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23E9F" w14:textId="517D539F" w:rsidR="00DE318F" w:rsidRPr="00857398" w:rsidRDefault="00133FEA" w:rsidP="003210E6">
      <w:pPr>
        <w:pStyle w:val="HChG"/>
        <w:ind w:left="567" w:right="567" w:firstLine="0"/>
        <w:jc w:val="center"/>
      </w:pPr>
      <w:r>
        <w:t>I</w:t>
      </w:r>
      <w:r w:rsidR="000065AF" w:rsidRPr="000065AF">
        <w:t xml:space="preserve">nputs and feedback </w:t>
      </w:r>
      <w:r>
        <w:t xml:space="preserve">from </w:t>
      </w:r>
      <w:r w:rsidR="00F111BD">
        <w:t xml:space="preserve">[GRPE/WP.29] </w:t>
      </w:r>
      <w:r w:rsidR="000065AF" w:rsidRPr="000065AF">
        <w:t xml:space="preserve">to the outline of the </w:t>
      </w:r>
      <w:r w:rsidR="000065AF">
        <w:t xml:space="preserve">ITC </w:t>
      </w:r>
      <w:r w:rsidR="000065AF" w:rsidRPr="000065AF">
        <w:t xml:space="preserve">climate change strategy </w:t>
      </w:r>
      <w:r w:rsidR="000065AF">
        <w:t>and to</w:t>
      </w:r>
      <w:r w:rsidR="000065AF" w:rsidRPr="000065AF">
        <w:t xml:space="preserve"> the biennial report</w:t>
      </w:r>
    </w:p>
    <w:p w14:paraId="60899352" w14:textId="22749DD8" w:rsidR="00795386" w:rsidRDefault="00DE318F" w:rsidP="003210E6">
      <w:pPr>
        <w:pStyle w:val="SingleTxtG"/>
      </w:pPr>
      <w:r w:rsidRPr="00857398">
        <w:tab/>
      </w:r>
      <w:r w:rsidRPr="00857398">
        <w:tab/>
      </w:r>
      <w:r w:rsidR="003210E6">
        <w:t xml:space="preserve">This </w:t>
      </w:r>
      <w:r w:rsidR="003210E6">
        <w:t xml:space="preserve">document is based on </w:t>
      </w:r>
      <w:r w:rsidR="003210E6">
        <w:t>GRPE-89-40</w:t>
      </w:r>
      <w:r w:rsidR="003210E6">
        <w:t>, which</w:t>
      </w:r>
      <w:r w:rsidR="003210E6">
        <w:t xml:space="preserve"> has been prepared by the WP.29/GRPE informal </w:t>
      </w:r>
      <w:r w:rsidR="005F22C6">
        <w:t>T</w:t>
      </w:r>
      <w:r w:rsidR="003210E6">
        <w:t xml:space="preserve">ask </w:t>
      </w:r>
      <w:r w:rsidR="005F22C6">
        <w:t>F</w:t>
      </w:r>
      <w:r w:rsidR="003210E6">
        <w:t>orce on ITC climate change mitigation strategy to be submitted to the ITC secretariat</w:t>
      </w:r>
      <w:r w:rsidR="003210E6">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87771C" w:rsidRPr="004870C7" w14:paraId="109D860C" w14:textId="77777777" w:rsidTr="006407D1">
        <w:trPr>
          <w:jc w:val="center"/>
        </w:trPr>
        <w:tc>
          <w:tcPr>
            <w:tcW w:w="9629" w:type="dxa"/>
            <w:tcBorders>
              <w:top w:val="single" w:sz="4" w:space="0" w:color="auto"/>
              <w:left w:val="single" w:sz="4" w:space="0" w:color="auto"/>
              <w:bottom w:val="nil"/>
              <w:right w:val="single" w:sz="4" w:space="0" w:color="auto"/>
            </w:tcBorders>
            <w:hideMark/>
          </w:tcPr>
          <w:p w14:paraId="35802879" w14:textId="77777777" w:rsidR="0087771C" w:rsidRPr="004870C7" w:rsidRDefault="0087771C" w:rsidP="006407D1">
            <w:pPr>
              <w:spacing w:before="240" w:after="120"/>
              <w:ind w:left="283"/>
              <w:rPr>
                <w:i/>
                <w:sz w:val="24"/>
              </w:rPr>
            </w:pPr>
            <w:r w:rsidRPr="004870C7">
              <w:rPr>
                <w:i/>
                <w:sz w:val="24"/>
              </w:rPr>
              <w:t>Summary</w:t>
            </w:r>
          </w:p>
        </w:tc>
      </w:tr>
      <w:tr w:rsidR="00BF36F8" w:rsidRPr="004870C7" w14:paraId="305E34D6" w14:textId="77777777" w:rsidTr="006407D1">
        <w:trPr>
          <w:jc w:val="center"/>
        </w:trPr>
        <w:tc>
          <w:tcPr>
            <w:tcW w:w="9629" w:type="dxa"/>
            <w:tcBorders>
              <w:top w:val="nil"/>
              <w:left w:val="single" w:sz="4" w:space="0" w:color="auto"/>
              <w:bottom w:val="nil"/>
              <w:right w:val="single" w:sz="4" w:space="0" w:color="auto"/>
            </w:tcBorders>
          </w:tcPr>
          <w:p w14:paraId="622E82E9" w14:textId="77777777" w:rsidR="008450C8" w:rsidRDefault="00DE4CAB" w:rsidP="00880D8C">
            <w:pPr>
              <w:pStyle w:val="SingleTxtG"/>
              <w:rPr>
                <w:ins w:id="0" w:author="WP.29 secretariat" w:date="2023-09-18T15:06:00Z"/>
              </w:rPr>
            </w:pPr>
            <w:ins w:id="1" w:author="WP.29 secretariat" w:date="2023-09-18T14:43:00Z">
              <w:r w:rsidRPr="001640F0">
                <w:t xml:space="preserve">For </w:t>
              </w:r>
            </w:ins>
            <w:ins w:id="2" w:author="WP.29 secretariat" w:date="2023-09-18T14:49:00Z">
              <w:r w:rsidR="006D2B83" w:rsidRPr="00C57DE5">
                <w:t xml:space="preserve">a </w:t>
              </w:r>
            </w:ins>
            <w:ins w:id="3" w:author="WP.29 secretariat" w:date="2023-09-18T14:50:00Z">
              <w:r w:rsidR="00433ED0" w:rsidRPr="00C57DE5">
                <w:t>successful inland transport climate change mitigation strategy</w:t>
              </w:r>
            </w:ins>
            <w:ins w:id="4" w:author="WP.29 secretariat" w:date="2023-09-18T14:49:00Z">
              <w:r w:rsidR="002253E1" w:rsidRPr="00C57DE5">
                <w:t xml:space="preserve">, </w:t>
              </w:r>
            </w:ins>
            <w:ins w:id="5" w:author="WP.29 secretariat" w:date="2023-09-18T15:06:00Z">
              <w:r w:rsidR="002B32C5">
                <w:t xml:space="preserve">WP.29 has categorized its contribution to the draft ITC outline </w:t>
              </w:r>
              <w:r w:rsidR="008450C8">
                <w:t>in two ways:</w:t>
              </w:r>
            </w:ins>
          </w:p>
          <w:p w14:paraId="315F12AD" w14:textId="428B1022" w:rsidR="008450C8" w:rsidRPr="008450C8" w:rsidRDefault="008450C8" w:rsidP="001640F0">
            <w:pPr>
              <w:pStyle w:val="SingleTxtG"/>
              <w:numPr>
                <w:ilvl w:val="0"/>
                <w:numId w:val="31"/>
              </w:numPr>
              <w:ind w:left="567"/>
              <w:rPr>
                <w:ins w:id="6" w:author="WP.29 secretariat" w:date="2023-09-18T15:07:00Z"/>
                <w:lang w:val="en-US"/>
              </w:rPr>
            </w:pPr>
            <w:ins w:id="7" w:author="WP.29 secretariat" w:date="2023-09-18T15:07:00Z">
              <w:r w:rsidRPr="008450C8">
                <w:rPr>
                  <w:lang w:val="en-US"/>
                </w:rPr>
                <w:t>What [WP.29</w:t>
              </w:r>
            </w:ins>
            <w:ins w:id="8" w:author="WP.29 secretariat" w:date="2023-09-18T17:29:00Z">
              <w:r w:rsidR="00835430">
                <w:rPr>
                  <w:lang w:val="en-US"/>
                </w:rPr>
                <w:t>/</w:t>
              </w:r>
            </w:ins>
            <w:ins w:id="9" w:author="WP.29 secretariat" w:date="2023-09-18T15:07:00Z">
              <w:r w:rsidRPr="008450C8">
                <w:rPr>
                  <w:lang w:val="en-US"/>
                </w:rPr>
                <w:t>GRs</w:t>
              </w:r>
            </w:ins>
            <w:ins w:id="10" w:author="WP.29 secretariat" w:date="2023-09-18T17:29:00Z">
              <w:r w:rsidR="00835430">
                <w:rPr>
                  <w:lang w:val="en-US"/>
                </w:rPr>
                <w:t>]</w:t>
              </w:r>
            </w:ins>
            <w:ins w:id="11" w:author="WP.29 secretariat" w:date="2023-09-18T15:07:00Z">
              <w:r w:rsidRPr="008450C8">
                <w:rPr>
                  <w:lang w:val="en-US"/>
                </w:rPr>
                <w:t xml:space="preserve"> can do to contribute to the ITC climate mitigation strategy, labelled “[GRXX/WP.29] contribution” in the rest of this document</w:t>
              </w:r>
            </w:ins>
            <w:ins w:id="12" w:author="WP.29 secretariat" w:date="2023-09-18T17:38:00Z">
              <w:r w:rsidR="00DF2BA4">
                <w:rPr>
                  <w:lang w:val="en-US"/>
                </w:rPr>
                <w:t>:</w:t>
              </w:r>
            </w:ins>
          </w:p>
          <w:p w14:paraId="41FB6080" w14:textId="5A898B5E" w:rsidR="004D205F" w:rsidRDefault="004D205F" w:rsidP="004D205F">
            <w:pPr>
              <w:pStyle w:val="SingleTxtG"/>
              <w:rPr>
                <w:ins w:id="13" w:author="WP.29 secretariat" w:date="2023-09-18T17:37:00Z"/>
                <w:lang w:val="en-US"/>
              </w:rPr>
            </w:pPr>
            <w:ins w:id="14" w:author="WP.29 secretariat" w:date="2023-09-18T17:37:00Z">
              <w:r>
                <w:rPr>
                  <w:lang w:val="en-US"/>
                </w:rPr>
                <w:t>WP.29 and its subsidiary bodies agreed to assess the GHG effect of its proposals. The exact procedure to perform such assessment would be defined after the endorsement by ITC of the proposal by WP.29 (para</w:t>
              </w:r>
            </w:ins>
            <w:ins w:id="15" w:author="WP.29 secretariat" w:date="2023-09-18T19:44:00Z">
              <w:r w:rsidR="004D74B9">
                <w:rPr>
                  <w:lang w:val="en-US"/>
                </w:rPr>
                <w:t>s</w:t>
              </w:r>
            </w:ins>
            <w:ins w:id="16" w:author="WP.29 secretariat" w:date="2023-09-18T17:37:00Z">
              <w:r>
                <w:rPr>
                  <w:lang w:val="en-US"/>
                </w:rPr>
                <w:t xml:space="preserve">. </w:t>
              </w:r>
              <w:r>
                <w:rPr>
                  <w:lang w:val="en-US"/>
                </w:rPr>
                <w:fldChar w:fldCharType="begin"/>
              </w:r>
              <w:r>
                <w:rPr>
                  <w:lang w:val="en-US"/>
                </w:rPr>
                <w:instrText xml:space="preserve"> REF _Ref145950900 \r \h </w:instrText>
              </w:r>
            </w:ins>
            <w:r>
              <w:rPr>
                <w:lang w:val="en-US"/>
              </w:rPr>
            </w:r>
            <w:ins w:id="17" w:author="WP.29 secretariat" w:date="2023-09-18T17:37:00Z">
              <w:r>
                <w:rPr>
                  <w:lang w:val="en-US"/>
                </w:rPr>
                <w:fldChar w:fldCharType="separate"/>
              </w:r>
            </w:ins>
            <w:r w:rsidR="00DC2366">
              <w:rPr>
                <w:cs/>
                <w:lang w:val="en-US"/>
              </w:rPr>
              <w:t>‎</w:t>
            </w:r>
            <w:r w:rsidR="00DC2366">
              <w:rPr>
                <w:lang w:val="en-US"/>
              </w:rPr>
              <w:t>14</w:t>
            </w:r>
            <w:ins w:id="18" w:author="WP.29 secretariat" w:date="2023-09-18T17:37:00Z">
              <w:r>
                <w:rPr>
                  <w:lang w:val="en-US"/>
                </w:rPr>
                <w:fldChar w:fldCharType="end"/>
              </w:r>
            </w:ins>
            <w:ins w:id="19" w:author="WP.29 secretariat" w:date="2023-09-18T19:44:00Z">
              <w:r w:rsidR="004D74B9">
                <w:rPr>
                  <w:lang w:val="en-US"/>
                </w:rPr>
                <w:t xml:space="preserve"> and </w:t>
              </w:r>
              <w:r w:rsidR="004D74B9">
                <w:rPr>
                  <w:lang w:val="en-US"/>
                </w:rPr>
                <w:fldChar w:fldCharType="begin"/>
              </w:r>
              <w:r w:rsidR="004D74B9">
                <w:rPr>
                  <w:lang w:val="en-US"/>
                </w:rPr>
                <w:instrText xml:space="preserve"> REF _Ref145958694 \r \h </w:instrText>
              </w:r>
            </w:ins>
            <w:r w:rsidR="004D74B9">
              <w:rPr>
                <w:lang w:val="en-US"/>
              </w:rPr>
            </w:r>
            <w:r w:rsidR="004D74B9">
              <w:rPr>
                <w:lang w:val="en-US"/>
              </w:rPr>
              <w:fldChar w:fldCharType="separate"/>
            </w:r>
            <w:r w:rsidR="00DC2366">
              <w:rPr>
                <w:cs/>
                <w:lang w:val="en-US"/>
              </w:rPr>
              <w:t>‎</w:t>
            </w:r>
            <w:r w:rsidR="00DC2366">
              <w:rPr>
                <w:lang w:val="en-US"/>
              </w:rPr>
              <w:t>26</w:t>
            </w:r>
            <w:ins w:id="20" w:author="WP.29 secretariat" w:date="2023-09-18T19:44:00Z">
              <w:r w:rsidR="004D74B9">
                <w:rPr>
                  <w:lang w:val="en-US"/>
                </w:rPr>
                <w:fldChar w:fldCharType="end"/>
              </w:r>
            </w:ins>
            <w:ins w:id="21" w:author="WP.29 secretariat" w:date="2023-09-18T17:37:00Z">
              <w:r>
                <w:rPr>
                  <w:lang w:val="en-US"/>
                </w:rPr>
                <w:t>)</w:t>
              </w:r>
            </w:ins>
          </w:p>
          <w:p w14:paraId="48BCF3C5" w14:textId="69F6E40B" w:rsidR="00C57DE5" w:rsidRPr="001640F0" w:rsidRDefault="002253E1" w:rsidP="001640F0">
            <w:pPr>
              <w:pStyle w:val="SingleTxtG"/>
              <w:rPr>
                <w:ins w:id="22" w:author="WP.29 secretariat" w:date="2023-09-18T15:08:00Z"/>
                <w:lang w:val="en-US"/>
              </w:rPr>
            </w:pPr>
            <w:ins w:id="23" w:author="WP.29 secretariat" w:date="2023-09-18T14:49:00Z">
              <w:r w:rsidRPr="00C57DE5">
                <w:t>[WP.29/GR</w:t>
              </w:r>
            </w:ins>
            <w:ins w:id="24" w:author="WP.29 secretariat" w:date="2023-09-18T17:31:00Z">
              <w:r w:rsidR="00B208B3">
                <w:t>s</w:t>
              </w:r>
            </w:ins>
            <w:ins w:id="25" w:author="WP.29 secretariat" w:date="2023-09-18T14:49:00Z">
              <w:r w:rsidRPr="00C57DE5">
                <w:t xml:space="preserve">] </w:t>
              </w:r>
            </w:ins>
            <w:ins w:id="26" w:author="WP.29 secretariat" w:date="2023-09-18T14:50:00Z">
              <w:r w:rsidR="00B7356F" w:rsidRPr="00C57DE5">
                <w:t>agreed to</w:t>
              </w:r>
            </w:ins>
            <w:ins w:id="27" w:author="WP.29 secretariat" w:date="2023-09-18T14:55:00Z">
              <w:r w:rsidR="00880D8C">
                <w:t xml:space="preserve"> c</w:t>
              </w:r>
            </w:ins>
            <w:ins w:id="28" w:author="WP.29 secretariat" w:date="2023-09-18T14:51:00Z">
              <w:r w:rsidR="00CB706C" w:rsidRPr="00C57DE5">
                <w:t xml:space="preserve">ontribute </w:t>
              </w:r>
            </w:ins>
            <w:ins w:id="29" w:author="WP.29 secretariat" w:date="2023-09-18T17:32:00Z">
              <w:r w:rsidR="00DB7091">
                <w:t xml:space="preserve">to the strategy </w:t>
              </w:r>
            </w:ins>
            <w:ins w:id="30" w:author="WP.29 secretariat" w:date="2023-09-18T14:55:00Z">
              <w:r w:rsidR="00880D8C">
                <w:t xml:space="preserve">by setting three overarching goals to </w:t>
              </w:r>
              <w:r w:rsidR="00F21F13">
                <w:t>help achiev</w:t>
              </w:r>
            </w:ins>
            <w:ins w:id="31" w:author="WP.29 secretariat" w:date="2023-09-18T17:32:00Z">
              <w:r w:rsidR="00DB7091">
                <w:t>e</w:t>
              </w:r>
            </w:ins>
            <w:ins w:id="32" w:author="WP.29 secretariat" w:date="2023-09-18T14:55:00Z">
              <w:r w:rsidR="00F21F13">
                <w:t xml:space="preserve"> reduction of GHG </w:t>
              </w:r>
            </w:ins>
            <w:ins w:id="33" w:author="WP.29 secretariat" w:date="2023-09-18T17:32:00Z">
              <w:r w:rsidR="00766DA8">
                <w:t xml:space="preserve">emissions </w:t>
              </w:r>
            </w:ins>
            <w:ins w:id="34" w:author="WP.29 secretariat" w:date="2023-09-18T14:56:00Z">
              <w:r w:rsidR="00F21F13">
                <w:t>from vehicles by</w:t>
              </w:r>
            </w:ins>
          </w:p>
          <w:p w14:paraId="12449EF4" w14:textId="27FF3D8C" w:rsidR="005748CA" w:rsidRPr="00C50113" w:rsidRDefault="005748CA" w:rsidP="001640F0">
            <w:pPr>
              <w:pStyle w:val="SingleTxtG"/>
              <w:numPr>
                <w:ilvl w:val="0"/>
                <w:numId w:val="35"/>
              </w:numPr>
              <w:rPr>
                <w:ins w:id="35" w:author="WP.29 secretariat" w:date="2023-09-18T15:08:00Z"/>
                <w:lang w:val="en-US"/>
              </w:rPr>
            </w:pPr>
            <w:ins w:id="36" w:author="WP.29 secretariat" w:date="2023-09-18T15:08:00Z">
              <w:r w:rsidRPr="00C529E0">
                <w:t>Look</w:t>
              </w:r>
              <w:r>
                <w:t>ing</w:t>
              </w:r>
              <w:r w:rsidRPr="00C529E0">
                <w:t xml:space="preserve"> at the carbon footprint of vehicles over the lifetime, from cradle to grave</w:t>
              </w:r>
            </w:ins>
            <w:ins w:id="37" w:author="WP.29 secretariat" w:date="2023-09-18T17:34:00Z">
              <w:r w:rsidR="00405E59">
                <w:t xml:space="preserve"> (p</w:t>
              </w:r>
            </w:ins>
            <w:ins w:id="38" w:author="WP.29 secretariat" w:date="2023-09-18T17:35:00Z">
              <w:r w:rsidR="00405E59">
                <w:t xml:space="preserve">ara. </w:t>
              </w:r>
              <w:r w:rsidR="00247820">
                <w:fldChar w:fldCharType="begin"/>
              </w:r>
              <w:r w:rsidR="00247820">
                <w:instrText xml:space="preserve"> REF _Ref145950928 \r \h </w:instrText>
              </w:r>
            </w:ins>
            <w:r w:rsidR="00247820">
              <w:fldChar w:fldCharType="separate"/>
            </w:r>
            <w:r w:rsidR="00DC2366">
              <w:rPr>
                <w:cs/>
              </w:rPr>
              <w:t>‎</w:t>
            </w:r>
            <w:r w:rsidR="00DC2366">
              <w:t>15</w:t>
            </w:r>
            <w:ins w:id="39" w:author="WP.29 secretariat" w:date="2023-09-18T17:35:00Z">
              <w:r w:rsidR="00247820">
                <w:fldChar w:fldCharType="end"/>
              </w:r>
              <w:r w:rsidR="00247820">
                <w:t>)</w:t>
              </w:r>
            </w:ins>
          </w:p>
          <w:p w14:paraId="6D92A8D7" w14:textId="224C9923" w:rsidR="005748CA" w:rsidRDefault="005748CA" w:rsidP="001640F0">
            <w:pPr>
              <w:pStyle w:val="SingleTxtG"/>
              <w:numPr>
                <w:ilvl w:val="0"/>
                <w:numId w:val="35"/>
              </w:numPr>
              <w:rPr>
                <w:ins w:id="40" w:author="WP.29 secretariat" w:date="2023-09-18T15:08:00Z"/>
                <w:lang w:val="en-US"/>
              </w:rPr>
            </w:pPr>
            <w:ins w:id="41" w:author="WP.29 secretariat" w:date="2023-09-18T15:08:00Z">
              <w:r w:rsidRPr="00FA34B5">
                <w:rPr>
                  <w:lang w:val="en-US"/>
                </w:rPr>
                <w:t>Lower</w:t>
              </w:r>
              <w:r>
                <w:rPr>
                  <w:lang w:val="en-US"/>
                </w:rPr>
                <w:t>ing</w:t>
              </w:r>
              <w:r w:rsidRPr="00FA34B5">
                <w:rPr>
                  <w:lang w:val="en-US"/>
                </w:rPr>
                <w:t xml:space="preserve"> and robustly measure the GHG emissions and energy consumption of vehicles and their components during their use phase</w:t>
              </w:r>
            </w:ins>
            <w:ins w:id="42" w:author="WP.29 secretariat" w:date="2023-09-18T17:35:00Z">
              <w:r w:rsidR="00394DB7">
                <w:rPr>
                  <w:lang w:val="en-US"/>
                </w:rPr>
                <w:t xml:space="preserve"> (paras. </w:t>
              </w:r>
            </w:ins>
            <w:ins w:id="43" w:author="WP.29 secretariat" w:date="2023-09-18T17:36:00Z">
              <w:r w:rsidR="00394DB7">
                <w:rPr>
                  <w:lang w:val="en-US"/>
                </w:rPr>
                <w:fldChar w:fldCharType="begin"/>
              </w:r>
              <w:r w:rsidR="00394DB7">
                <w:rPr>
                  <w:lang w:val="en-US"/>
                </w:rPr>
                <w:instrText xml:space="preserve"> REF _Ref145950978 \r \h </w:instrText>
              </w:r>
            </w:ins>
            <w:r w:rsidR="00394DB7">
              <w:rPr>
                <w:lang w:val="en-US"/>
              </w:rPr>
            </w:r>
            <w:r w:rsidR="00394DB7">
              <w:rPr>
                <w:lang w:val="en-US"/>
              </w:rPr>
              <w:fldChar w:fldCharType="separate"/>
            </w:r>
            <w:r w:rsidR="00DC2366">
              <w:rPr>
                <w:cs/>
                <w:lang w:val="en-US"/>
              </w:rPr>
              <w:t>‎</w:t>
            </w:r>
            <w:r w:rsidR="00DC2366">
              <w:rPr>
                <w:lang w:val="en-US"/>
              </w:rPr>
              <w:t>16</w:t>
            </w:r>
            <w:ins w:id="44" w:author="WP.29 secretariat" w:date="2023-09-18T17:36:00Z">
              <w:r w:rsidR="00394DB7">
                <w:rPr>
                  <w:lang w:val="en-US"/>
                </w:rPr>
                <w:fldChar w:fldCharType="end"/>
              </w:r>
              <w:r w:rsidR="00394DB7">
                <w:rPr>
                  <w:lang w:val="en-US"/>
                </w:rPr>
                <w:t xml:space="preserve"> to </w:t>
              </w:r>
              <w:r w:rsidR="00174FF1">
                <w:rPr>
                  <w:lang w:val="en-US"/>
                </w:rPr>
                <w:fldChar w:fldCharType="begin"/>
              </w:r>
              <w:r w:rsidR="00174FF1">
                <w:rPr>
                  <w:lang w:val="en-US"/>
                </w:rPr>
                <w:instrText xml:space="preserve"> REF _Ref145951025 \r \h </w:instrText>
              </w:r>
            </w:ins>
            <w:r w:rsidR="00174FF1">
              <w:rPr>
                <w:lang w:val="en-US"/>
              </w:rPr>
            </w:r>
            <w:r w:rsidR="00174FF1">
              <w:rPr>
                <w:lang w:val="en-US"/>
              </w:rPr>
              <w:fldChar w:fldCharType="separate"/>
            </w:r>
            <w:r w:rsidR="00DC2366">
              <w:rPr>
                <w:cs/>
                <w:lang w:val="en-US"/>
              </w:rPr>
              <w:t>‎</w:t>
            </w:r>
            <w:r w:rsidR="00DC2366">
              <w:rPr>
                <w:lang w:val="en-US"/>
              </w:rPr>
              <w:t>21</w:t>
            </w:r>
            <w:ins w:id="45" w:author="WP.29 secretariat" w:date="2023-09-18T17:36:00Z">
              <w:r w:rsidR="00174FF1">
                <w:rPr>
                  <w:lang w:val="en-US"/>
                </w:rPr>
                <w:fldChar w:fldCharType="end"/>
              </w:r>
              <w:r w:rsidR="00394DB7">
                <w:rPr>
                  <w:lang w:val="en-US"/>
                </w:rPr>
                <w:fldChar w:fldCharType="begin"/>
              </w:r>
              <w:r w:rsidR="00394DB7">
                <w:rPr>
                  <w:lang w:val="en-US"/>
                </w:rPr>
                <w:instrText xml:space="preserve"> REF _Ref145950987 \r \h </w:instrText>
              </w:r>
            </w:ins>
            <w:r w:rsidR="00394DB7">
              <w:rPr>
                <w:lang w:val="en-US"/>
              </w:rPr>
            </w:r>
            <w:r w:rsidR="00394DB7">
              <w:rPr>
                <w:lang w:val="en-US"/>
              </w:rPr>
              <w:fldChar w:fldCharType="separate"/>
            </w:r>
            <w:r w:rsidR="00DC2366">
              <w:rPr>
                <w:cs/>
                <w:lang w:val="en-US"/>
              </w:rPr>
              <w:t>‎</w:t>
            </w:r>
            <w:r w:rsidR="00DC2366">
              <w:rPr>
                <w:lang w:val="en-US"/>
              </w:rPr>
              <w:t>22</w:t>
            </w:r>
            <w:ins w:id="46" w:author="WP.29 secretariat" w:date="2023-09-18T17:36:00Z">
              <w:r w:rsidR="00394DB7">
                <w:rPr>
                  <w:lang w:val="en-US"/>
                </w:rPr>
                <w:fldChar w:fldCharType="end"/>
              </w:r>
              <w:r w:rsidR="00174FF1">
                <w:rPr>
                  <w:lang w:val="en-US"/>
                </w:rPr>
                <w:t>)</w:t>
              </w:r>
            </w:ins>
          </w:p>
          <w:p w14:paraId="2E6434C5" w14:textId="2D42D7E4" w:rsidR="005748CA" w:rsidRDefault="005748CA" w:rsidP="001640F0">
            <w:pPr>
              <w:pStyle w:val="SingleTxtG"/>
              <w:numPr>
                <w:ilvl w:val="0"/>
                <w:numId w:val="35"/>
              </w:numPr>
              <w:rPr>
                <w:ins w:id="47" w:author="WP.29 secretariat" w:date="2023-09-18T15:08:00Z"/>
                <w:lang w:val="en-US"/>
              </w:rPr>
            </w:pPr>
            <w:ins w:id="48" w:author="WP.29 secretariat" w:date="2023-09-18T15:08:00Z">
              <w:r w:rsidRPr="00FA34B5">
                <w:rPr>
                  <w:lang w:val="en-US"/>
                </w:rPr>
                <w:t>Ensur</w:t>
              </w:r>
              <w:r>
                <w:rPr>
                  <w:lang w:val="en-US"/>
                </w:rPr>
                <w:t>ing</w:t>
              </w:r>
              <w:r w:rsidRPr="00FA34B5">
                <w:rPr>
                  <w:lang w:val="en-US"/>
                </w:rPr>
                <w:t xml:space="preserve"> the safe deployment of low carbon technologies and powertrain</w:t>
              </w:r>
            </w:ins>
            <w:ins w:id="49" w:author="WP.29 secretariat" w:date="2023-09-18T17:36:00Z">
              <w:r w:rsidR="00174FF1">
                <w:rPr>
                  <w:lang w:val="en-US"/>
                </w:rPr>
                <w:t xml:space="preserve"> (para. 22)</w:t>
              </w:r>
            </w:ins>
          </w:p>
          <w:p w14:paraId="0FCAFD2C" w14:textId="77777777" w:rsidR="004D205F" w:rsidRDefault="004D205F" w:rsidP="005748CA">
            <w:pPr>
              <w:pStyle w:val="SingleTxtG"/>
              <w:rPr>
                <w:ins w:id="50" w:author="WP.29 secretariat" w:date="2023-09-18T17:37:00Z"/>
                <w:lang w:val="en-US"/>
              </w:rPr>
            </w:pPr>
          </w:p>
          <w:p w14:paraId="7F0B3C35" w14:textId="10E5DDDA" w:rsidR="004D205F" w:rsidRPr="008450C8" w:rsidRDefault="004D205F" w:rsidP="001640F0">
            <w:pPr>
              <w:pStyle w:val="SingleTxtG"/>
              <w:numPr>
                <w:ilvl w:val="0"/>
                <w:numId w:val="31"/>
              </w:numPr>
              <w:ind w:left="567"/>
              <w:rPr>
                <w:ins w:id="51" w:author="WP.29 secretariat" w:date="2023-09-18T17:37:00Z"/>
                <w:lang w:val="en-US"/>
              </w:rPr>
            </w:pPr>
            <w:ins w:id="52" w:author="WP.29 secretariat" w:date="2023-09-18T17:37:00Z">
              <w:r w:rsidRPr="008450C8">
                <w:rPr>
                  <w:lang w:val="en-US"/>
                </w:rPr>
                <w:t>What [WP.29</w:t>
              </w:r>
              <w:r>
                <w:rPr>
                  <w:lang w:val="en-US"/>
                </w:rPr>
                <w:t>/</w:t>
              </w:r>
              <w:r w:rsidRPr="008450C8">
                <w:rPr>
                  <w:lang w:val="en-US"/>
                </w:rPr>
                <w:t>GRs] recommends ITC to consider for an impactful climate mitigation strategy and/or what would be needed from ITC to help [GRPE/WP.29] achieve the ambition of the strategy, labelled “[GRPE/WP.29] recommendations to ITC” in the rest of this document</w:t>
              </w:r>
            </w:ins>
            <w:ins w:id="53" w:author="WP.29 secretariat" w:date="2023-09-18T17:38:00Z">
              <w:r w:rsidR="00DF2BA4">
                <w:rPr>
                  <w:lang w:val="en-US"/>
                </w:rPr>
                <w:t>:</w:t>
              </w:r>
            </w:ins>
          </w:p>
          <w:p w14:paraId="091A3AE1" w14:textId="3C2F161B" w:rsidR="0078245B" w:rsidRPr="001640F0" w:rsidRDefault="00DF2BA4" w:rsidP="001640F0">
            <w:pPr>
              <w:pStyle w:val="SingleTxtG"/>
              <w:rPr>
                <w:ins w:id="54" w:author="WP.29 secretariat" w:date="2023-09-18T15:09:00Z"/>
                <w:lang w:val="en-US"/>
              </w:rPr>
            </w:pPr>
            <w:ins w:id="55" w:author="WP.29 secretariat" w:date="2023-09-18T17:38:00Z">
              <w:r>
                <w:t>W</w:t>
              </w:r>
            </w:ins>
            <w:ins w:id="56" w:author="WP.29 secretariat" w:date="2023-09-18T15:08:00Z">
              <w:r w:rsidR="005748CA">
                <w:t>P.29 recommends ITC to</w:t>
              </w:r>
            </w:ins>
            <w:ins w:id="57" w:author="WP.29 secretariat" w:date="2023-09-18T15:09:00Z">
              <w:r w:rsidR="002A46B3">
                <w:t>/</w:t>
              </w:r>
            </w:ins>
          </w:p>
          <w:p w14:paraId="49F83C2C" w14:textId="29368364" w:rsidR="002A46B3" w:rsidRDefault="002A46B3" w:rsidP="00DF2BA4">
            <w:pPr>
              <w:pStyle w:val="SingleTxtG"/>
              <w:numPr>
                <w:ilvl w:val="0"/>
                <w:numId w:val="34"/>
              </w:numPr>
              <w:rPr>
                <w:ins w:id="58" w:author="WP.29 secretariat" w:date="2023-09-18T17:38:00Z"/>
                <w:lang w:val="en-US"/>
              </w:rPr>
            </w:pPr>
            <w:ins w:id="59" w:author="WP.29 secretariat" w:date="2023-09-18T15:09:00Z">
              <w:r>
                <w:rPr>
                  <w:lang w:val="en-US"/>
                </w:rPr>
                <w:t xml:space="preserve">Develop a data driven strategy, with quantifiable metrics to measure progress and </w:t>
              </w:r>
              <w:r w:rsidR="007E2587">
                <w:rPr>
                  <w:lang w:val="en-US"/>
                </w:rPr>
                <w:t xml:space="preserve">monitor its impact on </w:t>
              </w:r>
            </w:ins>
            <w:ins w:id="60" w:author="WP.29 secretariat" w:date="2023-09-18T15:10:00Z">
              <w:r w:rsidR="008D397B">
                <w:rPr>
                  <w:lang w:val="en-US"/>
                </w:rPr>
                <w:t>GHG emissions of the inland transport sector</w:t>
              </w:r>
            </w:ins>
            <w:ins w:id="61" w:author="WP.29 secretariat" w:date="2023-09-18T17:40:00Z">
              <w:r w:rsidR="001611B5">
                <w:rPr>
                  <w:lang w:val="en-US"/>
                </w:rPr>
                <w:t xml:space="preserve"> (paras. </w:t>
              </w:r>
              <w:r w:rsidR="001611B5">
                <w:rPr>
                  <w:lang w:val="en-US"/>
                </w:rPr>
                <w:fldChar w:fldCharType="begin"/>
              </w:r>
              <w:r w:rsidR="001611B5">
                <w:rPr>
                  <w:lang w:val="en-US"/>
                </w:rPr>
                <w:instrText xml:space="preserve"> REF _Ref145951244 \r \h </w:instrText>
              </w:r>
            </w:ins>
            <w:r w:rsidR="001611B5">
              <w:rPr>
                <w:lang w:val="en-US"/>
              </w:rPr>
            </w:r>
            <w:r w:rsidR="001611B5">
              <w:rPr>
                <w:lang w:val="en-US"/>
              </w:rPr>
              <w:fldChar w:fldCharType="separate"/>
            </w:r>
            <w:r w:rsidR="00DC2366">
              <w:rPr>
                <w:cs/>
                <w:lang w:val="en-US"/>
              </w:rPr>
              <w:t>‎</w:t>
            </w:r>
            <w:r w:rsidR="00DC2366">
              <w:rPr>
                <w:lang w:val="en-US"/>
              </w:rPr>
              <w:t>9</w:t>
            </w:r>
            <w:ins w:id="62" w:author="WP.29 secretariat" w:date="2023-09-18T17:40:00Z">
              <w:r w:rsidR="001611B5">
                <w:rPr>
                  <w:lang w:val="en-US"/>
                </w:rPr>
                <w:fldChar w:fldCharType="end"/>
              </w:r>
            </w:ins>
            <w:ins w:id="63" w:author="WP.29 secretariat" w:date="2023-09-18T17:41:00Z">
              <w:r w:rsidR="00E73D78">
                <w:rPr>
                  <w:lang w:val="en-US"/>
                </w:rPr>
                <w:t xml:space="preserve">, </w:t>
              </w:r>
              <w:r w:rsidR="00C3146B">
                <w:rPr>
                  <w:lang w:val="en-US"/>
                </w:rPr>
                <w:fldChar w:fldCharType="begin"/>
              </w:r>
              <w:r w:rsidR="00C3146B">
                <w:rPr>
                  <w:lang w:val="en-US"/>
                </w:rPr>
                <w:instrText xml:space="preserve"> REF _Ref145951307 \r \h </w:instrText>
              </w:r>
            </w:ins>
            <w:r w:rsidR="00C3146B">
              <w:rPr>
                <w:lang w:val="en-US"/>
              </w:rPr>
            </w:r>
            <w:r w:rsidR="00C3146B">
              <w:rPr>
                <w:lang w:val="en-US"/>
              </w:rPr>
              <w:fldChar w:fldCharType="separate"/>
            </w:r>
            <w:r w:rsidR="00DC2366">
              <w:rPr>
                <w:cs/>
                <w:lang w:val="en-US"/>
              </w:rPr>
              <w:t>‎</w:t>
            </w:r>
            <w:r w:rsidR="00DC2366">
              <w:rPr>
                <w:lang w:val="en-US"/>
              </w:rPr>
              <w:t>12</w:t>
            </w:r>
            <w:ins w:id="64" w:author="WP.29 secretariat" w:date="2023-09-18T17:41:00Z">
              <w:r w:rsidR="00C3146B">
                <w:rPr>
                  <w:lang w:val="en-US"/>
                </w:rPr>
                <w:fldChar w:fldCharType="end"/>
              </w:r>
            </w:ins>
            <w:ins w:id="65" w:author="WP.29 secretariat" w:date="2023-09-18T17:43:00Z">
              <w:r w:rsidR="00A55210">
                <w:rPr>
                  <w:lang w:val="en-US"/>
                </w:rPr>
                <w:t xml:space="preserve">, </w:t>
              </w:r>
              <w:r w:rsidR="00A55210">
                <w:rPr>
                  <w:lang w:val="en-US"/>
                </w:rPr>
                <w:fldChar w:fldCharType="begin"/>
              </w:r>
              <w:r w:rsidR="00A55210">
                <w:rPr>
                  <w:lang w:val="en-US"/>
                </w:rPr>
                <w:instrText xml:space="preserve"> REF _Ref139383864 \r \h </w:instrText>
              </w:r>
            </w:ins>
            <w:r w:rsidR="00A55210">
              <w:rPr>
                <w:lang w:val="en-US"/>
              </w:rPr>
            </w:r>
            <w:r w:rsidR="00A55210">
              <w:rPr>
                <w:lang w:val="en-US"/>
              </w:rPr>
              <w:fldChar w:fldCharType="separate"/>
            </w:r>
            <w:r w:rsidR="00DC2366">
              <w:rPr>
                <w:cs/>
                <w:lang w:val="en-US"/>
              </w:rPr>
              <w:t>‎</w:t>
            </w:r>
            <w:r w:rsidR="00DC2366">
              <w:rPr>
                <w:lang w:val="en-US"/>
              </w:rPr>
              <w:t>32</w:t>
            </w:r>
            <w:ins w:id="66" w:author="WP.29 secretariat" w:date="2023-09-18T17:43:00Z">
              <w:r w:rsidR="00A55210">
                <w:rPr>
                  <w:lang w:val="en-US"/>
                </w:rPr>
                <w:fldChar w:fldCharType="end"/>
              </w:r>
            </w:ins>
            <w:ins w:id="67" w:author="WP.29 secretariat" w:date="2023-09-18T17:49:00Z">
              <w:r w:rsidR="006A5853">
                <w:rPr>
                  <w:lang w:val="en-US"/>
                </w:rPr>
                <w:t>,</w:t>
              </w:r>
            </w:ins>
            <w:ins w:id="68" w:author="WP.29 secretariat" w:date="2023-09-18T17:43:00Z">
              <w:r w:rsidR="00A55210">
                <w:rPr>
                  <w:lang w:val="en-US"/>
                </w:rPr>
                <w:t xml:space="preserve"> </w:t>
              </w:r>
            </w:ins>
            <w:ins w:id="69" w:author="WP.29 secretariat" w:date="2023-09-18T17:44:00Z">
              <w:r w:rsidR="00C0392A">
                <w:rPr>
                  <w:lang w:val="en-US"/>
                </w:rPr>
                <w:fldChar w:fldCharType="begin"/>
              </w:r>
              <w:r w:rsidR="00C0392A">
                <w:rPr>
                  <w:lang w:val="en-US"/>
                </w:rPr>
                <w:instrText xml:space="preserve"> REF _Ref145951440 \r \h </w:instrText>
              </w:r>
            </w:ins>
            <w:r w:rsidR="00C0392A">
              <w:rPr>
                <w:lang w:val="en-US"/>
              </w:rPr>
            </w:r>
            <w:r w:rsidR="00C0392A">
              <w:rPr>
                <w:lang w:val="en-US"/>
              </w:rPr>
              <w:fldChar w:fldCharType="separate"/>
            </w:r>
            <w:r w:rsidR="00DC2366">
              <w:rPr>
                <w:cs/>
                <w:lang w:val="en-US"/>
              </w:rPr>
              <w:t>‎</w:t>
            </w:r>
            <w:r w:rsidR="00DC2366">
              <w:rPr>
                <w:lang w:val="en-US"/>
              </w:rPr>
              <w:t>38</w:t>
            </w:r>
            <w:ins w:id="70" w:author="WP.29 secretariat" w:date="2023-09-18T17:44:00Z">
              <w:r w:rsidR="00C0392A">
                <w:rPr>
                  <w:lang w:val="en-US"/>
                </w:rPr>
                <w:fldChar w:fldCharType="end"/>
              </w:r>
            </w:ins>
            <w:ins w:id="71" w:author="WP.29 secretariat" w:date="2023-09-18T17:49:00Z">
              <w:r w:rsidR="006A5853">
                <w:rPr>
                  <w:lang w:val="en-US"/>
                </w:rPr>
                <w:t xml:space="preserve"> and </w:t>
              </w:r>
              <w:r w:rsidR="006A5853">
                <w:rPr>
                  <w:lang w:val="en-US"/>
                </w:rPr>
                <w:fldChar w:fldCharType="begin"/>
              </w:r>
              <w:r w:rsidR="006A5853">
                <w:rPr>
                  <w:lang w:val="en-US"/>
                </w:rPr>
                <w:instrText xml:space="preserve"> REF _Ref145951774 \r \h </w:instrText>
              </w:r>
            </w:ins>
            <w:r w:rsidR="006A5853">
              <w:rPr>
                <w:lang w:val="en-US"/>
              </w:rPr>
            </w:r>
            <w:r w:rsidR="006A5853">
              <w:rPr>
                <w:lang w:val="en-US"/>
              </w:rPr>
              <w:fldChar w:fldCharType="separate"/>
            </w:r>
            <w:r w:rsidR="00DC2366">
              <w:rPr>
                <w:cs/>
                <w:lang w:val="en-US"/>
              </w:rPr>
              <w:t>‎</w:t>
            </w:r>
            <w:r w:rsidR="00DC2366">
              <w:rPr>
                <w:lang w:val="en-US"/>
              </w:rPr>
              <w:t>43</w:t>
            </w:r>
            <w:ins w:id="72" w:author="WP.29 secretariat" w:date="2023-09-18T17:49:00Z">
              <w:r w:rsidR="006A5853">
                <w:rPr>
                  <w:lang w:val="en-US"/>
                </w:rPr>
                <w:fldChar w:fldCharType="end"/>
              </w:r>
            </w:ins>
            <w:ins w:id="73" w:author="WP.29 secretariat" w:date="2023-09-18T17:44:00Z">
              <w:r w:rsidR="00C0392A">
                <w:rPr>
                  <w:lang w:val="en-US"/>
                </w:rPr>
                <w:t>)</w:t>
              </w:r>
            </w:ins>
          </w:p>
          <w:p w14:paraId="504FACA4" w14:textId="7999A52A" w:rsidR="00DF2BA4" w:rsidRDefault="001611B5" w:rsidP="00DF2BA4">
            <w:pPr>
              <w:pStyle w:val="SingleTxtG"/>
              <w:numPr>
                <w:ilvl w:val="0"/>
                <w:numId w:val="34"/>
              </w:numPr>
              <w:rPr>
                <w:ins w:id="74" w:author="WP.29 secretariat" w:date="2023-09-18T18:01:00Z"/>
                <w:lang w:val="en-US"/>
              </w:rPr>
            </w:pPr>
            <w:ins w:id="75" w:author="WP.29 secretariat" w:date="2023-09-18T17:39:00Z">
              <w:r>
                <w:rPr>
                  <w:lang w:val="en-US"/>
                </w:rPr>
                <w:t>Invite Con</w:t>
              </w:r>
            </w:ins>
            <w:ins w:id="76" w:author="WP.29 secretariat" w:date="2023-09-18T17:44:00Z">
              <w:r w:rsidR="00B87039">
                <w:rPr>
                  <w:lang w:val="en-US"/>
                </w:rPr>
                <w:t xml:space="preserve">tracting parties to </w:t>
              </w:r>
              <w:r w:rsidR="00543103">
                <w:rPr>
                  <w:lang w:val="en-US"/>
                </w:rPr>
                <w:t xml:space="preserve">share their inland transport decarbonization </w:t>
              </w:r>
            </w:ins>
            <w:ins w:id="77" w:author="WP.29 secretariat" w:date="2023-09-18T17:45:00Z">
              <w:r w:rsidR="00543103">
                <w:rPr>
                  <w:lang w:val="en-US"/>
                </w:rPr>
                <w:t xml:space="preserve">action plans in order to guide ITC and its subsidiary bodies </w:t>
              </w:r>
              <w:r w:rsidR="00A0384D">
                <w:rPr>
                  <w:lang w:val="en-US"/>
                </w:rPr>
                <w:t>into its prior</w:t>
              </w:r>
            </w:ins>
            <w:ins w:id="78" w:author="WP.29 secretariat" w:date="2023-09-18T17:46:00Z">
              <w:r w:rsidR="00E63925">
                <w:rPr>
                  <w:lang w:val="en-US"/>
                </w:rPr>
                <w:t>ity</w:t>
              </w:r>
            </w:ins>
            <w:ins w:id="79" w:author="WP.29 secretariat" w:date="2023-09-18T17:45:00Z">
              <w:r w:rsidR="00A0384D">
                <w:rPr>
                  <w:lang w:val="en-US"/>
                </w:rPr>
                <w:t xml:space="preserve"> actions </w:t>
              </w:r>
            </w:ins>
            <w:ins w:id="80" w:author="WP.29 secretariat" w:date="2023-09-18T17:48:00Z">
              <w:r w:rsidR="00323821">
                <w:rPr>
                  <w:lang w:val="en-US"/>
                </w:rPr>
                <w:t>to mitigate GHG emi</w:t>
              </w:r>
            </w:ins>
            <w:ins w:id="81" w:author="WP.29 secretariat" w:date="2023-09-18T17:52:00Z">
              <w:r w:rsidR="009F738C">
                <w:rPr>
                  <w:lang w:val="en-US"/>
                </w:rPr>
                <w:t>s</w:t>
              </w:r>
            </w:ins>
            <w:ins w:id="82" w:author="WP.29 secretariat" w:date="2023-09-18T17:48:00Z">
              <w:r w:rsidR="00323821">
                <w:rPr>
                  <w:lang w:val="en-US"/>
                </w:rPr>
                <w:t xml:space="preserve">sions </w:t>
              </w:r>
            </w:ins>
            <w:ins w:id="83" w:author="WP.29 secretariat" w:date="2023-09-18T17:45:00Z">
              <w:r w:rsidR="00A0384D">
                <w:rPr>
                  <w:lang w:val="en-US"/>
                </w:rPr>
                <w:t xml:space="preserve">(paras. </w:t>
              </w:r>
            </w:ins>
            <w:ins w:id="84" w:author="WP.29 secretariat" w:date="2023-09-18T17:46:00Z">
              <w:r w:rsidR="00E63925">
                <w:rPr>
                  <w:lang w:val="en-US"/>
                </w:rPr>
                <w:fldChar w:fldCharType="begin"/>
              </w:r>
              <w:r w:rsidR="00E63925">
                <w:rPr>
                  <w:lang w:val="en-US"/>
                </w:rPr>
                <w:instrText xml:space="preserve"> REF _Ref139402179 \r \h </w:instrText>
              </w:r>
            </w:ins>
            <w:r w:rsidR="00E63925">
              <w:rPr>
                <w:lang w:val="en-US"/>
              </w:rPr>
            </w:r>
            <w:r w:rsidR="00E63925">
              <w:rPr>
                <w:lang w:val="en-US"/>
              </w:rPr>
              <w:fldChar w:fldCharType="separate"/>
            </w:r>
            <w:r w:rsidR="00DC2366">
              <w:rPr>
                <w:cs/>
                <w:lang w:val="en-US"/>
              </w:rPr>
              <w:t>‎</w:t>
            </w:r>
            <w:r w:rsidR="00DC2366">
              <w:rPr>
                <w:lang w:val="en-US"/>
              </w:rPr>
              <w:t>23</w:t>
            </w:r>
            <w:ins w:id="85" w:author="WP.29 secretariat" w:date="2023-09-18T17:46:00Z">
              <w:r w:rsidR="00E63925">
                <w:rPr>
                  <w:lang w:val="en-US"/>
                </w:rPr>
                <w:fldChar w:fldCharType="end"/>
              </w:r>
              <w:r w:rsidR="00E63925">
                <w:rPr>
                  <w:lang w:val="en-US"/>
                </w:rPr>
                <w:t xml:space="preserve">, </w:t>
              </w:r>
            </w:ins>
            <w:ins w:id="86" w:author="WP.29 secretariat" w:date="2023-09-18T17:47:00Z">
              <w:r w:rsidR="00864BDA">
                <w:rPr>
                  <w:lang w:val="en-US"/>
                </w:rPr>
                <w:fldChar w:fldCharType="begin"/>
              </w:r>
              <w:r w:rsidR="00864BDA">
                <w:rPr>
                  <w:lang w:val="en-US"/>
                </w:rPr>
                <w:instrText xml:space="preserve"> REF _Ref139383489 \r \h </w:instrText>
              </w:r>
            </w:ins>
            <w:r w:rsidR="00864BDA">
              <w:rPr>
                <w:lang w:val="en-US"/>
              </w:rPr>
            </w:r>
            <w:r w:rsidR="00864BDA">
              <w:rPr>
                <w:lang w:val="en-US"/>
              </w:rPr>
              <w:fldChar w:fldCharType="separate"/>
            </w:r>
            <w:r w:rsidR="00DC2366">
              <w:rPr>
                <w:cs/>
                <w:lang w:val="en-US"/>
              </w:rPr>
              <w:t>‎</w:t>
            </w:r>
            <w:r w:rsidR="00DC2366">
              <w:rPr>
                <w:lang w:val="en-US"/>
              </w:rPr>
              <w:t>33</w:t>
            </w:r>
            <w:ins w:id="87" w:author="WP.29 secretariat" w:date="2023-09-18T17:47:00Z">
              <w:r w:rsidR="00864BDA">
                <w:rPr>
                  <w:lang w:val="en-US"/>
                </w:rPr>
                <w:fldChar w:fldCharType="end"/>
              </w:r>
              <w:r w:rsidR="00A53A04">
                <w:rPr>
                  <w:lang w:val="en-US"/>
                </w:rPr>
                <w:t xml:space="preserve"> and </w:t>
              </w:r>
            </w:ins>
            <w:ins w:id="88" w:author="WP.29 secretariat" w:date="2023-09-18T17:48:00Z">
              <w:r w:rsidR="00A53A04">
                <w:rPr>
                  <w:lang w:val="en-US"/>
                </w:rPr>
                <w:fldChar w:fldCharType="begin"/>
              </w:r>
              <w:r w:rsidR="00A53A04">
                <w:rPr>
                  <w:lang w:val="en-US"/>
                </w:rPr>
                <w:instrText xml:space="preserve"> REF _Ref145951698 \r \h </w:instrText>
              </w:r>
            </w:ins>
            <w:r w:rsidR="00A53A04">
              <w:rPr>
                <w:lang w:val="en-US"/>
              </w:rPr>
            </w:r>
            <w:r w:rsidR="00A53A04">
              <w:rPr>
                <w:lang w:val="en-US"/>
              </w:rPr>
              <w:fldChar w:fldCharType="separate"/>
            </w:r>
            <w:r w:rsidR="00DC2366">
              <w:rPr>
                <w:cs/>
                <w:lang w:val="en-US"/>
              </w:rPr>
              <w:t>‎</w:t>
            </w:r>
            <w:r w:rsidR="00DC2366">
              <w:rPr>
                <w:lang w:val="en-US"/>
              </w:rPr>
              <w:t>40</w:t>
            </w:r>
            <w:ins w:id="89" w:author="WP.29 secretariat" w:date="2023-09-18T17:48:00Z">
              <w:r w:rsidR="00A53A04">
                <w:rPr>
                  <w:lang w:val="en-US"/>
                </w:rPr>
                <w:fldChar w:fldCharType="end"/>
              </w:r>
              <w:r w:rsidR="00A53A04">
                <w:rPr>
                  <w:lang w:val="en-US"/>
                </w:rPr>
                <w:t>)</w:t>
              </w:r>
            </w:ins>
          </w:p>
          <w:p w14:paraId="22EB4C08" w14:textId="3053478F" w:rsidR="00265B62" w:rsidRDefault="00166E9A" w:rsidP="00DF2BA4">
            <w:pPr>
              <w:pStyle w:val="SingleTxtG"/>
              <w:numPr>
                <w:ilvl w:val="0"/>
                <w:numId w:val="34"/>
              </w:numPr>
              <w:rPr>
                <w:ins w:id="90" w:author="WP.29 secretariat" w:date="2023-09-18T17:51:00Z"/>
                <w:lang w:val="en-US"/>
              </w:rPr>
            </w:pPr>
            <w:ins w:id="91" w:author="WP.29 secretariat" w:date="2023-09-18T18:01:00Z">
              <w:r>
                <w:rPr>
                  <w:lang w:val="en-US"/>
                </w:rPr>
                <w:t xml:space="preserve">Closely link the strategy with the Avoid/Shift/Improve framework in order </w:t>
              </w:r>
            </w:ins>
            <w:ins w:id="92" w:author="WP.29 secretariat" w:date="2023-09-18T18:02:00Z">
              <w:r w:rsidR="0009623E">
                <w:rPr>
                  <w:lang w:val="en-US"/>
                </w:rPr>
                <w:t xml:space="preserve">to better coordinate activities among working parties and </w:t>
              </w:r>
            </w:ins>
            <w:ins w:id="93" w:author="WP.29 secretariat" w:date="2023-09-18T18:03:00Z">
              <w:r w:rsidR="007B62C0">
                <w:rPr>
                  <w:lang w:val="en-US"/>
                </w:rPr>
                <w:t xml:space="preserve">enhance </w:t>
              </w:r>
            </w:ins>
            <w:ins w:id="94" w:author="WP.29 secretariat" w:date="2023-09-18T18:18:00Z">
              <w:r w:rsidR="00CA3DED">
                <w:rPr>
                  <w:lang w:val="en-US"/>
                </w:rPr>
                <w:t>categor</w:t>
              </w:r>
              <w:r w:rsidR="00B014AC">
                <w:rPr>
                  <w:lang w:val="en-US"/>
                </w:rPr>
                <w:t>ization</w:t>
              </w:r>
            </w:ins>
            <w:ins w:id="95" w:author="WP.29 secretariat" w:date="2023-09-18T18:03:00Z">
              <w:r w:rsidR="007B62C0">
                <w:rPr>
                  <w:lang w:val="en-US"/>
                </w:rPr>
                <w:t xml:space="preserve"> of </w:t>
              </w:r>
              <w:r w:rsidR="00AB5080">
                <w:rPr>
                  <w:lang w:val="en-US"/>
                </w:rPr>
                <w:t>action</w:t>
              </w:r>
            </w:ins>
            <w:ins w:id="96" w:author="WP.29 secretariat" w:date="2023-09-18T18:18:00Z">
              <w:r w:rsidR="00B014AC">
                <w:rPr>
                  <w:lang w:val="en-US"/>
                </w:rPr>
                <w:t xml:space="preserve"> types</w:t>
              </w:r>
            </w:ins>
            <w:ins w:id="97" w:author="WP.29 secretariat" w:date="2023-09-18T18:24:00Z">
              <w:r w:rsidR="00631669">
                <w:rPr>
                  <w:lang w:val="en-US"/>
                </w:rPr>
                <w:t xml:space="preserve"> (paras</w:t>
              </w:r>
            </w:ins>
            <w:ins w:id="98" w:author="WP.29 secretariat" w:date="2023-09-18T19:43:00Z">
              <w:r w:rsidR="00337F35">
                <w:rPr>
                  <w:lang w:val="en-US"/>
                </w:rPr>
                <w:t xml:space="preserve"> </w:t>
              </w:r>
              <w:r w:rsidR="00337F35">
                <w:rPr>
                  <w:lang w:val="en-US"/>
                </w:rPr>
                <w:fldChar w:fldCharType="begin"/>
              </w:r>
              <w:r w:rsidR="00337F35">
                <w:rPr>
                  <w:lang w:val="en-US"/>
                </w:rPr>
                <w:instrText xml:space="preserve"> REF _Ref145958637 \r \h </w:instrText>
              </w:r>
            </w:ins>
            <w:r w:rsidR="00337F35">
              <w:rPr>
                <w:lang w:val="en-US"/>
              </w:rPr>
            </w:r>
            <w:r w:rsidR="00337F35">
              <w:rPr>
                <w:lang w:val="en-US"/>
              </w:rPr>
              <w:fldChar w:fldCharType="separate"/>
            </w:r>
            <w:r w:rsidR="00DC2366">
              <w:rPr>
                <w:cs/>
                <w:lang w:val="en-US"/>
              </w:rPr>
              <w:t>‎</w:t>
            </w:r>
            <w:r w:rsidR="00DC2366">
              <w:rPr>
                <w:lang w:val="en-US"/>
              </w:rPr>
              <w:t>25</w:t>
            </w:r>
            <w:ins w:id="99" w:author="WP.29 secretariat" w:date="2023-09-18T19:43:00Z">
              <w:r w:rsidR="00337F35">
                <w:rPr>
                  <w:lang w:val="en-US"/>
                </w:rPr>
                <w:fldChar w:fldCharType="end"/>
              </w:r>
              <w:r w:rsidR="00337F35">
                <w:rPr>
                  <w:lang w:val="en-US"/>
                </w:rPr>
                <w:t>,</w:t>
              </w:r>
            </w:ins>
            <w:ins w:id="100" w:author="WP.29 secretariat" w:date="2023-09-18T18:24:00Z">
              <w:r w:rsidR="00631669">
                <w:rPr>
                  <w:lang w:val="en-US"/>
                </w:rPr>
                <w:t xml:space="preserve"> </w:t>
              </w:r>
            </w:ins>
            <w:ins w:id="101" w:author="WP.29 secretariat" w:date="2023-09-18T18:26:00Z">
              <w:r w:rsidR="00073337">
                <w:rPr>
                  <w:lang w:val="en-US"/>
                </w:rPr>
                <w:fldChar w:fldCharType="begin"/>
              </w:r>
              <w:r w:rsidR="00073337">
                <w:rPr>
                  <w:lang w:val="en-US"/>
                </w:rPr>
                <w:instrText xml:space="preserve"> REF _Ref145953990 \r \h </w:instrText>
              </w:r>
            </w:ins>
            <w:r w:rsidR="00073337">
              <w:rPr>
                <w:lang w:val="en-US"/>
              </w:rPr>
            </w:r>
            <w:r w:rsidR="00073337">
              <w:rPr>
                <w:lang w:val="en-US"/>
              </w:rPr>
              <w:fldChar w:fldCharType="separate"/>
            </w:r>
            <w:r w:rsidR="00DC2366">
              <w:rPr>
                <w:cs/>
                <w:lang w:val="en-US"/>
              </w:rPr>
              <w:t>‎</w:t>
            </w:r>
            <w:r w:rsidR="00DC2366">
              <w:rPr>
                <w:lang w:val="en-US"/>
              </w:rPr>
              <w:t>27</w:t>
            </w:r>
            <w:ins w:id="102" w:author="WP.29 secretariat" w:date="2023-09-18T18:26:00Z">
              <w:r w:rsidR="00073337">
                <w:rPr>
                  <w:lang w:val="en-US"/>
                </w:rPr>
                <w:fldChar w:fldCharType="end"/>
              </w:r>
              <w:r w:rsidR="00073337">
                <w:rPr>
                  <w:lang w:val="en-US"/>
                </w:rPr>
                <w:t xml:space="preserve"> and </w:t>
              </w:r>
              <w:r w:rsidR="00073337">
                <w:rPr>
                  <w:lang w:val="en-US"/>
                </w:rPr>
                <w:fldChar w:fldCharType="begin"/>
              </w:r>
              <w:r w:rsidR="00073337">
                <w:rPr>
                  <w:lang w:val="en-US"/>
                </w:rPr>
                <w:instrText xml:space="preserve"> REF _Ref145953999 \r \h </w:instrText>
              </w:r>
            </w:ins>
            <w:r w:rsidR="00073337">
              <w:rPr>
                <w:lang w:val="en-US"/>
              </w:rPr>
            </w:r>
            <w:r w:rsidR="00073337">
              <w:rPr>
                <w:lang w:val="en-US"/>
              </w:rPr>
              <w:fldChar w:fldCharType="separate"/>
            </w:r>
            <w:r w:rsidR="00DC2366">
              <w:rPr>
                <w:cs/>
                <w:lang w:val="en-US"/>
              </w:rPr>
              <w:t>‎</w:t>
            </w:r>
            <w:r w:rsidR="00DC2366">
              <w:rPr>
                <w:lang w:val="en-US"/>
              </w:rPr>
              <w:t>28</w:t>
            </w:r>
            <w:ins w:id="103" w:author="WP.29 secretariat" w:date="2023-09-18T18:26:00Z">
              <w:r w:rsidR="00073337">
                <w:rPr>
                  <w:lang w:val="en-US"/>
                </w:rPr>
                <w:fldChar w:fldCharType="end"/>
              </w:r>
              <w:r w:rsidR="00073337">
                <w:rPr>
                  <w:lang w:val="en-US"/>
                </w:rPr>
                <w:t>)</w:t>
              </w:r>
            </w:ins>
          </w:p>
          <w:p w14:paraId="33962C7D" w14:textId="0D52398E" w:rsidR="00D2349A" w:rsidRDefault="00D2349A" w:rsidP="001640F0">
            <w:pPr>
              <w:pStyle w:val="SingleTxtG"/>
              <w:numPr>
                <w:ilvl w:val="0"/>
                <w:numId w:val="34"/>
              </w:numPr>
              <w:rPr>
                <w:ins w:id="104" w:author="WP.29 secretariat" w:date="2023-09-18T15:10:00Z"/>
                <w:lang w:val="en-US"/>
              </w:rPr>
            </w:pPr>
            <w:ins w:id="105" w:author="WP.29 secretariat" w:date="2023-09-18T17:51:00Z">
              <w:r>
                <w:rPr>
                  <w:lang w:val="en-US"/>
                </w:rPr>
                <w:t xml:space="preserve">Ensure </w:t>
              </w:r>
              <w:r w:rsidR="00853279">
                <w:rPr>
                  <w:lang w:val="en-US"/>
                </w:rPr>
                <w:t xml:space="preserve">all legal instruments and the meetings of </w:t>
              </w:r>
            </w:ins>
            <w:ins w:id="106" w:author="WP.29 secretariat" w:date="2023-09-18T19:38:00Z">
              <w:r w:rsidR="001C39C0">
                <w:rPr>
                  <w:lang w:val="en-US"/>
                </w:rPr>
                <w:t xml:space="preserve">ITC and its </w:t>
              </w:r>
            </w:ins>
            <w:ins w:id="107" w:author="WP.29 secretariat" w:date="2023-09-18T17:51:00Z">
              <w:r w:rsidR="00853279">
                <w:rPr>
                  <w:lang w:val="en-US"/>
                </w:rPr>
                <w:t>subsidiary bodies</w:t>
              </w:r>
            </w:ins>
            <w:ins w:id="108" w:author="WP.29 secretariat" w:date="2023-09-18T17:52:00Z">
              <w:r w:rsidR="009F738C">
                <w:rPr>
                  <w:lang w:val="en-US"/>
                </w:rPr>
                <w:t xml:space="preserve"> are fit for hybrid meeting configuration in order to reduce GHG </w:t>
              </w:r>
            </w:ins>
            <w:ins w:id="109" w:author="WP.29 secretariat" w:date="2023-09-18T17:53:00Z">
              <w:r w:rsidR="00E0281D">
                <w:rPr>
                  <w:lang w:val="en-US"/>
                </w:rPr>
                <w:t>emissions</w:t>
              </w:r>
            </w:ins>
            <w:ins w:id="110" w:author="WP.29 secretariat" w:date="2023-09-18T17:52:00Z">
              <w:r w:rsidR="009F738C">
                <w:rPr>
                  <w:lang w:val="en-US"/>
                </w:rPr>
                <w:t xml:space="preserve"> from </w:t>
              </w:r>
            </w:ins>
            <w:ins w:id="111" w:author="WP.29 secretariat" w:date="2023-09-18T17:53:00Z">
              <w:r w:rsidR="00E0281D">
                <w:rPr>
                  <w:lang w:val="en-US"/>
                </w:rPr>
                <w:t xml:space="preserve">meeting attendance (paras. </w:t>
              </w:r>
            </w:ins>
            <w:ins w:id="112" w:author="WP.29 secretariat" w:date="2023-09-18T17:54:00Z">
              <w:r w:rsidR="00833277">
                <w:rPr>
                  <w:lang w:val="en-US"/>
                </w:rPr>
                <w:fldChar w:fldCharType="begin"/>
              </w:r>
              <w:r w:rsidR="00833277">
                <w:rPr>
                  <w:lang w:val="en-US"/>
                </w:rPr>
                <w:instrText xml:space="preserve"> REF _Ref139383545 \r \h </w:instrText>
              </w:r>
            </w:ins>
            <w:r w:rsidR="00833277">
              <w:rPr>
                <w:lang w:val="en-US"/>
              </w:rPr>
            </w:r>
            <w:r w:rsidR="00833277">
              <w:rPr>
                <w:lang w:val="en-US"/>
              </w:rPr>
              <w:fldChar w:fldCharType="separate"/>
            </w:r>
            <w:r w:rsidR="00DC2366">
              <w:rPr>
                <w:cs/>
                <w:lang w:val="en-US"/>
              </w:rPr>
              <w:t>‎</w:t>
            </w:r>
            <w:r w:rsidR="00DC2366">
              <w:rPr>
                <w:lang w:val="en-US"/>
              </w:rPr>
              <w:t>24</w:t>
            </w:r>
            <w:ins w:id="113" w:author="WP.29 secretariat" w:date="2023-09-18T17:54:00Z">
              <w:r w:rsidR="00833277">
                <w:rPr>
                  <w:lang w:val="en-US"/>
                </w:rPr>
                <w:fldChar w:fldCharType="end"/>
              </w:r>
              <w:r w:rsidR="00833277">
                <w:rPr>
                  <w:lang w:val="en-US"/>
                </w:rPr>
                <w:t xml:space="preserve"> and </w:t>
              </w:r>
              <w:r w:rsidR="00833277">
                <w:rPr>
                  <w:lang w:val="en-US"/>
                </w:rPr>
                <w:fldChar w:fldCharType="begin"/>
              </w:r>
              <w:r w:rsidR="00833277">
                <w:rPr>
                  <w:lang w:val="en-US"/>
                </w:rPr>
                <w:instrText xml:space="preserve"> REF _Ref145952077 \r \h </w:instrText>
              </w:r>
            </w:ins>
            <w:r w:rsidR="00833277">
              <w:rPr>
                <w:lang w:val="en-US"/>
              </w:rPr>
            </w:r>
            <w:r w:rsidR="00833277">
              <w:rPr>
                <w:lang w:val="en-US"/>
              </w:rPr>
              <w:fldChar w:fldCharType="separate"/>
            </w:r>
            <w:r w:rsidR="00DC2366">
              <w:rPr>
                <w:cs/>
                <w:lang w:val="en-US"/>
              </w:rPr>
              <w:t>‎</w:t>
            </w:r>
            <w:r w:rsidR="00DC2366">
              <w:rPr>
                <w:lang w:val="en-US"/>
              </w:rPr>
              <w:t>29</w:t>
            </w:r>
            <w:ins w:id="114" w:author="WP.29 secretariat" w:date="2023-09-18T17:54:00Z">
              <w:r w:rsidR="00833277">
                <w:rPr>
                  <w:lang w:val="en-US"/>
                </w:rPr>
                <w:fldChar w:fldCharType="end"/>
              </w:r>
              <w:r w:rsidR="0045535A">
                <w:rPr>
                  <w:lang w:val="en-US"/>
                </w:rPr>
                <w:t>)</w:t>
              </w:r>
            </w:ins>
          </w:p>
          <w:p w14:paraId="3BB52BCD" w14:textId="7A1D48CB" w:rsidR="002B32C5" w:rsidRPr="001640F0" w:rsidRDefault="002B32C5" w:rsidP="00F21F13">
            <w:pPr>
              <w:pStyle w:val="SingleTxtG"/>
              <w:rPr>
                <w:lang w:val="en-US"/>
              </w:rPr>
            </w:pPr>
          </w:p>
        </w:tc>
      </w:tr>
      <w:tr w:rsidR="00BF36F8" w:rsidRPr="004870C7" w14:paraId="73CEC58B" w14:textId="77777777" w:rsidTr="006407D1">
        <w:trPr>
          <w:jc w:val="center"/>
        </w:trPr>
        <w:tc>
          <w:tcPr>
            <w:tcW w:w="9629" w:type="dxa"/>
            <w:tcBorders>
              <w:top w:val="nil"/>
              <w:left w:val="single" w:sz="4" w:space="0" w:color="auto"/>
              <w:bottom w:val="nil"/>
              <w:right w:val="single" w:sz="4" w:space="0" w:color="auto"/>
            </w:tcBorders>
          </w:tcPr>
          <w:p w14:paraId="291DB5A8" w14:textId="722E68E5" w:rsidR="00BF36F8" w:rsidRPr="001640F0" w:rsidRDefault="00BF36F8" w:rsidP="001640F0">
            <w:pPr>
              <w:pStyle w:val="SingleTxtG"/>
              <w:ind w:left="0"/>
            </w:pPr>
          </w:p>
        </w:tc>
      </w:tr>
      <w:tr w:rsidR="0087771C" w:rsidRPr="004870C7" w14:paraId="0C994B6E" w14:textId="77777777" w:rsidTr="006407D1">
        <w:trPr>
          <w:jc w:val="center"/>
        </w:trPr>
        <w:tc>
          <w:tcPr>
            <w:tcW w:w="9629" w:type="dxa"/>
            <w:tcBorders>
              <w:top w:val="nil"/>
              <w:left w:val="single" w:sz="4" w:space="0" w:color="auto"/>
              <w:bottom w:val="single" w:sz="4" w:space="0" w:color="auto"/>
              <w:right w:val="single" w:sz="4" w:space="0" w:color="auto"/>
            </w:tcBorders>
          </w:tcPr>
          <w:p w14:paraId="5E7D6BB1" w14:textId="77777777" w:rsidR="0087771C" w:rsidRPr="004870C7" w:rsidRDefault="0087771C" w:rsidP="006407D1"/>
        </w:tc>
      </w:tr>
    </w:tbl>
    <w:p w14:paraId="4F3FD4DE" w14:textId="23A67A56" w:rsidR="00D3491E" w:rsidRPr="00D3491E" w:rsidRDefault="00D3491E" w:rsidP="00F8691B">
      <w:pPr>
        <w:pStyle w:val="HChG"/>
      </w:pPr>
      <w:r>
        <w:lastRenderedPageBreak/>
        <w:tab/>
      </w:r>
      <w:r w:rsidRPr="00D3491E">
        <w:t>I.</w:t>
      </w:r>
      <w:r w:rsidR="00F8691B">
        <w:tab/>
      </w:r>
      <w:r w:rsidRPr="00F8691B">
        <w:t>Introduction</w:t>
      </w:r>
    </w:p>
    <w:p w14:paraId="6112E106" w14:textId="2B8378AA" w:rsidR="003A608F" w:rsidRDefault="00A47FA0" w:rsidP="003A608F">
      <w:pPr>
        <w:pStyle w:val="SingleTxtG"/>
        <w:numPr>
          <w:ilvl w:val="0"/>
          <w:numId w:val="22"/>
        </w:numPr>
        <w:ind w:left="1134" w:firstLine="12"/>
      </w:pPr>
      <w:r>
        <w:t xml:space="preserve">At its </w:t>
      </w:r>
      <w:r w:rsidR="00DF7FBE">
        <w:t>8</w:t>
      </w:r>
      <w:r w:rsidR="00A71B46">
        <w:t>5</w:t>
      </w:r>
      <w:r w:rsidR="00DF7FBE">
        <w:t xml:space="preserve">th session, ITC </w:t>
      </w:r>
      <w:r w:rsidR="00CF72E3">
        <w:t>“</w:t>
      </w:r>
      <w:r w:rsidR="003A608F" w:rsidRPr="003A608F">
        <w:t>requested the secretariat, in close cooperation with the Committee’s Bureau and relevant subsidiary bodies, to develop an ambitious strategy document for reducing Green House Gas (GHG) emissions in inland transport based on international United Nations legal instruments under the Committee’s purview with priority actions for The Inland Transport Committee (ITC) and all its relevant subsidiary bodies, supported by a strong action plan with milestones, for consideration and possible adoption by the Committee at its 86th plenary session (2024)</w:t>
      </w:r>
      <w:r w:rsidR="00CF72E3">
        <w:t>”</w:t>
      </w:r>
      <w:r w:rsidR="007C3687">
        <w:t xml:space="preserve"> (Decision </w:t>
      </w:r>
      <w:r w:rsidR="007C3D5D">
        <w:t>4</w:t>
      </w:r>
      <w:r w:rsidR="00CE004B">
        <w:t>4</w:t>
      </w:r>
      <w:r w:rsidR="007C3D5D">
        <w:t xml:space="preserve"> </w:t>
      </w:r>
      <w:r w:rsidR="007C3D5D" w:rsidRPr="007C3D5D">
        <w:rPr>
          <w:lang w:val="en-US"/>
        </w:rPr>
        <w:t>(a</w:t>
      </w:r>
      <w:r w:rsidR="007C3D5D">
        <w:rPr>
          <w:lang w:val="en-US"/>
        </w:rPr>
        <w:t>)</w:t>
      </w:r>
      <w:r w:rsidR="00CE004B">
        <w:t xml:space="preserve">) </w:t>
      </w:r>
    </w:p>
    <w:p w14:paraId="50741275" w14:textId="5BC36CB4" w:rsidR="00CF72E3" w:rsidRDefault="003A608F" w:rsidP="003A608F">
      <w:pPr>
        <w:pStyle w:val="SingleTxtG"/>
        <w:numPr>
          <w:ilvl w:val="0"/>
          <w:numId w:val="22"/>
        </w:numPr>
        <w:ind w:left="1134" w:firstLine="12"/>
      </w:pPr>
      <w:r>
        <w:t>ITC also</w:t>
      </w:r>
      <w:r w:rsidR="00CE004B">
        <w:t xml:space="preserve"> “</w:t>
      </w:r>
      <w:r w:rsidRPr="003A608F">
        <w:t>requested the secretariat to report biennially through in-depth reports to the Committee on climate change and inland transport, starting at the Committee’s 86th session in 2024</w:t>
      </w:r>
      <w:r w:rsidR="00414326">
        <w:t>”</w:t>
      </w:r>
      <w:r w:rsidR="00CF1220">
        <w:t xml:space="preserve"> </w:t>
      </w:r>
      <w:r w:rsidR="00CE3F81">
        <w:t xml:space="preserve">(Decision </w:t>
      </w:r>
      <w:r w:rsidR="007C3D5D">
        <w:t>4</w:t>
      </w:r>
      <w:r w:rsidR="00CE3F81">
        <w:t>4 (</w:t>
      </w:r>
      <w:r w:rsidR="007C3D5D">
        <w:t>g</w:t>
      </w:r>
      <w:r w:rsidR="00CE3F81">
        <w:t>))</w:t>
      </w:r>
      <w:r w:rsidR="00054DA2">
        <w:t>.</w:t>
      </w:r>
    </w:p>
    <w:p w14:paraId="761236DB" w14:textId="67D190ED" w:rsidR="00164A8D" w:rsidRDefault="00EB2BCC" w:rsidP="007C3687">
      <w:pPr>
        <w:pStyle w:val="SingleTxtG"/>
        <w:numPr>
          <w:ilvl w:val="0"/>
          <w:numId w:val="22"/>
        </w:numPr>
        <w:ind w:left="1134" w:firstLine="12"/>
      </w:pPr>
      <w:r>
        <w:t>In a letter sent to all chairs of ITC w</w:t>
      </w:r>
      <w:r w:rsidR="00786909" w:rsidRPr="00786909">
        <w:t>orking part</w:t>
      </w:r>
      <w:r>
        <w:t>ies</w:t>
      </w:r>
      <w:r w:rsidR="00786909" w:rsidRPr="00786909">
        <w:t xml:space="preserve"> </w:t>
      </w:r>
      <w:r w:rsidR="004E30EB">
        <w:t xml:space="preserve">on 9 May 2023, </w:t>
      </w:r>
      <w:r w:rsidR="00684E6D">
        <w:t xml:space="preserve">the Chair of ITC and the </w:t>
      </w:r>
      <w:r w:rsidR="00521416">
        <w:t>D</w:t>
      </w:r>
      <w:r w:rsidR="00684E6D">
        <w:t xml:space="preserve">irector of </w:t>
      </w:r>
      <w:r w:rsidR="00521416">
        <w:t xml:space="preserve">the </w:t>
      </w:r>
      <w:r w:rsidR="00521416" w:rsidRPr="00521416">
        <w:t>Sustainable Transport Division</w:t>
      </w:r>
      <w:r w:rsidR="0096744E">
        <w:t xml:space="preserve"> invited “</w:t>
      </w:r>
      <w:r w:rsidR="0096744E" w:rsidRPr="0096744E">
        <w:t>to provide your inputs and feedback to the outline of the climate change strategy as contained in the Annex to this letter as well as the biennial report for the 86th ITC session to Ms. Franziska. Hirsch (franziska.hirsch@un.org) by Friday 29 September 2023</w:t>
      </w:r>
      <w:r w:rsidR="0096744E">
        <w:t>”</w:t>
      </w:r>
      <w:r w:rsidR="00EB347A">
        <w:t>.</w:t>
      </w:r>
    </w:p>
    <w:p w14:paraId="43E24148" w14:textId="4038C640" w:rsidR="00B33352" w:rsidRDefault="0069763C" w:rsidP="009F22D0">
      <w:pPr>
        <w:pStyle w:val="SingleTxtG"/>
        <w:numPr>
          <w:ilvl w:val="0"/>
          <w:numId w:val="22"/>
        </w:numPr>
        <w:ind w:left="1134" w:firstLine="12"/>
      </w:pPr>
      <w:r>
        <w:t xml:space="preserve">At its </w:t>
      </w:r>
      <w:r w:rsidR="001F3F3E">
        <w:t>89</w:t>
      </w:r>
      <w:r w:rsidR="001F3F3E" w:rsidRPr="001F3F3E">
        <w:t>th</w:t>
      </w:r>
      <w:r>
        <w:t xml:space="preserve"> </w:t>
      </w:r>
      <w:r w:rsidR="001F3F3E">
        <w:t xml:space="preserve">session, </w:t>
      </w:r>
      <w:r w:rsidR="00164A8D">
        <w:t xml:space="preserve">GRPE </w:t>
      </w:r>
      <w:r w:rsidR="001F3F3E">
        <w:t>agreed to create a</w:t>
      </w:r>
      <w:r w:rsidR="00D963D9">
        <w:t>n</w:t>
      </w:r>
      <w:r w:rsidR="001F3F3E">
        <w:t xml:space="preserve"> </w:t>
      </w:r>
      <w:r w:rsidR="00D963D9" w:rsidRPr="00D963D9">
        <w:t>informal task force on ITC climate change mitigation strategy</w:t>
      </w:r>
      <w:r w:rsidR="00D963D9">
        <w:t xml:space="preserve">. </w:t>
      </w:r>
      <w:r w:rsidR="008442F3">
        <w:t xml:space="preserve">The informal task force, open to </w:t>
      </w:r>
      <w:r w:rsidR="00A271C7">
        <w:t xml:space="preserve">all GRPE participants, aimed at developing the </w:t>
      </w:r>
      <w:r w:rsidR="00DD7DA0">
        <w:t xml:space="preserve">inputs at requested </w:t>
      </w:r>
      <w:r w:rsidR="0046324B">
        <w:t>by ITC, and submit</w:t>
      </w:r>
      <w:r w:rsidR="00210080">
        <w:t>ted</w:t>
      </w:r>
      <w:r w:rsidR="0046324B">
        <w:t xml:space="preserve"> to GRPE via a written procedure to deliver on time for the deadline </w:t>
      </w:r>
      <w:r w:rsidR="00B33352">
        <w:t>of 29 September 2023.</w:t>
      </w:r>
    </w:p>
    <w:p w14:paraId="53AE13CB" w14:textId="46CC62FE" w:rsidR="001C7ED1" w:rsidRDefault="00B33352" w:rsidP="001C7ED1">
      <w:pPr>
        <w:pStyle w:val="SingleTxtG"/>
        <w:numPr>
          <w:ilvl w:val="0"/>
          <w:numId w:val="22"/>
        </w:numPr>
        <w:ind w:left="1134" w:firstLine="12"/>
      </w:pPr>
      <w:r>
        <w:t>At its 190</w:t>
      </w:r>
      <w:r w:rsidRPr="00B33352">
        <w:t>th</w:t>
      </w:r>
      <w:r>
        <w:t xml:space="preserve"> session, WP.29 agreed to </w:t>
      </w:r>
      <w:r w:rsidR="00D20B39">
        <w:t>have</w:t>
      </w:r>
      <w:r w:rsidR="00CB1E14">
        <w:t xml:space="preserve"> GRPE </w:t>
      </w:r>
      <w:r w:rsidR="00D20B39">
        <w:t xml:space="preserve">to consolidate the inputs to the ITC climate change mitigation strategy </w:t>
      </w:r>
      <w:r w:rsidR="00330148">
        <w:t>for WP.29 and its subsidiary bodies. All inter</w:t>
      </w:r>
      <w:r w:rsidR="00C7715C">
        <w:t>es</w:t>
      </w:r>
      <w:r w:rsidR="00330148">
        <w:t>ted parties were invited to join the informal task force</w:t>
      </w:r>
      <w:r w:rsidR="00C7715C">
        <w:t xml:space="preserve"> </w:t>
      </w:r>
      <w:r w:rsidR="00D56A74">
        <w:t>and/or to submit their inputs to GRPE to ha</w:t>
      </w:r>
      <w:r w:rsidR="007A472D">
        <w:t>v</w:t>
      </w:r>
      <w:r w:rsidR="00D56A74">
        <w:t>e t</w:t>
      </w:r>
      <w:r w:rsidR="002065CC">
        <w:t>hem</w:t>
      </w:r>
      <w:r w:rsidR="00D56A74">
        <w:t xml:space="preserve"> reflect</w:t>
      </w:r>
      <w:r w:rsidR="002065CC">
        <w:t>ed</w:t>
      </w:r>
      <w:r w:rsidR="00D56A74">
        <w:t xml:space="preserve"> in a consolidate</w:t>
      </w:r>
      <w:r w:rsidR="002065CC">
        <w:t>d</w:t>
      </w:r>
      <w:r w:rsidR="00D56A74">
        <w:t xml:space="preserve"> </w:t>
      </w:r>
      <w:r w:rsidR="00A9002B">
        <w:t xml:space="preserve">input to </w:t>
      </w:r>
      <w:r w:rsidR="002065CC">
        <w:t>be</w:t>
      </w:r>
      <w:r w:rsidR="00A9002B">
        <w:t xml:space="preserve"> endorsed by WP.29 at its November 2023 session.</w:t>
      </w:r>
    </w:p>
    <w:p w14:paraId="2E55D47F" w14:textId="77777777" w:rsidR="00E8301F" w:rsidRDefault="00E8301F" w:rsidP="00E8301F">
      <w:pPr>
        <w:pStyle w:val="HChG"/>
      </w:pPr>
      <w:r>
        <w:tab/>
      </w:r>
      <w:r w:rsidRPr="00D3491E">
        <w:t xml:space="preserve">II. </w:t>
      </w:r>
      <w:r>
        <w:tab/>
        <w:t>I</w:t>
      </w:r>
      <w:r w:rsidRPr="006640B6">
        <w:t>nputs and feedback to the outline of the climate change strategy</w:t>
      </w:r>
    </w:p>
    <w:p w14:paraId="4E19C692" w14:textId="3852D34B" w:rsidR="00E8301F" w:rsidRDefault="00A8461E" w:rsidP="009F22D0">
      <w:pPr>
        <w:pStyle w:val="SingleTxtG"/>
        <w:numPr>
          <w:ilvl w:val="0"/>
          <w:numId w:val="22"/>
        </w:numPr>
        <w:ind w:left="1134" w:firstLine="12"/>
      </w:pPr>
      <w:r>
        <w:t xml:space="preserve">The inputs and feedback from [GRPE/WP.29] </w:t>
      </w:r>
      <w:r w:rsidR="005E2C7C">
        <w:t>are</w:t>
      </w:r>
      <w:r w:rsidR="00ED4386">
        <w:t xml:space="preserve"> split into two categories for each section of the outline:</w:t>
      </w:r>
    </w:p>
    <w:p w14:paraId="1146A558" w14:textId="22E50B0A" w:rsidR="00ED4386" w:rsidRDefault="00A66CCD" w:rsidP="00ED4386">
      <w:pPr>
        <w:pStyle w:val="SingleTxtG"/>
        <w:numPr>
          <w:ilvl w:val="1"/>
          <w:numId w:val="22"/>
        </w:numPr>
      </w:pPr>
      <w:r>
        <w:t xml:space="preserve">What [GRPE/WP.29] </w:t>
      </w:r>
      <w:r w:rsidR="00A877EB">
        <w:t>(</w:t>
      </w:r>
      <w:r w:rsidR="00655935">
        <w:t>or other GRs</w:t>
      </w:r>
      <w:r w:rsidR="00A877EB">
        <w:t>)</w:t>
      </w:r>
      <w:r w:rsidR="00655935">
        <w:t xml:space="preserve"> </w:t>
      </w:r>
      <w:r w:rsidR="004519A3">
        <w:t xml:space="preserve">can </w:t>
      </w:r>
      <w:r>
        <w:t>do to contribute to the ITC climate mitigation strategy</w:t>
      </w:r>
      <w:r w:rsidR="00D85BC4">
        <w:t xml:space="preserve">, labelled </w:t>
      </w:r>
      <w:r w:rsidR="00296CBD">
        <w:t>“</w:t>
      </w:r>
      <w:r w:rsidR="00D85BC4">
        <w:t>[GR</w:t>
      </w:r>
      <w:r w:rsidR="004519A3">
        <w:t>XX</w:t>
      </w:r>
      <w:r w:rsidR="00D85BC4">
        <w:t>/WP.29] contribution</w:t>
      </w:r>
      <w:r w:rsidR="00296CBD">
        <w:t>”</w:t>
      </w:r>
      <w:r w:rsidR="00A70916" w:rsidRPr="00A70916">
        <w:t xml:space="preserve"> </w:t>
      </w:r>
      <w:r w:rsidR="00A70916">
        <w:t>in the rest of this document.</w:t>
      </w:r>
    </w:p>
    <w:p w14:paraId="612F1014" w14:textId="612791D7" w:rsidR="00A66CCD" w:rsidRDefault="00A66CCD" w:rsidP="00EF4504">
      <w:pPr>
        <w:pStyle w:val="SingleTxtG"/>
        <w:numPr>
          <w:ilvl w:val="1"/>
          <w:numId w:val="22"/>
        </w:numPr>
      </w:pPr>
      <w:r>
        <w:t xml:space="preserve">What [GRPE/WP.29] </w:t>
      </w:r>
      <w:r w:rsidR="00D05B06">
        <w:t>recommends</w:t>
      </w:r>
      <w:r>
        <w:t xml:space="preserve"> ITC to consider for a</w:t>
      </w:r>
      <w:r w:rsidR="00D05B06">
        <w:t>n impactful climate mitigation strategy</w:t>
      </w:r>
      <w:r w:rsidR="00852F0B">
        <w:t xml:space="preserve"> and/or what would</w:t>
      </w:r>
      <w:r w:rsidR="001B7D6B">
        <w:t xml:space="preserve"> be needed from ITC to help [GRPE/WP.29]</w:t>
      </w:r>
      <w:r w:rsidR="00EF4504">
        <w:t xml:space="preserve"> </w:t>
      </w:r>
      <w:r w:rsidR="00EF4504" w:rsidRPr="00EF4504">
        <w:t>achieve the ambition of the strategy</w:t>
      </w:r>
      <w:r w:rsidR="00D85BC4">
        <w:t xml:space="preserve">, labelled </w:t>
      </w:r>
      <w:r w:rsidR="00296CBD">
        <w:t>“[GRPE/WP.29] recommendations to ITC” in the rest of this document.</w:t>
      </w:r>
    </w:p>
    <w:p w14:paraId="5CF6D37E" w14:textId="60F8A7BB" w:rsidR="000E6148" w:rsidRPr="000E6148" w:rsidRDefault="000E6148" w:rsidP="001272FB">
      <w:pPr>
        <w:pStyle w:val="H1G"/>
      </w:pPr>
      <w:bookmarkStart w:id="115" w:name="_Hlk139301768"/>
      <w:r>
        <w:tab/>
      </w:r>
      <w:r w:rsidR="001272FB">
        <w:t>1</w:t>
      </w:r>
      <w:r>
        <w:t>.</w:t>
      </w:r>
      <w:r>
        <w:tab/>
      </w:r>
      <w:r w:rsidR="001272FB">
        <w:t xml:space="preserve">Section 1: </w:t>
      </w:r>
      <w:r w:rsidR="001272FB" w:rsidRPr="001272FB">
        <w:t>Inland transport and climate</w:t>
      </w:r>
    </w:p>
    <w:bookmarkEnd w:id="115"/>
    <w:p w14:paraId="31263052" w14:textId="441B793C" w:rsidR="00A047AC" w:rsidRDefault="00A047AC" w:rsidP="00294E80">
      <w:pPr>
        <w:pStyle w:val="SingleTxtG"/>
        <w:ind w:left="567"/>
      </w:pPr>
      <w:r>
        <w:t>[GRPE/WP.29] recommendations to ITC</w:t>
      </w:r>
    </w:p>
    <w:p w14:paraId="38C5A74D" w14:textId="6F235866" w:rsidR="00FD0B10" w:rsidRDefault="00D43D63" w:rsidP="00F70391">
      <w:pPr>
        <w:pStyle w:val="SingleTxtG"/>
        <w:numPr>
          <w:ilvl w:val="0"/>
          <w:numId w:val="22"/>
        </w:numPr>
        <w:ind w:left="1134" w:firstLine="0"/>
      </w:pPr>
      <w:r>
        <w:t>[</w:t>
      </w:r>
      <w:r w:rsidR="00CB472D">
        <w:t>GRPE</w:t>
      </w:r>
      <w:r>
        <w:t>/WP.29]</w:t>
      </w:r>
      <w:r w:rsidR="00CB472D">
        <w:t xml:space="preserve"> </w:t>
      </w:r>
      <w:r w:rsidR="00B63969">
        <w:t xml:space="preserve">recommends </w:t>
      </w:r>
      <w:r w:rsidR="00FD0B10">
        <w:t xml:space="preserve">the ITC strategy </w:t>
      </w:r>
      <w:r w:rsidR="001475EE">
        <w:t xml:space="preserve">to first introduce </w:t>
      </w:r>
      <w:r w:rsidR="00E73676">
        <w:t xml:space="preserve">past and present data on </w:t>
      </w:r>
      <w:r w:rsidR="008906F0">
        <w:t xml:space="preserve">the evolution of greenhouse gas (GHG) emissions </w:t>
      </w:r>
      <w:r w:rsidR="00547ED3">
        <w:t>of the inland transport sector</w:t>
      </w:r>
      <w:r w:rsidR="002F27CD">
        <w:t>, and its contribution to overall GHG emissions</w:t>
      </w:r>
      <w:r w:rsidR="00FD0B10">
        <w:t xml:space="preserve">. </w:t>
      </w:r>
    </w:p>
    <w:p w14:paraId="6C011F10" w14:textId="615F65A8" w:rsidR="009906E6" w:rsidRDefault="00224613" w:rsidP="00F70391">
      <w:pPr>
        <w:pStyle w:val="SingleTxtG"/>
        <w:numPr>
          <w:ilvl w:val="0"/>
          <w:numId w:val="22"/>
        </w:numPr>
        <w:ind w:left="1134" w:firstLine="0"/>
      </w:pPr>
      <w:r>
        <w:t>[GRPE/WP.29] recommends the ITC strategy to show latest forward-looking projections</w:t>
      </w:r>
      <w:r w:rsidR="003619EF">
        <w:t xml:space="preserve"> as performed by the most prominent institutions</w:t>
      </w:r>
      <w:r w:rsidR="00987165">
        <w:t>,</w:t>
      </w:r>
      <w:r w:rsidR="003619EF">
        <w:t xml:space="preserve"> such as the IPCC, IEA</w:t>
      </w:r>
      <w:r w:rsidR="00987165">
        <w:t xml:space="preserve"> or ITF, to show expected trends for the decades to come. </w:t>
      </w:r>
      <w:r w:rsidR="00BD7448">
        <w:t xml:space="preserve">[GRPE/WP.29] recommends the ITC strategy to then introduce </w:t>
      </w:r>
      <w:r w:rsidR="005B4289">
        <w:t xml:space="preserve">the </w:t>
      </w:r>
      <w:r w:rsidR="009906E6">
        <w:t xml:space="preserve">efforts needed </w:t>
      </w:r>
      <w:r w:rsidR="00B51D10">
        <w:t xml:space="preserve">to </w:t>
      </w:r>
      <w:r w:rsidR="006C4F53">
        <w:t>contribute</w:t>
      </w:r>
      <w:r w:rsidR="009906E6">
        <w:t xml:space="preserve"> to reach</w:t>
      </w:r>
      <w:r w:rsidR="006C4F53">
        <w:t>ing</w:t>
      </w:r>
      <w:r w:rsidR="009906E6">
        <w:t xml:space="preserve"> th</w:t>
      </w:r>
      <w:r w:rsidR="00BF1A32">
        <w:t>e target set by the</w:t>
      </w:r>
      <w:r w:rsidR="009906E6">
        <w:t xml:space="preserve"> Paris agreement </w:t>
      </w:r>
      <w:r w:rsidR="00BF1A32">
        <w:t xml:space="preserve">to </w:t>
      </w:r>
      <w:r w:rsidR="00B676C0" w:rsidRPr="00B676C0">
        <w:t xml:space="preserve">limit </w:t>
      </w:r>
      <w:r w:rsidR="00CA6A9F">
        <w:t>“</w:t>
      </w:r>
      <w:r w:rsidR="00B676C0" w:rsidRPr="00B676C0">
        <w:t>global temperature increase to well below 2 degrees Celsius, while pursuing efforts to limit the increase to 1.5 degrees</w:t>
      </w:r>
      <w:r w:rsidR="00CA6A9F">
        <w:t>”</w:t>
      </w:r>
      <w:r w:rsidR="009906E6">
        <w:t>.</w:t>
      </w:r>
    </w:p>
    <w:p w14:paraId="3C7B463B" w14:textId="15B013EC" w:rsidR="00F668B0" w:rsidRDefault="00F668B0" w:rsidP="00EC2CB4">
      <w:pPr>
        <w:pStyle w:val="SingleTxtG"/>
        <w:numPr>
          <w:ilvl w:val="0"/>
          <w:numId w:val="22"/>
        </w:numPr>
        <w:ind w:left="1134" w:firstLine="0"/>
      </w:pPr>
      <w:bookmarkStart w:id="116" w:name="_Ref139383666"/>
      <w:bookmarkStart w:id="117" w:name="_Ref145951244"/>
      <w:r>
        <w:t>[GRPE/WP.29] recommends the ITC strategy to be data driven, and to rely on quantified</w:t>
      </w:r>
      <w:r w:rsidR="00C85A87">
        <w:t xml:space="preserve"> / quantifiable</w:t>
      </w:r>
      <w:r>
        <w:t xml:space="preserve"> </w:t>
      </w:r>
      <w:r w:rsidR="00C85A87">
        <w:t>targets</w:t>
      </w:r>
      <w:r>
        <w:t xml:space="preserve"> for its </w:t>
      </w:r>
      <w:r w:rsidR="00FE6174">
        <w:t xml:space="preserve">vision, missions, </w:t>
      </w:r>
      <w:r w:rsidR="00F07027">
        <w:t>objectives, milestones and prio</w:t>
      </w:r>
      <w:r w:rsidR="00C85A87">
        <w:t>r</w:t>
      </w:r>
      <w:r w:rsidR="00F07027">
        <w:t>ities</w:t>
      </w:r>
      <w:bookmarkEnd w:id="116"/>
      <w:r w:rsidR="006B63EB">
        <w:t xml:space="preserve">. </w:t>
      </w:r>
      <w:r w:rsidR="006B63EB">
        <w:lastRenderedPageBreak/>
        <w:t>Those targets should ideally directly contribute to climate change mitigation and GHG emission reduction.</w:t>
      </w:r>
      <w:bookmarkEnd w:id="117"/>
    </w:p>
    <w:p w14:paraId="2CCAA83A" w14:textId="131AB84A" w:rsidR="00076579" w:rsidRPr="000E6148" w:rsidRDefault="00076579" w:rsidP="00076579">
      <w:pPr>
        <w:pStyle w:val="H1G"/>
      </w:pPr>
      <w:r>
        <w:tab/>
        <w:t>2.</w:t>
      </w:r>
      <w:r>
        <w:tab/>
        <w:t xml:space="preserve">Section 2: </w:t>
      </w:r>
      <w:r w:rsidRPr="007D7EA7">
        <w:t>ITC vision and mission on climate action</w:t>
      </w:r>
    </w:p>
    <w:p w14:paraId="3156F738" w14:textId="77777777" w:rsidR="006D22DF" w:rsidRDefault="006D22DF" w:rsidP="00294E80">
      <w:pPr>
        <w:pStyle w:val="SingleTxtG"/>
        <w:ind w:left="567"/>
      </w:pPr>
      <w:r>
        <w:t>[GRPE/WP.29] recommendations to ITC</w:t>
      </w:r>
    </w:p>
    <w:p w14:paraId="686EBE90" w14:textId="0A2BF918" w:rsidR="006F3EF5" w:rsidRDefault="006F3EF5" w:rsidP="00F70391">
      <w:pPr>
        <w:pStyle w:val="SingleTxtG"/>
        <w:numPr>
          <w:ilvl w:val="0"/>
          <w:numId w:val="22"/>
        </w:numPr>
        <w:ind w:left="1134" w:firstLine="0"/>
      </w:pPr>
      <w:r>
        <w:t xml:space="preserve">[GRPE/WP.29] recommends the ITC strategy </w:t>
      </w:r>
      <w:r w:rsidR="006D22DF">
        <w:t xml:space="preserve">to adopt a clear vision supporting the </w:t>
      </w:r>
      <w:r w:rsidR="001F05EC">
        <w:t xml:space="preserve">trajectory toward </w:t>
      </w:r>
      <w:r w:rsidR="006D22DF">
        <w:t xml:space="preserve">decarbonization of </w:t>
      </w:r>
      <w:r w:rsidR="00A46DF1">
        <w:t xml:space="preserve">global </w:t>
      </w:r>
      <w:r w:rsidR="006D22DF">
        <w:t>inland transport by 2050.</w:t>
      </w:r>
      <w:r w:rsidR="00AC7443">
        <w:t xml:space="preserve"> </w:t>
      </w:r>
    </w:p>
    <w:p w14:paraId="022DA560" w14:textId="4BED7D5C" w:rsidR="00EC40DA" w:rsidRPr="003C2E48" w:rsidRDefault="00DB37A9" w:rsidP="00802860">
      <w:pPr>
        <w:pStyle w:val="SingleTxtG"/>
        <w:numPr>
          <w:ilvl w:val="0"/>
          <w:numId w:val="22"/>
        </w:numPr>
        <w:ind w:left="1134" w:firstLine="0"/>
      </w:pPr>
      <w:r w:rsidRPr="00516B6B">
        <w:t xml:space="preserve">[GRPE/WP.29] recommends </w:t>
      </w:r>
      <w:r>
        <w:t xml:space="preserve">the ITC strategy to </w:t>
      </w:r>
      <w:r w:rsidR="001E2342">
        <w:t xml:space="preserve">consider </w:t>
      </w:r>
      <w:r w:rsidR="006F04A2">
        <w:t xml:space="preserve">any </w:t>
      </w:r>
      <w:r>
        <w:t>available means towards carbon neutrality to enable choosing the most adequate solution for each use case and place and take into account the specificities of each jurisdiction.</w:t>
      </w:r>
    </w:p>
    <w:p w14:paraId="777B3048" w14:textId="1CBB0F0C" w:rsidR="006D22DF" w:rsidRDefault="00793FFD" w:rsidP="00F70391">
      <w:pPr>
        <w:pStyle w:val="SingleTxtG"/>
        <w:numPr>
          <w:ilvl w:val="0"/>
          <w:numId w:val="22"/>
        </w:numPr>
        <w:ind w:left="1134" w:firstLine="0"/>
      </w:pPr>
      <w:bookmarkStart w:id="118" w:name="_Ref145951307"/>
      <w:r>
        <w:t>[GRPE/WP.29] recommends the ITC strategy</w:t>
      </w:r>
      <w:r w:rsidR="00615089">
        <w:t xml:space="preserve"> to include a mission to </w:t>
      </w:r>
      <w:r w:rsidR="000E72CF">
        <w:t>monitor progress on the decarbonization of inland transport</w:t>
      </w:r>
      <w:r w:rsidR="00BF4B7F">
        <w:t xml:space="preserve"> globally</w:t>
      </w:r>
      <w:r w:rsidR="000E72CF">
        <w:t xml:space="preserve">, </w:t>
      </w:r>
      <w:r w:rsidR="00BF4B7F">
        <w:t xml:space="preserve">via a data collection mechanism, </w:t>
      </w:r>
      <w:r w:rsidR="00C04243">
        <w:t>and</w:t>
      </w:r>
      <w:r w:rsidR="00F62AB5">
        <w:t>/or</w:t>
      </w:r>
      <w:r w:rsidR="00982705">
        <w:t xml:space="preserve"> provide regular updates</w:t>
      </w:r>
      <w:r w:rsidR="00C04243">
        <w:t xml:space="preserve"> as part of the biennial report</w:t>
      </w:r>
      <w:r w:rsidR="004019D9">
        <w:t xml:space="preserve"> (para </w:t>
      </w:r>
      <w:r w:rsidR="004019D9" w:rsidRPr="003C2E48">
        <w:fldChar w:fldCharType="begin"/>
      </w:r>
      <w:r w:rsidR="004019D9" w:rsidRPr="003C2E48">
        <w:instrText xml:space="preserve"> REF _Ref139383115 \r \h </w:instrText>
      </w:r>
      <w:r w:rsidR="00516B6B" w:rsidRPr="003C2E48">
        <w:instrText xml:space="preserve"> \* MERGEFORMAT </w:instrText>
      </w:r>
      <w:r w:rsidR="004019D9" w:rsidRPr="003C2E48">
        <w:fldChar w:fldCharType="separate"/>
      </w:r>
      <w:r w:rsidR="00DC2366">
        <w:rPr>
          <w:cs/>
        </w:rPr>
        <w:t>‎</w:t>
      </w:r>
      <w:r w:rsidR="00DC2366">
        <w:t>43</w:t>
      </w:r>
      <w:r w:rsidR="004019D9" w:rsidRPr="003C2E48">
        <w:fldChar w:fldCharType="end"/>
      </w:r>
      <w:r w:rsidR="004019D9">
        <w:t>)</w:t>
      </w:r>
      <w:r w:rsidR="007301D0">
        <w:t>.</w:t>
      </w:r>
      <w:bookmarkEnd w:id="118"/>
    </w:p>
    <w:p w14:paraId="44EE8E3B" w14:textId="4561D8FF" w:rsidR="007301D0" w:rsidRDefault="007301D0" w:rsidP="00F70391">
      <w:pPr>
        <w:pStyle w:val="SingleTxtG"/>
        <w:numPr>
          <w:ilvl w:val="0"/>
          <w:numId w:val="22"/>
        </w:numPr>
        <w:ind w:left="1134" w:firstLine="0"/>
      </w:pPr>
      <w:r>
        <w:t xml:space="preserve">[GRPE/WP.29] recommends the ITC strategy </w:t>
      </w:r>
      <w:r w:rsidR="00AD65E3">
        <w:t xml:space="preserve">to also consider </w:t>
      </w:r>
      <w:r w:rsidR="00982705">
        <w:t xml:space="preserve">a mission to </w:t>
      </w:r>
      <w:r w:rsidR="00F74196">
        <w:t xml:space="preserve">assess the contribution of its subsidiary bodies </w:t>
      </w:r>
      <w:r w:rsidR="00AD3C9A">
        <w:t>to climate change mitigation</w:t>
      </w:r>
      <w:r w:rsidR="00FF55BB">
        <w:t xml:space="preserve">. Such mission would </w:t>
      </w:r>
      <w:r w:rsidR="00380151">
        <w:t xml:space="preserve">potentially identify gaps and ways to </w:t>
      </w:r>
      <w:r w:rsidR="00FF55BB">
        <w:t>improve the contri</w:t>
      </w:r>
      <w:r w:rsidR="00DF0E2C">
        <w:t>bu</w:t>
      </w:r>
      <w:r w:rsidR="00FF55BB">
        <w:t xml:space="preserve">tion </w:t>
      </w:r>
      <w:r w:rsidR="00DF0E2C">
        <w:t xml:space="preserve">from its subsidiary bodies </w:t>
      </w:r>
      <w:r w:rsidR="00204241">
        <w:t>and, if needed,</w:t>
      </w:r>
      <w:r w:rsidR="00AD3C9A">
        <w:t xml:space="preserve"> </w:t>
      </w:r>
      <w:r w:rsidR="00586D00">
        <w:t xml:space="preserve">to </w:t>
      </w:r>
      <w:r w:rsidR="00CA40E8">
        <w:t>adapt</w:t>
      </w:r>
      <w:r w:rsidR="00E24213">
        <w:t xml:space="preserve">/amend </w:t>
      </w:r>
      <w:r w:rsidR="00CA40E8">
        <w:t xml:space="preserve">the </w:t>
      </w:r>
      <w:r w:rsidR="00E24213">
        <w:t xml:space="preserve">ITC-administered instruments </w:t>
      </w:r>
      <w:r w:rsidR="001D781E">
        <w:t>to maximize the mitigation potential of the activities of the subsidiary bodies.</w:t>
      </w:r>
    </w:p>
    <w:p w14:paraId="6BD7627F" w14:textId="7A54E4DA" w:rsidR="001272FB" w:rsidRPr="000E6148" w:rsidRDefault="001272FB" w:rsidP="00BF220A">
      <w:pPr>
        <w:pStyle w:val="H1G"/>
      </w:pPr>
      <w:bookmarkStart w:id="119" w:name="_Hlk139301810"/>
      <w:r>
        <w:tab/>
      </w:r>
      <w:r w:rsidR="00744E68">
        <w:t>3</w:t>
      </w:r>
      <w:r>
        <w:t>.</w:t>
      </w:r>
      <w:r>
        <w:tab/>
        <w:t xml:space="preserve">Section </w:t>
      </w:r>
      <w:r w:rsidR="00744E68">
        <w:t>3</w:t>
      </w:r>
      <w:r>
        <w:t xml:space="preserve">: </w:t>
      </w:r>
      <w:r w:rsidR="00BF220A" w:rsidRPr="00BF220A">
        <w:t>Strategic objectives</w:t>
      </w:r>
    </w:p>
    <w:bookmarkEnd w:id="119"/>
    <w:p w14:paraId="41BC7EDC" w14:textId="377E8302" w:rsidR="001A0A05" w:rsidRDefault="001A0A05" w:rsidP="00294E80">
      <w:pPr>
        <w:pStyle w:val="SingleTxtG"/>
        <w:ind w:left="567"/>
        <w:rPr>
          <w:ins w:id="120" w:author="WP.29 secretariat" w:date="2023-09-14T12:27:00Z"/>
        </w:rPr>
      </w:pPr>
      <w:r>
        <w:t>[</w:t>
      </w:r>
      <w:del w:id="121" w:author="WP.29 secretariat" w:date="2023-09-18T12:50:00Z">
        <w:r w:rsidDel="00E641B0">
          <w:delText>GRPE/</w:delText>
        </w:r>
      </w:del>
      <w:r>
        <w:t>WP.29] contribution</w:t>
      </w:r>
    </w:p>
    <w:p w14:paraId="700698CE" w14:textId="0FE66453" w:rsidR="00835823" w:rsidRDefault="001B3ACB" w:rsidP="00835823">
      <w:pPr>
        <w:pStyle w:val="SingleTxtG"/>
        <w:numPr>
          <w:ilvl w:val="0"/>
          <w:numId w:val="22"/>
        </w:numPr>
        <w:ind w:left="1134" w:firstLine="0"/>
      </w:pPr>
      <w:bookmarkStart w:id="122" w:name="_Ref145950900"/>
      <w:ins w:id="123" w:author="WP.29 secretariat" w:date="2023-09-18T15:00:00Z">
        <w:r>
          <w:t xml:space="preserve">As an overarching objective, </w:t>
        </w:r>
        <w:r w:rsidR="002411BF">
          <w:t>WP.29</w:t>
        </w:r>
      </w:ins>
      <w:ins w:id="124" w:author="WP.29 secretariat" w:date="2023-09-18T14:59:00Z">
        <w:r w:rsidR="00835823">
          <w:t xml:space="preserve"> agreed to assess the GHG effect of its upcoming regulatory initiatives, keeping vehicle safety at equal importance. The aim of such assessment would be to ensure that activities performed by [WP.29] are consistent with the decarbonization of inland transport and to increase awareness and transparency about GHG impact of [WP.29] proposals.</w:t>
        </w:r>
      </w:ins>
      <w:bookmarkEnd w:id="122"/>
      <w:ins w:id="125" w:author="WP.29 secretariat" w:date="2023-09-18T19:40:00Z">
        <w:r w:rsidR="00BB1E3E">
          <w:t xml:space="preserve"> </w:t>
        </w:r>
        <w:r w:rsidR="005C4BCA">
          <w:t>Implementation o</w:t>
        </w:r>
      </w:ins>
      <w:ins w:id="126" w:author="WP.29 secretariat" w:date="2023-09-18T19:41:00Z">
        <w:r w:rsidR="0066247B">
          <w:t>f</w:t>
        </w:r>
      </w:ins>
      <w:ins w:id="127" w:author="WP.29 secretariat" w:date="2023-09-18T19:40:00Z">
        <w:r w:rsidR="005C4BCA">
          <w:t xml:space="preserve"> such GHG effect </w:t>
        </w:r>
      </w:ins>
      <w:ins w:id="128" w:author="WP.29 secretariat" w:date="2023-09-18T19:41:00Z">
        <w:r w:rsidR="005C4BCA">
          <w:t xml:space="preserve">assessment would be developed </w:t>
        </w:r>
        <w:r w:rsidR="0066247B">
          <w:t>once the strategy adoption</w:t>
        </w:r>
      </w:ins>
    </w:p>
    <w:p w14:paraId="5FAD13BA" w14:textId="504352DC" w:rsidR="00350652" w:rsidRDefault="00350652" w:rsidP="00350652">
      <w:pPr>
        <w:pStyle w:val="SingleTxtG"/>
        <w:rPr>
          <w:ins w:id="129" w:author="WP.29 secretariat" w:date="2023-09-18T14:59:00Z"/>
          <w:lang w:val="en-US"/>
        </w:rPr>
      </w:pPr>
      <w:ins w:id="130" w:author="WP.29 secretariat" w:date="2023-09-14T14:42:00Z">
        <w:r>
          <w:t xml:space="preserve">The contribution </w:t>
        </w:r>
      </w:ins>
      <w:ins w:id="131" w:author="WP.29 secretariat" w:date="2023-09-18T12:49:00Z">
        <w:r>
          <w:t>from</w:t>
        </w:r>
      </w:ins>
      <w:ins w:id="132" w:author="WP.29 secretariat" w:date="2023-09-14T14:42:00Z">
        <w:r w:rsidRPr="00294E80">
          <w:rPr>
            <w:lang w:val="en-US"/>
          </w:rPr>
          <w:t xml:space="preserve"> W</w:t>
        </w:r>
        <w:r>
          <w:rPr>
            <w:lang w:val="en-US"/>
          </w:rPr>
          <w:t xml:space="preserve">P.29 and its subsidiary </w:t>
        </w:r>
      </w:ins>
      <w:ins w:id="133" w:author="WP.29 secretariat" w:date="2023-09-14T14:46:00Z">
        <w:r>
          <w:rPr>
            <w:lang w:val="en-US"/>
          </w:rPr>
          <w:t>bodies</w:t>
        </w:r>
      </w:ins>
      <w:ins w:id="134" w:author="WP.29 secretariat" w:date="2023-09-14T14:42:00Z">
        <w:r>
          <w:rPr>
            <w:lang w:val="en-US"/>
          </w:rPr>
          <w:t xml:space="preserve"> has been </w:t>
        </w:r>
      </w:ins>
      <w:ins w:id="135" w:author="WP.29 secretariat" w:date="2023-09-18T19:35:00Z">
        <w:r w:rsidR="0056646D">
          <w:rPr>
            <w:lang w:val="en-US"/>
          </w:rPr>
          <w:t>c</w:t>
        </w:r>
        <w:r w:rsidR="00752CAD">
          <w:rPr>
            <w:lang w:val="en-US"/>
          </w:rPr>
          <w:t>a</w:t>
        </w:r>
        <w:r w:rsidR="0056646D">
          <w:rPr>
            <w:lang w:val="en-US"/>
          </w:rPr>
          <w:t>tegori</w:t>
        </w:r>
        <w:r w:rsidR="00752CAD">
          <w:rPr>
            <w:lang w:val="en-US"/>
          </w:rPr>
          <w:t>z</w:t>
        </w:r>
        <w:r w:rsidR="0056646D">
          <w:rPr>
            <w:lang w:val="en-US"/>
          </w:rPr>
          <w:t>ed</w:t>
        </w:r>
      </w:ins>
      <w:ins w:id="136" w:author="WP.29 secretariat" w:date="2023-09-14T14:42:00Z">
        <w:r>
          <w:rPr>
            <w:lang w:val="en-US"/>
          </w:rPr>
          <w:t xml:space="preserve"> into </w:t>
        </w:r>
      </w:ins>
      <w:ins w:id="137" w:author="WP.29 secretariat" w:date="2023-09-14T14:44:00Z">
        <w:r>
          <w:rPr>
            <w:lang w:val="en-US"/>
          </w:rPr>
          <w:t>th</w:t>
        </w:r>
      </w:ins>
      <w:ins w:id="138" w:author="WP.29 secretariat" w:date="2023-09-18T19:35:00Z">
        <w:r w:rsidR="00752CAD">
          <w:rPr>
            <w:lang w:val="en-US"/>
          </w:rPr>
          <w:t>r</w:t>
        </w:r>
      </w:ins>
      <w:ins w:id="139" w:author="WP.29 secretariat" w:date="2023-09-14T14:44:00Z">
        <w:r>
          <w:rPr>
            <w:lang w:val="en-US"/>
          </w:rPr>
          <w:t xml:space="preserve">ee main </w:t>
        </w:r>
      </w:ins>
      <w:ins w:id="140" w:author="WP.29 secretariat" w:date="2023-09-18T19:35:00Z">
        <w:r w:rsidR="00752CAD">
          <w:rPr>
            <w:lang w:val="en-US"/>
          </w:rPr>
          <w:t>pillars</w:t>
        </w:r>
      </w:ins>
      <w:ins w:id="141" w:author="WP.29 secretariat" w:date="2023-09-14T14:44:00Z">
        <w:r>
          <w:rPr>
            <w:lang w:val="en-US"/>
          </w:rPr>
          <w:t xml:space="preserve"> where WP.29 </w:t>
        </w:r>
      </w:ins>
      <w:ins w:id="142" w:author="WP.29 secretariat" w:date="2023-09-14T14:47:00Z">
        <w:r>
          <w:rPr>
            <w:lang w:val="en-US"/>
          </w:rPr>
          <w:t>is</w:t>
        </w:r>
      </w:ins>
      <w:ins w:id="143" w:author="WP.29 secretariat" w:date="2023-09-14T14:45:00Z">
        <w:r>
          <w:rPr>
            <w:lang w:val="en-US"/>
          </w:rPr>
          <w:t xml:space="preserve"> active to </w:t>
        </w:r>
      </w:ins>
      <w:ins w:id="144" w:author="WP.29 secretariat" w:date="2023-09-18T12:49:00Z">
        <w:r>
          <w:rPr>
            <w:lang w:val="en-US"/>
          </w:rPr>
          <w:t xml:space="preserve">directly or indirectly </w:t>
        </w:r>
      </w:ins>
      <w:ins w:id="145" w:author="WP.29 secretariat" w:date="2023-09-14T14:45:00Z">
        <w:r>
          <w:rPr>
            <w:lang w:val="en-US"/>
          </w:rPr>
          <w:t>contribute to GHG emissions mitigation</w:t>
        </w:r>
      </w:ins>
      <w:ins w:id="146" w:author="WP.29 secretariat" w:date="2023-09-18T19:41:00Z">
        <w:r w:rsidR="0066247B">
          <w:rPr>
            <w:lang w:val="en-US"/>
          </w:rPr>
          <w:t>:</w:t>
        </w:r>
      </w:ins>
      <w:ins w:id="147" w:author="WP.29 secretariat" w:date="2023-09-18T14:58:00Z">
        <w:r>
          <w:rPr>
            <w:lang w:val="en-US"/>
          </w:rPr>
          <w:t xml:space="preserve"> </w:t>
        </w:r>
      </w:ins>
    </w:p>
    <w:p w14:paraId="15755B49" w14:textId="2C6098F4" w:rsidR="00E6582D" w:rsidRPr="00294E80" w:rsidRDefault="00E6582D" w:rsidP="001A0A05">
      <w:pPr>
        <w:pStyle w:val="SingleTxtG"/>
        <w:rPr>
          <w:b/>
          <w:bCs/>
        </w:rPr>
      </w:pPr>
      <w:ins w:id="148" w:author="WP.29 secretariat" w:date="2023-09-14T12:27:00Z">
        <w:r w:rsidRPr="00294E80">
          <w:rPr>
            <w:b/>
            <w:bCs/>
          </w:rPr>
          <w:t>Looking</w:t>
        </w:r>
      </w:ins>
      <w:ins w:id="149" w:author="WP.29 secretariat" w:date="2023-09-14T12:28:00Z">
        <w:r w:rsidR="008A14C9" w:rsidRPr="00294E80">
          <w:rPr>
            <w:b/>
            <w:bCs/>
          </w:rPr>
          <w:t xml:space="preserve"> at the carbon </w:t>
        </w:r>
        <w:r w:rsidR="00F17CF4" w:rsidRPr="00294E80">
          <w:rPr>
            <w:b/>
            <w:bCs/>
          </w:rPr>
          <w:t xml:space="preserve">footprint </w:t>
        </w:r>
      </w:ins>
      <w:ins w:id="150" w:author="WP.29 secretariat" w:date="2023-09-18T14:52:00Z">
        <w:r w:rsidR="00413271">
          <w:rPr>
            <w:b/>
            <w:bCs/>
          </w:rPr>
          <w:t xml:space="preserve">of vehicles </w:t>
        </w:r>
      </w:ins>
      <w:ins w:id="151" w:author="WP.29 secretariat" w:date="2023-09-14T12:28:00Z">
        <w:r w:rsidR="00F17CF4" w:rsidRPr="00294E80">
          <w:rPr>
            <w:b/>
            <w:bCs/>
          </w:rPr>
          <w:t>over t</w:t>
        </w:r>
      </w:ins>
      <w:ins w:id="152" w:author="WP.29 secretariat" w:date="2023-09-14T12:29:00Z">
        <w:r w:rsidR="00F17CF4" w:rsidRPr="00294E80">
          <w:rPr>
            <w:b/>
            <w:bCs/>
          </w:rPr>
          <w:t>he lifetime</w:t>
        </w:r>
      </w:ins>
      <w:ins w:id="153" w:author="WP.29 secretariat" w:date="2023-09-18T14:53:00Z">
        <w:r w:rsidR="00C529E0">
          <w:rPr>
            <w:b/>
            <w:bCs/>
          </w:rPr>
          <w:t>, from cradle to grave</w:t>
        </w:r>
      </w:ins>
    </w:p>
    <w:p w14:paraId="2A839932" w14:textId="4AE76803" w:rsidR="003914BF" w:rsidRDefault="00022A54" w:rsidP="009E1F19">
      <w:pPr>
        <w:pStyle w:val="SingleTxtG"/>
        <w:numPr>
          <w:ilvl w:val="0"/>
          <w:numId w:val="22"/>
        </w:numPr>
        <w:ind w:left="1134" w:firstLine="0"/>
      </w:pPr>
      <w:bookmarkStart w:id="154" w:name="_Ref145950928"/>
      <w:r>
        <w:t>To fully capture emerging technologies and their impact on GHG emissions</w:t>
      </w:r>
      <w:r w:rsidR="00CB4156">
        <w:t xml:space="preserve">, </w:t>
      </w:r>
      <w:r w:rsidR="003914BF">
        <w:t>[GRPE</w:t>
      </w:r>
      <w:del w:id="155" w:author="WP.29 secretariat" w:date="2023-09-18T12:50:00Z">
        <w:r w:rsidR="003914BF" w:rsidDel="00E641B0">
          <w:delText>/WP.29</w:delText>
        </w:r>
      </w:del>
      <w:r w:rsidR="003914BF">
        <w:t xml:space="preserve">] </w:t>
      </w:r>
      <w:r w:rsidR="004A3888">
        <w:t xml:space="preserve">agreed </w:t>
      </w:r>
      <w:r w:rsidR="001E2342">
        <w:t xml:space="preserve">to develop an internationally-harmonised procedure to determine the </w:t>
      </w:r>
      <w:r w:rsidR="00FE3F7A">
        <w:t xml:space="preserve">comprehensive </w:t>
      </w:r>
      <w:r w:rsidR="00F51A80">
        <w:t xml:space="preserve">carbon footprint lifecycle </w:t>
      </w:r>
      <w:r w:rsidR="001E2342">
        <w:t>of all types of road vehicles</w:t>
      </w:r>
      <w:r w:rsidR="00F51A80">
        <w:t>, covering all phase</w:t>
      </w:r>
      <w:r w:rsidR="00171BBF">
        <w:t>s</w:t>
      </w:r>
      <w:r w:rsidR="00F51A80">
        <w:t xml:space="preserve"> of the vehicle life, from cradle to grave (from material extraction, vehicle production, </w:t>
      </w:r>
      <w:ins w:id="156" w:author="WP.29 secretariat" w:date="2023-09-14T12:28:00Z">
        <w:r w:rsidR="008A14C9">
          <w:t xml:space="preserve">real-world </w:t>
        </w:r>
      </w:ins>
      <w:r w:rsidR="00F51A80">
        <w:t>use and dismantling</w:t>
      </w:r>
      <w:ins w:id="157" w:author="WP.29 secretariat" w:date="2023-09-11T18:48:00Z">
        <w:r w:rsidR="002E1C0C">
          <w:t>/</w:t>
        </w:r>
      </w:ins>
      <w:r w:rsidR="002E1C0C">
        <w:t>recycling</w:t>
      </w:r>
      <w:r w:rsidR="00F51A80">
        <w:t xml:space="preserve">) </w:t>
      </w:r>
      <w:r w:rsidR="0010737A">
        <w:t>as well as energy chain (Well</w:t>
      </w:r>
      <w:r w:rsidR="00330224">
        <w:t>-</w:t>
      </w:r>
      <w:r w:rsidR="0010737A">
        <w:t>to</w:t>
      </w:r>
      <w:r w:rsidR="00330224">
        <w:t>-</w:t>
      </w:r>
      <w:r w:rsidR="00CD00B5">
        <w:t>Tank</w:t>
      </w:r>
      <w:r w:rsidR="00330224">
        <w:t xml:space="preserve">) </w:t>
      </w:r>
      <w:r w:rsidR="00257734">
        <w:t>in the years to come (</w:t>
      </w:r>
      <w:r w:rsidR="00FE20EB">
        <w:t xml:space="preserve">para. </w:t>
      </w:r>
      <w:r w:rsidR="00962334">
        <w:fldChar w:fldCharType="begin"/>
      </w:r>
      <w:r w:rsidR="00962334">
        <w:instrText xml:space="preserve"> REF _Ref139383197 \r \h </w:instrText>
      </w:r>
      <w:r w:rsidR="00962334">
        <w:fldChar w:fldCharType="separate"/>
      </w:r>
      <w:r w:rsidR="00DC2366">
        <w:rPr>
          <w:cs/>
        </w:rPr>
        <w:t>‎</w:t>
      </w:r>
      <w:r w:rsidR="00DC2366">
        <w:t>30</w:t>
      </w:r>
      <w:r w:rsidR="00962334">
        <w:fldChar w:fldCharType="end"/>
      </w:r>
      <w:r w:rsidR="000303B7">
        <w:t>). [GRPE</w:t>
      </w:r>
      <w:del w:id="158" w:author="WP.29 secretariat" w:date="2023-09-18T12:50:00Z">
        <w:r w:rsidR="000303B7" w:rsidDel="007C3406">
          <w:delText>/WP.29</w:delText>
        </w:r>
      </w:del>
      <w:r w:rsidR="000303B7">
        <w:t xml:space="preserve">] </w:t>
      </w:r>
      <w:r w:rsidR="00423396">
        <w:t xml:space="preserve">notes </w:t>
      </w:r>
      <w:r w:rsidR="00E35F56">
        <w:t xml:space="preserve">the importance of </w:t>
      </w:r>
      <w:r w:rsidR="00B419CC">
        <w:t xml:space="preserve">harmonized </w:t>
      </w:r>
      <w:r w:rsidR="00E35F56">
        <w:t>definition</w:t>
      </w:r>
      <w:r w:rsidR="005A315D">
        <w:t>s</w:t>
      </w:r>
      <w:r w:rsidR="00E35F56">
        <w:t xml:space="preserve"> of </w:t>
      </w:r>
      <w:r w:rsidR="00B03A59">
        <w:t>the</w:t>
      </w:r>
      <w:r w:rsidR="00587B93">
        <w:t xml:space="preserve"> vehicles</w:t>
      </w:r>
      <w:r w:rsidR="00B03A59">
        <w:t xml:space="preserve"> being </w:t>
      </w:r>
      <w:r w:rsidR="00C47708">
        <w:t>addressed</w:t>
      </w:r>
      <w:r w:rsidR="00FA004F">
        <w:t xml:space="preserve"> by </w:t>
      </w:r>
      <w:r w:rsidR="00CE31DB">
        <w:t>the strategy</w:t>
      </w:r>
      <w:r w:rsidR="00587B93">
        <w:t>, as</w:t>
      </w:r>
      <w:r w:rsidR="001F1324" w:rsidRPr="001F1324">
        <w:t xml:space="preserve"> </w:t>
      </w:r>
      <w:r w:rsidR="001F1324">
        <w:t>different meanings are</w:t>
      </w:r>
      <w:r w:rsidR="00587B93">
        <w:t xml:space="preserve"> used in many </w:t>
      </w:r>
      <w:r w:rsidR="009730D1">
        <w:t>countries / regions</w:t>
      </w:r>
      <w:r w:rsidR="00587B93">
        <w:t xml:space="preserve"> .</w:t>
      </w:r>
      <w:bookmarkEnd w:id="154"/>
      <w:r w:rsidR="00423396">
        <w:t xml:space="preserve"> </w:t>
      </w:r>
    </w:p>
    <w:p w14:paraId="20F0D890" w14:textId="633B4469" w:rsidR="005515C9" w:rsidRPr="00657B7B" w:rsidRDefault="00DC5F63" w:rsidP="00294E80">
      <w:pPr>
        <w:pStyle w:val="SingleTxtG"/>
        <w:rPr>
          <w:ins w:id="159" w:author="WP.29 secretariat" w:date="2023-09-14T15:02:00Z"/>
          <w:b/>
          <w:bCs/>
        </w:rPr>
      </w:pPr>
      <w:bookmarkStart w:id="160" w:name="_Ref139383583"/>
      <w:ins w:id="161" w:author="WP.29 secretariat" w:date="2023-09-14T15:02:00Z">
        <w:r w:rsidRPr="00657B7B">
          <w:rPr>
            <w:b/>
            <w:bCs/>
          </w:rPr>
          <w:t xml:space="preserve">Lower </w:t>
        </w:r>
      </w:ins>
      <w:ins w:id="162" w:author="WP.29 secretariat" w:date="2023-09-18T14:54:00Z">
        <w:r w:rsidR="00BB4E78">
          <w:rPr>
            <w:b/>
            <w:bCs/>
          </w:rPr>
          <w:t xml:space="preserve">and robustly measure </w:t>
        </w:r>
      </w:ins>
      <w:ins w:id="163" w:author="WP.29 secretariat" w:date="2023-09-14T15:02:00Z">
        <w:r w:rsidRPr="00657B7B">
          <w:rPr>
            <w:b/>
            <w:bCs/>
          </w:rPr>
          <w:t xml:space="preserve">the </w:t>
        </w:r>
      </w:ins>
      <w:ins w:id="164" w:author="WP.29 secretariat" w:date="2023-09-18T12:59:00Z">
        <w:r w:rsidR="0057180D" w:rsidRPr="00657B7B">
          <w:rPr>
            <w:b/>
            <w:bCs/>
          </w:rPr>
          <w:t xml:space="preserve">GHG emissions and </w:t>
        </w:r>
      </w:ins>
      <w:ins w:id="165" w:author="WP.29 secretariat" w:date="2023-09-14T15:02:00Z">
        <w:r w:rsidRPr="00657B7B">
          <w:rPr>
            <w:b/>
            <w:bCs/>
          </w:rPr>
          <w:t>energy consumption of vehicles and their components</w:t>
        </w:r>
      </w:ins>
      <w:ins w:id="166" w:author="WP.29 secretariat" w:date="2023-09-18T13:14:00Z">
        <w:r w:rsidR="00665166">
          <w:rPr>
            <w:b/>
            <w:bCs/>
          </w:rPr>
          <w:t xml:space="preserve"> during their use phase</w:t>
        </w:r>
      </w:ins>
    </w:p>
    <w:p w14:paraId="2089D226" w14:textId="092A0FF7" w:rsidR="00BC2E6E" w:rsidRDefault="00BC2E6E" w:rsidP="00BC2E6E">
      <w:pPr>
        <w:pStyle w:val="SingleTxtG"/>
      </w:pPr>
      <w:r w:rsidRPr="005713AB">
        <w:t>[GR</w:t>
      </w:r>
      <w:r>
        <w:t>P</w:t>
      </w:r>
      <w:r w:rsidRPr="005713AB">
        <w:t>E] contribution</w:t>
      </w:r>
    </w:p>
    <w:p w14:paraId="5032CDCC" w14:textId="77AB6447" w:rsidR="00E07439" w:rsidRDefault="00185CD4" w:rsidP="00E07439">
      <w:pPr>
        <w:pStyle w:val="SingleTxtG"/>
        <w:numPr>
          <w:ilvl w:val="0"/>
          <w:numId w:val="22"/>
        </w:numPr>
        <w:ind w:left="1134" w:firstLine="0"/>
      </w:pPr>
      <w:r>
        <w:t xml:space="preserve"> </w:t>
      </w:r>
      <w:bookmarkStart w:id="167" w:name="_Ref145950978"/>
      <w:r w:rsidR="00E07439">
        <w:t>[GRPE] agreed to continue developing and refining tailpipe GHG measurement methodologies, considering how to better reflect real world emission performances, and considering the need for developing such methodologies for inland transport modes under its portfolio that are currently not covered</w:t>
      </w:r>
      <w:bookmarkEnd w:id="167"/>
      <w:r w:rsidR="00E07439">
        <w:t xml:space="preserve"> </w:t>
      </w:r>
    </w:p>
    <w:p w14:paraId="480DFBCD" w14:textId="6519C48B" w:rsidR="00E07439" w:rsidRDefault="00E07439" w:rsidP="00E07439">
      <w:pPr>
        <w:pStyle w:val="SingleTxtG"/>
        <w:numPr>
          <w:ilvl w:val="0"/>
          <w:numId w:val="22"/>
        </w:numPr>
        <w:ind w:left="1134" w:firstLine="0"/>
      </w:pPr>
      <w:r>
        <w:t>[GRPE] would initiate discussions to collect information on the state of practice from the different</w:t>
      </w:r>
      <w:r w:rsidR="004B6881">
        <w:t xml:space="preserve"> countries/</w:t>
      </w:r>
      <w:r>
        <w:t xml:space="preserve">regions and explore the feasibility and potential benefits of globally harmonized </w:t>
      </w:r>
      <w:r w:rsidRPr="001820CE">
        <w:t>regula</w:t>
      </w:r>
      <w:r>
        <w:t>tor</w:t>
      </w:r>
      <w:r w:rsidRPr="001820CE">
        <w:t>y tools to limit</w:t>
      </w:r>
      <w:r>
        <w:t xml:space="preserve"> / set reduction targets to</w:t>
      </w:r>
      <w:r w:rsidRPr="001820CE">
        <w:t xml:space="preserve"> </w:t>
      </w:r>
      <w:r>
        <w:t>tailpipe</w:t>
      </w:r>
      <w:r w:rsidRPr="001820CE">
        <w:t xml:space="preserve"> GHG emissions</w:t>
      </w:r>
      <w:r>
        <w:t>, as already done in many countries/regions across the globe.</w:t>
      </w:r>
    </w:p>
    <w:p w14:paraId="4B4A5751" w14:textId="3B92772A" w:rsidR="00CC69F0" w:rsidRDefault="00CC69F0" w:rsidP="00CC69F0">
      <w:pPr>
        <w:pStyle w:val="SingleTxtG"/>
      </w:pPr>
      <w:r w:rsidRPr="005713AB">
        <w:lastRenderedPageBreak/>
        <w:t>[GRE] contribution</w:t>
      </w:r>
    </w:p>
    <w:p w14:paraId="7C7A6CC6" w14:textId="389C3306" w:rsidR="00CC69F0" w:rsidRDefault="003822B7" w:rsidP="005874AE">
      <w:pPr>
        <w:pStyle w:val="SingleTxtG"/>
        <w:numPr>
          <w:ilvl w:val="0"/>
          <w:numId w:val="22"/>
        </w:numPr>
        <w:ind w:left="1134" w:firstLine="0"/>
      </w:pPr>
      <w:r>
        <w:t xml:space="preserve">Vehicle lighting is one of the contributors to the energy efficiency. </w:t>
      </w:r>
      <w:r w:rsidR="00C82497">
        <w:t xml:space="preserve">WP.29 and its </w:t>
      </w:r>
      <w:r>
        <w:t>Working Party on Lighting and Light-Signalling</w:t>
      </w:r>
      <w:r w:rsidR="00C82497">
        <w:t xml:space="preserve"> (GRE</w:t>
      </w:r>
      <w:r>
        <w:t xml:space="preserve">) have had preliminary discussions on reducing the power consumption of lighting devices. In the 85th session of GRE on 26-29 October 2021, GTB (The International Automotive Lighting and Light Signalling Expert Group) made a presentation GRE-85-37 titled "How to reduce power consumption in existing lighting functions without reducing safety". </w:t>
      </w:r>
    </w:p>
    <w:p w14:paraId="21D0992C" w14:textId="577D4986" w:rsidR="003822B7" w:rsidRDefault="003822B7" w:rsidP="005874AE">
      <w:pPr>
        <w:pStyle w:val="SingleTxtG"/>
        <w:numPr>
          <w:ilvl w:val="0"/>
          <w:numId w:val="22"/>
        </w:numPr>
        <w:ind w:left="1134" w:firstLine="0"/>
      </w:pPr>
      <w:r>
        <w:t>The use of LED’s has been a very good first step, but even more efficient solutions are necessary. Amendments to the regulatory provisions will be necessary to allow new technical solutions and lamp operation conditions. For that GTB is conducting independent research studies to assess the effective energy saving measures.</w:t>
      </w:r>
    </w:p>
    <w:p w14:paraId="04E6D72D" w14:textId="1ACFB872" w:rsidR="005874AE" w:rsidRDefault="003822B7" w:rsidP="005874AE">
      <w:pPr>
        <w:pStyle w:val="SingleTxtG"/>
        <w:numPr>
          <w:ilvl w:val="0"/>
          <w:numId w:val="22"/>
        </w:numPr>
        <w:ind w:left="1134" w:firstLine="0"/>
      </w:pPr>
      <w:r>
        <w:t>Last time GRE reviewed its subjects under consideration in the 87th session on 25-28 October 2022. The document GRE-87-26-Rev.1 includes attention to environmental aspects and zero emission mode light-signalling as potential future priorities.</w:t>
      </w:r>
    </w:p>
    <w:p w14:paraId="0C611716" w14:textId="2DFB8EF0" w:rsidR="000931B6" w:rsidRDefault="000931B6" w:rsidP="00704843">
      <w:pPr>
        <w:pStyle w:val="SingleTxtG"/>
        <w:rPr>
          <w:ins w:id="168" w:author="WP.29 secretariat" w:date="2023-09-18T12:55:00Z"/>
        </w:rPr>
      </w:pPr>
      <w:ins w:id="169" w:author="WP.29 secretariat" w:date="2023-09-18T12:55:00Z">
        <w:r w:rsidRPr="005713AB">
          <w:t>[GR</w:t>
        </w:r>
        <w:r>
          <w:t>BP</w:t>
        </w:r>
      </w:ins>
      <w:ins w:id="170" w:author="WP.29 secretariat" w:date="2023-09-18T19:36:00Z">
        <w:r w:rsidR="001A2D97">
          <w:t>/GRVA</w:t>
        </w:r>
      </w:ins>
      <w:ins w:id="171" w:author="WP.29 secretariat" w:date="2023-09-18T12:55:00Z">
        <w:r w:rsidRPr="005713AB">
          <w:t>] contribution</w:t>
        </w:r>
      </w:ins>
    </w:p>
    <w:p w14:paraId="47D333B8" w14:textId="6B06E88B" w:rsidR="000931B6" w:rsidRPr="00704843" w:rsidRDefault="000931B6" w:rsidP="00E518FB">
      <w:pPr>
        <w:pStyle w:val="SingleTxtG"/>
        <w:numPr>
          <w:ilvl w:val="0"/>
          <w:numId w:val="22"/>
        </w:numPr>
        <w:ind w:left="1134" w:firstLine="0"/>
      </w:pPr>
      <w:bookmarkStart w:id="172" w:name="_Ref145951025"/>
      <w:r w:rsidRPr="00E518FB">
        <w:t>[Forthcoming]</w:t>
      </w:r>
      <w:bookmarkEnd w:id="172"/>
    </w:p>
    <w:p w14:paraId="4AAAEE7F" w14:textId="71000A49" w:rsidR="001F51AB" w:rsidRDefault="00FA34B5" w:rsidP="001F51AB">
      <w:pPr>
        <w:pStyle w:val="SingleTxtG"/>
        <w:rPr>
          <w:ins w:id="173" w:author="WP.29 secretariat" w:date="2023-09-14T15:03:00Z"/>
          <w:b/>
          <w:bCs/>
        </w:rPr>
      </w:pPr>
      <w:ins w:id="174" w:author="WP.29 secretariat" w:date="2023-09-18T14:54:00Z">
        <w:r>
          <w:rPr>
            <w:b/>
            <w:bCs/>
          </w:rPr>
          <w:t>Ensure the s</w:t>
        </w:r>
      </w:ins>
      <w:ins w:id="175" w:author="WP.29 secretariat" w:date="2023-09-14T15:03:00Z">
        <w:r w:rsidR="001F51AB">
          <w:rPr>
            <w:b/>
            <w:bCs/>
          </w:rPr>
          <w:t>afe deployment of low carbon</w:t>
        </w:r>
        <w:r w:rsidR="008762FC">
          <w:rPr>
            <w:b/>
            <w:bCs/>
          </w:rPr>
          <w:t xml:space="preserve"> technologies and powertrain</w:t>
        </w:r>
      </w:ins>
    </w:p>
    <w:p w14:paraId="7E319E47" w14:textId="77777777" w:rsidR="00E518FB" w:rsidRDefault="00C7115D" w:rsidP="00E518FB">
      <w:pPr>
        <w:pStyle w:val="SingleTxtG"/>
      </w:pPr>
      <w:ins w:id="176" w:author="WP.29 secretariat" w:date="2023-09-18T12:56:00Z">
        <w:r>
          <w:t>[</w:t>
        </w:r>
      </w:ins>
      <w:ins w:id="177" w:author="WP.29 secretariat" w:date="2023-09-18T12:55:00Z">
        <w:r w:rsidR="00184480">
          <w:t>GRSP/GRS</w:t>
        </w:r>
      </w:ins>
      <w:ins w:id="178" w:author="WP.29 secretariat" w:date="2023-09-18T12:56:00Z">
        <w:r>
          <w:t>G/GRVA] contributions</w:t>
        </w:r>
      </w:ins>
    </w:p>
    <w:p w14:paraId="3E773D33" w14:textId="6CE3E769" w:rsidR="00184480" w:rsidRPr="009011FD" w:rsidRDefault="00C7115D" w:rsidP="00E518FB">
      <w:pPr>
        <w:pStyle w:val="SingleTxtG"/>
        <w:numPr>
          <w:ilvl w:val="0"/>
          <w:numId w:val="22"/>
        </w:numPr>
        <w:ind w:left="1134" w:firstLine="0"/>
      </w:pPr>
      <w:bookmarkStart w:id="179" w:name="_Ref145950987"/>
      <w:r>
        <w:t>[forthcoming]</w:t>
      </w:r>
      <w:bookmarkEnd w:id="179"/>
    </w:p>
    <w:p w14:paraId="49318698" w14:textId="77777777" w:rsidR="00DA20CD" w:rsidRDefault="00DA20CD" w:rsidP="00704843">
      <w:pPr>
        <w:pStyle w:val="SingleTxtG"/>
        <w:ind w:left="567"/>
      </w:pPr>
      <w:r>
        <w:t>[GRPE/WP.29] recommendations to ITC</w:t>
      </w:r>
    </w:p>
    <w:p w14:paraId="508CFE3D" w14:textId="3E685967" w:rsidR="00FE5B9F" w:rsidRDefault="00C73DF4" w:rsidP="00F70391">
      <w:pPr>
        <w:pStyle w:val="SingleTxtG"/>
        <w:numPr>
          <w:ilvl w:val="0"/>
          <w:numId w:val="22"/>
        </w:numPr>
        <w:ind w:left="1134" w:firstLine="0"/>
      </w:pPr>
      <w:bookmarkStart w:id="180" w:name="_Ref139402179"/>
      <w:r>
        <w:t xml:space="preserve">[GRPE/WP.29] recommends the ITC strategy to provide </w:t>
      </w:r>
      <w:r w:rsidR="00A06CBD">
        <w:t>top-&gt;down guidance on GHG matters to its subsidiary bodies</w:t>
      </w:r>
      <w:r w:rsidR="0045634B">
        <w:t>:</w:t>
      </w:r>
      <w:bookmarkEnd w:id="160"/>
      <w:bookmarkEnd w:id="180"/>
    </w:p>
    <w:p w14:paraId="5E7427CA" w14:textId="2B406845" w:rsidR="0045634B" w:rsidRDefault="0064468F" w:rsidP="0045634B">
      <w:pPr>
        <w:pStyle w:val="SingleTxtG"/>
        <w:numPr>
          <w:ilvl w:val="1"/>
          <w:numId w:val="22"/>
        </w:numPr>
      </w:pPr>
      <w:bookmarkStart w:id="181" w:name="_Ref139402182"/>
      <w:r>
        <w:t>To help [GRPE/WP.29]</w:t>
      </w:r>
      <w:r w:rsidR="00FA15DA">
        <w:t xml:space="preserve"> and other subsidiary bodies</w:t>
      </w:r>
      <w:r>
        <w:t xml:space="preserve"> to act </w:t>
      </w:r>
      <w:r w:rsidR="00EB4127">
        <w:t xml:space="preserve">on </w:t>
      </w:r>
      <w:r w:rsidR="00C2044F">
        <w:t>high</w:t>
      </w:r>
      <w:r w:rsidR="009720F8">
        <w:t>-</w:t>
      </w:r>
      <w:r w:rsidR="00C2044F">
        <w:t xml:space="preserve">priority items, </w:t>
      </w:r>
      <w:r w:rsidR="00EB4127">
        <w:t xml:space="preserve">a </w:t>
      </w:r>
      <w:r w:rsidR="00C2044F">
        <w:t>detail</w:t>
      </w:r>
      <w:r w:rsidR="00EB4127">
        <w:t>ed</w:t>
      </w:r>
      <w:r w:rsidR="00C2044F">
        <w:t xml:space="preserve"> action plan from contracting parties</w:t>
      </w:r>
      <w:r w:rsidR="006577D3">
        <w:t xml:space="preserve"> (CPs)</w:t>
      </w:r>
      <w:r w:rsidR="00C2044F">
        <w:t xml:space="preserve"> on their inland transport decarbonization </w:t>
      </w:r>
      <w:r w:rsidR="00EB4127">
        <w:t>strategy</w:t>
      </w:r>
      <w:r w:rsidR="00783F16">
        <w:t xml:space="preserve"> would help identify the most crucial elements to consider</w:t>
      </w:r>
      <w:r w:rsidR="009720F8">
        <w:t xml:space="preserve"> and to prioritize</w:t>
      </w:r>
      <w:r w:rsidR="00783F16">
        <w:t>.</w:t>
      </w:r>
      <w:r w:rsidR="00EB4127">
        <w:t xml:space="preserve"> </w:t>
      </w:r>
      <w:bookmarkEnd w:id="181"/>
    </w:p>
    <w:p w14:paraId="12CBBFD8" w14:textId="63146279" w:rsidR="006548A5" w:rsidRPr="00232577" w:rsidRDefault="00613BD3" w:rsidP="00503B29">
      <w:pPr>
        <w:pStyle w:val="ListParagraph"/>
        <w:numPr>
          <w:ilvl w:val="1"/>
          <w:numId w:val="22"/>
        </w:numPr>
        <w:ind w:right="1134"/>
        <w:jc w:val="both"/>
        <w:rPr>
          <w:rFonts w:asciiTheme="majorBidi" w:hAnsiTheme="majorBidi" w:cstheme="majorBidi"/>
          <w:sz w:val="20"/>
          <w:szCs w:val="20"/>
        </w:rPr>
      </w:pPr>
      <w:r w:rsidRPr="00704843">
        <w:rPr>
          <w:rFonts w:asciiTheme="majorBidi" w:hAnsiTheme="majorBidi" w:cstheme="majorBidi"/>
          <w:sz w:val="20"/>
          <w:szCs w:val="20"/>
        </w:rPr>
        <w:t xml:space="preserve">ITC </w:t>
      </w:r>
      <w:r w:rsidR="009F6B0F" w:rsidRPr="00704843">
        <w:rPr>
          <w:rFonts w:asciiTheme="majorBidi" w:hAnsiTheme="majorBidi" w:cstheme="majorBidi"/>
          <w:sz w:val="20"/>
          <w:szCs w:val="20"/>
        </w:rPr>
        <w:t>may</w:t>
      </w:r>
      <w:r w:rsidRPr="00704843">
        <w:rPr>
          <w:rFonts w:asciiTheme="majorBidi" w:hAnsiTheme="majorBidi" w:cstheme="majorBidi"/>
          <w:sz w:val="20"/>
          <w:szCs w:val="20"/>
        </w:rPr>
        <w:t xml:space="preserve"> </w:t>
      </w:r>
      <w:r w:rsidR="008F28DA" w:rsidRPr="00704843">
        <w:rPr>
          <w:rFonts w:asciiTheme="majorBidi" w:hAnsiTheme="majorBidi" w:cstheme="majorBidi"/>
          <w:sz w:val="20"/>
          <w:szCs w:val="20"/>
        </w:rPr>
        <w:t>invite</w:t>
      </w:r>
      <w:r w:rsidRPr="00704843">
        <w:rPr>
          <w:rFonts w:asciiTheme="majorBidi" w:hAnsiTheme="majorBidi" w:cstheme="majorBidi"/>
          <w:sz w:val="20"/>
          <w:szCs w:val="20"/>
        </w:rPr>
        <w:t xml:space="preserve"> </w:t>
      </w:r>
      <w:r w:rsidR="00E54979" w:rsidRPr="00704843">
        <w:rPr>
          <w:rFonts w:asciiTheme="majorBidi" w:hAnsiTheme="majorBidi" w:cstheme="majorBidi"/>
          <w:sz w:val="20"/>
          <w:szCs w:val="20"/>
        </w:rPr>
        <w:t xml:space="preserve">some of its subsidiary bodies </w:t>
      </w:r>
      <w:r w:rsidR="00BB6E5E" w:rsidRPr="00704843">
        <w:rPr>
          <w:rFonts w:asciiTheme="majorBidi" w:hAnsiTheme="majorBidi" w:cstheme="majorBidi"/>
          <w:sz w:val="20"/>
          <w:szCs w:val="20"/>
        </w:rPr>
        <w:t>to pay</w:t>
      </w:r>
      <w:r w:rsidR="00E54979" w:rsidRPr="00704843">
        <w:rPr>
          <w:rFonts w:asciiTheme="majorBidi" w:hAnsiTheme="majorBidi" w:cstheme="majorBidi"/>
          <w:sz w:val="20"/>
          <w:szCs w:val="20"/>
        </w:rPr>
        <w:t xml:space="preserve"> </w:t>
      </w:r>
      <w:r w:rsidR="00AB4339" w:rsidRPr="00704843">
        <w:rPr>
          <w:rFonts w:asciiTheme="majorBidi" w:hAnsiTheme="majorBidi" w:cstheme="majorBidi"/>
          <w:sz w:val="20"/>
          <w:szCs w:val="20"/>
        </w:rPr>
        <w:t>close</w:t>
      </w:r>
      <w:r w:rsidR="00DD75D3" w:rsidRPr="00704843">
        <w:rPr>
          <w:rFonts w:asciiTheme="majorBidi" w:hAnsiTheme="majorBidi" w:cstheme="majorBidi"/>
          <w:sz w:val="20"/>
          <w:szCs w:val="20"/>
        </w:rPr>
        <w:t>r</w:t>
      </w:r>
      <w:r w:rsidR="00AB4339" w:rsidRPr="00704843">
        <w:rPr>
          <w:rFonts w:asciiTheme="majorBidi" w:hAnsiTheme="majorBidi" w:cstheme="majorBidi"/>
          <w:sz w:val="20"/>
          <w:szCs w:val="20"/>
        </w:rPr>
        <w:t xml:space="preserve"> consideration of non-vehicle parameters</w:t>
      </w:r>
      <w:r w:rsidR="00E647E7" w:rsidRPr="00704843">
        <w:rPr>
          <w:rFonts w:asciiTheme="majorBidi" w:hAnsiTheme="majorBidi" w:cstheme="majorBidi"/>
          <w:sz w:val="20"/>
          <w:szCs w:val="20"/>
        </w:rPr>
        <w:t xml:space="preserve"> having a high impact on GHG emissions </w:t>
      </w:r>
      <w:r w:rsidR="00FD79D0" w:rsidRPr="00704843">
        <w:rPr>
          <w:rFonts w:asciiTheme="majorBidi" w:hAnsiTheme="majorBidi" w:cstheme="majorBidi"/>
          <w:sz w:val="20"/>
          <w:szCs w:val="20"/>
        </w:rPr>
        <w:t xml:space="preserve">for road transport sector such as </w:t>
      </w:r>
      <w:r w:rsidR="00232E84" w:rsidRPr="00704843">
        <w:rPr>
          <w:rFonts w:asciiTheme="majorBidi" w:hAnsiTheme="majorBidi" w:cstheme="majorBidi"/>
          <w:sz w:val="20"/>
          <w:szCs w:val="20"/>
        </w:rPr>
        <w:t>modal shift towards lower carbon transport modes, shar</w:t>
      </w:r>
      <w:r w:rsidR="00B84109" w:rsidRPr="00704843">
        <w:rPr>
          <w:rFonts w:asciiTheme="majorBidi" w:hAnsiTheme="majorBidi" w:cstheme="majorBidi"/>
          <w:sz w:val="20"/>
          <w:szCs w:val="20"/>
        </w:rPr>
        <w:t>ed vehicle</w:t>
      </w:r>
      <w:r w:rsidR="00232E84" w:rsidRPr="00704843">
        <w:rPr>
          <w:rFonts w:asciiTheme="majorBidi" w:hAnsiTheme="majorBidi" w:cstheme="majorBidi"/>
          <w:sz w:val="20"/>
          <w:szCs w:val="20"/>
        </w:rPr>
        <w:t xml:space="preserve"> or </w:t>
      </w:r>
      <w:r w:rsidR="00FD79D0" w:rsidRPr="00704843">
        <w:rPr>
          <w:rFonts w:asciiTheme="majorBidi" w:hAnsiTheme="majorBidi" w:cstheme="majorBidi"/>
          <w:sz w:val="20"/>
          <w:szCs w:val="20"/>
        </w:rPr>
        <w:t xml:space="preserve">distance covered, </w:t>
      </w:r>
      <w:r w:rsidR="00B84109" w:rsidRPr="00704843">
        <w:rPr>
          <w:rFonts w:asciiTheme="majorBidi" w:hAnsiTheme="majorBidi" w:cstheme="majorBidi"/>
          <w:sz w:val="20"/>
          <w:szCs w:val="20"/>
        </w:rPr>
        <w:t xml:space="preserve">vehicle </w:t>
      </w:r>
      <w:r w:rsidR="00FD79D0" w:rsidRPr="00704843">
        <w:rPr>
          <w:rFonts w:asciiTheme="majorBidi" w:hAnsiTheme="majorBidi" w:cstheme="majorBidi"/>
          <w:sz w:val="20"/>
          <w:szCs w:val="20"/>
        </w:rPr>
        <w:t xml:space="preserve">ownership (as already indicated in Annex </w:t>
      </w:r>
      <w:r w:rsidR="00AF4D35" w:rsidRPr="00704843">
        <w:rPr>
          <w:rFonts w:asciiTheme="majorBidi" w:hAnsiTheme="majorBidi" w:cstheme="majorBidi"/>
          <w:sz w:val="20"/>
          <w:szCs w:val="20"/>
        </w:rPr>
        <w:t>III. to ECE/TRANS/2023/21</w:t>
      </w:r>
      <w:r w:rsidR="00344401" w:rsidRPr="00704843">
        <w:rPr>
          <w:rFonts w:asciiTheme="majorBidi" w:hAnsiTheme="majorBidi" w:cstheme="majorBidi"/>
          <w:sz w:val="20"/>
          <w:szCs w:val="20"/>
        </w:rPr>
        <w:t xml:space="preserve">. </w:t>
      </w:r>
      <w:ins w:id="182" w:author="WP.29 secretariat" w:date="2023-09-18T13:16:00Z">
        <w:r w:rsidR="00C35E5F">
          <w:rPr>
            <w:rFonts w:asciiTheme="majorBidi" w:hAnsiTheme="majorBidi" w:cstheme="majorBidi"/>
            <w:sz w:val="20"/>
            <w:szCs w:val="20"/>
          </w:rPr>
          <w:t>ITC</w:t>
        </w:r>
        <w:r w:rsidR="0014309B">
          <w:rPr>
            <w:rFonts w:asciiTheme="majorBidi" w:hAnsiTheme="majorBidi" w:cstheme="majorBidi"/>
            <w:sz w:val="20"/>
            <w:szCs w:val="20"/>
          </w:rPr>
          <w:t xml:space="preserve"> and </w:t>
        </w:r>
      </w:ins>
      <w:ins w:id="183" w:author="WP.29 secretariat" w:date="2023-09-18T13:17:00Z">
        <w:r w:rsidR="0014309B">
          <w:rPr>
            <w:rFonts w:asciiTheme="majorBidi" w:hAnsiTheme="majorBidi" w:cstheme="majorBidi"/>
            <w:sz w:val="20"/>
            <w:szCs w:val="20"/>
          </w:rPr>
          <w:t>its subsidiary bodies</w:t>
        </w:r>
      </w:ins>
      <w:ins w:id="184" w:author="WP.29 secretariat" w:date="2023-09-18T13:16:00Z">
        <w:r w:rsidR="00C35E5F">
          <w:rPr>
            <w:rFonts w:asciiTheme="majorBidi" w:hAnsiTheme="majorBidi" w:cstheme="majorBidi"/>
            <w:sz w:val="20"/>
            <w:szCs w:val="20"/>
          </w:rPr>
          <w:t xml:space="preserve"> might </w:t>
        </w:r>
        <w:r w:rsidR="0014309B">
          <w:rPr>
            <w:rFonts w:asciiTheme="majorBidi" w:hAnsiTheme="majorBidi" w:cstheme="majorBidi"/>
            <w:sz w:val="20"/>
            <w:szCs w:val="20"/>
          </w:rPr>
          <w:t xml:space="preserve">be willing </w:t>
        </w:r>
      </w:ins>
      <w:ins w:id="185" w:author="WP.29 secretariat" w:date="2023-09-18T13:17:00Z">
        <w:r w:rsidR="003D1BBA">
          <w:rPr>
            <w:rFonts w:asciiTheme="majorBidi" w:hAnsiTheme="majorBidi" w:cstheme="majorBidi"/>
            <w:sz w:val="20"/>
            <w:szCs w:val="20"/>
          </w:rPr>
          <w:t xml:space="preserve">to </w:t>
        </w:r>
      </w:ins>
      <w:ins w:id="186" w:author="WP.29 secretariat" w:date="2023-09-18T13:16:00Z">
        <w:r w:rsidR="00C35E5F">
          <w:rPr>
            <w:rFonts w:asciiTheme="majorBidi" w:hAnsiTheme="majorBidi" w:cstheme="majorBidi"/>
            <w:sz w:val="20"/>
            <w:szCs w:val="20"/>
          </w:rPr>
          <w:t>increase activities related to the d</w:t>
        </w:r>
      </w:ins>
      <w:ins w:id="187" w:author="WP.29 secretariat" w:date="2023-09-18T13:15:00Z">
        <w:r w:rsidR="006B7E9C">
          <w:rPr>
            <w:rFonts w:asciiTheme="majorBidi" w:hAnsiTheme="majorBidi" w:cstheme="majorBidi"/>
            <w:sz w:val="20"/>
            <w:szCs w:val="20"/>
          </w:rPr>
          <w:t xml:space="preserve">eployment of </w:t>
        </w:r>
      </w:ins>
      <w:ins w:id="188" w:author="WP.29 secretariat" w:date="2023-09-18T13:16:00Z">
        <w:r w:rsidR="00C35E5F">
          <w:rPr>
            <w:rFonts w:asciiTheme="majorBidi" w:hAnsiTheme="majorBidi" w:cstheme="majorBidi"/>
            <w:sz w:val="20"/>
            <w:szCs w:val="20"/>
          </w:rPr>
          <w:t xml:space="preserve">the </w:t>
        </w:r>
        <w:r w:rsidR="006B7E9C">
          <w:rPr>
            <w:rFonts w:asciiTheme="majorBidi" w:hAnsiTheme="majorBidi" w:cstheme="majorBidi"/>
            <w:sz w:val="20"/>
            <w:szCs w:val="20"/>
          </w:rPr>
          <w:t>infrastructure</w:t>
        </w:r>
        <w:r w:rsidR="00C35E5F">
          <w:rPr>
            <w:rFonts w:asciiTheme="majorBidi" w:hAnsiTheme="majorBidi" w:cstheme="majorBidi"/>
            <w:sz w:val="20"/>
            <w:szCs w:val="20"/>
          </w:rPr>
          <w:t xml:space="preserve"> needed to</w:t>
        </w:r>
      </w:ins>
      <w:ins w:id="189" w:author="WP.29 secretariat" w:date="2023-09-18T13:17:00Z">
        <w:r w:rsidR="003D1BBA">
          <w:rPr>
            <w:rFonts w:asciiTheme="majorBidi" w:hAnsiTheme="majorBidi" w:cstheme="majorBidi"/>
            <w:sz w:val="20"/>
            <w:szCs w:val="20"/>
          </w:rPr>
          <w:t xml:space="preserve"> allow for a wide adoption of low-carbon technologies.</w:t>
        </w:r>
      </w:ins>
    </w:p>
    <w:p w14:paraId="668ED109" w14:textId="1DC67DEC" w:rsidR="00A06CBD" w:rsidRDefault="00AF4D35" w:rsidP="00F70391">
      <w:pPr>
        <w:pStyle w:val="SingleTxtG"/>
        <w:numPr>
          <w:ilvl w:val="0"/>
          <w:numId w:val="22"/>
        </w:numPr>
        <w:ind w:left="1134" w:firstLine="0"/>
      </w:pPr>
      <w:bookmarkStart w:id="190" w:name="_Ref139383545"/>
      <w:r>
        <w:t xml:space="preserve">[GRPE/WP.29] recommends the ITC strategy to also </w:t>
      </w:r>
      <w:r w:rsidR="009F6B0F">
        <w:t>ensure</w:t>
      </w:r>
      <w:r w:rsidR="0088408D">
        <w:t xml:space="preserve"> systematic provision of hybrid meeting</w:t>
      </w:r>
      <w:r w:rsidR="002133D5">
        <w:t xml:space="preserve"> possibility</w:t>
      </w:r>
      <w:r w:rsidR="0088408D">
        <w:t xml:space="preserve"> for its subsidiary bodies to reduce </w:t>
      </w:r>
      <w:r w:rsidR="00E97464">
        <w:t xml:space="preserve">business travel and lower related GHG emissions; a monitoring mechanism of </w:t>
      </w:r>
      <w:r w:rsidR="009D73FA">
        <w:t xml:space="preserve">GHG emissions </w:t>
      </w:r>
      <w:r w:rsidR="00A37994">
        <w:t>saved by</w:t>
      </w:r>
      <w:r w:rsidR="009D73FA">
        <w:t xml:space="preserve"> remote participants </w:t>
      </w:r>
      <w:r w:rsidR="00A37994">
        <w:t>might</w:t>
      </w:r>
      <w:r w:rsidR="009D73FA">
        <w:t xml:space="preserve"> also be considered to quantify </w:t>
      </w:r>
      <w:r w:rsidR="002133D5">
        <w:t>the related GHG emission</w:t>
      </w:r>
      <w:r w:rsidR="006E26E7">
        <w:t>s saved thanks to</w:t>
      </w:r>
      <w:r w:rsidR="002133D5">
        <w:t xml:space="preserve"> avoided travel.</w:t>
      </w:r>
      <w:bookmarkEnd w:id="190"/>
    </w:p>
    <w:p w14:paraId="681758A0" w14:textId="78135A14" w:rsidR="007D7EA7" w:rsidRPr="000E6148" w:rsidRDefault="007D7EA7" w:rsidP="00BF220A">
      <w:pPr>
        <w:pStyle w:val="H1G"/>
      </w:pPr>
      <w:r>
        <w:tab/>
      </w:r>
      <w:r w:rsidR="00B657F2">
        <w:t>4</w:t>
      </w:r>
      <w:r>
        <w:t>.</w:t>
      </w:r>
      <w:r>
        <w:tab/>
        <w:t xml:space="preserve">Section </w:t>
      </w:r>
      <w:r w:rsidR="00B657F2">
        <w:t>4</w:t>
      </w:r>
      <w:r>
        <w:t xml:space="preserve">: </w:t>
      </w:r>
      <w:r w:rsidR="00BF220A" w:rsidRPr="00BF220A">
        <w:t>ITC-administered instruments to assist in mitigating climate change</w:t>
      </w:r>
    </w:p>
    <w:p w14:paraId="74110B62" w14:textId="77777777" w:rsidR="00C06AA6" w:rsidRDefault="00C06AA6" w:rsidP="00704843">
      <w:pPr>
        <w:pStyle w:val="SingleTxtG"/>
        <w:ind w:left="567"/>
      </w:pPr>
      <w:r>
        <w:t>[GRPE/WP.29] contribution</w:t>
      </w:r>
    </w:p>
    <w:p w14:paraId="33B6655E" w14:textId="6257EBBA" w:rsidR="00D33A9E" w:rsidRDefault="00D33A9E" w:rsidP="00F70391">
      <w:pPr>
        <w:pStyle w:val="SingleTxtG"/>
        <w:numPr>
          <w:ilvl w:val="0"/>
          <w:numId w:val="22"/>
        </w:numPr>
        <w:ind w:left="1134" w:firstLine="0"/>
      </w:pPr>
      <w:bookmarkStart w:id="191" w:name="_Ref145958637"/>
      <w:r>
        <w:t xml:space="preserve">WP.29 conventions and agreements are appropriate for the </w:t>
      </w:r>
      <w:r w:rsidR="00D441E8">
        <w:t>existing tasks to deliver on globally harmonized methodologies to measure GHG impact of vehicles</w:t>
      </w:r>
      <w:r w:rsidR="00750435">
        <w:t xml:space="preserve">, as performed by GRPE as the main working party for all matters related to </w:t>
      </w:r>
      <w:r w:rsidR="001D0BEC">
        <w:t>environmental impact of vehicle design, construction, use and dismantling</w:t>
      </w:r>
      <w:r w:rsidR="001E2DD9">
        <w:t xml:space="preserve"> (covering the “Improve” of the Avoid/Shift/Improve approach)</w:t>
      </w:r>
      <w:r w:rsidR="001D0BEC">
        <w:t>.</w:t>
      </w:r>
      <w:bookmarkEnd w:id="191"/>
    </w:p>
    <w:p w14:paraId="042065F4" w14:textId="4F21D628" w:rsidR="005644B9" w:rsidRDefault="005644B9" w:rsidP="00F70391">
      <w:pPr>
        <w:pStyle w:val="SingleTxtG"/>
        <w:numPr>
          <w:ilvl w:val="0"/>
          <w:numId w:val="22"/>
        </w:numPr>
        <w:ind w:left="1134" w:firstLine="0"/>
      </w:pPr>
      <w:bookmarkStart w:id="192" w:name="_Ref145958694"/>
      <w:r>
        <w:t xml:space="preserve">WP.29 is ramping up the digitalization of the administrative processes as part of the three vehicle agreements, and fully digital solutions could potentially reduce the GHG </w:t>
      </w:r>
      <w:r>
        <w:lastRenderedPageBreak/>
        <w:t>footprint of the certification process. WP.29 administrative/certification processes could be reviewed with an aim to reduce GHG emissions</w:t>
      </w:r>
      <w:bookmarkEnd w:id="192"/>
    </w:p>
    <w:p w14:paraId="714437A2" w14:textId="4C2055E8" w:rsidR="004D4971" w:rsidRDefault="004D4971" w:rsidP="00704843">
      <w:pPr>
        <w:pStyle w:val="SingleTxtG"/>
        <w:ind w:left="567"/>
      </w:pPr>
      <w:r>
        <w:t>[GRPE/WP.29] recommendations to ITC</w:t>
      </w:r>
    </w:p>
    <w:p w14:paraId="2815B472" w14:textId="3CE3E114" w:rsidR="00F01F10" w:rsidRDefault="00F01F10" w:rsidP="00F70391">
      <w:pPr>
        <w:pStyle w:val="SingleTxtG"/>
        <w:numPr>
          <w:ilvl w:val="0"/>
          <w:numId w:val="22"/>
        </w:numPr>
        <w:ind w:left="1134" w:firstLine="0"/>
      </w:pPr>
      <w:bookmarkStart w:id="193" w:name="_Ref145953990"/>
      <w:r>
        <w:t xml:space="preserve">[GRPE/WP.29] recommends the ITC strategy to consider </w:t>
      </w:r>
      <w:r w:rsidR="00F711AD">
        <w:t>developing</w:t>
      </w:r>
      <w:r>
        <w:t xml:space="preserve"> a dedicated body to cover </w:t>
      </w:r>
      <w:r w:rsidR="001E2DD9">
        <w:t xml:space="preserve">the </w:t>
      </w:r>
      <w:r w:rsidR="005D3DC3">
        <w:t>“</w:t>
      </w:r>
      <w:r w:rsidR="001E2DD9">
        <w:t>Shift</w:t>
      </w:r>
      <w:r w:rsidR="005D3DC3">
        <w:t>”</w:t>
      </w:r>
      <w:r w:rsidR="001E2DD9">
        <w:t xml:space="preserve"> part of the Avoid/Shift/Improve approach</w:t>
      </w:r>
      <w:r w:rsidR="008B4273">
        <w:t xml:space="preserve">, to cover both </w:t>
      </w:r>
      <w:r w:rsidR="00DA13A2">
        <w:t xml:space="preserve">incentivization of </w:t>
      </w:r>
      <w:r w:rsidR="008B4273">
        <w:t xml:space="preserve">passenger and freight </w:t>
      </w:r>
      <w:r w:rsidR="00DA13A2">
        <w:t>modal shift</w:t>
      </w:r>
      <w:r w:rsidR="004159AE">
        <w:t xml:space="preserve"> </w:t>
      </w:r>
      <w:r w:rsidR="00FA15DA">
        <w:t>and facilitating the</w:t>
      </w:r>
      <w:r w:rsidR="004159AE">
        <w:t xml:space="preserve"> </w:t>
      </w:r>
      <w:r w:rsidR="00FA15DA">
        <w:t xml:space="preserve">multimodal </w:t>
      </w:r>
      <w:r w:rsidR="00907BC3">
        <w:t xml:space="preserve">and intermodality </w:t>
      </w:r>
      <w:r w:rsidR="00FA15DA">
        <w:t>approach</w:t>
      </w:r>
      <w:r w:rsidR="00907BC3">
        <w:t>es</w:t>
      </w:r>
      <w:r w:rsidR="004A209F">
        <w:t xml:space="preserve"> for </w:t>
      </w:r>
      <w:r w:rsidR="00B931D6">
        <w:t>passenger (</w:t>
      </w:r>
      <w:r w:rsidR="00FA15DA">
        <w:t xml:space="preserve">e.g. </w:t>
      </w:r>
      <w:r w:rsidR="00B262CE">
        <w:t>combining</w:t>
      </w:r>
      <w:r w:rsidR="00FA15DA">
        <w:t xml:space="preserve"> public transport </w:t>
      </w:r>
      <w:r w:rsidR="00B262CE">
        <w:t xml:space="preserve">and individual clean mobility </w:t>
      </w:r>
      <w:r w:rsidR="00FA15DA">
        <w:t>through Park and Ride facilities</w:t>
      </w:r>
      <w:r w:rsidR="00B931D6">
        <w:t>) and freight</w:t>
      </w:r>
      <w:r w:rsidR="00DA13A2">
        <w:t xml:space="preserve"> </w:t>
      </w:r>
      <w:r w:rsidR="00B931D6">
        <w:t xml:space="preserve">transport. </w:t>
      </w:r>
      <w:r w:rsidR="005C3273">
        <w:t xml:space="preserve">To achieve this, </w:t>
      </w:r>
      <w:r w:rsidR="00DA13A2">
        <w:t xml:space="preserve">[GRPE/WP.29] recommends ITC </w:t>
      </w:r>
      <w:r w:rsidR="005C3273">
        <w:t>to:</w:t>
      </w:r>
      <w:bookmarkEnd w:id="193"/>
    </w:p>
    <w:p w14:paraId="10BCF941" w14:textId="24CED375" w:rsidR="003049C0" w:rsidRDefault="00D91AF4" w:rsidP="003049C0">
      <w:pPr>
        <w:pStyle w:val="SingleTxtG"/>
        <w:numPr>
          <w:ilvl w:val="1"/>
          <w:numId w:val="22"/>
        </w:numPr>
      </w:pPr>
      <w:r>
        <w:t xml:space="preserve">Provide continuous support to </w:t>
      </w:r>
      <w:r w:rsidR="005C3273">
        <w:t xml:space="preserve">WP.24 to </w:t>
      </w:r>
      <w:r w:rsidR="003049C0">
        <w:t xml:space="preserve">further contribute to </w:t>
      </w:r>
      <w:r w:rsidR="005C3273">
        <w:t>freight inter</w:t>
      </w:r>
      <w:r w:rsidR="00EB7A9A">
        <w:t xml:space="preserve"> </w:t>
      </w:r>
      <w:r w:rsidR="005C3273">
        <w:t>modal</w:t>
      </w:r>
      <w:r w:rsidR="003049C0">
        <w:t xml:space="preserve"> transport</w:t>
      </w:r>
    </w:p>
    <w:p w14:paraId="58DA3C93" w14:textId="0D3E816E" w:rsidR="00EB7A9A" w:rsidRDefault="00EB7A9A" w:rsidP="005C3273">
      <w:pPr>
        <w:pStyle w:val="SingleTxtG"/>
        <w:numPr>
          <w:ilvl w:val="1"/>
          <w:numId w:val="22"/>
        </w:numPr>
        <w:rPr>
          <w:ins w:id="194" w:author="WP.29 secretariat" w:date="2023-09-18T13:18:00Z"/>
        </w:rPr>
      </w:pPr>
      <w:r>
        <w:t>Create a dedicated body/instrument/working party</w:t>
      </w:r>
      <w:r w:rsidR="001F1721">
        <w:t xml:space="preserve"> for passenger modal shift</w:t>
      </w:r>
      <w:r w:rsidR="00077B52">
        <w:t>, as part of WP.5</w:t>
      </w:r>
      <w:r w:rsidR="00370653">
        <w:t>,</w:t>
      </w:r>
      <w:r w:rsidR="00077B52">
        <w:t xml:space="preserve"> </w:t>
      </w:r>
      <w:r w:rsidR="00365047">
        <w:t>SC.2 and/or as a standalone body</w:t>
      </w:r>
      <w:r w:rsidR="001F1721">
        <w:t>.</w:t>
      </w:r>
    </w:p>
    <w:p w14:paraId="464845E1" w14:textId="185D1996" w:rsidR="00C77DAE" w:rsidRDefault="009D7757" w:rsidP="005C3273">
      <w:pPr>
        <w:pStyle w:val="SingleTxtG"/>
        <w:numPr>
          <w:ilvl w:val="1"/>
          <w:numId w:val="22"/>
        </w:numPr>
      </w:pPr>
      <w:ins w:id="195" w:author="WP.29 secretariat" w:date="2023-09-18T13:18:00Z">
        <w:r>
          <w:t>Support the creati</w:t>
        </w:r>
      </w:ins>
      <w:ins w:id="196" w:author="WP.29 secretariat" w:date="2023-09-18T13:19:00Z">
        <w:r w:rsidR="00F222E0">
          <w:t>o</w:t>
        </w:r>
      </w:ins>
      <w:ins w:id="197" w:author="WP.29 secretariat" w:date="2023-09-18T13:18:00Z">
        <w:r>
          <w:t xml:space="preserve">n of </w:t>
        </w:r>
      </w:ins>
      <w:ins w:id="198" w:author="WP.29 secretariat" w:date="2023-09-18T13:19:00Z">
        <w:r w:rsidR="00F222E0">
          <w:t>dedicated activities</w:t>
        </w:r>
        <w:r>
          <w:t xml:space="preserve"> looking at the interactions between vehicle</w:t>
        </w:r>
        <w:r w:rsidR="00F222E0">
          <w:t>s/infrastructure and energy sector</w:t>
        </w:r>
      </w:ins>
      <w:ins w:id="199" w:author="WP.29 secretariat" w:date="2023-09-18T13:20:00Z">
        <w:r w:rsidR="00EE788F">
          <w:t xml:space="preserve"> to accelerate the deployment and adoption of low-carbon alternatives.</w:t>
        </w:r>
      </w:ins>
    </w:p>
    <w:p w14:paraId="503E83E5" w14:textId="3367AE2A" w:rsidR="004159AE" w:rsidRPr="004159AE" w:rsidRDefault="004159AE" w:rsidP="00080D58">
      <w:pPr>
        <w:pStyle w:val="SingleTxtG"/>
        <w:ind w:left="1854"/>
      </w:pPr>
      <w:r>
        <w:t xml:space="preserve">Establish a link with urban </w:t>
      </w:r>
      <w:r w:rsidR="00EC40DA">
        <w:t xml:space="preserve">city leaders </w:t>
      </w:r>
      <w:r>
        <w:t>such as through the UNECE forum of Mayors</w:t>
      </w:r>
      <w:r w:rsidR="00EC40DA">
        <w:t xml:space="preserve"> and relevant external networks</w:t>
      </w:r>
    </w:p>
    <w:p w14:paraId="0A69471A" w14:textId="6BA5CA29" w:rsidR="001F1721" w:rsidRDefault="00024CC7" w:rsidP="00155B8E">
      <w:pPr>
        <w:pStyle w:val="SingleTxtG"/>
        <w:numPr>
          <w:ilvl w:val="0"/>
          <w:numId w:val="22"/>
        </w:numPr>
        <w:ind w:left="1134" w:firstLine="0"/>
      </w:pPr>
      <w:bookmarkStart w:id="200" w:name="_Ref145953999"/>
      <w:r>
        <w:t>[GRPE/WP.29] recommends the ITC strategy</w:t>
      </w:r>
      <w:r w:rsidR="00F711AD">
        <w:t xml:space="preserve"> to </w:t>
      </w:r>
      <w:r w:rsidR="005D3DC3">
        <w:t xml:space="preserve">investigate </w:t>
      </w:r>
      <w:r w:rsidR="00F160A1">
        <w:t xml:space="preserve">the </w:t>
      </w:r>
      <w:r w:rsidR="005D3DC3">
        <w:t>possibility to have a dedicated body looking at transport demand management to cover the “Avoid” part of the Avoid/Shift/Improve approach</w:t>
      </w:r>
      <w:r w:rsidR="005A7F03">
        <w:t xml:space="preserve">. Such body would look at relevant policies and </w:t>
      </w:r>
      <w:r w:rsidR="0049083E">
        <w:t>regulatory options to incentivize optimized transport demand</w:t>
      </w:r>
      <w:r w:rsidR="00EC40DA">
        <w:t xml:space="preserve"> </w:t>
      </w:r>
      <w:r w:rsidR="008639BA">
        <w:t>such as</w:t>
      </w:r>
      <w:r w:rsidR="00EC40DA">
        <w:t xml:space="preserve"> Mobility as a Service (MAAS)</w:t>
      </w:r>
      <w:r w:rsidR="0049083E">
        <w:t>.</w:t>
      </w:r>
      <w:bookmarkEnd w:id="200"/>
    </w:p>
    <w:p w14:paraId="68EA9759" w14:textId="6A609F0A" w:rsidR="00E05D3D" w:rsidRDefault="00E05D3D" w:rsidP="00155B8E">
      <w:pPr>
        <w:pStyle w:val="SingleTxtG"/>
        <w:numPr>
          <w:ilvl w:val="0"/>
          <w:numId w:val="22"/>
        </w:numPr>
        <w:ind w:left="1134" w:firstLine="0"/>
      </w:pPr>
      <w:bookmarkStart w:id="201" w:name="_Ref145952077"/>
      <w:r>
        <w:t xml:space="preserve">To </w:t>
      </w:r>
      <w:r w:rsidR="003E6AD1">
        <w:t xml:space="preserve">ease the wider deployment of hybrid meeting options (para. </w:t>
      </w:r>
      <w:r w:rsidR="00E57DFE">
        <w:fldChar w:fldCharType="begin"/>
      </w:r>
      <w:r w:rsidR="00E57DFE">
        <w:instrText xml:space="preserve"> REF _Ref139383545 \r \h </w:instrText>
      </w:r>
      <w:r w:rsidR="00E57DFE">
        <w:fldChar w:fldCharType="separate"/>
      </w:r>
      <w:r w:rsidR="00DC2366">
        <w:rPr>
          <w:cs/>
        </w:rPr>
        <w:t>‎</w:t>
      </w:r>
      <w:r w:rsidR="00DC2366">
        <w:t>24</w:t>
      </w:r>
      <w:r w:rsidR="00E57DFE">
        <w:fldChar w:fldCharType="end"/>
      </w:r>
      <w:r w:rsidR="003E6AD1">
        <w:t xml:space="preserve">), [GRPE/WP.29] recommends the ITC strategy to also </w:t>
      </w:r>
      <w:r w:rsidR="004D09D6">
        <w:t xml:space="preserve">review ITC-administered tools to allow for the possibility </w:t>
      </w:r>
      <w:r w:rsidR="008E589C">
        <w:t xml:space="preserve">for </w:t>
      </w:r>
      <w:r w:rsidR="004D09D6">
        <w:t xml:space="preserve">remote </w:t>
      </w:r>
      <w:r w:rsidR="008E589C">
        <w:t xml:space="preserve">participants </w:t>
      </w:r>
      <w:r w:rsidR="0039672B">
        <w:t xml:space="preserve">to </w:t>
      </w:r>
      <w:r w:rsidR="008E589C">
        <w:t xml:space="preserve">have the same rights and obligations as in-person participants. For example, all ITC-administered instruments should be fit for remote </w:t>
      </w:r>
      <w:r w:rsidR="000F2D51">
        <w:t>adoption/vot</w:t>
      </w:r>
      <w:r w:rsidR="002F0976">
        <w:t>ing</w:t>
      </w:r>
      <w:r w:rsidR="000F2D51">
        <w:t xml:space="preserve"> procedure.</w:t>
      </w:r>
      <w:bookmarkEnd w:id="201"/>
    </w:p>
    <w:p w14:paraId="25BCC268" w14:textId="6576A5FA" w:rsidR="00744E68" w:rsidRPr="000E6148" w:rsidRDefault="00744E68" w:rsidP="00450C6B">
      <w:pPr>
        <w:pStyle w:val="H1G"/>
      </w:pPr>
      <w:r>
        <w:tab/>
      </w:r>
      <w:r w:rsidR="00B657F2">
        <w:t>5</w:t>
      </w:r>
      <w:r>
        <w:t>.</w:t>
      </w:r>
      <w:r>
        <w:tab/>
        <w:t xml:space="preserve">Section </w:t>
      </w:r>
      <w:r w:rsidR="00B657F2">
        <w:t>5</w:t>
      </w:r>
      <w:r>
        <w:t xml:space="preserve">: </w:t>
      </w:r>
      <w:r w:rsidR="00450C6B" w:rsidRPr="00450C6B">
        <w:t>ITC Climate Action Plan with milestones – ITC to help deliver on climate goals</w:t>
      </w:r>
    </w:p>
    <w:p w14:paraId="3435FE17" w14:textId="77777777" w:rsidR="005947E7" w:rsidRDefault="005947E7" w:rsidP="00704843">
      <w:pPr>
        <w:pStyle w:val="SingleTxtG"/>
        <w:ind w:left="567"/>
      </w:pPr>
      <w:r>
        <w:t>[GRPE/WP.29] contribution</w:t>
      </w:r>
    </w:p>
    <w:p w14:paraId="06A6FC85" w14:textId="17E8448B" w:rsidR="00744E68" w:rsidRDefault="009E3B9D" w:rsidP="009E3B9D">
      <w:pPr>
        <w:pStyle w:val="SingleTxtG"/>
        <w:numPr>
          <w:ilvl w:val="0"/>
          <w:numId w:val="22"/>
        </w:numPr>
        <w:ind w:left="1134" w:firstLine="0"/>
      </w:pPr>
      <w:bookmarkStart w:id="202" w:name="_Ref139383197"/>
      <w:r w:rsidRPr="009E3B9D">
        <w:t xml:space="preserve">By 2025, </w:t>
      </w:r>
      <w:r>
        <w:t xml:space="preserve">[GRPE/WP.29] would </w:t>
      </w:r>
      <w:r w:rsidR="008639BA">
        <w:t>develop</w:t>
      </w:r>
      <w:r w:rsidRPr="009E3B9D">
        <w:t xml:space="preserve"> </w:t>
      </w:r>
      <w:r>
        <w:t>a</w:t>
      </w:r>
      <w:r w:rsidRPr="009E3B9D">
        <w:t xml:space="preserve"> methodology to determine carbon footprint </w:t>
      </w:r>
      <w:r w:rsidR="002715B5">
        <w:t xml:space="preserve">over the whole life </w:t>
      </w:r>
      <w:r w:rsidRPr="009E3B9D">
        <w:t xml:space="preserve">of </w:t>
      </w:r>
      <w:r w:rsidR="002715B5">
        <w:t>new automotive products</w:t>
      </w:r>
      <w:r w:rsidR="008D629D">
        <w:t xml:space="preserve">, from cradle to grave </w:t>
      </w:r>
      <w:r>
        <w:t xml:space="preserve">(as part of the A-LCA </w:t>
      </w:r>
      <w:r w:rsidR="008964DE">
        <w:t>activities).</w:t>
      </w:r>
      <w:bookmarkEnd w:id="202"/>
    </w:p>
    <w:p w14:paraId="38A0A80A" w14:textId="2025D234" w:rsidR="005947E7" w:rsidRDefault="008E03BC" w:rsidP="008E03BC">
      <w:pPr>
        <w:pStyle w:val="SingleTxtG"/>
        <w:numPr>
          <w:ilvl w:val="0"/>
          <w:numId w:val="22"/>
        </w:numPr>
        <w:ind w:left="1134" w:firstLine="0"/>
      </w:pPr>
      <w:r w:rsidRPr="008E03BC">
        <w:t xml:space="preserve">By </w:t>
      </w:r>
      <w:r w:rsidR="00B4473E">
        <w:t>[</w:t>
      </w:r>
      <w:r w:rsidRPr="008E03BC">
        <w:t>2030</w:t>
      </w:r>
      <w:r w:rsidR="00B4473E">
        <w:t>]</w:t>
      </w:r>
      <w:r w:rsidRPr="008E03BC">
        <w:t xml:space="preserve">, </w:t>
      </w:r>
      <w:r>
        <w:t>[GRPE/WP.29] would</w:t>
      </w:r>
      <w:r w:rsidRPr="008E03BC">
        <w:t xml:space="preserve"> </w:t>
      </w:r>
      <w:r w:rsidR="008639BA">
        <w:t>assess the feasibility</w:t>
      </w:r>
      <w:r w:rsidR="00B35AAE">
        <w:t xml:space="preserve"> and potential benefits</w:t>
      </w:r>
      <w:r w:rsidR="008639BA">
        <w:t xml:space="preserve"> to further </w:t>
      </w:r>
      <w:r w:rsidRPr="008E03BC">
        <w:t xml:space="preserve">globally harmonize </w:t>
      </w:r>
      <w:r w:rsidR="000B0CAF">
        <w:t xml:space="preserve">tailpipe GHG </w:t>
      </w:r>
      <w:r w:rsidRPr="008E03BC">
        <w:t>measurement methodologies for all vehicle categories</w:t>
      </w:r>
      <w:r w:rsidR="000B0CAF">
        <w:t xml:space="preserve">, including </w:t>
      </w:r>
      <w:r w:rsidRPr="008E03BC">
        <w:t>heavy-duty vehicles</w:t>
      </w:r>
      <w:r w:rsidR="000B0CAF">
        <w:t>.</w:t>
      </w:r>
    </w:p>
    <w:p w14:paraId="5E48076E" w14:textId="77777777" w:rsidR="005947E7" w:rsidRDefault="005947E7" w:rsidP="00704843">
      <w:pPr>
        <w:pStyle w:val="SingleTxtG"/>
        <w:ind w:left="567"/>
      </w:pPr>
      <w:r>
        <w:t>[GRPE/WP.29] recommendations to ITC</w:t>
      </w:r>
    </w:p>
    <w:p w14:paraId="0D8D1ED7" w14:textId="4CDA947E" w:rsidR="0067357F" w:rsidRDefault="0067357F" w:rsidP="0067357F">
      <w:pPr>
        <w:pStyle w:val="SingleTxtG"/>
        <w:numPr>
          <w:ilvl w:val="0"/>
          <w:numId w:val="22"/>
        </w:numPr>
        <w:ind w:left="1134" w:firstLine="0"/>
      </w:pPr>
      <w:bookmarkStart w:id="203" w:name="_Ref139383864"/>
      <w:r w:rsidRPr="0067357F">
        <w:t xml:space="preserve">By 2028, ITC to </w:t>
      </w:r>
      <w:del w:id="204" w:author="WP.29 secretariat" w:date="2023-09-18T13:22:00Z">
        <w:r w:rsidR="000125AC" w:rsidDel="00557C54">
          <w:delText>set-up data collection me</w:delText>
        </w:r>
        <w:r w:rsidR="00872235" w:rsidDel="00557C54">
          <w:delText>chanism</w:delText>
        </w:r>
      </w:del>
      <w:ins w:id="205" w:author="WP.29 secretariat" w:date="2023-09-18T13:22:00Z">
        <w:r w:rsidR="00557C54">
          <w:t xml:space="preserve">collect (either from existing sources or </w:t>
        </w:r>
        <w:r w:rsidR="00A21596">
          <w:t xml:space="preserve">with dedicated </w:t>
        </w:r>
      </w:ins>
      <w:ins w:id="206" w:author="WP.29 secretariat" w:date="2023-09-18T13:23:00Z">
        <w:r w:rsidR="00A21596">
          <w:t>data collection mechanism</w:t>
        </w:r>
      </w:ins>
      <w:ins w:id="207" w:author="WP.29 secretariat" w:date="2023-09-18T14:41:00Z">
        <w:r w:rsidR="008934F5">
          <w:t>s</w:t>
        </w:r>
      </w:ins>
      <w:ins w:id="208" w:author="WP.29 secretariat" w:date="2023-09-18T13:22:00Z">
        <w:r w:rsidR="00A21596">
          <w:t>)</w:t>
        </w:r>
      </w:ins>
      <w:r w:rsidR="00872235">
        <w:t xml:space="preserve"> </w:t>
      </w:r>
      <w:del w:id="209" w:author="WP.29 secretariat" w:date="2023-09-18T13:23:00Z">
        <w:r w:rsidR="00872235" w:rsidDel="00BC4FB2">
          <w:delText xml:space="preserve">to track </w:delText>
        </w:r>
      </w:del>
      <w:r w:rsidR="005E440F">
        <w:t xml:space="preserve">inland transport </w:t>
      </w:r>
      <w:r w:rsidR="00872235">
        <w:t xml:space="preserve">GHG emissions evolution </w:t>
      </w:r>
      <w:r w:rsidR="005E440F">
        <w:t>over the years</w:t>
      </w:r>
      <w:r w:rsidR="0013558A">
        <w:t xml:space="preserve">. </w:t>
      </w:r>
      <w:r w:rsidR="00F91942">
        <w:t>R</w:t>
      </w:r>
      <w:r w:rsidRPr="0067357F">
        <w:t xml:space="preserve">egular progress monitoring </w:t>
      </w:r>
      <w:r w:rsidR="00F91942">
        <w:t xml:space="preserve">would also be covered </w:t>
      </w:r>
      <w:r w:rsidRPr="0067357F">
        <w:t>(</w:t>
      </w:r>
      <w:r w:rsidR="00DE5B8C">
        <w:t xml:space="preserve">e.g. </w:t>
      </w:r>
      <w:r w:rsidRPr="0067357F">
        <w:t>as part of ITC climate change mitigation biennial report)</w:t>
      </w:r>
      <w:r w:rsidR="00F91942">
        <w:t>.</w:t>
      </w:r>
      <w:bookmarkEnd w:id="203"/>
    </w:p>
    <w:p w14:paraId="7B04CD22" w14:textId="37FC7D77" w:rsidR="005947E7" w:rsidRDefault="00C23516" w:rsidP="00CE0E2A">
      <w:pPr>
        <w:pStyle w:val="SingleTxtG"/>
        <w:numPr>
          <w:ilvl w:val="0"/>
          <w:numId w:val="22"/>
        </w:numPr>
        <w:ind w:left="1134" w:firstLine="0"/>
      </w:pPr>
      <w:bookmarkStart w:id="210" w:name="_Ref139383489"/>
      <w:r w:rsidRPr="0067357F">
        <w:t>By 20</w:t>
      </w:r>
      <w:r>
        <w:t>30</w:t>
      </w:r>
      <w:r w:rsidRPr="0067357F">
        <w:t>,</w:t>
      </w:r>
      <w:r w:rsidR="00DE5B8C">
        <w:t xml:space="preserve"> </w:t>
      </w:r>
      <w:r w:rsidR="00CE0E2A">
        <w:t>ITC to provide guidance</w:t>
      </w:r>
      <w:r w:rsidR="00CE0E2A" w:rsidRPr="00CE0E2A">
        <w:t xml:space="preserve"> to </w:t>
      </w:r>
      <w:r w:rsidR="00CE0E2A">
        <w:t xml:space="preserve">its </w:t>
      </w:r>
      <w:r w:rsidR="00CE0E2A" w:rsidRPr="00CE0E2A">
        <w:t xml:space="preserve">subsidiary bodies on CPs </w:t>
      </w:r>
      <w:r w:rsidR="00C971A7">
        <w:t xml:space="preserve">inland transport decarbonization strategies </w:t>
      </w:r>
      <w:r w:rsidR="0001119F">
        <w:t xml:space="preserve">(para. </w:t>
      </w:r>
      <w:r w:rsidR="00E82CE5">
        <w:fldChar w:fldCharType="begin"/>
      </w:r>
      <w:r w:rsidR="00E82CE5">
        <w:instrText xml:space="preserve"> REF _Ref139383583 \r \h </w:instrText>
      </w:r>
      <w:r w:rsidR="00E82CE5">
        <w:fldChar w:fldCharType="separate"/>
      </w:r>
      <w:r w:rsidR="00DC2366">
        <w:rPr>
          <w:cs/>
        </w:rPr>
        <w:t>‎</w:t>
      </w:r>
      <w:r w:rsidR="00DC2366">
        <w:t>0</w:t>
      </w:r>
      <w:r w:rsidR="00E82CE5">
        <w:fldChar w:fldCharType="end"/>
      </w:r>
      <w:r w:rsidR="002B52EC">
        <w:fldChar w:fldCharType="begin"/>
      </w:r>
      <w:r w:rsidR="002B52EC">
        <w:instrText xml:space="preserve"> REF _Ref139402182 \r \h </w:instrText>
      </w:r>
      <w:r w:rsidR="002B52EC">
        <w:fldChar w:fldCharType="separate"/>
      </w:r>
      <w:r w:rsidR="00DC2366">
        <w:rPr>
          <w:cs/>
        </w:rPr>
        <w:t>‎</w:t>
      </w:r>
      <w:r w:rsidR="00DC2366">
        <w:t>23.a</w:t>
      </w:r>
      <w:r w:rsidR="002B52EC">
        <w:fldChar w:fldCharType="end"/>
      </w:r>
      <w:r w:rsidR="00E82CE5">
        <w:t>.</w:t>
      </w:r>
      <w:r w:rsidR="0001119F">
        <w:t xml:space="preserve">). Such </w:t>
      </w:r>
      <w:r w:rsidR="000B52ED">
        <w:t>countr</w:t>
      </w:r>
      <w:r w:rsidR="00F83052">
        <w:t>y/regional</w:t>
      </w:r>
      <w:r w:rsidR="000B52ED">
        <w:t xml:space="preserve"> plan</w:t>
      </w:r>
      <w:r w:rsidR="006E5E09">
        <w:t>s</w:t>
      </w:r>
      <w:r w:rsidR="000B52ED">
        <w:t xml:space="preserve"> to decarbonize inland transport adopt similar approach to UNFCCC </w:t>
      </w:r>
      <w:r w:rsidR="00F42407">
        <w:t>Nationally D</w:t>
      </w:r>
      <w:r w:rsidR="000B52ED">
        <w:t xml:space="preserve">etermined </w:t>
      </w:r>
      <w:r w:rsidR="00F42407">
        <w:t>C</w:t>
      </w:r>
      <w:r w:rsidR="000B52ED">
        <w:t>ontributions (NDCs)</w:t>
      </w:r>
      <w:r w:rsidR="00CE0E2A" w:rsidRPr="00CE0E2A">
        <w:t xml:space="preserve">, </w:t>
      </w:r>
      <w:r w:rsidR="00D2212D">
        <w:t>also using similar timeline as UNFCCC’s NDC submission cycle.</w:t>
      </w:r>
      <w:bookmarkEnd w:id="210"/>
    </w:p>
    <w:p w14:paraId="0151ED81" w14:textId="60F02CBF" w:rsidR="00744E68" w:rsidRPr="000E6148" w:rsidRDefault="00744E68" w:rsidP="001C21D9">
      <w:pPr>
        <w:pStyle w:val="H1G"/>
      </w:pPr>
      <w:r>
        <w:lastRenderedPageBreak/>
        <w:tab/>
      </w:r>
      <w:r w:rsidR="00B657F2">
        <w:t>6</w:t>
      </w:r>
      <w:r>
        <w:t>.</w:t>
      </w:r>
      <w:r>
        <w:tab/>
        <w:t xml:space="preserve">Section </w:t>
      </w:r>
      <w:r w:rsidR="00B657F2">
        <w:t>6</w:t>
      </w:r>
      <w:r>
        <w:t xml:space="preserve">: </w:t>
      </w:r>
      <w:r w:rsidR="001538FD" w:rsidRPr="001538FD">
        <w:t>List of priorities</w:t>
      </w:r>
    </w:p>
    <w:p w14:paraId="17270D45" w14:textId="31B01470" w:rsidR="00744E68" w:rsidRDefault="00946585" w:rsidP="001C21D9">
      <w:pPr>
        <w:pStyle w:val="SingleTxtG"/>
        <w:keepNext/>
        <w:keepLines/>
        <w:ind w:left="567"/>
      </w:pPr>
      <w:r w:rsidRPr="00946585">
        <w:t>[GRPE/WP.29] contribution</w:t>
      </w:r>
    </w:p>
    <w:p w14:paraId="4892CA8B" w14:textId="0187CFAF" w:rsidR="00946585" w:rsidRDefault="00946585" w:rsidP="001C21D9">
      <w:pPr>
        <w:pStyle w:val="SingleTxtG"/>
        <w:keepNext/>
        <w:keepLines/>
        <w:numPr>
          <w:ilvl w:val="0"/>
          <w:numId w:val="22"/>
        </w:numPr>
        <w:ind w:left="1134" w:firstLine="0"/>
      </w:pPr>
      <w:r w:rsidRPr="00946585">
        <w:t>[GRPE/WP.29]</w:t>
      </w:r>
      <w:r w:rsidR="0070707D">
        <w:t xml:space="preserve"> commits to actively contribute to the following </w:t>
      </w:r>
      <w:r w:rsidR="009B13D3">
        <w:t xml:space="preserve">regulatory priorities as listed in </w:t>
      </w:r>
      <w:r w:rsidR="004D601A" w:rsidRPr="004D601A">
        <w:t>ECE/TRANS/2023/21</w:t>
      </w:r>
      <w:r w:rsidR="004D601A">
        <w:t>:</w:t>
      </w:r>
    </w:p>
    <w:p w14:paraId="28BCC9FD" w14:textId="48430293" w:rsidR="004D601A" w:rsidRDefault="004D601A" w:rsidP="00A2657D">
      <w:pPr>
        <w:pStyle w:val="SingleTxtG"/>
        <w:numPr>
          <w:ilvl w:val="1"/>
          <w:numId w:val="22"/>
        </w:numPr>
        <w:ind w:left="2268" w:hanging="283"/>
      </w:pPr>
      <w:r>
        <w:t xml:space="preserve">Para. 14. (a): </w:t>
      </w:r>
      <w:r w:rsidR="00B060E4" w:rsidRPr="00B060E4">
        <w:t>Decreasing carbon intensity over the vehicles’ life; defining harmonized methodologies to determine the climate impact of vehicles during their lifetime that can then inform the corresponding regulatory framework; developing Carbon life cycle assessment (LCA) of vehicles a critical stepping stone</w:t>
      </w:r>
    </w:p>
    <w:p w14:paraId="0C6F5928" w14:textId="48F926B6" w:rsidR="00B060E4" w:rsidRDefault="00B060E4" w:rsidP="00A2657D">
      <w:pPr>
        <w:pStyle w:val="SingleTxtG"/>
        <w:numPr>
          <w:ilvl w:val="1"/>
          <w:numId w:val="22"/>
        </w:numPr>
        <w:ind w:left="2268" w:hanging="283"/>
      </w:pPr>
      <w:r>
        <w:t xml:space="preserve">Para. 14. (b): </w:t>
      </w:r>
      <w:r w:rsidRPr="00B060E4">
        <w:t>Developing of the harmonized international regulatory framework for facilitating the transition to alternative fuels and greening</w:t>
      </w:r>
      <w:r w:rsidR="008B51C5">
        <w:t xml:space="preserve"> </w:t>
      </w:r>
    </w:p>
    <w:p w14:paraId="6C0618D3" w14:textId="2617BA9C" w:rsidR="00B461DB" w:rsidRDefault="003625BA" w:rsidP="0046156C">
      <w:pPr>
        <w:pStyle w:val="SingleTxtG"/>
        <w:numPr>
          <w:ilvl w:val="1"/>
          <w:numId w:val="22"/>
        </w:numPr>
        <w:ind w:left="2268" w:hanging="283"/>
      </w:pPr>
      <w:r>
        <w:t xml:space="preserve">Para: 14 (c): </w:t>
      </w:r>
      <w:r w:rsidRPr="003625BA">
        <w:t xml:space="preserve">support the acceleration of electrification. Enhancing vehicle fuel efficiency and increasing the adoption of EVs can play an essential role in combating climate emissions whilst improving air </w:t>
      </w:r>
      <w:r w:rsidR="00A76E93" w:rsidRPr="003625BA">
        <w:t>quality.</w:t>
      </w:r>
    </w:p>
    <w:p w14:paraId="3DAED57F" w14:textId="121349C8" w:rsidR="00A936EF" w:rsidRDefault="00A936EF" w:rsidP="00A2657D">
      <w:pPr>
        <w:pStyle w:val="SingleTxtG"/>
        <w:numPr>
          <w:ilvl w:val="1"/>
          <w:numId w:val="22"/>
        </w:numPr>
        <w:ind w:left="2268" w:hanging="283"/>
      </w:pPr>
      <w:r>
        <w:t xml:space="preserve">Para 14. (h): </w:t>
      </w:r>
      <w:r w:rsidRPr="00A936EF">
        <w:t>Accelerated regulatory framework for digitalization of the sector, and integration of innovations and new technologies.</w:t>
      </w:r>
    </w:p>
    <w:p w14:paraId="1F2D5AA0" w14:textId="1DF36240" w:rsidR="00D20E32" w:rsidRDefault="00D20E32" w:rsidP="00D20E32">
      <w:pPr>
        <w:pStyle w:val="SingleTxtG"/>
        <w:numPr>
          <w:ilvl w:val="0"/>
          <w:numId w:val="22"/>
        </w:numPr>
        <w:ind w:left="1134" w:firstLine="0"/>
      </w:pPr>
      <w:ins w:id="211" w:author="WP.29 secretariat" w:date="2023-09-18T13:01:00Z">
        <w:r>
          <w:t>[WP.29] commits to:</w:t>
        </w:r>
      </w:ins>
    </w:p>
    <w:p w14:paraId="29FA7B8D" w14:textId="7141B27D" w:rsidR="00D20E32" w:rsidRDefault="00D20E32" w:rsidP="00577C9A">
      <w:pPr>
        <w:pStyle w:val="SingleTxtG"/>
        <w:numPr>
          <w:ilvl w:val="1"/>
          <w:numId w:val="22"/>
        </w:numPr>
        <w:ind w:left="2268" w:hanging="283"/>
        <w:rPr>
          <w:ins w:id="212" w:author="WP.29 secretariat" w:date="2023-09-18T13:01:00Z"/>
        </w:rPr>
      </w:pPr>
      <w:ins w:id="213" w:author="WP.29 secretariat" w:date="2023-09-18T13:01:00Z">
        <w:r>
          <w:t xml:space="preserve">Speed up the delivery of on-going GHG related activities from the latest </w:t>
        </w:r>
      </w:ins>
      <w:ins w:id="214" w:author="WP.29 secretariat" w:date="2023-09-18T13:36:00Z">
        <w:r w:rsidR="00791D36">
          <w:t>wo</w:t>
        </w:r>
        <w:r w:rsidR="008A655D">
          <w:t>rk programme</w:t>
        </w:r>
      </w:ins>
      <w:ins w:id="215" w:author="WP.29 secretariat" w:date="2023-09-18T13:01:00Z">
        <w:r>
          <w:t xml:space="preserve"> (</w:t>
        </w:r>
      </w:ins>
      <w:ins w:id="216" w:author="WP.29 secretariat" w:date="2023-09-18T13:44:00Z">
        <w:r w:rsidR="00346191" w:rsidRPr="00346191">
          <w:t>ECE/TRANS/WP.29/2023/1/Rev.2</w:t>
        </w:r>
      </w:ins>
      <w:ins w:id="217" w:author="WP.29 secretariat" w:date="2023-09-18T13:01:00Z">
        <w:r>
          <w:t>)</w:t>
        </w:r>
      </w:ins>
    </w:p>
    <w:p w14:paraId="09629862" w14:textId="56E34851" w:rsidR="00D20E32" w:rsidRDefault="00D20E32" w:rsidP="00577C9A">
      <w:pPr>
        <w:pStyle w:val="SingleTxtG"/>
        <w:numPr>
          <w:ilvl w:val="1"/>
          <w:numId w:val="22"/>
        </w:numPr>
        <w:ind w:left="2268" w:hanging="283"/>
        <w:rPr>
          <w:ins w:id="218" w:author="WP.29 secretariat" w:date="2023-09-18T13:01:00Z"/>
        </w:rPr>
      </w:pPr>
      <w:ins w:id="219" w:author="WP.29 secretariat" w:date="2023-09-18T13:01:00Z">
        <w:r>
          <w:t>Continuously explore new topics for future considerations and inclusion into the WP.29 work programme</w:t>
        </w:r>
      </w:ins>
      <w:ins w:id="220" w:author="WP.29 secretariat" w:date="2023-09-18T13:44:00Z">
        <w:r w:rsidR="00346191">
          <w:t>.</w:t>
        </w:r>
      </w:ins>
    </w:p>
    <w:p w14:paraId="14E0453E" w14:textId="45BD61E5" w:rsidR="00D20E32" w:rsidRPr="00704843" w:rsidRDefault="004E04E2" w:rsidP="00577C9A">
      <w:pPr>
        <w:pStyle w:val="SingleTxtG"/>
        <w:numPr>
          <w:ilvl w:val="1"/>
          <w:numId w:val="22"/>
        </w:numPr>
        <w:ind w:left="2268" w:hanging="283"/>
        <w:rPr>
          <w:ins w:id="221" w:author="WP.29 secretariat" w:date="2023-09-18T13:01:00Z"/>
        </w:rPr>
      </w:pPr>
      <w:ins w:id="222" w:author="WP.29 secretariat" w:date="2023-09-18T13:02:00Z">
        <w:r w:rsidRPr="00704843">
          <w:t xml:space="preserve">Encourage </w:t>
        </w:r>
      </w:ins>
      <w:ins w:id="223" w:author="WP.29 secretariat" w:date="2023-09-18T14:16:00Z">
        <w:r w:rsidR="009379B8" w:rsidRPr="00704843">
          <w:t xml:space="preserve">the </w:t>
        </w:r>
      </w:ins>
      <w:ins w:id="224" w:author="WP.29 secretariat" w:date="2023-09-18T14:17:00Z">
        <w:r w:rsidR="009379B8" w:rsidRPr="00704843">
          <w:t xml:space="preserve">mobilization of </w:t>
        </w:r>
      </w:ins>
      <w:ins w:id="225" w:author="WP.29 secretariat" w:date="2023-09-18T13:01:00Z">
        <w:r w:rsidR="00D20E32" w:rsidRPr="00704843">
          <w:t xml:space="preserve">sufficient resources to </w:t>
        </w:r>
      </w:ins>
      <w:ins w:id="226" w:author="WP.29 secretariat" w:date="2023-09-18T19:47:00Z">
        <w:r w:rsidR="005235B3">
          <w:t>f</w:t>
        </w:r>
      </w:ins>
      <w:ins w:id="227" w:author="WP.29 secretariat" w:date="2023-09-18T14:17:00Z">
        <w:r w:rsidR="0057042D" w:rsidRPr="00704843">
          <w:t>ulfil</w:t>
        </w:r>
      </w:ins>
      <w:ins w:id="228" w:author="WP.29 secretariat" w:date="2023-09-18T13:01:00Z">
        <w:r w:rsidR="00D20E32" w:rsidRPr="00704843">
          <w:t xml:space="preserve"> </w:t>
        </w:r>
      </w:ins>
      <w:ins w:id="229" w:author="WP.29 secretariat" w:date="2023-09-18T13:45:00Z">
        <w:r w:rsidR="005140A2" w:rsidRPr="00704843">
          <w:t xml:space="preserve">GHG-related </w:t>
        </w:r>
      </w:ins>
      <w:ins w:id="230" w:author="WP.29 secretariat" w:date="2023-09-18T13:01:00Z">
        <w:r w:rsidR="00D20E32" w:rsidRPr="00704843">
          <w:t>priorities</w:t>
        </w:r>
      </w:ins>
      <w:ins w:id="231" w:author="WP.29 secretariat" w:date="2023-09-18T14:17:00Z">
        <w:r w:rsidR="0057042D" w:rsidRPr="00704843">
          <w:t xml:space="preserve"> in a timely matter</w:t>
        </w:r>
      </w:ins>
      <w:ins w:id="232" w:author="WP.29 secretariat" w:date="2023-09-18T19:47:00Z">
        <w:r w:rsidR="005235B3">
          <w:t>.</w:t>
        </w:r>
      </w:ins>
    </w:p>
    <w:p w14:paraId="4E567230" w14:textId="5E33E9AC" w:rsidR="00744E68" w:rsidRPr="000E6148" w:rsidRDefault="00744E68" w:rsidP="001538FD">
      <w:pPr>
        <w:pStyle w:val="H1G"/>
      </w:pPr>
      <w:r>
        <w:tab/>
      </w:r>
      <w:r w:rsidR="00B657F2">
        <w:t>7</w:t>
      </w:r>
      <w:r>
        <w:t>.</w:t>
      </w:r>
      <w:r>
        <w:tab/>
        <w:t xml:space="preserve">Section </w:t>
      </w:r>
      <w:r w:rsidR="00B657F2">
        <w:t>7</w:t>
      </w:r>
      <w:r>
        <w:t xml:space="preserve">: </w:t>
      </w:r>
      <w:r w:rsidR="001538FD" w:rsidRPr="001538FD">
        <w:t>Resource mobilization for the delivery of the strategy</w:t>
      </w:r>
    </w:p>
    <w:p w14:paraId="4E52A9E2" w14:textId="4963A26F" w:rsidR="00744E68" w:rsidRDefault="003E23D1" w:rsidP="00704843">
      <w:pPr>
        <w:pStyle w:val="SingleTxtG"/>
        <w:ind w:left="567"/>
      </w:pPr>
      <w:r w:rsidRPr="003E23D1">
        <w:t>[GRPE/WP.29] contribution</w:t>
      </w:r>
    </w:p>
    <w:p w14:paraId="1114F416" w14:textId="11110623" w:rsidR="00B4473E" w:rsidRDefault="00D70074" w:rsidP="005A328C">
      <w:pPr>
        <w:pStyle w:val="SingleTxtG"/>
        <w:numPr>
          <w:ilvl w:val="0"/>
          <w:numId w:val="22"/>
        </w:numPr>
        <w:ind w:left="1134" w:firstLine="0"/>
      </w:pPr>
      <w:r>
        <w:t xml:space="preserve">In order to deliver on the </w:t>
      </w:r>
      <w:r w:rsidR="006E0C1A">
        <w:t xml:space="preserve">strategic objectives, action plan with milestones and list of priorities, </w:t>
      </w:r>
      <w:r w:rsidR="006E0C1A" w:rsidRPr="003E23D1">
        <w:t>[GRPE/WP.29]</w:t>
      </w:r>
      <w:r w:rsidR="006E0C1A">
        <w:t xml:space="preserve"> would benefit from </w:t>
      </w:r>
      <w:r w:rsidR="007E7A6A">
        <w:t>greater implication and higher resources from all CPs signatories to the WP.29 agreements</w:t>
      </w:r>
      <w:r w:rsidR="00561505">
        <w:t>, to</w:t>
      </w:r>
      <w:r w:rsidR="000A4907">
        <w:t>gether with a strong mandate from their responsible authority to develop those activities as part of ITC</w:t>
      </w:r>
      <w:r w:rsidR="00166700">
        <w:t xml:space="preserve"> and their subsidiary bodies.</w:t>
      </w:r>
      <w:r w:rsidR="00DA4E2B">
        <w:t xml:space="preserve"> More resources for type approval authorities and accredited technical services would help deliver more quickly </w:t>
      </w:r>
      <w:r w:rsidR="005A06DB">
        <w:t>on the ambitious ITC climate change mitigation strategy.</w:t>
      </w:r>
    </w:p>
    <w:p w14:paraId="11E635EC" w14:textId="77777777" w:rsidR="005A06DB" w:rsidRDefault="005A06DB" w:rsidP="00704843">
      <w:pPr>
        <w:pStyle w:val="SingleTxtG"/>
        <w:ind w:left="567"/>
      </w:pPr>
      <w:r>
        <w:t>[GRPE/WP.29] recommendations to ITC</w:t>
      </w:r>
    </w:p>
    <w:p w14:paraId="4FBB38D2" w14:textId="024D3224" w:rsidR="003E23D1" w:rsidRDefault="00857E13" w:rsidP="00F70391">
      <w:pPr>
        <w:pStyle w:val="SingleTxtG"/>
        <w:numPr>
          <w:ilvl w:val="0"/>
          <w:numId w:val="22"/>
        </w:numPr>
        <w:ind w:left="1134" w:firstLine="0"/>
      </w:pPr>
      <w:r>
        <w:t xml:space="preserve">[GRPE/WP.29] recommends the ITC strategy to include the creation of a dedicated </w:t>
      </w:r>
      <w:r w:rsidR="00AC637A">
        <w:t>ITC secretariat staff to work on the implementation of the ITC strategy on climate change mitigation. This dedicated staff would</w:t>
      </w:r>
      <w:r w:rsidR="005A4581">
        <w:t xml:space="preserve"> </w:t>
      </w:r>
      <w:r w:rsidR="005C6A66">
        <w:t xml:space="preserve">be responsible for the implementation of the ITC climate change mitigation strategy and would </w:t>
      </w:r>
      <w:r w:rsidR="005A4581">
        <w:t>coordinate actions</w:t>
      </w:r>
      <w:r w:rsidR="00B93F51">
        <w:t>:</w:t>
      </w:r>
    </w:p>
    <w:p w14:paraId="3FE0E4EB" w14:textId="203F78E0" w:rsidR="00B93F51" w:rsidRDefault="00B93F51" w:rsidP="00B93F51">
      <w:pPr>
        <w:pStyle w:val="SingleTxtG"/>
        <w:numPr>
          <w:ilvl w:val="1"/>
          <w:numId w:val="22"/>
        </w:numPr>
      </w:pPr>
      <w:r>
        <w:t>in between all ITC subsidiary bo</w:t>
      </w:r>
      <w:r w:rsidR="005A4581">
        <w:t>dies</w:t>
      </w:r>
    </w:p>
    <w:p w14:paraId="3D0AE0DC" w14:textId="67FC314D" w:rsidR="005A4581" w:rsidRDefault="005A4581" w:rsidP="00B93F51">
      <w:pPr>
        <w:pStyle w:val="SingleTxtG"/>
        <w:numPr>
          <w:ilvl w:val="1"/>
          <w:numId w:val="22"/>
        </w:numPr>
      </w:pPr>
      <w:r>
        <w:t>with other UNECE divisions, such as Energy, Environment, Statistics,…</w:t>
      </w:r>
    </w:p>
    <w:p w14:paraId="167E1752" w14:textId="58C6AE01" w:rsidR="0046389E" w:rsidRDefault="0046389E" w:rsidP="00B93F51">
      <w:pPr>
        <w:pStyle w:val="SingleTxtG"/>
        <w:numPr>
          <w:ilvl w:val="1"/>
          <w:numId w:val="22"/>
        </w:numPr>
      </w:pPr>
      <w:r>
        <w:t>with other international activities and initiatives working on inland transport climate change mitigation, such as UNFCCC, ITF, S</w:t>
      </w:r>
      <w:r w:rsidR="00323A7F">
        <w:t>L</w:t>
      </w:r>
      <w:r>
        <w:t>oCa</w:t>
      </w:r>
      <w:r w:rsidR="00323A7F">
        <w:t>T,…</w:t>
      </w:r>
    </w:p>
    <w:p w14:paraId="46469C17" w14:textId="0CC2280C" w:rsidR="00744E68" w:rsidRDefault="00260C81" w:rsidP="00B45A36">
      <w:pPr>
        <w:pStyle w:val="SingleTxtG"/>
        <w:numPr>
          <w:ilvl w:val="0"/>
          <w:numId w:val="22"/>
        </w:numPr>
        <w:ind w:left="1134" w:firstLine="0"/>
      </w:pPr>
      <w:bookmarkStart w:id="233" w:name="_Ref145951440"/>
      <w:r w:rsidRPr="00260C81">
        <w:t>[GRPE/WP.29] recommends the ITC strategy</w:t>
      </w:r>
      <w:r>
        <w:t xml:space="preserve"> to </w:t>
      </w:r>
      <w:r w:rsidR="00B45A36">
        <w:t xml:space="preserve">mobilize resources to ramp up </w:t>
      </w:r>
      <w:r w:rsidR="00B45A36" w:rsidRPr="00B45A36">
        <w:t xml:space="preserve">data collection capabilities on GHG emissions from inland transport </w:t>
      </w:r>
      <w:r w:rsidR="003D6726">
        <w:t>(in-house</w:t>
      </w:r>
      <w:r w:rsidR="00550237">
        <w:t>,</w:t>
      </w:r>
      <w:r w:rsidR="003D6726">
        <w:t xml:space="preserve"> or in cooperation with other bodies)</w:t>
      </w:r>
      <w:r w:rsidR="005A292C">
        <w:t xml:space="preserve">. this would </w:t>
      </w:r>
      <w:r w:rsidR="00E91492">
        <w:t>make</w:t>
      </w:r>
      <w:r w:rsidR="005A292C">
        <w:t xml:space="preserve"> the </w:t>
      </w:r>
      <w:r w:rsidR="00E91492">
        <w:t xml:space="preserve">deployment of the </w:t>
      </w:r>
      <w:r w:rsidR="005A292C">
        <w:t>data driven strategy</w:t>
      </w:r>
      <w:r w:rsidR="000E3C79">
        <w:t xml:space="preserve"> (para. </w:t>
      </w:r>
      <w:r w:rsidR="005C5BDB">
        <w:fldChar w:fldCharType="begin"/>
      </w:r>
      <w:r w:rsidR="005C5BDB">
        <w:instrText xml:space="preserve"> REF _Ref139383666 \r \h </w:instrText>
      </w:r>
      <w:r w:rsidR="005C5BDB">
        <w:fldChar w:fldCharType="separate"/>
      </w:r>
      <w:r w:rsidR="00DC2366">
        <w:rPr>
          <w:cs/>
        </w:rPr>
        <w:t>‎</w:t>
      </w:r>
      <w:r w:rsidR="00DC2366">
        <w:t>9</w:t>
      </w:r>
      <w:r w:rsidR="005C5BDB">
        <w:fldChar w:fldCharType="end"/>
      </w:r>
      <w:r w:rsidR="000E3C79">
        <w:t>)</w:t>
      </w:r>
      <w:r w:rsidR="00E91492">
        <w:t xml:space="preserve"> possible</w:t>
      </w:r>
      <w:r w:rsidR="00A46DF1">
        <w:t>.</w:t>
      </w:r>
      <w:bookmarkEnd w:id="233"/>
    </w:p>
    <w:p w14:paraId="2AD0461E" w14:textId="6A9B968D" w:rsidR="00744E68" w:rsidRPr="000E6148" w:rsidRDefault="00744E68" w:rsidP="001538FD">
      <w:pPr>
        <w:pStyle w:val="H1G"/>
      </w:pPr>
      <w:r>
        <w:lastRenderedPageBreak/>
        <w:tab/>
      </w:r>
      <w:r w:rsidR="00B657F2">
        <w:t>8</w:t>
      </w:r>
      <w:r>
        <w:t>.</w:t>
      </w:r>
      <w:r>
        <w:tab/>
        <w:t xml:space="preserve">Section </w:t>
      </w:r>
      <w:r w:rsidR="00B657F2">
        <w:t>8</w:t>
      </w:r>
      <w:r>
        <w:t xml:space="preserve">: </w:t>
      </w:r>
      <w:r w:rsidR="001538FD" w:rsidRPr="001538FD">
        <w:t>Strategic partnerships for the delivery of this Strategy</w:t>
      </w:r>
    </w:p>
    <w:p w14:paraId="57ACC921" w14:textId="109A9E03" w:rsidR="00744E68" w:rsidRDefault="00A76C27" w:rsidP="005C29B5">
      <w:pPr>
        <w:pStyle w:val="SingleTxtG"/>
        <w:ind w:left="567"/>
      </w:pPr>
      <w:r w:rsidRPr="00A76C27">
        <w:t>[GRPE/WP.29] contribution</w:t>
      </w:r>
    </w:p>
    <w:p w14:paraId="17BD59A9" w14:textId="79E575B6" w:rsidR="00744E68" w:rsidRDefault="00A76C27" w:rsidP="00F70391">
      <w:pPr>
        <w:pStyle w:val="SingleTxtG"/>
        <w:numPr>
          <w:ilvl w:val="0"/>
          <w:numId w:val="22"/>
        </w:numPr>
        <w:ind w:left="1134" w:firstLine="0"/>
      </w:pPr>
      <w:r>
        <w:t xml:space="preserve">To help deliver on the strategy on climate change mitigation, </w:t>
      </w:r>
      <w:r w:rsidRPr="00A76C27">
        <w:t>[GRPE/WP.29]</w:t>
      </w:r>
      <w:r w:rsidR="0082649F">
        <w:t xml:space="preserve"> commits to regularly invite key global / international initiatives working on vehicle decarbonization to update </w:t>
      </w:r>
      <w:r w:rsidR="00D11633" w:rsidRPr="00A76C27">
        <w:t>[GRPE/WP.29]</w:t>
      </w:r>
      <w:r w:rsidR="00D11633">
        <w:t xml:space="preserve"> on their latest activities. Initiatives like the Breakthrough Agenda, the ZEV Transition Council, </w:t>
      </w:r>
      <w:r w:rsidR="00DC10EC">
        <w:t xml:space="preserve">the WEF Circular Car Initiative, the G20 Transport Task Group, … </w:t>
      </w:r>
      <w:r w:rsidR="005536A1">
        <w:t xml:space="preserve">are examples of some of the most relevant activities related to some activities of </w:t>
      </w:r>
      <w:r w:rsidR="005536A1" w:rsidRPr="00A76C27">
        <w:t>[GRPE/WP.29]</w:t>
      </w:r>
      <w:r w:rsidR="006C0841">
        <w:t>.</w:t>
      </w:r>
    </w:p>
    <w:p w14:paraId="4E16F970" w14:textId="2D0378DB" w:rsidR="00744E68" w:rsidRDefault="00F70D21" w:rsidP="005C29B5">
      <w:pPr>
        <w:pStyle w:val="SingleTxtG"/>
        <w:ind w:left="567"/>
      </w:pPr>
      <w:r w:rsidRPr="00F70D21">
        <w:t>[GRPE/WP.29] recommendations to ITC</w:t>
      </w:r>
    </w:p>
    <w:p w14:paraId="51B9C289" w14:textId="52CCCCFE" w:rsidR="00F70D21" w:rsidRDefault="00BD21EA" w:rsidP="00F70391">
      <w:pPr>
        <w:pStyle w:val="SingleTxtG"/>
        <w:numPr>
          <w:ilvl w:val="0"/>
          <w:numId w:val="22"/>
        </w:numPr>
        <w:ind w:left="1134" w:firstLine="0"/>
      </w:pPr>
      <w:bookmarkStart w:id="234" w:name="_Ref145951698"/>
      <w:r w:rsidRPr="00260C81">
        <w:t>[GRPE/WP.29] recommends the ITC strategy</w:t>
      </w:r>
      <w:r>
        <w:t xml:space="preserve"> to consider the inclusion of a closer working relationship with the UNFCCC secretariat on </w:t>
      </w:r>
      <w:r w:rsidR="00161E70">
        <w:t>inland transport, on the following activities, among others:</w:t>
      </w:r>
      <w:bookmarkEnd w:id="234"/>
    </w:p>
    <w:p w14:paraId="63383011" w14:textId="77777777" w:rsidR="000E0C00" w:rsidRPr="000E0C00" w:rsidRDefault="00161E70" w:rsidP="0038522E">
      <w:pPr>
        <w:pStyle w:val="SingleTxtG"/>
        <w:numPr>
          <w:ilvl w:val="1"/>
          <w:numId w:val="22"/>
        </w:numPr>
      </w:pPr>
      <w:r w:rsidRPr="000E0C00">
        <w:rPr>
          <w:lang w:val="en-US"/>
        </w:rPr>
        <w:t xml:space="preserve">Inland transport emission </w:t>
      </w:r>
      <w:r w:rsidR="00562D7F" w:rsidRPr="000E0C00">
        <w:rPr>
          <w:lang w:val="en-US"/>
        </w:rPr>
        <w:t>inventories:</w:t>
      </w:r>
      <w:r w:rsidRPr="000E0C00">
        <w:rPr>
          <w:lang w:val="en-US"/>
        </w:rPr>
        <w:t xml:space="preserve"> </w:t>
      </w:r>
      <w:r w:rsidR="007A21B6" w:rsidRPr="000E0C00">
        <w:rPr>
          <w:lang w:val="en-US"/>
        </w:rPr>
        <w:t xml:space="preserve">for example, </w:t>
      </w:r>
      <w:r w:rsidR="007838D3" w:rsidRPr="000E0C00">
        <w:rPr>
          <w:lang w:val="en-US"/>
        </w:rPr>
        <w:t xml:space="preserve">electrification of the inland transport sector might require </w:t>
      </w:r>
      <w:r w:rsidR="005B77BD" w:rsidRPr="000E0C00">
        <w:rPr>
          <w:lang w:val="en-US"/>
        </w:rPr>
        <w:t>new approaches to attribute the use of e</w:t>
      </w:r>
      <w:r w:rsidR="0020583F" w:rsidRPr="000E0C00">
        <w:rPr>
          <w:lang w:val="en-US"/>
        </w:rPr>
        <w:t>lectricity to end-use sectors</w:t>
      </w:r>
      <w:r w:rsidR="00450F7A" w:rsidRPr="000E0C00">
        <w:rPr>
          <w:lang w:val="en-US"/>
        </w:rPr>
        <w:t>, such as inland transport.</w:t>
      </w:r>
    </w:p>
    <w:p w14:paraId="626F8364" w14:textId="77777777" w:rsidR="0042361F" w:rsidRPr="0042361F" w:rsidRDefault="0020583F" w:rsidP="0038522E">
      <w:pPr>
        <w:pStyle w:val="SingleTxtG"/>
        <w:numPr>
          <w:ilvl w:val="1"/>
          <w:numId w:val="22"/>
        </w:numPr>
      </w:pPr>
      <w:r w:rsidRPr="000E0C00">
        <w:rPr>
          <w:lang w:val="en-US"/>
        </w:rPr>
        <w:t xml:space="preserve">Decarbonization plans and objectives: </w:t>
      </w:r>
      <w:r w:rsidR="007510BF" w:rsidRPr="000E0C00">
        <w:rPr>
          <w:lang w:val="en-US"/>
        </w:rPr>
        <w:t>knowing CPs plan to decarbonize their inland transport sector would be key to a successful strategy</w:t>
      </w:r>
      <w:r w:rsidR="000507B1" w:rsidRPr="000E0C00">
        <w:rPr>
          <w:lang w:val="en-US"/>
        </w:rPr>
        <w:t>; given the similarities with the UNFCCC NDCs, some bridges would be beneficial to ease the burden of CPs</w:t>
      </w:r>
      <w:r w:rsidR="006A2685" w:rsidRPr="000E0C00">
        <w:rPr>
          <w:lang w:val="en-US"/>
        </w:rPr>
        <w:t xml:space="preserve"> to submit their contribution</w:t>
      </w:r>
      <w:r w:rsidR="003D126B" w:rsidRPr="000E0C00">
        <w:rPr>
          <w:lang w:val="en-US"/>
        </w:rPr>
        <w:t>.</w:t>
      </w:r>
      <w:r w:rsidR="0029177D" w:rsidRPr="000E0C00">
        <w:rPr>
          <w:lang w:val="en-US"/>
        </w:rPr>
        <w:t xml:space="preserve"> This is not meant to </w:t>
      </w:r>
      <w:r w:rsidR="00A127F1" w:rsidRPr="000E0C00">
        <w:rPr>
          <w:lang w:val="en-US"/>
        </w:rPr>
        <w:t>be a substitute for CP</w:t>
      </w:r>
      <w:r w:rsidR="00682058" w:rsidRPr="000E0C00">
        <w:rPr>
          <w:lang w:val="en-US"/>
        </w:rPr>
        <w:t>s</w:t>
      </w:r>
      <w:r w:rsidR="00A127F1" w:rsidRPr="000E0C00">
        <w:rPr>
          <w:lang w:val="en-US"/>
        </w:rPr>
        <w:t xml:space="preserve"> determination of their individual contributions.</w:t>
      </w:r>
    </w:p>
    <w:p w14:paraId="7333F868" w14:textId="012EB3D9" w:rsidR="0048274B" w:rsidRPr="00D3491E" w:rsidRDefault="0048274B" w:rsidP="0042361F">
      <w:pPr>
        <w:pStyle w:val="HChG"/>
      </w:pPr>
      <w:r w:rsidRPr="0042361F">
        <w:tab/>
      </w:r>
      <w:r w:rsidRPr="00D3491E">
        <w:t xml:space="preserve">III. </w:t>
      </w:r>
      <w:r>
        <w:tab/>
      </w:r>
      <w:r w:rsidR="001C21D9">
        <w:t>F</w:t>
      </w:r>
      <w:r>
        <w:t xml:space="preserve">eedback to the </w:t>
      </w:r>
      <w:bookmarkStart w:id="235" w:name="_Hlk145067296"/>
      <w:r>
        <w:t xml:space="preserve">biennial </w:t>
      </w:r>
      <w:bookmarkEnd w:id="235"/>
      <w:r>
        <w:t xml:space="preserve">report </w:t>
      </w:r>
      <w:r w:rsidRPr="0042361F">
        <w:t>on climate change and inland transport</w:t>
      </w:r>
    </w:p>
    <w:p w14:paraId="6D21D4AF" w14:textId="20FA8561" w:rsidR="00DB155D" w:rsidRDefault="00DB155D" w:rsidP="005C29B5">
      <w:pPr>
        <w:pStyle w:val="SingleTxtG"/>
        <w:ind w:left="567"/>
      </w:pPr>
      <w:r w:rsidRPr="00A76C27">
        <w:t>[GRPE/WP.29] contribution</w:t>
      </w:r>
    </w:p>
    <w:p w14:paraId="3219DD4E" w14:textId="75BBA436" w:rsidR="0048274B" w:rsidRDefault="00891DBF" w:rsidP="00F70391">
      <w:pPr>
        <w:pStyle w:val="SingleTxtG"/>
        <w:numPr>
          <w:ilvl w:val="0"/>
          <w:numId w:val="22"/>
        </w:numPr>
        <w:ind w:left="1134" w:firstLine="0"/>
        <w:rPr>
          <w:lang w:val="en-US"/>
        </w:rPr>
      </w:pPr>
      <w:r>
        <w:rPr>
          <w:lang w:val="en-US"/>
        </w:rPr>
        <w:t xml:space="preserve">As done as part for the </w:t>
      </w:r>
      <w:r w:rsidR="006F2309">
        <w:rPr>
          <w:lang w:val="en-US"/>
        </w:rPr>
        <w:t>85th session of ITC (</w:t>
      </w:r>
      <w:r w:rsidR="00F4744C">
        <w:t xml:space="preserve">Annex III. to </w:t>
      </w:r>
      <w:r w:rsidR="00F4744C" w:rsidRPr="00AF4D35">
        <w:t>ECE/TRANS/2023/21</w:t>
      </w:r>
      <w:r w:rsidR="00F4744C">
        <w:t xml:space="preserve">), </w:t>
      </w:r>
      <w:r w:rsidR="00F4744C" w:rsidRPr="00A76C27">
        <w:t>[GRPE/WP.29]</w:t>
      </w:r>
      <w:r w:rsidR="00F4744C">
        <w:t xml:space="preserve"> </w:t>
      </w:r>
      <w:r w:rsidR="000C2789">
        <w:t>commit to update its contribution on the latest progress made on the activities performed under the framework of WP.29</w:t>
      </w:r>
      <w:r w:rsidR="002C4703">
        <w:t xml:space="preserve"> for the biennial report.</w:t>
      </w:r>
      <w:r w:rsidR="0002474B">
        <w:t xml:space="preserve"> The WP.29 work programme / List of priorities of the GRs</w:t>
      </w:r>
      <w:r w:rsidR="00207D94">
        <w:t xml:space="preserve"> would also be used to update on the GHG-related activities.</w:t>
      </w:r>
    </w:p>
    <w:p w14:paraId="1C660D2D" w14:textId="00BAB7DE" w:rsidR="0048274B" w:rsidRDefault="003C45F3" w:rsidP="00F70391">
      <w:pPr>
        <w:pStyle w:val="SingleTxtG"/>
        <w:numPr>
          <w:ilvl w:val="0"/>
          <w:numId w:val="22"/>
        </w:numPr>
        <w:ind w:left="1134" w:firstLine="0"/>
        <w:rPr>
          <w:lang w:val="en-US"/>
        </w:rPr>
      </w:pPr>
      <w:r>
        <w:rPr>
          <w:lang w:val="en-US"/>
        </w:rPr>
        <w:t xml:space="preserve">For other </w:t>
      </w:r>
      <w:r w:rsidR="00D0376A">
        <w:rPr>
          <w:lang w:val="en-US"/>
        </w:rPr>
        <w:t xml:space="preserve">vehicle-specific </w:t>
      </w:r>
      <w:r>
        <w:rPr>
          <w:lang w:val="en-US"/>
        </w:rPr>
        <w:t xml:space="preserve">GHG-related activities </w:t>
      </w:r>
      <w:r w:rsidR="00D0376A">
        <w:rPr>
          <w:lang w:val="en-US"/>
        </w:rPr>
        <w:t xml:space="preserve">not developed under </w:t>
      </w:r>
      <w:r w:rsidR="002B6686">
        <w:rPr>
          <w:lang w:val="en-US"/>
        </w:rPr>
        <w:t>the framework of WP.29, some key information would also be shared to be included in the biennial report</w:t>
      </w:r>
      <w:r w:rsidR="00F04F5D">
        <w:rPr>
          <w:lang w:val="en-US"/>
        </w:rPr>
        <w:t>, using different ways to collect the information:</w:t>
      </w:r>
    </w:p>
    <w:p w14:paraId="426BE2BF" w14:textId="1E82DD17" w:rsidR="00F04F5D" w:rsidRDefault="00434F51" w:rsidP="00F04F5D">
      <w:pPr>
        <w:pStyle w:val="SingleTxtG"/>
        <w:numPr>
          <w:ilvl w:val="1"/>
          <w:numId w:val="22"/>
        </w:numPr>
        <w:rPr>
          <w:lang w:val="en-US"/>
        </w:rPr>
      </w:pPr>
      <w:r>
        <w:rPr>
          <w:lang w:val="en-US"/>
        </w:rPr>
        <w:t>Information included in publication from e</w:t>
      </w:r>
      <w:r w:rsidR="00F04F5D">
        <w:rPr>
          <w:lang w:val="en-US"/>
        </w:rPr>
        <w:t>xternal sources</w:t>
      </w:r>
      <w:r>
        <w:rPr>
          <w:lang w:val="en-US"/>
        </w:rPr>
        <w:t xml:space="preserve">, such as the Global EV Outlook published annually by the International Energy Agency, </w:t>
      </w:r>
      <w:r w:rsidR="0019615A">
        <w:rPr>
          <w:lang w:val="en-US"/>
        </w:rPr>
        <w:t>and the accompanying EV policy tracker,</w:t>
      </w:r>
      <w:r>
        <w:rPr>
          <w:lang w:val="en-US"/>
        </w:rPr>
        <w:t>…</w:t>
      </w:r>
    </w:p>
    <w:p w14:paraId="0FFD3AEC" w14:textId="5EF05188" w:rsidR="00434F51" w:rsidRPr="00A925B8" w:rsidRDefault="00B93313" w:rsidP="00F04F5D">
      <w:pPr>
        <w:pStyle w:val="SingleTxtG"/>
        <w:numPr>
          <w:ilvl w:val="1"/>
          <w:numId w:val="22"/>
        </w:numPr>
        <w:rPr>
          <w:lang w:val="en-US"/>
        </w:rPr>
      </w:pPr>
      <w:r>
        <w:rPr>
          <w:lang w:val="en-US"/>
        </w:rPr>
        <w:t xml:space="preserve">Sending a survey to </w:t>
      </w:r>
      <w:r w:rsidRPr="00A76C27">
        <w:t>[GRPE/WP.29]</w:t>
      </w:r>
      <w:r>
        <w:t xml:space="preserve"> participants</w:t>
      </w:r>
      <w:r w:rsidR="00EE4910">
        <w:t xml:space="preserve"> to enquire about latest </w:t>
      </w:r>
      <w:r w:rsidR="005461A2">
        <w:t xml:space="preserve">GHG-related </w:t>
      </w:r>
      <w:r w:rsidR="00EE4910">
        <w:t xml:space="preserve">policy development in their jurisdiction for CPs, </w:t>
      </w:r>
      <w:r w:rsidR="00C378F8">
        <w:t>for their product/field of interest</w:t>
      </w:r>
      <w:r w:rsidR="005461A2">
        <w:t>s</w:t>
      </w:r>
      <w:r w:rsidR="00C378F8">
        <w:t xml:space="preserve"> for NGOs</w:t>
      </w:r>
    </w:p>
    <w:p w14:paraId="0343C87F" w14:textId="77777777" w:rsidR="00A925B8" w:rsidRDefault="00A925B8" w:rsidP="005C29B5">
      <w:pPr>
        <w:pStyle w:val="SingleTxtG"/>
        <w:ind w:left="567"/>
      </w:pPr>
      <w:r w:rsidRPr="00F70D21">
        <w:t>[GRPE/WP.29] recommendations to ITC</w:t>
      </w:r>
    </w:p>
    <w:p w14:paraId="6B4CFAF0" w14:textId="2AD03AD0" w:rsidR="00A925B8" w:rsidRPr="00C04779" w:rsidRDefault="00A925B8" w:rsidP="00A2507E">
      <w:pPr>
        <w:pStyle w:val="SingleTxtG"/>
        <w:numPr>
          <w:ilvl w:val="0"/>
          <w:numId w:val="22"/>
        </w:numPr>
        <w:ind w:left="1134" w:firstLine="0"/>
      </w:pPr>
      <w:bookmarkStart w:id="236" w:name="_Ref139383115"/>
      <w:bookmarkStart w:id="237" w:name="_Ref145951774"/>
      <w:r w:rsidRPr="00F70D21">
        <w:t>[GRPE/WP.29]</w:t>
      </w:r>
      <w:r>
        <w:t xml:space="preserve"> recommends ITC to </w:t>
      </w:r>
      <w:r w:rsidR="003F0C99">
        <w:t>prepare the biennial report to include a GHG</w:t>
      </w:r>
      <w:r w:rsidR="00FF6B71">
        <w:t xml:space="preserve"> </w:t>
      </w:r>
      <w:r w:rsidR="00612A5C">
        <w:t xml:space="preserve">emissions </w:t>
      </w:r>
      <w:r w:rsidR="00FF6B71">
        <w:t xml:space="preserve">data progress part from its 2028 edition (para. </w:t>
      </w:r>
      <w:r w:rsidR="007C2AB6">
        <w:fldChar w:fldCharType="begin"/>
      </w:r>
      <w:r w:rsidR="007C2AB6">
        <w:instrText xml:space="preserve"> REF _Ref139383864 \r \h </w:instrText>
      </w:r>
      <w:r w:rsidR="007C2AB6">
        <w:fldChar w:fldCharType="separate"/>
      </w:r>
      <w:r w:rsidR="00DC2366">
        <w:rPr>
          <w:cs/>
        </w:rPr>
        <w:t>‎</w:t>
      </w:r>
      <w:r w:rsidR="00DC2366">
        <w:t>32</w:t>
      </w:r>
      <w:r w:rsidR="007C2AB6">
        <w:fldChar w:fldCharType="end"/>
      </w:r>
      <w:r w:rsidR="00FF6B71">
        <w:t>), in order to show the evolution of GHG emissions from the global inland transport sector</w:t>
      </w:r>
      <w:bookmarkEnd w:id="236"/>
      <w:r w:rsidR="007C2AB6">
        <w:t>.</w:t>
      </w:r>
      <w:bookmarkEnd w:id="237"/>
      <w:r w:rsidR="00F53ED1">
        <w:t xml:space="preserve"> </w:t>
      </w:r>
    </w:p>
    <w:p w14:paraId="4B6595FF" w14:textId="77777777" w:rsidR="00C156BD" w:rsidRPr="00D3491E" w:rsidRDefault="00C156BD" w:rsidP="00C156BD">
      <w:pPr>
        <w:pStyle w:val="HChG"/>
      </w:pPr>
      <w:r>
        <w:tab/>
      </w:r>
      <w:r w:rsidRPr="00D3491E">
        <w:t>I</w:t>
      </w:r>
      <w:r>
        <w:t>V</w:t>
      </w:r>
      <w:r w:rsidRPr="00D3491E">
        <w:t xml:space="preserve">. </w:t>
      </w:r>
      <w:r>
        <w:tab/>
        <w:t>Conclusions</w:t>
      </w:r>
    </w:p>
    <w:p w14:paraId="6FB97E0A" w14:textId="77462071" w:rsidR="00C156BD" w:rsidRPr="00DC7680" w:rsidRDefault="00C156BD" w:rsidP="00C156BD">
      <w:pPr>
        <w:pStyle w:val="SingleTxtG"/>
        <w:numPr>
          <w:ilvl w:val="0"/>
          <w:numId w:val="22"/>
        </w:numPr>
        <w:ind w:left="1134" w:firstLine="0"/>
        <w:rPr>
          <w:lang w:val="en-US"/>
        </w:rPr>
      </w:pPr>
      <w:r>
        <w:t>G</w:t>
      </w:r>
      <w:r w:rsidR="001A04DC">
        <w:t xml:space="preserve">iven the challenge ahead to limit the impact of climate change, </w:t>
      </w:r>
      <w:r w:rsidR="001A04DC" w:rsidRPr="00A76C27">
        <w:t>[GRPE/WP.29]</w:t>
      </w:r>
      <w:r w:rsidR="001A04DC">
        <w:t xml:space="preserve"> congratulates ITC to take this initiative to develop the ITC climate change mitigation strategy and encourages a</w:t>
      </w:r>
      <w:r w:rsidR="00913E70">
        <w:t>n</w:t>
      </w:r>
      <w:r w:rsidR="001A04DC">
        <w:t xml:space="preserve"> ambitious strategy, as requested to the secretariat</w:t>
      </w:r>
      <w:r w:rsidR="00913E70">
        <w:t xml:space="preserve">. Through this contribution, </w:t>
      </w:r>
      <w:r w:rsidR="00DC7680" w:rsidRPr="00A76C27">
        <w:t>[GRPE/WP.29]</w:t>
      </w:r>
      <w:r w:rsidR="00DC7680">
        <w:t xml:space="preserve"> tackles both bottom-up (what can </w:t>
      </w:r>
      <w:r w:rsidR="00DC7680" w:rsidRPr="00A76C27">
        <w:t>[GRPE/WP.29]</w:t>
      </w:r>
      <w:r w:rsidR="00DC7680">
        <w:t xml:space="preserve"> do to </w:t>
      </w:r>
      <w:r w:rsidR="00DC7680">
        <w:lastRenderedPageBreak/>
        <w:t xml:space="preserve">contribute to the strategy) but also top-down (what </w:t>
      </w:r>
      <w:r w:rsidR="00DC7680" w:rsidRPr="00A76C27">
        <w:t>[GRPE/WP.29]</w:t>
      </w:r>
      <w:r w:rsidR="00DC7680">
        <w:t xml:space="preserve"> would recommend ITC to consider for a successful strategy).</w:t>
      </w:r>
    </w:p>
    <w:p w14:paraId="13C7DE05" w14:textId="4F5766D6" w:rsidR="001A04DC" w:rsidRPr="000C21A6" w:rsidRDefault="00974F00" w:rsidP="00C156BD">
      <w:pPr>
        <w:pStyle w:val="SingleTxtG"/>
        <w:numPr>
          <w:ilvl w:val="0"/>
          <w:numId w:val="22"/>
        </w:numPr>
        <w:ind w:left="1134" w:firstLine="0"/>
        <w:rPr>
          <w:lang w:val="en-US"/>
        </w:rPr>
      </w:pPr>
      <w:r w:rsidRPr="00A76C27">
        <w:t>[GRPE/WP.29]</w:t>
      </w:r>
      <w:r>
        <w:t xml:space="preserve"> wishes every success to ITC for the adoption of this strategy and </w:t>
      </w:r>
      <w:r w:rsidR="005E6D3A">
        <w:t xml:space="preserve">ITC can count on </w:t>
      </w:r>
      <w:r w:rsidRPr="00A76C27">
        <w:t>[GRPE/WP.29]</w:t>
      </w:r>
      <w:r>
        <w:t xml:space="preserve"> </w:t>
      </w:r>
      <w:r w:rsidR="005E6D3A">
        <w:t>to continuously contribute to this important task.</w:t>
      </w:r>
    </w:p>
    <w:p w14:paraId="64B67571" w14:textId="57075D6B" w:rsidR="000C21A6" w:rsidRDefault="000C21A6">
      <w:pPr>
        <w:suppressAutoHyphens w:val="0"/>
        <w:spacing w:line="240" w:lineRule="auto"/>
      </w:pPr>
      <w:r>
        <w:br w:type="page"/>
      </w:r>
    </w:p>
    <w:p w14:paraId="4438B171" w14:textId="0F47A6A4" w:rsidR="003737D0" w:rsidRPr="00CD47AD" w:rsidRDefault="003737D0" w:rsidP="003737D0">
      <w:pPr>
        <w:keepNext/>
        <w:keepLines/>
        <w:tabs>
          <w:tab w:val="right" w:pos="851"/>
        </w:tabs>
        <w:spacing w:before="360" w:after="240" w:line="300" w:lineRule="exact"/>
        <w:ind w:left="1134" w:right="1134" w:hanging="1134"/>
        <w:rPr>
          <w:b/>
          <w:sz w:val="28"/>
        </w:rPr>
      </w:pPr>
      <w:r w:rsidRPr="00B04FB0">
        <w:rPr>
          <w:b/>
          <w:sz w:val="28"/>
        </w:rPr>
        <w:lastRenderedPageBreak/>
        <w:t xml:space="preserve">Annex </w:t>
      </w:r>
      <w:r>
        <w:rPr>
          <w:b/>
          <w:sz w:val="28"/>
        </w:rPr>
        <w:t>I</w:t>
      </w:r>
    </w:p>
    <w:p w14:paraId="4DFC02A2" w14:textId="5B0A8024" w:rsidR="003737D0" w:rsidRDefault="003737D0" w:rsidP="003737D0">
      <w:pPr>
        <w:pStyle w:val="H1G"/>
        <w:spacing w:line="300" w:lineRule="exact"/>
        <w:rPr>
          <w:lang w:val="en-US"/>
        </w:rPr>
      </w:pPr>
      <w:r w:rsidRPr="00DA4D95">
        <w:tab/>
      </w:r>
      <w:r w:rsidRPr="00DA4D95">
        <w:tab/>
      </w:r>
      <w:r w:rsidR="00BD5F3C">
        <w:t>Explanatory figure</w:t>
      </w:r>
      <w:r w:rsidR="00DB4C97">
        <w:t>s</w:t>
      </w:r>
      <w:r w:rsidR="00BD5F3C">
        <w:t xml:space="preserve"> of the Avoid/Shift/Improve approach</w:t>
      </w:r>
      <w:r>
        <w:rPr>
          <w:lang w:val="en-US"/>
        </w:rPr>
        <w:t xml:space="preserve"> </w:t>
      </w:r>
    </w:p>
    <w:p w14:paraId="3BB75A88" w14:textId="77777777" w:rsidR="00694ADC" w:rsidRDefault="00694ADC" w:rsidP="00896450">
      <w:pPr>
        <w:rPr>
          <w:lang w:val="en-US"/>
        </w:rPr>
      </w:pPr>
    </w:p>
    <w:p w14:paraId="085811FD" w14:textId="602775ED" w:rsidR="00694ADC" w:rsidRDefault="00694ADC" w:rsidP="00102B84">
      <w:pPr>
        <w:jc w:val="center"/>
        <w:rPr>
          <w:lang w:val="en-US"/>
        </w:rPr>
      </w:pPr>
      <w:r>
        <w:rPr>
          <w:noProof/>
        </w:rPr>
        <w:drawing>
          <wp:inline distT="0" distB="0" distL="0" distR="0" wp14:anchorId="64E3FE08" wp14:editId="32B06694">
            <wp:extent cx="5082639" cy="2780451"/>
            <wp:effectExtent l="0" t="0" r="381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02860" cy="2791513"/>
                    </a:xfrm>
                    <a:prstGeom prst="rect">
                      <a:avLst/>
                    </a:prstGeom>
                  </pic:spPr>
                </pic:pic>
              </a:graphicData>
            </a:graphic>
          </wp:inline>
        </w:drawing>
      </w:r>
    </w:p>
    <w:p w14:paraId="5842EFB6" w14:textId="4D2D4408" w:rsidR="00102B84" w:rsidRDefault="00102B84" w:rsidP="00102B84">
      <w:pPr>
        <w:jc w:val="center"/>
        <w:rPr>
          <w:lang w:val="en-US"/>
        </w:rPr>
      </w:pPr>
      <w:r>
        <w:rPr>
          <w:noProof/>
        </w:rPr>
        <w:drawing>
          <wp:inline distT="0" distB="0" distL="0" distR="0" wp14:anchorId="5C97CC82" wp14:editId="25D0E001">
            <wp:extent cx="4404279" cy="234537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6588"/>
                    <a:stretch/>
                  </pic:blipFill>
                  <pic:spPr bwMode="auto">
                    <a:xfrm>
                      <a:off x="0" y="0"/>
                      <a:ext cx="4416998" cy="2352149"/>
                    </a:xfrm>
                    <a:prstGeom prst="rect">
                      <a:avLst/>
                    </a:prstGeom>
                    <a:ln>
                      <a:noFill/>
                    </a:ln>
                    <a:extLst>
                      <a:ext uri="{53640926-AAD7-44D8-BBD7-CCE9431645EC}">
                        <a14:shadowObscured xmlns:a14="http://schemas.microsoft.com/office/drawing/2010/main"/>
                      </a:ext>
                    </a:extLst>
                  </pic:spPr>
                </pic:pic>
              </a:graphicData>
            </a:graphic>
          </wp:inline>
        </w:drawing>
      </w:r>
    </w:p>
    <w:p w14:paraId="357CFF76" w14:textId="27FAC59D" w:rsidR="00351835" w:rsidRDefault="00694ADC" w:rsidP="00DB4C97">
      <w:pPr>
        <w:jc w:val="center"/>
        <w:rPr>
          <w:lang w:val="en-US"/>
        </w:rPr>
      </w:pPr>
      <w:r>
        <w:rPr>
          <w:lang w:val="en-US"/>
        </w:rPr>
        <w:t>Source: Slocat</w:t>
      </w:r>
    </w:p>
    <w:p w14:paraId="5A7BEA3B" w14:textId="77777777" w:rsidR="00351835" w:rsidRDefault="00351835">
      <w:pPr>
        <w:suppressAutoHyphens w:val="0"/>
        <w:spacing w:line="240" w:lineRule="auto"/>
        <w:rPr>
          <w:lang w:val="en-US"/>
        </w:rPr>
      </w:pPr>
      <w:r>
        <w:rPr>
          <w:lang w:val="en-US"/>
        </w:rPr>
        <w:br w:type="page"/>
      </w:r>
    </w:p>
    <w:p w14:paraId="6CCAD9CD" w14:textId="45AA7B68" w:rsidR="00CB2E87" w:rsidRDefault="00CB2E87" w:rsidP="00CB2E87">
      <w:pPr>
        <w:keepNext/>
        <w:keepLines/>
        <w:tabs>
          <w:tab w:val="right" w:pos="851"/>
        </w:tabs>
        <w:spacing w:before="360" w:after="240" w:line="300" w:lineRule="exact"/>
        <w:ind w:left="1134" w:right="1134" w:hanging="1134"/>
        <w:rPr>
          <w:ins w:id="238" w:author="Celasco, Aldo" w:date="2023-07-13T16:45:00Z"/>
          <w:b/>
          <w:sz w:val="28"/>
        </w:rPr>
      </w:pPr>
      <w:ins w:id="239" w:author="Celasco, Aldo" w:date="2023-07-13T16:45:00Z">
        <w:r>
          <w:rPr>
            <w:b/>
            <w:sz w:val="28"/>
          </w:rPr>
          <w:lastRenderedPageBreak/>
          <w:t>A</w:t>
        </w:r>
      </w:ins>
      <w:ins w:id="240" w:author="Celasco, Aldo" w:date="2023-07-13T16:46:00Z">
        <w:r w:rsidR="00016420">
          <w:rPr>
            <w:b/>
            <w:sz w:val="28"/>
          </w:rPr>
          <w:t>nnex</w:t>
        </w:r>
      </w:ins>
      <w:ins w:id="241" w:author="Celasco, Aldo" w:date="2023-07-13T16:45:00Z">
        <w:r>
          <w:rPr>
            <w:b/>
            <w:sz w:val="28"/>
          </w:rPr>
          <w:t xml:space="preserve"> II</w:t>
        </w:r>
      </w:ins>
    </w:p>
    <w:p w14:paraId="67665901" w14:textId="5E1370CB" w:rsidR="00CB2E87" w:rsidRDefault="00CB2E87" w:rsidP="00DE3F7E">
      <w:pPr>
        <w:keepNext/>
        <w:keepLines/>
        <w:tabs>
          <w:tab w:val="right" w:pos="851"/>
        </w:tabs>
        <w:spacing w:before="360" w:after="240" w:line="300" w:lineRule="exact"/>
        <w:ind w:left="1134" w:right="1134" w:hanging="1134"/>
        <w:rPr>
          <w:b/>
          <w:sz w:val="28"/>
        </w:rPr>
      </w:pPr>
      <w:ins w:id="242" w:author="Celasco, Aldo" w:date="2023-07-13T16:45:00Z">
        <w:r>
          <w:rPr>
            <w:b/>
            <w:sz w:val="28"/>
          </w:rPr>
          <w:t xml:space="preserve">IRU Green Compact </w:t>
        </w:r>
        <w:r w:rsidR="00016420">
          <w:rPr>
            <w:b/>
            <w:sz w:val="28"/>
          </w:rPr>
          <w:t xml:space="preserve">project – to </w:t>
        </w:r>
      </w:ins>
      <w:ins w:id="243" w:author="Celasco, Aldo" w:date="2023-07-13T16:46:00Z">
        <w:r w:rsidR="00016420">
          <w:rPr>
            <w:b/>
            <w:sz w:val="28"/>
          </w:rPr>
          <w:t>be</w:t>
        </w:r>
      </w:ins>
      <w:ins w:id="244" w:author="Celasco, Aldo" w:date="2023-07-13T16:45:00Z">
        <w:r w:rsidR="00016420">
          <w:rPr>
            <w:b/>
            <w:sz w:val="28"/>
          </w:rPr>
          <w:t xml:space="preserve"> </w:t>
        </w:r>
      </w:ins>
      <w:ins w:id="245" w:author="Celasco, Aldo" w:date="2023-07-13T16:46:00Z">
        <w:r w:rsidR="00016420">
          <w:rPr>
            <w:b/>
            <w:sz w:val="28"/>
          </w:rPr>
          <w:t>included.</w:t>
        </w:r>
      </w:ins>
      <w:ins w:id="246" w:author="Celasco, Aldo" w:date="2023-07-13T16:45:00Z">
        <w:r w:rsidR="00016420">
          <w:rPr>
            <w:b/>
            <w:sz w:val="28"/>
          </w:rPr>
          <w:t xml:space="preserve"> </w:t>
        </w:r>
      </w:ins>
    </w:p>
    <w:p w14:paraId="023452A2" w14:textId="23FA83DC" w:rsidR="00DE3F7E" w:rsidRPr="00DE3F7E" w:rsidRDefault="00DE3F7E" w:rsidP="00DE3F7E">
      <w:pPr>
        <w:ind w:left="1134" w:right="1134"/>
        <w:jc w:val="center"/>
        <w:rPr>
          <w:b/>
          <w:sz w:val="28"/>
        </w:rPr>
      </w:pPr>
      <w:r>
        <w:rPr>
          <w:u w:val="single"/>
        </w:rPr>
        <w:tab/>
      </w:r>
      <w:r w:rsidRPr="002D4CAD">
        <w:rPr>
          <w:u w:val="single"/>
        </w:rPr>
        <w:tab/>
      </w:r>
      <w:r w:rsidRPr="002D4CAD">
        <w:rPr>
          <w:u w:val="single"/>
        </w:rPr>
        <w:tab/>
      </w:r>
      <w:r w:rsidRPr="002D4CAD">
        <w:rPr>
          <w:u w:val="single"/>
        </w:rPr>
        <w:tab/>
      </w:r>
    </w:p>
    <w:sectPr w:rsidR="00DE3F7E" w:rsidRPr="00DE3F7E" w:rsidSect="00954785">
      <w:footerReference w:type="even" r:id="rId14"/>
      <w:footerReference w:type="default" r:id="rId15"/>
      <w:head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DB61F" w14:textId="77777777" w:rsidR="00F2071D" w:rsidRDefault="00F2071D"/>
  </w:endnote>
  <w:endnote w:type="continuationSeparator" w:id="0">
    <w:p w14:paraId="51010DC5" w14:textId="77777777" w:rsidR="00F2071D" w:rsidRDefault="00F2071D"/>
  </w:endnote>
  <w:endnote w:type="continuationNotice" w:id="1">
    <w:p w14:paraId="56800588" w14:textId="77777777" w:rsidR="00F2071D" w:rsidRDefault="00F207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9935D" w14:textId="77777777"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9935E" w14:textId="77777777"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DA2AD" w14:textId="77777777" w:rsidR="00F2071D" w:rsidRPr="000B175B" w:rsidRDefault="00F2071D" w:rsidP="000B175B">
      <w:pPr>
        <w:tabs>
          <w:tab w:val="right" w:pos="2155"/>
        </w:tabs>
        <w:spacing w:after="80"/>
        <w:ind w:left="680"/>
        <w:rPr>
          <w:u w:val="single"/>
        </w:rPr>
      </w:pPr>
      <w:r>
        <w:rPr>
          <w:u w:val="single"/>
        </w:rPr>
        <w:tab/>
      </w:r>
    </w:p>
  </w:footnote>
  <w:footnote w:type="continuationSeparator" w:id="0">
    <w:p w14:paraId="34589F43" w14:textId="77777777" w:rsidR="00F2071D" w:rsidRPr="00FC68B7" w:rsidRDefault="00F2071D" w:rsidP="00FC68B7">
      <w:pPr>
        <w:tabs>
          <w:tab w:val="left" w:pos="2155"/>
        </w:tabs>
        <w:spacing w:after="80"/>
        <w:ind w:left="680"/>
        <w:rPr>
          <w:u w:val="single"/>
        </w:rPr>
      </w:pPr>
      <w:r>
        <w:rPr>
          <w:u w:val="single"/>
        </w:rPr>
        <w:tab/>
      </w:r>
    </w:p>
  </w:footnote>
  <w:footnote w:type="continuationNotice" w:id="1">
    <w:p w14:paraId="7FAD4775" w14:textId="77777777" w:rsidR="00F2071D" w:rsidRDefault="00F207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688"/>
    </w:tblGrid>
    <w:tr w:rsidR="00AF3C98" w14:paraId="686143D0" w14:textId="77777777" w:rsidTr="008115C6">
      <w:tc>
        <w:tcPr>
          <w:tcW w:w="6941" w:type="dxa"/>
        </w:tcPr>
        <w:p w14:paraId="674DCE51" w14:textId="78F6DA80" w:rsidR="00AF3C98" w:rsidRPr="008115C6" w:rsidRDefault="008115C6" w:rsidP="005F22C6">
          <w:pPr>
            <w:pStyle w:val="Header"/>
            <w:pBdr>
              <w:bottom w:val="none" w:sz="0" w:space="0" w:color="auto"/>
            </w:pBdr>
            <w:rPr>
              <w:b w:val="0"/>
              <w:bCs/>
            </w:rPr>
          </w:pPr>
          <w:r w:rsidRPr="008115C6">
            <w:rPr>
              <w:b w:val="0"/>
              <w:bCs/>
            </w:rPr>
            <w:t xml:space="preserve">Transmitted by </w:t>
          </w:r>
          <w:r w:rsidR="00501A4F">
            <w:rPr>
              <w:b w:val="0"/>
              <w:bCs/>
            </w:rPr>
            <w:t>WP.29/</w:t>
          </w:r>
          <w:r>
            <w:rPr>
              <w:b w:val="0"/>
              <w:bCs/>
            </w:rPr>
            <w:t>GRPE</w:t>
          </w:r>
          <w:r w:rsidR="00501A4F">
            <w:rPr>
              <w:b w:val="0"/>
              <w:bCs/>
            </w:rPr>
            <w:t xml:space="preserve"> TF on ITC </w:t>
          </w:r>
          <w:r w:rsidR="005F22C6">
            <w:rPr>
              <w:b w:val="0"/>
              <w:bCs/>
            </w:rPr>
            <w:br/>
          </w:r>
          <w:r w:rsidR="00501A4F">
            <w:rPr>
              <w:b w:val="0"/>
              <w:bCs/>
            </w:rPr>
            <w:t>climate</w:t>
          </w:r>
          <w:r w:rsidR="005F22C6">
            <w:rPr>
              <w:b w:val="0"/>
              <w:bCs/>
            </w:rPr>
            <w:t xml:space="preserve"> </w:t>
          </w:r>
          <w:r w:rsidR="00501A4F">
            <w:rPr>
              <w:b w:val="0"/>
              <w:bCs/>
            </w:rPr>
            <w:t>change</w:t>
          </w:r>
          <w:r w:rsidR="00D501AF">
            <w:rPr>
              <w:b w:val="0"/>
              <w:bCs/>
            </w:rPr>
            <w:t xml:space="preserve"> </w:t>
          </w:r>
          <w:r w:rsidR="00501A4F">
            <w:rPr>
              <w:b w:val="0"/>
              <w:bCs/>
            </w:rPr>
            <w:t>mitigation strategy</w:t>
          </w:r>
        </w:p>
      </w:tc>
      <w:tc>
        <w:tcPr>
          <w:tcW w:w="2688" w:type="dxa"/>
        </w:tcPr>
        <w:p w14:paraId="4907716F" w14:textId="77777777" w:rsidR="00AF3C98" w:rsidRDefault="00AF3C98">
          <w:pPr>
            <w:pStyle w:val="Header"/>
            <w:pBdr>
              <w:bottom w:val="none" w:sz="0" w:space="0" w:color="auto"/>
            </w:pBdr>
          </w:pPr>
          <w:r w:rsidRPr="00AF3C98">
            <w:rPr>
              <w:b w:val="0"/>
              <w:bCs/>
              <w:u w:val="single"/>
            </w:rPr>
            <w:t>Informal document</w:t>
          </w:r>
          <w:r>
            <w:t xml:space="preserve"> GRVA-17-15</w:t>
          </w:r>
        </w:p>
        <w:p w14:paraId="609E0C33" w14:textId="77777777" w:rsidR="00AF3C98" w:rsidRPr="00AF3C98" w:rsidRDefault="00AF3C98">
          <w:pPr>
            <w:pStyle w:val="Header"/>
            <w:pBdr>
              <w:bottom w:val="none" w:sz="0" w:space="0" w:color="auto"/>
            </w:pBdr>
            <w:rPr>
              <w:b w:val="0"/>
              <w:bCs/>
            </w:rPr>
          </w:pPr>
          <w:r w:rsidRPr="00AF3C98">
            <w:rPr>
              <w:b w:val="0"/>
              <w:bCs/>
            </w:rPr>
            <w:t>17</w:t>
          </w:r>
          <w:r w:rsidRPr="00AF3C98">
            <w:rPr>
              <w:b w:val="0"/>
              <w:bCs/>
              <w:vertAlign w:val="superscript"/>
            </w:rPr>
            <w:t>th</w:t>
          </w:r>
          <w:r w:rsidRPr="00AF3C98">
            <w:rPr>
              <w:b w:val="0"/>
              <w:bCs/>
            </w:rPr>
            <w:t xml:space="preserve"> GRVA, 25-29 September 2023</w:t>
          </w:r>
        </w:p>
        <w:p w14:paraId="2EF0D67D" w14:textId="793DABCE" w:rsidR="00AF3C98" w:rsidRDefault="00AF3C98">
          <w:pPr>
            <w:pStyle w:val="Header"/>
            <w:pBdr>
              <w:bottom w:val="none" w:sz="0" w:space="0" w:color="auto"/>
            </w:pBdr>
          </w:pPr>
          <w:r w:rsidRPr="00AF3C98">
            <w:rPr>
              <w:b w:val="0"/>
              <w:bCs/>
            </w:rPr>
            <w:t>Provisional agenda item 14(a)</w:t>
          </w:r>
        </w:p>
      </w:tc>
    </w:tr>
  </w:tbl>
  <w:p w14:paraId="706FD686" w14:textId="77777777" w:rsidR="00AF3C98" w:rsidRDefault="00AF3C98" w:rsidP="001640F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8B52BE"/>
    <w:multiLevelType w:val="hybridMultilevel"/>
    <w:tmpl w:val="30DCF8D4"/>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1F0C34"/>
    <w:multiLevelType w:val="hybridMultilevel"/>
    <w:tmpl w:val="CAF0144A"/>
    <w:lvl w:ilvl="0" w:tplc="20000001">
      <w:start w:val="1"/>
      <w:numFmt w:val="bullet"/>
      <w:lvlText w:val=""/>
      <w:lvlJc w:val="left"/>
      <w:pPr>
        <w:ind w:left="1854" w:hanging="360"/>
      </w:pPr>
      <w:rPr>
        <w:rFonts w:ascii="Symbol" w:hAnsi="Symbol" w:hint="default"/>
      </w:rPr>
    </w:lvl>
    <w:lvl w:ilvl="1" w:tplc="20000003">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14" w15:restartNumberingAfterBreak="0">
    <w:nsid w:val="0A476DB5"/>
    <w:multiLevelType w:val="hybridMultilevel"/>
    <w:tmpl w:val="052CC18E"/>
    <w:lvl w:ilvl="0" w:tplc="FFFFFFFF">
      <w:start w:val="1"/>
      <w:numFmt w:val="lowerLetter"/>
      <w:lvlText w:val="%1."/>
      <w:lvlJc w:val="left"/>
      <w:pPr>
        <w:ind w:left="1494" w:hanging="360"/>
      </w:pPr>
      <w:rPr>
        <w:rFonts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5751E4"/>
    <w:multiLevelType w:val="hybridMultilevel"/>
    <w:tmpl w:val="978432B2"/>
    <w:lvl w:ilvl="0" w:tplc="100C0019">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066296"/>
    <w:multiLevelType w:val="hybridMultilevel"/>
    <w:tmpl w:val="B9E0780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29D63CA6"/>
    <w:multiLevelType w:val="hybridMultilevel"/>
    <w:tmpl w:val="CC9AA56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D6526AF"/>
    <w:multiLevelType w:val="hybridMultilevel"/>
    <w:tmpl w:val="6D829BEC"/>
    <w:lvl w:ilvl="0" w:tplc="FEE8A964">
      <w:start w:val="1"/>
      <w:numFmt w:val="decimal"/>
      <w:lvlText w:val="%1."/>
      <w:lvlJc w:val="left"/>
      <w:pPr>
        <w:ind w:left="1832" w:hanging="555"/>
      </w:pPr>
      <w:rPr>
        <w:rFonts w:hint="default"/>
      </w:rPr>
    </w:lvl>
    <w:lvl w:ilvl="1" w:tplc="8C2AD144">
      <w:start w:val="1"/>
      <w:numFmt w:val="lowerLetter"/>
      <w:lvlText w:val="%2."/>
      <w:lvlJc w:val="left"/>
      <w:pPr>
        <w:ind w:left="1931" w:hanging="360"/>
      </w:pPr>
      <w:rPr>
        <w:rFonts w:asciiTheme="majorBidi" w:hAnsiTheme="majorBidi" w:cstheme="majorBidi" w:hint="default"/>
      </w:r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5" w15:restartNumberingAfterBreak="0">
    <w:nsid w:val="63D9485E"/>
    <w:multiLevelType w:val="hybridMultilevel"/>
    <w:tmpl w:val="70D2C4AE"/>
    <w:lvl w:ilvl="0" w:tplc="20000001">
      <w:start w:val="1"/>
      <w:numFmt w:val="bullet"/>
      <w:lvlText w:val=""/>
      <w:lvlJc w:val="left"/>
      <w:pPr>
        <w:ind w:left="1854" w:hanging="360"/>
      </w:pPr>
      <w:rPr>
        <w:rFonts w:ascii="Symbol" w:hAnsi="Symbol" w:hint="default"/>
      </w:rPr>
    </w:lvl>
    <w:lvl w:ilvl="1" w:tplc="20000003">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2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A7779F"/>
    <w:multiLevelType w:val="hybridMultilevel"/>
    <w:tmpl w:val="2B64233A"/>
    <w:lvl w:ilvl="0" w:tplc="100C0019">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8" w15:restartNumberingAfterBreak="0">
    <w:nsid w:val="67C83A68"/>
    <w:multiLevelType w:val="hybridMultilevel"/>
    <w:tmpl w:val="CD420C44"/>
    <w:lvl w:ilvl="0" w:tplc="75F6E626">
      <w:start w:val="17"/>
      <w:numFmt w:val="bullet"/>
      <w:lvlText w:val="-"/>
      <w:lvlJc w:val="left"/>
      <w:pPr>
        <w:ind w:left="1494" w:hanging="360"/>
      </w:pPr>
      <w:rPr>
        <w:rFonts w:ascii="Times New Roman" w:eastAsia="Times New Roman" w:hAnsi="Times New Roman" w:cs="Times New Roman" w:hint="default"/>
      </w:rPr>
    </w:lvl>
    <w:lvl w:ilvl="1" w:tplc="75F6E626">
      <w:start w:val="17"/>
      <w:numFmt w:val="bullet"/>
      <w:lvlText w:val="-"/>
      <w:lvlJc w:val="left"/>
      <w:pPr>
        <w:ind w:left="2214" w:hanging="360"/>
      </w:pPr>
      <w:rPr>
        <w:rFonts w:ascii="Times New Roman" w:eastAsia="Times New Roman" w:hAnsi="Times New Roman" w:cs="Times New Roman" w:hint="default"/>
      </w:r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9" w15:restartNumberingAfterBreak="0">
    <w:nsid w:val="68A72B82"/>
    <w:multiLevelType w:val="hybridMultilevel"/>
    <w:tmpl w:val="002AAB6E"/>
    <w:lvl w:ilvl="0" w:tplc="75F6E626">
      <w:start w:val="17"/>
      <w:numFmt w:val="bullet"/>
      <w:lvlText w:val="-"/>
      <w:lvlJc w:val="left"/>
      <w:pPr>
        <w:ind w:left="1494" w:hanging="360"/>
      </w:pPr>
      <w:rPr>
        <w:rFonts w:ascii="Times New Roman" w:eastAsia="Times New Roman" w:hAnsi="Times New Roman" w:cs="Times New Roman" w:hint="default"/>
      </w:rPr>
    </w:lvl>
    <w:lvl w:ilvl="1" w:tplc="FFFFFFFF">
      <w:start w:val="17"/>
      <w:numFmt w:val="bullet"/>
      <w:lvlText w:val="-"/>
      <w:lvlJc w:val="left"/>
      <w:pPr>
        <w:ind w:left="2214" w:hanging="360"/>
      </w:pPr>
      <w:rPr>
        <w:rFonts w:ascii="Times New Roman" w:eastAsia="Times New Roman" w:hAnsi="Times New Roman" w:cs="Times New Roman" w:hint="default"/>
      </w:r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0" w15:restartNumberingAfterBreak="0">
    <w:nsid w:val="69511618"/>
    <w:multiLevelType w:val="hybridMultilevel"/>
    <w:tmpl w:val="69B2548A"/>
    <w:lvl w:ilvl="0" w:tplc="6742A70E">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31" w15:restartNumberingAfterBreak="0">
    <w:nsid w:val="6A9B1395"/>
    <w:multiLevelType w:val="hybridMultilevel"/>
    <w:tmpl w:val="32484C4C"/>
    <w:lvl w:ilvl="0" w:tplc="FFFFFFFF">
      <w:start w:val="1"/>
      <w:numFmt w:val="lowerLetter"/>
      <w:lvlText w:val="%1."/>
      <w:lvlJc w:val="left"/>
      <w:pPr>
        <w:ind w:left="1494" w:hanging="360"/>
      </w:pPr>
      <w:rPr>
        <w:rFonts w:hint="default"/>
      </w:rPr>
    </w:lvl>
    <w:lvl w:ilvl="1" w:tplc="75F6E626">
      <w:start w:val="17"/>
      <w:numFmt w:val="bullet"/>
      <w:lvlText w:val="-"/>
      <w:lvlJc w:val="left"/>
      <w:pPr>
        <w:ind w:left="2214" w:hanging="360"/>
      </w:pPr>
      <w:rPr>
        <w:rFonts w:ascii="Times New Roman" w:eastAsia="Times New Roman" w:hAnsi="Times New Roman" w:cs="Times New Roman" w:hint="default"/>
      </w:r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2" w15:restartNumberingAfterBreak="0">
    <w:nsid w:val="6C3F6C92"/>
    <w:multiLevelType w:val="hybridMultilevel"/>
    <w:tmpl w:val="FCBA1880"/>
    <w:lvl w:ilvl="0" w:tplc="75F6E626">
      <w:start w:val="17"/>
      <w:numFmt w:val="bullet"/>
      <w:lvlText w:val="-"/>
      <w:lvlJc w:val="left"/>
      <w:pPr>
        <w:ind w:left="1494" w:hanging="360"/>
      </w:pPr>
      <w:rPr>
        <w:rFonts w:ascii="Times New Roman" w:eastAsia="Times New Roman" w:hAnsi="Times New Roman" w:cs="Times New Roman" w:hint="default"/>
      </w:rPr>
    </w:lvl>
    <w:lvl w:ilvl="1" w:tplc="100C0003">
      <w:start w:val="1"/>
      <w:numFmt w:val="bullet"/>
      <w:lvlText w:val="o"/>
      <w:lvlJc w:val="left"/>
      <w:pPr>
        <w:ind w:left="2214" w:hanging="360"/>
      </w:pPr>
      <w:rPr>
        <w:rFonts w:ascii="Courier New" w:hAnsi="Courier New" w:cs="Courier New" w:hint="default"/>
      </w:rPr>
    </w:lvl>
    <w:lvl w:ilvl="2" w:tplc="100C0005" w:tentative="1">
      <w:start w:val="1"/>
      <w:numFmt w:val="bullet"/>
      <w:lvlText w:val=""/>
      <w:lvlJc w:val="left"/>
      <w:pPr>
        <w:ind w:left="2934" w:hanging="360"/>
      </w:pPr>
      <w:rPr>
        <w:rFonts w:ascii="Wingdings" w:hAnsi="Wingdings" w:hint="default"/>
      </w:rPr>
    </w:lvl>
    <w:lvl w:ilvl="3" w:tplc="100C0001" w:tentative="1">
      <w:start w:val="1"/>
      <w:numFmt w:val="bullet"/>
      <w:lvlText w:val=""/>
      <w:lvlJc w:val="left"/>
      <w:pPr>
        <w:ind w:left="3654" w:hanging="360"/>
      </w:pPr>
      <w:rPr>
        <w:rFonts w:ascii="Symbol" w:hAnsi="Symbol" w:hint="default"/>
      </w:rPr>
    </w:lvl>
    <w:lvl w:ilvl="4" w:tplc="100C0003" w:tentative="1">
      <w:start w:val="1"/>
      <w:numFmt w:val="bullet"/>
      <w:lvlText w:val="o"/>
      <w:lvlJc w:val="left"/>
      <w:pPr>
        <w:ind w:left="4374" w:hanging="360"/>
      </w:pPr>
      <w:rPr>
        <w:rFonts w:ascii="Courier New" w:hAnsi="Courier New" w:cs="Courier New" w:hint="default"/>
      </w:rPr>
    </w:lvl>
    <w:lvl w:ilvl="5" w:tplc="100C0005" w:tentative="1">
      <w:start w:val="1"/>
      <w:numFmt w:val="bullet"/>
      <w:lvlText w:val=""/>
      <w:lvlJc w:val="left"/>
      <w:pPr>
        <w:ind w:left="5094" w:hanging="360"/>
      </w:pPr>
      <w:rPr>
        <w:rFonts w:ascii="Wingdings" w:hAnsi="Wingdings" w:hint="default"/>
      </w:rPr>
    </w:lvl>
    <w:lvl w:ilvl="6" w:tplc="100C0001" w:tentative="1">
      <w:start w:val="1"/>
      <w:numFmt w:val="bullet"/>
      <w:lvlText w:val=""/>
      <w:lvlJc w:val="left"/>
      <w:pPr>
        <w:ind w:left="5814" w:hanging="360"/>
      </w:pPr>
      <w:rPr>
        <w:rFonts w:ascii="Symbol" w:hAnsi="Symbol" w:hint="default"/>
      </w:rPr>
    </w:lvl>
    <w:lvl w:ilvl="7" w:tplc="100C0003" w:tentative="1">
      <w:start w:val="1"/>
      <w:numFmt w:val="bullet"/>
      <w:lvlText w:val="o"/>
      <w:lvlJc w:val="left"/>
      <w:pPr>
        <w:ind w:left="6534" w:hanging="360"/>
      </w:pPr>
      <w:rPr>
        <w:rFonts w:ascii="Courier New" w:hAnsi="Courier New" w:cs="Courier New" w:hint="default"/>
      </w:rPr>
    </w:lvl>
    <w:lvl w:ilvl="8" w:tplc="100C0005" w:tentative="1">
      <w:start w:val="1"/>
      <w:numFmt w:val="bullet"/>
      <w:lvlText w:val=""/>
      <w:lvlJc w:val="left"/>
      <w:pPr>
        <w:ind w:left="7254" w:hanging="360"/>
      </w:pPr>
      <w:rPr>
        <w:rFonts w:ascii="Wingdings" w:hAnsi="Wingdings" w:hint="default"/>
      </w:rPr>
    </w:lvl>
  </w:abstractNum>
  <w:abstractNum w:abstractNumId="33" w15:restartNumberingAfterBreak="0">
    <w:nsid w:val="73376236"/>
    <w:multiLevelType w:val="hybridMultilevel"/>
    <w:tmpl w:val="178815EC"/>
    <w:lvl w:ilvl="0" w:tplc="20000001">
      <w:start w:val="1"/>
      <w:numFmt w:val="bullet"/>
      <w:lvlText w:val=""/>
      <w:lvlJc w:val="left"/>
      <w:pPr>
        <w:ind w:left="1854" w:hanging="360"/>
      </w:pPr>
      <w:rPr>
        <w:rFonts w:ascii="Symbol" w:hAnsi="Symbol" w:hint="default"/>
      </w:rPr>
    </w:lvl>
    <w:lvl w:ilvl="1" w:tplc="20000003">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3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51368539">
    <w:abstractNumId w:val="1"/>
  </w:num>
  <w:num w:numId="2" w16cid:durableId="1400862358">
    <w:abstractNumId w:val="0"/>
  </w:num>
  <w:num w:numId="3" w16cid:durableId="713508425">
    <w:abstractNumId w:val="2"/>
  </w:num>
  <w:num w:numId="4" w16cid:durableId="292709617">
    <w:abstractNumId w:val="3"/>
  </w:num>
  <w:num w:numId="5" w16cid:durableId="111245721">
    <w:abstractNumId w:val="8"/>
  </w:num>
  <w:num w:numId="6" w16cid:durableId="715009419">
    <w:abstractNumId w:val="9"/>
  </w:num>
  <w:num w:numId="7" w16cid:durableId="259799842">
    <w:abstractNumId w:val="7"/>
  </w:num>
  <w:num w:numId="8" w16cid:durableId="1214654772">
    <w:abstractNumId w:val="6"/>
  </w:num>
  <w:num w:numId="9" w16cid:durableId="1683779735">
    <w:abstractNumId w:val="5"/>
  </w:num>
  <w:num w:numId="10" w16cid:durableId="1131484787">
    <w:abstractNumId w:val="4"/>
  </w:num>
  <w:num w:numId="11" w16cid:durableId="1129932183">
    <w:abstractNumId w:val="22"/>
  </w:num>
  <w:num w:numId="12" w16cid:durableId="1185940301">
    <w:abstractNumId w:val="19"/>
  </w:num>
  <w:num w:numId="13" w16cid:durableId="1519193270">
    <w:abstractNumId w:val="10"/>
  </w:num>
  <w:num w:numId="14" w16cid:durableId="389041259">
    <w:abstractNumId w:val="17"/>
  </w:num>
  <w:num w:numId="15" w16cid:durableId="1423063811">
    <w:abstractNumId w:val="23"/>
  </w:num>
  <w:num w:numId="16" w16cid:durableId="690837619">
    <w:abstractNumId w:val="18"/>
  </w:num>
  <w:num w:numId="17" w16cid:durableId="1286932336">
    <w:abstractNumId w:val="26"/>
  </w:num>
  <w:num w:numId="18" w16cid:durableId="1102726307">
    <w:abstractNumId w:val="34"/>
  </w:num>
  <w:num w:numId="19" w16cid:durableId="343946271">
    <w:abstractNumId w:val="15"/>
  </w:num>
  <w:num w:numId="20" w16cid:durableId="1059674515">
    <w:abstractNumId w:val="12"/>
  </w:num>
  <w:num w:numId="21" w16cid:durableId="435830964">
    <w:abstractNumId w:val="20"/>
  </w:num>
  <w:num w:numId="22" w16cid:durableId="332495233">
    <w:abstractNumId w:val="24"/>
  </w:num>
  <w:num w:numId="23" w16cid:durableId="1315649448">
    <w:abstractNumId w:val="13"/>
  </w:num>
  <w:num w:numId="24" w16cid:durableId="510800158">
    <w:abstractNumId w:val="33"/>
  </w:num>
  <w:num w:numId="25" w16cid:durableId="1810051720">
    <w:abstractNumId w:val="25"/>
  </w:num>
  <w:num w:numId="26" w16cid:durableId="1942641773">
    <w:abstractNumId w:val="21"/>
  </w:num>
  <w:num w:numId="27" w16cid:durableId="2020884447">
    <w:abstractNumId w:val="11"/>
  </w:num>
  <w:num w:numId="28" w16cid:durableId="1901163899">
    <w:abstractNumId w:val="32"/>
  </w:num>
  <w:num w:numId="29" w16cid:durableId="239490731">
    <w:abstractNumId w:val="30"/>
  </w:num>
  <w:num w:numId="30" w16cid:durableId="1315571674">
    <w:abstractNumId w:val="27"/>
  </w:num>
  <w:num w:numId="31" w16cid:durableId="294147307">
    <w:abstractNumId w:val="14"/>
  </w:num>
  <w:num w:numId="32" w16cid:durableId="201676442">
    <w:abstractNumId w:val="16"/>
  </w:num>
  <w:num w:numId="33" w16cid:durableId="1555847831">
    <w:abstractNumId w:val="31"/>
  </w:num>
  <w:num w:numId="34" w16cid:durableId="1859193149">
    <w:abstractNumId w:val="28"/>
  </w:num>
  <w:num w:numId="35" w16cid:durableId="1118068538">
    <w:abstractNumId w:val="2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P.29 secretariat">
    <w15:presenceInfo w15:providerId="None" w15:userId="WP.29 secretariat"/>
  </w15:person>
  <w15:person w15:author="Celasco, Aldo">
    <w15:presenceInfo w15:providerId="AD" w15:userId="S::Aldo.Celasco@iru.org::e7029f26-5b46-410d-a044-1db78f427e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ar-SA"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0F38"/>
    <w:rsid w:val="00002A7D"/>
    <w:rsid w:val="00002C39"/>
    <w:rsid w:val="000038A8"/>
    <w:rsid w:val="00004CBB"/>
    <w:rsid w:val="000065AF"/>
    <w:rsid w:val="00006790"/>
    <w:rsid w:val="00007CDB"/>
    <w:rsid w:val="0001119F"/>
    <w:rsid w:val="00011AF5"/>
    <w:rsid w:val="000125AC"/>
    <w:rsid w:val="00012647"/>
    <w:rsid w:val="00013D2E"/>
    <w:rsid w:val="00014F88"/>
    <w:rsid w:val="00016420"/>
    <w:rsid w:val="0001771D"/>
    <w:rsid w:val="00022A54"/>
    <w:rsid w:val="0002474B"/>
    <w:rsid w:val="00024CC7"/>
    <w:rsid w:val="0002541A"/>
    <w:rsid w:val="00027624"/>
    <w:rsid w:val="000303B7"/>
    <w:rsid w:val="00032691"/>
    <w:rsid w:val="0003278B"/>
    <w:rsid w:val="00035EE7"/>
    <w:rsid w:val="00036814"/>
    <w:rsid w:val="00042943"/>
    <w:rsid w:val="000507B1"/>
    <w:rsid w:val="00050F6B"/>
    <w:rsid w:val="0005264D"/>
    <w:rsid w:val="00053F2B"/>
    <w:rsid w:val="0005478C"/>
    <w:rsid w:val="00054DA2"/>
    <w:rsid w:val="000556FB"/>
    <w:rsid w:val="000558C1"/>
    <w:rsid w:val="000658AB"/>
    <w:rsid w:val="000678CD"/>
    <w:rsid w:val="00072C8C"/>
    <w:rsid w:val="00073124"/>
    <w:rsid w:val="00073337"/>
    <w:rsid w:val="00076579"/>
    <w:rsid w:val="000765EE"/>
    <w:rsid w:val="00076786"/>
    <w:rsid w:val="00076D5B"/>
    <w:rsid w:val="00077B52"/>
    <w:rsid w:val="00077D29"/>
    <w:rsid w:val="00080D58"/>
    <w:rsid w:val="00080EE3"/>
    <w:rsid w:val="00081CE0"/>
    <w:rsid w:val="0008231D"/>
    <w:rsid w:val="0008347A"/>
    <w:rsid w:val="00084219"/>
    <w:rsid w:val="00084D30"/>
    <w:rsid w:val="00085CE3"/>
    <w:rsid w:val="000872DF"/>
    <w:rsid w:val="00090320"/>
    <w:rsid w:val="00090A1F"/>
    <w:rsid w:val="00090ADA"/>
    <w:rsid w:val="000931B6"/>
    <w:rsid w:val="000931C0"/>
    <w:rsid w:val="0009575D"/>
    <w:rsid w:val="0009623E"/>
    <w:rsid w:val="00097098"/>
    <w:rsid w:val="0009710A"/>
    <w:rsid w:val="000A2E09"/>
    <w:rsid w:val="000A4907"/>
    <w:rsid w:val="000A506E"/>
    <w:rsid w:val="000B0CAF"/>
    <w:rsid w:val="000B175B"/>
    <w:rsid w:val="000B3A0F"/>
    <w:rsid w:val="000B52ED"/>
    <w:rsid w:val="000B7567"/>
    <w:rsid w:val="000C21A6"/>
    <w:rsid w:val="000C2789"/>
    <w:rsid w:val="000C2D7E"/>
    <w:rsid w:val="000C3C48"/>
    <w:rsid w:val="000C56C9"/>
    <w:rsid w:val="000C6A8C"/>
    <w:rsid w:val="000C780A"/>
    <w:rsid w:val="000D1FF8"/>
    <w:rsid w:val="000D2CB5"/>
    <w:rsid w:val="000E03CB"/>
    <w:rsid w:val="000E0415"/>
    <w:rsid w:val="000E0C00"/>
    <w:rsid w:val="000E3C79"/>
    <w:rsid w:val="000E6148"/>
    <w:rsid w:val="000E6995"/>
    <w:rsid w:val="000E72CF"/>
    <w:rsid w:val="000E7A58"/>
    <w:rsid w:val="000F10AE"/>
    <w:rsid w:val="000F1F51"/>
    <w:rsid w:val="000F2419"/>
    <w:rsid w:val="000F2D51"/>
    <w:rsid w:val="000F46BF"/>
    <w:rsid w:val="000F5338"/>
    <w:rsid w:val="000F674D"/>
    <w:rsid w:val="000F7715"/>
    <w:rsid w:val="001028B8"/>
    <w:rsid w:val="00102B84"/>
    <w:rsid w:val="00102C4F"/>
    <w:rsid w:val="00102E5E"/>
    <w:rsid w:val="00106EDD"/>
    <w:rsid w:val="0010737A"/>
    <w:rsid w:val="001079F2"/>
    <w:rsid w:val="001127D7"/>
    <w:rsid w:val="00122716"/>
    <w:rsid w:val="0012340F"/>
    <w:rsid w:val="001235DE"/>
    <w:rsid w:val="001272FB"/>
    <w:rsid w:val="00127334"/>
    <w:rsid w:val="00133FEA"/>
    <w:rsid w:val="0013558A"/>
    <w:rsid w:val="00135D57"/>
    <w:rsid w:val="001370FE"/>
    <w:rsid w:val="001373D1"/>
    <w:rsid w:val="0014133D"/>
    <w:rsid w:val="00141E3C"/>
    <w:rsid w:val="0014309B"/>
    <w:rsid w:val="00143AD3"/>
    <w:rsid w:val="00143DB8"/>
    <w:rsid w:val="00147100"/>
    <w:rsid w:val="001475EE"/>
    <w:rsid w:val="00152AEA"/>
    <w:rsid w:val="00152B36"/>
    <w:rsid w:val="001538FD"/>
    <w:rsid w:val="00154153"/>
    <w:rsid w:val="00155B8E"/>
    <w:rsid w:val="00156B99"/>
    <w:rsid w:val="00157735"/>
    <w:rsid w:val="001611B5"/>
    <w:rsid w:val="00161E70"/>
    <w:rsid w:val="0016200E"/>
    <w:rsid w:val="00162519"/>
    <w:rsid w:val="00162B15"/>
    <w:rsid w:val="001640F0"/>
    <w:rsid w:val="00164A8D"/>
    <w:rsid w:val="00164ED5"/>
    <w:rsid w:val="00165DB6"/>
    <w:rsid w:val="00166124"/>
    <w:rsid w:val="00166700"/>
    <w:rsid w:val="00166E9A"/>
    <w:rsid w:val="00171BBF"/>
    <w:rsid w:val="00174FF1"/>
    <w:rsid w:val="00180278"/>
    <w:rsid w:val="001820CE"/>
    <w:rsid w:val="00184480"/>
    <w:rsid w:val="00184DDA"/>
    <w:rsid w:val="00185CD4"/>
    <w:rsid w:val="00187E81"/>
    <w:rsid w:val="001900CD"/>
    <w:rsid w:val="00193828"/>
    <w:rsid w:val="0019615A"/>
    <w:rsid w:val="001A0452"/>
    <w:rsid w:val="001A04DC"/>
    <w:rsid w:val="001A0A05"/>
    <w:rsid w:val="001A2943"/>
    <w:rsid w:val="001A2D97"/>
    <w:rsid w:val="001A5B08"/>
    <w:rsid w:val="001B1984"/>
    <w:rsid w:val="001B2311"/>
    <w:rsid w:val="001B25F0"/>
    <w:rsid w:val="001B3ACB"/>
    <w:rsid w:val="001B4B04"/>
    <w:rsid w:val="001B5875"/>
    <w:rsid w:val="001B7D6B"/>
    <w:rsid w:val="001B7F86"/>
    <w:rsid w:val="001C21D9"/>
    <w:rsid w:val="001C3027"/>
    <w:rsid w:val="001C3279"/>
    <w:rsid w:val="001C39C0"/>
    <w:rsid w:val="001C4B9C"/>
    <w:rsid w:val="001C5D1F"/>
    <w:rsid w:val="001C6663"/>
    <w:rsid w:val="001C6FDA"/>
    <w:rsid w:val="001C76CB"/>
    <w:rsid w:val="001C7895"/>
    <w:rsid w:val="001C7ED1"/>
    <w:rsid w:val="001D0BEC"/>
    <w:rsid w:val="001D1069"/>
    <w:rsid w:val="001D26DF"/>
    <w:rsid w:val="001D3A63"/>
    <w:rsid w:val="001D70A4"/>
    <w:rsid w:val="001D781E"/>
    <w:rsid w:val="001E2342"/>
    <w:rsid w:val="001E2DD9"/>
    <w:rsid w:val="001E4B4D"/>
    <w:rsid w:val="001E7E4E"/>
    <w:rsid w:val="001F05EC"/>
    <w:rsid w:val="001F1324"/>
    <w:rsid w:val="001F1599"/>
    <w:rsid w:val="001F1721"/>
    <w:rsid w:val="001F19C4"/>
    <w:rsid w:val="001F2877"/>
    <w:rsid w:val="001F3835"/>
    <w:rsid w:val="001F3F3E"/>
    <w:rsid w:val="001F51AB"/>
    <w:rsid w:val="001F5316"/>
    <w:rsid w:val="001F5C5F"/>
    <w:rsid w:val="00201101"/>
    <w:rsid w:val="00201402"/>
    <w:rsid w:val="00201E74"/>
    <w:rsid w:val="002031AE"/>
    <w:rsid w:val="00204241"/>
    <w:rsid w:val="002043F0"/>
    <w:rsid w:val="0020583F"/>
    <w:rsid w:val="00205AD0"/>
    <w:rsid w:val="0020616C"/>
    <w:rsid w:val="002065CC"/>
    <w:rsid w:val="00207D94"/>
    <w:rsid w:val="00210080"/>
    <w:rsid w:val="00211E0B"/>
    <w:rsid w:val="002133D5"/>
    <w:rsid w:val="00215DBC"/>
    <w:rsid w:val="002202CE"/>
    <w:rsid w:val="0022137B"/>
    <w:rsid w:val="00224613"/>
    <w:rsid w:val="002253E1"/>
    <w:rsid w:val="00232575"/>
    <w:rsid w:val="00232577"/>
    <w:rsid w:val="00232E84"/>
    <w:rsid w:val="002338AC"/>
    <w:rsid w:val="002361A5"/>
    <w:rsid w:val="002405B9"/>
    <w:rsid w:val="002411BF"/>
    <w:rsid w:val="00241A9F"/>
    <w:rsid w:val="00244FC5"/>
    <w:rsid w:val="00247258"/>
    <w:rsid w:val="00247820"/>
    <w:rsid w:val="00247D1C"/>
    <w:rsid w:val="00250503"/>
    <w:rsid w:val="0025184E"/>
    <w:rsid w:val="00254CAB"/>
    <w:rsid w:val="00255E39"/>
    <w:rsid w:val="00257734"/>
    <w:rsid w:val="00257CAC"/>
    <w:rsid w:val="00260C81"/>
    <w:rsid w:val="002619A4"/>
    <w:rsid w:val="00262709"/>
    <w:rsid w:val="00265B62"/>
    <w:rsid w:val="002706EB"/>
    <w:rsid w:val="002715B5"/>
    <w:rsid w:val="0027237A"/>
    <w:rsid w:val="00273053"/>
    <w:rsid w:val="002760F2"/>
    <w:rsid w:val="00277E32"/>
    <w:rsid w:val="00281442"/>
    <w:rsid w:val="002829B9"/>
    <w:rsid w:val="00283591"/>
    <w:rsid w:val="0028491B"/>
    <w:rsid w:val="00286363"/>
    <w:rsid w:val="00286F1D"/>
    <w:rsid w:val="0029177D"/>
    <w:rsid w:val="00294E80"/>
    <w:rsid w:val="00296CBD"/>
    <w:rsid w:val="002974E9"/>
    <w:rsid w:val="002A0A7E"/>
    <w:rsid w:val="002A35CE"/>
    <w:rsid w:val="002A46B3"/>
    <w:rsid w:val="002A610D"/>
    <w:rsid w:val="002A7F94"/>
    <w:rsid w:val="002B109A"/>
    <w:rsid w:val="002B32C5"/>
    <w:rsid w:val="002B52EC"/>
    <w:rsid w:val="002B5A21"/>
    <w:rsid w:val="002B6308"/>
    <w:rsid w:val="002B6531"/>
    <w:rsid w:val="002B6686"/>
    <w:rsid w:val="002C1C6C"/>
    <w:rsid w:val="002C4703"/>
    <w:rsid w:val="002C6212"/>
    <w:rsid w:val="002C6D45"/>
    <w:rsid w:val="002C6E10"/>
    <w:rsid w:val="002D02B5"/>
    <w:rsid w:val="002D03C9"/>
    <w:rsid w:val="002D356F"/>
    <w:rsid w:val="002D6E53"/>
    <w:rsid w:val="002D6E7C"/>
    <w:rsid w:val="002D7F6F"/>
    <w:rsid w:val="002E04C6"/>
    <w:rsid w:val="002E0581"/>
    <w:rsid w:val="002E1594"/>
    <w:rsid w:val="002E1C0C"/>
    <w:rsid w:val="002E3BFE"/>
    <w:rsid w:val="002E4D67"/>
    <w:rsid w:val="002E56D8"/>
    <w:rsid w:val="002F046D"/>
    <w:rsid w:val="002F0976"/>
    <w:rsid w:val="002F0DD5"/>
    <w:rsid w:val="002F1804"/>
    <w:rsid w:val="002F27CD"/>
    <w:rsid w:val="002F284D"/>
    <w:rsid w:val="002F3023"/>
    <w:rsid w:val="00301764"/>
    <w:rsid w:val="003049C0"/>
    <w:rsid w:val="0030737C"/>
    <w:rsid w:val="00307FD2"/>
    <w:rsid w:val="00310A41"/>
    <w:rsid w:val="003124CF"/>
    <w:rsid w:val="00314AFB"/>
    <w:rsid w:val="003155E3"/>
    <w:rsid w:val="00316720"/>
    <w:rsid w:val="00317280"/>
    <w:rsid w:val="003210E6"/>
    <w:rsid w:val="003229D8"/>
    <w:rsid w:val="00323821"/>
    <w:rsid w:val="00323A7F"/>
    <w:rsid w:val="00324CD8"/>
    <w:rsid w:val="00326AFE"/>
    <w:rsid w:val="00330148"/>
    <w:rsid w:val="00330224"/>
    <w:rsid w:val="0033322E"/>
    <w:rsid w:val="003332AB"/>
    <w:rsid w:val="003334C8"/>
    <w:rsid w:val="00336C97"/>
    <w:rsid w:val="00337F35"/>
    <w:rsid w:val="00337F88"/>
    <w:rsid w:val="003401B7"/>
    <w:rsid w:val="00341F10"/>
    <w:rsid w:val="00342432"/>
    <w:rsid w:val="00344142"/>
    <w:rsid w:val="00344401"/>
    <w:rsid w:val="00346191"/>
    <w:rsid w:val="003478F4"/>
    <w:rsid w:val="00350652"/>
    <w:rsid w:val="003515E4"/>
    <w:rsid w:val="00351835"/>
    <w:rsid w:val="0035223F"/>
    <w:rsid w:val="00352D4B"/>
    <w:rsid w:val="00353EFC"/>
    <w:rsid w:val="0035638C"/>
    <w:rsid w:val="0036160F"/>
    <w:rsid w:val="003619EF"/>
    <w:rsid w:val="003623B2"/>
    <w:rsid w:val="003625BA"/>
    <w:rsid w:val="00365047"/>
    <w:rsid w:val="00365AD7"/>
    <w:rsid w:val="00367E65"/>
    <w:rsid w:val="00370653"/>
    <w:rsid w:val="003710E7"/>
    <w:rsid w:val="00373638"/>
    <w:rsid w:val="003737D0"/>
    <w:rsid w:val="0037452E"/>
    <w:rsid w:val="003767CA"/>
    <w:rsid w:val="00377A12"/>
    <w:rsid w:val="0038007F"/>
    <w:rsid w:val="00380151"/>
    <w:rsid w:val="00380AFB"/>
    <w:rsid w:val="003822B7"/>
    <w:rsid w:val="00382876"/>
    <w:rsid w:val="003914BF"/>
    <w:rsid w:val="0039451F"/>
    <w:rsid w:val="00394DB7"/>
    <w:rsid w:val="00395044"/>
    <w:rsid w:val="0039672B"/>
    <w:rsid w:val="003A46BB"/>
    <w:rsid w:val="003A4EC7"/>
    <w:rsid w:val="003A507A"/>
    <w:rsid w:val="003A5469"/>
    <w:rsid w:val="003A600B"/>
    <w:rsid w:val="003A608F"/>
    <w:rsid w:val="003A67F8"/>
    <w:rsid w:val="003A6CF6"/>
    <w:rsid w:val="003A7295"/>
    <w:rsid w:val="003B153E"/>
    <w:rsid w:val="003B1F60"/>
    <w:rsid w:val="003B6645"/>
    <w:rsid w:val="003B7E74"/>
    <w:rsid w:val="003C0EF5"/>
    <w:rsid w:val="003C280C"/>
    <w:rsid w:val="003C2CC4"/>
    <w:rsid w:val="003C2E48"/>
    <w:rsid w:val="003C359D"/>
    <w:rsid w:val="003C45F3"/>
    <w:rsid w:val="003C607B"/>
    <w:rsid w:val="003C795A"/>
    <w:rsid w:val="003D126B"/>
    <w:rsid w:val="003D1BBA"/>
    <w:rsid w:val="003D4B23"/>
    <w:rsid w:val="003D64BA"/>
    <w:rsid w:val="003D6726"/>
    <w:rsid w:val="003E0B3D"/>
    <w:rsid w:val="003E23D1"/>
    <w:rsid w:val="003E278A"/>
    <w:rsid w:val="003E3F34"/>
    <w:rsid w:val="003E646C"/>
    <w:rsid w:val="003E6AD1"/>
    <w:rsid w:val="003F0560"/>
    <w:rsid w:val="003F0C99"/>
    <w:rsid w:val="003F3F87"/>
    <w:rsid w:val="00400311"/>
    <w:rsid w:val="0040185F"/>
    <w:rsid w:val="004019D9"/>
    <w:rsid w:val="0040395C"/>
    <w:rsid w:val="004048C0"/>
    <w:rsid w:val="00405E59"/>
    <w:rsid w:val="00412EFC"/>
    <w:rsid w:val="00413271"/>
    <w:rsid w:val="00413520"/>
    <w:rsid w:val="00414326"/>
    <w:rsid w:val="004148CE"/>
    <w:rsid w:val="00414C7C"/>
    <w:rsid w:val="004159AE"/>
    <w:rsid w:val="004163F6"/>
    <w:rsid w:val="00416716"/>
    <w:rsid w:val="00417545"/>
    <w:rsid w:val="00420DDE"/>
    <w:rsid w:val="00420EED"/>
    <w:rsid w:val="00421618"/>
    <w:rsid w:val="00423396"/>
    <w:rsid w:val="0042343C"/>
    <w:rsid w:val="0042361F"/>
    <w:rsid w:val="004325CB"/>
    <w:rsid w:val="004330C1"/>
    <w:rsid w:val="00433244"/>
    <w:rsid w:val="00433ED0"/>
    <w:rsid w:val="0043471E"/>
    <w:rsid w:val="00434F51"/>
    <w:rsid w:val="00434F88"/>
    <w:rsid w:val="004365AA"/>
    <w:rsid w:val="00436C68"/>
    <w:rsid w:val="0044021D"/>
    <w:rsid w:val="00440A07"/>
    <w:rsid w:val="004451A4"/>
    <w:rsid w:val="00446F6D"/>
    <w:rsid w:val="004473EA"/>
    <w:rsid w:val="00450C6B"/>
    <w:rsid w:val="00450F7A"/>
    <w:rsid w:val="004519A3"/>
    <w:rsid w:val="0045535A"/>
    <w:rsid w:val="00455F85"/>
    <w:rsid w:val="0045634B"/>
    <w:rsid w:val="0046156C"/>
    <w:rsid w:val="0046194A"/>
    <w:rsid w:val="004621F0"/>
    <w:rsid w:val="00462880"/>
    <w:rsid w:val="00462973"/>
    <w:rsid w:val="0046324B"/>
    <w:rsid w:val="0046389E"/>
    <w:rsid w:val="004646E0"/>
    <w:rsid w:val="00466CAA"/>
    <w:rsid w:val="004671AE"/>
    <w:rsid w:val="0047048E"/>
    <w:rsid w:val="00473CEE"/>
    <w:rsid w:val="00476F24"/>
    <w:rsid w:val="00480A4C"/>
    <w:rsid w:val="00481D36"/>
    <w:rsid w:val="00481FA2"/>
    <w:rsid w:val="0048274B"/>
    <w:rsid w:val="00484546"/>
    <w:rsid w:val="00484C2D"/>
    <w:rsid w:val="00486A3E"/>
    <w:rsid w:val="004878C8"/>
    <w:rsid w:val="0049083E"/>
    <w:rsid w:val="00490CC6"/>
    <w:rsid w:val="004923A8"/>
    <w:rsid w:val="00492911"/>
    <w:rsid w:val="00492C45"/>
    <w:rsid w:val="004A0A60"/>
    <w:rsid w:val="004A0B84"/>
    <w:rsid w:val="004A209F"/>
    <w:rsid w:val="004A3888"/>
    <w:rsid w:val="004A5F59"/>
    <w:rsid w:val="004B6881"/>
    <w:rsid w:val="004C0182"/>
    <w:rsid w:val="004C42A7"/>
    <w:rsid w:val="004C55B0"/>
    <w:rsid w:val="004D09D6"/>
    <w:rsid w:val="004D12A8"/>
    <w:rsid w:val="004D205F"/>
    <w:rsid w:val="004D2755"/>
    <w:rsid w:val="004D314A"/>
    <w:rsid w:val="004D3233"/>
    <w:rsid w:val="004D4669"/>
    <w:rsid w:val="004D4971"/>
    <w:rsid w:val="004D601A"/>
    <w:rsid w:val="004D74B9"/>
    <w:rsid w:val="004E04E2"/>
    <w:rsid w:val="004E2E8C"/>
    <w:rsid w:val="004E30EB"/>
    <w:rsid w:val="004E5A43"/>
    <w:rsid w:val="004E60E6"/>
    <w:rsid w:val="004E6C97"/>
    <w:rsid w:val="004F051B"/>
    <w:rsid w:val="004F1EEF"/>
    <w:rsid w:val="004F28F7"/>
    <w:rsid w:val="004F5F97"/>
    <w:rsid w:val="004F6BA0"/>
    <w:rsid w:val="00500DC5"/>
    <w:rsid w:val="005011E4"/>
    <w:rsid w:val="00501A4F"/>
    <w:rsid w:val="005024AD"/>
    <w:rsid w:val="00503B29"/>
    <w:rsid w:val="00503BEA"/>
    <w:rsid w:val="00511931"/>
    <w:rsid w:val="005140A2"/>
    <w:rsid w:val="00515941"/>
    <w:rsid w:val="00516B6B"/>
    <w:rsid w:val="00516E70"/>
    <w:rsid w:val="005212B4"/>
    <w:rsid w:val="00521416"/>
    <w:rsid w:val="00521729"/>
    <w:rsid w:val="005232CE"/>
    <w:rsid w:val="005235B3"/>
    <w:rsid w:val="005241D4"/>
    <w:rsid w:val="00525A3C"/>
    <w:rsid w:val="005312A8"/>
    <w:rsid w:val="00533616"/>
    <w:rsid w:val="00533CBE"/>
    <w:rsid w:val="00535ABA"/>
    <w:rsid w:val="00536EA0"/>
    <w:rsid w:val="0053768B"/>
    <w:rsid w:val="005420F2"/>
    <w:rsid w:val="0054285C"/>
    <w:rsid w:val="00543103"/>
    <w:rsid w:val="00544E38"/>
    <w:rsid w:val="005461A2"/>
    <w:rsid w:val="00546EAF"/>
    <w:rsid w:val="005470A8"/>
    <w:rsid w:val="00547ED3"/>
    <w:rsid w:val="00550237"/>
    <w:rsid w:val="00550AB6"/>
    <w:rsid w:val="005515C9"/>
    <w:rsid w:val="005524FF"/>
    <w:rsid w:val="00552941"/>
    <w:rsid w:val="0055328D"/>
    <w:rsid w:val="005536A1"/>
    <w:rsid w:val="0055516C"/>
    <w:rsid w:val="00557C54"/>
    <w:rsid w:val="0056053C"/>
    <w:rsid w:val="00560B2C"/>
    <w:rsid w:val="00561505"/>
    <w:rsid w:val="00562D7F"/>
    <w:rsid w:val="005644B9"/>
    <w:rsid w:val="00564739"/>
    <w:rsid w:val="0056646D"/>
    <w:rsid w:val="00566AC0"/>
    <w:rsid w:val="00567ACE"/>
    <w:rsid w:val="0057042D"/>
    <w:rsid w:val="005713AB"/>
    <w:rsid w:val="0057180D"/>
    <w:rsid w:val="005748CA"/>
    <w:rsid w:val="0057491F"/>
    <w:rsid w:val="00576D86"/>
    <w:rsid w:val="00576E23"/>
    <w:rsid w:val="00577C9A"/>
    <w:rsid w:val="005839BD"/>
    <w:rsid w:val="00583D43"/>
    <w:rsid w:val="00584173"/>
    <w:rsid w:val="005849E5"/>
    <w:rsid w:val="00586D00"/>
    <w:rsid w:val="005874AE"/>
    <w:rsid w:val="00587B93"/>
    <w:rsid w:val="00587F8B"/>
    <w:rsid w:val="00590B83"/>
    <w:rsid w:val="005912F5"/>
    <w:rsid w:val="00592D44"/>
    <w:rsid w:val="005947E7"/>
    <w:rsid w:val="00594B64"/>
    <w:rsid w:val="00595520"/>
    <w:rsid w:val="005964E1"/>
    <w:rsid w:val="00596986"/>
    <w:rsid w:val="0059758D"/>
    <w:rsid w:val="00597635"/>
    <w:rsid w:val="005A06DB"/>
    <w:rsid w:val="005A292C"/>
    <w:rsid w:val="005A315D"/>
    <w:rsid w:val="005A328C"/>
    <w:rsid w:val="005A44B9"/>
    <w:rsid w:val="005A4581"/>
    <w:rsid w:val="005A7F03"/>
    <w:rsid w:val="005B1285"/>
    <w:rsid w:val="005B1BA0"/>
    <w:rsid w:val="005B245E"/>
    <w:rsid w:val="005B297C"/>
    <w:rsid w:val="005B3DB3"/>
    <w:rsid w:val="005B4289"/>
    <w:rsid w:val="005B77BD"/>
    <w:rsid w:val="005C0C25"/>
    <w:rsid w:val="005C29B5"/>
    <w:rsid w:val="005C3273"/>
    <w:rsid w:val="005C4BCA"/>
    <w:rsid w:val="005C5BDB"/>
    <w:rsid w:val="005C5FA7"/>
    <w:rsid w:val="005C6161"/>
    <w:rsid w:val="005C6A66"/>
    <w:rsid w:val="005C6D47"/>
    <w:rsid w:val="005D15CA"/>
    <w:rsid w:val="005D18A8"/>
    <w:rsid w:val="005D3DC3"/>
    <w:rsid w:val="005D55E7"/>
    <w:rsid w:val="005D7EF7"/>
    <w:rsid w:val="005D7FA6"/>
    <w:rsid w:val="005E102B"/>
    <w:rsid w:val="005E102C"/>
    <w:rsid w:val="005E20F7"/>
    <w:rsid w:val="005E223F"/>
    <w:rsid w:val="005E2C7C"/>
    <w:rsid w:val="005E400D"/>
    <w:rsid w:val="005E440F"/>
    <w:rsid w:val="005E486A"/>
    <w:rsid w:val="005E491D"/>
    <w:rsid w:val="005E6D3A"/>
    <w:rsid w:val="005F08DF"/>
    <w:rsid w:val="005F1049"/>
    <w:rsid w:val="005F22C6"/>
    <w:rsid w:val="005F3066"/>
    <w:rsid w:val="005F3E61"/>
    <w:rsid w:val="005F6C15"/>
    <w:rsid w:val="005F6DE4"/>
    <w:rsid w:val="005F70F5"/>
    <w:rsid w:val="005F7616"/>
    <w:rsid w:val="005F79A6"/>
    <w:rsid w:val="0060070F"/>
    <w:rsid w:val="00600F56"/>
    <w:rsid w:val="00601C90"/>
    <w:rsid w:val="00603AD5"/>
    <w:rsid w:val="00604DDD"/>
    <w:rsid w:val="00606839"/>
    <w:rsid w:val="00606D18"/>
    <w:rsid w:val="0061136A"/>
    <w:rsid w:val="006115CC"/>
    <w:rsid w:val="00611FC4"/>
    <w:rsid w:val="00612A5C"/>
    <w:rsid w:val="00613BD3"/>
    <w:rsid w:val="00615089"/>
    <w:rsid w:val="006176FB"/>
    <w:rsid w:val="00620F69"/>
    <w:rsid w:val="0062444E"/>
    <w:rsid w:val="00625031"/>
    <w:rsid w:val="00630FCB"/>
    <w:rsid w:val="00631669"/>
    <w:rsid w:val="00631A8E"/>
    <w:rsid w:val="00632C9E"/>
    <w:rsid w:val="006349D9"/>
    <w:rsid w:val="0063537D"/>
    <w:rsid w:val="00636B52"/>
    <w:rsid w:val="006407D1"/>
    <w:rsid w:val="00640B26"/>
    <w:rsid w:val="00640CDF"/>
    <w:rsid w:val="0064468F"/>
    <w:rsid w:val="00653E5A"/>
    <w:rsid w:val="006548A5"/>
    <w:rsid w:val="00654E45"/>
    <w:rsid w:val="00655935"/>
    <w:rsid w:val="0065766B"/>
    <w:rsid w:val="006577D3"/>
    <w:rsid w:val="00657B7B"/>
    <w:rsid w:val="0066247B"/>
    <w:rsid w:val="006640B6"/>
    <w:rsid w:val="006649F0"/>
    <w:rsid w:val="00665166"/>
    <w:rsid w:val="0066610C"/>
    <w:rsid w:val="0067357F"/>
    <w:rsid w:val="006748EF"/>
    <w:rsid w:val="006770B2"/>
    <w:rsid w:val="00677F98"/>
    <w:rsid w:val="00680976"/>
    <w:rsid w:val="00682058"/>
    <w:rsid w:val="006830B7"/>
    <w:rsid w:val="0068344A"/>
    <w:rsid w:val="00684E32"/>
    <w:rsid w:val="00684E6D"/>
    <w:rsid w:val="0068538C"/>
    <w:rsid w:val="00686A48"/>
    <w:rsid w:val="00690503"/>
    <w:rsid w:val="00693559"/>
    <w:rsid w:val="006940E1"/>
    <w:rsid w:val="00694ADC"/>
    <w:rsid w:val="0069763C"/>
    <w:rsid w:val="006A0A0E"/>
    <w:rsid w:val="006A2685"/>
    <w:rsid w:val="006A346C"/>
    <w:rsid w:val="006A35BB"/>
    <w:rsid w:val="006A3C72"/>
    <w:rsid w:val="006A5853"/>
    <w:rsid w:val="006A6AE6"/>
    <w:rsid w:val="006A70FF"/>
    <w:rsid w:val="006A7392"/>
    <w:rsid w:val="006B02F5"/>
    <w:rsid w:val="006B03A1"/>
    <w:rsid w:val="006B172E"/>
    <w:rsid w:val="006B3ABA"/>
    <w:rsid w:val="006B573D"/>
    <w:rsid w:val="006B5CD9"/>
    <w:rsid w:val="006B63EB"/>
    <w:rsid w:val="006B67D9"/>
    <w:rsid w:val="006B7E9C"/>
    <w:rsid w:val="006C0841"/>
    <w:rsid w:val="006C0F21"/>
    <w:rsid w:val="006C2ABE"/>
    <w:rsid w:val="006C4F53"/>
    <w:rsid w:val="006C5535"/>
    <w:rsid w:val="006C5E9E"/>
    <w:rsid w:val="006D0589"/>
    <w:rsid w:val="006D22DF"/>
    <w:rsid w:val="006D2944"/>
    <w:rsid w:val="006D2B83"/>
    <w:rsid w:val="006E0C1A"/>
    <w:rsid w:val="006E26E7"/>
    <w:rsid w:val="006E456A"/>
    <w:rsid w:val="006E564B"/>
    <w:rsid w:val="006E5E09"/>
    <w:rsid w:val="006E7154"/>
    <w:rsid w:val="006E7C7D"/>
    <w:rsid w:val="006F04A2"/>
    <w:rsid w:val="006F2309"/>
    <w:rsid w:val="006F2D59"/>
    <w:rsid w:val="006F3EF5"/>
    <w:rsid w:val="007003CD"/>
    <w:rsid w:val="00702A89"/>
    <w:rsid w:val="00703226"/>
    <w:rsid w:val="00703A1A"/>
    <w:rsid w:val="00703C63"/>
    <w:rsid w:val="00704843"/>
    <w:rsid w:val="0070701E"/>
    <w:rsid w:val="0070707D"/>
    <w:rsid w:val="007153F1"/>
    <w:rsid w:val="0071582D"/>
    <w:rsid w:val="00715D73"/>
    <w:rsid w:val="00721A46"/>
    <w:rsid w:val="0072632A"/>
    <w:rsid w:val="00726622"/>
    <w:rsid w:val="007301D0"/>
    <w:rsid w:val="007337EB"/>
    <w:rsid w:val="007358E8"/>
    <w:rsid w:val="007358E9"/>
    <w:rsid w:val="00735CB5"/>
    <w:rsid w:val="00736C63"/>
    <w:rsid w:val="00736CA4"/>
    <w:rsid w:val="00736DC0"/>
    <w:rsid w:val="00736ECE"/>
    <w:rsid w:val="00741C28"/>
    <w:rsid w:val="00744E68"/>
    <w:rsid w:val="0074533B"/>
    <w:rsid w:val="00745ACA"/>
    <w:rsid w:val="00746C6C"/>
    <w:rsid w:val="00750435"/>
    <w:rsid w:val="007510BF"/>
    <w:rsid w:val="007523FB"/>
    <w:rsid w:val="00752CAD"/>
    <w:rsid w:val="00752CDC"/>
    <w:rsid w:val="00754725"/>
    <w:rsid w:val="007626AE"/>
    <w:rsid w:val="00762C5C"/>
    <w:rsid w:val="007636B0"/>
    <w:rsid w:val="00763787"/>
    <w:rsid w:val="007643BC"/>
    <w:rsid w:val="00766DA8"/>
    <w:rsid w:val="00771F31"/>
    <w:rsid w:val="00772827"/>
    <w:rsid w:val="0077549E"/>
    <w:rsid w:val="00775D2F"/>
    <w:rsid w:val="00776DBA"/>
    <w:rsid w:val="007803FA"/>
    <w:rsid w:val="00780515"/>
    <w:rsid w:val="00780727"/>
    <w:rsid w:val="00780C68"/>
    <w:rsid w:val="0078245B"/>
    <w:rsid w:val="00782C08"/>
    <w:rsid w:val="007838B0"/>
    <w:rsid w:val="007838D3"/>
    <w:rsid w:val="00783F16"/>
    <w:rsid w:val="0078402C"/>
    <w:rsid w:val="007853C5"/>
    <w:rsid w:val="007867A0"/>
    <w:rsid w:val="00786909"/>
    <w:rsid w:val="00790D66"/>
    <w:rsid w:val="00791D36"/>
    <w:rsid w:val="00793FFD"/>
    <w:rsid w:val="00795386"/>
    <w:rsid w:val="007959FE"/>
    <w:rsid w:val="00796234"/>
    <w:rsid w:val="007A0CF1"/>
    <w:rsid w:val="007A21B6"/>
    <w:rsid w:val="007A2C2C"/>
    <w:rsid w:val="007A2C8E"/>
    <w:rsid w:val="007A328A"/>
    <w:rsid w:val="007A472D"/>
    <w:rsid w:val="007B2313"/>
    <w:rsid w:val="007B514C"/>
    <w:rsid w:val="007B62C0"/>
    <w:rsid w:val="007B6BA5"/>
    <w:rsid w:val="007B7FBA"/>
    <w:rsid w:val="007C06E9"/>
    <w:rsid w:val="007C09F2"/>
    <w:rsid w:val="007C2AB6"/>
    <w:rsid w:val="007C3390"/>
    <w:rsid w:val="007C33EA"/>
    <w:rsid w:val="007C3406"/>
    <w:rsid w:val="007C3687"/>
    <w:rsid w:val="007C3D5D"/>
    <w:rsid w:val="007C42D8"/>
    <w:rsid w:val="007C4686"/>
    <w:rsid w:val="007C4F4B"/>
    <w:rsid w:val="007C5941"/>
    <w:rsid w:val="007C6B07"/>
    <w:rsid w:val="007C759F"/>
    <w:rsid w:val="007D09A7"/>
    <w:rsid w:val="007D0A19"/>
    <w:rsid w:val="007D5979"/>
    <w:rsid w:val="007D7362"/>
    <w:rsid w:val="007D7EA7"/>
    <w:rsid w:val="007E223C"/>
    <w:rsid w:val="007E255B"/>
    <w:rsid w:val="007E2587"/>
    <w:rsid w:val="007E4DB4"/>
    <w:rsid w:val="007E7A6A"/>
    <w:rsid w:val="007F20F9"/>
    <w:rsid w:val="007F33B7"/>
    <w:rsid w:val="007F341B"/>
    <w:rsid w:val="007F56A1"/>
    <w:rsid w:val="007F5CE2"/>
    <w:rsid w:val="007F6611"/>
    <w:rsid w:val="007F69AA"/>
    <w:rsid w:val="007F7A3F"/>
    <w:rsid w:val="007F7F5A"/>
    <w:rsid w:val="008010C2"/>
    <w:rsid w:val="008010CD"/>
    <w:rsid w:val="008011DA"/>
    <w:rsid w:val="00803011"/>
    <w:rsid w:val="0080390B"/>
    <w:rsid w:val="00804D85"/>
    <w:rsid w:val="00805CEB"/>
    <w:rsid w:val="00810BAC"/>
    <w:rsid w:val="008115C6"/>
    <w:rsid w:val="00812B53"/>
    <w:rsid w:val="00815316"/>
    <w:rsid w:val="008167BB"/>
    <w:rsid w:val="008175E9"/>
    <w:rsid w:val="00822D2B"/>
    <w:rsid w:val="008242D7"/>
    <w:rsid w:val="0082577B"/>
    <w:rsid w:val="0082645B"/>
    <w:rsid w:val="0082649F"/>
    <w:rsid w:val="008304E1"/>
    <w:rsid w:val="00831A9A"/>
    <w:rsid w:val="00833277"/>
    <w:rsid w:val="00835430"/>
    <w:rsid w:val="00835823"/>
    <w:rsid w:val="00836284"/>
    <w:rsid w:val="008376A3"/>
    <w:rsid w:val="00837D60"/>
    <w:rsid w:val="008442F3"/>
    <w:rsid w:val="008450C8"/>
    <w:rsid w:val="00852171"/>
    <w:rsid w:val="00852F0B"/>
    <w:rsid w:val="00853279"/>
    <w:rsid w:val="00857E13"/>
    <w:rsid w:val="00861E4C"/>
    <w:rsid w:val="008639BA"/>
    <w:rsid w:val="00864BDA"/>
    <w:rsid w:val="00865F3F"/>
    <w:rsid w:val="00866893"/>
    <w:rsid w:val="00866F02"/>
    <w:rsid w:val="00867D18"/>
    <w:rsid w:val="00871EA1"/>
    <w:rsid w:val="00871F9A"/>
    <w:rsid w:val="00871FD5"/>
    <w:rsid w:val="00872235"/>
    <w:rsid w:val="00872533"/>
    <w:rsid w:val="00873422"/>
    <w:rsid w:val="008752F4"/>
    <w:rsid w:val="008762FC"/>
    <w:rsid w:val="0087709C"/>
    <w:rsid w:val="0087771C"/>
    <w:rsid w:val="00880CB4"/>
    <w:rsid w:val="00880D8C"/>
    <w:rsid w:val="0088138D"/>
    <w:rsid w:val="0088172E"/>
    <w:rsid w:val="00881EFA"/>
    <w:rsid w:val="008822A4"/>
    <w:rsid w:val="00883FCF"/>
    <w:rsid w:val="0088408D"/>
    <w:rsid w:val="00885D63"/>
    <w:rsid w:val="008879CB"/>
    <w:rsid w:val="008906F0"/>
    <w:rsid w:val="00891DBF"/>
    <w:rsid w:val="0089212C"/>
    <w:rsid w:val="008934F5"/>
    <w:rsid w:val="00896450"/>
    <w:rsid w:val="008964DE"/>
    <w:rsid w:val="008979B1"/>
    <w:rsid w:val="008A0009"/>
    <w:rsid w:val="008A11EF"/>
    <w:rsid w:val="008A14C9"/>
    <w:rsid w:val="008A169B"/>
    <w:rsid w:val="008A3F1A"/>
    <w:rsid w:val="008A655D"/>
    <w:rsid w:val="008A6AFB"/>
    <w:rsid w:val="008A6B25"/>
    <w:rsid w:val="008A6C4F"/>
    <w:rsid w:val="008A7813"/>
    <w:rsid w:val="008B23EF"/>
    <w:rsid w:val="008B3689"/>
    <w:rsid w:val="008B389E"/>
    <w:rsid w:val="008B4105"/>
    <w:rsid w:val="008B4273"/>
    <w:rsid w:val="008B51C5"/>
    <w:rsid w:val="008B5A6C"/>
    <w:rsid w:val="008C5B8F"/>
    <w:rsid w:val="008C6230"/>
    <w:rsid w:val="008D0293"/>
    <w:rsid w:val="008D045E"/>
    <w:rsid w:val="008D0A4C"/>
    <w:rsid w:val="008D397B"/>
    <w:rsid w:val="008D3F25"/>
    <w:rsid w:val="008D43F3"/>
    <w:rsid w:val="008D4D82"/>
    <w:rsid w:val="008D629D"/>
    <w:rsid w:val="008E01BD"/>
    <w:rsid w:val="008E03BC"/>
    <w:rsid w:val="008E0E46"/>
    <w:rsid w:val="008E1746"/>
    <w:rsid w:val="008E207D"/>
    <w:rsid w:val="008E5130"/>
    <w:rsid w:val="008E589C"/>
    <w:rsid w:val="008E61B4"/>
    <w:rsid w:val="008E6524"/>
    <w:rsid w:val="008E7116"/>
    <w:rsid w:val="008F0F5D"/>
    <w:rsid w:val="008F10D4"/>
    <w:rsid w:val="008F143B"/>
    <w:rsid w:val="008F28DA"/>
    <w:rsid w:val="008F334F"/>
    <w:rsid w:val="008F3882"/>
    <w:rsid w:val="008F4B7C"/>
    <w:rsid w:val="008F6636"/>
    <w:rsid w:val="008F67FC"/>
    <w:rsid w:val="008F76CD"/>
    <w:rsid w:val="009011FD"/>
    <w:rsid w:val="00903AFF"/>
    <w:rsid w:val="00904C49"/>
    <w:rsid w:val="00905389"/>
    <w:rsid w:val="00907BC3"/>
    <w:rsid w:val="00912CE2"/>
    <w:rsid w:val="00912F34"/>
    <w:rsid w:val="00912F68"/>
    <w:rsid w:val="00913E70"/>
    <w:rsid w:val="009147EF"/>
    <w:rsid w:val="0091793A"/>
    <w:rsid w:val="009228BB"/>
    <w:rsid w:val="00925102"/>
    <w:rsid w:val="00926A17"/>
    <w:rsid w:val="00926E47"/>
    <w:rsid w:val="00927BAF"/>
    <w:rsid w:val="00930200"/>
    <w:rsid w:val="00931BE1"/>
    <w:rsid w:val="00931F61"/>
    <w:rsid w:val="00932B4C"/>
    <w:rsid w:val="009366C5"/>
    <w:rsid w:val="0093793F"/>
    <w:rsid w:val="009379B8"/>
    <w:rsid w:val="00940EFA"/>
    <w:rsid w:val="0094237C"/>
    <w:rsid w:val="00943748"/>
    <w:rsid w:val="00944D1E"/>
    <w:rsid w:val="00946585"/>
    <w:rsid w:val="00947162"/>
    <w:rsid w:val="0095363A"/>
    <w:rsid w:val="00954785"/>
    <w:rsid w:val="00960AA9"/>
    <w:rsid w:val="009610D0"/>
    <w:rsid w:val="00962334"/>
    <w:rsid w:val="0096375C"/>
    <w:rsid w:val="009662E6"/>
    <w:rsid w:val="00966DF0"/>
    <w:rsid w:val="0096744E"/>
    <w:rsid w:val="0096791A"/>
    <w:rsid w:val="009679D0"/>
    <w:rsid w:val="0097095E"/>
    <w:rsid w:val="00970BA3"/>
    <w:rsid w:val="009720F8"/>
    <w:rsid w:val="0097302F"/>
    <w:rsid w:val="009730D1"/>
    <w:rsid w:val="00974F00"/>
    <w:rsid w:val="0097780F"/>
    <w:rsid w:val="009821A4"/>
    <w:rsid w:val="00982705"/>
    <w:rsid w:val="00983869"/>
    <w:rsid w:val="00984B10"/>
    <w:rsid w:val="0098592B"/>
    <w:rsid w:val="00985D32"/>
    <w:rsid w:val="00985FC4"/>
    <w:rsid w:val="00987165"/>
    <w:rsid w:val="009906E6"/>
    <w:rsid w:val="00990766"/>
    <w:rsid w:val="00991261"/>
    <w:rsid w:val="009938C3"/>
    <w:rsid w:val="00994086"/>
    <w:rsid w:val="009962E9"/>
    <w:rsid w:val="009964C4"/>
    <w:rsid w:val="00997DAC"/>
    <w:rsid w:val="009A3562"/>
    <w:rsid w:val="009A39FE"/>
    <w:rsid w:val="009A4859"/>
    <w:rsid w:val="009A4CE7"/>
    <w:rsid w:val="009A7B81"/>
    <w:rsid w:val="009B13D3"/>
    <w:rsid w:val="009B6A14"/>
    <w:rsid w:val="009B6D3C"/>
    <w:rsid w:val="009B71BB"/>
    <w:rsid w:val="009C6A2B"/>
    <w:rsid w:val="009C73C8"/>
    <w:rsid w:val="009C7DE5"/>
    <w:rsid w:val="009D01C0"/>
    <w:rsid w:val="009D6A08"/>
    <w:rsid w:val="009D73FA"/>
    <w:rsid w:val="009D7757"/>
    <w:rsid w:val="009D7B0B"/>
    <w:rsid w:val="009E0A16"/>
    <w:rsid w:val="009E1638"/>
    <w:rsid w:val="009E1F19"/>
    <w:rsid w:val="009E3216"/>
    <w:rsid w:val="009E3B9D"/>
    <w:rsid w:val="009E3F5F"/>
    <w:rsid w:val="009E60A1"/>
    <w:rsid w:val="009E6CB7"/>
    <w:rsid w:val="009E7970"/>
    <w:rsid w:val="009F22D0"/>
    <w:rsid w:val="009F2EAC"/>
    <w:rsid w:val="009F57E3"/>
    <w:rsid w:val="009F6B0F"/>
    <w:rsid w:val="009F738C"/>
    <w:rsid w:val="00A00477"/>
    <w:rsid w:val="00A02B1B"/>
    <w:rsid w:val="00A0384D"/>
    <w:rsid w:val="00A045CF"/>
    <w:rsid w:val="00A047AC"/>
    <w:rsid w:val="00A06CBD"/>
    <w:rsid w:val="00A06F27"/>
    <w:rsid w:val="00A079EC"/>
    <w:rsid w:val="00A10F4F"/>
    <w:rsid w:val="00A11067"/>
    <w:rsid w:val="00A11215"/>
    <w:rsid w:val="00A127F1"/>
    <w:rsid w:val="00A12CF6"/>
    <w:rsid w:val="00A14198"/>
    <w:rsid w:val="00A14AD3"/>
    <w:rsid w:val="00A1704A"/>
    <w:rsid w:val="00A17062"/>
    <w:rsid w:val="00A21596"/>
    <w:rsid w:val="00A21B94"/>
    <w:rsid w:val="00A2507E"/>
    <w:rsid w:val="00A2657D"/>
    <w:rsid w:val="00A271C7"/>
    <w:rsid w:val="00A27A18"/>
    <w:rsid w:val="00A30046"/>
    <w:rsid w:val="00A30552"/>
    <w:rsid w:val="00A332B6"/>
    <w:rsid w:val="00A348B4"/>
    <w:rsid w:val="00A36785"/>
    <w:rsid w:val="00A37994"/>
    <w:rsid w:val="00A402FF"/>
    <w:rsid w:val="00A425EB"/>
    <w:rsid w:val="00A42807"/>
    <w:rsid w:val="00A43EF6"/>
    <w:rsid w:val="00A44144"/>
    <w:rsid w:val="00A45D47"/>
    <w:rsid w:val="00A46D36"/>
    <w:rsid w:val="00A46DF1"/>
    <w:rsid w:val="00A47817"/>
    <w:rsid w:val="00A47FA0"/>
    <w:rsid w:val="00A51AE8"/>
    <w:rsid w:val="00A53A04"/>
    <w:rsid w:val="00A545A5"/>
    <w:rsid w:val="00A55210"/>
    <w:rsid w:val="00A66CCD"/>
    <w:rsid w:val="00A67149"/>
    <w:rsid w:val="00A70916"/>
    <w:rsid w:val="00A71B46"/>
    <w:rsid w:val="00A72F22"/>
    <w:rsid w:val="00A733BC"/>
    <w:rsid w:val="00A748A6"/>
    <w:rsid w:val="00A765D2"/>
    <w:rsid w:val="00A76A69"/>
    <w:rsid w:val="00A76C27"/>
    <w:rsid w:val="00A76E93"/>
    <w:rsid w:val="00A81457"/>
    <w:rsid w:val="00A8166B"/>
    <w:rsid w:val="00A8228E"/>
    <w:rsid w:val="00A8461E"/>
    <w:rsid w:val="00A877EB"/>
    <w:rsid w:val="00A877FF"/>
    <w:rsid w:val="00A879A4"/>
    <w:rsid w:val="00A87E2C"/>
    <w:rsid w:val="00A9002B"/>
    <w:rsid w:val="00A90F2F"/>
    <w:rsid w:val="00A91947"/>
    <w:rsid w:val="00A925B8"/>
    <w:rsid w:val="00A92CFF"/>
    <w:rsid w:val="00A936EF"/>
    <w:rsid w:val="00AA0FF8"/>
    <w:rsid w:val="00AA18BB"/>
    <w:rsid w:val="00AA2EB4"/>
    <w:rsid w:val="00AA3A2A"/>
    <w:rsid w:val="00AA3DCC"/>
    <w:rsid w:val="00AA476D"/>
    <w:rsid w:val="00AA6493"/>
    <w:rsid w:val="00AB2892"/>
    <w:rsid w:val="00AB35BB"/>
    <w:rsid w:val="00AB3D73"/>
    <w:rsid w:val="00AB4339"/>
    <w:rsid w:val="00AB44A1"/>
    <w:rsid w:val="00AB5080"/>
    <w:rsid w:val="00AB703E"/>
    <w:rsid w:val="00AC041E"/>
    <w:rsid w:val="00AC0EA6"/>
    <w:rsid w:val="00AC0F2C"/>
    <w:rsid w:val="00AC502A"/>
    <w:rsid w:val="00AC637A"/>
    <w:rsid w:val="00AC6E13"/>
    <w:rsid w:val="00AC7443"/>
    <w:rsid w:val="00AD32C0"/>
    <w:rsid w:val="00AD3C9A"/>
    <w:rsid w:val="00AD3DB1"/>
    <w:rsid w:val="00AD4477"/>
    <w:rsid w:val="00AD65E3"/>
    <w:rsid w:val="00AD7E17"/>
    <w:rsid w:val="00AE360A"/>
    <w:rsid w:val="00AE437F"/>
    <w:rsid w:val="00AE43BD"/>
    <w:rsid w:val="00AE6ACE"/>
    <w:rsid w:val="00AF0CA8"/>
    <w:rsid w:val="00AF157E"/>
    <w:rsid w:val="00AF15E8"/>
    <w:rsid w:val="00AF213B"/>
    <w:rsid w:val="00AF3C98"/>
    <w:rsid w:val="00AF4D35"/>
    <w:rsid w:val="00AF58C1"/>
    <w:rsid w:val="00AF5C22"/>
    <w:rsid w:val="00B014AC"/>
    <w:rsid w:val="00B01AC2"/>
    <w:rsid w:val="00B03A59"/>
    <w:rsid w:val="00B03A9C"/>
    <w:rsid w:val="00B04A3F"/>
    <w:rsid w:val="00B060E4"/>
    <w:rsid w:val="00B06643"/>
    <w:rsid w:val="00B06FA2"/>
    <w:rsid w:val="00B10068"/>
    <w:rsid w:val="00B12C6B"/>
    <w:rsid w:val="00B146AC"/>
    <w:rsid w:val="00B15055"/>
    <w:rsid w:val="00B154D8"/>
    <w:rsid w:val="00B20551"/>
    <w:rsid w:val="00B208B3"/>
    <w:rsid w:val="00B232C0"/>
    <w:rsid w:val="00B25BFB"/>
    <w:rsid w:val="00B262CE"/>
    <w:rsid w:val="00B30179"/>
    <w:rsid w:val="00B31DC4"/>
    <w:rsid w:val="00B33352"/>
    <w:rsid w:val="00B33FC7"/>
    <w:rsid w:val="00B342CE"/>
    <w:rsid w:val="00B355B5"/>
    <w:rsid w:val="00B35AAE"/>
    <w:rsid w:val="00B36205"/>
    <w:rsid w:val="00B36616"/>
    <w:rsid w:val="00B37387"/>
    <w:rsid w:val="00B37B15"/>
    <w:rsid w:val="00B415BF"/>
    <w:rsid w:val="00B419CC"/>
    <w:rsid w:val="00B43186"/>
    <w:rsid w:val="00B43400"/>
    <w:rsid w:val="00B4380F"/>
    <w:rsid w:val="00B44341"/>
    <w:rsid w:val="00B4473E"/>
    <w:rsid w:val="00B45A36"/>
    <w:rsid w:val="00B45C02"/>
    <w:rsid w:val="00B461DB"/>
    <w:rsid w:val="00B51757"/>
    <w:rsid w:val="00B51D10"/>
    <w:rsid w:val="00B5511C"/>
    <w:rsid w:val="00B57C75"/>
    <w:rsid w:val="00B6204B"/>
    <w:rsid w:val="00B63969"/>
    <w:rsid w:val="00B64DC4"/>
    <w:rsid w:val="00B657F2"/>
    <w:rsid w:val="00B676C0"/>
    <w:rsid w:val="00B67B54"/>
    <w:rsid w:val="00B70B63"/>
    <w:rsid w:val="00B72A1E"/>
    <w:rsid w:val="00B7351D"/>
    <w:rsid w:val="00B7356F"/>
    <w:rsid w:val="00B73640"/>
    <w:rsid w:val="00B7622B"/>
    <w:rsid w:val="00B7740D"/>
    <w:rsid w:val="00B7776A"/>
    <w:rsid w:val="00B77D4F"/>
    <w:rsid w:val="00B81E12"/>
    <w:rsid w:val="00B82508"/>
    <w:rsid w:val="00B82E53"/>
    <w:rsid w:val="00B84109"/>
    <w:rsid w:val="00B856E8"/>
    <w:rsid w:val="00B87039"/>
    <w:rsid w:val="00B87337"/>
    <w:rsid w:val="00B87A0D"/>
    <w:rsid w:val="00B907F6"/>
    <w:rsid w:val="00B90DA6"/>
    <w:rsid w:val="00B91447"/>
    <w:rsid w:val="00B931D6"/>
    <w:rsid w:val="00B93313"/>
    <w:rsid w:val="00B93F51"/>
    <w:rsid w:val="00B95E74"/>
    <w:rsid w:val="00B965E1"/>
    <w:rsid w:val="00B96607"/>
    <w:rsid w:val="00BA1979"/>
    <w:rsid w:val="00BA339B"/>
    <w:rsid w:val="00BA4225"/>
    <w:rsid w:val="00BA4A37"/>
    <w:rsid w:val="00BA4C5D"/>
    <w:rsid w:val="00BA6095"/>
    <w:rsid w:val="00BA639D"/>
    <w:rsid w:val="00BA7C45"/>
    <w:rsid w:val="00BA7DA4"/>
    <w:rsid w:val="00BB0D9E"/>
    <w:rsid w:val="00BB1E3E"/>
    <w:rsid w:val="00BB23CC"/>
    <w:rsid w:val="00BB324D"/>
    <w:rsid w:val="00BB44DB"/>
    <w:rsid w:val="00BB4E78"/>
    <w:rsid w:val="00BB6E5E"/>
    <w:rsid w:val="00BB7CCD"/>
    <w:rsid w:val="00BC191E"/>
    <w:rsid w:val="00BC1E7E"/>
    <w:rsid w:val="00BC2E6E"/>
    <w:rsid w:val="00BC37B1"/>
    <w:rsid w:val="00BC3C10"/>
    <w:rsid w:val="00BC4FB2"/>
    <w:rsid w:val="00BC6239"/>
    <w:rsid w:val="00BC6C26"/>
    <w:rsid w:val="00BC740F"/>
    <w:rsid w:val="00BC74E9"/>
    <w:rsid w:val="00BD041E"/>
    <w:rsid w:val="00BD21EA"/>
    <w:rsid w:val="00BD522C"/>
    <w:rsid w:val="00BD5F3C"/>
    <w:rsid w:val="00BD61E8"/>
    <w:rsid w:val="00BD7448"/>
    <w:rsid w:val="00BE188A"/>
    <w:rsid w:val="00BE1ECE"/>
    <w:rsid w:val="00BE2680"/>
    <w:rsid w:val="00BE36A9"/>
    <w:rsid w:val="00BE4AAD"/>
    <w:rsid w:val="00BE4C4C"/>
    <w:rsid w:val="00BE618E"/>
    <w:rsid w:val="00BE7A2E"/>
    <w:rsid w:val="00BE7BEC"/>
    <w:rsid w:val="00BE7D28"/>
    <w:rsid w:val="00BF0A5A"/>
    <w:rsid w:val="00BF0E63"/>
    <w:rsid w:val="00BF12A3"/>
    <w:rsid w:val="00BF16D7"/>
    <w:rsid w:val="00BF1A32"/>
    <w:rsid w:val="00BF220A"/>
    <w:rsid w:val="00BF2373"/>
    <w:rsid w:val="00BF36F8"/>
    <w:rsid w:val="00BF423E"/>
    <w:rsid w:val="00BF4898"/>
    <w:rsid w:val="00BF4B7F"/>
    <w:rsid w:val="00BF7BB5"/>
    <w:rsid w:val="00C01CE6"/>
    <w:rsid w:val="00C01F72"/>
    <w:rsid w:val="00C02519"/>
    <w:rsid w:val="00C0392A"/>
    <w:rsid w:val="00C04001"/>
    <w:rsid w:val="00C04243"/>
    <w:rsid w:val="00C04348"/>
    <w:rsid w:val="00C043AD"/>
    <w:rsid w:val="00C044E2"/>
    <w:rsid w:val="00C04779"/>
    <w:rsid w:val="00C048CB"/>
    <w:rsid w:val="00C066F3"/>
    <w:rsid w:val="00C06AA6"/>
    <w:rsid w:val="00C06E3C"/>
    <w:rsid w:val="00C078A0"/>
    <w:rsid w:val="00C13AE3"/>
    <w:rsid w:val="00C155A9"/>
    <w:rsid w:val="00C156BD"/>
    <w:rsid w:val="00C2044F"/>
    <w:rsid w:val="00C21B74"/>
    <w:rsid w:val="00C21CB3"/>
    <w:rsid w:val="00C23516"/>
    <w:rsid w:val="00C24BD9"/>
    <w:rsid w:val="00C25DF2"/>
    <w:rsid w:val="00C26181"/>
    <w:rsid w:val="00C275D7"/>
    <w:rsid w:val="00C308C7"/>
    <w:rsid w:val="00C3146B"/>
    <w:rsid w:val="00C31A0D"/>
    <w:rsid w:val="00C35E5F"/>
    <w:rsid w:val="00C378F8"/>
    <w:rsid w:val="00C44899"/>
    <w:rsid w:val="00C463DD"/>
    <w:rsid w:val="00C47708"/>
    <w:rsid w:val="00C529E0"/>
    <w:rsid w:val="00C57DE5"/>
    <w:rsid w:val="00C644E1"/>
    <w:rsid w:val="00C66B44"/>
    <w:rsid w:val="00C71130"/>
    <w:rsid w:val="00C7115D"/>
    <w:rsid w:val="00C72430"/>
    <w:rsid w:val="00C73DF4"/>
    <w:rsid w:val="00C74242"/>
    <w:rsid w:val="00C745C3"/>
    <w:rsid w:val="00C75312"/>
    <w:rsid w:val="00C76047"/>
    <w:rsid w:val="00C76706"/>
    <w:rsid w:val="00C7715C"/>
    <w:rsid w:val="00C77DAE"/>
    <w:rsid w:val="00C80496"/>
    <w:rsid w:val="00C82497"/>
    <w:rsid w:val="00C83239"/>
    <w:rsid w:val="00C83421"/>
    <w:rsid w:val="00C85A87"/>
    <w:rsid w:val="00C86ED1"/>
    <w:rsid w:val="00C920A9"/>
    <w:rsid w:val="00C95637"/>
    <w:rsid w:val="00C971A7"/>
    <w:rsid w:val="00C978F5"/>
    <w:rsid w:val="00CA08DA"/>
    <w:rsid w:val="00CA24A4"/>
    <w:rsid w:val="00CA3CB8"/>
    <w:rsid w:val="00CA3DED"/>
    <w:rsid w:val="00CA40E8"/>
    <w:rsid w:val="00CA4EF5"/>
    <w:rsid w:val="00CA539A"/>
    <w:rsid w:val="00CA6A9F"/>
    <w:rsid w:val="00CA73DE"/>
    <w:rsid w:val="00CB0EAD"/>
    <w:rsid w:val="00CB1E14"/>
    <w:rsid w:val="00CB2E87"/>
    <w:rsid w:val="00CB348D"/>
    <w:rsid w:val="00CB4156"/>
    <w:rsid w:val="00CB42AE"/>
    <w:rsid w:val="00CB472D"/>
    <w:rsid w:val="00CB706C"/>
    <w:rsid w:val="00CC0549"/>
    <w:rsid w:val="00CC3568"/>
    <w:rsid w:val="00CC6756"/>
    <w:rsid w:val="00CC69F0"/>
    <w:rsid w:val="00CD00B5"/>
    <w:rsid w:val="00CD05BD"/>
    <w:rsid w:val="00CD22FA"/>
    <w:rsid w:val="00CD3488"/>
    <w:rsid w:val="00CD34C5"/>
    <w:rsid w:val="00CD46F5"/>
    <w:rsid w:val="00CD59C4"/>
    <w:rsid w:val="00CD5B6B"/>
    <w:rsid w:val="00CE004B"/>
    <w:rsid w:val="00CE0612"/>
    <w:rsid w:val="00CE0E2A"/>
    <w:rsid w:val="00CE31DB"/>
    <w:rsid w:val="00CE3F81"/>
    <w:rsid w:val="00CE4A8F"/>
    <w:rsid w:val="00CE7622"/>
    <w:rsid w:val="00CF071D"/>
    <w:rsid w:val="00CF1220"/>
    <w:rsid w:val="00CF331B"/>
    <w:rsid w:val="00CF5268"/>
    <w:rsid w:val="00CF6AC7"/>
    <w:rsid w:val="00CF72E3"/>
    <w:rsid w:val="00CF77E1"/>
    <w:rsid w:val="00D0123D"/>
    <w:rsid w:val="00D02030"/>
    <w:rsid w:val="00D0376A"/>
    <w:rsid w:val="00D049C6"/>
    <w:rsid w:val="00D05B06"/>
    <w:rsid w:val="00D06C5C"/>
    <w:rsid w:val="00D103B6"/>
    <w:rsid w:val="00D11633"/>
    <w:rsid w:val="00D11CA7"/>
    <w:rsid w:val="00D128A8"/>
    <w:rsid w:val="00D141DB"/>
    <w:rsid w:val="00D15B04"/>
    <w:rsid w:val="00D171E9"/>
    <w:rsid w:val="00D2031B"/>
    <w:rsid w:val="00D20B39"/>
    <w:rsid w:val="00D20E32"/>
    <w:rsid w:val="00D2212D"/>
    <w:rsid w:val="00D2215F"/>
    <w:rsid w:val="00D221C1"/>
    <w:rsid w:val="00D22695"/>
    <w:rsid w:val="00D2349A"/>
    <w:rsid w:val="00D24001"/>
    <w:rsid w:val="00D25FE2"/>
    <w:rsid w:val="00D27193"/>
    <w:rsid w:val="00D33A9E"/>
    <w:rsid w:val="00D3491E"/>
    <w:rsid w:val="00D36D50"/>
    <w:rsid w:val="00D37DA9"/>
    <w:rsid w:val="00D406A7"/>
    <w:rsid w:val="00D43252"/>
    <w:rsid w:val="00D43C0A"/>
    <w:rsid w:val="00D43D63"/>
    <w:rsid w:val="00D441E8"/>
    <w:rsid w:val="00D44484"/>
    <w:rsid w:val="00D44D86"/>
    <w:rsid w:val="00D47A8B"/>
    <w:rsid w:val="00D501AF"/>
    <w:rsid w:val="00D50B7D"/>
    <w:rsid w:val="00D50E1C"/>
    <w:rsid w:val="00D52012"/>
    <w:rsid w:val="00D525B5"/>
    <w:rsid w:val="00D55428"/>
    <w:rsid w:val="00D55D5F"/>
    <w:rsid w:val="00D569B0"/>
    <w:rsid w:val="00D56A74"/>
    <w:rsid w:val="00D60525"/>
    <w:rsid w:val="00D60E5C"/>
    <w:rsid w:val="00D626BE"/>
    <w:rsid w:val="00D629E7"/>
    <w:rsid w:val="00D647B4"/>
    <w:rsid w:val="00D66094"/>
    <w:rsid w:val="00D66108"/>
    <w:rsid w:val="00D6758D"/>
    <w:rsid w:val="00D70074"/>
    <w:rsid w:val="00D704E5"/>
    <w:rsid w:val="00D723E4"/>
    <w:rsid w:val="00D72727"/>
    <w:rsid w:val="00D72C16"/>
    <w:rsid w:val="00D75292"/>
    <w:rsid w:val="00D764DA"/>
    <w:rsid w:val="00D8071E"/>
    <w:rsid w:val="00D8273A"/>
    <w:rsid w:val="00D8311F"/>
    <w:rsid w:val="00D83C37"/>
    <w:rsid w:val="00D85BC4"/>
    <w:rsid w:val="00D86130"/>
    <w:rsid w:val="00D86293"/>
    <w:rsid w:val="00D86A29"/>
    <w:rsid w:val="00D91AF4"/>
    <w:rsid w:val="00D92CBA"/>
    <w:rsid w:val="00D93870"/>
    <w:rsid w:val="00D9520B"/>
    <w:rsid w:val="00D963D9"/>
    <w:rsid w:val="00D978C6"/>
    <w:rsid w:val="00DA0956"/>
    <w:rsid w:val="00DA100B"/>
    <w:rsid w:val="00DA13A2"/>
    <w:rsid w:val="00DA1801"/>
    <w:rsid w:val="00DA20CD"/>
    <w:rsid w:val="00DA21FB"/>
    <w:rsid w:val="00DA357F"/>
    <w:rsid w:val="00DA3E12"/>
    <w:rsid w:val="00DA4E2B"/>
    <w:rsid w:val="00DA4F13"/>
    <w:rsid w:val="00DA6039"/>
    <w:rsid w:val="00DA7781"/>
    <w:rsid w:val="00DB0F6E"/>
    <w:rsid w:val="00DB155D"/>
    <w:rsid w:val="00DB37A9"/>
    <w:rsid w:val="00DB4C97"/>
    <w:rsid w:val="00DB5769"/>
    <w:rsid w:val="00DB7091"/>
    <w:rsid w:val="00DB76C1"/>
    <w:rsid w:val="00DC10EC"/>
    <w:rsid w:val="00DC18AD"/>
    <w:rsid w:val="00DC216F"/>
    <w:rsid w:val="00DC2366"/>
    <w:rsid w:val="00DC5098"/>
    <w:rsid w:val="00DC5F63"/>
    <w:rsid w:val="00DC7680"/>
    <w:rsid w:val="00DC7BC2"/>
    <w:rsid w:val="00DD082A"/>
    <w:rsid w:val="00DD152D"/>
    <w:rsid w:val="00DD2D71"/>
    <w:rsid w:val="00DD4C9E"/>
    <w:rsid w:val="00DD6155"/>
    <w:rsid w:val="00DD75D3"/>
    <w:rsid w:val="00DD7DA0"/>
    <w:rsid w:val="00DE0492"/>
    <w:rsid w:val="00DE1338"/>
    <w:rsid w:val="00DE318F"/>
    <w:rsid w:val="00DE34A1"/>
    <w:rsid w:val="00DE3AE3"/>
    <w:rsid w:val="00DE3F7E"/>
    <w:rsid w:val="00DE4475"/>
    <w:rsid w:val="00DE47AB"/>
    <w:rsid w:val="00DE4CAB"/>
    <w:rsid w:val="00DE5B8C"/>
    <w:rsid w:val="00DE7113"/>
    <w:rsid w:val="00DF0E2C"/>
    <w:rsid w:val="00DF2BA4"/>
    <w:rsid w:val="00DF7CAE"/>
    <w:rsid w:val="00DF7FBE"/>
    <w:rsid w:val="00E005DD"/>
    <w:rsid w:val="00E020E1"/>
    <w:rsid w:val="00E0281D"/>
    <w:rsid w:val="00E045BB"/>
    <w:rsid w:val="00E05D3D"/>
    <w:rsid w:val="00E06706"/>
    <w:rsid w:val="00E06A52"/>
    <w:rsid w:val="00E07439"/>
    <w:rsid w:val="00E10076"/>
    <w:rsid w:val="00E11BD6"/>
    <w:rsid w:val="00E14084"/>
    <w:rsid w:val="00E16F32"/>
    <w:rsid w:val="00E22974"/>
    <w:rsid w:val="00E24213"/>
    <w:rsid w:val="00E25BE7"/>
    <w:rsid w:val="00E302CE"/>
    <w:rsid w:val="00E324D4"/>
    <w:rsid w:val="00E32B80"/>
    <w:rsid w:val="00E35CBA"/>
    <w:rsid w:val="00E35F56"/>
    <w:rsid w:val="00E40E92"/>
    <w:rsid w:val="00E423C0"/>
    <w:rsid w:val="00E43255"/>
    <w:rsid w:val="00E4352B"/>
    <w:rsid w:val="00E44C65"/>
    <w:rsid w:val="00E518FB"/>
    <w:rsid w:val="00E54979"/>
    <w:rsid w:val="00E56226"/>
    <w:rsid w:val="00E57DFE"/>
    <w:rsid w:val="00E60905"/>
    <w:rsid w:val="00E62D02"/>
    <w:rsid w:val="00E63925"/>
    <w:rsid w:val="00E6414C"/>
    <w:rsid w:val="00E641B0"/>
    <w:rsid w:val="00E647E7"/>
    <w:rsid w:val="00E65732"/>
    <w:rsid w:val="00E6582D"/>
    <w:rsid w:val="00E667FA"/>
    <w:rsid w:val="00E668D0"/>
    <w:rsid w:val="00E7260F"/>
    <w:rsid w:val="00E73635"/>
    <w:rsid w:val="00E73676"/>
    <w:rsid w:val="00E73D78"/>
    <w:rsid w:val="00E745E4"/>
    <w:rsid w:val="00E76ABB"/>
    <w:rsid w:val="00E82CE5"/>
    <w:rsid w:val="00E8301F"/>
    <w:rsid w:val="00E8576A"/>
    <w:rsid w:val="00E8702D"/>
    <w:rsid w:val="00E87B55"/>
    <w:rsid w:val="00E87DF1"/>
    <w:rsid w:val="00E9026A"/>
    <w:rsid w:val="00E905F4"/>
    <w:rsid w:val="00E90D17"/>
    <w:rsid w:val="00E91492"/>
    <w:rsid w:val="00E916A9"/>
    <w:rsid w:val="00E916DE"/>
    <w:rsid w:val="00E925AD"/>
    <w:rsid w:val="00E93335"/>
    <w:rsid w:val="00E95CA3"/>
    <w:rsid w:val="00E960C9"/>
    <w:rsid w:val="00E96630"/>
    <w:rsid w:val="00E97464"/>
    <w:rsid w:val="00EA2B64"/>
    <w:rsid w:val="00EA68FD"/>
    <w:rsid w:val="00EA78DA"/>
    <w:rsid w:val="00EB126C"/>
    <w:rsid w:val="00EB2BCC"/>
    <w:rsid w:val="00EB2BFE"/>
    <w:rsid w:val="00EB347A"/>
    <w:rsid w:val="00EB37F4"/>
    <w:rsid w:val="00EB4127"/>
    <w:rsid w:val="00EB434F"/>
    <w:rsid w:val="00EB4760"/>
    <w:rsid w:val="00EB47C2"/>
    <w:rsid w:val="00EB7A9A"/>
    <w:rsid w:val="00EC3586"/>
    <w:rsid w:val="00EC40DA"/>
    <w:rsid w:val="00EC49C3"/>
    <w:rsid w:val="00EC531D"/>
    <w:rsid w:val="00EC6919"/>
    <w:rsid w:val="00ED18DC"/>
    <w:rsid w:val="00ED1BC1"/>
    <w:rsid w:val="00ED4386"/>
    <w:rsid w:val="00ED6201"/>
    <w:rsid w:val="00ED6A87"/>
    <w:rsid w:val="00ED7A2A"/>
    <w:rsid w:val="00EE4910"/>
    <w:rsid w:val="00EE788F"/>
    <w:rsid w:val="00EF0AAE"/>
    <w:rsid w:val="00EF1D7F"/>
    <w:rsid w:val="00EF33DF"/>
    <w:rsid w:val="00EF4504"/>
    <w:rsid w:val="00F00E87"/>
    <w:rsid w:val="00F0137E"/>
    <w:rsid w:val="00F01F10"/>
    <w:rsid w:val="00F04F1F"/>
    <w:rsid w:val="00F04F5D"/>
    <w:rsid w:val="00F060D1"/>
    <w:rsid w:val="00F07027"/>
    <w:rsid w:val="00F07AD9"/>
    <w:rsid w:val="00F10E43"/>
    <w:rsid w:val="00F111BD"/>
    <w:rsid w:val="00F117BE"/>
    <w:rsid w:val="00F13FC2"/>
    <w:rsid w:val="00F14A8E"/>
    <w:rsid w:val="00F160A1"/>
    <w:rsid w:val="00F16EE0"/>
    <w:rsid w:val="00F17CF4"/>
    <w:rsid w:val="00F2071D"/>
    <w:rsid w:val="00F21786"/>
    <w:rsid w:val="00F21F13"/>
    <w:rsid w:val="00F222E0"/>
    <w:rsid w:val="00F2433F"/>
    <w:rsid w:val="00F262A8"/>
    <w:rsid w:val="00F26A3B"/>
    <w:rsid w:val="00F270D9"/>
    <w:rsid w:val="00F27711"/>
    <w:rsid w:val="00F307B6"/>
    <w:rsid w:val="00F314AA"/>
    <w:rsid w:val="00F31A9E"/>
    <w:rsid w:val="00F31BF4"/>
    <w:rsid w:val="00F343E7"/>
    <w:rsid w:val="00F36031"/>
    <w:rsid w:val="00F3742B"/>
    <w:rsid w:val="00F41FDB"/>
    <w:rsid w:val="00F42407"/>
    <w:rsid w:val="00F45263"/>
    <w:rsid w:val="00F4744C"/>
    <w:rsid w:val="00F505AE"/>
    <w:rsid w:val="00F51A80"/>
    <w:rsid w:val="00F53ED1"/>
    <w:rsid w:val="00F56370"/>
    <w:rsid w:val="00F56D63"/>
    <w:rsid w:val="00F57679"/>
    <w:rsid w:val="00F60277"/>
    <w:rsid w:val="00F609A9"/>
    <w:rsid w:val="00F609CD"/>
    <w:rsid w:val="00F60A17"/>
    <w:rsid w:val="00F60E91"/>
    <w:rsid w:val="00F61D85"/>
    <w:rsid w:val="00F62AB5"/>
    <w:rsid w:val="00F651DE"/>
    <w:rsid w:val="00F65422"/>
    <w:rsid w:val="00F668B0"/>
    <w:rsid w:val="00F66AD5"/>
    <w:rsid w:val="00F66C79"/>
    <w:rsid w:val="00F676B4"/>
    <w:rsid w:val="00F70391"/>
    <w:rsid w:val="00F70D21"/>
    <w:rsid w:val="00F711AD"/>
    <w:rsid w:val="00F728F6"/>
    <w:rsid w:val="00F72C1B"/>
    <w:rsid w:val="00F7385F"/>
    <w:rsid w:val="00F74196"/>
    <w:rsid w:val="00F80C99"/>
    <w:rsid w:val="00F83052"/>
    <w:rsid w:val="00F86370"/>
    <w:rsid w:val="00F867EC"/>
    <w:rsid w:val="00F8691B"/>
    <w:rsid w:val="00F90699"/>
    <w:rsid w:val="00F91942"/>
    <w:rsid w:val="00F91B2B"/>
    <w:rsid w:val="00F93A4B"/>
    <w:rsid w:val="00F95EAC"/>
    <w:rsid w:val="00F97774"/>
    <w:rsid w:val="00FA004F"/>
    <w:rsid w:val="00FA0ADA"/>
    <w:rsid w:val="00FA15DA"/>
    <w:rsid w:val="00FA2F24"/>
    <w:rsid w:val="00FA34B5"/>
    <w:rsid w:val="00FA4A6F"/>
    <w:rsid w:val="00FA4C17"/>
    <w:rsid w:val="00FA6087"/>
    <w:rsid w:val="00FA6311"/>
    <w:rsid w:val="00FB0308"/>
    <w:rsid w:val="00FB0350"/>
    <w:rsid w:val="00FB4EAE"/>
    <w:rsid w:val="00FB5785"/>
    <w:rsid w:val="00FB79AF"/>
    <w:rsid w:val="00FC03CD"/>
    <w:rsid w:val="00FC0595"/>
    <w:rsid w:val="00FC0646"/>
    <w:rsid w:val="00FC50DB"/>
    <w:rsid w:val="00FC6055"/>
    <w:rsid w:val="00FC68B7"/>
    <w:rsid w:val="00FD0B10"/>
    <w:rsid w:val="00FD0B2E"/>
    <w:rsid w:val="00FD0F1A"/>
    <w:rsid w:val="00FD18BA"/>
    <w:rsid w:val="00FD78EB"/>
    <w:rsid w:val="00FD79D0"/>
    <w:rsid w:val="00FE1D74"/>
    <w:rsid w:val="00FE20B2"/>
    <w:rsid w:val="00FE20EB"/>
    <w:rsid w:val="00FE39F8"/>
    <w:rsid w:val="00FE3F7A"/>
    <w:rsid w:val="00FE567D"/>
    <w:rsid w:val="00FE5B9F"/>
    <w:rsid w:val="00FE6174"/>
    <w:rsid w:val="00FE6985"/>
    <w:rsid w:val="00FE77D4"/>
    <w:rsid w:val="00FF02F5"/>
    <w:rsid w:val="00FF0F29"/>
    <w:rsid w:val="00FF264E"/>
    <w:rsid w:val="00FF377D"/>
    <w:rsid w:val="00FF4AFB"/>
    <w:rsid w:val="00FF4E90"/>
    <w:rsid w:val="00FF55BB"/>
    <w:rsid w:val="00FF571D"/>
    <w:rsid w:val="00FF6B7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99343"/>
  <w15:docId w15:val="{371068AE-0019-4C8B-B9B6-5A1239A8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character" w:customStyle="1" w:styleId="SingleTxtGChar">
    <w:name w:val="_ Single Txt_G Char"/>
    <w:link w:val="SingleTxtG"/>
    <w:locked/>
    <w:rsid w:val="0087771C"/>
    <w:rPr>
      <w:lang w:val="en-GB"/>
    </w:rPr>
  </w:style>
  <w:style w:type="character" w:styleId="Strong">
    <w:name w:val="Strong"/>
    <w:basedOn w:val="DefaultParagraphFont"/>
    <w:uiPriority w:val="22"/>
    <w:qFormat/>
    <w:rsid w:val="0087771C"/>
    <w:rPr>
      <w:b/>
      <w:bCs/>
    </w:rPr>
  </w:style>
  <w:style w:type="character" w:styleId="CommentReference">
    <w:name w:val="annotation reference"/>
    <w:basedOn w:val="DefaultParagraphFont"/>
    <w:semiHidden/>
    <w:unhideWhenUsed/>
    <w:rsid w:val="00E020E1"/>
    <w:rPr>
      <w:sz w:val="16"/>
      <w:szCs w:val="16"/>
    </w:rPr>
  </w:style>
  <w:style w:type="paragraph" w:styleId="CommentText">
    <w:name w:val="annotation text"/>
    <w:basedOn w:val="Normal"/>
    <w:link w:val="CommentTextChar"/>
    <w:unhideWhenUsed/>
    <w:rsid w:val="00E020E1"/>
    <w:pPr>
      <w:spacing w:line="240" w:lineRule="auto"/>
    </w:pPr>
  </w:style>
  <w:style w:type="character" w:customStyle="1" w:styleId="CommentTextChar">
    <w:name w:val="Comment Text Char"/>
    <w:basedOn w:val="DefaultParagraphFont"/>
    <w:link w:val="CommentText"/>
    <w:rsid w:val="00E020E1"/>
    <w:rPr>
      <w:lang w:val="en-GB"/>
    </w:rPr>
  </w:style>
  <w:style w:type="paragraph" w:styleId="CommentSubject">
    <w:name w:val="annotation subject"/>
    <w:basedOn w:val="CommentText"/>
    <w:next w:val="CommentText"/>
    <w:link w:val="CommentSubjectChar"/>
    <w:semiHidden/>
    <w:unhideWhenUsed/>
    <w:rsid w:val="00E020E1"/>
    <w:rPr>
      <w:b/>
      <w:bCs/>
    </w:rPr>
  </w:style>
  <w:style w:type="character" w:customStyle="1" w:styleId="CommentSubjectChar">
    <w:name w:val="Comment Subject Char"/>
    <w:basedOn w:val="CommentTextChar"/>
    <w:link w:val="CommentSubject"/>
    <w:semiHidden/>
    <w:rsid w:val="00E020E1"/>
    <w:rPr>
      <w:b/>
      <w:bCs/>
      <w:lang w:val="en-GB"/>
    </w:rPr>
  </w:style>
  <w:style w:type="paragraph" w:styleId="Revision">
    <w:name w:val="Revision"/>
    <w:hidden/>
    <w:uiPriority w:val="99"/>
    <w:semiHidden/>
    <w:rsid w:val="00326AFE"/>
    <w:rPr>
      <w:lang w:val="en-GB"/>
    </w:rPr>
  </w:style>
  <w:style w:type="character" w:customStyle="1" w:styleId="H1GChar">
    <w:name w:val="_ H_1_G Char"/>
    <w:link w:val="H1G"/>
    <w:rsid w:val="003737D0"/>
    <w:rPr>
      <w:b/>
      <w:sz w:val="24"/>
      <w:lang w:val="en-GB"/>
    </w:rPr>
  </w:style>
  <w:style w:type="character" w:customStyle="1" w:styleId="cf01">
    <w:name w:val="cf01"/>
    <w:basedOn w:val="DefaultParagraphFont"/>
    <w:rsid w:val="0047048E"/>
    <w:rPr>
      <w:rFonts w:ascii="Segoe UI" w:hAnsi="Segoe UI" w:cs="Segoe UI" w:hint="default"/>
      <w:sz w:val="18"/>
      <w:szCs w:val="18"/>
    </w:rPr>
  </w:style>
  <w:style w:type="paragraph" w:styleId="ListParagraph">
    <w:name w:val="List Paragraph"/>
    <w:basedOn w:val="Normal"/>
    <w:uiPriority w:val="34"/>
    <w:qFormat/>
    <w:rsid w:val="0047048E"/>
    <w:pPr>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04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Clara Sanchez Lopez</DisplayName>
        <AccountId>121</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94B788-6793-4EEA-A321-B4BFD8EEC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86059-684F-420E-8F97-DA076358C9DB}">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3.xml><?xml version="1.0" encoding="utf-8"?>
<ds:datastoreItem xmlns:ds="http://schemas.openxmlformats.org/officeDocument/2006/customXml" ds:itemID="{04FDE22B-3AD7-46E9-85F9-A0CA7C89CDAC}">
  <ds:schemaRefs>
    <ds:schemaRef ds:uri="http://schemas.openxmlformats.org/officeDocument/2006/bibliography"/>
  </ds:schemaRefs>
</ds:datastoreItem>
</file>

<file path=customXml/itemProps4.xml><?xml version="1.0" encoding="utf-8"?>
<ds:datastoreItem xmlns:ds="http://schemas.openxmlformats.org/officeDocument/2006/customXml" ds:itemID="{344798AB-F688-433E-80C7-B3E9554C3901}">
  <ds:schemaRefs>
    <ds:schemaRef ds:uri="http://schemas.microsoft.com/sharepoint/v3/contenttype/forms"/>
  </ds:schemaRefs>
</ds:datastoreItem>
</file>

<file path=customXml/itemProps5.xml><?xml version="1.0" encoding="utf-8"?>
<ds:datastoreItem xmlns:ds="http://schemas.openxmlformats.org/officeDocument/2006/customXml" ds:itemID="{F1C32CD5-9099-45A3-BCF4-0CE0EEDC89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3363</Words>
  <Characters>19174</Characters>
  <Application>Microsoft Office Word</Application>
  <DocSecurity>0</DocSecurity>
  <Lines>159</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ECE/TRANS/2022/16</vt:lpstr>
      <vt:lpstr/>
    </vt:vector>
  </TitlesOfParts>
  <Company>CSD</Company>
  <LinksUpToDate>false</LinksUpToDate>
  <CharactersWithSpaces>22493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2118903</dc:subject>
  <dc:creator>Anastasia Barinova</dc:creator>
  <cp:keywords/>
  <dc:description/>
  <cp:lastModifiedBy>Laura Dotzauer</cp:lastModifiedBy>
  <cp:revision>11</cp:revision>
  <cp:lastPrinted>2023-09-21T11:04:00Z</cp:lastPrinted>
  <dcterms:created xsi:type="dcterms:W3CDTF">2023-09-21T10:55:00Z</dcterms:created>
  <dcterms:modified xsi:type="dcterms:W3CDTF">2023-09-21T11:04:00Z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3033600</vt:r8>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y fmtid="{D5CDD505-2E9C-101B-9397-08002B2CF9AE}" pid="7" name="Office of Origin">
    <vt:lpwstr/>
  </property>
  <property fmtid="{D5CDD505-2E9C-101B-9397-08002B2CF9AE}" pid="8" name="_dlc_DocIdItemGuid">
    <vt:lpwstr>e8f46040-9463-4117-8e0e-d893571a4296</vt:lpwstr>
  </property>
  <property fmtid="{D5CDD505-2E9C-101B-9397-08002B2CF9AE}" pid="9" name="idocslocation">
    <vt:lpwstr>Geneva</vt:lpwstr>
  </property>
  <property fmtid="{D5CDD505-2E9C-101B-9397-08002B2CF9AE}" pid="10" name="idocsoffice">
    <vt:lpwstr>GE</vt:lpwstr>
  </property>
  <property fmtid="{D5CDD505-2E9C-101B-9397-08002B2CF9AE}" pid="11" name="MSIP_Label_6bd9ddd1-4d20-43f6-abfa-fc3c07406f94_Enabled">
    <vt:lpwstr>true</vt:lpwstr>
  </property>
  <property fmtid="{D5CDD505-2E9C-101B-9397-08002B2CF9AE}" pid="12" name="MSIP_Label_6bd9ddd1-4d20-43f6-abfa-fc3c07406f94_SetDate">
    <vt:lpwstr>2023-09-07T10:03:16Z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3da24204-6385-4c59-a7a2-6c033a0b06e9</vt:lpwstr>
  </property>
  <property fmtid="{D5CDD505-2E9C-101B-9397-08002B2CF9AE}" pid="17" name="MSIP_Label_6bd9ddd1-4d20-43f6-abfa-fc3c07406f94_ContentBits">
    <vt:lpwstr>0</vt:lpwstr>
  </property>
</Properties>
</file>