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30B" w:rsidRDefault="005670FF" w:rsidP="009D5E05">
      <w:pPr>
        <w:pStyle w:val="Heading1"/>
        <w:spacing w:before="0"/>
      </w:pPr>
      <w:bookmarkStart w:id="0" w:name="_GoBack"/>
      <w:bookmarkEnd w:id="0"/>
      <w:r>
        <w:t xml:space="preserve">Modernisation </w:t>
      </w:r>
      <w:r w:rsidRPr="005670FF">
        <w:t>Maturity</w:t>
      </w:r>
      <w:r w:rsidR="00945225">
        <w:t xml:space="preserve"> Model (v0.9</w:t>
      </w:r>
      <w:r w:rsidR="006E4487">
        <w:t>)</w:t>
      </w:r>
    </w:p>
    <w:p w:rsidR="005670FF" w:rsidRPr="005670FF" w:rsidRDefault="005670FF">
      <w:r w:rsidRPr="005670FF">
        <w:t xml:space="preserve">Under </w:t>
      </w:r>
      <w:r w:rsidR="00252726">
        <w:t>the High-L</w:t>
      </w:r>
      <w:r w:rsidR="00802BE7">
        <w:t>evel Group</w:t>
      </w:r>
      <w:r>
        <w:t xml:space="preserve"> project on</w:t>
      </w:r>
      <w:r w:rsidRPr="005670FF">
        <w:t xml:space="preserve"> Implementing </w:t>
      </w:r>
      <w:proofErr w:type="spellStart"/>
      <w:r w:rsidRPr="005670FF">
        <w:t>ModernStats</w:t>
      </w:r>
      <w:proofErr w:type="spellEnd"/>
      <w:r w:rsidRPr="005670FF">
        <w:t xml:space="preserve"> Standards</w:t>
      </w:r>
      <w:r>
        <w:t>, a Modernisation Maturity Model (MMM) has been developed.</w:t>
      </w:r>
      <w:r w:rsidR="007C7FDF">
        <w:t xml:space="preserve"> </w:t>
      </w:r>
      <w:r>
        <w:t xml:space="preserve">There are multiple aspects of Maturity in the context of Modernisation, and as such the model that has been developed has a number of distinct </w:t>
      </w:r>
      <w:r w:rsidRPr="00FF19FE">
        <w:rPr>
          <w:b/>
          <w:i/>
        </w:rPr>
        <w:t>dimensions</w:t>
      </w:r>
      <w:r>
        <w:t xml:space="preserve">. Within each dimension, different organisations may have different </w:t>
      </w:r>
      <w:r w:rsidRPr="00FF19FE">
        <w:rPr>
          <w:b/>
          <w:i/>
        </w:rPr>
        <w:t>levels</w:t>
      </w:r>
      <w:r>
        <w:t xml:space="preserve"> of </w:t>
      </w:r>
      <w:r w:rsidRPr="0053608E">
        <w:t>maturity</w:t>
      </w:r>
      <w:r>
        <w:t>.</w:t>
      </w:r>
      <w:r w:rsidR="00204218">
        <w:t xml:space="preserve">  It is highly recommended that the maturity self-assessment </w:t>
      </w:r>
      <w:r w:rsidR="00204218" w:rsidRPr="0039221A">
        <w:t xml:space="preserve">be </w:t>
      </w:r>
      <w:r w:rsidR="00204218">
        <w:t>performed</w:t>
      </w:r>
      <w:r w:rsidR="00204218" w:rsidRPr="0039221A">
        <w:t xml:space="preserve"> </w:t>
      </w:r>
      <w:r w:rsidR="00204218">
        <w:t xml:space="preserve">by </w:t>
      </w:r>
      <w:r w:rsidR="00204218" w:rsidRPr="0039221A">
        <w:t xml:space="preserve">a cross-cutting </w:t>
      </w:r>
      <w:r w:rsidR="00204218">
        <w:t>g</w:t>
      </w:r>
      <w:r w:rsidR="00204218" w:rsidRPr="0039221A">
        <w:t xml:space="preserve">roup </w:t>
      </w:r>
      <w:r w:rsidR="00204218">
        <w:t xml:space="preserve">involving members of the </w:t>
      </w:r>
      <w:r w:rsidR="00204218" w:rsidRPr="0039221A">
        <w:t>Business, Information, Methods, Applications and Technology</w:t>
      </w:r>
      <w:r w:rsidR="00204218">
        <w:t xml:space="preserve"> functions within the statistical organisation in order to solicit diverse and complete input from within the organisation.</w:t>
      </w:r>
    </w:p>
    <w:p w:rsidR="005D1EAD" w:rsidRDefault="005670FF" w:rsidP="00161A9C">
      <w:pPr>
        <w:rPr>
          <w:rStyle w:val="Hyperlink"/>
        </w:rPr>
      </w:pPr>
      <w:r>
        <w:t xml:space="preserve">These </w:t>
      </w:r>
      <w:r w:rsidRPr="00FF19FE">
        <w:rPr>
          <w:b/>
          <w:i/>
        </w:rPr>
        <w:t>dimensions</w:t>
      </w:r>
      <w:r w:rsidRPr="00FF19FE">
        <w:t xml:space="preserve"> and </w:t>
      </w:r>
      <w:r w:rsidRPr="00FF19FE">
        <w:rPr>
          <w:b/>
          <w:i/>
        </w:rPr>
        <w:t>levels</w:t>
      </w:r>
      <w:r w:rsidRPr="00FF19FE">
        <w:t xml:space="preserve"> </w:t>
      </w:r>
      <w:r>
        <w:t>are described in the tables below in general term</w:t>
      </w:r>
      <w:r w:rsidR="00665B85">
        <w:t>s. However,</w:t>
      </w:r>
      <w:r>
        <w:t xml:space="preserve"> </w:t>
      </w:r>
      <w:r w:rsidR="00C12DBC">
        <w:t>a</w:t>
      </w:r>
      <w:r>
        <w:t xml:space="preserve"> </w:t>
      </w:r>
      <w:r w:rsidR="00C12DBC">
        <w:t>set of</w:t>
      </w:r>
      <w:r w:rsidR="000C5878">
        <w:t xml:space="preserve"> self-</w:t>
      </w:r>
      <w:r>
        <w:t xml:space="preserve">assessment criteria </w:t>
      </w:r>
      <w:r w:rsidR="00C12DBC">
        <w:t xml:space="preserve">has been formulated </w:t>
      </w:r>
      <w:r>
        <w:t xml:space="preserve">that is specific </w:t>
      </w:r>
      <w:r w:rsidRPr="00FF19FE">
        <w:t xml:space="preserve">to each </w:t>
      </w:r>
      <w:r w:rsidR="00FF19FE">
        <w:rPr>
          <w:b/>
          <w:i/>
        </w:rPr>
        <w:t xml:space="preserve">dimension </w:t>
      </w:r>
      <w:r w:rsidRPr="00FF19FE">
        <w:t xml:space="preserve">x </w:t>
      </w:r>
      <w:r w:rsidR="00FF19FE">
        <w:rPr>
          <w:b/>
          <w:i/>
        </w:rPr>
        <w:t>level</w:t>
      </w:r>
      <w:r w:rsidRPr="00FF19FE">
        <w:t xml:space="preserve"> combination</w:t>
      </w:r>
      <w:r>
        <w:t xml:space="preserve">, as well as to each of the </w:t>
      </w:r>
      <w:r w:rsidRPr="00802BE7">
        <w:t xml:space="preserve">following </w:t>
      </w:r>
      <w:r w:rsidR="00802BE7" w:rsidRPr="00802BE7">
        <w:rPr>
          <w:i/>
        </w:rPr>
        <w:t xml:space="preserve">HLG-MOS </w:t>
      </w:r>
      <w:r w:rsidRPr="00802BE7">
        <w:rPr>
          <w:i/>
        </w:rPr>
        <w:t>standards</w:t>
      </w:r>
      <w:r w:rsidR="00161A9C">
        <w:rPr>
          <w:i/>
        </w:rPr>
        <w:t xml:space="preserve">: </w:t>
      </w:r>
      <w:hyperlink r:id="rId9" w:history="1">
        <w:r w:rsidR="00161A9C" w:rsidRPr="00A32FED">
          <w:rPr>
            <w:rStyle w:val="Hyperlink"/>
          </w:rPr>
          <w:t>GAMSO</w:t>
        </w:r>
      </w:hyperlink>
      <w:r w:rsidR="00161A9C" w:rsidRPr="00DE1A30">
        <w:rPr>
          <w:rStyle w:val="Hyperlink"/>
          <w:u w:val="none"/>
        </w:rPr>
        <w:t xml:space="preserve">,  </w:t>
      </w:r>
      <w:r w:rsidR="00161A9C">
        <w:rPr>
          <w:rStyle w:val="Hyperlink"/>
        </w:rPr>
        <w:t xml:space="preserve"> </w:t>
      </w:r>
      <w:hyperlink r:id="rId10" w:history="1">
        <w:r w:rsidR="00161A9C" w:rsidRPr="00A85AEC">
          <w:rPr>
            <w:rStyle w:val="Hyperlink"/>
          </w:rPr>
          <w:t>GSBPM</w:t>
        </w:r>
      </w:hyperlink>
      <w:r w:rsidR="00161A9C" w:rsidRPr="00DE1A30">
        <w:rPr>
          <w:rStyle w:val="Hyperlink"/>
          <w:u w:val="none"/>
        </w:rPr>
        <w:t xml:space="preserve">,  </w:t>
      </w:r>
      <w:r w:rsidR="00161A9C">
        <w:rPr>
          <w:rStyle w:val="Hyperlink"/>
        </w:rPr>
        <w:t xml:space="preserve"> </w:t>
      </w:r>
      <w:hyperlink r:id="rId11" w:history="1">
        <w:r w:rsidR="00161A9C" w:rsidRPr="00A85AEC">
          <w:rPr>
            <w:rStyle w:val="Hyperlink"/>
          </w:rPr>
          <w:t>GSIM</w:t>
        </w:r>
      </w:hyperlink>
      <w:r w:rsidR="00161A9C" w:rsidRPr="00DE1A30">
        <w:rPr>
          <w:rStyle w:val="Hyperlink"/>
          <w:u w:val="none"/>
        </w:rPr>
        <w:t xml:space="preserve">,   </w:t>
      </w:r>
      <w:hyperlink r:id="rId12" w:history="1">
        <w:r w:rsidR="00161A9C" w:rsidRPr="00A85AEC">
          <w:rPr>
            <w:rStyle w:val="Hyperlink"/>
          </w:rPr>
          <w:t>CSPA</w:t>
        </w:r>
      </w:hyperlink>
      <w:r w:rsidR="00F3442B">
        <w:rPr>
          <w:rStyle w:val="Hyperlink"/>
        </w:rPr>
        <w:t>.</w:t>
      </w:r>
    </w:p>
    <w:p w:rsidR="005D1EAD" w:rsidRDefault="005D1EAD" w:rsidP="005D1EAD">
      <w:r w:rsidRPr="007F44A8">
        <w:t xml:space="preserve">As shown in this diagram, there are relationships between the standards.   </w:t>
      </w:r>
      <w:r w:rsidR="007F44A8">
        <w:t xml:space="preserve"> When evaluating the maturity level each standard should be evaluated on its own merits, recognizing that there are synergies between the standards. </w:t>
      </w:r>
      <w:r w:rsidR="007F44A8" w:rsidRPr="007F44A8">
        <w:t xml:space="preserve">For example </w:t>
      </w:r>
      <w:r w:rsidR="007F44A8">
        <w:t xml:space="preserve">the GAMSO </w:t>
      </w:r>
      <w:r w:rsidR="00F3442B">
        <w:t xml:space="preserve">itself </w:t>
      </w:r>
      <w:r w:rsidR="007F44A8">
        <w:t xml:space="preserve">should be evaluated </w:t>
      </w:r>
      <w:r w:rsidR="00F3442B">
        <w:t>(</w:t>
      </w:r>
      <w:r w:rsidR="007F44A8">
        <w:t xml:space="preserve">knowing that </w:t>
      </w:r>
      <w:r w:rsidR="007F44A8" w:rsidRPr="007F44A8">
        <w:t xml:space="preserve">the GSBPM is embedded within </w:t>
      </w:r>
      <w:r w:rsidR="007F44A8">
        <w:t>it</w:t>
      </w:r>
      <w:r w:rsidR="00F3442B">
        <w:t>)</w:t>
      </w:r>
      <w:r w:rsidR="007F44A8" w:rsidRPr="007F44A8">
        <w:t>, and CSPA is connected to both GSIM and GSBPM.</w:t>
      </w:r>
      <w:r w:rsidR="00F3442B">
        <w:t xml:space="preserve">  </w:t>
      </w:r>
    </w:p>
    <w:p w:rsidR="005D1EAD" w:rsidRDefault="005D1EAD" w:rsidP="00161A9C">
      <w:pPr>
        <w:rPr>
          <w:rStyle w:val="Hyperlink"/>
        </w:rPr>
      </w:pPr>
    </w:p>
    <w:p w:rsidR="004E329E" w:rsidRDefault="004E329E" w:rsidP="00161A9C">
      <w:pPr>
        <w:rPr>
          <w:rStyle w:val="Hyperlink"/>
        </w:rPr>
      </w:pPr>
    </w:p>
    <w:p w:rsidR="005D1EAD" w:rsidRDefault="003127C3" w:rsidP="00161A9C">
      <w:pPr>
        <w:rPr>
          <w:rStyle w:val="Hyperlink"/>
        </w:rPr>
      </w:pPr>
      <w:r w:rsidRPr="002F18F4">
        <w:rPr>
          <w:noProof/>
          <w:lang w:eastAsia="en-GB"/>
        </w:rPr>
        <w:drawing>
          <wp:inline distT="0" distB="0" distL="0" distR="0" wp14:anchorId="074CD7FC" wp14:editId="2A069DDD">
            <wp:extent cx="4918077" cy="22466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22579" cy="2248687"/>
                    </a:xfrm>
                    <a:prstGeom prst="rect">
                      <a:avLst/>
                    </a:prstGeom>
                    <a:noFill/>
                    <a:ln>
                      <a:noFill/>
                    </a:ln>
                  </pic:spPr>
                </pic:pic>
              </a:graphicData>
            </a:graphic>
          </wp:inline>
        </w:drawing>
      </w:r>
    </w:p>
    <w:p w:rsidR="004E329E" w:rsidRDefault="004E329E" w:rsidP="004E329E">
      <w:r>
        <w:t xml:space="preserve">The MMM has been designed so as to be applicable even if small changes are made to the standards.  </w:t>
      </w:r>
      <w:r w:rsidRPr="004E329E">
        <w:t>When completing</w:t>
      </w:r>
      <w:r>
        <w:t xml:space="preserve"> the </w:t>
      </w:r>
      <w:r w:rsidR="00F3442B">
        <w:t>self-</w:t>
      </w:r>
      <w:r>
        <w:t xml:space="preserve">assessment, it will be important </w:t>
      </w:r>
      <w:r w:rsidR="00F3442B">
        <w:t xml:space="preserve">for future reference </w:t>
      </w:r>
      <w:r>
        <w:t xml:space="preserve">to document the version number(s) of </w:t>
      </w:r>
      <w:r w:rsidR="00F3442B">
        <w:t>the standard(s) being assessed at the time.</w:t>
      </w:r>
    </w:p>
    <w:p w:rsidR="004E329E" w:rsidRDefault="004E329E" w:rsidP="009F147A">
      <w:pPr>
        <w:pStyle w:val="Heading2"/>
      </w:pPr>
    </w:p>
    <w:p w:rsidR="00F3442B" w:rsidRDefault="00F3442B">
      <w:pPr>
        <w:rPr>
          <w:rFonts w:asciiTheme="majorHAnsi" w:eastAsiaTheme="majorEastAsia" w:hAnsiTheme="majorHAnsi" w:cstheme="majorBidi"/>
          <w:b/>
          <w:bCs/>
          <w:color w:val="4F81BD" w:themeColor="accent1"/>
          <w:sz w:val="26"/>
          <w:szCs w:val="26"/>
        </w:rPr>
      </w:pPr>
      <w:r>
        <w:br w:type="page"/>
      </w:r>
    </w:p>
    <w:p w:rsidR="009F147A" w:rsidRDefault="009F147A" w:rsidP="009F147A">
      <w:pPr>
        <w:pStyle w:val="Heading2"/>
      </w:pPr>
      <w:r>
        <w:lastRenderedPageBreak/>
        <w:t>Description of Maturity Levels</w:t>
      </w:r>
    </w:p>
    <w:tbl>
      <w:tblPr>
        <w:tblW w:w="0" w:type="auto"/>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65"/>
        <w:gridCol w:w="2205"/>
        <w:gridCol w:w="7503"/>
      </w:tblGrid>
      <w:tr w:rsidR="009F147A" w:rsidRPr="0000353A" w:rsidTr="00167BDC">
        <w:trPr>
          <w:trHeight w:val="288"/>
          <w:tblHeader/>
        </w:trPr>
        <w:tc>
          <w:tcPr>
            <w:tcW w:w="865" w:type="dxa"/>
          </w:tcPr>
          <w:p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Number</w:t>
            </w:r>
          </w:p>
        </w:tc>
        <w:tc>
          <w:tcPr>
            <w:tcW w:w="2205" w:type="dxa"/>
            <w:tcMar>
              <w:top w:w="105" w:type="dxa"/>
              <w:left w:w="150" w:type="dxa"/>
              <w:bottom w:w="105" w:type="dxa"/>
              <w:right w:w="150" w:type="dxa"/>
            </w:tcMar>
            <w:hideMark/>
          </w:tcPr>
          <w:p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 xml:space="preserve">Level </w:t>
            </w:r>
            <w:r w:rsidR="009F147A" w:rsidRPr="0000353A">
              <w:rPr>
                <w:rFonts w:ascii="Arial" w:eastAsia="Times New Roman" w:hAnsi="Arial" w:cs="Arial"/>
                <w:b/>
                <w:bCs/>
                <w:color w:val="333333"/>
                <w:sz w:val="21"/>
                <w:szCs w:val="21"/>
                <w:lang w:eastAsia="nb-NO"/>
              </w:rPr>
              <w:t>Name</w:t>
            </w:r>
          </w:p>
        </w:tc>
        <w:tc>
          <w:tcPr>
            <w:tcW w:w="7503" w:type="dxa"/>
            <w:tcMar>
              <w:top w:w="105" w:type="dxa"/>
              <w:left w:w="150" w:type="dxa"/>
              <w:bottom w:w="105" w:type="dxa"/>
              <w:right w:w="150" w:type="dxa"/>
            </w:tcMar>
            <w:hideMark/>
          </w:tcPr>
          <w:p w:rsidR="009F147A" w:rsidRPr="0000353A" w:rsidRDefault="00FF19FE" w:rsidP="00320E53">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Level</w:t>
            </w:r>
            <w:r w:rsidR="009F147A" w:rsidRPr="0000353A">
              <w:rPr>
                <w:rFonts w:ascii="Arial" w:eastAsia="Times New Roman" w:hAnsi="Arial" w:cs="Arial"/>
                <w:b/>
                <w:bCs/>
                <w:color w:val="333333"/>
                <w:sz w:val="21"/>
                <w:szCs w:val="21"/>
                <w:lang w:eastAsia="nb-NO"/>
              </w:rPr>
              <w:t> Description</w:t>
            </w:r>
          </w:p>
        </w:tc>
      </w:tr>
      <w:tr w:rsidR="009F147A" w:rsidRPr="0000353A" w:rsidTr="00167BDC">
        <w:trPr>
          <w:trHeight w:val="754"/>
        </w:trPr>
        <w:tc>
          <w:tcPr>
            <w:tcW w:w="865"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205" w:type="dxa"/>
            <w:tcMar>
              <w:top w:w="105" w:type="dxa"/>
              <w:left w:w="150" w:type="dxa"/>
              <w:bottom w:w="105" w:type="dxa"/>
              <w:right w:w="150" w:type="dxa"/>
            </w:tcMar>
            <w:hideMark/>
          </w:tcPr>
          <w:p w:rsidR="009F147A" w:rsidRPr="0000353A" w:rsidRDefault="009F147A" w:rsidP="005D1EAD">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Initial</w:t>
            </w:r>
            <w:r w:rsidR="00AA462A" w:rsidRPr="0000353A">
              <w:rPr>
                <w:rFonts w:ascii="Arial" w:eastAsia="Times New Roman" w:hAnsi="Arial" w:cs="Arial"/>
                <w:color w:val="333333"/>
                <w:sz w:val="21"/>
                <w:szCs w:val="21"/>
                <w:lang w:eastAsia="nb-NO"/>
              </w:rPr>
              <w:t xml:space="preserve"> </w:t>
            </w:r>
            <w:r w:rsidR="005D1EAD">
              <w:rPr>
                <w:rFonts w:ascii="Arial" w:eastAsia="Times New Roman" w:hAnsi="Arial" w:cs="Arial"/>
                <w:color w:val="333333"/>
                <w:sz w:val="21"/>
                <w:szCs w:val="21"/>
                <w:lang w:eastAsia="nb-NO"/>
              </w:rPr>
              <w:t>awareness</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few individuals are becoming interested in the potential value of the standard.</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 </w:t>
            </w:r>
            <w:proofErr w:type="spellStart"/>
            <w:r w:rsidRPr="0000353A">
              <w:rPr>
                <w:rFonts w:ascii="Arial" w:eastAsia="Times New Roman" w:hAnsi="Arial" w:cs="Arial"/>
                <w:color w:val="333333"/>
                <w:sz w:val="21"/>
                <w:szCs w:val="21"/>
                <w:lang w:val="en-US" w:eastAsia="nb-NO"/>
              </w:rPr>
              <w:t>organisation</w:t>
            </w:r>
            <w:proofErr w:type="spellEnd"/>
            <w:r w:rsidRPr="0000353A">
              <w:rPr>
                <w:rFonts w:ascii="Arial" w:eastAsia="Times New Roman" w:hAnsi="Arial" w:cs="Arial"/>
                <w:color w:val="333333"/>
                <w:sz w:val="21"/>
                <w:szCs w:val="21"/>
                <w:lang w:val="en-US" w:eastAsia="nb-NO"/>
              </w:rPr>
              <w:t xml:space="preserve"> as a whole is unaware of the standard.</w:t>
            </w:r>
          </w:p>
        </w:tc>
      </w:tr>
      <w:tr w:rsidR="009F147A" w:rsidRPr="0000353A" w:rsidTr="00167BDC">
        <w:trPr>
          <w:trHeight w:val="754"/>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2</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Pre-implementation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Use of the standard is basic and limited to a few individuals. </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Parts of the </w:t>
            </w:r>
            <w:proofErr w:type="spellStart"/>
            <w:r w:rsidRPr="0000353A">
              <w:rPr>
                <w:rFonts w:ascii="Arial" w:eastAsia="Times New Roman" w:hAnsi="Arial" w:cs="Arial"/>
                <w:color w:val="333333"/>
                <w:sz w:val="21"/>
                <w:szCs w:val="21"/>
                <w:lang w:val="en-US" w:eastAsia="nb-NO"/>
              </w:rPr>
              <w:t>organisation</w:t>
            </w:r>
            <w:proofErr w:type="spellEnd"/>
            <w:r w:rsidRPr="0000353A">
              <w:rPr>
                <w:rFonts w:ascii="Arial" w:eastAsia="Times New Roman" w:hAnsi="Arial" w:cs="Arial"/>
                <w:color w:val="333333"/>
                <w:sz w:val="21"/>
                <w:szCs w:val="21"/>
                <w:lang w:val="en-US" w:eastAsia="nb-NO"/>
              </w:rPr>
              <w:t> are becoming interested in the potential value of the standard.</w:t>
            </w:r>
          </w:p>
        </w:tc>
      </w:tr>
      <w:tr w:rsidR="009F147A" w:rsidRPr="0000353A" w:rsidTr="00167BDC">
        <w:trPr>
          <w:trHeight w:val="942"/>
        </w:trPr>
        <w:tc>
          <w:tcPr>
            <w:tcW w:w="865"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3</w:t>
            </w:r>
          </w:p>
        </w:tc>
        <w:tc>
          <w:tcPr>
            <w:tcW w:w="2205" w:type="dxa"/>
            <w:tcMar>
              <w:top w:w="105" w:type="dxa"/>
              <w:left w:w="150" w:type="dxa"/>
              <w:bottom w:w="105" w:type="dxa"/>
              <w:right w:w="150" w:type="dxa"/>
            </w:tcMar>
            <w:hideMark/>
          </w:tcPr>
          <w:p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Early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Use of the standard is spreading, but it is used in an inconsistent manner by individuals and single business units.</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A corporate-wide </w:t>
            </w:r>
            <w:proofErr w:type="spellStart"/>
            <w:r w:rsidRPr="0000353A">
              <w:rPr>
                <w:rFonts w:ascii="Arial" w:eastAsia="Times New Roman" w:hAnsi="Arial" w:cs="Arial"/>
                <w:color w:val="333333"/>
                <w:sz w:val="21"/>
                <w:szCs w:val="21"/>
                <w:lang w:val="en-US" w:eastAsia="nb-NO"/>
              </w:rPr>
              <w:t>programme</w:t>
            </w:r>
            <w:proofErr w:type="spellEnd"/>
            <w:r w:rsidRPr="0000353A">
              <w:rPr>
                <w:rFonts w:ascii="Arial" w:eastAsia="Times New Roman" w:hAnsi="Arial" w:cs="Arial"/>
                <w:color w:val="333333"/>
                <w:sz w:val="21"/>
                <w:szCs w:val="21"/>
                <w:lang w:val="en-US" w:eastAsia="nb-NO"/>
              </w:rPr>
              <w:t xml:space="preserve">/strategy for use of the standard is </w:t>
            </w:r>
            <w:r w:rsidR="00FF19FE">
              <w:rPr>
                <w:rFonts w:ascii="Arial" w:eastAsia="Times New Roman" w:hAnsi="Arial" w:cs="Arial"/>
                <w:color w:val="333333"/>
                <w:sz w:val="21"/>
                <w:szCs w:val="21"/>
                <w:lang w:val="en-US" w:eastAsia="nb-NO"/>
              </w:rPr>
              <w:t xml:space="preserve">being </w:t>
            </w:r>
            <w:r w:rsidR="003220EC" w:rsidRPr="0000353A">
              <w:rPr>
                <w:rFonts w:ascii="Arial" w:eastAsia="Times New Roman" w:hAnsi="Arial" w:cs="Arial"/>
                <w:color w:val="333333"/>
                <w:sz w:val="21"/>
                <w:szCs w:val="21"/>
                <w:lang w:val="en-US" w:eastAsia="nb-NO"/>
              </w:rPr>
              <w:t>prepar</w:t>
            </w:r>
            <w:r w:rsidR="00FF19FE">
              <w:rPr>
                <w:rFonts w:ascii="Arial" w:eastAsia="Times New Roman" w:hAnsi="Arial" w:cs="Arial"/>
                <w:color w:val="333333"/>
                <w:sz w:val="21"/>
                <w:szCs w:val="21"/>
                <w:lang w:val="en-US" w:eastAsia="nb-NO"/>
              </w:rPr>
              <w:t>ed</w:t>
            </w:r>
            <w:r w:rsidR="003220EC" w:rsidRPr="0000353A">
              <w:rPr>
                <w:rFonts w:ascii="Arial" w:eastAsia="Times New Roman" w:hAnsi="Arial" w:cs="Arial"/>
                <w:color w:val="333333"/>
                <w:sz w:val="21"/>
                <w:szCs w:val="21"/>
                <w:lang w:val="en-US" w:eastAsia="nb-NO"/>
              </w:rPr>
              <w:t>.</w:t>
            </w:r>
          </w:p>
        </w:tc>
      </w:tr>
      <w:tr w:rsidR="009F147A" w:rsidRPr="0000353A" w:rsidTr="00167BDC">
        <w:trPr>
          <w:trHeight w:val="754"/>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Corporate implementation </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corporate-wide </w:t>
            </w:r>
            <w:proofErr w:type="spellStart"/>
            <w:r w:rsidRPr="0000353A">
              <w:rPr>
                <w:rFonts w:ascii="Arial" w:eastAsia="Times New Roman" w:hAnsi="Arial" w:cs="Arial"/>
                <w:color w:val="333333"/>
                <w:sz w:val="21"/>
                <w:szCs w:val="21"/>
                <w:lang w:val="en-US" w:eastAsia="nb-NO"/>
              </w:rPr>
              <w:t>programme</w:t>
            </w:r>
            <w:proofErr w:type="spellEnd"/>
            <w:r w:rsidRPr="0000353A">
              <w:rPr>
                <w:rFonts w:ascii="Arial" w:eastAsia="Times New Roman" w:hAnsi="Arial" w:cs="Arial"/>
                <w:color w:val="333333"/>
                <w:sz w:val="21"/>
                <w:szCs w:val="21"/>
                <w:lang w:val="en-US" w:eastAsia="nb-NO"/>
              </w:rPr>
              <w:t>/strategy for use of the standard </w:t>
            </w:r>
            <w:r w:rsidR="00CD4E5B">
              <w:rPr>
                <w:rFonts w:ascii="Arial" w:eastAsia="Times New Roman" w:hAnsi="Arial" w:cs="Arial"/>
                <w:color w:val="333333"/>
                <w:sz w:val="21"/>
                <w:szCs w:val="21"/>
                <w:lang w:val="en-US" w:eastAsia="nb-NO"/>
              </w:rPr>
              <w:t>is in place</w:t>
            </w:r>
            <w:r w:rsidRPr="0000353A">
              <w:rPr>
                <w:rFonts w:ascii="Arial" w:eastAsia="Times New Roman" w:hAnsi="Arial" w:cs="Arial"/>
                <w:color w:val="333333"/>
                <w:sz w:val="21"/>
                <w:szCs w:val="21"/>
                <w:lang w:val="en-US" w:eastAsia="nb-NO"/>
              </w:rPr>
              <w:t>.</w:t>
            </w:r>
          </w:p>
          <w:p w:rsidR="009F147A" w:rsidRPr="0000353A" w:rsidRDefault="009F147A" w:rsidP="009F44C6">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There is a widespread awareness of the standard and </w:t>
            </w:r>
            <w:r w:rsidR="00FF19FE">
              <w:rPr>
                <w:rFonts w:ascii="Arial" w:eastAsia="Times New Roman" w:hAnsi="Arial" w:cs="Arial"/>
                <w:color w:val="333333"/>
                <w:sz w:val="21"/>
                <w:szCs w:val="21"/>
                <w:lang w:val="en-US" w:eastAsia="nb-NO"/>
              </w:rPr>
              <w:t xml:space="preserve">it is used in a </w:t>
            </w:r>
            <w:r w:rsidRPr="0000353A">
              <w:rPr>
                <w:rFonts w:ascii="Arial" w:eastAsia="Times New Roman" w:hAnsi="Arial" w:cs="Arial"/>
                <w:color w:val="333333"/>
                <w:sz w:val="21"/>
                <w:szCs w:val="21"/>
                <w:lang w:val="en-US" w:eastAsia="nb-NO"/>
              </w:rPr>
              <w:t>consistent </w:t>
            </w:r>
            <w:r w:rsidR="009F44C6">
              <w:rPr>
                <w:rFonts w:ascii="Arial" w:eastAsia="Times New Roman" w:hAnsi="Arial" w:cs="Arial"/>
                <w:color w:val="333333"/>
                <w:sz w:val="21"/>
                <w:szCs w:val="21"/>
                <w:lang w:val="en-US" w:eastAsia="nb-NO"/>
              </w:rPr>
              <w:t>manner</w:t>
            </w:r>
            <w:r w:rsidR="00FF19FE">
              <w:rPr>
                <w:rFonts w:ascii="Arial" w:eastAsia="Times New Roman" w:hAnsi="Arial" w:cs="Arial"/>
                <w:color w:val="333333"/>
                <w:sz w:val="21"/>
                <w:szCs w:val="21"/>
                <w:lang w:val="en-US" w:eastAsia="nb-NO"/>
              </w:rPr>
              <w:t xml:space="preserve"> </w:t>
            </w:r>
            <w:r w:rsidRPr="0000353A">
              <w:rPr>
                <w:rFonts w:ascii="Arial" w:eastAsia="Times New Roman" w:hAnsi="Arial" w:cs="Arial"/>
                <w:color w:val="333333"/>
                <w:sz w:val="21"/>
                <w:szCs w:val="21"/>
                <w:lang w:val="en-US" w:eastAsia="nb-NO"/>
              </w:rPr>
              <w:t xml:space="preserve">across the </w:t>
            </w:r>
            <w:proofErr w:type="spellStart"/>
            <w:r w:rsidR="00653B84">
              <w:rPr>
                <w:rFonts w:ascii="Arial" w:eastAsia="Times New Roman" w:hAnsi="Arial" w:cs="Arial"/>
                <w:color w:val="333333"/>
                <w:sz w:val="21"/>
                <w:szCs w:val="21"/>
                <w:lang w:val="en-US" w:eastAsia="nb-NO"/>
              </w:rPr>
              <w:t>organisation</w:t>
            </w:r>
            <w:proofErr w:type="spellEnd"/>
            <w:r w:rsidR="00F926FB"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  </w:t>
            </w:r>
          </w:p>
        </w:tc>
      </w:tr>
      <w:tr w:rsidR="009F147A" w:rsidRPr="0000353A" w:rsidTr="00167BDC">
        <w:trPr>
          <w:trHeight w:val="931"/>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5</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Mature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standard is perceived as an important part of business operations/management, delivering v</w:t>
            </w:r>
            <w:r w:rsidRPr="0000353A">
              <w:rPr>
                <w:rFonts w:ascii="Arial" w:eastAsia="Times New Roman" w:hAnsi="Arial" w:cs="Arial"/>
                <w:color w:val="000000"/>
                <w:sz w:val="21"/>
                <w:szCs w:val="21"/>
                <w:lang w:val="en-US" w:eastAsia="nb-NO"/>
              </w:rPr>
              <w:t>alue</w:t>
            </w:r>
            <w:r w:rsidRPr="0000353A">
              <w:rPr>
                <w:rFonts w:ascii="Arial" w:eastAsia="Times New Roman" w:hAnsi="Arial" w:cs="Arial"/>
                <w:color w:val="0000FF"/>
                <w:sz w:val="21"/>
                <w:szCs w:val="21"/>
                <w:lang w:val="en-US" w:eastAsia="nb-NO"/>
              </w:rPr>
              <w:t xml:space="preserve"> </w:t>
            </w:r>
            <w:r w:rsidRPr="0000353A">
              <w:rPr>
                <w:rFonts w:ascii="Arial" w:eastAsia="Times New Roman" w:hAnsi="Arial" w:cs="Arial"/>
                <w:color w:val="000000"/>
                <w:sz w:val="21"/>
                <w:szCs w:val="21"/>
                <w:lang w:val="en-US" w:eastAsia="nb-NO"/>
              </w:rPr>
              <w:t xml:space="preserve">across the </w:t>
            </w:r>
            <w:proofErr w:type="spellStart"/>
            <w:r w:rsidRPr="0000353A">
              <w:rPr>
                <w:rFonts w:ascii="Arial" w:eastAsia="Times New Roman" w:hAnsi="Arial" w:cs="Arial"/>
                <w:color w:val="000000"/>
                <w:sz w:val="21"/>
                <w:szCs w:val="21"/>
                <w:lang w:val="en-US" w:eastAsia="nb-NO"/>
              </w:rPr>
              <w:t>organisation</w:t>
            </w:r>
            <w:proofErr w:type="spellEnd"/>
            <w:r w:rsidRPr="0000353A">
              <w:rPr>
                <w:rFonts w:ascii="Arial" w:eastAsia="Times New Roman" w:hAnsi="Arial" w:cs="Arial"/>
                <w:color w:val="000000"/>
                <w:sz w:val="21"/>
                <w:szCs w:val="21"/>
                <w:lang w:val="en-US" w:eastAsia="nb-NO"/>
              </w:rPr>
              <w:t>.</w:t>
            </w:r>
            <w:r w:rsidRPr="0000353A">
              <w:rPr>
                <w:rFonts w:ascii="Arial" w:eastAsia="Times New Roman" w:hAnsi="Arial" w:cs="Arial"/>
                <w:color w:val="333333"/>
                <w:sz w:val="21"/>
                <w:szCs w:val="21"/>
                <w:lang w:val="en-US" w:eastAsia="nb-NO"/>
              </w:rPr>
              <w:t xml:space="preserve"> </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standard is well understood, inte</w:t>
            </w:r>
            <w:r w:rsidR="009F38CD">
              <w:rPr>
                <w:rFonts w:ascii="Arial" w:eastAsia="Times New Roman" w:hAnsi="Arial" w:cs="Arial"/>
                <w:color w:val="333333"/>
                <w:sz w:val="21"/>
                <w:szCs w:val="21"/>
                <w:lang w:val="en-US" w:eastAsia="nb-NO"/>
              </w:rPr>
              <w:t>grated into business processes and</w:t>
            </w:r>
            <w:r w:rsidRPr="0000353A">
              <w:rPr>
                <w:rFonts w:ascii="Arial" w:eastAsia="Times New Roman" w:hAnsi="Arial" w:cs="Arial"/>
                <w:color w:val="333333"/>
                <w:sz w:val="21"/>
                <w:szCs w:val="21"/>
                <w:lang w:val="en-US" w:eastAsia="nb-NO"/>
              </w:rPr>
              <w:t xml:space="preserve"> practices and used in a consistent manner across the </w:t>
            </w:r>
            <w:proofErr w:type="spellStart"/>
            <w:r w:rsidRPr="0000353A">
              <w:rPr>
                <w:rFonts w:ascii="Arial" w:eastAsia="Times New Roman" w:hAnsi="Arial" w:cs="Arial"/>
                <w:color w:val="333333"/>
                <w:sz w:val="21"/>
                <w:szCs w:val="21"/>
                <w:lang w:val="en-US" w:eastAsia="nb-NO"/>
              </w:rPr>
              <w:t>organisation</w:t>
            </w:r>
            <w:proofErr w:type="spellEnd"/>
            <w:r w:rsidRPr="0000353A">
              <w:rPr>
                <w:rFonts w:ascii="Arial" w:eastAsia="Times New Roman" w:hAnsi="Arial" w:cs="Arial"/>
                <w:color w:val="333333"/>
                <w:sz w:val="21"/>
                <w:szCs w:val="21"/>
                <w:lang w:val="en-US" w:eastAsia="nb-NO"/>
              </w:rPr>
              <w:t>. </w:t>
            </w:r>
          </w:p>
        </w:tc>
      </w:tr>
    </w:tbl>
    <w:p w:rsidR="00FD06E2" w:rsidRDefault="00FD06E2" w:rsidP="005E6941">
      <w:pPr>
        <w:rPr>
          <w:b/>
        </w:rPr>
      </w:pPr>
    </w:p>
    <w:p w:rsidR="005E6941" w:rsidRDefault="005E6941">
      <w:pPr>
        <w:rPr>
          <w:rFonts w:asciiTheme="majorHAnsi" w:eastAsiaTheme="majorEastAsia" w:hAnsiTheme="majorHAnsi" w:cstheme="majorBidi"/>
          <w:b/>
          <w:bCs/>
          <w:color w:val="4F81BD" w:themeColor="accent1"/>
          <w:sz w:val="26"/>
          <w:szCs w:val="26"/>
        </w:rPr>
      </w:pPr>
      <w:r>
        <w:br w:type="page"/>
      </w:r>
    </w:p>
    <w:p w:rsidR="009F147A" w:rsidRDefault="009F147A" w:rsidP="009F147A">
      <w:pPr>
        <w:pStyle w:val="Heading2"/>
      </w:pPr>
      <w:r>
        <w:lastRenderedPageBreak/>
        <w:t>Description of Dimensions</w:t>
      </w:r>
    </w:p>
    <w:p w:rsidR="009F147A" w:rsidRDefault="009F147A" w:rsidP="009F147A">
      <w:r w:rsidRPr="009F147A">
        <w:rPr>
          <w:b/>
        </w:rPr>
        <w:t>Dimensions</w:t>
      </w:r>
      <w:r>
        <w:t xml:space="preserve"> (Architecture is implicit)</w:t>
      </w:r>
    </w:p>
    <w:tbl>
      <w:tblPr>
        <w:tblW w:w="9832"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190"/>
        <w:gridCol w:w="7642"/>
      </w:tblGrid>
      <w:tr w:rsidR="004D7416" w:rsidRPr="0000353A" w:rsidTr="004D7416">
        <w:trPr>
          <w:trHeight w:val="261"/>
        </w:trPr>
        <w:tc>
          <w:tcPr>
            <w:tcW w:w="2190" w:type="dxa"/>
            <w:tcMar>
              <w:top w:w="105" w:type="dxa"/>
              <w:left w:w="150" w:type="dxa"/>
              <w:bottom w:w="105" w:type="dxa"/>
              <w:right w:w="150" w:type="dxa"/>
            </w:tcMar>
            <w:hideMark/>
          </w:tcPr>
          <w:p w:rsidR="004D7416" w:rsidRPr="0000353A" w:rsidRDefault="004D7416"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 </w:t>
            </w:r>
            <w:r w:rsidRPr="0000353A">
              <w:rPr>
                <w:rFonts w:ascii="Arial" w:eastAsia="Times New Roman" w:hAnsi="Arial" w:cs="Arial"/>
                <w:b/>
                <w:bCs/>
                <w:color w:val="333333"/>
                <w:sz w:val="21"/>
                <w:szCs w:val="21"/>
                <w:lang w:eastAsia="nb-NO"/>
              </w:rPr>
              <w:t>Name</w:t>
            </w:r>
          </w:p>
        </w:tc>
        <w:tc>
          <w:tcPr>
            <w:tcW w:w="7642" w:type="dxa"/>
            <w:tcMar>
              <w:top w:w="105" w:type="dxa"/>
              <w:left w:w="150" w:type="dxa"/>
              <w:bottom w:w="105" w:type="dxa"/>
              <w:right w:w="150" w:type="dxa"/>
            </w:tcMar>
            <w:hideMark/>
          </w:tcPr>
          <w:p w:rsidR="004D7416" w:rsidRPr="0000353A" w:rsidRDefault="004D7416"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b/>
                <w:bCs/>
                <w:color w:val="333333"/>
                <w:sz w:val="21"/>
                <w:szCs w:val="21"/>
                <w:lang w:eastAsia="nb-NO"/>
              </w:rPr>
              <w:t>Description </w:t>
            </w:r>
          </w:p>
        </w:tc>
      </w:tr>
      <w:tr w:rsidR="004D7416" w:rsidRPr="0000353A" w:rsidTr="004D7416">
        <w:trPr>
          <w:trHeight w:val="423"/>
        </w:trPr>
        <w:tc>
          <w:tcPr>
            <w:tcW w:w="2190" w:type="dxa"/>
            <w:tcMar>
              <w:top w:w="105" w:type="dxa"/>
              <w:left w:w="150" w:type="dxa"/>
              <w:bottom w:w="105" w:type="dxa"/>
              <w:right w:w="150" w:type="dxa"/>
            </w:tcMar>
            <w:hideMark/>
          </w:tcPr>
          <w:p w:rsidR="004D7416" w:rsidRPr="0000353A" w:rsidRDefault="004D7416"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Business</w:t>
            </w:r>
          </w:p>
        </w:tc>
        <w:tc>
          <w:tcPr>
            <w:tcW w:w="7642" w:type="dxa"/>
            <w:tcMar>
              <w:top w:w="105" w:type="dxa"/>
              <w:left w:w="150" w:type="dxa"/>
              <w:bottom w:w="105" w:type="dxa"/>
              <w:right w:w="150" w:type="dxa"/>
            </w:tcMar>
            <w:hideMark/>
          </w:tcPr>
          <w:p w:rsidR="004D7416" w:rsidRPr="0000353A" w:rsidRDefault="004D7416"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This dimension focuses on the business activity domain i.e. the </w:t>
            </w:r>
            <w:proofErr w:type="spellStart"/>
            <w:r w:rsidRPr="0000353A">
              <w:rPr>
                <w:rFonts w:ascii="Arial" w:eastAsia="Times New Roman" w:hAnsi="Arial" w:cs="Arial"/>
                <w:color w:val="333333"/>
                <w:sz w:val="21"/>
                <w:szCs w:val="21"/>
                <w:lang w:val="en-US" w:eastAsia="nb-NO"/>
              </w:rPr>
              <w:t>organisation's</w:t>
            </w:r>
            <w:proofErr w:type="spellEnd"/>
            <w:r w:rsidRPr="0000353A">
              <w:rPr>
                <w:rFonts w:ascii="Arial" w:eastAsia="Times New Roman" w:hAnsi="Arial" w:cs="Arial"/>
                <w:color w:val="333333"/>
                <w:sz w:val="21"/>
                <w:szCs w:val="21"/>
                <w:lang w:val="en-US" w:eastAsia="nb-NO"/>
              </w:rPr>
              <w:t xml:space="preserve"> core business practices and policies.            </w:t>
            </w:r>
          </w:p>
        </w:tc>
      </w:tr>
      <w:tr w:rsidR="004D7416" w:rsidRPr="0000353A" w:rsidTr="004D7416">
        <w:trPr>
          <w:trHeight w:val="1015"/>
        </w:trPr>
        <w:tc>
          <w:tcPr>
            <w:tcW w:w="2190" w:type="dxa"/>
            <w:tcMar>
              <w:top w:w="105" w:type="dxa"/>
              <w:left w:w="150" w:type="dxa"/>
              <w:bottom w:w="105" w:type="dxa"/>
              <w:right w:w="150" w:type="dxa"/>
            </w:tcMar>
            <w:hideMark/>
          </w:tcPr>
          <w:p w:rsidR="004D7416" w:rsidRPr="0000353A" w:rsidRDefault="004D7416"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Methods</w:t>
            </w:r>
          </w:p>
        </w:tc>
        <w:tc>
          <w:tcPr>
            <w:tcW w:w="7642" w:type="dxa"/>
            <w:tcMar>
              <w:top w:w="105" w:type="dxa"/>
              <w:left w:w="150" w:type="dxa"/>
              <w:bottom w:w="105" w:type="dxa"/>
              <w:right w:w="150" w:type="dxa"/>
            </w:tcMar>
            <w:hideMark/>
          </w:tcPr>
          <w:p w:rsidR="004D7416" w:rsidRPr="0000353A" w:rsidRDefault="004D7416" w:rsidP="00020E43">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methods i.e. how methods are designed, structured, implemented and executed.</w:t>
            </w:r>
            <w:r>
              <w:rPr>
                <w:rFonts w:ascii="Arial" w:eastAsia="Times New Roman" w:hAnsi="Arial" w:cs="Arial"/>
                <w:color w:val="333333"/>
                <w:sz w:val="21"/>
                <w:szCs w:val="21"/>
                <w:lang w:val="en-US" w:eastAsia="nb-NO"/>
              </w:rPr>
              <w:t xml:space="preserve"> </w:t>
            </w:r>
            <w:r w:rsidRPr="0000353A">
              <w:rPr>
                <w:rFonts w:ascii="Arial" w:eastAsia="Times New Roman" w:hAnsi="Arial" w:cs="Arial"/>
                <w:color w:val="333333"/>
                <w:sz w:val="21"/>
                <w:szCs w:val="21"/>
                <w:lang w:val="en-US" w:eastAsia="nb-NO"/>
              </w:rPr>
              <w:t>It includes statistical</w:t>
            </w:r>
            <w:r w:rsidR="004A0A33">
              <w:rPr>
                <w:rFonts w:ascii="Arial" w:eastAsia="Times New Roman" w:hAnsi="Arial" w:cs="Arial"/>
                <w:color w:val="333333"/>
                <w:sz w:val="21"/>
                <w:szCs w:val="21"/>
                <w:lang w:val="en-US" w:eastAsia="nb-NO"/>
              </w:rPr>
              <w:t xml:space="preserve"> methodology, quality</w:t>
            </w:r>
            <w:r w:rsidRPr="0000353A">
              <w:rPr>
                <w:rFonts w:ascii="Arial" w:eastAsia="Times New Roman" w:hAnsi="Arial" w:cs="Arial"/>
                <w:color w:val="333333"/>
                <w:sz w:val="21"/>
                <w:szCs w:val="21"/>
                <w:lang w:val="en-US" w:eastAsia="nb-NO"/>
              </w:rPr>
              <w:t>, IT</w:t>
            </w:r>
            <w:r>
              <w:rPr>
                <w:rFonts w:ascii="Arial" w:eastAsia="Times New Roman" w:hAnsi="Arial" w:cs="Arial"/>
                <w:color w:val="333333"/>
                <w:sz w:val="21"/>
                <w:szCs w:val="21"/>
                <w:lang w:val="en-US" w:eastAsia="nb-NO"/>
              </w:rPr>
              <w:t xml:space="preserve"> </w:t>
            </w:r>
            <w:r w:rsidRPr="0000353A">
              <w:rPr>
                <w:rFonts w:ascii="Arial" w:eastAsia="Times New Roman" w:hAnsi="Arial" w:cs="Arial"/>
                <w:color w:val="333333"/>
                <w:sz w:val="21"/>
                <w:szCs w:val="21"/>
                <w:lang w:val="en-US" w:eastAsia="nb-NO"/>
              </w:rPr>
              <w:t>methods, data collection methods</w:t>
            </w:r>
            <w:r>
              <w:rPr>
                <w:rFonts w:ascii="Arial" w:eastAsia="Times New Roman" w:hAnsi="Arial" w:cs="Arial"/>
                <w:color w:val="333333"/>
                <w:sz w:val="21"/>
                <w:szCs w:val="21"/>
                <w:lang w:val="en-US" w:eastAsia="nb-NO"/>
              </w:rPr>
              <w:t>, process methods</w:t>
            </w:r>
            <w:r w:rsidRPr="0000353A">
              <w:rPr>
                <w:rFonts w:ascii="Arial" w:eastAsia="Times New Roman" w:hAnsi="Arial" w:cs="Arial"/>
                <w:color w:val="333333"/>
                <w:sz w:val="21"/>
                <w:szCs w:val="21"/>
                <w:lang w:val="en-US" w:eastAsia="nb-NO"/>
              </w:rPr>
              <w:t xml:space="preserve"> and any other methods needed to support the business.</w:t>
            </w:r>
          </w:p>
        </w:tc>
      </w:tr>
      <w:tr w:rsidR="004D7416" w:rsidRPr="0000353A" w:rsidTr="004D7416">
        <w:trPr>
          <w:trHeight w:val="905"/>
        </w:trPr>
        <w:tc>
          <w:tcPr>
            <w:tcW w:w="2190" w:type="dxa"/>
            <w:tcMar>
              <w:top w:w="105" w:type="dxa"/>
              <w:left w:w="150" w:type="dxa"/>
              <w:bottom w:w="105" w:type="dxa"/>
              <w:right w:w="150" w:type="dxa"/>
            </w:tcMar>
            <w:hideMark/>
          </w:tcPr>
          <w:p w:rsidR="004D7416" w:rsidRPr="0000353A" w:rsidRDefault="004D7416" w:rsidP="00F926FB">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Information</w:t>
            </w:r>
          </w:p>
        </w:tc>
        <w:tc>
          <w:tcPr>
            <w:tcW w:w="7642" w:type="dxa"/>
            <w:tcMar>
              <w:top w:w="105" w:type="dxa"/>
              <w:left w:w="150" w:type="dxa"/>
              <w:bottom w:w="105" w:type="dxa"/>
              <w:right w:w="150" w:type="dxa"/>
            </w:tcMar>
            <w:hideMark/>
          </w:tcPr>
          <w:p w:rsidR="004D7416" w:rsidRPr="0000353A" w:rsidRDefault="004D7416" w:rsidP="00FB12A6">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w:t>
            </w:r>
            <w:r>
              <w:rPr>
                <w:rFonts w:ascii="Arial" w:eastAsia="Times New Roman" w:hAnsi="Arial" w:cs="Arial"/>
                <w:color w:val="333333"/>
                <w:sz w:val="21"/>
                <w:szCs w:val="21"/>
                <w:lang w:val="en-US" w:eastAsia="nb-NO"/>
              </w:rPr>
              <w:t>n how information and/or metadata are structured and</w:t>
            </w:r>
            <w:r w:rsidRPr="0000353A">
              <w:rPr>
                <w:rFonts w:ascii="Arial" w:eastAsia="Times New Roman" w:hAnsi="Arial" w:cs="Arial"/>
                <w:color w:val="333333"/>
                <w:sz w:val="21"/>
                <w:szCs w:val="21"/>
                <w:lang w:val="en-US" w:eastAsia="nb-NO"/>
              </w:rPr>
              <w:t xml:space="preserve"> integrated, how information is </w:t>
            </w:r>
            <w:proofErr w:type="spellStart"/>
            <w:r w:rsidRPr="0000353A">
              <w:rPr>
                <w:rFonts w:ascii="Arial" w:eastAsia="Times New Roman" w:hAnsi="Arial" w:cs="Arial"/>
                <w:color w:val="333333"/>
                <w:sz w:val="21"/>
                <w:szCs w:val="21"/>
                <w:lang w:val="en-US" w:eastAsia="nb-NO"/>
              </w:rPr>
              <w:t>modelled</w:t>
            </w:r>
            <w:proofErr w:type="spellEnd"/>
            <w:r w:rsidRPr="0000353A">
              <w:rPr>
                <w:rFonts w:ascii="Arial" w:eastAsia="Times New Roman" w:hAnsi="Arial" w:cs="Arial"/>
                <w:color w:val="333333"/>
                <w:sz w:val="21"/>
                <w:szCs w:val="21"/>
                <w:lang w:val="en-US" w:eastAsia="nb-NO"/>
              </w:rPr>
              <w:t>, abstraction of the data access from the functional aspects, data characteristics, service and process definitions, handling of identifiers and the information model.</w:t>
            </w:r>
          </w:p>
        </w:tc>
      </w:tr>
      <w:tr w:rsidR="004D7416" w:rsidRPr="0000353A" w:rsidTr="004D7416">
        <w:trPr>
          <w:trHeight w:val="594"/>
        </w:trPr>
        <w:tc>
          <w:tcPr>
            <w:tcW w:w="2190" w:type="dxa"/>
            <w:tcMar>
              <w:top w:w="105" w:type="dxa"/>
              <w:left w:w="150" w:type="dxa"/>
              <w:bottom w:w="105" w:type="dxa"/>
              <w:right w:w="150" w:type="dxa"/>
            </w:tcMar>
            <w:hideMark/>
          </w:tcPr>
          <w:p w:rsidR="004D7416" w:rsidRPr="0000353A" w:rsidRDefault="004D7416" w:rsidP="005B5A77">
            <w:pPr>
              <w:spacing w:after="0" w:line="240" w:lineRule="auto"/>
              <w:rPr>
                <w:rFonts w:ascii="Arial" w:eastAsia="Times New Roman" w:hAnsi="Arial" w:cs="Arial"/>
                <w:color w:val="333333"/>
                <w:sz w:val="21"/>
                <w:szCs w:val="21"/>
                <w:lang w:eastAsia="nb-NO"/>
              </w:rPr>
            </w:pPr>
            <w:r w:rsidRPr="00FF19FE">
              <w:rPr>
                <w:rFonts w:ascii="Arial" w:eastAsia="Times New Roman" w:hAnsi="Arial" w:cs="Arial"/>
                <w:color w:val="333333"/>
                <w:sz w:val="21"/>
                <w:szCs w:val="21"/>
                <w:lang w:eastAsia="nb-NO"/>
              </w:rPr>
              <w:t>Applications</w:t>
            </w:r>
          </w:p>
        </w:tc>
        <w:tc>
          <w:tcPr>
            <w:tcW w:w="7642" w:type="dxa"/>
            <w:tcMar>
              <w:top w:w="105" w:type="dxa"/>
              <w:left w:w="150" w:type="dxa"/>
              <w:bottom w:w="105" w:type="dxa"/>
              <w:right w:w="150" w:type="dxa"/>
            </w:tcMar>
            <w:hideMark/>
          </w:tcPr>
          <w:p w:rsidR="004D7416" w:rsidRPr="00FF19FE" w:rsidRDefault="004D7416" w:rsidP="005E00B6">
            <w:pPr>
              <w:spacing w:before="150" w:after="0" w:line="240" w:lineRule="auto"/>
              <w:rPr>
                <w:lang w:val="en"/>
              </w:rPr>
            </w:pPr>
            <w:r w:rsidRPr="00FF19FE">
              <w:rPr>
                <w:rFonts w:ascii="Arial" w:eastAsia="Times New Roman" w:hAnsi="Arial" w:cs="Arial"/>
                <w:color w:val="333333"/>
                <w:sz w:val="21"/>
                <w:szCs w:val="21"/>
                <w:lang w:val="en-US" w:eastAsia="nb-NO"/>
              </w:rPr>
              <w:t>This dimension focuses on the structure and interaction of applications</w:t>
            </w:r>
            <w:r w:rsidR="005E00B6">
              <w:rPr>
                <w:rFonts w:ascii="Arial" w:eastAsia="Times New Roman" w:hAnsi="Arial" w:cs="Arial"/>
                <w:color w:val="333333"/>
                <w:sz w:val="21"/>
                <w:szCs w:val="21"/>
                <w:lang w:val="en-US" w:eastAsia="nb-NO"/>
              </w:rPr>
              <w:t xml:space="preserve"> </w:t>
            </w:r>
            <w:r w:rsidRPr="00FF19FE">
              <w:rPr>
                <w:rFonts w:ascii="Arial" w:eastAsia="Times New Roman" w:hAnsi="Arial" w:cs="Arial"/>
                <w:color w:val="333333"/>
                <w:sz w:val="21"/>
                <w:szCs w:val="21"/>
                <w:lang w:val="en-US" w:eastAsia="nb-NO"/>
              </w:rPr>
              <w:t>to provide business functionality using the</w:t>
            </w:r>
            <w:r>
              <w:rPr>
                <w:rFonts w:ascii="Arial" w:eastAsia="Times New Roman" w:hAnsi="Arial" w:cs="Arial"/>
                <w:color w:val="333333"/>
                <w:sz w:val="21"/>
                <w:szCs w:val="21"/>
                <w:lang w:val="en-US" w:eastAsia="nb-NO"/>
              </w:rPr>
              <w:t xml:space="preserve"> methods and</w:t>
            </w:r>
            <w:r w:rsidRPr="00FF19FE">
              <w:rPr>
                <w:rFonts w:ascii="Arial" w:eastAsia="Times New Roman" w:hAnsi="Arial" w:cs="Arial"/>
                <w:color w:val="333333"/>
                <w:sz w:val="21"/>
                <w:szCs w:val="21"/>
                <w:lang w:val="en-US" w:eastAsia="nb-NO"/>
              </w:rPr>
              <w:t xml:space="preserve"> information/data assets needed to deliver this functionality.</w:t>
            </w:r>
          </w:p>
        </w:tc>
      </w:tr>
      <w:tr w:rsidR="004D7416" w:rsidRPr="0000353A" w:rsidTr="004D7416">
        <w:trPr>
          <w:trHeight w:val="744"/>
        </w:trPr>
        <w:tc>
          <w:tcPr>
            <w:tcW w:w="2190" w:type="dxa"/>
            <w:tcMar>
              <w:top w:w="105" w:type="dxa"/>
              <w:left w:w="150" w:type="dxa"/>
              <w:bottom w:w="105" w:type="dxa"/>
              <w:right w:w="150" w:type="dxa"/>
            </w:tcMar>
            <w:hideMark/>
          </w:tcPr>
          <w:p w:rsidR="004D7416" w:rsidRPr="0000353A" w:rsidRDefault="004D7416"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Technology</w:t>
            </w:r>
          </w:p>
        </w:tc>
        <w:tc>
          <w:tcPr>
            <w:tcW w:w="7642" w:type="dxa"/>
            <w:tcMar>
              <w:top w:w="105" w:type="dxa"/>
              <w:left w:w="150" w:type="dxa"/>
              <w:bottom w:w="105" w:type="dxa"/>
              <w:right w:w="150" w:type="dxa"/>
            </w:tcMar>
            <w:hideMark/>
          </w:tcPr>
          <w:p w:rsidR="004D7416" w:rsidRPr="0000353A" w:rsidRDefault="004D7416"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This dimension focuses on the logical software and hardware capabilities that are required to support the deployment of business, </w:t>
            </w:r>
            <w:r>
              <w:rPr>
                <w:rFonts w:ascii="Arial" w:eastAsia="Times New Roman" w:hAnsi="Arial" w:cs="Arial"/>
                <w:color w:val="333333"/>
                <w:sz w:val="21"/>
                <w:szCs w:val="21"/>
                <w:lang w:val="en-US" w:eastAsia="nb-NO"/>
              </w:rPr>
              <w:t xml:space="preserve">methods, </w:t>
            </w:r>
            <w:r w:rsidRPr="0000353A">
              <w:rPr>
                <w:rFonts w:ascii="Arial" w:eastAsia="Times New Roman" w:hAnsi="Arial" w:cs="Arial"/>
                <w:color w:val="333333"/>
                <w:sz w:val="21"/>
                <w:szCs w:val="21"/>
                <w:lang w:val="en-US" w:eastAsia="nb-NO"/>
              </w:rPr>
              <w:t>information, and application services. This includes IT infrastructure, middleware, networks, etc.</w:t>
            </w:r>
          </w:p>
        </w:tc>
      </w:tr>
    </w:tbl>
    <w:p w:rsidR="00FD06E2" w:rsidRDefault="00FD06E2" w:rsidP="005E6941">
      <w:pPr>
        <w:rPr>
          <w:b/>
        </w:rPr>
      </w:pPr>
    </w:p>
    <w:p w:rsidR="005E6941" w:rsidRDefault="005E6941" w:rsidP="007C7FDF">
      <w:pPr>
        <w:pStyle w:val="Heading2"/>
      </w:pPr>
    </w:p>
    <w:p w:rsidR="005E6941" w:rsidRDefault="005E6941" w:rsidP="005E6941"/>
    <w:p w:rsidR="006E1546" w:rsidRDefault="006E1546" w:rsidP="006E1546">
      <w:pPr>
        <w:pStyle w:val="ListParagraph"/>
        <w:numPr>
          <w:ilvl w:val="0"/>
          <w:numId w:val="2"/>
        </w:numPr>
        <w:sectPr w:rsidR="006E1546" w:rsidSect="009F147A">
          <w:pgSz w:w="11906" w:h="16838"/>
          <w:pgMar w:top="851" w:right="707" w:bottom="426" w:left="709" w:header="708" w:footer="708" w:gutter="0"/>
          <w:cols w:space="708"/>
          <w:docGrid w:linePitch="360"/>
        </w:sectPr>
      </w:pPr>
    </w:p>
    <w:p w:rsidR="009F147A" w:rsidRDefault="009F147A" w:rsidP="0003031D">
      <w:pPr>
        <w:pStyle w:val="Heading2"/>
        <w:spacing w:before="0" w:after="120" w:line="240" w:lineRule="auto"/>
      </w:pPr>
      <w:r>
        <w:lastRenderedPageBreak/>
        <w:t xml:space="preserve">GAMSO </w:t>
      </w:r>
      <w:r w:rsidR="000C5878">
        <w:t>Self-</w:t>
      </w:r>
      <w:r>
        <w:t>Assessment Criteria</w:t>
      </w:r>
    </w:p>
    <w:p w:rsidR="00CC72A8" w:rsidRPr="00C873A3" w:rsidRDefault="00CC72A8" w:rsidP="00CC72A8">
      <w:pPr>
        <w:rPr>
          <w:rFonts w:ascii="Arial" w:eastAsia="Times New Roman" w:hAnsi="Arial" w:cs="Arial"/>
          <w:sz w:val="20"/>
          <w:szCs w:val="20"/>
          <w:lang w:eastAsia="en-GB"/>
        </w:rPr>
      </w:pPr>
      <w:r w:rsidRPr="00C873A3">
        <w:rPr>
          <w:rFonts w:ascii="Arial" w:eastAsia="Times New Roman" w:hAnsi="Arial" w:cs="Arial"/>
          <w:sz w:val="20"/>
          <w:szCs w:val="20"/>
          <w:lang w:eastAsia="en-GB"/>
        </w:rPr>
        <w:t xml:space="preserve">The three activity areas Strategy and leadership, </w:t>
      </w:r>
      <w:proofErr w:type="gramStart"/>
      <w:r w:rsidRPr="00C873A3">
        <w:rPr>
          <w:rFonts w:ascii="Arial" w:eastAsia="Times New Roman" w:hAnsi="Arial" w:cs="Arial"/>
          <w:sz w:val="20"/>
          <w:szCs w:val="20"/>
          <w:lang w:eastAsia="en-GB"/>
        </w:rPr>
        <w:t>Corporate</w:t>
      </w:r>
      <w:proofErr w:type="gramEnd"/>
      <w:r w:rsidRPr="00C873A3">
        <w:rPr>
          <w:rFonts w:ascii="Arial" w:eastAsia="Times New Roman" w:hAnsi="Arial" w:cs="Arial"/>
          <w:sz w:val="20"/>
          <w:szCs w:val="20"/>
          <w:lang w:eastAsia="en-GB"/>
        </w:rPr>
        <w:t xml:space="preserve"> support and Capability development are assessed here, but the activity area Production</w:t>
      </w:r>
      <w:r>
        <w:rPr>
          <w:rFonts w:ascii="Arial" w:eastAsia="Times New Roman" w:hAnsi="Arial" w:cs="Arial"/>
          <w:sz w:val="20"/>
          <w:szCs w:val="20"/>
          <w:lang w:eastAsia="en-GB"/>
        </w:rPr>
        <w:t xml:space="preserve"> should</w:t>
      </w:r>
      <w:r w:rsidRPr="00C873A3">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be </w:t>
      </w:r>
      <w:r w:rsidRPr="00C873A3">
        <w:rPr>
          <w:rFonts w:ascii="Arial" w:eastAsia="Times New Roman" w:hAnsi="Arial" w:cs="Arial"/>
          <w:sz w:val="20"/>
          <w:szCs w:val="20"/>
          <w:lang w:eastAsia="en-GB"/>
        </w:rPr>
        <w:t>covered by the GSBPM and assessed separately</w:t>
      </w:r>
      <w:r>
        <w:rPr>
          <w:rFonts w:ascii="Arial" w:eastAsia="Times New Roman" w:hAnsi="Arial" w:cs="Arial"/>
          <w:sz w:val="20"/>
          <w:szCs w:val="20"/>
          <w:lang w:eastAsia="en-GB"/>
        </w:rPr>
        <w:t xml:space="preserve"> for that standard.</w:t>
      </w:r>
    </w:p>
    <w:tbl>
      <w:tblPr>
        <w:tblW w:w="1608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4"/>
        <w:gridCol w:w="2955"/>
        <w:gridCol w:w="2955"/>
        <w:gridCol w:w="2955"/>
        <w:gridCol w:w="2955"/>
        <w:gridCol w:w="2955"/>
      </w:tblGrid>
      <w:tr w:rsidR="00653B84" w:rsidRPr="0000353A" w:rsidTr="00A32FED">
        <w:trPr>
          <w:trHeight w:val="756"/>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L</w:t>
            </w:r>
            <w:r w:rsidRPr="0000353A">
              <w:rPr>
                <w:rFonts w:ascii="Arial" w:eastAsia="Times New Roman" w:hAnsi="Arial" w:cs="Arial"/>
                <w:b/>
                <w:bCs/>
                <w:lang w:eastAsia="en-GB"/>
              </w:rPr>
              <w:t>evels</w:t>
            </w:r>
          </w:p>
          <w:p w:rsidR="00653B84" w:rsidRPr="0000353A"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653B84" w:rsidRPr="0000353A" w:rsidRDefault="005D1EAD"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awareness</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653B84" w:rsidRPr="00653B84" w:rsidRDefault="00653B84" w:rsidP="0000353A">
            <w:pPr>
              <w:spacing w:after="120" w:line="240" w:lineRule="auto"/>
              <w:jc w:val="cente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00353A" w:rsidRPr="0000353A" w:rsidTr="00634DAF">
        <w:trPr>
          <w:trHeight w:val="2463"/>
        </w:trPr>
        <w:tc>
          <w:tcPr>
            <w:tcW w:w="1314" w:type="dxa"/>
            <w:shd w:val="clear" w:color="auto" w:fill="auto"/>
            <w:tcMar>
              <w:left w:w="23" w:type="dxa"/>
              <w:right w:w="23" w:type="dxa"/>
            </w:tcMar>
            <w:vAlign w:val="center"/>
            <w:hideMark/>
          </w:tcPr>
          <w:p w:rsidR="00744023" w:rsidRPr="0000353A" w:rsidRDefault="00744023"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business value of using GAMSO.</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organisation as a whole is unaware of </w:t>
            </w:r>
            <w:r w:rsidR="001610D7">
              <w:rPr>
                <w:rFonts w:ascii="Arial" w:eastAsia="Times New Roman" w:hAnsi="Arial" w:cs="Arial"/>
                <w:sz w:val="20"/>
                <w:szCs w:val="20"/>
                <w:lang w:eastAsia="en-GB"/>
              </w:rPr>
              <w:t xml:space="preserve">the potential business value of </w:t>
            </w:r>
            <w:r w:rsidRPr="0000353A">
              <w:rPr>
                <w:rFonts w:ascii="Arial" w:eastAsia="Times New Roman" w:hAnsi="Arial" w:cs="Arial"/>
                <w:sz w:val="20"/>
                <w:szCs w:val="20"/>
                <w:lang w:eastAsia="en-GB"/>
              </w:rPr>
              <w:t>GAMSO</w:t>
            </w:r>
            <w:r w:rsidR="009F44C6">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GAMSO is basic and limited to a few individuals.</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Parts of the organisation are becoming interested in the potential business value of GAMSO</w:t>
            </w:r>
            <w:r w:rsidR="009F44C6">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GAMSO is spreading, but practise varies between individuals and across business units.</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individuals and business units are referring to the overarching phases in GSBPM.</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corporate-wide programme/strategy for use of GAMSO is in place.</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widespread awareness of GAMSO and a consistent approach to </w:t>
            </w:r>
            <w:r w:rsidR="00F926FB" w:rsidRPr="0000353A">
              <w:rPr>
                <w:rFonts w:ascii="Arial" w:eastAsia="Times New Roman" w:hAnsi="Arial" w:cs="Arial"/>
                <w:sz w:val="20"/>
                <w:szCs w:val="20"/>
                <w:lang w:eastAsia="en-GB"/>
              </w:rPr>
              <w:t>its</w:t>
            </w:r>
            <w:r w:rsidRPr="0000353A">
              <w:rPr>
                <w:rFonts w:ascii="Arial" w:eastAsia="Times New Roman" w:hAnsi="Arial" w:cs="Arial"/>
                <w:sz w:val="20"/>
                <w:szCs w:val="20"/>
                <w:lang w:eastAsia="en-GB"/>
              </w:rPr>
              <w:t xml:space="preserve"> use across the organisation</w:t>
            </w:r>
            <w:r w:rsidR="009F44C6">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GAMSO is perceived as an important part of b</w:t>
            </w:r>
            <w:r w:rsidR="00653B84">
              <w:rPr>
                <w:rFonts w:ascii="Arial" w:eastAsia="Times New Roman" w:hAnsi="Arial" w:cs="Arial"/>
                <w:sz w:val="20"/>
                <w:szCs w:val="20"/>
                <w:lang w:eastAsia="en-GB"/>
              </w:rPr>
              <w:t xml:space="preserve">usiness operations/management, </w:t>
            </w:r>
            <w:r w:rsidRPr="0000353A">
              <w:rPr>
                <w:rFonts w:ascii="Arial" w:eastAsia="Times New Roman" w:hAnsi="Arial" w:cs="Arial"/>
                <w:sz w:val="20"/>
                <w:szCs w:val="20"/>
                <w:lang w:eastAsia="en-GB"/>
              </w:rPr>
              <w:t>delivering business value.</w:t>
            </w:r>
          </w:p>
          <w:p w:rsidR="00653B84" w:rsidRPr="0000353A" w:rsidRDefault="00744023" w:rsidP="00BA5ABD">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GAMSO is well understood, integrated into </w:t>
            </w:r>
            <w:r w:rsidR="007F44A8">
              <w:rPr>
                <w:rFonts w:ascii="Arial" w:eastAsia="Times New Roman" w:hAnsi="Arial" w:cs="Arial"/>
                <w:sz w:val="20"/>
                <w:szCs w:val="20"/>
                <w:lang w:eastAsia="en-GB"/>
              </w:rPr>
              <w:t xml:space="preserve">nearly all </w:t>
            </w:r>
            <w:r w:rsidRPr="0000353A">
              <w:rPr>
                <w:rFonts w:ascii="Arial" w:eastAsia="Times New Roman" w:hAnsi="Arial" w:cs="Arial"/>
                <w:sz w:val="20"/>
                <w:szCs w:val="20"/>
                <w:lang w:eastAsia="en-GB"/>
              </w:rPr>
              <w:t>business processes and practices and used in a consistent manner across the organisation.</w:t>
            </w:r>
          </w:p>
        </w:tc>
      </w:tr>
      <w:tr w:rsidR="0000353A" w:rsidRPr="0000353A" w:rsidTr="00653B84">
        <w:trPr>
          <w:trHeight w:val="113"/>
        </w:trPr>
        <w:tc>
          <w:tcPr>
            <w:tcW w:w="1314" w:type="dxa"/>
            <w:shd w:val="clear" w:color="auto" w:fill="auto"/>
            <w:tcMar>
              <w:left w:w="23" w:type="dxa"/>
              <w:right w:w="23" w:type="dxa"/>
            </w:tcMar>
            <w:vAlign w:val="center"/>
            <w:hideMark/>
          </w:tcPr>
          <w:p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Methods are developed on an </w:t>
            </w:r>
            <w:r w:rsidR="00CD4E5B">
              <w:rPr>
                <w:rFonts w:ascii="Arial" w:eastAsia="Times New Roman" w:hAnsi="Arial" w:cs="Arial"/>
                <w:sz w:val="20"/>
                <w:szCs w:val="20"/>
                <w:lang w:eastAsia="en-GB"/>
              </w:rPr>
              <w:t>“</w:t>
            </w:r>
            <w:r w:rsidRPr="0000353A">
              <w:rPr>
                <w:rFonts w:ascii="Arial" w:eastAsia="Times New Roman" w:hAnsi="Arial" w:cs="Arial"/>
                <w:sz w:val="20"/>
                <w:szCs w:val="20"/>
                <w:lang w:eastAsia="en-GB"/>
              </w:rPr>
              <w:t>as needed</w:t>
            </w:r>
            <w:r w:rsidR="00CD4E5B">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basis for a particular activity area / product/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hAnsi="Arial" w:cs="Arial"/>
                <w:sz w:val="20"/>
                <w:szCs w:val="20"/>
                <w:lang w:eastAsia="en-GB"/>
              </w:rPr>
              <w:t xml:space="preserve">A few individuals are becoming interested in the potential value of planning, developing, </w:t>
            </w:r>
            <w:r w:rsidR="00BA5ABD">
              <w:rPr>
                <w:rFonts w:ascii="Arial" w:hAnsi="Arial" w:cs="Arial"/>
                <w:sz w:val="20"/>
                <w:szCs w:val="20"/>
                <w:lang w:eastAsia="en-GB"/>
              </w:rPr>
              <w:t xml:space="preserve"> monitoring and supporting methods </w:t>
            </w:r>
            <w:r w:rsidRPr="0000353A">
              <w:rPr>
                <w:rFonts w:ascii="Arial" w:hAnsi="Arial" w:cs="Arial"/>
                <w:sz w:val="20"/>
                <w:szCs w:val="20"/>
                <w:lang w:eastAsia="en-GB"/>
              </w:rPr>
              <w:t>for more than one activity area/ product/ process</w:t>
            </w:r>
            <w:r w:rsidR="00BA5ABD">
              <w:rPr>
                <w:rFonts w:ascii="Arial" w:hAnsi="Arial" w:cs="Arial"/>
                <w:sz w:val="20"/>
                <w:szCs w:val="20"/>
                <w:lang w:eastAsia="en-GB"/>
              </w:rPr>
              <w:t>,</w:t>
            </w:r>
          </w:p>
          <w:p w:rsidR="00336904" w:rsidRPr="0000353A" w:rsidRDefault="004961D9" w:rsidP="00F143A0">
            <w:pPr>
              <w:spacing w:after="120" w:line="240" w:lineRule="auto"/>
              <w:rPr>
                <w:rFonts w:ascii="Arial" w:eastAsia="Times New Roman" w:hAnsi="Arial" w:cs="Arial"/>
                <w:sz w:val="20"/>
                <w:szCs w:val="20"/>
                <w:lang w:eastAsia="en-GB"/>
              </w:rPr>
            </w:pPr>
            <w:r w:rsidRPr="00C873A3">
              <w:rPr>
                <w:rFonts w:ascii="Arial" w:hAnsi="Arial" w:cs="Arial"/>
                <w:sz w:val="20"/>
                <w:szCs w:val="20"/>
                <w:lang w:eastAsia="en-GB"/>
              </w:rPr>
              <w:t xml:space="preserve">The organisation as a whole is unaware of the potential value of managing </w:t>
            </w:r>
            <w:r>
              <w:rPr>
                <w:rFonts w:ascii="Arial" w:hAnsi="Arial" w:cs="Arial"/>
                <w:sz w:val="20"/>
                <w:szCs w:val="20"/>
                <w:lang w:eastAsia="en-GB"/>
              </w:rPr>
              <w:t>methods</w:t>
            </w:r>
            <w:r w:rsidRPr="0000353A">
              <w:rPr>
                <w:rFonts w:ascii="Arial" w:hAnsi="Arial" w:cs="Arial"/>
                <w:sz w:val="20"/>
                <w:szCs w:val="20"/>
                <w:lang w:eastAsia="en-GB"/>
              </w:rPr>
              <w:t xml:space="preserve"> for more than one activity area/ product/ process</w:t>
            </w:r>
            <w:r>
              <w:rPr>
                <w:rFonts w:ascii="Arial" w:hAnsi="Arial" w:cs="Arial"/>
                <w:sz w:val="20"/>
                <w:szCs w:val="20"/>
                <w:lang w:eastAsia="en-GB"/>
              </w:rPr>
              <w:t>.</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Individuals are developing methods to be used in </w:t>
            </w:r>
            <w:r w:rsidR="00F143A0">
              <w:rPr>
                <w:rFonts w:ascii="Arial" w:eastAsia="Times New Roman" w:hAnsi="Arial" w:cs="Arial"/>
                <w:sz w:val="20"/>
                <w:szCs w:val="20"/>
                <w:lang w:eastAsia="en-GB"/>
              </w:rPr>
              <w:t>some</w:t>
            </w:r>
            <w:r w:rsidRPr="0000353A">
              <w:rPr>
                <w:rFonts w:ascii="Arial" w:eastAsia="Times New Roman" w:hAnsi="Arial" w:cs="Arial"/>
                <w:sz w:val="20"/>
                <w:szCs w:val="20"/>
                <w:lang w:eastAsia="en-GB"/>
              </w:rPr>
              <w:t xml:space="preserve"> activity areas/ products/ processes</w:t>
            </w:r>
            <w:r w:rsidR="00BA5ABD">
              <w:rPr>
                <w:rFonts w:ascii="Arial" w:eastAsia="Times New Roman" w:hAnsi="Arial" w:cs="Arial"/>
                <w:sz w:val="20"/>
                <w:szCs w:val="20"/>
                <w:lang w:eastAsia="en-GB"/>
              </w:rPr>
              <w:t>.</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managing methods. </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 methods.</w:t>
            </w:r>
          </w:p>
        </w:tc>
        <w:tc>
          <w:tcPr>
            <w:tcW w:w="2955" w:type="dxa"/>
            <w:shd w:val="clear" w:color="auto" w:fill="auto"/>
            <w:tcMar>
              <w:left w:w="23" w:type="dxa"/>
              <w:right w:w="23" w:type="dxa"/>
            </w:tcMar>
            <w:hideMark/>
          </w:tcPr>
          <w:p w:rsidR="004961D9" w:rsidRDefault="00CD4E5B" w:rsidP="004961D9">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Methods </w:t>
            </w:r>
            <w:r w:rsidR="00336904" w:rsidRPr="0000353A">
              <w:rPr>
                <w:rFonts w:ascii="Arial" w:eastAsia="Times New Roman" w:hAnsi="Arial" w:cs="Arial"/>
                <w:sz w:val="20"/>
                <w:szCs w:val="20"/>
                <w:lang w:eastAsia="en-GB"/>
              </w:rPr>
              <w:t>are being developed and used in more than one activity area/</w:t>
            </w:r>
            <w:r w:rsidR="00BA5ABD">
              <w:rPr>
                <w:rFonts w:ascii="Arial" w:eastAsia="Times New Roman" w:hAnsi="Arial" w:cs="Arial"/>
                <w:sz w:val="20"/>
                <w:szCs w:val="20"/>
                <w:lang w:eastAsia="en-GB"/>
              </w:rPr>
              <w:t xml:space="preserve"> </w:t>
            </w:r>
            <w:r w:rsidR="00336904" w:rsidRPr="0000353A">
              <w:rPr>
                <w:rFonts w:ascii="Arial" w:eastAsia="Times New Roman" w:hAnsi="Arial" w:cs="Arial"/>
                <w:sz w:val="20"/>
                <w:szCs w:val="20"/>
                <w:lang w:eastAsia="en-GB"/>
              </w:rPr>
              <w:t>product/</w:t>
            </w:r>
            <w:r w:rsidR="00BA5ABD">
              <w:rPr>
                <w:rFonts w:ascii="Arial" w:eastAsia="Times New Roman" w:hAnsi="Arial" w:cs="Arial"/>
                <w:sz w:val="20"/>
                <w:szCs w:val="20"/>
                <w:lang w:eastAsia="en-GB"/>
              </w:rPr>
              <w:t xml:space="preserve"> </w:t>
            </w:r>
            <w:r w:rsidR="00336904" w:rsidRPr="0000353A">
              <w:rPr>
                <w:rFonts w:ascii="Arial" w:eastAsia="Times New Roman" w:hAnsi="Arial" w:cs="Arial"/>
                <w:sz w:val="20"/>
                <w:szCs w:val="20"/>
                <w:lang w:eastAsia="en-GB"/>
              </w:rPr>
              <w:t>process, but consistent implementation is lacking</w:t>
            </w:r>
            <w:r w:rsidR="004961D9">
              <w:rPr>
                <w:rFonts w:ascii="Arial" w:eastAsia="Times New Roman" w:hAnsi="Arial" w:cs="Arial"/>
                <w:sz w:val="20"/>
                <w:szCs w:val="20"/>
                <w:lang w:eastAsia="en-GB"/>
              </w:rPr>
              <w:t>.</w:t>
            </w:r>
          </w:p>
          <w:p w:rsidR="004961D9" w:rsidRPr="0000353A" w:rsidRDefault="004961D9" w:rsidP="004961D9">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There is some awareness that methods can be part of capability development.</w:t>
            </w:r>
          </w:p>
          <w:p w:rsidR="004961D9" w:rsidRDefault="004961D9" w:rsidP="004961D9">
            <w:pPr>
              <w:spacing w:after="120" w:line="240" w:lineRule="auto"/>
              <w:rPr>
                <w:rFonts w:ascii="Arial" w:eastAsia="Times New Roman" w:hAnsi="Arial" w:cs="Arial"/>
                <w:sz w:val="20"/>
                <w:szCs w:val="20"/>
                <w:lang w:eastAsia="en-GB"/>
              </w:rPr>
            </w:pPr>
          </w:p>
          <w:p w:rsidR="00336904" w:rsidRPr="0000353A" w:rsidRDefault="00336904" w:rsidP="004961D9">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corporate support for managing methods</w:t>
            </w:r>
            <w:r w:rsidR="00BA5ABD">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336904" w:rsidRPr="0000353A" w:rsidRDefault="001A3581" w:rsidP="001A358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 </w:t>
            </w:r>
            <w:r w:rsidR="00336904" w:rsidRPr="0000353A">
              <w:rPr>
                <w:rFonts w:ascii="Arial" w:eastAsia="Times New Roman" w:hAnsi="Arial" w:cs="Arial"/>
                <w:sz w:val="20"/>
                <w:szCs w:val="20"/>
                <w:lang w:eastAsia="en-GB"/>
              </w:rPr>
              <w:t>corporate stra</w:t>
            </w:r>
            <w:r w:rsidR="00CD4E5B">
              <w:rPr>
                <w:rFonts w:ascii="Arial" w:eastAsia="Times New Roman" w:hAnsi="Arial" w:cs="Arial"/>
                <w:sz w:val="20"/>
                <w:szCs w:val="20"/>
                <w:lang w:eastAsia="en-GB"/>
              </w:rPr>
              <w:t>tegy for managing</w:t>
            </w:r>
            <w:r w:rsidR="009F44C6">
              <w:rPr>
                <w:rFonts w:ascii="Arial" w:eastAsia="Times New Roman" w:hAnsi="Arial" w:cs="Arial"/>
                <w:sz w:val="20"/>
                <w:szCs w:val="20"/>
                <w:lang w:eastAsia="en-GB"/>
              </w:rPr>
              <w:t xml:space="preserve"> methods</w:t>
            </w:r>
            <w:r w:rsidR="006A3C2F">
              <w:rPr>
                <w:rFonts w:ascii="Arial" w:eastAsia="Times New Roman" w:hAnsi="Arial" w:cs="Arial"/>
                <w:sz w:val="20"/>
                <w:szCs w:val="20"/>
                <w:lang w:eastAsia="en-GB"/>
              </w:rPr>
              <w:t xml:space="preserve"> (</w:t>
            </w:r>
            <w:r w:rsidR="006A3C2F" w:rsidRPr="006A3C2F">
              <w:rPr>
                <w:rFonts w:ascii="Arial" w:eastAsia="Times New Roman" w:hAnsi="Arial" w:cs="Arial"/>
                <w:sz w:val="20"/>
                <w:szCs w:val="20"/>
                <w:lang w:val="en-US" w:eastAsia="en-GB"/>
              </w:rPr>
              <w:t>statistical</w:t>
            </w:r>
            <w:r w:rsidR="004A0A33">
              <w:rPr>
                <w:rFonts w:ascii="Arial" w:eastAsia="Times New Roman" w:hAnsi="Arial" w:cs="Arial"/>
                <w:sz w:val="20"/>
                <w:szCs w:val="20"/>
                <w:lang w:val="en-US" w:eastAsia="en-GB"/>
              </w:rPr>
              <w:t xml:space="preserve"> methodology, quality</w:t>
            </w:r>
            <w:r w:rsidR="006A3C2F" w:rsidRPr="006A3C2F">
              <w:rPr>
                <w:rFonts w:ascii="Arial" w:eastAsia="Times New Roman" w:hAnsi="Arial" w:cs="Arial"/>
                <w:sz w:val="20"/>
                <w:szCs w:val="20"/>
                <w:lang w:val="en-US" w:eastAsia="en-GB"/>
              </w:rPr>
              <w:t>, IT methods, data collection methods</w:t>
            </w:r>
            <w:r w:rsidR="006A3C2F">
              <w:rPr>
                <w:rFonts w:ascii="Arial" w:eastAsia="Times New Roman" w:hAnsi="Arial" w:cs="Arial"/>
                <w:sz w:val="20"/>
                <w:szCs w:val="20"/>
                <w:lang w:val="en-US" w:eastAsia="en-GB"/>
              </w:rPr>
              <w:t>, process methods</w:t>
            </w:r>
            <w:r w:rsidR="006A3C2F" w:rsidRPr="006A3C2F">
              <w:rPr>
                <w:rFonts w:ascii="Arial" w:eastAsia="Times New Roman" w:hAnsi="Arial" w:cs="Arial"/>
                <w:sz w:val="20"/>
                <w:szCs w:val="20"/>
                <w:lang w:val="en-US" w:eastAsia="en-GB"/>
              </w:rPr>
              <w:t xml:space="preserve"> and any other methods needed to support the business</w:t>
            </w:r>
            <w:r w:rsidR="006A3C2F">
              <w:rPr>
                <w:rFonts w:ascii="Arial" w:eastAsia="Times New Roman" w:hAnsi="Arial" w:cs="Arial"/>
                <w:sz w:val="20"/>
                <w:szCs w:val="20"/>
                <w:lang w:val="en-US" w:eastAsia="en-GB"/>
              </w:rPr>
              <w:t xml:space="preserve">) </w:t>
            </w:r>
            <w:r w:rsidR="006A3C2F" w:rsidRPr="0000353A">
              <w:rPr>
                <w:rFonts w:ascii="Arial" w:eastAsia="Times New Roman" w:hAnsi="Arial" w:cs="Arial"/>
                <w:sz w:val="20"/>
                <w:szCs w:val="20"/>
                <w:lang w:eastAsia="en-GB"/>
              </w:rPr>
              <w:t>as corporate capability elements</w:t>
            </w:r>
            <w:r>
              <w:rPr>
                <w:rFonts w:ascii="Arial" w:eastAsia="Times New Roman" w:hAnsi="Arial" w:cs="Arial"/>
                <w:sz w:val="20"/>
                <w:szCs w:val="20"/>
                <w:lang w:eastAsia="en-GB"/>
              </w:rPr>
              <w:t xml:space="preserve"> is in place.</w:t>
            </w:r>
          </w:p>
        </w:tc>
        <w:tc>
          <w:tcPr>
            <w:tcW w:w="2955" w:type="dxa"/>
            <w:shd w:val="clear" w:color="auto" w:fill="auto"/>
            <w:tcMar>
              <w:left w:w="23" w:type="dxa"/>
              <w:right w:w="23" w:type="dxa"/>
            </w:tcMar>
            <w:hideMark/>
          </w:tcPr>
          <w:p w:rsidR="00336904" w:rsidRPr="0000353A" w:rsidRDefault="00336904" w:rsidP="001A358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Management of methods is an integral part of the corporate policy, </w:t>
            </w:r>
            <w:r w:rsidR="001A3581">
              <w:rPr>
                <w:rFonts w:ascii="Arial" w:eastAsia="Times New Roman" w:hAnsi="Arial" w:cs="Arial"/>
                <w:sz w:val="20"/>
                <w:szCs w:val="20"/>
                <w:lang w:eastAsia="en-GB"/>
              </w:rPr>
              <w:t xml:space="preserve">is performed </w:t>
            </w:r>
            <w:r w:rsidR="00CD4E5B">
              <w:rPr>
                <w:rFonts w:ascii="Arial" w:eastAsia="Times New Roman" w:hAnsi="Arial" w:cs="Arial"/>
                <w:sz w:val="20"/>
                <w:szCs w:val="20"/>
                <w:lang w:eastAsia="en-GB"/>
              </w:rPr>
              <w:t xml:space="preserve">systematically, efficiently </w:t>
            </w:r>
            <w:r w:rsidRPr="0000353A">
              <w:rPr>
                <w:rFonts w:ascii="Arial" w:eastAsia="Times New Roman" w:hAnsi="Arial" w:cs="Arial"/>
                <w:sz w:val="20"/>
                <w:szCs w:val="20"/>
                <w:lang w:eastAsia="en-GB"/>
              </w:rPr>
              <w:t>and effectively, regularly assessed and improved</w:t>
            </w:r>
            <w:r w:rsidR="009F44C6">
              <w:rPr>
                <w:rFonts w:ascii="Arial" w:eastAsia="Times New Roman" w:hAnsi="Arial" w:cs="Arial"/>
                <w:sz w:val="20"/>
                <w:szCs w:val="20"/>
                <w:lang w:eastAsia="en-GB"/>
              </w:rPr>
              <w:t>.</w:t>
            </w:r>
            <w:r w:rsidRPr="0000353A">
              <w:rPr>
                <w:rFonts w:ascii="Arial" w:eastAsia="Times New Roman" w:hAnsi="Arial" w:cs="Arial"/>
                <w:sz w:val="20"/>
                <w:szCs w:val="20"/>
                <w:lang w:eastAsia="en-GB"/>
              </w:rPr>
              <w:t> </w:t>
            </w:r>
          </w:p>
        </w:tc>
      </w:tr>
      <w:tr w:rsidR="0000353A" w:rsidRPr="0000353A" w:rsidTr="00653B84">
        <w:trPr>
          <w:trHeight w:val="113"/>
        </w:trPr>
        <w:tc>
          <w:tcPr>
            <w:tcW w:w="1314" w:type="dxa"/>
            <w:shd w:val="clear" w:color="auto" w:fill="auto"/>
            <w:tcMar>
              <w:left w:w="23" w:type="dxa"/>
              <w:right w:w="23" w:type="dxa"/>
            </w:tcMar>
            <w:vAlign w:val="center"/>
            <w:hideMark/>
          </w:tcPr>
          <w:p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Information is </w:t>
            </w:r>
            <w:r w:rsidR="00CD4E5B">
              <w:rPr>
                <w:rFonts w:ascii="Arial" w:eastAsia="Times New Roman" w:hAnsi="Arial" w:cs="Arial"/>
                <w:sz w:val="20"/>
                <w:szCs w:val="20"/>
                <w:lang w:eastAsia="en-GB"/>
              </w:rPr>
              <w:t>managed</w:t>
            </w:r>
            <w:r w:rsidRPr="0000353A">
              <w:rPr>
                <w:rFonts w:ascii="Arial" w:eastAsia="Times New Roman" w:hAnsi="Arial" w:cs="Arial"/>
                <w:sz w:val="20"/>
                <w:szCs w:val="20"/>
                <w:lang w:eastAsia="en-GB"/>
              </w:rPr>
              <w:t> on an "as needed" basis for a particular activity area / product/ process</w:t>
            </w:r>
            <w:r w:rsidR="009F44C6">
              <w:rPr>
                <w:rFonts w:ascii="Arial" w:eastAsia="Times New Roman" w:hAnsi="Arial" w:cs="Arial"/>
                <w:sz w:val="20"/>
                <w:szCs w:val="20"/>
                <w:lang w:eastAsia="en-GB"/>
              </w:rPr>
              <w:t>.</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w:t>
            </w:r>
            <w:r w:rsidR="00CD4E5B">
              <w:rPr>
                <w:rFonts w:ascii="Arial" w:eastAsia="Times New Roman" w:hAnsi="Arial" w:cs="Arial"/>
                <w:sz w:val="20"/>
                <w:szCs w:val="20"/>
                <w:lang w:eastAsia="en-GB"/>
              </w:rPr>
              <w:t xml:space="preserve"> value of planning, developing, </w:t>
            </w:r>
            <w:r w:rsidRPr="0000353A">
              <w:rPr>
                <w:rFonts w:ascii="Arial" w:eastAsia="Times New Roman" w:hAnsi="Arial" w:cs="Arial"/>
                <w:sz w:val="20"/>
                <w:szCs w:val="20"/>
                <w:lang w:eastAsia="en-GB"/>
              </w:rPr>
              <w:t>monitoring and supporting information for more than one activity area</w:t>
            </w:r>
            <w:r w:rsidR="00BA5ABD">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 xml:space="preserve"> product</w:t>
            </w:r>
            <w:r w:rsidR="00BA5ABD">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process.</w:t>
            </w:r>
          </w:p>
          <w:p w:rsidR="00336904" w:rsidRPr="0000353A" w:rsidRDefault="00E3246A"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lastRenderedPageBreak/>
              <w:t>The organisation as a wh</w:t>
            </w:r>
            <w:r>
              <w:rPr>
                <w:rFonts w:ascii="Arial" w:eastAsia="Times New Roman" w:hAnsi="Arial" w:cs="Arial"/>
                <w:sz w:val="20"/>
                <w:szCs w:val="20"/>
                <w:lang w:eastAsia="en-GB"/>
              </w:rPr>
              <w:t xml:space="preserve">ole is unaware of the potential value of managing information </w:t>
            </w:r>
            <w:r w:rsidRPr="0000353A">
              <w:rPr>
                <w:rFonts w:ascii="Arial" w:hAnsi="Arial" w:cs="Arial"/>
                <w:sz w:val="20"/>
                <w:szCs w:val="20"/>
                <w:lang w:eastAsia="en-GB"/>
              </w:rPr>
              <w:t>for more than one activity area/ product/ process</w:t>
            </w:r>
            <w:r>
              <w:rPr>
                <w:rFonts w:ascii="Arial" w:hAnsi="Arial" w:cs="Arial"/>
                <w:sz w:val="20"/>
                <w:szCs w:val="20"/>
                <w:lang w:eastAsia="en-GB"/>
              </w:rPr>
              <w:t>.</w:t>
            </w:r>
          </w:p>
        </w:tc>
        <w:tc>
          <w:tcPr>
            <w:tcW w:w="2955" w:type="dxa"/>
            <w:shd w:val="clear" w:color="auto" w:fill="auto"/>
            <w:tcMar>
              <w:left w:w="23" w:type="dxa"/>
              <w:right w:w="23" w:type="dxa"/>
            </w:tcMar>
            <w:hideMark/>
          </w:tcPr>
          <w:p w:rsidR="00021625" w:rsidRDefault="00336904" w:rsidP="00F5331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lastRenderedPageBreak/>
              <w:t>Individuals are developing information resources to be shared and used in s</w:t>
            </w:r>
            <w:r w:rsidR="00F143A0">
              <w:rPr>
                <w:rFonts w:ascii="Arial" w:eastAsia="Times New Roman" w:hAnsi="Arial" w:cs="Arial"/>
                <w:sz w:val="20"/>
                <w:szCs w:val="20"/>
                <w:lang w:eastAsia="en-GB"/>
              </w:rPr>
              <w:t>ome</w:t>
            </w:r>
            <w:r w:rsidRPr="0000353A">
              <w:rPr>
                <w:rFonts w:ascii="Arial" w:eastAsia="Times New Roman" w:hAnsi="Arial" w:cs="Arial"/>
                <w:sz w:val="20"/>
                <w:szCs w:val="20"/>
                <w:lang w:eastAsia="en-GB"/>
              </w:rPr>
              <w:t xml:space="preserve"> activity areas/</w:t>
            </w:r>
            <w:r w:rsidR="001610D7">
              <w:rPr>
                <w:rFonts w:ascii="Arial" w:eastAsia="Times New Roman" w:hAnsi="Arial" w:cs="Arial"/>
                <w:sz w:val="20"/>
                <w:szCs w:val="20"/>
                <w:lang w:eastAsia="en-GB"/>
              </w:rPr>
              <w:t xml:space="preserve"> products /processes</w:t>
            </w:r>
            <w:r w:rsidRPr="0000353A">
              <w:rPr>
                <w:rFonts w:ascii="Arial" w:eastAsia="Times New Roman" w:hAnsi="Arial" w:cs="Arial"/>
                <w:sz w:val="20"/>
                <w:szCs w:val="20"/>
                <w:lang w:eastAsia="en-GB"/>
              </w:rPr>
              <w:t>.</w:t>
            </w:r>
            <w:r w:rsidR="00F53310">
              <w:rPr>
                <w:rFonts w:ascii="Arial" w:eastAsia="Times New Roman" w:hAnsi="Arial" w:cs="Arial"/>
                <w:sz w:val="20"/>
                <w:szCs w:val="20"/>
                <w:lang w:eastAsia="en-GB"/>
              </w:rPr>
              <w:t xml:space="preserve"> </w:t>
            </w:r>
          </w:p>
          <w:p w:rsidR="00F53310" w:rsidRDefault="00336904" w:rsidP="00F5331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business units are becoming interested in the potential value of managing </w:t>
            </w:r>
            <w:r w:rsidR="001610D7">
              <w:rPr>
                <w:rFonts w:ascii="Arial" w:eastAsia="Times New Roman" w:hAnsi="Arial" w:cs="Arial"/>
                <w:sz w:val="20"/>
                <w:szCs w:val="20"/>
                <w:lang w:eastAsia="en-GB"/>
              </w:rPr>
              <w:t xml:space="preserve">activity area/ </w:t>
            </w:r>
            <w:r w:rsidRPr="0000353A">
              <w:rPr>
                <w:rFonts w:ascii="Arial" w:eastAsia="Times New Roman" w:hAnsi="Arial" w:cs="Arial"/>
                <w:sz w:val="20"/>
                <w:szCs w:val="20"/>
                <w:lang w:eastAsia="en-GB"/>
              </w:rPr>
              <w:t>product</w:t>
            </w:r>
            <w:r w:rsidR="001610D7">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w:t>
            </w:r>
            <w:r w:rsidR="001610D7">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 xml:space="preserve">process information as corporate </w:t>
            </w:r>
            <w:r w:rsidRPr="0000353A">
              <w:rPr>
                <w:rFonts w:ascii="Arial" w:eastAsia="Times New Roman" w:hAnsi="Arial" w:cs="Arial"/>
                <w:sz w:val="20"/>
                <w:szCs w:val="20"/>
                <w:lang w:eastAsia="en-GB"/>
              </w:rPr>
              <w:lastRenderedPageBreak/>
              <w:t>capability elements.</w:t>
            </w:r>
            <w:r w:rsidR="00F53310">
              <w:rPr>
                <w:rFonts w:ascii="Arial" w:eastAsia="Times New Roman" w:hAnsi="Arial" w:cs="Arial"/>
                <w:sz w:val="20"/>
                <w:szCs w:val="20"/>
                <w:lang w:eastAsia="en-GB"/>
              </w:rPr>
              <w:t xml:space="preserve">  </w:t>
            </w:r>
          </w:p>
          <w:p w:rsidR="00336904" w:rsidRPr="0000353A" w:rsidRDefault="00336904" w:rsidP="00F5331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some </w:t>
            </w:r>
            <w:r w:rsidR="00653B84">
              <w:rPr>
                <w:rFonts w:ascii="Arial" w:eastAsia="Times New Roman" w:hAnsi="Arial" w:cs="Arial"/>
                <w:sz w:val="20"/>
                <w:szCs w:val="20"/>
                <w:lang w:eastAsia="en-GB"/>
              </w:rPr>
              <w:t xml:space="preserve">corporate support </w:t>
            </w:r>
            <w:r w:rsidR="00F53310">
              <w:rPr>
                <w:rFonts w:ascii="Arial" w:eastAsia="Times New Roman" w:hAnsi="Arial" w:cs="Arial"/>
                <w:sz w:val="20"/>
                <w:szCs w:val="20"/>
                <w:lang w:eastAsia="en-GB"/>
              </w:rPr>
              <w:t>for managing</w:t>
            </w:r>
            <w:r w:rsidR="00653B84">
              <w:rPr>
                <w:rFonts w:ascii="Arial" w:eastAsia="Times New Roman" w:hAnsi="Arial" w:cs="Arial"/>
                <w:sz w:val="20"/>
                <w:szCs w:val="20"/>
                <w:lang w:eastAsia="en-GB"/>
              </w:rPr>
              <w:t xml:space="preserve"> </w:t>
            </w:r>
            <w:r w:rsidR="00A64E30">
              <w:rPr>
                <w:rFonts w:ascii="Arial" w:eastAsia="Times New Roman" w:hAnsi="Arial" w:cs="Arial"/>
                <w:sz w:val="20"/>
                <w:szCs w:val="20"/>
                <w:lang w:eastAsia="en-GB"/>
              </w:rPr>
              <w:t xml:space="preserve">shared </w:t>
            </w:r>
            <w:r w:rsidRPr="0000353A">
              <w:rPr>
                <w:rFonts w:ascii="Arial" w:eastAsia="Times New Roman" w:hAnsi="Arial" w:cs="Arial"/>
                <w:sz w:val="20"/>
                <w:szCs w:val="20"/>
                <w:lang w:eastAsia="en-GB"/>
              </w:rPr>
              <w:t>product/process information.</w:t>
            </w:r>
          </w:p>
        </w:tc>
        <w:tc>
          <w:tcPr>
            <w:tcW w:w="2955" w:type="dxa"/>
            <w:shd w:val="clear" w:color="auto" w:fill="auto"/>
            <w:tcMar>
              <w:left w:w="23" w:type="dxa"/>
              <w:right w:w="23" w:type="dxa"/>
            </w:tcMar>
            <w:hideMark/>
          </w:tcPr>
          <w:p w:rsidR="005A2226" w:rsidRDefault="00336904" w:rsidP="005A222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lastRenderedPageBreak/>
              <w:t xml:space="preserve">Information resources are being developed and used in more than </w:t>
            </w:r>
            <w:r w:rsidRPr="00BA5ABD">
              <w:rPr>
                <w:rFonts w:ascii="Arial" w:eastAsia="Times New Roman" w:hAnsi="Arial" w:cs="Arial"/>
                <w:sz w:val="20"/>
                <w:szCs w:val="20"/>
                <w:lang w:eastAsia="en-GB"/>
              </w:rPr>
              <w:t xml:space="preserve">one </w:t>
            </w:r>
            <w:r w:rsidR="00FB12A6" w:rsidRPr="00BA5ABD">
              <w:rPr>
                <w:rFonts w:ascii="Arial" w:eastAsia="Times New Roman" w:hAnsi="Arial" w:cs="Arial"/>
                <w:sz w:val="20"/>
                <w:szCs w:val="20"/>
                <w:lang w:eastAsia="en-GB"/>
              </w:rPr>
              <w:t xml:space="preserve">activity area / </w:t>
            </w:r>
            <w:r w:rsidR="00BA5ABD" w:rsidRPr="00BA5ABD">
              <w:rPr>
                <w:rFonts w:ascii="Arial" w:eastAsia="Times New Roman" w:hAnsi="Arial" w:cs="Arial"/>
                <w:sz w:val="20"/>
                <w:szCs w:val="20"/>
                <w:lang w:eastAsia="en-GB"/>
              </w:rPr>
              <w:t>product/ process</w:t>
            </w:r>
            <w:r w:rsidRPr="0000353A">
              <w:rPr>
                <w:rFonts w:ascii="Arial" w:eastAsia="Times New Roman" w:hAnsi="Arial" w:cs="Arial"/>
                <w:sz w:val="20"/>
                <w:szCs w:val="20"/>
                <w:lang w:eastAsia="en-GB"/>
              </w:rPr>
              <w:t xml:space="preserve">, but practice varies across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w:t>
            </w:r>
          </w:p>
          <w:p w:rsidR="005A2226" w:rsidRPr="0000353A" w:rsidRDefault="005A2226" w:rsidP="005A2226">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There is some awareness that information can be part of capability development.</w:t>
            </w:r>
          </w:p>
          <w:p w:rsidR="005A2226" w:rsidRDefault="005A2226" w:rsidP="005A2226">
            <w:pPr>
              <w:spacing w:after="120" w:line="240" w:lineRule="auto"/>
              <w:rPr>
                <w:rFonts w:ascii="Arial" w:eastAsia="Times New Roman" w:hAnsi="Arial" w:cs="Arial"/>
                <w:sz w:val="20"/>
                <w:szCs w:val="20"/>
                <w:lang w:eastAsia="en-GB"/>
              </w:rPr>
            </w:pPr>
          </w:p>
          <w:p w:rsidR="00336904" w:rsidRPr="0000353A" w:rsidRDefault="00653B84" w:rsidP="005A2226">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lastRenderedPageBreak/>
              <w:t>There is corporate support for </w:t>
            </w:r>
            <w:r w:rsidR="00336904" w:rsidRPr="0000353A">
              <w:rPr>
                <w:rFonts w:ascii="Arial" w:eastAsia="Times New Roman" w:hAnsi="Arial" w:cs="Arial"/>
                <w:sz w:val="20"/>
                <w:szCs w:val="20"/>
                <w:lang w:eastAsia="en-GB"/>
              </w:rPr>
              <w:t xml:space="preserve">standardised management of information </w:t>
            </w:r>
            <w:r w:rsidR="00CD4E5B">
              <w:rPr>
                <w:rFonts w:ascii="Arial" w:eastAsia="Times New Roman" w:hAnsi="Arial" w:cs="Arial"/>
                <w:sz w:val="20"/>
                <w:szCs w:val="20"/>
                <w:lang w:eastAsia="en-GB"/>
              </w:rPr>
              <w:t>across activity areas/ products</w:t>
            </w:r>
            <w:r w:rsidR="00336904" w:rsidRPr="0000353A">
              <w:rPr>
                <w:rFonts w:ascii="Arial" w:eastAsia="Times New Roman" w:hAnsi="Arial" w:cs="Arial"/>
                <w:sz w:val="20"/>
                <w:szCs w:val="20"/>
                <w:lang w:eastAsia="en-GB"/>
              </w:rPr>
              <w:t>/</w:t>
            </w:r>
            <w:r w:rsidR="00CD4E5B">
              <w:rPr>
                <w:rFonts w:ascii="Arial" w:eastAsia="Times New Roman" w:hAnsi="Arial" w:cs="Arial"/>
                <w:sz w:val="20"/>
                <w:szCs w:val="20"/>
                <w:lang w:eastAsia="en-GB"/>
              </w:rPr>
              <w:t xml:space="preserve"> </w:t>
            </w:r>
            <w:r w:rsidR="00336904" w:rsidRPr="0000353A">
              <w:rPr>
                <w:rFonts w:ascii="Arial" w:eastAsia="Times New Roman" w:hAnsi="Arial" w:cs="Arial"/>
                <w:sz w:val="20"/>
                <w:szCs w:val="20"/>
                <w:lang w:eastAsia="en-GB"/>
              </w:rPr>
              <w:t>phases.</w:t>
            </w:r>
          </w:p>
        </w:tc>
        <w:tc>
          <w:tcPr>
            <w:tcW w:w="2955" w:type="dxa"/>
            <w:shd w:val="clear" w:color="auto" w:fill="auto"/>
            <w:tcMar>
              <w:left w:w="23" w:type="dxa"/>
              <w:right w:w="23" w:type="dxa"/>
            </w:tcMar>
            <w:hideMark/>
          </w:tcPr>
          <w:p w:rsidR="00336904" w:rsidRPr="0000353A" w:rsidRDefault="001A3581" w:rsidP="00653B84">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lastRenderedPageBreak/>
              <w:t xml:space="preserve">A </w:t>
            </w:r>
            <w:r w:rsidR="00336904" w:rsidRPr="0000353A">
              <w:rPr>
                <w:rFonts w:ascii="Arial" w:eastAsia="Times New Roman" w:hAnsi="Arial" w:cs="Arial"/>
                <w:sz w:val="20"/>
                <w:szCs w:val="20"/>
                <w:lang w:eastAsia="en-GB"/>
              </w:rPr>
              <w:t>corporate strategy for managing information as corporate capability elements</w:t>
            </w:r>
            <w:r>
              <w:rPr>
                <w:rFonts w:ascii="Arial" w:eastAsia="Times New Roman" w:hAnsi="Arial" w:cs="Arial"/>
                <w:sz w:val="20"/>
                <w:szCs w:val="20"/>
                <w:lang w:eastAsia="en-GB"/>
              </w:rPr>
              <w:t xml:space="preserve"> is in place.</w:t>
            </w:r>
          </w:p>
          <w:p w:rsidR="00336904" w:rsidRPr="0000353A" w:rsidRDefault="00336904" w:rsidP="007F44A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w:t>
            </w:r>
            <w:r w:rsidR="00653B84">
              <w:rPr>
                <w:rFonts w:ascii="Arial" w:eastAsia="Times New Roman" w:hAnsi="Arial" w:cs="Arial"/>
                <w:sz w:val="20"/>
                <w:szCs w:val="20"/>
                <w:lang w:eastAsia="en-GB"/>
              </w:rPr>
              <w:t>is used to describe and manage</w:t>
            </w:r>
            <w:r w:rsidR="007F44A8">
              <w:rPr>
                <w:rFonts w:ascii="Arial" w:eastAsia="Times New Roman" w:hAnsi="Arial" w:cs="Arial"/>
                <w:sz w:val="20"/>
                <w:szCs w:val="20"/>
                <w:lang w:eastAsia="en-GB"/>
              </w:rPr>
              <w:t xml:space="preserve"> most</w:t>
            </w:r>
            <w:r w:rsidR="00653B84">
              <w:rPr>
                <w:rFonts w:ascii="Arial" w:eastAsia="Times New Roman" w:hAnsi="Arial" w:cs="Arial"/>
                <w:sz w:val="20"/>
                <w:szCs w:val="20"/>
                <w:lang w:eastAsia="en-GB"/>
              </w:rPr>
              <w:t xml:space="preserve"> information </w:t>
            </w:r>
            <w:r w:rsidRPr="0000353A">
              <w:rPr>
                <w:rFonts w:ascii="Arial" w:eastAsia="Times New Roman" w:hAnsi="Arial" w:cs="Arial"/>
                <w:sz w:val="20"/>
                <w:szCs w:val="20"/>
                <w:lang w:eastAsia="en-GB"/>
              </w:rPr>
              <w:t>objects in</w:t>
            </w:r>
            <w:r w:rsidR="00653B84">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statistical processes.</w:t>
            </w:r>
          </w:p>
        </w:tc>
        <w:tc>
          <w:tcPr>
            <w:tcW w:w="2955" w:type="dxa"/>
            <w:shd w:val="clear" w:color="auto" w:fill="auto"/>
            <w:tcMar>
              <w:left w:w="23" w:type="dxa"/>
              <w:right w:w="23" w:type="dxa"/>
            </w:tcMar>
            <w:hideMark/>
          </w:tcPr>
          <w:p w:rsidR="00336904" w:rsidRPr="0000353A" w:rsidRDefault="00336904" w:rsidP="001A358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w:t>
            </w:r>
            <w:r w:rsidR="00653B84">
              <w:rPr>
                <w:rFonts w:ascii="Arial" w:eastAsia="Times New Roman" w:hAnsi="Arial" w:cs="Arial"/>
                <w:sz w:val="20"/>
                <w:szCs w:val="20"/>
                <w:lang w:eastAsia="en-GB"/>
              </w:rPr>
              <w:t>nt of information is performed </w:t>
            </w:r>
            <w:r w:rsidR="00CD4E5B">
              <w:rPr>
                <w:rFonts w:ascii="Arial" w:eastAsia="Times New Roman" w:hAnsi="Arial" w:cs="Arial"/>
                <w:sz w:val="20"/>
                <w:szCs w:val="20"/>
                <w:lang w:eastAsia="en-GB"/>
              </w:rPr>
              <w:t xml:space="preserve">systematically, </w:t>
            </w:r>
            <w:r w:rsidRPr="0000353A">
              <w:rPr>
                <w:rFonts w:ascii="Arial" w:eastAsia="Times New Roman" w:hAnsi="Arial" w:cs="Arial"/>
                <w:sz w:val="20"/>
                <w:szCs w:val="20"/>
                <w:lang w:eastAsia="en-GB"/>
              </w:rPr>
              <w:t>efficiently</w:t>
            </w:r>
            <w:r w:rsidR="001A3581">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effectively, regularly assessed and improved.</w:t>
            </w:r>
          </w:p>
        </w:tc>
      </w:tr>
      <w:tr w:rsidR="00653B84" w:rsidRPr="0000353A" w:rsidTr="00653B84">
        <w:trPr>
          <w:trHeight w:val="113"/>
        </w:trPr>
        <w:tc>
          <w:tcPr>
            <w:tcW w:w="1314" w:type="dxa"/>
            <w:shd w:val="clear" w:color="auto" w:fill="auto"/>
            <w:tcMar>
              <w:left w:w="23" w:type="dxa"/>
              <w:right w:w="23" w:type="dxa"/>
            </w:tcMar>
            <w:vAlign w:val="center"/>
          </w:tcPr>
          <w:p w:rsidR="00653B84" w:rsidRPr="0000353A" w:rsidRDefault="00653B84" w:rsidP="00A32FED">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653B84" w:rsidRPr="0000353A" w:rsidRDefault="005D1EAD"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awareness</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653B84" w:rsidRPr="00653B84" w:rsidRDefault="00653B84" w:rsidP="00A32FED">
            <w:pPr>
              <w:spacing w:after="120" w:line="240" w:lineRule="auto"/>
              <w:jc w:val="cente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653B84" w:rsidRPr="0000353A" w:rsidTr="00653B84">
        <w:trPr>
          <w:trHeight w:val="113"/>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955" w:type="dxa"/>
            <w:shd w:val="clear" w:color="auto" w:fill="auto"/>
            <w:tcMar>
              <w:left w:w="23" w:type="dxa"/>
              <w:right w:w="23" w:type="dxa"/>
            </w:tcMar>
            <w:hideMark/>
          </w:tcPr>
          <w:p w:rsidR="005A2226" w:rsidRDefault="00653B84" w:rsidP="005A222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w:t>
            </w:r>
            <w:r w:rsidR="00A64E30">
              <w:rPr>
                <w:rFonts w:ascii="Arial" w:eastAsia="Times New Roman" w:hAnsi="Arial" w:cs="Arial"/>
                <w:sz w:val="20"/>
                <w:szCs w:val="20"/>
                <w:lang w:eastAsia="en-GB"/>
              </w:rPr>
              <w:t xml:space="preserve"> value of planning, developing, </w:t>
            </w:r>
            <w:r w:rsidRPr="0000353A">
              <w:rPr>
                <w:rFonts w:ascii="Arial" w:eastAsia="Times New Roman" w:hAnsi="Arial" w:cs="Arial"/>
                <w:sz w:val="20"/>
                <w:szCs w:val="20"/>
                <w:lang w:eastAsia="en-GB"/>
              </w:rPr>
              <w:t xml:space="preserve">monitoring and supporting applications </w:t>
            </w:r>
            <w:r w:rsidR="00A64E30">
              <w:rPr>
                <w:rFonts w:ascii="Arial" w:eastAsia="Times New Roman" w:hAnsi="Arial" w:cs="Arial"/>
                <w:sz w:val="20"/>
                <w:szCs w:val="20"/>
                <w:lang w:eastAsia="en-GB"/>
              </w:rPr>
              <w:t xml:space="preserve">to be used in </w:t>
            </w:r>
            <w:r w:rsidRPr="0000353A">
              <w:rPr>
                <w:rFonts w:ascii="Arial" w:eastAsia="Times New Roman" w:hAnsi="Arial" w:cs="Arial"/>
                <w:sz w:val="20"/>
                <w:szCs w:val="20"/>
                <w:lang w:eastAsia="en-GB"/>
              </w:rPr>
              <w:t>more than one activity area, product or process.</w:t>
            </w:r>
          </w:p>
          <w:p w:rsidR="005A2226" w:rsidRDefault="005A2226" w:rsidP="005A2226">
            <w:pPr>
              <w:spacing w:after="120" w:line="240" w:lineRule="auto"/>
              <w:rPr>
                <w:rFonts w:ascii="Arial" w:eastAsia="Times New Roman" w:hAnsi="Arial" w:cs="Arial"/>
                <w:sz w:val="20"/>
                <w:szCs w:val="20"/>
                <w:lang w:eastAsia="en-GB"/>
              </w:rPr>
            </w:pPr>
            <w:r w:rsidRPr="00C873A3">
              <w:rPr>
                <w:rFonts w:ascii="Arial" w:hAnsi="Arial" w:cs="Arial"/>
                <w:sz w:val="20"/>
                <w:szCs w:val="20"/>
                <w:lang w:eastAsia="en-GB"/>
              </w:rPr>
              <w:t>The organisation as a whole is unaware of the potential value of managing</w:t>
            </w:r>
            <w:r>
              <w:rPr>
                <w:rFonts w:ascii="Arial" w:hAnsi="Arial" w:cs="Arial"/>
                <w:sz w:val="20"/>
                <w:szCs w:val="20"/>
                <w:lang w:eastAsia="en-GB"/>
              </w:rPr>
              <w:t xml:space="preserve"> applications </w:t>
            </w:r>
            <w:r w:rsidRPr="0000353A">
              <w:rPr>
                <w:rFonts w:ascii="Arial" w:hAnsi="Arial" w:cs="Arial"/>
                <w:sz w:val="20"/>
                <w:szCs w:val="20"/>
                <w:lang w:eastAsia="en-GB"/>
              </w:rPr>
              <w:t>for more than one activity area/ product/ process</w:t>
            </w:r>
            <w:r w:rsidR="00ED5377">
              <w:rPr>
                <w:rFonts w:ascii="Arial" w:hAnsi="Arial" w:cs="Arial"/>
                <w:sz w:val="20"/>
                <w:szCs w:val="20"/>
                <w:lang w:eastAsia="en-GB"/>
              </w:rPr>
              <w:t>.</w:t>
            </w:r>
          </w:p>
          <w:p w:rsidR="00653B84" w:rsidRPr="0000353A" w:rsidRDefault="00653B84" w:rsidP="005A222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little corporate support for managing </w:t>
            </w:r>
            <w:r w:rsidR="00A64E30">
              <w:rPr>
                <w:rFonts w:ascii="Arial" w:eastAsia="Times New Roman" w:hAnsi="Arial" w:cs="Arial"/>
                <w:sz w:val="20"/>
                <w:szCs w:val="20"/>
                <w:lang w:eastAsia="en-GB"/>
              </w:rPr>
              <w:t xml:space="preserve">the use of </w:t>
            </w:r>
            <w:r w:rsidRPr="0000353A">
              <w:rPr>
                <w:rFonts w:ascii="Arial" w:eastAsia="Times New Roman" w:hAnsi="Arial" w:cs="Arial"/>
                <w:sz w:val="20"/>
                <w:szCs w:val="20"/>
                <w:lang w:eastAsia="en-GB"/>
              </w:rPr>
              <w:t>applications</w:t>
            </w:r>
            <w:r w:rsidR="009F44C6">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managing applications as corporate capability elements.</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w:t>
            </w:r>
            <w:r w:rsidR="00A64E30">
              <w:rPr>
                <w:rFonts w:ascii="Arial" w:eastAsia="Times New Roman" w:hAnsi="Arial" w:cs="Arial"/>
                <w:sz w:val="20"/>
                <w:szCs w:val="20"/>
                <w:lang w:eastAsia="en-GB"/>
              </w:rPr>
              <w:t xml:space="preserve"> the use of</w:t>
            </w:r>
            <w:r w:rsidRPr="0000353A">
              <w:rPr>
                <w:rFonts w:ascii="Arial" w:eastAsia="Times New Roman" w:hAnsi="Arial" w:cs="Arial"/>
                <w:sz w:val="20"/>
                <w:szCs w:val="20"/>
                <w:lang w:eastAsia="en-GB"/>
              </w:rPr>
              <w:t xml:space="preserve"> applications</w:t>
            </w:r>
            <w:r w:rsidR="009F44C6">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653B84"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Common and shared applications are being developed and used in more than one </w:t>
            </w:r>
            <w:r w:rsidR="00F53310">
              <w:rPr>
                <w:rFonts w:ascii="Arial" w:eastAsia="Times New Roman" w:hAnsi="Arial" w:cs="Arial"/>
                <w:sz w:val="20"/>
                <w:szCs w:val="20"/>
                <w:lang w:eastAsia="en-GB"/>
              </w:rPr>
              <w:t>activity area / product/ process</w:t>
            </w:r>
            <w:r w:rsidRPr="0000353A">
              <w:rPr>
                <w:rFonts w:ascii="Arial" w:eastAsia="Times New Roman" w:hAnsi="Arial" w:cs="Arial"/>
                <w:sz w:val="20"/>
                <w:szCs w:val="20"/>
                <w:lang w:eastAsia="en-GB"/>
              </w:rPr>
              <w:t>, but in an inconsistent manner across the</w:t>
            </w:r>
            <w:r>
              <w:rPr>
                <w:rFonts w:ascii="Arial" w:eastAsia="Times New Roman" w:hAnsi="Arial" w:cs="Arial"/>
                <w:sz w:val="20"/>
                <w:szCs w:val="20"/>
                <w:lang w:eastAsia="en-GB"/>
              </w:rPr>
              <w:t xml:space="preserve"> organisation</w:t>
            </w:r>
            <w:r w:rsidRPr="0000353A">
              <w:rPr>
                <w:rFonts w:ascii="Arial" w:eastAsia="Times New Roman" w:hAnsi="Arial" w:cs="Arial"/>
                <w:sz w:val="20"/>
                <w:szCs w:val="20"/>
                <w:lang w:eastAsia="en-GB"/>
              </w:rPr>
              <w:t>.</w:t>
            </w:r>
          </w:p>
          <w:p w:rsidR="00ED5377" w:rsidRPr="0000353A" w:rsidRDefault="00ED5377" w:rsidP="00653B84">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There is some awareness that applications can be part of capability development.</w:t>
            </w:r>
          </w:p>
          <w:p w:rsidR="00653B84" w:rsidRPr="0000353A" w:rsidRDefault="00653B84" w:rsidP="00F5331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corporate </w:t>
            </w:r>
            <w:r w:rsidR="00F53310">
              <w:rPr>
                <w:rFonts w:ascii="Arial" w:eastAsia="Times New Roman" w:hAnsi="Arial" w:cs="Arial"/>
                <w:sz w:val="20"/>
                <w:szCs w:val="20"/>
                <w:lang w:eastAsia="en-GB"/>
              </w:rPr>
              <w:t xml:space="preserve">support for </w:t>
            </w:r>
            <w:r w:rsidR="00A64E30">
              <w:rPr>
                <w:rFonts w:ascii="Arial" w:eastAsia="Times New Roman" w:hAnsi="Arial" w:cs="Arial"/>
                <w:sz w:val="20"/>
                <w:szCs w:val="20"/>
                <w:lang w:eastAsia="en-GB"/>
              </w:rPr>
              <w:t xml:space="preserve">managing the use of </w:t>
            </w:r>
            <w:r w:rsidRPr="0000353A">
              <w:rPr>
                <w:rFonts w:ascii="Arial" w:eastAsia="Times New Roman" w:hAnsi="Arial" w:cs="Arial"/>
                <w:sz w:val="20"/>
                <w:szCs w:val="20"/>
                <w:lang w:eastAsia="en-GB"/>
              </w:rPr>
              <w:t>applications.</w:t>
            </w:r>
          </w:p>
        </w:tc>
        <w:tc>
          <w:tcPr>
            <w:tcW w:w="2955" w:type="dxa"/>
            <w:shd w:val="clear" w:color="auto" w:fill="auto"/>
            <w:tcMar>
              <w:left w:w="23" w:type="dxa"/>
              <w:right w:w="23" w:type="dxa"/>
            </w:tcMar>
            <w:hideMark/>
          </w:tcPr>
          <w:p w:rsidR="00653B84" w:rsidRPr="0000353A" w:rsidRDefault="00F53310" w:rsidP="00F53310">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w:t>
            </w:r>
            <w:r w:rsidR="006C3175">
              <w:rPr>
                <w:rFonts w:ascii="Arial" w:eastAsia="Times New Roman" w:hAnsi="Arial" w:cs="Arial"/>
                <w:sz w:val="20"/>
                <w:szCs w:val="20"/>
                <w:lang w:eastAsia="en-GB"/>
              </w:rPr>
              <w:t xml:space="preserve"> corporate strategy for </w:t>
            </w:r>
            <w:r w:rsidR="00653B84" w:rsidRPr="0000353A">
              <w:rPr>
                <w:rFonts w:ascii="Arial" w:eastAsia="Times New Roman" w:hAnsi="Arial" w:cs="Arial"/>
                <w:sz w:val="20"/>
                <w:szCs w:val="20"/>
                <w:lang w:eastAsia="en-GB"/>
              </w:rPr>
              <w:t xml:space="preserve">managing </w:t>
            </w:r>
            <w:r w:rsidR="00A64E30">
              <w:rPr>
                <w:rFonts w:ascii="Arial" w:eastAsia="Times New Roman" w:hAnsi="Arial" w:cs="Arial"/>
                <w:sz w:val="20"/>
                <w:szCs w:val="20"/>
                <w:lang w:eastAsia="en-GB"/>
              </w:rPr>
              <w:t xml:space="preserve">the use of </w:t>
            </w:r>
            <w:r w:rsidR="00653B84" w:rsidRPr="0000353A">
              <w:rPr>
                <w:rFonts w:ascii="Arial" w:eastAsia="Times New Roman" w:hAnsi="Arial" w:cs="Arial"/>
                <w:sz w:val="20"/>
                <w:szCs w:val="20"/>
                <w:lang w:eastAsia="en-GB"/>
              </w:rPr>
              <w:t>applications as corporate capability elements</w:t>
            </w:r>
            <w:r w:rsidR="00236BAC">
              <w:rPr>
                <w:rFonts w:ascii="Arial" w:eastAsia="Times New Roman" w:hAnsi="Arial" w:cs="Arial"/>
                <w:sz w:val="20"/>
                <w:szCs w:val="20"/>
                <w:lang w:eastAsia="en-GB"/>
              </w:rPr>
              <w:t xml:space="preserve"> </w:t>
            </w:r>
            <w:r>
              <w:rPr>
                <w:rFonts w:ascii="Arial" w:eastAsia="Times New Roman" w:hAnsi="Arial" w:cs="Arial"/>
                <w:sz w:val="20"/>
                <w:szCs w:val="20"/>
                <w:lang w:eastAsia="en-GB"/>
              </w:rPr>
              <w:t>exists and is in fully adopted</w:t>
            </w:r>
            <w:r w:rsidR="00236BAC">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653B84" w:rsidRPr="0000353A" w:rsidRDefault="00653B84" w:rsidP="0061484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w:t>
            </w:r>
            <w:r w:rsidR="00A64E30">
              <w:rPr>
                <w:rFonts w:ascii="Arial" w:eastAsia="Times New Roman" w:hAnsi="Arial" w:cs="Arial"/>
                <w:sz w:val="20"/>
                <w:szCs w:val="20"/>
                <w:lang w:eastAsia="en-GB"/>
              </w:rPr>
              <w:t xml:space="preserve">t of applications is performed systematically, </w:t>
            </w:r>
            <w:r w:rsidRPr="0000353A">
              <w:rPr>
                <w:rFonts w:ascii="Arial" w:eastAsia="Times New Roman" w:hAnsi="Arial" w:cs="Arial"/>
                <w:sz w:val="20"/>
                <w:szCs w:val="20"/>
                <w:lang w:eastAsia="en-GB"/>
              </w:rPr>
              <w:t>efficiently</w:t>
            </w:r>
            <w:r w:rsidR="00614846">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effectively, regularly assessed and improved accor</w:t>
            </w:r>
            <w:r w:rsidR="009F44C6">
              <w:rPr>
                <w:rFonts w:ascii="Arial" w:eastAsia="Times New Roman" w:hAnsi="Arial" w:cs="Arial"/>
                <w:sz w:val="20"/>
                <w:szCs w:val="20"/>
                <w:lang w:eastAsia="en-GB"/>
              </w:rPr>
              <w:t>ding to the corporate strategy.</w:t>
            </w:r>
          </w:p>
        </w:tc>
      </w:tr>
      <w:tr w:rsidR="00653B84" w:rsidRPr="0000353A" w:rsidTr="00653B84">
        <w:trPr>
          <w:trHeight w:val="113"/>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Technology</w:t>
            </w:r>
          </w:p>
        </w:tc>
        <w:tc>
          <w:tcPr>
            <w:tcW w:w="2955" w:type="dxa"/>
            <w:shd w:val="clear" w:color="auto" w:fill="auto"/>
            <w:tcMar>
              <w:left w:w="23" w:type="dxa"/>
              <w:right w:w="23" w:type="dxa"/>
            </w:tcMar>
            <w:hideMark/>
          </w:tcPr>
          <w:p w:rsidR="00653B84"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managing technology as a corporate capability element.  </w:t>
            </w:r>
          </w:p>
          <w:p w:rsidR="001253F6" w:rsidRPr="0000353A" w:rsidRDefault="001253F6" w:rsidP="00653B84">
            <w:pPr>
              <w:spacing w:after="120" w:line="240" w:lineRule="auto"/>
              <w:rPr>
                <w:rFonts w:ascii="Arial" w:eastAsia="Times New Roman" w:hAnsi="Arial" w:cs="Arial"/>
                <w:sz w:val="20"/>
                <w:szCs w:val="20"/>
                <w:lang w:eastAsia="en-GB"/>
              </w:rPr>
            </w:pPr>
            <w:r w:rsidRPr="00C873A3">
              <w:rPr>
                <w:rFonts w:ascii="Arial" w:hAnsi="Arial" w:cs="Arial"/>
                <w:sz w:val="20"/>
                <w:szCs w:val="20"/>
                <w:lang w:eastAsia="en-GB"/>
              </w:rPr>
              <w:t>The organisation as a whole is unaware of the potential value of managing</w:t>
            </w:r>
            <w:r>
              <w:rPr>
                <w:rFonts w:ascii="Arial" w:hAnsi="Arial" w:cs="Arial"/>
                <w:sz w:val="20"/>
                <w:szCs w:val="20"/>
                <w:lang w:eastAsia="en-GB"/>
              </w:rPr>
              <w:t xml:space="preserve"> technology</w:t>
            </w:r>
            <w:r w:rsidRPr="0000353A">
              <w:rPr>
                <w:rFonts w:ascii="Arial" w:eastAsia="Times New Roman" w:hAnsi="Arial" w:cs="Arial"/>
                <w:sz w:val="20"/>
                <w:szCs w:val="20"/>
                <w:lang w:eastAsia="en-GB"/>
              </w:rPr>
              <w:t> </w:t>
            </w:r>
            <w:r w:rsidRPr="0000353A">
              <w:rPr>
                <w:rFonts w:ascii="Arial" w:hAnsi="Arial" w:cs="Arial"/>
                <w:sz w:val="20"/>
                <w:szCs w:val="20"/>
                <w:lang w:eastAsia="en-GB"/>
              </w:rPr>
              <w:t>for more than one activity area/ product/ process</w:t>
            </w:r>
            <w:r>
              <w:rPr>
                <w:rFonts w:ascii="Arial" w:hAnsi="Arial" w:cs="Arial"/>
                <w:sz w:val="20"/>
                <w:szCs w:val="20"/>
                <w:lang w:eastAsia="en-GB"/>
              </w:rPr>
              <w:t>.</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little corporate s</w:t>
            </w:r>
            <w:r w:rsidR="009F44C6">
              <w:rPr>
                <w:rFonts w:ascii="Arial" w:eastAsia="Times New Roman" w:hAnsi="Arial" w:cs="Arial"/>
                <w:sz w:val="20"/>
                <w:szCs w:val="20"/>
                <w:lang w:eastAsia="en-GB"/>
              </w:rPr>
              <w:t>upport for managing technology.</w:t>
            </w:r>
            <w:r w:rsidRPr="0000353A">
              <w:rPr>
                <w:rFonts w:ascii="Arial" w:eastAsia="Times New Roman" w:hAnsi="Arial" w:cs="Arial"/>
                <w:sz w:val="20"/>
                <w:szCs w:val="20"/>
                <w:lang w:eastAsia="en-GB"/>
              </w:rPr>
              <w:t> </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w:t>
            </w:r>
            <w:r w:rsidR="00A853E2">
              <w:rPr>
                <w:rFonts w:ascii="Arial" w:eastAsia="Times New Roman" w:hAnsi="Arial" w:cs="Arial"/>
                <w:sz w:val="20"/>
                <w:szCs w:val="20"/>
                <w:lang w:eastAsia="en-GB"/>
              </w:rPr>
              <w:t>l value of managing technology </w:t>
            </w:r>
            <w:r w:rsidRPr="0000353A">
              <w:rPr>
                <w:rFonts w:ascii="Arial" w:eastAsia="Times New Roman" w:hAnsi="Arial" w:cs="Arial"/>
                <w:sz w:val="20"/>
                <w:szCs w:val="20"/>
                <w:lang w:eastAsia="en-GB"/>
              </w:rPr>
              <w:t>as a corporate capability element.</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some corporate </w:t>
            </w:r>
            <w:r w:rsidR="00F53310">
              <w:rPr>
                <w:rFonts w:ascii="Arial" w:eastAsia="Times New Roman" w:hAnsi="Arial" w:cs="Arial"/>
                <w:sz w:val="20"/>
                <w:szCs w:val="20"/>
                <w:lang w:eastAsia="en-GB"/>
              </w:rPr>
              <w:t>support for managing technology.</w:t>
            </w:r>
          </w:p>
        </w:tc>
        <w:tc>
          <w:tcPr>
            <w:tcW w:w="2955" w:type="dxa"/>
            <w:shd w:val="clear" w:color="auto" w:fill="auto"/>
            <w:tcMar>
              <w:left w:w="23" w:type="dxa"/>
              <w:right w:w="23" w:type="dxa"/>
            </w:tcMar>
            <w:hideMark/>
          </w:tcPr>
          <w:p w:rsidR="00653B84"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Technology is being used in more than one </w:t>
            </w:r>
            <w:r w:rsidR="00F53310">
              <w:rPr>
                <w:rFonts w:ascii="Arial" w:eastAsia="Times New Roman" w:hAnsi="Arial" w:cs="Arial"/>
                <w:sz w:val="20"/>
                <w:szCs w:val="20"/>
                <w:lang w:eastAsia="en-GB"/>
              </w:rPr>
              <w:t>activity area / product/ process</w:t>
            </w:r>
            <w:r w:rsidRPr="0000353A">
              <w:rPr>
                <w:rFonts w:ascii="Arial" w:eastAsia="Times New Roman" w:hAnsi="Arial" w:cs="Arial"/>
                <w:sz w:val="20"/>
                <w:szCs w:val="20"/>
                <w:lang w:eastAsia="en-GB"/>
              </w:rPr>
              <w:t xml:space="preserve">, but practise varies across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w:t>
            </w:r>
          </w:p>
          <w:p w:rsidR="001253F6" w:rsidRPr="0000353A" w:rsidRDefault="00F143A0" w:rsidP="001253F6">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There is </w:t>
            </w:r>
            <w:r w:rsidR="001253F6">
              <w:rPr>
                <w:rFonts w:ascii="Arial" w:eastAsia="Times New Roman" w:hAnsi="Arial" w:cs="Arial"/>
                <w:sz w:val="20"/>
                <w:szCs w:val="20"/>
                <w:lang w:eastAsia="en-GB"/>
              </w:rPr>
              <w:t xml:space="preserve">awareness that </w:t>
            </w:r>
            <w:r w:rsidR="001C2AAF">
              <w:rPr>
                <w:rFonts w:ascii="Arial" w:eastAsia="Times New Roman" w:hAnsi="Arial" w:cs="Arial"/>
                <w:sz w:val="20"/>
                <w:szCs w:val="20"/>
                <w:lang w:eastAsia="en-GB"/>
              </w:rPr>
              <w:t>technology</w:t>
            </w:r>
            <w:r w:rsidR="001253F6">
              <w:rPr>
                <w:rFonts w:ascii="Arial" w:eastAsia="Times New Roman" w:hAnsi="Arial" w:cs="Arial"/>
                <w:sz w:val="20"/>
                <w:szCs w:val="20"/>
                <w:lang w:eastAsia="en-GB"/>
              </w:rPr>
              <w:t xml:space="preserve"> can be part of capability development</w:t>
            </w:r>
          </w:p>
          <w:p w:rsidR="00653B84" w:rsidRPr="0000353A" w:rsidRDefault="00653B84" w:rsidP="00EF2ED3">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corporate support for </w:t>
            </w:r>
            <w:r w:rsidR="00EF2ED3">
              <w:rPr>
                <w:rFonts w:ascii="Arial" w:eastAsia="Times New Roman" w:hAnsi="Arial" w:cs="Arial"/>
                <w:sz w:val="20"/>
                <w:szCs w:val="20"/>
                <w:lang w:eastAsia="en-GB"/>
              </w:rPr>
              <w:t>managing</w:t>
            </w:r>
            <w:r w:rsidRPr="0000353A">
              <w:rPr>
                <w:rFonts w:ascii="Arial" w:eastAsia="Times New Roman" w:hAnsi="Arial" w:cs="Arial"/>
                <w:sz w:val="20"/>
                <w:szCs w:val="20"/>
                <w:lang w:eastAsia="en-GB"/>
              </w:rPr>
              <w:t xml:space="preserve"> technology</w:t>
            </w:r>
            <w:r w:rsidR="00F53310">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653B84" w:rsidRPr="0000353A" w:rsidRDefault="00F53310" w:rsidP="00F53310">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w:t>
            </w:r>
            <w:r w:rsidR="00653B84" w:rsidRPr="0000353A">
              <w:rPr>
                <w:rFonts w:ascii="Arial" w:eastAsia="Times New Roman" w:hAnsi="Arial" w:cs="Arial"/>
                <w:sz w:val="20"/>
                <w:szCs w:val="20"/>
                <w:lang w:eastAsia="en-GB"/>
              </w:rPr>
              <w:t xml:space="preserve"> corporate strategy for managing technology as a </w:t>
            </w:r>
            <w:r w:rsidR="007B4EE8">
              <w:rPr>
                <w:rFonts w:ascii="Arial" w:eastAsia="Times New Roman" w:hAnsi="Arial" w:cs="Arial"/>
                <w:sz w:val="20"/>
                <w:szCs w:val="20"/>
                <w:lang w:eastAsia="en-GB"/>
              </w:rPr>
              <w:t xml:space="preserve">corporate capability element </w:t>
            </w:r>
            <w:r>
              <w:rPr>
                <w:rFonts w:ascii="Arial" w:eastAsia="Times New Roman" w:hAnsi="Arial" w:cs="Arial"/>
                <w:sz w:val="20"/>
                <w:szCs w:val="20"/>
                <w:lang w:eastAsia="en-GB"/>
              </w:rPr>
              <w:t>exists and is</w:t>
            </w:r>
            <w:r w:rsidR="007B4EE8">
              <w:rPr>
                <w:rFonts w:ascii="Arial" w:eastAsia="Times New Roman" w:hAnsi="Arial" w:cs="Arial"/>
                <w:sz w:val="20"/>
                <w:szCs w:val="20"/>
                <w:lang w:eastAsia="en-GB"/>
              </w:rPr>
              <w:t xml:space="preserve"> fully adopted.</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Technology, as a corporate capability element, is seen as an important part of business operations/ management, delivering value across the organisation.</w:t>
            </w:r>
          </w:p>
          <w:p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Technology, as a corporate capability element, is well integrated into business processes &amp; practices</w:t>
            </w:r>
            <w:r w:rsidR="00614846">
              <w:rPr>
                <w:rFonts w:ascii="Arial" w:hAnsi="Arial" w:cs="Arial"/>
                <w:sz w:val="20"/>
                <w:szCs w:val="20"/>
                <w:lang w:eastAsia="en-GB"/>
              </w:rPr>
              <w:t>.</w:t>
            </w:r>
          </w:p>
        </w:tc>
      </w:tr>
    </w:tbl>
    <w:p w:rsidR="003723DB" w:rsidRDefault="003723DB" w:rsidP="006E1546"/>
    <w:p w:rsidR="003723DB" w:rsidRDefault="003723DB" w:rsidP="006E1546"/>
    <w:p w:rsidR="00167BDC" w:rsidRDefault="00167BDC" w:rsidP="006E1546">
      <w:pPr>
        <w:sectPr w:rsidR="00167BDC" w:rsidSect="0003031D">
          <w:pgSz w:w="16838" w:h="11906" w:orient="landscape"/>
          <w:pgMar w:top="426" w:right="851" w:bottom="567" w:left="426" w:header="708" w:footer="708" w:gutter="0"/>
          <w:cols w:space="708"/>
          <w:docGrid w:linePitch="360"/>
        </w:sectPr>
      </w:pPr>
    </w:p>
    <w:p w:rsidR="002D4C7D" w:rsidRDefault="002D4C7D" w:rsidP="002D4C7D">
      <w:pPr>
        <w:pStyle w:val="Heading2"/>
        <w:spacing w:before="0" w:after="120" w:line="240" w:lineRule="auto"/>
      </w:pPr>
      <w:r>
        <w:lastRenderedPageBreak/>
        <w:t xml:space="preserve">GSBPM </w:t>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2757"/>
        <w:gridCol w:w="2741"/>
        <w:gridCol w:w="2741"/>
        <w:gridCol w:w="2784"/>
        <w:gridCol w:w="2992"/>
      </w:tblGrid>
      <w:tr w:rsidR="001A3991" w:rsidRPr="0000353A" w:rsidTr="00E00894">
        <w:trPr>
          <w:trHeight w:val="756"/>
        </w:trPr>
        <w:tc>
          <w:tcPr>
            <w:tcW w:w="1294" w:type="dxa"/>
            <w:shd w:val="clear" w:color="auto" w:fill="auto"/>
            <w:tcMar>
              <w:left w:w="23" w:type="dxa"/>
              <w:right w:w="23" w:type="dxa"/>
            </w:tcMar>
            <w:vAlign w:val="center"/>
            <w:hideMark/>
          </w:tcPr>
          <w:p w:rsidR="001A3991" w:rsidRPr="0000353A" w:rsidRDefault="001A3991" w:rsidP="0000353A">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Levels</w:t>
            </w:r>
          </w:p>
          <w:p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Dimensions</w:t>
            </w:r>
          </w:p>
        </w:tc>
        <w:tc>
          <w:tcPr>
            <w:tcW w:w="2757"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rsidR="001A3991" w:rsidRPr="0000353A" w:rsidRDefault="005D1EAD" w:rsidP="005D1EA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awareness</w:t>
            </w:r>
          </w:p>
        </w:tc>
        <w:tc>
          <w:tcPr>
            <w:tcW w:w="2741"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41"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84" w:type="dxa"/>
            <w:shd w:val="clear" w:color="auto" w:fill="auto"/>
            <w:tcMar>
              <w:left w:w="23" w:type="dxa"/>
              <w:right w:w="23" w:type="dxa"/>
            </w:tcMar>
            <w:vAlign w:val="center"/>
            <w:hideMark/>
          </w:tcPr>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 implementation</w:t>
            </w:r>
          </w:p>
        </w:tc>
        <w:tc>
          <w:tcPr>
            <w:tcW w:w="2992"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57"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No standard business process descriptions/ definitions are in use across the </w:t>
            </w:r>
            <w:r w:rsidRPr="00614846">
              <w:rPr>
                <w:rFonts w:ascii="Arial" w:eastAsia="Times New Roman" w:hAnsi="Arial" w:cs="Arial"/>
                <w:sz w:val="20"/>
                <w:szCs w:val="20"/>
                <w:lang w:eastAsia="en-GB"/>
              </w:rPr>
              <w:t xml:space="preserve">organisation’s </w:t>
            </w:r>
            <w:r w:rsidR="00614846" w:rsidRPr="00614846">
              <w:rPr>
                <w:rFonts w:ascii="Arial" w:eastAsia="Times New Roman" w:hAnsi="Arial" w:cs="Arial"/>
                <w:sz w:val="20"/>
                <w:szCs w:val="20"/>
                <w:lang w:eastAsia="en-GB"/>
              </w:rPr>
              <w:t>statistical programs.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Different business processes are followed by different individuals</w:t>
            </w:r>
            <w:r w:rsidR="008D695E">
              <w:rPr>
                <w:rFonts w:ascii="Arial" w:eastAsia="Times New Roman" w:hAnsi="Arial" w:cs="Arial"/>
                <w:sz w:val="20"/>
                <w:szCs w:val="20"/>
                <w:lang w:eastAsia="en-GB"/>
              </w:rPr>
              <w:t>/ business units</w:t>
            </w:r>
            <w:r w:rsidRPr="0000353A">
              <w:rPr>
                <w:rFonts w:ascii="Arial" w:eastAsia="Times New Roman" w:hAnsi="Arial" w:cs="Arial"/>
                <w:sz w:val="20"/>
                <w:szCs w:val="20"/>
                <w:lang w:eastAsia="en-GB"/>
              </w:rPr>
              <w:t xml:space="preserve"> undertaking the same tasks.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Projects/statistical programs exist in isolation</w:t>
            </w:r>
            <w:r w:rsidR="00167462">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There is little or no business process coordination.</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business value of the GSBPM, but the organisation as a whole is unaware of the GSBPM.</w:t>
            </w:r>
          </w:p>
        </w:tc>
        <w:tc>
          <w:tcPr>
            <w:tcW w:w="2741" w:type="dxa"/>
            <w:shd w:val="clear" w:color="auto" w:fill="auto"/>
            <w:tcMar>
              <w:left w:w="23" w:type="dxa"/>
              <w:right w:w="23" w:type="dxa"/>
            </w:tcMar>
            <w:hideMark/>
          </w:tcPr>
          <w:p w:rsidR="00243A17" w:rsidRPr="00614846" w:rsidRDefault="008D695E"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Use of </w:t>
            </w:r>
            <w:r w:rsidR="00243A17" w:rsidRPr="0000353A">
              <w:rPr>
                <w:rFonts w:ascii="Arial" w:eastAsia="Times New Roman" w:hAnsi="Arial" w:cs="Arial"/>
                <w:sz w:val="20"/>
                <w:szCs w:val="20"/>
                <w:lang w:eastAsia="en-GB"/>
              </w:rPr>
              <w:t xml:space="preserve">GSBPM is basic and </w:t>
            </w:r>
            <w:r w:rsidR="00243A17" w:rsidRPr="00614846">
              <w:rPr>
                <w:rFonts w:ascii="Arial" w:eastAsia="Times New Roman" w:hAnsi="Arial" w:cs="Arial"/>
                <w:sz w:val="20"/>
                <w:szCs w:val="20"/>
                <w:lang w:eastAsia="en-GB"/>
              </w:rPr>
              <w:t>limited to a few individuals.</w:t>
            </w:r>
          </w:p>
          <w:p w:rsidR="00243A17" w:rsidRPr="0000353A" w:rsidRDefault="00243A17" w:rsidP="00725F88">
            <w:pPr>
              <w:spacing w:after="120" w:line="240" w:lineRule="auto"/>
              <w:rPr>
                <w:rFonts w:ascii="Arial" w:eastAsia="Times New Roman" w:hAnsi="Arial" w:cs="Arial"/>
                <w:sz w:val="20"/>
                <w:szCs w:val="20"/>
                <w:lang w:eastAsia="en-GB"/>
              </w:rPr>
            </w:pPr>
            <w:r w:rsidRPr="00614846">
              <w:rPr>
                <w:rFonts w:ascii="Arial" w:eastAsia="Times New Roman" w:hAnsi="Arial" w:cs="Arial"/>
                <w:sz w:val="20"/>
                <w:szCs w:val="20"/>
                <w:lang w:eastAsia="en-GB"/>
              </w:rPr>
              <w:t>Some business units are</w:t>
            </w:r>
            <w:r w:rsidRPr="0000353A">
              <w:rPr>
                <w:rFonts w:ascii="Arial" w:eastAsia="Times New Roman" w:hAnsi="Arial" w:cs="Arial"/>
                <w:sz w:val="20"/>
                <w:szCs w:val="20"/>
                <w:lang w:eastAsia="en-GB"/>
              </w:rPr>
              <w:t xml:space="preserve"> becoming interested in the potential business value of GS</w:t>
            </w:r>
            <w:r w:rsidR="00D1567A">
              <w:rPr>
                <w:rFonts w:ascii="Arial" w:eastAsia="Times New Roman" w:hAnsi="Arial" w:cs="Arial"/>
                <w:sz w:val="20"/>
                <w:szCs w:val="20"/>
                <w:lang w:eastAsia="en-GB"/>
              </w:rPr>
              <w:t>BPM and investigate how adopting</w:t>
            </w:r>
            <w:r w:rsidRPr="0000353A">
              <w:rPr>
                <w:rFonts w:ascii="Arial" w:eastAsia="Times New Roman" w:hAnsi="Arial" w:cs="Arial"/>
                <w:sz w:val="20"/>
                <w:szCs w:val="20"/>
                <w:lang w:eastAsia="en-GB"/>
              </w:rPr>
              <w:t xml:space="preserve"> the GSBPM as a reference standard could assist standardisation activities.</w:t>
            </w:r>
          </w:p>
          <w:p w:rsidR="00243A17" w:rsidRPr="0000353A" w:rsidRDefault="006C3175" w:rsidP="006C317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C</w:t>
            </w:r>
            <w:r w:rsidR="00243A17" w:rsidRPr="0000353A">
              <w:rPr>
                <w:rFonts w:ascii="Arial" w:eastAsia="Times New Roman" w:hAnsi="Arial" w:cs="Arial"/>
                <w:sz w:val="20"/>
                <w:szCs w:val="20"/>
                <w:lang w:eastAsia="en-GB"/>
              </w:rPr>
              <w:t xml:space="preserve">ommunication activities are carried out in some </w:t>
            </w:r>
            <w:r>
              <w:rPr>
                <w:rFonts w:ascii="Arial" w:eastAsia="Times New Roman" w:hAnsi="Arial" w:cs="Arial"/>
                <w:sz w:val="20"/>
                <w:szCs w:val="20"/>
                <w:lang w:eastAsia="en-GB"/>
              </w:rPr>
              <w:t>business units</w:t>
            </w:r>
            <w:r w:rsidR="00243A17" w:rsidRPr="0000353A">
              <w:rPr>
                <w:rFonts w:ascii="Arial" w:eastAsia="Times New Roman" w:hAnsi="Arial" w:cs="Arial"/>
                <w:sz w:val="20"/>
                <w:szCs w:val="20"/>
                <w:lang w:eastAsia="en-GB"/>
              </w:rPr>
              <w:t xml:space="preserve"> to demonstrate the benefits of using the model</w:t>
            </w:r>
            <w:r w:rsidR="00614846">
              <w:rPr>
                <w:rFonts w:ascii="Arial" w:eastAsia="Times New Roman" w:hAnsi="Arial" w:cs="Arial"/>
                <w:sz w:val="20"/>
                <w:szCs w:val="20"/>
                <w:lang w:eastAsia="en-GB"/>
              </w:rPr>
              <w:t>.</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GSBPM is spreading, but practice varies between  individuals and between business units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documenting/ defining existing statistical production processes using the GSBPM phases/sub-processes.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GSBPM phases/ sub-processes are being used for generic project/ statistical program scoping and planning.</w:t>
            </w:r>
          </w:p>
        </w:tc>
        <w:tc>
          <w:tcPr>
            <w:tcW w:w="2784"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corporate-wide programme/strategy for use of GSBPM for managing statistical production processes is in place.</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uses GSBPM as a framework for all planning of statistical production</w:t>
            </w:r>
            <w:r w:rsidR="008D695E">
              <w:rPr>
                <w:rFonts w:ascii="Arial" w:eastAsia="Times New Roman" w:hAnsi="Arial" w:cs="Arial"/>
                <w:sz w:val="20"/>
                <w:szCs w:val="20"/>
                <w:lang w:eastAsia="en-GB"/>
              </w:rPr>
              <w:t xml:space="preserve"> and for standardisation of production processes.</w:t>
            </w:r>
          </w:p>
          <w:p w:rsidR="00243A17" w:rsidRPr="0000353A" w:rsidRDefault="008D695E"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 o</w:t>
            </w:r>
            <w:r w:rsidR="00243A17" w:rsidRPr="0000353A">
              <w:rPr>
                <w:rFonts w:ascii="Arial" w:eastAsia="Times New Roman" w:hAnsi="Arial" w:cs="Arial"/>
                <w:sz w:val="20"/>
                <w:szCs w:val="20"/>
                <w:lang w:eastAsia="en-GB"/>
              </w:rPr>
              <w:t>rganisation standardises and describes procedures for all GSBPM phases and sub-processes in a consistent manner</w:t>
            </w:r>
            <w:r w:rsidR="00455B8F">
              <w:rPr>
                <w:rFonts w:ascii="Arial" w:eastAsia="Times New Roman" w:hAnsi="Arial" w:cs="Arial"/>
                <w:sz w:val="20"/>
                <w:szCs w:val="20"/>
                <w:lang w:eastAsia="en-GB"/>
              </w:rPr>
              <w:t>.</w:t>
            </w:r>
          </w:p>
        </w:tc>
        <w:tc>
          <w:tcPr>
            <w:tcW w:w="2992"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Management uses GSBPM systematically and regularly for managing and improving business capabilities and </w:t>
            </w:r>
            <w:r w:rsidR="008D695E">
              <w:rPr>
                <w:rFonts w:ascii="Arial" w:eastAsia="Times New Roman" w:hAnsi="Arial" w:cs="Arial"/>
                <w:sz w:val="20"/>
                <w:szCs w:val="20"/>
                <w:lang w:eastAsia="en-GB"/>
              </w:rPr>
              <w:t>standardisation.</w:t>
            </w:r>
          </w:p>
          <w:p w:rsidR="00243A17" w:rsidRPr="0000353A" w:rsidRDefault="00614846"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 o</w:t>
            </w:r>
            <w:r w:rsidR="00243A17" w:rsidRPr="0000353A">
              <w:rPr>
                <w:rFonts w:ascii="Arial" w:eastAsia="Times New Roman" w:hAnsi="Arial" w:cs="Arial"/>
                <w:sz w:val="20"/>
                <w:szCs w:val="20"/>
                <w:lang w:eastAsia="en-GB"/>
              </w:rPr>
              <w:t>rganisation has widespread expertise and familiarity with the use and application of the GSBPM. It is the reference framework for all statistical production.</w:t>
            </w:r>
          </w:p>
          <w:p w:rsidR="00243A17" w:rsidRPr="0000353A" w:rsidRDefault="00243A17" w:rsidP="006C317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GSBPM</w:t>
            </w:r>
            <w:r w:rsidR="006C3175">
              <w:rPr>
                <w:rFonts w:ascii="Arial" w:eastAsia="Times New Roman" w:hAnsi="Arial" w:cs="Arial"/>
                <w:sz w:val="20"/>
                <w:szCs w:val="20"/>
                <w:lang w:eastAsia="en-GB"/>
              </w:rPr>
              <w:t>-</w:t>
            </w:r>
            <w:r w:rsidRPr="0000353A">
              <w:rPr>
                <w:rFonts w:ascii="Arial" w:eastAsia="Times New Roman" w:hAnsi="Arial" w:cs="Arial"/>
                <w:sz w:val="20"/>
                <w:szCs w:val="20"/>
                <w:lang w:eastAsia="en-GB"/>
              </w:rPr>
              <w:t>based responsibilities are shared between job positions and are described in job descriptions.</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57"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common approaches regarding the development and use of methods</w:t>
            </w:r>
            <w:r w:rsidR="00614846">
              <w:rPr>
                <w:rFonts w:ascii="Arial" w:eastAsia="Times New Roman" w:hAnsi="Arial" w:cs="Arial"/>
                <w:sz w:val="20"/>
                <w:szCs w:val="20"/>
                <w:lang w:eastAsia="en-GB"/>
              </w:rPr>
              <w:t>.</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identified and defined with no reference to GSBPM</w:t>
            </w:r>
            <w:r w:rsidR="00614846">
              <w:rPr>
                <w:rFonts w:ascii="Arial" w:eastAsia="Times New Roman" w:hAnsi="Arial" w:cs="Arial"/>
                <w:sz w:val="20"/>
                <w:szCs w:val="20"/>
                <w:lang w:eastAsia="en-GB"/>
              </w:rPr>
              <w:t>.</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mapping/documenting methods per GSPBM phase</w:t>
            </w:r>
            <w:r w:rsidR="00614846">
              <w:rPr>
                <w:rFonts w:ascii="Arial" w:eastAsia="Times New Roman" w:hAnsi="Arial" w:cs="Arial"/>
                <w:sz w:val="20"/>
                <w:szCs w:val="20"/>
                <w:lang w:eastAsia="en-GB"/>
              </w:rPr>
              <w:t>.</w:t>
            </w:r>
          </w:p>
        </w:tc>
        <w:tc>
          <w:tcPr>
            <w:tcW w:w="2741" w:type="dxa"/>
            <w:shd w:val="clear" w:color="auto" w:fill="auto"/>
            <w:tcMar>
              <w:left w:w="23" w:type="dxa"/>
              <w:right w:w="23" w:type="dxa"/>
            </w:tcMar>
            <w:hideMark/>
          </w:tcPr>
          <w:p w:rsidR="00243A17" w:rsidRPr="0000353A" w:rsidRDefault="00614846"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 few individuals are </w:t>
            </w:r>
            <w:r w:rsidR="00243A17" w:rsidRPr="0000353A">
              <w:rPr>
                <w:rFonts w:ascii="Arial" w:eastAsia="Times New Roman" w:hAnsi="Arial" w:cs="Arial"/>
                <w:sz w:val="20"/>
                <w:szCs w:val="20"/>
                <w:lang w:eastAsia="en-GB"/>
              </w:rPr>
              <w:t>mapping/ documenting existing methods per GSPBM phase/sub-process</w:t>
            </w:r>
            <w:r>
              <w:rPr>
                <w:rFonts w:ascii="Arial" w:eastAsia="Times New Roman" w:hAnsi="Arial" w:cs="Arial"/>
                <w:sz w:val="20"/>
                <w:szCs w:val="20"/>
                <w:lang w:eastAsia="en-GB"/>
              </w:rPr>
              <w:t>.</w:t>
            </w:r>
            <w:r w:rsidR="00243A17" w:rsidRPr="0000353A">
              <w:rPr>
                <w:rFonts w:ascii="Arial" w:eastAsia="Times New Roman" w:hAnsi="Arial" w:cs="Arial"/>
                <w:sz w:val="20"/>
                <w:szCs w:val="20"/>
                <w:lang w:eastAsia="en-GB"/>
              </w:rPr>
              <w:t> </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mapping/ documenting existing methods per GSPBM phase in order to improv</w:t>
            </w:r>
            <w:r w:rsidR="00D1567A">
              <w:rPr>
                <w:rFonts w:ascii="Arial" w:eastAsia="Times New Roman" w:hAnsi="Arial" w:cs="Arial"/>
                <w:sz w:val="20"/>
                <w:szCs w:val="20"/>
                <w:lang w:eastAsia="en-GB"/>
              </w:rPr>
              <w:t>e coherence and consistency</w:t>
            </w:r>
            <w:r w:rsidRPr="0000353A">
              <w:rPr>
                <w:rFonts w:ascii="Arial" w:eastAsia="Times New Roman" w:hAnsi="Arial" w:cs="Arial"/>
                <w:sz w:val="20"/>
                <w:szCs w:val="20"/>
                <w:lang w:eastAsia="en-GB"/>
              </w:rPr>
              <w:t>.</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New methods are developed with reference to GSBPM phases.</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and business units are mapping/ documenting new and existing methods per GSPBM ph</w:t>
            </w:r>
            <w:r w:rsidR="008D695E">
              <w:rPr>
                <w:rFonts w:ascii="Arial" w:eastAsia="Times New Roman" w:hAnsi="Arial" w:cs="Arial"/>
                <w:sz w:val="20"/>
                <w:szCs w:val="20"/>
                <w:lang w:eastAsia="en-GB"/>
              </w:rPr>
              <w:t>ase/sub-process, but the practic</w:t>
            </w:r>
            <w:r w:rsidRPr="0000353A">
              <w:rPr>
                <w:rFonts w:ascii="Arial" w:eastAsia="Times New Roman" w:hAnsi="Arial" w:cs="Arial"/>
                <w:sz w:val="20"/>
                <w:szCs w:val="20"/>
                <w:lang w:eastAsia="en-GB"/>
              </w:rPr>
              <w:t>e varies</w:t>
            </w:r>
            <w:r w:rsidR="008D695E">
              <w:rPr>
                <w:rFonts w:ascii="Arial" w:eastAsia="Times New Roman" w:hAnsi="Arial" w:cs="Arial"/>
                <w:sz w:val="20"/>
                <w:szCs w:val="20"/>
                <w:lang w:eastAsia="en-GB"/>
              </w:rPr>
              <w:t xml:space="preserve">. </w:t>
            </w:r>
          </w:p>
          <w:p w:rsidR="00243A17" w:rsidRPr="0000353A" w:rsidRDefault="00243A17" w:rsidP="008D695E">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t>
            </w:r>
            <w:r w:rsidR="008D695E">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wide strategy </w:t>
            </w:r>
            <w:r w:rsidR="008D695E">
              <w:rPr>
                <w:rFonts w:ascii="Arial" w:eastAsia="Times New Roman" w:hAnsi="Arial" w:cs="Arial"/>
                <w:sz w:val="20"/>
                <w:szCs w:val="20"/>
                <w:lang w:eastAsia="en-GB"/>
              </w:rPr>
              <w:t xml:space="preserve">for the </w:t>
            </w:r>
            <w:r w:rsidRPr="0000353A">
              <w:rPr>
                <w:rFonts w:ascii="Arial" w:eastAsia="Times New Roman" w:hAnsi="Arial" w:cs="Arial"/>
                <w:sz w:val="20"/>
                <w:szCs w:val="20"/>
                <w:lang w:eastAsia="en-GB"/>
              </w:rPr>
              <w:t xml:space="preserve">use </w:t>
            </w:r>
            <w:r w:rsidR="008D695E">
              <w:rPr>
                <w:rFonts w:ascii="Arial" w:eastAsia="Times New Roman" w:hAnsi="Arial" w:cs="Arial"/>
                <w:sz w:val="20"/>
                <w:szCs w:val="20"/>
                <w:lang w:eastAsia="en-GB"/>
              </w:rPr>
              <w:t xml:space="preserve">of </w:t>
            </w:r>
            <w:r w:rsidRPr="0000353A">
              <w:rPr>
                <w:rFonts w:ascii="Arial" w:eastAsia="Times New Roman" w:hAnsi="Arial" w:cs="Arial"/>
                <w:sz w:val="20"/>
                <w:szCs w:val="20"/>
                <w:lang w:eastAsia="en-GB"/>
              </w:rPr>
              <w:t>GSBPM to map/document methods per phase/sub-process is not</w:t>
            </w:r>
            <w:r w:rsidR="008D695E">
              <w:rPr>
                <w:rFonts w:ascii="Arial" w:eastAsia="Times New Roman" w:hAnsi="Arial" w:cs="Arial"/>
                <w:sz w:val="20"/>
                <w:szCs w:val="20"/>
                <w:lang w:eastAsia="en-GB"/>
              </w:rPr>
              <w:t xml:space="preserve"> yet</w:t>
            </w:r>
            <w:r w:rsidRPr="0000353A">
              <w:rPr>
                <w:rFonts w:ascii="Arial" w:eastAsia="Times New Roman" w:hAnsi="Arial" w:cs="Arial"/>
                <w:sz w:val="20"/>
                <w:szCs w:val="20"/>
                <w:lang w:eastAsia="en-GB"/>
              </w:rPr>
              <w:t> in place</w:t>
            </w:r>
            <w:r w:rsidR="008D695E">
              <w:rPr>
                <w:rFonts w:ascii="Arial" w:eastAsia="Times New Roman" w:hAnsi="Arial" w:cs="Arial"/>
                <w:sz w:val="20"/>
                <w:szCs w:val="20"/>
                <w:lang w:eastAsia="en-GB"/>
              </w:rPr>
              <w:t>.</w:t>
            </w:r>
          </w:p>
        </w:tc>
        <w:tc>
          <w:tcPr>
            <w:tcW w:w="2784" w:type="dxa"/>
            <w:shd w:val="clear" w:color="auto" w:fill="auto"/>
            <w:tcMar>
              <w:left w:w="23" w:type="dxa"/>
              <w:right w:w="23" w:type="dxa"/>
            </w:tcMar>
            <w:hideMark/>
          </w:tcPr>
          <w:p w:rsidR="008D695E" w:rsidRDefault="008D695E"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 corporate-wide strategy for the use of GSBPM to map/document methods per phase/sub-process is in place.</w:t>
            </w:r>
          </w:p>
          <w:p w:rsidR="00D1567A" w:rsidRDefault="00D1567A" w:rsidP="00725F88">
            <w:pPr>
              <w:spacing w:after="120" w:line="240" w:lineRule="auto"/>
              <w:rPr>
                <w:rFonts w:ascii="Arial" w:eastAsia="Times New Roman" w:hAnsi="Arial" w:cs="Arial"/>
                <w:sz w:val="20"/>
                <w:szCs w:val="20"/>
                <w:lang w:eastAsia="en-GB"/>
              </w:rPr>
            </w:pP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widespread awareness of the use of GSBPM to map/ document new and </w:t>
            </w:r>
            <w:r w:rsidR="00883154">
              <w:rPr>
                <w:rFonts w:ascii="Arial" w:eastAsia="Times New Roman" w:hAnsi="Arial" w:cs="Arial"/>
                <w:sz w:val="20"/>
                <w:szCs w:val="20"/>
                <w:lang w:eastAsia="en-GB"/>
              </w:rPr>
              <w:t xml:space="preserve">relevant </w:t>
            </w:r>
            <w:r w:rsidRPr="0000353A">
              <w:rPr>
                <w:rFonts w:ascii="Arial" w:eastAsia="Times New Roman" w:hAnsi="Arial" w:cs="Arial"/>
                <w:sz w:val="20"/>
                <w:szCs w:val="20"/>
                <w:lang w:eastAsia="en-GB"/>
              </w:rPr>
              <w:t>existing methods per phase/sub-process and a consistent approach is adopted across the organisation to carry this out.</w:t>
            </w:r>
          </w:p>
        </w:tc>
        <w:tc>
          <w:tcPr>
            <w:tcW w:w="2992"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standardised and optimised within the GSBPM and extensively re-used</w:t>
            </w:r>
            <w:r w:rsidR="00614846">
              <w:rPr>
                <w:rFonts w:ascii="Arial" w:eastAsia="Times New Roman" w:hAnsi="Arial" w:cs="Arial"/>
                <w:sz w:val="20"/>
                <w:szCs w:val="20"/>
                <w:lang w:eastAsia="en-GB"/>
              </w:rPr>
              <w:t>.</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This standardization facilitates inter-institutional collaboration efforts.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use of GSBPM to map/document methods per phase/process is an important part of methods management and delivers value by identifying duplication and potential for reuse</w:t>
            </w:r>
            <w:r w:rsidR="00614846">
              <w:rPr>
                <w:rFonts w:ascii="Arial" w:eastAsia="Times New Roman" w:hAnsi="Arial" w:cs="Arial"/>
                <w:sz w:val="20"/>
                <w:szCs w:val="20"/>
                <w:lang w:eastAsia="en-GB"/>
              </w:rPr>
              <w:t>.</w:t>
            </w:r>
          </w:p>
          <w:p w:rsidR="00725F88" w:rsidRDefault="00243A17" w:rsidP="0061484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Mapping/</w:t>
            </w:r>
            <w:r w:rsidR="00C62631">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documenting methods to GSBPM phases/sub-processes is well understood and applied in a consistent manner</w:t>
            </w:r>
            <w:r w:rsidR="00614846">
              <w:rPr>
                <w:rFonts w:ascii="Arial" w:eastAsia="Times New Roman" w:hAnsi="Arial" w:cs="Arial"/>
                <w:sz w:val="20"/>
                <w:szCs w:val="20"/>
                <w:lang w:eastAsia="en-GB"/>
              </w:rPr>
              <w:t>.</w:t>
            </w:r>
          </w:p>
          <w:p w:rsidR="006B25CD" w:rsidRPr="0000353A" w:rsidRDefault="006B25CD" w:rsidP="00614846">
            <w:pPr>
              <w:spacing w:after="120" w:line="240" w:lineRule="auto"/>
              <w:rPr>
                <w:rFonts w:ascii="Arial" w:eastAsia="Times New Roman" w:hAnsi="Arial" w:cs="Arial"/>
                <w:sz w:val="20"/>
                <w:szCs w:val="20"/>
                <w:lang w:eastAsia="en-GB"/>
              </w:rPr>
            </w:pPr>
          </w:p>
        </w:tc>
      </w:tr>
      <w:tr w:rsidR="00725F88" w:rsidRPr="0000353A" w:rsidTr="00725F88">
        <w:trPr>
          <w:trHeight w:val="113"/>
        </w:trPr>
        <w:tc>
          <w:tcPr>
            <w:tcW w:w="1294"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57"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5D1EAD"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awareness</w:t>
            </w:r>
          </w:p>
        </w:tc>
        <w:tc>
          <w:tcPr>
            <w:tcW w:w="274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84"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92"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57"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standardised way of defining information objects (data and metadata) with reference to their use in GSBPM.</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integration of information</w:t>
            </w:r>
            <w:r w:rsidR="002642FE">
              <w:rPr>
                <w:rFonts w:ascii="Arial" w:eastAsia="Times New Roman" w:hAnsi="Arial" w:cs="Arial"/>
                <w:sz w:val="20"/>
                <w:szCs w:val="20"/>
                <w:lang w:eastAsia="en-GB"/>
              </w:rPr>
              <w:t>.</w:t>
            </w:r>
          </w:p>
        </w:tc>
        <w:tc>
          <w:tcPr>
            <w:tcW w:w="2741" w:type="dxa"/>
            <w:shd w:val="clear" w:color="auto" w:fill="auto"/>
            <w:tcMar>
              <w:left w:w="23" w:type="dxa"/>
              <w:right w:w="23" w:type="dxa"/>
            </w:tcMar>
            <w:hideMark/>
          </w:tcPr>
          <w:p w:rsidR="00725F88" w:rsidRPr="0000353A" w:rsidRDefault="00725F88" w:rsidP="003A7099">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Identification and classification of information objects by GSBPM phase carried out for one or two statistical </w:t>
            </w:r>
            <w:r w:rsidR="002642FE">
              <w:rPr>
                <w:rFonts w:ascii="Arial" w:eastAsia="Times New Roman" w:hAnsi="Arial" w:cs="Arial"/>
                <w:sz w:val="20"/>
                <w:szCs w:val="20"/>
                <w:lang w:eastAsia="en-GB"/>
              </w:rPr>
              <w:t>programs</w:t>
            </w:r>
            <w:r w:rsidRPr="0000353A">
              <w:rPr>
                <w:rFonts w:ascii="Arial" w:eastAsia="Times New Roman" w:hAnsi="Arial" w:cs="Arial"/>
                <w:sz w:val="20"/>
                <w:szCs w:val="20"/>
                <w:lang w:eastAsia="en-GB"/>
              </w:rPr>
              <w:t xml:space="preserve"> in order to improve consistency in information objects being </w:t>
            </w:r>
            <w:proofErr w:type="gramStart"/>
            <w:r w:rsidRPr="0000353A">
              <w:rPr>
                <w:rFonts w:ascii="Arial" w:eastAsia="Times New Roman" w:hAnsi="Arial" w:cs="Arial"/>
                <w:sz w:val="20"/>
                <w:szCs w:val="20"/>
                <w:lang w:eastAsia="en-GB"/>
              </w:rPr>
              <w:t>used/referred</w:t>
            </w:r>
            <w:proofErr w:type="gramEnd"/>
            <w:r w:rsidRPr="0000353A">
              <w:rPr>
                <w:rFonts w:ascii="Arial" w:eastAsia="Times New Roman" w:hAnsi="Arial" w:cs="Arial"/>
                <w:sz w:val="20"/>
                <w:szCs w:val="20"/>
                <w:lang w:eastAsia="en-GB"/>
              </w:rPr>
              <w:t xml:space="preserve"> to in the different sub-processes</w:t>
            </w:r>
            <w:r w:rsidR="002642FE">
              <w:rPr>
                <w:rFonts w:ascii="Arial" w:eastAsia="Times New Roman" w:hAnsi="Arial" w:cs="Arial"/>
                <w:sz w:val="20"/>
                <w:szCs w:val="20"/>
                <w:lang w:eastAsia="en-GB"/>
              </w:rPr>
              <w:t>.</w:t>
            </w:r>
          </w:p>
        </w:tc>
        <w:tc>
          <w:tcPr>
            <w:tcW w:w="2741"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New projects adopt standard methods of classifying information object use and terminology by GSBPM phase</w:t>
            </w:r>
            <w:r w:rsidR="002642FE">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sub-process</w:t>
            </w:r>
            <w:r w:rsidR="002642FE">
              <w:rPr>
                <w:rFonts w:ascii="Arial" w:eastAsia="Times New Roman" w:hAnsi="Arial" w:cs="Arial"/>
                <w:sz w:val="20"/>
                <w:szCs w:val="20"/>
                <w:lang w:eastAsia="en-GB"/>
              </w:rPr>
              <w:t>.</w:t>
            </w:r>
          </w:p>
          <w:p w:rsidR="00725F88" w:rsidRPr="0000353A" w:rsidRDefault="00725F88" w:rsidP="002642FE">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Existing applications have a varied practise regarding mapping of information objects by GSBPM phase</w:t>
            </w:r>
            <w:r w:rsidR="002642FE">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sub-process</w:t>
            </w:r>
            <w:r w:rsidR="002642FE">
              <w:rPr>
                <w:rFonts w:ascii="Arial" w:eastAsia="Times New Roman" w:hAnsi="Arial" w:cs="Arial"/>
                <w:sz w:val="20"/>
                <w:szCs w:val="20"/>
                <w:lang w:eastAsia="en-GB"/>
              </w:rPr>
              <w:t>.</w:t>
            </w:r>
          </w:p>
        </w:tc>
        <w:tc>
          <w:tcPr>
            <w:tcW w:w="2784"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objects used within the organisation are mapped to the GSBPM sub-processes, and the changes to information objects through the sub-processes</w:t>
            </w:r>
            <w:r w:rsidR="002642FE">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are well defined</w:t>
            </w:r>
            <w:r w:rsidR="002642FE">
              <w:rPr>
                <w:rFonts w:ascii="Arial" w:eastAsia="Times New Roman" w:hAnsi="Arial" w:cs="Arial"/>
                <w:sz w:val="20"/>
                <w:szCs w:val="20"/>
                <w:lang w:eastAsia="en-GB"/>
              </w:rPr>
              <w:t>.</w:t>
            </w:r>
          </w:p>
        </w:tc>
        <w:tc>
          <w:tcPr>
            <w:tcW w:w="2992"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Information object usage and nomenclature is </w:t>
            </w:r>
            <w:proofErr w:type="gramStart"/>
            <w:r w:rsidRPr="0000353A">
              <w:rPr>
                <w:rFonts w:ascii="Arial" w:eastAsia="Times New Roman" w:hAnsi="Arial" w:cs="Arial"/>
                <w:sz w:val="20"/>
                <w:szCs w:val="20"/>
                <w:lang w:eastAsia="en-GB"/>
              </w:rPr>
              <w:t>harmonised/standardised</w:t>
            </w:r>
            <w:proofErr w:type="gramEnd"/>
            <w:r w:rsidRPr="0000353A">
              <w:rPr>
                <w:rFonts w:ascii="Arial" w:eastAsia="Times New Roman" w:hAnsi="Arial" w:cs="Arial"/>
                <w:sz w:val="20"/>
                <w:szCs w:val="20"/>
                <w:lang w:eastAsia="en-GB"/>
              </w:rPr>
              <w:t> across the organisation, with GSIM in routine use as the basis for describing and defining information objects.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reuse of information objects is maximised wherever possible</w:t>
            </w:r>
            <w:r w:rsidR="002642FE">
              <w:rPr>
                <w:rFonts w:ascii="Arial" w:eastAsia="Times New Roman" w:hAnsi="Arial" w:cs="Arial"/>
                <w:sz w:val="20"/>
                <w:szCs w:val="20"/>
                <w:lang w:eastAsia="en-GB"/>
              </w:rPr>
              <w:t>.</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57"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developed without reference to GSBPM</w:t>
            </w:r>
            <w:r w:rsidR="002642FE">
              <w:rPr>
                <w:rFonts w:ascii="Arial" w:eastAsia="Times New Roman" w:hAnsi="Arial" w:cs="Arial"/>
                <w:sz w:val="20"/>
                <w:szCs w:val="20"/>
                <w:lang w:eastAsia="en-GB"/>
              </w:rPr>
              <w:t>.</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developed stand-alone, at silo level, without reference to common statistical processes across the organisation.</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Every statistical program has its own production system, with little coordination between the programs</w:t>
            </w:r>
            <w:r w:rsidR="002642FE">
              <w:rPr>
                <w:rFonts w:ascii="Arial" w:eastAsia="Times New Roman" w:hAnsi="Arial" w:cs="Arial"/>
                <w:sz w:val="20"/>
                <w:szCs w:val="20"/>
                <w:lang w:eastAsia="en-GB"/>
              </w:rPr>
              <w:t>.</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Common problems are solved in different ways.</w:t>
            </w:r>
          </w:p>
        </w:tc>
        <w:tc>
          <w:tcPr>
            <w:tcW w:w="2741" w:type="dxa"/>
            <w:shd w:val="clear" w:color="auto" w:fill="auto"/>
            <w:tcMar>
              <w:left w:w="23" w:type="dxa"/>
              <w:right w:w="23" w:type="dxa"/>
            </w:tcMar>
            <w:hideMark/>
          </w:tcPr>
          <w:p w:rsidR="00C62631" w:rsidRPr="0000353A" w:rsidRDefault="00C62631" w:rsidP="00C6263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As a first step toward standardization, existing applications are roughly mapped to (one or more) GSBPM phases. The mapping is generally not applicable to GSBPM sub-processes. </w:t>
            </w:r>
          </w:p>
        </w:tc>
        <w:tc>
          <w:tcPr>
            <w:tcW w:w="2741"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proofErr w:type="gramStart"/>
            <w:r w:rsidRPr="0000353A">
              <w:rPr>
                <w:rFonts w:ascii="Arial" w:eastAsia="Times New Roman" w:hAnsi="Arial" w:cs="Arial"/>
                <w:sz w:val="20"/>
                <w:szCs w:val="20"/>
                <w:lang w:eastAsia="en-GB"/>
              </w:rPr>
              <w:t>S</w:t>
            </w:r>
            <w:r w:rsidR="00C62631">
              <w:rPr>
                <w:rFonts w:ascii="Arial" w:eastAsia="Times New Roman" w:hAnsi="Arial" w:cs="Arial"/>
                <w:sz w:val="20"/>
                <w:szCs w:val="20"/>
                <w:lang w:eastAsia="en-GB"/>
              </w:rPr>
              <w:t>pecification of scope for new applications</w:t>
            </w:r>
            <w:r w:rsidRPr="0000353A">
              <w:rPr>
                <w:rFonts w:ascii="Arial" w:eastAsia="Times New Roman" w:hAnsi="Arial" w:cs="Arial"/>
                <w:sz w:val="20"/>
                <w:szCs w:val="20"/>
                <w:lang w:eastAsia="en-GB"/>
              </w:rPr>
              <w:t xml:space="preserve"> start</w:t>
            </w:r>
            <w:proofErr w:type="gramEnd"/>
            <w:r w:rsidRPr="0000353A">
              <w:rPr>
                <w:rFonts w:ascii="Arial" w:eastAsia="Times New Roman" w:hAnsi="Arial" w:cs="Arial"/>
                <w:sz w:val="20"/>
                <w:szCs w:val="20"/>
                <w:lang w:eastAsia="en-GB"/>
              </w:rPr>
              <w:t xml:space="preserve"> to be defined by GSBPM phases </w:t>
            </w:r>
            <w:r w:rsidR="002642FE">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w:t>
            </w:r>
            <w:r w:rsidR="00C62631">
              <w:rPr>
                <w:rFonts w:ascii="Arial" w:eastAsia="Times New Roman" w:hAnsi="Arial" w:cs="Arial"/>
                <w:sz w:val="20"/>
                <w:szCs w:val="20"/>
                <w:lang w:eastAsia="en-GB"/>
              </w:rPr>
              <w:t>sub-</w:t>
            </w:r>
            <w:r w:rsidRPr="0000353A">
              <w:rPr>
                <w:rFonts w:ascii="Arial" w:eastAsia="Times New Roman" w:hAnsi="Arial" w:cs="Arial"/>
                <w:sz w:val="20"/>
                <w:szCs w:val="20"/>
                <w:lang w:eastAsia="en-GB"/>
              </w:rPr>
              <w:t>processes</w:t>
            </w:r>
            <w:r w:rsidR="002642FE">
              <w:rPr>
                <w:rFonts w:ascii="Arial" w:eastAsia="Times New Roman" w:hAnsi="Arial" w:cs="Arial"/>
                <w:sz w:val="20"/>
                <w:szCs w:val="20"/>
                <w:lang w:eastAsia="en-GB"/>
              </w:rPr>
              <w:t>.</w:t>
            </w:r>
          </w:p>
          <w:p w:rsidR="00725F88" w:rsidRPr="0000353A" w:rsidRDefault="002642FE"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An</w:t>
            </w:r>
            <w:r w:rsidR="00C62631">
              <w:rPr>
                <w:rFonts w:ascii="Arial" w:eastAsia="Times New Roman" w:hAnsi="Arial" w:cs="Arial"/>
                <w:sz w:val="20"/>
                <w:szCs w:val="20"/>
                <w:lang w:eastAsia="en-GB"/>
              </w:rPr>
              <w:t xml:space="preserve"> overarching plan setting </w:t>
            </w:r>
            <w:r w:rsidR="00725F88" w:rsidRPr="0000353A">
              <w:rPr>
                <w:rFonts w:ascii="Arial" w:eastAsia="Times New Roman" w:hAnsi="Arial" w:cs="Arial"/>
                <w:sz w:val="20"/>
                <w:szCs w:val="20"/>
                <w:lang w:eastAsia="en-GB"/>
              </w:rPr>
              <w:t>priorities for improvement</w:t>
            </w:r>
            <w:r w:rsidR="00C62631">
              <w:rPr>
                <w:rFonts w:ascii="Arial" w:eastAsia="Times New Roman" w:hAnsi="Arial" w:cs="Arial"/>
                <w:sz w:val="20"/>
                <w:szCs w:val="20"/>
                <w:lang w:eastAsia="en-GB"/>
              </w:rPr>
              <w:t>, standardization and develop</w:t>
            </w:r>
            <w:r>
              <w:rPr>
                <w:rFonts w:ascii="Arial" w:eastAsia="Times New Roman" w:hAnsi="Arial" w:cs="Arial"/>
                <w:sz w:val="20"/>
                <w:szCs w:val="20"/>
                <w:lang w:eastAsia="en-GB"/>
              </w:rPr>
              <w:t>ment of applications has been adopted.</w:t>
            </w:r>
          </w:p>
          <w:p w:rsidR="00725F88" w:rsidRPr="0000353A" w:rsidRDefault="00725F88" w:rsidP="002642FE">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Applications </w:t>
            </w:r>
            <w:r w:rsidR="00B541B2">
              <w:rPr>
                <w:rFonts w:ascii="Arial" w:eastAsia="Times New Roman" w:hAnsi="Arial" w:cs="Arial"/>
                <w:sz w:val="20"/>
                <w:szCs w:val="20"/>
                <w:lang w:eastAsia="en-GB"/>
              </w:rPr>
              <w:t xml:space="preserve">and services </w:t>
            </w:r>
            <w:r w:rsidRPr="0000353A">
              <w:rPr>
                <w:rFonts w:ascii="Arial" w:eastAsia="Times New Roman" w:hAnsi="Arial" w:cs="Arial"/>
                <w:sz w:val="20"/>
                <w:szCs w:val="20"/>
                <w:lang w:eastAsia="en-GB"/>
              </w:rPr>
              <w:t xml:space="preserve">are mapped to GSBPM phases </w:t>
            </w:r>
            <w:r w:rsidR="002642FE">
              <w:rPr>
                <w:rFonts w:ascii="Arial" w:eastAsia="Times New Roman" w:hAnsi="Arial" w:cs="Arial"/>
                <w:sz w:val="20"/>
                <w:szCs w:val="20"/>
                <w:lang w:eastAsia="en-GB"/>
              </w:rPr>
              <w:t>/</w:t>
            </w:r>
            <w:r w:rsidRPr="0000353A">
              <w:rPr>
                <w:rFonts w:ascii="Arial" w:eastAsia="Times New Roman" w:hAnsi="Arial" w:cs="Arial"/>
                <w:sz w:val="20"/>
                <w:szCs w:val="20"/>
                <w:lang w:eastAsia="en-GB"/>
              </w:rPr>
              <w:t>sub-processes.</w:t>
            </w:r>
          </w:p>
        </w:tc>
        <w:tc>
          <w:tcPr>
            <w:tcW w:w="2784"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Using GSBPM to define statistical function</w:t>
            </w:r>
            <w:r w:rsidR="00DB228F">
              <w:rPr>
                <w:rFonts w:ascii="Arial" w:eastAsia="Times New Roman" w:hAnsi="Arial" w:cs="Arial"/>
                <w:sz w:val="20"/>
                <w:szCs w:val="20"/>
                <w:lang w:eastAsia="en-GB"/>
              </w:rPr>
              <w:t>s</w:t>
            </w:r>
            <w:r w:rsidRPr="0000353A">
              <w:rPr>
                <w:rFonts w:ascii="Arial" w:eastAsia="Times New Roman" w:hAnsi="Arial" w:cs="Arial"/>
                <w:sz w:val="20"/>
                <w:szCs w:val="20"/>
                <w:lang w:eastAsia="en-GB"/>
              </w:rPr>
              <w:t xml:space="preserve"> and system development</w:t>
            </w:r>
            <w:r w:rsidR="00DB228F">
              <w:rPr>
                <w:rFonts w:ascii="Arial" w:eastAsia="Times New Roman" w:hAnsi="Arial" w:cs="Arial"/>
                <w:sz w:val="20"/>
                <w:szCs w:val="20"/>
                <w:lang w:eastAsia="en-GB"/>
              </w:rPr>
              <w:t>s</w:t>
            </w:r>
            <w:r w:rsidRPr="0000353A">
              <w:rPr>
                <w:rFonts w:ascii="Arial" w:eastAsia="Times New Roman" w:hAnsi="Arial" w:cs="Arial"/>
                <w:sz w:val="20"/>
                <w:szCs w:val="20"/>
                <w:lang w:eastAsia="en-GB"/>
              </w:rPr>
              <w:t xml:space="preserve"> for all </w:t>
            </w:r>
            <w:r w:rsidR="00883154">
              <w:rPr>
                <w:rFonts w:ascii="Arial" w:eastAsia="Times New Roman" w:hAnsi="Arial" w:cs="Arial"/>
                <w:sz w:val="20"/>
                <w:szCs w:val="20"/>
                <w:lang w:eastAsia="en-GB"/>
              </w:rPr>
              <w:t xml:space="preserve">relevant </w:t>
            </w:r>
            <w:r w:rsidRPr="0000353A">
              <w:rPr>
                <w:rFonts w:ascii="Arial" w:eastAsia="Times New Roman" w:hAnsi="Arial" w:cs="Arial"/>
                <w:sz w:val="20"/>
                <w:szCs w:val="20"/>
                <w:lang w:eastAsia="en-GB"/>
              </w:rPr>
              <w:t>existing applications, and as a basis for all new application development.</w:t>
            </w:r>
          </w:p>
          <w:p w:rsidR="00725F88" w:rsidRPr="00C15633"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Monitoring and coordination of the </w:t>
            </w:r>
            <w:r w:rsidR="00DB228F">
              <w:rPr>
                <w:rFonts w:ascii="Arial" w:eastAsia="Times New Roman" w:hAnsi="Arial" w:cs="Arial"/>
                <w:sz w:val="20"/>
                <w:szCs w:val="20"/>
                <w:lang w:eastAsia="en-GB"/>
              </w:rPr>
              <w:t xml:space="preserve">GSBPM implementation </w:t>
            </w:r>
            <w:r w:rsidR="00DB228F" w:rsidRPr="00C15633">
              <w:rPr>
                <w:rFonts w:ascii="Arial" w:eastAsia="Times New Roman" w:hAnsi="Arial" w:cs="Arial"/>
                <w:sz w:val="20"/>
                <w:szCs w:val="20"/>
                <w:lang w:eastAsia="en-GB"/>
              </w:rPr>
              <w:t xml:space="preserve">plan for applications. </w:t>
            </w:r>
          </w:p>
          <w:p w:rsidR="00725F88" w:rsidRPr="0000353A" w:rsidRDefault="00DB228F" w:rsidP="00C15633">
            <w:pPr>
              <w:spacing w:after="120" w:line="240" w:lineRule="auto"/>
              <w:rPr>
                <w:rFonts w:ascii="Arial" w:eastAsia="Times New Roman" w:hAnsi="Arial" w:cs="Arial"/>
                <w:sz w:val="20"/>
                <w:szCs w:val="20"/>
                <w:lang w:eastAsia="en-GB"/>
              </w:rPr>
            </w:pPr>
            <w:r w:rsidRPr="00C15633">
              <w:rPr>
                <w:rFonts w:ascii="Arial" w:eastAsia="Times New Roman" w:hAnsi="Arial" w:cs="Arial"/>
                <w:sz w:val="20"/>
                <w:szCs w:val="20"/>
                <w:lang w:eastAsia="en-GB"/>
              </w:rPr>
              <w:t xml:space="preserve">A </w:t>
            </w:r>
            <w:r w:rsidR="00C15633" w:rsidRPr="00C15633">
              <w:rPr>
                <w:rFonts w:ascii="Arial" w:eastAsia="Times New Roman" w:hAnsi="Arial" w:cs="Arial"/>
                <w:color w:val="333333"/>
                <w:sz w:val="20"/>
                <w:szCs w:val="20"/>
                <w:lang w:val="en-US" w:eastAsia="en-CA"/>
              </w:rPr>
              <w:t>comprehensive list of IT services</w:t>
            </w:r>
            <w:r w:rsidR="00C15633" w:rsidRPr="00C15633">
              <w:rPr>
                <w:rFonts w:ascii="Arial" w:eastAsia="Times New Roman" w:hAnsi="Arial" w:cs="Arial"/>
                <w:sz w:val="20"/>
                <w:szCs w:val="20"/>
                <w:lang w:eastAsia="en-GB"/>
              </w:rPr>
              <w:t xml:space="preserve"> </w:t>
            </w:r>
            <w:r w:rsidR="00C15633">
              <w:rPr>
                <w:rFonts w:ascii="Arial" w:eastAsia="Times New Roman" w:hAnsi="Arial" w:cs="Arial"/>
                <w:sz w:val="20"/>
                <w:szCs w:val="20"/>
                <w:lang w:eastAsia="en-GB"/>
              </w:rPr>
              <w:t>(</w:t>
            </w:r>
            <w:r w:rsidR="00C15633" w:rsidRPr="00C15633">
              <w:rPr>
                <w:rFonts w:ascii="Arial" w:eastAsia="Times New Roman" w:hAnsi="Arial" w:cs="Arial"/>
                <w:sz w:val="20"/>
                <w:szCs w:val="20"/>
                <w:lang w:eastAsia="en-GB"/>
              </w:rPr>
              <w:t>Service Catalogue</w:t>
            </w:r>
            <w:r w:rsidR="00C15633" w:rsidRPr="00C15633">
              <w:rPr>
                <w:rFonts w:ascii="Arial" w:eastAsia="Times New Roman" w:hAnsi="Arial" w:cs="Arial"/>
                <w:color w:val="333333"/>
                <w:sz w:val="20"/>
                <w:szCs w:val="20"/>
                <w:lang w:val="en-US" w:eastAsia="en-CA"/>
              </w:rPr>
              <w:t>)</w:t>
            </w:r>
            <w:r w:rsidR="00C15633">
              <w:rPr>
                <w:rFonts w:ascii="Arial" w:eastAsia="Times New Roman" w:hAnsi="Arial" w:cs="Arial"/>
                <w:color w:val="333333"/>
                <w:sz w:val="20"/>
                <w:szCs w:val="20"/>
                <w:lang w:val="en-US" w:eastAsia="en-CA"/>
              </w:rPr>
              <w:t xml:space="preserve"> </w:t>
            </w:r>
            <w:r w:rsidRPr="00C15633">
              <w:rPr>
                <w:rFonts w:ascii="Arial" w:eastAsia="Times New Roman" w:hAnsi="Arial" w:cs="Arial"/>
                <w:sz w:val="20"/>
                <w:szCs w:val="20"/>
                <w:lang w:eastAsia="en-GB"/>
              </w:rPr>
              <w:t xml:space="preserve">is in place to </w:t>
            </w:r>
            <w:r w:rsidR="00725F88" w:rsidRPr="00C15633">
              <w:rPr>
                <w:rFonts w:ascii="Arial" w:eastAsia="Times New Roman" w:hAnsi="Arial" w:cs="Arial"/>
                <w:sz w:val="20"/>
                <w:szCs w:val="20"/>
                <w:lang w:eastAsia="en-GB"/>
              </w:rPr>
              <w:t xml:space="preserve">manage </w:t>
            </w:r>
            <w:r w:rsidRPr="00C15633">
              <w:rPr>
                <w:rFonts w:ascii="Arial" w:eastAsia="Times New Roman" w:hAnsi="Arial" w:cs="Arial"/>
                <w:sz w:val="20"/>
                <w:szCs w:val="20"/>
                <w:lang w:eastAsia="en-GB"/>
              </w:rPr>
              <w:t>the use of services.</w:t>
            </w:r>
          </w:p>
        </w:tc>
        <w:tc>
          <w:tcPr>
            <w:tcW w:w="2992" w:type="dxa"/>
            <w:shd w:val="clear" w:color="auto" w:fill="auto"/>
            <w:tcMar>
              <w:left w:w="23" w:type="dxa"/>
              <w:right w:w="23" w:type="dxa"/>
            </w:tcMar>
            <w:hideMark/>
          </w:tcPr>
          <w:p w:rsidR="00725F88" w:rsidRPr="00C15633" w:rsidRDefault="002642FE"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All </w:t>
            </w:r>
            <w:r w:rsidR="00883154">
              <w:rPr>
                <w:rFonts w:ascii="Arial" w:eastAsia="Times New Roman" w:hAnsi="Arial" w:cs="Arial"/>
                <w:sz w:val="20"/>
                <w:szCs w:val="20"/>
                <w:lang w:eastAsia="en-GB"/>
              </w:rPr>
              <w:t>relevant</w:t>
            </w:r>
            <w:r w:rsidR="00725F88" w:rsidRPr="0000353A">
              <w:rPr>
                <w:rFonts w:ascii="Arial" w:eastAsia="Times New Roman" w:hAnsi="Arial" w:cs="Arial"/>
                <w:sz w:val="20"/>
                <w:szCs w:val="20"/>
                <w:lang w:eastAsia="en-GB"/>
              </w:rPr>
              <w:t xml:space="preserve"> applications are mapped at component level to GSBPM sub-processes</w:t>
            </w:r>
            <w:r>
              <w:rPr>
                <w:rFonts w:ascii="Arial" w:eastAsia="Times New Roman" w:hAnsi="Arial" w:cs="Arial"/>
                <w:sz w:val="20"/>
                <w:szCs w:val="20"/>
                <w:lang w:eastAsia="en-GB"/>
              </w:rPr>
              <w:t xml:space="preserve"> (or </w:t>
            </w:r>
            <w:r w:rsidRPr="00C15633">
              <w:rPr>
                <w:rFonts w:ascii="Arial" w:eastAsia="Times New Roman" w:hAnsi="Arial" w:cs="Arial"/>
                <w:sz w:val="20"/>
                <w:szCs w:val="20"/>
                <w:lang w:eastAsia="en-GB"/>
              </w:rPr>
              <w:t>lower).</w:t>
            </w:r>
          </w:p>
          <w:p w:rsidR="00725F88" w:rsidRPr="0000353A" w:rsidRDefault="002642FE" w:rsidP="00DB228F">
            <w:pPr>
              <w:spacing w:after="120" w:line="240" w:lineRule="auto"/>
              <w:rPr>
                <w:rFonts w:ascii="Arial" w:eastAsia="Times New Roman" w:hAnsi="Arial" w:cs="Arial"/>
                <w:sz w:val="20"/>
                <w:szCs w:val="20"/>
                <w:lang w:eastAsia="en-GB"/>
              </w:rPr>
            </w:pPr>
            <w:r w:rsidRPr="00C15633">
              <w:rPr>
                <w:rFonts w:ascii="Arial" w:eastAsia="Times New Roman" w:hAnsi="Arial" w:cs="Arial"/>
                <w:sz w:val="20"/>
                <w:szCs w:val="20"/>
                <w:lang w:eastAsia="en-GB"/>
              </w:rPr>
              <w:t xml:space="preserve">A </w:t>
            </w:r>
            <w:r w:rsidR="00C15633">
              <w:rPr>
                <w:rFonts w:ascii="Arial" w:eastAsia="Times New Roman" w:hAnsi="Arial" w:cs="Arial"/>
                <w:sz w:val="20"/>
                <w:szCs w:val="20"/>
                <w:lang w:eastAsia="en-GB"/>
              </w:rPr>
              <w:t>comprehensive list of IT services (</w:t>
            </w:r>
            <w:r w:rsidR="00725F88" w:rsidRPr="00C15633">
              <w:rPr>
                <w:rFonts w:ascii="Arial" w:eastAsia="Times New Roman" w:hAnsi="Arial" w:cs="Arial"/>
                <w:sz w:val="20"/>
                <w:szCs w:val="20"/>
                <w:lang w:eastAsia="en-GB"/>
              </w:rPr>
              <w:t>Service Catalogue</w:t>
            </w:r>
            <w:r w:rsidR="00C15633">
              <w:rPr>
                <w:rFonts w:ascii="Arial" w:eastAsia="Times New Roman" w:hAnsi="Arial" w:cs="Arial"/>
                <w:sz w:val="20"/>
                <w:szCs w:val="20"/>
                <w:lang w:eastAsia="en-GB"/>
              </w:rPr>
              <w:t>)</w:t>
            </w:r>
            <w:r w:rsidR="00725F88" w:rsidRPr="00C15633">
              <w:rPr>
                <w:rFonts w:ascii="Arial" w:eastAsia="Times New Roman" w:hAnsi="Arial" w:cs="Arial"/>
                <w:sz w:val="20"/>
                <w:szCs w:val="20"/>
                <w:lang w:eastAsia="en-GB"/>
              </w:rPr>
              <w:t> is used across the</w:t>
            </w:r>
            <w:r w:rsidR="00DB228F" w:rsidRPr="00C15633">
              <w:rPr>
                <w:rFonts w:ascii="Arial" w:eastAsia="Times New Roman" w:hAnsi="Arial" w:cs="Arial"/>
                <w:sz w:val="20"/>
                <w:szCs w:val="20"/>
                <w:lang w:eastAsia="en-GB"/>
              </w:rPr>
              <w:t xml:space="preserve"> organisation</w:t>
            </w:r>
            <w:r w:rsidR="00725F88" w:rsidRPr="00C15633">
              <w:rPr>
                <w:rFonts w:ascii="Arial" w:eastAsia="Times New Roman" w:hAnsi="Arial" w:cs="Arial"/>
                <w:sz w:val="20"/>
                <w:szCs w:val="20"/>
                <w:lang w:eastAsia="en-GB"/>
              </w:rPr>
              <w:t xml:space="preserve"> to monitor/maintain all the components of the statistical production systems.</w:t>
            </w:r>
          </w:p>
        </w:tc>
      </w:tr>
    </w:tbl>
    <w:p w:rsidR="002D4C7D" w:rsidRDefault="002D4C7D" w:rsidP="002D4C7D"/>
    <w:p w:rsidR="00243A17" w:rsidRDefault="00243A17" w:rsidP="002D4C7D"/>
    <w:p w:rsidR="00243A17" w:rsidRDefault="00243A17" w:rsidP="002D4C7D">
      <w:pPr>
        <w:sectPr w:rsidR="00243A17" w:rsidSect="00243A17">
          <w:pgSz w:w="16838" w:h="11906" w:orient="landscape"/>
          <w:pgMar w:top="426" w:right="851" w:bottom="567" w:left="426" w:header="708" w:footer="708" w:gutter="0"/>
          <w:cols w:space="708"/>
          <w:docGrid w:linePitch="360"/>
        </w:sectPr>
      </w:pPr>
    </w:p>
    <w:p w:rsidR="002D4C7D" w:rsidRDefault="002D4C7D" w:rsidP="002D4C7D">
      <w:pPr>
        <w:pStyle w:val="Heading2"/>
        <w:spacing w:before="0" w:after="120" w:line="240" w:lineRule="auto"/>
      </w:pPr>
      <w:r>
        <w:lastRenderedPageBreak/>
        <w:t xml:space="preserve">GSIM </w:t>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3"/>
        <w:gridCol w:w="2799"/>
        <w:gridCol w:w="2791"/>
        <w:gridCol w:w="2826"/>
        <w:gridCol w:w="2799"/>
        <w:gridCol w:w="2801"/>
      </w:tblGrid>
      <w:tr w:rsidR="001A3991" w:rsidRPr="0000353A" w:rsidTr="002E7BF9">
        <w:trPr>
          <w:trHeight w:val="756"/>
        </w:trPr>
        <w:tc>
          <w:tcPr>
            <w:tcW w:w="1293"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799"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1A3991" w:rsidRPr="0000353A" w:rsidRDefault="005D1EAD"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awareness</w:t>
            </w:r>
          </w:p>
        </w:tc>
        <w:tc>
          <w:tcPr>
            <w:tcW w:w="2791"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826"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9"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801"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3"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99" w:type="dxa"/>
            <w:shd w:val="clear" w:color="auto" w:fill="auto"/>
            <w:tcMar>
              <w:left w:w="23" w:type="dxa"/>
              <w:right w:w="23" w:type="dxa"/>
            </w:tcMar>
            <w:hideMark/>
          </w:tcPr>
          <w:p w:rsidR="00243A17" w:rsidRPr="00FB12A6" w:rsidRDefault="00243A17" w:rsidP="00171825">
            <w:pPr>
              <w:spacing w:after="120" w:line="240" w:lineRule="auto"/>
              <w:rPr>
                <w:rFonts w:ascii="Arial" w:eastAsia="Times New Roman" w:hAnsi="Arial" w:cs="Arial"/>
                <w:sz w:val="20"/>
                <w:szCs w:val="20"/>
                <w:highlight w:val="yellow"/>
                <w:lang w:eastAsia="en-GB"/>
              </w:rPr>
            </w:pPr>
            <w:r w:rsidRPr="0000353A">
              <w:rPr>
                <w:rFonts w:ascii="Arial" w:eastAsia="Times New Roman" w:hAnsi="Arial" w:cs="Arial"/>
                <w:sz w:val="20"/>
                <w:szCs w:val="20"/>
                <w:lang w:eastAsia="en-GB"/>
              </w:rPr>
              <w:t xml:space="preserve">Business drivers for the implementation of GSIM are being identified and discussed by experts and subject-matter </w:t>
            </w:r>
            <w:r w:rsidR="0042328C">
              <w:rPr>
                <w:rFonts w:ascii="Arial" w:eastAsia="Times New Roman" w:hAnsi="Arial" w:cs="Arial"/>
                <w:sz w:val="20"/>
                <w:szCs w:val="20"/>
                <w:lang w:eastAsia="en-GB"/>
              </w:rPr>
              <w:t>business units.</w:t>
            </w:r>
          </w:p>
          <w:p w:rsidR="00243A17" w:rsidRPr="0000353A" w:rsidRDefault="0042328C" w:rsidP="0042328C">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Senior management ar</w:t>
            </w:r>
            <w:r w:rsidR="00243A17" w:rsidRPr="0000353A">
              <w:rPr>
                <w:rFonts w:ascii="Arial" w:eastAsia="Times New Roman" w:hAnsi="Arial" w:cs="Arial"/>
                <w:sz w:val="20"/>
                <w:szCs w:val="20"/>
                <w:lang w:eastAsia="en-GB"/>
              </w:rPr>
              <w:t>e largely unaware of</w:t>
            </w:r>
            <w:r>
              <w:rPr>
                <w:rFonts w:ascii="Arial" w:eastAsia="Times New Roman" w:hAnsi="Arial" w:cs="Arial"/>
                <w:sz w:val="20"/>
                <w:szCs w:val="20"/>
                <w:lang w:eastAsia="en-GB"/>
              </w:rPr>
              <w:t>,</w:t>
            </w:r>
            <w:r w:rsidR="00243A17" w:rsidRPr="0000353A">
              <w:rPr>
                <w:rFonts w:ascii="Arial" w:eastAsia="Times New Roman" w:hAnsi="Arial" w:cs="Arial"/>
                <w:sz w:val="20"/>
                <w:szCs w:val="20"/>
                <w:lang w:eastAsia="en-GB"/>
              </w:rPr>
              <w:t xml:space="preserve"> or uninterested in</w:t>
            </w:r>
            <w:r>
              <w:rPr>
                <w:rFonts w:ascii="Arial" w:eastAsia="Times New Roman" w:hAnsi="Arial" w:cs="Arial"/>
                <w:sz w:val="20"/>
                <w:szCs w:val="20"/>
                <w:lang w:eastAsia="en-GB"/>
              </w:rPr>
              <w:t>,</w:t>
            </w:r>
            <w:r w:rsidR="00243A17" w:rsidRPr="0000353A">
              <w:rPr>
                <w:rFonts w:ascii="Arial" w:eastAsia="Times New Roman" w:hAnsi="Arial" w:cs="Arial"/>
                <w:sz w:val="20"/>
                <w:szCs w:val="20"/>
                <w:lang w:eastAsia="en-GB"/>
              </w:rPr>
              <w:t xml:space="preserve"> GSIM.</w:t>
            </w:r>
          </w:p>
        </w:tc>
        <w:tc>
          <w:tcPr>
            <w:tcW w:w="2791" w:type="dxa"/>
            <w:shd w:val="clear" w:color="auto" w:fill="auto"/>
            <w:tcMar>
              <w:left w:w="23" w:type="dxa"/>
              <w:right w:w="23" w:type="dxa"/>
            </w:tcMar>
            <w:hideMark/>
          </w:tcPr>
          <w:p w:rsidR="0042328C" w:rsidRDefault="00167462" w:rsidP="0042328C">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Parts of t</w:t>
            </w:r>
            <w:r w:rsidR="00D1567A">
              <w:rPr>
                <w:rFonts w:ascii="Arial" w:eastAsia="Times New Roman" w:hAnsi="Arial" w:cs="Arial"/>
                <w:sz w:val="20"/>
                <w:szCs w:val="20"/>
                <w:lang w:eastAsia="en-GB"/>
              </w:rPr>
              <w:t>he o</w:t>
            </w:r>
            <w:r>
              <w:rPr>
                <w:rFonts w:ascii="Arial" w:eastAsia="Times New Roman" w:hAnsi="Arial" w:cs="Arial"/>
                <w:sz w:val="20"/>
                <w:szCs w:val="20"/>
                <w:lang w:eastAsia="en-GB"/>
              </w:rPr>
              <w:t xml:space="preserve">rganisation are </w:t>
            </w:r>
            <w:r w:rsidR="00243A17" w:rsidRPr="0000353A">
              <w:rPr>
                <w:rFonts w:ascii="Arial" w:eastAsia="Times New Roman" w:hAnsi="Arial" w:cs="Arial"/>
                <w:sz w:val="20"/>
                <w:szCs w:val="20"/>
                <w:lang w:eastAsia="en-GB"/>
              </w:rPr>
              <w:t xml:space="preserve">becoming aware of GSIM </w:t>
            </w:r>
            <w:r>
              <w:rPr>
                <w:rFonts w:ascii="Arial" w:eastAsia="Times New Roman" w:hAnsi="Arial" w:cs="Arial"/>
                <w:sz w:val="20"/>
                <w:szCs w:val="20"/>
                <w:lang w:eastAsia="en-GB"/>
              </w:rPr>
              <w:t>and recognise its potential business value</w:t>
            </w:r>
            <w:r w:rsidR="00243A17" w:rsidRPr="0000353A">
              <w:rPr>
                <w:rFonts w:ascii="Arial" w:eastAsia="Times New Roman" w:hAnsi="Arial" w:cs="Arial"/>
                <w:sz w:val="20"/>
                <w:szCs w:val="20"/>
                <w:lang w:eastAsia="en-GB"/>
              </w:rPr>
              <w:t xml:space="preserve">. The organisation might be involved in international development projects using GSIM as a conceptual model. </w:t>
            </w:r>
            <w:r w:rsidR="0042328C">
              <w:rPr>
                <w:rFonts w:ascii="Arial" w:eastAsia="Times New Roman" w:hAnsi="Arial" w:cs="Arial"/>
                <w:sz w:val="20"/>
                <w:szCs w:val="20"/>
                <w:lang w:eastAsia="en-GB"/>
              </w:rPr>
              <w:t>There is l</w:t>
            </w:r>
            <w:r w:rsidR="00243A17" w:rsidRPr="0000353A">
              <w:rPr>
                <w:rFonts w:ascii="Arial" w:eastAsia="Times New Roman" w:hAnsi="Arial" w:cs="Arial"/>
                <w:sz w:val="20"/>
                <w:szCs w:val="20"/>
                <w:lang w:eastAsia="en-GB"/>
              </w:rPr>
              <w:t xml:space="preserve">imited definition and documentation of the </w:t>
            </w:r>
            <w:r w:rsidR="00653B84">
              <w:rPr>
                <w:rFonts w:ascii="Arial" w:eastAsia="Times New Roman" w:hAnsi="Arial" w:cs="Arial"/>
                <w:sz w:val="20"/>
                <w:szCs w:val="20"/>
                <w:lang w:eastAsia="en-GB"/>
              </w:rPr>
              <w:t>organisation</w:t>
            </w:r>
            <w:r w:rsidR="00243A17" w:rsidRPr="0000353A">
              <w:rPr>
                <w:rFonts w:ascii="Arial" w:eastAsia="Times New Roman" w:hAnsi="Arial" w:cs="Arial"/>
                <w:sz w:val="20"/>
                <w:szCs w:val="20"/>
                <w:lang w:eastAsia="en-GB"/>
              </w:rPr>
              <w:t>’s business drivers and processes in which GSIM will be involved. </w:t>
            </w:r>
          </w:p>
          <w:p w:rsidR="00243A17" w:rsidRDefault="00EC746E" w:rsidP="0042328C">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G</w:t>
            </w:r>
            <w:r w:rsidR="0042328C">
              <w:rPr>
                <w:rFonts w:ascii="Arial" w:eastAsia="Times New Roman" w:hAnsi="Arial" w:cs="Arial"/>
                <w:sz w:val="20"/>
                <w:szCs w:val="20"/>
                <w:lang w:eastAsia="en-GB"/>
              </w:rPr>
              <w:t>u</w:t>
            </w:r>
            <w:r w:rsidR="00243A17" w:rsidRPr="0000353A">
              <w:rPr>
                <w:rFonts w:ascii="Arial" w:eastAsia="Times New Roman" w:hAnsi="Arial" w:cs="Arial"/>
                <w:sz w:val="20"/>
                <w:szCs w:val="20"/>
                <w:lang w:eastAsia="en-GB"/>
              </w:rPr>
              <w:t>idance from other organisations implementing GSIM</w:t>
            </w:r>
            <w:r w:rsidR="0042328C">
              <w:rPr>
                <w:rFonts w:ascii="Arial" w:eastAsia="Times New Roman" w:hAnsi="Arial" w:cs="Arial"/>
                <w:sz w:val="20"/>
                <w:szCs w:val="20"/>
                <w:lang w:eastAsia="en-GB"/>
              </w:rPr>
              <w:t xml:space="preserve"> needed</w:t>
            </w:r>
            <w:r w:rsidR="003A7099">
              <w:rPr>
                <w:rFonts w:ascii="Arial" w:eastAsia="Times New Roman" w:hAnsi="Arial" w:cs="Arial"/>
                <w:sz w:val="20"/>
                <w:szCs w:val="20"/>
                <w:lang w:eastAsia="en-GB"/>
              </w:rPr>
              <w:t>.</w:t>
            </w:r>
          </w:p>
          <w:p w:rsidR="00167462" w:rsidRDefault="00167462" w:rsidP="0042328C">
            <w:pPr>
              <w:spacing w:after="120" w:line="240" w:lineRule="auto"/>
              <w:rPr>
                <w:rFonts w:ascii="Arial" w:eastAsia="Times New Roman" w:hAnsi="Arial" w:cs="Arial"/>
                <w:sz w:val="20"/>
                <w:szCs w:val="20"/>
                <w:lang w:eastAsia="en-GB"/>
              </w:rPr>
            </w:pPr>
          </w:p>
          <w:p w:rsidR="00167462" w:rsidRPr="0000353A" w:rsidRDefault="00167462" w:rsidP="0042328C">
            <w:pPr>
              <w:spacing w:after="120" w:line="240" w:lineRule="auto"/>
              <w:rPr>
                <w:rFonts w:ascii="Arial" w:eastAsia="Times New Roman" w:hAnsi="Arial" w:cs="Arial"/>
                <w:sz w:val="20"/>
                <w:szCs w:val="20"/>
                <w:lang w:eastAsia="en-GB"/>
              </w:rPr>
            </w:pPr>
          </w:p>
        </w:tc>
        <w:tc>
          <w:tcPr>
            <w:tcW w:w="2826"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 is used to describe some information objects mainly in the description of business processes in individual development projects.</w:t>
            </w:r>
          </w:p>
          <w:p w:rsidR="00243A17" w:rsidRPr="0000353A" w:rsidRDefault="00FE0B89" w:rsidP="00171825">
            <w:pPr>
              <w:spacing w:after="120" w:line="240" w:lineRule="auto"/>
              <w:rPr>
                <w:rFonts w:ascii="Arial" w:eastAsia="Times New Roman" w:hAnsi="Arial" w:cs="Arial"/>
                <w:sz w:val="20"/>
                <w:szCs w:val="20"/>
                <w:lang w:eastAsia="en-GB"/>
              </w:rPr>
            </w:pPr>
            <w:r w:rsidRPr="00FE0B89">
              <w:rPr>
                <w:rFonts w:ascii="Arial" w:eastAsia="Times New Roman" w:hAnsi="Arial" w:cs="Arial"/>
                <w:sz w:val="20"/>
                <w:szCs w:val="20"/>
                <w:lang w:eastAsia="en-GB"/>
              </w:rPr>
              <w:t>Considerable</w:t>
            </w:r>
            <w:r w:rsidR="00243A17" w:rsidRPr="00FE0B89">
              <w:rPr>
                <w:rFonts w:ascii="Arial" w:eastAsia="Times New Roman" w:hAnsi="Arial" w:cs="Arial"/>
                <w:sz w:val="20"/>
                <w:szCs w:val="20"/>
                <w:lang w:eastAsia="en-GB"/>
              </w:rPr>
              <w:t xml:space="preserve"> efforts</w:t>
            </w:r>
            <w:r w:rsidR="00243A17" w:rsidRPr="0000353A">
              <w:rPr>
                <w:rFonts w:ascii="Arial" w:eastAsia="Times New Roman" w:hAnsi="Arial" w:cs="Arial"/>
                <w:sz w:val="20"/>
                <w:szCs w:val="20"/>
                <w:lang w:eastAsia="en-GB"/>
              </w:rPr>
              <w:t xml:space="preserve"> are being made to develop skills to learn GSIM, including its role to help to describe GSBPM sub-processes by defining the information objects that flow between them, that are created in them, and that are used by them to produce official statistics.</w:t>
            </w:r>
          </w:p>
          <w:p w:rsidR="00243A17"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Corporate-wide strategy for the use of GSIM is being prepared,</w:t>
            </w:r>
          </w:p>
          <w:p w:rsidR="006B25CD" w:rsidRPr="0000353A" w:rsidRDefault="006B25CD" w:rsidP="00171825">
            <w:pPr>
              <w:spacing w:after="120" w:line="240" w:lineRule="auto"/>
              <w:rPr>
                <w:rFonts w:ascii="Arial" w:eastAsia="Times New Roman" w:hAnsi="Arial" w:cs="Arial"/>
                <w:sz w:val="20"/>
                <w:szCs w:val="20"/>
                <w:lang w:eastAsia="en-GB"/>
              </w:rPr>
            </w:pP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used by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to describe information objects in its own business processes and to compare them inside the organisation as well as with other organisations. GSIM has become a common every-day language for requirements analysts, architects and system developers.</w:t>
            </w:r>
          </w:p>
          <w:p w:rsidR="00243A17" w:rsidRPr="0000353A" w:rsidRDefault="00243A17" w:rsidP="00D1567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Corporate-wide strategy to use GSIM </w:t>
            </w:r>
            <w:r w:rsidR="00C4168B">
              <w:rPr>
                <w:rFonts w:ascii="Arial" w:eastAsia="Times New Roman" w:hAnsi="Arial" w:cs="Arial"/>
                <w:sz w:val="20"/>
                <w:szCs w:val="20"/>
                <w:lang w:eastAsia="en-GB"/>
              </w:rPr>
              <w:t>is in place</w:t>
            </w:r>
            <w:r w:rsidRPr="0000353A">
              <w:rPr>
                <w:rFonts w:ascii="Arial" w:eastAsia="Times New Roman" w:hAnsi="Arial" w:cs="Arial"/>
                <w:sz w:val="20"/>
                <w:szCs w:val="20"/>
                <w:lang w:eastAsia="en-GB"/>
              </w:rPr>
              <w:t>.</w:t>
            </w:r>
          </w:p>
        </w:tc>
        <w:tc>
          <w:tcPr>
            <w:tcW w:w="280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 has been fully adopted by the organisation to describe information used in its business processes and their improvements.  </w:t>
            </w:r>
          </w:p>
        </w:tc>
      </w:tr>
      <w:tr w:rsidR="0000353A" w:rsidRPr="0000353A" w:rsidTr="00725F88">
        <w:trPr>
          <w:trHeight w:val="113"/>
        </w:trPr>
        <w:tc>
          <w:tcPr>
            <w:tcW w:w="1293"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using GSIM to support the design, specification and implementation of harmonized methods.</w:t>
            </w:r>
          </w:p>
        </w:tc>
        <w:tc>
          <w:tcPr>
            <w:tcW w:w="279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using GSIM to support the design, specification and implementation of harmonized methods.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using GSIM to support the design, specification and implementation of harmonized methods.</w:t>
            </w:r>
          </w:p>
        </w:tc>
        <w:tc>
          <w:tcPr>
            <w:tcW w:w="2826"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and business units are using GSIM to support the design, specification and implementation of</w:t>
            </w:r>
            <w:r w:rsidR="00C4168B">
              <w:rPr>
                <w:rFonts w:ascii="Arial" w:eastAsia="Times New Roman" w:hAnsi="Arial" w:cs="Arial"/>
                <w:sz w:val="20"/>
                <w:szCs w:val="20"/>
                <w:lang w:eastAsia="en-GB"/>
              </w:rPr>
              <w:t xml:space="preserve"> harmonized methods, but practic</w:t>
            </w:r>
            <w:r w:rsidRPr="0000353A">
              <w:rPr>
                <w:rFonts w:ascii="Arial" w:eastAsia="Times New Roman" w:hAnsi="Arial" w:cs="Arial"/>
                <w:sz w:val="20"/>
                <w:szCs w:val="20"/>
                <w:lang w:eastAsia="en-GB"/>
              </w:rPr>
              <w:t>e varies.</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widespread awareness of the use of GSIM to support the design, specification and implementation of harmonized methods and this is used in a consistent way across the organisation.</w:t>
            </w:r>
          </w:p>
          <w:p w:rsidR="00725F88" w:rsidRDefault="00243A17" w:rsidP="003127C3">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 wide strategy to use GSIM to support the design, specification and implementation of harmonized methods exists</w:t>
            </w:r>
            <w:r w:rsidR="00FE0B89">
              <w:rPr>
                <w:rFonts w:ascii="Arial" w:eastAsia="Times New Roman" w:hAnsi="Arial" w:cs="Arial"/>
                <w:sz w:val="20"/>
                <w:szCs w:val="20"/>
                <w:lang w:eastAsia="en-GB"/>
              </w:rPr>
              <w:t xml:space="preserve"> and is in place.</w:t>
            </w:r>
          </w:p>
          <w:p w:rsidR="003127C3" w:rsidRDefault="003127C3" w:rsidP="003127C3">
            <w:pPr>
              <w:spacing w:after="120" w:line="240" w:lineRule="auto"/>
              <w:rPr>
                <w:rFonts w:ascii="Arial" w:eastAsia="Times New Roman" w:hAnsi="Arial" w:cs="Arial"/>
                <w:sz w:val="20"/>
                <w:szCs w:val="20"/>
                <w:lang w:eastAsia="en-GB"/>
              </w:rPr>
            </w:pPr>
          </w:p>
          <w:p w:rsidR="003127C3" w:rsidRDefault="003127C3" w:rsidP="003127C3">
            <w:pPr>
              <w:spacing w:after="120" w:line="240" w:lineRule="auto"/>
              <w:rPr>
                <w:rFonts w:ascii="Arial" w:eastAsia="Times New Roman" w:hAnsi="Arial" w:cs="Arial"/>
                <w:sz w:val="20"/>
                <w:szCs w:val="20"/>
                <w:lang w:eastAsia="en-GB"/>
              </w:rPr>
            </w:pPr>
          </w:p>
          <w:p w:rsidR="003127C3" w:rsidRDefault="003127C3" w:rsidP="003127C3">
            <w:pPr>
              <w:spacing w:after="120" w:line="240" w:lineRule="auto"/>
              <w:rPr>
                <w:rFonts w:ascii="Arial" w:eastAsia="Times New Roman" w:hAnsi="Arial" w:cs="Arial"/>
                <w:sz w:val="20"/>
                <w:szCs w:val="20"/>
                <w:lang w:eastAsia="en-GB"/>
              </w:rPr>
            </w:pPr>
          </w:p>
          <w:p w:rsidR="003127C3" w:rsidRDefault="003127C3" w:rsidP="003127C3">
            <w:pPr>
              <w:spacing w:after="120" w:line="240" w:lineRule="auto"/>
              <w:rPr>
                <w:rFonts w:ascii="Arial" w:eastAsia="Times New Roman" w:hAnsi="Arial" w:cs="Arial"/>
                <w:sz w:val="20"/>
                <w:szCs w:val="20"/>
                <w:lang w:eastAsia="en-GB"/>
              </w:rPr>
            </w:pPr>
          </w:p>
          <w:p w:rsidR="003127C3" w:rsidRPr="0000353A" w:rsidRDefault="003127C3" w:rsidP="003127C3">
            <w:pPr>
              <w:spacing w:after="120" w:line="240" w:lineRule="auto"/>
              <w:rPr>
                <w:rFonts w:ascii="Arial" w:eastAsia="Times New Roman" w:hAnsi="Arial" w:cs="Arial"/>
                <w:sz w:val="20"/>
                <w:szCs w:val="20"/>
                <w:lang w:eastAsia="en-GB"/>
              </w:rPr>
            </w:pPr>
          </w:p>
        </w:tc>
        <w:tc>
          <w:tcPr>
            <w:tcW w:w="280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use of GSIM to support the design, specification and implementation of harmonized methods is an important part of methods management and delivers value</w:t>
            </w:r>
            <w:r w:rsidR="003127C3">
              <w:rPr>
                <w:rFonts w:ascii="Arial" w:eastAsia="Times New Roman" w:hAnsi="Arial" w:cs="Arial"/>
                <w:sz w:val="20"/>
                <w:szCs w:val="20"/>
                <w:lang w:eastAsia="en-GB"/>
              </w:rPr>
              <w:t>.</w:t>
            </w:r>
          </w:p>
        </w:tc>
      </w:tr>
      <w:tr w:rsidR="00725F88" w:rsidRPr="0000353A" w:rsidTr="00725F88">
        <w:trPr>
          <w:trHeight w:val="113"/>
        </w:trPr>
        <w:tc>
          <w:tcPr>
            <w:tcW w:w="1293"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99"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5D1EAD"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awareness</w:t>
            </w:r>
          </w:p>
        </w:tc>
        <w:tc>
          <w:tcPr>
            <w:tcW w:w="279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26"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99"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0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725F88">
        <w:trPr>
          <w:trHeight w:val="113"/>
        </w:trPr>
        <w:tc>
          <w:tcPr>
            <w:tcW w:w="1293"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99" w:type="dxa"/>
            <w:shd w:val="clear" w:color="auto" w:fill="auto"/>
            <w:tcMar>
              <w:left w:w="23" w:type="dxa"/>
              <w:right w:w="23" w:type="dxa"/>
            </w:tcMar>
            <w:hideMark/>
          </w:tcPr>
          <w:p w:rsidR="00725F88" w:rsidRPr="0000353A" w:rsidRDefault="00C55727" w:rsidP="00C55727">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 few information</w:t>
            </w:r>
            <w:r w:rsidR="00725F88" w:rsidRPr="0000353A">
              <w:rPr>
                <w:rFonts w:ascii="Arial" w:eastAsia="Times New Roman" w:hAnsi="Arial" w:cs="Arial"/>
                <w:sz w:val="20"/>
                <w:szCs w:val="20"/>
                <w:lang w:eastAsia="en-GB"/>
              </w:rPr>
              <w:t xml:space="preserve"> experts are </w:t>
            </w:r>
            <w:r w:rsidR="00FB12A6">
              <w:rPr>
                <w:rFonts w:ascii="Arial" w:eastAsia="Times New Roman" w:hAnsi="Arial" w:cs="Arial"/>
                <w:sz w:val="20"/>
                <w:szCs w:val="20"/>
                <w:lang w:eastAsia="en-GB"/>
              </w:rPr>
              <w:t>introduced to</w:t>
            </w:r>
            <w:r w:rsidR="00725F88" w:rsidRPr="0000353A">
              <w:rPr>
                <w:rFonts w:ascii="Arial" w:eastAsia="Times New Roman" w:hAnsi="Arial" w:cs="Arial"/>
                <w:sz w:val="20"/>
                <w:szCs w:val="20"/>
                <w:lang w:eastAsia="en-GB"/>
              </w:rPr>
              <w:t xml:space="preserve"> GSIM and interested in its use related to organi</w:t>
            </w:r>
            <w:r w:rsidR="00F20AC4">
              <w:rPr>
                <w:rFonts w:ascii="Arial" w:eastAsia="Times New Roman" w:hAnsi="Arial" w:cs="Arial"/>
                <w:sz w:val="20"/>
                <w:szCs w:val="20"/>
                <w:lang w:eastAsia="en-GB"/>
              </w:rPr>
              <w:t>s</w:t>
            </w:r>
            <w:r w:rsidR="00725F88" w:rsidRPr="0000353A">
              <w:rPr>
                <w:rFonts w:ascii="Arial" w:eastAsia="Times New Roman" w:hAnsi="Arial" w:cs="Arial"/>
                <w:sz w:val="20"/>
                <w:szCs w:val="20"/>
                <w:lang w:eastAsia="en-GB"/>
              </w:rPr>
              <w:t>ing data and metadata.</w:t>
            </w:r>
          </w:p>
        </w:tc>
        <w:tc>
          <w:tcPr>
            <w:tcW w:w="2791" w:type="dxa"/>
            <w:shd w:val="clear" w:color="auto" w:fill="auto"/>
            <w:tcMar>
              <w:left w:w="23" w:type="dxa"/>
              <w:right w:w="23" w:type="dxa"/>
            </w:tcMar>
            <w:hideMark/>
          </w:tcPr>
          <w:p w:rsidR="00725F88" w:rsidRPr="0000353A" w:rsidRDefault="00F143A0" w:rsidP="00FE0B89">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Some</w:t>
            </w:r>
            <w:r w:rsidR="00725F88" w:rsidRPr="0000353A">
              <w:rPr>
                <w:rFonts w:ascii="Arial" w:eastAsia="Times New Roman" w:hAnsi="Arial" w:cs="Arial"/>
                <w:sz w:val="20"/>
                <w:szCs w:val="20"/>
                <w:lang w:eastAsia="en-GB"/>
              </w:rPr>
              <w:t xml:space="preserve"> information experts know the model. GSIM</w:t>
            </w:r>
            <w:r w:rsidR="00FE0B89">
              <w:rPr>
                <w:rFonts w:ascii="Arial" w:eastAsia="Times New Roman" w:hAnsi="Arial" w:cs="Arial"/>
                <w:sz w:val="20"/>
                <w:szCs w:val="20"/>
                <w:lang w:eastAsia="en-GB"/>
              </w:rPr>
              <w:t xml:space="preserve"> implementation </w:t>
            </w:r>
            <w:r w:rsidR="00725F88" w:rsidRPr="0000353A">
              <w:rPr>
                <w:rFonts w:ascii="Arial" w:eastAsia="Times New Roman" w:hAnsi="Arial" w:cs="Arial"/>
                <w:sz w:val="20"/>
                <w:szCs w:val="20"/>
                <w:lang w:eastAsia="en-GB"/>
              </w:rPr>
              <w:t xml:space="preserve">has been </w:t>
            </w:r>
            <w:r w:rsidR="00FE0B89">
              <w:rPr>
                <w:rFonts w:ascii="Arial" w:eastAsia="Times New Roman" w:hAnsi="Arial" w:cs="Arial"/>
                <w:sz w:val="20"/>
                <w:szCs w:val="20"/>
                <w:lang w:eastAsia="en-GB"/>
              </w:rPr>
              <w:t>attempted in</w:t>
            </w:r>
            <w:r w:rsidR="00725F88" w:rsidRPr="0000353A">
              <w:rPr>
                <w:rFonts w:ascii="Arial" w:eastAsia="Times New Roman" w:hAnsi="Arial" w:cs="Arial"/>
                <w:sz w:val="20"/>
                <w:szCs w:val="20"/>
                <w:lang w:eastAsia="en-GB"/>
              </w:rPr>
              <w:t xml:space="preserve"> specific areas which are often rela</w:t>
            </w:r>
            <w:r w:rsidR="00FE0B89">
              <w:rPr>
                <w:rFonts w:ascii="Arial" w:eastAsia="Times New Roman" w:hAnsi="Arial" w:cs="Arial"/>
                <w:sz w:val="20"/>
                <w:szCs w:val="20"/>
                <w:lang w:eastAsia="en-GB"/>
              </w:rPr>
              <w:t>ted to international collaboration</w:t>
            </w:r>
            <w:r w:rsidR="00725F88" w:rsidRPr="0000353A">
              <w:rPr>
                <w:rFonts w:ascii="Arial" w:eastAsia="Times New Roman" w:hAnsi="Arial" w:cs="Arial"/>
                <w:sz w:val="20"/>
                <w:szCs w:val="20"/>
                <w:lang w:eastAsia="en-GB"/>
              </w:rPr>
              <w:t xml:space="preserve"> efforts.</w:t>
            </w:r>
          </w:p>
        </w:tc>
        <w:tc>
          <w:tcPr>
            <w:tcW w:w="2826" w:type="dxa"/>
            <w:shd w:val="clear" w:color="auto" w:fill="auto"/>
            <w:tcMar>
              <w:left w:w="23" w:type="dxa"/>
              <w:right w:w="23" w:type="dxa"/>
            </w:tcMar>
            <w:hideMark/>
          </w:tcPr>
          <w:p w:rsidR="00725F88" w:rsidRPr="0000353A" w:rsidRDefault="00725F88" w:rsidP="009F44C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recognized as a conceptual model for sharing ideas and determining common concepts inside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Some case-specific models are introduced. The GSIM information objects might be used a bit differently in different parts of the organisation.</w:t>
            </w:r>
          </w:p>
        </w:tc>
        <w:tc>
          <w:tcPr>
            <w:tcW w:w="2799" w:type="dxa"/>
            <w:shd w:val="clear" w:color="auto" w:fill="auto"/>
            <w:tcMar>
              <w:left w:w="23" w:type="dxa"/>
              <w:right w:w="23" w:type="dxa"/>
            </w:tcMar>
            <w:hideMark/>
          </w:tcPr>
          <w:p w:rsidR="00725F88" w:rsidRPr="0000353A" w:rsidRDefault="007F7721"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 o</w:t>
            </w:r>
            <w:r w:rsidR="00725F88" w:rsidRPr="0000353A">
              <w:rPr>
                <w:rFonts w:ascii="Arial" w:eastAsia="Times New Roman" w:hAnsi="Arial" w:cs="Arial"/>
                <w:sz w:val="20"/>
                <w:szCs w:val="20"/>
                <w:lang w:eastAsia="en-GB"/>
              </w:rPr>
              <w:t>rganisation has officially adopted GSIM to describe its information assets.</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information architecture of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is described in terms of GSIM i</w:t>
            </w:r>
            <w:r w:rsidR="00466CFB">
              <w:rPr>
                <w:rFonts w:ascii="Arial" w:eastAsia="Times New Roman" w:hAnsi="Arial" w:cs="Arial"/>
                <w:sz w:val="20"/>
                <w:szCs w:val="20"/>
                <w:lang w:eastAsia="en-GB"/>
              </w:rPr>
              <w:t>nformation objects. There exist</w:t>
            </w:r>
            <w:r w:rsidRPr="0000353A">
              <w:rPr>
                <w:rFonts w:ascii="Arial" w:eastAsia="Times New Roman" w:hAnsi="Arial" w:cs="Arial"/>
                <w:sz w:val="20"/>
                <w:szCs w:val="20"/>
                <w:lang w:eastAsia="en-GB"/>
              </w:rPr>
              <w:t xml:space="preserve"> common repositories of</w:t>
            </w:r>
            <w:r w:rsidR="00FB12A6">
              <w:rPr>
                <w:rFonts w:ascii="Arial" w:eastAsia="Times New Roman" w:hAnsi="Arial" w:cs="Arial"/>
                <w:sz w:val="20"/>
                <w:szCs w:val="20"/>
                <w:lang w:eastAsia="en-GB"/>
              </w:rPr>
              <w:t xml:space="preserve"> certain</w:t>
            </w:r>
            <w:r w:rsidRPr="0000353A">
              <w:rPr>
                <w:rFonts w:ascii="Arial" w:eastAsia="Times New Roman" w:hAnsi="Arial" w:cs="Arial"/>
                <w:sz w:val="20"/>
                <w:szCs w:val="20"/>
                <w:lang w:eastAsia="en-GB"/>
              </w:rPr>
              <w:t xml:space="preserve"> instances of GSIM information objects that can be reused in the whole organisation.</w:t>
            </w:r>
          </w:p>
        </w:tc>
        <w:tc>
          <w:tcPr>
            <w:tcW w:w="280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GSIM-based information architecture is a reality and implemented throughout the organisation consistently. Optimized GSIM-based information management is a reality.</w:t>
            </w:r>
          </w:p>
          <w:p w:rsidR="00725F88" w:rsidRPr="0000353A" w:rsidRDefault="00C4168B" w:rsidP="00C41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w:t>
            </w:r>
            <w:r w:rsidR="00725F88" w:rsidRPr="0000353A">
              <w:rPr>
                <w:rFonts w:ascii="Arial" w:eastAsia="Times New Roman" w:hAnsi="Arial" w:cs="Arial"/>
                <w:sz w:val="20"/>
                <w:szCs w:val="20"/>
                <w:lang w:eastAsia="en-GB"/>
              </w:rPr>
              <w:t> catalogue of GSIM information objects</w:t>
            </w:r>
            <w:r>
              <w:rPr>
                <w:rFonts w:ascii="Arial" w:eastAsia="Times New Roman" w:hAnsi="Arial" w:cs="Arial"/>
                <w:sz w:val="20"/>
                <w:szCs w:val="20"/>
                <w:lang w:eastAsia="en-GB"/>
              </w:rPr>
              <w:t xml:space="preserve"> (e.g. unit type)</w:t>
            </w:r>
            <w:r w:rsidR="00725F88" w:rsidRPr="0000353A">
              <w:rPr>
                <w:rFonts w:ascii="Arial" w:eastAsia="Times New Roman" w:hAnsi="Arial" w:cs="Arial"/>
                <w:sz w:val="20"/>
                <w:szCs w:val="20"/>
                <w:lang w:eastAsia="en-GB"/>
              </w:rPr>
              <w:t xml:space="preserve"> has been agreed on at the international level and the organisation is using this catalogue.</w:t>
            </w:r>
          </w:p>
        </w:tc>
      </w:tr>
      <w:tr w:rsidR="00725F88" w:rsidRPr="0000353A" w:rsidTr="00725F88">
        <w:trPr>
          <w:trHeight w:val="113"/>
        </w:trPr>
        <w:tc>
          <w:tcPr>
            <w:tcW w:w="1293"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99" w:type="dxa"/>
            <w:shd w:val="clear" w:color="auto" w:fill="auto"/>
            <w:tcMar>
              <w:left w:w="23" w:type="dxa"/>
              <w:right w:w="23" w:type="dxa"/>
            </w:tcMar>
            <w:hideMark/>
          </w:tcPr>
          <w:p w:rsidR="00725F88" w:rsidRPr="0000353A" w:rsidRDefault="00967F86"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 few </w:t>
            </w:r>
            <w:r w:rsidR="00725F88" w:rsidRPr="0000353A">
              <w:rPr>
                <w:rFonts w:ascii="Arial" w:eastAsia="Times New Roman" w:hAnsi="Arial" w:cs="Arial"/>
                <w:sz w:val="20"/>
                <w:szCs w:val="20"/>
                <w:lang w:eastAsia="en-GB"/>
              </w:rPr>
              <w:t>experts are aware of GSIM and also interested in using it.</w:t>
            </w:r>
          </w:p>
        </w:tc>
        <w:tc>
          <w:tcPr>
            <w:tcW w:w="279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physical </w:t>
            </w:r>
            <w:proofErr w:type="spellStart"/>
            <w:r w:rsidRPr="0000353A">
              <w:rPr>
                <w:rFonts w:ascii="Arial" w:eastAsia="Times New Roman" w:hAnsi="Arial" w:cs="Arial"/>
                <w:sz w:val="20"/>
                <w:szCs w:val="20"/>
                <w:lang w:eastAsia="en-GB"/>
              </w:rPr>
              <w:t>datamodels</w:t>
            </w:r>
            <w:proofErr w:type="spellEnd"/>
            <w:r w:rsidRPr="0000353A">
              <w:rPr>
                <w:rFonts w:ascii="Arial" w:eastAsia="Times New Roman" w:hAnsi="Arial" w:cs="Arial"/>
                <w:sz w:val="20"/>
                <w:szCs w:val="20"/>
                <w:lang w:eastAsia="en-GB"/>
              </w:rPr>
              <w:t xml:space="preserve"> or CSPA services are created and tested using GSIM </w:t>
            </w:r>
            <w:r w:rsidR="00C4168B">
              <w:rPr>
                <w:rFonts w:ascii="Arial" w:eastAsia="Times New Roman" w:hAnsi="Arial" w:cs="Arial"/>
                <w:sz w:val="20"/>
                <w:szCs w:val="20"/>
                <w:lang w:eastAsia="en-GB"/>
              </w:rPr>
              <w:t xml:space="preserve">or CSPA LIM </w:t>
            </w:r>
            <w:r w:rsidRPr="0000353A">
              <w:rPr>
                <w:rFonts w:ascii="Arial" w:eastAsia="Times New Roman" w:hAnsi="Arial" w:cs="Arial"/>
                <w:sz w:val="20"/>
                <w:szCs w:val="20"/>
                <w:lang w:eastAsia="en-GB"/>
              </w:rPr>
              <w:t xml:space="preserve">as the conceptual model in </w:t>
            </w:r>
            <w:r w:rsidR="00D1567A">
              <w:rPr>
                <w:rFonts w:ascii="Arial" w:eastAsia="Times New Roman" w:hAnsi="Arial" w:cs="Arial"/>
                <w:sz w:val="20"/>
                <w:szCs w:val="20"/>
                <w:lang w:eastAsia="en-GB"/>
              </w:rPr>
              <w:t xml:space="preserve">the </w:t>
            </w:r>
            <w:r w:rsidRPr="0000353A">
              <w:rPr>
                <w:rFonts w:ascii="Arial" w:eastAsia="Times New Roman" w:hAnsi="Arial" w:cs="Arial"/>
                <w:sz w:val="20"/>
                <w:szCs w:val="20"/>
                <w:lang w:eastAsia="en-GB"/>
              </w:rPr>
              <w:t>planning phase.</w:t>
            </w:r>
          </w:p>
        </w:tc>
        <w:tc>
          <w:tcPr>
            <w:tcW w:w="2826"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GSIM-based physical </w:t>
            </w:r>
            <w:proofErr w:type="spellStart"/>
            <w:r w:rsidRPr="0000353A">
              <w:rPr>
                <w:rFonts w:ascii="Arial" w:eastAsia="Times New Roman" w:hAnsi="Arial" w:cs="Arial"/>
                <w:sz w:val="20"/>
                <w:szCs w:val="20"/>
                <w:lang w:eastAsia="en-GB"/>
              </w:rPr>
              <w:t>datamodels</w:t>
            </w:r>
            <w:proofErr w:type="spellEnd"/>
            <w:r w:rsidRPr="0000353A">
              <w:rPr>
                <w:rFonts w:ascii="Arial" w:eastAsia="Times New Roman" w:hAnsi="Arial" w:cs="Arial"/>
                <w:sz w:val="20"/>
                <w:szCs w:val="20"/>
                <w:lang w:eastAsia="en-GB"/>
              </w:rPr>
              <w:t xml:space="preserve"> are implemented in separate applications or some CSPA services are described in terms of GSIM information objects.</w:t>
            </w:r>
          </w:p>
        </w:tc>
        <w:tc>
          <w:tcPr>
            <w:tcW w:w="2799"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used at the conceptual level </w:t>
            </w:r>
            <w:r w:rsidR="009F44C6">
              <w:rPr>
                <w:rFonts w:ascii="Arial" w:eastAsia="Times New Roman" w:hAnsi="Arial" w:cs="Arial"/>
                <w:sz w:val="20"/>
                <w:szCs w:val="20"/>
                <w:lang w:eastAsia="en-GB"/>
              </w:rPr>
              <w:t xml:space="preserve">to describe </w:t>
            </w:r>
            <w:r w:rsidR="00FB12A6">
              <w:rPr>
                <w:rFonts w:ascii="Arial" w:eastAsia="Times New Roman" w:hAnsi="Arial" w:cs="Arial"/>
                <w:sz w:val="20"/>
                <w:szCs w:val="20"/>
                <w:lang w:eastAsia="en-GB"/>
              </w:rPr>
              <w:t>new and relevant</w:t>
            </w:r>
            <w:r w:rsidRPr="0000353A">
              <w:rPr>
                <w:rFonts w:ascii="Arial" w:eastAsia="Times New Roman" w:hAnsi="Arial" w:cs="Arial"/>
                <w:sz w:val="20"/>
                <w:szCs w:val="20"/>
                <w:lang w:eastAsia="en-GB"/>
              </w:rPr>
              <w:t xml:space="preserve"> applications related to the statistical processes that are developed by the organisation.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has an internal CSPA Service Catalogue including coherent Statistical Service Descriptions describing input and output objects of the services as GSIM information objects. </w:t>
            </w:r>
          </w:p>
        </w:tc>
        <w:tc>
          <w:tcPr>
            <w:tcW w:w="2801" w:type="dxa"/>
            <w:shd w:val="clear" w:color="auto" w:fill="auto"/>
            <w:tcMar>
              <w:left w:w="23" w:type="dxa"/>
              <w:right w:w="23" w:type="dxa"/>
            </w:tcMar>
            <w:hideMark/>
          </w:tcPr>
          <w:p w:rsidR="00725F88" w:rsidRPr="0000353A" w:rsidRDefault="00725F88" w:rsidP="00D1567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whole platform of CSPA-compliant applications for all domains described in terms of GSIM information objects. </w:t>
            </w:r>
            <w:r w:rsidR="00D1567A">
              <w:rPr>
                <w:rFonts w:ascii="Arial" w:eastAsia="Times New Roman" w:hAnsi="Arial" w:cs="Arial"/>
                <w:sz w:val="20"/>
                <w:szCs w:val="20"/>
                <w:lang w:eastAsia="en-GB"/>
              </w:rPr>
              <w:t>The o</w:t>
            </w:r>
            <w:r w:rsidRPr="0000353A">
              <w:rPr>
                <w:rFonts w:ascii="Arial" w:eastAsia="Times New Roman" w:hAnsi="Arial" w:cs="Arial"/>
                <w:sz w:val="20"/>
                <w:szCs w:val="20"/>
                <w:lang w:eastAsia="en-GB"/>
              </w:rPr>
              <w:t>rganisation has adopted GSIM as part of the set of standards to describe its applications.</w:t>
            </w:r>
          </w:p>
        </w:tc>
      </w:tr>
    </w:tbl>
    <w:p w:rsidR="00243A17" w:rsidRPr="00243A17" w:rsidRDefault="00243A17" w:rsidP="00243A17"/>
    <w:p w:rsidR="00243A17" w:rsidRPr="00243A17" w:rsidRDefault="00243A17" w:rsidP="00243A17"/>
    <w:p w:rsidR="002D4C7D" w:rsidRDefault="002D4C7D" w:rsidP="002D4C7D">
      <w:pPr>
        <w:rPr>
          <w:ins w:id="1" w:author="Christopher Jones" w:date="2016-06-01T16:13:00Z"/>
        </w:rPr>
        <w:sectPr w:rsidR="002D4C7D" w:rsidSect="00C4528B">
          <w:pgSz w:w="16838" w:h="11906" w:orient="landscape"/>
          <w:pgMar w:top="426" w:right="851" w:bottom="567" w:left="426" w:header="708" w:footer="708" w:gutter="0"/>
          <w:cols w:space="708"/>
          <w:docGrid w:linePitch="360"/>
        </w:sectPr>
      </w:pPr>
    </w:p>
    <w:p w:rsidR="002D4C7D" w:rsidRDefault="002D4C7D" w:rsidP="002D4C7D">
      <w:pPr>
        <w:pStyle w:val="Heading2"/>
        <w:spacing w:before="0" w:after="120" w:line="240" w:lineRule="auto"/>
      </w:pPr>
      <w:r>
        <w:lastRenderedPageBreak/>
        <w:t xml:space="preserve">CSPA </w:t>
      </w:r>
      <w:r w:rsidR="00725F88">
        <w:t>Self-</w:t>
      </w:r>
      <w:r>
        <w:t>Assessment Criteria</w:t>
      </w:r>
    </w:p>
    <w:tbl>
      <w:tblPr>
        <w:tblW w:w="15309"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4"/>
        <w:gridCol w:w="2803"/>
        <w:gridCol w:w="2795"/>
        <w:gridCol w:w="2827"/>
        <w:gridCol w:w="2795"/>
        <w:gridCol w:w="2795"/>
      </w:tblGrid>
      <w:tr w:rsidR="001A3991" w:rsidRPr="0000353A" w:rsidTr="00F01A37">
        <w:trPr>
          <w:trHeight w:val="766"/>
        </w:trPr>
        <w:tc>
          <w:tcPr>
            <w:tcW w:w="1294" w:type="dxa"/>
            <w:shd w:val="clear" w:color="auto" w:fill="auto"/>
            <w:tcMar>
              <w:left w:w="23" w:type="dxa"/>
              <w:right w:w="23" w:type="dxa"/>
            </w:tcMar>
            <w:vAlign w:val="center"/>
            <w:hideMark/>
          </w:tcPr>
          <w:p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803"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rsidR="001A3991" w:rsidRPr="0000353A" w:rsidRDefault="005D1EAD"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awareness</w:t>
            </w:r>
          </w:p>
        </w:tc>
        <w:tc>
          <w:tcPr>
            <w:tcW w:w="2795"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827"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795"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803" w:type="dxa"/>
            <w:shd w:val="clear" w:color="auto" w:fill="auto"/>
            <w:tcMar>
              <w:left w:w="23" w:type="dxa"/>
              <w:right w:w="23" w:type="dxa"/>
            </w:tcMar>
            <w:hideMark/>
          </w:tcPr>
          <w:p w:rsidR="009F44C6" w:rsidRPr="001B2EBB" w:rsidRDefault="00B41E0F" w:rsidP="0093719A">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1"/>
                <w:lang w:val="en-US" w:eastAsia="es-MX"/>
              </w:rPr>
              <w:t>Each area designs and develops its own solution</w:t>
            </w:r>
            <w:r w:rsidR="0093719A">
              <w:rPr>
                <w:rFonts w:ascii="Arial" w:eastAsia="Times New Roman" w:hAnsi="Arial" w:cs="Arial"/>
                <w:sz w:val="20"/>
                <w:szCs w:val="21"/>
                <w:lang w:val="en-US" w:eastAsia="es-MX"/>
              </w:rPr>
              <w:t>s. Budget and staff is located in</w:t>
            </w:r>
            <w:r w:rsidRPr="001B2EBB">
              <w:rPr>
                <w:rFonts w:ascii="Arial" w:eastAsia="Times New Roman" w:hAnsi="Arial" w:cs="Arial"/>
                <w:sz w:val="20"/>
                <w:szCs w:val="21"/>
                <w:lang w:val="en-US" w:eastAsia="es-MX"/>
              </w:rPr>
              <w:t xml:space="preserve"> each area. </w:t>
            </w:r>
          </w:p>
        </w:tc>
        <w:tc>
          <w:tcPr>
            <w:tcW w:w="2795" w:type="dxa"/>
            <w:shd w:val="clear" w:color="auto" w:fill="auto"/>
            <w:tcMar>
              <w:left w:w="23" w:type="dxa"/>
              <w:right w:w="23" w:type="dxa"/>
            </w:tcMar>
            <w:hideMark/>
          </w:tcPr>
          <w:p w:rsidR="006B25CD" w:rsidRPr="001B2EBB" w:rsidRDefault="00B41E0F" w:rsidP="009F44C6">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1"/>
                <w:lang w:val="en-US" w:eastAsia="es-MX"/>
              </w:rPr>
              <w:t>Although each area continues designing its own solution they try to make them modular and share the code. The IT budget and staff are still located at each area but central coordination creating some general guidelines exists.</w:t>
            </w:r>
          </w:p>
        </w:tc>
        <w:tc>
          <w:tcPr>
            <w:tcW w:w="2827" w:type="dxa"/>
            <w:shd w:val="clear" w:color="auto" w:fill="auto"/>
            <w:tcMar>
              <w:left w:w="23" w:type="dxa"/>
              <w:right w:w="23" w:type="dxa"/>
            </w:tcMar>
            <w:hideMark/>
          </w:tcPr>
          <w:p w:rsidR="00B41E0F" w:rsidRPr="001B2EBB" w:rsidRDefault="00B41E0F" w:rsidP="00B41E0F">
            <w:pPr>
              <w:spacing w:after="0" w:line="240" w:lineRule="auto"/>
              <w:rPr>
                <w:rFonts w:ascii="Arial" w:eastAsia="Times New Roman" w:hAnsi="Arial" w:cs="Arial"/>
                <w:sz w:val="20"/>
                <w:szCs w:val="21"/>
                <w:lang w:val="en-US" w:eastAsia="es-MX"/>
              </w:rPr>
            </w:pPr>
            <w:r w:rsidRPr="001B2EBB">
              <w:rPr>
                <w:rFonts w:ascii="Arial" w:eastAsia="Times New Roman" w:hAnsi="Arial" w:cs="Arial"/>
                <w:sz w:val="20"/>
                <w:szCs w:val="21"/>
                <w:lang w:val="en-US" w:eastAsia="es-MX"/>
              </w:rPr>
              <w:t>There is analysis of the business processes. Statistical Services are defined following the principles of the CSPA, their granularity is large enough for the business to understand, and are not low-level services used by IT. Some of the roles defined by CSPA start being recognized and informally mapped by the IT areas.</w:t>
            </w:r>
          </w:p>
          <w:p w:rsidR="00243A17" w:rsidRPr="001B2EBB" w:rsidRDefault="00243A17" w:rsidP="00AC4DB7">
            <w:pPr>
              <w:spacing w:after="120" w:line="240" w:lineRule="auto"/>
              <w:rPr>
                <w:rFonts w:ascii="Arial" w:eastAsia="Times New Roman" w:hAnsi="Arial" w:cs="Arial"/>
                <w:sz w:val="20"/>
                <w:szCs w:val="20"/>
                <w:lang w:val="en-US" w:eastAsia="en-GB"/>
              </w:rPr>
            </w:pPr>
          </w:p>
        </w:tc>
        <w:tc>
          <w:tcPr>
            <w:tcW w:w="2795" w:type="dxa"/>
            <w:shd w:val="clear" w:color="auto" w:fill="auto"/>
            <w:tcMar>
              <w:left w:w="23" w:type="dxa"/>
              <w:right w:w="23" w:type="dxa"/>
            </w:tcMar>
            <w:hideMark/>
          </w:tcPr>
          <w:p w:rsidR="00243A17" w:rsidRPr="001B2EBB" w:rsidRDefault="00B41E0F" w:rsidP="00AC4DB7">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1"/>
                <w:lang w:val="en-US" w:eastAsia="es-MX"/>
              </w:rPr>
              <w:t xml:space="preserve">A unique services environment running on a common IT platform to attend all </w:t>
            </w:r>
            <w:proofErr w:type="spellStart"/>
            <w:r w:rsidR="00DE213A">
              <w:rPr>
                <w:rFonts w:ascii="Arial" w:eastAsia="Times New Roman" w:hAnsi="Arial" w:cs="Arial"/>
                <w:sz w:val="20"/>
                <w:szCs w:val="21"/>
                <w:lang w:val="en-US" w:eastAsia="es-MX"/>
              </w:rPr>
              <w:t>organis</w:t>
            </w:r>
            <w:r w:rsidR="002D295E">
              <w:rPr>
                <w:rFonts w:ascii="Arial" w:eastAsia="Times New Roman" w:hAnsi="Arial" w:cs="Arial"/>
                <w:sz w:val="20"/>
                <w:szCs w:val="21"/>
                <w:lang w:val="en-US" w:eastAsia="es-MX"/>
              </w:rPr>
              <w:t>ational</w:t>
            </w:r>
            <w:proofErr w:type="spellEnd"/>
            <w:r w:rsidR="002D295E">
              <w:rPr>
                <w:rFonts w:ascii="Arial" w:eastAsia="Times New Roman" w:hAnsi="Arial" w:cs="Arial"/>
                <w:sz w:val="20"/>
                <w:szCs w:val="21"/>
                <w:lang w:val="en-US" w:eastAsia="es-MX"/>
              </w:rPr>
              <w:t xml:space="preserve"> needs is</w:t>
            </w:r>
            <w:r w:rsidRPr="001B2EBB">
              <w:rPr>
                <w:rFonts w:ascii="Arial" w:eastAsia="Times New Roman" w:hAnsi="Arial" w:cs="Arial"/>
                <w:sz w:val="20"/>
                <w:szCs w:val="21"/>
                <w:lang w:val="en-US" w:eastAsia="es-MX"/>
              </w:rPr>
              <w:t xml:space="preserve"> part of the </w:t>
            </w:r>
            <w:proofErr w:type="spellStart"/>
            <w:r w:rsidR="00DE213A">
              <w:rPr>
                <w:rFonts w:ascii="Arial" w:eastAsia="Times New Roman" w:hAnsi="Arial" w:cs="Arial"/>
                <w:sz w:val="20"/>
                <w:szCs w:val="21"/>
                <w:lang w:val="en-US" w:eastAsia="es-MX"/>
              </w:rPr>
              <w:t>organis</w:t>
            </w:r>
            <w:r w:rsidRPr="001B2EBB">
              <w:rPr>
                <w:rFonts w:ascii="Arial" w:eastAsia="Times New Roman" w:hAnsi="Arial" w:cs="Arial"/>
                <w:sz w:val="20"/>
                <w:szCs w:val="21"/>
                <w:lang w:val="en-US" w:eastAsia="es-MX"/>
              </w:rPr>
              <w:t>ation’s</w:t>
            </w:r>
            <w:proofErr w:type="spellEnd"/>
            <w:r w:rsidRPr="001B2EBB">
              <w:rPr>
                <w:rFonts w:ascii="Arial" w:eastAsia="Times New Roman" w:hAnsi="Arial" w:cs="Arial"/>
                <w:sz w:val="20"/>
                <w:szCs w:val="21"/>
                <w:lang w:val="en-US" w:eastAsia="es-MX"/>
              </w:rPr>
              <w:t xml:space="preserve"> long term plans. All services are defined following an agreed granularity level. IT resources (people, budget, skills, etc.) are mainly oriented to build and maintain the common platform. CSPA roles and responsibilities are clearly defined and mapped to areas in the </w:t>
            </w:r>
            <w:proofErr w:type="spellStart"/>
            <w:r w:rsidR="00DE213A">
              <w:rPr>
                <w:rFonts w:ascii="Arial" w:eastAsia="Times New Roman" w:hAnsi="Arial" w:cs="Arial"/>
                <w:sz w:val="20"/>
                <w:szCs w:val="21"/>
                <w:lang w:val="en-US" w:eastAsia="es-MX"/>
              </w:rPr>
              <w:t>organis</w:t>
            </w:r>
            <w:r w:rsidRPr="001B2EBB">
              <w:rPr>
                <w:rFonts w:ascii="Arial" w:eastAsia="Times New Roman" w:hAnsi="Arial" w:cs="Arial"/>
                <w:sz w:val="20"/>
                <w:szCs w:val="21"/>
                <w:lang w:val="en-US" w:eastAsia="es-MX"/>
              </w:rPr>
              <w:t>ation</w:t>
            </w:r>
            <w:proofErr w:type="spellEnd"/>
            <w:r w:rsidRPr="001B2EBB">
              <w:rPr>
                <w:rFonts w:ascii="Arial" w:eastAsia="Times New Roman" w:hAnsi="Arial" w:cs="Arial"/>
                <w:sz w:val="20"/>
                <w:szCs w:val="21"/>
                <w:lang w:val="en-US" w:eastAsia="es-MX"/>
              </w:rPr>
              <w:t>.</w:t>
            </w:r>
          </w:p>
        </w:tc>
        <w:tc>
          <w:tcPr>
            <w:tcW w:w="2795" w:type="dxa"/>
            <w:shd w:val="clear" w:color="auto" w:fill="auto"/>
            <w:tcMar>
              <w:left w:w="23" w:type="dxa"/>
              <w:right w:w="23" w:type="dxa"/>
            </w:tcMar>
            <w:hideMark/>
          </w:tcPr>
          <w:p w:rsidR="00243A17" w:rsidRPr="001B2EBB" w:rsidRDefault="00B41E0F" w:rsidP="00962F66">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1"/>
                <w:lang w:val="en-US" w:eastAsia="es-MX"/>
              </w:rPr>
              <w:t>Statisticians are able to make specific orchestrations of services to</w:t>
            </w:r>
            <w:r w:rsidR="00962F66">
              <w:rPr>
                <w:rFonts w:ascii="Arial" w:eastAsia="Times New Roman" w:hAnsi="Arial" w:cs="Arial"/>
                <w:sz w:val="20"/>
                <w:szCs w:val="21"/>
                <w:lang w:val="en-US" w:eastAsia="es-MX"/>
              </w:rPr>
              <w:t xml:space="preserve"> respond to their</w:t>
            </w:r>
            <w:r w:rsidRPr="001B2EBB">
              <w:rPr>
                <w:rFonts w:ascii="Arial" w:eastAsia="Times New Roman" w:hAnsi="Arial" w:cs="Arial"/>
                <w:sz w:val="20"/>
                <w:szCs w:val="21"/>
                <w:lang w:val="en-US" w:eastAsia="es-MX"/>
              </w:rPr>
              <w:t xml:space="preserve"> projects and new user’s requests. A specialized IT cross-</w:t>
            </w:r>
            <w:proofErr w:type="spellStart"/>
            <w:r w:rsidR="00DE213A">
              <w:rPr>
                <w:rFonts w:ascii="Arial" w:eastAsia="Times New Roman" w:hAnsi="Arial" w:cs="Arial"/>
                <w:sz w:val="20"/>
                <w:szCs w:val="21"/>
                <w:lang w:val="en-US" w:eastAsia="es-MX"/>
              </w:rPr>
              <w:t>organis</w:t>
            </w:r>
            <w:r w:rsidRPr="001B2EBB">
              <w:rPr>
                <w:rFonts w:ascii="Arial" w:eastAsia="Times New Roman" w:hAnsi="Arial" w:cs="Arial"/>
                <w:sz w:val="20"/>
                <w:szCs w:val="21"/>
                <w:lang w:val="en-US" w:eastAsia="es-MX"/>
              </w:rPr>
              <w:t>ation</w:t>
            </w:r>
            <w:proofErr w:type="spellEnd"/>
            <w:r w:rsidRPr="001B2EBB">
              <w:rPr>
                <w:rFonts w:ascii="Arial" w:eastAsia="Times New Roman" w:hAnsi="Arial" w:cs="Arial"/>
                <w:sz w:val="20"/>
                <w:szCs w:val="21"/>
                <w:lang w:val="en-US" w:eastAsia="es-MX"/>
              </w:rPr>
              <w:t xml:space="preserve"> group is in charge of the maintenance and expansion of the services platform. There is a planned evolution of the IT services based in long term institutional goals, historic performance indicators and external changes.</w:t>
            </w:r>
          </w:p>
        </w:tc>
      </w:tr>
      <w:tr w:rsidR="0000353A" w:rsidRPr="0000353A" w:rsidTr="00725F88">
        <w:trPr>
          <w:trHeight w:val="113"/>
        </w:trPr>
        <w:tc>
          <w:tcPr>
            <w:tcW w:w="1294" w:type="dxa"/>
            <w:shd w:val="clear" w:color="auto" w:fill="auto"/>
            <w:tcMar>
              <w:left w:w="23" w:type="dxa"/>
              <w:right w:w="23" w:type="dxa"/>
            </w:tcMar>
            <w:vAlign w:val="center"/>
            <w:hideMark/>
          </w:tcPr>
          <w:p w:rsidR="004C19DF" w:rsidRPr="0000353A" w:rsidRDefault="004C19DF"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803" w:type="dxa"/>
            <w:shd w:val="clear" w:color="auto" w:fill="auto"/>
            <w:tcMar>
              <w:left w:w="23" w:type="dxa"/>
              <w:right w:w="23" w:type="dxa"/>
            </w:tcMar>
            <w:hideMark/>
          </w:tcPr>
          <w:p w:rsidR="004C19DF" w:rsidRPr="001B2EBB" w:rsidRDefault="004C19DF" w:rsidP="00171825">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0"/>
                <w:lang w:eastAsia="en-GB"/>
              </w:rPr>
              <w:t>Methods are not standardized.</w:t>
            </w:r>
          </w:p>
        </w:tc>
        <w:tc>
          <w:tcPr>
            <w:tcW w:w="2795" w:type="dxa"/>
            <w:shd w:val="clear" w:color="auto" w:fill="auto"/>
            <w:tcMar>
              <w:left w:w="23" w:type="dxa"/>
              <w:right w:w="23" w:type="dxa"/>
            </w:tcMar>
            <w:hideMark/>
          </w:tcPr>
          <w:p w:rsidR="004C19DF" w:rsidRPr="001B2EBB" w:rsidRDefault="00931B05" w:rsidP="006C5BAC">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1"/>
                <w:lang w:val="en-US" w:eastAsia="es-MX"/>
              </w:rPr>
              <w:t>The</w:t>
            </w:r>
            <w:r w:rsidR="00967F86">
              <w:rPr>
                <w:rFonts w:ascii="Arial" w:eastAsia="Times New Roman" w:hAnsi="Arial" w:cs="Arial"/>
                <w:sz w:val="20"/>
                <w:szCs w:val="21"/>
                <w:lang w:val="en-US" w:eastAsia="es-MX"/>
              </w:rPr>
              <w:t>re are some attempts to use</w:t>
            </w:r>
            <w:r w:rsidRPr="001B2EBB">
              <w:rPr>
                <w:rFonts w:ascii="Arial" w:eastAsia="Times New Roman" w:hAnsi="Arial" w:cs="Arial"/>
                <w:sz w:val="20"/>
                <w:szCs w:val="21"/>
                <w:lang w:val="en-US" w:eastAsia="es-MX"/>
              </w:rPr>
              <w:t xml:space="preserve"> common methodologies, mainly related to codification standards and APIs definition but under the interpretation of each area.</w:t>
            </w:r>
          </w:p>
        </w:tc>
        <w:tc>
          <w:tcPr>
            <w:tcW w:w="2827" w:type="dxa"/>
            <w:shd w:val="clear" w:color="auto" w:fill="auto"/>
            <w:tcMar>
              <w:left w:w="23" w:type="dxa"/>
              <w:right w:w="23" w:type="dxa"/>
            </w:tcMar>
            <w:hideMark/>
          </w:tcPr>
          <w:p w:rsidR="004C19DF" w:rsidRPr="0000353A" w:rsidRDefault="004C19DF" w:rsidP="00872D1F">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CSPA and other standards start to be implemented as a concern of the whole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but the implementation is partial </w:t>
            </w:r>
            <w:r w:rsidR="00AC4DB7">
              <w:rPr>
                <w:rFonts w:ascii="Arial" w:eastAsia="Times New Roman" w:hAnsi="Arial" w:cs="Arial"/>
                <w:sz w:val="20"/>
                <w:szCs w:val="20"/>
                <w:lang w:eastAsia="en-GB"/>
              </w:rPr>
              <w:t>and aligns to</w:t>
            </w:r>
            <w:r w:rsidRPr="0000353A">
              <w:rPr>
                <w:rFonts w:ascii="Arial" w:eastAsia="Times New Roman" w:hAnsi="Arial" w:cs="Arial"/>
                <w:sz w:val="20"/>
                <w:szCs w:val="20"/>
                <w:lang w:eastAsia="en-GB"/>
              </w:rPr>
              <w:t xml:space="preserve"> internal needs. First attempts to develop S</w:t>
            </w:r>
            <w:r w:rsidR="00872D1F">
              <w:rPr>
                <w:rFonts w:ascii="Arial" w:eastAsia="Times New Roman" w:hAnsi="Arial" w:cs="Arial"/>
                <w:sz w:val="20"/>
                <w:szCs w:val="20"/>
                <w:lang w:eastAsia="en-GB"/>
              </w:rPr>
              <w:t xml:space="preserve">ervice Oriented </w:t>
            </w:r>
            <w:r w:rsidRPr="0000353A">
              <w:rPr>
                <w:rFonts w:ascii="Arial" w:eastAsia="Times New Roman" w:hAnsi="Arial" w:cs="Arial"/>
                <w:sz w:val="20"/>
                <w:szCs w:val="20"/>
                <w:lang w:eastAsia="en-GB"/>
              </w:rPr>
              <w:t>/</w:t>
            </w:r>
            <w:r w:rsidR="00872D1F">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CSPA</w:t>
            </w:r>
            <w:r w:rsidR="00872D1F">
              <w:rPr>
                <w:rFonts w:ascii="Arial" w:eastAsia="Times New Roman" w:hAnsi="Arial" w:cs="Arial"/>
                <w:sz w:val="20"/>
                <w:szCs w:val="20"/>
                <w:lang w:eastAsia="en-GB"/>
              </w:rPr>
              <w:t>-</w:t>
            </w:r>
            <w:r w:rsidRPr="0000353A">
              <w:rPr>
                <w:rFonts w:ascii="Arial" w:eastAsia="Times New Roman" w:hAnsi="Arial" w:cs="Arial"/>
                <w:sz w:val="20"/>
                <w:szCs w:val="20"/>
                <w:lang w:eastAsia="en-GB"/>
              </w:rPr>
              <w:t>based services.</w:t>
            </w:r>
          </w:p>
        </w:tc>
        <w:tc>
          <w:tcPr>
            <w:tcW w:w="2795" w:type="dxa"/>
            <w:shd w:val="clear" w:color="auto" w:fill="auto"/>
            <w:tcMar>
              <w:left w:w="23" w:type="dxa"/>
              <w:right w:w="23" w:type="dxa"/>
            </w:tcMar>
            <w:hideMark/>
          </w:tcPr>
          <w:p w:rsidR="00A968B2" w:rsidRPr="001B2EBB" w:rsidRDefault="00A968B2" w:rsidP="00A968B2">
            <w:pPr>
              <w:spacing w:after="0" w:line="240" w:lineRule="auto"/>
              <w:rPr>
                <w:rFonts w:ascii="Arial" w:eastAsia="Times New Roman" w:hAnsi="Arial" w:cs="Arial"/>
                <w:sz w:val="20"/>
                <w:szCs w:val="21"/>
                <w:lang w:val="en-US" w:eastAsia="es-MX"/>
              </w:rPr>
            </w:pPr>
            <w:r w:rsidRPr="001B2EBB">
              <w:rPr>
                <w:rFonts w:ascii="Arial" w:eastAsia="Times New Roman" w:hAnsi="Arial" w:cs="Arial"/>
                <w:sz w:val="20"/>
                <w:szCs w:val="21"/>
                <w:lang w:val="en-US" w:eastAsia="es-MX"/>
              </w:rPr>
              <w:t xml:space="preserve">CSPA has been implemented, and the </w:t>
            </w:r>
            <w:proofErr w:type="spellStart"/>
            <w:r w:rsidR="00DE213A">
              <w:rPr>
                <w:rFonts w:ascii="Arial" w:eastAsia="Times New Roman" w:hAnsi="Arial" w:cs="Arial"/>
                <w:sz w:val="20"/>
                <w:szCs w:val="21"/>
                <w:lang w:val="en-US" w:eastAsia="es-MX"/>
              </w:rPr>
              <w:t>organis</w:t>
            </w:r>
            <w:r w:rsidRPr="001B2EBB">
              <w:rPr>
                <w:rFonts w:ascii="Arial" w:eastAsia="Times New Roman" w:hAnsi="Arial" w:cs="Arial"/>
                <w:sz w:val="20"/>
                <w:szCs w:val="21"/>
                <w:lang w:val="en-US" w:eastAsia="es-MX"/>
              </w:rPr>
              <w:t>ation</w:t>
            </w:r>
            <w:proofErr w:type="spellEnd"/>
            <w:r w:rsidRPr="001B2EBB">
              <w:rPr>
                <w:rFonts w:ascii="Arial" w:eastAsia="Times New Roman" w:hAnsi="Arial" w:cs="Arial"/>
                <w:sz w:val="20"/>
                <w:szCs w:val="21"/>
                <w:lang w:val="en-US" w:eastAsia="es-MX"/>
              </w:rPr>
              <w:t xml:space="preserve"> </w:t>
            </w:r>
            <w:proofErr w:type="gramStart"/>
            <w:r w:rsidRPr="001B2EBB">
              <w:rPr>
                <w:rFonts w:ascii="Arial" w:eastAsia="Times New Roman" w:hAnsi="Arial" w:cs="Arial"/>
                <w:sz w:val="20"/>
                <w:szCs w:val="21"/>
                <w:lang w:val="en-US" w:eastAsia="es-MX"/>
              </w:rPr>
              <w:t>adheres</w:t>
            </w:r>
            <w:proofErr w:type="gramEnd"/>
            <w:r w:rsidRPr="001B2EBB">
              <w:rPr>
                <w:rFonts w:ascii="Arial" w:eastAsia="Times New Roman" w:hAnsi="Arial" w:cs="Arial"/>
                <w:sz w:val="20"/>
                <w:szCs w:val="21"/>
                <w:lang w:val="en-US" w:eastAsia="es-MX"/>
              </w:rPr>
              <w:t xml:space="preserve"> it. Reuse and sharing of services developed by other NSOs is feasible. </w:t>
            </w:r>
          </w:p>
          <w:p w:rsidR="003127C3" w:rsidRPr="001B2EBB" w:rsidRDefault="003127C3" w:rsidP="00883AAD">
            <w:pPr>
              <w:spacing w:after="120" w:line="240" w:lineRule="auto"/>
              <w:rPr>
                <w:rFonts w:ascii="Arial" w:eastAsia="Times New Roman" w:hAnsi="Arial" w:cs="Arial"/>
                <w:sz w:val="20"/>
                <w:szCs w:val="20"/>
                <w:lang w:val="en-US" w:eastAsia="en-GB"/>
              </w:rPr>
            </w:pPr>
          </w:p>
        </w:tc>
        <w:tc>
          <w:tcPr>
            <w:tcW w:w="2795" w:type="dxa"/>
            <w:shd w:val="clear" w:color="auto" w:fill="auto"/>
            <w:tcMar>
              <w:left w:w="23" w:type="dxa"/>
              <w:right w:w="23" w:type="dxa"/>
            </w:tcMar>
            <w:hideMark/>
          </w:tcPr>
          <w:p w:rsidR="004C19DF" w:rsidRPr="001B2EBB" w:rsidRDefault="00A968B2" w:rsidP="00260CCB">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1"/>
                <w:lang w:val="en-US" w:eastAsia="es-MX"/>
              </w:rPr>
              <w:t>A basic set of skills shared by all NSOs is defined making it easier to find trained people able to implement CSPA Services and collaborate with other institutions</w:t>
            </w:r>
            <w:r w:rsidR="00342752" w:rsidRPr="001B2EBB">
              <w:rPr>
                <w:rFonts w:ascii="Arial" w:eastAsia="Times New Roman" w:hAnsi="Arial" w:cs="Arial"/>
                <w:sz w:val="20"/>
                <w:szCs w:val="21"/>
                <w:lang w:val="en-US" w:eastAsia="es-MX"/>
              </w:rPr>
              <w:t>.</w:t>
            </w:r>
          </w:p>
        </w:tc>
      </w:tr>
      <w:tr w:rsidR="006B25CD" w:rsidRPr="0000353A" w:rsidTr="006B25CD">
        <w:trPr>
          <w:trHeight w:val="113"/>
        </w:trPr>
        <w:tc>
          <w:tcPr>
            <w:tcW w:w="1294" w:type="dxa"/>
            <w:shd w:val="clear" w:color="auto" w:fill="auto"/>
            <w:tcMar>
              <w:left w:w="23" w:type="dxa"/>
              <w:right w:w="23" w:type="dxa"/>
            </w:tcMar>
            <w:vAlign w:val="center"/>
          </w:tcPr>
          <w:p w:rsidR="006B25CD" w:rsidRPr="0000353A" w:rsidRDefault="006B25CD" w:rsidP="00DE1A3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803" w:type="dxa"/>
            <w:shd w:val="clear" w:color="auto" w:fill="auto"/>
            <w:tcMar>
              <w:left w:w="23" w:type="dxa"/>
              <w:right w:w="23" w:type="dxa"/>
            </w:tcMar>
          </w:tcPr>
          <w:p w:rsidR="006B25CD" w:rsidRPr="0000353A" w:rsidRDefault="006B25CD" w:rsidP="00DE1A3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is duplicated and each application uses its own structure.</w:t>
            </w:r>
          </w:p>
        </w:tc>
        <w:tc>
          <w:tcPr>
            <w:tcW w:w="2795" w:type="dxa"/>
            <w:shd w:val="clear" w:color="auto" w:fill="auto"/>
            <w:tcMar>
              <w:left w:w="23" w:type="dxa"/>
              <w:right w:w="23" w:type="dxa"/>
            </w:tcMar>
          </w:tcPr>
          <w:p w:rsidR="006B25CD" w:rsidRPr="0000353A" w:rsidRDefault="006B25CD" w:rsidP="00DE1A3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Separated information structures in separated systems are common. Some applications share information but in the form of views or other similar mechanisms. Separation of development and production databases starts to being made.</w:t>
            </w:r>
          </w:p>
        </w:tc>
        <w:tc>
          <w:tcPr>
            <w:tcW w:w="2827" w:type="dxa"/>
            <w:shd w:val="clear" w:color="auto" w:fill="auto"/>
            <w:tcMar>
              <w:left w:w="23" w:type="dxa"/>
              <w:right w:w="23" w:type="dxa"/>
            </w:tcMar>
          </w:tcPr>
          <w:p w:rsidR="006B25CD" w:rsidRPr="0000353A" w:rsidRDefault="006B25CD" w:rsidP="00DE1A3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Integrated datab</w:t>
            </w:r>
            <w:r w:rsidR="00F143A0">
              <w:rPr>
                <w:rFonts w:ascii="Arial" w:eastAsia="Times New Roman" w:hAnsi="Arial" w:cs="Arial"/>
                <w:sz w:val="20"/>
                <w:szCs w:val="20"/>
                <w:lang w:eastAsia="en-GB"/>
              </w:rPr>
              <w:t>ases covering some</w:t>
            </w:r>
            <w:r w:rsidRPr="0000353A">
              <w:rPr>
                <w:rFonts w:ascii="Arial" w:eastAsia="Times New Roman" w:hAnsi="Arial" w:cs="Arial"/>
                <w:sz w:val="20"/>
                <w:szCs w:val="20"/>
                <w:lang w:eastAsia="en-GB"/>
              </w:rPr>
              <w:t xml:space="preserve"> domains exist and services use these shared information sources. </w:t>
            </w:r>
            <w:r w:rsidR="00342752" w:rsidRPr="00EE0D73">
              <w:rPr>
                <w:rFonts w:ascii="Arial" w:eastAsia="Times New Roman" w:hAnsi="Arial" w:cs="Arial"/>
                <w:sz w:val="21"/>
                <w:szCs w:val="21"/>
                <w:lang w:val="en-US" w:eastAsia="es-MX"/>
              </w:rPr>
              <w:t xml:space="preserve">Early attempts to </w:t>
            </w:r>
            <w:r w:rsidR="00342752" w:rsidRPr="00F42072">
              <w:rPr>
                <w:rFonts w:ascii="Arial" w:eastAsia="Times New Roman" w:hAnsi="Arial" w:cs="Arial"/>
                <w:sz w:val="21"/>
                <w:szCs w:val="21"/>
                <w:lang w:val="en-US" w:eastAsia="es-MX"/>
              </w:rPr>
              <w:t>apply the principles for the information architecture contained in CSPA are being made.</w:t>
            </w:r>
          </w:p>
        </w:tc>
        <w:tc>
          <w:tcPr>
            <w:tcW w:w="2795" w:type="dxa"/>
            <w:shd w:val="clear" w:color="auto" w:fill="auto"/>
            <w:tcMar>
              <w:left w:w="23" w:type="dxa"/>
              <w:right w:w="23" w:type="dxa"/>
            </w:tcMar>
          </w:tcPr>
          <w:p w:rsidR="006B25CD" w:rsidRPr="0000353A" w:rsidRDefault="006B25CD" w:rsidP="00DE1A3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common services platform accesses an integrated information environment. The information environment follows the CSPA LIM so shared services can be configured by each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to cover its own needs. </w:t>
            </w:r>
          </w:p>
        </w:tc>
        <w:tc>
          <w:tcPr>
            <w:tcW w:w="2795" w:type="dxa"/>
            <w:shd w:val="clear" w:color="auto" w:fill="auto"/>
            <w:tcMar>
              <w:left w:w="23" w:type="dxa"/>
              <w:right w:w="23" w:type="dxa"/>
            </w:tcMar>
          </w:tcPr>
          <w:p w:rsidR="00342752" w:rsidRPr="001B2EBB" w:rsidRDefault="00342752" w:rsidP="00342752">
            <w:pPr>
              <w:spacing w:after="0" w:line="240" w:lineRule="auto"/>
              <w:rPr>
                <w:rFonts w:ascii="Arial" w:eastAsia="Times New Roman" w:hAnsi="Arial" w:cs="Arial"/>
                <w:sz w:val="20"/>
                <w:szCs w:val="21"/>
                <w:lang w:val="en-US" w:eastAsia="es-MX"/>
              </w:rPr>
            </w:pPr>
            <w:r w:rsidRPr="001B2EBB">
              <w:rPr>
                <w:rFonts w:ascii="Arial" w:eastAsia="Times New Roman" w:hAnsi="Arial" w:cs="Arial"/>
                <w:sz w:val="20"/>
                <w:szCs w:val="21"/>
                <w:lang w:val="en-US" w:eastAsia="es-MX"/>
              </w:rPr>
              <w:t xml:space="preserve">There is </w:t>
            </w:r>
            <w:proofErr w:type="gramStart"/>
            <w:r w:rsidRPr="001B2EBB">
              <w:rPr>
                <w:rFonts w:ascii="Arial" w:eastAsia="Times New Roman" w:hAnsi="Arial" w:cs="Arial"/>
                <w:sz w:val="20"/>
                <w:szCs w:val="21"/>
                <w:lang w:val="en-US" w:eastAsia="es-MX"/>
              </w:rPr>
              <w:t>an information</w:t>
            </w:r>
            <w:proofErr w:type="gramEnd"/>
            <w:r w:rsidRPr="001B2EBB">
              <w:rPr>
                <w:rFonts w:ascii="Arial" w:eastAsia="Times New Roman" w:hAnsi="Arial" w:cs="Arial"/>
                <w:sz w:val="20"/>
                <w:szCs w:val="21"/>
                <w:lang w:val="en-US" w:eastAsia="es-MX"/>
              </w:rPr>
              <w:t xml:space="preserve"> architecture for the whole statistical office which applies the reference frameworks identified in the CSPA. There is a coherent and consistent definition of information assets at an enterprise level to the information needs of specific business processes and IT systems in practice.</w:t>
            </w:r>
          </w:p>
          <w:p w:rsidR="006B25CD" w:rsidRDefault="006B25CD" w:rsidP="006B25CD">
            <w:pPr>
              <w:spacing w:after="120" w:line="240" w:lineRule="auto"/>
              <w:rPr>
                <w:rFonts w:ascii="Arial" w:eastAsia="Times New Roman" w:hAnsi="Arial" w:cs="Arial"/>
                <w:sz w:val="20"/>
                <w:szCs w:val="20"/>
                <w:lang w:val="en-US" w:eastAsia="en-GB"/>
              </w:rPr>
            </w:pPr>
          </w:p>
          <w:p w:rsidR="00FE15AF" w:rsidRDefault="00FE15AF" w:rsidP="006B25CD">
            <w:pPr>
              <w:spacing w:after="120" w:line="240" w:lineRule="auto"/>
              <w:rPr>
                <w:rFonts w:ascii="Arial" w:eastAsia="Times New Roman" w:hAnsi="Arial" w:cs="Arial"/>
                <w:sz w:val="20"/>
                <w:szCs w:val="20"/>
                <w:lang w:val="en-US" w:eastAsia="en-GB"/>
              </w:rPr>
            </w:pPr>
          </w:p>
          <w:p w:rsidR="00FE15AF" w:rsidRPr="00342752" w:rsidRDefault="00FE15AF" w:rsidP="006B25CD">
            <w:pPr>
              <w:spacing w:after="120" w:line="240" w:lineRule="auto"/>
              <w:rPr>
                <w:rFonts w:ascii="Arial" w:eastAsia="Times New Roman" w:hAnsi="Arial" w:cs="Arial"/>
                <w:sz w:val="20"/>
                <w:szCs w:val="20"/>
                <w:lang w:val="en-US" w:eastAsia="en-GB"/>
              </w:rPr>
            </w:pPr>
          </w:p>
        </w:tc>
      </w:tr>
      <w:tr w:rsidR="00FE15AF" w:rsidRPr="0000353A" w:rsidTr="002F5794">
        <w:trPr>
          <w:trHeight w:val="113"/>
        </w:trPr>
        <w:tc>
          <w:tcPr>
            <w:tcW w:w="1294" w:type="dxa"/>
            <w:shd w:val="clear" w:color="auto" w:fill="auto"/>
            <w:tcMar>
              <w:left w:w="23" w:type="dxa"/>
              <w:right w:w="23" w:type="dxa"/>
            </w:tcMar>
            <w:vAlign w:val="center"/>
            <w:hideMark/>
          </w:tcPr>
          <w:p w:rsidR="00FE15AF" w:rsidRPr="0000353A" w:rsidRDefault="00FE15AF" w:rsidP="002F5794">
            <w:pPr>
              <w:spacing w:after="120" w:line="240" w:lineRule="auto"/>
              <w:rPr>
                <w:rFonts w:ascii="Arial" w:eastAsia="Times New Roman" w:hAnsi="Arial" w:cs="Arial"/>
                <w:sz w:val="20"/>
                <w:szCs w:val="20"/>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803" w:type="dxa"/>
            <w:shd w:val="clear" w:color="auto" w:fill="auto"/>
            <w:tcMar>
              <w:left w:w="23" w:type="dxa"/>
              <w:right w:w="23" w:type="dxa"/>
            </w:tcMar>
            <w:vAlign w:val="center"/>
            <w:hideMark/>
          </w:tcPr>
          <w:p w:rsidR="00FE15AF" w:rsidRDefault="00FE15AF" w:rsidP="002F5794">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FE15AF" w:rsidRPr="0000353A" w:rsidRDefault="005D1EAD" w:rsidP="002F5794">
            <w:pPr>
              <w:spacing w:after="120" w:line="240" w:lineRule="auto"/>
              <w:jc w:val="center"/>
              <w:rPr>
                <w:rFonts w:ascii="Arial" w:eastAsia="Times New Roman" w:hAnsi="Arial" w:cs="Arial"/>
                <w:sz w:val="20"/>
                <w:szCs w:val="20"/>
                <w:lang w:eastAsia="en-GB"/>
              </w:rPr>
            </w:pPr>
            <w:r>
              <w:rPr>
                <w:rFonts w:ascii="Arial" w:eastAsia="Times New Roman" w:hAnsi="Arial" w:cs="Arial"/>
                <w:b/>
                <w:bCs/>
                <w:lang w:eastAsia="en-GB"/>
              </w:rPr>
              <w:t>awareness</w:t>
            </w:r>
          </w:p>
        </w:tc>
        <w:tc>
          <w:tcPr>
            <w:tcW w:w="2795" w:type="dxa"/>
            <w:shd w:val="clear" w:color="auto" w:fill="auto"/>
            <w:tcMar>
              <w:left w:w="23" w:type="dxa"/>
              <w:right w:w="23" w:type="dxa"/>
            </w:tcMar>
            <w:vAlign w:val="center"/>
            <w:hideMark/>
          </w:tcPr>
          <w:p w:rsidR="00FE15AF" w:rsidRDefault="00FE15AF" w:rsidP="002F5794">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FE15AF" w:rsidRPr="0000353A" w:rsidRDefault="00FE15AF" w:rsidP="002F5794">
            <w:pPr>
              <w:spacing w:after="120" w:line="240" w:lineRule="auto"/>
              <w:jc w:val="center"/>
              <w:rPr>
                <w:rFonts w:ascii="Arial" w:eastAsia="Times New Roman" w:hAnsi="Arial" w:cs="Arial"/>
                <w:sz w:val="20"/>
                <w:szCs w:val="20"/>
                <w:lang w:eastAsia="en-GB"/>
              </w:rPr>
            </w:pPr>
            <w:r>
              <w:rPr>
                <w:rFonts w:ascii="Arial" w:eastAsia="Times New Roman" w:hAnsi="Arial" w:cs="Arial"/>
                <w:b/>
                <w:bCs/>
                <w:lang w:eastAsia="en-GB"/>
              </w:rPr>
              <w:t>implementation</w:t>
            </w:r>
          </w:p>
        </w:tc>
        <w:tc>
          <w:tcPr>
            <w:tcW w:w="2827" w:type="dxa"/>
            <w:shd w:val="clear" w:color="auto" w:fill="auto"/>
            <w:tcMar>
              <w:left w:w="23" w:type="dxa"/>
              <w:right w:w="23" w:type="dxa"/>
            </w:tcMar>
            <w:vAlign w:val="center"/>
            <w:hideMark/>
          </w:tcPr>
          <w:p w:rsidR="00FE15AF" w:rsidRDefault="00FE15AF" w:rsidP="002F5794">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FE15AF" w:rsidRPr="0000353A" w:rsidRDefault="00FE15AF" w:rsidP="002F5794">
            <w:pPr>
              <w:spacing w:after="120" w:line="240" w:lineRule="auto"/>
              <w:jc w:val="center"/>
              <w:rPr>
                <w:rFonts w:ascii="Arial" w:eastAsia="Times New Roman" w:hAnsi="Arial" w:cs="Arial"/>
                <w:sz w:val="20"/>
                <w:szCs w:val="20"/>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rsidR="00FE15AF" w:rsidRDefault="00FE15AF" w:rsidP="002F5794">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FE15AF" w:rsidRPr="0000353A" w:rsidRDefault="00FE15AF" w:rsidP="002F5794">
            <w:pPr>
              <w:spacing w:after="120" w:line="240" w:lineRule="auto"/>
              <w:jc w:val="center"/>
              <w:rPr>
                <w:rFonts w:ascii="Arial" w:eastAsia="Times New Roman" w:hAnsi="Arial" w:cs="Arial"/>
                <w:sz w:val="20"/>
                <w:szCs w:val="20"/>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rsidR="00FE15AF" w:rsidRDefault="00FE15AF" w:rsidP="002F5794">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FE15AF" w:rsidRPr="0000353A" w:rsidRDefault="00FE15AF" w:rsidP="002F5794">
            <w:pPr>
              <w:spacing w:after="120" w:line="240" w:lineRule="auto"/>
              <w:jc w:val="center"/>
              <w:rPr>
                <w:rFonts w:ascii="Arial" w:eastAsia="Times New Roman" w:hAnsi="Arial" w:cs="Arial"/>
                <w:sz w:val="20"/>
                <w:szCs w:val="20"/>
                <w:lang w:eastAsia="en-GB"/>
              </w:rPr>
            </w:pPr>
            <w:r>
              <w:rPr>
                <w:rFonts w:ascii="Arial" w:eastAsia="Times New Roman" w:hAnsi="Arial" w:cs="Arial"/>
                <w:b/>
                <w:bCs/>
                <w:lang w:eastAsia="en-GB"/>
              </w:rPr>
              <w:t>implementation</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803"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Applications run as separated instances. </w:t>
            </w:r>
            <w:r w:rsidR="00462337">
              <w:rPr>
                <w:rFonts w:ascii="Arial" w:eastAsia="Times New Roman" w:hAnsi="Arial" w:cs="Arial"/>
                <w:sz w:val="20"/>
                <w:szCs w:val="20"/>
                <w:lang w:eastAsia="en-GB"/>
              </w:rPr>
              <w:t>It i</w:t>
            </w:r>
            <w:r w:rsidRPr="0000353A">
              <w:rPr>
                <w:rFonts w:ascii="Arial" w:eastAsia="Times New Roman" w:hAnsi="Arial" w:cs="Arial"/>
                <w:sz w:val="20"/>
                <w:szCs w:val="20"/>
                <w:lang w:eastAsia="en-GB"/>
              </w:rPr>
              <w:t>s very difficult to make them interoperable, manual work is inevitably required.</w:t>
            </w:r>
          </w:p>
        </w:tc>
        <w:tc>
          <w:tcPr>
            <w:tcW w:w="2795" w:type="dxa"/>
            <w:shd w:val="clear" w:color="auto" w:fill="auto"/>
            <w:tcMar>
              <w:left w:w="23" w:type="dxa"/>
              <w:right w:w="23" w:type="dxa"/>
            </w:tcMar>
            <w:hideMark/>
          </w:tcPr>
          <w:p w:rsidR="00462337" w:rsidRPr="001B2EBB" w:rsidRDefault="00462337" w:rsidP="00462337">
            <w:pPr>
              <w:spacing w:after="0" w:line="240" w:lineRule="auto"/>
              <w:rPr>
                <w:rFonts w:ascii="Arial" w:eastAsia="Times New Roman" w:hAnsi="Arial" w:cs="Arial"/>
                <w:sz w:val="20"/>
                <w:szCs w:val="21"/>
                <w:lang w:val="en-US" w:eastAsia="es-MX"/>
              </w:rPr>
            </w:pPr>
            <w:r w:rsidRPr="001B2EBB">
              <w:rPr>
                <w:rFonts w:ascii="Arial" w:eastAsia="Times New Roman" w:hAnsi="Arial" w:cs="Arial"/>
                <w:sz w:val="20"/>
                <w:szCs w:val="21"/>
                <w:lang w:val="en-US" w:eastAsia="es-MX"/>
              </w:rPr>
              <w:t>Some common component libraries start to appear. The components are difficult to integrate in practice and therefore often rejected.</w:t>
            </w:r>
          </w:p>
          <w:p w:rsidR="00462337" w:rsidRPr="001B2EBB" w:rsidRDefault="00462337" w:rsidP="00462337">
            <w:pPr>
              <w:spacing w:after="0" w:line="240" w:lineRule="auto"/>
              <w:rPr>
                <w:rFonts w:ascii="Arial" w:eastAsia="Times New Roman" w:hAnsi="Arial" w:cs="Arial"/>
                <w:sz w:val="20"/>
                <w:szCs w:val="21"/>
                <w:lang w:val="en-US" w:eastAsia="es-MX"/>
              </w:rPr>
            </w:pPr>
            <w:r w:rsidRPr="001B2EBB">
              <w:rPr>
                <w:rFonts w:ascii="Arial" w:eastAsia="Times New Roman" w:hAnsi="Arial" w:cs="Arial"/>
                <w:sz w:val="20"/>
                <w:szCs w:val="21"/>
                <w:lang w:val="en-US" w:eastAsia="es-MX"/>
              </w:rPr>
              <w:t>Some commercial components start to be integrated.</w:t>
            </w:r>
          </w:p>
          <w:p w:rsidR="00725F88" w:rsidRPr="00462337" w:rsidRDefault="00725F88" w:rsidP="00872D1F">
            <w:pPr>
              <w:spacing w:after="120" w:line="240" w:lineRule="auto"/>
              <w:rPr>
                <w:rFonts w:ascii="Arial" w:eastAsia="Times New Roman" w:hAnsi="Arial" w:cs="Arial"/>
                <w:sz w:val="20"/>
                <w:szCs w:val="20"/>
                <w:lang w:val="en-US" w:eastAsia="en-GB"/>
              </w:rPr>
            </w:pPr>
          </w:p>
        </w:tc>
        <w:tc>
          <w:tcPr>
            <w:tcW w:w="2827" w:type="dxa"/>
            <w:shd w:val="clear" w:color="auto" w:fill="auto"/>
            <w:tcMar>
              <w:left w:w="23" w:type="dxa"/>
              <w:right w:w="23" w:type="dxa"/>
            </w:tcMar>
            <w:hideMark/>
          </w:tcPr>
          <w:p w:rsidR="00364771" w:rsidRPr="001B2EBB" w:rsidRDefault="00725F88" w:rsidP="00171825">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0"/>
                <w:lang w:eastAsia="en-GB"/>
              </w:rPr>
              <w:t xml:space="preserve">Some early service oriented systems making use of services </w:t>
            </w:r>
            <w:r w:rsidR="00872D1F" w:rsidRPr="001B2EBB">
              <w:rPr>
                <w:rFonts w:ascii="Arial" w:eastAsia="Times New Roman" w:hAnsi="Arial" w:cs="Arial"/>
                <w:sz w:val="20"/>
                <w:szCs w:val="20"/>
                <w:lang w:eastAsia="en-GB"/>
              </w:rPr>
              <w:t>expecting</w:t>
            </w:r>
            <w:r w:rsidRPr="001B2EBB">
              <w:rPr>
                <w:rFonts w:ascii="Arial" w:eastAsia="Times New Roman" w:hAnsi="Arial" w:cs="Arial"/>
                <w:sz w:val="20"/>
                <w:szCs w:val="20"/>
                <w:lang w:eastAsia="en-GB"/>
              </w:rPr>
              <w:t xml:space="preserve"> common activities start to appear. </w:t>
            </w:r>
          </w:p>
          <w:p w:rsidR="00725F88" w:rsidRPr="001B2EBB" w:rsidRDefault="00725F88" w:rsidP="00171825">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0"/>
                <w:lang w:eastAsia="en-GB"/>
              </w:rPr>
              <w:t>Services orchestration is still an issue that is mainly carried out for each system.</w:t>
            </w:r>
          </w:p>
        </w:tc>
        <w:tc>
          <w:tcPr>
            <w:tcW w:w="2795" w:type="dxa"/>
            <w:shd w:val="clear" w:color="auto" w:fill="auto"/>
            <w:tcMar>
              <w:left w:w="23" w:type="dxa"/>
              <w:right w:w="23" w:type="dxa"/>
            </w:tcMar>
            <w:hideMark/>
          </w:tcPr>
          <w:p w:rsidR="00725F88" w:rsidRPr="001B2EBB" w:rsidRDefault="00462337" w:rsidP="00171825">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0"/>
                <w:lang w:val="en-US" w:eastAsia="es-MX"/>
              </w:rPr>
              <w:t xml:space="preserve">All applications are developed as an orchestration of services following the CSPA guidelines and principles. Services are developed to be independent of specific IT configurations. The CSPA catalog is used to complement the </w:t>
            </w:r>
            <w:proofErr w:type="spellStart"/>
            <w:proofErr w:type="gramStart"/>
            <w:r w:rsidR="00DE213A">
              <w:rPr>
                <w:rFonts w:ascii="Arial" w:eastAsia="Times New Roman" w:hAnsi="Arial" w:cs="Arial"/>
                <w:sz w:val="20"/>
                <w:szCs w:val="20"/>
                <w:lang w:val="en-US" w:eastAsia="es-MX"/>
              </w:rPr>
              <w:t>organis</w:t>
            </w:r>
            <w:r w:rsidRPr="001B2EBB">
              <w:rPr>
                <w:rFonts w:ascii="Arial" w:eastAsia="Times New Roman" w:hAnsi="Arial" w:cs="Arial"/>
                <w:sz w:val="20"/>
                <w:szCs w:val="20"/>
                <w:lang w:val="en-US" w:eastAsia="es-MX"/>
              </w:rPr>
              <w:t>ation's</w:t>
            </w:r>
            <w:proofErr w:type="spellEnd"/>
            <w:proofErr w:type="gramEnd"/>
            <w:r w:rsidRPr="001B2EBB">
              <w:rPr>
                <w:rFonts w:ascii="Arial" w:eastAsia="Times New Roman" w:hAnsi="Arial" w:cs="Arial"/>
                <w:sz w:val="20"/>
                <w:szCs w:val="20"/>
                <w:lang w:val="en-US" w:eastAsia="es-MX"/>
              </w:rPr>
              <w:t xml:space="preserve"> own one.</w:t>
            </w:r>
          </w:p>
        </w:tc>
        <w:tc>
          <w:tcPr>
            <w:tcW w:w="2795" w:type="dxa"/>
            <w:shd w:val="clear" w:color="auto" w:fill="auto"/>
            <w:tcMar>
              <w:left w:w="23" w:type="dxa"/>
              <w:right w:w="23" w:type="dxa"/>
            </w:tcMar>
            <w:hideMark/>
          </w:tcPr>
          <w:p w:rsidR="00725F88" w:rsidRPr="0000353A" w:rsidRDefault="00462337" w:rsidP="00462337">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1"/>
                <w:lang w:val="en-US" w:eastAsia="es-MX"/>
              </w:rPr>
              <w:t xml:space="preserve">Main statistical services in the statistical </w:t>
            </w:r>
            <w:proofErr w:type="spellStart"/>
            <w:r w:rsidR="00DE213A">
              <w:rPr>
                <w:rFonts w:ascii="Arial" w:eastAsia="Times New Roman" w:hAnsi="Arial" w:cs="Arial"/>
                <w:sz w:val="20"/>
                <w:szCs w:val="21"/>
                <w:lang w:val="en-US" w:eastAsia="es-MX"/>
              </w:rPr>
              <w:t>organis</w:t>
            </w:r>
            <w:r w:rsidRPr="001B2EBB">
              <w:rPr>
                <w:rFonts w:ascii="Arial" w:eastAsia="Times New Roman" w:hAnsi="Arial" w:cs="Arial"/>
                <w:sz w:val="20"/>
                <w:szCs w:val="21"/>
                <w:lang w:val="en-US" w:eastAsia="es-MX"/>
              </w:rPr>
              <w:t>ation</w:t>
            </w:r>
            <w:proofErr w:type="spellEnd"/>
            <w:r w:rsidRPr="001B2EBB">
              <w:rPr>
                <w:rFonts w:ascii="Arial" w:eastAsia="Times New Roman" w:hAnsi="Arial" w:cs="Arial"/>
                <w:sz w:val="20"/>
                <w:szCs w:val="21"/>
                <w:lang w:val="en-US" w:eastAsia="es-MX"/>
              </w:rPr>
              <w:t xml:space="preserve"> follow the guidelines and principles contained in CSPA so it is possible to share them and to </w:t>
            </w:r>
            <w:proofErr w:type="spellStart"/>
            <w:r w:rsidRPr="001B2EBB">
              <w:rPr>
                <w:rFonts w:ascii="Arial" w:eastAsia="Times New Roman" w:hAnsi="Arial" w:cs="Arial"/>
                <w:sz w:val="20"/>
                <w:szCs w:val="21"/>
                <w:lang w:val="en-US" w:eastAsia="es-MX"/>
              </w:rPr>
              <w:t>stablish</w:t>
            </w:r>
            <w:proofErr w:type="spellEnd"/>
            <w:r w:rsidRPr="001B2EBB">
              <w:rPr>
                <w:rFonts w:ascii="Arial" w:eastAsia="Times New Roman" w:hAnsi="Arial" w:cs="Arial"/>
                <w:sz w:val="20"/>
                <w:szCs w:val="21"/>
                <w:lang w:val="en-US" w:eastAsia="es-MX"/>
              </w:rPr>
              <w:t xml:space="preserve"> collaborative efforts to develop new ones.</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Technology</w:t>
            </w:r>
          </w:p>
        </w:tc>
        <w:tc>
          <w:tcPr>
            <w:tcW w:w="2803" w:type="dxa"/>
            <w:shd w:val="clear" w:color="auto" w:fill="auto"/>
            <w:tcMar>
              <w:left w:w="23" w:type="dxa"/>
              <w:right w:w="23" w:type="dxa"/>
            </w:tcMar>
            <w:hideMark/>
          </w:tcPr>
          <w:p w:rsidR="00364771" w:rsidRDefault="00670EDC"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Technological</w:t>
            </w:r>
            <w:r w:rsidR="00725F88" w:rsidRPr="0000353A">
              <w:rPr>
                <w:rFonts w:ascii="Arial" w:eastAsia="Times New Roman" w:hAnsi="Arial" w:cs="Arial"/>
                <w:sz w:val="20"/>
                <w:szCs w:val="20"/>
                <w:lang w:eastAsia="en-GB"/>
              </w:rPr>
              <w:t xml:space="preserve"> implementations are carried out </w:t>
            </w:r>
            <w:r>
              <w:rPr>
                <w:rFonts w:ascii="Arial" w:eastAsia="Times New Roman" w:hAnsi="Arial" w:cs="Arial"/>
                <w:sz w:val="20"/>
                <w:szCs w:val="20"/>
                <w:lang w:eastAsia="en-GB"/>
              </w:rPr>
              <w:t>on</w:t>
            </w:r>
            <w:r w:rsidR="00725F88" w:rsidRPr="0000353A">
              <w:rPr>
                <w:rFonts w:ascii="Arial" w:eastAsia="Times New Roman" w:hAnsi="Arial" w:cs="Arial"/>
                <w:sz w:val="20"/>
                <w:szCs w:val="20"/>
                <w:lang w:eastAsia="en-GB"/>
              </w:rPr>
              <w:t xml:space="preserve"> demand satisfying individual, isolated, requirements and generating heterogeneity of hardware, software, languages, protocols, etc. </w:t>
            </w:r>
          </w:p>
          <w:p w:rsidR="00725F88" w:rsidRPr="0000353A" w:rsidRDefault="00725F88" w:rsidP="00670EDC">
            <w:pPr>
              <w:spacing w:after="120" w:line="240" w:lineRule="auto"/>
              <w:rPr>
                <w:rFonts w:ascii="Arial" w:eastAsia="Times New Roman" w:hAnsi="Arial" w:cs="Arial"/>
                <w:sz w:val="20"/>
                <w:szCs w:val="20"/>
                <w:lang w:eastAsia="en-GB"/>
              </w:rPr>
            </w:pPr>
            <w:r w:rsidRPr="00872D1F">
              <w:rPr>
                <w:rFonts w:ascii="Arial" w:eastAsia="Times New Roman" w:hAnsi="Arial" w:cs="Arial"/>
                <w:sz w:val="20"/>
                <w:szCs w:val="20"/>
                <w:lang w:eastAsia="en-GB"/>
              </w:rPr>
              <w:t>Management</w:t>
            </w:r>
            <w:r w:rsidRPr="0000353A">
              <w:rPr>
                <w:rFonts w:ascii="Arial" w:eastAsia="Times New Roman" w:hAnsi="Arial" w:cs="Arial"/>
                <w:sz w:val="20"/>
                <w:szCs w:val="20"/>
                <w:lang w:eastAsia="en-GB"/>
              </w:rPr>
              <w:t xml:space="preserve"> and support of technology </w:t>
            </w:r>
            <w:r w:rsidR="00670EDC">
              <w:rPr>
                <w:rFonts w:ascii="Arial" w:eastAsia="Times New Roman" w:hAnsi="Arial" w:cs="Arial"/>
                <w:sz w:val="20"/>
                <w:szCs w:val="20"/>
                <w:lang w:eastAsia="en-GB"/>
              </w:rPr>
              <w:t>ranges</w:t>
            </w:r>
            <w:r w:rsidRPr="0000353A">
              <w:rPr>
                <w:rFonts w:ascii="Arial" w:eastAsia="Times New Roman" w:hAnsi="Arial" w:cs="Arial"/>
                <w:sz w:val="20"/>
                <w:szCs w:val="20"/>
                <w:lang w:eastAsia="en-GB"/>
              </w:rPr>
              <w:t xml:space="preserve"> from absent to very basic.</w:t>
            </w:r>
          </w:p>
        </w:tc>
        <w:tc>
          <w:tcPr>
            <w:tcW w:w="2795" w:type="dxa"/>
            <w:shd w:val="clear" w:color="auto" w:fill="auto"/>
            <w:tcMar>
              <w:left w:w="23" w:type="dxa"/>
              <w:right w:w="23" w:type="dxa"/>
            </w:tcMar>
            <w:hideMark/>
          </w:tcPr>
          <w:p w:rsidR="00725F88" w:rsidRPr="0000353A" w:rsidRDefault="00725F88" w:rsidP="001B2EBB">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definition of a set of core technologies supported by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which is mostly used as a guideline, </w:t>
            </w:r>
            <w:r w:rsidR="00462337" w:rsidRPr="001B2EBB">
              <w:rPr>
                <w:rFonts w:ascii="Arial" w:eastAsia="Times New Roman" w:hAnsi="Arial" w:cs="Arial"/>
                <w:sz w:val="20"/>
                <w:szCs w:val="21"/>
                <w:lang w:val="en-US" w:eastAsia="es-MX"/>
              </w:rPr>
              <w:t>but each area still deciding how to fulfill the needs of each project so the integration, reuse and support of</w:t>
            </w:r>
            <w:r w:rsidR="001B2EBB">
              <w:rPr>
                <w:rFonts w:ascii="Arial" w:eastAsia="Times New Roman" w:hAnsi="Arial" w:cs="Arial"/>
                <w:sz w:val="20"/>
                <w:szCs w:val="21"/>
                <w:lang w:val="en-US" w:eastAsia="es-MX"/>
              </w:rPr>
              <w:t xml:space="preserve"> </w:t>
            </w:r>
            <w:r w:rsidR="00462337" w:rsidRPr="001B2EBB">
              <w:rPr>
                <w:rFonts w:ascii="Arial" w:eastAsia="Times New Roman" w:hAnsi="Arial" w:cs="Arial"/>
                <w:sz w:val="20"/>
                <w:szCs w:val="21"/>
                <w:lang w:val="en-US" w:eastAsia="es-MX"/>
              </w:rPr>
              <w:t>technologies is very limited. Support to implement CSPA services is made by special request.</w:t>
            </w:r>
          </w:p>
        </w:tc>
        <w:tc>
          <w:tcPr>
            <w:tcW w:w="2827" w:type="dxa"/>
            <w:shd w:val="clear" w:color="auto" w:fill="auto"/>
            <w:tcMar>
              <w:left w:w="23" w:type="dxa"/>
              <w:right w:w="23" w:type="dxa"/>
            </w:tcMar>
            <w:hideMark/>
          </w:tcPr>
          <w:p w:rsidR="00462337" w:rsidRPr="00EE0D73" w:rsidRDefault="00462337" w:rsidP="00462337">
            <w:pPr>
              <w:spacing w:after="0" w:line="240" w:lineRule="auto"/>
              <w:rPr>
                <w:rFonts w:ascii="Arial" w:eastAsia="Times New Roman" w:hAnsi="Arial" w:cs="Arial"/>
                <w:sz w:val="21"/>
                <w:szCs w:val="21"/>
                <w:lang w:val="en-US" w:eastAsia="es-MX"/>
              </w:rPr>
            </w:pPr>
            <w:r w:rsidRPr="001B2EBB">
              <w:rPr>
                <w:rFonts w:ascii="Arial" w:eastAsia="Times New Roman" w:hAnsi="Arial" w:cs="Arial"/>
                <w:sz w:val="20"/>
                <w:szCs w:val="21"/>
                <w:lang w:val="en-US" w:eastAsia="es-MX"/>
              </w:rPr>
              <w:t xml:space="preserve">There is a standardized IT platform which is supported by the </w:t>
            </w:r>
            <w:proofErr w:type="spellStart"/>
            <w:r w:rsidR="00DE213A">
              <w:rPr>
                <w:rFonts w:ascii="Arial" w:eastAsia="Times New Roman" w:hAnsi="Arial" w:cs="Arial"/>
                <w:sz w:val="20"/>
                <w:szCs w:val="21"/>
                <w:lang w:val="en-US" w:eastAsia="es-MX"/>
              </w:rPr>
              <w:t>organis</w:t>
            </w:r>
            <w:r w:rsidRPr="001B2EBB">
              <w:rPr>
                <w:rFonts w:ascii="Arial" w:eastAsia="Times New Roman" w:hAnsi="Arial" w:cs="Arial"/>
                <w:sz w:val="20"/>
                <w:szCs w:val="21"/>
                <w:lang w:val="en-US" w:eastAsia="es-MX"/>
              </w:rPr>
              <w:t>ation</w:t>
            </w:r>
            <w:proofErr w:type="spellEnd"/>
            <w:r w:rsidRPr="001B2EBB">
              <w:rPr>
                <w:rFonts w:ascii="Arial" w:eastAsia="Times New Roman" w:hAnsi="Arial" w:cs="Arial"/>
                <w:sz w:val="20"/>
                <w:szCs w:val="21"/>
                <w:lang w:val="en-US" w:eastAsia="es-MX"/>
              </w:rPr>
              <w:t>. Interaction</w:t>
            </w:r>
            <w:r w:rsidRPr="001B2EBB">
              <w:rPr>
                <w:rFonts w:ascii="Arial" w:eastAsia="Times New Roman" w:hAnsi="Arial" w:cs="Arial"/>
                <w:sz w:val="20"/>
                <w:szCs w:val="21"/>
                <w:lang w:val="en-US" w:eastAsia="es-MX"/>
              </w:rPr>
              <w:br/>
              <w:t>of IT solutions is a common practice because all areas share the same set of technologies. It is possible to support the CSPA services using the existing resources</w:t>
            </w:r>
            <w:r w:rsidRPr="00F42072">
              <w:rPr>
                <w:rFonts w:ascii="Arial" w:eastAsia="Times New Roman" w:hAnsi="Arial" w:cs="Arial"/>
                <w:sz w:val="21"/>
                <w:szCs w:val="21"/>
                <w:lang w:val="en-US" w:eastAsia="es-MX"/>
              </w:rPr>
              <w:t>.</w:t>
            </w:r>
            <w:r w:rsidRPr="00EE0D73">
              <w:rPr>
                <w:rFonts w:ascii="Arial" w:eastAsia="Times New Roman" w:hAnsi="Arial" w:cs="Arial"/>
                <w:sz w:val="21"/>
                <w:szCs w:val="21"/>
                <w:lang w:val="en-US" w:eastAsia="es-MX"/>
              </w:rPr>
              <w:t> </w:t>
            </w:r>
          </w:p>
          <w:p w:rsidR="00725F88" w:rsidRPr="00462337" w:rsidRDefault="00725F88" w:rsidP="007E5052">
            <w:pPr>
              <w:spacing w:after="120" w:line="240" w:lineRule="auto"/>
              <w:rPr>
                <w:rFonts w:ascii="Arial" w:eastAsia="Times New Roman" w:hAnsi="Arial" w:cs="Arial"/>
                <w:sz w:val="20"/>
                <w:szCs w:val="20"/>
                <w:lang w:val="en-US" w:eastAsia="en-GB"/>
              </w:rPr>
            </w:pPr>
          </w:p>
        </w:tc>
        <w:tc>
          <w:tcPr>
            <w:tcW w:w="2795" w:type="dxa"/>
            <w:shd w:val="clear" w:color="auto" w:fill="auto"/>
            <w:tcMar>
              <w:left w:w="23" w:type="dxa"/>
              <w:right w:w="23" w:type="dxa"/>
            </w:tcMar>
            <w:hideMark/>
          </w:tcPr>
          <w:p w:rsidR="00462337" w:rsidRPr="001B2EBB" w:rsidRDefault="00462337" w:rsidP="00462337">
            <w:pPr>
              <w:spacing w:after="0" w:line="240" w:lineRule="auto"/>
              <w:rPr>
                <w:rFonts w:ascii="Arial" w:eastAsia="Times New Roman" w:hAnsi="Arial" w:cs="Arial"/>
                <w:sz w:val="20"/>
                <w:szCs w:val="21"/>
                <w:lang w:val="en-US" w:eastAsia="es-MX"/>
              </w:rPr>
            </w:pPr>
            <w:r w:rsidRPr="001B2EBB">
              <w:rPr>
                <w:rFonts w:ascii="Arial" w:eastAsia="Times New Roman" w:hAnsi="Arial" w:cs="Arial"/>
                <w:sz w:val="20"/>
                <w:szCs w:val="21"/>
                <w:lang w:val="en-US" w:eastAsia="es-MX"/>
              </w:rPr>
              <w:t>IT platform fully supports the requirements for the CSPA services platform.</w:t>
            </w:r>
          </w:p>
          <w:p w:rsidR="00725F88" w:rsidRPr="00462337" w:rsidRDefault="00725F88" w:rsidP="004C6CA3">
            <w:pPr>
              <w:spacing w:after="120" w:line="240" w:lineRule="auto"/>
              <w:rPr>
                <w:rFonts w:ascii="Arial" w:eastAsia="Times New Roman" w:hAnsi="Arial" w:cs="Arial"/>
                <w:sz w:val="20"/>
                <w:szCs w:val="20"/>
                <w:lang w:val="en-US" w:eastAsia="en-GB"/>
              </w:rPr>
            </w:pPr>
          </w:p>
        </w:tc>
        <w:tc>
          <w:tcPr>
            <w:tcW w:w="2795" w:type="dxa"/>
            <w:shd w:val="clear" w:color="auto" w:fill="auto"/>
            <w:tcMar>
              <w:left w:w="23" w:type="dxa"/>
              <w:right w:w="23" w:type="dxa"/>
            </w:tcMar>
            <w:hideMark/>
          </w:tcPr>
          <w:p w:rsidR="00725F88" w:rsidRPr="0000353A" w:rsidRDefault="00462337" w:rsidP="00F143A0">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1"/>
                <w:lang w:val="en-US" w:eastAsia="es-MX"/>
              </w:rPr>
              <w:t xml:space="preserve">There is a consolidated corporate CSPA platform of statistical services to support information production integrated to the IT platform of the institution. In some cases, IT resources used to support the CSPA services may be shared by </w:t>
            </w:r>
            <w:r w:rsidR="00F143A0">
              <w:rPr>
                <w:rFonts w:ascii="Arial" w:eastAsia="Times New Roman" w:hAnsi="Arial" w:cs="Arial"/>
                <w:sz w:val="20"/>
                <w:szCs w:val="21"/>
                <w:lang w:val="en-US" w:eastAsia="es-MX"/>
              </w:rPr>
              <w:t>some</w:t>
            </w:r>
            <w:r w:rsidRPr="001B2EBB">
              <w:rPr>
                <w:rFonts w:ascii="Arial" w:eastAsia="Times New Roman" w:hAnsi="Arial" w:cs="Arial"/>
                <w:sz w:val="20"/>
                <w:szCs w:val="21"/>
                <w:lang w:val="en-US" w:eastAsia="es-MX"/>
              </w:rPr>
              <w:t xml:space="preserve"> subscribed </w:t>
            </w:r>
            <w:proofErr w:type="spellStart"/>
            <w:r w:rsidR="00DE213A">
              <w:rPr>
                <w:rFonts w:ascii="Arial" w:eastAsia="Times New Roman" w:hAnsi="Arial" w:cs="Arial"/>
                <w:sz w:val="20"/>
                <w:szCs w:val="21"/>
                <w:lang w:val="en-US" w:eastAsia="es-MX"/>
              </w:rPr>
              <w:t>organis</w:t>
            </w:r>
            <w:r w:rsidRPr="001B2EBB">
              <w:rPr>
                <w:rFonts w:ascii="Arial" w:eastAsia="Times New Roman" w:hAnsi="Arial" w:cs="Arial"/>
                <w:sz w:val="20"/>
                <w:szCs w:val="21"/>
                <w:lang w:val="en-US" w:eastAsia="es-MX"/>
              </w:rPr>
              <w:t>ations</w:t>
            </w:r>
            <w:proofErr w:type="spellEnd"/>
            <w:r w:rsidRPr="001B2EBB">
              <w:rPr>
                <w:rFonts w:ascii="Arial" w:eastAsia="Times New Roman" w:hAnsi="Arial" w:cs="Arial"/>
                <w:sz w:val="20"/>
                <w:szCs w:val="21"/>
                <w:lang w:val="en-US" w:eastAsia="es-MX"/>
              </w:rPr>
              <w:t>.</w:t>
            </w:r>
          </w:p>
        </w:tc>
      </w:tr>
    </w:tbl>
    <w:p w:rsidR="00FD06E2" w:rsidRDefault="00FD06E2" w:rsidP="00FD06E2">
      <w:pPr>
        <w:pStyle w:val="Heading2"/>
      </w:pPr>
      <w:r>
        <w:t xml:space="preserve">Definitions </w:t>
      </w:r>
    </w:p>
    <w:p w:rsidR="006D7F75" w:rsidRPr="006D7F75" w:rsidRDefault="006D7F75" w:rsidP="00FD06E2">
      <w:pPr>
        <w:spacing w:after="0" w:line="240" w:lineRule="auto"/>
        <w:rPr>
          <w:rFonts w:ascii="Calibri" w:eastAsia="Times New Roman" w:hAnsi="Calibri" w:cs="Times New Roman"/>
          <w:b/>
          <w:color w:val="000000"/>
          <w:lang w:val="en-US" w:eastAsia="nb-NO"/>
        </w:rPr>
      </w:pPr>
      <w:r w:rsidRPr="006D7F75">
        <w:rPr>
          <w:rFonts w:ascii="Calibri" w:eastAsia="Times New Roman" w:hAnsi="Calibri" w:cs="Times New Roman"/>
          <w:b/>
          <w:color w:val="000000"/>
          <w:lang w:val="en-US" w:eastAsia="nb-NO"/>
        </w:rPr>
        <w:t>Applications</w:t>
      </w:r>
      <w:r>
        <w:rPr>
          <w:rFonts w:ascii="Calibri" w:eastAsia="Times New Roman" w:hAnsi="Calibri" w:cs="Times New Roman"/>
          <w:b/>
          <w:color w:val="000000"/>
          <w:lang w:val="en-US" w:eastAsia="nb-NO"/>
        </w:rPr>
        <w:t>:</w:t>
      </w:r>
    </w:p>
    <w:p w:rsidR="006D7F75" w:rsidRDefault="006D7F75" w:rsidP="00FD06E2">
      <w:pPr>
        <w:spacing w:after="0" w:line="240" w:lineRule="auto"/>
        <w:rPr>
          <w:rFonts w:ascii="Calibri" w:eastAsia="Times New Roman" w:hAnsi="Calibri" w:cs="Times New Roman"/>
          <w:color w:val="000000"/>
          <w:lang w:val="en-US" w:eastAsia="nb-NO"/>
        </w:rPr>
      </w:pPr>
      <w:r w:rsidRPr="006D7F75">
        <w:rPr>
          <w:rFonts w:ascii="Calibri" w:eastAsia="Times New Roman" w:hAnsi="Calibri" w:cs="Times New Roman"/>
          <w:color w:val="000000"/>
          <w:lang w:val="en-US" w:eastAsia="nb-NO"/>
        </w:rPr>
        <w:t>Applications are software components or programs which provide specific functionality for end users. Web browsers, email programs, and word processors are examples of generic desktop applications, but the term 'applications' also encompasses enterprise-level components providing functionality specific to the business.</w:t>
      </w:r>
    </w:p>
    <w:p w:rsidR="004A0A33" w:rsidRDefault="004A0A33" w:rsidP="00FD06E2">
      <w:pPr>
        <w:spacing w:after="0" w:line="240" w:lineRule="auto"/>
        <w:rPr>
          <w:rFonts w:ascii="Calibri" w:eastAsia="Times New Roman" w:hAnsi="Calibri" w:cs="Times New Roman"/>
          <w:color w:val="000000"/>
          <w:lang w:val="en-US" w:eastAsia="nb-NO"/>
        </w:rPr>
      </w:pPr>
    </w:p>
    <w:p w:rsidR="004A0A33" w:rsidRPr="006D7F75" w:rsidRDefault="004A0A33" w:rsidP="004A0A33">
      <w:pPr>
        <w:spacing w:after="0" w:line="240" w:lineRule="auto"/>
        <w:rPr>
          <w:rFonts w:ascii="Calibri" w:eastAsia="Times New Roman" w:hAnsi="Calibri" w:cs="Times New Roman"/>
          <w:b/>
          <w:color w:val="000000"/>
          <w:lang w:val="en-US" w:eastAsia="nb-NO"/>
        </w:rPr>
      </w:pPr>
      <w:r>
        <w:rPr>
          <w:rFonts w:ascii="Calibri" w:eastAsia="Times New Roman" w:hAnsi="Calibri" w:cs="Times New Roman"/>
          <w:b/>
          <w:color w:val="000000"/>
          <w:lang w:val="en-US" w:eastAsia="nb-NO"/>
        </w:rPr>
        <w:t>Business unit:</w:t>
      </w:r>
    </w:p>
    <w:p w:rsidR="004A0A33" w:rsidRPr="004A0A33" w:rsidRDefault="004A0A33" w:rsidP="00FD06E2">
      <w:pPr>
        <w:spacing w:after="0" w:line="240" w:lineRule="auto"/>
        <w:rPr>
          <w:rFonts w:eastAsia="Times New Roman" w:cs="Times New Roman"/>
          <w:color w:val="000000"/>
          <w:sz w:val="24"/>
          <w:lang w:val="en-US" w:eastAsia="nb-NO"/>
        </w:rPr>
      </w:pPr>
      <w:proofErr w:type="gramStart"/>
      <w:r w:rsidRPr="004A0A33">
        <w:rPr>
          <w:rFonts w:cs="Arial"/>
          <w:color w:val="333333"/>
          <w:szCs w:val="21"/>
          <w:lang w:val="en-US"/>
        </w:rPr>
        <w:t xml:space="preserve">The smallest </w:t>
      </w:r>
      <w:proofErr w:type="spellStart"/>
      <w:r w:rsidRPr="004A0A33">
        <w:rPr>
          <w:rFonts w:cs="Arial"/>
          <w:color w:val="333333"/>
          <w:szCs w:val="21"/>
          <w:lang w:val="en-US"/>
        </w:rPr>
        <w:t>organisational</w:t>
      </w:r>
      <w:proofErr w:type="spellEnd"/>
      <w:r w:rsidRPr="004A0A33">
        <w:rPr>
          <w:rFonts w:cs="Arial"/>
          <w:color w:val="333333"/>
          <w:szCs w:val="21"/>
          <w:lang w:val="en-US"/>
        </w:rPr>
        <w:t xml:space="preserve"> unit</w:t>
      </w:r>
      <w:r>
        <w:rPr>
          <w:rFonts w:cs="Arial"/>
          <w:color w:val="333333"/>
          <w:szCs w:val="21"/>
          <w:lang w:val="en-US"/>
        </w:rPr>
        <w:t>.</w:t>
      </w:r>
      <w:proofErr w:type="gramEnd"/>
    </w:p>
    <w:p w:rsidR="006D7F75" w:rsidRPr="006D7F75" w:rsidRDefault="006D7F75" w:rsidP="00FD06E2">
      <w:pPr>
        <w:spacing w:after="0" w:line="240" w:lineRule="auto"/>
        <w:rPr>
          <w:rFonts w:ascii="Calibri" w:eastAsia="Times New Roman" w:hAnsi="Calibri" w:cs="Times New Roman"/>
          <w:color w:val="000000"/>
          <w:lang w:val="en-US" w:eastAsia="nb-NO"/>
        </w:rPr>
      </w:pPr>
    </w:p>
    <w:p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Capability:</w:t>
      </w:r>
    </w:p>
    <w:p w:rsidR="003A7099"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 An ability that an </w:t>
      </w:r>
      <w:proofErr w:type="spellStart"/>
      <w:r w:rsidRPr="00167BDC">
        <w:rPr>
          <w:rFonts w:ascii="Calibri" w:eastAsia="Times New Roman" w:hAnsi="Calibri" w:cs="Times New Roman"/>
          <w:color w:val="000000"/>
          <w:lang w:val="en-US" w:eastAsia="nb-NO"/>
        </w:rPr>
        <w:t>organisation</w:t>
      </w:r>
      <w:proofErr w:type="spellEnd"/>
      <w:r w:rsidRPr="00167BDC">
        <w:rPr>
          <w:rFonts w:ascii="Calibri" w:eastAsia="Times New Roman" w:hAnsi="Calibri" w:cs="Times New Roman"/>
          <w:color w:val="000000"/>
          <w:lang w:val="en-US" w:eastAsia="nb-NO"/>
        </w:rPr>
        <w:t xml:space="preserve">, person, or system possesses. Capabilities are typically expressed in general and high-level terms and typically require a combination of </w:t>
      </w:r>
      <w:proofErr w:type="spellStart"/>
      <w:r w:rsidRPr="00167BDC">
        <w:rPr>
          <w:rFonts w:ascii="Calibri" w:eastAsia="Times New Roman" w:hAnsi="Calibri" w:cs="Times New Roman"/>
          <w:color w:val="000000"/>
          <w:lang w:val="en-US" w:eastAsia="nb-NO"/>
        </w:rPr>
        <w:t>organisation</w:t>
      </w:r>
      <w:proofErr w:type="spellEnd"/>
      <w:r w:rsidRPr="00167BDC">
        <w:rPr>
          <w:rFonts w:ascii="Calibri" w:eastAsia="Times New Roman" w:hAnsi="Calibri" w:cs="Times New Roman"/>
          <w:color w:val="000000"/>
          <w:lang w:val="en-US" w:eastAsia="nb-NO"/>
        </w:rPr>
        <w:t>, people, processes, and technology to achieve. Source</w:t>
      </w:r>
      <w:r w:rsidR="003A7099">
        <w:rPr>
          <w:rFonts w:ascii="Calibri" w:eastAsia="Times New Roman" w:hAnsi="Calibri" w:cs="Times New Roman"/>
          <w:color w:val="000000"/>
          <w:lang w:val="en-US" w:eastAsia="nb-NO"/>
        </w:rPr>
        <w:t>:</w:t>
      </w:r>
      <w:r w:rsidRPr="00167BDC">
        <w:rPr>
          <w:rFonts w:ascii="Calibri" w:eastAsia="Times New Roman" w:hAnsi="Calibri" w:cs="Times New Roman"/>
          <w:color w:val="000000"/>
          <w:lang w:val="en-US" w:eastAsia="nb-NO"/>
        </w:rPr>
        <w:t xml:space="preserve"> The Open Group Architecture Framework (TOGAF)</w:t>
      </w:r>
      <w:r w:rsidR="003A7099">
        <w:rPr>
          <w:rFonts w:ascii="Calibri" w:eastAsia="Times New Roman" w:hAnsi="Calibri" w:cs="Times New Roman"/>
          <w:color w:val="000000"/>
          <w:lang w:val="en-US" w:eastAsia="nb-NO"/>
        </w:rPr>
        <w:t>.</w:t>
      </w:r>
    </w:p>
    <w:p w:rsidR="00FD06E2"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br/>
      </w:r>
      <w:r w:rsidRPr="00B64460">
        <w:rPr>
          <w:rFonts w:ascii="Calibri" w:eastAsia="Times New Roman" w:hAnsi="Calibri" w:cs="Times New Roman"/>
          <w:b/>
          <w:color w:val="000000"/>
          <w:lang w:val="en-US" w:eastAsia="nb-NO"/>
        </w:rPr>
        <w:t>Capability element:</w:t>
      </w:r>
    </w:p>
    <w:p w:rsidR="00FD06E2"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Capabilities provide the agency with the ability to undertake a specific activity. A capability is only achieved through the integration of all relevant capability elements (e.g. methods, processes, standards and frameworks, IT systems and people skills). </w:t>
      </w:r>
    </w:p>
    <w:p w:rsidR="003A7099" w:rsidRPr="00167BDC" w:rsidRDefault="003A7099" w:rsidP="00FD06E2">
      <w:pPr>
        <w:spacing w:after="0" w:line="240" w:lineRule="auto"/>
        <w:rPr>
          <w:rFonts w:ascii="Calibri" w:eastAsia="Times New Roman" w:hAnsi="Calibri" w:cs="Times New Roman"/>
          <w:color w:val="000000"/>
          <w:lang w:val="en-US" w:eastAsia="nb-NO"/>
        </w:rPr>
      </w:pPr>
    </w:p>
    <w:p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lastRenderedPageBreak/>
        <w:t>Corporate capability element:</w:t>
      </w:r>
    </w:p>
    <w:p w:rsidR="00FD06E2" w:rsidRDefault="00FD06E2" w:rsidP="00FD06E2">
      <w:pPr>
        <w:spacing w:after="0" w:line="240" w:lineRule="auto"/>
        <w:rPr>
          <w:lang w:val="en-US"/>
        </w:rPr>
      </w:pPr>
      <w:r w:rsidRPr="00167BDC">
        <w:rPr>
          <w:rFonts w:ascii="Calibri" w:eastAsia="Times New Roman" w:hAnsi="Calibri" w:cs="Times New Roman"/>
          <w:color w:val="000000"/>
          <w:lang w:val="en-US" w:eastAsia="nb-NO"/>
        </w:rPr>
        <w:t xml:space="preserve">A </w:t>
      </w:r>
      <w:r w:rsidR="00B64460">
        <w:rPr>
          <w:rFonts w:ascii="Calibri" w:eastAsia="Times New Roman" w:hAnsi="Calibri" w:cs="Times New Roman"/>
          <w:color w:val="000000"/>
          <w:lang w:val="en-US" w:eastAsia="nb-NO"/>
        </w:rPr>
        <w:t xml:space="preserve">corporate capability element is a </w:t>
      </w:r>
      <w:r w:rsidRPr="00167BDC">
        <w:rPr>
          <w:rFonts w:ascii="Calibri" w:eastAsia="Times New Roman" w:hAnsi="Calibri" w:cs="Times New Roman"/>
          <w:color w:val="000000"/>
          <w:lang w:val="en-US" w:eastAsia="nb-NO"/>
        </w:rPr>
        <w:t>capability element that is managed at the corporate level</w:t>
      </w:r>
      <w:r w:rsidR="00B64460">
        <w:rPr>
          <w:lang w:val="en-US"/>
        </w:rPr>
        <w:t xml:space="preserve"> for use across the entire </w:t>
      </w:r>
      <w:proofErr w:type="spellStart"/>
      <w:r w:rsidR="00B64460">
        <w:rPr>
          <w:lang w:val="en-US"/>
        </w:rPr>
        <w:t>organisation</w:t>
      </w:r>
      <w:proofErr w:type="spellEnd"/>
      <w:r w:rsidR="00B64460">
        <w:rPr>
          <w:lang w:val="en-US"/>
        </w:rPr>
        <w:t xml:space="preserve">. </w:t>
      </w:r>
    </w:p>
    <w:p w:rsidR="006C3175" w:rsidRPr="00167BDC" w:rsidRDefault="006C3175" w:rsidP="00FD06E2">
      <w:pPr>
        <w:spacing w:after="0" w:line="240" w:lineRule="auto"/>
        <w:rPr>
          <w:lang w:val="en-US"/>
        </w:rPr>
      </w:pPr>
    </w:p>
    <w:p w:rsidR="006C3175" w:rsidRDefault="00872D1F" w:rsidP="001165AA">
      <w:pPr>
        <w:spacing w:line="240" w:lineRule="auto"/>
        <w:rPr>
          <w:b/>
          <w:lang w:val="en-US"/>
        </w:rPr>
      </w:pPr>
      <w:r>
        <w:rPr>
          <w:b/>
          <w:lang w:val="en-US"/>
        </w:rPr>
        <w:t xml:space="preserve">Common </w:t>
      </w:r>
      <w:r w:rsidR="006C3175">
        <w:rPr>
          <w:b/>
          <w:lang w:val="en-US"/>
        </w:rPr>
        <w:t>Services Platform:</w:t>
      </w:r>
    </w:p>
    <w:p w:rsidR="001165AA" w:rsidRDefault="001165AA" w:rsidP="001165AA">
      <w:pPr>
        <w:spacing w:line="240" w:lineRule="auto"/>
      </w:pPr>
      <w:proofErr w:type="gramStart"/>
      <w:r>
        <w:t>An infrastructural environment in which the generic services can be combined and configu</w:t>
      </w:r>
      <w:r w:rsidR="00F13254">
        <w:t>red to run as element of organis</w:t>
      </w:r>
      <w:r>
        <w:t>ation specific processes.</w:t>
      </w:r>
      <w:proofErr w:type="gramEnd"/>
      <w:r>
        <w:t xml:space="preserve"> This environment is not part of the CSPA. The CS</w:t>
      </w:r>
      <w:r w:rsidR="00F13254">
        <w:t xml:space="preserve">PA assumes that each </w:t>
      </w:r>
      <w:r w:rsidR="00DE213A">
        <w:t>organis</w:t>
      </w:r>
      <w:r>
        <w:t>ation has such an environment and makes statements about the characteristics and capabilities that such a platform must have in order to be able to accept and run statistical services that comply with CSPA.</w:t>
      </w:r>
    </w:p>
    <w:p w:rsidR="00EB1658" w:rsidRPr="00F3442B" w:rsidRDefault="00EB1658" w:rsidP="00EB1658">
      <w:pPr>
        <w:spacing w:line="240" w:lineRule="auto"/>
        <w:rPr>
          <w:b/>
          <w:lang w:val="en-US"/>
        </w:rPr>
      </w:pPr>
      <w:r w:rsidRPr="00F3442B">
        <w:rPr>
          <w:b/>
          <w:lang w:val="en-US"/>
        </w:rPr>
        <w:t>Senior Management:</w:t>
      </w:r>
    </w:p>
    <w:p w:rsidR="00EB1658" w:rsidRDefault="00F3442B" w:rsidP="001165AA">
      <w:pPr>
        <w:spacing w:line="240" w:lineRule="auto"/>
      </w:pPr>
      <w:proofErr w:type="gramStart"/>
      <w:r>
        <w:t xml:space="preserve">The most </w:t>
      </w:r>
      <w:r w:rsidRPr="00F3442B">
        <w:t>senior</w:t>
      </w:r>
      <w:r>
        <w:t xml:space="preserve"> </w:t>
      </w:r>
      <w:r w:rsidRPr="00F3442B">
        <w:t>staff</w:t>
      </w:r>
      <w:r>
        <w:t xml:space="preserve"> of the </w:t>
      </w:r>
      <w:r w:rsidR="00DE213A">
        <w:t>organis</w:t>
      </w:r>
      <w:r>
        <w:t xml:space="preserve">ation, including the heads of various </w:t>
      </w:r>
      <w:r w:rsidRPr="00F3442B">
        <w:t>divisions</w:t>
      </w:r>
      <w:r>
        <w:t xml:space="preserve"> or </w:t>
      </w:r>
      <w:r w:rsidRPr="00F3442B">
        <w:t>departments</w:t>
      </w:r>
      <w:r>
        <w:t xml:space="preserve"> led by the chief </w:t>
      </w:r>
      <w:r w:rsidRPr="00F3442B">
        <w:t>executive.</w:t>
      </w:r>
      <w:proofErr w:type="gramEnd"/>
      <w:r w:rsidRPr="00F3442B">
        <w:rPr>
          <w:b/>
          <w:lang w:val="en-US"/>
        </w:rPr>
        <w:t xml:space="preserve"> </w:t>
      </w:r>
      <w:proofErr w:type="gramStart"/>
      <w:r w:rsidRPr="00F3442B">
        <w:rPr>
          <w:lang w:val="en-US"/>
        </w:rPr>
        <w:t>I</w:t>
      </w:r>
      <w:proofErr w:type="spellStart"/>
      <w:r w:rsidR="00EB1658" w:rsidRPr="00F3442B">
        <w:t>ncludes</w:t>
      </w:r>
      <w:proofErr w:type="spellEnd"/>
      <w:r w:rsidR="00EB1658" w:rsidRPr="00F3442B">
        <w:t xml:space="preserve"> top management.</w:t>
      </w:r>
      <w:proofErr w:type="gramEnd"/>
    </w:p>
    <w:p w:rsidR="00C15633" w:rsidRPr="002D295E" w:rsidRDefault="00C15633" w:rsidP="00C15633">
      <w:pPr>
        <w:spacing w:line="240" w:lineRule="auto"/>
        <w:rPr>
          <w:b/>
          <w:lang w:val="en-US"/>
        </w:rPr>
      </w:pPr>
      <w:r w:rsidRPr="002D295E">
        <w:rPr>
          <w:b/>
          <w:lang w:val="en-US"/>
        </w:rPr>
        <w:t>Service Catalogue:</w:t>
      </w:r>
    </w:p>
    <w:p w:rsidR="00C15633" w:rsidRPr="002D295E" w:rsidRDefault="00C15633" w:rsidP="00C15633">
      <w:pPr>
        <w:spacing w:after="140" w:line="240" w:lineRule="auto"/>
        <w:rPr>
          <w:rFonts w:ascii="Calibri" w:eastAsia="Times New Roman" w:hAnsi="Calibri" w:cs="Times New Roman"/>
          <w:color w:val="333333"/>
          <w:sz w:val="21"/>
          <w:szCs w:val="21"/>
          <w:lang w:val="en-US" w:eastAsia="en-CA"/>
        </w:rPr>
      </w:pPr>
      <w:r w:rsidRPr="002D295E">
        <w:rPr>
          <w:rFonts w:ascii="Calibri" w:eastAsia="Times New Roman" w:hAnsi="Calibri" w:cs="Times New Roman"/>
          <w:color w:val="333333"/>
          <w:sz w:val="21"/>
          <w:szCs w:val="21"/>
          <w:lang w:val="en-US" w:eastAsia="en-CA"/>
        </w:rPr>
        <w:t xml:space="preserve">A service catalog is a comprehensive list of IT services that an </w:t>
      </w:r>
      <w:proofErr w:type="spellStart"/>
      <w:r w:rsidR="00DE213A" w:rsidRPr="002D295E">
        <w:rPr>
          <w:rFonts w:ascii="Calibri" w:eastAsia="Times New Roman" w:hAnsi="Calibri" w:cs="Times New Roman"/>
          <w:color w:val="333333"/>
          <w:sz w:val="21"/>
          <w:szCs w:val="21"/>
          <w:lang w:val="en-US" w:eastAsia="en-CA"/>
        </w:rPr>
        <w:t>organis</w:t>
      </w:r>
      <w:r w:rsidRPr="002D295E">
        <w:rPr>
          <w:rFonts w:ascii="Calibri" w:eastAsia="Times New Roman" w:hAnsi="Calibri" w:cs="Times New Roman"/>
          <w:color w:val="333333"/>
          <w:sz w:val="21"/>
          <w:szCs w:val="21"/>
          <w:lang w:val="en-US" w:eastAsia="en-CA"/>
        </w:rPr>
        <w:t>ation</w:t>
      </w:r>
      <w:proofErr w:type="spellEnd"/>
      <w:r w:rsidRPr="002D295E">
        <w:rPr>
          <w:rFonts w:ascii="Calibri" w:eastAsia="Times New Roman" w:hAnsi="Calibri" w:cs="Times New Roman"/>
          <w:color w:val="333333"/>
          <w:sz w:val="21"/>
          <w:szCs w:val="21"/>
          <w:lang w:val="en-US" w:eastAsia="en-CA"/>
        </w:rPr>
        <w:t xml:space="preserve"> offers to its employees or customers. It is published and provided as a support to the sale or delivery of offered IT services. </w:t>
      </w:r>
    </w:p>
    <w:p w:rsidR="00C15633" w:rsidRPr="002D295E" w:rsidRDefault="00C15633" w:rsidP="00C15633">
      <w:pPr>
        <w:spacing w:after="0" w:line="240" w:lineRule="auto"/>
        <w:rPr>
          <w:rFonts w:ascii="Calibri" w:eastAsia="Times New Roman" w:hAnsi="Calibri" w:cs="Times New Roman"/>
          <w:color w:val="333333"/>
          <w:sz w:val="21"/>
          <w:szCs w:val="21"/>
          <w:lang w:val="en-US" w:eastAsia="en-CA"/>
        </w:rPr>
      </w:pPr>
      <w:r w:rsidRPr="002D295E">
        <w:rPr>
          <w:rFonts w:ascii="Calibri" w:eastAsia="Times New Roman" w:hAnsi="Calibri" w:cs="Times New Roman"/>
          <w:color w:val="333333"/>
          <w:sz w:val="21"/>
          <w:szCs w:val="21"/>
          <w:lang w:val="en-US" w:eastAsia="en-CA"/>
        </w:rPr>
        <w:t xml:space="preserve">The catalog includes: </w:t>
      </w:r>
    </w:p>
    <w:p w:rsidR="00C15633" w:rsidRPr="002D295E" w:rsidRDefault="00C15633" w:rsidP="00C15633">
      <w:pPr>
        <w:numPr>
          <w:ilvl w:val="0"/>
          <w:numId w:val="3"/>
        </w:numPr>
        <w:spacing w:after="0" w:line="240" w:lineRule="auto"/>
        <w:ind w:left="540"/>
        <w:textAlignment w:val="center"/>
        <w:rPr>
          <w:rFonts w:ascii="Calibri" w:eastAsia="Times New Roman" w:hAnsi="Calibri" w:cs="Times New Roman"/>
          <w:color w:val="333333"/>
          <w:lang w:val="en-US" w:eastAsia="en-CA"/>
        </w:rPr>
      </w:pPr>
      <w:r w:rsidRPr="002D295E">
        <w:rPr>
          <w:rFonts w:ascii="Calibri" w:eastAsia="Times New Roman" w:hAnsi="Calibri" w:cs="Times New Roman"/>
          <w:color w:val="333333"/>
          <w:sz w:val="21"/>
          <w:szCs w:val="21"/>
          <w:lang w:val="en-US" w:eastAsia="en-CA"/>
        </w:rPr>
        <w:t xml:space="preserve">The service name and its description </w:t>
      </w:r>
    </w:p>
    <w:p w:rsidR="00C15633" w:rsidRPr="002D295E" w:rsidRDefault="00C15633" w:rsidP="00C15633">
      <w:pPr>
        <w:numPr>
          <w:ilvl w:val="0"/>
          <w:numId w:val="3"/>
        </w:numPr>
        <w:spacing w:after="0" w:line="240" w:lineRule="auto"/>
        <w:ind w:left="540"/>
        <w:textAlignment w:val="center"/>
        <w:rPr>
          <w:rFonts w:ascii="Calibri" w:eastAsia="Times New Roman" w:hAnsi="Calibri" w:cs="Times New Roman"/>
          <w:color w:val="333333"/>
          <w:lang w:val="en-US" w:eastAsia="en-CA"/>
        </w:rPr>
      </w:pPr>
      <w:r w:rsidRPr="002D295E">
        <w:rPr>
          <w:rFonts w:ascii="Calibri" w:eastAsia="Times New Roman" w:hAnsi="Calibri" w:cs="Times New Roman"/>
          <w:color w:val="333333"/>
          <w:sz w:val="21"/>
          <w:szCs w:val="21"/>
          <w:lang w:val="en-US" w:eastAsia="en-CA"/>
        </w:rPr>
        <w:t>All services listed by category</w:t>
      </w:r>
    </w:p>
    <w:p w:rsidR="00C15633" w:rsidRPr="002D295E" w:rsidRDefault="00C15633" w:rsidP="00C15633">
      <w:pPr>
        <w:numPr>
          <w:ilvl w:val="0"/>
          <w:numId w:val="3"/>
        </w:numPr>
        <w:spacing w:after="0" w:line="240" w:lineRule="auto"/>
        <w:ind w:left="540"/>
        <w:textAlignment w:val="center"/>
        <w:rPr>
          <w:rFonts w:ascii="Calibri" w:eastAsia="Times New Roman" w:hAnsi="Calibri" w:cs="Times New Roman"/>
          <w:color w:val="333333"/>
          <w:lang w:val="en-US" w:eastAsia="en-CA"/>
        </w:rPr>
      </w:pPr>
      <w:r w:rsidRPr="002D295E">
        <w:rPr>
          <w:rFonts w:ascii="Calibri" w:eastAsia="Times New Roman" w:hAnsi="Calibri" w:cs="Times New Roman"/>
          <w:color w:val="333333"/>
          <w:sz w:val="21"/>
          <w:szCs w:val="21"/>
          <w:lang w:val="en-US" w:eastAsia="en-CA"/>
        </w:rPr>
        <w:t xml:space="preserve">All supporting services to the main services </w:t>
      </w:r>
    </w:p>
    <w:p w:rsidR="00C15633" w:rsidRPr="002D295E" w:rsidRDefault="00C15633" w:rsidP="00C15633">
      <w:pPr>
        <w:numPr>
          <w:ilvl w:val="0"/>
          <w:numId w:val="3"/>
        </w:numPr>
        <w:spacing w:after="0" w:line="240" w:lineRule="auto"/>
        <w:ind w:left="540"/>
        <w:textAlignment w:val="center"/>
        <w:rPr>
          <w:rFonts w:ascii="Calibri" w:eastAsia="Times New Roman" w:hAnsi="Calibri" w:cs="Times New Roman"/>
          <w:color w:val="333333"/>
          <w:lang w:val="en-US" w:eastAsia="en-CA"/>
        </w:rPr>
      </w:pPr>
      <w:r w:rsidRPr="002D295E">
        <w:rPr>
          <w:rFonts w:ascii="Calibri" w:eastAsia="Times New Roman" w:hAnsi="Calibri" w:cs="Times New Roman"/>
          <w:color w:val="333333"/>
          <w:sz w:val="21"/>
          <w:szCs w:val="21"/>
          <w:lang w:val="en-US" w:eastAsia="en-CA"/>
        </w:rPr>
        <w:t xml:space="preserve">Service level agreements and fulfillment time frames for the services </w:t>
      </w:r>
    </w:p>
    <w:p w:rsidR="00C15633" w:rsidRPr="002D295E" w:rsidRDefault="00C15633" w:rsidP="00C15633">
      <w:pPr>
        <w:numPr>
          <w:ilvl w:val="0"/>
          <w:numId w:val="3"/>
        </w:numPr>
        <w:spacing w:after="0" w:line="240" w:lineRule="auto"/>
        <w:ind w:left="540"/>
        <w:textAlignment w:val="center"/>
        <w:rPr>
          <w:rFonts w:ascii="Calibri" w:eastAsia="Times New Roman" w:hAnsi="Calibri" w:cs="Times New Roman"/>
          <w:color w:val="333333"/>
          <w:lang w:val="en-US" w:eastAsia="en-CA"/>
        </w:rPr>
      </w:pPr>
      <w:r w:rsidRPr="002D295E">
        <w:rPr>
          <w:rFonts w:ascii="Calibri" w:eastAsia="Times New Roman" w:hAnsi="Calibri" w:cs="Times New Roman"/>
          <w:color w:val="333333"/>
          <w:sz w:val="21"/>
          <w:szCs w:val="21"/>
          <w:lang w:val="en-US" w:eastAsia="en-CA"/>
        </w:rPr>
        <w:t xml:space="preserve">Contacts and escalation points (owner and representative) </w:t>
      </w:r>
    </w:p>
    <w:p w:rsidR="00C15633" w:rsidRPr="002D295E" w:rsidRDefault="00C15633" w:rsidP="00C15633">
      <w:pPr>
        <w:numPr>
          <w:ilvl w:val="0"/>
          <w:numId w:val="3"/>
        </w:numPr>
        <w:spacing w:after="0" w:line="240" w:lineRule="auto"/>
        <w:ind w:left="540"/>
        <w:textAlignment w:val="center"/>
        <w:rPr>
          <w:rFonts w:ascii="Calibri" w:eastAsia="Times New Roman" w:hAnsi="Calibri" w:cs="Times New Roman"/>
          <w:color w:val="333333"/>
          <w:lang w:val="en-US" w:eastAsia="en-CA"/>
        </w:rPr>
      </w:pPr>
      <w:r w:rsidRPr="002D295E">
        <w:rPr>
          <w:rFonts w:ascii="Calibri" w:eastAsia="Times New Roman" w:hAnsi="Calibri" w:cs="Times New Roman"/>
          <w:color w:val="333333"/>
          <w:sz w:val="21"/>
          <w:szCs w:val="21"/>
          <w:lang w:val="en-US" w:eastAsia="en-CA"/>
        </w:rPr>
        <w:t>Service costs</w:t>
      </w:r>
    </w:p>
    <w:p w:rsidR="00C15633" w:rsidRPr="00F3442B" w:rsidRDefault="00C15633" w:rsidP="001165AA">
      <w:pPr>
        <w:spacing w:line="240" w:lineRule="auto"/>
        <w:rPr>
          <w:b/>
          <w:highlight w:val="yellow"/>
          <w:lang w:val="en-US"/>
        </w:rPr>
      </w:pPr>
    </w:p>
    <w:p w:rsidR="00FD06E2" w:rsidRDefault="00FD06E2" w:rsidP="00FD06E2">
      <w:pPr>
        <w:pStyle w:val="Heading2"/>
      </w:pPr>
      <w:r>
        <w:t>Abbreviations</w:t>
      </w:r>
    </w:p>
    <w:p w:rsidR="00FD06E2" w:rsidRDefault="00FD06E2" w:rsidP="00FD06E2">
      <w:pPr>
        <w:pStyle w:val="ListParagraph"/>
        <w:numPr>
          <w:ilvl w:val="0"/>
          <w:numId w:val="2"/>
        </w:numPr>
      </w:pPr>
      <w:r>
        <w:t>IT – Information Technology</w:t>
      </w:r>
    </w:p>
    <w:p w:rsidR="00FD06E2" w:rsidRDefault="00FD06E2" w:rsidP="00FD06E2">
      <w:pPr>
        <w:pStyle w:val="ListParagraph"/>
        <w:numPr>
          <w:ilvl w:val="0"/>
          <w:numId w:val="2"/>
        </w:numPr>
      </w:pPr>
      <w:r>
        <w:t>CSPA – Common Statistical Production Architecture</w:t>
      </w:r>
    </w:p>
    <w:p w:rsidR="00F04C67" w:rsidRDefault="00F04C67" w:rsidP="00FD06E2">
      <w:pPr>
        <w:pStyle w:val="ListParagraph"/>
        <w:numPr>
          <w:ilvl w:val="0"/>
          <w:numId w:val="2"/>
        </w:numPr>
      </w:pPr>
      <w:r>
        <w:t>CSPA LIM – CSPA Logical Information Model</w:t>
      </w:r>
    </w:p>
    <w:p w:rsidR="00FD06E2" w:rsidRDefault="00FD06E2" w:rsidP="00FD06E2">
      <w:pPr>
        <w:pStyle w:val="ListParagraph"/>
        <w:numPr>
          <w:ilvl w:val="0"/>
          <w:numId w:val="2"/>
        </w:numPr>
      </w:pPr>
      <w:r>
        <w:t>GAMSO – Generic Activity Model for Statistical Organisations</w:t>
      </w:r>
    </w:p>
    <w:p w:rsidR="00FD06E2" w:rsidRDefault="00FD06E2" w:rsidP="00FD06E2">
      <w:pPr>
        <w:pStyle w:val="ListParagraph"/>
        <w:numPr>
          <w:ilvl w:val="0"/>
          <w:numId w:val="2"/>
        </w:numPr>
      </w:pPr>
      <w:r>
        <w:t>GSBPM – Generic Statistical Business Process Model</w:t>
      </w:r>
    </w:p>
    <w:p w:rsidR="00FD06E2" w:rsidRDefault="00FD06E2" w:rsidP="00FD06E2">
      <w:pPr>
        <w:pStyle w:val="ListParagraph"/>
        <w:numPr>
          <w:ilvl w:val="0"/>
          <w:numId w:val="2"/>
        </w:numPr>
      </w:pPr>
      <w:r>
        <w:t>GSIM – Generic Statistical Information Model</w:t>
      </w:r>
    </w:p>
    <w:p w:rsidR="00FD06E2" w:rsidRPr="00F04C67" w:rsidRDefault="00883AAD" w:rsidP="008D232F">
      <w:pPr>
        <w:pStyle w:val="ListParagraph"/>
        <w:numPr>
          <w:ilvl w:val="0"/>
          <w:numId w:val="2"/>
        </w:numPr>
        <w:rPr>
          <w:b/>
        </w:rPr>
      </w:pPr>
      <w:r>
        <w:t>HLG-MOS  – High-L</w:t>
      </w:r>
      <w:r w:rsidR="00FD06E2">
        <w:t xml:space="preserve">evel Group </w:t>
      </w:r>
      <w:r w:rsidR="00FD06E2" w:rsidRPr="007C7FDF">
        <w:t>for the Mode</w:t>
      </w:r>
      <w:r w:rsidR="00FD06E2">
        <w:t>rnisation of Official Statistics</w:t>
      </w:r>
    </w:p>
    <w:p w:rsidR="00F04C67" w:rsidRPr="00AB0FC0" w:rsidRDefault="00F04C67" w:rsidP="00F04C67">
      <w:pPr>
        <w:pStyle w:val="ListParagraph"/>
        <w:numPr>
          <w:ilvl w:val="0"/>
          <w:numId w:val="2"/>
        </w:numPr>
        <w:rPr>
          <w:bCs/>
        </w:rPr>
      </w:pPr>
      <w:r w:rsidRPr="00AB0FC0">
        <w:rPr>
          <w:bCs/>
        </w:rPr>
        <w:t xml:space="preserve">SLA </w:t>
      </w:r>
      <w:r>
        <w:rPr>
          <w:bCs/>
        </w:rPr>
        <w:t xml:space="preserve"> - Service Level Agreement </w:t>
      </w:r>
    </w:p>
    <w:p w:rsidR="00F04C67" w:rsidRDefault="00F04C67" w:rsidP="00F04C67">
      <w:pPr>
        <w:pStyle w:val="ListParagraph"/>
        <w:numPr>
          <w:ilvl w:val="0"/>
          <w:numId w:val="2"/>
        </w:numPr>
        <w:rPr>
          <w:b/>
        </w:rPr>
      </w:pPr>
      <w:r w:rsidRPr="00AB0FC0">
        <w:rPr>
          <w:bCs/>
        </w:rPr>
        <w:t>API</w:t>
      </w:r>
      <w:r>
        <w:rPr>
          <w:b/>
        </w:rPr>
        <w:t xml:space="preserve"> </w:t>
      </w:r>
      <w:r>
        <w:rPr>
          <w:bCs/>
        </w:rPr>
        <w:t xml:space="preserve">- </w:t>
      </w:r>
      <w:r w:rsidRPr="00457727">
        <w:rPr>
          <w:bCs/>
        </w:rPr>
        <w:t xml:space="preserve">Application </w:t>
      </w:r>
      <w:r w:rsidR="00D80366">
        <w:rPr>
          <w:bCs/>
        </w:rPr>
        <w:t>P</w:t>
      </w:r>
      <w:r w:rsidRPr="00457727">
        <w:rPr>
          <w:bCs/>
        </w:rPr>
        <w:t xml:space="preserve">rogram </w:t>
      </w:r>
      <w:r w:rsidR="00D80366">
        <w:rPr>
          <w:bCs/>
        </w:rPr>
        <w:t>I</w:t>
      </w:r>
      <w:r w:rsidRPr="00457727">
        <w:rPr>
          <w:bCs/>
        </w:rPr>
        <w:t xml:space="preserve">nterface </w:t>
      </w:r>
    </w:p>
    <w:p w:rsidR="00F04C67" w:rsidRPr="00883AAD" w:rsidRDefault="00F04C67" w:rsidP="00883AAD">
      <w:pPr>
        <w:ind w:left="360"/>
        <w:rPr>
          <w:b/>
        </w:rPr>
      </w:pPr>
    </w:p>
    <w:sectPr w:rsidR="00F04C67" w:rsidRPr="00883AAD" w:rsidSect="00F13376">
      <w:pgSz w:w="16838" w:h="11906" w:orient="landscape"/>
      <w:pgMar w:top="709" w:right="851" w:bottom="707" w:left="42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EF8" w:rsidRDefault="00EF6EF8" w:rsidP="00C46144">
      <w:pPr>
        <w:spacing w:after="0" w:line="240" w:lineRule="auto"/>
      </w:pPr>
      <w:r>
        <w:separator/>
      </w:r>
    </w:p>
  </w:endnote>
  <w:endnote w:type="continuationSeparator" w:id="0">
    <w:p w:rsidR="00EF6EF8" w:rsidRDefault="00EF6EF8" w:rsidP="00C46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EF8" w:rsidRDefault="00EF6EF8" w:rsidP="00C46144">
      <w:pPr>
        <w:spacing w:after="0" w:line="240" w:lineRule="auto"/>
      </w:pPr>
      <w:r>
        <w:separator/>
      </w:r>
    </w:p>
  </w:footnote>
  <w:footnote w:type="continuationSeparator" w:id="0">
    <w:p w:rsidR="00EF6EF8" w:rsidRDefault="00EF6EF8" w:rsidP="00C46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85570E"/>
    <w:multiLevelType w:val="hybridMultilevel"/>
    <w:tmpl w:val="12DE4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34D19B1"/>
    <w:multiLevelType w:val="multilevel"/>
    <w:tmpl w:val="AA8A1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5844B9A"/>
    <w:multiLevelType w:val="hybridMultilevel"/>
    <w:tmpl w:val="52DAC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0FF"/>
    <w:rsid w:val="00002486"/>
    <w:rsid w:val="0000353A"/>
    <w:rsid w:val="00020E43"/>
    <w:rsid w:val="00021625"/>
    <w:rsid w:val="0003031D"/>
    <w:rsid w:val="00044E1D"/>
    <w:rsid w:val="0006443E"/>
    <w:rsid w:val="000C5878"/>
    <w:rsid w:val="000D7AED"/>
    <w:rsid w:val="001165AA"/>
    <w:rsid w:val="001253F6"/>
    <w:rsid w:val="00133456"/>
    <w:rsid w:val="001457B7"/>
    <w:rsid w:val="001610D7"/>
    <w:rsid w:val="00161A9C"/>
    <w:rsid w:val="00167462"/>
    <w:rsid w:val="00167BDC"/>
    <w:rsid w:val="00171825"/>
    <w:rsid w:val="00174463"/>
    <w:rsid w:val="00180408"/>
    <w:rsid w:val="001A3581"/>
    <w:rsid w:val="001A3991"/>
    <w:rsid w:val="001B2EBB"/>
    <w:rsid w:val="001C2AAF"/>
    <w:rsid w:val="001E0CA2"/>
    <w:rsid w:val="00204218"/>
    <w:rsid w:val="00236BAC"/>
    <w:rsid w:val="00243A17"/>
    <w:rsid w:val="0025188F"/>
    <w:rsid w:val="00252726"/>
    <w:rsid w:val="00260CCB"/>
    <w:rsid w:val="002642FE"/>
    <w:rsid w:val="002B436A"/>
    <w:rsid w:val="002C0E61"/>
    <w:rsid w:val="002D295E"/>
    <w:rsid w:val="002D4C7D"/>
    <w:rsid w:val="002D74BF"/>
    <w:rsid w:val="002F3E76"/>
    <w:rsid w:val="003127C3"/>
    <w:rsid w:val="00320E53"/>
    <w:rsid w:val="003220EC"/>
    <w:rsid w:val="003237CE"/>
    <w:rsid w:val="00336904"/>
    <w:rsid w:val="00342752"/>
    <w:rsid w:val="0034470F"/>
    <w:rsid w:val="00350F49"/>
    <w:rsid w:val="00364771"/>
    <w:rsid w:val="00365081"/>
    <w:rsid w:val="003723DB"/>
    <w:rsid w:val="00372CBB"/>
    <w:rsid w:val="0039221A"/>
    <w:rsid w:val="003A7099"/>
    <w:rsid w:val="003E46B1"/>
    <w:rsid w:val="0042328C"/>
    <w:rsid w:val="004453B8"/>
    <w:rsid w:val="00455B8F"/>
    <w:rsid w:val="004569AA"/>
    <w:rsid w:val="0046141E"/>
    <w:rsid w:val="00462158"/>
    <w:rsid w:val="00462337"/>
    <w:rsid w:val="00466CFB"/>
    <w:rsid w:val="0047521D"/>
    <w:rsid w:val="00482A34"/>
    <w:rsid w:val="004961D9"/>
    <w:rsid w:val="004A0A33"/>
    <w:rsid w:val="004C19DF"/>
    <w:rsid w:val="004C6CA3"/>
    <w:rsid w:val="004D7416"/>
    <w:rsid w:val="004E329E"/>
    <w:rsid w:val="00514963"/>
    <w:rsid w:val="0053608E"/>
    <w:rsid w:val="005670FF"/>
    <w:rsid w:val="005963AF"/>
    <w:rsid w:val="005A2226"/>
    <w:rsid w:val="005B5A77"/>
    <w:rsid w:val="005D1EAD"/>
    <w:rsid w:val="005E00B6"/>
    <w:rsid w:val="005E6941"/>
    <w:rsid w:val="00614846"/>
    <w:rsid w:val="0062466E"/>
    <w:rsid w:val="00634DAF"/>
    <w:rsid w:val="0064342E"/>
    <w:rsid w:val="00653B84"/>
    <w:rsid w:val="00665B85"/>
    <w:rsid w:val="00670098"/>
    <w:rsid w:val="00670EDC"/>
    <w:rsid w:val="006A3C2F"/>
    <w:rsid w:val="006B1564"/>
    <w:rsid w:val="006B25CD"/>
    <w:rsid w:val="006C3175"/>
    <w:rsid w:val="006C5BAC"/>
    <w:rsid w:val="006D7F75"/>
    <w:rsid w:val="006E1546"/>
    <w:rsid w:val="006E4487"/>
    <w:rsid w:val="006F0416"/>
    <w:rsid w:val="00705E1E"/>
    <w:rsid w:val="00717366"/>
    <w:rsid w:val="00725F88"/>
    <w:rsid w:val="00744023"/>
    <w:rsid w:val="007735E6"/>
    <w:rsid w:val="00787CBF"/>
    <w:rsid w:val="00793D20"/>
    <w:rsid w:val="00797F60"/>
    <w:rsid w:val="007B4EE8"/>
    <w:rsid w:val="007C7FDF"/>
    <w:rsid w:val="007E5052"/>
    <w:rsid w:val="007E795A"/>
    <w:rsid w:val="007F44A8"/>
    <w:rsid w:val="007F7721"/>
    <w:rsid w:val="00802BE7"/>
    <w:rsid w:val="008216A7"/>
    <w:rsid w:val="008345FD"/>
    <w:rsid w:val="008676F0"/>
    <w:rsid w:val="00872D1F"/>
    <w:rsid w:val="00883154"/>
    <w:rsid w:val="00883AAD"/>
    <w:rsid w:val="00893DF4"/>
    <w:rsid w:val="008D232F"/>
    <w:rsid w:val="008D695E"/>
    <w:rsid w:val="008E3BF9"/>
    <w:rsid w:val="00922A76"/>
    <w:rsid w:val="00931B05"/>
    <w:rsid w:val="0093719A"/>
    <w:rsid w:val="00945225"/>
    <w:rsid w:val="00962F66"/>
    <w:rsid w:val="00967F86"/>
    <w:rsid w:val="009855E3"/>
    <w:rsid w:val="009D5E05"/>
    <w:rsid w:val="009E63D8"/>
    <w:rsid w:val="009F147A"/>
    <w:rsid w:val="009F38CD"/>
    <w:rsid w:val="009F44C6"/>
    <w:rsid w:val="009F77AF"/>
    <w:rsid w:val="00A032E5"/>
    <w:rsid w:val="00A32FED"/>
    <w:rsid w:val="00A348A6"/>
    <w:rsid w:val="00A42574"/>
    <w:rsid w:val="00A64E30"/>
    <w:rsid w:val="00A73F33"/>
    <w:rsid w:val="00A853E2"/>
    <w:rsid w:val="00A85AEC"/>
    <w:rsid w:val="00A968B2"/>
    <w:rsid w:val="00AA462A"/>
    <w:rsid w:val="00AC4DB7"/>
    <w:rsid w:val="00B00185"/>
    <w:rsid w:val="00B41E0F"/>
    <w:rsid w:val="00B541B2"/>
    <w:rsid w:val="00B64460"/>
    <w:rsid w:val="00BA5ABD"/>
    <w:rsid w:val="00C12DBC"/>
    <w:rsid w:val="00C15633"/>
    <w:rsid w:val="00C4168B"/>
    <w:rsid w:val="00C4528B"/>
    <w:rsid w:val="00C46144"/>
    <w:rsid w:val="00C55727"/>
    <w:rsid w:val="00C62631"/>
    <w:rsid w:val="00C9033A"/>
    <w:rsid w:val="00CA1EE0"/>
    <w:rsid w:val="00CC72A8"/>
    <w:rsid w:val="00CD4E5B"/>
    <w:rsid w:val="00CF4790"/>
    <w:rsid w:val="00D1567A"/>
    <w:rsid w:val="00D80366"/>
    <w:rsid w:val="00DB228F"/>
    <w:rsid w:val="00DE213A"/>
    <w:rsid w:val="00E30952"/>
    <w:rsid w:val="00E3130B"/>
    <w:rsid w:val="00E3246A"/>
    <w:rsid w:val="00E34F05"/>
    <w:rsid w:val="00E7382C"/>
    <w:rsid w:val="00EB1658"/>
    <w:rsid w:val="00EC746E"/>
    <w:rsid w:val="00ED5377"/>
    <w:rsid w:val="00EF2ED3"/>
    <w:rsid w:val="00EF6EF8"/>
    <w:rsid w:val="00F034B2"/>
    <w:rsid w:val="00F04C67"/>
    <w:rsid w:val="00F0763F"/>
    <w:rsid w:val="00F13254"/>
    <w:rsid w:val="00F13376"/>
    <w:rsid w:val="00F143A0"/>
    <w:rsid w:val="00F20AC4"/>
    <w:rsid w:val="00F2456D"/>
    <w:rsid w:val="00F3442B"/>
    <w:rsid w:val="00F53310"/>
    <w:rsid w:val="00F926FB"/>
    <w:rsid w:val="00FB12A6"/>
    <w:rsid w:val="00FD06E2"/>
    <w:rsid w:val="00FD2A4C"/>
    <w:rsid w:val="00FD7514"/>
    <w:rsid w:val="00FE0B89"/>
    <w:rsid w:val="00FE15AF"/>
    <w:rsid w:val="00FF19FE"/>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904"/>
  </w:style>
  <w:style w:type="paragraph" w:styleId="Heading1">
    <w:name w:val="heading 1"/>
    <w:basedOn w:val="Normal"/>
    <w:next w:val="Normal"/>
    <w:link w:val="Heading1Char"/>
    <w:uiPriority w:val="9"/>
    <w:qFormat/>
    <w:rsid w:val="00567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14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70F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670FF"/>
    <w:pPr>
      <w:ind w:left="720"/>
      <w:contextualSpacing/>
    </w:pPr>
  </w:style>
  <w:style w:type="character" w:customStyle="1" w:styleId="Heading2Char">
    <w:name w:val="Heading 2 Char"/>
    <w:basedOn w:val="DefaultParagraphFont"/>
    <w:link w:val="Heading2"/>
    <w:uiPriority w:val="9"/>
    <w:rsid w:val="009F147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9F147A"/>
    <w:pPr>
      <w:spacing w:after="0" w:line="240" w:lineRule="auto"/>
    </w:pPr>
    <w:rPr>
      <w:lang w:val="nb-N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93DF4"/>
    <w:rPr>
      <w:sz w:val="16"/>
      <w:szCs w:val="16"/>
    </w:rPr>
  </w:style>
  <w:style w:type="paragraph" w:styleId="CommentText">
    <w:name w:val="annotation text"/>
    <w:basedOn w:val="Normal"/>
    <w:link w:val="CommentTextChar"/>
    <w:uiPriority w:val="99"/>
    <w:semiHidden/>
    <w:unhideWhenUsed/>
    <w:rsid w:val="00893DF4"/>
    <w:pPr>
      <w:spacing w:line="240" w:lineRule="auto"/>
    </w:pPr>
    <w:rPr>
      <w:sz w:val="20"/>
      <w:szCs w:val="20"/>
    </w:rPr>
  </w:style>
  <w:style w:type="character" w:customStyle="1" w:styleId="CommentTextChar">
    <w:name w:val="Comment Text Char"/>
    <w:basedOn w:val="DefaultParagraphFont"/>
    <w:link w:val="CommentText"/>
    <w:uiPriority w:val="99"/>
    <w:semiHidden/>
    <w:rsid w:val="00893DF4"/>
    <w:rPr>
      <w:sz w:val="20"/>
      <w:szCs w:val="20"/>
    </w:rPr>
  </w:style>
  <w:style w:type="paragraph" w:styleId="CommentSubject">
    <w:name w:val="annotation subject"/>
    <w:basedOn w:val="CommentText"/>
    <w:next w:val="CommentText"/>
    <w:link w:val="CommentSubjectChar"/>
    <w:uiPriority w:val="99"/>
    <w:semiHidden/>
    <w:unhideWhenUsed/>
    <w:rsid w:val="00893DF4"/>
    <w:rPr>
      <w:b/>
      <w:bCs/>
    </w:rPr>
  </w:style>
  <w:style w:type="character" w:customStyle="1" w:styleId="CommentSubjectChar">
    <w:name w:val="Comment Subject Char"/>
    <w:basedOn w:val="CommentTextChar"/>
    <w:link w:val="CommentSubject"/>
    <w:uiPriority w:val="99"/>
    <w:semiHidden/>
    <w:rsid w:val="00893DF4"/>
    <w:rPr>
      <w:b/>
      <w:bCs/>
      <w:sz w:val="20"/>
      <w:szCs w:val="20"/>
    </w:rPr>
  </w:style>
  <w:style w:type="paragraph" w:styleId="BalloonText">
    <w:name w:val="Balloon Text"/>
    <w:basedOn w:val="Normal"/>
    <w:link w:val="BalloonTextChar"/>
    <w:uiPriority w:val="99"/>
    <w:semiHidden/>
    <w:unhideWhenUsed/>
    <w:rsid w:val="00893D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DF4"/>
    <w:rPr>
      <w:rFonts w:ascii="Tahoma" w:hAnsi="Tahoma" w:cs="Tahoma"/>
      <w:sz w:val="16"/>
      <w:szCs w:val="16"/>
    </w:rPr>
  </w:style>
  <w:style w:type="paragraph" w:styleId="FootnoteText">
    <w:name w:val="footnote text"/>
    <w:basedOn w:val="Normal"/>
    <w:link w:val="FootnoteTextChar"/>
    <w:uiPriority w:val="99"/>
    <w:semiHidden/>
    <w:unhideWhenUsed/>
    <w:rsid w:val="00C46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6144"/>
    <w:rPr>
      <w:sz w:val="20"/>
      <w:szCs w:val="20"/>
    </w:rPr>
  </w:style>
  <w:style w:type="character" w:styleId="FootnoteReference">
    <w:name w:val="footnote reference"/>
    <w:basedOn w:val="DefaultParagraphFont"/>
    <w:uiPriority w:val="99"/>
    <w:semiHidden/>
    <w:unhideWhenUsed/>
    <w:rsid w:val="00C46144"/>
    <w:rPr>
      <w:vertAlign w:val="superscript"/>
    </w:rPr>
  </w:style>
  <w:style w:type="character" w:styleId="Hyperlink">
    <w:name w:val="Hyperlink"/>
    <w:basedOn w:val="DefaultParagraphFont"/>
    <w:uiPriority w:val="99"/>
    <w:unhideWhenUsed/>
    <w:rsid w:val="00A32FED"/>
    <w:rPr>
      <w:color w:val="0000FF" w:themeColor="hyperlink"/>
      <w:u w:val="single"/>
    </w:rPr>
  </w:style>
  <w:style w:type="paragraph" w:styleId="NormalWeb">
    <w:name w:val="Normal (Web)"/>
    <w:basedOn w:val="Normal"/>
    <w:uiPriority w:val="99"/>
    <w:semiHidden/>
    <w:unhideWhenUsed/>
    <w:rsid w:val="00C15633"/>
    <w:pPr>
      <w:spacing w:before="100" w:beforeAutospacing="1" w:after="100" w:afterAutospacing="1" w:line="240" w:lineRule="auto"/>
    </w:pPr>
    <w:rPr>
      <w:rFonts w:ascii="Times New Roman" w:eastAsia="Times New Roman" w:hAnsi="Times New Roman" w:cs="Times New Roman"/>
      <w:sz w:val="24"/>
      <w:szCs w:val="24"/>
      <w:lang w:val="en-CA"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904"/>
  </w:style>
  <w:style w:type="paragraph" w:styleId="Heading1">
    <w:name w:val="heading 1"/>
    <w:basedOn w:val="Normal"/>
    <w:next w:val="Normal"/>
    <w:link w:val="Heading1Char"/>
    <w:uiPriority w:val="9"/>
    <w:qFormat/>
    <w:rsid w:val="00567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14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70F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670FF"/>
    <w:pPr>
      <w:ind w:left="720"/>
      <w:contextualSpacing/>
    </w:pPr>
  </w:style>
  <w:style w:type="character" w:customStyle="1" w:styleId="Heading2Char">
    <w:name w:val="Heading 2 Char"/>
    <w:basedOn w:val="DefaultParagraphFont"/>
    <w:link w:val="Heading2"/>
    <w:uiPriority w:val="9"/>
    <w:rsid w:val="009F147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9F147A"/>
    <w:pPr>
      <w:spacing w:after="0" w:line="240" w:lineRule="auto"/>
    </w:pPr>
    <w:rPr>
      <w:lang w:val="nb-N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93DF4"/>
    <w:rPr>
      <w:sz w:val="16"/>
      <w:szCs w:val="16"/>
    </w:rPr>
  </w:style>
  <w:style w:type="paragraph" w:styleId="CommentText">
    <w:name w:val="annotation text"/>
    <w:basedOn w:val="Normal"/>
    <w:link w:val="CommentTextChar"/>
    <w:uiPriority w:val="99"/>
    <w:semiHidden/>
    <w:unhideWhenUsed/>
    <w:rsid w:val="00893DF4"/>
    <w:pPr>
      <w:spacing w:line="240" w:lineRule="auto"/>
    </w:pPr>
    <w:rPr>
      <w:sz w:val="20"/>
      <w:szCs w:val="20"/>
    </w:rPr>
  </w:style>
  <w:style w:type="character" w:customStyle="1" w:styleId="CommentTextChar">
    <w:name w:val="Comment Text Char"/>
    <w:basedOn w:val="DefaultParagraphFont"/>
    <w:link w:val="CommentText"/>
    <w:uiPriority w:val="99"/>
    <w:semiHidden/>
    <w:rsid w:val="00893DF4"/>
    <w:rPr>
      <w:sz w:val="20"/>
      <w:szCs w:val="20"/>
    </w:rPr>
  </w:style>
  <w:style w:type="paragraph" w:styleId="CommentSubject">
    <w:name w:val="annotation subject"/>
    <w:basedOn w:val="CommentText"/>
    <w:next w:val="CommentText"/>
    <w:link w:val="CommentSubjectChar"/>
    <w:uiPriority w:val="99"/>
    <w:semiHidden/>
    <w:unhideWhenUsed/>
    <w:rsid w:val="00893DF4"/>
    <w:rPr>
      <w:b/>
      <w:bCs/>
    </w:rPr>
  </w:style>
  <w:style w:type="character" w:customStyle="1" w:styleId="CommentSubjectChar">
    <w:name w:val="Comment Subject Char"/>
    <w:basedOn w:val="CommentTextChar"/>
    <w:link w:val="CommentSubject"/>
    <w:uiPriority w:val="99"/>
    <w:semiHidden/>
    <w:rsid w:val="00893DF4"/>
    <w:rPr>
      <w:b/>
      <w:bCs/>
      <w:sz w:val="20"/>
      <w:szCs w:val="20"/>
    </w:rPr>
  </w:style>
  <w:style w:type="paragraph" w:styleId="BalloonText">
    <w:name w:val="Balloon Text"/>
    <w:basedOn w:val="Normal"/>
    <w:link w:val="BalloonTextChar"/>
    <w:uiPriority w:val="99"/>
    <w:semiHidden/>
    <w:unhideWhenUsed/>
    <w:rsid w:val="00893D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DF4"/>
    <w:rPr>
      <w:rFonts w:ascii="Tahoma" w:hAnsi="Tahoma" w:cs="Tahoma"/>
      <w:sz w:val="16"/>
      <w:szCs w:val="16"/>
    </w:rPr>
  </w:style>
  <w:style w:type="paragraph" w:styleId="FootnoteText">
    <w:name w:val="footnote text"/>
    <w:basedOn w:val="Normal"/>
    <w:link w:val="FootnoteTextChar"/>
    <w:uiPriority w:val="99"/>
    <w:semiHidden/>
    <w:unhideWhenUsed/>
    <w:rsid w:val="00C46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6144"/>
    <w:rPr>
      <w:sz w:val="20"/>
      <w:szCs w:val="20"/>
    </w:rPr>
  </w:style>
  <w:style w:type="character" w:styleId="FootnoteReference">
    <w:name w:val="footnote reference"/>
    <w:basedOn w:val="DefaultParagraphFont"/>
    <w:uiPriority w:val="99"/>
    <w:semiHidden/>
    <w:unhideWhenUsed/>
    <w:rsid w:val="00C46144"/>
    <w:rPr>
      <w:vertAlign w:val="superscript"/>
    </w:rPr>
  </w:style>
  <w:style w:type="character" w:styleId="Hyperlink">
    <w:name w:val="Hyperlink"/>
    <w:basedOn w:val="DefaultParagraphFont"/>
    <w:uiPriority w:val="99"/>
    <w:unhideWhenUsed/>
    <w:rsid w:val="00A32FED"/>
    <w:rPr>
      <w:color w:val="0000FF" w:themeColor="hyperlink"/>
      <w:u w:val="single"/>
    </w:rPr>
  </w:style>
  <w:style w:type="paragraph" w:styleId="NormalWeb">
    <w:name w:val="Normal (Web)"/>
    <w:basedOn w:val="Normal"/>
    <w:uiPriority w:val="99"/>
    <w:semiHidden/>
    <w:unhideWhenUsed/>
    <w:rsid w:val="00C15633"/>
    <w:pPr>
      <w:spacing w:before="100" w:beforeAutospacing="1" w:after="100" w:afterAutospacing="1" w:line="240" w:lineRule="auto"/>
    </w:pPr>
    <w:rPr>
      <w:rFonts w:ascii="Times New Roman" w:eastAsia="Times New Roman" w:hAnsi="Times New Roman" w:cs="Times New Roman"/>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37038">
      <w:bodyDiv w:val="1"/>
      <w:marLeft w:val="0"/>
      <w:marRight w:val="0"/>
      <w:marTop w:val="0"/>
      <w:marBottom w:val="0"/>
      <w:divBdr>
        <w:top w:val="none" w:sz="0" w:space="0" w:color="auto"/>
        <w:left w:val="none" w:sz="0" w:space="0" w:color="auto"/>
        <w:bottom w:val="none" w:sz="0" w:space="0" w:color="auto"/>
        <w:right w:val="none" w:sz="0" w:space="0" w:color="auto"/>
      </w:divBdr>
    </w:div>
    <w:div w:id="602566889">
      <w:bodyDiv w:val="1"/>
      <w:marLeft w:val="0"/>
      <w:marRight w:val="0"/>
      <w:marTop w:val="0"/>
      <w:marBottom w:val="0"/>
      <w:divBdr>
        <w:top w:val="none" w:sz="0" w:space="0" w:color="auto"/>
        <w:left w:val="none" w:sz="0" w:space="0" w:color="auto"/>
        <w:bottom w:val="none" w:sz="0" w:space="0" w:color="auto"/>
        <w:right w:val="none" w:sz="0" w:space="0" w:color="auto"/>
      </w:divBdr>
    </w:div>
    <w:div w:id="1519347531">
      <w:bodyDiv w:val="1"/>
      <w:marLeft w:val="0"/>
      <w:marRight w:val="0"/>
      <w:marTop w:val="0"/>
      <w:marBottom w:val="0"/>
      <w:divBdr>
        <w:top w:val="none" w:sz="0" w:space="0" w:color="auto"/>
        <w:left w:val="none" w:sz="0" w:space="0" w:color="auto"/>
        <w:bottom w:val="none" w:sz="0" w:space="0" w:color="auto"/>
        <w:right w:val="none" w:sz="0" w:space="0" w:color="auto"/>
      </w:divBdr>
    </w:div>
    <w:div w:id="1568612012">
      <w:bodyDiv w:val="1"/>
      <w:marLeft w:val="0"/>
      <w:marRight w:val="0"/>
      <w:marTop w:val="0"/>
      <w:marBottom w:val="0"/>
      <w:divBdr>
        <w:top w:val="none" w:sz="0" w:space="0" w:color="auto"/>
        <w:left w:val="none" w:sz="0" w:space="0" w:color="auto"/>
        <w:bottom w:val="none" w:sz="0" w:space="0" w:color="auto"/>
        <w:right w:val="none" w:sz="0" w:space="0" w:color="auto"/>
      </w:divBdr>
    </w:div>
    <w:div w:id="1725444707">
      <w:bodyDiv w:val="1"/>
      <w:marLeft w:val="0"/>
      <w:marRight w:val="0"/>
      <w:marTop w:val="0"/>
      <w:marBottom w:val="0"/>
      <w:divBdr>
        <w:top w:val="none" w:sz="0" w:space="0" w:color="auto"/>
        <w:left w:val="none" w:sz="0" w:space="0" w:color="auto"/>
        <w:bottom w:val="none" w:sz="0" w:space="0" w:color="auto"/>
        <w:right w:val="none" w:sz="0" w:space="0" w:color="auto"/>
      </w:divBdr>
    </w:div>
    <w:div w:id="1741095784">
      <w:bodyDiv w:val="1"/>
      <w:marLeft w:val="0"/>
      <w:marRight w:val="0"/>
      <w:marTop w:val="0"/>
      <w:marBottom w:val="0"/>
      <w:divBdr>
        <w:top w:val="none" w:sz="0" w:space="0" w:color="auto"/>
        <w:left w:val="none" w:sz="0" w:space="0" w:color="auto"/>
        <w:bottom w:val="none" w:sz="0" w:space="0" w:color="auto"/>
        <w:right w:val="none" w:sz="0" w:space="0" w:color="auto"/>
      </w:divBdr>
    </w:div>
    <w:div w:id="1826117982">
      <w:bodyDiv w:val="1"/>
      <w:marLeft w:val="0"/>
      <w:marRight w:val="0"/>
      <w:marTop w:val="0"/>
      <w:marBottom w:val="0"/>
      <w:divBdr>
        <w:top w:val="none" w:sz="0" w:space="0" w:color="auto"/>
        <w:left w:val="none" w:sz="0" w:space="0" w:color="auto"/>
        <w:bottom w:val="none" w:sz="0" w:space="0" w:color="auto"/>
        <w:right w:val="none" w:sz="0" w:space="0" w:color="auto"/>
      </w:divBdr>
    </w:div>
    <w:div w:id="210437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1.unece.org/stat/platform/display/CSPA/Common+Statistical+Production+Architecture"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1.unece.org/stat/platform/display/gsim/Generic+Statistical+Information+Mode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1.unece.org/stat/platform/display/GSBPM/Generic+Statistical+Business+Process+Model" TargetMode="External"/><Relationship Id="rId4" Type="http://schemas.microsoft.com/office/2007/relationships/stylesWithEffects" Target="stylesWithEffects.xml"/><Relationship Id="rId9" Type="http://schemas.openxmlformats.org/officeDocument/2006/relationships/hyperlink" Target="http://www1.unece.org/stat/platform/display/GAMSO/Generic+Activity+Model+for+Statistical+Organization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C00F2F1E960B64FAC22A58E2A2AE8B9" ma:contentTypeVersion="32" ma:contentTypeDescription="Create a new document." ma:contentTypeScope="" ma:versionID="8410153428fc3123787de9d6d2669ea5">
  <xsd:schema xmlns:xsd="http://www.w3.org/2001/XMLSchema" xmlns:xs="http://www.w3.org/2001/XMLSchema" xmlns:p="http://schemas.microsoft.com/office/2006/metadata/properties" xmlns:ns2="dd774590-caf2-40ff-b04f-1e20d86f2c70" xmlns:ns3="c39ac8e3-0f08-4b7d-bd41-28055cb5e628" xmlns:ns4="985ec44e-1bab-4c0b-9df0-6ba128686fc9" targetNamespace="http://schemas.microsoft.com/office/2006/metadata/properties" ma:root="true" ma:fieldsID="a6a54b38891a12f852498b6efb1b8206" ns2:_="" ns3:_="" ns4:_="">
    <xsd:import namespace="dd774590-caf2-40ff-b04f-1e20d86f2c70"/>
    <xsd:import namespace="c39ac8e3-0f08-4b7d-bd41-28055cb5e628"/>
    <xsd:import namespace="985ec44e-1bab-4c0b-9df0-6ba128686fc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2:SharedWithUsers" minOccurs="0"/>
                <xsd:element ref="ns2:SharedWithDetails" minOccurs="0"/>
                <xsd:element ref="ns3:MediaServiceLocation" minOccurs="0"/>
                <xsd:element ref="ns2:TaxKeywordTaxHTField" minOccurs="0"/>
                <xsd:element ref="ns4:TaxCatchAll" minOccurs="0"/>
                <xsd:element ref="ns3:Category"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774590-caf2-40ff-b04f-1e20d86f2c70" elementFormDefault="qualified">
    <xsd:import namespace="http://schemas.microsoft.com/office/2006/documentManagement/types"/>
    <xsd:import namespace="http://schemas.microsoft.com/office/infopath/2007/PartnerControls"/>
    <xsd:element name="SharedWithUsers" ma:index="15"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hidden="true" ma:internalName="SharedWithDetails" ma:readOnly="true">
      <xsd:simpleType>
        <xsd:restriction base="dms:Note"/>
      </xsd:simpleType>
    </xsd:element>
    <xsd:element name="TaxKeywordTaxHTField" ma:index="21" nillable="true" ma:taxonomy="true" ma:internalName="TaxKeywordTaxHTField" ma:taxonomyFieldName="TaxKeyword" ma:displayName="Enterprise Keywords" ma:readOnly="false"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39ac8e3-0f08-4b7d-bd41-28055cb5e628" elementFormDefault="qualified">
    <xsd:import namespace="http://schemas.microsoft.com/office/2006/documentManagement/types"/>
    <xsd:import namespace="http://schemas.microsoft.com/office/infopath/2007/PartnerControls"/>
    <xsd:element name="MediaServiceMetadata" ma:index="6" nillable="true" ma:displayName="MediaServiceMetadata" ma:hidden="true" ma:internalName="MediaServiceMetadata" ma:readOnly="true">
      <xsd:simpleType>
        <xsd:restriction base="dms:Note"/>
      </xsd:simpleType>
    </xsd:element>
    <xsd:element name="MediaServiceFastMetadata" ma:index="7" nillable="true" ma:displayName="MediaServiceFastMetadata" ma:hidden="true" ma:internalName="MediaServiceFastMetadata" ma:readOnly="true">
      <xsd:simpleType>
        <xsd:restriction base="dms:Note"/>
      </xsd:simpleType>
    </xsd:element>
    <xsd:element name="MediaServiceAutoKeyPoints" ma:index="8" nillable="true" ma:displayName="MediaServiceAutoKeyPoints" ma:hidden="true" ma:internalName="MediaServiceAutoKeyPoints" ma:readOnly="true">
      <xsd:simpleType>
        <xsd:restriction base="dms:Note"/>
      </xsd:simpleType>
    </xsd:element>
    <xsd:element name="MediaServiceKeyPoints" ma:index="9" nillable="true" ma:displayName="KeyPoints" ma:hidden="true" ma:internalName="MediaServiceKeyPoints" ma:readOnly="true">
      <xsd:simpleType>
        <xsd:restriction base="dms:Note"/>
      </xsd:simpleType>
    </xsd:element>
    <xsd:element name="MediaServiceAutoTags" ma:index="10" nillable="true" ma:displayName="Tags" ma:description="" ma:hidden="true" ma:indexed="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9" nillable="true" ma:displayName="Location" ma:hidden="true" ma:internalName="MediaServiceLocation" ma:readOnly="true">
      <xsd:simpleType>
        <xsd:restriction base="dms:Text"/>
      </xsd:simpleType>
    </xsd:element>
    <xsd:element name="Category" ma:index="24" nillable="true" ma:displayName="Category" ma:format="Dropdown" ma:internalName="Category">
      <xsd:simpleType>
        <xsd:restriction base="dms:Text">
          <xsd:maxLength value="255"/>
        </xsd:restriction>
      </xsd:simpleType>
    </xsd:element>
    <xsd:element name="MediaLengthInSeconds" ma:index="2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e719dce3-84fe-4056-94cd-88c297797000}" ma:internalName="TaxCatchAll" ma:readOnly="false" ma:showField="CatchAllData" ma:web="dd774590-caf2-40ff-b04f-1e20d86f2c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ma:index="23" ma:displayName="Subject"/>
        <xsd:element ref="dc:description" minOccurs="0" maxOccurs="1" ma:index="25" ma:displayName="Comments"/>
        <xsd:element name="keywords" minOccurs="0" maxOccurs="1" type="xsd:string"/>
        <xsd:element ref="dc:language" minOccurs="0" maxOccurs="1"/>
        <xsd:element name="category" minOccurs="0" maxOccurs="1" type="xsd:string" ma:index="26" ma:displayName="Category"/>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Value>489</Value>
      <Value>2995</Value>
      <Value>3000</Value>
      <Value>1206</Value>
    </TaxCatchAll>
    <TaxKeywordTaxHTField xmlns="dd774590-caf2-40ff-b04f-1e20d86f2c70">
      <Terms xmlns="http://schemas.microsoft.com/office/infopath/2007/PartnerControls">
        <TermInfo xmlns="http://schemas.microsoft.com/office/infopath/2007/PartnerControls">
          <TermName xmlns="http://schemas.microsoft.com/office/infopath/2007/PartnerControls">SMMU</TermName>
          <TermId xmlns="http://schemas.microsoft.com/office/infopath/2007/PartnerControls">5e9f697a-141a-4514-921e-ceb815d55e6d</TermId>
        </TermInfo>
        <TermInfo xmlns="http://schemas.microsoft.com/office/infopath/2007/PartnerControls">
          <TermName xmlns="http://schemas.microsoft.com/office/infopath/2007/PartnerControls">HLG2016</TermName>
          <TermId xmlns="http://schemas.microsoft.com/office/infopath/2007/PartnerControls">1bab633f-096e-4c60-bb1a-c4e3f43cbe47</TermId>
        </TermInfo>
        <TermInfo xmlns="http://schemas.microsoft.com/office/infopath/2007/PartnerControls">
          <TermName xmlns="http://schemas.microsoft.com/office/infopath/2007/PartnerControls">Modernisation Maturity Model</TermName>
          <TermId xmlns="http://schemas.microsoft.com/office/infopath/2007/PartnerControls">db347804-3b27-491e-904d-36cda5af6299</TermId>
        </TermInfo>
        <TermInfo xmlns="http://schemas.microsoft.com/office/infopath/2007/PartnerControls">
          <TermName xmlns="http://schemas.microsoft.com/office/infopath/2007/PartnerControls">modernstats</TermName>
          <TermId xmlns="http://schemas.microsoft.com/office/infopath/2007/PartnerControls">94b70401-9829-4e65-9ad6-1fa04469d1b3</TermId>
        </TermInfo>
      </Terms>
    </TaxKeywordTaxHTField>
    <Category xmlns="c39ac8e3-0f08-4b7d-bd41-28055cb5e628" xsi:nil="true"/>
  </documentManagement>
</p:properties>
</file>

<file path=customXml/itemProps1.xml><?xml version="1.0" encoding="utf-8"?>
<ds:datastoreItem xmlns:ds="http://schemas.openxmlformats.org/officeDocument/2006/customXml" ds:itemID="{B8C241F3-ECEC-4A96-BE3D-2D5BD5CB242E}">
  <ds:schemaRefs>
    <ds:schemaRef ds:uri="http://schemas.openxmlformats.org/officeDocument/2006/bibliography"/>
  </ds:schemaRefs>
</ds:datastoreItem>
</file>

<file path=customXml/itemProps2.xml><?xml version="1.0" encoding="utf-8"?>
<ds:datastoreItem xmlns:ds="http://schemas.openxmlformats.org/officeDocument/2006/customXml" ds:itemID="{7AAAC6FD-024E-429C-810F-1BFF568ABEDE}"/>
</file>

<file path=customXml/itemProps3.xml><?xml version="1.0" encoding="utf-8"?>
<ds:datastoreItem xmlns:ds="http://schemas.openxmlformats.org/officeDocument/2006/customXml" ds:itemID="{549750A0-A407-44FD-942B-4C79CFEE7479}"/>
</file>

<file path=customXml/itemProps4.xml><?xml version="1.0" encoding="utf-8"?>
<ds:datastoreItem xmlns:ds="http://schemas.openxmlformats.org/officeDocument/2006/customXml" ds:itemID="{008F0938-2C5A-4D98-BB8C-4C429A9B6413}"/>
</file>

<file path=docProps/app.xml><?xml version="1.0" encoding="utf-8"?>
<Properties xmlns="http://schemas.openxmlformats.org/officeDocument/2006/extended-properties" xmlns:vt="http://schemas.openxmlformats.org/officeDocument/2006/docPropsVTypes">
  <Template>Normal</Template>
  <TotalTime>0</TotalTime>
  <Pages>12</Pages>
  <Words>4550</Words>
  <Characters>25939</Characters>
  <Application>Microsoft Office Word</Application>
  <DocSecurity>0</DocSecurity>
  <Lines>216</Lines>
  <Paragraphs>60</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ECE-ISU</Company>
  <LinksUpToDate>false</LinksUpToDate>
  <CharactersWithSpaces>30429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Jones</dc:creator>
  <cp:keywords>HLG2016; SMMU; ModernStats; Modernisation Maturity Model</cp:keywords>
  <cp:lastModifiedBy>salonen</cp:lastModifiedBy>
  <cp:revision>2</cp:revision>
  <cp:lastPrinted>2016-08-30T17:16:00Z</cp:lastPrinted>
  <dcterms:created xsi:type="dcterms:W3CDTF">2016-11-21T09:35:00Z</dcterms:created>
  <dcterms:modified xsi:type="dcterms:W3CDTF">2016-11-21T09:35:00Z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0x010100AC00F2F1E960B64FAC22A58E2A2AE8B9</vt:lpwstr>
  </property>
  <property fmtid="{D5CDD505-2E9C-101B-9397-08002B2CF9AE}" pid="3" name="TaxKeyword">
    <vt:lpwstr>489;#SMMU|5e9f697a-141a-4514-921e-ceb815d55e6d;#2995;#HLG2016|1bab633f-096e-4c60-bb1a-c4e3f43cbe47;#3000;#Modernisation Maturity Model|db347804-3b27-491e-904d-36cda5af6299;#1206;#modernstats|94b70401-9829-4e65-9ad6-1fa04469d1b3</vt:lpwstr>
  </property>
</Properties>
</file>