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658E" w14:textId="77777777" w:rsidR="00A30B27" w:rsidRPr="003703BC" w:rsidRDefault="00A30B27" w:rsidP="00A30B27">
      <w:pPr>
        <w:spacing w:before="120"/>
        <w:rPr>
          <w:b/>
          <w:sz w:val="28"/>
          <w:szCs w:val="28"/>
        </w:rPr>
      </w:pPr>
      <w:r w:rsidRPr="003703BC">
        <w:rPr>
          <w:b/>
          <w:sz w:val="28"/>
          <w:szCs w:val="28"/>
        </w:rPr>
        <w:t>Economic Commission for Europe</w:t>
      </w:r>
    </w:p>
    <w:p w14:paraId="3AA8B594" w14:textId="77777777" w:rsidR="00A30B27" w:rsidRPr="003703BC" w:rsidRDefault="00A30B27" w:rsidP="00A30B27">
      <w:pPr>
        <w:spacing w:before="120"/>
        <w:rPr>
          <w:sz w:val="28"/>
          <w:szCs w:val="28"/>
        </w:rPr>
      </w:pPr>
      <w:r w:rsidRPr="003703BC">
        <w:rPr>
          <w:sz w:val="28"/>
          <w:szCs w:val="28"/>
        </w:rPr>
        <w:t>Inland Transport Committee</w:t>
      </w:r>
    </w:p>
    <w:p w14:paraId="754AC30F" w14:textId="77777777" w:rsidR="00A30B27" w:rsidRPr="003703BC" w:rsidRDefault="00A30B27" w:rsidP="00A30B27">
      <w:pPr>
        <w:spacing w:before="120"/>
        <w:rPr>
          <w:b/>
          <w:sz w:val="24"/>
          <w:szCs w:val="24"/>
        </w:rPr>
      </w:pPr>
      <w:r w:rsidRPr="003703BC">
        <w:rPr>
          <w:b/>
          <w:sz w:val="24"/>
          <w:szCs w:val="24"/>
        </w:rPr>
        <w:t>Working Party on the Transport of Dangerous Goods</w:t>
      </w:r>
    </w:p>
    <w:p w14:paraId="5029FD8D" w14:textId="3E173AA1" w:rsidR="00A30B27" w:rsidRPr="003703BC" w:rsidRDefault="00A30B27" w:rsidP="00A30B27">
      <w:pPr>
        <w:spacing w:before="120"/>
        <w:rPr>
          <w:rFonts w:eastAsia="SimSun"/>
          <w:b/>
        </w:rPr>
      </w:pPr>
      <w:r w:rsidRPr="003703BC">
        <w:rPr>
          <w:rFonts w:eastAsia="SimSun"/>
          <w:b/>
        </w:rPr>
        <w:t>11</w:t>
      </w:r>
      <w:r w:rsidR="00C92FF9" w:rsidRPr="003703BC">
        <w:rPr>
          <w:rFonts w:eastAsia="SimSun"/>
          <w:b/>
        </w:rPr>
        <w:t>2</w:t>
      </w:r>
      <w:r w:rsidRPr="003703BC">
        <w:rPr>
          <w:rFonts w:eastAsia="SimSun"/>
          <w:b/>
        </w:rPr>
        <w:t>th</w:t>
      </w:r>
      <w:r w:rsidRPr="003703BC">
        <w:rPr>
          <w:rStyle w:val="hps"/>
          <w:rFonts w:ascii="Arial" w:hAnsi="Arial" w:cs="Arial"/>
          <w:color w:val="222222"/>
        </w:rPr>
        <w:t xml:space="preserve"> </w:t>
      </w:r>
      <w:r w:rsidRPr="003703BC">
        <w:rPr>
          <w:rFonts w:eastAsia="SimSun"/>
          <w:b/>
        </w:rPr>
        <w:t xml:space="preserve">session </w:t>
      </w:r>
      <w:r w:rsidR="00AD0406" w:rsidRPr="003703BC">
        <w:rPr>
          <w:rFonts w:eastAsia="SimSun"/>
          <w:b/>
        </w:rPr>
        <w:tab/>
      </w:r>
      <w:r w:rsidR="00AD0406" w:rsidRPr="003703BC">
        <w:rPr>
          <w:rFonts w:eastAsia="SimSun"/>
          <w:b/>
        </w:rPr>
        <w:tab/>
      </w:r>
      <w:r w:rsidR="00AD0406" w:rsidRPr="003703BC">
        <w:rPr>
          <w:rFonts w:eastAsia="SimSun"/>
          <w:b/>
        </w:rPr>
        <w:tab/>
      </w:r>
      <w:r w:rsidR="00AD0406" w:rsidRPr="003703BC">
        <w:rPr>
          <w:rFonts w:eastAsia="SimSun"/>
          <w:b/>
        </w:rPr>
        <w:tab/>
      </w:r>
      <w:r w:rsidR="00AD0406" w:rsidRPr="003703BC">
        <w:rPr>
          <w:rFonts w:eastAsia="SimSun"/>
          <w:b/>
        </w:rPr>
        <w:tab/>
      </w:r>
      <w:r w:rsidR="00AD0406" w:rsidRPr="003703BC">
        <w:rPr>
          <w:rFonts w:eastAsia="SimSun"/>
          <w:b/>
        </w:rPr>
        <w:tab/>
      </w:r>
      <w:r w:rsidR="00AD0406" w:rsidRPr="003703BC">
        <w:rPr>
          <w:rFonts w:eastAsia="SimSun"/>
          <w:b/>
        </w:rPr>
        <w:tab/>
      </w:r>
      <w:r w:rsidR="00AD0406" w:rsidRPr="003703BC">
        <w:rPr>
          <w:rFonts w:eastAsia="SimSun"/>
          <w:b/>
        </w:rPr>
        <w:tab/>
      </w:r>
      <w:r w:rsidR="00AD0406" w:rsidRPr="003703BC">
        <w:rPr>
          <w:rFonts w:eastAsia="SimSun"/>
          <w:b/>
        </w:rPr>
        <w:tab/>
      </w:r>
      <w:r w:rsidR="00AD0406" w:rsidRPr="003703BC">
        <w:rPr>
          <w:rFonts w:eastAsia="SimSun"/>
          <w:b/>
        </w:rPr>
        <w:tab/>
      </w:r>
      <w:r w:rsidR="00F3304D" w:rsidRPr="003703BC">
        <w:rPr>
          <w:rFonts w:eastAsia="SimSun"/>
          <w:b/>
        </w:rPr>
        <w:t xml:space="preserve">7 October </w:t>
      </w:r>
      <w:r w:rsidR="00AD0406" w:rsidRPr="003703BC">
        <w:rPr>
          <w:rFonts w:eastAsia="SimSun"/>
          <w:b/>
        </w:rPr>
        <w:t>2022</w:t>
      </w:r>
    </w:p>
    <w:p w14:paraId="75F0E1A9" w14:textId="411C613C" w:rsidR="00A30B27" w:rsidRPr="003703BC" w:rsidRDefault="00A30B27" w:rsidP="00A30B27">
      <w:pPr>
        <w:rPr>
          <w:rFonts w:eastAsia="SimSun"/>
        </w:rPr>
      </w:pPr>
      <w:r w:rsidRPr="003703BC">
        <w:rPr>
          <w:rFonts w:eastAsia="SimSun"/>
        </w:rPr>
        <w:t xml:space="preserve">Geneva, </w:t>
      </w:r>
      <w:r w:rsidR="00C92FF9" w:rsidRPr="003703BC">
        <w:rPr>
          <w:rFonts w:eastAsia="SimSun"/>
        </w:rPr>
        <w:t>8-11 November</w:t>
      </w:r>
      <w:r w:rsidRPr="003703BC">
        <w:rPr>
          <w:rFonts w:eastAsia="SimSun"/>
        </w:rPr>
        <w:t xml:space="preserve"> 2022</w:t>
      </w:r>
    </w:p>
    <w:p w14:paraId="350E0FA0" w14:textId="59771AFE" w:rsidR="00A30B27" w:rsidRPr="003703BC" w:rsidRDefault="00A30B27" w:rsidP="00A30B27">
      <w:r w:rsidRPr="003703BC">
        <w:t xml:space="preserve">Item </w:t>
      </w:r>
      <w:r w:rsidR="00F3304D" w:rsidRPr="003703BC">
        <w:t>5 (b)</w:t>
      </w:r>
      <w:r w:rsidRPr="003703BC">
        <w:t xml:space="preserve"> of the provisional agenda</w:t>
      </w:r>
    </w:p>
    <w:p w14:paraId="777A3115" w14:textId="61C05502" w:rsidR="00A30B27" w:rsidRPr="003703BC" w:rsidRDefault="00F3304D" w:rsidP="00A30B27">
      <w:pPr>
        <w:rPr>
          <w:b/>
        </w:rPr>
      </w:pPr>
      <w:r w:rsidRPr="003703BC">
        <w:rPr>
          <w:b/>
        </w:rPr>
        <w:t>Proposals for amendments to annexes A and B of ADR</w:t>
      </w:r>
      <w:r w:rsidRPr="003703BC">
        <w:rPr>
          <w:b/>
        </w:rPr>
        <w:t>:</w:t>
      </w:r>
      <w:r w:rsidRPr="003703BC">
        <w:rPr>
          <w:b/>
        </w:rPr>
        <w:br/>
        <w:t>miscellaneous proposals</w:t>
      </w:r>
    </w:p>
    <w:p w14:paraId="60A79E80" w14:textId="492D90DE" w:rsidR="00747C43" w:rsidRPr="003703BC" w:rsidRDefault="00253966" w:rsidP="00747C43">
      <w:pPr>
        <w:pStyle w:val="HChG"/>
        <w:rPr>
          <w:lang w:val="en-GB"/>
        </w:rPr>
      </w:pPr>
      <w:r w:rsidRPr="003703BC">
        <w:rPr>
          <w:lang w:val="en-GB"/>
        </w:rPr>
        <w:tab/>
      </w:r>
      <w:r w:rsidRPr="003703BC">
        <w:rPr>
          <w:lang w:val="en-GB"/>
        </w:rPr>
        <w:tab/>
      </w:r>
      <w:r w:rsidRPr="003703BC">
        <w:rPr>
          <w:lang w:val="en-GB"/>
        </w:rPr>
        <w:t>New provisions for fibre-reinforced plastics tanks – consequential amendment</w:t>
      </w:r>
    </w:p>
    <w:p w14:paraId="5B33E58A" w14:textId="7F790CDE" w:rsidR="00253966" w:rsidRPr="003703BC" w:rsidRDefault="00384EA2" w:rsidP="00384EA2">
      <w:pPr>
        <w:pStyle w:val="H1G"/>
      </w:pPr>
      <w:r w:rsidRPr="003703BC">
        <w:tab/>
      </w:r>
      <w:r w:rsidRPr="003703BC">
        <w:tab/>
        <w:t>Note by the secretariat</w:t>
      </w:r>
    </w:p>
    <w:p w14:paraId="2BE70CD2" w14:textId="208D3FAC" w:rsidR="00934829" w:rsidRPr="003703BC" w:rsidRDefault="00934829" w:rsidP="00934829">
      <w:pPr>
        <w:pStyle w:val="HChG"/>
        <w:rPr>
          <w:lang w:val="en-GB"/>
        </w:rPr>
      </w:pPr>
      <w:r w:rsidRPr="003703BC">
        <w:rPr>
          <w:lang w:val="en-GB"/>
        </w:rPr>
        <w:tab/>
      </w:r>
      <w:r w:rsidRPr="003703BC">
        <w:rPr>
          <w:lang w:val="en-GB"/>
        </w:rPr>
        <w:tab/>
      </w:r>
      <w:r w:rsidRPr="003703BC">
        <w:rPr>
          <w:lang w:val="en-GB"/>
        </w:rPr>
        <w:t>Introduction</w:t>
      </w:r>
    </w:p>
    <w:p w14:paraId="62A558F8" w14:textId="6B8C110B" w:rsidR="00384EA2" w:rsidRPr="003703BC" w:rsidRDefault="00EE6285" w:rsidP="00E60502">
      <w:pPr>
        <w:pStyle w:val="SingleTxtG"/>
        <w:rPr>
          <w:lang w:val="en-GB"/>
        </w:rPr>
      </w:pPr>
      <w:r w:rsidRPr="003703BC">
        <w:rPr>
          <w:lang w:val="en-GB"/>
        </w:rPr>
        <w:t>1.</w:t>
      </w:r>
      <w:r w:rsidRPr="003703BC">
        <w:rPr>
          <w:lang w:val="en-GB"/>
        </w:rPr>
        <w:tab/>
      </w:r>
      <w:r w:rsidR="004440E0" w:rsidRPr="003703BC">
        <w:rPr>
          <w:lang w:val="en-GB"/>
        </w:rPr>
        <w:t>In ADR applicable as from 1 January 2023, the title of Chapter 6.9 reads “</w:t>
      </w:r>
      <w:r w:rsidR="00E60502" w:rsidRPr="003703BC">
        <w:rPr>
          <w:lang w:val="en-GB"/>
        </w:rPr>
        <w:t>Requirements for the design, construction, inspection and testing of portable tanks with shells made of fibre-reinforced plastics (FRP) materials</w:t>
      </w:r>
      <w:r w:rsidR="00E60502" w:rsidRPr="003703BC">
        <w:rPr>
          <w:lang w:val="en-GB"/>
        </w:rPr>
        <w:t>”.</w:t>
      </w:r>
    </w:p>
    <w:p w14:paraId="3B3BC36B" w14:textId="77ED53ED" w:rsidR="003E11CB" w:rsidRPr="003703BC" w:rsidRDefault="00E60502" w:rsidP="00E60502">
      <w:pPr>
        <w:pStyle w:val="SingleTxtG"/>
        <w:rPr>
          <w:lang w:val="en-GB"/>
        </w:rPr>
      </w:pPr>
      <w:r w:rsidRPr="003703BC">
        <w:rPr>
          <w:lang w:val="en-GB"/>
        </w:rPr>
        <w:t>2.</w:t>
      </w:r>
      <w:r w:rsidRPr="003703BC">
        <w:rPr>
          <w:lang w:val="en-GB"/>
        </w:rPr>
        <w:tab/>
        <w:t xml:space="preserve">In 3.2.1, the explanatory note for Column (10) of Table A has also been amended to include a reference to this Chapter 6.9 as follows: </w:t>
      </w:r>
      <w:r w:rsidR="003E11CB" w:rsidRPr="003703BC">
        <w:rPr>
          <w:lang w:val="en-GB"/>
        </w:rPr>
        <w:t>“</w:t>
      </w:r>
      <w:r w:rsidR="003E11CB" w:rsidRPr="003703BC">
        <w:rPr>
          <w:lang w:val="en-GB"/>
        </w:rPr>
        <w:t>For fibre-reinforced plastic portable tanks, see Chapter 6.9.</w:t>
      </w:r>
      <w:r w:rsidR="003703BC">
        <w:rPr>
          <w:lang w:val="en-GB"/>
        </w:rPr>
        <w:t>”.</w:t>
      </w:r>
    </w:p>
    <w:p w14:paraId="380A1489" w14:textId="04402D75" w:rsidR="00E41A00" w:rsidRPr="003703BC" w:rsidRDefault="00E41A00" w:rsidP="00E60502">
      <w:pPr>
        <w:pStyle w:val="SingleTxtG"/>
        <w:rPr>
          <w:lang w:val="en-GB"/>
        </w:rPr>
      </w:pPr>
      <w:r w:rsidRPr="003703BC">
        <w:rPr>
          <w:lang w:val="en-GB"/>
        </w:rPr>
        <w:t>3.</w:t>
      </w:r>
      <w:r w:rsidRPr="003703BC">
        <w:rPr>
          <w:lang w:val="en-GB"/>
        </w:rPr>
        <w:tab/>
        <w:t xml:space="preserve">The Working Party may wish to align </w:t>
      </w:r>
      <w:r w:rsidR="005064B4" w:rsidRPr="003703BC">
        <w:rPr>
          <w:lang w:val="en-GB"/>
        </w:rPr>
        <w:t xml:space="preserve">the wording of the explanatory </w:t>
      </w:r>
      <w:r w:rsidR="005064B4" w:rsidRPr="003703BC">
        <w:rPr>
          <w:lang w:val="en-GB"/>
        </w:rPr>
        <w:t>note for Column (10)</w:t>
      </w:r>
      <w:r w:rsidR="005064B4" w:rsidRPr="003703BC">
        <w:rPr>
          <w:lang w:val="en-GB"/>
        </w:rPr>
        <w:t xml:space="preserve"> on the wording of the title of Chapter 6.9</w:t>
      </w:r>
      <w:r w:rsidR="00617ACD">
        <w:rPr>
          <w:lang w:val="en-GB"/>
        </w:rPr>
        <w:t>, as this is already done in RID.</w:t>
      </w:r>
    </w:p>
    <w:p w14:paraId="24281BF6" w14:textId="3D3E0EAA" w:rsidR="005064B4" w:rsidRPr="003703BC" w:rsidRDefault="00934829" w:rsidP="00934829">
      <w:pPr>
        <w:pStyle w:val="HChG"/>
        <w:rPr>
          <w:lang w:val="en-GB"/>
        </w:rPr>
      </w:pPr>
      <w:r w:rsidRPr="003703BC">
        <w:rPr>
          <w:lang w:val="en-GB"/>
        </w:rPr>
        <w:tab/>
      </w:r>
      <w:r w:rsidRPr="003703BC">
        <w:rPr>
          <w:lang w:val="en-GB"/>
        </w:rPr>
        <w:tab/>
      </w:r>
      <w:r w:rsidR="005064B4" w:rsidRPr="003703BC">
        <w:rPr>
          <w:lang w:val="en-GB"/>
        </w:rPr>
        <w:t>Proposal</w:t>
      </w:r>
    </w:p>
    <w:p w14:paraId="27664BE4" w14:textId="760D84FF" w:rsidR="005064B4" w:rsidRDefault="00934829" w:rsidP="00E60502">
      <w:pPr>
        <w:pStyle w:val="SingleTxtG"/>
        <w:rPr>
          <w:lang w:val="en-GB"/>
        </w:rPr>
      </w:pPr>
      <w:r w:rsidRPr="003703BC">
        <w:rPr>
          <w:lang w:val="en-GB"/>
        </w:rPr>
        <w:t>4.</w:t>
      </w:r>
      <w:r w:rsidRPr="003703BC">
        <w:rPr>
          <w:lang w:val="en-GB"/>
        </w:rPr>
        <w:tab/>
      </w:r>
      <w:r w:rsidR="003703BC">
        <w:rPr>
          <w:lang w:val="en-GB"/>
        </w:rPr>
        <w:t xml:space="preserve">In the explanatory </w:t>
      </w:r>
      <w:r w:rsidR="003D5D37">
        <w:rPr>
          <w:lang w:val="en-GB"/>
        </w:rPr>
        <w:t>note for Column (10)</w:t>
      </w:r>
      <w:r w:rsidR="003F0119">
        <w:rPr>
          <w:lang w:val="en-GB"/>
        </w:rPr>
        <w:t>,</w:t>
      </w:r>
      <w:r w:rsidR="00225765">
        <w:rPr>
          <w:lang w:val="en-GB"/>
        </w:rPr>
        <w:t xml:space="preserve"> amend the third paragraph to read:</w:t>
      </w:r>
    </w:p>
    <w:p w14:paraId="3F325C8A" w14:textId="76D5BE16" w:rsidR="00225765" w:rsidRDefault="005D7C52" w:rsidP="00E60502">
      <w:pPr>
        <w:pStyle w:val="SingleTxtG"/>
        <w:rPr>
          <w:lang w:val="en-GB"/>
        </w:rPr>
      </w:pPr>
      <w:r>
        <w:rPr>
          <w:lang w:val="en-GB"/>
        </w:rPr>
        <w:t>“</w:t>
      </w:r>
      <w:r w:rsidRPr="005D7C52">
        <w:rPr>
          <w:lang w:val="en-GB"/>
        </w:rPr>
        <w:t xml:space="preserve">For </w:t>
      </w:r>
      <w:ins w:id="0" w:author="Sabrina Mansion" w:date="2022-10-06T14:54:00Z">
        <w:r w:rsidRPr="003703BC">
          <w:rPr>
            <w:lang w:val="en-GB"/>
          </w:rPr>
          <w:t>portable tanks with shells made of FRP</w:t>
        </w:r>
        <w:r>
          <w:rPr>
            <w:lang w:val="en-GB"/>
          </w:rPr>
          <w:t xml:space="preserve"> </w:t>
        </w:r>
        <w:r w:rsidRPr="003703BC">
          <w:rPr>
            <w:lang w:val="en-GB"/>
          </w:rPr>
          <w:t>materials</w:t>
        </w:r>
      </w:ins>
      <w:del w:id="1" w:author="Sabrina Mansion" w:date="2022-10-06T14:54:00Z">
        <w:r w:rsidRPr="005D7C52" w:rsidDel="005D7C52">
          <w:rPr>
            <w:lang w:val="en-GB"/>
          </w:rPr>
          <w:delText>fibre-reinforced plastic portable tanks</w:delText>
        </w:r>
      </w:del>
      <w:r w:rsidRPr="005D7C52">
        <w:rPr>
          <w:lang w:val="en-GB"/>
        </w:rPr>
        <w:t>, see Chapter 6.9.</w:t>
      </w:r>
      <w:r>
        <w:rPr>
          <w:lang w:val="en-GB"/>
        </w:rPr>
        <w:t>”</w:t>
      </w:r>
    </w:p>
    <w:p w14:paraId="5AF2F205" w14:textId="15A4719F" w:rsidR="00BF0CF2" w:rsidRPr="003703BC" w:rsidRDefault="00BF0CF2" w:rsidP="00BF0CF2">
      <w:pPr>
        <w:spacing w:before="240"/>
        <w:ind w:left="1134" w:right="1134"/>
        <w:jc w:val="center"/>
        <w:rPr>
          <w:b/>
          <w:u w:val="single"/>
        </w:rPr>
      </w:pPr>
      <w:r w:rsidRPr="003703BC">
        <w:rPr>
          <w:b/>
          <w:u w:val="single"/>
        </w:rPr>
        <w:tab/>
      </w:r>
      <w:r w:rsidRPr="003703BC">
        <w:rPr>
          <w:b/>
          <w:u w:val="single"/>
        </w:rPr>
        <w:tab/>
      </w:r>
      <w:r w:rsidRPr="003703BC">
        <w:rPr>
          <w:b/>
          <w:u w:val="single"/>
        </w:rPr>
        <w:tab/>
      </w:r>
    </w:p>
    <w:sectPr w:rsidR="00BF0CF2" w:rsidRPr="003703BC" w:rsidSect="000C49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CD13C" w14:textId="77777777" w:rsidR="00BB4818" w:rsidRDefault="00BB4818"/>
  </w:endnote>
  <w:endnote w:type="continuationSeparator" w:id="0">
    <w:p w14:paraId="2E6E4234" w14:textId="77777777" w:rsidR="00BB4818" w:rsidRDefault="00BB4818"/>
  </w:endnote>
  <w:endnote w:type="continuationNotice" w:id="1">
    <w:p w14:paraId="1C0CD4F1" w14:textId="77777777" w:rsidR="00BB4818" w:rsidRDefault="00BB4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513BA" w14:textId="77777777" w:rsidR="0092434D" w:rsidRPr="00982036" w:rsidRDefault="0092434D" w:rsidP="00982036">
    <w:pPr>
      <w:pStyle w:val="Footer"/>
      <w:tabs>
        <w:tab w:val="right" w:pos="9638"/>
      </w:tabs>
      <w:rPr>
        <w:sz w:val="18"/>
      </w:rPr>
    </w:pP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B170C8">
      <w:rPr>
        <w:b/>
        <w:noProof/>
        <w:sz w:val="18"/>
      </w:rPr>
      <w:t>4</w:t>
    </w:r>
    <w:r w:rsidRPr="0098203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47C0C" w14:textId="77777777" w:rsidR="0092434D" w:rsidRPr="00982036" w:rsidRDefault="0092434D" w:rsidP="00982036">
    <w:pPr>
      <w:pStyle w:val="Footer"/>
      <w:tabs>
        <w:tab w:val="right" w:pos="9638"/>
      </w:tabs>
      <w:rPr>
        <w:b/>
        <w:sz w:val="18"/>
      </w:rPr>
    </w:pPr>
    <w:r>
      <w:tab/>
    </w: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B170C8">
      <w:rPr>
        <w:b/>
        <w:noProof/>
        <w:sz w:val="18"/>
      </w:rPr>
      <w:t>3</w:t>
    </w:r>
    <w:r w:rsidRPr="0098203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2D346" w14:textId="77777777" w:rsidR="00BB4818" w:rsidRPr="000B175B" w:rsidRDefault="00BB481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8785E05" w14:textId="77777777" w:rsidR="00BB4818" w:rsidRPr="00FC68B7" w:rsidRDefault="00BB481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3060EA8" w14:textId="77777777" w:rsidR="00BB4818" w:rsidRDefault="00BB48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7E9BB" w14:textId="77777777" w:rsidR="0092434D" w:rsidRPr="00617E96" w:rsidRDefault="0092434D">
    <w:pPr>
      <w:pStyle w:val="Header"/>
      <w:rPr>
        <w:lang w:val="fr-CH"/>
      </w:rPr>
    </w:pPr>
    <w:r>
      <w:rPr>
        <w:lang w:val="fr-CH"/>
      </w:rPr>
      <w:t>INF.2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92D3" w14:textId="77777777" w:rsidR="0092434D" w:rsidRPr="00F71BEF" w:rsidRDefault="0092434D" w:rsidP="00982036">
    <w:pPr>
      <w:pStyle w:val="Header"/>
      <w:jc w:val="right"/>
      <w:rPr>
        <w:lang w:val="fr-CH"/>
      </w:rPr>
    </w:pPr>
    <w:r w:rsidRPr="00F71BEF">
      <w:rPr>
        <w:lang w:val="fr-CH"/>
      </w:rPr>
      <w:t>INF.2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EF59" w14:textId="6DDBDB88" w:rsidR="0092434D" w:rsidRPr="00617E96" w:rsidRDefault="00B170C8" w:rsidP="00617E96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954D9D">
      <w:rPr>
        <w:sz w:val="28"/>
        <w:szCs w:val="28"/>
        <w:lang w:val="fr-CH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ED25DD9"/>
    <w:multiLevelType w:val="hybridMultilevel"/>
    <w:tmpl w:val="F9EC7C20"/>
    <w:lvl w:ilvl="0" w:tplc="1E34F746">
      <w:start w:val="10"/>
      <w:numFmt w:val="decimal"/>
      <w:lvlText w:val="%1."/>
      <w:lvlJc w:val="left"/>
      <w:pPr>
        <w:tabs>
          <w:tab w:val="num" w:pos="1140"/>
        </w:tabs>
        <w:ind w:left="114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15"/>
  </w:num>
  <w:num w:numId="1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brina Mansion">
    <w15:presenceInfo w15:providerId="None" w15:userId="Sabrina Mansi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9A0"/>
    <w:rsid w:val="000042C4"/>
    <w:rsid w:val="00005CBF"/>
    <w:rsid w:val="00011932"/>
    <w:rsid w:val="000162D9"/>
    <w:rsid w:val="000241F2"/>
    <w:rsid w:val="00026D9C"/>
    <w:rsid w:val="00033264"/>
    <w:rsid w:val="000404E5"/>
    <w:rsid w:val="00042739"/>
    <w:rsid w:val="000429EE"/>
    <w:rsid w:val="000457B4"/>
    <w:rsid w:val="00046B1F"/>
    <w:rsid w:val="00047596"/>
    <w:rsid w:val="00050F6B"/>
    <w:rsid w:val="00054566"/>
    <w:rsid w:val="000575AC"/>
    <w:rsid w:val="00057E97"/>
    <w:rsid w:val="000646F4"/>
    <w:rsid w:val="0006491B"/>
    <w:rsid w:val="00065AD1"/>
    <w:rsid w:val="00065C6D"/>
    <w:rsid w:val="00072BB2"/>
    <w:rsid w:val="00072C8C"/>
    <w:rsid w:val="000733B5"/>
    <w:rsid w:val="00081815"/>
    <w:rsid w:val="00084795"/>
    <w:rsid w:val="0008497C"/>
    <w:rsid w:val="00085285"/>
    <w:rsid w:val="00091E36"/>
    <w:rsid w:val="000931C0"/>
    <w:rsid w:val="00096C84"/>
    <w:rsid w:val="000A17BA"/>
    <w:rsid w:val="000A1841"/>
    <w:rsid w:val="000A213A"/>
    <w:rsid w:val="000A309E"/>
    <w:rsid w:val="000A78F4"/>
    <w:rsid w:val="000A7999"/>
    <w:rsid w:val="000B0595"/>
    <w:rsid w:val="000B175B"/>
    <w:rsid w:val="000B3A0F"/>
    <w:rsid w:val="000B491C"/>
    <w:rsid w:val="000B4EF7"/>
    <w:rsid w:val="000C2C03"/>
    <w:rsid w:val="000C2D2E"/>
    <w:rsid w:val="000C497A"/>
    <w:rsid w:val="000D08B9"/>
    <w:rsid w:val="000D3E3E"/>
    <w:rsid w:val="000D4266"/>
    <w:rsid w:val="000D502B"/>
    <w:rsid w:val="000E0415"/>
    <w:rsid w:val="000E0637"/>
    <w:rsid w:val="000E1362"/>
    <w:rsid w:val="000E4A8A"/>
    <w:rsid w:val="000F2981"/>
    <w:rsid w:val="000F4FF6"/>
    <w:rsid w:val="000F5532"/>
    <w:rsid w:val="00110035"/>
    <w:rsid w:val="001103AA"/>
    <w:rsid w:val="00110611"/>
    <w:rsid w:val="00111A5C"/>
    <w:rsid w:val="0011666B"/>
    <w:rsid w:val="00121D12"/>
    <w:rsid w:val="00121D95"/>
    <w:rsid w:val="00130A16"/>
    <w:rsid w:val="00131BAA"/>
    <w:rsid w:val="0013299E"/>
    <w:rsid w:val="00136C6A"/>
    <w:rsid w:val="00140D63"/>
    <w:rsid w:val="00145971"/>
    <w:rsid w:val="00147062"/>
    <w:rsid w:val="00153C2C"/>
    <w:rsid w:val="00164FF7"/>
    <w:rsid w:val="00165F3A"/>
    <w:rsid w:val="0016663C"/>
    <w:rsid w:val="001723AA"/>
    <w:rsid w:val="0017318C"/>
    <w:rsid w:val="00173696"/>
    <w:rsid w:val="001746C1"/>
    <w:rsid w:val="00175E6F"/>
    <w:rsid w:val="00177C0F"/>
    <w:rsid w:val="001817D6"/>
    <w:rsid w:val="00186EEA"/>
    <w:rsid w:val="00193F25"/>
    <w:rsid w:val="001A1D4B"/>
    <w:rsid w:val="001A2105"/>
    <w:rsid w:val="001A6E11"/>
    <w:rsid w:val="001A6F83"/>
    <w:rsid w:val="001B4B04"/>
    <w:rsid w:val="001B6026"/>
    <w:rsid w:val="001C346C"/>
    <w:rsid w:val="001C6663"/>
    <w:rsid w:val="001C7895"/>
    <w:rsid w:val="001D0C8C"/>
    <w:rsid w:val="001D1419"/>
    <w:rsid w:val="001D26DF"/>
    <w:rsid w:val="001D3A03"/>
    <w:rsid w:val="001D4954"/>
    <w:rsid w:val="001D4AEC"/>
    <w:rsid w:val="001D7750"/>
    <w:rsid w:val="001E3EEF"/>
    <w:rsid w:val="001E4C81"/>
    <w:rsid w:val="001E7B67"/>
    <w:rsid w:val="001F239D"/>
    <w:rsid w:val="001F715D"/>
    <w:rsid w:val="002017D8"/>
    <w:rsid w:val="00202DA8"/>
    <w:rsid w:val="00207AC3"/>
    <w:rsid w:val="00210872"/>
    <w:rsid w:val="00210C59"/>
    <w:rsid w:val="00211E0B"/>
    <w:rsid w:val="00222DF8"/>
    <w:rsid w:val="00223A66"/>
    <w:rsid w:val="00224D92"/>
    <w:rsid w:val="0022549B"/>
    <w:rsid w:val="00225765"/>
    <w:rsid w:val="00234DF2"/>
    <w:rsid w:val="00237818"/>
    <w:rsid w:val="00237E67"/>
    <w:rsid w:val="0024669A"/>
    <w:rsid w:val="0024772E"/>
    <w:rsid w:val="002477DC"/>
    <w:rsid w:val="00250271"/>
    <w:rsid w:val="002514D4"/>
    <w:rsid w:val="00253966"/>
    <w:rsid w:val="00261ACC"/>
    <w:rsid w:val="002646A4"/>
    <w:rsid w:val="00267B69"/>
    <w:rsid w:val="00267F5F"/>
    <w:rsid w:val="002709B0"/>
    <w:rsid w:val="00271AEC"/>
    <w:rsid w:val="0027517D"/>
    <w:rsid w:val="00275325"/>
    <w:rsid w:val="00275843"/>
    <w:rsid w:val="0027769C"/>
    <w:rsid w:val="00282751"/>
    <w:rsid w:val="00282E77"/>
    <w:rsid w:val="00284318"/>
    <w:rsid w:val="002864E1"/>
    <w:rsid w:val="00286B4D"/>
    <w:rsid w:val="0029372B"/>
    <w:rsid w:val="002971F8"/>
    <w:rsid w:val="002A2DDB"/>
    <w:rsid w:val="002A4C9A"/>
    <w:rsid w:val="002A4F99"/>
    <w:rsid w:val="002B5655"/>
    <w:rsid w:val="002C03AE"/>
    <w:rsid w:val="002C1C5D"/>
    <w:rsid w:val="002C6AC2"/>
    <w:rsid w:val="002D0CA9"/>
    <w:rsid w:val="002D3D30"/>
    <w:rsid w:val="002D4643"/>
    <w:rsid w:val="002E1D83"/>
    <w:rsid w:val="002E4DE5"/>
    <w:rsid w:val="002F175C"/>
    <w:rsid w:val="002F5EA4"/>
    <w:rsid w:val="00302E18"/>
    <w:rsid w:val="00314EC3"/>
    <w:rsid w:val="003229D8"/>
    <w:rsid w:val="00324457"/>
    <w:rsid w:val="00325ACC"/>
    <w:rsid w:val="003336F3"/>
    <w:rsid w:val="00336DB6"/>
    <w:rsid w:val="00341BF0"/>
    <w:rsid w:val="00352709"/>
    <w:rsid w:val="00353B6A"/>
    <w:rsid w:val="003563FB"/>
    <w:rsid w:val="00360735"/>
    <w:rsid w:val="003619B5"/>
    <w:rsid w:val="00362309"/>
    <w:rsid w:val="00365763"/>
    <w:rsid w:val="003703BC"/>
    <w:rsid w:val="00371178"/>
    <w:rsid w:val="003711BC"/>
    <w:rsid w:val="00371590"/>
    <w:rsid w:val="00377020"/>
    <w:rsid w:val="003776D0"/>
    <w:rsid w:val="00384EA2"/>
    <w:rsid w:val="003850AC"/>
    <w:rsid w:val="00392E47"/>
    <w:rsid w:val="00394CC5"/>
    <w:rsid w:val="003A2CB7"/>
    <w:rsid w:val="003A6810"/>
    <w:rsid w:val="003B173B"/>
    <w:rsid w:val="003B2A95"/>
    <w:rsid w:val="003B3CDB"/>
    <w:rsid w:val="003B4873"/>
    <w:rsid w:val="003C0075"/>
    <w:rsid w:val="003C2CC4"/>
    <w:rsid w:val="003C5B3A"/>
    <w:rsid w:val="003C7018"/>
    <w:rsid w:val="003D1847"/>
    <w:rsid w:val="003D4B23"/>
    <w:rsid w:val="003D5C99"/>
    <w:rsid w:val="003D5D37"/>
    <w:rsid w:val="003D6CB1"/>
    <w:rsid w:val="003E11CB"/>
    <w:rsid w:val="003E130E"/>
    <w:rsid w:val="003E63A8"/>
    <w:rsid w:val="003E7397"/>
    <w:rsid w:val="003E77BB"/>
    <w:rsid w:val="003F0119"/>
    <w:rsid w:val="003F596A"/>
    <w:rsid w:val="004021CB"/>
    <w:rsid w:val="004048DD"/>
    <w:rsid w:val="004066A5"/>
    <w:rsid w:val="00410C89"/>
    <w:rsid w:val="004114BC"/>
    <w:rsid w:val="00414E58"/>
    <w:rsid w:val="00421FE8"/>
    <w:rsid w:val="00422E03"/>
    <w:rsid w:val="0042319F"/>
    <w:rsid w:val="004236BE"/>
    <w:rsid w:val="004240EB"/>
    <w:rsid w:val="0042588A"/>
    <w:rsid w:val="00426B9B"/>
    <w:rsid w:val="004325CB"/>
    <w:rsid w:val="00442A83"/>
    <w:rsid w:val="00443285"/>
    <w:rsid w:val="004440E0"/>
    <w:rsid w:val="0045495B"/>
    <w:rsid w:val="004561E5"/>
    <w:rsid w:val="004565C6"/>
    <w:rsid w:val="004570B1"/>
    <w:rsid w:val="00457ECC"/>
    <w:rsid w:val="00461569"/>
    <w:rsid w:val="00463723"/>
    <w:rsid w:val="00465083"/>
    <w:rsid w:val="004711F4"/>
    <w:rsid w:val="00472330"/>
    <w:rsid w:val="004732BE"/>
    <w:rsid w:val="0047379F"/>
    <w:rsid w:val="00481CB7"/>
    <w:rsid w:val="00483811"/>
    <w:rsid w:val="0048397A"/>
    <w:rsid w:val="00485CBB"/>
    <w:rsid w:val="004866B7"/>
    <w:rsid w:val="004900B8"/>
    <w:rsid w:val="00490D93"/>
    <w:rsid w:val="004A27BC"/>
    <w:rsid w:val="004A2BD3"/>
    <w:rsid w:val="004A5098"/>
    <w:rsid w:val="004A6F63"/>
    <w:rsid w:val="004B1837"/>
    <w:rsid w:val="004B2EAF"/>
    <w:rsid w:val="004C2461"/>
    <w:rsid w:val="004C2EC8"/>
    <w:rsid w:val="004C7462"/>
    <w:rsid w:val="004D0588"/>
    <w:rsid w:val="004D1404"/>
    <w:rsid w:val="004D33EE"/>
    <w:rsid w:val="004D451A"/>
    <w:rsid w:val="004E390E"/>
    <w:rsid w:val="004E6FFC"/>
    <w:rsid w:val="004E77B2"/>
    <w:rsid w:val="004F6969"/>
    <w:rsid w:val="0050113C"/>
    <w:rsid w:val="00504B2D"/>
    <w:rsid w:val="005064B4"/>
    <w:rsid w:val="005142F0"/>
    <w:rsid w:val="0052136D"/>
    <w:rsid w:val="00522680"/>
    <w:rsid w:val="00525CA7"/>
    <w:rsid w:val="00527112"/>
    <w:rsid w:val="00527225"/>
    <w:rsid w:val="0052775E"/>
    <w:rsid w:val="005308D7"/>
    <w:rsid w:val="0053784E"/>
    <w:rsid w:val="0054034C"/>
    <w:rsid w:val="005420F2"/>
    <w:rsid w:val="00544504"/>
    <w:rsid w:val="00547B54"/>
    <w:rsid w:val="00552CEB"/>
    <w:rsid w:val="0056099E"/>
    <w:rsid w:val="00561B06"/>
    <w:rsid w:val="005628B6"/>
    <w:rsid w:val="0056374F"/>
    <w:rsid w:val="00575310"/>
    <w:rsid w:val="00575B3B"/>
    <w:rsid w:val="00575C6F"/>
    <w:rsid w:val="0057735C"/>
    <w:rsid w:val="005778AE"/>
    <w:rsid w:val="005813C3"/>
    <w:rsid w:val="005816C6"/>
    <w:rsid w:val="00591D4E"/>
    <w:rsid w:val="005941EC"/>
    <w:rsid w:val="005958A0"/>
    <w:rsid w:val="00596156"/>
    <w:rsid w:val="0059724D"/>
    <w:rsid w:val="005A1A08"/>
    <w:rsid w:val="005A2E0F"/>
    <w:rsid w:val="005A3960"/>
    <w:rsid w:val="005A619C"/>
    <w:rsid w:val="005A7D56"/>
    <w:rsid w:val="005B3DB3"/>
    <w:rsid w:val="005B4E13"/>
    <w:rsid w:val="005C1D54"/>
    <w:rsid w:val="005C280D"/>
    <w:rsid w:val="005C342F"/>
    <w:rsid w:val="005C551E"/>
    <w:rsid w:val="005D0D8E"/>
    <w:rsid w:val="005D36CF"/>
    <w:rsid w:val="005D4078"/>
    <w:rsid w:val="005D4D80"/>
    <w:rsid w:val="005D7C52"/>
    <w:rsid w:val="005D7CAC"/>
    <w:rsid w:val="005E526F"/>
    <w:rsid w:val="005E5BC9"/>
    <w:rsid w:val="005F497E"/>
    <w:rsid w:val="005F5489"/>
    <w:rsid w:val="005F7B75"/>
    <w:rsid w:val="006001EE"/>
    <w:rsid w:val="006005F7"/>
    <w:rsid w:val="006033AF"/>
    <w:rsid w:val="006039E1"/>
    <w:rsid w:val="00605042"/>
    <w:rsid w:val="0060603F"/>
    <w:rsid w:val="00611FC4"/>
    <w:rsid w:val="006156A8"/>
    <w:rsid w:val="006157E0"/>
    <w:rsid w:val="006159FF"/>
    <w:rsid w:val="006176FB"/>
    <w:rsid w:val="00617ACD"/>
    <w:rsid w:val="00617E96"/>
    <w:rsid w:val="0063012C"/>
    <w:rsid w:val="00636B88"/>
    <w:rsid w:val="00636F0C"/>
    <w:rsid w:val="006404E9"/>
    <w:rsid w:val="00640B26"/>
    <w:rsid w:val="00646FEA"/>
    <w:rsid w:val="0065178B"/>
    <w:rsid w:val="00652D0A"/>
    <w:rsid w:val="00660126"/>
    <w:rsid w:val="00662BB6"/>
    <w:rsid w:val="00662CFB"/>
    <w:rsid w:val="006642B6"/>
    <w:rsid w:val="0066792F"/>
    <w:rsid w:val="00672FDA"/>
    <w:rsid w:val="00673A86"/>
    <w:rsid w:val="00675849"/>
    <w:rsid w:val="00676606"/>
    <w:rsid w:val="00684C21"/>
    <w:rsid w:val="006904BE"/>
    <w:rsid w:val="006924F6"/>
    <w:rsid w:val="00695084"/>
    <w:rsid w:val="006A1DA6"/>
    <w:rsid w:val="006A2530"/>
    <w:rsid w:val="006A32FE"/>
    <w:rsid w:val="006A681C"/>
    <w:rsid w:val="006B12C6"/>
    <w:rsid w:val="006B3F9F"/>
    <w:rsid w:val="006C1AF1"/>
    <w:rsid w:val="006C2420"/>
    <w:rsid w:val="006C3589"/>
    <w:rsid w:val="006C4AFF"/>
    <w:rsid w:val="006C74F5"/>
    <w:rsid w:val="006D08C7"/>
    <w:rsid w:val="006D37AF"/>
    <w:rsid w:val="006D51D0"/>
    <w:rsid w:val="006D5FB9"/>
    <w:rsid w:val="006E0AEF"/>
    <w:rsid w:val="006E1D88"/>
    <w:rsid w:val="006E564B"/>
    <w:rsid w:val="006E5927"/>
    <w:rsid w:val="006E7191"/>
    <w:rsid w:val="007011A3"/>
    <w:rsid w:val="007012FD"/>
    <w:rsid w:val="00703577"/>
    <w:rsid w:val="00703768"/>
    <w:rsid w:val="007047A9"/>
    <w:rsid w:val="00705894"/>
    <w:rsid w:val="0071708D"/>
    <w:rsid w:val="00724C17"/>
    <w:rsid w:val="0072632A"/>
    <w:rsid w:val="007327D5"/>
    <w:rsid w:val="00734E3F"/>
    <w:rsid w:val="0073593C"/>
    <w:rsid w:val="00735E74"/>
    <w:rsid w:val="00737E7A"/>
    <w:rsid w:val="00741692"/>
    <w:rsid w:val="00747C43"/>
    <w:rsid w:val="00752B30"/>
    <w:rsid w:val="007629C8"/>
    <w:rsid w:val="00763DD4"/>
    <w:rsid w:val="00763EA8"/>
    <w:rsid w:val="0076669C"/>
    <w:rsid w:val="0077047D"/>
    <w:rsid w:val="007708A5"/>
    <w:rsid w:val="00773A18"/>
    <w:rsid w:val="00781645"/>
    <w:rsid w:val="007851CB"/>
    <w:rsid w:val="007931F7"/>
    <w:rsid w:val="00796040"/>
    <w:rsid w:val="007A0D0E"/>
    <w:rsid w:val="007A2F1B"/>
    <w:rsid w:val="007B2176"/>
    <w:rsid w:val="007B249A"/>
    <w:rsid w:val="007B5332"/>
    <w:rsid w:val="007B6BA5"/>
    <w:rsid w:val="007C3390"/>
    <w:rsid w:val="007C38EF"/>
    <w:rsid w:val="007C4F4B"/>
    <w:rsid w:val="007C554F"/>
    <w:rsid w:val="007D1AA7"/>
    <w:rsid w:val="007D3162"/>
    <w:rsid w:val="007D784A"/>
    <w:rsid w:val="007E01E9"/>
    <w:rsid w:val="007E1827"/>
    <w:rsid w:val="007E63F3"/>
    <w:rsid w:val="007F32E1"/>
    <w:rsid w:val="007F6611"/>
    <w:rsid w:val="00802B38"/>
    <w:rsid w:val="0081086B"/>
    <w:rsid w:val="00811920"/>
    <w:rsid w:val="00812419"/>
    <w:rsid w:val="00812BD8"/>
    <w:rsid w:val="00815AD0"/>
    <w:rsid w:val="00816F53"/>
    <w:rsid w:val="008242D7"/>
    <w:rsid w:val="008254F7"/>
    <w:rsid w:val="008257B1"/>
    <w:rsid w:val="00826FDE"/>
    <w:rsid w:val="0082782C"/>
    <w:rsid w:val="00832334"/>
    <w:rsid w:val="00841E86"/>
    <w:rsid w:val="00843767"/>
    <w:rsid w:val="008439B8"/>
    <w:rsid w:val="00847057"/>
    <w:rsid w:val="008600BB"/>
    <w:rsid w:val="00861FEB"/>
    <w:rsid w:val="00863D46"/>
    <w:rsid w:val="00863F32"/>
    <w:rsid w:val="008679D9"/>
    <w:rsid w:val="008731E4"/>
    <w:rsid w:val="00875766"/>
    <w:rsid w:val="008878DE"/>
    <w:rsid w:val="0089025B"/>
    <w:rsid w:val="00893000"/>
    <w:rsid w:val="0089303C"/>
    <w:rsid w:val="00894669"/>
    <w:rsid w:val="00895BAB"/>
    <w:rsid w:val="008979B1"/>
    <w:rsid w:val="008A50EE"/>
    <w:rsid w:val="008A6B25"/>
    <w:rsid w:val="008A6C4F"/>
    <w:rsid w:val="008B2335"/>
    <w:rsid w:val="008B6BA3"/>
    <w:rsid w:val="008C04E2"/>
    <w:rsid w:val="008C1D80"/>
    <w:rsid w:val="008C271F"/>
    <w:rsid w:val="008C4B88"/>
    <w:rsid w:val="008D2334"/>
    <w:rsid w:val="008D244D"/>
    <w:rsid w:val="008E0678"/>
    <w:rsid w:val="008E2D75"/>
    <w:rsid w:val="008E329B"/>
    <w:rsid w:val="008E5914"/>
    <w:rsid w:val="008E6D2E"/>
    <w:rsid w:val="008E7508"/>
    <w:rsid w:val="008E79BD"/>
    <w:rsid w:val="008E7E09"/>
    <w:rsid w:val="008F31D2"/>
    <w:rsid w:val="008F6553"/>
    <w:rsid w:val="0090002A"/>
    <w:rsid w:val="009049EC"/>
    <w:rsid w:val="00904B8F"/>
    <w:rsid w:val="00914B7C"/>
    <w:rsid w:val="009166EB"/>
    <w:rsid w:val="00917FDE"/>
    <w:rsid w:val="00920CA3"/>
    <w:rsid w:val="009215C9"/>
    <w:rsid w:val="009223CA"/>
    <w:rsid w:val="00922C88"/>
    <w:rsid w:val="00922F9C"/>
    <w:rsid w:val="0092434D"/>
    <w:rsid w:val="00931EB3"/>
    <w:rsid w:val="00933D40"/>
    <w:rsid w:val="00934829"/>
    <w:rsid w:val="0093661A"/>
    <w:rsid w:val="00936E4A"/>
    <w:rsid w:val="009374B4"/>
    <w:rsid w:val="00940F93"/>
    <w:rsid w:val="00947BD8"/>
    <w:rsid w:val="00954D9D"/>
    <w:rsid w:val="00957EB6"/>
    <w:rsid w:val="00961785"/>
    <w:rsid w:val="0096751C"/>
    <w:rsid w:val="00973BBC"/>
    <w:rsid w:val="00973C44"/>
    <w:rsid w:val="009760F3"/>
    <w:rsid w:val="0097696C"/>
    <w:rsid w:val="00976CFB"/>
    <w:rsid w:val="009812D6"/>
    <w:rsid w:val="00982036"/>
    <w:rsid w:val="009941AF"/>
    <w:rsid w:val="009956B6"/>
    <w:rsid w:val="0099747B"/>
    <w:rsid w:val="009A0830"/>
    <w:rsid w:val="009A0E8D"/>
    <w:rsid w:val="009A0F18"/>
    <w:rsid w:val="009A5C6E"/>
    <w:rsid w:val="009A6244"/>
    <w:rsid w:val="009A776B"/>
    <w:rsid w:val="009A7D9E"/>
    <w:rsid w:val="009B26E7"/>
    <w:rsid w:val="009C0B8E"/>
    <w:rsid w:val="009C306B"/>
    <w:rsid w:val="009D02B2"/>
    <w:rsid w:val="009D6B04"/>
    <w:rsid w:val="009E076B"/>
    <w:rsid w:val="009E5596"/>
    <w:rsid w:val="009E7286"/>
    <w:rsid w:val="009F5A70"/>
    <w:rsid w:val="009F6ECF"/>
    <w:rsid w:val="00A00697"/>
    <w:rsid w:val="00A00A3F"/>
    <w:rsid w:val="00A01489"/>
    <w:rsid w:val="00A03381"/>
    <w:rsid w:val="00A046A3"/>
    <w:rsid w:val="00A144E6"/>
    <w:rsid w:val="00A260EF"/>
    <w:rsid w:val="00A278F2"/>
    <w:rsid w:val="00A3026E"/>
    <w:rsid w:val="00A30B27"/>
    <w:rsid w:val="00A32DEF"/>
    <w:rsid w:val="00A338F1"/>
    <w:rsid w:val="00A35BE0"/>
    <w:rsid w:val="00A4373C"/>
    <w:rsid w:val="00A45485"/>
    <w:rsid w:val="00A54C24"/>
    <w:rsid w:val="00A568EC"/>
    <w:rsid w:val="00A6129C"/>
    <w:rsid w:val="00A65994"/>
    <w:rsid w:val="00A65C2F"/>
    <w:rsid w:val="00A72178"/>
    <w:rsid w:val="00A72F22"/>
    <w:rsid w:val="00A7360F"/>
    <w:rsid w:val="00A748A6"/>
    <w:rsid w:val="00A7585D"/>
    <w:rsid w:val="00A769F4"/>
    <w:rsid w:val="00A76D88"/>
    <w:rsid w:val="00A776B4"/>
    <w:rsid w:val="00A77EA9"/>
    <w:rsid w:val="00A820AF"/>
    <w:rsid w:val="00A8224D"/>
    <w:rsid w:val="00A86C48"/>
    <w:rsid w:val="00A94361"/>
    <w:rsid w:val="00AA0CD7"/>
    <w:rsid w:val="00AA293C"/>
    <w:rsid w:val="00AA5E3A"/>
    <w:rsid w:val="00AA626D"/>
    <w:rsid w:val="00AA6B02"/>
    <w:rsid w:val="00AB3532"/>
    <w:rsid w:val="00AB5C99"/>
    <w:rsid w:val="00AC25C0"/>
    <w:rsid w:val="00AC3F1A"/>
    <w:rsid w:val="00AC4D43"/>
    <w:rsid w:val="00AD0406"/>
    <w:rsid w:val="00AE08F1"/>
    <w:rsid w:val="00AE2E12"/>
    <w:rsid w:val="00AF0EA9"/>
    <w:rsid w:val="00AF434F"/>
    <w:rsid w:val="00AF4570"/>
    <w:rsid w:val="00B0107C"/>
    <w:rsid w:val="00B02C99"/>
    <w:rsid w:val="00B15F1E"/>
    <w:rsid w:val="00B170C8"/>
    <w:rsid w:val="00B30179"/>
    <w:rsid w:val="00B33B8F"/>
    <w:rsid w:val="00B3446B"/>
    <w:rsid w:val="00B35CD5"/>
    <w:rsid w:val="00B40092"/>
    <w:rsid w:val="00B421C1"/>
    <w:rsid w:val="00B43E68"/>
    <w:rsid w:val="00B53483"/>
    <w:rsid w:val="00B55C71"/>
    <w:rsid w:val="00B567A2"/>
    <w:rsid w:val="00B56E4A"/>
    <w:rsid w:val="00B56E9C"/>
    <w:rsid w:val="00B64B1F"/>
    <w:rsid w:val="00B654F3"/>
    <w:rsid w:val="00B6553F"/>
    <w:rsid w:val="00B65E10"/>
    <w:rsid w:val="00B7025D"/>
    <w:rsid w:val="00B70D3C"/>
    <w:rsid w:val="00B72BE1"/>
    <w:rsid w:val="00B74C28"/>
    <w:rsid w:val="00B777AE"/>
    <w:rsid w:val="00B77D05"/>
    <w:rsid w:val="00B81206"/>
    <w:rsid w:val="00B81E12"/>
    <w:rsid w:val="00B842E5"/>
    <w:rsid w:val="00B876F7"/>
    <w:rsid w:val="00B903D2"/>
    <w:rsid w:val="00B93027"/>
    <w:rsid w:val="00B946EE"/>
    <w:rsid w:val="00B96BDE"/>
    <w:rsid w:val="00BB3F2F"/>
    <w:rsid w:val="00BB471F"/>
    <w:rsid w:val="00BB4818"/>
    <w:rsid w:val="00BB7BA5"/>
    <w:rsid w:val="00BC3FA0"/>
    <w:rsid w:val="00BC5010"/>
    <w:rsid w:val="00BC5F1D"/>
    <w:rsid w:val="00BC74E9"/>
    <w:rsid w:val="00BD43A5"/>
    <w:rsid w:val="00BD6A39"/>
    <w:rsid w:val="00BE3161"/>
    <w:rsid w:val="00BE51D1"/>
    <w:rsid w:val="00BE7AAC"/>
    <w:rsid w:val="00BF0CF2"/>
    <w:rsid w:val="00BF2EF3"/>
    <w:rsid w:val="00BF48D9"/>
    <w:rsid w:val="00BF5486"/>
    <w:rsid w:val="00BF67DE"/>
    <w:rsid w:val="00BF68A8"/>
    <w:rsid w:val="00BF76F9"/>
    <w:rsid w:val="00C11661"/>
    <w:rsid w:val="00C11A03"/>
    <w:rsid w:val="00C14EC4"/>
    <w:rsid w:val="00C17B9D"/>
    <w:rsid w:val="00C22C0C"/>
    <w:rsid w:val="00C25CAF"/>
    <w:rsid w:val="00C26538"/>
    <w:rsid w:val="00C2766D"/>
    <w:rsid w:val="00C34337"/>
    <w:rsid w:val="00C36DF5"/>
    <w:rsid w:val="00C43DD2"/>
    <w:rsid w:val="00C4527F"/>
    <w:rsid w:val="00C463DD"/>
    <w:rsid w:val="00C465BB"/>
    <w:rsid w:val="00C4724C"/>
    <w:rsid w:val="00C51AD6"/>
    <w:rsid w:val="00C55F19"/>
    <w:rsid w:val="00C566DB"/>
    <w:rsid w:val="00C60884"/>
    <w:rsid w:val="00C60D3B"/>
    <w:rsid w:val="00C629A0"/>
    <w:rsid w:val="00C62EBB"/>
    <w:rsid w:val="00C64629"/>
    <w:rsid w:val="00C64CBC"/>
    <w:rsid w:val="00C711ED"/>
    <w:rsid w:val="00C745C3"/>
    <w:rsid w:val="00C75A4D"/>
    <w:rsid w:val="00C75D0C"/>
    <w:rsid w:val="00C768C9"/>
    <w:rsid w:val="00C91922"/>
    <w:rsid w:val="00C924D2"/>
    <w:rsid w:val="00C92FF9"/>
    <w:rsid w:val="00C933EF"/>
    <w:rsid w:val="00C96DF2"/>
    <w:rsid w:val="00C97150"/>
    <w:rsid w:val="00CA31C6"/>
    <w:rsid w:val="00CA6D93"/>
    <w:rsid w:val="00CA7D2A"/>
    <w:rsid w:val="00CB0F53"/>
    <w:rsid w:val="00CB3E03"/>
    <w:rsid w:val="00CB75BF"/>
    <w:rsid w:val="00CC2893"/>
    <w:rsid w:val="00CC5BC3"/>
    <w:rsid w:val="00CD1B04"/>
    <w:rsid w:val="00CD2ED4"/>
    <w:rsid w:val="00CD4AA6"/>
    <w:rsid w:val="00CD6BFA"/>
    <w:rsid w:val="00CE37CD"/>
    <w:rsid w:val="00CE4A8F"/>
    <w:rsid w:val="00CF299F"/>
    <w:rsid w:val="00D000E6"/>
    <w:rsid w:val="00D00EBF"/>
    <w:rsid w:val="00D02987"/>
    <w:rsid w:val="00D04C98"/>
    <w:rsid w:val="00D11F71"/>
    <w:rsid w:val="00D12F38"/>
    <w:rsid w:val="00D13D3B"/>
    <w:rsid w:val="00D2002F"/>
    <w:rsid w:val="00D2031B"/>
    <w:rsid w:val="00D2089B"/>
    <w:rsid w:val="00D20FB0"/>
    <w:rsid w:val="00D21BAC"/>
    <w:rsid w:val="00D248B6"/>
    <w:rsid w:val="00D25FE2"/>
    <w:rsid w:val="00D3022D"/>
    <w:rsid w:val="00D329C1"/>
    <w:rsid w:val="00D35A18"/>
    <w:rsid w:val="00D37B31"/>
    <w:rsid w:val="00D37C72"/>
    <w:rsid w:val="00D4244C"/>
    <w:rsid w:val="00D43252"/>
    <w:rsid w:val="00D46113"/>
    <w:rsid w:val="00D47EEA"/>
    <w:rsid w:val="00D500EA"/>
    <w:rsid w:val="00D52237"/>
    <w:rsid w:val="00D611FF"/>
    <w:rsid w:val="00D61562"/>
    <w:rsid w:val="00D712B8"/>
    <w:rsid w:val="00D7265B"/>
    <w:rsid w:val="00D773DF"/>
    <w:rsid w:val="00D858D0"/>
    <w:rsid w:val="00D933B8"/>
    <w:rsid w:val="00D95303"/>
    <w:rsid w:val="00D978C6"/>
    <w:rsid w:val="00DA1781"/>
    <w:rsid w:val="00DA3C1C"/>
    <w:rsid w:val="00DA47F7"/>
    <w:rsid w:val="00DB06F9"/>
    <w:rsid w:val="00DB12D7"/>
    <w:rsid w:val="00DB539C"/>
    <w:rsid w:val="00DB5C6F"/>
    <w:rsid w:val="00DB6987"/>
    <w:rsid w:val="00DC092A"/>
    <w:rsid w:val="00DC1C1D"/>
    <w:rsid w:val="00DC393A"/>
    <w:rsid w:val="00DC7544"/>
    <w:rsid w:val="00DC79F9"/>
    <w:rsid w:val="00DD093F"/>
    <w:rsid w:val="00DD1088"/>
    <w:rsid w:val="00DD4239"/>
    <w:rsid w:val="00DE6B06"/>
    <w:rsid w:val="00DF4D79"/>
    <w:rsid w:val="00DF5FF4"/>
    <w:rsid w:val="00DF6C26"/>
    <w:rsid w:val="00DF6ED8"/>
    <w:rsid w:val="00E046DF"/>
    <w:rsid w:val="00E2083E"/>
    <w:rsid w:val="00E20B22"/>
    <w:rsid w:val="00E214F0"/>
    <w:rsid w:val="00E21A71"/>
    <w:rsid w:val="00E22415"/>
    <w:rsid w:val="00E27346"/>
    <w:rsid w:val="00E27B0C"/>
    <w:rsid w:val="00E3251A"/>
    <w:rsid w:val="00E33162"/>
    <w:rsid w:val="00E35514"/>
    <w:rsid w:val="00E366E6"/>
    <w:rsid w:val="00E37533"/>
    <w:rsid w:val="00E41A00"/>
    <w:rsid w:val="00E43BF2"/>
    <w:rsid w:val="00E5372B"/>
    <w:rsid w:val="00E54454"/>
    <w:rsid w:val="00E568C7"/>
    <w:rsid w:val="00E60502"/>
    <w:rsid w:val="00E64514"/>
    <w:rsid w:val="00E64CFF"/>
    <w:rsid w:val="00E6717E"/>
    <w:rsid w:val="00E70BBC"/>
    <w:rsid w:val="00E71BC8"/>
    <w:rsid w:val="00E7260F"/>
    <w:rsid w:val="00E73F5D"/>
    <w:rsid w:val="00E77E4E"/>
    <w:rsid w:val="00E87BF2"/>
    <w:rsid w:val="00E91B79"/>
    <w:rsid w:val="00E93FF0"/>
    <w:rsid w:val="00E94ED4"/>
    <w:rsid w:val="00E96630"/>
    <w:rsid w:val="00E97BAF"/>
    <w:rsid w:val="00EA2965"/>
    <w:rsid w:val="00EA3FC3"/>
    <w:rsid w:val="00EB09F5"/>
    <w:rsid w:val="00EB3B4B"/>
    <w:rsid w:val="00EC0EC1"/>
    <w:rsid w:val="00EC211A"/>
    <w:rsid w:val="00EC60D8"/>
    <w:rsid w:val="00EC6B97"/>
    <w:rsid w:val="00ED099A"/>
    <w:rsid w:val="00ED7297"/>
    <w:rsid w:val="00ED7A2A"/>
    <w:rsid w:val="00EE105C"/>
    <w:rsid w:val="00EE5A98"/>
    <w:rsid w:val="00EE5EA4"/>
    <w:rsid w:val="00EE6285"/>
    <w:rsid w:val="00EF1D7F"/>
    <w:rsid w:val="00EF4C20"/>
    <w:rsid w:val="00F015F8"/>
    <w:rsid w:val="00F12849"/>
    <w:rsid w:val="00F12D83"/>
    <w:rsid w:val="00F15436"/>
    <w:rsid w:val="00F23D5B"/>
    <w:rsid w:val="00F25064"/>
    <w:rsid w:val="00F259E5"/>
    <w:rsid w:val="00F31E5F"/>
    <w:rsid w:val="00F3304D"/>
    <w:rsid w:val="00F333A2"/>
    <w:rsid w:val="00F36F52"/>
    <w:rsid w:val="00F37C38"/>
    <w:rsid w:val="00F42032"/>
    <w:rsid w:val="00F50F8B"/>
    <w:rsid w:val="00F52C77"/>
    <w:rsid w:val="00F55403"/>
    <w:rsid w:val="00F6100A"/>
    <w:rsid w:val="00F66C5E"/>
    <w:rsid w:val="00F71495"/>
    <w:rsid w:val="00F71BEF"/>
    <w:rsid w:val="00F7208B"/>
    <w:rsid w:val="00F75087"/>
    <w:rsid w:val="00F8066F"/>
    <w:rsid w:val="00F87036"/>
    <w:rsid w:val="00F93781"/>
    <w:rsid w:val="00F945B6"/>
    <w:rsid w:val="00F95073"/>
    <w:rsid w:val="00F97AB4"/>
    <w:rsid w:val="00FA06A2"/>
    <w:rsid w:val="00FA7D6D"/>
    <w:rsid w:val="00FB014F"/>
    <w:rsid w:val="00FB4929"/>
    <w:rsid w:val="00FB613B"/>
    <w:rsid w:val="00FC42E5"/>
    <w:rsid w:val="00FC67FE"/>
    <w:rsid w:val="00FC68B7"/>
    <w:rsid w:val="00FD39C5"/>
    <w:rsid w:val="00FD3F98"/>
    <w:rsid w:val="00FD45B6"/>
    <w:rsid w:val="00FD67D2"/>
    <w:rsid w:val="00FE106A"/>
    <w:rsid w:val="00FF145D"/>
    <w:rsid w:val="00FF436A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E0E6B2"/>
  <w15:docId w15:val="{DC84DC67-A5DC-42B5-B6B5-4C3E8011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styleId="BalloonText">
    <w:name w:val="Balloon Text"/>
    <w:basedOn w:val="Normal"/>
    <w:link w:val="BalloonTextChar"/>
    <w:rsid w:val="00816F53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  <w:rPr>
      <w:lang w:val="x-none"/>
    </w:r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uiPriority w:val="99"/>
    <w:qFormat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816F53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qFormat/>
    <w:rsid w:val="00271AEC"/>
    <w:rPr>
      <w:lang w:eastAsia="en-US"/>
    </w:rPr>
  </w:style>
  <w:style w:type="character" w:customStyle="1" w:styleId="HChGChar">
    <w:name w:val="_ H _Ch_G Char"/>
    <w:link w:val="HChG"/>
    <w:qFormat/>
    <w:rsid w:val="00617E96"/>
    <w:rPr>
      <w:b/>
      <w:sz w:val="28"/>
      <w:lang w:eastAsia="en-US"/>
    </w:rPr>
  </w:style>
  <w:style w:type="character" w:customStyle="1" w:styleId="SingleTxtGCar">
    <w:name w:val="_ Single Txt_G Car"/>
    <w:rsid w:val="00914B7C"/>
    <w:rPr>
      <w:lang w:val="en-GB" w:eastAsia="en-US"/>
    </w:rPr>
  </w:style>
  <w:style w:type="paragraph" w:customStyle="1" w:styleId="Default">
    <w:name w:val="Default"/>
    <w:rsid w:val="003C7018"/>
    <w:pPr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13299E"/>
    <w:rPr>
      <w:color w:val="808080"/>
      <w:shd w:val="clear" w:color="auto" w:fill="E6E6E6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0C497A"/>
    <w:rPr>
      <w:sz w:val="18"/>
      <w:lang w:eastAsia="en-US"/>
    </w:rPr>
  </w:style>
  <w:style w:type="character" w:customStyle="1" w:styleId="hps">
    <w:name w:val="hps"/>
    <w:basedOn w:val="DefaultParagraphFont"/>
    <w:rsid w:val="00A30B2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0D3C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70D3C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B70D3C"/>
    <w:rPr>
      <w:b/>
      <w:bCs/>
      <w:lang w:eastAsia="en-US"/>
    </w:rPr>
  </w:style>
  <w:style w:type="paragraph" w:styleId="Revision">
    <w:name w:val="Revision"/>
    <w:hidden/>
    <w:uiPriority w:val="99"/>
    <w:semiHidden/>
    <w:rsid w:val="00B70D3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6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1591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66460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D2E2FF"/>
                            <w:left w:val="single" w:sz="6" w:space="0" w:color="D2E2FF"/>
                            <w:bottom w:val="single" w:sz="6" w:space="0" w:color="D2E2FF"/>
                            <w:right w:val="single" w:sz="6" w:space="0" w:color="D2E2FF"/>
                          </w:divBdr>
                          <w:divsChild>
                            <w:div w:id="120475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25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4394F124-9F24-48FF-AD02-20830C4B7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9E8BE-5496-4520-83CD-47BC963139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20D49A-DC60-4169-AEB8-2A533F082E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AE671A-6ED4-4D84-9487-762821ED517E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4b4a1c0d-4a69-4996-a84a-fc699b9f49de"/>
    <ds:schemaRef ds:uri="http://purl.org/dc/elements/1.1/"/>
    <ds:schemaRef ds:uri="acccb6d4-dbe5-46d2-b4d3-5733603d8cc6"/>
    <ds:schemaRef ds:uri="http://schemas.openxmlformats.org/package/2006/metadata/core-properties"/>
    <ds:schemaRef ds:uri="985ec44e-1bab-4c0b-9df0-6ba128686fc9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1206</CharactersWithSpaces>
  <SharedDoc>false</SharedDoc>
  <HLinks>
    <vt:vector size="6" baseType="variant">
      <vt:variant>
        <vt:i4>2359356</vt:i4>
      </vt:variant>
      <vt:variant>
        <vt:i4>0</vt:i4>
      </vt:variant>
      <vt:variant>
        <vt:i4>0</vt:i4>
      </vt:variant>
      <vt:variant>
        <vt:i4>5</vt:i4>
      </vt:variant>
      <vt:variant>
        <vt:lpwstr>https://unece.org/transport/events/itc-inland-transport-committee-83rd-session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Mansion</dc:creator>
  <cp:keywords/>
  <cp:lastModifiedBy>Sabrina Mansion</cp:lastModifiedBy>
  <cp:revision>21</cp:revision>
  <cp:lastPrinted>2018-05-09T09:23:00Z</cp:lastPrinted>
  <dcterms:created xsi:type="dcterms:W3CDTF">2022-08-04T09:05:00Z</dcterms:created>
  <dcterms:modified xsi:type="dcterms:W3CDTF">2022-10-06T12:55:00Z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12718000</vt:r8>
  </property>
  <property fmtid="{D5CDD505-2E9C-101B-9397-08002B2CF9AE}" pid="5" name="MediaServiceImageTags">
    <vt:lpwstr/>
  </property>
  <property fmtid="{D5CDD505-2E9C-101B-9397-08002B2CF9AE}" pid="6" name="Office_x0020_of_x0020_Origin">
    <vt:lpwstr/>
  </property>
  <property fmtid="{D5CDD505-2E9C-101B-9397-08002B2CF9AE}" pid="7" name="gba66df640194346a5267c50f24d4797">
    <vt:lpwstr/>
  </property>
  <property fmtid="{D5CDD505-2E9C-101B-9397-08002B2CF9AE}" pid="8" name="Office of Origin">
    <vt:lpwstr/>
  </property>
</Properties>
</file>