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0C74429F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D348C7A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3FDFE6C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2164C26" w14:textId="7D18829B" w:rsidR="009E6CB7" w:rsidRPr="00D47EEA" w:rsidRDefault="00EF2618" w:rsidP="00EF2618">
            <w:pPr>
              <w:jc w:val="right"/>
            </w:pPr>
            <w:r w:rsidRPr="00EF2618">
              <w:rPr>
                <w:sz w:val="40"/>
              </w:rPr>
              <w:t>ECE</w:t>
            </w:r>
            <w:r>
              <w:t>/TRANS/WP.15/259</w:t>
            </w:r>
          </w:p>
        </w:tc>
      </w:tr>
      <w:tr w:rsidR="009E6CB7" w14:paraId="186AEC3F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32C880E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D482EF6" wp14:editId="053E8543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E6C6710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B58EFC5" w14:textId="77777777" w:rsidR="009E6CB7" w:rsidRDefault="00EF2618" w:rsidP="00EF2618">
            <w:pPr>
              <w:spacing w:before="240" w:line="240" w:lineRule="exact"/>
            </w:pPr>
            <w:r>
              <w:t>Distr.: General</w:t>
            </w:r>
          </w:p>
          <w:p w14:paraId="13620C81" w14:textId="6545C5CC" w:rsidR="00EF2618" w:rsidRDefault="00157D71" w:rsidP="00EF2618">
            <w:pPr>
              <w:spacing w:line="240" w:lineRule="exact"/>
            </w:pPr>
            <w:r>
              <w:t>16 August</w:t>
            </w:r>
            <w:r w:rsidR="00EF2618">
              <w:t xml:space="preserve"> 2022</w:t>
            </w:r>
          </w:p>
          <w:p w14:paraId="44AA7BF4" w14:textId="77777777" w:rsidR="00EF2618" w:rsidRDefault="00EF2618" w:rsidP="00EF2618">
            <w:pPr>
              <w:spacing w:line="240" w:lineRule="exact"/>
            </w:pPr>
          </w:p>
          <w:p w14:paraId="5FBAB2D1" w14:textId="5B6206E5" w:rsidR="00EF2618" w:rsidRDefault="00EF2618" w:rsidP="00EF2618">
            <w:pPr>
              <w:spacing w:line="240" w:lineRule="exact"/>
            </w:pPr>
            <w:r>
              <w:t>Original: English</w:t>
            </w:r>
          </w:p>
        </w:tc>
      </w:tr>
    </w:tbl>
    <w:p w14:paraId="4035F34C" w14:textId="77777777" w:rsidR="0059617A" w:rsidRDefault="0059617A" w:rsidP="0059617A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14:paraId="70C37B28" w14:textId="77777777" w:rsidR="0059617A" w:rsidRDefault="0059617A" w:rsidP="0059617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1658917D" w14:textId="77777777" w:rsidR="0059617A" w:rsidRDefault="0059617A" w:rsidP="0059617A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14:paraId="5ED227DF" w14:textId="59943F7E" w:rsidR="0059617A" w:rsidRDefault="0059617A" w:rsidP="0059617A">
      <w:pPr>
        <w:spacing w:before="120"/>
        <w:rPr>
          <w:rFonts w:eastAsia="SimSun"/>
          <w:b/>
        </w:rPr>
      </w:pPr>
      <w:r>
        <w:rPr>
          <w:rFonts w:eastAsia="SimSun"/>
          <w:b/>
        </w:rPr>
        <w:t>11</w:t>
      </w:r>
      <w:r w:rsidR="001A7725">
        <w:rPr>
          <w:rFonts w:eastAsia="SimSun"/>
          <w:b/>
        </w:rPr>
        <w:t>2</w:t>
      </w:r>
      <w:r>
        <w:rPr>
          <w:rFonts w:eastAsia="SimSun"/>
          <w:b/>
        </w:rPr>
        <w:t xml:space="preserve">th session </w:t>
      </w:r>
    </w:p>
    <w:p w14:paraId="3F509072" w14:textId="2099D1E3" w:rsidR="0059617A" w:rsidRDefault="0059617A" w:rsidP="0059617A">
      <w:pPr>
        <w:rPr>
          <w:rFonts w:eastAsia="SimSun"/>
        </w:rPr>
      </w:pPr>
      <w:r>
        <w:rPr>
          <w:rFonts w:eastAsia="SimSun"/>
        </w:rPr>
        <w:t>Geneva, 8-1</w:t>
      </w:r>
      <w:r w:rsidR="001A7725">
        <w:rPr>
          <w:rFonts w:eastAsia="SimSun"/>
        </w:rPr>
        <w:t>1</w:t>
      </w:r>
      <w:r>
        <w:rPr>
          <w:rFonts w:eastAsia="SimSun"/>
        </w:rPr>
        <w:t xml:space="preserve"> November 202</w:t>
      </w:r>
      <w:r w:rsidR="001A7725">
        <w:rPr>
          <w:rFonts w:eastAsia="SimSun"/>
        </w:rPr>
        <w:t>2</w:t>
      </w:r>
    </w:p>
    <w:p w14:paraId="10C2379D" w14:textId="77777777" w:rsidR="0059617A" w:rsidRDefault="0059617A" w:rsidP="0059617A">
      <w:pPr>
        <w:autoSpaceDE w:val="0"/>
        <w:autoSpaceDN w:val="0"/>
        <w:adjustRightInd w:val="0"/>
      </w:pPr>
      <w:r>
        <w:t>Item 1 of the provisional agenda</w:t>
      </w:r>
    </w:p>
    <w:p w14:paraId="05DC3F7B" w14:textId="77777777" w:rsidR="0059617A" w:rsidRDefault="0059617A" w:rsidP="0059617A">
      <w:pPr>
        <w:rPr>
          <w:b/>
        </w:rPr>
      </w:pPr>
      <w:r>
        <w:rPr>
          <w:b/>
        </w:rPr>
        <w:t>Adoption of the agenda</w:t>
      </w:r>
    </w:p>
    <w:p w14:paraId="6D7C030F" w14:textId="056D74CC" w:rsidR="0059617A" w:rsidRDefault="0059617A" w:rsidP="0059617A">
      <w:pPr>
        <w:pStyle w:val="HChG"/>
        <w:spacing w:before="120" w:after="0"/>
        <w:rPr>
          <w:lang w:val="en-US"/>
        </w:rPr>
      </w:pPr>
      <w:r>
        <w:tab/>
      </w:r>
      <w:r>
        <w:tab/>
      </w:r>
      <w:r>
        <w:rPr>
          <w:lang w:val="en-US"/>
        </w:rPr>
        <w:t>Provisional agenda for the 11</w:t>
      </w:r>
      <w:r w:rsidR="001A7725">
        <w:rPr>
          <w:lang w:val="en-US"/>
        </w:rPr>
        <w:t>2</w:t>
      </w:r>
      <w:r>
        <w:rPr>
          <w:lang w:val="en-US"/>
        </w:rPr>
        <w:t>th session</w:t>
      </w:r>
      <w:r>
        <w:rPr>
          <w:rStyle w:val="FootnoteReference"/>
          <w:sz w:val="20"/>
          <w:lang w:val="en-US"/>
        </w:rPr>
        <w:footnoteReference w:customMarkFollows="1" w:id="2"/>
        <w:t>*</w:t>
      </w:r>
      <w:r>
        <w:rPr>
          <w:sz w:val="20"/>
          <w:vertAlign w:val="superscript"/>
          <w:lang w:val="en-US"/>
        </w:rPr>
        <w:t xml:space="preserve">, </w:t>
      </w:r>
      <w:r>
        <w:rPr>
          <w:rStyle w:val="FootnoteReference"/>
          <w:sz w:val="20"/>
          <w:lang w:val="en-US"/>
        </w:rPr>
        <w:footnoteReference w:customMarkFollows="1" w:id="3"/>
        <w:t>**</w:t>
      </w:r>
      <w:r>
        <w:rPr>
          <w:sz w:val="20"/>
          <w:vertAlign w:val="superscript"/>
          <w:lang w:val="en-US"/>
        </w:rPr>
        <w:t xml:space="preserve">, </w:t>
      </w:r>
      <w:r>
        <w:rPr>
          <w:rStyle w:val="FootnoteReference"/>
          <w:sz w:val="20"/>
          <w:lang w:val="en-US"/>
        </w:rPr>
        <w:footnoteReference w:customMarkFollows="1" w:id="4"/>
        <w:t>***</w:t>
      </w:r>
    </w:p>
    <w:p w14:paraId="498E4B30" w14:textId="061D351B" w:rsidR="0059617A" w:rsidRDefault="0059617A" w:rsidP="0059617A">
      <w:pPr>
        <w:pStyle w:val="H56G"/>
      </w:pPr>
      <w:r>
        <w:tab/>
      </w:r>
      <w:r>
        <w:tab/>
        <w:t>To be held at the</w:t>
      </w:r>
      <w:r>
        <w:rPr>
          <w:spacing w:val="6"/>
        </w:rPr>
        <w:t xml:space="preserve"> Palais des Nations, Geneva,</w:t>
      </w:r>
      <w:r>
        <w:t xml:space="preserve"> </w:t>
      </w:r>
      <w:r>
        <w:br/>
        <w:t>starting at 10 a.m. on 8 November 202</w:t>
      </w:r>
      <w:r w:rsidR="001A7725">
        <w:t>2</w:t>
      </w:r>
    </w:p>
    <w:p w14:paraId="5F4517A0" w14:textId="77777777" w:rsidR="004524F3" w:rsidRDefault="004524F3" w:rsidP="004524F3">
      <w:pPr>
        <w:pStyle w:val="SingleTxtG"/>
      </w:pPr>
      <w:r>
        <w:t>1.</w:t>
      </w:r>
      <w:r>
        <w:tab/>
        <w:t>Adoption of the agenda.</w:t>
      </w:r>
    </w:p>
    <w:p w14:paraId="78A84AAF" w14:textId="50114340" w:rsidR="004524F3" w:rsidRDefault="004524F3" w:rsidP="004524F3">
      <w:pPr>
        <w:pStyle w:val="SingleTxtG"/>
      </w:pPr>
      <w:r>
        <w:t>2.</w:t>
      </w:r>
      <w:r>
        <w:tab/>
      </w:r>
      <w:r w:rsidRPr="000033D3">
        <w:t>Eighty-</w:t>
      </w:r>
      <w:r w:rsidR="00545DA3">
        <w:t>fourth</w:t>
      </w:r>
      <w:r>
        <w:t xml:space="preserve"> session of the Inland Transport Committee.</w:t>
      </w:r>
    </w:p>
    <w:p w14:paraId="6B461B8D" w14:textId="77777777" w:rsidR="004524F3" w:rsidRDefault="004524F3" w:rsidP="004524F3">
      <w:pPr>
        <w:pStyle w:val="SingleTxtG"/>
        <w:ind w:left="1701" w:hanging="567"/>
      </w:pPr>
      <w:r>
        <w:t>3.</w:t>
      </w:r>
      <w:r>
        <w:tab/>
        <w:t>Status of the Agreement concerning the International Carriage of Dangerous Goods by Road (ADR) and related issues.</w:t>
      </w:r>
    </w:p>
    <w:p w14:paraId="7B9BD359" w14:textId="77777777" w:rsidR="004524F3" w:rsidRDefault="004524F3" w:rsidP="004524F3">
      <w:pPr>
        <w:pStyle w:val="SingleTxtG"/>
        <w:ind w:left="1689" w:hanging="555"/>
      </w:pPr>
      <w:r>
        <w:t>4.</w:t>
      </w:r>
      <w:r>
        <w:tab/>
        <w:t>Work of the RID/ADR/ADN Joint Meeting.</w:t>
      </w:r>
    </w:p>
    <w:p w14:paraId="24080986" w14:textId="77777777" w:rsidR="004524F3" w:rsidRDefault="004524F3" w:rsidP="004524F3">
      <w:pPr>
        <w:pStyle w:val="SingleTxtG"/>
        <w:keepNext/>
        <w:keepLines/>
      </w:pPr>
      <w:r>
        <w:t>5.</w:t>
      </w:r>
      <w:r>
        <w:tab/>
        <w:t>Proposals for amendments to annexes A and B of ADR:</w:t>
      </w:r>
    </w:p>
    <w:p w14:paraId="63622DD3" w14:textId="77777777" w:rsidR="004524F3" w:rsidRDefault="004524F3" w:rsidP="004524F3">
      <w:pPr>
        <w:pStyle w:val="SingleTxtG"/>
        <w:keepNext/>
        <w:keepLines/>
        <w:ind w:firstLine="567"/>
        <w:rPr>
          <w:szCs w:val="24"/>
        </w:rPr>
      </w:pPr>
      <w:r>
        <w:rPr>
          <w:szCs w:val="24"/>
        </w:rPr>
        <w:t>(a)</w:t>
      </w:r>
      <w:r>
        <w:rPr>
          <w:szCs w:val="24"/>
        </w:rPr>
        <w:tab/>
        <w:t xml:space="preserve">Construction and approval of </w:t>
      </w:r>
      <w:proofErr w:type="gramStart"/>
      <w:r>
        <w:rPr>
          <w:szCs w:val="24"/>
        </w:rPr>
        <w:t>vehicles;</w:t>
      </w:r>
      <w:proofErr w:type="gramEnd"/>
    </w:p>
    <w:p w14:paraId="4884D0D1" w14:textId="77777777" w:rsidR="004524F3" w:rsidRDefault="004524F3" w:rsidP="004524F3">
      <w:pPr>
        <w:pStyle w:val="SingleTxtG"/>
        <w:ind w:firstLine="567"/>
      </w:pPr>
      <w:r>
        <w:rPr>
          <w:szCs w:val="24"/>
        </w:rPr>
        <w:t>(b)</w:t>
      </w:r>
      <w:r>
        <w:rPr>
          <w:szCs w:val="24"/>
        </w:rPr>
        <w:tab/>
        <w:t>Miscellaneous proposals.</w:t>
      </w:r>
    </w:p>
    <w:p w14:paraId="2A4BC19C" w14:textId="77777777" w:rsidR="004524F3" w:rsidRDefault="004524F3" w:rsidP="004524F3">
      <w:pPr>
        <w:pStyle w:val="SingleTxtG"/>
      </w:pPr>
      <w:r>
        <w:t>6.</w:t>
      </w:r>
      <w:r>
        <w:tab/>
        <w:t>Interpretation of ADR.</w:t>
      </w:r>
    </w:p>
    <w:p w14:paraId="374F55CA" w14:textId="77777777" w:rsidR="004524F3" w:rsidRDefault="004524F3" w:rsidP="004524F3">
      <w:pPr>
        <w:pStyle w:val="SingleTxtG"/>
      </w:pPr>
      <w:r>
        <w:t>7.</w:t>
      </w:r>
      <w:r>
        <w:tab/>
        <w:t>Programme of work.</w:t>
      </w:r>
    </w:p>
    <w:p w14:paraId="17F15389" w14:textId="77777777" w:rsidR="00054EDF" w:rsidRDefault="00054EDF" w:rsidP="00054EDF">
      <w:pPr>
        <w:pStyle w:val="SingleTxtG"/>
      </w:pPr>
      <w:r>
        <w:t>8.</w:t>
      </w:r>
      <w:r>
        <w:tab/>
        <w:t>Any other business:</w:t>
      </w:r>
    </w:p>
    <w:p w14:paraId="201E7761" w14:textId="77777777" w:rsidR="00054EDF" w:rsidRDefault="00054EDF" w:rsidP="00054EDF">
      <w:pPr>
        <w:pStyle w:val="SingleTxtG"/>
        <w:keepNext/>
        <w:keepLines/>
        <w:ind w:firstLine="567"/>
        <w:rPr>
          <w:szCs w:val="24"/>
        </w:rPr>
      </w:pPr>
      <w:r>
        <w:rPr>
          <w:szCs w:val="24"/>
        </w:rPr>
        <w:t>(a)</w:t>
      </w:r>
      <w:r>
        <w:rPr>
          <w:szCs w:val="24"/>
        </w:rPr>
        <w:tab/>
        <w:t>C</w:t>
      </w:r>
      <w:r w:rsidRPr="00E56821">
        <w:rPr>
          <w:szCs w:val="24"/>
        </w:rPr>
        <w:t xml:space="preserve">ircular economy and sustainable use of natural </w:t>
      </w:r>
      <w:proofErr w:type="gramStart"/>
      <w:r w:rsidRPr="00E56821">
        <w:rPr>
          <w:szCs w:val="24"/>
        </w:rPr>
        <w:t>resources</w:t>
      </w:r>
      <w:r>
        <w:rPr>
          <w:szCs w:val="24"/>
        </w:rPr>
        <w:t>;</w:t>
      </w:r>
      <w:proofErr w:type="gramEnd"/>
    </w:p>
    <w:p w14:paraId="4BD67817" w14:textId="77777777" w:rsidR="00054EDF" w:rsidRDefault="00054EDF" w:rsidP="00054EDF">
      <w:pPr>
        <w:pStyle w:val="SingleTxtG"/>
        <w:keepNext/>
        <w:keepLines/>
        <w:ind w:firstLine="567"/>
        <w:rPr>
          <w:szCs w:val="24"/>
        </w:rPr>
      </w:pPr>
      <w:r>
        <w:rPr>
          <w:szCs w:val="24"/>
        </w:rPr>
        <w:tab/>
        <w:t>(b)</w:t>
      </w:r>
      <w:r>
        <w:rPr>
          <w:szCs w:val="24"/>
        </w:rPr>
        <w:tab/>
        <w:t>Miscellaneous issues.</w:t>
      </w:r>
    </w:p>
    <w:p w14:paraId="4825763E" w14:textId="0CD10170" w:rsidR="004524F3" w:rsidRDefault="004524F3" w:rsidP="004524F3">
      <w:pPr>
        <w:pStyle w:val="SingleTxtG"/>
      </w:pPr>
      <w:r>
        <w:t>9.</w:t>
      </w:r>
      <w:r>
        <w:tab/>
        <w:t>Election of officers for 2023.</w:t>
      </w:r>
    </w:p>
    <w:p w14:paraId="603614A5" w14:textId="77777777" w:rsidR="004524F3" w:rsidRDefault="004524F3" w:rsidP="00F359EE">
      <w:pPr>
        <w:pStyle w:val="SingleTxtG"/>
        <w:spacing w:after="0"/>
      </w:pPr>
      <w:r>
        <w:t>10.</w:t>
      </w:r>
      <w:r>
        <w:tab/>
        <w:t>Adoption of the report.</w:t>
      </w:r>
    </w:p>
    <w:p w14:paraId="6F7AFE36" w14:textId="77777777" w:rsidR="004524F3" w:rsidRPr="007E4A23" w:rsidRDefault="004524F3" w:rsidP="00F359EE">
      <w:pPr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524F3" w:rsidRPr="007E4A23" w:rsidSect="00EF2618">
      <w:headerReference w:type="even" r:id="rId12"/>
      <w:headerReference w:type="default" r:id="rId13"/>
      <w:footerReference w:type="even" r:id="rId14"/>
      <w:footerReference w:type="default" r:id="rId15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18936" w14:textId="77777777" w:rsidR="002F3E04" w:rsidRDefault="002F3E04"/>
  </w:endnote>
  <w:endnote w:type="continuationSeparator" w:id="0">
    <w:p w14:paraId="63C135BC" w14:textId="77777777" w:rsidR="002F3E04" w:rsidRDefault="002F3E04"/>
  </w:endnote>
  <w:endnote w:type="continuationNotice" w:id="1">
    <w:p w14:paraId="1263135F" w14:textId="77777777" w:rsidR="002F3E04" w:rsidRDefault="002F3E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3DEBD" w14:textId="61EE14A2" w:rsidR="00EF2618" w:rsidRPr="00EF2618" w:rsidRDefault="00EF2618" w:rsidP="00EF2618">
    <w:pPr>
      <w:pStyle w:val="Footer"/>
      <w:tabs>
        <w:tab w:val="right" w:pos="9638"/>
      </w:tabs>
      <w:rPr>
        <w:sz w:val="18"/>
      </w:rPr>
    </w:pPr>
    <w:r w:rsidRPr="00EF2618">
      <w:rPr>
        <w:b/>
        <w:sz w:val="18"/>
      </w:rPr>
      <w:fldChar w:fldCharType="begin"/>
    </w:r>
    <w:r w:rsidRPr="00EF2618">
      <w:rPr>
        <w:b/>
        <w:sz w:val="18"/>
      </w:rPr>
      <w:instrText xml:space="preserve"> PAGE  \* MERGEFORMAT </w:instrText>
    </w:r>
    <w:r w:rsidRPr="00EF2618">
      <w:rPr>
        <w:b/>
        <w:sz w:val="18"/>
      </w:rPr>
      <w:fldChar w:fldCharType="separate"/>
    </w:r>
    <w:r w:rsidRPr="00EF2618">
      <w:rPr>
        <w:b/>
        <w:noProof/>
        <w:sz w:val="18"/>
      </w:rPr>
      <w:t>2</w:t>
    </w:r>
    <w:r w:rsidRPr="00EF261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B346F" w14:textId="62F2F402" w:rsidR="00EF2618" w:rsidRPr="00EF2618" w:rsidRDefault="00EF2618" w:rsidP="00EF2618">
    <w:pPr>
      <w:pStyle w:val="Footer"/>
      <w:tabs>
        <w:tab w:val="right" w:pos="9638"/>
      </w:tabs>
      <w:rPr>
        <w:b/>
        <w:sz w:val="18"/>
      </w:rPr>
    </w:pPr>
    <w:r>
      <w:tab/>
    </w:r>
    <w:r w:rsidRPr="00EF2618">
      <w:rPr>
        <w:b/>
        <w:sz w:val="18"/>
      </w:rPr>
      <w:fldChar w:fldCharType="begin"/>
    </w:r>
    <w:r w:rsidRPr="00EF2618">
      <w:rPr>
        <w:b/>
        <w:sz w:val="18"/>
      </w:rPr>
      <w:instrText xml:space="preserve"> PAGE  \* MERGEFORMAT </w:instrText>
    </w:r>
    <w:r w:rsidRPr="00EF2618">
      <w:rPr>
        <w:b/>
        <w:sz w:val="18"/>
      </w:rPr>
      <w:fldChar w:fldCharType="separate"/>
    </w:r>
    <w:r w:rsidRPr="00EF2618">
      <w:rPr>
        <w:b/>
        <w:noProof/>
        <w:sz w:val="18"/>
      </w:rPr>
      <w:t>3</w:t>
    </w:r>
    <w:r w:rsidRPr="00EF261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FBAA7" w14:textId="77777777" w:rsidR="002F3E04" w:rsidRPr="000B175B" w:rsidRDefault="002F3E0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CFD3ED" w14:textId="77777777" w:rsidR="002F3E04" w:rsidRPr="00FC68B7" w:rsidRDefault="002F3E0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FBE3CCE" w14:textId="77777777" w:rsidR="002F3E04" w:rsidRDefault="002F3E04"/>
  </w:footnote>
  <w:footnote w:id="2">
    <w:p w14:paraId="72E74A46" w14:textId="134C6156" w:rsidR="0059617A" w:rsidRDefault="0059617A" w:rsidP="0059617A">
      <w:pPr>
        <w:pStyle w:val="FootnoteText"/>
      </w:pPr>
      <w:r>
        <w:rPr>
          <w:rStyle w:val="FootnoteReference"/>
        </w:rPr>
        <w:tab/>
      </w:r>
      <w:r>
        <w:rPr>
          <w:rStyle w:val="FootnoteReference"/>
          <w:sz w:val="20"/>
        </w:rPr>
        <w:t>*</w:t>
      </w:r>
      <w:r>
        <w:rPr>
          <w:rStyle w:val="FootnoteReference"/>
          <w:sz w:val="20"/>
        </w:rPr>
        <w:tab/>
      </w:r>
      <w:r>
        <w:t>Annotations to the agenda will be circulated as document ECE/TRANS/WP.15/25</w:t>
      </w:r>
      <w:r w:rsidR="00FE20B5">
        <w:t>9</w:t>
      </w:r>
      <w:r>
        <w:t>/Add.1.</w:t>
      </w:r>
    </w:p>
  </w:footnote>
  <w:footnote w:id="3">
    <w:p w14:paraId="2E195777" w14:textId="6F640437" w:rsidR="0059617A" w:rsidRDefault="0059617A" w:rsidP="0059617A">
      <w:pPr>
        <w:pStyle w:val="FootnoteText"/>
      </w:pPr>
      <w:r>
        <w:rPr>
          <w:rStyle w:val="FootnoteReference"/>
        </w:rPr>
        <w:tab/>
      </w:r>
      <w:r>
        <w:rPr>
          <w:rStyle w:val="FootnoteReference"/>
          <w:sz w:val="20"/>
        </w:rPr>
        <w:t>*</w:t>
      </w:r>
      <w:r>
        <w:rPr>
          <w:sz w:val="20"/>
          <w:vertAlign w:val="superscript"/>
        </w:rPr>
        <w:t>*</w:t>
      </w:r>
      <w:r>
        <w:rPr>
          <w:rStyle w:val="FootnoteReference"/>
          <w:sz w:val="20"/>
        </w:rPr>
        <w:tab/>
      </w:r>
      <w:r w:rsidR="00BE79B5">
        <w:rPr>
          <w:szCs w:val="18"/>
        </w:rPr>
        <w:t xml:space="preserve">The documentation for the session will be made available at: </w:t>
      </w:r>
      <w:hyperlink r:id="rId1" w:history="1">
        <w:r w:rsidR="00BE79B5" w:rsidRPr="002F63DA">
          <w:rPr>
            <w:rStyle w:val="Hyperlink"/>
          </w:rPr>
          <w:t>https://unece.org/info/Transport/events/364687</w:t>
        </w:r>
      </w:hyperlink>
      <w:r>
        <w:rPr>
          <w:szCs w:val="18"/>
          <w:lang w:val="en-US"/>
        </w:rPr>
        <w:t>. This will be a paperless meeting. Printed documents will not be available in the meeting room.</w:t>
      </w:r>
    </w:p>
  </w:footnote>
  <w:footnote w:id="4">
    <w:p w14:paraId="5343E6BA" w14:textId="7004A623" w:rsidR="0059617A" w:rsidRDefault="0059617A" w:rsidP="0059617A">
      <w:pPr>
        <w:pStyle w:val="FootnoteText"/>
        <w:rPr>
          <w:szCs w:val="18"/>
        </w:rPr>
      </w:pPr>
      <w:r>
        <w:rPr>
          <w:rStyle w:val="FootnoteReference"/>
        </w:rPr>
        <w:tab/>
      </w:r>
      <w:r>
        <w:rPr>
          <w:rStyle w:val="FootnoteReference"/>
          <w:sz w:val="20"/>
        </w:rPr>
        <w:t>**</w:t>
      </w:r>
      <w:r>
        <w:rPr>
          <w:sz w:val="20"/>
          <w:vertAlign w:val="superscript"/>
        </w:rPr>
        <w:t>*</w:t>
      </w:r>
      <w:r>
        <w:rPr>
          <w:rStyle w:val="FootnoteReference"/>
          <w:sz w:val="20"/>
        </w:rPr>
        <w:tab/>
      </w:r>
      <w:r w:rsidR="00E677D1">
        <w:t>Participation will only be possible for registered delegates. All participants wishing to attend the session shall register in INDICO at the following address</w:t>
      </w:r>
      <w:r w:rsidR="00E677D1">
        <w:rPr>
          <w:szCs w:val="18"/>
        </w:rPr>
        <w:t xml:space="preserve">: </w:t>
      </w:r>
      <w:hyperlink r:id="rId2" w:history="1">
        <w:r w:rsidR="00E677D1" w:rsidRPr="002F63DA">
          <w:rPr>
            <w:rStyle w:val="Hyperlink"/>
          </w:rPr>
          <w:t>https://indico.un.org/event/1000542</w:t>
        </w:r>
      </w:hyperlink>
      <w:r w:rsidR="00E677D1">
        <w:t>.</w:t>
      </w:r>
    </w:p>
    <w:p w14:paraId="6EF75771" w14:textId="249ABA5B" w:rsidR="0059617A" w:rsidRDefault="0059617A" w:rsidP="0059617A">
      <w:pPr>
        <w:pStyle w:val="FootnoteText"/>
      </w:pPr>
      <w:r>
        <w:rPr>
          <w:szCs w:val="18"/>
        </w:rPr>
        <w:tab/>
      </w:r>
      <w:r>
        <w:rPr>
          <w:szCs w:val="18"/>
        </w:rPr>
        <w:tab/>
        <w:t xml:space="preserve">Upon arrival at the Palais des Nations, delegates should obtain an identification badge at the UNOG Security and Safety Section, located at the </w:t>
      </w:r>
      <w:proofErr w:type="spellStart"/>
      <w:r>
        <w:rPr>
          <w:szCs w:val="18"/>
        </w:rPr>
        <w:t>Pregny</w:t>
      </w:r>
      <w:proofErr w:type="spellEnd"/>
      <w:r>
        <w:rPr>
          <w:szCs w:val="18"/>
        </w:rPr>
        <w:t xml:space="preserve"> Gate (14, Avenue de la </w:t>
      </w:r>
      <w:proofErr w:type="spellStart"/>
      <w:r>
        <w:rPr>
          <w:szCs w:val="18"/>
        </w:rPr>
        <w:t>Paix</w:t>
      </w:r>
      <w:proofErr w:type="spellEnd"/>
      <w:r>
        <w:rPr>
          <w:szCs w:val="18"/>
        </w:rPr>
        <w:t xml:space="preserve">). In case of difficulty, please contact the secretariat by telephone (ext. 71992). For a map of the Palais des Nations and other useful information, see </w:t>
      </w:r>
      <w:r w:rsidR="008F7895">
        <w:rPr>
          <w:szCs w:val="18"/>
        </w:rPr>
        <w:fldChar w:fldCharType="begin"/>
      </w:r>
      <w:ins w:id="0" w:author="Sabrina Mansion" w:date="2022-08-15T14:08:00Z">
        <w:r w:rsidR="008F7895">
          <w:rPr>
            <w:szCs w:val="18"/>
          </w:rPr>
          <w:instrText xml:space="preserve"> HYPERLINK "</w:instrText>
        </w:r>
      </w:ins>
      <w:r w:rsidR="008F7895">
        <w:rPr>
          <w:szCs w:val="18"/>
        </w:rPr>
        <w:instrText>https://www.ungeneva.org/en/meetings-events</w:instrText>
      </w:r>
      <w:ins w:id="1" w:author="Sabrina Mansion" w:date="2022-08-15T14:08:00Z">
        <w:r w:rsidR="008F7895">
          <w:rPr>
            <w:szCs w:val="18"/>
          </w:rPr>
          <w:instrText xml:space="preserve">" </w:instrText>
        </w:r>
      </w:ins>
      <w:r w:rsidR="008F7895">
        <w:rPr>
          <w:szCs w:val="18"/>
        </w:rPr>
        <w:fldChar w:fldCharType="separate"/>
      </w:r>
      <w:r w:rsidR="008F7895" w:rsidRPr="002F63DA">
        <w:rPr>
          <w:rStyle w:val="Hyperlink"/>
          <w:szCs w:val="18"/>
        </w:rPr>
        <w:t>https://www.ungeneva.org/en/meetings-events</w:t>
      </w:r>
      <w:r w:rsidR="008F7895">
        <w:rPr>
          <w:szCs w:val="18"/>
        </w:rPr>
        <w:fldChar w:fldCharType="end"/>
      </w:r>
      <w:r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3C153" w14:textId="05197ADD" w:rsidR="00EF2618" w:rsidRPr="00EF2618" w:rsidRDefault="00AA01DC">
    <w:pPr>
      <w:pStyle w:val="Header"/>
    </w:pPr>
    <w:fldSimple w:instr=" TITLE  \* MERGEFORMAT ">
      <w:r w:rsidR="00EF2618">
        <w:t>ECE/TRANS/WP.15/259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68260" w14:textId="12624023" w:rsidR="00EF2618" w:rsidRPr="00EF2618" w:rsidRDefault="00AA01DC" w:rsidP="00EF2618">
    <w:pPr>
      <w:pStyle w:val="Header"/>
      <w:jc w:val="right"/>
    </w:pPr>
    <w:fldSimple w:instr=" TITLE  \* MERGEFORMAT ">
      <w:r w:rsidR="00EF2618">
        <w:t>ECE/TRANS/WP.15/259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 w:numId="2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618"/>
    <w:rsid w:val="00002A7D"/>
    <w:rsid w:val="000038A8"/>
    <w:rsid w:val="00006790"/>
    <w:rsid w:val="00027624"/>
    <w:rsid w:val="00050F6B"/>
    <w:rsid w:val="00054EDF"/>
    <w:rsid w:val="000565C7"/>
    <w:rsid w:val="000678CD"/>
    <w:rsid w:val="00072C8C"/>
    <w:rsid w:val="00081CE0"/>
    <w:rsid w:val="00084D30"/>
    <w:rsid w:val="00090320"/>
    <w:rsid w:val="000931C0"/>
    <w:rsid w:val="0009732C"/>
    <w:rsid w:val="000A01F9"/>
    <w:rsid w:val="000A2E09"/>
    <w:rsid w:val="000B175B"/>
    <w:rsid w:val="000B3A0F"/>
    <w:rsid w:val="000E0415"/>
    <w:rsid w:val="000F7715"/>
    <w:rsid w:val="00124A17"/>
    <w:rsid w:val="00156B99"/>
    <w:rsid w:val="00157D71"/>
    <w:rsid w:val="00166124"/>
    <w:rsid w:val="00184DDA"/>
    <w:rsid w:val="001900CD"/>
    <w:rsid w:val="001A0452"/>
    <w:rsid w:val="001A7725"/>
    <w:rsid w:val="001B4B04"/>
    <w:rsid w:val="001B5875"/>
    <w:rsid w:val="001C4B9C"/>
    <w:rsid w:val="001C6663"/>
    <w:rsid w:val="001C7895"/>
    <w:rsid w:val="001D26DF"/>
    <w:rsid w:val="001F1599"/>
    <w:rsid w:val="001F19C4"/>
    <w:rsid w:val="00201FFC"/>
    <w:rsid w:val="002043F0"/>
    <w:rsid w:val="00211E0B"/>
    <w:rsid w:val="00232575"/>
    <w:rsid w:val="00247258"/>
    <w:rsid w:val="00257CAC"/>
    <w:rsid w:val="00264441"/>
    <w:rsid w:val="0027237A"/>
    <w:rsid w:val="00286701"/>
    <w:rsid w:val="002974E9"/>
    <w:rsid w:val="002A7F94"/>
    <w:rsid w:val="002B109A"/>
    <w:rsid w:val="002C6D45"/>
    <w:rsid w:val="002D6E53"/>
    <w:rsid w:val="002E4187"/>
    <w:rsid w:val="002F046D"/>
    <w:rsid w:val="002F3023"/>
    <w:rsid w:val="002F3E04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3F3547"/>
    <w:rsid w:val="0040038C"/>
    <w:rsid w:val="00413520"/>
    <w:rsid w:val="004325CB"/>
    <w:rsid w:val="00440A07"/>
    <w:rsid w:val="004524F3"/>
    <w:rsid w:val="00462880"/>
    <w:rsid w:val="00476F24"/>
    <w:rsid w:val="004A3363"/>
    <w:rsid w:val="004C55B0"/>
    <w:rsid w:val="004F6BA0"/>
    <w:rsid w:val="00503BEA"/>
    <w:rsid w:val="00533616"/>
    <w:rsid w:val="00535ABA"/>
    <w:rsid w:val="0053768B"/>
    <w:rsid w:val="005420F2"/>
    <w:rsid w:val="0054285C"/>
    <w:rsid w:val="00545DA3"/>
    <w:rsid w:val="00584173"/>
    <w:rsid w:val="00595520"/>
    <w:rsid w:val="0059617A"/>
    <w:rsid w:val="005A44B9"/>
    <w:rsid w:val="005B1BA0"/>
    <w:rsid w:val="005B3DB3"/>
    <w:rsid w:val="005D15CA"/>
    <w:rsid w:val="005D7969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940E1"/>
    <w:rsid w:val="006A3C72"/>
    <w:rsid w:val="006A7392"/>
    <w:rsid w:val="006B03A1"/>
    <w:rsid w:val="006B553E"/>
    <w:rsid w:val="006B5543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188C"/>
    <w:rsid w:val="0074533B"/>
    <w:rsid w:val="007643BC"/>
    <w:rsid w:val="00780C68"/>
    <w:rsid w:val="007959FE"/>
    <w:rsid w:val="007A0CF1"/>
    <w:rsid w:val="007A478E"/>
    <w:rsid w:val="007B6BA5"/>
    <w:rsid w:val="007C3390"/>
    <w:rsid w:val="007C42D8"/>
    <w:rsid w:val="007C4F4B"/>
    <w:rsid w:val="007D7362"/>
    <w:rsid w:val="007F5CE2"/>
    <w:rsid w:val="007F6611"/>
    <w:rsid w:val="00800522"/>
    <w:rsid w:val="00810BAC"/>
    <w:rsid w:val="008175E9"/>
    <w:rsid w:val="008242D7"/>
    <w:rsid w:val="0082577B"/>
    <w:rsid w:val="008272DD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A77AE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8F7895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0497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52BD3"/>
    <w:rsid w:val="00A72F22"/>
    <w:rsid w:val="00A733BC"/>
    <w:rsid w:val="00A748A6"/>
    <w:rsid w:val="00A76A69"/>
    <w:rsid w:val="00A879A4"/>
    <w:rsid w:val="00AA01DC"/>
    <w:rsid w:val="00AA0FF8"/>
    <w:rsid w:val="00AC0F2C"/>
    <w:rsid w:val="00AC502A"/>
    <w:rsid w:val="00AF58C1"/>
    <w:rsid w:val="00B04A3F"/>
    <w:rsid w:val="00B06643"/>
    <w:rsid w:val="00B15055"/>
    <w:rsid w:val="00B20551"/>
    <w:rsid w:val="00B30179"/>
    <w:rsid w:val="00B33FC7"/>
    <w:rsid w:val="00B37B15"/>
    <w:rsid w:val="00B45C02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9B5"/>
    <w:rsid w:val="00BE7BEC"/>
    <w:rsid w:val="00BF0A5A"/>
    <w:rsid w:val="00BF0E63"/>
    <w:rsid w:val="00BF12A3"/>
    <w:rsid w:val="00BF16D7"/>
    <w:rsid w:val="00BF2373"/>
    <w:rsid w:val="00C0294F"/>
    <w:rsid w:val="00C032DB"/>
    <w:rsid w:val="00C044E2"/>
    <w:rsid w:val="00C048CB"/>
    <w:rsid w:val="00C066F3"/>
    <w:rsid w:val="00C408B7"/>
    <w:rsid w:val="00C411EB"/>
    <w:rsid w:val="00C463DD"/>
    <w:rsid w:val="00C745C3"/>
    <w:rsid w:val="00C978F5"/>
    <w:rsid w:val="00CA24A4"/>
    <w:rsid w:val="00CB348D"/>
    <w:rsid w:val="00CD46F5"/>
    <w:rsid w:val="00CE4A8F"/>
    <w:rsid w:val="00CE78F6"/>
    <w:rsid w:val="00CF071D"/>
    <w:rsid w:val="00CF63A1"/>
    <w:rsid w:val="00D0123D"/>
    <w:rsid w:val="00D0410A"/>
    <w:rsid w:val="00D15B04"/>
    <w:rsid w:val="00D2031B"/>
    <w:rsid w:val="00D25FE2"/>
    <w:rsid w:val="00D368BE"/>
    <w:rsid w:val="00D37DA9"/>
    <w:rsid w:val="00D406A7"/>
    <w:rsid w:val="00D40765"/>
    <w:rsid w:val="00D43252"/>
    <w:rsid w:val="00D44D86"/>
    <w:rsid w:val="00D50B7D"/>
    <w:rsid w:val="00D52012"/>
    <w:rsid w:val="00D60A10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6414C"/>
    <w:rsid w:val="00E677D1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EF2618"/>
    <w:rsid w:val="00F0137E"/>
    <w:rsid w:val="00F21786"/>
    <w:rsid w:val="00F359EE"/>
    <w:rsid w:val="00F3742B"/>
    <w:rsid w:val="00F41FDB"/>
    <w:rsid w:val="00F50596"/>
    <w:rsid w:val="00F56D63"/>
    <w:rsid w:val="00F609A9"/>
    <w:rsid w:val="00F80C99"/>
    <w:rsid w:val="00F867EC"/>
    <w:rsid w:val="00F91B2B"/>
    <w:rsid w:val="00FC03CD"/>
    <w:rsid w:val="00FC0646"/>
    <w:rsid w:val="00FC68B7"/>
    <w:rsid w:val="00FE20B5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D70FEC"/>
  <w15:docId w15:val="{B40EF007-0B87-4522-AD1B-CA9C298B8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8A77AE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A77AE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locked/>
    <w:rsid w:val="00264441"/>
    <w:rPr>
      <w:lang w:val="en-GB" w:eastAsia="en-US"/>
    </w:rPr>
  </w:style>
  <w:style w:type="paragraph" w:customStyle="1" w:styleId="ParNoG">
    <w:name w:val="_ParNo_G"/>
    <w:basedOn w:val="SingleTxtG"/>
    <w:qFormat/>
    <w:rsid w:val="007A478E"/>
    <w:pPr>
      <w:numPr>
        <w:numId w:val="20"/>
      </w:numPr>
      <w:suppressAutoHyphens w:val="0"/>
    </w:pPr>
  </w:style>
  <w:style w:type="character" w:customStyle="1" w:styleId="FootnoteTextChar">
    <w:name w:val="Footnote Text Char"/>
    <w:aliases w:val="5_G Char"/>
    <w:basedOn w:val="DefaultParagraphFont"/>
    <w:link w:val="FootnoteText"/>
    <w:locked/>
    <w:rsid w:val="0059617A"/>
    <w:rPr>
      <w:sz w:val="18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8F78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9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indico.un.org/event/1000542" TargetMode="External"/><Relationship Id="rId1" Type="http://schemas.openxmlformats.org/officeDocument/2006/relationships/hyperlink" Target="https://unece.org/info/Transport/events/36468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1_24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FC3104-5565-4AFF-AEBE-8D5DA9BE9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48AA3-E691-45F2-A7FC-62F14580B163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customXml/itemProps3.xml><?xml version="1.0" encoding="utf-8"?>
<ds:datastoreItem xmlns:ds="http://schemas.openxmlformats.org/officeDocument/2006/customXml" ds:itemID="{6E1F9AAA-3567-4188-B0AB-6D42A8AB32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5EF4D3-64E0-4DE9-9069-4B7A777385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TRANS_WP1_24_E.dotm</Template>
  <TotalTime>25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United Nations</vt:lpstr>
    </vt:vector>
  </TitlesOfParts>
  <Company>CSD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ECE/TRANS/WP.15/259</dc:title>
  <dc:subject/>
  <dc:creator>Christine Barrio-Champeau</dc:creator>
  <cp:keywords/>
  <cp:lastModifiedBy>Christine Barrio-Champeau</cp:lastModifiedBy>
  <cp:revision>21</cp:revision>
  <cp:lastPrinted>2009-02-18T00:36:00Z</cp:lastPrinted>
  <dcterms:created xsi:type="dcterms:W3CDTF">2022-06-28T00:23:00Z</dcterms:created>
  <dcterms:modified xsi:type="dcterms:W3CDTF">2022-08-16T08:23:00Z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MediaServiceImageTags">
    <vt:lpwstr/>
  </property>
  <property fmtid="{D5CDD505-2E9C-101B-9397-08002B2CF9AE}" pid="4" name="Office_x0020_of_x0020_Origin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