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1F39692" w14:textId="77777777" w:rsidTr="00B20551">
        <w:trPr>
          <w:cantSplit/>
          <w:trHeight w:hRule="exact" w:val="851"/>
        </w:trPr>
        <w:tc>
          <w:tcPr>
            <w:tcW w:w="1276" w:type="dxa"/>
            <w:tcBorders>
              <w:bottom w:val="single" w:sz="4" w:space="0" w:color="auto"/>
            </w:tcBorders>
            <w:vAlign w:val="bottom"/>
          </w:tcPr>
          <w:p w14:paraId="727B8DA0" w14:textId="77777777" w:rsidR="009E6CB7" w:rsidRDefault="009E6CB7" w:rsidP="00B20551">
            <w:pPr>
              <w:spacing w:after="80"/>
            </w:pPr>
          </w:p>
        </w:tc>
        <w:tc>
          <w:tcPr>
            <w:tcW w:w="2268" w:type="dxa"/>
            <w:tcBorders>
              <w:bottom w:val="single" w:sz="4" w:space="0" w:color="auto"/>
            </w:tcBorders>
            <w:vAlign w:val="bottom"/>
          </w:tcPr>
          <w:p w14:paraId="08F5344F"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4159461" w14:textId="23794B29" w:rsidR="0077666B" w:rsidRPr="00866246" w:rsidRDefault="00AF2734" w:rsidP="001D1349">
            <w:pPr>
              <w:jc w:val="right"/>
              <w:rPr>
                <w:ins w:id="0" w:author="WN" w:date="2021-03-08T12:21:00Z"/>
                <w:b/>
                <w:bCs/>
              </w:rPr>
            </w:pPr>
            <w:ins w:id="1" w:author="WN" w:date="2021-03-08T17:48:00Z">
              <w:r w:rsidRPr="00866246">
                <w:rPr>
                  <w:b/>
                  <w:bCs/>
                </w:rPr>
                <w:t>WP.29-183-13</w:t>
              </w:r>
            </w:ins>
          </w:p>
          <w:p w14:paraId="41E46496" w14:textId="6C8421E7" w:rsidR="009E6CB7" w:rsidRPr="00D47EEA" w:rsidRDefault="001D1349" w:rsidP="001D1349">
            <w:pPr>
              <w:jc w:val="right"/>
            </w:pPr>
            <w:r w:rsidRPr="001D1349">
              <w:rPr>
                <w:sz w:val="40"/>
              </w:rPr>
              <w:t>ECE</w:t>
            </w:r>
            <w:r>
              <w:t>/TRANS/WP.29/20</w:t>
            </w:r>
            <w:r w:rsidR="00AE5E9E">
              <w:t>2</w:t>
            </w:r>
            <w:r w:rsidR="00D01659">
              <w:t>1</w:t>
            </w:r>
            <w:r>
              <w:t>/</w:t>
            </w:r>
            <w:r w:rsidR="003442D0">
              <w:t>1</w:t>
            </w:r>
          </w:p>
        </w:tc>
      </w:tr>
      <w:tr w:rsidR="009E6CB7" w14:paraId="76426382" w14:textId="77777777" w:rsidTr="00B20551">
        <w:trPr>
          <w:cantSplit/>
          <w:trHeight w:hRule="exact" w:val="2835"/>
        </w:trPr>
        <w:tc>
          <w:tcPr>
            <w:tcW w:w="1276" w:type="dxa"/>
            <w:tcBorders>
              <w:top w:val="single" w:sz="4" w:space="0" w:color="auto"/>
              <w:bottom w:val="single" w:sz="12" w:space="0" w:color="auto"/>
            </w:tcBorders>
          </w:tcPr>
          <w:p w14:paraId="28E45534" w14:textId="77777777" w:rsidR="009E6CB7" w:rsidRDefault="00686A48" w:rsidP="00B20551">
            <w:pPr>
              <w:spacing w:before="120"/>
            </w:pPr>
            <w:r>
              <w:rPr>
                <w:noProof/>
                <w:lang w:val="fr-BE" w:eastAsia="fr-BE"/>
              </w:rPr>
              <w:drawing>
                <wp:inline distT="0" distB="0" distL="0" distR="0" wp14:anchorId="3B8080BF" wp14:editId="4BD7F86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AA57099"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7DD8D14" w14:textId="77777777" w:rsidR="009E6CB7" w:rsidRDefault="001D1349" w:rsidP="001D1349">
            <w:pPr>
              <w:spacing w:before="240" w:line="240" w:lineRule="exact"/>
            </w:pPr>
            <w:r>
              <w:t>Distr.: General</w:t>
            </w:r>
          </w:p>
          <w:p w14:paraId="2979F688" w14:textId="28D08419" w:rsidR="001D1349" w:rsidRDefault="00082C10" w:rsidP="001D1349">
            <w:pPr>
              <w:spacing w:line="240" w:lineRule="exact"/>
            </w:pPr>
            <w:r>
              <w:t>26</w:t>
            </w:r>
            <w:r w:rsidR="003756FD">
              <w:t xml:space="preserve"> </w:t>
            </w:r>
            <w:r w:rsidR="00B67205">
              <w:t>February 2021</w:t>
            </w:r>
          </w:p>
          <w:p w14:paraId="46F39712" w14:textId="77777777" w:rsidR="001D1349" w:rsidRDefault="001D1349" w:rsidP="001D1349">
            <w:pPr>
              <w:spacing w:line="240" w:lineRule="exact"/>
            </w:pPr>
          </w:p>
          <w:p w14:paraId="09F77B50" w14:textId="72CA637D" w:rsidR="001D1349" w:rsidRDefault="001D1349" w:rsidP="001D1349">
            <w:pPr>
              <w:spacing w:line="240" w:lineRule="exact"/>
            </w:pPr>
            <w:r>
              <w:t>English</w:t>
            </w:r>
            <w:r w:rsidR="00916FF0">
              <w:t xml:space="preserve"> only</w:t>
            </w:r>
          </w:p>
        </w:tc>
      </w:tr>
    </w:tbl>
    <w:p w14:paraId="6BF05BF3" w14:textId="77777777" w:rsidR="00C437D1" w:rsidRPr="00850411" w:rsidRDefault="00C437D1" w:rsidP="00C437D1">
      <w:pPr>
        <w:spacing w:before="120"/>
        <w:rPr>
          <w:rFonts w:asciiTheme="majorBidi" w:hAnsiTheme="majorBidi" w:cstheme="majorBidi"/>
          <w:b/>
          <w:sz w:val="28"/>
          <w:szCs w:val="28"/>
        </w:rPr>
      </w:pPr>
      <w:r w:rsidRPr="006425FA">
        <w:rPr>
          <w:b/>
          <w:sz w:val="28"/>
          <w:szCs w:val="28"/>
        </w:rPr>
        <w:t>Economic Commission for Europe</w:t>
      </w:r>
    </w:p>
    <w:p w14:paraId="7F045E80" w14:textId="77777777" w:rsidR="00C437D1" w:rsidRPr="00850411" w:rsidRDefault="00C437D1" w:rsidP="00C437D1">
      <w:pPr>
        <w:spacing w:before="120"/>
        <w:rPr>
          <w:rFonts w:asciiTheme="majorBidi" w:hAnsiTheme="majorBidi" w:cstheme="majorBidi"/>
          <w:sz w:val="28"/>
          <w:szCs w:val="28"/>
        </w:rPr>
      </w:pPr>
      <w:r w:rsidRPr="00850411">
        <w:rPr>
          <w:rFonts w:asciiTheme="majorBidi" w:hAnsiTheme="majorBidi" w:cstheme="majorBidi"/>
          <w:sz w:val="28"/>
          <w:szCs w:val="28"/>
        </w:rPr>
        <w:t>Inland Transport Committee</w:t>
      </w:r>
    </w:p>
    <w:p w14:paraId="65AA63FC" w14:textId="77777777" w:rsidR="00C437D1" w:rsidRPr="00850411" w:rsidRDefault="00C437D1" w:rsidP="00C437D1">
      <w:pPr>
        <w:spacing w:before="120"/>
        <w:rPr>
          <w:rFonts w:asciiTheme="majorBidi" w:hAnsiTheme="majorBidi" w:cstheme="majorBidi"/>
          <w:b/>
          <w:sz w:val="24"/>
          <w:szCs w:val="24"/>
        </w:rPr>
      </w:pPr>
      <w:r w:rsidRPr="00850411">
        <w:rPr>
          <w:rFonts w:asciiTheme="majorBidi" w:hAnsiTheme="majorBidi" w:cstheme="majorBidi"/>
          <w:b/>
          <w:sz w:val="24"/>
          <w:szCs w:val="24"/>
        </w:rPr>
        <w:t>World Forum for Harmonization of Vehicle Regulations</w:t>
      </w:r>
    </w:p>
    <w:p w14:paraId="01976179" w14:textId="2CB47069" w:rsidR="003442D0" w:rsidRDefault="00B67205" w:rsidP="003442D0">
      <w:pPr>
        <w:tabs>
          <w:tab w:val="center" w:pos="4819"/>
        </w:tabs>
        <w:spacing w:before="120"/>
        <w:rPr>
          <w:b/>
          <w:lang w:val="en-US"/>
        </w:rPr>
      </w:pPr>
      <w:r>
        <w:rPr>
          <w:b/>
          <w:lang w:val="en-US"/>
        </w:rPr>
        <w:t xml:space="preserve">183rd </w:t>
      </w:r>
      <w:r w:rsidR="003442D0">
        <w:rPr>
          <w:b/>
          <w:lang w:val="en-US"/>
        </w:rPr>
        <w:t>session</w:t>
      </w:r>
    </w:p>
    <w:p w14:paraId="278307A5" w14:textId="21D110F4" w:rsidR="003442D0" w:rsidRDefault="003442D0" w:rsidP="003442D0">
      <w:pPr>
        <w:rPr>
          <w:lang w:val="en-US"/>
        </w:rPr>
      </w:pPr>
      <w:r>
        <w:rPr>
          <w:lang w:val="en-US"/>
        </w:rPr>
        <w:t xml:space="preserve">Geneva, </w:t>
      </w:r>
      <w:r w:rsidR="00B67205">
        <w:rPr>
          <w:lang w:val="en-US"/>
        </w:rPr>
        <w:t>9-11 March 2021</w:t>
      </w:r>
    </w:p>
    <w:p w14:paraId="341FD65F" w14:textId="77777777" w:rsidR="00C437D1" w:rsidRPr="00850411" w:rsidRDefault="00C437D1" w:rsidP="00C437D1">
      <w:pPr>
        <w:rPr>
          <w:rFonts w:asciiTheme="majorBidi" w:hAnsiTheme="majorBidi" w:cstheme="majorBidi"/>
        </w:rPr>
      </w:pPr>
      <w:r w:rsidRPr="00850411">
        <w:rPr>
          <w:rFonts w:asciiTheme="majorBidi" w:hAnsiTheme="majorBidi" w:cstheme="majorBidi"/>
        </w:rPr>
        <w:t>Item 2.2 of the provisional agenda</w:t>
      </w:r>
    </w:p>
    <w:p w14:paraId="446FD134" w14:textId="77777777" w:rsidR="001C6663" w:rsidRDefault="00C437D1" w:rsidP="00C437D1">
      <w:pPr>
        <w:rPr>
          <w:rFonts w:asciiTheme="majorBidi" w:hAnsiTheme="majorBidi" w:cstheme="majorBidi"/>
          <w:b/>
        </w:rPr>
      </w:pPr>
      <w:r w:rsidRPr="00850411">
        <w:rPr>
          <w:rFonts w:asciiTheme="majorBidi" w:hAnsiTheme="majorBidi" w:cstheme="majorBidi"/>
          <w:b/>
        </w:rPr>
        <w:t>Coordination and organization of work:</w:t>
      </w:r>
      <w:r w:rsidRPr="00850411">
        <w:rPr>
          <w:rFonts w:asciiTheme="majorBidi" w:hAnsiTheme="majorBidi" w:cstheme="majorBidi"/>
          <w:b/>
        </w:rPr>
        <w:br/>
        <w:t>programme of work and documentation</w:t>
      </w:r>
    </w:p>
    <w:p w14:paraId="10B997CD" w14:textId="7DB75AF2" w:rsidR="00C437D1" w:rsidRDefault="00C437D1" w:rsidP="00C437D1">
      <w:pPr>
        <w:pStyle w:val="HChG"/>
      </w:pPr>
      <w:r>
        <w:tab/>
      </w:r>
      <w:r>
        <w:tab/>
      </w:r>
      <w:r w:rsidR="00C77459">
        <w:t>P</w:t>
      </w:r>
      <w:r w:rsidRPr="00850411">
        <w:t>rogramme of Work of the World Forum for Harmonization of Vehicle Regulations (WP.29) and its Subsidiary Bodies</w:t>
      </w:r>
      <w:ins w:id="2" w:author="Aleksander.LAZAREVIC" w:date="2021-03-08T10:19:00Z">
        <w:r w:rsidR="001E0A0D">
          <w:br/>
          <w:t>EC comments</w:t>
        </w:r>
      </w:ins>
    </w:p>
    <w:p w14:paraId="3B015A21" w14:textId="77777777" w:rsidR="00C437D1" w:rsidRPr="00850411" w:rsidRDefault="00C437D1" w:rsidP="00C437D1">
      <w:pPr>
        <w:pStyle w:val="H1G"/>
        <w:rPr>
          <w:rFonts w:asciiTheme="majorBidi" w:hAnsiTheme="majorBidi" w:cstheme="majorBidi"/>
        </w:rPr>
      </w:pPr>
      <w:r w:rsidRPr="00850411">
        <w:rPr>
          <w:rFonts w:asciiTheme="majorBidi" w:hAnsiTheme="majorBidi" w:cstheme="majorBidi"/>
        </w:rPr>
        <w:tab/>
      </w:r>
      <w:r w:rsidRPr="00850411">
        <w:rPr>
          <w:rFonts w:asciiTheme="majorBidi" w:hAnsiTheme="majorBidi" w:cstheme="majorBidi"/>
        </w:rPr>
        <w:tab/>
        <w:t>Note by the Secretariat</w:t>
      </w:r>
      <w:r w:rsidRPr="00C437D1">
        <w:rPr>
          <w:rStyle w:val="FootnoteReference"/>
          <w:rFonts w:asciiTheme="majorBidi" w:hAnsiTheme="majorBidi" w:cstheme="majorBidi"/>
          <w:b w:val="0"/>
          <w:bCs/>
          <w:sz w:val="20"/>
          <w:vertAlign w:val="baseline"/>
        </w:rPr>
        <w:footnoteReference w:customMarkFollows="1" w:id="2"/>
        <w:t>*</w:t>
      </w:r>
    </w:p>
    <w:p w14:paraId="3DEB88D8" w14:textId="6196EABE" w:rsidR="00C437D1" w:rsidRDefault="00C437D1" w:rsidP="000B20CB">
      <w:pPr>
        <w:pStyle w:val="SingleTxtG"/>
        <w:ind w:firstLine="567"/>
      </w:pPr>
      <w:r w:rsidRPr="00850411">
        <w:t>The text reproduced below was prepared by the Secretariat for consideration by the World Forum. It takes into account the results and decisions taken at 1</w:t>
      </w:r>
      <w:r w:rsidR="00D01659">
        <w:t>8</w:t>
      </w:r>
      <w:r w:rsidR="005621AD">
        <w:t>1s</w:t>
      </w:r>
      <w:r w:rsidRPr="00850411">
        <w:t>t session (ECE/TRANS/WP.29/</w:t>
      </w:r>
      <w:r w:rsidR="00B67205" w:rsidRPr="00850411">
        <w:t>11</w:t>
      </w:r>
      <w:r w:rsidR="00B67205">
        <w:t>53</w:t>
      </w:r>
      <w:r w:rsidRPr="00850411">
        <w:t>) and its 1</w:t>
      </w:r>
      <w:r w:rsidR="003442D0">
        <w:t>8</w:t>
      </w:r>
      <w:r w:rsidR="005621AD">
        <w:t>2nd</w:t>
      </w:r>
      <w:r w:rsidRPr="00850411">
        <w:t xml:space="preserve"> session (ECE/TRANS/WP.29/</w:t>
      </w:r>
      <w:r w:rsidR="00B67205" w:rsidRPr="00850411">
        <w:t>11</w:t>
      </w:r>
      <w:r w:rsidR="00B67205">
        <w:t>55</w:t>
      </w:r>
      <w:r w:rsidRPr="00850411">
        <w:t>) and the proposed agenda for its 1</w:t>
      </w:r>
      <w:r w:rsidR="00AE5E9E">
        <w:t>8</w:t>
      </w:r>
      <w:r w:rsidR="005621AD">
        <w:t>3rd</w:t>
      </w:r>
      <w:r w:rsidRPr="00850411">
        <w:t xml:space="preserve"> session (ECE/TRANS/WP.29/</w:t>
      </w:r>
      <w:r w:rsidR="00B67205" w:rsidRPr="00850411">
        <w:t>11</w:t>
      </w:r>
      <w:r w:rsidR="00B67205">
        <w:t>56</w:t>
      </w:r>
      <w:r w:rsidRPr="00850411">
        <w:t>) and updates also the information on the work of the six subsidiary Working Parties to WP.29.</w:t>
      </w:r>
    </w:p>
    <w:p w14:paraId="0FED8CAE" w14:textId="77777777" w:rsidR="00C437D1" w:rsidRDefault="00C437D1">
      <w:pPr>
        <w:suppressAutoHyphens w:val="0"/>
        <w:spacing w:line="240" w:lineRule="auto"/>
      </w:pPr>
      <w:r>
        <w:br w:type="page"/>
      </w:r>
    </w:p>
    <w:p w14:paraId="273AAA42" w14:textId="77777777" w:rsidR="00C437D1" w:rsidRDefault="00C437D1" w:rsidP="00C437D1">
      <w:pPr>
        <w:pStyle w:val="HChG"/>
      </w:pPr>
      <w:r>
        <w:lastRenderedPageBreak/>
        <w:tab/>
      </w:r>
      <w:r>
        <w:tab/>
      </w:r>
      <w:r w:rsidRPr="00850411">
        <w:t>Programme of Work of the World Forum for Harmonization of Vehicle Regulations and its Subsidiary Bodies</w:t>
      </w:r>
    </w:p>
    <w:p w14:paraId="10A25E8D" w14:textId="100C195E" w:rsidR="00C437D1" w:rsidRDefault="00C437D1" w:rsidP="00C437D1">
      <w:pPr>
        <w:pStyle w:val="H1G"/>
        <w:rPr>
          <w:rStyle w:val="Strong"/>
          <w:b/>
          <w:bCs w:val="0"/>
        </w:rPr>
      </w:pPr>
      <w:r>
        <w:rPr>
          <w:rStyle w:val="Strong"/>
        </w:rPr>
        <w:tab/>
      </w:r>
      <w:r>
        <w:rPr>
          <w:rStyle w:val="Strong"/>
        </w:rPr>
        <w:tab/>
      </w:r>
      <w:r w:rsidRPr="00C437D1">
        <w:rPr>
          <w:rStyle w:val="Strong"/>
          <w:b/>
          <w:bCs w:val="0"/>
        </w:rPr>
        <w:t>Main topics of work of the World Forum for Harmonization of Vehicle Regulations and its subsidiary bodies</w:t>
      </w:r>
    </w:p>
    <w:p w14:paraId="3B35DC87" w14:textId="26D5D4C6" w:rsidR="007D775B" w:rsidRPr="007D775B" w:rsidRDefault="00D96717" w:rsidP="00D96717">
      <w:pPr>
        <w:pStyle w:val="SingleTxtG"/>
        <w:ind w:firstLine="567"/>
      </w:pPr>
      <w:r>
        <w:t xml:space="preserve">The </w:t>
      </w:r>
      <w:r w:rsidR="007D775B" w:rsidRPr="007D775B">
        <w:t xml:space="preserve">World Forum </w:t>
      </w:r>
      <w:r w:rsidR="007D775B">
        <w:t xml:space="preserve">for Harmonization of Vehicle Regulations has aligned its work to the Agenda 2030 </w:t>
      </w:r>
      <w:r w:rsidR="007D775B" w:rsidRPr="007D775B">
        <w:t>incorporat</w:t>
      </w:r>
      <w:r w:rsidR="007D775B">
        <w:t>ing</w:t>
      </w:r>
      <w:r w:rsidR="007D775B" w:rsidRPr="007D775B">
        <w:t xml:space="preserve"> into its regulatory framework the technological innovations of vehicles to make them safer and more environmentally sound and thus contributing to the implementation of SDGs 3, 7, 9, 11 and 13.</w:t>
      </w:r>
    </w:p>
    <w:p w14:paraId="7DE5D31E" w14:textId="77777777" w:rsidR="00B12BC2" w:rsidRDefault="00B12BC2" w:rsidP="00B12BC2">
      <w:pPr>
        <w:pStyle w:val="SingleTxtG"/>
        <w:ind w:firstLine="567"/>
      </w:pPr>
      <w:r>
        <w:t>T</w:t>
      </w:r>
      <w:r w:rsidRPr="004D3D91">
        <w:t>he Inland Transport Co</w:t>
      </w:r>
      <w:r>
        <w:t>mm</w:t>
      </w:r>
      <w:r w:rsidRPr="004D3D91">
        <w:t>ittee (ITC), at its eighty-first annual</w:t>
      </w:r>
      <w:r>
        <w:t xml:space="preserve"> </w:t>
      </w:r>
      <w:r w:rsidRPr="004D3D91">
        <w:t>session in 2019 adopted the ITC Strategy until 2030, invited its subsidiary bodies to take</w:t>
      </w:r>
      <w:r>
        <w:t xml:space="preserve"> </w:t>
      </w:r>
      <w:r w:rsidRPr="004D3D91">
        <w:t>follow-up actions aligning their work with the strategy</w:t>
      </w:r>
      <w:r>
        <w:t>.</w:t>
      </w:r>
      <w:r w:rsidRPr="004D3D91">
        <w:t xml:space="preserve"> </w:t>
      </w:r>
      <w:r>
        <w:t xml:space="preserve">In June 2019, the ITC Chair invited all Chairs of Working Parties or Administrative Committees to </w:t>
      </w:r>
      <w:r w:rsidRPr="004D3D91">
        <w:t>support in the implementation of the ITC Strategy by proposing a</w:t>
      </w:r>
      <w:r>
        <w:t xml:space="preserve"> </w:t>
      </w:r>
      <w:r w:rsidRPr="004D3D91">
        <w:t xml:space="preserve">concrete plan aligning the work of </w:t>
      </w:r>
      <w:r>
        <w:t>their</w:t>
      </w:r>
      <w:r w:rsidRPr="004D3D91">
        <w:t xml:space="preserve"> Working Party or Administrative Committee with the ITC strategy.</w:t>
      </w:r>
    </w:p>
    <w:p w14:paraId="74E133E2" w14:textId="77777777" w:rsidR="00B12BC2" w:rsidRPr="00FF32F6" w:rsidRDefault="00B12BC2" w:rsidP="00B12BC2">
      <w:pPr>
        <w:pStyle w:val="SingleTxtG"/>
        <w:ind w:firstLine="567"/>
      </w:pPr>
      <w:r>
        <w:t>For the implementation of the ITC strategy ITC identified that, a</w:t>
      </w:r>
      <w:r w:rsidRPr="00FF32F6">
        <w:t>part from the regular work, the subsidiary bodies need to undertake the following tasks in the Strategy</w:t>
      </w:r>
      <w:r>
        <w:t xml:space="preserve"> (only those relevant to WP.29 are displayed)</w:t>
      </w:r>
      <w:r w:rsidRPr="00FF32F6">
        <w:t>:</w:t>
      </w:r>
    </w:p>
    <w:p w14:paraId="7E906D65" w14:textId="301D1088" w:rsidR="00B12BC2" w:rsidRPr="00FF32F6" w:rsidRDefault="008B6B88" w:rsidP="00B12BC2">
      <w:pPr>
        <w:pStyle w:val="SingleTxtG"/>
        <w:tabs>
          <w:tab w:val="left" w:pos="1701"/>
        </w:tabs>
      </w:pPr>
      <w:r>
        <w:tab/>
      </w:r>
      <w:r w:rsidR="00B12BC2">
        <w:t>(a)</w:t>
      </w:r>
      <w:r w:rsidR="00B12BC2" w:rsidRPr="00FF32F6">
        <w:t xml:space="preserve"> </w:t>
      </w:r>
      <w:r w:rsidR="00B12BC2">
        <w:tab/>
      </w:r>
      <w:r w:rsidR="00B12BC2" w:rsidRPr="00FF32F6">
        <w:t>Amendments to the legal instruments with geographical and procedural barriers by 2025 (all WPs/SCs and ACs)</w:t>
      </w:r>
    </w:p>
    <w:p w14:paraId="05C1A51F" w14:textId="661006AC" w:rsidR="00B12BC2" w:rsidRPr="00FF32F6" w:rsidRDefault="008B6B88" w:rsidP="00B12BC2">
      <w:pPr>
        <w:pStyle w:val="SingleTxtG"/>
        <w:tabs>
          <w:tab w:val="left" w:pos="1701"/>
        </w:tabs>
      </w:pPr>
      <w:r>
        <w:tab/>
      </w:r>
      <w:r w:rsidR="00B12BC2">
        <w:t>(</w:t>
      </w:r>
      <w:r w:rsidR="00B12BC2" w:rsidRPr="00FF32F6">
        <w:t>b</w:t>
      </w:r>
      <w:r w:rsidR="00B12BC2">
        <w:t>)</w:t>
      </w:r>
      <w:r w:rsidR="00B12BC2">
        <w:tab/>
      </w:r>
      <w:r w:rsidR="00B12BC2" w:rsidRPr="00FF32F6">
        <w:t>Review of relationship of the existing legal instruments and recommendations by 2022 (all WPs/SCs and ACs to review the legal instruments in the context of different clusters, namely safety, cross-border efficiency, environment and connectivity)</w:t>
      </w:r>
    </w:p>
    <w:p w14:paraId="70E83940" w14:textId="0FDCE973" w:rsidR="00B12BC2" w:rsidRPr="00FF32F6" w:rsidRDefault="008B6B88" w:rsidP="00B12BC2">
      <w:pPr>
        <w:pStyle w:val="SingleTxtG"/>
        <w:tabs>
          <w:tab w:val="left" w:pos="1701"/>
        </w:tabs>
      </w:pPr>
      <w:r>
        <w:tab/>
      </w:r>
      <w:r w:rsidR="00B12BC2">
        <w:t>(</w:t>
      </w:r>
      <w:r w:rsidR="00B12BC2" w:rsidRPr="00FF32F6">
        <w:t>c</w:t>
      </w:r>
      <w:r w:rsidR="00B12BC2">
        <w:t>)</w:t>
      </w:r>
      <w:r w:rsidR="00B12BC2">
        <w:tab/>
      </w:r>
      <w:r w:rsidR="00B12BC2" w:rsidRPr="00FF32F6">
        <w:t>Identification of additional necessary legal instruments (Based on the review, all WPs/SCs and ACs to identify gaps of the legal instruments fully meet the needs for safety, cross-border efficiency, environment and connectivity)</w:t>
      </w:r>
    </w:p>
    <w:p w14:paraId="17E945C9" w14:textId="28F4A903" w:rsidR="00B12BC2" w:rsidRPr="00FF32F6" w:rsidRDefault="008B6B88" w:rsidP="00B12BC2">
      <w:pPr>
        <w:pStyle w:val="SingleTxtG"/>
        <w:tabs>
          <w:tab w:val="left" w:pos="1701"/>
        </w:tabs>
      </w:pPr>
      <w:r>
        <w:tab/>
      </w:r>
      <w:r w:rsidR="00B12BC2">
        <w:t>…</w:t>
      </w:r>
    </w:p>
    <w:p w14:paraId="6B26FB78" w14:textId="4D048F76" w:rsidR="00B12BC2" w:rsidRPr="00FF32F6" w:rsidRDefault="008B6B88" w:rsidP="00B12BC2">
      <w:pPr>
        <w:pStyle w:val="SingleTxtG"/>
        <w:tabs>
          <w:tab w:val="left" w:pos="1701"/>
        </w:tabs>
      </w:pPr>
      <w:r>
        <w:tab/>
      </w:r>
      <w:r w:rsidR="00B12BC2">
        <w:t>(</w:t>
      </w:r>
      <w:r w:rsidR="00B12BC2" w:rsidRPr="00FF32F6">
        <w:t>e</w:t>
      </w:r>
      <w:r w:rsidR="00B12BC2">
        <w:t>)</w:t>
      </w:r>
      <w:r w:rsidR="00B12BC2">
        <w:tab/>
      </w:r>
      <w:r w:rsidR="00B12BC2" w:rsidRPr="00FF32F6">
        <w:t>Exploring possible new legal instruments from 2020 (all WPs/SCs and ACs based on the above item c)</w:t>
      </w:r>
    </w:p>
    <w:p w14:paraId="518A276C" w14:textId="4300849F" w:rsidR="00B12BC2" w:rsidRPr="00FF32F6" w:rsidRDefault="008B6B88" w:rsidP="00B12BC2">
      <w:pPr>
        <w:pStyle w:val="SingleTxtG"/>
        <w:tabs>
          <w:tab w:val="left" w:pos="1701"/>
        </w:tabs>
      </w:pPr>
      <w:r>
        <w:tab/>
      </w:r>
      <w:r w:rsidR="00B12BC2">
        <w:t>(</w:t>
      </w:r>
      <w:r w:rsidR="00B12BC2" w:rsidRPr="00FF32F6">
        <w:t>f</w:t>
      </w:r>
      <w:r w:rsidR="00B12BC2">
        <w:t>)</w:t>
      </w:r>
      <w:r w:rsidR="00B12BC2">
        <w:tab/>
      </w:r>
      <w:r w:rsidR="00B12BC2" w:rsidRPr="00FF32F6">
        <w:t>Further expand global participation in, and cooperation between, WP.1 and WP.29</w:t>
      </w:r>
    </w:p>
    <w:p w14:paraId="3C174BC0" w14:textId="05ECB10A" w:rsidR="00B12BC2" w:rsidRPr="00FF32F6" w:rsidRDefault="008B6B88" w:rsidP="00B12BC2">
      <w:pPr>
        <w:pStyle w:val="SingleTxtG"/>
        <w:tabs>
          <w:tab w:val="left" w:pos="1701"/>
        </w:tabs>
      </w:pPr>
      <w:r>
        <w:tab/>
      </w:r>
      <w:r w:rsidR="00B12BC2">
        <w:t>(</w:t>
      </w:r>
      <w:r w:rsidR="00B12BC2" w:rsidRPr="00FF32F6">
        <w:t>g</w:t>
      </w:r>
      <w:r w:rsidR="00B12BC2">
        <w:t>)</w:t>
      </w:r>
      <w:r w:rsidR="00B12BC2">
        <w:tab/>
      </w:r>
      <w:r w:rsidR="00B12BC2" w:rsidRPr="00FF32F6">
        <w:t>Update DETA and host it at ECE from 2022 onwards (WP.29)</w:t>
      </w:r>
    </w:p>
    <w:p w14:paraId="64C1E5B5" w14:textId="645087F9" w:rsidR="00B12BC2" w:rsidRPr="00FF32F6" w:rsidRDefault="008B6B88" w:rsidP="00B12BC2">
      <w:pPr>
        <w:pStyle w:val="SingleTxtG"/>
        <w:tabs>
          <w:tab w:val="left" w:pos="1701"/>
        </w:tabs>
      </w:pPr>
      <w:r>
        <w:tab/>
      </w:r>
      <w:r w:rsidR="00B12BC2">
        <w:t>…</w:t>
      </w:r>
    </w:p>
    <w:p w14:paraId="7D962C3D" w14:textId="007D5645" w:rsidR="00B12BC2" w:rsidRDefault="008B6B88" w:rsidP="00B12BC2">
      <w:pPr>
        <w:pStyle w:val="SingleTxtG"/>
        <w:tabs>
          <w:tab w:val="left" w:pos="1701"/>
        </w:tabs>
      </w:pPr>
      <w:r>
        <w:tab/>
      </w:r>
      <w:r w:rsidR="00B12BC2">
        <w:t>(</w:t>
      </w:r>
      <w:r w:rsidR="00B12BC2" w:rsidRPr="00FF32F6">
        <w:t>j</w:t>
      </w:r>
      <w:r w:rsidR="00B12BC2">
        <w:t>)</w:t>
      </w:r>
      <w:r w:rsidR="00B12BC2">
        <w:tab/>
      </w:r>
      <w:r w:rsidR="00B12BC2" w:rsidRPr="00FF32F6">
        <w:t>Identify, foster and facilitate the introduction of new technologies in the rail, road, road-based mobility, inland waterway, logistics, intermodal transport until 2030 (all WPs/SCs and ACs)</w:t>
      </w:r>
    </w:p>
    <w:p w14:paraId="052C180D" w14:textId="63633D60" w:rsidR="00B12BC2" w:rsidRDefault="008B6B88" w:rsidP="00B12BC2">
      <w:pPr>
        <w:pStyle w:val="SingleTxtG"/>
        <w:tabs>
          <w:tab w:val="left" w:pos="1701"/>
        </w:tabs>
      </w:pPr>
      <w:r>
        <w:tab/>
      </w:r>
      <w:r w:rsidR="00B12BC2">
        <w:t>(k)</w:t>
      </w:r>
      <w:r w:rsidR="00B12BC2">
        <w:tab/>
        <w:t>Enhance support to automated vehicles from 2019, including continuation of amendments to the existing legal instruments and standards, and possible development of new agreement(s), both if necessary (WP.1 and WP.29)</w:t>
      </w:r>
    </w:p>
    <w:p w14:paraId="07A34FD1" w14:textId="71368170" w:rsidR="00B12BC2" w:rsidRDefault="008B6B88" w:rsidP="00B12BC2">
      <w:pPr>
        <w:pStyle w:val="SingleTxtG"/>
        <w:tabs>
          <w:tab w:val="left" w:pos="1701"/>
        </w:tabs>
      </w:pPr>
      <w:r>
        <w:tab/>
      </w:r>
      <w:r w:rsidR="00B12BC2">
        <w:t>(l)</w:t>
      </w:r>
      <w:r w:rsidR="00B12BC2">
        <w:tab/>
        <w:t>New training standards and competency criteria from 2022 (all WPs/SCs and ACs with legal instruments)</w:t>
      </w:r>
    </w:p>
    <w:p w14:paraId="1F39B508" w14:textId="53108AC4" w:rsidR="00B12BC2" w:rsidRDefault="008B6B88" w:rsidP="00B12BC2">
      <w:pPr>
        <w:pStyle w:val="SingleTxtG"/>
        <w:tabs>
          <w:tab w:val="left" w:pos="1701"/>
        </w:tabs>
      </w:pPr>
      <w:r>
        <w:tab/>
      </w:r>
      <w:r w:rsidR="00B12BC2">
        <w:t>…</w:t>
      </w:r>
    </w:p>
    <w:p w14:paraId="03E2BEEA" w14:textId="3CA85C64" w:rsidR="00B12BC2" w:rsidRDefault="008B6B88" w:rsidP="00B12BC2">
      <w:pPr>
        <w:pStyle w:val="SingleTxtG"/>
        <w:tabs>
          <w:tab w:val="left" w:pos="1701"/>
        </w:tabs>
      </w:pPr>
      <w:r>
        <w:tab/>
      </w:r>
      <w:r w:rsidR="00B12BC2">
        <w:t>(q)</w:t>
      </w:r>
      <w:r w:rsidR="00B12BC2">
        <w:tab/>
        <w:t xml:space="preserve">New tools and activities from 2019, e.g. - THE PEP; further development of local pollutant module of </w:t>
      </w:r>
      <w:proofErr w:type="spellStart"/>
      <w:r w:rsidR="00B12BC2">
        <w:t>ForFITS</w:t>
      </w:r>
      <w:proofErr w:type="spellEnd"/>
      <w:r w:rsidR="00B12BC2">
        <w:t>; reviews on green transport and mobility (WP. 5, WP.29)</w:t>
      </w:r>
    </w:p>
    <w:p w14:paraId="2CC2C3AB" w14:textId="21ED4458" w:rsidR="00B12BC2" w:rsidRPr="00FF32F6" w:rsidRDefault="008B6B88" w:rsidP="00B12BC2">
      <w:pPr>
        <w:pStyle w:val="SingleTxtG"/>
        <w:tabs>
          <w:tab w:val="left" w:pos="1701"/>
        </w:tabs>
      </w:pPr>
      <w:r>
        <w:tab/>
      </w:r>
      <w:r w:rsidR="00B12BC2">
        <w:t>…</w:t>
      </w:r>
    </w:p>
    <w:p w14:paraId="46D9347D" w14:textId="71D9E1ED" w:rsidR="00B12BC2" w:rsidRDefault="00B12BC2" w:rsidP="00B12BC2">
      <w:pPr>
        <w:pStyle w:val="SingleTxtG"/>
        <w:ind w:firstLine="567"/>
      </w:pPr>
      <w:r>
        <w:t>In conclusion</w:t>
      </w:r>
      <w:r w:rsidR="00F7711D">
        <w:t xml:space="preserve"> and considering ITC's special priority of global interest, Road Safety</w:t>
      </w:r>
      <w:r>
        <w:t xml:space="preserve">, the top priorities for the work of the World Forum for Harmonization of Vehicle Regulations </w:t>
      </w:r>
      <w:r w:rsidR="00F7711D">
        <w:t>are related to vehicle safety, including</w:t>
      </w:r>
      <w:r>
        <w:t xml:space="preserve"> the field of automated vehicles paving the way for a </w:t>
      </w:r>
      <w:r>
        <w:lastRenderedPageBreak/>
        <w:t>regulatory framework supporting the introduction of these emerging technologies towards future autonomous vehicles</w:t>
      </w:r>
      <w:r w:rsidR="00F7711D">
        <w:t>,</w:t>
      </w:r>
      <w:r>
        <w:t xml:space="preserve"> and </w:t>
      </w:r>
      <w:r w:rsidR="00F7711D">
        <w:t>to</w:t>
      </w:r>
      <w:r>
        <w:t xml:space="preserve"> environmental protection and climate change mitigation. A detailed list of UN Regulations, UN GTRs, UN Rules and Resolutions for discussion at the upcoming sessions of WP.29 is shown in Table 1.</w:t>
      </w:r>
    </w:p>
    <w:p w14:paraId="15BF7030" w14:textId="77777777" w:rsidR="00B12BC2" w:rsidRPr="00C437D1" w:rsidRDefault="00B12BC2" w:rsidP="00B12BC2">
      <w:pPr>
        <w:pStyle w:val="H23G"/>
        <w:rPr>
          <w:rStyle w:val="Strong"/>
          <w:b/>
          <w:bCs w:val="0"/>
        </w:rPr>
      </w:pPr>
      <w:r w:rsidRPr="00C437D1">
        <w:rPr>
          <w:rStyle w:val="Strong"/>
          <w:b/>
          <w:bCs w:val="0"/>
        </w:rPr>
        <w:tab/>
        <w:t>1.</w:t>
      </w:r>
      <w:r w:rsidRPr="00C437D1">
        <w:rPr>
          <w:rStyle w:val="Strong"/>
          <w:b/>
          <w:bCs w:val="0"/>
        </w:rPr>
        <w:tab/>
        <w:t>Further development and implementation of the three Vehicle Agreements</w:t>
      </w:r>
    </w:p>
    <w:p w14:paraId="6C3F8D91" w14:textId="75B875FA" w:rsidR="00B12BC2" w:rsidRPr="00C437D1" w:rsidRDefault="00B12BC2" w:rsidP="00B12BC2">
      <w:pPr>
        <w:pStyle w:val="SingleTxtG"/>
      </w:pPr>
      <w:r w:rsidRPr="00C437D1">
        <w:t>1.1.</w:t>
      </w:r>
      <w:r w:rsidRPr="00C437D1">
        <w:tab/>
      </w:r>
      <w:r w:rsidRPr="00C437D1">
        <w:rPr>
          <w:b/>
          <w:bCs/>
        </w:rPr>
        <w:t>1958 Agreement</w:t>
      </w:r>
      <w:r w:rsidRPr="00C437D1">
        <w:t xml:space="preserve">: Following the adoption and entry into force of Revision 3 of the 1958 Agreement on 14 September 2017, the requirements for International Whole Vehicle Type Approval (IWVTA) are to be further developed within UN Regulation No. 0. and DETA to be </w:t>
      </w:r>
      <w:r w:rsidR="00F27C59">
        <w:t xml:space="preserve">further developed by adding the modules for Unique Identifier (UI) and </w:t>
      </w:r>
      <w:r w:rsidR="004F1293">
        <w:t>Declaration of Conformance (</w:t>
      </w:r>
      <w:proofErr w:type="spellStart"/>
      <w:r w:rsidR="004F1293">
        <w:t>DoC</w:t>
      </w:r>
      <w:proofErr w:type="spellEnd"/>
      <w:r w:rsidR="004F1293">
        <w:t>)</w:t>
      </w:r>
      <w:r w:rsidRPr="00C437D1">
        <w:t>.</w:t>
      </w:r>
    </w:p>
    <w:p w14:paraId="5D26F35A" w14:textId="224E5032" w:rsidR="00B12BC2" w:rsidRPr="00850411" w:rsidRDefault="00B12BC2" w:rsidP="00B12BC2">
      <w:pPr>
        <w:pStyle w:val="SingleTxtG"/>
      </w:pPr>
      <w:r w:rsidRPr="00C437D1">
        <w:t>1.2.</w:t>
      </w:r>
      <w:r w:rsidRPr="00C437D1">
        <w:tab/>
      </w:r>
      <w:r w:rsidRPr="00C437D1">
        <w:rPr>
          <w:b/>
          <w:bCs/>
        </w:rPr>
        <w:t>1997 Agreement</w:t>
      </w:r>
      <w:r w:rsidRPr="00C437D1">
        <w:t xml:space="preserve">: </w:t>
      </w:r>
      <w:r>
        <w:t>Amendments to</w:t>
      </w:r>
      <w:r w:rsidRPr="00C437D1">
        <w:t xml:space="preserve"> the agreement</w:t>
      </w:r>
      <w:r>
        <w:t xml:space="preserve"> entered into force on 13 November 2019 introducing</w:t>
      </w:r>
      <w:r w:rsidRPr="00C437D1">
        <w:t xml:space="preserve"> elements related to the performance and quality of periodic technical inspections</w:t>
      </w:r>
      <w:r>
        <w:t xml:space="preserve">. These endeavours were underpinned by </w:t>
      </w:r>
      <w:r w:rsidRPr="00C437D1">
        <w:t xml:space="preserve">resolution R.E.6 covering skills and training for inspectors, requirements for testing equipment and supervision of test centres. Two additional rules were established covering vehicles with gaseous fuels and electric or Hybrid electric propulsion systems. Access to information necessary for performance of periodic technical inspection of modern vehicles </w:t>
      </w:r>
      <w:r w:rsidR="004F1293">
        <w:t xml:space="preserve">and their electronic controlled safety components </w:t>
      </w:r>
      <w:r w:rsidRPr="00C437D1">
        <w:t>needs to be addressed</w:t>
      </w:r>
      <w:r w:rsidRPr="00850411">
        <w:t>.</w:t>
      </w:r>
    </w:p>
    <w:p w14:paraId="3A52B151" w14:textId="77777777" w:rsidR="00B12BC2" w:rsidRDefault="00B12BC2" w:rsidP="00B12BC2">
      <w:pPr>
        <w:pStyle w:val="SingleTxtG"/>
      </w:pPr>
      <w:r w:rsidRPr="00850411">
        <w:t>1.3.</w:t>
      </w:r>
      <w:r w:rsidRPr="00850411">
        <w:tab/>
      </w:r>
      <w:r w:rsidRPr="00850411">
        <w:rPr>
          <w:b/>
          <w:bCs/>
        </w:rPr>
        <w:t>1998 Agreement</w:t>
      </w:r>
      <w:r w:rsidRPr="00850411">
        <w:t>: Following the establishment of Special resolution S.R.3, the implementation of the agreement will be followed with a more strategic approach by identifying key elements that define elements the work will focus on.</w:t>
      </w:r>
    </w:p>
    <w:p w14:paraId="1169404D" w14:textId="77777777" w:rsidR="00B12BC2" w:rsidRPr="00C437D1" w:rsidRDefault="00B12BC2" w:rsidP="00B12BC2">
      <w:pPr>
        <w:pStyle w:val="H23G"/>
        <w:rPr>
          <w:rStyle w:val="Strong"/>
          <w:b/>
          <w:bCs w:val="0"/>
        </w:rPr>
      </w:pPr>
      <w:r w:rsidRPr="00C437D1">
        <w:rPr>
          <w:rStyle w:val="Strong"/>
          <w:b/>
          <w:bCs w:val="0"/>
        </w:rPr>
        <w:tab/>
        <w:t>2.</w:t>
      </w:r>
      <w:r w:rsidRPr="00C437D1">
        <w:rPr>
          <w:rStyle w:val="Strong"/>
          <w:b/>
          <w:bCs w:val="0"/>
        </w:rPr>
        <w:tab/>
        <w:t>Horizontal activities</w:t>
      </w:r>
    </w:p>
    <w:p w14:paraId="0DD49594" w14:textId="77777777" w:rsidR="00B12BC2" w:rsidRDefault="00B12BC2" w:rsidP="00B12BC2">
      <w:pPr>
        <w:pStyle w:val="SingleTxtG"/>
      </w:pPr>
      <w:r w:rsidRPr="00C437D1">
        <w:t>2.1.</w:t>
      </w:r>
      <w:r w:rsidRPr="00C437D1">
        <w:tab/>
        <w:t>Performance requirements outside test conditions (ECE/TRANS/WP.29/1126, para. 21) and whole life compliance are elements to be considered in all areas of work both in WP.29 and in all GRs.</w:t>
      </w:r>
    </w:p>
    <w:p w14:paraId="2F7B0CCF" w14:textId="77777777" w:rsidR="00B12BC2" w:rsidRPr="00F938C9" w:rsidRDefault="00B12BC2" w:rsidP="00B12BC2">
      <w:pPr>
        <w:pStyle w:val="H23G"/>
      </w:pPr>
      <w:r w:rsidRPr="00C437D1">
        <w:rPr>
          <w:rStyle w:val="Strong"/>
          <w:b/>
          <w:bCs w:val="0"/>
        </w:rPr>
        <w:tab/>
        <w:t>3.</w:t>
      </w:r>
      <w:r w:rsidRPr="00C437D1">
        <w:rPr>
          <w:rStyle w:val="Strong"/>
          <w:b/>
          <w:bCs w:val="0"/>
        </w:rPr>
        <w:tab/>
        <w:t>Main topics of the Subsidiary Bodies</w:t>
      </w:r>
    </w:p>
    <w:p w14:paraId="1EA723F6" w14:textId="4864FE47" w:rsidR="00B12BC2" w:rsidRDefault="00B12BC2" w:rsidP="00B12BC2">
      <w:pPr>
        <w:pStyle w:val="SingleTxtG"/>
      </w:pPr>
      <w:r w:rsidRPr="00C437D1">
        <w:t>3.1.</w:t>
      </w:r>
      <w:r w:rsidRPr="00C437D1">
        <w:tab/>
      </w:r>
      <w:r>
        <w:t xml:space="preserve">At the </w:t>
      </w:r>
      <w:r w:rsidRPr="00C76391">
        <w:t>178th</w:t>
      </w:r>
      <w:r w:rsidR="00F7711D">
        <w:t xml:space="preserve">, </w:t>
      </w:r>
      <w:r>
        <w:t>179</w:t>
      </w:r>
      <w:r w:rsidRPr="00C76391">
        <w:t>th</w:t>
      </w:r>
      <w:r w:rsidR="00F7711D" w:rsidRPr="00F7711D">
        <w:t xml:space="preserve"> </w:t>
      </w:r>
      <w:r w:rsidR="00F7711D">
        <w:t>and</w:t>
      </w:r>
      <w:r>
        <w:t xml:space="preserve"> </w:t>
      </w:r>
      <w:r w:rsidR="00F7711D">
        <w:t>180</w:t>
      </w:r>
      <w:r w:rsidR="00F7711D" w:rsidRPr="00C76391">
        <w:t>th</w:t>
      </w:r>
      <w:r w:rsidR="00F7711D">
        <w:t xml:space="preserve"> </w:t>
      </w:r>
      <w:r>
        <w:t xml:space="preserve">session of WP.29, all GRs were invited to perform a review of their activities and to identify </w:t>
      </w:r>
      <w:r w:rsidR="00F7711D">
        <w:t xml:space="preserve">top </w:t>
      </w:r>
      <w:r>
        <w:t>priorities of their work. The outcome of this review provided the basis for the establishment of the P</w:t>
      </w:r>
      <w:r w:rsidRPr="00850411">
        <w:t>rogramme of Work of the World Forum for Harmonization of Vehicle Regulations (WP.29) and its Subsidiary Bodies</w:t>
      </w:r>
      <w:r>
        <w:t xml:space="preserve"> for the year 2020 and beyond (</w:t>
      </w:r>
      <w:r w:rsidRPr="00850411">
        <w:t>ECE/TRANS/WP.29/114</w:t>
      </w:r>
      <w:r>
        <w:t xml:space="preserve">5, </w:t>
      </w:r>
      <w:r w:rsidRPr="00475AD8">
        <w:t xml:space="preserve">para. </w:t>
      </w:r>
      <w:r>
        <w:t xml:space="preserve">7 and </w:t>
      </w:r>
      <w:r w:rsidRPr="00850411">
        <w:t>ECE/TRANS/WP.29/114</w:t>
      </w:r>
      <w:r>
        <w:t xml:space="preserve">9, </w:t>
      </w:r>
      <w:r w:rsidRPr="00475AD8">
        <w:t>para.</w:t>
      </w:r>
      <w:r>
        <w:t xml:space="preserve">). </w:t>
      </w:r>
      <w:r w:rsidR="00F7711D">
        <w:t>There was common agreement that in addition to the work on top priorities, existing UN R</w:t>
      </w:r>
      <w:r w:rsidR="00301836">
        <w:t xml:space="preserve">egulations, UN GTRs and UN Rules would need to be </w:t>
      </w:r>
      <w:r w:rsidR="00393951">
        <w:t>updated</w:t>
      </w:r>
      <w:r w:rsidR="00301836">
        <w:t xml:space="preserve"> for keeping pace with technical progress on a continuous basis. </w:t>
      </w:r>
      <w:r w:rsidR="000C4BDA">
        <w:t>GRs identified the following</w:t>
      </w:r>
      <w:r>
        <w:t xml:space="preserve"> main priorities of work for 2020:</w:t>
      </w:r>
      <w:r w:rsidR="00301836" w:rsidRPr="00301836">
        <w:t xml:space="preserve"> </w:t>
      </w:r>
    </w:p>
    <w:p w14:paraId="6E119F14" w14:textId="1DA5D512" w:rsidR="00201464" w:rsidRDefault="00B12BC2" w:rsidP="00201464">
      <w:pPr>
        <w:pStyle w:val="SingleTxtG"/>
      </w:pPr>
      <w:r>
        <w:t>3.1.1.</w:t>
      </w:r>
      <w:r>
        <w:tab/>
      </w:r>
      <w:r w:rsidRPr="00C437D1">
        <w:t xml:space="preserve">GRBP main topics are the work on </w:t>
      </w:r>
      <w:r>
        <w:t>real driving Additional Sound Emission provision (ASEP)</w:t>
      </w:r>
      <w:ins w:id="3" w:author="VOSINIS Andreas (GROW)" w:date="2021-02-26T21:46:00Z">
        <w:r w:rsidR="005C53F9">
          <w:t>,</w:t>
        </w:r>
      </w:ins>
      <w:r w:rsidRPr="00C437D1">
        <w:t xml:space="preserve"> for Quiet Road Transport Vehicles (QRTV), </w:t>
      </w:r>
      <w:r w:rsidRPr="002D2AD8">
        <w:t>Reverse Warning System</w:t>
      </w:r>
      <w:r>
        <w:t xml:space="preserve"> (RWS</w:t>
      </w:r>
      <w:r w:rsidR="00201464">
        <w:t xml:space="preserve">), Measurement Uncertainties, </w:t>
      </w:r>
      <w:r w:rsidRPr="00C437D1">
        <w:t xml:space="preserve">as well as </w:t>
      </w:r>
      <w:r w:rsidR="00201464">
        <w:t>Wet Grip on Worn Tyres (WGWT)</w:t>
      </w:r>
      <w:r w:rsidRPr="00C437D1">
        <w:t>.</w:t>
      </w:r>
      <w:r>
        <w:t xml:space="preserve"> </w:t>
      </w:r>
      <w:r w:rsidR="00201464">
        <w:t xml:space="preserve">Further activities are relating to new traction tyre definition, </w:t>
      </w:r>
      <w:del w:id="4" w:author="Aleksander.LAZAREVIC" w:date="2021-03-08T10:08:00Z">
        <w:r w:rsidR="00201464" w:rsidDel="00E81146">
          <w:delText>noise limits</w:delText>
        </w:r>
      </w:del>
      <w:ins w:id="5" w:author="Aleksander.LAZAREVIC" w:date="2021-03-08T10:18:00Z">
        <w:r w:rsidR="00E81146">
          <w:t>TPMS</w:t>
        </w:r>
      </w:ins>
      <w:r w:rsidR="00201464">
        <w:t xml:space="preserve"> and vehicle type definition for sound measurements </w:t>
      </w:r>
    </w:p>
    <w:p w14:paraId="0D1B6824" w14:textId="3510C5C4" w:rsidR="00B12BC2" w:rsidRPr="00C437D1" w:rsidRDefault="00B12BC2" w:rsidP="00201464">
      <w:pPr>
        <w:pStyle w:val="SingleTxtG"/>
      </w:pPr>
      <w:r>
        <w:t xml:space="preserve">A detailed list of </w:t>
      </w:r>
      <w:r w:rsidR="00D96717">
        <w:t xml:space="preserve">priority </w:t>
      </w:r>
      <w:r>
        <w:t>activities of GRBP is presented in Table 2.</w:t>
      </w:r>
    </w:p>
    <w:p w14:paraId="3CC0A706" w14:textId="10A08BF7" w:rsidR="00620D00" w:rsidRDefault="00B12BC2" w:rsidP="00620D00">
      <w:pPr>
        <w:pStyle w:val="SingleTxtG"/>
      </w:pPr>
      <w:r w:rsidRPr="00C437D1">
        <w:t>3.</w:t>
      </w:r>
      <w:r>
        <w:t>1.2</w:t>
      </w:r>
      <w:r w:rsidRPr="00C437D1">
        <w:t>.</w:t>
      </w:r>
      <w:r w:rsidRPr="00C437D1">
        <w:tab/>
        <w:t xml:space="preserve">GRE is continuing the work on simplification of the lighting regulations following the establishment of the </w:t>
      </w:r>
      <w:r>
        <w:t xml:space="preserve">UN Regulations Nos. 148,149 and 150 as well as </w:t>
      </w:r>
      <w:r w:rsidRPr="00C437D1">
        <w:t>Resolution R.E.5 on the common specification of light source categories. Once the first stage of simplification is finalized, in the second stage</w:t>
      </w:r>
      <w:r w:rsidR="00D96717">
        <w:t>,</w:t>
      </w:r>
      <w:r w:rsidRPr="00C437D1">
        <w:t xml:space="preserve"> GRE will focus on introducing technology neutral requirements, also </w:t>
      </w:r>
      <w:proofErr w:type="gramStart"/>
      <w:r w:rsidRPr="00C437D1">
        <w:t>taking into account</w:t>
      </w:r>
      <w:proofErr w:type="gramEnd"/>
      <w:r w:rsidRPr="00C437D1">
        <w:t xml:space="preserve"> work to avoid glare and to ensure good visibility for dipped beam headlamps. </w:t>
      </w:r>
      <w:r w:rsidR="00620D00">
        <w:t xml:space="preserve">Installation requirements will be updated by new Series of Amendments for Regulation No. 48 (R53, R74, R86). EMC issues will be specifically addressed for certain vehicles (e.g. for electrical vehicles) </w:t>
      </w:r>
      <w:r w:rsidR="00460853">
        <w:t>as well as</w:t>
      </w:r>
      <w:r w:rsidR="00620D00">
        <w:t xml:space="preserve"> </w:t>
      </w:r>
      <w:r w:rsidR="00460853">
        <w:t>a s</w:t>
      </w:r>
      <w:r w:rsidR="00460853" w:rsidRPr="00FC00D7">
        <w:t>uitable application</w:t>
      </w:r>
      <w:r w:rsidR="00620D00">
        <w:t xml:space="preserve"> of Unique Identifier for</w:t>
      </w:r>
      <w:r w:rsidR="00460853">
        <w:t xml:space="preserve"> </w:t>
      </w:r>
      <w:r w:rsidR="00460853" w:rsidRPr="00C437D1">
        <w:t>lighting regulations</w:t>
      </w:r>
      <w:r w:rsidR="00460853">
        <w:t>.</w:t>
      </w:r>
      <w:r w:rsidR="00620D00">
        <w:t xml:space="preserve"> </w:t>
      </w:r>
    </w:p>
    <w:p w14:paraId="6F76E366" w14:textId="6EDD5988" w:rsidR="00B12BC2" w:rsidRPr="00C437D1" w:rsidRDefault="00B12BC2" w:rsidP="00B12BC2">
      <w:pPr>
        <w:pStyle w:val="SingleTxtG"/>
      </w:pPr>
      <w:r>
        <w:t xml:space="preserve">A detailed list of </w:t>
      </w:r>
      <w:r w:rsidR="00D96717">
        <w:t xml:space="preserve">priority </w:t>
      </w:r>
      <w:r>
        <w:t>activities of GRE is presented in Table 3.</w:t>
      </w:r>
    </w:p>
    <w:p w14:paraId="5DC24C73" w14:textId="42048B35" w:rsidR="0034440D" w:rsidRDefault="00B12BC2" w:rsidP="0034440D">
      <w:pPr>
        <w:pStyle w:val="SingleTxtG"/>
      </w:pPr>
      <w:r w:rsidRPr="00C437D1">
        <w:lastRenderedPageBreak/>
        <w:t>3.</w:t>
      </w:r>
      <w:r>
        <w:t>1.3</w:t>
      </w:r>
      <w:r w:rsidRPr="00C437D1">
        <w:t>.</w:t>
      </w:r>
      <w:r w:rsidRPr="00C437D1">
        <w:tab/>
        <w:t xml:space="preserve">GRPE main area of work is related </w:t>
      </w:r>
      <w:r>
        <w:t>to</w:t>
      </w:r>
      <w:r w:rsidR="0034440D" w:rsidRPr="0034440D">
        <w:t xml:space="preserve"> </w:t>
      </w:r>
      <w:r w:rsidR="0034440D">
        <w:t>improvement of exhaust emissions requirements to ensure real drive performance on the road, new propulsion energy including in-vehicle battery durability or hydrogen systems as well as particulate emissions: Provisions to limit airborne particulates from different sources</w:t>
      </w:r>
      <w:r w:rsidR="0034440D" w:rsidRPr="0034440D">
        <w:t xml:space="preserve"> </w:t>
      </w:r>
      <w:r w:rsidR="0034440D">
        <w:t>e.g. sub-23 nm exhaust particles and particulates stemming from brake emissions and/or tyre wear.</w:t>
      </w:r>
    </w:p>
    <w:p w14:paraId="3EFEB458" w14:textId="435D5256" w:rsidR="00B12BC2" w:rsidRDefault="00B12BC2" w:rsidP="00B12BC2">
      <w:pPr>
        <w:pStyle w:val="SingleTxtG"/>
      </w:pPr>
      <w:r>
        <w:t xml:space="preserve">A detailed list of </w:t>
      </w:r>
      <w:r w:rsidR="00D96717">
        <w:t xml:space="preserve">priority </w:t>
      </w:r>
      <w:r>
        <w:t>activities of GRPE is presented in Table 4.</w:t>
      </w:r>
    </w:p>
    <w:p w14:paraId="5D94B864" w14:textId="722A6D74" w:rsidR="008E118E" w:rsidRDefault="00B12BC2" w:rsidP="00B12BC2">
      <w:pPr>
        <w:pStyle w:val="SingleTxtG"/>
      </w:pPr>
      <w:r>
        <w:t>3</w:t>
      </w:r>
      <w:r w:rsidRPr="00C437D1">
        <w:t>.</w:t>
      </w:r>
      <w:r>
        <w:t>1.4</w:t>
      </w:r>
      <w:r w:rsidRPr="00C437D1">
        <w:t>.</w:t>
      </w:r>
      <w:r w:rsidRPr="00C437D1">
        <w:tab/>
        <w:t>GRVA is establishing further elements for the UN vehicle regulatory framework towards automated driving</w:t>
      </w:r>
      <w:r>
        <w:t>. This includes Functional Requirements for automated / autonomous vehicles, New assessment / Test methods, Cyber security and (Over-the-Air) Software updates and Data Storage System for Automated Driving vehicles (DSSAD).</w:t>
      </w:r>
      <w:r w:rsidR="008E118E">
        <w:t xml:space="preserve"> GRVA will further elaborate requirements for Advanced Driver Assistance Systems (ADAS) based on the UN Regulation No.79, Automated Driving Systems extending UN Regulation No.157 and Automated Emergency Braking Systems (AEBS) based on UN Regulation No.131.</w:t>
      </w:r>
      <w:r>
        <w:t xml:space="preserve"> </w:t>
      </w:r>
    </w:p>
    <w:p w14:paraId="4C596A36" w14:textId="10C12AD4" w:rsidR="00B12BC2" w:rsidRDefault="00B12BC2" w:rsidP="00B12BC2">
      <w:pPr>
        <w:pStyle w:val="SingleTxtG"/>
      </w:pPr>
      <w:r>
        <w:t xml:space="preserve">A detailed list of </w:t>
      </w:r>
      <w:r w:rsidR="00D96717">
        <w:t xml:space="preserve">priority </w:t>
      </w:r>
      <w:r>
        <w:t>activities of GRVA is presented in Table 5.</w:t>
      </w:r>
    </w:p>
    <w:p w14:paraId="2F9B165D" w14:textId="3BF0F1B1" w:rsidR="00306165" w:rsidRDefault="00B12BC2" w:rsidP="00B12BC2">
      <w:pPr>
        <w:pStyle w:val="SingleTxtG"/>
      </w:pPr>
      <w:r>
        <w:t>3</w:t>
      </w:r>
      <w:r w:rsidRPr="00C437D1">
        <w:t>.</w:t>
      </w:r>
      <w:r>
        <w:t>1.5</w:t>
      </w:r>
      <w:r w:rsidRPr="00C437D1">
        <w:t>.</w:t>
      </w:r>
      <w:r w:rsidRPr="00C437D1">
        <w:tab/>
        <w:t xml:space="preserve">GRSG </w:t>
      </w:r>
      <w:r>
        <w:t>work will focus on</w:t>
      </w:r>
      <w:r w:rsidRPr="00C437D1">
        <w:t xml:space="preserve"> </w:t>
      </w:r>
      <w:r w:rsidR="006B73AA">
        <w:t xml:space="preserve">finalizing step I for </w:t>
      </w:r>
      <w:r w:rsidRPr="00C437D1">
        <w:t>Event Data Recorder (EDR) with a new</w:t>
      </w:r>
      <w:r>
        <w:t xml:space="preserve"> UN Regulation and </w:t>
      </w:r>
      <w:r w:rsidR="006B73AA">
        <w:t>performance requirements for EDR suitable for both 1958 and 1998 Agreements</w:t>
      </w:r>
      <w:r>
        <w:t>, on driver's field of vision</w:t>
      </w:r>
      <w:r w:rsidR="006B73AA">
        <w:t xml:space="preserve"> assistant</w:t>
      </w:r>
      <w:r w:rsidR="00306165">
        <w:t xml:space="preserve"> systems</w:t>
      </w:r>
      <w:r>
        <w:t xml:space="preserve"> and vehicle connectivity elements related to virtual keys</w:t>
      </w:r>
      <w:r w:rsidRPr="00C437D1">
        <w:t>.</w:t>
      </w:r>
      <w:r>
        <w:t xml:space="preserve"> </w:t>
      </w:r>
    </w:p>
    <w:p w14:paraId="1D4C7615" w14:textId="5F35D78D" w:rsidR="00B12BC2" w:rsidRPr="00C437D1" w:rsidRDefault="00B12BC2" w:rsidP="00B12BC2">
      <w:pPr>
        <w:pStyle w:val="SingleTxtG"/>
      </w:pPr>
      <w:r>
        <w:t>A detailed list of activities of GRSG is presented in Table 6.</w:t>
      </w:r>
    </w:p>
    <w:p w14:paraId="770F89A1" w14:textId="68190776" w:rsidR="00566793" w:rsidRDefault="00B12BC2" w:rsidP="00853643">
      <w:pPr>
        <w:pStyle w:val="SingleTxtG"/>
      </w:pPr>
      <w:r>
        <w:t>3</w:t>
      </w:r>
      <w:r w:rsidRPr="00C437D1">
        <w:t>.</w:t>
      </w:r>
      <w:r>
        <w:t>1.6</w:t>
      </w:r>
      <w:r w:rsidRPr="00C437D1">
        <w:t>.</w:t>
      </w:r>
      <w:r w:rsidRPr="00C437D1">
        <w:tab/>
        <w:t xml:space="preserve">GRSP focuses its work on </w:t>
      </w:r>
      <w:r w:rsidR="00966CFE">
        <w:t xml:space="preserve">crashworthiness, passive safety </w:t>
      </w:r>
      <w:proofErr w:type="gramStart"/>
      <w:r w:rsidR="00966CFE">
        <w:t>with regard to</w:t>
      </w:r>
      <w:proofErr w:type="gramEnd"/>
      <w:r w:rsidR="00966CFE">
        <w:t xml:space="preserve"> new seating configurations in automated/autonomous vehicles and </w:t>
      </w:r>
      <w:r w:rsidRPr="00C437D1">
        <w:t>electric vehicle safety</w:t>
      </w:r>
      <w:r w:rsidR="00566793">
        <w:t xml:space="preserve">. Further work </w:t>
      </w:r>
      <w:r w:rsidR="00853643">
        <w:t>priorities are Child Restraint Systems, update of UN crash regulations following revised EU General Safety Regulation and head restraints</w:t>
      </w:r>
      <w:r>
        <w:t xml:space="preserve">. </w:t>
      </w:r>
    </w:p>
    <w:p w14:paraId="4368E44C" w14:textId="234021DF" w:rsidR="00C437D1" w:rsidRDefault="00B12BC2" w:rsidP="00966CFE">
      <w:pPr>
        <w:pStyle w:val="SingleTxtG"/>
      </w:pPr>
      <w:r>
        <w:t>A detailed list of</w:t>
      </w:r>
      <w:r w:rsidR="00D96717">
        <w:t xml:space="preserve"> priority</w:t>
      </w:r>
      <w:r>
        <w:t xml:space="preserve"> activities of GRSP is presented in Table 7.</w:t>
      </w:r>
      <w:r w:rsidR="00C437D1">
        <w:br w:type="page"/>
      </w:r>
    </w:p>
    <w:p w14:paraId="2A0B1964" w14:textId="77777777" w:rsidR="00C437D1" w:rsidRPr="003E4DA3" w:rsidRDefault="00C437D1" w:rsidP="00C437D1">
      <w:pPr>
        <w:pStyle w:val="Heading1"/>
        <w:rPr>
          <w:rFonts w:asciiTheme="majorBidi" w:hAnsiTheme="majorBidi" w:cstheme="majorBidi"/>
        </w:rPr>
      </w:pPr>
      <w:r w:rsidRPr="003E4DA3">
        <w:rPr>
          <w:rFonts w:asciiTheme="majorBidi" w:hAnsiTheme="majorBidi" w:cstheme="majorBidi"/>
        </w:rPr>
        <w:lastRenderedPageBreak/>
        <w:t>Table 1</w:t>
      </w:r>
    </w:p>
    <w:p w14:paraId="06D9ECBF" w14:textId="77777777" w:rsidR="00C437D1" w:rsidRPr="003E4DA3" w:rsidRDefault="00C437D1" w:rsidP="00C437D1">
      <w:pPr>
        <w:pStyle w:val="Heading1"/>
        <w:spacing w:after="120"/>
        <w:rPr>
          <w:rFonts w:asciiTheme="majorBidi" w:hAnsiTheme="majorBidi" w:cstheme="majorBidi"/>
          <w:b/>
        </w:rPr>
      </w:pPr>
      <w:r w:rsidRPr="003E4DA3">
        <w:rPr>
          <w:rFonts w:asciiTheme="majorBidi" w:hAnsiTheme="majorBidi" w:cstheme="majorBidi"/>
          <w:b/>
        </w:rPr>
        <w:t>Subjects under consideration by the World Forum (WP.29)</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44"/>
        <w:gridCol w:w="1599"/>
        <w:gridCol w:w="16"/>
      </w:tblGrid>
      <w:tr w:rsidR="00C437D1" w:rsidRPr="003E4DA3" w14:paraId="73F3045E" w14:textId="77777777" w:rsidTr="00BE02FD">
        <w:trPr>
          <w:tblHeader/>
        </w:trPr>
        <w:tc>
          <w:tcPr>
            <w:tcW w:w="2789" w:type="pct"/>
            <w:tcBorders>
              <w:top w:val="single" w:sz="4" w:space="0" w:color="auto"/>
              <w:bottom w:val="single" w:sz="12" w:space="0" w:color="auto"/>
            </w:tcBorders>
            <w:shd w:val="clear" w:color="auto" w:fill="auto"/>
            <w:tcMar>
              <w:left w:w="0" w:type="dxa"/>
            </w:tcMar>
            <w:vAlign w:val="bottom"/>
          </w:tcPr>
          <w:p w14:paraId="715BFF93" w14:textId="77777777" w:rsidR="00C437D1" w:rsidRPr="003E4DA3" w:rsidRDefault="00C437D1" w:rsidP="00C4452C">
            <w:pPr>
              <w:suppressAutoHyphens w:val="0"/>
              <w:spacing w:before="80" w:after="80" w:line="200" w:lineRule="exact"/>
              <w:ind w:right="113"/>
              <w:rPr>
                <w:rFonts w:asciiTheme="majorBidi" w:hAnsiTheme="majorBidi" w:cstheme="majorBidi"/>
                <w:i/>
                <w:sz w:val="16"/>
                <w:szCs w:val="16"/>
              </w:rPr>
            </w:pPr>
            <w:r w:rsidRPr="003E4DA3">
              <w:rPr>
                <w:rFonts w:asciiTheme="majorBidi" w:hAnsiTheme="majorBidi" w:cstheme="majorBidi"/>
                <w:i/>
                <w:sz w:val="16"/>
                <w:szCs w:val="16"/>
              </w:rPr>
              <w:t>Subject</w:t>
            </w:r>
          </w:p>
        </w:tc>
        <w:tc>
          <w:tcPr>
            <w:tcW w:w="1115" w:type="pct"/>
            <w:tcBorders>
              <w:top w:val="single" w:sz="4" w:space="0" w:color="auto"/>
              <w:bottom w:val="single" w:sz="12" w:space="0" w:color="auto"/>
            </w:tcBorders>
            <w:shd w:val="clear" w:color="auto" w:fill="auto"/>
            <w:tcMar>
              <w:left w:w="0" w:type="dxa"/>
            </w:tcMar>
            <w:vAlign w:val="bottom"/>
          </w:tcPr>
          <w:p w14:paraId="7168A056" w14:textId="77777777" w:rsidR="00C437D1" w:rsidRPr="003E4DA3" w:rsidRDefault="00C437D1" w:rsidP="00C4452C">
            <w:pPr>
              <w:suppressAutoHyphens w:val="0"/>
              <w:spacing w:before="80" w:after="80" w:line="200" w:lineRule="exact"/>
              <w:ind w:right="113"/>
              <w:rPr>
                <w:rFonts w:asciiTheme="majorBidi" w:hAnsiTheme="majorBidi" w:cstheme="majorBidi"/>
                <w:i/>
                <w:sz w:val="16"/>
                <w:szCs w:val="16"/>
                <w:lang w:val="fr-CH"/>
              </w:rPr>
            </w:pPr>
            <w:r w:rsidRPr="003E4DA3">
              <w:rPr>
                <w:rFonts w:asciiTheme="majorBidi" w:hAnsiTheme="majorBidi" w:cstheme="majorBidi"/>
                <w:i/>
                <w:sz w:val="16"/>
                <w:szCs w:val="16"/>
                <w:lang w:val="fr-CH"/>
              </w:rPr>
              <w:t xml:space="preserve">Document </w:t>
            </w:r>
            <w:proofErr w:type="spellStart"/>
            <w:r w:rsidRPr="003E4DA3">
              <w:rPr>
                <w:rFonts w:asciiTheme="majorBidi" w:hAnsiTheme="majorBidi" w:cstheme="majorBidi"/>
                <w:i/>
                <w:sz w:val="16"/>
                <w:szCs w:val="16"/>
                <w:lang w:val="fr-CH"/>
              </w:rPr>
              <w:t>symbol</w:t>
            </w:r>
            <w:proofErr w:type="spellEnd"/>
            <w:r w:rsidRPr="003E4DA3">
              <w:rPr>
                <w:rFonts w:asciiTheme="majorBidi" w:hAnsiTheme="majorBidi" w:cstheme="majorBidi"/>
                <w:i/>
                <w:sz w:val="16"/>
                <w:szCs w:val="16"/>
                <w:lang w:val="fr-CH"/>
              </w:rPr>
              <w:t xml:space="preserve"> ECE/TRANS/WP.29/...</w:t>
            </w:r>
          </w:p>
        </w:tc>
        <w:tc>
          <w:tcPr>
            <w:tcW w:w="1096" w:type="pct"/>
            <w:gridSpan w:val="2"/>
            <w:tcBorders>
              <w:top w:val="single" w:sz="4" w:space="0" w:color="auto"/>
              <w:bottom w:val="single" w:sz="12" w:space="0" w:color="auto"/>
            </w:tcBorders>
            <w:shd w:val="clear" w:color="auto" w:fill="auto"/>
            <w:tcMar>
              <w:left w:w="0" w:type="dxa"/>
            </w:tcMar>
            <w:vAlign w:val="bottom"/>
          </w:tcPr>
          <w:p w14:paraId="55DBFFD9" w14:textId="77777777" w:rsidR="00C437D1" w:rsidRPr="003E4DA3" w:rsidRDefault="00C437D1" w:rsidP="00C4452C">
            <w:pPr>
              <w:suppressAutoHyphens w:val="0"/>
              <w:spacing w:before="80" w:after="80" w:line="200" w:lineRule="exact"/>
              <w:ind w:right="113"/>
              <w:rPr>
                <w:rFonts w:asciiTheme="majorBidi" w:hAnsiTheme="majorBidi" w:cstheme="majorBidi"/>
                <w:i/>
                <w:sz w:val="16"/>
                <w:szCs w:val="16"/>
              </w:rPr>
            </w:pPr>
            <w:r w:rsidRPr="003E4DA3">
              <w:rPr>
                <w:rFonts w:asciiTheme="majorBidi" w:hAnsiTheme="majorBidi" w:cstheme="majorBidi"/>
                <w:i/>
                <w:sz w:val="16"/>
                <w:szCs w:val="16"/>
              </w:rPr>
              <w:t>Documentation availability</w:t>
            </w:r>
          </w:p>
        </w:tc>
      </w:tr>
      <w:tr w:rsidR="00C437D1" w:rsidRPr="003E4DA3" w14:paraId="3BF78E33" w14:textId="77777777" w:rsidTr="00BE02FD">
        <w:trPr>
          <w:gridAfter w:val="1"/>
          <w:wAfter w:w="11" w:type="pct"/>
        </w:trPr>
        <w:tc>
          <w:tcPr>
            <w:tcW w:w="2789" w:type="pct"/>
            <w:tcBorders>
              <w:top w:val="nil"/>
              <w:bottom w:val="nil"/>
            </w:tcBorders>
            <w:shd w:val="clear" w:color="auto" w:fill="auto"/>
            <w:tcMar>
              <w:left w:w="0" w:type="dxa"/>
            </w:tcMar>
          </w:tcPr>
          <w:p w14:paraId="4CFB7080" w14:textId="0296FD42" w:rsidR="00C437D1" w:rsidRDefault="00C437D1" w:rsidP="00245846">
            <w:pPr>
              <w:keepNext/>
              <w:keepLines/>
              <w:tabs>
                <w:tab w:val="left" w:pos="562"/>
              </w:tabs>
              <w:suppressAutoHyphens w:val="0"/>
              <w:spacing w:before="40" w:after="120" w:line="220" w:lineRule="exact"/>
              <w:ind w:right="113"/>
              <w:rPr>
                <w:rFonts w:asciiTheme="majorBidi" w:hAnsiTheme="majorBidi" w:cstheme="majorBidi"/>
                <w:b/>
                <w:bCs/>
              </w:rPr>
            </w:pPr>
            <w:r w:rsidRPr="003E4DA3">
              <w:rPr>
                <w:rFonts w:asciiTheme="majorBidi" w:hAnsiTheme="majorBidi" w:cstheme="majorBidi"/>
                <w:b/>
                <w:bCs/>
              </w:rPr>
              <w:t>0.</w:t>
            </w:r>
            <w:r w:rsidRPr="003E4DA3">
              <w:rPr>
                <w:rFonts w:asciiTheme="majorBidi" w:eastAsia="Calibri" w:hAnsiTheme="majorBidi" w:cstheme="majorBidi"/>
              </w:rPr>
              <w:tab/>
            </w:r>
            <w:r w:rsidRPr="003E4DA3">
              <w:rPr>
                <w:rFonts w:asciiTheme="majorBidi" w:hAnsiTheme="majorBidi" w:cstheme="majorBidi"/>
                <w:b/>
                <w:bCs/>
              </w:rPr>
              <w:t>Intelligent Transport Systems (ITS)</w:t>
            </w:r>
          </w:p>
          <w:p w14:paraId="757E779C" w14:textId="44BDACD0" w:rsidR="00AD1DF8" w:rsidRPr="003E4DA3" w:rsidRDefault="00AD1DF8" w:rsidP="00245846">
            <w:pPr>
              <w:keepNext/>
              <w:keepLines/>
              <w:tabs>
                <w:tab w:val="left" w:pos="562"/>
              </w:tabs>
              <w:suppressAutoHyphens w:val="0"/>
              <w:spacing w:before="40" w:after="120" w:line="220" w:lineRule="exact"/>
              <w:ind w:right="113"/>
              <w:rPr>
                <w:rFonts w:asciiTheme="majorBidi" w:hAnsiTheme="majorBidi" w:cstheme="majorBidi"/>
                <w:b/>
                <w:bCs/>
              </w:rPr>
            </w:pPr>
            <w:r>
              <w:rPr>
                <w:rFonts w:asciiTheme="majorBidi" w:hAnsiTheme="majorBidi" w:cstheme="majorBidi"/>
                <w:b/>
                <w:bCs/>
              </w:rPr>
              <w:t>0.1.</w:t>
            </w:r>
            <w:r w:rsidRPr="003E4DA3">
              <w:rPr>
                <w:rFonts w:asciiTheme="majorBidi" w:eastAsia="Calibri" w:hAnsiTheme="majorBidi" w:cstheme="majorBidi"/>
              </w:rPr>
              <w:t xml:space="preserve"> </w:t>
            </w:r>
            <w:r w:rsidRPr="003E4DA3">
              <w:rPr>
                <w:rFonts w:asciiTheme="majorBidi" w:eastAsia="Calibri" w:hAnsiTheme="majorBidi" w:cstheme="majorBidi"/>
              </w:rPr>
              <w:tab/>
            </w:r>
            <w:r>
              <w:rPr>
                <w:rFonts w:asciiTheme="majorBidi" w:eastAsia="Calibri" w:hAnsiTheme="majorBidi" w:cstheme="majorBidi"/>
              </w:rPr>
              <w:t>Update of ITS Road Map</w:t>
            </w:r>
          </w:p>
          <w:p w14:paraId="6517BD22" w14:textId="77777777" w:rsidR="00C437D1" w:rsidRPr="003E4DA3" w:rsidRDefault="00C437D1" w:rsidP="00245846">
            <w:pPr>
              <w:numPr>
                <w:ilvl w:val="1"/>
                <w:numId w:val="20"/>
              </w:numPr>
              <w:tabs>
                <w:tab w:val="left" w:pos="562"/>
              </w:tabs>
              <w:suppressAutoHyphens w:val="0"/>
              <w:spacing w:before="40" w:after="120" w:line="360" w:lineRule="auto"/>
              <w:ind w:left="4" w:right="113" w:firstLine="0"/>
              <w:rPr>
                <w:rFonts w:asciiTheme="majorBidi" w:hAnsiTheme="majorBidi" w:cstheme="majorBidi"/>
                <w:b/>
              </w:rPr>
            </w:pPr>
            <w:r w:rsidRPr="003E4DA3">
              <w:rPr>
                <w:rFonts w:asciiTheme="majorBidi" w:hAnsiTheme="majorBidi" w:cstheme="majorBidi"/>
                <w:b/>
              </w:rPr>
              <w:t>Automated/Autonomous Driving</w:t>
            </w:r>
          </w:p>
          <w:p w14:paraId="5ABFAB00" w14:textId="77777777" w:rsidR="00C437D1" w:rsidRPr="003E4DA3" w:rsidRDefault="00C437D1" w:rsidP="00245846">
            <w:pPr>
              <w:tabs>
                <w:tab w:val="left" w:pos="562"/>
              </w:tabs>
              <w:suppressAutoHyphens w:val="0"/>
              <w:spacing w:after="60" w:line="240" w:lineRule="auto"/>
              <w:ind w:left="562" w:right="115" w:hanging="562"/>
              <w:rPr>
                <w:rFonts w:asciiTheme="majorBidi" w:hAnsiTheme="majorBidi" w:cstheme="majorBidi"/>
                <w:bCs/>
              </w:rPr>
            </w:pPr>
            <w:r w:rsidRPr="003E4DA3">
              <w:rPr>
                <w:rFonts w:asciiTheme="majorBidi" w:hAnsiTheme="majorBidi" w:cstheme="majorBidi"/>
                <w:bCs/>
              </w:rPr>
              <w:t>1.0.1.</w:t>
            </w:r>
            <w:r w:rsidRPr="003E4DA3">
              <w:rPr>
                <w:rFonts w:asciiTheme="majorBidi" w:eastAsia="Calibri" w:hAnsiTheme="majorBidi" w:cstheme="majorBidi"/>
              </w:rPr>
              <w:tab/>
            </w:r>
            <w:r w:rsidRPr="003E4DA3">
              <w:rPr>
                <w:rFonts w:asciiTheme="majorBidi" w:hAnsiTheme="majorBidi" w:cstheme="majorBidi"/>
                <w:bCs/>
              </w:rPr>
              <w:t>Framework document on automated/autonomous vehicles.</w:t>
            </w:r>
          </w:p>
          <w:p w14:paraId="060FFD30" w14:textId="77777777" w:rsidR="00C437D1" w:rsidRPr="003E4DA3" w:rsidRDefault="00C437D1" w:rsidP="00245846">
            <w:pPr>
              <w:tabs>
                <w:tab w:val="left" w:pos="562"/>
              </w:tabs>
              <w:suppressAutoHyphens w:val="0"/>
              <w:spacing w:after="60" w:line="240" w:lineRule="auto"/>
              <w:ind w:left="848" w:right="115" w:hanging="848"/>
              <w:rPr>
                <w:rFonts w:asciiTheme="majorBidi" w:hAnsiTheme="majorBidi" w:cstheme="majorBidi"/>
                <w:bCs/>
              </w:rPr>
            </w:pPr>
            <w:r w:rsidRPr="003E4DA3">
              <w:rPr>
                <w:rFonts w:asciiTheme="majorBidi" w:hAnsiTheme="majorBidi" w:cstheme="majorBidi"/>
                <w:bCs/>
              </w:rPr>
              <w:t>1.0.2.</w:t>
            </w:r>
            <w:r w:rsidRPr="003E4DA3">
              <w:rPr>
                <w:rFonts w:asciiTheme="majorBidi" w:eastAsia="Calibri" w:hAnsiTheme="majorBidi" w:cstheme="majorBidi"/>
              </w:rPr>
              <w:tab/>
            </w:r>
            <w:r w:rsidRPr="003E4DA3">
              <w:rPr>
                <w:rFonts w:asciiTheme="majorBidi" w:hAnsiTheme="majorBidi" w:cstheme="majorBidi"/>
                <w:bCs/>
              </w:rPr>
              <w:t>Functional Requirements for automated / autonomous vehicles</w:t>
            </w:r>
          </w:p>
          <w:p w14:paraId="2E70DA47" w14:textId="77777777" w:rsidR="00C437D1" w:rsidRPr="003E4DA3" w:rsidRDefault="00C437D1" w:rsidP="00245846">
            <w:pPr>
              <w:tabs>
                <w:tab w:val="left" w:pos="562"/>
              </w:tabs>
              <w:suppressAutoHyphens w:val="0"/>
              <w:spacing w:after="60" w:line="240" w:lineRule="auto"/>
              <w:ind w:left="848" w:right="115" w:hanging="848"/>
              <w:rPr>
                <w:rFonts w:asciiTheme="majorBidi" w:hAnsiTheme="majorBidi" w:cstheme="majorBidi"/>
                <w:bCs/>
              </w:rPr>
            </w:pPr>
            <w:r w:rsidRPr="003E4DA3">
              <w:rPr>
                <w:rFonts w:asciiTheme="majorBidi" w:hAnsiTheme="majorBidi" w:cstheme="majorBidi"/>
                <w:bCs/>
              </w:rPr>
              <w:t>1.0.3.</w:t>
            </w:r>
            <w:r w:rsidRPr="003E4DA3">
              <w:rPr>
                <w:rFonts w:asciiTheme="majorBidi" w:eastAsia="Calibri" w:hAnsiTheme="majorBidi" w:cstheme="majorBidi"/>
              </w:rPr>
              <w:tab/>
            </w:r>
            <w:r w:rsidRPr="003E4DA3">
              <w:rPr>
                <w:rFonts w:asciiTheme="majorBidi" w:hAnsiTheme="majorBidi" w:cstheme="majorBidi"/>
                <w:bCs/>
              </w:rPr>
              <w:t>New assessment / Test method</w:t>
            </w:r>
          </w:p>
          <w:p w14:paraId="3A72A657" w14:textId="77777777" w:rsidR="00C437D1" w:rsidRPr="003E4DA3" w:rsidRDefault="00C437D1" w:rsidP="00245846">
            <w:pPr>
              <w:tabs>
                <w:tab w:val="left" w:pos="562"/>
              </w:tabs>
              <w:suppressAutoHyphens w:val="0"/>
              <w:spacing w:after="60" w:line="240" w:lineRule="auto"/>
              <w:ind w:left="562" w:right="115" w:hanging="562"/>
              <w:rPr>
                <w:rFonts w:asciiTheme="majorBidi" w:hAnsiTheme="majorBidi" w:cstheme="majorBidi"/>
                <w:bCs/>
              </w:rPr>
            </w:pPr>
            <w:r w:rsidRPr="003E4DA3">
              <w:rPr>
                <w:rFonts w:asciiTheme="majorBidi" w:hAnsiTheme="majorBidi" w:cstheme="majorBidi"/>
                <w:bCs/>
              </w:rPr>
              <w:t>1.0.4.</w:t>
            </w:r>
            <w:r w:rsidRPr="003E4DA3">
              <w:rPr>
                <w:rFonts w:asciiTheme="majorBidi" w:eastAsia="Calibri" w:hAnsiTheme="majorBidi" w:cstheme="majorBidi"/>
              </w:rPr>
              <w:tab/>
            </w:r>
            <w:r w:rsidRPr="003E4DA3">
              <w:rPr>
                <w:rFonts w:asciiTheme="majorBidi" w:hAnsiTheme="majorBidi" w:cstheme="majorBidi"/>
                <w:bCs/>
              </w:rPr>
              <w:t>Cyber security and (Over-the-Air) Software updates</w:t>
            </w:r>
          </w:p>
          <w:p w14:paraId="5B643B8F" w14:textId="77777777" w:rsidR="00C437D1" w:rsidRPr="003E4DA3" w:rsidRDefault="00C437D1" w:rsidP="00245846">
            <w:pPr>
              <w:tabs>
                <w:tab w:val="left" w:pos="562"/>
              </w:tabs>
              <w:suppressAutoHyphens w:val="0"/>
              <w:spacing w:after="60" w:line="240" w:lineRule="auto"/>
              <w:ind w:left="848" w:right="115" w:hanging="848"/>
              <w:rPr>
                <w:rFonts w:asciiTheme="majorBidi" w:hAnsiTheme="majorBidi" w:cstheme="majorBidi"/>
                <w:bCs/>
              </w:rPr>
            </w:pPr>
            <w:r w:rsidRPr="003E4DA3">
              <w:rPr>
                <w:rFonts w:asciiTheme="majorBidi" w:hAnsiTheme="majorBidi" w:cstheme="majorBidi"/>
                <w:bCs/>
              </w:rPr>
              <w:t>1.0.5.</w:t>
            </w:r>
            <w:r w:rsidRPr="003E4DA3">
              <w:rPr>
                <w:rFonts w:asciiTheme="majorBidi" w:eastAsia="Calibri" w:hAnsiTheme="majorBidi" w:cstheme="majorBidi"/>
              </w:rPr>
              <w:tab/>
            </w:r>
            <w:r w:rsidRPr="003E4DA3">
              <w:rPr>
                <w:rFonts w:asciiTheme="majorBidi" w:hAnsiTheme="majorBidi" w:cstheme="majorBidi"/>
                <w:bCs/>
              </w:rPr>
              <w:t>Event Data Recorder (EDR)</w:t>
            </w:r>
          </w:p>
          <w:p w14:paraId="2F4DC2A1" w14:textId="77777777" w:rsidR="00C437D1" w:rsidRPr="003E4DA3" w:rsidRDefault="00C437D1" w:rsidP="00245846">
            <w:pPr>
              <w:tabs>
                <w:tab w:val="left" w:pos="562"/>
              </w:tabs>
              <w:suppressAutoHyphens w:val="0"/>
              <w:spacing w:after="60" w:line="240" w:lineRule="auto"/>
              <w:ind w:left="562" w:right="115" w:hanging="562"/>
              <w:rPr>
                <w:rFonts w:asciiTheme="majorBidi" w:hAnsiTheme="majorBidi" w:cstheme="majorBidi"/>
                <w:b/>
                <w:highlight w:val="yellow"/>
              </w:rPr>
            </w:pPr>
            <w:r w:rsidRPr="003E4DA3">
              <w:rPr>
                <w:rFonts w:asciiTheme="majorBidi" w:hAnsiTheme="majorBidi" w:cstheme="majorBidi"/>
                <w:bCs/>
              </w:rPr>
              <w:t>1.0.6.</w:t>
            </w:r>
            <w:r w:rsidRPr="003E4DA3">
              <w:rPr>
                <w:rFonts w:asciiTheme="majorBidi" w:eastAsia="Calibri" w:hAnsiTheme="majorBidi" w:cstheme="majorBidi"/>
              </w:rPr>
              <w:tab/>
            </w:r>
            <w:r w:rsidRPr="003E4DA3">
              <w:rPr>
                <w:rFonts w:asciiTheme="majorBidi" w:hAnsiTheme="majorBidi" w:cstheme="majorBidi"/>
                <w:bCs/>
              </w:rPr>
              <w:t>Data Storage System for Automated Driving vehicles (DSSAD)</w:t>
            </w:r>
          </w:p>
        </w:tc>
        <w:tc>
          <w:tcPr>
            <w:tcW w:w="2200" w:type="pct"/>
            <w:gridSpan w:val="2"/>
            <w:tcBorders>
              <w:top w:val="nil"/>
              <w:bottom w:val="nil"/>
            </w:tcBorders>
            <w:shd w:val="clear" w:color="auto" w:fill="auto"/>
          </w:tcPr>
          <w:p w14:paraId="5530609F" w14:textId="77777777" w:rsidR="00C437D1" w:rsidRPr="003E4DA3" w:rsidRDefault="00C437D1" w:rsidP="00C4452C">
            <w:pPr>
              <w:suppressAutoHyphens w:val="0"/>
              <w:spacing w:before="40" w:after="60" w:line="220" w:lineRule="exact"/>
              <w:ind w:right="115"/>
              <w:rPr>
                <w:rFonts w:asciiTheme="majorBidi" w:hAnsiTheme="majorBidi" w:cstheme="majorBidi"/>
                <w:bCs/>
                <w:highlight w:val="yellow"/>
              </w:rPr>
            </w:pPr>
          </w:p>
        </w:tc>
      </w:tr>
      <w:tr w:rsidR="00C437D1" w:rsidRPr="003E4DA3" w14:paraId="70F3D13A" w14:textId="77777777" w:rsidTr="00BE02FD">
        <w:trPr>
          <w:gridAfter w:val="1"/>
          <w:wAfter w:w="11" w:type="pct"/>
        </w:trPr>
        <w:tc>
          <w:tcPr>
            <w:tcW w:w="2789" w:type="pct"/>
            <w:tcBorders>
              <w:top w:val="nil"/>
            </w:tcBorders>
            <w:shd w:val="clear" w:color="auto" w:fill="auto"/>
            <w:tcMar>
              <w:left w:w="0" w:type="dxa"/>
            </w:tcMar>
          </w:tcPr>
          <w:p w14:paraId="23171D96" w14:textId="77777777" w:rsidR="00C437D1" w:rsidRPr="003E4DA3" w:rsidRDefault="00C437D1" w:rsidP="00245846">
            <w:pPr>
              <w:numPr>
                <w:ilvl w:val="1"/>
                <w:numId w:val="20"/>
              </w:numPr>
              <w:tabs>
                <w:tab w:val="left" w:pos="562"/>
                <w:tab w:val="left" w:pos="824"/>
              </w:tabs>
              <w:suppressAutoHyphens w:val="0"/>
              <w:spacing w:before="40" w:after="120" w:line="220" w:lineRule="exact"/>
              <w:ind w:left="0" w:right="113" w:firstLine="0"/>
              <w:rPr>
                <w:rFonts w:asciiTheme="majorBidi" w:hAnsiTheme="majorBidi" w:cstheme="majorBidi"/>
                <w:b/>
                <w:bCs/>
              </w:rPr>
            </w:pPr>
            <w:r w:rsidRPr="003E4DA3">
              <w:rPr>
                <w:rFonts w:asciiTheme="majorBidi" w:hAnsiTheme="majorBidi" w:cstheme="majorBidi"/>
                <w:b/>
                <w:bCs/>
              </w:rPr>
              <w:t>1958 Agreement</w:t>
            </w:r>
          </w:p>
        </w:tc>
        <w:tc>
          <w:tcPr>
            <w:tcW w:w="2200" w:type="pct"/>
            <w:gridSpan w:val="2"/>
            <w:tcBorders>
              <w:top w:val="nil"/>
            </w:tcBorders>
            <w:shd w:val="clear" w:color="auto" w:fill="auto"/>
          </w:tcPr>
          <w:p w14:paraId="48D6BBEA" w14:textId="4C06254F" w:rsidR="00C437D1" w:rsidRPr="003E4DA3" w:rsidRDefault="00C437D1" w:rsidP="00C4452C">
            <w:pPr>
              <w:suppressAutoHyphens w:val="0"/>
              <w:spacing w:before="40" w:after="120" w:line="220" w:lineRule="exact"/>
              <w:ind w:right="113"/>
              <w:rPr>
                <w:rFonts w:asciiTheme="majorBidi" w:hAnsiTheme="majorBidi" w:cstheme="majorBidi"/>
              </w:rPr>
            </w:pPr>
            <w:r w:rsidRPr="003E4DA3">
              <w:rPr>
                <w:rFonts w:asciiTheme="majorBidi" w:hAnsiTheme="majorBidi" w:cstheme="majorBidi"/>
              </w:rPr>
              <w:t>For document symbols and its availability, please refer to the agenda (</w:t>
            </w:r>
            <w:r w:rsidR="00853643" w:rsidRPr="0077091D">
              <w:t>11</w:t>
            </w:r>
            <w:r w:rsidR="00853643">
              <w:t>56</w:t>
            </w:r>
            <w:r w:rsidRPr="003E4DA3">
              <w:rPr>
                <w:rFonts w:asciiTheme="majorBidi" w:hAnsiTheme="majorBidi" w:cstheme="majorBidi"/>
              </w:rPr>
              <w:t>)</w:t>
            </w:r>
          </w:p>
        </w:tc>
      </w:tr>
      <w:tr w:rsidR="00393951" w:rsidRPr="003E4DA3" w14:paraId="247E617E" w14:textId="77777777" w:rsidTr="00BE02FD">
        <w:trPr>
          <w:gridAfter w:val="1"/>
          <w:wAfter w:w="11" w:type="pct"/>
        </w:trPr>
        <w:tc>
          <w:tcPr>
            <w:tcW w:w="2789" w:type="pct"/>
            <w:shd w:val="clear" w:color="auto" w:fill="auto"/>
            <w:tcMar>
              <w:left w:w="0" w:type="dxa"/>
            </w:tcMar>
          </w:tcPr>
          <w:p w14:paraId="1F6EED86" w14:textId="56E74FA9" w:rsidR="00393951" w:rsidRPr="0077091D" w:rsidRDefault="00393951" w:rsidP="00393951">
            <w:pPr>
              <w:numPr>
                <w:ilvl w:val="2"/>
                <w:numId w:val="20"/>
              </w:numPr>
              <w:suppressAutoHyphens w:val="0"/>
              <w:spacing w:before="40" w:after="120" w:line="220" w:lineRule="exact"/>
              <w:ind w:left="567" w:right="113" w:hanging="567"/>
            </w:pPr>
            <w:r w:rsidRPr="0077091D">
              <w:t xml:space="preserve">Proposal for </w:t>
            </w:r>
            <w:r>
              <w:t>amendments to UN</w:t>
            </w:r>
            <w:r w:rsidRPr="0077091D">
              <w:t xml:space="preserve"> Regulations to be considered at the </w:t>
            </w:r>
            <w:r w:rsidR="00853643">
              <w:t>March</w:t>
            </w:r>
            <w:r w:rsidR="00853643" w:rsidRPr="0077091D">
              <w:t xml:space="preserve"> 20</w:t>
            </w:r>
            <w:r w:rsidR="00853643">
              <w:t>21</w:t>
            </w:r>
            <w:r w:rsidR="00853643" w:rsidRPr="0077091D">
              <w:t xml:space="preserve"> </w:t>
            </w:r>
            <w:r w:rsidRPr="0077091D">
              <w:t>session</w:t>
            </w:r>
          </w:p>
          <w:p w14:paraId="530C04E9" w14:textId="2B65458A" w:rsidR="00393951" w:rsidRDefault="006C6A0A" w:rsidP="00393951">
            <w:pPr>
              <w:pStyle w:val="SingleTxtG"/>
              <w:ind w:left="562" w:right="67" w:firstLine="6"/>
              <w:jc w:val="left"/>
            </w:pPr>
            <w:r>
              <w:t>UN regulation No.:</w:t>
            </w:r>
          </w:p>
        </w:tc>
        <w:tc>
          <w:tcPr>
            <w:tcW w:w="2200" w:type="pct"/>
            <w:gridSpan w:val="2"/>
            <w:shd w:val="clear" w:color="auto" w:fill="auto"/>
          </w:tcPr>
          <w:p w14:paraId="0F25496C" w14:textId="77777777" w:rsidR="00393951" w:rsidRPr="003E4DA3" w:rsidRDefault="00393951" w:rsidP="00E513A7">
            <w:pPr>
              <w:suppressAutoHyphens w:val="0"/>
              <w:spacing w:before="40" w:after="120" w:line="220" w:lineRule="exact"/>
              <w:ind w:right="113"/>
              <w:rPr>
                <w:rFonts w:asciiTheme="majorBidi" w:hAnsiTheme="majorBidi" w:cstheme="majorBidi"/>
              </w:rPr>
            </w:pPr>
          </w:p>
        </w:tc>
      </w:tr>
      <w:tr w:rsidR="00E513A7" w:rsidRPr="003E4DA3" w14:paraId="4BB7DD64" w14:textId="77777777" w:rsidTr="00BE02FD">
        <w:trPr>
          <w:gridAfter w:val="1"/>
          <w:wAfter w:w="11" w:type="pct"/>
        </w:trPr>
        <w:tc>
          <w:tcPr>
            <w:tcW w:w="2789" w:type="pct"/>
            <w:shd w:val="clear" w:color="auto" w:fill="auto"/>
            <w:tcMar>
              <w:left w:w="0" w:type="dxa"/>
            </w:tcMar>
          </w:tcPr>
          <w:p w14:paraId="1C46EA50" w14:textId="60F48FDD" w:rsidR="00853643" w:rsidRDefault="00853643" w:rsidP="006069F2">
            <w:pPr>
              <w:tabs>
                <w:tab w:val="left" w:pos="1701"/>
              </w:tabs>
              <w:spacing w:after="120"/>
              <w:ind w:left="988" w:right="282" w:hanging="426"/>
            </w:pPr>
            <w:r>
              <w:t xml:space="preserve">13 </w:t>
            </w:r>
            <w:r w:rsidR="006069F2">
              <w:tab/>
            </w:r>
            <w:r>
              <w:t>(</w:t>
            </w:r>
            <w:r w:rsidRPr="006069F2">
              <w:rPr>
                <w:rFonts w:eastAsia="Calibri" w:cs="Arial"/>
                <w:szCs w:val="22"/>
              </w:rPr>
              <w:t>Heavy</w:t>
            </w:r>
            <w:r>
              <w:t xml:space="preserve"> vehicle braking)</w:t>
            </w:r>
          </w:p>
          <w:p w14:paraId="6797C3B2" w14:textId="39212093"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13-H (Brakes of M1 and N1 vehicles)</w:t>
            </w:r>
          </w:p>
          <w:p w14:paraId="7BA88C2B" w14:textId="4818229C"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18 </w:t>
            </w:r>
            <w:r w:rsidR="006069F2">
              <w:rPr>
                <w:rFonts w:eastAsia="Calibri" w:cs="Arial"/>
                <w:szCs w:val="22"/>
              </w:rPr>
              <w:tab/>
            </w:r>
            <w:r w:rsidRPr="006069F2">
              <w:rPr>
                <w:rFonts w:eastAsia="Calibri" w:cs="Arial"/>
                <w:szCs w:val="22"/>
              </w:rPr>
              <w:t>(Anti-theft of motor vehicles))</w:t>
            </w:r>
          </w:p>
          <w:p w14:paraId="645C88C3" w14:textId="213FFF48"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30 </w:t>
            </w:r>
            <w:r w:rsidR="006069F2">
              <w:rPr>
                <w:rFonts w:eastAsia="Calibri" w:cs="Arial"/>
                <w:szCs w:val="22"/>
              </w:rPr>
              <w:tab/>
            </w:r>
            <w:r w:rsidRPr="006069F2">
              <w:rPr>
                <w:rFonts w:eastAsia="Calibri" w:cs="Arial"/>
                <w:szCs w:val="22"/>
              </w:rPr>
              <w:t>(Tyres for passenger cars and their trailers)</w:t>
            </w:r>
          </w:p>
          <w:p w14:paraId="378DA94E" w14:textId="2F313982"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41 </w:t>
            </w:r>
            <w:r w:rsidR="006069F2">
              <w:rPr>
                <w:rFonts w:eastAsia="Calibri" w:cs="Arial"/>
                <w:szCs w:val="22"/>
              </w:rPr>
              <w:tab/>
            </w:r>
            <w:r w:rsidRPr="006069F2">
              <w:rPr>
                <w:rFonts w:eastAsia="Calibri" w:cs="Arial"/>
                <w:szCs w:val="22"/>
              </w:rPr>
              <w:t>(Noise emissions of motorcycles)</w:t>
            </w:r>
          </w:p>
          <w:p w14:paraId="363E5AEE" w14:textId="0E780D97"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46 </w:t>
            </w:r>
            <w:r w:rsidR="006069F2">
              <w:rPr>
                <w:rFonts w:eastAsia="Calibri" w:cs="Arial"/>
                <w:szCs w:val="22"/>
              </w:rPr>
              <w:tab/>
            </w:r>
            <w:r w:rsidRPr="006069F2">
              <w:rPr>
                <w:rFonts w:eastAsia="Calibri" w:cs="Arial"/>
                <w:szCs w:val="22"/>
              </w:rPr>
              <w:t>(Devices for indirect vision)</w:t>
            </w:r>
          </w:p>
          <w:p w14:paraId="7E7FD80C" w14:textId="2EAE19C5"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48 </w:t>
            </w:r>
            <w:r w:rsidR="006069F2">
              <w:rPr>
                <w:rFonts w:eastAsia="Calibri" w:cs="Arial"/>
                <w:szCs w:val="22"/>
              </w:rPr>
              <w:tab/>
            </w:r>
            <w:r w:rsidRPr="006069F2">
              <w:rPr>
                <w:rFonts w:eastAsia="Calibri" w:cs="Arial"/>
                <w:szCs w:val="22"/>
              </w:rPr>
              <w:t>(Installation of lighting and light-signalling devices)</w:t>
            </w:r>
          </w:p>
          <w:p w14:paraId="7ABE3582" w14:textId="681F7215" w:rsidR="00853643"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54 </w:t>
            </w:r>
            <w:r w:rsidR="006069F2">
              <w:rPr>
                <w:rFonts w:eastAsia="Calibri" w:cs="Arial"/>
                <w:szCs w:val="22"/>
              </w:rPr>
              <w:tab/>
            </w:r>
            <w:r w:rsidRPr="006069F2">
              <w:rPr>
                <w:rFonts w:eastAsia="Calibri" w:cs="Arial"/>
                <w:szCs w:val="22"/>
              </w:rPr>
              <w:t xml:space="preserve">(Tyres for commercial vehicles and </w:t>
            </w:r>
            <w:r w:rsidR="00853643" w:rsidRPr="006069F2">
              <w:rPr>
                <w:rFonts w:eastAsia="Calibri" w:cs="Arial"/>
                <w:szCs w:val="22"/>
              </w:rPr>
              <w:t>53 (Installation of lighting and light-signalling devices for L</w:t>
            </w:r>
            <w:r w:rsidR="00853643" w:rsidRPr="006069F2">
              <w:rPr>
                <w:rFonts w:eastAsia="Calibri" w:cs="Arial"/>
                <w:szCs w:val="22"/>
                <w:vertAlign w:val="subscript"/>
              </w:rPr>
              <w:t>3</w:t>
            </w:r>
            <w:r w:rsidR="00853643" w:rsidRPr="006069F2">
              <w:rPr>
                <w:rFonts w:eastAsia="Calibri" w:cs="Arial"/>
                <w:szCs w:val="22"/>
              </w:rPr>
              <w:t xml:space="preserve"> vehicles)</w:t>
            </w:r>
          </w:p>
          <w:p w14:paraId="1ED5A306" w14:textId="19686F77"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65 </w:t>
            </w:r>
            <w:r w:rsidR="006069F2">
              <w:rPr>
                <w:rFonts w:eastAsia="Calibri" w:cs="Arial"/>
                <w:szCs w:val="22"/>
              </w:rPr>
              <w:tab/>
            </w:r>
            <w:r w:rsidRPr="006069F2">
              <w:rPr>
                <w:rFonts w:eastAsia="Calibri" w:cs="Arial"/>
                <w:szCs w:val="22"/>
              </w:rPr>
              <w:t>(Special warning lamps)</w:t>
            </w:r>
          </w:p>
          <w:p w14:paraId="6674680C" w14:textId="5688E7EB"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67 </w:t>
            </w:r>
            <w:r w:rsidR="006069F2">
              <w:rPr>
                <w:rFonts w:eastAsia="Calibri" w:cs="Arial"/>
                <w:szCs w:val="22"/>
              </w:rPr>
              <w:tab/>
            </w:r>
            <w:r w:rsidRPr="006069F2">
              <w:rPr>
                <w:rFonts w:eastAsia="Calibri" w:cs="Arial"/>
                <w:szCs w:val="22"/>
              </w:rPr>
              <w:t>(LPG vehicles)</w:t>
            </w:r>
          </w:p>
          <w:p w14:paraId="55D28E6D" w14:textId="5D360B58"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75 </w:t>
            </w:r>
            <w:r w:rsidR="006069F2">
              <w:rPr>
                <w:rFonts w:eastAsia="Calibri" w:cs="Arial"/>
                <w:szCs w:val="22"/>
              </w:rPr>
              <w:tab/>
            </w:r>
            <w:r w:rsidRPr="006069F2">
              <w:rPr>
                <w:rFonts w:eastAsia="Calibri" w:cs="Arial"/>
                <w:szCs w:val="22"/>
              </w:rPr>
              <w:t>(Tyres for L-category vehicles)</w:t>
            </w:r>
          </w:p>
          <w:p w14:paraId="60D6BD34" w14:textId="7D5E1B29"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79 </w:t>
            </w:r>
            <w:r w:rsidR="006069F2">
              <w:rPr>
                <w:rFonts w:eastAsia="Calibri" w:cs="Arial"/>
                <w:szCs w:val="22"/>
              </w:rPr>
              <w:tab/>
            </w:r>
            <w:r w:rsidRPr="006069F2">
              <w:rPr>
                <w:rFonts w:eastAsia="Calibri" w:cs="Arial"/>
                <w:szCs w:val="22"/>
              </w:rPr>
              <w:t>(Steering equipment)</w:t>
            </w:r>
          </w:p>
          <w:p w14:paraId="04DBCD10" w14:textId="57FEA1B0"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74</w:t>
            </w:r>
            <w:r w:rsidR="006069F2">
              <w:rPr>
                <w:rFonts w:eastAsia="Calibri" w:cs="Arial"/>
                <w:szCs w:val="22"/>
              </w:rPr>
              <w:tab/>
            </w:r>
            <w:r w:rsidRPr="006069F2">
              <w:rPr>
                <w:rFonts w:eastAsia="Calibri" w:cs="Arial"/>
                <w:szCs w:val="22"/>
              </w:rPr>
              <w:t>(Installation of lighting and light-signalling devices for mopeds)</w:t>
            </w:r>
          </w:p>
          <w:p w14:paraId="379B8E07" w14:textId="5E8DC131"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86 </w:t>
            </w:r>
            <w:r w:rsidR="006069F2">
              <w:rPr>
                <w:rFonts w:eastAsia="Calibri" w:cs="Arial"/>
                <w:szCs w:val="22"/>
              </w:rPr>
              <w:tab/>
            </w:r>
            <w:r w:rsidRPr="006069F2">
              <w:rPr>
                <w:rFonts w:eastAsia="Calibri" w:cs="Arial"/>
                <w:szCs w:val="22"/>
              </w:rPr>
              <w:t>(Installation of lighting and light-signalling devices for agricultural vehicles)</w:t>
            </w:r>
          </w:p>
          <w:p w14:paraId="20D8D834" w14:textId="7F394FFC"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lastRenderedPageBreak/>
              <w:t xml:space="preserve">97 </w:t>
            </w:r>
            <w:r w:rsidR="006069F2">
              <w:rPr>
                <w:rFonts w:eastAsia="Calibri" w:cs="Arial"/>
                <w:szCs w:val="22"/>
              </w:rPr>
              <w:tab/>
            </w:r>
            <w:r w:rsidRPr="006069F2">
              <w:rPr>
                <w:rFonts w:eastAsia="Calibri" w:cs="Arial"/>
                <w:szCs w:val="22"/>
              </w:rPr>
              <w:t>(Vehicle Alarm Systems)</w:t>
            </w:r>
          </w:p>
          <w:p w14:paraId="65A48539" w14:textId="54BE78EC"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98 </w:t>
            </w:r>
            <w:r w:rsidR="006069F2">
              <w:rPr>
                <w:rFonts w:eastAsia="Calibri" w:cs="Arial"/>
                <w:szCs w:val="22"/>
              </w:rPr>
              <w:tab/>
            </w:r>
            <w:r w:rsidRPr="006069F2">
              <w:rPr>
                <w:rFonts w:eastAsia="Calibri" w:cs="Arial"/>
                <w:szCs w:val="22"/>
              </w:rPr>
              <w:t xml:space="preserve">(Headlamps with gas-discharge light sources) </w:t>
            </w:r>
          </w:p>
          <w:p w14:paraId="4CF46230" w14:textId="2A31D1AC"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106 </w:t>
            </w:r>
            <w:r w:rsidR="006069F2">
              <w:rPr>
                <w:rFonts w:eastAsia="Calibri" w:cs="Arial"/>
                <w:szCs w:val="22"/>
              </w:rPr>
              <w:tab/>
            </w:r>
            <w:r w:rsidRPr="006069F2">
              <w:rPr>
                <w:rFonts w:eastAsia="Calibri" w:cs="Arial"/>
                <w:szCs w:val="22"/>
              </w:rPr>
              <w:t>(Tyres for agricultural vehicles and their trailers)</w:t>
            </w:r>
          </w:p>
          <w:p w14:paraId="1B696754" w14:textId="54458874"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107 </w:t>
            </w:r>
            <w:r w:rsidR="006069F2">
              <w:rPr>
                <w:rFonts w:eastAsia="Calibri" w:cs="Arial"/>
                <w:szCs w:val="22"/>
              </w:rPr>
              <w:tab/>
            </w:r>
            <w:r w:rsidRPr="006069F2">
              <w:rPr>
                <w:rFonts w:eastAsia="Calibri" w:cs="Arial"/>
                <w:szCs w:val="22"/>
              </w:rPr>
              <w:t>(M</w:t>
            </w:r>
            <w:r w:rsidRPr="006069F2">
              <w:rPr>
                <w:rFonts w:eastAsia="Calibri" w:cs="Arial"/>
                <w:szCs w:val="22"/>
                <w:vertAlign w:val="subscript"/>
              </w:rPr>
              <w:t>2</w:t>
            </w:r>
            <w:r w:rsidRPr="006069F2">
              <w:rPr>
                <w:rFonts w:eastAsia="Calibri" w:cs="Arial"/>
                <w:szCs w:val="22"/>
              </w:rPr>
              <w:t xml:space="preserve"> and M</w:t>
            </w:r>
            <w:r w:rsidRPr="006069F2">
              <w:rPr>
                <w:rFonts w:eastAsia="Calibri" w:cs="Arial"/>
                <w:szCs w:val="22"/>
                <w:vertAlign w:val="subscript"/>
              </w:rPr>
              <w:t>3</w:t>
            </w:r>
            <w:r w:rsidRPr="006069F2">
              <w:rPr>
                <w:rFonts w:eastAsia="Calibri" w:cs="Arial"/>
                <w:szCs w:val="22"/>
              </w:rPr>
              <w:t xml:space="preserve"> vehicles)</w:t>
            </w:r>
          </w:p>
          <w:p w14:paraId="6AAC85C5" w14:textId="0A90A33C"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113 </w:t>
            </w:r>
            <w:r w:rsidR="006069F2">
              <w:rPr>
                <w:rFonts w:eastAsia="Calibri" w:cs="Arial"/>
                <w:szCs w:val="22"/>
              </w:rPr>
              <w:tab/>
            </w:r>
            <w:r w:rsidRPr="006069F2">
              <w:rPr>
                <w:rFonts w:eastAsia="Calibri" w:cs="Arial"/>
                <w:szCs w:val="22"/>
              </w:rPr>
              <w:t>(Headlamps emitting a symmetrical passing-beam)</w:t>
            </w:r>
          </w:p>
          <w:p w14:paraId="23A7B007" w14:textId="69D2E725"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116 </w:t>
            </w:r>
            <w:r w:rsidR="006069F2">
              <w:rPr>
                <w:rFonts w:eastAsia="Calibri" w:cs="Arial"/>
                <w:szCs w:val="22"/>
              </w:rPr>
              <w:tab/>
            </w:r>
            <w:r w:rsidRPr="006069F2">
              <w:rPr>
                <w:rFonts w:eastAsia="Calibri" w:cs="Arial"/>
                <w:szCs w:val="22"/>
              </w:rPr>
              <w:t>(Anti-theft and alarm systems)</w:t>
            </w:r>
          </w:p>
          <w:p w14:paraId="5667A08E" w14:textId="5AFA790A"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117 </w:t>
            </w:r>
            <w:r w:rsidR="006069F2">
              <w:rPr>
                <w:rFonts w:eastAsia="Calibri" w:cs="Arial"/>
                <w:szCs w:val="22"/>
              </w:rPr>
              <w:tab/>
            </w:r>
            <w:r w:rsidRPr="006069F2">
              <w:rPr>
                <w:rFonts w:eastAsia="Calibri" w:cs="Arial"/>
                <w:szCs w:val="22"/>
              </w:rPr>
              <w:t>(Tyre rolling resistance, rolling noise and wet grip)</w:t>
            </w:r>
          </w:p>
          <w:p w14:paraId="3497C45C" w14:textId="56026579"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118 </w:t>
            </w:r>
            <w:r w:rsidR="006069F2">
              <w:rPr>
                <w:rFonts w:eastAsia="Calibri" w:cs="Arial"/>
                <w:szCs w:val="22"/>
              </w:rPr>
              <w:tab/>
            </w:r>
            <w:r w:rsidRPr="006069F2">
              <w:rPr>
                <w:rFonts w:eastAsia="Calibri" w:cs="Arial"/>
                <w:szCs w:val="22"/>
              </w:rPr>
              <w:t>(Burning behaviour of materials)</w:t>
            </w:r>
          </w:p>
          <w:p w14:paraId="2AF3ED26" w14:textId="34FBC1ED"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123 </w:t>
            </w:r>
            <w:r w:rsidR="006069F2">
              <w:rPr>
                <w:rFonts w:eastAsia="Calibri" w:cs="Arial"/>
                <w:szCs w:val="22"/>
              </w:rPr>
              <w:tab/>
            </w:r>
            <w:r w:rsidRPr="006069F2">
              <w:rPr>
                <w:rFonts w:eastAsia="Calibri" w:cs="Arial"/>
                <w:szCs w:val="22"/>
              </w:rPr>
              <w:t>(Adaptive front lighting systems)</w:t>
            </w:r>
          </w:p>
          <w:p w14:paraId="60874E9C" w14:textId="394B7B50"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124 </w:t>
            </w:r>
            <w:r w:rsidR="006069F2">
              <w:rPr>
                <w:rFonts w:eastAsia="Calibri" w:cs="Arial"/>
                <w:szCs w:val="22"/>
              </w:rPr>
              <w:tab/>
            </w:r>
            <w:r w:rsidRPr="006069F2">
              <w:rPr>
                <w:rFonts w:eastAsia="Calibri" w:cs="Arial"/>
                <w:szCs w:val="22"/>
              </w:rPr>
              <w:t>(Replacement wheels for passenger cars)</w:t>
            </w:r>
          </w:p>
          <w:p w14:paraId="0D210B78" w14:textId="1FC67A37"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125 </w:t>
            </w:r>
            <w:r w:rsidR="006069F2">
              <w:rPr>
                <w:rFonts w:eastAsia="Calibri" w:cs="Arial"/>
                <w:szCs w:val="22"/>
              </w:rPr>
              <w:tab/>
            </w:r>
            <w:r w:rsidRPr="006069F2">
              <w:rPr>
                <w:rFonts w:eastAsia="Calibri" w:cs="Arial"/>
                <w:szCs w:val="22"/>
              </w:rPr>
              <w:t>(Forward field of vision)</w:t>
            </w:r>
          </w:p>
          <w:p w14:paraId="41DFAD82" w14:textId="1C4B54C4"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141 </w:t>
            </w:r>
            <w:r w:rsidR="006069F2">
              <w:rPr>
                <w:rFonts w:eastAsia="Calibri" w:cs="Arial"/>
                <w:szCs w:val="22"/>
              </w:rPr>
              <w:tab/>
            </w:r>
            <w:r w:rsidRPr="006069F2">
              <w:rPr>
                <w:rFonts w:eastAsia="Calibri" w:cs="Arial"/>
                <w:szCs w:val="22"/>
              </w:rPr>
              <w:t>(Tyre pressure monitoring system)</w:t>
            </w:r>
          </w:p>
          <w:p w14:paraId="0FC2C43C" w14:textId="10FFB34E" w:rsidR="00B86539" w:rsidRPr="006069F2" w:rsidRDefault="00B86539" w:rsidP="006069F2">
            <w:pPr>
              <w:tabs>
                <w:tab w:val="left" w:pos="1701"/>
              </w:tabs>
              <w:spacing w:after="120"/>
              <w:ind w:left="988" w:right="282" w:hanging="426"/>
              <w:rPr>
                <w:rFonts w:eastAsia="Calibri" w:cs="Arial"/>
                <w:szCs w:val="22"/>
              </w:rPr>
            </w:pPr>
            <w:r w:rsidRPr="006069F2">
              <w:rPr>
                <w:rFonts w:eastAsia="Calibri" w:cs="Arial"/>
                <w:szCs w:val="22"/>
              </w:rPr>
              <w:t xml:space="preserve">142 </w:t>
            </w:r>
            <w:r w:rsidR="006069F2">
              <w:rPr>
                <w:rFonts w:eastAsia="Calibri" w:cs="Arial"/>
                <w:szCs w:val="22"/>
              </w:rPr>
              <w:tab/>
            </w:r>
            <w:r w:rsidRPr="006069F2">
              <w:rPr>
                <w:rFonts w:eastAsia="Calibri" w:cs="Arial"/>
                <w:szCs w:val="22"/>
              </w:rPr>
              <w:t>(Tyre installation)</w:t>
            </w:r>
          </w:p>
          <w:p w14:paraId="5237FFAC" w14:textId="3C8E717B"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148 </w:t>
            </w:r>
            <w:r w:rsidR="006069F2">
              <w:rPr>
                <w:rFonts w:eastAsia="Calibri" w:cs="Arial"/>
                <w:szCs w:val="22"/>
              </w:rPr>
              <w:tab/>
            </w:r>
            <w:r w:rsidRPr="006069F2">
              <w:rPr>
                <w:rFonts w:eastAsia="Calibri" w:cs="Arial"/>
                <w:szCs w:val="22"/>
              </w:rPr>
              <w:t xml:space="preserve">(Light-Signalling Devices) </w:t>
            </w:r>
          </w:p>
          <w:p w14:paraId="49583D41" w14:textId="3FA453BA" w:rsidR="00853643" w:rsidRPr="00866246" w:rsidRDefault="00853643" w:rsidP="006069F2">
            <w:pPr>
              <w:tabs>
                <w:tab w:val="left" w:pos="1701"/>
              </w:tabs>
              <w:spacing w:after="120"/>
              <w:ind w:left="988" w:right="282" w:hanging="426"/>
              <w:rPr>
                <w:rFonts w:eastAsia="Calibri" w:cs="Arial"/>
                <w:szCs w:val="22"/>
              </w:rPr>
            </w:pPr>
            <w:r w:rsidRPr="00866246">
              <w:rPr>
                <w:rFonts w:eastAsia="Calibri" w:cs="Arial"/>
                <w:szCs w:val="22"/>
              </w:rPr>
              <w:t xml:space="preserve">149 </w:t>
            </w:r>
            <w:r w:rsidR="006069F2" w:rsidRPr="00866246">
              <w:rPr>
                <w:rFonts w:eastAsia="Calibri" w:cs="Arial"/>
                <w:szCs w:val="22"/>
              </w:rPr>
              <w:tab/>
            </w:r>
            <w:r w:rsidRPr="00866246">
              <w:rPr>
                <w:rFonts w:eastAsia="Calibri" w:cs="Arial"/>
                <w:szCs w:val="22"/>
              </w:rPr>
              <w:t xml:space="preserve">(Road illumination devices)  </w:t>
            </w:r>
          </w:p>
          <w:p w14:paraId="5932C34C" w14:textId="1E2CCA75" w:rsidR="00853643" w:rsidRPr="00866246" w:rsidRDefault="00853643" w:rsidP="006069F2">
            <w:pPr>
              <w:tabs>
                <w:tab w:val="left" w:pos="1701"/>
              </w:tabs>
              <w:spacing w:after="120"/>
              <w:ind w:left="988" w:right="282" w:hanging="426"/>
              <w:rPr>
                <w:rFonts w:eastAsia="Calibri" w:cs="Arial"/>
                <w:szCs w:val="22"/>
              </w:rPr>
            </w:pPr>
            <w:r w:rsidRPr="00866246">
              <w:rPr>
                <w:rFonts w:eastAsia="Calibri" w:cs="Arial"/>
                <w:szCs w:val="22"/>
              </w:rPr>
              <w:t xml:space="preserve">150 </w:t>
            </w:r>
            <w:r w:rsidR="006069F2" w:rsidRPr="00866246">
              <w:rPr>
                <w:rFonts w:eastAsia="Calibri" w:cs="Arial"/>
                <w:szCs w:val="22"/>
              </w:rPr>
              <w:tab/>
            </w:r>
            <w:r w:rsidRPr="00866246">
              <w:rPr>
                <w:rFonts w:eastAsia="Calibri" w:cs="Arial"/>
                <w:szCs w:val="22"/>
              </w:rPr>
              <w:t xml:space="preserve">(Retro-reflective devices)  </w:t>
            </w:r>
          </w:p>
          <w:p w14:paraId="7B7D1AC4" w14:textId="375FB3B6" w:rsidR="00CA5B82" w:rsidRPr="006069F2" w:rsidRDefault="00CA5B82" w:rsidP="006069F2">
            <w:pPr>
              <w:tabs>
                <w:tab w:val="left" w:pos="1701"/>
              </w:tabs>
              <w:spacing w:after="120"/>
              <w:ind w:left="988" w:right="282" w:hanging="426"/>
              <w:rPr>
                <w:rFonts w:eastAsia="Calibri" w:cs="Arial"/>
                <w:szCs w:val="22"/>
              </w:rPr>
            </w:pPr>
            <w:r w:rsidRPr="006069F2">
              <w:rPr>
                <w:rFonts w:eastAsia="Calibri" w:cs="Arial"/>
                <w:szCs w:val="22"/>
              </w:rPr>
              <w:t xml:space="preserve">152 </w:t>
            </w:r>
            <w:r w:rsidR="006069F2">
              <w:rPr>
                <w:rFonts w:eastAsia="Calibri" w:cs="Arial"/>
                <w:szCs w:val="22"/>
              </w:rPr>
              <w:tab/>
            </w:r>
            <w:r w:rsidRPr="006069F2">
              <w:rPr>
                <w:rFonts w:eastAsia="Calibri" w:cs="Arial"/>
                <w:szCs w:val="22"/>
              </w:rPr>
              <w:t>(AEBS for M</w:t>
            </w:r>
            <w:r w:rsidRPr="006069F2">
              <w:rPr>
                <w:rFonts w:eastAsia="Calibri" w:cs="Arial"/>
                <w:szCs w:val="22"/>
                <w:vertAlign w:val="subscript"/>
              </w:rPr>
              <w:t>1</w:t>
            </w:r>
            <w:r w:rsidRPr="006069F2">
              <w:rPr>
                <w:rFonts w:eastAsia="Calibri" w:cs="Arial"/>
                <w:szCs w:val="22"/>
              </w:rPr>
              <w:t xml:space="preserve"> and N</w:t>
            </w:r>
            <w:r w:rsidRPr="006069F2">
              <w:rPr>
                <w:rFonts w:eastAsia="Calibri" w:cs="Arial"/>
                <w:szCs w:val="22"/>
                <w:vertAlign w:val="subscript"/>
              </w:rPr>
              <w:t>1</w:t>
            </w:r>
            <w:r w:rsidRPr="006069F2">
              <w:rPr>
                <w:rFonts w:eastAsia="Calibri" w:cs="Arial"/>
                <w:szCs w:val="22"/>
              </w:rPr>
              <w:t>)</w:t>
            </w:r>
          </w:p>
          <w:p w14:paraId="47758592" w14:textId="6D7E1259" w:rsidR="00853643" w:rsidRPr="006069F2" w:rsidRDefault="00853643" w:rsidP="006069F2">
            <w:pPr>
              <w:tabs>
                <w:tab w:val="left" w:pos="1701"/>
              </w:tabs>
              <w:spacing w:after="120"/>
              <w:ind w:left="988" w:right="282" w:hanging="426"/>
              <w:rPr>
                <w:rFonts w:eastAsia="Calibri" w:cs="Arial"/>
                <w:szCs w:val="22"/>
              </w:rPr>
            </w:pPr>
            <w:r w:rsidRPr="006069F2">
              <w:rPr>
                <w:rFonts w:eastAsia="Calibri" w:cs="Arial"/>
                <w:szCs w:val="22"/>
              </w:rPr>
              <w:t xml:space="preserve">154 </w:t>
            </w:r>
            <w:r w:rsidR="006069F2">
              <w:rPr>
                <w:rFonts w:eastAsia="Calibri" w:cs="Arial"/>
                <w:szCs w:val="22"/>
              </w:rPr>
              <w:tab/>
            </w:r>
            <w:r w:rsidRPr="006069F2">
              <w:rPr>
                <w:rFonts w:eastAsia="Calibri" w:cs="Arial"/>
                <w:szCs w:val="22"/>
              </w:rPr>
              <w:t>(WLTP Regulation)</w:t>
            </w:r>
          </w:p>
          <w:p w14:paraId="54AE9A60" w14:textId="1892DA3E" w:rsidR="001126A3" w:rsidRPr="003E4DA3" w:rsidRDefault="00CA5B82" w:rsidP="006069F2">
            <w:pPr>
              <w:tabs>
                <w:tab w:val="left" w:pos="1701"/>
              </w:tabs>
              <w:spacing w:after="120"/>
              <w:ind w:left="988" w:right="282" w:hanging="426"/>
              <w:rPr>
                <w:rFonts w:asciiTheme="majorBidi" w:hAnsiTheme="majorBidi" w:cstheme="majorBidi"/>
                <w:bCs/>
              </w:rPr>
            </w:pPr>
            <w:r w:rsidRPr="006069F2">
              <w:rPr>
                <w:rFonts w:eastAsia="Calibri" w:cs="Arial"/>
                <w:szCs w:val="22"/>
              </w:rPr>
              <w:t xml:space="preserve">157 </w:t>
            </w:r>
            <w:r w:rsidR="006069F2">
              <w:rPr>
                <w:rFonts w:eastAsia="Calibri" w:cs="Arial"/>
                <w:szCs w:val="22"/>
              </w:rPr>
              <w:tab/>
            </w:r>
            <w:r w:rsidRPr="006069F2">
              <w:rPr>
                <w:rFonts w:eastAsia="Calibri" w:cs="Arial"/>
                <w:szCs w:val="22"/>
              </w:rPr>
              <w:t>(ALKS)</w:t>
            </w:r>
          </w:p>
        </w:tc>
        <w:tc>
          <w:tcPr>
            <w:tcW w:w="2200" w:type="pct"/>
            <w:gridSpan w:val="2"/>
            <w:shd w:val="clear" w:color="auto" w:fill="auto"/>
          </w:tcPr>
          <w:p w14:paraId="49653BE7" w14:textId="77777777" w:rsidR="00E513A7" w:rsidRPr="003E4DA3" w:rsidRDefault="00E513A7" w:rsidP="00E513A7">
            <w:pPr>
              <w:suppressAutoHyphens w:val="0"/>
              <w:spacing w:before="40" w:after="120" w:line="220" w:lineRule="exact"/>
              <w:ind w:right="113"/>
              <w:rPr>
                <w:rFonts w:asciiTheme="majorBidi" w:hAnsiTheme="majorBidi" w:cstheme="majorBidi"/>
              </w:rPr>
            </w:pPr>
          </w:p>
        </w:tc>
      </w:tr>
      <w:tr w:rsidR="00C60F3C" w:rsidRPr="003E4DA3" w14:paraId="41DA831E" w14:textId="77777777" w:rsidTr="00BE02FD">
        <w:tc>
          <w:tcPr>
            <w:tcW w:w="2789" w:type="pct"/>
            <w:tcBorders>
              <w:top w:val="nil"/>
              <w:bottom w:val="nil"/>
            </w:tcBorders>
            <w:shd w:val="clear" w:color="auto" w:fill="auto"/>
            <w:tcMar>
              <w:left w:w="0" w:type="dxa"/>
            </w:tcMar>
          </w:tcPr>
          <w:p w14:paraId="3F933FB7" w14:textId="5AFC8D24" w:rsidR="00C60F3C" w:rsidRPr="0077091D" w:rsidRDefault="00C60F3C" w:rsidP="00C60F3C">
            <w:pPr>
              <w:numPr>
                <w:ilvl w:val="2"/>
                <w:numId w:val="20"/>
              </w:numPr>
              <w:suppressAutoHyphens w:val="0"/>
              <w:spacing w:before="40" w:after="120" w:line="220" w:lineRule="exact"/>
              <w:ind w:left="567" w:right="113" w:hanging="567"/>
            </w:pPr>
            <w:r w:rsidRPr="0077091D">
              <w:t xml:space="preserve">Proposal for new UN Regulations to be considered at the </w:t>
            </w:r>
            <w:r w:rsidR="001126A3">
              <w:t>November</w:t>
            </w:r>
            <w:r w:rsidRPr="0077091D">
              <w:t xml:space="preserve"> 20</w:t>
            </w:r>
            <w:r w:rsidR="00E513A7">
              <w:t>20</w:t>
            </w:r>
            <w:r w:rsidRPr="0077091D">
              <w:t xml:space="preserve"> session</w:t>
            </w:r>
          </w:p>
          <w:p w14:paraId="524F2393" w14:textId="23B42E7A" w:rsidR="00CA5B82" w:rsidRDefault="00CA5B82" w:rsidP="00CA5B82">
            <w:pPr>
              <w:pStyle w:val="SingleTxtG"/>
              <w:tabs>
                <w:tab w:val="left" w:pos="568"/>
              </w:tabs>
              <w:ind w:left="562" w:right="2" w:firstLine="6"/>
            </w:pPr>
            <w:r>
              <w:t>Proposal for new UN Regulation on Event Data Recorder (EDR)</w:t>
            </w:r>
          </w:p>
          <w:p w14:paraId="41148ECD" w14:textId="47057EFF" w:rsidR="00CA5B82" w:rsidRDefault="00CA5B82" w:rsidP="00CA5B82">
            <w:pPr>
              <w:pStyle w:val="SingleTxtG"/>
              <w:tabs>
                <w:tab w:val="left" w:pos="568"/>
              </w:tabs>
              <w:ind w:left="562" w:right="2" w:firstLine="6"/>
            </w:pPr>
            <w:r>
              <w:t>Proposal for a new UN Regulation on uniform provisions concerning the protection of motor vehicles against unauthorized use and the approval of the device against unauthorized use (by mean of a locking system)</w:t>
            </w:r>
          </w:p>
          <w:p w14:paraId="4CB7247D" w14:textId="2F635AEF" w:rsidR="00CA5B82" w:rsidRDefault="00CA5B82" w:rsidP="00CA5B82">
            <w:pPr>
              <w:pStyle w:val="SingleTxtG"/>
              <w:tabs>
                <w:tab w:val="left" w:pos="568"/>
              </w:tabs>
              <w:ind w:left="562" w:right="2" w:firstLine="6"/>
            </w:pPr>
            <w:r>
              <w:t xml:space="preserve">Proposal for a new UN Regulation on uniform technical prescriptions concerning approval of immobilizers and approval of a vehicle </w:t>
            </w:r>
            <w:proofErr w:type="gramStart"/>
            <w:r>
              <w:t>with regard to</w:t>
            </w:r>
            <w:proofErr w:type="gramEnd"/>
            <w:r>
              <w:t xml:space="preserve"> its immobilizer</w:t>
            </w:r>
          </w:p>
          <w:p w14:paraId="65C98CA6" w14:textId="5409DAE0" w:rsidR="00C60F3C" w:rsidRPr="003E4DA3" w:rsidRDefault="00CA5B82" w:rsidP="003B5E96">
            <w:pPr>
              <w:pStyle w:val="SingleTxtG"/>
              <w:tabs>
                <w:tab w:val="left" w:pos="568"/>
              </w:tabs>
              <w:ind w:left="562" w:right="2" w:hanging="1"/>
              <w:jc w:val="left"/>
              <w:rPr>
                <w:rFonts w:asciiTheme="majorBidi" w:hAnsiTheme="majorBidi" w:cstheme="majorBidi"/>
              </w:rPr>
            </w:pPr>
            <w:r>
              <w:t xml:space="preserve">Proposal for a new UN Regulation on uniform provisions concerning the approval of vehicle alarm system and approval of a vehicle </w:t>
            </w:r>
            <w:proofErr w:type="gramStart"/>
            <w:r>
              <w:t>with regard to</w:t>
            </w:r>
            <w:proofErr w:type="gramEnd"/>
            <w:r>
              <w:t xml:space="preserve"> its vehicle alarm system</w:t>
            </w:r>
          </w:p>
        </w:tc>
        <w:tc>
          <w:tcPr>
            <w:tcW w:w="2211" w:type="pct"/>
            <w:gridSpan w:val="3"/>
            <w:tcBorders>
              <w:top w:val="nil"/>
              <w:bottom w:val="nil"/>
            </w:tcBorders>
            <w:shd w:val="clear" w:color="auto" w:fill="auto"/>
          </w:tcPr>
          <w:p w14:paraId="0025B698" w14:textId="77777777" w:rsidR="00C60F3C" w:rsidRPr="003E4DA3" w:rsidRDefault="00C60F3C" w:rsidP="00C60F3C">
            <w:pPr>
              <w:suppressAutoHyphens w:val="0"/>
              <w:spacing w:before="40" w:after="120" w:line="220" w:lineRule="exact"/>
              <w:ind w:right="113"/>
              <w:rPr>
                <w:rFonts w:asciiTheme="majorBidi" w:hAnsiTheme="majorBidi" w:cstheme="majorBidi"/>
              </w:rPr>
            </w:pPr>
          </w:p>
        </w:tc>
      </w:tr>
      <w:tr w:rsidR="00C25C5F" w:rsidRPr="0077091D" w14:paraId="7B468F90" w14:textId="77777777" w:rsidTr="00BE02FD">
        <w:tc>
          <w:tcPr>
            <w:tcW w:w="2789" w:type="pct"/>
            <w:tcBorders>
              <w:top w:val="nil"/>
              <w:bottom w:val="nil"/>
            </w:tcBorders>
            <w:shd w:val="clear" w:color="auto" w:fill="auto"/>
            <w:tcMar>
              <w:left w:w="0" w:type="dxa"/>
            </w:tcMar>
          </w:tcPr>
          <w:p w14:paraId="6611CB12" w14:textId="77777777" w:rsidR="00C25C5F" w:rsidRPr="0077091D" w:rsidRDefault="00C25C5F" w:rsidP="00C25C5F">
            <w:pPr>
              <w:numPr>
                <w:ilvl w:val="2"/>
                <w:numId w:val="20"/>
              </w:numPr>
              <w:suppressAutoHyphens w:val="0"/>
              <w:spacing w:before="40" w:after="120" w:line="220" w:lineRule="exact"/>
              <w:ind w:left="567" w:right="113" w:hanging="567"/>
            </w:pPr>
            <w:r w:rsidRPr="0077091D">
              <w:lastRenderedPageBreak/>
              <w:t>Status of the Agreement and of the annexed UN Regulations, including the latest situation report</w:t>
            </w:r>
          </w:p>
        </w:tc>
        <w:tc>
          <w:tcPr>
            <w:tcW w:w="2211" w:type="pct"/>
            <w:gridSpan w:val="3"/>
            <w:tcBorders>
              <w:top w:val="nil"/>
              <w:bottom w:val="nil"/>
            </w:tcBorders>
            <w:shd w:val="clear" w:color="auto" w:fill="auto"/>
          </w:tcPr>
          <w:p w14:paraId="53A8515F" w14:textId="46B2F674" w:rsidR="00C25C5F" w:rsidRPr="0077091D" w:rsidRDefault="00C25C5F" w:rsidP="00C4452C">
            <w:pPr>
              <w:suppressAutoHyphens w:val="0"/>
              <w:spacing w:before="40" w:after="120" w:line="220" w:lineRule="exact"/>
              <w:ind w:right="113"/>
            </w:pPr>
            <w:r w:rsidRPr="0077091D">
              <w:t>343/Rev.</w:t>
            </w:r>
            <w:r w:rsidR="00CA5B82" w:rsidRPr="0077091D">
              <w:t>2</w:t>
            </w:r>
            <w:r w:rsidR="00CA5B82">
              <w:t>9</w:t>
            </w:r>
          </w:p>
        </w:tc>
      </w:tr>
      <w:tr w:rsidR="00C25C5F" w:rsidRPr="0077091D" w14:paraId="69F40D47" w14:textId="77777777" w:rsidTr="00BE02FD">
        <w:tc>
          <w:tcPr>
            <w:tcW w:w="2789" w:type="pct"/>
            <w:tcBorders>
              <w:top w:val="nil"/>
            </w:tcBorders>
            <w:shd w:val="clear" w:color="auto" w:fill="auto"/>
            <w:tcMar>
              <w:left w:w="0" w:type="dxa"/>
            </w:tcMar>
          </w:tcPr>
          <w:p w14:paraId="5CFE7049" w14:textId="77777777" w:rsidR="00C25C5F" w:rsidRPr="0077091D" w:rsidRDefault="00C25C5F" w:rsidP="00C25C5F">
            <w:pPr>
              <w:keepNext/>
              <w:keepLines/>
              <w:numPr>
                <w:ilvl w:val="2"/>
                <w:numId w:val="20"/>
              </w:numPr>
              <w:suppressAutoHyphens w:val="0"/>
              <w:spacing w:before="40" w:after="120" w:line="220" w:lineRule="exact"/>
              <w:ind w:left="567" w:right="113" w:hanging="567"/>
            </w:pPr>
            <w:r w:rsidRPr="0077091D">
              <w:t xml:space="preserve">Development of an International Whole Vehicle Type Approval (IWVTA) system, </w:t>
            </w:r>
          </w:p>
        </w:tc>
        <w:tc>
          <w:tcPr>
            <w:tcW w:w="2211" w:type="pct"/>
            <w:gridSpan w:val="3"/>
            <w:tcBorders>
              <w:top w:val="nil"/>
            </w:tcBorders>
            <w:shd w:val="clear" w:color="auto" w:fill="auto"/>
          </w:tcPr>
          <w:p w14:paraId="28268CCB" w14:textId="77777777" w:rsidR="00C25C5F" w:rsidRPr="0077091D" w:rsidRDefault="00C25C5F" w:rsidP="00C4452C">
            <w:pPr>
              <w:keepNext/>
              <w:keepLines/>
              <w:suppressAutoHyphens w:val="0"/>
              <w:spacing w:before="40" w:after="120" w:line="220" w:lineRule="exact"/>
              <w:ind w:right="113"/>
            </w:pPr>
          </w:p>
        </w:tc>
      </w:tr>
      <w:tr w:rsidR="00C25C5F" w:rsidRPr="0077091D" w14:paraId="5B082C94" w14:textId="77777777" w:rsidTr="00BE02FD">
        <w:tc>
          <w:tcPr>
            <w:tcW w:w="2789" w:type="pct"/>
            <w:shd w:val="clear" w:color="auto" w:fill="auto"/>
            <w:tcMar>
              <w:left w:w="0" w:type="dxa"/>
            </w:tcMar>
          </w:tcPr>
          <w:p w14:paraId="52AE4C36" w14:textId="77777777" w:rsidR="00C25C5F" w:rsidRPr="0077091D" w:rsidRDefault="00C25C5F" w:rsidP="00C25C5F">
            <w:pPr>
              <w:numPr>
                <w:ilvl w:val="2"/>
                <w:numId w:val="20"/>
              </w:numPr>
              <w:suppressAutoHyphens w:val="0"/>
              <w:spacing w:before="40" w:after="120" w:line="220" w:lineRule="exact"/>
              <w:ind w:left="567" w:right="113" w:hanging="567"/>
            </w:pPr>
            <w:r w:rsidRPr="0077091D">
              <w:t>Consideration of amendments to the 1958 Agreement.</w:t>
            </w:r>
          </w:p>
        </w:tc>
        <w:tc>
          <w:tcPr>
            <w:tcW w:w="2211" w:type="pct"/>
            <w:gridSpan w:val="3"/>
            <w:shd w:val="clear" w:color="auto" w:fill="auto"/>
          </w:tcPr>
          <w:p w14:paraId="03AE9148" w14:textId="77777777" w:rsidR="00C25C5F" w:rsidRPr="0077091D" w:rsidRDefault="00C25C5F" w:rsidP="00C4452C">
            <w:pPr>
              <w:suppressAutoHyphens w:val="0"/>
              <w:spacing w:before="40" w:after="120" w:line="220" w:lineRule="exact"/>
              <w:ind w:right="113"/>
            </w:pPr>
          </w:p>
        </w:tc>
      </w:tr>
      <w:tr w:rsidR="00C25C5F" w:rsidRPr="0077091D" w14:paraId="0FEAC60A" w14:textId="77777777" w:rsidTr="00BE02FD">
        <w:trPr>
          <w:trHeight w:val="113"/>
        </w:trPr>
        <w:tc>
          <w:tcPr>
            <w:tcW w:w="2789" w:type="pct"/>
            <w:shd w:val="clear" w:color="auto" w:fill="auto"/>
            <w:tcMar>
              <w:left w:w="0" w:type="dxa"/>
            </w:tcMar>
          </w:tcPr>
          <w:p w14:paraId="63A31729" w14:textId="77777777" w:rsidR="00C25C5F" w:rsidRPr="0077091D" w:rsidRDefault="00C25C5F" w:rsidP="00C25C5F">
            <w:pPr>
              <w:numPr>
                <w:ilvl w:val="2"/>
                <w:numId w:val="20"/>
              </w:numPr>
              <w:suppressAutoHyphens w:val="0"/>
              <w:spacing w:before="40" w:after="120" w:line="220" w:lineRule="exact"/>
              <w:ind w:left="567" w:right="113" w:hanging="567"/>
            </w:pPr>
            <w:r w:rsidRPr="0077091D">
              <w:t>Development of an electronic database for the exchange of type approval documentation (DETA)</w:t>
            </w:r>
          </w:p>
        </w:tc>
        <w:tc>
          <w:tcPr>
            <w:tcW w:w="2211" w:type="pct"/>
            <w:gridSpan w:val="3"/>
            <w:shd w:val="clear" w:color="auto" w:fill="auto"/>
          </w:tcPr>
          <w:p w14:paraId="02BC613B" w14:textId="77777777" w:rsidR="00C25C5F" w:rsidRPr="0077091D" w:rsidRDefault="00C25C5F" w:rsidP="00C4452C">
            <w:pPr>
              <w:suppressAutoHyphens w:val="0"/>
              <w:spacing w:before="40" w:after="120" w:line="220" w:lineRule="exact"/>
              <w:ind w:right="113"/>
            </w:pPr>
          </w:p>
        </w:tc>
      </w:tr>
      <w:tr w:rsidR="00C25C5F" w:rsidRPr="0077091D" w14:paraId="73FACE60" w14:textId="77777777" w:rsidTr="00BE02FD">
        <w:trPr>
          <w:trHeight w:val="100"/>
        </w:trPr>
        <w:tc>
          <w:tcPr>
            <w:tcW w:w="2789" w:type="pct"/>
            <w:shd w:val="clear" w:color="auto" w:fill="auto"/>
            <w:tcMar>
              <w:left w:w="0" w:type="dxa"/>
            </w:tcMar>
          </w:tcPr>
          <w:p w14:paraId="3CBC2A8D" w14:textId="77777777" w:rsidR="00C25C5F" w:rsidRPr="0077091D" w:rsidRDefault="00C25C5F" w:rsidP="00C25C5F">
            <w:pPr>
              <w:keepNext/>
              <w:keepLines/>
              <w:numPr>
                <w:ilvl w:val="1"/>
                <w:numId w:val="20"/>
              </w:numPr>
              <w:suppressAutoHyphens w:val="0"/>
              <w:spacing w:before="40" w:after="120" w:line="220" w:lineRule="exact"/>
              <w:ind w:left="0" w:right="113" w:firstLine="0"/>
            </w:pPr>
            <w:r w:rsidRPr="0077091D">
              <w:rPr>
                <w:b/>
              </w:rPr>
              <w:t>1998 Agreement (Global)</w:t>
            </w:r>
          </w:p>
        </w:tc>
        <w:tc>
          <w:tcPr>
            <w:tcW w:w="2211" w:type="pct"/>
            <w:gridSpan w:val="3"/>
            <w:vMerge w:val="restart"/>
            <w:shd w:val="clear" w:color="auto" w:fill="auto"/>
          </w:tcPr>
          <w:p w14:paraId="19B9478E" w14:textId="193C8BA2" w:rsidR="00C25C5F" w:rsidRPr="0077091D" w:rsidRDefault="00C25C5F" w:rsidP="00C4452C">
            <w:pPr>
              <w:keepNext/>
              <w:keepLines/>
              <w:suppressAutoHyphens w:val="0"/>
              <w:spacing w:before="40" w:after="120" w:line="220" w:lineRule="exact"/>
              <w:ind w:right="113"/>
            </w:pPr>
            <w:r w:rsidRPr="0077091D">
              <w:t>For document symbols and its availability, please refer to the agenda (</w:t>
            </w:r>
            <w:r w:rsidR="00CA5B82" w:rsidRPr="0077091D">
              <w:t>11</w:t>
            </w:r>
            <w:r w:rsidR="00CA5B82">
              <w:t>56</w:t>
            </w:r>
            <w:r w:rsidRPr="0077091D">
              <w:t>)</w:t>
            </w:r>
          </w:p>
        </w:tc>
      </w:tr>
      <w:tr w:rsidR="005F32EB" w:rsidRPr="00EB65E9" w14:paraId="7219405D" w14:textId="77777777" w:rsidTr="00BE02FD">
        <w:trPr>
          <w:trHeight w:val="105"/>
        </w:trPr>
        <w:tc>
          <w:tcPr>
            <w:tcW w:w="2789" w:type="pct"/>
            <w:shd w:val="clear" w:color="auto" w:fill="auto"/>
            <w:tcMar>
              <w:left w:w="0" w:type="dxa"/>
            </w:tcMar>
          </w:tcPr>
          <w:p w14:paraId="085B9E8E" w14:textId="154A5FF9" w:rsidR="005F32EB" w:rsidRDefault="005F32EB" w:rsidP="005F32EB">
            <w:pPr>
              <w:numPr>
                <w:ilvl w:val="2"/>
                <w:numId w:val="20"/>
              </w:numPr>
              <w:suppressAutoHyphens w:val="0"/>
              <w:spacing w:before="40" w:after="120" w:line="220" w:lineRule="exact"/>
              <w:ind w:left="567" w:right="113" w:hanging="567"/>
            </w:pPr>
            <w:r w:rsidRPr="0077091D">
              <w:t xml:space="preserve">Consideration of draft UN GTRs and amendments to them to be considered at the </w:t>
            </w:r>
            <w:r w:rsidR="008725E6">
              <w:t>November</w:t>
            </w:r>
            <w:r w:rsidRPr="0077091D">
              <w:t xml:space="preserve"> 20</w:t>
            </w:r>
            <w:r w:rsidR="003B5E0F">
              <w:t>20</w:t>
            </w:r>
            <w:r w:rsidRPr="0077091D">
              <w:t xml:space="preserve"> session</w:t>
            </w:r>
          </w:p>
          <w:p w14:paraId="77CC3720" w14:textId="7D7DE492" w:rsidR="00A6060D" w:rsidRPr="00A6060D" w:rsidRDefault="00CA5B82" w:rsidP="00332F36">
            <w:pPr>
              <w:suppressAutoHyphens w:val="0"/>
              <w:spacing w:before="40" w:after="120" w:line="220" w:lineRule="exact"/>
              <w:ind w:left="1136" w:right="113" w:hanging="567"/>
            </w:pPr>
            <w:r>
              <w:t>Nil</w:t>
            </w:r>
          </w:p>
        </w:tc>
        <w:tc>
          <w:tcPr>
            <w:tcW w:w="2211" w:type="pct"/>
            <w:gridSpan w:val="3"/>
            <w:vMerge/>
            <w:shd w:val="clear" w:color="auto" w:fill="auto"/>
          </w:tcPr>
          <w:p w14:paraId="706BC95F" w14:textId="77777777" w:rsidR="005F32EB" w:rsidRPr="00A6060D" w:rsidRDefault="005F32EB" w:rsidP="005F32EB">
            <w:pPr>
              <w:keepNext/>
              <w:keepLines/>
              <w:suppressAutoHyphens w:val="0"/>
              <w:spacing w:before="40" w:after="120" w:line="220" w:lineRule="exact"/>
              <w:ind w:right="113"/>
            </w:pPr>
          </w:p>
        </w:tc>
      </w:tr>
      <w:tr w:rsidR="00C25C5F" w:rsidRPr="0077091D" w14:paraId="61F5E929" w14:textId="77777777" w:rsidTr="00BE02FD">
        <w:trPr>
          <w:trHeight w:val="150"/>
        </w:trPr>
        <w:tc>
          <w:tcPr>
            <w:tcW w:w="2789" w:type="pct"/>
            <w:tcBorders>
              <w:top w:val="nil"/>
              <w:bottom w:val="nil"/>
            </w:tcBorders>
            <w:shd w:val="clear" w:color="auto" w:fill="auto"/>
            <w:tcMar>
              <w:left w:w="0" w:type="dxa"/>
            </w:tcMar>
          </w:tcPr>
          <w:p w14:paraId="7553BA9C" w14:textId="77777777" w:rsidR="00C25C5F" w:rsidRPr="00467E8D" w:rsidRDefault="00C25C5F" w:rsidP="00C25C5F">
            <w:pPr>
              <w:numPr>
                <w:ilvl w:val="2"/>
                <w:numId w:val="20"/>
              </w:numPr>
              <w:suppressAutoHyphens w:val="0"/>
              <w:spacing w:before="40" w:after="120" w:line="220" w:lineRule="exact"/>
              <w:ind w:left="567" w:right="113" w:hanging="567"/>
              <w:rPr>
                <w:rFonts w:asciiTheme="majorBidi" w:hAnsiTheme="majorBidi" w:cstheme="majorBidi"/>
              </w:rPr>
            </w:pPr>
            <w:r w:rsidRPr="00467E8D">
              <w:rPr>
                <w:rFonts w:asciiTheme="majorBidi" w:hAnsiTheme="majorBidi" w:cstheme="majorBidi"/>
              </w:rPr>
              <w:t>Consideration of Mutual Resolutions</w:t>
            </w:r>
          </w:p>
          <w:p w14:paraId="29086EE0" w14:textId="093BBFE2" w:rsidR="00C25C5F" w:rsidRPr="00467E8D" w:rsidRDefault="00CA5B82" w:rsidP="003B5E96">
            <w:pPr>
              <w:keepNext/>
              <w:keepLines/>
              <w:suppressAutoHyphens w:val="0"/>
              <w:spacing w:before="40" w:after="120" w:line="220" w:lineRule="exact"/>
              <w:ind w:left="561" w:right="113" w:firstLine="6"/>
              <w:rPr>
                <w:rFonts w:asciiTheme="majorBidi" w:hAnsiTheme="majorBidi" w:cstheme="majorBidi"/>
              </w:rPr>
            </w:pPr>
            <w:r>
              <w:rPr>
                <w:iCs/>
              </w:rPr>
              <w:t>P</w:t>
            </w:r>
            <w:r w:rsidRPr="003410DB">
              <w:rPr>
                <w:iCs/>
              </w:rPr>
              <w:t>roposal for a draft Mutual Resolution No. [4] concerning Panoramic Sunroof Glazing</w:t>
            </w:r>
          </w:p>
        </w:tc>
        <w:tc>
          <w:tcPr>
            <w:tcW w:w="2211" w:type="pct"/>
            <w:gridSpan w:val="3"/>
            <w:tcBorders>
              <w:top w:val="nil"/>
              <w:bottom w:val="nil"/>
            </w:tcBorders>
            <w:shd w:val="clear" w:color="auto" w:fill="auto"/>
          </w:tcPr>
          <w:p w14:paraId="4392633D" w14:textId="77777777" w:rsidR="00C25C5F" w:rsidRPr="0077091D" w:rsidRDefault="00C25C5F" w:rsidP="00C4452C">
            <w:pPr>
              <w:suppressAutoHyphens w:val="0"/>
              <w:spacing w:before="40" w:after="120" w:line="220" w:lineRule="exact"/>
              <w:ind w:right="113"/>
            </w:pPr>
          </w:p>
        </w:tc>
      </w:tr>
      <w:tr w:rsidR="00C25C5F" w:rsidRPr="0077091D" w14:paraId="04DE7ACA" w14:textId="77777777" w:rsidTr="00BE02FD">
        <w:trPr>
          <w:trHeight w:val="150"/>
        </w:trPr>
        <w:tc>
          <w:tcPr>
            <w:tcW w:w="2789" w:type="pct"/>
            <w:tcBorders>
              <w:top w:val="nil"/>
              <w:bottom w:val="nil"/>
            </w:tcBorders>
            <w:shd w:val="clear" w:color="auto" w:fill="auto"/>
            <w:tcMar>
              <w:left w:w="0" w:type="dxa"/>
            </w:tcMar>
          </w:tcPr>
          <w:p w14:paraId="31FEA71B" w14:textId="77777777" w:rsidR="00C25C5F" w:rsidRPr="0077091D" w:rsidRDefault="00C25C5F" w:rsidP="00C25C5F">
            <w:pPr>
              <w:keepNext/>
              <w:keepLines/>
              <w:numPr>
                <w:ilvl w:val="2"/>
                <w:numId w:val="20"/>
              </w:numPr>
              <w:suppressAutoHyphens w:val="0"/>
              <w:spacing w:before="40" w:after="120" w:line="220" w:lineRule="exact"/>
              <w:ind w:left="567" w:right="57" w:hanging="567"/>
              <w:rPr>
                <w:spacing w:val="-2"/>
              </w:rPr>
            </w:pPr>
            <w:r w:rsidRPr="0077091D">
              <w:rPr>
                <w:spacing w:val="-2"/>
              </w:rPr>
              <w:t>Guidance for the development of UN GTRs:</w:t>
            </w:r>
          </w:p>
          <w:p w14:paraId="115D8F27" w14:textId="77777777" w:rsidR="00C25C5F" w:rsidRPr="0077091D" w:rsidRDefault="00C25C5F" w:rsidP="00C4452C">
            <w:pPr>
              <w:keepNext/>
              <w:keepLines/>
              <w:suppressAutoHyphens w:val="0"/>
              <w:spacing w:before="40" w:after="120" w:line="220" w:lineRule="exact"/>
              <w:ind w:right="113"/>
            </w:pPr>
            <w:r w:rsidRPr="0077091D">
              <w:tab/>
              <w:t>Nil</w:t>
            </w:r>
          </w:p>
          <w:p w14:paraId="4D498490" w14:textId="77777777" w:rsidR="00C25C5F" w:rsidRPr="0077091D" w:rsidRDefault="00C25C5F" w:rsidP="00C25C5F">
            <w:pPr>
              <w:keepNext/>
              <w:keepLines/>
              <w:numPr>
                <w:ilvl w:val="2"/>
                <w:numId w:val="20"/>
              </w:numPr>
              <w:suppressAutoHyphens w:val="0"/>
              <w:spacing w:before="40" w:after="120" w:line="220" w:lineRule="exact"/>
              <w:ind w:left="567" w:right="113" w:hanging="567"/>
            </w:pPr>
            <w:r w:rsidRPr="0077091D">
              <w:t>Progress on the development of new UN GTRs and of amendments to established UN GTRs</w:t>
            </w:r>
          </w:p>
        </w:tc>
        <w:tc>
          <w:tcPr>
            <w:tcW w:w="2211" w:type="pct"/>
            <w:gridSpan w:val="3"/>
            <w:tcBorders>
              <w:top w:val="nil"/>
              <w:bottom w:val="nil"/>
            </w:tcBorders>
            <w:shd w:val="clear" w:color="auto" w:fill="auto"/>
          </w:tcPr>
          <w:p w14:paraId="186F6766" w14:textId="77777777" w:rsidR="00C25C5F" w:rsidRPr="0077091D" w:rsidRDefault="00C25C5F" w:rsidP="00C4452C">
            <w:pPr>
              <w:suppressAutoHyphens w:val="0"/>
              <w:spacing w:before="40" w:after="120" w:line="220" w:lineRule="exact"/>
              <w:ind w:right="113"/>
            </w:pPr>
          </w:p>
        </w:tc>
      </w:tr>
      <w:tr w:rsidR="00C25C5F" w:rsidRPr="0077091D" w14:paraId="06A42084" w14:textId="77777777" w:rsidTr="00BE02FD">
        <w:trPr>
          <w:trHeight w:val="150"/>
        </w:trPr>
        <w:tc>
          <w:tcPr>
            <w:tcW w:w="2789" w:type="pct"/>
            <w:tcBorders>
              <w:bottom w:val="nil"/>
            </w:tcBorders>
            <w:shd w:val="clear" w:color="auto" w:fill="auto"/>
            <w:tcMar>
              <w:left w:w="0" w:type="dxa"/>
            </w:tcMar>
          </w:tcPr>
          <w:p w14:paraId="68FA3ABD" w14:textId="77777777" w:rsidR="00C25C5F" w:rsidRPr="003E4DA3" w:rsidRDefault="00C25C5F" w:rsidP="00C25C5F">
            <w:pPr>
              <w:numPr>
                <w:ilvl w:val="2"/>
                <w:numId w:val="20"/>
              </w:numPr>
              <w:suppressAutoHyphens w:val="0"/>
              <w:spacing w:before="40" w:after="120" w:line="220" w:lineRule="exact"/>
              <w:ind w:left="567" w:right="113" w:hanging="567"/>
              <w:rPr>
                <w:rFonts w:asciiTheme="majorBidi" w:hAnsiTheme="majorBidi" w:cstheme="majorBidi"/>
              </w:rPr>
            </w:pPr>
            <w:r w:rsidRPr="003E4DA3">
              <w:rPr>
                <w:rFonts w:asciiTheme="majorBidi" w:hAnsiTheme="majorBidi" w:cstheme="majorBidi"/>
              </w:rPr>
              <w:t>Progress on the development of new UN GTRs and of amendments to established UN GTRs</w:t>
            </w:r>
          </w:p>
        </w:tc>
        <w:tc>
          <w:tcPr>
            <w:tcW w:w="2211" w:type="pct"/>
            <w:gridSpan w:val="3"/>
            <w:tcBorders>
              <w:bottom w:val="nil"/>
            </w:tcBorders>
            <w:shd w:val="clear" w:color="auto" w:fill="auto"/>
          </w:tcPr>
          <w:p w14:paraId="62AC4A1D" w14:textId="77777777" w:rsidR="00C25C5F" w:rsidRPr="0077091D" w:rsidRDefault="00C25C5F" w:rsidP="00C4452C">
            <w:pPr>
              <w:suppressAutoHyphens w:val="0"/>
              <w:spacing w:before="40" w:after="120" w:line="220" w:lineRule="exact"/>
              <w:ind w:right="113"/>
            </w:pPr>
          </w:p>
        </w:tc>
      </w:tr>
      <w:tr w:rsidR="00C25C5F" w:rsidRPr="0077091D" w14:paraId="544CD3A4" w14:textId="77777777" w:rsidTr="00BE02FD">
        <w:tc>
          <w:tcPr>
            <w:tcW w:w="2789" w:type="pct"/>
            <w:tcBorders>
              <w:top w:val="nil"/>
              <w:bottom w:val="nil"/>
            </w:tcBorders>
            <w:shd w:val="clear" w:color="auto" w:fill="auto"/>
            <w:tcMar>
              <w:left w:w="0" w:type="dxa"/>
            </w:tcMar>
          </w:tcPr>
          <w:p w14:paraId="61802398"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w:t>
            </w:r>
            <w:r w:rsidR="000F0B23">
              <w:rPr>
                <w:rFonts w:asciiTheme="majorBidi" w:hAnsiTheme="majorBidi" w:cstheme="majorBidi"/>
              </w:rPr>
              <w:tab/>
            </w:r>
            <w:r w:rsidRPr="003E4DA3">
              <w:rPr>
                <w:rFonts w:asciiTheme="majorBidi" w:hAnsiTheme="majorBidi" w:cstheme="majorBidi"/>
              </w:rPr>
              <w:t>(Doors locks and door retention components)</w:t>
            </w:r>
          </w:p>
          <w:p w14:paraId="0BE26E8A"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2</w:t>
            </w:r>
            <w:r w:rsidR="000F0B23">
              <w:rPr>
                <w:rFonts w:asciiTheme="majorBidi" w:hAnsiTheme="majorBidi" w:cstheme="majorBidi"/>
              </w:rPr>
              <w:tab/>
            </w:r>
            <w:r w:rsidRPr="003E4DA3">
              <w:rPr>
                <w:rFonts w:asciiTheme="majorBidi" w:hAnsiTheme="majorBidi" w:cstheme="majorBidi"/>
              </w:rPr>
              <w:t xml:space="preserve">(Worldwide Motorcycle emission Test Cycle (WMTC)) </w:t>
            </w:r>
          </w:p>
          <w:p w14:paraId="08B76254"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6" w:name="_Toc416186056"/>
            <w:r w:rsidRPr="003E4DA3">
              <w:rPr>
                <w:rFonts w:asciiTheme="majorBidi" w:hAnsiTheme="majorBidi" w:cstheme="majorBidi"/>
              </w:rPr>
              <w:t>3</w:t>
            </w:r>
            <w:r w:rsidR="000F0B23">
              <w:rPr>
                <w:rFonts w:asciiTheme="majorBidi" w:hAnsiTheme="majorBidi" w:cstheme="majorBidi"/>
              </w:rPr>
              <w:tab/>
            </w:r>
            <w:r w:rsidRPr="003E4DA3">
              <w:rPr>
                <w:rFonts w:asciiTheme="majorBidi" w:hAnsiTheme="majorBidi" w:cstheme="majorBidi"/>
              </w:rPr>
              <w:t>(Motorcycle braking)</w:t>
            </w:r>
          </w:p>
          <w:p w14:paraId="7E43DAD9"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4</w:t>
            </w:r>
            <w:r w:rsidR="000F0B23">
              <w:rPr>
                <w:rFonts w:asciiTheme="majorBidi" w:hAnsiTheme="majorBidi" w:cstheme="majorBidi"/>
              </w:rPr>
              <w:tab/>
            </w:r>
            <w:r w:rsidRPr="003E4DA3">
              <w:rPr>
                <w:rFonts w:asciiTheme="majorBidi" w:hAnsiTheme="majorBidi" w:cstheme="majorBidi"/>
              </w:rPr>
              <w:t>(Worldwide Heavy-Duty vehicle emission test Cycle (WHDC))</w:t>
            </w:r>
          </w:p>
          <w:p w14:paraId="0C2FA8BA"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5</w:t>
            </w:r>
            <w:r w:rsidR="000F0B23">
              <w:rPr>
                <w:rFonts w:asciiTheme="majorBidi" w:hAnsiTheme="majorBidi" w:cstheme="majorBidi"/>
              </w:rPr>
              <w:tab/>
            </w:r>
            <w:r w:rsidRPr="003E4DA3">
              <w:rPr>
                <w:rFonts w:asciiTheme="majorBidi" w:hAnsiTheme="majorBidi" w:cstheme="majorBidi"/>
              </w:rPr>
              <w:t xml:space="preserve">(On-Board Diagnostic Systems (OBD)) </w:t>
            </w:r>
          </w:p>
          <w:p w14:paraId="1B689EA5"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6</w:t>
            </w:r>
            <w:r w:rsidR="000F0B23">
              <w:rPr>
                <w:rFonts w:asciiTheme="majorBidi" w:hAnsiTheme="majorBidi" w:cstheme="majorBidi"/>
              </w:rPr>
              <w:tab/>
            </w:r>
            <w:r w:rsidRPr="003E4DA3">
              <w:rPr>
                <w:rFonts w:asciiTheme="majorBidi" w:hAnsiTheme="majorBidi" w:cstheme="majorBidi"/>
              </w:rPr>
              <w:t>(Safety glazing)</w:t>
            </w:r>
            <w:bookmarkEnd w:id="6"/>
          </w:p>
          <w:p w14:paraId="179AE6D4"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7" w:name="_Toc416186057"/>
            <w:r w:rsidRPr="003E4DA3">
              <w:rPr>
                <w:rFonts w:asciiTheme="majorBidi" w:hAnsiTheme="majorBidi" w:cstheme="majorBidi"/>
              </w:rPr>
              <w:t>7</w:t>
            </w:r>
            <w:r w:rsidR="000F0B23">
              <w:rPr>
                <w:rFonts w:asciiTheme="majorBidi" w:hAnsiTheme="majorBidi" w:cstheme="majorBidi"/>
              </w:rPr>
              <w:tab/>
            </w:r>
            <w:r w:rsidRPr="003E4DA3">
              <w:rPr>
                <w:rFonts w:asciiTheme="majorBidi" w:hAnsiTheme="majorBidi" w:cstheme="majorBidi"/>
              </w:rPr>
              <w:t>(Head restraints)</w:t>
            </w:r>
            <w:bookmarkEnd w:id="7"/>
          </w:p>
          <w:p w14:paraId="2C96000D"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8</w:t>
            </w:r>
            <w:r w:rsidR="000F0B23">
              <w:rPr>
                <w:rFonts w:asciiTheme="majorBidi" w:hAnsiTheme="majorBidi" w:cstheme="majorBidi"/>
              </w:rPr>
              <w:tab/>
            </w:r>
            <w:r w:rsidRPr="003E4DA3">
              <w:rPr>
                <w:rFonts w:asciiTheme="majorBidi" w:hAnsiTheme="majorBidi" w:cstheme="majorBidi"/>
              </w:rPr>
              <w:t>(Electronic stability control systems (ESC))</w:t>
            </w:r>
          </w:p>
          <w:p w14:paraId="118CAC92"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8" w:name="_Toc416186058"/>
            <w:r w:rsidRPr="003E4DA3">
              <w:rPr>
                <w:rFonts w:asciiTheme="majorBidi" w:hAnsiTheme="majorBidi" w:cstheme="majorBidi"/>
              </w:rPr>
              <w:t>9</w:t>
            </w:r>
            <w:r w:rsidR="000F0B23">
              <w:rPr>
                <w:rFonts w:asciiTheme="majorBidi" w:hAnsiTheme="majorBidi" w:cstheme="majorBidi"/>
              </w:rPr>
              <w:tab/>
            </w:r>
            <w:r w:rsidRPr="003E4DA3">
              <w:rPr>
                <w:rFonts w:asciiTheme="majorBidi" w:hAnsiTheme="majorBidi" w:cstheme="majorBidi"/>
              </w:rPr>
              <w:t>(Pedestrian safety)</w:t>
            </w:r>
            <w:bookmarkEnd w:id="8"/>
          </w:p>
          <w:p w14:paraId="5CC51934"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10</w:t>
            </w:r>
            <w:r w:rsidR="000F0B23">
              <w:rPr>
                <w:rFonts w:asciiTheme="majorBidi" w:hAnsiTheme="majorBidi" w:cstheme="majorBidi"/>
              </w:rPr>
              <w:tab/>
            </w:r>
            <w:r w:rsidRPr="003E4DA3">
              <w:rPr>
                <w:rFonts w:asciiTheme="majorBidi" w:hAnsiTheme="majorBidi" w:cstheme="majorBidi"/>
              </w:rPr>
              <w:t>(Off-cycle emissions (OCE))</w:t>
            </w:r>
          </w:p>
          <w:p w14:paraId="1064DAA0"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11</w:t>
            </w:r>
            <w:r w:rsidR="000F0B23">
              <w:rPr>
                <w:rFonts w:asciiTheme="majorBidi" w:hAnsiTheme="majorBidi" w:cstheme="majorBidi"/>
              </w:rPr>
              <w:tab/>
            </w:r>
            <w:r w:rsidRPr="003E4DA3">
              <w:rPr>
                <w:rFonts w:asciiTheme="majorBidi" w:hAnsiTheme="majorBidi" w:cstheme="majorBidi"/>
              </w:rPr>
              <w:t>(Agricultural and forestry tractors and non-road mobile machinery emission test procedures)</w:t>
            </w:r>
          </w:p>
          <w:p w14:paraId="0823F3D6"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lastRenderedPageBreak/>
              <w:t>12</w:t>
            </w:r>
            <w:r w:rsidR="000F0B23">
              <w:rPr>
                <w:rFonts w:asciiTheme="majorBidi" w:hAnsiTheme="majorBidi" w:cstheme="majorBidi"/>
              </w:rPr>
              <w:tab/>
            </w:r>
            <w:r w:rsidRPr="003E4DA3">
              <w:rPr>
                <w:rFonts w:asciiTheme="majorBidi" w:hAnsiTheme="majorBidi" w:cstheme="majorBidi"/>
              </w:rPr>
              <w:t>(Motorcycle Controls, Tell-tales and Indicators)</w:t>
            </w:r>
          </w:p>
          <w:p w14:paraId="664E05B2"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13</w:t>
            </w:r>
            <w:r w:rsidR="000F0B23">
              <w:rPr>
                <w:rFonts w:asciiTheme="majorBidi" w:hAnsiTheme="majorBidi" w:cstheme="majorBidi"/>
              </w:rPr>
              <w:tab/>
            </w:r>
            <w:r w:rsidRPr="003E4DA3">
              <w:rPr>
                <w:rFonts w:asciiTheme="majorBidi" w:hAnsiTheme="majorBidi" w:cstheme="majorBidi"/>
              </w:rPr>
              <w:t>(Hydrogen and Fuel Cell Vehicles (HFCV) – Phase 2)</w:t>
            </w:r>
          </w:p>
          <w:p w14:paraId="5A3D7D44"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14</w:t>
            </w:r>
            <w:r w:rsidR="000F0B23">
              <w:rPr>
                <w:rFonts w:asciiTheme="majorBidi" w:hAnsiTheme="majorBidi" w:cstheme="majorBidi"/>
              </w:rPr>
              <w:tab/>
            </w:r>
            <w:r w:rsidRPr="003E4DA3">
              <w:rPr>
                <w:rFonts w:asciiTheme="majorBidi" w:hAnsiTheme="majorBidi" w:cstheme="majorBidi"/>
              </w:rPr>
              <w:t>(Pole Side Impact (PSI)</w:t>
            </w:r>
          </w:p>
          <w:p w14:paraId="03FB805C"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9" w:name="_Toc416186060"/>
            <w:r w:rsidRPr="003E4DA3">
              <w:rPr>
                <w:rFonts w:asciiTheme="majorBidi" w:hAnsiTheme="majorBidi" w:cstheme="majorBidi"/>
              </w:rPr>
              <w:t>15</w:t>
            </w:r>
            <w:r w:rsidR="000F0B23">
              <w:rPr>
                <w:rFonts w:asciiTheme="majorBidi" w:hAnsiTheme="majorBidi" w:cstheme="majorBidi"/>
              </w:rPr>
              <w:tab/>
            </w:r>
            <w:r w:rsidRPr="003E4DA3">
              <w:rPr>
                <w:rFonts w:asciiTheme="majorBidi" w:hAnsiTheme="majorBidi" w:cstheme="majorBidi"/>
              </w:rPr>
              <w:t>(Worldwide harmonized Light vehicle Test Procedures (WLTP) – Phase 2)</w:t>
            </w:r>
            <w:bookmarkEnd w:id="9"/>
            <w:r w:rsidRPr="003E4DA3">
              <w:rPr>
                <w:rFonts w:asciiTheme="majorBidi" w:hAnsiTheme="majorBidi" w:cstheme="majorBidi"/>
              </w:rPr>
              <w:t xml:space="preserve"> </w:t>
            </w:r>
          </w:p>
          <w:p w14:paraId="6277F70D" w14:textId="07FFE327" w:rsidR="00C25C5F" w:rsidRDefault="00C25C5F" w:rsidP="00245846">
            <w:pPr>
              <w:suppressAutoHyphens w:val="0"/>
              <w:spacing w:before="40" w:after="120" w:line="220" w:lineRule="exact"/>
              <w:ind w:left="988" w:right="113" w:hanging="424"/>
              <w:rPr>
                <w:ins w:id="10" w:author="VOSINIS Andreas (GROW)" w:date="2021-03-03T15:57:00Z"/>
                <w:rFonts w:asciiTheme="majorBidi" w:hAnsiTheme="majorBidi" w:cstheme="majorBidi"/>
              </w:rPr>
            </w:pPr>
            <w:bookmarkStart w:id="11" w:name="_Toc416186061"/>
            <w:r w:rsidRPr="003E4DA3">
              <w:rPr>
                <w:rFonts w:asciiTheme="majorBidi" w:hAnsiTheme="majorBidi" w:cstheme="majorBidi"/>
              </w:rPr>
              <w:t>16</w:t>
            </w:r>
            <w:r w:rsidR="000F0B23">
              <w:rPr>
                <w:rFonts w:asciiTheme="majorBidi" w:hAnsiTheme="majorBidi" w:cstheme="majorBidi"/>
              </w:rPr>
              <w:tab/>
            </w:r>
            <w:r w:rsidRPr="003E4DA3">
              <w:rPr>
                <w:rFonts w:asciiTheme="majorBidi" w:hAnsiTheme="majorBidi" w:cstheme="majorBidi"/>
              </w:rPr>
              <w:t>(Tyres)</w:t>
            </w:r>
            <w:bookmarkEnd w:id="11"/>
          </w:p>
          <w:p w14:paraId="098B7E48" w14:textId="77777777" w:rsidR="00E81146" w:rsidRDefault="00E81146" w:rsidP="00E81146">
            <w:pPr>
              <w:spacing w:after="120"/>
              <w:rPr>
                <w:ins w:id="12" w:author="Aleksander.LAZAREVIC" w:date="2021-03-08T10:18:00Z"/>
              </w:rPr>
            </w:pPr>
            <w:ins w:id="13" w:author="Aleksander.LAZAREVIC" w:date="2021-03-08T10:18:00Z">
              <w:r>
                <w:t>Amendment 2 adopted at the 181</w:t>
              </w:r>
              <w:r w:rsidRPr="004E2398">
                <w:rPr>
                  <w:vertAlign w:val="superscript"/>
                </w:rPr>
                <w:t>st</w:t>
              </w:r>
              <w:r>
                <w:t xml:space="preserve"> WP29 session (June 2020).</w:t>
              </w:r>
            </w:ins>
          </w:p>
          <w:p w14:paraId="477846DB" w14:textId="77777777" w:rsidR="00E81146" w:rsidRDefault="00E81146" w:rsidP="00E81146">
            <w:pPr>
              <w:spacing w:after="120"/>
              <w:rPr>
                <w:ins w:id="14" w:author="Aleksander.LAZAREVIC" w:date="2021-03-08T10:18:00Z"/>
              </w:rPr>
            </w:pPr>
            <w:ins w:id="15" w:author="Aleksander.LAZAREVIC" w:date="2021-03-08T10:18:00Z">
              <w:r>
                <w:t>ETRTO proposed at the 72</w:t>
              </w:r>
              <w:r w:rsidRPr="004E2398">
                <w:rPr>
                  <w:vertAlign w:val="superscript"/>
                </w:rPr>
                <w:t>nd</w:t>
              </w:r>
              <w:r>
                <w:t xml:space="preserve"> GRBP (September 2020) a roadmap for transposition of the GTR 16 provisions in UNECE Regulations.</w:t>
              </w:r>
            </w:ins>
          </w:p>
          <w:p w14:paraId="6C4309F6" w14:textId="77777777" w:rsidR="00E81146" w:rsidRDefault="00E81146" w:rsidP="00E81146">
            <w:pPr>
              <w:spacing w:after="120"/>
              <w:rPr>
                <w:ins w:id="16" w:author="Aleksander.LAZAREVIC" w:date="2021-03-08T10:18:00Z"/>
              </w:rPr>
            </w:pPr>
            <w:ins w:id="17" w:author="Aleksander.LAZAREVIC" w:date="2021-03-08T10:18:00Z">
              <w:r>
                <w:t>Such discussion has not started yet in GRBP.</w:t>
              </w:r>
            </w:ins>
          </w:p>
          <w:p w14:paraId="2F4D9F51"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17</w:t>
            </w:r>
            <w:r w:rsidR="000F0B23">
              <w:rPr>
                <w:rFonts w:asciiTheme="majorBidi" w:hAnsiTheme="majorBidi" w:cstheme="majorBidi"/>
              </w:rPr>
              <w:tab/>
            </w:r>
            <w:r w:rsidRPr="003E4DA3">
              <w:rPr>
                <w:rFonts w:asciiTheme="majorBidi" w:hAnsiTheme="majorBidi" w:cstheme="majorBidi"/>
              </w:rPr>
              <w:t>(Crankcase and evaporative emissions for two- or three-wheeled motor vehicles)</w:t>
            </w:r>
          </w:p>
          <w:p w14:paraId="4FE5A7FD"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18</w:t>
            </w:r>
            <w:r w:rsidR="000F0B23">
              <w:rPr>
                <w:rFonts w:asciiTheme="majorBidi" w:hAnsiTheme="majorBidi" w:cstheme="majorBidi"/>
              </w:rPr>
              <w:tab/>
            </w:r>
            <w:r w:rsidRPr="003E4DA3">
              <w:rPr>
                <w:rFonts w:asciiTheme="majorBidi" w:hAnsiTheme="majorBidi" w:cstheme="majorBidi"/>
              </w:rPr>
              <w:t>(On-board diagnostics for two- or three-wheeled motor vehicles)</w:t>
            </w:r>
          </w:p>
          <w:p w14:paraId="386A6C47"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r w:rsidRPr="003E4DA3">
              <w:rPr>
                <w:rFonts w:asciiTheme="majorBidi" w:hAnsiTheme="majorBidi" w:cstheme="majorBidi"/>
              </w:rPr>
              <w:t>19</w:t>
            </w:r>
            <w:r w:rsidR="000F0B23">
              <w:rPr>
                <w:rFonts w:asciiTheme="majorBidi" w:hAnsiTheme="majorBidi" w:cstheme="majorBidi"/>
              </w:rPr>
              <w:tab/>
            </w:r>
            <w:r w:rsidRPr="003E4DA3">
              <w:rPr>
                <w:rFonts w:asciiTheme="majorBidi" w:hAnsiTheme="majorBidi" w:cstheme="majorBidi"/>
              </w:rPr>
              <w:t>(</w:t>
            </w:r>
            <w:proofErr w:type="spellStart"/>
            <w:r w:rsidRPr="003E4DA3">
              <w:rPr>
                <w:rFonts w:asciiTheme="majorBidi" w:hAnsiTheme="majorBidi" w:cstheme="majorBidi"/>
              </w:rPr>
              <w:t>EVAPorative</w:t>
            </w:r>
            <w:proofErr w:type="spellEnd"/>
            <w:r w:rsidRPr="003E4DA3">
              <w:rPr>
                <w:rFonts w:asciiTheme="majorBidi" w:hAnsiTheme="majorBidi" w:cstheme="majorBidi"/>
              </w:rPr>
              <w:t xml:space="preserve"> emission test procedure for the Worldwide harmonized Light vehicle Test Procedure (WLTP EVAP))</w:t>
            </w:r>
          </w:p>
          <w:p w14:paraId="65C8B1B0" w14:textId="77777777" w:rsidR="00C25C5F" w:rsidRPr="003E4DA3" w:rsidRDefault="00C25C5F" w:rsidP="00245846">
            <w:pPr>
              <w:suppressAutoHyphens w:val="0"/>
              <w:spacing w:before="40" w:after="120" w:line="220" w:lineRule="exact"/>
              <w:ind w:left="988" w:right="113" w:hanging="424"/>
              <w:rPr>
                <w:rFonts w:asciiTheme="majorBidi" w:hAnsiTheme="majorBidi" w:cstheme="majorBidi"/>
              </w:rPr>
            </w:pPr>
            <w:bookmarkStart w:id="18" w:name="_Toc416186062"/>
            <w:r w:rsidRPr="003E4DA3">
              <w:rPr>
                <w:rFonts w:asciiTheme="majorBidi" w:hAnsiTheme="majorBidi" w:cstheme="majorBidi"/>
              </w:rPr>
              <w:t>20</w:t>
            </w:r>
            <w:r w:rsidR="000F0B23">
              <w:rPr>
                <w:rFonts w:asciiTheme="majorBidi" w:hAnsiTheme="majorBidi" w:cstheme="majorBidi"/>
              </w:rPr>
              <w:tab/>
            </w:r>
            <w:r w:rsidRPr="003E4DA3">
              <w:rPr>
                <w:rFonts w:asciiTheme="majorBidi" w:hAnsiTheme="majorBidi" w:cstheme="majorBidi"/>
              </w:rPr>
              <w:t>(Electric Vehicles Safety (EVS)</w:t>
            </w:r>
            <w:bookmarkEnd w:id="18"/>
            <w:r w:rsidRPr="003E4DA3">
              <w:rPr>
                <w:rFonts w:asciiTheme="majorBidi" w:hAnsiTheme="majorBidi" w:cstheme="majorBidi"/>
              </w:rPr>
              <w:t>)</w:t>
            </w:r>
          </w:p>
          <w:p w14:paraId="5F559B3B" w14:textId="002BC446" w:rsidR="00C25C5F" w:rsidRDefault="00C25C5F" w:rsidP="00C4452C">
            <w:pPr>
              <w:pStyle w:val="SingleTxtG"/>
              <w:spacing w:before="40" w:line="220" w:lineRule="exact"/>
              <w:ind w:left="576" w:right="205"/>
              <w:jc w:val="left"/>
              <w:rPr>
                <w:ins w:id="19" w:author="VOSINIS Andreas (GROW)" w:date="2021-03-03T15:58:00Z"/>
                <w:rFonts w:asciiTheme="majorBidi" w:hAnsiTheme="majorBidi" w:cstheme="majorBidi"/>
              </w:rPr>
            </w:pPr>
            <w:r w:rsidRPr="003E4DA3">
              <w:rPr>
                <w:rFonts w:asciiTheme="majorBidi" w:hAnsiTheme="majorBidi" w:cstheme="majorBidi"/>
              </w:rPr>
              <w:t>Draft UN GTR on Quiet Road Transport Vehicles (QRTV)</w:t>
            </w:r>
          </w:p>
          <w:p w14:paraId="67584E9F" w14:textId="77777777" w:rsidR="00E81146" w:rsidRDefault="00E81146" w:rsidP="00E81146">
            <w:pPr>
              <w:pStyle w:val="SingleTxtG"/>
              <w:ind w:left="0" w:right="0"/>
              <w:jc w:val="left"/>
              <w:rPr>
                <w:ins w:id="20" w:author="Aleksander.LAZAREVIC" w:date="2021-03-08T10:18:00Z"/>
              </w:rPr>
            </w:pPr>
            <w:ins w:id="21" w:author="Aleksander.LAZAREVIC" w:date="2021-03-08T10:18:00Z">
              <w:r>
                <w:t>No progress since 2018, due to work stop by USA (Chair).</w:t>
              </w:r>
            </w:ins>
          </w:p>
          <w:p w14:paraId="41CD2492" w14:textId="77777777" w:rsidR="00E81146" w:rsidRDefault="00E81146" w:rsidP="00E81146">
            <w:pPr>
              <w:pStyle w:val="SingleTxtG"/>
              <w:ind w:left="0" w:right="0"/>
              <w:jc w:val="left"/>
              <w:rPr>
                <w:ins w:id="22" w:author="Aleksander.LAZAREVIC" w:date="2021-03-08T10:18:00Z"/>
              </w:rPr>
            </w:pPr>
            <w:ins w:id="23" w:author="Aleksander.LAZAREVIC" w:date="2021-03-08T10:18:00Z">
              <w:r>
                <w:t>The 72</w:t>
              </w:r>
              <w:r w:rsidRPr="00B120CA">
                <w:rPr>
                  <w:vertAlign w:val="superscript"/>
                </w:rPr>
                <w:t>nd</w:t>
              </w:r>
              <w:r>
                <w:t xml:space="preserve"> GRBP (September 2020) decided to extend the mandate of IWG on </w:t>
              </w:r>
              <w:r w:rsidRPr="00431376">
                <w:t>Quiet Road Transport Vehicles for</w:t>
              </w:r>
              <w:r>
                <w:t xml:space="preserve"> the</w:t>
              </w:r>
              <w:r w:rsidRPr="00431376">
                <w:t xml:space="preserve"> G</w:t>
              </w:r>
              <w:r>
                <w:t>lobal Technical Regulation (G</w:t>
              </w:r>
              <w:r w:rsidRPr="00431376">
                <w:t>TR</w:t>
              </w:r>
              <w:r>
                <w:t>) until December 2021. At the 73</w:t>
              </w:r>
              <w:r w:rsidRPr="000C395F">
                <w:rPr>
                  <w:vertAlign w:val="superscript"/>
                </w:rPr>
                <w:t>rd</w:t>
              </w:r>
              <w:r>
                <w:t xml:space="preserve"> GRBP (January 2021) USA informed to discuss internally and inform again the 74</w:t>
              </w:r>
              <w:r w:rsidRPr="006D758A">
                <w:rPr>
                  <w:vertAlign w:val="superscript"/>
                </w:rPr>
                <w:t>th</w:t>
              </w:r>
              <w:r>
                <w:t xml:space="preserve"> GRBP (September 2021).</w:t>
              </w:r>
            </w:ins>
          </w:p>
          <w:p w14:paraId="72310EA8" w14:textId="77777777" w:rsidR="00C25C5F" w:rsidRPr="003E4DA3" w:rsidRDefault="00C25C5F" w:rsidP="00C4452C">
            <w:pPr>
              <w:pStyle w:val="SingleTxtG"/>
              <w:spacing w:before="40" w:line="220" w:lineRule="exact"/>
              <w:ind w:left="576" w:right="205"/>
              <w:jc w:val="left"/>
              <w:rPr>
                <w:rFonts w:asciiTheme="majorBidi" w:hAnsiTheme="majorBidi" w:cstheme="majorBidi"/>
              </w:rPr>
            </w:pPr>
            <w:r w:rsidRPr="003E4DA3">
              <w:rPr>
                <w:rFonts w:asciiTheme="majorBidi" w:hAnsiTheme="majorBidi" w:cstheme="majorBidi"/>
              </w:rPr>
              <w:t>Draft UN GTR on Global Real Driving Emissions (GRDE)</w:t>
            </w:r>
          </w:p>
          <w:p w14:paraId="5F0C3645" w14:textId="77777777" w:rsidR="00C25C5F" w:rsidRPr="003E4DA3" w:rsidRDefault="00C25C5F" w:rsidP="00C4452C">
            <w:pPr>
              <w:pStyle w:val="SingleTxtG"/>
              <w:spacing w:before="40" w:line="220" w:lineRule="exact"/>
              <w:ind w:left="576" w:right="205"/>
              <w:jc w:val="left"/>
              <w:rPr>
                <w:rFonts w:asciiTheme="majorBidi" w:hAnsiTheme="majorBidi" w:cstheme="majorBidi"/>
              </w:rPr>
            </w:pPr>
            <w:r w:rsidRPr="003E4DA3">
              <w:rPr>
                <w:rFonts w:asciiTheme="majorBidi" w:hAnsiTheme="majorBidi" w:cstheme="majorBidi"/>
              </w:rPr>
              <w:t>Draft UN GTR on determination of electrified vehicle power (Electric vehicles and the environment)</w:t>
            </w:r>
          </w:p>
        </w:tc>
        <w:tc>
          <w:tcPr>
            <w:tcW w:w="2211" w:type="pct"/>
            <w:gridSpan w:val="3"/>
            <w:tcBorders>
              <w:top w:val="nil"/>
              <w:bottom w:val="nil"/>
            </w:tcBorders>
            <w:shd w:val="clear" w:color="auto" w:fill="auto"/>
            <w:tcMar>
              <w:left w:w="0" w:type="dxa"/>
            </w:tcMar>
          </w:tcPr>
          <w:p w14:paraId="728ADCFD" w14:textId="77777777" w:rsidR="00C25C5F" w:rsidRPr="0077091D" w:rsidRDefault="00C25C5F" w:rsidP="00C4452C">
            <w:pPr>
              <w:suppressAutoHyphens w:val="0"/>
              <w:spacing w:before="40" w:after="120" w:line="220" w:lineRule="exact"/>
              <w:ind w:right="113"/>
            </w:pPr>
          </w:p>
        </w:tc>
      </w:tr>
      <w:tr w:rsidR="00C25C5F" w:rsidRPr="0077091D" w14:paraId="48918F42" w14:textId="77777777" w:rsidTr="00BE02FD">
        <w:tc>
          <w:tcPr>
            <w:tcW w:w="2789" w:type="pct"/>
            <w:tcBorders>
              <w:top w:val="nil"/>
            </w:tcBorders>
            <w:shd w:val="clear" w:color="auto" w:fill="auto"/>
            <w:tcMar>
              <w:left w:w="0" w:type="dxa"/>
            </w:tcMar>
          </w:tcPr>
          <w:p w14:paraId="22600CA0" w14:textId="77777777" w:rsidR="00C25C5F" w:rsidRPr="003E4DA3" w:rsidRDefault="00C25C5F" w:rsidP="00C25C5F">
            <w:pPr>
              <w:keepNext/>
              <w:keepLines/>
              <w:numPr>
                <w:ilvl w:val="2"/>
                <w:numId w:val="20"/>
              </w:numPr>
              <w:suppressAutoHyphens w:val="0"/>
              <w:spacing w:before="40" w:after="120" w:line="220" w:lineRule="exact"/>
              <w:ind w:left="567" w:right="113" w:hanging="567"/>
              <w:rPr>
                <w:rFonts w:asciiTheme="majorBidi" w:hAnsiTheme="majorBidi" w:cstheme="majorBidi"/>
              </w:rPr>
            </w:pPr>
            <w:r w:rsidRPr="003E4DA3">
              <w:rPr>
                <w:rFonts w:asciiTheme="majorBidi" w:hAnsiTheme="majorBidi" w:cstheme="majorBidi"/>
              </w:rPr>
              <w:t xml:space="preserve">Exchange of views on items for new </w:t>
            </w:r>
            <w:r w:rsidR="000F0B23">
              <w:rPr>
                <w:rFonts w:asciiTheme="majorBidi" w:hAnsiTheme="majorBidi" w:cstheme="majorBidi"/>
              </w:rPr>
              <w:br/>
            </w:r>
            <w:r w:rsidRPr="003E4DA3">
              <w:rPr>
                <w:rFonts w:asciiTheme="majorBidi" w:hAnsiTheme="majorBidi" w:cstheme="majorBidi"/>
              </w:rPr>
              <w:t>UN Global Technical Regulations</w:t>
            </w:r>
          </w:p>
        </w:tc>
        <w:tc>
          <w:tcPr>
            <w:tcW w:w="2211" w:type="pct"/>
            <w:gridSpan w:val="3"/>
            <w:tcBorders>
              <w:top w:val="nil"/>
            </w:tcBorders>
            <w:shd w:val="clear" w:color="auto" w:fill="auto"/>
          </w:tcPr>
          <w:p w14:paraId="59D12BFE" w14:textId="77777777" w:rsidR="00C25C5F" w:rsidRPr="0077091D" w:rsidRDefault="00C25C5F" w:rsidP="00C4452C">
            <w:pPr>
              <w:keepNext/>
              <w:keepLines/>
              <w:suppressAutoHyphens w:val="0"/>
              <w:spacing w:before="40" w:after="120" w:line="220" w:lineRule="exact"/>
              <w:ind w:right="113"/>
            </w:pPr>
          </w:p>
        </w:tc>
      </w:tr>
      <w:tr w:rsidR="00C25C5F" w:rsidRPr="0077091D" w14:paraId="2C465EEC" w14:textId="77777777" w:rsidTr="00BE02FD">
        <w:tc>
          <w:tcPr>
            <w:tcW w:w="2789" w:type="pct"/>
            <w:shd w:val="clear" w:color="auto" w:fill="auto"/>
            <w:tcMar>
              <w:left w:w="0" w:type="dxa"/>
            </w:tcMar>
          </w:tcPr>
          <w:p w14:paraId="1331A49B" w14:textId="77777777" w:rsidR="00C25C5F" w:rsidRPr="003E4DA3" w:rsidRDefault="00C25C5F" w:rsidP="00C4452C">
            <w:pPr>
              <w:pStyle w:val="SingleTxtG"/>
              <w:keepNext/>
              <w:keepLines/>
              <w:spacing w:before="40" w:line="220" w:lineRule="exact"/>
              <w:ind w:left="576" w:right="205"/>
              <w:rPr>
                <w:rFonts w:asciiTheme="majorBidi" w:hAnsiTheme="majorBidi" w:cstheme="majorBidi"/>
                <w:bCs/>
              </w:rPr>
            </w:pPr>
            <w:r w:rsidRPr="003E4DA3">
              <w:rPr>
                <w:rFonts w:asciiTheme="majorBidi" w:hAnsiTheme="majorBidi" w:cstheme="majorBidi"/>
                <w:bCs/>
              </w:rPr>
              <w:t>Harmonization of side impact</w:t>
            </w:r>
          </w:p>
          <w:p w14:paraId="728488AD" w14:textId="77777777" w:rsidR="00C25C5F" w:rsidRPr="003E4DA3" w:rsidRDefault="00C25C5F" w:rsidP="00C4452C">
            <w:pPr>
              <w:pStyle w:val="SingleTxtG"/>
              <w:keepNext/>
              <w:keepLines/>
              <w:spacing w:before="40" w:line="220" w:lineRule="exact"/>
              <w:ind w:left="576" w:right="0"/>
              <w:jc w:val="left"/>
              <w:rPr>
                <w:rFonts w:asciiTheme="majorBidi" w:hAnsiTheme="majorBidi" w:cstheme="majorBidi"/>
                <w:bCs/>
                <w:spacing w:val="-2"/>
              </w:rPr>
            </w:pPr>
            <w:r w:rsidRPr="003E4DA3">
              <w:rPr>
                <w:rFonts w:asciiTheme="majorBidi" w:hAnsiTheme="majorBidi" w:cstheme="majorBidi"/>
                <w:bCs/>
                <w:spacing w:val="-2"/>
              </w:rPr>
              <w:t>Specifications for the 3-D H point machine</w:t>
            </w:r>
          </w:p>
          <w:p w14:paraId="617C41CB" w14:textId="77777777" w:rsidR="00C25C5F" w:rsidRPr="003E4DA3" w:rsidRDefault="00C25C5F" w:rsidP="00C4452C">
            <w:pPr>
              <w:pStyle w:val="SingleTxtG"/>
              <w:keepNext/>
              <w:keepLines/>
              <w:spacing w:before="40" w:line="220" w:lineRule="exact"/>
              <w:ind w:left="576" w:right="205"/>
              <w:jc w:val="left"/>
              <w:rPr>
                <w:rFonts w:asciiTheme="majorBidi" w:hAnsiTheme="majorBidi" w:cstheme="majorBidi"/>
                <w:bCs/>
              </w:rPr>
            </w:pPr>
            <w:r w:rsidRPr="003E4DA3">
              <w:rPr>
                <w:rFonts w:asciiTheme="majorBidi" w:hAnsiTheme="majorBidi" w:cstheme="majorBidi"/>
                <w:bCs/>
              </w:rPr>
              <w:t>Event Data Recorder (EDR)</w:t>
            </w:r>
          </w:p>
        </w:tc>
        <w:tc>
          <w:tcPr>
            <w:tcW w:w="2211" w:type="pct"/>
            <w:gridSpan w:val="3"/>
            <w:shd w:val="clear" w:color="auto" w:fill="auto"/>
          </w:tcPr>
          <w:p w14:paraId="76F4E6C7" w14:textId="77777777" w:rsidR="00C25C5F" w:rsidRPr="0077091D" w:rsidRDefault="00C25C5F" w:rsidP="00C4452C">
            <w:pPr>
              <w:keepNext/>
              <w:keepLines/>
              <w:suppressAutoHyphens w:val="0"/>
              <w:spacing w:before="40" w:after="120" w:line="220" w:lineRule="exact"/>
              <w:ind w:right="113"/>
            </w:pPr>
          </w:p>
        </w:tc>
      </w:tr>
      <w:tr w:rsidR="00C25C5F" w:rsidRPr="0077091D" w14:paraId="4963251D" w14:textId="77777777" w:rsidTr="00BE02FD">
        <w:tc>
          <w:tcPr>
            <w:tcW w:w="2789" w:type="pct"/>
            <w:shd w:val="clear" w:color="auto" w:fill="auto"/>
            <w:tcMar>
              <w:left w:w="0" w:type="dxa"/>
            </w:tcMar>
          </w:tcPr>
          <w:p w14:paraId="22B45CAD" w14:textId="77777777" w:rsidR="00C25C5F" w:rsidRPr="0077091D" w:rsidRDefault="00C25C5F" w:rsidP="00C25C5F">
            <w:pPr>
              <w:numPr>
                <w:ilvl w:val="1"/>
                <w:numId w:val="20"/>
              </w:numPr>
              <w:suppressAutoHyphens w:val="0"/>
              <w:spacing w:before="40" w:after="120" w:line="220" w:lineRule="exact"/>
              <w:ind w:left="0" w:right="113" w:firstLine="0"/>
            </w:pPr>
            <w:r w:rsidRPr="0077091D">
              <w:rPr>
                <w:b/>
              </w:rPr>
              <w:t>1997 Agreement (Inspections)</w:t>
            </w:r>
          </w:p>
          <w:p w14:paraId="7C54239F" w14:textId="77777777" w:rsidR="00C25C5F" w:rsidRPr="0077091D" w:rsidRDefault="00C25C5F" w:rsidP="00C4452C">
            <w:pPr>
              <w:suppressAutoHyphens w:val="0"/>
              <w:spacing w:before="40" w:after="120" w:line="220" w:lineRule="exact"/>
              <w:ind w:right="113"/>
            </w:pPr>
          </w:p>
        </w:tc>
        <w:tc>
          <w:tcPr>
            <w:tcW w:w="2211" w:type="pct"/>
            <w:gridSpan w:val="3"/>
            <w:vMerge w:val="restart"/>
            <w:shd w:val="clear" w:color="auto" w:fill="auto"/>
          </w:tcPr>
          <w:p w14:paraId="42E7959B" w14:textId="1C67FADB" w:rsidR="00C25C5F" w:rsidRPr="0077091D" w:rsidRDefault="00C25C5F" w:rsidP="00C4452C">
            <w:pPr>
              <w:suppressAutoHyphens w:val="0"/>
              <w:spacing w:before="40" w:line="220" w:lineRule="exact"/>
              <w:ind w:right="113"/>
            </w:pPr>
            <w:r w:rsidRPr="0077091D">
              <w:lastRenderedPageBreak/>
              <w:t>For document symbols and its availability, please refer to the agenda (</w:t>
            </w:r>
            <w:r w:rsidR="00CA5B82" w:rsidRPr="0077091D">
              <w:t>11</w:t>
            </w:r>
            <w:r w:rsidR="00CA5B82">
              <w:t>56</w:t>
            </w:r>
            <w:r w:rsidRPr="0077091D">
              <w:t>)</w:t>
            </w:r>
          </w:p>
        </w:tc>
      </w:tr>
      <w:tr w:rsidR="00C25C5F" w:rsidRPr="0077091D" w14:paraId="1B29EA07" w14:textId="77777777" w:rsidTr="00BE02FD">
        <w:trPr>
          <w:trHeight w:val="100"/>
        </w:trPr>
        <w:tc>
          <w:tcPr>
            <w:tcW w:w="2789" w:type="pct"/>
            <w:shd w:val="clear" w:color="auto" w:fill="auto"/>
            <w:tcMar>
              <w:left w:w="0" w:type="dxa"/>
            </w:tcMar>
          </w:tcPr>
          <w:p w14:paraId="7B93A026" w14:textId="77777777" w:rsidR="00C25C5F" w:rsidRPr="0077091D" w:rsidRDefault="00C25C5F" w:rsidP="00C25C5F">
            <w:pPr>
              <w:numPr>
                <w:ilvl w:val="2"/>
                <w:numId w:val="20"/>
              </w:numPr>
              <w:suppressAutoHyphens w:val="0"/>
              <w:spacing w:before="40" w:after="120" w:line="220" w:lineRule="exact"/>
              <w:ind w:left="0" w:right="113" w:firstLine="0"/>
              <w:jc w:val="both"/>
            </w:pPr>
            <w:r w:rsidRPr="0077091D">
              <w:t>Future development of the Agreement</w:t>
            </w:r>
          </w:p>
        </w:tc>
        <w:tc>
          <w:tcPr>
            <w:tcW w:w="2211" w:type="pct"/>
            <w:gridSpan w:val="3"/>
            <w:vMerge/>
            <w:shd w:val="clear" w:color="auto" w:fill="auto"/>
          </w:tcPr>
          <w:p w14:paraId="6973D11B" w14:textId="77777777" w:rsidR="00C25C5F" w:rsidRPr="0077091D" w:rsidRDefault="00C25C5F" w:rsidP="00C4452C">
            <w:pPr>
              <w:suppressAutoHyphens w:val="0"/>
              <w:spacing w:before="40" w:after="120" w:line="220" w:lineRule="exact"/>
              <w:ind w:right="113"/>
            </w:pPr>
          </w:p>
        </w:tc>
      </w:tr>
      <w:tr w:rsidR="00C25C5F" w:rsidRPr="0077091D" w14:paraId="7663C81A" w14:textId="77777777" w:rsidTr="00BE02FD">
        <w:trPr>
          <w:trHeight w:val="100"/>
        </w:trPr>
        <w:tc>
          <w:tcPr>
            <w:tcW w:w="2789" w:type="pct"/>
            <w:shd w:val="clear" w:color="auto" w:fill="auto"/>
            <w:tcMar>
              <w:left w:w="0" w:type="dxa"/>
            </w:tcMar>
          </w:tcPr>
          <w:p w14:paraId="7A5D4A30" w14:textId="77777777" w:rsidR="00C25C5F" w:rsidRPr="003B5E0F" w:rsidRDefault="003B5E0F" w:rsidP="00C25C5F">
            <w:pPr>
              <w:numPr>
                <w:ilvl w:val="2"/>
                <w:numId w:val="20"/>
              </w:numPr>
              <w:suppressAutoHyphens w:val="0"/>
              <w:spacing w:before="40" w:after="120" w:line="220" w:lineRule="exact"/>
              <w:ind w:left="0" w:right="113" w:firstLine="0"/>
              <w:jc w:val="both"/>
              <w:rPr>
                <w:b/>
              </w:rPr>
            </w:pPr>
            <w:r w:rsidRPr="0077091D">
              <w:t>Consideration of new UN Rules</w:t>
            </w:r>
          </w:p>
          <w:p w14:paraId="3203D3A1" w14:textId="4AAC07F5" w:rsidR="003B5E0F" w:rsidRPr="00393951" w:rsidRDefault="003B5E0F" w:rsidP="003B5E0F">
            <w:pPr>
              <w:suppressAutoHyphens w:val="0"/>
              <w:spacing w:before="40" w:after="120" w:line="220" w:lineRule="exact"/>
              <w:ind w:left="561" w:right="113"/>
              <w:jc w:val="both"/>
              <w:rPr>
                <w:bCs/>
              </w:rPr>
            </w:pPr>
            <w:r w:rsidRPr="00393951">
              <w:rPr>
                <w:bCs/>
              </w:rPr>
              <w:t>Nil</w:t>
            </w:r>
          </w:p>
        </w:tc>
        <w:tc>
          <w:tcPr>
            <w:tcW w:w="2211" w:type="pct"/>
            <w:gridSpan w:val="3"/>
            <w:shd w:val="clear" w:color="auto" w:fill="auto"/>
          </w:tcPr>
          <w:p w14:paraId="57DA8D18" w14:textId="77777777" w:rsidR="00C25C5F" w:rsidRPr="0077091D" w:rsidRDefault="00C25C5F" w:rsidP="00C4452C">
            <w:pPr>
              <w:suppressAutoHyphens w:val="0"/>
              <w:spacing w:before="40" w:after="120" w:line="220" w:lineRule="exact"/>
              <w:ind w:right="113"/>
            </w:pPr>
          </w:p>
        </w:tc>
      </w:tr>
      <w:tr w:rsidR="00C25C5F" w:rsidRPr="0077091D" w14:paraId="4EC3B8CB" w14:textId="77777777" w:rsidTr="00BE02FD">
        <w:trPr>
          <w:trHeight w:val="20"/>
        </w:trPr>
        <w:tc>
          <w:tcPr>
            <w:tcW w:w="2789" w:type="pct"/>
            <w:shd w:val="clear" w:color="auto" w:fill="auto"/>
            <w:tcMar>
              <w:left w:w="0" w:type="dxa"/>
            </w:tcMar>
          </w:tcPr>
          <w:p w14:paraId="53A0B582" w14:textId="77777777" w:rsidR="00393951" w:rsidRDefault="00C25C5F" w:rsidP="00245846">
            <w:pPr>
              <w:numPr>
                <w:ilvl w:val="2"/>
                <w:numId w:val="20"/>
              </w:numPr>
              <w:suppressAutoHyphens w:val="0"/>
              <w:spacing w:before="40" w:after="120" w:line="220" w:lineRule="exact"/>
              <w:ind w:left="576" w:right="113" w:hanging="540"/>
            </w:pPr>
            <w:r>
              <w:t xml:space="preserve"> </w:t>
            </w:r>
            <w:r w:rsidR="003B5E0F" w:rsidRPr="0077091D">
              <w:t xml:space="preserve">Update of </w:t>
            </w:r>
            <w:r w:rsidR="003B5E0F">
              <w:t xml:space="preserve">existing </w:t>
            </w:r>
            <w:r w:rsidR="003B5E0F" w:rsidRPr="0077091D">
              <w:t xml:space="preserve">UN Rules </w:t>
            </w:r>
          </w:p>
          <w:p w14:paraId="493B6B92" w14:textId="5B6F3067" w:rsidR="00C25C5F" w:rsidRPr="00393951" w:rsidRDefault="00393951" w:rsidP="00393951">
            <w:pPr>
              <w:suppressAutoHyphens w:val="0"/>
              <w:spacing w:before="40" w:after="120" w:line="220" w:lineRule="exact"/>
              <w:ind w:left="576" w:right="113"/>
              <w:rPr>
                <w:bCs/>
              </w:rPr>
            </w:pPr>
            <w:r w:rsidRPr="00393951">
              <w:rPr>
                <w:bCs/>
              </w:rPr>
              <w:t>Nil</w:t>
            </w:r>
          </w:p>
        </w:tc>
        <w:tc>
          <w:tcPr>
            <w:tcW w:w="2211" w:type="pct"/>
            <w:gridSpan w:val="3"/>
            <w:shd w:val="clear" w:color="auto" w:fill="auto"/>
            <w:tcMar>
              <w:left w:w="0" w:type="dxa"/>
            </w:tcMar>
          </w:tcPr>
          <w:p w14:paraId="079A8A99" w14:textId="77777777" w:rsidR="00C25C5F" w:rsidRPr="0077091D" w:rsidRDefault="00C25C5F" w:rsidP="00C4452C">
            <w:pPr>
              <w:suppressAutoHyphens w:val="0"/>
              <w:spacing w:before="40" w:after="120" w:line="220" w:lineRule="exact"/>
              <w:ind w:right="113"/>
            </w:pPr>
          </w:p>
        </w:tc>
      </w:tr>
      <w:tr w:rsidR="003B5E0F" w:rsidRPr="0077091D" w14:paraId="50D909FA" w14:textId="77777777" w:rsidTr="00BE02FD">
        <w:trPr>
          <w:trHeight w:val="20"/>
        </w:trPr>
        <w:tc>
          <w:tcPr>
            <w:tcW w:w="2789" w:type="pct"/>
            <w:shd w:val="clear" w:color="auto" w:fill="auto"/>
            <w:tcMar>
              <w:left w:w="0" w:type="dxa"/>
            </w:tcMar>
          </w:tcPr>
          <w:p w14:paraId="154FB9EF" w14:textId="4FC666A9" w:rsidR="003B5E0F" w:rsidRDefault="003B5E0F" w:rsidP="00C25C5F">
            <w:pPr>
              <w:numPr>
                <w:ilvl w:val="2"/>
                <w:numId w:val="20"/>
              </w:numPr>
              <w:suppressAutoHyphens w:val="0"/>
              <w:spacing w:before="40" w:after="120" w:line="220" w:lineRule="exact"/>
              <w:ind w:left="576" w:right="113" w:hanging="540"/>
            </w:pPr>
            <w:r>
              <w:t>Amendments to Resolution R.E.6</w:t>
            </w:r>
          </w:p>
        </w:tc>
        <w:tc>
          <w:tcPr>
            <w:tcW w:w="2211" w:type="pct"/>
            <w:gridSpan w:val="3"/>
            <w:shd w:val="clear" w:color="auto" w:fill="auto"/>
            <w:tcMar>
              <w:left w:w="0" w:type="dxa"/>
            </w:tcMar>
          </w:tcPr>
          <w:p w14:paraId="2E9CCFB4" w14:textId="77777777" w:rsidR="003B5E0F" w:rsidRPr="0077091D" w:rsidRDefault="003B5E0F" w:rsidP="00C4452C">
            <w:pPr>
              <w:suppressAutoHyphens w:val="0"/>
              <w:spacing w:before="40" w:after="120" w:line="220" w:lineRule="exact"/>
              <w:ind w:right="113"/>
            </w:pPr>
          </w:p>
        </w:tc>
      </w:tr>
    </w:tbl>
    <w:p w14:paraId="0A23C36A" w14:textId="77777777" w:rsidR="007518A3" w:rsidRDefault="007518A3" w:rsidP="000F0B23">
      <w:pPr>
        <w:tabs>
          <w:tab w:val="left" w:pos="1701"/>
        </w:tabs>
        <w:spacing w:line="240" w:lineRule="auto"/>
        <w:ind w:left="1134"/>
        <w:outlineLvl w:val="0"/>
        <w:rPr>
          <w:rFonts w:eastAsia="Calibri" w:cs="Arial"/>
          <w:szCs w:val="22"/>
        </w:rPr>
      </w:pPr>
    </w:p>
    <w:p w14:paraId="7267A1B2" w14:textId="77777777" w:rsidR="00221141" w:rsidRDefault="00221141" w:rsidP="000F0B23">
      <w:pPr>
        <w:tabs>
          <w:tab w:val="left" w:pos="1701"/>
        </w:tabs>
        <w:spacing w:line="240" w:lineRule="auto"/>
        <w:ind w:left="1134"/>
        <w:outlineLvl w:val="0"/>
        <w:rPr>
          <w:rFonts w:eastAsia="Calibri" w:cs="Arial"/>
          <w:szCs w:val="22"/>
        </w:rPr>
        <w:sectPr w:rsidR="00221141" w:rsidSect="00C35078">
          <w:headerReference w:type="even" r:id="rId12"/>
          <w:headerReference w:type="default" r:id="rId13"/>
          <w:footerReference w:type="even" r:id="rId14"/>
          <w:footerReference w:type="default" r:id="rId15"/>
          <w:headerReference w:type="first" r:id="rId16"/>
          <w:endnotePr>
            <w:numFmt w:val="decimal"/>
          </w:endnotePr>
          <w:pgSz w:w="11907" w:h="16840" w:code="9"/>
          <w:pgMar w:top="1418" w:right="1134" w:bottom="1134" w:left="1134" w:header="851" w:footer="567" w:gutter="0"/>
          <w:cols w:space="720"/>
          <w:titlePg/>
          <w:docGrid w:linePitch="272"/>
        </w:sectPr>
      </w:pPr>
    </w:p>
    <w:p w14:paraId="459519D7" w14:textId="58276EA8" w:rsidR="000F0B23" w:rsidRDefault="000F0B23" w:rsidP="007A3FC9">
      <w:pPr>
        <w:pStyle w:val="Heading1"/>
        <w:rPr>
          <w:rFonts w:eastAsia="Calibri"/>
        </w:rPr>
      </w:pPr>
      <w:r w:rsidRPr="0077091D">
        <w:rPr>
          <w:rFonts w:eastAsia="Calibri"/>
        </w:rPr>
        <w:lastRenderedPageBreak/>
        <w:t>Table 2</w:t>
      </w:r>
      <w:commentRangeStart w:id="28"/>
    </w:p>
    <w:p w14:paraId="35B4AB61" w14:textId="643EA17D" w:rsidR="009A77C3" w:rsidRDefault="001D018D" w:rsidP="006069F2">
      <w:pPr>
        <w:tabs>
          <w:tab w:val="left" w:pos="1701"/>
        </w:tabs>
        <w:spacing w:after="120" w:line="240" w:lineRule="auto"/>
        <w:ind w:left="1134"/>
        <w:outlineLvl w:val="0"/>
        <w:rPr>
          <w:rFonts w:eastAsia="Calibri" w:cs="Arial"/>
          <w:b/>
          <w:bCs/>
          <w:szCs w:val="22"/>
        </w:rPr>
      </w:pPr>
      <w:r w:rsidRPr="0077091D">
        <w:rPr>
          <w:rFonts w:eastAsia="Calibri" w:cs="Arial"/>
          <w:b/>
          <w:bCs/>
          <w:szCs w:val="22"/>
        </w:rPr>
        <w:t>Subjects under consideration by the Working Party on Noise and Tyres (GRBP)</w:t>
      </w:r>
      <w:commentRangeEnd w:id="28"/>
      <w:r w:rsidR="00E81146">
        <w:rPr>
          <w:rStyle w:val="CommentReference"/>
        </w:rPr>
        <w:commentReference w:id="28"/>
      </w:r>
    </w:p>
    <w:tbl>
      <w:tblPr>
        <w:tblStyle w:val="TableGrid"/>
        <w:tblW w:w="13948" w:type="dxa"/>
        <w:tblLook w:val="04A0" w:firstRow="1" w:lastRow="0" w:firstColumn="1" w:lastColumn="0" w:noHBand="0" w:noVBand="1"/>
      </w:tblPr>
      <w:tblGrid>
        <w:gridCol w:w="1101"/>
        <w:gridCol w:w="2013"/>
        <w:gridCol w:w="2387"/>
        <w:gridCol w:w="1505"/>
        <w:gridCol w:w="1231"/>
        <w:gridCol w:w="2239"/>
        <w:gridCol w:w="1529"/>
        <w:gridCol w:w="1943"/>
      </w:tblGrid>
      <w:tr w:rsidR="004C155C" w:rsidRPr="009839EC" w14:paraId="57F41EDE" w14:textId="34773FCE" w:rsidTr="009839EC">
        <w:trPr>
          <w:tblHeader/>
        </w:trPr>
        <w:tc>
          <w:tcPr>
            <w:tcW w:w="13948" w:type="dxa"/>
            <w:gridSpan w:val="8"/>
            <w:tcBorders>
              <w:bottom w:val="single" w:sz="4" w:space="0" w:color="auto"/>
            </w:tcBorders>
            <w:shd w:val="clear" w:color="auto" w:fill="FFFFFF" w:themeFill="background1"/>
          </w:tcPr>
          <w:p w14:paraId="5793B0D7" w14:textId="613474F2"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GRBP</w:t>
            </w:r>
          </w:p>
        </w:tc>
      </w:tr>
      <w:tr w:rsidR="004C155C" w:rsidRPr="009839EC" w14:paraId="789D166E" w14:textId="1E096B21" w:rsidTr="009839EC">
        <w:trPr>
          <w:tblHeader/>
        </w:trPr>
        <w:tc>
          <w:tcPr>
            <w:tcW w:w="1101" w:type="dxa"/>
            <w:tcBorders>
              <w:bottom w:val="single" w:sz="12" w:space="0" w:color="auto"/>
            </w:tcBorders>
          </w:tcPr>
          <w:p w14:paraId="4B5100AA" w14:textId="5DD79E25"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Priority/</w:t>
            </w:r>
            <w:r w:rsidRPr="009839EC">
              <w:rPr>
                <w:rFonts w:asciiTheme="majorBidi" w:hAnsiTheme="majorBidi" w:cstheme="majorBidi"/>
                <w:i/>
                <w:iCs/>
                <w:sz w:val="16"/>
                <w:szCs w:val="16"/>
              </w:rPr>
              <w:br/>
              <w:t>recurrent</w:t>
            </w:r>
          </w:p>
        </w:tc>
        <w:tc>
          <w:tcPr>
            <w:tcW w:w="2013" w:type="dxa"/>
            <w:tcBorders>
              <w:bottom w:val="single" w:sz="12" w:space="0" w:color="auto"/>
            </w:tcBorders>
          </w:tcPr>
          <w:p w14:paraId="7D9367AD" w14:textId="33DAE941"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Title</w:t>
            </w:r>
          </w:p>
        </w:tc>
        <w:tc>
          <w:tcPr>
            <w:tcW w:w="2387" w:type="dxa"/>
            <w:tcBorders>
              <w:bottom w:val="single" w:sz="12" w:space="0" w:color="auto"/>
            </w:tcBorders>
          </w:tcPr>
          <w:p w14:paraId="1AFD4399" w14:textId="70332718"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Tasks / Deliverables</w:t>
            </w:r>
          </w:p>
        </w:tc>
        <w:tc>
          <w:tcPr>
            <w:tcW w:w="1505" w:type="dxa"/>
            <w:tcBorders>
              <w:bottom w:val="single" w:sz="12" w:space="0" w:color="auto"/>
            </w:tcBorders>
          </w:tcPr>
          <w:p w14:paraId="0116FFDB" w14:textId="756FC4AB"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References</w:t>
            </w:r>
          </w:p>
        </w:tc>
        <w:tc>
          <w:tcPr>
            <w:tcW w:w="1231" w:type="dxa"/>
            <w:tcBorders>
              <w:bottom w:val="single" w:sz="12" w:space="0" w:color="auto"/>
            </w:tcBorders>
          </w:tcPr>
          <w:p w14:paraId="6A621BAB" w14:textId="5BD8C530"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Allocations / IWGs</w:t>
            </w:r>
          </w:p>
        </w:tc>
        <w:tc>
          <w:tcPr>
            <w:tcW w:w="2239" w:type="dxa"/>
            <w:tcBorders>
              <w:bottom w:val="single" w:sz="12" w:space="0" w:color="auto"/>
            </w:tcBorders>
          </w:tcPr>
          <w:p w14:paraId="50CC6848" w14:textId="2611A006"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Timeline</w:t>
            </w:r>
          </w:p>
        </w:tc>
        <w:tc>
          <w:tcPr>
            <w:tcW w:w="1529" w:type="dxa"/>
            <w:tcBorders>
              <w:bottom w:val="single" w:sz="12" w:space="0" w:color="auto"/>
            </w:tcBorders>
          </w:tcPr>
          <w:p w14:paraId="4CC96C72" w14:textId="0D34DB00"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Chair/Initiator</w:t>
            </w:r>
          </w:p>
        </w:tc>
        <w:tc>
          <w:tcPr>
            <w:tcW w:w="1943" w:type="dxa"/>
            <w:tcBorders>
              <w:bottom w:val="single" w:sz="12" w:space="0" w:color="auto"/>
            </w:tcBorders>
          </w:tcPr>
          <w:p w14:paraId="66522688" w14:textId="3FC25A27" w:rsidR="004C155C" w:rsidRPr="009839EC" w:rsidRDefault="004C155C" w:rsidP="003F6962">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Comments</w:t>
            </w:r>
          </w:p>
        </w:tc>
      </w:tr>
      <w:tr w:rsidR="004C155C" w:rsidRPr="009839EC" w14:paraId="447349CA" w14:textId="64C564E9" w:rsidTr="009839EC">
        <w:tc>
          <w:tcPr>
            <w:tcW w:w="1101" w:type="dxa"/>
            <w:tcBorders>
              <w:top w:val="single" w:sz="12" w:space="0" w:color="auto"/>
            </w:tcBorders>
          </w:tcPr>
          <w:p w14:paraId="3D7270CC" w14:textId="6A5F861C" w:rsidR="004C155C" w:rsidRPr="009839EC" w:rsidRDefault="004C155C" w:rsidP="003E46D9">
            <w:pPr>
              <w:ind w:left="57"/>
              <w:rPr>
                <w:rFonts w:asciiTheme="majorBidi" w:hAnsiTheme="majorBidi" w:cstheme="majorBidi"/>
              </w:rPr>
            </w:pPr>
            <w:bookmarkStart w:id="29" w:name="_Hlk63265724"/>
            <w:r w:rsidRPr="009839EC">
              <w:rPr>
                <w:rFonts w:asciiTheme="majorBidi" w:hAnsiTheme="majorBidi" w:cstheme="majorBidi"/>
              </w:rPr>
              <w:t>Priority</w:t>
            </w:r>
          </w:p>
        </w:tc>
        <w:tc>
          <w:tcPr>
            <w:tcW w:w="2013" w:type="dxa"/>
            <w:tcBorders>
              <w:top w:val="single" w:sz="12" w:space="0" w:color="auto"/>
            </w:tcBorders>
          </w:tcPr>
          <w:p w14:paraId="6A5E1F3E" w14:textId="142BAE77" w:rsidR="004C155C" w:rsidRPr="009839EC" w:rsidRDefault="004C155C" w:rsidP="003E46D9">
            <w:pPr>
              <w:ind w:left="57"/>
              <w:rPr>
                <w:rFonts w:asciiTheme="majorBidi" w:hAnsiTheme="majorBidi" w:cstheme="majorBidi"/>
              </w:rPr>
            </w:pPr>
            <w:r w:rsidRPr="009839EC">
              <w:rPr>
                <w:rFonts w:asciiTheme="majorBidi" w:hAnsiTheme="majorBidi" w:cstheme="majorBidi"/>
              </w:rPr>
              <w:t>Real Driving Additional sound emission Provisions (ASEP)</w:t>
            </w:r>
            <w:r w:rsidRPr="009839EC">
              <w:rPr>
                <w:rFonts w:asciiTheme="majorBidi" w:hAnsiTheme="majorBidi" w:cstheme="majorBidi"/>
                <w:color w:val="000000"/>
                <w:sz w:val="24"/>
                <w:szCs w:val="24"/>
                <w:lang w:val="en-US"/>
              </w:rPr>
              <w:t xml:space="preserve"> </w:t>
            </w:r>
          </w:p>
        </w:tc>
        <w:tc>
          <w:tcPr>
            <w:tcW w:w="2387" w:type="dxa"/>
            <w:tcBorders>
              <w:top w:val="single" w:sz="12" w:space="0" w:color="auto"/>
            </w:tcBorders>
          </w:tcPr>
          <w:p w14:paraId="37E18542" w14:textId="64033081" w:rsidR="004C155C" w:rsidRPr="009839EC" w:rsidRDefault="004C155C" w:rsidP="003E46D9">
            <w:pPr>
              <w:ind w:left="57"/>
              <w:rPr>
                <w:rFonts w:asciiTheme="majorBidi" w:hAnsiTheme="majorBidi" w:cstheme="majorBidi"/>
              </w:rPr>
            </w:pPr>
            <w:r w:rsidRPr="009839EC">
              <w:rPr>
                <w:rFonts w:asciiTheme="majorBidi" w:hAnsiTheme="majorBidi" w:cstheme="majorBidi"/>
              </w:rPr>
              <w:t>Real driving sound emissions and the extended work of IWG ASEP such as manipulation-safe active components and software, anti-tampering, ASEP NORESS</w:t>
            </w:r>
          </w:p>
        </w:tc>
        <w:tc>
          <w:tcPr>
            <w:tcW w:w="1505" w:type="dxa"/>
            <w:tcBorders>
              <w:top w:val="single" w:sz="12" w:space="0" w:color="auto"/>
            </w:tcBorders>
          </w:tcPr>
          <w:p w14:paraId="61C218DB" w14:textId="6968B7BA" w:rsidR="004C155C" w:rsidRPr="009839EC" w:rsidRDefault="004C155C" w:rsidP="003E46D9">
            <w:pPr>
              <w:ind w:left="57"/>
              <w:rPr>
                <w:rFonts w:asciiTheme="majorBidi" w:hAnsiTheme="majorBidi" w:cstheme="majorBidi"/>
              </w:rPr>
            </w:pPr>
            <w:r w:rsidRPr="009839EC">
              <w:rPr>
                <w:rFonts w:asciiTheme="majorBidi" w:hAnsiTheme="majorBidi" w:cstheme="majorBidi"/>
              </w:rPr>
              <w:t>R 51, R 41</w:t>
            </w:r>
          </w:p>
        </w:tc>
        <w:tc>
          <w:tcPr>
            <w:tcW w:w="1231" w:type="dxa"/>
            <w:tcBorders>
              <w:top w:val="single" w:sz="12" w:space="0" w:color="auto"/>
            </w:tcBorders>
          </w:tcPr>
          <w:p w14:paraId="6E406844" w14:textId="715D45DD" w:rsidR="004C155C" w:rsidRPr="009839EC" w:rsidRDefault="004C155C" w:rsidP="003E46D9">
            <w:pPr>
              <w:ind w:left="57"/>
              <w:rPr>
                <w:rFonts w:asciiTheme="majorBidi" w:hAnsiTheme="majorBidi" w:cstheme="majorBidi"/>
              </w:rPr>
            </w:pPr>
            <w:r w:rsidRPr="009839EC">
              <w:rPr>
                <w:rFonts w:asciiTheme="majorBidi" w:hAnsiTheme="majorBidi" w:cstheme="majorBidi"/>
              </w:rPr>
              <w:t>IWG ASEP</w:t>
            </w:r>
          </w:p>
          <w:p w14:paraId="37ECE952" w14:textId="224E33B0" w:rsidR="004C155C" w:rsidRPr="009839EC" w:rsidRDefault="004C155C" w:rsidP="003E46D9">
            <w:pPr>
              <w:ind w:left="57"/>
              <w:rPr>
                <w:rFonts w:asciiTheme="majorBidi" w:hAnsiTheme="majorBidi" w:cstheme="majorBidi"/>
              </w:rPr>
            </w:pPr>
          </w:p>
          <w:p w14:paraId="16BFC8EE" w14:textId="2D2198EB" w:rsidR="004C155C" w:rsidRPr="009839EC" w:rsidRDefault="004C155C" w:rsidP="003E46D9">
            <w:pPr>
              <w:ind w:left="57"/>
              <w:rPr>
                <w:rFonts w:asciiTheme="majorBidi" w:hAnsiTheme="majorBidi" w:cstheme="majorBidi"/>
              </w:rPr>
            </w:pPr>
          </w:p>
          <w:p w14:paraId="568C19A4" w14:textId="7CF428C3" w:rsidR="004C155C" w:rsidRPr="009839EC" w:rsidRDefault="004C155C" w:rsidP="003E46D9">
            <w:pPr>
              <w:ind w:left="57"/>
              <w:rPr>
                <w:rFonts w:asciiTheme="majorBidi" w:hAnsiTheme="majorBidi" w:cstheme="majorBidi"/>
              </w:rPr>
            </w:pPr>
          </w:p>
          <w:p w14:paraId="57C097D8" w14:textId="3DCCC64A" w:rsidR="004C155C" w:rsidRPr="009839EC" w:rsidRDefault="004C155C" w:rsidP="003E46D9">
            <w:pPr>
              <w:ind w:left="57"/>
              <w:rPr>
                <w:rFonts w:asciiTheme="majorBidi" w:hAnsiTheme="majorBidi" w:cstheme="majorBidi"/>
              </w:rPr>
            </w:pPr>
          </w:p>
        </w:tc>
        <w:tc>
          <w:tcPr>
            <w:tcW w:w="2239" w:type="dxa"/>
            <w:tcBorders>
              <w:top w:val="single" w:sz="12" w:space="0" w:color="auto"/>
            </w:tcBorders>
          </w:tcPr>
          <w:p w14:paraId="128E2F8F" w14:textId="73DFCBB0" w:rsidR="004C155C" w:rsidRPr="009839EC" w:rsidRDefault="004C155C" w:rsidP="004C155C">
            <w:pPr>
              <w:pStyle w:val="ListParagraph"/>
              <w:numPr>
                <w:ilvl w:val="0"/>
                <w:numId w:val="23"/>
              </w:numPr>
              <w:suppressAutoHyphens w:val="0"/>
              <w:spacing w:line="240" w:lineRule="auto"/>
              <w:ind w:left="151" w:hanging="151"/>
              <w:rPr>
                <w:rFonts w:asciiTheme="majorBidi" w:hAnsiTheme="majorBidi" w:cstheme="majorBidi"/>
              </w:rPr>
            </w:pPr>
            <w:r w:rsidRPr="009839EC">
              <w:rPr>
                <w:rFonts w:asciiTheme="majorBidi" w:hAnsiTheme="majorBidi" w:cstheme="majorBidi"/>
              </w:rPr>
              <w:t xml:space="preserve">GRBP January 2021: Informal document for amendments to UN-R51-04 </w:t>
            </w:r>
          </w:p>
          <w:p w14:paraId="73C33E9D" w14:textId="7EBDE9DF" w:rsidR="004C155C" w:rsidRPr="009839EC" w:rsidRDefault="004C155C" w:rsidP="004C155C">
            <w:pPr>
              <w:pStyle w:val="ListParagraph"/>
              <w:numPr>
                <w:ilvl w:val="0"/>
                <w:numId w:val="23"/>
              </w:numPr>
              <w:suppressAutoHyphens w:val="0"/>
              <w:spacing w:line="240" w:lineRule="auto"/>
              <w:ind w:left="151" w:hanging="151"/>
              <w:rPr>
                <w:rFonts w:asciiTheme="majorBidi" w:hAnsiTheme="majorBidi" w:cstheme="majorBidi"/>
              </w:rPr>
            </w:pPr>
            <w:r w:rsidRPr="009839EC">
              <w:rPr>
                <w:rFonts w:asciiTheme="majorBidi" w:hAnsiTheme="majorBidi" w:cstheme="majorBidi"/>
              </w:rPr>
              <w:t>GRBP September 2021: Working document UN-R51-04 (M</w:t>
            </w:r>
            <w:r w:rsidRPr="003E46D9">
              <w:rPr>
                <w:rFonts w:asciiTheme="majorBidi" w:hAnsiTheme="majorBidi" w:cstheme="majorBidi"/>
                <w:vertAlign w:val="subscript"/>
              </w:rPr>
              <w:t>1</w:t>
            </w:r>
            <w:r w:rsidRPr="009839EC">
              <w:rPr>
                <w:rFonts w:asciiTheme="majorBidi" w:hAnsiTheme="majorBidi" w:cstheme="majorBidi"/>
              </w:rPr>
              <w:t>, N</w:t>
            </w:r>
            <w:r w:rsidRPr="003E46D9">
              <w:rPr>
                <w:rFonts w:asciiTheme="majorBidi" w:hAnsiTheme="majorBidi" w:cstheme="majorBidi"/>
                <w:vertAlign w:val="subscript"/>
              </w:rPr>
              <w:t>1</w:t>
            </w:r>
            <w:r w:rsidRPr="009839EC">
              <w:rPr>
                <w:rFonts w:asciiTheme="majorBidi" w:hAnsiTheme="majorBidi" w:cstheme="majorBidi"/>
              </w:rPr>
              <w:t xml:space="preserve"> vehicles) </w:t>
            </w:r>
          </w:p>
          <w:p w14:paraId="2445F9AF" w14:textId="56C20B0B" w:rsidR="004C155C" w:rsidRPr="009839EC" w:rsidRDefault="004C155C" w:rsidP="00D01659">
            <w:pPr>
              <w:pStyle w:val="ListParagraph"/>
              <w:ind w:left="151"/>
              <w:rPr>
                <w:rFonts w:asciiTheme="majorBidi" w:hAnsiTheme="majorBidi" w:cstheme="majorBidi"/>
                <w:strike/>
              </w:rPr>
            </w:pPr>
          </w:p>
        </w:tc>
        <w:tc>
          <w:tcPr>
            <w:tcW w:w="1529" w:type="dxa"/>
            <w:tcBorders>
              <w:top w:val="single" w:sz="12" w:space="0" w:color="auto"/>
            </w:tcBorders>
          </w:tcPr>
          <w:p w14:paraId="2B8870BD" w14:textId="2D401858"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Chair: Germany </w:t>
            </w:r>
          </w:p>
          <w:p w14:paraId="2C59C50C" w14:textId="0EF2BA9E" w:rsidR="004C155C" w:rsidRPr="009839EC" w:rsidRDefault="004C155C" w:rsidP="003E46D9">
            <w:pPr>
              <w:ind w:left="57"/>
              <w:rPr>
                <w:rFonts w:asciiTheme="majorBidi" w:hAnsiTheme="majorBidi" w:cstheme="majorBidi"/>
              </w:rPr>
            </w:pPr>
          </w:p>
          <w:p w14:paraId="0AE934A8" w14:textId="10EE004A" w:rsidR="004C155C" w:rsidRPr="009839EC" w:rsidRDefault="004C155C" w:rsidP="003E46D9">
            <w:pPr>
              <w:ind w:left="57"/>
              <w:rPr>
                <w:rFonts w:asciiTheme="majorBidi" w:hAnsiTheme="majorBidi" w:cstheme="majorBidi"/>
              </w:rPr>
            </w:pPr>
            <w:r w:rsidRPr="009839EC">
              <w:rPr>
                <w:rFonts w:asciiTheme="majorBidi" w:hAnsiTheme="majorBidi" w:cstheme="majorBidi"/>
              </w:rPr>
              <w:t>Secretariat: OICA</w:t>
            </w:r>
          </w:p>
        </w:tc>
        <w:tc>
          <w:tcPr>
            <w:tcW w:w="1943" w:type="dxa"/>
            <w:tcBorders>
              <w:top w:val="single" w:sz="12" w:space="0" w:color="auto"/>
            </w:tcBorders>
          </w:tcPr>
          <w:p w14:paraId="2F95B599" w14:textId="5BC5F680" w:rsidR="004C155C" w:rsidRPr="009839EC" w:rsidRDefault="004C155C" w:rsidP="003E46D9">
            <w:pPr>
              <w:ind w:left="57"/>
              <w:rPr>
                <w:rFonts w:asciiTheme="majorBidi" w:hAnsiTheme="majorBidi" w:cstheme="majorBidi"/>
              </w:rPr>
            </w:pPr>
            <w:r w:rsidRPr="009839EC">
              <w:rPr>
                <w:rFonts w:asciiTheme="majorBidi" w:hAnsiTheme="majorBidi" w:cstheme="majorBidi"/>
              </w:rPr>
              <w:t>M</w:t>
            </w:r>
            <w:r w:rsidRPr="003E46D9">
              <w:rPr>
                <w:rFonts w:asciiTheme="majorBidi" w:hAnsiTheme="majorBidi" w:cstheme="majorBidi"/>
                <w:vertAlign w:val="subscript"/>
              </w:rPr>
              <w:t>1</w:t>
            </w:r>
            <w:r w:rsidRPr="009839EC">
              <w:rPr>
                <w:rFonts w:asciiTheme="majorBidi" w:hAnsiTheme="majorBidi" w:cstheme="majorBidi"/>
              </w:rPr>
              <w:t>, N</w:t>
            </w:r>
            <w:r w:rsidRPr="003E46D9">
              <w:rPr>
                <w:rFonts w:asciiTheme="majorBidi" w:hAnsiTheme="majorBidi" w:cstheme="majorBidi"/>
                <w:vertAlign w:val="subscript"/>
              </w:rPr>
              <w:t>1</w:t>
            </w:r>
          </w:p>
          <w:p w14:paraId="1D647AA3" w14:textId="7813087A" w:rsidR="004C155C" w:rsidRPr="009839EC" w:rsidRDefault="004C155C" w:rsidP="003E46D9">
            <w:pPr>
              <w:ind w:left="57"/>
              <w:rPr>
                <w:rFonts w:asciiTheme="majorBidi" w:hAnsiTheme="majorBidi" w:cstheme="majorBidi"/>
              </w:rPr>
            </w:pPr>
            <w:r w:rsidRPr="009839EC">
              <w:rPr>
                <w:rFonts w:asciiTheme="majorBidi" w:hAnsiTheme="majorBidi" w:cstheme="majorBidi"/>
              </w:rPr>
              <w:t>L</w:t>
            </w:r>
            <w:r w:rsidRPr="003E46D9">
              <w:rPr>
                <w:rFonts w:asciiTheme="majorBidi" w:hAnsiTheme="majorBidi" w:cstheme="majorBidi"/>
                <w:vertAlign w:val="subscript"/>
              </w:rPr>
              <w:t>3</w:t>
            </w:r>
          </w:p>
          <w:p w14:paraId="32C180B4" w14:textId="0D392822" w:rsidR="004C155C" w:rsidRPr="009839EC" w:rsidRDefault="004C155C" w:rsidP="003E46D9">
            <w:pPr>
              <w:ind w:left="57"/>
              <w:rPr>
                <w:rFonts w:asciiTheme="majorBidi" w:hAnsiTheme="majorBidi" w:cstheme="majorBidi"/>
              </w:rPr>
            </w:pPr>
            <w:r w:rsidRPr="009839EC">
              <w:rPr>
                <w:rFonts w:asciiTheme="majorBidi" w:hAnsiTheme="majorBidi" w:cstheme="majorBidi"/>
              </w:rPr>
              <w:t>and their NORESS</w:t>
            </w:r>
          </w:p>
        </w:tc>
      </w:tr>
      <w:tr w:rsidR="004C155C" w:rsidRPr="009839EC" w14:paraId="11AE752A" w14:textId="369DA29F" w:rsidTr="00D01659">
        <w:tc>
          <w:tcPr>
            <w:tcW w:w="1101" w:type="dxa"/>
          </w:tcPr>
          <w:p w14:paraId="15E2A067" w14:textId="03BD2035"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2013" w:type="dxa"/>
          </w:tcPr>
          <w:p w14:paraId="323056FA" w14:textId="09893167" w:rsidR="004C155C" w:rsidRPr="009839EC" w:rsidRDefault="004C155C" w:rsidP="003E46D9">
            <w:pPr>
              <w:ind w:left="57"/>
              <w:rPr>
                <w:rFonts w:asciiTheme="majorBidi" w:hAnsiTheme="majorBidi" w:cstheme="majorBidi"/>
              </w:rPr>
            </w:pPr>
            <w:r w:rsidRPr="009839EC">
              <w:rPr>
                <w:rFonts w:asciiTheme="majorBidi" w:hAnsiTheme="majorBidi" w:cstheme="majorBidi"/>
              </w:rPr>
              <w:t>Wet Grip on Worn Tyres (WGWT)</w:t>
            </w:r>
          </w:p>
        </w:tc>
        <w:tc>
          <w:tcPr>
            <w:tcW w:w="2387" w:type="dxa"/>
          </w:tcPr>
          <w:p w14:paraId="03857A35" w14:textId="6F38ECF8" w:rsidR="004C155C" w:rsidRPr="009839EC" w:rsidRDefault="004C155C" w:rsidP="003E46D9">
            <w:pPr>
              <w:ind w:left="57"/>
              <w:rPr>
                <w:rFonts w:asciiTheme="majorBidi" w:hAnsiTheme="majorBidi" w:cstheme="majorBidi"/>
              </w:rPr>
            </w:pPr>
            <w:r w:rsidRPr="009839EC">
              <w:rPr>
                <w:rFonts w:asciiTheme="majorBidi" w:hAnsiTheme="majorBidi" w:cstheme="majorBidi"/>
              </w:rPr>
              <w:t>Additional prescriptions regarding performances on Wet Grip of Worn Tyres to be added in R 117.</w:t>
            </w:r>
          </w:p>
        </w:tc>
        <w:tc>
          <w:tcPr>
            <w:tcW w:w="1505" w:type="dxa"/>
          </w:tcPr>
          <w:p w14:paraId="32ADFE60" w14:textId="75E7DAE7" w:rsidR="004C155C" w:rsidRPr="009839EC" w:rsidRDefault="004C155C" w:rsidP="003E46D9">
            <w:pPr>
              <w:ind w:left="57"/>
              <w:rPr>
                <w:rFonts w:asciiTheme="majorBidi" w:hAnsiTheme="majorBidi" w:cstheme="majorBidi"/>
              </w:rPr>
            </w:pPr>
            <w:r w:rsidRPr="009839EC">
              <w:rPr>
                <w:rFonts w:asciiTheme="majorBidi" w:hAnsiTheme="majorBidi" w:cstheme="majorBidi"/>
              </w:rPr>
              <w:t>R 117</w:t>
            </w:r>
          </w:p>
        </w:tc>
        <w:tc>
          <w:tcPr>
            <w:tcW w:w="1231" w:type="dxa"/>
          </w:tcPr>
          <w:p w14:paraId="5804686A" w14:textId="5AC5D703" w:rsidR="004C155C" w:rsidRPr="009839EC" w:rsidRDefault="004C155C" w:rsidP="003E46D9">
            <w:pPr>
              <w:ind w:left="57"/>
              <w:rPr>
                <w:rFonts w:asciiTheme="majorBidi" w:hAnsiTheme="majorBidi" w:cstheme="majorBidi"/>
              </w:rPr>
            </w:pPr>
            <w:r w:rsidRPr="009839EC">
              <w:rPr>
                <w:rFonts w:asciiTheme="majorBidi" w:hAnsiTheme="majorBidi" w:cstheme="majorBidi"/>
              </w:rPr>
              <w:t>IWG WGWT</w:t>
            </w:r>
          </w:p>
        </w:tc>
        <w:tc>
          <w:tcPr>
            <w:tcW w:w="2239" w:type="dxa"/>
          </w:tcPr>
          <w:p w14:paraId="631314F3" w14:textId="77777777" w:rsidR="00E81146" w:rsidRDefault="00E81146" w:rsidP="00E81146">
            <w:pPr>
              <w:pStyle w:val="ListParagraph"/>
              <w:numPr>
                <w:ilvl w:val="0"/>
                <w:numId w:val="24"/>
              </w:numPr>
              <w:suppressAutoHyphens w:val="0"/>
              <w:spacing w:line="240" w:lineRule="auto"/>
              <w:ind w:left="151" w:hanging="151"/>
              <w:rPr>
                <w:ins w:id="30" w:author="Aleksander.LAZAREVIC" w:date="2021-03-08T10:14:00Z"/>
              </w:rPr>
            </w:pPr>
            <w:ins w:id="31" w:author="Aleksander.LAZAREVIC" w:date="2021-03-08T10:14:00Z">
              <w:r w:rsidRPr="00075875">
                <w:t>GRBP September 2021: Working document for amendments to UN-R117</w:t>
              </w:r>
              <w:r>
                <w:t xml:space="preserve"> on C1 tyres and possibly C2, C3 tyres</w:t>
              </w:r>
            </w:ins>
          </w:p>
          <w:p w14:paraId="3C26858C" w14:textId="1D17A720" w:rsidR="004C155C" w:rsidRPr="009839EC" w:rsidDel="00E81146" w:rsidRDefault="00E81146" w:rsidP="00E81146">
            <w:pPr>
              <w:rPr>
                <w:del w:id="32" w:author="Aleksander.LAZAREVIC" w:date="2021-03-08T10:14:00Z"/>
                <w:rFonts w:asciiTheme="majorBidi" w:hAnsiTheme="majorBidi" w:cstheme="majorBidi"/>
              </w:rPr>
            </w:pPr>
            <w:ins w:id="33" w:author="Aleksander.LAZAREVIC" w:date="2021-03-08T10:14:00Z">
              <w:r>
                <w:t>GRBP September 2022:</w:t>
              </w:r>
              <w:r w:rsidRPr="00075875">
                <w:t xml:space="preserve"> </w:t>
              </w:r>
              <w:r>
                <w:t>Working or informal document for amendments to UN-R117 on C2, C3 tyres</w:t>
              </w:r>
              <w:r w:rsidRPr="009839EC" w:rsidDel="00E81146">
                <w:rPr>
                  <w:rFonts w:asciiTheme="majorBidi" w:hAnsiTheme="majorBidi" w:cstheme="majorBidi"/>
                </w:rPr>
                <w:t xml:space="preserve"> </w:t>
              </w:r>
            </w:ins>
            <w:del w:id="34" w:author="Aleksander.LAZAREVIC" w:date="2021-03-08T10:14:00Z">
              <w:r w:rsidR="004C155C" w:rsidRPr="009839EC" w:rsidDel="00E81146">
                <w:rPr>
                  <w:rFonts w:asciiTheme="majorBidi" w:hAnsiTheme="majorBidi" w:cstheme="majorBidi"/>
                </w:rPr>
                <w:delText xml:space="preserve">C1: </w:delText>
              </w:r>
            </w:del>
          </w:p>
          <w:p w14:paraId="2CDE19F0" w14:textId="260ED713" w:rsidR="004C155C" w:rsidRPr="009839EC" w:rsidDel="00E81146" w:rsidRDefault="004C155C" w:rsidP="004C155C">
            <w:pPr>
              <w:pStyle w:val="ListParagraph"/>
              <w:numPr>
                <w:ilvl w:val="0"/>
                <w:numId w:val="24"/>
              </w:numPr>
              <w:suppressAutoHyphens w:val="0"/>
              <w:spacing w:line="240" w:lineRule="auto"/>
              <w:ind w:left="151" w:hanging="151"/>
              <w:rPr>
                <w:del w:id="35" w:author="Aleksander.LAZAREVIC" w:date="2021-03-08T10:14:00Z"/>
                <w:rFonts w:asciiTheme="majorBidi" w:hAnsiTheme="majorBidi" w:cstheme="majorBidi"/>
              </w:rPr>
            </w:pPr>
            <w:del w:id="36" w:author="Aleksander.LAZAREVIC" w:date="2021-03-08T10:14:00Z">
              <w:r w:rsidRPr="009839EC" w:rsidDel="00E81146">
                <w:rPr>
                  <w:rFonts w:asciiTheme="majorBidi" w:hAnsiTheme="majorBidi" w:cstheme="majorBidi"/>
                </w:rPr>
                <w:delText xml:space="preserve">GRBP January 2021: Informal document for amendments to UN-R117 </w:delText>
              </w:r>
            </w:del>
          </w:p>
          <w:p w14:paraId="5F95CA00" w14:textId="019F9B3D" w:rsidR="004C155C" w:rsidRPr="009839EC" w:rsidDel="00E81146" w:rsidRDefault="004C155C" w:rsidP="004C155C">
            <w:pPr>
              <w:pStyle w:val="ListParagraph"/>
              <w:numPr>
                <w:ilvl w:val="0"/>
                <w:numId w:val="24"/>
              </w:numPr>
              <w:suppressAutoHyphens w:val="0"/>
              <w:spacing w:line="240" w:lineRule="auto"/>
              <w:ind w:left="151" w:hanging="151"/>
              <w:rPr>
                <w:del w:id="37" w:author="Aleksander.LAZAREVIC" w:date="2021-03-08T10:14:00Z"/>
                <w:rFonts w:asciiTheme="majorBidi" w:hAnsiTheme="majorBidi" w:cstheme="majorBidi"/>
              </w:rPr>
            </w:pPr>
            <w:del w:id="38" w:author="Aleksander.LAZAREVIC" w:date="2021-03-08T10:14:00Z">
              <w:r w:rsidRPr="009839EC" w:rsidDel="00E81146">
                <w:rPr>
                  <w:rFonts w:asciiTheme="majorBidi" w:hAnsiTheme="majorBidi" w:cstheme="majorBidi"/>
                </w:rPr>
                <w:delText xml:space="preserve">GRBP September 2021: Working document for amendments to UN-R117 </w:delText>
              </w:r>
            </w:del>
          </w:p>
          <w:p w14:paraId="10735C96" w14:textId="67541C3F" w:rsidR="004C155C" w:rsidRPr="009839EC" w:rsidRDefault="004C155C" w:rsidP="00D01659">
            <w:pPr>
              <w:rPr>
                <w:rFonts w:asciiTheme="majorBidi" w:hAnsiTheme="majorBidi" w:cstheme="majorBidi"/>
              </w:rPr>
            </w:pPr>
          </w:p>
        </w:tc>
        <w:tc>
          <w:tcPr>
            <w:tcW w:w="1529" w:type="dxa"/>
          </w:tcPr>
          <w:p w14:paraId="34B3A043" w14:textId="20CC7CCC" w:rsidR="004C155C" w:rsidRPr="009839EC" w:rsidRDefault="004C155C" w:rsidP="003E46D9">
            <w:pPr>
              <w:ind w:left="57"/>
              <w:rPr>
                <w:rFonts w:asciiTheme="majorBidi" w:hAnsiTheme="majorBidi" w:cstheme="majorBidi"/>
              </w:rPr>
            </w:pPr>
            <w:r w:rsidRPr="009839EC">
              <w:rPr>
                <w:rFonts w:asciiTheme="majorBidi" w:hAnsiTheme="majorBidi" w:cstheme="majorBidi"/>
              </w:rPr>
              <w:t>Co- Chairs: France &amp; European Commission</w:t>
            </w:r>
          </w:p>
          <w:p w14:paraId="6A1805E6" w14:textId="5FDC64C4" w:rsidR="004C155C" w:rsidRPr="009839EC" w:rsidRDefault="004C155C" w:rsidP="003E46D9">
            <w:pPr>
              <w:ind w:left="57"/>
              <w:rPr>
                <w:rFonts w:asciiTheme="majorBidi" w:hAnsiTheme="majorBidi" w:cstheme="majorBidi"/>
              </w:rPr>
            </w:pPr>
          </w:p>
          <w:p w14:paraId="36A74769" w14:textId="2512980F"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Secretariat: ETRTO </w:t>
            </w:r>
          </w:p>
        </w:tc>
        <w:tc>
          <w:tcPr>
            <w:tcW w:w="1943" w:type="dxa"/>
          </w:tcPr>
          <w:p w14:paraId="4A6B4E7A" w14:textId="682A3770" w:rsidR="004C155C" w:rsidRPr="009839EC" w:rsidRDefault="004C155C" w:rsidP="003E46D9">
            <w:pPr>
              <w:ind w:left="57"/>
              <w:rPr>
                <w:rFonts w:asciiTheme="majorBidi" w:hAnsiTheme="majorBidi" w:cstheme="majorBidi"/>
              </w:rPr>
            </w:pPr>
            <w:r w:rsidRPr="009839EC">
              <w:rPr>
                <w:rFonts w:asciiTheme="majorBidi" w:hAnsiTheme="majorBidi" w:cstheme="majorBidi"/>
              </w:rPr>
              <w:t>C2, C3 to be considered in the timeline, subject to agreement of the IWG and GRBP (change of Terms of Reference submitted by EC expert to GRBP January 2021).</w:t>
            </w:r>
          </w:p>
        </w:tc>
      </w:tr>
      <w:tr w:rsidR="004C155C" w:rsidRPr="009839EC" w14:paraId="1CA0B14A" w14:textId="7F1D8421" w:rsidTr="00D01659">
        <w:tc>
          <w:tcPr>
            <w:tcW w:w="1101" w:type="dxa"/>
          </w:tcPr>
          <w:p w14:paraId="6CD193BD" w14:textId="58748CEB"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2013" w:type="dxa"/>
            <w:tcBorders>
              <w:bottom w:val="single" w:sz="4" w:space="0" w:color="auto"/>
            </w:tcBorders>
          </w:tcPr>
          <w:p w14:paraId="3F1D9E70" w14:textId="0A4F0770" w:rsidR="004C155C" w:rsidRPr="009839EC" w:rsidRDefault="004C155C" w:rsidP="003E46D9">
            <w:pPr>
              <w:ind w:left="57"/>
              <w:rPr>
                <w:rFonts w:asciiTheme="majorBidi" w:hAnsiTheme="majorBidi" w:cstheme="majorBidi"/>
              </w:rPr>
            </w:pPr>
            <w:r w:rsidRPr="009839EC">
              <w:rPr>
                <w:rFonts w:asciiTheme="majorBidi" w:hAnsiTheme="majorBidi" w:cstheme="majorBidi"/>
              </w:rPr>
              <w:t>Measurement Uncertainties</w:t>
            </w:r>
          </w:p>
        </w:tc>
        <w:tc>
          <w:tcPr>
            <w:tcW w:w="2387" w:type="dxa"/>
            <w:tcBorders>
              <w:bottom w:val="single" w:sz="4" w:space="0" w:color="auto"/>
            </w:tcBorders>
          </w:tcPr>
          <w:p w14:paraId="6E54145D" w14:textId="14DD1507" w:rsidR="004C155C" w:rsidRPr="009839EC" w:rsidRDefault="004C155C" w:rsidP="003E46D9">
            <w:pPr>
              <w:ind w:left="57"/>
              <w:rPr>
                <w:rFonts w:asciiTheme="majorBidi" w:hAnsiTheme="majorBidi" w:cstheme="majorBidi"/>
              </w:rPr>
            </w:pPr>
            <w:r w:rsidRPr="009839EC">
              <w:rPr>
                <w:rFonts w:asciiTheme="majorBidi" w:hAnsiTheme="majorBidi" w:cstheme="majorBidi"/>
              </w:rPr>
              <w:t>Assessment of measure</w:t>
            </w:r>
            <w:r w:rsidRPr="009839EC">
              <w:rPr>
                <w:rFonts w:asciiTheme="majorBidi" w:hAnsiTheme="majorBidi" w:cstheme="majorBidi"/>
              </w:rPr>
              <w:softHyphen/>
              <w:t>ment uncertainties and track alignment</w:t>
            </w:r>
          </w:p>
        </w:tc>
        <w:tc>
          <w:tcPr>
            <w:tcW w:w="1505" w:type="dxa"/>
            <w:tcBorders>
              <w:bottom w:val="single" w:sz="4" w:space="0" w:color="auto"/>
            </w:tcBorders>
          </w:tcPr>
          <w:p w14:paraId="2A9E2048" w14:textId="007C7002" w:rsidR="004C155C" w:rsidRPr="009839EC" w:rsidRDefault="004C155C" w:rsidP="003E46D9">
            <w:pPr>
              <w:ind w:left="57"/>
              <w:rPr>
                <w:rFonts w:asciiTheme="majorBidi" w:hAnsiTheme="majorBidi" w:cstheme="majorBidi"/>
              </w:rPr>
            </w:pPr>
            <w:r w:rsidRPr="009839EC">
              <w:rPr>
                <w:rFonts w:asciiTheme="majorBidi" w:hAnsiTheme="majorBidi" w:cstheme="majorBidi"/>
              </w:rPr>
              <w:t>R51</w:t>
            </w:r>
          </w:p>
          <w:p w14:paraId="0F494499" w14:textId="40E1B4A0" w:rsidR="004C155C" w:rsidRPr="009839EC" w:rsidRDefault="004C155C" w:rsidP="003E46D9">
            <w:pPr>
              <w:ind w:left="57"/>
              <w:rPr>
                <w:rFonts w:asciiTheme="majorBidi" w:hAnsiTheme="majorBidi" w:cstheme="majorBidi"/>
              </w:rPr>
            </w:pPr>
            <w:r w:rsidRPr="009839EC">
              <w:rPr>
                <w:rFonts w:asciiTheme="majorBidi" w:hAnsiTheme="majorBidi" w:cstheme="majorBidi"/>
              </w:rPr>
              <w:t>R117</w:t>
            </w:r>
          </w:p>
          <w:p w14:paraId="08D95E47" w14:textId="2DDB24EF" w:rsidR="004C155C" w:rsidRPr="009839EC" w:rsidRDefault="004C155C" w:rsidP="003E46D9">
            <w:pPr>
              <w:ind w:left="57"/>
              <w:rPr>
                <w:rFonts w:asciiTheme="majorBidi" w:hAnsiTheme="majorBidi" w:cstheme="majorBidi"/>
              </w:rPr>
            </w:pPr>
            <w:r w:rsidRPr="009839EC">
              <w:rPr>
                <w:rFonts w:asciiTheme="majorBidi" w:hAnsiTheme="majorBidi" w:cstheme="majorBidi"/>
              </w:rPr>
              <w:t>R41</w:t>
            </w:r>
          </w:p>
          <w:p w14:paraId="16028238" w14:textId="4B24BCB7" w:rsidR="004C155C" w:rsidRPr="009839EC" w:rsidRDefault="004C155C" w:rsidP="003E46D9">
            <w:pPr>
              <w:ind w:left="57"/>
              <w:rPr>
                <w:rFonts w:asciiTheme="majorBidi" w:hAnsiTheme="majorBidi" w:cstheme="majorBidi"/>
              </w:rPr>
            </w:pPr>
          </w:p>
        </w:tc>
        <w:tc>
          <w:tcPr>
            <w:tcW w:w="1231" w:type="dxa"/>
            <w:tcBorders>
              <w:bottom w:val="single" w:sz="4" w:space="0" w:color="auto"/>
            </w:tcBorders>
          </w:tcPr>
          <w:p w14:paraId="794A4933" w14:textId="5B6894CA" w:rsidR="004C155C" w:rsidRPr="009839EC" w:rsidRDefault="004C155C" w:rsidP="003E46D9">
            <w:pPr>
              <w:ind w:left="57"/>
              <w:rPr>
                <w:rFonts w:asciiTheme="majorBidi" w:hAnsiTheme="majorBidi" w:cstheme="majorBidi"/>
              </w:rPr>
            </w:pPr>
            <w:r w:rsidRPr="009839EC">
              <w:rPr>
                <w:rFonts w:asciiTheme="majorBidi" w:hAnsiTheme="majorBidi" w:cstheme="majorBidi"/>
              </w:rPr>
              <w:t>IWG -MU</w:t>
            </w:r>
          </w:p>
          <w:p w14:paraId="31E725D6" w14:textId="56210131" w:rsidR="004C155C" w:rsidRPr="009839EC" w:rsidRDefault="004C155C" w:rsidP="003E46D9">
            <w:pPr>
              <w:ind w:left="57"/>
              <w:rPr>
                <w:rFonts w:asciiTheme="majorBidi" w:hAnsiTheme="majorBidi" w:cstheme="majorBidi"/>
              </w:rPr>
            </w:pPr>
          </w:p>
        </w:tc>
        <w:tc>
          <w:tcPr>
            <w:tcW w:w="2239" w:type="dxa"/>
            <w:tcBorders>
              <w:bottom w:val="single" w:sz="4" w:space="0" w:color="auto"/>
            </w:tcBorders>
          </w:tcPr>
          <w:p w14:paraId="0BA34369" w14:textId="4B379FA6" w:rsidR="004C155C" w:rsidRPr="009839EC" w:rsidRDefault="004C155C" w:rsidP="004C155C">
            <w:pPr>
              <w:pStyle w:val="ListParagraph"/>
              <w:numPr>
                <w:ilvl w:val="0"/>
                <w:numId w:val="25"/>
              </w:numPr>
              <w:suppressAutoHyphens w:val="0"/>
              <w:spacing w:line="240" w:lineRule="auto"/>
              <w:ind w:left="151" w:hanging="141"/>
              <w:rPr>
                <w:rFonts w:asciiTheme="majorBidi" w:hAnsiTheme="majorBidi" w:cstheme="majorBidi"/>
              </w:rPr>
            </w:pPr>
            <w:r w:rsidRPr="009839EC">
              <w:rPr>
                <w:rFonts w:asciiTheme="majorBidi" w:hAnsiTheme="majorBidi" w:cstheme="majorBidi"/>
              </w:rPr>
              <w:t xml:space="preserve">GRBP January 2021: Informal document for amendments to UN-R51 &amp; UN-R117 </w:t>
            </w:r>
          </w:p>
          <w:p w14:paraId="115DBD42" w14:textId="518E84D2" w:rsidR="004C155C" w:rsidRPr="009839EC" w:rsidRDefault="004C155C" w:rsidP="004C155C">
            <w:pPr>
              <w:pStyle w:val="ListParagraph"/>
              <w:numPr>
                <w:ilvl w:val="0"/>
                <w:numId w:val="25"/>
              </w:numPr>
              <w:suppressAutoHyphens w:val="0"/>
              <w:spacing w:line="240" w:lineRule="auto"/>
              <w:ind w:left="151" w:hanging="141"/>
              <w:rPr>
                <w:rFonts w:asciiTheme="majorBidi" w:hAnsiTheme="majorBidi" w:cstheme="majorBidi"/>
              </w:rPr>
            </w:pPr>
            <w:r w:rsidRPr="009839EC">
              <w:rPr>
                <w:rFonts w:asciiTheme="majorBidi" w:hAnsiTheme="majorBidi" w:cstheme="majorBidi"/>
              </w:rPr>
              <w:t xml:space="preserve">GRBP September 2021: </w:t>
            </w:r>
          </w:p>
          <w:p w14:paraId="54324399" w14:textId="638A42D4" w:rsidR="004C155C" w:rsidRPr="009839EC" w:rsidRDefault="004C155C" w:rsidP="004C155C">
            <w:pPr>
              <w:pStyle w:val="ListParagraph"/>
              <w:numPr>
                <w:ilvl w:val="0"/>
                <w:numId w:val="26"/>
              </w:numPr>
              <w:suppressAutoHyphens w:val="0"/>
              <w:spacing w:line="240" w:lineRule="auto"/>
              <w:ind w:left="577" w:hanging="217"/>
              <w:rPr>
                <w:rFonts w:asciiTheme="majorBidi" w:hAnsiTheme="majorBidi" w:cstheme="majorBidi"/>
              </w:rPr>
            </w:pPr>
            <w:r w:rsidRPr="009839EC">
              <w:rPr>
                <w:rFonts w:asciiTheme="majorBidi" w:hAnsiTheme="majorBidi" w:cstheme="majorBidi"/>
              </w:rPr>
              <w:t xml:space="preserve">Working document for amendments to UN-R51 &amp; UN-R117 </w:t>
            </w:r>
          </w:p>
          <w:p w14:paraId="27582E62" w14:textId="4A32B75A" w:rsidR="004C155C" w:rsidRPr="009839EC" w:rsidRDefault="004C155C" w:rsidP="004C155C">
            <w:pPr>
              <w:pStyle w:val="ListParagraph"/>
              <w:numPr>
                <w:ilvl w:val="0"/>
                <w:numId w:val="26"/>
              </w:numPr>
              <w:suppressAutoHyphens w:val="0"/>
              <w:spacing w:line="240" w:lineRule="auto"/>
              <w:ind w:left="577" w:hanging="217"/>
              <w:rPr>
                <w:rFonts w:asciiTheme="majorBidi" w:hAnsiTheme="majorBidi" w:cstheme="majorBidi"/>
              </w:rPr>
            </w:pPr>
            <w:r w:rsidRPr="009839EC">
              <w:rPr>
                <w:rFonts w:asciiTheme="majorBidi" w:hAnsiTheme="majorBidi" w:cstheme="majorBidi"/>
              </w:rPr>
              <w:lastRenderedPageBreak/>
              <w:t>Informal document containing general Guidelines</w:t>
            </w:r>
          </w:p>
          <w:p w14:paraId="7CF82B5B" w14:textId="16B0C699" w:rsidR="004C155C" w:rsidRPr="009839EC" w:rsidRDefault="004C155C" w:rsidP="004C155C">
            <w:pPr>
              <w:pStyle w:val="ListParagraph"/>
              <w:numPr>
                <w:ilvl w:val="0"/>
                <w:numId w:val="25"/>
              </w:numPr>
              <w:suppressAutoHyphens w:val="0"/>
              <w:spacing w:after="160" w:line="259" w:lineRule="auto"/>
              <w:ind w:left="151" w:hanging="141"/>
              <w:rPr>
                <w:rFonts w:asciiTheme="majorBidi" w:hAnsiTheme="majorBidi" w:cstheme="majorBidi"/>
              </w:rPr>
            </w:pPr>
            <w:r w:rsidRPr="009839EC">
              <w:rPr>
                <w:rFonts w:asciiTheme="majorBidi" w:hAnsiTheme="majorBidi" w:cstheme="majorBidi"/>
              </w:rPr>
              <w:t xml:space="preserve">GRBP January 2022: Working document containing general Guidelines </w:t>
            </w:r>
          </w:p>
        </w:tc>
        <w:tc>
          <w:tcPr>
            <w:tcW w:w="1529" w:type="dxa"/>
            <w:tcBorders>
              <w:bottom w:val="single" w:sz="4" w:space="0" w:color="auto"/>
            </w:tcBorders>
          </w:tcPr>
          <w:p w14:paraId="57A44661" w14:textId="16BF9953" w:rsidR="004C155C" w:rsidRPr="009839EC" w:rsidRDefault="004C155C" w:rsidP="003E46D9">
            <w:pPr>
              <w:ind w:left="57"/>
              <w:rPr>
                <w:rFonts w:asciiTheme="majorBidi" w:hAnsiTheme="majorBidi" w:cstheme="majorBidi"/>
              </w:rPr>
            </w:pPr>
            <w:r w:rsidRPr="009839EC">
              <w:rPr>
                <w:rFonts w:asciiTheme="majorBidi" w:hAnsiTheme="majorBidi" w:cstheme="majorBidi"/>
              </w:rPr>
              <w:lastRenderedPageBreak/>
              <w:t xml:space="preserve">Chair: Norway </w:t>
            </w:r>
          </w:p>
          <w:p w14:paraId="542CEF0C" w14:textId="4F69D267" w:rsidR="004C155C" w:rsidRPr="009839EC" w:rsidRDefault="004C155C" w:rsidP="003E46D9">
            <w:pPr>
              <w:ind w:left="57"/>
              <w:rPr>
                <w:rFonts w:asciiTheme="majorBidi" w:hAnsiTheme="majorBidi" w:cstheme="majorBidi"/>
              </w:rPr>
            </w:pPr>
          </w:p>
          <w:p w14:paraId="5ADB8A35" w14:textId="29B99DAC" w:rsidR="004C155C" w:rsidRPr="009839EC" w:rsidRDefault="004C155C" w:rsidP="003E46D9">
            <w:pPr>
              <w:ind w:left="57"/>
              <w:rPr>
                <w:rFonts w:asciiTheme="majorBidi" w:hAnsiTheme="majorBidi" w:cstheme="majorBidi"/>
              </w:rPr>
            </w:pPr>
            <w:r w:rsidRPr="009839EC">
              <w:rPr>
                <w:rFonts w:asciiTheme="majorBidi" w:hAnsiTheme="majorBidi" w:cstheme="majorBidi"/>
              </w:rPr>
              <w:t>Secretariat: OICA</w:t>
            </w:r>
          </w:p>
        </w:tc>
        <w:tc>
          <w:tcPr>
            <w:tcW w:w="1943" w:type="dxa"/>
            <w:tcBorders>
              <w:bottom w:val="single" w:sz="4" w:space="0" w:color="auto"/>
            </w:tcBorders>
          </w:tcPr>
          <w:p w14:paraId="3351EDD8" w14:textId="50E2AAAC"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R 51: Noise </w:t>
            </w:r>
          </w:p>
          <w:p w14:paraId="691E4218" w14:textId="22BA6480"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R117: Noise </w:t>
            </w:r>
          </w:p>
          <w:p w14:paraId="48DA8FA0" w14:textId="63AE3812" w:rsidR="004C155C" w:rsidRPr="009839EC" w:rsidRDefault="004C155C" w:rsidP="003E46D9">
            <w:pPr>
              <w:ind w:left="57"/>
              <w:rPr>
                <w:rFonts w:asciiTheme="majorBidi" w:hAnsiTheme="majorBidi" w:cstheme="majorBidi"/>
              </w:rPr>
            </w:pPr>
            <w:r w:rsidRPr="009839EC">
              <w:rPr>
                <w:rFonts w:asciiTheme="majorBidi" w:hAnsiTheme="majorBidi" w:cstheme="majorBidi"/>
              </w:rPr>
              <w:t>Other regulations:</w:t>
            </w:r>
          </w:p>
          <w:p w14:paraId="03C4BF1A" w14:textId="6EB01519" w:rsidR="004C155C" w:rsidRPr="009839EC" w:rsidRDefault="004C155C" w:rsidP="003E46D9">
            <w:pPr>
              <w:ind w:left="57"/>
              <w:rPr>
                <w:rFonts w:asciiTheme="majorBidi" w:hAnsiTheme="majorBidi" w:cstheme="majorBidi"/>
              </w:rPr>
            </w:pPr>
            <w:r w:rsidRPr="009839EC">
              <w:rPr>
                <w:rFonts w:asciiTheme="majorBidi" w:hAnsiTheme="majorBidi" w:cstheme="majorBidi"/>
              </w:rPr>
              <w:t>Deadline to be defined</w:t>
            </w:r>
          </w:p>
          <w:p w14:paraId="2DE3F0FC" w14:textId="74265F28" w:rsidR="004C155C" w:rsidRPr="009839EC" w:rsidRDefault="004C155C" w:rsidP="003E46D9">
            <w:pPr>
              <w:ind w:left="57"/>
              <w:rPr>
                <w:rFonts w:asciiTheme="majorBidi" w:hAnsiTheme="majorBidi" w:cstheme="majorBidi"/>
              </w:rPr>
            </w:pPr>
          </w:p>
        </w:tc>
      </w:tr>
      <w:tr w:rsidR="004C155C" w:rsidRPr="009839EC" w14:paraId="2EF987C7" w14:textId="4671761A" w:rsidTr="00D01659">
        <w:tc>
          <w:tcPr>
            <w:tcW w:w="1101" w:type="dxa"/>
          </w:tcPr>
          <w:p w14:paraId="5BBE3122" w14:textId="2A62D6E8"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2013" w:type="dxa"/>
          </w:tcPr>
          <w:p w14:paraId="2A6FC99B" w14:textId="2CDB51EE" w:rsidR="004C155C" w:rsidRPr="009839EC" w:rsidRDefault="004C155C" w:rsidP="003E46D9">
            <w:pPr>
              <w:ind w:left="57"/>
              <w:rPr>
                <w:rFonts w:asciiTheme="majorBidi" w:hAnsiTheme="majorBidi" w:cstheme="majorBidi"/>
              </w:rPr>
            </w:pPr>
            <w:r w:rsidRPr="009839EC">
              <w:rPr>
                <w:rFonts w:asciiTheme="majorBidi" w:hAnsiTheme="majorBidi" w:cstheme="majorBidi"/>
              </w:rPr>
              <w:t>Reverse Warning Sound (RWS)</w:t>
            </w:r>
          </w:p>
        </w:tc>
        <w:tc>
          <w:tcPr>
            <w:tcW w:w="2387" w:type="dxa"/>
          </w:tcPr>
          <w:p w14:paraId="1D961A80" w14:textId="41CB8315" w:rsidR="004C155C" w:rsidRPr="009839EC" w:rsidRDefault="004C155C" w:rsidP="003E46D9">
            <w:pPr>
              <w:ind w:left="57"/>
              <w:rPr>
                <w:rFonts w:asciiTheme="majorBidi" w:hAnsiTheme="majorBidi" w:cstheme="majorBidi"/>
              </w:rPr>
            </w:pPr>
            <w:r w:rsidRPr="009839EC">
              <w:rPr>
                <w:rFonts w:asciiTheme="majorBidi" w:hAnsiTheme="majorBidi" w:cstheme="majorBidi"/>
              </w:rPr>
              <w:t>Harmonisation of Reverse Warning Sound requirements (Compo</w:t>
            </w:r>
            <w:r w:rsidRPr="009839EC">
              <w:rPr>
                <w:rFonts w:asciiTheme="majorBidi" w:hAnsiTheme="majorBidi" w:cstheme="majorBidi"/>
              </w:rPr>
              <w:softHyphen/>
              <w:t>nents and vehicles) with the aim of lower sound emissi</w:t>
            </w:r>
            <w:r w:rsidRPr="009839EC">
              <w:rPr>
                <w:rFonts w:asciiTheme="majorBidi" w:hAnsiTheme="majorBidi" w:cstheme="majorBidi"/>
              </w:rPr>
              <w:softHyphen/>
              <w:t>ons on a high safety level. MOIS, Reversing Safety, Camera Monitor systems as an alternative to RWS</w:t>
            </w:r>
          </w:p>
        </w:tc>
        <w:tc>
          <w:tcPr>
            <w:tcW w:w="1505" w:type="dxa"/>
            <w:tcBorders>
              <w:top w:val="single" w:sz="4" w:space="0" w:color="auto"/>
            </w:tcBorders>
          </w:tcPr>
          <w:p w14:paraId="22835627" w14:textId="3770A4B5" w:rsidR="004C155C" w:rsidRPr="009839EC" w:rsidRDefault="004C155C" w:rsidP="003E46D9">
            <w:pPr>
              <w:ind w:left="57"/>
              <w:rPr>
                <w:rFonts w:asciiTheme="majorBidi" w:hAnsiTheme="majorBidi" w:cstheme="majorBidi"/>
              </w:rPr>
            </w:pPr>
            <w:r w:rsidRPr="009839EC">
              <w:rPr>
                <w:rFonts w:asciiTheme="majorBidi" w:hAnsiTheme="majorBidi" w:cstheme="majorBidi"/>
              </w:rPr>
              <w:t>New Regulation</w:t>
            </w:r>
          </w:p>
        </w:tc>
        <w:tc>
          <w:tcPr>
            <w:tcW w:w="1231" w:type="dxa"/>
          </w:tcPr>
          <w:p w14:paraId="238CCBBE" w14:textId="776B72B1" w:rsidR="004C155C" w:rsidRPr="009839EC" w:rsidRDefault="004C155C" w:rsidP="003E46D9">
            <w:pPr>
              <w:ind w:left="57"/>
              <w:rPr>
                <w:rFonts w:asciiTheme="majorBidi" w:hAnsiTheme="majorBidi" w:cstheme="majorBidi"/>
              </w:rPr>
            </w:pPr>
            <w:r w:rsidRPr="009839EC">
              <w:rPr>
                <w:rFonts w:asciiTheme="majorBidi" w:hAnsiTheme="majorBidi" w:cstheme="majorBidi"/>
              </w:rPr>
              <w:t>TF-RWS</w:t>
            </w:r>
          </w:p>
        </w:tc>
        <w:tc>
          <w:tcPr>
            <w:tcW w:w="2239" w:type="dxa"/>
          </w:tcPr>
          <w:p w14:paraId="6B710CFD" w14:textId="6DC00B06" w:rsidR="004C155C" w:rsidRPr="009839EC" w:rsidRDefault="00E81146" w:rsidP="003E46D9">
            <w:pPr>
              <w:ind w:left="57"/>
              <w:rPr>
                <w:rFonts w:asciiTheme="majorBidi" w:hAnsiTheme="majorBidi" w:cstheme="majorBidi"/>
              </w:rPr>
            </w:pPr>
            <w:ins w:id="39" w:author="Aleksander.LAZAREVIC" w:date="2021-03-08T10:15:00Z">
              <w:r w:rsidRPr="00075875">
                <w:t xml:space="preserve">GRBP </w:t>
              </w:r>
              <w:r>
                <w:t>September</w:t>
              </w:r>
              <w:r w:rsidRPr="00075875">
                <w:t xml:space="preserve"> 2021: Working document</w:t>
              </w:r>
            </w:ins>
            <w:del w:id="40" w:author="Aleksander.LAZAREVIC" w:date="2021-03-08T10:15:00Z">
              <w:r w:rsidR="004C155C" w:rsidRPr="009839EC" w:rsidDel="00E81146">
                <w:rPr>
                  <w:rFonts w:asciiTheme="majorBidi" w:hAnsiTheme="majorBidi" w:cstheme="majorBidi"/>
                </w:rPr>
                <w:delText>GRBP January 2021: Working document</w:delText>
              </w:r>
            </w:del>
          </w:p>
        </w:tc>
        <w:tc>
          <w:tcPr>
            <w:tcW w:w="1529" w:type="dxa"/>
          </w:tcPr>
          <w:p w14:paraId="6B0C455C" w14:textId="7879728B" w:rsidR="004C155C" w:rsidRPr="009839EC" w:rsidRDefault="004C155C" w:rsidP="003E46D9">
            <w:pPr>
              <w:ind w:left="57"/>
              <w:rPr>
                <w:rFonts w:asciiTheme="majorBidi" w:hAnsiTheme="majorBidi" w:cstheme="majorBidi"/>
              </w:rPr>
            </w:pPr>
            <w:r w:rsidRPr="009839EC">
              <w:rPr>
                <w:rFonts w:asciiTheme="majorBidi" w:hAnsiTheme="majorBidi" w:cstheme="majorBidi"/>
              </w:rPr>
              <w:t xml:space="preserve">Chair: Japan </w:t>
            </w:r>
          </w:p>
          <w:p w14:paraId="50CDD993" w14:textId="662C26B8" w:rsidR="004C155C" w:rsidRPr="009839EC" w:rsidRDefault="004C155C" w:rsidP="003E46D9">
            <w:pPr>
              <w:ind w:left="57"/>
              <w:rPr>
                <w:rFonts w:asciiTheme="majorBidi" w:hAnsiTheme="majorBidi" w:cstheme="majorBidi"/>
              </w:rPr>
            </w:pPr>
          </w:p>
          <w:p w14:paraId="0420BFB0" w14:textId="46D65429" w:rsidR="004C155C" w:rsidRPr="009839EC" w:rsidRDefault="004C155C" w:rsidP="003E46D9">
            <w:pPr>
              <w:ind w:left="57"/>
              <w:rPr>
                <w:rFonts w:asciiTheme="majorBidi" w:hAnsiTheme="majorBidi" w:cstheme="majorBidi"/>
              </w:rPr>
            </w:pPr>
            <w:r w:rsidRPr="009839EC">
              <w:rPr>
                <w:rFonts w:asciiTheme="majorBidi" w:hAnsiTheme="majorBidi" w:cstheme="majorBidi"/>
              </w:rPr>
              <w:t>Secretariat: OICA</w:t>
            </w:r>
          </w:p>
        </w:tc>
        <w:tc>
          <w:tcPr>
            <w:tcW w:w="1943" w:type="dxa"/>
          </w:tcPr>
          <w:p w14:paraId="776669E6" w14:textId="27677147" w:rsidR="004C155C" w:rsidRPr="009839EC" w:rsidRDefault="004C155C" w:rsidP="003E46D9">
            <w:pPr>
              <w:ind w:left="57"/>
              <w:rPr>
                <w:rFonts w:asciiTheme="majorBidi" w:hAnsiTheme="majorBidi" w:cstheme="majorBidi"/>
              </w:rPr>
            </w:pPr>
            <w:r w:rsidRPr="009839EC">
              <w:rPr>
                <w:rFonts w:asciiTheme="majorBidi" w:hAnsiTheme="majorBidi" w:cstheme="majorBidi"/>
              </w:rPr>
              <w:t>M2&gt;3,5tons, N2, M3, N3</w:t>
            </w:r>
          </w:p>
        </w:tc>
      </w:tr>
      <w:bookmarkEnd w:id="29"/>
      <w:tr w:rsidR="004C155C" w:rsidRPr="009839EC" w14:paraId="079F39CE" w14:textId="067185C3" w:rsidTr="00D01659">
        <w:tc>
          <w:tcPr>
            <w:tcW w:w="1101" w:type="dxa"/>
          </w:tcPr>
          <w:p w14:paraId="1005F4AD" w14:textId="09CC9DF6" w:rsidR="004C155C" w:rsidRPr="009839EC" w:rsidRDefault="004C155C" w:rsidP="003E46D9">
            <w:pPr>
              <w:ind w:left="57"/>
              <w:rPr>
                <w:rFonts w:asciiTheme="majorBidi" w:hAnsiTheme="majorBidi" w:cstheme="majorBidi"/>
              </w:rPr>
            </w:pPr>
            <w:r w:rsidRPr="009839EC">
              <w:rPr>
                <w:rFonts w:asciiTheme="majorBidi" w:hAnsiTheme="majorBidi" w:cstheme="majorBidi"/>
              </w:rPr>
              <w:t>Potential</w:t>
            </w:r>
          </w:p>
        </w:tc>
        <w:tc>
          <w:tcPr>
            <w:tcW w:w="2013" w:type="dxa"/>
          </w:tcPr>
          <w:p w14:paraId="4F884C0A" w14:textId="09D4AA08" w:rsidR="004C155C" w:rsidRPr="009839EC" w:rsidRDefault="004C155C" w:rsidP="003E46D9">
            <w:pPr>
              <w:ind w:left="57"/>
              <w:rPr>
                <w:rFonts w:asciiTheme="majorBidi" w:hAnsiTheme="majorBidi" w:cstheme="majorBidi"/>
              </w:rPr>
            </w:pPr>
            <w:r w:rsidRPr="009839EC">
              <w:rPr>
                <w:rFonts w:asciiTheme="majorBidi" w:hAnsiTheme="majorBidi" w:cstheme="majorBidi"/>
              </w:rPr>
              <w:t>New traction tyre definition</w:t>
            </w:r>
          </w:p>
        </w:tc>
        <w:tc>
          <w:tcPr>
            <w:tcW w:w="2387" w:type="dxa"/>
          </w:tcPr>
          <w:p w14:paraId="3ADA0881" w14:textId="3E8BA935" w:rsidR="004C155C" w:rsidRPr="009839EC" w:rsidRDefault="004C155C" w:rsidP="003E46D9">
            <w:pPr>
              <w:ind w:left="57"/>
              <w:rPr>
                <w:rFonts w:asciiTheme="majorBidi" w:hAnsiTheme="majorBidi" w:cstheme="majorBidi"/>
              </w:rPr>
            </w:pPr>
            <w:r w:rsidRPr="009839EC">
              <w:rPr>
                <w:rFonts w:asciiTheme="majorBidi" w:hAnsiTheme="majorBidi" w:cstheme="majorBidi"/>
              </w:rPr>
              <w:t>Introduction of new Traction definition for C2 and C3 tyres</w:t>
            </w:r>
          </w:p>
        </w:tc>
        <w:tc>
          <w:tcPr>
            <w:tcW w:w="1505" w:type="dxa"/>
          </w:tcPr>
          <w:p w14:paraId="598513C7" w14:textId="0EE727DB" w:rsidR="004C155C" w:rsidRPr="009839EC" w:rsidRDefault="004C155C" w:rsidP="003E46D9">
            <w:pPr>
              <w:ind w:left="57"/>
              <w:rPr>
                <w:rFonts w:asciiTheme="majorBidi" w:hAnsiTheme="majorBidi" w:cstheme="majorBidi"/>
              </w:rPr>
            </w:pPr>
            <w:r w:rsidRPr="009839EC">
              <w:rPr>
                <w:rFonts w:asciiTheme="majorBidi" w:hAnsiTheme="majorBidi" w:cstheme="majorBidi"/>
              </w:rPr>
              <w:t>R 117</w:t>
            </w:r>
          </w:p>
        </w:tc>
        <w:tc>
          <w:tcPr>
            <w:tcW w:w="1231" w:type="dxa"/>
          </w:tcPr>
          <w:p w14:paraId="6154AE1B" w14:textId="54F0A89E" w:rsidR="004C155C" w:rsidRPr="009839EC" w:rsidRDefault="004C155C" w:rsidP="003E46D9">
            <w:pPr>
              <w:ind w:left="57"/>
              <w:rPr>
                <w:rFonts w:asciiTheme="majorBidi" w:hAnsiTheme="majorBidi" w:cstheme="majorBidi"/>
              </w:rPr>
            </w:pPr>
            <w:r w:rsidRPr="009839EC">
              <w:rPr>
                <w:rFonts w:asciiTheme="majorBidi" w:hAnsiTheme="majorBidi" w:cstheme="majorBidi"/>
              </w:rPr>
              <w:t>GRBP</w:t>
            </w:r>
          </w:p>
        </w:tc>
        <w:tc>
          <w:tcPr>
            <w:tcW w:w="2239" w:type="dxa"/>
          </w:tcPr>
          <w:p w14:paraId="08A82278" w14:textId="454FAFB4" w:rsidR="004C155C" w:rsidRPr="009839EC" w:rsidRDefault="004C155C" w:rsidP="003E46D9">
            <w:pPr>
              <w:ind w:left="57"/>
              <w:rPr>
                <w:rFonts w:asciiTheme="majorBidi" w:hAnsiTheme="majorBidi" w:cstheme="majorBidi"/>
                <w:b/>
                <w:color w:val="000000"/>
                <w:szCs w:val="24"/>
                <w:lang w:val="en-US"/>
              </w:rPr>
            </w:pPr>
            <w:r w:rsidRPr="009839EC">
              <w:rPr>
                <w:rFonts w:asciiTheme="majorBidi" w:hAnsiTheme="majorBidi" w:cstheme="majorBidi"/>
              </w:rPr>
              <w:t xml:space="preserve"> GRBP September 2021</w:t>
            </w:r>
          </w:p>
          <w:p w14:paraId="353F1535" w14:textId="1D145B84" w:rsidR="004C155C" w:rsidRPr="009839EC" w:rsidRDefault="004C155C" w:rsidP="003E46D9">
            <w:pPr>
              <w:ind w:left="57"/>
              <w:rPr>
                <w:rFonts w:asciiTheme="majorBidi" w:hAnsiTheme="majorBidi" w:cstheme="majorBidi"/>
              </w:rPr>
            </w:pPr>
          </w:p>
        </w:tc>
        <w:tc>
          <w:tcPr>
            <w:tcW w:w="1529" w:type="dxa"/>
          </w:tcPr>
          <w:p w14:paraId="501D7442" w14:textId="3107A99A" w:rsidR="004C155C" w:rsidRPr="009839EC" w:rsidRDefault="004C155C" w:rsidP="003E46D9">
            <w:pPr>
              <w:ind w:left="57"/>
              <w:rPr>
                <w:rFonts w:asciiTheme="majorBidi" w:hAnsiTheme="majorBidi" w:cstheme="majorBidi"/>
              </w:rPr>
            </w:pPr>
          </w:p>
        </w:tc>
        <w:tc>
          <w:tcPr>
            <w:tcW w:w="1943" w:type="dxa"/>
          </w:tcPr>
          <w:p w14:paraId="1501F84C" w14:textId="0E0239D6" w:rsidR="004C155C" w:rsidRPr="009839EC" w:rsidRDefault="004C155C" w:rsidP="003E46D9">
            <w:pPr>
              <w:ind w:left="57"/>
              <w:rPr>
                <w:rFonts w:asciiTheme="majorBidi" w:hAnsiTheme="majorBidi" w:cstheme="majorBidi"/>
              </w:rPr>
            </w:pPr>
            <w:r w:rsidRPr="009839EC">
              <w:rPr>
                <w:rFonts w:asciiTheme="majorBidi" w:hAnsiTheme="majorBidi" w:cstheme="majorBidi"/>
              </w:rPr>
              <w:t>C2, C3</w:t>
            </w:r>
          </w:p>
        </w:tc>
      </w:tr>
      <w:tr w:rsidR="004C155C" w:rsidRPr="009839EC" w14:paraId="744E216B" w14:textId="03E70EF6" w:rsidTr="006069F2">
        <w:trPr>
          <w:trHeight w:val="1389"/>
        </w:trPr>
        <w:tc>
          <w:tcPr>
            <w:tcW w:w="1101" w:type="dxa"/>
            <w:tcBorders>
              <w:bottom w:val="single" w:sz="4" w:space="0" w:color="auto"/>
            </w:tcBorders>
          </w:tcPr>
          <w:p w14:paraId="02793E2D" w14:textId="4C253419" w:rsidR="004C155C" w:rsidRPr="009E01CD" w:rsidRDefault="004C155C" w:rsidP="003E46D9">
            <w:pPr>
              <w:ind w:left="57"/>
              <w:rPr>
                <w:rFonts w:asciiTheme="majorBidi" w:hAnsiTheme="majorBidi" w:cstheme="majorBidi"/>
                <w:strike/>
              </w:rPr>
            </w:pPr>
            <w:r w:rsidRPr="009E01CD">
              <w:rPr>
                <w:rFonts w:asciiTheme="majorBidi" w:hAnsiTheme="majorBidi" w:cstheme="majorBidi"/>
                <w:strike/>
              </w:rPr>
              <w:t>Potential</w:t>
            </w:r>
          </w:p>
        </w:tc>
        <w:tc>
          <w:tcPr>
            <w:tcW w:w="2013" w:type="dxa"/>
            <w:tcBorders>
              <w:bottom w:val="single" w:sz="4" w:space="0" w:color="auto"/>
            </w:tcBorders>
          </w:tcPr>
          <w:p w14:paraId="0052E984" w14:textId="4A4C8E01" w:rsidR="004C155C" w:rsidRPr="009E01CD" w:rsidRDefault="004C155C" w:rsidP="003E46D9">
            <w:pPr>
              <w:ind w:left="57"/>
              <w:rPr>
                <w:rFonts w:asciiTheme="majorBidi" w:hAnsiTheme="majorBidi" w:cstheme="majorBidi"/>
                <w:strike/>
                <w:color w:val="000000"/>
                <w:szCs w:val="24"/>
                <w:lang w:val="en-US"/>
              </w:rPr>
            </w:pPr>
            <w:r w:rsidRPr="009E01CD">
              <w:rPr>
                <w:rFonts w:asciiTheme="majorBidi" w:hAnsiTheme="majorBidi" w:cstheme="majorBidi"/>
                <w:strike/>
                <w:color w:val="000000"/>
                <w:szCs w:val="24"/>
                <w:lang w:val="en-US"/>
              </w:rPr>
              <w:t>Noise limits</w:t>
            </w:r>
          </w:p>
          <w:p w14:paraId="07D52408" w14:textId="75F09DEB" w:rsidR="004C155C" w:rsidRPr="009E01CD" w:rsidRDefault="004C155C" w:rsidP="003E46D9">
            <w:pPr>
              <w:ind w:left="57"/>
              <w:rPr>
                <w:rFonts w:asciiTheme="majorBidi" w:hAnsiTheme="majorBidi" w:cstheme="majorBidi"/>
                <w:strike/>
                <w:color w:val="000000"/>
                <w:szCs w:val="24"/>
                <w:lang w:val="en-US"/>
              </w:rPr>
            </w:pPr>
          </w:p>
          <w:p w14:paraId="16D3FE6D" w14:textId="2AE72D3E" w:rsidR="004C155C" w:rsidRPr="009E01CD" w:rsidRDefault="004C155C" w:rsidP="003E46D9">
            <w:pPr>
              <w:ind w:left="57"/>
              <w:rPr>
                <w:rFonts w:asciiTheme="majorBidi" w:hAnsiTheme="majorBidi" w:cstheme="majorBidi"/>
                <w:strike/>
                <w:color w:val="000000"/>
                <w:szCs w:val="24"/>
                <w:lang w:val="en-US"/>
              </w:rPr>
            </w:pPr>
          </w:p>
          <w:p w14:paraId="5DD455AD" w14:textId="01BF7A85" w:rsidR="004C155C" w:rsidRPr="009E01CD" w:rsidRDefault="004C155C" w:rsidP="003E46D9">
            <w:pPr>
              <w:ind w:left="57"/>
              <w:rPr>
                <w:rFonts w:asciiTheme="majorBidi" w:hAnsiTheme="majorBidi" w:cstheme="majorBidi"/>
                <w:strike/>
                <w:color w:val="000000"/>
                <w:szCs w:val="24"/>
                <w:lang w:val="en-US"/>
              </w:rPr>
            </w:pPr>
          </w:p>
          <w:p w14:paraId="7AEAE6A1" w14:textId="29CBEF60" w:rsidR="004C155C" w:rsidRPr="009E01CD" w:rsidRDefault="004C155C" w:rsidP="003E46D9">
            <w:pPr>
              <w:ind w:left="57"/>
              <w:rPr>
                <w:rFonts w:asciiTheme="majorBidi" w:hAnsiTheme="majorBidi" w:cstheme="majorBidi"/>
                <w:strike/>
              </w:rPr>
            </w:pPr>
          </w:p>
        </w:tc>
        <w:tc>
          <w:tcPr>
            <w:tcW w:w="2387" w:type="dxa"/>
            <w:tcBorders>
              <w:bottom w:val="single" w:sz="4" w:space="0" w:color="auto"/>
            </w:tcBorders>
          </w:tcPr>
          <w:p w14:paraId="18383682" w14:textId="0FAAEC0E" w:rsidR="004C155C" w:rsidRPr="009E01CD" w:rsidRDefault="004C155C" w:rsidP="003E46D9">
            <w:pPr>
              <w:ind w:left="57"/>
              <w:rPr>
                <w:rFonts w:asciiTheme="majorBidi" w:hAnsiTheme="majorBidi" w:cstheme="majorBidi"/>
                <w:strike/>
              </w:rPr>
            </w:pPr>
            <w:r w:rsidRPr="009E01CD">
              <w:rPr>
                <w:rFonts w:asciiTheme="majorBidi" w:hAnsiTheme="majorBidi" w:cstheme="majorBidi"/>
                <w:strike/>
              </w:rPr>
              <w:t xml:space="preserve">Revision of limit values Phase 3 (considering new technologies and tyre noise related to UN-R51-03) </w:t>
            </w:r>
          </w:p>
        </w:tc>
        <w:tc>
          <w:tcPr>
            <w:tcW w:w="1505" w:type="dxa"/>
            <w:tcBorders>
              <w:bottom w:val="single" w:sz="4" w:space="0" w:color="auto"/>
            </w:tcBorders>
          </w:tcPr>
          <w:p w14:paraId="3F8FE4FB" w14:textId="2B2E85B7" w:rsidR="004C155C" w:rsidRPr="009E01CD" w:rsidRDefault="004C155C" w:rsidP="003E46D9">
            <w:pPr>
              <w:ind w:left="57" w:hanging="306"/>
              <w:rPr>
                <w:rFonts w:asciiTheme="majorBidi" w:hAnsiTheme="majorBidi" w:cstheme="majorBidi"/>
                <w:strike/>
              </w:rPr>
            </w:pPr>
            <w:r w:rsidRPr="009E01CD">
              <w:rPr>
                <w:rFonts w:asciiTheme="majorBidi" w:hAnsiTheme="majorBidi" w:cstheme="majorBidi"/>
                <w:strike/>
              </w:rPr>
              <w:t>R 51</w:t>
            </w:r>
          </w:p>
          <w:p w14:paraId="0E503D2A" w14:textId="32CC92E6" w:rsidR="004C155C" w:rsidRPr="009E01CD" w:rsidRDefault="004C155C" w:rsidP="003E46D9">
            <w:pPr>
              <w:ind w:left="57"/>
              <w:rPr>
                <w:rFonts w:asciiTheme="majorBidi" w:hAnsiTheme="majorBidi" w:cstheme="majorBidi"/>
                <w:strike/>
                <w:szCs w:val="24"/>
                <w:lang w:val="en-US"/>
              </w:rPr>
            </w:pPr>
          </w:p>
          <w:p w14:paraId="1EBE5F42" w14:textId="6D2C5E17" w:rsidR="004C155C" w:rsidRPr="009E01CD" w:rsidRDefault="004C155C" w:rsidP="003E46D9">
            <w:pPr>
              <w:ind w:left="57"/>
              <w:rPr>
                <w:rFonts w:asciiTheme="majorBidi" w:hAnsiTheme="majorBidi" w:cstheme="majorBidi"/>
                <w:strike/>
              </w:rPr>
            </w:pPr>
          </w:p>
        </w:tc>
        <w:tc>
          <w:tcPr>
            <w:tcW w:w="1231" w:type="dxa"/>
            <w:tcBorders>
              <w:bottom w:val="single" w:sz="4" w:space="0" w:color="auto"/>
            </w:tcBorders>
          </w:tcPr>
          <w:p w14:paraId="08593821" w14:textId="5A227EB5" w:rsidR="004C155C" w:rsidRPr="009E01CD" w:rsidRDefault="004C155C" w:rsidP="003E46D9">
            <w:pPr>
              <w:ind w:left="57"/>
              <w:rPr>
                <w:rFonts w:asciiTheme="majorBidi" w:hAnsiTheme="majorBidi" w:cstheme="majorBidi"/>
                <w:strike/>
              </w:rPr>
            </w:pPr>
            <w:r w:rsidRPr="009E01CD">
              <w:rPr>
                <w:rFonts w:asciiTheme="majorBidi" w:hAnsiTheme="majorBidi" w:cstheme="majorBidi"/>
                <w:strike/>
              </w:rPr>
              <w:t>Task Force to be initiated</w:t>
            </w:r>
          </w:p>
          <w:p w14:paraId="61CAF299" w14:textId="7863C463" w:rsidR="004C155C" w:rsidRPr="009E01CD" w:rsidRDefault="004C155C" w:rsidP="003E46D9">
            <w:pPr>
              <w:ind w:left="57"/>
              <w:rPr>
                <w:rFonts w:asciiTheme="majorBidi" w:hAnsiTheme="majorBidi" w:cstheme="majorBidi"/>
                <w:strike/>
              </w:rPr>
            </w:pPr>
          </w:p>
        </w:tc>
        <w:tc>
          <w:tcPr>
            <w:tcW w:w="2239" w:type="dxa"/>
            <w:tcBorders>
              <w:bottom w:val="single" w:sz="4" w:space="0" w:color="auto"/>
            </w:tcBorders>
          </w:tcPr>
          <w:p w14:paraId="41C9C2A8" w14:textId="7C9BAC5E" w:rsidR="004C155C" w:rsidRPr="009E01CD" w:rsidRDefault="004C155C" w:rsidP="003E46D9">
            <w:pPr>
              <w:ind w:left="57"/>
              <w:rPr>
                <w:rFonts w:asciiTheme="majorBidi" w:hAnsiTheme="majorBidi" w:cstheme="majorBidi"/>
                <w:strike/>
              </w:rPr>
            </w:pPr>
            <w:r w:rsidRPr="009E01CD">
              <w:rPr>
                <w:rFonts w:asciiTheme="majorBidi" w:hAnsiTheme="majorBidi" w:cstheme="majorBidi"/>
                <w:strike/>
              </w:rPr>
              <w:t>Article 11 of EU Regulation 540/2014, for the EC study on sound level limits, that should be published by 1/7/2021</w:t>
            </w:r>
          </w:p>
        </w:tc>
        <w:tc>
          <w:tcPr>
            <w:tcW w:w="1529" w:type="dxa"/>
            <w:tcBorders>
              <w:bottom w:val="single" w:sz="4" w:space="0" w:color="auto"/>
            </w:tcBorders>
          </w:tcPr>
          <w:p w14:paraId="743D7029" w14:textId="7B308649" w:rsidR="004C155C" w:rsidRPr="009E01CD" w:rsidRDefault="004C155C" w:rsidP="003E46D9">
            <w:pPr>
              <w:ind w:left="57"/>
              <w:rPr>
                <w:rFonts w:asciiTheme="majorBidi" w:hAnsiTheme="majorBidi" w:cstheme="majorBidi"/>
                <w:strike/>
              </w:rPr>
            </w:pPr>
            <w:r w:rsidRPr="009E01CD">
              <w:rPr>
                <w:rFonts w:asciiTheme="majorBidi" w:hAnsiTheme="majorBidi" w:cstheme="majorBidi"/>
                <w:strike/>
              </w:rPr>
              <w:t xml:space="preserve">to be decided in January 2021 </w:t>
            </w:r>
          </w:p>
        </w:tc>
        <w:tc>
          <w:tcPr>
            <w:tcW w:w="1943" w:type="dxa"/>
            <w:tcBorders>
              <w:bottom w:val="single" w:sz="4" w:space="0" w:color="auto"/>
            </w:tcBorders>
          </w:tcPr>
          <w:p w14:paraId="7404B985" w14:textId="0F9C8D57" w:rsidR="004C155C" w:rsidRPr="009E01CD" w:rsidRDefault="004C155C" w:rsidP="003E46D9">
            <w:pPr>
              <w:ind w:left="57"/>
              <w:rPr>
                <w:rFonts w:asciiTheme="majorBidi" w:hAnsiTheme="majorBidi" w:cstheme="majorBidi"/>
                <w:strike/>
              </w:rPr>
            </w:pPr>
            <w:r w:rsidRPr="009E01CD">
              <w:rPr>
                <w:rFonts w:asciiTheme="majorBidi" w:hAnsiTheme="majorBidi" w:cstheme="majorBidi"/>
                <w:strike/>
              </w:rPr>
              <w:t>M, N</w:t>
            </w:r>
          </w:p>
        </w:tc>
      </w:tr>
      <w:tr w:rsidR="004C155C" w:rsidRPr="009839EC" w14:paraId="73DDCA5A" w14:textId="529611E2" w:rsidTr="009839EC">
        <w:trPr>
          <w:trHeight w:val="1496"/>
        </w:trPr>
        <w:tc>
          <w:tcPr>
            <w:tcW w:w="1101" w:type="dxa"/>
            <w:tcBorders>
              <w:bottom w:val="single" w:sz="12" w:space="0" w:color="auto"/>
            </w:tcBorders>
          </w:tcPr>
          <w:p w14:paraId="7464FAAE" w14:textId="5235AA5D" w:rsidR="004C155C" w:rsidRPr="009839EC" w:rsidRDefault="004C155C" w:rsidP="003E46D9">
            <w:pPr>
              <w:ind w:left="57"/>
              <w:rPr>
                <w:rFonts w:asciiTheme="majorBidi" w:hAnsiTheme="majorBidi" w:cstheme="majorBidi"/>
              </w:rPr>
            </w:pPr>
            <w:r w:rsidRPr="009839EC">
              <w:rPr>
                <w:rFonts w:asciiTheme="majorBidi" w:hAnsiTheme="majorBidi" w:cstheme="majorBidi"/>
              </w:rPr>
              <w:t>Potential</w:t>
            </w:r>
          </w:p>
        </w:tc>
        <w:tc>
          <w:tcPr>
            <w:tcW w:w="2013" w:type="dxa"/>
            <w:tcBorders>
              <w:bottom w:val="single" w:sz="12" w:space="0" w:color="auto"/>
            </w:tcBorders>
          </w:tcPr>
          <w:p w14:paraId="60F1EC4E" w14:textId="70377553" w:rsidR="004C155C" w:rsidRPr="009839EC" w:rsidRDefault="004C155C" w:rsidP="003E46D9">
            <w:pPr>
              <w:ind w:left="57"/>
              <w:rPr>
                <w:rFonts w:asciiTheme="majorBidi" w:hAnsiTheme="majorBidi" w:cstheme="majorBidi"/>
                <w:color w:val="000000"/>
                <w:sz w:val="24"/>
                <w:szCs w:val="24"/>
                <w:lang w:val="en-US"/>
              </w:rPr>
            </w:pPr>
            <w:r w:rsidRPr="009839EC">
              <w:rPr>
                <w:rFonts w:asciiTheme="majorBidi" w:hAnsiTheme="majorBidi" w:cstheme="majorBidi"/>
                <w:color w:val="000000"/>
                <w:szCs w:val="24"/>
                <w:lang w:val="en-US"/>
              </w:rPr>
              <w:t xml:space="preserve">Type definition </w:t>
            </w:r>
          </w:p>
          <w:p w14:paraId="3C03595B" w14:textId="1A9CF75A" w:rsidR="004C155C" w:rsidRPr="009839EC" w:rsidRDefault="004C155C" w:rsidP="003E46D9">
            <w:pPr>
              <w:ind w:left="57"/>
              <w:rPr>
                <w:rFonts w:asciiTheme="majorBidi" w:hAnsiTheme="majorBidi" w:cstheme="majorBidi"/>
                <w:color w:val="000000"/>
                <w:szCs w:val="24"/>
                <w:lang w:val="en-US"/>
              </w:rPr>
            </w:pPr>
          </w:p>
        </w:tc>
        <w:tc>
          <w:tcPr>
            <w:tcW w:w="2387" w:type="dxa"/>
            <w:tcBorders>
              <w:bottom w:val="single" w:sz="12" w:space="0" w:color="auto"/>
            </w:tcBorders>
          </w:tcPr>
          <w:p w14:paraId="6787DCE9" w14:textId="12C9F776" w:rsidR="004C155C" w:rsidRPr="009839EC" w:rsidRDefault="004C155C" w:rsidP="003E46D9">
            <w:pPr>
              <w:ind w:left="57"/>
              <w:rPr>
                <w:rFonts w:asciiTheme="majorBidi" w:hAnsiTheme="majorBidi" w:cstheme="majorBidi"/>
              </w:rPr>
            </w:pPr>
            <w:r w:rsidRPr="009839EC">
              <w:rPr>
                <w:rFonts w:asciiTheme="majorBidi" w:hAnsiTheme="majorBidi" w:cstheme="majorBidi"/>
              </w:rPr>
              <w:t>Consideration on tolerances for type defining parameters and selection scheme for a representative vehicle</w:t>
            </w:r>
          </w:p>
        </w:tc>
        <w:tc>
          <w:tcPr>
            <w:tcW w:w="1505" w:type="dxa"/>
            <w:tcBorders>
              <w:bottom w:val="single" w:sz="12" w:space="0" w:color="auto"/>
            </w:tcBorders>
          </w:tcPr>
          <w:p w14:paraId="6232C337" w14:textId="69273372" w:rsidR="004C155C" w:rsidRPr="009839EC" w:rsidRDefault="004C155C" w:rsidP="003E46D9">
            <w:pPr>
              <w:ind w:left="57"/>
              <w:rPr>
                <w:rFonts w:asciiTheme="majorBidi" w:hAnsiTheme="majorBidi" w:cstheme="majorBidi"/>
                <w:szCs w:val="24"/>
                <w:lang w:val="en-US"/>
              </w:rPr>
            </w:pPr>
            <w:r w:rsidRPr="009839EC">
              <w:rPr>
                <w:rFonts w:asciiTheme="majorBidi" w:hAnsiTheme="majorBidi" w:cstheme="majorBidi"/>
                <w:szCs w:val="24"/>
                <w:lang w:val="en-US"/>
              </w:rPr>
              <w:t>R51 R41</w:t>
            </w:r>
          </w:p>
          <w:p w14:paraId="5077F663" w14:textId="1FED847E" w:rsidR="004C155C" w:rsidRPr="009839EC" w:rsidRDefault="004C155C" w:rsidP="003E46D9">
            <w:pPr>
              <w:ind w:left="57"/>
              <w:rPr>
                <w:rFonts w:asciiTheme="majorBidi" w:hAnsiTheme="majorBidi" w:cstheme="majorBidi"/>
                <w:szCs w:val="24"/>
                <w:lang w:val="en-US"/>
              </w:rPr>
            </w:pPr>
          </w:p>
          <w:p w14:paraId="253412E7" w14:textId="760094B6" w:rsidR="004C155C" w:rsidRPr="009839EC" w:rsidRDefault="004C155C" w:rsidP="003E46D9">
            <w:pPr>
              <w:ind w:left="57"/>
              <w:rPr>
                <w:rFonts w:asciiTheme="majorBidi" w:hAnsiTheme="majorBidi" w:cstheme="majorBidi"/>
              </w:rPr>
            </w:pPr>
          </w:p>
        </w:tc>
        <w:tc>
          <w:tcPr>
            <w:tcW w:w="1231" w:type="dxa"/>
            <w:tcBorders>
              <w:bottom w:val="single" w:sz="12" w:space="0" w:color="auto"/>
            </w:tcBorders>
          </w:tcPr>
          <w:p w14:paraId="59C5E0B6" w14:textId="0F55FA23" w:rsidR="004C155C" w:rsidRPr="009839EC" w:rsidRDefault="004C155C" w:rsidP="003E46D9">
            <w:pPr>
              <w:ind w:left="57"/>
              <w:rPr>
                <w:rFonts w:asciiTheme="majorBidi" w:hAnsiTheme="majorBidi" w:cstheme="majorBidi"/>
              </w:rPr>
            </w:pPr>
          </w:p>
        </w:tc>
        <w:tc>
          <w:tcPr>
            <w:tcW w:w="2239" w:type="dxa"/>
            <w:tcBorders>
              <w:bottom w:val="single" w:sz="12" w:space="0" w:color="auto"/>
            </w:tcBorders>
          </w:tcPr>
          <w:p w14:paraId="174A9A2F" w14:textId="7069D978" w:rsidR="004C155C" w:rsidRPr="009839EC" w:rsidRDefault="004C155C" w:rsidP="003E46D9">
            <w:pPr>
              <w:ind w:left="57"/>
              <w:rPr>
                <w:rFonts w:asciiTheme="majorBidi" w:hAnsiTheme="majorBidi" w:cstheme="majorBidi"/>
              </w:rPr>
            </w:pPr>
          </w:p>
        </w:tc>
        <w:tc>
          <w:tcPr>
            <w:tcW w:w="1529" w:type="dxa"/>
            <w:tcBorders>
              <w:bottom w:val="single" w:sz="12" w:space="0" w:color="auto"/>
            </w:tcBorders>
          </w:tcPr>
          <w:p w14:paraId="2409BE6A" w14:textId="27C8B8BF" w:rsidR="004C155C" w:rsidRPr="009839EC" w:rsidRDefault="004C155C" w:rsidP="003E46D9">
            <w:pPr>
              <w:ind w:left="57"/>
              <w:rPr>
                <w:rFonts w:asciiTheme="majorBidi" w:hAnsiTheme="majorBidi" w:cstheme="majorBidi"/>
              </w:rPr>
            </w:pPr>
          </w:p>
        </w:tc>
        <w:tc>
          <w:tcPr>
            <w:tcW w:w="1943" w:type="dxa"/>
            <w:tcBorders>
              <w:bottom w:val="single" w:sz="12" w:space="0" w:color="auto"/>
            </w:tcBorders>
          </w:tcPr>
          <w:p w14:paraId="24DAAAF9" w14:textId="5A643D72" w:rsidR="004C155C" w:rsidRPr="009839EC" w:rsidRDefault="004C155C" w:rsidP="003E46D9">
            <w:pPr>
              <w:ind w:left="57"/>
              <w:rPr>
                <w:rFonts w:asciiTheme="majorBidi" w:hAnsiTheme="majorBidi" w:cstheme="majorBidi"/>
              </w:rPr>
            </w:pPr>
          </w:p>
        </w:tc>
      </w:tr>
    </w:tbl>
    <w:p w14:paraId="6993600D" w14:textId="77777777" w:rsidR="004C155C" w:rsidRDefault="004C155C" w:rsidP="000F0B23">
      <w:pPr>
        <w:tabs>
          <w:tab w:val="left" w:pos="1701"/>
        </w:tabs>
        <w:spacing w:line="240" w:lineRule="auto"/>
        <w:ind w:left="1134"/>
        <w:outlineLvl w:val="0"/>
        <w:rPr>
          <w:rFonts w:eastAsia="Calibri" w:cs="Arial"/>
          <w:b/>
          <w:bCs/>
          <w:szCs w:val="22"/>
        </w:rPr>
      </w:pPr>
    </w:p>
    <w:tbl>
      <w:tblPr>
        <w:tblStyle w:val="TableGrid"/>
        <w:tblW w:w="13948" w:type="dxa"/>
        <w:tblLook w:val="04A0" w:firstRow="1" w:lastRow="0" w:firstColumn="1" w:lastColumn="0" w:noHBand="0" w:noVBand="1"/>
      </w:tblPr>
      <w:tblGrid>
        <w:gridCol w:w="1101"/>
        <w:gridCol w:w="2013"/>
        <w:gridCol w:w="2551"/>
        <w:gridCol w:w="1341"/>
        <w:gridCol w:w="1231"/>
        <w:gridCol w:w="2239"/>
        <w:gridCol w:w="1529"/>
        <w:gridCol w:w="1943"/>
      </w:tblGrid>
      <w:tr w:rsidR="00EB1AA5" w:rsidRPr="00075875" w:rsidDel="00E81146" w14:paraId="7E1EF039" w14:textId="1AADE600" w:rsidTr="00D54D9F">
        <w:trPr>
          <w:ins w:id="41" w:author="VOSINIS Andreas (GROW)" w:date="2021-03-01T10:11:00Z"/>
          <w:del w:id="42" w:author="Aleksander.LAZAREVIC" w:date="2021-03-08T10:16:00Z"/>
        </w:trPr>
        <w:tc>
          <w:tcPr>
            <w:tcW w:w="13948" w:type="dxa"/>
            <w:gridSpan w:val="8"/>
            <w:shd w:val="clear" w:color="auto" w:fill="auto"/>
          </w:tcPr>
          <w:p w14:paraId="18CCA692" w14:textId="347F8213" w:rsidR="00EB1AA5" w:rsidRPr="00075875" w:rsidDel="00E81146" w:rsidRDefault="00EB1AA5" w:rsidP="00D54D9F">
            <w:pPr>
              <w:jc w:val="center"/>
              <w:rPr>
                <w:ins w:id="43" w:author="VOSINIS Andreas (GROW)" w:date="2021-03-01T10:11:00Z"/>
                <w:del w:id="44" w:author="Aleksander.LAZAREVIC" w:date="2021-03-08T10:16:00Z"/>
                <w:bCs/>
                <w:i/>
              </w:rPr>
            </w:pPr>
            <w:ins w:id="45" w:author="VOSINIS Andreas (GROW)" w:date="2021-03-01T10:11:00Z">
              <w:del w:id="46" w:author="Aleksander.LAZAREVIC" w:date="2021-03-08T10:16:00Z">
                <w:r w:rsidRPr="00075875" w:rsidDel="00E81146">
                  <w:rPr>
                    <w:bCs/>
                    <w:i/>
                    <w:sz w:val="16"/>
                  </w:rPr>
                  <w:delText>GRBP</w:delText>
                </w:r>
              </w:del>
            </w:ins>
          </w:p>
        </w:tc>
      </w:tr>
      <w:tr w:rsidR="00EB1AA5" w:rsidRPr="00075875" w:rsidDel="00E81146" w14:paraId="098C270E" w14:textId="473813E1" w:rsidTr="00762EE3">
        <w:trPr>
          <w:ins w:id="47" w:author="VOSINIS Andreas (GROW)" w:date="2021-03-01T10:11:00Z"/>
          <w:del w:id="48" w:author="Aleksander.LAZAREVIC" w:date="2021-03-08T10:16:00Z"/>
        </w:trPr>
        <w:tc>
          <w:tcPr>
            <w:tcW w:w="1101" w:type="dxa"/>
          </w:tcPr>
          <w:p w14:paraId="03F2BBF6" w14:textId="432C79E5" w:rsidR="00EB1AA5" w:rsidRPr="00075875" w:rsidDel="00E81146" w:rsidRDefault="00EB1AA5" w:rsidP="00762EE3">
            <w:pPr>
              <w:jc w:val="center"/>
              <w:rPr>
                <w:ins w:id="49" w:author="VOSINIS Andreas (GROW)" w:date="2021-03-01T10:11:00Z"/>
                <w:del w:id="50" w:author="Aleksander.LAZAREVIC" w:date="2021-03-08T10:16:00Z"/>
                <w:bCs/>
                <w:i/>
                <w:sz w:val="16"/>
              </w:rPr>
            </w:pPr>
            <w:ins w:id="51" w:author="VOSINIS Andreas (GROW)" w:date="2021-03-01T10:11:00Z">
              <w:del w:id="52" w:author="Aleksander.LAZAREVIC" w:date="2021-03-08T10:16:00Z">
                <w:r w:rsidRPr="00075875" w:rsidDel="00E81146">
                  <w:rPr>
                    <w:bCs/>
                    <w:i/>
                    <w:sz w:val="16"/>
                  </w:rPr>
                  <w:delText>Priority/</w:delText>
                </w:r>
                <w:r w:rsidRPr="00075875" w:rsidDel="00E81146">
                  <w:rPr>
                    <w:bCs/>
                    <w:i/>
                    <w:sz w:val="16"/>
                  </w:rPr>
                  <w:br/>
                  <w:delText>recurrent</w:delText>
                </w:r>
              </w:del>
            </w:ins>
          </w:p>
        </w:tc>
        <w:tc>
          <w:tcPr>
            <w:tcW w:w="2013" w:type="dxa"/>
          </w:tcPr>
          <w:p w14:paraId="12218C95" w14:textId="54C7509B" w:rsidR="00EB1AA5" w:rsidRPr="00075875" w:rsidDel="00E81146" w:rsidRDefault="00EB1AA5" w:rsidP="00762EE3">
            <w:pPr>
              <w:jc w:val="center"/>
              <w:rPr>
                <w:ins w:id="53" w:author="VOSINIS Andreas (GROW)" w:date="2021-03-01T10:11:00Z"/>
                <w:del w:id="54" w:author="Aleksander.LAZAREVIC" w:date="2021-03-08T10:16:00Z"/>
                <w:bCs/>
                <w:i/>
                <w:sz w:val="16"/>
              </w:rPr>
            </w:pPr>
            <w:ins w:id="55" w:author="VOSINIS Andreas (GROW)" w:date="2021-03-01T10:11:00Z">
              <w:del w:id="56" w:author="Aleksander.LAZAREVIC" w:date="2021-03-08T10:16:00Z">
                <w:r w:rsidRPr="00075875" w:rsidDel="00E81146">
                  <w:rPr>
                    <w:bCs/>
                    <w:i/>
                    <w:sz w:val="16"/>
                  </w:rPr>
                  <w:delText>Title</w:delText>
                </w:r>
              </w:del>
            </w:ins>
          </w:p>
        </w:tc>
        <w:tc>
          <w:tcPr>
            <w:tcW w:w="2551" w:type="dxa"/>
          </w:tcPr>
          <w:p w14:paraId="2C1AFD28" w14:textId="3893F8E6" w:rsidR="00EB1AA5" w:rsidRPr="00075875" w:rsidDel="00E81146" w:rsidRDefault="00EB1AA5" w:rsidP="00762EE3">
            <w:pPr>
              <w:jc w:val="center"/>
              <w:rPr>
                <w:ins w:id="57" w:author="VOSINIS Andreas (GROW)" w:date="2021-03-01T10:11:00Z"/>
                <w:del w:id="58" w:author="Aleksander.LAZAREVIC" w:date="2021-03-08T10:16:00Z"/>
                <w:bCs/>
                <w:i/>
                <w:sz w:val="16"/>
              </w:rPr>
            </w:pPr>
            <w:ins w:id="59" w:author="VOSINIS Andreas (GROW)" w:date="2021-03-01T10:11:00Z">
              <w:del w:id="60" w:author="Aleksander.LAZAREVIC" w:date="2021-03-08T10:16:00Z">
                <w:r w:rsidRPr="00075875" w:rsidDel="00E81146">
                  <w:rPr>
                    <w:bCs/>
                    <w:i/>
                    <w:sz w:val="16"/>
                  </w:rPr>
                  <w:delText>Tasks / Deliverables</w:delText>
                </w:r>
              </w:del>
            </w:ins>
          </w:p>
        </w:tc>
        <w:tc>
          <w:tcPr>
            <w:tcW w:w="1341" w:type="dxa"/>
          </w:tcPr>
          <w:p w14:paraId="226EB6E2" w14:textId="34950DFC" w:rsidR="00EB1AA5" w:rsidRPr="00075875" w:rsidDel="00E81146" w:rsidRDefault="00EB1AA5" w:rsidP="00762EE3">
            <w:pPr>
              <w:jc w:val="center"/>
              <w:rPr>
                <w:ins w:id="61" w:author="VOSINIS Andreas (GROW)" w:date="2021-03-01T10:11:00Z"/>
                <w:del w:id="62" w:author="Aleksander.LAZAREVIC" w:date="2021-03-08T10:16:00Z"/>
                <w:bCs/>
                <w:i/>
                <w:sz w:val="16"/>
              </w:rPr>
            </w:pPr>
            <w:ins w:id="63" w:author="VOSINIS Andreas (GROW)" w:date="2021-03-01T10:11:00Z">
              <w:del w:id="64" w:author="Aleksander.LAZAREVIC" w:date="2021-03-08T10:16:00Z">
                <w:r w:rsidRPr="00075875" w:rsidDel="00E81146">
                  <w:rPr>
                    <w:bCs/>
                    <w:i/>
                    <w:sz w:val="16"/>
                  </w:rPr>
                  <w:delText>References</w:delText>
                </w:r>
              </w:del>
            </w:ins>
          </w:p>
        </w:tc>
        <w:tc>
          <w:tcPr>
            <w:tcW w:w="1231" w:type="dxa"/>
          </w:tcPr>
          <w:p w14:paraId="0C6ABD4B" w14:textId="03C0C46C" w:rsidR="00EB1AA5" w:rsidRPr="00075875" w:rsidDel="00E81146" w:rsidRDefault="00EB1AA5" w:rsidP="00762EE3">
            <w:pPr>
              <w:jc w:val="center"/>
              <w:rPr>
                <w:ins w:id="65" w:author="VOSINIS Andreas (GROW)" w:date="2021-03-01T10:11:00Z"/>
                <w:del w:id="66" w:author="Aleksander.LAZAREVIC" w:date="2021-03-08T10:16:00Z"/>
                <w:bCs/>
                <w:i/>
                <w:sz w:val="16"/>
              </w:rPr>
            </w:pPr>
            <w:ins w:id="67" w:author="VOSINIS Andreas (GROW)" w:date="2021-03-01T10:11:00Z">
              <w:del w:id="68" w:author="Aleksander.LAZAREVIC" w:date="2021-03-08T10:16:00Z">
                <w:r w:rsidRPr="00075875" w:rsidDel="00E81146">
                  <w:rPr>
                    <w:bCs/>
                    <w:i/>
                    <w:sz w:val="16"/>
                  </w:rPr>
                  <w:delText>Allocations / IWGs</w:delText>
                </w:r>
              </w:del>
            </w:ins>
          </w:p>
        </w:tc>
        <w:tc>
          <w:tcPr>
            <w:tcW w:w="2239" w:type="dxa"/>
          </w:tcPr>
          <w:p w14:paraId="75EC9AC5" w14:textId="3AB0B347" w:rsidR="00EB1AA5" w:rsidRPr="00075875" w:rsidDel="00E81146" w:rsidRDefault="00EB1AA5" w:rsidP="00762EE3">
            <w:pPr>
              <w:jc w:val="center"/>
              <w:rPr>
                <w:ins w:id="69" w:author="VOSINIS Andreas (GROW)" w:date="2021-03-01T10:11:00Z"/>
                <w:del w:id="70" w:author="Aleksander.LAZAREVIC" w:date="2021-03-08T10:16:00Z"/>
                <w:bCs/>
                <w:i/>
                <w:sz w:val="16"/>
              </w:rPr>
            </w:pPr>
            <w:ins w:id="71" w:author="VOSINIS Andreas (GROW)" w:date="2021-03-01T10:11:00Z">
              <w:del w:id="72" w:author="Aleksander.LAZAREVIC" w:date="2021-03-08T10:16:00Z">
                <w:r w:rsidRPr="00075875" w:rsidDel="00E81146">
                  <w:rPr>
                    <w:bCs/>
                    <w:i/>
                    <w:sz w:val="16"/>
                  </w:rPr>
                  <w:delText>Timeline</w:delText>
                </w:r>
              </w:del>
            </w:ins>
          </w:p>
        </w:tc>
        <w:tc>
          <w:tcPr>
            <w:tcW w:w="1529" w:type="dxa"/>
          </w:tcPr>
          <w:p w14:paraId="10FA5E12" w14:textId="02226EEE" w:rsidR="00EB1AA5" w:rsidRPr="00075875" w:rsidDel="00E81146" w:rsidRDefault="00EB1AA5" w:rsidP="00762EE3">
            <w:pPr>
              <w:jc w:val="center"/>
              <w:rPr>
                <w:ins w:id="73" w:author="VOSINIS Andreas (GROW)" w:date="2021-03-01T10:11:00Z"/>
                <w:del w:id="74" w:author="Aleksander.LAZAREVIC" w:date="2021-03-08T10:16:00Z"/>
                <w:bCs/>
                <w:i/>
                <w:sz w:val="16"/>
              </w:rPr>
            </w:pPr>
            <w:ins w:id="75" w:author="VOSINIS Andreas (GROW)" w:date="2021-03-01T10:11:00Z">
              <w:del w:id="76" w:author="Aleksander.LAZAREVIC" w:date="2021-03-08T10:16:00Z">
                <w:r w:rsidRPr="00075875" w:rsidDel="00E81146">
                  <w:rPr>
                    <w:bCs/>
                    <w:i/>
                    <w:sz w:val="16"/>
                  </w:rPr>
                  <w:delText>Chair/Initiator</w:delText>
                </w:r>
              </w:del>
            </w:ins>
          </w:p>
        </w:tc>
        <w:tc>
          <w:tcPr>
            <w:tcW w:w="1943" w:type="dxa"/>
          </w:tcPr>
          <w:p w14:paraId="6FF79E98" w14:textId="514B0CD4" w:rsidR="00EB1AA5" w:rsidRPr="00075875" w:rsidDel="00E81146" w:rsidRDefault="00EB1AA5" w:rsidP="00762EE3">
            <w:pPr>
              <w:jc w:val="center"/>
              <w:rPr>
                <w:ins w:id="77" w:author="VOSINIS Andreas (GROW)" w:date="2021-03-01T10:11:00Z"/>
                <w:del w:id="78" w:author="Aleksander.LAZAREVIC" w:date="2021-03-08T10:16:00Z"/>
                <w:bCs/>
                <w:i/>
                <w:sz w:val="16"/>
              </w:rPr>
            </w:pPr>
            <w:ins w:id="79" w:author="VOSINIS Andreas (GROW)" w:date="2021-03-01T10:11:00Z">
              <w:del w:id="80" w:author="Aleksander.LAZAREVIC" w:date="2021-03-08T10:16:00Z">
                <w:r w:rsidRPr="00075875" w:rsidDel="00E81146">
                  <w:rPr>
                    <w:bCs/>
                    <w:i/>
                    <w:sz w:val="16"/>
                  </w:rPr>
                  <w:delText>Comments</w:delText>
                </w:r>
              </w:del>
            </w:ins>
          </w:p>
        </w:tc>
      </w:tr>
      <w:tr w:rsidR="00EB1AA5" w:rsidRPr="00075875" w:rsidDel="00E81146" w14:paraId="14A0B23E" w14:textId="5DBE9C0D" w:rsidTr="00762EE3">
        <w:trPr>
          <w:ins w:id="81" w:author="VOSINIS Andreas (GROW)" w:date="2021-03-01T10:11:00Z"/>
          <w:del w:id="82" w:author="Aleksander.LAZAREVIC" w:date="2021-03-08T10:16:00Z"/>
        </w:trPr>
        <w:tc>
          <w:tcPr>
            <w:tcW w:w="1101" w:type="dxa"/>
          </w:tcPr>
          <w:p w14:paraId="60C3050C" w14:textId="653F594D" w:rsidR="00EB1AA5" w:rsidRPr="00075875" w:rsidDel="00E81146" w:rsidRDefault="00EB1AA5" w:rsidP="00D54D9F">
            <w:pPr>
              <w:rPr>
                <w:ins w:id="83" w:author="VOSINIS Andreas (GROW)" w:date="2021-03-01T10:11:00Z"/>
                <w:del w:id="84" w:author="Aleksander.LAZAREVIC" w:date="2021-03-08T10:16:00Z"/>
              </w:rPr>
            </w:pPr>
            <w:ins w:id="85" w:author="VOSINIS Andreas (GROW)" w:date="2021-03-01T10:11:00Z">
              <w:del w:id="86" w:author="Aleksander.LAZAREVIC" w:date="2021-03-08T10:16:00Z">
                <w:r w:rsidRPr="00075875" w:rsidDel="00E81146">
                  <w:lastRenderedPageBreak/>
                  <w:delText>Priority</w:delText>
                </w:r>
              </w:del>
            </w:ins>
          </w:p>
        </w:tc>
        <w:tc>
          <w:tcPr>
            <w:tcW w:w="2013" w:type="dxa"/>
          </w:tcPr>
          <w:p w14:paraId="34A589B5" w14:textId="08F62B3A" w:rsidR="00EB1AA5" w:rsidRPr="00075875" w:rsidDel="00E81146" w:rsidRDefault="00EB1AA5" w:rsidP="00762EE3">
            <w:pPr>
              <w:ind w:left="-113"/>
              <w:jc w:val="center"/>
              <w:rPr>
                <w:ins w:id="87" w:author="VOSINIS Andreas (GROW)" w:date="2021-03-01T10:11:00Z"/>
                <w:del w:id="88" w:author="Aleksander.LAZAREVIC" w:date="2021-03-08T10:16:00Z"/>
              </w:rPr>
            </w:pPr>
            <w:ins w:id="89" w:author="VOSINIS Andreas (GROW)" w:date="2021-03-01T10:11:00Z">
              <w:del w:id="90" w:author="Aleksander.LAZAREVIC" w:date="2021-03-08T10:16:00Z">
                <w:r w:rsidRPr="00075875" w:rsidDel="00E81146">
                  <w:delText>Real Driving Additional</w:delText>
                </w:r>
              </w:del>
            </w:ins>
            <w:ins w:id="91" w:author="VOSINIS Andreas (GROW)" w:date="2021-03-01T10:13:00Z">
              <w:del w:id="92" w:author="Aleksander.LAZAREVIC" w:date="2021-03-08T10:16:00Z">
                <w:r w:rsidDel="00E81146">
                  <w:delText xml:space="preserve"> </w:delText>
                </w:r>
              </w:del>
            </w:ins>
            <w:ins w:id="93" w:author="VOSINIS Andreas (GROW)" w:date="2021-03-01T10:11:00Z">
              <w:del w:id="94" w:author="Aleksander.LAZAREVIC" w:date="2021-03-08T10:16:00Z">
                <w:r w:rsidRPr="00075875" w:rsidDel="00E81146">
                  <w:delText>sound emission Provisions (ASEP)</w:delText>
                </w:r>
              </w:del>
            </w:ins>
          </w:p>
        </w:tc>
        <w:tc>
          <w:tcPr>
            <w:tcW w:w="2551" w:type="dxa"/>
          </w:tcPr>
          <w:p w14:paraId="4DA0B141" w14:textId="171A0A4A" w:rsidR="00EB1AA5" w:rsidRPr="004A6A9F" w:rsidDel="00E81146" w:rsidRDefault="00EB1AA5" w:rsidP="00762EE3">
            <w:pPr>
              <w:ind w:left="-113"/>
              <w:jc w:val="center"/>
              <w:rPr>
                <w:ins w:id="95" w:author="VOSINIS Andreas (GROW)" w:date="2021-03-01T10:11:00Z"/>
                <w:del w:id="96" w:author="Aleksander.LAZAREVIC" w:date="2021-03-08T10:16:00Z"/>
              </w:rPr>
            </w:pPr>
            <w:ins w:id="97" w:author="VOSINIS Andreas (GROW)" w:date="2021-03-01T10:11:00Z">
              <w:del w:id="98" w:author="Aleksander.LAZAREVIC" w:date="2021-03-08T10:16:00Z">
                <w:r w:rsidRPr="00762EE3" w:rsidDel="00E81146">
                  <w:rPr>
                    <w:sz w:val="18"/>
                  </w:rPr>
                  <w:delText>Real driving sound emissions and the extended work of IWG ASEP such as manipulation-safe active components and software, anti-tampering, ASEP NORESS</w:delText>
                </w:r>
              </w:del>
            </w:ins>
          </w:p>
        </w:tc>
        <w:tc>
          <w:tcPr>
            <w:tcW w:w="1341" w:type="dxa"/>
          </w:tcPr>
          <w:p w14:paraId="28BCF5EA" w14:textId="507FF536" w:rsidR="00EB1AA5" w:rsidRPr="00075875" w:rsidDel="00E81146" w:rsidRDefault="00EB1AA5" w:rsidP="00D54D9F">
            <w:pPr>
              <w:rPr>
                <w:ins w:id="99" w:author="VOSINIS Andreas (GROW)" w:date="2021-03-01T10:11:00Z"/>
                <w:del w:id="100" w:author="Aleksander.LAZAREVIC" w:date="2021-03-08T10:16:00Z"/>
              </w:rPr>
            </w:pPr>
            <w:ins w:id="101" w:author="VOSINIS Andreas (GROW)" w:date="2021-03-01T10:11:00Z">
              <w:del w:id="102" w:author="Aleksander.LAZAREVIC" w:date="2021-03-08T10:16:00Z">
                <w:r w:rsidRPr="00075875" w:rsidDel="00E81146">
                  <w:delText>R 51, R 41</w:delText>
                </w:r>
              </w:del>
            </w:ins>
          </w:p>
        </w:tc>
        <w:tc>
          <w:tcPr>
            <w:tcW w:w="1231" w:type="dxa"/>
          </w:tcPr>
          <w:p w14:paraId="7432C9AD" w14:textId="03F24E87" w:rsidR="00EB1AA5" w:rsidRPr="00075875" w:rsidDel="00E81146" w:rsidRDefault="00EB1AA5" w:rsidP="00D54D9F">
            <w:pPr>
              <w:rPr>
                <w:ins w:id="103" w:author="VOSINIS Andreas (GROW)" w:date="2021-03-01T10:11:00Z"/>
                <w:del w:id="104" w:author="Aleksander.LAZAREVIC" w:date="2021-03-08T10:16:00Z"/>
              </w:rPr>
            </w:pPr>
            <w:ins w:id="105" w:author="VOSINIS Andreas (GROW)" w:date="2021-03-01T10:11:00Z">
              <w:del w:id="106" w:author="Aleksander.LAZAREVIC" w:date="2021-03-08T10:16:00Z">
                <w:r w:rsidRPr="00075875" w:rsidDel="00E81146">
                  <w:delText>IWG ASEP</w:delText>
                </w:r>
              </w:del>
            </w:ins>
          </w:p>
          <w:p w14:paraId="5B6FF07A" w14:textId="01BB347D" w:rsidR="00EB1AA5" w:rsidRPr="00075875" w:rsidDel="00E81146" w:rsidRDefault="00EB1AA5" w:rsidP="00D54D9F">
            <w:pPr>
              <w:rPr>
                <w:ins w:id="107" w:author="VOSINIS Andreas (GROW)" w:date="2021-03-01T10:11:00Z"/>
                <w:del w:id="108" w:author="Aleksander.LAZAREVIC" w:date="2021-03-08T10:16:00Z"/>
              </w:rPr>
            </w:pPr>
          </w:p>
          <w:p w14:paraId="70695142" w14:textId="05D94FAB" w:rsidR="00EB1AA5" w:rsidRPr="00075875" w:rsidDel="00E81146" w:rsidRDefault="00EB1AA5" w:rsidP="00D54D9F">
            <w:pPr>
              <w:rPr>
                <w:ins w:id="109" w:author="VOSINIS Andreas (GROW)" w:date="2021-03-01T10:11:00Z"/>
                <w:del w:id="110" w:author="Aleksander.LAZAREVIC" w:date="2021-03-08T10:16:00Z"/>
              </w:rPr>
            </w:pPr>
          </w:p>
          <w:p w14:paraId="135F421F" w14:textId="7CD205B2" w:rsidR="00EB1AA5" w:rsidRPr="00075875" w:rsidDel="00E81146" w:rsidRDefault="00EB1AA5" w:rsidP="00D54D9F">
            <w:pPr>
              <w:rPr>
                <w:ins w:id="111" w:author="VOSINIS Andreas (GROW)" w:date="2021-03-01T10:11:00Z"/>
                <w:del w:id="112" w:author="Aleksander.LAZAREVIC" w:date="2021-03-08T10:16:00Z"/>
              </w:rPr>
            </w:pPr>
          </w:p>
          <w:p w14:paraId="48785D87" w14:textId="203185CD" w:rsidR="00EB1AA5" w:rsidRPr="00075875" w:rsidDel="00E81146" w:rsidRDefault="00EB1AA5" w:rsidP="00D54D9F">
            <w:pPr>
              <w:rPr>
                <w:ins w:id="113" w:author="VOSINIS Andreas (GROW)" w:date="2021-03-01T10:11:00Z"/>
                <w:del w:id="114" w:author="Aleksander.LAZAREVIC" w:date="2021-03-08T10:16:00Z"/>
              </w:rPr>
            </w:pPr>
          </w:p>
        </w:tc>
        <w:tc>
          <w:tcPr>
            <w:tcW w:w="2239" w:type="dxa"/>
          </w:tcPr>
          <w:p w14:paraId="4CA8DBB5" w14:textId="00A01D47" w:rsidR="00EB1AA5" w:rsidRPr="00075875" w:rsidDel="00E81146" w:rsidRDefault="00EB1AA5" w:rsidP="00EB1AA5">
            <w:pPr>
              <w:pStyle w:val="ListParagraph"/>
              <w:numPr>
                <w:ilvl w:val="0"/>
                <w:numId w:val="23"/>
              </w:numPr>
              <w:suppressAutoHyphens w:val="0"/>
              <w:spacing w:line="240" w:lineRule="auto"/>
              <w:ind w:left="151" w:hanging="151"/>
              <w:rPr>
                <w:ins w:id="115" w:author="VOSINIS Andreas (GROW)" w:date="2021-03-01T10:11:00Z"/>
                <w:del w:id="116" w:author="Aleksander.LAZAREVIC" w:date="2021-03-08T10:16:00Z"/>
              </w:rPr>
            </w:pPr>
            <w:ins w:id="117" w:author="VOSINIS Andreas (GROW)" w:date="2021-03-01T10:11:00Z">
              <w:del w:id="118" w:author="Aleksander.LAZAREVIC" w:date="2021-03-08T10:16:00Z">
                <w:r w:rsidRPr="00075875" w:rsidDel="00E81146">
                  <w:delText xml:space="preserve">GRBP January 2021: Informal document for amendments to UN-R51-04 </w:delText>
                </w:r>
              </w:del>
            </w:ins>
          </w:p>
          <w:p w14:paraId="05019C87" w14:textId="3CF52743" w:rsidR="00EB1AA5" w:rsidRPr="00075875" w:rsidDel="00E81146" w:rsidRDefault="00EB1AA5" w:rsidP="00EB1AA5">
            <w:pPr>
              <w:pStyle w:val="ListParagraph"/>
              <w:numPr>
                <w:ilvl w:val="0"/>
                <w:numId w:val="23"/>
              </w:numPr>
              <w:suppressAutoHyphens w:val="0"/>
              <w:spacing w:line="240" w:lineRule="auto"/>
              <w:ind w:left="151" w:hanging="151"/>
              <w:rPr>
                <w:ins w:id="119" w:author="VOSINIS Andreas (GROW)" w:date="2021-03-01T10:11:00Z"/>
                <w:del w:id="120" w:author="Aleksander.LAZAREVIC" w:date="2021-03-08T10:16:00Z"/>
              </w:rPr>
            </w:pPr>
            <w:ins w:id="121" w:author="VOSINIS Andreas (GROW)" w:date="2021-03-01T10:11:00Z">
              <w:del w:id="122" w:author="Aleksander.LAZAREVIC" w:date="2021-03-08T10:16:00Z">
                <w:r w:rsidRPr="00075875" w:rsidDel="00E81146">
                  <w:delText xml:space="preserve">GRBP September 2021: Working document UN-R51-04 (M1, N1 vehicles) </w:delText>
                </w:r>
              </w:del>
            </w:ins>
          </w:p>
          <w:p w14:paraId="29DE9E7E" w14:textId="23F0015B" w:rsidR="00EB1AA5" w:rsidRPr="00075875" w:rsidDel="00E81146" w:rsidRDefault="00EB1AA5" w:rsidP="00D54D9F">
            <w:pPr>
              <w:pStyle w:val="ListParagraph"/>
              <w:ind w:left="151"/>
              <w:rPr>
                <w:ins w:id="123" w:author="VOSINIS Andreas (GROW)" w:date="2021-03-01T10:11:00Z"/>
                <w:del w:id="124" w:author="Aleksander.LAZAREVIC" w:date="2021-03-08T10:16:00Z"/>
                <w:strike/>
              </w:rPr>
            </w:pPr>
          </w:p>
        </w:tc>
        <w:tc>
          <w:tcPr>
            <w:tcW w:w="1529" w:type="dxa"/>
          </w:tcPr>
          <w:p w14:paraId="5C730B22" w14:textId="08198D1A" w:rsidR="00EB1AA5" w:rsidRPr="00075875" w:rsidDel="00E81146" w:rsidRDefault="00EB1AA5" w:rsidP="00D54D9F">
            <w:pPr>
              <w:rPr>
                <w:ins w:id="125" w:author="VOSINIS Andreas (GROW)" w:date="2021-03-01T10:11:00Z"/>
                <w:del w:id="126" w:author="Aleksander.LAZAREVIC" w:date="2021-03-08T10:16:00Z"/>
              </w:rPr>
            </w:pPr>
            <w:ins w:id="127" w:author="VOSINIS Andreas (GROW)" w:date="2021-03-01T10:11:00Z">
              <w:del w:id="128" w:author="Aleksander.LAZAREVIC" w:date="2021-03-08T10:16:00Z">
                <w:r w:rsidRPr="00075875" w:rsidDel="00E81146">
                  <w:delText xml:space="preserve">Chair: Germany </w:delText>
                </w:r>
              </w:del>
            </w:ins>
          </w:p>
          <w:p w14:paraId="447EFC81" w14:textId="5746DF08" w:rsidR="00EB1AA5" w:rsidRPr="00075875" w:rsidDel="00E81146" w:rsidRDefault="00EB1AA5" w:rsidP="00D54D9F">
            <w:pPr>
              <w:rPr>
                <w:ins w:id="129" w:author="VOSINIS Andreas (GROW)" w:date="2021-03-01T10:11:00Z"/>
                <w:del w:id="130" w:author="Aleksander.LAZAREVIC" w:date="2021-03-08T10:16:00Z"/>
              </w:rPr>
            </w:pPr>
          </w:p>
          <w:p w14:paraId="56A9C2F1" w14:textId="42A0FE09" w:rsidR="00EB1AA5" w:rsidRPr="00075875" w:rsidDel="00E81146" w:rsidRDefault="00EB1AA5" w:rsidP="00D54D9F">
            <w:pPr>
              <w:rPr>
                <w:ins w:id="131" w:author="VOSINIS Andreas (GROW)" w:date="2021-03-01T10:11:00Z"/>
                <w:del w:id="132" w:author="Aleksander.LAZAREVIC" w:date="2021-03-08T10:16:00Z"/>
              </w:rPr>
            </w:pPr>
            <w:ins w:id="133" w:author="VOSINIS Andreas (GROW)" w:date="2021-03-01T10:11:00Z">
              <w:del w:id="134" w:author="Aleksander.LAZAREVIC" w:date="2021-03-08T10:16:00Z">
                <w:r w:rsidRPr="00075875" w:rsidDel="00E81146">
                  <w:delText>Secretariat: OICA</w:delText>
                </w:r>
              </w:del>
            </w:ins>
          </w:p>
        </w:tc>
        <w:tc>
          <w:tcPr>
            <w:tcW w:w="1943" w:type="dxa"/>
          </w:tcPr>
          <w:p w14:paraId="49A88ED6" w14:textId="3B0EDDF2" w:rsidR="00EB1AA5" w:rsidRPr="00075875" w:rsidDel="00E81146" w:rsidRDefault="00EB1AA5" w:rsidP="00D54D9F">
            <w:pPr>
              <w:rPr>
                <w:ins w:id="135" w:author="VOSINIS Andreas (GROW)" w:date="2021-03-01T10:11:00Z"/>
                <w:del w:id="136" w:author="Aleksander.LAZAREVIC" w:date="2021-03-08T10:16:00Z"/>
              </w:rPr>
            </w:pPr>
            <w:ins w:id="137" w:author="VOSINIS Andreas (GROW)" w:date="2021-03-01T10:11:00Z">
              <w:del w:id="138" w:author="Aleksander.LAZAREVIC" w:date="2021-03-08T10:16:00Z">
                <w:r w:rsidRPr="00075875" w:rsidDel="00E81146">
                  <w:delText>M1, N1</w:delText>
                </w:r>
              </w:del>
            </w:ins>
          </w:p>
          <w:p w14:paraId="627C882C" w14:textId="7F18A352" w:rsidR="00EB1AA5" w:rsidRPr="00075875" w:rsidDel="00E81146" w:rsidRDefault="00EB1AA5" w:rsidP="00D54D9F">
            <w:pPr>
              <w:rPr>
                <w:ins w:id="139" w:author="VOSINIS Andreas (GROW)" w:date="2021-03-01T10:11:00Z"/>
                <w:del w:id="140" w:author="Aleksander.LAZAREVIC" w:date="2021-03-08T10:16:00Z"/>
              </w:rPr>
            </w:pPr>
            <w:ins w:id="141" w:author="VOSINIS Andreas (GROW)" w:date="2021-03-01T10:11:00Z">
              <w:del w:id="142" w:author="Aleksander.LAZAREVIC" w:date="2021-03-08T10:16:00Z">
                <w:r w:rsidRPr="00075875" w:rsidDel="00E81146">
                  <w:delText>L3</w:delText>
                </w:r>
              </w:del>
            </w:ins>
          </w:p>
          <w:p w14:paraId="5E80F76B" w14:textId="4941008A" w:rsidR="00EB1AA5" w:rsidRPr="00075875" w:rsidDel="00E81146" w:rsidRDefault="00EB1AA5" w:rsidP="00D54D9F">
            <w:pPr>
              <w:rPr>
                <w:ins w:id="143" w:author="VOSINIS Andreas (GROW)" w:date="2021-03-01T10:11:00Z"/>
                <w:del w:id="144" w:author="Aleksander.LAZAREVIC" w:date="2021-03-08T10:16:00Z"/>
              </w:rPr>
            </w:pPr>
            <w:ins w:id="145" w:author="VOSINIS Andreas (GROW)" w:date="2021-03-01T10:11:00Z">
              <w:del w:id="146" w:author="Aleksander.LAZAREVIC" w:date="2021-03-08T10:16:00Z">
                <w:r w:rsidRPr="00075875" w:rsidDel="00E81146">
                  <w:delText>and their NORESS</w:delText>
                </w:r>
              </w:del>
            </w:ins>
          </w:p>
        </w:tc>
      </w:tr>
      <w:tr w:rsidR="00EB1AA5" w:rsidRPr="00075875" w:rsidDel="00E81146" w14:paraId="6DC726F7" w14:textId="43828E9C" w:rsidTr="00762EE3">
        <w:trPr>
          <w:ins w:id="147" w:author="VOSINIS Andreas (GROW)" w:date="2021-03-01T10:11:00Z"/>
          <w:del w:id="148" w:author="Aleksander.LAZAREVIC" w:date="2021-03-08T10:16:00Z"/>
        </w:trPr>
        <w:tc>
          <w:tcPr>
            <w:tcW w:w="1101" w:type="dxa"/>
          </w:tcPr>
          <w:p w14:paraId="73E2BD5A" w14:textId="5C4DFF13" w:rsidR="00EB1AA5" w:rsidRPr="00075875" w:rsidDel="00E81146" w:rsidRDefault="00EB1AA5" w:rsidP="00D54D9F">
            <w:pPr>
              <w:rPr>
                <w:ins w:id="149" w:author="VOSINIS Andreas (GROW)" w:date="2021-03-01T10:11:00Z"/>
                <w:del w:id="150" w:author="Aleksander.LAZAREVIC" w:date="2021-03-08T10:16:00Z"/>
              </w:rPr>
            </w:pPr>
            <w:ins w:id="151" w:author="VOSINIS Andreas (GROW)" w:date="2021-03-01T10:11:00Z">
              <w:del w:id="152" w:author="Aleksander.LAZAREVIC" w:date="2021-03-08T10:16:00Z">
                <w:r w:rsidRPr="00075875" w:rsidDel="00E81146">
                  <w:delText>Priority</w:delText>
                </w:r>
              </w:del>
            </w:ins>
          </w:p>
        </w:tc>
        <w:tc>
          <w:tcPr>
            <w:tcW w:w="2013" w:type="dxa"/>
          </w:tcPr>
          <w:p w14:paraId="5C8714D0" w14:textId="702D2757" w:rsidR="00EB1AA5" w:rsidRPr="00075875" w:rsidDel="00E81146" w:rsidRDefault="00EB1AA5" w:rsidP="00D54D9F">
            <w:pPr>
              <w:rPr>
                <w:ins w:id="153" w:author="VOSINIS Andreas (GROW)" w:date="2021-03-01T10:11:00Z"/>
                <w:del w:id="154" w:author="Aleksander.LAZAREVIC" w:date="2021-03-08T10:16:00Z"/>
              </w:rPr>
            </w:pPr>
            <w:ins w:id="155" w:author="VOSINIS Andreas (GROW)" w:date="2021-03-01T10:11:00Z">
              <w:del w:id="156" w:author="Aleksander.LAZAREVIC" w:date="2021-03-08T10:16:00Z">
                <w:r w:rsidRPr="00075875" w:rsidDel="00E81146">
                  <w:delText>Wet Grip on Worn Tyres (WGWT)</w:delText>
                </w:r>
              </w:del>
            </w:ins>
          </w:p>
        </w:tc>
        <w:tc>
          <w:tcPr>
            <w:tcW w:w="2551" w:type="dxa"/>
          </w:tcPr>
          <w:p w14:paraId="453657CA" w14:textId="4F110ABE" w:rsidR="00EB1AA5" w:rsidRPr="00075875" w:rsidDel="00E81146" w:rsidRDefault="00EB1AA5" w:rsidP="00D54D9F">
            <w:pPr>
              <w:rPr>
                <w:ins w:id="157" w:author="VOSINIS Andreas (GROW)" w:date="2021-03-01T10:11:00Z"/>
                <w:del w:id="158" w:author="Aleksander.LAZAREVIC" w:date="2021-03-08T10:16:00Z"/>
              </w:rPr>
            </w:pPr>
            <w:ins w:id="159" w:author="VOSINIS Andreas (GROW)" w:date="2021-03-01T10:11:00Z">
              <w:del w:id="160" w:author="Aleksander.LAZAREVIC" w:date="2021-03-08T10:16:00Z">
                <w:r w:rsidRPr="00075875" w:rsidDel="00E81146">
                  <w:delText>Additional prescriptions regarding performances on Wet Grip of Worn Tyres to be added in R 117.</w:delText>
                </w:r>
              </w:del>
            </w:ins>
          </w:p>
        </w:tc>
        <w:tc>
          <w:tcPr>
            <w:tcW w:w="1341" w:type="dxa"/>
          </w:tcPr>
          <w:p w14:paraId="50D2AD42" w14:textId="3A11349B" w:rsidR="00EB1AA5" w:rsidRPr="00075875" w:rsidDel="00E81146" w:rsidRDefault="00EB1AA5" w:rsidP="00D54D9F">
            <w:pPr>
              <w:rPr>
                <w:ins w:id="161" w:author="VOSINIS Andreas (GROW)" w:date="2021-03-01T10:11:00Z"/>
                <w:del w:id="162" w:author="Aleksander.LAZAREVIC" w:date="2021-03-08T10:16:00Z"/>
              </w:rPr>
            </w:pPr>
            <w:ins w:id="163" w:author="VOSINIS Andreas (GROW)" w:date="2021-03-01T10:11:00Z">
              <w:del w:id="164" w:author="Aleksander.LAZAREVIC" w:date="2021-03-08T10:16:00Z">
                <w:r w:rsidRPr="00075875" w:rsidDel="00E81146">
                  <w:delText>R 117</w:delText>
                </w:r>
              </w:del>
            </w:ins>
          </w:p>
        </w:tc>
        <w:tc>
          <w:tcPr>
            <w:tcW w:w="1231" w:type="dxa"/>
          </w:tcPr>
          <w:p w14:paraId="3D4DA4C1" w14:textId="66511AE7" w:rsidR="00EB1AA5" w:rsidRPr="00075875" w:rsidDel="00E81146" w:rsidRDefault="00EB1AA5" w:rsidP="00D54D9F">
            <w:pPr>
              <w:rPr>
                <w:ins w:id="165" w:author="VOSINIS Andreas (GROW)" w:date="2021-03-01T10:11:00Z"/>
                <w:del w:id="166" w:author="Aleksander.LAZAREVIC" w:date="2021-03-08T10:16:00Z"/>
              </w:rPr>
            </w:pPr>
            <w:ins w:id="167" w:author="VOSINIS Andreas (GROW)" w:date="2021-03-01T10:11:00Z">
              <w:del w:id="168" w:author="Aleksander.LAZAREVIC" w:date="2021-03-08T10:16:00Z">
                <w:r w:rsidRPr="00075875" w:rsidDel="00E81146">
                  <w:delText>IWG WGWT</w:delText>
                </w:r>
              </w:del>
            </w:ins>
          </w:p>
        </w:tc>
        <w:tc>
          <w:tcPr>
            <w:tcW w:w="2239" w:type="dxa"/>
          </w:tcPr>
          <w:p w14:paraId="1EC51B56" w14:textId="453F15EB" w:rsidR="00B17423" w:rsidDel="00E81146" w:rsidRDefault="00EB1AA5" w:rsidP="00EB1AA5">
            <w:pPr>
              <w:pStyle w:val="ListParagraph"/>
              <w:numPr>
                <w:ilvl w:val="0"/>
                <w:numId w:val="24"/>
              </w:numPr>
              <w:suppressAutoHyphens w:val="0"/>
              <w:spacing w:line="240" w:lineRule="auto"/>
              <w:ind w:left="151" w:hanging="151"/>
              <w:rPr>
                <w:ins w:id="169" w:author="VOSINIS Andreas (GROW)" w:date="2021-03-01T10:48:00Z"/>
                <w:del w:id="170" w:author="Aleksander.LAZAREVIC" w:date="2021-03-08T10:16:00Z"/>
              </w:rPr>
            </w:pPr>
            <w:ins w:id="171" w:author="VOSINIS Andreas (GROW)" w:date="2021-03-01T10:11:00Z">
              <w:del w:id="172" w:author="Aleksander.LAZAREVIC" w:date="2021-03-08T10:16:00Z">
                <w:r w:rsidRPr="00075875" w:rsidDel="00E81146">
                  <w:delText>GRBP September 2021: Working document for amendments to UN-R117</w:delText>
                </w:r>
              </w:del>
            </w:ins>
            <w:ins w:id="173" w:author="VOSINIS Andreas (GROW)" w:date="2021-03-01T10:25:00Z">
              <w:del w:id="174" w:author="Aleksander.LAZAREVIC" w:date="2021-03-08T10:16:00Z">
                <w:r w:rsidR="00B17423" w:rsidDel="00E81146">
                  <w:delText xml:space="preserve"> on C1 tyres </w:delText>
                </w:r>
              </w:del>
            </w:ins>
            <w:ins w:id="175" w:author="VOSINIS Andreas (GROW)" w:date="2021-03-01T10:31:00Z">
              <w:del w:id="176" w:author="Aleksander.LAZAREVIC" w:date="2021-03-08T10:16:00Z">
                <w:r w:rsidR="008F4EE2" w:rsidDel="00E81146">
                  <w:delText>and possibly C2, C3 tyres</w:delText>
                </w:r>
              </w:del>
            </w:ins>
          </w:p>
          <w:p w14:paraId="0FD7011D" w14:textId="3F629A89" w:rsidR="00EB1AA5" w:rsidRPr="00075875" w:rsidDel="00E81146" w:rsidRDefault="00B17423" w:rsidP="00762EE3">
            <w:pPr>
              <w:pStyle w:val="ListParagraph"/>
              <w:numPr>
                <w:ilvl w:val="0"/>
                <w:numId w:val="24"/>
              </w:numPr>
              <w:suppressAutoHyphens w:val="0"/>
              <w:spacing w:line="240" w:lineRule="auto"/>
              <w:ind w:left="151" w:hanging="151"/>
              <w:rPr>
                <w:ins w:id="177" w:author="VOSINIS Andreas (GROW)" w:date="2021-03-01T10:11:00Z"/>
                <w:del w:id="178" w:author="Aleksander.LAZAREVIC" w:date="2021-03-08T10:16:00Z"/>
              </w:rPr>
            </w:pPr>
            <w:ins w:id="179" w:author="VOSINIS Andreas (GROW)" w:date="2021-03-01T10:24:00Z">
              <w:del w:id="180" w:author="Aleksander.LAZAREVIC" w:date="2021-03-08T10:16:00Z">
                <w:r w:rsidDel="00E81146">
                  <w:delText>GRBP September 2022:</w:delText>
                </w:r>
              </w:del>
            </w:ins>
            <w:ins w:id="181" w:author="VOSINIS Andreas (GROW)" w:date="2021-03-01T10:11:00Z">
              <w:del w:id="182" w:author="Aleksander.LAZAREVIC" w:date="2021-03-08T10:16:00Z">
                <w:r w:rsidR="00EB1AA5" w:rsidRPr="00075875" w:rsidDel="00E81146">
                  <w:delText xml:space="preserve"> </w:delText>
                </w:r>
              </w:del>
            </w:ins>
            <w:ins w:id="183" w:author="VOSINIS Andreas (GROW)" w:date="2021-03-01T10:24:00Z">
              <w:del w:id="184" w:author="Aleksander.LAZAREVIC" w:date="2021-03-08T10:16:00Z">
                <w:r w:rsidDel="00E81146">
                  <w:delText xml:space="preserve">Working </w:delText>
                </w:r>
              </w:del>
            </w:ins>
            <w:ins w:id="185" w:author="VOSINIS Andreas (GROW)" w:date="2021-03-01T10:33:00Z">
              <w:del w:id="186" w:author="Aleksander.LAZAREVIC" w:date="2021-03-08T10:16:00Z">
                <w:r w:rsidR="00992F1C" w:rsidDel="00E81146">
                  <w:delText xml:space="preserve">or informal </w:delText>
                </w:r>
              </w:del>
            </w:ins>
            <w:ins w:id="187" w:author="VOSINIS Andreas (GROW)" w:date="2021-03-01T10:24:00Z">
              <w:del w:id="188" w:author="Aleksander.LAZAREVIC" w:date="2021-03-08T10:16:00Z">
                <w:r w:rsidDel="00E81146">
                  <w:delText xml:space="preserve">document for amendments to </w:delText>
                </w:r>
              </w:del>
            </w:ins>
            <w:ins w:id="189" w:author="VOSINIS Andreas (GROW)" w:date="2021-03-01T10:25:00Z">
              <w:del w:id="190" w:author="Aleksander.LAZAREVIC" w:date="2021-03-08T10:16:00Z">
                <w:r w:rsidDel="00E81146">
                  <w:delText xml:space="preserve">UN-R117 </w:delText>
                </w:r>
              </w:del>
            </w:ins>
            <w:ins w:id="191" w:author="VOSINIS Andreas (GROW)" w:date="2021-03-01T10:34:00Z">
              <w:del w:id="192" w:author="Aleksander.LAZAREVIC" w:date="2021-03-08T10:16:00Z">
                <w:r w:rsidR="00992F1C" w:rsidDel="00E81146">
                  <w:delText>on</w:delText>
                </w:r>
              </w:del>
            </w:ins>
            <w:ins w:id="193" w:author="VOSINIS Andreas (GROW)" w:date="2021-03-01T10:25:00Z">
              <w:del w:id="194" w:author="Aleksander.LAZAREVIC" w:date="2021-03-08T10:16:00Z">
                <w:r w:rsidDel="00E81146">
                  <w:delText xml:space="preserve"> C2, C3 tyres</w:delText>
                </w:r>
              </w:del>
            </w:ins>
          </w:p>
        </w:tc>
        <w:tc>
          <w:tcPr>
            <w:tcW w:w="1529" w:type="dxa"/>
          </w:tcPr>
          <w:p w14:paraId="46526CD5" w14:textId="6062BDDE" w:rsidR="00EB1AA5" w:rsidRPr="00075875" w:rsidDel="00E81146" w:rsidRDefault="00EB1AA5" w:rsidP="00D54D9F">
            <w:pPr>
              <w:rPr>
                <w:ins w:id="195" w:author="VOSINIS Andreas (GROW)" w:date="2021-03-01T10:11:00Z"/>
                <w:del w:id="196" w:author="Aleksander.LAZAREVIC" w:date="2021-03-08T10:16:00Z"/>
              </w:rPr>
            </w:pPr>
            <w:ins w:id="197" w:author="VOSINIS Andreas (GROW)" w:date="2021-03-01T10:11:00Z">
              <w:del w:id="198" w:author="Aleksander.LAZAREVIC" w:date="2021-03-08T10:16:00Z">
                <w:r w:rsidRPr="00075875" w:rsidDel="00E81146">
                  <w:delText>Co- Chairs: France &amp; European Commission</w:delText>
                </w:r>
              </w:del>
            </w:ins>
          </w:p>
          <w:p w14:paraId="6326032A" w14:textId="471AE42F" w:rsidR="00EB1AA5" w:rsidRPr="00075875" w:rsidDel="00E81146" w:rsidRDefault="00EB1AA5" w:rsidP="00D54D9F">
            <w:pPr>
              <w:rPr>
                <w:ins w:id="199" w:author="VOSINIS Andreas (GROW)" w:date="2021-03-01T10:11:00Z"/>
                <w:del w:id="200" w:author="Aleksander.LAZAREVIC" w:date="2021-03-08T10:16:00Z"/>
              </w:rPr>
            </w:pPr>
          </w:p>
          <w:p w14:paraId="44544FA7" w14:textId="31BDE325" w:rsidR="00EB1AA5" w:rsidRPr="00075875" w:rsidDel="00E81146" w:rsidRDefault="00EB1AA5" w:rsidP="00D54D9F">
            <w:pPr>
              <w:rPr>
                <w:ins w:id="201" w:author="VOSINIS Andreas (GROW)" w:date="2021-03-01T10:11:00Z"/>
                <w:del w:id="202" w:author="Aleksander.LAZAREVIC" w:date="2021-03-08T10:16:00Z"/>
              </w:rPr>
            </w:pPr>
            <w:ins w:id="203" w:author="VOSINIS Andreas (GROW)" w:date="2021-03-01T10:11:00Z">
              <w:del w:id="204" w:author="Aleksander.LAZAREVIC" w:date="2021-03-08T10:16:00Z">
                <w:r w:rsidRPr="00075875" w:rsidDel="00E81146">
                  <w:delText xml:space="preserve">Secretariat: ETRTO </w:delText>
                </w:r>
              </w:del>
            </w:ins>
          </w:p>
        </w:tc>
        <w:tc>
          <w:tcPr>
            <w:tcW w:w="1943" w:type="dxa"/>
          </w:tcPr>
          <w:p w14:paraId="71809AFF" w14:textId="009A88E6" w:rsidR="00EB1AA5" w:rsidRPr="00075875" w:rsidDel="00E81146" w:rsidRDefault="00EB1AA5" w:rsidP="00D54D9F">
            <w:pPr>
              <w:rPr>
                <w:ins w:id="205" w:author="VOSINIS Andreas (GROW)" w:date="2021-03-01T10:11:00Z"/>
                <w:del w:id="206" w:author="Aleksander.LAZAREVIC" w:date="2021-03-08T10:16:00Z"/>
              </w:rPr>
            </w:pPr>
            <w:ins w:id="207" w:author="VOSINIS Andreas (GROW)" w:date="2021-03-01T10:11:00Z">
              <w:del w:id="208" w:author="Aleksander.LAZAREVIC" w:date="2021-03-08T10:16:00Z">
                <w:r w:rsidRPr="00075875" w:rsidDel="00E81146">
                  <w:delText>C2, C3 to be considered in the timeline, subject to agreement of the IWG and GRBP (change of Terms of Reference submitted by EC expert to GRBP January 2021).</w:delText>
                </w:r>
              </w:del>
            </w:ins>
          </w:p>
        </w:tc>
      </w:tr>
      <w:tr w:rsidR="00EB1AA5" w:rsidRPr="00075875" w:rsidDel="00E81146" w14:paraId="46A5BAEC" w14:textId="1571555A" w:rsidTr="00762EE3">
        <w:trPr>
          <w:ins w:id="209" w:author="VOSINIS Andreas (GROW)" w:date="2021-03-01T10:11:00Z"/>
          <w:del w:id="210" w:author="Aleksander.LAZAREVIC" w:date="2021-03-08T10:16:00Z"/>
        </w:trPr>
        <w:tc>
          <w:tcPr>
            <w:tcW w:w="1101" w:type="dxa"/>
          </w:tcPr>
          <w:p w14:paraId="0C2EB52A" w14:textId="2EA48A12" w:rsidR="00EB1AA5" w:rsidRPr="00075875" w:rsidDel="00E81146" w:rsidRDefault="00EB1AA5" w:rsidP="00D54D9F">
            <w:pPr>
              <w:rPr>
                <w:ins w:id="211" w:author="VOSINIS Andreas (GROW)" w:date="2021-03-01T10:11:00Z"/>
                <w:del w:id="212" w:author="Aleksander.LAZAREVIC" w:date="2021-03-08T10:16:00Z"/>
              </w:rPr>
            </w:pPr>
            <w:ins w:id="213" w:author="VOSINIS Andreas (GROW)" w:date="2021-03-01T10:11:00Z">
              <w:del w:id="214" w:author="Aleksander.LAZAREVIC" w:date="2021-03-08T10:16:00Z">
                <w:r w:rsidRPr="00075875" w:rsidDel="00E81146">
                  <w:delText>Priority</w:delText>
                </w:r>
              </w:del>
            </w:ins>
          </w:p>
        </w:tc>
        <w:tc>
          <w:tcPr>
            <w:tcW w:w="2013" w:type="dxa"/>
          </w:tcPr>
          <w:p w14:paraId="76E8C13B" w14:textId="4D1A4DBB" w:rsidR="00EB1AA5" w:rsidRPr="00075875" w:rsidDel="00E81146" w:rsidRDefault="00EB1AA5" w:rsidP="00762EE3">
            <w:pPr>
              <w:ind w:left="-113"/>
              <w:jc w:val="center"/>
              <w:rPr>
                <w:ins w:id="215" w:author="VOSINIS Andreas (GROW)" w:date="2021-03-01T10:11:00Z"/>
                <w:del w:id="216" w:author="Aleksander.LAZAREVIC" w:date="2021-03-08T10:16:00Z"/>
              </w:rPr>
            </w:pPr>
            <w:ins w:id="217" w:author="VOSINIS Andreas (GROW)" w:date="2021-03-01T10:11:00Z">
              <w:del w:id="218" w:author="Aleksander.LAZAREVIC" w:date="2021-03-08T10:16:00Z">
                <w:r w:rsidRPr="00075875" w:rsidDel="00E81146">
                  <w:delText>Measurement Uncertainties</w:delText>
                </w:r>
              </w:del>
            </w:ins>
          </w:p>
        </w:tc>
        <w:tc>
          <w:tcPr>
            <w:tcW w:w="2551" w:type="dxa"/>
          </w:tcPr>
          <w:p w14:paraId="5A49DE62" w14:textId="74FB4ECD" w:rsidR="00EB1AA5" w:rsidRPr="00075875" w:rsidDel="00E81146" w:rsidRDefault="00EB1AA5" w:rsidP="00D54D9F">
            <w:pPr>
              <w:rPr>
                <w:ins w:id="219" w:author="VOSINIS Andreas (GROW)" w:date="2021-03-01T10:11:00Z"/>
                <w:del w:id="220" w:author="Aleksander.LAZAREVIC" w:date="2021-03-08T10:16:00Z"/>
              </w:rPr>
            </w:pPr>
            <w:ins w:id="221" w:author="VOSINIS Andreas (GROW)" w:date="2021-03-01T10:11:00Z">
              <w:del w:id="222" w:author="Aleksander.LAZAREVIC" w:date="2021-03-08T10:16:00Z">
                <w:r w:rsidRPr="00075875" w:rsidDel="00E81146">
                  <w:delText>Assessment of measure</w:delText>
                </w:r>
                <w:r w:rsidRPr="00075875" w:rsidDel="00E81146">
                  <w:softHyphen/>
                  <w:delText>ment uncertainties and track alignment</w:delText>
                </w:r>
              </w:del>
            </w:ins>
          </w:p>
        </w:tc>
        <w:tc>
          <w:tcPr>
            <w:tcW w:w="1341" w:type="dxa"/>
          </w:tcPr>
          <w:p w14:paraId="5EE52972" w14:textId="09E02460" w:rsidR="00EB1AA5" w:rsidRPr="00075875" w:rsidDel="00E81146" w:rsidRDefault="00EB1AA5" w:rsidP="00D54D9F">
            <w:pPr>
              <w:rPr>
                <w:ins w:id="223" w:author="VOSINIS Andreas (GROW)" w:date="2021-03-01T10:11:00Z"/>
                <w:del w:id="224" w:author="Aleksander.LAZAREVIC" w:date="2021-03-08T10:16:00Z"/>
              </w:rPr>
            </w:pPr>
            <w:ins w:id="225" w:author="VOSINIS Andreas (GROW)" w:date="2021-03-01T10:11:00Z">
              <w:del w:id="226" w:author="Aleksander.LAZAREVIC" w:date="2021-03-08T10:16:00Z">
                <w:r w:rsidRPr="00075875" w:rsidDel="00E81146">
                  <w:delText>R51</w:delText>
                </w:r>
              </w:del>
            </w:ins>
          </w:p>
          <w:p w14:paraId="1873DE12" w14:textId="125ADE23" w:rsidR="00EB1AA5" w:rsidRPr="00075875" w:rsidDel="00E81146" w:rsidRDefault="00EB1AA5" w:rsidP="00D54D9F">
            <w:pPr>
              <w:rPr>
                <w:ins w:id="227" w:author="VOSINIS Andreas (GROW)" w:date="2021-03-01T10:11:00Z"/>
                <w:del w:id="228" w:author="Aleksander.LAZAREVIC" w:date="2021-03-08T10:16:00Z"/>
              </w:rPr>
            </w:pPr>
            <w:ins w:id="229" w:author="VOSINIS Andreas (GROW)" w:date="2021-03-01T10:11:00Z">
              <w:del w:id="230" w:author="Aleksander.LAZAREVIC" w:date="2021-03-08T10:16:00Z">
                <w:r w:rsidRPr="00075875" w:rsidDel="00E81146">
                  <w:delText>R117</w:delText>
                </w:r>
              </w:del>
            </w:ins>
          </w:p>
          <w:p w14:paraId="301B2258" w14:textId="3ADD6BD2" w:rsidR="00EB1AA5" w:rsidRPr="00075875" w:rsidDel="00E81146" w:rsidRDefault="00EB1AA5" w:rsidP="00D54D9F">
            <w:pPr>
              <w:rPr>
                <w:ins w:id="231" w:author="VOSINIS Andreas (GROW)" w:date="2021-03-01T10:11:00Z"/>
                <w:del w:id="232" w:author="Aleksander.LAZAREVIC" w:date="2021-03-08T10:16:00Z"/>
              </w:rPr>
            </w:pPr>
            <w:ins w:id="233" w:author="VOSINIS Andreas (GROW)" w:date="2021-03-01T10:11:00Z">
              <w:del w:id="234" w:author="Aleksander.LAZAREVIC" w:date="2021-03-08T10:16:00Z">
                <w:r w:rsidRPr="00075875" w:rsidDel="00E81146">
                  <w:delText>R41</w:delText>
                </w:r>
              </w:del>
            </w:ins>
          </w:p>
          <w:p w14:paraId="1C016097" w14:textId="5B7E2118" w:rsidR="00EB1AA5" w:rsidRPr="00075875" w:rsidDel="00E81146" w:rsidRDefault="00EB1AA5" w:rsidP="00D54D9F">
            <w:pPr>
              <w:rPr>
                <w:ins w:id="235" w:author="VOSINIS Andreas (GROW)" w:date="2021-03-01T10:11:00Z"/>
                <w:del w:id="236" w:author="Aleksander.LAZAREVIC" w:date="2021-03-08T10:16:00Z"/>
              </w:rPr>
            </w:pPr>
          </w:p>
        </w:tc>
        <w:tc>
          <w:tcPr>
            <w:tcW w:w="1231" w:type="dxa"/>
          </w:tcPr>
          <w:p w14:paraId="7BE3336E" w14:textId="73F0F82E" w:rsidR="00EB1AA5" w:rsidRPr="00075875" w:rsidDel="00E81146" w:rsidRDefault="00EB1AA5" w:rsidP="00D54D9F">
            <w:pPr>
              <w:rPr>
                <w:ins w:id="237" w:author="VOSINIS Andreas (GROW)" w:date="2021-03-01T10:11:00Z"/>
                <w:del w:id="238" w:author="Aleksander.LAZAREVIC" w:date="2021-03-08T10:16:00Z"/>
              </w:rPr>
            </w:pPr>
            <w:ins w:id="239" w:author="VOSINIS Andreas (GROW)" w:date="2021-03-01T10:11:00Z">
              <w:del w:id="240" w:author="Aleksander.LAZAREVIC" w:date="2021-03-08T10:16:00Z">
                <w:r w:rsidRPr="00075875" w:rsidDel="00E81146">
                  <w:delText>IWG -MU</w:delText>
                </w:r>
              </w:del>
            </w:ins>
          </w:p>
          <w:p w14:paraId="5638F41A" w14:textId="7E6DEDD9" w:rsidR="00EB1AA5" w:rsidRPr="00075875" w:rsidDel="00E81146" w:rsidRDefault="00EB1AA5" w:rsidP="00D54D9F">
            <w:pPr>
              <w:rPr>
                <w:ins w:id="241" w:author="VOSINIS Andreas (GROW)" w:date="2021-03-01T10:11:00Z"/>
                <w:del w:id="242" w:author="Aleksander.LAZAREVIC" w:date="2021-03-08T10:16:00Z"/>
              </w:rPr>
            </w:pPr>
          </w:p>
        </w:tc>
        <w:tc>
          <w:tcPr>
            <w:tcW w:w="2239" w:type="dxa"/>
          </w:tcPr>
          <w:p w14:paraId="61F96E12" w14:textId="6E6CB710" w:rsidR="00EB1AA5" w:rsidRPr="00075875" w:rsidDel="00E81146" w:rsidRDefault="00EB1AA5" w:rsidP="00EB1AA5">
            <w:pPr>
              <w:pStyle w:val="ListParagraph"/>
              <w:numPr>
                <w:ilvl w:val="0"/>
                <w:numId w:val="25"/>
              </w:numPr>
              <w:suppressAutoHyphens w:val="0"/>
              <w:spacing w:line="240" w:lineRule="auto"/>
              <w:ind w:left="151" w:hanging="141"/>
              <w:rPr>
                <w:ins w:id="243" w:author="VOSINIS Andreas (GROW)" w:date="2021-03-01T10:11:00Z"/>
                <w:del w:id="244" w:author="Aleksander.LAZAREVIC" w:date="2021-03-08T10:16:00Z"/>
              </w:rPr>
            </w:pPr>
            <w:ins w:id="245" w:author="VOSINIS Andreas (GROW)" w:date="2021-03-01T10:11:00Z">
              <w:del w:id="246" w:author="Aleksander.LAZAREVIC" w:date="2021-03-08T10:16:00Z">
                <w:r w:rsidRPr="00075875" w:rsidDel="00E81146">
                  <w:delText>GRBP January 2021: Informal document for amendments to UN-R</w:delText>
                </w:r>
                <w:r w:rsidR="004520EA" w:rsidDel="00E81146">
                  <w:delText>51</w:delText>
                </w:r>
              </w:del>
            </w:ins>
          </w:p>
          <w:p w14:paraId="3900A692" w14:textId="38402833" w:rsidR="00EB1AA5" w:rsidRPr="00075875" w:rsidDel="00E81146" w:rsidRDefault="00EB1AA5" w:rsidP="00EB1AA5">
            <w:pPr>
              <w:pStyle w:val="ListParagraph"/>
              <w:numPr>
                <w:ilvl w:val="0"/>
                <w:numId w:val="25"/>
              </w:numPr>
              <w:suppressAutoHyphens w:val="0"/>
              <w:spacing w:line="240" w:lineRule="auto"/>
              <w:ind w:left="151" w:hanging="141"/>
              <w:rPr>
                <w:ins w:id="247" w:author="VOSINIS Andreas (GROW)" w:date="2021-03-01T10:11:00Z"/>
                <w:del w:id="248" w:author="Aleksander.LAZAREVIC" w:date="2021-03-08T10:16:00Z"/>
              </w:rPr>
            </w:pPr>
            <w:ins w:id="249" w:author="VOSINIS Andreas (GROW)" w:date="2021-03-01T10:11:00Z">
              <w:del w:id="250" w:author="Aleksander.LAZAREVIC" w:date="2021-03-08T10:16:00Z">
                <w:r w:rsidRPr="00075875" w:rsidDel="00E81146">
                  <w:delText xml:space="preserve">GRBP September 2021: </w:delText>
                </w:r>
              </w:del>
            </w:ins>
          </w:p>
          <w:p w14:paraId="6902F672" w14:textId="02C7EF2C" w:rsidR="00EB1AA5" w:rsidRPr="00075875" w:rsidDel="00E81146" w:rsidRDefault="004520EA" w:rsidP="00EB1AA5">
            <w:pPr>
              <w:pStyle w:val="ListParagraph"/>
              <w:numPr>
                <w:ilvl w:val="0"/>
                <w:numId w:val="26"/>
              </w:numPr>
              <w:suppressAutoHyphens w:val="0"/>
              <w:spacing w:line="240" w:lineRule="auto"/>
              <w:ind w:left="577" w:hanging="217"/>
              <w:rPr>
                <w:ins w:id="251" w:author="VOSINIS Andreas (GROW)" w:date="2021-03-01T10:11:00Z"/>
                <w:del w:id="252" w:author="Aleksander.LAZAREVIC" w:date="2021-03-08T10:16:00Z"/>
              </w:rPr>
            </w:pPr>
            <w:ins w:id="253" w:author="VOSINIS Andreas (GROW)" w:date="2021-03-01T10:50:00Z">
              <w:del w:id="254" w:author="Aleksander.LAZAREVIC" w:date="2021-03-08T10:16:00Z">
                <w:r w:rsidDel="00E81146">
                  <w:delText>Informal</w:delText>
                </w:r>
              </w:del>
            </w:ins>
            <w:ins w:id="255" w:author="VOSINIS Andreas (GROW)" w:date="2021-03-01T10:11:00Z">
              <w:del w:id="256" w:author="Aleksander.LAZAREVIC" w:date="2021-03-08T10:16:00Z">
                <w:r w:rsidR="00EB1AA5" w:rsidRPr="00075875" w:rsidDel="00E81146">
                  <w:delText xml:space="preserve"> document for amendments to UN-R117 </w:delText>
                </w:r>
              </w:del>
            </w:ins>
          </w:p>
          <w:p w14:paraId="31B5513A" w14:textId="6715848B" w:rsidR="00EB1AA5" w:rsidRPr="00075875" w:rsidDel="00E81146" w:rsidRDefault="00EB1AA5" w:rsidP="00EB1AA5">
            <w:pPr>
              <w:pStyle w:val="ListParagraph"/>
              <w:numPr>
                <w:ilvl w:val="0"/>
                <w:numId w:val="26"/>
              </w:numPr>
              <w:suppressAutoHyphens w:val="0"/>
              <w:spacing w:line="240" w:lineRule="auto"/>
              <w:ind w:left="577" w:hanging="217"/>
              <w:rPr>
                <w:ins w:id="257" w:author="VOSINIS Andreas (GROW)" w:date="2021-03-01T10:11:00Z"/>
                <w:del w:id="258" w:author="Aleksander.LAZAREVIC" w:date="2021-03-08T10:16:00Z"/>
              </w:rPr>
            </w:pPr>
            <w:ins w:id="259" w:author="VOSINIS Andreas (GROW)" w:date="2021-03-01T10:11:00Z">
              <w:del w:id="260" w:author="Aleksander.LAZAREVIC" w:date="2021-03-08T10:16:00Z">
                <w:r w:rsidRPr="00075875" w:rsidDel="00E81146">
                  <w:delText>Informal document containing general Guidelines</w:delText>
                </w:r>
              </w:del>
            </w:ins>
          </w:p>
          <w:p w14:paraId="1CC6A5F3" w14:textId="14655C34" w:rsidR="004520EA" w:rsidDel="00E81146" w:rsidRDefault="00EB1AA5" w:rsidP="00762EE3">
            <w:pPr>
              <w:pStyle w:val="ListParagraph"/>
              <w:numPr>
                <w:ilvl w:val="0"/>
                <w:numId w:val="25"/>
              </w:numPr>
              <w:suppressAutoHyphens w:val="0"/>
              <w:spacing w:after="160" w:line="259" w:lineRule="auto"/>
              <w:ind w:left="151" w:hanging="141"/>
              <w:rPr>
                <w:ins w:id="261" w:author="VOSINIS Andreas (GROW)" w:date="2021-03-01T10:52:00Z"/>
                <w:del w:id="262" w:author="Aleksander.LAZAREVIC" w:date="2021-03-08T10:16:00Z"/>
              </w:rPr>
            </w:pPr>
            <w:ins w:id="263" w:author="VOSINIS Andreas (GROW)" w:date="2021-03-01T10:11:00Z">
              <w:del w:id="264" w:author="Aleksander.LAZAREVIC" w:date="2021-03-08T10:16:00Z">
                <w:r w:rsidRPr="00075875" w:rsidDel="00E81146">
                  <w:delText xml:space="preserve">GRBP </w:delText>
                </w:r>
              </w:del>
            </w:ins>
            <w:ins w:id="265" w:author="VOSINIS Andreas (GROW)" w:date="2021-03-01T10:53:00Z">
              <w:del w:id="266" w:author="Aleksander.LAZAREVIC" w:date="2021-03-08T10:16:00Z">
                <w:r w:rsidR="004520EA" w:rsidDel="00E81146">
                  <w:delText>January</w:delText>
                </w:r>
              </w:del>
            </w:ins>
            <w:ins w:id="267" w:author="VOSINIS Andreas (GROW)" w:date="2021-03-01T10:11:00Z">
              <w:del w:id="268" w:author="Aleksander.LAZAREVIC" w:date="2021-03-08T10:16:00Z">
                <w:r w:rsidRPr="00075875" w:rsidDel="00E81146">
                  <w:delText xml:space="preserve"> 2022: </w:delText>
                </w:r>
              </w:del>
            </w:ins>
          </w:p>
          <w:p w14:paraId="13791F03" w14:textId="5F18AAF5" w:rsidR="00EB1AA5" w:rsidDel="00E81146" w:rsidRDefault="00EB1AA5" w:rsidP="00762EE3">
            <w:pPr>
              <w:pStyle w:val="ListParagraph"/>
              <w:numPr>
                <w:ilvl w:val="0"/>
                <w:numId w:val="29"/>
              </w:numPr>
              <w:suppressAutoHyphens w:val="0"/>
              <w:spacing w:after="160" w:line="259" w:lineRule="auto"/>
              <w:rPr>
                <w:ins w:id="269" w:author="VOSINIS Andreas (GROW)" w:date="2021-03-01T10:11:00Z"/>
                <w:del w:id="270" w:author="Aleksander.LAZAREVIC" w:date="2021-03-08T10:16:00Z"/>
              </w:rPr>
            </w:pPr>
            <w:ins w:id="271" w:author="VOSINIS Andreas (GROW)" w:date="2021-03-01T10:11:00Z">
              <w:del w:id="272" w:author="Aleksander.LAZAREVIC" w:date="2021-03-08T10:16:00Z">
                <w:r w:rsidRPr="00075875" w:rsidDel="00E81146">
                  <w:delText>Working documen</w:delText>
                </w:r>
                <w:r w:rsidR="004520EA" w:rsidDel="00E81146">
                  <w:delText>t containing general Guidelines</w:delText>
                </w:r>
              </w:del>
            </w:ins>
          </w:p>
          <w:p w14:paraId="13F9E16F" w14:textId="5108F488" w:rsidR="004520EA" w:rsidRPr="00075875" w:rsidDel="00E81146" w:rsidRDefault="004520EA" w:rsidP="00762EE3">
            <w:pPr>
              <w:pStyle w:val="ListParagraph"/>
              <w:numPr>
                <w:ilvl w:val="0"/>
                <w:numId w:val="29"/>
              </w:numPr>
              <w:suppressAutoHyphens w:val="0"/>
              <w:spacing w:after="160" w:line="259" w:lineRule="auto"/>
              <w:rPr>
                <w:ins w:id="273" w:author="VOSINIS Andreas (GROW)" w:date="2021-03-01T10:11:00Z"/>
                <w:del w:id="274" w:author="Aleksander.LAZAREVIC" w:date="2021-03-08T10:16:00Z"/>
              </w:rPr>
            </w:pPr>
            <w:ins w:id="275" w:author="VOSINIS Andreas (GROW)" w:date="2021-03-01T10:54:00Z">
              <w:del w:id="276" w:author="Aleksander.LAZAREVIC" w:date="2021-03-08T10:16:00Z">
                <w:r w:rsidDel="00E81146">
                  <w:delText xml:space="preserve">Working document </w:delText>
                </w:r>
              </w:del>
            </w:ins>
            <w:ins w:id="277" w:author="VOSINIS Andreas (GROW)" w:date="2021-03-01T11:04:00Z">
              <w:del w:id="278" w:author="Aleksander.LAZAREVIC" w:date="2021-03-08T10:16:00Z">
                <w:r w:rsidR="009E115C" w:rsidRPr="00075875" w:rsidDel="00E81146">
                  <w:delText>for amendments to UN-R117</w:delText>
                </w:r>
              </w:del>
            </w:ins>
          </w:p>
        </w:tc>
        <w:tc>
          <w:tcPr>
            <w:tcW w:w="1529" w:type="dxa"/>
          </w:tcPr>
          <w:p w14:paraId="744A1E1C" w14:textId="2D5E2254" w:rsidR="00EB1AA5" w:rsidRPr="00075875" w:rsidDel="00E81146" w:rsidRDefault="00EB1AA5" w:rsidP="00D54D9F">
            <w:pPr>
              <w:rPr>
                <w:ins w:id="279" w:author="VOSINIS Andreas (GROW)" w:date="2021-03-01T10:11:00Z"/>
                <w:del w:id="280" w:author="Aleksander.LAZAREVIC" w:date="2021-03-08T10:16:00Z"/>
              </w:rPr>
            </w:pPr>
            <w:ins w:id="281" w:author="VOSINIS Andreas (GROW)" w:date="2021-03-01T10:11:00Z">
              <w:del w:id="282" w:author="Aleksander.LAZAREVIC" w:date="2021-03-08T10:16:00Z">
                <w:r w:rsidRPr="00075875" w:rsidDel="00E81146">
                  <w:delText xml:space="preserve">Chair: Norway </w:delText>
                </w:r>
              </w:del>
            </w:ins>
          </w:p>
          <w:p w14:paraId="5A72209D" w14:textId="0F57AF9C" w:rsidR="00EB1AA5" w:rsidRPr="00075875" w:rsidDel="00E81146" w:rsidRDefault="00EB1AA5" w:rsidP="00D54D9F">
            <w:pPr>
              <w:rPr>
                <w:ins w:id="283" w:author="VOSINIS Andreas (GROW)" w:date="2021-03-01T10:11:00Z"/>
                <w:del w:id="284" w:author="Aleksander.LAZAREVIC" w:date="2021-03-08T10:16:00Z"/>
              </w:rPr>
            </w:pPr>
          </w:p>
          <w:p w14:paraId="675A1E65" w14:textId="2ADAF25C" w:rsidR="00EB1AA5" w:rsidRPr="00075875" w:rsidDel="00E81146" w:rsidRDefault="00EB1AA5" w:rsidP="00D54D9F">
            <w:pPr>
              <w:rPr>
                <w:ins w:id="285" w:author="VOSINIS Andreas (GROW)" w:date="2021-03-01T10:11:00Z"/>
                <w:del w:id="286" w:author="Aleksander.LAZAREVIC" w:date="2021-03-08T10:16:00Z"/>
              </w:rPr>
            </w:pPr>
            <w:ins w:id="287" w:author="VOSINIS Andreas (GROW)" w:date="2021-03-01T10:11:00Z">
              <w:del w:id="288" w:author="Aleksander.LAZAREVIC" w:date="2021-03-08T10:16:00Z">
                <w:r w:rsidRPr="00075875" w:rsidDel="00E81146">
                  <w:delText>Secretariat: OICA</w:delText>
                </w:r>
              </w:del>
            </w:ins>
          </w:p>
        </w:tc>
        <w:tc>
          <w:tcPr>
            <w:tcW w:w="1943" w:type="dxa"/>
          </w:tcPr>
          <w:p w14:paraId="074CF019" w14:textId="3BFEC943" w:rsidR="00EB1AA5" w:rsidRPr="00075875" w:rsidDel="00E81146" w:rsidRDefault="00EB1AA5" w:rsidP="00D54D9F">
            <w:pPr>
              <w:rPr>
                <w:ins w:id="289" w:author="VOSINIS Andreas (GROW)" w:date="2021-03-01T10:11:00Z"/>
                <w:del w:id="290" w:author="Aleksander.LAZAREVIC" w:date="2021-03-08T10:16:00Z"/>
              </w:rPr>
            </w:pPr>
            <w:ins w:id="291" w:author="VOSINIS Andreas (GROW)" w:date="2021-03-01T10:11:00Z">
              <w:del w:id="292" w:author="Aleksander.LAZAREVIC" w:date="2021-03-08T10:16:00Z">
                <w:r w:rsidRPr="00075875" w:rsidDel="00E81146">
                  <w:delText xml:space="preserve">R 51: Noise </w:delText>
                </w:r>
              </w:del>
            </w:ins>
          </w:p>
          <w:p w14:paraId="2DA395AC" w14:textId="0126C3FF" w:rsidR="00EB1AA5" w:rsidRPr="00075875" w:rsidDel="00E81146" w:rsidRDefault="00EB1AA5" w:rsidP="00D54D9F">
            <w:pPr>
              <w:rPr>
                <w:ins w:id="293" w:author="VOSINIS Andreas (GROW)" w:date="2021-03-01T10:11:00Z"/>
                <w:del w:id="294" w:author="Aleksander.LAZAREVIC" w:date="2021-03-08T10:16:00Z"/>
              </w:rPr>
            </w:pPr>
            <w:ins w:id="295" w:author="VOSINIS Andreas (GROW)" w:date="2021-03-01T10:11:00Z">
              <w:del w:id="296" w:author="Aleksander.LAZAREVIC" w:date="2021-03-08T10:16:00Z">
                <w:r w:rsidRPr="00075875" w:rsidDel="00E81146">
                  <w:delText xml:space="preserve">R117: Noise </w:delText>
                </w:r>
              </w:del>
            </w:ins>
          </w:p>
          <w:p w14:paraId="77B1AFDD" w14:textId="0C1459D6" w:rsidR="00EB1AA5" w:rsidRPr="00075875" w:rsidDel="00E81146" w:rsidRDefault="00EB1AA5" w:rsidP="00D54D9F">
            <w:pPr>
              <w:rPr>
                <w:ins w:id="297" w:author="VOSINIS Andreas (GROW)" w:date="2021-03-01T10:11:00Z"/>
                <w:del w:id="298" w:author="Aleksander.LAZAREVIC" w:date="2021-03-08T10:16:00Z"/>
              </w:rPr>
            </w:pPr>
            <w:ins w:id="299" w:author="VOSINIS Andreas (GROW)" w:date="2021-03-01T10:11:00Z">
              <w:del w:id="300" w:author="Aleksander.LAZAREVIC" w:date="2021-03-08T10:16:00Z">
                <w:r w:rsidRPr="00075875" w:rsidDel="00E81146">
                  <w:delText>Other regulations:</w:delText>
                </w:r>
              </w:del>
            </w:ins>
          </w:p>
          <w:p w14:paraId="76B49CF4" w14:textId="06DE582F" w:rsidR="00EB1AA5" w:rsidRPr="00075875" w:rsidDel="00E81146" w:rsidRDefault="00EB1AA5" w:rsidP="00D54D9F">
            <w:pPr>
              <w:rPr>
                <w:ins w:id="301" w:author="VOSINIS Andreas (GROW)" w:date="2021-03-01T10:11:00Z"/>
                <w:del w:id="302" w:author="Aleksander.LAZAREVIC" w:date="2021-03-08T10:16:00Z"/>
              </w:rPr>
            </w:pPr>
            <w:ins w:id="303" w:author="VOSINIS Andreas (GROW)" w:date="2021-03-01T10:11:00Z">
              <w:del w:id="304" w:author="Aleksander.LAZAREVIC" w:date="2021-03-08T10:16:00Z">
                <w:r w:rsidRPr="00075875" w:rsidDel="00E81146">
                  <w:delText>Deadline to be defined</w:delText>
                </w:r>
              </w:del>
            </w:ins>
          </w:p>
          <w:p w14:paraId="09F63D99" w14:textId="1AE9C683" w:rsidR="00EB1AA5" w:rsidRPr="00075875" w:rsidDel="00E81146" w:rsidRDefault="00EB1AA5" w:rsidP="00D54D9F">
            <w:pPr>
              <w:rPr>
                <w:ins w:id="305" w:author="VOSINIS Andreas (GROW)" w:date="2021-03-01T10:11:00Z"/>
                <w:del w:id="306" w:author="Aleksander.LAZAREVIC" w:date="2021-03-08T10:16:00Z"/>
              </w:rPr>
            </w:pPr>
          </w:p>
        </w:tc>
      </w:tr>
      <w:tr w:rsidR="00EB1AA5" w:rsidRPr="00075875" w:rsidDel="00E81146" w14:paraId="5BDB02BA" w14:textId="096188D0" w:rsidTr="00762EE3">
        <w:trPr>
          <w:ins w:id="307" w:author="VOSINIS Andreas (GROW)" w:date="2021-03-01T10:11:00Z"/>
          <w:del w:id="308" w:author="Aleksander.LAZAREVIC" w:date="2021-03-08T10:16:00Z"/>
        </w:trPr>
        <w:tc>
          <w:tcPr>
            <w:tcW w:w="1101" w:type="dxa"/>
          </w:tcPr>
          <w:p w14:paraId="5F00CD3E" w14:textId="4411AF8B" w:rsidR="00EB1AA5" w:rsidRPr="00075875" w:rsidDel="00E81146" w:rsidRDefault="00EB1AA5" w:rsidP="00D54D9F">
            <w:pPr>
              <w:rPr>
                <w:ins w:id="309" w:author="VOSINIS Andreas (GROW)" w:date="2021-03-01T10:11:00Z"/>
                <w:del w:id="310" w:author="Aleksander.LAZAREVIC" w:date="2021-03-08T10:16:00Z"/>
              </w:rPr>
            </w:pPr>
            <w:ins w:id="311" w:author="VOSINIS Andreas (GROW)" w:date="2021-03-01T10:11:00Z">
              <w:del w:id="312" w:author="Aleksander.LAZAREVIC" w:date="2021-03-08T10:16:00Z">
                <w:r w:rsidRPr="00075875" w:rsidDel="00E81146">
                  <w:delText>Priority</w:delText>
                </w:r>
              </w:del>
            </w:ins>
          </w:p>
        </w:tc>
        <w:tc>
          <w:tcPr>
            <w:tcW w:w="2013" w:type="dxa"/>
          </w:tcPr>
          <w:p w14:paraId="3CCEB7BD" w14:textId="07B52C9E" w:rsidR="00EB1AA5" w:rsidRPr="00075875" w:rsidDel="00E81146" w:rsidRDefault="00EB1AA5" w:rsidP="00762EE3">
            <w:pPr>
              <w:ind w:left="-113"/>
              <w:jc w:val="center"/>
              <w:rPr>
                <w:ins w:id="313" w:author="VOSINIS Andreas (GROW)" w:date="2021-03-01T10:11:00Z"/>
                <w:del w:id="314" w:author="Aleksander.LAZAREVIC" w:date="2021-03-08T10:16:00Z"/>
              </w:rPr>
            </w:pPr>
            <w:ins w:id="315" w:author="VOSINIS Andreas (GROW)" w:date="2021-03-01T10:11:00Z">
              <w:del w:id="316" w:author="Aleksander.LAZAREVIC" w:date="2021-03-08T10:16:00Z">
                <w:r w:rsidRPr="00075875" w:rsidDel="00E81146">
                  <w:delText>Reverse Warning Sound (RWS)</w:delText>
                </w:r>
              </w:del>
            </w:ins>
          </w:p>
        </w:tc>
        <w:tc>
          <w:tcPr>
            <w:tcW w:w="2551" w:type="dxa"/>
          </w:tcPr>
          <w:p w14:paraId="616B9CEF" w14:textId="4AA427EE" w:rsidR="00EB1AA5" w:rsidRPr="00075875" w:rsidDel="00E81146" w:rsidRDefault="00EB1AA5" w:rsidP="00D54D9F">
            <w:pPr>
              <w:rPr>
                <w:ins w:id="317" w:author="VOSINIS Andreas (GROW)" w:date="2021-03-01T10:11:00Z"/>
                <w:del w:id="318" w:author="Aleksander.LAZAREVIC" w:date="2021-03-08T10:16:00Z"/>
              </w:rPr>
            </w:pPr>
            <w:ins w:id="319" w:author="VOSINIS Andreas (GROW)" w:date="2021-03-01T10:11:00Z">
              <w:del w:id="320" w:author="Aleksander.LAZAREVIC" w:date="2021-03-08T10:16:00Z">
                <w:r w:rsidRPr="00075875" w:rsidDel="00E81146">
                  <w:delText>Harmonisation of Reverse Warning Sound requirements (Compo</w:delText>
                </w:r>
                <w:r w:rsidRPr="00075875" w:rsidDel="00E81146">
                  <w:softHyphen/>
                  <w:delText xml:space="preserve">nents and vehicles) with the aim of lower sound </w:delText>
                </w:r>
                <w:r w:rsidRPr="00075875" w:rsidDel="00E81146">
                  <w:lastRenderedPageBreak/>
                  <w:delText>emissions on a high safety level. MOIS, Reversing Safety, Camera Monitor systems as an alternative to RWS</w:delText>
                </w:r>
              </w:del>
            </w:ins>
          </w:p>
        </w:tc>
        <w:tc>
          <w:tcPr>
            <w:tcW w:w="1341" w:type="dxa"/>
          </w:tcPr>
          <w:p w14:paraId="78705D67" w14:textId="11DBC738" w:rsidR="00EB1AA5" w:rsidRPr="00075875" w:rsidDel="00E81146" w:rsidRDefault="00EB1AA5" w:rsidP="00D54D9F">
            <w:pPr>
              <w:rPr>
                <w:ins w:id="321" w:author="VOSINIS Andreas (GROW)" w:date="2021-03-01T10:11:00Z"/>
                <w:del w:id="322" w:author="Aleksander.LAZAREVIC" w:date="2021-03-08T10:16:00Z"/>
              </w:rPr>
            </w:pPr>
            <w:ins w:id="323" w:author="VOSINIS Andreas (GROW)" w:date="2021-03-01T10:11:00Z">
              <w:del w:id="324" w:author="Aleksander.LAZAREVIC" w:date="2021-03-08T10:16:00Z">
                <w:r w:rsidRPr="00075875" w:rsidDel="00E81146">
                  <w:lastRenderedPageBreak/>
                  <w:delText>New Regulation</w:delText>
                </w:r>
              </w:del>
            </w:ins>
          </w:p>
        </w:tc>
        <w:tc>
          <w:tcPr>
            <w:tcW w:w="1231" w:type="dxa"/>
          </w:tcPr>
          <w:p w14:paraId="09BC3DCB" w14:textId="56044994" w:rsidR="00EB1AA5" w:rsidRPr="00075875" w:rsidDel="00E81146" w:rsidRDefault="00EB1AA5" w:rsidP="00D54D9F">
            <w:pPr>
              <w:rPr>
                <w:ins w:id="325" w:author="VOSINIS Andreas (GROW)" w:date="2021-03-01T10:11:00Z"/>
                <w:del w:id="326" w:author="Aleksander.LAZAREVIC" w:date="2021-03-08T10:16:00Z"/>
              </w:rPr>
            </w:pPr>
            <w:ins w:id="327" w:author="VOSINIS Andreas (GROW)" w:date="2021-03-01T10:11:00Z">
              <w:del w:id="328" w:author="Aleksander.LAZAREVIC" w:date="2021-03-08T10:16:00Z">
                <w:r w:rsidRPr="00075875" w:rsidDel="00E81146">
                  <w:delText>TF-RWS</w:delText>
                </w:r>
              </w:del>
            </w:ins>
          </w:p>
        </w:tc>
        <w:tc>
          <w:tcPr>
            <w:tcW w:w="2239" w:type="dxa"/>
          </w:tcPr>
          <w:p w14:paraId="159B5483" w14:textId="54C0FA55" w:rsidR="00EB1AA5" w:rsidRPr="00075875" w:rsidDel="00E81146" w:rsidRDefault="00EB1AA5">
            <w:pPr>
              <w:rPr>
                <w:ins w:id="329" w:author="VOSINIS Andreas (GROW)" w:date="2021-03-01T10:11:00Z"/>
                <w:del w:id="330" w:author="Aleksander.LAZAREVIC" w:date="2021-03-08T10:16:00Z"/>
              </w:rPr>
            </w:pPr>
            <w:ins w:id="331" w:author="VOSINIS Andreas (GROW)" w:date="2021-03-01T10:11:00Z">
              <w:del w:id="332" w:author="Aleksander.LAZAREVIC" w:date="2021-03-08T10:16:00Z">
                <w:r w:rsidRPr="00075875" w:rsidDel="00E81146">
                  <w:delText xml:space="preserve">GRBP </w:delText>
                </w:r>
              </w:del>
            </w:ins>
            <w:ins w:id="333" w:author="VOSINIS Andreas (GROW)" w:date="2021-03-01T10:21:00Z">
              <w:del w:id="334" w:author="Aleksander.LAZAREVIC" w:date="2021-03-08T10:16:00Z">
                <w:r w:rsidR="00B17423" w:rsidDel="00E81146">
                  <w:delText>September</w:delText>
                </w:r>
              </w:del>
            </w:ins>
            <w:ins w:id="335" w:author="VOSINIS Andreas (GROW)" w:date="2021-03-01T10:11:00Z">
              <w:del w:id="336" w:author="Aleksander.LAZAREVIC" w:date="2021-03-08T10:16:00Z">
                <w:r w:rsidRPr="00075875" w:rsidDel="00E81146">
                  <w:delText xml:space="preserve"> 2021: Working document</w:delText>
                </w:r>
              </w:del>
            </w:ins>
          </w:p>
        </w:tc>
        <w:tc>
          <w:tcPr>
            <w:tcW w:w="1529" w:type="dxa"/>
          </w:tcPr>
          <w:p w14:paraId="0305EF2C" w14:textId="4AA2E2F2" w:rsidR="00EB1AA5" w:rsidRPr="00075875" w:rsidDel="00E81146" w:rsidRDefault="00EB1AA5" w:rsidP="00D54D9F">
            <w:pPr>
              <w:rPr>
                <w:ins w:id="337" w:author="VOSINIS Andreas (GROW)" w:date="2021-03-01T10:11:00Z"/>
                <w:del w:id="338" w:author="Aleksander.LAZAREVIC" w:date="2021-03-08T10:16:00Z"/>
              </w:rPr>
            </w:pPr>
            <w:ins w:id="339" w:author="VOSINIS Andreas (GROW)" w:date="2021-03-01T10:11:00Z">
              <w:del w:id="340" w:author="Aleksander.LAZAREVIC" w:date="2021-03-08T10:16:00Z">
                <w:r w:rsidRPr="00075875" w:rsidDel="00E81146">
                  <w:delText xml:space="preserve">Chair: Japan </w:delText>
                </w:r>
              </w:del>
            </w:ins>
          </w:p>
          <w:p w14:paraId="15B52CB3" w14:textId="65E93940" w:rsidR="00EB1AA5" w:rsidRPr="00075875" w:rsidDel="00E81146" w:rsidRDefault="00EB1AA5" w:rsidP="00D54D9F">
            <w:pPr>
              <w:rPr>
                <w:ins w:id="341" w:author="VOSINIS Andreas (GROW)" w:date="2021-03-01T10:11:00Z"/>
                <w:del w:id="342" w:author="Aleksander.LAZAREVIC" w:date="2021-03-08T10:16:00Z"/>
              </w:rPr>
            </w:pPr>
          </w:p>
          <w:p w14:paraId="62808DF8" w14:textId="039A163A" w:rsidR="00EB1AA5" w:rsidRPr="00075875" w:rsidDel="00E81146" w:rsidRDefault="00EB1AA5" w:rsidP="00D54D9F">
            <w:pPr>
              <w:rPr>
                <w:ins w:id="343" w:author="VOSINIS Andreas (GROW)" w:date="2021-03-01T10:11:00Z"/>
                <w:del w:id="344" w:author="Aleksander.LAZAREVIC" w:date="2021-03-08T10:16:00Z"/>
              </w:rPr>
            </w:pPr>
            <w:ins w:id="345" w:author="VOSINIS Andreas (GROW)" w:date="2021-03-01T10:11:00Z">
              <w:del w:id="346" w:author="Aleksander.LAZAREVIC" w:date="2021-03-08T10:16:00Z">
                <w:r w:rsidRPr="00075875" w:rsidDel="00E81146">
                  <w:delText>Secretariat: OICA</w:delText>
                </w:r>
              </w:del>
            </w:ins>
          </w:p>
        </w:tc>
        <w:tc>
          <w:tcPr>
            <w:tcW w:w="1943" w:type="dxa"/>
          </w:tcPr>
          <w:p w14:paraId="78D343C0" w14:textId="1E5A4DA6" w:rsidR="00EB1AA5" w:rsidRPr="00075875" w:rsidDel="00E81146" w:rsidRDefault="00EB1AA5" w:rsidP="00D54D9F">
            <w:pPr>
              <w:rPr>
                <w:ins w:id="347" w:author="VOSINIS Andreas (GROW)" w:date="2021-03-01T10:11:00Z"/>
                <w:del w:id="348" w:author="Aleksander.LAZAREVIC" w:date="2021-03-08T10:16:00Z"/>
              </w:rPr>
            </w:pPr>
            <w:ins w:id="349" w:author="VOSINIS Andreas (GROW)" w:date="2021-03-01T10:11:00Z">
              <w:del w:id="350" w:author="Aleksander.LAZAREVIC" w:date="2021-03-08T10:16:00Z">
                <w:r w:rsidRPr="00075875" w:rsidDel="00E81146">
                  <w:delText>M2&gt;3,5tons, N2, M3, N3</w:delText>
                </w:r>
              </w:del>
            </w:ins>
          </w:p>
        </w:tc>
      </w:tr>
      <w:tr w:rsidR="00EB1AA5" w:rsidRPr="00075875" w:rsidDel="00E81146" w14:paraId="2A99E4A6" w14:textId="162981AE" w:rsidTr="00762EE3">
        <w:trPr>
          <w:ins w:id="351" w:author="VOSINIS Andreas (GROW)" w:date="2021-03-01T10:11:00Z"/>
          <w:del w:id="352" w:author="Aleksander.LAZAREVIC" w:date="2021-03-08T10:16:00Z"/>
        </w:trPr>
        <w:tc>
          <w:tcPr>
            <w:tcW w:w="1101" w:type="dxa"/>
          </w:tcPr>
          <w:p w14:paraId="7A16FDD7" w14:textId="54FFD1B3" w:rsidR="00EB1AA5" w:rsidRPr="00075875" w:rsidDel="00E81146" w:rsidRDefault="00EB1AA5" w:rsidP="00D54D9F">
            <w:pPr>
              <w:rPr>
                <w:ins w:id="353" w:author="VOSINIS Andreas (GROW)" w:date="2021-03-01T10:11:00Z"/>
                <w:del w:id="354" w:author="Aleksander.LAZAREVIC" w:date="2021-03-08T10:16:00Z"/>
              </w:rPr>
            </w:pPr>
            <w:ins w:id="355" w:author="VOSINIS Andreas (GROW)" w:date="2021-03-01T10:11:00Z">
              <w:del w:id="356" w:author="Aleksander.LAZAREVIC" w:date="2021-03-08T10:16:00Z">
                <w:r w:rsidRPr="00075875" w:rsidDel="00E81146">
                  <w:delText>Potential</w:delText>
                </w:r>
              </w:del>
            </w:ins>
          </w:p>
        </w:tc>
        <w:tc>
          <w:tcPr>
            <w:tcW w:w="2013" w:type="dxa"/>
          </w:tcPr>
          <w:p w14:paraId="5F150BF4" w14:textId="66501F6C" w:rsidR="00EB1AA5" w:rsidRPr="00075875" w:rsidDel="00E81146" w:rsidRDefault="00EB1AA5" w:rsidP="00D54D9F">
            <w:pPr>
              <w:rPr>
                <w:ins w:id="357" w:author="VOSINIS Andreas (GROW)" w:date="2021-03-01T10:11:00Z"/>
                <w:del w:id="358" w:author="Aleksander.LAZAREVIC" w:date="2021-03-08T10:16:00Z"/>
              </w:rPr>
            </w:pPr>
            <w:ins w:id="359" w:author="VOSINIS Andreas (GROW)" w:date="2021-03-01T10:11:00Z">
              <w:del w:id="360" w:author="Aleksander.LAZAREVIC" w:date="2021-03-08T10:16:00Z">
                <w:r w:rsidRPr="00075875" w:rsidDel="00E81146">
                  <w:delText>New traction tyre definition</w:delText>
                </w:r>
              </w:del>
            </w:ins>
          </w:p>
        </w:tc>
        <w:tc>
          <w:tcPr>
            <w:tcW w:w="2551" w:type="dxa"/>
          </w:tcPr>
          <w:p w14:paraId="45786A61" w14:textId="615E3F55" w:rsidR="00EB1AA5" w:rsidRPr="00762EE3" w:rsidDel="00E81146" w:rsidRDefault="00EB1AA5" w:rsidP="00762EE3">
            <w:pPr>
              <w:ind w:left="-113"/>
              <w:jc w:val="center"/>
              <w:rPr>
                <w:ins w:id="361" w:author="VOSINIS Andreas (GROW)" w:date="2021-03-01T10:11:00Z"/>
                <w:del w:id="362" w:author="Aleksander.LAZAREVIC" w:date="2021-03-08T10:16:00Z"/>
                <w:sz w:val="18"/>
              </w:rPr>
            </w:pPr>
            <w:ins w:id="363" w:author="VOSINIS Andreas (GROW)" w:date="2021-03-01T10:11:00Z">
              <w:del w:id="364" w:author="Aleksander.LAZAREVIC" w:date="2021-03-08T10:16:00Z">
                <w:r w:rsidRPr="00762EE3" w:rsidDel="00E81146">
                  <w:rPr>
                    <w:sz w:val="18"/>
                  </w:rPr>
                  <w:delText>Introduction of new Traction definition for C2 and C3 tyres</w:delText>
                </w:r>
              </w:del>
            </w:ins>
          </w:p>
        </w:tc>
        <w:tc>
          <w:tcPr>
            <w:tcW w:w="1341" w:type="dxa"/>
          </w:tcPr>
          <w:p w14:paraId="3795E3CE" w14:textId="48121B53" w:rsidR="00EB1AA5" w:rsidRPr="00075875" w:rsidDel="00E81146" w:rsidRDefault="00EB1AA5" w:rsidP="00D54D9F">
            <w:pPr>
              <w:rPr>
                <w:ins w:id="365" w:author="VOSINIS Andreas (GROW)" w:date="2021-03-01T10:11:00Z"/>
                <w:del w:id="366" w:author="Aleksander.LAZAREVIC" w:date="2021-03-08T10:16:00Z"/>
              </w:rPr>
            </w:pPr>
            <w:ins w:id="367" w:author="VOSINIS Andreas (GROW)" w:date="2021-03-01T10:11:00Z">
              <w:del w:id="368" w:author="Aleksander.LAZAREVIC" w:date="2021-03-08T10:16:00Z">
                <w:r w:rsidRPr="00075875" w:rsidDel="00E81146">
                  <w:delText>R 117</w:delText>
                </w:r>
              </w:del>
            </w:ins>
          </w:p>
        </w:tc>
        <w:tc>
          <w:tcPr>
            <w:tcW w:w="1231" w:type="dxa"/>
          </w:tcPr>
          <w:p w14:paraId="0C512424" w14:textId="5032F95B" w:rsidR="00EB1AA5" w:rsidRPr="00075875" w:rsidDel="00E81146" w:rsidRDefault="00EB1AA5" w:rsidP="00D54D9F">
            <w:pPr>
              <w:rPr>
                <w:ins w:id="369" w:author="VOSINIS Andreas (GROW)" w:date="2021-03-01T10:11:00Z"/>
                <w:del w:id="370" w:author="Aleksander.LAZAREVIC" w:date="2021-03-08T10:16:00Z"/>
              </w:rPr>
            </w:pPr>
            <w:ins w:id="371" w:author="VOSINIS Andreas (GROW)" w:date="2021-03-01T10:11:00Z">
              <w:del w:id="372" w:author="Aleksander.LAZAREVIC" w:date="2021-03-08T10:16:00Z">
                <w:r w:rsidRPr="00075875" w:rsidDel="00E81146">
                  <w:delText>GRBP</w:delText>
                </w:r>
              </w:del>
            </w:ins>
          </w:p>
        </w:tc>
        <w:tc>
          <w:tcPr>
            <w:tcW w:w="2239" w:type="dxa"/>
          </w:tcPr>
          <w:p w14:paraId="1FE42570" w14:textId="429DDB66" w:rsidR="00EB1AA5" w:rsidRPr="00075875" w:rsidDel="00E81146" w:rsidRDefault="00EB1AA5" w:rsidP="00762EE3">
            <w:pPr>
              <w:ind w:left="-113"/>
              <w:jc w:val="center"/>
              <w:rPr>
                <w:ins w:id="373" w:author="VOSINIS Andreas (GROW)" w:date="2021-03-01T10:11:00Z"/>
                <w:del w:id="374" w:author="Aleksander.LAZAREVIC" w:date="2021-03-08T10:16:00Z"/>
                <w:color w:val="000000"/>
                <w:lang w:val="en-US"/>
              </w:rPr>
            </w:pPr>
            <w:ins w:id="375" w:author="VOSINIS Andreas (GROW)" w:date="2021-03-01T10:11:00Z">
              <w:del w:id="376" w:author="Aleksander.LAZAREVIC" w:date="2021-03-08T10:16:00Z">
                <w:r w:rsidRPr="00075875" w:rsidDel="00E81146">
                  <w:delText>GRBP September 2021</w:delText>
                </w:r>
              </w:del>
            </w:ins>
          </w:p>
          <w:p w14:paraId="0E7D018C" w14:textId="3CF6BCD5" w:rsidR="00EB1AA5" w:rsidRPr="00075875" w:rsidDel="00E81146" w:rsidRDefault="00EB1AA5" w:rsidP="00D54D9F">
            <w:pPr>
              <w:rPr>
                <w:ins w:id="377" w:author="VOSINIS Andreas (GROW)" w:date="2021-03-01T10:11:00Z"/>
                <w:del w:id="378" w:author="Aleksander.LAZAREVIC" w:date="2021-03-08T10:16:00Z"/>
              </w:rPr>
            </w:pPr>
          </w:p>
        </w:tc>
        <w:tc>
          <w:tcPr>
            <w:tcW w:w="1529" w:type="dxa"/>
          </w:tcPr>
          <w:p w14:paraId="6CB112C0" w14:textId="60B71CFB" w:rsidR="00EB1AA5" w:rsidRPr="00075875" w:rsidDel="00E81146" w:rsidRDefault="00EB1AA5" w:rsidP="00D54D9F">
            <w:pPr>
              <w:rPr>
                <w:ins w:id="379" w:author="VOSINIS Andreas (GROW)" w:date="2021-03-01T10:11:00Z"/>
                <w:del w:id="380" w:author="Aleksander.LAZAREVIC" w:date="2021-03-08T10:16:00Z"/>
              </w:rPr>
            </w:pPr>
          </w:p>
        </w:tc>
        <w:tc>
          <w:tcPr>
            <w:tcW w:w="1943" w:type="dxa"/>
          </w:tcPr>
          <w:p w14:paraId="6029471C" w14:textId="7F3E5AAC" w:rsidR="00EB1AA5" w:rsidRPr="00075875" w:rsidDel="00E81146" w:rsidRDefault="00EB1AA5" w:rsidP="00D54D9F">
            <w:pPr>
              <w:rPr>
                <w:ins w:id="381" w:author="VOSINIS Andreas (GROW)" w:date="2021-03-01T10:11:00Z"/>
                <w:del w:id="382" w:author="Aleksander.LAZAREVIC" w:date="2021-03-08T10:16:00Z"/>
              </w:rPr>
            </w:pPr>
            <w:ins w:id="383" w:author="VOSINIS Andreas (GROW)" w:date="2021-03-01T10:11:00Z">
              <w:del w:id="384" w:author="Aleksander.LAZAREVIC" w:date="2021-03-08T10:16:00Z">
                <w:r w:rsidRPr="00075875" w:rsidDel="00E81146">
                  <w:delText>C2, C3</w:delText>
                </w:r>
              </w:del>
            </w:ins>
          </w:p>
        </w:tc>
      </w:tr>
      <w:tr w:rsidR="00EB1AA5" w:rsidRPr="00075875" w:rsidDel="00E81146" w14:paraId="2DA8EC8F" w14:textId="54F323D8" w:rsidTr="00762EE3">
        <w:trPr>
          <w:trHeight w:val="1496"/>
          <w:ins w:id="385" w:author="VOSINIS Andreas (GROW)" w:date="2021-03-01T10:11:00Z"/>
          <w:del w:id="386" w:author="Aleksander.LAZAREVIC" w:date="2021-03-08T10:16:00Z"/>
        </w:trPr>
        <w:tc>
          <w:tcPr>
            <w:tcW w:w="1101" w:type="dxa"/>
          </w:tcPr>
          <w:p w14:paraId="3A5D230E" w14:textId="06D2C1D1" w:rsidR="00EB1AA5" w:rsidRPr="00075875" w:rsidDel="00E81146" w:rsidRDefault="00EB1AA5" w:rsidP="00D54D9F">
            <w:pPr>
              <w:rPr>
                <w:ins w:id="387" w:author="VOSINIS Andreas (GROW)" w:date="2021-03-01T10:11:00Z"/>
                <w:del w:id="388" w:author="Aleksander.LAZAREVIC" w:date="2021-03-08T10:16:00Z"/>
              </w:rPr>
            </w:pPr>
            <w:ins w:id="389" w:author="VOSINIS Andreas (GROW)" w:date="2021-03-01T10:11:00Z">
              <w:del w:id="390" w:author="Aleksander.LAZAREVIC" w:date="2021-03-08T10:16:00Z">
                <w:r w:rsidRPr="00075875" w:rsidDel="00E81146">
                  <w:delText>Potential</w:delText>
                </w:r>
              </w:del>
            </w:ins>
          </w:p>
        </w:tc>
        <w:tc>
          <w:tcPr>
            <w:tcW w:w="2013" w:type="dxa"/>
          </w:tcPr>
          <w:p w14:paraId="22169373" w14:textId="746FEADD" w:rsidR="00EB1AA5" w:rsidRPr="00075875" w:rsidDel="00E81146" w:rsidRDefault="00EB1AA5" w:rsidP="00D54D9F">
            <w:pPr>
              <w:rPr>
                <w:ins w:id="391" w:author="VOSINIS Andreas (GROW)" w:date="2021-03-01T10:11:00Z"/>
                <w:del w:id="392" w:author="Aleksander.LAZAREVIC" w:date="2021-03-08T10:16:00Z"/>
                <w:color w:val="000000"/>
                <w:lang w:val="en-US"/>
              </w:rPr>
            </w:pPr>
            <w:ins w:id="393" w:author="VOSINIS Andreas (GROW)" w:date="2021-03-01T10:11:00Z">
              <w:del w:id="394" w:author="Aleksander.LAZAREVIC" w:date="2021-03-08T10:16:00Z">
                <w:r w:rsidRPr="00075875" w:rsidDel="00E81146">
                  <w:rPr>
                    <w:color w:val="000000"/>
                    <w:lang w:val="en-US"/>
                  </w:rPr>
                  <w:delText xml:space="preserve">Type definition </w:delText>
                </w:r>
              </w:del>
            </w:ins>
          </w:p>
          <w:p w14:paraId="57236191" w14:textId="04922417" w:rsidR="00EB1AA5" w:rsidRPr="00075875" w:rsidDel="00E81146" w:rsidRDefault="00EB1AA5" w:rsidP="00D54D9F">
            <w:pPr>
              <w:rPr>
                <w:ins w:id="395" w:author="VOSINIS Andreas (GROW)" w:date="2021-03-01T10:11:00Z"/>
                <w:del w:id="396" w:author="Aleksander.LAZAREVIC" w:date="2021-03-08T10:16:00Z"/>
                <w:color w:val="000000"/>
                <w:lang w:val="en-US"/>
              </w:rPr>
            </w:pPr>
          </w:p>
        </w:tc>
        <w:tc>
          <w:tcPr>
            <w:tcW w:w="2551" w:type="dxa"/>
          </w:tcPr>
          <w:p w14:paraId="0362D9C3" w14:textId="2A0612A4" w:rsidR="00EB1AA5" w:rsidRPr="00762EE3" w:rsidDel="00E81146" w:rsidRDefault="00EB1AA5" w:rsidP="00762EE3">
            <w:pPr>
              <w:ind w:left="-113"/>
              <w:jc w:val="center"/>
              <w:rPr>
                <w:ins w:id="397" w:author="VOSINIS Andreas (GROW)" w:date="2021-03-01T10:11:00Z"/>
                <w:del w:id="398" w:author="Aleksander.LAZAREVIC" w:date="2021-03-08T10:16:00Z"/>
                <w:sz w:val="18"/>
                <w:szCs w:val="18"/>
              </w:rPr>
            </w:pPr>
            <w:ins w:id="399" w:author="VOSINIS Andreas (GROW)" w:date="2021-03-01T10:11:00Z">
              <w:del w:id="400" w:author="Aleksander.LAZAREVIC" w:date="2021-03-08T10:16:00Z">
                <w:r w:rsidRPr="00762EE3" w:rsidDel="00E81146">
                  <w:rPr>
                    <w:sz w:val="16"/>
                    <w:szCs w:val="18"/>
                  </w:rPr>
                  <w:delText>Consideration on tolerances for type defining parameters and selection scheme for a representative vehicle</w:delText>
                </w:r>
              </w:del>
            </w:ins>
          </w:p>
        </w:tc>
        <w:tc>
          <w:tcPr>
            <w:tcW w:w="1341" w:type="dxa"/>
          </w:tcPr>
          <w:p w14:paraId="0248B867" w14:textId="3851AF41" w:rsidR="00EB1AA5" w:rsidRPr="00075875" w:rsidDel="00E81146" w:rsidRDefault="00EB1AA5" w:rsidP="00762EE3">
            <w:pPr>
              <w:ind w:left="-113"/>
              <w:jc w:val="center"/>
              <w:rPr>
                <w:ins w:id="401" w:author="VOSINIS Andreas (GROW)" w:date="2021-03-01T10:11:00Z"/>
                <w:del w:id="402" w:author="Aleksander.LAZAREVIC" w:date="2021-03-08T10:16:00Z"/>
                <w:lang w:val="en-US"/>
              </w:rPr>
            </w:pPr>
            <w:ins w:id="403" w:author="VOSINIS Andreas (GROW)" w:date="2021-03-01T10:11:00Z">
              <w:del w:id="404" w:author="Aleksander.LAZAREVIC" w:date="2021-03-08T10:16:00Z">
                <w:r w:rsidRPr="00075875" w:rsidDel="00E81146">
                  <w:rPr>
                    <w:lang w:val="en-US"/>
                  </w:rPr>
                  <w:delText>R51</w:delText>
                </w:r>
              </w:del>
            </w:ins>
            <w:ins w:id="405" w:author="VOSINIS Andreas (GROW)" w:date="2021-03-01T11:07:00Z">
              <w:del w:id="406" w:author="Aleksander.LAZAREVIC" w:date="2021-03-08T10:16:00Z">
                <w:r w:rsidR="00C354E3" w:rsidDel="00E81146">
                  <w:rPr>
                    <w:lang w:val="en-US"/>
                  </w:rPr>
                  <w:delText>,</w:delText>
                </w:r>
              </w:del>
            </w:ins>
            <w:ins w:id="407" w:author="VOSINIS Andreas (GROW)" w:date="2021-03-01T10:11:00Z">
              <w:del w:id="408" w:author="Aleksander.LAZAREVIC" w:date="2021-03-08T10:16:00Z">
                <w:r w:rsidRPr="00075875" w:rsidDel="00E81146">
                  <w:rPr>
                    <w:lang w:val="en-US"/>
                  </w:rPr>
                  <w:delText xml:space="preserve"> R41</w:delText>
                </w:r>
              </w:del>
            </w:ins>
          </w:p>
          <w:p w14:paraId="3AD7017D" w14:textId="30BD25BC" w:rsidR="00EB1AA5" w:rsidRPr="00075875" w:rsidDel="00E81146" w:rsidRDefault="00EB1AA5" w:rsidP="00D54D9F">
            <w:pPr>
              <w:ind w:left="-113"/>
              <w:rPr>
                <w:ins w:id="409" w:author="VOSINIS Andreas (GROW)" w:date="2021-03-01T10:11:00Z"/>
                <w:del w:id="410" w:author="Aleksander.LAZAREVIC" w:date="2021-03-08T10:16:00Z"/>
                <w:lang w:val="en-US"/>
              </w:rPr>
            </w:pPr>
          </w:p>
          <w:p w14:paraId="6560E97C" w14:textId="635D5DF5" w:rsidR="00EB1AA5" w:rsidRPr="00075875" w:rsidDel="00E81146" w:rsidRDefault="00EB1AA5" w:rsidP="00D54D9F">
            <w:pPr>
              <w:rPr>
                <w:ins w:id="411" w:author="VOSINIS Andreas (GROW)" w:date="2021-03-01T10:11:00Z"/>
                <w:del w:id="412" w:author="Aleksander.LAZAREVIC" w:date="2021-03-08T10:16:00Z"/>
              </w:rPr>
            </w:pPr>
          </w:p>
        </w:tc>
        <w:tc>
          <w:tcPr>
            <w:tcW w:w="1231" w:type="dxa"/>
          </w:tcPr>
          <w:p w14:paraId="51EA190E" w14:textId="0FEA76D8" w:rsidR="00EB1AA5" w:rsidRPr="00075875" w:rsidDel="00E81146" w:rsidRDefault="00EB1AA5" w:rsidP="00D54D9F">
            <w:pPr>
              <w:rPr>
                <w:ins w:id="413" w:author="VOSINIS Andreas (GROW)" w:date="2021-03-01T10:11:00Z"/>
                <w:del w:id="414" w:author="Aleksander.LAZAREVIC" w:date="2021-03-08T10:16:00Z"/>
              </w:rPr>
            </w:pPr>
          </w:p>
        </w:tc>
        <w:tc>
          <w:tcPr>
            <w:tcW w:w="2239" w:type="dxa"/>
          </w:tcPr>
          <w:p w14:paraId="1CD01437" w14:textId="30DDF318" w:rsidR="00EB1AA5" w:rsidRPr="00075875" w:rsidDel="00E81146" w:rsidRDefault="00EB1AA5" w:rsidP="00D54D9F">
            <w:pPr>
              <w:rPr>
                <w:ins w:id="415" w:author="VOSINIS Andreas (GROW)" w:date="2021-03-01T10:11:00Z"/>
                <w:del w:id="416" w:author="Aleksander.LAZAREVIC" w:date="2021-03-08T10:16:00Z"/>
              </w:rPr>
            </w:pPr>
          </w:p>
        </w:tc>
        <w:tc>
          <w:tcPr>
            <w:tcW w:w="1529" w:type="dxa"/>
          </w:tcPr>
          <w:p w14:paraId="75A44B8F" w14:textId="4DC3A327" w:rsidR="00EB1AA5" w:rsidRPr="00075875" w:rsidDel="00E81146" w:rsidRDefault="00EB1AA5" w:rsidP="00D54D9F">
            <w:pPr>
              <w:rPr>
                <w:ins w:id="417" w:author="VOSINIS Andreas (GROW)" w:date="2021-03-01T10:11:00Z"/>
                <w:del w:id="418" w:author="Aleksander.LAZAREVIC" w:date="2021-03-08T10:16:00Z"/>
              </w:rPr>
            </w:pPr>
          </w:p>
        </w:tc>
        <w:tc>
          <w:tcPr>
            <w:tcW w:w="1943" w:type="dxa"/>
          </w:tcPr>
          <w:p w14:paraId="3AF39506" w14:textId="6556FB4A" w:rsidR="00EB1AA5" w:rsidRPr="00075875" w:rsidDel="00E81146" w:rsidRDefault="00EB1AA5" w:rsidP="00D54D9F">
            <w:pPr>
              <w:rPr>
                <w:ins w:id="419" w:author="VOSINIS Andreas (GROW)" w:date="2021-03-01T10:11:00Z"/>
                <w:del w:id="420" w:author="Aleksander.LAZAREVIC" w:date="2021-03-08T10:16:00Z"/>
              </w:rPr>
            </w:pPr>
          </w:p>
        </w:tc>
      </w:tr>
    </w:tbl>
    <w:p w14:paraId="7A0F608B" w14:textId="020D9476" w:rsidR="004C155C" w:rsidRDefault="004C155C" w:rsidP="000F0B23">
      <w:pPr>
        <w:tabs>
          <w:tab w:val="left" w:pos="1701"/>
        </w:tabs>
        <w:spacing w:line="240" w:lineRule="auto"/>
        <w:ind w:left="1134"/>
        <w:outlineLvl w:val="0"/>
        <w:rPr>
          <w:ins w:id="421" w:author="VOSINIS Andreas (GROW)" w:date="2021-03-01T10:38:00Z"/>
          <w:rFonts w:eastAsia="Calibri" w:cs="Arial"/>
          <w:b/>
          <w:bCs/>
          <w:szCs w:val="22"/>
        </w:rPr>
      </w:pPr>
    </w:p>
    <w:p w14:paraId="5E052BBC" w14:textId="7DC37ADC" w:rsidR="004E78E4" w:rsidRDefault="004E78E4" w:rsidP="000F0B23">
      <w:pPr>
        <w:tabs>
          <w:tab w:val="left" w:pos="1701"/>
        </w:tabs>
        <w:spacing w:line="240" w:lineRule="auto"/>
        <w:ind w:left="1134"/>
        <w:outlineLvl w:val="0"/>
        <w:rPr>
          <w:ins w:id="422" w:author="VOSINIS Andreas (GROW)" w:date="2021-03-01T10:38:00Z"/>
          <w:rFonts w:eastAsia="Calibri" w:cs="Arial"/>
          <w:b/>
          <w:bCs/>
          <w:szCs w:val="22"/>
        </w:rPr>
      </w:pPr>
    </w:p>
    <w:p w14:paraId="4F4D4ED8" w14:textId="77777777" w:rsidR="004E78E4" w:rsidRDefault="004E78E4" w:rsidP="000F0B23">
      <w:pPr>
        <w:tabs>
          <w:tab w:val="left" w:pos="1701"/>
        </w:tabs>
        <w:spacing w:line="240" w:lineRule="auto"/>
        <w:ind w:left="1134"/>
        <w:outlineLvl w:val="0"/>
        <w:rPr>
          <w:rFonts w:eastAsia="Calibri" w:cs="Arial"/>
          <w:b/>
          <w:bCs/>
          <w:szCs w:val="22"/>
        </w:rPr>
      </w:pPr>
    </w:p>
    <w:p w14:paraId="49BFA116" w14:textId="77777777" w:rsidR="004C155C" w:rsidRDefault="004C155C" w:rsidP="000F0B23">
      <w:pPr>
        <w:tabs>
          <w:tab w:val="left" w:pos="1701"/>
        </w:tabs>
        <w:spacing w:line="240" w:lineRule="auto"/>
        <w:ind w:left="1134"/>
        <w:outlineLvl w:val="0"/>
        <w:rPr>
          <w:rFonts w:eastAsia="Calibri" w:cs="Arial"/>
          <w:b/>
          <w:bCs/>
          <w:szCs w:val="22"/>
        </w:rPr>
      </w:pPr>
    </w:p>
    <w:p w14:paraId="61C7483A" w14:textId="3AF7A69D" w:rsidR="004C155C" w:rsidRDefault="004C155C" w:rsidP="000F0B23">
      <w:pPr>
        <w:tabs>
          <w:tab w:val="left" w:pos="1701"/>
        </w:tabs>
        <w:spacing w:line="240" w:lineRule="auto"/>
        <w:ind w:left="1134"/>
        <w:outlineLvl w:val="0"/>
        <w:rPr>
          <w:rFonts w:eastAsia="Calibri" w:cs="Arial"/>
          <w:b/>
          <w:bCs/>
          <w:szCs w:val="22"/>
        </w:rPr>
        <w:sectPr w:rsidR="004C155C" w:rsidSect="00221141">
          <w:headerReference w:type="even" r:id="rId20"/>
          <w:headerReference w:type="default" r:id="rId21"/>
          <w:footerReference w:type="even" r:id="rId22"/>
          <w:footerReference w:type="default" r:id="rId23"/>
          <w:endnotePr>
            <w:numFmt w:val="decimal"/>
          </w:endnotePr>
          <w:pgSz w:w="16840" w:h="11907" w:orient="landscape" w:code="9"/>
          <w:pgMar w:top="1134" w:right="1417" w:bottom="1134" w:left="1134" w:header="567" w:footer="567" w:gutter="0"/>
          <w:cols w:space="720"/>
          <w:docGrid w:linePitch="272"/>
        </w:sectPr>
      </w:pPr>
    </w:p>
    <w:p w14:paraId="040D1BA2" w14:textId="548129B4" w:rsidR="000F0B23" w:rsidRPr="0077091D" w:rsidRDefault="000F0B23" w:rsidP="00CB5F66">
      <w:pPr>
        <w:tabs>
          <w:tab w:val="left" w:pos="1701"/>
        </w:tabs>
        <w:spacing w:after="120" w:line="240" w:lineRule="auto"/>
        <w:ind w:left="1134"/>
        <w:outlineLvl w:val="0"/>
        <w:rPr>
          <w:rFonts w:eastAsia="Calibri" w:cs="Arial"/>
          <w:b/>
          <w:bCs/>
          <w:szCs w:val="22"/>
        </w:rPr>
      </w:pPr>
      <w:r w:rsidRPr="0077091D">
        <w:rPr>
          <w:rFonts w:eastAsia="Calibri" w:cs="Arial"/>
          <w:b/>
          <w:bCs/>
          <w:szCs w:val="22"/>
        </w:rPr>
        <w:lastRenderedPageBreak/>
        <w:t>Subjects under consideration by the Working Party on Noise and Tyres (GRBP)</w:t>
      </w:r>
    </w:p>
    <w:tbl>
      <w:tblPr>
        <w:tblW w:w="753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110"/>
        <w:gridCol w:w="1685"/>
        <w:gridCol w:w="1711"/>
        <w:gridCol w:w="24"/>
      </w:tblGrid>
      <w:tr w:rsidR="000F0B23" w:rsidRPr="0077091D" w14:paraId="581D6FA0" w14:textId="77777777" w:rsidTr="00C4452C">
        <w:trPr>
          <w:tblHeader/>
        </w:trPr>
        <w:tc>
          <w:tcPr>
            <w:tcW w:w="2729" w:type="pct"/>
            <w:tcBorders>
              <w:top w:val="single" w:sz="4" w:space="0" w:color="auto"/>
              <w:left w:val="nil"/>
              <w:bottom w:val="single" w:sz="12" w:space="0" w:color="auto"/>
              <w:right w:val="nil"/>
            </w:tcBorders>
            <w:vAlign w:val="bottom"/>
            <w:hideMark/>
          </w:tcPr>
          <w:p w14:paraId="05E9D71E" w14:textId="77777777" w:rsidR="000F0B23" w:rsidRPr="0077091D" w:rsidRDefault="000F0B23" w:rsidP="00C4452C">
            <w:pPr>
              <w:suppressAutoHyphens w:val="0"/>
              <w:spacing w:before="80" w:after="80" w:line="200" w:lineRule="exact"/>
              <w:ind w:right="113"/>
              <w:rPr>
                <w:i/>
                <w:sz w:val="16"/>
                <w:szCs w:val="16"/>
              </w:rPr>
            </w:pPr>
            <w:r w:rsidRPr="0077091D">
              <w:rPr>
                <w:i/>
                <w:sz w:val="16"/>
                <w:szCs w:val="16"/>
              </w:rPr>
              <w:t>Subject</w:t>
            </w:r>
          </w:p>
        </w:tc>
        <w:tc>
          <w:tcPr>
            <w:tcW w:w="1119" w:type="pct"/>
            <w:tcBorders>
              <w:top w:val="single" w:sz="4" w:space="0" w:color="auto"/>
              <w:left w:val="nil"/>
              <w:bottom w:val="single" w:sz="12" w:space="0" w:color="auto"/>
              <w:right w:val="nil"/>
            </w:tcBorders>
            <w:vAlign w:val="bottom"/>
            <w:hideMark/>
          </w:tcPr>
          <w:p w14:paraId="76EE5563" w14:textId="77777777" w:rsidR="000F0B23" w:rsidRPr="004B3730" w:rsidRDefault="000F0B23" w:rsidP="00C4452C">
            <w:pPr>
              <w:suppressAutoHyphens w:val="0"/>
              <w:spacing w:before="80" w:after="80" w:line="200" w:lineRule="exact"/>
              <w:ind w:right="113"/>
              <w:rPr>
                <w:i/>
                <w:sz w:val="16"/>
                <w:szCs w:val="16"/>
                <w:lang w:val="fr-CH"/>
              </w:rPr>
            </w:pPr>
            <w:r w:rsidRPr="004B3730">
              <w:rPr>
                <w:i/>
                <w:sz w:val="16"/>
                <w:szCs w:val="16"/>
                <w:lang w:val="fr-CH"/>
              </w:rPr>
              <w:t xml:space="preserve">Document </w:t>
            </w:r>
            <w:proofErr w:type="spellStart"/>
            <w:r w:rsidRPr="004B3730">
              <w:rPr>
                <w:i/>
                <w:sz w:val="16"/>
                <w:szCs w:val="16"/>
                <w:lang w:val="fr-CH"/>
              </w:rPr>
              <w:t>symbol</w:t>
            </w:r>
            <w:proofErr w:type="spellEnd"/>
            <w:r w:rsidRPr="004B3730">
              <w:rPr>
                <w:i/>
                <w:sz w:val="16"/>
                <w:szCs w:val="16"/>
                <w:lang w:val="fr-CH"/>
              </w:rPr>
              <w:t xml:space="preserve"> ECE/TRANS/WP.29/…</w:t>
            </w:r>
          </w:p>
        </w:tc>
        <w:tc>
          <w:tcPr>
            <w:tcW w:w="1152" w:type="pct"/>
            <w:gridSpan w:val="2"/>
            <w:tcBorders>
              <w:top w:val="single" w:sz="4" w:space="0" w:color="auto"/>
              <w:left w:val="nil"/>
              <w:bottom w:val="single" w:sz="12" w:space="0" w:color="auto"/>
              <w:right w:val="nil"/>
            </w:tcBorders>
            <w:vAlign w:val="bottom"/>
            <w:hideMark/>
          </w:tcPr>
          <w:p w14:paraId="304EBFB6" w14:textId="77777777" w:rsidR="000F0B23" w:rsidRPr="0077091D" w:rsidRDefault="000F0B23" w:rsidP="00C4452C">
            <w:pPr>
              <w:suppressAutoHyphens w:val="0"/>
              <w:spacing w:before="80" w:after="80" w:line="200" w:lineRule="exact"/>
              <w:ind w:right="113"/>
              <w:rPr>
                <w:i/>
                <w:sz w:val="16"/>
                <w:szCs w:val="16"/>
              </w:rPr>
            </w:pPr>
            <w:r w:rsidRPr="0077091D">
              <w:rPr>
                <w:i/>
                <w:sz w:val="16"/>
                <w:szCs w:val="16"/>
              </w:rPr>
              <w:t>Documentation availability</w:t>
            </w:r>
          </w:p>
        </w:tc>
      </w:tr>
      <w:tr w:rsidR="000F0B23" w:rsidRPr="0077091D" w14:paraId="36165E26" w14:textId="77777777" w:rsidTr="00C4452C">
        <w:trPr>
          <w:gridAfter w:val="1"/>
          <w:wAfter w:w="16" w:type="pct"/>
          <w:trHeight w:val="545"/>
        </w:trPr>
        <w:tc>
          <w:tcPr>
            <w:tcW w:w="2729" w:type="pct"/>
            <w:tcBorders>
              <w:top w:val="nil"/>
              <w:left w:val="nil"/>
              <w:bottom w:val="nil"/>
              <w:right w:val="nil"/>
            </w:tcBorders>
            <w:hideMark/>
          </w:tcPr>
          <w:p w14:paraId="7C50240A" w14:textId="77777777" w:rsidR="000F0B23" w:rsidRPr="0077091D" w:rsidRDefault="000F0B23" w:rsidP="000F0B23">
            <w:pPr>
              <w:numPr>
                <w:ilvl w:val="1"/>
                <w:numId w:val="21"/>
              </w:numPr>
              <w:suppressAutoHyphens w:val="0"/>
              <w:spacing w:before="40" w:after="120" w:line="220" w:lineRule="exact"/>
              <w:ind w:left="0" w:right="113" w:firstLine="0"/>
              <w:rPr>
                <w:b/>
              </w:rPr>
            </w:pPr>
            <w:r w:rsidRPr="0077091D">
              <w:rPr>
                <w:b/>
                <w:bCs/>
              </w:rPr>
              <w:t>1958 Agreement</w:t>
            </w:r>
          </w:p>
        </w:tc>
        <w:tc>
          <w:tcPr>
            <w:tcW w:w="2255" w:type="pct"/>
            <w:gridSpan w:val="2"/>
            <w:vMerge w:val="restart"/>
            <w:tcBorders>
              <w:top w:val="nil"/>
              <w:left w:val="nil"/>
              <w:right w:val="nil"/>
            </w:tcBorders>
            <w:hideMark/>
          </w:tcPr>
          <w:p w14:paraId="29838873" w14:textId="27694C57" w:rsidR="000F0B23" w:rsidRPr="0077091D" w:rsidRDefault="000F0B23" w:rsidP="00C4452C">
            <w:pPr>
              <w:suppressAutoHyphens w:val="0"/>
              <w:spacing w:before="40" w:after="120" w:line="220" w:lineRule="exact"/>
              <w:ind w:right="113"/>
            </w:pPr>
            <w:r w:rsidRPr="0077091D">
              <w:t xml:space="preserve">For document symbols and its availability, please refer to the agenda of the </w:t>
            </w:r>
            <w:r w:rsidR="00896A5D">
              <w:t>seventy-</w:t>
            </w:r>
            <w:r w:rsidR="005C3F2B">
              <w:t>third</w:t>
            </w:r>
            <w:r w:rsidR="005C3F2B" w:rsidRPr="0077091D">
              <w:t xml:space="preserve"> </w:t>
            </w:r>
            <w:r w:rsidRPr="0077091D">
              <w:t>session (GRB</w:t>
            </w:r>
            <w:r>
              <w:t>P</w:t>
            </w:r>
            <w:r w:rsidRPr="0077091D">
              <w:t>/</w:t>
            </w:r>
            <w:r w:rsidR="00B86539" w:rsidRPr="0077091D">
              <w:t>20</w:t>
            </w:r>
            <w:r w:rsidR="00B86539">
              <w:t>21</w:t>
            </w:r>
            <w:r w:rsidRPr="00EE1B4A">
              <w:t>/</w:t>
            </w:r>
            <w:r w:rsidR="00B86539">
              <w:t>1</w:t>
            </w:r>
            <w:r w:rsidRPr="00EE1B4A">
              <w:t>)</w:t>
            </w:r>
          </w:p>
        </w:tc>
      </w:tr>
      <w:tr w:rsidR="000F0B23" w:rsidRPr="0077091D" w14:paraId="481A17B6" w14:textId="77777777" w:rsidTr="00C4452C">
        <w:trPr>
          <w:gridAfter w:val="1"/>
          <w:wAfter w:w="16" w:type="pct"/>
          <w:trHeight w:val="545"/>
        </w:trPr>
        <w:tc>
          <w:tcPr>
            <w:tcW w:w="2729" w:type="pct"/>
            <w:tcBorders>
              <w:top w:val="nil"/>
              <w:left w:val="nil"/>
              <w:bottom w:val="nil"/>
              <w:right w:val="nil"/>
            </w:tcBorders>
            <w:hideMark/>
          </w:tcPr>
          <w:p w14:paraId="13269E64" w14:textId="77777777" w:rsidR="000F0B23" w:rsidRPr="0077091D" w:rsidRDefault="000F0B23" w:rsidP="000F0B23">
            <w:pPr>
              <w:numPr>
                <w:ilvl w:val="2"/>
                <w:numId w:val="21"/>
              </w:numPr>
              <w:suppressAutoHyphens w:val="0"/>
              <w:spacing w:before="40" w:after="120" w:line="220" w:lineRule="exact"/>
              <w:ind w:left="0" w:right="113" w:firstLine="0"/>
              <w:rPr>
                <w:b/>
                <w:bCs/>
              </w:rPr>
            </w:pPr>
            <w:r w:rsidRPr="0077091D">
              <w:t xml:space="preserve">Proposal for draft amendments to existing </w:t>
            </w:r>
            <w:r w:rsidRPr="0077091D">
              <w:tab/>
              <w:t>UN Regulations (1958 Agreement):</w:t>
            </w:r>
          </w:p>
          <w:p w14:paraId="4B9719DA" w14:textId="77777777" w:rsidR="000F0B23" w:rsidRPr="0077091D" w:rsidRDefault="000F0B23" w:rsidP="00C4452C">
            <w:pPr>
              <w:suppressAutoHyphens w:val="0"/>
              <w:spacing w:before="40" w:after="120" w:line="220" w:lineRule="exact"/>
              <w:ind w:right="113"/>
              <w:rPr>
                <w:b/>
                <w:bCs/>
              </w:rPr>
            </w:pPr>
            <w:r w:rsidRPr="0077091D">
              <w:t>Part 1 – Noise:</w:t>
            </w:r>
          </w:p>
        </w:tc>
        <w:tc>
          <w:tcPr>
            <w:tcW w:w="2255" w:type="pct"/>
            <w:gridSpan w:val="2"/>
            <w:vMerge/>
            <w:tcBorders>
              <w:left w:val="nil"/>
              <w:bottom w:val="nil"/>
              <w:right w:val="nil"/>
            </w:tcBorders>
          </w:tcPr>
          <w:p w14:paraId="7EC78A85" w14:textId="77777777" w:rsidR="000F0B23" w:rsidRPr="0077091D" w:rsidRDefault="000F0B23" w:rsidP="00C4452C">
            <w:pPr>
              <w:suppressAutoHyphens w:val="0"/>
              <w:spacing w:before="40" w:after="120" w:line="220" w:lineRule="exact"/>
              <w:ind w:right="113"/>
            </w:pPr>
          </w:p>
        </w:tc>
      </w:tr>
      <w:tr w:rsidR="000F0B23" w:rsidRPr="0077091D" w14:paraId="5239C965" w14:textId="77777777" w:rsidTr="00C4452C">
        <w:trPr>
          <w:gridAfter w:val="1"/>
          <w:wAfter w:w="16" w:type="pct"/>
          <w:trHeight w:val="545"/>
        </w:trPr>
        <w:tc>
          <w:tcPr>
            <w:tcW w:w="2729" w:type="pct"/>
            <w:tcBorders>
              <w:top w:val="nil"/>
              <w:left w:val="nil"/>
              <w:bottom w:val="nil"/>
              <w:right w:val="nil"/>
            </w:tcBorders>
            <w:hideMark/>
          </w:tcPr>
          <w:p w14:paraId="77234BAC" w14:textId="77777777" w:rsidR="000F0B23" w:rsidRPr="0077091D" w:rsidRDefault="000F0B23" w:rsidP="00C4452C">
            <w:pPr>
              <w:tabs>
                <w:tab w:val="left" w:pos="1701"/>
              </w:tabs>
              <w:spacing w:after="120"/>
              <w:ind w:left="988" w:right="282" w:hanging="426"/>
              <w:jc w:val="both"/>
              <w:rPr>
                <w:rFonts w:eastAsia="Calibri" w:cs="Arial"/>
                <w:szCs w:val="22"/>
              </w:rPr>
            </w:pPr>
            <w:r w:rsidRPr="0077091D">
              <w:rPr>
                <w:rFonts w:eastAsia="Calibri" w:cs="Arial"/>
                <w:szCs w:val="22"/>
              </w:rPr>
              <w:t>41</w:t>
            </w:r>
            <w:r w:rsidRPr="0077091D">
              <w:rPr>
                <w:rFonts w:eastAsia="Calibri" w:cs="Arial"/>
                <w:szCs w:val="22"/>
              </w:rPr>
              <w:tab/>
              <w:t xml:space="preserve">(Noise of motorcycles); </w:t>
            </w:r>
          </w:p>
          <w:p w14:paraId="201AF38E" w14:textId="3487D31B" w:rsidR="000F0B23" w:rsidRPr="0077091D" w:rsidDel="00E81146" w:rsidRDefault="000F0B23" w:rsidP="00C4452C">
            <w:pPr>
              <w:tabs>
                <w:tab w:val="left" w:pos="1701"/>
              </w:tabs>
              <w:spacing w:after="120"/>
              <w:ind w:left="988" w:right="282" w:hanging="426"/>
              <w:jc w:val="both"/>
              <w:rPr>
                <w:del w:id="431" w:author="Aleksander.LAZAREVIC" w:date="2021-03-08T10:16:00Z"/>
                <w:rFonts w:eastAsia="Calibri" w:cs="Arial"/>
                <w:szCs w:val="22"/>
              </w:rPr>
            </w:pPr>
            <w:del w:id="432" w:author="Aleksander.LAZAREVIC" w:date="2021-03-08T10:16:00Z">
              <w:r w:rsidRPr="0077091D" w:rsidDel="00E81146">
                <w:rPr>
                  <w:rFonts w:eastAsia="Calibri" w:cs="Arial"/>
                  <w:szCs w:val="22"/>
                </w:rPr>
                <w:delText>51</w:delText>
              </w:r>
              <w:r w:rsidRPr="0077091D" w:rsidDel="00E81146">
                <w:rPr>
                  <w:rFonts w:eastAsia="Calibri" w:cs="Arial"/>
                  <w:szCs w:val="22"/>
                </w:rPr>
                <w:tab/>
                <w:delText xml:space="preserve">(Noise of M and N categories of vehicles); </w:delText>
              </w:r>
            </w:del>
          </w:p>
          <w:p w14:paraId="535870DC" w14:textId="113D52FB" w:rsidR="000F0B23" w:rsidRPr="0077091D" w:rsidDel="00E81146" w:rsidRDefault="000F0B23" w:rsidP="00C4452C">
            <w:pPr>
              <w:tabs>
                <w:tab w:val="left" w:pos="1701"/>
              </w:tabs>
              <w:spacing w:after="120"/>
              <w:ind w:left="988" w:right="282" w:hanging="426"/>
              <w:jc w:val="both"/>
              <w:rPr>
                <w:del w:id="433" w:author="Aleksander.LAZAREVIC" w:date="2021-03-08T10:16:00Z"/>
                <w:rFonts w:eastAsia="Calibri" w:cs="Arial"/>
                <w:szCs w:val="22"/>
              </w:rPr>
            </w:pPr>
            <w:del w:id="434" w:author="Aleksander.LAZAREVIC" w:date="2021-03-08T10:16:00Z">
              <w:r w:rsidRPr="0077091D" w:rsidDel="00E81146">
                <w:rPr>
                  <w:rFonts w:eastAsia="Calibri" w:cs="Arial"/>
                  <w:szCs w:val="22"/>
                </w:rPr>
                <w:delText>1</w:delText>
              </w:r>
              <w:r w:rsidR="00675D2B" w:rsidDel="00E81146">
                <w:rPr>
                  <w:rFonts w:eastAsia="Calibri" w:cs="Arial"/>
                  <w:szCs w:val="22"/>
                </w:rPr>
                <w:delText>38</w:delText>
              </w:r>
              <w:r w:rsidRPr="0077091D" w:rsidDel="00E81146">
                <w:rPr>
                  <w:rFonts w:eastAsia="Calibri" w:cs="Arial"/>
                  <w:szCs w:val="22"/>
                </w:rPr>
                <w:delText xml:space="preserve"> </w:delText>
              </w:r>
              <w:r w:rsidRPr="0077091D" w:rsidDel="00E81146">
                <w:rPr>
                  <w:rFonts w:eastAsia="Calibri" w:cs="Arial"/>
                  <w:szCs w:val="22"/>
                </w:rPr>
                <w:tab/>
                <w:delText>(</w:delText>
              </w:r>
              <w:r w:rsidR="00675D2B" w:rsidDel="00E81146">
                <w:delText>Quiet road transport vehicles</w:delText>
              </w:r>
              <w:r w:rsidRPr="0077091D" w:rsidDel="00E81146">
                <w:rPr>
                  <w:rFonts w:eastAsia="Calibri" w:cs="Arial"/>
                  <w:szCs w:val="22"/>
                </w:rPr>
                <w:delText>);</w:delText>
              </w:r>
            </w:del>
          </w:p>
          <w:p w14:paraId="02EE7C5F" w14:textId="77777777" w:rsidR="000F0B23" w:rsidRPr="0077091D" w:rsidRDefault="000F0B23" w:rsidP="00C4452C">
            <w:pPr>
              <w:suppressAutoHyphens w:val="0"/>
              <w:spacing w:before="40" w:after="120" w:line="220" w:lineRule="exact"/>
              <w:ind w:right="113"/>
            </w:pPr>
            <w:r w:rsidRPr="0077091D">
              <w:t>Part 2 – Tyres:</w:t>
            </w:r>
          </w:p>
          <w:p w14:paraId="389E3829" w14:textId="1F8A5B19" w:rsidR="005C3F2B" w:rsidRDefault="005C3F2B" w:rsidP="005C3F2B">
            <w:pPr>
              <w:tabs>
                <w:tab w:val="left" w:pos="1701"/>
              </w:tabs>
              <w:spacing w:after="120"/>
              <w:ind w:left="988" w:right="282" w:hanging="426"/>
              <w:rPr>
                <w:ins w:id="435" w:author="Aleksander.LAZAREVIC" w:date="2021-03-08T10:17:00Z"/>
                <w:rFonts w:eastAsia="Calibri" w:cs="Arial"/>
                <w:szCs w:val="22"/>
              </w:rPr>
            </w:pPr>
            <w:r w:rsidRPr="005C3F2B">
              <w:rPr>
                <w:rFonts w:eastAsia="Calibri" w:cs="Arial"/>
                <w:szCs w:val="22"/>
              </w:rPr>
              <w:t xml:space="preserve">30 </w:t>
            </w:r>
            <w:r w:rsidRPr="0077091D">
              <w:rPr>
                <w:rFonts w:eastAsia="Calibri" w:cs="Arial"/>
                <w:szCs w:val="22"/>
              </w:rPr>
              <w:tab/>
            </w:r>
            <w:r w:rsidRPr="005C3F2B">
              <w:rPr>
                <w:rFonts w:eastAsia="Calibri" w:cs="Arial"/>
                <w:szCs w:val="22"/>
              </w:rPr>
              <w:t>(Tyres for passenger cars and their trailers);</w:t>
            </w:r>
          </w:p>
          <w:p w14:paraId="37F4BD86" w14:textId="77777777" w:rsidR="00E81146" w:rsidRDefault="00E81146" w:rsidP="00E81146">
            <w:pPr>
              <w:tabs>
                <w:tab w:val="left" w:pos="1701"/>
              </w:tabs>
              <w:spacing w:after="120"/>
              <w:ind w:left="988" w:right="282" w:hanging="426"/>
              <w:rPr>
                <w:ins w:id="436" w:author="Aleksander.LAZAREVIC" w:date="2021-03-08T10:17:00Z"/>
                <w:rFonts w:eastAsia="Calibri" w:cs="Arial"/>
                <w:szCs w:val="22"/>
              </w:rPr>
            </w:pPr>
            <w:ins w:id="437" w:author="Aleksander.LAZAREVIC" w:date="2021-03-08T10:17:00Z">
              <w:r>
                <w:rPr>
                  <w:rFonts w:eastAsia="Calibri" w:cs="Arial"/>
                  <w:szCs w:val="22"/>
                </w:rPr>
                <w:t>54</w:t>
              </w:r>
              <w:r>
                <w:rPr>
                  <w:rFonts w:eastAsia="Calibri" w:cs="Arial"/>
                  <w:szCs w:val="22"/>
                </w:rPr>
                <w:tab/>
              </w:r>
              <w:r w:rsidRPr="00762EE3">
                <w:rPr>
                  <w:rFonts w:eastAsia="Calibri" w:cs="Arial"/>
                  <w:szCs w:val="22"/>
                </w:rPr>
                <w:fldChar w:fldCharType="begin"/>
              </w:r>
              <w:r w:rsidRPr="00762EE3">
                <w:rPr>
                  <w:rFonts w:eastAsia="Calibri" w:cs="Arial"/>
                  <w:szCs w:val="22"/>
                </w:rPr>
                <w:instrText xml:space="preserve"> HYPERLINK "https://unece.org/transport/documents/2020/12/working-documents/grbp-proposal-supplement-24-original-series" </w:instrText>
              </w:r>
              <w:r w:rsidRPr="00762EE3">
                <w:rPr>
                  <w:rFonts w:eastAsia="Calibri" w:cs="Arial"/>
                  <w:szCs w:val="22"/>
                </w:rPr>
                <w:fldChar w:fldCharType="separate"/>
              </w:r>
              <w:r w:rsidRPr="00762EE3">
                <w:rPr>
                  <w:rFonts w:eastAsia="Calibri"/>
                  <w:szCs w:val="22"/>
                </w:rPr>
                <w:t>(Tyres for commercial vehicles and their trailers)</w:t>
              </w:r>
              <w:r w:rsidRPr="00762EE3">
                <w:rPr>
                  <w:rFonts w:eastAsia="Calibri" w:cs="Arial"/>
                  <w:szCs w:val="22"/>
                </w:rPr>
                <w:fldChar w:fldCharType="end"/>
              </w:r>
            </w:ins>
          </w:p>
          <w:p w14:paraId="4317859C" w14:textId="77777777" w:rsidR="00E81146" w:rsidRDefault="00E81146" w:rsidP="00E81146">
            <w:pPr>
              <w:tabs>
                <w:tab w:val="left" w:pos="1701"/>
              </w:tabs>
              <w:spacing w:after="120"/>
              <w:ind w:left="988" w:right="282" w:hanging="426"/>
              <w:rPr>
                <w:ins w:id="438" w:author="Aleksander.LAZAREVIC" w:date="2021-03-08T10:17:00Z"/>
                <w:rFonts w:eastAsia="Calibri" w:cs="Arial"/>
                <w:szCs w:val="22"/>
              </w:rPr>
            </w:pPr>
            <w:ins w:id="439" w:author="Aleksander.LAZAREVIC" w:date="2021-03-08T10:17:00Z">
              <w:r>
                <w:rPr>
                  <w:rFonts w:eastAsia="Calibri" w:cs="Arial"/>
                  <w:szCs w:val="22"/>
                </w:rPr>
                <w:t>75</w:t>
              </w:r>
              <w:r>
                <w:rPr>
                  <w:rFonts w:eastAsia="Calibri" w:cs="Arial"/>
                  <w:szCs w:val="22"/>
                </w:rPr>
                <w:tab/>
                <w:t>(Tyres for L-category vehicles)</w:t>
              </w:r>
            </w:ins>
          </w:p>
          <w:p w14:paraId="786D99E5" w14:textId="77777777" w:rsidR="00E81146" w:rsidRPr="005C3F2B" w:rsidRDefault="00E81146" w:rsidP="00E81146">
            <w:pPr>
              <w:tabs>
                <w:tab w:val="left" w:pos="1701"/>
              </w:tabs>
              <w:spacing w:after="120"/>
              <w:ind w:left="988" w:right="282" w:hanging="426"/>
              <w:rPr>
                <w:ins w:id="440" w:author="Aleksander.LAZAREVIC" w:date="2021-03-08T10:17:00Z"/>
                <w:rFonts w:eastAsia="Calibri" w:cs="Arial"/>
                <w:szCs w:val="22"/>
              </w:rPr>
            </w:pPr>
            <w:ins w:id="441" w:author="Aleksander.LAZAREVIC" w:date="2021-03-08T10:17:00Z">
              <w:r>
                <w:rPr>
                  <w:rFonts w:eastAsia="Calibri" w:cs="Arial"/>
                  <w:szCs w:val="22"/>
                </w:rPr>
                <w:t>106</w:t>
              </w:r>
              <w:r>
                <w:rPr>
                  <w:rFonts w:eastAsia="Calibri" w:cs="Arial"/>
                  <w:szCs w:val="22"/>
                </w:rPr>
                <w:tab/>
              </w:r>
              <w:r w:rsidRPr="00762EE3">
                <w:rPr>
                  <w:rFonts w:eastAsia="Calibri" w:cs="Arial"/>
                  <w:szCs w:val="22"/>
                </w:rPr>
                <w:fldChar w:fldCharType="begin"/>
              </w:r>
              <w:r w:rsidRPr="00762EE3">
                <w:rPr>
                  <w:rFonts w:eastAsia="Calibri" w:cs="Arial"/>
                  <w:szCs w:val="22"/>
                </w:rPr>
                <w:instrText xml:space="preserve"> HYPERLINK "https://unece.org/transport/documents/2020/12/working-documents/grbp-proposal-supplement-19-original-series" </w:instrText>
              </w:r>
              <w:r w:rsidRPr="00762EE3">
                <w:rPr>
                  <w:rFonts w:eastAsia="Calibri" w:cs="Arial"/>
                  <w:szCs w:val="22"/>
                </w:rPr>
                <w:fldChar w:fldCharType="separate"/>
              </w:r>
              <w:r w:rsidRPr="00762EE3">
                <w:rPr>
                  <w:rFonts w:eastAsia="Calibri"/>
                  <w:szCs w:val="22"/>
                </w:rPr>
                <w:t>(Tyres for agricultural vehicles and their trailers)</w:t>
              </w:r>
              <w:r w:rsidRPr="00762EE3">
                <w:rPr>
                  <w:rFonts w:eastAsia="Calibri" w:cs="Arial"/>
                  <w:szCs w:val="22"/>
                </w:rPr>
                <w:fldChar w:fldCharType="end"/>
              </w:r>
            </w:ins>
          </w:p>
          <w:p w14:paraId="19D597BD" w14:textId="77777777" w:rsidR="00E81146" w:rsidRDefault="00E81146" w:rsidP="005C3F2B">
            <w:pPr>
              <w:tabs>
                <w:tab w:val="left" w:pos="1701"/>
              </w:tabs>
              <w:spacing w:after="120"/>
              <w:ind w:left="988" w:right="282" w:hanging="426"/>
              <w:rPr>
                <w:ins w:id="442" w:author="VOSINIS Andreas (GROW)" w:date="2021-03-01T09:55:00Z"/>
                <w:rFonts w:eastAsia="Calibri" w:cs="Arial"/>
                <w:szCs w:val="22"/>
              </w:rPr>
            </w:pPr>
          </w:p>
          <w:p w14:paraId="38D1568C" w14:textId="01DD1C89" w:rsidR="005C3F2B" w:rsidRPr="005C3F2B" w:rsidRDefault="005C3F2B" w:rsidP="005C3F2B">
            <w:pPr>
              <w:tabs>
                <w:tab w:val="left" w:pos="1701"/>
              </w:tabs>
              <w:spacing w:after="120"/>
              <w:ind w:left="988" w:right="282" w:hanging="426"/>
              <w:rPr>
                <w:rFonts w:eastAsia="Calibri" w:cs="Arial"/>
                <w:szCs w:val="22"/>
              </w:rPr>
            </w:pPr>
            <w:r w:rsidRPr="005C3F2B">
              <w:rPr>
                <w:rFonts w:eastAsia="Calibri" w:cs="Arial"/>
                <w:szCs w:val="22"/>
              </w:rPr>
              <w:t>117</w:t>
            </w:r>
            <w:r w:rsidRPr="0077091D">
              <w:rPr>
                <w:rFonts w:eastAsia="Calibri" w:cs="Arial"/>
                <w:szCs w:val="22"/>
              </w:rPr>
              <w:tab/>
            </w:r>
            <w:r w:rsidRPr="005C3F2B">
              <w:rPr>
                <w:rFonts w:eastAsia="Calibri" w:cs="Arial"/>
                <w:szCs w:val="22"/>
              </w:rPr>
              <w:t>(Tyre rolling resistance, rolling noise and wet grip);</w:t>
            </w:r>
          </w:p>
          <w:p w14:paraId="51F21492" w14:textId="1A9C715D" w:rsidR="005C3F2B" w:rsidRPr="005C3F2B" w:rsidRDefault="005C3F2B" w:rsidP="005C3F2B">
            <w:pPr>
              <w:tabs>
                <w:tab w:val="left" w:pos="1701"/>
              </w:tabs>
              <w:spacing w:after="120"/>
              <w:ind w:left="988" w:right="282" w:hanging="426"/>
              <w:rPr>
                <w:rFonts w:eastAsia="Calibri" w:cs="Arial"/>
                <w:szCs w:val="22"/>
              </w:rPr>
            </w:pPr>
            <w:r w:rsidRPr="005C3F2B">
              <w:rPr>
                <w:rFonts w:eastAsia="Calibri" w:cs="Arial"/>
                <w:szCs w:val="22"/>
              </w:rPr>
              <w:t>124</w:t>
            </w:r>
            <w:r w:rsidRPr="0077091D">
              <w:rPr>
                <w:rFonts w:eastAsia="Calibri" w:cs="Arial"/>
                <w:szCs w:val="22"/>
              </w:rPr>
              <w:tab/>
            </w:r>
            <w:r w:rsidRPr="005C3F2B">
              <w:rPr>
                <w:rFonts w:eastAsia="Calibri" w:cs="Arial"/>
                <w:szCs w:val="22"/>
              </w:rPr>
              <w:t>(Replacement wheels for passenger cars);</w:t>
            </w:r>
          </w:p>
          <w:p w14:paraId="4F0C0B77" w14:textId="58E1A85C" w:rsidR="005C3F2B" w:rsidRDefault="005C3F2B" w:rsidP="005C3F2B">
            <w:pPr>
              <w:tabs>
                <w:tab w:val="left" w:pos="1701"/>
              </w:tabs>
              <w:spacing w:after="120"/>
              <w:ind w:left="988" w:right="282" w:hanging="426"/>
              <w:rPr>
                <w:ins w:id="443" w:author="Aleksander.LAZAREVIC" w:date="2021-03-08T10:17:00Z"/>
                <w:rFonts w:eastAsia="Calibri" w:cs="Arial"/>
                <w:szCs w:val="22"/>
              </w:rPr>
            </w:pPr>
            <w:r w:rsidRPr="005C3F2B">
              <w:rPr>
                <w:rFonts w:eastAsia="Calibri" w:cs="Arial"/>
                <w:szCs w:val="22"/>
              </w:rPr>
              <w:t>141</w:t>
            </w:r>
            <w:r w:rsidRPr="0077091D">
              <w:rPr>
                <w:rFonts w:eastAsia="Calibri" w:cs="Arial"/>
                <w:szCs w:val="22"/>
              </w:rPr>
              <w:tab/>
            </w:r>
            <w:r w:rsidRPr="005C3F2B">
              <w:rPr>
                <w:rFonts w:eastAsia="Calibri" w:cs="Arial"/>
                <w:szCs w:val="22"/>
              </w:rPr>
              <w:t>(Tyre pressure monitoring system);</w:t>
            </w:r>
          </w:p>
          <w:p w14:paraId="7D7708B4" w14:textId="77777777" w:rsidR="00E81146" w:rsidRPr="005C3F2B" w:rsidRDefault="00E81146" w:rsidP="00E81146">
            <w:pPr>
              <w:tabs>
                <w:tab w:val="left" w:pos="1701"/>
              </w:tabs>
              <w:spacing w:after="120"/>
              <w:ind w:left="988" w:right="282" w:hanging="426"/>
              <w:rPr>
                <w:ins w:id="444" w:author="Aleksander.LAZAREVIC" w:date="2021-03-08T10:17:00Z"/>
                <w:rFonts w:eastAsia="Calibri" w:cs="Arial"/>
                <w:szCs w:val="22"/>
              </w:rPr>
            </w:pPr>
            <w:ins w:id="445" w:author="Aleksander.LAZAREVIC" w:date="2021-03-08T10:17:00Z">
              <w:r>
                <w:rPr>
                  <w:rFonts w:eastAsia="Calibri" w:cs="Arial"/>
                  <w:szCs w:val="22"/>
                </w:rPr>
                <w:t>142</w:t>
              </w:r>
              <w:r>
                <w:rPr>
                  <w:rFonts w:eastAsia="Calibri" w:cs="Arial"/>
                  <w:szCs w:val="22"/>
                </w:rPr>
                <w:tab/>
                <w:t>(Tyre installation)</w:t>
              </w:r>
            </w:ins>
          </w:p>
          <w:p w14:paraId="6404A9E9" w14:textId="77777777" w:rsidR="00E81146" w:rsidRDefault="00E81146" w:rsidP="005C3F2B">
            <w:pPr>
              <w:tabs>
                <w:tab w:val="left" w:pos="1701"/>
              </w:tabs>
              <w:spacing w:after="120"/>
              <w:ind w:left="988" w:right="282" w:hanging="426"/>
              <w:rPr>
                <w:ins w:id="446" w:author="VOSINIS Andreas (GROW)" w:date="2021-03-01T09:48:00Z"/>
                <w:rFonts w:eastAsia="Calibri" w:cs="Arial"/>
                <w:szCs w:val="22"/>
              </w:rPr>
            </w:pPr>
          </w:p>
          <w:p w14:paraId="24B694DA" w14:textId="36890BEE" w:rsidR="005C3F2B" w:rsidRPr="0077091D" w:rsidRDefault="005C3F2B" w:rsidP="005C3F2B">
            <w:pPr>
              <w:numPr>
                <w:ilvl w:val="2"/>
                <w:numId w:val="21"/>
              </w:numPr>
              <w:suppressAutoHyphens w:val="0"/>
              <w:spacing w:before="40" w:after="120" w:line="220" w:lineRule="exact"/>
              <w:ind w:left="0" w:right="113" w:firstLine="0"/>
              <w:rPr>
                <w:b/>
                <w:bCs/>
              </w:rPr>
            </w:pPr>
            <w:r w:rsidRPr="0077091D">
              <w:t xml:space="preserve">Proposal for draft </w:t>
            </w:r>
            <w:r>
              <w:t>new</w:t>
            </w:r>
            <w:r w:rsidRPr="0077091D">
              <w:t xml:space="preserve"> </w:t>
            </w:r>
            <w:r w:rsidRPr="0077091D">
              <w:tab/>
              <w:t>UN Regulations (1958 Agreement):</w:t>
            </w:r>
          </w:p>
          <w:p w14:paraId="3C2592A0" w14:textId="4BD3B4D6" w:rsidR="00EB3AAD" w:rsidRPr="0077091D" w:rsidRDefault="005C3F2B" w:rsidP="00EB3AAD">
            <w:pPr>
              <w:tabs>
                <w:tab w:val="left" w:pos="1701"/>
              </w:tabs>
              <w:spacing w:after="120"/>
              <w:ind w:left="988" w:right="282" w:hanging="426"/>
              <w:jc w:val="both"/>
              <w:rPr>
                <w:rFonts w:eastAsia="Calibri" w:cs="Arial"/>
                <w:szCs w:val="22"/>
              </w:rPr>
            </w:pPr>
            <w:r w:rsidRPr="005C3F2B">
              <w:rPr>
                <w:rFonts w:eastAsia="Calibri" w:cs="Arial"/>
                <w:szCs w:val="22"/>
              </w:rPr>
              <w:t xml:space="preserve"> Draft UN Regulation on studded tyres.</w:t>
            </w:r>
          </w:p>
        </w:tc>
        <w:tc>
          <w:tcPr>
            <w:tcW w:w="2255" w:type="pct"/>
            <w:gridSpan w:val="2"/>
            <w:tcBorders>
              <w:top w:val="nil"/>
              <w:left w:val="nil"/>
              <w:bottom w:val="nil"/>
              <w:right w:val="nil"/>
            </w:tcBorders>
          </w:tcPr>
          <w:p w14:paraId="0876D799" w14:textId="4C965052" w:rsidR="000F0B23" w:rsidRPr="0077091D" w:rsidRDefault="001A07F5" w:rsidP="00C4452C">
            <w:pPr>
              <w:suppressAutoHyphens w:val="0"/>
              <w:spacing w:before="40" w:after="120" w:line="220" w:lineRule="exact"/>
              <w:ind w:right="113"/>
            </w:pPr>
            <w:ins w:id="447" w:author="VOSINIS Andreas (GROW)" w:date="2021-03-01T09:48:00Z">
              <w:r>
                <w:tab/>
              </w:r>
            </w:ins>
          </w:p>
        </w:tc>
      </w:tr>
      <w:tr w:rsidR="000F0B23" w:rsidRPr="0077091D" w14:paraId="0BA663FD" w14:textId="77777777" w:rsidTr="00C4452C">
        <w:trPr>
          <w:gridAfter w:val="1"/>
          <w:wAfter w:w="16" w:type="pct"/>
          <w:trHeight w:val="545"/>
        </w:trPr>
        <w:tc>
          <w:tcPr>
            <w:tcW w:w="2729" w:type="pct"/>
            <w:tcBorders>
              <w:top w:val="nil"/>
              <w:left w:val="nil"/>
              <w:bottom w:val="nil"/>
              <w:right w:val="nil"/>
            </w:tcBorders>
            <w:hideMark/>
          </w:tcPr>
          <w:p w14:paraId="0DF0061B" w14:textId="77777777" w:rsidR="000F0B23" w:rsidRPr="0077091D" w:rsidRDefault="000F0B23" w:rsidP="000F0B23">
            <w:pPr>
              <w:numPr>
                <w:ilvl w:val="1"/>
                <w:numId w:val="21"/>
              </w:numPr>
              <w:suppressAutoHyphens w:val="0"/>
              <w:spacing w:before="40" w:after="120" w:line="220" w:lineRule="exact"/>
              <w:ind w:left="0" w:right="113" w:firstLine="0"/>
              <w:rPr>
                <w:b/>
              </w:rPr>
            </w:pPr>
            <w:r w:rsidRPr="0077091D">
              <w:rPr>
                <w:b/>
                <w:bCs/>
              </w:rPr>
              <w:t>1998 Agreement (Global)</w:t>
            </w:r>
          </w:p>
        </w:tc>
        <w:tc>
          <w:tcPr>
            <w:tcW w:w="2255" w:type="pct"/>
            <w:gridSpan w:val="2"/>
            <w:vMerge w:val="restart"/>
            <w:tcBorders>
              <w:top w:val="nil"/>
              <w:left w:val="nil"/>
              <w:right w:val="nil"/>
            </w:tcBorders>
            <w:hideMark/>
          </w:tcPr>
          <w:p w14:paraId="4C26E830" w14:textId="2C0825A9" w:rsidR="000F0B23" w:rsidRPr="0077091D" w:rsidRDefault="000F0B23" w:rsidP="00C4452C">
            <w:pPr>
              <w:suppressAutoHyphens w:val="0"/>
              <w:spacing w:before="40" w:after="120" w:line="220" w:lineRule="exact"/>
              <w:ind w:right="113"/>
            </w:pPr>
            <w:r w:rsidRPr="0077091D">
              <w:t xml:space="preserve">For document symbols and its availability, please refer to the agenda of </w:t>
            </w:r>
            <w:r w:rsidR="00896A5D" w:rsidRPr="0077091D">
              <w:t xml:space="preserve">the </w:t>
            </w:r>
            <w:r w:rsidR="00896A5D">
              <w:t>seventy-</w:t>
            </w:r>
            <w:r w:rsidR="005C3F2B">
              <w:t>third</w:t>
            </w:r>
            <w:r w:rsidR="005C3F2B" w:rsidRPr="0077091D">
              <w:t xml:space="preserve"> </w:t>
            </w:r>
            <w:r w:rsidR="00896A5D" w:rsidRPr="0077091D">
              <w:t>session (GRB</w:t>
            </w:r>
            <w:r w:rsidR="00896A5D">
              <w:t>P</w:t>
            </w:r>
            <w:r w:rsidR="00896A5D" w:rsidRPr="0077091D">
              <w:t>/</w:t>
            </w:r>
            <w:r w:rsidR="005C3F2B" w:rsidRPr="0077091D">
              <w:t>20</w:t>
            </w:r>
            <w:r w:rsidR="005C3F2B">
              <w:t>21</w:t>
            </w:r>
            <w:r w:rsidR="00896A5D" w:rsidRPr="00EE1B4A">
              <w:t>/</w:t>
            </w:r>
            <w:r w:rsidR="005C3F2B">
              <w:t>1</w:t>
            </w:r>
            <w:r w:rsidR="00896A5D" w:rsidRPr="00EE1B4A">
              <w:t>)</w:t>
            </w:r>
          </w:p>
        </w:tc>
      </w:tr>
      <w:tr w:rsidR="000F0B23" w:rsidRPr="0077091D" w14:paraId="587B3134" w14:textId="77777777" w:rsidTr="00C4452C">
        <w:trPr>
          <w:gridAfter w:val="1"/>
          <w:wAfter w:w="16" w:type="pct"/>
          <w:trHeight w:val="545"/>
        </w:trPr>
        <w:tc>
          <w:tcPr>
            <w:tcW w:w="2729" w:type="pct"/>
            <w:tcBorders>
              <w:top w:val="nil"/>
              <w:left w:val="nil"/>
              <w:bottom w:val="single" w:sz="12" w:space="0" w:color="auto"/>
              <w:right w:val="nil"/>
            </w:tcBorders>
          </w:tcPr>
          <w:p w14:paraId="09569FA1" w14:textId="634440C8" w:rsidR="000F0B23" w:rsidRPr="0077091D" w:rsidRDefault="000F0B23" w:rsidP="00C4452C">
            <w:pPr>
              <w:tabs>
                <w:tab w:val="left" w:pos="1701"/>
              </w:tabs>
              <w:spacing w:after="120"/>
              <w:ind w:left="988" w:right="282" w:hanging="426"/>
              <w:jc w:val="both"/>
              <w:rPr>
                <w:rFonts w:eastAsia="Calibri" w:cs="Arial"/>
                <w:szCs w:val="22"/>
                <w:highlight w:val="yellow"/>
              </w:rPr>
            </w:pPr>
            <w:r w:rsidRPr="0077091D">
              <w:rPr>
                <w:rFonts w:eastAsia="Calibri" w:cs="Arial"/>
                <w:szCs w:val="22"/>
              </w:rPr>
              <w:t>16</w:t>
            </w:r>
            <w:r w:rsidRPr="0077091D">
              <w:rPr>
                <w:rFonts w:eastAsia="Calibri" w:cs="Arial"/>
                <w:szCs w:val="22"/>
              </w:rPr>
              <w:tab/>
              <w:t>(Tyres)</w:t>
            </w:r>
            <w:r w:rsidR="00675D2B">
              <w:rPr>
                <w:rFonts w:eastAsia="Calibri" w:cs="Arial"/>
                <w:szCs w:val="22"/>
              </w:rPr>
              <w:t>, if needed</w:t>
            </w:r>
            <w:r w:rsidRPr="0077091D">
              <w:rPr>
                <w:rFonts w:eastAsia="Calibri" w:cs="Arial"/>
                <w:szCs w:val="22"/>
              </w:rPr>
              <w:t>.</w:t>
            </w:r>
          </w:p>
        </w:tc>
        <w:tc>
          <w:tcPr>
            <w:tcW w:w="2255" w:type="pct"/>
            <w:gridSpan w:val="2"/>
            <w:vMerge/>
            <w:tcBorders>
              <w:left w:val="nil"/>
              <w:bottom w:val="single" w:sz="12" w:space="0" w:color="auto"/>
              <w:right w:val="nil"/>
            </w:tcBorders>
          </w:tcPr>
          <w:p w14:paraId="5B36983D" w14:textId="77777777" w:rsidR="000F0B23" w:rsidRPr="0077091D" w:rsidRDefault="000F0B23" w:rsidP="00C4452C">
            <w:pPr>
              <w:suppressAutoHyphens w:val="0"/>
              <w:spacing w:before="40" w:after="120" w:line="220" w:lineRule="exact"/>
              <w:ind w:right="113"/>
            </w:pPr>
          </w:p>
        </w:tc>
      </w:tr>
    </w:tbl>
    <w:p w14:paraId="091B77F4" w14:textId="77777777" w:rsidR="000F0B23" w:rsidRPr="0077091D" w:rsidRDefault="000F0B23" w:rsidP="000F0B23">
      <w:pPr>
        <w:suppressAutoHyphens w:val="0"/>
        <w:spacing w:line="240" w:lineRule="auto"/>
      </w:pPr>
      <w:r w:rsidRPr="0077091D">
        <w:br w:type="page"/>
      </w:r>
    </w:p>
    <w:p w14:paraId="4AA1D750" w14:textId="77777777" w:rsidR="00AF147F" w:rsidRDefault="00AF147F" w:rsidP="000F0B23">
      <w:pPr>
        <w:pStyle w:val="Heading1"/>
        <w:keepNext/>
        <w:keepLines/>
        <w:spacing w:before="120"/>
        <w:sectPr w:rsidR="00AF147F" w:rsidSect="0028044C">
          <w:headerReference w:type="even" r:id="rId24"/>
          <w:headerReference w:type="default" r:id="rId25"/>
          <w:footerReference w:type="even" r:id="rId26"/>
          <w:footerReference w:type="default" r:id="rId27"/>
          <w:endnotePr>
            <w:numFmt w:val="decimal"/>
          </w:endnotePr>
          <w:pgSz w:w="11907" w:h="16840" w:code="9"/>
          <w:pgMar w:top="1417" w:right="1134" w:bottom="1134" w:left="1134" w:header="850" w:footer="567" w:gutter="0"/>
          <w:cols w:space="720"/>
          <w:docGrid w:linePitch="272"/>
        </w:sectPr>
      </w:pPr>
    </w:p>
    <w:p w14:paraId="7DD579DE" w14:textId="1934426C" w:rsidR="000F0B23" w:rsidRDefault="000F0B23" w:rsidP="00912945">
      <w:pPr>
        <w:pStyle w:val="Heading1"/>
      </w:pPr>
      <w:r w:rsidRPr="0077091D">
        <w:lastRenderedPageBreak/>
        <w:t>Table 3</w:t>
      </w:r>
    </w:p>
    <w:p w14:paraId="4D23390C" w14:textId="43E183A1" w:rsidR="001D018D" w:rsidRDefault="001D018D" w:rsidP="008B6B88">
      <w:pPr>
        <w:pStyle w:val="Heading1"/>
        <w:keepNext/>
        <w:keepLines/>
        <w:spacing w:after="120"/>
        <w:ind w:left="1140"/>
      </w:pPr>
      <w:r w:rsidRPr="0077091D">
        <w:rPr>
          <w:b/>
        </w:rPr>
        <w:t>Subjects under consideration by the Working Party on Lighting and Light-Signalling (GRE)</w:t>
      </w:r>
    </w:p>
    <w:p w14:paraId="358273CC" w14:textId="2BEDFE85" w:rsidR="001D018D" w:rsidRDefault="001D018D" w:rsidP="001D018D">
      <w:pPr>
        <w:pStyle w:val="SingleTxtG"/>
      </w:pPr>
    </w:p>
    <w:tbl>
      <w:tblPr>
        <w:tblStyle w:val="TableGrid"/>
        <w:tblW w:w="14885" w:type="dxa"/>
        <w:tblInd w:w="-431" w:type="dxa"/>
        <w:tblLook w:val="04A0" w:firstRow="1" w:lastRow="0" w:firstColumn="1" w:lastColumn="0" w:noHBand="0" w:noVBand="1"/>
      </w:tblPr>
      <w:tblGrid>
        <w:gridCol w:w="1135"/>
        <w:gridCol w:w="1841"/>
        <w:gridCol w:w="3523"/>
        <w:gridCol w:w="3216"/>
        <w:gridCol w:w="1230"/>
        <w:gridCol w:w="1024"/>
        <w:gridCol w:w="1359"/>
        <w:gridCol w:w="1557"/>
      </w:tblGrid>
      <w:tr w:rsidR="004C155C" w:rsidRPr="009839EC" w14:paraId="3A6D0BF8" w14:textId="77777777" w:rsidTr="009839EC">
        <w:tc>
          <w:tcPr>
            <w:tcW w:w="14885" w:type="dxa"/>
            <w:gridSpan w:val="8"/>
            <w:tcBorders>
              <w:bottom w:val="single" w:sz="4" w:space="0" w:color="auto"/>
            </w:tcBorders>
            <w:shd w:val="clear" w:color="auto" w:fill="FFFFFF" w:themeFill="background1"/>
          </w:tcPr>
          <w:p w14:paraId="03FA7527"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GRE</w:t>
            </w:r>
          </w:p>
        </w:tc>
      </w:tr>
      <w:tr w:rsidR="004C155C" w:rsidRPr="009839EC" w14:paraId="2CA8F5C3" w14:textId="77777777" w:rsidTr="009839EC">
        <w:tc>
          <w:tcPr>
            <w:tcW w:w="1135" w:type="dxa"/>
            <w:tcBorders>
              <w:bottom w:val="single" w:sz="12" w:space="0" w:color="auto"/>
            </w:tcBorders>
          </w:tcPr>
          <w:p w14:paraId="047108C8"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Priority</w:t>
            </w:r>
          </w:p>
        </w:tc>
        <w:tc>
          <w:tcPr>
            <w:tcW w:w="1843" w:type="dxa"/>
            <w:tcBorders>
              <w:bottom w:val="single" w:sz="12" w:space="0" w:color="auto"/>
            </w:tcBorders>
          </w:tcPr>
          <w:p w14:paraId="7F6A9268" w14:textId="40D5060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Title</w:t>
            </w:r>
          </w:p>
        </w:tc>
        <w:tc>
          <w:tcPr>
            <w:tcW w:w="3529" w:type="dxa"/>
            <w:tcBorders>
              <w:bottom w:val="single" w:sz="12" w:space="0" w:color="auto"/>
            </w:tcBorders>
          </w:tcPr>
          <w:p w14:paraId="367F9100"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Tasks / Deliverables</w:t>
            </w:r>
          </w:p>
        </w:tc>
        <w:tc>
          <w:tcPr>
            <w:tcW w:w="3217" w:type="dxa"/>
            <w:tcBorders>
              <w:bottom w:val="single" w:sz="12" w:space="0" w:color="auto"/>
            </w:tcBorders>
          </w:tcPr>
          <w:p w14:paraId="56EA7228"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References</w:t>
            </w:r>
          </w:p>
        </w:tc>
        <w:tc>
          <w:tcPr>
            <w:tcW w:w="1231" w:type="dxa"/>
            <w:tcBorders>
              <w:bottom w:val="single" w:sz="12" w:space="0" w:color="auto"/>
            </w:tcBorders>
          </w:tcPr>
          <w:p w14:paraId="7B2A5B78"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Allocations / IWGs</w:t>
            </w:r>
          </w:p>
        </w:tc>
        <w:tc>
          <w:tcPr>
            <w:tcW w:w="1010" w:type="dxa"/>
            <w:tcBorders>
              <w:bottom w:val="single" w:sz="12" w:space="0" w:color="auto"/>
            </w:tcBorders>
          </w:tcPr>
          <w:p w14:paraId="2303FCDD" w14:textId="77777777" w:rsidR="004C155C" w:rsidRPr="009839EC" w:rsidRDefault="004C155C" w:rsidP="009839EC">
            <w:pPr>
              <w:spacing w:before="80" w:after="80" w:line="200" w:lineRule="exact"/>
              <w:jc w:val="center"/>
              <w:rPr>
                <w:rFonts w:asciiTheme="majorBidi" w:hAnsiTheme="majorBidi" w:cstheme="majorBidi"/>
                <w:i/>
                <w:iCs/>
                <w:sz w:val="16"/>
                <w:szCs w:val="16"/>
              </w:rPr>
            </w:pPr>
            <w:commentRangeStart w:id="450"/>
            <w:r w:rsidRPr="009839EC">
              <w:rPr>
                <w:rFonts w:asciiTheme="majorBidi" w:hAnsiTheme="majorBidi" w:cstheme="majorBidi"/>
                <w:i/>
                <w:iCs/>
                <w:sz w:val="16"/>
                <w:szCs w:val="16"/>
              </w:rPr>
              <w:t>Timeline</w:t>
            </w:r>
            <w:commentRangeEnd w:id="450"/>
            <w:r w:rsidR="001E0A0D">
              <w:rPr>
                <w:rStyle w:val="CommentReference"/>
              </w:rPr>
              <w:commentReference w:id="450"/>
            </w:r>
          </w:p>
        </w:tc>
        <w:tc>
          <w:tcPr>
            <w:tcW w:w="1361" w:type="dxa"/>
            <w:tcBorders>
              <w:bottom w:val="single" w:sz="12" w:space="0" w:color="auto"/>
            </w:tcBorders>
          </w:tcPr>
          <w:p w14:paraId="6B085DE9"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Initiator</w:t>
            </w:r>
          </w:p>
        </w:tc>
        <w:tc>
          <w:tcPr>
            <w:tcW w:w="1559" w:type="dxa"/>
            <w:tcBorders>
              <w:bottom w:val="single" w:sz="12" w:space="0" w:color="auto"/>
            </w:tcBorders>
          </w:tcPr>
          <w:p w14:paraId="3B079341" w14:textId="77777777" w:rsidR="004C155C" w:rsidRPr="009839EC" w:rsidRDefault="004C155C" w:rsidP="009839EC">
            <w:pPr>
              <w:spacing w:before="80" w:after="80" w:line="200" w:lineRule="exact"/>
              <w:jc w:val="center"/>
              <w:rPr>
                <w:rFonts w:asciiTheme="majorBidi" w:hAnsiTheme="majorBidi" w:cstheme="majorBidi"/>
                <w:i/>
                <w:iCs/>
                <w:sz w:val="16"/>
                <w:szCs w:val="16"/>
              </w:rPr>
            </w:pPr>
            <w:r w:rsidRPr="009839EC">
              <w:rPr>
                <w:rFonts w:asciiTheme="majorBidi" w:hAnsiTheme="majorBidi" w:cstheme="majorBidi"/>
                <w:i/>
                <w:iCs/>
                <w:sz w:val="16"/>
                <w:szCs w:val="16"/>
              </w:rPr>
              <w:t>Comments</w:t>
            </w:r>
          </w:p>
        </w:tc>
      </w:tr>
      <w:tr w:rsidR="004C155C" w:rsidRPr="009839EC" w14:paraId="218F68B4" w14:textId="77777777" w:rsidTr="009839EC">
        <w:tc>
          <w:tcPr>
            <w:tcW w:w="1135" w:type="dxa"/>
            <w:tcBorders>
              <w:top w:val="single" w:sz="12" w:space="0" w:color="auto"/>
            </w:tcBorders>
          </w:tcPr>
          <w:p w14:paraId="68E908D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1843" w:type="dxa"/>
            <w:tcBorders>
              <w:top w:val="single" w:sz="12" w:space="0" w:color="auto"/>
            </w:tcBorders>
          </w:tcPr>
          <w:p w14:paraId="4F03FEA2"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Simplification</w:t>
            </w:r>
          </w:p>
          <w:p w14:paraId="674C7C5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Stage 2</w:t>
            </w:r>
          </w:p>
        </w:tc>
        <w:tc>
          <w:tcPr>
            <w:tcW w:w="3529" w:type="dxa"/>
            <w:tcBorders>
              <w:top w:val="single" w:sz="12" w:space="0" w:color="auto"/>
            </w:tcBorders>
          </w:tcPr>
          <w:p w14:paraId="7C4B209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bCs/>
              </w:rPr>
              <w:t>Simplify and update the technical requirements of the new Regulations Nos. 148, 149, 150, as well as the installation Regulations Nos. 48, 53, 74, 86 to become future proof and technology</w:t>
            </w:r>
            <w:r w:rsidRPr="009839EC">
              <w:rPr>
                <w:rFonts w:asciiTheme="majorBidi" w:hAnsiTheme="majorBidi" w:cstheme="majorBidi"/>
              </w:rPr>
              <w:t xml:space="preserve"> neutral, with performance-based and objective test requirements</w:t>
            </w:r>
          </w:p>
          <w:p w14:paraId="692E653F" w14:textId="77777777" w:rsidR="004C155C" w:rsidRPr="009839EC" w:rsidRDefault="004C155C" w:rsidP="003E46D9">
            <w:pPr>
              <w:ind w:left="57"/>
              <w:rPr>
                <w:rFonts w:asciiTheme="majorBidi" w:hAnsiTheme="majorBidi" w:cstheme="majorBidi"/>
              </w:rPr>
            </w:pPr>
          </w:p>
        </w:tc>
        <w:tc>
          <w:tcPr>
            <w:tcW w:w="3217" w:type="dxa"/>
            <w:tcBorders>
              <w:top w:val="single" w:sz="12" w:space="0" w:color="auto"/>
            </w:tcBorders>
          </w:tcPr>
          <w:p w14:paraId="33EF0FCF" w14:textId="77777777" w:rsidR="004C155C" w:rsidRPr="009839EC" w:rsidRDefault="004C155C" w:rsidP="003E46D9">
            <w:pPr>
              <w:ind w:left="57"/>
              <w:rPr>
                <w:rFonts w:asciiTheme="majorBidi" w:hAnsiTheme="majorBidi" w:cstheme="majorBidi"/>
                <w:bCs/>
              </w:rPr>
            </w:pPr>
            <w:r w:rsidRPr="009839EC">
              <w:rPr>
                <w:rFonts w:asciiTheme="majorBidi" w:hAnsiTheme="majorBidi" w:cstheme="majorBidi"/>
                <w:bCs/>
              </w:rPr>
              <w:t>New simplified UN Regulations Nos. 148, 149 and 150 and amendments to UN Regulations Nos. 48, 53, 74, 86</w:t>
            </w:r>
          </w:p>
        </w:tc>
        <w:tc>
          <w:tcPr>
            <w:tcW w:w="1231" w:type="dxa"/>
            <w:tcBorders>
              <w:top w:val="single" w:sz="12" w:space="0" w:color="auto"/>
            </w:tcBorders>
          </w:tcPr>
          <w:p w14:paraId="753E3D94"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GRE,</w:t>
            </w:r>
          </w:p>
          <w:p w14:paraId="6FCD5E9C"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IWG-SLR</w:t>
            </w:r>
          </w:p>
        </w:tc>
        <w:tc>
          <w:tcPr>
            <w:tcW w:w="1010" w:type="dxa"/>
            <w:tcBorders>
              <w:top w:val="single" w:sz="12" w:space="0" w:color="auto"/>
            </w:tcBorders>
          </w:tcPr>
          <w:p w14:paraId="34B36CA6"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2022</w:t>
            </w:r>
          </w:p>
        </w:tc>
        <w:tc>
          <w:tcPr>
            <w:tcW w:w="1361" w:type="dxa"/>
            <w:tcBorders>
              <w:top w:val="single" w:sz="12" w:space="0" w:color="auto"/>
            </w:tcBorders>
          </w:tcPr>
          <w:p w14:paraId="625BFE62"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 SLR</w:t>
            </w:r>
          </w:p>
          <w:p w14:paraId="7E3AECE2"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(GRE)</w:t>
            </w:r>
          </w:p>
        </w:tc>
        <w:tc>
          <w:tcPr>
            <w:tcW w:w="1559" w:type="dxa"/>
            <w:tcBorders>
              <w:top w:val="single" w:sz="12" w:space="0" w:color="auto"/>
            </w:tcBorders>
          </w:tcPr>
          <w:p w14:paraId="359EA0E6"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Ongoing</w:t>
            </w:r>
          </w:p>
        </w:tc>
      </w:tr>
      <w:tr w:rsidR="004C155C" w:rsidRPr="009839EC" w14:paraId="50F961C8" w14:textId="77777777" w:rsidTr="00D01659">
        <w:tc>
          <w:tcPr>
            <w:tcW w:w="1135" w:type="dxa"/>
          </w:tcPr>
          <w:p w14:paraId="15B0905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1843" w:type="dxa"/>
          </w:tcPr>
          <w:p w14:paraId="319F2ADC"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Installation</w:t>
            </w:r>
          </w:p>
          <w:p w14:paraId="423C030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New Series of Amendments for Regulation No. 48 (R53, R74, R86)</w:t>
            </w:r>
          </w:p>
        </w:tc>
        <w:tc>
          <w:tcPr>
            <w:tcW w:w="3529" w:type="dxa"/>
          </w:tcPr>
          <w:p w14:paraId="134DEE5B"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Many proposals merged; various amendments, improvements and clarifications including visibility and glare (headlamps, headlamp levelling, direction indicators, daytime running lamps, rear position lamps, etc.)</w:t>
            </w:r>
          </w:p>
          <w:p w14:paraId="2FBDCA5D" w14:textId="77777777" w:rsidR="004C155C" w:rsidRPr="009839EC" w:rsidRDefault="004C155C" w:rsidP="003E46D9">
            <w:pPr>
              <w:ind w:left="57"/>
              <w:rPr>
                <w:rFonts w:asciiTheme="majorBidi" w:hAnsiTheme="majorBidi" w:cstheme="majorBidi"/>
              </w:rPr>
            </w:pPr>
          </w:p>
        </w:tc>
        <w:tc>
          <w:tcPr>
            <w:tcW w:w="3217" w:type="dxa"/>
          </w:tcPr>
          <w:p w14:paraId="1F091932" w14:textId="77777777" w:rsidR="004C155C" w:rsidRPr="009839EC" w:rsidRDefault="004C155C" w:rsidP="003E46D9">
            <w:pPr>
              <w:ind w:left="57"/>
              <w:rPr>
                <w:rFonts w:asciiTheme="majorBidi" w:hAnsiTheme="majorBidi" w:cstheme="majorBidi"/>
                <w:bCs/>
                <w:lang w:val="es-ES"/>
              </w:rPr>
            </w:pPr>
            <w:r w:rsidRPr="009839EC">
              <w:rPr>
                <w:rFonts w:asciiTheme="majorBidi" w:hAnsiTheme="majorBidi" w:cstheme="majorBidi"/>
                <w:bCs/>
                <w:lang w:val="es-ES"/>
              </w:rPr>
              <w:t xml:space="preserve">UN </w:t>
            </w:r>
            <w:proofErr w:type="spellStart"/>
            <w:r w:rsidRPr="009839EC">
              <w:rPr>
                <w:rFonts w:asciiTheme="majorBidi" w:hAnsiTheme="majorBidi" w:cstheme="majorBidi"/>
                <w:bCs/>
                <w:lang w:val="es-ES"/>
              </w:rPr>
              <w:t>Regulation</w:t>
            </w:r>
            <w:proofErr w:type="spellEnd"/>
            <w:r w:rsidRPr="009839EC">
              <w:rPr>
                <w:rFonts w:asciiTheme="majorBidi" w:hAnsiTheme="majorBidi" w:cstheme="majorBidi"/>
                <w:bCs/>
                <w:lang w:val="es-ES"/>
              </w:rPr>
              <w:t xml:space="preserve"> No. 48</w:t>
            </w:r>
          </w:p>
          <w:p w14:paraId="3B184A9D" w14:textId="77777777" w:rsidR="004C155C" w:rsidRPr="009839EC" w:rsidRDefault="004C155C" w:rsidP="003E46D9">
            <w:pPr>
              <w:ind w:left="57"/>
              <w:rPr>
                <w:rFonts w:asciiTheme="majorBidi" w:hAnsiTheme="majorBidi" w:cstheme="majorBidi"/>
                <w:bCs/>
                <w:lang w:val="es-ES"/>
              </w:rPr>
            </w:pPr>
            <w:r w:rsidRPr="009839EC">
              <w:rPr>
                <w:rFonts w:asciiTheme="majorBidi" w:hAnsiTheme="majorBidi" w:cstheme="majorBidi"/>
                <w:bCs/>
                <w:lang w:val="es-ES"/>
              </w:rPr>
              <w:t>[ECE/TRANS/WP.29/GRE/2020/8]</w:t>
            </w:r>
          </w:p>
        </w:tc>
        <w:tc>
          <w:tcPr>
            <w:tcW w:w="1231" w:type="dxa"/>
          </w:tcPr>
          <w:p w14:paraId="2DF32C66" w14:textId="77777777" w:rsidR="004C155C" w:rsidRPr="009839EC" w:rsidRDefault="004C155C" w:rsidP="003E46D9">
            <w:pPr>
              <w:ind w:left="57"/>
              <w:rPr>
                <w:rFonts w:asciiTheme="majorBidi" w:hAnsiTheme="majorBidi" w:cstheme="majorBidi"/>
                <w:lang w:val="de-DE"/>
              </w:rPr>
            </w:pPr>
            <w:r w:rsidRPr="009839EC">
              <w:rPr>
                <w:rFonts w:asciiTheme="majorBidi" w:hAnsiTheme="majorBidi" w:cstheme="majorBidi"/>
                <w:lang w:val="de-DE"/>
              </w:rPr>
              <w:t xml:space="preserve">GRE, </w:t>
            </w:r>
          </w:p>
          <w:p w14:paraId="64FB03D8" w14:textId="77777777" w:rsidR="004C155C" w:rsidRPr="009839EC" w:rsidRDefault="004C155C" w:rsidP="003E46D9">
            <w:pPr>
              <w:ind w:left="57"/>
              <w:rPr>
                <w:rFonts w:asciiTheme="majorBidi" w:hAnsiTheme="majorBidi" w:cstheme="majorBidi"/>
                <w:lang w:val="de-DE"/>
              </w:rPr>
            </w:pPr>
            <w:r w:rsidRPr="009839EC">
              <w:rPr>
                <w:rFonts w:asciiTheme="majorBidi" w:hAnsiTheme="majorBidi" w:cstheme="majorBidi"/>
                <w:lang w:val="de-DE"/>
              </w:rPr>
              <w:t xml:space="preserve">IWG-SLR, </w:t>
            </w:r>
          </w:p>
          <w:p w14:paraId="0CCF578E" w14:textId="77777777" w:rsidR="004C155C" w:rsidRPr="009839EC" w:rsidRDefault="004C155C" w:rsidP="003E46D9">
            <w:pPr>
              <w:ind w:left="57"/>
              <w:rPr>
                <w:rFonts w:asciiTheme="majorBidi" w:hAnsiTheme="majorBidi" w:cstheme="majorBidi"/>
                <w:lang w:val="de-DE"/>
              </w:rPr>
            </w:pPr>
            <w:r w:rsidRPr="009839EC">
              <w:rPr>
                <w:rFonts w:asciiTheme="majorBidi" w:hAnsiTheme="majorBidi" w:cstheme="majorBidi"/>
                <w:lang w:val="de-DE"/>
              </w:rPr>
              <w:t>SIG-R.48</w:t>
            </w:r>
          </w:p>
        </w:tc>
        <w:tc>
          <w:tcPr>
            <w:tcW w:w="1010" w:type="dxa"/>
          </w:tcPr>
          <w:p w14:paraId="095E8D26"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2021</w:t>
            </w:r>
          </w:p>
        </w:tc>
        <w:tc>
          <w:tcPr>
            <w:tcW w:w="1361" w:type="dxa"/>
          </w:tcPr>
          <w:p w14:paraId="0B59A4E1"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Various CP’s</w:t>
            </w:r>
          </w:p>
        </w:tc>
        <w:tc>
          <w:tcPr>
            <w:tcW w:w="1559" w:type="dxa"/>
          </w:tcPr>
          <w:p w14:paraId="0916F67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To be finalized</w:t>
            </w:r>
          </w:p>
        </w:tc>
      </w:tr>
      <w:tr w:rsidR="004C155C" w:rsidRPr="009839EC" w14:paraId="53433E54" w14:textId="77777777" w:rsidTr="009839EC">
        <w:tc>
          <w:tcPr>
            <w:tcW w:w="1135" w:type="dxa"/>
            <w:tcBorders>
              <w:bottom w:val="single" w:sz="4" w:space="0" w:color="auto"/>
            </w:tcBorders>
          </w:tcPr>
          <w:p w14:paraId="0A2924DA"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1843" w:type="dxa"/>
            <w:tcBorders>
              <w:bottom w:val="single" w:sz="4" w:space="0" w:color="auto"/>
            </w:tcBorders>
          </w:tcPr>
          <w:p w14:paraId="677787F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EMC issues</w:t>
            </w:r>
          </w:p>
          <w:p w14:paraId="6FA75D6D"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(e.g. for electrical vehicles)</w:t>
            </w:r>
          </w:p>
          <w:p w14:paraId="02B80AE0" w14:textId="77777777" w:rsidR="004C155C" w:rsidRPr="009839EC" w:rsidRDefault="004C155C" w:rsidP="003E46D9">
            <w:pPr>
              <w:ind w:left="57"/>
              <w:rPr>
                <w:rFonts w:asciiTheme="majorBidi" w:hAnsiTheme="majorBidi" w:cstheme="majorBidi"/>
              </w:rPr>
            </w:pPr>
          </w:p>
        </w:tc>
        <w:tc>
          <w:tcPr>
            <w:tcW w:w="3529" w:type="dxa"/>
            <w:tcBorders>
              <w:bottom w:val="single" w:sz="4" w:space="0" w:color="auto"/>
            </w:tcBorders>
          </w:tcPr>
          <w:p w14:paraId="6985D29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Further development of EMC requirements (e.g. for EV’s)</w:t>
            </w:r>
          </w:p>
          <w:p w14:paraId="4DEDEDC9" w14:textId="77777777" w:rsidR="004C155C" w:rsidRPr="009839EC" w:rsidRDefault="004C155C" w:rsidP="003E46D9">
            <w:pPr>
              <w:ind w:left="57"/>
              <w:rPr>
                <w:rFonts w:asciiTheme="majorBidi" w:hAnsiTheme="majorBidi" w:cstheme="majorBidi"/>
              </w:rPr>
            </w:pPr>
          </w:p>
        </w:tc>
        <w:tc>
          <w:tcPr>
            <w:tcW w:w="3217" w:type="dxa"/>
            <w:tcBorders>
              <w:bottom w:val="single" w:sz="4" w:space="0" w:color="auto"/>
            </w:tcBorders>
          </w:tcPr>
          <w:p w14:paraId="3BC82890" w14:textId="77777777" w:rsidR="004C155C" w:rsidRPr="009839EC" w:rsidRDefault="004C155C" w:rsidP="003E46D9">
            <w:pPr>
              <w:ind w:left="57"/>
              <w:rPr>
                <w:rFonts w:asciiTheme="majorBidi" w:hAnsiTheme="majorBidi" w:cstheme="majorBidi"/>
                <w:bCs/>
              </w:rPr>
            </w:pPr>
            <w:r w:rsidRPr="009839EC">
              <w:rPr>
                <w:rFonts w:asciiTheme="majorBidi" w:hAnsiTheme="majorBidi" w:cstheme="majorBidi"/>
                <w:bCs/>
              </w:rPr>
              <w:t>UN Regulation No. 10</w:t>
            </w:r>
          </w:p>
        </w:tc>
        <w:tc>
          <w:tcPr>
            <w:tcW w:w="1231" w:type="dxa"/>
            <w:tcBorders>
              <w:bottom w:val="single" w:sz="4" w:space="0" w:color="auto"/>
            </w:tcBorders>
          </w:tcPr>
          <w:p w14:paraId="08C8EF69"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TF-EMC</w:t>
            </w:r>
          </w:p>
        </w:tc>
        <w:tc>
          <w:tcPr>
            <w:tcW w:w="1010" w:type="dxa"/>
            <w:tcBorders>
              <w:bottom w:val="single" w:sz="4" w:space="0" w:color="auto"/>
            </w:tcBorders>
          </w:tcPr>
          <w:p w14:paraId="1F95537B"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2022</w:t>
            </w:r>
          </w:p>
        </w:tc>
        <w:tc>
          <w:tcPr>
            <w:tcW w:w="1361" w:type="dxa"/>
            <w:tcBorders>
              <w:bottom w:val="single" w:sz="4" w:space="0" w:color="auto"/>
            </w:tcBorders>
          </w:tcPr>
          <w:p w14:paraId="3EB06256" w14:textId="77777777" w:rsidR="004C155C" w:rsidRPr="009839EC" w:rsidRDefault="004C155C" w:rsidP="003E46D9">
            <w:pPr>
              <w:ind w:left="57"/>
              <w:rPr>
                <w:rFonts w:asciiTheme="majorBidi" w:hAnsiTheme="majorBidi" w:cstheme="majorBidi"/>
              </w:rPr>
            </w:pPr>
          </w:p>
        </w:tc>
        <w:tc>
          <w:tcPr>
            <w:tcW w:w="1559" w:type="dxa"/>
            <w:tcBorders>
              <w:bottom w:val="single" w:sz="4" w:space="0" w:color="auto"/>
            </w:tcBorders>
          </w:tcPr>
          <w:p w14:paraId="0FB9501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Ongoing</w:t>
            </w:r>
          </w:p>
        </w:tc>
      </w:tr>
      <w:tr w:rsidR="004C155C" w:rsidRPr="009839EC" w14:paraId="6FCFF1F3" w14:textId="77777777" w:rsidTr="009839EC">
        <w:tc>
          <w:tcPr>
            <w:tcW w:w="1135" w:type="dxa"/>
            <w:tcBorders>
              <w:bottom w:val="single" w:sz="12" w:space="0" w:color="auto"/>
            </w:tcBorders>
          </w:tcPr>
          <w:p w14:paraId="55BAF58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Priority</w:t>
            </w:r>
          </w:p>
        </w:tc>
        <w:tc>
          <w:tcPr>
            <w:tcW w:w="1843" w:type="dxa"/>
            <w:tcBorders>
              <w:bottom w:val="single" w:sz="12" w:space="0" w:color="auto"/>
            </w:tcBorders>
          </w:tcPr>
          <w:p w14:paraId="006A342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Unique Identifier</w:t>
            </w:r>
          </w:p>
        </w:tc>
        <w:tc>
          <w:tcPr>
            <w:tcW w:w="3529" w:type="dxa"/>
            <w:tcBorders>
              <w:bottom w:val="single" w:sz="12" w:space="0" w:color="auto"/>
            </w:tcBorders>
          </w:tcPr>
          <w:p w14:paraId="055F9C88"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Suitable application of the ‘Unique Identifier’ (‘UI’) for the lighting UN Regulations</w:t>
            </w:r>
          </w:p>
          <w:p w14:paraId="4004B126" w14:textId="77777777" w:rsidR="004C155C" w:rsidRPr="009839EC" w:rsidRDefault="004C155C" w:rsidP="003E46D9">
            <w:pPr>
              <w:ind w:left="57"/>
              <w:rPr>
                <w:rFonts w:asciiTheme="majorBidi" w:hAnsiTheme="majorBidi" w:cstheme="majorBidi"/>
              </w:rPr>
            </w:pPr>
          </w:p>
        </w:tc>
        <w:tc>
          <w:tcPr>
            <w:tcW w:w="3217" w:type="dxa"/>
            <w:tcBorders>
              <w:bottom w:val="single" w:sz="12" w:space="0" w:color="auto"/>
            </w:tcBorders>
          </w:tcPr>
          <w:p w14:paraId="0F0CD66F" w14:textId="77777777" w:rsidR="004C155C" w:rsidRPr="009839EC" w:rsidRDefault="004C155C" w:rsidP="003E46D9">
            <w:pPr>
              <w:ind w:left="57"/>
              <w:rPr>
                <w:rFonts w:asciiTheme="majorBidi" w:hAnsiTheme="majorBidi" w:cstheme="majorBidi"/>
                <w:bCs/>
              </w:rPr>
            </w:pPr>
            <w:r w:rsidRPr="009839EC">
              <w:rPr>
                <w:rFonts w:asciiTheme="majorBidi" w:hAnsiTheme="majorBidi" w:cstheme="majorBidi"/>
                <w:bCs/>
              </w:rPr>
              <w:t>SLR-37-01</w:t>
            </w:r>
          </w:p>
        </w:tc>
        <w:tc>
          <w:tcPr>
            <w:tcW w:w="1231" w:type="dxa"/>
            <w:tcBorders>
              <w:bottom w:val="single" w:sz="12" w:space="0" w:color="auto"/>
            </w:tcBorders>
          </w:tcPr>
          <w:p w14:paraId="7A8B0975"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GRE</w:t>
            </w:r>
          </w:p>
          <w:p w14:paraId="42F6C2FE"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IWG-SLR</w:t>
            </w:r>
          </w:p>
        </w:tc>
        <w:tc>
          <w:tcPr>
            <w:tcW w:w="1010" w:type="dxa"/>
            <w:tcBorders>
              <w:bottom w:val="single" w:sz="12" w:space="0" w:color="auto"/>
            </w:tcBorders>
          </w:tcPr>
          <w:p w14:paraId="0FA35CEC"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2021</w:t>
            </w:r>
          </w:p>
        </w:tc>
        <w:tc>
          <w:tcPr>
            <w:tcW w:w="1361" w:type="dxa"/>
            <w:tcBorders>
              <w:bottom w:val="single" w:sz="12" w:space="0" w:color="auto"/>
            </w:tcBorders>
          </w:tcPr>
          <w:p w14:paraId="09308AA0"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IWG SLR</w:t>
            </w:r>
          </w:p>
          <w:p w14:paraId="2642DB24"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(at request WP.29)</w:t>
            </w:r>
          </w:p>
        </w:tc>
        <w:tc>
          <w:tcPr>
            <w:tcW w:w="1559" w:type="dxa"/>
            <w:tcBorders>
              <w:bottom w:val="single" w:sz="12" w:space="0" w:color="auto"/>
            </w:tcBorders>
          </w:tcPr>
          <w:p w14:paraId="6DDDC4B3" w14:textId="77777777" w:rsidR="004C155C" w:rsidRPr="009839EC" w:rsidRDefault="004C155C" w:rsidP="003E46D9">
            <w:pPr>
              <w:ind w:left="57"/>
              <w:rPr>
                <w:rFonts w:asciiTheme="majorBidi" w:hAnsiTheme="majorBidi" w:cstheme="majorBidi"/>
              </w:rPr>
            </w:pPr>
            <w:r w:rsidRPr="009839EC">
              <w:rPr>
                <w:rFonts w:asciiTheme="majorBidi" w:hAnsiTheme="majorBidi" w:cstheme="majorBidi"/>
              </w:rPr>
              <w:t>Ongoing</w:t>
            </w:r>
          </w:p>
        </w:tc>
      </w:tr>
    </w:tbl>
    <w:p w14:paraId="6449F2F4" w14:textId="77777777" w:rsidR="004C155C" w:rsidRDefault="004C155C" w:rsidP="001D018D">
      <w:pPr>
        <w:pStyle w:val="SingleTxtG"/>
      </w:pPr>
    </w:p>
    <w:p w14:paraId="7FC7038E" w14:textId="77777777" w:rsidR="001D018D" w:rsidRPr="001D018D" w:rsidRDefault="001D018D" w:rsidP="001D018D">
      <w:pPr>
        <w:pStyle w:val="SingleTxtG"/>
      </w:pPr>
    </w:p>
    <w:p w14:paraId="0019504B" w14:textId="77777777" w:rsidR="00324E85" w:rsidRDefault="00324E85" w:rsidP="000F0B23">
      <w:pPr>
        <w:pStyle w:val="Heading1"/>
        <w:keepNext/>
        <w:keepLines/>
        <w:ind w:left="1138"/>
        <w:rPr>
          <w:b/>
        </w:rPr>
        <w:sectPr w:rsidR="00324E85" w:rsidSect="00AF147F">
          <w:headerReference w:type="even" r:id="rId28"/>
          <w:headerReference w:type="default" r:id="rId29"/>
          <w:footerReference w:type="even" r:id="rId30"/>
          <w:footerReference w:type="default" r:id="rId31"/>
          <w:endnotePr>
            <w:numFmt w:val="decimal"/>
          </w:endnotePr>
          <w:pgSz w:w="16840" w:h="11907" w:orient="landscape" w:code="9"/>
          <w:pgMar w:top="1134" w:right="1417" w:bottom="1134" w:left="1134" w:header="567" w:footer="567" w:gutter="0"/>
          <w:cols w:space="720"/>
          <w:docGrid w:linePitch="272"/>
        </w:sectPr>
      </w:pPr>
    </w:p>
    <w:p w14:paraId="01B13CA1" w14:textId="3D8398D2" w:rsidR="000F0B23" w:rsidRPr="0077091D" w:rsidRDefault="000F0B23" w:rsidP="0087457F">
      <w:pPr>
        <w:pStyle w:val="Heading1"/>
        <w:keepNext/>
        <w:keepLines/>
        <w:spacing w:after="120"/>
        <w:ind w:left="1140"/>
        <w:rPr>
          <w:b/>
        </w:rPr>
      </w:pPr>
      <w:r w:rsidRPr="0077091D">
        <w:rPr>
          <w:b/>
        </w:rPr>
        <w:lastRenderedPageBreak/>
        <w:t>Subjects under consideration by the Working Party on Lighting and Light-Signalling (GRE)</w:t>
      </w:r>
    </w:p>
    <w:tbl>
      <w:tblPr>
        <w:tblW w:w="7512"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253"/>
        <w:gridCol w:w="1662"/>
        <w:gridCol w:w="1588"/>
        <w:gridCol w:w="9"/>
      </w:tblGrid>
      <w:tr w:rsidR="000F0B23" w:rsidRPr="0077091D" w14:paraId="613C7C9C" w14:textId="77777777" w:rsidTr="008B6B88">
        <w:trPr>
          <w:tblHeader/>
        </w:trPr>
        <w:tc>
          <w:tcPr>
            <w:tcW w:w="2831" w:type="pct"/>
            <w:tcBorders>
              <w:top w:val="single" w:sz="4" w:space="0" w:color="auto"/>
              <w:bottom w:val="single" w:sz="12" w:space="0" w:color="auto"/>
            </w:tcBorders>
            <w:shd w:val="clear" w:color="auto" w:fill="auto"/>
            <w:tcMar>
              <w:left w:w="0" w:type="dxa"/>
            </w:tcMar>
            <w:vAlign w:val="bottom"/>
          </w:tcPr>
          <w:p w14:paraId="076F8D16" w14:textId="77777777" w:rsidR="000F0B23" w:rsidRPr="0077091D" w:rsidRDefault="000F0B23" w:rsidP="00C4452C">
            <w:pPr>
              <w:keepNext/>
              <w:keepLines/>
              <w:suppressAutoHyphens w:val="0"/>
              <w:spacing w:before="80" w:after="80" w:line="200" w:lineRule="exact"/>
              <w:ind w:right="113"/>
              <w:rPr>
                <w:i/>
                <w:sz w:val="16"/>
                <w:szCs w:val="16"/>
              </w:rPr>
            </w:pPr>
            <w:r w:rsidRPr="0077091D">
              <w:rPr>
                <w:i/>
                <w:sz w:val="16"/>
                <w:szCs w:val="16"/>
              </w:rPr>
              <w:t>Subject</w:t>
            </w:r>
          </w:p>
        </w:tc>
        <w:tc>
          <w:tcPr>
            <w:tcW w:w="1106" w:type="pct"/>
            <w:tcBorders>
              <w:top w:val="single" w:sz="4" w:space="0" w:color="auto"/>
              <w:bottom w:val="single" w:sz="12" w:space="0" w:color="auto"/>
            </w:tcBorders>
            <w:shd w:val="clear" w:color="auto" w:fill="auto"/>
            <w:tcMar>
              <w:left w:w="0" w:type="dxa"/>
            </w:tcMar>
            <w:vAlign w:val="bottom"/>
          </w:tcPr>
          <w:p w14:paraId="5D8438FE" w14:textId="77777777" w:rsidR="000F0B23" w:rsidRPr="004B3730" w:rsidRDefault="000F0B23" w:rsidP="00C4452C">
            <w:pPr>
              <w:keepNext/>
              <w:keepLines/>
              <w:suppressAutoHyphens w:val="0"/>
              <w:spacing w:before="80" w:after="80" w:line="200" w:lineRule="exact"/>
              <w:ind w:right="113"/>
              <w:rPr>
                <w:i/>
                <w:sz w:val="16"/>
                <w:szCs w:val="16"/>
                <w:lang w:val="fr-CH"/>
              </w:rPr>
            </w:pPr>
            <w:r w:rsidRPr="004B3730">
              <w:rPr>
                <w:i/>
                <w:sz w:val="16"/>
                <w:szCs w:val="16"/>
                <w:lang w:val="fr-CH"/>
              </w:rPr>
              <w:t xml:space="preserve">Document </w:t>
            </w:r>
            <w:proofErr w:type="spellStart"/>
            <w:r w:rsidRPr="004B3730">
              <w:rPr>
                <w:i/>
                <w:sz w:val="16"/>
                <w:szCs w:val="16"/>
                <w:lang w:val="fr-CH"/>
              </w:rPr>
              <w:t>symbol</w:t>
            </w:r>
            <w:proofErr w:type="spellEnd"/>
            <w:r w:rsidRPr="004B3730">
              <w:rPr>
                <w:i/>
                <w:sz w:val="16"/>
                <w:szCs w:val="16"/>
                <w:lang w:val="fr-CH"/>
              </w:rPr>
              <w:t xml:space="preserve"> ECE/TRANS/WP.29/...</w:t>
            </w:r>
          </w:p>
        </w:tc>
        <w:tc>
          <w:tcPr>
            <w:tcW w:w="1063" w:type="pct"/>
            <w:gridSpan w:val="2"/>
            <w:tcBorders>
              <w:top w:val="single" w:sz="4" w:space="0" w:color="auto"/>
              <w:bottom w:val="single" w:sz="12" w:space="0" w:color="auto"/>
            </w:tcBorders>
            <w:shd w:val="clear" w:color="auto" w:fill="auto"/>
            <w:tcMar>
              <w:left w:w="0" w:type="dxa"/>
            </w:tcMar>
            <w:vAlign w:val="bottom"/>
          </w:tcPr>
          <w:p w14:paraId="348B5B5B" w14:textId="77777777" w:rsidR="000F0B23" w:rsidRPr="0077091D" w:rsidRDefault="000F0B23" w:rsidP="00C4452C">
            <w:pPr>
              <w:keepNext/>
              <w:keepLines/>
              <w:suppressAutoHyphens w:val="0"/>
              <w:spacing w:before="80" w:after="80" w:line="200" w:lineRule="exact"/>
              <w:ind w:right="113"/>
              <w:rPr>
                <w:i/>
                <w:sz w:val="16"/>
                <w:szCs w:val="16"/>
              </w:rPr>
            </w:pPr>
            <w:r w:rsidRPr="0077091D">
              <w:rPr>
                <w:i/>
                <w:sz w:val="16"/>
                <w:szCs w:val="16"/>
              </w:rPr>
              <w:t>Documentation availability</w:t>
            </w:r>
          </w:p>
        </w:tc>
      </w:tr>
      <w:tr w:rsidR="000F0B23" w:rsidRPr="0077091D" w14:paraId="7F69BDB9" w14:textId="77777777" w:rsidTr="000F0B23">
        <w:trPr>
          <w:gridAfter w:val="1"/>
          <w:wAfter w:w="6" w:type="pct"/>
        </w:trPr>
        <w:tc>
          <w:tcPr>
            <w:tcW w:w="2831" w:type="pct"/>
            <w:shd w:val="clear" w:color="auto" w:fill="auto"/>
            <w:tcMar>
              <w:left w:w="0" w:type="dxa"/>
            </w:tcMar>
          </w:tcPr>
          <w:p w14:paraId="6885629B" w14:textId="77777777" w:rsidR="000F0B23" w:rsidRPr="0077091D" w:rsidRDefault="000F0B23" w:rsidP="00C4452C">
            <w:pPr>
              <w:keepNext/>
              <w:keepLines/>
              <w:suppressAutoHyphens w:val="0"/>
              <w:spacing w:before="40" w:after="120" w:line="220" w:lineRule="exact"/>
              <w:ind w:right="113"/>
              <w:rPr>
                <w:b/>
              </w:rPr>
            </w:pPr>
            <w:r w:rsidRPr="0077091D">
              <w:rPr>
                <w:b/>
              </w:rPr>
              <w:t>3.1.</w:t>
            </w:r>
            <w:r w:rsidRPr="0077091D">
              <w:rPr>
                <w:b/>
              </w:rPr>
              <w:tab/>
            </w:r>
            <w:r w:rsidRPr="0077091D">
              <w:rPr>
                <w:b/>
                <w:bCs/>
              </w:rPr>
              <w:t>1958 Agreement</w:t>
            </w:r>
          </w:p>
        </w:tc>
        <w:tc>
          <w:tcPr>
            <w:tcW w:w="2163" w:type="pct"/>
            <w:gridSpan w:val="2"/>
            <w:vMerge w:val="restart"/>
            <w:shd w:val="clear" w:color="auto" w:fill="auto"/>
          </w:tcPr>
          <w:p w14:paraId="6024D0C3" w14:textId="644C7856" w:rsidR="000F0B23" w:rsidRPr="0077091D" w:rsidRDefault="000F0B23" w:rsidP="00C4452C">
            <w:pPr>
              <w:keepNext/>
              <w:keepLines/>
              <w:suppressAutoHyphens w:val="0"/>
              <w:spacing w:before="40" w:after="120" w:line="220" w:lineRule="exact"/>
              <w:ind w:right="113"/>
            </w:pPr>
            <w:r w:rsidRPr="0077091D">
              <w:t>For document symbols and its availability, please refer to the agenda of the eighty-</w:t>
            </w:r>
            <w:proofErr w:type="gramStart"/>
            <w:r w:rsidR="005C3F2B">
              <w:t>forth</w:t>
            </w:r>
            <w:proofErr w:type="gramEnd"/>
            <w:r w:rsidR="005C3F2B" w:rsidRPr="0077091D">
              <w:t xml:space="preserve"> </w:t>
            </w:r>
            <w:r w:rsidRPr="0077091D">
              <w:t>session (GRE/</w:t>
            </w:r>
            <w:r w:rsidR="005C3F2B" w:rsidRPr="0077091D">
              <w:t>20</w:t>
            </w:r>
            <w:r w:rsidR="005C3F2B">
              <w:t>21</w:t>
            </w:r>
            <w:r w:rsidRPr="00E92C8C">
              <w:t>/1</w:t>
            </w:r>
            <w:r w:rsidR="00A16A06">
              <w:t>/Rev.1</w:t>
            </w:r>
            <w:r w:rsidRPr="00E92C8C">
              <w:t>)</w:t>
            </w:r>
          </w:p>
        </w:tc>
      </w:tr>
      <w:tr w:rsidR="000F0B23" w:rsidRPr="0077091D" w14:paraId="3E5F5211" w14:textId="77777777" w:rsidTr="000F0B23">
        <w:trPr>
          <w:gridAfter w:val="1"/>
          <w:wAfter w:w="6" w:type="pct"/>
        </w:trPr>
        <w:tc>
          <w:tcPr>
            <w:tcW w:w="2831" w:type="pct"/>
            <w:shd w:val="clear" w:color="auto" w:fill="auto"/>
            <w:tcMar>
              <w:left w:w="0" w:type="dxa"/>
            </w:tcMar>
          </w:tcPr>
          <w:p w14:paraId="16A07033" w14:textId="77777777" w:rsidR="000F0B23" w:rsidRPr="0077091D" w:rsidRDefault="000F0B23" w:rsidP="00C4452C">
            <w:pPr>
              <w:keepNext/>
              <w:keepLines/>
              <w:suppressAutoHyphens w:val="0"/>
              <w:spacing w:before="40" w:after="120" w:line="220" w:lineRule="exact"/>
              <w:ind w:left="567" w:right="113" w:hanging="567"/>
              <w:rPr>
                <w:b/>
              </w:rPr>
            </w:pPr>
            <w:r w:rsidRPr="0077091D">
              <w:t>3.1.1.</w:t>
            </w:r>
            <w:r w:rsidRPr="0077091D">
              <w:tab/>
              <w:t>Proposal for draft amendments to existing UN Regulations (1958 Agreement):</w:t>
            </w:r>
          </w:p>
        </w:tc>
        <w:tc>
          <w:tcPr>
            <w:tcW w:w="2163" w:type="pct"/>
            <w:gridSpan w:val="2"/>
            <w:vMerge/>
            <w:shd w:val="clear" w:color="auto" w:fill="auto"/>
          </w:tcPr>
          <w:p w14:paraId="23FD1019" w14:textId="77777777" w:rsidR="000F0B23" w:rsidRPr="0077091D" w:rsidRDefault="000F0B23" w:rsidP="00C4452C">
            <w:pPr>
              <w:keepNext/>
              <w:keepLines/>
              <w:suppressAutoHyphens w:val="0"/>
              <w:spacing w:before="40" w:after="120" w:line="220" w:lineRule="exact"/>
              <w:ind w:right="113"/>
            </w:pPr>
          </w:p>
        </w:tc>
      </w:tr>
      <w:tr w:rsidR="000F0B23" w:rsidRPr="00467E8D" w14:paraId="04EDA4EE" w14:textId="77777777" w:rsidTr="000F0B23">
        <w:trPr>
          <w:trHeight w:val="20"/>
        </w:trPr>
        <w:tc>
          <w:tcPr>
            <w:tcW w:w="2831" w:type="pct"/>
            <w:shd w:val="clear" w:color="auto" w:fill="auto"/>
            <w:tcMar>
              <w:left w:w="0" w:type="dxa"/>
            </w:tcMar>
          </w:tcPr>
          <w:p w14:paraId="7F0D5E4B" w14:textId="03228DA4" w:rsidR="0081085C" w:rsidRPr="003E46D9" w:rsidRDefault="0081085C" w:rsidP="003E46D9">
            <w:pPr>
              <w:tabs>
                <w:tab w:val="left" w:pos="1701"/>
              </w:tabs>
              <w:spacing w:after="120"/>
              <w:ind w:left="988" w:right="282" w:hanging="426"/>
              <w:jc w:val="both"/>
              <w:rPr>
                <w:rFonts w:eastAsia="Calibri" w:cs="Arial"/>
                <w:szCs w:val="22"/>
              </w:rPr>
            </w:pPr>
            <w:r w:rsidRPr="0081085C">
              <w:rPr>
                <w:rFonts w:asciiTheme="majorBidi" w:hAnsiTheme="majorBidi" w:cstheme="majorBidi"/>
              </w:rPr>
              <w:t xml:space="preserve">37 </w:t>
            </w:r>
            <w:r w:rsidR="003E46D9">
              <w:rPr>
                <w:rFonts w:asciiTheme="majorBidi" w:hAnsiTheme="majorBidi" w:cstheme="majorBidi"/>
              </w:rPr>
              <w:tab/>
            </w:r>
            <w:r w:rsidRPr="0081085C">
              <w:rPr>
                <w:rFonts w:asciiTheme="majorBidi" w:hAnsiTheme="majorBidi" w:cstheme="majorBidi"/>
              </w:rPr>
              <w:t>(</w:t>
            </w:r>
            <w:r w:rsidRPr="003E46D9">
              <w:rPr>
                <w:rFonts w:eastAsia="Calibri" w:cs="Arial"/>
                <w:szCs w:val="22"/>
              </w:rPr>
              <w:t xml:space="preserve">Filament lamps); </w:t>
            </w:r>
          </w:p>
          <w:p w14:paraId="6EA7AAFC" w14:textId="5FA06E72"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48 </w:t>
            </w:r>
            <w:r w:rsidR="003E46D9">
              <w:rPr>
                <w:rFonts w:eastAsia="Calibri" w:cs="Arial"/>
                <w:szCs w:val="22"/>
              </w:rPr>
              <w:tab/>
            </w:r>
            <w:r w:rsidRPr="003E46D9">
              <w:rPr>
                <w:rFonts w:eastAsia="Calibri" w:cs="Arial"/>
                <w:szCs w:val="22"/>
              </w:rPr>
              <w:t>(Installation of lighting and light-signalling devices);</w:t>
            </w:r>
          </w:p>
          <w:p w14:paraId="105B4AD5" w14:textId="28B9E927"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53 </w:t>
            </w:r>
            <w:r w:rsidR="003E46D9">
              <w:rPr>
                <w:rFonts w:eastAsia="Calibri" w:cs="Arial"/>
                <w:szCs w:val="22"/>
              </w:rPr>
              <w:tab/>
            </w:r>
            <w:r w:rsidRPr="003E46D9">
              <w:rPr>
                <w:rFonts w:eastAsia="Calibri" w:cs="Arial"/>
                <w:szCs w:val="22"/>
              </w:rPr>
              <w:t xml:space="preserve">(Installation of lighting and light-signalling devices for L3 vehicles); </w:t>
            </w:r>
          </w:p>
          <w:p w14:paraId="3A8E0CE3" w14:textId="7F32508F"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74 </w:t>
            </w:r>
            <w:r w:rsidR="003E46D9">
              <w:rPr>
                <w:rFonts w:eastAsia="Calibri" w:cs="Arial"/>
                <w:szCs w:val="22"/>
              </w:rPr>
              <w:tab/>
            </w:r>
            <w:r w:rsidRPr="003E46D9">
              <w:rPr>
                <w:rFonts w:eastAsia="Calibri" w:cs="Arial"/>
                <w:szCs w:val="22"/>
              </w:rPr>
              <w:t>(Installation of lighting and light-signalling devices for mopeds);</w:t>
            </w:r>
          </w:p>
          <w:p w14:paraId="26F5253D" w14:textId="48498485"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86 </w:t>
            </w:r>
            <w:r w:rsidR="003E46D9">
              <w:rPr>
                <w:rFonts w:eastAsia="Calibri" w:cs="Arial"/>
                <w:szCs w:val="22"/>
              </w:rPr>
              <w:tab/>
            </w:r>
            <w:r w:rsidRPr="003E46D9">
              <w:rPr>
                <w:rFonts w:eastAsia="Calibri" w:cs="Arial"/>
                <w:szCs w:val="22"/>
              </w:rPr>
              <w:t xml:space="preserve">(Installation of lighting and light-signalling devices for </w:t>
            </w:r>
            <w:r w:rsidRPr="003E46D9">
              <w:rPr>
                <w:rFonts w:eastAsia="Calibri" w:cs="Arial"/>
                <w:szCs w:val="22"/>
              </w:rPr>
              <w:tab/>
            </w:r>
            <w:r w:rsidRPr="003E46D9">
              <w:rPr>
                <w:rFonts w:eastAsia="Calibri" w:cs="Arial"/>
                <w:szCs w:val="22"/>
              </w:rPr>
              <w:tab/>
              <w:t>agricultural vehicles);</w:t>
            </w:r>
          </w:p>
          <w:p w14:paraId="650A3939" w14:textId="476DC4D9"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99 </w:t>
            </w:r>
            <w:r w:rsidR="003E46D9">
              <w:rPr>
                <w:rFonts w:eastAsia="Calibri" w:cs="Arial"/>
                <w:szCs w:val="22"/>
              </w:rPr>
              <w:tab/>
            </w:r>
            <w:r w:rsidRPr="003E46D9">
              <w:rPr>
                <w:rFonts w:eastAsia="Calibri" w:cs="Arial"/>
                <w:szCs w:val="22"/>
              </w:rPr>
              <w:t xml:space="preserve">(Gas discharge light sources); </w:t>
            </w:r>
          </w:p>
          <w:p w14:paraId="5740EC04" w14:textId="59258D33"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128 </w:t>
            </w:r>
            <w:r w:rsidR="003E46D9">
              <w:rPr>
                <w:rFonts w:eastAsia="Calibri" w:cs="Arial"/>
                <w:szCs w:val="22"/>
              </w:rPr>
              <w:tab/>
            </w:r>
            <w:r w:rsidRPr="003E46D9">
              <w:rPr>
                <w:rFonts w:eastAsia="Calibri" w:cs="Arial"/>
                <w:szCs w:val="22"/>
              </w:rPr>
              <w:t xml:space="preserve">(Light emitting diodes light sources); </w:t>
            </w:r>
          </w:p>
          <w:p w14:paraId="0FDC9929" w14:textId="10A6CB9A"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148 </w:t>
            </w:r>
            <w:r w:rsidR="003E46D9">
              <w:rPr>
                <w:rFonts w:eastAsia="Calibri" w:cs="Arial"/>
                <w:szCs w:val="22"/>
              </w:rPr>
              <w:tab/>
            </w:r>
            <w:r w:rsidRPr="003E46D9">
              <w:rPr>
                <w:rFonts w:eastAsia="Calibri" w:cs="Arial"/>
                <w:szCs w:val="22"/>
              </w:rPr>
              <w:t xml:space="preserve">(Light-signalling devices);  </w:t>
            </w:r>
          </w:p>
          <w:p w14:paraId="1CEC7F0E" w14:textId="69DD7FE6" w:rsidR="0081085C" w:rsidRPr="003E46D9" w:rsidRDefault="0081085C" w:rsidP="003E46D9">
            <w:pPr>
              <w:tabs>
                <w:tab w:val="left" w:pos="1701"/>
              </w:tabs>
              <w:spacing w:after="120"/>
              <w:ind w:left="988" w:right="282" w:hanging="426"/>
              <w:jc w:val="both"/>
              <w:rPr>
                <w:rFonts w:eastAsia="Calibri" w:cs="Arial"/>
                <w:szCs w:val="22"/>
              </w:rPr>
            </w:pPr>
            <w:r w:rsidRPr="003E46D9">
              <w:rPr>
                <w:rFonts w:eastAsia="Calibri" w:cs="Arial"/>
                <w:szCs w:val="22"/>
              </w:rPr>
              <w:t xml:space="preserve">149 </w:t>
            </w:r>
            <w:r w:rsidR="003E46D9">
              <w:rPr>
                <w:rFonts w:eastAsia="Calibri" w:cs="Arial"/>
                <w:szCs w:val="22"/>
              </w:rPr>
              <w:tab/>
            </w:r>
            <w:r w:rsidRPr="003E46D9">
              <w:rPr>
                <w:rFonts w:eastAsia="Calibri" w:cs="Arial"/>
                <w:szCs w:val="22"/>
              </w:rPr>
              <w:t>(Road illumination devices);</w:t>
            </w:r>
          </w:p>
          <w:p w14:paraId="37D308AA" w14:textId="71809A28" w:rsidR="0081085C" w:rsidRPr="0081085C" w:rsidRDefault="0081085C" w:rsidP="003E46D9">
            <w:pPr>
              <w:tabs>
                <w:tab w:val="left" w:pos="1701"/>
              </w:tabs>
              <w:spacing w:after="120"/>
              <w:ind w:left="988" w:right="282" w:hanging="426"/>
              <w:jc w:val="both"/>
              <w:rPr>
                <w:rFonts w:asciiTheme="majorBidi" w:hAnsiTheme="majorBidi" w:cstheme="majorBidi"/>
              </w:rPr>
            </w:pPr>
            <w:r w:rsidRPr="003E46D9">
              <w:rPr>
                <w:rFonts w:eastAsia="Calibri" w:cs="Arial"/>
                <w:szCs w:val="22"/>
              </w:rPr>
              <w:t xml:space="preserve">150 </w:t>
            </w:r>
            <w:r w:rsidR="003E46D9">
              <w:rPr>
                <w:rFonts w:eastAsia="Calibri" w:cs="Arial"/>
                <w:szCs w:val="22"/>
              </w:rPr>
              <w:tab/>
            </w:r>
            <w:r w:rsidRPr="003E46D9">
              <w:rPr>
                <w:rFonts w:eastAsia="Calibri" w:cs="Arial"/>
                <w:szCs w:val="22"/>
              </w:rPr>
              <w:t>(Retro-reflective</w:t>
            </w:r>
            <w:r w:rsidRPr="0081085C">
              <w:rPr>
                <w:rFonts w:asciiTheme="majorBidi" w:hAnsiTheme="majorBidi" w:cstheme="majorBidi"/>
              </w:rPr>
              <w:t xml:space="preserve"> devices)</w:t>
            </w:r>
            <w:r>
              <w:rPr>
                <w:rFonts w:asciiTheme="majorBidi" w:hAnsiTheme="majorBidi" w:cstheme="majorBidi"/>
              </w:rPr>
              <w:t>;</w:t>
            </w:r>
          </w:p>
          <w:p w14:paraId="6E4C3E5A" w14:textId="44D28BA4" w:rsidR="00EB3AAD" w:rsidRPr="00EB3AAD" w:rsidRDefault="00A76496" w:rsidP="003E46D9">
            <w:pPr>
              <w:pStyle w:val="SingleTxtG"/>
              <w:spacing w:before="40" w:line="220" w:lineRule="exact"/>
              <w:ind w:left="565" w:right="115" w:hanging="9"/>
              <w:jc w:val="left"/>
              <w:rPr>
                <w:rFonts w:asciiTheme="majorBidi" w:hAnsiTheme="majorBidi" w:cstheme="majorBidi"/>
              </w:rPr>
            </w:pPr>
            <w:r>
              <w:rPr>
                <w:rFonts w:asciiTheme="majorBidi" w:hAnsiTheme="majorBidi" w:cstheme="majorBidi"/>
              </w:rPr>
              <w:t>R.E.5 (</w:t>
            </w:r>
            <w:r w:rsidR="0081085C" w:rsidRPr="0081085C">
              <w:rPr>
                <w:rFonts w:asciiTheme="majorBidi" w:hAnsiTheme="majorBidi" w:cstheme="majorBidi"/>
              </w:rPr>
              <w:t>Consolidated Resolution on the common specification of light source categories</w:t>
            </w:r>
            <w:r>
              <w:rPr>
                <w:rFonts w:asciiTheme="majorBidi" w:hAnsiTheme="majorBidi" w:cstheme="majorBidi"/>
              </w:rPr>
              <w:t>)</w:t>
            </w:r>
            <w:r w:rsidR="0081085C" w:rsidRPr="0081085C">
              <w:rPr>
                <w:rFonts w:asciiTheme="majorBidi" w:hAnsiTheme="majorBidi" w:cstheme="majorBidi"/>
              </w:rPr>
              <w:t>.</w:t>
            </w:r>
          </w:p>
        </w:tc>
        <w:tc>
          <w:tcPr>
            <w:tcW w:w="2169" w:type="pct"/>
            <w:gridSpan w:val="3"/>
            <w:shd w:val="clear" w:color="auto" w:fill="auto"/>
          </w:tcPr>
          <w:p w14:paraId="7E00EF6A" w14:textId="77777777" w:rsidR="000F0B23" w:rsidRPr="00EB3AAD" w:rsidRDefault="000F0B23" w:rsidP="00C4452C">
            <w:pPr>
              <w:suppressAutoHyphens w:val="0"/>
              <w:spacing w:before="40" w:after="120" w:line="220" w:lineRule="exact"/>
              <w:ind w:right="113"/>
            </w:pPr>
          </w:p>
        </w:tc>
      </w:tr>
      <w:tr w:rsidR="000F0B23" w:rsidRPr="0077091D" w14:paraId="7D4A349F" w14:textId="77777777" w:rsidTr="000F0B23">
        <w:tc>
          <w:tcPr>
            <w:tcW w:w="2831" w:type="pct"/>
            <w:shd w:val="clear" w:color="auto" w:fill="auto"/>
            <w:tcMar>
              <w:left w:w="0" w:type="dxa"/>
            </w:tcMar>
          </w:tcPr>
          <w:p w14:paraId="2BDCF5D6" w14:textId="77777777" w:rsidR="000F0B23" w:rsidRPr="00467E8D" w:rsidRDefault="000F0B23" w:rsidP="00C4452C">
            <w:pPr>
              <w:suppressAutoHyphens w:val="0"/>
              <w:spacing w:before="40" w:after="120" w:line="220" w:lineRule="exact"/>
              <w:ind w:right="113"/>
              <w:rPr>
                <w:rFonts w:asciiTheme="majorBidi" w:hAnsiTheme="majorBidi" w:cstheme="majorBidi"/>
              </w:rPr>
            </w:pPr>
            <w:r w:rsidRPr="00467E8D">
              <w:rPr>
                <w:rFonts w:asciiTheme="majorBidi" w:hAnsiTheme="majorBidi" w:cstheme="majorBidi"/>
              </w:rPr>
              <w:t>3.1.2.</w:t>
            </w:r>
            <w:r w:rsidRPr="00467E8D">
              <w:rPr>
                <w:rFonts w:asciiTheme="majorBidi" w:hAnsiTheme="majorBidi" w:cstheme="majorBidi"/>
              </w:rPr>
              <w:tab/>
              <w:t>Proposal for draft new UN Regulations:</w:t>
            </w:r>
          </w:p>
        </w:tc>
        <w:tc>
          <w:tcPr>
            <w:tcW w:w="2169" w:type="pct"/>
            <w:gridSpan w:val="3"/>
            <w:shd w:val="clear" w:color="auto" w:fill="auto"/>
          </w:tcPr>
          <w:p w14:paraId="56CFCF22" w14:textId="77777777" w:rsidR="000F0B23" w:rsidRPr="0077091D" w:rsidRDefault="000F0B23" w:rsidP="00C4452C">
            <w:pPr>
              <w:suppressAutoHyphens w:val="0"/>
              <w:spacing w:before="40" w:after="120" w:line="220" w:lineRule="exact"/>
              <w:ind w:right="113"/>
            </w:pPr>
          </w:p>
        </w:tc>
      </w:tr>
      <w:tr w:rsidR="000F0B23" w:rsidRPr="0077091D" w14:paraId="5079C754" w14:textId="77777777" w:rsidTr="000F0B23">
        <w:tc>
          <w:tcPr>
            <w:tcW w:w="2831" w:type="pct"/>
            <w:tcBorders>
              <w:bottom w:val="nil"/>
            </w:tcBorders>
            <w:shd w:val="clear" w:color="auto" w:fill="auto"/>
            <w:tcMar>
              <w:left w:w="0" w:type="dxa"/>
            </w:tcMar>
          </w:tcPr>
          <w:p w14:paraId="22D1BFD5" w14:textId="77777777" w:rsidR="000F0B23" w:rsidRPr="00467E8D" w:rsidRDefault="000F0B23" w:rsidP="00C4452C">
            <w:pPr>
              <w:suppressAutoHyphens w:val="0"/>
              <w:spacing w:before="40" w:after="120" w:line="220" w:lineRule="exact"/>
              <w:ind w:left="567" w:right="113"/>
              <w:rPr>
                <w:rFonts w:asciiTheme="majorBidi" w:hAnsiTheme="majorBidi" w:cstheme="majorBidi"/>
              </w:rPr>
            </w:pPr>
            <w:r w:rsidRPr="00467E8D">
              <w:rPr>
                <w:rFonts w:asciiTheme="majorBidi" w:hAnsiTheme="majorBidi" w:cstheme="majorBidi"/>
              </w:rPr>
              <w:t xml:space="preserve">Nil </w:t>
            </w:r>
          </w:p>
        </w:tc>
        <w:tc>
          <w:tcPr>
            <w:tcW w:w="2169" w:type="pct"/>
            <w:gridSpan w:val="3"/>
            <w:tcBorders>
              <w:bottom w:val="nil"/>
            </w:tcBorders>
            <w:shd w:val="clear" w:color="auto" w:fill="auto"/>
          </w:tcPr>
          <w:p w14:paraId="63B922D2" w14:textId="77777777" w:rsidR="000F0B23" w:rsidRPr="0077091D" w:rsidRDefault="000F0B23" w:rsidP="00C4452C">
            <w:pPr>
              <w:suppressAutoHyphens w:val="0"/>
              <w:spacing w:before="40" w:after="120" w:line="220" w:lineRule="exact"/>
              <w:ind w:right="113"/>
            </w:pPr>
          </w:p>
        </w:tc>
      </w:tr>
      <w:tr w:rsidR="000F0B23" w:rsidRPr="0077091D" w14:paraId="0F7019DA" w14:textId="77777777" w:rsidTr="000F0B23">
        <w:tc>
          <w:tcPr>
            <w:tcW w:w="2831" w:type="pct"/>
            <w:tcBorders>
              <w:top w:val="nil"/>
              <w:bottom w:val="nil"/>
            </w:tcBorders>
            <w:shd w:val="clear" w:color="auto" w:fill="auto"/>
            <w:tcMar>
              <w:left w:w="0" w:type="dxa"/>
            </w:tcMar>
          </w:tcPr>
          <w:p w14:paraId="6AE0B0B6" w14:textId="77777777" w:rsidR="000F0B23" w:rsidRPr="0077091D" w:rsidRDefault="000F0B23" w:rsidP="00C4452C">
            <w:pPr>
              <w:keepNext/>
              <w:keepLines/>
              <w:suppressAutoHyphens w:val="0"/>
              <w:spacing w:before="40" w:after="120" w:line="220" w:lineRule="exact"/>
              <w:ind w:right="113"/>
              <w:rPr>
                <w:b/>
              </w:rPr>
            </w:pPr>
            <w:r w:rsidRPr="0077091D">
              <w:rPr>
                <w:b/>
              </w:rPr>
              <w:t>3.2.</w:t>
            </w:r>
            <w:r w:rsidRPr="0077091D">
              <w:rPr>
                <w:b/>
              </w:rPr>
              <w:tab/>
            </w:r>
            <w:r w:rsidRPr="0077091D">
              <w:rPr>
                <w:b/>
                <w:bCs/>
              </w:rPr>
              <w:t>1998 Agreement (Global)</w:t>
            </w:r>
          </w:p>
        </w:tc>
        <w:tc>
          <w:tcPr>
            <w:tcW w:w="2169" w:type="pct"/>
            <w:gridSpan w:val="3"/>
            <w:tcBorders>
              <w:top w:val="nil"/>
              <w:bottom w:val="nil"/>
            </w:tcBorders>
            <w:shd w:val="clear" w:color="auto" w:fill="auto"/>
          </w:tcPr>
          <w:p w14:paraId="48E83618" w14:textId="77777777" w:rsidR="000F0B23" w:rsidRPr="0077091D" w:rsidRDefault="000F0B23" w:rsidP="00C4452C">
            <w:pPr>
              <w:keepNext/>
              <w:keepLines/>
              <w:suppressAutoHyphens w:val="0"/>
              <w:spacing w:before="40" w:after="120" w:line="220" w:lineRule="exact"/>
              <w:ind w:right="113"/>
            </w:pPr>
          </w:p>
        </w:tc>
      </w:tr>
      <w:tr w:rsidR="000F0B23" w:rsidRPr="0077091D" w14:paraId="23211F8A" w14:textId="77777777" w:rsidTr="00176F13">
        <w:tc>
          <w:tcPr>
            <w:tcW w:w="2831" w:type="pct"/>
            <w:tcBorders>
              <w:top w:val="nil"/>
              <w:bottom w:val="nil"/>
            </w:tcBorders>
            <w:shd w:val="clear" w:color="auto" w:fill="auto"/>
            <w:tcMar>
              <w:left w:w="0" w:type="dxa"/>
            </w:tcMar>
          </w:tcPr>
          <w:p w14:paraId="5A9C7F95" w14:textId="77777777" w:rsidR="000F0B23" w:rsidRPr="0077091D" w:rsidRDefault="000F0B23" w:rsidP="00C4452C">
            <w:pPr>
              <w:keepNext/>
              <w:keepLines/>
              <w:suppressAutoHyphens w:val="0"/>
              <w:spacing w:before="40" w:after="120" w:line="220" w:lineRule="exact"/>
              <w:ind w:right="113"/>
            </w:pPr>
            <w:r w:rsidRPr="0077091D">
              <w:tab/>
              <w:t xml:space="preserve">Possibility to develop further UN GTRs </w:t>
            </w:r>
          </w:p>
        </w:tc>
        <w:tc>
          <w:tcPr>
            <w:tcW w:w="2169" w:type="pct"/>
            <w:gridSpan w:val="3"/>
            <w:tcBorders>
              <w:top w:val="nil"/>
              <w:bottom w:val="nil"/>
            </w:tcBorders>
            <w:shd w:val="clear" w:color="auto" w:fill="auto"/>
          </w:tcPr>
          <w:p w14:paraId="40D76A98" w14:textId="77777777" w:rsidR="000F0B23" w:rsidRPr="0077091D" w:rsidRDefault="000F0B23" w:rsidP="00C4452C">
            <w:pPr>
              <w:keepNext/>
              <w:keepLines/>
              <w:suppressAutoHyphens w:val="0"/>
              <w:spacing w:before="40" w:after="120" w:line="220" w:lineRule="exact"/>
              <w:ind w:right="113"/>
            </w:pPr>
          </w:p>
        </w:tc>
      </w:tr>
      <w:tr w:rsidR="000F0B23" w:rsidRPr="0077091D" w14:paraId="3D556C9A" w14:textId="77777777" w:rsidTr="00176F13">
        <w:trPr>
          <w:trHeight w:val="627"/>
        </w:trPr>
        <w:tc>
          <w:tcPr>
            <w:tcW w:w="2831" w:type="pct"/>
            <w:tcBorders>
              <w:top w:val="nil"/>
              <w:bottom w:val="nil"/>
            </w:tcBorders>
            <w:shd w:val="clear" w:color="auto" w:fill="auto"/>
            <w:tcMar>
              <w:left w:w="0" w:type="dxa"/>
            </w:tcMar>
          </w:tcPr>
          <w:p w14:paraId="48C3AE33" w14:textId="77777777" w:rsidR="000F0B23" w:rsidRPr="0077091D" w:rsidRDefault="000F0B23" w:rsidP="00C4452C">
            <w:pPr>
              <w:suppressAutoHyphens w:val="0"/>
              <w:spacing w:before="40" w:after="120" w:line="220" w:lineRule="exact"/>
              <w:ind w:right="113"/>
              <w:rPr>
                <w:b/>
                <w:bCs/>
              </w:rPr>
            </w:pPr>
            <w:r w:rsidRPr="0077091D">
              <w:rPr>
                <w:b/>
              </w:rPr>
              <w:t>3.3.</w:t>
            </w:r>
            <w:r w:rsidRPr="0077091D">
              <w:rPr>
                <w:b/>
              </w:rPr>
              <w:tab/>
            </w:r>
            <w:r w:rsidRPr="0077091D">
              <w:rPr>
                <w:b/>
                <w:bCs/>
              </w:rPr>
              <w:t>1997 Agreement (Inspections)</w:t>
            </w:r>
          </w:p>
          <w:p w14:paraId="15FEB5CB" w14:textId="77777777" w:rsidR="000F0B23" w:rsidRPr="0077091D" w:rsidRDefault="000F0B23" w:rsidP="00C4452C">
            <w:pPr>
              <w:suppressAutoHyphens w:val="0"/>
              <w:spacing w:before="40" w:after="120" w:line="220" w:lineRule="exact"/>
              <w:ind w:left="567" w:right="113"/>
              <w:rPr>
                <w:b/>
              </w:rPr>
            </w:pPr>
            <w:r w:rsidRPr="0077091D">
              <w:t>Nil</w:t>
            </w:r>
          </w:p>
        </w:tc>
        <w:tc>
          <w:tcPr>
            <w:tcW w:w="2169" w:type="pct"/>
            <w:gridSpan w:val="3"/>
            <w:tcBorders>
              <w:top w:val="nil"/>
              <w:bottom w:val="nil"/>
            </w:tcBorders>
            <w:shd w:val="clear" w:color="auto" w:fill="auto"/>
          </w:tcPr>
          <w:p w14:paraId="6790E95C" w14:textId="77777777" w:rsidR="000F0B23" w:rsidRPr="0077091D" w:rsidRDefault="000F0B23" w:rsidP="00C4452C">
            <w:pPr>
              <w:suppressAutoHyphens w:val="0"/>
              <w:spacing w:before="40" w:after="120" w:line="220" w:lineRule="exact"/>
              <w:ind w:right="113"/>
            </w:pPr>
          </w:p>
        </w:tc>
      </w:tr>
      <w:tr w:rsidR="000F0B23" w:rsidRPr="0077091D" w14:paraId="1C18EF41" w14:textId="77777777" w:rsidTr="00176F13">
        <w:tc>
          <w:tcPr>
            <w:tcW w:w="2831" w:type="pct"/>
            <w:tcBorders>
              <w:top w:val="nil"/>
            </w:tcBorders>
            <w:shd w:val="clear" w:color="auto" w:fill="auto"/>
            <w:tcMar>
              <w:left w:w="0" w:type="dxa"/>
            </w:tcMar>
          </w:tcPr>
          <w:p w14:paraId="1134254B" w14:textId="77777777" w:rsidR="000F0B23" w:rsidRPr="0077091D" w:rsidRDefault="000F0B23" w:rsidP="00C4452C">
            <w:pPr>
              <w:suppressAutoHyphens w:val="0"/>
              <w:spacing w:before="40" w:after="120" w:line="220" w:lineRule="exact"/>
              <w:ind w:left="567" w:right="113" w:hanging="567"/>
              <w:rPr>
                <w:b/>
              </w:rPr>
            </w:pPr>
            <w:r w:rsidRPr="0077091D">
              <w:rPr>
                <w:b/>
              </w:rPr>
              <w:t>3.4.</w:t>
            </w:r>
            <w:r w:rsidRPr="0077091D">
              <w:rPr>
                <w:b/>
              </w:rPr>
              <w:tab/>
              <w:t>Proposal for draft recommendations or amendments to existing recommendations</w:t>
            </w:r>
          </w:p>
        </w:tc>
        <w:tc>
          <w:tcPr>
            <w:tcW w:w="2169" w:type="pct"/>
            <w:gridSpan w:val="3"/>
            <w:tcBorders>
              <w:top w:val="nil"/>
            </w:tcBorders>
            <w:shd w:val="clear" w:color="auto" w:fill="auto"/>
          </w:tcPr>
          <w:p w14:paraId="18875D74" w14:textId="77777777" w:rsidR="000F0B23" w:rsidRPr="0077091D" w:rsidRDefault="000F0B23" w:rsidP="00C4452C">
            <w:pPr>
              <w:suppressAutoHyphens w:val="0"/>
              <w:spacing w:before="40" w:after="120" w:line="220" w:lineRule="exact"/>
              <w:ind w:right="113"/>
            </w:pPr>
          </w:p>
        </w:tc>
      </w:tr>
      <w:tr w:rsidR="000F0B23" w:rsidRPr="0077091D" w14:paraId="0319AB75" w14:textId="77777777" w:rsidTr="000F0B23">
        <w:trPr>
          <w:trHeight w:val="685"/>
        </w:trPr>
        <w:tc>
          <w:tcPr>
            <w:tcW w:w="2831" w:type="pct"/>
            <w:tcBorders>
              <w:bottom w:val="single" w:sz="12" w:space="0" w:color="auto"/>
            </w:tcBorders>
            <w:shd w:val="clear" w:color="auto" w:fill="auto"/>
            <w:tcMar>
              <w:left w:w="0" w:type="dxa"/>
            </w:tcMar>
          </w:tcPr>
          <w:p w14:paraId="446E639B" w14:textId="77777777" w:rsidR="000F0B23" w:rsidRPr="0077091D" w:rsidRDefault="000F0B23" w:rsidP="00C4452C">
            <w:pPr>
              <w:suppressAutoHyphens w:val="0"/>
              <w:spacing w:before="40" w:after="120" w:line="220" w:lineRule="exact"/>
              <w:ind w:right="113"/>
              <w:rPr>
                <w:b/>
              </w:rPr>
            </w:pPr>
            <w:r w:rsidRPr="0077091D">
              <w:rPr>
                <w:b/>
              </w:rPr>
              <w:t>3.5.</w:t>
            </w:r>
            <w:r w:rsidRPr="0077091D">
              <w:rPr>
                <w:b/>
              </w:rPr>
              <w:tab/>
              <w:t>Miscellaneous items</w:t>
            </w:r>
          </w:p>
          <w:p w14:paraId="0945274D" w14:textId="77777777" w:rsidR="000F0B23" w:rsidRPr="0077091D" w:rsidRDefault="000F0B23" w:rsidP="00C4452C">
            <w:pPr>
              <w:suppressAutoHyphens w:val="0"/>
              <w:spacing w:before="40" w:after="120" w:line="220" w:lineRule="exact"/>
              <w:ind w:left="567" w:right="113"/>
            </w:pPr>
            <w:r w:rsidRPr="0077091D">
              <w:t>Amendments to the Convention on Road Traffic (Vienna 1968)</w:t>
            </w:r>
          </w:p>
          <w:p w14:paraId="3D015D0F" w14:textId="77777777" w:rsidR="000F0B23" w:rsidRPr="0077091D" w:rsidRDefault="000F0B23" w:rsidP="00C4452C">
            <w:pPr>
              <w:suppressAutoHyphens w:val="0"/>
              <w:spacing w:before="40" w:after="120" w:line="220" w:lineRule="exact"/>
              <w:ind w:left="567" w:right="113"/>
            </w:pPr>
            <w:r w:rsidRPr="0077091D">
              <w:t>Development of an international whole vehicle type approval (IWVTA)</w:t>
            </w:r>
          </w:p>
          <w:p w14:paraId="6EDF3B4E" w14:textId="334A05B9" w:rsidR="00F42DBC" w:rsidRDefault="00F42DBC" w:rsidP="00F42DBC">
            <w:pPr>
              <w:suppressAutoHyphens w:val="0"/>
              <w:spacing w:before="40" w:after="120" w:line="220" w:lineRule="exact"/>
              <w:ind w:left="567" w:right="113"/>
            </w:pPr>
            <w:r>
              <w:t>Decade of action for road safety 2011–2020;</w:t>
            </w:r>
          </w:p>
          <w:p w14:paraId="7D01DBE2" w14:textId="4D706821" w:rsidR="00F42DBC" w:rsidRDefault="00F42DBC" w:rsidP="00F42DBC">
            <w:pPr>
              <w:suppressAutoHyphens w:val="0"/>
              <w:spacing w:before="40" w:after="120" w:line="220" w:lineRule="exact"/>
              <w:ind w:left="567" w:right="113"/>
            </w:pPr>
            <w:r>
              <w:t>Obsolete transitional provisions</w:t>
            </w:r>
          </w:p>
          <w:p w14:paraId="26477F1A" w14:textId="68F3DFD7" w:rsidR="000F0B23" w:rsidRPr="0077091D" w:rsidRDefault="000F0B23" w:rsidP="00F42DBC">
            <w:pPr>
              <w:suppressAutoHyphens w:val="0"/>
              <w:spacing w:before="40" w:after="120" w:line="220" w:lineRule="exact"/>
              <w:ind w:left="567" w:right="113"/>
              <w:rPr>
                <w:b/>
              </w:rPr>
            </w:pPr>
            <w:r w:rsidRPr="0077091D">
              <w:t>Direction for future GRE work</w:t>
            </w:r>
          </w:p>
        </w:tc>
        <w:tc>
          <w:tcPr>
            <w:tcW w:w="2169" w:type="pct"/>
            <w:gridSpan w:val="3"/>
            <w:tcBorders>
              <w:bottom w:val="single" w:sz="12" w:space="0" w:color="auto"/>
            </w:tcBorders>
            <w:shd w:val="clear" w:color="auto" w:fill="auto"/>
          </w:tcPr>
          <w:p w14:paraId="1FE3D972" w14:textId="11CB6632" w:rsidR="000F0B23" w:rsidRPr="0077091D" w:rsidRDefault="000F0B23" w:rsidP="00C4452C">
            <w:pPr>
              <w:suppressAutoHyphens w:val="0"/>
              <w:spacing w:before="40" w:after="120" w:line="220" w:lineRule="exact"/>
              <w:ind w:right="113"/>
            </w:pPr>
            <w:r w:rsidRPr="0077091D">
              <w:t>For document symbols and its availability, please refer to the agenda of the eighty-</w:t>
            </w:r>
            <w:r w:rsidR="005C3F2B">
              <w:t>fo</w:t>
            </w:r>
            <w:r w:rsidR="004B2437">
              <w:t>u</w:t>
            </w:r>
            <w:r w:rsidR="005C3F2B">
              <w:t>rth</w:t>
            </w:r>
            <w:r w:rsidR="005C3F2B" w:rsidRPr="0077091D">
              <w:t xml:space="preserve"> </w:t>
            </w:r>
            <w:r w:rsidRPr="0077091D">
              <w:t>session (GRE/</w:t>
            </w:r>
            <w:r w:rsidR="005C3F2B" w:rsidRPr="0077091D">
              <w:t>20</w:t>
            </w:r>
            <w:r w:rsidR="005C3F2B">
              <w:t>21</w:t>
            </w:r>
            <w:r w:rsidRPr="00E92C8C">
              <w:t>/1</w:t>
            </w:r>
            <w:r w:rsidR="00A16A06">
              <w:t>/Rev.1</w:t>
            </w:r>
            <w:r w:rsidRPr="0077091D">
              <w:t>)</w:t>
            </w:r>
          </w:p>
        </w:tc>
      </w:tr>
    </w:tbl>
    <w:p w14:paraId="0AD34E18" w14:textId="77777777" w:rsidR="000F0B23" w:rsidRPr="0077091D" w:rsidRDefault="000F0B23" w:rsidP="000F0B23">
      <w:pPr>
        <w:tabs>
          <w:tab w:val="left" w:pos="1701"/>
        </w:tabs>
        <w:spacing w:line="240" w:lineRule="auto"/>
        <w:ind w:left="1134"/>
        <w:outlineLvl w:val="0"/>
        <w:rPr>
          <w:rFonts w:eastAsia="Calibri" w:cs="Arial"/>
          <w:b/>
          <w:bCs/>
          <w:szCs w:val="22"/>
        </w:rPr>
      </w:pPr>
    </w:p>
    <w:p w14:paraId="6767B71A" w14:textId="77777777" w:rsidR="000F0B23" w:rsidRPr="0077091D" w:rsidRDefault="000F0B23" w:rsidP="000F0B23">
      <w:pPr>
        <w:suppressAutoHyphens w:val="0"/>
        <w:spacing w:after="160" w:line="259" w:lineRule="auto"/>
        <w:rPr>
          <w:rFonts w:eastAsia="Calibri" w:cs="Arial"/>
          <w:b/>
          <w:bCs/>
          <w:szCs w:val="22"/>
        </w:rPr>
      </w:pPr>
      <w:r w:rsidRPr="0077091D">
        <w:rPr>
          <w:rFonts w:eastAsia="Calibri" w:cs="Arial"/>
          <w:b/>
          <w:bCs/>
          <w:szCs w:val="22"/>
        </w:rPr>
        <w:br w:type="page"/>
      </w:r>
    </w:p>
    <w:p w14:paraId="29A5E81B" w14:textId="77777777" w:rsidR="008E7DC5" w:rsidRDefault="008E7DC5" w:rsidP="000F0B23">
      <w:pPr>
        <w:pStyle w:val="Heading1"/>
        <w:spacing w:before="120"/>
        <w:ind w:left="1138"/>
        <w:sectPr w:rsidR="008E7DC5" w:rsidSect="00324E85">
          <w:headerReference w:type="even" r:id="rId32"/>
          <w:headerReference w:type="default" r:id="rId33"/>
          <w:footerReference w:type="even" r:id="rId34"/>
          <w:footerReference w:type="default" r:id="rId35"/>
          <w:endnotePr>
            <w:numFmt w:val="decimal"/>
          </w:endnotePr>
          <w:pgSz w:w="11907" w:h="16840" w:code="9"/>
          <w:pgMar w:top="1417" w:right="1134" w:bottom="1134" w:left="1134" w:header="850" w:footer="567" w:gutter="0"/>
          <w:cols w:space="720"/>
          <w:docGrid w:linePitch="272"/>
        </w:sectPr>
      </w:pPr>
    </w:p>
    <w:p w14:paraId="10E83CC0" w14:textId="528FEAC6" w:rsidR="000F0B23" w:rsidRPr="0077091D" w:rsidRDefault="000F0B23" w:rsidP="008B6B88">
      <w:pPr>
        <w:pStyle w:val="Heading1"/>
      </w:pPr>
      <w:r w:rsidRPr="0077091D">
        <w:lastRenderedPageBreak/>
        <w:t>Table 4</w:t>
      </w:r>
    </w:p>
    <w:p w14:paraId="7EDA9CA9" w14:textId="529E291C" w:rsidR="009A77C3" w:rsidRDefault="001D018D" w:rsidP="00340927">
      <w:pPr>
        <w:pStyle w:val="SingleTxtG"/>
        <w:rPr>
          <w:b/>
          <w:bCs/>
          <w:sz w:val="24"/>
          <w:szCs w:val="24"/>
        </w:rPr>
      </w:pPr>
      <w:r w:rsidRPr="0077091D">
        <w:rPr>
          <w:b/>
          <w:bCs/>
        </w:rPr>
        <w:t>Subjects under consideration by the Working Party on Pollution and Energy (GRPE)</w:t>
      </w:r>
    </w:p>
    <w:tbl>
      <w:tblPr>
        <w:tblW w:w="1417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2115"/>
        <w:gridCol w:w="3130"/>
        <w:gridCol w:w="1985"/>
        <w:gridCol w:w="1701"/>
        <w:gridCol w:w="1984"/>
        <w:gridCol w:w="1233"/>
        <w:gridCol w:w="2028"/>
      </w:tblGrid>
      <w:tr w:rsidR="00340927" w:rsidRPr="00340927" w14:paraId="470B8A69" w14:textId="77777777" w:rsidTr="00340927">
        <w:tc>
          <w:tcPr>
            <w:tcW w:w="14176" w:type="dxa"/>
            <w:gridSpan w:val="7"/>
            <w:tcBorders>
              <w:bottom w:val="single" w:sz="2" w:space="0" w:color="000000"/>
            </w:tcBorders>
            <w:tcMar>
              <w:top w:w="0" w:type="dxa"/>
              <w:left w:w="108" w:type="dxa"/>
              <w:bottom w:w="0" w:type="dxa"/>
              <w:right w:w="108" w:type="dxa"/>
            </w:tcMar>
          </w:tcPr>
          <w:p w14:paraId="1A1231C1" w14:textId="370769AA" w:rsidR="00340927" w:rsidRPr="00340927" w:rsidRDefault="00340927" w:rsidP="009839EC">
            <w:pPr>
              <w:spacing w:before="80" w:after="80" w:line="200" w:lineRule="exact"/>
              <w:jc w:val="center"/>
              <w:rPr>
                <w:rFonts w:asciiTheme="majorBidi" w:eastAsia="DengXian" w:hAnsiTheme="majorBidi" w:cstheme="majorBidi"/>
                <w:i/>
                <w:iCs/>
                <w:sz w:val="16"/>
                <w:szCs w:val="16"/>
                <w:lang w:val="en-US"/>
              </w:rPr>
            </w:pPr>
            <w:r w:rsidRPr="00340927">
              <w:rPr>
                <w:rFonts w:asciiTheme="majorBidi" w:eastAsia="DengXian" w:hAnsiTheme="majorBidi" w:cstheme="majorBidi"/>
                <w:i/>
                <w:iCs/>
                <w:sz w:val="16"/>
                <w:szCs w:val="16"/>
                <w:lang w:val="en-US"/>
              </w:rPr>
              <w:t>GRPE</w:t>
            </w:r>
          </w:p>
        </w:tc>
      </w:tr>
      <w:tr w:rsidR="00D4672C" w:rsidRPr="00340927" w14:paraId="1E05D0AB" w14:textId="77777777" w:rsidTr="00340927">
        <w:tc>
          <w:tcPr>
            <w:tcW w:w="2115"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0910F998" w14:textId="77777777" w:rsidR="00D4672C" w:rsidRPr="00340927" w:rsidRDefault="00D4672C" w:rsidP="009839EC">
            <w:pPr>
              <w:spacing w:before="80" w:after="80" w:line="200" w:lineRule="exact"/>
              <w:rPr>
                <w:rFonts w:asciiTheme="majorBidi" w:eastAsia="DengXian" w:hAnsiTheme="majorBidi" w:cstheme="majorBidi"/>
                <w:i/>
                <w:iCs/>
                <w:sz w:val="16"/>
                <w:szCs w:val="16"/>
              </w:rPr>
            </w:pPr>
            <w:bookmarkStart w:id="457" w:name="_Hlk35880441"/>
            <w:r w:rsidRPr="00340927">
              <w:rPr>
                <w:rFonts w:asciiTheme="majorBidi" w:eastAsia="DengXian" w:hAnsiTheme="majorBidi" w:cstheme="majorBidi"/>
                <w:i/>
                <w:iCs/>
                <w:sz w:val="16"/>
                <w:szCs w:val="16"/>
                <w:lang w:val="en-US"/>
              </w:rPr>
              <w:t>Priority</w:t>
            </w:r>
          </w:p>
        </w:tc>
        <w:tc>
          <w:tcPr>
            <w:tcW w:w="3130"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6B43F816"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 xml:space="preserve">Justification/Background information </w:t>
            </w:r>
          </w:p>
        </w:tc>
        <w:tc>
          <w:tcPr>
            <w:tcW w:w="1985"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299142DA"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References</w:t>
            </w:r>
          </w:p>
        </w:tc>
        <w:tc>
          <w:tcPr>
            <w:tcW w:w="1701"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44BE7D89"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Allocations</w:t>
            </w:r>
            <w:r w:rsidRPr="00340927">
              <w:rPr>
                <w:rFonts w:asciiTheme="majorBidi" w:eastAsia="DengXian" w:hAnsiTheme="majorBidi" w:cstheme="majorBidi"/>
                <w:i/>
                <w:iCs/>
                <w:sz w:val="16"/>
                <w:szCs w:val="16"/>
                <w:lang w:val="en-US"/>
              </w:rPr>
              <w:br/>
              <w:t>/IWGs/TFs</w:t>
            </w:r>
          </w:p>
        </w:tc>
        <w:tc>
          <w:tcPr>
            <w:tcW w:w="1984"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5AE2D087" w14:textId="77777777" w:rsidR="00D4672C" w:rsidRPr="00340927" w:rsidRDefault="00D4672C" w:rsidP="009839EC">
            <w:pPr>
              <w:spacing w:before="80" w:after="80" w:line="200" w:lineRule="exact"/>
              <w:rPr>
                <w:rFonts w:asciiTheme="majorBidi" w:eastAsia="DengXian" w:hAnsiTheme="majorBidi" w:cstheme="majorBidi"/>
                <w:i/>
                <w:iCs/>
                <w:sz w:val="16"/>
                <w:szCs w:val="16"/>
              </w:rPr>
            </w:pPr>
            <w:commentRangeStart w:id="458"/>
            <w:r w:rsidRPr="00340927">
              <w:rPr>
                <w:rFonts w:asciiTheme="majorBidi" w:eastAsia="DengXian" w:hAnsiTheme="majorBidi" w:cstheme="majorBidi"/>
                <w:i/>
                <w:iCs/>
                <w:sz w:val="16"/>
                <w:szCs w:val="16"/>
                <w:lang w:val="en-US"/>
              </w:rPr>
              <w:t>Timeline</w:t>
            </w:r>
            <w:commentRangeEnd w:id="458"/>
            <w:r w:rsidR="001E0A0D">
              <w:rPr>
                <w:rStyle w:val="CommentReference"/>
              </w:rPr>
              <w:commentReference w:id="458"/>
            </w:r>
          </w:p>
        </w:tc>
        <w:tc>
          <w:tcPr>
            <w:tcW w:w="1233"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4A66AA20"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Chair</w:t>
            </w:r>
            <w:r w:rsidRPr="00340927">
              <w:rPr>
                <w:rFonts w:asciiTheme="majorBidi" w:eastAsia="DengXian" w:hAnsiTheme="majorBidi" w:cstheme="majorBidi"/>
                <w:i/>
                <w:iCs/>
                <w:sz w:val="16"/>
                <w:szCs w:val="16"/>
                <w:lang w:val="en-US"/>
              </w:rPr>
              <w:br/>
              <w:t>/sponsor(s)</w:t>
            </w:r>
          </w:p>
        </w:tc>
        <w:tc>
          <w:tcPr>
            <w:tcW w:w="2028" w:type="dxa"/>
            <w:tcBorders>
              <w:top w:val="single" w:sz="2" w:space="0" w:color="000000"/>
              <w:left w:val="single" w:sz="2" w:space="0" w:color="000000"/>
              <w:bottom w:val="single" w:sz="12" w:space="0" w:color="000000"/>
              <w:right w:val="single" w:sz="2" w:space="0" w:color="000000"/>
            </w:tcBorders>
            <w:tcMar>
              <w:top w:w="0" w:type="dxa"/>
              <w:left w:w="108" w:type="dxa"/>
              <w:bottom w:w="0" w:type="dxa"/>
              <w:right w:w="108" w:type="dxa"/>
            </w:tcMar>
            <w:hideMark/>
          </w:tcPr>
          <w:p w14:paraId="5F997AB8" w14:textId="77777777" w:rsidR="00D4672C" w:rsidRPr="00340927" w:rsidRDefault="00D4672C" w:rsidP="009839EC">
            <w:pPr>
              <w:spacing w:before="80" w:after="80" w:line="200" w:lineRule="exact"/>
              <w:rPr>
                <w:rFonts w:asciiTheme="majorBidi" w:eastAsia="DengXian" w:hAnsiTheme="majorBidi" w:cstheme="majorBidi"/>
                <w:i/>
                <w:iCs/>
                <w:sz w:val="16"/>
                <w:szCs w:val="16"/>
              </w:rPr>
            </w:pPr>
            <w:r w:rsidRPr="00340927">
              <w:rPr>
                <w:rFonts w:asciiTheme="majorBidi" w:eastAsia="DengXian" w:hAnsiTheme="majorBidi" w:cstheme="majorBidi"/>
                <w:i/>
                <w:iCs/>
                <w:sz w:val="16"/>
                <w:szCs w:val="16"/>
                <w:lang w:val="en-US"/>
              </w:rPr>
              <w:t>Comments</w:t>
            </w:r>
          </w:p>
        </w:tc>
      </w:tr>
      <w:tr w:rsidR="00D4672C" w:rsidRPr="00340927" w14:paraId="320A0F3D" w14:textId="77777777" w:rsidTr="00340927">
        <w:trPr>
          <w:trHeight w:val="698"/>
        </w:trPr>
        <w:tc>
          <w:tcPr>
            <w:tcW w:w="2115" w:type="dxa"/>
            <w:vMerge w:val="restart"/>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22F235"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rPr>
              <w:t>Improvement of exhaust emissions requirements to ensure real drive performance on the road</w:t>
            </w:r>
          </w:p>
        </w:tc>
        <w:tc>
          <w:tcPr>
            <w:tcW w:w="3130" w:type="dxa"/>
            <w:vMerge w:val="restart"/>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2BD09"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Revise technical requirements to allow technological progress, ensure technological neutrality by introducing consistent and long-lasting performance-based emissions measures, at type approval, in use and potentially over the lifetime of the vehicle.  </w:t>
            </w:r>
          </w:p>
        </w:tc>
        <w:tc>
          <w:tcPr>
            <w:tcW w:w="1985"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0ADDAE"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UNR on RDE</w:t>
            </w:r>
          </w:p>
          <w:p w14:paraId="3EE74D21" w14:textId="77777777" w:rsidR="00D4672C" w:rsidRPr="00340927" w:rsidRDefault="00D4672C" w:rsidP="00340927">
            <w:pPr>
              <w:spacing w:before="40" w:after="120" w:line="220" w:lineRule="exact"/>
              <w:rPr>
                <w:rFonts w:asciiTheme="majorBidi" w:eastAsia="DengXian" w:hAnsiTheme="majorBidi" w:cstheme="majorBidi"/>
              </w:rPr>
            </w:pPr>
          </w:p>
        </w:tc>
        <w:tc>
          <w:tcPr>
            <w:tcW w:w="1701"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86BA90"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RDE</w:t>
            </w:r>
          </w:p>
          <w:p w14:paraId="2DAFFC68" w14:textId="77777777" w:rsidR="00D4672C" w:rsidRPr="00340927" w:rsidRDefault="00D4672C" w:rsidP="00340927">
            <w:pPr>
              <w:spacing w:before="40" w:after="120" w:line="220" w:lineRule="exact"/>
              <w:rPr>
                <w:rFonts w:asciiTheme="majorBidi" w:eastAsia="DengXian" w:hAnsiTheme="majorBidi" w:cstheme="majorBidi"/>
              </w:rPr>
            </w:pPr>
          </w:p>
        </w:tc>
        <w:tc>
          <w:tcPr>
            <w:tcW w:w="1984"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72F04E"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June 2020</w:t>
            </w:r>
          </w:p>
        </w:tc>
        <w:tc>
          <w:tcPr>
            <w:tcW w:w="1233"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79C7F5"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EC-JP-KR</w:t>
            </w:r>
          </w:p>
        </w:tc>
        <w:tc>
          <w:tcPr>
            <w:tcW w:w="2028" w:type="dxa"/>
            <w:tcBorders>
              <w:top w:val="single" w:sz="12"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F90A3A" w14:textId="151761DC" w:rsidR="00D4672C" w:rsidRPr="00340927" w:rsidRDefault="00D54D9F" w:rsidP="00340927">
            <w:pPr>
              <w:spacing w:before="40" w:after="120" w:line="220" w:lineRule="exact"/>
              <w:rPr>
                <w:rFonts w:asciiTheme="majorBidi" w:eastAsia="DengXian" w:hAnsiTheme="majorBidi" w:cstheme="majorBidi"/>
              </w:rPr>
            </w:pPr>
            <w:ins w:id="459" w:author="Aleksander.LAZAREVIC" w:date="2021-03-03T09:39:00Z">
              <w:r w:rsidRPr="00340927">
                <w:rPr>
                  <w:rFonts w:asciiTheme="majorBidi" w:eastAsia="DengXian" w:hAnsiTheme="majorBidi" w:cstheme="majorBidi"/>
                </w:rPr>
                <w:t>Adopted in GRPE June 2020</w:t>
              </w:r>
            </w:ins>
            <w:del w:id="460" w:author="Aleksander.LAZAREVIC" w:date="2021-03-03T09:39:00Z">
              <w:r w:rsidR="00D4672C" w:rsidRPr="00340927" w:rsidDel="00D54D9F">
                <w:rPr>
                  <w:rFonts w:asciiTheme="majorBidi" w:eastAsia="DengXian" w:hAnsiTheme="majorBidi" w:cstheme="majorBidi"/>
                </w:rPr>
                <w:delText>Adopted in GRPE June 2020</w:delText>
              </w:r>
            </w:del>
          </w:p>
        </w:tc>
      </w:tr>
      <w:tr w:rsidR="00D4672C" w:rsidRPr="00340927" w14:paraId="2D834E2F"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76B88"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5081D"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513DC"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UN GTR on RDE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791CC"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RDE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F125C3" w14:textId="7008534A" w:rsidR="00D4672C" w:rsidRPr="00340927" w:rsidDel="001E0A0D" w:rsidRDefault="001E0A0D" w:rsidP="00340927">
            <w:pPr>
              <w:spacing w:before="40" w:after="120" w:line="220" w:lineRule="exact"/>
              <w:rPr>
                <w:del w:id="461" w:author="Aleksander.LAZAREVIC" w:date="2021-03-08T10:22:00Z"/>
                <w:rFonts w:asciiTheme="majorBidi" w:eastAsia="DengXian" w:hAnsiTheme="majorBidi" w:cstheme="majorBidi"/>
                <w:lang w:val="en-US"/>
              </w:rPr>
            </w:pPr>
            <w:ins w:id="462" w:author="Aleksander.LAZAREVIC" w:date="2021-03-08T10:22:00Z">
              <w:r w:rsidRPr="00340927" w:rsidDel="001E0A0D">
                <w:rPr>
                  <w:rFonts w:asciiTheme="majorBidi" w:eastAsia="DengXian" w:hAnsiTheme="majorBidi" w:cstheme="majorBidi"/>
                  <w:lang w:val="en-US"/>
                </w:rPr>
                <w:t xml:space="preserve"> </w:t>
              </w:r>
            </w:ins>
            <w:ins w:id="463" w:author="DILARA Panagiota (GROW)" w:date="2021-03-03T22:31:00Z">
              <w:del w:id="464" w:author="Aleksander.LAZAREVIC" w:date="2021-03-08T10:22:00Z">
                <w:r w:rsidR="003D044A" w:rsidRPr="00340927" w:rsidDel="001E0A0D">
                  <w:rPr>
                    <w:rFonts w:asciiTheme="majorBidi" w:eastAsia="DengXian" w:hAnsiTheme="majorBidi" w:cstheme="majorBidi"/>
                    <w:lang w:val="en-US"/>
                  </w:rPr>
                  <w:delText xml:space="preserve"> </w:delText>
                </w:r>
              </w:del>
            </w:ins>
            <w:del w:id="465" w:author="Aleksander.LAZAREVIC" w:date="2021-03-08T10:22:00Z">
              <w:r w:rsidR="00D4672C" w:rsidRPr="00340927" w:rsidDel="001E0A0D">
                <w:rPr>
                  <w:rFonts w:asciiTheme="majorBidi" w:eastAsia="DengXian" w:hAnsiTheme="majorBidi" w:cstheme="majorBidi"/>
                  <w:lang w:val="en-US"/>
                </w:rPr>
                <w:delText>Jan 2021 (Phase 1)</w:delText>
              </w:r>
            </w:del>
          </w:p>
          <w:p w14:paraId="70427DD5"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w:t>
            </w:r>
            <w:proofErr w:type="spellStart"/>
            <w:r w:rsidRPr="00340927">
              <w:rPr>
                <w:rFonts w:asciiTheme="majorBidi" w:eastAsia="DengXian" w:hAnsiTheme="majorBidi" w:cstheme="majorBidi"/>
                <w:lang w:val="en-US"/>
              </w:rPr>
              <w:t>tbd</w:t>
            </w:r>
            <w:proofErr w:type="spellEnd"/>
            <w:r w:rsidRPr="00340927">
              <w:rPr>
                <w:rFonts w:asciiTheme="majorBidi" w:eastAsia="DengXian" w:hAnsiTheme="majorBidi" w:cstheme="majorBidi"/>
                <w:lang w:val="en-US"/>
              </w:rPr>
              <w:t>] (Phase 2)</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245F8"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EC-JP-KR</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A32306" w14:textId="0D5F1095" w:rsidR="00D4672C" w:rsidRPr="00340927" w:rsidRDefault="001E0A0D" w:rsidP="00340927">
            <w:pPr>
              <w:spacing w:before="40" w:after="120" w:line="220" w:lineRule="exact"/>
              <w:rPr>
                <w:rFonts w:asciiTheme="majorBidi" w:eastAsia="DengXian" w:hAnsiTheme="majorBidi" w:cstheme="majorBidi"/>
              </w:rPr>
            </w:pPr>
            <w:ins w:id="466" w:author="Aleksander.LAZAREVIC" w:date="2021-03-08T10:23:00Z">
              <w:r>
                <w:rPr>
                  <w:rFonts w:asciiTheme="majorBidi" w:eastAsia="DengXian" w:hAnsiTheme="majorBidi" w:cstheme="majorBidi"/>
                </w:rPr>
                <w:t>Directly to Phase 2</w:t>
              </w:r>
            </w:ins>
          </w:p>
        </w:tc>
      </w:tr>
      <w:tr w:rsidR="00D4672C" w:rsidRPr="00340927" w14:paraId="066308A6"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5B32F9"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BF4263"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62B83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08 Series to UN Regulation No. 83</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40FCAD"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GRPE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A60A0" w14:textId="5107C4CC" w:rsidR="00D4672C" w:rsidRPr="00340927" w:rsidRDefault="00D54D9F" w:rsidP="00340927">
            <w:pPr>
              <w:spacing w:before="40" w:after="120" w:line="220" w:lineRule="exact"/>
              <w:rPr>
                <w:rFonts w:asciiTheme="majorBidi" w:eastAsia="DengXian" w:hAnsiTheme="majorBidi" w:cstheme="majorBidi"/>
                <w:lang w:val="en-US"/>
              </w:rPr>
            </w:pPr>
            <w:ins w:id="467" w:author="Aleksander.LAZAREVIC" w:date="2021-03-03T09:39:00Z">
              <w:r>
                <w:rPr>
                  <w:rFonts w:asciiTheme="majorBidi" w:eastAsia="DengXian" w:hAnsiTheme="majorBidi" w:cstheme="majorBidi"/>
                  <w:lang w:val="en-US"/>
                </w:rPr>
                <w:t>June 2022</w:t>
              </w:r>
            </w:ins>
            <w:del w:id="468" w:author="Aleksander.LAZAREVIC" w:date="2021-03-03T09:39:00Z">
              <w:r w:rsidR="00D4672C" w:rsidRPr="00340927" w:rsidDel="00D54D9F">
                <w:rPr>
                  <w:rFonts w:asciiTheme="majorBidi" w:eastAsia="DengXian" w:hAnsiTheme="majorBidi" w:cstheme="majorBidi"/>
                  <w:lang w:val="en-US"/>
                </w:rPr>
                <w:delText>Jan 2021</w:delText>
              </w:r>
            </w:del>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9A3A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973899" w14:textId="0BB465C4" w:rsidR="00D4672C" w:rsidRPr="00340927" w:rsidRDefault="001E0A0D" w:rsidP="00340927">
            <w:pPr>
              <w:spacing w:before="40" w:after="120" w:line="220" w:lineRule="exact"/>
              <w:rPr>
                <w:rFonts w:asciiTheme="majorBidi" w:eastAsia="DengXian" w:hAnsiTheme="majorBidi" w:cstheme="majorBidi"/>
              </w:rPr>
            </w:pPr>
            <w:ins w:id="469" w:author="Aleksander.LAZAREVIC" w:date="2021-03-08T10:23:00Z">
              <w:r>
                <w:rPr>
                  <w:rFonts w:asciiTheme="majorBidi" w:eastAsia="DengXian" w:hAnsiTheme="majorBidi" w:cstheme="majorBidi"/>
                </w:rPr>
                <w:t>Delayed</w:t>
              </w:r>
              <w:r w:rsidDel="001E0A0D">
                <w:rPr>
                  <w:rFonts w:asciiTheme="majorBidi" w:eastAsia="DengXian" w:hAnsiTheme="majorBidi" w:cstheme="majorBidi"/>
                </w:rPr>
                <w:t xml:space="preserve"> </w:t>
              </w:r>
            </w:ins>
          </w:p>
        </w:tc>
      </w:tr>
      <w:tr w:rsidR="00D4672C" w:rsidRPr="00340927" w14:paraId="2A6C1503"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F6B39"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135E9"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0DFB1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Amendment to UN Regulation No. 49 to reflect latest regulatory evolution</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65A9B3" w14:textId="77777777" w:rsidR="00D4672C" w:rsidRPr="00340927" w:rsidDel="00530D14"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GRPE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BE881" w14:textId="5A322FB7" w:rsidR="00D4672C" w:rsidRPr="00340927" w:rsidRDefault="00D4672C" w:rsidP="001E0A0D">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J</w:t>
            </w:r>
            <w:ins w:id="470" w:author="Aleksander.LAZAREVIC" w:date="2021-03-08T10:22:00Z">
              <w:r w:rsidR="001E0A0D">
                <w:rPr>
                  <w:rFonts w:asciiTheme="majorBidi" w:eastAsia="DengXian" w:hAnsiTheme="majorBidi" w:cstheme="majorBidi"/>
                  <w:lang w:val="en-US"/>
                </w:rPr>
                <w:t>anuary</w:t>
              </w:r>
            </w:ins>
            <w:del w:id="471" w:author="Aleksander.LAZAREVIC" w:date="2021-03-08T10:22:00Z">
              <w:r w:rsidRPr="00340927" w:rsidDel="001E0A0D">
                <w:rPr>
                  <w:rFonts w:asciiTheme="majorBidi" w:eastAsia="DengXian" w:hAnsiTheme="majorBidi" w:cstheme="majorBidi"/>
                  <w:lang w:val="en-US"/>
                </w:rPr>
                <w:delText>une</w:delText>
              </w:r>
            </w:del>
            <w:r w:rsidRPr="00340927">
              <w:rPr>
                <w:rFonts w:asciiTheme="majorBidi" w:eastAsia="DengXian" w:hAnsiTheme="majorBidi" w:cstheme="majorBidi"/>
                <w:lang w:val="en-US"/>
              </w:rPr>
              <w:t xml:space="preserve"> </w:t>
            </w:r>
            <w:ins w:id="472" w:author="DILARA Panagiota (GROW)" w:date="2021-03-03T22:31:00Z">
              <w:r w:rsidR="003D044A" w:rsidRPr="00340927">
                <w:rPr>
                  <w:rFonts w:asciiTheme="majorBidi" w:eastAsia="DengXian" w:hAnsiTheme="majorBidi" w:cstheme="majorBidi"/>
                  <w:lang w:val="en-US"/>
                </w:rPr>
                <w:t xml:space="preserve"> </w:t>
              </w:r>
            </w:ins>
            <w:r w:rsidRPr="00340927">
              <w:rPr>
                <w:rFonts w:asciiTheme="majorBidi" w:eastAsia="DengXian" w:hAnsiTheme="majorBidi" w:cstheme="majorBidi"/>
                <w:lang w:val="en-US"/>
              </w:rPr>
              <w:t>2021</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38AB6" w14:textId="77777777" w:rsidR="00D4672C" w:rsidRPr="00340927" w:rsidDel="00530D14"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D2688" w14:textId="3B0945EC" w:rsidR="00D4672C" w:rsidRPr="00340927" w:rsidRDefault="001E0A0D" w:rsidP="00340927">
            <w:pPr>
              <w:spacing w:before="40" w:after="120" w:line="220" w:lineRule="exact"/>
              <w:rPr>
                <w:rFonts w:asciiTheme="majorBidi" w:eastAsia="DengXian" w:hAnsiTheme="majorBidi" w:cstheme="majorBidi"/>
              </w:rPr>
            </w:pPr>
            <w:ins w:id="473" w:author="Aleksander.LAZAREVIC" w:date="2021-03-08T10:23:00Z">
              <w:r>
                <w:rPr>
                  <w:rFonts w:asciiTheme="majorBidi" w:eastAsia="DengXian" w:hAnsiTheme="majorBidi" w:cstheme="majorBidi"/>
                </w:rPr>
                <w:t>Submitted earlier</w:t>
              </w:r>
              <w:r w:rsidDel="001E0A0D">
                <w:rPr>
                  <w:rFonts w:asciiTheme="majorBidi" w:eastAsia="DengXian" w:hAnsiTheme="majorBidi" w:cstheme="majorBidi"/>
                </w:rPr>
                <w:t xml:space="preserve"> </w:t>
              </w:r>
            </w:ins>
          </w:p>
        </w:tc>
      </w:tr>
      <w:tr w:rsidR="00D4672C" w:rsidRPr="00340927" w14:paraId="7AF01531" w14:textId="77777777" w:rsidTr="00340927">
        <w:trPr>
          <w:trHeight w:val="609"/>
        </w:trPr>
        <w:tc>
          <w:tcPr>
            <w:tcW w:w="21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6ED342"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rPr>
              <w:t>New propulsion energy</w:t>
            </w:r>
          </w:p>
        </w:tc>
        <w:tc>
          <w:tcPr>
            <w:tcW w:w="31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AB432D"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 xml:space="preserve">Develop technical regulation to ensure </w:t>
            </w:r>
            <w:proofErr w:type="gramStart"/>
            <w:r w:rsidRPr="00340927">
              <w:rPr>
                <w:rFonts w:asciiTheme="majorBidi" w:eastAsia="DengXian" w:hAnsiTheme="majorBidi" w:cstheme="majorBidi"/>
                <w:lang w:val="en-US"/>
              </w:rPr>
              <w:t>environmentally-friendly</w:t>
            </w:r>
            <w:proofErr w:type="gramEnd"/>
            <w:r w:rsidRPr="00340927">
              <w:rPr>
                <w:rFonts w:asciiTheme="majorBidi" w:eastAsia="DengXian" w:hAnsiTheme="majorBidi" w:cstheme="majorBidi"/>
                <w:lang w:val="en-US"/>
              </w:rPr>
              <w:t xml:space="preserve"> and level-playing market introduction of new form of propulsion energy, such as hydrogen and electricity.</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3CD1AB"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UN GTR on DEVP</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44490F"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IWG on EVE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B3D0A4"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June 2020</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57F7BA"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US-CAN </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C74D5F" w14:textId="2D61E2FA" w:rsidR="00D4672C" w:rsidRPr="00340927" w:rsidRDefault="00D4672C" w:rsidP="001E0A0D">
            <w:pPr>
              <w:spacing w:before="40" w:after="120" w:line="220" w:lineRule="exact"/>
              <w:rPr>
                <w:rFonts w:asciiTheme="majorBidi" w:eastAsia="DengXian" w:hAnsiTheme="majorBidi" w:cstheme="majorBidi"/>
              </w:rPr>
            </w:pPr>
            <w:r w:rsidRPr="00340927">
              <w:rPr>
                <w:rFonts w:asciiTheme="majorBidi" w:eastAsia="DengXian" w:hAnsiTheme="majorBidi" w:cstheme="majorBidi"/>
              </w:rPr>
              <w:t xml:space="preserve">Adopted </w:t>
            </w:r>
            <w:ins w:id="474" w:author="Aleksander.LAZAREVIC" w:date="2021-03-08T10:24:00Z">
              <w:r w:rsidR="001E0A0D">
                <w:rPr>
                  <w:rFonts w:asciiTheme="majorBidi" w:eastAsia="DengXian" w:hAnsiTheme="majorBidi" w:cstheme="majorBidi"/>
                </w:rPr>
                <w:t>by WP.29 November 2020</w:t>
              </w:r>
            </w:ins>
            <w:del w:id="475" w:author="Aleksander.LAZAREVIC" w:date="2021-03-08T10:24:00Z">
              <w:r w:rsidRPr="00340927" w:rsidDel="001E0A0D">
                <w:rPr>
                  <w:rFonts w:asciiTheme="majorBidi" w:eastAsia="DengXian" w:hAnsiTheme="majorBidi" w:cstheme="majorBidi"/>
                </w:rPr>
                <w:delText>in GRPE June 2020</w:delText>
              </w:r>
            </w:del>
            <w:ins w:id="476" w:author="DILARA Panagiota (GROW)" w:date="2021-03-03T22:32:00Z">
              <w:del w:id="477" w:author="Aleksander.LAZAREVIC" w:date="2021-03-08T10:24:00Z">
                <w:r w:rsidR="003D044A" w:rsidDel="001E0A0D">
                  <w:rPr>
                    <w:rFonts w:asciiTheme="majorBidi" w:eastAsia="DengXian" w:hAnsiTheme="majorBidi" w:cstheme="majorBidi"/>
                  </w:rPr>
                  <w:delText>by WP.29 November 2020</w:delText>
                </w:r>
              </w:del>
            </w:ins>
          </w:p>
        </w:tc>
      </w:tr>
      <w:tr w:rsidR="00D4672C" w:rsidRPr="00340927" w14:paraId="3AB4CD56"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9F75A"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32FF4"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391F0"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UN GTR on in Vehicle Battery durability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2660D"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EVE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1CD99"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June 2021</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D94E5C"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US-CAN, China, EC, Japan</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FE8DA" w14:textId="77777777" w:rsidR="00D4672C" w:rsidRPr="00340927" w:rsidRDefault="00D4672C" w:rsidP="00340927">
            <w:pPr>
              <w:spacing w:before="40" w:after="120" w:line="220" w:lineRule="exact"/>
              <w:rPr>
                <w:rFonts w:asciiTheme="majorBidi" w:eastAsia="DengXian" w:hAnsiTheme="majorBidi" w:cstheme="majorBidi"/>
              </w:rPr>
            </w:pPr>
          </w:p>
        </w:tc>
      </w:tr>
      <w:tr w:rsidR="00D4672C" w:rsidRPr="00340927" w14:paraId="2753E647" w14:textId="77777777" w:rsidTr="00340927">
        <w:tc>
          <w:tcPr>
            <w:tcW w:w="21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36236D" w14:textId="77777777" w:rsidR="00D4672C" w:rsidRPr="00340927" w:rsidRDefault="00D4672C" w:rsidP="00340927">
            <w:pPr>
              <w:spacing w:before="40" w:after="120" w:line="220" w:lineRule="exact"/>
              <w:rPr>
                <w:rFonts w:asciiTheme="majorBidi" w:eastAsia="DengXian" w:hAnsiTheme="majorBidi" w:cstheme="majorBidi"/>
              </w:rPr>
            </w:pPr>
          </w:p>
        </w:tc>
        <w:tc>
          <w:tcPr>
            <w:tcW w:w="31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F9D581"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08597"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Heavy Duty Hybrids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1AF85"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GRPE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076DF6"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[2022]</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25EBD"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w:t>
            </w:r>
            <w:proofErr w:type="spellStart"/>
            <w:r w:rsidRPr="00340927">
              <w:rPr>
                <w:rFonts w:asciiTheme="majorBidi" w:eastAsia="DengXian" w:hAnsiTheme="majorBidi" w:cstheme="majorBidi"/>
                <w:lang w:val="en-US"/>
              </w:rPr>
              <w:t>tbd</w:t>
            </w:r>
            <w:proofErr w:type="spellEnd"/>
            <w:r w:rsidRPr="00340927">
              <w:rPr>
                <w:rFonts w:asciiTheme="majorBidi" w:eastAsia="DengXian" w:hAnsiTheme="majorBidi" w:cstheme="majorBidi"/>
                <w:lang w:val="en-US"/>
              </w:rPr>
              <w:t>]</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979D7" w14:textId="77777777" w:rsidR="00D4672C" w:rsidRPr="00340927" w:rsidRDefault="00D4672C" w:rsidP="00340927">
            <w:pPr>
              <w:spacing w:before="40" w:after="120" w:line="220" w:lineRule="exact"/>
              <w:rPr>
                <w:rFonts w:asciiTheme="majorBidi" w:eastAsia="DengXian" w:hAnsiTheme="majorBidi" w:cstheme="majorBidi"/>
              </w:rPr>
            </w:pPr>
          </w:p>
        </w:tc>
      </w:tr>
      <w:tr w:rsidR="00D4672C" w:rsidRPr="00340927" w14:paraId="17D32990" w14:textId="77777777" w:rsidTr="00340927">
        <w:tc>
          <w:tcPr>
            <w:tcW w:w="2115" w:type="dxa"/>
            <w:vMerge w:val="restart"/>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hideMark/>
          </w:tcPr>
          <w:p w14:paraId="58B5FBF9" w14:textId="77777777" w:rsidR="00D4672C" w:rsidRPr="00340927" w:rsidRDefault="00D4672C" w:rsidP="00340927">
            <w:pPr>
              <w:spacing w:before="40" w:after="120" w:line="220" w:lineRule="exact"/>
              <w:rPr>
                <w:rFonts w:asciiTheme="majorBidi" w:eastAsia="DengXian" w:hAnsiTheme="majorBidi" w:cstheme="majorBidi"/>
                <w:lang w:val="en-US"/>
              </w:rPr>
            </w:pPr>
            <w:bookmarkStart w:id="478" w:name="_Hlk42842325"/>
            <w:r w:rsidRPr="00340927">
              <w:rPr>
                <w:rFonts w:asciiTheme="majorBidi" w:eastAsia="DengXian" w:hAnsiTheme="majorBidi" w:cstheme="majorBidi"/>
                <w:lang w:val="en-US"/>
              </w:rPr>
              <w:t xml:space="preserve">Particulate </w:t>
            </w:r>
            <w:proofErr w:type="gramStart"/>
            <w:r w:rsidRPr="00340927">
              <w:rPr>
                <w:rFonts w:asciiTheme="majorBidi" w:eastAsia="DengXian" w:hAnsiTheme="majorBidi" w:cstheme="majorBidi"/>
                <w:lang w:val="en-US"/>
              </w:rPr>
              <w:t>emissions :</w:t>
            </w:r>
            <w:proofErr w:type="gramEnd"/>
          </w:p>
          <w:p w14:paraId="5890528D"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Provisions to limit airborne particulates from different sources</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BBD5EC" w14:textId="77777777" w:rsidR="00D4672C" w:rsidRPr="00340927" w:rsidRDefault="00D4672C" w:rsidP="00340927">
            <w:pPr>
              <w:spacing w:before="40" w:after="120" w:line="220" w:lineRule="exact"/>
              <w:rPr>
                <w:rFonts w:asciiTheme="majorBidi" w:hAnsiTheme="majorBidi" w:cstheme="majorBidi"/>
              </w:rPr>
            </w:pPr>
            <w:r w:rsidRPr="00340927">
              <w:rPr>
                <w:rFonts w:asciiTheme="majorBidi" w:hAnsiTheme="majorBidi" w:cstheme="majorBidi"/>
              </w:rPr>
              <w:t>Sub-23 nm exhaust particles for light- and heavy-duty applications, in the laboratory and on the road</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0A8B63" w14:textId="0FA9D333" w:rsidR="00D4672C" w:rsidRPr="00340927" w:rsidRDefault="00D4672C" w:rsidP="001E0A0D">
            <w:pPr>
              <w:spacing w:before="40" w:after="120" w:line="220" w:lineRule="exact"/>
              <w:rPr>
                <w:rFonts w:asciiTheme="majorBidi" w:hAnsiTheme="majorBidi" w:cstheme="majorBidi"/>
              </w:rPr>
            </w:pPr>
            <w:r w:rsidRPr="00340927">
              <w:rPr>
                <w:rFonts w:asciiTheme="majorBidi" w:hAnsiTheme="majorBidi" w:cstheme="majorBidi"/>
              </w:rPr>
              <w:t xml:space="preserve">Amendments to UN GTR No. 15 </w:t>
            </w:r>
            <w:del w:id="479" w:author="Aleksander.LAZAREVIC" w:date="2021-03-08T10:24:00Z">
              <w:r w:rsidRPr="00340927" w:rsidDel="001E0A0D">
                <w:rPr>
                  <w:rFonts w:asciiTheme="majorBidi" w:hAnsiTheme="majorBidi" w:cstheme="majorBidi"/>
                </w:rPr>
                <w:delText>and UN GTR No. 4</w:delText>
              </w:r>
            </w:del>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227D6"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rPr>
              <w:t>IWG on PMP</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0F128A"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June 2021</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46EAC8"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9F2C4" w14:textId="77777777" w:rsidR="00D4672C" w:rsidRPr="00340927" w:rsidRDefault="00D4672C" w:rsidP="00340927">
            <w:pPr>
              <w:spacing w:before="40" w:after="120" w:line="220" w:lineRule="exact"/>
              <w:rPr>
                <w:rFonts w:asciiTheme="majorBidi" w:eastAsia="DengXian" w:hAnsiTheme="majorBidi" w:cstheme="majorBidi"/>
              </w:rPr>
            </w:pPr>
            <w:r w:rsidRPr="00340927">
              <w:rPr>
                <w:rFonts w:asciiTheme="majorBidi" w:eastAsia="DengXian" w:hAnsiTheme="majorBidi" w:cstheme="majorBidi"/>
                <w:lang w:val="en-US"/>
              </w:rPr>
              <w:t xml:space="preserve">Light duty laboratory adopted in GRPE June 2020 - still on-going for PEMS-PN and </w:t>
            </w:r>
            <w:proofErr w:type="gramStart"/>
            <w:r w:rsidRPr="00340927">
              <w:rPr>
                <w:rFonts w:asciiTheme="majorBidi" w:eastAsia="DengXian" w:hAnsiTheme="majorBidi" w:cstheme="majorBidi"/>
                <w:lang w:val="en-US"/>
              </w:rPr>
              <w:t>heavy duty</w:t>
            </w:r>
            <w:proofErr w:type="gramEnd"/>
            <w:r w:rsidRPr="00340927">
              <w:rPr>
                <w:rFonts w:asciiTheme="majorBidi" w:eastAsia="DengXian" w:hAnsiTheme="majorBidi" w:cstheme="majorBidi"/>
                <w:lang w:val="en-US"/>
              </w:rPr>
              <w:t xml:space="preserve"> application</w:t>
            </w:r>
          </w:p>
        </w:tc>
      </w:tr>
      <w:bookmarkEnd w:id="478"/>
      <w:tr w:rsidR="00D4672C" w:rsidRPr="00340927" w14:paraId="5ACA2EC1" w14:textId="77777777" w:rsidTr="00340927">
        <w:tc>
          <w:tcPr>
            <w:tcW w:w="2115" w:type="dxa"/>
            <w:vMerge/>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1AEE436B"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D2C00" w14:textId="77777777" w:rsidR="00D4672C" w:rsidRPr="00340927" w:rsidRDefault="00D4672C" w:rsidP="00340927">
            <w:pPr>
              <w:spacing w:before="40" w:after="120" w:line="220" w:lineRule="exact"/>
              <w:rPr>
                <w:rFonts w:asciiTheme="majorBidi" w:hAnsiTheme="majorBidi" w:cstheme="majorBidi"/>
              </w:rPr>
            </w:pPr>
            <w:r w:rsidRPr="00340927">
              <w:rPr>
                <w:rFonts w:asciiTheme="majorBidi" w:hAnsiTheme="majorBidi" w:cstheme="majorBidi"/>
              </w:rPr>
              <w:t>Brake emissions</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DC475" w14:textId="77777777" w:rsidR="00D4672C" w:rsidRPr="00340927" w:rsidRDefault="00D4672C" w:rsidP="00340927">
            <w:pPr>
              <w:spacing w:before="40" w:after="120" w:line="220" w:lineRule="exact"/>
              <w:rPr>
                <w:rFonts w:asciiTheme="majorBidi" w:hAnsiTheme="majorBidi" w:cstheme="majorBidi"/>
              </w:rPr>
            </w:pPr>
            <w:r w:rsidRPr="00340927">
              <w:rPr>
                <w:rFonts w:asciiTheme="majorBidi" w:hAnsiTheme="majorBidi" w:cstheme="majorBidi"/>
              </w:rPr>
              <w:t>New UN GTR</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688C8"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PMP</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CA370D" w14:textId="643E2570" w:rsidR="00D4672C" w:rsidRPr="00340927" w:rsidRDefault="001E0A0D" w:rsidP="00340927">
            <w:pPr>
              <w:spacing w:before="40" w:after="120" w:line="220" w:lineRule="exact"/>
              <w:rPr>
                <w:rFonts w:asciiTheme="majorBidi" w:eastAsia="DengXian" w:hAnsiTheme="majorBidi" w:cstheme="majorBidi"/>
                <w:lang w:val="en-US"/>
              </w:rPr>
            </w:pPr>
            <w:ins w:id="480" w:author="Aleksander.LAZAREVIC" w:date="2021-03-08T10:25:00Z">
              <w:r>
                <w:rPr>
                  <w:rFonts w:asciiTheme="majorBidi" w:eastAsia="DengXian" w:hAnsiTheme="majorBidi" w:cstheme="majorBidi"/>
                  <w:lang w:val="en-US"/>
                </w:rPr>
                <w:t xml:space="preserve">Jan </w:t>
              </w:r>
            </w:ins>
            <w:ins w:id="481" w:author="DILARA Panagiota (GROW)" w:date="2021-03-03T22:32:00Z">
              <w:del w:id="482" w:author="Aleksander.LAZAREVIC" w:date="2021-03-08T10:25:00Z">
                <w:r w:rsidR="003D044A" w:rsidDel="001E0A0D">
                  <w:rPr>
                    <w:rFonts w:asciiTheme="majorBidi" w:eastAsia="DengXian" w:hAnsiTheme="majorBidi" w:cstheme="majorBidi"/>
                    <w:lang w:val="en-US"/>
                  </w:rPr>
                  <w:delText>June</w:delText>
                </w:r>
              </w:del>
              <w:r w:rsidR="003D044A" w:rsidRPr="00340927">
                <w:rPr>
                  <w:rFonts w:asciiTheme="majorBidi" w:eastAsia="DengXian" w:hAnsiTheme="majorBidi" w:cstheme="majorBidi"/>
                  <w:lang w:val="en-US"/>
                </w:rPr>
                <w:t xml:space="preserve"> </w:t>
              </w:r>
            </w:ins>
            <w:r w:rsidR="00D4672C" w:rsidRPr="00340927">
              <w:rPr>
                <w:rFonts w:asciiTheme="majorBidi" w:eastAsia="DengXian" w:hAnsiTheme="majorBidi" w:cstheme="majorBidi"/>
                <w:lang w:val="en-US"/>
              </w:rPr>
              <w:t>2022</w:t>
            </w:r>
          </w:p>
        </w:tc>
        <w:tc>
          <w:tcPr>
            <w:tcW w:w="1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EB1C2"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6369E" w14:textId="6107B967" w:rsidR="00D4672C" w:rsidRPr="00340927" w:rsidRDefault="001E0A0D" w:rsidP="00340927">
            <w:pPr>
              <w:spacing w:before="40" w:after="120" w:line="220" w:lineRule="exact"/>
              <w:rPr>
                <w:rFonts w:asciiTheme="majorBidi" w:eastAsia="DengXian" w:hAnsiTheme="majorBidi" w:cstheme="majorBidi"/>
                <w:lang w:val="en-US"/>
              </w:rPr>
            </w:pPr>
            <w:ins w:id="483" w:author="Aleksander.LAZAREVIC" w:date="2021-03-08T10:26:00Z">
              <w:r>
                <w:rPr>
                  <w:rFonts w:asciiTheme="majorBidi" w:eastAsia="DengXian" w:hAnsiTheme="majorBidi" w:cstheme="majorBidi"/>
                  <w:lang w:val="en-US"/>
                </w:rPr>
                <w:t>Delays</w:t>
              </w:r>
              <w:r w:rsidDel="001E0A0D">
                <w:rPr>
                  <w:rFonts w:asciiTheme="majorBidi" w:eastAsia="DengXian" w:hAnsiTheme="majorBidi" w:cstheme="majorBidi"/>
                  <w:lang w:val="en-US"/>
                </w:rPr>
                <w:t xml:space="preserve"> </w:t>
              </w:r>
            </w:ins>
          </w:p>
        </w:tc>
      </w:tr>
      <w:tr w:rsidR="00D4672C" w:rsidRPr="00340927" w14:paraId="01E2A81E" w14:textId="77777777" w:rsidTr="00340927">
        <w:tc>
          <w:tcPr>
            <w:tcW w:w="2115" w:type="dxa"/>
            <w:vMerge/>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19707669" w14:textId="77777777" w:rsidR="00D4672C" w:rsidRPr="00340927" w:rsidRDefault="00D4672C" w:rsidP="00340927">
            <w:pPr>
              <w:spacing w:before="40" w:after="120" w:line="220" w:lineRule="exact"/>
              <w:rPr>
                <w:rFonts w:asciiTheme="majorBidi" w:eastAsia="DengXian" w:hAnsiTheme="majorBidi" w:cstheme="majorBidi"/>
                <w:lang w:val="en-US"/>
              </w:rPr>
            </w:pPr>
          </w:p>
        </w:tc>
        <w:tc>
          <w:tcPr>
            <w:tcW w:w="3130"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0A7B5AE3" w14:textId="77777777" w:rsidR="00D4672C" w:rsidRPr="00340927" w:rsidRDefault="00D4672C" w:rsidP="00340927">
            <w:pPr>
              <w:spacing w:before="40" w:after="120" w:line="220" w:lineRule="exact"/>
              <w:ind w:right="113"/>
              <w:rPr>
                <w:rFonts w:asciiTheme="majorBidi" w:hAnsiTheme="majorBidi" w:cstheme="majorBidi"/>
              </w:rPr>
            </w:pPr>
            <w:r w:rsidRPr="00340927">
              <w:rPr>
                <w:rFonts w:asciiTheme="majorBidi" w:hAnsiTheme="majorBidi" w:cstheme="majorBidi"/>
              </w:rPr>
              <w:t>Tyre wear emissions</w:t>
            </w:r>
          </w:p>
        </w:tc>
        <w:tc>
          <w:tcPr>
            <w:tcW w:w="1985"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395A678B" w14:textId="77777777" w:rsidR="00D4672C" w:rsidRPr="00340927" w:rsidRDefault="00D4672C" w:rsidP="00340927">
            <w:pPr>
              <w:spacing w:before="40" w:after="120" w:line="220" w:lineRule="exact"/>
              <w:rPr>
                <w:rFonts w:asciiTheme="majorBidi" w:hAnsiTheme="majorBidi" w:cstheme="majorBidi"/>
              </w:rPr>
            </w:pPr>
            <w:proofErr w:type="spellStart"/>
            <w:r w:rsidRPr="00340927">
              <w:rPr>
                <w:rFonts w:asciiTheme="majorBidi" w:hAnsiTheme="majorBidi" w:cstheme="majorBidi"/>
              </w:rPr>
              <w:t>tbd</w:t>
            </w:r>
            <w:proofErr w:type="spellEnd"/>
          </w:p>
        </w:tc>
        <w:tc>
          <w:tcPr>
            <w:tcW w:w="1701"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5C43185C"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IWG on PMP / GRPE</w:t>
            </w:r>
          </w:p>
        </w:tc>
        <w:tc>
          <w:tcPr>
            <w:tcW w:w="1984"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150A6B99"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 xml:space="preserve">[June 2023] </w:t>
            </w:r>
          </w:p>
        </w:tc>
        <w:tc>
          <w:tcPr>
            <w:tcW w:w="1233"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4BCE8ED1" w14:textId="77777777" w:rsidR="00D4672C" w:rsidRPr="00340927" w:rsidRDefault="00D4672C" w:rsidP="00340927">
            <w:pPr>
              <w:spacing w:before="40" w:after="120" w:line="220" w:lineRule="exact"/>
              <w:rPr>
                <w:rFonts w:asciiTheme="majorBidi" w:eastAsia="DengXian" w:hAnsiTheme="majorBidi" w:cstheme="majorBidi"/>
                <w:lang w:val="en-US"/>
              </w:rPr>
            </w:pPr>
            <w:r w:rsidRPr="00340927">
              <w:rPr>
                <w:rFonts w:asciiTheme="majorBidi" w:eastAsia="DengXian" w:hAnsiTheme="majorBidi" w:cstheme="majorBidi"/>
                <w:lang w:val="en-US"/>
              </w:rPr>
              <w:t>[EC]</w:t>
            </w:r>
          </w:p>
        </w:tc>
        <w:tc>
          <w:tcPr>
            <w:tcW w:w="2028"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tcPr>
          <w:p w14:paraId="4E49D7A5" w14:textId="77777777" w:rsidR="00D4672C" w:rsidRPr="00340927" w:rsidRDefault="00D4672C" w:rsidP="00340927">
            <w:pPr>
              <w:spacing w:before="40" w:after="120" w:line="220" w:lineRule="exact"/>
              <w:rPr>
                <w:rFonts w:asciiTheme="majorBidi" w:eastAsia="DengXian" w:hAnsiTheme="majorBidi" w:cstheme="majorBidi"/>
                <w:lang w:val="en-US"/>
              </w:rPr>
            </w:pPr>
          </w:p>
        </w:tc>
      </w:tr>
      <w:bookmarkEnd w:id="457"/>
    </w:tbl>
    <w:p w14:paraId="4B964E2E" w14:textId="77777777" w:rsidR="001D018D" w:rsidRDefault="001D018D" w:rsidP="000F0B23">
      <w:pPr>
        <w:pStyle w:val="SingleTxtG"/>
        <w:rPr>
          <w:b/>
          <w:bCs/>
        </w:rPr>
      </w:pPr>
    </w:p>
    <w:p w14:paraId="5C9C477D" w14:textId="77777777" w:rsidR="00C570EF" w:rsidRDefault="00C570EF" w:rsidP="000F0B23">
      <w:pPr>
        <w:pStyle w:val="SingleTxtG"/>
        <w:rPr>
          <w:b/>
          <w:bCs/>
        </w:rPr>
        <w:sectPr w:rsidR="00C570EF" w:rsidSect="008E7DC5">
          <w:headerReference w:type="even" r:id="rId36"/>
          <w:headerReference w:type="default" r:id="rId37"/>
          <w:footerReference w:type="even" r:id="rId38"/>
          <w:footerReference w:type="default" r:id="rId39"/>
          <w:endnotePr>
            <w:numFmt w:val="decimal"/>
          </w:endnotePr>
          <w:pgSz w:w="16840" w:h="11907" w:orient="landscape" w:code="9"/>
          <w:pgMar w:top="1134" w:right="1417" w:bottom="1134" w:left="1134" w:header="567" w:footer="567" w:gutter="0"/>
          <w:cols w:space="720"/>
          <w:docGrid w:linePitch="272"/>
        </w:sectPr>
      </w:pPr>
    </w:p>
    <w:p w14:paraId="386F53EA" w14:textId="344D6A16" w:rsidR="00C437D1" w:rsidRDefault="000F0B23" w:rsidP="00797D30">
      <w:pPr>
        <w:pStyle w:val="SingleTxtG"/>
        <w:rPr>
          <w:b/>
          <w:bCs/>
        </w:rPr>
      </w:pPr>
      <w:r w:rsidRPr="0077091D">
        <w:rPr>
          <w:b/>
          <w:bCs/>
        </w:rPr>
        <w:lastRenderedPageBreak/>
        <w:t>Subjects under consideration by the Working Party on Pollution and Energy (GRPE)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8502BD" w:rsidRPr="0077091D" w14:paraId="3F6B0D60" w14:textId="77777777" w:rsidTr="00C4452C">
        <w:trPr>
          <w:tblHeader/>
        </w:trPr>
        <w:tc>
          <w:tcPr>
            <w:tcW w:w="2789" w:type="pct"/>
            <w:tcBorders>
              <w:top w:val="single" w:sz="4" w:space="0" w:color="auto"/>
              <w:bottom w:val="single" w:sz="12" w:space="0" w:color="auto"/>
            </w:tcBorders>
            <w:shd w:val="clear" w:color="auto" w:fill="auto"/>
            <w:tcMar>
              <w:left w:w="0" w:type="dxa"/>
            </w:tcMar>
            <w:vAlign w:val="bottom"/>
          </w:tcPr>
          <w:p w14:paraId="21F2FA65"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Subject</w:t>
            </w:r>
          </w:p>
        </w:tc>
        <w:tc>
          <w:tcPr>
            <w:tcW w:w="1101" w:type="pct"/>
            <w:tcBorders>
              <w:top w:val="single" w:sz="4" w:space="0" w:color="auto"/>
              <w:bottom w:val="single" w:sz="12" w:space="0" w:color="auto"/>
            </w:tcBorders>
            <w:shd w:val="clear" w:color="auto" w:fill="auto"/>
            <w:tcMar>
              <w:left w:w="0" w:type="dxa"/>
            </w:tcMar>
            <w:vAlign w:val="bottom"/>
          </w:tcPr>
          <w:p w14:paraId="017CCBFD" w14:textId="77777777" w:rsidR="008502BD" w:rsidRPr="004B3730" w:rsidRDefault="008502BD" w:rsidP="00C4452C">
            <w:pPr>
              <w:suppressAutoHyphens w:val="0"/>
              <w:spacing w:before="80" w:after="80" w:line="200" w:lineRule="exact"/>
              <w:ind w:right="113"/>
              <w:rPr>
                <w:i/>
                <w:sz w:val="16"/>
                <w:szCs w:val="16"/>
                <w:lang w:val="fr-CH"/>
              </w:rPr>
            </w:pPr>
            <w:r w:rsidRPr="004B3730">
              <w:rPr>
                <w:i/>
                <w:sz w:val="16"/>
                <w:szCs w:val="16"/>
                <w:lang w:val="fr-CH"/>
              </w:rPr>
              <w:t xml:space="preserve">Document </w:t>
            </w:r>
            <w:proofErr w:type="spellStart"/>
            <w:r w:rsidRPr="004B3730">
              <w:rPr>
                <w:i/>
                <w:sz w:val="16"/>
                <w:szCs w:val="16"/>
                <w:lang w:val="fr-CH"/>
              </w:rPr>
              <w:t>symbol</w:t>
            </w:r>
            <w:proofErr w:type="spellEnd"/>
            <w:r w:rsidRPr="004B3730">
              <w:rPr>
                <w:i/>
                <w:sz w:val="16"/>
                <w:szCs w:val="16"/>
                <w:lang w:val="fr-CH"/>
              </w:rPr>
              <w:t xml:space="preserve"> ECE/TRANS/WP.29/...</w:t>
            </w:r>
          </w:p>
        </w:tc>
        <w:tc>
          <w:tcPr>
            <w:tcW w:w="1110" w:type="pct"/>
            <w:tcBorders>
              <w:top w:val="single" w:sz="4" w:space="0" w:color="auto"/>
              <w:bottom w:val="single" w:sz="12" w:space="0" w:color="auto"/>
            </w:tcBorders>
            <w:shd w:val="clear" w:color="auto" w:fill="auto"/>
            <w:tcMar>
              <w:left w:w="0" w:type="dxa"/>
            </w:tcMar>
            <w:vAlign w:val="bottom"/>
          </w:tcPr>
          <w:p w14:paraId="2BAA4D7A"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Documentation availability</w:t>
            </w:r>
          </w:p>
        </w:tc>
      </w:tr>
      <w:tr w:rsidR="008502BD" w:rsidRPr="0077091D" w14:paraId="0FD71075" w14:textId="77777777" w:rsidTr="00C4452C">
        <w:tc>
          <w:tcPr>
            <w:tcW w:w="2789" w:type="pct"/>
            <w:tcBorders>
              <w:top w:val="single" w:sz="12" w:space="0" w:color="auto"/>
            </w:tcBorders>
            <w:shd w:val="clear" w:color="auto" w:fill="auto"/>
            <w:tcMar>
              <w:left w:w="0" w:type="dxa"/>
            </w:tcMar>
          </w:tcPr>
          <w:p w14:paraId="08ECE8DE" w14:textId="77777777" w:rsidR="008502BD" w:rsidRPr="0077091D" w:rsidRDefault="008502BD" w:rsidP="00C4452C">
            <w:pPr>
              <w:suppressAutoHyphens w:val="0"/>
              <w:spacing w:before="40" w:after="120" w:line="220" w:lineRule="exact"/>
              <w:ind w:right="113"/>
              <w:rPr>
                <w:b/>
                <w:bCs/>
              </w:rPr>
            </w:pPr>
            <w:r w:rsidRPr="0077091D">
              <w:rPr>
                <w:b/>
              </w:rPr>
              <w:t>4.1.</w:t>
            </w:r>
            <w:r w:rsidRPr="0077091D">
              <w:rPr>
                <w:b/>
              </w:rPr>
              <w:tab/>
            </w:r>
            <w:r w:rsidRPr="0077091D">
              <w:rPr>
                <w:b/>
                <w:bCs/>
              </w:rPr>
              <w:t>1958 Agreement</w:t>
            </w:r>
          </w:p>
          <w:p w14:paraId="03AE454C" w14:textId="77777777" w:rsidR="008502BD" w:rsidRPr="0077091D" w:rsidRDefault="008502BD" w:rsidP="00C4452C">
            <w:pPr>
              <w:suppressAutoHyphens w:val="0"/>
              <w:spacing w:before="40" w:after="120" w:line="220" w:lineRule="exact"/>
              <w:ind w:right="113"/>
              <w:rPr>
                <w:b/>
              </w:rPr>
            </w:pPr>
            <w:r w:rsidRPr="0077091D">
              <w:t>4.1.1</w:t>
            </w:r>
            <w:r w:rsidRPr="0077091D">
              <w:tab/>
              <w:t xml:space="preserve">Proposal for draft amendments to existing </w:t>
            </w:r>
            <w:r w:rsidRPr="0077091D">
              <w:tab/>
              <w:t>UN Regulations (1958 Agreement):</w:t>
            </w:r>
          </w:p>
        </w:tc>
        <w:tc>
          <w:tcPr>
            <w:tcW w:w="2211" w:type="pct"/>
            <w:gridSpan w:val="2"/>
            <w:vMerge w:val="restart"/>
            <w:tcBorders>
              <w:top w:val="single" w:sz="12" w:space="0" w:color="auto"/>
            </w:tcBorders>
            <w:shd w:val="clear" w:color="auto" w:fill="auto"/>
          </w:tcPr>
          <w:p w14:paraId="4FA5345F" w14:textId="64B32273"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of the </w:t>
            </w:r>
            <w:r w:rsidR="001D018D">
              <w:t>eighty</w:t>
            </w:r>
            <w:r w:rsidR="00EB3AAD">
              <w:t>-</w:t>
            </w:r>
            <w:r w:rsidR="005C3F2B">
              <w:t>second</w:t>
            </w:r>
            <w:r w:rsidR="005C3F2B" w:rsidRPr="0077091D">
              <w:t xml:space="preserve"> </w:t>
            </w:r>
            <w:r w:rsidRPr="0077091D">
              <w:t>session (GRPE/</w:t>
            </w:r>
            <w:r w:rsidR="005C3F2B" w:rsidRPr="0077091D">
              <w:t>20</w:t>
            </w:r>
            <w:r w:rsidR="005C3F2B">
              <w:t>21</w:t>
            </w:r>
            <w:r w:rsidRPr="00E92C8C">
              <w:t>/</w:t>
            </w:r>
            <w:r w:rsidR="005C3F2B">
              <w:t>1</w:t>
            </w:r>
            <w:r w:rsidRPr="00E92C8C">
              <w:t>)</w:t>
            </w:r>
          </w:p>
        </w:tc>
      </w:tr>
      <w:tr w:rsidR="008502BD" w:rsidRPr="0077091D" w14:paraId="43F2596F" w14:textId="77777777" w:rsidTr="00C4452C">
        <w:trPr>
          <w:trHeight w:val="283"/>
        </w:trPr>
        <w:tc>
          <w:tcPr>
            <w:tcW w:w="2789" w:type="pct"/>
            <w:shd w:val="clear" w:color="auto" w:fill="auto"/>
            <w:tcMar>
              <w:left w:w="0" w:type="dxa"/>
            </w:tcMar>
          </w:tcPr>
          <w:p w14:paraId="3C2CCF97" w14:textId="6B0CA23D" w:rsidR="00F42DBC" w:rsidRDefault="00F42DBC" w:rsidP="00C4452C">
            <w:pPr>
              <w:pStyle w:val="SingleTxtG"/>
              <w:spacing w:before="40" w:line="220" w:lineRule="exact"/>
              <w:ind w:left="996" w:right="115" w:hanging="420"/>
              <w:jc w:val="left"/>
              <w:rPr>
                <w:rFonts w:asciiTheme="majorBidi" w:hAnsiTheme="majorBidi" w:cstheme="majorBidi"/>
              </w:rPr>
            </w:pPr>
            <w:r>
              <w:t>24</w:t>
            </w:r>
            <w:r w:rsidRPr="00467E8D">
              <w:rPr>
                <w:rFonts w:asciiTheme="majorBidi" w:hAnsiTheme="majorBidi" w:cstheme="majorBidi"/>
              </w:rPr>
              <w:tab/>
            </w:r>
            <w:r>
              <w:t>(Visible pollutants, measurement of power of C.I. engines (Diesel smoke));</w:t>
            </w:r>
          </w:p>
          <w:p w14:paraId="489F1A37" w14:textId="1541B01B"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40</w:t>
            </w:r>
            <w:r w:rsidR="00F42DBC" w:rsidRPr="00467E8D">
              <w:rPr>
                <w:rFonts w:asciiTheme="majorBidi" w:hAnsiTheme="majorBidi" w:cstheme="majorBidi"/>
              </w:rPr>
              <w:tab/>
            </w:r>
            <w:r w:rsidRPr="00467E8D">
              <w:rPr>
                <w:rFonts w:asciiTheme="majorBidi" w:hAnsiTheme="majorBidi" w:cstheme="majorBidi"/>
              </w:rPr>
              <w:t xml:space="preserve">(Emission of gaseous pollutants by motorcycles); </w:t>
            </w:r>
          </w:p>
          <w:p w14:paraId="1ABD9549"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47</w:t>
            </w:r>
            <w:r w:rsidRPr="00467E8D">
              <w:rPr>
                <w:rFonts w:asciiTheme="majorBidi" w:hAnsiTheme="majorBidi" w:cstheme="majorBidi"/>
              </w:rPr>
              <w:tab/>
              <w:t>(Emission of gaseous pollutants of mopeds)</w:t>
            </w:r>
          </w:p>
          <w:p w14:paraId="7614DB2C"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49</w:t>
            </w:r>
            <w:r w:rsidRPr="00467E8D">
              <w:rPr>
                <w:rFonts w:asciiTheme="majorBidi" w:hAnsiTheme="majorBidi" w:cstheme="majorBidi"/>
              </w:rPr>
              <w:tab/>
              <w:t xml:space="preserve">(Emissions of compression ignition and positive ignition (LPG and CNG) engines); </w:t>
            </w:r>
          </w:p>
          <w:p w14:paraId="19291608"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68</w:t>
            </w:r>
            <w:r w:rsidRPr="00467E8D">
              <w:rPr>
                <w:rFonts w:asciiTheme="majorBidi" w:hAnsiTheme="majorBidi" w:cstheme="majorBidi"/>
              </w:rPr>
              <w:tab/>
              <w:t>(Measurement of the maximum speed, including electric vehicles);</w:t>
            </w:r>
          </w:p>
          <w:p w14:paraId="583EEBE0"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83</w:t>
            </w:r>
            <w:r w:rsidRPr="00467E8D">
              <w:rPr>
                <w:rFonts w:asciiTheme="majorBidi" w:hAnsiTheme="majorBidi" w:cstheme="majorBidi"/>
              </w:rPr>
              <w:tab/>
              <w:t>(Emissions of M</w:t>
            </w:r>
            <w:r w:rsidRPr="00467E8D">
              <w:rPr>
                <w:rFonts w:asciiTheme="majorBidi" w:hAnsiTheme="majorBidi" w:cstheme="majorBidi"/>
                <w:vertAlign w:val="subscript"/>
              </w:rPr>
              <w:t>1</w:t>
            </w:r>
            <w:r w:rsidRPr="00467E8D">
              <w:rPr>
                <w:rFonts w:asciiTheme="majorBidi" w:hAnsiTheme="majorBidi" w:cstheme="majorBidi"/>
              </w:rPr>
              <w:t xml:space="preserve"> and N</w:t>
            </w:r>
            <w:r w:rsidRPr="00467E8D">
              <w:rPr>
                <w:rFonts w:asciiTheme="majorBidi" w:hAnsiTheme="majorBidi" w:cstheme="majorBidi"/>
                <w:vertAlign w:val="subscript"/>
              </w:rPr>
              <w:t>1</w:t>
            </w:r>
            <w:r w:rsidRPr="00467E8D">
              <w:rPr>
                <w:rFonts w:asciiTheme="majorBidi" w:hAnsiTheme="majorBidi" w:cstheme="majorBidi"/>
              </w:rPr>
              <w:t xml:space="preserve"> vehicles); </w:t>
            </w:r>
          </w:p>
          <w:p w14:paraId="00EBC858"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85</w:t>
            </w:r>
            <w:r w:rsidRPr="00467E8D">
              <w:rPr>
                <w:rFonts w:asciiTheme="majorBidi" w:hAnsiTheme="majorBidi" w:cstheme="majorBidi"/>
              </w:rPr>
              <w:tab/>
              <w:t xml:space="preserve">(Measurement of the net power); </w:t>
            </w:r>
          </w:p>
          <w:p w14:paraId="707194E2" w14:textId="77777777" w:rsidR="008502BD" w:rsidRPr="00D01659" w:rsidRDefault="008502BD" w:rsidP="00C4452C">
            <w:pPr>
              <w:pStyle w:val="SingleTxtG"/>
              <w:spacing w:before="40" w:line="220" w:lineRule="exact"/>
              <w:ind w:left="996" w:right="115" w:hanging="420"/>
              <w:jc w:val="left"/>
              <w:rPr>
                <w:rFonts w:asciiTheme="majorBidi" w:hAnsiTheme="majorBidi" w:cstheme="majorBidi"/>
              </w:rPr>
            </w:pPr>
            <w:r w:rsidRPr="00D01659">
              <w:rPr>
                <w:rFonts w:asciiTheme="majorBidi" w:hAnsiTheme="majorBidi" w:cstheme="majorBidi"/>
              </w:rPr>
              <w:t>96</w:t>
            </w:r>
            <w:r w:rsidRPr="00D01659">
              <w:rPr>
                <w:rFonts w:asciiTheme="majorBidi" w:hAnsiTheme="majorBidi" w:cstheme="majorBidi"/>
              </w:rPr>
              <w:tab/>
            </w:r>
            <w:r w:rsidRPr="00D01659">
              <w:rPr>
                <w:rFonts w:asciiTheme="majorBidi" w:hAnsiTheme="majorBidi" w:cstheme="majorBidi"/>
                <w:spacing w:val="-6"/>
              </w:rPr>
              <w:t>(Diesel emission (agricultural tractors));</w:t>
            </w:r>
          </w:p>
          <w:p w14:paraId="16791347" w14:textId="3824AF8A" w:rsidR="001F2E00" w:rsidRPr="00D01659" w:rsidRDefault="001F2E00" w:rsidP="001F2E00">
            <w:pPr>
              <w:pStyle w:val="SingleTxtG"/>
              <w:spacing w:before="40" w:line="220" w:lineRule="exact"/>
              <w:ind w:left="996" w:right="115" w:hanging="420"/>
              <w:jc w:val="left"/>
              <w:rPr>
                <w:rFonts w:asciiTheme="majorBidi" w:hAnsiTheme="majorBidi" w:cstheme="majorBidi"/>
              </w:rPr>
            </w:pPr>
            <w:r w:rsidRPr="00DA4D95">
              <w:t xml:space="preserve">101 </w:t>
            </w:r>
            <w:r w:rsidR="001B1684">
              <w:tab/>
            </w:r>
            <w:r w:rsidRPr="00DA4D95">
              <w:t>(CO</w:t>
            </w:r>
            <w:r w:rsidRPr="00DA4D95">
              <w:rPr>
                <w:vertAlign w:val="subscript"/>
              </w:rPr>
              <w:t>2</w:t>
            </w:r>
            <w:r>
              <w:t xml:space="preserve"> emissions/fuel </w:t>
            </w:r>
            <w:r w:rsidRPr="00DA4D95">
              <w:tab/>
              <w:t>consumption)</w:t>
            </w:r>
          </w:p>
          <w:p w14:paraId="7DA45D24" w14:textId="63783A29" w:rsidR="008502BD" w:rsidRPr="00D01659" w:rsidRDefault="008502BD" w:rsidP="00C4452C">
            <w:pPr>
              <w:pStyle w:val="SingleTxtG"/>
              <w:spacing w:before="40" w:line="220" w:lineRule="exact"/>
              <w:ind w:left="996" w:right="115" w:hanging="420"/>
              <w:jc w:val="left"/>
              <w:rPr>
                <w:rFonts w:asciiTheme="majorBidi" w:hAnsiTheme="majorBidi" w:cstheme="majorBidi"/>
                <w:spacing w:val="-8"/>
              </w:rPr>
            </w:pPr>
            <w:r w:rsidRPr="00D01659">
              <w:rPr>
                <w:rFonts w:asciiTheme="majorBidi" w:hAnsiTheme="majorBidi" w:cstheme="majorBidi"/>
              </w:rPr>
              <w:t>103</w:t>
            </w:r>
            <w:r w:rsidRPr="00D01659">
              <w:rPr>
                <w:rFonts w:asciiTheme="majorBidi" w:hAnsiTheme="majorBidi" w:cstheme="majorBidi"/>
              </w:rPr>
              <w:tab/>
            </w:r>
            <w:r w:rsidRPr="00D01659">
              <w:rPr>
                <w:rFonts w:asciiTheme="majorBidi" w:hAnsiTheme="majorBidi" w:cstheme="majorBidi"/>
                <w:spacing w:val="-8"/>
              </w:rPr>
              <w:t>(Replacement pollution control devices);</w:t>
            </w:r>
          </w:p>
          <w:p w14:paraId="25962A76"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115</w:t>
            </w:r>
            <w:r w:rsidRPr="00467E8D">
              <w:rPr>
                <w:rFonts w:asciiTheme="majorBidi" w:hAnsiTheme="majorBidi" w:cstheme="majorBidi"/>
              </w:rPr>
              <w:tab/>
              <w:t xml:space="preserve">(LPG and CNG retrofit systems); </w:t>
            </w:r>
          </w:p>
          <w:p w14:paraId="0CE7B86D"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120</w:t>
            </w:r>
            <w:r w:rsidRPr="00467E8D">
              <w:rPr>
                <w:rFonts w:asciiTheme="majorBidi" w:hAnsiTheme="majorBidi" w:cstheme="majorBidi"/>
              </w:rPr>
              <w:tab/>
              <w:t xml:space="preserve">(Net power of tractors and non-road mobile machinery); </w:t>
            </w:r>
          </w:p>
          <w:p w14:paraId="309AF2FC"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lang w:val="fr-CH"/>
              </w:rPr>
            </w:pPr>
            <w:r w:rsidRPr="00467E8D">
              <w:rPr>
                <w:rFonts w:asciiTheme="majorBidi" w:hAnsiTheme="majorBidi" w:cstheme="majorBidi"/>
                <w:lang w:val="fr-CH"/>
              </w:rPr>
              <w:t>132</w:t>
            </w:r>
            <w:r w:rsidRPr="00467E8D">
              <w:rPr>
                <w:rFonts w:asciiTheme="majorBidi" w:hAnsiTheme="majorBidi" w:cstheme="majorBidi"/>
                <w:lang w:val="fr-CH"/>
              </w:rPr>
              <w:tab/>
              <w:t>(</w:t>
            </w:r>
            <w:proofErr w:type="spellStart"/>
            <w:r w:rsidRPr="00467E8D">
              <w:rPr>
                <w:rFonts w:asciiTheme="majorBidi" w:hAnsiTheme="majorBidi" w:cstheme="majorBidi"/>
                <w:lang w:val="fr-CH"/>
              </w:rPr>
              <w:t>Retrofit</w:t>
            </w:r>
            <w:proofErr w:type="spellEnd"/>
            <w:r w:rsidRPr="00467E8D">
              <w:rPr>
                <w:rFonts w:asciiTheme="majorBidi" w:hAnsiTheme="majorBidi" w:cstheme="majorBidi"/>
                <w:lang w:val="fr-CH"/>
              </w:rPr>
              <w:t xml:space="preserve"> Emissions Control </w:t>
            </w:r>
            <w:proofErr w:type="spellStart"/>
            <w:r w:rsidRPr="00467E8D">
              <w:rPr>
                <w:rFonts w:asciiTheme="majorBidi" w:hAnsiTheme="majorBidi" w:cstheme="majorBidi"/>
                <w:lang w:val="fr-CH"/>
              </w:rPr>
              <w:t>devices</w:t>
            </w:r>
            <w:proofErr w:type="spellEnd"/>
            <w:r w:rsidRPr="00467E8D">
              <w:rPr>
                <w:rFonts w:asciiTheme="majorBidi" w:hAnsiTheme="majorBidi" w:cstheme="majorBidi"/>
                <w:lang w:val="fr-CH"/>
              </w:rPr>
              <w:t xml:space="preserve"> (REC)</w:t>
            </w:r>
            <w:proofErr w:type="gramStart"/>
            <w:r w:rsidRPr="00467E8D">
              <w:rPr>
                <w:rFonts w:asciiTheme="majorBidi" w:hAnsiTheme="majorBidi" w:cstheme="majorBidi"/>
                <w:lang w:val="fr-CH"/>
              </w:rPr>
              <w:t>);</w:t>
            </w:r>
            <w:proofErr w:type="gramEnd"/>
            <w:r w:rsidRPr="00467E8D">
              <w:rPr>
                <w:rFonts w:asciiTheme="majorBidi" w:hAnsiTheme="majorBidi" w:cstheme="majorBidi"/>
                <w:lang w:val="fr-CH"/>
              </w:rPr>
              <w:t xml:space="preserve"> </w:t>
            </w:r>
          </w:p>
          <w:p w14:paraId="436868AA"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133</w:t>
            </w:r>
            <w:r w:rsidRPr="00467E8D">
              <w:rPr>
                <w:rFonts w:asciiTheme="majorBidi" w:hAnsiTheme="majorBidi" w:cstheme="majorBidi"/>
              </w:rPr>
              <w:tab/>
              <w:t xml:space="preserve">(Recyclability of motor vehicles); </w:t>
            </w:r>
          </w:p>
        </w:tc>
        <w:tc>
          <w:tcPr>
            <w:tcW w:w="2211" w:type="pct"/>
            <w:gridSpan w:val="2"/>
            <w:vMerge/>
            <w:shd w:val="clear" w:color="auto" w:fill="auto"/>
          </w:tcPr>
          <w:p w14:paraId="178427AA" w14:textId="77777777" w:rsidR="008502BD" w:rsidRPr="0077091D" w:rsidRDefault="008502BD" w:rsidP="00C4452C">
            <w:pPr>
              <w:suppressAutoHyphens w:val="0"/>
              <w:spacing w:before="40" w:after="120" w:line="220" w:lineRule="exact"/>
              <w:ind w:right="113"/>
            </w:pPr>
          </w:p>
        </w:tc>
      </w:tr>
      <w:tr w:rsidR="008502BD" w:rsidRPr="0077091D" w14:paraId="3D10D804" w14:textId="77777777" w:rsidTr="00C4452C">
        <w:trPr>
          <w:trHeight w:val="283"/>
        </w:trPr>
        <w:tc>
          <w:tcPr>
            <w:tcW w:w="2789" w:type="pct"/>
            <w:shd w:val="clear" w:color="auto" w:fill="auto"/>
            <w:tcMar>
              <w:left w:w="0" w:type="dxa"/>
            </w:tcMar>
          </w:tcPr>
          <w:p w14:paraId="29EB0B72" w14:textId="1F514977" w:rsidR="008502BD" w:rsidRDefault="008502BD" w:rsidP="00C4452C">
            <w:pPr>
              <w:pStyle w:val="SingleTxtG"/>
              <w:spacing w:before="40" w:after="0" w:line="220" w:lineRule="exact"/>
              <w:ind w:left="994" w:right="115" w:hanging="418"/>
              <w:jc w:val="left"/>
              <w:rPr>
                <w:ins w:id="492" w:author="Aleksander.LAZAREVIC" w:date="2021-03-08T10:27:00Z"/>
                <w:rFonts w:asciiTheme="majorBidi" w:hAnsiTheme="majorBidi" w:cstheme="majorBidi"/>
              </w:rPr>
            </w:pPr>
            <w:r w:rsidRPr="00467E8D">
              <w:rPr>
                <w:rFonts w:asciiTheme="majorBidi" w:hAnsiTheme="majorBidi" w:cstheme="majorBidi"/>
              </w:rPr>
              <w:t>143</w:t>
            </w:r>
            <w:r w:rsidRPr="00467E8D">
              <w:rPr>
                <w:rFonts w:asciiTheme="majorBidi" w:hAnsiTheme="majorBidi" w:cstheme="majorBidi"/>
              </w:rPr>
              <w:tab/>
              <w:t>(Heavy duty dual-fuel engine retrofit systems)</w:t>
            </w:r>
          </w:p>
          <w:p w14:paraId="416E0055" w14:textId="15AAA213" w:rsidR="001E0A0D" w:rsidRDefault="001E0A0D" w:rsidP="001E0A0D">
            <w:pPr>
              <w:pStyle w:val="SingleTxtG"/>
              <w:spacing w:before="40" w:after="0" w:line="220" w:lineRule="exact"/>
              <w:ind w:left="994" w:right="115" w:hanging="418"/>
              <w:jc w:val="left"/>
              <w:rPr>
                <w:ins w:id="493" w:author="Aleksander.LAZAREVIC" w:date="2021-03-08T10:27:00Z"/>
                <w:rFonts w:asciiTheme="majorBidi" w:hAnsiTheme="majorBidi" w:cstheme="majorBidi"/>
              </w:rPr>
            </w:pPr>
            <w:commentRangeStart w:id="494"/>
            <w:ins w:id="495" w:author="Aleksander.LAZAREVIC" w:date="2021-03-08T10:27:00Z">
              <w:r w:rsidRPr="00C2071A">
                <w:rPr>
                  <w:rFonts w:asciiTheme="majorBidi" w:hAnsiTheme="majorBidi" w:cstheme="majorBidi"/>
                </w:rPr>
                <w:t>1</w:t>
              </w:r>
              <w:r>
                <w:rPr>
                  <w:rFonts w:asciiTheme="majorBidi" w:hAnsiTheme="majorBidi" w:cstheme="majorBidi"/>
                </w:rPr>
                <w:t>5</w:t>
              </w:r>
              <w:r w:rsidRPr="00C2071A">
                <w:rPr>
                  <w:rFonts w:asciiTheme="majorBidi" w:hAnsiTheme="majorBidi" w:cstheme="majorBidi"/>
                </w:rPr>
                <w:t>4</w:t>
              </w:r>
              <w:r w:rsidRPr="00C2071A">
                <w:rPr>
                  <w:rFonts w:asciiTheme="majorBidi" w:hAnsiTheme="majorBidi" w:cstheme="majorBidi"/>
                </w:rPr>
                <w:tab/>
                <w:t>Worldwide harmonized Light vehicles</w:t>
              </w:r>
              <w:r>
                <w:rPr>
                  <w:rFonts w:asciiTheme="majorBidi" w:hAnsiTheme="majorBidi" w:cstheme="majorBidi"/>
                </w:rPr>
                <w:t xml:space="preserve"> </w:t>
              </w:r>
              <w:r w:rsidRPr="00C2071A">
                <w:rPr>
                  <w:rFonts w:asciiTheme="majorBidi" w:hAnsiTheme="majorBidi" w:cstheme="majorBidi"/>
                </w:rPr>
                <w:t>Test Procedure (WLTP Regulation)</w:t>
              </w:r>
            </w:ins>
            <w:commentRangeEnd w:id="494"/>
            <w:ins w:id="496" w:author="Aleksander.LAZAREVIC" w:date="2021-03-08T10:28:00Z">
              <w:r>
                <w:rPr>
                  <w:rStyle w:val="CommentReference"/>
                </w:rPr>
                <w:commentReference w:id="494"/>
              </w:r>
            </w:ins>
          </w:p>
          <w:p w14:paraId="435DC566" w14:textId="7DFA9E97" w:rsidR="00D54D9F" w:rsidRPr="00467E8D" w:rsidRDefault="001E0A0D" w:rsidP="001E0A0D">
            <w:pPr>
              <w:pStyle w:val="CommentText"/>
              <w:rPr>
                <w:rFonts w:asciiTheme="majorBidi" w:hAnsiTheme="majorBidi" w:cstheme="majorBidi"/>
              </w:rPr>
            </w:pPr>
            <w:ins w:id="497" w:author="Aleksander.LAZAREVIC" w:date="2021-03-08T10:26:00Z">
              <w:r>
                <w:rPr>
                  <w:rStyle w:val="CommentReference"/>
                </w:rPr>
                <w:annotationRef/>
              </w:r>
            </w:ins>
          </w:p>
        </w:tc>
        <w:tc>
          <w:tcPr>
            <w:tcW w:w="2211" w:type="pct"/>
            <w:gridSpan w:val="2"/>
            <w:shd w:val="clear" w:color="auto" w:fill="auto"/>
          </w:tcPr>
          <w:p w14:paraId="7F6ABE3B" w14:textId="77777777" w:rsidR="008502BD" w:rsidRPr="0077091D" w:rsidRDefault="008502BD" w:rsidP="00C4452C">
            <w:pPr>
              <w:suppressAutoHyphens w:val="0"/>
              <w:spacing w:before="40" w:after="120" w:line="220" w:lineRule="exact"/>
              <w:ind w:right="113"/>
            </w:pPr>
          </w:p>
        </w:tc>
      </w:tr>
      <w:tr w:rsidR="008502BD" w:rsidRPr="0077091D" w14:paraId="0EA66894" w14:textId="77777777" w:rsidTr="00C4452C">
        <w:trPr>
          <w:trHeight w:val="229"/>
        </w:trPr>
        <w:tc>
          <w:tcPr>
            <w:tcW w:w="2789" w:type="pct"/>
            <w:shd w:val="clear" w:color="auto" w:fill="auto"/>
            <w:tcMar>
              <w:left w:w="0" w:type="dxa"/>
            </w:tcMar>
          </w:tcPr>
          <w:p w14:paraId="4A3BF196" w14:textId="77777777" w:rsidR="008502BD" w:rsidRPr="0077091D" w:rsidRDefault="008502BD" w:rsidP="00C4452C">
            <w:pPr>
              <w:suppressAutoHyphens w:val="0"/>
              <w:spacing w:before="40" w:after="120" w:line="220" w:lineRule="exact"/>
              <w:ind w:right="113"/>
            </w:pPr>
            <w:r w:rsidRPr="0077091D">
              <w:t>4.1.2.</w:t>
            </w:r>
            <w:r w:rsidRPr="0077091D">
              <w:tab/>
              <w:t>Proposal for draft new UN Regulations</w:t>
            </w:r>
          </w:p>
        </w:tc>
        <w:tc>
          <w:tcPr>
            <w:tcW w:w="2211" w:type="pct"/>
            <w:gridSpan w:val="2"/>
            <w:shd w:val="clear" w:color="auto" w:fill="auto"/>
          </w:tcPr>
          <w:p w14:paraId="78AFE30D" w14:textId="77777777" w:rsidR="008502BD" w:rsidRPr="0077091D" w:rsidRDefault="008502BD" w:rsidP="00C4452C">
            <w:pPr>
              <w:suppressAutoHyphens w:val="0"/>
              <w:spacing w:before="40" w:after="120" w:line="220" w:lineRule="exact"/>
              <w:ind w:right="113"/>
            </w:pPr>
          </w:p>
        </w:tc>
      </w:tr>
      <w:tr w:rsidR="008502BD" w:rsidRPr="0077091D" w14:paraId="3F6E3B78" w14:textId="77777777" w:rsidTr="00176F13">
        <w:trPr>
          <w:trHeight w:val="60"/>
        </w:trPr>
        <w:tc>
          <w:tcPr>
            <w:tcW w:w="2789" w:type="pct"/>
            <w:tcBorders>
              <w:bottom w:val="nil"/>
            </w:tcBorders>
            <w:shd w:val="clear" w:color="auto" w:fill="auto"/>
            <w:tcMar>
              <w:left w:w="0" w:type="dxa"/>
            </w:tcMar>
          </w:tcPr>
          <w:p w14:paraId="2106BD2D" w14:textId="77777777" w:rsidR="008502BD" w:rsidRPr="0077091D" w:rsidRDefault="008502BD" w:rsidP="00C4452C">
            <w:pPr>
              <w:suppressAutoHyphens w:val="0"/>
              <w:spacing w:before="40" w:after="120" w:line="220" w:lineRule="exact"/>
              <w:ind w:right="113"/>
            </w:pPr>
            <w:r w:rsidRPr="0077091D">
              <w:tab/>
              <w:t>Nil</w:t>
            </w:r>
          </w:p>
        </w:tc>
        <w:tc>
          <w:tcPr>
            <w:tcW w:w="2211" w:type="pct"/>
            <w:gridSpan w:val="2"/>
            <w:tcBorders>
              <w:bottom w:val="nil"/>
            </w:tcBorders>
            <w:shd w:val="clear" w:color="auto" w:fill="auto"/>
          </w:tcPr>
          <w:p w14:paraId="1A941ECC" w14:textId="77777777" w:rsidR="008502BD" w:rsidRPr="0077091D" w:rsidRDefault="008502BD" w:rsidP="00C4452C">
            <w:pPr>
              <w:suppressAutoHyphens w:val="0"/>
              <w:spacing w:before="40" w:after="120" w:line="220" w:lineRule="exact"/>
              <w:ind w:right="113"/>
            </w:pPr>
          </w:p>
        </w:tc>
      </w:tr>
      <w:tr w:rsidR="008502BD" w:rsidRPr="0077091D" w14:paraId="0B643E23" w14:textId="77777777" w:rsidTr="00176F13">
        <w:trPr>
          <w:trHeight w:val="60"/>
        </w:trPr>
        <w:tc>
          <w:tcPr>
            <w:tcW w:w="2789" w:type="pct"/>
            <w:tcBorders>
              <w:top w:val="nil"/>
              <w:bottom w:val="nil"/>
            </w:tcBorders>
            <w:shd w:val="clear" w:color="auto" w:fill="auto"/>
            <w:tcMar>
              <w:left w:w="0" w:type="dxa"/>
            </w:tcMar>
          </w:tcPr>
          <w:p w14:paraId="02EC4FC0" w14:textId="77777777" w:rsidR="008502BD" w:rsidRPr="0077091D" w:rsidRDefault="008502BD" w:rsidP="00C4452C">
            <w:pPr>
              <w:suppressAutoHyphens w:val="0"/>
              <w:spacing w:before="40" w:after="120" w:line="220" w:lineRule="exact"/>
              <w:ind w:right="113"/>
              <w:rPr>
                <w:b/>
                <w:bCs/>
              </w:rPr>
            </w:pPr>
            <w:r w:rsidRPr="0077091D">
              <w:rPr>
                <w:b/>
              </w:rPr>
              <w:t>4.2.</w:t>
            </w:r>
            <w:r w:rsidRPr="0077091D">
              <w:rPr>
                <w:b/>
              </w:rPr>
              <w:tab/>
            </w:r>
            <w:r w:rsidRPr="0077091D">
              <w:rPr>
                <w:b/>
                <w:bCs/>
              </w:rPr>
              <w:t>1998 Agreement (Global)</w:t>
            </w:r>
          </w:p>
          <w:p w14:paraId="3EBC3478"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77091D">
              <w:t>2</w:t>
            </w:r>
            <w:r w:rsidRPr="0077091D">
              <w:tab/>
            </w:r>
            <w:r w:rsidRPr="00467E8D">
              <w:rPr>
                <w:rFonts w:asciiTheme="majorBidi" w:hAnsiTheme="majorBidi" w:cstheme="majorBidi"/>
              </w:rPr>
              <w:t>(Worldwide motorcycle emissions test cycle (WMTC));</w:t>
            </w:r>
          </w:p>
          <w:p w14:paraId="5535B085"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4</w:t>
            </w:r>
            <w:r w:rsidRPr="00467E8D">
              <w:rPr>
                <w:rFonts w:asciiTheme="majorBidi" w:hAnsiTheme="majorBidi" w:cstheme="majorBidi"/>
              </w:rPr>
              <w:tab/>
              <w:t>(Worldwide harmonized Heavy-Duty Certification Procedure (WHDC));</w:t>
            </w:r>
          </w:p>
          <w:p w14:paraId="07C1AF64"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5</w:t>
            </w:r>
            <w:r w:rsidRPr="00467E8D">
              <w:rPr>
                <w:rFonts w:asciiTheme="majorBidi" w:hAnsiTheme="majorBidi" w:cstheme="majorBidi"/>
              </w:rPr>
              <w:tab/>
              <w:t>(Worldwide harmonized Heavy duty on-board diagnostic systems (WWH-OBD));</w:t>
            </w:r>
          </w:p>
          <w:p w14:paraId="2C725756" w14:textId="77777777" w:rsidR="008502BD" w:rsidRPr="00467E8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t>10</w:t>
            </w:r>
            <w:r w:rsidRPr="00467E8D">
              <w:rPr>
                <w:rFonts w:asciiTheme="majorBidi" w:hAnsiTheme="majorBidi" w:cstheme="majorBidi"/>
              </w:rPr>
              <w:tab/>
              <w:t>(Off-Cycle Emissions (OCE));</w:t>
            </w:r>
          </w:p>
          <w:p w14:paraId="398D4713" w14:textId="77777777" w:rsidR="008502BD" w:rsidRPr="00467E8D" w:rsidRDefault="008502BD" w:rsidP="00C4452C">
            <w:pPr>
              <w:pStyle w:val="SingleTxtG"/>
              <w:spacing w:before="40" w:line="220" w:lineRule="exact"/>
              <w:ind w:left="996" w:right="0" w:hanging="420"/>
              <w:jc w:val="left"/>
              <w:rPr>
                <w:rFonts w:asciiTheme="majorBidi" w:hAnsiTheme="majorBidi" w:cstheme="majorBidi"/>
              </w:rPr>
            </w:pPr>
            <w:r w:rsidRPr="00467E8D">
              <w:rPr>
                <w:rFonts w:asciiTheme="majorBidi" w:hAnsiTheme="majorBidi" w:cstheme="majorBidi"/>
              </w:rPr>
              <w:t>11</w:t>
            </w:r>
            <w:r w:rsidRPr="00467E8D">
              <w:rPr>
                <w:rFonts w:asciiTheme="majorBidi" w:hAnsiTheme="majorBidi" w:cstheme="majorBidi"/>
              </w:rPr>
              <w:tab/>
            </w:r>
            <w:r w:rsidRPr="00467E8D">
              <w:rPr>
                <w:rFonts w:asciiTheme="majorBidi" w:hAnsiTheme="majorBidi" w:cstheme="majorBidi"/>
                <w:spacing w:val="-2"/>
              </w:rPr>
              <w:t>(Non-road mobile machinery engines);</w:t>
            </w:r>
          </w:p>
          <w:p w14:paraId="5C375BC8" w14:textId="77777777" w:rsidR="008502BD" w:rsidRDefault="008502BD" w:rsidP="00C4452C">
            <w:pPr>
              <w:pStyle w:val="SingleTxtG"/>
              <w:spacing w:before="40" w:line="220" w:lineRule="exact"/>
              <w:ind w:left="996" w:right="115" w:hanging="420"/>
              <w:jc w:val="left"/>
              <w:rPr>
                <w:rFonts w:asciiTheme="majorBidi" w:hAnsiTheme="majorBidi" w:cstheme="majorBidi"/>
              </w:rPr>
            </w:pPr>
            <w:r w:rsidRPr="00467E8D">
              <w:rPr>
                <w:rFonts w:asciiTheme="majorBidi" w:hAnsiTheme="majorBidi" w:cstheme="majorBidi"/>
              </w:rPr>
              <w:lastRenderedPageBreak/>
              <w:t>15</w:t>
            </w:r>
            <w:r w:rsidRPr="00467E8D">
              <w:rPr>
                <w:rFonts w:asciiTheme="majorBidi" w:hAnsiTheme="majorBidi" w:cstheme="majorBidi"/>
              </w:rPr>
              <w:tab/>
              <w:t>(Worldwide harmonized Light Vehicle Test Procedure (WLTP))</w:t>
            </w:r>
            <w:r w:rsidR="00BD242E">
              <w:rPr>
                <w:rFonts w:asciiTheme="majorBidi" w:hAnsiTheme="majorBidi" w:cstheme="majorBidi"/>
              </w:rPr>
              <w:t>;</w:t>
            </w:r>
          </w:p>
          <w:p w14:paraId="057A651A" w14:textId="2C10DE03" w:rsidR="00BD242E" w:rsidRDefault="00BD242E" w:rsidP="00C4452C">
            <w:pPr>
              <w:pStyle w:val="SingleTxtG"/>
              <w:spacing w:before="40" w:line="220" w:lineRule="exact"/>
              <w:ind w:left="996" w:right="115" w:hanging="420"/>
              <w:jc w:val="left"/>
            </w:pPr>
            <w:r>
              <w:t xml:space="preserve">17 </w:t>
            </w:r>
            <w:r w:rsidR="00797D30">
              <w:tab/>
            </w:r>
            <w:r>
              <w:t>(Crankcase and evaporative emissions of L-category vehicles);</w:t>
            </w:r>
          </w:p>
          <w:p w14:paraId="54029755" w14:textId="77777777" w:rsidR="001F2E00" w:rsidRDefault="00BD242E" w:rsidP="00C4452C">
            <w:pPr>
              <w:pStyle w:val="SingleTxtG"/>
              <w:spacing w:before="40" w:line="220" w:lineRule="exact"/>
              <w:ind w:left="996" w:right="115" w:hanging="420"/>
              <w:jc w:val="left"/>
            </w:pPr>
            <w:r>
              <w:t xml:space="preserve">18 </w:t>
            </w:r>
            <w:r w:rsidR="00797D30">
              <w:tab/>
            </w:r>
            <w:r>
              <w:t>(On-Board Diagnostic (OBD) systems for L-category vehicles)</w:t>
            </w:r>
          </w:p>
          <w:p w14:paraId="41054B82" w14:textId="77777777" w:rsidR="00BD242E" w:rsidRDefault="001F2E00" w:rsidP="00C4452C">
            <w:pPr>
              <w:pStyle w:val="SingleTxtG"/>
              <w:spacing w:before="40" w:line="220" w:lineRule="exact"/>
              <w:ind w:left="996" w:right="115" w:hanging="420"/>
              <w:jc w:val="left"/>
            </w:pPr>
            <w:r w:rsidRPr="00DA4D95">
              <w:t>19 (Evaporative emission test procedure for the Worldwide harmonized Light vehicle Test Procedure (WLTP EVAP))</w:t>
            </w:r>
            <w:r w:rsidR="00BD242E">
              <w:t>;</w:t>
            </w:r>
          </w:p>
          <w:p w14:paraId="7BEC6CA8" w14:textId="09207F58" w:rsidR="00A76496" w:rsidRPr="0077091D" w:rsidRDefault="00A76496" w:rsidP="00C4452C">
            <w:pPr>
              <w:pStyle w:val="SingleTxtG"/>
              <w:spacing w:before="40" w:line="220" w:lineRule="exact"/>
              <w:ind w:left="996" w:right="115" w:hanging="420"/>
              <w:jc w:val="left"/>
            </w:pPr>
            <w:r>
              <w:t>21 (Determination of Electrified Vehicle Power (DEVP))</w:t>
            </w:r>
          </w:p>
        </w:tc>
        <w:tc>
          <w:tcPr>
            <w:tcW w:w="2211" w:type="pct"/>
            <w:gridSpan w:val="2"/>
            <w:tcBorders>
              <w:top w:val="nil"/>
              <w:bottom w:val="nil"/>
            </w:tcBorders>
            <w:shd w:val="clear" w:color="auto" w:fill="auto"/>
          </w:tcPr>
          <w:p w14:paraId="3811512F" w14:textId="1F09D50F" w:rsidR="008502BD" w:rsidRPr="0077091D" w:rsidRDefault="008502BD" w:rsidP="00C4452C">
            <w:pPr>
              <w:suppressAutoHyphens w:val="0"/>
              <w:spacing w:before="40" w:after="120" w:line="220" w:lineRule="exact"/>
              <w:ind w:right="113"/>
            </w:pPr>
            <w:r w:rsidRPr="0077091D">
              <w:lastRenderedPageBreak/>
              <w:t xml:space="preserve">For document symbols and its availability, please refer to the agenda of </w:t>
            </w:r>
            <w:r w:rsidR="00EB3AAD" w:rsidRPr="0077091D">
              <w:t xml:space="preserve">the </w:t>
            </w:r>
            <w:r w:rsidR="00EB3AAD">
              <w:t>eighty-</w:t>
            </w:r>
            <w:r w:rsidR="005C3F2B">
              <w:t>second</w:t>
            </w:r>
            <w:r w:rsidR="005C3F2B" w:rsidRPr="0077091D">
              <w:t xml:space="preserve"> </w:t>
            </w:r>
            <w:r w:rsidR="00EB3AAD" w:rsidRPr="0077091D">
              <w:t>session (GRPE/</w:t>
            </w:r>
            <w:r w:rsidR="005C3F2B" w:rsidRPr="0077091D">
              <w:t>20</w:t>
            </w:r>
            <w:r w:rsidR="005C3F2B">
              <w:t>21</w:t>
            </w:r>
            <w:r w:rsidR="00EB3AAD" w:rsidRPr="00E92C8C">
              <w:t>/</w:t>
            </w:r>
            <w:r w:rsidR="005C3F2B">
              <w:t>1</w:t>
            </w:r>
            <w:r w:rsidR="00EB3AAD" w:rsidRPr="00E92C8C">
              <w:t>)</w:t>
            </w:r>
          </w:p>
        </w:tc>
      </w:tr>
      <w:tr w:rsidR="008502BD" w:rsidRPr="0077091D" w14:paraId="16923B53" w14:textId="77777777" w:rsidTr="00176F13">
        <w:trPr>
          <w:trHeight w:val="782"/>
        </w:trPr>
        <w:tc>
          <w:tcPr>
            <w:tcW w:w="2789" w:type="pct"/>
            <w:tcBorders>
              <w:top w:val="nil"/>
            </w:tcBorders>
            <w:shd w:val="clear" w:color="auto" w:fill="auto"/>
            <w:tcMar>
              <w:left w:w="0" w:type="dxa"/>
            </w:tcMar>
          </w:tcPr>
          <w:p w14:paraId="1FB071D3" w14:textId="77777777" w:rsidR="008502BD" w:rsidRPr="0077091D" w:rsidRDefault="008502BD" w:rsidP="00C4452C">
            <w:pPr>
              <w:keepNext/>
              <w:keepLines/>
              <w:suppressAutoHyphens w:val="0"/>
              <w:spacing w:before="40" w:after="120" w:line="220" w:lineRule="exact"/>
              <w:ind w:left="567" w:right="113" w:hanging="567"/>
            </w:pPr>
            <w:r w:rsidRPr="0077091D">
              <w:t>4.2.1.</w:t>
            </w:r>
            <w:r w:rsidRPr="0077091D">
              <w:tab/>
              <w:t>Proposal for developing new UN Global Technical Regulations</w:t>
            </w:r>
          </w:p>
          <w:p w14:paraId="4F0B6C77" w14:textId="77777777" w:rsidR="008502BD" w:rsidRPr="0077091D" w:rsidRDefault="008502BD" w:rsidP="00C4452C">
            <w:pPr>
              <w:keepNext/>
              <w:keepLines/>
              <w:suppressAutoHyphens w:val="0"/>
              <w:spacing w:before="40" w:after="120" w:line="220" w:lineRule="exact"/>
              <w:ind w:left="567" w:right="113"/>
            </w:pPr>
            <w:r w:rsidRPr="0077091D">
              <w:t>Vehicles Interior Air Quality (VIAQ)</w:t>
            </w:r>
          </w:p>
        </w:tc>
        <w:tc>
          <w:tcPr>
            <w:tcW w:w="2211" w:type="pct"/>
            <w:gridSpan w:val="2"/>
            <w:tcBorders>
              <w:top w:val="nil"/>
            </w:tcBorders>
            <w:shd w:val="clear" w:color="auto" w:fill="auto"/>
          </w:tcPr>
          <w:p w14:paraId="044CEFA5" w14:textId="77777777" w:rsidR="008502BD" w:rsidRPr="0077091D" w:rsidRDefault="008502BD" w:rsidP="00C4452C">
            <w:pPr>
              <w:suppressAutoHyphens w:val="0"/>
              <w:spacing w:before="40" w:after="120" w:line="220" w:lineRule="exact"/>
              <w:ind w:right="113"/>
            </w:pPr>
          </w:p>
        </w:tc>
      </w:tr>
      <w:tr w:rsidR="008502BD" w:rsidRPr="0077091D" w14:paraId="6DCCD4F6" w14:textId="77777777" w:rsidTr="00C4452C">
        <w:trPr>
          <w:trHeight w:val="339"/>
        </w:trPr>
        <w:tc>
          <w:tcPr>
            <w:tcW w:w="2789" w:type="pct"/>
            <w:shd w:val="clear" w:color="auto" w:fill="auto"/>
            <w:tcMar>
              <w:left w:w="0" w:type="dxa"/>
            </w:tcMar>
          </w:tcPr>
          <w:p w14:paraId="02FAA357" w14:textId="77777777" w:rsidR="008502BD" w:rsidRPr="0077091D" w:rsidRDefault="008502BD" w:rsidP="008502BD">
            <w:pPr>
              <w:pStyle w:val="Heading1"/>
              <w:keepNext/>
              <w:keepLines/>
              <w:tabs>
                <w:tab w:val="left" w:pos="571"/>
              </w:tabs>
              <w:suppressAutoHyphens w:val="0"/>
              <w:spacing w:before="40" w:after="120" w:line="220" w:lineRule="exact"/>
              <w:ind w:left="0" w:right="113"/>
              <w:rPr>
                <w:b/>
                <w:bCs/>
              </w:rPr>
            </w:pPr>
            <w:r w:rsidRPr="0077091D">
              <w:rPr>
                <w:b/>
              </w:rPr>
              <w:t>4.3.</w:t>
            </w:r>
            <w:r w:rsidRPr="0077091D">
              <w:rPr>
                <w:b/>
              </w:rPr>
              <w:tab/>
            </w:r>
            <w:r w:rsidRPr="0077091D">
              <w:rPr>
                <w:b/>
                <w:bCs/>
              </w:rPr>
              <w:t>1997 Agreement (Inspections)</w:t>
            </w:r>
          </w:p>
          <w:p w14:paraId="6458FF52" w14:textId="77777777" w:rsidR="008502BD" w:rsidRPr="0077091D" w:rsidRDefault="008502BD" w:rsidP="008502BD">
            <w:pPr>
              <w:pStyle w:val="SingleTxtG"/>
              <w:keepNext/>
              <w:keepLines/>
              <w:spacing w:before="40" w:line="220" w:lineRule="exact"/>
              <w:ind w:left="567"/>
              <w:jc w:val="left"/>
            </w:pPr>
            <w:r w:rsidRPr="0077091D">
              <w:t>Nil</w:t>
            </w:r>
          </w:p>
        </w:tc>
        <w:tc>
          <w:tcPr>
            <w:tcW w:w="2211" w:type="pct"/>
            <w:gridSpan w:val="2"/>
            <w:shd w:val="clear" w:color="auto" w:fill="auto"/>
            <w:tcMar>
              <w:left w:w="0" w:type="dxa"/>
            </w:tcMar>
          </w:tcPr>
          <w:p w14:paraId="4547C7E7" w14:textId="77777777" w:rsidR="008502BD" w:rsidRPr="0077091D" w:rsidRDefault="008502BD" w:rsidP="008502BD">
            <w:pPr>
              <w:keepNext/>
              <w:keepLines/>
              <w:suppressAutoHyphens w:val="0"/>
              <w:spacing w:before="40" w:after="120" w:line="220" w:lineRule="exact"/>
              <w:ind w:right="113"/>
            </w:pPr>
          </w:p>
        </w:tc>
      </w:tr>
      <w:tr w:rsidR="008502BD" w:rsidRPr="0077091D" w14:paraId="32AD9A89" w14:textId="77777777" w:rsidTr="00C4452C">
        <w:trPr>
          <w:trHeight w:val="20"/>
        </w:trPr>
        <w:tc>
          <w:tcPr>
            <w:tcW w:w="2789" w:type="pct"/>
            <w:tcBorders>
              <w:bottom w:val="nil"/>
            </w:tcBorders>
            <w:shd w:val="clear" w:color="auto" w:fill="auto"/>
            <w:tcMar>
              <w:left w:w="0" w:type="dxa"/>
            </w:tcMar>
          </w:tcPr>
          <w:p w14:paraId="6612DEB8" w14:textId="77777777" w:rsidR="008502BD" w:rsidRPr="0077091D" w:rsidRDefault="008502BD" w:rsidP="00C4452C">
            <w:pPr>
              <w:suppressAutoHyphens w:val="0"/>
              <w:spacing w:before="40" w:after="120" w:line="220" w:lineRule="exact"/>
              <w:ind w:left="567" w:right="113" w:hanging="567"/>
            </w:pPr>
            <w:r w:rsidRPr="0077091D">
              <w:rPr>
                <w:b/>
              </w:rPr>
              <w:t>4.4.</w:t>
            </w:r>
            <w:r w:rsidRPr="0077091D">
              <w:rPr>
                <w:b/>
              </w:rPr>
              <w:tab/>
              <w:t>Proposal for draft recommendations or amendments to existing recommendations</w:t>
            </w:r>
          </w:p>
        </w:tc>
        <w:tc>
          <w:tcPr>
            <w:tcW w:w="2211" w:type="pct"/>
            <w:gridSpan w:val="2"/>
            <w:tcBorders>
              <w:bottom w:val="nil"/>
            </w:tcBorders>
            <w:shd w:val="clear" w:color="auto" w:fill="auto"/>
            <w:tcMar>
              <w:left w:w="0" w:type="dxa"/>
            </w:tcMar>
          </w:tcPr>
          <w:p w14:paraId="7CF734B2" w14:textId="77777777" w:rsidR="008502BD" w:rsidRPr="0077091D" w:rsidRDefault="008502BD" w:rsidP="00C4452C">
            <w:pPr>
              <w:suppressAutoHyphens w:val="0"/>
              <w:spacing w:before="40" w:after="120" w:line="220" w:lineRule="exact"/>
              <w:ind w:right="113"/>
            </w:pPr>
          </w:p>
        </w:tc>
      </w:tr>
      <w:tr w:rsidR="008502BD" w:rsidRPr="0077091D" w14:paraId="652CEA17" w14:textId="77777777" w:rsidTr="00C4452C">
        <w:trPr>
          <w:trHeight w:val="260"/>
        </w:trPr>
        <w:tc>
          <w:tcPr>
            <w:tcW w:w="2789" w:type="pct"/>
            <w:tcBorders>
              <w:top w:val="nil"/>
              <w:bottom w:val="nil"/>
            </w:tcBorders>
            <w:shd w:val="clear" w:color="auto" w:fill="auto"/>
            <w:tcMar>
              <w:left w:w="0" w:type="dxa"/>
            </w:tcMar>
          </w:tcPr>
          <w:p w14:paraId="490E35A3" w14:textId="77777777" w:rsidR="008502BD" w:rsidRPr="0077091D" w:rsidRDefault="008502BD" w:rsidP="00C4452C">
            <w:pPr>
              <w:suppressAutoHyphens w:val="0"/>
              <w:spacing w:before="40" w:after="120" w:line="220" w:lineRule="exact"/>
              <w:ind w:right="113"/>
            </w:pPr>
            <w:r w:rsidRPr="0077091D">
              <w:tab/>
              <w:t>Nil</w:t>
            </w:r>
          </w:p>
        </w:tc>
        <w:tc>
          <w:tcPr>
            <w:tcW w:w="2211" w:type="pct"/>
            <w:gridSpan w:val="2"/>
            <w:tcBorders>
              <w:top w:val="nil"/>
              <w:bottom w:val="nil"/>
            </w:tcBorders>
            <w:shd w:val="clear" w:color="auto" w:fill="auto"/>
            <w:tcMar>
              <w:left w:w="0" w:type="dxa"/>
            </w:tcMar>
          </w:tcPr>
          <w:p w14:paraId="412C8D13" w14:textId="77777777" w:rsidR="008502BD" w:rsidRPr="0077091D" w:rsidRDefault="008502BD" w:rsidP="00C4452C">
            <w:pPr>
              <w:suppressAutoHyphens w:val="0"/>
              <w:spacing w:before="40" w:after="120" w:line="220" w:lineRule="exact"/>
              <w:ind w:right="113"/>
            </w:pPr>
          </w:p>
        </w:tc>
      </w:tr>
      <w:tr w:rsidR="008502BD" w:rsidRPr="0077091D" w14:paraId="554561D9" w14:textId="77777777" w:rsidTr="00C4452C">
        <w:trPr>
          <w:trHeight w:val="260"/>
        </w:trPr>
        <w:tc>
          <w:tcPr>
            <w:tcW w:w="2789" w:type="pct"/>
            <w:tcBorders>
              <w:top w:val="nil"/>
              <w:bottom w:val="nil"/>
            </w:tcBorders>
            <w:shd w:val="clear" w:color="auto" w:fill="auto"/>
            <w:tcMar>
              <w:left w:w="0" w:type="dxa"/>
            </w:tcMar>
          </w:tcPr>
          <w:p w14:paraId="071D6C8B" w14:textId="77777777" w:rsidR="008502BD" w:rsidRPr="0077091D" w:rsidRDefault="008502BD" w:rsidP="00C4452C">
            <w:pPr>
              <w:suppressAutoHyphens w:val="0"/>
              <w:spacing w:before="40" w:after="120" w:line="220" w:lineRule="exact"/>
              <w:ind w:right="113"/>
            </w:pPr>
            <w:r w:rsidRPr="0077091D">
              <w:rPr>
                <w:b/>
              </w:rPr>
              <w:t>4.5.</w:t>
            </w:r>
            <w:r w:rsidRPr="0077091D">
              <w:rPr>
                <w:b/>
              </w:rPr>
              <w:tab/>
              <w:t>Miscellaneous items</w:t>
            </w:r>
          </w:p>
        </w:tc>
        <w:tc>
          <w:tcPr>
            <w:tcW w:w="2211" w:type="pct"/>
            <w:gridSpan w:val="2"/>
            <w:vMerge w:val="restart"/>
            <w:tcBorders>
              <w:top w:val="nil"/>
              <w:bottom w:val="nil"/>
            </w:tcBorders>
            <w:shd w:val="clear" w:color="auto" w:fill="auto"/>
            <w:tcMar>
              <w:left w:w="0" w:type="dxa"/>
            </w:tcMar>
          </w:tcPr>
          <w:p w14:paraId="0ED9D176" w14:textId="3B36E623"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of </w:t>
            </w:r>
            <w:r w:rsidR="00EB3AAD" w:rsidRPr="0077091D">
              <w:t xml:space="preserve">the </w:t>
            </w:r>
            <w:r w:rsidR="00EB3AAD">
              <w:t>eighty-</w:t>
            </w:r>
            <w:r w:rsidR="005C3F2B">
              <w:t>second</w:t>
            </w:r>
            <w:r w:rsidR="005C3F2B" w:rsidRPr="0077091D">
              <w:t xml:space="preserve"> </w:t>
            </w:r>
            <w:r w:rsidR="00EB3AAD" w:rsidRPr="0077091D">
              <w:t>session (GRPE/</w:t>
            </w:r>
            <w:r w:rsidR="005C3F2B" w:rsidRPr="0077091D">
              <w:t>20</w:t>
            </w:r>
            <w:r w:rsidR="005C3F2B">
              <w:t>21</w:t>
            </w:r>
            <w:r w:rsidR="00EB3AAD" w:rsidRPr="00E92C8C">
              <w:t>/</w:t>
            </w:r>
            <w:r w:rsidR="005C3F2B">
              <w:t>1</w:t>
            </w:r>
            <w:r w:rsidR="00EB3AAD" w:rsidRPr="00E92C8C">
              <w:t>)</w:t>
            </w:r>
          </w:p>
        </w:tc>
      </w:tr>
      <w:tr w:rsidR="008502BD" w:rsidRPr="0077091D" w14:paraId="22B4717C" w14:textId="77777777" w:rsidTr="00C4452C">
        <w:trPr>
          <w:trHeight w:val="260"/>
        </w:trPr>
        <w:tc>
          <w:tcPr>
            <w:tcW w:w="2789" w:type="pct"/>
            <w:tcBorders>
              <w:top w:val="nil"/>
              <w:bottom w:val="single" w:sz="12" w:space="0" w:color="auto"/>
            </w:tcBorders>
            <w:shd w:val="clear" w:color="auto" w:fill="auto"/>
            <w:tcMar>
              <w:left w:w="0" w:type="dxa"/>
            </w:tcMar>
          </w:tcPr>
          <w:p w14:paraId="61C7B4B2" w14:textId="77777777" w:rsidR="008502BD" w:rsidRPr="0077091D" w:rsidRDefault="008502BD" w:rsidP="00797D30">
            <w:pPr>
              <w:suppressAutoHyphens w:val="0"/>
              <w:spacing w:before="40" w:after="120" w:line="220" w:lineRule="exact"/>
              <w:ind w:left="567" w:right="113"/>
            </w:pPr>
            <w:r w:rsidRPr="0077091D">
              <w:t>World-wide harmonized Light vehicles Test Procedure (WLTP)</w:t>
            </w:r>
          </w:p>
          <w:p w14:paraId="456BFBF6" w14:textId="77777777" w:rsidR="008502BD" w:rsidRPr="0077091D" w:rsidRDefault="008502BD" w:rsidP="00797D30">
            <w:pPr>
              <w:suppressAutoHyphens w:val="0"/>
              <w:spacing w:before="40" w:after="120" w:line="220" w:lineRule="exact"/>
              <w:ind w:left="567" w:right="113"/>
            </w:pPr>
            <w:r w:rsidRPr="0077091D">
              <w:t>Heavy Duty Hybrids (HDH)</w:t>
            </w:r>
          </w:p>
          <w:p w14:paraId="5AADEA67" w14:textId="77777777" w:rsidR="008502BD" w:rsidRPr="0077091D" w:rsidRDefault="008502BD" w:rsidP="00797D30">
            <w:pPr>
              <w:suppressAutoHyphens w:val="0"/>
              <w:spacing w:before="40" w:after="120" w:line="220" w:lineRule="exact"/>
              <w:ind w:left="567" w:right="113"/>
            </w:pPr>
            <w:r w:rsidRPr="0077091D">
              <w:t>Particle Measurement Programme (PMP)</w:t>
            </w:r>
          </w:p>
          <w:p w14:paraId="5D0649AF" w14:textId="77777777" w:rsidR="008502BD" w:rsidRPr="0077091D" w:rsidRDefault="008502BD" w:rsidP="00797D30">
            <w:pPr>
              <w:suppressAutoHyphens w:val="0"/>
              <w:spacing w:before="40" w:after="120" w:line="220" w:lineRule="exact"/>
              <w:ind w:left="567" w:right="113"/>
            </w:pPr>
            <w:r w:rsidRPr="0077091D">
              <w:t>Gaseous Fuelled Vehicles (GFV)</w:t>
            </w:r>
          </w:p>
          <w:p w14:paraId="5545975D" w14:textId="77777777" w:rsidR="008502BD" w:rsidRPr="0077091D" w:rsidRDefault="008502BD" w:rsidP="00797D30">
            <w:pPr>
              <w:suppressAutoHyphens w:val="0"/>
              <w:spacing w:before="40" w:after="120" w:line="220" w:lineRule="exact"/>
              <w:ind w:left="567" w:right="113"/>
            </w:pPr>
            <w:r w:rsidRPr="0077091D">
              <w:t>Environmental and Propulsion Performance Requirements (EPPR) for L-category vehicles</w:t>
            </w:r>
          </w:p>
          <w:p w14:paraId="69CCADFD" w14:textId="77777777" w:rsidR="008502BD" w:rsidRPr="0077091D" w:rsidRDefault="008502BD" w:rsidP="00797D30">
            <w:pPr>
              <w:suppressAutoHyphens w:val="0"/>
              <w:spacing w:before="40" w:after="120" w:line="220" w:lineRule="exact"/>
              <w:ind w:left="567" w:right="113"/>
            </w:pPr>
            <w:r w:rsidRPr="0077091D">
              <w:t>Electric Vehicles and the Environment (EVE)</w:t>
            </w:r>
          </w:p>
          <w:p w14:paraId="6C3BAFA1" w14:textId="77777777" w:rsidR="008502BD" w:rsidRPr="0077091D" w:rsidRDefault="008502BD" w:rsidP="00797D30">
            <w:pPr>
              <w:keepNext/>
              <w:keepLines/>
              <w:suppressAutoHyphens w:val="0"/>
              <w:spacing w:before="40" w:after="120" w:line="220" w:lineRule="exact"/>
              <w:ind w:left="567" w:right="113"/>
            </w:pPr>
            <w:r w:rsidRPr="0077091D">
              <w:t>Vehicle Propulsion System Definitions (VPSD)</w:t>
            </w:r>
          </w:p>
          <w:p w14:paraId="48CDA2D5" w14:textId="77777777" w:rsidR="008502BD" w:rsidRPr="0077091D" w:rsidRDefault="008502BD" w:rsidP="00797D30">
            <w:pPr>
              <w:suppressAutoHyphens w:val="0"/>
              <w:spacing w:before="40" w:after="120" w:line="220" w:lineRule="exact"/>
              <w:ind w:left="567" w:right="113"/>
            </w:pPr>
            <w:r w:rsidRPr="0077091D">
              <w:t>Fuel Quality (FQ)</w:t>
            </w:r>
          </w:p>
          <w:p w14:paraId="13EC9C39" w14:textId="77777777" w:rsidR="008502BD" w:rsidRPr="0077091D" w:rsidRDefault="008502BD" w:rsidP="00797D30">
            <w:pPr>
              <w:suppressAutoHyphens w:val="0"/>
              <w:spacing w:before="40" w:after="120" w:line="220" w:lineRule="exact"/>
              <w:ind w:left="567" w:right="113"/>
            </w:pPr>
            <w:r w:rsidRPr="0077091D">
              <w:t>International Whole Vehicle Type Approval (IWVTA)</w:t>
            </w:r>
          </w:p>
          <w:p w14:paraId="7731FE30" w14:textId="77777777" w:rsidR="008502BD" w:rsidRPr="0077091D" w:rsidRDefault="008502BD" w:rsidP="00797D30">
            <w:pPr>
              <w:keepNext/>
              <w:keepLines/>
              <w:suppressAutoHyphens w:val="0"/>
              <w:spacing w:before="40" w:after="120" w:line="220" w:lineRule="exact"/>
              <w:ind w:left="567" w:right="113"/>
            </w:pPr>
            <w:r w:rsidRPr="0077091D">
              <w:t>Exchange of information on national and international requirements on emissions</w:t>
            </w:r>
          </w:p>
          <w:p w14:paraId="53F15C37" w14:textId="77777777" w:rsidR="008502BD" w:rsidRPr="0077091D" w:rsidRDefault="008502BD" w:rsidP="00797D30">
            <w:pPr>
              <w:suppressAutoHyphens w:val="0"/>
              <w:spacing w:before="40" w:after="120" w:line="220" w:lineRule="exact"/>
              <w:ind w:right="113"/>
            </w:pPr>
            <w:r w:rsidRPr="0077091D">
              <w:tab/>
              <w:t>Vehicles Interior Air Quality (VIAQ)</w:t>
            </w:r>
          </w:p>
          <w:p w14:paraId="6D6B8FA8" w14:textId="77777777" w:rsidR="008502BD" w:rsidRPr="0077091D" w:rsidRDefault="008502BD" w:rsidP="00797D30">
            <w:pPr>
              <w:suppressAutoHyphens w:val="0"/>
              <w:spacing w:before="40" w:after="120" w:line="220" w:lineRule="exact"/>
              <w:ind w:left="567" w:right="113"/>
            </w:pPr>
            <w:r w:rsidRPr="0077091D">
              <w:t>Global Real Driving Emissions (RDE)</w:t>
            </w:r>
          </w:p>
        </w:tc>
        <w:tc>
          <w:tcPr>
            <w:tcW w:w="2211" w:type="pct"/>
            <w:gridSpan w:val="2"/>
            <w:vMerge/>
            <w:tcBorders>
              <w:top w:val="nil"/>
              <w:bottom w:val="single" w:sz="12" w:space="0" w:color="auto"/>
            </w:tcBorders>
            <w:shd w:val="clear" w:color="auto" w:fill="auto"/>
            <w:tcMar>
              <w:left w:w="0" w:type="dxa"/>
            </w:tcMar>
          </w:tcPr>
          <w:p w14:paraId="52730C87" w14:textId="77777777" w:rsidR="008502BD" w:rsidRPr="0077091D" w:rsidRDefault="008502BD" w:rsidP="00C4452C">
            <w:pPr>
              <w:suppressAutoHyphens w:val="0"/>
              <w:spacing w:before="40" w:after="120" w:line="220" w:lineRule="exact"/>
              <w:ind w:right="113"/>
            </w:pPr>
          </w:p>
        </w:tc>
      </w:tr>
    </w:tbl>
    <w:p w14:paraId="7F725EBC" w14:textId="77777777" w:rsidR="008502BD" w:rsidRPr="0077091D" w:rsidRDefault="008502BD" w:rsidP="008502BD">
      <w:pPr>
        <w:tabs>
          <w:tab w:val="left" w:pos="1701"/>
        </w:tabs>
        <w:spacing w:line="240" w:lineRule="auto"/>
        <w:ind w:left="1134"/>
        <w:outlineLvl w:val="0"/>
        <w:rPr>
          <w:rFonts w:eastAsia="Calibri" w:cs="Arial"/>
          <w:b/>
          <w:bCs/>
          <w:szCs w:val="22"/>
        </w:rPr>
      </w:pPr>
    </w:p>
    <w:p w14:paraId="61A95771" w14:textId="77777777" w:rsidR="008502BD" w:rsidRPr="0077091D" w:rsidRDefault="008502BD" w:rsidP="008502BD">
      <w:pPr>
        <w:suppressAutoHyphens w:val="0"/>
        <w:spacing w:after="160" w:line="259" w:lineRule="auto"/>
        <w:rPr>
          <w:rFonts w:eastAsia="Calibri" w:cs="Arial"/>
          <w:b/>
          <w:bCs/>
          <w:szCs w:val="22"/>
        </w:rPr>
      </w:pPr>
      <w:r w:rsidRPr="0077091D">
        <w:rPr>
          <w:rFonts w:eastAsia="Calibri" w:cs="Arial"/>
          <w:b/>
          <w:bCs/>
          <w:szCs w:val="22"/>
        </w:rPr>
        <w:br w:type="page"/>
      </w:r>
    </w:p>
    <w:p w14:paraId="5D5064EC" w14:textId="1CB8039C" w:rsidR="00B67205" w:rsidRPr="00265733" w:rsidRDefault="00B67205" w:rsidP="00B67205">
      <w:pPr>
        <w:pStyle w:val="Heading1"/>
        <w:tabs>
          <w:tab w:val="right" w:pos="284"/>
        </w:tabs>
        <w:ind w:left="284"/>
      </w:pPr>
      <w:r w:rsidRPr="00265733">
        <w:lastRenderedPageBreak/>
        <w:t xml:space="preserve">Table </w:t>
      </w:r>
      <w:r w:rsidR="00BB5275">
        <w:t>5</w:t>
      </w:r>
    </w:p>
    <w:p w14:paraId="703CA25A" w14:textId="77777777" w:rsidR="00B67205" w:rsidRPr="00265733" w:rsidRDefault="00B67205" w:rsidP="00B67205">
      <w:pPr>
        <w:pStyle w:val="SingleTxtG"/>
        <w:tabs>
          <w:tab w:val="right" w:pos="284"/>
        </w:tabs>
        <w:ind w:left="284"/>
        <w:rPr>
          <w:rFonts w:eastAsia="Calibri" w:cs="Arial"/>
          <w:b/>
          <w:bCs/>
          <w:szCs w:val="22"/>
        </w:rPr>
      </w:pPr>
      <w:r w:rsidRPr="00265733">
        <w:rPr>
          <w:rFonts w:eastAsia="Calibri" w:cs="Arial"/>
          <w:b/>
          <w:bCs/>
          <w:szCs w:val="22"/>
        </w:rPr>
        <w:t>Subjects under consideration by the Working Party on Automated / Autonomous and Connected Vehicles (GRVA)</w:t>
      </w:r>
    </w:p>
    <w:tbl>
      <w:tblPr>
        <w:tblStyle w:val="TableGrid"/>
        <w:tblW w:w="8788" w:type="dxa"/>
        <w:tblInd w:w="279" w:type="dxa"/>
        <w:tblLayout w:type="fixed"/>
        <w:tblLook w:val="04A0" w:firstRow="1" w:lastRow="0" w:firstColumn="1" w:lastColumn="0" w:noHBand="0" w:noVBand="1"/>
      </w:tblPr>
      <w:tblGrid>
        <w:gridCol w:w="1717"/>
        <w:gridCol w:w="2531"/>
        <w:gridCol w:w="1989"/>
        <w:gridCol w:w="2551"/>
      </w:tblGrid>
      <w:tr w:rsidR="00B67205" w:rsidRPr="00301000" w14:paraId="1F6C3558" w14:textId="77777777" w:rsidTr="00B67205">
        <w:trPr>
          <w:trHeight w:val="287"/>
          <w:tblHeader/>
        </w:trPr>
        <w:tc>
          <w:tcPr>
            <w:tcW w:w="8788" w:type="dxa"/>
            <w:gridSpan w:val="4"/>
            <w:tcBorders>
              <w:bottom w:val="single" w:sz="12" w:space="0" w:color="auto"/>
            </w:tcBorders>
            <w:shd w:val="clear" w:color="auto" w:fill="auto"/>
            <w:vAlign w:val="bottom"/>
          </w:tcPr>
          <w:p w14:paraId="612D3C39" w14:textId="77777777" w:rsidR="00B67205" w:rsidRPr="00301000" w:rsidRDefault="00B67205" w:rsidP="00B67205">
            <w:pPr>
              <w:spacing w:before="80" w:after="80" w:line="200" w:lineRule="exact"/>
              <w:ind w:left="57" w:right="57"/>
              <w:jc w:val="center"/>
              <w:rPr>
                <w:i/>
                <w:sz w:val="16"/>
                <w:lang w:val="en-US"/>
              </w:rPr>
            </w:pPr>
            <w:r>
              <w:rPr>
                <w:i/>
                <w:sz w:val="16"/>
                <w:lang w:val="en-US"/>
              </w:rPr>
              <w:t>GRVA priorities stemming from the Framework Document</w:t>
            </w:r>
          </w:p>
        </w:tc>
      </w:tr>
      <w:tr w:rsidR="00B67205" w:rsidRPr="00301000" w14:paraId="0CE470A1" w14:textId="77777777" w:rsidTr="00B67205">
        <w:trPr>
          <w:trHeight w:val="287"/>
          <w:tblHeader/>
        </w:trPr>
        <w:tc>
          <w:tcPr>
            <w:tcW w:w="1717" w:type="dxa"/>
            <w:tcBorders>
              <w:bottom w:val="single" w:sz="12" w:space="0" w:color="auto"/>
            </w:tcBorders>
            <w:shd w:val="clear" w:color="auto" w:fill="auto"/>
            <w:vAlign w:val="bottom"/>
          </w:tcPr>
          <w:p w14:paraId="15473442" w14:textId="77777777" w:rsidR="00B67205" w:rsidRPr="00301000" w:rsidRDefault="00B67205" w:rsidP="00B67205">
            <w:pPr>
              <w:spacing w:before="80" w:after="80" w:line="200" w:lineRule="exact"/>
              <w:ind w:left="57" w:right="57"/>
              <w:rPr>
                <w:i/>
                <w:sz w:val="16"/>
                <w:lang w:val="en-US"/>
              </w:rPr>
            </w:pPr>
            <w:r w:rsidRPr="00301000">
              <w:rPr>
                <w:i/>
                <w:sz w:val="16"/>
                <w:lang w:val="en-US"/>
              </w:rPr>
              <w:t>Category</w:t>
            </w:r>
          </w:p>
        </w:tc>
        <w:tc>
          <w:tcPr>
            <w:tcW w:w="2531" w:type="dxa"/>
            <w:tcBorders>
              <w:bottom w:val="single" w:sz="12" w:space="0" w:color="auto"/>
            </w:tcBorders>
            <w:shd w:val="clear" w:color="auto" w:fill="auto"/>
            <w:vAlign w:val="bottom"/>
          </w:tcPr>
          <w:p w14:paraId="67AC7FCC" w14:textId="77777777" w:rsidR="00B67205" w:rsidRPr="00301000" w:rsidRDefault="00B67205" w:rsidP="00B67205">
            <w:pPr>
              <w:spacing w:before="80" w:after="80" w:line="200" w:lineRule="exact"/>
              <w:ind w:left="57" w:right="57"/>
              <w:rPr>
                <w:i/>
                <w:sz w:val="16"/>
                <w:lang w:val="en-US"/>
              </w:rPr>
            </w:pPr>
            <w:r w:rsidRPr="00301000">
              <w:rPr>
                <w:i/>
                <w:sz w:val="16"/>
                <w:lang w:val="en-US"/>
              </w:rPr>
              <w:t>I</w:t>
            </w:r>
            <w:r>
              <w:rPr>
                <w:i/>
                <w:sz w:val="16"/>
                <w:lang w:val="en-US"/>
              </w:rPr>
              <w:t>WG activities</w:t>
            </w:r>
          </w:p>
        </w:tc>
        <w:tc>
          <w:tcPr>
            <w:tcW w:w="1989" w:type="dxa"/>
            <w:tcBorders>
              <w:bottom w:val="single" w:sz="12" w:space="0" w:color="auto"/>
            </w:tcBorders>
            <w:shd w:val="clear" w:color="auto" w:fill="auto"/>
            <w:vAlign w:val="bottom"/>
          </w:tcPr>
          <w:p w14:paraId="5FAF9B4F" w14:textId="77777777" w:rsidR="00B67205" w:rsidRPr="00301000" w:rsidRDefault="00B67205" w:rsidP="00B67205">
            <w:pPr>
              <w:spacing w:before="80" w:after="80" w:line="200" w:lineRule="exact"/>
              <w:ind w:left="57" w:right="57"/>
              <w:jc w:val="center"/>
              <w:rPr>
                <w:i/>
                <w:sz w:val="16"/>
                <w:lang w:val="en-US"/>
              </w:rPr>
            </w:pPr>
            <w:r>
              <w:rPr>
                <w:i/>
                <w:sz w:val="16"/>
                <w:lang w:val="en-US"/>
              </w:rPr>
              <w:t xml:space="preserve">Priorities and deliverables in </w:t>
            </w:r>
            <w:r w:rsidRPr="00301000">
              <w:rPr>
                <w:i/>
                <w:sz w:val="16"/>
                <w:lang w:val="en-US"/>
              </w:rPr>
              <w:t>2021</w:t>
            </w:r>
          </w:p>
        </w:tc>
        <w:tc>
          <w:tcPr>
            <w:tcW w:w="2551" w:type="dxa"/>
            <w:tcBorders>
              <w:bottom w:val="single" w:sz="12" w:space="0" w:color="auto"/>
            </w:tcBorders>
          </w:tcPr>
          <w:p w14:paraId="6EE61C9C" w14:textId="77777777" w:rsidR="00B67205" w:rsidRPr="00301000" w:rsidRDefault="00B67205" w:rsidP="00B67205">
            <w:pPr>
              <w:spacing w:before="80" w:after="80" w:line="200" w:lineRule="exact"/>
              <w:ind w:left="57" w:right="57"/>
              <w:jc w:val="center"/>
              <w:rPr>
                <w:i/>
                <w:sz w:val="16"/>
                <w:lang w:val="en-US"/>
              </w:rPr>
            </w:pPr>
            <w:r w:rsidRPr="00301000">
              <w:rPr>
                <w:i/>
                <w:sz w:val="16"/>
                <w:lang w:val="en-US"/>
              </w:rPr>
              <w:t>Source</w:t>
            </w:r>
          </w:p>
        </w:tc>
      </w:tr>
      <w:tr w:rsidR="00B67205" w:rsidRPr="00301000" w14:paraId="2C3F93F4" w14:textId="77777777" w:rsidTr="00B67205">
        <w:trPr>
          <w:trHeight w:val="308"/>
        </w:trPr>
        <w:tc>
          <w:tcPr>
            <w:tcW w:w="1717" w:type="dxa"/>
            <w:shd w:val="clear" w:color="auto" w:fill="auto"/>
          </w:tcPr>
          <w:p w14:paraId="32C18FF4" w14:textId="77777777" w:rsidR="00B67205" w:rsidRPr="00301000" w:rsidRDefault="00B67205" w:rsidP="00B67205">
            <w:pPr>
              <w:snapToGrid w:val="0"/>
              <w:spacing w:before="40" w:after="120" w:line="220" w:lineRule="exact"/>
              <w:ind w:left="57" w:right="113"/>
              <w:rPr>
                <w:lang w:val="en-US"/>
              </w:rPr>
            </w:pPr>
            <w:commentRangeStart w:id="498"/>
            <w:r w:rsidRPr="00301000">
              <w:rPr>
                <w:lang w:val="en-US"/>
              </w:rPr>
              <w:t>ADS</w:t>
            </w:r>
            <w:commentRangeEnd w:id="498"/>
            <w:r w:rsidR="001E0A0D">
              <w:rPr>
                <w:rStyle w:val="CommentReference"/>
              </w:rPr>
              <w:commentReference w:id="498"/>
            </w:r>
          </w:p>
        </w:tc>
        <w:tc>
          <w:tcPr>
            <w:tcW w:w="2531" w:type="dxa"/>
            <w:shd w:val="clear" w:color="auto" w:fill="auto"/>
          </w:tcPr>
          <w:p w14:paraId="46BC57B6" w14:textId="77777777" w:rsidR="00B67205" w:rsidRPr="00301000" w:rsidRDefault="00B67205" w:rsidP="00B67205">
            <w:pPr>
              <w:snapToGrid w:val="0"/>
              <w:spacing w:before="40" w:after="120" w:line="220" w:lineRule="exact"/>
              <w:ind w:left="57" w:right="113"/>
              <w:rPr>
                <w:lang w:val="en-US"/>
              </w:rPr>
            </w:pPr>
            <w:r w:rsidRPr="00301000">
              <w:rPr>
                <w:lang w:val="en-US"/>
              </w:rPr>
              <w:t>FRAV</w:t>
            </w:r>
          </w:p>
        </w:tc>
        <w:tc>
          <w:tcPr>
            <w:tcW w:w="1989" w:type="dxa"/>
            <w:shd w:val="clear" w:color="auto" w:fill="auto"/>
            <w:vAlign w:val="center"/>
          </w:tcPr>
          <w:p w14:paraId="427DB350" w14:textId="77777777" w:rsidR="00B67205" w:rsidRPr="00301000" w:rsidRDefault="00B67205" w:rsidP="00B67205">
            <w:pPr>
              <w:snapToGrid w:val="0"/>
              <w:spacing w:before="40" w:after="120" w:line="220" w:lineRule="exact"/>
              <w:ind w:left="57" w:right="113"/>
              <w:jc w:val="center"/>
              <w:rPr>
                <w:lang w:val="en-US"/>
              </w:rPr>
            </w:pPr>
            <w:r w:rsidRPr="00301000">
              <w:rPr>
                <w:lang w:val="en-US"/>
              </w:rPr>
              <w:t>X</w:t>
            </w:r>
          </w:p>
        </w:tc>
        <w:tc>
          <w:tcPr>
            <w:tcW w:w="2551" w:type="dxa"/>
            <w:vMerge w:val="restart"/>
            <w:vAlign w:val="center"/>
          </w:tcPr>
          <w:p w14:paraId="6B54E7DD" w14:textId="77777777" w:rsidR="00B67205" w:rsidRDefault="00B67205" w:rsidP="00B67205">
            <w:pPr>
              <w:snapToGrid w:val="0"/>
              <w:spacing w:before="40" w:after="120" w:line="220" w:lineRule="exact"/>
              <w:ind w:left="57" w:right="113"/>
              <w:jc w:val="center"/>
              <w:rPr>
                <w:lang w:val="en-US"/>
              </w:rPr>
            </w:pPr>
            <w:r w:rsidRPr="00301000">
              <w:rPr>
                <w:lang w:val="en-US"/>
              </w:rPr>
              <w:t>Framework document</w:t>
            </w:r>
          </w:p>
          <w:p w14:paraId="33500764" w14:textId="77777777" w:rsidR="00B67205" w:rsidRPr="00E42A7A" w:rsidRDefault="00B67205" w:rsidP="00B67205">
            <w:pPr>
              <w:snapToGrid w:val="0"/>
              <w:spacing w:before="40" w:after="120" w:line="220" w:lineRule="exact"/>
              <w:ind w:left="57" w:right="113"/>
              <w:jc w:val="center"/>
              <w:rPr>
                <w:sz w:val="14"/>
                <w:szCs w:val="14"/>
                <w:lang w:val="en-US"/>
              </w:rPr>
            </w:pPr>
            <w:r w:rsidRPr="00E42A7A">
              <w:rPr>
                <w:sz w:val="14"/>
                <w:szCs w:val="14"/>
                <w:lang w:val="en-US"/>
              </w:rPr>
              <w:t>(ECE/TRANS/WP.29/2019/34/Rev.2)</w:t>
            </w:r>
          </w:p>
          <w:p w14:paraId="203855C8" w14:textId="77777777" w:rsidR="00B67205" w:rsidRPr="00301000" w:rsidRDefault="00B67205" w:rsidP="00B67205">
            <w:pPr>
              <w:snapToGrid w:val="0"/>
              <w:spacing w:before="40" w:after="120" w:line="220" w:lineRule="exact"/>
              <w:ind w:left="57" w:right="113"/>
              <w:rPr>
                <w:lang w:val="en-US"/>
              </w:rPr>
            </w:pPr>
          </w:p>
        </w:tc>
      </w:tr>
      <w:tr w:rsidR="00B67205" w:rsidRPr="00301000" w14:paraId="4B4C5E1E" w14:textId="77777777" w:rsidTr="00B67205">
        <w:trPr>
          <w:trHeight w:val="308"/>
        </w:trPr>
        <w:tc>
          <w:tcPr>
            <w:tcW w:w="1717" w:type="dxa"/>
            <w:shd w:val="clear" w:color="auto" w:fill="auto"/>
          </w:tcPr>
          <w:p w14:paraId="1E1BB742" w14:textId="77777777" w:rsidR="00B67205" w:rsidRPr="00301000" w:rsidRDefault="00B67205" w:rsidP="00B67205">
            <w:pPr>
              <w:snapToGrid w:val="0"/>
              <w:spacing w:before="40" w:after="120" w:line="220" w:lineRule="exact"/>
              <w:ind w:left="57" w:right="113"/>
              <w:rPr>
                <w:lang w:val="en-US"/>
              </w:rPr>
            </w:pPr>
          </w:p>
        </w:tc>
        <w:tc>
          <w:tcPr>
            <w:tcW w:w="2531" w:type="dxa"/>
            <w:shd w:val="clear" w:color="auto" w:fill="auto"/>
          </w:tcPr>
          <w:p w14:paraId="28521A9F" w14:textId="77777777" w:rsidR="00B67205" w:rsidRPr="00301000" w:rsidRDefault="00B67205" w:rsidP="00B67205">
            <w:pPr>
              <w:snapToGrid w:val="0"/>
              <w:spacing w:before="40" w:after="120" w:line="220" w:lineRule="exact"/>
              <w:ind w:left="57" w:right="113"/>
              <w:rPr>
                <w:lang w:val="en-US"/>
              </w:rPr>
            </w:pPr>
            <w:r w:rsidRPr="00301000">
              <w:rPr>
                <w:lang w:val="en-US"/>
              </w:rPr>
              <w:t>VMAD</w:t>
            </w:r>
          </w:p>
        </w:tc>
        <w:tc>
          <w:tcPr>
            <w:tcW w:w="1989" w:type="dxa"/>
            <w:shd w:val="clear" w:color="auto" w:fill="auto"/>
          </w:tcPr>
          <w:p w14:paraId="70D40FB7"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vMerge/>
          </w:tcPr>
          <w:p w14:paraId="126BC40A" w14:textId="77777777" w:rsidR="00B67205" w:rsidRPr="00301000" w:rsidRDefault="00B67205" w:rsidP="00B67205">
            <w:pPr>
              <w:snapToGrid w:val="0"/>
              <w:spacing w:before="40" w:after="120" w:line="220" w:lineRule="exact"/>
              <w:ind w:left="57" w:right="113"/>
              <w:rPr>
                <w:lang w:val="en-US"/>
              </w:rPr>
            </w:pPr>
          </w:p>
        </w:tc>
      </w:tr>
      <w:tr w:rsidR="00B67205" w:rsidRPr="00301000" w14:paraId="6FE89D27" w14:textId="77777777" w:rsidTr="00B67205">
        <w:trPr>
          <w:trHeight w:val="317"/>
        </w:trPr>
        <w:tc>
          <w:tcPr>
            <w:tcW w:w="1717" w:type="dxa"/>
            <w:shd w:val="clear" w:color="auto" w:fill="auto"/>
          </w:tcPr>
          <w:p w14:paraId="4BC37E5D" w14:textId="77777777" w:rsidR="00B67205" w:rsidRPr="00301000" w:rsidRDefault="00B67205" w:rsidP="00B67205">
            <w:pPr>
              <w:snapToGrid w:val="0"/>
              <w:spacing w:before="40" w:after="120" w:line="220" w:lineRule="exact"/>
              <w:ind w:left="57" w:right="113"/>
              <w:rPr>
                <w:lang w:val="en-US"/>
              </w:rPr>
            </w:pPr>
          </w:p>
        </w:tc>
        <w:tc>
          <w:tcPr>
            <w:tcW w:w="2531" w:type="dxa"/>
            <w:shd w:val="clear" w:color="auto" w:fill="auto"/>
          </w:tcPr>
          <w:p w14:paraId="25D38AFB" w14:textId="77777777" w:rsidR="00B67205" w:rsidRPr="00301000" w:rsidRDefault="00B67205" w:rsidP="00B67205">
            <w:pPr>
              <w:snapToGrid w:val="0"/>
              <w:spacing w:before="40" w:after="120" w:line="220" w:lineRule="exact"/>
              <w:ind w:left="57" w:right="113"/>
              <w:rPr>
                <w:lang w:val="en-US"/>
              </w:rPr>
            </w:pPr>
            <w:r w:rsidRPr="00301000">
              <w:rPr>
                <w:lang w:val="en-US"/>
              </w:rPr>
              <w:t>DSSAD</w:t>
            </w:r>
          </w:p>
        </w:tc>
        <w:tc>
          <w:tcPr>
            <w:tcW w:w="1989" w:type="dxa"/>
            <w:shd w:val="clear" w:color="auto" w:fill="auto"/>
          </w:tcPr>
          <w:p w14:paraId="3F8786D1"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vMerge/>
          </w:tcPr>
          <w:p w14:paraId="4D4BCC47" w14:textId="77777777" w:rsidR="00B67205" w:rsidRPr="00301000" w:rsidRDefault="00B67205" w:rsidP="00B67205">
            <w:pPr>
              <w:snapToGrid w:val="0"/>
              <w:spacing w:before="40" w:after="120" w:line="220" w:lineRule="exact"/>
              <w:ind w:left="57" w:right="113"/>
              <w:rPr>
                <w:lang w:val="en-US"/>
              </w:rPr>
            </w:pPr>
          </w:p>
        </w:tc>
      </w:tr>
      <w:tr w:rsidR="00B67205" w:rsidRPr="00301000" w14:paraId="24B3C0CA" w14:textId="77777777" w:rsidTr="00B67205">
        <w:trPr>
          <w:trHeight w:val="493"/>
        </w:trPr>
        <w:tc>
          <w:tcPr>
            <w:tcW w:w="1717" w:type="dxa"/>
            <w:tcBorders>
              <w:bottom w:val="single" w:sz="12" w:space="0" w:color="auto"/>
            </w:tcBorders>
            <w:shd w:val="clear" w:color="auto" w:fill="auto"/>
          </w:tcPr>
          <w:p w14:paraId="49E1C772" w14:textId="77777777" w:rsidR="00B67205" w:rsidRPr="00301000" w:rsidRDefault="00B67205" w:rsidP="00B67205">
            <w:pPr>
              <w:snapToGrid w:val="0"/>
              <w:spacing w:before="40" w:after="120" w:line="220" w:lineRule="exact"/>
              <w:ind w:left="57" w:right="113"/>
              <w:rPr>
                <w:lang w:val="en-US"/>
              </w:rPr>
            </w:pPr>
            <w:r w:rsidRPr="00301000">
              <w:rPr>
                <w:lang w:val="en-US"/>
              </w:rPr>
              <w:t>Connectivity</w:t>
            </w:r>
          </w:p>
        </w:tc>
        <w:tc>
          <w:tcPr>
            <w:tcW w:w="2531" w:type="dxa"/>
            <w:tcBorders>
              <w:bottom w:val="single" w:sz="12" w:space="0" w:color="auto"/>
            </w:tcBorders>
            <w:shd w:val="clear" w:color="auto" w:fill="auto"/>
          </w:tcPr>
          <w:p w14:paraId="75AD3801" w14:textId="77777777" w:rsidR="00B67205" w:rsidRPr="00301000" w:rsidRDefault="00B67205" w:rsidP="00B67205">
            <w:pPr>
              <w:snapToGrid w:val="0"/>
              <w:spacing w:before="40" w:after="120" w:line="220" w:lineRule="exact"/>
              <w:ind w:left="57" w:right="113"/>
              <w:rPr>
                <w:lang w:val="en-US"/>
              </w:rPr>
            </w:pPr>
            <w:r w:rsidRPr="00301000">
              <w:rPr>
                <w:lang w:val="en-US"/>
              </w:rPr>
              <w:t xml:space="preserve">Cyber </w:t>
            </w:r>
            <w:r>
              <w:rPr>
                <w:lang w:val="en-US"/>
              </w:rPr>
              <w:t>s</w:t>
            </w:r>
            <w:r w:rsidRPr="00301000">
              <w:rPr>
                <w:lang w:val="en-US"/>
              </w:rPr>
              <w:t xml:space="preserve">ecurity </w:t>
            </w:r>
            <w:r>
              <w:rPr>
                <w:lang w:val="en-US"/>
              </w:rPr>
              <w:br/>
              <w:t>Software Updates (OTA)</w:t>
            </w:r>
          </w:p>
        </w:tc>
        <w:tc>
          <w:tcPr>
            <w:tcW w:w="1989" w:type="dxa"/>
            <w:tcBorders>
              <w:bottom w:val="single" w:sz="12" w:space="0" w:color="auto"/>
            </w:tcBorders>
            <w:shd w:val="clear" w:color="auto" w:fill="auto"/>
          </w:tcPr>
          <w:p w14:paraId="114A652B"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vMerge/>
            <w:tcBorders>
              <w:bottom w:val="single" w:sz="12" w:space="0" w:color="auto"/>
            </w:tcBorders>
          </w:tcPr>
          <w:p w14:paraId="6E17DE30" w14:textId="77777777" w:rsidR="00B67205" w:rsidRPr="00301000" w:rsidRDefault="00B67205" w:rsidP="00B67205">
            <w:pPr>
              <w:snapToGrid w:val="0"/>
              <w:spacing w:before="40" w:after="120" w:line="220" w:lineRule="exact"/>
              <w:ind w:left="57" w:right="113"/>
              <w:rPr>
                <w:lang w:val="en-US"/>
              </w:rPr>
            </w:pPr>
          </w:p>
        </w:tc>
      </w:tr>
    </w:tbl>
    <w:p w14:paraId="1EF7C7D9" w14:textId="77777777" w:rsidR="00B67205" w:rsidRPr="00301000" w:rsidRDefault="00B67205" w:rsidP="00B67205">
      <w:pPr>
        <w:jc w:val="center"/>
        <w:rPr>
          <w:u w:val="single"/>
          <w:lang w:val="en-US"/>
        </w:rPr>
      </w:pPr>
    </w:p>
    <w:tbl>
      <w:tblPr>
        <w:tblStyle w:val="TableGrid"/>
        <w:tblW w:w="8788" w:type="dxa"/>
        <w:tblInd w:w="279" w:type="dxa"/>
        <w:tblLayout w:type="fixed"/>
        <w:tblLook w:val="04A0" w:firstRow="1" w:lastRow="0" w:firstColumn="1" w:lastColumn="0" w:noHBand="0" w:noVBand="1"/>
      </w:tblPr>
      <w:tblGrid>
        <w:gridCol w:w="1717"/>
        <w:gridCol w:w="2531"/>
        <w:gridCol w:w="1989"/>
        <w:gridCol w:w="2551"/>
      </w:tblGrid>
      <w:tr w:rsidR="00B67205" w:rsidRPr="00301000" w14:paraId="68F5D7BD" w14:textId="77777777" w:rsidTr="00B67205">
        <w:trPr>
          <w:trHeight w:val="287"/>
          <w:tblHeader/>
        </w:trPr>
        <w:tc>
          <w:tcPr>
            <w:tcW w:w="8788" w:type="dxa"/>
            <w:gridSpan w:val="4"/>
            <w:tcBorders>
              <w:top w:val="single" w:sz="4" w:space="0" w:color="auto"/>
              <w:bottom w:val="single" w:sz="12" w:space="0" w:color="auto"/>
            </w:tcBorders>
            <w:shd w:val="clear" w:color="auto" w:fill="auto"/>
            <w:vAlign w:val="bottom"/>
          </w:tcPr>
          <w:p w14:paraId="22BA87BB" w14:textId="77777777" w:rsidR="00B67205" w:rsidRPr="00301000" w:rsidRDefault="00B67205" w:rsidP="00B67205">
            <w:pPr>
              <w:spacing w:before="80" w:after="80" w:line="200" w:lineRule="exact"/>
              <w:ind w:left="57" w:right="57"/>
              <w:jc w:val="center"/>
              <w:rPr>
                <w:i/>
                <w:sz w:val="16"/>
                <w:lang w:val="en-US"/>
              </w:rPr>
            </w:pPr>
            <w:r>
              <w:rPr>
                <w:i/>
                <w:sz w:val="16"/>
                <w:lang w:val="en-US"/>
              </w:rPr>
              <w:t>GRVA activities stemming from other sources</w:t>
            </w:r>
          </w:p>
        </w:tc>
      </w:tr>
      <w:tr w:rsidR="00B67205" w:rsidRPr="00301000" w14:paraId="249313D1" w14:textId="77777777" w:rsidTr="00B67205">
        <w:trPr>
          <w:trHeight w:val="287"/>
          <w:tblHeader/>
        </w:trPr>
        <w:tc>
          <w:tcPr>
            <w:tcW w:w="1717" w:type="dxa"/>
            <w:tcBorders>
              <w:top w:val="single" w:sz="4" w:space="0" w:color="auto"/>
              <w:bottom w:val="single" w:sz="12" w:space="0" w:color="auto"/>
            </w:tcBorders>
            <w:shd w:val="clear" w:color="auto" w:fill="auto"/>
            <w:vAlign w:val="bottom"/>
          </w:tcPr>
          <w:p w14:paraId="3A626073" w14:textId="77777777" w:rsidR="00B67205" w:rsidRPr="00301000" w:rsidRDefault="00B67205" w:rsidP="00B67205">
            <w:pPr>
              <w:spacing w:before="80" w:after="80" w:line="200" w:lineRule="exact"/>
              <w:ind w:left="57" w:right="57"/>
              <w:rPr>
                <w:i/>
                <w:sz w:val="16"/>
                <w:lang w:val="en-US"/>
              </w:rPr>
            </w:pPr>
            <w:r w:rsidRPr="00301000">
              <w:rPr>
                <w:i/>
                <w:sz w:val="16"/>
                <w:lang w:val="en-US"/>
              </w:rPr>
              <w:t>Category</w:t>
            </w:r>
          </w:p>
        </w:tc>
        <w:tc>
          <w:tcPr>
            <w:tcW w:w="2531" w:type="dxa"/>
            <w:tcBorders>
              <w:top w:val="single" w:sz="4" w:space="0" w:color="auto"/>
              <w:bottom w:val="single" w:sz="12" w:space="0" w:color="auto"/>
            </w:tcBorders>
            <w:shd w:val="clear" w:color="auto" w:fill="auto"/>
            <w:vAlign w:val="bottom"/>
          </w:tcPr>
          <w:p w14:paraId="6B1B001B" w14:textId="77777777" w:rsidR="00B67205" w:rsidRPr="00301000" w:rsidRDefault="00B67205" w:rsidP="00B67205">
            <w:pPr>
              <w:spacing w:before="80" w:after="80" w:line="200" w:lineRule="exact"/>
              <w:ind w:left="57" w:right="57"/>
              <w:rPr>
                <w:i/>
                <w:sz w:val="16"/>
                <w:lang w:val="en-US"/>
              </w:rPr>
            </w:pPr>
            <w:r w:rsidRPr="00301000">
              <w:rPr>
                <w:i/>
                <w:sz w:val="16"/>
                <w:lang w:val="en-US"/>
              </w:rPr>
              <w:t>Item</w:t>
            </w:r>
          </w:p>
        </w:tc>
        <w:tc>
          <w:tcPr>
            <w:tcW w:w="1989" w:type="dxa"/>
            <w:tcBorders>
              <w:top w:val="single" w:sz="4" w:space="0" w:color="auto"/>
              <w:bottom w:val="single" w:sz="12" w:space="0" w:color="auto"/>
            </w:tcBorders>
          </w:tcPr>
          <w:p w14:paraId="05DFEDF8" w14:textId="77777777" w:rsidR="00B67205" w:rsidRPr="00301000" w:rsidRDefault="00B67205" w:rsidP="00B67205">
            <w:pPr>
              <w:spacing w:before="80" w:after="80" w:line="200" w:lineRule="exact"/>
              <w:ind w:left="57" w:right="57"/>
              <w:jc w:val="center"/>
              <w:rPr>
                <w:i/>
                <w:sz w:val="16"/>
                <w:lang w:val="en-US"/>
              </w:rPr>
            </w:pPr>
            <w:commentRangeStart w:id="499"/>
            <w:r>
              <w:rPr>
                <w:i/>
                <w:sz w:val="16"/>
                <w:lang w:val="en-US"/>
              </w:rPr>
              <w:t>Outcomes expected</w:t>
            </w:r>
            <w:r w:rsidRPr="00301000">
              <w:rPr>
                <w:i/>
                <w:sz w:val="16"/>
                <w:lang w:val="en-US"/>
              </w:rPr>
              <w:t xml:space="preserve"> in 2021</w:t>
            </w:r>
            <w:commentRangeEnd w:id="499"/>
            <w:r w:rsidR="001E0A0D">
              <w:rPr>
                <w:rStyle w:val="CommentReference"/>
              </w:rPr>
              <w:commentReference w:id="499"/>
            </w:r>
          </w:p>
        </w:tc>
        <w:tc>
          <w:tcPr>
            <w:tcW w:w="2551" w:type="dxa"/>
            <w:tcBorders>
              <w:top w:val="single" w:sz="4" w:space="0" w:color="auto"/>
              <w:bottom w:val="single" w:sz="12" w:space="0" w:color="auto"/>
            </w:tcBorders>
            <w:shd w:val="clear" w:color="auto" w:fill="auto"/>
            <w:vAlign w:val="bottom"/>
          </w:tcPr>
          <w:p w14:paraId="7AB8F4C5" w14:textId="77777777" w:rsidR="00B67205" w:rsidRPr="00301000" w:rsidRDefault="00B67205" w:rsidP="00B67205">
            <w:pPr>
              <w:spacing w:before="80" w:after="80" w:line="200" w:lineRule="exact"/>
              <w:ind w:left="57" w:right="57"/>
              <w:jc w:val="center"/>
              <w:rPr>
                <w:i/>
                <w:sz w:val="16"/>
                <w:lang w:val="en-US"/>
              </w:rPr>
            </w:pPr>
            <w:r w:rsidRPr="00301000">
              <w:rPr>
                <w:i/>
                <w:sz w:val="16"/>
                <w:lang w:val="en-US"/>
              </w:rPr>
              <w:t>Source</w:t>
            </w:r>
          </w:p>
        </w:tc>
      </w:tr>
      <w:tr w:rsidR="00B67205" w:rsidRPr="00301000" w14:paraId="34C06FC5" w14:textId="77777777" w:rsidTr="00B67205">
        <w:trPr>
          <w:trHeight w:val="308"/>
        </w:trPr>
        <w:tc>
          <w:tcPr>
            <w:tcW w:w="1717" w:type="dxa"/>
            <w:shd w:val="clear" w:color="auto" w:fill="auto"/>
          </w:tcPr>
          <w:p w14:paraId="396C0248" w14:textId="77777777" w:rsidR="00B67205" w:rsidRPr="00301000" w:rsidRDefault="00B67205" w:rsidP="00B67205">
            <w:pPr>
              <w:snapToGrid w:val="0"/>
              <w:spacing w:before="40" w:after="120" w:line="220" w:lineRule="exact"/>
              <w:ind w:left="57" w:right="113"/>
              <w:rPr>
                <w:lang w:val="en-US"/>
              </w:rPr>
            </w:pPr>
            <w:r w:rsidRPr="00301000">
              <w:rPr>
                <w:lang w:val="en-US"/>
              </w:rPr>
              <w:t>ADAS</w:t>
            </w:r>
          </w:p>
        </w:tc>
        <w:tc>
          <w:tcPr>
            <w:tcW w:w="2531" w:type="dxa"/>
            <w:shd w:val="clear" w:color="auto" w:fill="auto"/>
          </w:tcPr>
          <w:p w14:paraId="7FA05753" w14:textId="77777777" w:rsidR="00B67205" w:rsidRPr="00301000" w:rsidRDefault="00B67205" w:rsidP="00B67205">
            <w:pPr>
              <w:snapToGrid w:val="0"/>
              <w:spacing w:before="40" w:after="120" w:line="220" w:lineRule="exact"/>
              <w:ind w:left="57" w:right="113"/>
              <w:rPr>
                <w:lang w:val="en-US"/>
              </w:rPr>
            </w:pPr>
            <w:r w:rsidRPr="00301000">
              <w:rPr>
                <w:lang w:val="en-US"/>
              </w:rPr>
              <w:t>Review of the Regulation</w:t>
            </w:r>
          </w:p>
          <w:p w14:paraId="4542FCD2" w14:textId="77777777" w:rsidR="00B67205" w:rsidRPr="00301000" w:rsidRDefault="00B67205" w:rsidP="00B67205">
            <w:pPr>
              <w:pStyle w:val="ListParagraph"/>
              <w:numPr>
                <w:ilvl w:val="0"/>
                <w:numId w:val="28"/>
              </w:numPr>
              <w:snapToGrid w:val="0"/>
              <w:spacing w:before="40" w:after="120" w:line="220" w:lineRule="exact"/>
              <w:ind w:right="113"/>
              <w:rPr>
                <w:lang w:val="en-US"/>
              </w:rPr>
            </w:pPr>
            <w:r w:rsidRPr="00301000">
              <w:rPr>
                <w:lang w:val="en-US"/>
              </w:rPr>
              <w:t>Amend UN Regulation No. 79</w:t>
            </w:r>
          </w:p>
          <w:p w14:paraId="35E9CCE5" w14:textId="77777777" w:rsidR="00B67205" w:rsidRPr="00301000" w:rsidRDefault="00B67205" w:rsidP="00B67205">
            <w:pPr>
              <w:pStyle w:val="ListParagraph"/>
              <w:numPr>
                <w:ilvl w:val="0"/>
                <w:numId w:val="28"/>
              </w:numPr>
              <w:snapToGrid w:val="0"/>
              <w:spacing w:before="40" w:after="120" w:line="220" w:lineRule="exact"/>
              <w:ind w:right="113"/>
              <w:rPr>
                <w:lang w:val="en-US"/>
              </w:rPr>
            </w:pPr>
            <w:r w:rsidRPr="00301000">
              <w:rPr>
                <w:lang w:val="en-US"/>
              </w:rPr>
              <w:t>Draft a new UN Regulation, if necessary</w:t>
            </w:r>
          </w:p>
        </w:tc>
        <w:tc>
          <w:tcPr>
            <w:tcW w:w="1989" w:type="dxa"/>
          </w:tcPr>
          <w:p w14:paraId="65664767" w14:textId="77777777" w:rsidR="00B67205" w:rsidRPr="00301000" w:rsidRDefault="00B67205" w:rsidP="00B67205">
            <w:pPr>
              <w:snapToGrid w:val="0"/>
              <w:spacing w:before="40" w:after="120" w:line="220" w:lineRule="exact"/>
              <w:ind w:left="57" w:right="113"/>
              <w:jc w:val="center"/>
              <w:rPr>
                <w:lang w:val="en-US"/>
              </w:rPr>
            </w:pPr>
            <w:r w:rsidRPr="00301000">
              <w:rPr>
                <w:lang w:val="en-US"/>
              </w:rPr>
              <w:t>X</w:t>
            </w:r>
          </w:p>
        </w:tc>
        <w:tc>
          <w:tcPr>
            <w:tcW w:w="2551" w:type="dxa"/>
            <w:shd w:val="clear" w:color="auto" w:fill="auto"/>
          </w:tcPr>
          <w:p w14:paraId="1FCE2EEF" w14:textId="77777777" w:rsidR="00B67205" w:rsidRDefault="00B67205" w:rsidP="00B67205">
            <w:pPr>
              <w:snapToGrid w:val="0"/>
              <w:spacing w:before="40" w:after="120" w:line="220" w:lineRule="exact"/>
              <w:ind w:left="57" w:right="113"/>
              <w:jc w:val="center"/>
              <w:rPr>
                <w:lang w:val="en-US"/>
              </w:rPr>
            </w:pPr>
            <w:r w:rsidRPr="00301000">
              <w:rPr>
                <w:lang w:val="en-US"/>
              </w:rPr>
              <w:t>AC.2 response</w:t>
            </w:r>
            <w:r>
              <w:rPr>
                <w:lang w:val="en-US"/>
              </w:rPr>
              <w:t>s</w:t>
            </w:r>
            <w:r w:rsidRPr="00301000">
              <w:rPr>
                <w:lang w:val="en-US"/>
              </w:rPr>
              <w:t xml:space="preserve"> to GRVA request</w:t>
            </w:r>
            <w:r>
              <w:rPr>
                <w:lang w:val="en-US"/>
              </w:rPr>
              <w:t>s</w:t>
            </w:r>
          </w:p>
          <w:p w14:paraId="43EB4B9C" w14:textId="77777777" w:rsidR="00B67205" w:rsidRPr="00301000" w:rsidRDefault="00B67205" w:rsidP="00B67205">
            <w:pPr>
              <w:snapToGrid w:val="0"/>
              <w:spacing w:before="40" w:after="120" w:line="220" w:lineRule="exact"/>
              <w:ind w:left="57" w:right="113"/>
              <w:jc w:val="center"/>
              <w:rPr>
                <w:lang w:val="en-US"/>
              </w:rPr>
            </w:pPr>
            <w:r w:rsidRPr="003D01B9">
              <w:rPr>
                <w:sz w:val="14"/>
                <w:szCs w:val="14"/>
                <w:lang w:val="en-US"/>
              </w:rPr>
              <w:t>(</w:t>
            </w:r>
            <w:r>
              <w:rPr>
                <w:sz w:val="14"/>
                <w:szCs w:val="14"/>
                <w:lang w:val="en-US"/>
              </w:rPr>
              <w:t xml:space="preserve">Reproduced in </w:t>
            </w:r>
            <w:r w:rsidRPr="003D01B9">
              <w:rPr>
                <w:sz w:val="14"/>
                <w:szCs w:val="14"/>
                <w:lang w:val="en-US"/>
              </w:rPr>
              <w:t xml:space="preserve">GRVA-08-10) </w:t>
            </w:r>
          </w:p>
        </w:tc>
      </w:tr>
      <w:tr w:rsidR="00B67205" w:rsidRPr="00E42A7A" w14:paraId="39DEC1F6" w14:textId="77777777" w:rsidTr="00B67205">
        <w:trPr>
          <w:trHeight w:val="308"/>
        </w:trPr>
        <w:tc>
          <w:tcPr>
            <w:tcW w:w="1717" w:type="dxa"/>
            <w:shd w:val="clear" w:color="auto" w:fill="auto"/>
          </w:tcPr>
          <w:p w14:paraId="558CB913" w14:textId="77777777" w:rsidR="00B67205" w:rsidRPr="00301000" w:rsidRDefault="00B67205" w:rsidP="00B67205">
            <w:pPr>
              <w:snapToGrid w:val="0"/>
              <w:spacing w:before="40" w:after="120" w:line="220" w:lineRule="exact"/>
              <w:ind w:left="57" w:right="113"/>
              <w:rPr>
                <w:lang w:val="en-US"/>
              </w:rPr>
            </w:pPr>
            <w:r>
              <w:rPr>
                <w:lang w:val="en-US"/>
              </w:rPr>
              <w:t>ADS</w:t>
            </w:r>
          </w:p>
        </w:tc>
        <w:tc>
          <w:tcPr>
            <w:tcW w:w="2531" w:type="dxa"/>
            <w:shd w:val="clear" w:color="auto" w:fill="auto"/>
          </w:tcPr>
          <w:p w14:paraId="12A4E5F2" w14:textId="77777777" w:rsidR="00B67205" w:rsidRPr="00301000" w:rsidRDefault="00B67205" w:rsidP="00B67205">
            <w:pPr>
              <w:snapToGrid w:val="0"/>
              <w:spacing w:before="40" w:after="120" w:line="220" w:lineRule="exact"/>
              <w:ind w:left="57" w:right="113"/>
              <w:rPr>
                <w:lang w:val="en-US"/>
              </w:rPr>
            </w:pPr>
            <w:r w:rsidRPr="00301000">
              <w:rPr>
                <w:lang w:val="en-US"/>
              </w:rPr>
              <w:t xml:space="preserve">Extension of </w:t>
            </w:r>
            <w:r>
              <w:rPr>
                <w:lang w:val="en-US"/>
              </w:rPr>
              <w:t xml:space="preserve">UN </w:t>
            </w:r>
            <w:r w:rsidRPr="00301000">
              <w:rPr>
                <w:lang w:val="en-US"/>
              </w:rPr>
              <w:t>Regulation</w:t>
            </w:r>
            <w:r>
              <w:rPr>
                <w:lang w:val="en-US"/>
              </w:rPr>
              <w:t xml:space="preserve"> No. 157</w:t>
            </w:r>
            <w:r w:rsidRPr="00301000">
              <w:rPr>
                <w:lang w:val="en-US"/>
              </w:rPr>
              <w:br/>
            </w:r>
          </w:p>
        </w:tc>
        <w:tc>
          <w:tcPr>
            <w:tcW w:w="1989" w:type="dxa"/>
          </w:tcPr>
          <w:p w14:paraId="5B1638CC" w14:textId="77777777" w:rsidR="00B67205" w:rsidRPr="00301000" w:rsidRDefault="00B67205" w:rsidP="00B67205">
            <w:pPr>
              <w:snapToGrid w:val="0"/>
              <w:spacing w:before="40" w:after="120" w:line="220" w:lineRule="exact"/>
              <w:ind w:left="57" w:right="113"/>
              <w:jc w:val="center"/>
              <w:rPr>
                <w:lang w:val="en-US"/>
              </w:rPr>
            </w:pPr>
            <w:r w:rsidRPr="00301000">
              <w:rPr>
                <w:lang w:val="en-US"/>
              </w:rPr>
              <w:t>X</w:t>
            </w:r>
          </w:p>
        </w:tc>
        <w:tc>
          <w:tcPr>
            <w:tcW w:w="2551" w:type="dxa"/>
            <w:shd w:val="clear" w:color="auto" w:fill="auto"/>
          </w:tcPr>
          <w:p w14:paraId="7E8DD9AD" w14:textId="77777777" w:rsidR="00B67205" w:rsidRPr="00E42A7A" w:rsidRDefault="00B67205" w:rsidP="00B67205">
            <w:pPr>
              <w:snapToGrid w:val="0"/>
              <w:spacing w:before="40" w:after="120" w:line="220" w:lineRule="exact"/>
              <w:ind w:left="57" w:right="113"/>
              <w:jc w:val="center"/>
              <w:rPr>
                <w:lang w:val="fr-CH"/>
              </w:rPr>
            </w:pPr>
            <w:r w:rsidRPr="00E42A7A">
              <w:rPr>
                <w:lang w:val="fr-CH"/>
              </w:rPr>
              <w:t xml:space="preserve">WP.29 </w:t>
            </w:r>
            <w:proofErr w:type="spellStart"/>
            <w:r w:rsidRPr="00E42A7A">
              <w:rPr>
                <w:lang w:val="fr-CH"/>
              </w:rPr>
              <w:t>recommendation</w:t>
            </w:r>
            <w:proofErr w:type="spellEnd"/>
          </w:p>
          <w:p w14:paraId="22E4AD72" w14:textId="77777777" w:rsidR="00B67205" w:rsidRPr="00E42A7A" w:rsidRDefault="00B67205" w:rsidP="00B67205">
            <w:pPr>
              <w:snapToGrid w:val="0"/>
              <w:spacing w:before="40" w:after="120" w:line="220" w:lineRule="exact"/>
              <w:ind w:left="57" w:right="113"/>
              <w:jc w:val="center"/>
              <w:rPr>
                <w:lang w:val="es-ES"/>
              </w:rPr>
            </w:pPr>
            <w:r w:rsidRPr="003D01B9">
              <w:rPr>
                <w:sz w:val="14"/>
                <w:szCs w:val="14"/>
                <w:lang w:val="es-ES"/>
              </w:rPr>
              <w:t>(ECE/TRANS/WP.29/1155, para. 33)</w:t>
            </w:r>
          </w:p>
        </w:tc>
      </w:tr>
      <w:tr w:rsidR="00B67205" w:rsidRPr="000328B9" w14:paraId="674B210A" w14:textId="77777777" w:rsidTr="00B67205">
        <w:trPr>
          <w:trHeight w:val="308"/>
        </w:trPr>
        <w:tc>
          <w:tcPr>
            <w:tcW w:w="1717" w:type="dxa"/>
            <w:shd w:val="clear" w:color="auto" w:fill="auto"/>
          </w:tcPr>
          <w:p w14:paraId="31C3C226" w14:textId="77777777" w:rsidR="00B67205" w:rsidRDefault="00B67205" w:rsidP="00B67205">
            <w:pPr>
              <w:snapToGrid w:val="0"/>
              <w:spacing w:before="40" w:after="120" w:line="220" w:lineRule="exact"/>
              <w:ind w:left="57" w:right="113"/>
              <w:rPr>
                <w:lang w:val="en-US"/>
              </w:rPr>
            </w:pPr>
            <w:commentRangeStart w:id="500"/>
            <w:r>
              <w:rPr>
                <w:lang w:val="en-US"/>
              </w:rPr>
              <w:t>AEBS</w:t>
            </w:r>
          </w:p>
        </w:tc>
        <w:tc>
          <w:tcPr>
            <w:tcW w:w="2531" w:type="dxa"/>
            <w:shd w:val="clear" w:color="auto" w:fill="auto"/>
          </w:tcPr>
          <w:p w14:paraId="3DFC0618" w14:textId="77777777" w:rsidR="00B67205" w:rsidRPr="00301000" w:rsidRDefault="00B67205" w:rsidP="00B67205">
            <w:pPr>
              <w:snapToGrid w:val="0"/>
              <w:spacing w:before="40" w:after="120" w:line="220" w:lineRule="exact"/>
              <w:ind w:left="57" w:right="113"/>
              <w:rPr>
                <w:lang w:val="en-US"/>
              </w:rPr>
            </w:pPr>
            <w:commentRangeStart w:id="501"/>
            <w:r>
              <w:rPr>
                <w:lang w:val="en-US"/>
              </w:rPr>
              <w:t>UN Regulation No. 131</w:t>
            </w:r>
            <w:commentRangeEnd w:id="501"/>
            <w:r w:rsidR="00733A8F">
              <w:rPr>
                <w:rStyle w:val="CommentReference"/>
              </w:rPr>
              <w:commentReference w:id="501"/>
            </w:r>
          </w:p>
        </w:tc>
        <w:tc>
          <w:tcPr>
            <w:tcW w:w="1989" w:type="dxa"/>
          </w:tcPr>
          <w:p w14:paraId="08829BD7"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shd w:val="clear" w:color="auto" w:fill="auto"/>
          </w:tcPr>
          <w:p w14:paraId="15A147C6" w14:textId="77777777" w:rsidR="00B67205" w:rsidRPr="000328B9" w:rsidRDefault="00B67205" w:rsidP="00B67205">
            <w:pPr>
              <w:snapToGrid w:val="0"/>
              <w:spacing w:before="40" w:after="120" w:line="220" w:lineRule="exact"/>
              <w:ind w:left="57" w:right="113"/>
              <w:jc w:val="center"/>
            </w:pPr>
            <w:r w:rsidRPr="000328B9">
              <w:t>Terms of Reference of t</w:t>
            </w:r>
            <w:r>
              <w:t>he group</w:t>
            </w:r>
            <w:commentRangeEnd w:id="500"/>
            <w:r w:rsidR="00733A8F">
              <w:rPr>
                <w:rStyle w:val="CommentReference"/>
              </w:rPr>
              <w:commentReference w:id="500"/>
            </w:r>
          </w:p>
        </w:tc>
      </w:tr>
      <w:tr w:rsidR="00B67205" w:rsidRPr="00301000" w14:paraId="0C3E5D23" w14:textId="77777777" w:rsidTr="00B67205">
        <w:trPr>
          <w:trHeight w:val="493"/>
        </w:trPr>
        <w:tc>
          <w:tcPr>
            <w:tcW w:w="1717" w:type="dxa"/>
            <w:tcBorders>
              <w:bottom w:val="single" w:sz="12" w:space="0" w:color="auto"/>
            </w:tcBorders>
            <w:shd w:val="clear" w:color="auto" w:fill="auto"/>
          </w:tcPr>
          <w:p w14:paraId="483F599E" w14:textId="77777777" w:rsidR="00B67205" w:rsidRPr="00301000" w:rsidRDefault="00B67205" w:rsidP="00B67205">
            <w:pPr>
              <w:snapToGrid w:val="0"/>
              <w:spacing w:before="40" w:after="120" w:line="220" w:lineRule="exact"/>
              <w:ind w:left="57" w:right="113"/>
              <w:rPr>
                <w:lang w:val="en-US"/>
              </w:rPr>
            </w:pPr>
            <w:r w:rsidRPr="00301000">
              <w:rPr>
                <w:lang w:val="en-US"/>
              </w:rPr>
              <w:t>Maintenance of existing UN Regulations an</w:t>
            </w:r>
            <w:r>
              <w:rPr>
                <w:lang w:val="en-US"/>
              </w:rPr>
              <w:t>d</w:t>
            </w:r>
            <w:r w:rsidRPr="00301000">
              <w:rPr>
                <w:lang w:val="en-US"/>
              </w:rPr>
              <w:t xml:space="preserve"> UN GTRs</w:t>
            </w:r>
          </w:p>
        </w:tc>
        <w:tc>
          <w:tcPr>
            <w:tcW w:w="2531" w:type="dxa"/>
            <w:tcBorders>
              <w:bottom w:val="single" w:sz="12" w:space="0" w:color="auto"/>
            </w:tcBorders>
            <w:shd w:val="clear" w:color="auto" w:fill="auto"/>
          </w:tcPr>
          <w:p w14:paraId="415DEC33" w14:textId="77777777" w:rsidR="00B67205" w:rsidRPr="00301000" w:rsidRDefault="00B67205" w:rsidP="00B67205">
            <w:pPr>
              <w:snapToGrid w:val="0"/>
              <w:spacing w:before="40" w:after="120" w:line="220" w:lineRule="exact"/>
              <w:ind w:left="57" w:right="113"/>
              <w:rPr>
                <w:lang w:val="en-US"/>
              </w:rPr>
            </w:pPr>
            <w:r w:rsidRPr="00301000">
              <w:rPr>
                <w:lang w:val="en-US"/>
              </w:rPr>
              <w:t>UN Regulations and UN GTRs will be reviewed</w:t>
            </w:r>
            <w:r>
              <w:rPr>
                <w:lang w:val="en-US"/>
              </w:rPr>
              <w:t>,</w:t>
            </w:r>
            <w:r w:rsidRPr="00301000">
              <w:rPr>
                <w:lang w:val="en-US"/>
              </w:rPr>
              <w:t xml:space="preserve"> as necessary</w:t>
            </w:r>
          </w:p>
          <w:p w14:paraId="4B3B2649" w14:textId="77777777" w:rsidR="00B67205" w:rsidRPr="00301000" w:rsidRDefault="00B67205" w:rsidP="00B67205">
            <w:pPr>
              <w:snapToGrid w:val="0"/>
              <w:spacing w:before="40" w:after="120" w:line="220" w:lineRule="exact"/>
              <w:ind w:left="57" w:right="113"/>
              <w:rPr>
                <w:lang w:val="en-US"/>
              </w:rPr>
            </w:pPr>
            <w:r w:rsidRPr="00301000">
              <w:rPr>
                <w:lang w:val="en-US"/>
              </w:rPr>
              <w:t>Example of UN Regulations and UN GTRs for which input is expected:</w:t>
            </w:r>
          </w:p>
          <w:p w14:paraId="37389C7B"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UN GTR No. 8</w:t>
            </w:r>
          </w:p>
          <w:p w14:paraId="11D7EBFC"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Pr>
                <w:lang w:val="en-US"/>
              </w:rPr>
              <w:t>UN Regulation No. 156</w:t>
            </w:r>
          </w:p>
          <w:p w14:paraId="2384D919"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Pr>
                <w:lang w:val="en-US"/>
              </w:rPr>
              <w:t>UN Regulation No. 155</w:t>
            </w:r>
          </w:p>
          <w:p w14:paraId="3A89508D" w14:textId="00920CA0" w:rsidR="00B67205"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 xml:space="preserve">UN Regulation No. </w:t>
            </w:r>
            <w:ins w:id="502" w:author="Aleksander.LAZAREVIC" w:date="2021-03-08T10:31:00Z">
              <w:r w:rsidR="00733A8F">
                <w:rPr>
                  <w:lang w:val="en-US"/>
                </w:rPr>
                <w:t>130</w:t>
              </w:r>
            </w:ins>
            <w:del w:id="503" w:author="Aleksander.LAZAREVIC" w:date="2021-03-08T10:31:00Z">
              <w:r w:rsidRPr="00301000" w:rsidDel="00733A8F">
                <w:rPr>
                  <w:lang w:val="en-US"/>
                </w:rPr>
                <w:delText>131</w:delText>
              </w:r>
            </w:del>
          </w:p>
          <w:p w14:paraId="40E3FB1A"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UN Regulation No. 90</w:t>
            </w:r>
          </w:p>
          <w:p w14:paraId="0524F209"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UN Regulation No. 13 and 13-H</w:t>
            </w:r>
          </w:p>
          <w:p w14:paraId="7565F1B9" w14:textId="77777777" w:rsidR="00B67205" w:rsidRPr="00301000" w:rsidRDefault="00B67205" w:rsidP="00B67205">
            <w:pPr>
              <w:pStyle w:val="ListParagraph"/>
              <w:numPr>
                <w:ilvl w:val="0"/>
                <w:numId w:val="27"/>
              </w:numPr>
              <w:snapToGrid w:val="0"/>
              <w:spacing w:before="40" w:after="120" w:line="220" w:lineRule="exact"/>
              <w:ind w:left="409" w:right="113" w:hanging="284"/>
              <w:rPr>
                <w:lang w:val="en-US"/>
              </w:rPr>
            </w:pPr>
            <w:r w:rsidRPr="00301000">
              <w:rPr>
                <w:lang w:val="en-US"/>
              </w:rPr>
              <w:t>Etc.</w:t>
            </w:r>
          </w:p>
        </w:tc>
        <w:tc>
          <w:tcPr>
            <w:tcW w:w="1989" w:type="dxa"/>
            <w:tcBorders>
              <w:bottom w:val="single" w:sz="12" w:space="0" w:color="auto"/>
            </w:tcBorders>
          </w:tcPr>
          <w:p w14:paraId="62F737B9" w14:textId="77777777" w:rsidR="00B67205" w:rsidRPr="00301000" w:rsidRDefault="00B67205" w:rsidP="00B67205">
            <w:pPr>
              <w:snapToGrid w:val="0"/>
              <w:spacing w:before="40" w:after="120" w:line="220" w:lineRule="exact"/>
              <w:ind w:left="57" w:right="113"/>
              <w:jc w:val="center"/>
              <w:rPr>
                <w:lang w:val="en-US"/>
              </w:rPr>
            </w:pPr>
            <w:r>
              <w:rPr>
                <w:lang w:val="en-US"/>
              </w:rPr>
              <w:t>X</w:t>
            </w:r>
          </w:p>
        </w:tc>
        <w:tc>
          <w:tcPr>
            <w:tcW w:w="2551" w:type="dxa"/>
            <w:tcBorders>
              <w:bottom w:val="single" w:sz="12" w:space="0" w:color="auto"/>
            </w:tcBorders>
            <w:shd w:val="clear" w:color="auto" w:fill="auto"/>
          </w:tcPr>
          <w:p w14:paraId="4121953D" w14:textId="77777777" w:rsidR="00B67205" w:rsidRPr="00301000" w:rsidRDefault="00B67205" w:rsidP="00B67205">
            <w:pPr>
              <w:pStyle w:val="ListParagraph"/>
              <w:snapToGrid w:val="0"/>
              <w:spacing w:before="40" w:after="120" w:line="220" w:lineRule="exact"/>
              <w:ind w:left="256" w:right="113"/>
              <w:rPr>
                <w:lang w:val="en-US"/>
              </w:rPr>
            </w:pPr>
            <w:r w:rsidRPr="00301000">
              <w:rPr>
                <w:lang w:val="en-US"/>
              </w:rPr>
              <w:t>-AC.3 decisions, according to the provisions in the 1998 Agreements.</w:t>
            </w:r>
          </w:p>
          <w:p w14:paraId="4067279E" w14:textId="77777777" w:rsidR="00B67205" w:rsidRPr="00301000" w:rsidRDefault="00B67205" w:rsidP="00B67205">
            <w:pPr>
              <w:pStyle w:val="ListParagraph"/>
              <w:snapToGrid w:val="0"/>
              <w:spacing w:before="40" w:after="120" w:line="220" w:lineRule="exact"/>
              <w:ind w:left="256" w:right="113"/>
              <w:rPr>
                <w:lang w:val="en-US"/>
              </w:rPr>
            </w:pPr>
          </w:p>
          <w:p w14:paraId="5067A5CC" w14:textId="77777777" w:rsidR="00B67205" w:rsidRPr="00301000" w:rsidRDefault="00B67205" w:rsidP="00B67205">
            <w:pPr>
              <w:pStyle w:val="ListParagraph"/>
              <w:snapToGrid w:val="0"/>
              <w:spacing w:before="40" w:after="120" w:line="220" w:lineRule="exact"/>
              <w:ind w:left="256" w:right="113"/>
              <w:rPr>
                <w:lang w:val="en-US"/>
              </w:rPr>
            </w:pPr>
            <w:r w:rsidRPr="00301000">
              <w:rPr>
                <w:lang w:val="en-US"/>
              </w:rPr>
              <w:t>-As per the provisions of the 1958 Agreement.</w:t>
            </w:r>
          </w:p>
          <w:p w14:paraId="3350754D" w14:textId="77777777" w:rsidR="00B67205" w:rsidRPr="00301000" w:rsidRDefault="00B67205" w:rsidP="00B67205">
            <w:pPr>
              <w:pStyle w:val="ListParagraph"/>
              <w:snapToGrid w:val="0"/>
              <w:spacing w:before="40" w:after="120" w:line="220" w:lineRule="exact"/>
              <w:ind w:left="256" w:right="113"/>
              <w:rPr>
                <w:lang w:val="en-US"/>
              </w:rPr>
            </w:pPr>
          </w:p>
          <w:p w14:paraId="30B0DDEB" w14:textId="77777777" w:rsidR="00B67205" w:rsidRPr="00301000" w:rsidRDefault="00B67205" w:rsidP="00B67205">
            <w:pPr>
              <w:pStyle w:val="ListParagraph"/>
              <w:snapToGrid w:val="0"/>
              <w:spacing w:before="40" w:after="120" w:line="220" w:lineRule="exact"/>
              <w:ind w:left="256" w:right="113"/>
              <w:rPr>
                <w:lang w:val="en-US"/>
              </w:rPr>
            </w:pPr>
            <w:r w:rsidRPr="00301000">
              <w:rPr>
                <w:lang w:val="en-US"/>
              </w:rPr>
              <w:t xml:space="preserve">-Agenda adopted as per Chapter III, Rule 7 of the Rules of Procedure of WP.29, applicable to GRVA. </w:t>
            </w:r>
          </w:p>
        </w:tc>
      </w:tr>
    </w:tbl>
    <w:p w14:paraId="4F87B63F" w14:textId="77777777" w:rsidR="00B67205" w:rsidRPr="00DC58BF" w:rsidRDefault="00B67205" w:rsidP="00B67205">
      <w:pPr>
        <w:jc w:val="center"/>
        <w:rPr>
          <w:u w:val="single"/>
        </w:rPr>
      </w:pPr>
    </w:p>
    <w:p w14:paraId="01590008" w14:textId="7652F6DD" w:rsidR="008502BD" w:rsidRDefault="008502BD" w:rsidP="009839EC">
      <w:pPr>
        <w:pStyle w:val="SingleTxtG"/>
        <w:pageBreakBefore/>
        <w:spacing w:before="120"/>
        <w:rPr>
          <w:rFonts w:eastAsia="Calibri" w:cs="Arial"/>
          <w:b/>
          <w:bCs/>
          <w:szCs w:val="22"/>
        </w:rPr>
      </w:pPr>
      <w:r w:rsidRPr="0077091D">
        <w:rPr>
          <w:rFonts w:eastAsia="Calibri" w:cs="Arial"/>
          <w:b/>
          <w:bCs/>
          <w:szCs w:val="22"/>
        </w:rPr>
        <w:lastRenderedPageBreak/>
        <w:t>Subjects under consideration by the Working Party on Automated / Autonomous and Connected Vehicles (GRVA)</w:t>
      </w:r>
    </w:p>
    <w:tbl>
      <w:tblPr>
        <w:tblW w:w="7582"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67"/>
        <w:gridCol w:w="3611"/>
        <w:gridCol w:w="76"/>
        <w:gridCol w:w="1542"/>
        <w:gridCol w:w="1710"/>
        <w:gridCol w:w="76"/>
      </w:tblGrid>
      <w:tr w:rsidR="008502BD" w:rsidRPr="0077091D" w14:paraId="2A5BB010" w14:textId="77777777" w:rsidTr="007876FD">
        <w:trPr>
          <w:gridAfter w:val="1"/>
          <w:wAfter w:w="50" w:type="pct"/>
          <w:tblHeader/>
        </w:trPr>
        <w:tc>
          <w:tcPr>
            <w:tcW w:w="2755" w:type="pct"/>
            <w:gridSpan w:val="2"/>
            <w:tcBorders>
              <w:top w:val="single" w:sz="4" w:space="0" w:color="auto"/>
              <w:bottom w:val="single" w:sz="12" w:space="0" w:color="auto"/>
            </w:tcBorders>
            <w:shd w:val="clear" w:color="auto" w:fill="auto"/>
            <w:tcMar>
              <w:left w:w="0" w:type="dxa"/>
            </w:tcMar>
            <w:vAlign w:val="bottom"/>
          </w:tcPr>
          <w:p w14:paraId="4E62EF5F"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Subject</w:t>
            </w:r>
          </w:p>
        </w:tc>
        <w:tc>
          <w:tcPr>
            <w:tcW w:w="1067" w:type="pct"/>
            <w:gridSpan w:val="2"/>
            <w:tcBorders>
              <w:top w:val="single" w:sz="4" w:space="0" w:color="auto"/>
              <w:bottom w:val="single" w:sz="12" w:space="0" w:color="auto"/>
            </w:tcBorders>
            <w:shd w:val="clear" w:color="auto" w:fill="auto"/>
            <w:tcMar>
              <w:left w:w="0" w:type="dxa"/>
            </w:tcMar>
            <w:vAlign w:val="bottom"/>
          </w:tcPr>
          <w:p w14:paraId="4485FFC1" w14:textId="77777777" w:rsidR="008502BD" w:rsidRPr="004B3730" w:rsidRDefault="008502BD" w:rsidP="00C4452C">
            <w:pPr>
              <w:suppressAutoHyphens w:val="0"/>
              <w:spacing w:before="80" w:after="80" w:line="200" w:lineRule="exact"/>
              <w:ind w:right="113"/>
              <w:rPr>
                <w:i/>
                <w:sz w:val="16"/>
                <w:szCs w:val="16"/>
                <w:lang w:val="fr-CH"/>
              </w:rPr>
            </w:pPr>
            <w:r w:rsidRPr="004B3730">
              <w:rPr>
                <w:i/>
                <w:sz w:val="16"/>
                <w:szCs w:val="16"/>
                <w:lang w:val="fr-CH"/>
              </w:rPr>
              <w:t xml:space="preserve">Document </w:t>
            </w:r>
            <w:proofErr w:type="spellStart"/>
            <w:r w:rsidRPr="004B3730">
              <w:rPr>
                <w:i/>
                <w:sz w:val="16"/>
                <w:szCs w:val="16"/>
                <w:lang w:val="fr-CH"/>
              </w:rPr>
              <w:t>symbol</w:t>
            </w:r>
            <w:proofErr w:type="spellEnd"/>
            <w:r w:rsidRPr="004B3730">
              <w:rPr>
                <w:i/>
                <w:sz w:val="16"/>
                <w:szCs w:val="16"/>
                <w:lang w:val="fr-CH"/>
              </w:rPr>
              <w:t xml:space="preserve"> ECE/TRANS/WP.29/...</w:t>
            </w:r>
          </w:p>
        </w:tc>
        <w:tc>
          <w:tcPr>
            <w:tcW w:w="1128" w:type="pct"/>
            <w:tcBorders>
              <w:top w:val="single" w:sz="4" w:space="0" w:color="auto"/>
              <w:bottom w:val="single" w:sz="12" w:space="0" w:color="auto"/>
            </w:tcBorders>
            <w:shd w:val="clear" w:color="auto" w:fill="auto"/>
            <w:tcMar>
              <w:left w:w="0" w:type="dxa"/>
            </w:tcMar>
            <w:vAlign w:val="bottom"/>
          </w:tcPr>
          <w:p w14:paraId="63B17829"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Documentation availability</w:t>
            </w:r>
          </w:p>
        </w:tc>
      </w:tr>
      <w:tr w:rsidR="008502BD" w:rsidRPr="0077091D" w14:paraId="1F6FF1CF" w14:textId="77777777" w:rsidTr="007876FD">
        <w:trPr>
          <w:gridAfter w:val="1"/>
          <w:wAfter w:w="50" w:type="pct"/>
        </w:trPr>
        <w:tc>
          <w:tcPr>
            <w:tcW w:w="2755" w:type="pct"/>
            <w:gridSpan w:val="2"/>
            <w:tcBorders>
              <w:top w:val="single" w:sz="12" w:space="0" w:color="auto"/>
            </w:tcBorders>
            <w:shd w:val="clear" w:color="auto" w:fill="auto"/>
            <w:tcMar>
              <w:left w:w="0" w:type="dxa"/>
            </w:tcMar>
          </w:tcPr>
          <w:p w14:paraId="1A7E1042" w14:textId="77777777" w:rsidR="008502BD" w:rsidRPr="0077091D" w:rsidRDefault="008502BD" w:rsidP="00AA75A0">
            <w:pPr>
              <w:suppressAutoHyphens w:val="0"/>
              <w:spacing w:before="40" w:after="120" w:line="220" w:lineRule="exact"/>
              <w:ind w:right="113"/>
              <w:rPr>
                <w:b/>
                <w:bCs/>
              </w:rPr>
            </w:pPr>
            <w:r w:rsidRPr="0077091D">
              <w:rPr>
                <w:b/>
              </w:rPr>
              <w:t>5.1.</w:t>
            </w:r>
            <w:r w:rsidRPr="0077091D">
              <w:rPr>
                <w:b/>
              </w:rPr>
              <w:tab/>
            </w:r>
            <w:r w:rsidRPr="0077091D">
              <w:rPr>
                <w:b/>
                <w:bCs/>
              </w:rPr>
              <w:t>1958 Agreement</w:t>
            </w:r>
          </w:p>
        </w:tc>
        <w:tc>
          <w:tcPr>
            <w:tcW w:w="2195" w:type="pct"/>
            <w:gridSpan w:val="3"/>
            <w:vMerge w:val="restart"/>
            <w:tcBorders>
              <w:top w:val="single" w:sz="12" w:space="0" w:color="auto"/>
            </w:tcBorders>
            <w:shd w:val="clear" w:color="auto" w:fill="auto"/>
          </w:tcPr>
          <w:p w14:paraId="71428186" w14:textId="3228DD81" w:rsidR="008502BD" w:rsidRPr="0077091D" w:rsidRDefault="008502BD" w:rsidP="00AA75A0">
            <w:pPr>
              <w:suppressAutoHyphens w:val="0"/>
              <w:spacing w:before="40" w:after="120" w:line="220" w:lineRule="exact"/>
              <w:ind w:right="113"/>
              <w:rPr>
                <w:b/>
              </w:rPr>
            </w:pPr>
            <w:r w:rsidRPr="0077091D">
              <w:t xml:space="preserve">For document symbols and its availability, please refer to the agenda of the </w:t>
            </w:r>
            <w:r w:rsidR="005C3F2B">
              <w:t xml:space="preserve">ninth </w:t>
            </w:r>
            <w:r w:rsidRPr="0077091D">
              <w:t>session (</w:t>
            </w:r>
            <w:r w:rsidR="007876FD">
              <w:t>GRVA/</w:t>
            </w:r>
            <w:r w:rsidR="005C3F2B">
              <w:t>2021</w:t>
            </w:r>
            <w:r w:rsidR="007876FD">
              <w:t>/</w:t>
            </w:r>
            <w:r w:rsidR="001F2E00">
              <w:t>1</w:t>
            </w:r>
            <w:r w:rsidRPr="00E92C8C">
              <w:t>)</w:t>
            </w:r>
          </w:p>
        </w:tc>
      </w:tr>
      <w:tr w:rsidR="008502BD" w:rsidRPr="0077091D" w14:paraId="36DC0898" w14:textId="77777777" w:rsidTr="007876FD">
        <w:trPr>
          <w:gridAfter w:val="1"/>
          <w:wAfter w:w="50" w:type="pct"/>
        </w:trPr>
        <w:tc>
          <w:tcPr>
            <w:tcW w:w="2755" w:type="pct"/>
            <w:gridSpan w:val="2"/>
            <w:shd w:val="clear" w:color="auto" w:fill="auto"/>
            <w:tcMar>
              <w:left w:w="0" w:type="dxa"/>
            </w:tcMar>
          </w:tcPr>
          <w:p w14:paraId="249C5D0E" w14:textId="77777777" w:rsidR="008502BD" w:rsidRPr="0077091D" w:rsidRDefault="008502BD" w:rsidP="00AA75A0">
            <w:pPr>
              <w:suppressAutoHyphens w:val="0"/>
              <w:spacing w:before="40" w:after="120" w:line="220" w:lineRule="atLeast"/>
              <w:ind w:right="113"/>
            </w:pPr>
            <w:r w:rsidRPr="0077091D">
              <w:t>5.1.1.</w:t>
            </w:r>
            <w:r w:rsidRPr="0077091D">
              <w:tab/>
              <w:t xml:space="preserve">Proposal for draft amendments to existing </w:t>
            </w:r>
            <w:r w:rsidRPr="0077091D">
              <w:tab/>
              <w:t>UN Regulations (1958 Agreement):</w:t>
            </w:r>
          </w:p>
        </w:tc>
        <w:tc>
          <w:tcPr>
            <w:tcW w:w="2195" w:type="pct"/>
            <w:gridSpan w:val="3"/>
            <w:vMerge/>
            <w:shd w:val="clear" w:color="auto" w:fill="auto"/>
            <w:tcMar>
              <w:left w:w="0" w:type="dxa"/>
            </w:tcMar>
          </w:tcPr>
          <w:p w14:paraId="1DAAA72C" w14:textId="77777777" w:rsidR="008502BD" w:rsidRPr="0077091D" w:rsidRDefault="008502BD" w:rsidP="00AA75A0">
            <w:pPr>
              <w:suppressAutoHyphens w:val="0"/>
              <w:spacing w:before="40" w:after="120" w:line="220" w:lineRule="exact"/>
              <w:ind w:right="113"/>
            </w:pPr>
          </w:p>
        </w:tc>
      </w:tr>
      <w:tr w:rsidR="008502BD" w:rsidRPr="0077091D" w14:paraId="2D350758" w14:textId="77777777" w:rsidTr="007876FD">
        <w:trPr>
          <w:gridAfter w:val="1"/>
          <w:wAfter w:w="50" w:type="pct"/>
        </w:trPr>
        <w:tc>
          <w:tcPr>
            <w:tcW w:w="2755" w:type="pct"/>
            <w:gridSpan w:val="2"/>
            <w:shd w:val="clear" w:color="auto" w:fill="auto"/>
            <w:tcMar>
              <w:left w:w="0" w:type="dxa"/>
            </w:tcMar>
          </w:tcPr>
          <w:p w14:paraId="32427F3E"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13 and 13-H (Braking);</w:t>
            </w:r>
          </w:p>
          <w:p w14:paraId="3C184710"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78 </w:t>
            </w:r>
            <w:r w:rsidRPr="0077091D">
              <w:rPr>
                <w:rFonts w:eastAsia="Calibri" w:cs="Arial"/>
                <w:szCs w:val="22"/>
              </w:rPr>
              <w:tab/>
              <w:t>(Motorcycle braking);</w:t>
            </w:r>
          </w:p>
          <w:p w14:paraId="0A6B0CFA"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79 </w:t>
            </w:r>
            <w:r w:rsidRPr="0077091D">
              <w:rPr>
                <w:rFonts w:eastAsia="Calibri" w:cs="Arial"/>
                <w:szCs w:val="22"/>
              </w:rPr>
              <w:tab/>
              <w:t>(Steering equipment);</w:t>
            </w:r>
          </w:p>
          <w:p w14:paraId="47DD9655"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89 </w:t>
            </w:r>
            <w:r w:rsidRPr="0077091D">
              <w:rPr>
                <w:rFonts w:eastAsia="Calibri" w:cs="Arial"/>
                <w:szCs w:val="22"/>
              </w:rPr>
              <w:tab/>
              <w:t>(Speed limitation devices);</w:t>
            </w:r>
          </w:p>
          <w:p w14:paraId="1ADD079C"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90 </w:t>
            </w:r>
            <w:r w:rsidRPr="0077091D">
              <w:rPr>
                <w:rFonts w:eastAsia="Calibri" w:cs="Arial"/>
                <w:szCs w:val="22"/>
              </w:rPr>
              <w:tab/>
              <w:t>(Replacement brake linings);</w:t>
            </w:r>
          </w:p>
          <w:p w14:paraId="2C799F26" w14:textId="77777777" w:rsidR="008502BD" w:rsidRPr="0077091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139 </w:t>
            </w:r>
            <w:r w:rsidRPr="0077091D">
              <w:rPr>
                <w:rFonts w:eastAsia="Calibri" w:cs="Arial"/>
                <w:szCs w:val="22"/>
              </w:rPr>
              <w:tab/>
              <w:t>(Brake Assist Systems);</w:t>
            </w:r>
          </w:p>
          <w:p w14:paraId="4F13918F" w14:textId="77777777" w:rsidR="008502BD" w:rsidRDefault="008502BD" w:rsidP="00AA75A0">
            <w:pPr>
              <w:tabs>
                <w:tab w:val="left" w:pos="1701"/>
              </w:tabs>
              <w:spacing w:before="40" w:after="120" w:line="220" w:lineRule="atLeast"/>
              <w:ind w:left="994" w:right="288" w:hanging="432"/>
              <w:jc w:val="both"/>
              <w:rPr>
                <w:rFonts w:eastAsia="Calibri" w:cs="Arial"/>
                <w:szCs w:val="22"/>
              </w:rPr>
            </w:pPr>
            <w:r w:rsidRPr="0077091D">
              <w:rPr>
                <w:rFonts w:eastAsia="Calibri" w:cs="Arial"/>
                <w:szCs w:val="22"/>
              </w:rPr>
              <w:t xml:space="preserve">140 </w:t>
            </w:r>
            <w:r w:rsidRPr="0077091D">
              <w:rPr>
                <w:rFonts w:eastAsia="Calibri" w:cs="Arial"/>
                <w:szCs w:val="22"/>
              </w:rPr>
              <w:tab/>
              <w:t>(Electronic Stability Control);</w:t>
            </w:r>
          </w:p>
          <w:p w14:paraId="7E6F1EDD" w14:textId="77777777" w:rsidR="00AC1499" w:rsidRDefault="00AC1499" w:rsidP="00AA75A0">
            <w:pPr>
              <w:tabs>
                <w:tab w:val="left" w:pos="1701"/>
              </w:tabs>
              <w:spacing w:before="40" w:after="120" w:line="220" w:lineRule="atLeast"/>
              <w:ind w:left="994" w:right="288" w:hanging="432"/>
              <w:jc w:val="both"/>
              <w:rPr>
                <w:rFonts w:eastAsia="Calibri" w:cs="Arial"/>
                <w:szCs w:val="22"/>
              </w:rPr>
            </w:pPr>
            <w:r>
              <w:rPr>
                <w:rFonts w:eastAsia="Calibri" w:cs="Arial"/>
                <w:szCs w:val="22"/>
              </w:rPr>
              <w:t>152</w:t>
            </w:r>
            <w:r w:rsidR="00AA75A0">
              <w:rPr>
                <w:rFonts w:eastAsia="Calibri" w:cs="Arial"/>
                <w:szCs w:val="22"/>
              </w:rPr>
              <w:tab/>
            </w:r>
            <w:r w:rsidR="00A76496">
              <w:rPr>
                <w:rFonts w:eastAsia="Calibri" w:cs="Arial"/>
                <w:szCs w:val="22"/>
              </w:rPr>
              <w:t>(</w:t>
            </w:r>
            <w:r>
              <w:rPr>
                <w:rFonts w:eastAsia="Calibri" w:cs="Arial"/>
                <w:szCs w:val="22"/>
              </w:rPr>
              <w:t>AEBS for M</w:t>
            </w:r>
            <w:r w:rsidRPr="00AC1499">
              <w:rPr>
                <w:rFonts w:eastAsia="Calibri" w:cs="Arial"/>
                <w:szCs w:val="22"/>
                <w:vertAlign w:val="subscript"/>
              </w:rPr>
              <w:t>1</w:t>
            </w:r>
            <w:r>
              <w:rPr>
                <w:rFonts w:eastAsia="Calibri" w:cs="Arial"/>
                <w:szCs w:val="22"/>
              </w:rPr>
              <w:t xml:space="preserve"> and N</w:t>
            </w:r>
            <w:r w:rsidRPr="00AC1499">
              <w:rPr>
                <w:rFonts w:eastAsia="Calibri" w:cs="Arial"/>
                <w:szCs w:val="22"/>
                <w:vertAlign w:val="subscript"/>
              </w:rPr>
              <w:t>1</w:t>
            </w:r>
            <w:r>
              <w:rPr>
                <w:rFonts w:eastAsia="Calibri" w:cs="Arial"/>
                <w:szCs w:val="22"/>
              </w:rPr>
              <w:t>)</w:t>
            </w:r>
            <w:r w:rsidR="00A76496">
              <w:rPr>
                <w:rFonts w:eastAsia="Calibri" w:cs="Arial"/>
                <w:szCs w:val="22"/>
              </w:rPr>
              <w:t>;</w:t>
            </w:r>
          </w:p>
          <w:p w14:paraId="1FFCF69C" w14:textId="5B75C2F9" w:rsidR="000660F1" w:rsidRDefault="000660F1" w:rsidP="00A76496">
            <w:pPr>
              <w:tabs>
                <w:tab w:val="left" w:pos="1701"/>
              </w:tabs>
              <w:spacing w:before="40" w:after="120" w:line="220" w:lineRule="atLeast"/>
              <w:ind w:left="996" w:right="288" w:hanging="426"/>
              <w:jc w:val="both"/>
            </w:pPr>
            <w:r>
              <w:t>155</w:t>
            </w:r>
            <w:r>
              <w:rPr>
                <w:rFonts w:eastAsia="Calibri" w:cs="Arial"/>
                <w:szCs w:val="22"/>
              </w:rPr>
              <w:tab/>
              <w:t>(</w:t>
            </w:r>
            <w:r w:rsidR="00A76496">
              <w:t>Cyber security</w:t>
            </w:r>
            <w:r>
              <w:t>);</w:t>
            </w:r>
            <w:r w:rsidR="00A76496">
              <w:t xml:space="preserve"> </w:t>
            </w:r>
          </w:p>
          <w:p w14:paraId="68611EB6" w14:textId="77777777" w:rsidR="000660F1" w:rsidRDefault="000660F1" w:rsidP="000660F1">
            <w:pPr>
              <w:suppressAutoHyphens w:val="0"/>
              <w:spacing w:before="40" w:after="120" w:line="220" w:lineRule="atLeast"/>
              <w:ind w:left="996" w:right="115" w:hanging="426"/>
            </w:pPr>
            <w:r>
              <w:t>156</w:t>
            </w:r>
            <w:r>
              <w:rPr>
                <w:rFonts w:eastAsia="Calibri" w:cs="Arial"/>
                <w:szCs w:val="22"/>
              </w:rPr>
              <w:tab/>
              <w:t>(</w:t>
            </w:r>
            <w:r>
              <w:t>S</w:t>
            </w:r>
            <w:r w:rsidR="00A76496">
              <w:t>oftware updates</w:t>
            </w:r>
            <w:r>
              <w:t xml:space="preserve">); </w:t>
            </w:r>
          </w:p>
          <w:p w14:paraId="50DB467A" w14:textId="195D5AFE" w:rsidR="00A76496" w:rsidRPr="0077091D" w:rsidRDefault="000660F1" w:rsidP="009839EC">
            <w:pPr>
              <w:suppressAutoHyphens w:val="0"/>
              <w:spacing w:before="40" w:after="120" w:line="220" w:lineRule="atLeast"/>
              <w:ind w:left="996" w:right="115" w:hanging="426"/>
              <w:rPr>
                <w:rFonts w:eastAsia="Calibri" w:cs="Arial"/>
                <w:szCs w:val="22"/>
              </w:rPr>
            </w:pPr>
            <w:r>
              <w:t>157</w:t>
            </w:r>
            <w:r>
              <w:rPr>
                <w:rFonts w:eastAsia="Calibri" w:cs="Arial"/>
                <w:szCs w:val="22"/>
              </w:rPr>
              <w:tab/>
            </w:r>
            <w:r>
              <w:t>Automated Lane Keeping Systems. (ALKS);</w:t>
            </w:r>
          </w:p>
        </w:tc>
        <w:tc>
          <w:tcPr>
            <w:tcW w:w="2195" w:type="pct"/>
            <w:gridSpan w:val="3"/>
            <w:shd w:val="clear" w:color="auto" w:fill="auto"/>
            <w:tcMar>
              <w:left w:w="0" w:type="dxa"/>
            </w:tcMar>
          </w:tcPr>
          <w:p w14:paraId="072B8FB7" w14:textId="77777777" w:rsidR="008502BD" w:rsidRPr="0077091D" w:rsidRDefault="008502BD" w:rsidP="00AA75A0">
            <w:pPr>
              <w:suppressAutoHyphens w:val="0"/>
              <w:spacing w:before="40" w:after="120" w:line="220" w:lineRule="exact"/>
              <w:ind w:right="113"/>
            </w:pPr>
          </w:p>
        </w:tc>
      </w:tr>
      <w:tr w:rsidR="008502BD" w:rsidRPr="0077091D" w14:paraId="4BC072F5" w14:textId="77777777" w:rsidTr="007876FD">
        <w:trPr>
          <w:gridAfter w:val="1"/>
          <w:wAfter w:w="50" w:type="pct"/>
        </w:trPr>
        <w:tc>
          <w:tcPr>
            <w:tcW w:w="2755" w:type="pct"/>
            <w:gridSpan w:val="2"/>
            <w:shd w:val="clear" w:color="auto" w:fill="auto"/>
            <w:tcMar>
              <w:left w:w="0" w:type="dxa"/>
            </w:tcMar>
          </w:tcPr>
          <w:p w14:paraId="666786B8" w14:textId="77777777" w:rsidR="008502BD" w:rsidRPr="0077091D" w:rsidRDefault="008502BD" w:rsidP="00AA75A0">
            <w:pPr>
              <w:suppressAutoHyphens w:val="0"/>
              <w:spacing w:before="40" w:after="120" w:line="220" w:lineRule="atLeast"/>
              <w:ind w:right="115"/>
            </w:pPr>
            <w:r w:rsidRPr="0077091D">
              <w:t>5.1.2.</w:t>
            </w:r>
            <w:r w:rsidRPr="0077091D">
              <w:tab/>
              <w:t>Proposal for draft new UN Regulations:</w:t>
            </w:r>
          </w:p>
        </w:tc>
        <w:tc>
          <w:tcPr>
            <w:tcW w:w="2195" w:type="pct"/>
            <w:gridSpan w:val="3"/>
            <w:shd w:val="clear" w:color="auto" w:fill="auto"/>
          </w:tcPr>
          <w:p w14:paraId="2CA83330" w14:textId="77777777" w:rsidR="008502BD" w:rsidRPr="0077091D" w:rsidRDefault="008502BD" w:rsidP="00AA75A0">
            <w:pPr>
              <w:suppressAutoHyphens w:val="0"/>
              <w:spacing w:before="40" w:after="120" w:line="220" w:lineRule="exact"/>
              <w:ind w:right="113"/>
            </w:pPr>
          </w:p>
        </w:tc>
      </w:tr>
      <w:tr w:rsidR="008502BD" w:rsidRPr="0077091D" w14:paraId="45219A3B" w14:textId="77777777" w:rsidTr="007876FD">
        <w:trPr>
          <w:gridBefore w:val="1"/>
          <w:wBefore w:w="374" w:type="pct"/>
        </w:trPr>
        <w:tc>
          <w:tcPr>
            <w:tcW w:w="2431" w:type="pct"/>
            <w:gridSpan w:val="2"/>
            <w:shd w:val="clear" w:color="auto" w:fill="auto"/>
            <w:tcMar>
              <w:left w:w="0" w:type="dxa"/>
            </w:tcMar>
          </w:tcPr>
          <w:p w14:paraId="3106F586" w14:textId="30AAF16B" w:rsidR="008502BD" w:rsidRPr="0077091D" w:rsidRDefault="000660F1" w:rsidP="00AA75A0">
            <w:pPr>
              <w:suppressAutoHyphens w:val="0"/>
              <w:spacing w:before="40" w:after="120" w:line="220" w:lineRule="atLeast"/>
              <w:ind w:right="115"/>
            </w:pPr>
            <w:r>
              <w:t>Nil</w:t>
            </w:r>
          </w:p>
        </w:tc>
        <w:tc>
          <w:tcPr>
            <w:tcW w:w="2195" w:type="pct"/>
            <w:gridSpan w:val="3"/>
            <w:shd w:val="clear" w:color="auto" w:fill="auto"/>
          </w:tcPr>
          <w:p w14:paraId="7305EB52" w14:textId="77777777" w:rsidR="008502BD" w:rsidRPr="0077091D" w:rsidRDefault="008502BD" w:rsidP="00AA75A0">
            <w:pPr>
              <w:suppressAutoHyphens w:val="0"/>
              <w:spacing w:before="40" w:after="120" w:line="220" w:lineRule="atLeast"/>
              <w:ind w:right="113"/>
            </w:pPr>
          </w:p>
        </w:tc>
      </w:tr>
      <w:tr w:rsidR="008502BD" w:rsidRPr="0077091D" w14:paraId="00091467" w14:textId="77777777" w:rsidTr="007876FD">
        <w:trPr>
          <w:gridAfter w:val="1"/>
          <w:wAfter w:w="50" w:type="pct"/>
        </w:trPr>
        <w:tc>
          <w:tcPr>
            <w:tcW w:w="2755" w:type="pct"/>
            <w:gridSpan w:val="2"/>
            <w:tcBorders>
              <w:bottom w:val="nil"/>
            </w:tcBorders>
            <w:shd w:val="clear" w:color="auto" w:fill="auto"/>
            <w:tcMar>
              <w:left w:w="0" w:type="dxa"/>
            </w:tcMar>
          </w:tcPr>
          <w:p w14:paraId="3526A393" w14:textId="77777777" w:rsidR="008502BD" w:rsidRPr="0077091D" w:rsidRDefault="008502BD" w:rsidP="00AA75A0">
            <w:pPr>
              <w:suppressAutoHyphens w:val="0"/>
              <w:spacing w:before="40" w:after="120" w:line="220" w:lineRule="atLeast"/>
              <w:ind w:right="113"/>
            </w:pPr>
            <w:r w:rsidRPr="0077091D">
              <w:t xml:space="preserve">5.1.3. </w:t>
            </w:r>
            <w:r w:rsidRPr="0077091D">
              <w:tab/>
              <w:t>Vehicle automation</w:t>
            </w:r>
          </w:p>
        </w:tc>
        <w:tc>
          <w:tcPr>
            <w:tcW w:w="2195" w:type="pct"/>
            <w:gridSpan w:val="3"/>
            <w:tcBorders>
              <w:bottom w:val="nil"/>
            </w:tcBorders>
            <w:shd w:val="clear" w:color="auto" w:fill="auto"/>
          </w:tcPr>
          <w:p w14:paraId="265E0596" w14:textId="77777777" w:rsidR="008502BD" w:rsidRPr="0077091D" w:rsidRDefault="008502BD" w:rsidP="00AA75A0">
            <w:pPr>
              <w:suppressAutoHyphens w:val="0"/>
              <w:spacing w:before="40" w:after="120" w:line="220" w:lineRule="exact"/>
              <w:ind w:right="113"/>
            </w:pPr>
          </w:p>
        </w:tc>
      </w:tr>
      <w:tr w:rsidR="008502BD" w:rsidRPr="0077091D" w14:paraId="049CE92C" w14:textId="77777777" w:rsidTr="007876FD">
        <w:trPr>
          <w:gridAfter w:val="1"/>
          <w:wAfter w:w="50" w:type="pct"/>
        </w:trPr>
        <w:tc>
          <w:tcPr>
            <w:tcW w:w="2755" w:type="pct"/>
            <w:gridSpan w:val="2"/>
            <w:tcBorders>
              <w:top w:val="nil"/>
              <w:bottom w:val="nil"/>
            </w:tcBorders>
            <w:shd w:val="clear" w:color="auto" w:fill="auto"/>
            <w:tcMar>
              <w:left w:w="0" w:type="dxa"/>
            </w:tcMar>
          </w:tcPr>
          <w:p w14:paraId="77605CC6" w14:textId="77777777" w:rsidR="008502BD" w:rsidRPr="0077091D" w:rsidRDefault="008502BD" w:rsidP="00AA75A0">
            <w:pPr>
              <w:suppressAutoHyphens w:val="0"/>
              <w:spacing w:before="40" w:after="120" w:line="220" w:lineRule="atLeast"/>
              <w:ind w:left="568" w:right="113"/>
            </w:pPr>
            <w:r w:rsidRPr="0077091D">
              <w:t>Remote Control Manoeuvring (RCM)</w:t>
            </w:r>
          </w:p>
          <w:p w14:paraId="46D42253" w14:textId="50E2BB2B" w:rsidR="008502BD" w:rsidRDefault="008502BD" w:rsidP="00AA75A0">
            <w:pPr>
              <w:suppressAutoHyphens w:val="0"/>
              <w:spacing w:before="40" w:after="120" w:line="220" w:lineRule="atLeast"/>
              <w:ind w:left="568" w:right="113"/>
            </w:pPr>
            <w:r w:rsidRPr="0077091D">
              <w:t>Automated Controlled Steering Function (ACSF)</w:t>
            </w:r>
          </w:p>
          <w:p w14:paraId="25332F5F" w14:textId="2587B233" w:rsidR="00B714A6" w:rsidRDefault="00B714A6" w:rsidP="00AA75A0">
            <w:pPr>
              <w:suppressAutoHyphens w:val="0"/>
              <w:spacing w:before="40" w:after="120" w:line="220" w:lineRule="atLeast"/>
              <w:ind w:left="568" w:right="113"/>
            </w:pPr>
            <w:r>
              <w:t>Automated Lane Keeping Systems (ALKS)</w:t>
            </w:r>
          </w:p>
          <w:p w14:paraId="61CC0F57" w14:textId="11C6429A" w:rsidR="00B714A6" w:rsidRDefault="00B714A6" w:rsidP="00AA75A0">
            <w:pPr>
              <w:suppressAutoHyphens w:val="0"/>
              <w:spacing w:before="40" w:after="120" w:line="220" w:lineRule="atLeast"/>
              <w:ind w:left="568" w:right="113"/>
            </w:pPr>
            <w:r>
              <w:t>Validation Methods for Automated Driving (VMAD)</w:t>
            </w:r>
          </w:p>
          <w:p w14:paraId="7DF5B8BA" w14:textId="157B8A00" w:rsidR="00B714A6" w:rsidRPr="0077091D" w:rsidRDefault="00B714A6" w:rsidP="00AA75A0">
            <w:pPr>
              <w:suppressAutoHyphens w:val="0"/>
              <w:spacing w:before="40" w:after="120" w:line="220" w:lineRule="atLeast"/>
              <w:ind w:left="568" w:right="113"/>
            </w:pPr>
            <w:r>
              <w:t>Functional Requirements for Automated and Autonomous Vehicles (FRAV)</w:t>
            </w:r>
          </w:p>
          <w:p w14:paraId="53359E25" w14:textId="77777777" w:rsidR="008502BD" w:rsidRPr="00467E8D" w:rsidRDefault="008502BD" w:rsidP="00AA75A0">
            <w:pPr>
              <w:pStyle w:val="SingleTxtG"/>
              <w:spacing w:before="40" w:line="220" w:lineRule="atLeast"/>
              <w:ind w:left="567" w:right="142"/>
              <w:jc w:val="left"/>
              <w:rPr>
                <w:rFonts w:asciiTheme="majorBidi" w:hAnsiTheme="majorBidi" w:cstheme="majorBidi"/>
              </w:rPr>
            </w:pPr>
            <w:r w:rsidRPr="00467E8D">
              <w:rPr>
                <w:rFonts w:asciiTheme="majorBidi" w:hAnsiTheme="majorBidi" w:cstheme="majorBidi"/>
              </w:rPr>
              <w:t>Longitudinal control (Adaptive Cruise Control, preventing braking);</w:t>
            </w:r>
          </w:p>
          <w:p w14:paraId="4B00E308" w14:textId="77777777" w:rsidR="008502BD" w:rsidRPr="00467E8D" w:rsidRDefault="008502BD" w:rsidP="00AA75A0">
            <w:pPr>
              <w:pStyle w:val="SingleTxtG"/>
              <w:spacing w:before="40" w:line="220" w:lineRule="atLeast"/>
              <w:ind w:left="567" w:right="142"/>
              <w:jc w:val="left"/>
              <w:rPr>
                <w:rFonts w:asciiTheme="majorBidi" w:hAnsiTheme="majorBidi" w:cstheme="majorBidi"/>
              </w:rPr>
            </w:pPr>
            <w:r w:rsidRPr="00467E8D">
              <w:rPr>
                <w:rFonts w:asciiTheme="majorBidi" w:hAnsiTheme="majorBidi" w:cstheme="majorBidi"/>
              </w:rPr>
              <w:t>Transition demand (Human Machine Interface (HMI));</w:t>
            </w:r>
          </w:p>
          <w:p w14:paraId="7C1291D4" w14:textId="77777777" w:rsidR="008502BD" w:rsidRPr="00467E8D" w:rsidRDefault="008502BD" w:rsidP="00AA75A0">
            <w:pPr>
              <w:pStyle w:val="SingleTxtG"/>
              <w:spacing w:before="40" w:line="220" w:lineRule="atLeast"/>
              <w:ind w:left="567" w:right="142"/>
              <w:jc w:val="left"/>
              <w:rPr>
                <w:rFonts w:asciiTheme="majorBidi" w:hAnsiTheme="majorBidi" w:cstheme="majorBidi"/>
              </w:rPr>
            </w:pPr>
            <w:r w:rsidRPr="00467E8D">
              <w:rPr>
                <w:rFonts w:asciiTheme="majorBidi" w:hAnsiTheme="majorBidi" w:cstheme="majorBidi"/>
              </w:rPr>
              <w:t>Driver Availability Recognition;</w:t>
            </w:r>
          </w:p>
          <w:p w14:paraId="6F716FBE"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Information to the driver (HMI);</w:t>
            </w:r>
          </w:p>
          <w:p w14:paraId="6DD8C46E"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Electronic System Compliance (Complex Electronics Development);</w:t>
            </w:r>
          </w:p>
          <w:p w14:paraId="2FF4AC45" w14:textId="77777777" w:rsidR="008502BD" w:rsidRPr="00467E8D" w:rsidRDefault="008502BD" w:rsidP="00AA75A0">
            <w:pPr>
              <w:pStyle w:val="SingleTxtG"/>
              <w:spacing w:before="40" w:line="220" w:lineRule="atLeast"/>
              <w:ind w:left="567" w:right="0"/>
              <w:jc w:val="left"/>
              <w:rPr>
                <w:rFonts w:asciiTheme="majorBidi" w:hAnsiTheme="majorBidi" w:cstheme="majorBidi"/>
              </w:rPr>
            </w:pPr>
            <w:r w:rsidRPr="00467E8D">
              <w:rPr>
                <w:rFonts w:asciiTheme="majorBidi" w:hAnsiTheme="majorBidi" w:cstheme="majorBidi"/>
              </w:rPr>
              <w:t>Periodic Technical Inspection/ Roadworthiness Provisions;</w:t>
            </w:r>
          </w:p>
          <w:p w14:paraId="588193BA"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Cyber Security;</w:t>
            </w:r>
          </w:p>
          <w:p w14:paraId="7E0D3D67"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Software (incl. Over-the-Air) updates;</w:t>
            </w:r>
          </w:p>
          <w:p w14:paraId="5CF99BC4"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Data Storage System for Automated Driving (DSSAD);</w:t>
            </w:r>
          </w:p>
          <w:p w14:paraId="6ED99813"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lastRenderedPageBreak/>
              <w:t>Night Vision;</w:t>
            </w:r>
          </w:p>
          <w:p w14:paraId="2CAC03FE"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Rear crossing alert;</w:t>
            </w:r>
          </w:p>
          <w:p w14:paraId="5E22011C" w14:textId="77777777" w:rsidR="008502BD" w:rsidRPr="00467E8D" w:rsidRDefault="008502BD" w:rsidP="00AA75A0">
            <w:pPr>
              <w:pStyle w:val="SingleTxtG"/>
              <w:spacing w:before="40" w:line="220" w:lineRule="atLeast"/>
              <w:ind w:left="567" w:right="0"/>
              <w:rPr>
                <w:rFonts w:asciiTheme="majorBidi" w:hAnsiTheme="majorBidi" w:cstheme="majorBidi"/>
              </w:rPr>
            </w:pPr>
            <w:r w:rsidRPr="00467E8D">
              <w:rPr>
                <w:rFonts w:asciiTheme="majorBidi" w:hAnsiTheme="majorBidi" w:cstheme="majorBidi"/>
              </w:rPr>
              <w:t>Door-open blind spot detection;</w:t>
            </w:r>
          </w:p>
          <w:p w14:paraId="59918735" w14:textId="52C25164" w:rsidR="008502BD" w:rsidRPr="0077091D" w:rsidRDefault="008502BD" w:rsidP="00AA75A0">
            <w:pPr>
              <w:suppressAutoHyphens w:val="0"/>
              <w:spacing w:before="40" w:after="120" w:line="220" w:lineRule="atLeast"/>
              <w:ind w:left="568" w:right="113"/>
            </w:pPr>
            <w:r w:rsidRPr="00467E8D">
              <w:rPr>
                <w:rFonts w:asciiTheme="majorBidi" w:hAnsiTheme="majorBidi" w:cstheme="majorBidi"/>
              </w:rPr>
              <w:t>Around view monitor</w:t>
            </w:r>
            <w:r w:rsidR="007876FD">
              <w:rPr>
                <w:rFonts w:asciiTheme="majorBidi" w:hAnsiTheme="majorBidi" w:cstheme="majorBidi"/>
              </w:rPr>
              <w:t>ing</w:t>
            </w:r>
          </w:p>
        </w:tc>
        <w:tc>
          <w:tcPr>
            <w:tcW w:w="2195" w:type="pct"/>
            <w:gridSpan w:val="3"/>
            <w:tcBorders>
              <w:top w:val="nil"/>
              <w:bottom w:val="nil"/>
            </w:tcBorders>
            <w:shd w:val="clear" w:color="auto" w:fill="auto"/>
          </w:tcPr>
          <w:p w14:paraId="3EFCD5A5" w14:textId="77777777" w:rsidR="008502BD" w:rsidRPr="0077091D" w:rsidRDefault="008502BD" w:rsidP="00AA75A0">
            <w:pPr>
              <w:suppressAutoHyphens w:val="0"/>
              <w:spacing w:before="40" w:after="120" w:line="220" w:lineRule="atLeast"/>
              <w:ind w:right="113"/>
            </w:pPr>
          </w:p>
        </w:tc>
      </w:tr>
      <w:tr w:rsidR="008502BD" w:rsidRPr="0077091D" w14:paraId="2E1DB414" w14:textId="77777777" w:rsidTr="007876FD">
        <w:trPr>
          <w:gridAfter w:val="1"/>
          <w:wAfter w:w="50" w:type="pct"/>
          <w:trHeight w:val="20"/>
        </w:trPr>
        <w:tc>
          <w:tcPr>
            <w:tcW w:w="2755" w:type="pct"/>
            <w:gridSpan w:val="2"/>
            <w:tcBorders>
              <w:top w:val="nil"/>
            </w:tcBorders>
            <w:shd w:val="clear" w:color="auto" w:fill="auto"/>
            <w:tcMar>
              <w:left w:w="0" w:type="dxa"/>
            </w:tcMar>
          </w:tcPr>
          <w:p w14:paraId="12A9E260" w14:textId="77777777" w:rsidR="008502BD" w:rsidRPr="0077091D" w:rsidRDefault="008502BD" w:rsidP="00AA75A0">
            <w:pPr>
              <w:suppressAutoHyphens w:val="0"/>
              <w:spacing w:before="40" w:after="120" w:line="220" w:lineRule="exact"/>
              <w:ind w:right="113"/>
              <w:rPr>
                <w:b/>
              </w:rPr>
            </w:pPr>
            <w:r w:rsidRPr="0077091D">
              <w:rPr>
                <w:b/>
              </w:rPr>
              <w:t>5.2.</w:t>
            </w:r>
            <w:r w:rsidRPr="0077091D">
              <w:rPr>
                <w:b/>
              </w:rPr>
              <w:tab/>
            </w:r>
            <w:r w:rsidRPr="0077091D">
              <w:rPr>
                <w:b/>
                <w:bCs/>
              </w:rPr>
              <w:t>1998 Agreement (Global)</w:t>
            </w:r>
          </w:p>
        </w:tc>
        <w:tc>
          <w:tcPr>
            <w:tcW w:w="2195" w:type="pct"/>
            <w:gridSpan w:val="3"/>
            <w:vMerge w:val="restart"/>
            <w:tcBorders>
              <w:top w:val="nil"/>
            </w:tcBorders>
            <w:shd w:val="clear" w:color="auto" w:fill="auto"/>
            <w:tcMar>
              <w:left w:w="0" w:type="dxa"/>
            </w:tcMar>
          </w:tcPr>
          <w:p w14:paraId="1A5E48DB" w14:textId="0CE0A583" w:rsidR="008502BD" w:rsidRPr="0077091D" w:rsidRDefault="008502BD" w:rsidP="00AA75A0">
            <w:pPr>
              <w:suppressAutoHyphens w:val="0"/>
              <w:spacing w:before="40" w:after="120" w:line="220" w:lineRule="exact"/>
              <w:ind w:right="113"/>
            </w:pPr>
            <w:r w:rsidRPr="0077091D">
              <w:t xml:space="preserve">For document symbols and its availability, please refer to the agenda of the </w:t>
            </w:r>
            <w:r w:rsidR="005C3F2B">
              <w:t xml:space="preserve">ninth </w:t>
            </w:r>
            <w:r w:rsidR="001F2E00" w:rsidRPr="0077091D">
              <w:t>session (</w:t>
            </w:r>
            <w:r w:rsidR="001F2E00">
              <w:t>GRVA/</w:t>
            </w:r>
            <w:r w:rsidR="005C3F2B">
              <w:t>2021</w:t>
            </w:r>
            <w:r w:rsidR="001F2E00">
              <w:t>/1</w:t>
            </w:r>
            <w:r w:rsidR="001F2E00" w:rsidRPr="00E92C8C">
              <w:t>)</w:t>
            </w:r>
          </w:p>
        </w:tc>
      </w:tr>
      <w:tr w:rsidR="008502BD" w:rsidRPr="0077091D" w14:paraId="2C6117D6" w14:textId="77777777" w:rsidTr="007876FD">
        <w:trPr>
          <w:gridAfter w:val="1"/>
          <w:wAfter w:w="50" w:type="pct"/>
          <w:trHeight w:val="20"/>
        </w:trPr>
        <w:tc>
          <w:tcPr>
            <w:tcW w:w="2755" w:type="pct"/>
            <w:gridSpan w:val="2"/>
            <w:shd w:val="clear" w:color="auto" w:fill="auto"/>
            <w:tcMar>
              <w:left w:w="0" w:type="dxa"/>
            </w:tcMar>
          </w:tcPr>
          <w:p w14:paraId="36AB1EAF" w14:textId="77777777" w:rsidR="001F2E00" w:rsidRDefault="008502BD" w:rsidP="00AA75A0">
            <w:pPr>
              <w:tabs>
                <w:tab w:val="left" w:pos="1701"/>
              </w:tabs>
              <w:spacing w:before="40" w:after="120"/>
              <w:ind w:left="988" w:right="282" w:hanging="426"/>
              <w:jc w:val="both"/>
              <w:rPr>
                <w:rFonts w:eastAsia="Calibri" w:cs="Arial"/>
                <w:szCs w:val="22"/>
              </w:rPr>
            </w:pPr>
            <w:r w:rsidRPr="0077091D">
              <w:rPr>
                <w:rFonts w:eastAsia="Calibri" w:cs="Arial"/>
                <w:szCs w:val="22"/>
              </w:rPr>
              <w:t xml:space="preserve">3 </w:t>
            </w:r>
            <w:r w:rsidRPr="0077091D">
              <w:rPr>
                <w:rFonts w:eastAsia="Calibri" w:cs="Arial"/>
                <w:szCs w:val="22"/>
              </w:rPr>
              <w:tab/>
              <w:t>(Motorcycle braking)</w:t>
            </w:r>
          </w:p>
          <w:p w14:paraId="449237C9" w14:textId="24F03B1F" w:rsidR="008502BD" w:rsidRPr="0077091D" w:rsidRDefault="001F2E00" w:rsidP="00AA75A0">
            <w:pPr>
              <w:tabs>
                <w:tab w:val="left" w:pos="1701"/>
              </w:tabs>
              <w:spacing w:before="40" w:after="120"/>
              <w:ind w:left="988" w:right="282" w:hanging="426"/>
              <w:jc w:val="both"/>
              <w:rPr>
                <w:rFonts w:eastAsia="Calibri" w:cs="Arial"/>
                <w:szCs w:val="22"/>
              </w:rPr>
            </w:pPr>
            <w:r>
              <w:rPr>
                <w:rFonts w:eastAsia="Calibri" w:cs="Arial"/>
                <w:szCs w:val="22"/>
              </w:rPr>
              <w:t>8</w:t>
            </w:r>
            <w:r w:rsidRPr="0077091D">
              <w:rPr>
                <w:rFonts w:eastAsia="Calibri" w:cs="Arial"/>
                <w:szCs w:val="22"/>
              </w:rPr>
              <w:tab/>
            </w:r>
            <w:r w:rsidR="00BE02FD">
              <w:rPr>
                <w:rFonts w:eastAsia="Calibri" w:cs="Arial"/>
                <w:szCs w:val="22"/>
              </w:rPr>
              <w:t>(ESC)</w:t>
            </w:r>
            <w:r w:rsidR="008502BD" w:rsidRPr="0077091D">
              <w:rPr>
                <w:rFonts w:eastAsia="Calibri" w:cs="Arial"/>
                <w:szCs w:val="22"/>
              </w:rPr>
              <w:t>;</w:t>
            </w:r>
          </w:p>
        </w:tc>
        <w:tc>
          <w:tcPr>
            <w:tcW w:w="2195" w:type="pct"/>
            <w:gridSpan w:val="3"/>
            <w:vMerge/>
            <w:shd w:val="clear" w:color="auto" w:fill="auto"/>
            <w:tcMar>
              <w:left w:w="0" w:type="dxa"/>
            </w:tcMar>
          </w:tcPr>
          <w:p w14:paraId="3872EFAA" w14:textId="77777777" w:rsidR="008502BD" w:rsidRPr="0077091D" w:rsidRDefault="008502BD" w:rsidP="00AA75A0">
            <w:pPr>
              <w:suppressAutoHyphens w:val="0"/>
              <w:spacing w:before="40" w:after="120" w:line="220" w:lineRule="exact"/>
              <w:ind w:right="113"/>
            </w:pPr>
          </w:p>
        </w:tc>
      </w:tr>
      <w:tr w:rsidR="008502BD" w:rsidRPr="0077091D" w14:paraId="0C9BCCA6" w14:textId="77777777" w:rsidTr="007876FD">
        <w:trPr>
          <w:gridAfter w:val="1"/>
          <w:wAfter w:w="50" w:type="pct"/>
        </w:trPr>
        <w:tc>
          <w:tcPr>
            <w:tcW w:w="2755" w:type="pct"/>
            <w:gridSpan w:val="2"/>
            <w:tcBorders>
              <w:bottom w:val="nil"/>
            </w:tcBorders>
            <w:shd w:val="clear" w:color="auto" w:fill="auto"/>
            <w:tcMar>
              <w:left w:w="0" w:type="dxa"/>
            </w:tcMar>
          </w:tcPr>
          <w:p w14:paraId="23DC46BC" w14:textId="77777777" w:rsidR="008502BD" w:rsidRPr="0077091D" w:rsidRDefault="008502BD" w:rsidP="00AA75A0">
            <w:pPr>
              <w:suppressAutoHyphens w:val="0"/>
              <w:spacing w:before="40" w:after="120" w:line="220" w:lineRule="exact"/>
              <w:ind w:right="115"/>
              <w:rPr>
                <w:b/>
              </w:rPr>
            </w:pPr>
            <w:r w:rsidRPr="0077091D">
              <w:rPr>
                <w:b/>
              </w:rPr>
              <w:t>5.3.</w:t>
            </w:r>
            <w:r w:rsidRPr="0077091D">
              <w:rPr>
                <w:b/>
              </w:rPr>
              <w:tab/>
            </w:r>
            <w:r w:rsidRPr="0077091D">
              <w:rPr>
                <w:b/>
                <w:bCs/>
              </w:rPr>
              <w:t>1997 Agreement (Inspections)</w:t>
            </w:r>
          </w:p>
        </w:tc>
        <w:tc>
          <w:tcPr>
            <w:tcW w:w="2195" w:type="pct"/>
            <w:gridSpan w:val="3"/>
            <w:vMerge w:val="restart"/>
            <w:tcBorders>
              <w:bottom w:val="nil"/>
            </w:tcBorders>
            <w:shd w:val="clear" w:color="auto" w:fill="auto"/>
          </w:tcPr>
          <w:p w14:paraId="5492538B" w14:textId="77777777" w:rsidR="008502BD" w:rsidRPr="0077091D" w:rsidRDefault="008502BD" w:rsidP="00AA75A0">
            <w:pPr>
              <w:suppressAutoHyphens w:val="0"/>
              <w:spacing w:before="40" w:after="120" w:line="220" w:lineRule="exact"/>
              <w:ind w:right="113"/>
            </w:pPr>
          </w:p>
        </w:tc>
      </w:tr>
      <w:tr w:rsidR="008502BD" w:rsidRPr="0077091D" w14:paraId="33313EC3" w14:textId="77777777" w:rsidTr="007876FD">
        <w:trPr>
          <w:gridAfter w:val="1"/>
          <w:wAfter w:w="50" w:type="pct"/>
        </w:trPr>
        <w:tc>
          <w:tcPr>
            <w:tcW w:w="2755" w:type="pct"/>
            <w:gridSpan w:val="2"/>
            <w:tcBorders>
              <w:top w:val="nil"/>
              <w:bottom w:val="nil"/>
            </w:tcBorders>
            <w:shd w:val="clear" w:color="auto" w:fill="auto"/>
            <w:tcMar>
              <w:left w:w="0" w:type="dxa"/>
            </w:tcMar>
          </w:tcPr>
          <w:p w14:paraId="5006A4EA" w14:textId="77777777" w:rsidR="008502BD" w:rsidRPr="0077091D" w:rsidRDefault="008502BD" w:rsidP="00AA75A0">
            <w:pPr>
              <w:suppressAutoHyphens w:val="0"/>
              <w:spacing w:before="40" w:after="120" w:line="220" w:lineRule="atLeast"/>
              <w:ind w:right="113"/>
            </w:pPr>
            <w:r w:rsidRPr="0077091D">
              <w:tab/>
              <w:t>Nil</w:t>
            </w:r>
          </w:p>
        </w:tc>
        <w:tc>
          <w:tcPr>
            <w:tcW w:w="2195" w:type="pct"/>
            <w:gridSpan w:val="3"/>
            <w:vMerge/>
            <w:tcBorders>
              <w:top w:val="nil"/>
              <w:bottom w:val="nil"/>
            </w:tcBorders>
            <w:shd w:val="clear" w:color="auto" w:fill="auto"/>
            <w:tcMar>
              <w:left w:w="0" w:type="dxa"/>
            </w:tcMar>
          </w:tcPr>
          <w:p w14:paraId="29F19015" w14:textId="77777777" w:rsidR="008502BD" w:rsidRPr="0077091D" w:rsidRDefault="008502BD" w:rsidP="00AA75A0">
            <w:pPr>
              <w:suppressAutoHyphens w:val="0"/>
              <w:spacing w:before="40" w:after="120" w:line="220" w:lineRule="exact"/>
              <w:ind w:right="113"/>
            </w:pPr>
          </w:p>
        </w:tc>
      </w:tr>
      <w:tr w:rsidR="008502BD" w:rsidRPr="0077091D" w14:paraId="1CA7ABBB" w14:textId="77777777" w:rsidTr="007876FD">
        <w:trPr>
          <w:gridAfter w:val="1"/>
          <w:wAfter w:w="50" w:type="pct"/>
        </w:trPr>
        <w:tc>
          <w:tcPr>
            <w:tcW w:w="2755" w:type="pct"/>
            <w:gridSpan w:val="2"/>
            <w:tcBorders>
              <w:top w:val="nil"/>
            </w:tcBorders>
            <w:shd w:val="clear" w:color="auto" w:fill="auto"/>
            <w:tcMar>
              <w:left w:w="0" w:type="dxa"/>
            </w:tcMar>
          </w:tcPr>
          <w:p w14:paraId="03417D1C" w14:textId="77777777" w:rsidR="008502BD" w:rsidRPr="0077091D" w:rsidRDefault="008502BD" w:rsidP="00AA75A0">
            <w:pPr>
              <w:keepNext/>
              <w:keepLines/>
              <w:suppressAutoHyphens w:val="0"/>
              <w:spacing w:before="40" w:after="120" w:line="220" w:lineRule="exact"/>
              <w:ind w:left="562" w:right="115" w:hanging="562"/>
              <w:rPr>
                <w:b/>
              </w:rPr>
            </w:pPr>
            <w:r w:rsidRPr="0077091D">
              <w:rPr>
                <w:b/>
              </w:rPr>
              <w:t>5.4.</w:t>
            </w:r>
            <w:r w:rsidRPr="0077091D">
              <w:rPr>
                <w:b/>
              </w:rPr>
              <w:tab/>
              <w:t>Proposal for draft recommendations or amendments to existing recommendations:</w:t>
            </w:r>
          </w:p>
        </w:tc>
        <w:tc>
          <w:tcPr>
            <w:tcW w:w="2195" w:type="pct"/>
            <w:gridSpan w:val="3"/>
            <w:tcBorders>
              <w:top w:val="nil"/>
            </w:tcBorders>
            <w:shd w:val="clear" w:color="auto" w:fill="auto"/>
            <w:tcMar>
              <w:left w:w="0" w:type="dxa"/>
            </w:tcMar>
          </w:tcPr>
          <w:p w14:paraId="02694C7B" w14:textId="77777777" w:rsidR="008502BD" w:rsidRPr="0077091D" w:rsidRDefault="008502BD" w:rsidP="00AA75A0">
            <w:pPr>
              <w:suppressAutoHyphens w:val="0"/>
              <w:spacing w:before="40" w:after="120" w:line="220" w:lineRule="exact"/>
              <w:ind w:right="113"/>
            </w:pPr>
          </w:p>
        </w:tc>
      </w:tr>
      <w:tr w:rsidR="008502BD" w:rsidRPr="0077091D" w14:paraId="2605F45D" w14:textId="77777777" w:rsidTr="007876FD">
        <w:trPr>
          <w:gridAfter w:val="1"/>
          <w:wAfter w:w="50" w:type="pct"/>
        </w:trPr>
        <w:tc>
          <w:tcPr>
            <w:tcW w:w="2755" w:type="pct"/>
            <w:gridSpan w:val="2"/>
            <w:shd w:val="clear" w:color="auto" w:fill="auto"/>
            <w:tcMar>
              <w:left w:w="0" w:type="dxa"/>
            </w:tcMar>
          </w:tcPr>
          <w:p w14:paraId="6773F360" w14:textId="77777777" w:rsidR="008502BD" w:rsidRPr="0077091D" w:rsidRDefault="008502BD" w:rsidP="00AA75A0">
            <w:pPr>
              <w:suppressAutoHyphens w:val="0"/>
              <w:spacing w:before="40" w:after="120" w:line="220" w:lineRule="exact"/>
              <w:ind w:right="113"/>
            </w:pPr>
            <w:r w:rsidRPr="0077091D">
              <w:tab/>
              <w:t>Nil</w:t>
            </w:r>
          </w:p>
        </w:tc>
        <w:tc>
          <w:tcPr>
            <w:tcW w:w="2195" w:type="pct"/>
            <w:gridSpan w:val="3"/>
            <w:shd w:val="clear" w:color="auto" w:fill="auto"/>
            <w:tcMar>
              <w:left w:w="0" w:type="dxa"/>
            </w:tcMar>
          </w:tcPr>
          <w:p w14:paraId="664CA940" w14:textId="77777777" w:rsidR="008502BD" w:rsidRPr="0077091D" w:rsidRDefault="008502BD" w:rsidP="00AA75A0">
            <w:pPr>
              <w:suppressAutoHyphens w:val="0"/>
              <w:spacing w:before="40" w:after="120" w:line="220" w:lineRule="exact"/>
              <w:ind w:right="113"/>
            </w:pPr>
          </w:p>
        </w:tc>
      </w:tr>
      <w:tr w:rsidR="008502BD" w:rsidRPr="0077091D" w14:paraId="60EFF3F7" w14:textId="77777777" w:rsidTr="007876FD">
        <w:trPr>
          <w:gridAfter w:val="1"/>
          <w:wAfter w:w="50" w:type="pct"/>
        </w:trPr>
        <w:tc>
          <w:tcPr>
            <w:tcW w:w="2755" w:type="pct"/>
            <w:gridSpan w:val="2"/>
            <w:shd w:val="clear" w:color="auto" w:fill="auto"/>
            <w:tcMar>
              <w:left w:w="0" w:type="dxa"/>
            </w:tcMar>
          </w:tcPr>
          <w:p w14:paraId="4D7C4DC7" w14:textId="77777777" w:rsidR="008502BD" w:rsidRPr="0077091D" w:rsidRDefault="008502BD" w:rsidP="00797D30">
            <w:pPr>
              <w:keepNext/>
              <w:keepLines/>
              <w:suppressAutoHyphens w:val="0"/>
              <w:spacing w:before="40" w:after="120" w:line="220" w:lineRule="exact"/>
              <w:ind w:left="567" w:right="113" w:hanging="567"/>
              <w:rPr>
                <w:b/>
              </w:rPr>
            </w:pPr>
            <w:r w:rsidRPr="0077091D">
              <w:rPr>
                <w:b/>
              </w:rPr>
              <w:t>5.5.</w:t>
            </w:r>
            <w:r w:rsidRPr="0077091D">
              <w:rPr>
                <w:b/>
              </w:rPr>
              <w:tab/>
              <w:t>Miscellaneous items</w:t>
            </w:r>
          </w:p>
        </w:tc>
        <w:tc>
          <w:tcPr>
            <w:tcW w:w="2195" w:type="pct"/>
            <w:gridSpan w:val="3"/>
            <w:vMerge w:val="restart"/>
            <w:shd w:val="clear" w:color="auto" w:fill="auto"/>
            <w:tcMar>
              <w:left w:w="0" w:type="dxa"/>
            </w:tcMar>
          </w:tcPr>
          <w:p w14:paraId="34C0BBC3" w14:textId="3CDBA1D3" w:rsidR="008502BD" w:rsidRPr="0077091D" w:rsidRDefault="008502BD" w:rsidP="00AA75A0">
            <w:pPr>
              <w:suppressAutoHyphens w:val="0"/>
              <w:spacing w:before="40" w:after="120" w:line="220" w:lineRule="exact"/>
              <w:ind w:right="113"/>
            </w:pPr>
            <w:r w:rsidRPr="0077091D">
              <w:t>For document symbols and its availability, please refer to the agenda of the</w:t>
            </w:r>
            <w:r w:rsidR="001F2E00" w:rsidRPr="0077091D">
              <w:t xml:space="preserve"> </w:t>
            </w:r>
            <w:r w:rsidR="005C3F2B">
              <w:t xml:space="preserve">ninth </w:t>
            </w:r>
            <w:r w:rsidR="001F2E00" w:rsidRPr="0077091D">
              <w:t>session (</w:t>
            </w:r>
            <w:r w:rsidR="001F2E00">
              <w:t>GRVA/</w:t>
            </w:r>
            <w:r w:rsidR="005C3F2B">
              <w:t>2021</w:t>
            </w:r>
            <w:r w:rsidR="001F2E00">
              <w:t>/1</w:t>
            </w:r>
            <w:r w:rsidR="001F2E00" w:rsidRPr="00E92C8C">
              <w:t>)</w:t>
            </w:r>
          </w:p>
        </w:tc>
      </w:tr>
      <w:tr w:rsidR="008502BD" w:rsidRPr="0077091D" w14:paraId="480C9000" w14:textId="77777777" w:rsidTr="007876FD">
        <w:trPr>
          <w:gridAfter w:val="1"/>
          <w:wAfter w:w="50" w:type="pct"/>
        </w:trPr>
        <w:tc>
          <w:tcPr>
            <w:tcW w:w="2755" w:type="pct"/>
            <w:gridSpan w:val="2"/>
            <w:shd w:val="clear" w:color="auto" w:fill="auto"/>
            <w:tcMar>
              <w:left w:w="0" w:type="dxa"/>
            </w:tcMar>
          </w:tcPr>
          <w:p w14:paraId="706F398C" w14:textId="77777777" w:rsidR="008502BD" w:rsidRPr="0077091D" w:rsidRDefault="008502BD" w:rsidP="00797D30">
            <w:pPr>
              <w:tabs>
                <w:tab w:val="left" w:pos="1701"/>
              </w:tabs>
              <w:spacing w:before="40" w:after="120" w:line="220" w:lineRule="exact"/>
              <w:ind w:left="988" w:right="288" w:hanging="426"/>
              <w:jc w:val="both"/>
              <w:rPr>
                <w:rFonts w:eastAsia="Calibri" w:cs="Arial"/>
                <w:szCs w:val="22"/>
              </w:rPr>
            </w:pPr>
            <w:r w:rsidRPr="0077091D">
              <w:rPr>
                <w:rFonts w:eastAsia="Calibri" w:cs="Arial"/>
                <w:szCs w:val="22"/>
              </w:rPr>
              <w:t>Intelligent Transport Systems (ITS)</w:t>
            </w:r>
          </w:p>
          <w:p w14:paraId="75FFA27F" w14:textId="77777777" w:rsidR="008502BD" w:rsidRPr="0077091D" w:rsidRDefault="008502BD" w:rsidP="00797D30">
            <w:pPr>
              <w:tabs>
                <w:tab w:val="left" w:pos="1701"/>
              </w:tabs>
              <w:spacing w:before="40" w:after="120" w:line="220" w:lineRule="exact"/>
              <w:ind w:left="562" w:right="288"/>
              <w:rPr>
                <w:rFonts w:eastAsia="Calibri" w:cs="Arial"/>
                <w:szCs w:val="22"/>
              </w:rPr>
            </w:pPr>
            <w:r w:rsidRPr="0077091D">
              <w:rPr>
                <w:rFonts w:eastAsia="Calibri" w:cs="Arial"/>
                <w:szCs w:val="22"/>
              </w:rPr>
              <w:t xml:space="preserve">Intelligent Transport Systems/Automated Driving (AD) </w:t>
            </w:r>
          </w:p>
          <w:p w14:paraId="6B09DF0A"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Connected, automated and autonomous vehicles</w:t>
            </w:r>
          </w:p>
          <w:p w14:paraId="74BE7B0A" w14:textId="77777777" w:rsidR="008502BD" w:rsidRPr="0077091D" w:rsidRDefault="008502BD" w:rsidP="00797D30">
            <w:pPr>
              <w:suppressAutoHyphens w:val="0"/>
              <w:spacing w:before="40" w:after="120" w:line="220" w:lineRule="exact"/>
              <w:ind w:left="571" w:right="115" w:hanging="571"/>
              <w:rPr>
                <w:bCs/>
              </w:rPr>
            </w:pPr>
            <w:r w:rsidRPr="0077091D">
              <w:tab/>
            </w:r>
            <w:r w:rsidRPr="0077091D">
              <w:rPr>
                <w:bCs/>
              </w:rPr>
              <w:t>Functional Requirements for automated / autonomous vehicles</w:t>
            </w:r>
          </w:p>
          <w:p w14:paraId="4A832AF0" w14:textId="77777777" w:rsidR="008502BD" w:rsidRPr="0077091D" w:rsidRDefault="008502BD" w:rsidP="00797D30">
            <w:pPr>
              <w:suppressAutoHyphens w:val="0"/>
              <w:spacing w:before="40" w:after="120" w:line="220" w:lineRule="exact"/>
              <w:ind w:left="571" w:right="115" w:hanging="571"/>
              <w:rPr>
                <w:bCs/>
              </w:rPr>
            </w:pPr>
            <w:r w:rsidRPr="0077091D">
              <w:rPr>
                <w:rFonts w:eastAsia="Calibri" w:cs="Arial"/>
              </w:rPr>
              <w:tab/>
            </w:r>
            <w:r w:rsidRPr="0077091D">
              <w:rPr>
                <w:bCs/>
              </w:rPr>
              <w:t>New assessment / Test method</w:t>
            </w:r>
          </w:p>
          <w:p w14:paraId="25132037" w14:textId="77777777" w:rsidR="008502BD" w:rsidRPr="0077091D" w:rsidRDefault="008502BD" w:rsidP="00797D30">
            <w:pPr>
              <w:suppressAutoHyphens w:val="0"/>
              <w:spacing w:before="40" w:after="120" w:line="220" w:lineRule="exact"/>
              <w:ind w:left="571" w:right="115" w:hanging="571"/>
              <w:rPr>
                <w:bCs/>
              </w:rPr>
            </w:pPr>
            <w:r w:rsidRPr="0077091D">
              <w:rPr>
                <w:rFonts w:eastAsia="Calibri" w:cs="Arial"/>
              </w:rPr>
              <w:tab/>
            </w:r>
            <w:r w:rsidRPr="0077091D">
              <w:rPr>
                <w:bCs/>
              </w:rPr>
              <w:t>Cyber security and (Over-the-Air) Software updates</w:t>
            </w:r>
          </w:p>
          <w:p w14:paraId="69C7AE74"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bCs/>
              </w:rPr>
              <w:t>Data Storage System for Automated Driving vehicles (DSSAD)</w:t>
            </w:r>
          </w:p>
          <w:p w14:paraId="2C7C7521"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Horizontal regulation on automated and autonomous vehicles and associated recommendations</w:t>
            </w:r>
          </w:p>
          <w:p w14:paraId="3DA6366D"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System safety</w:t>
            </w:r>
          </w:p>
          <w:p w14:paraId="2C82B95B"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Artificial Intelligence technologies for wheeled vehicles</w:t>
            </w:r>
          </w:p>
          <w:p w14:paraId="2E0DB605"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Driver availability recognition</w:t>
            </w:r>
          </w:p>
          <w:p w14:paraId="5F0CAF1D"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Vehicle cybersecurity and data protection</w:t>
            </w:r>
          </w:p>
          <w:p w14:paraId="04A6C873"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Rear crossing traffic alerting</w:t>
            </w:r>
          </w:p>
          <w:p w14:paraId="0D64A03F"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Night Vision system</w:t>
            </w:r>
          </w:p>
          <w:p w14:paraId="68645AC4"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360-degree vision monitor</w:t>
            </w:r>
          </w:p>
          <w:p w14:paraId="6CFAEEC9"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International Whole Vehicle Type Approval (IWVTA)</w:t>
            </w:r>
          </w:p>
          <w:p w14:paraId="71A79033" w14:textId="77777777" w:rsidR="008502BD" w:rsidRPr="0077091D" w:rsidRDefault="008502BD" w:rsidP="00797D30">
            <w:pPr>
              <w:tabs>
                <w:tab w:val="left" w:pos="1701"/>
              </w:tabs>
              <w:spacing w:before="40" w:after="120" w:line="220" w:lineRule="exact"/>
              <w:ind w:left="562" w:right="288"/>
              <w:jc w:val="both"/>
              <w:rPr>
                <w:rFonts w:eastAsia="Calibri" w:cs="Arial"/>
                <w:szCs w:val="22"/>
              </w:rPr>
            </w:pPr>
            <w:r w:rsidRPr="0077091D">
              <w:rPr>
                <w:rFonts w:eastAsia="Calibri" w:cs="Arial"/>
                <w:szCs w:val="22"/>
              </w:rPr>
              <w:t xml:space="preserve">Modular Vehicle Combinations (MVC) </w:t>
            </w:r>
          </w:p>
          <w:p w14:paraId="4453E60B" w14:textId="77777777" w:rsidR="008502BD" w:rsidRPr="0077091D" w:rsidRDefault="008502BD" w:rsidP="00797D30">
            <w:pPr>
              <w:tabs>
                <w:tab w:val="left" w:pos="1701"/>
              </w:tabs>
              <w:spacing w:before="40" w:after="120" w:line="220" w:lineRule="exact"/>
              <w:ind w:left="562" w:right="282"/>
              <w:jc w:val="both"/>
              <w:rPr>
                <w:rFonts w:eastAsia="Calibri" w:cs="Arial"/>
                <w:szCs w:val="22"/>
              </w:rPr>
            </w:pPr>
            <w:r w:rsidRPr="0077091D">
              <w:rPr>
                <w:rFonts w:eastAsia="Calibri" w:cs="Arial"/>
                <w:szCs w:val="22"/>
              </w:rPr>
              <w:t>Exchange of views on innovations and relevant national activities</w:t>
            </w:r>
          </w:p>
        </w:tc>
        <w:tc>
          <w:tcPr>
            <w:tcW w:w="2195" w:type="pct"/>
            <w:gridSpan w:val="3"/>
            <w:vMerge/>
            <w:shd w:val="clear" w:color="auto" w:fill="auto"/>
            <w:tcMar>
              <w:left w:w="0" w:type="dxa"/>
            </w:tcMar>
          </w:tcPr>
          <w:p w14:paraId="61AD1507" w14:textId="77777777" w:rsidR="008502BD" w:rsidRPr="0077091D" w:rsidRDefault="008502BD" w:rsidP="00AA75A0">
            <w:pPr>
              <w:suppressAutoHyphens w:val="0"/>
              <w:spacing w:before="40" w:after="120" w:line="220" w:lineRule="exact"/>
              <w:ind w:right="113"/>
            </w:pPr>
          </w:p>
        </w:tc>
      </w:tr>
    </w:tbl>
    <w:p w14:paraId="1D5DC43F" w14:textId="6A50F4C9" w:rsidR="008502BD" w:rsidRDefault="008502BD" w:rsidP="008502BD">
      <w:pPr>
        <w:suppressAutoHyphens w:val="0"/>
        <w:spacing w:after="160" w:line="259" w:lineRule="auto"/>
        <w:rPr>
          <w:rFonts w:asciiTheme="minorHAnsi" w:eastAsiaTheme="minorEastAsia" w:hAnsiTheme="minorHAnsi" w:cstheme="minorBidi"/>
          <w:sz w:val="22"/>
          <w:szCs w:val="22"/>
        </w:rPr>
      </w:pPr>
    </w:p>
    <w:p w14:paraId="1DEEF223" w14:textId="77777777" w:rsidR="002A663D" w:rsidRDefault="002A663D" w:rsidP="008502BD">
      <w:pPr>
        <w:pStyle w:val="Heading1"/>
        <w:spacing w:before="120"/>
        <w:ind w:left="1138"/>
        <w:sectPr w:rsidR="002A663D" w:rsidSect="00AA75A0">
          <w:headerReference w:type="even" r:id="rId40"/>
          <w:headerReference w:type="default" r:id="rId41"/>
          <w:footerReference w:type="even" r:id="rId42"/>
          <w:footerReference w:type="default" r:id="rId43"/>
          <w:endnotePr>
            <w:numFmt w:val="decimal"/>
          </w:endnotePr>
          <w:pgSz w:w="11907" w:h="16840" w:code="9"/>
          <w:pgMar w:top="1418" w:right="1134" w:bottom="1134" w:left="1134" w:header="851" w:footer="567" w:gutter="0"/>
          <w:cols w:space="720"/>
          <w:docGrid w:linePitch="272"/>
        </w:sectPr>
      </w:pPr>
    </w:p>
    <w:p w14:paraId="313E77D5" w14:textId="17AA619F" w:rsidR="008502BD" w:rsidRPr="0077091D" w:rsidRDefault="008502BD" w:rsidP="00797D30">
      <w:pPr>
        <w:pStyle w:val="Heading1"/>
      </w:pPr>
      <w:r w:rsidRPr="0077091D">
        <w:lastRenderedPageBreak/>
        <w:t>Table 6</w:t>
      </w:r>
    </w:p>
    <w:p w14:paraId="1735367C" w14:textId="7C8A8840" w:rsidR="001D018D" w:rsidRDefault="001D018D" w:rsidP="00797D30">
      <w:pPr>
        <w:pStyle w:val="Heading1"/>
        <w:spacing w:after="120"/>
        <w:rPr>
          <w:b/>
          <w:bCs/>
        </w:rPr>
      </w:pPr>
      <w:r w:rsidRPr="00797D30">
        <w:rPr>
          <w:b/>
          <w:bCs/>
        </w:rPr>
        <w:t>Subjects under consideration by the Working Party on General Safety Provisions (GRSG)</w:t>
      </w:r>
    </w:p>
    <w:tbl>
      <w:tblPr>
        <w:tblStyle w:val="TableGrid"/>
        <w:tblW w:w="14184" w:type="dxa"/>
        <w:tblLook w:val="04A0" w:firstRow="1" w:lastRow="0" w:firstColumn="1" w:lastColumn="0" w:noHBand="0" w:noVBand="1"/>
      </w:tblPr>
      <w:tblGrid>
        <w:gridCol w:w="1077"/>
        <w:gridCol w:w="2406"/>
        <w:gridCol w:w="2074"/>
        <w:gridCol w:w="2827"/>
        <w:gridCol w:w="1294"/>
        <w:gridCol w:w="1229"/>
        <w:gridCol w:w="1890"/>
        <w:gridCol w:w="1387"/>
      </w:tblGrid>
      <w:tr w:rsidR="006501A1" w:rsidRPr="00523080" w14:paraId="68B73B8D" w14:textId="77777777" w:rsidTr="006501A1">
        <w:trPr>
          <w:tblHeader/>
        </w:trPr>
        <w:tc>
          <w:tcPr>
            <w:tcW w:w="14184" w:type="dxa"/>
            <w:gridSpan w:val="8"/>
            <w:tcBorders>
              <w:bottom w:val="single" w:sz="4" w:space="0" w:color="auto"/>
            </w:tcBorders>
          </w:tcPr>
          <w:p w14:paraId="716FCA77" w14:textId="68B601F5" w:rsidR="006501A1" w:rsidRPr="00523080" w:rsidRDefault="006501A1" w:rsidP="00523080">
            <w:pPr>
              <w:spacing w:before="80" w:after="80" w:line="200" w:lineRule="exact"/>
              <w:jc w:val="center"/>
              <w:rPr>
                <w:rFonts w:asciiTheme="majorBidi" w:hAnsiTheme="majorBidi" w:cstheme="majorBidi"/>
                <w:i/>
                <w:iCs/>
                <w:sz w:val="16"/>
                <w:szCs w:val="16"/>
              </w:rPr>
            </w:pPr>
            <w:bookmarkStart w:id="508" w:name="_Hlk42867671"/>
            <w:r w:rsidRPr="00523080">
              <w:rPr>
                <w:rFonts w:asciiTheme="majorBidi" w:hAnsiTheme="majorBidi" w:cstheme="majorBidi"/>
                <w:i/>
                <w:iCs/>
                <w:sz w:val="16"/>
                <w:szCs w:val="16"/>
              </w:rPr>
              <w:t>GRSG</w:t>
            </w:r>
          </w:p>
        </w:tc>
      </w:tr>
      <w:tr w:rsidR="00722338" w:rsidRPr="00523080" w14:paraId="2302D9A8" w14:textId="77777777" w:rsidTr="006501A1">
        <w:trPr>
          <w:tblHeader/>
        </w:trPr>
        <w:tc>
          <w:tcPr>
            <w:tcW w:w="1077" w:type="dxa"/>
            <w:tcBorders>
              <w:bottom w:val="single" w:sz="12" w:space="0" w:color="auto"/>
            </w:tcBorders>
          </w:tcPr>
          <w:p w14:paraId="7A7F8A21"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Priority/</w:t>
            </w:r>
            <w:r w:rsidRPr="00523080">
              <w:rPr>
                <w:rFonts w:asciiTheme="majorBidi" w:hAnsiTheme="majorBidi" w:cstheme="majorBidi"/>
                <w:i/>
                <w:iCs/>
                <w:sz w:val="16"/>
                <w:szCs w:val="16"/>
              </w:rPr>
              <w:br/>
              <w:t>recurrent</w:t>
            </w:r>
          </w:p>
        </w:tc>
        <w:tc>
          <w:tcPr>
            <w:tcW w:w="2406" w:type="dxa"/>
            <w:tcBorders>
              <w:bottom w:val="single" w:sz="12" w:space="0" w:color="auto"/>
            </w:tcBorders>
          </w:tcPr>
          <w:p w14:paraId="09E31B16"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 xml:space="preserve">Title </w:t>
            </w:r>
          </w:p>
        </w:tc>
        <w:tc>
          <w:tcPr>
            <w:tcW w:w="2074" w:type="dxa"/>
            <w:tcBorders>
              <w:bottom w:val="single" w:sz="12" w:space="0" w:color="auto"/>
            </w:tcBorders>
          </w:tcPr>
          <w:p w14:paraId="6892E1A6"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Tasks / Deliverables</w:t>
            </w:r>
          </w:p>
        </w:tc>
        <w:tc>
          <w:tcPr>
            <w:tcW w:w="2827" w:type="dxa"/>
            <w:tcBorders>
              <w:bottom w:val="single" w:sz="12" w:space="0" w:color="auto"/>
            </w:tcBorders>
          </w:tcPr>
          <w:p w14:paraId="65E78228"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References</w:t>
            </w:r>
          </w:p>
        </w:tc>
        <w:tc>
          <w:tcPr>
            <w:tcW w:w="1294" w:type="dxa"/>
            <w:tcBorders>
              <w:bottom w:val="single" w:sz="12" w:space="0" w:color="auto"/>
            </w:tcBorders>
          </w:tcPr>
          <w:p w14:paraId="7D792519"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Allocations / IWGs</w:t>
            </w:r>
          </w:p>
        </w:tc>
        <w:tc>
          <w:tcPr>
            <w:tcW w:w="1229" w:type="dxa"/>
            <w:tcBorders>
              <w:bottom w:val="single" w:sz="12" w:space="0" w:color="auto"/>
            </w:tcBorders>
          </w:tcPr>
          <w:p w14:paraId="2B9137DB"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Timeline</w:t>
            </w:r>
          </w:p>
        </w:tc>
        <w:tc>
          <w:tcPr>
            <w:tcW w:w="1890" w:type="dxa"/>
            <w:tcBorders>
              <w:bottom w:val="single" w:sz="12" w:space="0" w:color="auto"/>
            </w:tcBorders>
          </w:tcPr>
          <w:p w14:paraId="7D188520"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Initiator</w:t>
            </w:r>
          </w:p>
        </w:tc>
        <w:tc>
          <w:tcPr>
            <w:tcW w:w="1387" w:type="dxa"/>
            <w:tcBorders>
              <w:bottom w:val="single" w:sz="12" w:space="0" w:color="auto"/>
            </w:tcBorders>
          </w:tcPr>
          <w:p w14:paraId="30B82226" w14:textId="77777777" w:rsidR="00722338" w:rsidRPr="00523080" w:rsidRDefault="00722338" w:rsidP="00523080">
            <w:pPr>
              <w:spacing w:before="80" w:after="80" w:line="200" w:lineRule="exact"/>
              <w:ind w:left="57"/>
              <w:rPr>
                <w:rFonts w:asciiTheme="majorBidi" w:hAnsiTheme="majorBidi" w:cstheme="majorBidi"/>
                <w:i/>
                <w:iCs/>
                <w:sz w:val="16"/>
                <w:szCs w:val="16"/>
              </w:rPr>
            </w:pPr>
            <w:r w:rsidRPr="00523080">
              <w:rPr>
                <w:rFonts w:asciiTheme="majorBidi" w:hAnsiTheme="majorBidi" w:cstheme="majorBidi"/>
                <w:i/>
                <w:iCs/>
                <w:sz w:val="16"/>
                <w:szCs w:val="16"/>
              </w:rPr>
              <w:t>Comments</w:t>
            </w:r>
          </w:p>
        </w:tc>
      </w:tr>
      <w:tr w:rsidR="00722338" w:rsidRPr="00523080" w14:paraId="6C59A240" w14:textId="77777777" w:rsidTr="006501A1">
        <w:tc>
          <w:tcPr>
            <w:tcW w:w="1077" w:type="dxa"/>
            <w:tcBorders>
              <w:top w:val="single" w:sz="12" w:space="0" w:color="auto"/>
            </w:tcBorders>
          </w:tcPr>
          <w:p w14:paraId="3F64D14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Priority</w:t>
            </w:r>
          </w:p>
        </w:tc>
        <w:tc>
          <w:tcPr>
            <w:tcW w:w="2406" w:type="dxa"/>
            <w:tcBorders>
              <w:top w:val="single" w:sz="12" w:space="0" w:color="auto"/>
            </w:tcBorders>
          </w:tcPr>
          <w:p w14:paraId="19BE7DEC"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Event Data Recorder</w:t>
            </w:r>
          </w:p>
        </w:tc>
        <w:tc>
          <w:tcPr>
            <w:tcW w:w="2074" w:type="dxa"/>
            <w:tcBorders>
              <w:top w:val="single" w:sz="12" w:space="0" w:color="auto"/>
            </w:tcBorders>
          </w:tcPr>
          <w:p w14:paraId="3BF17F61"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Establish new performance requirements for EDR suitable for potential new UN R and/or UN GTR</w:t>
            </w:r>
          </w:p>
        </w:tc>
        <w:tc>
          <w:tcPr>
            <w:tcW w:w="2827" w:type="dxa"/>
            <w:tcBorders>
              <w:top w:val="single" w:sz="12" w:space="0" w:color="auto"/>
            </w:tcBorders>
          </w:tcPr>
          <w:p w14:paraId="3AB0925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ECE/TRANS/WP.29/2019/34/</w:t>
            </w:r>
            <w:r w:rsidRPr="00523080">
              <w:rPr>
                <w:rFonts w:asciiTheme="majorBidi" w:hAnsiTheme="majorBidi" w:cstheme="majorBidi"/>
              </w:rPr>
              <w:br/>
              <w:t>Rev.</w:t>
            </w:r>
          </w:p>
        </w:tc>
        <w:tc>
          <w:tcPr>
            <w:tcW w:w="1294" w:type="dxa"/>
            <w:tcBorders>
              <w:top w:val="single" w:sz="12" w:space="0" w:color="auto"/>
            </w:tcBorders>
          </w:tcPr>
          <w:p w14:paraId="22EBE9BB"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IWG on EDR/DSSAD</w:t>
            </w:r>
          </w:p>
        </w:tc>
        <w:tc>
          <w:tcPr>
            <w:tcW w:w="1229" w:type="dxa"/>
            <w:tcBorders>
              <w:top w:val="single" w:sz="12" w:space="0" w:color="auto"/>
            </w:tcBorders>
          </w:tcPr>
          <w:p w14:paraId="4F726CA5" w14:textId="7F8C3C4D" w:rsidR="00722338" w:rsidRPr="00523080" w:rsidRDefault="0011532D" w:rsidP="002E1E86">
            <w:pPr>
              <w:spacing w:before="40" w:after="120" w:line="220" w:lineRule="exact"/>
              <w:ind w:left="57"/>
              <w:rPr>
                <w:rFonts w:asciiTheme="majorBidi" w:hAnsiTheme="majorBidi" w:cstheme="majorBidi"/>
              </w:rPr>
            </w:pPr>
            <w:ins w:id="509" w:author="Aleksander.LAZAREVIC" w:date="2021-03-08T10:32:00Z">
              <w:r>
                <w:rPr>
                  <w:rFonts w:asciiTheme="majorBidi" w:hAnsiTheme="majorBidi" w:cstheme="majorBidi"/>
                </w:rPr>
                <w:t>2021</w:t>
              </w:r>
            </w:ins>
            <w:del w:id="510" w:author="Aleksander.LAZAREVIC" w:date="2021-03-08T10:32:00Z">
              <w:r w:rsidR="00722338" w:rsidRPr="00523080" w:rsidDel="0011532D">
                <w:rPr>
                  <w:rFonts w:asciiTheme="majorBidi" w:hAnsiTheme="majorBidi" w:cstheme="majorBidi"/>
                </w:rPr>
                <w:delText>2020</w:delText>
              </w:r>
            </w:del>
          </w:p>
        </w:tc>
        <w:tc>
          <w:tcPr>
            <w:tcW w:w="1890" w:type="dxa"/>
            <w:tcBorders>
              <w:top w:val="single" w:sz="12" w:space="0" w:color="auto"/>
            </w:tcBorders>
          </w:tcPr>
          <w:p w14:paraId="73BEDB3E" w14:textId="77777777" w:rsidR="00722338" w:rsidRPr="00523080" w:rsidRDefault="00722338" w:rsidP="006501A1">
            <w:pPr>
              <w:spacing w:before="40" w:after="120" w:line="220" w:lineRule="exact"/>
              <w:ind w:left="57"/>
              <w:rPr>
                <w:rFonts w:asciiTheme="majorBidi" w:hAnsiTheme="majorBidi" w:cstheme="majorBidi"/>
              </w:rPr>
            </w:pPr>
            <w:r w:rsidRPr="00523080">
              <w:rPr>
                <w:rFonts w:asciiTheme="majorBidi" w:hAnsiTheme="majorBidi" w:cstheme="majorBidi"/>
              </w:rPr>
              <w:t>WP.29</w:t>
            </w:r>
          </w:p>
        </w:tc>
        <w:tc>
          <w:tcPr>
            <w:tcW w:w="1387" w:type="dxa"/>
            <w:tcBorders>
              <w:top w:val="single" w:sz="12" w:space="0" w:color="auto"/>
            </w:tcBorders>
          </w:tcPr>
          <w:p w14:paraId="4F762E90" w14:textId="516A16EF" w:rsidR="002E1E86" w:rsidRDefault="00722338" w:rsidP="002E1E86">
            <w:pPr>
              <w:spacing w:before="40" w:after="120" w:line="220" w:lineRule="exact"/>
              <w:ind w:left="57"/>
              <w:rPr>
                <w:ins w:id="511" w:author="LADRET PICIORUS Romain (GROW)" w:date="2021-03-05T12:05:00Z"/>
                <w:rFonts w:asciiTheme="majorBidi" w:hAnsiTheme="majorBidi" w:cstheme="majorBidi"/>
              </w:rPr>
            </w:pPr>
            <w:r w:rsidRPr="00523080">
              <w:rPr>
                <w:rFonts w:asciiTheme="majorBidi" w:hAnsiTheme="majorBidi" w:cstheme="majorBidi"/>
              </w:rPr>
              <w:t>IWG reporting both to GRSG and GRVA</w:t>
            </w:r>
          </w:p>
          <w:p w14:paraId="7BEDC98A" w14:textId="02F01585" w:rsidR="002E1E86" w:rsidRPr="00523080" w:rsidRDefault="002E1E86" w:rsidP="0011532D">
            <w:pPr>
              <w:spacing w:before="40" w:after="120" w:line="220" w:lineRule="exact"/>
              <w:rPr>
                <w:rFonts w:asciiTheme="majorBidi" w:hAnsiTheme="majorBidi" w:cstheme="majorBidi"/>
              </w:rPr>
            </w:pPr>
          </w:p>
        </w:tc>
      </w:tr>
      <w:tr w:rsidR="0011532D" w:rsidRPr="00523080" w14:paraId="5E70DA69" w14:textId="77777777" w:rsidTr="00722338">
        <w:tc>
          <w:tcPr>
            <w:tcW w:w="1077" w:type="dxa"/>
          </w:tcPr>
          <w:p w14:paraId="45B2597A"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Priority</w:t>
            </w:r>
          </w:p>
        </w:tc>
        <w:tc>
          <w:tcPr>
            <w:tcW w:w="2406" w:type="dxa"/>
          </w:tcPr>
          <w:p w14:paraId="5CCA3BDF"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Field of View Assistant (</w:t>
            </w:r>
            <w:proofErr w:type="spellStart"/>
            <w:r w:rsidRPr="00523080">
              <w:rPr>
                <w:rFonts w:asciiTheme="majorBidi" w:hAnsiTheme="majorBidi" w:cstheme="majorBidi"/>
              </w:rPr>
              <w:t>FoVA</w:t>
            </w:r>
            <w:proofErr w:type="spellEnd"/>
            <w:r w:rsidRPr="00523080">
              <w:rPr>
                <w:rFonts w:asciiTheme="majorBidi" w:hAnsiTheme="majorBidi" w:cstheme="majorBidi"/>
              </w:rPr>
              <w:t>)</w:t>
            </w:r>
          </w:p>
          <w:p w14:paraId="5567B486" w14:textId="77777777" w:rsidR="0011532D" w:rsidRPr="00523080" w:rsidRDefault="0011532D" w:rsidP="0011532D">
            <w:pPr>
              <w:spacing w:before="40" w:after="120" w:line="220" w:lineRule="exact"/>
              <w:ind w:left="57"/>
              <w:rPr>
                <w:rFonts w:asciiTheme="majorBidi" w:hAnsiTheme="majorBidi" w:cstheme="majorBidi"/>
              </w:rPr>
            </w:pPr>
          </w:p>
          <w:p w14:paraId="068562B5" w14:textId="77777777" w:rsidR="0011532D" w:rsidRPr="00523080" w:rsidRDefault="0011532D" w:rsidP="0011532D">
            <w:pPr>
              <w:spacing w:before="40" w:after="120" w:line="220" w:lineRule="exact"/>
              <w:ind w:left="57"/>
              <w:rPr>
                <w:rFonts w:asciiTheme="majorBidi" w:hAnsiTheme="majorBidi" w:cstheme="majorBidi"/>
              </w:rPr>
            </w:pPr>
          </w:p>
          <w:p w14:paraId="46286E0E" w14:textId="77777777" w:rsidR="0011532D" w:rsidRPr="00523080" w:rsidRDefault="0011532D" w:rsidP="0011532D">
            <w:pPr>
              <w:spacing w:before="40" w:after="120" w:line="220" w:lineRule="exact"/>
              <w:ind w:left="57"/>
              <w:rPr>
                <w:rFonts w:asciiTheme="majorBidi" w:hAnsiTheme="majorBidi" w:cstheme="majorBidi"/>
              </w:rPr>
            </w:pPr>
          </w:p>
          <w:p w14:paraId="1812E0B0" w14:textId="77777777" w:rsidR="0011532D" w:rsidRPr="00523080" w:rsidRDefault="0011532D" w:rsidP="0011532D">
            <w:pPr>
              <w:spacing w:before="40" w:after="120" w:line="220" w:lineRule="exact"/>
              <w:ind w:left="57"/>
              <w:rPr>
                <w:rFonts w:asciiTheme="majorBidi" w:hAnsiTheme="majorBidi" w:cstheme="majorBidi"/>
              </w:rPr>
            </w:pPr>
          </w:p>
          <w:p w14:paraId="27426BFF" w14:textId="77777777" w:rsidR="0011532D" w:rsidRPr="00523080" w:rsidRDefault="0011532D" w:rsidP="0011532D">
            <w:pPr>
              <w:spacing w:before="40" w:after="120" w:line="220" w:lineRule="exact"/>
              <w:ind w:left="57"/>
              <w:rPr>
                <w:rFonts w:asciiTheme="majorBidi" w:hAnsiTheme="majorBidi" w:cstheme="majorBidi"/>
              </w:rPr>
            </w:pPr>
          </w:p>
          <w:p w14:paraId="3A35E7FC" w14:textId="77777777" w:rsidR="0011532D" w:rsidRPr="00523080" w:rsidRDefault="0011532D" w:rsidP="0011532D">
            <w:pPr>
              <w:spacing w:before="40" w:after="120" w:line="220" w:lineRule="exact"/>
              <w:ind w:left="57"/>
              <w:rPr>
                <w:rFonts w:asciiTheme="majorBidi" w:hAnsiTheme="majorBidi" w:cstheme="majorBidi"/>
              </w:rPr>
            </w:pPr>
          </w:p>
          <w:p w14:paraId="411179ED" w14:textId="77777777" w:rsidR="0011532D" w:rsidRPr="00523080" w:rsidRDefault="0011532D" w:rsidP="0011532D">
            <w:pPr>
              <w:spacing w:before="40" w:after="120" w:line="220" w:lineRule="exact"/>
              <w:ind w:left="57" w:firstLine="720"/>
              <w:rPr>
                <w:rFonts w:asciiTheme="majorBidi" w:hAnsiTheme="majorBidi" w:cstheme="majorBidi"/>
              </w:rPr>
            </w:pPr>
          </w:p>
        </w:tc>
        <w:tc>
          <w:tcPr>
            <w:tcW w:w="2074" w:type="dxa"/>
          </w:tcPr>
          <w:p w14:paraId="567F4898"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Verify and address as necessary “Augmented Reality” related aspects in relation with existing UN Regulations / UN GTRs / UN Rules</w:t>
            </w:r>
          </w:p>
        </w:tc>
        <w:tc>
          <w:tcPr>
            <w:tcW w:w="2827" w:type="dxa"/>
          </w:tcPr>
          <w:p w14:paraId="6C10E4B4" w14:textId="77777777" w:rsidR="0011532D" w:rsidRPr="00523080" w:rsidRDefault="0011532D" w:rsidP="0011532D">
            <w:pPr>
              <w:widowControl w:val="0"/>
              <w:snapToGrid w:val="0"/>
              <w:spacing w:before="40" w:after="120" w:line="220" w:lineRule="exact"/>
              <w:ind w:left="57"/>
              <w:rPr>
                <w:rFonts w:asciiTheme="majorBidi" w:hAnsiTheme="majorBidi" w:cstheme="majorBidi"/>
              </w:rPr>
            </w:pPr>
            <w:r w:rsidRPr="00523080">
              <w:rPr>
                <w:rFonts w:asciiTheme="majorBidi" w:hAnsiTheme="majorBidi" w:cstheme="majorBidi"/>
              </w:rPr>
              <w:t xml:space="preserve">- </w:t>
            </w:r>
            <w:commentRangeStart w:id="512"/>
            <w:r w:rsidRPr="00523080">
              <w:rPr>
                <w:rFonts w:asciiTheme="majorBidi" w:hAnsiTheme="majorBidi" w:cstheme="majorBidi"/>
              </w:rPr>
              <w:t>UN R- 125</w:t>
            </w:r>
          </w:p>
          <w:p w14:paraId="5F22C666" w14:textId="77777777" w:rsidR="0011532D" w:rsidRPr="00523080" w:rsidRDefault="0011532D" w:rsidP="0011532D">
            <w:pPr>
              <w:widowControl w:val="0"/>
              <w:snapToGrid w:val="0"/>
              <w:spacing w:before="40" w:after="120" w:line="220" w:lineRule="exact"/>
              <w:ind w:left="57"/>
              <w:rPr>
                <w:rFonts w:asciiTheme="majorBidi" w:hAnsiTheme="majorBidi" w:cstheme="majorBidi"/>
              </w:rPr>
            </w:pPr>
            <w:r w:rsidRPr="00523080">
              <w:rPr>
                <w:rFonts w:asciiTheme="majorBidi" w:hAnsiTheme="majorBidi" w:cstheme="majorBidi"/>
              </w:rPr>
              <w:t>- GRSG-117-27</w:t>
            </w:r>
            <w:commentRangeEnd w:id="512"/>
            <w:r>
              <w:rPr>
                <w:rStyle w:val="CommentReference"/>
              </w:rPr>
              <w:commentReference w:id="512"/>
            </w:r>
          </w:p>
          <w:p w14:paraId="28C41126" w14:textId="2D0E3972" w:rsidR="0011532D" w:rsidRDefault="0011532D" w:rsidP="0011532D">
            <w:pPr>
              <w:widowControl w:val="0"/>
              <w:snapToGrid w:val="0"/>
              <w:spacing w:before="40" w:after="120" w:line="220" w:lineRule="exact"/>
              <w:ind w:left="57"/>
              <w:rPr>
                <w:ins w:id="513" w:author="Aleksander.LAZAREVIC" w:date="2021-03-08T10:33:00Z"/>
              </w:rPr>
            </w:pPr>
            <w:r w:rsidRPr="00523080">
              <w:rPr>
                <w:rFonts w:asciiTheme="majorBidi" w:hAnsiTheme="majorBidi" w:cstheme="majorBidi"/>
              </w:rPr>
              <w:t xml:space="preserve"> </w:t>
            </w:r>
          </w:p>
          <w:p w14:paraId="6922114A" w14:textId="77777777" w:rsidR="0011532D" w:rsidRPr="00523080" w:rsidRDefault="0011532D" w:rsidP="0011532D">
            <w:pPr>
              <w:widowControl w:val="0"/>
              <w:snapToGrid w:val="0"/>
              <w:spacing w:before="40" w:after="120" w:line="220" w:lineRule="exact"/>
              <w:ind w:left="57"/>
              <w:rPr>
                <w:rFonts w:asciiTheme="majorBidi" w:hAnsiTheme="majorBidi" w:cstheme="majorBidi"/>
              </w:rPr>
            </w:pPr>
          </w:p>
          <w:p w14:paraId="3BF45B96" w14:textId="77777777" w:rsidR="0011532D" w:rsidRPr="00523080" w:rsidRDefault="0011532D" w:rsidP="0011532D">
            <w:pPr>
              <w:spacing w:before="40" w:after="120" w:line="220" w:lineRule="exact"/>
              <w:ind w:left="57"/>
              <w:rPr>
                <w:rFonts w:asciiTheme="majorBidi" w:hAnsiTheme="majorBidi" w:cstheme="majorBidi"/>
                <w:lang w:val="en-US"/>
              </w:rPr>
            </w:pPr>
            <w:r w:rsidRPr="00523080">
              <w:rPr>
                <w:rFonts w:asciiTheme="majorBidi" w:hAnsiTheme="majorBidi" w:cstheme="majorBidi"/>
                <w:lang w:val="en-US"/>
              </w:rPr>
              <w:t xml:space="preserve">Field of View Assistant (FOVA) increases driver </w:t>
            </w:r>
            <w:proofErr w:type="gramStart"/>
            <w:r w:rsidRPr="00523080">
              <w:rPr>
                <w:rFonts w:asciiTheme="majorBidi" w:hAnsiTheme="majorBidi" w:cstheme="majorBidi"/>
                <w:lang w:val="en-US"/>
              </w:rPr>
              <w:t>awareness  but</w:t>
            </w:r>
            <w:proofErr w:type="gramEnd"/>
            <w:r w:rsidRPr="00523080">
              <w:rPr>
                <w:rFonts w:asciiTheme="majorBidi" w:hAnsiTheme="majorBidi" w:cstheme="majorBidi"/>
                <w:lang w:val="en-US"/>
              </w:rPr>
              <w:t xml:space="preserve"> constitute obstacle to the prescribed driver’s field of vision (e.g. head-up displays) . If GRSG deems there is a safety benefit, Reg. 125 should be amended to modify requirements on </w:t>
            </w:r>
            <w:proofErr w:type="spellStart"/>
            <w:r w:rsidRPr="00523080">
              <w:rPr>
                <w:rFonts w:asciiTheme="majorBidi" w:hAnsiTheme="majorBidi" w:cstheme="majorBidi"/>
                <w:lang w:val="en-US"/>
              </w:rPr>
              <w:t>FoVA</w:t>
            </w:r>
            <w:proofErr w:type="spellEnd"/>
            <w:r w:rsidRPr="00523080">
              <w:rPr>
                <w:rFonts w:asciiTheme="majorBidi" w:hAnsiTheme="majorBidi" w:cstheme="majorBidi"/>
                <w:lang w:val="en-US"/>
              </w:rPr>
              <w:t>.</w:t>
            </w:r>
          </w:p>
        </w:tc>
        <w:tc>
          <w:tcPr>
            <w:tcW w:w="1294" w:type="dxa"/>
          </w:tcPr>
          <w:p w14:paraId="286A55FF" w14:textId="070D212C" w:rsidR="0011532D" w:rsidRPr="00523080" w:rsidRDefault="0011532D" w:rsidP="0011532D">
            <w:pPr>
              <w:spacing w:before="40" w:after="120" w:line="220" w:lineRule="exact"/>
              <w:ind w:left="57"/>
              <w:rPr>
                <w:rFonts w:asciiTheme="majorBidi" w:hAnsiTheme="majorBidi" w:cstheme="majorBidi"/>
              </w:rPr>
            </w:pPr>
            <w:ins w:id="514" w:author="Aleksander.LAZAREVIC" w:date="2021-03-08T10:36:00Z">
              <w:r>
                <w:rPr>
                  <w:rFonts w:asciiTheme="majorBidi" w:hAnsiTheme="majorBidi" w:cstheme="majorBidi"/>
                </w:rPr>
                <w:t>TBD</w:t>
              </w:r>
            </w:ins>
          </w:p>
        </w:tc>
        <w:tc>
          <w:tcPr>
            <w:tcW w:w="1229" w:type="dxa"/>
          </w:tcPr>
          <w:p w14:paraId="1271DC93" w14:textId="1DBE4EAE" w:rsidR="0011532D" w:rsidRPr="00523080" w:rsidRDefault="0011532D" w:rsidP="0011532D">
            <w:pPr>
              <w:spacing w:before="40" w:after="120" w:line="220" w:lineRule="exact"/>
              <w:ind w:left="57"/>
              <w:rPr>
                <w:rFonts w:asciiTheme="majorBidi" w:hAnsiTheme="majorBidi" w:cstheme="majorBidi"/>
              </w:rPr>
            </w:pPr>
            <w:ins w:id="515" w:author="Aleksander.LAZAREVIC" w:date="2021-03-08T10:36:00Z">
              <w:r>
                <w:rPr>
                  <w:rFonts w:asciiTheme="majorBidi" w:hAnsiTheme="majorBidi" w:cstheme="majorBidi"/>
                </w:rPr>
                <w:t>2021</w:t>
              </w:r>
            </w:ins>
          </w:p>
        </w:tc>
        <w:tc>
          <w:tcPr>
            <w:tcW w:w="1890" w:type="dxa"/>
          </w:tcPr>
          <w:p w14:paraId="3527AB13" w14:textId="77777777" w:rsidR="0011532D" w:rsidRPr="00523080" w:rsidRDefault="0011532D" w:rsidP="0011532D">
            <w:pPr>
              <w:spacing w:before="40" w:after="120" w:line="220" w:lineRule="exact"/>
              <w:ind w:left="57"/>
              <w:rPr>
                <w:rFonts w:asciiTheme="majorBidi" w:hAnsiTheme="majorBidi" w:cstheme="majorBidi"/>
                <w:lang w:val="es-ES"/>
              </w:rPr>
            </w:pPr>
            <w:r w:rsidRPr="00523080">
              <w:rPr>
                <w:rFonts w:asciiTheme="majorBidi" w:hAnsiTheme="majorBidi" w:cstheme="majorBidi"/>
                <w:lang w:val="es-ES"/>
              </w:rPr>
              <w:t>OICA</w:t>
            </w:r>
          </w:p>
        </w:tc>
        <w:tc>
          <w:tcPr>
            <w:tcW w:w="1387" w:type="dxa"/>
          </w:tcPr>
          <w:p w14:paraId="4DDAD02B" w14:textId="6253789A" w:rsidR="0011532D" w:rsidRPr="0011532D" w:rsidRDefault="0011532D" w:rsidP="0011532D">
            <w:pPr>
              <w:spacing w:before="40" w:after="120" w:line="220" w:lineRule="exact"/>
              <w:ind w:left="57"/>
              <w:rPr>
                <w:rFonts w:asciiTheme="majorBidi" w:hAnsiTheme="majorBidi" w:cstheme="majorBidi"/>
              </w:rPr>
            </w:pPr>
            <w:ins w:id="516" w:author="Aleksander.LAZAREVIC" w:date="2021-03-08T10:34:00Z">
              <w:r w:rsidRPr="009E01CD">
                <w:rPr>
                  <w:rFonts w:asciiTheme="majorBidi" w:hAnsiTheme="majorBidi" w:cstheme="majorBidi"/>
                </w:rPr>
                <w:t>Timeline for Step 1, Step 2 will be at best 2022</w:t>
              </w:r>
            </w:ins>
          </w:p>
        </w:tc>
      </w:tr>
      <w:tr w:rsidR="0011532D" w:rsidRPr="00523080" w14:paraId="6E9164DA" w14:textId="77777777" w:rsidTr="00722338">
        <w:tc>
          <w:tcPr>
            <w:tcW w:w="1077" w:type="dxa"/>
          </w:tcPr>
          <w:p w14:paraId="2A77D15A"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Priority</w:t>
            </w:r>
          </w:p>
        </w:tc>
        <w:tc>
          <w:tcPr>
            <w:tcW w:w="2406" w:type="dxa"/>
          </w:tcPr>
          <w:p w14:paraId="51A7300D" w14:textId="39F04768"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Security</w:t>
            </w:r>
          </w:p>
        </w:tc>
        <w:tc>
          <w:tcPr>
            <w:tcW w:w="2074" w:type="dxa"/>
          </w:tcPr>
          <w:p w14:paraId="15EB5212"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Virtual keys</w:t>
            </w:r>
          </w:p>
        </w:tc>
        <w:tc>
          <w:tcPr>
            <w:tcW w:w="2827" w:type="dxa"/>
          </w:tcPr>
          <w:p w14:paraId="7FB82CDD" w14:textId="51F12013" w:rsidR="0011532D" w:rsidRDefault="0011532D" w:rsidP="0011532D">
            <w:pPr>
              <w:spacing w:before="40" w:after="120" w:line="220" w:lineRule="exact"/>
              <w:ind w:left="57"/>
              <w:rPr>
                <w:ins w:id="517" w:author="Aleksander.LAZAREVIC" w:date="2021-03-08T10:34:00Z"/>
                <w:rFonts w:asciiTheme="majorBidi" w:hAnsiTheme="majorBidi" w:cstheme="majorBidi"/>
              </w:rPr>
            </w:pPr>
            <w:commentRangeStart w:id="518"/>
            <w:r w:rsidRPr="00523080">
              <w:rPr>
                <w:rFonts w:asciiTheme="majorBidi" w:hAnsiTheme="majorBidi" w:cstheme="majorBidi"/>
              </w:rPr>
              <w:t>UN R 116</w:t>
            </w:r>
            <w:r w:rsidRPr="00523080">
              <w:rPr>
                <w:rFonts w:asciiTheme="majorBidi" w:hAnsiTheme="majorBidi" w:cstheme="majorBidi"/>
              </w:rPr>
              <w:br/>
              <w:t>GRSG-117-31</w:t>
            </w:r>
            <w:commentRangeEnd w:id="518"/>
            <w:r>
              <w:rPr>
                <w:rStyle w:val="CommentReference"/>
              </w:rPr>
              <w:commentReference w:id="518"/>
            </w:r>
          </w:p>
          <w:p w14:paraId="7C3A426D" w14:textId="224FAB6B" w:rsidR="0011532D" w:rsidRDefault="0011532D" w:rsidP="0011532D">
            <w:pPr>
              <w:pStyle w:val="CommentText"/>
              <w:rPr>
                <w:ins w:id="519" w:author="Aleksander.LAZAREVIC" w:date="2021-03-08T10:34:00Z"/>
              </w:rPr>
            </w:pPr>
            <w:ins w:id="520" w:author="Aleksander.LAZAREVIC" w:date="2021-03-08T10:34:00Z">
              <w:r>
                <w:rPr>
                  <w:rStyle w:val="CommentReference"/>
                </w:rPr>
                <w:annotationRef/>
              </w:r>
            </w:ins>
          </w:p>
          <w:p w14:paraId="2A685BA9" w14:textId="77777777" w:rsidR="0011532D" w:rsidRPr="00523080" w:rsidRDefault="0011532D" w:rsidP="0011532D">
            <w:pPr>
              <w:spacing w:before="40" w:after="120" w:line="220" w:lineRule="exact"/>
              <w:rPr>
                <w:rFonts w:asciiTheme="majorBidi" w:hAnsiTheme="majorBidi" w:cstheme="majorBidi"/>
                <w:lang w:val="en-US"/>
              </w:rPr>
            </w:pPr>
          </w:p>
          <w:p w14:paraId="579E208E" w14:textId="77777777" w:rsidR="0011532D" w:rsidRPr="00523080" w:rsidRDefault="0011532D" w:rsidP="0011532D">
            <w:pPr>
              <w:spacing w:before="40" w:after="120" w:line="220" w:lineRule="exact"/>
              <w:ind w:left="57"/>
              <w:rPr>
                <w:rFonts w:asciiTheme="majorBidi" w:hAnsiTheme="majorBidi" w:cstheme="majorBidi"/>
                <w:lang w:val="en-US"/>
              </w:rPr>
            </w:pPr>
            <w:r w:rsidRPr="00523080">
              <w:rPr>
                <w:rFonts w:asciiTheme="majorBidi" w:hAnsiTheme="majorBidi" w:cstheme="majorBidi"/>
                <w:lang w:val="en-US"/>
              </w:rPr>
              <w:t xml:space="preserve">Amend the definition of keys taking into account innovative vehicle alarms </w:t>
            </w:r>
            <w:proofErr w:type="gramStart"/>
            <w:r w:rsidRPr="00523080">
              <w:rPr>
                <w:rFonts w:asciiTheme="majorBidi" w:hAnsiTheme="majorBidi" w:cstheme="majorBidi"/>
                <w:lang w:val="en-US"/>
              </w:rPr>
              <w:t>systems  (</w:t>
            </w:r>
            <w:proofErr w:type="gramEnd"/>
            <w:r w:rsidRPr="00523080">
              <w:rPr>
                <w:rFonts w:asciiTheme="majorBidi" w:hAnsiTheme="majorBidi" w:cstheme="majorBidi"/>
                <w:lang w:val="en-US"/>
              </w:rPr>
              <w:t>virtual key).</w:t>
            </w:r>
          </w:p>
        </w:tc>
        <w:tc>
          <w:tcPr>
            <w:tcW w:w="1294" w:type="dxa"/>
          </w:tcPr>
          <w:p w14:paraId="73102329" w14:textId="28DD3DCF" w:rsidR="0011532D" w:rsidRPr="00523080" w:rsidRDefault="0011532D" w:rsidP="0011532D">
            <w:pPr>
              <w:spacing w:before="40" w:after="120" w:line="220" w:lineRule="exact"/>
              <w:ind w:left="57"/>
              <w:rPr>
                <w:rFonts w:asciiTheme="majorBidi" w:hAnsiTheme="majorBidi" w:cstheme="majorBidi"/>
              </w:rPr>
            </w:pPr>
            <w:ins w:id="521" w:author="Aleksander.LAZAREVIC" w:date="2021-03-08T10:36:00Z">
              <w:r>
                <w:rPr>
                  <w:rFonts w:asciiTheme="majorBidi" w:hAnsiTheme="majorBidi" w:cstheme="majorBidi"/>
                </w:rPr>
                <w:t>TBD</w:t>
              </w:r>
            </w:ins>
          </w:p>
        </w:tc>
        <w:tc>
          <w:tcPr>
            <w:tcW w:w="1229" w:type="dxa"/>
          </w:tcPr>
          <w:p w14:paraId="4D21C877" w14:textId="4A98E472" w:rsidR="0011532D" w:rsidRPr="00523080" w:rsidRDefault="0011532D" w:rsidP="0011532D">
            <w:pPr>
              <w:spacing w:before="40" w:after="120" w:line="220" w:lineRule="exact"/>
              <w:ind w:left="57"/>
              <w:rPr>
                <w:rFonts w:asciiTheme="majorBidi" w:hAnsiTheme="majorBidi" w:cstheme="majorBidi"/>
              </w:rPr>
            </w:pPr>
            <w:ins w:id="522" w:author="Aleksander.LAZAREVIC" w:date="2021-03-08T10:36:00Z">
              <w:r>
                <w:rPr>
                  <w:rFonts w:asciiTheme="majorBidi" w:hAnsiTheme="majorBidi" w:cstheme="majorBidi"/>
                </w:rPr>
                <w:t>2021</w:t>
              </w:r>
            </w:ins>
          </w:p>
        </w:tc>
        <w:tc>
          <w:tcPr>
            <w:tcW w:w="1890" w:type="dxa"/>
          </w:tcPr>
          <w:p w14:paraId="24145EB7"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OICA</w:t>
            </w:r>
          </w:p>
        </w:tc>
        <w:tc>
          <w:tcPr>
            <w:tcW w:w="1387" w:type="dxa"/>
          </w:tcPr>
          <w:p w14:paraId="3C825205" w14:textId="366B9D53" w:rsidR="0011532D" w:rsidRPr="00523080" w:rsidRDefault="0011532D" w:rsidP="0011532D">
            <w:pPr>
              <w:spacing w:before="40" w:after="120" w:line="220" w:lineRule="exact"/>
              <w:ind w:left="57"/>
              <w:rPr>
                <w:rFonts w:asciiTheme="majorBidi" w:hAnsiTheme="majorBidi" w:cstheme="majorBidi"/>
              </w:rPr>
            </w:pPr>
            <w:ins w:id="523" w:author="Aleksander.LAZAREVIC" w:date="2021-03-08T10:37:00Z">
              <w:r>
                <w:rPr>
                  <w:rFonts w:asciiTheme="majorBidi" w:hAnsiTheme="majorBidi" w:cstheme="majorBidi"/>
                </w:rPr>
                <w:t xml:space="preserve">a CP </w:t>
              </w:r>
              <w:proofErr w:type="gramStart"/>
              <w:r>
                <w:rPr>
                  <w:rFonts w:asciiTheme="majorBidi" w:hAnsiTheme="majorBidi" w:cstheme="majorBidi"/>
                </w:rPr>
                <w:t>has to</w:t>
              </w:r>
              <w:proofErr w:type="gramEnd"/>
              <w:r>
                <w:rPr>
                  <w:rFonts w:asciiTheme="majorBidi" w:hAnsiTheme="majorBidi" w:cstheme="majorBidi"/>
                </w:rPr>
                <w:t xml:space="preserve"> step forward to chair this task force</w:t>
              </w:r>
            </w:ins>
          </w:p>
        </w:tc>
      </w:tr>
      <w:tr w:rsidR="0011532D" w:rsidRPr="00523080" w14:paraId="335324D3" w14:textId="77777777" w:rsidTr="00722338">
        <w:trPr>
          <w:ins w:id="524" w:author="LADRET PICIORUS Romain (GROW)" w:date="2021-03-05T11:54:00Z"/>
        </w:trPr>
        <w:tc>
          <w:tcPr>
            <w:tcW w:w="1077" w:type="dxa"/>
          </w:tcPr>
          <w:p w14:paraId="5A3D3D24" w14:textId="37795D98" w:rsidR="0011532D" w:rsidRPr="00523080" w:rsidRDefault="0011532D" w:rsidP="0011532D">
            <w:pPr>
              <w:spacing w:before="40" w:after="120" w:line="220" w:lineRule="exact"/>
              <w:ind w:left="57"/>
              <w:rPr>
                <w:ins w:id="525" w:author="LADRET PICIORUS Romain (GROW)" w:date="2021-03-05T11:54:00Z"/>
                <w:rFonts w:asciiTheme="majorBidi" w:hAnsiTheme="majorBidi" w:cstheme="majorBidi"/>
              </w:rPr>
            </w:pPr>
            <w:ins w:id="526" w:author="Aleksander.LAZAREVIC" w:date="2021-03-08T10:37:00Z">
              <w:r>
                <w:rPr>
                  <w:rFonts w:asciiTheme="majorBidi" w:hAnsiTheme="majorBidi" w:cstheme="majorBidi"/>
                </w:rPr>
                <w:t>Priority</w:t>
              </w:r>
            </w:ins>
          </w:p>
        </w:tc>
        <w:tc>
          <w:tcPr>
            <w:tcW w:w="2406" w:type="dxa"/>
          </w:tcPr>
          <w:p w14:paraId="7A5F6D89" w14:textId="5FFBC7C0" w:rsidR="0011532D" w:rsidRPr="00523080" w:rsidRDefault="0011532D" w:rsidP="0011532D">
            <w:pPr>
              <w:spacing w:before="40" w:after="120" w:line="220" w:lineRule="exact"/>
              <w:ind w:left="57"/>
              <w:rPr>
                <w:ins w:id="527" w:author="LADRET PICIORUS Romain (GROW)" w:date="2021-03-05T11:54:00Z"/>
                <w:rFonts w:asciiTheme="majorBidi" w:hAnsiTheme="majorBidi" w:cstheme="majorBidi"/>
              </w:rPr>
            </w:pPr>
            <w:ins w:id="528" w:author="Aleksander.LAZAREVIC" w:date="2021-03-08T10:37:00Z">
              <w:r>
                <w:rPr>
                  <w:rFonts w:asciiTheme="majorBidi" w:hAnsiTheme="majorBidi" w:cstheme="majorBidi"/>
                </w:rPr>
                <w:t>Direct Vision</w:t>
              </w:r>
            </w:ins>
          </w:p>
        </w:tc>
        <w:tc>
          <w:tcPr>
            <w:tcW w:w="2074" w:type="dxa"/>
          </w:tcPr>
          <w:p w14:paraId="39FA0A58" w14:textId="780C8A3F" w:rsidR="0011532D" w:rsidRPr="00523080" w:rsidRDefault="0011532D" w:rsidP="0011532D">
            <w:pPr>
              <w:spacing w:before="40" w:after="120" w:line="220" w:lineRule="exact"/>
              <w:ind w:left="57"/>
              <w:rPr>
                <w:ins w:id="529" w:author="LADRET PICIORUS Romain (GROW)" w:date="2021-03-05T11:54:00Z"/>
                <w:rFonts w:asciiTheme="majorBidi" w:hAnsiTheme="majorBidi" w:cstheme="majorBidi"/>
              </w:rPr>
            </w:pPr>
            <w:ins w:id="530" w:author="Aleksander.LAZAREVIC" w:date="2021-03-08T10:37:00Z">
              <w:r>
                <w:rPr>
                  <w:rFonts w:asciiTheme="majorBidi" w:hAnsiTheme="majorBidi" w:cstheme="majorBidi"/>
                </w:rPr>
                <w:t>I</w:t>
              </w:r>
              <w:r w:rsidRPr="00FD3CC8">
                <w:rPr>
                  <w:rFonts w:asciiTheme="majorBidi" w:hAnsiTheme="majorBidi" w:cstheme="majorBidi"/>
                </w:rPr>
                <w:t>mproved direct visibility by drivers through larger windows</w:t>
              </w:r>
            </w:ins>
          </w:p>
        </w:tc>
        <w:tc>
          <w:tcPr>
            <w:tcW w:w="2827" w:type="dxa"/>
          </w:tcPr>
          <w:p w14:paraId="486BA943" w14:textId="17F7F371" w:rsidR="0011532D" w:rsidRPr="00523080" w:rsidRDefault="0011532D" w:rsidP="0011532D">
            <w:pPr>
              <w:spacing w:before="40" w:after="120" w:line="220" w:lineRule="exact"/>
              <w:ind w:left="57"/>
              <w:rPr>
                <w:ins w:id="531" w:author="LADRET PICIORUS Romain (GROW)" w:date="2021-03-05T11:54:00Z"/>
                <w:rFonts w:asciiTheme="majorBidi" w:hAnsiTheme="majorBidi" w:cstheme="majorBidi"/>
              </w:rPr>
            </w:pPr>
            <w:ins w:id="532" w:author="Aleksander.LAZAREVIC" w:date="2021-03-08T10:37:00Z">
              <w:r>
                <w:rPr>
                  <w:rFonts w:asciiTheme="majorBidi" w:hAnsiTheme="majorBidi" w:cstheme="majorBidi"/>
                </w:rPr>
                <w:t>UN R 125</w:t>
              </w:r>
            </w:ins>
          </w:p>
        </w:tc>
        <w:tc>
          <w:tcPr>
            <w:tcW w:w="1294" w:type="dxa"/>
          </w:tcPr>
          <w:p w14:paraId="65493A44" w14:textId="33E60230" w:rsidR="0011532D" w:rsidRPr="00523080" w:rsidDel="00FD3CC8" w:rsidRDefault="0011532D" w:rsidP="0011532D">
            <w:pPr>
              <w:spacing w:before="40" w:after="120" w:line="220" w:lineRule="exact"/>
              <w:ind w:left="57"/>
              <w:rPr>
                <w:ins w:id="533" w:author="LADRET PICIORUS Romain (GROW)" w:date="2021-03-05T11:54:00Z"/>
                <w:rFonts w:asciiTheme="majorBidi" w:hAnsiTheme="majorBidi" w:cstheme="majorBidi"/>
              </w:rPr>
            </w:pPr>
            <w:ins w:id="534" w:author="Aleksander.LAZAREVIC" w:date="2021-03-08T10:37:00Z">
              <w:r>
                <w:rPr>
                  <w:rFonts w:asciiTheme="majorBidi" w:hAnsiTheme="majorBidi" w:cstheme="majorBidi"/>
                </w:rPr>
                <w:t>VRU Proxy</w:t>
              </w:r>
            </w:ins>
          </w:p>
        </w:tc>
        <w:tc>
          <w:tcPr>
            <w:tcW w:w="1229" w:type="dxa"/>
          </w:tcPr>
          <w:p w14:paraId="454D351E" w14:textId="2D7F337F" w:rsidR="0011532D" w:rsidRPr="00523080" w:rsidRDefault="0011532D" w:rsidP="0011532D">
            <w:pPr>
              <w:spacing w:before="40" w:after="120" w:line="220" w:lineRule="exact"/>
              <w:ind w:left="57"/>
              <w:rPr>
                <w:ins w:id="535" w:author="LADRET PICIORUS Romain (GROW)" w:date="2021-03-05T11:54:00Z"/>
                <w:rFonts w:asciiTheme="majorBidi" w:hAnsiTheme="majorBidi" w:cstheme="majorBidi"/>
              </w:rPr>
            </w:pPr>
            <w:ins w:id="536" w:author="Aleksander.LAZAREVIC" w:date="2021-03-08T10:37:00Z">
              <w:r>
                <w:rPr>
                  <w:rFonts w:asciiTheme="majorBidi" w:hAnsiTheme="majorBidi" w:cstheme="majorBidi"/>
                </w:rPr>
                <w:t>2022</w:t>
              </w:r>
            </w:ins>
          </w:p>
        </w:tc>
        <w:tc>
          <w:tcPr>
            <w:tcW w:w="1890" w:type="dxa"/>
          </w:tcPr>
          <w:p w14:paraId="58E9D524" w14:textId="77777777" w:rsidR="0011532D" w:rsidRPr="00FD3CC8" w:rsidRDefault="0011532D" w:rsidP="0011532D">
            <w:pPr>
              <w:spacing w:before="40" w:after="120" w:line="220" w:lineRule="exact"/>
              <w:ind w:left="57"/>
              <w:rPr>
                <w:ins w:id="537" w:author="Aleksander.LAZAREVIC" w:date="2021-03-08T10:37:00Z"/>
                <w:rFonts w:asciiTheme="majorBidi" w:hAnsiTheme="majorBidi" w:cstheme="majorBidi"/>
              </w:rPr>
            </w:pPr>
            <w:ins w:id="538" w:author="Aleksander.LAZAREVIC" w:date="2021-03-08T10:37:00Z">
              <w:r w:rsidRPr="00FD3CC8">
                <w:rPr>
                  <w:rFonts w:asciiTheme="majorBidi" w:hAnsiTheme="majorBidi" w:cstheme="majorBidi"/>
                </w:rPr>
                <w:t>Japan, EC</w:t>
              </w:r>
            </w:ins>
          </w:p>
          <w:p w14:paraId="3DFBA7C0" w14:textId="49F27E97" w:rsidR="0011532D" w:rsidRPr="00523080" w:rsidRDefault="0011532D" w:rsidP="0011532D">
            <w:pPr>
              <w:spacing w:before="40" w:after="120" w:line="220" w:lineRule="exact"/>
              <w:ind w:left="57"/>
              <w:rPr>
                <w:ins w:id="539" w:author="LADRET PICIORUS Romain (GROW)" w:date="2021-03-05T11:54:00Z"/>
                <w:rFonts w:asciiTheme="majorBidi" w:hAnsiTheme="majorBidi" w:cstheme="majorBidi"/>
              </w:rPr>
            </w:pPr>
            <w:ins w:id="540" w:author="Aleksander.LAZAREVIC" w:date="2021-03-08T10:37:00Z">
              <w:r w:rsidRPr="00FD3CC8">
                <w:rPr>
                  <w:rFonts w:asciiTheme="majorBidi" w:hAnsiTheme="majorBidi" w:cstheme="majorBidi"/>
                </w:rPr>
                <w:t>WP.29</w:t>
              </w:r>
            </w:ins>
          </w:p>
        </w:tc>
        <w:tc>
          <w:tcPr>
            <w:tcW w:w="1387" w:type="dxa"/>
          </w:tcPr>
          <w:p w14:paraId="7A5F4125" w14:textId="77777777" w:rsidR="0011532D" w:rsidRPr="00523080" w:rsidRDefault="0011532D" w:rsidP="0011532D">
            <w:pPr>
              <w:spacing w:before="40" w:after="120" w:line="220" w:lineRule="exact"/>
              <w:ind w:left="57"/>
              <w:rPr>
                <w:ins w:id="541" w:author="LADRET PICIORUS Romain (GROW)" w:date="2021-03-05T11:54:00Z"/>
                <w:rFonts w:asciiTheme="majorBidi" w:hAnsiTheme="majorBidi" w:cstheme="majorBidi"/>
              </w:rPr>
            </w:pPr>
          </w:p>
        </w:tc>
      </w:tr>
      <w:tr w:rsidR="0011532D" w:rsidRPr="00523080" w14:paraId="28EFE220" w14:textId="77777777" w:rsidTr="00722338">
        <w:tc>
          <w:tcPr>
            <w:tcW w:w="1077" w:type="dxa"/>
          </w:tcPr>
          <w:p w14:paraId="5AD6F3A2"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lastRenderedPageBreak/>
              <w:t>recurrent</w:t>
            </w:r>
          </w:p>
        </w:tc>
        <w:tc>
          <w:tcPr>
            <w:tcW w:w="2406" w:type="dxa"/>
          </w:tcPr>
          <w:p w14:paraId="034D722F"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Consolidated Resolution on the construction of vehicles</w:t>
            </w:r>
          </w:p>
        </w:tc>
        <w:tc>
          <w:tcPr>
            <w:tcW w:w="2074" w:type="dxa"/>
          </w:tcPr>
          <w:p w14:paraId="4D2230DE"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p w14:paraId="33B98C8B"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Inclusion of automated vehicles</w:t>
            </w:r>
          </w:p>
          <w:p w14:paraId="70517D72"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 xml:space="preserve"> (classification)</w:t>
            </w:r>
          </w:p>
        </w:tc>
        <w:tc>
          <w:tcPr>
            <w:tcW w:w="2827" w:type="dxa"/>
          </w:tcPr>
          <w:p w14:paraId="01466D2A"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R.E.3</w:t>
            </w:r>
          </w:p>
          <w:p w14:paraId="05D6835B"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GRSG-117-06</w:t>
            </w:r>
          </w:p>
          <w:p w14:paraId="1179FC26" w14:textId="77777777" w:rsidR="0011532D" w:rsidRPr="00523080" w:rsidRDefault="0011532D" w:rsidP="0011532D">
            <w:pPr>
              <w:spacing w:before="40" w:after="120" w:line="220" w:lineRule="exact"/>
              <w:ind w:left="57"/>
              <w:rPr>
                <w:rFonts w:asciiTheme="majorBidi" w:hAnsiTheme="majorBidi" w:cstheme="majorBidi"/>
              </w:rPr>
            </w:pPr>
          </w:p>
        </w:tc>
        <w:tc>
          <w:tcPr>
            <w:tcW w:w="1294" w:type="dxa"/>
          </w:tcPr>
          <w:p w14:paraId="0FCB04B9" w14:textId="7ADF4208" w:rsidR="0011532D" w:rsidRPr="00523080" w:rsidRDefault="0011532D" w:rsidP="0011532D">
            <w:pPr>
              <w:spacing w:before="40" w:after="120" w:line="220" w:lineRule="exact"/>
              <w:ind w:left="57"/>
              <w:rPr>
                <w:rFonts w:asciiTheme="majorBidi" w:hAnsiTheme="majorBidi" w:cstheme="majorBidi"/>
              </w:rPr>
            </w:pPr>
            <w:ins w:id="542" w:author="Aleksander.LAZAREVIC" w:date="2021-03-08T10:38:00Z">
              <w:r>
                <w:rPr>
                  <w:rFonts w:asciiTheme="majorBidi" w:hAnsiTheme="majorBidi" w:cstheme="majorBidi"/>
                </w:rPr>
                <w:t>TBD</w:t>
              </w:r>
            </w:ins>
          </w:p>
        </w:tc>
        <w:tc>
          <w:tcPr>
            <w:tcW w:w="1229" w:type="dxa"/>
          </w:tcPr>
          <w:p w14:paraId="7A80E947" w14:textId="61F5276A" w:rsidR="0011532D" w:rsidRPr="00523080" w:rsidRDefault="0011532D" w:rsidP="0011532D">
            <w:pPr>
              <w:spacing w:before="40" w:after="120" w:line="220" w:lineRule="exact"/>
              <w:ind w:left="57"/>
              <w:rPr>
                <w:rFonts w:asciiTheme="majorBidi" w:hAnsiTheme="majorBidi" w:cstheme="majorBidi"/>
              </w:rPr>
            </w:pPr>
            <w:ins w:id="543" w:author="Aleksander.LAZAREVIC" w:date="2021-03-08T10:38:00Z">
              <w:r>
                <w:rPr>
                  <w:rFonts w:asciiTheme="majorBidi" w:hAnsiTheme="majorBidi" w:cstheme="majorBidi"/>
                </w:rPr>
                <w:t>2021</w:t>
              </w:r>
            </w:ins>
          </w:p>
        </w:tc>
        <w:tc>
          <w:tcPr>
            <w:tcW w:w="1890" w:type="dxa"/>
          </w:tcPr>
          <w:p w14:paraId="3E824468"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WP.29</w:t>
            </w:r>
            <w:r w:rsidRPr="00523080">
              <w:rPr>
                <w:rFonts w:asciiTheme="majorBidi" w:hAnsiTheme="majorBidi" w:cstheme="majorBidi"/>
              </w:rPr>
              <w:br/>
              <w:t>France</w:t>
            </w:r>
          </w:p>
        </w:tc>
        <w:tc>
          <w:tcPr>
            <w:tcW w:w="1387" w:type="dxa"/>
          </w:tcPr>
          <w:p w14:paraId="26872053" w14:textId="77777777" w:rsidR="0011532D" w:rsidRPr="00523080" w:rsidRDefault="0011532D" w:rsidP="0011532D">
            <w:pPr>
              <w:spacing w:before="40" w:after="120" w:line="220" w:lineRule="exact"/>
              <w:ind w:left="57"/>
              <w:rPr>
                <w:rFonts w:asciiTheme="majorBidi" w:hAnsiTheme="majorBidi" w:cstheme="majorBidi"/>
              </w:rPr>
            </w:pPr>
          </w:p>
        </w:tc>
      </w:tr>
      <w:tr w:rsidR="0011532D" w:rsidRPr="00523080" w14:paraId="10B73686" w14:textId="77777777" w:rsidTr="00722338">
        <w:tc>
          <w:tcPr>
            <w:tcW w:w="1077" w:type="dxa"/>
          </w:tcPr>
          <w:p w14:paraId="15C2B487"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recurrent</w:t>
            </w:r>
          </w:p>
        </w:tc>
        <w:tc>
          <w:tcPr>
            <w:tcW w:w="2406" w:type="dxa"/>
          </w:tcPr>
          <w:p w14:paraId="69945CC8"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Safety glazing</w:t>
            </w:r>
          </w:p>
        </w:tc>
        <w:tc>
          <w:tcPr>
            <w:tcW w:w="2074" w:type="dxa"/>
          </w:tcPr>
          <w:p w14:paraId="7BB85844"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tc>
        <w:tc>
          <w:tcPr>
            <w:tcW w:w="2827" w:type="dxa"/>
          </w:tcPr>
          <w:p w14:paraId="6A1F3351"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UN R 43 / UNGTR 6</w:t>
            </w:r>
          </w:p>
        </w:tc>
        <w:tc>
          <w:tcPr>
            <w:tcW w:w="1294" w:type="dxa"/>
          </w:tcPr>
          <w:p w14:paraId="4A00AC20" w14:textId="77777777" w:rsidR="0011532D" w:rsidRPr="00523080" w:rsidRDefault="0011532D" w:rsidP="0011532D">
            <w:pPr>
              <w:keepNext/>
              <w:keepLines/>
              <w:spacing w:before="40" w:after="120" w:line="220" w:lineRule="exact"/>
              <w:ind w:left="57"/>
              <w:rPr>
                <w:rFonts w:asciiTheme="majorBidi" w:hAnsiTheme="majorBidi" w:cstheme="majorBidi"/>
                <w:lang w:eastAsia="en-GB"/>
              </w:rPr>
            </w:pPr>
            <w:r w:rsidRPr="00523080">
              <w:rPr>
                <w:rFonts w:asciiTheme="majorBidi" w:hAnsiTheme="majorBidi" w:cstheme="majorBidi"/>
                <w:lang w:eastAsia="en-GB"/>
              </w:rPr>
              <w:t>Panoramic Sunroof Glazing (PSG)</w:t>
            </w:r>
          </w:p>
        </w:tc>
        <w:tc>
          <w:tcPr>
            <w:tcW w:w="1229" w:type="dxa"/>
          </w:tcPr>
          <w:p w14:paraId="16D83194" w14:textId="095E2CAE" w:rsidR="0011532D" w:rsidRPr="00523080" w:rsidRDefault="0011532D" w:rsidP="0011532D">
            <w:pPr>
              <w:spacing w:before="40" w:after="120" w:line="220" w:lineRule="exact"/>
              <w:ind w:left="57"/>
              <w:rPr>
                <w:rFonts w:asciiTheme="majorBidi" w:hAnsiTheme="majorBidi" w:cstheme="majorBidi"/>
              </w:rPr>
            </w:pPr>
            <w:commentRangeStart w:id="544"/>
            <w:r w:rsidRPr="00523080">
              <w:rPr>
                <w:rFonts w:asciiTheme="majorBidi" w:hAnsiTheme="majorBidi" w:cstheme="majorBidi"/>
              </w:rPr>
              <w:t xml:space="preserve">April </w:t>
            </w:r>
            <w:ins w:id="545" w:author="Aleksander.LAZAREVIC" w:date="2021-03-08T10:39:00Z">
              <w:r>
                <w:rPr>
                  <w:rFonts w:asciiTheme="majorBidi" w:hAnsiTheme="majorBidi" w:cstheme="majorBidi"/>
                </w:rPr>
                <w:t>2021</w:t>
              </w:r>
            </w:ins>
            <w:del w:id="546" w:author="Aleksander.LAZAREVIC" w:date="2021-03-08T10:39:00Z">
              <w:r w:rsidRPr="00523080" w:rsidDel="0011532D">
                <w:rPr>
                  <w:rFonts w:asciiTheme="majorBidi" w:hAnsiTheme="majorBidi" w:cstheme="majorBidi"/>
                </w:rPr>
                <w:delText>2020</w:delText>
              </w:r>
            </w:del>
          </w:p>
        </w:tc>
        <w:tc>
          <w:tcPr>
            <w:tcW w:w="1890" w:type="dxa"/>
          </w:tcPr>
          <w:p w14:paraId="7EF2A818"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Korea</w:t>
            </w:r>
            <w:r w:rsidRPr="00523080">
              <w:rPr>
                <w:rFonts w:asciiTheme="majorBidi" w:hAnsiTheme="majorBidi" w:cstheme="majorBidi"/>
              </w:rPr>
              <w:br/>
              <w:t>WP.29</w:t>
            </w:r>
            <w:commentRangeEnd w:id="544"/>
            <w:r>
              <w:rPr>
                <w:rStyle w:val="CommentReference"/>
              </w:rPr>
              <w:commentReference w:id="544"/>
            </w:r>
          </w:p>
        </w:tc>
        <w:tc>
          <w:tcPr>
            <w:tcW w:w="1387" w:type="dxa"/>
          </w:tcPr>
          <w:p w14:paraId="3E279CCD" w14:textId="77777777" w:rsidR="0011532D" w:rsidRPr="00523080" w:rsidRDefault="0011532D" w:rsidP="0011532D">
            <w:pPr>
              <w:spacing w:before="40" w:after="120" w:line="220" w:lineRule="exact"/>
              <w:ind w:left="57"/>
              <w:rPr>
                <w:rFonts w:asciiTheme="majorBidi" w:hAnsiTheme="majorBidi" w:cstheme="majorBidi"/>
              </w:rPr>
            </w:pPr>
          </w:p>
        </w:tc>
      </w:tr>
      <w:tr w:rsidR="0011532D" w:rsidRPr="0011532D" w14:paraId="4CBC304C" w14:textId="77777777" w:rsidTr="00722338">
        <w:tc>
          <w:tcPr>
            <w:tcW w:w="1077" w:type="dxa"/>
          </w:tcPr>
          <w:p w14:paraId="5FB3622F" w14:textId="5DE4275B" w:rsidR="0011532D" w:rsidRPr="0011532D" w:rsidRDefault="0011532D" w:rsidP="0011532D">
            <w:pPr>
              <w:spacing w:before="40" w:after="120" w:line="220" w:lineRule="exact"/>
              <w:ind w:left="57"/>
              <w:rPr>
                <w:rFonts w:asciiTheme="majorBidi" w:hAnsiTheme="majorBidi" w:cstheme="majorBidi"/>
                <w:strike/>
              </w:rPr>
            </w:pPr>
            <w:r w:rsidRPr="0011532D">
              <w:rPr>
                <w:rFonts w:asciiTheme="majorBidi" w:hAnsiTheme="majorBidi" w:cstheme="majorBidi"/>
                <w:strike/>
              </w:rPr>
              <w:t>recurrent</w:t>
            </w:r>
          </w:p>
        </w:tc>
        <w:tc>
          <w:tcPr>
            <w:tcW w:w="2406" w:type="dxa"/>
          </w:tcPr>
          <w:p w14:paraId="7FCA850E" w14:textId="7241B5B0" w:rsidR="0011532D" w:rsidRPr="0011532D" w:rsidRDefault="0011532D" w:rsidP="0011532D">
            <w:pPr>
              <w:spacing w:before="40" w:after="120" w:line="220" w:lineRule="exact"/>
              <w:ind w:left="57"/>
              <w:rPr>
                <w:rFonts w:asciiTheme="majorBidi" w:hAnsiTheme="majorBidi" w:cstheme="majorBidi"/>
                <w:strike/>
              </w:rPr>
            </w:pPr>
            <w:r w:rsidRPr="0011532D">
              <w:rPr>
                <w:rFonts w:asciiTheme="majorBidi" w:hAnsiTheme="majorBidi" w:cstheme="majorBidi"/>
                <w:strike/>
              </w:rPr>
              <w:t>Anti-theft and alarm systems</w:t>
            </w:r>
          </w:p>
        </w:tc>
        <w:tc>
          <w:tcPr>
            <w:tcW w:w="2074" w:type="dxa"/>
          </w:tcPr>
          <w:p w14:paraId="175F5E14" w14:textId="5F704CDD" w:rsidR="0011532D" w:rsidRPr="0011532D" w:rsidRDefault="0011532D" w:rsidP="0011532D">
            <w:pPr>
              <w:spacing w:before="40" w:after="120" w:line="220" w:lineRule="exact"/>
              <w:ind w:left="57"/>
              <w:rPr>
                <w:rFonts w:asciiTheme="majorBidi" w:hAnsiTheme="majorBidi" w:cstheme="majorBidi"/>
                <w:strike/>
              </w:rPr>
            </w:pPr>
            <w:r w:rsidRPr="0011532D">
              <w:rPr>
                <w:rFonts w:asciiTheme="majorBidi" w:hAnsiTheme="majorBidi" w:cstheme="majorBidi"/>
                <w:strike/>
              </w:rPr>
              <w:t>Update to technical progress</w:t>
            </w:r>
          </w:p>
        </w:tc>
        <w:tc>
          <w:tcPr>
            <w:tcW w:w="2827" w:type="dxa"/>
          </w:tcPr>
          <w:p w14:paraId="40A8DFA3" w14:textId="5A007AB5" w:rsidR="0011532D" w:rsidRPr="0011532D" w:rsidRDefault="0011532D" w:rsidP="0011532D">
            <w:pPr>
              <w:spacing w:before="40" w:after="120" w:line="220" w:lineRule="exact"/>
              <w:ind w:left="57"/>
              <w:rPr>
                <w:rFonts w:asciiTheme="majorBidi" w:hAnsiTheme="majorBidi" w:cstheme="majorBidi"/>
                <w:strike/>
              </w:rPr>
            </w:pPr>
            <w:r w:rsidRPr="0011532D">
              <w:rPr>
                <w:rFonts w:asciiTheme="majorBidi" w:hAnsiTheme="majorBidi" w:cstheme="majorBidi"/>
                <w:strike/>
              </w:rPr>
              <w:t xml:space="preserve">UN R 116 </w:t>
            </w:r>
          </w:p>
        </w:tc>
        <w:tc>
          <w:tcPr>
            <w:tcW w:w="1294" w:type="dxa"/>
          </w:tcPr>
          <w:p w14:paraId="299836CD" w14:textId="77777777" w:rsidR="0011532D" w:rsidRPr="0011532D" w:rsidRDefault="0011532D" w:rsidP="0011532D">
            <w:pPr>
              <w:spacing w:before="40" w:after="120" w:line="220" w:lineRule="exact"/>
              <w:ind w:left="57"/>
              <w:rPr>
                <w:rFonts w:asciiTheme="majorBidi" w:hAnsiTheme="majorBidi" w:cstheme="majorBidi"/>
                <w:strike/>
              </w:rPr>
            </w:pPr>
          </w:p>
        </w:tc>
        <w:tc>
          <w:tcPr>
            <w:tcW w:w="1229" w:type="dxa"/>
          </w:tcPr>
          <w:p w14:paraId="4F7B0DFE" w14:textId="77777777" w:rsidR="0011532D" w:rsidRPr="0011532D" w:rsidRDefault="0011532D" w:rsidP="0011532D">
            <w:pPr>
              <w:spacing w:before="40" w:after="120" w:line="220" w:lineRule="exact"/>
              <w:ind w:left="57"/>
              <w:rPr>
                <w:rFonts w:asciiTheme="majorBidi" w:hAnsiTheme="majorBidi" w:cstheme="majorBidi"/>
                <w:strike/>
              </w:rPr>
            </w:pPr>
          </w:p>
        </w:tc>
        <w:tc>
          <w:tcPr>
            <w:tcW w:w="1890" w:type="dxa"/>
          </w:tcPr>
          <w:p w14:paraId="3ED4B9F7" w14:textId="3CCB3015" w:rsidR="0011532D" w:rsidRPr="0011532D" w:rsidRDefault="0011532D" w:rsidP="0011532D">
            <w:pPr>
              <w:spacing w:before="40" w:after="120" w:line="220" w:lineRule="exact"/>
              <w:ind w:left="57"/>
              <w:rPr>
                <w:rFonts w:asciiTheme="majorBidi" w:hAnsiTheme="majorBidi" w:cstheme="majorBidi"/>
                <w:strike/>
              </w:rPr>
            </w:pPr>
            <w:commentRangeStart w:id="547"/>
            <w:r w:rsidRPr="0011532D">
              <w:rPr>
                <w:rFonts w:asciiTheme="majorBidi" w:hAnsiTheme="majorBidi" w:cstheme="majorBidi"/>
                <w:strike/>
              </w:rPr>
              <w:t>WP.29</w:t>
            </w:r>
          </w:p>
        </w:tc>
        <w:tc>
          <w:tcPr>
            <w:tcW w:w="1387" w:type="dxa"/>
          </w:tcPr>
          <w:p w14:paraId="01EF19C4" w14:textId="45A1FC75" w:rsidR="0011532D" w:rsidRPr="0011532D" w:rsidRDefault="0011532D" w:rsidP="0011532D">
            <w:pPr>
              <w:spacing w:before="40" w:after="120" w:line="220" w:lineRule="exact"/>
              <w:ind w:left="57"/>
              <w:rPr>
                <w:rFonts w:asciiTheme="majorBidi" w:hAnsiTheme="majorBidi" w:cstheme="majorBidi"/>
                <w:strike/>
              </w:rPr>
            </w:pPr>
            <w:r w:rsidRPr="0011532D">
              <w:rPr>
                <w:rFonts w:asciiTheme="majorBidi" w:hAnsiTheme="majorBidi" w:cstheme="majorBidi"/>
                <w:strike/>
              </w:rPr>
              <w:t>Splitting into three new UN R for compatibility with IWVTA</w:t>
            </w:r>
            <w:commentRangeEnd w:id="547"/>
            <w:r>
              <w:rPr>
                <w:rStyle w:val="CommentReference"/>
              </w:rPr>
              <w:commentReference w:id="547"/>
            </w:r>
          </w:p>
        </w:tc>
      </w:tr>
      <w:tr w:rsidR="0011532D" w:rsidRPr="00523080" w14:paraId="32103EC7" w14:textId="77777777" w:rsidTr="002F3F3B">
        <w:tc>
          <w:tcPr>
            <w:tcW w:w="1077" w:type="dxa"/>
            <w:tcBorders>
              <w:bottom w:val="single" w:sz="4" w:space="0" w:color="auto"/>
            </w:tcBorders>
          </w:tcPr>
          <w:p w14:paraId="6A95A103"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recurrent</w:t>
            </w:r>
          </w:p>
        </w:tc>
        <w:tc>
          <w:tcPr>
            <w:tcW w:w="2406" w:type="dxa"/>
            <w:tcBorders>
              <w:bottom w:val="single" w:sz="4" w:space="0" w:color="auto"/>
            </w:tcBorders>
          </w:tcPr>
          <w:p w14:paraId="094ED2ED"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Burning behaviour of materials</w:t>
            </w:r>
          </w:p>
        </w:tc>
        <w:tc>
          <w:tcPr>
            <w:tcW w:w="2074" w:type="dxa"/>
            <w:tcBorders>
              <w:bottom w:val="single" w:sz="4" w:space="0" w:color="auto"/>
            </w:tcBorders>
          </w:tcPr>
          <w:p w14:paraId="2FFE719D"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tc>
        <w:tc>
          <w:tcPr>
            <w:tcW w:w="2827" w:type="dxa"/>
            <w:tcBorders>
              <w:bottom w:val="single" w:sz="4" w:space="0" w:color="auto"/>
            </w:tcBorders>
          </w:tcPr>
          <w:p w14:paraId="4F59719F"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 xml:space="preserve">UN R 118 </w:t>
            </w:r>
          </w:p>
        </w:tc>
        <w:tc>
          <w:tcPr>
            <w:tcW w:w="1294" w:type="dxa"/>
            <w:tcBorders>
              <w:bottom w:val="single" w:sz="4" w:space="0" w:color="auto"/>
            </w:tcBorders>
          </w:tcPr>
          <w:p w14:paraId="3568B595"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lang w:eastAsia="en-GB"/>
              </w:rPr>
              <w:t>Behaviour of M</w:t>
            </w:r>
            <w:r w:rsidRPr="00523080">
              <w:rPr>
                <w:rFonts w:asciiTheme="majorBidi" w:hAnsiTheme="majorBidi" w:cstheme="majorBidi"/>
                <w:vertAlign w:val="subscript"/>
                <w:lang w:eastAsia="en-GB"/>
              </w:rPr>
              <w:t>2</w:t>
            </w:r>
            <w:r w:rsidRPr="00523080">
              <w:rPr>
                <w:rFonts w:asciiTheme="majorBidi" w:hAnsiTheme="majorBidi" w:cstheme="majorBidi"/>
                <w:lang w:eastAsia="en-GB"/>
              </w:rPr>
              <w:t xml:space="preserve"> and M</w:t>
            </w:r>
            <w:r w:rsidRPr="00523080">
              <w:rPr>
                <w:rFonts w:asciiTheme="majorBidi" w:hAnsiTheme="majorBidi" w:cstheme="majorBidi"/>
                <w:vertAlign w:val="subscript"/>
                <w:lang w:eastAsia="en-GB"/>
              </w:rPr>
              <w:t xml:space="preserve">3 </w:t>
            </w:r>
            <w:r w:rsidRPr="00523080">
              <w:rPr>
                <w:rFonts w:asciiTheme="majorBidi" w:hAnsiTheme="majorBidi" w:cstheme="majorBidi"/>
                <w:lang w:eastAsia="en-GB"/>
              </w:rPr>
              <w:t>category vehicles' general construction in case of fire events (BMFE</w:t>
            </w:r>
          </w:p>
        </w:tc>
        <w:tc>
          <w:tcPr>
            <w:tcW w:w="1229" w:type="dxa"/>
            <w:tcBorders>
              <w:bottom w:val="single" w:sz="4" w:space="0" w:color="auto"/>
            </w:tcBorders>
          </w:tcPr>
          <w:p w14:paraId="0D0AE049" w14:textId="2537E62A" w:rsidR="0011532D" w:rsidRPr="00523080" w:rsidRDefault="0011532D" w:rsidP="00D17025">
            <w:pPr>
              <w:spacing w:before="40" w:after="120" w:line="220" w:lineRule="exact"/>
              <w:ind w:left="57"/>
              <w:rPr>
                <w:rFonts w:asciiTheme="majorBidi" w:hAnsiTheme="majorBidi" w:cstheme="majorBidi"/>
              </w:rPr>
            </w:pPr>
            <w:r w:rsidRPr="00523080">
              <w:rPr>
                <w:rFonts w:asciiTheme="majorBidi" w:hAnsiTheme="majorBidi" w:cstheme="majorBidi"/>
              </w:rPr>
              <w:t xml:space="preserve">Oct. </w:t>
            </w:r>
            <w:ins w:id="548" w:author="Aleksander.LAZAREVIC" w:date="2021-03-08T10:41:00Z">
              <w:r w:rsidR="00D17025">
                <w:rPr>
                  <w:rFonts w:asciiTheme="majorBidi" w:hAnsiTheme="majorBidi" w:cstheme="majorBidi"/>
                </w:rPr>
                <w:t>2021</w:t>
              </w:r>
            </w:ins>
            <w:del w:id="549" w:author="Aleksander.LAZAREVIC" w:date="2021-03-08T10:41:00Z">
              <w:r w:rsidRPr="00523080" w:rsidDel="00D17025">
                <w:rPr>
                  <w:rFonts w:asciiTheme="majorBidi" w:hAnsiTheme="majorBidi" w:cstheme="majorBidi"/>
                </w:rPr>
                <w:delText>2020</w:delText>
              </w:r>
            </w:del>
          </w:p>
        </w:tc>
        <w:tc>
          <w:tcPr>
            <w:tcW w:w="1890" w:type="dxa"/>
            <w:tcBorders>
              <w:bottom w:val="single" w:sz="4" w:space="0" w:color="auto"/>
            </w:tcBorders>
          </w:tcPr>
          <w:p w14:paraId="754B0B1C"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France</w:t>
            </w:r>
            <w:r w:rsidRPr="00523080">
              <w:rPr>
                <w:rFonts w:asciiTheme="majorBidi" w:hAnsiTheme="majorBidi" w:cstheme="majorBidi"/>
              </w:rPr>
              <w:br/>
              <w:t>WP.29</w:t>
            </w:r>
          </w:p>
        </w:tc>
        <w:tc>
          <w:tcPr>
            <w:tcW w:w="1387" w:type="dxa"/>
            <w:tcBorders>
              <w:bottom w:val="single" w:sz="4" w:space="0" w:color="auto"/>
            </w:tcBorders>
          </w:tcPr>
          <w:p w14:paraId="5AF63305" w14:textId="77777777" w:rsidR="0011532D" w:rsidRPr="00523080" w:rsidRDefault="0011532D" w:rsidP="0011532D">
            <w:pPr>
              <w:spacing w:before="40" w:after="120" w:line="220" w:lineRule="exact"/>
              <w:ind w:left="57"/>
              <w:rPr>
                <w:rFonts w:asciiTheme="majorBidi" w:hAnsiTheme="majorBidi" w:cstheme="majorBidi"/>
              </w:rPr>
            </w:pPr>
          </w:p>
        </w:tc>
      </w:tr>
      <w:tr w:rsidR="0011532D" w:rsidRPr="00523080" w14:paraId="3EA1EC36" w14:textId="77777777" w:rsidTr="002F3F3B">
        <w:tc>
          <w:tcPr>
            <w:tcW w:w="1077" w:type="dxa"/>
            <w:tcBorders>
              <w:bottom w:val="single" w:sz="12" w:space="0" w:color="auto"/>
            </w:tcBorders>
          </w:tcPr>
          <w:p w14:paraId="34452AB7"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recurrent</w:t>
            </w:r>
          </w:p>
        </w:tc>
        <w:tc>
          <w:tcPr>
            <w:tcW w:w="2406" w:type="dxa"/>
            <w:tcBorders>
              <w:bottom w:val="single" w:sz="12" w:space="0" w:color="auto"/>
            </w:tcBorders>
          </w:tcPr>
          <w:p w14:paraId="5C8480D3"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Blind Spot Information Systems</w:t>
            </w:r>
          </w:p>
        </w:tc>
        <w:tc>
          <w:tcPr>
            <w:tcW w:w="2074" w:type="dxa"/>
            <w:tcBorders>
              <w:bottom w:val="single" w:sz="12" w:space="0" w:color="auto"/>
            </w:tcBorders>
          </w:tcPr>
          <w:p w14:paraId="624F1064"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Update to technical progress</w:t>
            </w:r>
          </w:p>
        </w:tc>
        <w:tc>
          <w:tcPr>
            <w:tcW w:w="2827" w:type="dxa"/>
            <w:tcBorders>
              <w:bottom w:val="single" w:sz="12" w:space="0" w:color="auto"/>
            </w:tcBorders>
          </w:tcPr>
          <w:p w14:paraId="0E34C232"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UN R 151</w:t>
            </w:r>
          </w:p>
        </w:tc>
        <w:tc>
          <w:tcPr>
            <w:tcW w:w="1294" w:type="dxa"/>
            <w:tcBorders>
              <w:bottom w:val="single" w:sz="12" w:space="0" w:color="auto"/>
            </w:tcBorders>
          </w:tcPr>
          <w:p w14:paraId="190AA0EE"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lang w:eastAsia="en-GB"/>
              </w:rPr>
              <w:t>Awareness of Vulnerable Road Users proximity</w:t>
            </w:r>
            <w:r w:rsidRPr="00523080">
              <w:rPr>
                <w:rFonts w:asciiTheme="majorBidi" w:hAnsiTheme="majorBidi" w:cstheme="majorBidi"/>
                <w:lang w:eastAsia="en-GB"/>
              </w:rPr>
              <w:br/>
              <w:t>(VRU-</w:t>
            </w:r>
            <w:proofErr w:type="spellStart"/>
            <w:r w:rsidRPr="00523080">
              <w:rPr>
                <w:rFonts w:asciiTheme="majorBidi" w:hAnsiTheme="majorBidi" w:cstheme="majorBidi"/>
                <w:lang w:eastAsia="en-GB"/>
              </w:rPr>
              <w:t>Proxi</w:t>
            </w:r>
            <w:proofErr w:type="spellEnd"/>
            <w:r w:rsidRPr="00523080">
              <w:rPr>
                <w:rFonts w:asciiTheme="majorBidi" w:hAnsiTheme="majorBidi" w:cstheme="majorBidi"/>
                <w:lang w:eastAsia="en-GB"/>
              </w:rPr>
              <w:t>)</w:t>
            </w:r>
          </w:p>
        </w:tc>
        <w:tc>
          <w:tcPr>
            <w:tcW w:w="1229" w:type="dxa"/>
            <w:tcBorders>
              <w:bottom w:val="single" w:sz="12" w:space="0" w:color="auto"/>
            </w:tcBorders>
          </w:tcPr>
          <w:p w14:paraId="47CC76BE" w14:textId="2AEDAFEB" w:rsidR="0011532D" w:rsidRPr="00523080" w:rsidRDefault="0011532D" w:rsidP="0011532D">
            <w:pPr>
              <w:spacing w:before="40" w:after="120" w:line="220" w:lineRule="exact"/>
              <w:ind w:left="57"/>
              <w:rPr>
                <w:rFonts w:asciiTheme="majorBidi" w:hAnsiTheme="majorBidi" w:cstheme="majorBidi"/>
              </w:rPr>
            </w:pPr>
            <w:commentRangeStart w:id="550"/>
            <w:del w:id="551" w:author="Aleksander.LAZAREVIC" w:date="2021-03-08T10:41:00Z">
              <w:r w:rsidRPr="00523080" w:rsidDel="00D17025">
                <w:rPr>
                  <w:rFonts w:asciiTheme="majorBidi" w:hAnsiTheme="majorBidi" w:cstheme="majorBidi"/>
                </w:rPr>
                <w:delText xml:space="preserve">April </w:delText>
              </w:r>
            </w:del>
            <w:r w:rsidRPr="00523080">
              <w:rPr>
                <w:rFonts w:asciiTheme="majorBidi" w:hAnsiTheme="majorBidi" w:cstheme="majorBidi"/>
              </w:rPr>
              <w:t>2021</w:t>
            </w:r>
            <w:commentRangeEnd w:id="550"/>
            <w:r w:rsidR="00D17025">
              <w:rPr>
                <w:rStyle w:val="CommentReference"/>
              </w:rPr>
              <w:commentReference w:id="550"/>
            </w:r>
          </w:p>
        </w:tc>
        <w:tc>
          <w:tcPr>
            <w:tcW w:w="1890" w:type="dxa"/>
            <w:tcBorders>
              <w:bottom w:val="single" w:sz="12" w:space="0" w:color="auto"/>
            </w:tcBorders>
          </w:tcPr>
          <w:p w14:paraId="09F43E47"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Japan, EC</w:t>
            </w:r>
          </w:p>
          <w:p w14:paraId="7A05E8CE" w14:textId="77777777" w:rsidR="0011532D" w:rsidRPr="00523080" w:rsidRDefault="0011532D" w:rsidP="0011532D">
            <w:pPr>
              <w:spacing w:before="40" w:after="120" w:line="220" w:lineRule="exact"/>
              <w:ind w:left="57"/>
              <w:rPr>
                <w:rFonts w:asciiTheme="majorBidi" w:hAnsiTheme="majorBidi" w:cstheme="majorBidi"/>
              </w:rPr>
            </w:pPr>
            <w:r w:rsidRPr="00523080">
              <w:rPr>
                <w:rFonts w:asciiTheme="majorBidi" w:hAnsiTheme="majorBidi" w:cstheme="majorBidi"/>
              </w:rPr>
              <w:t>WP.29</w:t>
            </w:r>
          </w:p>
        </w:tc>
        <w:tc>
          <w:tcPr>
            <w:tcW w:w="1387" w:type="dxa"/>
            <w:tcBorders>
              <w:bottom w:val="single" w:sz="12" w:space="0" w:color="auto"/>
            </w:tcBorders>
          </w:tcPr>
          <w:p w14:paraId="4FC11DD2" w14:textId="77777777" w:rsidR="0011532D" w:rsidRPr="00523080" w:rsidRDefault="0011532D" w:rsidP="0011532D">
            <w:pPr>
              <w:spacing w:before="40" w:after="120" w:line="220" w:lineRule="exact"/>
              <w:ind w:left="57"/>
              <w:rPr>
                <w:rFonts w:asciiTheme="majorBidi" w:hAnsiTheme="majorBidi" w:cstheme="majorBidi"/>
              </w:rPr>
            </w:pPr>
          </w:p>
        </w:tc>
      </w:tr>
      <w:bookmarkEnd w:id="508"/>
    </w:tbl>
    <w:p w14:paraId="658BBA8E" w14:textId="1F6CC75B" w:rsidR="001D018D" w:rsidRDefault="001D018D" w:rsidP="008502BD">
      <w:pPr>
        <w:pStyle w:val="SingleTxtG"/>
        <w:rPr>
          <w:b/>
          <w:bCs/>
        </w:rPr>
      </w:pPr>
    </w:p>
    <w:p w14:paraId="2B28B8C4" w14:textId="77777777" w:rsidR="00722338" w:rsidRDefault="00722338" w:rsidP="008502BD">
      <w:pPr>
        <w:pStyle w:val="SingleTxtG"/>
        <w:rPr>
          <w:b/>
          <w:bCs/>
        </w:rPr>
      </w:pPr>
    </w:p>
    <w:p w14:paraId="39396060" w14:textId="77777777" w:rsidR="00672585" w:rsidRDefault="00672585" w:rsidP="00B30C15">
      <w:pPr>
        <w:pStyle w:val="H56G"/>
        <w:ind w:firstLine="0"/>
        <w:rPr>
          <w:b/>
          <w:bCs/>
        </w:rPr>
        <w:sectPr w:rsidR="00672585" w:rsidSect="002A663D">
          <w:headerReference w:type="even" r:id="rId44"/>
          <w:headerReference w:type="default" r:id="rId45"/>
          <w:footerReference w:type="even" r:id="rId46"/>
          <w:footerReference w:type="default" r:id="rId47"/>
          <w:endnotePr>
            <w:numFmt w:val="decimal"/>
          </w:endnotePr>
          <w:pgSz w:w="16840" w:h="11907" w:orient="landscape" w:code="9"/>
          <w:pgMar w:top="1134" w:right="1417" w:bottom="1134" w:left="1134" w:header="567" w:footer="567" w:gutter="0"/>
          <w:cols w:space="720"/>
          <w:docGrid w:linePitch="272"/>
        </w:sectPr>
      </w:pPr>
    </w:p>
    <w:p w14:paraId="44880324" w14:textId="153BFAE3" w:rsidR="008502BD" w:rsidRPr="00B30C15" w:rsidRDefault="008502BD" w:rsidP="00CB5F66">
      <w:pPr>
        <w:pStyle w:val="H56G"/>
        <w:spacing w:before="0"/>
        <w:ind w:firstLine="0"/>
        <w:rPr>
          <w:b/>
          <w:bCs/>
        </w:rPr>
      </w:pPr>
      <w:r w:rsidRPr="00B30C15">
        <w:rPr>
          <w:b/>
          <w:bCs/>
        </w:rPr>
        <w:lastRenderedPageBreak/>
        <w:t xml:space="preserve">Subjects under consideration by the Working Party on General Safety Provisions </w:t>
      </w:r>
      <w:r w:rsidRPr="00B30C15">
        <w:rPr>
          <w:b/>
          <w:bCs/>
        </w:rPr>
        <w:br/>
        <w:t>(GRSG)</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8502BD" w:rsidRPr="0077091D" w14:paraId="30F3D3CF" w14:textId="77777777" w:rsidTr="00C4452C">
        <w:trPr>
          <w:tblHeader/>
        </w:trPr>
        <w:tc>
          <w:tcPr>
            <w:tcW w:w="2789" w:type="pct"/>
            <w:tcBorders>
              <w:top w:val="single" w:sz="4" w:space="0" w:color="auto"/>
              <w:bottom w:val="single" w:sz="12" w:space="0" w:color="auto"/>
            </w:tcBorders>
            <w:shd w:val="clear" w:color="auto" w:fill="auto"/>
            <w:tcMar>
              <w:left w:w="0" w:type="dxa"/>
            </w:tcMar>
            <w:vAlign w:val="bottom"/>
          </w:tcPr>
          <w:p w14:paraId="30ED50F9"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Subject</w:t>
            </w:r>
          </w:p>
        </w:tc>
        <w:tc>
          <w:tcPr>
            <w:tcW w:w="1101" w:type="pct"/>
            <w:tcBorders>
              <w:top w:val="single" w:sz="4" w:space="0" w:color="auto"/>
              <w:bottom w:val="single" w:sz="12" w:space="0" w:color="auto"/>
            </w:tcBorders>
            <w:shd w:val="clear" w:color="auto" w:fill="auto"/>
            <w:tcMar>
              <w:left w:w="0" w:type="dxa"/>
            </w:tcMar>
            <w:vAlign w:val="bottom"/>
          </w:tcPr>
          <w:p w14:paraId="1B483295" w14:textId="77777777" w:rsidR="008502BD" w:rsidRPr="004B3730" w:rsidRDefault="008502BD" w:rsidP="00C4452C">
            <w:pPr>
              <w:suppressAutoHyphens w:val="0"/>
              <w:spacing w:before="80" w:after="80" w:line="200" w:lineRule="exact"/>
              <w:ind w:right="113"/>
              <w:rPr>
                <w:i/>
                <w:sz w:val="16"/>
                <w:szCs w:val="16"/>
                <w:lang w:val="fr-CH"/>
              </w:rPr>
            </w:pPr>
            <w:r w:rsidRPr="004B3730">
              <w:rPr>
                <w:i/>
                <w:sz w:val="16"/>
                <w:szCs w:val="16"/>
                <w:lang w:val="fr-CH"/>
              </w:rPr>
              <w:t xml:space="preserve">Document </w:t>
            </w:r>
            <w:proofErr w:type="spellStart"/>
            <w:r w:rsidRPr="004B3730">
              <w:rPr>
                <w:i/>
                <w:sz w:val="16"/>
                <w:szCs w:val="16"/>
                <w:lang w:val="fr-CH"/>
              </w:rPr>
              <w:t>symbol</w:t>
            </w:r>
            <w:proofErr w:type="spellEnd"/>
            <w:r w:rsidRPr="004B3730">
              <w:rPr>
                <w:i/>
                <w:sz w:val="16"/>
                <w:szCs w:val="16"/>
                <w:lang w:val="fr-CH"/>
              </w:rPr>
              <w:t xml:space="preserve"> ECE/TRANS/WP.29/...</w:t>
            </w:r>
          </w:p>
        </w:tc>
        <w:tc>
          <w:tcPr>
            <w:tcW w:w="1110" w:type="pct"/>
            <w:tcBorders>
              <w:top w:val="single" w:sz="4" w:space="0" w:color="auto"/>
              <w:bottom w:val="single" w:sz="12" w:space="0" w:color="auto"/>
            </w:tcBorders>
            <w:shd w:val="clear" w:color="auto" w:fill="auto"/>
            <w:tcMar>
              <w:left w:w="0" w:type="dxa"/>
            </w:tcMar>
            <w:vAlign w:val="bottom"/>
          </w:tcPr>
          <w:p w14:paraId="3BC9349A"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Documentation availability</w:t>
            </w:r>
          </w:p>
        </w:tc>
      </w:tr>
      <w:tr w:rsidR="008502BD" w:rsidRPr="0077091D" w14:paraId="748CD1FF" w14:textId="77777777" w:rsidTr="00C4452C">
        <w:tc>
          <w:tcPr>
            <w:tcW w:w="2789" w:type="pct"/>
            <w:tcBorders>
              <w:top w:val="single" w:sz="12" w:space="0" w:color="auto"/>
            </w:tcBorders>
            <w:shd w:val="clear" w:color="auto" w:fill="auto"/>
            <w:tcMar>
              <w:left w:w="0" w:type="dxa"/>
            </w:tcMar>
          </w:tcPr>
          <w:p w14:paraId="15117A34" w14:textId="77777777" w:rsidR="008502BD" w:rsidRPr="0077091D" w:rsidRDefault="008502BD" w:rsidP="00C4452C">
            <w:pPr>
              <w:suppressAutoHyphens w:val="0"/>
              <w:spacing w:before="40" w:after="120" w:line="220" w:lineRule="exact"/>
              <w:ind w:right="113"/>
              <w:rPr>
                <w:b/>
              </w:rPr>
            </w:pPr>
            <w:r w:rsidRPr="0077091D">
              <w:rPr>
                <w:b/>
              </w:rPr>
              <w:t>6.1.</w:t>
            </w:r>
            <w:r w:rsidRPr="0077091D">
              <w:rPr>
                <w:b/>
              </w:rPr>
              <w:tab/>
            </w:r>
            <w:r w:rsidRPr="0077091D">
              <w:rPr>
                <w:b/>
                <w:bCs/>
              </w:rPr>
              <w:t>1958 Agreement</w:t>
            </w:r>
          </w:p>
        </w:tc>
        <w:tc>
          <w:tcPr>
            <w:tcW w:w="2211" w:type="pct"/>
            <w:gridSpan w:val="2"/>
            <w:tcBorders>
              <w:top w:val="single" w:sz="12" w:space="0" w:color="auto"/>
            </w:tcBorders>
            <w:shd w:val="clear" w:color="auto" w:fill="auto"/>
          </w:tcPr>
          <w:p w14:paraId="5A89D3BD" w14:textId="0FF1B959"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for the </w:t>
            </w:r>
            <w:r w:rsidR="00DE35C0" w:rsidRPr="0077091D">
              <w:t>1</w:t>
            </w:r>
            <w:r w:rsidR="00DE35C0">
              <w:t>20</w:t>
            </w:r>
            <w:r w:rsidR="00DE35C0" w:rsidRPr="003B5E96">
              <w:rPr>
                <w:vertAlign w:val="superscript"/>
              </w:rPr>
              <w:t>th</w:t>
            </w:r>
            <w:r w:rsidR="00DE35C0">
              <w:t xml:space="preserve"> and 121</w:t>
            </w:r>
            <w:r w:rsidR="00DE35C0" w:rsidRPr="003B5E96">
              <w:rPr>
                <w:vertAlign w:val="superscript"/>
              </w:rPr>
              <w:t>st</w:t>
            </w:r>
            <w:r w:rsidR="00DE35C0">
              <w:t xml:space="preserve"> </w:t>
            </w:r>
            <w:r w:rsidRPr="0077091D">
              <w:t>session (GRSG/</w:t>
            </w:r>
            <w:r w:rsidR="00DE35C0" w:rsidRPr="0077091D">
              <w:t>20</w:t>
            </w:r>
            <w:r w:rsidR="00DE35C0">
              <w:t>21</w:t>
            </w:r>
            <w:r w:rsidRPr="0077091D">
              <w:t>/</w:t>
            </w:r>
            <w:r w:rsidRPr="00E92C8C">
              <w:t>1</w:t>
            </w:r>
            <w:r w:rsidR="00DE35C0">
              <w:t xml:space="preserve"> and GRSG/2021/2</w:t>
            </w:r>
            <w:r w:rsidRPr="0077091D">
              <w:t>)</w:t>
            </w:r>
          </w:p>
        </w:tc>
      </w:tr>
      <w:tr w:rsidR="008502BD" w:rsidRPr="0077091D" w14:paraId="32B8D8CA" w14:textId="77777777" w:rsidTr="00C4452C">
        <w:tc>
          <w:tcPr>
            <w:tcW w:w="2789" w:type="pct"/>
            <w:tcBorders>
              <w:bottom w:val="nil"/>
            </w:tcBorders>
            <w:shd w:val="clear" w:color="auto" w:fill="auto"/>
            <w:tcMar>
              <w:left w:w="0" w:type="dxa"/>
            </w:tcMar>
          </w:tcPr>
          <w:p w14:paraId="596129C2" w14:textId="77777777" w:rsidR="008502BD" w:rsidRPr="0077091D" w:rsidRDefault="008502BD" w:rsidP="00AA75A0">
            <w:pPr>
              <w:suppressAutoHyphens w:val="0"/>
              <w:spacing w:after="120" w:line="220" w:lineRule="exact"/>
              <w:ind w:right="113"/>
            </w:pPr>
            <w:r w:rsidRPr="0077091D">
              <w:t>6.1.1.</w:t>
            </w:r>
            <w:r w:rsidRPr="0077091D">
              <w:tab/>
              <w:t xml:space="preserve">Proposal for draft amendments to existing </w:t>
            </w:r>
            <w:r w:rsidRPr="0077091D">
              <w:tab/>
              <w:t>UN Regulations (1958 Agreement):</w:t>
            </w:r>
          </w:p>
        </w:tc>
        <w:tc>
          <w:tcPr>
            <w:tcW w:w="2211" w:type="pct"/>
            <w:gridSpan w:val="2"/>
            <w:tcBorders>
              <w:bottom w:val="nil"/>
            </w:tcBorders>
            <w:shd w:val="clear" w:color="auto" w:fill="auto"/>
            <w:tcMar>
              <w:left w:w="0" w:type="dxa"/>
            </w:tcMar>
          </w:tcPr>
          <w:p w14:paraId="7F8BD6B5" w14:textId="77777777" w:rsidR="008502BD" w:rsidRPr="0077091D" w:rsidRDefault="008502BD" w:rsidP="00C4452C">
            <w:pPr>
              <w:suppressAutoHyphens w:val="0"/>
              <w:spacing w:before="40" w:after="120" w:line="220" w:lineRule="exact"/>
              <w:ind w:right="113"/>
            </w:pPr>
          </w:p>
        </w:tc>
      </w:tr>
      <w:tr w:rsidR="008502BD" w:rsidRPr="0077091D" w14:paraId="2AC5EA73" w14:textId="77777777" w:rsidTr="00C4452C">
        <w:tc>
          <w:tcPr>
            <w:tcW w:w="2789" w:type="pct"/>
            <w:tcBorders>
              <w:top w:val="nil"/>
              <w:bottom w:val="nil"/>
            </w:tcBorders>
            <w:shd w:val="clear" w:color="auto" w:fill="auto"/>
            <w:tcMar>
              <w:left w:w="0" w:type="dxa"/>
            </w:tcMar>
          </w:tcPr>
          <w:p w14:paraId="4EAEE886"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43</w:t>
            </w:r>
            <w:r w:rsidRPr="009747B1">
              <w:rPr>
                <w:rFonts w:asciiTheme="majorBidi" w:hAnsiTheme="majorBidi" w:cstheme="majorBidi"/>
              </w:rPr>
              <w:tab/>
              <w:t>(Safety glazing);</w:t>
            </w:r>
          </w:p>
          <w:p w14:paraId="271B2F54"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46</w:t>
            </w:r>
            <w:r w:rsidRPr="009747B1">
              <w:rPr>
                <w:rFonts w:asciiTheme="majorBidi" w:hAnsiTheme="majorBidi" w:cstheme="majorBidi"/>
              </w:rPr>
              <w:tab/>
              <w:t>(Devices for indirect vision);</w:t>
            </w:r>
          </w:p>
          <w:p w14:paraId="54466C83" w14:textId="711C4B17" w:rsidR="00B714A6" w:rsidRPr="009747B1" w:rsidRDefault="00B714A6" w:rsidP="00AA75A0">
            <w:pPr>
              <w:pStyle w:val="SingleTxtG"/>
              <w:spacing w:line="220" w:lineRule="exact"/>
              <w:ind w:left="996" w:right="115" w:hanging="420"/>
              <w:jc w:val="left"/>
              <w:rPr>
                <w:rFonts w:asciiTheme="majorBidi" w:hAnsiTheme="majorBidi" w:cstheme="majorBidi"/>
              </w:rPr>
            </w:pPr>
            <w:r>
              <w:rPr>
                <w:rFonts w:asciiTheme="majorBidi" w:hAnsiTheme="majorBidi" w:cstheme="majorBidi"/>
              </w:rPr>
              <w:t xml:space="preserve">58 </w:t>
            </w:r>
            <w:r w:rsidRPr="009747B1">
              <w:rPr>
                <w:rFonts w:asciiTheme="majorBidi" w:hAnsiTheme="majorBidi" w:cstheme="majorBidi"/>
              </w:rPr>
              <w:tab/>
            </w:r>
            <w:r>
              <w:t>(Rear underrun protective devices);</w:t>
            </w:r>
          </w:p>
          <w:p w14:paraId="0D45D6CD"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60</w:t>
            </w:r>
            <w:r w:rsidRPr="009747B1">
              <w:rPr>
                <w:rFonts w:asciiTheme="majorBidi" w:hAnsiTheme="majorBidi" w:cstheme="majorBidi"/>
              </w:rPr>
              <w:tab/>
              <w:t>(Driver operated controls (mopeds/motorcycles));</w:t>
            </w:r>
          </w:p>
          <w:p w14:paraId="30F9AC04" w14:textId="08B1C673" w:rsidR="00BE02FD" w:rsidRDefault="00BE02FD" w:rsidP="00AA75A0">
            <w:pPr>
              <w:pStyle w:val="SingleTxtG"/>
              <w:spacing w:line="220" w:lineRule="exact"/>
              <w:ind w:left="996" w:right="115" w:hanging="420"/>
              <w:jc w:val="left"/>
            </w:pPr>
            <w:r>
              <w:t xml:space="preserve">66 </w:t>
            </w:r>
            <w:r w:rsidRPr="00BE02FD">
              <w:rPr>
                <w:rFonts w:asciiTheme="majorBidi" w:hAnsiTheme="majorBidi" w:cstheme="majorBidi"/>
              </w:rPr>
              <w:tab/>
            </w:r>
            <w:r>
              <w:t>(</w:t>
            </w:r>
            <w:r w:rsidRPr="00E6733D">
              <w:t>Strength of superstructure (buses)</w:t>
            </w:r>
            <w:r>
              <w:t>)</w:t>
            </w:r>
          </w:p>
          <w:p w14:paraId="0F4A90DC" w14:textId="45A39E38" w:rsidR="008502BD" w:rsidRPr="00BE02FD" w:rsidRDefault="008502BD" w:rsidP="00AA75A0">
            <w:pPr>
              <w:pStyle w:val="SingleTxtG"/>
              <w:spacing w:line="220" w:lineRule="exact"/>
              <w:ind w:left="996" w:right="115" w:hanging="420"/>
              <w:jc w:val="left"/>
              <w:rPr>
                <w:rFonts w:asciiTheme="majorBidi" w:hAnsiTheme="majorBidi" w:cstheme="majorBidi"/>
              </w:rPr>
            </w:pPr>
            <w:r w:rsidRPr="00BE02FD">
              <w:rPr>
                <w:rFonts w:asciiTheme="majorBidi" w:hAnsiTheme="majorBidi" w:cstheme="majorBidi"/>
              </w:rPr>
              <w:t>67</w:t>
            </w:r>
            <w:r w:rsidRPr="00BE02FD">
              <w:rPr>
                <w:rFonts w:asciiTheme="majorBidi" w:hAnsiTheme="majorBidi" w:cstheme="majorBidi"/>
              </w:rPr>
              <w:tab/>
              <w:t>(LPG vehicles);</w:t>
            </w:r>
          </w:p>
          <w:p w14:paraId="3AA4031E" w14:textId="0DB06E4D" w:rsidR="008502BD" w:rsidRPr="00D01659" w:rsidRDefault="00B714A6" w:rsidP="00AA75A0">
            <w:pPr>
              <w:pStyle w:val="SingleTxtG"/>
              <w:spacing w:line="220" w:lineRule="exact"/>
              <w:ind w:left="996" w:right="115" w:hanging="420"/>
              <w:jc w:val="left"/>
              <w:rPr>
                <w:rFonts w:asciiTheme="majorBidi" w:hAnsiTheme="majorBidi" w:cstheme="majorBidi"/>
              </w:rPr>
            </w:pPr>
            <w:r w:rsidRPr="00D01659">
              <w:rPr>
                <w:rFonts w:asciiTheme="majorBidi" w:hAnsiTheme="majorBidi" w:cstheme="majorBidi"/>
              </w:rPr>
              <w:t>93</w:t>
            </w:r>
            <w:r w:rsidR="008502BD" w:rsidRPr="00D01659">
              <w:rPr>
                <w:rFonts w:asciiTheme="majorBidi" w:hAnsiTheme="majorBidi" w:cstheme="majorBidi"/>
              </w:rPr>
              <w:tab/>
              <w:t>(</w:t>
            </w:r>
            <w:r w:rsidRPr="00D01659">
              <w:t>Front underrun protection</w:t>
            </w:r>
            <w:r w:rsidR="008502BD" w:rsidRPr="00D01659">
              <w:rPr>
                <w:rFonts w:asciiTheme="majorBidi" w:hAnsiTheme="majorBidi" w:cstheme="majorBidi"/>
              </w:rPr>
              <w:t>);</w:t>
            </w:r>
          </w:p>
          <w:p w14:paraId="41185C68" w14:textId="39DE8DF9"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10</w:t>
            </w:r>
            <w:r w:rsidR="00B714A6">
              <w:rPr>
                <w:rFonts w:asciiTheme="majorBidi" w:hAnsiTheme="majorBidi" w:cstheme="majorBidi"/>
              </w:rPr>
              <w:t>7</w:t>
            </w:r>
            <w:r w:rsidRPr="009747B1">
              <w:rPr>
                <w:rFonts w:asciiTheme="majorBidi" w:hAnsiTheme="majorBidi" w:cstheme="majorBidi"/>
              </w:rPr>
              <w:tab/>
              <w:t>(</w:t>
            </w:r>
            <w:r w:rsidR="00B714A6">
              <w:t>M</w:t>
            </w:r>
            <w:r w:rsidR="00B714A6" w:rsidRPr="00AA75A0">
              <w:rPr>
                <w:vertAlign w:val="subscript"/>
              </w:rPr>
              <w:t>2</w:t>
            </w:r>
            <w:r w:rsidR="00B714A6">
              <w:t xml:space="preserve"> and M</w:t>
            </w:r>
            <w:r w:rsidR="00B714A6" w:rsidRPr="00AA75A0">
              <w:rPr>
                <w:vertAlign w:val="subscript"/>
              </w:rPr>
              <w:t>3</w:t>
            </w:r>
            <w:r w:rsidR="00B714A6">
              <w:t xml:space="preserve"> vehicles</w:t>
            </w:r>
            <w:r w:rsidRPr="009747B1">
              <w:rPr>
                <w:rFonts w:asciiTheme="majorBidi" w:hAnsiTheme="majorBidi" w:cstheme="majorBidi"/>
              </w:rPr>
              <w:t>);</w:t>
            </w:r>
          </w:p>
          <w:p w14:paraId="5E9DD8B2"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110</w:t>
            </w:r>
            <w:r w:rsidRPr="009747B1">
              <w:rPr>
                <w:rFonts w:asciiTheme="majorBidi" w:hAnsiTheme="majorBidi" w:cstheme="majorBidi"/>
              </w:rPr>
              <w:tab/>
              <w:t>(CNG and LNG vehicles);</w:t>
            </w:r>
          </w:p>
          <w:p w14:paraId="688F197A"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116</w:t>
            </w:r>
            <w:r w:rsidRPr="009747B1">
              <w:rPr>
                <w:rFonts w:asciiTheme="majorBidi" w:hAnsiTheme="majorBidi" w:cstheme="majorBidi"/>
              </w:rPr>
              <w:tab/>
              <w:t>(Anti-theft and alarm systems);</w:t>
            </w:r>
          </w:p>
          <w:p w14:paraId="54D13DFA" w14:textId="77777777"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118</w:t>
            </w:r>
            <w:r w:rsidRPr="009747B1">
              <w:rPr>
                <w:rFonts w:asciiTheme="majorBidi" w:hAnsiTheme="majorBidi" w:cstheme="majorBidi"/>
              </w:rPr>
              <w:tab/>
              <w:t>(Burning behaviour of materials);</w:t>
            </w:r>
          </w:p>
          <w:p w14:paraId="7A4385CB" w14:textId="37820BCB" w:rsidR="008502BD" w:rsidRPr="009747B1"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12</w:t>
            </w:r>
            <w:r w:rsidR="005C6665">
              <w:rPr>
                <w:rFonts w:asciiTheme="majorBidi" w:hAnsiTheme="majorBidi" w:cstheme="majorBidi"/>
              </w:rPr>
              <w:t>5</w:t>
            </w:r>
            <w:r w:rsidRPr="009747B1">
              <w:rPr>
                <w:rFonts w:asciiTheme="majorBidi" w:hAnsiTheme="majorBidi" w:cstheme="majorBidi"/>
              </w:rPr>
              <w:tab/>
              <w:t>(</w:t>
            </w:r>
            <w:proofErr w:type="spellStart"/>
            <w:r w:rsidR="003D4988">
              <w:t>Forwardfield</w:t>
            </w:r>
            <w:proofErr w:type="spellEnd"/>
            <w:r w:rsidR="003D4988">
              <w:t xml:space="preserve"> of Vision for Drivers</w:t>
            </w:r>
            <w:r w:rsidRPr="009747B1">
              <w:rPr>
                <w:rFonts w:asciiTheme="majorBidi" w:hAnsiTheme="majorBidi" w:cstheme="majorBidi"/>
              </w:rPr>
              <w:t>);</w:t>
            </w:r>
          </w:p>
          <w:p w14:paraId="23972631" w14:textId="77777777" w:rsidR="008502BD" w:rsidRDefault="008502BD" w:rsidP="00AA75A0">
            <w:pPr>
              <w:pStyle w:val="SingleTxtG"/>
              <w:spacing w:line="220" w:lineRule="exact"/>
              <w:ind w:left="996" w:right="115" w:hanging="420"/>
              <w:jc w:val="left"/>
              <w:rPr>
                <w:rFonts w:asciiTheme="majorBidi" w:hAnsiTheme="majorBidi" w:cstheme="majorBidi"/>
              </w:rPr>
            </w:pPr>
            <w:r w:rsidRPr="009747B1">
              <w:rPr>
                <w:rFonts w:asciiTheme="majorBidi" w:hAnsiTheme="majorBidi" w:cstheme="majorBidi"/>
              </w:rPr>
              <w:t>14</w:t>
            </w:r>
            <w:r w:rsidR="003D4988">
              <w:rPr>
                <w:rFonts w:asciiTheme="majorBidi" w:hAnsiTheme="majorBidi" w:cstheme="majorBidi"/>
              </w:rPr>
              <w:t>4</w:t>
            </w:r>
            <w:r>
              <w:rPr>
                <w:rFonts w:asciiTheme="majorBidi" w:hAnsiTheme="majorBidi" w:cstheme="majorBidi"/>
              </w:rPr>
              <w:tab/>
              <w:t>(</w:t>
            </w:r>
            <w:r w:rsidRPr="009747B1">
              <w:rPr>
                <w:rFonts w:asciiTheme="majorBidi" w:hAnsiTheme="majorBidi" w:cstheme="majorBidi"/>
              </w:rPr>
              <w:t>Accident Emergency Call Systems (AECS)</w:t>
            </w:r>
            <w:r>
              <w:rPr>
                <w:rFonts w:asciiTheme="majorBidi" w:hAnsiTheme="majorBidi" w:cstheme="majorBidi"/>
              </w:rPr>
              <w:t>)</w:t>
            </w:r>
          </w:p>
          <w:p w14:paraId="4A4DBE39" w14:textId="77777777" w:rsidR="000660F1" w:rsidRDefault="00BE02FD" w:rsidP="00AA75A0">
            <w:pPr>
              <w:pStyle w:val="SingleTxtG"/>
              <w:spacing w:line="220" w:lineRule="exact"/>
              <w:ind w:left="996" w:right="115" w:hanging="420"/>
              <w:jc w:val="left"/>
            </w:pPr>
            <w:r>
              <w:t>151</w:t>
            </w:r>
            <w:r w:rsidRPr="003B5E96">
              <w:rPr>
                <w:rFonts w:asciiTheme="majorBidi" w:hAnsiTheme="majorBidi" w:cstheme="majorBidi"/>
              </w:rPr>
              <w:tab/>
            </w:r>
            <w:r>
              <w:t>(Blind Spot Information Systems)</w:t>
            </w:r>
          </w:p>
          <w:p w14:paraId="2880C3B1" w14:textId="28B088C6" w:rsidR="000660F1" w:rsidRDefault="000660F1" w:rsidP="000660F1">
            <w:pPr>
              <w:pStyle w:val="SingleTxtG"/>
              <w:spacing w:line="220" w:lineRule="exact"/>
              <w:ind w:left="996" w:right="115" w:hanging="420"/>
              <w:jc w:val="left"/>
            </w:pPr>
            <w:r>
              <w:t>158 (Reversing motion);</w:t>
            </w:r>
          </w:p>
          <w:p w14:paraId="0046D9DB" w14:textId="177BCB9B" w:rsidR="00BE02FD" w:rsidRPr="009747B1" w:rsidRDefault="000660F1" w:rsidP="000660F1">
            <w:pPr>
              <w:pStyle w:val="SingleTxtG"/>
              <w:spacing w:line="220" w:lineRule="exact"/>
              <w:ind w:left="996" w:right="115" w:hanging="420"/>
              <w:jc w:val="left"/>
              <w:rPr>
                <w:rFonts w:asciiTheme="majorBidi" w:hAnsiTheme="majorBidi" w:cstheme="majorBidi"/>
              </w:rPr>
            </w:pPr>
            <w:r>
              <w:t>159 (Moving Off Information System</w:t>
            </w:r>
            <w:proofErr w:type="gramStart"/>
            <w:r>
              <w:t>).</w:t>
            </w:r>
            <w:r w:rsidR="00BE02FD">
              <w:t>.</w:t>
            </w:r>
            <w:proofErr w:type="gramEnd"/>
          </w:p>
        </w:tc>
        <w:tc>
          <w:tcPr>
            <w:tcW w:w="2211" w:type="pct"/>
            <w:gridSpan w:val="2"/>
            <w:tcBorders>
              <w:top w:val="nil"/>
              <w:bottom w:val="nil"/>
            </w:tcBorders>
            <w:shd w:val="clear" w:color="auto" w:fill="auto"/>
            <w:tcMar>
              <w:left w:w="0" w:type="dxa"/>
            </w:tcMar>
          </w:tcPr>
          <w:p w14:paraId="392064C0" w14:textId="77777777" w:rsidR="008502BD" w:rsidRPr="0077091D" w:rsidRDefault="008502BD" w:rsidP="00C4452C">
            <w:pPr>
              <w:suppressAutoHyphens w:val="0"/>
              <w:spacing w:before="40" w:after="120" w:line="220" w:lineRule="exact"/>
              <w:ind w:right="113"/>
            </w:pPr>
          </w:p>
        </w:tc>
      </w:tr>
      <w:tr w:rsidR="008502BD" w:rsidRPr="0077091D" w14:paraId="4E3F27D2" w14:textId="77777777" w:rsidTr="00C4452C">
        <w:trPr>
          <w:trHeight w:val="20"/>
        </w:trPr>
        <w:tc>
          <w:tcPr>
            <w:tcW w:w="2789" w:type="pct"/>
            <w:tcBorders>
              <w:top w:val="nil"/>
            </w:tcBorders>
            <w:shd w:val="clear" w:color="auto" w:fill="auto"/>
            <w:tcMar>
              <w:left w:w="0" w:type="dxa"/>
            </w:tcMar>
          </w:tcPr>
          <w:p w14:paraId="05C017B2" w14:textId="77777777" w:rsidR="008502BD" w:rsidRPr="0077091D" w:rsidRDefault="008502BD" w:rsidP="00AA75A0">
            <w:pPr>
              <w:suppressAutoHyphens w:val="0"/>
              <w:spacing w:after="120" w:line="220" w:lineRule="exact"/>
              <w:ind w:right="113"/>
            </w:pPr>
            <w:r w:rsidRPr="0077091D">
              <w:t>6.1.2.</w:t>
            </w:r>
            <w:r w:rsidRPr="0077091D">
              <w:tab/>
              <w:t>Proposal for draft new UN Regulations:</w:t>
            </w:r>
          </w:p>
        </w:tc>
        <w:tc>
          <w:tcPr>
            <w:tcW w:w="2211" w:type="pct"/>
            <w:gridSpan w:val="2"/>
            <w:tcBorders>
              <w:top w:val="nil"/>
            </w:tcBorders>
            <w:shd w:val="clear" w:color="auto" w:fill="auto"/>
          </w:tcPr>
          <w:p w14:paraId="3559B9F1" w14:textId="77777777" w:rsidR="008502BD" w:rsidRPr="0077091D" w:rsidRDefault="008502BD" w:rsidP="00C4452C">
            <w:pPr>
              <w:suppressAutoHyphens w:val="0"/>
              <w:spacing w:before="40" w:after="120" w:line="220" w:lineRule="exact"/>
              <w:ind w:right="113"/>
            </w:pPr>
          </w:p>
        </w:tc>
      </w:tr>
      <w:tr w:rsidR="008502BD" w:rsidRPr="0077091D" w14:paraId="35541D2F" w14:textId="77777777" w:rsidTr="00C4452C">
        <w:trPr>
          <w:trHeight w:val="20"/>
        </w:trPr>
        <w:tc>
          <w:tcPr>
            <w:tcW w:w="2789" w:type="pct"/>
            <w:shd w:val="clear" w:color="auto" w:fill="auto"/>
            <w:tcMar>
              <w:left w:w="0" w:type="dxa"/>
            </w:tcMar>
          </w:tcPr>
          <w:p w14:paraId="4FCE84D4" w14:textId="6DEE054E" w:rsidR="00DE35C0" w:rsidRDefault="00DE35C0" w:rsidP="00DE35C0">
            <w:pPr>
              <w:suppressAutoHyphens w:val="0"/>
              <w:spacing w:after="120" w:line="220" w:lineRule="exact"/>
              <w:ind w:left="567" w:right="113"/>
            </w:pPr>
            <w:r>
              <w:t xml:space="preserve">Event Data Recorder (EDR); </w:t>
            </w:r>
          </w:p>
          <w:p w14:paraId="32024550" w14:textId="089ED142" w:rsidR="00DE35C0" w:rsidRDefault="00DE35C0" w:rsidP="00DE35C0">
            <w:pPr>
              <w:suppressAutoHyphens w:val="0"/>
              <w:spacing w:after="120" w:line="220" w:lineRule="exact"/>
              <w:ind w:left="567" w:right="113"/>
            </w:pPr>
            <w:r>
              <w:t>Devices against Unauthorized Use;</w:t>
            </w:r>
          </w:p>
          <w:p w14:paraId="1C29E07C" w14:textId="5F4E7E8A" w:rsidR="00DE35C0" w:rsidRDefault="00DE35C0" w:rsidP="00DE35C0">
            <w:pPr>
              <w:suppressAutoHyphens w:val="0"/>
              <w:spacing w:after="120" w:line="220" w:lineRule="exact"/>
              <w:ind w:left="567" w:right="113"/>
            </w:pPr>
            <w:r>
              <w:t>Immobilizers;</w:t>
            </w:r>
          </w:p>
          <w:p w14:paraId="67E771E3" w14:textId="38713DAB" w:rsidR="008502BD" w:rsidRPr="0077091D" w:rsidRDefault="00DE35C0" w:rsidP="00DE35C0">
            <w:pPr>
              <w:suppressAutoHyphens w:val="0"/>
              <w:spacing w:after="120" w:line="220" w:lineRule="exact"/>
              <w:ind w:left="567" w:right="113"/>
            </w:pPr>
            <w:r>
              <w:t>Vehicle Alarm systems.</w:t>
            </w:r>
          </w:p>
        </w:tc>
        <w:tc>
          <w:tcPr>
            <w:tcW w:w="2211" w:type="pct"/>
            <w:gridSpan w:val="2"/>
            <w:shd w:val="clear" w:color="auto" w:fill="auto"/>
          </w:tcPr>
          <w:p w14:paraId="3509000F" w14:textId="77777777" w:rsidR="008502BD" w:rsidRPr="0077091D" w:rsidRDefault="008502BD" w:rsidP="00C4452C">
            <w:pPr>
              <w:suppressAutoHyphens w:val="0"/>
              <w:spacing w:before="40" w:after="120" w:line="220" w:lineRule="exact"/>
              <w:ind w:right="113"/>
            </w:pPr>
          </w:p>
        </w:tc>
      </w:tr>
      <w:tr w:rsidR="008502BD" w:rsidRPr="0077091D" w14:paraId="1011D4AB" w14:textId="77777777" w:rsidTr="00C4452C">
        <w:trPr>
          <w:trHeight w:val="20"/>
        </w:trPr>
        <w:tc>
          <w:tcPr>
            <w:tcW w:w="2789" w:type="pct"/>
            <w:shd w:val="clear" w:color="auto" w:fill="auto"/>
            <w:tcMar>
              <w:left w:w="0" w:type="dxa"/>
            </w:tcMar>
          </w:tcPr>
          <w:p w14:paraId="76F076D4" w14:textId="77777777" w:rsidR="008502BD" w:rsidRPr="0077091D" w:rsidRDefault="008502BD" w:rsidP="00AA75A0">
            <w:pPr>
              <w:suppressAutoHyphens w:val="0"/>
              <w:spacing w:after="120" w:line="220" w:lineRule="exact"/>
              <w:ind w:right="113"/>
              <w:rPr>
                <w:b/>
                <w:bCs/>
              </w:rPr>
            </w:pPr>
            <w:r w:rsidRPr="0077091D">
              <w:rPr>
                <w:b/>
              </w:rPr>
              <w:t>6.2.</w:t>
            </w:r>
            <w:r w:rsidRPr="0077091D">
              <w:rPr>
                <w:b/>
              </w:rPr>
              <w:tab/>
            </w:r>
            <w:r w:rsidRPr="0077091D">
              <w:rPr>
                <w:b/>
                <w:bCs/>
              </w:rPr>
              <w:t>1998 Agreement (Global)</w:t>
            </w:r>
          </w:p>
        </w:tc>
        <w:tc>
          <w:tcPr>
            <w:tcW w:w="2211" w:type="pct"/>
            <w:gridSpan w:val="2"/>
            <w:shd w:val="clear" w:color="auto" w:fill="auto"/>
          </w:tcPr>
          <w:p w14:paraId="020B8C4B" w14:textId="1E6AE8FB"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for the </w:t>
            </w:r>
            <w:r w:rsidR="00DE35C0" w:rsidRPr="0077091D">
              <w:t>1</w:t>
            </w:r>
            <w:r w:rsidR="00DE35C0">
              <w:t>20</w:t>
            </w:r>
            <w:r w:rsidR="00DE35C0" w:rsidRPr="003B5E96">
              <w:rPr>
                <w:vertAlign w:val="superscript"/>
              </w:rPr>
              <w:t>th</w:t>
            </w:r>
            <w:r w:rsidR="00DE35C0">
              <w:t xml:space="preserve"> and 121</w:t>
            </w:r>
            <w:r w:rsidR="00DE35C0" w:rsidRPr="003B5E96">
              <w:rPr>
                <w:vertAlign w:val="superscript"/>
              </w:rPr>
              <w:t>st</w:t>
            </w:r>
            <w:r w:rsidR="00DE35C0">
              <w:t xml:space="preserve"> </w:t>
            </w:r>
            <w:r w:rsidR="00586FAF" w:rsidRPr="0077091D">
              <w:t>session (GRSG/</w:t>
            </w:r>
            <w:r w:rsidR="00DE35C0" w:rsidRPr="0077091D">
              <w:t>20</w:t>
            </w:r>
            <w:r w:rsidR="00DE35C0">
              <w:t>21</w:t>
            </w:r>
            <w:r w:rsidR="00586FAF" w:rsidRPr="0077091D">
              <w:t>/</w:t>
            </w:r>
            <w:r w:rsidR="00586FAF" w:rsidRPr="00E92C8C">
              <w:t>1</w:t>
            </w:r>
            <w:r w:rsidR="00DE35C0">
              <w:t xml:space="preserve"> and GRSG/2021/2)</w:t>
            </w:r>
          </w:p>
        </w:tc>
      </w:tr>
      <w:tr w:rsidR="008502BD" w:rsidRPr="0077091D" w14:paraId="30E50A48" w14:textId="77777777" w:rsidTr="00C4452C">
        <w:trPr>
          <w:trHeight w:val="20"/>
        </w:trPr>
        <w:tc>
          <w:tcPr>
            <w:tcW w:w="2789" w:type="pct"/>
            <w:shd w:val="clear" w:color="auto" w:fill="auto"/>
            <w:tcMar>
              <w:left w:w="0" w:type="dxa"/>
            </w:tcMar>
          </w:tcPr>
          <w:p w14:paraId="1718592D" w14:textId="77777777" w:rsidR="008502BD" w:rsidRPr="0077091D" w:rsidRDefault="008502BD" w:rsidP="00AA75A0">
            <w:pPr>
              <w:suppressAutoHyphens w:val="0"/>
              <w:spacing w:after="120" w:line="220" w:lineRule="exact"/>
              <w:ind w:left="567" w:right="113"/>
            </w:pPr>
            <w:r w:rsidRPr="0077091D">
              <w:t>Possibility to develop further UN GTRs</w:t>
            </w:r>
          </w:p>
          <w:p w14:paraId="1C21CE8B" w14:textId="4BE3AC90" w:rsidR="008502BD" w:rsidRPr="0077091D" w:rsidRDefault="00BE02FD" w:rsidP="00AA75A0">
            <w:pPr>
              <w:pStyle w:val="SingleTxtG"/>
              <w:spacing w:line="220" w:lineRule="exact"/>
              <w:ind w:left="996" w:right="115" w:hanging="420"/>
              <w:jc w:val="left"/>
            </w:pPr>
            <w:r>
              <w:t>Nil</w:t>
            </w:r>
          </w:p>
        </w:tc>
        <w:tc>
          <w:tcPr>
            <w:tcW w:w="2211" w:type="pct"/>
            <w:gridSpan w:val="2"/>
            <w:shd w:val="clear" w:color="auto" w:fill="auto"/>
          </w:tcPr>
          <w:p w14:paraId="57FD7101" w14:textId="77777777" w:rsidR="008502BD" w:rsidRPr="0077091D" w:rsidRDefault="008502BD" w:rsidP="00C4452C">
            <w:pPr>
              <w:suppressAutoHyphens w:val="0"/>
              <w:spacing w:before="40" w:after="120" w:line="220" w:lineRule="exact"/>
              <w:ind w:right="113"/>
            </w:pPr>
          </w:p>
        </w:tc>
      </w:tr>
      <w:tr w:rsidR="008502BD" w:rsidRPr="0077091D" w14:paraId="0E32E5B6" w14:textId="77777777" w:rsidTr="00C4452C">
        <w:trPr>
          <w:trHeight w:val="20"/>
        </w:trPr>
        <w:tc>
          <w:tcPr>
            <w:tcW w:w="2789" w:type="pct"/>
            <w:shd w:val="clear" w:color="auto" w:fill="auto"/>
            <w:tcMar>
              <w:left w:w="0" w:type="dxa"/>
            </w:tcMar>
          </w:tcPr>
          <w:p w14:paraId="5DC83A9B" w14:textId="77777777" w:rsidR="008502BD" w:rsidRPr="0077091D" w:rsidRDefault="008502BD" w:rsidP="00AA75A0">
            <w:pPr>
              <w:suppressAutoHyphens w:val="0"/>
              <w:spacing w:after="120" w:line="220" w:lineRule="exact"/>
              <w:ind w:right="113"/>
              <w:rPr>
                <w:b/>
              </w:rPr>
            </w:pPr>
            <w:r w:rsidRPr="0077091D">
              <w:rPr>
                <w:b/>
              </w:rPr>
              <w:t>6.3.</w:t>
            </w:r>
            <w:r w:rsidRPr="0077091D">
              <w:rPr>
                <w:b/>
              </w:rPr>
              <w:tab/>
            </w:r>
            <w:r w:rsidRPr="0077091D">
              <w:rPr>
                <w:b/>
                <w:bCs/>
              </w:rPr>
              <w:t>1997 Agreement (Inspections)</w:t>
            </w:r>
          </w:p>
        </w:tc>
        <w:tc>
          <w:tcPr>
            <w:tcW w:w="2211" w:type="pct"/>
            <w:gridSpan w:val="2"/>
            <w:vMerge w:val="restart"/>
            <w:shd w:val="clear" w:color="auto" w:fill="auto"/>
            <w:tcMar>
              <w:left w:w="0" w:type="dxa"/>
            </w:tcMar>
          </w:tcPr>
          <w:p w14:paraId="657D2CF7" w14:textId="77777777" w:rsidR="008502BD" w:rsidRPr="0077091D" w:rsidRDefault="008502BD" w:rsidP="00C4452C">
            <w:pPr>
              <w:suppressAutoHyphens w:val="0"/>
              <w:spacing w:before="40" w:after="120" w:line="220" w:lineRule="exact"/>
              <w:ind w:right="113"/>
            </w:pPr>
          </w:p>
        </w:tc>
      </w:tr>
      <w:tr w:rsidR="008502BD" w:rsidRPr="0077091D" w14:paraId="18C64C4D" w14:textId="77777777" w:rsidTr="00C4452C">
        <w:trPr>
          <w:trHeight w:val="20"/>
        </w:trPr>
        <w:tc>
          <w:tcPr>
            <w:tcW w:w="2789" w:type="pct"/>
            <w:shd w:val="clear" w:color="auto" w:fill="auto"/>
            <w:tcMar>
              <w:left w:w="0" w:type="dxa"/>
            </w:tcMar>
          </w:tcPr>
          <w:p w14:paraId="51A332C2" w14:textId="77777777" w:rsidR="008502BD" w:rsidRPr="0077091D" w:rsidRDefault="008502BD" w:rsidP="00AA75A0">
            <w:pPr>
              <w:suppressAutoHyphens w:val="0"/>
              <w:spacing w:after="120" w:line="220" w:lineRule="exact"/>
              <w:ind w:left="567" w:right="113"/>
            </w:pPr>
            <w:r w:rsidRPr="0077091D">
              <w:t>Nil</w:t>
            </w:r>
          </w:p>
        </w:tc>
        <w:tc>
          <w:tcPr>
            <w:tcW w:w="2211" w:type="pct"/>
            <w:gridSpan w:val="2"/>
            <w:vMerge/>
            <w:shd w:val="clear" w:color="auto" w:fill="auto"/>
          </w:tcPr>
          <w:p w14:paraId="7CDF2CCA" w14:textId="77777777" w:rsidR="008502BD" w:rsidRPr="0077091D" w:rsidRDefault="008502BD" w:rsidP="00C4452C">
            <w:pPr>
              <w:suppressAutoHyphens w:val="0"/>
              <w:spacing w:before="40" w:after="120" w:line="220" w:lineRule="exact"/>
              <w:ind w:right="113"/>
            </w:pPr>
          </w:p>
        </w:tc>
      </w:tr>
      <w:tr w:rsidR="008502BD" w:rsidRPr="0077091D" w14:paraId="00195450" w14:textId="77777777" w:rsidTr="00C4452C">
        <w:trPr>
          <w:trHeight w:val="20"/>
        </w:trPr>
        <w:tc>
          <w:tcPr>
            <w:tcW w:w="2789" w:type="pct"/>
            <w:shd w:val="clear" w:color="auto" w:fill="auto"/>
            <w:tcMar>
              <w:left w:w="0" w:type="dxa"/>
            </w:tcMar>
          </w:tcPr>
          <w:p w14:paraId="0A69F6D3" w14:textId="77777777" w:rsidR="008502BD" w:rsidRPr="0077091D" w:rsidRDefault="008502BD" w:rsidP="00AA75A0">
            <w:pPr>
              <w:suppressAutoHyphens w:val="0"/>
              <w:spacing w:after="120" w:line="220" w:lineRule="exact"/>
              <w:ind w:left="567" w:right="113" w:hanging="567"/>
              <w:rPr>
                <w:b/>
              </w:rPr>
            </w:pPr>
            <w:r w:rsidRPr="0077091D">
              <w:rPr>
                <w:b/>
              </w:rPr>
              <w:t>6.4.</w:t>
            </w:r>
            <w:r w:rsidRPr="0077091D">
              <w:rPr>
                <w:b/>
              </w:rPr>
              <w:tab/>
              <w:t>Proposal for draft recommendations or amendments to existing recommendations:</w:t>
            </w:r>
          </w:p>
        </w:tc>
        <w:tc>
          <w:tcPr>
            <w:tcW w:w="2211" w:type="pct"/>
            <w:gridSpan w:val="2"/>
            <w:shd w:val="clear" w:color="auto" w:fill="auto"/>
            <w:tcMar>
              <w:left w:w="0" w:type="dxa"/>
            </w:tcMar>
          </w:tcPr>
          <w:p w14:paraId="1E2EAFC1" w14:textId="77777777" w:rsidR="008502BD" w:rsidRPr="0077091D" w:rsidRDefault="008502BD" w:rsidP="00C4452C">
            <w:pPr>
              <w:suppressAutoHyphens w:val="0"/>
              <w:spacing w:before="40" w:after="120" w:line="220" w:lineRule="exact"/>
              <w:ind w:right="113"/>
            </w:pPr>
          </w:p>
        </w:tc>
      </w:tr>
      <w:tr w:rsidR="008502BD" w:rsidRPr="0077091D" w14:paraId="18CB396F" w14:textId="77777777" w:rsidTr="00176F13">
        <w:tc>
          <w:tcPr>
            <w:tcW w:w="2789" w:type="pct"/>
            <w:tcBorders>
              <w:bottom w:val="nil"/>
            </w:tcBorders>
            <w:shd w:val="clear" w:color="auto" w:fill="auto"/>
            <w:tcMar>
              <w:left w:w="0" w:type="dxa"/>
            </w:tcMar>
          </w:tcPr>
          <w:p w14:paraId="66C42254" w14:textId="77777777" w:rsidR="008502BD" w:rsidRPr="0077091D" w:rsidRDefault="008502BD" w:rsidP="00AA75A0">
            <w:pPr>
              <w:suppressAutoHyphens w:val="0"/>
              <w:spacing w:after="120" w:line="220" w:lineRule="exact"/>
              <w:ind w:left="567" w:right="113" w:hanging="567"/>
            </w:pPr>
            <w:r w:rsidRPr="0077091D">
              <w:tab/>
              <w:t>Nil</w:t>
            </w:r>
          </w:p>
        </w:tc>
        <w:tc>
          <w:tcPr>
            <w:tcW w:w="2211" w:type="pct"/>
            <w:gridSpan w:val="2"/>
            <w:tcBorders>
              <w:bottom w:val="nil"/>
            </w:tcBorders>
            <w:shd w:val="clear" w:color="auto" w:fill="auto"/>
          </w:tcPr>
          <w:p w14:paraId="0D65E33C" w14:textId="77777777" w:rsidR="008502BD" w:rsidRPr="0077091D" w:rsidRDefault="008502BD" w:rsidP="00C4452C">
            <w:pPr>
              <w:suppressAutoHyphens w:val="0"/>
              <w:spacing w:before="40" w:after="120" w:line="220" w:lineRule="exact"/>
              <w:ind w:right="113"/>
            </w:pPr>
          </w:p>
        </w:tc>
      </w:tr>
      <w:tr w:rsidR="008502BD" w:rsidRPr="0077091D" w14:paraId="76917366" w14:textId="77777777" w:rsidTr="00176F13">
        <w:tc>
          <w:tcPr>
            <w:tcW w:w="2789" w:type="pct"/>
            <w:tcBorders>
              <w:top w:val="nil"/>
              <w:bottom w:val="nil"/>
            </w:tcBorders>
            <w:shd w:val="clear" w:color="auto" w:fill="auto"/>
            <w:tcMar>
              <w:left w:w="0" w:type="dxa"/>
            </w:tcMar>
          </w:tcPr>
          <w:p w14:paraId="4767197C" w14:textId="77777777" w:rsidR="008502BD" w:rsidRPr="0077091D" w:rsidRDefault="008502BD" w:rsidP="00AA75A0">
            <w:pPr>
              <w:suppressAutoHyphens w:val="0"/>
              <w:spacing w:after="120" w:line="220" w:lineRule="exact"/>
              <w:ind w:right="113"/>
              <w:rPr>
                <w:b/>
              </w:rPr>
            </w:pPr>
            <w:r w:rsidRPr="0077091D">
              <w:rPr>
                <w:b/>
              </w:rPr>
              <w:lastRenderedPageBreak/>
              <w:t>6.5.</w:t>
            </w:r>
            <w:r w:rsidRPr="0077091D">
              <w:rPr>
                <w:b/>
              </w:rPr>
              <w:tab/>
              <w:t>Miscellaneous items</w:t>
            </w:r>
          </w:p>
        </w:tc>
        <w:tc>
          <w:tcPr>
            <w:tcW w:w="2211" w:type="pct"/>
            <w:gridSpan w:val="2"/>
            <w:tcBorders>
              <w:top w:val="nil"/>
              <w:bottom w:val="nil"/>
            </w:tcBorders>
            <w:shd w:val="clear" w:color="auto" w:fill="auto"/>
            <w:tcMar>
              <w:left w:w="0" w:type="dxa"/>
            </w:tcMar>
          </w:tcPr>
          <w:p w14:paraId="594992CC" w14:textId="370A8776"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for the </w:t>
            </w:r>
            <w:r w:rsidR="00DE35C0" w:rsidRPr="0077091D">
              <w:t>1</w:t>
            </w:r>
            <w:r w:rsidR="00DE35C0">
              <w:t>20</w:t>
            </w:r>
            <w:r w:rsidR="00DE35C0" w:rsidRPr="003B5E96">
              <w:rPr>
                <w:vertAlign w:val="superscript"/>
              </w:rPr>
              <w:t>th</w:t>
            </w:r>
            <w:r w:rsidR="00DE35C0">
              <w:t xml:space="preserve"> and 121</w:t>
            </w:r>
            <w:r w:rsidR="00DE35C0" w:rsidRPr="003B5E96">
              <w:rPr>
                <w:vertAlign w:val="superscript"/>
              </w:rPr>
              <w:t>st</w:t>
            </w:r>
            <w:r w:rsidR="00DE35C0">
              <w:t xml:space="preserve"> </w:t>
            </w:r>
            <w:r w:rsidR="00586FAF" w:rsidRPr="0077091D">
              <w:t>session (GRSG/</w:t>
            </w:r>
            <w:r w:rsidR="00DE35C0" w:rsidRPr="0077091D">
              <w:t>20</w:t>
            </w:r>
            <w:r w:rsidR="00DE35C0">
              <w:t>21</w:t>
            </w:r>
            <w:r w:rsidR="00586FAF" w:rsidRPr="0077091D">
              <w:t>/</w:t>
            </w:r>
            <w:r w:rsidR="00586FAF" w:rsidRPr="00E92C8C">
              <w:t>1</w:t>
            </w:r>
            <w:r w:rsidR="00DE35C0">
              <w:t xml:space="preserve"> and GRSG/2021/2)</w:t>
            </w:r>
          </w:p>
        </w:tc>
      </w:tr>
      <w:tr w:rsidR="008502BD" w:rsidRPr="0077091D" w14:paraId="5EEA2B60" w14:textId="77777777" w:rsidTr="00176F13">
        <w:trPr>
          <w:trHeight w:val="20"/>
        </w:trPr>
        <w:tc>
          <w:tcPr>
            <w:tcW w:w="2789" w:type="pct"/>
            <w:tcBorders>
              <w:top w:val="nil"/>
            </w:tcBorders>
            <w:shd w:val="clear" w:color="auto" w:fill="auto"/>
            <w:tcMar>
              <w:left w:w="0" w:type="dxa"/>
            </w:tcMar>
          </w:tcPr>
          <w:p w14:paraId="45050159" w14:textId="77777777" w:rsidR="008502BD" w:rsidRPr="0077091D" w:rsidRDefault="008502BD" w:rsidP="00AA75A0">
            <w:pPr>
              <w:suppressAutoHyphens w:val="0"/>
              <w:spacing w:after="120" w:line="220" w:lineRule="exact"/>
              <w:ind w:left="567" w:right="113"/>
            </w:pPr>
            <w:r w:rsidRPr="0077091D">
              <w:t>International Whole Vehicle Type Approval (IWVTA)</w:t>
            </w:r>
          </w:p>
          <w:p w14:paraId="6C117F62" w14:textId="77777777" w:rsidR="008502BD" w:rsidRPr="0077091D" w:rsidRDefault="008502BD" w:rsidP="00AA75A0">
            <w:pPr>
              <w:suppressAutoHyphens w:val="0"/>
              <w:spacing w:after="120" w:line="220" w:lineRule="exact"/>
              <w:ind w:left="567" w:right="113"/>
            </w:pPr>
            <w:r w:rsidRPr="0077091D">
              <w:t>Consolidated Resolution on the Construction of Vehicles (R.E.3)</w:t>
            </w:r>
          </w:p>
          <w:p w14:paraId="120DC4B1" w14:textId="1820FDE5" w:rsidR="008502BD" w:rsidRPr="0077091D" w:rsidRDefault="008502BD" w:rsidP="00AA75A0">
            <w:pPr>
              <w:suppressAutoHyphens w:val="0"/>
              <w:spacing w:after="120" w:line="220" w:lineRule="exact"/>
              <w:ind w:left="567" w:right="113"/>
            </w:pPr>
            <w:r w:rsidRPr="0077091D">
              <w:t>Event Data Recorder</w:t>
            </w:r>
            <w:r w:rsidR="00DE35C0">
              <w:t xml:space="preserve"> Requirements</w:t>
            </w:r>
          </w:p>
        </w:tc>
        <w:tc>
          <w:tcPr>
            <w:tcW w:w="2211" w:type="pct"/>
            <w:gridSpan w:val="2"/>
            <w:tcBorders>
              <w:top w:val="nil"/>
            </w:tcBorders>
            <w:shd w:val="clear" w:color="auto" w:fill="auto"/>
          </w:tcPr>
          <w:p w14:paraId="353F77F8" w14:textId="77777777" w:rsidR="008502BD" w:rsidRPr="0077091D" w:rsidRDefault="008502BD" w:rsidP="00C4452C">
            <w:pPr>
              <w:suppressAutoHyphens w:val="0"/>
              <w:spacing w:before="40" w:after="120" w:line="220" w:lineRule="exact"/>
              <w:ind w:right="113"/>
            </w:pPr>
          </w:p>
        </w:tc>
      </w:tr>
    </w:tbl>
    <w:p w14:paraId="7A9FBBA6" w14:textId="6BF94924" w:rsidR="009B0517" w:rsidRDefault="009B0517" w:rsidP="008502BD">
      <w:pPr>
        <w:pStyle w:val="Heading1"/>
        <w:spacing w:before="120"/>
        <w:rPr>
          <w:rFonts w:eastAsia="Calibri" w:cs="Arial"/>
          <w:b/>
          <w:bCs/>
          <w:szCs w:val="22"/>
        </w:rPr>
        <w:sectPr w:rsidR="009B0517" w:rsidSect="00C35078">
          <w:headerReference w:type="even" r:id="rId48"/>
          <w:headerReference w:type="default" r:id="rId49"/>
          <w:footerReference w:type="even" r:id="rId50"/>
          <w:footerReference w:type="default" r:id="rId51"/>
          <w:endnotePr>
            <w:numFmt w:val="decimal"/>
          </w:endnotePr>
          <w:pgSz w:w="11907" w:h="16840" w:code="9"/>
          <w:pgMar w:top="1418" w:right="1134" w:bottom="1134" w:left="1134" w:header="851" w:footer="567" w:gutter="0"/>
          <w:cols w:space="720"/>
          <w:docGrid w:linePitch="272"/>
        </w:sectPr>
      </w:pPr>
    </w:p>
    <w:p w14:paraId="7DBD740F" w14:textId="0E662F45" w:rsidR="008502BD" w:rsidRDefault="008502BD" w:rsidP="002C3662">
      <w:pPr>
        <w:pStyle w:val="Heading1"/>
      </w:pPr>
      <w:r w:rsidRPr="0077091D">
        <w:lastRenderedPageBreak/>
        <w:t>Table 7</w:t>
      </w:r>
    </w:p>
    <w:p w14:paraId="4110104A" w14:textId="7554AFF1" w:rsidR="00586FAF" w:rsidRDefault="00586FAF" w:rsidP="002C3662">
      <w:pPr>
        <w:pStyle w:val="SingleTxtG"/>
      </w:pPr>
      <w:r w:rsidRPr="0077091D">
        <w:rPr>
          <w:b/>
          <w:bCs/>
        </w:rPr>
        <w:t>Subjects under consideration by the Working Party on Passive Safety (GRSP)</w:t>
      </w:r>
      <w:r w:rsidR="00F30FFC" w:rsidRPr="00F30FFC">
        <w:rPr>
          <w:rStyle w:val="FootnoteReference"/>
          <w:rFonts w:eastAsia="Calibri" w:cs="Arial"/>
          <w:b/>
          <w:bCs/>
          <w:sz w:val="20"/>
          <w:szCs w:val="22"/>
          <w:vertAlign w:val="baseline"/>
        </w:rPr>
        <w:t xml:space="preserve"> </w:t>
      </w:r>
      <w:r w:rsidR="00F30FFC" w:rsidRPr="00F30FFC">
        <w:rPr>
          <w:rStyle w:val="FootnoteReference"/>
          <w:rFonts w:eastAsia="Calibri" w:cs="Arial"/>
          <w:b/>
          <w:bCs/>
          <w:sz w:val="20"/>
          <w:szCs w:val="22"/>
          <w:vertAlign w:val="baseline"/>
        </w:rPr>
        <w:footnoteReference w:customMarkFollows="1" w:id="3"/>
        <w:t>*</w:t>
      </w:r>
    </w:p>
    <w:tbl>
      <w:tblPr>
        <w:tblStyle w:val="TableGrid1"/>
        <w:tblW w:w="14431" w:type="dxa"/>
        <w:tblLayout w:type="fixed"/>
        <w:tblLook w:val="04A0" w:firstRow="1" w:lastRow="0" w:firstColumn="1" w:lastColumn="0" w:noHBand="0" w:noVBand="1"/>
      </w:tblPr>
      <w:tblGrid>
        <w:gridCol w:w="899"/>
        <w:gridCol w:w="2480"/>
        <w:gridCol w:w="1789"/>
        <w:gridCol w:w="3433"/>
        <w:gridCol w:w="1264"/>
        <w:gridCol w:w="1232"/>
        <w:gridCol w:w="877"/>
        <w:gridCol w:w="14"/>
        <w:gridCol w:w="2443"/>
      </w:tblGrid>
      <w:tr w:rsidR="00ED113E" w:rsidRPr="00021D94" w14:paraId="29102A76" w14:textId="77777777" w:rsidTr="0081085C">
        <w:trPr>
          <w:cantSplit/>
          <w:tblHeader/>
        </w:trPr>
        <w:tc>
          <w:tcPr>
            <w:tcW w:w="14431" w:type="dxa"/>
            <w:gridSpan w:val="9"/>
            <w:tcBorders>
              <w:bottom w:val="single" w:sz="4" w:space="0" w:color="auto"/>
            </w:tcBorders>
            <w:shd w:val="clear" w:color="auto" w:fill="FFFFFF" w:themeFill="background1"/>
          </w:tcPr>
          <w:p w14:paraId="220B5D8A" w14:textId="77777777" w:rsidR="00ED113E" w:rsidRPr="00021D94" w:rsidRDefault="00ED113E" w:rsidP="0081085C">
            <w:pPr>
              <w:spacing w:before="80" w:after="80" w:line="200" w:lineRule="exact"/>
              <w:ind w:left="57"/>
              <w:jc w:val="center"/>
              <w:rPr>
                <w:rFonts w:asciiTheme="majorBidi" w:hAnsiTheme="majorBidi" w:cstheme="majorBidi"/>
                <w:i/>
                <w:iCs/>
                <w:sz w:val="16"/>
                <w:szCs w:val="16"/>
              </w:rPr>
            </w:pPr>
            <w:r w:rsidRPr="00021D94">
              <w:rPr>
                <w:rFonts w:asciiTheme="majorBidi" w:hAnsiTheme="majorBidi" w:cstheme="majorBidi"/>
                <w:i/>
                <w:iCs/>
                <w:sz w:val="16"/>
                <w:szCs w:val="16"/>
              </w:rPr>
              <w:t>GRSP</w:t>
            </w:r>
          </w:p>
        </w:tc>
      </w:tr>
      <w:tr w:rsidR="00ED113E" w:rsidRPr="00021D94" w14:paraId="55C72D08" w14:textId="77777777" w:rsidTr="00ED113E">
        <w:trPr>
          <w:cantSplit/>
          <w:tblHeader/>
        </w:trPr>
        <w:tc>
          <w:tcPr>
            <w:tcW w:w="899" w:type="dxa"/>
            <w:tcBorders>
              <w:bottom w:val="single" w:sz="12" w:space="0" w:color="auto"/>
            </w:tcBorders>
          </w:tcPr>
          <w:p w14:paraId="6C39B49A"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Priority/</w:t>
            </w:r>
            <w:r w:rsidRPr="00021D94">
              <w:rPr>
                <w:rFonts w:asciiTheme="majorBidi" w:hAnsiTheme="majorBidi" w:cstheme="majorBidi"/>
                <w:i/>
                <w:iCs/>
                <w:sz w:val="16"/>
                <w:szCs w:val="16"/>
              </w:rPr>
              <w:br/>
              <w:t>recurrent</w:t>
            </w:r>
          </w:p>
        </w:tc>
        <w:tc>
          <w:tcPr>
            <w:tcW w:w="2480" w:type="dxa"/>
            <w:tcBorders>
              <w:bottom w:val="single" w:sz="12" w:space="0" w:color="auto"/>
            </w:tcBorders>
          </w:tcPr>
          <w:p w14:paraId="7CD25993"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 xml:space="preserve">Title </w:t>
            </w:r>
          </w:p>
        </w:tc>
        <w:tc>
          <w:tcPr>
            <w:tcW w:w="1789" w:type="dxa"/>
            <w:tcBorders>
              <w:bottom w:val="single" w:sz="12" w:space="0" w:color="auto"/>
            </w:tcBorders>
          </w:tcPr>
          <w:p w14:paraId="2CC35051"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Tasks / Deliverables</w:t>
            </w:r>
          </w:p>
        </w:tc>
        <w:tc>
          <w:tcPr>
            <w:tcW w:w="3433" w:type="dxa"/>
            <w:tcBorders>
              <w:bottom w:val="single" w:sz="12" w:space="0" w:color="auto"/>
            </w:tcBorders>
          </w:tcPr>
          <w:p w14:paraId="5BED0D43"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References</w:t>
            </w:r>
          </w:p>
        </w:tc>
        <w:tc>
          <w:tcPr>
            <w:tcW w:w="1264" w:type="dxa"/>
            <w:tcBorders>
              <w:bottom w:val="single" w:sz="12" w:space="0" w:color="auto"/>
            </w:tcBorders>
          </w:tcPr>
          <w:p w14:paraId="3022BB60"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Allocations / IWGs</w:t>
            </w:r>
          </w:p>
        </w:tc>
        <w:tc>
          <w:tcPr>
            <w:tcW w:w="1232" w:type="dxa"/>
            <w:tcBorders>
              <w:bottom w:val="single" w:sz="12" w:space="0" w:color="auto"/>
            </w:tcBorders>
          </w:tcPr>
          <w:p w14:paraId="3F7B2B44"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Timeline</w:t>
            </w:r>
          </w:p>
        </w:tc>
        <w:tc>
          <w:tcPr>
            <w:tcW w:w="891" w:type="dxa"/>
            <w:gridSpan w:val="2"/>
            <w:tcBorders>
              <w:bottom w:val="single" w:sz="12" w:space="0" w:color="auto"/>
            </w:tcBorders>
          </w:tcPr>
          <w:p w14:paraId="73379DED"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Initiator</w:t>
            </w:r>
          </w:p>
        </w:tc>
        <w:tc>
          <w:tcPr>
            <w:tcW w:w="2443" w:type="dxa"/>
            <w:tcBorders>
              <w:bottom w:val="single" w:sz="12" w:space="0" w:color="auto"/>
            </w:tcBorders>
          </w:tcPr>
          <w:p w14:paraId="37B27F37" w14:textId="77777777" w:rsidR="00ED113E" w:rsidRPr="00021D94" w:rsidRDefault="00ED113E" w:rsidP="0081085C">
            <w:pPr>
              <w:spacing w:before="80" w:after="80" w:line="200" w:lineRule="exact"/>
              <w:ind w:left="57"/>
              <w:rPr>
                <w:rFonts w:asciiTheme="majorBidi" w:hAnsiTheme="majorBidi" w:cstheme="majorBidi"/>
                <w:i/>
                <w:iCs/>
                <w:sz w:val="16"/>
                <w:szCs w:val="16"/>
              </w:rPr>
            </w:pPr>
            <w:r w:rsidRPr="00021D94">
              <w:rPr>
                <w:rFonts w:asciiTheme="majorBidi" w:hAnsiTheme="majorBidi" w:cstheme="majorBidi"/>
                <w:i/>
                <w:iCs/>
                <w:sz w:val="16"/>
                <w:szCs w:val="16"/>
              </w:rPr>
              <w:t>Comments</w:t>
            </w:r>
          </w:p>
        </w:tc>
      </w:tr>
      <w:tr w:rsidR="00ED113E" w:rsidRPr="00021D94" w14:paraId="7FC0A9DF" w14:textId="77777777" w:rsidTr="0081085C">
        <w:trPr>
          <w:cantSplit/>
        </w:trPr>
        <w:tc>
          <w:tcPr>
            <w:tcW w:w="14431" w:type="dxa"/>
            <w:gridSpan w:val="9"/>
            <w:tcBorders>
              <w:top w:val="single" w:sz="12" w:space="0" w:color="auto"/>
              <w:bottom w:val="single" w:sz="6" w:space="0" w:color="auto"/>
            </w:tcBorders>
          </w:tcPr>
          <w:p w14:paraId="551773C2" w14:textId="77777777" w:rsidR="00ED113E" w:rsidRPr="00021D94" w:rsidRDefault="00ED113E" w:rsidP="0081085C">
            <w:pPr>
              <w:spacing w:before="40" w:after="120" w:line="220" w:lineRule="exact"/>
              <w:ind w:left="28"/>
              <w:jc w:val="center"/>
              <w:rPr>
                <w:rFonts w:asciiTheme="majorBidi" w:hAnsiTheme="majorBidi" w:cstheme="majorBidi"/>
                <w:b/>
                <w:bCs/>
                <w:sz w:val="20"/>
                <w:szCs w:val="20"/>
              </w:rPr>
            </w:pPr>
            <w:r w:rsidRPr="00021D94">
              <w:rPr>
                <w:rFonts w:asciiTheme="majorBidi" w:hAnsiTheme="majorBidi" w:cstheme="majorBidi"/>
                <w:b/>
                <w:bCs/>
                <w:sz w:val="20"/>
                <w:szCs w:val="20"/>
              </w:rPr>
              <w:t>Short term</w:t>
            </w:r>
          </w:p>
        </w:tc>
      </w:tr>
      <w:tr w:rsidR="00ED113E" w:rsidRPr="00021D94" w14:paraId="10B3699A" w14:textId="77777777" w:rsidTr="00ED113E">
        <w:trPr>
          <w:cantSplit/>
        </w:trPr>
        <w:tc>
          <w:tcPr>
            <w:tcW w:w="899" w:type="dxa"/>
            <w:tcBorders>
              <w:top w:val="single" w:sz="6" w:space="0" w:color="auto"/>
            </w:tcBorders>
          </w:tcPr>
          <w:p w14:paraId="1D41CC6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1. Priority</w:t>
            </w:r>
          </w:p>
        </w:tc>
        <w:tc>
          <w:tcPr>
            <w:tcW w:w="2480" w:type="dxa"/>
            <w:tcBorders>
              <w:top w:val="single" w:sz="6" w:space="0" w:color="auto"/>
            </w:tcBorders>
          </w:tcPr>
          <w:p w14:paraId="004B0641"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Crashworthiness</w:t>
            </w:r>
          </w:p>
        </w:tc>
        <w:tc>
          <w:tcPr>
            <w:tcW w:w="1789" w:type="dxa"/>
            <w:tcBorders>
              <w:top w:val="single" w:sz="6" w:space="0" w:color="auto"/>
            </w:tcBorders>
          </w:tcPr>
          <w:p w14:paraId="593B8AA2" w14:textId="77777777" w:rsidR="00ED113E" w:rsidRPr="00021D94" w:rsidRDefault="00ED113E" w:rsidP="0081085C">
            <w:pPr>
              <w:spacing w:before="40" w:after="120" w:line="220" w:lineRule="exact"/>
              <w:ind w:left="28"/>
              <w:rPr>
                <w:rFonts w:asciiTheme="majorBidi" w:hAnsiTheme="majorBidi" w:cstheme="majorBidi"/>
                <w:sz w:val="20"/>
                <w:szCs w:val="20"/>
              </w:rPr>
            </w:pPr>
            <w:commentRangeStart w:id="564"/>
            <w:r w:rsidRPr="00021D94">
              <w:rPr>
                <w:rFonts w:asciiTheme="majorBidi" w:hAnsiTheme="majorBidi" w:cstheme="majorBidi"/>
                <w:sz w:val="20"/>
                <w:szCs w:val="20"/>
              </w:rPr>
              <w:t xml:space="preserve">List of Regulations to be revised stemming from the Framework documents </w:t>
            </w:r>
          </w:p>
          <w:p w14:paraId="5C424A55" w14:textId="77777777" w:rsidR="00ED113E" w:rsidRPr="00021D94" w:rsidRDefault="00ED113E" w:rsidP="0081085C">
            <w:pPr>
              <w:spacing w:before="40" w:after="120" w:line="220" w:lineRule="exact"/>
              <w:ind w:left="28"/>
              <w:rPr>
                <w:rFonts w:asciiTheme="majorBidi" w:hAnsiTheme="majorBidi" w:cstheme="majorBidi"/>
                <w:sz w:val="20"/>
                <w:szCs w:val="20"/>
              </w:rPr>
            </w:pPr>
            <w:proofErr w:type="spellStart"/>
            <w:r w:rsidRPr="00021D94">
              <w:rPr>
                <w:rFonts w:asciiTheme="majorBidi" w:hAnsiTheme="majorBidi" w:cstheme="majorBidi"/>
                <w:sz w:val="20"/>
                <w:szCs w:val="20"/>
              </w:rPr>
              <w:t>Eg.</w:t>
            </w:r>
            <w:proofErr w:type="spellEnd"/>
            <w:r w:rsidRPr="00021D94">
              <w:rPr>
                <w:rFonts w:asciiTheme="majorBidi" w:hAnsiTheme="majorBidi" w:cstheme="majorBidi"/>
                <w:sz w:val="20"/>
                <w:szCs w:val="20"/>
              </w:rPr>
              <w:t xml:space="preserve"> </w:t>
            </w:r>
            <w:proofErr w:type="gramStart"/>
            <w:r w:rsidRPr="00021D94">
              <w:rPr>
                <w:rFonts w:asciiTheme="majorBidi" w:hAnsiTheme="majorBidi" w:cstheme="majorBidi"/>
                <w:sz w:val="20"/>
                <w:szCs w:val="20"/>
              </w:rPr>
              <w:t>Air-bags</w:t>
            </w:r>
            <w:proofErr w:type="gramEnd"/>
            <w:r w:rsidRPr="00021D94">
              <w:rPr>
                <w:rFonts w:asciiTheme="majorBidi" w:hAnsiTheme="majorBidi" w:cstheme="majorBidi"/>
                <w:sz w:val="20"/>
                <w:szCs w:val="20"/>
              </w:rPr>
              <w:t>, CRS, Safety-belts</w:t>
            </w:r>
            <w:commentRangeEnd w:id="564"/>
            <w:r w:rsidR="00D17025">
              <w:rPr>
                <w:rStyle w:val="CommentReference"/>
                <w:rFonts w:ascii="Times New Roman" w:eastAsia="Times New Roman" w:hAnsi="Times New Roman" w:cs="Times New Roman"/>
                <w:lang w:eastAsia="fr-FR"/>
              </w:rPr>
              <w:commentReference w:id="564"/>
            </w:r>
          </w:p>
        </w:tc>
        <w:tc>
          <w:tcPr>
            <w:tcW w:w="3433" w:type="dxa"/>
            <w:tcBorders>
              <w:top w:val="single" w:sz="6" w:space="0" w:color="auto"/>
            </w:tcBorders>
          </w:tcPr>
          <w:p w14:paraId="762A932A"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64" w:type="dxa"/>
            <w:tcBorders>
              <w:top w:val="single" w:sz="6" w:space="0" w:color="auto"/>
            </w:tcBorders>
          </w:tcPr>
          <w:p w14:paraId="5A5CAEDD"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32" w:type="dxa"/>
            <w:tcBorders>
              <w:top w:val="single" w:sz="6" w:space="0" w:color="auto"/>
            </w:tcBorders>
          </w:tcPr>
          <w:p w14:paraId="30AD30D3"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891" w:type="dxa"/>
            <w:gridSpan w:val="2"/>
            <w:tcBorders>
              <w:top w:val="single" w:sz="6" w:space="0" w:color="auto"/>
            </w:tcBorders>
          </w:tcPr>
          <w:p w14:paraId="7F36CEA3"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2443" w:type="dxa"/>
            <w:tcBorders>
              <w:top w:val="single" w:sz="6" w:space="0" w:color="auto"/>
            </w:tcBorders>
          </w:tcPr>
          <w:p w14:paraId="74A2480F" w14:textId="77777777" w:rsidR="00ED113E" w:rsidRPr="00021D94" w:rsidRDefault="00ED113E" w:rsidP="0081085C">
            <w:pPr>
              <w:spacing w:before="40" w:after="120" w:line="220" w:lineRule="exact"/>
              <w:ind w:left="28"/>
              <w:rPr>
                <w:rFonts w:asciiTheme="majorBidi" w:hAnsiTheme="majorBidi" w:cstheme="majorBidi"/>
                <w:sz w:val="20"/>
                <w:szCs w:val="20"/>
              </w:rPr>
            </w:pPr>
          </w:p>
        </w:tc>
      </w:tr>
      <w:tr w:rsidR="00ED113E" w:rsidRPr="00021D94" w14:paraId="47F703FD" w14:textId="77777777" w:rsidTr="00ED113E">
        <w:tc>
          <w:tcPr>
            <w:tcW w:w="899" w:type="dxa"/>
          </w:tcPr>
          <w:p w14:paraId="4DE7000D"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2. Priority</w:t>
            </w:r>
          </w:p>
        </w:tc>
        <w:tc>
          <w:tcPr>
            <w:tcW w:w="2480" w:type="dxa"/>
            <w:hideMark/>
          </w:tcPr>
          <w:p w14:paraId="31F9DB06" w14:textId="77777777" w:rsidR="00ED113E" w:rsidRPr="00021D94" w:rsidRDefault="00ED113E" w:rsidP="0081085C">
            <w:pPr>
              <w:rPr>
                <w:rFonts w:asciiTheme="majorBidi" w:hAnsiTheme="majorBidi" w:cstheme="majorBidi"/>
                <w:sz w:val="20"/>
                <w:szCs w:val="20"/>
              </w:rPr>
            </w:pPr>
            <w:commentRangeStart w:id="565"/>
            <w:r w:rsidRPr="00021D94">
              <w:rPr>
                <w:rFonts w:asciiTheme="majorBidi" w:hAnsiTheme="majorBidi" w:cstheme="majorBidi"/>
                <w:sz w:val="20"/>
                <w:szCs w:val="20"/>
              </w:rPr>
              <w:t xml:space="preserve">Passive safety </w:t>
            </w:r>
            <w:proofErr w:type="gramStart"/>
            <w:r w:rsidRPr="00021D94">
              <w:rPr>
                <w:rFonts w:asciiTheme="majorBidi" w:hAnsiTheme="majorBidi" w:cstheme="majorBidi"/>
                <w:sz w:val="20"/>
                <w:szCs w:val="20"/>
              </w:rPr>
              <w:t>with regard to</w:t>
            </w:r>
            <w:proofErr w:type="gramEnd"/>
            <w:r w:rsidRPr="00021D94">
              <w:rPr>
                <w:rFonts w:asciiTheme="majorBidi" w:hAnsiTheme="majorBidi" w:cstheme="majorBidi"/>
                <w:sz w:val="20"/>
                <w:szCs w:val="20"/>
              </w:rPr>
              <w:t xml:space="preserve"> new seating configurations in automated/autonomous vehicles</w:t>
            </w:r>
          </w:p>
        </w:tc>
        <w:tc>
          <w:tcPr>
            <w:tcW w:w="1789" w:type="dxa"/>
            <w:hideMark/>
          </w:tcPr>
          <w:p w14:paraId="59544906"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Collect available information and data describing the expected future seating position configurations (including children) related to highly automated and autonomous vehicles.</w:t>
            </w:r>
          </w:p>
          <w:p w14:paraId="11824ED6" w14:textId="77777777" w:rsidR="00ED113E" w:rsidRPr="00021D94" w:rsidRDefault="00ED113E" w:rsidP="0081085C">
            <w:pPr>
              <w:rPr>
                <w:rFonts w:asciiTheme="majorBidi" w:hAnsiTheme="majorBidi" w:cstheme="majorBidi"/>
                <w:sz w:val="20"/>
                <w:szCs w:val="20"/>
              </w:rPr>
            </w:pPr>
          </w:p>
          <w:p w14:paraId="4F17318C" w14:textId="5116882A"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Create a common understanding on the readiness of new systems over time and related regulatory needs and timeline</w:t>
            </w:r>
          </w:p>
          <w:p w14:paraId="47D49E7A" w14:textId="77777777" w:rsidR="00ED113E" w:rsidRPr="00021D94" w:rsidRDefault="00ED113E" w:rsidP="0081085C">
            <w:pPr>
              <w:rPr>
                <w:rFonts w:asciiTheme="majorBidi" w:hAnsiTheme="majorBidi" w:cstheme="majorBidi"/>
                <w:sz w:val="20"/>
                <w:szCs w:val="20"/>
              </w:rPr>
            </w:pPr>
          </w:p>
          <w:p w14:paraId="42D08743"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 xml:space="preserve">Identify a </w:t>
            </w:r>
            <w:proofErr w:type="gramStart"/>
            <w:r w:rsidRPr="00021D94">
              <w:rPr>
                <w:rFonts w:asciiTheme="majorBidi" w:hAnsiTheme="majorBidi" w:cstheme="majorBidi"/>
                <w:sz w:val="20"/>
                <w:szCs w:val="20"/>
              </w:rPr>
              <w:t>step-wise</w:t>
            </w:r>
            <w:proofErr w:type="gramEnd"/>
            <w:r w:rsidRPr="00021D94">
              <w:rPr>
                <w:rFonts w:asciiTheme="majorBidi" w:hAnsiTheme="majorBidi" w:cstheme="majorBidi"/>
                <w:sz w:val="20"/>
                <w:szCs w:val="20"/>
              </w:rPr>
              <w:t xml:space="preserve"> “regulatory </w:t>
            </w:r>
            <w:r w:rsidRPr="00021D94">
              <w:rPr>
                <w:rFonts w:asciiTheme="majorBidi" w:hAnsiTheme="majorBidi" w:cstheme="majorBidi"/>
                <w:sz w:val="20"/>
                <w:szCs w:val="20"/>
              </w:rPr>
              <w:lastRenderedPageBreak/>
              <w:t xml:space="preserve">approach” to enable the above identified solutions. </w:t>
            </w:r>
          </w:p>
        </w:tc>
        <w:tc>
          <w:tcPr>
            <w:tcW w:w="3433" w:type="dxa"/>
            <w:hideMark/>
          </w:tcPr>
          <w:p w14:paraId="54E1E01E"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lastRenderedPageBreak/>
              <w:t xml:space="preserve">Link to GRVA and WP29 (e.g. WP29-179-23 and WP29-179-25) </w:t>
            </w:r>
            <w:commentRangeEnd w:id="565"/>
            <w:r w:rsidR="00D17025">
              <w:rPr>
                <w:rStyle w:val="CommentReference"/>
                <w:rFonts w:ascii="Times New Roman" w:eastAsia="Times New Roman" w:hAnsi="Times New Roman" w:cs="Times New Roman"/>
                <w:lang w:eastAsia="fr-FR"/>
              </w:rPr>
              <w:commentReference w:id="565"/>
            </w:r>
          </w:p>
        </w:tc>
        <w:tc>
          <w:tcPr>
            <w:tcW w:w="1264" w:type="dxa"/>
            <w:hideMark/>
          </w:tcPr>
          <w:p w14:paraId="785FC360"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GRSP</w:t>
            </w:r>
          </w:p>
          <w:p w14:paraId="0CD729F9" w14:textId="77777777" w:rsidR="00ED113E" w:rsidRPr="00021D94" w:rsidRDefault="00ED113E" w:rsidP="0081085C">
            <w:pPr>
              <w:rPr>
                <w:rFonts w:asciiTheme="majorBidi" w:hAnsiTheme="majorBidi" w:cstheme="majorBidi"/>
                <w:sz w:val="20"/>
                <w:szCs w:val="20"/>
              </w:rPr>
            </w:pPr>
          </w:p>
          <w:p w14:paraId="3571DEBE"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 xml:space="preserve">Taskforce to collect existing data/info </w:t>
            </w:r>
          </w:p>
          <w:p w14:paraId="6C7AFC15" w14:textId="77777777" w:rsidR="00ED113E" w:rsidRPr="00021D94" w:rsidRDefault="00ED113E" w:rsidP="0081085C">
            <w:pPr>
              <w:rPr>
                <w:rFonts w:asciiTheme="majorBidi" w:hAnsiTheme="majorBidi" w:cstheme="majorBidi"/>
                <w:sz w:val="20"/>
                <w:szCs w:val="20"/>
              </w:rPr>
            </w:pPr>
          </w:p>
          <w:p w14:paraId="4525A265" w14:textId="77777777" w:rsidR="00ED113E" w:rsidRPr="00021D94" w:rsidRDefault="00ED113E" w:rsidP="0081085C">
            <w:pPr>
              <w:rPr>
                <w:rFonts w:asciiTheme="majorBidi" w:hAnsiTheme="majorBidi" w:cstheme="majorBidi"/>
                <w:sz w:val="20"/>
                <w:szCs w:val="20"/>
              </w:rPr>
            </w:pPr>
          </w:p>
        </w:tc>
        <w:tc>
          <w:tcPr>
            <w:tcW w:w="1232" w:type="dxa"/>
            <w:hideMark/>
          </w:tcPr>
          <w:p w14:paraId="4FD3E4C4"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Depending from the identified “</w:t>
            </w:r>
            <w:r w:rsidRPr="00021D94">
              <w:rPr>
                <w:rFonts w:asciiTheme="majorBidi" w:hAnsiTheme="majorBidi" w:cstheme="majorBidi"/>
                <w:color w:val="000000" w:themeColor="text1"/>
                <w:sz w:val="20"/>
                <w:szCs w:val="20"/>
              </w:rPr>
              <w:t xml:space="preserve">regulatory </w:t>
            </w:r>
            <w:r w:rsidRPr="00021D94">
              <w:rPr>
                <w:rFonts w:asciiTheme="majorBidi" w:hAnsiTheme="majorBidi" w:cstheme="majorBidi"/>
                <w:sz w:val="20"/>
                <w:szCs w:val="20"/>
              </w:rPr>
              <w:t>timeline”</w:t>
            </w:r>
          </w:p>
        </w:tc>
        <w:tc>
          <w:tcPr>
            <w:tcW w:w="891" w:type="dxa"/>
            <w:gridSpan w:val="2"/>
            <w:hideMark/>
          </w:tcPr>
          <w:p w14:paraId="0EFC1882"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To be defined</w:t>
            </w:r>
          </w:p>
        </w:tc>
        <w:tc>
          <w:tcPr>
            <w:tcW w:w="2443" w:type="dxa"/>
            <w:hideMark/>
          </w:tcPr>
          <w:p w14:paraId="7844FCE1"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t xml:space="preserve">Automated/autonomous vehicles are seen to offer significant benefits in road safety </w:t>
            </w:r>
          </w:p>
          <w:p w14:paraId="09A632C9" w14:textId="77777777" w:rsidR="00ED113E" w:rsidRPr="00021D94" w:rsidRDefault="00ED113E" w:rsidP="0081085C">
            <w:pPr>
              <w:rPr>
                <w:rFonts w:asciiTheme="majorBidi" w:hAnsiTheme="majorBidi" w:cstheme="majorBidi"/>
                <w:sz w:val="20"/>
                <w:szCs w:val="20"/>
              </w:rPr>
            </w:pPr>
            <w:r w:rsidRPr="00021D94">
              <w:rPr>
                <w:rFonts w:asciiTheme="majorBidi" w:hAnsiTheme="majorBidi" w:cstheme="majorBidi"/>
                <w:sz w:val="20"/>
                <w:szCs w:val="20"/>
              </w:rPr>
              <w:br/>
              <w:t xml:space="preserve">It is expected that higher levels of automation will be available </w:t>
            </w:r>
            <w:proofErr w:type="gramStart"/>
            <w:r w:rsidRPr="00021D94">
              <w:rPr>
                <w:rFonts w:asciiTheme="majorBidi" w:hAnsiTheme="majorBidi" w:cstheme="majorBidi"/>
                <w:sz w:val="20"/>
                <w:szCs w:val="20"/>
              </w:rPr>
              <w:t>in the near future</w:t>
            </w:r>
            <w:proofErr w:type="gramEnd"/>
            <w:r w:rsidRPr="00021D94">
              <w:rPr>
                <w:rFonts w:asciiTheme="majorBidi" w:hAnsiTheme="majorBidi" w:cstheme="majorBidi"/>
                <w:sz w:val="20"/>
                <w:szCs w:val="20"/>
              </w:rPr>
              <w:t xml:space="preserve"> allowing occupants to aim for new seating configurations, e.g. improved comfort, working environment or improved communication.</w:t>
            </w:r>
          </w:p>
        </w:tc>
      </w:tr>
      <w:tr w:rsidR="00ED113E" w:rsidRPr="00021D94" w14:paraId="57142C8A" w14:textId="77777777" w:rsidTr="00ED113E">
        <w:trPr>
          <w:cantSplit/>
        </w:trPr>
        <w:tc>
          <w:tcPr>
            <w:tcW w:w="899" w:type="dxa"/>
            <w:tcBorders>
              <w:bottom w:val="single" w:sz="6" w:space="0" w:color="auto"/>
            </w:tcBorders>
          </w:tcPr>
          <w:p w14:paraId="6A60D8E0"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3. Priority</w:t>
            </w:r>
          </w:p>
        </w:tc>
        <w:tc>
          <w:tcPr>
            <w:tcW w:w="2480" w:type="dxa"/>
            <w:tcBorders>
              <w:bottom w:val="single" w:sz="6" w:space="0" w:color="auto"/>
            </w:tcBorders>
          </w:tcPr>
          <w:p w14:paraId="206CECA8"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Electric vehicles safety</w:t>
            </w:r>
          </w:p>
        </w:tc>
        <w:tc>
          <w:tcPr>
            <w:tcW w:w="1789" w:type="dxa"/>
            <w:tcBorders>
              <w:bottom w:val="single" w:sz="6" w:space="0" w:color="auto"/>
            </w:tcBorders>
          </w:tcPr>
          <w:p w14:paraId="0DBFB65C"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Transposition of GTR20 in UN R94, R95, R100, [R136] R137 [and R146], [possibly in R12 (</w:t>
            </w:r>
            <w:proofErr w:type="spellStart"/>
            <w:r w:rsidRPr="00762EE3">
              <w:rPr>
                <w:rFonts w:asciiTheme="majorBidi" w:hAnsiTheme="majorBidi" w:cstheme="majorBidi"/>
                <w:strike/>
              </w:rPr>
              <w:t>t.b.c</w:t>
            </w:r>
            <w:proofErr w:type="spellEnd"/>
            <w:r w:rsidRPr="00762EE3">
              <w:rPr>
                <w:rFonts w:asciiTheme="majorBidi" w:hAnsiTheme="majorBidi" w:cstheme="majorBidi"/>
                <w:strike/>
              </w:rPr>
              <w:t>.)]</w:t>
            </w:r>
          </w:p>
        </w:tc>
        <w:tc>
          <w:tcPr>
            <w:tcW w:w="3433" w:type="dxa"/>
            <w:tcBorders>
              <w:bottom w:val="single" w:sz="6" w:space="0" w:color="auto"/>
            </w:tcBorders>
          </w:tcPr>
          <w:p w14:paraId="0EC3AC49"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N/A</w:t>
            </w:r>
          </w:p>
        </w:tc>
        <w:tc>
          <w:tcPr>
            <w:tcW w:w="1264" w:type="dxa"/>
            <w:tcBorders>
              <w:bottom w:val="single" w:sz="6" w:space="0" w:color="auto"/>
            </w:tcBorders>
          </w:tcPr>
          <w:p w14:paraId="03B51D3A"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Ad hoc group on R100</w:t>
            </w:r>
          </w:p>
        </w:tc>
        <w:tc>
          <w:tcPr>
            <w:tcW w:w="1232" w:type="dxa"/>
            <w:tcBorders>
              <w:bottom w:val="single" w:sz="6" w:space="0" w:color="auto"/>
            </w:tcBorders>
          </w:tcPr>
          <w:p w14:paraId="562EF018"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Finalise in GRSP 67</w:t>
            </w:r>
            <w:r w:rsidRPr="00762EE3">
              <w:rPr>
                <w:rFonts w:asciiTheme="majorBidi" w:hAnsiTheme="majorBidi" w:cstheme="majorBidi"/>
                <w:strike/>
                <w:vertAlign w:val="superscript"/>
              </w:rPr>
              <w:t>th</w:t>
            </w:r>
            <w:r w:rsidRPr="00762EE3">
              <w:rPr>
                <w:rFonts w:asciiTheme="majorBidi" w:hAnsiTheme="majorBidi" w:cstheme="majorBidi"/>
                <w:strike/>
              </w:rPr>
              <w:t xml:space="preserve"> meeting at the latest, WP.29 November 2020</w:t>
            </w:r>
          </w:p>
        </w:tc>
        <w:tc>
          <w:tcPr>
            <w:tcW w:w="877" w:type="dxa"/>
            <w:tcBorders>
              <w:bottom w:val="single" w:sz="6" w:space="0" w:color="auto"/>
            </w:tcBorders>
          </w:tcPr>
          <w:p w14:paraId="61BDA122" w14:textId="77777777" w:rsidR="00ED113E" w:rsidRPr="00762EE3" w:rsidRDefault="00ED113E" w:rsidP="0081085C">
            <w:pPr>
              <w:spacing w:before="40" w:after="120" w:line="220" w:lineRule="exact"/>
              <w:ind w:left="28"/>
              <w:rPr>
                <w:rFonts w:asciiTheme="majorBidi" w:hAnsiTheme="majorBidi" w:cstheme="majorBidi"/>
                <w:b/>
                <w:bCs/>
                <w:strike/>
                <w:sz w:val="20"/>
                <w:szCs w:val="20"/>
              </w:rPr>
            </w:pPr>
            <w:r w:rsidRPr="00762EE3">
              <w:rPr>
                <w:rFonts w:asciiTheme="majorBidi" w:hAnsiTheme="majorBidi" w:cstheme="majorBidi"/>
                <w:b/>
                <w:bCs/>
                <w:strike/>
              </w:rPr>
              <w:t>JPN, EC</w:t>
            </w:r>
          </w:p>
        </w:tc>
        <w:tc>
          <w:tcPr>
            <w:tcW w:w="2457" w:type="dxa"/>
            <w:gridSpan w:val="2"/>
            <w:tcBorders>
              <w:bottom w:val="single" w:sz="6" w:space="0" w:color="auto"/>
            </w:tcBorders>
          </w:tcPr>
          <w:p w14:paraId="42DB7C14"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Side meetings of EVS IWG Phase 2</w:t>
            </w:r>
          </w:p>
          <w:p w14:paraId="7933E63A" w14:textId="77777777" w:rsidR="00ED113E" w:rsidRPr="00762EE3" w:rsidRDefault="00ED113E" w:rsidP="0081085C">
            <w:pPr>
              <w:spacing w:before="40" w:after="120" w:line="220" w:lineRule="exact"/>
              <w:ind w:left="28"/>
              <w:rPr>
                <w:rFonts w:asciiTheme="majorBidi" w:hAnsiTheme="majorBidi" w:cstheme="majorBidi"/>
                <w:strike/>
                <w:sz w:val="20"/>
                <w:szCs w:val="20"/>
              </w:rPr>
            </w:pPr>
          </w:p>
        </w:tc>
      </w:tr>
      <w:tr w:rsidR="00ED113E" w:rsidRPr="00021D94" w14:paraId="48C515DD" w14:textId="77777777" w:rsidTr="00ED113E">
        <w:trPr>
          <w:cantSplit/>
        </w:trPr>
        <w:tc>
          <w:tcPr>
            <w:tcW w:w="899" w:type="dxa"/>
            <w:tcBorders>
              <w:top w:val="single" w:sz="6" w:space="0" w:color="auto"/>
            </w:tcBorders>
          </w:tcPr>
          <w:p w14:paraId="3BFD9282"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2480" w:type="dxa"/>
            <w:tcBorders>
              <w:top w:val="single" w:sz="6" w:space="0" w:color="auto"/>
            </w:tcBorders>
          </w:tcPr>
          <w:p w14:paraId="09EA600B"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789" w:type="dxa"/>
            <w:tcBorders>
              <w:top w:val="single" w:sz="6" w:space="0" w:color="auto"/>
            </w:tcBorders>
          </w:tcPr>
          <w:p w14:paraId="7F733F2A"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3433" w:type="dxa"/>
            <w:tcBorders>
              <w:top w:val="single" w:sz="6" w:space="0" w:color="auto"/>
            </w:tcBorders>
          </w:tcPr>
          <w:p w14:paraId="034B1ECE"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64" w:type="dxa"/>
            <w:tcBorders>
              <w:top w:val="single" w:sz="6" w:space="0" w:color="auto"/>
            </w:tcBorders>
          </w:tcPr>
          <w:p w14:paraId="73E971B7"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1232" w:type="dxa"/>
            <w:tcBorders>
              <w:top w:val="single" w:sz="6" w:space="0" w:color="auto"/>
            </w:tcBorders>
          </w:tcPr>
          <w:p w14:paraId="5DBC721E"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877" w:type="dxa"/>
            <w:tcBorders>
              <w:top w:val="single" w:sz="6" w:space="0" w:color="auto"/>
            </w:tcBorders>
          </w:tcPr>
          <w:p w14:paraId="2172C463"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2457" w:type="dxa"/>
            <w:gridSpan w:val="2"/>
            <w:tcBorders>
              <w:top w:val="single" w:sz="6" w:space="0" w:color="auto"/>
            </w:tcBorders>
          </w:tcPr>
          <w:p w14:paraId="4AE4DB7D" w14:textId="77777777" w:rsidR="00ED113E" w:rsidRPr="00021D94" w:rsidRDefault="00ED113E" w:rsidP="0081085C">
            <w:pPr>
              <w:spacing w:before="40" w:after="120" w:line="220" w:lineRule="exact"/>
              <w:ind w:left="28"/>
              <w:rPr>
                <w:rFonts w:asciiTheme="majorBidi" w:hAnsiTheme="majorBidi" w:cstheme="majorBidi"/>
                <w:sz w:val="20"/>
                <w:szCs w:val="20"/>
              </w:rPr>
            </w:pPr>
          </w:p>
        </w:tc>
      </w:tr>
      <w:tr w:rsidR="00ED113E" w:rsidRPr="00021D94" w14:paraId="61B8D3AF" w14:textId="77777777" w:rsidTr="00ED113E">
        <w:trPr>
          <w:cantSplit/>
        </w:trPr>
        <w:tc>
          <w:tcPr>
            <w:tcW w:w="899" w:type="dxa"/>
            <w:tcBorders>
              <w:top w:val="single" w:sz="6" w:space="0" w:color="auto"/>
            </w:tcBorders>
          </w:tcPr>
          <w:p w14:paraId="4BE495C1" w14:textId="69A56472"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Priority</w:t>
            </w:r>
          </w:p>
        </w:tc>
        <w:tc>
          <w:tcPr>
            <w:tcW w:w="2480" w:type="dxa"/>
            <w:tcBorders>
              <w:top w:val="single" w:sz="6" w:space="0" w:color="auto"/>
            </w:tcBorders>
          </w:tcPr>
          <w:p w14:paraId="1B51D81E" w14:textId="776E9DB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Child restraint systems</w:t>
            </w:r>
          </w:p>
        </w:tc>
        <w:tc>
          <w:tcPr>
            <w:tcW w:w="1789" w:type="dxa"/>
            <w:tcBorders>
              <w:top w:val="single" w:sz="6" w:space="0" w:color="auto"/>
            </w:tcBorders>
          </w:tcPr>
          <w:p w14:paraId="2DDCC9EC" w14:textId="5A70EB7E"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Amendment of scope</w:t>
            </w:r>
          </w:p>
          <w:p w14:paraId="0A3B201B" w14:textId="77777777" w:rsidR="00ED113E" w:rsidRPr="00762EE3" w:rsidRDefault="00ED113E" w:rsidP="0081085C">
            <w:pPr>
              <w:spacing w:before="40" w:after="120" w:line="220" w:lineRule="exact"/>
              <w:ind w:left="28"/>
              <w:rPr>
                <w:rFonts w:asciiTheme="majorBidi" w:hAnsiTheme="majorBidi" w:cstheme="majorBidi"/>
                <w:strike/>
                <w:sz w:val="20"/>
                <w:szCs w:val="20"/>
              </w:rPr>
            </w:pPr>
          </w:p>
          <w:p w14:paraId="194B5638"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Harmonization and improvement of test tools</w:t>
            </w:r>
          </w:p>
        </w:tc>
        <w:tc>
          <w:tcPr>
            <w:tcW w:w="3433" w:type="dxa"/>
            <w:tcBorders>
              <w:top w:val="single" w:sz="6" w:space="0" w:color="auto"/>
            </w:tcBorders>
          </w:tcPr>
          <w:p w14:paraId="7A3774D6" w14:textId="01169579"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ECE/TRANS/WP.29/GRSP/2019/28</w:t>
            </w:r>
          </w:p>
        </w:tc>
        <w:tc>
          <w:tcPr>
            <w:tcW w:w="1264" w:type="dxa"/>
            <w:tcBorders>
              <w:top w:val="single" w:sz="6" w:space="0" w:color="auto"/>
            </w:tcBorders>
          </w:tcPr>
          <w:p w14:paraId="3C8A356C" w14:textId="14BBBB8C"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w:t>
            </w:r>
          </w:p>
        </w:tc>
        <w:tc>
          <w:tcPr>
            <w:tcW w:w="1232" w:type="dxa"/>
            <w:tcBorders>
              <w:top w:val="single" w:sz="6" w:space="0" w:color="auto"/>
            </w:tcBorders>
          </w:tcPr>
          <w:p w14:paraId="1D30377E" w14:textId="1E76A165"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Finalise in GRSP 66</w:t>
            </w:r>
            <w:r w:rsidRPr="00762EE3">
              <w:rPr>
                <w:rFonts w:asciiTheme="majorBidi" w:hAnsiTheme="majorBidi" w:cstheme="majorBidi"/>
                <w:strike/>
                <w:vertAlign w:val="superscript"/>
              </w:rPr>
              <w:t>th</w:t>
            </w:r>
            <w:r w:rsidRPr="00762EE3">
              <w:rPr>
                <w:rFonts w:asciiTheme="majorBidi" w:hAnsiTheme="majorBidi" w:cstheme="majorBidi"/>
                <w:strike/>
              </w:rPr>
              <w:t xml:space="preserve"> meeting, WP.29 June 2020</w:t>
            </w:r>
          </w:p>
        </w:tc>
        <w:tc>
          <w:tcPr>
            <w:tcW w:w="877" w:type="dxa"/>
            <w:tcBorders>
              <w:top w:val="single" w:sz="6" w:space="0" w:color="auto"/>
            </w:tcBorders>
          </w:tcPr>
          <w:p w14:paraId="5DCDACA5" w14:textId="07ECB208"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w:t>
            </w:r>
          </w:p>
        </w:tc>
        <w:tc>
          <w:tcPr>
            <w:tcW w:w="2457" w:type="dxa"/>
            <w:gridSpan w:val="2"/>
            <w:tcBorders>
              <w:top w:val="single" w:sz="6" w:space="0" w:color="auto"/>
            </w:tcBorders>
          </w:tcPr>
          <w:p w14:paraId="366527E9" w14:textId="6B2C99DC"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To be finalised</w:t>
            </w:r>
          </w:p>
        </w:tc>
      </w:tr>
      <w:tr w:rsidR="00ED113E" w:rsidRPr="00021D94" w14:paraId="61FA6A23" w14:textId="77777777" w:rsidTr="00ED113E">
        <w:trPr>
          <w:cantSplit/>
        </w:trPr>
        <w:tc>
          <w:tcPr>
            <w:tcW w:w="899" w:type="dxa"/>
          </w:tcPr>
          <w:p w14:paraId="0A9DC9B4"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Priority</w:t>
            </w:r>
          </w:p>
        </w:tc>
        <w:tc>
          <w:tcPr>
            <w:tcW w:w="2480" w:type="dxa"/>
          </w:tcPr>
          <w:p w14:paraId="624FABCC"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Update of UN crash regulations following revised EU GSR</w:t>
            </w:r>
          </w:p>
        </w:tc>
        <w:tc>
          <w:tcPr>
            <w:tcW w:w="1789" w:type="dxa"/>
          </w:tcPr>
          <w:p w14:paraId="257E8DCC"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Depending on GRSP 66</w:t>
            </w:r>
            <w:r w:rsidRPr="00762EE3">
              <w:rPr>
                <w:rFonts w:asciiTheme="majorBidi" w:hAnsiTheme="majorBidi" w:cstheme="majorBidi"/>
                <w:strike/>
                <w:vertAlign w:val="superscript"/>
              </w:rPr>
              <w:t>th</w:t>
            </w:r>
            <w:r w:rsidRPr="00762EE3">
              <w:rPr>
                <w:rFonts w:asciiTheme="majorBidi" w:hAnsiTheme="majorBidi" w:cstheme="majorBidi"/>
                <w:strike/>
              </w:rPr>
              <w:t xml:space="preserve"> meeting outcome if further work is needed or is transmitted to WP.29 June 2020</w:t>
            </w:r>
          </w:p>
        </w:tc>
        <w:tc>
          <w:tcPr>
            <w:tcW w:w="3433" w:type="dxa"/>
          </w:tcPr>
          <w:p w14:paraId="0312990A"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ECE/TRANS/WP.29/GRSP/2019/29</w:t>
            </w:r>
          </w:p>
          <w:p w14:paraId="7B85C482"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ECE/TRANS/WP.29/GRSP/2019/30</w:t>
            </w:r>
          </w:p>
          <w:p w14:paraId="55D0B20D"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ECE/TRANS/WP.29/GRSP/2019/37</w:t>
            </w:r>
          </w:p>
          <w:p w14:paraId="424B932F"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ECE/TRANS/WP.29/GRSP/2019/38</w:t>
            </w:r>
          </w:p>
          <w:p w14:paraId="685A5294"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GRSP-66-09</w:t>
            </w:r>
          </w:p>
          <w:p w14:paraId="6C1EF62B" w14:textId="77777777" w:rsidR="00ED113E" w:rsidRPr="00762EE3" w:rsidRDefault="00ED113E" w:rsidP="0081085C">
            <w:pPr>
              <w:spacing w:before="40" w:after="120" w:line="220" w:lineRule="exact"/>
              <w:ind w:left="28"/>
              <w:rPr>
                <w:rFonts w:asciiTheme="majorBidi" w:hAnsiTheme="majorBidi" w:cstheme="majorBidi"/>
                <w:strike/>
                <w:sz w:val="20"/>
                <w:szCs w:val="20"/>
              </w:rPr>
            </w:pPr>
          </w:p>
        </w:tc>
        <w:tc>
          <w:tcPr>
            <w:tcW w:w="1264" w:type="dxa"/>
          </w:tcPr>
          <w:p w14:paraId="7AD6B9DE"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TF - EU GSR Revision</w:t>
            </w:r>
          </w:p>
        </w:tc>
        <w:tc>
          <w:tcPr>
            <w:tcW w:w="1232" w:type="dxa"/>
          </w:tcPr>
          <w:p w14:paraId="1AA5695E"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Finalise in GRSP 66</w:t>
            </w:r>
            <w:r w:rsidRPr="00762EE3">
              <w:rPr>
                <w:rFonts w:asciiTheme="majorBidi" w:hAnsiTheme="majorBidi" w:cstheme="majorBidi"/>
                <w:strike/>
                <w:vertAlign w:val="superscript"/>
              </w:rPr>
              <w:t>th</w:t>
            </w:r>
            <w:r w:rsidRPr="00762EE3">
              <w:rPr>
                <w:rFonts w:asciiTheme="majorBidi" w:hAnsiTheme="majorBidi" w:cstheme="majorBidi"/>
                <w:strike/>
              </w:rPr>
              <w:t xml:space="preserve"> meeting at the latest, WP.29 June 2020</w:t>
            </w:r>
          </w:p>
        </w:tc>
        <w:tc>
          <w:tcPr>
            <w:tcW w:w="877" w:type="dxa"/>
          </w:tcPr>
          <w:p w14:paraId="56C80E65"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w:t>
            </w:r>
          </w:p>
        </w:tc>
        <w:tc>
          <w:tcPr>
            <w:tcW w:w="2457" w:type="dxa"/>
            <w:gridSpan w:val="2"/>
          </w:tcPr>
          <w:p w14:paraId="53DD0AF6" w14:textId="090B6A12"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 xml:space="preserve">To be finalised </w:t>
            </w:r>
          </w:p>
        </w:tc>
      </w:tr>
      <w:tr w:rsidR="00ED113E" w:rsidRPr="00021D94" w14:paraId="2818228E" w14:textId="77777777" w:rsidTr="00ED113E">
        <w:trPr>
          <w:cantSplit/>
        </w:trPr>
        <w:tc>
          <w:tcPr>
            <w:tcW w:w="899" w:type="dxa"/>
            <w:tcBorders>
              <w:bottom w:val="single" w:sz="4" w:space="0" w:color="auto"/>
            </w:tcBorders>
          </w:tcPr>
          <w:p w14:paraId="5EC6BAB2"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lastRenderedPageBreak/>
              <w:t>Priority</w:t>
            </w:r>
          </w:p>
        </w:tc>
        <w:tc>
          <w:tcPr>
            <w:tcW w:w="2480" w:type="dxa"/>
            <w:tcBorders>
              <w:bottom w:val="single" w:sz="4" w:space="0" w:color="auto"/>
            </w:tcBorders>
          </w:tcPr>
          <w:p w14:paraId="08F533C8"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Head restraints</w:t>
            </w:r>
          </w:p>
        </w:tc>
        <w:tc>
          <w:tcPr>
            <w:tcW w:w="1789" w:type="dxa"/>
            <w:tcBorders>
              <w:bottom w:val="single" w:sz="4" w:space="0" w:color="auto"/>
            </w:tcBorders>
          </w:tcPr>
          <w:p w14:paraId="41D02F76"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Transposition of GTR7 in UN R17</w:t>
            </w:r>
          </w:p>
        </w:tc>
        <w:tc>
          <w:tcPr>
            <w:tcW w:w="3433" w:type="dxa"/>
            <w:tcBorders>
              <w:bottom w:val="single" w:sz="4" w:space="0" w:color="auto"/>
            </w:tcBorders>
          </w:tcPr>
          <w:p w14:paraId="6AB9975C"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ECE/TRANS/WP.29/GRSP/2019/27</w:t>
            </w:r>
          </w:p>
          <w:p w14:paraId="6CF087ED"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New consolidated working document for 67</w:t>
            </w:r>
            <w:r w:rsidRPr="00762EE3">
              <w:rPr>
                <w:rFonts w:asciiTheme="majorBidi" w:hAnsiTheme="majorBidi" w:cstheme="majorBidi"/>
                <w:strike/>
                <w:vertAlign w:val="superscript"/>
              </w:rPr>
              <w:t>th</w:t>
            </w:r>
            <w:r w:rsidRPr="00762EE3">
              <w:rPr>
                <w:rFonts w:asciiTheme="majorBidi" w:hAnsiTheme="majorBidi" w:cstheme="majorBidi"/>
                <w:strike/>
              </w:rPr>
              <w:t xml:space="preserve"> session of GRSP</w:t>
            </w:r>
          </w:p>
        </w:tc>
        <w:tc>
          <w:tcPr>
            <w:tcW w:w="1264" w:type="dxa"/>
            <w:tcBorders>
              <w:bottom w:val="single" w:sz="4" w:space="0" w:color="auto"/>
            </w:tcBorders>
          </w:tcPr>
          <w:p w14:paraId="629B7154"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Ad hoc group on R17</w:t>
            </w:r>
          </w:p>
        </w:tc>
        <w:tc>
          <w:tcPr>
            <w:tcW w:w="1232" w:type="dxa"/>
            <w:tcBorders>
              <w:bottom w:val="single" w:sz="4" w:space="0" w:color="auto"/>
            </w:tcBorders>
          </w:tcPr>
          <w:p w14:paraId="00578274"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Finalise in GRSP 67</w:t>
            </w:r>
            <w:r w:rsidRPr="00762EE3">
              <w:rPr>
                <w:rFonts w:asciiTheme="majorBidi" w:hAnsiTheme="majorBidi" w:cstheme="majorBidi"/>
                <w:strike/>
                <w:vertAlign w:val="superscript"/>
              </w:rPr>
              <w:t>th</w:t>
            </w:r>
            <w:r w:rsidRPr="00762EE3">
              <w:rPr>
                <w:rFonts w:asciiTheme="majorBidi" w:hAnsiTheme="majorBidi" w:cstheme="majorBidi"/>
                <w:strike/>
              </w:rPr>
              <w:t xml:space="preserve"> meeting at the latest, WP.29 November 2020</w:t>
            </w:r>
          </w:p>
        </w:tc>
        <w:tc>
          <w:tcPr>
            <w:tcW w:w="877" w:type="dxa"/>
            <w:tcBorders>
              <w:bottom w:val="single" w:sz="4" w:space="0" w:color="auto"/>
            </w:tcBorders>
          </w:tcPr>
          <w:p w14:paraId="383454F0" w14:textId="77777777"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EC</w:t>
            </w:r>
          </w:p>
        </w:tc>
        <w:tc>
          <w:tcPr>
            <w:tcW w:w="2457" w:type="dxa"/>
            <w:gridSpan w:val="2"/>
            <w:tcBorders>
              <w:bottom w:val="single" w:sz="4" w:space="0" w:color="auto"/>
            </w:tcBorders>
          </w:tcPr>
          <w:p w14:paraId="4AAB48E4" w14:textId="62DC225A" w:rsidR="00ED113E" w:rsidRPr="00762EE3" w:rsidRDefault="00ED113E" w:rsidP="0081085C">
            <w:pPr>
              <w:spacing w:before="40" w:after="120" w:line="220" w:lineRule="exact"/>
              <w:ind w:left="28"/>
              <w:rPr>
                <w:rFonts w:asciiTheme="majorBidi" w:hAnsiTheme="majorBidi" w:cstheme="majorBidi"/>
                <w:strike/>
                <w:sz w:val="20"/>
                <w:szCs w:val="20"/>
              </w:rPr>
            </w:pPr>
            <w:r w:rsidRPr="00762EE3">
              <w:rPr>
                <w:rFonts w:asciiTheme="majorBidi" w:hAnsiTheme="majorBidi" w:cstheme="majorBidi"/>
                <w:strike/>
              </w:rPr>
              <w:t xml:space="preserve">To be finalised </w:t>
            </w:r>
          </w:p>
        </w:tc>
      </w:tr>
      <w:tr w:rsidR="00ED113E" w:rsidRPr="00021D94" w14:paraId="4B90871B" w14:textId="77777777" w:rsidTr="0081085C">
        <w:trPr>
          <w:cantSplit/>
        </w:trPr>
        <w:tc>
          <w:tcPr>
            <w:tcW w:w="14431" w:type="dxa"/>
            <w:gridSpan w:val="9"/>
            <w:tcBorders>
              <w:top w:val="single" w:sz="6" w:space="0" w:color="auto"/>
              <w:bottom w:val="single" w:sz="6" w:space="0" w:color="auto"/>
            </w:tcBorders>
          </w:tcPr>
          <w:p w14:paraId="5767FE38" w14:textId="77777777" w:rsidR="00ED113E" w:rsidRPr="00021D94" w:rsidRDefault="00ED113E" w:rsidP="0081085C">
            <w:pPr>
              <w:spacing w:before="40" w:after="120" w:line="220" w:lineRule="exact"/>
              <w:ind w:left="28"/>
              <w:jc w:val="center"/>
              <w:rPr>
                <w:rFonts w:asciiTheme="majorBidi" w:hAnsiTheme="majorBidi" w:cstheme="majorBidi"/>
                <w:b/>
                <w:sz w:val="20"/>
                <w:szCs w:val="20"/>
              </w:rPr>
            </w:pPr>
            <w:r w:rsidRPr="00021D94">
              <w:rPr>
                <w:rFonts w:asciiTheme="majorBidi" w:hAnsiTheme="majorBidi" w:cstheme="majorBidi"/>
                <w:b/>
                <w:sz w:val="20"/>
                <w:szCs w:val="20"/>
              </w:rPr>
              <w:t>Medium term</w:t>
            </w:r>
          </w:p>
        </w:tc>
      </w:tr>
      <w:tr w:rsidR="00ED113E" w:rsidRPr="00021D94" w14:paraId="6925FDFC" w14:textId="77777777" w:rsidTr="00ED113E">
        <w:trPr>
          <w:cantSplit/>
        </w:trPr>
        <w:tc>
          <w:tcPr>
            <w:tcW w:w="899" w:type="dxa"/>
            <w:tcBorders>
              <w:top w:val="single" w:sz="6" w:space="0" w:color="auto"/>
            </w:tcBorders>
          </w:tcPr>
          <w:p w14:paraId="029BEBB5"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top w:val="single" w:sz="6" w:space="0" w:color="auto"/>
            </w:tcBorders>
          </w:tcPr>
          <w:p w14:paraId="32AE2A83"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Deployable pedestrian protection systems</w:t>
            </w:r>
          </w:p>
        </w:tc>
        <w:tc>
          <w:tcPr>
            <w:tcW w:w="1789" w:type="dxa"/>
            <w:tcBorders>
              <w:top w:val="single" w:sz="6" w:space="0" w:color="auto"/>
            </w:tcBorders>
          </w:tcPr>
          <w:p w14:paraId="5EA1C06D"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Inclusion in GTR9</w:t>
            </w:r>
          </w:p>
        </w:tc>
        <w:tc>
          <w:tcPr>
            <w:tcW w:w="3433" w:type="dxa"/>
            <w:tcBorders>
              <w:top w:val="single" w:sz="6" w:space="0" w:color="auto"/>
            </w:tcBorders>
          </w:tcPr>
          <w:p w14:paraId="7E60087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ECE/TRANS/WP.29/AC.3/45</w:t>
            </w:r>
          </w:p>
          <w:p w14:paraId="4531822A"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ECE/TRANS/WP.29/AC.3/45/Rev.1</w:t>
            </w:r>
          </w:p>
        </w:tc>
        <w:tc>
          <w:tcPr>
            <w:tcW w:w="1264" w:type="dxa"/>
            <w:tcBorders>
              <w:top w:val="single" w:sz="6" w:space="0" w:color="auto"/>
            </w:tcBorders>
          </w:tcPr>
          <w:p w14:paraId="175B634C"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IWG-DPPS</w:t>
            </w:r>
          </w:p>
        </w:tc>
        <w:tc>
          <w:tcPr>
            <w:tcW w:w="1232" w:type="dxa"/>
            <w:tcBorders>
              <w:top w:val="single" w:sz="6" w:space="0" w:color="auto"/>
            </w:tcBorders>
          </w:tcPr>
          <w:p w14:paraId="27FD0C83"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06/2020</w:t>
            </w:r>
          </w:p>
          <w:p w14:paraId="31D5D662" w14:textId="77777777" w:rsidR="00ED113E" w:rsidRPr="00021D94" w:rsidRDefault="00ED113E" w:rsidP="0081085C">
            <w:pPr>
              <w:spacing w:before="40" w:after="120" w:line="220" w:lineRule="exact"/>
              <w:ind w:left="28"/>
              <w:rPr>
                <w:rFonts w:asciiTheme="majorBidi" w:hAnsiTheme="majorBidi" w:cstheme="majorBidi"/>
                <w:sz w:val="20"/>
                <w:szCs w:val="20"/>
              </w:rPr>
            </w:pPr>
          </w:p>
        </w:tc>
        <w:tc>
          <w:tcPr>
            <w:tcW w:w="877" w:type="dxa"/>
            <w:tcBorders>
              <w:top w:val="single" w:sz="6" w:space="0" w:color="auto"/>
            </w:tcBorders>
          </w:tcPr>
          <w:p w14:paraId="738E2A71"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KOR</w:t>
            </w:r>
          </w:p>
        </w:tc>
        <w:tc>
          <w:tcPr>
            <w:tcW w:w="2457" w:type="dxa"/>
            <w:gridSpan w:val="2"/>
            <w:tcBorders>
              <w:top w:val="single" w:sz="6" w:space="0" w:color="auto"/>
            </w:tcBorders>
          </w:tcPr>
          <w:p w14:paraId="2FFF1DC6" w14:textId="77777777" w:rsidR="00ED113E" w:rsidRPr="00021D94" w:rsidRDefault="00ED113E" w:rsidP="0081085C">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Ongoing</w:t>
            </w:r>
          </w:p>
        </w:tc>
      </w:tr>
      <w:tr w:rsidR="00D17025" w:rsidRPr="00021D94" w14:paraId="4C0DD1B9" w14:textId="77777777" w:rsidTr="00ED113E">
        <w:trPr>
          <w:cantSplit/>
          <w:ins w:id="566" w:author="BROERTJES Peter (GROW)" w:date="2021-03-04T15:14:00Z"/>
        </w:trPr>
        <w:tc>
          <w:tcPr>
            <w:tcW w:w="899" w:type="dxa"/>
            <w:tcBorders>
              <w:top w:val="single" w:sz="6" w:space="0" w:color="auto"/>
            </w:tcBorders>
          </w:tcPr>
          <w:p w14:paraId="3C47DEDD" w14:textId="41A7FFE8" w:rsidR="00D17025" w:rsidRPr="00021D94" w:rsidRDefault="00D17025" w:rsidP="00D17025">
            <w:pPr>
              <w:spacing w:before="40" w:after="120" w:line="220" w:lineRule="exact"/>
              <w:ind w:left="28"/>
              <w:rPr>
                <w:ins w:id="567" w:author="BROERTJES Peter (GROW)" w:date="2021-03-04T15:14:00Z"/>
                <w:rFonts w:asciiTheme="majorBidi" w:hAnsiTheme="majorBidi" w:cstheme="majorBidi"/>
              </w:rPr>
            </w:pPr>
            <w:ins w:id="568" w:author="Aleksander.LAZAREVIC" w:date="2021-03-08T10:43:00Z">
              <w:r w:rsidRPr="00021D94">
                <w:rPr>
                  <w:rFonts w:asciiTheme="majorBidi" w:hAnsiTheme="majorBidi" w:cstheme="majorBidi"/>
                  <w:sz w:val="20"/>
                  <w:szCs w:val="20"/>
                </w:rPr>
                <w:t>Priority</w:t>
              </w:r>
            </w:ins>
          </w:p>
        </w:tc>
        <w:tc>
          <w:tcPr>
            <w:tcW w:w="2480" w:type="dxa"/>
            <w:tcBorders>
              <w:top w:val="single" w:sz="6" w:space="0" w:color="auto"/>
            </w:tcBorders>
          </w:tcPr>
          <w:p w14:paraId="2C3D998E" w14:textId="76CC617E" w:rsidR="00D17025" w:rsidRPr="00021D94" w:rsidRDefault="00D17025" w:rsidP="00D17025">
            <w:pPr>
              <w:spacing w:before="40" w:after="120" w:line="220" w:lineRule="exact"/>
              <w:ind w:left="28"/>
              <w:rPr>
                <w:ins w:id="569" w:author="BROERTJES Peter (GROW)" w:date="2021-03-04T15:14:00Z"/>
                <w:rFonts w:asciiTheme="majorBidi" w:hAnsiTheme="majorBidi" w:cstheme="majorBidi"/>
              </w:rPr>
            </w:pPr>
            <w:ins w:id="570" w:author="Aleksander.LAZAREVIC" w:date="2021-03-08T10:43:00Z">
              <w:r w:rsidRPr="00021D94">
                <w:rPr>
                  <w:rFonts w:asciiTheme="majorBidi" w:hAnsiTheme="majorBidi" w:cstheme="majorBidi"/>
                  <w:sz w:val="20"/>
                  <w:szCs w:val="20"/>
                </w:rPr>
                <w:t>Deployable pedestrian protection systems</w:t>
              </w:r>
            </w:ins>
          </w:p>
        </w:tc>
        <w:tc>
          <w:tcPr>
            <w:tcW w:w="1789" w:type="dxa"/>
            <w:tcBorders>
              <w:top w:val="single" w:sz="6" w:space="0" w:color="auto"/>
            </w:tcBorders>
          </w:tcPr>
          <w:p w14:paraId="5238AB2F" w14:textId="2E55045E" w:rsidR="00D17025" w:rsidRPr="00021D94" w:rsidRDefault="00D17025" w:rsidP="00D17025">
            <w:pPr>
              <w:spacing w:before="40" w:after="120" w:line="220" w:lineRule="exact"/>
              <w:ind w:left="28"/>
              <w:rPr>
                <w:ins w:id="571" w:author="BROERTJES Peter (GROW)" w:date="2021-03-04T15:14:00Z"/>
                <w:rFonts w:asciiTheme="majorBidi" w:hAnsiTheme="majorBidi" w:cstheme="majorBidi"/>
              </w:rPr>
            </w:pPr>
            <w:ins w:id="572" w:author="Aleksander.LAZAREVIC" w:date="2021-03-08T10:43:00Z">
              <w:r w:rsidRPr="00021D94">
                <w:rPr>
                  <w:rFonts w:asciiTheme="majorBidi" w:hAnsiTheme="majorBidi" w:cstheme="majorBidi"/>
                  <w:sz w:val="20"/>
                  <w:szCs w:val="20"/>
                </w:rPr>
                <w:t>Transposition in UN R127</w:t>
              </w:r>
            </w:ins>
          </w:p>
        </w:tc>
        <w:tc>
          <w:tcPr>
            <w:tcW w:w="3433" w:type="dxa"/>
            <w:tcBorders>
              <w:top w:val="single" w:sz="6" w:space="0" w:color="auto"/>
            </w:tcBorders>
          </w:tcPr>
          <w:p w14:paraId="630C18AB" w14:textId="7FD498ED" w:rsidR="00D17025" w:rsidRPr="00021D94" w:rsidRDefault="00D17025" w:rsidP="00D17025">
            <w:pPr>
              <w:spacing w:before="40" w:after="120" w:line="220" w:lineRule="exact"/>
              <w:ind w:left="28"/>
              <w:rPr>
                <w:ins w:id="573" w:author="BROERTJES Peter (GROW)" w:date="2021-03-04T15:14:00Z"/>
                <w:rFonts w:asciiTheme="majorBidi" w:hAnsiTheme="majorBidi" w:cstheme="majorBidi"/>
              </w:rPr>
            </w:pPr>
            <w:ins w:id="574" w:author="Aleksander.LAZAREVIC" w:date="2021-03-08T10:43:00Z">
              <w:r w:rsidRPr="00021D94">
                <w:rPr>
                  <w:rFonts w:asciiTheme="majorBidi" w:hAnsiTheme="majorBidi" w:cstheme="majorBidi"/>
                  <w:sz w:val="20"/>
                  <w:szCs w:val="20"/>
                </w:rPr>
                <w:t>N/A</w:t>
              </w:r>
            </w:ins>
          </w:p>
        </w:tc>
        <w:tc>
          <w:tcPr>
            <w:tcW w:w="1264" w:type="dxa"/>
            <w:tcBorders>
              <w:top w:val="single" w:sz="6" w:space="0" w:color="auto"/>
            </w:tcBorders>
          </w:tcPr>
          <w:p w14:paraId="621B35DB" w14:textId="3BE412BD" w:rsidR="00D17025" w:rsidRPr="00021D94" w:rsidRDefault="00D17025" w:rsidP="00D17025">
            <w:pPr>
              <w:spacing w:before="40" w:after="120" w:line="220" w:lineRule="exact"/>
              <w:ind w:left="28"/>
              <w:rPr>
                <w:ins w:id="575" w:author="BROERTJES Peter (GROW)" w:date="2021-03-04T15:14:00Z"/>
                <w:rFonts w:asciiTheme="majorBidi" w:hAnsiTheme="majorBidi" w:cstheme="majorBidi"/>
              </w:rPr>
            </w:pPr>
            <w:ins w:id="576" w:author="Aleksander.LAZAREVIC" w:date="2021-03-08T10:43:00Z">
              <w:r w:rsidRPr="00021D94">
                <w:rPr>
                  <w:rFonts w:asciiTheme="majorBidi" w:hAnsiTheme="majorBidi" w:cstheme="majorBidi"/>
                  <w:sz w:val="20"/>
                  <w:szCs w:val="20"/>
                </w:rPr>
                <w:t>N/A</w:t>
              </w:r>
            </w:ins>
          </w:p>
        </w:tc>
        <w:tc>
          <w:tcPr>
            <w:tcW w:w="1232" w:type="dxa"/>
            <w:tcBorders>
              <w:top w:val="single" w:sz="6" w:space="0" w:color="auto"/>
            </w:tcBorders>
          </w:tcPr>
          <w:p w14:paraId="48EDF550" w14:textId="76CDE470" w:rsidR="00D17025" w:rsidRPr="00021D94" w:rsidRDefault="00D17025" w:rsidP="00D17025">
            <w:pPr>
              <w:spacing w:before="40" w:after="120" w:line="220" w:lineRule="exact"/>
              <w:rPr>
                <w:ins w:id="577" w:author="BROERTJES Peter (GROW)" w:date="2021-03-04T15:14:00Z"/>
                <w:rFonts w:asciiTheme="majorBidi" w:hAnsiTheme="majorBidi" w:cstheme="majorBidi"/>
              </w:rPr>
            </w:pPr>
            <w:proofErr w:type="spellStart"/>
            <w:ins w:id="578" w:author="Aleksander.LAZAREVIC" w:date="2021-03-08T10:43:00Z">
              <w:r>
                <w:rPr>
                  <w:rFonts w:asciiTheme="majorBidi" w:hAnsiTheme="majorBidi" w:cstheme="majorBidi"/>
                  <w:sz w:val="20"/>
                  <w:szCs w:val="20"/>
                </w:rPr>
                <w:t>t.b.d.</w:t>
              </w:r>
            </w:ins>
            <w:proofErr w:type="spellEnd"/>
          </w:p>
        </w:tc>
        <w:tc>
          <w:tcPr>
            <w:tcW w:w="877" w:type="dxa"/>
            <w:tcBorders>
              <w:top w:val="single" w:sz="6" w:space="0" w:color="auto"/>
            </w:tcBorders>
          </w:tcPr>
          <w:p w14:paraId="6BE8E756" w14:textId="7B8FEE35" w:rsidR="00D17025" w:rsidRPr="00021D94" w:rsidRDefault="00D17025" w:rsidP="00D17025">
            <w:pPr>
              <w:spacing w:before="40" w:after="120" w:line="220" w:lineRule="exact"/>
              <w:ind w:left="28"/>
              <w:rPr>
                <w:ins w:id="579" w:author="BROERTJES Peter (GROW)" w:date="2021-03-04T15:14:00Z"/>
                <w:rFonts w:asciiTheme="majorBidi" w:hAnsiTheme="majorBidi" w:cstheme="majorBidi"/>
              </w:rPr>
            </w:pPr>
            <w:ins w:id="580" w:author="Aleksander.LAZAREVIC" w:date="2021-03-08T10:43:00Z">
              <w:r w:rsidRPr="00021D94">
                <w:rPr>
                  <w:rFonts w:asciiTheme="majorBidi" w:hAnsiTheme="majorBidi" w:cstheme="majorBidi"/>
                  <w:sz w:val="20"/>
                  <w:szCs w:val="20"/>
                </w:rPr>
                <w:t>EC, JPN</w:t>
              </w:r>
            </w:ins>
          </w:p>
        </w:tc>
        <w:tc>
          <w:tcPr>
            <w:tcW w:w="2457" w:type="dxa"/>
            <w:gridSpan w:val="2"/>
            <w:tcBorders>
              <w:top w:val="single" w:sz="6" w:space="0" w:color="auto"/>
            </w:tcBorders>
          </w:tcPr>
          <w:p w14:paraId="60FFAFF2" w14:textId="6355B92A" w:rsidR="00D17025" w:rsidRPr="00021D94" w:rsidRDefault="00D17025" w:rsidP="00D17025">
            <w:pPr>
              <w:spacing w:before="40" w:after="120" w:line="220" w:lineRule="exact"/>
              <w:ind w:left="28"/>
              <w:rPr>
                <w:ins w:id="581" w:author="BROERTJES Peter (GROW)" w:date="2021-03-04T15:14:00Z"/>
                <w:rFonts w:asciiTheme="majorBidi" w:hAnsiTheme="majorBidi" w:cstheme="majorBidi"/>
              </w:rPr>
            </w:pPr>
            <w:ins w:id="582" w:author="Aleksander.LAZAREVIC" w:date="2021-03-08T10:43:00Z">
              <w:r>
                <w:rPr>
                  <w:rFonts w:asciiTheme="majorBidi" w:hAnsiTheme="majorBidi" w:cstheme="majorBidi"/>
                  <w:sz w:val="20"/>
                  <w:szCs w:val="20"/>
                </w:rPr>
                <w:t>Ongoing</w:t>
              </w:r>
              <w:r w:rsidRPr="00021D94">
                <w:rPr>
                  <w:rFonts w:asciiTheme="majorBidi" w:hAnsiTheme="majorBidi" w:cstheme="majorBidi"/>
                  <w:sz w:val="20"/>
                  <w:szCs w:val="20"/>
                </w:rPr>
                <w:t xml:space="preserve"> </w:t>
              </w:r>
            </w:ins>
          </w:p>
        </w:tc>
      </w:tr>
      <w:tr w:rsidR="00D17025" w:rsidRPr="00021D94" w14:paraId="4C715888" w14:textId="77777777" w:rsidTr="00ED113E">
        <w:trPr>
          <w:cantSplit/>
        </w:trPr>
        <w:tc>
          <w:tcPr>
            <w:tcW w:w="899" w:type="dxa"/>
          </w:tcPr>
          <w:p w14:paraId="718D8A34"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Pr>
          <w:p w14:paraId="5DFBEF0A"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Head impact zone enlargement</w:t>
            </w:r>
          </w:p>
        </w:tc>
        <w:tc>
          <w:tcPr>
            <w:tcW w:w="1789" w:type="dxa"/>
          </w:tcPr>
          <w:p w14:paraId="250E401B"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Inclusion in GTR9</w:t>
            </w:r>
          </w:p>
        </w:tc>
        <w:tc>
          <w:tcPr>
            <w:tcW w:w="3433" w:type="dxa"/>
          </w:tcPr>
          <w:p w14:paraId="2EBE0DBF"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64" w:type="dxa"/>
          </w:tcPr>
          <w:p w14:paraId="4C222C3B" w14:textId="77777777" w:rsidR="00D17025" w:rsidRPr="00021D94" w:rsidRDefault="00D17025" w:rsidP="00D17025">
            <w:pPr>
              <w:spacing w:before="40" w:after="120" w:line="220" w:lineRule="exact"/>
              <w:ind w:left="28"/>
              <w:rPr>
                <w:rFonts w:asciiTheme="majorBidi" w:hAnsiTheme="majorBidi" w:cstheme="majorBidi"/>
                <w:sz w:val="20"/>
                <w:szCs w:val="20"/>
              </w:rPr>
            </w:pPr>
            <w:proofErr w:type="spellStart"/>
            <w:r w:rsidRPr="00021D94">
              <w:rPr>
                <w:rFonts w:asciiTheme="majorBidi" w:hAnsiTheme="majorBidi" w:cstheme="majorBidi"/>
                <w:sz w:val="20"/>
                <w:szCs w:val="20"/>
              </w:rPr>
              <w:t>T.b.d.</w:t>
            </w:r>
            <w:proofErr w:type="spellEnd"/>
          </w:p>
        </w:tc>
        <w:tc>
          <w:tcPr>
            <w:tcW w:w="1232" w:type="dxa"/>
          </w:tcPr>
          <w:p w14:paraId="5607B716" w14:textId="6B08FCE2" w:rsidR="00D17025" w:rsidRPr="00021D94" w:rsidRDefault="00D17025" w:rsidP="00D17025">
            <w:pPr>
              <w:spacing w:before="40" w:after="120" w:line="220" w:lineRule="exact"/>
              <w:rPr>
                <w:rFonts w:asciiTheme="majorBidi" w:hAnsiTheme="majorBidi" w:cstheme="majorBidi"/>
                <w:sz w:val="20"/>
                <w:szCs w:val="20"/>
              </w:rPr>
            </w:pPr>
            <w:proofErr w:type="spellStart"/>
            <w:proofErr w:type="gramStart"/>
            <w:ins w:id="583" w:author="Aleksander.LAZAREVIC" w:date="2021-03-08T10:44:00Z">
              <w:r>
                <w:rPr>
                  <w:rFonts w:asciiTheme="majorBidi" w:hAnsiTheme="majorBidi" w:cstheme="majorBidi"/>
                  <w:sz w:val="20"/>
                  <w:szCs w:val="20"/>
                </w:rPr>
                <w:t>t,b</w:t>
              </w:r>
              <w:proofErr w:type="gramEnd"/>
              <w:r>
                <w:rPr>
                  <w:rFonts w:asciiTheme="majorBidi" w:hAnsiTheme="majorBidi" w:cstheme="majorBidi"/>
                  <w:sz w:val="20"/>
                  <w:szCs w:val="20"/>
                </w:rPr>
                <w:t>,d</w:t>
              </w:r>
              <w:proofErr w:type="spellEnd"/>
              <w:r>
                <w:rPr>
                  <w:rFonts w:asciiTheme="majorBidi" w:hAnsiTheme="majorBidi" w:cstheme="majorBidi"/>
                  <w:sz w:val="20"/>
                  <w:szCs w:val="20"/>
                </w:rPr>
                <w:t>,</w:t>
              </w:r>
            </w:ins>
            <w:del w:id="584" w:author="Aleksander.LAZAREVIC" w:date="2021-03-08T10:44:00Z">
              <w:r w:rsidRPr="00021D94" w:rsidDel="00D17025">
                <w:rPr>
                  <w:rFonts w:asciiTheme="majorBidi" w:hAnsiTheme="majorBidi" w:cstheme="majorBidi"/>
                  <w:sz w:val="20"/>
                  <w:szCs w:val="20"/>
                </w:rPr>
                <w:delText>WP.29 June 2021</w:delText>
              </w:r>
            </w:del>
            <w:ins w:id="585" w:author="BROERTJES Peter (GROW)" w:date="2021-03-04T15:15:00Z">
              <w:del w:id="586" w:author="Aleksander.LAZAREVIC" w:date="2021-03-08T10:44:00Z">
                <w:r w:rsidDel="00D17025">
                  <w:rPr>
                    <w:rFonts w:asciiTheme="majorBidi" w:hAnsiTheme="majorBidi" w:cstheme="majorBidi"/>
                    <w:sz w:val="20"/>
                    <w:szCs w:val="20"/>
                  </w:rPr>
                  <w:delText>t,b,d,</w:delText>
                </w:r>
              </w:del>
            </w:ins>
          </w:p>
        </w:tc>
        <w:tc>
          <w:tcPr>
            <w:tcW w:w="877" w:type="dxa"/>
          </w:tcPr>
          <w:p w14:paraId="0107B72A"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 JPN</w:t>
            </w:r>
          </w:p>
        </w:tc>
        <w:tc>
          <w:tcPr>
            <w:tcW w:w="2457" w:type="dxa"/>
            <w:gridSpan w:val="2"/>
          </w:tcPr>
          <w:p w14:paraId="200A7684"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To be started </w:t>
            </w:r>
          </w:p>
        </w:tc>
      </w:tr>
      <w:tr w:rsidR="00D17025" w:rsidRPr="00021D94" w14:paraId="3EAB8D0F" w14:textId="77777777" w:rsidTr="00ED113E">
        <w:trPr>
          <w:cantSplit/>
        </w:trPr>
        <w:tc>
          <w:tcPr>
            <w:tcW w:w="899" w:type="dxa"/>
          </w:tcPr>
          <w:p w14:paraId="335E2FB0"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Pr>
          <w:p w14:paraId="3F583FAA" w14:textId="42D0A31E" w:rsidR="00D17025" w:rsidRPr="00021D94" w:rsidRDefault="00D17025" w:rsidP="00D17025">
            <w:pPr>
              <w:spacing w:before="40" w:after="120" w:line="220" w:lineRule="exact"/>
              <w:rPr>
                <w:rFonts w:asciiTheme="majorBidi" w:hAnsiTheme="majorBidi" w:cstheme="majorBidi"/>
                <w:sz w:val="20"/>
                <w:szCs w:val="20"/>
              </w:rPr>
            </w:pPr>
            <w:ins w:id="587" w:author="Aleksander.LAZAREVIC" w:date="2021-03-08T10:45:00Z">
              <w:r>
                <w:rPr>
                  <w:rFonts w:asciiTheme="majorBidi" w:hAnsiTheme="majorBidi" w:cstheme="majorBidi"/>
                  <w:sz w:val="20"/>
                  <w:szCs w:val="20"/>
                </w:rPr>
                <w:t>H</w:t>
              </w:r>
            </w:ins>
            <w:del w:id="588" w:author="Aleksander.LAZAREVIC" w:date="2021-03-08T10:45:00Z">
              <w:r w:rsidRPr="00021D94" w:rsidDel="00D17025">
                <w:rPr>
                  <w:rFonts w:asciiTheme="majorBidi" w:hAnsiTheme="majorBidi" w:cstheme="majorBidi"/>
                  <w:sz w:val="20"/>
                  <w:szCs w:val="20"/>
                </w:rPr>
                <w:delText>Deployable pedestrian protection systems and h</w:delText>
              </w:r>
            </w:del>
            <w:ins w:id="589" w:author="BROERTJES Peter (GROW)" w:date="2021-03-04T15:15:00Z">
              <w:del w:id="590" w:author="Aleksander.LAZAREVIC" w:date="2021-03-08T10:45:00Z">
                <w:r w:rsidDel="00D17025">
                  <w:rPr>
                    <w:rFonts w:asciiTheme="majorBidi" w:hAnsiTheme="majorBidi" w:cstheme="majorBidi"/>
                    <w:sz w:val="20"/>
                    <w:szCs w:val="20"/>
                  </w:rPr>
                  <w:delText>H</w:delText>
                </w:r>
              </w:del>
            </w:ins>
            <w:r w:rsidRPr="00021D94">
              <w:rPr>
                <w:rFonts w:asciiTheme="majorBidi" w:hAnsiTheme="majorBidi" w:cstheme="majorBidi"/>
                <w:sz w:val="20"/>
                <w:szCs w:val="20"/>
              </w:rPr>
              <w:t>ead impact zone enlargement</w:t>
            </w:r>
          </w:p>
        </w:tc>
        <w:tc>
          <w:tcPr>
            <w:tcW w:w="1789" w:type="dxa"/>
          </w:tcPr>
          <w:p w14:paraId="378F3699"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Transposition in UN R127</w:t>
            </w:r>
          </w:p>
        </w:tc>
        <w:tc>
          <w:tcPr>
            <w:tcW w:w="3433" w:type="dxa"/>
          </w:tcPr>
          <w:p w14:paraId="0C2E5D42"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64" w:type="dxa"/>
          </w:tcPr>
          <w:p w14:paraId="69BC6000"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32" w:type="dxa"/>
          </w:tcPr>
          <w:p w14:paraId="7ABBD496" w14:textId="6DA92D2E"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WP.29 </w:t>
            </w:r>
            <w:ins w:id="591" w:author="Aleksander.LAZAREVIC" w:date="2021-03-08T10:45:00Z">
              <w:r>
                <w:rPr>
                  <w:rFonts w:asciiTheme="majorBidi" w:hAnsiTheme="majorBidi" w:cstheme="majorBidi"/>
                  <w:sz w:val="20"/>
                  <w:szCs w:val="20"/>
                </w:rPr>
                <w:t xml:space="preserve">November </w:t>
              </w:r>
            </w:ins>
            <w:r w:rsidRPr="00021D94">
              <w:rPr>
                <w:rFonts w:asciiTheme="majorBidi" w:hAnsiTheme="majorBidi" w:cstheme="majorBidi"/>
                <w:sz w:val="20"/>
                <w:szCs w:val="20"/>
              </w:rPr>
              <w:t>2021</w:t>
            </w:r>
          </w:p>
        </w:tc>
        <w:tc>
          <w:tcPr>
            <w:tcW w:w="877" w:type="dxa"/>
          </w:tcPr>
          <w:p w14:paraId="12D7709C"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 JPN</w:t>
            </w:r>
          </w:p>
        </w:tc>
        <w:tc>
          <w:tcPr>
            <w:tcW w:w="2457" w:type="dxa"/>
            <w:gridSpan w:val="2"/>
          </w:tcPr>
          <w:p w14:paraId="6E07DCB9" w14:textId="560C0F51" w:rsidR="00D17025" w:rsidRPr="00021D94" w:rsidRDefault="00D17025" w:rsidP="00D17025">
            <w:pPr>
              <w:spacing w:before="40" w:after="120" w:line="220" w:lineRule="exact"/>
              <w:ind w:left="28"/>
              <w:rPr>
                <w:rFonts w:asciiTheme="majorBidi" w:hAnsiTheme="majorBidi" w:cstheme="majorBidi"/>
                <w:sz w:val="20"/>
                <w:szCs w:val="20"/>
              </w:rPr>
            </w:pPr>
            <w:ins w:id="592" w:author="Aleksander.LAZAREVIC" w:date="2021-03-08T10:46:00Z">
              <w:r>
                <w:rPr>
                  <w:rFonts w:asciiTheme="majorBidi" w:hAnsiTheme="majorBidi" w:cstheme="majorBidi"/>
                  <w:sz w:val="20"/>
                  <w:szCs w:val="20"/>
                </w:rPr>
                <w:t>Ongoing</w:t>
              </w:r>
            </w:ins>
            <w:del w:id="593" w:author="Aleksander.LAZAREVIC" w:date="2021-03-08T10:46:00Z">
              <w:r w:rsidRPr="00021D94" w:rsidDel="00D17025">
                <w:rPr>
                  <w:rFonts w:asciiTheme="majorBidi" w:hAnsiTheme="majorBidi" w:cstheme="majorBidi"/>
                  <w:sz w:val="20"/>
                  <w:szCs w:val="20"/>
                </w:rPr>
                <w:delText xml:space="preserve">To be started </w:delText>
              </w:r>
            </w:del>
          </w:p>
        </w:tc>
      </w:tr>
      <w:tr w:rsidR="00D17025" w:rsidRPr="00021D94" w14:paraId="6816A608" w14:textId="77777777" w:rsidTr="00ED113E">
        <w:trPr>
          <w:cantSplit/>
        </w:trPr>
        <w:tc>
          <w:tcPr>
            <w:tcW w:w="899" w:type="dxa"/>
            <w:tcBorders>
              <w:bottom w:val="single" w:sz="4" w:space="0" w:color="auto"/>
            </w:tcBorders>
          </w:tcPr>
          <w:p w14:paraId="564F48FF"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bottom w:val="single" w:sz="4" w:space="0" w:color="auto"/>
            </w:tcBorders>
          </w:tcPr>
          <w:p w14:paraId="3AB04297"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Hydrogen safety material compatibility and new tank concepts</w:t>
            </w:r>
          </w:p>
        </w:tc>
        <w:tc>
          <w:tcPr>
            <w:tcW w:w="1789" w:type="dxa"/>
            <w:tcBorders>
              <w:bottom w:val="single" w:sz="4" w:space="0" w:color="auto"/>
            </w:tcBorders>
          </w:tcPr>
          <w:p w14:paraId="16F78089"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Inclusion in GTR13</w:t>
            </w:r>
            <w:r w:rsidRPr="00021D94">
              <w:rPr>
                <w:rFonts w:asciiTheme="majorBidi" w:hAnsiTheme="majorBidi" w:cstheme="majorBidi"/>
                <w:sz w:val="20"/>
                <w:szCs w:val="20"/>
              </w:rPr>
              <w:br/>
              <w:t>‘phase 2’</w:t>
            </w:r>
          </w:p>
        </w:tc>
        <w:tc>
          <w:tcPr>
            <w:tcW w:w="3433" w:type="dxa"/>
            <w:tcBorders>
              <w:bottom w:val="single" w:sz="4" w:space="0" w:color="auto"/>
            </w:tcBorders>
          </w:tcPr>
          <w:p w14:paraId="300ACDE7"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ECE/TRANS/WP.29/AC.3/49</w:t>
            </w:r>
          </w:p>
        </w:tc>
        <w:tc>
          <w:tcPr>
            <w:tcW w:w="1264" w:type="dxa"/>
            <w:tcBorders>
              <w:bottom w:val="single" w:sz="4" w:space="0" w:color="auto"/>
            </w:tcBorders>
          </w:tcPr>
          <w:p w14:paraId="2989F15C"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IWG-HFCV</w:t>
            </w:r>
          </w:p>
        </w:tc>
        <w:tc>
          <w:tcPr>
            <w:tcW w:w="1232" w:type="dxa"/>
            <w:tcBorders>
              <w:bottom w:val="single" w:sz="4" w:space="0" w:color="auto"/>
            </w:tcBorders>
          </w:tcPr>
          <w:p w14:paraId="2BFD131E"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WP.29 </w:t>
            </w:r>
            <w:commentRangeStart w:id="594"/>
            <w:r w:rsidRPr="00021D94">
              <w:rPr>
                <w:rFonts w:asciiTheme="majorBidi" w:hAnsiTheme="majorBidi" w:cstheme="majorBidi"/>
                <w:sz w:val="20"/>
                <w:szCs w:val="20"/>
              </w:rPr>
              <w:t>November 2021</w:t>
            </w:r>
            <w:commentRangeEnd w:id="594"/>
            <w:r>
              <w:rPr>
                <w:rStyle w:val="CommentReference"/>
                <w:rFonts w:ascii="Times New Roman" w:eastAsia="Times New Roman" w:hAnsi="Times New Roman" w:cs="Times New Roman"/>
                <w:lang w:eastAsia="fr-FR"/>
              </w:rPr>
              <w:commentReference w:id="594"/>
            </w:r>
          </w:p>
        </w:tc>
        <w:tc>
          <w:tcPr>
            <w:tcW w:w="877" w:type="dxa"/>
            <w:tcBorders>
              <w:bottom w:val="single" w:sz="4" w:space="0" w:color="auto"/>
            </w:tcBorders>
          </w:tcPr>
          <w:p w14:paraId="26D31E52"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JPN, KOR, EC</w:t>
            </w:r>
          </w:p>
        </w:tc>
        <w:tc>
          <w:tcPr>
            <w:tcW w:w="2457" w:type="dxa"/>
            <w:gridSpan w:val="2"/>
            <w:tcBorders>
              <w:bottom w:val="single" w:sz="4" w:space="0" w:color="auto"/>
            </w:tcBorders>
          </w:tcPr>
          <w:p w14:paraId="0C3F0104"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Ongoing</w:t>
            </w:r>
          </w:p>
        </w:tc>
      </w:tr>
      <w:tr w:rsidR="00D17025" w:rsidRPr="00021D94" w14:paraId="6B29152A" w14:textId="77777777" w:rsidTr="00ED113E">
        <w:trPr>
          <w:cantSplit/>
        </w:trPr>
        <w:tc>
          <w:tcPr>
            <w:tcW w:w="899" w:type="dxa"/>
            <w:tcBorders>
              <w:bottom w:val="single" w:sz="6" w:space="0" w:color="auto"/>
            </w:tcBorders>
          </w:tcPr>
          <w:p w14:paraId="47EC67DC"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Priority</w:t>
            </w:r>
          </w:p>
        </w:tc>
        <w:tc>
          <w:tcPr>
            <w:tcW w:w="2480" w:type="dxa"/>
            <w:tcBorders>
              <w:bottom w:val="single" w:sz="6" w:space="0" w:color="auto"/>
            </w:tcBorders>
          </w:tcPr>
          <w:p w14:paraId="53592C6D"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Hydrogen safety material compatibility and new tank concepts</w:t>
            </w:r>
          </w:p>
        </w:tc>
        <w:tc>
          <w:tcPr>
            <w:tcW w:w="1789" w:type="dxa"/>
            <w:tcBorders>
              <w:bottom w:val="single" w:sz="6" w:space="0" w:color="auto"/>
            </w:tcBorders>
          </w:tcPr>
          <w:p w14:paraId="1F0A32B5"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Transposition in UN R134 [and R146]</w:t>
            </w:r>
          </w:p>
        </w:tc>
        <w:tc>
          <w:tcPr>
            <w:tcW w:w="3433" w:type="dxa"/>
            <w:tcBorders>
              <w:bottom w:val="single" w:sz="6" w:space="0" w:color="auto"/>
            </w:tcBorders>
          </w:tcPr>
          <w:p w14:paraId="65480CD0"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N/A</w:t>
            </w:r>
          </w:p>
        </w:tc>
        <w:tc>
          <w:tcPr>
            <w:tcW w:w="1264" w:type="dxa"/>
            <w:tcBorders>
              <w:bottom w:val="single" w:sz="6" w:space="0" w:color="auto"/>
            </w:tcBorders>
          </w:tcPr>
          <w:p w14:paraId="18207735" w14:textId="77777777" w:rsidR="00D17025" w:rsidRPr="00021D94" w:rsidRDefault="00D17025" w:rsidP="00D17025">
            <w:pPr>
              <w:spacing w:before="40" w:after="120" w:line="220" w:lineRule="exact"/>
              <w:ind w:left="28"/>
              <w:rPr>
                <w:rFonts w:asciiTheme="majorBidi" w:hAnsiTheme="majorBidi" w:cstheme="majorBidi"/>
                <w:sz w:val="20"/>
                <w:szCs w:val="20"/>
              </w:rPr>
            </w:pPr>
            <w:proofErr w:type="spellStart"/>
            <w:r w:rsidRPr="00021D94">
              <w:rPr>
                <w:rFonts w:asciiTheme="majorBidi" w:hAnsiTheme="majorBidi" w:cstheme="majorBidi"/>
                <w:sz w:val="20"/>
                <w:szCs w:val="20"/>
              </w:rPr>
              <w:t>T.b.d.</w:t>
            </w:r>
            <w:proofErr w:type="spellEnd"/>
          </w:p>
        </w:tc>
        <w:tc>
          <w:tcPr>
            <w:tcW w:w="1232" w:type="dxa"/>
            <w:tcBorders>
              <w:bottom w:val="single" w:sz="6" w:space="0" w:color="auto"/>
            </w:tcBorders>
          </w:tcPr>
          <w:p w14:paraId="3089F875"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877" w:type="dxa"/>
            <w:tcBorders>
              <w:bottom w:val="single" w:sz="6" w:space="0" w:color="auto"/>
            </w:tcBorders>
          </w:tcPr>
          <w:p w14:paraId="380D6FEE"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EC, JPN</w:t>
            </w:r>
          </w:p>
        </w:tc>
        <w:tc>
          <w:tcPr>
            <w:tcW w:w="2457" w:type="dxa"/>
            <w:gridSpan w:val="2"/>
            <w:tcBorders>
              <w:bottom w:val="single" w:sz="6" w:space="0" w:color="auto"/>
            </w:tcBorders>
          </w:tcPr>
          <w:p w14:paraId="768BC59D"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To be started if agreed by GRSP</w:t>
            </w:r>
          </w:p>
        </w:tc>
      </w:tr>
      <w:tr w:rsidR="00D17025" w:rsidRPr="00021D94" w14:paraId="0354A161" w14:textId="77777777" w:rsidTr="00ED113E">
        <w:trPr>
          <w:cantSplit/>
        </w:trPr>
        <w:tc>
          <w:tcPr>
            <w:tcW w:w="899" w:type="dxa"/>
            <w:tcBorders>
              <w:top w:val="single" w:sz="6" w:space="0" w:color="auto"/>
              <w:bottom w:val="single" w:sz="4" w:space="0" w:color="auto"/>
            </w:tcBorders>
          </w:tcPr>
          <w:p w14:paraId="221DD349"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Priority</w:t>
            </w:r>
          </w:p>
        </w:tc>
        <w:tc>
          <w:tcPr>
            <w:tcW w:w="2480" w:type="dxa"/>
            <w:tcBorders>
              <w:top w:val="single" w:sz="6" w:space="0" w:color="auto"/>
              <w:bottom w:val="single" w:sz="4" w:space="0" w:color="auto"/>
            </w:tcBorders>
          </w:tcPr>
          <w:p w14:paraId="6D3F6811"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 xml:space="preserve">Electric vehicles safety </w:t>
            </w:r>
          </w:p>
        </w:tc>
        <w:tc>
          <w:tcPr>
            <w:tcW w:w="1789" w:type="dxa"/>
            <w:tcBorders>
              <w:top w:val="single" w:sz="6" w:space="0" w:color="auto"/>
              <w:bottom w:val="single" w:sz="4" w:space="0" w:color="auto"/>
            </w:tcBorders>
          </w:tcPr>
          <w:p w14:paraId="34883822"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GTR20 Phase 2</w:t>
            </w:r>
          </w:p>
        </w:tc>
        <w:tc>
          <w:tcPr>
            <w:tcW w:w="3433" w:type="dxa"/>
            <w:tcBorders>
              <w:top w:val="single" w:sz="6" w:space="0" w:color="auto"/>
              <w:bottom w:val="single" w:sz="4" w:space="0" w:color="auto"/>
            </w:tcBorders>
          </w:tcPr>
          <w:p w14:paraId="68DE2FD0"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1264" w:type="dxa"/>
            <w:tcBorders>
              <w:top w:val="single" w:sz="6" w:space="0" w:color="auto"/>
              <w:bottom w:val="single" w:sz="4" w:space="0" w:color="auto"/>
            </w:tcBorders>
          </w:tcPr>
          <w:p w14:paraId="2EDD38FF"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IWG-EVS</w:t>
            </w:r>
          </w:p>
        </w:tc>
        <w:tc>
          <w:tcPr>
            <w:tcW w:w="1232" w:type="dxa"/>
            <w:tcBorders>
              <w:top w:val="single" w:sz="6" w:space="0" w:color="auto"/>
              <w:bottom w:val="single" w:sz="4" w:space="0" w:color="auto"/>
            </w:tcBorders>
          </w:tcPr>
          <w:p w14:paraId="77E060D4"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Proposal at December 2021 GRSP</w:t>
            </w:r>
          </w:p>
        </w:tc>
        <w:tc>
          <w:tcPr>
            <w:tcW w:w="877" w:type="dxa"/>
            <w:tcBorders>
              <w:top w:val="single" w:sz="6" w:space="0" w:color="auto"/>
              <w:bottom w:val="single" w:sz="4" w:space="0" w:color="auto"/>
            </w:tcBorders>
          </w:tcPr>
          <w:p w14:paraId="75EFAF2E"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US, EC, CN, JP</w:t>
            </w:r>
          </w:p>
        </w:tc>
        <w:tc>
          <w:tcPr>
            <w:tcW w:w="2457" w:type="dxa"/>
            <w:gridSpan w:val="2"/>
            <w:tcBorders>
              <w:top w:val="single" w:sz="6" w:space="0" w:color="auto"/>
              <w:bottom w:val="single" w:sz="4" w:space="0" w:color="auto"/>
            </w:tcBorders>
          </w:tcPr>
          <w:p w14:paraId="072075D2"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eastAsia="Yu Mincho" w:hAnsiTheme="majorBidi" w:cstheme="majorBidi"/>
                <w:sz w:val="20"/>
                <w:szCs w:val="20"/>
                <w:lang w:eastAsia="ja-JP"/>
              </w:rPr>
              <w:t>Ongoing</w:t>
            </w:r>
          </w:p>
        </w:tc>
      </w:tr>
      <w:tr w:rsidR="00D17025" w:rsidRPr="00021D94" w14:paraId="07D8178A" w14:textId="77777777" w:rsidTr="00ED113E">
        <w:trPr>
          <w:cantSplit/>
        </w:trPr>
        <w:tc>
          <w:tcPr>
            <w:tcW w:w="899" w:type="dxa"/>
            <w:tcBorders>
              <w:bottom w:val="single" w:sz="4" w:space="0" w:color="auto"/>
            </w:tcBorders>
          </w:tcPr>
          <w:p w14:paraId="60BFC088" w14:textId="77777777" w:rsidR="00D17025" w:rsidRPr="00021D94" w:rsidRDefault="00D17025" w:rsidP="00D17025">
            <w:pPr>
              <w:spacing w:before="40" w:after="120" w:line="220" w:lineRule="exact"/>
              <w:ind w:left="28"/>
              <w:rPr>
                <w:rFonts w:asciiTheme="majorBidi" w:hAnsiTheme="majorBidi" w:cstheme="majorBidi"/>
                <w:sz w:val="20"/>
                <w:szCs w:val="20"/>
              </w:rPr>
            </w:pPr>
            <w:commentRangeStart w:id="595"/>
            <w:r w:rsidRPr="00021D94">
              <w:rPr>
                <w:rFonts w:asciiTheme="majorBidi" w:hAnsiTheme="majorBidi" w:cstheme="majorBidi"/>
                <w:sz w:val="20"/>
                <w:szCs w:val="20"/>
              </w:rPr>
              <w:t>Priority</w:t>
            </w:r>
          </w:p>
        </w:tc>
        <w:tc>
          <w:tcPr>
            <w:tcW w:w="2480" w:type="dxa"/>
            <w:tcBorders>
              <w:bottom w:val="single" w:sz="4" w:space="0" w:color="auto"/>
            </w:tcBorders>
          </w:tcPr>
          <w:p w14:paraId="374A0763"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Children in buses</w:t>
            </w:r>
          </w:p>
        </w:tc>
        <w:tc>
          <w:tcPr>
            <w:tcW w:w="1789" w:type="dxa"/>
            <w:tcBorders>
              <w:bottom w:val="single" w:sz="4" w:space="0" w:color="auto"/>
            </w:tcBorders>
          </w:tcPr>
          <w:p w14:paraId="2E0A339D"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New reg</w:t>
            </w:r>
          </w:p>
        </w:tc>
        <w:tc>
          <w:tcPr>
            <w:tcW w:w="3433" w:type="dxa"/>
            <w:tcBorders>
              <w:bottom w:val="single" w:sz="4" w:space="0" w:color="auto"/>
            </w:tcBorders>
          </w:tcPr>
          <w:p w14:paraId="586ACEEC"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2019/22 and GRSP-66-06</w:t>
            </w:r>
          </w:p>
        </w:tc>
        <w:tc>
          <w:tcPr>
            <w:tcW w:w="1264" w:type="dxa"/>
            <w:tcBorders>
              <w:bottom w:val="single" w:sz="4" w:space="0" w:color="auto"/>
            </w:tcBorders>
          </w:tcPr>
          <w:p w14:paraId="1491191E"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IWG-STCBC</w:t>
            </w:r>
          </w:p>
        </w:tc>
        <w:tc>
          <w:tcPr>
            <w:tcW w:w="1232" w:type="dxa"/>
            <w:tcBorders>
              <w:bottom w:val="single" w:sz="4" w:space="0" w:color="auto"/>
            </w:tcBorders>
          </w:tcPr>
          <w:p w14:paraId="1D7D3E29"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WP29 March 2023</w:t>
            </w:r>
          </w:p>
        </w:tc>
        <w:tc>
          <w:tcPr>
            <w:tcW w:w="877" w:type="dxa"/>
            <w:tcBorders>
              <w:bottom w:val="single" w:sz="4" w:space="0" w:color="auto"/>
            </w:tcBorders>
          </w:tcPr>
          <w:p w14:paraId="68C66F74"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SP</w:t>
            </w:r>
          </w:p>
        </w:tc>
        <w:tc>
          <w:tcPr>
            <w:tcW w:w="2457" w:type="dxa"/>
            <w:gridSpan w:val="2"/>
            <w:tcBorders>
              <w:bottom w:val="single" w:sz="4" w:space="0" w:color="auto"/>
            </w:tcBorders>
          </w:tcPr>
          <w:p w14:paraId="1FAE96B3"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Ongoing</w:t>
            </w:r>
            <w:commentRangeEnd w:id="595"/>
            <w:r>
              <w:rPr>
                <w:rStyle w:val="CommentReference"/>
                <w:rFonts w:ascii="Times New Roman" w:eastAsia="Times New Roman" w:hAnsi="Times New Roman" w:cs="Times New Roman"/>
                <w:lang w:eastAsia="fr-FR"/>
              </w:rPr>
              <w:commentReference w:id="595"/>
            </w:r>
          </w:p>
        </w:tc>
      </w:tr>
      <w:tr w:rsidR="00D17025" w:rsidRPr="00021D94" w14:paraId="24A5006C" w14:textId="77777777" w:rsidTr="00ED113E">
        <w:trPr>
          <w:cantSplit/>
        </w:trPr>
        <w:tc>
          <w:tcPr>
            <w:tcW w:w="899" w:type="dxa"/>
            <w:tcBorders>
              <w:top w:val="single" w:sz="4" w:space="0" w:color="auto"/>
              <w:bottom w:val="single" w:sz="6" w:space="0" w:color="auto"/>
            </w:tcBorders>
          </w:tcPr>
          <w:p w14:paraId="080BB9B1"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2480" w:type="dxa"/>
            <w:tcBorders>
              <w:top w:val="single" w:sz="4" w:space="0" w:color="auto"/>
              <w:bottom w:val="single" w:sz="6" w:space="0" w:color="auto"/>
            </w:tcBorders>
          </w:tcPr>
          <w:p w14:paraId="44DF6363"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1789" w:type="dxa"/>
            <w:tcBorders>
              <w:top w:val="single" w:sz="4" w:space="0" w:color="auto"/>
              <w:bottom w:val="single" w:sz="6" w:space="0" w:color="auto"/>
            </w:tcBorders>
          </w:tcPr>
          <w:p w14:paraId="48F4AD9F"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3433" w:type="dxa"/>
            <w:tcBorders>
              <w:top w:val="single" w:sz="4" w:space="0" w:color="auto"/>
              <w:bottom w:val="single" w:sz="6" w:space="0" w:color="auto"/>
            </w:tcBorders>
          </w:tcPr>
          <w:p w14:paraId="6DB592BD"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1264" w:type="dxa"/>
            <w:tcBorders>
              <w:top w:val="single" w:sz="4" w:space="0" w:color="auto"/>
              <w:bottom w:val="single" w:sz="6" w:space="0" w:color="auto"/>
            </w:tcBorders>
          </w:tcPr>
          <w:p w14:paraId="69CB3EAA"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1232" w:type="dxa"/>
            <w:tcBorders>
              <w:top w:val="single" w:sz="4" w:space="0" w:color="auto"/>
              <w:bottom w:val="single" w:sz="6" w:space="0" w:color="auto"/>
            </w:tcBorders>
          </w:tcPr>
          <w:p w14:paraId="352FF014"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877" w:type="dxa"/>
            <w:tcBorders>
              <w:top w:val="single" w:sz="4" w:space="0" w:color="auto"/>
              <w:bottom w:val="single" w:sz="6" w:space="0" w:color="auto"/>
            </w:tcBorders>
          </w:tcPr>
          <w:p w14:paraId="0B19ED76" w14:textId="77777777" w:rsidR="00D17025" w:rsidRPr="00021D94" w:rsidRDefault="00D17025" w:rsidP="00D17025">
            <w:pPr>
              <w:spacing w:before="40" w:after="120" w:line="220" w:lineRule="exact"/>
              <w:ind w:left="28"/>
              <w:rPr>
                <w:rFonts w:asciiTheme="majorBidi" w:hAnsiTheme="majorBidi" w:cstheme="majorBidi"/>
                <w:sz w:val="20"/>
                <w:szCs w:val="20"/>
              </w:rPr>
            </w:pPr>
          </w:p>
        </w:tc>
        <w:tc>
          <w:tcPr>
            <w:tcW w:w="2457" w:type="dxa"/>
            <w:gridSpan w:val="2"/>
            <w:tcBorders>
              <w:top w:val="single" w:sz="4" w:space="0" w:color="auto"/>
              <w:bottom w:val="single" w:sz="6" w:space="0" w:color="auto"/>
            </w:tcBorders>
          </w:tcPr>
          <w:p w14:paraId="7CB77233" w14:textId="77777777" w:rsidR="00D17025" w:rsidRPr="00021D94" w:rsidRDefault="00D17025" w:rsidP="00D17025">
            <w:pPr>
              <w:spacing w:before="40" w:after="120" w:line="220" w:lineRule="exact"/>
              <w:ind w:left="28"/>
              <w:rPr>
                <w:rFonts w:asciiTheme="majorBidi" w:hAnsiTheme="majorBidi" w:cstheme="majorBidi"/>
                <w:sz w:val="20"/>
                <w:szCs w:val="20"/>
              </w:rPr>
            </w:pPr>
          </w:p>
        </w:tc>
      </w:tr>
      <w:tr w:rsidR="00D17025" w:rsidRPr="00021D94" w14:paraId="55492B95" w14:textId="77777777" w:rsidTr="0081085C">
        <w:trPr>
          <w:cantSplit/>
        </w:trPr>
        <w:tc>
          <w:tcPr>
            <w:tcW w:w="14431" w:type="dxa"/>
            <w:gridSpan w:val="9"/>
            <w:tcBorders>
              <w:top w:val="single" w:sz="6" w:space="0" w:color="auto"/>
              <w:bottom w:val="single" w:sz="6" w:space="0" w:color="auto"/>
            </w:tcBorders>
          </w:tcPr>
          <w:p w14:paraId="690DE64E" w14:textId="77777777" w:rsidR="00D17025" w:rsidRPr="00021D94" w:rsidRDefault="00D17025" w:rsidP="00D17025">
            <w:pPr>
              <w:spacing w:before="40" w:after="120" w:line="220" w:lineRule="exact"/>
              <w:ind w:left="28"/>
              <w:jc w:val="center"/>
              <w:rPr>
                <w:rFonts w:asciiTheme="majorBidi" w:hAnsiTheme="majorBidi" w:cstheme="majorBidi"/>
                <w:b/>
                <w:sz w:val="20"/>
                <w:szCs w:val="20"/>
              </w:rPr>
            </w:pPr>
            <w:r w:rsidRPr="00021D94">
              <w:rPr>
                <w:rFonts w:asciiTheme="majorBidi" w:hAnsiTheme="majorBidi" w:cstheme="majorBidi"/>
                <w:b/>
                <w:sz w:val="20"/>
                <w:szCs w:val="20"/>
              </w:rPr>
              <w:t>Long term</w:t>
            </w:r>
          </w:p>
        </w:tc>
      </w:tr>
      <w:tr w:rsidR="00D17025" w:rsidRPr="00021D94" w14:paraId="79088D15" w14:textId="77777777" w:rsidTr="00ED113E">
        <w:trPr>
          <w:cantSplit/>
        </w:trPr>
        <w:tc>
          <w:tcPr>
            <w:tcW w:w="899" w:type="dxa"/>
            <w:tcBorders>
              <w:top w:val="single" w:sz="6" w:space="0" w:color="auto"/>
              <w:bottom w:val="single" w:sz="12" w:space="0" w:color="auto"/>
            </w:tcBorders>
          </w:tcPr>
          <w:p w14:paraId="7319C685" w14:textId="77777777" w:rsidR="00D17025" w:rsidRPr="00021D94" w:rsidRDefault="00D17025" w:rsidP="00D17025">
            <w:pPr>
              <w:spacing w:before="40" w:after="120" w:line="220" w:lineRule="exact"/>
              <w:ind w:left="28"/>
              <w:rPr>
                <w:rFonts w:asciiTheme="majorBidi" w:hAnsiTheme="majorBidi" w:cstheme="majorBidi"/>
                <w:sz w:val="20"/>
                <w:szCs w:val="20"/>
              </w:rPr>
            </w:pPr>
            <w:commentRangeStart w:id="596"/>
            <w:r w:rsidRPr="00021D94">
              <w:rPr>
                <w:rFonts w:asciiTheme="majorBidi" w:hAnsiTheme="majorBidi" w:cstheme="majorBidi"/>
                <w:sz w:val="20"/>
                <w:szCs w:val="20"/>
              </w:rPr>
              <w:t>Priority</w:t>
            </w:r>
          </w:p>
        </w:tc>
        <w:tc>
          <w:tcPr>
            <w:tcW w:w="2480" w:type="dxa"/>
            <w:tcBorders>
              <w:top w:val="single" w:sz="6" w:space="0" w:color="auto"/>
              <w:bottom w:val="single" w:sz="12" w:space="0" w:color="auto"/>
            </w:tcBorders>
          </w:tcPr>
          <w:p w14:paraId="3EE1E2E3"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Helmets</w:t>
            </w:r>
          </w:p>
        </w:tc>
        <w:tc>
          <w:tcPr>
            <w:tcW w:w="1789" w:type="dxa"/>
            <w:tcBorders>
              <w:top w:val="single" w:sz="6" w:space="0" w:color="auto"/>
              <w:bottom w:val="single" w:sz="12" w:space="0" w:color="auto"/>
            </w:tcBorders>
          </w:tcPr>
          <w:p w14:paraId="7ACA00FE"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07 series of </w:t>
            </w:r>
            <w:proofErr w:type="spellStart"/>
            <w:r w:rsidRPr="00021D94">
              <w:rPr>
                <w:rFonts w:asciiTheme="majorBidi" w:hAnsiTheme="majorBidi" w:cstheme="majorBidi"/>
                <w:sz w:val="20"/>
                <w:szCs w:val="20"/>
              </w:rPr>
              <w:t>amdt</w:t>
            </w:r>
            <w:proofErr w:type="spellEnd"/>
          </w:p>
          <w:p w14:paraId="32950B02"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 xml:space="preserve">Phase 2 of IWG </w:t>
            </w:r>
          </w:p>
        </w:tc>
        <w:tc>
          <w:tcPr>
            <w:tcW w:w="3433" w:type="dxa"/>
            <w:tcBorders>
              <w:top w:val="single" w:sz="6" w:space="0" w:color="auto"/>
              <w:bottom w:val="single" w:sz="12" w:space="0" w:color="auto"/>
            </w:tcBorders>
          </w:tcPr>
          <w:p w14:paraId="1AD41396"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2019/25 and GRSP-66-22</w:t>
            </w:r>
          </w:p>
        </w:tc>
        <w:tc>
          <w:tcPr>
            <w:tcW w:w="1264" w:type="dxa"/>
            <w:tcBorders>
              <w:top w:val="single" w:sz="6" w:space="0" w:color="auto"/>
              <w:bottom w:val="single" w:sz="12" w:space="0" w:color="auto"/>
            </w:tcBorders>
          </w:tcPr>
          <w:p w14:paraId="55001C63"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IWG PH (mandate to be proposed)</w:t>
            </w:r>
          </w:p>
        </w:tc>
        <w:tc>
          <w:tcPr>
            <w:tcW w:w="1232" w:type="dxa"/>
            <w:tcBorders>
              <w:top w:val="single" w:sz="6" w:space="0" w:color="auto"/>
              <w:bottom w:val="single" w:sz="12" w:space="0" w:color="auto"/>
            </w:tcBorders>
          </w:tcPr>
          <w:p w14:paraId="004DD2F7" w14:textId="77777777" w:rsidR="00D17025" w:rsidRPr="00021D94" w:rsidRDefault="00D17025" w:rsidP="00D17025">
            <w:pPr>
              <w:spacing w:before="40" w:after="120" w:line="220" w:lineRule="exact"/>
              <w:ind w:left="28"/>
              <w:rPr>
                <w:rFonts w:asciiTheme="majorBidi" w:hAnsiTheme="majorBidi" w:cstheme="majorBidi"/>
                <w:sz w:val="20"/>
                <w:szCs w:val="20"/>
              </w:rPr>
            </w:pPr>
            <w:proofErr w:type="gramStart"/>
            <w:r w:rsidRPr="00021D94">
              <w:rPr>
                <w:rFonts w:asciiTheme="majorBidi" w:hAnsiTheme="majorBidi" w:cstheme="majorBidi"/>
                <w:sz w:val="20"/>
                <w:szCs w:val="20"/>
              </w:rPr>
              <w:t>2022 ?</w:t>
            </w:r>
            <w:proofErr w:type="gramEnd"/>
          </w:p>
        </w:tc>
        <w:tc>
          <w:tcPr>
            <w:tcW w:w="877" w:type="dxa"/>
            <w:tcBorders>
              <w:top w:val="single" w:sz="6" w:space="0" w:color="auto"/>
              <w:bottom w:val="single" w:sz="12" w:space="0" w:color="auto"/>
            </w:tcBorders>
          </w:tcPr>
          <w:p w14:paraId="44A30EC5"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FR IT</w:t>
            </w:r>
          </w:p>
        </w:tc>
        <w:tc>
          <w:tcPr>
            <w:tcW w:w="2457" w:type="dxa"/>
            <w:gridSpan w:val="2"/>
            <w:tcBorders>
              <w:top w:val="single" w:sz="6" w:space="0" w:color="auto"/>
              <w:bottom w:val="single" w:sz="12" w:space="0" w:color="auto"/>
            </w:tcBorders>
          </w:tcPr>
          <w:p w14:paraId="3E7A6885" w14:textId="77777777" w:rsidR="00D17025" w:rsidRPr="00021D94" w:rsidRDefault="00D17025" w:rsidP="00D17025">
            <w:pPr>
              <w:spacing w:before="40" w:after="120" w:line="220" w:lineRule="exact"/>
              <w:ind w:left="28"/>
              <w:rPr>
                <w:rFonts w:asciiTheme="majorBidi" w:hAnsiTheme="majorBidi" w:cstheme="majorBidi"/>
                <w:sz w:val="20"/>
                <w:szCs w:val="20"/>
              </w:rPr>
            </w:pPr>
            <w:r w:rsidRPr="00021D94">
              <w:rPr>
                <w:rFonts w:asciiTheme="majorBidi" w:hAnsiTheme="majorBidi" w:cstheme="majorBidi"/>
                <w:sz w:val="20"/>
                <w:szCs w:val="20"/>
              </w:rPr>
              <w:t>To be started if agreed by GRSP</w:t>
            </w:r>
            <w:commentRangeEnd w:id="596"/>
            <w:r>
              <w:rPr>
                <w:rStyle w:val="CommentReference"/>
                <w:rFonts w:ascii="Times New Roman" w:eastAsia="Times New Roman" w:hAnsi="Times New Roman" w:cs="Times New Roman"/>
                <w:lang w:eastAsia="fr-FR"/>
              </w:rPr>
              <w:commentReference w:id="596"/>
            </w:r>
          </w:p>
        </w:tc>
      </w:tr>
    </w:tbl>
    <w:p w14:paraId="35E1EF48" w14:textId="77777777" w:rsidR="00586FAF" w:rsidRPr="00586FAF" w:rsidRDefault="00586FAF" w:rsidP="00586FAF">
      <w:pPr>
        <w:pStyle w:val="SingleTxtG"/>
      </w:pPr>
    </w:p>
    <w:p w14:paraId="5396F393" w14:textId="77777777" w:rsidR="00F41DCA" w:rsidRDefault="00F41DCA" w:rsidP="008502BD">
      <w:pPr>
        <w:pStyle w:val="SingleTxtG"/>
        <w:rPr>
          <w:b/>
          <w:bCs/>
        </w:rPr>
        <w:sectPr w:rsidR="00F41DCA" w:rsidSect="009B0517">
          <w:headerReference w:type="even" r:id="rId52"/>
          <w:headerReference w:type="default" r:id="rId53"/>
          <w:footerReference w:type="even" r:id="rId54"/>
          <w:footerReference w:type="default" r:id="rId55"/>
          <w:endnotePr>
            <w:numFmt w:val="decimal"/>
          </w:endnotePr>
          <w:pgSz w:w="16840" w:h="11907" w:orient="landscape" w:code="9"/>
          <w:pgMar w:top="1134" w:right="1417" w:bottom="1134" w:left="1134" w:header="567" w:footer="567" w:gutter="0"/>
          <w:cols w:space="720"/>
          <w:docGrid w:linePitch="272"/>
        </w:sectPr>
      </w:pPr>
    </w:p>
    <w:p w14:paraId="681A6958" w14:textId="00DE8420" w:rsidR="008502BD" w:rsidRDefault="008502BD" w:rsidP="008502BD">
      <w:pPr>
        <w:pStyle w:val="SingleTxtG"/>
        <w:rPr>
          <w:b/>
          <w:bCs/>
        </w:rPr>
      </w:pPr>
      <w:r w:rsidRPr="0077091D">
        <w:rPr>
          <w:b/>
          <w:bCs/>
        </w:rPr>
        <w:lastRenderedPageBreak/>
        <w:t>Subjects under consideration by the Working Party on Passive Safety (GRSP)</w:t>
      </w:r>
    </w:p>
    <w:tbl>
      <w:tblPr>
        <w:tblW w:w="7512"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253"/>
        <w:gridCol w:w="1624"/>
        <w:gridCol w:w="1635"/>
      </w:tblGrid>
      <w:tr w:rsidR="008502BD" w:rsidRPr="0077091D" w14:paraId="27641B49" w14:textId="77777777" w:rsidTr="008502BD">
        <w:trPr>
          <w:tblHeader/>
        </w:trPr>
        <w:tc>
          <w:tcPr>
            <w:tcW w:w="2831" w:type="pct"/>
            <w:tcBorders>
              <w:top w:val="single" w:sz="4" w:space="0" w:color="auto"/>
              <w:bottom w:val="single" w:sz="12" w:space="0" w:color="auto"/>
            </w:tcBorders>
            <w:shd w:val="clear" w:color="auto" w:fill="auto"/>
            <w:tcMar>
              <w:left w:w="0" w:type="dxa"/>
            </w:tcMar>
            <w:vAlign w:val="bottom"/>
          </w:tcPr>
          <w:p w14:paraId="58484596"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Subject</w:t>
            </w:r>
          </w:p>
        </w:tc>
        <w:tc>
          <w:tcPr>
            <w:tcW w:w="1081" w:type="pct"/>
            <w:tcBorders>
              <w:top w:val="single" w:sz="4" w:space="0" w:color="auto"/>
              <w:bottom w:val="single" w:sz="12" w:space="0" w:color="auto"/>
            </w:tcBorders>
            <w:shd w:val="clear" w:color="auto" w:fill="auto"/>
            <w:tcMar>
              <w:left w:w="0" w:type="dxa"/>
            </w:tcMar>
            <w:vAlign w:val="bottom"/>
          </w:tcPr>
          <w:p w14:paraId="67A2658E" w14:textId="77777777" w:rsidR="008502BD" w:rsidRPr="004B3730" w:rsidRDefault="008502BD" w:rsidP="00C4452C">
            <w:pPr>
              <w:suppressAutoHyphens w:val="0"/>
              <w:spacing w:before="80" w:after="80" w:line="200" w:lineRule="exact"/>
              <w:ind w:right="113"/>
              <w:rPr>
                <w:i/>
                <w:sz w:val="16"/>
                <w:szCs w:val="16"/>
                <w:lang w:val="fr-CH"/>
              </w:rPr>
            </w:pPr>
            <w:r w:rsidRPr="004B3730">
              <w:rPr>
                <w:i/>
                <w:sz w:val="16"/>
                <w:szCs w:val="16"/>
                <w:lang w:val="fr-CH"/>
              </w:rPr>
              <w:t xml:space="preserve">Document </w:t>
            </w:r>
            <w:proofErr w:type="spellStart"/>
            <w:r w:rsidRPr="004B3730">
              <w:rPr>
                <w:i/>
                <w:sz w:val="16"/>
                <w:szCs w:val="16"/>
                <w:lang w:val="fr-CH"/>
              </w:rPr>
              <w:t>symbol</w:t>
            </w:r>
            <w:proofErr w:type="spellEnd"/>
            <w:r w:rsidRPr="004B3730">
              <w:rPr>
                <w:i/>
                <w:sz w:val="16"/>
                <w:szCs w:val="16"/>
                <w:lang w:val="fr-CH"/>
              </w:rPr>
              <w:t xml:space="preserve"> ECE/TRANS/WP.29/...</w:t>
            </w:r>
          </w:p>
        </w:tc>
        <w:tc>
          <w:tcPr>
            <w:tcW w:w="1088" w:type="pct"/>
            <w:tcBorders>
              <w:top w:val="single" w:sz="4" w:space="0" w:color="auto"/>
              <w:bottom w:val="single" w:sz="12" w:space="0" w:color="auto"/>
            </w:tcBorders>
            <w:shd w:val="clear" w:color="auto" w:fill="auto"/>
            <w:tcMar>
              <w:left w:w="0" w:type="dxa"/>
            </w:tcMar>
            <w:vAlign w:val="bottom"/>
          </w:tcPr>
          <w:p w14:paraId="5C1EDF29" w14:textId="77777777" w:rsidR="008502BD" w:rsidRPr="0077091D" w:rsidRDefault="008502BD" w:rsidP="00C4452C">
            <w:pPr>
              <w:suppressAutoHyphens w:val="0"/>
              <w:spacing w:before="80" w:after="80" w:line="200" w:lineRule="exact"/>
              <w:ind w:right="113"/>
              <w:rPr>
                <w:i/>
                <w:sz w:val="16"/>
                <w:szCs w:val="16"/>
              </w:rPr>
            </w:pPr>
            <w:r w:rsidRPr="0077091D">
              <w:rPr>
                <w:i/>
                <w:sz w:val="16"/>
                <w:szCs w:val="16"/>
              </w:rPr>
              <w:t>Documentation availability</w:t>
            </w:r>
          </w:p>
        </w:tc>
      </w:tr>
      <w:tr w:rsidR="008502BD" w:rsidRPr="0077091D" w14:paraId="0F6B3E17" w14:textId="77777777" w:rsidTr="008502BD">
        <w:tc>
          <w:tcPr>
            <w:tcW w:w="2831" w:type="pct"/>
            <w:tcBorders>
              <w:top w:val="single" w:sz="12" w:space="0" w:color="auto"/>
            </w:tcBorders>
            <w:shd w:val="clear" w:color="auto" w:fill="auto"/>
            <w:tcMar>
              <w:left w:w="0" w:type="dxa"/>
            </w:tcMar>
          </w:tcPr>
          <w:p w14:paraId="46778EDE" w14:textId="77777777" w:rsidR="008502BD" w:rsidRPr="0077091D" w:rsidRDefault="008502BD" w:rsidP="00C4452C">
            <w:pPr>
              <w:suppressAutoHyphens w:val="0"/>
              <w:spacing w:before="40" w:after="120" w:line="220" w:lineRule="exact"/>
              <w:ind w:right="113"/>
              <w:rPr>
                <w:b/>
                <w:bCs/>
              </w:rPr>
            </w:pPr>
            <w:r w:rsidRPr="0077091D">
              <w:rPr>
                <w:b/>
              </w:rPr>
              <w:t>7.1.</w:t>
            </w:r>
            <w:r w:rsidRPr="0077091D">
              <w:rPr>
                <w:b/>
              </w:rPr>
              <w:tab/>
            </w:r>
            <w:r w:rsidRPr="0077091D">
              <w:rPr>
                <w:b/>
                <w:bCs/>
              </w:rPr>
              <w:t>1958 Agreement</w:t>
            </w:r>
          </w:p>
          <w:p w14:paraId="73B0C232" w14:textId="77777777" w:rsidR="008502BD" w:rsidRPr="0077091D" w:rsidRDefault="008502BD" w:rsidP="00C4452C">
            <w:pPr>
              <w:suppressAutoHyphens w:val="0"/>
              <w:spacing w:before="40" w:after="120" w:line="220" w:lineRule="exact"/>
              <w:ind w:left="567" w:right="113" w:hanging="567"/>
              <w:rPr>
                <w:b/>
              </w:rPr>
            </w:pPr>
            <w:r w:rsidRPr="0077091D">
              <w:t>7.1.1.</w:t>
            </w:r>
            <w:r w:rsidRPr="0077091D">
              <w:tab/>
              <w:t>Proposal for draft amendments to existing UN Regulations (1958 Agreement):</w:t>
            </w:r>
          </w:p>
        </w:tc>
        <w:tc>
          <w:tcPr>
            <w:tcW w:w="2169" w:type="pct"/>
            <w:gridSpan w:val="2"/>
            <w:tcBorders>
              <w:top w:val="single" w:sz="12" w:space="0" w:color="auto"/>
            </w:tcBorders>
            <w:shd w:val="clear" w:color="auto" w:fill="auto"/>
          </w:tcPr>
          <w:p w14:paraId="5F16F96A" w14:textId="355FE1B9" w:rsidR="008502BD" w:rsidRPr="0077091D" w:rsidRDefault="008502BD" w:rsidP="00C4452C">
            <w:pPr>
              <w:suppressAutoHyphens w:val="0"/>
              <w:spacing w:before="40" w:after="120" w:line="220" w:lineRule="exact"/>
              <w:ind w:right="113"/>
            </w:pPr>
            <w:r w:rsidRPr="0077091D">
              <w:t>For document symbols and its availability, please refer to the agenda for the sixty-</w:t>
            </w:r>
            <w:r w:rsidR="00DE35C0">
              <w:t>nin</w:t>
            </w:r>
            <w:r w:rsidR="00DE35C0" w:rsidRPr="0077091D">
              <w:t xml:space="preserve">th </w:t>
            </w:r>
            <w:r w:rsidRPr="0077091D">
              <w:t>session (GRSP/</w:t>
            </w:r>
            <w:r w:rsidR="00DE35C0" w:rsidRPr="0077091D">
              <w:t>20</w:t>
            </w:r>
            <w:r w:rsidR="00DE35C0">
              <w:t>21</w:t>
            </w:r>
            <w:r w:rsidRPr="0077091D">
              <w:t>/</w:t>
            </w:r>
            <w:r w:rsidRPr="00E92C8C">
              <w:t>1</w:t>
            </w:r>
            <w:r w:rsidRPr="0077091D">
              <w:t>)</w:t>
            </w:r>
          </w:p>
        </w:tc>
      </w:tr>
      <w:tr w:rsidR="008502BD" w:rsidRPr="0077091D" w14:paraId="43E5F272" w14:textId="77777777" w:rsidTr="008502BD">
        <w:trPr>
          <w:trHeight w:val="20"/>
        </w:trPr>
        <w:tc>
          <w:tcPr>
            <w:tcW w:w="2831" w:type="pct"/>
            <w:shd w:val="clear" w:color="auto" w:fill="auto"/>
            <w:tcMar>
              <w:left w:w="0" w:type="dxa"/>
            </w:tcMar>
          </w:tcPr>
          <w:p w14:paraId="6E216C16"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21</w:t>
            </w:r>
            <w:r w:rsidRPr="009747B1">
              <w:rPr>
                <w:rFonts w:asciiTheme="majorBidi" w:hAnsiTheme="majorBidi" w:cstheme="majorBidi"/>
              </w:rPr>
              <w:tab/>
              <w:t>(Interior fittings);</w:t>
            </w:r>
          </w:p>
          <w:p w14:paraId="133C6E92"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22</w:t>
            </w:r>
            <w:r w:rsidRPr="009747B1">
              <w:rPr>
                <w:rFonts w:asciiTheme="majorBidi" w:hAnsiTheme="majorBidi" w:cstheme="majorBidi"/>
              </w:rPr>
              <w:tab/>
              <w:t>(Protective helmets);</w:t>
            </w:r>
          </w:p>
          <w:p w14:paraId="204C3920"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80</w:t>
            </w:r>
            <w:r w:rsidRPr="009747B1">
              <w:rPr>
                <w:rFonts w:asciiTheme="majorBidi" w:hAnsiTheme="majorBidi" w:cstheme="majorBidi"/>
              </w:rPr>
              <w:tab/>
              <w:t>(Strength of seats and their anchorages (buses));</w:t>
            </w:r>
          </w:p>
          <w:p w14:paraId="27383587" w14:textId="5FD565D2" w:rsidR="008502BD"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94</w:t>
            </w:r>
            <w:r w:rsidRPr="009747B1">
              <w:rPr>
                <w:rFonts w:asciiTheme="majorBidi" w:hAnsiTheme="majorBidi" w:cstheme="majorBidi"/>
              </w:rPr>
              <w:tab/>
              <w:t>(Frontal collision);</w:t>
            </w:r>
          </w:p>
          <w:p w14:paraId="18B01C28" w14:textId="4A60726F" w:rsidR="003D4988" w:rsidRPr="009747B1" w:rsidRDefault="003D4988" w:rsidP="00C4452C">
            <w:pPr>
              <w:pStyle w:val="SingleTxtG"/>
              <w:spacing w:before="40" w:line="220" w:lineRule="exact"/>
              <w:ind w:left="996" w:right="115" w:hanging="420"/>
              <w:jc w:val="left"/>
              <w:rPr>
                <w:rFonts w:asciiTheme="majorBidi" w:hAnsiTheme="majorBidi" w:cstheme="majorBidi"/>
              </w:rPr>
            </w:pPr>
            <w:r>
              <w:rPr>
                <w:rFonts w:asciiTheme="majorBidi" w:hAnsiTheme="majorBidi" w:cstheme="majorBidi"/>
              </w:rPr>
              <w:t>95</w:t>
            </w:r>
            <w:r w:rsidRPr="009747B1">
              <w:rPr>
                <w:rFonts w:asciiTheme="majorBidi" w:hAnsiTheme="majorBidi" w:cstheme="majorBidi"/>
              </w:rPr>
              <w:tab/>
            </w:r>
            <w:r>
              <w:t>(Lateral collision)</w:t>
            </w:r>
          </w:p>
          <w:p w14:paraId="326A38A9"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100</w:t>
            </w:r>
            <w:r w:rsidRPr="009747B1">
              <w:rPr>
                <w:rFonts w:asciiTheme="majorBidi" w:hAnsiTheme="majorBidi" w:cstheme="majorBidi"/>
              </w:rPr>
              <w:tab/>
              <w:t>(Electric power trained vehicles);</w:t>
            </w:r>
          </w:p>
          <w:p w14:paraId="300C8336"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127</w:t>
            </w:r>
            <w:r w:rsidRPr="009747B1">
              <w:rPr>
                <w:rFonts w:asciiTheme="majorBidi" w:hAnsiTheme="majorBidi" w:cstheme="majorBidi"/>
              </w:rPr>
              <w:tab/>
              <w:t>(Pedestrian safety);</w:t>
            </w:r>
          </w:p>
          <w:p w14:paraId="6B1283F5" w14:textId="77777777" w:rsidR="008502BD"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129</w:t>
            </w:r>
            <w:r w:rsidRPr="009747B1">
              <w:rPr>
                <w:rFonts w:asciiTheme="majorBidi" w:hAnsiTheme="majorBidi" w:cstheme="majorBidi"/>
              </w:rPr>
              <w:tab/>
              <w:t>(Enhanced child restraint systems)</w:t>
            </w:r>
          </w:p>
          <w:p w14:paraId="405D49F0" w14:textId="77777777" w:rsidR="008502BD" w:rsidRDefault="008502BD" w:rsidP="00C4452C">
            <w:pPr>
              <w:pStyle w:val="SingleTxtG"/>
              <w:spacing w:before="40" w:line="220" w:lineRule="exact"/>
              <w:ind w:left="996" w:right="115" w:hanging="420"/>
              <w:jc w:val="left"/>
              <w:rPr>
                <w:rFonts w:asciiTheme="majorBidi" w:hAnsiTheme="majorBidi" w:cstheme="majorBidi"/>
              </w:rPr>
            </w:pPr>
            <w:r>
              <w:rPr>
                <w:rFonts w:asciiTheme="majorBidi" w:hAnsiTheme="majorBidi" w:cstheme="majorBidi"/>
              </w:rPr>
              <w:t>134</w:t>
            </w:r>
            <w:r>
              <w:rPr>
                <w:rFonts w:asciiTheme="majorBidi" w:hAnsiTheme="majorBidi" w:cstheme="majorBidi"/>
              </w:rPr>
              <w:tab/>
              <w:t>(</w:t>
            </w:r>
            <w:r w:rsidRPr="009747B1">
              <w:rPr>
                <w:rFonts w:asciiTheme="majorBidi" w:hAnsiTheme="majorBidi" w:cstheme="majorBidi"/>
              </w:rPr>
              <w:t>Hydrogen and fuel cell vehicles (HFCV)</w:t>
            </w:r>
            <w:r>
              <w:rPr>
                <w:rFonts w:asciiTheme="majorBidi" w:hAnsiTheme="majorBidi" w:cstheme="majorBidi"/>
              </w:rPr>
              <w:t>)</w:t>
            </w:r>
          </w:p>
          <w:p w14:paraId="04AF1125" w14:textId="06B8C182" w:rsidR="008502BD" w:rsidRPr="009747B1" w:rsidRDefault="008502BD" w:rsidP="003D4988">
            <w:pPr>
              <w:pStyle w:val="SingleTxtG"/>
              <w:spacing w:before="40" w:line="220" w:lineRule="exact"/>
              <w:ind w:left="996" w:right="115" w:hanging="420"/>
              <w:jc w:val="left"/>
              <w:rPr>
                <w:rFonts w:asciiTheme="majorBidi" w:hAnsiTheme="majorBidi" w:cstheme="majorBidi"/>
              </w:rPr>
            </w:pPr>
            <w:r>
              <w:rPr>
                <w:rFonts w:asciiTheme="majorBidi" w:hAnsiTheme="majorBidi" w:cstheme="majorBidi"/>
              </w:rPr>
              <w:t>137</w:t>
            </w:r>
            <w:r>
              <w:rPr>
                <w:rFonts w:asciiTheme="majorBidi" w:hAnsiTheme="majorBidi" w:cstheme="majorBidi"/>
              </w:rPr>
              <w:tab/>
            </w:r>
            <w:r w:rsidRPr="009747B1">
              <w:rPr>
                <w:rFonts w:asciiTheme="majorBidi" w:hAnsiTheme="majorBidi" w:cstheme="majorBidi"/>
              </w:rPr>
              <w:t>Frontal impact with focus on restraint systems</w:t>
            </w:r>
          </w:p>
        </w:tc>
        <w:tc>
          <w:tcPr>
            <w:tcW w:w="2169" w:type="pct"/>
            <w:gridSpan w:val="2"/>
            <w:shd w:val="clear" w:color="auto" w:fill="auto"/>
          </w:tcPr>
          <w:p w14:paraId="4B31786E" w14:textId="77777777" w:rsidR="008502BD" w:rsidRPr="0077091D" w:rsidRDefault="008502BD" w:rsidP="00C4452C">
            <w:pPr>
              <w:suppressAutoHyphens w:val="0"/>
              <w:spacing w:before="40" w:after="120" w:line="220" w:lineRule="exact"/>
              <w:ind w:right="113"/>
            </w:pPr>
          </w:p>
        </w:tc>
      </w:tr>
      <w:tr w:rsidR="008502BD" w:rsidRPr="0077091D" w14:paraId="33E5752D" w14:textId="77777777" w:rsidTr="008502BD">
        <w:trPr>
          <w:trHeight w:val="20"/>
        </w:trPr>
        <w:tc>
          <w:tcPr>
            <w:tcW w:w="2831" w:type="pct"/>
            <w:shd w:val="clear" w:color="auto" w:fill="auto"/>
            <w:tcMar>
              <w:left w:w="0" w:type="dxa"/>
            </w:tcMar>
          </w:tcPr>
          <w:p w14:paraId="6792DB20" w14:textId="77777777" w:rsidR="008502BD" w:rsidRPr="0077091D" w:rsidRDefault="008502BD" w:rsidP="00C4452C">
            <w:pPr>
              <w:suppressAutoHyphens w:val="0"/>
              <w:spacing w:before="40" w:after="120" w:line="220" w:lineRule="exact"/>
              <w:ind w:right="113"/>
            </w:pPr>
            <w:r w:rsidRPr="0077091D">
              <w:t>7.1.2.</w:t>
            </w:r>
            <w:r w:rsidRPr="0077091D">
              <w:tab/>
              <w:t>Proposal for draft new UN Regulations:</w:t>
            </w:r>
          </w:p>
        </w:tc>
        <w:tc>
          <w:tcPr>
            <w:tcW w:w="2169" w:type="pct"/>
            <w:gridSpan w:val="2"/>
            <w:shd w:val="clear" w:color="auto" w:fill="auto"/>
            <w:tcMar>
              <w:left w:w="0" w:type="dxa"/>
            </w:tcMar>
          </w:tcPr>
          <w:p w14:paraId="07ED410E" w14:textId="77777777" w:rsidR="008502BD" w:rsidRPr="0077091D" w:rsidRDefault="008502BD" w:rsidP="00C4452C">
            <w:pPr>
              <w:suppressAutoHyphens w:val="0"/>
              <w:spacing w:before="40" w:after="120" w:line="220" w:lineRule="exact"/>
              <w:ind w:right="113"/>
            </w:pPr>
          </w:p>
        </w:tc>
      </w:tr>
      <w:tr w:rsidR="008502BD" w:rsidRPr="0077091D" w14:paraId="55055AD7" w14:textId="77777777" w:rsidTr="008502BD">
        <w:tc>
          <w:tcPr>
            <w:tcW w:w="2831" w:type="pct"/>
            <w:shd w:val="clear" w:color="auto" w:fill="auto"/>
            <w:tcMar>
              <w:left w:w="0" w:type="dxa"/>
            </w:tcMar>
          </w:tcPr>
          <w:p w14:paraId="04CD16F1" w14:textId="77777777" w:rsidR="008502BD" w:rsidRPr="0077091D" w:rsidRDefault="008502BD" w:rsidP="00C4452C">
            <w:pPr>
              <w:pStyle w:val="SingleTxtG"/>
              <w:spacing w:before="40" w:line="220" w:lineRule="exact"/>
              <w:ind w:left="567" w:right="565"/>
            </w:pPr>
            <w:r w:rsidRPr="0077091D">
              <w:t>Nil</w:t>
            </w:r>
          </w:p>
        </w:tc>
        <w:tc>
          <w:tcPr>
            <w:tcW w:w="2169" w:type="pct"/>
            <w:gridSpan w:val="2"/>
            <w:shd w:val="clear" w:color="auto" w:fill="auto"/>
            <w:tcMar>
              <w:left w:w="0" w:type="dxa"/>
            </w:tcMar>
          </w:tcPr>
          <w:p w14:paraId="4AF5DBFD" w14:textId="77777777" w:rsidR="008502BD" w:rsidRPr="0077091D" w:rsidRDefault="008502BD" w:rsidP="00C4452C">
            <w:pPr>
              <w:suppressAutoHyphens w:val="0"/>
              <w:spacing w:before="40" w:after="120" w:line="220" w:lineRule="exact"/>
              <w:ind w:right="113"/>
            </w:pPr>
          </w:p>
        </w:tc>
      </w:tr>
      <w:tr w:rsidR="008502BD" w:rsidRPr="0077091D" w14:paraId="405FAF40" w14:textId="77777777" w:rsidTr="008502BD">
        <w:tc>
          <w:tcPr>
            <w:tcW w:w="2831" w:type="pct"/>
            <w:shd w:val="clear" w:color="auto" w:fill="auto"/>
            <w:tcMar>
              <w:left w:w="0" w:type="dxa"/>
            </w:tcMar>
          </w:tcPr>
          <w:p w14:paraId="497AD374" w14:textId="77777777" w:rsidR="008502BD" w:rsidRPr="0077091D" w:rsidRDefault="008502BD" w:rsidP="00C4452C">
            <w:pPr>
              <w:suppressAutoHyphens w:val="0"/>
              <w:spacing w:before="40" w:after="120" w:line="220" w:lineRule="exact"/>
              <w:ind w:right="113"/>
              <w:rPr>
                <w:b/>
              </w:rPr>
            </w:pPr>
            <w:r w:rsidRPr="0077091D">
              <w:rPr>
                <w:b/>
              </w:rPr>
              <w:t>7.2.</w:t>
            </w:r>
            <w:r w:rsidRPr="0077091D">
              <w:rPr>
                <w:b/>
              </w:rPr>
              <w:tab/>
            </w:r>
            <w:r w:rsidRPr="0077091D">
              <w:rPr>
                <w:b/>
                <w:bCs/>
              </w:rPr>
              <w:t>1998 Agreement (Global)</w:t>
            </w:r>
          </w:p>
        </w:tc>
        <w:tc>
          <w:tcPr>
            <w:tcW w:w="2169" w:type="pct"/>
            <w:gridSpan w:val="2"/>
            <w:vMerge w:val="restart"/>
            <w:shd w:val="clear" w:color="auto" w:fill="auto"/>
            <w:tcMar>
              <w:left w:w="0" w:type="dxa"/>
            </w:tcMar>
          </w:tcPr>
          <w:p w14:paraId="080EF1D2" w14:textId="6F3619F4" w:rsidR="008502BD" w:rsidRPr="0077091D" w:rsidRDefault="008502BD" w:rsidP="00C4452C">
            <w:pPr>
              <w:suppressAutoHyphens w:val="0"/>
              <w:spacing w:before="40" w:after="120" w:line="220" w:lineRule="exact"/>
              <w:ind w:right="113"/>
            </w:pPr>
            <w:r w:rsidRPr="0077091D">
              <w:t xml:space="preserve">For document symbols and its availability, please refer to the agenda for the </w:t>
            </w:r>
            <w:r w:rsidR="00B30C15" w:rsidRPr="0077091D">
              <w:t>sixty-</w:t>
            </w:r>
            <w:r w:rsidR="00DE35C0">
              <w:t>nin</w:t>
            </w:r>
            <w:r w:rsidR="00DE35C0" w:rsidRPr="0077091D">
              <w:t xml:space="preserve">th </w:t>
            </w:r>
            <w:r w:rsidR="00B30C15" w:rsidRPr="0077091D">
              <w:t>session (GRSP/</w:t>
            </w:r>
            <w:r w:rsidR="00DE35C0" w:rsidRPr="0077091D">
              <w:t>20</w:t>
            </w:r>
            <w:r w:rsidR="00DE35C0">
              <w:t>21</w:t>
            </w:r>
            <w:r w:rsidR="00B30C15" w:rsidRPr="0077091D">
              <w:t>/</w:t>
            </w:r>
            <w:r w:rsidR="00B30C15" w:rsidRPr="00E92C8C">
              <w:t>1</w:t>
            </w:r>
            <w:r w:rsidR="00B30C15" w:rsidRPr="0077091D">
              <w:t>)</w:t>
            </w:r>
          </w:p>
        </w:tc>
      </w:tr>
      <w:tr w:rsidR="008502BD" w:rsidRPr="0077091D" w14:paraId="4FF17C00" w14:textId="77777777" w:rsidTr="008502BD">
        <w:trPr>
          <w:trHeight w:val="20"/>
        </w:trPr>
        <w:tc>
          <w:tcPr>
            <w:tcW w:w="2831" w:type="pct"/>
            <w:shd w:val="clear" w:color="auto" w:fill="auto"/>
            <w:tcMar>
              <w:left w:w="0" w:type="dxa"/>
            </w:tcMar>
          </w:tcPr>
          <w:p w14:paraId="37152DAE" w14:textId="77777777" w:rsidR="008502BD" w:rsidRPr="009747B1"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9</w:t>
            </w:r>
            <w:r w:rsidRPr="009747B1">
              <w:rPr>
                <w:rFonts w:asciiTheme="majorBidi" w:hAnsiTheme="majorBidi" w:cstheme="majorBidi"/>
              </w:rPr>
              <w:tab/>
              <w:t>(Pedestrian safety);</w:t>
            </w:r>
          </w:p>
          <w:p w14:paraId="42862ADA" w14:textId="0CCF0E05" w:rsidR="008502BD" w:rsidRDefault="008502BD" w:rsidP="00C4452C">
            <w:pPr>
              <w:pStyle w:val="SingleTxtG"/>
              <w:spacing w:before="40" w:line="220" w:lineRule="exact"/>
              <w:ind w:left="996" w:right="115" w:hanging="420"/>
              <w:jc w:val="left"/>
              <w:rPr>
                <w:rFonts w:asciiTheme="majorBidi" w:hAnsiTheme="majorBidi" w:cstheme="majorBidi"/>
              </w:rPr>
            </w:pPr>
            <w:r w:rsidRPr="009747B1">
              <w:rPr>
                <w:rFonts w:asciiTheme="majorBidi" w:hAnsiTheme="majorBidi" w:cstheme="majorBidi"/>
              </w:rPr>
              <w:t>13</w:t>
            </w:r>
            <w:r w:rsidRPr="009747B1">
              <w:rPr>
                <w:rFonts w:asciiTheme="majorBidi" w:hAnsiTheme="majorBidi" w:cstheme="majorBidi"/>
              </w:rPr>
              <w:tab/>
              <w:t>(Hydrogen and Fuel Cells Vehicles)</w:t>
            </w:r>
          </w:p>
          <w:p w14:paraId="7E599E1E" w14:textId="6EDB45A9" w:rsidR="003D4988" w:rsidRPr="009747B1" w:rsidRDefault="003D4988" w:rsidP="00C4452C">
            <w:pPr>
              <w:pStyle w:val="SingleTxtG"/>
              <w:spacing w:before="40" w:line="220" w:lineRule="exact"/>
              <w:ind w:left="996" w:right="115" w:hanging="420"/>
              <w:jc w:val="left"/>
              <w:rPr>
                <w:rFonts w:asciiTheme="majorBidi" w:hAnsiTheme="majorBidi" w:cstheme="majorBidi"/>
              </w:rPr>
            </w:pPr>
            <w:r>
              <w:rPr>
                <w:rFonts w:asciiTheme="majorBidi" w:hAnsiTheme="majorBidi" w:cstheme="majorBidi"/>
              </w:rPr>
              <w:t>20</w:t>
            </w:r>
            <w:r w:rsidRPr="009747B1">
              <w:rPr>
                <w:rFonts w:asciiTheme="majorBidi" w:hAnsiTheme="majorBidi" w:cstheme="majorBidi"/>
              </w:rPr>
              <w:tab/>
            </w:r>
            <w:r>
              <w:t>(Electric vehicle safety)</w:t>
            </w:r>
          </w:p>
          <w:p w14:paraId="59D3FFC5" w14:textId="77777777" w:rsidR="008502BD" w:rsidRPr="009747B1" w:rsidRDefault="008502BD" w:rsidP="00C4452C">
            <w:pPr>
              <w:pStyle w:val="SingleTxtG"/>
              <w:suppressAutoHyphens w:val="0"/>
              <w:spacing w:before="40" w:line="220" w:lineRule="exact"/>
              <w:ind w:left="567" w:right="113"/>
              <w:jc w:val="left"/>
              <w:rPr>
                <w:rFonts w:asciiTheme="majorBidi" w:hAnsiTheme="majorBidi" w:cstheme="majorBidi"/>
              </w:rPr>
            </w:pPr>
            <w:r w:rsidRPr="009747B1">
              <w:rPr>
                <w:rFonts w:asciiTheme="majorBidi" w:hAnsiTheme="majorBidi" w:cstheme="majorBidi"/>
              </w:rPr>
              <w:t>Electric vehicles</w:t>
            </w:r>
          </w:p>
          <w:p w14:paraId="35080840" w14:textId="77777777" w:rsidR="008502BD" w:rsidRPr="0077091D" w:rsidRDefault="008502BD" w:rsidP="00C4452C">
            <w:pPr>
              <w:pStyle w:val="Heading1"/>
              <w:suppressAutoHyphens w:val="0"/>
              <w:spacing w:before="40" w:after="120" w:line="220" w:lineRule="exact"/>
              <w:ind w:left="567" w:right="113"/>
            </w:pPr>
            <w:r w:rsidRPr="009747B1">
              <w:rPr>
                <w:rFonts w:asciiTheme="majorBidi" w:hAnsiTheme="majorBidi" w:cstheme="majorBidi"/>
              </w:rPr>
              <w:t>Vehicle Crash compatibility</w:t>
            </w:r>
          </w:p>
        </w:tc>
        <w:tc>
          <w:tcPr>
            <w:tcW w:w="2169" w:type="pct"/>
            <w:gridSpan w:val="2"/>
            <w:vMerge/>
            <w:shd w:val="clear" w:color="auto" w:fill="auto"/>
          </w:tcPr>
          <w:p w14:paraId="1031575E" w14:textId="77777777" w:rsidR="008502BD" w:rsidRPr="0077091D" w:rsidRDefault="008502BD" w:rsidP="00C4452C">
            <w:pPr>
              <w:suppressAutoHyphens w:val="0"/>
              <w:spacing w:before="40" w:after="120" w:line="220" w:lineRule="exact"/>
              <w:ind w:right="113"/>
            </w:pPr>
          </w:p>
        </w:tc>
      </w:tr>
      <w:tr w:rsidR="008502BD" w:rsidRPr="0077091D" w14:paraId="7162F20F" w14:textId="77777777" w:rsidTr="00176F13">
        <w:tc>
          <w:tcPr>
            <w:tcW w:w="2831" w:type="pct"/>
            <w:tcBorders>
              <w:bottom w:val="nil"/>
            </w:tcBorders>
            <w:shd w:val="clear" w:color="auto" w:fill="auto"/>
            <w:tcMar>
              <w:left w:w="0" w:type="dxa"/>
            </w:tcMar>
          </w:tcPr>
          <w:p w14:paraId="7E2EF772" w14:textId="77777777" w:rsidR="008502BD" w:rsidRPr="0077091D" w:rsidRDefault="008502BD" w:rsidP="00C4452C">
            <w:pPr>
              <w:suppressAutoHyphens w:val="0"/>
              <w:spacing w:before="40" w:after="120" w:line="220" w:lineRule="exact"/>
              <w:ind w:right="113"/>
              <w:rPr>
                <w:b/>
                <w:bCs/>
              </w:rPr>
            </w:pPr>
            <w:r w:rsidRPr="0077091D">
              <w:rPr>
                <w:b/>
              </w:rPr>
              <w:t>7.3.</w:t>
            </w:r>
            <w:r w:rsidRPr="0077091D">
              <w:rPr>
                <w:b/>
              </w:rPr>
              <w:tab/>
            </w:r>
            <w:r w:rsidRPr="0077091D">
              <w:rPr>
                <w:b/>
                <w:bCs/>
              </w:rPr>
              <w:t>1997 Agreement (Inspections)</w:t>
            </w:r>
          </w:p>
        </w:tc>
        <w:tc>
          <w:tcPr>
            <w:tcW w:w="2169" w:type="pct"/>
            <w:gridSpan w:val="2"/>
            <w:vMerge w:val="restart"/>
            <w:tcBorders>
              <w:bottom w:val="nil"/>
            </w:tcBorders>
            <w:shd w:val="clear" w:color="auto" w:fill="auto"/>
            <w:tcMar>
              <w:left w:w="0" w:type="dxa"/>
            </w:tcMar>
          </w:tcPr>
          <w:p w14:paraId="6AD7BC62" w14:textId="77777777" w:rsidR="008502BD" w:rsidRPr="0077091D" w:rsidRDefault="008502BD" w:rsidP="00C4452C">
            <w:pPr>
              <w:suppressAutoHyphens w:val="0"/>
              <w:spacing w:before="40" w:after="120" w:line="220" w:lineRule="exact"/>
              <w:ind w:right="113"/>
            </w:pPr>
          </w:p>
        </w:tc>
      </w:tr>
      <w:tr w:rsidR="008502BD" w:rsidRPr="0077091D" w14:paraId="5627A619" w14:textId="77777777" w:rsidTr="00176F13">
        <w:tc>
          <w:tcPr>
            <w:tcW w:w="2831" w:type="pct"/>
            <w:tcBorders>
              <w:top w:val="nil"/>
              <w:bottom w:val="nil"/>
            </w:tcBorders>
            <w:shd w:val="clear" w:color="auto" w:fill="auto"/>
            <w:tcMar>
              <w:left w:w="0" w:type="dxa"/>
            </w:tcMar>
          </w:tcPr>
          <w:p w14:paraId="7BED3064" w14:textId="77777777" w:rsidR="008502BD" w:rsidRPr="0077091D" w:rsidRDefault="008502BD" w:rsidP="00C4452C">
            <w:pPr>
              <w:suppressAutoHyphens w:val="0"/>
              <w:spacing w:before="40" w:after="120" w:line="220" w:lineRule="exact"/>
              <w:ind w:left="567"/>
            </w:pPr>
            <w:r w:rsidRPr="0077091D">
              <w:t>Nil</w:t>
            </w:r>
          </w:p>
        </w:tc>
        <w:tc>
          <w:tcPr>
            <w:tcW w:w="2169" w:type="pct"/>
            <w:gridSpan w:val="2"/>
            <w:vMerge/>
            <w:tcBorders>
              <w:top w:val="nil"/>
              <w:bottom w:val="nil"/>
            </w:tcBorders>
            <w:shd w:val="clear" w:color="auto" w:fill="auto"/>
            <w:tcMar>
              <w:left w:w="0" w:type="dxa"/>
            </w:tcMar>
          </w:tcPr>
          <w:p w14:paraId="556671C6" w14:textId="77777777" w:rsidR="008502BD" w:rsidRPr="0077091D" w:rsidRDefault="008502BD" w:rsidP="00C4452C">
            <w:pPr>
              <w:suppressAutoHyphens w:val="0"/>
              <w:spacing w:before="40" w:after="120" w:line="220" w:lineRule="exact"/>
              <w:ind w:right="113"/>
            </w:pPr>
          </w:p>
        </w:tc>
      </w:tr>
      <w:tr w:rsidR="008502BD" w:rsidRPr="0077091D" w14:paraId="76E4D5C2" w14:textId="77777777" w:rsidTr="00176F13">
        <w:tc>
          <w:tcPr>
            <w:tcW w:w="2831" w:type="pct"/>
            <w:tcBorders>
              <w:top w:val="nil"/>
              <w:bottom w:val="nil"/>
            </w:tcBorders>
            <w:shd w:val="clear" w:color="auto" w:fill="auto"/>
            <w:tcMar>
              <w:left w:w="0" w:type="dxa"/>
            </w:tcMar>
          </w:tcPr>
          <w:p w14:paraId="4A1BFFDF" w14:textId="77777777" w:rsidR="008502BD" w:rsidRPr="0077091D" w:rsidRDefault="008502BD" w:rsidP="00C4452C">
            <w:pPr>
              <w:suppressAutoHyphens w:val="0"/>
              <w:spacing w:before="40" w:after="120" w:line="220" w:lineRule="exact"/>
              <w:ind w:left="567" w:right="113" w:hanging="567"/>
              <w:rPr>
                <w:b/>
              </w:rPr>
            </w:pPr>
            <w:r w:rsidRPr="0077091D">
              <w:rPr>
                <w:b/>
              </w:rPr>
              <w:t>7.4.</w:t>
            </w:r>
            <w:r w:rsidRPr="0077091D">
              <w:rPr>
                <w:b/>
              </w:rPr>
              <w:tab/>
              <w:t>Proposal for draft recommendations or amendments to existing recommendations</w:t>
            </w:r>
          </w:p>
        </w:tc>
        <w:tc>
          <w:tcPr>
            <w:tcW w:w="2169" w:type="pct"/>
            <w:gridSpan w:val="2"/>
            <w:tcBorders>
              <w:top w:val="nil"/>
              <w:bottom w:val="nil"/>
            </w:tcBorders>
            <w:shd w:val="clear" w:color="auto" w:fill="auto"/>
          </w:tcPr>
          <w:p w14:paraId="2F33F258" w14:textId="77777777" w:rsidR="008502BD" w:rsidRPr="0077091D" w:rsidRDefault="008502BD" w:rsidP="00C4452C">
            <w:pPr>
              <w:suppressAutoHyphens w:val="0"/>
              <w:spacing w:before="40" w:after="120" w:line="220" w:lineRule="exact"/>
              <w:ind w:right="113"/>
            </w:pPr>
          </w:p>
        </w:tc>
      </w:tr>
      <w:tr w:rsidR="008502BD" w:rsidRPr="0077091D" w14:paraId="0435F535" w14:textId="77777777" w:rsidTr="008502BD">
        <w:tc>
          <w:tcPr>
            <w:tcW w:w="2831" w:type="pct"/>
            <w:tcBorders>
              <w:top w:val="nil"/>
              <w:bottom w:val="nil"/>
            </w:tcBorders>
            <w:shd w:val="clear" w:color="auto" w:fill="auto"/>
            <w:tcMar>
              <w:left w:w="0" w:type="dxa"/>
            </w:tcMar>
          </w:tcPr>
          <w:p w14:paraId="43E971BB" w14:textId="14DEEDBD" w:rsidR="008502BD" w:rsidRPr="0077091D" w:rsidRDefault="008502BD" w:rsidP="00C4452C">
            <w:pPr>
              <w:suppressAutoHyphens w:val="0"/>
              <w:spacing w:before="40" w:after="120" w:line="220" w:lineRule="exact"/>
              <w:ind w:right="113"/>
            </w:pPr>
            <w:r w:rsidRPr="0077091D">
              <w:tab/>
            </w:r>
            <w:r w:rsidR="003D4988">
              <w:t>Mutual Resolution No. 1.</w:t>
            </w:r>
          </w:p>
        </w:tc>
        <w:tc>
          <w:tcPr>
            <w:tcW w:w="2169" w:type="pct"/>
            <w:gridSpan w:val="2"/>
            <w:tcBorders>
              <w:top w:val="nil"/>
              <w:bottom w:val="nil"/>
            </w:tcBorders>
            <w:shd w:val="clear" w:color="auto" w:fill="auto"/>
            <w:tcMar>
              <w:left w:w="0" w:type="dxa"/>
            </w:tcMar>
          </w:tcPr>
          <w:p w14:paraId="6DBCEF51" w14:textId="77777777" w:rsidR="008502BD" w:rsidRPr="0077091D" w:rsidRDefault="008502BD" w:rsidP="00C4452C">
            <w:pPr>
              <w:suppressAutoHyphens w:val="0"/>
              <w:spacing w:before="40" w:after="120" w:line="220" w:lineRule="exact"/>
              <w:ind w:right="113"/>
            </w:pPr>
          </w:p>
        </w:tc>
      </w:tr>
      <w:tr w:rsidR="008502BD" w:rsidRPr="0077091D" w14:paraId="27F1E0E5" w14:textId="77777777" w:rsidTr="008502BD">
        <w:tc>
          <w:tcPr>
            <w:tcW w:w="2831" w:type="pct"/>
            <w:tcBorders>
              <w:top w:val="nil"/>
            </w:tcBorders>
            <w:shd w:val="clear" w:color="auto" w:fill="auto"/>
            <w:tcMar>
              <w:left w:w="0" w:type="dxa"/>
            </w:tcMar>
          </w:tcPr>
          <w:p w14:paraId="250CB29F" w14:textId="77777777" w:rsidR="008502BD" w:rsidRPr="0077091D" w:rsidRDefault="008502BD" w:rsidP="00E063EE">
            <w:pPr>
              <w:keepNext/>
              <w:keepLines/>
              <w:suppressAutoHyphens w:val="0"/>
              <w:spacing w:before="40" w:after="120" w:line="220" w:lineRule="exact"/>
              <w:ind w:right="113"/>
              <w:rPr>
                <w:b/>
              </w:rPr>
            </w:pPr>
            <w:r w:rsidRPr="0077091D">
              <w:rPr>
                <w:b/>
              </w:rPr>
              <w:lastRenderedPageBreak/>
              <w:t>7.5.</w:t>
            </w:r>
            <w:r w:rsidRPr="0077091D">
              <w:rPr>
                <w:b/>
              </w:rPr>
              <w:tab/>
              <w:t>Miscellaneous items</w:t>
            </w:r>
          </w:p>
        </w:tc>
        <w:tc>
          <w:tcPr>
            <w:tcW w:w="2169" w:type="pct"/>
            <w:gridSpan w:val="2"/>
            <w:vMerge w:val="restart"/>
            <w:tcBorders>
              <w:top w:val="nil"/>
            </w:tcBorders>
            <w:shd w:val="clear" w:color="auto" w:fill="auto"/>
            <w:tcMar>
              <w:left w:w="0" w:type="dxa"/>
            </w:tcMar>
          </w:tcPr>
          <w:p w14:paraId="732D325C" w14:textId="0F98519B" w:rsidR="008502BD" w:rsidRPr="0077091D" w:rsidRDefault="008502BD" w:rsidP="00E063EE">
            <w:pPr>
              <w:keepNext/>
              <w:keepLines/>
              <w:suppressAutoHyphens w:val="0"/>
              <w:spacing w:before="40" w:after="120" w:line="220" w:lineRule="exact"/>
              <w:ind w:right="113"/>
            </w:pPr>
            <w:r w:rsidRPr="0077091D">
              <w:t xml:space="preserve">For document symbols and its availability, please refer to the agenda for the </w:t>
            </w:r>
            <w:r w:rsidR="00B30C15" w:rsidRPr="0077091D">
              <w:t>sixty-</w:t>
            </w:r>
            <w:r w:rsidR="00DE35C0">
              <w:t>nin</w:t>
            </w:r>
            <w:r w:rsidR="00DE35C0" w:rsidRPr="0077091D">
              <w:t xml:space="preserve">th </w:t>
            </w:r>
            <w:r w:rsidR="00B30C15" w:rsidRPr="0077091D">
              <w:t>session (GRSP/</w:t>
            </w:r>
            <w:r w:rsidR="00DE35C0" w:rsidRPr="0077091D">
              <w:t>20</w:t>
            </w:r>
            <w:r w:rsidR="00DE35C0">
              <w:t>21</w:t>
            </w:r>
            <w:r w:rsidR="00B30C15" w:rsidRPr="0077091D">
              <w:t>/</w:t>
            </w:r>
            <w:r w:rsidR="00B30C15" w:rsidRPr="00E92C8C">
              <w:t>1</w:t>
            </w:r>
            <w:r w:rsidR="00B30C15" w:rsidRPr="0077091D">
              <w:t>)</w:t>
            </w:r>
          </w:p>
        </w:tc>
      </w:tr>
      <w:tr w:rsidR="008502BD" w:rsidRPr="0077091D" w14:paraId="50A86F29" w14:textId="77777777" w:rsidTr="008502BD">
        <w:tc>
          <w:tcPr>
            <w:tcW w:w="2831" w:type="pct"/>
            <w:shd w:val="clear" w:color="auto" w:fill="auto"/>
            <w:tcMar>
              <w:left w:w="0" w:type="dxa"/>
            </w:tcMar>
          </w:tcPr>
          <w:p w14:paraId="054D7335" w14:textId="1B777409" w:rsidR="008502BD" w:rsidRPr="0077091D" w:rsidRDefault="008502BD" w:rsidP="00E063EE">
            <w:pPr>
              <w:keepNext/>
              <w:keepLines/>
              <w:suppressAutoHyphens w:val="0"/>
              <w:spacing w:before="40" w:after="120" w:line="220" w:lineRule="exact"/>
              <w:ind w:left="567" w:right="113"/>
            </w:pPr>
            <w:r w:rsidRPr="0077091D">
              <w:t xml:space="preserve">Exchange of information on national </w:t>
            </w:r>
            <w:r>
              <w:br/>
            </w:r>
            <w:r w:rsidRPr="0077091D">
              <w:t xml:space="preserve">and international requirements on </w:t>
            </w:r>
            <w:r>
              <w:br/>
            </w:r>
            <w:r w:rsidRPr="0077091D">
              <w:t>passive safety</w:t>
            </w:r>
            <w:r w:rsidR="003D4988">
              <w:t>;</w:t>
            </w:r>
          </w:p>
          <w:p w14:paraId="07496CB5" w14:textId="77777777" w:rsidR="008502BD" w:rsidRPr="0077091D" w:rsidRDefault="008502BD" w:rsidP="00E063EE">
            <w:pPr>
              <w:keepNext/>
              <w:keepLines/>
              <w:suppressAutoHyphens w:val="0"/>
              <w:spacing w:before="40" w:after="120" w:line="220" w:lineRule="exact"/>
              <w:ind w:left="567" w:right="113"/>
            </w:pPr>
            <w:r w:rsidRPr="0077091D">
              <w:t xml:space="preserve">International Whole Vehicle Type </w:t>
            </w:r>
            <w:r>
              <w:br/>
            </w:r>
            <w:r w:rsidRPr="0077091D">
              <w:t>Approval (IWVTA)</w:t>
            </w:r>
          </w:p>
          <w:p w14:paraId="6C0C3A01" w14:textId="50AB4A98" w:rsidR="003D4988" w:rsidRDefault="003D4988" w:rsidP="00E063EE">
            <w:pPr>
              <w:keepNext/>
              <w:keepLines/>
              <w:suppressAutoHyphens w:val="0"/>
              <w:spacing w:before="40" w:after="120" w:line="220" w:lineRule="exact"/>
              <w:ind w:left="567" w:right="113"/>
            </w:pPr>
            <w:r>
              <w:t>Securing of children in buses and coaches;</w:t>
            </w:r>
          </w:p>
          <w:p w14:paraId="69A665E4" w14:textId="56599471" w:rsidR="008502BD" w:rsidRDefault="003D4988" w:rsidP="00E063EE">
            <w:pPr>
              <w:keepNext/>
              <w:keepLines/>
              <w:suppressAutoHyphens w:val="0"/>
              <w:spacing w:before="40" w:after="120" w:line="220" w:lineRule="exact"/>
              <w:ind w:left="567" w:right="113"/>
            </w:pPr>
            <w:r>
              <w:t>Exchange of views on vehicle automation;</w:t>
            </w:r>
          </w:p>
          <w:p w14:paraId="54789A9B" w14:textId="77777777" w:rsidR="003D4988" w:rsidRDefault="003D4988" w:rsidP="00E063EE">
            <w:pPr>
              <w:keepNext/>
              <w:keepLines/>
              <w:suppressAutoHyphens w:val="0"/>
              <w:spacing w:before="40" w:after="120" w:line="220" w:lineRule="exact"/>
              <w:ind w:left="567" w:right="113"/>
            </w:pPr>
            <w:r>
              <w:t>Three-dimensional H-point machine;</w:t>
            </w:r>
          </w:p>
          <w:p w14:paraId="641B9246" w14:textId="5C5BDF75" w:rsidR="003D4988" w:rsidRPr="0077091D" w:rsidRDefault="003D4988" w:rsidP="00E063EE">
            <w:pPr>
              <w:keepNext/>
              <w:keepLines/>
              <w:suppressAutoHyphens w:val="0"/>
              <w:spacing w:before="40" w:after="120" w:line="220" w:lineRule="exact"/>
              <w:ind w:left="567" w:right="113"/>
            </w:pPr>
            <w:r>
              <w:t>Children left in cars.</w:t>
            </w:r>
          </w:p>
        </w:tc>
        <w:tc>
          <w:tcPr>
            <w:tcW w:w="2169" w:type="pct"/>
            <w:gridSpan w:val="2"/>
            <w:vMerge/>
            <w:shd w:val="clear" w:color="auto" w:fill="auto"/>
            <w:tcMar>
              <w:left w:w="0" w:type="dxa"/>
            </w:tcMar>
          </w:tcPr>
          <w:p w14:paraId="10C780E4" w14:textId="77777777" w:rsidR="008502BD" w:rsidRPr="0077091D" w:rsidRDefault="008502BD" w:rsidP="00C4452C">
            <w:pPr>
              <w:keepNext/>
              <w:keepLines/>
              <w:suppressAutoHyphens w:val="0"/>
              <w:spacing w:before="40" w:after="120" w:line="220" w:lineRule="exact"/>
              <w:ind w:right="113"/>
            </w:pPr>
          </w:p>
        </w:tc>
      </w:tr>
    </w:tbl>
    <w:p w14:paraId="45BB3F84" w14:textId="5AD7F4DB" w:rsidR="008502BD" w:rsidRPr="00E063EE" w:rsidRDefault="00E063EE" w:rsidP="00E063EE">
      <w:pPr>
        <w:spacing w:before="240"/>
        <w:jc w:val="center"/>
        <w:rPr>
          <w:u w:val="single"/>
        </w:rPr>
      </w:pPr>
      <w:r>
        <w:rPr>
          <w:u w:val="single"/>
        </w:rPr>
        <w:tab/>
      </w:r>
      <w:r>
        <w:rPr>
          <w:u w:val="single"/>
        </w:rPr>
        <w:tab/>
      </w:r>
      <w:r>
        <w:rPr>
          <w:u w:val="single"/>
        </w:rPr>
        <w:tab/>
      </w:r>
      <w:bookmarkStart w:id="605" w:name="_GoBack"/>
      <w:bookmarkEnd w:id="605"/>
    </w:p>
    <w:sectPr w:rsidR="008502BD" w:rsidRPr="00E063EE" w:rsidSect="00F41DCA">
      <w:headerReference w:type="even" r:id="rId56"/>
      <w:headerReference w:type="default" r:id="rId57"/>
      <w:footerReference w:type="even" r:id="rId58"/>
      <w:footerReference w:type="default" r:id="rId59"/>
      <w:endnotePr>
        <w:numFmt w:val="decimal"/>
      </w:endnotePr>
      <w:pgSz w:w="11907" w:h="16840" w:code="9"/>
      <w:pgMar w:top="1417" w:right="1134" w:bottom="1134" w:left="1134" w:header="850" w:footer="567"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8" w:author="Aleksander.LAZAREVIC" w:date="2021-03-08T10:10:00Z" w:initials="LA(">
    <w:p w14:paraId="0AB893C7" w14:textId="539380DE" w:rsidR="00E81146" w:rsidRDefault="00E81146">
      <w:pPr>
        <w:pStyle w:val="CommentText"/>
      </w:pPr>
      <w:r>
        <w:rPr>
          <w:rStyle w:val="CommentReference"/>
        </w:rPr>
        <w:annotationRef/>
      </w:r>
      <w:r>
        <w:t>We should clarify for all the groups that this is WP29 timeline here as this is WP29 Work Programme (deliverable expected in 2021 and 2022 in WP29.Alternatively it should be clarified that this a GR timeline</w:t>
      </w:r>
    </w:p>
  </w:comment>
  <w:comment w:id="450" w:author="Aleksander.LAZAREVIC" w:date="2021-03-08T10:20:00Z" w:initials="LA(">
    <w:p w14:paraId="344C90D6" w14:textId="41DCA916" w:rsidR="001E0A0D" w:rsidRDefault="001E0A0D">
      <w:pPr>
        <w:pStyle w:val="CommentText"/>
      </w:pPr>
      <w:r>
        <w:rPr>
          <w:rStyle w:val="CommentReference"/>
        </w:rPr>
        <w:annotationRef/>
      </w:r>
      <w:r>
        <w:t xml:space="preserve">We should clarify for all the groups that this is WP29 timeline here as this is WP29 Work Programme (deliverable expected in 2021 and 2022 in WP29  </w:t>
      </w:r>
    </w:p>
  </w:comment>
  <w:comment w:id="458" w:author="Aleksander.LAZAREVIC" w:date="2021-03-08T10:20:00Z" w:initials="LA(">
    <w:p w14:paraId="34959E2D" w14:textId="6AE1E71B" w:rsidR="001E0A0D" w:rsidRDefault="001E0A0D">
      <w:pPr>
        <w:pStyle w:val="CommentText"/>
      </w:pPr>
      <w:r>
        <w:rPr>
          <w:rStyle w:val="CommentReference"/>
        </w:rPr>
        <w:annotationRef/>
      </w:r>
    </w:p>
  </w:comment>
  <w:comment w:id="494" w:author="Aleksander.LAZAREVIC" w:date="2021-03-08T10:28:00Z" w:initials="LA(">
    <w:p w14:paraId="7FA14E0E" w14:textId="77777777" w:rsidR="001E0A0D" w:rsidRDefault="001E0A0D" w:rsidP="001E0A0D">
      <w:pPr>
        <w:pStyle w:val="CommentText"/>
      </w:pPr>
      <w:r>
        <w:rPr>
          <w:rStyle w:val="CommentReference"/>
        </w:rPr>
        <w:annotationRef/>
      </w:r>
      <w:r>
        <w:t>Entry into force 22.01.2021</w:t>
      </w:r>
    </w:p>
    <w:p w14:paraId="10EA84AA" w14:textId="0FF02AC1" w:rsidR="001E0A0D" w:rsidRDefault="001E0A0D">
      <w:pPr>
        <w:pStyle w:val="CommentText"/>
      </w:pPr>
    </w:p>
  </w:comment>
  <w:comment w:id="498" w:author="Aleksander.LAZAREVIC" w:date="2021-03-08T10:28:00Z" w:initials="LA(">
    <w:p w14:paraId="62521D25" w14:textId="77777777" w:rsidR="001E0A0D" w:rsidRDefault="001E0A0D" w:rsidP="001E0A0D">
      <w:pPr>
        <w:pStyle w:val="CommentText"/>
        <w:rPr>
          <w:sz w:val="14"/>
          <w:szCs w:val="14"/>
        </w:rPr>
      </w:pPr>
      <w:r>
        <w:rPr>
          <w:rStyle w:val="CommentReference"/>
        </w:rPr>
        <w:annotationRef/>
      </w:r>
      <w:r>
        <w:t xml:space="preserve">The priorities of </w:t>
      </w:r>
      <w:r w:rsidRPr="00E42A7A">
        <w:rPr>
          <w:sz w:val="14"/>
          <w:szCs w:val="14"/>
          <w:lang w:val="en-US"/>
        </w:rPr>
        <w:t>ECE/TRANS/WP.29/2019/34/Rev.2)</w:t>
      </w:r>
      <w:r>
        <w:rPr>
          <w:rStyle w:val="CommentReference"/>
        </w:rPr>
        <w:annotationRef/>
      </w:r>
      <w:r>
        <w:rPr>
          <w:sz w:val="14"/>
          <w:szCs w:val="14"/>
        </w:rPr>
        <w:t xml:space="preserve"> relevant for GRVA should be replicated here as it was done for GRSG.  Also use the format for other GRs</w:t>
      </w:r>
    </w:p>
    <w:p w14:paraId="0334FC12" w14:textId="77777777" w:rsidR="001E0A0D" w:rsidRDefault="001E0A0D" w:rsidP="001E0A0D">
      <w:pPr>
        <w:pStyle w:val="CommentText"/>
        <w:rPr>
          <w:sz w:val="14"/>
          <w:szCs w:val="14"/>
        </w:rPr>
      </w:pPr>
      <w:proofErr w:type="gramStart"/>
      <w:r>
        <w:rPr>
          <w:sz w:val="14"/>
          <w:szCs w:val="14"/>
        </w:rPr>
        <w:t>Actually</w:t>
      </w:r>
      <w:proofErr w:type="gramEnd"/>
      <w:r>
        <w:rPr>
          <w:sz w:val="14"/>
          <w:szCs w:val="14"/>
        </w:rPr>
        <w:t xml:space="preserve"> for new priorities it will make more sense to only mention them here than 2 times.</w:t>
      </w:r>
    </w:p>
    <w:p w14:paraId="53C18DB7" w14:textId="22B6FA09" w:rsidR="001E0A0D" w:rsidRDefault="001E0A0D" w:rsidP="001E0A0D">
      <w:pPr>
        <w:pStyle w:val="CommentText"/>
      </w:pPr>
      <w:r>
        <w:rPr>
          <w:sz w:val="14"/>
          <w:szCs w:val="14"/>
        </w:rPr>
        <w:t>The deliverable expected for VMAD/FRAV and DSSAD in 2021 are not clear at this stage and need to be discussed.</w:t>
      </w:r>
    </w:p>
  </w:comment>
  <w:comment w:id="499" w:author="Aleksander.LAZAREVIC" w:date="2021-03-08T10:29:00Z" w:initials="LA(">
    <w:p w14:paraId="0D41D077" w14:textId="53E73472" w:rsidR="001E0A0D" w:rsidRDefault="001E0A0D">
      <w:pPr>
        <w:pStyle w:val="CommentText"/>
      </w:pPr>
      <w:r>
        <w:rPr>
          <w:rStyle w:val="CommentReference"/>
        </w:rPr>
        <w:annotationRef/>
      </w:r>
      <w:r>
        <w:t>We should clarify for all the groups that this is WP29 timeline here as this is WP29 Work Programme (deliverable expected in 2021 and 2022 in WP29</w:t>
      </w:r>
      <w:proofErr w:type="gramStart"/>
      <w:r>
        <w:t>).Alternatively</w:t>
      </w:r>
      <w:proofErr w:type="gramEnd"/>
      <w:r>
        <w:t xml:space="preserve"> it should be clarified that this a GR timeline.</w:t>
      </w:r>
    </w:p>
  </w:comment>
  <w:comment w:id="501" w:author="Aleksander.LAZAREVIC" w:date="2021-03-08T10:29:00Z" w:initials="LA(">
    <w:p w14:paraId="6FB7824D" w14:textId="624B7AC3" w:rsidR="00733A8F" w:rsidRDefault="00733A8F">
      <w:pPr>
        <w:pStyle w:val="CommentText"/>
      </w:pPr>
      <w:r>
        <w:rPr>
          <w:rStyle w:val="CommentReference"/>
        </w:rPr>
        <w:annotationRef/>
      </w:r>
      <w:r>
        <w:t>On AEBS we also have the amendments to Regulation 152 to be voted in March 2021 by WP29.</w:t>
      </w:r>
    </w:p>
  </w:comment>
  <w:comment w:id="500" w:author="Aleksander.LAZAREVIC" w:date="2021-03-08T10:30:00Z" w:initials="LA(">
    <w:p w14:paraId="1DB07859" w14:textId="6D83C7E9" w:rsidR="00733A8F" w:rsidRDefault="00733A8F">
      <w:pPr>
        <w:pStyle w:val="CommentText"/>
      </w:pPr>
      <w:r>
        <w:rPr>
          <w:rStyle w:val="CommentReference"/>
        </w:rPr>
        <w:annotationRef/>
      </w:r>
      <w:r>
        <w:t>We should use the same format than the other GRs with more description of the expected deliverables, relevant working groups</w:t>
      </w:r>
    </w:p>
  </w:comment>
  <w:comment w:id="512" w:author="Aleksander.LAZAREVIC" w:date="2021-03-08T10:34:00Z" w:initials="LA(">
    <w:p w14:paraId="4AB71E29" w14:textId="77777777" w:rsidR="0011532D" w:rsidRDefault="0011532D" w:rsidP="0011532D">
      <w:pPr>
        <w:pStyle w:val="CommentText"/>
      </w:pPr>
      <w:r>
        <w:rPr>
          <w:rStyle w:val="CommentReference"/>
        </w:rPr>
        <w:annotationRef/>
      </w:r>
      <w:r>
        <w:t>Proposed to aim for Q2 2021 for step 1, TBD for step 2</w:t>
      </w:r>
    </w:p>
    <w:p w14:paraId="7309D496" w14:textId="5B2D6D76" w:rsidR="0011532D" w:rsidRDefault="0011532D">
      <w:pPr>
        <w:pStyle w:val="CommentText"/>
      </w:pPr>
    </w:p>
  </w:comment>
  <w:comment w:id="518" w:author="Aleksander.LAZAREVIC" w:date="2021-03-08T10:35:00Z" w:initials="LA(">
    <w:p w14:paraId="1E982205" w14:textId="77777777" w:rsidR="0011532D" w:rsidRDefault="0011532D" w:rsidP="0011532D">
      <w:pPr>
        <w:pStyle w:val="CommentText"/>
      </w:pPr>
      <w:r>
        <w:rPr>
          <w:rStyle w:val="CommentReference"/>
        </w:rPr>
        <w:annotationRef/>
      </w:r>
      <w:r>
        <w:t>Proposed to aim for Q1 2022 in the work program</w:t>
      </w:r>
    </w:p>
    <w:p w14:paraId="471F2B84" w14:textId="11D53FAC" w:rsidR="0011532D" w:rsidRDefault="0011532D">
      <w:pPr>
        <w:pStyle w:val="CommentText"/>
      </w:pPr>
    </w:p>
  </w:comment>
  <w:comment w:id="544" w:author="Aleksander.LAZAREVIC" w:date="2021-03-08T10:38:00Z" w:initials="LA(">
    <w:p w14:paraId="2E1ECD29" w14:textId="56F205CB" w:rsidR="0011532D" w:rsidRDefault="0011532D">
      <w:pPr>
        <w:pStyle w:val="CommentText"/>
      </w:pPr>
      <w:r>
        <w:rPr>
          <w:rStyle w:val="CommentReference"/>
        </w:rPr>
        <w:annotationRef/>
      </w:r>
      <w:r>
        <w:t>Should be finished soon</w:t>
      </w:r>
    </w:p>
  </w:comment>
  <w:comment w:id="547" w:author="Aleksander.LAZAREVIC" w:date="2021-03-08T10:40:00Z" w:initials="LA(">
    <w:p w14:paraId="443DB6A6" w14:textId="49F59008" w:rsidR="0011532D" w:rsidRDefault="0011532D">
      <w:pPr>
        <w:pStyle w:val="CommentText"/>
      </w:pPr>
      <w:r>
        <w:rPr>
          <w:rStyle w:val="CommentReference"/>
        </w:rPr>
        <w:annotationRef/>
      </w:r>
      <w:r>
        <w:t>Done at GRSG level, sent to WP29</w:t>
      </w:r>
    </w:p>
  </w:comment>
  <w:comment w:id="550" w:author="Aleksander.LAZAREVIC" w:date="2021-03-08T10:42:00Z" w:initials="LA(">
    <w:p w14:paraId="2432CA74" w14:textId="77777777" w:rsidR="00D17025" w:rsidRDefault="00D17025" w:rsidP="00D17025">
      <w:pPr>
        <w:pStyle w:val="CommentText"/>
      </w:pPr>
      <w:r>
        <w:rPr>
          <w:rStyle w:val="CommentReference"/>
        </w:rPr>
        <w:annotationRef/>
      </w:r>
      <w:r>
        <w:t xml:space="preserve">Many </w:t>
      </w:r>
      <w:proofErr w:type="gramStart"/>
      <w:r>
        <w:t>aspect</w:t>
      </w:r>
      <w:proofErr w:type="gramEnd"/>
      <w:r>
        <w:t xml:space="preserve"> already closed</w:t>
      </w:r>
    </w:p>
    <w:p w14:paraId="09994909" w14:textId="4B8D88D9" w:rsidR="00D17025" w:rsidRDefault="00D17025" w:rsidP="00D17025">
      <w:pPr>
        <w:pStyle w:val="CommentText"/>
      </w:pPr>
      <w:r>
        <w:t>Japan proposed to keep it for follow-up amendments</w:t>
      </w:r>
    </w:p>
  </w:comment>
  <w:comment w:id="564" w:author="Aleksander.LAZAREVIC" w:date="2021-03-08T10:42:00Z" w:initials="LA(">
    <w:p w14:paraId="0674E8C3" w14:textId="5201A9A8" w:rsidR="00D17025" w:rsidRDefault="00D17025">
      <w:pPr>
        <w:pStyle w:val="CommentText"/>
      </w:pPr>
      <w:r>
        <w:rPr>
          <w:rStyle w:val="CommentReference"/>
        </w:rPr>
        <w:annotationRef/>
      </w:r>
      <w:r>
        <w:t>Not discussed in GRSP? Too broad for priority list. Should be more targeted, e.g. inclusion of THOR in R137, etc</w:t>
      </w:r>
    </w:p>
  </w:comment>
  <w:comment w:id="565" w:author="Aleksander.LAZAREVIC" w:date="2021-03-08T10:43:00Z" w:initials="LA(">
    <w:p w14:paraId="5AD50A19" w14:textId="77777777" w:rsidR="00D17025" w:rsidRDefault="00D17025" w:rsidP="00D17025">
      <w:pPr>
        <w:pStyle w:val="CommentText"/>
      </w:pPr>
      <w:r>
        <w:rPr>
          <w:rStyle w:val="CommentReference"/>
        </w:rPr>
        <w:annotationRef/>
      </w:r>
      <w:r>
        <w:rPr>
          <w:rStyle w:val="CommentReference"/>
        </w:rPr>
        <w:annotationRef/>
      </w:r>
      <w:r>
        <w:t xml:space="preserve">Too premature for inclusion in the priority list. No concrete work topic </w:t>
      </w:r>
      <w:proofErr w:type="gramStart"/>
      <w:r>
        <w:t>have</w:t>
      </w:r>
      <w:proofErr w:type="gramEnd"/>
      <w:r>
        <w:t xml:space="preserve"> been discussed and agreed.</w:t>
      </w:r>
    </w:p>
    <w:p w14:paraId="39F143C3" w14:textId="77777777" w:rsidR="00D17025" w:rsidRDefault="00D17025" w:rsidP="00D17025">
      <w:pPr>
        <w:pStyle w:val="CommentText"/>
      </w:pPr>
    </w:p>
    <w:p w14:paraId="7B8EFED3" w14:textId="37D2EEF9" w:rsidR="00D17025" w:rsidRDefault="00D17025">
      <w:pPr>
        <w:pStyle w:val="CommentText"/>
      </w:pPr>
    </w:p>
  </w:comment>
  <w:comment w:id="594" w:author="Aleksander.LAZAREVIC" w:date="2021-03-08T10:46:00Z" w:initials="LA(">
    <w:p w14:paraId="6789E3AD" w14:textId="0D950A4A" w:rsidR="00D17025" w:rsidRDefault="00D17025">
      <w:pPr>
        <w:pStyle w:val="CommentText"/>
      </w:pPr>
      <w:r>
        <w:rPr>
          <w:rStyle w:val="CommentReference"/>
        </w:rPr>
        <w:annotationRef/>
      </w:r>
      <w:r>
        <w:t xml:space="preserve">Needs to reflect new </w:t>
      </w:r>
      <w:proofErr w:type="spellStart"/>
      <w:r>
        <w:t>ToR</w:t>
      </w:r>
      <w:proofErr w:type="spellEnd"/>
      <w:r>
        <w:t xml:space="preserve"> once agreed</w:t>
      </w:r>
    </w:p>
  </w:comment>
  <w:comment w:id="595" w:author="Aleksander.LAZAREVIC" w:date="2021-03-08T10:47:00Z" w:initials="LA(">
    <w:p w14:paraId="37975571" w14:textId="435B7686" w:rsidR="00D17025" w:rsidRDefault="00D17025">
      <w:pPr>
        <w:pStyle w:val="CommentText"/>
      </w:pPr>
      <w:r>
        <w:rPr>
          <w:rStyle w:val="CommentReference"/>
        </w:rPr>
        <w:annotationRef/>
      </w:r>
      <w:r>
        <w:t xml:space="preserve">Per request by Spain (with MS support), important matter to address, but not </w:t>
      </w:r>
      <w:proofErr w:type="gramStart"/>
      <w:r>
        <w:t>on the basis of</w:t>
      </w:r>
      <w:proofErr w:type="gramEnd"/>
      <w:r>
        <w:t xml:space="preserve"> a priority entry in this list (normal ongoing work).</w:t>
      </w:r>
    </w:p>
  </w:comment>
  <w:comment w:id="596" w:author="Aleksander.LAZAREVIC" w:date="2021-03-08T10:47:00Z" w:initials="LA(">
    <w:p w14:paraId="43168C66" w14:textId="08924C39" w:rsidR="00D17025" w:rsidRDefault="00D17025">
      <w:pPr>
        <w:pStyle w:val="CommentText"/>
      </w:pPr>
      <w:r>
        <w:rPr>
          <w:rStyle w:val="CommentReference"/>
        </w:rPr>
        <w:annotationRef/>
      </w:r>
      <w:r>
        <w:t>Per request by IT and FR, but not an item for this priority list from EC perspective (normal ongoing 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B893C7" w15:done="0"/>
  <w15:commentEx w15:paraId="344C90D6" w15:done="0"/>
  <w15:commentEx w15:paraId="34959E2D" w15:done="0"/>
  <w15:commentEx w15:paraId="10EA84AA" w15:done="0"/>
  <w15:commentEx w15:paraId="53C18DB7" w15:done="0"/>
  <w15:commentEx w15:paraId="0D41D077" w15:done="0"/>
  <w15:commentEx w15:paraId="6FB7824D" w15:done="0"/>
  <w15:commentEx w15:paraId="1DB07859" w15:done="0"/>
  <w15:commentEx w15:paraId="7309D496" w15:done="0"/>
  <w15:commentEx w15:paraId="471F2B84" w15:done="0"/>
  <w15:commentEx w15:paraId="2E1ECD29" w15:done="0"/>
  <w15:commentEx w15:paraId="443DB6A6" w15:done="0"/>
  <w15:commentEx w15:paraId="09994909" w15:done="0"/>
  <w15:commentEx w15:paraId="0674E8C3" w15:done="0"/>
  <w15:commentEx w15:paraId="7B8EFED3" w15:done="0"/>
  <w15:commentEx w15:paraId="6789E3AD" w15:done="0"/>
  <w15:commentEx w15:paraId="37975571" w15:done="0"/>
  <w15:commentEx w15:paraId="43168C6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B893C7" w16cid:durableId="23F094D7"/>
  <w16cid:commentId w16cid:paraId="344C90D6" w16cid:durableId="23F094D8"/>
  <w16cid:commentId w16cid:paraId="34959E2D" w16cid:durableId="23F094D9"/>
  <w16cid:commentId w16cid:paraId="10EA84AA" w16cid:durableId="23F094DA"/>
  <w16cid:commentId w16cid:paraId="53C18DB7" w16cid:durableId="23F094DB"/>
  <w16cid:commentId w16cid:paraId="0D41D077" w16cid:durableId="23F094DC"/>
  <w16cid:commentId w16cid:paraId="6FB7824D" w16cid:durableId="23F094DD"/>
  <w16cid:commentId w16cid:paraId="1DB07859" w16cid:durableId="23F094DE"/>
  <w16cid:commentId w16cid:paraId="7309D496" w16cid:durableId="23F094DF"/>
  <w16cid:commentId w16cid:paraId="471F2B84" w16cid:durableId="23F094E0"/>
  <w16cid:commentId w16cid:paraId="2E1ECD29" w16cid:durableId="23F094E1"/>
  <w16cid:commentId w16cid:paraId="443DB6A6" w16cid:durableId="23F094E2"/>
  <w16cid:commentId w16cid:paraId="09994909" w16cid:durableId="23F094E3"/>
  <w16cid:commentId w16cid:paraId="0674E8C3" w16cid:durableId="23F094E4"/>
  <w16cid:commentId w16cid:paraId="7B8EFED3" w16cid:durableId="23F094E5"/>
  <w16cid:commentId w16cid:paraId="6789E3AD" w16cid:durableId="23F094E6"/>
  <w16cid:commentId w16cid:paraId="37975571" w16cid:durableId="23F094E7"/>
  <w16cid:commentId w16cid:paraId="43168C66" w16cid:durableId="23F094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8DEB7" w14:textId="77777777" w:rsidR="00E23DE6" w:rsidRDefault="00E23DE6"/>
  </w:endnote>
  <w:endnote w:type="continuationSeparator" w:id="0">
    <w:p w14:paraId="63D5AACD" w14:textId="77777777" w:rsidR="00E23DE6" w:rsidRDefault="00E23DE6"/>
  </w:endnote>
  <w:endnote w:type="continuationNotice" w:id="1">
    <w:p w14:paraId="6C8388B3" w14:textId="77777777" w:rsidR="00E23DE6" w:rsidRDefault="00E23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Mincho">
    <w:altName w:val="Yu Gothic UI"/>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0CA80" w14:textId="2030E752" w:rsidR="00E81146" w:rsidRPr="001D1349" w:rsidRDefault="00E81146" w:rsidP="001D1349">
    <w:pPr>
      <w:pStyle w:val="Footer"/>
      <w:tabs>
        <w:tab w:val="right" w:pos="9638"/>
      </w:tabs>
      <w:rPr>
        <w:sz w:val="18"/>
      </w:rPr>
    </w:pPr>
    <w:r w:rsidRPr="001D1349">
      <w:rPr>
        <w:b/>
        <w:sz w:val="18"/>
      </w:rPr>
      <w:fldChar w:fldCharType="begin"/>
    </w:r>
    <w:r w:rsidRPr="001D1349">
      <w:rPr>
        <w:b/>
        <w:sz w:val="18"/>
      </w:rPr>
      <w:instrText xml:space="preserve"> PAGE  \* MERGEFORMAT </w:instrText>
    </w:r>
    <w:r w:rsidRPr="001D1349">
      <w:rPr>
        <w:b/>
        <w:sz w:val="18"/>
      </w:rPr>
      <w:fldChar w:fldCharType="separate"/>
    </w:r>
    <w:r w:rsidR="00D17025">
      <w:rPr>
        <w:b/>
        <w:noProof/>
        <w:sz w:val="18"/>
      </w:rPr>
      <w:t>8</w:t>
    </w:r>
    <w:r w:rsidRPr="001D1349">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80E4E" w14:textId="151611EC" w:rsidR="00E81146" w:rsidRPr="00324E85" w:rsidRDefault="00E81146" w:rsidP="00324E85">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11532D">
      <w:rPr>
        <w:b/>
        <w:noProof/>
        <w:sz w:val="18"/>
      </w:rPr>
      <w:t>13</w:t>
    </w:r>
    <w:r>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A6BE8" w14:textId="79FB9AC6" w:rsidR="00E81146" w:rsidRPr="008E7DC5" w:rsidRDefault="00E81146" w:rsidP="008E7DC5">
    <w:pPr>
      <w:pStyle w:val="Footer"/>
    </w:pPr>
    <w:r>
      <w:rPr>
        <w:noProof/>
        <w:lang w:val="fr-BE" w:eastAsia="fr-BE"/>
      </w:rPr>
      <mc:AlternateContent>
        <mc:Choice Requires="wps">
          <w:drawing>
            <wp:anchor distT="0" distB="0" distL="114300" distR="114300" simplePos="0" relativeHeight="251658251" behindDoc="0" locked="0" layoutInCell="1" allowOverlap="1" wp14:anchorId="446DA1A7" wp14:editId="046EBDF0">
              <wp:simplePos x="0" y="0"/>
              <wp:positionH relativeFrom="margin">
                <wp:posOffset>-431800</wp:posOffset>
              </wp:positionH>
              <wp:positionV relativeFrom="margin">
                <wp:posOffset>0</wp:posOffset>
              </wp:positionV>
              <wp:extent cx="215900" cy="612013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BC4E3E5" w14:textId="29416924" w:rsidR="00E81146" w:rsidRPr="00324E85" w:rsidRDefault="00E81146" w:rsidP="008E7DC5">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11532D">
                            <w:rPr>
                              <w:b/>
                              <w:noProof/>
                              <w:sz w:val="18"/>
                            </w:rPr>
                            <w:t>14</w:t>
                          </w:r>
                          <w:r>
                            <w:rPr>
                              <w:b/>
                              <w:sz w:val="18"/>
                            </w:rPr>
                            <w:fldChar w:fldCharType="end"/>
                          </w:r>
                          <w:r>
                            <w:rPr>
                              <w:b/>
                              <w:sz w:val="18"/>
                            </w:rPr>
                            <w:tab/>
                          </w:r>
                        </w:p>
                        <w:p w14:paraId="35716F94"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46DA1A7" id="_x0000_t202" coordsize="21600,21600" o:spt="202" path="m,l,21600r21600,l21600,xe">
              <v:stroke joinstyle="miter"/>
              <v:path gradientshapeok="t" o:connecttype="rect"/>
            </v:shapetype>
            <v:shape id="Text Box 21" o:spid="_x0000_s1036" type="#_x0000_t202" style="position:absolute;margin-left:-34pt;margin-top:0;width:17pt;height:481.9pt;z-index:251658251;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" fillcolor="#4f81bd [3204]" stroked="f" strokeweight=".5pt">
              <v:fill opacity="0"/>
              <v:stroke joinstyle="round"/>
              <v:textbox style="layout-flow:vertical" inset="0,0,0,0">
                <w:txbxContent>
                  <w:p w14:paraId="0BC4E3E5" w14:textId="29416924" w:rsidR="00E81146" w:rsidRPr="00324E85" w:rsidRDefault="00E81146" w:rsidP="008E7DC5">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11532D">
                      <w:rPr>
                        <w:b/>
                        <w:noProof/>
                        <w:sz w:val="18"/>
                      </w:rPr>
                      <w:t>14</w:t>
                    </w:r>
                    <w:r>
                      <w:rPr>
                        <w:b/>
                        <w:sz w:val="18"/>
                      </w:rPr>
                      <w:fldChar w:fldCharType="end"/>
                    </w:r>
                    <w:r>
                      <w:rPr>
                        <w:b/>
                        <w:sz w:val="18"/>
                      </w:rPr>
                      <w:tab/>
                    </w:r>
                  </w:p>
                  <w:p w14:paraId="35716F94" w14:textId="77777777" w:rsidR="00E81146" w:rsidRDefault="00E81146"/>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ACDA7" w14:textId="2C3684E1" w:rsidR="00E81146" w:rsidRPr="008E7DC5" w:rsidRDefault="00E81146" w:rsidP="008E7DC5">
    <w:pPr>
      <w:pStyle w:val="Footer"/>
    </w:pPr>
    <w:r>
      <w:rPr>
        <w:noProof/>
        <w:lang w:val="fr-BE" w:eastAsia="fr-BE"/>
      </w:rPr>
      <mc:AlternateContent>
        <mc:Choice Requires="wps">
          <w:drawing>
            <wp:anchor distT="0" distB="0" distL="114300" distR="114300" simplePos="0" relativeHeight="251658249" behindDoc="0" locked="0" layoutInCell="1" allowOverlap="1" wp14:anchorId="42947F22" wp14:editId="5A7195E2">
              <wp:simplePos x="0" y="0"/>
              <wp:positionH relativeFrom="margin">
                <wp:posOffset>-431800</wp:posOffset>
              </wp:positionH>
              <wp:positionV relativeFrom="margin">
                <wp:posOffset>0</wp:posOffset>
              </wp:positionV>
              <wp:extent cx="215900" cy="612013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C13B728" w14:textId="6EE003E9" w:rsidR="00E81146" w:rsidRPr="00324E85" w:rsidRDefault="00E81146" w:rsidP="008E7DC5">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17025">
                            <w:rPr>
                              <w:b/>
                              <w:noProof/>
                              <w:sz w:val="18"/>
                            </w:rPr>
                            <w:t>15</w:t>
                          </w:r>
                          <w:r>
                            <w:rPr>
                              <w:b/>
                              <w:sz w:val="18"/>
                            </w:rPr>
                            <w:fldChar w:fldCharType="end"/>
                          </w:r>
                        </w:p>
                        <w:p w14:paraId="18C8860E"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947F22" id="_x0000_t202" coordsize="21600,21600" o:spt="202" path="m,l,21600r21600,l21600,xe">
              <v:stroke joinstyle="miter"/>
              <v:path gradientshapeok="t" o:connecttype="rect"/>
            </v:shapetype>
            <v:shape id="Text Box 19" o:spid="_x0000_s1037" type="#_x0000_t202" style="position:absolute;margin-left:-34pt;margin-top:0;width:17pt;height:481.9pt;z-index:251658249;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" fillcolor="#4f81bd [3204]" stroked="f" strokeweight=".5pt">
              <v:fill opacity="0"/>
              <v:stroke joinstyle="round"/>
              <v:textbox style="layout-flow:vertical" inset="0,0,0,0">
                <w:txbxContent>
                  <w:p w14:paraId="6C13B728" w14:textId="6EE003E9" w:rsidR="00E81146" w:rsidRPr="00324E85" w:rsidRDefault="00E81146" w:rsidP="008E7DC5">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17025">
                      <w:rPr>
                        <w:b/>
                        <w:noProof/>
                        <w:sz w:val="18"/>
                      </w:rPr>
                      <w:t>15</w:t>
                    </w:r>
                    <w:r>
                      <w:rPr>
                        <w:b/>
                        <w:sz w:val="18"/>
                      </w:rPr>
                      <w:fldChar w:fldCharType="end"/>
                    </w:r>
                  </w:p>
                  <w:p w14:paraId="18C8860E" w14:textId="77777777" w:rsidR="00E81146" w:rsidRDefault="00E81146"/>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588AF" w14:textId="60E71916" w:rsidR="00E81146" w:rsidRPr="00C570EF" w:rsidRDefault="00E81146" w:rsidP="00F41DCA">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D17025">
      <w:rPr>
        <w:b/>
        <w:noProof/>
        <w:sz w:val="18"/>
      </w:rPr>
      <w:t>20</w:t>
    </w:r>
    <w:r>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83FE2" w14:textId="77F26623" w:rsidR="00E81146" w:rsidRPr="00C570EF" w:rsidRDefault="00E81146" w:rsidP="00F41DCA">
    <w:pPr>
      <w:pStyle w:val="Footer"/>
      <w:tabs>
        <w:tab w:val="right" w:pos="9638"/>
      </w:tabs>
      <w:jc w:val="right"/>
      <w:rPr>
        <w:sz w:val="18"/>
      </w:rPr>
    </w:pPr>
    <w:r>
      <w:rPr>
        <w:b/>
        <w:sz w:val="18"/>
      </w:rPr>
      <w:fldChar w:fldCharType="begin"/>
    </w:r>
    <w:r>
      <w:rPr>
        <w:b/>
        <w:sz w:val="18"/>
      </w:rPr>
      <w:instrText xml:space="preserve"> PAGE  \* MERGEFORMAT </w:instrText>
    </w:r>
    <w:r>
      <w:rPr>
        <w:b/>
        <w:sz w:val="18"/>
      </w:rPr>
      <w:fldChar w:fldCharType="separate"/>
    </w:r>
    <w:r w:rsidR="00D17025">
      <w:rPr>
        <w:b/>
        <w:noProof/>
        <w:sz w:val="18"/>
      </w:rPr>
      <w:t>19</w:t>
    </w:r>
    <w:r>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FFE7C" w14:textId="54984F77" w:rsidR="00E81146" w:rsidRPr="002A663D" w:rsidRDefault="00E81146" w:rsidP="002A663D">
    <w:pPr>
      <w:pStyle w:val="Footer"/>
    </w:pPr>
    <w:r>
      <w:rPr>
        <w:noProof/>
        <w:lang w:val="fr-BE" w:eastAsia="fr-BE"/>
      </w:rPr>
      <mc:AlternateContent>
        <mc:Choice Requires="wps">
          <w:drawing>
            <wp:anchor distT="0" distB="0" distL="114300" distR="114300" simplePos="0" relativeHeight="251658255" behindDoc="0" locked="0" layoutInCell="1" allowOverlap="1" wp14:anchorId="722D6B5C" wp14:editId="19CF7314">
              <wp:simplePos x="0" y="0"/>
              <wp:positionH relativeFrom="margin">
                <wp:posOffset>-431800</wp:posOffset>
              </wp:positionH>
              <wp:positionV relativeFrom="margin">
                <wp:posOffset>0</wp:posOffset>
              </wp:positionV>
              <wp:extent cx="215900" cy="612013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16E9AF92" w14:textId="578E601C" w:rsidR="00E81146" w:rsidRPr="00C570EF" w:rsidRDefault="00E81146" w:rsidP="002A663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D17025">
                            <w:rPr>
                              <w:b/>
                              <w:noProof/>
                              <w:sz w:val="18"/>
                            </w:rPr>
                            <w:t>22</w:t>
                          </w:r>
                          <w:r>
                            <w:rPr>
                              <w:b/>
                              <w:sz w:val="18"/>
                            </w:rPr>
                            <w:fldChar w:fldCharType="end"/>
                          </w:r>
                        </w:p>
                        <w:p w14:paraId="4B80CED6"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22D6B5C" id="_x0000_t202" coordsize="21600,21600" o:spt="202" path="m,l,21600r21600,l21600,xe">
              <v:stroke joinstyle="miter"/>
              <v:path gradientshapeok="t" o:connecttype="rect"/>
            </v:shapetype>
            <v:shape id="Text Box 29" o:spid="_x0000_s1040" type="#_x0000_t202" style="position:absolute;margin-left:-34pt;margin-top:0;width:17pt;height:481.9pt;z-index:251658255;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CPSUDTjgIAAC4FAAAOAAAAAAAAAAAAAAAAAC4CAABkcnMvZTJvRG9jLnhtbFBLAQItABQA&#10;BgAIAAAAIQCSXiq82wAAAAgBAAAPAAAAAAAAAAAAAAAAAOgEAABkcnMvZG93bnJldi54bWxQSwUG&#10;AAAAAAQABADzAAAA8AUAAAAA&#10;" fillcolor="#4f81bd [3204]" stroked="f" strokeweight=".5pt">
              <v:fill opacity="0"/>
              <v:stroke joinstyle="round"/>
              <v:textbox style="layout-flow:vertical" inset="0,0,0,0">
                <w:txbxContent>
                  <w:p w14:paraId="16E9AF92" w14:textId="578E601C" w:rsidR="00E81146" w:rsidRPr="00C570EF" w:rsidRDefault="00E81146" w:rsidP="002A663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D17025">
                      <w:rPr>
                        <w:b/>
                        <w:noProof/>
                        <w:sz w:val="18"/>
                      </w:rPr>
                      <w:t>22</w:t>
                    </w:r>
                    <w:r>
                      <w:rPr>
                        <w:b/>
                        <w:sz w:val="18"/>
                      </w:rPr>
                      <w:fldChar w:fldCharType="end"/>
                    </w:r>
                  </w:p>
                  <w:p w14:paraId="4B80CED6" w14:textId="77777777" w:rsidR="00E81146" w:rsidRDefault="00E81146"/>
                </w:txbxContent>
              </v:textbox>
              <w10:wrap anchorx="margin" anchory="margin"/>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57493" w14:textId="19B2E768" w:rsidR="00E81146" w:rsidRPr="002A663D" w:rsidRDefault="00E81146" w:rsidP="002A663D">
    <w:pPr>
      <w:pStyle w:val="Footer"/>
    </w:pPr>
    <w:r>
      <w:rPr>
        <w:noProof/>
        <w:lang w:val="fr-BE" w:eastAsia="fr-BE"/>
      </w:rPr>
      <mc:AlternateContent>
        <mc:Choice Requires="wps">
          <w:drawing>
            <wp:anchor distT="0" distB="0" distL="114300" distR="114300" simplePos="0" relativeHeight="251658253" behindDoc="0" locked="0" layoutInCell="1" allowOverlap="1" wp14:anchorId="7F644FD4" wp14:editId="64D3427B">
              <wp:simplePos x="0" y="0"/>
              <wp:positionH relativeFrom="margin">
                <wp:posOffset>-431800</wp:posOffset>
              </wp:positionH>
              <wp:positionV relativeFrom="margin">
                <wp:posOffset>0</wp:posOffset>
              </wp:positionV>
              <wp:extent cx="215900" cy="612013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414DB41" w14:textId="668A2111" w:rsidR="00E81146" w:rsidRDefault="00E81146" w:rsidP="006A5D14">
                          <w:pPr>
                            <w:pStyle w:val="Footer"/>
                            <w:tabs>
                              <w:tab w:val="right" w:pos="9638"/>
                            </w:tabs>
                            <w:jc w:val="right"/>
                          </w:pPr>
                          <w:r>
                            <w:rPr>
                              <w:b/>
                              <w:sz w:val="18"/>
                            </w:rPr>
                            <w:fldChar w:fldCharType="begin"/>
                          </w:r>
                          <w:r>
                            <w:rPr>
                              <w:b/>
                              <w:sz w:val="18"/>
                            </w:rPr>
                            <w:instrText xml:space="preserve"> PAGE  \* MERGEFORMAT </w:instrText>
                          </w:r>
                          <w:r>
                            <w:rPr>
                              <w:b/>
                              <w:sz w:val="18"/>
                            </w:rPr>
                            <w:fldChar w:fldCharType="separate"/>
                          </w:r>
                          <w:r w:rsidR="00D17025">
                            <w:rPr>
                              <w:b/>
                              <w:noProof/>
                              <w:sz w:val="18"/>
                            </w:rPr>
                            <w:t>21</w:t>
                          </w:r>
                          <w:r>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F644FD4" id="_x0000_t202" coordsize="21600,21600" o:spt="202" path="m,l,21600r21600,l21600,xe">
              <v:stroke joinstyle="miter"/>
              <v:path gradientshapeok="t" o:connecttype="rect"/>
            </v:shapetype>
            <v:shape id="Text Box 27" o:spid="_x0000_s1041" type="#_x0000_t202" style="position:absolute;margin-left:-34pt;margin-top:0;width:17pt;height:481.9pt;z-index:251658253;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COGdU9jgIAAC4FAAAOAAAAAAAAAAAAAAAAAC4CAABkcnMvZTJvRG9jLnhtbFBLAQItABQA&#10;BgAIAAAAIQCSXiq82wAAAAgBAAAPAAAAAAAAAAAAAAAAAOgEAABkcnMvZG93bnJldi54bWxQSwUG&#10;AAAAAAQABADzAAAA8AUAAAAA&#10;" fillcolor="#4f81bd [3204]" stroked="f" strokeweight=".5pt">
              <v:fill opacity="0"/>
              <v:stroke joinstyle="round"/>
              <v:textbox style="layout-flow:vertical" inset="0,0,0,0">
                <w:txbxContent>
                  <w:p w14:paraId="0414DB41" w14:textId="668A2111" w:rsidR="00E81146" w:rsidRDefault="00E81146" w:rsidP="006A5D14">
                    <w:pPr>
                      <w:pStyle w:val="Footer"/>
                      <w:tabs>
                        <w:tab w:val="right" w:pos="9638"/>
                      </w:tabs>
                      <w:jc w:val="right"/>
                    </w:pPr>
                    <w:r>
                      <w:rPr>
                        <w:b/>
                        <w:sz w:val="18"/>
                      </w:rPr>
                      <w:fldChar w:fldCharType="begin"/>
                    </w:r>
                    <w:r>
                      <w:rPr>
                        <w:b/>
                        <w:sz w:val="18"/>
                      </w:rPr>
                      <w:instrText xml:space="preserve"> PAGE  \* MERGEFORMAT </w:instrText>
                    </w:r>
                    <w:r>
                      <w:rPr>
                        <w:b/>
                        <w:sz w:val="18"/>
                      </w:rPr>
                      <w:fldChar w:fldCharType="separate"/>
                    </w:r>
                    <w:r w:rsidR="00D17025">
                      <w:rPr>
                        <w:b/>
                        <w:noProof/>
                        <w:sz w:val="18"/>
                      </w:rPr>
                      <w:t>21</w:t>
                    </w:r>
                    <w:r>
                      <w:rPr>
                        <w:b/>
                        <w:sz w:val="18"/>
                      </w:rPr>
                      <w:fldChar w:fldCharType="end"/>
                    </w:r>
                  </w:p>
                </w:txbxContent>
              </v:textbox>
              <w10:wrap anchorx="margin" anchory="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65F1A" w14:textId="0CC7AE6B" w:rsidR="00E81146" w:rsidRPr="00672585" w:rsidRDefault="00E81146" w:rsidP="00672585">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D17025">
      <w:rPr>
        <w:b/>
        <w:noProof/>
        <w:sz w:val="18"/>
      </w:rPr>
      <w:t>24</w:t>
    </w:r>
    <w:r>
      <w:rPr>
        <w:b/>
        <w:sz w:val="18"/>
      </w:rPr>
      <w:fldChar w:fldCharType="end"/>
    </w:r>
    <w:r>
      <w:rPr>
        <w:b/>
        <w:sz w:val="18"/>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D60BD" w14:textId="77EBB001" w:rsidR="00E81146" w:rsidRPr="00672585" w:rsidRDefault="00E81146" w:rsidP="00672585">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17025">
      <w:rPr>
        <w:b/>
        <w:noProof/>
        <w:sz w:val="18"/>
      </w:rPr>
      <w:t>23</w:t>
    </w:r>
    <w:r>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9B74C" w14:textId="6F33D01A" w:rsidR="00E81146" w:rsidRPr="009B0517" w:rsidRDefault="00E81146" w:rsidP="009B0517">
    <w:pPr>
      <w:pStyle w:val="Footer"/>
    </w:pPr>
    <w:r>
      <w:rPr>
        <w:noProof/>
        <w:lang w:val="fr-BE" w:eastAsia="fr-BE"/>
      </w:rPr>
      <mc:AlternateContent>
        <mc:Choice Requires="wps">
          <w:drawing>
            <wp:anchor distT="0" distB="0" distL="114300" distR="114300" simplePos="0" relativeHeight="251658259" behindDoc="0" locked="0" layoutInCell="1" allowOverlap="1" wp14:anchorId="31C36D42" wp14:editId="6B8C8FE6">
              <wp:simplePos x="0" y="0"/>
              <wp:positionH relativeFrom="margin">
                <wp:posOffset>-431800</wp:posOffset>
              </wp:positionH>
              <wp:positionV relativeFrom="margin">
                <wp:posOffset>0</wp:posOffset>
              </wp:positionV>
              <wp:extent cx="215900" cy="612013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0CC7711" w14:textId="15E49DBC" w:rsidR="00E81146" w:rsidRPr="00672585" w:rsidRDefault="00E81146" w:rsidP="009B0517">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D17025">
                            <w:rPr>
                              <w:b/>
                              <w:noProof/>
                              <w:sz w:val="18"/>
                            </w:rPr>
                            <w:t>28</w:t>
                          </w:r>
                          <w:r>
                            <w:rPr>
                              <w:b/>
                              <w:sz w:val="18"/>
                            </w:rPr>
                            <w:fldChar w:fldCharType="end"/>
                          </w:r>
                          <w:r>
                            <w:rPr>
                              <w:b/>
                              <w:sz w:val="18"/>
                            </w:rPr>
                            <w:tab/>
                          </w:r>
                        </w:p>
                        <w:p w14:paraId="3F9D8B06"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1C36D42" id="_x0000_t202" coordsize="21600,21600" o:spt="202" path="m,l,21600r21600,l21600,xe">
              <v:stroke joinstyle="miter"/>
              <v:path gradientshapeok="t" o:connecttype="rect"/>
            </v:shapetype>
            <v:shape id="Text Box 37" o:spid="_x0000_s1044" type="#_x0000_t202" style="position:absolute;margin-left:-34pt;margin-top:0;width:17pt;height:481.9pt;z-index:251658259;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A3H+xNjgIAAC4FAAAOAAAAAAAAAAAAAAAAAC4CAABkcnMvZTJvRG9jLnhtbFBLAQItABQA&#10;BgAIAAAAIQCSXiq82wAAAAgBAAAPAAAAAAAAAAAAAAAAAOgEAABkcnMvZG93bnJldi54bWxQSwUG&#10;AAAAAAQABADzAAAA8AUAAAAA&#10;" fillcolor="#4f81bd [3204]" stroked="f" strokeweight=".5pt">
              <v:fill opacity="0"/>
              <v:stroke joinstyle="round"/>
              <v:textbox style="layout-flow:vertical" inset="0,0,0,0">
                <w:txbxContent>
                  <w:p w14:paraId="50CC7711" w14:textId="15E49DBC" w:rsidR="00E81146" w:rsidRPr="00672585" w:rsidRDefault="00E81146" w:rsidP="009B0517">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D17025">
                      <w:rPr>
                        <w:b/>
                        <w:noProof/>
                        <w:sz w:val="18"/>
                      </w:rPr>
                      <w:t>28</w:t>
                    </w:r>
                    <w:r>
                      <w:rPr>
                        <w:b/>
                        <w:sz w:val="18"/>
                      </w:rPr>
                      <w:fldChar w:fldCharType="end"/>
                    </w:r>
                    <w:r>
                      <w:rPr>
                        <w:b/>
                        <w:sz w:val="18"/>
                      </w:rPr>
                      <w:tab/>
                    </w:r>
                  </w:p>
                  <w:p w14:paraId="3F9D8B06" w14:textId="77777777" w:rsidR="00E81146" w:rsidRDefault="00E81146"/>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3DB9D" w14:textId="4E904DDF" w:rsidR="00E81146" w:rsidRPr="001D1349" w:rsidRDefault="00E81146" w:rsidP="001D1349">
    <w:pPr>
      <w:pStyle w:val="Footer"/>
      <w:tabs>
        <w:tab w:val="right" w:pos="9638"/>
      </w:tabs>
      <w:rPr>
        <w:b/>
        <w:sz w:val="18"/>
      </w:rPr>
    </w:pPr>
    <w:r>
      <w:tab/>
    </w:r>
    <w:r w:rsidRPr="001D1349">
      <w:rPr>
        <w:b/>
        <w:sz w:val="18"/>
      </w:rPr>
      <w:fldChar w:fldCharType="begin"/>
    </w:r>
    <w:r w:rsidRPr="001D1349">
      <w:rPr>
        <w:b/>
        <w:sz w:val="18"/>
      </w:rPr>
      <w:instrText xml:space="preserve"> PAGE  \* MERGEFORMAT </w:instrText>
    </w:r>
    <w:r w:rsidRPr="001D1349">
      <w:rPr>
        <w:b/>
        <w:sz w:val="18"/>
      </w:rPr>
      <w:fldChar w:fldCharType="separate"/>
    </w:r>
    <w:r w:rsidR="00D17025">
      <w:rPr>
        <w:b/>
        <w:noProof/>
        <w:sz w:val="18"/>
      </w:rPr>
      <w:t>9</w:t>
    </w:r>
    <w:r w:rsidRPr="001D1349">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21706" w14:textId="36A2F248" w:rsidR="00E81146" w:rsidRPr="009B0517" w:rsidRDefault="00E81146" w:rsidP="009B0517">
    <w:pPr>
      <w:pStyle w:val="Footer"/>
    </w:pPr>
    <w:r>
      <w:rPr>
        <w:noProof/>
        <w:lang w:val="fr-BE" w:eastAsia="fr-BE"/>
      </w:rPr>
      <mc:AlternateContent>
        <mc:Choice Requires="wps">
          <w:drawing>
            <wp:anchor distT="0" distB="0" distL="114300" distR="114300" simplePos="0" relativeHeight="251658257" behindDoc="0" locked="0" layoutInCell="1" allowOverlap="1" wp14:anchorId="2435726C" wp14:editId="3DDE260A">
              <wp:simplePos x="0" y="0"/>
              <wp:positionH relativeFrom="margin">
                <wp:posOffset>-431800</wp:posOffset>
              </wp:positionH>
              <wp:positionV relativeFrom="margin">
                <wp:posOffset>0</wp:posOffset>
              </wp:positionV>
              <wp:extent cx="215900" cy="612013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91DF09F" w14:textId="455E4E9A" w:rsidR="00E81146" w:rsidRPr="00672585" w:rsidRDefault="00E81146" w:rsidP="009B0517">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17025">
                            <w:rPr>
                              <w:b/>
                              <w:noProof/>
                              <w:sz w:val="18"/>
                            </w:rPr>
                            <w:t>27</w:t>
                          </w:r>
                          <w:r>
                            <w:rPr>
                              <w:b/>
                              <w:sz w:val="18"/>
                            </w:rPr>
                            <w:fldChar w:fldCharType="end"/>
                          </w:r>
                        </w:p>
                        <w:p w14:paraId="21A1EEF7"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435726C" id="_x0000_t202" coordsize="21600,21600" o:spt="202" path="m,l,21600r21600,l21600,xe">
              <v:stroke joinstyle="miter"/>
              <v:path gradientshapeok="t" o:connecttype="rect"/>
            </v:shapetype>
            <v:shape id="Text Box 35" o:spid="_x0000_s1045" type="#_x0000_t202" style="position:absolute;margin-left:-34pt;margin-top:0;width:17pt;height:481.9pt;z-index:25165825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AtnogDjgIAAC4FAAAOAAAAAAAAAAAAAAAAAC4CAABkcnMvZTJvRG9jLnhtbFBLAQItABQA&#10;BgAIAAAAIQCSXiq82wAAAAgBAAAPAAAAAAAAAAAAAAAAAOgEAABkcnMvZG93bnJldi54bWxQSwUG&#10;AAAAAAQABADzAAAA8AUAAAAA&#10;" fillcolor="#4f81bd [3204]" stroked="f" strokeweight=".5pt">
              <v:fill opacity="0"/>
              <v:stroke joinstyle="round"/>
              <v:textbox style="layout-flow:vertical" inset="0,0,0,0">
                <w:txbxContent>
                  <w:p w14:paraId="491DF09F" w14:textId="455E4E9A" w:rsidR="00E81146" w:rsidRPr="00672585" w:rsidRDefault="00E81146" w:rsidP="009B0517">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17025">
                      <w:rPr>
                        <w:b/>
                        <w:noProof/>
                        <w:sz w:val="18"/>
                      </w:rPr>
                      <w:t>27</w:t>
                    </w:r>
                    <w:r>
                      <w:rPr>
                        <w:b/>
                        <w:sz w:val="18"/>
                      </w:rPr>
                      <w:fldChar w:fldCharType="end"/>
                    </w:r>
                  </w:p>
                  <w:p w14:paraId="21A1EEF7" w14:textId="77777777" w:rsidR="00E81146" w:rsidRDefault="00E81146"/>
                </w:txbxContent>
              </v:textbox>
              <w10:wrap anchorx="margin" anchory="margin"/>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8736E" w14:textId="52D61055" w:rsidR="00E81146" w:rsidRPr="00F41DCA" w:rsidRDefault="00E81146" w:rsidP="00F41DCA">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D17025">
      <w:rPr>
        <w:b/>
        <w:noProof/>
        <w:sz w:val="18"/>
      </w:rPr>
      <w:t>30</w:t>
    </w:r>
    <w:r>
      <w:rPr>
        <w:b/>
        <w:sz w:val="18"/>
      </w:rPr>
      <w:fldChar w:fldCharType="end"/>
    </w:r>
    <w:r>
      <w:rPr>
        <w:b/>
        <w:sz w:val="18"/>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E57D0" w14:textId="6134A8B3" w:rsidR="00E81146" w:rsidRPr="00F41DCA" w:rsidRDefault="00E81146" w:rsidP="00F41DCA">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17025">
      <w:rPr>
        <w:b/>
        <w:noProof/>
        <w:sz w:val="18"/>
      </w:rPr>
      <w:t>29</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AFA71" w14:textId="624C30FA" w:rsidR="00E81146" w:rsidRPr="00221141" w:rsidRDefault="00E81146" w:rsidP="00221141">
    <w:pPr>
      <w:pStyle w:val="Footer"/>
    </w:pPr>
    <w:r>
      <w:rPr>
        <w:noProof/>
        <w:lang w:val="fr-BE" w:eastAsia="fr-BE"/>
      </w:rPr>
      <mc:AlternateContent>
        <mc:Choice Requires="wps">
          <w:drawing>
            <wp:anchor distT="0" distB="0" distL="114300" distR="114300" simplePos="0" relativeHeight="251658241" behindDoc="0" locked="0" layoutInCell="1" allowOverlap="1" wp14:anchorId="1FFFDF75" wp14:editId="72EBB90F">
              <wp:simplePos x="0" y="0"/>
              <wp:positionH relativeFrom="margin">
                <wp:posOffset>-431800</wp:posOffset>
              </wp:positionH>
              <wp:positionV relativeFrom="margin">
                <wp:posOffset>0</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E09C1AA" w14:textId="710CDAB1" w:rsidR="00E81146" w:rsidRPr="001D1349" w:rsidRDefault="00E81146" w:rsidP="00221141">
                          <w:pPr>
                            <w:pStyle w:val="Footer"/>
                            <w:tabs>
                              <w:tab w:val="right" w:pos="9638"/>
                            </w:tabs>
                            <w:rPr>
                              <w:sz w:val="18"/>
                            </w:rPr>
                          </w:pPr>
                          <w:r w:rsidRPr="001D1349">
                            <w:rPr>
                              <w:b/>
                              <w:sz w:val="18"/>
                            </w:rPr>
                            <w:fldChar w:fldCharType="begin"/>
                          </w:r>
                          <w:r w:rsidRPr="001D1349">
                            <w:rPr>
                              <w:b/>
                              <w:sz w:val="18"/>
                            </w:rPr>
                            <w:instrText xml:space="preserve"> PAGE  \* MERGEFORMAT </w:instrText>
                          </w:r>
                          <w:r w:rsidRPr="001D1349">
                            <w:rPr>
                              <w:b/>
                              <w:sz w:val="18"/>
                            </w:rPr>
                            <w:fldChar w:fldCharType="separate"/>
                          </w:r>
                          <w:r w:rsidR="00D17025">
                            <w:rPr>
                              <w:b/>
                              <w:noProof/>
                              <w:sz w:val="18"/>
                            </w:rPr>
                            <w:t>10</w:t>
                          </w:r>
                          <w:r w:rsidRPr="001D1349">
                            <w:rPr>
                              <w:b/>
                              <w:sz w:val="18"/>
                            </w:rPr>
                            <w:fldChar w:fldCharType="end"/>
                          </w:r>
                          <w:r>
                            <w:rPr>
                              <w:sz w:val="18"/>
                            </w:rPr>
                            <w:tab/>
                          </w:r>
                        </w:p>
                        <w:p w14:paraId="477FCA3D"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FFFDF75" id="_x0000_t202" coordsize="21600,21600" o:spt="202" path="m,l,21600r21600,l21600,xe">
              <v:stroke joinstyle="miter"/>
              <v:path gradientshapeok="t" o:connecttype="rect"/>
            </v:shapetype>
            <v:shape id="Text Box 3" o:spid="_x0000_s1028" type="#_x0000_t202" style="position:absolute;margin-left:-34pt;margin-top:0;width:17pt;height:481.9pt;z-index:251658241;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agkzRIwCAAAr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4E09C1AA" w14:textId="710CDAB1" w:rsidR="00E81146" w:rsidRPr="001D1349" w:rsidRDefault="00E81146" w:rsidP="00221141">
                    <w:pPr>
                      <w:pStyle w:val="Footer"/>
                      <w:tabs>
                        <w:tab w:val="right" w:pos="9638"/>
                      </w:tabs>
                      <w:rPr>
                        <w:sz w:val="18"/>
                      </w:rPr>
                    </w:pPr>
                    <w:r w:rsidRPr="001D1349">
                      <w:rPr>
                        <w:b/>
                        <w:sz w:val="18"/>
                      </w:rPr>
                      <w:fldChar w:fldCharType="begin"/>
                    </w:r>
                    <w:r w:rsidRPr="001D1349">
                      <w:rPr>
                        <w:b/>
                        <w:sz w:val="18"/>
                      </w:rPr>
                      <w:instrText xml:space="preserve"> PAGE  \* MERGEFORMAT </w:instrText>
                    </w:r>
                    <w:r w:rsidRPr="001D1349">
                      <w:rPr>
                        <w:b/>
                        <w:sz w:val="18"/>
                      </w:rPr>
                      <w:fldChar w:fldCharType="separate"/>
                    </w:r>
                    <w:r w:rsidR="00D17025">
                      <w:rPr>
                        <w:b/>
                        <w:noProof/>
                        <w:sz w:val="18"/>
                      </w:rPr>
                      <w:t>10</w:t>
                    </w:r>
                    <w:r w:rsidRPr="001D1349">
                      <w:rPr>
                        <w:b/>
                        <w:sz w:val="18"/>
                      </w:rPr>
                      <w:fldChar w:fldCharType="end"/>
                    </w:r>
                    <w:r>
                      <w:rPr>
                        <w:sz w:val="18"/>
                      </w:rPr>
                      <w:tab/>
                    </w:r>
                  </w:p>
                  <w:p w14:paraId="477FCA3D" w14:textId="77777777" w:rsidR="00E81146" w:rsidRDefault="00E81146"/>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1D641" w14:textId="65504596" w:rsidR="00E81146" w:rsidRPr="00221141" w:rsidRDefault="00E81146" w:rsidP="00221141">
    <w:pPr>
      <w:pStyle w:val="Footer"/>
    </w:pPr>
    <w:r>
      <w:rPr>
        <w:noProof/>
        <w:lang w:val="fr-BE" w:eastAsia="fr-BE"/>
      </w:rPr>
      <mc:AlternateContent>
        <mc:Choice Requires="wps">
          <w:drawing>
            <wp:anchor distT="0" distB="0" distL="114300" distR="114300" simplePos="0" relativeHeight="251658243" behindDoc="0" locked="0" layoutInCell="1" allowOverlap="1" wp14:anchorId="538A6FD2" wp14:editId="21CD9ED1">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F0D556D" w14:textId="392D23DB" w:rsidR="00E81146" w:rsidRPr="001D1349" w:rsidRDefault="00E81146" w:rsidP="00221141">
                          <w:pPr>
                            <w:pStyle w:val="Footer"/>
                            <w:tabs>
                              <w:tab w:val="right" w:pos="9638"/>
                            </w:tabs>
                            <w:rPr>
                              <w:b/>
                              <w:sz w:val="18"/>
                            </w:rPr>
                          </w:pPr>
                          <w:r>
                            <w:tab/>
                          </w:r>
                          <w:r w:rsidRPr="001D1349">
                            <w:rPr>
                              <w:b/>
                              <w:sz w:val="18"/>
                            </w:rPr>
                            <w:fldChar w:fldCharType="begin"/>
                          </w:r>
                          <w:r w:rsidRPr="001D1349">
                            <w:rPr>
                              <w:b/>
                              <w:sz w:val="18"/>
                            </w:rPr>
                            <w:instrText xml:space="preserve"> PAGE  \* MERGEFORMAT </w:instrText>
                          </w:r>
                          <w:r w:rsidRPr="001D1349">
                            <w:rPr>
                              <w:b/>
                              <w:sz w:val="18"/>
                            </w:rPr>
                            <w:fldChar w:fldCharType="separate"/>
                          </w:r>
                          <w:r w:rsidR="00D17025">
                            <w:rPr>
                              <w:b/>
                              <w:noProof/>
                              <w:sz w:val="18"/>
                            </w:rPr>
                            <w:t>11</w:t>
                          </w:r>
                          <w:r w:rsidRPr="001D1349">
                            <w:rPr>
                              <w:b/>
                              <w:sz w:val="18"/>
                            </w:rPr>
                            <w:fldChar w:fldCharType="end"/>
                          </w:r>
                        </w:p>
                        <w:p w14:paraId="65D67AA6"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38A6FD2" id="_x0000_t202" coordsize="21600,21600" o:spt="202" path="m,l,21600r21600,l21600,xe">
              <v:stroke joinstyle="miter"/>
              <v:path gradientshapeok="t" o:connecttype="rect"/>
            </v:shapetype>
            <v:shape id="Text Box 5" o:spid="_x0000_s1029" type="#_x0000_t202" style="position:absolute;margin-left:-34pt;margin-top:0;width:17pt;height:481.9pt;z-index:251658243;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cnzgKYwCAAAr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2F0D556D" w14:textId="392D23DB" w:rsidR="00E81146" w:rsidRPr="001D1349" w:rsidRDefault="00E81146" w:rsidP="00221141">
                    <w:pPr>
                      <w:pStyle w:val="Footer"/>
                      <w:tabs>
                        <w:tab w:val="right" w:pos="9638"/>
                      </w:tabs>
                      <w:rPr>
                        <w:b/>
                        <w:sz w:val="18"/>
                      </w:rPr>
                    </w:pPr>
                    <w:r>
                      <w:tab/>
                    </w:r>
                    <w:r w:rsidRPr="001D1349">
                      <w:rPr>
                        <w:b/>
                        <w:sz w:val="18"/>
                      </w:rPr>
                      <w:fldChar w:fldCharType="begin"/>
                    </w:r>
                    <w:r w:rsidRPr="001D1349">
                      <w:rPr>
                        <w:b/>
                        <w:sz w:val="18"/>
                      </w:rPr>
                      <w:instrText xml:space="preserve"> PAGE  \* MERGEFORMAT </w:instrText>
                    </w:r>
                    <w:r w:rsidRPr="001D1349">
                      <w:rPr>
                        <w:b/>
                        <w:sz w:val="18"/>
                      </w:rPr>
                      <w:fldChar w:fldCharType="separate"/>
                    </w:r>
                    <w:r w:rsidR="00D17025">
                      <w:rPr>
                        <w:b/>
                        <w:noProof/>
                        <w:sz w:val="18"/>
                      </w:rPr>
                      <w:t>11</w:t>
                    </w:r>
                    <w:r w:rsidRPr="001D1349">
                      <w:rPr>
                        <w:b/>
                        <w:sz w:val="18"/>
                      </w:rPr>
                      <w:fldChar w:fldCharType="end"/>
                    </w:r>
                  </w:p>
                  <w:p w14:paraId="65D67AA6" w14:textId="77777777" w:rsidR="00E81146" w:rsidRDefault="00E81146"/>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A919B" w14:textId="3C4E6C8A" w:rsidR="00E81146" w:rsidRPr="0028044C" w:rsidRDefault="00E81146" w:rsidP="0028044C">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D17025">
      <w:rPr>
        <w:b/>
        <w:noProof/>
        <w:sz w:val="18"/>
      </w:rPr>
      <w:t>12</w:t>
    </w:r>
    <w:r>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A8F0A" w14:textId="7B6FFF21" w:rsidR="00E81146" w:rsidRPr="0028044C" w:rsidRDefault="00E81146" w:rsidP="00DA736A">
    <w:pPr>
      <w:pStyle w:val="Footer"/>
      <w:tabs>
        <w:tab w:val="right" w:pos="9638"/>
      </w:tabs>
      <w:jc w:val="right"/>
      <w:rPr>
        <w:sz w:val="18"/>
      </w:rPr>
    </w:pPr>
    <w:r>
      <w:rPr>
        <w:b/>
        <w:sz w:val="18"/>
      </w:rPr>
      <w:fldChar w:fldCharType="begin"/>
    </w:r>
    <w:r>
      <w:rPr>
        <w:b/>
        <w:sz w:val="18"/>
      </w:rPr>
      <w:instrText xml:space="preserve"> PAGE  \* MERGEFORMAT </w:instrText>
    </w:r>
    <w:r>
      <w:rPr>
        <w:b/>
        <w:sz w:val="18"/>
      </w:rPr>
      <w:fldChar w:fldCharType="separate"/>
    </w:r>
    <w:r w:rsidR="0011532D">
      <w:rPr>
        <w:b/>
        <w:noProof/>
        <w:sz w:val="18"/>
      </w:rPr>
      <w:t>11</w:t>
    </w:r>
    <w:r>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F9095" w14:textId="02EF0367" w:rsidR="00E81146" w:rsidRPr="00AF147F" w:rsidRDefault="00E81146" w:rsidP="00AF147F">
    <w:pPr>
      <w:pStyle w:val="Footer"/>
    </w:pPr>
    <w:r>
      <w:rPr>
        <w:noProof/>
        <w:lang w:val="fr-BE" w:eastAsia="fr-BE"/>
      </w:rPr>
      <mc:AlternateContent>
        <mc:Choice Requires="wps">
          <w:drawing>
            <wp:anchor distT="0" distB="0" distL="114300" distR="114300" simplePos="0" relativeHeight="251658247" behindDoc="0" locked="0" layoutInCell="1" allowOverlap="1" wp14:anchorId="26624236" wp14:editId="095782D1">
              <wp:simplePos x="0" y="0"/>
              <wp:positionH relativeFrom="margin">
                <wp:posOffset>-431800</wp:posOffset>
              </wp:positionH>
              <wp:positionV relativeFrom="margin">
                <wp:posOffset>0</wp:posOffset>
              </wp:positionV>
              <wp:extent cx="215900" cy="612013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89B83E1" w14:textId="7566CE2A" w:rsidR="00E81146" w:rsidRPr="000077DD" w:rsidRDefault="00E81146" w:rsidP="000077D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11532D">
                            <w:rPr>
                              <w:b/>
                              <w:noProof/>
                              <w:sz w:val="18"/>
                            </w:rPr>
                            <w:t>12</w:t>
                          </w:r>
                          <w:r>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6624236" id="_x0000_t202" coordsize="21600,21600" o:spt="202" path="m,l,21600r21600,l21600,xe">
              <v:stroke joinstyle="miter"/>
              <v:path gradientshapeok="t" o:connecttype="rect"/>
            </v:shapetype>
            <v:shape id="Text Box 13" o:spid="_x0000_s1032" type="#_x0000_t202" style="position:absolute;margin-left:-34pt;margin-top:0;width:17pt;height:481.9pt;z-index:25165824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jDqVIowCAAAt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389B83E1" w14:textId="7566CE2A" w:rsidR="00E81146" w:rsidRPr="000077DD" w:rsidRDefault="00E81146" w:rsidP="000077D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11532D">
                      <w:rPr>
                        <w:b/>
                        <w:noProof/>
                        <w:sz w:val="18"/>
                      </w:rPr>
                      <w:t>12</w:t>
                    </w:r>
                    <w:r>
                      <w:rPr>
                        <w:b/>
                        <w:sz w:val="18"/>
                      </w:rPr>
                      <w:fldChar w:fldCharType="end"/>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A9870" w14:textId="5786956C" w:rsidR="00E81146" w:rsidRPr="00AF147F" w:rsidRDefault="00E81146" w:rsidP="00AF147F">
    <w:pPr>
      <w:pStyle w:val="Footer"/>
    </w:pPr>
    <w:r>
      <w:rPr>
        <w:noProof/>
        <w:lang w:val="fr-BE" w:eastAsia="fr-BE"/>
      </w:rPr>
      <mc:AlternateContent>
        <mc:Choice Requires="wps">
          <w:drawing>
            <wp:anchor distT="0" distB="0" distL="114300" distR="114300" simplePos="0" relativeHeight="251658245" behindDoc="0" locked="0" layoutInCell="1" allowOverlap="1" wp14:anchorId="611F3B88" wp14:editId="401C4FF5">
              <wp:simplePos x="0" y="0"/>
              <wp:positionH relativeFrom="margin">
                <wp:posOffset>-431800</wp:posOffset>
              </wp:positionH>
              <wp:positionV relativeFrom="margin">
                <wp:posOffset>0</wp:posOffset>
              </wp:positionV>
              <wp:extent cx="215900" cy="612013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53EE132" w14:textId="4465715F" w:rsidR="00E81146" w:rsidRPr="0028044C" w:rsidRDefault="00E81146" w:rsidP="000077DD">
                          <w:pPr>
                            <w:pStyle w:val="Footer"/>
                            <w:tabs>
                              <w:tab w:val="right" w:pos="9638"/>
                            </w:tabs>
                            <w:jc w:val="right"/>
                            <w:rPr>
                              <w:sz w:val="18"/>
                            </w:rPr>
                          </w:pPr>
                          <w:r>
                            <w:rPr>
                              <w:b/>
                              <w:sz w:val="18"/>
                            </w:rPr>
                            <w:fldChar w:fldCharType="begin"/>
                          </w:r>
                          <w:r>
                            <w:rPr>
                              <w:b/>
                              <w:sz w:val="18"/>
                            </w:rPr>
                            <w:instrText xml:space="preserve"> PAGE  \* MERGEFORMAT </w:instrText>
                          </w:r>
                          <w:r>
                            <w:rPr>
                              <w:b/>
                              <w:sz w:val="18"/>
                            </w:rPr>
                            <w:fldChar w:fldCharType="separate"/>
                          </w:r>
                          <w:r w:rsidR="00D17025">
                            <w:rPr>
                              <w:b/>
                              <w:noProof/>
                              <w:sz w:val="18"/>
                            </w:rPr>
                            <w:t>13</w:t>
                          </w:r>
                          <w:r>
                            <w:rPr>
                              <w:b/>
                              <w:sz w:val="18"/>
                            </w:rPr>
                            <w:fldChar w:fldCharType="end"/>
                          </w:r>
                        </w:p>
                        <w:p w14:paraId="26C5E538"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11F3B88" id="_x0000_t202" coordsize="21600,21600" o:spt="202" path="m,l,21600r21600,l21600,xe">
              <v:stroke joinstyle="miter"/>
              <v:path gradientshapeok="t" o:connecttype="rect"/>
            </v:shapetype>
            <v:shape id="Text Box 11" o:spid="_x0000_s1033" type="#_x0000_t202" style="position:absolute;margin-left:-34pt;margin-top:0;width:17pt;height:481.9pt;z-index:251658245;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" fillcolor="#4f81bd [3204]" stroked="f" strokeweight=".5pt">
              <v:fill opacity="0"/>
              <v:stroke joinstyle="round"/>
              <v:textbox style="layout-flow:vertical" inset="0,0,0,0">
                <w:txbxContent>
                  <w:p w14:paraId="553EE132" w14:textId="4465715F" w:rsidR="00E81146" w:rsidRPr="0028044C" w:rsidRDefault="00E81146" w:rsidP="000077DD">
                    <w:pPr>
                      <w:pStyle w:val="Footer"/>
                      <w:tabs>
                        <w:tab w:val="right" w:pos="9638"/>
                      </w:tabs>
                      <w:jc w:val="right"/>
                      <w:rPr>
                        <w:sz w:val="18"/>
                      </w:rPr>
                    </w:pPr>
                    <w:r>
                      <w:rPr>
                        <w:b/>
                        <w:sz w:val="18"/>
                      </w:rPr>
                      <w:fldChar w:fldCharType="begin"/>
                    </w:r>
                    <w:r>
                      <w:rPr>
                        <w:b/>
                        <w:sz w:val="18"/>
                      </w:rPr>
                      <w:instrText xml:space="preserve"> PAGE  \* MERGEFORMAT </w:instrText>
                    </w:r>
                    <w:r>
                      <w:rPr>
                        <w:b/>
                        <w:sz w:val="18"/>
                      </w:rPr>
                      <w:fldChar w:fldCharType="separate"/>
                    </w:r>
                    <w:r w:rsidR="00D17025">
                      <w:rPr>
                        <w:b/>
                        <w:noProof/>
                        <w:sz w:val="18"/>
                      </w:rPr>
                      <w:t>13</w:t>
                    </w:r>
                    <w:r>
                      <w:rPr>
                        <w:b/>
                        <w:sz w:val="18"/>
                      </w:rPr>
                      <w:fldChar w:fldCharType="end"/>
                    </w:r>
                  </w:p>
                  <w:p w14:paraId="26C5E538" w14:textId="77777777" w:rsidR="00E81146" w:rsidRDefault="00E81146"/>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CE87E" w14:textId="5DA763A1" w:rsidR="00E81146" w:rsidRPr="00324E85" w:rsidRDefault="00E81146" w:rsidP="00324E85">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D17025">
      <w:rPr>
        <w:b/>
        <w:noProof/>
        <w:sz w:val="18"/>
      </w:rPr>
      <w:t>14</w:t>
    </w:r>
    <w:r>
      <w:rPr>
        <w:b/>
        <w:sz w:val="18"/>
      </w:rPr>
      <w:fldChar w:fldCharType="end"/>
    </w:r>
    <w:r>
      <w:rPr>
        <w:b/>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8121B" w14:textId="77777777" w:rsidR="00E23DE6" w:rsidRPr="000B175B" w:rsidRDefault="00E23DE6" w:rsidP="000B175B">
      <w:pPr>
        <w:tabs>
          <w:tab w:val="right" w:pos="2155"/>
        </w:tabs>
        <w:spacing w:after="80"/>
        <w:ind w:left="680"/>
        <w:rPr>
          <w:u w:val="single"/>
        </w:rPr>
      </w:pPr>
      <w:r>
        <w:rPr>
          <w:u w:val="single"/>
        </w:rPr>
        <w:tab/>
      </w:r>
    </w:p>
  </w:footnote>
  <w:footnote w:type="continuationSeparator" w:id="0">
    <w:p w14:paraId="59917525" w14:textId="77777777" w:rsidR="00E23DE6" w:rsidRPr="00FC68B7" w:rsidRDefault="00E23DE6" w:rsidP="00FC68B7">
      <w:pPr>
        <w:tabs>
          <w:tab w:val="left" w:pos="2155"/>
        </w:tabs>
        <w:spacing w:after="80"/>
        <w:ind w:left="680"/>
        <w:rPr>
          <w:u w:val="single"/>
        </w:rPr>
      </w:pPr>
      <w:r>
        <w:rPr>
          <w:u w:val="single"/>
        </w:rPr>
        <w:tab/>
      </w:r>
    </w:p>
  </w:footnote>
  <w:footnote w:type="continuationNotice" w:id="1">
    <w:p w14:paraId="303728DA" w14:textId="77777777" w:rsidR="00E23DE6" w:rsidRDefault="00E23DE6"/>
  </w:footnote>
  <w:footnote w:id="2">
    <w:p w14:paraId="1533A106" w14:textId="1DCAFA65" w:rsidR="00E81146" w:rsidRPr="00DC2C16" w:rsidRDefault="00E81146" w:rsidP="002A20C8">
      <w:pPr>
        <w:pStyle w:val="FootnoteText"/>
      </w:pPr>
      <w:r>
        <w:tab/>
      </w:r>
      <w:r w:rsidRPr="003B5E96">
        <w:rPr>
          <w:rStyle w:val="FootnoteReference"/>
          <w:sz w:val="20"/>
          <w:vertAlign w:val="baseline"/>
        </w:rPr>
        <w:t>*</w:t>
      </w:r>
      <w:r w:rsidRPr="003B5E96">
        <w:rPr>
          <w:rStyle w:val="FootnoteReference"/>
          <w:sz w:val="20"/>
          <w:vertAlign w:val="baseline"/>
        </w:rPr>
        <w:tab/>
      </w:r>
      <w:r w:rsidRPr="002A20C8">
        <w:rPr>
          <w:rStyle w:val="FootnoteReference"/>
          <w:szCs w:val="18"/>
          <w:vertAlign w:val="baseline"/>
        </w:rPr>
        <w:t>In accordance with the programme of work of the Inland Transport Committee for 2021 as outlined in proposed programme budget for 2021 (A/75/6 (Sect.20), para 20.51), the World Forum will develop, harmonize and update UN Regulations in order to enhance the performance of vehicles. The present document is submitted in conformity with that mandate</w:t>
      </w:r>
      <w:r w:rsidRPr="003B5E96">
        <w:rPr>
          <w:rStyle w:val="FootnoteReference"/>
          <w:sz w:val="20"/>
          <w:vertAlign w:val="baseline"/>
        </w:rPr>
        <w:t>.</w:t>
      </w:r>
    </w:p>
  </w:footnote>
  <w:footnote w:id="3">
    <w:p w14:paraId="0BC08FAE" w14:textId="77777777" w:rsidR="00E81146" w:rsidRPr="009561A2" w:rsidRDefault="00E81146" w:rsidP="00F30FFC">
      <w:pPr>
        <w:pStyle w:val="FootnoteText"/>
      </w:pPr>
      <w:r>
        <w:rPr>
          <w:rStyle w:val="FootnoteReference"/>
        </w:rPr>
        <w:tab/>
      </w:r>
      <w:r w:rsidRPr="00F30FFC">
        <w:rPr>
          <w:rStyle w:val="FootnoteReference"/>
          <w:sz w:val="20"/>
          <w:vertAlign w:val="baseline"/>
        </w:rPr>
        <w:t>*</w:t>
      </w:r>
      <w:r>
        <w:rPr>
          <w:rStyle w:val="FootnoteReference"/>
          <w:sz w:val="20"/>
          <w:vertAlign w:val="baseline"/>
        </w:rPr>
        <w:tab/>
      </w:r>
      <w:r>
        <w:t xml:space="preserve">List of priorities still under discussion by the GR.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2E392" w14:textId="3915120C" w:rsidR="00871F14" w:rsidRPr="00866246" w:rsidRDefault="00871F14" w:rsidP="00866246">
    <w:pPr>
      <w:rPr>
        <w:ins w:id="24" w:author="WN" w:date="2021-03-08T17:49:00Z"/>
        <w:b/>
        <w:bCs/>
        <w:sz w:val="18"/>
        <w:szCs w:val="18"/>
      </w:rPr>
    </w:pPr>
    <w:ins w:id="25" w:author="WN" w:date="2021-03-08T17:49:00Z">
      <w:r w:rsidRPr="00866246">
        <w:rPr>
          <w:b/>
          <w:bCs/>
          <w:sz w:val="18"/>
          <w:szCs w:val="18"/>
        </w:rPr>
        <w:t>WP.29-183-13</w:t>
      </w:r>
    </w:ins>
  </w:p>
  <w:p w14:paraId="554022A4" w14:textId="692B824E" w:rsidR="00E81146" w:rsidRPr="001D1349" w:rsidRDefault="00E81146">
    <w:pPr>
      <w:pStyle w:val="Header"/>
    </w:pPr>
    <w:r>
      <w:t>ECE/TRANS/WP.29/2021/1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B6DE1" w14:textId="2D331779" w:rsidR="00350283" w:rsidRDefault="00350283" w:rsidP="00324E85">
    <w:pPr>
      <w:pStyle w:val="Header"/>
      <w:rPr>
        <w:ins w:id="455" w:author="Secretariat" w:date="2021-03-08T18:18:00Z"/>
      </w:rPr>
    </w:pPr>
    <w:ins w:id="456" w:author="Secretariat" w:date="2021-03-08T18:18:00Z">
      <w:r w:rsidRPr="00866246">
        <w:rPr>
          <w:bCs/>
          <w:szCs w:val="18"/>
        </w:rPr>
        <w:t>WP.29-183-13</w:t>
      </w:r>
    </w:ins>
  </w:p>
  <w:p w14:paraId="32D38C1E" w14:textId="507EE747" w:rsidR="00E81146" w:rsidRPr="00324E85" w:rsidRDefault="00E81146" w:rsidP="00324E85">
    <w:pPr>
      <w:pStyle w:val="Header"/>
    </w:pPr>
    <w:r>
      <w:t>ECE/TRANS/WP.29/2021/1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0BAB2" w14:textId="560C377C" w:rsidR="00E81146" w:rsidRPr="00324E85" w:rsidRDefault="00E81146" w:rsidP="00324E85">
    <w:pPr>
      <w:pStyle w:val="Header"/>
      <w:jc w:val="right"/>
    </w:pPr>
    <w:r>
      <w:t>ECE/TRANS/WP.29/2021/1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87C38" w14:textId="2D7F3E63" w:rsidR="00E81146" w:rsidRPr="008E7DC5" w:rsidRDefault="00E81146" w:rsidP="008E7DC5">
    <w:r>
      <w:rPr>
        <w:noProof/>
        <w:lang w:val="fr-BE" w:eastAsia="fr-BE"/>
      </w:rPr>
      <mc:AlternateContent>
        <mc:Choice Requires="wps">
          <w:drawing>
            <wp:anchor distT="0" distB="0" distL="114300" distR="114300" simplePos="0" relativeHeight="251658250" behindDoc="0" locked="0" layoutInCell="1" allowOverlap="1" wp14:anchorId="05892C11" wp14:editId="12AEAEBE">
              <wp:simplePos x="0" y="0"/>
              <wp:positionH relativeFrom="rightMargin">
                <wp:align>left</wp:align>
              </wp:positionH>
              <wp:positionV relativeFrom="margin">
                <wp:posOffset>3241</wp:posOffset>
              </wp:positionV>
              <wp:extent cx="423080" cy="612013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308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7054F33E" w14:textId="77777777" w:rsidR="00350283" w:rsidRDefault="00350283" w:rsidP="00F41DCA">
                          <w:pPr>
                            <w:pStyle w:val="Header"/>
                            <w:rPr>
                              <w:ins w:id="484" w:author="Secretariat" w:date="2021-03-08T18:19:00Z"/>
                              <w:bCs/>
                              <w:szCs w:val="18"/>
                            </w:rPr>
                          </w:pPr>
                          <w:ins w:id="485" w:author="Secretariat" w:date="2021-03-08T18:19:00Z">
                            <w:r w:rsidRPr="00866246">
                              <w:rPr>
                                <w:bCs/>
                                <w:szCs w:val="18"/>
                              </w:rPr>
                              <w:t>WP.29-183-13</w:t>
                            </w:r>
                          </w:ins>
                        </w:p>
                        <w:p w14:paraId="77ED7E56" w14:textId="3856ADC3" w:rsidR="00E81146" w:rsidRDefault="00E81146" w:rsidP="00350283">
                          <w:pPr>
                            <w:pStyle w:val="Header"/>
                          </w:pPr>
                          <w:r>
                            <w:t>ECE/TRANS/WP.29/2021/1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5892C11" id="_x0000_t202" coordsize="21600,21600" o:spt="202" path="m,l,21600r21600,l21600,xe">
              <v:stroke joinstyle="miter"/>
              <v:path gradientshapeok="t" o:connecttype="rect"/>
            </v:shapetype>
            <v:shape id="Text Box 20" o:spid="_x0000_s1034" type="#_x0000_t202" style="position:absolute;margin-left:0;margin-top:.25pt;width:33.3pt;height:481.9pt;z-index:251658250;visibility:visible;mso-wrap-style:square;mso-width-percent:0;mso-wrap-distance-left:9pt;mso-wrap-distance-top:0;mso-wrap-distance-right:9pt;mso-wrap-distance-bottom:0;mso-position-horizontal:left;mso-position-horizontal-relative:right-margin-area;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" fillcolor="#4f81bd [3204]" stroked="f" strokeweight=".5pt">
              <v:fill opacity="0"/>
              <v:path arrowok="t"/>
              <v:textbox style="layout-flow:vertical" inset="0,0,0,0">
                <w:txbxContent>
                  <w:p w14:paraId="7054F33E" w14:textId="77777777" w:rsidR="00350283" w:rsidRDefault="00350283" w:rsidP="00F41DCA">
                    <w:pPr>
                      <w:pStyle w:val="Header"/>
                      <w:rPr>
                        <w:ins w:id="486" w:author="Secretariat" w:date="2021-03-08T18:19:00Z"/>
                        <w:bCs/>
                        <w:szCs w:val="18"/>
                      </w:rPr>
                    </w:pPr>
                    <w:ins w:id="487" w:author="Secretariat" w:date="2021-03-08T18:19:00Z">
                      <w:r w:rsidRPr="00866246">
                        <w:rPr>
                          <w:bCs/>
                          <w:szCs w:val="18"/>
                        </w:rPr>
                        <w:t>WP.29-183-13</w:t>
                      </w:r>
                    </w:ins>
                  </w:p>
                  <w:p w14:paraId="77ED7E56" w14:textId="3856ADC3" w:rsidR="00E81146" w:rsidRDefault="00E81146" w:rsidP="00350283">
                    <w:pPr>
                      <w:pStyle w:val="Header"/>
                    </w:pPr>
                    <w:r>
                      <w:t>ECE/TRANS/WP.29/2021/1</w:t>
                    </w:r>
                  </w:p>
                </w:txbxContent>
              </v:textbox>
              <w10:wrap anchorx="margin" anchory="margin"/>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24C5C" w14:textId="3D025B3B" w:rsidR="00E81146" w:rsidRPr="008E7DC5" w:rsidRDefault="00E81146" w:rsidP="008E7DC5">
    <w:r>
      <w:rPr>
        <w:noProof/>
        <w:lang w:val="fr-BE" w:eastAsia="fr-BE"/>
      </w:rPr>
      <mc:AlternateContent>
        <mc:Choice Requires="wps">
          <w:drawing>
            <wp:anchor distT="0" distB="0" distL="114300" distR="114300" simplePos="0" relativeHeight="251658248" behindDoc="0" locked="0" layoutInCell="1" allowOverlap="1" wp14:anchorId="1E72C24C" wp14:editId="76F53A8B">
              <wp:simplePos x="0" y="0"/>
              <wp:positionH relativeFrom="rightMargin">
                <wp:align>left</wp:align>
              </wp:positionH>
              <wp:positionV relativeFrom="margin">
                <wp:posOffset>3241</wp:posOffset>
              </wp:positionV>
              <wp:extent cx="359201" cy="612013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59201"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9B8C4F5" w14:textId="7068CCC8" w:rsidR="00350283" w:rsidRDefault="00350283" w:rsidP="008E7DC5">
                          <w:pPr>
                            <w:pStyle w:val="Header"/>
                            <w:jc w:val="right"/>
                            <w:rPr>
                              <w:ins w:id="488" w:author="Secretariat" w:date="2021-03-08T18:18:00Z"/>
                            </w:rPr>
                          </w:pPr>
                          <w:ins w:id="489" w:author="Secretariat" w:date="2021-03-08T18:19:00Z">
                            <w:r w:rsidRPr="00866246">
                              <w:rPr>
                                <w:bCs/>
                                <w:szCs w:val="18"/>
                              </w:rPr>
                              <w:t>WP.29-183-13</w:t>
                            </w:r>
                          </w:ins>
                        </w:p>
                        <w:p w14:paraId="08CEF341" w14:textId="1C18426B" w:rsidR="00E81146" w:rsidRPr="00324E85" w:rsidRDefault="00E81146" w:rsidP="008E7DC5">
                          <w:pPr>
                            <w:pStyle w:val="Header"/>
                            <w:jc w:val="right"/>
                          </w:pPr>
                          <w:r>
                            <w:t>ECE/TRANS/WP.29/2021/1</w:t>
                          </w:r>
                        </w:p>
                        <w:p w14:paraId="69885CE1"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E72C24C" id="_x0000_t202" coordsize="21600,21600" o:spt="202" path="m,l,21600r21600,l21600,xe">
              <v:stroke joinstyle="miter"/>
              <v:path gradientshapeok="t" o:connecttype="rect"/>
            </v:shapetype>
            <v:shape id="Text Box 18" o:spid="_x0000_s1035" type="#_x0000_t202" style="position:absolute;margin-left:0;margin-top:.25pt;width:28.3pt;height:481.9pt;z-index:251658248;visibility:visible;mso-wrap-style:square;mso-width-percent:0;mso-wrap-distance-left:9pt;mso-wrap-distance-top:0;mso-wrap-distance-right:9pt;mso-wrap-distance-bottom:0;mso-position-horizontal:left;mso-position-horizontal-relative:right-margin-area;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" fillcolor="#4f81bd [3204]" stroked="f" strokeweight=".5pt">
              <v:fill opacity="0"/>
              <v:stroke joinstyle="round"/>
              <v:textbox style="layout-flow:vertical" inset="0,0,0,0">
                <w:txbxContent>
                  <w:p w14:paraId="69B8C4F5" w14:textId="7068CCC8" w:rsidR="00350283" w:rsidRDefault="00350283" w:rsidP="008E7DC5">
                    <w:pPr>
                      <w:pStyle w:val="Header"/>
                      <w:jc w:val="right"/>
                      <w:rPr>
                        <w:ins w:id="490" w:author="Secretariat" w:date="2021-03-08T18:18:00Z"/>
                      </w:rPr>
                    </w:pPr>
                    <w:ins w:id="491" w:author="Secretariat" w:date="2021-03-08T18:19:00Z">
                      <w:r w:rsidRPr="00866246">
                        <w:rPr>
                          <w:bCs/>
                          <w:szCs w:val="18"/>
                        </w:rPr>
                        <w:t>WP.29-183-13</w:t>
                      </w:r>
                    </w:ins>
                  </w:p>
                  <w:p w14:paraId="08CEF341" w14:textId="1C18426B" w:rsidR="00E81146" w:rsidRPr="00324E85" w:rsidRDefault="00E81146" w:rsidP="008E7DC5">
                    <w:pPr>
                      <w:pStyle w:val="Header"/>
                      <w:jc w:val="right"/>
                    </w:pPr>
                    <w:r>
                      <w:t>ECE/TRANS/WP.29/2021/1</w:t>
                    </w:r>
                  </w:p>
                  <w:p w14:paraId="69885CE1" w14:textId="77777777" w:rsidR="00E81146" w:rsidRDefault="00E81146"/>
                </w:txbxContent>
              </v:textbox>
              <w10:wrap anchorx="margin" anchory="margin"/>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FB3A9" w14:textId="6DBC2ADD" w:rsidR="00350283" w:rsidRDefault="00350283" w:rsidP="00F41DCA">
    <w:pPr>
      <w:pStyle w:val="Header"/>
      <w:rPr>
        <w:ins w:id="504" w:author="Secretariat" w:date="2021-03-08T18:19:00Z"/>
      </w:rPr>
    </w:pPr>
    <w:ins w:id="505" w:author="Secretariat" w:date="2021-03-08T18:19:00Z">
      <w:r w:rsidRPr="00866246">
        <w:rPr>
          <w:bCs/>
          <w:szCs w:val="18"/>
        </w:rPr>
        <w:t>WP.29-183-13</w:t>
      </w:r>
    </w:ins>
  </w:p>
  <w:p w14:paraId="150A2113" w14:textId="1487B10B" w:rsidR="00E81146" w:rsidRPr="00C570EF" w:rsidRDefault="00E81146" w:rsidP="00F41DCA">
    <w:pPr>
      <w:pStyle w:val="Header"/>
    </w:pPr>
    <w:r>
      <w:t>ECE/TRANS/WP.29/2021/1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B2A45" w14:textId="7DB143EC" w:rsidR="00350283" w:rsidRDefault="00350283" w:rsidP="00F41DCA">
    <w:pPr>
      <w:pStyle w:val="Header"/>
      <w:jc w:val="right"/>
      <w:rPr>
        <w:ins w:id="506" w:author="Secretariat" w:date="2021-03-08T18:19:00Z"/>
      </w:rPr>
    </w:pPr>
    <w:ins w:id="507" w:author="Secretariat" w:date="2021-03-08T18:19:00Z">
      <w:r w:rsidRPr="00866246">
        <w:rPr>
          <w:bCs/>
          <w:szCs w:val="18"/>
        </w:rPr>
        <w:t>WP.29-183-13</w:t>
      </w:r>
    </w:ins>
  </w:p>
  <w:p w14:paraId="7CA7F30B" w14:textId="52726BB7" w:rsidR="00E81146" w:rsidRPr="00C570EF" w:rsidRDefault="00E81146" w:rsidP="00F41DCA">
    <w:pPr>
      <w:pStyle w:val="Header"/>
      <w:jc w:val="right"/>
    </w:pPr>
    <w:r>
      <w:t>ECE/TRANS/WP.29/2021/1</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4791F" w14:textId="2391FD54" w:rsidR="00E81146" w:rsidRPr="002A663D" w:rsidRDefault="00E81146" w:rsidP="002A663D">
    <w:r>
      <w:rPr>
        <w:noProof/>
        <w:lang w:val="fr-BE" w:eastAsia="fr-BE"/>
      </w:rPr>
      <mc:AlternateContent>
        <mc:Choice Requires="wps">
          <w:drawing>
            <wp:anchor distT="0" distB="0" distL="114300" distR="114300" simplePos="0" relativeHeight="251658254" behindDoc="0" locked="0" layoutInCell="1" allowOverlap="1" wp14:anchorId="32B035D7" wp14:editId="110FC6F8">
              <wp:simplePos x="0" y="0"/>
              <wp:positionH relativeFrom="rightMargin">
                <wp:align>left</wp:align>
              </wp:positionH>
              <wp:positionV relativeFrom="margin">
                <wp:posOffset>3241</wp:posOffset>
              </wp:positionV>
              <wp:extent cx="359201" cy="612013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9201"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3D8C27BA" w14:textId="44DCD74C" w:rsidR="00350283" w:rsidRDefault="00350283" w:rsidP="00F41DCA">
                          <w:pPr>
                            <w:pStyle w:val="Header"/>
                            <w:rPr>
                              <w:ins w:id="552" w:author="Secretariat" w:date="2021-03-08T18:19:00Z"/>
                            </w:rPr>
                          </w:pPr>
                          <w:ins w:id="553" w:author="Secretariat" w:date="2021-03-08T18:19:00Z">
                            <w:r w:rsidRPr="00866246">
                              <w:rPr>
                                <w:bCs/>
                                <w:szCs w:val="18"/>
                              </w:rPr>
                              <w:t>WP.29-183-13</w:t>
                            </w:r>
                          </w:ins>
                        </w:p>
                        <w:p w14:paraId="68229244" w14:textId="66C563A2" w:rsidR="00E81146" w:rsidRDefault="00E81146" w:rsidP="00F41DCA">
                          <w:pPr>
                            <w:pStyle w:val="Header"/>
                          </w:pPr>
                          <w:r>
                            <w:t>ECE/TRANS/WP.29/2021/1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2B035D7" id="_x0000_t202" coordsize="21600,21600" o:spt="202" path="m,l,21600r21600,l21600,xe">
              <v:stroke joinstyle="miter"/>
              <v:path gradientshapeok="t" o:connecttype="rect"/>
            </v:shapetype>
            <v:shape id="Text Box 28" o:spid="_x0000_s1038" type="#_x0000_t202" style="position:absolute;margin-left:0;margin-top:.25pt;width:28.3pt;height:481.9pt;z-index:251658254;visibility:visible;mso-wrap-style:square;mso-width-percent:0;mso-wrap-distance-left:9pt;mso-wrap-distance-top:0;mso-wrap-distance-right:9pt;mso-wrap-distance-bottom:0;mso-position-horizontal:left;mso-position-horizontal-relative:right-margin-area;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" fillcolor="#4f81bd [3204]" stroked="f" strokeweight=".5pt">
              <v:fill opacity="0"/>
              <v:path arrowok="t"/>
              <v:textbox style="layout-flow:vertical" inset="0,0,0,0">
                <w:txbxContent>
                  <w:p w14:paraId="3D8C27BA" w14:textId="44DCD74C" w:rsidR="00350283" w:rsidRDefault="00350283" w:rsidP="00F41DCA">
                    <w:pPr>
                      <w:pStyle w:val="Header"/>
                      <w:rPr>
                        <w:ins w:id="554" w:author="Secretariat" w:date="2021-03-08T18:19:00Z"/>
                      </w:rPr>
                    </w:pPr>
                    <w:ins w:id="555" w:author="Secretariat" w:date="2021-03-08T18:19:00Z">
                      <w:r w:rsidRPr="00866246">
                        <w:rPr>
                          <w:bCs/>
                          <w:szCs w:val="18"/>
                        </w:rPr>
                        <w:t>WP.29-183-13</w:t>
                      </w:r>
                    </w:ins>
                  </w:p>
                  <w:p w14:paraId="68229244" w14:textId="66C563A2" w:rsidR="00E81146" w:rsidRDefault="00E81146" w:rsidP="00F41DCA">
                    <w:pPr>
                      <w:pStyle w:val="Header"/>
                    </w:pPr>
                    <w:r>
                      <w:t>ECE/TRANS/WP.29/2021/1</w:t>
                    </w:r>
                  </w:p>
                </w:txbxContent>
              </v:textbox>
              <w10:wrap anchorx="margin" anchory="margin"/>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721B7" w14:textId="5E8A4349" w:rsidR="00E81146" w:rsidRPr="002A663D" w:rsidRDefault="00E81146" w:rsidP="002A663D">
    <w:r>
      <w:rPr>
        <w:noProof/>
        <w:lang w:val="fr-BE" w:eastAsia="fr-BE"/>
      </w:rPr>
      <mc:AlternateContent>
        <mc:Choice Requires="wps">
          <w:drawing>
            <wp:anchor distT="0" distB="0" distL="114300" distR="114300" simplePos="0" relativeHeight="251658252" behindDoc="0" locked="0" layoutInCell="1" allowOverlap="1" wp14:anchorId="79442121" wp14:editId="3D01712D">
              <wp:simplePos x="0" y="0"/>
              <wp:positionH relativeFrom="rightMargin">
                <wp:align>left</wp:align>
              </wp:positionH>
              <wp:positionV relativeFrom="margin">
                <wp:posOffset>3241</wp:posOffset>
              </wp:positionV>
              <wp:extent cx="359201" cy="612013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359201"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9283FFF" w14:textId="082BD788" w:rsidR="00350283" w:rsidRDefault="00350283" w:rsidP="00F41DCA">
                          <w:pPr>
                            <w:pStyle w:val="Header"/>
                            <w:jc w:val="right"/>
                            <w:rPr>
                              <w:ins w:id="556" w:author="Secretariat" w:date="2021-03-08T18:20:00Z"/>
                            </w:rPr>
                          </w:pPr>
                          <w:ins w:id="557" w:author="Secretariat" w:date="2021-03-08T18:20:00Z">
                            <w:r w:rsidRPr="00866246">
                              <w:rPr>
                                <w:bCs/>
                                <w:szCs w:val="18"/>
                              </w:rPr>
                              <w:t>WP.29-183-13</w:t>
                            </w:r>
                          </w:ins>
                        </w:p>
                        <w:p w14:paraId="18C3A123" w14:textId="2550D5D6" w:rsidR="00E81146" w:rsidRPr="00C570EF" w:rsidRDefault="00E81146" w:rsidP="00F41DCA">
                          <w:pPr>
                            <w:pStyle w:val="Header"/>
                            <w:jc w:val="right"/>
                          </w:pPr>
                          <w:r>
                            <w:t>ECE/TRANS/WP.29/2021/1</w:t>
                          </w:r>
                        </w:p>
                        <w:p w14:paraId="3DC46C83"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442121" id="_x0000_t202" coordsize="21600,21600" o:spt="202" path="m,l,21600r21600,l21600,xe">
              <v:stroke joinstyle="miter"/>
              <v:path gradientshapeok="t" o:connecttype="rect"/>
            </v:shapetype>
            <v:shape id="Text Box 26" o:spid="_x0000_s1039" type="#_x0000_t202" style="position:absolute;margin-left:0;margin-top:.25pt;width:28.3pt;height:481.9pt;z-index:251658252;visibility:visible;mso-wrap-style:square;mso-width-percent:0;mso-wrap-distance-left:9pt;mso-wrap-distance-top:0;mso-wrap-distance-right:9pt;mso-wrap-distance-bottom:0;mso-position-horizontal:left;mso-position-horizontal-relative:right-margin-area;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" fillcolor="#4f81bd [3204]" stroked="f" strokeweight=".5pt">
              <v:fill opacity="0"/>
              <v:stroke joinstyle="round"/>
              <v:textbox style="layout-flow:vertical" inset="0,0,0,0">
                <w:txbxContent>
                  <w:p w14:paraId="29283FFF" w14:textId="082BD788" w:rsidR="00350283" w:rsidRDefault="00350283" w:rsidP="00F41DCA">
                    <w:pPr>
                      <w:pStyle w:val="Header"/>
                      <w:jc w:val="right"/>
                      <w:rPr>
                        <w:ins w:id="558" w:author="Secretariat" w:date="2021-03-08T18:20:00Z"/>
                      </w:rPr>
                    </w:pPr>
                    <w:ins w:id="559" w:author="Secretariat" w:date="2021-03-08T18:20:00Z">
                      <w:r w:rsidRPr="00866246">
                        <w:rPr>
                          <w:bCs/>
                          <w:szCs w:val="18"/>
                        </w:rPr>
                        <w:t>WP.29-183-13</w:t>
                      </w:r>
                    </w:ins>
                  </w:p>
                  <w:p w14:paraId="18C3A123" w14:textId="2550D5D6" w:rsidR="00E81146" w:rsidRPr="00C570EF" w:rsidRDefault="00E81146" w:rsidP="00F41DCA">
                    <w:pPr>
                      <w:pStyle w:val="Header"/>
                      <w:jc w:val="right"/>
                    </w:pPr>
                    <w:r>
                      <w:t>ECE/TRANS/WP.29/2021/1</w:t>
                    </w:r>
                  </w:p>
                  <w:p w14:paraId="3DC46C83" w14:textId="77777777" w:rsidR="00E81146" w:rsidRDefault="00E81146"/>
                </w:txbxContent>
              </v:textbox>
              <w10:wrap anchorx="margin" anchory="margin"/>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B95CB" w14:textId="661E4F0E" w:rsidR="00350283" w:rsidRDefault="00350283" w:rsidP="00672585">
    <w:pPr>
      <w:pStyle w:val="Header"/>
      <w:rPr>
        <w:ins w:id="560" w:author="Secretariat" w:date="2021-03-08T18:20:00Z"/>
      </w:rPr>
    </w:pPr>
    <w:ins w:id="561" w:author="Secretariat" w:date="2021-03-08T18:20:00Z">
      <w:r w:rsidRPr="00866246">
        <w:rPr>
          <w:bCs/>
          <w:szCs w:val="18"/>
        </w:rPr>
        <w:t>WP.29-183-13</w:t>
      </w:r>
    </w:ins>
  </w:p>
  <w:p w14:paraId="1056751B" w14:textId="7B5FA436" w:rsidR="00E81146" w:rsidRPr="00672585" w:rsidRDefault="00E81146" w:rsidP="00672585">
    <w:pPr>
      <w:pStyle w:val="Header"/>
    </w:pPr>
    <w:r>
      <w:t>ECE/TRANS/WP.29/2021/1</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BF4FB" w14:textId="1EF20CDD" w:rsidR="00350283" w:rsidRDefault="00350283" w:rsidP="00F41DCA">
    <w:pPr>
      <w:pStyle w:val="Header"/>
      <w:jc w:val="right"/>
      <w:rPr>
        <w:ins w:id="562" w:author="Secretariat" w:date="2021-03-08T18:20:00Z"/>
      </w:rPr>
    </w:pPr>
    <w:ins w:id="563" w:author="Secretariat" w:date="2021-03-08T18:20:00Z">
      <w:r w:rsidRPr="00866246">
        <w:rPr>
          <w:bCs/>
          <w:szCs w:val="18"/>
        </w:rPr>
        <w:t>WP.29-183-13</w:t>
      </w:r>
    </w:ins>
  </w:p>
  <w:p w14:paraId="0AF37508" w14:textId="33CBC2C6" w:rsidR="00E81146" w:rsidRPr="00672585" w:rsidRDefault="00E81146" w:rsidP="00F41DCA">
    <w:pPr>
      <w:pStyle w:val="Header"/>
      <w:jc w:val="right"/>
    </w:pPr>
    <w:r>
      <w:t>ECE/TRANS/WP.29/2021/1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C2EE0" w14:textId="77777777" w:rsidR="00871F14" w:rsidRPr="00866246" w:rsidRDefault="00871F14" w:rsidP="00871F14">
    <w:pPr>
      <w:jc w:val="right"/>
      <w:rPr>
        <w:ins w:id="26" w:author="WN" w:date="2021-03-08T17:49:00Z"/>
        <w:b/>
        <w:bCs/>
        <w:sz w:val="18"/>
        <w:szCs w:val="18"/>
      </w:rPr>
    </w:pPr>
    <w:ins w:id="27" w:author="WN" w:date="2021-03-08T17:49:00Z">
      <w:r w:rsidRPr="00866246">
        <w:rPr>
          <w:b/>
          <w:bCs/>
          <w:sz w:val="18"/>
          <w:szCs w:val="18"/>
        </w:rPr>
        <w:t>WP.29-183-13</w:t>
      </w:r>
    </w:ins>
  </w:p>
  <w:p w14:paraId="2B8EEE99" w14:textId="78622076" w:rsidR="00E81146" w:rsidRPr="001D1349" w:rsidRDefault="00E81146" w:rsidP="001D1349">
    <w:pPr>
      <w:pStyle w:val="Header"/>
      <w:jc w:val="right"/>
    </w:pPr>
    <w:r>
      <w:t>ECE/TRANS/WP.29/2021/1</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3C15C" w14:textId="235F4BC4" w:rsidR="00E81146" w:rsidRPr="009B0517" w:rsidRDefault="00E81146" w:rsidP="009B0517">
    <w:r>
      <w:rPr>
        <w:noProof/>
        <w:lang w:val="fr-BE" w:eastAsia="fr-BE"/>
      </w:rPr>
      <mc:AlternateContent>
        <mc:Choice Requires="wps">
          <w:drawing>
            <wp:anchor distT="0" distB="0" distL="114300" distR="114300" simplePos="0" relativeHeight="251658258" behindDoc="0" locked="0" layoutInCell="1" allowOverlap="1" wp14:anchorId="19EA5D72" wp14:editId="656E5D04">
              <wp:simplePos x="0" y="0"/>
              <wp:positionH relativeFrom="page">
                <wp:posOffset>9935570</wp:posOffset>
              </wp:positionH>
              <wp:positionV relativeFrom="margin">
                <wp:posOffset>3241</wp:posOffset>
              </wp:positionV>
              <wp:extent cx="375314" cy="612013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314"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3D5D0540" w14:textId="349F3C65" w:rsidR="00350283" w:rsidRDefault="00350283" w:rsidP="009B0517">
                          <w:pPr>
                            <w:pStyle w:val="Header"/>
                            <w:rPr>
                              <w:ins w:id="597" w:author="Secretariat" w:date="2021-03-08T18:20:00Z"/>
                            </w:rPr>
                          </w:pPr>
                          <w:ins w:id="598" w:author="Secretariat" w:date="2021-03-08T18:20:00Z">
                            <w:r w:rsidRPr="00866246">
                              <w:rPr>
                                <w:bCs/>
                                <w:szCs w:val="18"/>
                              </w:rPr>
                              <w:t>WP.29-183-13</w:t>
                            </w:r>
                          </w:ins>
                        </w:p>
                        <w:p w14:paraId="06FD7F7B" w14:textId="46E43F4B" w:rsidR="00E81146" w:rsidRPr="00672585" w:rsidRDefault="00E81146" w:rsidP="009B0517">
                          <w:pPr>
                            <w:pStyle w:val="Header"/>
                          </w:pPr>
                          <w:r>
                            <w:t>ECE/TRANS/WP.29/2021/1</w:t>
                          </w:r>
                        </w:p>
                        <w:p w14:paraId="67C7F3D5"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9EA5D72" id="_x0000_t202" coordsize="21600,21600" o:spt="202" path="m,l,21600r21600,l21600,xe">
              <v:stroke joinstyle="miter"/>
              <v:path gradientshapeok="t" o:connecttype="rect"/>
            </v:shapetype>
            <v:shape id="Text Box 36" o:spid="_x0000_s1042" type="#_x0000_t202" style="position:absolute;margin-left:782.35pt;margin-top:.25pt;width:29.55pt;height:481.9pt;z-index:251658258;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" fillcolor="#4f81bd [3204]" stroked="f" strokeweight=".5pt">
              <v:fill opacity="0"/>
              <v:path arrowok="t"/>
              <v:textbox style="layout-flow:vertical" inset="0,0,0,0">
                <w:txbxContent>
                  <w:p w14:paraId="3D5D0540" w14:textId="349F3C65" w:rsidR="00350283" w:rsidRDefault="00350283" w:rsidP="009B0517">
                    <w:pPr>
                      <w:pStyle w:val="Header"/>
                      <w:rPr>
                        <w:ins w:id="599" w:author="Secretariat" w:date="2021-03-08T18:20:00Z"/>
                      </w:rPr>
                    </w:pPr>
                    <w:ins w:id="600" w:author="Secretariat" w:date="2021-03-08T18:20:00Z">
                      <w:r w:rsidRPr="00866246">
                        <w:rPr>
                          <w:bCs/>
                          <w:szCs w:val="18"/>
                        </w:rPr>
                        <w:t>WP.29-183-13</w:t>
                      </w:r>
                    </w:ins>
                  </w:p>
                  <w:p w14:paraId="06FD7F7B" w14:textId="46E43F4B" w:rsidR="00E81146" w:rsidRPr="00672585" w:rsidRDefault="00E81146" w:rsidP="009B0517">
                    <w:pPr>
                      <w:pStyle w:val="Header"/>
                    </w:pPr>
                    <w:r>
                      <w:t>ECE/TRANS/WP.29/2021/1</w:t>
                    </w:r>
                  </w:p>
                  <w:p w14:paraId="67C7F3D5" w14:textId="77777777" w:rsidR="00E81146" w:rsidRDefault="00E81146"/>
                </w:txbxContent>
              </v:textbox>
              <w10:wrap anchorx="page" anchory="margin"/>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F074E" w14:textId="1FD1CA63" w:rsidR="00E81146" w:rsidRPr="009B0517" w:rsidRDefault="00E81146" w:rsidP="009B0517">
    <w:r>
      <w:rPr>
        <w:noProof/>
        <w:lang w:val="fr-BE" w:eastAsia="fr-BE"/>
      </w:rPr>
      <mc:AlternateContent>
        <mc:Choice Requires="wps">
          <w:drawing>
            <wp:anchor distT="0" distB="0" distL="114300" distR="114300" simplePos="0" relativeHeight="251658256" behindDoc="0" locked="0" layoutInCell="1" allowOverlap="1" wp14:anchorId="4E4E00CB" wp14:editId="32161538">
              <wp:simplePos x="0" y="0"/>
              <wp:positionH relativeFrom="page">
                <wp:posOffset>9935569</wp:posOffset>
              </wp:positionH>
              <wp:positionV relativeFrom="margin">
                <wp:posOffset>3241</wp:posOffset>
              </wp:positionV>
              <wp:extent cx="382137" cy="612013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382137"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3732BD7" w14:textId="2465D2F7" w:rsidR="00350283" w:rsidRDefault="00350283" w:rsidP="009B0517">
                          <w:pPr>
                            <w:pStyle w:val="Header"/>
                            <w:jc w:val="right"/>
                            <w:rPr>
                              <w:ins w:id="601" w:author="Secretariat" w:date="2021-03-08T18:20:00Z"/>
                            </w:rPr>
                          </w:pPr>
                          <w:ins w:id="602" w:author="Secretariat" w:date="2021-03-08T18:20:00Z">
                            <w:r w:rsidRPr="00866246">
                              <w:rPr>
                                <w:bCs/>
                                <w:szCs w:val="18"/>
                              </w:rPr>
                              <w:t>WP.29-183-13</w:t>
                            </w:r>
                          </w:ins>
                        </w:p>
                        <w:p w14:paraId="72D02C30" w14:textId="55F35791" w:rsidR="00E81146" w:rsidRPr="00672585" w:rsidRDefault="00E81146" w:rsidP="009B0517">
                          <w:pPr>
                            <w:pStyle w:val="Header"/>
                            <w:jc w:val="right"/>
                          </w:pPr>
                          <w:r>
                            <w:t>ECE/TRANS/WP.29/2021/1</w:t>
                          </w:r>
                        </w:p>
                        <w:p w14:paraId="7A87B86F"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E4E00CB" id="_x0000_t202" coordsize="21600,21600" o:spt="202" path="m,l,21600r21600,l21600,xe">
              <v:stroke joinstyle="miter"/>
              <v:path gradientshapeok="t" o:connecttype="rect"/>
            </v:shapetype>
            <v:shape id="Text Box 34" o:spid="_x0000_s1043" type="#_x0000_t202" style="position:absolute;margin-left:782.35pt;margin-top:.25pt;width:30.1pt;height:481.9pt;z-index:251658256;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" fillcolor="#4f81bd [3204]" stroked="f" strokeweight=".5pt">
              <v:fill opacity="0"/>
              <v:stroke joinstyle="round"/>
              <v:textbox style="layout-flow:vertical" inset="0,0,0,0">
                <w:txbxContent>
                  <w:p w14:paraId="73732BD7" w14:textId="2465D2F7" w:rsidR="00350283" w:rsidRDefault="00350283" w:rsidP="009B0517">
                    <w:pPr>
                      <w:pStyle w:val="Header"/>
                      <w:jc w:val="right"/>
                      <w:rPr>
                        <w:ins w:id="603" w:author="Secretariat" w:date="2021-03-08T18:20:00Z"/>
                      </w:rPr>
                    </w:pPr>
                    <w:ins w:id="604" w:author="Secretariat" w:date="2021-03-08T18:20:00Z">
                      <w:r w:rsidRPr="00866246">
                        <w:rPr>
                          <w:bCs/>
                          <w:szCs w:val="18"/>
                        </w:rPr>
                        <w:t>WP.29-183-13</w:t>
                      </w:r>
                    </w:ins>
                  </w:p>
                  <w:p w14:paraId="72D02C30" w14:textId="55F35791" w:rsidR="00E81146" w:rsidRPr="00672585" w:rsidRDefault="00E81146" w:rsidP="009B0517">
                    <w:pPr>
                      <w:pStyle w:val="Header"/>
                      <w:jc w:val="right"/>
                    </w:pPr>
                    <w:r>
                      <w:t>ECE/TRANS/WP.29/2021/1</w:t>
                    </w:r>
                  </w:p>
                  <w:p w14:paraId="7A87B86F" w14:textId="77777777" w:rsidR="00E81146" w:rsidRDefault="00E81146"/>
                </w:txbxContent>
              </v:textbox>
              <w10:wrap anchorx="page" anchory="margin"/>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471DA" w14:textId="53D09315" w:rsidR="00350283" w:rsidRDefault="00350283" w:rsidP="00F41DCA">
    <w:pPr>
      <w:pStyle w:val="Header"/>
      <w:rPr>
        <w:ins w:id="606" w:author="Secretariat" w:date="2021-03-08T18:21:00Z"/>
      </w:rPr>
    </w:pPr>
    <w:ins w:id="607" w:author="Secretariat" w:date="2021-03-08T18:21:00Z">
      <w:r w:rsidRPr="00866246">
        <w:rPr>
          <w:bCs/>
          <w:szCs w:val="18"/>
        </w:rPr>
        <w:t>WP.29-183-13</w:t>
      </w:r>
    </w:ins>
  </w:p>
  <w:p w14:paraId="5F07F0D3" w14:textId="1438D4B2" w:rsidR="00E81146" w:rsidRPr="00F41DCA" w:rsidRDefault="00E81146" w:rsidP="00F41DCA">
    <w:pPr>
      <w:pStyle w:val="Header"/>
    </w:pPr>
    <w:r>
      <w:t>ECE/TRANS/WP.29/2021/1</w:t>
    </w:r>
    <w:r w:rsidRPr="00F41DCA">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2FB6C" w14:textId="2EC44C28" w:rsidR="00D305A2" w:rsidRDefault="00D305A2" w:rsidP="00F41DCA">
    <w:pPr>
      <w:pStyle w:val="Header"/>
      <w:jc w:val="right"/>
      <w:rPr>
        <w:ins w:id="608" w:author="Secretariat" w:date="2021-03-08T18:21:00Z"/>
      </w:rPr>
    </w:pPr>
    <w:ins w:id="609" w:author="Secretariat" w:date="2021-03-08T18:21:00Z">
      <w:r w:rsidRPr="00866246">
        <w:rPr>
          <w:bCs/>
          <w:szCs w:val="18"/>
        </w:rPr>
        <w:t>WP.29-183-13</w:t>
      </w:r>
    </w:ins>
  </w:p>
  <w:p w14:paraId="46788F15" w14:textId="35149488" w:rsidR="00E81146" w:rsidRPr="00F41DCA" w:rsidRDefault="00E81146" w:rsidP="00F41DCA">
    <w:pPr>
      <w:pStyle w:val="Header"/>
      <w:jc w:val="right"/>
    </w:pPr>
    <w:r>
      <w:t>ECE/TRANS/WP.29/2021/1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61E94" w14:textId="77777777" w:rsidR="00E81146" w:rsidRDefault="00E81146" w:rsidP="00051FA5">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F5827" w14:textId="1623D344" w:rsidR="00E81146" w:rsidRPr="00221141" w:rsidRDefault="00E81146" w:rsidP="00221141">
    <w:r>
      <w:rPr>
        <w:noProof/>
        <w:lang w:val="fr-BE" w:eastAsia="fr-BE"/>
      </w:rPr>
      <mc:AlternateContent>
        <mc:Choice Requires="wps">
          <w:drawing>
            <wp:anchor distT="0" distB="0" distL="114300" distR="114300" simplePos="0" relativeHeight="251658240" behindDoc="0" locked="0" layoutInCell="1" allowOverlap="1" wp14:anchorId="776C827C" wp14:editId="5FC0BBAA">
              <wp:simplePos x="0" y="0"/>
              <wp:positionH relativeFrom="rightMargin">
                <wp:align>left</wp:align>
              </wp:positionH>
              <wp:positionV relativeFrom="margin">
                <wp:posOffset>3241</wp:posOffset>
              </wp:positionV>
              <wp:extent cx="359201" cy="6120130"/>
              <wp:effectExtent l="0" t="0" r="0" b="0"/>
              <wp:wrapNone/>
              <wp:docPr id="2" name="Text Box 2"/>
              <wp:cNvGraphicFramePr/>
              <a:graphic xmlns:a="http://schemas.openxmlformats.org/drawingml/2006/main">
                <a:graphicData uri="http://schemas.microsoft.com/office/word/2010/wordprocessingShape">
                  <wps:wsp>
                    <wps:cNvSpPr txBox="1"/>
                    <wps:spPr>
                      <a:xfrm>
                        <a:off x="0" y="0"/>
                        <a:ext cx="359201"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8922D70" w14:textId="0AE5E294" w:rsidR="00350283" w:rsidRDefault="00350283" w:rsidP="00221141">
                          <w:pPr>
                            <w:pStyle w:val="Header"/>
                            <w:rPr>
                              <w:ins w:id="423" w:author="Secretariat" w:date="2021-03-08T18:17:00Z"/>
                            </w:rPr>
                          </w:pPr>
                          <w:ins w:id="424" w:author="Secretariat" w:date="2021-03-08T18:17:00Z">
                            <w:r w:rsidRPr="00866246">
                              <w:rPr>
                                <w:bCs/>
                                <w:szCs w:val="18"/>
                              </w:rPr>
                              <w:t>WP.29-183-13</w:t>
                            </w:r>
                          </w:ins>
                        </w:p>
                        <w:p w14:paraId="62971441" w14:textId="598A4551" w:rsidR="00E81146" w:rsidRPr="001D1349" w:rsidRDefault="00E81146" w:rsidP="00221141">
                          <w:pPr>
                            <w:pStyle w:val="Header"/>
                          </w:pPr>
                          <w:r>
                            <w:t>ECE/TRANS/WP.29/2021/1</w:t>
                          </w:r>
                          <w:r w:rsidDel="00042F41">
                            <w:t xml:space="preserve"> </w:t>
                          </w:r>
                        </w:p>
                        <w:p w14:paraId="745CAE3B"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76C827C" id="_x0000_t202" coordsize="21600,21600" o:spt="202" path="m,l,21600r21600,l21600,xe">
              <v:stroke joinstyle="miter"/>
              <v:path gradientshapeok="t" o:connecttype="rect"/>
            </v:shapetype>
            <v:shape id="Text Box 2" o:spid="_x0000_s1026" type="#_x0000_t202" style="position:absolute;margin-left:0;margin-top:.25pt;width:28.3pt;height:481.9pt;z-index:251658240;visibility:visible;mso-wrap-style:square;mso-width-percent:0;mso-wrap-distance-left:9pt;mso-wrap-distance-top:0;mso-wrap-distance-right:9pt;mso-wrap-distance-bottom:0;mso-position-horizontal:left;mso-position-horizontal-relative:right-margin-area;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" fillcolor="#4f81bd [3204]" stroked="f" strokeweight=".5pt">
              <v:fill opacity="0"/>
              <v:stroke joinstyle="round"/>
              <v:textbox style="layout-flow:vertical" inset="0,0,0,0">
                <w:txbxContent>
                  <w:p w14:paraId="28922D70" w14:textId="0AE5E294" w:rsidR="00350283" w:rsidRDefault="00350283" w:rsidP="00221141">
                    <w:pPr>
                      <w:pStyle w:val="Header"/>
                      <w:rPr>
                        <w:ins w:id="425" w:author="Secretariat" w:date="2021-03-08T18:17:00Z"/>
                      </w:rPr>
                    </w:pPr>
                    <w:ins w:id="426" w:author="Secretariat" w:date="2021-03-08T18:17:00Z">
                      <w:r w:rsidRPr="00866246">
                        <w:rPr>
                          <w:bCs/>
                          <w:szCs w:val="18"/>
                        </w:rPr>
                        <w:t>WP.29-183-13</w:t>
                      </w:r>
                    </w:ins>
                  </w:p>
                  <w:p w14:paraId="62971441" w14:textId="598A4551" w:rsidR="00E81146" w:rsidRPr="001D1349" w:rsidRDefault="00E81146" w:rsidP="00221141">
                    <w:pPr>
                      <w:pStyle w:val="Header"/>
                    </w:pPr>
                    <w:r>
                      <w:t>ECE/TRANS/WP.29/2021/1</w:t>
                    </w:r>
                    <w:r w:rsidDel="00042F41">
                      <w:t xml:space="preserve"> </w:t>
                    </w:r>
                  </w:p>
                  <w:p w14:paraId="745CAE3B" w14:textId="77777777" w:rsidR="00E81146" w:rsidRDefault="00E81146"/>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85A3E" w14:textId="1D2B4391" w:rsidR="00E81146" w:rsidRPr="00221141" w:rsidRDefault="00E81146" w:rsidP="00221141">
    <w:r>
      <w:rPr>
        <w:noProof/>
        <w:lang w:val="fr-BE" w:eastAsia="fr-BE"/>
      </w:rPr>
      <mc:AlternateContent>
        <mc:Choice Requires="wps">
          <w:drawing>
            <wp:anchor distT="0" distB="0" distL="114300" distR="114300" simplePos="0" relativeHeight="251658242" behindDoc="0" locked="0" layoutInCell="1" allowOverlap="1" wp14:anchorId="1FCBE61F" wp14:editId="18F5A264">
              <wp:simplePos x="0" y="0"/>
              <wp:positionH relativeFrom="rightMargin">
                <wp:align>left</wp:align>
              </wp:positionH>
              <wp:positionV relativeFrom="margin">
                <wp:posOffset>3241</wp:posOffset>
              </wp:positionV>
              <wp:extent cx="359201"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9201"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21476C4C" w14:textId="77777777" w:rsidR="00350283" w:rsidRDefault="00350283" w:rsidP="00221141">
                          <w:pPr>
                            <w:pStyle w:val="Header"/>
                            <w:jc w:val="right"/>
                            <w:rPr>
                              <w:ins w:id="427" w:author="Secretariat" w:date="2021-03-08T18:18:00Z"/>
                              <w:bCs/>
                              <w:szCs w:val="18"/>
                            </w:rPr>
                          </w:pPr>
                          <w:ins w:id="428" w:author="Secretariat" w:date="2021-03-08T18:18:00Z">
                            <w:r w:rsidRPr="00866246">
                              <w:rPr>
                                <w:bCs/>
                                <w:szCs w:val="18"/>
                              </w:rPr>
                              <w:t>WP.29-183-13</w:t>
                            </w:r>
                          </w:ins>
                        </w:p>
                        <w:p w14:paraId="33907024" w14:textId="5CC8E008" w:rsidR="00E81146" w:rsidRPr="001D1349" w:rsidRDefault="00E81146" w:rsidP="00221141">
                          <w:pPr>
                            <w:pStyle w:val="Header"/>
                            <w:jc w:val="right"/>
                          </w:pPr>
                          <w:r>
                            <w:t>ECE/TRANS/WP.29/2021/1</w:t>
                          </w:r>
                        </w:p>
                        <w:p w14:paraId="257D66A8"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CBE61F" id="_x0000_t202" coordsize="21600,21600" o:spt="202" path="m,l,21600r21600,l21600,xe">
              <v:stroke joinstyle="miter"/>
              <v:path gradientshapeok="t" o:connecttype="rect"/>
            </v:shapetype>
            <v:shape id="Text Box 4" o:spid="_x0000_s1027" type="#_x0000_t202" style="position:absolute;margin-left:0;margin-top:.25pt;width:28.3pt;height:481.9pt;z-index:251658242;visibility:visible;mso-wrap-style:square;mso-width-percent:0;mso-wrap-distance-left:9pt;mso-wrap-distance-top:0;mso-wrap-distance-right:9pt;mso-wrap-distance-bottom:0;mso-position-horizontal:left;mso-position-horizontal-relative:right-margin-area;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" fillcolor="#4f81bd [3204]" stroked="f" strokeweight=".5pt">
              <v:fill opacity="0"/>
              <v:path arrowok="t"/>
              <v:textbox style="layout-flow:vertical" inset="0,0,0,0">
                <w:txbxContent>
                  <w:p w14:paraId="21476C4C" w14:textId="77777777" w:rsidR="00350283" w:rsidRDefault="00350283" w:rsidP="00221141">
                    <w:pPr>
                      <w:pStyle w:val="Header"/>
                      <w:jc w:val="right"/>
                      <w:rPr>
                        <w:ins w:id="429" w:author="Secretariat" w:date="2021-03-08T18:18:00Z"/>
                        <w:bCs/>
                        <w:szCs w:val="18"/>
                      </w:rPr>
                    </w:pPr>
                    <w:ins w:id="430" w:author="Secretariat" w:date="2021-03-08T18:18:00Z">
                      <w:r w:rsidRPr="00866246">
                        <w:rPr>
                          <w:bCs/>
                          <w:szCs w:val="18"/>
                        </w:rPr>
                        <w:t>WP.29-183-13</w:t>
                      </w:r>
                    </w:ins>
                  </w:p>
                  <w:p w14:paraId="33907024" w14:textId="5CC8E008" w:rsidR="00E81146" w:rsidRPr="001D1349" w:rsidRDefault="00E81146" w:rsidP="00221141">
                    <w:pPr>
                      <w:pStyle w:val="Header"/>
                      <w:jc w:val="right"/>
                    </w:pPr>
                    <w:r>
                      <w:t>ECE/TRANS/WP.29/2021/1</w:t>
                    </w:r>
                  </w:p>
                  <w:p w14:paraId="257D66A8" w14:textId="77777777" w:rsidR="00E81146" w:rsidRDefault="00E81146"/>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30490" w14:textId="1773054C" w:rsidR="00350283" w:rsidRDefault="00350283" w:rsidP="00F41DCA">
    <w:pPr>
      <w:pStyle w:val="Header"/>
      <w:rPr>
        <w:ins w:id="448" w:author="Secretariat" w:date="2021-03-08T18:18:00Z"/>
      </w:rPr>
    </w:pPr>
    <w:ins w:id="449" w:author="Secretariat" w:date="2021-03-08T18:18:00Z">
      <w:r w:rsidRPr="00866246">
        <w:rPr>
          <w:bCs/>
          <w:szCs w:val="18"/>
        </w:rPr>
        <w:t>WP.29-183-13</w:t>
      </w:r>
    </w:ins>
  </w:p>
  <w:p w14:paraId="62125318" w14:textId="2263939F" w:rsidR="00E81146" w:rsidRPr="0028044C" w:rsidRDefault="00E81146" w:rsidP="00F41DCA">
    <w:pPr>
      <w:pStyle w:val="Header"/>
    </w:pPr>
    <w:r>
      <w:t>ECE/TRANS/WP.29/2020/1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FD15A" w14:textId="2A395A28" w:rsidR="00E81146" w:rsidRPr="0028044C" w:rsidRDefault="00E81146" w:rsidP="00DA736A">
    <w:pPr>
      <w:pStyle w:val="Header"/>
      <w:jc w:val="right"/>
    </w:pPr>
    <w:r>
      <w:t>ECE/TRANS/WP.29/2021/1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B9E07" w14:textId="1892608B" w:rsidR="00E81146" w:rsidRPr="00AF147F" w:rsidRDefault="00E81146" w:rsidP="00AF147F">
    <w:r>
      <w:rPr>
        <w:noProof/>
        <w:lang w:val="fr-BE" w:eastAsia="fr-BE"/>
      </w:rPr>
      <mc:AlternateContent>
        <mc:Choice Requires="wps">
          <w:drawing>
            <wp:anchor distT="0" distB="0" distL="114300" distR="114300" simplePos="0" relativeHeight="251658246" behindDoc="0" locked="0" layoutInCell="1" allowOverlap="1" wp14:anchorId="428E7E3A" wp14:editId="724F5A22">
              <wp:simplePos x="0" y="0"/>
              <wp:positionH relativeFrom="page">
                <wp:posOffset>9935845</wp:posOffset>
              </wp:positionH>
              <wp:positionV relativeFrom="margin">
                <wp:posOffset>0</wp:posOffset>
              </wp:positionV>
              <wp:extent cx="215900" cy="612013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1A5D8BB" w14:textId="653F16F5" w:rsidR="00E81146" w:rsidRPr="0028044C" w:rsidRDefault="00E81146" w:rsidP="00F41DCA">
                          <w:pPr>
                            <w:pStyle w:val="Header"/>
                          </w:pPr>
                          <w:r>
                            <w:t>ECE/TRANS/WP.29/2021/1</w:t>
                          </w:r>
                        </w:p>
                        <w:p w14:paraId="15F3D7D6"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8E7E3A" id="_x0000_t202" coordsize="21600,21600" o:spt="202" path="m,l,21600r21600,l21600,xe">
              <v:stroke joinstyle="miter"/>
              <v:path gradientshapeok="t" o:connecttype="rect"/>
            </v:shapetype>
            <v:shape id="Text Box 12" o:spid="_x0000_s1030" type="#_x0000_t202" style="position:absolute;margin-left:782.35pt;margin-top:0;width:17pt;height:481.9pt;z-index:25165824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" fillcolor="#4f81bd [3204]" stroked="f" strokeweight=".5pt">
              <v:fill opacity="0"/>
              <v:path arrowok="t"/>
              <v:textbox style="layout-flow:vertical" inset="0,0,0,0">
                <w:txbxContent>
                  <w:p w14:paraId="41A5D8BB" w14:textId="653F16F5" w:rsidR="00E81146" w:rsidRPr="0028044C" w:rsidRDefault="00E81146" w:rsidP="00F41DCA">
                    <w:pPr>
                      <w:pStyle w:val="Header"/>
                    </w:pPr>
                    <w:r>
                      <w:t>ECE/TRANS/WP.29/2021/1</w:t>
                    </w:r>
                  </w:p>
                  <w:p w14:paraId="15F3D7D6" w14:textId="77777777" w:rsidR="00E81146" w:rsidRDefault="00E81146"/>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97123" w14:textId="0A1FE0C6" w:rsidR="00E81146" w:rsidRPr="00AF147F" w:rsidRDefault="00E81146" w:rsidP="00AF147F">
    <w:r>
      <w:rPr>
        <w:noProof/>
        <w:lang w:val="fr-BE" w:eastAsia="fr-BE"/>
      </w:rPr>
      <mc:AlternateContent>
        <mc:Choice Requires="wps">
          <w:drawing>
            <wp:anchor distT="0" distB="0" distL="114300" distR="114300" simplePos="0" relativeHeight="251658244" behindDoc="0" locked="0" layoutInCell="1" allowOverlap="1" wp14:anchorId="03FED391" wp14:editId="51840349">
              <wp:simplePos x="0" y="0"/>
              <wp:positionH relativeFrom="page">
                <wp:posOffset>9935570</wp:posOffset>
              </wp:positionH>
              <wp:positionV relativeFrom="margin">
                <wp:posOffset>3241</wp:posOffset>
              </wp:positionV>
              <wp:extent cx="375314" cy="612013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75314"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1517E738" w14:textId="510E0D75" w:rsidR="00350283" w:rsidRDefault="00350283" w:rsidP="00F41DCA">
                          <w:pPr>
                            <w:pStyle w:val="Header"/>
                            <w:jc w:val="right"/>
                            <w:rPr>
                              <w:ins w:id="451" w:author="Secretariat" w:date="2021-03-08T18:18:00Z"/>
                            </w:rPr>
                          </w:pPr>
                          <w:ins w:id="452" w:author="Secretariat" w:date="2021-03-08T18:18:00Z">
                            <w:r w:rsidRPr="00866246">
                              <w:rPr>
                                <w:bCs/>
                                <w:szCs w:val="18"/>
                              </w:rPr>
                              <w:t>WP.29-183-13</w:t>
                            </w:r>
                          </w:ins>
                        </w:p>
                        <w:p w14:paraId="310E22F4" w14:textId="329EE730" w:rsidR="00E81146" w:rsidRPr="0028044C" w:rsidRDefault="00E81146" w:rsidP="00F41DCA">
                          <w:pPr>
                            <w:pStyle w:val="Header"/>
                            <w:jc w:val="right"/>
                          </w:pPr>
                          <w:r>
                            <w:t>ECE/TRANS/WP.29/2020/1</w:t>
                          </w:r>
                        </w:p>
                        <w:p w14:paraId="42BDE21E" w14:textId="77777777" w:rsidR="00E81146" w:rsidRDefault="00E8114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3FED391" id="_x0000_t202" coordsize="21600,21600" o:spt="202" path="m,l,21600r21600,l21600,xe">
              <v:stroke joinstyle="miter"/>
              <v:path gradientshapeok="t" o:connecttype="rect"/>
            </v:shapetype>
            <v:shape id="Text Box 10" o:spid="_x0000_s1031" type="#_x0000_t202" style="position:absolute;margin-left:782.35pt;margin-top:.25pt;width:29.55pt;height:481.9pt;z-index:251658244;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" fillcolor="#4f81bd [3204]" stroked="f" strokeweight=".5pt">
              <v:fill opacity="0"/>
              <v:stroke joinstyle="round"/>
              <v:textbox style="layout-flow:vertical" inset="0,0,0,0">
                <w:txbxContent>
                  <w:p w14:paraId="1517E738" w14:textId="510E0D75" w:rsidR="00350283" w:rsidRDefault="00350283" w:rsidP="00F41DCA">
                    <w:pPr>
                      <w:pStyle w:val="Header"/>
                      <w:jc w:val="right"/>
                      <w:rPr>
                        <w:ins w:id="453" w:author="Secretariat" w:date="2021-03-08T18:18:00Z"/>
                      </w:rPr>
                    </w:pPr>
                    <w:ins w:id="454" w:author="Secretariat" w:date="2021-03-08T18:18:00Z">
                      <w:r w:rsidRPr="00866246">
                        <w:rPr>
                          <w:bCs/>
                          <w:szCs w:val="18"/>
                        </w:rPr>
                        <w:t>WP.29-183-13</w:t>
                      </w:r>
                    </w:ins>
                  </w:p>
                  <w:p w14:paraId="310E22F4" w14:textId="329EE730" w:rsidR="00E81146" w:rsidRPr="0028044C" w:rsidRDefault="00E81146" w:rsidP="00F41DCA">
                    <w:pPr>
                      <w:pStyle w:val="Header"/>
                      <w:jc w:val="right"/>
                    </w:pPr>
                    <w:r>
                      <w:t>ECE/TRANS/WP.29/2020/1</w:t>
                    </w:r>
                  </w:p>
                  <w:p w14:paraId="42BDE21E" w14:textId="77777777" w:rsidR="00E81146" w:rsidRDefault="00E81146"/>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E42CE0"/>
    <w:multiLevelType w:val="hybridMultilevel"/>
    <w:tmpl w:val="9D986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9E61FF"/>
    <w:multiLevelType w:val="multilevel"/>
    <w:tmpl w:val="A1328ED2"/>
    <w:lvl w:ilvl="0">
      <w:start w:val="1"/>
      <w:numFmt w:val="decimal"/>
      <w:lvlText w:val="%1."/>
      <w:lvlJc w:val="left"/>
      <w:pPr>
        <w:ind w:left="360" w:hanging="360"/>
      </w:pPr>
      <w:rPr>
        <w:rFonts w:hint="default"/>
      </w:rPr>
    </w:lvl>
    <w:lvl w:ilvl="1">
      <w:numFmt w:val="decimal"/>
      <w:lvlText w:val="%1.%2."/>
      <w:lvlJc w:val="left"/>
      <w:pPr>
        <w:ind w:left="2700" w:hanging="360"/>
      </w:pPr>
      <w:rPr>
        <w:rFonts w:hint="default"/>
        <w:b/>
      </w:rPr>
    </w:lvl>
    <w:lvl w:ilvl="2">
      <w:start w:val="1"/>
      <w:numFmt w:val="decimal"/>
      <w:lvlText w:val="%1.%2.%3."/>
      <w:lvlJc w:val="left"/>
      <w:pPr>
        <w:ind w:left="4770" w:hanging="720"/>
      </w:pPr>
      <w:rPr>
        <w:rFonts w:hint="default"/>
        <w:b w:val="0"/>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F5A4851"/>
    <w:multiLevelType w:val="hybridMultilevel"/>
    <w:tmpl w:val="FE025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EB0E10"/>
    <w:multiLevelType w:val="hybridMultilevel"/>
    <w:tmpl w:val="5BB8402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DAA645A"/>
    <w:multiLevelType w:val="hybridMultilevel"/>
    <w:tmpl w:val="461C1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FD2A11"/>
    <w:multiLevelType w:val="hybridMultilevel"/>
    <w:tmpl w:val="1FC6457A"/>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5E872173"/>
    <w:multiLevelType w:val="hybridMultilevel"/>
    <w:tmpl w:val="46BABED4"/>
    <w:lvl w:ilvl="0" w:tplc="834EAB18">
      <w:numFmt w:val="bullet"/>
      <w:lvlText w:val="-"/>
      <w:lvlJc w:val="left"/>
      <w:pPr>
        <w:ind w:left="417" w:hanging="360"/>
      </w:pPr>
      <w:rPr>
        <w:rFonts w:ascii="Times New Roman" w:eastAsia="Times New Roman" w:hAnsi="Times New Roman" w:cs="Times New Roman"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FF26D4"/>
    <w:multiLevelType w:val="multilevel"/>
    <w:tmpl w:val="239C6046"/>
    <w:lvl w:ilvl="0">
      <w:start w:val="2"/>
      <w:numFmt w:val="decimal"/>
      <w:lvlText w:val="%1."/>
      <w:lvlJc w:val="left"/>
      <w:pPr>
        <w:ind w:left="360" w:hanging="360"/>
      </w:pPr>
    </w:lvl>
    <w:lvl w:ilvl="1">
      <w:start w:val="1"/>
      <w:numFmt w:val="decimal"/>
      <w:lvlText w:val="%1.%2."/>
      <w:lvlJc w:val="left"/>
      <w:pPr>
        <w:ind w:left="360" w:hanging="360"/>
      </w:pPr>
      <w:rPr>
        <w:b/>
        <w:sz w:val="2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E572BF"/>
    <w:multiLevelType w:val="hybridMultilevel"/>
    <w:tmpl w:val="2898D0DC"/>
    <w:lvl w:ilvl="0" w:tplc="89F88322">
      <w:start w:val="106"/>
      <w:numFmt w:val="bullet"/>
      <w:lvlText w:val="-"/>
      <w:lvlJc w:val="left"/>
      <w:pPr>
        <w:ind w:left="511" w:hanging="360"/>
      </w:pPr>
      <w:rPr>
        <w:rFonts w:ascii="Times New Roman" w:eastAsia="Times New Roman" w:hAnsi="Times New Roman" w:cs="Times New Roman" w:hint="default"/>
      </w:rPr>
    </w:lvl>
    <w:lvl w:ilvl="1" w:tplc="08090003" w:tentative="1">
      <w:start w:val="1"/>
      <w:numFmt w:val="bullet"/>
      <w:lvlText w:val="o"/>
      <w:lvlJc w:val="left"/>
      <w:pPr>
        <w:ind w:left="1231" w:hanging="360"/>
      </w:pPr>
      <w:rPr>
        <w:rFonts w:ascii="Courier New" w:hAnsi="Courier New" w:cs="Courier New" w:hint="default"/>
      </w:rPr>
    </w:lvl>
    <w:lvl w:ilvl="2" w:tplc="08090005" w:tentative="1">
      <w:start w:val="1"/>
      <w:numFmt w:val="bullet"/>
      <w:lvlText w:val=""/>
      <w:lvlJc w:val="left"/>
      <w:pPr>
        <w:ind w:left="1951" w:hanging="360"/>
      </w:pPr>
      <w:rPr>
        <w:rFonts w:ascii="Wingdings" w:hAnsi="Wingdings" w:hint="default"/>
      </w:rPr>
    </w:lvl>
    <w:lvl w:ilvl="3" w:tplc="08090001" w:tentative="1">
      <w:start w:val="1"/>
      <w:numFmt w:val="bullet"/>
      <w:lvlText w:val=""/>
      <w:lvlJc w:val="left"/>
      <w:pPr>
        <w:ind w:left="2671" w:hanging="360"/>
      </w:pPr>
      <w:rPr>
        <w:rFonts w:ascii="Symbol" w:hAnsi="Symbol" w:hint="default"/>
      </w:rPr>
    </w:lvl>
    <w:lvl w:ilvl="4" w:tplc="08090003" w:tentative="1">
      <w:start w:val="1"/>
      <w:numFmt w:val="bullet"/>
      <w:lvlText w:val="o"/>
      <w:lvlJc w:val="left"/>
      <w:pPr>
        <w:ind w:left="3391" w:hanging="360"/>
      </w:pPr>
      <w:rPr>
        <w:rFonts w:ascii="Courier New" w:hAnsi="Courier New" w:cs="Courier New" w:hint="default"/>
      </w:rPr>
    </w:lvl>
    <w:lvl w:ilvl="5" w:tplc="08090005" w:tentative="1">
      <w:start w:val="1"/>
      <w:numFmt w:val="bullet"/>
      <w:lvlText w:val=""/>
      <w:lvlJc w:val="left"/>
      <w:pPr>
        <w:ind w:left="4111" w:hanging="360"/>
      </w:pPr>
      <w:rPr>
        <w:rFonts w:ascii="Wingdings" w:hAnsi="Wingdings" w:hint="default"/>
      </w:rPr>
    </w:lvl>
    <w:lvl w:ilvl="6" w:tplc="08090001" w:tentative="1">
      <w:start w:val="1"/>
      <w:numFmt w:val="bullet"/>
      <w:lvlText w:val=""/>
      <w:lvlJc w:val="left"/>
      <w:pPr>
        <w:ind w:left="4831" w:hanging="360"/>
      </w:pPr>
      <w:rPr>
        <w:rFonts w:ascii="Symbol" w:hAnsi="Symbol" w:hint="default"/>
      </w:rPr>
    </w:lvl>
    <w:lvl w:ilvl="7" w:tplc="08090003" w:tentative="1">
      <w:start w:val="1"/>
      <w:numFmt w:val="bullet"/>
      <w:lvlText w:val="o"/>
      <w:lvlJc w:val="left"/>
      <w:pPr>
        <w:ind w:left="5551" w:hanging="360"/>
      </w:pPr>
      <w:rPr>
        <w:rFonts w:ascii="Courier New" w:hAnsi="Courier New" w:cs="Courier New" w:hint="default"/>
      </w:rPr>
    </w:lvl>
    <w:lvl w:ilvl="8" w:tplc="08090005" w:tentative="1">
      <w:start w:val="1"/>
      <w:numFmt w:val="bullet"/>
      <w:lvlText w:val=""/>
      <w:lvlJc w:val="left"/>
      <w:pPr>
        <w:ind w:left="6271" w:hanging="360"/>
      </w:pPr>
      <w:rPr>
        <w:rFonts w:ascii="Wingdings" w:hAnsi="Wingdings" w:hint="default"/>
      </w:rPr>
    </w:lvl>
  </w:abstractNum>
  <w:abstractNum w:abstractNumId="28" w15:restartNumberingAfterBreak="0">
    <w:nsid w:val="7F6D5017"/>
    <w:multiLevelType w:val="hybridMultilevel"/>
    <w:tmpl w:val="BBDECE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0"/>
  </w:num>
  <w:num w:numId="14">
    <w:abstractNumId w:val="12"/>
  </w:num>
  <w:num w:numId="15">
    <w:abstractNumId w:val="20"/>
  </w:num>
  <w:num w:numId="16">
    <w:abstractNumId w:val="13"/>
  </w:num>
  <w:num w:numId="17">
    <w:abstractNumId w:val="24"/>
  </w:num>
  <w:num w:numId="18">
    <w:abstractNumId w:val="26"/>
  </w:num>
  <w:num w:numId="19">
    <w:abstractNumId w:val="11"/>
  </w:num>
  <w:num w:numId="20">
    <w:abstractNumId w:val="16"/>
  </w:num>
  <w:num w:numId="2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8"/>
  </w:num>
  <w:num w:numId="24">
    <w:abstractNumId w:val="21"/>
  </w:num>
  <w:num w:numId="25">
    <w:abstractNumId w:val="17"/>
  </w:num>
  <w:num w:numId="26">
    <w:abstractNumId w:val="15"/>
  </w:num>
  <w:num w:numId="27">
    <w:abstractNumId w:val="19"/>
  </w:num>
  <w:num w:numId="28">
    <w:abstractNumId w:val="23"/>
  </w:num>
  <w:num w:numId="29">
    <w:abstractNumId w:val="2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N">
    <w15:presenceInfo w15:providerId="None" w15:userId="WN"/>
  </w15:person>
  <w15:person w15:author="Aleksander.LAZAREVIC">
    <w15:presenceInfo w15:providerId="AD" w15:userId="S-1-5-21-1606980848-2025429265-839522115-215494"/>
  </w15:person>
  <w15:person w15:author="VOSINIS Andreas (GROW)">
    <w15:presenceInfo w15:providerId="AD" w15:userId="S-1-5-21-1606980848-2025429265-839522115-589425"/>
  </w15:person>
  <w15:person w15:author="Secretariat">
    <w15:presenceInfo w15:providerId="None" w15:userId="Secretariat"/>
  </w15:person>
  <w15:person w15:author="DILARA Panagiota (GROW)">
    <w15:presenceInfo w15:providerId="AD" w15:userId="S-1-5-21-1606980848-2025429265-839522115-254860"/>
  </w15:person>
  <w15:person w15:author="LADRET PICIORUS Romain (GROW)">
    <w15:presenceInfo w15:providerId="AD" w15:userId="S-1-5-21-1606980848-2025429265-839522115-1116363"/>
  </w15:person>
  <w15:person w15:author="BROERTJES Peter (GROW)">
    <w15:presenceInfo w15:providerId="AD" w15:userId="S-1-5-21-1606980848-2025429265-839522115-4924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AT" w:vendorID="64" w:dllVersion="0" w:nlCheck="1" w:checkStyle="0"/>
  <w:activeWritingStyle w:appName="MSWord" w:lang="es-ES" w:vendorID="64" w:dllVersion="0" w:nlCheck="1" w:checkStyle="0"/>
  <w:activeWritingStyle w:appName="MSWord" w:lang="de-DE" w:vendorID="64" w:dllVersion="0" w:nlCheck="1" w:checkStyle="0"/>
  <w:activeWritingStyle w:appName="MSWord" w:lang="en-US" w:vendorID="64" w:dllVersion="6" w:nlCheck="1" w:checkStyle="1"/>
  <w:activeWritingStyle w:appName="MSWord" w:lang="fr-CH" w:vendorID="64" w:dllVersion="6" w:nlCheck="1" w:checkStyle="0"/>
  <w:activeWritingStyle w:appName="MSWord" w:lang="fr-BE" w:vendorID="64" w:dllVersion="6" w:nlCheck="1" w:checkStyle="0"/>
  <w:activeWritingStyle w:appName="MSWord" w:lang="es-ES" w:vendorID="64" w:dllVersion="6"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E"/>
  </w:docVars>
  <w:rsids>
    <w:rsidRoot w:val="001D1349"/>
    <w:rsid w:val="00002A7D"/>
    <w:rsid w:val="000038A8"/>
    <w:rsid w:val="00005DF3"/>
    <w:rsid w:val="00006790"/>
    <w:rsid w:val="000077DD"/>
    <w:rsid w:val="00021D94"/>
    <w:rsid w:val="00027624"/>
    <w:rsid w:val="00042F41"/>
    <w:rsid w:val="00046FD4"/>
    <w:rsid w:val="00050F6B"/>
    <w:rsid w:val="00051FA5"/>
    <w:rsid w:val="00052B47"/>
    <w:rsid w:val="00063F24"/>
    <w:rsid w:val="000660F1"/>
    <w:rsid w:val="000678CD"/>
    <w:rsid w:val="00072C8C"/>
    <w:rsid w:val="00081CE0"/>
    <w:rsid w:val="00082C10"/>
    <w:rsid w:val="00084D30"/>
    <w:rsid w:val="00090320"/>
    <w:rsid w:val="000931C0"/>
    <w:rsid w:val="00097003"/>
    <w:rsid w:val="000A2E09"/>
    <w:rsid w:val="000B175B"/>
    <w:rsid w:val="000B20CB"/>
    <w:rsid w:val="000B2CAB"/>
    <w:rsid w:val="000B3A0F"/>
    <w:rsid w:val="000C4BDA"/>
    <w:rsid w:val="000E0415"/>
    <w:rsid w:val="000F0B23"/>
    <w:rsid w:val="000F7715"/>
    <w:rsid w:val="0010208A"/>
    <w:rsid w:val="001126A3"/>
    <w:rsid w:val="001152B3"/>
    <w:rsid w:val="0011532D"/>
    <w:rsid w:val="00121A28"/>
    <w:rsid w:val="00142371"/>
    <w:rsid w:val="00156B99"/>
    <w:rsid w:val="00165688"/>
    <w:rsid w:val="00166124"/>
    <w:rsid w:val="00176F13"/>
    <w:rsid w:val="00184DDA"/>
    <w:rsid w:val="001900CD"/>
    <w:rsid w:val="001A0452"/>
    <w:rsid w:val="001A07F5"/>
    <w:rsid w:val="001B1684"/>
    <w:rsid w:val="001B4B04"/>
    <w:rsid w:val="001B5875"/>
    <w:rsid w:val="001C4B9C"/>
    <w:rsid w:val="001C6663"/>
    <w:rsid w:val="001C7895"/>
    <w:rsid w:val="001D018D"/>
    <w:rsid w:val="001D1349"/>
    <w:rsid w:val="001D25CE"/>
    <w:rsid w:val="001D26DF"/>
    <w:rsid w:val="001E0A0D"/>
    <w:rsid w:val="001E0B0B"/>
    <w:rsid w:val="001F1599"/>
    <w:rsid w:val="001F19C4"/>
    <w:rsid w:val="001F2E00"/>
    <w:rsid w:val="001F4BC1"/>
    <w:rsid w:val="00201464"/>
    <w:rsid w:val="002043F0"/>
    <w:rsid w:val="00211E0B"/>
    <w:rsid w:val="00221141"/>
    <w:rsid w:val="00232575"/>
    <w:rsid w:val="00234CC3"/>
    <w:rsid w:val="00245846"/>
    <w:rsid w:val="00247258"/>
    <w:rsid w:val="00247C51"/>
    <w:rsid w:val="00257CAC"/>
    <w:rsid w:val="002633A9"/>
    <w:rsid w:val="0027237A"/>
    <w:rsid w:val="002756CA"/>
    <w:rsid w:val="0028044C"/>
    <w:rsid w:val="002974E9"/>
    <w:rsid w:val="002A20C8"/>
    <w:rsid w:val="002A306B"/>
    <w:rsid w:val="002A347C"/>
    <w:rsid w:val="002A663D"/>
    <w:rsid w:val="002A7F94"/>
    <w:rsid w:val="002B109A"/>
    <w:rsid w:val="002B1F70"/>
    <w:rsid w:val="002C3662"/>
    <w:rsid w:val="002C6D45"/>
    <w:rsid w:val="002D1A18"/>
    <w:rsid w:val="002D6E53"/>
    <w:rsid w:val="002D6FA8"/>
    <w:rsid w:val="002E1E86"/>
    <w:rsid w:val="002F046D"/>
    <w:rsid w:val="002F3023"/>
    <w:rsid w:val="002F3F3B"/>
    <w:rsid w:val="00301764"/>
    <w:rsid w:val="00301836"/>
    <w:rsid w:val="00306165"/>
    <w:rsid w:val="003101E9"/>
    <w:rsid w:val="003229D8"/>
    <w:rsid w:val="00324E85"/>
    <w:rsid w:val="00332F36"/>
    <w:rsid w:val="00336C97"/>
    <w:rsid w:val="00337F88"/>
    <w:rsid w:val="00340927"/>
    <w:rsid w:val="00342432"/>
    <w:rsid w:val="003442D0"/>
    <w:rsid w:val="0034440D"/>
    <w:rsid w:val="00350283"/>
    <w:rsid w:val="0035223F"/>
    <w:rsid w:val="00352D4B"/>
    <w:rsid w:val="00355AA6"/>
    <w:rsid w:val="0035638C"/>
    <w:rsid w:val="003756FD"/>
    <w:rsid w:val="00387D4A"/>
    <w:rsid w:val="00393951"/>
    <w:rsid w:val="003A1498"/>
    <w:rsid w:val="003A3C8E"/>
    <w:rsid w:val="003A46BB"/>
    <w:rsid w:val="003A4EC7"/>
    <w:rsid w:val="003A5330"/>
    <w:rsid w:val="003A66F4"/>
    <w:rsid w:val="003A7295"/>
    <w:rsid w:val="003B1F60"/>
    <w:rsid w:val="003B5E0F"/>
    <w:rsid w:val="003B5E96"/>
    <w:rsid w:val="003C2CC4"/>
    <w:rsid w:val="003D044A"/>
    <w:rsid w:val="003D4988"/>
    <w:rsid w:val="003D4B23"/>
    <w:rsid w:val="003E278A"/>
    <w:rsid w:val="003E46D9"/>
    <w:rsid w:val="003F6962"/>
    <w:rsid w:val="00413520"/>
    <w:rsid w:val="004325CB"/>
    <w:rsid w:val="00440A07"/>
    <w:rsid w:val="00442AB8"/>
    <w:rsid w:val="004520EA"/>
    <w:rsid w:val="00460853"/>
    <w:rsid w:val="00462880"/>
    <w:rsid w:val="00475AD8"/>
    <w:rsid w:val="00476F24"/>
    <w:rsid w:val="004A2AD5"/>
    <w:rsid w:val="004A5D33"/>
    <w:rsid w:val="004A6A9F"/>
    <w:rsid w:val="004B2437"/>
    <w:rsid w:val="004C155C"/>
    <w:rsid w:val="004C55B0"/>
    <w:rsid w:val="004C6349"/>
    <w:rsid w:val="004D4E61"/>
    <w:rsid w:val="004E6C48"/>
    <w:rsid w:val="004E78E4"/>
    <w:rsid w:val="004E798D"/>
    <w:rsid w:val="004F1293"/>
    <w:rsid w:val="004F551F"/>
    <w:rsid w:val="004F6BA0"/>
    <w:rsid w:val="00503BEA"/>
    <w:rsid w:val="00504030"/>
    <w:rsid w:val="005229A7"/>
    <w:rsid w:val="00523080"/>
    <w:rsid w:val="005247FC"/>
    <w:rsid w:val="00532967"/>
    <w:rsid w:val="00533616"/>
    <w:rsid w:val="00535ABA"/>
    <w:rsid w:val="0053768B"/>
    <w:rsid w:val="005420F2"/>
    <w:rsid w:val="00542777"/>
    <w:rsid w:val="0054285C"/>
    <w:rsid w:val="005621AD"/>
    <w:rsid w:val="00566793"/>
    <w:rsid w:val="00570E26"/>
    <w:rsid w:val="00584173"/>
    <w:rsid w:val="00586FAF"/>
    <w:rsid w:val="00595520"/>
    <w:rsid w:val="00595BE6"/>
    <w:rsid w:val="005A44B9"/>
    <w:rsid w:val="005B11FB"/>
    <w:rsid w:val="005B1BA0"/>
    <w:rsid w:val="005B3DB3"/>
    <w:rsid w:val="005C0268"/>
    <w:rsid w:val="005C3F2B"/>
    <w:rsid w:val="005C53F9"/>
    <w:rsid w:val="005C614C"/>
    <w:rsid w:val="005C6665"/>
    <w:rsid w:val="005D15CA"/>
    <w:rsid w:val="005E1821"/>
    <w:rsid w:val="005F08DF"/>
    <w:rsid w:val="005F21B2"/>
    <w:rsid w:val="005F3066"/>
    <w:rsid w:val="005F32EB"/>
    <w:rsid w:val="005F3E61"/>
    <w:rsid w:val="005F7A8B"/>
    <w:rsid w:val="00604DDD"/>
    <w:rsid w:val="006069F2"/>
    <w:rsid w:val="006115CC"/>
    <w:rsid w:val="00611FC4"/>
    <w:rsid w:val="006176FB"/>
    <w:rsid w:val="00620D00"/>
    <w:rsid w:val="00626F55"/>
    <w:rsid w:val="00630FCB"/>
    <w:rsid w:val="00632C8C"/>
    <w:rsid w:val="00640B26"/>
    <w:rsid w:val="006501A1"/>
    <w:rsid w:val="0065766B"/>
    <w:rsid w:val="0066277B"/>
    <w:rsid w:val="00672585"/>
    <w:rsid w:val="00675D2B"/>
    <w:rsid w:val="006770B2"/>
    <w:rsid w:val="00686A48"/>
    <w:rsid w:val="0068763C"/>
    <w:rsid w:val="006940E1"/>
    <w:rsid w:val="006A3C72"/>
    <w:rsid w:val="006A5D14"/>
    <w:rsid w:val="006A7392"/>
    <w:rsid w:val="006B03A1"/>
    <w:rsid w:val="006B67D9"/>
    <w:rsid w:val="006B73AA"/>
    <w:rsid w:val="006C5535"/>
    <w:rsid w:val="006C6A0A"/>
    <w:rsid w:val="006C6AA5"/>
    <w:rsid w:val="006D0589"/>
    <w:rsid w:val="006E484B"/>
    <w:rsid w:val="006E564B"/>
    <w:rsid w:val="006E7154"/>
    <w:rsid w:val="007003CD"/>
    <w:rsid w:val="00705981"/>
    <w:rsid w:val="0070701E"/>
    <w:rsid w:val="00722338"/>
    <w:rsid w:val="0072632A"/>
    <w:rsid w:val="007267F2"/>
    <w:rsid w:val="00733A8F"/>
    <w:rsid w:val="007358E8"/>
    <w:rsid w:val="00736ECE"/>
    <w:rsid w:val="0074533B"/>
    <w:rsid w:val="007505B7"/>
    <w:rsid w:val="007518A3"/>
    <w:rsid w:val="00752494"/>
    <w:rsid w:val="00762EE3"/>
    <w:rsid w:val="007643BC"/>
    <w:rsid w:val="0077666B"/>
    <w:rsid w:val="00780C68"/>
    <w:rsid w:val="007876FD"/>
    <w:rsid w:val="007959FE"/>
    <w:rsid w:val="00797D30"/>
    <w:rsid w:val="007A0CF1"/>
    <w:rsid w:val="007A3FC9"/>
    <w:rsid w:val="007B6BA5"/>
    <w:rsid w:val="007C3390"/>
    <w:rsid w:val="007C42D8"/>
    <w:rsid w:val="007C4F4B"/>
    <w:rsid w:val="007C54B6"/>
    <w:rsid w:val="007D05AD"/>
    <w:rsid w:val="007D5448"/>
    <w:rsid w:val="007D6F65"/>
    <w:rsid w:val="007D7362"/>
    <w:rsid w:val="007D775B"/>
    <w:rsid w:val="007E2B84"/>
    <w:rsid w:val="007F5CE2"/>
    <w:rsid w:val="007F6611"/>
    <w:rsid w:val="0081085C"/>
    <w:rsid w:val="00810BAC"/>
    <w:rsid w:val="00813884"/>
    <w:rsid w:val="008175E9"/>
    <w:rsid w:val="008242D7"/>
    <w:rsid w:val="0082577B"/>
    <w:rsid w:val="00825CB5"/>
    <w:rsid w:val="008502BD"/>
    <w:rsid w:val="00853643"/>
    <w:rsid w:val="00866246"/>
    <w:rsid w:val="00866893"/>
    <w:rsid w:val="00866F02"/>
    <w:rsid w:val="00867D18"/>
    <w:rsid w:val="00870018"/>
    <w:rsid w:val="00871F14"/>
    <w:rsid w:val="00871F9A"/>
    <w:rsid w:val="00871FD5"/>
    <w:rsid w:val="008725E6"/>
    <w:rsid w:val="0087457F"/>
    <w:rsid w:val="0088172E"/>
    <w:rsid w:val="00881EFA"/>
    <w:rsid w:val="008879CB"/>
    <w:rsid w:val="00896A5D"/>
    <w:rsid w:val="008979B1"/>
    <w:rsid w:val="008A50A0"/>
    <w:rsid w:val="008A6B25"/>
    <w:rsid w:val="008A6C4F"/>
    <w:rsid w:val="008B389E"/>
    <w:rsid w:val="008B6B88"/>
    <w:rsid w:val="008D045E"/>
    <w:rsid w:val="008D3F25"/>
    <w:rsid w:val="008D4D82"/>
    <w:rsid w:val="008E0E46"/>
    <w:rsid w:val="008E118E"/>
    <w:rsid w:val="008E1328"/>
    <w:rsid w:val="008E7116"/>
    <w:rsid w:val="008E7DC5"/>
    <w:rsid w:val="008F02AE"/>
    <w:rsid w:val="008F143B"/>
    <w:rsid w:val="008F3882"/>
    <w:rsid w:val="008F4B7C"/>
    <w:rsid w:val="008F4EE2"/>
    <w:rsid w:val="00912945"/>
    <w:rsid w:val="009161E6"/>
    <w:rsid w:val="00916FF0"/>
    <w:rsid w:val="00926E47"/>
    <w:rsid w:val="00947162"/>
    <w:rsid w:val="009561A2"/>
    <w:rsid w:val="009578E9"/>
    <w:rsid w:val="009610D0"/>
    <w:rsid w:val="0096375C"/>
    <w:rsid w:val="009662E6"/>
    <w:rsid w:val="00966CFE"/>
    <w:rsid w:val="0097095E"/>
    <w:rsid w:val="009839EC"/>
    <w:rsid w:val="0098592B"/>
    <w:rsid w:val="00985FC4"/>
    <w:rsid w:val="00990766"/>
    <w:rsid w:val="00991261"/>
    <w:rsid w:val="00992F1C"/>
    <w:rsid w:val="009964C4"/>
    <w:rsid w:val="009A48C9"/>
    <w:rsid w:val="009A77C3"/>
    <w:rsid w:val="009A7B81"/>
    <w:rsid w:val="009B0517"/>
    <w:rsid w:val="009B0843"/>
    <w:rsid w:val="009B7EB7"/>
    <w:rsid w:val="009D01C0"/>
    <w:rsid w:val="009D6A08"/>
    <w:rsid w:val="009E01CD"/>
    <w:rsid w:val="009E0A16"/>
    <w:rsid w:val="009E115C"/>
    <w:rsid w:val="009E41B0"/>
    <w:rsid w:val="009E6CB7"/>
    <w:rsid w:val="009E7970"/>
    <w:rsid w:val="009F2EAC"/>
    <w:rsid w:val="009F57E3"/>
    <w:rsid w:val="00A10E4C"/>
    <w:rsid w:val="00A10F4F"/>
    <w:rsid w:val="00A11067"/>
    <w:rsid w:val="00A16A06"/>
    <w:rsid w:val="00A1704A"/>
    <w:rsid w:val="00A36AC2"/>
    <w:rsid w:val="00A425EB"/>
    <w:rsid w:val="00A42868"/>
    <w:rsid w:val="00A43F77"/>
    <w:rsid w:val="00A6060D"/>
    <w:rsid w:val="00A723E7"/>
    <w:rsid w:val="00A72F22"/>
    <w:rsid w:val="00A733BC"/>
    <w:rsid w:val="00A748A6"/>
    <w:rsid w:val="00A76496"/>
    <w:rsid w:val="00A76A69"/>
    <w:rsid w:val="00A770A5"/>
    <w:rsid w:val="00A879A4"/>
    <w:rsid w:val="00AA0FF8"/>
    <w:rsid w:val="00AA75A0"/>
    <w:rsid w:val="00AB4E8C"/>
    <w:rsid w:val="00AC0F2C"/>
    <w:rsid w:val="00AC1499"/>
    <w:rsid w:val="00AC502A"/>
    <w:rsid w:val="00AD010C"/>
    <w:rsid w:val="00AD1DF8"/>
    <w:rsid w:val="00AE1E26"/>
    <w:rsid w:val="00AE5E9E"/>
    <w:rsid w:val="00AF147F"/>
    <w:rsid w:val="00AF2734"/>
    <w:rsid w:val="00AF58C1"/>
    <w:rsid w:val="00B0394E"/>
    <w:rsid w:val="00B04A3F"/>
    <w:rsid w:val="00B06643"/>
    <w:rsid w:val="00B12BC2"/>
    <w:rsid w:val="00B13A41"/>
    <w:rsid w:val="00B15055"/>
    <w:rsid w:val="00B17423"/>
    <w:rsid w:val="00B20551"/>
    <w:rsid w:val="00B30179"/>
    <w:rsid w:val="00B30C15"/>
    <w:rsid w:val="00B31E0B"/>
    <w:rsid w:val="00B33FC7"/>
    <w:rsid w:val="00B37B15"/>
    <w:rsid w:val="00B4162A"/>
    <w:rsid w:val="00B45C02"/>
    <w:rsid w:val="00B65630"/>
    <w:rsid w:val="00B67205"/>
    <w:rsid w:val="00B70B63"/>
    <w:rsid w:val="00B714A6"/>
    <w:rsid w:val="00B72A1E"/>
    <w:rsid w:val="00B81E12"/>
    <w:rsid w:val="00B86539"/>
    <w:rsid w:val="00B96C56"/>
    <w:rsid w:val="00BA052F"/>
    <w:rsid w:val="00BA339B"/>
    <w:rsid w:val="00BB23CC"/>
    <w:rsid w:val="00BB5275"/>
    <w:rsid w:val="00BC1E7E"/>
    <w:rsid w:val="00BC74E9"/>
    <w:rsid w:val="00BD242E"/>
    <w:rsid w:val="00BE02FD"/>
    <w:rsid w:val="00BE36A9"/>
    <w:rsid w:val="00BE618E"/>
    <w:rsid w:val="00BE7BEC"/>
    <w:rsid w:val="00BF0A5A"/>
    <w:rsid w:val="00BF0E63"/>
    <w:rsid w:val="00BF12A3"/>
    <w:rsid w:val="00BF16D7"/>
    <w:rsid w:val="00BF2373"/>
    <w:rsid w:val="00BF279B"/>
    <w:rsid w:val="00C03FC6"/>
    <w:rsid w:val="00C044E2"/>
    <w:rsid w:val="00C048CB"/>
    <w:rsid w:val="00C066F3"/>
    <w:rsid w:val="00C25C5F"/>
    <w:rsid w:val="00C35078"/>
    <w:rsid w:val="00C354E3"/>
    <w:rsid w:val="00C40268"/>
    <w:rsid w:val="00C437D1"/>
    <w:rsid w:val="00C43B22"/>
    <w:rsid w:val="00C4452C"/>
    <w:rsid w:val="00C463DD"/>
    <w:rsid w:val="00C570EF"/>
    <w:rsid w:val="00C60F3C"/>
    <w:rsid w:val="00C634A2"/>
    <w:rsid w:val="00C745C3"/>
    <w:rsid w:val="00C76391"/>
    <w:rsid w:val="00C77459"/>
    <w:rsid w:val="00C978F5"/>
    <w:rsid w:val="00CA24A4"/>
    <w:rsid w:val="00CA5B82"/>
    <w:rsid w:val="00CA6FA3"/>
    <w:rsid w:val="00CB348D"/>
    <w:rsid w:val="00CB5E7D"/>
    <w:rsid w:val="00CB5F66"/>
    <w:rsid w:val="00CC5A06"/>
    <w:rsid w:val="00CD1920"/>
    <w:rsid w:val="00CD46F5"/>
    <w:rsid w:val="00CE4A8F"/>
    <w:rsid w:val="00CF071D"/>
    <w:rsid w:val="00CF3DA2"/>
    <w:rsid w:val="00D007A7"/>
    <w:rsid w:val="00D0123D"/>
    <w:rsid w:val="00D015AB"/>
    <w:rsid w:val="00D01659"/>
    <w:rsid w:val="00D15B04"/>
    <w:rsid w:val="00D17025"/>
    <w:rsid w:val="00D2031B"/>
    <w:rsid w:val="00D24B93"/>
    <w:rsid w:val="00D25FE2"/>
    <w:rsid w:val="00D305A2"/>
    <w:rsid w:val="00D37DA9"/>
    <w:rsid w:val="00D406A7"/>
    <w:rsid w:val="00D43252"/>
    <w:rsid w:val="00D44254"/>
    <w:rsid w:val="00D44D86"/>
    <w:rsid w:val="00D4672C"/>
    <w:rsid w:val="00D50B7D"/>
    <w:rsid w:val="00D52012"/>
    <w:rsid w:val="00D54D9F"/>
    <w:rsid w:val="00D704E5"/>
    <w:rsid w:val="00D72727"/>
    <w:rsid w:val="00D77B62"/>
    <w:rsid w:val="00D95417"/>
    <w:rsid w:val="00D96717"/>
    <w:rsid w:val="00D978C6"/>
    <w:rsid w:val="00DA0956"/>
    <w:rsid w:val="00DA320B"/>
    <w:rsid w:val="00DA357F"/>
    <w:rsid w:val="00DA3E12"/>
    <w:rsid w:val="00DA736A"/>
    <w:rsid w:val="00DB2BD0"/>
    <w:rsid w:val="00DC18AD"/>
    <w:rsid w:val="00DD1FF1"/>
    <w:rsid w:val="00DE35C0"/>
    <w:rsid w:val="00DF7CAE"/>
    <w:rsid w:val="00E042A0"/>
    <w:rsid w:val="00E043EE"/>
    <w:rsid w:val="00E063EE"/>
    <w:rsid w:val="00E117C4"/>
    <w:rsid w:val="00E179D3"/>
    <w:rsid w:val="00E23DE6"/>
    <w:rsid w:val="00E31CAB"/>
    <w:rsid w:val="00E423C0"/>
    <w:rsid w:val="00E513A7"/>
    <w:rsid w:val="00E563A8"/>
    <w:rsid w:val="00E56CB8"/>
    <w:rsid w:val="00E56FB0"/>
    <w:rsid w:val="00E6414C"/>
    <w:rsid w:val="00E642DC"/>
    <w:rsid w:val="00E7260F"/>
    <w:rsid w:val="00E81146"/>
    <w:rsid w:val="00E8702D"/>
    <w:rsid w:val="00E905F4"/>
    <w:rsid w:val="00E916A9"/>
    <w:rsid w:val="00E916DE"/>
    <w:rsid w:val="00E925AD"/>
    <w:rsid w:val="00E92CC5"/>
    <w:rsid w:val="00E96630"/>
    <w:rsid w:val="00EB1AA5"/>
    <w:rsid w:val="00EB3AAD"/>
    <w:rsid w:val="00EB65E9"/>
    <w:rsid w:val="00ED113E"/>
    <w:rsid w:val="00ED18DC"/>
    <w:rsid w:val="00ED6201"/>
    <w:rsid w:val="00ED7A2A"/>
    <w:rsid w:val="00EE3C01"/>
    <w:rsid w:val="00EF1D7F"/>
    <w:rsid w:val="00F0137E"/>
    <w:rsid w:val="00F04E44"/>
    <w:rsid w:val="00F12383"/>
    <w:rsid w:val="00F21786"/>
    <w:rsid w:val="00F25D06"/>
    <w:rsid w:val="00F27C59"/>
    <w:rsid w:val="00F30E78"/>
    <w:rsid w:val="00F30FFC"/>
    <w:rsid w:val="00F31CFF"/>
    <w:rsid w:val="00F3742B"/>
    <w:rsid w:val="00F41DCA"/>
    <w:rsid w:val="00F41FDB"/>
    <w:rsid w:val="00F42DBC"/>
    <w:rsid w:val="00F50597"/>
    <w:rsid w:val="00F56D63"/>
    <w:rsid w:val="00F609A9"/>
    <w:rsid w:val="00F66AE6"/>
    <w:rsid w:val="00F7711D"/>
    <w:rsid w:val="00F80950"/>
    <w:rsid w:val="00F80C99"/>
    <w:rsid w:val="00F867EC"/>
    <w:rsid w:val="00F91B2B"/>
    <w:rsid w:val="00F938C9"/>
    <w:rsid w:val="00F9465A"/>
    <w:rsid w:val="00FC03CD"/>
    <w:rsid w:val="00FC0646"/>
    <w:rsid w:val="00FC68B7"/>
    <w:rsid w:val="00FD3CC8"/>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AE350D"/>
  <w15:docId w15:val="{BA023266-3715-448B-865A-7311A92F1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H1GChar">
    <w:name w:val="_ H_1_G Char"/>
    <w:link w:val="H1G"/>
    <w:rsid w:val="00C437D1"/>
    <w:rPr>
      <w:b/>
      <w:sz w:val="24"/>
      <w:lang w:val="en-GB"/>
    </w:rPr>
  </w:style>
  <w:style w:type="character" w:styleId="Strong">
    <w:name w:val="Strong"/>
    <w:basedOn w:val="DefaultParagraphFont"/>
    <w:qFormat/>
    <w:rsid w:val="00C437D1"/>
    <w:rPr>
      <w:b/>
      <w:bCs/>
    </w:rPr>
  </w:style>
  <w:style w:type="character" w:customStyle="1" w:styleId="SingleTxtGChar">
    <w:name w:val="_ Single Txt_G Char"/>
    <w:basedOn w:val="DefaultParagraphFont"/>
    <w:link w:val="SingleTxtG"/>
    <w:rsid w:val="00C437D1"/>
    <w:rPr>
      <w:lang w:val="en-GB"/>
    </w:rPr>
  </w:style>
  <w:style w:type="character" w:customStyle="1" w:styleId="Heading1Char">
    <w:name w:val="Heading 1 Char"/>
    <w:aliases w:val="Table_G Char"/>
    <w:basedOn w:val="DefaultParagraphFont"/>
    <w:link w:val="Heading1"/>
    <w:rsid w:val="00C437D1"/>
    <w:rPr>
      <w:lang w:val="en-GB"/>
    </w:rPr>
  </w:style>
  <w:style w:type="paragraph" w:styleId="ListParagraph">
    <w:name w:val="List Paragraph"/>
    <w:basedOn w:val="Normal"/>
    <w:uiPriority w:val="34"/>
    <w:qFormat/>
    <w:rsid w:val="00C437D1"/>
    <w:pPr>
      <w:ind w:left="720"/>
      <w:contextualSpacing/>
    </w:pPr>
  </w:style>
  <w:style w:type="paragraph" w:styleId="Revision">
    <w:name w:val="Revision"/>
    <w:hidden/>
    <w:uiPriority w:val="99"/>
    <w:semiHidden/>
    <w:rsid w:val="00B67205"/>
    <w:rPr>
      <w:lang w:val="en-GB"/>
    </w:rPr>
  </w:style>
  <w:style w:type="table" w:customStyle="1" w:styleId="TableGrid1">
    <w:name w:val="Table Grid1"/>
    <w:basedOn w:val="TableNormal"/>
    <w:next w:val="TableGrid"/>
    <w:uiPriority w:val="39"/>
    <w:rsid w:val="00ED113E"/>
    <w:rPr>
      <w:rFonts w:asciiTheme="minorHAnsi" w:eastAsiaTheme="minorEastAsia" w:hAnsiTheme="minorHAnsi" w:cstheme="minorBidi"/>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54D9F"/>
    <w:rPr>
      <w:sz w:val="16"/>
      <w:szCs w:val="16"/>
    </w:rPr>
  </w:style>
  <w:style w:type="paragraph" w:styleId="CommentText">
    <w:name w:val="annotation text"/>
    <w:basedOn w:val="Normal"/>
    <w:link w:val="CommentTextChar"/>
    <w:unhideWhenUsed/>
    <w:rsid w:val="00D54D9F"/>
    <w:pPr>
      <w:spacing w:line="240" w:lineRule="auto"/>
    </w:pPr>
  </w:style>
  <w:style w:type="character" w:customStyle="1" w:styleId="CommentTextChar">
    <w:name w:val="Comment Text Char"/>
    <w:basedOn w:val="DefaultParagraphFont"/>
    <w:link w:val="CommentText"/>
    <w:rsid w:val="00D54D9F"/>
    <w:rPr>
      <w:lang w:val="en-GB"/>
    </w:rPr>
  </w:style>
  <w:style w:type="paragraph" w:styleId="CommentSubject">
    <w:name w:val="annotation subject"/>
    <w:basedOn w:val="CommentText"/>
    <w:next w:val="CommentText"/>
    <w:link w:val="CommentSubjectChar"/>
    <w:semiHidden/>
    <w:unhideWhenUsed/>
    <w:rsid w:val="005F7A8B"/>
    <w:rPr>
      <w:b/>
      <w:bCs/>
    </w:rPr>
  </w:style>
  <w:style w:type="character" w:customStyle="1" w:styleId="CommentSubjectChar">
    <w:name w:val="Comment Subject Char"/>
    <w:basedOn w:val="CommentTextChar"/>
    <w:link w:val="CommentSubject"/>
    <w:semiHidden/>
    <w:rsid w:val="005F7A8B"/>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926051">
      <w:bodyDiv w:val="1"/>
      <w:marLeft w:val="0"/>
      <w:marRight w:val="0"/>
      <w:marTop w:val="0"/>
      <w:marBottom w:val="0"/>
      <w:divBdr>
        <w:top w:val="none" w:sz="0" w:space="0" w:color="auto"/>
        <w:left w:val="none" w:sz="0" w:space="0" w:color="auto"/>
        <w:bottom w:val="none" w:sz="0" w:space="0" w:color="auto"/>
        <w:right w:val="none" w:sz="0" w:space="0" w:color="auto"/>
      </w:divBdr>
    </w:div>
    <w:div w:id="165599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microsoft.com/office/2011/relationships/commentsExtended" Target="commentsExtended.xml"/><Relationship Id="rId26" Type="http://schemas.openxmlformats.org/officeDocument/2006/relationships/footer" Target="footer5.xml"/><Relationship Id="rId39" Type="http://schemas.openxmlformats.org/officeDocument/2006/relationships/footer" Target="footer12.xml"/><Relationship Id="rId21" Type="http://schemas.openxmlformats.org/officeDocument/2006/relationships/header" Target="header5.xml"/><Relationship Id="rId34" Type="http://schemas.openxmlformats.org/officeDocument/2006/relationships/footer" Target="footer9.xml"/><Relationship Id="rId42" Type="http://schemas.openxmlformats.org/officeDocument/2006/relationships/footer" Target="footer13.xml"/><Relationship Id="rId47" Type="http://schemas.openxmlformats.org/officeDocument/2006/relationships/footer" Target="footer16.xml"/><Relationship Id="rId50" Type="http://schemas.openxmlformats.org/officeDocument/2006/relationships/footer" Target="footer17.xml"/><Relationship Id="rId55"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5.xml"/><Relationship Id="rId54" Type="http://schemas.openxmlformats.org/officeDocument/2006/relationships/footer" Target="footer19.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header" Target="header17.xml"/><Relationship Id="rId53" Type="http://schemas.openxmlformats.org/officeDocument/2006/relationships/header" Target="header21.xml"/><Relationship Id="rId58"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9.xml"/><Relationship Id="rId57" Type="http://schemas.openxmlformats.org/officeDocument/2006/relationships/header" Target="header23.xml"/><Relationship Id="rId61"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oter" Target="footer8.xml"/><Relationship Id="rId44" Type="http://schemas.openxmlformats.org/officeDocument/2006/relationships/header" Target="header16.xml"/><Relationship Id="rId52" Type="http://schemas.openxmlformats.org/officeDocument/2006/relationships/header" Target="header20.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footer" Target="footer10.xml"/><Relationship Id="rId43" Type="http://schemas.openxmlformats.org/officeDocument/2006/relationships/footer" Target="footer14.xml"/><Relationship Id="rId48" Type="http://schemas.openxmlformats.org/officeDocument/2006/relationships/header" Target="header18.xml"/><Relationship Id="rId56" Type="http://schemas.openxmlformats.org/officeDocument/2006/relationships/header" Target="header22.xml"/><Relationship Id="rId8" Type="http://schemas.openxmlformats.org/officeDocument/2006/relationships/webSettings" Target="webSettings.xml"/><Relationship Id="rId51" Type="http://schemas.openxmlformats.org/officeDocument/2006/relationships/footer" Target="footer1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comments" Target="comments.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footer" Target="footer2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28A5F-9031-46CB-B25D-0BCA8E3366F6}">
  <ds:schemaRefs>
    <ds:schemaRef ds:uri="http://schemas.microsoft.com/sharepoint/v3/contenttype/forms"/>
  </ds:schemaRefs>
</ds:datastoreItem>
</file>

<file path=customXml/itemProps2.xml><?xml version="1.0" encoding="utf-8"?>
<ds:datastoreItem xmlns:ds="http://schemas.openxmlformats.org/officeDocument/2006/customXml" ds:itemID="{0D206C35-27AA-4093-B50A-172696338F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E4B1C2-3272-473D-8314-95F9A70B3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1933E6-D9A8-46F9-BCCF-E94335183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19</TotalTime>
  <Pages>33</Pages>
  <Words>6458</Words>
  <Characters>36817</Characters>
  <Application>Microsoft Office Word</Application>
  <DocSecurity>0</DocSecurity>
  <Lines>306</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ECE/TRANS/WP.29/2019/01/Rev.1</vt:lpstr>
      <vt:lpstr/>
    </vt:vector>
  </TitlesOfParts>
  <Company>CSD</Company>
  <LinksUpToDate>false</LinksUpToDate>
  <CharactersWithSpaces>43189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ECE/TRANS/WP.29/2019/01/Rev.1</dc:title>
  <dc:creator>Marie-Claude Collet</dc:creator>
  <cp:lastModifiedBy>Secretariat</cp:lastModifiedBy>
  <cp:revision>10</cp:revision>
  <cp:lastPrinted>2021-02-26T12:46:00Z</cp:lastPrinted>
  <dcterms:created xsi:type="dcterms:W3CDTF">2021-03-08T16:52:00Z</dcterms:created>
  <dcterms:modified xsi:type="dcterms:W3CDTF">2021-03-08T17:21:00Z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