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00D0C" w14:paraId="66CA7FFB" w14:textId="77777777" w:rsidTr="00B20551">
        <w:trPr>
          <w:cantSplit/>
          <w:trHeight w:hRule="exact" w:val="851"/>
        </w:trPr>
        <w:tc>
          <w:tcPr>
            <w:tcW w:w="1276" w:type="dxa"/>
            <w:tcBorders>
              <w:bottom w:val="single" w:sz="4" w:space="0" w:color="auto"/>
            </w:tcBorders>
            <w:vAlign w:val="bottom"/>
          </w:tcPr>
          <w:p w14:paraId="6C07A9DF" w14:textId="77777777" w:rsidR="009E6CB7" w:rsidRPr="00E4364B" w:rsidRDefault="009E6CB7" w:rsidP="00B20551">
            <w:pPr>
              <w:spacing w:after="80"/>
              <w:rPr>
                <w:b/>
                <w:bCs/>
                <w:color w:val="FF0000"/>
              </w:rPr>
            </w:pPr>
          </w:p>
        </w:tc>
        <w:tc>
          <w:tcPr>
            <w:tcW w:w="2268" w:type="dxa"/>
            <w:tcBorders>
              <w:bottom w:val="single" w:sz="4" w:space="0" w:color="auto"/>
            </w:tcBorders>
            <w:vAlign w:val="bottom"/>
          </w:tcPr>
          <w:p w14:paraId="7D0CCB57" w14:textId="52439330" w:rsidR="009E6CB7" w:rsidRPr="00E4364B" w:rsidRDefault="009E6CB7" w:rsidP="00B20551">
            <w:pPr>
              <w:spacing w:after="80" w:line="300" w:lineRule="exact"/>
              <w:rPr>
                <w:b/>
                <w:bCs/>
                <w:color w:val="FF0000"/>
                <w:sz w:val="24"/>
                <w:szCs w:val="24"/>
              </w:rPr>
            </w:pPr>
          </w:p>
        </w:tc>
        <w:tc>
          <w:tcPr>
            <w:tcW w:w="6095" w:type="dxa"/>
            <w:gridSpan w:val="2"/>
            <w:tcBorders>
              <w:bottom w:val="single" w:sz="4" w:space="0" w:color="auto"/>
            </w:tcBorders>
            <w:vAlign w:val="bottom"/>
          </w:tcPr>
          <w:p w14:paraId="6EE1C835" w14:textId="77777777" w:rsidR="008621E4" w:rsidRPr="0019094A" w:rsidRDefault="008621E4" w:rsidP="008621E4">
            <w:pPr>
              <w:jc w:val="right"/>
              <w:rPr>
                <w:lang w:val="es-ES"/>
              </w:rPr>
            </w:pPr>
            <w:r w:rsidRPr="0019094A">
              <w:rPr>
                <w:sz w:val="40"/>
                <w:lang w:val="es-ES"/>
              </w:rPr>
              <w:t>ECE</w:t>
            </w:r>
            <w:r w:rsidRPr="0019094A">
              <w:rPr>
                <w:lang w:val="es-ES"/>
              </w:rPr>
              <w:t>/MP.EIA/2020/3−</w:t>
            </w:r>
            <w:r w:rsidRPr="0019094A">
              <w:rPr>
                <w:sz w:val="40"/>
                <w:lang w:val="es-ES"/>
              </w:rPr>
              <w:t>ECE</w:t>
            </w:r>
            <w:r w:rsidRPr="0019094A">
              <w:rPr>
                <w:lang w:val="es-ES"/>
              </w:rPr>
              <w:t>/MP.EIA/SEA/2020/3</w:t>
            </w:r>
          </w:p>
        </w:tc>
      </w:tr>
      <w:tr w:rsidR="009E6CB7" w14:paraId="0EE184BC" w14:textId="77777777" w:rsidTr="00B20551">
        <w:trPr>
          <w:cantSplit/>
          <w:trHeight w:hRule="exact" w:val="2835"/>
        </w:trPr>
        <w:tc>
          <w:tcPr>
            <w:tcW w:w="1276" w:type="dxa"/>
            <w:tcBorders>
              <w:top w:val="single" w:sz="4" w:space="0" w:color="auto"/>
              <w:bottom w:val="single" w:sz="12" w:space="0" w:color="auto"/>
            </w:tcBorders>
          </w:tcPr>
          <w:p w14:paraId="019C9B3A" w14:textId="77777777" w:rsidR="009E6CB7" w:rsidRDefault="00686A48" w:rsidP="00B20551">
            <w:pPr>
              <w:spacing w:before="120"/>
            </w:pPr>
            <w:r>
              <w:rPr>
                <w:noProof/>
                <w:lang w:eastAsia="en-GB"/>
              </w:rPr>
              <w:drawing>
                <wp:inline distT="0" distB="0" distL="0" distR="0" wp14:anchorId="354B9176" wp14:editId="2F18394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2AE6014" w14:textId="77777777" w:rsidR="009E6CB7" w:rsidRDefault="009E6CB7" w:rsidP="00B20551">
            <w:pPr>
              <w:spacing w:before="120" w:line="420" w:lineRule="exact"/>
              <w:rPr>
                <w:b/>
                <w:sz w:val="40"/>
                <w:szCs w:val="40"/>
              </w:rPr>
            </w:pPr>
            <w:r>
              <w:rPr>
                <w:b/>
                <w:sz w:val="40"/>
                <w:szCs w:val="40"/>
              </w:rPr>
              <w:t>Economic and Social Council</w:t>
            </w:r>
          </w:p>
          <w:p w14:paraId="6A4F97F3" w14:textId="382A5563" w:rsidR="00797A66" w:rsidRPr="00700D0C" w:rsidRDefault="00160854" w:rsidP="00B20551">
            <w:pPr>
              <w:spacing w:before="120" w:line="420" w:lineRule="exact"/>
              <w:rPr>
                <w:b/>
                <w:bCs/>
                <w:color w:val="00B050"/>
                <w:sz w:val="32"/>
                <w:szCs w:val="32"/>
                <w:u w:val="single"/>
              </w:rPr>
            </w:pPr>
            <w:r w:rsidRPr="00700D0C">
              <w:rPr>
                <w:color w:val="00B050"/>
                <w:sz w:val="40"/>
                <w:szCs w:val="40"/>
              </w:rPr>
              <w:t xml:space="preserve">As </w:t>
            </w:r>
            <w:r w:rsidR="00700D0C" w:rsidRPr="00700D0C">
              <w:rPr>
                <w:color w:val="00B050"/>
                <w:sz w:val="40"/>
                <w:szCs w:val="40"/>
              </w:rPr>
              <w:t>finalized</w:t>
            </w:r>
            <w:r w:rsidRPr="00700D0C">
              <w:rPr>
                <w:color w:val="00B050"/>
                <w:sz w:val="40"/>
                <w:szCs w:val="40"/>
              </w:rPr>
              <w:t xml:space="preserve"> on 8.12.2020 -TC</w:t>
            </w:r>
          </w:p>
          <w:p w14:paraId="6FFBA7C8" w14:textId="3DE737AC" w:rsidR="00160854" w:rsidRPr="003C58D8" w:rsidRDefault="00160854" w:rsidP="00B20551">
            <w:pPr>
              <w:spacing w:before="120" w:line="420" w:lineRule="exact"/>
              <w:rPr>
                <w:b/>
                <w:bCs/>
                <w:sz w:val="32"/>
                <w:szCs w:val="32"/>
                <w:u w:val="single"/>
              </w:rPr>
            </w:pPr>
          </w:p>
        </w:tc>
        <w:tc>
          <w:tcPr>
            <w:tcW w:w="2835" w:type="dxa"/>
            <w:tcBorders>
              <w:top w:val="single" w:sz="4" w:space="0" w:color="auto"/>
              <w:bottom w:val="single" w:sz="12" w:space="0" w:color="auto"/>
            </w:tcBorders>
          </w:tcPr>
          <w:p w14:paraId="246087D7" w14:textId="77777777" w:rsidR="009E6CB7" w:rsidRDefault="008621E4" w:rsidP="008621E4">
            <w:pPr>
              <w:spacing w:before="240" w:line="240" w:lineRule="exact"/>
            </w:pPr>
            <w:r>
              <w:t>Distr.: General</w:t>
            </w:r>
          </w:p>
          <w:p w14:paraId="2647FC94" w14:textId="04841E43" w:rsidR="008621E4" w:rsidRDefault="0019094A" w:rsidP="008621E4">
            <w:pPr>
              <w:spacing w:line="240" w:lineRule="exact"/>
            </w:pPr>
            <w:r>
              <w:t>23</w:t>
            </w:r>
            <w:r w:rsidR="008621E4">
              <w:t xml:space="preserve"> September 2020</w:t>
            </w:r>
          </w:p>
          <w:p w14:paraId="32B17975" w14:textId="77777777" w:rsidR="008621E4" w:rsidRDefault="008621E4" w:rsidP="008621E4">
            <w:pPr>
              <w:spacing w:line="240" w:lineRule="exact"/>
            </w:pPr>
          </w:p>
          <w:p w14:paraId="5D8D401D" w14:textId="77777777" w:rsidR="008621E4" w:rsidRDefault="008621E4" w:rsidP="008621E4">
            <w:pPr>
              <w:spacing w:line="240" w:lineRule="exact"/>
            </w:pPr>
            <w:r>
              <w:t>Original: English</w:t>
            </w:r>
          </w:p>
        </w:tc>
      </w:tr>
    </w:tbl>
    <w:p w14:paraId="763B956D" w14:textId="77777777" w:rsidR="007C05FB" w:rsidRPr="00055E82" w:rsidRDefault="007C05FB" w:rsidP="007C05FB">
      <w:pPr>
        <w:spacing w:before="120"/>
        <w:rPr>
          <w:b/>
          <w:sz w:val="28"/>
          <w:szCs w:val="28"/>
        </w:rPr>
      </w:pPr>
      <w:r w:rsidRPr="00055E82">
        <w:rPr>
          <w:b/>
          <w:sz w:val="28"/>
          <w:szCs w:val="28"/>
        </w:rPr>
        <w:t>Economic Commission for Europe</w:t>
      </w:r>
    </w:p>
    <w:p w14:paraId="66E06DA8" w14:textId="77777777" w:rsidR="007C05FB" w:rsidRDefault="007C05FB" w:rsidP="007C05FB">
      <w:pPr>
        <w:spacing w:before="120" w:line="240" w:lineRule="auto"/>
        <w:rPr>
          <w:bCs/>
          <w:sz w:val="28"/>
          <w:szCs w:val="28"/>
        </w:rPr>
      </w:pPr>
      <w:r w:rsidRPr="009968E7">
        <w:rPr>
          <w:bCs/>
          <w:sz w:val="28"/>
          <w:szCs w:val="28"/>
        </w:rPr>
        <w:t xml:space="preserve">Meeting of the Parties to the Convention </w:t>
      </w:r>
      <w:r w:rsidRPr="009968E7">
        <w:rPr>
          <w:bCs/>
          <w:sz w:val="28"/>
          <w:szCs w:val="28"/>
        </w:rPr>
        <w:br/>
        <w:t xml:space="preserve">on Environmental Impact Assessment </w:t>
      </w:r>
      <w:r w:rsidRPr="009968E7">
        <w:rPr>
          <w:bCs/>
          <w:sz w:val="28"/>
          <w:szCs w:val="28"/>
        </w:rPr>
        <w:br/>
        <w:t>in a Transboundary Context</w:t>
      </w:r>
    </w:p>
    <w:p w14:paraId="4ADBB7FF" w14:textId="77777777" w:rsidR="007C05FB" w:rsidRPr="00D565F0" w:rsidRDefault="007C05FB" w:rsidP="007C05FB">
      <w:pPr>
        <w:spacing w:before="120"/>
        <w:rPr>
          <w:bCs/>
          <w:sz w:val="28"/>
          <w:szCs w:val="28"/>
        </w:rPr>
      </w:pPr>
      <w:r w:rsidRPr="00D565F0">
        <w:rPr>
          <w:b/>
        </w:rPr>
        <w:t>Eighth session</w:t>
      </w:r>
    </w:p>
    <w:p w14:paraId="6A2E960A" w14:textId="77777777" w:rsidR="007C05FB" w:rsidRDefault="007C05FB" w:rsidP="007C05FB">
      <w:pPr>
        <w:spacing w:before="120"/>
        <w:rPr>
          <w:sz w:val="28"/>
          <w:szCs w:val="28"/>
        </w:rPr>
      </w:pPr>
      <w:r w:rsidRPr="009968E7">
        <w:rPr>
          <w:sz w:val="28"/>
          <w:szCs w:val="28"/>
        </w:rPr>
        <w:t xml:space="preserve">Meeting of the Parties to the Convention </w:t>
      </w:r>
      <w:r w:rsidRPr="009968E7">
        <w:rPr>
          <w:sz w:val="28"/>
          <w:szCs w:val="28"/>
        </w:rPr>
        <w:br/>
        <w:t xml:space="preserve">on Environmental Impact Assessment in </w:t>
      </w:r>
      <w:r w:rsidRPr="009968E7">
        <w:rPr>
          <w:sz w:val="28"/>
          <w:szCs w:val="28"/>
        </w:rPr>
        <w:br/>
        <w:t xml:space="preserve">a Transboundary Context serving as the </w:t>
      </w:r>
      <w:r w:rsidRPr="009968E7">
        <w:rPr>
          <w:sz w:val="28"/>
          <w:szCs w:val="28"/>
        </w:rPr>
        <w:br/>
        <w:t xml:space="preserve">Meeting of the Parties to the Protocol on </w:t>
      </w:r>
      <w:r w:rsidRPr="009968E7">
        <w:rPr>
          <w:sz w:val="28"/>
          <w:szCs w:val="28"/>
        </w:rPr>
        <w:br/>
        <w:t>Strategic Environmental Assessment</w:t>
      </w:r>
    </w:p>
    <w:p w14:paraId="03121806" w14:textId="77777777" w:rsidR="007C05FB" w:rsidRDefault="007C05FB" w:rsidP="007C05FB">
      <w:pPr>
        <w:spacing w:before="120"/>
        <w:rPr>
          <w:b/>
        </w:rPr>
      </w:pPr>
      <w:r w:rsidRPr="00D565F0">
        <w:rPr>
          <w:b/>
        </w:rPr>
        <w:t>Fourth session</w:t>
      </w:r>
    </w:p>
    <w:p w14:paraId="4027743F" w14:textId="03C3A15D" w:rsidR="007C05FB" w:rsidRPr="00136A88" w:rsidRDefault="007C05FB" w:rsidP="007C05FB">
      <w:pPr>
        <w:spacing w:before="120"/>
      </w:pPr>
      <w:r>
        <w:t>Vilnius</w:t>
      </w:r>
      <w:r w:rsidRPr="00136A88">
        <w:t xml:space="preserve">, </w:t>
      </w:r>
      <w:r>
        <w:t>8–11 December 2020</w:t>
      </w:r>
    </w:p>
    <w:p w14:paraId="44A37193" w14:textId="77777777" w:rsidR="007C05FB" w:rsidRDefault="007C05FB" w:rsidP="007C05FB">
      <w:pPr>
        <w:rPr>
          <w:b/>
          <w:bCs/>
        </w:rPr>
      </w:pPr>
      <w:r w:rsidRPr="00136A88">
        <w:t>Item</w:t>
      </w:r>
      <w:r>
        <w:t>s</w:t>
      </w:r>
      <w:r w:rsidRPr="00136A88">
        <w:t xml:space="preserve"> </w:t>
      </w:r>
      <w:r>
        <w:t xml:space="preserve">3 (a) and 8 (a) </w:t>
      </w:r>
      <w:r w:rsidRPr="00136A88">
        <w:t>of the provisional agenda</w:t>
      </w:r>
      <w:r>
        <w:br/>
      </w:r>
      <w:r>
        <w:rPr>
          <w:b/>
          <w:bCs/>
        </w:rPr>
        <w:t xml:space="preserve">Outstanding issues: draft joint decisions </w:t>
      </w:r>
    </w:p>
    <w:p w14:paraId="4D48E254" w14:textId="77777777" w:rsidR="007C05FB" w:rsidRDefault="007C05FB" w:rsidP="007C05FB">
      <w:pPr>
        <w:rPr>
          <w:b/>
          <w:bCs/>
        </w:rPr>
      </w:pPr>
      <w:r>
        <w:rPr>
          <w:b/>
          <w:bCs/>
        </w:rPr>
        <w:t>Adoption of decisions: decisions to be taken jointly</w:t>
      </w:r>
    </w:p>
    <w:p w14:paraId="54819CF0" w14:textId="77777777" w:rsidR="007C05FB" w:rsidRDefault="007C05FB" w:rsidP="007C05FB">
      <w:pPr>
        <w:pStyle w:val="HChG"/>
        <w:spacing w:before="300" w:after="200"/>
      </w:pPr>
      <w:r>
        <w:tab/>
      </w:r>
      <w:r>
        <w:tab/>
        <w:t>Long-term strategy and the action plan for the Convention and the Protocol</w:t>
      </w:r>
    </w:p>
    <w:p w14:paraId="6FF51D2A" w14:textId="27AA4A8B" w:rsidR="007C05FB" w:rsidRPr="00C5481C" w:rsidRDefault="007C05FB" w:rsidP="00700D0C">
      <w:pPr>
        <w:pStyle w:val="H1G"/>
      </w:pPr>
      <w:r>
        <w:tab/>
      </w:r>
      <w:r>
        <w:tab/>
      </w:r>
      <w:bookmarkStart w:id="0" w:name="_GoBack"/>
      <w:bookmarkEnd w:id="0"/>
      <w:r>
        <w:tab/>
        <w:t>I.</w:t>
      </w:r>
      <w:r>
        <w:tab/>
      </w:r>
      <w:r w:rsidRPr="00C5481C">
        <w:t>Introduction</w:t>
      </w:r>
    </w:p>
    <w:p w14:paraId="296CC46D" w14:textId="77777777" w:rsidR="007C05FB" w:rsidRPr="00313F6B" w:rsidRDefault="007C05FB" w:rsidP="007C05FB">
      <w:pPr>
        <w:pStyle w:val="SingleTxtG"/>
      </w:pPr>
      <w:r w:rsidRPr="00313F6B">
        <w:t>1.</w:t>
      </w:r>
      <w:r w:rsidRPr="00313F6B">
        <w:tab/>
        <w:t xml:space="preserve">The Convention on Environmental Impact Assessment in a Transboundary Context and its Protocol on Strategic Environmental Assessment have contributed to improving international cooperation, the integration of environmental concerns into development activities, environmental governance and transparency in planning and decision-making. </w:t>
      </w:r>
    </w:p>
    <w:p w14:paraId="4CB8604A" w14:textId="77777777" w:rsidR="007C05FB" w:rsidRPr="00313F6B" w:rsidRDefault="007C05FB" w:rsidP="007C05FB">
      <w:pPr>
        <w:pStyle w:val="SingleTxtG"/>
      </w:pPr>
      <w:r w:rsidRPr="00313F6B">
        <w:t>2.</w:t>
      </w:r>
      <w:r w:rsidRPr="00313F6B">
        <w:tab/>
        <w:t>The treaties have prove</w:t>
      </w:r>
      <w:r>
        <w:t>d</w:t>
      </w:r>
      <w:r w:rsidRPr="00313F6B">
        <w:t xml:space="preserve"> to be effective instruments for fostering environmentally sound and sustainable development, as is demonstrated by the steadily increasing number of Parties </w:t>
      </w:r>
      <w:r>
        <w:t xml:space="preserve">to </w:t>
      </w:r>
      <w:r w:rsidRPr="00313F6B">
        <w:t xml:space="preserve">and the worldwide interest in the treaties. The Parties to the Convention and its Protocol further believe in the treaties’ potential to contribute to countries’ implementation of a wide range of Sustainable Development Goals, as set out in the 2030 Agenda for Sustainable Development.  </w:t>
      </w:r>
    </w:p>
    <w:p w14:paraId="5852D6CA" w14:textId="22542066" w:rsidR="007C05FB" w:rsidRPr="00313F6B" w:rsidRDefault="007C05FB" w:rsidP="007C05FB">
      <w:pPr>
        <w:pStyle w:val="SingleTxtG"/>
      </w:pPr>
      <w:r w:rsidRPr="00313F6B">
        <w:t>3.</w:t>
      </w:r>
      <w:r w:rsidRPr="00313F6B">
        <w:tab/>
        <w:t>Although the treaties have many strengths, as outlined above, they fac</w:t>
      </w:r>
      <w:r>
        <w:t>e</w:t>
      </w:r>
      <w:r w:rsidRPr="00313F6B">
        <w:t xml:space="preserve"> many challenges</w:t>
      </w:r>
      <w:r>
        <w:t>, the biggest of which is arguably that of</w:t>
      </w:r>
      <w:r w:rsidRPr="00313F6B">
        <w:t xml:space="preserve"> achieving </w:t>
      </w:r>
      <w:r>
        <w:t xml:space="preserve">their </w:t>
      </w:r>
      <w:r w:rsidRPr="00313F6B">
        <w:t xml:space="preserve">full and effective implementation among the Parties. Making full use of the treaties </w:t>
      </w:r>
      <w:r>
        <w:t>to</w:t>
      </w:r>
      <w:r w:rsidRPr="00313F6B">
        <w:t xml:space="preserve"> address national, regional and global challenges is also an important objective. As of February 2020, the </w:t>
      </w:r>
      <w:r w:rsidRPr="00313F6B">
        <w:lastRenderedPageBreak/>
        <w:t xml:space="preserve">Convention </w:t>
      </w:r>
      <w:r>
        <w:t>and the Protocol have</w:t>
      </w:r>
      <w:r w:rsidRPr="00313F6B">
        <w:t xml:space="preserve"> 45</w:t>
      </w:r>
      <w:r w:rsidR="0082103C">
        <w:rPr>
          <w:rStyle w:val="FootnoteReference"/>
        </w:rPr>
        <w:footnoteReference w:id="2"/>
      </w:r>
      <w:r w:rsidRPr="00831F39">
        <w:rPr>
          <w:vertAlign w:val="superscript"/>
        </w:rPr>
        <w:t xml:space="preserve"> </w:t>
      </w:r>
      <w:r>
        <w:t>and</w:t>
      </w:r>
      <w:r w:rsidRPr="00313F6B">
        <w:t xml:space="preserve"> 33</w:t>
      </w:r>
      <w:r w:rsidRPr="00831F39">
        <w:rPr>
          <w:vertAlign w:val="superscript"/>
        </w:rPr>
        <w:footnoteReference w:id="3"/>
      </w:r>
      <w:r w:rsidRPr="00313F6B">
        <w:t xml:space="preserve"> Parties</w:t>
      </w:r>
      <w:r>
        <w:t>, respectively,</w:t>
      </w:r>
      <w:r w:rsidRPr="00313F6B">
        <w:t xml:space="preserve"> across the United Nations Economic Commission for Europe (ECE) region, including countries from the Caucasus, Central Asia, Europe and North America and the European Union. Part of the long-term vision of both the Convention and the Protocol is to build on this to achieve a wider implementation of the treaties within and beyond the ECE region. </w:t>
      </w:r>
    </w:p>
    <w:p w14:paraId="7D06F066" w14:textId="77777777" w:rsidR="007C05FB" w:rsidRPr="00313F6B" w:rsidRDefault="007C05FB" w:rsidP="007C05FB">
      <w:pPr>
        <w:pStyle w:val="SingleTxtG"/>
      </w:pPr>
      <w:r w:rsidRPr="00313F6B">
        <w:t>4.</w:t>
      </w:r>
      <w:r w:rsidRPr="00313F6B">
        <w:tab/>
        <w:t xml:space="preserve">The present long-term strategy for the Convention and the Protocol has been developed to specifically address the challenges outlined above, but also to build on the many strengths of the treaties. </w:t>
      </w:r>
    </w:p>
    <w:p w14:paraId="0E418446" w14:textId="77777777" w:rsidR="007C05FB" w:rsidRPr="00313F6B" w:rsidRDefault="007C05FB" w:rsidP="007C05FB">
      <w:pPr>
        <w:pStyle w:val="SingleTxtG"/>
      </w:pPr>
      <w:r w:rsidRPr="00313F6B">
        <w:t>5.</w:t>
      </w:r>
      <w:r w:rsidRPr="00313F6B">
        <w:tab/>
        <w:t>In accordance with decision VII/7–III/6</w:t>
      </w:r>
      <w:r w:rsidRPr="00EC406B">
        <w:t xml:space="preserve"> </w:t>
      </w:r>
      <w:r>
        <w:t>(</w:t>
      </w:r>
      <w:r w:rsidRPr="00EC406B">
        <w:t>ECE/MP.EIA/23.Add.1–ECE/MP.EIA/SEA/7.Add.1</w:t>
      </w:r>
      <w:r>
        <w:t>)</w:t>
      </w:r>
      <w:r w:rsidRPr="00313F6B">
        <w:t xml:space="preserve">, the long-term strategy and </w:t>
      </w:r>
      <w:r>
        <w:t xml:space="preserve">the </w:t>
      </w:r>
      <w:r w:rsidRPr="00313F6B">
        <w:t>action plan ha</w:t>
      </w:r>
      <w:r>
        <w:t>ve</w:t>
      </w:r>
      <w:r w:rsidRPr="00313F6B">
        <w:t xml:space="preserve"> the following objectives: </w:t>
      </w:r>
    </w:p>
    <w:p w14:paraId="027C37CB" w14:textId="77777777" w:rsidR="007C05FB" w:rsidRPr="00313F6B" w:rsidRDefault="007C05FB" w:rsidP="007C05FB">
      <w:pPr>
        <w:pStyle w:val="SingleTxtG"/>
        <w:ind w:firstLine="567"/>
      </w:pPr>
      <w:r w:rsidRPr="00313F6B">
        <w:t>(a)</w:t>
      </w:r>
      <w:r w:rsidRPr="00313F6B">
        <w:tab/>
      </w:r>
      <w:r>
        <w:t>To s</w:t>
      </w:r>
      <w:r w:rsidRPr="00313F6B">
        <w:t>et a strategic vision for the coming years</w:t>
      </w:r>
      <w:r>
        <w:t>,</w:t>
      </w:r>
      <w:r w:rsidRPr="00313F6B">
        <w:t xml:space="preserve"> to address priorities and to meet new challenges, including those with respect to climate change, biodiversity, energy, land</w:t>
      </w:r>
      <w:r>
        <w:t xml:space="preserve"> </w:t>
      </w:r>
      <w:r w:rsidRPr="00313F6B">
        <w:t xml:space="preserve">use and urban planning, agriculture, waste management and transport; </w:t>
      </w:r>
    </w:p>
    <w:p w14:paraId="7275095C" w14:textId="77777777" w:rsidR="007C05FB" w:rsidRPr="00313F6B" w:rsidRDefault="007C05FB" w:rsidP="007C05FB">
      <w:pPr>
        <w:pStyle w:val="SingleTxtG"/>
        <w:ind w:firstLine="567"/>
      </w:pPr>
      <w:r w:rsidRPr="00313F6B">
        <w:t>(b)</w:t>
      </w:r>
      <w:r w:rsidRPr="00313F6B">
        <w:tab/>
      </w:r>
      <w:r>
        <w:t>To s</w:t>
      </w:r>
      <w:r w:rsidRPr="00313F6B">
        <w:t xml:space="preserve">et priorities </w:t>
      </w:r>
      <w:r>
        <w:t>at</w:t>
      </w:r>
      <w:r w:rsidRPr="00313F6B">
        <w:t xml:space="preserve"> the operational level, to ensure the best use of the limited resources of the Parties and the secretariat; </w:t>
      </w:r>
    </w:p>
    <w:p w14:paraId="0EF50B7C" w14:textId="77777777" w:rsidR="007C05FB" w:rsidRPr="00313F6B" w:rsidRDefault="007C05FB" w:rsidP="007C05FB">
      <w:pPr>
        <w:pStyle w:val="SingleTxtG"/>
        <w:ind w:firstLine="567"/>
      </w:pPr>
      <w:r w:rsidRPr="00313F6B">
        <w:t>(c)</w:t>
      </w:r>
      <w:r w:rsidRPr="00313F6B">
        <w:tab/>
      </w:r>
      <w:r>
        <w:t>To i</w:t>
      </w:r>
      <w:r w:rsidRPr="00313F6B">
        <w:t xml:space="preserve">dentify future activities, partnerships and funding mechanisms. </w:t>
      </w:r>
    </w:p>
    <w:p w14:paraId="69C63E3B" w14:textId="77777777" w:rsidR="007C05FB" w:rsidRPr="00313F6B" w:rsidRDefault="007C05FB" w:rsidP="007C05FB">
      <w:pPr>
        <w:pStyle w:val="SingleTxtG"/>
      </w:pPr>
      <w:r w:rsidRPr="00313F6B">
        <w:t>6.</w:t>
      </w:r>
      <w:r w:rsidRPr="00313F6B">
        <w:tab/>
        <w:t>The strategy is focused on the following three strategic goals</w:t>
      </w:r>
      <w:r>
        <w:t>, which</w:t>
      </w:r>
      <w:r w:rsidRPr="00313F6B">
        <w:t xml:space="preserve"> are set out in indicative order of priority:</w:t>
      </w:r>
    </w:p>
    <w:p w14:paraId="754E4163" w14:textId="77777777" w:rsidR="007C05FB" w:rsidRPr="00313F6B" w:rsidRDefault="007C05FB" w:rsidP="007C05FB">
      <w:pPr>
        <w:pStyle w:val="SingleTxtG"/>
        <w:ind w:firstLine="567"/>
      </w:pPr>
      <w:r w:rsidRPr="00313F6B">
        <w:t>(a)</w:t>
      </w:r>
      <w:r w:rsidRPr="00313F6B">
        <w:tab/>
        <w:t>Full and effective implementation of the Convention and the Protocol;</w:t>
      </w:r>
    </w:p>
    <w:p w14:paraId="562F58A4" w14:textId="77777777" w:rsidR="007C05FB" w:rsidRPr="00313F6B" w:rsidRDefault="007C05FB" w:rsidP="007C05FB">
      <w:pPr>
        <w:pStyle w:val="SingleTxtG"/>
        <w:ind w:firstLine="567"/>
      </w:pPr>
      <w:r w:rsidRPr="00313F6B">
        <w:t>(b)</w:t>
      </w:r>
      <w:r w:rsidRPr="00313F6B">
        <w:tab/>
      </w:r>
      <w:r w:rsidRPr="003A7FFD">
        <w:t>Increased</w:t>
      </w:r>
      <w:r w:rsidRPr="00313F6B">
        <w:t xml:space="preserve"> impact by addressing new national, regional and global challenges; </w:t>
      </w:r>
    </w:p>
    <w:p w14:paraId="71687826" w14:textId="77777777" w:rsidR="007C05FB" w:rsidRPr="00313F6B" w:rsidRDefault="007C05FB" w:rsidP="007C05FB">
      <w:pPr>
        <w:pStyle w:val="SingleTxtG"/>
        <w:ind w:firstLine="567"/>
      </w:pPr>
      <w:r w:rsidRPr="00313F6B">
        <w:t>(c)</w:t>
      </w:r>
      <w:r w:rsidRPr="00313F6B">
        <w:tab/>
        <w:t>Wider implementation of the Convention and the Protocol within and beyond the ECE Region.</w:t>
      </w:r>
    </w:p>
    <w:p w14:paraId="4FD62B36" w14:textId="2F57B007" w:rsidR="007C05FB" w:rsidRPr="00313F6B" w:rsidRDefault="007C05FB" w:rsidP="007C05FB">
      <w:pPr>
        <w:pStyle w:val="SingleTxtG"/>
      </w:pPr>
      <w:r w:rsidRPr="00313F6B">
        <w:t>7.</w:t>
      </w:r>
      <w:r w:rsidRPr="00313F6B">
        <w:tab/>
        <w:t xml:space="preserve">Each strategic goal is linked to priority objectives at </w:t>
      </w:r>
      <w:r>
        <w:t xml:space="preserve">the </w:t>
      </w:r>
      <w:r w:rsidRPr="00313F6B">
        <w:t>national and international levels. The</w:t>
      </w:r>
      <w:ins w:id="2" w:author="Presidency" w:date="2020-11-06T15:58:00Z">
        <w:r w:rsidR="00EB7851" w:rsidRPr="00EB7851">
          <w:t xml:space="preserve"> </w:t>
        </w:r>
        <w:r w:rsidR="00EB7851">
          <w:t>periodic workplans support the implementation of the</w:t>
        </w:r>
      </w:ins>
      <w:r w:rsidRPr="00313F6B">
        <w:t xml:space="preserve"> goals and priority objectives</w:t>
      </w:r>
      <w:del w:id="3" w:author="Presidency" w:date="2020-11-06T15:59:00Z">
        <w:r w:rsidRPr="00313F6B" w:rsidDel="00EB7851">
          <w:delText xml:space="preserve"> are to be implemented through periodic workplans</w:delText>
        </w:r>
      </w:del>
      <w:r w:rsidRPr="00313F6B">
        <w:t>. The workplans should continue to be agreed upon by the Meetings of the Parties at their sessions for the duration of an intersessional period (usually three years), and their implementation regularly reviewed by the Bureau and the Working Group at their meetings.</w:t>
      </w:r>
    </w:p>
    <w:p w14:paraId="6644958D" w14:textId="1BCD9EE0" w:rsidR="007C05FB" w:rsidRPr="00E97ED4" w:rsidRDefault="007C05FB" w:rsidP="007C05FB">
      <w:pPr>
        <w:pStyle w:val="SingleTxtG"/>
      </w:pPr>
      <w:del w:id="4" w:author="Marta Truszewska" w:date="2020-09-30T07:59:00Z">
        <w:r w:rsidRPr="00E97ED4" w:rsidDel="00A5399D">
          <w:delText>[</w:delText>
        </w:r>
      </w:del>
      <w:r w:rsidRPr="00E97ED4">
        <w:t>8.</w:t>
      </w:r>
      <w:r w:rsidRPr="00E97ED4">
        <w:tab/>
        <w:t>The strategy extends to 2030, with</w:t>
      </w:r>
      <w:r w:rsidR="00EB7851">
        <w:t xml:space="preserve"> </w:t>
      </w:r>
      <w:r w:rsidRPr="00E97ED4">
        <w:t xml:space="preserve">periodic reviews of its </w:t>
      </w:r>
      <w:proofErr w:type="spellStart"/>
      <w:r w:rsidRPr="00E97ED4">
        <w:t>implementation</w:t>
      </w:r>
      <w:del w:id="5" w:author="Marta Truszewska" w:date="2020-09-30T07:49:00Z">
        <w:r w:rsidRPr="00E97ED4" w:rsidDel="009D47CE">
          <w:delText xml:space="preserve"> </w:delText>
        </w:r>
      </w:del>
      <w:r w:rsidRPr="00E97ED4">
        <w:t>to</w:t>
      </w:r>
      <w:proofErr w:type="spellEnd"/>
      <w:r w:rsidRPr="00E97ED4">
        <w:t xml:space="preserve"> be conducted, as needed.</w:t>
      </w:r>
      <w:del w:id="6" w:author="Marta Truszewska" w:date="2020-09-30T07:59:00Z">
        <w:r w:rsidRPr="00E97ED4" w:rsidDel="00A5399D">
          <w:delText>]</w:delText>
        </w:r>
      </w:del>
    </w:p>
    <w:p w14:paraId="702A2161" w14:textId="77777777" w:rsidR="007C05FB" w:rsidRPr="00E97ED4" w:rsidRDefault="007C05FB" w:rsidP="007C05FB">
      <w:pPr>
        <w:pStyle w:val="SingleTxtG"/>
      </w:pPr>
      <w:r w:rsidRPr="00E97ED4">
        <w:t>9.</w:t>
      </w:r>
      <w:r w:rsidRPr="00E97ED4">
        <w:tab/>
        <w:t xml:space="preserve">It should be noted that, in order to ensure the effective future implementation of the Convention and the Protocol, one of the priority objectives of this strategy is to ensure that all their Parties make financial contributions or increase existing contributions where possible. The delivery of the goals and priority objectives set out in the strategy is largely dependent on ensuring that Parties make or increase existing financial contributions, given that the achievement of many of the ambitious targets set out in the strategy is resource dependent. </w:t>
      </w:r>
    </w:p>
    <w:p w14:paraId="1B4F7A4E" w14:textId="77777777" w:rsidR="007C05FB" w:rsidRPr="00E97ED4" w:rsidRDefault="007C05FB" w:rsidP="007C05FB">
      <w:pPr>
        <w:pStyle w:val="HChG"/>
      </w:pPr>
      <w:r w:rsidRPr="00E97ED4">
        <w:lastRenderedPageBreak/>
        <w:tab/>
        <w:t>II.</w:t>
      </w:r>
      <w:r w:rsidRPr="00E97ED4">
        <w:tab/>
        <w:t>Strategic goals and priority objectives until 2030 at the national and international levels</w:t>
      </w:r>
    </w:p>
    <w:p w14:paraId="5313C3BF" w14:textId="77777777" w:rsidR="007C05FB" w:rsidRPr="00E97ED4" w:rsidRDefault="007C05FB" w:rsidP="007C05FB">
      <w:pPr>
        <w:pStyle w:val="H1G"/>
      </w:pPr>
      <w:r w:rsidRPr="00E97ED4">
        <w:tab/>
        <w:t>A.</w:t>
      </w:r>
      <w:r w:rsidRPr="00E97ED4">
        <w:tab/>
        <w:t xml:space="preserve">Full and effective implementation of the Convention and the Protocol </w:t>
      </w:r>
    </w:p>
    <w:p w14:paraId="3849662E" w14:textId="38FEE0E1" w:rsidR="007C05FB" w:rsidRPr="00E97ED4" w:rsidRDefault="007C05FB" w:rsidP="007C05FB">
      <w:pPr>
        <w:pStyle w:val="H23G"/>
      </w:pPr>
      <w:r w:rsidRPr="00E97ED4">
        <w:tab/>
        <w:t>1.</w:t>
      </w:r>
      <w:r w:rsidRPr="00E97ED4">
        <w:tab/>
      </w:r>
      <w:del w:id="7" w:author="Presidency" w:date="2020-11-06T15:59:00Z">
        <w:r w:rsidRPr="00E97ED4" w:rsidDel="00EB7851">
          <w:delText xml:space="preserve">[First priority:] </w:delText>
        </w:r>
      </w:del>
      <w:r w:rsidRPr="00E97ED4">
        <w:t>Building on strengths and addressing weaknesses</w:t>
      </w:r>
    </w:p>
    <w:p w14:paraId="72E1CCD9" w14:textId="452489E2" w:rsidR="007C05FB" w:rsidRPr="00E97ED4" w:rsidRDefault="007C05FB" w:rsidP="007C05FB">
      <w:pPr>
        <w:pStyle w:val="SingleTxtG"/>
      </w:pPr>
      <w:r w:rsidRPr="00E97ED4">
        <w:t>10.</w:t>
      </w:r>
      <w:r w:rsidRPr="00E97ED4">
        <w:tab/>
      </w:r>
      <w:bookmarkStart w:id="8" w:name="_Hlk32320815"/>
      <w:ins w:id="9" w:author="Marta Truszewska" w:date="2020-09-30T12:04:00Z">
        <w:r w:rsidR="00CB371A">
          <w:t xml:space="preserve">Improvement of </w:t>
        </w:r>
      </w:ins>
      <w:del w:id="10" w:author="Marta Truszewska" w:date="2020-09-30T07:50:00Z">
        <w:r w:rsidRPr="00E97ED4" w:rsidDel="009D47CE">
          <w:rPr>
            <w:i/>
            <w:iCs/>
          </w:rPr>
          <w:delText>Option 1</w:delText>
        </w:r>
        <w:r w:rsidRPr="00E97ED4" w:rsidDel="009D47CE">
          <w:delText xml:space="preserve"> [The first priority objective is to improve </w:delText>
        </w:r>
        <w:bookmarkStart w:id="11" w:name="_Hlk50742257"/>
        <w:r w:rsidRPr="00E97ED4" w:rsidDel="009D47CE">
          <w:delText>Parties’ implementation</w:delText>
        </w:r>
        <w:bookmarkEnd w:id="11"/>
        <w:r w:rsidRPr="00E97ED4" w:rsidDel="009D47CE">
          <w:delText xml:space="preserve">] </w:delText>
        </w:r>
      </w:del>
      <w:del w:id="12" w:author="Marta Truszewska" w:date="2020-09-30T12:01:00Z">
        <w:r w:rsidRPr="00E97ED4" w:rsidDel="00775C2D">
          <w:rPr>
            <w:i/>
            <w:iCs/>
          </w:rPr>
          <w:delText xml:space="preserve">Option 2 </w:delText>
        </w:r>
      </w:del>
      <w:del w:id="13" w:author="Marta Truszewska" w:date="2020-09-30T08:00:00Z">
        <w:r w:rsidRPr="00E97ED4" w:rsidDel="00A5399D">
          <w:delText>[</w:delText>
        </w:r>
      </w:del>
      <w:r w:rsidRPr="00E97ED4">
        <w:t>Parties’ implementation</w:t>
      </w:r>
      <w:del w:id="14" w:author="Marta Truszewska" w:date="2020-09-30T12:00:00Z">
        <w:r w:rsidRPr="00E97ED4" w:rsidDel="00775C2D">
          <w:delText xml:space="preserve"> </w:delText>
        </w:r>
        <w:bookmarkEnd w:id="8"/>
        <w:r w:rsidRPr="00E97ED4" w:rsidDel="00775C2D">
          <w:delText>should be improved</w:delText>
        </w:r>
      </w:del>
      <w:del w:id="15" w:author="Marta Truszewska" w:date="2020-09-30T08:00:00Z">
        <w:r w:rsidRPr="00E97ED4" w:rsidDel="00A5399D">
          <w:delText>]</w:delText>
        </w:r>
      </w:del>
      <w:r w:rsidRPr="00E97ED4">
        <w:t xml:space="preserve"> by </w:t>
      </w:r>
      <w:bookmarkStart w:id="16" w:name="_Hlk32320847"/>
      <w:r w:rsidRPr="00E97ED4">
        <w:t>building on strengths and addressing weaknesses</w:t>
      </w:r>
      <w:bookmarkEnd w:id="16"/>
      <w:r w:rsidRPr="00E97ED4">
        <w:t>, in legislation and practice, including weaknesses listed in the reviews of implementation of the Convention and the Protocol</w:t>
      </w:r>
      <w:ins w:id="17" w:author="Marta Truszewska" w:date="2020-09-30T08:00:00Z">
        <w:r w:rsidR="00A5399D">
          <w:t xml:space="preserve"> </w:t>
        </w:r>
      </w:ins>
      <w:del w:id="18" w:author="Marta Truszewska" w:date="2020-09-30T08:00:00Z">
        <w:r w:rsidRPr="00E97ED4" w:rsidDel="00A5399D">
          <w:delText xml:space="preserve">[, for example, with regard to public participation, translation and quality of environmental documentation/reports and monitoring/post-project analysis]. </w:delText>
        </w:r>
      </w:del>
      <w:r w:rsidRPr="00E97ED4">
        <w:t xml:space="preserve">Specifically, challenging issues </w:t>
      </w:r>
      <w:del w:id="19" w:author="Marta Truszewska" w:date="2020-09-30T08:00:00Z">
        <w:r w:rsidRPr="00E97ED4" w:rsidDel="00A5399D">
          <w:delText xml:space="preserve">[could] </w:delText>
        </w:r>
      </w:del>
      <w:r w:rsidRPr="00E97ED4">
        <w:t>include the following:</w:t>
      </w:r>
    </w:p>
    <w:p w14:paraId="5B7C8E60" w14:textId="77F0EA69" w:rsidR="007C05FB" w:rsidRPr="00E97ED4" w:rsidRDefault="007C05FB" w:rsidP="007C05FB">
      <w:pPr>
        <w:pStyle w:val="SingleTxtG"/>
        <w:ind w:firstLine="567"/>
      </w:pPr>
      <w:r w:rsidRPr="00E97ED4">
        <w:t>(a)</w:t>
      </w:r>
      <w:r w:rsidRPr="00E97ED4">
        <w:tab/>
        <w:t xml:space="preserve">Language and translation issues within transboundary procedures: identifying good practice concerning translations, </w:t>
      </w:r>
      <w:del w:id="20" w:author="Marta Truszewska" w:date="2020-09-30T08:16:00Z">
        <w:r w:rsidRPr="00E97ED4" w:rsidDel="006718FA">
          <w:delText xml:space="preserve">[language of translations and which documents should be translated with a view to improving the timeliness and quality of translations;] </w:delText>
        </w:r>
      </w:del>
      <w:del w:id="21" w:author="Marta Truszewska" w:date="2020-09-30T09:28:00Z">
        <w:r w:rsidRPr="00E97ED4" w:rsidDel="005109A4">
          <w:delText>[</w:delText>
        </w:r>
      </w:del>
      <w:r w:rsidRPr="00E97ED4">
        <w:t>especially quality of translations and scope of translation</w:t>
      </w:r>
      <w:del w:id="22" w:author="Marta Truszewska" w:date="2020-09-30T09:28:00Z">
        <w:r w:rsidRPr="00E97ED4" w:rsidDel="005109A4">
          <w:delText>]</w:delText>
        </w:r>
      </w:del>
      <w:bookmarkStart w:id="23" w:name="_Hlk50742424"/>
      <w:r w:rsidRPr="00E97ED4">
        <w:t xml:space="preserve">; </w:t>
      </w:r>
    </w:p>
    <w:bookmarkEnd w:id="23"/>
    <w:p w14:paraId="546EE84B" w14:textId="4CFBEB99" w:rsidR="007C05FB" w:rsidRPr="00E97ED4" w:rsidRDefault="007C05FB" w:rsidP="007C05FB">
      <w:pPr>
        <w:pStyle w:val="SingleTxtG"/>
        <w:ind w:firstLine="567"/>
      </w:pPr>
      <w:r w:rsidRPr="00E97ED4">
        <w:t>(b)</w:t>
      </w:r>
      <w:r w:rsidRPr="00E97ED4">
        <w:tab/>
        <w:t xml:space="preserve">Timing of notification: </w:t>
      </w:r>
      <w:ins w:id="24" w:author="Marta Truszewska" w:date="2020-09-30T08:17:00Z">
        <w:r w:rsidR="006718FA">
          <w:t xml:space="preserve">ensuring </w:t>
        </w:r>
      </w:ins>
      <w:r w:rsidRPr="00E97ED4">
        <w:t xml:space="preserve">notification of affected Parties </w:t>
      </w:r>
      <w:del w:id="25" w:author="Marta Truszewska" w:date="2020-09-30T08:17:00Z">
        <w:r w:rsidRPr="00E97ED4" w:rsidDel="006718FA">
          <w:delText xml:space="preserve">should </w:delText>
        </w:r>
      </w:del>
      <w:ins w:id="26" w:author="Marta Truszewska" w:date="2020-09-30T08:17:00Z">
        <w:r w:rsidR="006718FA">
          <w:t>to</w:t>
        </w:r>
        <w:r w:rsidR="006718FA" w:rsidRPr="00E97ED4">
          <w:t xml:space="preserve"> </w:t>
        </w:r>
      </w:ins>
      <w:r w:rsidRPr="00E97ED4">
        <w:t xml:space="preserve">take place as early as possible </w:t>
      </w:r>
      <w:del w:id="27" w:author="Marta Truszewska" w:date="2020-09-30T08:17:00Z">
        <w:r w:rsidRPr="00E97ED4" w:rsidDel="006718FA">
          <w:delText xml:space="preserve">[(see the publications </w:delText>
        </w:r>
        <w:r w:rsidRPr="00E97ED4" w:rsidDel="006718FA">
          <w:rPr>
            <w:i/>
            <w:iCs/>
          </w:rPr>
          <w:delText>Guidance on Notification according to the Espoo Convention</w:delText>
        </w:r>
        <w:r w:rsidR="0082103C" w:rsidRPr="00E97ED4" w:rsidDel="006718FA">
          <w:rPr>
            <w:rStyle w:val="FootnoteReference"/>
            <w:i/>
            <w:iCs/>
          </w:rPr>
          <w:footnoteReference w:id="4"/>
        </w:r>
        <w:r w:rsidRPr="00E97ED4" w:rsidDel="006718FA">
          <w:delText xml:space="preserve"> and </w:delText>
        </w:r>
        <w:r w:rsidRPr="00E97ED4" w:rsidDel="006718FA">
          <w:rPr>
            <w:i/>
            <w:iCs/>
          </w:rPr>
          <w:delText>Guidance on the Practical Application of the Espoo Convention</w:delText>
        </w:r>
        <w:r w:rsidR="0082103C" w:rsidRPr="00E97ED4" w:rsidDel="006718FA">
          <w:rPr>
            <w:rStyle w:val="FootnoteReference"/>
            <w:i/>
            <w:iCs/>
          </w:rPr>
          <w:footnoteReference w:id="5"/>
        </w:r>
        <w:r w:rsidRPr="00E97ED4" w:rsidDel="006718FA">
          <w:delText>).]</w:delText>
        </w:r>
      </w:del>
    </w:p>
    <w:p w14:paraId="3DD262E8" w14:textId="34473CF9" w:rsidR="007C05FB" w:rsidRPr="00E97ED4" w:rsidRDefault="007C05FB" w:rsidP="007C05FB">
      <w:pPr>
        <w:pStyle w:val="H23G"/>
      </w:pPr>
      <w:r w:rsidRPr="00E97ED4">
        <w:tab/>
        <w:t>2.</w:t>
      </w:r>
      <w:r w:rsidRPr="00E97ED4">
        <w:tab/>
      </w:r>
      <w:bookmarkStart w:id="32" w:name="_Hlk50979593"/>
      <w:del w:id="33" w:author="Presidency" w:date="2020-11-06T15:59:00Z">
        <w:r w:rsidRPr="00E97ED4" w:rsidDel="00EB7851">
          <w:delText xml:space="preserve">[Second priority:] </w:delText>
        </w:r>
      </w:del>
      <w:bookmarkStart w:id="34" w:name="_Hlk50897563"/>
      <w:r w:rsidRPr="00E97ED4">
        <w:t xml:space="preserve">Unifying the treaties’ application and strengthening Parties’ capacities </w:t>
      </w:r>
    </w:p>
    <w:p w14:paraId="4B293A11" w14:textId="2126E219" w:rsidR="007C05FB" w:rsidRPr="00E97ED4" w:rsidRDefault="007C05FB" w:rsidP="007C05FB">
      <w:pPr>
        <w:pStyle w:val="SingleTxtG"/>
      </w:pPr>
      <w:bookmarkStart w:id="35" w:name="_Hlk50979436"/>
      <w:bookmarkEnd w:id="32"/>
      <w:bookmarkEnd w:id="34"/>
      <w:r w:rsidRPr="00E97ED4">
        <w:t>11.</w:t>
      </w:r>
      <w:r w:rsidRPr="00E97ED4">
        <w:tab/>
      </w:r>
      <w:del w:id="36" w:author="Marta Truszewska" w:date="2020-09-30T12:13:00Z">
        <w:r w:rsidRPr="00E97ED4" w:rsidDel="00CB371A">
          <w:rPr>
            <w:i/>
            <w:iCs/>
          </w:rPr>
          <w:delText xml:space="preserve">Option 1 </w:delText>
        </w:r>
        <w:r w:rsidRPr="00E97ED4" w:rsidDel="00CB371A">
          <w:delText>[The secon</w:delText>
        </w:r>
        <w:bookmarkStart w:id="37" w:name="_Hlk32323717"/>
        <w:r w:rsidRPr="00E97ED4" w:rsidDel="00CB371A">
          <w:delText xml:space="preserve">d priority objective is to </w:delText>
        </w:r>
        <w:bookmarkEnd w:id="37"/>
        <w:r w:rsidRPr="00E97ED4" w:rsidDel="00CB371A">
          <w:delText xml:space="preserve">unify the treaties’ application and strengthen Parties’ capacities by] </w:delText>
        </w:r>
        <w:r w:rsidRPr="00E97ED4" w:rsidDel="00CB371A">
          <w:rPr>
            <w:i/>
            <w:iCs/>
          </w:rPr>
          <w:delText>Option 2</w:delText>
        </w:r>
      </w:del>
      <w:del w:id="38" w:author="Marta Truszewska" w:date="2020-09-30T12:14:00Z">
        <w:r w:rsidRPr="00E97ED4" w:rsidDel="004A0714">
          <w:rPr>
            <w:i/>
            <w:iCs/>
          </w:rPr>
          <w:delText xml:space="preserve"> </w:delText>
        </w:r>
        <w:r w:rsidRPr="00E97ED4" w:rsidDel="004A0714">
          <w:delText>[</w:delText>
        </w:r>
      </w:del>
      <w:bookmarkStart w:id="39" w:name="_Hlk50897588"/>
      <w:ins w:id="40" w:author="Marta Truszewska" w:date="2020-09-30T12:14:00Z">
        <w:r w:rsidR="00CB371A">
          <w:t xml:space="preserve">Uniformity of </w:t>
        </w:r>
      </w:ins>
      <w:del w:id="41" w:author="Marta Truszewska" w:date="2020-09-30T12:14:00Z">
        <w:r w:rsidRPr="00E97ED4" w:rsidDel="00CB371A">
          <w:delText>T</w:delText>
        </w:r>
      </w:del>
      <w:ins w:id="42" w:author="Marta Truszewska" w:date="2020-09-30T12:14:00Z">
        <w:r w:rsidR="00CB371A">
          <w:t>t</w:t>
        </w:r>
      </w:ins>
      <w:r w:rsidRPr="00E97ED4">
        <w:t xml:space="preserve">he treaties’ application </w:t>
      </w:r>
      <w:del w:id="43" w:author="Marta Truszewska" w:date="2020-09-30T12:13:00Z">
        <w:r w:rsidRPr="00E97ED4" w:rsidDel="00CB371A">
          <w:delText xml:space="preserve">could be </w:delText>
        </w:r>
      </w:del>
      <w:del w:id="44" w:author="Marta Truszewska" w:date="2020-09-30T12:14:00Z">
        <w:r w:rsidRPr="00E97ED4" w:rsidDel="00CB371A">
          <w:delText>unifi</w:delText>
        </w:r>
      </w:del>
      <w:del w:id="45" w:author="Marta Truszewska" w:date="2020-09-30T12:13:00Z">
        <w:r w:rsidRPr="00E97ED4" w:rsidDel="00CB371A">
          <w:delText>ed</w:delText>
        </w:r>
      </w:del>
      <w:del w:id="46" w:author="Marta Truszewska" w:date="2020-09-30T12:14:00Z">
        <w:r w:rsidRPr="00E97ED4" w:rsidDel="00CB371A">
          <w:delText xml:space="preserve"> </w:delText>
        </w:r>
      </w:del>
      <w:bookmarkEnd w:id="39"/>
      <w:r w:rsidRPr="00E97ED4">
        <w:t>and Parties’ capacities strengthen</w:t>
      </w:r>
      <w:ins w:id="47" w:author="Marta Truszewska" w:date="2020-09-30T12:13:00Z">
        <w:r w:rsidR="00CB371A">
          <w:t>ing</w:t>
        </w:r>
      </w:ins>
      <w:del w:id="48" w:author="Marta Truszewska" w:date="2020-09-30T12:13:00Z">
        <w:r w:rsidRPr="00E97ED4" w:rsidDel="00CB371A">
          <w:delText>ed</w:delText>
        </w:r>
      </w:del>
      <w:r w:rsidRPr="00E97ED4">
        <w:t xml:space="preserve">, </w:t>
      </w:r>
      <w:r w:rsidRPr="009E05A0">
        <w:t>for example</w:t>
      </w:r>
      <w:r w:rsidRPr="00E97ED4">
        <w:t xml:space="preserve"> by</w:t>
      </w:r>
      <w:del w:id="49" w:author="Marta Truszewska" w:date="2020-09-30T08:33:00Z">
        <w:r w:rsidRPr="00E97ED4" w:rsidDel="00523017">
          <w:delText>]</w:delText>
        </w:r>
      </w:del>
      <w:r w:rsidRPr="00E97ED4">
        <w:t xml:space="preserve">:  </w:t>
      </w:r>
    </w:p>
    <w:bookmarkEnd w:id="35"/>
    <w:p w14:paraId="07A58B93" w14:textId="524018FA" w:rsidR="007C05FB" w:rsidRPr="00E97ED4" w:rsidRDefault="007C05FB" w:rsidP="007C05FB">
      <w:pPr>
        <w:pStyle w:val="SingleTxtG"/>
        <w:ind w:firstLine="567"/>
      </w:pPr>
      <w:r w:rsidRPr="00E97ED4">
        <w:t>(a)</w:t>
      </w:r>
      <w:r w:rsidRPr="00E97ED4">
        <w:tab/>
        <w:t xml:space="preserve">Urging concerned Parties to ratify the second amendment to the Convention </w:t>
      </w:r>
      <w:del w:id="50" w:author="Marta Truszewska" w:date="2020-09-30T10:03:00Z">
        <w:r w:rsidRPr="00E97ED4" w:rsidDel="0072787A">
          <w:delText xml:space="preserve">[in order to achieve uniformity of its application; </w:delText>
        </w:r>
      </w:del>
      <w:del w:id="51" w:author="Marta Truszewska" w:date="2020-09-30T10:02:00Z">
        <w:r w:rsidRPr="00E97ED4" w:rsidDel="0072787A">
          <w:delText xml:space="preserve">and possibly making available financial support to these Parties subject to their ratification of the amendment]; </w:delText>
        </w:r>
      </w:del>
    </w:p>
    <w:p w14:paraId="74E8415E" w14:textId="77777777" w:rsidR="007C05FB" w:rsidRPr="00E97ED4" w:rsidRDefault="007C05FB" w:rsidP="007C05FB">
      <w:pPr>
        <w:pStyle w:val="SingleTxtG"/>
        <w:ind w:firstLine="567"/>
      </w:pPr>
      <w:r w:rsidRPr="00E97ED4">
        <w:t>(b)</w:t>
      </w:r>
      <w:r w:rsidRPr="00E97ED4">
        <w:tab/>
        <w:t xml:space="preserve">Encouraging the Parties to make better use of existing guidance; </w:t>
      </w:r>
    </w:p>
    <w:p w14:paraId="0D20B17B" w14:textId="77777777" w:rsidR="007C05FB" w:rsidRPr="00E97ED4" w:rsidRDefault="007C05FB" w:rsidP="007C05FB">
      <w:pPr>
        <w:pStyle w:val="SingleTxtG"/>
        <w:ind w:left="2268" w:hanging="567"/>
      </w:pPr>
      <w:r w:rsidRPr="00E97ED4">
        <w:t>(c)</w:t>
      </w:r>
      <w:r w:rsidRPr="00E97ED4">
        <w:tab/>
        <w:t xml:space="preserve">Developing new guidance and updating existing guidance, as required </w:t>
      </w:r>
      <w:del w:id="52" w:author="Marta Truszewska" w:date="2020-09-30T10:03:00Z">
        <w:r w:rsidRPr="00E97ED4" w:rsidDel="0072787A">
          <w:delText>[</w:delText>
        </w:r>
      </w:del>
      <w:r w:rsidRPr="00E97ED4">
        <w:t>and subject to the availability of resources</w:t>
      </w:r>
      <w:del w:id="53" w:author="Marta Truszewska" w:date="2020-09-30T10:03:00Z">
        <w:r w:rsidRPr="00E97ED4" w:rsidDel="0072787A">
          <w:delText>]</w:delText>
        </w:r>
      </w:del>
      <w:r w:rsidRPr="00E97ED4">
        <w:t xml:space="preserve">;  </w:t>
      </w:r>
    </w:p>
    <w:p w14:paraId="3A4578C0" w14:textId="44211881" w:rsidR="007C05FB" w:rsidRPr="00E97ED4" w:rsidRDefault="007C05FB" w:rsidP="007C05FB">
      <w:pPr>
        <w:pStyle w:val="SingleTxtG"/>
        <w:ind w:firstLine="567"/>
      </w:pPr>
      <w:r w:rsidRPr="00E97ED4">
        <w:t>(d)</w:t>
      </w:r>
      <w:r w:rsidRPr="00E97ED4">
        <w:tab/>
        <w:t xml:space="preserve">Exchanging best practice, </w:t>
      </w:r>
      <w:del w:id="54" w:author="Marta Truszewska" w:date="2020-09-30T10:04:00Z">
        <w:r w:rsidRPr="00E97ED4" w:rsidDel="0072787A">
          <w:delText xml:space="preserve">[including by introducing a platform/database on the ECE website for uploading examples of best practice that Parties volunteer to submit; and/or, collecting and compiling best practice in a more structured manner, with the help of a consultant to the secretariat]; </w:delText>
        </w:r>
      </w:del>
    </w:p>
    <w:p w14:paraId="16363904" w14:textId="77777777" w:rsidR="007C05FB" w:rsidRPr="00E97ED4" w:rsidRDefault="007C05FB" w:rsidP="007C05FB">
      <w:pPr>
        <w:pStyle w:val="SingleTxtG"/>
      </w:pPr>
      <w:r w:rsidRPr="00E97ED4">
        <w:tab/>
      </w:r>
      <w:r w:rsidRPr="00E97ED4">
        <w:tab/>
        <w:t>(e)</w:t>
      </w:r>
      <w:r w:rsidRPr="00E97ED4">
        <w:tab/>
        <w:t xml:space="preserve">Clarifying the scope of the treaties and their relationship with other assessment tools, whenever needed, to increase efficiency and avoid duplication; </w:t>
      </w:r>
    </w:p>
    <w:p w14:paraId="3369FFC5" w14:textId="5B417D8A" w:rsidR="00286DC9" w:rsidRPr="00E60F8E" w:rsidRDefault="007C05FB" w:rsidP="00B22FC2">
      <w:pPr>
        <w:pStyle w:val="SingleTxtG"/>
      </w:pPr>
      <w:r w:rsidRPr="00E97ED4">
        <w:tab/>
      </w:r>
      <w:r w:rsidRPr="00E97ED4">
        <w:tab/>
        <w:t>(f)</w:t>
      </w:r>
      <w:r w:rsidRPr="00E97ED4">
        <w:tab/>
        <w:t>Clarifying the terminology and obligations of the treaties, with specific emphasis on appendix I and appendix II to the Convention and the Protocol</w:t>
      </w:r>
      <w:r w:rsidRPr="00E97ED4">
        <w:tab/>
      </w:r>
      <w:r w:rsidR="001537BA">
        <w:tab/>
      </w:r>
      <w:r w:rsidRPr="001537BA">
        <w:tab/>
      </w:r>
    </w:p>
    <w:p w14:paraId="55C474EC" w14:textId="77777777" w:rsidR="0004325F" w:rsidRDefault="007C05FB" w:rsidP="00286DC9">
      <w:pPr>
        <w:pStyle w:val="SingleTxtG"/>
        <w:rPr>
          <w:ins w:id="55" w:author="Marta Truszewska" w:date="2020-09-30T09:21:00Z"/>
        </w:rPr>
      </w:pPr>
      <w:r w:rsidRPr="00E60F8E">
        <w:tab/>
      </w:r>
      <w:r w:rsidRPr="00E60F8E">
        <w:tab/>
      </w:r>
      <w:r w:rsidRPr="00E97ED4">
        <w:t>(g)</w:t>
      </w:r>
      <w:r w:rsidRPr="00E97ED4">
        <w:tab/>
        <w:t xml:space="preserve">Identifying Parties’ need for legislative assistance and capacity-building, including through a review of their national legislation and administrative capacity, subject to the availability of resources. </w:t>
      </w:r>
      <w:del w:id="56" w:author="Marta Truszewska" w:date="2020-09-30T09:21:00Z">
        <w:r w:rsidRPr="00E97ED4" w:rsidDel="0004325F">
          <w:delText>[</w:delText>
        </w:r>
      </w:del>
    </w:p>
    <w:p w14:paraId="44C93D67" w14:textId="7E828EF5" w:rsidR="007C05FB" w:rsidRPr="00E97ED4" w:rsidRDefault="0004325F" w:rsidP="00286DC9">
      <w:pPr>
        <w:pStyle w:val="SingleTxtG"/>
      </w:pPr>
      <w:ins w:id="57" w:author="Marta Truszewska" w:date="2020-09-30T09:22:00Z">
        <w:r>
          <w:t xml:space="preserve">(h) </w:t>
        </w:r>
      </w:ins>
      <w:r w:rsidR="007C05FB" w:rsidRPr="00E97ED4">
        <w:t>Matching the needs to the resources available and, to the extent possible, addressing them through technical assistance, capacity-building, guidance, sharing good practice and twinning procedures. As appropriate, making use of the review of compliance procedure.</w:t>
      </w:r>
      <w:del w:id="58" w:author="Marta Truszewska" w:date="2020-09-30T09:21:00Z">
        <w:r w:rsidR="007C05FB" w:rsidRPr="00E97ED4" w:rsidDel="0004325F">
          <w:delText>]</w:delText>
        </w:r>
      </w:del>
    </w:p>
    <w:p w14:paraId="77456DFC" w14:textId="0316CD46" w:rsidR="007C05FB" w:rsidRPr="00E97ED4" w:rsidRDefault="007C05FB" w:rsidP="007C05FB">
      <w:pPr>
        <w:pStyle w:val="H23G"/>
      </w:pPr>
      <w:r w:rsidRPr="00E97ED4">
        <w:lastRenderedPageBreak/>
        <w:tab/>
        <w:t>3.</w:t>
      </w:r>
      <w:r w:rsidRPr="00E97ED4">
        <w:tab/>
      </w:r>
      <w:bookmarkStart w:id="59" w:name="_Hlk32323753"/>
      <w:del w:id="60" w:author="Presidency" w:date="2020-11-06T15:59:00Z">
        <w:r w:rsidRPr="00E97ED4" w:rsidDel="00EB7851">
          <w:delText xml:space="preserve">[Third priority:] </w:delText>
        </w:r>
      </w:del>
      <w:r w:rsidRPr="00E97ED4">
        <w:t xml:space="preserve">Encouraging informal “pre-notification” contacts </w:t>
      </w:r>
    </w:p>
    <w:bookmarkEnd w:id="59"/>
    <w:p w14:paraId="3D994705" w14:textId="0B8E088A" w:rsidR="007C05FB" w:rsidRPr="00E97ED4" w:rsidRDefault="007C05FB" w:rsidP="007C05FB">
      <w:pPr>
        <w:pStyle w:val="SingleTxtG"/>
      </w:pPr>
      <w:r w:rsidRPr="00E97ED4">
        <w:tab/>
        <w:t>12.</w:t>
      </w:r>
      <w:r w:rsidRPr="00E97ED4">
        <w:tab/>
      </w:r>
      <w:bookmarkStart w:id="61" w:name="_Hlk50973503"/>
      <w:bookmarkStart w:id="62" w:name="_Hlk50973246"/>
      <w:del w:id="63" w:author="Marta Truszewska" w:date="2020-09-30T12:16:00Z">
        <w:r w:rsidRPr="00E97ED4" w:rsidDel="004A0714">
          <w:rPr>
            <w:i/>
            <w:iCs/>
          </w:rPr>
          <w:delText>Option 1</w:delText>
        </w:r>
        <w:bookmarkEnd w:id="61"/>
        <w:r w:rsidRPr="00E97ED4" w:rsidDel="004A0714">
          <w:delText xml:space="preserve"> </w:delText>
        </w:r>
        <w:bookmarkEnd w:id="62"/>
        <w:r w:rsidRPr="00E97ED4" w:rsidDel="004A0714">
          <w:delText xml:space="preserve">[The third priority objective is to encourage Parties] </w:delText>
        </w:r>
        <w:bookmarkStart w:id="64" w:name="_Hlk50973259"/>
        <w:r w:rsidRPr="00E97ED4" w:rsidDel="004A0714">
          <w:rPr>
            <w:i/>
            <w:iCs/>
          </w:rPr>
          <w:delText>Option 2</w:delText>
        </w:r>
      </w:del>
      <w:r w:rsidRPr="00E97ED4">
        <w:t xml:space="preserve"> </w:t>
      </w:r>
      <w:bookmarkEnd w:id="64"/>
      <w:del w:id="65" w:author="Marta Truszewska" w:date="2020-09-30T12:16:00Z">
        <w:r w:rsidRPr="00E97ED4" w:rsidDel="004A0714">
          <w:delText>[</w:delText>
        </w:r>
      </w:del>
      <w:r w:rsidRPr="00E97ED4">
        <w:t>Parties are encouraged</w:t>
      </w:r>
      <w:ins w:id="66" w:author="Marta Truszewska" w:date="2020-10-23T13:25:00Z">
        <w:r w:rsidR="00576232">
          <w:t xml:space="preserve"> </w:t>
        </w:r>
      </w:ins>
      <w:del w:id="67" w:author="Marta Truszewska" w:date="2020-09-30T12:16:00Z">
        <w:r w:rsidRPr="00E97ED4" w:rsidDel="004A0714">
          <w:delText xml:space="preserve">] </w:delText>
        </w:r>
      </w:del>
      <w:r w:rsidRPr="00E97ED4">
        <w:t>to consult each other on the application of the Convention through informal “pre-notification” contacts for those projects not listed in appendix I to the Convention.</w:t>
      </w:r>
    </w:p>
    <w:p w14:paraId="3C466900" w14:textId="3A460E19" w:rsidR="007C05FB" w:rsidRPr="00E97ED4" w:rsidRDefault="007C05FB" w:rsidP="007C05FB">
      <w:pPr>
        <w:pStyle w:val="H23G"/>
      </w:pPr>
      <w:r w:rsidRPr="00E97ED4">
        <w:tab/>
        <w:t>4.</w:t>
      </w:r>
      <w:r w:rsidRPr="00E97ED4">
        <w:tab/>
      </w:r>
      <w:del w:id="68" w:author="Presidency" w:date="2020-11-06T16:00:00Z">
        <w:r w:rsidRPr="00E97ED4" w:rsidDel="00EB7851">
          <w:delText xml:space="preserve">[Fourth priority:] </w:delText>
        </w:r>
      </w:del>
      <w:r w:rsidRPr="00E97ED4">
        <w:t>Strengthening support for the treaties</w:t>
      </w:r>
    </w:p>
    <w:p w14:paraId="74370B33" w14:textId="6DF9742D" w:rsidR="007C05FB" w:rsidRPr="00E97ED4" w:rsidRDefault="007C05FB" w:rsidP="007C05FB">
      <w:pPr>
        <w:pStyle w:val="SingleTxtG"/>
      </w:pPr>
      <w:r w:rsidRPr="00E97ED4">
        <w:t>13.</w:t>
      </w:r>
      <w:r w:rsidRPr="00E97ED4">
        <w:tab/>
      </w:r>
      <w:bookmarkStart w:id="69" w:name="_Hlk50973273"/>
      <w:bookmarkStart w:id="70" w:name="_Hlk32325418"/>
      <w:del w:id="71" w:author="Marta Truszewska" w:date="2020-09-30T12:17:00Z">
        <w:r w:rsidRPr="00E97ED4" w:rsidDel="004A0714">
          <w:rPr>
            <w:i/>
            <w:iCs/>
          </w:rPr>
          <w:delText>Option 1</w:delText>
        </w:r>
        <w:bookmarkEnd w:id="69"/>
        <w:r w:rsidRPr="00E97ED4" w:rsidDel="004A0714">
          <w:delText xml:space="preserve"> [The fourth priority objective is to </w:delText>
        </w:r>
        <w:bookmarkEnd w:id="70"/>
        <w:r w:rsidRPr="00E97ED4" w:rsidDel="004A0714">
          <w:delText xml:space="preserve">strengthen </w:delText>
        </w:r>
        <w:bookmarkStart w:id="72" w:name="_Hlk50804415"/>
        <w:r w:rsidRPr="00E97ED4" w:rsidDel="004A0714">
          <w:delText>support for the treaties by decision-makers, economic sectors and the public, through enhanced visibility and better communication about the treaties’ benefits]</w:delText>
        </w:r>
        <w:bookmarkEnd w:id="72"/>
        <w:r w:rsidRPr="00E97ED4" w:rsidDel="004A0714">
          <w:rPr>
            <w:i/>
            <w:iCs/>
          </w:rPr>
          <w:delText xml:space="preserve"> </w:delText>
        </w:r>
        <w:bookmarkStart w:id="73" w:name="_Hlk50973287"/>
        <w:r w:rsidRPr="00E97ED4" w:rsidDel="004A0714">
          <w:rPr>
            <w:i/>
            <w:iCs/>
          </w:rPr>
          <w:delText>Option 2</w:delText>
        </w:r>
      </w:del>
      <w:r w:rsidRPr="00E97ED4">
        <w:t xml:space="preserve"> </w:t>
      </w:r>
      <w:bookmarkEnd w:id="73"/>
      <w:del w:id="74" w:author="Marta Truszewska" w:date="2020-09-30T12:17:00Z">
        <w:r w:rsidRPr="00E97ED4" w:rsidDel="004A0714">
          <w:delText>[</w:delText>
        </w:r>
      </w:del>
      <w:ins w:id="75" w:author="Marta Truszewska" w:date="2020-09-30T12:42:00Z">
        <w:r w:rsidR="00245DA1">
          <w:t xml:space="preserve">Providing stronger </w:t>
        </w:r>
      </w:ins>
      <w:del w:id="76" w:author="Marta Truszewska" w:date="2020-09-30T12:42:00Z">
        <w:r w:rsidRPr="00E97ED4" w:rsidDel="00245DA1">
          <w:delText>S</w:delText>
        </w:r>
      </w:del>
      <w:ins w:id="77" w:author="Marta Truszewska" w:date="2020-09-30T12:42:00Z">
        <w:r w:rsidR="00245DA1">
          <w:t>s</w:t>
        </w:r>
      </w:ins>
      <w:r w:rsidRPr="00E97ED4">
        <w:t>upport for the treaties by decision-makers, economic sectors and the public, through enhanced visibility and better communication about the treaties’ benefits</w:t>
      </w:r>
      <w:del w:id="78" w:author="Marta Truszewska" w:date="2020-09-30T12:42:00Z">
        <w:r w:rsidRPr="00E97ED4" w:rsidDel="00245DA1">
          <w:delText xml:space="preserve"> should be strengthened</w:delText>
        </w:r>
      </w:del>
      <w:del w:id="79" w:author="Marta Truszewska" w:date="2020-09-30T12:17:00Z">
        <w:r w:rsidRPr="00E97ED4" w:rsidDel="004A0714">
          <w:delText>]</w:delText>
        </w:r>
      </w:del>
      <w:r w:rsidRPr="00E97ED4">
        <w:t xml:space="preserve">. </w:t>
      </w:r>
      <w:del w:id="80" w:author="Marta Truszewska" w:date="2020-09-30T12:17:00Z">
        <w:r w:rsidRPr="00E97ED4" w:rsidDel="004A0714">
          <w:delText>[</w:delText>
        </w:r>
      </w:del>
      <w:r w:rsidRPr="00E97ED4">
        <w:t>Related actions include the following</w:t>
      </w:r>
      <w:ins w:id="81" w:author="Marta Truszewska" w:date="2020-10-23T13:28:00Z">
        <w:r w:rsidR="00576232">
          <w:t xml:space="preserve"> </w:t>
        </w:r>
        <w:r w:rsidR="00576232" w:rsidRPr="009E05A0">
          <w:t>examples</w:t>
        </w:r>
      </w:ins>
      <w:r w:rsidRPr="009E05A0">
        <w:t>:</w:t>
      </w:r>
      <w:r w:rsidRPr="00E97ED4">
        <w:t xml:space="preserve"> </w:t>
      </w:r>
    </w:p>
    <w:p w14:paraId="7EB59A6F" w14:textId="77777777" w:rsidR="007C05FB" w:rsidRPr="00E97ED4" w:rsidRDefault="007C05FB" w:rsidP="007C05FB">
      <w:pPr>
        <w:pStyle w:val="SingleTxtG"/>
      </w:pPr>
      <w:r w:rsidRPr="00E97ED4">
        <w:tab/>
      </w:r>
      <w:r w:rsidRPr="00E97ED4">
        <w:tab/>
        <w:t>(a)</w:t>
      </w:r>
      <w:r w:rsidRPr="00E97ED4">
        <w:tab/>
        <w:t>Development of a communication strategy to enhance visibility and to better convey the advantages of strategic environmental assessment and transboundary environmental impact assessment;</w:t>
      </w:r>
    </w:p>
    <w:p w14:paraId="17F29EB8" w14:textId="77777777" w:rsidR="007C05FB" w:rsidRPr="00E97ED4" w:rsidRDefault="007C05FB" w:rsidP="007C05FB">
      <w:pPr>
        <w:pStyle w:val="SingleTxtG"/>
      </w:pPr>
      <w:r w:rsidRPr="00E97ED4">
        <w:tab/>
      </w:r>
      <w:r w:rsidRPr="00E97ED4">
        <w:tab/>
        <w:t>(b)</w:t>
      </w:r>
      <w:r w:rsidRPr="00E97ED4">
        <w:tab/>
        <w:t xml:space="preserve">Illustration of the benefits of the treaties by portraying examples of best practice on the treaty website; </w:t>
      </w:r>
    </w:p>
    <w:p w14:paraId="51BFBF33" w14:textId="77777777" w:rsidR="007C05FB" w:rsidRPr="00E97ED4" w:rsidRDefault="007C05FB" w:rsidP="007C05FB">
      <w:pPr>
        <w:pStyle w:val="SingleTxtG"/>
      </w:pPr>
      <w:r w:rsidRPr="00E97ED4">
        <w:tab/>
      </w:r>
      <w:r w:rsidRPr="00E97ED4">
        <w:tab/>
        <w:t>(c)</w:t>
      </w:r>
      <w:r w:rsidRPr="00E97ED4">
        <w:tab/>
        <w:t>Making the links between the two assessment tools and Sustainable Development Goals, climate objectives and other national priorities more obvious and better known;</w:t>
      </w:r>
    </w:p>
    <w:p w14:paraId="4416F6DF" w14:textId="77777777" w:rsidR="007C05FB" w:rsidRPr="00E97ED4" w:rsidRDefault="007C05FB" w:rsidP="007C05FB">
      <w:pPr>
        <w:pStyle w:val="SingleTxtG"/>
      </w:pPr>
      <w:r w:rsidRPr="00E97ED4">
        <w:tab/>
      </w:r>
      <w:r w:rsidRPr="00E97ED4">
        <w:tab/>
        <w:t>(d)</w:t>
      </w:r>
      <w:r w:rsidRPr="00E97ED4">
        <w:tab/>
        <w:t xml:space="preserve">Making better use of media, including social media, improving the ECE website and other communication tools; </w:t>
      </w:r>
    </w:p>
    <w:p w14:paraId="40099FB4" w14:textId="77777777" w:rsidR="007C05FB" w:rsidRPr="00E97ED4" w:rsidRDefault="007C05FB" w:rsidP="007C05FB">
      <w:pPr>
        <w:pStyle w:val="SingleTxtG"/>
      </w:pPr>
      <w:r w:rsidRPr="00E97ED4">
        <w:tab/>
      </w:r>
      <w:r w:rsidRPr="00E97ED4">
        <w:tab/>
        <w:t>(e)</w:t>
      </w:r>
      <w:r w:rsidRPr="00E97ED4">
        <w:tab/>
        <w:t>Preparation of innovative promotional material for different target audiences, such as videos and collections of best practice, short messages for policymakers and frequently asked questions;</w:t>
      </w:r>
    </w:p>
    <w:p w14:paraId="4C409C4C" w14:textId="77777777" w:rsidR="007C05FB" w:rsidRPr="00E97ED4" w:rsidRDefault="007C05FB" w:rsidP="007C05FB">
      <w:pPr>
        <w:pStyle w:val="SingleTxtG"/>
      </w:pPr>
      <w:r w:rsidRPr="00E97ED4">
        <w:tab/>
      </w:r>
      <w:r w:rsidRPr="00E97ED4">
        <w:tab/>
        <w:t>(f)</w:t>
      </w:r>
      <w:r w:rsidRPr="00E97ED4">
        <w:tab/>
        <w:t xml:space="preserve">Organization of national awareness-raising events and public awareness campaigns; raising awareness among parliamentarians and increasing use of the advocacy role of non-governmental organizations; </w:t>
      </w:r>
    </w:p>
    <w:p w14:paraId="65B8FCA1" w14:textId="038193F0" w:rsidR="007C05FB" w:rsidRPr="00E97ED4" w:rsidRDefault="007C05FB" w:rsidP="007C05FB">
      <w:pPr>
        <w:pStyle w:val="SingleTxtG"/>
      </w:pPr>
      <w:r w:rsidRPr="00E97ED4">
        <w:tab/>
      </w:r>
      <w:r w:rsidRPr="00E97ED4">
        <w:tab/>
        <w:t>(g)</w:t>
      </w:r>
      <w:r w:rsidRPr="00E97ED4">
        <w:tab/>
        <w:t>Attracting more high-level participation at official meetings of the treaty bodies and involving prominent actors in the promotion of the treaties.</w:t>
      </w:r>
      <w:del w:id="82" w:author="Marta Truszewska" w:date="2020-09-30T14:55:00Z">
        <w:r w:rsidRPr="00E97ED4" w:rsidDel="00080E8C">
          <w:delText>]</w:delText>
        </w:r>
      </w:del>
    </w:p>
    <w:p w14:paraId="04C09158" w14:textId="47B22F1D" w:rsidR="007C05FB" w:rsidRPr="00E97ED4" w:rsidRDefault="007C05FB" w:rsidP="007C05FB">
      <w:pPr>
        <w:pStyle w:val="H23G"/>
      </w:pPr>
      <w:r w:rsidRPr="00E97ED4">
        <w:tab/>
        <w:t>5.</w:t>
      </w:r>
      <w:r w:rsidRPr="00E97ED4">
        <w:tab/>
      </w:r>
      <w:del w:id="83" w:author="Presidency" w:date="2020-11-06T16:00:00Z">
        <w:r w:rsidRPr="00E97ED4" w:rsidDel="00EB7851">
          <w:delText xml:space="preserve">[Fifth priority]: </w:delText>
        </w:r>
      </w:del>
      <w:r w:rsidRPr="00E97ED4">
        <w:t xml:space="preserve">Creating and increasing synergies and cooperation  </w:t>
      </w:r>
    </w:p>
    <w:p w14:paraId="6A94A32D" w14:textId="080FA3AF" w:rsidR="007C05FB" w:rsidRPr="00E97ED4" w:rsidRDefault="007C05FB" w:rsidP="007C05FB">
      <w:pPr>
        <w:pStyle w:val="SingleTxtG"/>
      </w:pPr>
      <w:r w:rsidRPr="00E97ED4">
        <w:t>14.</w:t>
      </w:r>
      <w:r w:rsidRPr="00E97ED4">
        <w:tab/>
      </w:r>
      <w:bookmarkStart w:id="84" w:name="_Hlk50973309"/>
      <w:bookmarkStart w:id="85" w:name="_Hlk32325528"/>
      <w:del w:id="86" w:author="Marta Truszewska" w:date="2020-09-30T12:43:00Z">
        <w:r w:rsidRPr="00E97ED4" w:rsidDel="00245DA1">
          <w:rPr>
            <w:i/>
            <w:iCs/>
          </w:rPr>
          <w:delText>Option 1</w:delText>
        </w:r>
        <w:r w:rsidRPr="00E97ED4" w:rsidDel="00245DA1">
          <w:delText xml:space="preserve"> </w:delText>
        </w:r>
        <w:bookmarkEnd w:id="84"/>
        <w:r w:rsidRPr="00E97ED4" w:rsidDel="00245DA1">
          <w:delText xml:space="preserve">[The fifth priority objective is to </w:delText>
        </w:r>
        <w:bookmarkEnd w:id="85"/>
        <w:r w:rsidRPr="00E97ED4" w:rsidDel="00245DA1">
          <w:delText>identify opportunities to create and increase synergies with other relevant Conventions and international processes and to improve coordination among and within Parties]</w:delText>
        </w:r>
        <w:r w:rsidRPr="00E97ED4" w:rsidDel="00245DA1">
          <w:rPr>
            <w:i/>
            <w:iCs/>
          </w:rPr>
          <w:delText xml:space="preserve"> Option 2</w:delText>
        </w:r>
      </w:del>
      <w:r w:rsidRPr="00E97ED4">
        <w:t xml:space="preserve"> </w:t>
      </w:r>
      <w:del w:id="87" w:author="Marta Truszewska" w:date="2020-09-30T12:43:00Z">
        <w:r w:rsidRPr="00E97ED4" w:rsidDel="00245DA1">
          <w:delText xml:space="preserve">[ </w:delText>
        </w:r>
      </w:del>
      <w:ins w:id="88" w:author="Marta Truszewska" w:date="2020-09-30T12:43:00Z">
        <w:r w:rsidR="00245DA1">
          <w:t xml:space="preserve">Identification of </w:t>
        </w:r>
      </w:ins>
      <w:del w:id="89" w:author="Marta Truszewska" w:date="2020-09-30T12:43:00Z">
        <w:r w:rsidRPr="00E97ED4" w:rsidDel="00245DA1">
          <w:delText>O</w:delText>
        </w:r>
      </w:del>
      <w:ins w:id="90" w:author="Marta Truszewska" w:date="2020-09-30T12:43:00Z">
        <w:r w:rsidR="00245DA1">
          <w:t>o</w:t>
        </w:r>
      </w:ins>
      <w:r w:rsidRPr="00E97ED4">
        <w:t>pportunities to create and increase synergies with other relevant Conventions and international processes and to improve coordination among and within Parties</w:t>
      </w:r>
      <w:del w:id="91" w:author="Marta Truszewska" w:date="2020-09-30T12:43:00Z">
        <w:r w:rsidRPr="00E97ED4" w:rsidDel="00245DA1">
          <w:delText xml:space="preserve"> could be identified]</w:delText>
        </w:r>
      </w:del>
      <w:r w:rsidRPr="00E97ED4">
        <w:t xml:space="preserve">. Related actions </w:t>
      </w:r>
      <w:del w:id="92" w:author="Marta Truszewska" w:date="2020-09-30T12:43:00Z">
        <w:r w:rsidRPr="00E97ED4" w:rsidDel="00245DA1">
          <w:delText xml:space="preserve">[may] </w:delText>
        </w:r>
      </w:del>
      <w:r w:rsidRPr="00E97ED4">
        <w:t>include the following</w:t>
      </w:r>
      <w:ins w:id="93" w:author="Marta Truszewska" w:date="2020-10-23T13:29:00Z">
        <w:r w:rsidR="00576232">
          <w:t xml:space="preserve"> </w:t>
        </w:r>
        <w:r w:rsidR="00576232" w:rsidRPr="009E05A0">
          <w:t>examples</w:t>
        </w:r>
      </w:ins>
      <w:r w:rsidRPr="009E05A0">
        <w:t>:</w:t>
      </w:r>
    </w:p>
    <w:p w14:paraId="6344D6C1" w14:textId="5906BCBE" w:rsidR="007C05FB" w:rsidRPr="00E97ED4" w:rsidRDefault="007C05FB" w:rsidP="007C05FB">
      <w:pPr>
        <w:pStyle w:val="SingleTxtG"/>
        <w:ind w:firstLine="567"/>
      </w:pPr>
      <w:r w:rsidRPr="00E97ED4">
        <w:t>(a)</w:t>
      </w:r>
      <w:r w:rsidRPr="00E97ED4">
        <w:tab/>
        <w:t xml:space="preserve">Identification of Conventions/legal instruments that show room for improved coordination/harmonization to generate synergies with regard to their implementation and that of their obligations </w:t>
      </w:r>
      <w:del w:id="94" w:author="Marta Truszewska" w:date="2020-09-30T12:43:00Z">
        <w:r w:rsidRPr="00E97ED4" w:rsidDel="00245DA1">
          <w:delText xml:space="preserve">[(for example, synchronizing steps to be taken to meet the requirements for notification/information-sharing and public participation under various legal instruments)]; </w:delText>
        </w:r>
      </w:del>
    </w:p>
    <w:p w14:paraId="62EF890C" w14:textId="4985A0F6" w:rsidR="007C05FB" w:rsidRPr="00E97ED4" w:rsidRDefault="007C05FB" w:rsidP="007C05FB">
      <w:pPr>
        <w:pStyle w:val="SingleTxtG"/>
        <w:ind w:firstLine="567"/>
      </w:pPr>
      <w:r w:rsidRPr="00E97ED4">
        <w:t>(b)</w:t>
      </w:r>
      <w:r w:rsidRPr="00E97ED4">
        <w:tab/>
        <w:t>Avoid undertaking overlapping obligations and actions with other relevant Conventions and organizations</w:t>
      </w:r>
      <w:ins w:id="95" w:author="Marta Truszewska" w:date="2020-09-30T12:44:00Z">
        <w:r w:rsidR="00245DA1">
          <w:t>;</w:t>
        </w:r>
      </w:ins>
      <w:del w:id="96" w:author="Marta Truszewska" w:date="2020-09-30T12:44:00Z">
        <w:r w:rsidRPr="00E97ED4" w:rsidDel="00245DA1">
          <w:delText>, [that could include, for example, the ECE multilateral environmental agreements, the World Health Organization, the Organization for Economic Cooperation and Development (OECD), the Organization for Security and Cooperation in Europe, the International Atomic Energy Agency, the United Nations Framework Convention on Climate Change and the United Nations Convention on the Law of the Sea];</w:delText>
        </w:r>
      </w:del>
    </w:p>
    <w:p w14:paraId="1A697085" w14:textId="77777777" w:rsidR="007C05FB" w:rsidRPr="00E97ED4" w:rsidRDefault="007C05FB" w:rsidP="007C05FB">
      <w:pPr>
        <w:pStyle w:val="SingleTxtG"/>
        <w:ind w:firstLine="567"/>
      </w:pPr>
      <w:r w:rsidRPr="00E97ED4">
        <w:t>(c)</w:t>
      </w:r>
      <w:r w:rsidRPr="00E97ED4">
        <w:tab/>
        <w:t>Aim to improve the cost-efficiency of the secretariats of the above-mentioned treaties and organizations, for example, by undertaking joint capacity-building activities, and, if feasible, by sharing staff and resources.</w:t>
      </w:r>
    </w:p>
    <w:p w14:paraId="5A0E6C04" w14:textId="77777777" w:rsidR="007C05FB" w:rsidRPr="00E97ED4" w:rsidRDefault="007C05FB" w:rsidP="007C05FB">
      <w:pPr>
        <w:pStyle w:val="H23G"/>
      </w:pPr>
      <w:r w:rsidRPr="00E97ED4">
        <w:lastRenderedPageBreak/>
        <w:tab/>
        <w:t>6.</w:t>
      </w:r>
      <w:r w:rsidRPr="00E97ED4">
        <w:tab/>
      </w:r>
      <w:del w:id="97" w:author="Marta Truszewska" w:date="2020-09-30T12:39:00Z">
        <w:r w:rsidRPr="00E97ED4" w:rsidDel="00245DA1">
          <w:delText>[</w:delText>
        </w:r>
      </w:del>
      <w:r w:rsidRPr="00E97ED4">
        <w:t>Sixth priority:</w:t>
      </w:r>
      <w:del w:id="98" w:author="Marta Truszewska" w:date="2020-09-30T12:40:00Z">
        <w:r w:rsidRPr="00E97ED4" w:rsidDel="00245DA1">
          <w:delText>]</w:delText>
        </w:r>
      </w:del>
      <w:r w:rsidRPr="00E97ED4">
        <w:t xml:space="preserve"> Increasing bilateral agreements</w:t>
      </w:r>
    </w:p>
    <w:p w14:paraId="7652BD27" w14:textId="47231B9A" w:rsidR="007C05FB" w:rsidRPr="00E97ED4" w:rsidRDefault="007C05FB" w:rsidP="007C05FB">
      <w:pPr>
        <w:pStyle w:val="SingleTxtG"/>
      </w:pPr>
      <w:r w:rsidRPr="00E97ED4">
        <w:t>15.</w:t>
      </w:r>
      <w:r w:rsidRPr="00E97ED4">
        <w:tab/>
      </w:r>
      <w:bookmarkStart w:id="99" w:name="_Hlk50973319"/>
      <w:del w:id="100" w:author="Marta Truszewska" w:date="2020-09-30T12:40:00Z">
        <w:r w:rsidRPr="00E97ED4" w:rsidDel="00245DA1">
          <w:rPr>
            <w:i/>
            <w:iCs/>
          </w:rPr>
          <w:delText>Option 1</w:delText>
        </w:r>
        <w:bookmarkEnd w:id="99"/>
        <w:r w:rsidRPr="00E97ED4" w:rsidDel="00245DA1">
          <w:delText xml:space="preserve"> [</w:delText>
        </w:r>
        <w:bookmarkStart w:id="101" w:name="_Hlk50892332"/>
        <w:r w:rsidRPr="00E97ED4" w:rsidDel="00245DA1">
          <w:delText>The sixth</w:delText>
        </w:r>
        <w:bookmarkStart w:id="102" w:name="_Hlk32325633"/>
        <w:r w:rsidRPr="00E97ED4" w:rsidDel="00245DA1">
          <w:delText xml:space="preserve"> priority objective is to </w:delText>
        </w:r>
        <w:bookmarkStart w:id="103" w:name="_Hlk32325557"/>
        <w:bookmarkEnd w:id="101"/>
        <w:bookmarkEnd w:id="102"/>
        <w:r w:rsidRPr="00E97ED4" w:rsidDel="00245DA1">
          <w:delText>increase the number of bilateral agreements for the implementation of the Convention and the transboundary procedures of the Protocol and simplify their drafting]</w:delText>
        </w:r>
        <w:r w:rsidRPr="00E97ED4" w:rsidDel="00245DA1">
          <w:rPr>
            <w:i/>
            <w:iCs/>
          </w:rPr>
          <w:delText xml:space="preserve"> </w:delText>
        </w:r>
        <w:bookmarkStart w:id="104" w:name="_Hlk50973329"/>
        <w:r w:rsidRPr="00E97ED4" w:rsidDel="00245DA1">
          <w:rPr>
            <w:i/>
            <w:iCs/>
          </w:rPr>
          <w:delText>Option 2</w:delText>
        </w:r>
        <w:r w:rsidRPr="00E97ED4" w:rsidDel="00245DA1">
          <w:delText xml:space="preserve"> </w:delText>
        </w:r>
        <w:bookmarkEnd w:id="104"/>
        <w:r w:rsidRPr="00E97ED4" w:rsidDel="00245DA1">
          <w:delText>[</w:delText>
        </w:r>
      </w:del>
      <w:ins w:id="105" w:author="Marta Truszewska" w:date="2020-09-30T12:40:00Z">
        <w:r w:rsidR="00245DA1">
          <w:t xml:space="preserve"> Increasing t</w:t>
        </w:r>
      </w:ins>
      <w:del w:id="106" w:author="Marta Truszewska" w:date="2020-09-30T12:40:00Z">
        <w:r w:rsidRPr="00E97ED4" w:rsidDel="00245DA1">
          <w:delText>T</w:delText>
        </w:r>
      </w:del>
      <w:r w:rsidRPr="00E97ED4">
        <w:t xml:space="preserve">he number of bilateral agreements for the implementation of the Convention and the transboundary procedures of the Protocol </w:t>
      </w:r>
      <w:del w:id="107" w:author="Marta Truszewska" w:date="2020-09-30T12:40:00Z">
        <w:r w:rsidRPr="00E97ED4" w:rsidDel="00245DA1">
          <w:delText xml:space="preserve">could be increased </w:delText>
        </w:r>
      </w:del>
      <w:r w:rsidRPr="00E97ED4">
        <w:t xml:space="preserve">and </w:t>
      </w:r>
      <w:ins w:id="108" w:author="Marta Truszewska" w:date="2020-09-30T12:40:00Z">
        <w:r w:rsidR="00245DA1">
          <w:t xml:space="preserve">simplifying </w:t>
        </w:r>
      </w:ins>
      <w:r w:rsidRPr="00E97ED4">
        <w:t xml:space="preserve">their drafting </w:t>
      </w:r>
      <w:del w:id="109" w:author="Marta Truszewska" w:date="2020-09-30T12:41:00Z">
        <w:r w:rsidRPr="00E97ED4" w:rsidDel="00245DA1">
          <w:delText>be simplified</w:delText>
        </w:r>
        <w:bookmarkEnd w:id="103"/>
        <w:r w:rsidRPr="00E97ED4" w:rsidDel="00245DA1">
          <w:delText xml:space="preserve"> </w:delText>
        </w:r>
      </w:del>
      <w:r w:rsidRPr="00E97ED4">
        <w:t>in order to achieve uniformity of interpretation of the treaties between neighbouring countries.</w:t>
      </w:r>
      <w:del w:id="110" w:author="Marta Truszewska" w:date="2020-09-30T12:41:00Z">
        <w:r w:rsidRPr="00E97ED4" w:rsidDel="00245DA1">
          <w:delText>]</w:delText>
        </w:r>
      </w:del>
    </w:p>
    <w:p w14:paraId="5F2F69FE" w14:textId="4524565B" w:rsidR="007C05FB" w:rsidRPr="00E97ED4" w:rsidRDefault="007C05FB" w:rsidP="007C05FB">
      <w:pPr>
        <w:pStyle w:val="H23G"/>
      </w:pPr>
      <w:r w:rsidRPr="00E97ED4">
        <w:tab/>
        <w:t>7.</w:t>
      </w:r>
      <w:r w:rsidRPr="00E97ED4">
        <w:tab/>
      </w:r>
      <w:del w:id="111" w:author="Presidency" w:date="2020-11-06T16:00:00Z">
        <w:r w:rsidRPr="00E97ED4" w:rsidDel="00EB7851">
          <w:delText xml:space="preserve">[Seventh priority:] </w:delText>
        </w:r>
      </w:del>
      <w:r w:rsidRPr="00E97ED4">
        <w:t xml:space="preserve">Enhancing networking </w:t>
      </w:r>
    </w:p>
    <w:p w14:paraId="3902139C" w14:textId="111319AD" w:rsidR="007C05FB" w:rsidRPr="00E97ED4" w:rsidRDefault="007C05FB" w:rsidP="007C05FB">
      <w:pPr>
        <w:pStyle w:val="SingleTxtG"/>
      </w:pPr>
      <w:r w:rsidRPr="00E97ED4">
        <w:t>16.</w:t>
      </w:r>
      <w:r w:rsidRPr="00E97ED4">
        <w:tab/>
      </w:r>
      <w:bookmarkStart w:id="112" w:name="_Hlk50973343"/>
      <w:bookmarkStart w:id="113" w:name="_Hlk32326693"/>
      <w:del w:id="114" w:author="Marta Truszewska" w:date="2020-09-30T12:38:00Z">
        <w:r w:rsidRPr="00E97ED4" w:rsidDel="00245DA1">
          <w:rPr>
            <w:i/>
            <w:iCs/>
          </w:rPr>
          <w:delText>Option 1</w:delText>
        </w:r>
        <w:bookmarkEnd w:id="112"/>
        <w:r w:rsidRPr="00E97ED4" w:rsidDel="00245DA1">
          <w:delText xml:space="preserve"> [</w:delText>
        </w:r>
        <w:bookmarkStart w:id="115" w:name="_Hlk50892200"/>
        <w:bookmarkEnd w:id="113"/>
        <w:r w:rsidRPr="00E97ED4" w:rsidDel="00245DA1">
          <w:delText>The seventh priority objective is to improve transboundary cooperation through enhancing the use and functioning of the networks of national focal points and points of contact for notification,</w:delText>
        </w:r>
        <w:bookmarkEnd w:id="115"/>
        <w:r w:rsidRPr="00E97ED4" w:rsidDel="00245DA1">
          <w:delText>]</w:delText>
        </w:r>
        <w:r w:rsidRPr="00E97ED4" w:rsidDel="00245DA1">
          <w:rPr>
            <w:i/>
            <w:iCs/>
          </w:rPr>
          <w:delText xml:space="preserve"> </w:delText>
        </w:r>
        <w:bookmarkStart w:id="116" w:name="_Hlk50973354"/>
        <w:r w:rsidRPr="00E97ED4" w:rsidDel="00245DA1">
          <w:rPr>
            <w:i/>
            <w:iCs/>
          </w:rPr>
          <w:delText>Option 2</w:delText>
        </w:r>
        <w:r w:rsidRPr="00E97ED4" w:rsidDel="00245DA1">
          <w:delText xml:space="preserve"> </w:delText>
        </w:r>
        <w:bookmarkEnd w:id="116"/>
        <w:r w:rsidRPr="00E97ED4" w:rsidDel="00245DA1">
          <w:delText>[</w:delText>
        </w:r>
      </w:del>
      <w:ins w:id="117" w:author="Marta Truszewska" w:date="2020-09-30T12:39:00Z">
        <w:r w:rsidR="00245DA1">
          <w:t>Improving</w:t>
        </w:r>
      </w:ins>
      <w:ins w:id="118" w:author="Marta Truszewska" w:date="2020-09-30T12:38:00Z">
        <w:r w:rsidR="00245DA1">
          <w:t xml:space="preserve"> </w:t>
        </w:r>
      </w:ins>
      <w:del w:id="119" w:author="Marta Truszewska" w:date="2020-09-30T12:38:00Z">
        <w:r w:rsidRPr="00E97ED4" w:rsidDel="00245DA1">
          <w:delText>T</w:delText>
        </w:r>
      </w:del>
      <w:ins w:id="120" w:author="Marta Truszewska" w:date="2020-09-30T12:38:00Z">
        <w:r w:rsidR="00245DA1">
          <w:t>t</w:t>
        </w:r>
      </w:ins>
      <w:r w:rsidRPr="00E97ED4">
        <w:t>ransboundary cooperation through enhancing the use and functioning of the networks of national focal points and points of contact for notification</w:t>
      </w:r>
      <w:del w:id="121" w:author="Marta Truszewska" w:date="2020-09-30T12:38:00Z">
        <w:r w:rsidRPr="00E97ED4" w:rsidDel="00245DA1">
          <w:delText xml:space="preserve"> </w:delText>
        </w:r>
      </w:del>
      <w:ins w:id="122" w:author="Marta Truszewska" w:date="2020-09-30T12:39:00Z">
        <w:r w:rsidR="00245DA1">
          <w:t xml:space="preserve"> </w:t>
        </w:r>
      </w:ins>
      <w:del w:id="123" w:author="Marta Truszewska" w:date="2020-09-30T12:38:00Z">
        <w:r w:rsidRPr="00E97ED4" w:rsidDel="00245DA1">
          <w:delText>could be improved,]</w:delText>
        </w:r>
      </w:del>
      <w:r w:rsidRPr="00E97ED4">
        <w:t>for example, through:</w:t>
      </w:r>
    </w:p>
    <w:p w14:paraId="1FB71573" w14:textId="77777777" w:rsidR="007C05FB" w:rsidRPr="00E97ED4" w:rsidRDefault="007C05FB" w:rsidP="007C05FB">
      <w:pPr>
        <w:pStyle w:val="SingleTxtG"/>
        <w:ind w:firstLine="567"/>
      </w:pPr>
      <w:r w:rsidRPr="00E97ED4">
        <w:t>(a)</w:t>
      </w:r>
      <w:r w:rsidRPr="00E97ED4">
        <w:tab/>
        <w:t>Organizing regular meetings with focal points from neighbouring Parties/the region;</w:t>
      </w:r>
    </w:p>
    <w:p w14:paraId="4DBEA515" w14:textId="77777777" w:rsidR="007C05FB" w:rsidRPr="00E97ED4" w:rsidRDefault="007C05FB" w:rsidP="007C05FB">
      <w:pPr>
        <w:pStyle w:val="SingleTxtG"/>
        <w:ind w:firstLine="567"/>
      </w:pPr>
      <w:r w:rsidRPr="00E97ED4">
        <w:t>(b)</w:t>
      </w:r>
      <w:r w:rsidRPr="00E97ED4">
        <w:tab/>
        <w:t>Holding (informal) discussions on interpretation and implementation issues amongst national focal points of neighbouring Parties;</w:t>
      </w:r>
    </w:p>
    <w:p w14:paraId="25CFFB56" w14:textId="77777777" w:rsidR="007C05FB" w:rsidRPr="00E97ED4" w:rsidRDefault="007C05FB" w:rsidP="007C05FB">
      <w:pPr>
        <w:pStyle w:val="SingleTxtG"/>
        <w:ind w:firstLine="567"/>
      </w:pPr>
      <w:r w:rsidRPr="00E97ED4">
        <w:t>(c)</w:t>
      </w:r>
      <w:r w:rsidRPr="00E97ED4">
        <w:tab/>
        <w:t xml:space="preserve">Encouraging the establishment of more permanent </w:t>
      </w:r>
      <w:proofErr w:type="spellStart"/>
      <w:r w:rsidRPr="00E97ED4">
        <w:t>subregional</w:t>
      </w:r>
      <w:proofErr w:type="spellEnd"/>
      <w:r w:rsidRPr="00E97ED4">
        <w:t xml:space="preserve"> ad hoc groups of focal points and experts of neighbouring Parties to exchange information about projects and national systems and views.</w:t>
      </w:r>
    </w:p>
    <w:p w14:paraId="36E9CA84" w14:textId="2FF69A9B" w:rsidR="007C05FB" w:rsidRPr="00E97ED4" w:rsidRDefault="007C05FB" w:rsidP="007C05FB">
      <w:pPr>
        <w:pStyle w:val="H23G"/>
      </w:pPr>
      <w:r w:rsidRPr="00E97ED4">
        <w:tab/>
        <w:t>8.</w:t>
      </w:r>
      <w:r w:rsidRPr="00E97ED4">
        <w:tab/>
      </w:r>
      <w:del w:id="124" w:author="Presidency" w:date="2020-11-06T16:00:00Z">
        <w:r w:rsidRPr="00E97ED4" w:rsidDel="00EB7851">
          <w:delText xml:space="preserve">[Eighth priority:] </w:delText>
        </w:r>
      </w:del>
      <w:r w:rsidRPr="00E97ED4">
        <w:t>Ensuring the effectiveness of the compliance mechanism</w:t>
      </w:r>
    </w:p>
    <w:p w14:paraId="420AED3D" w14:textId="40B672AC" w:rsidR="007C05FB" w:rsidRPr="00E97ED4" w:rsidRDefault="007C05FB" w:rsidP="007C05FB">
      <w:pPr>
        <w:pStyle w:val="SingleTxtG"/>
      </w:pPr>
      <w:r w:rsidRPr="00E97ED4">
        <w:t>17.</w:t>
      </w:r>
      <w:r w:rsidRPr="00E97ED4">
        <w:tab/>
      </w:r>
      <w:bookmarkStart w:id="125" w:name="_Hlk32326965"/>
      <w:del w:id="126" w:author="Marta Truszewska" w:date="2020-09-30T12:36:00Z">
        <w:r w:rsidRPr="00E97ED4" w:rsidDel="00245DA1">
          <w:rPr>
            <w:i/>
            <w:iCs/>
          </w:rPr>
          <w:delText>Option 1</w:delText>
        </w:r>
        <w:r w:rsidRPr="00E97ED4" w:rsidDel="00245DA1">
          <w:delText xml:space="preserve"> [The eighth priority objective is to </w:delText>
        </w:r>
        <w:bookmarkEnd w:id="125"/>
        <w:r w:rsidRPr="00E97ED4" w:rsidDel="00245DA1">
          <w:delText>ensure that the review of compliance mechanism under the Convention and the Protocol functions well and its outcomes are respected, so that it can effectively assist Parties in fully meeting their obligations under the treaties. Related actions could include the following]</w:delText>
        </w:r>
        <w:r w:rsidRPr="00E97ED4" w:rsidDel="00245DA1">
          <w:rPr>
            <w:i/>
            <w:iCs/>
          </w:rPr>
          <w:delText xml:space="preserve"> Option 2</w:delText>
        </w:r>
        <w:r w:rsidRPr="00E97ED4" w:rsidDel="00245DA1">
          <w:delText xml:space="preserve"> [</w:delText>
        </w:r>
      </w:del>
      <w:r w:rsidRPr="00E97ED4">
        <w:t>Ensure that the review of compliance mechanism under the Convention and the Protocol functions well and its outcomes are respected, so that it can effectively assist Parties in fully meeting their obligations under the treaties</w:t>
      </w:r>
      <w:bookmarkStart w:id="127" w:name="_Hlk50892283"/>
      <w:r w:rsidRPr="00E97ED4">
        <w:t xml:space="preserve">]. Related actions </w:t>
      </w:r>
      <w:del w:id="128" w:author="Marta Truszewska" w:date="2020-09-30T12:37:00Z">
        <w:r w:rsidRPr="00E97ED4" w:rsidDel="00245DA1">
          <w:delText xml:space="preserve">[could] </w:delText>
        </w:r>
      </w:del>
      <w:r w:rsidRPr="00E97ED4">
        <w:t>include the following</w:t>
      </w:r>
      <w:bookmarkEnd w:id="127"/>
      <w:ins w:id="129" w:author="Marta Truszewska" w:date="2020-10-23T13:29:00Z">
        <w:r w:rsidR="00576232">
          <w:t xml:space="preserve"> </w:t>
        </w:r>
        <w:r w:rsidR="00576232" w:rsidRPr="009E05A0">
          <w:t>examples</w:t>
        </w:r>
      </w:ins>
      <w:r w:rsidRPr="009E05A0">
        <w:t>:</w:t>
      </w:r>
      <w:r w:rsidRPr="00E97ED4">
        <w:t xml:space="preserve"> </w:t>
      </w:r>
    </w:p>
    <w:p w14:paraId="383C1B59" w14:textId="77777777" w:rsidR="007C05FB" w:rsidRPr="00E97ED4" w:rsidRDefault="007C05FB" w:rsidP="007C05FB">
      <w:pPr>
        <w:pStyle w:val="SingleTxtG"/>
        <w:ind w:firstLine="567"/>
      </w:pPr>
      <w:r w:rsidRPr="00E97ED4">
        <w:t>(a)</w:t>
      </w:r>
      <w:r w:rsidRPr="00E97ED4">
        <w:tab/>
        <w:t>Reviewing the operating rules, funding and number of and election criteria for the Committee members to strengthen the mechanism;</w:t>
      </w:r>
    </w:p>
    <w:p w14:paraId="74F1E52B" w14:textId="77777777" w:rsidR="007C05FB" w:rsidRPr="00E97ED4" w:rsidRDefault="007C05FB" w:rsidP="007C05FB">
      <w:pPr>
        <w:pStyle w:val="SingleTxtG"/>
        <w:ind w:firstLine="567"/>
      </w:pPr>
      <w:r w:rsidRPr="00E97ED4">
        <w:t>(b)</w:t>
      </w:r>
      <w:r w:rsidRPr="00E97ED4">
        <w:tab/>
        <w:t>Ensuring that Parties respond to the Committee’s queries in a timely manner.</w:t>
      </w:r>
    </w:p>
    <w:p w14:paraId="7EF19987" w14:textId="30E1F171" w:rsidR="007C05FB" w:rsidRPr="00E97ED4" w:rsidRDefault="007C05FB" w:rsidP="007C05FB">
      <w:pPr>
        <w:pStyle w:val="H23G"/>
      </w:pPr>
      <w:r w:rsidRPr="00E97ED4">
        <w:tab/>
        <w:t>9.</w:t>
      </w:r>
      <w:r w:rsidRPr="00E97ED4">
        <w:tab/>
      </w:r>
      <w:del w:id="130" w:author="Presidency" w:date="2020-11-06T16:00:00Z">
        <w:r w:rsidRPr="00E97ED4" w:rsidDel="00EB7851">
          <w:delText xml:space="preserve">[Ninth priority:] </w:delText>
        </w:r>
      </w:del>
      <w:r w:rsidRPr="00E97ED4">
        <w:t>Improving reporting and review of implementation</w:t>
      </w:r>
    </w:p>
    <w:p w14:paraId="159BDA70" w14:textId="3B027EC5" w:rsidR="007C05FB" w:rsidRPr="00E97ED4" w:rsidRDefault="007C05FB" w:rsidP="007C05FB">
      <w:pPr>
        <w:pStyle w:val="SingleTxtG"/>
      </w:pPr>
      <w:r w:rsidRPr="00E97ED4">
        <w:t>18.</w:t>
      </w:r>
      <w:r w:rsidRPr="00E97ED4">
        <w:tab/>
      </w:r>
      <w:del w:id="131" w:author="Marta Truszewska" w:date="2020-09-30T12:23:00Z">
        <w:r w:rsidRPr="00E97ED4" w:rsidDel="004A0714">
          <w:rPr>
            <w:i/>
            <w:iCs/>
          </w:rPr>
          <w:delText>Option 1</w:delText>
        </w:r>
        <w:r w:rsidRPr="00E97ED4" w:rsidDel="004A0714">
          <w:delText xml:space="preserve"> [The ninth priority objective is to </w:delText>
        </w:r>
        <w:bookmarkStart w:id="132" w:name="_Hlk50892724"/>
        <w:r w:rsidRPr="00E97ED4" w:rsidDel="004A0714">
          <w:delText>use the mandatory reporting mechanism under the Convention and the Protocol to better monitor and support the review of implementation</w:delText>
        </w:r>
        <w:bookmarkEnd w:id="132"/>
        <w:r w:rsidRPr="00E97ED4" w:rsidDel="004A0714">
          <w:delText xml:space="preserve">.] </w:delText>
        </w:r>
        <w:r w:rsidRPr="00E97ED4" w:rsidDel="004A0714">
          <w:rPr>
            <w:i/>
            <w:iCs/>
          </w:rPr>
          <w:delText>Option 2</w:delText>
        </w:r>
        <w:r w:rsidRPr="00E97ED4" w:rsidDel="004A0714">
          <w:delText xml:space="preserve"> [</w:delText>
        </w:r>
      </w:del>
      <w:ins w:id="133" w:author="Marta Truszewska" w:date="2020-09-30T12:36:00Z">
        <w:r w:rsidR="00245DA1">
          <w:t xml:space="preserve">Usage of </w:t>
        </w:r>
      </w:ins>
      <w:del w:id="134" w:author="Marta Truszewska" w:date="2020-09-30T12:36:00Z">
        <w:r w:rsidRPr="00E97ED4" w:rsidDel="00245DA1">
          <w:delText>T</w:delText>
        </w:r>
      </w:del>
      <w:ins w:id="135" w:author="Marta Truszewska" w:date="2020-09-30T12:36:00Z">
        <w:r w:rsidR="00245DA1">
          <w:t>t</w:t>
        </w:r>
      </w:ins>
      <w:r w:rsidRPr="00E97ED4">
        <w:t xml:space="preserve">he mandatory reporting mechanism under the Convention and the Protocol </w:t>
      </w:r>
      <w:del w:id="136" w:author="Marta Truszewska" w:date="2020-09-30T12:35:00Z">
        <w:r w:rsidRPr="00E97ED4" w:rsidDel="00245DA1">
          <w:delText xml:space="preserve">could </w:delText>
        </w:r>
      </w:del>
      <w:ins w:id="137" w:author="Marta Truszewska" w:date="2020-09-30T12:36:00Z">
        <w:r w:rsidR="00245DA1">
          <w:t>for</w:t>
        </w:r>
      </w:ins>
      <w:del w:id="138" w:author="Marta Truszewska" w:date="2020-09-30T12:36:00Z">
        <w:r w:rsidRPr="00E97ED4" w:rsidDel="00245DA1">
          <w:delText>be used to</w:delText>
        </w:r>
      </w:del>
      <w:r w:rsidRPr="00E97ED4">
        <w:t xml:space="preserve"> better monitor</w:t>
      </w:r>
      <w:ins w:id="139" w:author="Marta Truszewska" w:date="2020-09-30T12:35:00Z">
        <w:r w:rsidR="00245DA1">
          <w:t>ing</w:t>
        </w:r>
      </w:ins>
      <w:r w:rsidRPr="00E97ED4">
        <w:t xml:space="preserve"> and support</w:t>
      </w:r>
      <w:ins w:id="140" w:author="Marta Truszewska" w:date="2020-09-30T12:35:00Z">
        <w:r w:rsidR="00245DA1">
          <w:t>ing</w:t>
        </w:r>
      </w:ins>
      <w:r w:rsidRPr="00E97ED4">
        <w:t xml:space="preserve"> the review of implementation</w:t>
      </w:r>
      <w:del w:id="141" w:author="Marta Truszewska" w:date="2020-09-30T12:24:00Z">
        <w:r w:rsidRPr="00E97ED4" w:rsidDel="004A0714">
          <w:delText>]</w:delText>
        </w:r>
      </w:del>
      <w:r w:rsidRPr="00E97ED4">
        <w:t xml:space="preserve">. Actions to this end </w:t>
      </w:r>
      <w:del w:id="142" w:author="Marta Truszewska" w:date="2020-09-30T12:27:00Z">
        <w:r w:rsidRPr="00E97ED4" w:rsidDel="00165A94">
          <w:delText xml:space="preserve">[may] </w:delText>
        </w:r>
      </w:del>
      <w:r w:rsidRPr="00E97ED4">
        <w:t>include the following</w:t>
      </w:r>
      <w:ins w:id="143" w:author="Marta Truszewska" w:date="2020-10-23T13:29:00Z">
        <w:r w:rsidR="00576232">
          <w:t xml:space="preserve"> </w:t>
        </w:r>
        <w:r w:rsidR="00576232" w:rsidRPr="009E05A0">
          <w:t>examples</w:t>
        </w:r>
      </w:ins>
      <w:r w:rsidRPr="009E05A0">
        <w:t>:</w:t>
      </w:r>
    </w:p>
    <w:p w14:paraId="1717C10C" w14:textId="77777777" w:rsidR="007C05FB" w:rsidRPr="00E97ED4" w:rsidRDefault="007C05FB" w:rsidP="007C05FB">
      <w:pPr>
        <w:pStyle w:val="SingleTxtG"/>
        <w:ind w:firstLine="567"/>
        <w:rPr>
          <w:b/>
        </w:rPr>
      </w:pPr>
      <w:r w:rsidRPr="00E97ED4">
        <w:t>(a)</w:t>
      </w:r>
      <w:r w:rsidRPr="00E97ED4">
        <w:tab/>
        <w:t>Improving the timeliness and quality of the mandatory reporting and the questionnaires;</w:t>
      </w:r>
    </w:p>
    <w:p w14:paraId="0555B258" w14:textId="77777777" w:rsidR="007C05FB" w:rsidRPr="00E97ED4" w:rsidRDefault="007C05FB" w:rsidP="007C05FB">
      <w:pPr>
        <w:pStyle w:val="SingleTxtG"/>
        <w:ind w:firstLine="567"/>
      </w:pPr>
      <w:r w:rsidRPr="00E97ED4">
        <w:t>(b)</w:t>
      </w:r>
      <w:r w:rsidRPr="00E97ED4">
        <w:tab/>
        <w:t xml:space="preserve">Adapting the reviews of implementation </w:t>
      </w:r>
      <w:proofErr w:type="gramStart"/>
      <w:r w:rsidRPr="00E97ED4">
        <w:t>to:</w:t>
      </w:r>
      <w:proofErr w:type="gramEnd"/>
      <w:r w:rsidRPr="00E97ED4">
        <w:t xml:space="preserve"> maximize their usefulness as a source of information; highlight progress achieved; draw attention to areas that need improvement; disseminate best practice; and inform the Implementation Committee of potential non-compliance.</w:t>
      </w:r>
    </w:p>
    <w:p w14:paraId="43A78A4C" w14:textId="317D01B9" w:rsidR="007C05FB" w:rsidRPr="00E97ED4" w:rsidRDefault="007C05FB" w:rsidP="007C05FB">
      <w:pPr>
        <w:pStyle w:val="H23G"/>
      </w:pPr>
      <w:r w:rsidRPr="00E97ED4">
        <w:tab/>
      </w:r>
      <w:del w:id="144" w:author="Marta Truszewska" w:date="2020-09-30T12:18:00Z">
        <w:r w:rsidRPr="00E97ED4" w:rsidDel="004A0714">
          <w:delText>[</w:delText>
        </w:r>
      </w:del>
      <w:r w:rsidRPr="00E97ED4">
        <w:t>10.</w:t>
      </w:r>
      <w:r w:rsidRPr="00E97ED4">
        <w:tab/>
      </w:r>
      <w:ins w:id="145" w:author="Marta Truszewska" w:date="2020-09-30T12:20:00Z">
        <w:del w:id="146" w:author="Presidency" w:date="2020-11-06T16:00:00Z">
          <w:r w:rsidR="004A0714" w:rsidDel="00EB7851">
            <w:delText xml:space="preserve">Tenth priority: </w:delText>
          </w:r>
        </w:del>
      </w:ins>
      <w:r w:rsidRPr="00E97ED4">
        <w:t>Increasing funding</w:t>
      </w:r>
    </w:p>
    <w:p w14:paraId="0D716585" w14:textId="12C4B0AC" w:rsidR="007C05FB" w:rsidRPr="00E97ED4" w:rsidRDefault="007C05FB" w:rsidP="007C05FB">
      <w:pPr>
        <w:pStyle w:val="SingleTxtG"/>
      </w:pPr>
      <w:r w:rsidRPr="00E97ED4">
        <w:t>19.</w:t>
      </w:r>
      <w:r w:rsidRPr="00E97ED4">
        <w:tab/>
      </w:r>
      <w:del w:id="147" w:author="Marta Truszewska" w:date="2020-09-30T12:20:00Z">
        <w:r w:rsidRPr="00E97ED4" w:rsidDel="004A0714">
          <w:delText>The tenth priority objective is for Parties to make</w:delText>
        </w:r>
      </w:del>
      <w:ins w:id="148" w:author="Marta Truszewska" w:date="2020-09-30T12:20:00Z">
        <w:r w:rsidR="004A0714">
          <w:t>Parties making</w:t>
        </w:r>
      </w:ins>
      <w:r w:rsidRPr="00E97ED4">
        <w:t xml:space="preserve"> adequate resources available, by contributing to the trust fund the necessary funding and by providing in-kind contributions that will adequately back all workplan activities and the secretariat services. </w:t>
      </w:r>
      <w:del w:id="149" w:author="Kinne, Alice" w:date="2020-10-01T10:31:00Z">
        <w:r w:rsidRPr="00E97ED4" w:rsidDel="00D76ECA">
          <w:delText xml:space="preserve">Related actions include the following: </w:delText>
        </w:r>
      </w:del>
    </w:p>
    <w:p w14:paraId="525065F9" w14:textId="3E9A694C" w:rsidR="007C05FB" w:rsidRPr="00A843F1" w:rsidDel="00D76ECA" w:rsidRDefault="007C05FB" w:rsidP="00D76ECA">
      <w:pPr>
        <w:pStyle w:val="SingleTxtG"/>
        <w:ind w:firstLine="567"/>
        <w:rPr>
          <w:del w:id="150" w:author="Kinne, Alice" w:date="2020-10-01T10:27:00Z"/>
        </w:rPr>
      </w:pPr>
      <w:del w:id="151" w:author="Kinne, Alice" w:date="2020-10-01T10:27:00Z">
        <w:r w:rsidRPr="00A843F1" w:rsidDel="00D76ECA">
          <w:delText>(a)</w:delText>
        </w:r>
        <w:r w:rsidRPr="00A843F1" w:rsidDel="00D76ECA">
          <w:tab/>
          <w:delText>Urg</w:delText>
        </w:r>
        <w:r w:rsidDel="00D76ECA">
          <w:delText>ing</w:delText>
        </w:r>
        <w:r w:rsidRPr="00A843F1" w:rsidDel="00D76ECA">
          <w:delText xml:space="preserve"> all Parties to contribute and/or increase their contribution; </w:delText>
        </w:r>
      </w:del>
    </w:p>
    <w:p w14:paraId="7164E64F" w14:textId="624628D6" w:rsidR="007C05FB" w:rsidRPr="00A843F1" w:rsidDel="00D76ECA" w:rsidRDefault="007C05FB" w:rsidP="00D76ECA">
      <w:pPr>
        <w:pStyle w:val="SingleTxtG"/>
        <w:ind w:firstLine="567"/>
        <w:rPr>
          <w:del w:id="152" w:author="Kinne, Alice" w:date="2020-10-01T10:27:00Z"/>
        </w:rPr>
      </w:pPr>
      <w:del w:id="153" w:author="Kinne, Alice" w:date="2020-10-01T10:27:00Z">
        <w:r w:rsidRPr="00A843F1" w:rsidDel="00D76ECA">
          <w:lastRenderedPageBreak/>
          <w:delText>(b)</w:delText>
        </w:r>
        <w:r w:rsidDel="00D76ECA">
          <w:tab/>
        </w:r>
      </w:del>
      <w:del w:id="154" w:author="Kinne, Alice" w:date="2020-10-01T09:45:00Z">
        <w:r w:rsidRPr="00A843F1" w:rsidDel="000A1483">
          <w:delText>Propos</w:delText>
        </w:r>
        <w:r w:rsidDel="000A1483">
          <w:delText>ing</w:delText>
        </w:r>
        <w:r w:rsidRPr="00A843F1" w:rsidDel="000A1483">
          <w:delText xml:space="preserve"> and seek</w:delText>
        </w:r>
        <w:r w:rsidDel="000A1483">
          <w:delText>ing</w:delText>
        </w:r>
        <w:r w:rsidRPr="00A843F1" w:rsidDel="000A1483">
          <w:delText xml:space="preserve"> agreement on a new financial scheme</w:delText>
        </w:r>
        <w:r w:rsidDel="000A1483">
          <w:delText>;</w:delText>
        </w:r>
      </w:del>
      <w:del w:id="155" w:author="Kinne, Alice" w:date="2020-10-01T10:27:00Z">
        <w:r w:rsidRPr="00A843F1" w:rsidDel="00D76ECA">
          <w:delText xml:space="preserve"> </w:delText>
        </w:r>
      </w:del>
    </w:p>
    <w:p w14:paraId="46E45145" w14:textId="04ACAAC7" w:rsidR="007C05FB" w:rsidRDefault="007C05FB">
      <w:pPr>
        <w:pStyle w:val="SingleTxtG"/>
        <w:ind w:firstLine="567"/>
      </w:pPr>
      <w:del w:id="156" w:author="Kinne, Alice" w:date="2020-10-01T10:27:00Z">
        <w:r w:rsidRPr="00A843F1" w:rsidDel="00D76ECA">
          <w:delText>(c)</w:delText>
        </w:r>
        <w:r w:rsidRPr="00A843F1" w:rsidDel="00D76ECA">
          <w:tab/>
          <w:delText>Supplement</w:delText>
        </w:r>
        <w:r w:rsidDel="00D76ECA">
          <w:delText>ing</w:delText>
        </w:r>
        <w:r w:rsidRPr="00A843F1" w:rsidDel="00D76ECA">
          <w:delText xml:space="preserve"> the secretariat’s staffing through Junior Professional Officers sponsored by Parties</w:delText>
        </w:r>
        <w:r w:rsidDel="00D76ECA">
          <w:delText>.]</w:delText>
        </w:r>
      </w:del>
    </w:p>
    <w:p w14:paraId="400EA58C" w14:textId="126AC748" w:rsidR="007C05FB" w:rsidRPr="00BC27F8" w:rsidRDefault="007C05FB" w:rsidP="007C05FB">
      <w:pPr>
        <w:pStyle w:val="H23G"/>
      </w:pPr>
      <w:bookmarkStart w:id="157" w:name="_Hlk32328431"/>
      <w:r>
        <w:tab/>
      </w:r>
      <w:del w:id="158" w:author="Marta Truszewska" w:date="2020-09-30T12:22:00Z">
        <w:r w:rsidDel="004A0714">
          <w:delText>[</w:delText>
        </w:r>
      </w:del>
      <w:r w:rsidRPr="00BC27F8">
        <w:t>11.</w:t>
      </w:r>
      <w:r w:rsidRPr="00BC27F8">
        <w:tab/>
      </w:r>
      <w:bookmarkStart w:id="159" w:name="_Hlk50980677"/>
      <w:ins w:id="160" w:author="Marta Truszewska" w:date="2020-09-30T12:22:00Z">
        <w:del w:id="161" w:author="Presidency" w:date="2020-11-06T16:00:00Z">
          <w:r w:rsidR="004A0714" w:rsidDel="00EB7851">
            <w:delText xml:space="preserve">Eleventh priority: </w:delText>
          </w:r>
        </w:del>
      </w:ins>
      <w:r w:rsidRPr="00BC27F8">
        <w:t>Improv</w:t>
      </w:r>
      <w:r>
        <w:t>ing</w:t>
      </w:r>
      <w:r w:rsidRPr="00BC27F8">
        <w:t xml:space="preserve"> interaction and </w:t>
      </w:r>
      <w:r>
        <w:t xml:space="preserve">reaching </w:t>
      </w:r>
      <w:r w:rsidRPr="00BC27F8">
        <w:t xml:space="preserve">consensus </w:t>
      </w:r>
      <w:bookmarkEnd w:id="159"/>
    </w:p>
    <w:bookmarkEnd w:id="157"/>
    <w:p w14:paraId="0CF1D1C4" w14:textId="02800833" w:rsidR="007C05FB" w:rsidDel="00D76ECA" w:rsidRDefault="007C05FB" w:rsidP="00D76ECA">
      <w:pPr>
        <w:pStyle w:val="SingleTxtG"/>
        <w:rPr>
          <w:del w:id="162" w:author="Kinne, Alice" w:date="2020-10-01T10:34:00Z"/>
        </w:rPr>
      </w:pPr>
      <w:r>
        <w:t>20</w:t>
      </w:r>
      <w:r w:rsidRPr="00BC27F8">
        <w:t>.</w:t>
      </w:r>
      <w:r w:rsidRPr="00BC27F8">
        <w:tab/>
      </w:r>
      <w:bookmarkStart w:id="163" w:name="_Hlk32329059"/>
      <w:del w:id="164" w:author="Marta Truszewska" w:date="2020-09-30T12:22:00Z">
        <w:r w:rsidRPr="00BC27F8" w:rsidDel="004A0714">
          <w:delText xml:space="preserve">The eleventh priority objective </w:delText>
        </w:r>
        <w:bookmarkEnd w:id="163"/>
        <w:r w:rsidRPr="00BC27F8" w:rsidDel="004A0714">
          <w:delText xml:space="preserve">is to improve </w:delText>
        </w:r>
      </w:del>
      <w:ins w:id="165" w:author="Marta Truszewska" w:date="2020-09-30T12:23:00Z">
        <w:r w:rsidR="004A0714">
          <w:t xml:space="preserve">Improve </w:t>
        </w:r>
      </w:ins>
      <w:r w:rsidRPr="00BC27F8">
        <w:t xml:space="preserve">Parties’ interaction and ensure consensus-based decision-making at the meetings of the </w:t>
      </w:r>
      <w:r>
        <w:t>t</w:t>
      </w:r>
      <w:r w:rsidRPr="00BC27F8">
        <w:t xml:space="preserve">reaty bodies, </w:t>
      </w:r>
      <w:del w:id="166" w:author="Kinne, Alice" w:date="2020-10-01T10:34:00Z">
        <w:r w:rsidDel="00D76ECA">
          <w:delText>by:</w:delText>
        </w:r>
      </w:del>
    </w:p>
    <w:p w14:paraId="340900E1" w14:textId="51D6B3B2" w:rsidR="007C05FB" w:rsidDel="00D76ECA" w:rsidRDefault="007C05FB" w:rsidP="00B51348">
      <w:pPr>
        <w:pStyle w:val="SingleTxtG"/>
        <w:rPr>
          <w:del w:id="167" w:author="Kinne, Alice" w:date="2020-10-01T10:34:00Z"/>
        </w:rPr>
      </w:pPr>
      <w:del w:id="168" w:author="Kinne, Alice" w:date="2020-10-01T10:34:00Z">
        <w:r w:rsidDel="00D76ECA">
          <w:delText>(a)</w:delText>
        </w:r>
        <w:r w:rsidDel="00D76ECA">
          <w:tab/>
          <w:delText>L</w:delText>
        </w:r>
        <w:r w:rsidRPr="00BC27F8" w:rsidDel="00D76ECA">
          <w:delText>imiting revisions to official meeting documents and decisions</w:delText>
        </w:r>
        <w:r w:rsidDel="00D76ECA">
          <w:delText xml:space="preserve">; </w:delText>
        </w:r>
      </w:del>
    </w:p>
    <w:p w14:paraId="587385D0" w14:textId="69CBDEC2" w:rsidR="007C05FB" w:rsidRDefault="007C05FB" w:rsidP="00B51348">
      <w:pPr>
        <w:pStyle w:val="SingleTxtG"/>
      </w:pPr>
      <w:del w:id="169" w:author="Kinne, Alice" w:date="2020-10-01T10:34:00Z">
        <w:r w:rsidDel="00D76ECA">
          <w:delText>(b)</w:delText>
        </w:r>
        <w:r w:rsidDel="00D76ECA">
          <w:tab/>
          <w:delText>P</w:delText>
        </w:r>
        <w:r w:rsidRPr="00BC27F8" w:rsidDel="00D76ECA">
          <w:delText>roviding any revision proposals on the meeting web</w:delText>
        </w:r>
        <w:r w:rsidDel="00D76ECA">
          <w:delText xml:space="preserve"> </w:delText>
        </w:r>
        <w:r w:rsidRPr="00BC27F8" w:rsidDel="00D76ECA">
          <w:delText>page well in advance of the meetings</w:delText>
        </w:r>
        <w:r w:rsidDel="00D76ECA">
          <w:delText>.]</w:delText>
        </w:r>
      </w:del>
    </w:p>
    <w:p w14:paraId="62E160BD" w14:textId="77777777" w:rsidR="007C05FB" w:rsidRDefault="007C05FB" w:rsidP="007C05FB">
      <w:pPr>
        <w:pStyle w:val="H1G"/>
      </w:pPr>
      <w:r>
        <w:tab/>
        <w:t>B</w:t>
      </w:r>
      <w:r w:rsidRPr="00A843F1">
        <w:t>.</w:t>
      </w:r>
      <w:r w:rsidRPr="00A843F1">
        <w:tab/>
      </w:r>
      <w:r w:rsidRPr="004A21D6">
        <w:t>Increased impact</w:t>
      </w:r>
      <w:r w:rsidRPr="00A843F1">
        <w:t xml:space="preserve"> by addressing new national, regional and global challenges and goals</w:t>
      </w:r>
    </w:p>
    <w:p w14:paraId="7B492D3D" w14:textId="219E2820" w:rsidR="007C05FB" w:rsidRPr="00BC27F8" w:rsidRDefault="007C05FB" w:rsidP="007C05FB">
      <w:pPr>
        <w:pStyle w:val="H23G"/>
      </w:pPr>
      <w:r>
        <w:tab/>
        <w:t>1.</w:t>
      </w:r>
      <w:r>
        <w:tab/>
      </w:r>
      <w:del w:id="170" w:author="Presidency" w:date="2020-11-06T16:00:00Z">
        <w:r w:rsidDel="00EB7851">
          <w:delText xml:space="preserve">[First priority:] </w:delText>
        </w:r>
      </w:del>
      <w:r>
        <w:t xml:space="preserve">Advocating the treaties’ role in addressing national and global challenges </w:t>
      </w:r>
    </w:p>
    <w:p w14:paraId="415983A8" w14:textId="29C69231" w:rsidR="007C05FB" w:rsidRPr="00A843F1" w:rsidRDefault="007C05FB" w:rsidP="007C05FB">
      <w:pPr>
        <w:pStyle w:val="SingleTxtG"/>
      </w:pPr>
      <w:r>
        <w:t>21.</w:t>
      </w:r>
      <w:r>
        <w:tab/>
      </w:r>
      <w:del w:id="171" w:author="Marta Truszewska" w:date="2020-09-30T12:44:00Z">
        <w:r w:rsidRPr="00293322" w:rsidDel="000A2F77">
          <w:rPr>
            <w:i/>
            <w:iCs/>
          </w:rPr>
          <w:delText>Option 1</w:delText>
        </w:r>
        <w:r w:rsidDel="000A2F77">
          <w:delText xml:space="preserve"> [</w:delText>
        </w:r>
        <w:r w:rsidRPr="00BC27F8" w:rsidDel="000A2F77">
          <w:delText xml:space="preserve">The </w:delText>
        </w:r>
        <w:r w:rsidDel="000A2F77">
          <w:delText xml:space="preserve">first </w:delText>
        </w:r>
        <w:r w:rsidRPr="00BC27F8" w:rsidDel="000A2F77">
          <w:delText>priority objective</w:delText>
        </w:r>
        <w:r w:rsidDel="000A2F77">
          <w:delText xml:space="preserve"> is to h</w:delText>
        </w:r>
        <w:r w:rsidRPr="00A843F1" w:rsidDel="000A2F77">
          <w:delText>ighlight</w:delText>
        </w:r>
        <w:r w:rsidDel="000A2F77">
          <w:delText xml:space="preserve"> </w:delText>
        </w:r>
        <w:r w:rsidRPr="00A843F1" w:rsidDel="000A2F77">
          <w:delText>and communicat</w:delText>
        </w:r>
        <w:r w:rsidDel="000A2F77">
          <w:delText>e</w:delText>
        </w:r>
        <w:r w:rsidRPr="00A843F1" w:rsidDel="000A2F77">
          <w:delText xml:space="preserve"> </w:delText>
        </w:r>
        <w:bookmarkStart w:id="172" w:name="_Hlk50894108"/>
        <w:r w:rsidRPr="00A843F1" w:rsidDel="000A2F77">
          <w:delText xml:space="preserve">the role </w:delText>
        </w:r>
        <w:r w:rsidDel="000A2F77">
          <w:delText xml:space="preserve">that </w:delText>
        </w:r>
        <w:r w:rsidRPr="00A843F1" w:rsidDel="000A2F77">
          <w:delText xml:space="preserve">the treaties can play in addressing global and national </w:delText>
        </w:r>
        <w:r w:rsidDel="000A2F77">
          <w:delText xml:space="preserve">priorities and </w:delText>
        </w:r>
        <w:r w:rsidRPr="00A843F1" w:rsidDel="000A2F77">
          <w:delText>challenges</w:delText>
        </w:r>
        <w:r w:rsidDel="000A2F77">
          <w:delText xml:space="preserve"> in the field of environment</w:delText>
        </w:r>
        <w:r w:rsidRPr="00A843F1" w:rsidDel="000A2F77">
          <w:delText xml:space="preserve">, </w:delText>
        </w:r>
        <w:r w:rsidDel="000A2F77">
          <w:delText xml:space="preserve">including in relation to </w:delText>
        </w:r>
        <w:r w:rsidRPr="00A843F1" w:rsidDel="000A2F77">
          <w:delText>climate change, biodiversity, waste management, circular economy, air, soil and water</w:delText>
        </w:r>
        <w:bookmarkEnd w:id="172"/>
        <w:r w:rsidRPr="00A843F1" w:rsidDel="000A2F77">
          <w:delText>.</w:delText>
        </w:r>
        <w:r w:rsidDel="000A2F77">
          <w:delText>]</w:delText>
        </w:r>
        <w:r w:rsidRPr="00293322" w:rsidDel="000A2F77">
          <w:rPr>
            <w:i/>
            <w:iCs/>
          </w:rPr>
          <w:delText xml:space="preserve"> Option </w:delText>
        </w:r>
        <w:r w:rsidDel="000A2F77">
          <w:rPr>
            <w:i/>
            <w:iCs/>
          </w:rPr>
          <w:delText>2</w:delText>
        </w:r>
      </w:del>
      <w:del w:id="173" w:author="Marta Truszewska" w:date="2020-09-30T12:45:00Z">
        <w:r w:rsidDel="000A2F77">
          <w:delText xml:space="preserve"> [</w:delText>
        </w:r>
      </w:del>
      <w:ins w:id="174" w:author="Marta Truszewska" w:date="2020-09-30T12:45:00Z">
        <w:r w:rsidR="000A2F77">
          <w:t xml:space="preserve">Highlighting and communicating </w:t>
        </w:r>
      </w:ins>
      <w:del w:id="175" w:author="Marta Truszewska" w:date="2020-09-30T12:45:00Z">
        <w:r w:rsidDel="000A2F77">
          <w:delText>T</w:delText>
        </w:r>
      </w:del>
      <w:ins w:id="176" w:author="Marta Truszewska" w:date="2020-09-30T12:45:00Z">
        <w:r w:rsidR="000A2F77">
          <w:t>t</w:t>
        </w:r>
      </w:ins>
      <w:r>
        <w:t>he</w:t>
      </w:r>
      <w:r w:rsidRPr="00A843F1">
        <w:t xml:space="preserve"> role </w:t>
      </w:r>
      <w:r>
        <w:t xml:space="preserve">that </w:t>
      </w:r>
      <w:r w:rsidRPr="00A843F1">
        <w:t xml:space="preserve">the treaties can play in addressing global and national </w:t>
      </w:r>
      <w:r>
        <w:t xml:space="preserve">priorities and </w:t>
      </w:r>
      <w:r w:rsidRPr="00A843F1">
        <w:t>challenges</w:t>
      </w:r>
      <w:r>
        <w:t xml:space="preserve"> in the field of environment</w:t>
      </w:r>
      <w:r w:rsidRPr="00A843F1">
        <w:t xml:space="preserve">, </w:t>
      </w:r>
      <w:r>
        <w:t xml:space="preserve">including in relation to </w:t>
      </w:r>
      <w:r w:rsidRPr="00A843F1">
        <w:t>climate change, biodiversity, waste management, circular economy, air, soil and water</w:t>
      </w:r>
      <w:r>
        <w:t xml:space="preserve"> </w:t>
      </w:r>
      <w:del w:id="177" w:author="Marta Truszewska" w:date="2020-09-30T12:45:00Z">
        <w:r w:rsidDel="000A2F77">
          <w:delText xml:space="preserve">could be highlighted and communicated]. </w:delText>
        </w:r>
        <w:bookmarkStart w:id="178" w:name="_Hlk50894247"/>
        <w:r w:rsidRPr="00293322" w:rsidDel="000A2F77">
          <w:rPr>
            <w:i/>
            <w:iCs/>
          </w:rPr>
          <w:delText>Option 1</w:delText>
        </w:r>
        <w:r w:rsidDel="000A2F77">
          <w:delText xml:space="preserve"> [</w:delText>
        </w:r>
      </w:del>
      <w:del w:id="179" w:author="Marta Truszewska" w:date="2020-09-30T12:46:00Z">
        <w:r w:rsidDel="000A2F77">
          <w:delText>To this end</w:delText>
        </w:r>
        <w:r w:rsidRPr="00A843F1" w:rsidDel="000A2F77">
          <w:delText xml:space="preserve">, develop </w:delText>
        </w:r>
        <w:r w:rsidDel="000A2F77">
          <w:delText>best</w:delText>
        </w:r>
        <w:r w:rsidRPr="00A843F1" w:rsidDel="000A2F77">
          <w:delText xml:space="preserve"> practice concerning energy (nuclear, renewables), transport and telecommunication, land</w:delText>
        </w:r>
        <w:r w:rsidDel="000A2F77">
          <w:delText xml:space="preserve"> </w:delText>
        </w:r>
        <w:r w:rsidRPr="00A843F1" w:rsidDel="000A2F77">
          <w:delText>use and urban planning and infrastructure development</w:delText>
        </w:r>
        <w:bookmarkEnd w:id="178"/>
        <w:r w:rsidDel="000A2F77">
          <w:delText>]</w:delText>
        </w:r>
        <w:r w:rsidRPr="00A843F1" w:rsidDel="000A2F77">
          <w:delText xml:space="preserve"> </w:delText>
        </w:r>
        <w:r w:rsidRPr="00293322" w:rsidDel="000A2F77">
          <w:rPr>
            <w:i/>
            <w:iCs/>
          </w:rPr>
          <w:delText xml:space="preserve">Option </w:delText>
        </w:r>
        <w:r w:rsidDel="000A2F77">
          <w:rPr>
            <w:i/>
            <w:iCs/>
          </w:rPr>
          <w:delText>2</w:delText>
        </w:r>
        <w:r w:rsidDel="000A2F77">
          <w:delText xml:space="preserve"> [</w:delText>
        </w:r>
      </w:del>
      <w:r w:rsidRPr="00DF2A17">
        <w:t xml:space="preserve">To this end, </w:t>
      </w:r>
      <w:ins w:id="180" w:author="Marta Truszewska" w:date="2020-09-30T12:46:00Z">
        <w:r w:rsidR="000A2F77">
          <w:t xml:space="preserve">developing </w:t>
        </w:r>
      </w:ins>
      <w:r w:rsidRPr="00DF2A17">
        <w:t>best practice concerning energy (nuclear, renewables), transport and telecommunication, land use and urban planning and infrastructure development</w:t>
      </w:r>
      <w:ins w:id="181" w:author="Marta Truszewska" w:date="2020-09-30T12:46:00Z">
        <w:r w:rsidR="000A2F77">
          <w:t>.</w:t>
        </w:r>
      </w:ins>
      <w:r w:rsidRPr="00DF2A17" w:rsidDel="008A67E4">
        <w:t xml:space="preserve"> </w:t>
      </w:r>
      <w:del w:id="182" w:author="Marta Truszewska" w:date="2020-09-30T12:46:00Z">
        <w:r w:rsidDel="000A2F77">
          <w:delText>could be developed][</w:delText>
        </w:r>
        <w:r w:rsidRPr="00A843F1" w:rsidDel="000A2F77">
          <w:delText>(projects such as the Belt and Road Initiative</w:delText>
        </w:r>
        <w:r w:rsidDel="000A2F77">
          <w:delText>)].</w:delText>
        </w:r>
      </w:del>
    </w:p>
    <w:p w14:paraId="221C9FAC" w14:textId="769318D4" w:rsidR="007C05FB" w:rsidRPr="008924A8" w:rsidRDefault="007C05FB" w:rsidP="007C05FB">
      <w:pPr>
        <w:pStyle w:val="H23G"/>
      </w:pPr>
      <w:r>
        <w:tab/>
      </w:r>
      <w:r w:rsidRPr="008924A8">
        <w:t>2.</w:t>
      </w:r>
      <w:r w:rsidRPr="008924A8">
        <w:tab/>
      </w:r>
      <w:del w:id="183" w:author="Presidency" w:date="2020-11-06T16:01:00Z">
        <w:r w:rsidDel="00EB7851">
          <w:delText xml:space="preserve">[Second priority:] </w:delText>
        </w:r>
      </w:del>
      <w:r w:rsidRPr="008924A8">
        <w:t>Mak</w:t>
      </w:r>
      <w:r>
        <w:t>ing</w:t>
      </w:r>
      <w:r w:rsidRPr="008924A8">
        <w:t xml:space="preserve"> full use of the treaties’ potential</w:t>
      </w:r>
      <w:r>
        <w:t xml:space="preserve"> </w:t>
      </w:r>
    </w:p>
    <w:p w14:paraId="3F264295" w14:textId="7508F4F2" w:rsidR="007C05FB" w:rsidRPr="00A843F1" w:rsidRDefault="007C05FB" w:rsidP="007C05FB">
      <w:pPr>
        <w:pStyle w:val="SingleTxtG"/>
      </w:pPr>
      <w:r>
        <w:t>22.</w:t>
      </w:r>
      <w:r>
        <w:tab/>
      </w:r>
      <w:del w:id="184" w:author="Marta Truszewska" w:date="2020-09-30T12:47:00Z">
        <w:r w:rsidRPr="00293322" w:rsidDel="000A2F77">
          <w:rPr>
            <w:i/>
            <w:iCs/>
          </w:rPr>
          <w:delText>Option 1</w:delText>
        </w:r>
        <w:r w:rsidDel="000A2F77">
          <w:delText xml:space="preserve"> [The second priority objective is to make</w:delText>
        </w:r>
        <w:r w:rsidRPr="00284E6E" w:rsidDel="000A2F77">
          <w:delText xml:space="preserve"> use of the treaties’ potential to address new global, regional and national goals and commitments.</w:delText>
        </w:r>
        <w:r w:rsidDel="000A2F77">
          <w:delText>]</w:delText>
        </w:r>
        <w:r w:rsidRPr="00293322" w:rsidDel="000A2F77">
          <w:rPr>
            <w:i/>
            <w:iCs/>
          </w:rPr>
          <w:delText xml:space="preserve"> Option </w:delText>
        </w:r>
        <w:r w:rsidDel="000A2F77">
          <w:rPr>
            <w:i/>
            <w:iCs/>
          </w:rPr>
          <w:delText>2</w:delText>
        </w:r>
        <w:r w:rsidDel="000A2F77">
          <w:delText xml:space="preserve"> [</w:delText>
        </w:r>
      </w:del>
      <w:ins w:id="185" w:author="Marta Truszewska" w:date="2020-09-30T12:47:00Z">
        <w:r w:rsidR="000A2F77">
          <w:t xml:space="preserve"> Making </w:t>
        </w:r>
      </w:ins>
      <w:del w:id="186" w:author="Marta Truszewska" w:date="2020-09-30T12:47:00Z">
        <w:r w:rsidDel="000A2F77">
          <w:delText>F</w:delText>
        </w:r>
      </w:del>
      <w:ins w:id="187" w:author="Marta Truszewska" w:date="2020-09-30T12:47:00Z">
        <w:r w:rsidR="000A2F77">
          <w:t>f</w:t>
        </w:r>
      </w:ins>
      <w:r w:rsidRPr="00A843F1">
        <w:t xml:space="preserve">ull use </w:t>
      </w:r>
      <w:del w:id="188" w:author="Marta Truszewska" w:date="2020-09-30T12:47:00Z">
        <w:r w:rsidDel="000A2F77">
          <w:delText xml:space="preserve">should be made </w:delText>
        </w:r>
      </w:del>
      <w:r w:rsidRPr="00A843F1">
        <w:t>of the treaties</w:t>
      </w:r>
      <w:r>
        <w:t>’</w:t>
      </w:r>
      <w:r w:rsidRPr="00A843F1">
        <w:t xml:space="preserve"> potential to address new global, regional and national goals and commitments.</w:t>
      </w:r>
      <w:del w:id="189" w:author="Marta Truszewska" w:date="2020-09-30T12:47:00Z">
        <w:r w:rsidDel="000A2F77">
          <w:delText>]</w:delText>
        </w:r>
      </w:del>
      <w:r>
        <w:t xml:space="preserve"> For example, make </w:t>
      </w:r>
      <w:r w:rsidRPr="00A843F1">
        <w:t xml:space="preserve">the treaties’ contribution to </w:t>
      </w:r>
      <w:r>
        <w:t xml:space="preserve">the implementation of the </w:t>
      </w:r>
      <w:r w:rsidRPr="00A843F1">
        <w:t>Sustainable Development Goals more concrete and measurable</w:t>
      </w:r>
      <w:r>
        <w:t xml:space="preserve"> by </w:t>
      </w:r>
      <w:r w:rsidRPr="00A843F1">
        <w:t xml:space="preserve">developing guidance for </w:t>
      </w:r>
      <w:r>
        <w:t xml:space="preserve">environmental impact assessment and strategic environmental assessment </w:t>
      </w:r>
      <w:r w:rsidRPr="00A843F1">
        <w:t xml:space="preserve">practitioners for translation of those </w:t>
      </w:r>
      <w:r>
        <w:t>G</w:t>
      </w:r>
      <w:r w:rsidRPr="00A843F1">
        <w:t xml:space="preserve">oals, targets and indicators that are relevant to the assessment of a given </w:t>
      </w:r>
      <w:r>
        <w:t xml:space="preserve">proposed </w:t>
      </w:r>
      <w:r w:rsidRPr="00A843F1">
        <w:t xml:space="preserve">activity, plan or programme. </w:t>
      </w:r>
      <w:del w:id="190" w:author="Marta Truszewska" w:date="2020-09-30T12:47:00Z">
        <w:r w:rsidDel="000A2F77">
          <w:delText>[</w:delText>
        </w:r>
        <w:r w:rsidRPr="00A843F1" w:rsidDel="000A2F77">
          <w:delText xml:space="preserve">The International Association </w:delText>
        </w:r>
        <w:r w:rsidDel="000A2F77">
          <w:delText>for</w:delText>
        </w:r>
        <w:r w:rsidRPr="00A843F1" w:rsidDel="000A2F77">
          <w:delText xml:space="preserve"> Impact Assessment </w:delText>
        </w:r>
        <w:r w:rsidDel="000A2F77">
          <w:delText xml:space="preserve">could </w:delText>
        </w:r>
        <w:r w:rsidRPr="00A843F1" w:rsidDel="000A2F77">
          <w:delText>be invited to assist in the development of guidance based on its existing work</w:delText>
        </w:r>
        <w:r w:rsidDel="000A2F77">
          <w:delText>.]</w:delText>
        </w:r>
      </w:del>
    </w:p>
    <w:p w14:paraId="39D51157" w14:textId="2AD7B257" w:rsidR="007C05FB" w:rsidRPr="008924A8" w:rsidRDefault="007C05FB" w:rsidP="007C05FB">
      <w:pPr>
        <w:pStyle w:val="H23G"/>
      </w:pPr>
      <w:r>
        <w:tab/>
      </w:r>
      <w:r w:rsidRPr="008924A8">
        <w:t>3.</w:t>
      </w:r>
      <w:r w:rsidRPr="008924A8">
        <w:tab/>
      </w:r>
      <w:del w:id="191" w:author="Presidency" w:date="2020-11-06T16:01:00Z">
        <w:r w:rsidDel="00EB7851">
          <w:delText xml:space="preserve">[Third priority:] </w:delText>
        </w:r>
      </w:del>
      <w:r w:rsidRPr="008924A8">
        <w:t>Agree</w:t>
      </w:r>
      <w:r>
        <w:t>ing</w:t>
      </w:r>
      <w:r w:rsidRPr="008924A8">
        <w:t xml:space="preserve"> on related workplan activities</w:t>
      </w:r>
      <w:r>
        <w:t xml:space="preserve"> </w:t>
      </w:r>
      <w:del w:id="192" w:author="Marta Truszewska" w:date="2020-09-30T12:49:00Z">
        <w:r w:rsidDel="000A2F77">
          <w:delText>[</w:delText>
        </w:r>
      </w:del>
      <w:r>
        <w:t>that address these new challenges and goals</w:t>
      </w:r>
      <w:del w:id="193" w:author="Marta Truszewska" w:date="2020-09-30T12:49:00Z">
        <w:r w:rsidDel="000A2F77">
          <w:delText>]</w:delText>
        </w:r>
      </w:del>
    </w:p>
    <w:p w14:paraId="3E070DD3" w14:textId="7C45BB17" w:rsidR="007C05FB" w:rsidRPr="00A843F1" w:rsidRDefault="007C05FB" w:rsidP="007C05FB">
      <w:pPr>
        <w:pStyle w:val="SingleTxtG"/>
      </w:pPr>
      <w:r>
        <w:t>23.</w:t>
      </w:r>
      <w:r>
        <w:tab/>
      </w:r>
      <w:bookmarkStart w:id="194" w:name="_Hlk32330930"/>
      <w:del w:id="195" w:author="Marta Truszewska" w:date="2020-09-30T12:48:00Z">
        <w:r w:rsidRPr="00293322" w:rsidDel="000A2F77">
          <w:rPr>
            <w:i/>
            <w:iCs/>
          </w:rPr>
          <w:delText>Option 1</w:delText>
        </w:r>
        <w:r w:rsidDel="000A2F77">
          <w:delText xml:space="preserve"> [</w:delText>
        </w:r>
        <w:bookmarkStart w:id="196" w:name="_Hlk50895172"/>
        <w:r w:rsidDel="000A2F77">
          <w:delText xml:space="preserve">The third priority objective is to </w:delText>
        </w:r>
        <w:bookmarkEnd w:id="194"/>
        <w:r w:rsidDel="000A2F77">
          <w:delText>a</w:delText>
        </w:r>
        <w:r w:rsidRPr="00A843F1" w:rsidDel="000A2F77">
          <w:delText>gree on workplan activities</w:delText>
        </w:r>
        <w:r w:rsidDel="000A2F77">
          <w:delText xml:space="preserve"> and</w:delText>
        </w:r>
        <w:r w:rsidRPr="003B64D1" w:rsidDel="000A2F77">
          <w:delText xml:space="preserve"> corresponding funding that target key challenges and goals, including</w:delText>
        </w:r>
        <w:bookmarkEnd w:id="196"/>
        <w:r w:rsidDel="000A2F77">
          <w:delText xml:space="preserve">] </w:delText>
        </w:r>
        <w:r w:rsidRPr="00293322" w:rsidDel="000A2F77">
          <w:rPr>
            <w:i/>
            <w:iCs/>
          </w:rPr>
          <w:delText xml:space="preserve">Option </w:delText>
        </w:r>
        <w:r w:rsidDel="000A2F77">
          <w:rPr>
            <w:i/>
            <w:iCs/>
          </w:rPr>
          <w:delText>2</w:delText>
        </w:r>
        <w:r w:rsidDel="000A2F77">
          <w:delText xml:space="preserve"> [The third priority objective is to a</w:delText>
        </w:r>
        <w:r w:rsidRPr="00A843F1" w:rsidDel="000A2F77">
          <w:delText xml:space="preserve">gree </w:delText>
        </w:r>
      </w:del>
      <w:ins w:id="197" w:author="Marta Truszewska" w:date="2020-09-30T12:48:00Z">
        <w:r w:rsidR="000A2F77">
          <w:t>Agreement concerning</w:t>
        </w:r>
        <w:r w:rsidR="000A2F77" w:rsidRPr="00A843F1">
          <w:t xml:space="preserve"> </w:t>
        </w:r>
      </w:ins>
      <w:del w:id="198" w:author="Marta Truszewska" w:date="2020-09-30T12:49:00Z">
        <w:r w:rsidRPr="00A843F1" w:rsidDel="000A2F77">
          <w:delText xml:space="preserve">on </w:delText>
        </w:r>
      </w:del>
      <w:r w:rsidRPr="00A843F1">
        <w:t>workplan activities</w:t>
      </w:r>
      <w:r>
        <w:t xml:space="preserve"> and</w:t>
      </w:r>
      <w:r w:rsidRPr="003B64D1">
        <w:t xml:space="preserve"> corresponding funding that target key challenges and goals, including</w:t>
      </w:r>
      <w:r>
        <w:t xml:space="preserve"> their timeline, the results expected and how they can match the </w:t>
      </w:r>
      <w:bookmarkStart w:id="199" w:name="_Hlk50894946"/>
      <w:r w:rsidRPr="00A843F1">
        <w:t>corresponding funding that target key challenges and goals, including</w:t>
      </w:r>
      <w:del w:id="200" w:author="Marta Truszewska" w:date="2020-09-30T12:49:00Z">
        <w:r w:rsidDel="000A2F77">
          <w:delText>]</w:delText>
        </w:r>
        <w:bookmarkEnd w:id="199"/>
        <w:r w:rsidDel="000A2F77">
          <w:delText>[</w:delText>
        </w:r>
      </w:del>
      <w:ins w:id="201" w:author="Marta Truszewska" w:date="2020-10-23T13:30:00Z">
        <w:r w:rsidR="00576232">
          <w:t xml:space="preserve"> </w:t>
        </w:r>
      </w:ins>
      <w:r>
        <w:t>for example</w:t>
      </w:r>
      <w:del w:id="202" w:author="Marta Truszewska" w:date="2020-09-30T12:49:00Z">
        <w:r w:rsidDel="000A2F77">
          <w:delText>]</w:delText>
        </w:r>
      </w:del>
      <w:r>
        <w:t>:</w:t>
      </w:r>
    </w:p>
    <w:p w14:paraId="2FAA1B9D" w14:textId="3C8C1065" w:rsidR="007C05FB" w:rsidRPr="00A843F1" w:rsidRDefault="007C05FB" w:rsidP="007C05FB">
      <w:pPr>
        <w:pStyle w:val="SingleTxtG"/>
        <w:ind w:firstLine="567"/>
      </w:pPr>
      <w:r w:rsidRPr="00A843F1">
        <w:t>(a)</w:t>
      </w:r>
      <w:r w:rsidRPr="00A843F1">
        <w:tab/>
        <w:t xml:space="preserve">Exchange of best practice </w:t>
      </w:r>
      <w:del w:id="203" w:author="Marta Truszewska" w:date="2020-09-30T12:49:00Z">
        <w:r w:rsidDel="000A2F77">
          <w:delText>[</w:delText>
        </w:r>
        <w:r w:rsidRPr="00A843F1" w:rsidDel="000A2F77">
          <w:delText>(</w:delText>
        </w:r>
        <w:r w:rsidDel="000A2F77">
          <w:delText xml:space="preserve">, such as </w:delText>
        </w:r>
        <w:r w:rsidRPr="00A843F1" w:rsidDel="000A2F77">
          <w:delText>thematic seminars, workshops, fact sheets)</w:delText>
        </w:r>
        <w:r w:rsidDel="000A2F77">
          <w:delText>][</w:delText>
        </w:r>
      </w:del>
      <w:r w:rsidRPr="00A843F1">
        <w:t>(b)</w:t>
      </w:r>
      <w:r>
        <w:tab/>
      </w:r>
      <w:r w:rsidRPr="00A843F1">
        <w:t>Prepar</w:t>
      </w:r>
      <w:r>
        <w:t>ation of</w:t>
      </w:r>
      <w:r w:rsidRPr="00A843F1">
        <w:t xml:space="preserve"> guidance</w:t>
      </w:r>
      <w:del w:id="204" w:author="Marta Truszewska" w:date="2020-09-30T12:49:00Z">
        <w:r w:rsidDel="000A2F77">
          <w:delText>]</w:delText>
        </w:r>
      </w:del>
    </w:p>
    <w:p w14:paraId="2BF22636" w14:textId="77777777" w:rsidR="007C05FB" w:rsidRPr="00A843F1" w:rsidRDefault="007C05FB" w:rsidP="007C05FB">
      <w:pPr>
        <w:pStyle w:val="SingleTxtG"/>
        <w:ind w:firstLine="567"/>
      </w:pPr>
      <w:r w:rsidRPr="00A843F1">
        <w:t>(c)</w:t>
      </w:r>
      <w:r>
        <w:tab/>
      </w:r>
      <w:r w:rsidRPr="00A843F1">
        <w:t>Capacity</w:t>
      </w:r>
      <w:r>
        <w:t>-</w:t>
      </w:r>
      <w:r w:rsidRPr="00A843F1">
        <w:t xml:space="preserve">building, </w:t>
      </w:r>
      <w:r>
        <w:t xml:space="preserve">such as </w:t>
      </w:r>
      <w:r w:rsidRPr="00A843F1">
        <w:t>targeted training</w:t>
      </w:r>
      <w:r>
        <w:t>.</w:t>
      </w:r>
    </w:p>
    <w:p w14:paraId="03B0A6BC" w14:textId="2EE6EA65" w:rsidR="007C05FB" w:rsidRPr="008924A8" w:rsidRDefault="007C05FB" w:rsidP="007C05FB">
      <w:pPr>
        <w:pStyle w:val="H23G"/>
      </w:pPr>
      <w:r>
        <w:lastRenderedPageBreak/>
        <w:tab/>
      </w:r>
      <w:r w:rsidRPr="008924A8">
        <w:t>4.</w:t>
      </w:r>
      <w:r w:rsidRPr="008924A8">
        <w:tab/>
      </w:r>
      <w:bookmarkStart w:id="205" w:name="_Hlk32330899"/>
      <w:del w:id="206" w:author="Presidency" w:date="2020-11-06T16:01:00Z">
        <w:r w:rsidDel="00EB7851">
          <w:delText xml:space="preserve">[Fourth priority:] </w:delText>
        </w:r>
      </w:del>
      <w:r w:rsidRPr="008924A8">
        <w:t>Coordinat</w:t>
      </w:r>
      <w:r>
        <w:t>ing</w:t>
      </w:r>
      <w:r w:rsidRPr="008924A8">
        <w:t xml:space="preserve"> and cooperat</w:t>
      </w:r>
      <w:r>
        <w:t>ing</w:t>
      </w:r>
      <w:r w:rsidRPr="008924A8">
        <w:t xml:space="preserve"> with relevant treaties and organizations</w:t>
      </w:r>
      <w:bookmarkEnd w:id="205"/>
      <w:r w:rsidRPr="008924A8">
        <w:t>.</w:t>
      </w:r>
    </w:p>
    <w:p w14:paraId="2AF927DB" w14:textId="50EB9D82" w:rsidR="007C05FB" w:rsidRDefault="007C05FB" w:rsidP="007C05FB">
      <w:pPr>
        <w:pStyle w:val="SingleTxtG"/>
      </w:pPr>
      <w:r>
        <w:tab/>
        <w:t>24.</w:t>
      </w:r>
      <w:r>
        <w:tab/>
      </w:r>
      <w:del w:id="207" w:author="Marta Truszewska" w:date="2020-09-30T12:50:00Z">
        <w:r w:rsidRPr="00293322" w:rsidDel="000A2F77">
          <w:rPr>
            <w:i/>
            <w:iCs/>
          </w:rPr>
          <w:delText>Option 1</w:delText>
        </w:r>
        <w:r w:rsidDel="000A2F77">
          <w:delText xml:space="preserve"> [The fourth priority objective is to coordinate]</w:delText>
        </w:r>
        <w:r w:rsidRPr="00293322" w:rsidDel="000A2F77">
          <w:rPr>
            <w:i/>
            <w:iCs/>
          </w:rPr>
          <w:delText xml:space="preserve"> Option </w:delText>
        </w:r>
        <w:r w:rsidDel="000A2F77">
          <w:rPr>
            <w:i/>
            <w:iCs/>
          </w:rPr>
          <w:delText>2</w:delText>
        </w:r>
      </w:del>
      <w:r>
        <w:t xml:space="preserve"> </w:t>
      </w:r>
      <w:del w:id="208" w:author="Marta Truszewska" w:date="2020-09-30T12:50:00Z">
        <w:r w:rsidDel="000A2F77">
          <w:delText>[</w:delText>
        </w:r>
      </w:del>
      <w:r>
        <w:t>C</w:t>
      </w:r>
      <w:r w:rsidRPr="00A843F1">
        <w:t>oordinate</w:t>
      </w:r>
      <w:del w:id="209" w:author="Marta Truszewska" w:date="2020-09-30T12:50:00Z">
        <w:r w:rsidDel="000A2F77">
          <w:delText>]</w:delText>
        </w:r>
      </w:del>
      <w:r w:rsidRPr="00A843F1">
        <w:t xml:space="preserve"> and cooperate with relevant </w:t>
      </w:r>
      <w:r>
        <w:t xml:space="preserve">regional and global </w:t>
      </w:r>
      <w:r w:rsidRPr="00A843F1">
        <w:t>treaties and organizations</w:t>
      </w:r>
      <w:r>
        <w:t xml:space="preserve">. </w:t>
      </w:r>
    </w:p>
    <w:p w14:paraId="337AC0D2" w14:textId="77777777" w:rsidR="007C05FB" w:rsidRDefault="007C05FB" w:rsidP="007C05FB">
      <w:pPr>
        <w:pStyle w:val="H1G"/>
      </w:pPr>
      <w:r>
        <w:tab/>
        <w:t>C</w:t>
      </w:r>
      <w:r w:rsidRPr="007A2EA6">
        <w:t>.</w:t>
      </w:r>
      <w:r w:rsidRPr="007A2EA6">
        <w:tab/>
        <w:t xml:space="preserve">Wider implementation of the Convention and the Protocol </w:t>
      </w:r>
      <w:r w:rsidRPr="00EC7088">
        <w:t>within</w:t>
      </w:r>
      <w:r w:rsidRPr="007A2EA6">
        <w:t xml:space="preserve"> and beyond the ECE region</w:t>
      </w:r>
    </w:p>
    <w:p w14:paraId="0743FDFA" w14:textId="3AE359F5" w:rsidR="007C05FB" w:rsidRPr="007A2EA6" w:rsidRDefault="007C05FB" w:rsidP="007C05FB">
      <w:pPr>
        <w:pStyle w:val="H23G"/>
      </w:pPr>
      <w:r>
        <w:tab/>
      </w:r>
      <w:r w:rsidRPr="007A2EA6">
        <w:t>1.</w:t>
      </w:r>
      <w:r w:rsidRPr="007A2EA6">
        <w:tab/>
      </w:r>
      <w:bookmarkStart w:id="210" w:name="_Hlk50897257"/>
      <w:del w:id="211" w:author="Presidency" w:date="2020-11-06T16:01:00Z">
        <w:r w:rsidDel="00EB7851">
          <w:delText xml:space="preserve">[First priority:] </w:delText>
        </w:r>
      </w:del>
      <w:r w:rsidRPr="007A2EA6">
        <w:t>Increas</w:t>
      </w:r>
      <w:r>
        <w:t>ing</w:t>
      </w:r>
      <w:r w:rsidRPr="007A2EA6">
        <w:t xml:space="preserve"> accession by ECE </w:t>
      </w:r>
      <w:r>
        <w:t>m</w:t>
      </w:r>
      <w:r w:rsidRPr="007A2EA6">
        <w:t xml:space="preserve">ember States </w:t>
      </w:r>
    </w:p>
    <w:p w14:paraId="56731073" w14:textId="7ABCE7EC" w:rsidR="007C05FB" w:rsidRDefault="007C05FB" w:rsidP="007C05FB">
      <w:pPr>
        <w:pStyle w:val="SingleTxtG"/>
      </w:pPr>
      <w:r>
        <w:tab/>
        <w:t>25.</w:t>
      </w:r>
      <w:r>
        <w:tab/>
      </w:r>
      <w:bookmarkStart w:id="212" w:name="_Hlk32331183"/>
      <w:del w:id="213" w:author="Marta Truszewska" w:date="2020-09-30T12:50:00Z">
        <w:r w:rsidRPr="00293322" w:rsidDel="000A2F77">
          <w:rPr>
            <w:i/>
            <w:iCs/>
          </w:rPr>
          <w:delText>Option 1</w:delText>
        </w:r>
        <w:r w:rsidDel="000A2F77">
          <w:delText xml:space="preserve"> [The first priority objective is to</w:delText>
        </w:r>
        <w:r w:rsidRPr="007A2EA6" w:rsidDel="000A2F77">
          <w:delText xml:space="preserve"> </w:delText>
        </w:r>
        <w:bookmarkEnd w:id="212"/>
        <w:r w:rsidDel="000A2F77">
          <w:delText>i</w:delText>
        </w:r>
        <w:r w:rsidRPr="007A2EA6" w:rsidDel="000A2F77">
          <w:delText>ncreas</w:delText>
        </w:r>
        <w:r w:rsidDel="000A2F77">
          <w:delText xml:space="preserve">e </w:delText>
        </w:r>
        <w:bookmarkStart w:id="214" w:name="_Hlk50895315"/>
        <w:r w:rsidDel="000A2F77">
          <w:delText>a</w:delText>
        </w:r>
        <w:r w:rsidRPr="007A2EA6" w:rsidDel="000A2F77">
          <w:delText xml:space="preserve">ccession to the treaties by ECE </w:delText>
        </w:r>
        <w:r w:rsidDel="000A2F77">
          <w:delText>m</w:delText>
        </w:r>
        <w:r w:rsidRPr="007A2EA6" w:rsidDel="000A2F77">
          <w:delText>ember States</w:delText>
        </w:r>
        <w:bookmarkEnd w:id="214"/>
        <w:r w:rsidDel="000A2F77">
          <w:delText>]</w:delText>
        </w:r>
        <w:r w:rsidRPr="00293322" w:rsidDel="000A2F77">
          <w:rPr>
            <w:i/>
            <w:iCs/>
          </w:rPr>
          <w:delText xml:space="preserve"> Option </w:delText>
        </w:r>
        <w:r w:rsidDel="000A2F77">
          <w:rPr>
            <w:i/>
            <w:iCs/>
          </w:rPr>
          <w:delText>2</w:delText>
        </w:r>
        <w:r w:rsidDel="000A2F77">
          <w:delText xml:space="preserve"> [</w:delText>
        </w:r>
      </w:del>
      <w:ins w:id="215" w:author="Marta Truszewska" w:date="2020-09-30T12:50:00Z">
        <w:r w:rsidR="000A2F77">
          <w:t xml:space="preserve">Increased </w:t>
        </w:r>
      </w:ins>
      <w:del w:id="216" w:author="Marta Truszewska" w:date="2020-09-30T12:50:00Z">
        <w:r w:rsidDel="000A2F77">
          <w:delText>A</w:delText>
        </w:r>
      </w:del>
      <w:ins w:id="217" w:author="Marta Truszewska" w:date="2020-09-30T12:50:00Z">
        <w:r w:rsidR="000A2F77">
          <w:t>a</w:t>
        </w:r>
      </w:ins>
      <w:r w:rsidRPr="003B64D1">
        <w:t xml:space="preserve">ccession to the treaties by ECE member States </w:t>
      </w:r>
      <w:del w:id="218" w:author="Marta Truszewska" w:date="2020-09-30T12:50:00Z">
        <w:r w:rsidDel="000A2F77">
          <w:delText>could be increased</w:delText>
        </w:r>
        <w:bookmarkEnd w:id="210"/>
        <w:r w:rsidDel="000A2F77">
          <w:delText>] [</w:delText>
        </w:r>
      </w:del>
      <w:r>
        <w:t>, for example</w:t>
      </w:r>
      <w:del w:id="219" w:author="Marta Truszewska" w:date="2020-09-30T12:50:00Z">
        <w:r w:rsidDel="000A2F77">
          <w:delText>]</w:delText>
        </w:r>
      </w:del>
      <w:r>
        <w:t xml:space="preserve"> </w:t>
      </w:r>
      <w:r w:rsidRPr="007A2EA6">
        <w:t>by:</w:t>
      </w:r>
    </w:p>
    <w:p w14:paraId="174AE133" w14:textId="77777777" w:rsidR="007C05FB" w:rsidRPr="00A843F1" w:rsidRDefault="007C05FB" w:rsidP="007C05FB">
      <w:pPr>
        <w:pStyle w:val="SingleTxtG"/>
        <w:ind w:firstLine="567"/>
      </w:pPr>
      <w:r w:rsidRPr="00A843F1">
        <w:t>(a)</w:t>
      </w:r>
      <w:r w:rsidRPr="00A843F1">
        <w:tab/>
        <w:t xml:space="preserve">Building political and public support among non-Parties; </w:t>
      </w:r>
    </w:p>
    <w:p w14:paraId="2EAE17B4" w14:textId="77777777" w:rsidR="007C05FB" w:rsidRDefault="007C05FB" w:rsidP="007C05FB">
      <w:pPr>
        <w:pStyle w:val="SingleTxtG"/>
        <w:ind w:firstLine="567"/>
      </w:pPr>
      <w:r w:rsidRPr="00A843F1">
        <w:t>(b)</w:t>
      </w:r>
      <w:r w:rsidRPr="00A843F1">
        <w:tab/>
        <w:t>Supporting legal reforms, awareness</w:t>
      </w:r>
      <w:r>
        <w:t>-</w:t>
      </w:r>
      <w:r w:rsidRPr="00A843F1">
        <w:t>raising and capacity</w:t>
      </w:r>
      <w:r>
        <w:t>-</w:t>
      </w:r>
      <w:r w:rsidRPr="00A843F1">
        <w:t>building in non-Parties, including via bilateral development support and twinning arrangements;</w:t>
      </w:r>
    </w:p>
    <w:p w14:paraId="67D01461" w14:textId="1DCC84C1" w:rsidR="007C05FB" w:rsidRPr="00A843F1" w:rsidRDefault="007C05FB" w:rsidP="007C05FB">
      <w:pPr>
        <w:pStyle w:val="SingleTxtG"/>
        <w:ind w:firstLine="567"/>
      </w:pPr>
      <w:r w:rsidRPr="00A843F1">
        <w:t>(c)</w:t>
      </w:r>
      <w:r w:rsidRPr="00A843F1">
        <w:tab/>
        <w:t>Creating a pool of experts on the Convention and the Protocol</w:t>
      </w:r>
      <w:ins w:id="220" w:author="Marta Truszewska" w:date="2020-09-30T12:51:00Z">
        <w:r w:rsidR="000A2F77">
          <w:t>.</w:t>
        </w:r>
      </w:ins>
      <w:del w:id="221" w:author="Marta Truszewska" w:date="2020-09-30T12:51:00Z">
        <w:r w:rsidDel="000A2F77">
          <w:delText>,</w:delText>
        </w:r>
        <w:r w:rsidRPr="00A843F1" w:rsidDel="000A2F77">
          <w:delText xml:space="preserve"> </w:delText>
        </w:r>
        <w:r w:rsidDel="000A2F77">
          <w:delText>[</w:delText>
        </w:r>
        <w:r w:rsidRPr="00A843F1" w:rsidDel="000A2F77">
          <w:delText>with experts from the Parties who stand ready to answer questions or conduct short studies or country visits to facilitate accession and implementation by non-Parties. Also supplement the pool with trained national non-Party experts</w:delText>
        </w:r>
        <w:r w:rsidDel="000A2F77">
          <w:delText xml:space="preserve"> and actors from</w:delText>
        </w:r>
        <w:r w:rsidRPr="00A843F1" w:rsidDel="000A2F77">
          <w:delText xml:space="preserve"> academia</w:delText>
        </w:r>
        <w:r w:rsidDel="000A2F77">
          <w:delText xml:space="preserve"> and </w:delText>
        </w:r>
        <w:r w:rsidRPr="00A843F1" w:rsidDel="000A2F77">
          <w:delText>civil society</w:delText>
        </w:r>
        <w:r w:rsidDel="000A2F77">
          <w:delText>]</w:delText>
        </w:r>
        <w:r w:rsidRPr="00A843F1" w:rsidDel="000A2F77">
          <w:delText>.</w:delText>
        </w:r>
      </w:del>
    </w:p>
    <w:p w14:paraId="34AAABB9" w14:textId="609CFC26" w:rsidR="007C05FB" w:rsidRPr="007A2EA6" w:rsidRDefault="007C05FB" w:rsidP="007C05FB">
      <w:pPr>
        <w:pStyle w:val="H23G"/>
      </w:pPr>
      <w:r>
        <w:tab/>
      </w:r>
      <w:r w:rsidRPr="007A2EA6">
        <w:t>2.</w:t>
      </w:r>
      <w:r w:rsidRPr="007A2EA6">
        <w:tab/>
      </w:r>
      <w:del w:id="222" w:author="Presidency" w:date="2020-11-06T16:01:00Z">
        <w:r w:rsidDel="00EB7851">
          <w:delText xml:space="preserve">[Second priority:] </w:delText>
        </w:r>
      </w:del>
      <w:r>
        <w:t>Enabling and encouraging</w:t>
      </w:r>
      <w:r w:rsidRPr="007A2EA6">
        <w:t xml:space="preserve"> accession</w:t>
      </w:r>
      <w:r>
        <w:t xml:space="preserve"> and implementation</w:t>
      </w:r>
      <w:r w:rsidRPr="007A2EA6">
        <w:t xml:space="preserve"> by </w:t>
      </w:r>
      <w:r>
        <w:t xml:space="preserve">non-ECE </w:t>
      </w:r>
      <w:r w:rsidRPr="007A2EA6">
        <w:t xml:space="preserve">countries </w:t>
      </w:r>
    </w:p>
    <w:p w14:paraId="128AB3EC" w14:textId="500C9AEA" w:rsidR="007C05FB" w:rsidRPr="00A843F1" w:rsidRDefault="007C05FB" w:rsidP="007C05FB">
      <w:pPr>
        <w:pStyle w:val="SingleTxtG"/>
      </w:pPr>
      <w:bookmarkStart w:id="223" w:name="_Hlk32331486"/>
      <w:r>
        <w:t>26.</w:t>
      </w:r>
      <w:r>
        <w:tab/>
      </w:r>
      <w:del w:id="224" w:author="Marta Truszewska" w:date="2020-09-30T12:51:00Z">
        <w:r w:rsidRPr="00293322" w:rsidDel="000A2F77">
          <w:rPr>
            <w:i/>
            <w:iCs/>
          </w:rPr>
          <w:delText>Option 1</w:delText>
        </w:r>
        <w:r w:rsidDel="000A2F77">
          <w:delText xml:space="preserve"> [The second priority objective is to</w:delText>
        </w:r>
        <w:r w:rsidRPr="007A2EA6" w:rsidDel="000A2F77">
          <w:delText xml:space="preserve"> </w:delText>
        </w:r>
        <w:bookmarkEnd w:id="223"/>
        <w:r w:rsidDel="000A2F77">
          <w:delText>e</w:delText>
        </w:r>
        <w:r w:rsidRPr="007A2EA6" w:rsidDel="000A2F77">
          <w:delText xml:space="preserve">nable and encourage </w:delText>
        </w:r>
        <w:bookmarkStart w:id="225" w:name="_Hlk50896423"/>
        <w:r w:rsidRPr="007A2EA6" w:rsidDel="000A2F77">
          <w:delText xml:space="preserve">countries from other </w:delText>
        </w:r>
        <w:bookmarkEnd w:id="225"/>
        <w:r w:rsidRPr="007A2EA6" w:rsidDel="000A2F77">
          <w:delText>regions</w:delText>
        </w:r>
        <w:r w:rsidDel="000A2F77">
          <w:delText>]</w:delText>
        </w:r>
        <w:r w:rsidRPr="00293322" w:rsidDel="000A2F77">
          <w:rPr>
            <w:i/>
            <w:iCs/>
          </w:rPr>
          <w:delText xml:space="preserve"> Option </w:delText>
        </w:r>
        <w:r w:rsidDel="000A2F77">
          <w:rPr>
            <w:i/>
            <w:iCs/>
          </w:rPr>
          <w:delText>2</w:delText>
        </w:r>
      </w:del>
      <w:r w:rsidRPr="007A2EA6">
        <w:t xml:space="preserve"> </w:t>
      </w:r>
      <w:del w:id="226" w:author="Marta Truszewska" w:date="2020-09-30T12:51:00Z">
        <w:r w:rsidDel="000A2F77">
          <w:delText>[</w:delText>
        </w:r>
      </w:del>
      <w:ins w:id="227" w:author="Marta Truszewska" w:date="2020-09-30T12:51:00Z">
        <w:r w:rsidR="000A2F77" w:rsidRPr="000A2F77">
          <w:t xml:space="preserve">Enabling and encouraging </w:t>
        </w:r>
      </w:ins>
      <w:del w:id="228" w:author="Marta Truszewska" w:date="2020-09-30T12:51:00Z">
        <w:r w:rsidDel="000A2F77">
          <w:delText>C</w:delText>
        </w:r>
      </w:del>
      <w:ins w:id="229" w:author="Marta Truszewska" w:date="2020-09-30T12:51:00Z">
        <w:r w:rsidR="000A2F77">
          <w:t>c</w:t>
        </w:r>
      </w:ins>
      <w:r w:rsidRPr="00136C98">
        <w:t>ountries from other</w:t>
      </w:r>
      <w:r>
        <w:t xml:space="preserve"> regions</w:t>
      </w:r>
      <w:r w:rsidRPr="00136C98">
        <w:t xml:space="preserve"> </w:t>
      </w:r>
      <w:del w:id="230" w:author="Marta Truszewska" w:date="2020-09-30T12:51:00Z">
        <w:r w:rsidDel="000A2F77">
          <w:delText xml:space="preserve">could be enabled and encouraged] </w:delText>
        </w:r>
      </w:del>
      <w:r w:rsidRPr="007A2EA6">
        <w:t>to accede to the treaties and/or replicate and implement the treaty provisions and best practice by Parties in their region</w:t>
      </w:r>
      <w:r>
        <w:t xml:space="preserve">(s). The related actions </w:t>
      </w:r>
      <w:del w:id="231" w:author="Marta Truszewska" w:date="2020-09-30T12:52:00Z">
        <w:r w:rsidDel="000A2F77">
          <w:delText xml:space="preserve">[could] </w:delText>
        </w:r>
      </w:del>
      <w:r>
        <w:t>include the following</w:t>
      </w:r>
      <w:ins w:id="232" w:author="Marta Truszewska" w:date="2020-10-23T13:30:00Z">
        <w:r w:rsidR="00576232">
          <w:t xml:space="preserve"> </w:t>
        </w:r>
        <w:r w:rsidR="00576232" w:rsidRPr="009E05A0">
          <w:t>examples</w:t>
        </w:r>
      </w:ins>
      <w:r w:rsidRPr="009E05A0">
        <w:t>:</w:t>
      </w:r>
      <w:r w:rsidRPr="00A843F1">
        <w:t xml:space="preserve"> </w:t>
      </w:r>
    </w:p>
    <w:p w14:paraId="6E2524CC" w14:textId="77777777" w:rsidR="007C05FB" w:rsidRPr="00A843F1" w:rsidRDefault="007C05FB" w:rsidP="007C05FB">
      <w:pPr>
        <w:pStyle w:val="SingleTxtG"/>
        <w:ind w:firstLine="567"/>
      </w:pPr>
      <w:r w:rsidRPr="00A843F1">
        <w:t>(a)</w:t>
      </w:r>
      <w:r w:rsidRPr="00A843F1">
        <w:tab/>
        <w:t>Complet</w:t>
      </w:r>
      <w:r>
        <w:t>ing</w:t>
      </w:r>
      <w:r w:rsidRPr="00A843F1">
        <w:t xml:space="preserve"> the remaining ratifications of the first amendment to the Convention (urging remaining countries to </w:t>
      </w:r>
      <w:r>
        <w:t>take the necessary steps</w:t>
      </w:r>
      <w:r w:rsidRPr="00A843F1">
        <w:t xml:space="preserve">; possibly making financial support to the concerned countries subject to their ratification of the first amendment); </w:t>
      </w:r>
    </w:p>
    <w:p w14:paraId="22018B90" w14:textId="77777777" w:rsidR="007C05FB" w:rsidRPr="00A843F1" w:rsidRDefault="007C05FB" w:rsidP="007C05FB">
      <w:pPr>
        <w:pStyle w:val="SingleTxtG"/>
        <w:ind w:firstLine="567"/>
      </w:pPr>
      <w:r w:rsidRPr="00A843F1">
        <w:t>(b)</w:t>
      </w:r>
      <w:r w:rsidRPr="00A843F1">
        <w:tab/>
        <w:t>Carry</w:t>
      </w:r>
      <w:r>
        <w:t>ing</w:t>
      </w:r>
      <w:r w:rsidRPr="00A843F1">
        <w:t xml:space="preserve"> out awareness</w:t>
      </w:r>
      <w:r>
        <w:t>-</w:t>
      </w:r>
      <w:r w:rsidRPr="00A843F1">
        <w:t>raising, technical assistance and capacity</w:t>
      </w:r>
      <w:r>
        <w:t>-</w:t>
      </w:r>
      <w:r w:rsidRPr="00A843F1">
        <w:t>building activities;</w:t>
      </w:r>
    </w:p>
    <w:p w14:paraId="3053EB0E" w14:textId="6F83D6B4" w:rsidR="007C05FB" w:rsidRPr="00A843F1" w:rsidRDefault="007C05FB" w:rsidP="007C05FB">
      <w:pPr>
        <w:pStyle w:val="SingleTxtG"/>
        <w:ind w:firstLine="567"/>
      </w:pPr>
      <w:r w:rsidRPr="00A843F1">
        <w:t>(c)</w:t>
      </w:r>
      <w:r w:rsidRPr="00A843F1">
        <w:tab/>
        <w:t>Develop</w:t>
      </w:r>
      <w:r>
        <w:t>ing</w:t>
      </w:r>
      <w:r w:rsidRPr="00A843F1">
        <w:t xml:space="preserve"> information material</w:t>
      </w:r>
      <w:r>
        <w:t>s</w:t>
      </w:r>
      <w:r w:rsidRPr="00A843F1">
        <w:t xml:space="preserve"> and guidance documents</w:t>
      </w:r>
      <w:r>
        <w:t xml:space="preserve"> and translating them</w:t>
      </w:r>
      <w:r w:rsidRPr="00A843F1">
        <w:t xml:space="preserve"> into other languages</w:t>
      </w:r>
      <w:del w:id="233" w:author="Marta Truszewska" w:date="2020-09-30T12:52:00Z">
        <w:r w:rsidDel="000A2F77">
          <w:delText xml:space="preserve">[, such as </w:delText>
        </w:r>
        <w:r w:rsidRPr="00A843F1" w:rsidDel="000A2F77">
          <w:delText>Arabic, Chinese</w:delText>
        </w:r>
        <w:r w:rsidRPr="00D56F6B" w:rsidDel="000A2F77">
          <w:delText xml:space="preserve"> </w:delText>
        </w:r>
        <w:r w:rsidDel="000A2F77">
          <w:delText xml:space="preserve">and </w:delText>
        </w:r>
        <w:r w:rsidRPr="00A843F1" w:rsidDel="000A2F77">
          <w:delText>Spanish</w:delText>
        </w:r>
        <w:r w:rsidDel="000A2F77">
          <w:delText>]</w:delText>
        </w:r>
      </w:del>
      <w:r w:rsidRPr="00A843F1">
        <w:t>;</w:t>
      </w:r>
    </w:p>
    <w:p w14:paraId="1E6D4677" w14:textId="77777777" w:rsidR="007C05FB" w:rsidRPr="00A843F1" w:rsidRDefault="007C05FB" w:rsidP="007C05FB">
      <w:pPr>
        <w:pStyle w:val="SingleTxtG"/>
        <w:ind w:firstLine="567"/>
      </w:pPr>
      <w:r w:rsidRPr="00A843F1">
        <w:t>(d)</w:t>
      </w:r>
      <w:r w:rsidRPr="00A843F1">
        <w:tab/>
        <w:t>Us</w:t>
      </w:r>
      <w:r>
        <w:t>ing</w:t>
      </w:r>
      <w:r w:rsidRPr="00A843F1">
        <w:t xml:space="preserve"> regional and international cooperation frameworks to disseminate information</w:t>
      </w:r>
      <w:r>
        <w:t xml:space="preserve"> and</w:t>
      </w:r>
      <w:r w:rsidRPr="00A843F1">
        <w:t xml:space="preserve"> raise awareness </w:t>
      </w:r>
      <w:r>
        <w:t xml:space="preserve">of </w:t>
      </w:r>
      <w:r w:rsidRPr="00A843F1">
        <w:t xml:space="preserve">and interest in the Convention and the Protocol; </w:t>
      </w:r>
    </w:p>
    <w:p w14:paraId="6134F68E" w14:textId="3FCA628F" w:rsidR="007C05FB" w:rsidRPr="00A843F1" w:rsidRDefault="007C05FB" w:rsidP="007C05FB">
      <w:pPr>
        <w:pStyle w:val="SingleTxtG"/>
        <w:ind w:firstLine="567"/>
      </w:pPr>
      <w:bookmarkStart w:id="234" w:name="_Hlk22724022"/>
      <w:r w:rsidRPr="00A843F1">
        <w:t>(e)</w:t>
      </w:r>
      <w:r w:rsidRPr="00A843F1">
        <w:tab/>
        <w:t>Creat</w:t>
      </w:r>
      <w:r>
        <w:t>ing</w:t>
      </w:r>
      <w:r w:rsidRPr="00A843F1">
        <w:t xml:space="preserve"> a pool of experts on the Convention and the Protocol</w:t>
      </w:r>
      <w:ins w:id="235" w:author="Marta Truszewska" w:date="2020-09-30T12:52:00Z">
        <w:r w:rsidR="000A2F77">
          <w:t>;</w:t>
        </w:r>
      </w:ins>
      <w:r>
        <w:t xml:space="preserve"> </w:t>
      </w:r>
      <w:del w:id="236" w:author="Marta Truszewska" w:date="2020-09-30T12:52:00Z">
        <w:r w:rsidDel="000A2F77">
          <w:delText xml:space="preserve">[nominated by the </w:delText>
        </w:r>
        <w:r w:rsidRPr="00A843F1" w:rsidDel="000A2F77">
          <w:delText>Parties</w:delText>
        </w:r>
        <w:r w:rsidDel="000A2F77">
          <w:delText xml:space="preserve"> –</w:delText>
        </w:r>
        <w:r w:rsidRPr="00A843F1" w:rsidDel="000A2F77">
          <w:delText xml:space="preserve"> who stand ready to answer questions or</w:delText>
        </w:r>
        <w:r w:rsidDel="000A2F77">
          <w:delText xml:space="preserve"> </w:delText>
        </w:r>
        <w:r w:rsidRPr="00A843F1" w:rsidDel="000A2F77">
          <w:delText>conduct short studies or country visits to facilitate accession and implementation by non-Parties</w:delText>
        </w:r>
        <w:bookmarkEnd w:id="234"/>
        <w:r w:rsidDel="000A2F77">
          <w:delText>]</w:delText>
        </w:r>
        <w:r w:rsidRPr="00A843F1" w:rsidDel="000A2F77">
          <w:delText>;</w:delText>
        </w:r>
      </w:del>
    </w:p>
    <w:p w14:paraId="47E38FAF" w14:textId="77777777" w:rsidR="007C05FB" w:rsidRPr="00A843F1" w:rsidRDefault="007C05FB" w:rsidP="007C05FB">
      <w:pPr>
        <w:pStyle w:val="SingleTxtG"/>
        <w:ind w:firstLine="567"/>
      </w:pPr>
      <w:r w:rsidRPr="00A843F1">
        <w:t>(f)</w:t>
      </w:r>
      <w:r w:rsidRPr="00A843F1">
        <w:tab/>
        <w:t>Includ</w:t>
      </w:r>
      <w:r>
        <w:t>ing</w:t>
      </w:r>
      <w:r w:rsidRPr="00A843F1">
        <w:t xml:space="preserve"> activities of global interest in the workplans</w:t>
      </w:r>
      <w:r>
        <w:t>.</w:t>
      </w:r>
    </w:p>
    <w:p w14:paraId="000C0E36" w14:textId="1E55B596" w:rsidR="007C05FB" w:rsidRDefault="007C05FB" w:rsidP="007C05FB">
      <w:pPr>
        <w:pStyle w:val="H23G"/>
      </w:pPr>
      <w:r>
        <w:tab/>
      </w:r>
      <w:r w:rsidRPr="001565E8">
        <w:t>3.</w:t>
      </w:r>
      <w:r w:rsidRPr="00A843F1">
        <w:tab/>
      </w:r>
      <w:del w:id="237" w:author="Presidency" w:date="2020-11-06T16:01:00Z">
        <w:r w:rsidDel="00EB7851">
          <w:delText xml:space="preserve">[Third priority:] </w:delText>
        </w:r>
      </w:del>
      <w:r w:rsidRPr="00A843F1">
        <w:t>Prepar</w:t>
      </w:r>
      <w:r>
        <w:t>ing</w:t>
      </w:r>
      <w:r w:rsidRPr="00A843F1">
        <w:t xml:space="preserve"> for accession by non-ECE countries: </w:t>
      </w:r>
    </w:p>
    <w:p w14:paraId="6989D4BA" w14:textId="218F3F38" w:rsidR="007C05FB" w:rsidRPr="00A843F1" w:rsidRDefault="007C05FB" w:rsidP="007C05FB">
      <w:pPr>
        <w:pStyle w:val="SingleTxtG"/>
      </w:pPr>
      <w:r w:rsidRPr="007A2EA6">
        <w:t>2</w:t>
      </w:r>
      <w:r>
        <w:t>7</w:t>
      </w:r>
      <w:r w:rsidRPr="007A2EA6">
        <w:t>.</w:t>
      </w:r>
      <w:r w:rsidRPr="007A2EA6">
        <w:tab/>
      </w:r>
      <w:del w:id="238" w:author="Marta Truszewska" w:date="2020-09-30T12:52:00Z">
        <w:r w:rsidRPr="00293322" w:rsidDel="000A2F77">
          <w:rPr>
            <w:i/>
            <w:iCs/>
          </w:rPr>
          <w:delText>Option 1</w:delText>
        </w:r>
        <w:r w:rsidDel="000A2F77">
          <w:delText xml:space="preserve"> [</w:delText>
        </w:r>
        <w:r w:rsidRPr="007A2EA6" w:rsidDel="000A2F77">
          <w:delText xml:space="preserve">The </w:delText>
        </w:r>
        <w:r w:rsidDel="000A2F77">
          <w:delText xml:space="preserve">third </w:delText>
        </w:r>
        <w:r w:rsidRPr="007A2EA6" w:rsidDel="000A2F77">
          <w:delText>priority objective is to</w:delText>
        </w:r>
        <w:r w:rsidDel="000A2F77">
          <w:delText xml:space="preserve"> prepare]</w:delText>
        </w:r>
        <w:r w:rsidRPr="00293322" w:rsidDel="000A2F77">
          <w:rPr>
            <w:i/>
            <w:iCs/>
          </w:rPr>
          <w:delText xml:space="preserve"> Option </w:delText>
        </w:r>
        <w:r w:rsidDel="000A2F77">
          <w:rPr>
            <w:i/>
            <w:iCs/>
          </w:rPr>
          <w:delText>2</w:delText>
        </w:r>
        <w:r w:rsidDel="000A2F77">
          <w:delText xml:space="preserve"> [</w:delText>
        </w:r>
      </w:del>
      <w:r>
        <w:t>Prepare</w:t>
      </w:r>
      <w:del w:id="239" w:author="Marta Truszewska" w:date="2020-09-30T12:52:00Z">
        <w:r w:rsidDel="000A2F77">
          <w:delText>]</w:delText>
        </w:r>
      </w:del>
      <w:r>
        <w:t xml:space="preserve"> for accession by countries outside the ECE region, through the following actions</w:t>
      </w:r>
      <w:ins w:id="240" w:author="Marta Truszewska" w:date="2020-10-23T13:31:00Z">
        <w:r w:rsidR="00576232">
          <w:t xml:space="preserve"> </w:t>
        </w:r>
        <w:r w:rsidR="00576232" w:rsidRPr="009E05A0">
          <w:t>such as</w:t>
        </w:r>
      </w:ins>
      <w:r>
        <w:t>:</w:t>
      </w:r>
    </w:p>
    <w:p w14:paraId="67B2DCBB" w14:textId="77777777" w:rsidR="007C05FB" w:rsidRPr="00A843F1" w:rsidRDefault="007C05FB" w:rsidP="007C05FB">
      <w:pPr>
        <w:pStyle w:val="SingleTxtG"/>
        <w:ind w:firstLine="567"/>
      </w:pPr>
      <w:r w:rsidRPr="00A843F1">
        <w:t>(a)</w:t>
      </w:r>
      <w:r w:rsidRPr="00A843F1">
        <w:tab/>
        <w:t>Develop</w:t>
      </w:r>
      <w:r>
        <w:t>ing</w:t>
      </w:r>
      <w:r w:rsidRPr="00A843F1">
        <w:t xml:space="preserve"> guidance and/or criteria for the global application of the treaties; </w:t>
      </w:r>
    </w:p>
    <w:p w14:paraId="53CACE65" w14:textId="77777777" w:rsidR="007C05FB" w:rsidRPr="00A843F1" w:rsidRDefault="007C05FB" w:rsidP="007C05FB">
      <w:pPr>
        <w:pStyle w:val="SingleTxtG"/>
        <w:ind w:firstLine="567"/>
      </w:pPr>
      <w:r w:rsidRPr="00A843F1">
        <w:t>(b)</w:t>
      </w:r>
      <w:r w:rsidRPr="00A843F1">
        <w:tab/>
        <w:t>Identify</w:t>
      </w:r>
      <w:r>
        <w:t>ing</w:t>
      </w:r>
      <w:r w:rsidRPr="00A843F1">
        <w:t xml:space="preserve"> and agree</w:t>
      </w:r>
      <w:r>
        <w:t>ing</w:t>
      </w:r>
      <w:r w:rsidRPr="00A843F1">
        <w:t xml:space="preserve"> on possible changes to the modus operandi of the </w:t>
      </w:r>
      <w:r>
        <w:t>t</w:t>
      </w:r>
      <w:r w:rsidRPr="00A843F1">
        <w:t>reaty bodies (</w:t>
      </w:r>
      <w:r>
        <w:t xml:space="preserve">the </w:t>
      </w:r>
      <w:r w:rsidRPr="00A843F1">
        <w:t>Working Group</w:t>
      </w:r>
      <w:r>
        <w:t xml:space="preserve"> on Environmental Impact Assessment and Strategic Environmental Assessment</w:t>
      </w:r>
      <w:r w:rsidRPr="00A843F1">
        <w:t xml:space="preserve">, </w:t>
      </w:r>
      <w:r>
        <w:t xml:space="preserve">the </w:t>
      </w:r>
      <w:r w:rsidRPr="00A843F1">
        <w:t>Meetings of the Parties and the Implementation Committee);</w:t>
      </w:r>
    </w:p>
    <w:p w14:paraId="265CD814" w14:textId="77777777" w:rsidR="007C05FB" w:rsidRDefault="007C05FB" w:rsidP="007C05FB">
      <w:pPr>
        <w:pStyle w:val="SingleTxtG"/>
        <w:ind w:firstLine="567"/>
      </w:pPr>
      <w:r w:rsidRPr="00A843F1">
        <w:lastRenderedPageBreak/>
        <w:t>(c)</w:t>
      </w:r>
      <w:r w:rsidRPr="00A843F1">
        <w:tab/>
        <w:t>Agree</w:t>
      </w:r>
      <w:r>
        <w:t>ing</w:t>
      </w:r>
      <w:r w:rsidRPr="00A843F1">
        <w:t xml:space="preserve"> on a budget and a funding mechanism, </w:t>
      </w:r>
      <w:r>
        <w:t xml:space="preserve">for example, </w:t>
      </w:r>
      <w:r w:rsidRPr="00A843F1">
        <w:t>to fund the participation of non-ECE countries in the meetings</w:t>
      </w:r>
      <w:r>
        <w:t xml:space="preserve"> and</w:t>
      </w:r>
      <w:r w:rsidRPr="00A843F1">
        <w:t xml:space="preserve"> outreach, awareness</w:t>
      </w:r>
      <w:r>
        <w:t>-</w:t>
      </w:r>
      <w:r w:rsidRPr="00A843F1">
        <w:t>raising and assistance activities;</w:t>
      </w:r>
    </w:p>
    <w:p w14:paraId="52DA3382" w14:textId="39E5ADAF" w:rsidR="007C05FB" w:rsidRDefault="007C05FB" w:rsidP="007C05FB">
      <w:pPr>
        <w:pStyle w:val="SingleTxtG"/>
        <w:ind w:firstLine="567"/>
      </w:pPr>
      <w:r w:rsidRPr="00A843F1">
        <w:t>(d)</w:t>
      </w:r>
      <w:r w:rsidRPr="00A843F1">
        <w:tab/>
        <w:t>Identify</w:t>
      </w:r>
      <w:r>
        <w:t>ing</w:t>
      </w:r>
      <w:r w:rsidRPr="00A843F1">
        <w:t xml:space="preserve"> possible </w:t>
      </w:r>
      <w:r>
        <w:t xml:space="preserve">tools </w:t>
      </w:r>
      <w:r w:rsidRPr="00A843F1">
        <w:t xml:space="preserve">and their </w:t>
      </w:r>
      <w:r>
        <w:t>benefits and drawbacks</w:t>
      </w:r>
      <w:r w:rsidRPr="00A843F1">
        <w:t xml:space="preserve">, </w:t>
      </w:r>
      <w:r>
        <w:t xml:space="preserve">for example: </w:t>
      </w:r>
      <w:r w:rsidRPr="00A843F1">
        <w:t>bilateral partnerships</w:t>
      </w:r>
      <w:r>
        <w:t>;</w:t>
      </w:r>
      <w:r w:rsidRPr="00A843F1">
        <w:t xml:space="preserve"> development assistance and twinning arrangements between current and prospective Parties</w:t>
      </w:r>
      <w:r>
        <w:t>;</w:t>
      </w:r>
      <w:r w:rsidRPr="00A843F1">
        <w:t xml:space="preserve"> outreach arrangements</w:t>
      </w:r>
      <w:r>
        <w:t>;</w:t>
      </w:r>
      <w:r w:rsidRPr="00A843F1">
        <w:t xml:space="preserve"> cooperation with international </w:t>
      </w:r>
      <w:r>
        <w:t xml:space="preserve">organizations and financial </w:t>
      </w:r>
      <w:r w:rsidRPr="00A843F1">
        <w:t>institutions</w:t>
      </w:r>
      <w:ins w:id="241" w:author="Marta Truszewska" w:date="2020-09-30T12:52:00Z">
        <w:r w:rsidR="000A2F77">
          <w:t>.</w:t>
        </w:r>
      </w:ins>
      <w:r w:rsidRPr="00A843F1">
        <w:t xml:space="preserve"> </w:t>
      </w:r>
      <w:del w:id="242" w:author="Marta Truszewska" w:date="2020-09-30T12:52:00Z">
        <w:r w:rsidDel="000A2F77">
          <w:delText>[</w:delText>
        </w:r>
        <w:r w:rsidRPr="00A843F1" w:rsidDel="000A2F77">
          <w:delText xml:space="preserve">such as </w:delText>
        </w:r>
        <w:r w:rsidDel="000A2F77">
          <w:delText xml:space="preserve">the </w:delText>
        </w:r>
        <w:r w:rsidRPr="00A843F1" w:rsidDel="000A2F77">
          <w:delText>E</w:delText>
        </w:r>
        <w:r w:rsidDel="000A2F77">
          <w:delText>uropean Investment Bank</w:delText>
        </w:r>
        <w:r w:rsidRPr="00A843F1" w:rsidDel="000A2F77">
          <w:delText>, the World Bank</w:delText>
        </w:r>
        <w:r w:rsidDel="000A2F77">
          <w:delText xml:space="preserve"> Group</w:delText>
        </w:r>
        <w:r w:rsidRPr="00A843F1" w:rsidDel="000A2F77">
          <w:delText xml:space="preserve">, </w:delText>
        </w:r>
        <w:r w:rsidDel="000A2F77">
          <w:delText>OECD,</w:delText>
        </w:r>
        <w:r w:rsidRPr="00271BA1" w:rsidDel="000A2F77">
          <w:delText xml:space="preserve"> </w:delText>
        </w:r>
        <w:r w:rsidRPr="00A843F1" w:rsidDel="000A2F77">
          <w:delText xml:space="preserve">etc. </w:delText>
        </w:r>
        <w:r w:rsidDel="000A2F77">
          <w:delText>This involves l</w:delText>
        </w:r>
        <w:r w:rsidRPr="00A843F1" w:rsidDel="000A2F77">
          <w:delText>earning from approaches used</w:delText>
        </w:r>
        <w:r w:rsidDel="000A2F77">
          <w:delText>,</w:delText>
        </w:r>
        <w:r w:rsidRPr="00A843F1" w:rsidDel="000A2F77">
          <w:delText xml:space="preserve"> for example</w:delText>
        </w:r>
        <w:r w:rsidDel="000A2F77">
          <w:delText>,</w:delText>
        </w:r>
        <w:r w:rsidRPr="00A843F1" w:rsidDel="000A2F77">
          <w:delText xml:space="preserve"> by the ECE </w:delText>
        </w:r>
        <w:r w:rsidDel="000A2F77">
          <w:delText>Convention on the Protection and Use of Transboundary Watercourses and International Lakes].</w:delText>
        </w:r>
      </w:del>
    </w:p>
    <w:p w14:paraId="17F6DD91" w14:textId="77777777" w:rsidR="007C05FB" w:rsidRPr="004B2470" w:rsidRDefault="007C05FB" w:rsidP="007C05FB">
      <w:pPr>
        <w:spacing w:before="240"/>
        <w:jc w:val="center"/>
        <w:rPr>
          <w:u w:val="single"/>
        </w:rPr>
      </w:pPr>
      <w:r>
        <w:rPr>
          <w:u w:val="single"/>
        </w:rPr>
        <w:tab/>
      </w:r>
      <w:r>
        <w:rPr>
          <w:u w:val="single"/>
        </w:rPr>
        <w:tab/>
      </w:r>
      <w:r>
        <w:rPr>
          <w:u w:val="single"/>
        </w:rPr>
        <w:tab/>
      </w:r>
    </w:p>
    <w:sectPr w:rsidR="007C05FB" w:rsidRPr="004B2470" w:rsidSect="008621E4">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92179" w14:textId="77777777" w:rsidR="00883139" w:rsidRDefault="00883139"/>
  </w:endnote>
  <w:endnote w:type="continuationSeparator" w:id="0">
    <w:p w14:paraId="62AB1741" w14:textId="77777777" w:rsidR="00883139" w:rsidRDefault="00883139"/>
  </w:endnote>
  <w:endnote w:type="continuationNotice" w:id="1">
    <w:p w14:paraId="3F5D6EAF" w14:textId="77777777" w:rsidR="00883139" w:rsidRDefault="008831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D5B0" w14:textId="75492105" w:rsidR="008621E4" w:rsidRPr="008621E4" w:rsidRDefault="008621E4" w:rsidP="008621E4">
    <w:pPr>
      <w:pStyle w:val="Footer"/>
      <w:tabs>
        <w:tab w:val="right" w:pos="9638"/>
      </w:tabs>
      <w:rPr>
        <w:sz w:val="18"/>
      </w:rPr>
    </w:pPr>
    <w:r w:rsidRPr="008621E4">
      <w:rPr>
        <w:b/>
        <w:sz w:val="18"/>
      </w:rPr>
      <w:fldChar w:fldCharType="begin"/>
    </w:r>
    <w:r w:rsidRPr="008621E4">
      <w:rPr>
        <w:b/>
        <w:sz w:val="18"/>
      </w:rPr>
      <w:instrText xml:space="preserve"> PAGE  \* MERGEFORMAT </w:instrText>
    </w:r>
    <w:r w:rsidRPr="008621E4">
      <w:rPr>
        <w:b/>
        <w:sz w:val="18"/>
      </w:rPr>
      <w:fldChar w:fldCharType="separate"/>
    </w:r>
    <w:r w:rsidR="003C58D8">
      <w:rPr>
        <w:b/>
        <w:noProof/>
        <w:sz w:val="18"/>
      </w:rPr>
      <w:t>8</w:t>
    </w:r>
    <w:r w:rsidRPr="008621E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9A39A" w14:textId="2BFDFE72" w:rsidR="008621E4" w:rsidRPr="008621E4" w:rsidRDefault="008621E4" w:rsidP="008621E4">
    <w:pPr>
      <w:pStyle w:val="Footer"/>
      <w:tabs>
        <w:tab w:val="right" w:pos="9638"/>
      </w:tabs>
      <w:rPr>
        <w:b/>
        <w:sz w:val="18"/>
      </w:rPr>
    </w:pPr>
    <w:r>
      <w:tab/>
    </w:r>
    <w:r w:rsidRPr="008621E4">
      <w:rPr>
        <w:b/>
        <w:sz w:val="18"/>
      </w:rPr>
      <w:fldChar w:fldCharType="begin"/>
    </w:r>
    <w:r w:rsidRPr="008621E4">
      <w:rPr>
        <w:b/>
        <w:sz w:val="18"/>
      </w:rPr>
      <w:instrText xml:space="preserve"> PAGE  \* MERGEFORMAT </w:instrText>
    </w:r>
    <w:r w:rsidRPr="008621E4">
      <w:rPr>
        <w:b/>
        <w:sz w:val="18"/>
      </w:rPr>
      <w:fldChar w:fldCharType="separate"/>
    </w:r>
    <w:r w:rsidR="003C58D8">
      <w:rPr>
        <w:b/>
        <w:noProof/>
        <w:sz w:val="18"/>
      </w:rPr>
      <w:t>9</w:t>
    </w:r>
    <w:r w:rsidRPr="008621E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35275" w14:textId="77777777" w:rsidR="0035223F" w:rsidRPr="008621E4" w:rsidRDefault="00686A48">
    <w:pPr>
      <w:pStyle w:val="Footer"/>
      <w:rPr>
        <w:sz w:val="20"/>
      </w:rPr>
    </w:pPr>
    <w:r>
      <w:rPr>
        <w:noProof/>
        <w:lang w:eastAsia="en-GB"/>
      </w:rPr>
      <w:drawing>
        <wp:anchor distT="0" distB="0" distL="114300" distR="114300" simplePos="0" relativeHeight="251657728" behindDoc="0" locked="1" layoutInCell="1" allowOverlap="1" wp14:anchorId="41F6BDA0" wp14:editId="31D58236">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D934F" w14:textId="77777777" w:rsidR="00883139" w:rsidRPr="000B175B" w:rsidRDefault="00883139" w:rsidP="000B175B">
      <w:pPr>
        <w:tabs>
          <w:tab w:val="right" w:pos="2155"/>
        </w:tabs>
        <w:spacing w:after="80"/>
        <w:ind w:left="680"/>
        <w:rPr>
          <w:u w:val="single"/>
        </w:rPr>
      </w:pPr>
      <w:r>
        <w:rPr>
          <w:u w:val="single"/>
        </w:rPr>
        <w:tab/>
      </w:r>
    </w:p>
  </w:footnote>
  <w:footnote w:type="continuationSeparator" w:id="0">
    <w:p w14:paraId="379E6AC9" w14:textId="77777777" w:rsidR="00883139" w:rsidRPr="00FC68B7" w:rsidRDefault="00883139" w:rsidP="00FC68B7">
      <w:pPr>
        <w:tabs>
          <w:tab w:val="left" w:pos="2155"/>
        </w:tabs>
        <w:spacing w:after="80"/>
        <w:ind w:left="680"/>
        <w:rPr>
          <w:u w:val="single"/>
        </w:rPr>
      </w:pPr>
      <w:r>
        <w:rPr>
          <w:u w:val="single"/>
        </w:rPr>
        <w:tab/>
      </w:r>
    </w:p>
  </w:footnote>
  <w:footnote w:type="continuationNotice" w:id="1">
    <w:p w14:paraId="0F544613" w14:textId="77777777" w:rsidR="00883139" w:rsidRDefault="00883139"/>
  </w:footnote>
  <w:footnote w:id="2">
    <w:p w14:paraId="106BB868" w14:textId="38F8F81C" w:rsidR="0082103C" w:rsidRPr="0019094A" w:rsidRDefault="0082103C" w:rsidP="0082103C">
      <w:pPr>
        <w:pStyle w:val="FootnoteText"/>
        <w:widowControl w:val="0"/>
        <w:tabs>
          <w:tab w:val="clear" w:pos="1021"/>
          <w:tab w:val="right" w:pos="1020"/>
        </w:tabs>
      </w:pPr>
      <w:r>
        <w:tab/>
      </w:r>
      <w:r>
        <w:rPr>
          <w:rStyle w:val="FootnoteReference"/>
        </w:rPr>
        <w:footnoteRef/>
      </w:r>
      <w:r>
        <w:tab/>
      </w:r>
      <w:bookmarkStart w:id="1" w:name="_Hlk32322825"/>
      <w:r w:rsidRPr="000C4AEF">
        <w:t>Up</w:t>
      </w:r>
      <w:r>
        <w:t>-</w:t>
      </w:r>
      <w:r w:rsidRPr="000C4AEF">
        <w:t>to</w:t>
      </w:r>
      <w:r>
        <w:t>-</w:t>
      </w:r>
      <w:r w:rsidRPr="000C4AEF">
        <w:t>date information on the status of ratification of the Convention is available at</w:t>
      </w:r>
      <w:bookmarkEnd w:id="1"/>
      <w:r w:rsidRPr="000C4AEF">
        <w:t xml:space="preserve"> </w:t>
      </w:r>
      <w:hyperlink r:id="rId1" w:history="1">
        <w:r w:rsidRPr="00F33B45">
          <w:rPr>
            <w:rStyle w:val="Hyperlink"/>
          </w:rPr>
          <w:t>https://treaties.un.org/Pages/ViewDetails.aspx?src=TREATY&amp;mtdsg_no=XXVII-4&amp;chapter=27&amp;clang=_en</w:t>
        </w:r>
      </w:hyperlink>
      <w:r w:rsidRPr="000C4AEF">
        <w:t>.</w:t>
      </w:r>
      <w:r>
        <w:t xml:space="preserve">  </w:t>
      </w:r>
    </w:p>
  </w:footnote>
  <w:footnote w:id="3">
    <w:p w14:paraId="0A4F290A" w14:textId="77777777" w:rsidR="007C05FB" w:rsidRPr="000C4AEF" w:rsidRDefault="007C05FB" w:rsidP="007C05FB">
      <w:pPr>
        <w:pStyle w:val="FootnoteText"/>
      </w:pPr>
      <w:r>
        <w:tab/>
      </w:r>
      <w:r w:rsidRPr="000C4AEF">
        <w:rPr>
          <w:vertAlign w:val="superscript"/>
        </w:rPr>
        <w:footnoteRef/>
      </w:r>
      <w:r>
        <w:tab/>
      </w:r>
      <w:r w:rsidRPr="000C4AEF">
        <w:t>Up</w:t>
      </w:r>
      <w:r>
        <w:t>-</w:t>
      </w:r>
      <w:r w:rsidRPr="000C4AEF">
        <w:t>to</w:t>
      </w:r>
      <w:r>
        <w:t>-</w:t>
      </w:r>
      <w:r w:rsidRPr="000C4AEF">
        <w:t>date information on the status of ratificati</w:t>
      </w:r>
      <w:r>
        <w:t>o</w:t>
      </w:r>
      <w:r w:rsidRPr="000C4AEF">
        <w:t>n of the Protocol is available at</w:t>
      </w:r>
      <w:r>
        <w:t xml:space="preserve"> </w:t>
      </w:r>
      <w:hyperlink r:id="rId2" w:history="1">
        <w:r w:rsidRPr="00F33B45">
          <w:rPr>
            <w:rStyle w:val="Hyperlink"/>
          </w:rPr>
          <w:t>https://treaties.un.org/Pages/ViewDetails.aspx?src=TREATY&amp;mtdsg_no=XXVII-4-b&amp;chapter=27&amp;clang=_en</w:t>
        </w:r>
      </w:hyperlink>
      <w:r w:rsidRPr="000C4AEF">
        <w:t>.</w:t>
      </w:r>
      <w:r>
        <w:t xml:space="preserve"> </w:t>
      </w:r>
    </w:p>
  </w:footnote>
  <w:footnote w:id="4">
    <w:p w14:paraId="37B048F3" w14:textId="23A54508" w:rsidR="0082103C" w:rsidRPr="0019094A" w:rsidDel="006718FA" w:rsidRDefault="0082103C" w:rsidP="0082103C">
      <w:pPr>
        <w:pStyle w:val="FootnoteText"/>
        <w:widowControl w:val="0"/>
        <w:tabs>
          <w:tab w:val="clear" w:pos="1021"/>
          <w:tab w:val="right" w:pos="1020"/>
        </w:tabs>
        <w:rPr>
          <w:del w:id="28" w:author="Marta Truszewska" w:date="2020-09-30T08:17:00Z"/>
        </w:rPr>
      </w:pPr>
      <w:del w:id="29" w:author="Marta Truszewska" w:date="2020-09-30T08:17:00Z">
        <w:r w:rsidDel="006718FA">
          <w:tab/>
        </w:r>
        <w:r w:rsidDel="006718FA">
          <w:rPr>
            <w:rStyle w:val="FootnoteReference"/>
          </w:rPr>
          <w:footnoteRef/>
        </w:r>
        <w:r w:rsidDel="006718FA">
          <w:tab/>
        </w:r>
        <w:r w:rsidRPr="00217AFB" w:rsidDel="006718FA">
          <w:delText>United Nations publication, ECE/MP.EIA/12.</w:delText>
        </w:r>
        <w:r w:rsidDel="006718FA">
          <w:delText xml:space="preserve"> </w:delText>
        </w:r>
      </w:del>
    </w:p>
  </w:footnote>
  <w:footnote w:id="5">
    <w:p w14:paraId="0177CFD2" w14:textId="2C0FF64A" w:rsidR="0082103C" w:rsidRPr="0019094A" w:rsidDel="006718FA" w:rsidRDefault="0082103C" w:rsidP="0082103C">
      <w:pPr>
        <w:pStyle w:val="FootnoteText"/>
        <w:widowControl w:val="0"/>
        <w:tabs>
          <w:tab w:val="clear" w:pos="1021"/>
          <w:tab w:val="right" w:pos="1020"/>
        </w:tabs>
        <w:rPr>
          <w:del w:id="30" w:author="Marta Truszewska" w:date="2020-09-30T08:17:00Z"/>
        </w:rPr>
      </w:pPr>
      <w:del w:id="31" w:author="Marta Truszewska" w:date="2020-09-30T08:17:00Z">
        <w:r w:rsidDel="006718FA">
          <w:tab/>
        </w:r>
        <w:r w:rsidDel="006718FA">
          <w:rPr>
            <w:rStyle w:val="FootnoteReference"/>
          </w:rPr>
          <w:footnoteRef/>
        </w:r>
        <w:r w:rsidDel="006718FA">
          <w:tab/>
        </w:r>
        <w:r w:rsidRPr="00217AFB" w:rsidDel="006718FA">
          <w:delText>United Nations publication, ECE/MP.EIA/8.</w:delText>
        </w:r>
        <w:r w:rsidDel="006718FA">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77A91" w14:textId="77777777" w:rsidR="008621E4" w:rsidRPr="0019094A" w:rsidRDefault="00AB7571">
    <w:pPr>
      <w:pStyle w:val="Header"/>
      <w:rPr>
        <w:lang w:val="es-ES"/>
      </w:rPr>
    </w:pPr>
    <w:r>
      <w:fldChar w:fldCharType="begin"/>
    </w:r>
    <w:r w:rsidRPr="0019094A">
      <w:rPr>
        <w:lang w:val="es-ES"/>
      </w:rPr>
      <w:instrText xml:space="preserve"> TITLE  \* MERGEFORMAT </w:instrText>
    </w:r>
    <w:r>
      <w:fldChar w:fldCharType="separate"/>
    </w:r>
    <w:r w:rsidR="008621E4" w:rsidRPr="0019094A">
      <w:rPr>
        <w:lang w:val="es-ES"/>
      </w:rPr>
      <w:t>ECE/MP.EIA/2020/3</w:t>
    </w:r>
    <w:r>
      <w:fldChar w:fldCharType="end"/>
    </w:r>
    <w:r w:rsidR="008621E4" w:rsidRPr="0019094A">
      <w:rPr>
        <w:lang w:val="es-ES"/>
      </w:rPr>
      <w:br/>
    </w:r>
    <w:r>
      <w:fldChar w:fldCharType="begin"/>
    </w:r>
    <w:r w:rsidRPr="0019094A">
      <w:rPr>
        <w:lang w:val="es-ES"/>
      </w:rPr>
      <w:instrText xml:space="preserve"> KEYWORDS  \* MERGEFORMAT </w:instrText>
    </w:r>
    <w:r>
      <w:fldChar w:fldCharType="separate"/>
    </w:r>
    <w:r w:rsidR="008621E4" w:rsidRPr="0019094A">
      <w:rPr>
        <w:lang w:val="es-ES"/>
      </w:rPr>
      <w:t>ECE/MP.EIA/SEA/2020/3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D4A1" w14:textId="77777777" w:rsidR="008621E4" w:rsidRPr="0019094A" w:rsidRDefault="00AB7571" w:rsidP="008621E4">
    <w:pPr>
      <w:pStyle w:val="Header"/>
      <w:jc w:val="right"/>
      <w:rPr>
        <w:lang w:val="es-ES"/>
      </w:rPr>
    </w:pPr>
    <w:r>
      <w:fldChar w:fldCharType="begin"/>
    </w:r>
    <w:r w:rsidRPr="0019094A">
      <w:rPr>
        <w:lang w:val="es-ES"/>
      </w:rPr>
      <w:instrText xml:space="preserve"> TITLE  \* MERGEFORMAT </w:instrText>
    </w:r>
    <w:r>
      <w:fldChar w:fldCharType="separate"/>
    </w:r>
    <w:r w:rsidR="008621E4" w:rsidRPr="0019094A">
      <w:rPr>
        <w:lang w:val="es-ES"/>
      </w:rPr>
      <w:t>ECE/MP.EIA/2020/3</w:t>
    </w:r>
    <w:r>
      <w:fldChar w:fldCharType="end"/>
    </w:r>
    <w:r w:rsidR="008621E4" w:rsidRPr="0019094A">
      <w:rPr>
        <w:lang w:val="es-ES"/>
      </w:rPr>
      <w:br/>
    </w:r>
    <w:r>
      <w:fldChar w:fldCharType="begin"/>
    </w:r>
    <w:r w:rsidRPr="0019094A">
      <w:rPr>
        <w:lang w:val="es-ES"/>
      </w:rPr>
      <w:instrText xml:space="preserve"> KEYWORDS  \* MERGEFORMAT </w:instrText>
    </w:r>
    <w:r>
      <w:fldChar w:fldCharType="separate"/>
    </w:r>
    <w:r w:rsidR="008621E4" w:rsidRPr="0019094A">
      <w:rPr>
        <w:lang w:val="es-ES"/>
      </w:rPr>
      <w:t>ECE/MP.EIA/SEA/2020/3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FE2E69"/>
    <w:multiLevelType w:val="hybridMultilevel"/>
    <w:tmpl w:val="62EEAFDA"/>
    <w:lvl w:ilvl="0" w:tplc="60C6F420">
      <w:start w:val="1"/>
      <w:numFmt w:val="bullet"/>
      <w:lvlText w:val="•"/>
      <w:lvlJc w:val="left"/>
      <w:pPr>
        <w:ind w:left="720" w:hanging="360"/>
      </w:pPr>
      <w:rPr>
        <w:rFonts w:ascii="Corbel" w:hAnsi="Corbel" w:hint="default"/>
        <w:color w:val="E6320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C094ADA"/>
    <w:multiLevelType w:val="hybridMultilevel"/>
    <w:tmpl w:val="84B244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9F0B6A"/>
    <w:multiLevelType w:val="hybridMultilevel"/>
    <w:tmpl w:val="FA20498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1"/>
  </w:num>
  <w:num w:numId="14">
    <w:abstractNumId w:val="13"/>
  </w:num>
  <w:num w:numId="15">
    <w:abstractNumId w:val="18"/>
  </w:num>
  <w:num w:numId="16">
    <w:abstractNumId w:val="15"/>
  </w:num>
  <w:num w:numId="17">
    <w:abstractNumId w:val="19"/>
  </w:num>
  <w:num w:numId="18">
    <w:abstractNumId w:val="21"/>
  </w:num>
  <w:num w:numId="19">
    <w:abstractNumId w:val="12"/>
  </w:num>
  <w:num w:numId="20">
    <w:abstractNumId w:val="14"/>
  </w:num>
  <w:num w:numId="21">
    <w:abstractNumId w:val="10"/>
  </w:num>
  <w:num w:numId="22">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esidency">
    <w15:presenceInfo w15:providerId="None" w15:userId="Presidency"/>
  </w15:person>
  <w15:person w15:author="Kinne, Alice">
    <w15:presenceInfo w15:providerId="None" w15:userId="Kinne, Al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de-D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16E6B8AC-E1B5-49CB-83B8-2CB7280B4E56}"/>
    <w:docVar w:name="dgnword-eventsink" w:val="637739216"/>
    <w:docVar w:name="DW_DocType" w:val="MPEIA_E"/>
  </w:docVars>
  <w:rsids>
    <w:rsidRoot w:val="008621E4"/>
    <w:rsid w:val="00002A7D"/>
    <w:rsid w:val="000038A8"/>
    <w:rsid w:val="00006790"/>
    <w:rsid w:val="000074B9"/>
    <w:rsid w:val="00027624"/>
    <w:rsid w:val="0004325F"/>
    <w:rsid w:val="00050F6B"/>
    <w:rsid w:val="000678CD"/>
    <w:rsid w:val="00072C8C"/>
    <w:rsid w:val="00080E8C"/>
    <w:rsid w:val="00081CE0"/>
    <w:rsid w:val="00084D30"/>
    <w:rsid w:val="00086E95"/>
    <w:rsid w:val="00090320"/>
    <w:rsid w:val="000931C0"/>
    <w:rsid w:val="000A1483"/>
    <w:rsid w:val="000A2E09"/>
    <w:rsid w:val="000A2F77"/>
    <w:rsid w:val="000A7F0B"/>
    <w:rsid w:val="000B175B"/>
    <w:rsid w:val="000B3A0F"/>
    <w:rsid w:val="000E0415"/>
    <w:rsid w:val="000F7715"/>
    <w:rsid w:val="00137ED7"/>
    <w:rsid w:val="001537BA"/>
    <w:rsid w:val="00156B99"/>
    <w:rsid w:val="00160854"/>
    <w:rsid w:val="00161069"/>
    <w:rsid w:val="00165A94"/>
    <w:rsid w:val="00166124"/>
    <w:rsid w:val="00184DDA"/>
    <w:rsid w:val="001900CD"/>
    <w:rsid w:val="0019094A"/>
    <w:rsid w:val="001A0452"/>
    <w:rsid w:val="001B4B04"/>
    <w:rsid w:val="001B5875"/>
    <w:rsid w:val="001C4B9C"/>
    <w:rsid w:val="001C6663"/>
    <w:rsid w:val="001C7895"/>
    <w:rsid w:val="001D26DF"/>
    <w:rsid w:val="001D71BD"/>
    <w:rsid w:val="001F1599"/>
    <w:rsid w:val="001F19C4"/>
    <w:rsid w:val="002026CF"/>
    <w:rsid w:val="002043F0"/>
    <w:rsid w:val="00204F8F"/>
    <w:rsid w:val="00211E0B"/>
    <w:rsid w:val="00232575"/>
    <w:rsid w:val="00233CCE"/>
    <w:rsid w:val="00245DA1"/>
    <w:rsid w:val="00247258"/>
    <w:rsid w:val="00254D7F"/>
    <w:rsid w:val="00257CAC"/>
    <w:rsid w:val="0027237A"/>
    <w:rsid w:val="00286DC9"/>
    <w:rsid w:val="00294F33"/>
    <w:rsid w:val="002971D0"/>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B584D"/>
    <w:rsid w:val="003B6B6B"/>
    <w:rsid w:val="003C2CC4"/>
    <w:rsid w:val="003C58D8"/>
    <w:rsid w:val="003D22CC"/>
    <w:rsid w:val="003D4B23"/>
    <w:rsid w:val="003E278A"/>
    <w:rsid w:val="00413520"/>
    <w:rsid w:val="004325CB"/>
    <w:rsid w:val="00440A07"/>
    <w:rsid w:val="00462880"/>
    <w:rsid w:val="00476F24"/>
    <w:rsid w:val="004A0714"/>
    <w:rsid w:val="004C55B0"/>
    <w:rsid w:val="004E4E05"/>
    <w:rsid w:val="004F6BA0"/>
    <w:rsid w:val="00503BEA"/>
    <w:rsid w:val="005109A4"/>
    <w:rsid w:val="00523017"/>
    <w:rsid w:val="00533616"/>
    <w:rsid w:val="00535ABA"/>
    <w:rsid w:val="0053768B"/>
    <w:rsid w:val="005420F2"/>
    <w:rsid w:val="0054285C"/>
    <w:rsid w:val="00552A4F"/>
    <w:rsid w:val="00576232"/>
    <w:rsid w:val="00584173"/>
    <w:rsid w:val="0059329E"/>
    <w:rsid w:val="00595520"/>
    <w:rsid w:val="005A44B9"/>
    <w:rsid w:val="005B1BA0"/>
    <w:rsid w:val="005B3DB3"/>
    <w:rsid w:val="005D15CA"/>
    <w:rsid w:val="005F08DF"/>
    <w:rsid w:val="005F3066"/>
    <w:rsid w:val="005F3E61"/>
    <w:rsid w:val="0060297A"/>
    <w:rsid w:val="00604DDD"/>
    <w:rsid w:val="006115CC"/>
    <w:rsid w:val="00611FC4"/>
    <w:rsid w:val="006176FB"/>
    <w:rsid w:val="00630FCB"/>
    <w:rsid w:val="00640B26"/>
    <w:rsid w:val="00640DD0"/>
    <w:rsid w:val="0065098D"/>
    <w:rsid w:val="0065766B"/>
    <w:rsid w:val="00666F2D"/>
    <w:rsid w:val="006718FA"/>
    <w:rsid w:val="00672E54"/>
    <w:rsid w:val="00673B7F"/>
    <w:rsid w:val="006770B2"/>
    <w:rsid w:val="00686A48"/>
    <w:rsid w:val="006935EE"/>
    <w:rsid w:val="006940E1"/>
    <w:rsid w:val="006A3C72"/>
    <w:rsid w:val="006A7392"/>
    <w:rsid w:val="006B03A1"/>
    <w:rsid w:val="006B67D9"/>
    <w:rsid w:val="006C5535"/>
    <w:rsid w:val="006D0589"/>
    <w:rsid w:val="006E564B"/>
    <w:rsid w:val="006E7154"/>
    <w:rsid w:val="007003CD"/>
    <w:rsid w:val="00700D0C"/>
    <w:rsid w:val="00706D1A"/>
    <w:rsid w:val="0070701E"/>
    <w:rsid w:val="007164C2"/>
    <w:rsid w:val="0072632A"/>
    <w:rsid w:val="0072787A"/>
    <w:rsid w:val="007358E8"/>
    <w:rsid w:val="00736ECE"/>
    <w:rsid w:val="0074533B"/>
    <w:rsid w:val="007643BC"/>
    <w:rsid w:val="00775C2D"/>
    <w:rsid w:val="00780C68"/>
    <w:rsid w:val="00782629"/>
    <w:rsid w:val="007959FE"/>
    <w:rsid w:val="00797A66"/>
    <w:rsid w:val="007A0CF1"/>
    <w:rsid w:val="007B6BA5"/>
    <w:rsid w:val="007C05FB"/>
    <w:rsid w:val="007C3390"/>
    <w:rsid w:val="007C42D8"/>
    <w:rsid w:val="007C4F4B"/>
    <w:rsid w:val="007D7362"/>
    <w:rsid w:val="007F5CE2"/>
    <w:rsid w:val="007F6611"/>
    <w:rsid w:val="007F6A54"/>
    <w:rsid w:val="00810BAC"/>
    <w:rsid w:val="00812969"/>
    <w:rsid w:val="008175E9"/>
    <w:rsid w:val="0082103C"/>
    <w:rsid w:val="008242D7"/>
    <w:rsid w:val="0082577B"/>
    <w:rsid w:val="008621E4"/>
    <w:rsid w:val="00866893"/>
    <w:rsid w:val="00866F02"/>
    <w:rsid w:val="00867D18"/>
    <w:rsid w:val="00871F9A"/>
    <w:rsid w:val="00871FD5"/>
    <w:rsid w:val="0088172E"/>
    <w:rsid w:val="00881EFA"/>
    <w:rsid w:val="00883139"/>
    <w:rsid w:val="008842C1"/>
    <w:rsid w:val="008879CB"/>
    <w:rsid w:val="008979B1"/>
    <w:rsid w:val="008A6B25"/>
    <w:rsid w:val="008A6C4F"/>
    <w:rsid w:val="008B389E"/>
    <w:rsid w:val="008D045E"/>
    <w:rsid w:val="008D3F25"/>
    <w:rsid w:val="008D4D82"/>
    <w:rsid w:val="008E0BDD"/>
    <w:rsid w:val="008E0E46"/>
    <w:rsid w:val="008E7116"/>
    <w:rsid w:val="008F143B"/>
    <w:rsid w:val="008F3882"/>
    <w:rsid w:val="008F4B7C"/>
    <w:rsid w:val="00926E47"/>
    <w:rsid w:val="0094684F"/>
    <w:rsid w:val="00947162"/>
    <w:rsid w:val="009610D0"/>
    <w:rsid w:val="0096375C"/>
    <w:rsid w:val="00964FC2"/>
    <w:rsid w:val="009662E6"/>
    <w:rsid w:val="0097095E"/>
    <w:rsid w:val="009749D3"/>
    <w:rsid w:val="009821DE"/>
    <w:rsid w:val="0098592B"/>
    <w:rsid w:val="00985FC4"/>
    <w:rsid w:val="00990766"/>
    <w:rsid w:val="00991261"/>
    <w:rsid w:val="00995079"/>
    <w:rsid w:val="009964C4"/>
    <w:rsid w:val="009A7B81"/>
    <w:rsid w:val="009D01C0"/>
    <w:rsid w:val="009D47CE"/>
    <w:rsid w:val="009D6A08"/>
    <w:rsid w:val="009E05A0"/>
    <w:rsid w:val="009E0A16"/>
    <w:rsid w:val="009E5A6B"/>
    <w:rsid w:val="009E6CB7"/>
    <w:rsid w:val="009E7970"/>
    <w:rsid w:val="009F2EAC"/>
    <w:rsid w:val="009F57E3"/>
    <w:rsid w:val="00A10F4F"/>
    <w:rsid w:val="00A11067"/>
    <w:rsid w:val="00A1704A"/>
    <w:rsid w:val="00A25D98"/>
    <w:rsid w:val="00A425EB"/>
    <w:rsid w:val="00A5399D"/>
    <w:rsid w:val="00A72E20"/>
    <w:rsid w:val="00A72F22"/>
    <w:rsid w:val="00A733BC"/>
    <w:rsid w:val="00A748A6"/>
    <w:rsid w:val="00A76A69"/>
    <w:rsid w:val="00A879A4"/>
    <w:rsid w:val="00A91A3C"/>
    <w:rsid w:val="00AA0FF8"/>
    <w:rsid w:val="00AB7571"/>
    <w:rsid w:val="00AC0F2C"/>
    <w:rsid w:val="00AC502A"/>
    <w:rsid w:val="00AF58C1"/>
    <w:rsid w:val="00B04A3F"/>
    <w:rsid w:val="00B05882"/>
    <w:rsid w:val="00B06643"/>
    <w:rsid w:val="00B15055"/>
    <w:rsid w:val="00B20551"/>
    <w:rsid w:val="00B22FC2"/>
    <w:rsid w:val="00B30179"/>
    <w:rsid w:val="00B33FC7"/>
    <w:rsid w:val="00B37B15"/>
    <w:rsid w:val="00B44AA9"/>
    <w:rsid w:val="00B45C02"/>
    <w:rsid w:val="00B51348"/>
    <w:rsid w:val="00B70B63"/>
    <w:rsid w:val="00B72A1E"/>
    <w:rsid w:val="00B75363"/>
    <w:rsid w:val="00B755EB"/>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65C34"/>
    <w:rsid w:val="00C745C3"/>
    <w:rsid w:val="00C978F5"/>
    <w:rsid w:val="00CA24A4"/>
    <w:rsid w:val="00CA3CC1"/>
    <w:rsid w:val="00CB348D"/>
    <w:rsid w:val="00CB371A"/>
    <w:rsid w:val="00CD46F5"/>
    <w:rsid w:val="00CE4602"/>
    <w:rsid w:val="00CE4A8F"/>
    <w:rsid w:val="00CF071D"/>
    <w:rsid w:val="00D0123D"/>
    <w:rsid w:val="00D15B04"/>
    <w:rsid w:val="00D2031B"/>
    <w:rsid w:val="00D25FE2"/>
    <w:rsid w:val="00D35669"/>
    <w:rsid w:val="00D37DA9"/>
    <w:rsid w:val="00D406A7"/>
    <w:rsid w:val="00D43252"/>
    <w:rsid w:val="00D44D86"/>
    <w:rsid w:val="00D50B7D"/>
    <w:rsid w:val="00D52012"/>
    <w:rsid w:val="00D704E5"/>
    <w:rsid w:val="00D72727"/>
    <w:rsid w:val="00D76ECA"/>
    <w:rsid w:val="00D85B4A"/>
    <w:rsid w:val="00D978C6"/>
    <w:rsid w:val="00DA0956"/>
    <w:rsid w:val="00DA357F"/>
    <w:rsid w:val="00DA3E12"/>
    <w:rsid w:val="00DA4E22"/>
    <w:rsid w:val="00DC18AD"/>
    <w:rsid w:val="00DF7CAE"/>
    <w:rsid w:val="00E423C0"/>
    <w:rsid w:val="00E4364B"/>
    <w:rsid w:val="00E60F8E"/>
    <w:rsid w:val="00E6414C"/>
    <w:rsid w:val="00E7260F"/>
    <w:rsid w:val="00E8702D"/>
    <w:rsid w:val="00E905F4"/>
    <w:rsid w:val="00E916A9"/>
    <w:rsid w:val="00E916DE"/>
    <w:rsid w:val="00E925AD"/>
    <w:rsid w:val="00E93AD9"/>
    <w:rsid w:val="00E96630"/>
    <w:rsid w:val="00E97ED4"/>
    <w:rsid w:val="00EA1D4E"/>
    <w:rsid w:val="00EB364F"/>
    <w:rsid w:val="00EB7851"/>
    <w:rsid w:val="00ED18DC"/>
    <w:rsid w:val="00ED6201"/>
    <w:rsid w:val="00ED7A2A"/>
    <w:rsid w:val="00EF1D7F"/>
    <w:rsid w:val="00F0137E"/>
    <w:rsid w:val="00F04977"/>
    <w:rsid w:val="00F21786"/>
    <w:rsid w:val="00F3742B"/>
    <w:rsid w:val="00F41FDB"/>
    <w:rsid w:val="00F44C37"/>
    <w:rsid w:val="00F56D63"/>
    <w:rsid w:val="00F609A9"/>
    <w:rsid w:val="00F80C99"/>
    <w:rsid w:val="00F867EC"/>
    <w:rsid w:val="00F91B2B"/>
    <w:rsid w:val="00F9433A"/>
    <w:rsid w:val="00F96B25"/>
    <w:rsid w:val="00FC03CD"/>
    <w:rsid w:val="00FC0646"/>
    <w:rsid w:val="00FC68B7"/>
    <w:rsid w:val="00FD207C"/>
    <w:rsid w:val="00FD314B"/>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F11859"/>
  <w15:docId w15:val="{020B0362-636E-4FE5-8ACF-139B3678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5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4_GR"/>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2971D0"/>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2971D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H23GChar">
    <w:name w:val="_ H_2/3_G Char"/>
    <w:link w:val="H23G"/>
    <w:rsid w:val="00C65C34"/>
    <w:rPr>
      <w:b/>
      <w:lang w:val="en-GB" w:eastAsia="en-US"/>
    </w:rPr>
  </w:style>
  <w:style w:type="paragraph" w:customStyle="1" w:styleId="ParNoG">
    <w:name w:val="_ParNo_G"/>
    <w:basedOn w:val="SingleTxtG"/>
    <w:qFormat/>
    <w:rsid w:val="00F04977"/>
    <w:pPr>
      <w:numPr>
        <w:numId w:val="19"/>
      </w:numPr>
      <w:suppressAutoHyphens w:val="0"/>
    </w:pPr>
  </w:style>
  <w:style w:type="character" w:customStyle="1" w:styleId="HChGChar">
    <w:name w:val="_ H _Ch_G Char"/>
    <w:link w:val="HChG"/>
    <w:rsid w:val="007C05FB"/>
    <w:rPr>
      <w:b/>
      <w:sz w:val="28"/>
      <w:lang w:val="en-GB"/>
    </w:rPr>
  </w:style>
  <w:style w:type="character" w:customStyle="1" w:styleId="SingleTxtGChar">
    <w:name w:val="_ Single Txt_G Char"/>
    <w:link w:val="SingleTxtG"/>
    <w:rsid w:val="007C05FB"/>
    <w:rPr>
      <w:lang w:val="en-GB"/>
    </w:rPr>
  </w:style>
  <w:style w:type="character" w:customStyle="1" w:styleId="FootnoteTextChar">
    <w:name w:val="Footnote Text Char"/>
    <w:aliases w:val="5_G Char"/>
    <w:basedOn w:val="DefaultParagraphFont"/>
    <w:link w:val="FootnoteText"/>
    <w:rsid w:val="007C05FB"/>
    <w:rPr>
      <w:sz w:val="18"/>
      <w:lang w:val="en-GB"/>
    </w:rPr>
  </w:style>
  <w:style w:type="character" w:styleId="CommentReference">
    <w:name w:val="annotation reference"/>
    <w:basedOn w:val="DefaultParagraphFont"/>
    <w:semiHidden/>
    <w:unhideWhenUsed/>
    <w:rsid w:val="007C05FB"/>
    <w:rPr>
      <w:sz w:val="16"/>
      <w:szCs w:val="16"/>
    </w:rPr>
  </w:style>
  <w:style w:type="paragraph" w:styleId="CommentText">
    <w:name w:val="annotation text"/>
    <w:basedOn w:val="Normal"/>
    <w:link w:val="CommentTextChar"/>
    <w:semiHidden/>
    <w:unhideWhenUsed/>
    <w:rsid w:val="007C05FB"/>
    <w:pPr>
      <w:spacing w:line="240" w:lineRule="auto"/>
    </w:pPr>
  </w:style>
  <w:style w:type="character" w:customStyle="1" w:styleId="CommentTextChar">
    <w:name w:val="Comment Text Char"/>
    <w:basedOn w:val="DefaultParagraphFont"/>
    <w:link w:val="CommentText"/>
    <w:semiHidden/>
    <w:rsid w:val="007C05FB"/>
    <w:rPr>
      <w:lang w:val="en-GB"/>
    </w:rPr>
  </w:style>
  <w:style w:type="paragraph" w:styleId="CommentSubject">
    <w:name w:val="annotation subject"/>
    <w:basedOn w:val="CommentText"/>
    <w:next w:val="CommentText"/>
    <w:link w:val="CommentSubjectChar"/>
    <w:semiHidden/>
    <w:unhideWhenUsed/>
    <w:rsid w:val="007C05FB"/>
    <w:rPr>
      <w:b/>
      <w:bCs/>
    </w:rPr>
  </w:style>
  <w:style w:type="character" w:customStyle="1" w:styleId="CommentSubjectChar">
    <w:name w:val="Comment Subject Char"/>
    <w:basedOn w:val="CommentTextChar"/>
    <w:link w:val="CommentSubject"/>
    <w:semiHidden/>
    <w:rsid w:val="007C05FB"/>
    <w:rPr>
      <w:b/>
      <w:bCs/>
      <w:lang w:val="en-GB"/>
    </w:rPr>
  </w:style>
  <w:style w:type="paragraph" w:styleId="Revision">
    <w:name w:val="Revision"/>
    <w:hidden/>
    <w:uiPriority w:val="99"/>
    <w:semiHidden/>
    <w:rsid w:val="0072787A"/>
    <w:rPr>
      <w:lang w:val="en-GB"/>
    </w:rPr>
  </w:style>
  <w:style w:type="paragraph" w:styleId="ListParagraph">
    <w:name w:val="List Paragraph"/>
    <w:basedOn w:val="Normal"/>
    <w:uiPriority w:val="54"/>
    <w:qFormat/>
    <w:rsid w:val="00B755EB"/>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MPEIA\MPEI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2F79B5BE87D40B73359BB004DC9B5" ma:contentTypeVersion="13" ma:contentTypeDescription="Create a new document." ma:contentTypeScope="" ma:versionID="93d411ef5aa4a56da25ac9ca9222c32d">
  <xsd:schema xmlns:xsd="http://www.w3.org/2001/XMLSchema" xmlns:xs="http://www.w3.org/2001/XMLSchema" xmlns:p="http://schemas.microsoft.com/office/2006/metadata/properties" xmlns:ns2="99a2c2c3-fdcf-4e63-9c12-39b3de610a76" xmlns:ns3="a20aa909-956d-4941-9e8e-d4bf2c5fe97e" targetNamespace="http://schemas.microsoft.com/office/2006/metadata/properties" ma:root="true" ma:fieldsID="b963b049bc38fe8f0139999319136785" ns2:_="" ns3:_="">
    <xsd:import namespace="99a2c2c3-fdcf-4e63-9c12-39b3de610a76"/>
    <xsd:import namespace="a20aa909-956d-4941-9e8e-d4bf2c5fe9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a2c2c3-fdcf-4e63-9c12-39b3de610a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Dateandtime" ma:index="20"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20aa909-956d-4941-9e8e-d4bf2c5fe9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andtime xmlns="99a2c2c3-fdcf-4e63-9c12-39b3de610a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11E73-20BA-4480-BC54-A309FEAE6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a2c2c3-fdcf-4e63-9c12-39b3de610a76"/>
    <ds:schemaRef ds:uri="a20aa909-956d-4941-9e8e-d4bf2c5fe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023C8E-4289-46C5-A1FC-A1C114499821}">
  <ds:schemaRefs>
    <ds:schemaRef ds:uri="http://schemas.microsoft.com/sharepoint/v3/contenttype/forms"/>
  </ds:schemaRefs>
</ds:datastoreItem>
</file>

<file path=customXml/itemProps3.xml><?xml version="1.0" encoding="utf-8"?>
<ds:datastoreItem xmlns:ds="http://schemas.openxmlformats.org/officeDocument/2006/customXml" ds:itemID="{DC131FFC-2958-48FF-AA79-CFBC49BCE690}">
  <ds:schemaRefs>
    <ds:schemaRef ds:uri="http://schemas.microsoft.com/office/2006/metadata/properties"/>
    <ds:schemaRef ds:uri="http://schemas.microsoft.com/office/infopath/2007/PartnerControls"/>
    <ds:schemaRef ds:uri="99a2c2c3-fdcf-4e63-9c12-39b3de610a76"/>
  </ds:schemaRefs>
</ds:datastoreItem>
</file>

<file path=customXml/itemProps4.xml><?xml version="1.0" encoding="utf-8"?>
<ds:datastoreItem xmlns:ds="http://schemas.openxmlformats.org/officeDocument/2006/customXml" ds:itemID="{49CD70A4-6D2A-4509-9319-62EDF8BDC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MPEIA_E.dotm</Template>
  <TotalTime>1</TotalTime>
  <Pages>8</Pages>
  <Words>3386</Words>
  <Characters>19301</Characters>
  <Application>Microsoft Office Word</Application>
  <DocSecurity>0</DocSecurity>
  <Lines>160</Lines>
  <Paragraphs>45</Paragraphs>
  <ScaleCrop>false</ScaleCrop>
  <HeadingPairs>
    <vt:vector size="8" baseType="variant">
      <vt:variant>
        <vt:lpstr>Title</vt:lpstr>
      </vt:variant>
      <vt:variant>
        <vt:i4>1</vt:i4>
      </vt:variant>
      <vt:variant>
        <vt:lpstr>Titel</vt:lpstr>
      </vt:variant>
      <vt:variant>
        <vt:i4>1</vt:i4>
      </vt:variant>
      <vt:variant>
        <vt:lpstr>Tytuł</vt:lpstr>
      </vt:variant>
      <vt:variant>
        <vt:i4>1</vt:i4>
      </vt:variant>
      <vt:variant>
        <vt:lpstr>Titre</vt:lpstr>
      </vt:variant>
      <vt:variant>
        <vt:i4>1</vt:i4>
      </vt:variant>
    </vt:vector>
  </HeadingPairs>
  <TitlesOfParts>
    <vt:vector size="4" baseType="lpstr">
      <vt:lpstr>ECE/MP.EIA/2020/3</vt:lpstr>
      <vt:lpstr>ECE/MP.EIA/2020/3</vt:lpstr>
      <vt:lpstr>ECE/MP.EIA/2020/3</vt:lpstr>
      <vt:lpstr/>
    </vt:vector>
  </TitlesOfParts>
  <Company>CSD</Company>
  <LinksUpToDate>false</LinksUpToDate>
  <CharactersWithSpaces>22642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ECE/MP.EIA/2020/3</dc:title>
  <dc:creator>Monika Sbeghen</dc:creator>
  <cp:keywords>ECE/MP.EIA/SEA/2020/3</cp:keywords>
  <cp:lastModifiedBy>Elena Santer</cp:lastModifiedBy>
  <cp:revision>2</cp:revision>
  <cp:lastPrinted>2009-02-18T09:36:00Z</cp:lastPrinted>
  <dcterms:created xsi:type="dcterms:W3CDTF">2020-12-10T18:34:00Z</dcterms:created>
  <dcterms:modified xsi:type="dcterms:W3CDTF">2020-12-10T18:34:00Z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0x010100B302F79B5BE87D40B73359BB004DC9B5</vt:lpwstr>
  </property>
</Properties>
</file>