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4A08C84" w14:textId="77777777" w:rsidTr="00B20551">
        <w:trPr>
          <w:cantSplit/>
          <w:trHeight w:hRule="exact" w:val="851"/>
        </w:trPr>
        <w:tc>
          <w:tcPr>
            <w:tcW w:w="1276" w:type="dxa"/>
            <w:tcBorders>
              <w:bottom w:val="single" w:sz="4" w:space="0" w:color="auto"/>
            </w:tcBorders>
            <w:vAlign w:val="bottom"/>
          </w:tcPr>
          <w:p w14:paraId="7EE66E48" w14:textId="77777777" w:rsidR="009E6CB7" w:rsidRDefault="009E6CB7" w:rsidP="00B20551">
            <w:pPr>
              <w:spacing w:after="80"/>
            </w:pPr>
          </w:p>
        </w:tc>
        <w:tc>
          <w:tcPr>
            <w:tcW w:w="2268" w:type="dxa"/>
            <w:tcBorders>
              <w:bottom w:val="single" w:sz="4" w:space="0" w:color="auto"/>
            </w:tcBorders>
            <w:vAlign w:val="bottom"/>
          </w:tcPr>
          <w:p w14:paraId="6921B6FE"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D760B69" w14:textId="1E898F96" w:rsidR="009E6CB7" w:rsidRPr="00D47EEA" w:rsidRDefault="00244494" w:rsidP="00244494">
            <w:pPr>
              <w:jc w:val="right"/>
            </w:pPr>
            <w:r w:rsidRPr="00244494">
              <w:rPr>
                <w:sz w:val="40"/>
              </w:rPr>
              <w:t>ECE</w:t>
            </w:r>
            <w:r>
              <w:t>/MP.PRTR/WG.1/2020/7</w:t>
            </w:r>
            <w:ins w:id="0" w:author="RVU" w:date="2020-12-16T19:36:00Z">
              <w:r w:rsidR="00C97523">
                <w:t xml:space="preserve"> amended at the meeting</w:t>
              </w:r>
            </w:ins>
          </w:p>
        </w:tc>
      </w:tr>
      <w:tr w:rsidR="009E6CB7" w14:paraId="412AD5C4" w14:textId="77777777" w:rsidTr="00B20551">
        <w:trPr>
          <w:cantSplit/>
          <w:trHeight w:hRule="exact" w:val="2835"/>
        </w:trPr>
        <w:tc>
          <w:tcPr>
            <w:tcW w:w="1276" w:type="dxa"/>
            <w:tcBorders>
              <w:top w:val="single" w:sz="4" w:space="0" w:color="auto"/>
              <w:bottom w:val="single" w:sz="12" w:space="0" w:color="auto"/>
            </w:tcBorders>
          </w:tcPr>
          <w:p w14:paraId="5E3B87D5" w14:textId="77777777" w:rsidR="009E6CB7" w:rsidRDefault="00686A48" w:rsidP="00B20551">
            <w:pPr>
              <w:spacing w:before="120"/>
            </w:pPr>
            <w:r>
              <w:rPr>
                <w:noProof/>
                <w:lang w:val="en-US" w:eastAsia="zh-CN"/>
              </w:rPr>
              <w:drawing>
                <wp:inline distT="0" distB="0" distL="0" distR="0" wp14:anchorId="74CB7200" wp14:editId="3BE1508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CD6D517"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8B99D9C" w14:textId="77777777" w:rsidR="009E6CB7" w:rsidRDefault="00244494" w:rsidP="00244494">
            <w:pPr>
              <w:spacing w:before="240" w:line="240" w:lineRule="exact"/>
            </w:pPr>
            <w:r>
              <w:t>Distr.: General</w:t>
            </w:r>
          </w:p>
          <w:p w14:paraId="13E043BD" w14:textId="6523866C" w:rsidR="00244494" w:rsidRDefault="005142BC" w:rsidP="00244494">
            <w:pPr>
              <w:spacing w:line="240" w:lineRule="exact"/>
            </w:pPr>
            <w:r>
              <w:t>9</w:t>
            </w:r>
            <w:r w:rsidR="00244494">
              <w:t xml:space="preserve"> October 2020</w:t>
            </w:r>
          </w:p>
          <w:p w14:paraId="1D9369E0" w14:textId="77777777" w:rsidR="00244494" w:rsidRDefault="00244494" w:rsidP="00244494">
            <w:pPr>
              <w:spacing w:line="240" w:lineRule="exact"/>
            </w:pPr>
          </w:p>
          <w:p w14:paraId="3B518367" w14:textId="77777777" w:rsidR="00244494" w:rsidRDefault="00244494" w:rsidP="00244494">
            <w:pPr>
              <w:spacing w:line="240" w:lineRule="exact"/>
            </w:pPr>
            <w:r>
              <w:t>Original: English</w:t>
            </w:r>
          </w:p>
        </w:tc>
      </w:tr>
    </w:tbl>
    <w:p w14:paraId="3D8972AD" w14:textId="77777777" w:rsidR="00B6560C" w:rsidRPr="002D10FC" w:rsidRDefault="00B6560C" w:rsidP="0066654F">
      <w:pPr>
        <w:spacing w:before="120"/>
        <w:rPr>
          <w:b/>
          <w:sz w:val="28"/>
          <w:szCs w:val="28"/>
        </w:rPr>
      </w:pPr>
      <w:r w:rsidRPr="002D10FC">
        <w:rPr>
          <w:b/>
          <w:sz w:val="28"/>
          <w:szCs w:val="28"/>
        </w:rPr>
        <w:t>Economic Commission for Europe</w:t>
      </w:r>
    </w:p>
    <w:p w14:paraId="5D011BEE" w14:textId="77777777" w:rsidR="00B6560C" w:rsidRPr="002D10FC" w:rsidRDefault="00B6560C" w:rsidP="0066654F">
      <w:pPr>
        <w:spacing w:before="120"/>
        <w:rPr>
          <w:rFonts w:eastAsia="MS Mincho"/>
          <w:sz w:val="28"/>
          <w:szCs w:val="28"/>
        </w:rPr>
      </w:pPr>
      <w:r w:rsidRPr="002D10FC">
        <w:rPr>
          <w:rFonts w:eastAsia="MS Mincho"/>
          <w:sz w:val="28"/>
          <w:szCs w:val="28"/>
        </w:rPr>
        <w:t xml:space="preserve">Meeting of the Parties to the Protocol on Pollutant </w:t>
      </w:r>
      <w:r w:rsidRPr="002D10FC">
        <w:rPr>
          <w:rFonts w:eastAsia="MS Mincho"/>
          <w:sz w:val="28"/>
          <w:szCs w:val="28"/>
        </w:rPr>
        <w:br/>
        <w:t xml:space="preserve">Release and Transfer Registers to the Convention </w:t>
      </w:r>
      <w:r w:rsidRPr="002D10FC">
        <w:rPr>
          <w:rFonts w:eastAsia="MS Mincho"/>
          <w:sz w:val="28"/>
          <w:szCs w:val="28"/>
        </w:rPr>
        <w:br/>
        <w:t xml:space="preserve">on Access to Information, Public Participation in </w:t>
      </w:r>
      <w:r w:rsidRPr="002D10FC">
        <w:rPr>
          <w:rFonts w:eastAsia="MS Mincho"/>
          <w:sz w:val="28"/>
          <w:szCs w:val="28"/>
        </w:rPr>
        <w:br/>
        <w:t xml:space="preserve">Decision-making and Access to Justice in </w:t>
      </w:r>
      <w:bookmarkStart w:id="1" w:name="_GoBack"/>
      <w:bookmarkEnd w:id="1"/>
      <w:r w:rsidRPr="002D10FC">
        <w:rPr>
          <w:rFonts w:eastAsia="MS Mincho"/>
          <w:sz w:val="28"/>
          <w:szCs w:val="28"/>
        </w:rPr>
        <w:br/>
        <w:t>Environmental Matters</w:t>
      </w:r>
    </w:p>
    <w:p w14:paraId="0E996570" w14:textId="77777777" w:rsidR="00B6560C" w:rsidRPr="002D10FC" w:rsidRDefault="00B6560C" w:rsidP="0066654F">
      <w:pPr>
        <w:spacing w:before="120"/>
        <w:rPr>
          <w:rFonts w:eastAsia="MS Mincho"/>
          <w:b/>
          <w:sz w:val="24"/>
          <w:szCs w:val="24"/>
        </w:rPr>
      </w:pPr>
      <w:r w:rsidRPr="002D10FC">
        <w:rPr>
          <w:rFonts w:eastAsia="MS Mincho"/>
          <w:b/>
          <w:sz w:val="24"/>
          <w:szCs w:val="24"/>
        </w:rPr>
        <w:t>Working Group of the Parties</w:t>
      </w:r>
    </w:p>
    <w:p w14:paraId="37643036" w14:textId="1E3B27D4" w:rsidR="00B6560C" w:rsidRPr="00A46135" w:rsidRDefault="00B6560C" w:rsidP="00B6560C">
      <w:r w:rsidRPr="00A46135">
        <w:t xml:space="preserve">Geneva, </w:t>
      </w:r>
      <w:r w:rsidRPr="00D12E6A">
        <w:t>16</w:t>
      </w:r>
      <w:r w:rsidR="00D12E6A">
        <w:t xml:space="preserve">-18 </w:t>
      </w:r>
      <w:r w:rsidRPr="00D12E6A">
        <w:t>December</w:t>
      </w:r>
      <w:r w:rsidRPr="00A46135">
        <w:t xml:space="preserve"> 20</w:t>
      </w:r>
      <w:r>
        <w:t>20</w:t>
      </w:r>
    </w:p>
    <w:p w14:paraId="199A5219" w14:textId="77777777" w:rsidR="00B6560C" w:rsidRPr="00E328D6" w:rsidRDefault="00B6560C" w:rsidP="00B6560C">
      <w:r w:rsidRPr="00E328D6">
        <w:t xml:space="preserve">Item </w:t>
      </w:r>
      <w:r>
        <w:t>8</w:t>
      </w:r>
      <w:r w:rsidRPr="00E328D6">
        <w:t xml:space="preserve"> </w:t>
      </w:r>
      <w:r w:rsidRPr="00A46135">
        <w:t xml:space="preserve">(b) </w:t>
      </w:r>
      <w:r>
        <w:t xml:space="preserve">(i) </w:t>
      </w:r>
      <w:r w:rsidRPr="00E328D6">
        <w:t>of the provisional agenda</w:t>
      </w:r>
    </w:p>
    <w:p w14:paraId="504C51B0" w14:textId="77777777" w:rsidR="00B6560C" w:rsidRDefault="00B6560C" w:rsidP="00B6560C">
      <w:pPr>
        <w:rPr>
          <w:b/>
        </w:rPr>
      </w:pPr>
      <w:r w:rsidRPr="00164A6C">
        <w:rPr>
          <w:b/>
        </w:rPr>
        <w:t xml:space="preserve">Preparations for the fourth session of the Meeting of the </w:t>
      </w:r>
    </w:p>
    <w:p w14:paraId="1AE6A727" w14:textId="77777777" w:rsidR="00B6560C" w:rsidRDefault="00B6560C" w:rsidP="00B6560C">
      <w:pPr>
        <w:rPr>
          <w:b/>
        </w:rPr>
      </w:pPr>
      <w:r w:rsidRPr="00164A6C">
        <w:rPr>
          <w:b/>
        </w:rPr>
        <w:t>Parties to the Protocol:</w:t>
      </w:r>
      <w:r>
        <w:rPr>
          <w:b/>
        </w:rPr>
        <w:t xml:space="preserve"> substantive preparations: </w:t>
      </w:r>
    </w:p>
    <w:p w14:paraId="1DA75152" w14:textId="77777777" w:rsidR="00B6560C" w:rsidRDefault="00B6560C" w:rsidP="00B6560C">
      <w:pPr>
        <w:rPr>
          <w:b/>
        </w:rPr>
      </w:pPr>
      <w:r>
        <w:rPr>
          <w:b/>
        </w:rPr>
        <w:t>agenda for the fourth session</w:t>
      </w:r>
    </w:p>
    <w:p w14:paraId="36E77B93" w14:textId="17504D6E" w:rsidR="00B6560C" w:rsidRDefault="00B6560C" w:rsidP="00B6560C">
      <w:pPr>
        <w:pStyle w:val="HChG"/>
        <w:rPr>
          <w:ins w:id="2" w:author="RVU" w:date="2020-12-16T19:36:00Z"/>
          <w:color w:val="000000"/>
          <w:sz w:val="20"/>
          <w:lang w:eastAsia="en-GB"/>
        </w:rPr>
      </w:pPr>
      <w:r w:rsidRPr="003934E9">
        <w:tab/>
      </w:r>
      <w:r w:rsidRPr="003934E9">
        <w:tab/>
      </w:r>
      <w:r>
        <w:t>Draft o</w:t>
      </w:r>
      <w:r w:rsidRPr="003934E9">
        <w:t xml:space="preserve">utline of the agenda </w:t>
      </w:r>
      <w:r>
        <w:t xml:space="preserve">for </w:t>
      </w:r>
      <w:r w:rsidRPr="003934E9">
        <w:t xml:space="preserve">the </w:t>
      </w:r>
      <w:r>
        <w:t>fourth</w:t>
      </w:r>
      <w:r w:rsidRPr="003934E9">
        <w:t xml:space="preserve"> session of the </w:t>
      </w:r>
      <w:r>
        <w:br/>
      </w:r>
      <w:r w:rsidRPr="003934E9">
        <w:t xml:space="preserve">Meeting of the Parties to the </w:t>
      </w:r>
      <w:r w:rsidRPr="003934E9">
        <w:rPr>
          <w:color w:val="000000"/>
          <w:lang w:eastAsia="en-GB"/>
        </w:rPr>
        <w:t xml:space="preserve">Protocol on Pollutant </w:t>
      </w:r>
      <w:r>
        <w:rPr>
          <w:color w:val="000000"/>
          <w:lang w:eastAsia="en-GB"/>
        </w:rPr>
        <w:br/>
      </w:r>
      <w:r w:rsidRPr="003934E9">
        <w:rPr>
          <w:color w:val="000000"/>
          <w:lang w:eastAsia="en-GB"/>
        </w:rPr>
        <w:t>Release and Transfer Registers</w:t>
      </w:r>
      <w:r w:rsidR="005142BC" w:rsidRPr="005142BC">
        <w:rPr>
          <w:rStyle w:val="FootnoteReference"/>
          <w:color w:val="000000"/>
          <w:sz w:val="20"/>
          <w:vertAlign w:val="baseline"/>
          <w:lang w:eastAsia="en-GB"/>
        </w:rPr>
        <w:footnoteReference w:customMarkFollows="1" w:id="2"/>
        <w:t>*</w:t>
      </w:r>
    </w:p>
    <w:p w14:paraId="7EB72849" w14:textId="54275B3E" w:rsidR="00885714" w:rsidRPr="004E71CF" w:rsidRDefault="004E71CF" w:rsidP="00885714">
      <w:pPr>
        <w:jc w:val="center"/>
        <w:rPr>
          <w:bCs/>
          <w:sz w:val="22"/>
          <w:szCs w:val="22"/>
          <w:u w:val="single"/>
          <w:lang w:eastAsia="en-GB"/>
        </w:rPr>
      </w:pPr>
      <w:r w:rsidRPr="004E71CF">
        <w:rPr>
          <w:bCs/>
          <w:sz w:val="22"/>
          <w:szCs w:val="22"/>
          <w:u w:val="single"/>
        </w:rPr>
        <w:t xml:space="preserve">approved </w:t>
      </w:r>
      <w:r w:rsidR="00885714" w:rsidRPr="004E71CF">
        <w:rPr>
          <w:bCs/>
          <w:sz w:val="22"/>
          <w:szCs w:val="22"/>
          <w:u w:val="single"/>
        </w:rPr>
        <w:t>as amended at the meeting</w:t>
      </w:r>
    </w:p>
    <w:p w14:paraId="697C8680" w14:textId="3643C208" w:rsidR="00B6560C" w:rsidRDefault="00B6560C" w:rsidP="00B6560C">
      <w:pPr>
        <w:pStyle w:val="H1G"/>
      </w:pPr>
      <w:r w:rsidRPr="003934E9">
        <w:tab/>
      </w:r>
      <w:r w:rsidRPr="003934E9">
        <w:tab/>
      </w:r>
      <w:r w:rsidRPr="00684D12">
        <w:t xml:space="preserve">Prepared by the </w:t>
      </w:r>
      <w:r>
        <w:t xml:space="preserve">Bureau </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270E1C" w14:paraId="3B9EFDA8" w14:textId="77777777" w:rsidTr="006E5E26">
        <w:trPr>
          <w:jc w:val="center"/>
        </w:trPr>
        <w:tc>
          <w:tcPr>
            <w:tcW w:w="9637" w:type="dxa"/>
            <w:shd w:val="clear" w:color="auto" w:fill="auto"/>
          </w:tcPr>
          <w:p w14:paraId="6134A4B1" w14:textId="77777777" w:rsidR="00270E1C" w:rsidRPr="00C6263E" w:rsidRDefault="00270E1C" w:rsidP="006E5E26">
            <w:pPr>
              <w:spacing w:before="240" w:after="120"/>
              <w:ind w:left="255"/>
              <w:rPr>
                <w:i/>
                <w:sz w:val="24"/>
              </w:rPr>
            </w:pPr>
            <w:r w:rsidRPr="00C6263E">
              <w:rPr>
                <w:i/>
                <w:sz w:val="24"/>
              </w:rPr>
              <w:t>Summary</w:t>
            </w:r>
          </w:p>
        </w:tc>
      </w:tr>
      <w:tr w:rsidR="00270E1C" w14:paraId="0FAB5942" w14:textId="77777777" w:rsidTr="006E5E26">
        <w:trPr>
          <w:jc w:val="center"/>
        </w:trPr>
        <w:tc>
          <w:tcPr>
            <w:tcW w:w="9637" w:type="dxa"/>
            <w:shd w:val="clear" w:color="auto" w:fill="auto"/>
          </w:tcPr>
          <w:p w14:paraId="029B83BF" w14:textId="77777777" w:rsidR="00270E1C" w:rsidRPr="009D69B4" w:rsidRDefault="00270E1C" w:rsidP="00270E1C">
            <w:pPr>
              <w:pStyle w:val="SingleTxtG"/>
            </w:pPr>
            <w:r>
              <w:tab/>
            </w:r>
            <w:r>
              <w:tab/>
            </w:r>
            <w:r w:rsidRPr="003934E9">
              <w:t xml:space="preserve">The outline contained </w:t>
            </w:r>
            <w:r>
              <w:t>in the present document</w:t>
            </w:r>
            <w:r w:rsidRPr="003934E9">
              <w:t xml:space="preserve"> </w:t>
            </w:r>
            <w:r w:rsidRPr="009D69B4">
              <w:t xml:space="preserve">was prepared by the </w:t>
            </w:r>
            <w:r>
              <w:t>Bureau of the Protocol on Pollutant Release and Transfer Registers to the Convention on Access to Information, Public Participation in Decision-making and Access to Justice in Environmental Matters.</w:t>
            </w:r>
            <w:r w:rsidRPr="009D69B4">
              <w:t xml:space="preserve"> </w:t>
            </w:r>
            <w:r>
              <w:t>T</w:t>
            </w:r>
            <w:r w:rsidRPr="009D69B4">
              <w:t>he Convention</w:t>
            </w:r>
            <w:r>
              <w:t>’s</w:t>
            </w:r>
            <w:r w:rsidRPr="009D69B4">
              <w:t xml:space="preserve"> Bureau was consulted on the organization of work set out in section II and elements of the agenda set out in section III</w:t>
            </w:r>
            <w:r>
              <w:t xml:space="preserve">. The document aims </w:t>
            </w:r>
            <w:r w:rsidRPr="009D69B4">
              <w:t xml:space="preserve">to facilitate discussion by the Working Group of the Parties to the Protocol on preparations for the fourth session of the Meeting of the Parties </w:t>
            </w:r>
            <w:r>
              <w:t xml:space="preserve">to the Protocol and the </w:t>
            </w:r>
            <w:r w:rsidRPr="009D69B4">
              <w:t>seventh session of the Meeting of the Parties</w:t>
            </w:r>
            <w:r>
              <w:t xml:space="preserve"> to the </w:t>
            </w:r>
            <w:r w:rsidRPr="0096472D">
              <w:t>Convention</w:t>
            </w:r>
            <w:r w:rsidRPr="009D69B4">
              <w:t>, which will be held back</w:t>
            </w:r>
            <w:r>
              <w:t>-</w:t>
            </w:r>
            <w:r w:rsidRPr="009D69B4">
              <w:t>to</w:t>
            </w:r>
            <w:r>
              <w:t>-</w:t>
            </w:r>
            <w:r w:rsidRPr="009D69B4">
              <w:t>back</w:t>
            </w:r>
            <w:r>
              <w:t xml:space="preserve"> in 2021</w:t>
            </w:r>
            <w:r w:rsidRPr="009D69B4">
              <w:t xml:space="preserve">. </w:t>
            </w:r>
          </w:p>
          <w:p w14:paraId="2319DB7A" w14:textId="77777777" w:rsidR="00270E1C" w:rsidRPr="009D69B4" w:rsidRDefault="00270E1C" w:rsidP="00270E1C">
            <w:pPr>
              <w:pStyle w:val="SingleTxtG"/>
            </w:pPr>
            <w:r>
              <w:tab/>
            </w:r>
            <w:r w:rsidRPr="009D69B4">
              <w:tab/>
            </w:r>
            <w:r w:rsidRPr="005F3FEB">
              <w:t>According to its mandate, the Working Group is</w:t>
            </w:r>
            <w:r w:rsidRPr="00453C3F">
              <w:t xml:space="preserve"> tasked with the preparation of the ses</w:t>
            </w:r>
            <w:r w:rsidRPr="00B14BCE">
              <w:t>sions of the Meeting of the Parties (ECE/MP.PRTR</w:t>
            </w:r>
            <w:r w:rsidRPr="009D69B4">
              <w:t xml:space="preserve">/2010/2/Add.1, decision I/4, para. 2 (b)). The document was prepared on the basis of decision III/2 on the work programme for 2018–2021 </w:t>
            </w:r>
            <w:r>
              <w:t xml:space="preserve">for the Protocol </w:t>
            </w:r>
            <w:r w:rsidRPr="009D69B4">
              <w:t xml:space="preserve">(ECE/MP.PRTR/2017/6/Add.1) and aims to facilitate the Bureau and the Working Group’s discussion on the organization of work and </w:t>
            </w:r>
            <w:r>
              <w:t xml:space="preserve">the </w:t>
            </w:r>
            <w:r w:rsidRPr="009D69B4">
              <w:t xml:space="preserve">agenda of the fourth session of the Meeting of the Parties </w:t>
            </w:r>
            <w:r>
              <w:t xml:space="preserve">to the Protocol. </w:t>
            </w:r>
            <w:r w:rsidRPr="009D69B4">
              <w:t xml:space="preserve"> </w:t>
            </w:r>
          </w:p>
          <w:p w14:paraId="5D75EA53" w14:textId="36B05986" w:rsidR="00270E1C" w:rsidRDefault="00270E1C" w:rsidP="00270E1C">
            <w:pPr>
              <w:pStyle w:val="SingleTxtG"/>
            </w:pPr>
            <w:r>
              <w:lastRenderedPageBreak/>
              <w:tab/>
            </w:r>
            <w:r w:rsidRPr="009D69B4">
              <w:tab/>
              <w:t xml:space="preserve">The Working Group will be invited to consider and approve the draft provisional agenda for the </w:t>
            </w:r>
            <w:r>
              <w:t>fourth</w:t>
            </w:r>
            <w:r w:rsidRPr="009D69B4">
              <w:t xml:space="preserve"> session </w:t>
            </w:r>
            <w:r w:rsidRPr="00084389">
              <w:t xml:space="preserve">at its </w:t>
            </w:r>
            <w:r>
              <w:t>eighth</w:t>
            </w:r>
            <w:r w:rsidRPr="00084389">
              <w:t xml:space="preserve"> meeting</w:t>
            </w:r>
            <w:r>
              <w:t xml:space="preserve"> (Geneva, 16 </w:t>
            </w:r>
            <w:r w:rsidR="0077135C">
              <w:t>-</w:t>
            </w:r>
            <w:r>
              <w:t xml:space="preserve"> 1</w:t>
            </w:r>
            <w:r w:rsidR="0077135C">
              <w:t>8</w:t>
            </w:r>
            <w:r>
              <w:t xml:space="preserve"> December 2020) </w:t>
            </w:r>
            <w:r w:rsidRPr="009D69B4">
              <w:t>and mandate</w:t>
            </w:r>
            <w:r w:rsidRPr="003934E9">
              <w:t xml:space="preserve"> the Bureau to finali</w:t>
            </w:r>
            <w:r>
              <w:t>z</w:t>
            </w:r>
            <w:r w:rsidRPr="003934E9">
              <w:t xml:space="preserve">e it for submission to the Meeting of the Parties </w:t>
            </w:r>
            <w:r w:rsidRPr="00084389">
              <w:t xml:space="preserve">for adoption </w:t>
            </w:r>
            <w:r w:rsidRPr="003934E9">
              <w:t xml:space="preserve">at its </w:t>
            </w:r>
            <w:r>
              <w:t>fourth</w:t>
            </w:r>
            <w:r w:rsidRPr="003934E9">
              <w:t xml:space="preserve"> session.</w:t>
            </w:r>
          </w:p>
        </w:tc>
      </w:tr>
      <w:tr w:rsidR="00270E1C" w14:paraId="019EF3F4" w14:textId="77777777" w:rsidTr="006E5E26">
        <w:trPr>
          <w:jc w:val="center"/>
        </w:trPr>
        <w:tc>
          <w:tcPr>
            <w:tcW w:w="9637" w:type="dxa"/>
            <w:shd w:val="clear" w:color="auto" w:fill="auto"/>
          </w:tcPr>
          <w:p w14:paraId="3B8BEA0E" w14:textId="77777777" w:rsidR="00270E1C" w:rsidRDefault="00270E1C" w:rsidP="006E5E26"/>
        </w:tc>
      </w:tr>
    </w:tbl>
    <w:p w14:paraId="6FCD4A83" w14:textId="77777777" w:rsidR="00B6560C" w:rsidRPr="003934E9" w:rsidRDefault="00B6560C" w:rsidP="00B6560C">
      <w:pPr>
        <w:pStyle w:val="HChG"/>
      </w:pPr>
      <w:r w:rsidRPr="003934E9">
        <w:rPr>
          <w:b w:val="0"/>
          <w:lang w:eastAsia="en-GB"/>
        </w:rPr>
        <w:br w:type="page"/>
      </w:r>
      <w:r w:rsidRPr="003934E9">
        <w:rPr>
          <w:b w:val="0"/>
          <w:lang w:eastAsia="en-GB"/>
        </w:rPr>
        <w:lastRenderedPageBreak/>
        <w:tab/>
      </w:r>
      <w:r w:rsidRPr="003934E9">
        <w:t>I.</w:t>
      </w:r>
      <w:r w:rsidRPr="003934E9">
        <w:tab/>
        <w:t xml:space="preserve">Dates and </w:t>
      </w:r>
      <w:r>
        <w:t>v</w:t>
      </w:r>
      <w:r w:rsidRPr="003934E9">
        <w:t>enue</w:t>
      </w:r>
    </w:p>
    <w:p w14:paraId="31B07ABA" w14:textId="77777777" w:rsidR="00B6560C" w:rsidRPr="00BA4AF3" w:rsidRDefault="00B6560C" w:rsidP="00B6560C">
      <w:pPr>
        <w:pStyle w:val="SingleTxtG"/>
        <w:rPr>
          <w:lang w:eastAsia="en-GB"/>
        </w:rPr>
      </w:pPr>
      <w:r w:rsidRPr="001A434F">
        <w:rPr>
          <w:lang w:eastAsia="en-GB"/>
        </w:rPr>
        <w:t>1.</w:t>
      </w:r>
      <w:r w:rsidRPr="001A434F">
        <w:rPr>
          <w:lang w:eastAsia="en-GB"/>
        </w:rPr>
        <w:tab/>
      </w:r>
      <w:r>
        <w:rPr>
          <w:lang w:eastAsia="en-GB"/>
        </w:rPr>
        <w:t xml:space="preserve">Pursuant to previous experience, it is suggested that </w:t>
      </w:r>
      <w:r w:rsidRPr="001A434F">
        <w:rPr>
          <w:lang w:eastAsia="en-GB"/>
        </w:rPr>
        <w:t>the</w:t>
      </w:r>
      <w:r>
        <w:rPr>
          <w:lang w:eastAsia="en-GB"/>
        </w:rPr>
        <w:t xml:space="preserve"> seventh</w:t>
      </w:r>
      <w:r w:rsidRPr="001A434F">
        <w:rPr>
          <w:lang w:eastAsia="en-GB"/>
        </w:rPr>
        <w:t xml:space="preserve"> session of the Meeting of the Parties </w:t>
      </w:r>
      <w:r>
        <w:rPr>
          <w:lang w:eastAsia="en-GB"/>
        </w:rPr>
        <w:t>to the Convention on Access to Information, Public Participation in Decision-making and Access to Justice in Environmental Matters (Aarhus Convention) and the fourth</w:t>
      </w:r>
      <w:r w:rsidRPr="001A434F">
        <w:rPr>
          <w:lang w:eastAsia="en-GB"/>
        </w:rPr>
        <w:t xml:space="preserve"> session of the Meeting of the Parties </w:t>
      </w:r>
      <w:r>
        <w:rPr>
          <w:lang w:eastAsia="en-GB"/>
        </w:rPr>
        <w:t xml:space="preserve">to the Protocol on Pollutant Release and Transfer Registers </w:t>
      </w:r>
      <w:r w:rsidRPr="001A434F">
        <w:rPr>
          <w:lang w:eastAsia="en-GB"/>
        </w:rPr>
        <w:t>be held back</w:t>
      </w:r>
      <w:r>
        <w:rPr>
          <w:lang w:eastAsia="en-GB"/>
        </w:rPr>
        <w:t>-</w:t>
      </w:r>
      <w:r w:rsidRPr="001A434F">
        <w:rPr>
          <w:lang w:eastAsia="en-GB"/>
        </w:rPr>
        <w:t>to</w:t>
      </w:r>
      <w:r>
        <w:rPr>
          <w:lang w:eastAsia="en-GB"/>
        </w:rPr>
        <w:t>-</w:t>
      </w:r>
      <w:r w:rsidRPr="001A434F">
        <w:rPr>
          <w:lang w:eastAsia="en-GB"/>
        </w:rPr>
        <w:t>back</w:t>
      </w:r>
      <w:r>
        <w:rPr>
          <w:lang w:eastAsia="en-GB"/>
        </w:rPr>
        <w:t xml:space="preserve">. </w:t>
      </w:r>
      <w:r w:rsidRPr="00914D97">
        <w:rPr>
          <w:lang w:eastAsia="en-GB"/>
        </w:rPr>
        <w:t xml:space="preserve">Considering also a timeline for preparing </w:t>
      </w:r>
      <w:r w:rsidRPr="000469F3">
        <w:rPr>
          <w:lang w:eastAsia="en-GB"/>
        </w:rPr>
        <w:t>documents</w:t>
      </w:r>
      <w:r>
        <w:rPr>
          <w:lang w:eastAsia="en-GB"/>
        </w:rPr>
        <w:t>,</w:t>
      </w:r>
      <w:r w:rsidRPr="000469F3">
        <w:rPr>
          <w:lang w:eastAsia="en-GB"/>
        </w:rPr>
        <w:t xml:space="preserve"> the events are being planned for the week of 18 October 2021. Georgia expressed</w:t>
      </w:r>
      <w:r w:rsidRPr="00914D97">
        <w:rPr>
          <w:lang w:eastAsia="en-GB"/>
        </w:rPr>
        <w:t xml:space="preserve"> its </w:t>
      </w:r>
      <w:r>
        <w:rPr>
          <w:lang w:eastAsia="en-GB"/>
        </w:rPr>
        <w:t>interest in hosting the events.</w:t>
      </w:r>
    </w:p>
    <w:p w14:paraId="5A610437" w14:textId="77777777" w:rsidR="00B6560C" w:rsidRPr="003934E9" w:rsidRDefault="00B6560C" w:rsidP="00B6560C">
      <w:pPr>
        <w:pStyle w:val="HChG"/>
        <w:rPr>
          <w:lang w:eastAsia="en-GB"/>
        </w:rPr>
      </w:pPr>
      <w:r w:rsidRPr="003934E9">
        <w:rPr>
          <w:lang w:eastAsia="en-GB"/>
        </w:rPr>
        <w:tab/>
        <w:t>II.</w:t>
      </w:r>
      <w:r w:rsidRPr="003934E9">
        <w:rPr>
          <w:lang w:eastAsia="en-GB"/>
        </w:rPr>
        <w:tab/>
      </w:r>
      <w:r w:rsidRPr="003934E9">
        <w:t>Organization</w:t>
      </w:r>
      <w:r w:rsidRPr="003934E9">
        <w:rPr>
          <w:lang w:eastAsia="en-GB"/>
        </w:rPr>
        <w:t xml:space="preserve"> of </w:t>
      </w:r>
      <w:r>
        <w:rPr>
          <w:lang w:eastAsia="en-GB"/>
        </w:rPr>
        <w:t>w</w:t>
      </w:r>
      <w:r w:rsidRPr="003934E9">
        <w:rPr>
          <w:lang w:eastAsia="en-GB"/>
        </w:rPr>
        <w:t>ork</w:t>
      </w:r>
    </w:p>
    <w:p w14:paraId="56EB993B" w14:textId="77777777" w:rsidR="00B6560C" w:rsidRPr="00BA4AF3" w:rsidRDefault="00B6560C" w:rsidP="00B6560C">
      <w:pPr>
        <w:pStyle w:val="SingleTxtG"/>
        <w:spacing w:after="240"/>
      </w:pPr>
      <w:r>
        <w:t>2</w:t>
      </w:r>
      <w:r w:rsidRPr="001A434F">
        <w:t>.</w:t>
      </w:r>
      <w:r w:rsidRPr="001A434F">
        <w:tab/>
        <w:t xml:space="preserve">The proposed allocation of time for </w:t>
      </w:r>
      <w:r w:rsidRPr="001A434F">
        <w:rPr>
          <w:lang w:eastAsia="en-GB"/>
        </w:rPr>
        <w:t>the</w:t>
      </w:r>
      <w:r>
        <w:rPr>
          <w:lang w:eastAsia="en-GB"/>
        </w:rPr>
        <w:t xml:space="preserve"> seventh</w:t>
      </w:r>
      <w:r w:rsidRPr="001A434F">
        <w:rPr>
          <w:lang w:eastAsia="en-GB"/>
        </w:rPr>
        <w:t xml:space="preserve"> session of the Meeting of the Parties </w:t>
      </w:r>
      <w:r>
        <w:rPr>
          <w:lang w:eastAsia="en-GB"/>
        </w:rPr>
        <w:t>to the Convention</w:t>
      </w:r>
      <w:r w:rsidRPr="001A434F">
        <w:rPr>
          <w:lang w:eastAsia="en-GB"/>
        </w:rPr>
        <w:t xml:space="preserve"> and</w:t>
      </w:r>
      <w:r>
        <w:rPr>
          <w:lang w:eastAsia="en-GB"/>
        </w:rPr>
        <w:t xml:space="preserve"> the</w:t>
      </w:r>
      <w:r w:rsidRPr="001A434F">
        <w:rPr>
          <w:lang w:eastAsia="en-GB"/>
        </w:rPr>
        <w:t xml:space="preserve"> </w:t>
      </w:r>
      <w:r>
        <w:rPr>
          <w:lang w:eastAsia="en-GB"/>
        </w:rPr>
        <w:t>fourth</w:t>
      </w:r>
      <w:r w:rsidRPr="001A434F">
        <w:rPr>
          <w:lang w:eastAsia="en-GB"/>
        </w:rPr>
        <w:t xml:space="preserve"> session of the Meeting of the Parties </w:t>
      </w:r>
      <w:r>
        <w:rPr>
          <w:lang w:eastAsia="en-GB"/>
        </w:rPr>
        <w:t xml:space="preserve">to the Protocol </w:t>
      </w:r>
      <w:r w:rsidRPr="001A434F">
        <w:rPr>
          <w:lang w:eastAsia="en-GB"/>
        </w:rPr>
        <w:t xml:space="preserve">and the associated meetings </w:t>
      </w:r>
      <w:r>
        <w:t>are</w:t>
      </w:r>
      <w:r w:rsidRPr="001A434F">
        <w:t xml:space="preserve"> </w:t>
      </w:r>
      <w:r>
        <w:t xml:space="preserve">set out in the table </w:t>
      </w:r>
      <w:r w:rsidRPr="00BA4AF3">
        <w:t>below.</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694"/>
        <w:gridCol w:w="4676"/>
      </w:tblGrid>
      <w:tr w:rsidR="00B6560C" w:rsidRPr="00BA4AF3" w14:paraId="72751AFE" w14:textId="77777777" w:rsidTr="001D50EA">
        <w:trPr>
          <w:tblHeader/>
        </w:trPr>
        <w:tc>
          <w:tcPr>
            <w:tcW w:w="2694" w:type="dxa"/>
            <w:tcBorders>
              <w:top w:val="single" w:sz="4" w:space="0" w:color="auto"/>
              <w:bottom w:val="single" w:sz="12" w:space="0" w:color="auto"/>
            </w:tcBorders>
            <w:shd w:val="clear" w:color="auto" w:fill="auto"/>
            <w:vAlign w:val="bottom"/>
          </w:tcPr>
          <w:p w14:paraId="276251D0" w14:textId="77777777" w:rsidR="00B6560C" w:rsidRPr="000469F3" w:rsidRDefault="00B6560C" w:rsidP="00894B56">
            <w:pPr>
              <w:suppressAutoHyphens w:val="0"/>
              <w:spacing w:before="80" w:after="80" w:line="200" w:lineRule="exact"/>
              <w:ind w:right="113"/>
              <w:rPr>
                <w:i/>
                <w:sz w:val="16"/>
              </w:rPr>
            </w:pPr>
            <w:r w:rsidRPr="000469F3">
              <w:rPr>
                <w:i/>
                <w:sz w:val="16"/>
              </w:rPr>
              <w:t>Date</w:t>
            </w:r>
          </w:p>
        </w:tc>
        <w:tc>
          <w:tcPr>
            <w:tcW w:w="4676" w:type="dxa"/>
            <w:tcBorders>
              <w:top w:val="single" w:sz="4" w:space="0" w:color="auto"/>
              <w:bottom w:val="single" w:sz="12" w:space="0" w:color="auto"/>
            </w:tcBorders>
            <w:shd w:val="clear" w:color="auto" w:fill="auto"/>
            <w:vAlign w:val="bottom"/>
          </w:tcPr>
          <w:p w14:paraId="01E96931" w14:textId="77777777" w:rsidR="00B6560C" w:rsidRPr="00BA4AF3" w:rsidRDefault="00B6560C" w:rsidP="00894B56">
            <w:pPr>
              <w:suppressAutoHyphens w:val="0"/>
              <w:spacing w:before="80" w:after="80" w:line="200" w:lineRule="exact"/>
              <w:rPr>
                <w:i/>
                <w:sz w:val="16"/>
              </w:rPr>
            </w:pPr>
            <w:r w:rsidRPr="00BA4AF3">
              <w:rPr>
                <w:i/>
                <w:sz w:val="16"/>
              </w:rPr>
              <w:t>Convention/Protocol body</w:t>
            </w:r>
          </w:p>
        </w:tc>
      </w:tr>
      <w:tr w:rsidR="00B6560C" w:rsidRPr="00BA4AF3" w14:paraId="19800392" w14:textId="77777777" w:rsidTr="001D50EA">
        <w:trPr>
          <w:trHeight w:hRule="exact" w:val="113"/>
        </w:trPr>
        <w:tc>
          <w:tcPr>
            <w:tcW w:w="2694" w:type="dxa"/>
            <w:tcBorders>
              <w:top w:val="single" w:sz="12" w:space="0" w:color="auto"/>
            </w:tcBorders>
            <w:shd w:val="clear" w:color="auto" w:fill="auto"/>
          </w:tcPr>
          <w:p w14:paraId="11998A33" w14:textId="77777777" w:rsidR="00B6560C" w:rsidRPr="000469F3" w:rsidRDefault="00B6560C" w:rsidP="00894B56">
            <w:pPr>
              <w:suppressAutoHyphens w:val="0"/>
              <w:spacing w:before="40" w:after="120" w:line="220" w:lineRule="exact"/>
              <w:ind w:right="113"/>
            </w:pPr>
          </w:p>
        </w:tc>
        <w:tc>
          <w:tcPr>
            <w:tcW w:w="4676" w:type="dxa"/>
            <w:tcBorders>
              <w:top w:val="single" w:sz="12" w:space="0" w:color="auto"/>
            </w:tcBorders>
            <w:shd w:val="clear" w:color="auto" w:fill="auto"/>
          </w:tcPr>
          <w:p w14:paraId="4A577DC0" w14:textId="77777777" w:rsidR="00B6560C" w:rsidRPr="00BA4AF3" w:rsidRDefault="00B6560C" w:rsidP="00894B56">
            <w:pPr>
              <w:suppressAutoHyphens w:val="0"/>
              <w:spacing w:before="40" w:after="120" w:line="220" w:lineRule="exact"/>
            </w:pPr>
          </w:p>
        </w:tc>
      </w:tr>
      <w:tr w:rsidR="00B6560C" w:rsidRPr="00BA4AF3" w14:paraId="27DF60F7" w14:textId="77777777" w:rsidTr="001D50EA">
        <w:tc>
          <w:tcPr>
            <w:tcW w:w="2694" w:type="dxa"/>
            <w:shd w:val="clear" w:color="auto" w:fill="auto"/>
          </w:tcPr>
          <w:p w14:paraId="5F15C331" w14:textId="77777777" w:rsidR="00B6560C" w:rsidRPr="000469F3" w:rsidRDefault="00B6560C" w:rsidP="00894B56">
            <w:pPr>
              <w:suppressAutoHyphens w:val="0"/>
              <w:spacing w:before="40" w:after="120" w:line="220" w:lineRule="exact"/>
              <w:ind w:right="113"/>
            </w:pPr>
            <w:r w:rsidRPr="000469F3">
              <w:t>Sunday, 17 Oct</w:t>
            </w:r>
            <w:r>
              <w:t>. 2021</w:t>
            </w:r>
            <w:r w:rsidRPr="000469F3">
              <w:t xml:space="preserve"> </w:t>
            </w:r>
            <w:r w:rsidRPr="000469F3">
              <w:br/>
              <w:t>(full day)</w:t>
            </w:r>
          </w:p>
        </w:tc>
        <w:tc>
          <w:tcPr>
            <w:tcW w:w="4676" w:type="dxa"/>
            <w:shd w:val="clear" w:color="auto" w:fill="auto"/>
          </w:tcPr>
          <w:p w14:paraId="60EE0FC2" w14:textId="77777777" w:rsidR="00B6560C" w:rsidRPr="00BA4AF3" w:rsidRDefault="00B6560C" w:rsidP="00894B56">
            <w:pPr>
              <w:suppressAutoHyphens w:val="0"/>
              <w:spacing w:before="40" w:after="120" w:line="220" w:lineRule="exact"/>
            </w:pPr>
            <w:r w:rsidRPr="00BA4AF3">
              <w:t xml:space="preserve">Convention Compliance Committee (could continue in parallel with </w:t>
            </w:r>
            <w:r w:rsidRPr="000469F3">
              <w:t xml:space="preserve">the </w:t>
            </w:r>
            <w:r w:rsidRPr="000469F3">
              <w:rPr>
                <w:lang w:eastAsia="en-GB"/>
              </w:rPr>
              <w:t>seventh session of the Meeting of the Parties to the Convention</w:t>
            </w:r>
            <w:r w:rsidRPr="000469F3">
              <w:t>, as</w:t>
            </w:r>
            <w:r w:rsidRPr="00BA4AF3">
              <w:t xml:space="preserve"> required)</w:t>
            </w:r>
          </w:p>
        </w:tc>
      </w:tr>
      <w:tr w:rsidR="00B6560C" w:rsidRPr="00BA4AF3" w14:paraId="445344A5" w14:textId="77777777" w:rsidTr="001D50EA">
        <w:tc>
          <w:tcPr>
            <w:tcW w:w="2694" w:type="dxa"/>
            <w:shd w:val="clear" w:color="auto" w:fill="auto"/>
          </w:tcPr>
          <w:p w14:paraId="3F97B541" w14:textId="77777777" w:rsidR="00B6560C" w:rsidRPr="000469F3" w:rsidDel="00A51347" w:rsidRDefault="00B6560C" w:rsidP="00894B56">
            <w:pPr>
              <w:suppressAutoHyphens w:val="0"/>
              <w:spacing w:before="40" w:after="120" w:line="220" w:lineRule="exact"/>
              <w:ind w:right="113"/>
            </w:pPr>
            <w:r w:rsidRPr="000469F3">
              <w:t>Sunday, 17 Oct</w:t>
            </w:r>
            <w:r>
              <w:t>. 2021</w:t>
            </w:r>
            <w:r w:rsidRPr="000469F3">
              <w:t xml:space="preserve"> </w:t>
            </w:r>
            <w:r w:rsidRPr="000469F3">
              <w:br/>
              <w:t>(3–5 p.m.)</w:t>
            </w:r>
          </w:p>
        </w:tc>
        <w:tc>
          <w:tcPr>
            <w:tcW w:w="4676" w:type="dxa"/>
            <w:shd w:val="clear" w:color="auto" w:fill="auto"/>
          </w:tcPr>
          <w:p w14:paraId="3A114A11" w14:textId="77777777" w:rsidR="00B6560C" w:rsidRPr="00BA4AF3" w:rsidRDefault="00B6560C" w:rsidP="00894B56">
            <w:pPr>
              <w:suppressAutoHyphens w:val="0"/>
              <w:spacing w:before="40" w:after="120" w:line="220" w:lineRule="exact"/>
            </w:pPr>
            <w:r w:rsidRPr="00BA4AF3">
              <w:t>Convention Bureau</w:t>
            </w:r>
          </w:p>
        </w:tc>
      </w:tr>
      <w:tr w:rsidR="00B6560C" w:rsidRPr="00BA4AF3" w14:paraId="32F2AA8E" w14:textId="77777777" w:rsidTr="001D50EA">
        <w:tc>
          <w:tcPr>
            <w:tcW w:w="2694" w:type="dxa"/>
            <w:shd w:val="clear" w:color="auto" w:fill="auto"/>
          </w:tcPr>
          <w:p w14:paraId="497D38F2" w14:textId="77777777" w:rsidR="00B6560C" w:rsidRPr="000469F3" w:rsidRDefault="00B6560C" w:rsidP="00894B56">
            <w:pPr>
              <w:suppressAutoHyphens w:val="0"/>
              <w:spacing w:before="40" w:after="120" w:line="220" w:lineRule="exact"/>
              <w:ind w:right="113"/>
            </w:pPr>
            <w:r w:rsidRPr="000469F3">
              <w:t>Monday, 18 Oct</w:t>
            </w:r>
            <w:r>
              <w:t>. 2021</w:t>
            </w:r>
            <w:r w:rsidRPr="000469F3">
              <w:t xml:space="preserve"> </w:t>
            </w:r>
            <w:r w:rsidRPr="000469F3">
              <w:br/>
              <w:t>(9 a.m.–1 p.m. and 3–5.30 p.m.)</w:t>
            </w:r>
          </w:p>
        </w:tc>
        <w:tc>
          <w:tcPr>
            <w:tcW w:w="4676" w:type="dxa"/>
            <w:shd w:val="clear" w:color="auto" w:fill="auto"/>
          </w:tcPr>
          <w:p w14:paraId="63FE6EEF" w14:textId="77777777" w:rsidR="00B6560C" w:rsidRPr="00BA4AF3" w:rsidRDefault="00B6560C" w:rsidP="00894B56">
            <w:pPr>
              <w:suppressAutoHyphens w:val="0"/>
              <w:spacing w:before="40" w:after="120" w:line="220" w:lineRule="exact"/>
            </w:pPr>
            <w:r w:rsidRPr="00BA4AF3">
              <w:rPr>
                <w:lang w:eastAsia="en-GB"/>
              </w:rPr>
              <w:t>S</w:t>
            </w:r>
            <w:r>
              <w:rPr>
                <w:lang w:eastAsia="en-GB"/>
              </w:rPr>
              <w:t>eventh</w:t>
            </w:r>
            <w:r w:rsidRPr="00BA4AF3">
              <w:rPr>
                <w:lang w:eastAsia="en-GB"/>
              </w:rPr>
              <w:t xml:space="preserve"> session of the Meeting of the Parties to the Convention</w:t>
            </w:r>
            <w:r w:rsidRPr="00BA4AF3">
              <w:t xml:space="preserve"> (preparatory segment)</w:t>
            </w:r>
            <w:r w:rsidRPr="00BA4AF3">
              <w:rPr>
                <w:i/>
                <w:vertAlign w:val="superscript"/>
              </w:rPr>
              <w:t>a</w:t>
            </w:r>
          </w:p>
        </w:tc>
      </w:tr>
      <w:tr w:rsidR="00B6560C" w:rsidRPr="00BA4AF3" w14:paraId="79E689AF" w14:textId="77777777" w:rsidTr="001D50EA">
        <w:tc>
          <w:tcPr>
            <w:tcW w:w="2694" w:type="dxa"/>
            <w:shd w:val="clear" w:color="auto" w:fill="auto"/>
          </w:tcPr>
          <w:p w14:paraId="2285DA5C" w14:textId="77777777" w:rsidR="00B6560C" w:rsidRPr="000469F3" w:rsidRDefault="00B6560C" w:rsidP="00894B56">
            <w:pPr>
              <w:suppressAutoHyphens w:val="0"/>
              <w:autoSpaceDE w:val="0"/>
              <w:autoSpaceDN w:val="0"/>
              <w:adjustRightInd w:val="0"/>
              <w:spacing w:before="40" w:after="120" w:line="220" w:lineRule="exact"/>
              <w:ind w:right="113"/>
            </w:pPr>
            <w:r w:rsidRPr="000469F3">
              <w:t>Tuesday, 19 Oct</w:t>
            </w:r>
            <w:r>
              <w:t>. 2021</w:t>
            </w:r>
            <w:r w:rsidRPr="000469F3">
              <w:t xml:space="preserve"> </w:t>
            </w:r>
            <w:r w:rsidRPr="000469F3">
              <w:br/>
              <w:t>(10 a.m.–</w:t>
            </w:r>
            <w:r>
              <w:t>1 p.m. and 3–</w:t>
            </w:r>
            <w:r w:rsidRPr="000469F3">
              <w:t>6 p.m.)</w:t>
            </w:r>
          </w:p>
        </w:tc>
        <w:tc>
          <w:tcPr>
            <w:tcW w:w="4676" w:type="dxa"/>
            <w:shd w:val="clear" w:color="auto" w:fill="auto"/>
          </w:tcPr>
          <w:p w14:paraId="0416CDEC" w14:textId="77777777" w:rsidR="00B6560C" w:rsidRPr="00BA4AF3" w:rsidRDefault="00B6560C" w:rsidP="00894B56">
            <w:pPr>
              <w:suppressAutoHyphens w:val="0"/>
              <w:autoSpaceDE w:val="0"/>
              <w:autoSpaceDN w:val="0"/>
              <w:adjustRightInd w:val="0"/>
              <w:spacing w:before="40" w:after="120" w:line="220" w:lineRule="exact"/>
            </w:pPr>
            <w:r w:rsidRPr="00BA4AF3">
              <w:rPr>
                <w:lang w:eastAsia="en-GB"/>
              </w:rPr>
              <w:t>S</w:t>
            </w:r>
            <w:r>
              <w:rPr>
                <w:lang w:eastAsia="en-GB"/>
              </w:rPr>
              <w:t>eventh</w:t>
            </w:r>
            <w:r w:rsidRPr="00BA4AF3">
              <w:rPr>
                <w:lang w:eastAsia="en-GB"/>
              </w:rPr>
              <w:t xml:space="preserve"> session of the Meeting of the Parties</w:t>
            </w:r>
            <w:r w:rsidRPr="00BA4AF3" w:rsidDel="00162C2A">
              <w:t xml:space="preserve"> </w:t>
            </w:r>
            <w:r w:rsidRPr="00BA4AF3">
              <w:t>to the Convention</w:t>
            </w:r>
            <w:r>
              <w:t xml:space="preserve"> </w:t>
            </w:r>
            <w:r w:rsidRPr="00BA4AF3">
              <w:t>(general segment)</w:t>
            </w:r>
            <w:r>
              <w:t>, Protocol Compliance Committee (could take place in parallel, as required)</w:t>
            </w:r>
          </w:p>
        </w:tc>
      </w:tr>
      <w:tr w:rsidR="00B6560C" w:rsidRPr="00BA4AF3" w14:paraId="2F16CD1C" w14:textId="77777777" w:rsidTr="001D50EA">
        <w:tc>
          <w:tcPr>
            <w:tcW w:w="2694" w:type="dxa"/>
            <w:shd w:val="clear" w:color="auto" w:fill="auto"/>
          </w:tcPr>
          <w:p w14:paraId="1C3CEC32" w14:textId="77777777" w:rsidR="00B6560C" w:rsidRPr="000469F3" w:rsidRDefault="00B6560C" w:rsidP="00894B56">
            <w:pPr>
              <w:suppressAutoHyphens w:val="0"/>
              <w:autoSpaceDE w:val="0"/>
              <w:autoSpaceDN w:val="0"/>
              <w:adjustRightInd w:val="0"/>
              <w:spacing w:before="40" w:after="120" w:line="220" w:lineRule="exact"/>
              <w:ind w:right="113"/>
            </w:pPr>
            <w:r w:rsidRPr="000469F3">
              <w:t>Wednesday, 20 Oct</w:t>
            </w:r>
            <w:r>
              <w:t>. 2021</w:t>
            </w:r>
            <w:r w:rsidRPr="000469F3">
              <w:t xml:space="preserve"> </w:t>
            </w:r>
            <w:r w:rsidRPr="000469F3">
              <w:br/>
              <w:t>(10 a.m.</w:t>
            </w:r>
            <w:r>
              <w:t>–</w:t>
            </w:r>
            <w:r w:rsidRPr="00641787">
              <w:t>1 p.m. and 3</w:t>
            </w:r>
            <w:r w:rsidRPr="000469F3">
              <w:t>–6 p.m.)</w:t>
            </w:r>
          </w:p>
        </w:tc>
        <w:tc>
          <w:tcPr>
            <w:tcW w:w="4676" w:type="dxa"/>
            <w:shd w:val="clear" w:color="auto" w:fill="auto"/>
          </w:tcPr>
          <w:p w14:paraId="683E0A1C" w14:textId="77777777" w:rsidR="00B6560C" w:rsidRPr="00BA4AF3" w:rsidRDefault="00B6560C" w:rsidP="00894B56">
            <w:pPr>
              <w:suppressAutoHyphens w:val="0"/>
              <w:autoSpaceDE w:val="0"/>
              <w:autoSpaceDN w:val="0"/>
              <w:adjustRightInd w:val="0"/>
              <w:spacing w:before="40" w:after="120" w:line="220" w:lineRule="exact"/>
            </w:pPr>
            <w:r w:rsidRPr="00BA4AF3">
              <w:t>S</w:t>
            </w:r>
            <w:r>
              <w:t>eventh</w:t>
            </w:r>
            <w:r w:rsidRPr="00BA4AF3">
              <w:rPr>
                <w:lang w:eastAsia="en-GB"/>
              </w:rPr>
              <w:t xml:space="preserve"> session of the Meeting of the Parties</w:t>
            </w:r>
            <w:r w:rsidRPr="00BA4AF3">
              <w:t xml:space="preserve"> to the Convention</w:t>
            </w:r>
            <w:r>
              <w:t xml:space="preserve"> </w:t>
            </w:r>
            <w:r w:rsidRPr="00BA4AF3">
              <w:t>(general segment)</w:t>
            </w:r>
            <w:r>
              <w:t>, Protocol Bureau</w:t>
            </w:r>
            <w:r w:rsidRPr="00BA4AF3">
              <w:t xml:space="preserve"> </w:t>
            </w:r>
            <w:r>
              <w:t>(could take place in parallel, as required)</w:t>
            </w:r>
          </w:p>
        </w:tc>
      </w:tr>
      <w:tr w:rsidR="00B6560C" w:rsidRPr="00BA4AF3" w14:paraId="62BFFDCE" w14:textId="77777777" w:rsidTr="001D50EA">
        <w:tc>
          <w:tcPr>
            <w:tcW w:w="2694" w:type="dxa"/>
            <w:shd w:val="clear" w:color="auto" w:fill="auto"/>
          </w:tcPr>
          <w:p w14:paraId="18C76518" w14:textId="77777777" w:rsidR="00B6560C" w:rsidRPr="000469F3" w:rsidRDefault="00B6560C" w:rsidP="00894B56">
            <w:pPr>
              <w:suppressAutoHyphens w:val="0"/>
              <w:autoSpaceDE w:val="0"/>
              <w:autoSpaceDN w:val="0"/>
              <w:adjustRightInd w:val="0"/>
              <w:spacing w:before="40" w:after="120" w:line="220" w:lineRule="exact"/>
              <w:ind w:right="113"/>
            </w:pPr>
            <w:r w:rsidRPr="000469F3">
              <w:t>Thursday, 21 Oct</w:t>
            </w:r>
            <w:r>
              <w:t>. 2021</w:t>
            </w:r>
            <w:r w:rsidRPr="000469F3">
              <w:t xml:space="preserve"> </w:t>
            </w:r>
            <w:r w:rsidRPr="000469F3">
              <w:br/>
              <w:t>(10 a.m.–1 p.m. and 3–6 p.m.)</w:t>
            </w:r>
          </w:p>
        </w:tc>
        <w:tc>
          <w:tcPr>
            <w:tcW w:w="4676" w:type="dxa"/>
            <w:shd w:val="clear" w:color="auto" w:fill="auto"/>
          </w:tcPr>
          <w:p w14:paraId="347E0CDB" w14:textId="77777777" w:rsidR="00B6560C" w:rsidRPr="00BA4AF3" w:rsidRDefault="00B6560C" w:rsidP="00894B56">
            <w:pPr>
              <w:suppressAutoHyphens w:val="0"/>
              <w:autoSpaceDE w:val="0"/>
              <w:autoSpaceDN w:val="0"/>
              <w:adjustRightInd w:val="0"/>
              <w:spacing w:before="40" w:after="120" w:line="220" w:lineRule="exact"/>
            </w:pPr>
            <w:r w:rsidRPr="00BA4AF3">
              <w:t xml:space="preserve">Joint high-level segment </w:t>
            </w:r>
            <w:r>
              <w:t xml:space="preserve">of </w:t>
            </w:r>
            <w:r w:rsidRPr="00BA4AF3">
              <w:rPr>
                <w:lang w:eastAsia="en-GB"/>
              </w:rPr>
              <w:t>the Meeting</w:t>
            </w:r>
            <w:r>
              <w:rPr>
                <w:lang w:eastAsia="en-GB"/>
              </w:rPr>
              <w:t>s</w:t>
            </w:r>
            <w:r w:rsidRPr="00BA4AF3">
              <w:rPr>
                <w:lang w:eastAsia="en-GB"/>
              </w:rPr>
              <w:t xml:space="preserve"> of the Parties</w:t>
            </w:r>
            <w:r w:rsidRPr="00BA4AF3" w:rsidDel="00162C2A">
              <w:t xml:space="preserve"> </w:t>
            </w:r>
            <w:r w:rsidRPr="00BA4AF3">
              <w:t>to the Convention and the</w:t>
            </w:r>
            <w:r w:rsidRPr="00BA4AF3">
              <w:rPr>
                <w:lang w:eastAsia="en-GB"/>
              </w:rPr>
              <w:t xml:space="preserve"> </w:t>
            </w:r>
            <w:proofErr w:type="spellStart"/>
            <w:r w:rsidRPr="00BA4AF3">
              <w:rPr>
                <w:lang w:eastAsia="en-GB"/>
              </w:rPr>
              <w:t>Protocol</w:t>
            </w:r>
            <w:r w:rsidRPr="00BA4AF3">
              <w:rPr>
                <w:i/>
                <w:vertAlign w:val="superscript"/>
              </w:rPr>
              <w:t>b</w:t>
            </w:r>
            <w:proofErr w:type="spellEnd"/>
          </w:p>
        </w:tc>
      </w:tr>
      <w:tr w:rsidR="00B6560C" w:rsidRPr="00BA4AF3" w14:paraId="049EF6B8" w14:textId="77777777" w:rsidTr="001D50EA">
        <w:tc>
          <w:tcPr>
            <w:tcW w:w="2694" w:type="dxa"/>
            <w:shd w:val="clear" w:color="auto" w:fill="auto"/>
          </w:tcPr>
          <w:p w14:paraId="7A78B647" w14:textId="77777777" w:rsidR="00B6560C" w:rsidRPr="000469F3" w:rsidRDefault="00B6560C" w:rsidP="00894B56">
            <w:pPr>
              <w:suppressAutoHyphens w:val="0"/>
              <w:spacing w:before="40" w:after="120" w:line="220" w:lineRule="exact"/>
              <w:ind w:right="113"/>
            </w:pPr>
            <w:r w:rsidRPr="000469F3">
              <w:t>Friday, 22 Oct</w:t>
            </w:r>
            <w:r>
              <w:t>. 2021</w:t>
            </w:r>
            <w:r w:rsidRPr="000469F3">
              <w:t xml:space="preserve"> </w:t>
            </w:r>
            <w:r w:rsidRPr="000469F3">
              <w:br/>
              <w:t>(10 a.m.</w:t>
            </w:r>
            <w:r>
              <w:t>–</w:t>
            </w:r>
            <w:r w:rsidRPr="00641787">
              <w:t>1 p.m. and 3</w:t>
            </w:r>
            <w:r w:rsidRPr="000469F3">
              <w:t>–6 p.m.)</w:t>
            </w:r>
          </w:p>
        </w:tc>
        <w:tc>
          <w:tcPr>
            <w:tcW w:w="4676" w:type="dxa"/>
            <w:shd w:val="clear" w:color="auto" w:fill="auto"/>
          </w:tcPr>
          <w:p w14:paraId="03F5B7F5" w14:textId="77777777" w:rsidR="00B6560C" w:rsidRPr="00BA4AF3" w:rsidRDefault="00B6560C" w:rsidP="00894B56">
            <w:pPr>
              <w:suppressAutoHyphens w:val="0"/>
              <w:spacing w:before="40" w:after="120" w:line="220" w:lineRule="exact"/>
            </w:pPr>
            <w:r>
              <w:rPr>
                <w:lang w:eastAsia="en-GB"/>
              </w:rPr>
              <w:t>Fourth</w:t>
            </w:r>
            <w:r w:rsidRPr="00BA4AF3">
              <w:rPr>
                <w:lang w:eastAsia="en-GB"/>
              </w:rPr>
              <w:t xml:space="preserve"> session of the Meeting of the Parties to the Protocol </w:t>
            </w:r>
            <w:r w:rsidRPr="00BA4AF3">
              <w:t>(general segment)</w:t>
            </w:r>
          </w:p>
        </w:tc>
      </w:tr>
    </w:tbl>
    <w:p w14:paraId="616B939C" w14:textId="77777777" w:rsidR="00B6560C" w:rsidRPr="00BA4AF3" w:rsidRDefault="00B6560C" w:rsidP="00B6560C">
      <w:pPr>
        <w:pStyle w:val="FootnoteText"/>
        <w:spacing w:before="120"/>
        <w:ind w:firstLine="198"/>
      </w:pPr>
      <w:proofErr w:type="spellStart"/>
      <w:proofErr w:type="gramStart"/>
      <w:r w:rsidRPr="00BA4AF3">
        <w:rPr>
          <w:i/>
          <w:vertAlign w:val="superscript"/>
        </w:rPr>
        <w:t>a</w:t>
      </w:r>
      <w:proofErr w:type="spellEnd"/>
      <w:r w:rsidRPr="00BA4AF3">
        <w:t xml:space="preserve">  The</w:t>
      </w:r>
      <w:proofErr w:type="gramEnd"/>
      <w:r w:rsidRPr="00BA4AF3">
        <w:t xml:space="preserve"> </w:t>
      </w:r>
      <w:r>
        <w:t xml:space="preserve">purpose of the preparatory </w:t>
      </w:r>
      <w:r w:rsidRPr="00BA4AF3">
        <w:t xml:space="preserve">segment is to finalize any pending documents </w:t>
      </w:r>
      <w:r>
        <w:t xml:space="preserve">that may be </w:t>
      </w:r>
      <w:r w:rsidRPr="00BA4AF3">
        <w:t>required. Late afternoon/evening is reserved for the finalization and translation of possible revised documents, as well as for possible coordination meetings.</w:t>
      </w:r>
    </w:p>
    <w:p w14:paraId="770AAC4C" w14:textId="77777777" w:rsidR="00B6560C" w:rsidRPr="00BA4AF3" w:rsidRDefault="00B6560C" w:rsidP="00B6560C">
      <w:pPr>
        <w:pStyle w:val="FootnoteText"/>
        <w:spacing w:after="240"/>
        <w:ind w:firstLine="198"/>
      </w:pPr>
      <w:r w:rsidRPr="00BA4AF3">
        <w:rPr>
          <w:rStyle w:val="FootnoteReference"/>
          <w:i/>
        </w:rPr>
        <w:t>b</w:t>
      </w:r>
      <w:r w:rsidRPr="00BA4AF3">
        <w:t xml:space="preserve">  Subject to the decision of the Parties to the Convention and the Protocol, a thematic high-level segment could be organized </w:t>
      </w:r>
      <w:r w:rsidRPr="000469F3">
        <w:t xml:space="preserve">jointly by both Meetings of the Parties. If there is no high-level segment, the </w:t>
      </w:r>
      <w:r w:rsidRPr="000469F3">
        <w:rPr>
          <w:lang w:eastAsia="en-GB"/>
        </w:rPr>
        <w:t xml:space="preserve">fourth session of the Meeting of the Parties to the Protocol </w:t>
      </w:r>
      <w:r w:rsidRPr="000469F3">
        <w:t>could take</w:t>
      </w:r>
      <w:r w:rsidRPr="00BA4AF3">
        <w:t xml:space="preserve"> place on Thursday, </w:t>
      </w:r>
      <w:r w:rsidRPr="00BC16F8">
        <w:t>21 October</w:t>
      </w:r>
      <w:r>
        <w:t xml:space="preserve"> 2021</w:t>
      </w:r>
      <w:r w:rsidRPr="00BA4AF3">
        <w:t>.</w:t>
      </w:r>
    </w:p>
    <w:p w14:paraId="6F80DDA3" w14:textId="77777777" w:rsidR="00B6560C" w:rsidRPr="003934E9" w:rsidRDefault="00B6560C" w:rsidP="00B6560C">
      <w:pPr>
        <w:pStyle w:val="HChG"/>
        <w:ind w:left="0" w:firstLine="0"/>
      </w:pPr>
      <w:r w:rsidRPr="003934E9">
        <w:tab/>
        <w:t>III.</w:t>
      </w:r>
      <w:r w:rsidRPr="003934E9">
        <w:tab/>
        <w:t>Elements of the agenda</w:t>
      </w:r>
    </w:p>
    <w:p w14:paraId="3DC3A423" w14:textId="77777777" w:rsidR="00B6560C" w:rsidRDefault="00B6560C" w:rsidP="00B6560C">
      <w:pPr>
        <w:pStyle w:val="SingleTxtG"/>
      </w:pPr>
      <w:r>
        <w:t>3</w:t>
      </w:r>
      <w:r w:rsidRPr="003934E9">
        <w:t>.</w:t>
      </w:r>
      <w:r w:rsidRPr="003934E9">
        <w:tab/>
        <w:t>For</w:t>
      </w:r>
      <w:r>
        <w:t xml:space="preserve"> the fourth </w:t>
      </w:r>
      <w:r w:rsidRPr="00930E95">
        <w:t>session of the Meeting of the Parties to the</w:t>
      </w:r>
      <w:r>
        <w:t xml:space="preserve"> Protocol, </w:t>
      </w:r>
      <w:r w:rsidRPr="003934E9">
        <w:t xml:space="preserve">it is suggested that: </w:t>
      </w:r>
      <w:r w:rsidRPr="001A434F">
        <w:t>(a) the agenda should</w:t>
      </w:r>
      <w:r>
        <w:t>, in general,</w:t>
      </w:r>
      <w:r w:rsidRPr="001A434F">
        <w:t xml:space="preserve"> be similar to th</w:t>
      </w:r>
      <w:r>
        <w:t>at</w:t>
      </w:r>
      <w:r w:rsidRPr="001A434F">
        <w:t xml:space="preserve"> </w:t>
      </w:r>
      <w:r>
        <w:t>for the third session</w:t>
      </w:r>
      <w:r w:rsidRPr="001A434F">
        <w:t xml:space="preserve">; </w:t>
      </w:r>
      <w:r w:rsidRPr="003934E9">
        <w:t>(</w:t>
      </w:r>
      <w:r>
        <w:t>b</w:t>
      </w:r>
      <w:r w:rsidRPr="003934E9">
        <w:t>) the agenda should cover all substantive areas of work under the Protocol; and (</w:t>
      </w:r>
      <w:r>
        <w:t>c</w:t>
      </w:r>
      <w:r w:rsidRPr="003934E9">
        <w:t>) discussions should address good practices, achievements, lessons learned</w:t>
      </w:r>
      <w:r>
        <w:t xml:space="preserve"> and</w:t>
      </w:r>
      <w:r w:rsidRPr="003934E9">
        <w:t xml:space="preserve"> challenges and obstacles in relation to implementing the Protocol. Representatives of Governments and stakeholders could be invited to deliver the keynote addresses under specific agenda items.</w:t>
      </w:r>
    </w:p>
    <w:p w14:paraId="157C982D" w14:textId="77777777" w:rsidR="00B6560C" w:rsidRPr="00425945" w:rsidRDefault="00B6560C" w:rsidP="00B6560C">
      <w:pPr>
        <w:pStyle w:val="SingleTxtG"/>
      </w:pPr>
      <w:r w:rsidRPr="00425945">
        <w:t>4.</w:t>
      </w:r>
      <w:r w:rsidRPr="00425945">
        <w:tab/>
        <w:t xml:space="preserve">Should Parties decide to hold a high-level segment, they may wish to consider organizing a thematic session on a subject that would both attract high-level participation and </w:t>
      </w:r>
      <w:r w:rsidRPr="00425945">
        <w:lastRenderedPageBreak/>
        <w:t>be linked to emerging issues in a global context. The focus of the session could, for example, be on the role of the Convention and its Protocol</w:t>
      </w:r>
      <w:r>
        <w:t xml:space="preserve"> in assuring the rights of </w:t>
      </w:r>
      <w:r w:rsidRPr="00896A62">
        <w:rPr>
          <w:rFonts w:asciiTheme="majorBidi" w:hAnsiTheme="majorBidi" w:cstheme="majorBidi"/>
          <w:color w:val="4C4845"/>
          <w:spacing w:val="-4"/>
        </w:rPr>
        <w:t xml:space="preserve">public access to information, participation in decision-making and access to justice </w:t>
      </w:r>
      <w:r w:rsidRPr="00425945">
        <w:t xml:space="preserve">in </w:t>
      </w:r>
      <w:r w:rsidRPr="00425945">
        <w:rPr>
          <w:rFonts w:asciiTheme="majorBidi" w:hAnsiTheme="majorBidi" w:cstheme="majorBidi"/>
          <w:lang w:val="en-US"/>
        </w:rPr>
        <w:t>sustainable infrastructure and spatial planning</w:t>
      </w:r>
      <w:r w:rsidRPr="00425945">
        <w:rPr>
          <w:rFonts w:asciiTheme="majorBidi" w:hAnsiTheme="majorBidi" w:cstheme="majorBidi"/>
          <w:i/>
          <w:iCs/>
          <w:lang w:val="en-US"/>
        </w:rPr>
        <w:t>.</w:t>
      </w:r>
      <w:r w:rsidRPr="00425945">
        <w:rPr>
          <w:rStyle w:val="FootnoteReference"/>
          <w:rFonts w:cstheme="majorBidi"/>
          <w:lang w:val="en-US"/>
        </w:rPr>
        <w:footnoteReference w:id="3"/>
      </w:r>
      <w:r w:rsidRPr="00425945">
        <w:t xml:space="preserve">  </w:t>
      </w:r>
      <w:r>
        <w:t xml:space="preserve">Considering the recent work under the Protocol, which </w:t>
      </w:r>
      <w:r w:rsidRPr="00F9391C">
        <w:rPr>
          <w:rFonts w:eastAsia="SimSun"/>
          <w:lang w:val="en-US"/>
        </w:rPr>
        <w:t xml:space="preserve">demonstrated that </w:t>
      </w:r>
      <w:r>
        <w:rPr>
          <w:rFonts w:eastAsia="SimSun"/>
          <w:lang w:val="en-US"/>
        </w:rPr>
        <w:t>p</w:t>
      </w:r>
      <w:r w:rsidRPr="00104C68">
        <w:rPr>
          <w:rFonts w:eastAsia="SimSun"/>
          <w:lang w:val="en-US"/>
        </w:rPr>
        <w:t xml:space="preserve">ollutant </w:t>
      </w:r>
      <w:r>
        <w:rPr>
          <w:rFonts w:eastAsia="SimSun"/>
          <w:lang w:val="en-US"/>
        </w:rPr>
        <w:t>r</w:t>
      </w:r>
      <w:r w:rsidRPr="00104C68">
        <w:rPr>
          <w:rFonts w:eastAsia="SimSun"/>
          <w:lang w:val="en-US"/>
        </w:rPr>
        <w:t xml:space="preserve">elease and </w:t>
      </w:r>
      <w:r>
        <w:rPr>
          <w:rFonts w:eastAsia="SimSun"/>
          <w:lang w:val="en-US"/>
        </w:rPr>
        <w:t>t</w:t>
      </w:r>
      <w:r w:rsidRPr="00104C68">
        <w:rPr>
          <w:rFonts w:eastAsia="SimSun"/>
          <w:lang w:val="en-US"/>
        </w:rPr>
        <w:t xml:space="preserve">ransfer </w:t>
      </w:r>
      <w:r>
        <w:rPr>
          <w:rFonts w:eastAsia="SimSun"/>
          <w:lang w:val="en-US"/>
        </w:rPr>
        <w:t>r</w:t>
      </w:r>
      <w:r w:rsidRPr="00104C68">
        <w:rPr>
          <w:rFonts w:eastAsia="SimSun"/>
          <w:lang w:val="en-US"/>
        </w:rPr>
        <w:t xml:space="preserve">egisters </w:t>
      </w:r>
      <w:r w:rsidRPr="00F9391C">
        <w:rPr>
          <w:rFonts w:eastAsia="SimSun"/>
          <w:lang w:val="en-US"/>
        </w:rPr>
        <w:t xml:space="preserve"> have significantly evolved since the Protocol was adopted in 2003</w:t>
      </w:r>
      <w:r>
        <w:rPr>
          <w:rFonts w:eastAsia="SimSun"/>
          <w:lang w:val="en-US"/>
        </w:rPr>
        <w:t xml:space="preserve">, the </w:t>
      </w:r>
      <w:r w:rsidRPr="00425945">
        <w:t>high-level segment</w:t>
      </w:r>
      <w:r>
        <w:rPr>
          <w:rFonts w:eastAsia="SimSun"/>
          <w:lang w:val="en-US"/>
        </w:rPr>
        <w:t xml:space="preserve"> could, in this context, provide an opportunity </w:t>
      </w:r>
      <w:bookmarkStart w:id="3" w:name="_Hlk42683976"/>
      <w:r>
        <w:rPr>
          <w:rFonts w:eastAsia="SimSun"/>
          <w:lang w:val="en-US"/>
        </w:rPr>
        <w:t xml:space="preserve">to </w:t>
      </w:r>
      <w:r w:rsidRPr="00F9391C">
        <w:rPr>
          <w:rFonts w:eastAsia="SimSun"/>
          <w:lang w:val="en-US"/>
        </w:rPr>
        <w:t>show</w:t>
      </w:r>
      <w:r>
        <w:rPr>
          <w:rFonts w:eastAsia="SimSun"/>
          <w:lang w:val="en-US"/>
        </w:rPr>
        <w:t xml:space="preserve">case experiences and the way forward with regard to the </w:t>
      </w:r>
      <w:r w:rsidRPr="00F9391C">
        <w:rPr>
          <w:rFonts w:eastAsia="SimSun"/>
          <w:lang w:val="en-US"/>
        </w:rPr>
        <w:t>development of the Protocol</w:t>
      </w:r>
      <w:bookmarkEnd w:id="3"/>
      <w:r w:rsidRPr="00F9391C">
        <w:rPr>
          <w:rFonts w:eastAsia="SimSun"/>
          <w:lang w:val="en-US"/>
        </w:rPr>
        <w:t xml:space="preserve">. </w:t>
      </w:r>
    </w:p>
    <w:p w14:paraId="67E6B86F" w14:textId="77777777" w:rsidR="00B6560C" w:rsidRPr="00425945" w:rsidRDefault="00B6560C" w:rsidP="00B6560C">
      <w:pPr>
        <w:pStyle w:val="SingleTxtG"/>
        <w:rPr>
          <w:shd w:val="clear" w:color="auto" w:fill="FFFFFF"/>
        </w:rPr>
      </w:pPr>
      <w:r w:rsidRPr="00425945">
        <w:rPr>
          <w:shd w:val="clear" w:color="auto" w:fill="FFFFFF"/>
        </w:rPr>
        <w:t>5.</w:t>
      </w:r>
      <w:r w:rsidRPr="00425945">
        <w:rPr>
          <w:shd w:val="clear" w:color="auto" w:fill="FFFFFF"/>
        </w:rPr>
        <w:tab/>
        <w:t xml:space="preserve">Spatial planning and large-scale infrastructure projects have a substantial impact on the lives of thousands of people across countries and regions. Such projects create new opportunities for employment, travel and general economic growth. At the same time, they have </w:t>
      </w:r>
      <w:r>
        <w:rPr>
          <w:shd w:val="clear" w:color="auto" w:fill="FFFFFF"/>
        </w:rPr>
        <w:t xml:space="preserve">an </w:t>
      </w:r>
      <w:r w:rsidRPr="00425945">
        <w:rPr>
          <w:shd w:val="clear" w:color="auto" w:fill="FFFFFF"/>
        </w:rPr>
        <w:t xml:space="preserve">immense influence on ecosystems and people’s health and well-being. They often lead to the generation of </w:t>
      </w:r>
      <w:r w:rsidRPr="00425945">
        <w:t>considerable environmental pressures</w:t>
      </w:r>
      <w:r>
        <w:t xml:space="preserve"> –</w:t>
      </w:r>
      <w:r w:rsidRPr="00425945">
        <w:t xml:space="preserve"> for example, from greenhouse gases, wastes and other forms of pollution</w:t>
      </w:r>
      <w:r>
        <w:t xml:space="preserve"> –</w:t>
      </w:r>
      <w:r w:rsidRPr="00425945">
        <w:t xml:space="preserve"> and to the reshaping of green open space and agricultural land. Furthermore, they can intensively modify natural habitats and have an impact on biodiversity. These projects are commonly opposed by people concerned about their potential impact on the environment. Too often, such opposition can lead to people living under the threat of harassment or even in fear of their life. </w:t>
      </w:r>
      <w:r w:rsidRPr="00425945">
        <w:rPr>
          <w:shd w:val="clear" w:color="auto" w:fill="FFFFFF"/>
        </w:rPr>
        <w:t xml:space="preserve">It is therefore critical to ensure that environmental and social concerns are fully considered and addressed from the outset of spatial planning and of the initial conception of a project, as well as in connection with lifetime extensions and changes to </w:t>
      </w:r>
      <w:r w:rsidRPr="00B14BCE">
        <w:rPr>
          <w:shd w:val="clear" w:color="auto" w:fill="FFFFFF"/>
        </w:rPr>
        <w:t xml:space="preserve">operating conditions. </w:t>
      </w:r>
      <w:r w:rsidRPr="00B14BCE">
        <w:rPr>
          <w:rFonts w:asciiTheme="majorBidi" w:hAnsiTheme="majorBidi" w:cstheme="majorBidi"/>
          <w:shd w:val="clear" w:color="auto" w:fill="FFFFFF"/>
        </w:rPr>
        <w:t>Further, m</w:t>
      </w:r>
      <w:r w:rsidRPr="00B14BCE">
        <w:rPr>
          <w:rFonts w:asciiTheme="majorBidi" w:hAnsiTheme="majorBidi" w:cstheme="majorBidi"/>
          <w:spacing w:val="-4"/>
        </w:rPr>
        <w:t xml:space="preserve">ost Governments have responded to the coronavirus disease (COVID-19) pandemic by declaring a state of emergency and by adopting numerous measures to combat the spread of the virus, which have often included restrictions on the freedoms of assembly and movement. Consequently, there may have been an impact on procedural rights of public access to information, participation in decision-making and access to justice, including in environmental matters. </w:t>
      </w:r>
    </w:p>
    <w:p w14:paraId="193E5C1C" w14:textId="77777777" w:rsidR="00B6560C" w:rsidRPr="00F0360E" w:rsidRDefault="00B6560C" w:rsidP="00B6560C">
      <w:pPr>
        <w:pStyle w:val="SingleTxtG"/>
      </w:pPr>
      <w:r w:rsidRPr="00425945">
        <w:rPr>
          <w:lang w:val="en-US"/>
        </w:rPr>
        <w:t>6.</w:t>
      </w:r>
      <w:r w:rsidRPr="00425945">
        <w:rPr>
          <w:lang w:val="en-US"/>
        </w:rPr>
        <w:tab/>
        <w:t xml:space="preserve">The above-mentioned themes would allow Parties and stakeholders to touch upon a number of issues that were identified through the work of the Convention and the Protocol as being critical, namely: (a) transparency and effective and inclusive public participation in decision-making on policies and </w:t>
      </w:r>
      <w:r w:rsidRPr="00425945">
        <w:t>projects</w:t>
      </w:r>
      <w:r w:rsidRPr="00425945">
        <w:rPr>
          <w:lang w:val="en-US"/>
        </w:rPr>
        <w:t xml:space="preserve"> related to large infrastructure and spatial planning, including across borders; (b) how pollutant release and transfer registers could assist sustainable planning and health policies </w:t>
      </w:r>
      <w:r w:rsidRPr="00425945">
        <w:t>through, for example, the map-based visualization of registered sources of pollutant releases, which can help to identify the most suitable location for infrastructure projects, as well as the need and potential for strengthening their operating conditions, with a view to preventing or at least minimizing potential risks for the environment and health</w:t>
      </w:r>
      <w:r w:rsidRPr="00425945">
        <w:rPr>
          <w:lang w:val="en-US"/>
        </w:rPr>
        <w:t>; and (c) the rule of law in this context.</w:t>
      </w:r>
      <w:r>
        <w:rPr>
          <w:lang w:val="en-US"/>
        </w:rPr>
        <w:t xml:space="preserve"> Furthermore, Parties and stakeholders will have an opportunity to discuss</w:t>
      </w:r>
      <w:r>
        <w:t xml:space="preserve"> how </w:t>
      </w:r>
      <w:r>
        <w:rPr>
          <w:rFonts w:asciiTheme="majorBidi" w:hAnsiTheme="majorBidi" w:cstheme="majorBidi"/>
          <w:color w:val="4C4845"/>
          <w:spacing w:val="-4"/>
        </w:rPr>
        <w:t xml:space="preserve">measures taken </w:t>
      </w:r>
      <w:r w:rsidRPr="00284D6A">
        <w:rPr>
          <w:rFonts w:asciiTheme="majorBidi" w:hAnsiTheme="majorBidi" w:cstheme="majorBidi"/>
          <w:spacing w:val="-4"/>
        </w:rPr>
        <w:t xml:space="preserve">during such crisis as </w:t>
      </w:r>
      <w:r>
        <w:t xml:space="preserve">COVID 19 pandemic </w:t>
      </w:r>
      <w:r>
        <w:rPr>
          <w:rFonts w:asciiTheme="majorBidi" w:hAnsiTheme="majorBidi" w:cstheme="majorBidi"/>
          <w:color w:val="4C4845"/>
          <w:spacing w:val="-4"/>
        </w:rPr>
        <w:t>may have an impact</w:t>
      </w:r>
      <w:r w:rsidRPr="00896A62">
        <w:rPr>
          <w:rFonts w:asciiTheme="majorBidi" w:hAnsiTheme="majorBidi" w:cstheme="majorBidi"/>
          <w:color w:val="4C4845"/>
          <w:spacing w:val="-4"/>
        </w:rPr>
        <w:t xml:space="preserve"> </w:t>
      </w:r>
      <w:r>
        <w:rPr>
          <w:rFonts w:asciiTheme="majorBidi" w:hAnsiTheme="majorBidi" w:cstheme="majorBidi"/>
          <w:color w:val="4C4845"/>
          <w:spacing w:val="-4"/>
        </w:rPr>
        <w:t xml:space="preserve">on the above-mentioned </w:t>
      </w:r>
      <w:r w:rsidRPr="00896A62">
        <w:rPr>
          <w:rFonts w:asciiTheme="majorBidi" w:hAnsiTheme="majorBidi" w:cstheme="majorBidi"/>
          <w:color w:val="4C4845"/>
          <w:spacing w:val="-4"/>
        </w:rPr>
        <w:t>procedural rights</w:t>
      </w:r>
      <w:r>
        <w:rPr>
          <w:rFonts w:asciiTheme="majorBidi" w:hAnsiTheme="majorBidi" w:cstheme="majorBidi"/>
          <w:color w:val="4C4845"/>
          <w:spacing w:val="-4"/>
        </w:rPr>
        <w:t>,</w:t>
      </w:r>
      <w:r w:rsidRPr="00896A62">
        <w:rPr>
          <w:rFonts w:asciiTheme="majorBidi" w:hAnsiTheme="majorBidi" w:cstheme="majorBidi"/>
          <w:color w:val="4C4845"/>
          <w:spacing w:val="-4"/>
        </w:rPr>
        <w:t xml:space="preserve"> </w:t>
      </w:r>
      <w:r>
        <w:rPr>
          <w:rFonts w:asciiTheme="majorBidi" w:hAnsiTheme="majorBidi" w:cstheme="majorBidi"/>
          <w:color w:val="4C4845"/>
          <w:spacing w:val="-4"/>
        </w:rPr>
        <w:t>and</w:t>
      </w:r>
      <w:r>
        <w:rPr>
          <w:lang w:val="en-US"/>
        </w:rPr>
        <w:t xml:space="preserve"> to address the </w:t>
      </w:r>
      <w:r>
        <w:t xml:space="preserve">role of </w:t>
      </w:r>
      <w:r w:rsidRPr="00425945">
        <w:rPr>
          <w:lang w:val="en-US"/>
        </w:rPr>
        <w:t xml:space="preserve">the Convention and the Protocol </w:t>
      </w:r>
      <w:r>
        <w:t>in this regard.</w:t>
      </w:r>
      <w:r w:rsidRPr="00425945">
        <w:rPr>
          <w:lang w:val="en-US"/>
        </w:rPr>
        <w:t xml:space="preserve"> </w:t>
      </w:r>
    </w:p>
    <w:p w14:paraId="0860533A" w14:textId="77777777" w:rsidR="00B6560C" w:rsidRPr="00425945" w:rsidRDefault="00B6560C" w:rsidP="00B6560C">
      <w:pPr>
        <w:pStyle w:val="SingleTxtG"/>
        <w:rPr>
          <w:shd w:val="clear" w:color="auto" w:fill="FFFFFF"/>
        </w:rPr>
      </w:pPr>
      <w:r w:rsidRPr="00425945">
        <w:rPr>
          <w:lang w:val="en-US"/>
        </w:rPr>
        <w:t>7.</w:t>
      </w:r>
      <w:r w:rsidRPr="00425945">
        <w:rPr>
          <w:lang w:val="en-US"/>
        </w:rPr>
        <w:tab/>
        <w:t xml:space="preserve">The above-mentioned subjects are closely linked to </w:t>
      </w:r>
      <w:r w:rsidRPr="00425945">
        <w:t>the implementation of a number of regional and global initiatives and commitments</w:t>
      </w:r>
      <w:r w:rsidRPr="00425945">
        <w:rPr>
          <w:lang w:val="en-US"/>
        </w:rPr>
        <w:t xml:space="preserve">, in particular: </w:t>
      </w:r>
      <w:r w:rsidRPr="00425945">
        <w:t>United Nations Environment Assembly resolution 4/5 on sustainable infrastructure (UNEP/EA.4/Res.5), which recognizes infrastructure’s centrality to the 2030 Agenda for Sustainable Development; United Nations Environment Assembly resolution 4/19 on mineral resource governance (UNEP/EA.4/Res.19), which addresses such issues as environmental, human rights- and conflict-related risks in mining; the new European Green Deal,</w:t>
      </w:r>
      <w:r w:rsidRPr="00425945">
        <w:rPr>
          <w:rStyle w:val="FootnoteReference"/>
          <w:rFonts w:asciiTheme="majorBidi" w:hAnsiTheme="majorBidi" w:cstheme="majorBidi"/>
        </w:rPr>
        <w:footnoteReference w:id="4"/>
      </w:r>
      <w:r w:rsidRPr="00425945">
        <w:t xml:space="preserve"> which recognizes the importance of “smart infrastructure” and  “zero pollution” within a circular economy</w:t>
      </w:r>
      <w:r w:rsidRPr="00425945">
        <w:rPr>
          <w:shd w:val="clear" w:color="auto" w:fill="FFFFFF"/>
        </w:rPr>
        <w:t xml:space="preserve">; decisions taken under the auspices of the </w:t>
      </w:r>
      <w:bookmarkStart w:id="4" w:name="_Hlk36047863"/>
      <w:r w:rsidRPr="00425945">
        <w:rPr>
          <w:shd w:val="clear" w:color="auto" w:fill="FFFFFF"/>
        </w:rPr>
        <w:t xml:space="preserve">Convention on Biological Diversity </w:t>
      </w:r>
      <w:bookmarkEnd w:id="4"/>
      <w:r w:rsidRPr="00425945">
        <w:rPr>
          <w:shd w:val="clear" w:color="auto" w:fill="FFFFFF"/>
        </w:rPr>
        <w:t>calling for urgent action to, for example, secure and conserve the planet’s variety of life;</w:t>
      </w:r>
      <w:r w:rsidRPr="00425945">
        <w:rPr>
          <w:rStyle w:val="FootnoteReference"/>
          <w:rFonts w:asciiTheme="majorBidi" w:hAnsiTheme="majorBidi" w:cstheme="majorBidi"/>
          <w:shd w:val="clear" w:color="auto" w:fill="FFFFFF"/>
        </w:rPr>
        <w:footnoteReference w:id="5"/>
      </w:r>
      <w:r w:rsidRPr="00425945">
        <w:rPr>
          <w:shd w:val="clear" w:color="auto" w:fill="FFFFFF"/>
        </w:rPr>
        <w:t xml:space="preserve"> and pledges regarding climate resilient infrastructure made under the United Nations Framework Convention on Climate Change. Furthermore, Human Rights Council resolutions 37/8 on human rights and the environment</w:t>
      </w:r>
      <w:r w:rsidRPr="00425945">
        <w:t xml:space="preserve"> (</w:t>
      </w:r>
      <w:r w:rsidRPr="00425945">
        <w:rPr>
          <w:shd w:val="clear" w:color="auto" w:fill="FFFFFF"/>
        </w:rPr>
        <w:t>A/HRC/RES/37/8), 40/11 recognizing the contribution of environmental human rights defenders to the enjoyment of human rights, environmental protection and sustainable development (A/HRC/RES/40/11) and 42/21</w:t>
      </w:r>
      <w:r w:rsidRPr="00425945">
        <w:rPr>
          <w:rStyle w:val="FootnoteReference"/>
          <w:rFonts w:asciiTheme="majorBidi" w:hAnsiTheme="majorBidi" w:cstheme="majorBidi"/>
          <w:shd w:val="clear" w:color="auto" w:fill="FFFFFF"/>
        </w:rPr>
        <w:t xml:space="preserve"> </w:t>
      </w:r>
      <w:r w:rsidRPr="00425945">
        <w:rPr>
          <w:rFonts w:asciiTheme="majorBidi" w:hAnsiTheme="majorBidi" w:cstheme="majorBidi"/>
          <w:shd w:val="clear" w:color="auto" w:fill="FFFFFF"/>
        </w:rPr>
        <w:t xml:space="preserve">on protection of the </w:t>
      </w:r>
      <w:r w:rsidRPr="00425945">
        <w:rPr>
          <w:rFonts w:asciiTheme="majorBidi" w:hAnsiTheme="majorBidi" w:cstheme="majorBidi"/>
          <w:shd w:val="clear" w:color="auto" w:fill="FFFFFF"/>
        </w:rPr>
        <w:lastRenderedPageBreak/>
        <w:t>rights of workers exposed to hazardous substances and wastes (A/HRC/RES/42/21)</w:t>
      </w:r>
      <w:r w:rsidRPr="00425945">
        <w:rPr>
          <w:rStyle w:val="FootnoteReference"/>
          <w:rFonts w:asciiTheme="majorBidi" w:hAnsiTheme="majorBidi" w:cstheme="majorBidi"/>
          <w:shd w:val="clear" w:color="auto" w:fill="FFFFFF"/>
        </w:rPr>
        <w:t xml:space="preserve"> </w:t>
      </w:r>
      <w:r w:rsidRPr="00425945">
        <w:rPr>
          <w:shd w:val="clear" w:color="auto" w:fill="FFFFFF"/>
        </w:rPr>
        <w:t>have direct relevance to the above-mentioned subjects. Moreover, given that the vast majority of the Parties to the Aarhus Convention and to the Protocol are involved in the Belt and Road Initiative,</w:t>
      </w:r>
      <w:r w:rsidRPr="00425945">
        <w:rPr>
          <w:rStyle w:val="FootnoteReference"/>
          <w:rFonts w:cstheme="majorBidi"/>
          <w:shd w:val="clear" w:color="auto" w:fill="FFFFFF"/>
        </w:rPr>
        <w:footnoteReference w:id="6"/>
      </w:r>
      <w:r w:rsidRPr="00425945">
        <w:rPr>
          <w:shd w:val="clear" w:color="auto" w:fill="FFFFFF"/>
        </w:rPr>
        <w:t xml:space="preserve"> the discussions will also be highly relevant for this </w:t>
      </w:r>
      <w:r w:rsidRPr="00425945">
        <w:rPr>
          <w:spacing w:val="5"/>
        </w:rPr>
        <w:t>far-reaching infrastructure project</w:t>
      </w:r>
      <w:r w:rsidRPr="00425945">
        <w:rPr>
          <w:shd w:val="clear" w:color="auto" w:fill="FFFFFF"/>
        </w:rPr>
        <w:t>.</w:t>
      </w:r>
    </w:p>
    <w:p w14:paraId="72657C42" w14:textId="77777777" w:rsidR="00B6560C" w:rsidRPr="00425945" w:rsidRDefault="00B6560C" w:rsidP="00B6560C">
      <w:pPr>
        <w:pStyle w:val="SingleTxtG"/>
        <w:rPr>
          <w:lang w:val="en-US"/>
        </w:rPr>
      </w:pPr>
      <w:bookmarkStart w:id="5" w:name="_Hlk41995207"/>
      <w:r w:rsidRPr="00425945">
        <w:rPr>
          <w:rFonts w:asciiTheme="majorBidi" w:hAnsiTheme="majorBidi" w:cstheme="majorBidi"/>
          <w:lang w:val="en-US"/>
        </w:rPr>
        <w:t>8.</w:t>
      </w:r>
      <w:r w:rsidRPr="00425945">
        <w:rPr>
          <w:rFonts w:asciiTheme="majorBidi" w:hAnsiTheme="majorBidi" w:cstheme="majorBidi"/>
          <w:lang w:val="en-US"/>
        </w:rPr>
        <w:tab/>
        <w:t xml:space="preserve">Lastly, the subjects are applicable to the implementation of a number of </w:t>
      </w:r>
      <w:r w:rsidRPr="00425945">
        <w:t xml:space="preserve">Sustainable Development Goals. In addition to Goal 16, these include: Goal 3 (Good health and well-being), </w:t>
      </w:r>
      <w:r w:rsidRPr="00425945">
        <w:rPr>
          <w:rFonts w:asciiTheme="majorBidi" w:hAnsiTheme="majorBidi" w:cstheme="majorBidi"/>
        </w:rPr>
        <w:t xml:space="preserve">Goal 9 (Industry, innovation and infrastructure), Goal 11 (Sustainable cities and communities), </w:t>
      </w:r>
      <w:r>
        <w:rPr>
          <w:rFonts w:asciiTheme="majorBidi" w:hAnsiTheme="majorBidi" w:cstheme="majorBidi"/>
        </w:rPr>
        <w:t>Goal 12 (</w:t>
      </w:r>
      <w:r>
        <w:t>Responsible consumption and production</w:t>
      </w:r>
      <w:r>
        <w:rPr>
          <w:rFonts w:asciiTheme="majorBidi" w:hAnsiTheme="majorBidi" w:cstheme="majorBidi"/>
        </w:rPr>
        <w:t xml:space="preserve">), </w:t>
      </w:r>
      <w:r w:rsidRPr="00425945">
        <w:rPr>
          <w:rFonts w:asciiTheme="majorBidi" w:hAnsiTheme="majorBidi" w:cstheme="majorBidi"/>
        </w:rPr>
        <w:t xml:space="preserve">Goal 13 (Climate action) and Goal 15 (Life on land). </w:t>
      </w:r>
      <w:r w:rsidRPr="00425945">
        <w:rPr>
          <w:rFonts w:asciiTheme="majorBidi" w:hAnsiTheme="majorBidi" w:cstheme="majorBidi"/>
          <w:lang w:val="en-US"/>
        </w:rPr>
        <w:t xml:space="preserve">Furthermore, considering its continuing importance, the issue of environmental defenders would also be addressed as a separate topic. </w:t>
      </w:r>
      <w:r w:rsidRPr="00425945">
        <w:t>A concise (no longer than two-and-a-half pages), theme-specific joint declaration (i.e. with the Parties to the Protocol) could be developed for consideration by high-level officials at the segment.</w:t>
      </w:r>
    </w:p>
    <w:bookmarkEnd w:id="5"/>
    <w:p w14:paraId="3A5CE5EA" w14:textId="3C501350" w:rsidR="00B6560C" w:rsidRPr="003934E9" w:rsidRDefault="00B6560C" w:rsidP="00B6560C">
      <w:pPr>
        <w:pStyle w:val="SingleTxtG"/>
      </w:pPr>
      <w:r>
        <w:t>9</w:t>
      </w:r>
      <w:r w:rsidRPr="003934E9">
        <w:t>.</w:t>
      </w:r>
      <w:r w:rsidR="0012645B">
        <w:tab/>
      </w:r>
      <w:r>
        <w:t xml:space="preserve">In accordance with the foregoing considerations, a suggested </w:t>
      </w:r>
      <w:r w:rsidRPr="003934E9">
        <w:t>agenda</w:t>
      </w:r>
      <w:r>
        <w:t xml:space="preserve"> for</w:t>
      </w:r>
      <w:r w:rsidRPr="003934E9">
        <w:t xml:space="preserve"> </w:t>
      </w:r>
      <w:r>
        <w:rPr>
          <w:lang w:eastAsia="en-GB"/>
        </w:rPr>
        <w:t>the</w:t>
      </w:r>
      <w:r w:rsidRPr="001A434F">
        <w:rPr>
          <w:lang w:eastAsia="en-GB"/>
        </w:rPr>
        <w:t xml:space="preserve"> </w:t>
      </w:r>
      <w:r>
        <w:rPr>
          <w:lang w:eastAsia="en-GB"/>
        </w:rPr>
        <w:t>fourth</w:t>
      </w:r>
      <w:r w:rsidRPr="001A434F">
        <w:rPr>
          <w:lang w:eastAsia="en-GB"/>
        </w:rPr>
        <w:t xml:space="preserve"> session of the Meeting of the Parties </w:t>
      </w:r>
      <w:r>
        <w:rPr>
          <w:lang w:eastAsia="en-GB"/>
        </w:rPr>
        <w:t xml:space="preserve">to the Protocol </w:t>
      </w:r>
      <w:r>
        <w:t>is set out below.</w:t>
      </w:r>
    </w:p>
    <w:p w14:paraId="18ED1841" w14:textId="1B5D4D44" w:rsidR="00B6560C" w:rsidRPr="003934E9" w:rsidRDefault="00B6560C" w:rsidP="00381FA7">
      <w:pPr>
        <w:pStyle w:val="H23G"/>
      </w:pPr>
      <w:r w:rsidRPr="003934E9">
        <w:tab/>
      </w:r>
      <w:r w:rsidR="00381FA7">
        <w:tab/>
      </w:r>
      <w:r w:rsidR="00381FA7">
        <w:tab/>
      </w:r>
      <w:r w:rsidR="00381FA7">
        <w:tab/>
      </w:r>
      <w:r w:rsidRPr="003934E9">
        <w:t xml:space="preserve">Joint </w:t>
      </w:r>
      <w:r w:rsidRPr="00381FA7">
        <w:t>high</w:t>
      </w:r>
      <w:r w:rsidRPr="003934E9">
        <w:t xml:space="preserve">-level </w:t>
      </w:r>
      <w:r>
        <w:t>s</w:t>
      </w:r>
      <w:r w:rsidRPr="003934E9">
        <w:t>egment (subject to the decision of the Parties to the Convention and the Protocol)</w:t>
      </w:r>
    </w:p>
    <w:p w14:paraId="5AC82BB6" w14:textId="6569E917" w:rsidR="00B6560C" w:rsidRPr="00EE62E0" w:rsidRDefault="00381FA7" w:rsidP="00B6560C">
      <w:pPr>
        <w:pStyle w:val="SingleTxtG"/>
      </w:pPr>
      <w:r>
        <w:tab/>
      </w:r>
      <w:r w:rsidR="00B6560C" w:rsidRPr="00EE62E0">
        <w:tab/>
        <w:t>1.</w:t>
      </w:r>
      <w:r w:rsidR="00B6560C" w:rsidRPr="00EE62E0">
        <w:tab/>
        <w:t>Opening.</w:t>
      </w:r>
    </w:p>
    <w:p w14:paraId="4C41C480" w14:textId="2B200AD2" w:rsidR="00B6560C" w:rsidRDefault="00381FA7" w:rsidP="00B6560C">
      <w:pPr>
        <w:pStyle w:val="SingleTxtG"/>
      </w:pPr>
      <w:r>
        <w:tab/>
      </w:r>
      <w:r w:rsidR="00B6560C" w:rsidRPr="00EE62E0">
        <w:tab/>
        <w:t>2.</w:t>
      </w:r>
      <w:r w:rsidR="00B6560C" w:rsidRPr="00EE62E0">
        <w:tab/>
        <w:t xml:space="preserve">Report on credentials with regard to the </w:t>
      </w:r>
      <w:r w:rsidR="00B6560C">
        <w:t xml:space="preserve">Parties to the </w:t>
      </w:r>
      <w:r w:rsidR="00B6560C" w:rsidRPr="00EE62E0">
        <w:t>Protocol.</w:t>
      </w:r>
    </w:p>
    <w:p w14:paraId="121C451C" w14:textId="77777777" w:rsidR="00B6560C" w:rsidRPr="00EE62E0" w:rsidRDefault="00B6560C" w:rsidP="00381FA7">
      <w:pPr>
        <w:pStyle w:val="SingleTxtG"/>
        <w:ind w:firstLine="567"/>
      </w:pPr>
      <w:r w:rsidRPr="00EE62E0">
        <w:t>3.</w:t>
      </w:r>
      <w:r w:rsidRPr="00EE62E0">
        <w:tab/>
        <w:t>Thematic session</w:t>
      </w:r>
      <w:bookmarkStart w:id="6" w:name="_Hlk39226596"/>
      <w:r w:rsidRPr="00EE62E0">
        <w:t>.</w:t>
      </w:r>
    </w:p>
    <w:p w14:paraId="6193F825" w14:textId="074BF09C" w:rsidR="00B6560C" w:rsidRPr="00EE62E0" w:rsidRDefault="00381FA7" w:rsidP="00B6560C">
      <w:pPr>
        <w:pStyle w:val="SingleTxtG"/>
      </w:pPr>
      <w:r>
        <w:tab/>
      </w:r>
      <w:r w:rsidR="00B6560C">
        <w:tab/>
      </w:r>
      <w:r w:rsidR="00B6560C" w:rsidRPr="00EE62E0">
        <w:t>4.</w:t>
      </w:r>
      <w:r w:rsidR="00B6560C" w:rsidRPr="00EE62E0">
        <w:tab/>
        <w:t>Discussion and adoption of the Declaration.</w:t>
      </w:r>
    </w:p>
    <w:bookmarkEnd w:id="6"/>
    <w:p w14:paraId="04A38D65" w14:textId="20EE6836" w:rsidR="00B6560C" w:rsidRPr="00EE62E0" w:rsidRDefault="00B6560C" w:rsidP="00381FA7">
      <w:pPr>
        <w:pStyle w:val="SingleTxtG"/>
        <w:ind w:left="2259" w:hanging="558"/>
      </w:pPr>
      <w:r w:rsidRPr="00EE62E0">
        <w:t>5.</w:t>
      </w:r>
      <w:r w:rsidR="00381FA7">
        <w:tab/>
      </w:r>
      <w:r w:rsidRPr="00EE62E0">
        <w:t xml:space="preserve">Review and adoption of decisions </w:t>
      </w:r>
      <w:r>
        <w:t xml:space="preserve">by </w:t>
      </w:r>
      <w:r w:rsidRPr="00BA4AF3">
        <w:t xml:space="preserve">the </w:t>
      </w:r>
      <w:r w:rsidRPr="00BA4AF3">
        <w:rPr>
          <w:lang w:eastAsia="en-GB"/>
        </w:rPr>
        <w:t>Meeting of the Parties</w:t>
      </w:r>
      <w:r>
        <w:rPr>
          <w:lang w:eastAsia="en-GB"/>
        </w:rPr>
        <w:t xml:space="preserve"> to the Convention</w:t>
      </w:r>
      <w:r w:rsidRPr="00EE62E0">
        <w:t>.</w:t>
      </w:r>
    </w:p>
    <w:p w14:paraId="11740907" w14:textId="2E6526ED" w:rsidR="00B6560C" w:rsidRPr="00EE62E0" w:rsidRDefault="00381FA7" w:rsidP="00B6560C">
      <w:pPr>
        <w:pStyle w:val="SingleTxtG"/>
      </w:pPr>
      <w:r>
        <w:tab/>
      </w:r>
      <w:r w:rsidR="00B6560C" w:rsidRPr="00EE62E0">
        <w:tab/>
        <w:t>6.</w:t>
      </w:r>
      <w:r w:rsidR="00B6560C" w:rsidRPr="00EE62E0">
        <w:tab/>
        <w:t xml:space="preserve">Closure of the joint </w:t>
      </w:r>
      <w:r w:rsidR="00B6560C">
        <w:t>h</w:t>
      </w:r>
      <w:r w:rsidR="00B6560C" w:rsidRPr="00EE62E0">
        <w:t xml:space="preserve">igh-level </w:t>
      </w:r>
      <w:r w:rsidR="00B6560C">
        <w:t>s</w:t>
      </w:r>
      <w:r w:rsidR="00B6560C" w:rsidRPr="00EE62E0">
        <w:t>egment.</w:t>
      </w:r>
    </w:p>
    <w:p w14:paraId="2B8B00E6" w14:textId="7520A3B9" w:rsidR="00B6560C" w:rsidRPr="003934E9" w:rsidRDefault="00B6560C" w:rsidP="00B6560C">
      <w:pPr>
        <w:pStyle w:val="H23G"/>
      </w:pPr>
      <w:r>
        <w:tab/>
      </w:r>
      <w:r w:rsidR="00381FA7">
        <w:tab/>
      </w:r>
      <w:r w:rsidRPr="003934E9">
        <w:tab/>
      </w:r>
      <w:r w:rsidRPr="003934E9">
        <w:tab/>
        <w:t>General segment</w:t>
      </w:r>
    </w:p>
    <w:p w14:paraId="0EAE499B" w14:textId="0035F4AF" w:rsidR="00B6560C" w:rsidRPr="003934E9" w:rsidRDefault="00381FA7" w:rsidP="00B6560C">
      <w:pPr>
        <w:pStyle w:val="SingleTxtG"/>
      </w:pPr>
      <w:r>
        <w:tab/>
      </w:r>
      <w:r w:rsidR="00B6560C" w:rsidRPr="003934E9">
        <w:tab/>
        <w:t>1.</w:t>
      </w:r>
      <w:r w:rsidR="00B6560C" w:rsidRPr="003934E9">
        <w:tab/>
        <w:t>Opening of the general segment and adoption of the agenda.</w:t>
      </w:r>
    </w:p>
    <w:p w14:paraId="4F4A6ED0" w14:textId="30F89672" w:rsidR="00B6560C" w:rsidRPr="003934E9" w:rsidRDefault="00381FA7" w:rsidP="00B6560C">
      <w:pPr>
        <w:pStyle w:val="SingleTxtG"/>
      </w:pPr>
      <w:r>
        <w:tab/>
      </w:r>
      <w:r w:rsidR="00B6560C">
        <w:tab/>
      </w:r>
      <w:r w:rsidR="00B6560C" w:rsidRPr="003934E9">
        <w:t>2.</w:t>
      </w:r>
      <w:r w:rsidR="00B6560C" w:rsidRPr="003934E9">
        <w:tab/>
        <w:t>Status of ratification of the Protocol.</w:t>
      </w:r>
    </w:p>
    <w:p w14:paraId="758A018B" w14:textId="4BB06816" w:rsidR="00B6560C" w:rsidRPr="003934E9" w:rsidRDefault="00381FA7" w:rsidP="00B6560C">
      <w:pPr>
        <w:pStyle w:val="SingleTxtG"/>
      </w:pPr>
      <w:r>
        <w:tab/>
      </w:r>
      <w:r w:rsidR="00B6560C">
        <w:tab/>
      </w:r>
      <w:r w:rsidR="00B6560C" w:rsidRPr="003934E9">
        <w:t>3.</w:t>
      </w:r>
      <w:r w:rsidR="00B6560C" w:rsidRPr="003934E9">
        <w:tab/>
        <w:t>Promotion and capacity-building</w:t>
      </w:r>
      <w:r w:rsidR="00B6560C">
        <w:t>:</w:t>
      </w:r>
      <w:r w:rsidR="00B6560C" w:rsidRPr="003934E9">
        <w:rPr>
          <w:rStyle w:val="FootnoteReference"/>
        </w:rPr>
        <w:footnoteReference w:id="7"/>
      </w:r>
      <w:r w:rsidR="00B6560C" w:rsidRPr="003934E9">
        <w:t xml:space="preserve"> </w:t>
      </w:r>
    </w:p>
    <w:p w14:paraId="4A6A257C" w14:textId="0FCAF2E4" w:rsidR="00B6560C" w:rsidRPr="003934E9" w:rsidRDefault="00381FA7" w:rsidP="00B6560C">
      <w:pPr>
        <w:pStyle w:val="SingleTxtG"/>
      </w:pPr>
      <w:r>
        <w:tab/>
      </w:r>
      <w:r w:rsidR="00B6560C" w:rsidRPr="003934E9">
        <w:tab/>
      </w:r>
      <w:r w:rsidR="00B6560C" w:rsidRPr="003934E9">
        <w:tab/>
        <w:t>(a)</w:t>
      </w:r>
      <w:r w:rsidR="00B6560C" w:rsidRPr="003934E9">
        <w:tab/>
        <w:t xml:space="preserve">Coordination mechanisms and synergies; </w:t>
      </w:r>
    </w:p>
    <w:p w14:paraId="652CE6C7" w14:textId="77D4C23B" w:rsidR="00B6560C" w:rsidRPr="003934E9" w:rsidRDefault="00B6560C" w:rsidP="00B6560C">
      <w:pPr>
        <w:pStyle w:val="SingleTxtG"/>
      </w:pPr>
      <w:r w:rsidRPr="003934E9">
        <w:tab/>
      </w:r>
      <w:r w:rsidR="00381FA7">
        <w:tab/>
      </w:r>
      <w:r w:rsidRPr="003934E9">
        <w:tab/>
        <w:t>(b)</w:t>
      </w:r>
      <w:r w:rsidRPr="003934E9">
        <w:tab/>
      </w:r>
      <w:proofErr w:type="spellStart"/>
      <w:r>
        <w:t>Subregional</w:t>
      </w:r>
      <w:proofErr w:type="spellEnd"/>
      <w:r>
        <w:t xml:space="preserve"> and national activities.</w:t>
      </w:r>
      <w:r w:rsidRPr="003934E9">
        <w:t xml:space="preserve"> </w:t>
      </w:r>
      <w:r>
        <w:tab/>
      </w:r>
    </w:p>
    <w:p w14:paraId="069E4D3E" w14:textId="4995DF98" w:rsidR="00B6560C" w:rsidRPr="003934E9" w:rsidRDefault="00381FA7" w:rsidP="00B6560C">
      <w:pPr>
        <w:pStyle w:val="SingleTxtG"/>
      </w:pPr>
      <w:r>
        <w:tab/>
      </w:r>
      <w:r w:rsidR="00B6560C" w:rsidRPr="003934E9">
        <w:tab/>
        <w:t>4.</w:t>
      </w:r>
      <w:r w:rsidR="00B6560C" w:rsidRPr="003934E9">
        <w:tab/>
      </w:r>
      <w:r w:rsidR="00B6560C">
        <w:t>Reporting and compliance mechanisms</w:t>
      </w:r>
      <w:r w:rsidR="00B6560C" w:rsidRPr="003934E9">
        <w:t xml:space="preserve">: </w:t>
      </w:r>
    </w:p>
    <w:p w14:paraId="0205FB0D" w14:textId="382C547C" w:rsidR="00B6560C" w:rsidRPr="003934E9" w:rsidRDefault="00B6560C" w:rsidP="00B6560C">
      <w:pPr>
        <w:pStyle w:val="SingleTxtG"/>
      </w:pPr>
      <w:r w:rsidRPr="003934E9">
        <w:tab/>
      </w:r>
      <w:r w:rsidR="00381FA7">
        <w:tab/>
      </w:r>
      <w:r>
        <w:tab/>
      </w:r>
      <w:r w:rsidRPr="003934E9">
        <w:t>(a)</w:t>
      </w:r>
      <w:r w:rsidRPr="003934E9">
        <w:tab/>
        <w:t>Reporting mechanism;</w:t>
      </w:r>
    </w:p>
    <w:p w14:paraId="3A7CC5B0" w14:textId="17B1E70D" w:rsidR="00B6560C" w:rsidRPr="003934E9" w:rsidRDefault="00B6560C" w:rsidP="00B6560C">
      <w:pPr>
        <w:pStyle w:val="SingleTxtG"/>
        <w:rPr>
          <w:bCs/>
        </w:rPr>
      </w:pPr>
      <w:r>
        <w:tab/>
      </w:r>
      <w:r w:rsidR="00381FA7">
        <w:tab/>
      </w:r>
      <w:r w:rsidRPr="003934E9">
        <w:tab/>
        <w:t>(b)</w:t>
      </w:r>
      <w:r w:rsidRPr="003934E9">
        <w:tab/>
        <w:t>Compliance mechanism</w:t>
      </w:r>
      <w:r>
        <w:t>.</w:t>
      </w:r>
    </w:p>
    <w:p w14:paraId="5FB8D1F8" w14:textId="7AE8450B" w:rsidR="00B6560C" w:rsidRDefault="00381FA7" w:rsidP="0012645B">
      <w:pPr>
        <w:pStyle w:val="SingleTxtG"/>
      </w:pPr>
      <w:r>
        <w:tab/>
      </w:r>
      <w:r w:rsidR="00B6560C" w:rsidRPr="003934E9">
        <w:tab/>
        <w:t>5.</w:t>
      </w:r>
      <w:r w:rsidR="00B6560C" w:rsidRPr="003934E9">
        <w:tab/>
      </w:r>
      <w:r w:rsidR="00B6560C">
        <w:t>Development of the Protocol</w:t>
      </w:r>
      <w:r w:rsidR="001E0B63">
        <w:t xml:space="preserve">, </w:t>
      </w:r>
      <w:ins w:id="7" w:author="ONU" w:date="2020-12-16T16:37:00Z">
        <w:r w:rsidR="001E0B63">
          <w:t>including adoption of a decision on development of the Protocol</w:t>
        </w:r>
      </w:ins>
      <w:r w:rsidR="00B6560C">
        <w:t>.</w:t>
      </w:r>
      <w:r w:rsidR="00B6560C" w:rsidRPr="003934E9">
        <w:t xml:space="preserve"> </w:t>
      </w:r>
    </w:p>
    <w:p w14:paraId="505C108D" w14:textId="77777777" w:rsidR="00B6560C" w:rsidRPr="003934E9" w:rsidRDefault="00B6560C" w:rsidP="00381FA7">
      <w:pPr>
        <w:pStyle w:val="SingleTxtG"/>
        <w:ind w:left="1122" w:firstLine="567"/>
      </w:pPr>
      <w:r>
        <w:t>6</w:t>
      </w:r>
      <w:r w:rsidRPr="003934E9">
        <w:t>.</w:t>
      </w:r>
      <w:r w:rsidRPr="003934E9">
        <w:tab/>
        <w:t>Programme of work and operation of the Protocol:</w:t>
      </w:r>
    </w:p>
    <w:p w14:paraId="76F3DBEB" w14:textId="67C57D61" w:rsidR="00B6560C" w:rsidRPr="003934E9" w:rsidRDefault="00381FA7" w:rsidP="00381FA7">
      <w:pPr>
        <w:pStyle w:val="SingleTxtG"/>
        <w:ind w:left="1689"/>
      </w:pPr>
      <w:r>
        <w:tab/>
      </w:r>
      <w:r>
        <w:tab/>
      </w:r>
      <w:r w:rsidR="00B6560C" w:rsidRPr="003934E9">
        <w:t>(a)</w:t>
      </w:r>
      <w:r w:rsidR="00B6560C" w:rsidRPr="003934E9">
        <w:tab/>
        <w:t>Implementation of the work programme for 201</w:t>
      </w:r>
      <w:r w:rsidR="00B6560C">
        <w:t>8</w:t>
      </w:r>
      <w:r w:rsidR="00B6560C" w:rsidRPr="003934E9">
        <w:t>–20</w:t>
      </w:r>
      <w:r w:rsidR="00B6560C">
        <w:t>21</w:t>
      </w:r>
      <w:r w:rsidR="00B6560C" w:rsidRPr="003934E9">
        <w:t>;</w:t>
      </w:r>
    </w:p>
    <w:p w14:paraId="0448B964" w14:textId="1E67D200" w:rsidR="00B6560C" w:rsidRPr="003934E9" w:rsidRDefault="00B6560C" w:rsidP="00B6560C">
      <w:pPr>
        <w:pStyle w:val="SingleTxtG"/>
      </w:pPr>
      <w:r w:rsidRPr="003934E9">
        <w:tab/>
      </w:r>
      <w:r w:rsidRPr="003934E9">
        <w:tab/>
      </w:r>
      <w:r w:rsidR="00381FA7">
        <w:tab/>
      </w:r>
      <w:r w:rsidRPr="003934E9">
        <w:t>(</w:t>
      </w:r>
      <w:r>
        <w:t>b</w:t>
      </w:r>
      <w:r w:rsidRPr="003934E9">
        <w:t>)</w:t>
      </w:r>
      <w:r w:rsidRPr="003934E9">
        <w:tab/>
      </w:r>
      <w:r>
        <w:t>Future w</w:t>
      </w:r>
      <w:r w:rsidRPr="003934E9">
        <w:t>ork programme</w:t>
      </w:r>
      <w:r>
        <w:t xml:space="preserve"> for 2022–2025</w:t>
      </w:r>
      <w:r w:rsidRPr="003934E9">
        <w:t>;</w:t>
      </w:r>
    </w:p>
    <w:p w14:paraId="74FCDDE8" w14:textId="0FF002B9" w:rsidR="00B6560C" w:rsidRPr="003934E9" w:rsidRDefault="00B6560C" w:rsidP="00B6560C">
      <w:pPr>
        <w:pStyle w:val="SingleTxtG"/>
      </w:pPr>
      <w:r>
        <w:tab/>
      </w:r>
      <w:r w:rsidRPr="003934E9">
        <w:tab/>
      </w:r>
      <w:r w:rsidR="00381FA7">
        <w:tab/>
      </w:r>
      <w:r w:rsidRPr="003934E9">
        <w:t>(</w:t>
      </w:r>
      <w:r>
        <w:t>c</w:t>
      </w:r>
      <w:r w:rsidRPr="003934E9">
        <w:t>)</w:t>
      </w:r>
      <w:r w:rsidRPr="003934E9">
        <w:tab/>
        <w:t>Financial arrangements.</w:t>
      </w:r>
    </w:p>
    <w:p w14:paraId="23DA1068" w14:textId="77777777" w:rsidR="00B6560C" w:rsidRPr="003934E9" w:rsidRDefault="00B6560C" w:rsidP="00381FA7">
      <w:pPr>
        <w:pStyle w:val="SingleTxtG"/>
        <w:ind w:firstLine="567"/>
      </w:pPr>
      <w:r>
        <w:t>7</w:t>
      </w:r>
      <w:r w:rsidRPr="003934E9">
        <w:t>.</w:t>
      </w:r>
      <w:r w:rsidRPr="003934E9">
        <w:tab/>
      </w:r>
      <w:r w:rsidRPr="0012645B">
        <w:t>Election</w:t>
      </w:r>
      <w:r w:rsidRPr="003934E9">
        <w:t xml:space="preserve"> of officers and other members of the Bureau.</w:t>
      </w:r>
    </w:p>
    <w:p w14:paraId="7FB43AD2" w14:textId="77777777" w:rsidR="00B6560C" w:rsidRPr="003934E9" w:rsidRDefault="00B6560C" w:rsidP="00381FA7">
      <w:pPr>
        <w:pStyle w:val="SingleTxtG"/>
        <w:ind w:firstLine="567"/>
        <w:rPr>
          <w:sz w:val="22"/>
          <w:szCs w:val="22"/>
        </w:rPr>
      </w:pPr>
      <w:r>
        <w:lastRenderedPageBreak/>
        <w:t>8</w:t>
      </w:r>
      <w:r w:rsidRPr="003934E9">
        <w:t>.</w:t>
      </w:r>
      <w:r w:rsidRPr="003934E9">
        <w:tab/>
      </w:r>
      <w:r w:rsidRPr="0012645B">
        <w:t>Date</w:t>
      </w:r>
      <w:r w:rsidRPr="003934E9">
        <w:t xml:space="preserve"> and venue of the </w:t>
      </w:r>
      <w:r>
        <w:t>fifth</w:t>
      </w:r>
      <w:r w:rsidRPr="003934E9">
        <w:t xml:space="preserve"> ordinary meeting</w:t>
      </w:r>
      <w:r w:rsidRPr="003934E9">
        <w:rPr>
          <w:sz w:val="22"/>
          <w:szCs w:val="22"/>
        </w:rPr>
        <w:t>.</w:t>
      </w:r>
    </w:p>
    <w:p w14:paraId="404190B6" w14:textId="2EAC9803" w:rsidR="00B6560C" w:rsidRPr="003934E9" w:rsidRDefault="00381FA7" w:rsidP="0012645B">
      <w:pPr>
        <w:pStyle w:val="SingleTxtG"/>
      </w:pPr>
      <w:r>
        <w:tab/>
      </w:r>
      <w:r>
        <w:tab/>
      </w:r>
      <w:r w:rsidR="00B6560C">
        <w:t>9</w:t>
      </w:r>
      <w:r w:rsidR="00B6560C" w:rsidRPr="003934E9">
        <w:t>.</w:t>
      </w:r>
      <w:r w:rsidR="00B6560C" w:rsidRPr="003934E9">
        <w:tab/>
      </w:r>
      <w:r w:rsidR="00B6560C" w:rsidRPr="0012645B">
        <w:t>Any</w:t>
      </w:r>
      <w:r w:rsidR="00B6560C" w:rsidRPr="003934E9">
        <w:t xml:space="preserve"> other business.</w:t>
      </w:r>
    </w:p>
    <w:p w14:paraId="2E596ADD" w14:textId="5E793921" w:rsidR="00B6560C" w:rsidRPr="003934E9" w:rsidRDefault="00381FA7" w:rsidP="00B6560C">
      <w:pPr>
        <w:pStyle w:val="SingleTxtG"/>
      </w:pPr>
      <w:r>
        <w:tab/>
      </w:r>
      <w:r>
        <w:tab/>
      </w:r>
      <w:r w:rsidR="00B6560C">
        <w:t>10</w:t>
      </w:r>
      <w:r w:rsidR="00B6560C" w:rsidRPr="003934E9">
        <w:t>.</w:t>
      </w:r>
      <w:r w:rsidR="00B6560C" w:rsidRPr="003934E9">
        <w:tab/>
        <w:t>Review and adoption of decisions.</w:t>
      </w:r>
    </w:p>
    <w:p w14:paraId="37656479" w14:textId="6B918266" w:rsidR="00B6560C" w:rsidRPr="003934E9" w:rsidRDefault="00381FA7" w:rsidP="00B6560C">
      <w:pPr>
        <w:pStyle w:val="SingleTxtG"/>
      </w:pPr>
      <w:r>
        <w:tab/>
      </w:r>
      <w:r w:rsidR="00B6560C" w:rsidRPr="003934E9">
        <w:tab/>
        <w:t>1</w:t>
      </w:r>
      <w:r w:rsidR="00B6560C">
        <w:t>1</w:t>
      </w:r>
      <w:r w:rsidR="00B6560C" w:rsidRPr="003934E9">
        <w:t>.</w:t>
      </w:r>
      <w:r w:rsidR="00B6560C" w:rsidRPr="003934E9">
        <w:tab/>
        <w:t>Closure of the meeting.</w:t>
      </w:r>
    </w:p>
    <w:p w14:paraId="47CC34AC" w14:textId="4B2920A8" w:rsidR="00B6560C" w:rsidRPr="0012645B" w:rsidRDefault="0012645B" w:rsidP="0012645B">
      <w:pPr>
        <w:spacing w:before="240"/>
        <w:jc w:val="center"/>
        <w:rPr>
          <w:u w:val="single"/>
        </w:rPr>
      </w:pPr>
      <w:r>
        <w:rPr>
          <w:u w:val="single"/>
        </w:rPr>
        <w:tab/>
      </w:r>
      <w:r>
        <w:rPr>
          <w:u w:val="single"/>
        </w:rPr>
        <w:tab/>
      </w:r>
      <w:r>
        <w:rPr>
          <w:u w:val="single"/>
        </w:rPr>
        <w:tab/>
      </w:r>
    </w:p>
    <w:sectPr w:rsidR="00B6560C" w:rsidRPr="0012645B" w:rsidSect="00244494">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14E275" w14:textId="77777777" w:rsidR="00877976" w:rsidRDefault="00877976"/>
  </w:endnote>
  <w:endnote w:type="continuationSeparator" w:id="0">
    <w:p w14:paraId="40C39890" w14:textId="77777777" w:rsidR="00877976" w:rsidRDefault="00877976"/>
  </w:endnote>
  <w:endnote w:type="continuationNotice" w:id="1">
    <w:p w14:paraId="38B37A5F" w14:textId="77777777" w:rsidR="00877976" w:rsidRDefault="008779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D92DA" w14:textId="24F0964D" w:rsidR="00244494" w:rsidRPr="00244494" w:rsidRDefault="00244494" w:rsidP="00244494">
    <w:pPr>
      <w:pStyle w:val="Footer"/>
      <w:tabs>
        <w:tab w:val="right" w:pos="9638"/>
      </w:tabs>
      <w:rPr>
        <w:sz w:val="18"/>
      </w:rPr>
    </w:pPr>
    <w:r w:rsidRPr="00244494">
      <w:rPr>
        <w:b/>
        <w:sz w:val="18"/>
      </w:rPr>
      <w:fldChar w:fldCharType="begin"/>
    </w:r>
    <w:r w:rsidRPr="00244494">
      <w:rPr>
        <w:b/>
        <w:sz w:val="18"/>
      </w:rPr>
      <w:instrText xml:space="preserve"> PAGE  \* MERGEFORMAT </w:instrText>
    </w:r>
    <w:r w:rsidRPr="00244494">
      <w:rPr>
        <w:b/>
        <w:sz w:val="18"/>
      </w:rPr>
      <w:fldChar w:fldCharType="separate"/>
    </w:r>
    <w:r w:rsidR="005C1163">
      <w:rPr>
        <w:b/>
        <w:noProof/>
        <w:sz w:val="18"/>
      </w:rPr>
      <w:t>6</w:t>
    </w:r>
    <w:r w:rsidRPr="0024449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029AD" w14:textId="05667DFC" w:rsidR="00244494" w:rsidRPr="00244494" w:rsidRDefault="00244494" w:rsidP="00244494">
    <w:pPr>
      <w:pStyle w:val="Footer"/>
      <w:tabs>
        <w:tab w:val="right" w:pos="9638"/>
      </w:tabs>
      <w:rPr>
        <w:b/>
        <w:sz w:val="18"/>
      </w:rPr>
    </w:pPr>
    <w:r>
      <w:tab/>
    </w:r>
    <w:r w:rsidRPr="00244494">
      <w:rPr>
        <w:b/>
        <w:sz w:val="18"/>
      </w:rPr>
      <w:fldChar w:fldCharType="begin"/>
    </w:r>
    <w:r w:rsidRPr="00244494">
      <w:rPr>
        <w:b/>
        <w:sz w:val="18"/>
      </w:rPr>
      <w:instrText xml:space="preserve"> PAGE  \* MERGEFORMAT </w:instrText>
    </w:r>
    <w:r w:rsidRPr="00244494">
      <w:rPr>
        <w:b/>
        <w:sz w:val="18"/>
      </w:rPr>
      <w:fldChar w:fldCharType="separate"/>
    </w:r>
    <w:r w:rsidR="005C1163">
      <w:rPr>
        <w:b/>
        <w:noProof/>
        <w:sz w:val="18"/>
      </w:rPr>
      <w:t>5</w:t>
    </w:r>
    <w:r w:rsidRPr="0024449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C6139" w14:textId="77777777" w:rsidR="0035223F" w:rsidRPr="00244494" w:rsidRDefault="00686A48">
    <w:pPr>
      <w:pStyle w:val="Footer"/>
      <w:rPr>
        <w:sz w:val="20"/>
      </w:rPr>
    </w:pPr>
    <w:r>
      <w:rPr>
        <w:noProof/>
        <w:lang w:val="en-US" w:eastAsia="zh-CN"/>
      </w:rPr>
      <w:drawing>
        <wp:anchor distT="0" distB="0" distL="114300" distR="114300" simplePos="0" relativeHeight="251657728" behindDoc="0" locked="1" layoutInCell="1" allowOverlap="1" wp14:anchorId="159D061B" wp14:editId="43FFF560">
          <wp:simplePos x="0" y="0"/>
          <wp:positionH relativeFrom="margin">
            <wp:posOffset>5147945</wp:posOffset>
          </wp:positionH>
          <wp:positionV relativeFrom="margin">
            <wp:posOffset>9071610</wp:posOffset>
          </wp:positionV>
          <wp:extent cx="933450" cy="228600"/>
          <wp:effectExtent l="0" t="0" r="0" b="0"/>
          <wp:wrapNone/>
          <wp:docPr id="2" name="Imag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E87DC5" w14:textId="77777777" w:rsidR="00877976" w:rsidRPr="000B175B" w:rsidRDefault="00877976" w:rsidP="000B175B">
      <w:pPr>
        <w:tabs>
          <w:tab w:val="right" w:pos="2155"/>
        </w:tabs>
        <w:spacing w:after="80"/>
        <w:ind w:left="680"/>
        <w:rPr>
          <w:u w:val="single"/>
        </w:rPr>
      </w:pPr>
      <w:r>
        <w:rPr>
          <w:u w:val="single"/>
        </w:rPr>
        <w:tab/>
      </w:r>
    </w:p>
  </w:footnote>
  <w:footnote w:type="continuationSeparator" w:id="0">
    <w:p w14:paraId="1C92EB52" w14:textId="77777777" w:rsidR="00877976" w:rsidRPr="00FC68B7" w:rsidRDefault="00877976" w:rsidP="00FC68B7">
      <w:pPr>
        <w:tabs>
          <w:tab w:val="left" w:pos="2155"/>
        </w:tabs>
        <w:spacing w:after="80"/>
        <w:ind w:left="680"/>
        <w:rPr>
          <w:u w:val="single"/>
        </w:rPr>
      </w:pPr>
      <w:r>
        <w:rPr>
          <w:u w:val="single"/>
        </w:rPr>
        <w:tab/>
      </w:r>
    </w:p>
  </w:footnote>
  <w:footnote w:type="continuationNotice" w:id="1">
    <w:p w14:paraId="6519884B" w14:textId="77777777" w:rsidR="00877976" w:rsidRDefault="00877976"/>
  </w:footnote>
  <w:footnote w:id="2">
    <w:p w14:paraId="31D4AB4B" w14:textId="54BE7DB3" w:rsidR="005142BC" w:rsidRPr="001E0B63" w:rsidRDefault="005142BC">
      <w:pPr>
        <w:pStyle w:val="FootnoteText"/>
        <w:rPr>
          <w:lang w:val="en-US"/>
        </w:rPr>
      </w:pPr>
      <w:r>
        <w:rPr>
          <w:rStyle w:val="FootnoteReference"/>
        </w:rPr>
        <w:tab/>
      </w:r>
      <w:r w:rsidRPr="005142BC">
        <w:rPr>
          <w:rStyle w:val="FootnoteReference"/>
          <w:sz w:val="20"/>
          <w:vertAlign w:val="baseline"/>
        </w:rPr>
        <w:t>*</w:t>
      </w:r>
      <w:r>
        <w:rPr>
          <w:rStyle w:val="FootnoteReference"/>
          <w:sz w:val="20"/>
          <w:vertAlign w:val="baseline"/>
        </w:rPr>
        <w:tab/>
      </w:r>
      <w:r w:rsidRPr="00F17CFB">
        <w:t>This document was scheduled for publication after the standard publication date owing to circumstances beyond the submitter's control.</w:t>
      </w:r>
    </w:p>
  </w:footnote>
  <w:footnote w:id="3">
    <w:p w14:paraId="000D859A" w14:textId="77777777" w:rsidR="00B6560C" w:rsidRPr="00BF4345" w:rsidRDefault="00B6560C" w:rsidP="00B6560C">
      <w:pPr>
        <w:pStyle w:val="FootnoteText"/>
        <w:rPr>
          <w:lang w:val="en-US"/>
        </w:rPr>
      </w:pPr>
      <w:r>
        <w:rPr>
          <w:sz w:val="16"/>
          <w:szCs w:val="16"/>
        </w:rPr>
        <w:tab/>
      </w:r>
      <w:r w:rsidRPr="00BF4345">
        <w:rPr>
          <w:rStyle w:val="FootnoteReference"/>
          <w:szCs w:val="18"/>
        </w:rPr>
        <w:footnoteRef/>
      </w:r>
      <w:r w:rsidRPr="00BF4345">
        <w:tab/>
      </w:r>
      <w:r>
        <w:t>The Ninth</w:t>
      </w:r>
      <w:r w:rsidRPr="00BF4345">
        <w:rPr>
          <w:lang w:val="en-US"/>
        </w:rPr>
        <w:t xml:space="preserve"> </w:t>
      </w:r>
      <w:r w:rsidRPr="00E46B96">
        <w:t>Environment</w:t>
      </w:r>
      <w:r w:rsidRPr="00BF4345">
        <w:rPr>
          <w:lang w:val="en-US"/>
        </w:rPr>
        <w:t xml:space="preserve"> for Europe Ministerial Conference </w:t>
      </w:r>
      <w:r>
        <w:rPr>
          <w:lang w:val="en-US"/>
        </w:rPr>
        <w:t xml:space="preserve">(Nicosia, 3–5 November 2021) </w:t>
      </w:r>
      <w:r w:rsidRPr="00BF4345">
        <w:rPr>
          <w:lang w:val="en-US"/>
        </w:rPr>
        <w:t xml:space="preserve">will consider </w:t>
      </w:r>
      <w:r w:rsidRPr="00E143D3">
        <w:rPr>
          <w:lang w:val="en-US"/>
        </w:rPr>
        <w:t>“</w:t>
      </w:r>
      <w:r w:rsidRPr="00425945">
        <w:rPr>
          <w:lang w:val="en-US"/>
        </w:rPr>
        <w:t>sustainable infrastructure”</w:t>
      </w:r>
      <w:r w:rsidRPr="00BF4345">
        <w:rPr>
          <w:i/>
          <w:iCs/>
          <w:lang w:val="en-US"/>
        </w:rPr>
        <w:t xml:space="preserve"> </w:t>
      </w:r>
      <w:r w:rsidRPr="00BF4345">
        <w:rPr>
          <w:lang w:val="en-US"/>
        </w:rPr>
        <w:t>as one of its major themes.</w:t>
      </w:r>
    </w:p>
  </w:footnote>
  <w:footnote w:id="4">
    <w:p w14:paraId="21CB13A1" w14:textId="77777777" w:rsidR="00B6560C" w:rsidRPr="00BF4345" w:rsidRDefault="00B6560C" w:rsidP="00B6560C">
      <w:pPr>
        <w:pStyle w:val="FootnoteText"/>
        <w:rPr>
          <w:lang w:val="en-US"/>
        </w:rPr>
      </w:pPr>
      <w:r>
        <w:tab/>
      </w:r>
      <w:r w:rsidRPr="00BF4345">
        <w:rPr>
          <w:rStyle w:val="FootnoteReference"/>
          <w:szCs w:val="18"/>
        </w:rPr>
        <w:footnoteRef/>
      </w:r>
      <w:r>
        <w:tab/>
      </w:r>
      <w:r w:rsidRPr="00E657E7">
        <w:t>See</w:t>
      </w:r>
      <w:r>
        <w:t xml:space="preserve"> </w:t>
      </w:r>
      <w:hyperlink r:id="rId1" w:history="1">
        <w:r w:rsidRPr="00BF4345">
          <w:rPr>
            <w:rStyle w:val="Hyperlink"/>
            <w:szCs w:val="18"/>
          </w:rPr>
          <w:t>https://ec.europa.eu/info/strategy/priorities-2019-2024/european-green-deal_en</w:t>
        </w:r>
      </w:hyperlink>
      <w:r>
        <w:rPr>
          <w:rStyle w:val="Hyperlink"/>
          <w:szCs w:val="18"/>
        </w:rPr>
        <w:t>.</w:t>
      </w:r>
    </w:p>
  </w:footnote>
  <w:footnote w:id="5">
    <w:p w14:paraId="06BCC130" w14:textId="77777777" w:rsidR="00B6560C" w:rsidRPr="00BF4345" w:rsidRDefault="00B6560C" w:rsidP="00B6560C">
      <w:pPr>
        <w:pStyle w:val="FootnoteText"/>
        <w:rPr>
          <w:szCs w:val="18"/>
        </w:rPr>
      </w:pPr>
      <w:r>
        <w:rPr>
          <w:szCs w:val="18"/>
        </w:rPr>
        <w:tab/>
      </w:r>
      <w:r w:rsidRPr="00BF4345">
        <w:rPr>
          <w:rStyle w:val="FootnoteReference"/>
          <w:szCs w:val="18"/>
        </w:rPr>
        <w:footnoteRef/>
      </w:r>
      <w:r>
        <w:rPr>
          <w:szCs w:val="18"/>
        </w:rPr>
        <w:tab/>
      </w:r>
      <w:r w:rsidRPr="00BF4345">
        <w:rPr>
          <w:szCs w:val="18"/>
        </w:rPr>
        <w:t xml:space="preserve">See </w:t>
      </w:r>
      <w:hyperlink r:id="rId2" w:history="1">
        <w:r w:rsidRPr="00782C80">
          <w:rPr>
            <w:rStyle w:val="Hyperlink"/>
            <w:szCs w:val="18"/>
          </w:rPr>
          <w:t>www.cbd.int/nbsap/</w:t>
        </w:r>
      </w:hyperlink>
      <w:r>
        <w:rPr>
          <w:szCs w:val="18"/>
        </w:rPr>
        <w:t>.</w:t>
      </w:r>
    </w:p>
  </w:footnote>
  <w:footnote w:id="6">
    <w:p w14:paraId="124C0A4F" w14:textId="77777777" w:rsidR="00B6560C" w:rsidRPr="00843E56" w:rsidRDefault="00B6560C" w:rsidP="00B6560C">
      <w:pPr>
        <w:pStyle w:val="FootnoteText"/>
        <w:rPr>
          <w:lang w:val="en-US"/>
        </w:rPr>
      </w:pPr>
      <w:r>
        <w:tab/>
      </w:r>
      <w:r>
        <w:rPr>
          <w:rStyle w:val="FootnoteReference"/>
        </w:rPr>
        <w:footnoteRef/>
      </w:r>
      <w:r>
        <w:tab/>
        <w:t xml:space="preserve">See </w:t>
      </w:r>
      <w:hyperlink r:id="rId3" w:history="1">
        <w:r w:rsidRPr="007719A4">
          <w:rPr>
            <w:rStyle w:val="Hyperlink"/>
          </w:rPr>
          <w:t>www.un.org/development/desa/dpad/tag/belt-and-road-initiative/</w:t>
        </w:r>
      </w:hyperlink>
      <w:r>
        <w:t xml:space="preserve">; and </w:t>
      </w:r>
      <w:hyperlink r:id="rId4" w:history="1">
        <w:r w:rsidRPr="007719A4">
          <w:rPr>
            <w:rStyle w:val="Hyperlink"/>
          </w:rPr>
          <w:t>www.china-un.ch/eng/zywjyjh/t1675564.htm</w:t>
        </w:r>
      </w:hyperlink>
      <w:r>
        <w:t xml:space="preserve">. </w:t>
      </w:r>
    </w:p>
  </w:footnote>
  <w:footnote w:id="7">
    <w:p w14:paraId="0A343133" w14:textId="77777777" w:rsidR="00B6560C" w:rsidRPr="00D40D6E" w:rsidRDefault="00B6560C" w:rsidP="00B6560C">
      <w:pPr>
        <w:pStyle w:val="FootnoteText"/>
        <w:rPr>
          <w:lang w:val="en-US"/>
        </w:rPr>
      </w:pPr>
      <w:r>
        <w:tab/>
      </w:r>
      <w:r>
        <w:rPr>
          <w:rStyle w:val="FootnoteReference"/>
        </w:rPr>
        <w:footnoteRef/>
      </w:r>
      <w:r>
        <w:tab/>
        <w:t>It is suggested that g</w:t>
      </w:r>
      <w:r w:rsidRPr="001A434F">
        <w:t xml:space="preserve">lobal and regional developments </w:t>
      </w:r>
      <w:r>
        <w:t>regarding</w:t>
      </w:r>
      <w:r w:rsidRPr="001A434F">
        <w:t xml:space="preserve"> issues related to </w:t>
      </w:r>
      <w:r>
        <w:t>pollutant release and transfer r</w:t>
      </w:r>
      <w:r w:rsidRPr="001A434F">
        <w:t>egisters</w:t>
      </w:r>
      <w:r>
        <w:rPr>
          <w:lang w:val="en-US"/>
        </w:rPr>
        <w:t xml:space="preserve"> be considered at</w:t>
      </w:r>
      <w:r w:rsidRPr="00D40D6E">
        <w:rPr>
          <w:lang w:val="en-US"/>
        </w:rPr>
        <w:t xml:space="preserve"> the </w:t>
      </w:r>
      <w:r>
        <w:rPr>
          <w:lang w:val="en-US"/>
        </w:rPr>
        <w:t>h</w:t>
      </w:r>
      <w:r w:rsidRPr="00D40D6E">
        <w:rPr>
          <w:lang w:val="en-US"/>
        </w:rPr>
        <w:t xml:space="preserve">igh-level </w:t>
      </w:r>
      <w:r>
        <w:rPr>
          <w:lang w:val="en-US"/>
        </w:rPr>
        <w:t>s</w:t>
      </w:r>
      <w:r w:rsidRPr="00D40D6E">
        <w:rPr>
          <w:lang w:val="en-US"/>
        </w:rPr>
        <w:t>egment.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8BFAC" w14:textId="42638491" w:rsidR="00244494" w:rsidRPr="00244494" w:rsidRDefault="004E71CF">
    <w:pPr>
      <w:pStyle w:val="Header"/>
    </w:pPr>
    <w:r>
      <w:fldChar w:fldCharType="begin"/>
    </w:r>
    <w:r>
      <w:instrText xml:space="preserve"> TITLE  \* MERGEFORMAT </w:instrText>
    </w:r>
    <w:r>
      <w:fldChar w:fldCharType="separate"/>
    </w:r>
    <w:r w:rsidR="00244494">
      <w:t>ECE/MP.PRTR/WG.1/2020/7</w:t>
    </w:r>
    <w:r>
      <w:fldChar w:fldCharType="end"/>
    </w:r>
    <w:ins w:id="8" w:author="RVU" w:date="2020-12-16T20:00:00Z">
      <w:r>
        <w:t xml:space="preserve"> </w:t>
      </w:r>
      <w:r>
        <w:t>amended at the meeting</w: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48C8E" w14:textId="2DAF1C95" w:rsidR="00244494" w:rsidRPr="00244494" w:rsidRDefault="004E71CF" w:rsidP="00244494">
    <w:pPr>
      <w:pStyle w:val="Header"/>
      <w:jc w:val="right"/>
    </w:pPr>
    <w:r>
      <w:fldChar w:fldCharType="begin"/>
    </w:r>
    <w:r>
      <w:instrText xml:space="preserve"> TITLE  </w:instrText>
    </w:r>
    <w:r>
      <w:instrText xml:space="preserve">\* MERGEFORMAT </w:instrText>
    </w:r>
    <w:r>
      <w:fldChar w:fldCharType="separate"/>
    </w:r>
    <w:r w:rsidR="00244494">
      <w:t>ECE/MP.PRTR/WG.1/2020/7</w:t>
    </w:r>
    <w:r>
      <w:fldChar w:fldCharType="end"/>
    </w:r>
    <w:ins w:id="9" w:author="RVU" w:date="2020-12-16T20:00:00Z">
      <w:r>
        <w:t xml:space="preserve"> </w:t>
      </w:r>
      <w:r>
        <w:t>amended at the meeting</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VU">
    <w15:presenceInfo w15:providerId="None" w15:userId="RVU"/>
  </w15:person>
  <w15:person w15:author="ONU">
    <w15:presenceInfo w15:providerId="None" w15:userId="ON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494"/>
    <w:rsid w:val="00002A7D"/>
    <w:rsid w:val="000038A8"/>
    <w:rsid w:val="00006790"/>
    <w:rsid w:val="00027624"/>
    <w:rsid w:val="00050C30"/>
    <w:rsid w:val="00050F6B"/>
    <w:rsid w:val="000678CD"/>
    <w:rsid w:val="00072C8C"/>
    <w:rsid w:val="00081CE0"/>
    <w:rsid w:val="00084D30"/>
    <w:rsid w:val="00090320"/>
    <w:rsid w:val="000931C0"/>
    <w:rsid w:val="000A2E09"/>
    <w:rsid w:val="000B175B"/>
    <w:rsid w:val="000B3A0F"/>
    <w:rsid w:val="000E0415"/>
    <w:rsid w:val="000F5FAB"/>
    <w:rsid w:val="000F7715"/>
    <w:rsid w:val="0012645B"/>
    <w:rsid w:val="00156B99"/>
    <w:rsid w:val="00166124"/>
    <w:rsid w:val="00184DDA"/>
    <w:rsid w:val="001900CD"/>
    <w:rsid w:val="001A0452"/>
    <w:rsid w:val="001B4B04"/>
    <w:rsid w:val="001B5875"/>
    <w:rsid w:val="001C4B9C"/>
    <w:rsid w:val="001C6663"/>
    <w:rsid w:val="001C7895"/>
    <w:rsid w:val="001D26DF"/>
    <w:rsid w:val="001D50EA"/>
    <w:rsid w:val="001E0B63"/>
    <w:rsid w:val="001F1599"/>
    <w:rsid w:val="001F19C4"/>
    <w:rsid w:val="002043F0"/>
    <w:rsid w:val="00211E0B"/>
    <w:rsid w:val="00232575"/>
    <w:rsid w:val="00244494"/>
    <w:rsid w:val="00247258"/>
    <w:rsid w:val="00257CAC"/>
    <w:rsid w:val="00270E1C"/>
    <w:rsid w:val="0027237A"/>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81FA7"/>
    <w:rsid w:val="003A46BB"/>
    <w:rsid w:val="003A4EC7"/>
    <w:rsid w:val="003A7295"/>
    <w:rsid w:val="003B1F60"/>
    <w:rsid w:val="003C2CC4"/>
    <w:rsid w:val="003D4B23"/>
    <w:rsid w:val="003E278A"/>
    <w:rsid w:val="003E4509"/>
    <w:rsid w:val="003E62A0"/>
    <w:rsid w:val="0040110C"/>
    <w:rsid w:val="00413520"/>
    <w:rsid w:val="00420AA3"/>
    <w:rsid w:val="004325CB"/>
    <w:rsid w:val="00440A07"/>
    <w:rsid w:val="00462880"/>
    <w:rsid w:val="00476F24"/>
    <w:rsid w:val="004B4725"/>
    <w:rsid w:val="004C55B0"/>
    <w:rsid w:val="004D256C"/>
    <w:rsid w:val="004E71CF"/>
    <w:rsid w:val="004F6BA0"/>
    <w:rsid w:val="00503BEA"/>
    <w:rsid w:val="005142BC"/>
    <w:rsid w:val="005171F3"/>
    <w:rsid w:val="00533616"/>
    <w:rsid w:val="00535ABA"/>
    <w:rsid w:val="0053768B"/>
    <w:rsid w:val="005420F2"/>
    <w:rsid w:val="0054285C"/>
    <w:rsid w:val="00584173"/>
    <w:rsid w:val="00595520"/>
    <w:rsid w:val="005A44B9"/>
    <w:rsid w:val="005B1BA0"/>
    <w:rsid w:val="005B3DB3"/>
    <w:rsid w:val="005C1163"/>
    <w:rsid w:val="005D15CA"/>
    <w:rsid w:val="005F08DF"/>
    <w:rsid w:val="005F3066"/>
    <w:rsid w:val="005F3E61"/>
    <w:rsid w:val="00604DDD"/>
    <w:rsid w:val="006115CC"/>
    <w:rsid w:val="00611FC4"/>
    <w:rsid w:val="006176FB"/>
    <w:rsid w:val="00630FCB"/>
    <w:rsid w:val="00640B26"/>
    <w:rsid w:val="0065766B"/>
    <w:rsid w:val="0066654F"/>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7135C"/>
    <w:rsid w:val="00780C68"/>
    <w:rsid w:val="007959FE"/>
    <w:rsid w:val="007A0CF1"/>
    <w:rsid w:val="007B6BA5"/>
    <w:rsid w:val="007C3390"/>
    <w:rsid w:val="007C42D8"/>
    <w:rsid w:val="007C4F4B"/>
    <w:rsid w:val="007D7362"/>
    <w:rsid w:val="007F5CE2"/>
    <w:rsid w:val="007F6611"/>
    <w:rsid w:val="008050D9"/>
    <w:rsid w:val="00810BAC"/>
    <w:rsid w:val="008175E9"/>
    <w:rsid w:val="008242D7"/>
    <w:rsid w:val="0082577B"/>
    <w:rsid w:val="00866893"/>
    <w:rsid w:val="00866F02"/>
    <w:rsid w:val="00867D18"/>
    <w:rsid w:val="00871F9A"/>
    <w:rsid w:val="00871FD5"/>
    <w:rsid w:val="00877976"/>
    <w:rsid w:val="0088172E"/>
    <w:rsid w:val="00881EFA"/>
    <w:rsid w:val="00885714"/>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49EC"/>
    <w:rsid w:val="00947162"/>
    <w:rsid w:val="009610D0"/>
    <w:rsid w:val="0096375C"/>
    <w:rsid w:val="009662E6"/>
    <w:rsid w:val="0097095E"/>
    <w:rsid w:val="0098592B"/>
    <w:rsid w:val="00985FC4"/>
    <w:rsid w:val="00990766"/>
    <w:rsid w:val="00991261"/>
    <w:rsid w:val="00991B48"/>
    <w:rsid w:val="009964C4"/>
    <w:rsid w:val="009A7B81"/>
    <w:rsid w:val="009D01C0"/>
    <w:rsid w:val="009D6A08"/>
    <w:rsid w:val="009E0A16"/>
    <w:rsid w:val="009E6CB7"/>
    <w:rsid w:val="009E7970"/>
    <w:rsid w:val="009F2EAC"/>
    <w:rsid w:val="009F57E3"/>
    <w:rsid w:val="00A10F4F"/>
    <w:rsid w:val="00A11067"/>
    <w:rsid w:val="00A1704A"/>
    <w:rsid w:val="00A425EB"/>
    <w:rsid w:val="00A66BD3"/>
    <w:rsid w:val="00A72F22"/>
    <w:rsid w:val="00A733BC"/>
    <w:rsid w:val="00A748A6"/>
    <w:rsid w:val="00A76A69"/>
    <w:rsid w:val="00A879A4"/>
    <w:rsid w:val="00AA0FF8"/>
    <w:rsid w:val="00AC0F2C"/>
    <w:rsid w:val="00AC502A"/>
    <w:rsid w:val="00AF58C1"/>
    <w:rsid w:val="00B04A3F"/>
    <w:rsid w:val="00B06643"/>
    <w:rsid w:val="00B15055"/>
    <w:rsid w:val="00B20551"/>
    <w:rsid w:val="00B30179"/>
    <w:rsid w:val="00B33FC7"/>
    <w:rsid w:val="00B37B15"/>
    <w:rsid w:val="00B45C02"/>
    <w:rsid w:val="00B6560C"/>
    <w:rsid w:val="00B70B63"/>
    <w:rsid w:val="00B72A1E"/>
    <w:rsid w:val="00B81E12"/>
    <w:rsid w:val="00BA339B"/>
    <w:rsid w:val="00BC1E7E"/>
    <w:rsid w:val="00BC74E9"/>
    <w:rsid w:val="00BE36A9"/>
    <w:rsid w:val="00BE618E"/>
    <w:rsid w:val="00BE7BEC"/>
    <w:rsid w:val="00BF0A5A"/>
    <w:rsid w:val="00BF0E63"/>
    <w:rsid w:val="00BF12A3"/>
    <w:rsid w:val="00BF16D7"/>
    <w:rsid w:val="00BF2373"/>
    <w:rsid w:val="00C044E2"/>
    <w:rsid w:val="00C048CB"/>
    <w:rsid w:val="00C066F3"/>
    <w:rsid w:val="00C34CC2"/>
    <w:rsid w:val="00C37459"/>
    <w:rsid w:val="00C463DD"/>
    <w:rsid w:val="00C47173"/>
    <w:rsid w:val="00C745C3"/>
    <w:rsid w:val="00C97523"/>
    <w:rsid w:val="00C978F5"/>
    <w:rsid w:val="00CA24A4"/>
    <w:rsid w:val="00CB348D"/>
    <w:rsid w:val="00CD46F5"/>
    <w:rsid w:val="00CE4A8F"/>
    <w:rsid w:val="00CF071D"/>
    <w:rsid w:val="00D0123D"/>
    <w:rsid w:val="00D12E6A"/>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D6380"/>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3742B"/>
    <w:rsid w:val="00F41FDB"/>
    <w:rsid w:val="00F56D63"/>
    <w:rsid w:val="00F609A9"/>
    <w:rsid w:val="00F80C99"/>
    <w:rsid w:val="00F867EC"/>
    <w:rsid w:val="00F91B2B"/>
    <w:rsid w:val="00FA0F66"/>
    <w:rsid w:val="00FA6B3C"/>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754D39"/>
  <w15:docId w15:val="{E6B2F8E9-8388-46A2-BC20-C97A93A69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fn,footnote text,Footnotes,Footnote ak"/>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A6B3C"/>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A6B3C"/>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7459"/>
    <w:pPr>
      <w:numPr>
        <w:numId w:val="19"/>
      </w:numPr>
      <w:suppressAutoHyphens w:val="0"/>
    </w:pPr>
  </w:style>
  <w:style w:type="character" w:customStyle="1" w:styleId="FootnoteTextChar">
    <w:name w:val="Footnote Text Char"/>
    <w:aliases w:val="5_G Char,fn Char,footnote text Char,Footnotes Char,Footnote ak Char"/>
    <w:link w:val="FootnoteText"/>
    <w:rsid w:val="00B6560C"/>
    <w:rPr>
      <w:sz w:val="18"/>
      <w:lang w:val="en-GB"/>
    </w:rPr>
  </w:style>
  <w:style w:type="character" w:customStyle="1" w:styleId="SingleTxtGChar">
    <w:name w:val="_ Single Txt_G Char"/>
    <w:link w:val="SingleTxtG"/>
    <w:rsid w:val="00B6560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file://unece-fs1.unog.un.org/data/Shares/Groups/Ehlm/Public_Participation_Internal/Aarhus%20Conv/TFs%20%26%20WGs/WGP/WGP-24,%20July%202020/Documents/MOP-7%20Agenda/www.un.org/development/desa/dpad/tag/belt-and-road-initiative/" TargetMode="External"/><Relationship Id="rId2" Type="http://schemas.openxmlformats.org/officeDocument/2006/relationships/hyperlink" Target="file://unece-fs1.unog.un.org/data/Shares/Groups/Ehlm/Public_Participation_Internal/Aarhus%20Conv/TFs%20%26%20WGs/WGP/WGP-24,%20July%202020/Documents/MOP-7%20Agenda/www.cbd.int/nbsap/" TargetMode="External"/><Relationship Id="rId1" Type="http://schemas.openxmlformats.org/officeDocument/2006/relationships/hyperlink" Target="about:blank" TargetMode="External"/><Relationship Id="rId4" Type="http://schemas.openxmlformats.org/officeDocument/2006/relationships/hyperlink" Target="file://unece-fs1.unog.un.org/data/Shares/Groups/Ehlm/Public_Participation_Internal/Aarhus%20Conv/TFs%20%26%20WGs/WGP/WGP-24,%20July%202020/Documents/MOP-7%20Agenda/www.china-un.ch/eng/zywjyjh/t1675564.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MPPP\MPPP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5BAD6B90F990844849380189D456564" ma:contentTypeVersion="13" ma:contentTypeDescription="Create a new document." ma:contentTypeScope="" ma:versionID="67054ffb31da3b639da52eb4583cd4b6">
  <xsd:schema xmlns:xsd="http://www.w3.org/2001/XMLSchema" xmlns:xs="http://www.w3.org/2001/XMLSchema" xmlns:p="http://schemas.microsoft.com/office/2006/metadata/properties" xmlns:ns2="218fc245-16fb-4e80-b15a-44d5324d7fea" xmlns:ns3="c938e5d9-4d9f-46ad-8df2-2c223b949764" targetNamespace="http://schemas.microsoft.com/office/2006/metadata/properties" ma:root="true" ma:fieldsID="5ffddbfaf0273b59d943e87fa5e90f7c" ns2:_="" ns3:_="">
    <xsd:import namespace="218fc245-16fb-4e80-b15a-44d5324d7fea"/>
    <xsd:import namespace="c938e5d9-4d9f-46ad-8df2-2c223b9497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ServiceOCR" minOccurs="0"/>
                <xsd:element ref="ns3:SharedWithUsers" minOccurs="0"/>
                <xsd:element ref="ns3:SharedWithDetails"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8fc245-16fb-4e80-b15a-44d5324d7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date" ma:index="20"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938e5d9-4d9f-46ad-8df2-2c223b94976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 xmlns="218fc245-16fb-4e80-b15a-44d5324d7fe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BD525-081B-4CAF-83EC-F36FAED6FF8D}">
  <ds:schemaRefs>
    <ds:schemaRef ds:uri="http://schemas.microsoft.com/sharepoint/v3/contenttype/forms"/>
  </ds:schemaRefs>
</ds:datastoreItem>
</file>

<file path=customXml/itemProps2.xml><?xml version="1.0" encoding="utf-8"?>
<ds:datastoreItem xmlns:ds="http://schemas.openxmlformats.org/officeDocument/2006/customXml" ds:itemID="{F37B38BA-B95B-47AD-ACEF-8ADD622130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8fc245-16fb-4e80-b15a-44d5324d7fea"/>
    <ds:schemaRef ds:uri="c938e5d9-4d9f-46ad-8df2-2c223b9497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DF6A2B-7A4D-4F48-A39F-6B20688D6127}">
  <ds:schemaRefs>
    <ds:schemaRef ds:uri="http://schemas.microsoft.com/office/2006/metadata/properties"/>
    <ds:schemaRef ds:uri="c938e5d9-4d9f-46ad-8df2-2c223b949764"/>
    <ds:schemaRef ds:uri="http://schemas.microsoft.com/office/infopath/2007/PartnerControls"/>
    <ds:schemaRef ds:uri="218fc245-16fb-4e80-b15a-44d5324d7fea"/>
    <ds:schemaRef ds:uri="http://purl.org/dc/terms/"/>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A0214786-10D1-4C96-A267-100652B91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MPPP_E.dotm</Template>
  <TotalTime>3</TotalTime>
  <Pages>6</Pages>
  <Words>1908</Words>
  <Characters>10876</Characters>
  <Application>Microsoft Office Word</Application>
  <DocSecurity>0</DocSecurity>
  <Lines>90</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ECE/MP.PRTR/WG.1/2020/7</vt:lpstr>
      <vt:lpstr/>
    </vt:vector>
  </TitlesOfParts>
  <Company>CSD</Company>
  <LinksUpToDate>false</LinksUpToDate>
  <CharactersWithSpaces>12759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ECE/MP.PRTR/WG.1/2020/7</dc:title>
  <dc:creator>Sadaf Shamsie</dc:creator>
  <cp:lastModifiedBy>RVU</cp:lastModifiedBy>
  <cp:revision>7</cp:revision>
  <cp:lastPrinted>2009-02-18T09:36:00Z</cp:lastPrinted>
  <dcterms:created xsi:type="dcterms:W3CDTF">2020-12-16T15:37:00Z</dcterms:created>
  <dcterms:modified xsi:type="dcterms:W3CDTF">2020-12-16T19:00:00Z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0x010100B5BAD6B90F990844849380189D456564</vt:lpwstr>
  </property>
  <property fmtid="{D5CDD505-2E9C-101B-9397-08002B2CF9AE}" pid="3" name="Order">
    <vt:r8>14910400</vt:r8>
  </property>
</Properties>
</file>