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20ED9" w14:textId="58C8CA65" w:rsidR="007A0140" w:rsidRPr="00547541" w:rsidRDefault="00547541" w:rsidP="00547541">
      <w:pPr>
        <w:pStyle w:val="Bodytext31"/>
        <w:shd w:val="clear" w:color="auto" w:fill="auto"/>
        <w:spacing w:line="400" w:lineRule="exact"/>
        <w:jc w:val="right"/>
        <w:rPr>
          <w:rFonts w:ascii="Times New Roman" w:eastAsia="Times New Roman" w:hAnsi="Times New Roman" w:cs="Times New Roman"/>
          <w:b w:val="0"/>
          <w:bCs w:val="0"/>
          <w:i/>
          <w:iCs/>
          <w:sz w:val="18"/>
          <w:szCs w:val="18"/>
        </w:rPr>
      </w:pPr>
      <w:bookmarkStart w:id="0" w:name="bookmark5"/>
      <w:r w:rsidRPr="006E27B3">
        <w:rPr>
          <w:rFonts w:asciiTheme="majorBidi" w:eastAsia="Times New Roman" w:hAnsiTheme="majorBidi" w:cstheme="majorBidi"/>
          <w:b w:val="0"/>
          <w:bCs w:val="0"/>
          <w:sz w:val="18"/>
          <w:szCs w:val="18"/>
        </w:rPr>
        <w:t>PRTR/WG.1/2020/Inf.</w:t>
      </w:r>
      <w:r w:rsidRPr="00547541">
        <w:rPr>
          <w:rFonts w:asciiTheme="majorBidi" w:eastAsia="Times New Roman" w:hAnsiTheme="majorBidi" w:cstheme="majorBidi"/>
          <w:b w:val="0"/>
          <w:bCs w:val="0"/>
          <w:sz w:val="18"/>
          <w:szCs w:val="18"/>
        </w:rPr>
        <w:t>5</w:t>
      </w:r>
      <w:r w:rsidRPr="00547541">
        <w:rPr>
          <w:rFonts w:asciiTheme="majorBidi" w:eastAsia="Times New Roman" w:hAnsiTheme="majorBidi" w:cstheme="majorBidi"/>
          <w:b w:val="0"/>
          <w:bCs w:val="0"/>
          <w:sz w:val="18"/>
          <w:szCs w:val="18"/>
        </w:rPr>
        <w:br/>
      </w:r>
      <w:r w:rsidR="001C2DBD" w:rsidRPr="00547541">
        <w:rPr>
          <w:rFonts w:asciiTheme="majorBidi" w:eastAsia="Times New Roman" w:hAnsiTheme="majorBidi" w:cstheme="majorBidi"/>
          <w:b w:val="0"/>
          <w:bCs w:val="0"/>
          <w:i/>
          <w:iCs/>
          <w:sz w:val="18"/>
          <w:szCs w:val="18"/>
        </w:rPr>
        <w:t xml:space="preserve">16 </w:t>
      </w:r>
      <w:r w:rsidR="00CC1999" w:rsidRPr="00547541">
        <w:rPr>
          <w:rFonts w:asciiTheme="majorBidi" w:eastAsia="Times New Roman" w:hAnsiTheme="majorBidi" w:cstheme="majorBidi"/>
          <w:b w:val="0"/>
          <w:bCs w:val="0"/>
          <w:i/>
          <w:iCs/>
          <w:sz w:val="18"/>
          <w:szCs w:val="18"/>
        </w:rPr>
        <w:t>Dec</w:t>
      </w:r>
      <w:r w:rsidR="007A0140" w:rsidRPr="00547541">
        <w:rPr>
          <w:rFonts w:asciiTheme="majorBidi" w:eastAsia="Times New Roman" w:hAnsiTheme="majorBidi" w:cstheme="majorBidi"/>
          <w:b w:val="0"/>
          <w:bCs w:val="0"/>
          <w:i/>
          <w:iCs/>
          <w:sz w:val="18"/>
          <w:szCs w:val="18"/>
        </w:rPr>
        <w:t>ember 2020</w:t>
      </w:r>
    </w:p>
    <w:bookmarkEnd w:id="0"/>
    <w:p w14:paraId="6BCE9056" w14:textId="77777777" w:rsidR="007B736A" w:rsidRPr="009F4A58" w:rsidRDefault="007B736A" w:rsidP="007B736A">
      <w:pPr>
        <w:pStyle w:val="paragraph"/>
        <w:spacing w:before="0" w:beforeAutospacing="0" w:after="0" w:afterAutospacing="0"/>
        <w:textAlignment w:val="baseline"/>
        <w:rPr>
          <w:rFonts w:ascii="Segoe UI" w:hAnsi="Segoe UI" w:cs="Segoe UI"/>
          <w:sz w:val="20"/>
          <w:szCs w:val="20"/>
        </w:rPr>
      </w:pPr>
      <w:r w:rsidRPr="009F4A58">
        <w:rPr>
          <w:rStyle w:val="normaltextrun"/>
          <w:rFonts w:eastAsia="Arial"/>
          <w:b/>
          <w:bCs/>
          <w:sz w:val="20"/>
          <w:szCs w:val="20"/>
        </w:rPr>
        <w:t>Economic Commission for Europe</w:t>
      </w:r>
      <w:r w:rsidRPr="009F4A58">
        <w:rPr>
          <w:rStyle w:val="eop"/>
          <w:rFonts w:eastAsia="Arial"/>
          <w:sz w:val="20"/>
          <w:szCs w:val="20"/>
        </w:rPr>
        <w:t> </w:t>
      </w:r>
    </w:p>
    <w:p w14:paraId="6E84243C" w14:textId="77777777" w:rsidR="007B736A" w:rsidRPr="009F4A58" w:rsidRDefault="007B736A" w:rsidP="007B736A">
      <w:pPr>
        <w:pStyle w:val="paragraph"/>
        <w:spacing w:before="0" w:beforeAutospacing="0" w:after="0" w:afterAutospacing="0"/>
        <w:textAlignment w:val="baseline"/>
        <w:rPr>
          <w:rFonts w:ascii="Segoe UI" w:hAnsi="Segoe UI" w:cs="Segoe UI"/>
          <w:sz w:val="20"/>
          <w:szCs w:val="20"/>
        </w:rPr>
      </w:pPr>
      <w:r w:rsidRPr="009F4A58">
        <w:rPr>
          <w:rStyle w:val="normaltextrun"/>
          <w:rFonts w:eastAsia="Arial"/>
          <w:sz w:val="20"/>
          <w:szCs w:val="20"/>
        </w:rPr>
        <w:t>Meeting of the Parties to the Protocol on Pollutant Release and Transfer Registers </w:t>
      </w:r>
      <w:r w:rsidRPr="009F4A58">
        <w:rPr>
          <w:rStyle w:val="eop"/>
          <w:rFonts w:eastAsia="Arial"/>
          <w:sz w:val="20"/>
          <w:szCs w:val="20"/>
        </w:rPr>
        <w:t> </w:t>
      </w:r>
    </w:p>
    <w:p w14:paraId="5E6EF3E0" w14:textId="77777777" w:rsidR="007B736A" w:rsidRPr="009F4A58" w:rsidRDefault="007B736A" w:rsidP="007B736A">
      <w:pPr>
        <w:pStyle w:val="paragraph"/>
        <w:spacing w:before="0" w:beforeAutospacing="0" w:after="0" w:afterAutospacing="0"/>
        <w:textAlignment w:val="baseline"/>
        <w:rPr>
          <w:rFonts w:ascii="Segoe UI" w:hAnsi="Segoe UI" w:cs="Segoe UI"/>
          <w:sz w:val="20"/>
          <w:szCs w:val="20"/>
        </w:rPr>
      </w:pPr>
      <w:r w:rsidRPr="009F4A58">
        <w:rPr>
          <w:rStyle w:val="normaltextrun"/>
          <w:rFonts w:eastAsia="Arial"/>
          <w:sz w:val="20"/>
          <w:szCs w:val="20"/>
        </w:rPr>
        <w:t>Working Group of the Parties </w:t>
      </w:r>
      <w:r w:rsidRPr="009F4A58">
        <w:rPr>
          <w:rStyle w:val="eop"/>
          <w:rFonts w:eastAsia="Arial"/>
          <w:sz w:val="20"/>
          <w:szCs w:val="20"/>
        </w:rPr>
        <w:t> </w:t>
      </w:r>
    </w:p>
    <w:p w14:paraId="618ECFBC" w14:textId="77777777" w:rsidR="007B736A" w:rsidRPr="009F4A58" w:rsidRDefault="007B736A" w:rsidP="007B736A">
      <w:pPr>
        <w:pStyle w:val="paragraph"/>
        <w:spacing w:before="0" w:beforeAutospacing="0" w:after="0" w:afterAutospacing="0"/>
        <w:textAlignment w:val="baseline"/>
        <w:rPr>
          <w:rFonts w:ascii="Segoe UI" w:hAnsi="Segoe UI" w:cs="Segoe UI"/>
          <w:sz w:val="20"/>
          <w:szCs w:val="20"/>
        </w:rPr>
      </w:pPr>
      <w:r w:rsidRPr="009F4A58">
        <w:rPr>
          <w:rStyle w:val="normaltextrun"/>
          <w:rFonts w:eastAsia="Arial"/>
          <w:b/>
          <w:bCs/>
          <w:sz w:val="20"/>
          <w:szCs w:val="20"/>
        </w:rPr>
        <w:t>Eighth meeting</w:t>
      </w:r>
      <w:r w:rsidRPr="009F4A58">
        <w:rPr>
          <w:rStyle w:val="scxw43076190"/>
          <w:sz w:val="20"/>
          <w:szCs w:val="20"/>
        </w:rPr>
        <w:t> </w:t>
      </w:r>
      <w:r w:rsidRPr="009F4A58">
        <w:rPr>
          <w:sz w:val="20"/>
          <w:szCs w:val="20"/>
        </w:rPr>
        <w:br/>
      </w:r>
      <w:r w:rsidRPr="009F4A58">
        <w:rPr>
          <w:rStyle w:val="normaltextrun"/>
          <w:rFonts w:eastAsia="Arial"/>
          <w:sz w:val="20"/>
          <w:szCs w:val="20"/>
        </w:rPr>
        <w:t>Hybrid format, Geneva, 16 and 18 December 2020 </w:t>
      </w:r>
      <w:r w:rsidRPr="009F4A58">
        <w:rPr>
          <w:rStyle w:val="eop"/>
          <w:rFonts w:eastAsia="Arial"/>
          <w:sz w:val="20"/>
          <w:szCs w:val="20"/>
        </w:rPr>
        <w:t> </w:t>
      </w:r>
    </w:p>
    <w:p w14:paraId="288F7922" w14:textId="77777777" w:rsidR="00820E76" w:rsidRPr="007B736A" w:rsidRDefault="00820E76" w:rsidP="00C528D7">
      <w:pPr>
        <w:ind w:left="567" w:hanging="567"/>
        <w:rPr>
          <w:rFonts w:asciiTheme="majorBidi" w:hAnsiTheme="majorBidi" w:cstheme="majorBidi"/>
          <w:b/>
          <w:u w:val="single"/>
          <w:lang w:val="en-GB"/>
        </w:rPr>
      </w:pPr>
    </w:p>
    <w:p w14:paraId="3589B24D" w14:textId="105E08E1" w:rsidR="00C528D7" w:rsidRPr="009F4A58" w:rsidRDefault="00CA70FC" w:rsidP="00820E76">
      <w:pPr>
        <w:ind w:left="567" w:hanging="567"/>
        <w:jc w:val="center"/>
        <w:rPr>
          <w:rFonts w:asciiTheme="majorBidi" w:hAnsiTheme="majorBidi" w:cstheme="majorBidi"/>
          <w:b/>
        </w:rPr>
      </w:pPr>
      <w:r w:rsidRPr="009F4A58">
        <w:rPr>
          <w:rFonts w:asciiTheme="majorBidi" w:hAnsiTheme="majorBidi" w:cstheme="majorBidi"/>
          <w:b/>
        </w:rPr>
        <w:t xml:space="preserve">Draft </w:t>
      </w:r>
      <w:r w:rsidR="00C528D7" w:rsidRPr="009F4A58">
        <w:rPr>
          <w:rFonts w:asciiTheme="majorBidi" w:hAnsiTheme="majorBidi" w:cstheme="majorBidi"/>
          <w:b/>
        </w:rPr>
        <w:t>decision on development of the Protocol</w:t>
      </w:r>
      <w:r w:rsidR="007B736A" w:rsidRPr="009F4A58">
        <w:rPr>
          <w:rFonts w:asciiTheme="majorBidi" w:hAnsiTheme="majorBidi" w:cstheme="majorBidi"/>
          <w:b/>
        </w:rPr>
        <w:t xml:space="preserve"> </w:t>
      </w:r>
      <w:r w:rsidR="007B736A" w:rsidRPr="009F4A58">
        <w:rPr>
          <w:rStyle w:val="normaltextrun"/>
          <w:rFonts w:eastAsia="Arial"/>
          <w:b/>
          <w:bCs/>
        </w:rPr>
        <w:t>on Pollutant Release and Transfer Registers</w:t>
      </w:r>
      <w:r w:rsidR="007B736A" w:rsidRPr="009F4A58">
        <w:rPr>
          <w:rStyle w:val="normaltextrun"/>
          <w:rFonts w:eastAsia="Arial"/>
        </w:rPr>
        <w:t> </w:t>
      </w:r>
      <w:r w:rsidR="007B736A" w:rsidRPr="009F4A58">
        <w:rPr>
          <w:rStyle w:val="eop"/>
          <w:rFonts w:eastAsia="Arial"/>
        </w:rPr>
        <w:t> </w:t>
      </w:r>
    </w:p>
    <w:p w14:paraId="247B8672" w14:textId="4AD633FB" w:rsidR="00AC690E" w:rsidRPr="009F4A58" w:rsidRDefault="007B736A" w:rsidP="00AC690E">
      <w:pPr>
        <w:ind w:left="567" w:hanging="567"/>
        <w:jc w:val="center"/>
        <w:rPr>
          <w:rFonts w:asciiTheme="majorBidi" w:hAnsiTheme="majorBidi" w:cstheme="majorBidi"/>
          <w:bCs/>
          <w:color w:val="auto"/>
          <w:sz w:val="22"/>
          <w:szCs w:val="22"/>
          <w:u w:val="single"/>
        </w:rPr>
      </w:pPr>
      <w:r w:rsidRPr="009F4A58">
        <w:rPr>
          <w:rFonts w:asciiTheme="majorBidi" w:hAnsiTheme="majorBidi" w:cstheme="majorBidi"/>
          <w:bCs/>
          <w:sz w:val="22"/>
          <w:szCs w:val="22"/>
          <w:u w:val="single"/>
        </w:rPr>
        <w:t>a</w:t>
      </w:r>
      <w:r w:rsidR="00CA70FC" w:rsidRPr="009F4A58">
        <w:rPr>
          <w:rFonts w:asciiTheme="majorBidi" w:hAnsiTheme="majorBidi" w:cstheme="majorBidi"/>
          <w:bCs/>
          <w:sz w:val="22"/>
          <w:szCs w:val="22"/>
          <w:u w:val="single"/>
        </w:rPr>
        <w:t xml:space="preserve">pproved </w:t>
      </w:r>
      <w:r w:rsidR="00AC690E" w:rsidRPr="009F4A58">
        <w:rPr>
          <w:rFonts w:asciiTheme="majorBidi" w:hAnsiTheme="majorBidi" w:cstheme="majorBidi"/>
          <w:bCs/>
          <w:sz w:val="22"/>
          <w:szCs w:val="22"/>
          <w:u w:val="single"/>
        </w:rPr>
        <w:t>as amended at the meeting</w:t>
      </w:r>
    </w:p>
    <w:p w14:paraId="0E57F4B0" w14:textId="77777777" w:rsidR="00C528D7" w:rsidRDefault="00C528D7" w:rsidP="00C528D7">
      <w:pPr>
        <w:spacing w:after="120"/>
        <w:rPr>
          <w:rFonts w:asciiTheme="majorBidi" w:hAnsiTheme="majorBidi" w:cstheme="majorBidi"/>
          <w:i/>
        </w:rPr>
      </w:pPr>
    </w:p>
    <w:p w14:paraId="5F52B696" w14:textId="77777777" w:rsidR="00C528D7" w:rsidRDefault="00C528D7" w:rsidP="00C528D7">
      <w:pPr>
        <w:spacing w:after="120"/>
        <w:rPr>
          <w:rFonts w:asciiTheme="majorBidi" w:hAnsiTheme="majorBidi" w:cstheme="majorBidi"/>
          <w:i/>
        </w:rPr>
      </w:pPr>
      <w:r>
        <w:rPr>
          <w:rFonts w:asciiTheme="majorBidi" w:hAnsiTheme="majorBidi" w:cstheme="majorBidi"/>
          <w:i/>
        </w:rPr>
        <w:t>The Meeting of the Parties,</w:t>
      </w:r>
    </w:p>
    <w:p w14:paraId="0333909B" w14:textId="77777777" w:rsidR="00C528D7" w:rsidRDefault="00C528D7" w:rsidP="00C528D7">
      <w:pPr>
        <w:spacing w:after="120"/>
        <w:rPr>
          <w:rFonts w:asciiTheme="majorBidi" w:hAnsiTheme="majorBidi" w:cstheme="majorBidi"/>
        </w:rPr>
      </w:pPr>
      <w:r>
        <w:rPr>
          <w:rFonts w:asciiTheme="majorBidi" w:hAnsiTheme="majorBidi" w:cstheme="majorBidi"/>
        </w:rPr>
        <w:t>Recalling decisions and major outcomes adopted by the Working Group at its seventh meeting</w:t>
      </w:r>
      <w:r>
        <w:rPr>
          <w:rStyle w:val="FootnoteReference"/>
          <w:rFonts w:asciiTheme="majorBidi" w:hAnsiTheme="majorBidi" w:cstheme="majorBidi"/>
        </w:rPr>
        <w:footnoteReference w:id="2"/>
      </w:r>
      <w:r>
        <w:rPr>
          <w:rFonts w:asciiTheme="majorBidi" w:hAnsiTheme="majorBidi" w:cstheme="majorBidi"/>
        </w:rPr>
        <w:t xml:space="preserve">, </w:t>
      </w:r>
      <w:proofErr w:type="gramStart"/>
      <w:r>
        <w:rPr>
          <w:rFonts w:asciiTheme="majorBidi" w:hAnsiTheme="majorBidi" w:cstheme="majorBidi"/>
        </w:rPr>
        <w:t>in particular as</w:t>
      </w:r>
      <w:proofErr w:type="gramEnd"/>
      <w:r>
        <w:rPr>
          <w:rFonts w:asciiTheme="majorBidi" w:hAnsiTheme="majorBidi" w:cstheme="majorBidi"/>
        </w:rPr>
        <w:t xml:space="preserve"> regards Item 6,</w:t>
      </w:r>
    </w:p>
    <w:p w14:paraId="6C3F444D" w14:textId="77777777" w:rsidR="00C528D7" w:rsidRDefault="00C528D7" w:rsidP="00C528D7">
      <w:pPr>
        <w:spacing w:after="120"/>
        <w:rPr>
          <w:rFonts w:asciiTheme="majorBidi" w:hAnsiTheme="majorBidi" w:cstheme="majorBidi"/>
        </w:rPr>
      </w:pPr>
      <w:r>
        <w:rPr>
          <w:rFonts w:asciiTheme="majorBidi" w:hAnsiTheme="majorBidi" w:cstheme="majorBidi"/>
        </w:rPr>
        <w:t xml:space="preserve">Aware that some Parties are interested in information on possible approaches for Parties to develop PRTRs, going beyond the current requirements of the Protocol, </w:t>
      </w:r>
    </w:p>
    <w:p w14:paraId="522C2E71" w14:textId="77777777" w:rsidR="00C528D7" w:rsidRDefault="00C528D7" w:rsidP="00C528D7">
      <w:pPr>
        <w:spacing w:after="120"/>
        <w:rPr>
          <w:rFonts w:asciiTheme="majorBidi" w:hAnsiTheme="majorBidi" w:cstheme="majorBidi"/>
        </w:rPr>
      </w:pPr>
      <w:r>
        <w:rPr>
          <w:rFonts w:asciiTheme="majorBidi" w:hAnsiTheme="majorBidi" w:cstheme="majorBidi"/>
        </w:rPr>
        <w:t xml:space="preserve">Recalling that pursuant to Article 6(2) of the Protocol, having assessed the experience gained from the development of national pollutant release and transfer registers and the implementation of this Protocol, and taking into account relevant international processes, the Meeting of the Parties shall review the reporting requirements under this Protocol and shall consider specified issues in its further development, </w:t>
      </w:r>
    </w:p>
    <w:p w14:paraId="03FE882F" w14:textId="77777777" w:rsidR="00C528D7" w:rsidRDefault="00C528D7" w:rsidP="00C528D7">
      <w:pPr>
        <w:spacing w:after="120"/>
        <w:rPr>
          <w:rFonts w:asciiTheme="majorBidi" w:hAnsiTheme="majorBidi" w:cstheme="majorBidi"/>
        </w:rPr>
      </w:pPr>
      <w:r>
        <w:rPr>
          <w:rFonts w:asciiTheme="majorBidi" w:hAnsiTheme="majorBidi" w:cstheme="majorBidi"/>
        </w:rPr>
        <w:t xml:space="preserve">Also recalling that pursuant to Article 20 of the Protocol, Parties may propose amendments to the Protocol and that such proposals are to be considered by the Meeting of the Parties, </w:t>
      </w:r>
    </w:p>
    <w:p w14:paraId="56BB3276" w14:textId="77777777" w:rsidR="00C528D7" w:rsidRDefault="00C528D7" w:rsidP="00C528D7">
      <w:pPr>
        <w:pStyle w:val="ListParagraph"/>
        <w:numPr>
          <w:ilvl w:val="0"/>
          <w:numId w:val="3"/>
        </w:numPr>
        <w:spacing w:after="120"/>
        <w:ind w:left="284" w:hanging="284"/>
        <w:rPr>
          <w:rFonts w:asciiTheme="majorBidi" w:hAnsiTheme="majorBidi" w:cstheme="majorBidi"/>
          <w:sz w:val="24"/>
          <w:szCs w:val="24"/>
        </w:rPr>
      </w:pPr>
      <w:r>
        <w:rPr>
          <w:rFonts w:asciiTheme="majorBidi" w:hAnsiTheme="majorBidi" w:cstheme="majorBidi"/>
          <w:sz w:val="24"/>
          <w:szCs w:val="24"/>
        </w:rPr>
        <w:t>Welcomes the Report on the development of the Protocol on Pollutant Release and Transfer Registers</w:t>
      </w:r>
      <w:r>
        <w:rPr>
          <w:rStyle w:val="FootnoteReference"/>
          <w:rFonts w:asciiTheme="majorBidi" w:hAnsiTheme="majorBidi" w:cstheme="majorBidi"/>
        </w:rPr>
        <w:footnoteReference w:id="3"/>
      </w:r>
      <w:r>
        <w:rPr>
          <w:rFonts w:asciiTheme="majorBidi" w:hAnsiTheme="majorBidi" w:cstheme="majorBidi"/>
          <w:sz w:val="24"/>
          <w:szCs w:val="24"/>
        </w:rPr>
        <w:t xml:space="preserve">  prepared by the Bureau;</w:t>
      </w:r>
    </w:p>
    <w:p w14:paraId="668BCC54" w14:textId="77777777" w:rsidR="00EF59CB" w:rsidRDefault="00C528D7" w:rsidP="00EE3CBA">
      <w:pPr>
        <w:pStyle w:val="ListParagraph"/>
        <w:numPr>
          <w:ilvl w:val="0"/>
          <w:numId w:val="3"/>
        </w:numPr>
        <w:spacing w:after="120"/>
        <w:ind w:left="284" w:hanging="284"/>
        <w:rPr>
          <w:rFonts w:asciiTheme="majorBidi" w:hAnsiTheme="majorBidi" w:cstheme="majorBidi"/>
          <w:sz w:val="24"/>
          <w:szCs w:val="24"/>
        </w:rPr>
      </w:pPr>
      <w:r w:rsidRPr="00C528D7">
        <w:rPr>
          <w:rFonts w:asciiTheme="majorBidi" w:hAnsiTheme="majorBidi" w:cstheme="majorBidi"/>
          <w:sz w:val="24"/>
          <w:szCs w:val="24"/>
        </w:rPr>
        <w:t>Adopts the Report on the outcomes of the survey on the experiences in implementing the Protocol on Pollutant Release and Transfer Registers</w:t>
      </w:r>
      <w:r>
        <w:rPr>
          <w:rStyle w:val="FootnoteReference"/>
          <w:rFonts w:asciiTheme="majorBidi" w:hAnsiTheme="majorBidi" w:cstheme="majorBidi"/>
        </w:rPr>
        <w:footnoteReference w:id="4"/>
      </w:r>
      <w:r w:rsidRPr="00C528D7">
        <w:rPr>
          <w:rFonts w:asciiTheme="majorBidi" w:hAnsiTheme="majorBidi" w:cstheme="majorBidi"/>
          <w:sz w:val="24"/>
          <w:szCs w:val="24"/>
        </w:rPr>
        <w:t xml:space="preserve"> as a reference document for Parties, with a view to informing Parties’ consideration of possible options to improve the Protocol meeting its objectives;</w:t>
      </w:r>
    </w:p>
    <w:p w14:paraId="1C2AAF33" w14:textId="70DF02D2" w:rsidR="00C528D7" w:rsidRPr="00C528D7" w:rsidRDefault="00C528D7" w:rsidP="00EE3CBA">
      <w:pPr>
        <w:pStyle w:val="ListParagraph"/>
        <w:numPr>
          <w:ilvl w:val="0"/>
          <w:numId w:val="3"/>
        </w:numPr>
        <w:spacing w:after="120"/>
        <w:ind w:left="284" w:hanging="284"/>
        <w:rPr>
          <w:rFonts w:asciiTheme="majorBidi" w:hAnsiTheme="majorBidi" w:cstheme="majorBidi"/>
          <w:sz w:val="24"/>
          <w:szCs w:val="24"/>
        </w:rPr>
      </w:pPr>
      <w:r w:rsidRPr="00C528D7">
        <w:rPr>
          <w:rFonts w:asciiTheme="majorBidi" w:hAnsiTheme="majorBidi" w:cstheme="majorBidi"/>
          <w:sz w:val="24"/>
          <w:szCs w:val="24"/>
        </w:rPr>
        <w:t>Invites Parties to submit appropriate amendments to the Protocol pursuant to its Article 20</w:t>
      </w:r>
      <w:r>
        <w:rPr>
          <w:rStyle w:val="FootnoteReference"/>
          <w:rFonts w:asciiTheme="majorBidi" w:hAnsiTheme="majorBidi" w:cstheme="majorBidi"/>
        </w:rPr>
        <w:footnoteReference w:id="5"/>
      </w:r>
      <w:r w:rsidRPr="00C528D7">
        <w:rPr>
          <w:rFonts w:asciiTheme="majorBidi" w:hAnsiTheme="majorBidi" w:cstheme="majorBidi"/>
          <w:sz w:val="24"/>
          <w:szCs w:val="24"/>
        </w:rPr>
        <w:t>, in time for consideration by the Meeting of the Parties</w:t>
      </w:r>
      <w:r w:rsidR="00606A3B">
        <w:rPr>
          <w:rFonts w:asciiTheme="majorBidi" w:hAnsiTheme="majorBidi" w:cstheme="majorBidi"/>
          <w:sz w:val="24"/>
          <w:szCs w:val="24"/>
        </w:rPr>
        <w:t xml:space="preserve"> at its </w:t>
      </w:r>
      <w:r w:rsidR="00606A3B" w:rsidRPr="00C528D7">
        <w:rPr>
          <w:rFonts w:asciiTheme="majorBidi" w:hAnsiTheme="majorBidi" w:cstheme="majorBidi"/>
          <w:sz w:val="24"/>
          <w:szCs w:val="24"/>
        </w:rPr>
        <w:t>next regular or extraordinary</w:t>
      </w:r>
      <w:r w:rsidR="00606A3B">
        <w:rPr>
          <w:rFonts w:asciiTheme="majorBidi" w:hAnsiTheme="majorBidi" w:cstheme="majorBidi"/>
          <w:sz w:val="24"/>
          <w:szCs w:val="24"/>
        </w:rPr>
        <w:t xml:space="preserve"> session</w:t>
      </w:r>
      <w:r w:rsidR="00606A3B">
        <w:rPr>
          <w:rStyle w:val="FootnoteReference"/>
          <w:rFonts w:asciiTheme="majorBidi" w:hAnsiTheme="majorBidi" w:cstheme="majorBidi"/>
        </w:rPr>
        <w:t xml:space="preserve"> </w:t>
      </w:r>
      <w:r>
        <w:rPr>
          <w:rStyle w:val="FootnoteReference"/>
          <w:rFonts w:asciiTheme="majorBidi" w:hAnsiTheme="majorBidi" w:cstheme="majorBidi"/>
        </w:rPr>
        <w:footnoteReference w:id="6"/>
      </w:r>
      <w:r w:rsidRPr="00C528D7">
        <w:rPr>
          <w:rFonts w:asciiTheme="majorBidi" w:hAnsiTheme="majorBidi" w:cstheme="majorBidi"/>
          <w:sz w:val="24"/>
          <w:szCs w:val="24"/>
        </w:rPr>
        <w:t xml:space="preserve">. </w:t>
      </w:r>
    </w:p>
    <w:p w14:paraId="2C8FF498" w14:textId="74FEAE27" w:rsidR="00C528D7" w:rsidRDefault="00C528D7" w:rsidP="00661B1E">
      <w:pPr>
        <w:pStyle w:val="ListParagraph"/>
        <w:numPr>
          <w:ilvl w:val="0"/>
          <w:numId w:val="3"/>
        </w:numPr>
        <w:spacing w:after="120"/>
        <w:ind w:left="284" w:hanging="284"/>
        <w:rPr>
          <w:rFonts w:asciiTheme="majorBidi" w:hAnsiTheme="majorBidi" w:cstheme="majorBidi"/>
          <w:sz w:val="24"/>
          <w:szCs w:val="24"/>
        </w:rPr>
      </w:pPr>
      <w:r>
        <w:rPr>
          <w:rFonts w:asciiTheme="majorBidi" w:hAnsiTheme="majorBidi" w:cstheme="majorBidi"/>
          <w:sz w:val="24"/>
          <w:szCs w:val="24"/>
        </w:rPr>
        <w:t>Tasks the Working Group of the Parties, assisted by the Bureau, to facilitate an exchange of information between Parties</w:t>
      </w:r>
      <w:ins w:id="1" w:author="ONU" w:date="2020-12-16T15:56:00Z">
        <w:r w:rsidR="00661B1E">
          <w:rPr>
            <w:rFonts w:asciiTheme="majorBidi" w:hAnsiTheme="majorBidi" w:cstheme="majorBidi"/>
            <w:sz w:val="24"/>
            <w:szCs w:val="24"/>
          </w:rPr>
          <w:t>,</w:t>
        </w:r>
      </w:ins>
      <w:ins w:id="2" w:author="ONU" w:date="2020-12-16T15:55:00Z">
        <w:r w:rsidR="00661B1E">
          <w:rPr>
            <w:rFonts w:asciiTheme="majorBidi" w:hAnsiTheme="majorBidi" w:cstheme="majorBidi"/>
            <w:sz w:val="24"/>
            <w:szCs w:val="24"/>
          </w:rPr>
          <w:t xml:space="preserve"> </w:t>
        </w:r>
      </w:ins>
      <w:ins w:id="3" w:author="ONU" w:date="2020-12-16T15:56:00Z">
        <w:r w:rsidR="00661B1E">
          <w:rPr>
            <w:rFonts w:asciiTheme="majorBidi" w:hAnsiTheme="majorBidi" w:cstheme="majorBidi"/>
            <w:sz w:val="24"/>
            <w:szCs w:val="24"/>
          </w:rPr>
          <w:t>taking into account inputs from</w:t>
        </w:r>
      </w:ins>
      <w:ins w:id="4" w:author="ONU" w:date="2020-12-16T15:54:00Z">
        <w:r w:rsidR="00661B1E">
          <w:rPr>
            <w:rFonts w:asciiTheme="majorBidi" w:hAnsiTheme="majorBidi" w:cstheme="majorBidi"/>
            <w:sz w:val="24"/>
            <w:szCs w:val="24"/>
          </w:rPr>
          <w:t xml:space="preserve"> </w:t>
        </w:r>
      </w:ins>
      <w:ins w:id="5" w:author="ONU" w:date="2020-12-16T15:55:00Z">
        <w:r w:rsidR="00661B1E">
          <w:rPr>
            <w:rFonts w:asciiTheme="majorBidi" w:hAnsiTheme="majorBidi" w:cstheme="majorBidi"/>
            <w:sz w:val="24"/>
            <w:szCs w:val="24"/>
          </w:rPr>
          <w:t>interested stakeholders</w:t>
        </w:r>
      </w:ins>
      <w:ins w:id="6" w:author="ONU" w:date="2020-12-16T15:58:00Z">
        <w:r w:rsidR="00661B1E">
          <w:rPr>
            <w:rFonts w:asciiTheme="majorBidi" w:hAnsiTheme="majorBidi" w:cstheme="majorBidi"/>
            <w:sz w:val="24"/>
            <w:szCs w:val="24"/>
          </w:rPr>
          <w:t>,</w:t>
        </w:r>
      </w:ins>
      <w:r>
        <w:rPr>
          <w:rFonts w:asciiTheme="majorBidi" w:hAnsiTheme="majorBidi" w:cstheme="majorBidi"/>
          <w:sz w:val="24"/>
          <w:szCs w:val="24"/>
        </w:rPr>
        <w:t xml:space="preserve"> on possible amendments, and to prepare draft decisions containing amendments to the Protocol proposed by Parties for consideration </w:t>
      </w:r>
      <w:r w:rsidR="00606A3B">
        <w:rPr>
          <w:rFonts w:asciiTheme="majorBidi" w:hAnsiTheme="majorBidi" w:cstheme="majorBidi"/>
          <w:sz w:val="24"/>
          <w:szCs w:val="24"/>
        </w:rPr>
        <w:t xml:space="preserve">by the </w:t>
      </w:r>
      <w:r>
        <w:rPr>
          <w:rFonts w:asciiTheme="majorBidi" w:hAnsiTheme="majorBidi" w:cstheme="majorBidi"/>
          <w:sz w:val="24"/>
          <w:szCs w:val="24"/>
        </w:rPr>
        <w:t>Meeting of the Parties</w:t>
      </w:r>
      <w:r w:rsidR="00606A3B">
        <w:rPr>
          <w:rFonts w:asciiTheme="majorBidi" w:hAnsiTheme="majorBidi" w:cstheme="majorBidi"/>
          <w:sz w:val="24"/>
          <w:szCs w:val="24"/>
        </w:rPr>
        <w:t xml:space="preserve"> at its </w:t>
      </w:r>
      <w:r w:rsidR="00606A3B" w:rsidRPr="00C528D7">
        <w:rPr>
          <w:rFonts w:asciiTheme="majorBidi" w:hAnsiTheme="majorBidi" w:cstheme="majorBidi"/>
          <w:sz w:val="24"/>
          <w:szCs w:val="24"/>
        </w:rPr>
        <w:t>next regular or extraordinary</w:t>
      </w:r>
      <w:r w:rsidR="00606A3B">
        <w:rPr>
          <w:rFonts w:asciiTheme="majorBidi" w:hAnsiTheme="majorBidi" w:cstheme="majorBidi"/>
          <w:sz w:val="24"/>
          <w:szCs w:val="24"/>
        </w:rPr>
        <w:t xml:space="preserve"> session</w:t>
      </w:r>
      <w:r>
        <w:rPr>
          <w:rFonts w:asciiTheme="majorBidi" w:hAnsiTheme="majorBidi" w:cstheme="majorBidi"/>
          <w:sz w:val="24"/>
          <w:szCs w:val="24"/>
        </w:rPr>
        <w:t>.</w:t>
      </w:r>
    </w:p>
    <w:p w14:paraId="326C40BF" w14:textId="6A2E37E8" w:rsidR="00F855D2" w:rsidRPr="00C528D7" w:rsidRDefault="009F4A58" w:rsidP="00547541">
      <w:pPr>
        <w:spacing w:after="120"/>
        <w:jc w:val="center"/>
        <w:rPr>
          <w:u w:val="single"/>
        </w:rPr>
      </w:pPr>
      <w:r>
        <w:rPr>
          <w:rFonts w:asciiTheme="majorBidi" w:hAnsiTheme="majorBidi" w:cstheme="majorBidi"/>
        </w:rPr>
        <w:t>___________________</w:t>
      </w:r>
      <w:bookmarkStart w:id="7" w:name="_GoBack"/>
      <w:bookmarkEnd w:id="7"/>
    </w:p>
    <w:sectPr w:rsidR="00F855D2" w:rsidRPr="00C528D7">
      <w:footerReference w:type="default" r:id="rId11"/>
      <w:pgSz w:w="11900" w:h="16840"/>
      <w:pgMar w:top="1455" w:right="816" w:bottom="1455" w:left="81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F2375" w14:textId="77777777" w:rsidR="00B10C56" w:rsidRDefault="00B10C56">
      <w:r>
        <w:separator/>
      </w:r>
    </w:p>
  </w:endnote>
  <w:endnote w:type="continuationSeparator" w:id="0">
    <w:p w14:paraId="2AA3D79B" w14:textId="77777777" w:rsidR="00B10C56" w:rsidRDefault="00B10C56">
      <w:r>
        <w:continuationSeparator/>
      </w:r>
    </w:p>
  </w:endnote>
  <w:endnote w:type="continuationNotice" w:id="1">
    <w:p w14:paraId="2A11C729" w14:textId="77777777" w:rsidR="00B10C56" w:rsidRDefault="00B10C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B6613" w14:textId="77777777" w:rsidR="00DD63E8" w:rsidRDefault="006773DB">
    <w:pPr>
      <w:rPr>
        <w:sz w:val="2"/>
        <w:szCs w:val="2"/>
      </w:rPr>
    </w:pPr>
    <w:r>
      <w:rPr>
        <w:noProof/>
        <w:lang w:eastAsia="zh-CN" w:bidi="ar-SA"/>
      </w:rPr>
      <mc:AlternateContent>
        <mc:Choice Requires="wps">
          <w:drawing>
            <wp:anchor distT="0" distB="0" distL="63500" distR="63500" simplePos="0" relativeHeight="251658240" behindDoc="1" locked="0" layoutInCell="1" allowOverlap="1" wp14:anchorId="575796A0" wp14:editId="563A67FE">
              <wp:simplePos x="0" y="0"/>
              <wp:positionH relativeFrom="page">
                <wp:posOffset>6581140</wp:posOffset>
              </wp:positionH>
              <wp:positionV relativeFrom="page">
                <wp:posOffset>9930765</wp:posOffset>
              </wp:positionV>
              <wp:extent cx="74295" cy="1530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B547E" w14:textId="19151B51" w:rsidR="00DD63E8" w:rsidRDefault="00297F87">
                          <w:pPr>
                            <w:pStyle w:val="Headerorfooter10"/>
                            <w:shd w:val="clear" w:color="auto" w:fill="auto"/>
                            <w:spacing w:line="240" w:lineRule="auto"/>
                          </w:pPr>
                          <w:r>
                            <w:fldChar w:fldCharType="begin"/>
                          </w:r>
                          <w:r>
                            <w:instrText xml:space="preserve"> PAGE \* MERGEFORMAT </w:instrText>
                          </w:r>
                          <w:r>
                            <w:fldChar w:fldCharType="separate"/>
                          </w:r>
                          <w:r w:rsidR="0051135D" w:rsidRPr="0051135D">
                            <w:rPr>
                              <w:rStyle w:val="Headerorfooter1Arial105ptNotItalic"/>
                              <w:b w:val="0"/>
                              <w:bCs w:val="0"/>
                              <w:noProof/>
                            </w:rPr>
                            <w:t>2</w:t>
                          </w:r>
                          <w:r>
                            <w:rPr>
                              <w:rStyle w:val="Headerorfooter1Arial105ptNotItalic"/>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5796A0" id="_x0000_t202" coordsize="21600,21600" o:spt="202" path="m,l,21600r21600,l21600,xe">
              <v:stroke joinstyle="miter"/>
              <v:path gradientshapeok="t" o:connecttype="rect"/>
            </v:shapetype>
            <v:shape id="Text Box 1" o:spid="_x0000_s1026" type="#_x0000_t202" style="position:absolute;margin-left:518.2pt;margin-top:781.95pt;width:5.85pt;height:12.0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" filled="f" stroked="f">
              <v:textbox style="mso-fit-shape-to-text:t" inset="0,0,0,0">
                <w:txbxContent>
                  <w:p w14:paraId="16CB547E" w14:textId="19151B51" w:rsidR="00DD63E8" w:rsidRDefault="00297F87">
                    <w:pPr>
                      <w:pStyle w:val="Headerorfooter10"/>
                      <w:shd w:val="clear" w:color="auto" w:fill="auto"/>
                      <w:spacing w:line="240" w:lineRule="auto"/>
                    </w:pPr>
                    <w:r>
                      <w:fldChar w:fldCharType="begin"/>
                    </w:r>
                    <w:r>
                      <w:instrText xml:space="preserve"> PAGE \* MERGEFORMAT </w:instrText>
                    </w:r>
                    <w:r>
                      <w:fldChar w:fldCharType="separate"/>
                    </w:r>
                    <w:r w:rsidR="0051135D" w:rsidRPr="0051135D">
                      <w:rPr>
                        <w:rStyle w:val="Headerorfooter1Arial105ptNotItalic"/>
                        <w:b w:val="0"/>
                        <w:bCs w:val="0"/>
                        <w:noProof/>
                      </w:rPr>
                      <w:t>2</w:t>
                    </w:r>
                    <w:r>
                      <w:rPr>
                        <w:rStyle w:val="Headerorfooter1Arial105ptNotItalic"/>
                        <w:b w:val="0"/>
                        <w:bCs w:val="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BC725" w14:textId="77777777" w:rsidR="00B10C56" w:rsidRDefault="00B10C56"/>
  </w:footnote>
  <w:footnote w:type="continuationSeparator" w:id="0">
    <w:p w14:paraId="638B69E4" w14:textId="77777777" w:rsidR="00B10C56" w:rsidRDefault="00B10C56"/>
  </w:footnote>
  <w:footnote w:type="continuationNotice" w:id="1">
    <w:p w14:paraId="6470D866" w14:textId="77777777" w:rsidR="00B10C56" w:rsidRDefault="00B10C56"/>
  </w:footnote>
  <w:footnote w:id="2">
    <w:p w14:paraId="3748DEAA" w14:textId="77777777" w:rsidR="00C528D7" w:rsidRPr="00BE4303" w:rsidRDefault="00C528D7" w:rsidP="00C528D7">
      <w:pPr>
        <w:pStyle w:val="FootnoteText"/>
        <w:ind w:left="284" w:hanging="284"/>
        <w:rPr>
          <w:rFonts w:asciiTheme="majorBidi" w:hAnsiTheme="majorBidi" w:cstheme="majorBidi"/>
        </w:rPr>
      </w:pPr>
      <w:r w:rsidRPr="00BE4303">
        <w:rPr>
          <w:rStyle w:val="FootnoteReference"/>
          <w:rFonts w:asciiTheme="majorBidi" w:hAnsiTheme="majorBidi" w:cstheme="majorBidi"/>
        </w:rPr>
        <w:footnoteRef/>
      </w:r>
      <w:r w:rsidRPr="00BE4303">
        <w:rPr>
          <w:rFonts w:asciiTheme="majorBidi" w:hAnsiTheme="majorBidi" w:cstheme="majorBidi"/>
        </w:rPr>
        <w:t xml:space="preserve"> </w:t>
      </w:r>
      <w:r w:rsidRPr="00BE4303">
        <w:rPr>
          <w:rFonts w:asciiTheme="majorBidi" w:hAnsiTheme="majorBidi" w:cstheme="majorBidi"/>
        </w:rPr>
        <w:tab/>
        <w:t>PRTR/WG.1/2019/Inf.7</w:t>
      </w:r>
    </w:p>
  </w:footnote>
  <w:footnote w:id="3">
    <w:p w14:paraId="0192E90B" w14:textId="77777777" w:rsidR="00C528D7" w:rsidRPr="00BE4303" w:rsidRDefault="00C528D7" w:rsidP="00C528D7">
      <w:pPr>
        <w:pStyle w:val="FootnoteText"/>
        <w:ind w:left="284" w:hanging="284"/>
        <w:rPr>
          <w:rFonts w:asciiTheme="majorBidi" w:hAnsiTheme="majorBidi" w:cstheme="majorBidi"/>
        </w:rPr>
      </w:pPr>
      <w:r w:rsidRPr="00BE4303">
        <w:rPr>
          <w:rStyle w:val="FootnoteReference"/>
          <w:rFonts w:asciiTheme="majorBidi" w:hAnsiTheme="majorBidi" w:cstheme="majorBidi"/>
        </w:rPr>
        <w:footnoteRef/>
      </w:r>
      <w:r w:rsidRPr="00BE4303">
        <w:rPr>
          <w:rFonts w:asciiTheme="majorBidi" w:hAnsiTheme="majorBidi" w:cstheme="majorBidi"/>
        </w:rPr>
        <w:t xml:space="preserve"> </w:t>
      </w:r>
      <w:r w:rsidRPr="00BE4303">
        <w:rPr>
          <w:rFonts w:asciiTheme="majorBidi" w:hAnsiTheme="majorBidi" w:cstheme="majorBidi"/>
        </w:rPr>
        <w:tab/>
        <w:t>ECE/MP.PRTR/WG.1/2019/6 and Add.1</w:t>
      </w:r>
    </w:p>
  </w:footnote>
  <w:footnote w:id="4">
    <w:p w14:paraId="7C02F0D5" w14:textId="77777777" w:rsidR="00C528D7" w:rsidRPr="00BE4303" w:rsidRDefault="00C528D7" w:rsidP="00C528D7">
      <w:pPr>
        <w:pStyle w:val="FootnoteText"/>
        <w:spacing w:after="120"/>
        <w:ind w:left="284" w:hanging="284"/>
        <w:rPr>
          <w:rFonts w:asciiTheme="majorBidi" w:hAnsiTheme="majorBidi" w:cstheme="majorBidi"/>
        </w:rPr>
      </w:pPr>
      <w:r w:rsidRPr="00BE4303">
        <w:rPr>
          <w:rStyle w:val="FootnoteReference"/>
          <w:rFonts w:asciiTheme="majorBidi" w:hAnsiTheme="majorBidi" w:cstheme="majorBidi"/>
        </w:rPr>
        <w:footnoteRef/>
      </w:r>
      <w:r w:rsidRPr="00BE4303">
        <w:rPr>
          <w:rFonts w:asciiTheme="majorBidi" w:hAnsiTheme="majorBidi" w:cstheme="majorBidi"/>
        </w:rPr>
        <w:t xml:space="preserve"> </w:t>
      </w:r>
      <w:r w:rsidRPr="00BE4303">
        <w:rPr>
          <w:rFonts w:asciiTheme="majorBidi" w:hAnsiTheme="majorBidi" w:cstheme="majorBidi"/>
        </w:rPr>
        <w:tab/>
        <w:t>ECE/MP.PRTR/WG.1/2020/4</w:t>
      </w:r>
    </w:p>
  </w:footnote>
  <w:footnote w:id="5">
    <w:p w14:paraId="17DE112C" w14:textId="77777777" w:rsidR="00C528D7" w:rsidRPr="00BE4303" w:rsidRDefault="00C528D7" w:rsidP="00C528D7">
      <w:pPr>
        <w:spacing w:after="120"/>
        <w:ind w:left="284" w:hanging="284"/>
        <w:jc w:val="both"/>
        <w:rPr>
          <w:rFonts w:asciiTheme="majorBidi" w:hAnsiTheme="majorBidi" w:cstheme="majorBidi"/>
        </w:rPr>
      </w:pPr>
      <w:r w:rsidRPr="00BE4303">
        <w:rPr>
          <w:rStyle w:val="FootnoteReference"/>
          <w:rFonts w:asciiTheme="majorBidi" w:hAnsiTheme="majorBidi" w:cstheme="majorBidi"/>
          <w:sz w:val="20"/>
          <w:szCs w:val="20"/>
        </w:rPr>
        <w:footnoteRef/>
      </w:r>
      <w:r w:rsidRPr="00BE4303">
        <w:rPr>
          <w:rFonts w:asciiTheme="majorBidi" w:hAnsiTheme="majorBidi" w:cstheme="majorBidi"/>
          <w:sz w:val="20"/>
          <w:szCs w:val="20"/>
        </w:rPr>
        <w:t xml:space="preserve"> </w:t>
      </w:r>
      <w:r w:rsidRPr="00BE4303">
        <w:rPr>
          <w:rFonts w:asciiTheme="majorBidi" w:hAnsiTheme="majorBidi" w:cstheme="majorBidi"/>
          <w:sz w:val="20"/>
          <w:szCs w:val="20"/>
        </w:rPr>
        <w:tab/>
        <w:t xml:space="preserve">Pursuant to Rule 31.2 of the Rules of Procedure of the </w:t>
      </w:r>
      <w:proofErr w:type="spellStart"/>
      <w:r w:rsidRPr="00BE4303">
        <w:rPr>
          <w:rFonts w:asciiTheme="majorBidi" w:hAnsiTheme="majorBidi" w:cstheme="majorBidi"/>
          <w:sz w:val="20"/>
          <w:szCs w:val="20"/>
        </w:rPr>
        <w:t>MoP</w:t>
      </w:r>
      <w:proofErr w:type="spellEnd"/>
      <w:r w:rsidRPr="00BE4303">
        <w:rPr>
          <w:rFonts w:asciiTheme="majorBidi" w:hAnsiTheme="majorBidi" w:cstheme="majorBidi"/>
          <w:sz w:val="20"/>
          <w:szCs w:val="20"/>
        </w:rPr>
        <w:t xml:space="preserve"> (ECE/MP.PRTR/2010/2/Add.1), ‘</w:t>
      </w:r>
      <w:r w:rsidRPr="00BE4303">
        <w:rPr>
          <w:rFonts w:asciiTheme="majorBidi" w:hAnsiTheme="majorBidi" w:cstheme="majorBidi"/>
          <w:i/>
          <w:sz w:val="20"/>
          <w:szCs w:val="20"/>
        </w:rPr>
        <w:t>Proposals for amending the Protocol, including its annexes, shall be submitted to the secretariat at least eight months before the session at which they are proposed for adoption so that the secretariat can communicate them to the Parties in the official languages of the Meeting of the Parties at least six months before the session, in accordance with article 20 of the Protocol</w:t>
      </w:r>
      <w:r w:rsidRPr="00BE4303">
        <w:rPr>
          <w:rFonts w:asciiTheme="majorBidi" w:hAnsiTheme="majorBidi" w:cstheme="majorBidi"/>
          <w:sz w:val="20"/>
          <w:szCs w:val="20"/>
        </w:rPr>
        <w:t>.’</w:t>
      </w:r>
    </w:p>
  </w:footnote>
  <w:footnote w:id="6">
    <w:p w14:paraId="3D457251" w14:textId="77777777" w:rsidR="00C528D7" w:rsidRDefault="00C528D7" w:rsidP="009F4A58">
      <w:pPr>
        <w:pStyle w:val="FootnoteText"/>
        <w:spacing w:after="120"/>
        <w:ind w:left="284" w:hanging="284"/>
        <w:jc w:val="both"/>
        <w:rPr>
          <w:lang w:val="en-IE"/>
        </w:rPr>
      </w:pPr>
      <w:r w:rsidRPr="00BE4303">
        <w:rPr>
          <w:rStyle w:val="FootnoteReference"/>
          <w:rFonts w:asciiTheme="majorBidi" w:hAnsiTheme="majorBidi" w:cstheme="majorBidi"/>
        </w:rPr>
        <w:footnoteRef/>
      </w:r>
      <w:r w:rsidRPr="00BE4303">
        <w:rPr>
          <w:rFonts w:asciiTheme="majorBidi" w:hAnsiTheme="majorBidi" w:cstheme="majorBidi"/>
        </w:rPr>
        <w:t xml:space="preserve"> </w:t>
      </w:r>
      <w:r w:rsidRPr="00BE4303">
        <w:rPr>
          <w:rFonts w:asciiTheme="majorBidi" w:hAnsiTheme="majorBidi" w:cstheme="majorBidi"/>
        </w:rPr>
        <w:tab/>
        <w:t xml:space="preserve">Decision I/1 establishing the rules of procedures provides, under rule 4(4), that </w:t>
      </w:r>
      <w:r w:rsidRPr="00BE4303">
        <w:rPr>
          <w:rFonts w:asciiTheme="majorBidi" w:hAnsiTheme="majorBidi" w:cstheme="majorBidi"/>
          <w:i/>
        </w:rPr>
        <w:t>‘Extraordinary sessions of the Meeting of the Parties shall be convened at such times as may be deemed necessary by the Meeting of the Parties, or at the written request of a Party pursuant to article 17, paragraph 1, of the Protocol’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3B0BB0"/>
    <w:multiLevelType w:val="hybridMultilevel"/>
    <w:tmpl w:val="81B2083A"/>
    <w:lvl w:ilvl="0" w:tplc="F93AE7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BA6F48"/>
    <w:multiLevelType w:val="multilevel"/>
    <w:tmpl w:val="C54C885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W_DocType" w:val="Normal"/>
  </w:docVars>
  <w:rsids>
    <w:rsidRoot w:val="00DD63E8"/>
    <w:rsid w:val="000D16CC"/>
    <w:rsid w:val="000D3B4E"/>
    <w:rsid w:val="000D6318"/>
    <w:rsid w:val="000F2ABF"/>
    <w:rsid w:val="00116377"/>
    <w:rsid w:val="0014306E"/>
    <w:rsid w:val="00147988"/>
    <w:rsid w:val="0017110E"/>
    <w:rsid w:val="00180A79"/>
    <w:rsid w:val="00193341"/>
    <w:rsid w:val="00193BF9"/>
    <w:rsid w:val="001C2B81"/>
    <w:rsid w:val="001C2DBD"/>
    <w:rsid w:val="001D13D8"/>
    <w:rsid w:val="00267178"/>
    <w:rsid w:val="00292A7C"/>
    <w:rsid w:val="00297F87"/>
    <w:rsid w:val="002B188D"/>
    <w:rsid w:val="002B60A4"/>
    <w:rsid w:val="002D3662"/>
    <w:rsid w:val="002F1C66"/>
    <w:rsid w:val="0030097C"/>
    <w:rsid w:val="00317964"/>
    <w:rsid w:val="00385F40"/>
    <w:rsid w:val="00423EBF"/>
    <w:rsid w:val="004327DE"/>
    <w:rsid w:val="00457ED7"/>
    <w:rsid w:val="00495D20"/>
    <w:rsid w:val="004A50CC"/>
    <w:rsid w:val="004C25C5"/>
    <w:rsid w:val="004F68FB"/>
    <w:rsid w:val="0051135D"/>
    <w:rsid w:val="00547541"/>
    <w:rsid w:val="00575764"/>
    <w:rsid w:val="005B5453"/>
    <w:rsid w:val="005C0D1F"/>
    <w:rsid w:val="005C3D94"/>
    <w:rsid w:val="005C6D61"/>
    <w:rsid w:val="005F1DE0"/>
    <w:rsid w:val="00606A3B"/>
    <w:rsid w:val="00610B1A"/>
    <w:rsid w:val="0061780B"/>
    <w:rsid w:val="00661B1E"/>
    <w:rsid w:val="006773DB"/>
    <w:rsid w:val="006A4689"/>
    <w:rsid w:val="00741D7A"/>
    <w:rsid w:val="007438EA"/>
    <w:rsid w:val="007461F2"/>
    <w:rsid w:val="00781856"/>
    <w:rsid w:val="00794A7D"/>
    <w:rsid w:val="007A0140"/>
    <w:rsid w:val="007B736A"/>
    <w:rsid w:val="007C3085"/>
    <w:rsid w:val="007C7421"/>
    <w:rsid w:val="00800E25"/>
    <w:rsid w:val="00811646"/>
    <w:rsid w:val="00820E76"/>
    <w:rsid w:val="008D07A7"/>
    <w:rsid w:val="008E0D02"/>
    <w:rsid w:val="00916595"/>
    <w:rsid w:val="00974395"/>
    <w:rsid w:val="009B07C5"/>
    <w:rsid w:val="009F4A58"/>
    <w:rsid w:val="00A20A05"/>
    <w:rsid w:val="00A438BF"/>
    <w:rsid w:val="00AA71A7"/>
    <w:rsid w:val="00AB331B"/>
    <w:rsid w:val="00AC57D9"/>
    <w:rsid w:val="00AC690E"/>
    <w:rsid w:val="00AF359B"/>
    <w:rsid w:val="00B02DF7"/>
    <w:rsid w:val="00B04CBE"/>
    <w:rsid w:val="00B10C56"/>
    <w:rsid w:val="00B42836"/>
    <w:rsid w:val="00B8301B"/>
    <w:rsid w:val="00BA0B36"/>
    <w:rsid w:val="00BA6417"/>
    <w:rsid w:val="00BE4303"/>
    <w:rsid w:val="00BE5D50"/>
    <w:rsid w:val="00BF61C2"/>
    <w:rsid w:val="00C04F5F"/>
    <w:rsid w:val="00C16D9B"/>
    <w:rsid w:val="00C528D7"/>
    <w:rsid w:val="00C76E16"/>
    <w:rsid w:val="00C85212"/>
    <w:rsid w:val="00CA70FC"/>
    <w:rsid w:val="00CB7C08"/>
    <w:rsid w:val="00CC1999"/>
    <w:rsid w:val="00CD0737"/>
    <w:rsid w:val="00CD76BD"/>
    <w:rsid w:val="00CD79DC"/>
    <w:rsid w:val="00CE70E6"/>
    <w:rsid w:val="00D0575F"/>
    <w:rsid w:val="00D2480A"/>
    <w:rsid w:val="00D303B1"/>
    <w:rsid w:val="00D54537"/>
    <w:rsid w:val="00D548C9"/>
    <w:rsid w:val="00D61CB5"/>
    <w:rsid w:val="00D6799D"/>
    <w:rsid w:val="00D82CAC"/>
    <w:rsid w:val="00D861AD"/>
    <w:rsid w:val="00DB4E7D"/>
    <w:rsid w:val="00DD63E8"/>
    <w:rsid w:val="00E0343F"/>
    <w:rsid w:val="00E33634"/>
    <w:rsid w:val="00E37A88"/>
    <w:rsid w:val="00E4419C"/>
    <w:rsid w:val="00E81CDB"/>
    <w:rsid w:val="00E8630A"/>
    <w:rsid w:val="00E946E4"/>
    <w:rsid w:val="00EB1D97"/>
    <w:rsid w:val="00EB685C"/>
    <w:rsid w:val="00ED2D3D"/>
    <w:rsid w:val="00EF59CB"/>
    <w:rsid w:val="00EF77D8"/>
    <w:rsid w:val="00F408E5"/>
    <w:rsid w:val="00F539C7"/>
    <w:rsid w:val="00F70A45"/>
    <w:rsid w:val="00F855D2"/>
    <w:rsid w:val="00FB0301"/>
    <w:rsid w:val="3A1247EA"/>
    <w:rsid w:val="48D9074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41F1A"/>
  <w15:docId w15:val="{0B79E533-BF62-4768-BC20-04562573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1"/>
    <w:rPr>
      <w:rFonts w:ascii="Arial" w:eastAsia="Arial" w:hAnsi="Arial" w:cs="Arial"/>
      <w:b/>
      <w:bCs/>
      <w:i w:val="0"/>
      <w:iCs w:val="0"/>
      <w:smallCaps w:val="0"/>
      <w:strike w:val="0"/>
      <w:sz w:val="20"/>
      <w:szCs w:val="20"/>
      <w:u w:val="none"/>
    </w:rPr>
  </w:style>
  <w:style w:type="character" w:customStyle="1" w:styleId="Bodytext30">
    <w:name w:val="Body text|3"/>
    <w:basedOn w:val="Bodytext3"/>
    <w:semiHidden/>
    <w:unhideWhenUsed/>
    <w:rPr>
      <w:rFonts w:ascii="Arial" w:eastAsia="Arial" w:hAnsi="Arial" w:cs="Arial"/>
      <w:b/>
      <w:bCs/>
      <w:i w:val="0"/>
      <w:iCs w:val="0"/>
      <w:smallCaps w:val="0"/>
      <w:strike w:val="0"/>
      <w:color w:val="1B4193"/>
      <w:spacing w:val="0"/>
      <w:w w:val="100"/>
      <w:position w:val="0"/>
      <w:sz w:val="20"/>
      <w:szCs w:val="20"/>
      <w:u w:val="none"/>
      <w:lang w:val="fi-FI" w:eastAsia="fi-FI" w:bidi="fi-FI"/>
    </w:rPr>
  </w:style>
  <w:style w:type="character" w:customStyle="1" w:styleId="Bodytext300">
    <w:name w:val="Body text|30"/>
    <w:basedOn w:val="Bodytext3"/>
    <w:semiHidden/>
    <w:unhideWhenUsed/>
    <w:rPr>
      <w:rFonts w:ascii="Arial" w:eastAsia="Arial" w:hAnsi="Arial" w:cs="Arial"/>
      <w:b/>
      <w:bCs/>
      <w:i w:val="0"/>
      <w:iCs w:val="0"/>
      <w:smallCaps w:val="0"/>
      <w:strike w:val="0"/>
      <w:color w:val="474746"/>
      <w:spacing w:val="0"/>
      <w:w w:val="100"/>
      <w:position w:val="0"/>
      <w:sz w:val="20"/>
      <w:szCs w:val="20"/>
      <w:u w:val="none"/>
      <w:lang w:val="en-US" w:eastAsia="en-US" w:bidi="en-US"/>
    </w:rPr>
  </w:style>
  <w:style w:type="character" w:customStyle="1" w:styleId="Bodytext4">
    <w:name w:val="Body text|4_"/>
    <w:basedOn w:val="DefaultParagraphFont"/>
    <w:link w:val="Bodytext40"/>
    <w:rPr>
      <w:rFonts w:ascii="Arial" w:eastAsia="Arial" w:hAnsi="Arial" w:cs="Arial"/>
      <w:b/>
      <w:bCs/>
      <w:i w:val="0"/>
      <w:iCs w:val="0"/>
      <w:smallCaps w:val="0"/>
      <w:strike w:val="0"/>
      <w:sz w:val="20"/>
      <w:szCs w:val="20"/>
      <w:u w:val="none"/>
    </w:rPr>
  </w:style>
  <w:style w:type="character" w:customStyle="1" w:styleId="Bodytext41">
    <w:name w:val="Body text|4"/>
    <w:basedOn w:val="Bodytext4"/>
    <w:semiHidden/>
    <w:unhideWhenUsed/>
    <w:rPr>
      <w:rFonts w:ascii="Arial" w:eastAsia="Arial" w:hAnsi="Arial" w:cs="Arial"/>
      <w:b/>
      <w:bCs/>
      <w:i w:val="0"/>
      <w:iCs w:val="0"/>
      <w:smallCaps w:val="0"/>
      <w:strike w:val="0"/>
      <w:color w:val="474746"/>
      <w:spacing w:val="0"/>
      <w:w w:val="100"/>
      <w:position w:val="0"/>
      <w:sz w:val="20"/>
      <w:szCs w:val="20"/>
      <w:u w:val="none"/>
      <w:lang w:val="en-US" w:eastAsia="en-US" w:bidi="en-US"/>
    </w:rPr>
  </w:style>
  <w:style w:type="character" w:customStyle="1" w:styleId="Bodytext6Exact">
    <w:name w:val="Body text|6 Exact"/>
    <w:basedOn w:val="DefaultParagraphFont"/>
    <w:link w:val="Bodytext6"/>
    <w:rPr>
      <w:b/>
      <w:bCs/>
      <w:i w:val="0"/>
      <w:iCs w:val="0"/>
      <w:smallCaps w:val="0"/>
      <w:strike w:val="0"/>
      <w:sz w:val="36"/>
      <w:szCs w:val="36"/>
      <w:u w:val="none"/>
      <w:lang w:val="fr-FR" w:eastAsia="fr-FR" w:bidi="fr-FR"/>
    </w:rPr>
  </w:style>
  <w:style w:type="character" w:customStyle="1" w:styleId="Heading21">
    <w:name w:val="Heading #2|1_"/>
    <w:basedOn w:val="DefaultParagraphFont"/>
    <w:link w:val="Heading210"/>
    <w:rPr>
      <w:b/>
      <w:bCs/>
      <w:i w:val="0"/>
      <w:iCs w:val="0"/>
      <w:smallCaps w:val="0"/>
      <w:strike w:val="0"/>
      <w:u w:val="none"/>
    </w:rPr>
  </w:style>
  <w:style w:type="character" w:customStyle="1" w:styleId="Bodytext5">
    <w:name w:val="Body text|5_"/>
    <w:basedOn w:val="DefaultParagraphFont"/>
    <w:link w:val="Bodytext50"/>
    <w:rPr>
      <w:b w:val="0"/>
      <w:bCs w:val="0"/>
      <w:i/>
      <w:iCs/>
      <w:smallCaps w:val="0"/>
      <w:strike w:val="0"/>
      <w:u w:val="none"/>
    </w:rPr>
  </w:style>
  <w:style w:type="character" w:customStyle="1" w:styleId="Tablecaption1">
    <w:name w:val="Table caption|1_"/>
    <w:basedOn w:val="DefaultParagraphFont"/>
    <w:link w:val="Tablecaption10"/>
    <w:rPr>
      <w:b/>
      <w:bCs/>
      <w:i w:val="0"/>
      <w:iCs w:val="0"/>
      <w:smallCaps w:val="0"/>
      <w:strike w:val="0"/>
      <w:u w:val="none"/>
    </w:rPr>
  </w:style>
  <w:style w:type="character" w:customStyle="1" w:styleId="Bodytext2">
    <w:name w:val="Body text|2_"/>
    <w:basedOn w:val="DefaultParagraphFont"/>
    <w:link w:val="Bodytext20"/>
    <w:rPr>
      <w:b w:val="0"/>
      <w:bCs w:val="0"/>
      <w:i w:val="0"/>
      <w:iCs w:val="0"/>
      <w:smallCaps w:val="0"/>
      <w:strike w:val="0"/>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Heading11">
    <w:name w:val="Heading #1|1_"/>
    <w:basedOn w:val="DefaultParagraphFont"/>
    <w:link w:val="Heading110"/>
    <w:rPr>
      <w:b/>
      <w:bCs/>
      <w:i w:val="0"/>
      <w:iCs w:val="0"/>
      <w:smallCaps w:val="0"/>
      <w:strike w:val="0"/>
      <w:sz w:val="36"/>
      <w:szCs w:val="36"/>
      <w:u w:val="none"/>
      <w:lang w:val="de-DE" w:eastAsia="de-DE" w:bidi="de-DE"/>
    </w:rPr>
  </w:style>
  <w:style w:type="character" w:customStyle="1" w:styleId="Headerorfooter1">
    <w:name w:val="Header or footer|1_"/>
    <w:basedOn w:val="DefaultParagraphFont"/>
    <w:link w:val="Headerorfooter10"/>
    <w:rPr>
      <w:b w:val="0"/>
      <w:bCs w:val="0"/>
      <w:i/>
      <w:iCs/>
      <w:smallCaps w:val="0"/>
      <w:strike w:val="0"/>
      <w:u w:val="none"/>
    </w:rPr>
  </w:style>
  <w:style w:type="character" w:customStyle="1" w:styleId="Headerorfooter11">
    <w:name w:val="Header or footer|1"/>
    <w:basedOn w:val="Headerorfooter1"/>
    <w:semiHidden/>
    <w:unhideWhenUsed/>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Heading211">
    <w:name w:val="Heading #2|1"/>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Headerorfooter1Arial105ptNotItalic">
    <w:name w:val="Header or footer|1 + Arial;10.5 pt;Not Italic"/>
    <w:basedOn w:val="Headerorfooter1"/>
    <w:semiHidden/>
    <w:unhideWhenUsed/>
    <w:rPr>
      <w:rFonts w:ascii="Arial" w:eastAsia="Arial" w:hAnsi="Arial" w:cs="Arial"/>
      <w:b/>
      <w:bCs/>
      <w:i/>
      <w:iCs/>
      <w:smallCaps w:val="0"/>
      <w:strike w:val="0"/>
      <w:color w:val="000000"/>
      <w:spacing w:val="0"/>
      <w:w w:val="100"/>
      <w:position w:val="0"/>
      <w:sz w:val="21"/>
      <w:szCs w:val="21"/>
      <w:u w:val="none"/>
      <w:lang w:val="en-US" w:eastAsia="en-US" w:bidi="en-US"/>
    </w:rPr>
  </w:style>
  <w:style w:type="paragraph" w:customStyle="1" w:styleId="Bodytext31">
    <w:name w:val="Body text|31"/>
    <w:basedOn w:val="Normal"/>
    <w:link w:val="Bodytext3"/>
    <w:pPr>
      <w:shd w:val="clear" w:color="auto" w:fill="FFFFFF"/>
      <w:spacing w:line="1040" w:lineRule="exact"/>
      <w:jc w:val="both"/>
    </w:pPr>
    <w:rPr>
      <w:rFonts w:ascii="Arial" w:eastAsia="Arial" w:hAnsi="Arial" w:cs="Arial"/>
      <w:b/>
      <w:bCs/>
      <w:sz w:val="20"/>
      <w:szCs w:val="20"/>
    </w:rPr>
  </w:style>
  <w:style w:type="paragraph" w:customStyle="1" w:styleId="Bodytext40">
    <w:name w:val="Body text|40"/>
    <w:basedOn w:val="Normal"/>
    <w:link w:val="Bodytext4"/>
    <w:pPr>
      <w:shd w:val="clear" w:color="auto" w:fill="FFFFFF"/>
      <w:spacing w:line="224" w:lineRule="exact"/>
      <w:jc w:val="center"/>
    </w:pPr>
    <w:rPr>
      <w:rFonts w:ascii="Arial" w:eastAsia="Arial" w:hAnsi="Arial" w:cs="Arial"/>
      <w:b/>
      <w:bCs/>
      <w:sz w:val="20"/>
      <w:szCs w:val="20"/>
    </w:rPr>
  </w:style>
  <w:style w:type="paragraph" w:customStyle="1" w:styleId="Bodytext6">
    <w:name w:val="Body text|6"/>
    <w:basedOn w:val="Normal"/>
    <w:link w:val="Bodytext6Exact"/>
    <w:pPr>
      <w:shd w:val="clear" w:color="auto" w:fill="FFFFFF"/>
      <w:spacing w:line="398" w:lineRule="exact"/>
    </w:pPr>
    <w:rPr>
      <w:b/>
      <w:bCs/>
      <w:sz w:val="36"/>
      <w:szCs w:val="36"/>
      <w:lang w:val="fr-FR" w:eastAsia="fr-FR" w:bidi="fr-FR"/>
    </w:rPr>
  </w:style>
  <w:style w:type="paragraph" w:customStyle="1" w:styleId="Heading210">
    <w:name w:val="Heading #2|10"/>
    <w:basedOn w:val="Normal"/>
    <w:link w:val="Heading21"/>
    <w:qFormat/>
    <w:pPr>
      <w:shd w:val="clear" w:color="auto" w:fill="FFFFFF"/>
      <w:spacing w:after="420" w:line="266" w:lineRule="exact"/>
      <w:outlineLvl w:val="1"/>
    </w:pPr>
    <w:rPr>
      <w:b/>
      <w:bCs/>
    </w:rPr>
  </w:style>
  <w:style w:type="paragraph" w:customStyle="1" w:styleId="Bodytext50">
    <w:name w:val="Body text|5"/>
    <w:basedOn w:val="Normal"/>
    <w:link w:val="Bodytext5"/>
    <w:pPr>
      <w:shd w:val="clear" w:color="auto" w:fill="FFFFFF"/>
      <w:spacing w:before="620" w:after="800" w:line="288" w:lineRule="exact"/>
    </w:pPr>
    <w:rPr>
      <w:i/>
      <w:iCs/>
    </w:rPr>
  </w:style>
  <w:style w:type="paragraph" w:customStyle="1" w:styleId="Tablecaption10">
    <w:name w:val="Table caption|1"/>
    <w:basedOn w:val="Normal"/>
    <w:link w:val="Tablecaption1"/>
    <w:qFormat/>
    <w:pPr>
      <w:shd w:val="clear" w:color="auto" w:fill="FFFFFF"/>
      <w:spacing w:line="266" w:lineRule="exact"/>
    </w:pPr>
    <w:rPr>
      <w:b/>
      <w:bCs/>
    </w:rPr>
  </w:style>
  <w:style w:type="paragraph" w:customStyle="1" w:styleId="Bodytext20">
    <w:name w:val="Body text|20"/>
    <w:basedOn w:val="Normal"/>
    <w:link w:val="Bodytext2"/>
    <w:qFormat/>
    <w:pPr>
      <w:shd w:val="clear" w:color="auto" w:fill="FFFFFF"/>
      <w:spacing w:before="620" w:after="5700" w:line="288" w:lineRule="exact"/>
    </w:pPr>
  </w:style>
  <w:style w:type="paragraph" w:customStyle="1" w:styleId="Heading110">
    <w:name w:val="Heading #1|1"/>
    <w:basedOn w:val="Normal"/>
    <w:link w:val="Heading11"/>
    <w:qFormat/>
    <w:pPr>
      <w:shd w:val="clear" w:color="auto" w:fill="FFFFFF"/>
      <w:spacing w:before="120" w:line="398" w:lineRule="exact"/>
      <w:outlineLvl w:val="0"/>
    </w:pPr>
    <w:rPr>
      <w:b/>
      <w:bCs/>
      <w:sz w:val="36"/>
      <w:szCs w:val="36"/>
      <w:lang w:val="de-DE" w:eastAsia="de-DE" w:bidi="de-DE"/>
    </w:rPr>
  </w:style>
  <w:style w:type="paragraph" w:customStyle="1" w:styleId="Headerorfooter10">
    <w:name w:val="Header or footer|10"/>
    <w:basedOn w:val="Normal"/>
    <w:link w:val="Headerorfooter1"/>
    <w:qFormat/>
    <w:pPr>
      <w:shd w:val="clear" w:color="auto" w:fill="FFFFFF"/>
      <w:spacing w:line="266" w:lineRule="exact"/>
    </w:pPr>
    <w:rPr>
      <w:i/>
      <w:iCs/>
    </w:rPr>
  </w:style>
  <w:style w:type="paragraph" w:styleId="BalloonText">
    <w:name w:val="Balloon Text"/>
    <w:basedOn w:val="Normal"/>
    <w:link w:val="BalloonTextChar"/>
    <w:uiPriority w:val="99"/>
    <w:semiHidden/>
    <w:unhideWhenUsed/>
    <w:rsid w:val="00CE70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0E6"/>
    <w:rPr>
      <w:rFonts w:ascii="Segoe UI" w:hAnsi="Segoe UI" w:cs="Segoe UI"/>
      <w:color w:val="000000"/>
      <w:sz w:val="18"/>
      <w:szCs w:val="18"/>
    </w:rPr>
  </w:style>
  <w:style w:type="paragraph" w:styleId="Header">
    <w:name w:val="header"/>
    <w:basedOn w:val="Normal"/>
    <w:link w:val="HeaderChar"/>
    <w:uiPriority w:val="99"/>
    <w:unhideWhenUsed/>
    <w:rsid w:val="00CE70E6"/>
    <w:pPr>
      <w:tabs>
        <w:tab w:val="center" w:pos="4513"/>
        <w:tab w:val="right" w:pos="9026"/>
      </w:tabs>
    </w:pPr>
  </w:style>
  <w:style w:type="character" w:customStyle="1" w:styleId="HeaderChar">
    <w:name w:val="Header Char"/>
    <w:basedOn w:val="DefaultParagraphFont"/>
    <w:link w:val="Header"/>
    <w:uiPriority w:val="99"/>
    <w:rsid w:val="00CE70E6"/>
    <w:rPr>
      <w:color w:val="000000"/>
    </w:rPr>
  </w:style>
  <w:style w:type="paragraph" w:styleId="Footer">
    <w:name w:val="footer"/>
    <w:basedOn w:val="Normal"/>
    <w:link w:val="FooterChar"/>
    <w:uiPriority w:val="99"/>
    <w:unhideWhenUsed/>
    <w:rsid w:val="00CE70E6"/>
    <w:pPr>
      <w:tabs>
        <w:tab w:val="center" w:pos="4513"/>
        <w:tab w:val="right" w:pos="9026"/>
      </w:tabs>
    </w:pPr>
  </w:style>
  <w:style w:type="character" w:customStyle="1" w:styleId="FooterChar">
    <w:name w:val="Footer Char"/>
    <w:basedOn w:val="DefaultParagraphFont"/>
    <w:link w:val="Footer"/>
    <w:uiPriority w:val="99"/>
    <w:rsid w:val="00CE70E6"/>
    <w:rPr>
      <w:color w:val="000000"/>
    </w:rPr>
  </w:style>
  <w:style w:type="character" w:styleId="CommentReference">
    <w:name w:val="annotation reference"/>
    <w:basedOn w:val="DefaultParagraphFont"/>
    <w:uiPriority w:val="99"/>
    <w:semiHidden/>
    <w:unhideWhenUsed/>
    <w:rsid w:val="00193BF9"/>
    <w:rPr>
      <w:sz w:val="16"/>
      <w:szCs w:val="16"/>
    </w:rPr>
  </w:style>
  <w:style w:type="paragraph" w:styleId="CommentText">
    <w:name w:val="annotation text"/>
    <w:basedOn w:val="Normal"/>
    <w:link w:val="CommentTextChar"/>
    <w:uiPriority w:val="99"/>
    <w:semiHidden/>
    <w:unhideWhenUsed/>
    <w:rsid w:val="00193BF9"/>
    <w:rPr>
      <w:sz w:val="20"/>
      <w:szCs w:val="20"/>
    </w:rPr>
  </w:style>
  <w:style w:type="character" w:customStyle="1" w:styleId="CommentTextChar">
    <w:name w:val="Comment Text Char"/>
    <w:basedOn w:val="DefaultParagraphFont"/>
    <w:link w:val="CommentText"/>
    <w:uiPriority w:val="99"/>
    <w:semiHidden/>
    <w:rsid w:val="00193BF9"/>
    <w:rPr>
      <w:color w:val="000000"/>
      <w:sz w:val="20"/>
      <w:szCs w:val="20"/>
    </w:rPr>
  </w:style>
  <w:style w:type="paragraph" w:styleId="CommentSubject">
    <w:name w:val="annotation subject"/>
    <w:basedOn w:val="CommentText"/>
    <w:next w:val="CommentText"/>
    <w:link w:val="CommentSubjectChar"/>
    <w:uiPriority w:val="99"/>
    <w:semiHidden/>
    <w:unhideWhenUsed/>
    <w:rsid w:val="00193BF9"/>
    <w:rPr>
      <w:b/>
      <w:bCs/>
    </w:rPr>
  </w:style>
  <w:style w:type="character" w:customStyle="1" w:styleId="CommentSubjectChar">
    <w:name w:val="Comment Subject Char"/>
    <w:basedOn w:val="CommentTextChar"/>
    <w:link w:val="CommentSubject"/>
    <w:uiPriority w:val="99"/>
    <w:semiHidden/>
    <w:rsid w:val="00193BF9"/>
    <w:rPr>
      <w:b/>
      <w:bCs/>
      <w:color w:val="000000"/>
      <w:sz w:val="20"/>
      <w:szCs w:val="20"/>
    </w:rPr>
  </w:style>
  <w:style w:type="paragraph" w:styleId="ListParagraph">
    <w:name w:val="List Paragraph"/>
    <w:basedOn w:val="Normal"/>
    <w:uiPriority w:val="34"/>
    <w:qFormat/>
    <w:rsid w:val="00147988"/>
    <w:pPr>
      <w:widowControl/>
      <w:spacing w:after="200" w:line="276" w:lineRule="auto"/>
      <w:ind w:left="720"/>
      <w:contextualSpacing/>
    </w:pPr>
    <w:rPr>
      <w:rFonts w:asciiTheme="minorHAnsi" w:eastAsiaTheme="minorHAnsi" w:hAnsiTheme="minorHAnsi" w:cstheme="minorBidi"/>
      <w:color w:val="auto"/>
      <w:sz w:val="22"/>
      <w:szCs w:val="22"/>
      <w:lang w:val="en-GB" w:bidi="ar-SA"/>
    </w:rPr>
  </w:style>
  <w:style w:type="paragraph" w:styleId="FootnoteText">
    <w:name w:val="footnote text"/>
    <w:basedOn w:val="Normal"/>
    <w:link w:val="FootnoteTextChar"/>
    <w:uiPriority w:val="99"/>
    <w:semiHidden/>
    <w:unhideWhenUsed/>
    <w:rsid w:val="00147988"/>
    <w:pPr>
      <w:widowControl/>
    </w:pPr>
    <w:rPr>
      <w:rFonts w:asciiTheme="minorHAnsi" w:eastAsiaTheme="minorHAnsi" w:hAnsiTheme="minorHAnsi" w:cstheme="minorBidi"/>
      <w:color w:val="auto"/>
      <w:sz w:val="20"/>
      <w:szCs w:val="20"/>
      <w:lang w:val="en-GB" w:bidi="ar-SA"/>
    </w:rPr>
  </w:style>
  <w:style w:type="character" w:customStyle="1" w:styleId="FootnoteTextChar">
    <w:name w:val="Footnote Text Char"/>
    <w:basedOn w:val="DefaultParagraphFont"/>
    <w:link w:val="FootnoteText"/>
    <w:uiPriority w:val="99"/>
    <w:semiHidden/>
    <w:rsid w:val="00147988"/>
    <w:rPr>
      <w:rFonts w:asciiTheme="minorHAnsi" w:eastAsiaTheme="minorHAnsi" w:hAnsiTheme="minorHAnsi" w:cstheme="minorBidi"/>
      <w:sz w:val="20"/>
      <w:szCs w:val="20"/>
      <w:lang w:val="en-GB" w:bidi="ar-SA"/>
    </w:rPr>
  </w:style>
  <w:style w:type="character" w:styleId="FootnoteReference">
    <w:name w:val="footnote reference"/>
    <w:basedOn w:val="DefaultParagraphFont"/>
    <w:uiPriority w:val="99"/>
    <w:semiHidden/>
    <w:unhideWhenUsed/>
    <w:rsid w:val="00147988"/>
    <w:rPr>
      <w:vertAlign w:val="superscript"/>
    </w:rPr>
  </w:style>
  <w:style w:type="character" w:customStyle="1" w:styleId="fontstyle01">
    <w:name w:val="fontstyle01"/>
    <w:basedOn w:val="DefaultParagraphFont"/>
    <w:rsid w:val="00D6799D"/>
    <w:rPr>
      <w:rFonts w:ascii="Times New Roman" w:hAnsi="Times New Roman" w:cs="Times New Roman" w:hint="default"/>
      <w:b/>
      <w:bCs/>
      <w:i w:val="0"/>
      <w:iCs w:val="0"/>
      <w:color w:val="000000"/>
      <w:sz w:val="24"/>
      <w:szCs w:val="24"/>
    </w:rPr>
  </w:style>
  <w:style w:type="character" w:styleId="Hyperlink">
    <w:name w:val="Hyperlink"/>
    <w:basedOn w:val="DefaultParagraphFont"/>
    <w:uiPriority w:val="99"/>
    <w:semiHidden/>
    <w:unhideWhenUsed/>
    <w:rsid w:val="00C528D7"/>
    <w:rPr>
      <w:color w:val="0563C1" w:themeColor="hyperlink"/>
      <w:u w:val="single"/>
    </w:rPr>
  </w:style>
  <w:style w:type="table" w:styleId="TableGrid">
    <w:name w:val="Table Grid"/>
    <w:basedOn w:val="TableNormal"/>
    <w:uiPriority w:val="59"/>
    <w:rsid w:val="00C528D7"/>
    <w:pPr>
      <w:widowControl/>
    </w:pPr>
    <w:rPr>
      <w:rFonts w:asciiTheme="minorHAnsi" w:eastAsiaTheme="minorHAnsi" w:hAnsiTheme="minorHAnsi" w:cstheme="minorBidi"/>
      <w:sz w:val="22"/>
      <w:szCs w:val="22"/>
      <w:lang w:val="en-GB"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B736A"/>
    <w:pPr>
      <w:widowControl/>
      <w:spacing w:before="100" w:beforeAutospacing="1" w:after="100" w:afterAutospacing="1"/>
    </w:pPr>
    <w:rPr>
      <w:color w:val="auto"/>
      <w:lang w:val="en-GB" w:eastAsia="zh-CN" w:bidi="ar-SA"/>
    </w:rPr>
  </w:style>
  <w:style w:type="character" w:customStyle="1" w:styleId="normaltextrun">
    <w:name w:val="normaltextrun"/>
    <w:basedOn w:val="DefaultParagraphFont"/>
    <w:rsid w:val="007B736A"/>
  </w:style>
  <w:style w:type="character" w:customStyle="1" w:styleId="eop">
    <w:name w:val="eop"/>
    <w:basedOn w:val="DefaultParagraphFont"/>
    <w:rsid w:val="007B736A"/>
  </w:style>
  <w:style w:type="character" w:customStyle="1" w:styleId="scxw43076190">
    <w:name w:val="scxw43076190"/>
    <w:basedOn w:val="DefaultParagraphFont"/>
    <w:rsid w:val="007B7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302024">
      <w:bodyDiv w:val="1"/>
      <w:marLeft w:val="0"/>
      <w:marRight w:val="0"/>
      <w:marTop w:val="0"/>
      <w:marBottom w:val="0"/>
      <w:divBdr>
        <w:top w:val="none" w:sz="0" w:space="0" w:color="auto"/>
        <w:left w:val="none" w:sz="0" w:space="0" w:color="auto"/>
        <w:bottom w:val="none" w:sz="0" w:space="0" w:color="auto"/>
        <w:right w:val="none" w:sz="0" w:space="0" w:color="auto"/>
      </w:divBdr>
      <w:divsChild>
        <w:div w:id="1527871057">
          <w:marLeft w:val="0"/>
          <w:marRight w:val="0"/>
          <w:marTop w:val="0"/>
          <w:marBottom w:val="0"/>
          <w:divBdr>
            <w:top w:val="none" w:sz="0" w:space="0" w:color="auto"/>
            <w:left w:val="none" w:sz="0" w:space="0" w:color="auto"/>
            <w:bottom w:val="none" w:sz="0" w:space="0" w:color="auto"/>
            <w:right w:val="none" w:sz="0" w:space="0" w:color="auto"/>
          </w:divBdr>
        </w:div>
        <w:div w:id="1011371777">
          <w:marLeft w:val="0"/>
          <w:marRight w:val="0"/>
          <w:marTop w:val="0"/>
          <w:marBottom w:val="0"/>
          <w:divBdr>
            <w:top w:val="none" w:sz="0" w:space="0" w:color="auto"/>
            <w:left w:val="none" w:sz="0" w:space="0" w:color="auto"/>
            <w:bottom w:val="none" w:sz="0" w:space="0" w:color="auto"/>
            <w:right w:val="none" w:sz="0" w:space="0" w:color="auto"/>
          </w:divBdr>
        </w:div>
        <w:div w:id="1852645325">
          <w:marLeft w:val="0"/>
          <w:marRight w:val="0"/>
          <w:marTop w:val="0"/>
          <w:marBottom w:val="0"/>
          <w:divBdr>
            <w:top w:val="none" w:sz="0" w:space="0" w:color="auto"/>
            <w:left w:val="none" w:sz="0" w:space="0" w:color="auto"/>
            <w:bottom w:val="none" w:sz="0" w:space="0" w:color="auto"/>
            <w:right w:val="none" w:sz="0" w:space="0" w:color="auto"/>
          </w:divBdr>
        </w:div>
        <w:div w:id="453404707">
          <w:marLeft w:val="0"/>
          <w:marRight w:val="0"/>
          <w:marTop w:val="0"/>
          <w:marBottom w:val="0"/>
          <w:divBdr>
            <w:top w:val="none" w:sz="0" w:space="0" w:color="auto"/>
            <w:left w:val="none" w:sz="0" w:space="0" w:color="auto"/>
            <w:bottom w:val="none" w:sz="0" w:space="0" w:color="auto"/>
            <w:right w:val="none" w:sz="0" w:space="0" w:color="auto"/>
          </w:divBdr>
        </w:div>
      </w:divsChild>
    </w:div>
    <w:div w:id="1155490371">
      <w:bodyDiv w:val="1"/>
      <w:marLeft w:val="0"/>
      <w:marRight w:val="0"/>
      <w:marTop w:val="0"/>
      <w:marBottom w:val="0"/>
      <w:divBdr>
        <w:top w:val="none" w:sz="0" w:space="0" w:color="auto"/>
        <w:left w:val="none" w:sz="0" w:space="0" w:color="auto"/>
        <w:bottom w:val="none" w:sz="0" w:space="0" w:color="auto"/>
        <w:right w:val="none" w:sz="0" w:space="0" w:color="auto"/>
      </w:divBdr>
    </w:div>
    <w:div w:id="1777362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BAD6B90F990844849380189D456564" ma:contentTypeVersion="13" ma:contentTypeDescription="Create a new document." ma:contentTypeScope="" ma:versionID="67054ffb31da3b639da52eb4583cd4b6">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5ffddbfaf0273b59d943e87fa5e90f7c"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D3524-1690-484B-B50B-492CA832AEDE}">
  <ds:schemaRefs>
    <ds:schemaRef ds:uri="http://schemas.microsoft.com/office/2006/metadata/properties"/>
    <ds:schemaRef ds:uri="http://schemas.microsoft.com/office/infopath/2007/PartnerControls"/>
    <ds:schemaRef ds:uri="218fc245-16fb-4e80-b15a-44d5324d7fea"/>
  </ds:schemaRefs>
</ds:datastoreItem>
</file>

<file path=customXml/itemProps2.xml><?xml version="1.0" encoding="utf-8"?>
<ds:datastoreItem xmlns:ds="http://schemas.openxmlformats.org/officeDocument/2006/customXml" ds:itemID="{41F6229F-1B31-4D7F-975A-57554DFE4081}">
  <ds:schemaRefs>
    <ds:schemaRef ds:uri="http://schemas.microsoft.com/sharepoint/v3/contenttype/forms"/>
  </ds:schemaRefs>
</ds:datastoreItem>
</file>

<file path=customXml/itemProps3.xml><?xml version="1.0" encoding="utf-8"?>
<ds:datastoreItem xmlns:ds="http://schemas.openxmlformats.org/officeDocument/2006/customXml" ds:itemID="{D8B2488D-70FE-4582-B5EC-6C3C024B0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fc245-16fb-4e80-b15a-44d5324d7fea"/>
    <ds:schemaRef ds:uri="c938e5d9-4d9f-46ad-8df2-2c223b949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A8FA21-7991-4093-BCBE-E4F5F9D09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347</Words>
  <Characters>1978</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RAYNAL Julie (ENV)</dc:creator>
  <cp:lastModifiedBy>RVU</cp:lastModifiedBy>
  <cp:revision>16</cp:revision>
  <dcterms:created xsi:type="dcterms:W3CDTF">2020-12-16T15:16:00Z</dcterms:created>
  <dcterms:modified xsi:type="dcterms:W3CDTF">2020-12-16T19:06:00Z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ies>
</file>