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CD1" w:rsidRDefault="00530CD1">
      <w:pPr>
        <w:rPr>
          <w:ins w:id="0" w:author="Edoardo Gianotti" w:date="2020-07-10T11:29:00Z"/>
        </w:rPr>
      </w:pPr>
    </w:p>
    <w:p w:rsidR="0018003C" w:rsidRDefault="0018003C" w:rsidP="002A2D17">
      <w:pPr>
        <w:pStyle w:val="HChG"/>
      </w:pPr>
      <w:r>
        <w:tab/>
      </w:r>
      <w:r>
        <w:tab/>
      </w:r>
      <w:r w:rsidR="002A2D17">
        <w:t xml:space="preserve">Proposal for a new UN Regulation on uniform technical prescriptions concerning approval of immobilizers and approval of a vehicle </w:t>
      </w:r>
      <w:proofErr w:type="gramStart"/>
      <w:r w:rsidR="002A2D17">
        <w:t>with regard to</w:t>
      </w:r>
      <w:proofErr w:type="gramEnd"/>
      <w:r w:rsidR="002A2D17">
        <w:t xml:space="preserve"> its immobilizer</w:t>
      </w:r>
    </w:p>
    <w:p w:rsidR="002A2D17" w:rsidRDefault="002A2D17" w:rsidP="002A2D17">
      <w:pPr>
        <w:pStyle w:val="H1G"/>
        <w:rPr>
          <w:sz w:val="20"/>
        </w:rPr>
      </w:pPr>
      <w:r>
        <w:tab/>
      </w:r>
      <w:r>
        <w:tab/>
        <w:t>Submitted by</w:t>
      </w:r>
      <w:r w:rsidR="001C4CC8">
        <w:t xml:space="preserve"> the expert from the International Organization of Motor Vehicle Manufacturers</w:t>
      </w:r>
      <w:r w:rsidR="007F30D8" w:rsidRPr="007F30D8">
        <w:rPr>
          <w:rStyle w:val="FootnoteReference"/>
          <w:sz w:val="20"/>
          <w:vertAlign w:val="baseline"/>
        </w:rPr>
        <w:footnoteReference w:customMarkFollows="1" w:id="2"/>
        <w:t>*</w:t>
      </w:r>
    </w:p>
    <w:p w:rsidR="00A96016" w:rsidRPr="0016160F" w:rsidRDefault="001C4CC8" w:rsidP="0016160F">
      <w:pPr>
        <w:pStyle w:val="SingleTxtG"/>
        <w:ind w:firstLine="567"/>
        <w:rPr>
          <w:bCs/>
          <w:color w:val="000000" w:themeColor="text1"/>
        </w:rPr>
      </w:pPr>
      <w:r w:rsidRPr="00E2323D">
        <w:rPr>
          <w:color w:val="000000" w:themeColor="text1"/>
        </w:rPr>
        <w:t xml:space="preserve">The text reproduced below was prepared by </w:t>
      </w:r>
      <w:r>
        <w:rPr>
          <w:color w:val="000000" w:themeColor="text1"/>
        </w:rPr>
        <w:t xml:space="preserve">the </w:t>
      </w:r>
      <w:r w:rsidRPr="00E2323D">
        <w:rPr>
          <w:color w:val="000000" w:themeColor="text1"/>
        </w:rPr>
        <w:t xml:space="preserve">expert </w:t>
      </w:r>
      <w:r w:rsidRPr="003B5069">
        <w:rPr>
          <w:color w:val="000000" w:themeColor="text1"/>
        </w:rPr>
        <w:t xml:space="preserve">from the </w:t>
      </w:r>
      <w:r>
        <w:t>International Organization of Motor Vehicle Manufacturers</w:t>
      </w:r>
      <w:r w:rsidRPr="00E2323D">
        <w:rPr>
          <w:rStyle w:val="FootnoteReference"/>
          <w:bCs/>
          <w:color w:val="000000" w:themeColor="text1"/>
        </w:rPr>
        <w:t xml:space="preserve"> </w:t>
      </w:r>
      <w:r>
        <w:rPr>
          <w:bCs/>
          <w:color w:val="000000" w:themeColor="text1"/>
        </w:rPr>
        <w:t>(OICA). It is based on the text of UN Regulation No. 116 and is aimed at splitting the Regulation</w:t>
      </w:r>
      <w:r w:rsidR="00855100">
        <w:rPr>
          <w:bCs/>
          <w:color w:val="000000" w:themeColor="text1"/>
        </w:rPr>
        <w:t>.</w:t>
      </w:r>
    </w:p>
    <w:p w:rsidR="00D42D04" w:rsidRDefault="00D42D04">
      <w:pPr>
        <w:suppressAutoHyphens w:val="0"/>
        <w:spacing w:line="240" w:lineRule="auto"/>
        <w:rPr>
          <w:b/>
          <w:sz w:val="24"/>
        </w:rPr>
      </w:pPr>
      <w:r>
        <w:rPr>
          <w:b/>
          <w:sz w:val="24"/>
        </w:rPr>
        <w:br w:type="page"/>
      </w:r>
    </w:p>
    <w:p w:rsidR="006C2324" w:rsidRDefault="006C2324" w:rsidP="00A22528">
      <w:pPr>
        <w:pStyle w:val="HChG"/>
        <w:spacing w:after="480"/>
      </w:pPr>
      <w:r>
        <w:lastRenderedPageBreak/>
        <w:tab/>
      </w:r>
      <w:r>
        <w:tab/>
        <w:t xml:space="preserve">UN Regulation No. </w:t>
      </w:r>
      <w:r>
        <w:rPr>
          <w:sz w:val="26"/>
          <w:szCs w:val="18"/>
        </w:rPr>
        <w:t xml:space="preserve">[xxx] </w:t>
      </w:r>
      <w:r>
        <w:t xml:space="preserve">on uniform technical prescriptions concerning approval of immobilizers and approval of a vehicle </w:t>
      </w:r>
      <w:proofErr w:type="gramStart"/>
      <w:r>
        <w:t>with regard to</w:t>
      </w:r>
      <w:proofErr w:type="gramEnd"/>
      <w:r>
        <w:t xml:space="preserve"> its immobilizer</w:t>
      </w:r>
    </w:p>
    <w:p w:rsidR="00567EB0" w:rsidRPr="00DD1D4D" w:rsidRDefault="00567EB0" w:rsidP="00A22528">
      <w:pPr>
        <w:tabs>
          <w:tab w:val="left" w:pos="851"/>
        </w:tabs>
        <w:rPr>
          <w:sz w:val="28"/>
        </w:rPr>
      </w:pPr>
      <w:r w:rsidRPr="00DD1D4D">
        <w:rPr>
          <w:sz w:val="28"/>
        </w:rPr>
        <w:t>Contents</w:t>
      </w:r>
    </w:p>
    <w:p w:rsidR="0018003C" w:rsidRPr="00EF1471" w:rsidRDefault="00567EB0" w:rsidP="00567EB0">
      <w:pPr>
        <w:ind w:left="7371" w:right="-31" w:firstLine="567"/>
        <w:rPr>
          <w:u w:val="single"/>
        </w:rPr>
      </w:pPr>
      <w:r w:rsidRPr="00DD1D4D">
        <w:rPr>
          <w:i/>
          <w:sz w:val="18"/>
        </w:rPr>
        <w:t>Paragraphs</w:t>
      </w:r>
      <w:r w:rsidRPr="00DD1D4D">
        <w:rPr>
          <w:i/>
          <w:sz w:val="18"/>
        </w:rPr>
        <w:tab/>
        <w:t>Page</w:t>
      </w:r>
    </w:p>
    <w:p w:rsidR="00A96016" w:rsidRDefault="00A96016" w:rsidP="00567EB0">
      <w:pPr>
        <w:pStyle w:val="SingleTxtG"/>
        <w:ind w:left="0"/>
      </w:pPr>
      <w:r>
        <w:t>(Forthcoming)</w:t>
      </w:r>
    </w:p>
    <w:p w:rsidR="0018003C" w:rsidRPr="005164E7" w:rsidRDefault="0018003C" w:rsidP="0018003C">
      <w:pPr>
        <w:tabs>
          <w:tab w:val="left" w:pos="1110"/>
          <w:tab w:val="left" w:pos="1394"/>
          <w:tab w:val="left" w:pos="2493"/>
          <w:tab w:val="right" w:leader="dot" w:pos="8707"/>
        </w:tabs>
        <w:ind w:left="1395" w:hanging="1395"/>
      </w:pPr>
    </w:p>
    <w:p w:rsidR="0018003C" w:rsidRPr="005164E7" w:rsidRDefault="0018003C" w:rsidP="0018003C">
      <w:pPr>
        <w:tabs>
          <w:tab w:val="left" w:pos="1110"/>
          <w:tab w:val="left" w:pos="1394"/>
          <w:tab w:val="left" w:pos="2493"/>
          <w:tab w:val="right" w:leader="dot" w:pos="8707"/>
        </w:tabs>
        <w:ind w:left="1395" w:hanging="1395"/>
      </w:pPr>
      <w:r w:rsidRPr="005164E7">
        <w:br w:type="page"/>
      </w:r>
    </w:p>
    <w:p w:rsidR="0018003C" w:rsidRPr="003A2F25" w:rsidRDefault="003A2F25" w:rsidP="003A2F25">
      <w:pPr>
        <w:pStyle w:val="HChG"/>
      </w:pPr>
      <w:r w:rsidRPr="003A2F25">
        <w:rPr>
          <w:b w:val="0"/>
        </w:rPr>
        <w:lastRenderedPageBreak/>
        <w:tab/>
      </w:r>
      <w:r w:rsidRPr="003A2F25">
        <w:rPr>
          <w:bCs/>
        </w:rPr>
        <w:t>1.</w:t>
      </w:r>
      <w:r>
        <w:tab/>
      </w:r>
      <w:r w:rsidR="0018003C" w:rsidRPr="003A2F25">
        <w:t>S</w:t>
      </w:r>
      <w:r w:rsidR="00992E03" w:rsidRPr="003A2F25">
        <w:t>cope</w:t>
      </w:r>
    </w:p>
    <w:p w:rsidR="0018003C" w:rsidRPr="005164E7" w:rsidRDefault="00992E03" w:rsidP="00992E03">
      <w:pPr>
        <w:pStyle w:val="SingleTxtG"/>
        <w:tabs>
          <w:tab w:val="left" w:pos="1134"/>
        </w:tabs>
      </w:pPr>
      <w:r>
        <w:tab/>
      </w:r>
      <w:r w:rsidR="0018003C" w:rsidRPr="005164E7">
        <w:t xml:space="preserve">This </w:t>
      </w:r>
      <w:r w:rsidR="003A2F25">
        <w:t xml:space="preserve">UN </w:t>
      </w:r>
      <w:r w:rsidR="0018003C" w:rsidRPr="005164E7">
        <w:t>Regulation applies to:</w:t>
      </w:r>
    </w:p>
    <w:p w:rsidR="0018003C" w:rsidRPr="005164E7" w:rsidRDefault="00E64C38" w:rsidP="003A2F25">
      <w:pPr>
        <w:tabs>
          <w:tab w:val="left" w:pos="851"/>
        </w:tabs>
        <w:spacing w:after="240"/>
        <w:ind w:left="2268" w:hanging="1134"/>
        <w:jc w:val="both"/>
      </w:pPr>
      <w:r>
        <w:t>1.1</w:t>
      </w:r>
      <w:r w:rsidR="00E571B8">
        <w:t>.</w:t>
      </w:r>
      <w:r w:rsidR="00992E03">
        <w:tab/>
      </w:r>
      <w:r w:rsidR="00992E03">
        <w:tab/>
      </w:r>
      <w:r w:rsidR="0018003C" w:rsidRPr="005164E7">
        <w:t xml:space="preserve">Approval of </w:t>
      </w:r>
    </w:p>
    <w:p w:rsidR="0018003C" w:rsidRPr="005164E7" w:rsidRDefault="003A2F25" w:rsidP="003A2F25">
      <w:pPr>
        <w:pStyle w:val="SingleTxtG"/>
        <w:ind w:left="2268" w:hanging="1134"/>
      </w:pPr>
      <w:r>
        <w:tab/>
      </w:r>
      <w:r w:rsidR="00992E03">
        <w:t>(</w:t>
      </w:r>
      <w:r w:rsidR="00E571B8">
        <w:t>a</w:t>
      </w:r>
      <w:r w:rsidR="00992E03">
        <w:t>)</w:t>
      </w:r>
      <w:r w:rsidR="00992E03">
        <w:tab/>
      </w:r>
      <w:r w:rsidR="00855100">
        <w:t>“</w:t>
      </w:r>
      <w:r w:rsidR="0018003C" w:rsidRPr="005164E7">
        <w:t>I</w:t>
      </w:r>
      <w:r w:rsidR="00855100">
        <w:t>f</w:t>
      </w:r>
      <w:r w:rsidR="0018003C">
        <w:t xml:space="preserve"> fitted</w:t>
      </w:r>
      <w:r w:rsidR="00855100">
        <w:t>”</w:t>
      </w:r>
      <w:r w:rsidR="0018003C">
        <w:t xml:space="preserve"> i</w:t>
      </w:r>
      <w:r w:rsidR="0018003C" w:rsidRPr="005164E7">
        <w:t xml:space="preserve">mmobilizers primarily dedicated to vehicles of </w:t>
      </w:r>
      <w:r w:rsidR="00855100">
        <w:t>C</w:t>
      </w:r>
      <w:r w:rsidR="0018003C" w:rsidRPr="005164E7">
        <w:t>ategor</w:t>
      </w:r>
      <w:r w:rsidR="00855100">
        <w:t>ies</w:t>
      </w:r>
      <w:r w:rsidR="0018003C" w:rsidRPr="005164E7">
        <w:t xml:space="preserve"> M</w:t>
      </w:r>
      <w:r w:rsidR="0018003C" w:rsidRPr="00855100">
        <w:rPr>
          <w:vertAlign w:val="subscript"/>
        </w:rPr>
        <w:t>1</w:t>
      </w:r>
      <w:r w:rsidR="0018003C" w:rsidRPr="005164E7">
        <w:t xml:space="preserve"> </w:t>
      </w:r>
      <w:r w:rsidR="00855100">
        <w:t>and</w:t>
      </w:r>
      <w:r w:rsidR="0018003C" w:rsidRPr="005164E7">
        <w:t xml:space="preserve"> N</w:t>
      </w:r>
      <w:r w:rsidR="0018003C" w:rsidRPr="00855100">
        <w:rPr>
          <w:vertAlign w:val="subscript"/>
        </w:rPr>
        <w:t>1</w:t>
      </w:r>
      <w:r w:rsidR="0018003C" w:rsidRPr="005164E7">
        <w:t xml:space="preserve"> with a maximum mass of not more than 2 tonnes</w:t>
      </w:r>
      <w:r w:rsidR="00992E03">
        <w:t>;</w:t>
      </w:r>
      <w:r w:rsidR="0018003C" w:rsidRPr="005164E7">
        <w:t xml:space="preserve"> and </w:t>
      </w:r>
    </w:p>
    <w:p w:rsidR="0018003C" w:rsidRPr="005164E7" w:rsidRDefault="00992E03" w:rsidP="003A2F25">
      <w:pPr>
        <w:pStyle w:val="SingleTxtG"/>
        <w:ind w:left="2268"/>
      </w:pPr>
      <w:r>
        <w:t>(</w:t>
      </w:r>
      <w:r w:rsidR="00E571B8">
        <w:t>b</w:t>
      </w:r>
      <w:r>
        <w:t>)</w:t>
      </w:r>
      <w:r>
        <w:tab/>
      </w:r>
      <w:r w:rsidR="008465E5">
        <w:t>V</w:t>
      </w:r>
      <w:r w:rsidR="0018003C" w:rsidRPr="005164E7">
        <w:t xml:space="preserve">ehicles of </w:t>
      </w:r>
      <w:r w:rsidR="008465E5">
        <w:t>C</w:t>
      </w:r>
      <w:r w:rsidR="0018003C" w:rsidRPr="005164E7">
        <w:t>ategory M</w:t>
      </w:r>
      <w:r w:rsidR="0018003C" w:rsidRPr="00855100">
        <w:rPr>
          <w:vertAlign w:val="subscript"/>
        </w:rPr>
        <w:t>1</w:t>
      </w:r>
      <w:r w:rsidR="0018003C" w:rsidRPr="005164E7">
        <w:t xml:space="preserve"> and vehicles of </w:t>
      </w:r>
      <w:r w:rsidR="008465E5">
        <w:t>C</w:t>
      </w:r>
      <w:r w:rsidR="0018003C" w:rsidRPr="005164E7">
        <w:t>ategory N</w:t>
      </w:r>
      <w:r w:rsidR="0018003C" w:rsidRPr="00855100">
        <w:rPr>
          <w:vertAlign w:val="subscript"/>
        </w:rPr>
        <w:t>1</w:t>
      </w:r>
      <w:r w:rsidR="0018003C" w:rsidRPr="005164E7">
        <w:t xml:space="preserve"> with a maximum mass of not more than 2 tonnes with regard to </w:t>
      </w:r>
      <w:r w:rsidR="0018003C">
        <w:t xml:space="preserve">fitted </w:t>
      </w:r>
      <w:r w:rsidR="0018003C" w:rsidRPr="005164E7">
        <w:t>immobilizers.</w:t>
      </w:r>
      <w:r w:rsidR="0018003C">
        <w:rPr>
          <w:rStyle w:val="FootnoteReference"/>
        </w:rPr>
        <w:footnoteReference w:id="3"/>
      </w:r>
      <w:r w:rsidR="00855100">
        <w:t xml:space="preserve"> </w:t>
      </w:r>
      <w:r w:rsidR="00855100">
        <w:rPr>
          <w:rStyle w:val="FootnoteReference"/>
        </w:rPr>
        <w:footnoteReference w:id="4"/>
      </w:r>
    </w:p>
    <w:p w:rsidR="0018003C" w:rsidRDefault="00992E03" w:rsidP="003A2F25">
      <w:pPr>
        <w:pStyle w:val="SingleTxtG"/>
        <w:ind w:left="2268" w:hanging="1134"/>
      </w:pPr>
      <w:r>
        <w:t>1.2.</w:t>
      </w:r>
      <w:r>
        <w:tab/>
      </w:r>
      <w:r w:rsidR="0018003C" w:rsidRPr="005164E7">
        <w:t>At the request of the manufacturer, Contracting Parties may grant approvals to vehicles of other categories and to immobilizers for fitment to such vehicles.</w:t>
      </w:r>
    </w:p>
    <w:p w:rsidR="0018003C" w:rsidRPr="005164E7" w:rsidRDefault="003F5DC8" w:rsidP="003A2F25">
      <w:pPr>
        <w:tabs>
          <w:tab w:val="left" w:pos="567"/>
          <w:tab w:val="left" w:pos="1701"/>
        </w:tabs>
        <w:spacing w:after="240"/>
        <w:ind w:left="2268" w:right="1134" w:hanging="1134"/>
        <w:jc w:val="both"/>
      </w:pPr>
      <w:r>
        <w:t>1.3.</w:t>
      </w:r>
      <w:r>
        <w:tab/>
      </w:r>
      <w:r w:rsidR="0074317D">
        <w:tab/>
      </w:r>
      <w:r w:rsidR="0018003C" w:rsidRPr="001C0EE1">
        <w:t>This Regulation does not apply to radio transmission</w:t>
      </w:r>
      <w:r w:rsidR="0018003C">
        <w:t xml:space="preserve"> frequencies</w:t>
      </w:r>
      <w:r w:rsidR="0018003C" w:rsidRPr="001C0EE1">
        <w:t>, whether or not related to the protection of vehicles against unauthorized use.</w:t>
      </w:r>
    </w:p>
    <w:p w:rsidR="0018003C" w:rsidRPr="003F5DC8" w:rsidRDefault="0018003C" w:rsidP="00A22528">
      <w:pPr>
        <w:pStyle w:val="HChG"/>
        <w:tabs>
          <w:tab w:val="clear" w:pos="851"/>
        </w:tabs>
        <w:ind w:hanging="567"/>
      </w:pPr>
      <w:r w:rsidRPr="003F5DC8">
        <w:t>2.</w:t>
      </w:r>
      <w:r w:rsidRPr="003F5DC8">
        <w:tab/>
        <w:t>D</w:t>
      </w:r>
      <w:r w:rsidR="003F5DC8">
        <w:t>efinitions</w:t>
      </w:r>
      <w:r w:rsidRPr="003F5DC8" w:rsidDel="00FD0599">
        <w:t xml:space="preserve"> </w:t>
      </w:r>
    </w:p>
    <w:p w:rsidR="0018003C" w:rsidRPr="005164E7" w:rsidRDefault="0018003C" w:rsidP="003A2F25">
      <w:pPr>
        <w:pStyle w:val="SingleTxtG"/>
        <w:ind w:left="2268" w:hanging="1125"/>
        <w:rPr>
          <w:lang w:val="en-US" w:eastAsia="de-DE"/>
        </w:rPr>
      </w:pPr>
      <w:r w:rsidRPr="005164E7">
        <w:rPr>
          <w:lang w:val="en-US" w:eastAsia="de-DE"/>
        </w:rPr>
        <w:t>2.1.</w:t>
      </w:r>
      <w:r w:rsidRPr="005164E7">
        <w:rPr>
          <w:lang w:val="en-US" w:eastAsia="de-DE"/>
        </w:rPr>
        <w:tab/>
        <w:t>"</w:t>
      </w:r>
      <w:r w:rsidRPr="005164E7">
        <w:rPr>
          <w:i/>
          <w:iCs/>
          <w:lang w:val="en-US" w:eastAsia="de-DE"/>
        </w:rPr>
        <w:t>Component</w:t>
      </w:r>
      <w:r w:rsidRPr="005164E7">
        <w:rPr>
          <w:lang w:val="en-US" w:eastAsia="de-DE"/>
        </w:rPr>
        <w:t>" means a device subject to the requirements of this regulation and intended to be part of a vehicle, which may be type-approved independently of a vehicle where this regulation makes express provisions for so doing;</w:t>
      </w:r>
    </w:p>
    <w:p w:rsidR="0018003C" w:rsidRPr="005164E7" w:rsidRDefault="0018003C" w:rsidP="003A2F25">
      <w:pPr>
        <w:pStyle w:val="SingleTxtG"/>
        <w:tabs>
          <w:tab w:val="left" w:pos="1134"/>
        </w:tabs>
        <w:ind w:left="2268" w:hanging="1125"/>
        <w:rPr>
          <w:lang w:val="en-US" w:eastAsia="de-DE"/>
        </w:rPr>
      </w:pPr>
      <w:r w:rsidRPr="005164E7">
        <w:rPr>
          <w:lang w:val="en-US" w:eastAsia="de-DE"/>
        </w:rPr>
        <w:t>2.2.</w:t>
      </w:r>
      <w:r w:rsidRPr="005164E7">
        <w:rPr>
          <w:lang w:val="en-US" w:eastAsia="de-DE"/>
        </w:rPr>
        <w:tab/>
      </w:r>
      <w:r w:rsidR="003F5DC8">
        <w:rPr>
          <w:lang w:val="en-US" w:eastAsia="de-DE"/>
        </w:rPr>
        <w:tab/>
      </w:r>
      <w:r w:rsidRPr="005164E7">
        <w:rPr>
          <w:lang w:val="en-US" w:eastAsia="de-DE"/>
        </w:rPr>
        <w:t>"</w:t>
      </w:r>
      <w:r w:rsidRPr="005164E7">
        <w:rPr>
          <w:i/>
          <w:iCs/>
          <w:lang w:val="en-US" w:eastAsia="de-DE"/>
        </w:rPr>
        <w:t>Separate technical unit</w:t>
      </w:r>
      <w:r w:rsidRPr="005164E7">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rsidR="0018003C" w:rsidRPr="005164E7" w:rsidRDefault="0018003C" w:rsidP="003A2F25">
      <w:pPr>
        <w:pStyle w:val="SingleTxtG"/>
        <w:tabs>
          <w:tab w:val="left" w:pos="1134"/>
        </w:tabs>
        <w:ind w:left="2268" w:hanging="1125"/>
      </w:pPr>
      <w:r w:rsidRPr="005164E7">
        <w:t>2.3.</w:t>
      </w:r>
      <w:r w:rsidRPr="005164E7">
        <w:tab/>
      </w:r>
      <w:r w:rsidR="003F5DC8">
        <w:tab/>
      </w:r>
      <w:r w:rsidRPr="005164E7">
        <w:t>"</w:t>
      </w:r>
      <w:r w:rsidRPr="00855100">
        <w:rPr>
          <w:i/>
          <w:iCs/>
        </w:rPr>
        <w:t>Manufacturer</w:t>
      </w:r>
      <w:r w:rsidRPr="005164E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rsidR="0018003C" w:rsidRPr="005164E7" w:rsidRDefault="0018003C" w:rsidP="003A2F25">
      <w:pPr>
        <w:pStyle w:val="SingleTxtG"/>
        <w:ind w:left="2268" w:hanging="1134"/>
      </w:pPr>
      <w:r w:rsidRPr="005164E7">
        <w:t>2.4.</w:t>
      </w:r>
      <w:r w:rsidRPr="005164E7">
        <w:tab/>
        <w:t>"</w:t>
      </w:r>
      <w:r w:rsidRPr="00855100">
        <w:rPr>
          <w:i/>
          <w:iCs/>
        </w:rPr>
        <w:t>Immobilizer</w:t>
      </w:r>
      <w:r w:rsidRPr="005164E7">
        <w:t>" means a device which is intended to prevent normal driving away of a vehicle under its own power (prevention of unauthorized use).</w:t>
      </w:r>
    </w:p>
    <w:p w:rsidR="0018003C" w:rsidRPr="005164E7" w:rsidRDefault="0018003C" w:rsidP="003A2F25">
      <w:pPr>
        <w:pStyle w:val="SingleTxtG"/>
        <w:ind w:left="2268" w:hanging="1134"/>
        <w:rPr>
          <w:szCs w:val="22"/>
        </w:rPr>
      </w:pPr>
      <w:r w:rsidRPr="005164E7">
        <w:rPr>
          <w:szCs w:val="22"/>
        </w:rPr>
        <w:t>2.5.</w:t>
      </w:r>
      <w:r w:rsidRPr="005164E7">
        <w:rPr>
          <w:szCs w:val="22"/>
        </w:rPr>
        <w:tab/>
        <w:t>"</w:t>
      </w:r>
      <w:r w:rsidRPr="00855100">
        <w:rPr>
          <w:i/>
          <w:iCs/>
          <w:szCs w:val="22"/>
        </w:rPr>
        <w:t>Control equipment</w:t>
      </w:r>
      <w:r w:rsidRPr="005164E7">
        <w:rPr>
          <w:szCs w:val="22"/>
        </w:rPr>
        <w:t>" means equipment necessary for the setting and/or unsetting of an immobilizer.</w:t>
      </w:r>
    </w:p>
    <w:p w:rsidR="0018003C" w:rsidRPr="005164E7" w:rsidRDefault="0018003C" w:rsidP="003A2F25">
      <w:pPr>
        <w:pStyle w:val="SingleTxtG"/>
        <w:ind w:left="2268" w:hanging="1134"/>
        <w:rPr>
          <w:szCs w:val="22"/>
        </w:rPr>
      </w:pPr>
      <w:r w:rsidRPr="005164E7">
        <w:rPr>
          <w:szCs w:val="22"/>
        </w:rPr>
        <w:t>2.6.</w:t>
      </w:r>
      <w:r w:rsidRPr="005164E7">
        <w:rPr>
          <w:szCs w:val="22"/>
        </w:rPr>
        <w:tab/>
        <w:t>"</w:t>
      </w:r>
      <w:r w:rsidRPr="00855100">
        <w:rPr>
          <w:i/>
          <w:iCs/>
          <w:szCs w:val="22"/>
        </w:rPr>
        <w:t>Status display</w:t>
      </w:r>
      <w:r w:rsidRPr="005164E7">
        <w:rPr>
          <w:szCs w:val="22"/>
        </w:rPr>
        <w:t>" means any device intended to indicate the status of the immobilizer (set/unset, change of set to unset and vice versa).</w:t>
      </w:r>
    </w:p>
    <w:p w:rsidR="0018003C" w:rsidRPr="005164E7" w:rsidRDefault="0018003C" w:rsidP="003A2F25">
      <w:pPr>
        <w:pStyle w:val="SingleTxtG"/>
        <w:ind w:left="2268" w:hanging="1134"/>
        <w:rPr>
          <w:szCs w:val="22"/>
        </w:rPr>
      </w:pPr>
      <w:r w:rsidRPr="005164E7">
        <w:rPr>
          <w:szCs w:val="22"/>
        </w:rPr>
        <w:t>2.7.</w:t>
      </w:r>
      <w:r w:rsidRPr="005164E7">
        <w:rPr>
          <w:szCs w:val="22"/>
        </w:rPr>
        <w:tab/>
        <w:t>"</w:t>
      </w:r>
      <w:r w:rsidRPr="00855100">
        <w:rPr>
          <w:i/>
          <w:iCs/>
          <w:szCs w:val="22"/>
        </w:rPr>
        <w:t>Set state</w:t>
      </w:r>
      <w:r w:rsidRPr="005164E7">
        <w:rPr>
          <w:szCs w:val="22"/>
        </w:rPr>
        <w:t>" means the state in which the vehicle cannot be driven normally under its own power.</w:t>
      </w:r>
    </w:p>
    <w:p w:rsidR="0018003C" w:rsidRPr="005164E7" w:rsidRDefault="0018003C" w:rsidP="003A2F25">
      <w:pPr>
        <w:pStyle w:val="SingleTxtG"/>
        <w:ind w:left="2268" w:hanging="1134"/>
        <w:rPr>
          <w:szCs w:val="22"/>
        </w:rPr>
      </w:pPr>
      <w:r w:rsidRPr="005164E7">
        <w:rPr>
          <w:szCs w:val="22"/>
        </w:rPr>
        <w:t>2.8.</w:t>
      </w:r>
      <w:r w:rsidRPr="005164E7">
        <w:rPr>
          <w:szCs w:val="22"/>
        </w:rPr>
        <w:tab/>
        <w:t>"</w:t>
      </w:r>
      <w:r w:rsidRPr="00855100">
        <w:rPr>
          <w:i/>
          <w:iCs/>
          <w:szCs w:val="22"/>
        </w:rPr>
        <w:t>Unset state</w:t>
      </w:r>
      <w:r w:rsidRPr="005164E7">
        <w:rPr>
          <w:szCs w:val="22"/>
        </w:rPr>
        <w:t>" means the state in which the vehicle can be driven normally.</w:t>
      </w:r>
    </w:p>
    <w:p w:rsidR="0018003C" w:rsidRPr="005164E7" w:rsidRDefault="0018003C" w:rsidP="003A2F25">
      <w:pPr>
        <w:pStyle w:val="SingleTxtG"/>
        <w:ind w:left="2268" w:hanging="1134"/>
        <w:rPr>
          <w:szCs w:val="22"/>
        </w:rPr>
      </w:pPr>
      <w:r w:rsidRPr="005164E7">
        <w:rPr>
          <w:szCs w:val="22"/>
        </w:rPr>
        <w:t>2.9.</w:t>
      </w:r>
      <w:r w:rsidRPr="005164E7">
        <w:rPr>
          <w:szCs w:val="22"/>
        </w:rPr>
        <w:tab/>
        <w:t>"</w:t>
      </w:r>
      <w:r w:rsidRPr="00855100">
        <w:rPr>
          <w:i/>
          <w:iCs/>
          <w:szCs w:val="22"/>
        </w:rPr>
        <w:t>Key</w:t>
      </w:r>
      <w:r w:rsidRPr="005164E7">
        <w:rPr>
          <w:szCs w:val="22"/>
        </w:rPr>
        <w:t>" means any device designed and constructed to provide a method of operating a locking system, which is designed and constructed to be operated only by that device</w:t>
      </w:r>
    </w:p>
    <w:p w:rsidR="0018003C" w:rsidRPr="005164E7" w:rsidRDefault="0018003C" w:rsidP="003A2F25">
      <w:pPr>
        <w:pStyle w:val="SingleTxtG"/>
        <w:ind w:left="2268" w:hanging="1134"/>
        <w:rPr>
          <w:szCs w:val="22"/>
        </w:rPr>
      </w:pPr>
      <w:r w:rsidRPr="005164E7">
        <w:rPr>
          <w:szCs w:val="22"/>
        </w:rPr>
        <w:t>2.10.</w:t>
      </w:r>
      <w:r w:rsidRPr="005164E7">
        <w:rPr>
          <w:szCs w:val="22"/>
        </w:rPr>
        <w:tab/>
        <w:t>"</w:t>
      </w:r>
      <w:r w:rsidRPr="00855100">
        <w:rPr>
          <w:i/>
          <w:iCs/>
          <w:szCs w:val="22"/>
        </w:rPr>
        <w:t>Override</w:t>
      </w:r>
      <w:r w:rsidRPr="005164E7">
        <w:rPr>
          <w:szCs w:val="22"/>
        </w:rPr>
        <w:t>" means a design feature which locks the immobilizer in the unset condition.</w:t>
      </w:r>
    </w:p>
    <w:p w:rsidR="0018003C" w:rsidRPr="005164E7" w:rsidRDefault="0018003C" w:rsidP="003A2F25">
      <w:pPr>
        <w:pStyle w:val="SingleTxtG"/>
        <w:ind w:left="2268" w:hanging="1134"/>
        <w:rPr>
          <w:szCs w:val="22"/>
        </w:rPr>
      </w:pPr>
      <w:r w:rsidRPr="005164E7">
        <w:rPr>
          <w:szCs w:val="22"/>
        </w:rPr>
        <w:t>2.11.</w:t>
      </w:r>
      <w:r w:rsidRPr="005164E7">
        <w:rPr>
          <w:szCs w:val="22"/>
        </w:rPr>
        <w:tab/>
        <w:t>"</w:t>
      </w:r>
      <w:r w:rsidRPr="00855100">
        <w:rPr>
          <w:i/>
          <w:iCs/>
          <w:szCs w:val="22"/>
        </w:rPr>
        <w:t>Rolling code</w:t>
      </w:r>
      <w:r w:rsidRPr="005164E7">
        <w:rPr>
          <w:szCs w:val="22"/>
        </w:rPr>
        <w:t>" means an electronic code consisting of several elements the combination of which changes at random after each operation of the transmitting unit.</w:t>
      </w:r>
    </w:p>
    <w:p w:rsidR="0018003C" w:rsidRPr="005164E7" w:rsidRDefault="0018003C" w:rsidP="003A2F25">
      <w:pPr>
        <w:pStyle w:val="SingleTxtG"/>
        <w:ind w:left="2268" w:hanging="1134"/>
        <w:rPr>
          <w:szCs w:val="22"/>
        </w:rPr>
      </w:pPr>
      <w:r w:rsidRPr="005164E7">
        <w:rPr>
          <w:szCs w:val="22"/>
        </w:rPr>
        <w:lastRenderedPageBreak/>
        <w:t>2.12.</w:t>
      </w:r>
      <w:r w:rsidRPr="005164E7">
        <w:rPr>
          <w:szCs w:val="22"/>
        </w:rPr>
        <w:tab/>
        <w:t>"</w:t>
      </w:r>
      <w:r w:rsidRPr="00855100">
        <w:rPr>
          <w:i/>
          <w:iCs/>
          <w:szCs w:val="22"/>
        </w:rPr>
        <w:t>Type of immobilizer</w:t>
      </w:r>
      <w:r w:rsidRPr="005164E7">
        <w:rPr>
          <w:szCs w:val="22"/>
        </w:rPr>
        <w:t>" means systems which do not differ significantly in such essential aspects as:</w:t>
      </w:r>
    </w:p>
    <w:p w:rsidR="0018003C" w:rsidRPr="005164E7" w:rsidRDefault="00091D9A" w:rsidP="003A2F25">
      <w:pPr>
        <w:pStyle w:val="SingleTxtG"/>
        <w:ind w:left="1701" w:firstLine="567"/>
      </w:pPr>
      <w:r>
        <w:t>(a)</w:t>
      </w:r>
      <w:r>
        <w:tab/>
        <w:t>T</w:t>
      </w:r>
      <w:r w:rsidR="0018003C" w:rsidRPr="005164E7">
        <w:t>he manufacturer's trade name or mark</w:t>
      </w:r>
      <w:r>
        <w:t>;</w:t>
      </w:r>
    </w:p>
    <w:p w:rsidR="0018003C" w:rsidRPr="005164E7" w:rsidRDefault="00091D9A" w:rsidP="003A2F25">
      <w:pPr>
        <w:pStyle w:val="SingleTxtG"/>
        <w:ind w:left="1701" w:firstLine="567"/>
      </w:pPr>
      <w:r>
        <w:t>(b)</w:t>
      </w:r>
      <w:r>
        <w:tab/>
        <w:t>T</w:t>
      </w:r>
      <w:r w:rsidR="0018003C" w:rsidRPr="005164E7">
        <w:t>he kind of control equipment</w:t>
      </w:r>
      <w:r>
        <w:t>;</w:t>
      </w:r>
    </w:p>
    <w:p w:rsidR="0018003C" w:rsidRPr="005164E7" w:rsidRDefault="00091D9A" w:rsidP="003A2F25">
      <w:pPr>
        <w:pStyle w:val="SingleTxtG"/>
        <w:ind w:left="2268"/>
      </w:pPr>
      <w:r>
        <w:t>(c)</w:t>
      </w:r>
      <w:r>
        <w:tab/>
        <w:t>T</w:t>
      </w:r>
      <w:r w:rsidR="0018003C" w:rsidRPr="005164E7">
        <w:t>he design of their operation on the relevant vehicle system(s) (as referred to in paragraph 5.2.1. below).</w:t>
      </w:r>
    </w:p>
    <w:p w:rsidR="0018003C" w:rsidRPr="005164E7" w:rsidRDefault="0018003C" w:rsidP="003A2F25">
      <w:pPr>
        <w:pStyle w:val="SingleTxtG"/>
        <w:ind w:left="2268" w:hanging="1134"/>
      </w:pPr>
      <w:r w:rsidRPr="005164E7">
        <w:t>2.13.</w:t>
      </w:r>
      <w:r w:rsidRPr="005164E7">
        <w:tab/>
        <w:t>"</w:t>
      </w:r>
      <w:r w:rsidRPr="00855100">
        <w:rPr>
          <w:i/>
          <w:iCs/>
        </w:rPr>
        <w:t>Vehicle type with regard to its immobilizer</w:t>
      </w:r>
      <w:r w:rsidRPr="005164E7">
        <w:t>" means vehicles which do not differ significantly in such essential aspects as:</w:t>
      </w:r>
    </w:p>
    <w:p w:rsidR="0018003C" w:rsidRPr="005164E7" w:rsidRDefault="0018003C" w:rsidP="003A2F25">
      <w:pPr>
        <w:pStyle w:val="SingleTxtG"/>
        <w:ind w:left="2268"/>
      </w:pPr>
      <w:r w:rsidRPr="005164E7">
        <w:t>(a)</w:t>
      </w:r>
      <w:r w:rsidRPr="005164E7">
        <w:tab/>
      </w:r>
      <w:r w:rsidR="00091D9A">
        <w:t>T</w:t>
      </w:r>
      <w:r w:rsidRPr="005164E7">
        <w:t>he manufacturer's trade name or mark</w:t>
      </w:r>
      <w:r w:rsidR="00091D9A">
        <w:t>;</w:t>
      </w:r>
    </w:p>
    <w:p w:rsidR="0018003C" w:rsidRPr="005164E7" w:rsidRDefault="0018003C" w:rsidP="003A2F25">
      <w:pPr>
        <w:pStyle w:val="SingleTxtG"/>
        <w:ind w:left="2268"/>
      </w:pPr>
      <w:r w:rsidRPr="005164E7">
        <w:t>(b)</w:t>
      </w:r>
      <w:r w:rsidRPr="005164E7">
        <w:tab/>
      </w:r>
      <w:r w:rsidR="00091D9A">
        <w:t>V</w:t>
      </w:r>
      <w:r w:rsidRPr="005164E7">
        <w:t>ehicle features which significantly influence the performances of the immobilizer</w:t>
      </w:r>
      <w:r w:rsidR="00091D9A">
        <w:t>;</w:t>
      </w:r>
    </w:p>
    <w:p w:rsidR="0018003C" w:rsidRPr="005164E7" w:rsidRDefault="0018003C" w:rsidP="003A2F25">
      <w:pPr>
        <w:pStyle w:val="SingleTxtG"/>
        <w:ind w:left="2268"/>
      </w:pPr>
      <w:r w:rsidRPr="005164E7">
        <w:t>(c)</w:t>
      </w:r>
      <w:r w:rsidRPr="005164E7">
        <w:tab/>
      </w:r>
      <w:r w:rsidR="00091D9A">
        <w:t>T</w:t>
      </w:r>
      <w:r w:rsidRPr="005164E7">
        <w:t>he type and design of the immobilizer.</w:t>
      </w:r>
    </w:p>
    <w:p w:rsidR="0018003C" w:rsidRPr="005164E7" w:rsidRDefault="0018003C" w:rsidP="0074266B">
      <w:pPr>
        <w:pStyle w:val="HChG"/>
        <w:ind w:hanging="567"/>
      </w:pPr>
      <w:r w:rsidRPr="005164E7">
        <w:t>3.</w:t>
      </w:r>
      <w:r w:rsidRPr="005164E7">
        <w:tab/>
      </w:r>
      <w:r w:rsidR="003A2F25">
        <w:tab/>
      </w:r>
      <w:r w:rsidRPr="005164E7">
        <w:t>A</w:t>
      </w:r>
      <w:r w:rsidR="00091D9A">
        <w:t>pplication for approval</w:t>
      </w:r>
    </w:p>
    <w:p w:rsidR="0018003C" w:rsidRPr="005164E7" w:rsidRDefault="0018003C" w:rsidP="003A2F25">
      <w:pPr>
        <w:pStyle w:val="SingleTxtG"/>
        <w:ind w:left="2268" w:hanging="1134"/>
      </w:pPr>
      <w:r w:rsidRPr="005164E7">
        <w:t>3.1.</w:t>
      </w:r>
      <w:r w:rsidRPr="005164E7">
        <w:tab/>
        <w:t>The application for approval of a vehicle or component type with regard to this Regulation shall be submitted by the manufacturer.</w:t>
      </w:r>
    </w:p>
    <w:p w:rsidR="0018003C" w:rsidRPr="005164E7" w:rsidRDefault="0018003C" w:rsidP="003A2F25">
      <w:pPr>
        <w:pStyle w:val="SingleTxtG"/>
        <w:ind w:left="2268" w:hanging="1134"/>
        <w:rPr>
          <w:lang w:val="en-US"/>
        </w:rPr>
      </w:pPr>
      <w:r w:rsidRPr="005164E7">
        <w:t>3.2.</w:t>
      </w:r>
      <w:r w:rsidRPr="005164E7">
        <w:rPr>
          <w:rStyle w:val="CommentReference"/>
        </w:rPr>
        <w:t xml:space="preserve"> </w:t>
      </w:r>
      <w:r w:rsidRPr="005164E7">
        <w:tab/>
        <w:t xml:space="preserve">It shall be accompanied by an information document </w:t>
      </w:r>
      <w:r w:rsidRPr="008465E5">
        <w:rPr>
          <w:bCs/>
        </w:rPr>
        <w:t>established</w:t>
      </w:r>
      <w:r w:rsidRPr="00383D0D">
        <w:rPr>
          <w:b/>
        </w:rPr>
        <w:t xml:space="preserve"> </w:t>
      </w:r>
      <w:r w:rsidRPr="005164E7">
        <w:t>in accordance with the model shown in Annex 1, and giving a description of the technical characteristics of the immobilizer and the method(s) of installation for each make and type of vehicle on which the immobilizer is intended to be installed.</w:t>
      </w:r>
    </w:p>
    <w:p w:rsidR="0018003C" w:rsidRPr="005164E7" w:rsidRDefault="0018003C" w:rsidP="003A2F25">
      <w:pPr>
        <w:pStyle w:val="SingleTxtG"/>
        <w:ind w:left="2268" w:hanging="1134"/>
      </w:pPr>
      <w:r w:rsidRPr="005164E7">
        <w:t>3.3.</w:t>
      </w:r>
      <w:r w:rsidRPr="005164E7">
        <w:tab/>
        <w:t>Vehicle(s) / component(s) representative of the type(s) to be approved shall be submitted to the technical service responsible for conducting the approval tests.</w:t>
      </w:r>
    </w:p>
    <w:p w:rsidR="0018003C" w:rsidRPr="005164E7" w:rsidRDefault="00711BD5" w:rsidP="00797BAF">
      <w:pPr>
        <w:pStyle w:val="HChG"/>
        <w:tabs>
          <w:tab w:val="clear" w:pos="851"/>
          <w:tab w:val="left" w:pos="567"/>
        </w:tabs>
      </w:pPr>
      <w:r>
        <w:tab/>
      </w:r>
      <w:r w:rsidR="0018003C" w:rsidRPr="005164E7">
        <w:t>4.</w:t>
      </w:r>
      <w:r w:rsidR="0018003C" w:rsidRPr="005164E7">
        <w:tab/>
      </w:r>
      <w:r w:rsidR="0031052E">
        <w:tab/>
      </w:r>
      <w:r w:rsidR="0018003C" w:rsidRPr="005164E7">
        <w:t>A</w:t>
      </w:r>
      <w:r>
        <w:t>pproval</w:t>
      </w:r>
    </w:p>
    <w:p w:rsidR="0018003C" w:rsidRPr="005164E7" w:rsidRDefault="0018003C" w:rsidP="003A2F25">
      <w:pPr>
        <w:pStyle w:val="SingleTxtG"/>
        <w:ind w:left="2268" w:hanging="1134"/>
      </w:pPr>
      <w:r w:rsidRPr="005164E7">
        <w:t>4.1.</w:t>
      </w:r>
      <w:r w:rsidRPr="005164E7">
        <w:tab/>
        <w:t>If the type submitted for approval to this Regulation meets the requirements of this Regulation, approval of that type shall be granted.</w:t>
      </w:r>
    </w:p>
    <w:p w:rsidR="0018003C" w:rsidRPr="005164E7" w:rsidRDefault="0018003C" w:rsidP="003A2F25">
      <w:pPr>
        <w:pStyle w:val="SingleTxtG"/>
        <w:ind w:left="2268" w:hanging="1134"/>
      </w:pPr>
      <w:r w:rsidRPr="005164E7">
        <w:t>4.2.</w:t>
      </w:r>
      <w:r w:rsidRPr="005164E7">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5164E7">
        <w:rPr>
          <w:i/>
          <w:iCs/>
        </w:rPr>
        <w:t xml:space="preserve"> </w:t>
      </w:r>
      <w:r w:rsidRPr="005164E7">
        <w:t>The same Contracting Party shall not assign the same number to another type of vehicle or component as defined in this Regulation.</w:t>
      </w:r>
    </w:p>
    <w:p w:rsidR="0018003C" w:rsidRPr="005164E7" w:rsidRDefault="0018003C" w:rsidP="003A2F25">
      <w:pPr>
        <w:pStyle w:val="SingleTxtG"/>
        <w:ind w:left="2268" w:hanging="1134"/>
      </w:pPr>
      <w:r w:rsidRPr="005164E7">
        <w:t>4.3.</w:t>
      </w:r>
      <w:r w:rsidRPr="005164E7">
        <w:tab/>
        <w:t>Notice of approval or of extension of approval of a type pursuant to this Regulation shall be communicated to the Contracting Parties to the Agreement applying this Regulation by means of a form conforming to the model in Annex 2 to this Regulation.</w:t>
      </w:r>
    </w:p>
    <w:p w:rsidR="00091D9A" w:rsidRDefault="0018003C" w:rsidP="003A2F25">
      <w:pPr>
        <w:pStyle w:val="SingleTxtG"/>
        <w:ind w:left="2268" w:hanging="1134"/>
      </w:pPr>
      <w:r w:rsidRPr="005164E7">
        <w:t>4.4.</w:t>
      </w:r>
      <w:r w:rsidRPr="005164E7">
        <w:tab/>
        <w:t>There shall be affixed, conspicuously and in a readily accessible place specified on the approval form, to every vehicle or component conforming to a type approved under this Regulation, an international approval mark consisting of:</w:t>
      </w:r>
    </w:p>
    <w:p w:rsidR="00091D9A" w:rsidRPr="005164E7" w:rsidRDefault="00091D9A" w:rsidP="003A2F25">
      <w:pPr>
        <w:pStyle w:val="SingleTxtG"/>
        <w:ind w:left="2268" w:hanging="1134"/>
      </w:pPr>
      <w:r w:rsidRPr="005164E7">
        <w:t>4.4.1.</w:t>
      </w:r>
      <w:r w:rsidRPr="005164E7">
        <w:tab/>
        <w:t>a circle surrounding the letter "E" followed by the distinguishing number of the country which has granted approval </w:t>
      </w:r>
      <w:r w:rsidR="00A96016">
        <w:rPr>
          <w:rStyle w:val="FootnoteReference"/>
        </w:rPr>
        <w:footnoteReference w:customMarkFollows="1" w:id="5"/>
        <w:t>3</w:t>
      </w:r>
      <w:r w:rsidRPr="005164E7">
        <w:t>, and</w:t>
      </w:r>
    </w:p>
    <w:p w:rsidR="0018003C" w:rsidRPr="005164E7" w:rsidRDefault="0018003C" w:rsidP="003A2F25">
      <w:pPr>
        <w:pStyle w:val="SingleTxtG"/>
        <w:ind w:left="2268" w:hanging="1134"/>
      </w:pPr>
      <w:r w:rsidRPr="005164E7">
        <w:lastRenderedPageBreak/>
        <w:t>4.4.2.</w:t>
      </w:r>
      <w:r w:rsidRPr="005164E7">
        <w:tab/>
        <w:t>the number of this Regulation, followed by the letter "R", a dash and the approval number, to the right of the circle prescribed in paragraph 4.4.1.</w:t>
      </w:r>
    </w:p>
    <w:p w:rsidR="0018003C" w:rsidRPr="005164E7" w:rsidRDefault="0018003C" w:rsidP="003A2F25">
      <w:pPr>
        <w:pStyle w:val="SingleTxtG"/>
        <w:ind w:left="2268" w:hanging="1134"/>
      </w:pPr>
      <w:r w:rsidRPr="005164E7">
        <w:t>4.5.</w:t>
      </w:r>
      <w:r w:rsidRPr="005164E7">
        <w:tab/>
        <w:t>If a type conforms to a type approved, under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rsidR="0018003C" w:rsidRPr="005164E7" w:rsidRDefault="0018003C" w:rsidP="003A2F25">
      <w:pPr>
        <w:pStyle w:val="SingleTxtG"/>
        <w:ind w:left="2268" w:hanging="1134"/>
      </w:pPr>
      <w:r w:rsidRPr="005164E7">
        <w:t>4.6.</w:t>
      </w:r>
      <w:r w:rsidRPr="005164E7">
        <w:tab/>
        <w:t>The approval mark shall be clearly legible and be indelible.</w:t>
      </w:r>
    </w:p>
    <w:p w:rsidR="0018003C" w:rsidRPr="005164E7" w:rsidRDefault="0018003C" w:rsidP="003A2F25">
      <w:pPr>
        <w:pStyle w:val="SingleTxtG"/>
        <w:ind w:left="2268" w:hanging="1134"/>
      </w:pPr>
      <w:r w:rsidRPr="005164E7">
        <w:t>4.7.</w:t>
      </w:r>
      <w:r w:rsidRPr="005164E7">
        <w:tab/>
        <w:t>In the case of a vehicle, the approval mark shall be placed close to or on the vehicle data plate affixed by the manufacturer.</w:t>
      </w:r>
    </w:p>
    <w:p w:rsidR="0018003C" w:rsidRPr="005164E7" w:rsidRDefault="0018003C" w:rsidP="003A2F25">
      <w:pPr>
        <w:pStyle w:val="SingleTxtG"/>
        <w:ind w:left="2268" w:hanging="1134"/>
      </w:pPr>
      <w:r w:rsidRPr="005164E7">
        <w:t>4.8.</w:t>
      </w:r>
      <w:r w:rsidRPr="005164E7">
        <w:tab/>
        <w:t>In the case of a component approved separately as an</w:t>
      </w:r>
      <w:r w:rsidRPr="005164E7">
        <w:rPr>
          <w:strike/>
        </w:rPr>
        <w:t xml:space="preserve"> </w:t>
      </w:r>
      <w:r w:rsidRPr="005164E7">
        <w:t xml:space="preserve">immobilizer, the approval mark shall be affixed by the manufacturer to the major element(s) of the device. In the case of a component approved as an immobilizer under this regulation and an alarm system under UN Regulation No. </w:t>
      </w:r>
      <w:r w:rsidR="008465E5">
        <w:t>[</w:t>
      </w:r>
      <w:r w:rsidRPr="005164E7">
        <w:t>XXX</w:t>
      </w:r>
      <w:r w:rsidR="008465E5">
        <w:t>]</w:t>
      </w:r>
      <w:ins w:id="1" w:author="BENOIT MOREAU - U161387" w:date="2020-02-21T15:55:00Z">
        <w:r w:rsidR="00DB56BF">
          <w:t xml:space="preserve"> </w:t>
        </w:r>
      </w:ins>
      <w:ins w:id="2" w:author="BENOIT MOREAU - U161387" w:date="2020-02-21T15:57:00Z">
        <w:r w:rsidR="00B74435">
          <w:rPr>
            <w:b/>
            <w:bCs/>
            <w:lang w:val="en-US"/>
          </w:rPr>
          <w:t>[</w:t>
        </w:r>
      </w:ins>
      <w:ins w:id="3" w:author="BENOIT MOREAU - U161387" w:date="2020-02-21T16:00:00Z">
        <w:r w:rsidR="00DB56BF">
          <w:rPr>
            <w:b/>
            <w:bCs/>
            <w:lang w:val="en-US"/>
          </w:rPr>
          <w:t xml:space="preserve">or </w:t>
        </w:r>
      </w:ins>
      <w:ins w:id="4" w:author="BENOIT MOREAU - U161387" w:date="2020-02-21T15:57:00Z">
        <w:r w:rsidR="00B74435">
          <w:rPr>
            <w:b/>
            <w:bCs/>
            <w:lang w:val="en-US"/>
          </w:rPr>
          <w:t>UN Regulation No. 116 supplement 7 to the original version, or UN Regulation No. 97 supplement 8 to the 01 series of amendments]</w:t>
        </w:r>
      </w:ins>
      <w:r w:rsidRPr="008465E5">
        <w:rPr>
          <w:bCs/>
        </w:rPr>
        <w:t xml:space="preserve"> both approval marks </w:t>
      </w:r>
      <w:r w:rsidRPr="005164E7">
        <w:t>shall be affixed by the manufacturer to the major element(s) of the device.</w:t>
      </w:r>
    </w:p>
    <w:p w:rsidR="0018003C" w:rsidRPr="005164E7" w:rsidRDefault="0018003C" w:rsidP="003A2F25">
      <w:pPr>
        <w:pStyle w:val="SingleTxtG"/>
        <w:ind w:left="2268" w:hanging="1134"/>
      </w:pPr>
      <w:r w:rsidRPr="005164E7">
        <w:t>4.9.</w:t>
      </w:r>
      <w:r w:rsidRPr="005164E7">
        <w:tab/>
        <w:t>Annex 3</w:t>
      </w:r>
      <w:r w:rsidRPr="005164E7">
        <w:rPr>
          <w:i/>
          <w:iCs/>
        </w:rPr>
        <w:t xml:space="preserve"> </w:t>
      </w:r>
      <w:r w:rsidRPr="005164E7">
        <w:t>to this Regulation gives examples of arrangements of approval marks.</w:t>
      </w:r>
    </w:p>
    <w:p w:rsidR="0018003C" w:rsidRPr="005164E7" w:rsidRDefault="0018003C" w:rsidP="003A2F25">
      <w:pPr>
        <w:pStyle w:val="SingleTxtG"/>
        <w:ind w:left="2268" w:hanging="1134"/>
      </w:pPr>
      <w:r w:rsidRPr="005164E7">
        <w:t>4.10.</w:t>
      </w:r>
      <w:r w:rsidRPr="005164E7">
        <w:tab/>
        <w:t>As an alternative to the approval mark described in paragraph 4.4. above, a certificate of conformity shall be issued for every immobilizer offered for sale.</w:t>
      </w:r>
    </w:p>
    <w:p w:rsidR="0018003C" w:rsidRPr="005164E7" w:rsidRDefault="0018003C" w:rsidP="003A2F25">
      <w:pPr>
        <w:pStyle w:val="SingleTxtG"/>
        <w:ind w:left="2268"/>
      </w:pPr>
      <w:r w:rsidRPr="005164E7">
        <w:t>Where a</w:t>
      </w:r>
      <w:r w:rsidR="008465E5">
        <w:t>n</w:t>
      </w:r>
      <w:r w:rsidRPr="005164E7">
        <w:t xml:space="preserve"> immobilizer manufacturer supplies an unmarked immobilizer approved to this Regulation to a vehicle manufacturer, for fitment by that manufacturer as original equipment for a vehicle model or range of vehicle models, the immobilizer manufacturer shall supply a number of copies of the certificate of conformity to the vehicle manufacturer, sufficient for that manufacturer to obtain the vehicle approval of this Regulation.</w:t>
      </w:r>
    </w:p>
    <w:p w:rsidR="0018003C" w:rsidRPr="005164E7" w:rsidRDefault="0018003C" w:rsidP="003A2F25">
      <w:pPr>
        <w:pStyle w:val="SingleTxtG"/>
        <w:ind w:left="2268"/>
      </w:pPr>
      <w:r w:rsidRPr="005164E7">
        <w:t>If the immobilizer is made up of separate components, its main component(s) shall bear a reference mark and the certificate of conformity shall provide a list of such reference marks.</w:t>
      </w:r>
    </w:p>
    <w:p w:rsidR="0018003C" w:rsidRDefault="0018003C" w:rsidP="003A2F25">
      <w:pPr>
        <w:pStyle w:val="SingleTxtG"/>
        <w:ind w:left="2268" w:hanging="1"/>
      </w:pPr>
      <w:r w:rsidRPr="005164E7">
        <w:t>A model of the certificate of conformity is given in Annex</w:t>
      </w:r>
      <w:del w:id="5" w:author="BENOIT MOREAU - U161387" w:date="2020-02-21T15:58:00Z">
        <w:r w:rsidRPr="00814B3D" w:rsidDel="00B74435">
          <w:rPr>
            <w:strike/>
          </w:rPr>
          <w:delText xml:space="preserve"> 6 </w:delText>
        </w:r>
      </w:del>
      <w:r w:rsidRPr="00B74435">
        <w:rPr>
          <w:rPrChange w:id="6" w:author="BENOIT MOREAU - U161387" w:date="2020-02-21T15:59:00Z">
            <w:rPr>
              <w:b/>
            </w:rPr>
          </w:rPrChange>
        </w:rPr>
        <w:t>4</w:t>
      </w:r>
      <w:r w:rsidRPr="005164E7">
        <w:t xml:space="preserve"> to this Regulation.</w:t>
      </w:r>
    </w:p>
    <w:p w:rsidR="0018003C" w:rsidRPr="008465E5" w:rsidRDefault="0018003C" w:rsidP="003A2F25">
      <w:pPr>
        <w:pStyle w:val="SingleTxtG"/>
        <w:ind w:left="2268" w:hanging="1134"/>
      </w:pPr>
      <w:r w:rsidRPr="008465E5">
        <w:t>4.11.</w:t>
      </w:r>
      <w:r w:rsidRPr="008465E5">
        <w:tab/>
        <w:t>When an immobilizer</w:t>
      </w:r>
      <w:r w:rsidR="008465E5" w:rsidRPr="008465E5">
        <w:t>,</w:t>
      </w:r>
      <w:r w:rsidRPr="008465E5">
        <w:t xml:space="preserve"> approved to this Regulation </w:t>
      </w:r>
      <w:ins w:id="7" w:author="BENOIT MOREAU - U161387" w:date="2020-02-21T16:00:00Z">
        <w:r w:rsidR="00DB56BF">
          <w:rPr>
            <w:b/>
            <w:bCs/>
            <w:lang w:val="en-US"/>
          </w:rPr>
          <w:t>[or UN Regulation No. 116 supplement 7 to the original version, or UN Regulation No. 97 supplement 8 to the 01 series of amendments]</w:t>
        </w:r>
        <w:r w:rsidR="00DB56BF" w:rsidRPr="008465E5">
          <w:rPr>
            <w:bCs/>
          </w:rPr>
          <w:t xml:space="preserve"> </w:t>
        </w:r>
      </w:ins>
      <w:r w:rsidRPr="008465E5">
        <w:t>as a separate technical unit</w:t>
      </w:r>
      <w:r w:rsidR="008465E5" w:rsidRPr="008465E5">
        <w:t>,</w:t>
      </w:r>
      <w:r w:rsidRPr="008465E5">
        <w:t xml:space="preserve"> is installed in a vehicle submitted for approval to this Regulation, tests required to be passed by an immobilizer in order to obtain approval to this Regulation shall not be repeated.</w:t>
      </w:r>
    </w:p>
    <w:p w:rsidR="0018003C" w:rsidRPr="005164E7" w:rsidRDefault="00711BD5" w:rsidP="00711BD5">
      <w:pPr>
        <w:pStyle w:val="HChG"/>
      </w:pPr>
      <w:r>
        <w:tab/>
      </w:r>
      <w:r w:rsidR="0018003C" w:rsidRPr="005164E7">
        <w:t>5.</w:t>
      </w:r>
      <w:r w:rsidR="0018003C" w:rsidRPr="005164E7">
        <w:tab/>
      </w:r>
      <w:r w:rsidR="00EF76AC">
        <w:tab/>
      </w:r>
      <w:r w:rsidR="0018003C" w:rsidRPr="005164E7">
        <w:t>S</w:t>
      </w:r>
      <w:r w:rsidR="00067B38">
        <w:t>pecifications</w:t>
      </w:r>
      <w:r w:rsidR="0018003C" w:rsidRPr="005164E7">
        <w:t xml:space="preserve"> </w:t>
      </w:r>
    </w:p>
    <w:p w:rsidR="0018003C" w:rsidRPr="003A2F25" w:rsidRDefault="0018003C" w:rsidP="003A2F25">
      <w:pPr>
        <w:pStyle w:val="SingleTxtG"/>
        <w:ind w:left="2268" w:hanging="1134"/>
      </w:pPr>
      <w:r w:rsidRPr="003A2F25">
        <w:t>5.1.</w:t>
      </w:r>
      <w:r w:rsidRPr="003A2F25">
        <w:tab/>
        <w:t>G</w:t>
      </w:r>
      <w:r w:rsidR="00067B38" w:rsidRPr="003A2F25">
        <w:t>eneral</w:t>
      </w:r>
      <w:r w:rsidRPr="003A2F25">
        <w:t xml:space="preserve"> S</w:t>
      </w:r>
      <w:r w:rsidR="00067B38" w:rsidRPr="003A2F25">
        <w:t>pecifications</w:t>
      </w:r>
    </w:p>
    <w:p w:rsidR="0018003C" w:rsidRPr="005164E7" w:rsidRDefault="0018003C" w:rsidP="003A2F25">
      <w:pPr>
        <w:pStyle w:val="SingleTxtG"/>
        <w:spacing w:line="240" w:lineRule="auto"/>
        <w:ind w:left="2268" w:hanging="1134"/>
      </w:pPr>
      <w:r w:rsidRPr="005164E7">
        <w:t>5.1.1.</w:t>
      </w:r>
      <w:r w:rsidRPr="005164E7">
        <w:tab/>
        <w:t>It must be possible to set and unset the immobilizer in accordance with these requirements.</w:t>
      </w:r>
    </w:p>
    <w:p w:rsidR="0018003C" w:rsidRPr="005164E7" w:rsidRDefault="0018003C" w:rsidP="003A2F25">
      <w:pPr>
        <w:tabs>
          <w:tab w:val="right" w:leader="dot" w:pos="8707"/>
        </w:tabs>
        <w:spacing w:after="120" w:line="240" w:lineRule="auto"/>
        <w:ind w:left="2268" w:right="1133" w:hanging="1134"/>
        <w:jc w:val="both"/>
        <w:rPr>
          <w:szCs w:val="22"/>
        </w:rPr>
      </w:pPr>
      <w:r w:rsidRPr="005164E7">
        <w:rPr>
          <w:szCs w:val="22"/>
        </w:rPr>
        <w:t>5.1.</w:t>
      </w:r>
      <w:r>
        <w:rPr>
          <w:szCs w:val="22"/>
        </w:rPr>
        <w:t>2</w:t>
      </w:r>
      <w:r w:rsidRPr="005164E7">
        <w:rPr>
          <w:szCs w:val="22"/>
        </w:rPr>
        <w:t>.</w:t>
      </w:r>
      <w:r w:rsidRPr="005164E7">
        <w:rPr>
          <w:szCs w:val="22"/>
        </w:rPr>
        <w:tab/>
        <w:t>An immobilizer and its installation shall be so designed that any equipped vehicle continues to meet the technical requirements.</w:t>
      </w:r>
    </w:p>
    <w:p w:rsidR="0018003C" w:rsidRPr="008465E5" w:rsidRDefault="0018003C" w:rsidP="003A2F25">
      <w:pPr>
        <w:pStyle w:val="SingleTxtG"/>
        <w:spacing w:line="240" w:lineRule="auto"/>
        <w:ind w:left="2268" w:hanging="1134"/>
      </w:pPr>
      <w:r w:rsidRPr="005164E7">
        <w:rPr>
          <w:szCs w:val="22"/>
        </w:rPr>
        <w:t>5.1</w:t>
      </w:r>
      <w:r w:rsidRPr="005164E7">
        <w:t>.</w:t>
      </w:r>
      <w:r>
        <w:t>3</w:t>
      </w:r>
      <w:r w:rsidRPr="005164E7">
        <w:t>.</w:t>
      </w:r>
      <w:r w:rsidRPr="005164E7">
        <w:tab/>
        <w:t xml:space="preserve">It shall not be possible for an immobilizer to enter the set state when the ignition key is in the engine </w:t>
      </w:r>
      <w:r w:rsidRPr="008465E5">
        <w:t>running mode, except when:</w:t>
      </w:r>
    </w:p>
    <w:p w:rsidR="0018003C" w:rsidRPr="005164E7" w:rsidRDefault="00067B38" w:rsidP="003A2F25">
      <w:pPr>
        <w:pStyle w:val="SingleTxtG"/>
        <w:spacing w:line="240" w:lineRule="auto"/>
        <w:ind w:left="2268"/>
      </w:pPr>
      <w:r>
        <w:t>(a)</w:t>
      </w:r>
      <w:r>
        <w:tab/>
      </w:r>
      <w:r w:rsidR="0018003C" w:rsidRPr="005164E7">
        <w:t xml:space="preserve">The vehicle is equipped </w:t>
      </w:r>
      <w:r w:rsidR="0018003C" w:rsidRPr="008465E5">
        <w:rPr>
          <w:bCs/>
        </w:rPr>
        <w:t>or i</w:t>
      </w:r>
      <w:r w:rsidR="0018003C" w:rsidRPr="005164E7">
        <w:t>ntended to be equipped for ambulance, fire brigade or police purposes; or</w:t>
      </w:r>
    </w:p>
    <w:p w:rsidR="0018003C" w:rsidRPr="005164E7" w:rsidRDefault="003A2F25" w:rsidP="003A2F25">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spacing w:after="120" w:line="240" w:lineRule="auto"/>
        <w:ind w:left="2268" w:hanging="567"/>
        <w:jc w:val="both"/>
        <w:rPr>
          <w:szCs w:val="22"/>
        </w:rPr>
      </w:pPr>
      <w:r>
        <w:rPr>
          <w:szCs w:val="22"/>
        </w:rPr>
        <w:tab/>
      </w:r>
      <w:r>
        <w:rPr>
          <w:szCs w:val="22"/>
        </w:rPr>
        <w:tab/>
      </w:r>
      <w:r w:rsidR="0018003C" w:rsidRPr="005164E7">
        <w:rPr>
          <w:szCs w:val="22"/>
        </w:rPr>
        <w:t>(b)</w:t>
      </w:r>
      <w:r w:rsidR="0018003C" w:rsidRPr="005164E7">
        <w:rPr>
          <w:szCs w:val="22"/>
        </w:rPr>
        <w:tab/>
        <w:t>the engine is required to:</w:t>
      </w:r>
    </w:p>
    <w:p w:rsidR="0018003C" w:rsidRPr="005164E7" w:rsidRDefault="0018003C" w:rsidP="003A2F25">
      <w:pPr>
        <w:pStyle w:val="SingleTxtG"/>
        <w:spacing w:line="240" w:lineRule="auto"/>
        <w:ind w:left="2268" w:firstLine="567"/>
      </w:pPr>
      <w:r w:rsidRPr="005164E7">
        <w:lastRenderedPageBreak/>
        <w:t>(i)</w:t>
      </w:r>
      <w:r w:rsidRPr="005164E7">
        <w:tab/>
        <w:t>drive machinery forming part of, or mounted on, the vehicle for purposes other than driving the vehicle; or</w:t>
      </w:r>
    </w:p>
    <w:p w:rsidR="0018003C" w:rsidRPr="005164E7" w:rsidRDefault="0018003C" w:rsidP="003A2F25">
      <w:pPr>
        <w:pStyle w:val="SingleTxtG"/>
        <w:spacing w:line="240" w:lineRule="auto"/>
        <w:ind w:left="2268" w:firstLine="567"/>
      </w:pPr>
      <w:r w:rsidRPr="005164E7">
        <w:t>(ii)</w:t>
      </w:r>
      <w:r w:rsidRPr="005164E7">
        <w:tab/>
        <w:t>maintain the electrical power of the batteries of the vehicle at a level required for driving that machinery or apparatus;</w:t>
      </w:r>
    </w:p>
    <w:p w:rsidR="0018003C" w:rsidRPr="005164E7" w:rsidRDefault="0018003C" w:rsidP="003A2F25">
      <w:pPr>
        <w:tabs>
          <w:tab w:val="left" w:pos="0"/>
          <w:tab w:val="decimal" w:pos="720"/>
        </w:tabs>
        <w:spacing w:after="120" w:line="240" w:lineRule="auto"/>
        <w:ind w:left="2268" w:right="1133" w:hanging="1701"/>
        <w:jc w:val="both"/>
        <w:rPr>
          <w:rStyle w:val="1"/>
        </w:rPr>
      </w:pPr>
      <w:r w:rsidRPr="005164E7">
        <w:rPr>
          <w:rStyle w:val="1"/>
        </w:rPr>
        <w:tab/>
      </w:r>
      <w:r w:rsidRPr="005164E7">
        <w:rPr>
          <w:rStyle w:val="1"/>
        </w:rPr>
        <w:tab/>
        <w:t>and the vehicle is stationary with the parking brake applied.  When this exception is used, this fact shall be stated under item 2 of the addendum to the communication document (Annex 2 to this Regulation).</w:t>
      </w:r>
    </w:p>
    <w:p w:rsidR="0018003C" w:rsidRPr="005164E7" w:rsidRDefault="0018003C" w:rsidP="003A2F25">
      <w:pPr>
        <w:pStyle w:val="SingleTxtG"/>
        <w:spacing w:line="240" w:lineRule="auto"/>
        <w:ind w:left="2268" w:hanging="1134"/>
      </w:pPr>
      <w:r w:rsidRPr="005164E7">
        <w:t>5.1.</w:t>
      </w:r>
      <w:r>
        <w:t>4</w:t>
      </w:r>
      <w:r w:rsidRPr="005164E7">
        <w:t>.</w:t>
      </w:r>
      <w:r w:rsidRPr="005164E7">
        <w:tab/>
        <w:t>It shall not be possible to permanently override an immobilizer.</w:t>
      </w:r>
    </w:p>
    <w:p w:rsidR="0018003C" w:rsidRPr="005164E7" w:rsidRDefault="0018003C" w:rsidP="003A2F25">
      <w:pPr>
        <w:pStyle w:val="SingleTxtG"/>
        <w:spacing w:line="240" w:lineRule="auto"/>
        <w:ind w:left="2268" w:hanging="1134"/>
      </w:pPr>
      <w:r w:rsidRPr="005164E7">
        <w:t>5.1.</w:t>
      </w:r>
      <w:r>
        <w:t>5</w:t>
      </w:r>
      <w:r w:rsidRPr="005164E7">
        <w:t>.</w:t>
      </w:r>
      <w:r w:rsidRPr="005164E7">
        <w:tab/>
        <w:t>The immobilizer shall be designed and built such that when installed it shall not adversely affect the designed function and the safe operation of the vehicle, even in the case of malfunction.</w:t>
      </w:r>
    </w:p>
    <w:p w:rsidR="0018003C" w:rsidRPr="005164E7" w:rsidRDefault="0018003C" w:rsidP="003A2F25">
      <w:pPr>
        <w:pStyle w:val="SingleTxtG"/>
        <w:ind w:left="2268" w:hanging="1134"/>
      </w:pPr>
      <w:r w:rsidRPr="005164E7">
        <w:t>5.1.</w:t>
      </w:r>
      <w:r>
        <w:t>6</w:t>
      </w:r>
      <w:r w:rsidRPr="005164E7">
        <w:t>.</w:t>
      </w:r>
      <w:r w:rsidRPr="005164E7">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 It shall be difficult and time consuming to replace a major component or assembly in order to bypass the immobilizer.</w:t>
      </w:r>
    </w:p>
    <w:p w:rsidR="0018003C" w:rsidRPr="005164E7" w:rsidRDefault="0018003C" w:rsidP="003A2F25">
      <w:pPr>
        <w:pStyle w:val="SingleTxtG"/>
        <w:ind w:left="2268" w:hanging="1134"/>
        <w:rPr>
          <w:szCs w:val="22"/>
        </w:rPr>
      </w:pPr>
      <w:r w:rsidRPr="005164E7">
        <w:rPr>
          <w:szCs w:val="22"/>
        </w:rPr>
        <w:t>5.1.</w:t>
      </w:r>
      <w:r>
        <w:rPr>
          <w:szCs w:val="22"/>
        </w:rPr>
        <w:t>7</w:t>
      </w:r>
      <w:r w:rsidRPr="005164E7">
        <w:rPr>
          <w:szCs w:val="22"/>
        </w:rPr>
        <w:t>.</w:t>
      </w:r>
      <w:r w:rsidRPr="005164E7">
        <w:rPr>
          <w:szCs w:val="22"/>
        </w:rPr>
        <w:tab/>
        <w:t>An immobilizer shall be so designed and built such that when installed as specified by the manufacturer it is able to withstand the environment within the vehicle for a reasonable lifetime (for testing see paragraph 5.3.).  More particularly the electrical properties of the on-board circuitry shall not be adversely affected by the addition of the immobilizer (lead cross-sections, contact safety, etc.)</w:t>
      </w:r>
    </w:p>
    <w:p w:rsidR="0018003C" w:rsidRPr="005164E7" w:rsidRDefault="0018003C" w:rsidP="003A2F25">
      <w:pPr>
        <w:pStyle w:val="SingleTxtG"/>
        <w:ind w:left="2268" w:hanging="1134"/>
      </w:pPr>
      <w:r w:rsidRPr="005164E7">
        <w:t>5.1.</w:t>
      </w:r>
      <w:r>
        <w:t>8</w:t>
      </w:r>
      <w:r w:rsidRPr="005164E7">
        <w:t>.</w:t>
      </w:r>
      <w:r w:rsidRPr="005164E7">
        <w:tab/>
        <w:t>An immobilizer may be combined with other vehicle systems or may be integrated into them (e.g. engine management, alarm systems).</w:t>
      </w:r>
    </w:p>
    <w:p w:rsidR="0018003C" w:rsidRPr="005164E7" w:rsidRDefault="0018003C" w:rsidP="003A2F25">
      <w:pPr>
        <w:pStyle w:val="SingleTxtG"/>
        <w:ind w:left="2268" w:hanging="1134"/>
      </w:pPr>
      <w:r w:rsidRPr="005164E7">
        <w:t>5.1.1</w:t>
      </w:r>
      <w:r>
        <w:t>1</w:t>
      </w:r>
      <w:r w:rsidRPr="005164E7">
        <w:t>.</w:t>
      </w:r>
      <w:r w:rsidRPr="005164E7">
        <w:tab/>
        <w:t>It shall not be possible for an immobilizer to prevent the release of the brakes of the vehicle, except in the case of an immobilizer which prevents the release of pneumatically released spring brakes </w:t>
      </w:r>
      <w:r>
        <w:t>4</w:t>
      </w:r>
      <w:r w:rsidRPr="00B7146D">
        <w:rPr>
          <w:rStyle w:val="FootnoteReference"/>
          <w:strike/>
          <w:u w:val="single"/>
        </w:rPr>
        <w:footnoteReference w:customMarkFollows="1" w:id="6"/>
        <w:t>9</w:t>
      </w:r>
      <w:r w:rsidRPr="005164E7">
        <w:t xml:space="preserve">/ and functions in such a way that in normal operation, or in failure conditions, the technical requirements of </w:t>
      </w:r>
      <w:r w:rsidR="00A96016">
        <w:t>UN </w:t>
      </w:r>
      <w:r w:rsidRPr="005164E7">
        <w:t>Regulation No. 13 in force at the time of application for type approval under this Regulation are satisfied.</w:t>
      </w:r>
    </w:p>
    <w:p w:rsidR="0018003C" w:rsidRPr="005164E7" w:rsidRDefault="0018003C" w:rsidP="003A2F25">
      <w:pPr>
        <w:pStyle w:val="SingleTxtG"/>
        <w:ind w:left="2268" w:hanging="1134"/>
      </w:pPr>
      <w:r w:rsidRPr="005164E7">
        <w:tab/>
        <w:t>Compliance with this paragraph does not exempt an immobilizer which prevents the release of pneumatically released spring brakes from the technical requirements set out in this Regulation.</w:t>
      </w:r>
    </w:p>
    <w:p w:rsidR="0018003C" w:rsidRPr="005164E7" w:rsidRDefault="0018003C" w:rsidP="003A2F25">
      <w:pPr>
        <w:pStyle w:val="SingleTxtG"/>
        <w:ind w:left="2268" w:hanging="1134"/>
      </w:pPr>
      <w:r w:rsidRPr="005164E7">
        <w:rPr>
          <w:szCs w:val="22"/>
          <w:lang w:val="en-US"/>
        </w:rPr>
        <w:t>5.1</w:t>
      </w:r>
      <w:r w:rsidRPr="005164E7">
        <w:t>.1</w:t>
      </w:r>
      <w:r>
        <w:t>0</w:t>
      </w:r>
      <w:r w:rsidRPr="005164E7">
        <w:t>.</w:t>
      </w:r>
      <w:r w:rsidRPr="005164E7">
        <w:tab/>
        <w:t>It shall not be possible for an immobilizer to operate in such a manner as to apply the brakes of the vehicle.</w:t>
      </w:r>
    </w:p>
    <w:p w:rsidR="0018003C" w:rsidRPr="003A2F25" w:rsidRDefault="0018003C" w:rsidP="003A2F25">
      <w:pPr>
        <w:pStyle w:val="SingleTxtG"/>
        <w:ind w:left="2268" w:hanging="1134"/>
        <w:rPr>
          <w:szCs w:val="22"/>
        </w:rPr>
      </w:pPr>
      <w:r w:rsidRPr="003A2F25">
        <w:t>5.2.</w:t>
      </w:r>
      <w:r w:rsidRPr="003A2F25">
        <w:tab/>
        <w:t>P</w:t>
      </w:r>
      <w:r w:rsidR="00ED197C" w:rsidRPr="003A2F25">
        <w:t>articular</w:t>
      </w:r>
      <w:r w:rsidRPr="003A2F25">
        <w:t xml:space="preserve"> S</w:t>
      </w:r>
      <w:r w:rsidR="00ED197C" w:rsidRPr="003A2F25">
        <w:t>pecifications</w:t>
      </w:r>
    </w:p>
    <w:p w:rsidR="0018003C" w:rsidRPr="005164E7" w:rsidRDefault="0018003C" w:rsidP="003A2F25">
      <w:pPr>
        <w:pStyle w:val="SingleTxtG"/>
        <w:ind w:left="2268" w:hanging="1134"/>
      </w:pPr>
      <w:r w:rsidRPr="005164E7">
        <w:t>5.2.1.</w:t>
      </w:r>
      <w:r w:rsidRPr="005164E7">
        <w:tab/>
        <w:t>Extent of disablement</w:t>
      </w:r>
    </w:p>
    <w:p w:rsidR="0018003C" w:rsidRPr="005164E7" w:rsidRDefault="0018003C" w:rsidP="003A2F25">
      <w:pPr>
        <w:pStyle w:val="SingleTxtG"/>
        <w:ind w:left="2268" w:hanging="1134"/>
      </w:pPr>
      <w:r w:rsidRPr="005164E7">
        <w:t>5.2.1.1.</w:t>
      </w:r>
      <w:r w:rsidRPr="005164E7">
        <w:tab/>
        <w:t>An immobilizer shall be designed so as to prevent the operation of the vehicle under its own power by at least one of the following means:</w:t>
      </w:r>
    </w:p>
    <w:p w:rsidR="0018003C" w:rsidRPr="005164E7" w:rsidRDefault="0018003C" w:rsidP="003A2F25">
      <w:pPr>
        <w:pStyle w:val="SingleTxtG"/>
        <w:ind w:left="2268" w:hanging="1134"/>
      </w:pPr>
      <w:r w:rsidRPr="005164E7">
        <w:t>5.2.1.1.1.</w:t>
      </w:r>
      <w:r w:rsidRPr="005164E7">
        <w:tab/>
        <w:t>disable, in the case of after-market fitting, or vehicle equipped with diesel engine, at least two separate vehicle circuits that are needed for vehicle operation under its own power (e.g. starter motor, ignition, fuel supply, pneumatically released spring brakes, etc.);</w:t>
      </w:r>
    </w:p>
    <w:p w:rsidR="0018003C" w:rsidRPr="005164E7" w:rsidRDefault="0018003C" w:rsidP="003A2F25">
      <w:pPr>
        <w:pStyle w:val="SingleTxtG"/>
        <w:ind w:left="2268" w:hanging="1134"/>
      </w:pPr>
      <w:r w:rsidRPr="005164E7">
        <w:t>5.2.1.1.2.</w:t>
      </w:r>
      <w:r w:rsidRPr="005164E7">
        <w:tab/>
        <w:t>interference by code of at least one control unit required for the operation of the vehicle.</w:t>
      </w:r>
    </w:p>
    <w:p w:rsidR="0018003C" w:rsidRPr="005164E7" w:rsidRDefault="0018003C" w:rsidP="003A2F25">
      <w:pPr>
        <w:pStyle w:val="SingleTxtG"/>
        <w:ind w:left="2268" w:hanging="1134"/>
      </w:pPr>
      <w:r w:rsidRPr="005164E7">
        <w:t>5.2.1.2.</w:t>
      </w:r>
      <w:r w:rsidRPr="005164E7">
        <w:tab/>
        <w:t>An immobilizer for fitment to a vehicle equipped with a catalytic converter shall not cause unburnt fuel to enter the exhaust.</w:t>
      </w:r>
    </w:p>
    <w:p w:rsidR="0018003C" w:rsidRPr="005164E7" w:rsidRDefault="0018003C" w:rsidP="003A2F25">
      <w:pPr>
        <w:pStyle w:val="SingleTxtG"/>
        <w:ind w:left="2268" w:hanging="1134"/>
      </w:pPr>
      <w:r w:rsidRPr="005164E7">
        <w:lastRenderedPageBreak/>
        <w:t>5.2.2.</w:t>
      </w:r>
      <w:r w:rsidRPr="005164E7">
        <w:tab/>
        <w:t>Operating reliability</w:t>
      </w:r>
    </w:p>
    <w:p w:rsidR="0018003C" w:rsidRPr="005164E7" w:rsidRDefault="0031052E" w:rsidP="003A2F25">
      <w:pPr>
        <w:pStyle w:val="SingleTxtG"/>
        <w:ind w:left="2268" w:hanging="1134"/>
      </w:pPr>
      <w:r>
        <w:tab/>
      </w:r>
      <w:r w:rsidR="0018003C" w:rsidRPr="005164E7">
        <w:t>Operating reliability shall be achieved by suitable design of the immobilizer, account being taken of specific environmental conditions in the vehicle (see paragraphs 5.1.8. and 5.3.).</w:t>
      </w:r>
    </w:p>
    <w:p w:rsidR="0018003C" w:rsidRPr="005164E7" w:rsidRDefault="0018003C" w:rsidP="003A2F25">
      <w:pPr>
        <w:pStyle w:val="SingleTxtG"/>
        <w:ind w:left="2268" w:hanging="1134"/>
      </w:pPr>
      <w:r w:rsidRPr="005164E7">
        <w:t>5.2.3.</w:t>
      </w:r>
      <w:r w:rsidRPr="005164E7">
        <w:tab/>
        <w:t>Operating safety</w:t>
      </w:r>
    </w:p>
    <w:p w:rsidR="0018003C" w:rsidRPr="005164E7" w:rsidRDefault="0031052E" w:rsidP="003A2F25">
      <w:pPr>
        <w:pStyle w:val="SingleTxtG"/>
        <w:ind w:left="2268" w:hanging="1134"/>
      </w:pPr>
      <w:r>
        <w:tab/>
      </w:r>
      <w:r w:rsidR="0018003C" w:rsidRPr="005164E7">
        <w:t>It shall be ensured that the immobilizer does not change its state (set/unset) as a result of any of the tests in paragraph 5.3.</w:t>
      </w:r>
    </w:p>
    <w:p w:rsidR="0018003C" w:rsidRPr="005164E7" w:rsidRDefault="0018003C" w:rsidP="003A2F25">
      <w:pPr>
        <w:pStyle w:val="SingleTxtG"/>
        <w:ind w:left="2268" w:hanging="1134"/>
      </w:pPr>
      <w:r w:rsidRPr="005164E7">
        <w:t>5.2.4.</w:t>
      </w:r>
      <w:r w:rsidRPr="005164E7">
        <w:tab/>
        <w:t>Setting of the immobilizer</w:t>
      </w:r>
    </w:p>
    <w:p w:rsidR="0018003C" w:rsidRPr="005164E7" w:rsidRDefault="0018003C" w:rsidP="003A2F25">
      <w:pPr>
        <w:pStyle w:val="SingleTxtG"/>
        <w:ind w:left="2268" w:hanging="1134"/>
      </w:pPr>
      <w:r w:rsidRPr="005164E7">
        <w:t>5.2.4.1.</w:t>
      </w:r>
      <w:r w:rsidRPr="005164E7">
        <w:tab/>
        <w:t>The immobilizer must be set without supplementary action from the driver by at least one of the following means:</w:t>
      </w:r>
    </w:p>
    <w:p w:rsidR="0018003C" w:rsidRPr="005164E7" w:rsidRDefault="0018003C" w:rsidP="00A96016">
      <w:pPr>
        <w:pStyle w:val="SingleTxtG"/>
        <w:ind w:left="2268"/>
      </w:pPr>
      <w:r w:rsidRPr="005164E7">
        <w:t>(a)</w:t>
      </w:r>
      <w:r w:rsidRPr="005164E7">
        <w:tab/>
      </w:r>
      <w:r w:rsidR="00ED197C">
        <w:t>A</w:t>
      </w:r>
      <w:r w:rsidRPr="005164E7">
        <w:t>t rotation of the ignition key into the "0" position in the ignition lock and activation of a door; in addition, immobilizers which unset immediately before or during the normal starting procedure of the vehicle are permitted to set on turning the ignition off</w:t>
      </w:r>
      <w:r w:rsidR="00ED197C">
        <w:t>;</w:t>
      </w:r>
    </w:p>
    <w:p w:rsidR="0018003C" w:rsidRPr="005164E7" w:rsidRDefault="0018003C" w:rsidP="00A96016">
      <w:pPr>
        <w:pStyle w:val="SingleTxtG"/>
        <w:ind w:left="2268"/>
      </w:pPr>
      <w:r w:rsidRPr="005164E7">
        <w:t>(b)</w:t>
      </w:r>
      <w:r w:rsidRPr="005164E7">
        <w:tab/>
      </w:r>
      <w:r w:rsidR="00ED197C">
        <w:t>A</w:t>
      </w:r>
      <w:r w:rsidRPr="005164E7">
        <w:t xml:space="preserve"> maximum of 1 minute after removing the key of the ignition lock.</w:t>
      </w:r>
    </w:p>
    <w:p w:rsidR="0018003C" w:rsidRPr="005164E7" w:rsidRDefault="0018003C" w:rsidP="003A2F25">
      <w:pPr>
        <w:pStyle w:val="SingleTxtG"/>
        <w:ind w:left="2268" w:hanging="1134"/>
        <w:rPr>
          <w:rStyle w:val="1"/>
        </w:rPr>
      </w:pPr>
      <w:r w:rsidRPr="005164E7">
        <w:rPr>
          <w:szCs w:val="22"/>
        </w:rPr>
        <w:t>5.2</w:t>
      </w:r>
      <w:r w:rsidRPr="005164E7">
        <w:rPr>
          <w:rStyle w:val="1"/>
        </w:rPr>
        <w:t>.4.2.</w:t>
      </w:r>
      <w:r w:rsidRPr="005164E7">
        <w:rPr>
          <w:rStyle w:val="1"/>
        </w:rPr>
        <w:tab/>
        <w:t>If the immobilizer can enter the set state when the ignition key is in the engine running mode as provided for in paragraph 5.1.4., the immobilizer may also be set by the opening of the driver's door and/or the authorised user carrying out a deliberate action.</w:t>
      </w:r>
    </w:p>
    <w:p w:rsidR="0018003C" w:rsidRPr="005164E7" w:rsidRDefault="0018003C" w:rsidP="003A2F25">
      <w:pPr>
        <w:pStyle w:val="SingleTxtG"/>
        <w:ind w:left="2268" w:hanging="1134"/>
      </w:pPr>
      <w:r w:rsidRPr="005164E7">
        <w:t>5.2.5.</w:t>
      </w:r>
      <w:r w:rsidRPr="005164E7">
        <w:tab/>
        <w:t>Unsetting</w:t>
      </w:r>
    </w:p>
    <w:p w:rsidR="0018003C" w:rsidRPr="005164E7" w:rsidRDefault="0018003C" w:rsidP="003A2F25">
      <w:pPr>
        <w:pStyle w:val="SingleTxtG"/>
        <w:ind w:left="2268" w:hanging="1134"/>
      </w:pPr>
      <w:r w:rsidRPr="005164E7">
        <w:t>5.2.5.1.</w:t>
      </w:r>
      <w:r w:rsidRPr="005164E7">
        <w:tab/>
        <w:t>Unsetting shall be achieved by using one or a combination of the following devices. Other devices with an equivalent level of security giving equivalent performance are permitted.</w:t>
      </w:r>
    </w:p>
    <w:p w:rsidR="0018003C" w:rsidRPr="005164E7" w:rsidRDefault="0018003C" w:rsidP="003A2F25">
      <w:pPr>
        <w:pStyle w:val="SingleTxtG"/>
        <w:ind w:left="2268" w:hanging="1134"/>
      </w:pPr>
      <w:r w:rsidRPr="005164E7">
        <w:t>5.2.5.1.1.</w:t>
      </w:r>
      <w:r w:rsidRPr="005164E7">
        <w:tab/>
        <w:t>A key pad for inputting an individually selectable code having at least 10,000 variants.</w:t>
      </w:r>
    </w:p>
    <w:p w:rsidR="0018003C" w:rsidRPr="005164E7" w:rsidRDefault="0018003C" w:rsidP="003A2F25">
      <w:pPr>
        <w:pStyle w:val="SingleTxtG"/>
        <w:ind w:left="2268" w:hanging="1134"/>
      </w:pPr>
      <w:r w:rsidRPr="005164E7">
        <w:t>5.2.5.1.2.</w:t>
      </w:r>
      <w:r w:rsidRPr="005164E7">
        <w:tab/>
        <w:t>Electrical/electronic device, e.g. remote control, with at least 50,000 variants and shall incorporate rolling codes and/or have a minimum scan time of ten days, e.g. a maximum of 5,000 variants per 24 hours for 50,000 variants minimum.</w:t>
      </w:r>
    </w:p>
    <w:p w:rsidR="0018003C" w:rsidRPr="005164E7" w:rsidRDefault="0018003C" w:rsidP="003A2F25">
      <w:pPr>
        <w:pStyle w:val="SingleTxtG"/>
        <w:ind w:left="2268" w:hanging="1134"/>
      </w:pPr>
      <w:r w:rsidRPr="005164E7">
        <w:t>5.2.5.1.3.</w:t>
      </w:r>
      <w:r w:rsidRPr="005164E7">
        <w:tab/>
        <w:t>If unsetting can be achieved via a remote control, the immobilizer must return to the set condition within 5 minutes after unsetting if no supplementary action on the starter circuit has been undertaken.</w:t>
      </w:r>
    </w:p>
    <w:p w:rsidR="0018003C" w:rsidRPr="005164E7" w:rsidRDefault="0018003C" w:rsidP="003A2F25">
      <w:pPr>
        <w:pStyle w:val="SingleTxtG"/>
        <w:ind w:left="2268" w:hanging="1134"/>
      </w:pPr>
      <w:r w:rsidRPr="005164E7">
        <w:t>5.2.6.</w:t>
      </w:r>
      <w:r w:rsidRPr="005164E7">
        <w:tab/>
        <w:t>Status display</w:t>
      </w:r>
    </w:p>
    <w:p w:rsidR="0018003C" w:rsidRPr="005164E7" w:rsidRDefault="0018003C" w:rsidP="003A2F25">
      <w:pPr>
        <w:pStyle w:val="SingleTxtG"/>
        <w:ind w:left="2268" w:hanging="1134"/>
      </w:pPr>
      <w:r w:rsidRPr="005164E7">
        <w:t>5.2.6.1.</w:t>
      </w:r>
      <w:r w:rsidRPr="005164E7">
        <w:tab/>
        <w:t xml:space="preserve">To provide information on the status of the immobilizer (set/unset, change of set to unset and vice versa), optical displays inside </w:t>
      </w:r>
      <w:r w:rsidRPr="003A2F25">
        <w:t>and optical signals</w:t>
      </w:r>
      <w:r w:rsidRPr="00814B3D">
        <w:rPr>
          <w:b/>
        </w:rPr>
        <w:t xml:space="preserve"> </w:t>
      </w:r>
      <w:r w:rsidRPr="005164E7">
        <w:t>outside the passenger compartment are allowed.  Any optical signal or any use of lighting and light-signalling devices outside the passenger compartment shall fulfil the requirements of Regulation No. 48.</w:t>
      </w:r>
    </w:p>
    <w:p w:rsidR="0018003C" w:rsidRPr="005164E7" w:rsidRDefault="0018003C" w:rsidP="003A2F25">
      <w:pPr>
        <w:pStyle w:val="SingleTxtG"/>
        <w:ind w:left="2268" w:hanging="1134"/>
      </w:pPr>
      <w:r w:rsidRPr="005164E7">
        <w:t>5.2.6.2.</w:t>
      </w:r>
      <w:r w:rsidRPr="005164E7">
        <w:tab/>
        <w:t>If an indication of short-term "dynamic" processes such as changes from "set" to "unset" and vice versa is provided, it shall be optical, according to paragraph 5.2.6.1. Such optical indication may also be produced by the simultaneous operation of the direction indicators and/or passenger compartment lamp(s), provided that the duration of the optical indication by the direction indicators does not exceed 3 seconds.</w:t>
      </w:r>
    </w:p>
    <w:p w:rsidR="0018003C" w:rsidRDefault="0018003C" w:rsidP="003A2F25">
      <w:pPr>
        <w:pStyle w:val="SingleTxtG"/>
        <w:ind w:left="2268" w:hanging="1134"/>
      </w:pPr>
      <w:r w:rsidRPr="00EF1471">
        <w:t>5.3.</w:t>
      </w:r>
      <w:r w:rsidRPr="00EF1471">
        <w:tab/>
      </w:r>
      <w:r w:rsidRPr="005164E7">
        <w:t>O</w:t>
      </w:r>
      <w:r w:rsidR="00ED197C">
        <w:t>peration parameters and test conditions</w:t>
      </w:r>
      <w:del w:id="8" w:author="BENOIT MOREAU - U161387" w:date="2020-02-21T15:50:00Z">
        <w:r w:rsidR="001C7078" w:rsidRPr="001C7078" w:rsidDel="000D4600">
          <w:rPr>
            <w:rStyle w:val="FootnoteReference"/>
          </w:rPr>
          <w:footnoteReference w:customMarkFollows="1" w:id="7"/>
          <w:delText>5</w:delText>
        </w:r>
      </w:del>
    </w:p>
    <w:p w:rsidR="000D4600" w:rsidRPr="000D4600" w:rsidRDefault="000D4600" w:rsidP="000D4600">
      <w:pPr>
        <w:spacing w:after="120"/>
        <w:ind w:left="2268" w:right="1134"/>
        <w:jc w:val="both"/>
      </w:pPr>
      <w:r w:rsidRPr="000D4600">
        <w:rPr>
          <w:bCs/>
        </w:rPr>
        <w:lastRenderedPageBreak/>
        <w:t>All components of the immobilizer shall be submitted to the tests described in Annex 6.</w:t>
      </w:r>
    </w:p>
    <w:p w:rsidR="000D4600" w:rsidRPr="005164E7" w:rsidRDefault="000D4600" w:rsidP="003A2F25">
      <w:pPr>
        <w:pStyle w:val="SingleTxtG"/>
        <w:ind w:left="2268" w:hanging="1134"/>
      </w:pPr>
    </w:p>
    <w:p w:rsidR="0018003C" w:rsidRPr="005164E7" w:rsidRDefault="0018003C" w:rsidP="000E3F11">
      <w:pPr>
        <w:pStyle w:val="SingleTxtG"/>
        <w:ind w:left="2268" w:hanging="1134"/>
      </w:pPr>
      <w:r w:rsidRPr="005164E7">
        <w:t>5.4.</w:t>
      </w:r>
      <w:r w:rsidRPr="005164E7">
        <w:tab/>
        <w:t>I</w:t>
      </w:r>
      <w:r w:rsidR="00D95DA8">
        <w:t>nstructions</w:t>
      </w:r>
    </w:p>
    <w:p w:rsidR="0018003C" w:rsidRPr="005164E7" w:rsidRDefault="0018003C" w:rsidP="003A2F25">
      <w:pPr>
        <w:pStyle w:val="SingleTxtG"/>
        <w:ind w:left="2268"/>
      </w:pPr>
      <w:r w:rsidRPr="005164E7">
        <w:t>(Paragraphs 5.4.1. to 5.4.3. for the purposes of aftermarket installation only).</w:t>
      </w:r>
    </w:p>
    <w:p w:rsidR="0018003C" w:rsidRPr="005164E7" w:rsidRDefault="0018003C" w:rsidP="003A2F25">
      <w:pPr>
        <w:pStyle w:val="SingleTxtG"/>
        <w:ind w:left="2268"/>
      </w:pPr>
      <w:r w:rsidRPr="005164E7">
        <w:t>Each immobilizer shall be accompanied by:</w:t>
      </w:r>
    </w:p>
    <w:p w:rsidR="0018003C" w:rsidRPr="005164E7" w:rsidRDefault="0018003C" w:rsidP="003A2F25">
      <w:pPr>
        <w:pStyle w:val="SingleTxtG"/>
        <w:ind w:left="2268" w:hanging="1134"/>
      </w:pPr>
      <w:r w:rsidRPr="005164E7">
        <w:t>5.4.1.</w:t>
      </w:r>
      <w:r w:rsidRPr="005164E7">
        <w:tab/>
        <w:t>Instructions for installation.</w:t>
      </w:r>
    </w:p>
    <w:p w:rsidR="0018003C" w:rsidRPr="005164E7" w:rsidRDefault="0018003C" w:rsidP="003A2F25">
      <w:pPr>
        <w:pStyle w:val="SingleTxtG"/>
        <w:ind w:left="2268" w:hanging="1134"/>
      </w:pPr>
      <w:r w:rsidRPr="005164E7">
        <w:t>5.4.1.1.</w:t>
      </w:r>
      <w:r w:rsidRPr="005164E7">
        <w:tab/>
        <w:t>The list of vehicles and vehicle models for which the device is intended.  This list may be specific or generic, e.g. "all cars with petrol engines and 12 V negative earth batteries".</w:t>
      </w:r>
    </w:p>
    <w:p w:rsidR="0018003C" w:rsidRPr="005164E7" w:rsidRDefault="0018003C" w:rsidP="003A2F25">
      <w:pPr>
        <w:pStyle w:val="SingleTxtG"/>
        <w:ind w:left="2268" w:hanging="1134"/>
      </w:pPr>
      <w:r w:rsidRPr="005164E7">
        <w:t>5.4.1.2.</w:t>
      </w:r>
      <w:r w:rsidRPr="005164E7">
        <w:tab/>
        <w:t>The method of installation illustrated by photographs and/or very clear drawings.</w:t>
      </w:r>
    </w:p>
    <w:p w:rsidR="0018003C" w:rsidRPr="005164E7" w:rsidRDefault="0018003C" w:rsidP="003A2F25">
      <w:pPr>
        <w:pStyle w:val="SingleTxtG"/>
        <w:ind w:left="2268" w:hanging="1134"/>
      </w:pPr>
      <w:r w:rsidRPr="005164E7">
        <w:t>5.4.1.3.</w:t>
      </w:r>
      <w:r w:rsidRPr="005164E7">
        <w:tab/>
        <w:t>Detailed installation instructions provided by the supplier shall be such that when correctly followed by a competent installer, the safety and reliability of the vehicle is not affected.</w:t>
      </w:r>
    </w:p>
    <w:p w:rsidR="0018003C" w:rsidRPr="005164E7" w:rsidRDefault="0018003C" w:rsidP="003A2F25">
      <w:pPr>
        <w:pStyle w:val="SingleTxtG"/>
        <w:ind w:left="2268" w:hanging="1134"/>
      </w:pPr>
      <w:r w:rsidRPr="005164E7">
        <w:t>5.4.1.4.</w:t>
      </w:r>
      <w:r w:rsidRPr="005164E7">
        <w:tab/>
        <w:t>The supplied installation instructions shall identify the electrical power requirements of the immobilizer and, where relevant, shall advise an increasing of battery size.</w:t>
      </w:r>
    </w:p>
    <w:p w:rsidR="0018003C" w:rsidRPr="005164E7" w:rsidRDefault="0018003C" w:rsidP="003A2F25">
      <w:pPr>
        <w:pStyle w:val="SingleTxtG"/>
        <w:ind w:left="2268" w:hanging="1134"/>
      </w:pPr>
      <w:r w:rsidRPr="005164E7">
        <w:t>5.4.1.5.</w:t>
      </w:r>
      <w:r w:rsidRPr="005164E7">
        <w:tab/>
        <w:t>The supplier shall provide post installation procedures for checking the vehicle. Particular attention shall be drawn to safety related features.</w:t>
      </w:r>
    </w:p>
    <w:p w:rsidR="0018003C" w:rsidRPr="005164E7" w:rsidRDefault="0018003C" w:rsidP="003A2F25">
      <w:pPr>
        <w:pStyle w:val="SingleTxtG"/>
        <w:ind w:left="2268" w:hanging="1134"/>
      </w:pPr>
      <w:r w:rsidRPr="005164E7">
        <w:t>5.4.2.</w:t>
      </w:r>
      <w:r w:rsidRPr="005164E7">
        <w:tab/>
        <w:t>A blank installation certificate, an example of which is given in Annex 5.</w:t>
      </w:r>
    </w:p>
    <w:p w:rsidR="0018003C" w:rsidRPr="005164E7" w:rsidRDefault="0018003C" w:rsidP="003A2F25">
      <w:pPr>
        <w:pStyle w:val="SingleTxtG"/>
        <w:ind w:left="2268" w:hanging="1134"/>
      </w:pPr>
      <w:r w:rsidRPr="005164E7">
        <w:t>5.4.3.</w:t>
      </w:r>
      <w:r w:rsidRPr="005164E7">
        <w:tab/>
        <w:t>A general statement to the immobilizer purchaser calling his attention to the following points:</w:t>
      </w:r>
    </w:p>
    <w:p w:rsidR="0018003C" w:rsidRPr="005164E7" w:rsidRDefault="0018003C" w:rsidP="003A2F25">
      <w:pPr>
        <w:pStyle w:val="SingleTxtG"/>
        <w:ind w:left="2268" w:hanging="1134"/>
      </w:pPr>
      <w:r w:rsidRPr="005164E7">
        <w:t>5.4.3.1.</w:t>
      </w:r>
      <w:r w:rsidRPr="005164E7">
        <w:tab/>
        <w:t>the immobilizer should be installed in accordance with the manufacturer's instructions;</w:t>
      </w:r>
    </w:p>
    <w:p w:rsidR="0018003C" w:rsidRPr="005164E7" w:rsidRDefault="0018003C" w:rsidP="003A2F25">
      <w:pPr>
        <w:pStyle w:val="SingleTxtG"/>
        <w:ind w:left="2268" w:hanging="1134"/>
      </w:pPr>
      <w:r w:rsidRPr="005164E7">
        <w:t>5.4.3.2.</w:t>
      </w:r>
      <w:r w:rsidRPr="005164E7">
        <w:tab/>
        <w:t>the selection of a good installer is recommended (the immobilizer manufacturer may be contacted to indicate appropriate installers);</w:t>
      </w:r>
    </w:p>
    <w:p w:rsidR="0018003C" w:rsidRPr="005164E7" w:rsidRDefault="0018003C" w:rsidP="003A2F25">
      <w:pPr>
        <w:pStyle w:val="SingleTxtG"/>
        <w:ind w:left="2268" w:hanging="1134"/>
      </w:pPr>
      <w:r w:rsidRPr="005164E7">
        <w:t>5.4.3.3.</w:t>
      </w:r>
      <w:r w:rsidRPr="005164E7">
        <w:tab/>
        <w:t>the installation certificate supplied with the immobilizer should be completed by the installer.</w:t>
      </w:r>
    </w:p>
    <w:p w:rsidR="0018003C" w:rsidRPr="005164E7" w:rsidRDefault="0018003C" w:rsidP="003A2F25">
      <w:pPr>
        <w:pStyle w:val="SingleTxtG"/>
        <w:ind w:left="2268" w:hanging="1134"/>
      </w:pPr>
      <w:r w:rsidRPr="005164E7">
        <w:t>5.4.4.</w:t>
      </w:r>
      <w:r w:rsidRPr="005164E7">
        <w:tab/>
        <w:t>Instructions for use.</w:t>
      </w:r>
    </w:p>
    <w:p w:rsidR="0018003C" w:rsidRPr="005164E7" w:rsidRDefault="0018003C" w:rsidP="003A2F25">
      <w:pPr>
        <w:pStyle w:val="SingleTxtG"/>
        <w:ind w:left="2268" w:hanging="1134"/>
      </w:pPr>
      <w:r w:rsidRPr="005164E7">
        <w:t>5.4.5.</w:t>
      </w:r>
      <w:r w:rsidRPr="005164E7">
        <w:tab/>
        <w:t>Instructions for maintenance.</w:t>
      </w:r>
    </w:p>
    <w:p w:rsidR="0018003C" w:rsidRPr="005164E7" w:rsidRDefault="0018003C" w:rsidP="003A2F25">
      <w:pPr>
        <w:pStyle w:val="SingleTxtG"/>
        <w:ind w:left="2268" w:hanging="1134"/>
      </w:pPr>
      <w:r w:rsidRPr="005164E7">
        <w:t>5.4.6.</w:t>
      </w:r>
      <w:r w:rsidRPr="005164E7">
        <w:tab/>
        <w:t>A general warning regarding the dangers of making any alterations or additions to the immobilizer; such alterations and additions would automatically invalidate the certificate of installation referred to in paragraph 8.5.2. above.</w:t>
      </w:r>
    </w:p>
    <w:p w:rsidR="0018003C" w:rsidRPr="005164E7" w:rsidRDefault="00EF76AC" w:rsidP="00EF76AC">
      <w:pPr>
        <w:pStyle w:val="HChG"/>
      </w:pPr>
      <w:r>
        <w:tab/>
      </w:r>
      <w:r w:rsidR="0018003C" w:rsidRPr="005164E7">
        <w:t>6.</w:t>
      </w:r>
      <w:r w:rsidR="00413BE5">
        <w:tab/>
      </w:r>
      <w:r w:rsidR="0018003C" w:rsidRPr="005164E7">
        <w:tab/>
        <w:t>M</w:t>
      </w:r>
      <w:r w:rsidR="00413BE5">
        <w:t>odification of the type and extension of approval</w:t>
      </w:r>
    </w:p>
    <w:p w:rsidR="0018003C" w:rsidRPr="005164E7" w:rsidRDefault="0018003C" w:rsidP="003A2F25">
      <w:pPr>
        <w:pStyle w:val="SingleTxtG"/>
        <w:ind w:left="2268" w:hanging="1134"/>
      </w:pPr>
      <w:r w:rsidRPr="005164E7">
        <w:t>6.1.</w:t>
      </w:r>
      <w:r w:rsidRPr="005164E7">
        <w:tab/>
        <w:t>Every modification of a vehicle or component type with regard to this Regulation shall be notified to the administrative department which approved the vehicle or component type.  The department may then either:</w:t>
      </w:r>
    </w:p>
    <w:p w:rsidR="0018003C" w:rsidRPr="005164E7" w:rsidRDefault="0018003C" w:rsidP="003A2F25">
      <w:pPr>
        <w:pStyle w:val="SingleTxtG"/>
        <w:ind w:left="2268" w:hanging="1134"/>
      </w:pPr>
      <w:r w:rsidRPr="005164E7">
        <w:t>6.1.1.</w:t>
      </w:r>
      <w:r w:rsidRPr="005164E7">
        <w:tab/>
        <w:t>consider that the modifications made are unlikely to have an appreciable adverse effect and that in any case the component or the vehicle still complies with the requirements, or</w:t>
      </w:r>
    </w:p>
    <w:p w:rsidR="0018003C" w:rsidRPr="005164E7" w:rsidRDefault="0018003C" w:rsidP="003A2F25">
      <w:pPr>
        <w:pStyle w:val="SingleTxtG"/>
        <w:ind w:left="2268" w:hanging="1134"/>
        <w:rPr>
          <w:szCs w:val="22"/>
        </w:rPr>
      </w:pPr>
      <w:r w:rsidRPr="005164E7">
        <w:rPr>
          <w:szCs w:val="22"/>
        </w:rPr>
        <w:t>6.1.2.</w:t>
      </w:r>
      <w:r w:rsidRPr="005164E7">
        <w:rPr>
          <w:szCs w:val="22"/>
        </w:rPr>
        <w:tab/>
        <w:t>require a further report from the technical service responsible for conducting the tests.</w:t>
      </w:r>
    </w:p>
    <w:p w:rsidR="0018003C" w:rsidRPr="005164E7" w:rsidRDefault="0018003C" w:rsidP="003A2F25">
      <w:pPr>
        <w:pStyle w:val="SingleTxtG"/>
        <w:ind w:left="2268" w:hanging="1134"/>
        <w:rPr>
          <w:szCs w:val="22"/>
        </w:rPr>
      </w:pPr>
      <w:r w:rsidRPr="005164E7">
        <w:rPr>
          <w:szCs w:val="22"/>
        </w:rPr>
        <w:t>6.2.</w:t>
      </w:r>
      <w:r w:rsidRPr="005164E7">
        <w:rPr>
          <w:szCs w:val="22"/>
        </w:rPr>
        <w:tab/>
        <w:t>Confirmation or refusal of approval, specifying the alteration, shall be communicated by the procedure specified in paragraph 4.3. above to the Contracting Parties to the Agreement applying this Regulation.</w:t>
      </w:r>
    </w:p>
    <w:p w:rsidR="0018003C" w:rsidRPr="005164E7" w:rsidRDefault="0018003C" w:rsidP="003A2F25">
      <w:pPr>
        <w:pStyle w:val="SingleTxtG"/>
        <w:ind w:left="2268" w:hanging="1134"/>
        <w:rPr>
          <w:szCs w:val="22"/>
        </w:rPr>
      </w:pPr>
      <w:r w:rsidRPr="005164E7">
        <w:rPr>
          <w:szCs w:val="22"/>
        </w:rPr>
        <w:lastRenderedPageBreak/>
        <w:t>6.3.</w:t>
      </w:r>
      <w:r w:rsidRPr="005164E7">
        <w:rPr>
          <w:szCs w:val="22"/>
        </w:rPr>
        <w:tab/>
        <w:t>The competent authority issuing the extension of approval shall assign a serial number to each communication form drawn up for such an extension.</w:t>
      </w:r>
    </w:p>
    <w:p w:rsidR="003A2F25" w:rsidRPr="009F523E" w:rsidRDefault="003A2F25" w:rsidP="003A2F25">
      <w:pPr>
        <w:pStyle w:val="HChG"/>
      </w:pPr>
      <w:r>
        <w:tab/>
        <w:t>7</w:t>
      </w:r>
      <w:r w:rsidRPr="009F523E">
        <w:t>.</w:t>
      </w:r>
      <w:r w:rsidRPr="009F523E">
        <w:tab/>
        <w:t>Conformity of production</w:t>
      </w:r>
    </w:p>
    <w:p w:rsidR="003A2F25" w:rsidRPr="00A72FF4" w:rsidRDefault="003A2F25" w:rsidP="003A2F25">
      <w:pPr>
        <w:pStyle w:val="SingleTxtG"/>
        <w:ind w:left="2268" w:hanging="1134"/>
      </w:pPr>
      <w:r>
        <w:t>7</w:t>
      </w:r>
      <w:r w:rsidRPr="00A72FF4">
        <w:t>.1.</w:t>
      </w:r>
      <w:r w:rsidRPr="00A72FF4">
        <w:tab/>
        <w:t xml:space="preserve">Procedures concerning conformity of production shall comply with those set out in the 1958 Agreement, Schedule 1 (E/ECE/TRANS/505/Rev.3) and meet the following requirements: </w:t>
      </w:r>
    </w:p>
    <w:p w:rsidR="003A2F25" w:rsidRPr="00A72FF4" w:rsidRDefault="003A2F25" w:rsidP="003A2F25">
      <w:pPr>
        <w:pStyle w:val="SingleTxtG"/>
        <w:ind w:left="2268" w:hanging="1134"/>
      </w:pPr>
      <w:r>
        <w:t>7</w:t>
      </w:r>
      <w:r w:rsidRPr="00A72FF4">
        <w:t>.2.</w:t>
      </w:r>
      <w:r w:rsidRPr="00A72FF4">
        <w:tab/>
      </w:r>
      <w:r w:rsidRPr="005164E7">
        <w:rPr>
          <w:szCs w:val="22"/>
        </w:rPr>
        <w:t>For each type of vehicle or component the tests prescribed in the relevant part(s) of this Regulation shall be carried out on a statistically controlled and random basis, in accordance with one of the regular quality assurance procedures</w:t>
      </w:r>
      <w:r w:rsidRPr="00A72FF4">
        <w:t xml:space="preserve">; </w:t>
      </w:r>
    </w:p>
    <w:p w:rsidR="003A2F25" w:rsidRPr="00A72FF4" w:rsidRDefault="003A2F25" w:rsidP="003A2F25">
      <w:pPr>
        <w:pStyle w:val="SingleTxtG"/>
        <w:ind w:left="2268" w:hanging="1134"/>
      </w:pPr>
      <w:r>
        <w:t>7</w:t>
      </w:r>
      <w:r w:rsidRPr="00A72FF4">
        <w:t xml:space="preserve">.3. </w:t>
      </w:r>
      <w:r w:rsidRPr="00A72FF4">
        <w:tab/>
        <w:t xml:space="preserve">The Type Approval Authority which has granted approval may at any time verify the conformity of control methods applicable to each production unit. The normal frequency of such inspections shall be once every two years.  </w:t>
      </w:r>
    </w:p>
    <w:p w:rsidR="0018003C" w:rsidRPr="005164E7" w:rsidRDefault="00413BE5" w:rsidP="00EF76AC">
      <w:pPr>
        <w:pStyle w:val="HChG"/>
      </w:pPr>
      <w:r>
        <w:tab/>
      </w:r>
      <w:r w:rsidR="0018003C" w:rsidRPr="005164E7">
        <w:t>8.</w:t>
      </w:r>
      <w:r w:rsidR="0018003C" w:rsidRPr="005164E7">
        <w:tab/>
      </w:r>
      <w:r>
        <w:tab/>
      </w:r>
      <w:r w:rsidR="0018003C" w:rsidRPr="005164E7">
        <w:t>P</w:t>
      </w:r>
      <w:r>
        <w:t>enalties for non-conformity of production</w:t>
      </w:r>
    </w:p>
    <w:p w:rsidR="0018003C" w:rsidRPr="005164E7" w:rsidRDefault="0018003C" w:rsidP="000E3F11">
      <w:pPr>
        <w:pStyle w:val="SingleTxtG"/>
        <w:ind w:left="2268" w:hanging="1134"/>
        <w:rPr>
          <w:szCs w:val="22"/>
        </w:rPr>
      </w:pPr>
      <w:r w:rsidRPr="005164E7">
        <w:rPr>
          <w:szCs w:val="22"/>
        </w:rPr>
        <w:t>8.1.</w:t>
      </w:r>
      <w:r w:rsidRPr="005164E7">
        <w:rPr>
          <w:szCs w:val="22"/>
        </w:rPr>
        <w:tab/>
        <w:t xml:space="preserve">The approval granted in respect of a vehicle/component type pursuant to this Regulation may be withdrawn if the requirements laid down in paragraph </w:t>
      </w:r>
      <w:r w:rsidRPr="00B263A7">
        <w:rPr>
          <w:b/>
          <w:szCs w:val="22"/>
        </w:rPr>
        <w:t>7</w:t>
      </w:r>
      <w:r>
        <w:rPr>
          <w:szCs w:val="22"/>
        </w:rPr>
        <w:t xml:space="preserve"> </w:t>
      </w:r>
      <w:r w:rsidRPr="00B263A7">
        <w:rPr>
          <w:strike/>
          <w:szCs w:val="22"/>
        </w:rPr>
        <w:t>10</w:t>
      </w:r>
      <w:r w:rsidRPr="005164E7">
        <w:rPr>
          <w:szCs w:val="22"/>
        </w:rPr>
        <w:t>. above are not complied with.</w:t>
      </w:r>
    </w:p>
    <w:p w:rsidR="0018003C" w:rsidRPr="005164E7" w:rsidRDefault="0018003C" w:rsidP="000E3F11">
      <w:pPr>
        <w:pStyle w:val="SingleTxtG"/>
        <w:ind w:left="2268" w:hanging="1134"/>
        <w:rPr>
          <w:szCs w:val="22"/>
        </w:rPr>
      </w:pPr>
      <w:r w:rsidRPr="005164E7">
        <w:rPr>
          <w:szCs w:val="22"/>
        </w:rPr>
        <w:t>8.2.</w:t>
      </w:r>
      <w:r w:rsidRPr="005164E7">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p>
    <w:p w:rsidR="0018003C" w:rsidRPr="005164E7" w:rsidRDefault="00413BE5" w:rsidP="00EF76AC">
      <w:pPr>
        <w:pStyle w:val="HChG"/>
      </w:pPr>
      <w:r>
        <w:tab/>
      </w:r>
      <w:r w:rsidR="0018003C" w:rsidRPr="005164E7">
        <w:t>9.</w:t>
      </w:r>
      <w:r w:rsidR="0018003C" w:rsidRPr="005164E7">
        <w:tab/>
      </w:r>
      <w:r>
        <w:tab/>
      </w:r>
      <w:r w:rsidR="0018003C" w:rsidRPr="005164E7">
        <w:t>P</w:t>
      </w:r>
      <w:r>
        <w:t>roduction definitely discontinued</w:t>
      </w:r>
    </w:p>
    <w:p w:rsidR="0018003C" w:rsidRPr="005164E7" w:rsidRDefault="0018003C" w:rsidP="000E3F11">
      <w:pPr>
        <w:pStyle w:val="SingleTxtG"/>
        <w:ind w:left="2268"/>
        <w:rPr>
          <w:szCs w:val="22"/>
        </w:rPr>
      </w:pPr>
      <w:r w:rsidRPr="005164E7">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rsidR="0018003C" w:rsidRPr="005164E7" w:rsidRDefault="00413BE5" w:rsidP="00EF76AC">
      <w:pPr>
        <w:pStyle w:val="HChG"/>
      </w:pPr>
      <w:r>
        <w:tab/>
      </w:r>
      <w:r w:rsidR="0018003C" w:rsidRPr="005164E7">
        <w:t>10.</w:t>
      </w:r>
      <w:r w:rsidR="0018003C" w:rsidRPr="005164E7">
        <w:tab/>
      </w:r>
      <w:r w:rsidR="00EF76AC">
        <w:tab/>
      </w:r>
      <w:r w:rsidR="0018003C" w:rsidRPr="005164E7">
        <w:t>N</w:t>
      </w:r>
      <w:r>
        <w:t xml:space="preserve">ames and addresses of Technical Services responsible </w:t>
      </w:r>
      <w:r w:rsidR="00EF76AC">
        <w:tab/>
      </w:r>
      <w:r w:rsidR="00EF76AC">
        <w:tab/>
      </w:r>
      <w:r>
        <w:t xml:space="preserve">for conducting approval tests, and of administrative </w:t>
      </w:r>
      <w:r w:rsidR="00EF76AC">
        <w:tab/>
      </w:r>
      <w:r w:rsidR="00EF76AC">
        <w:tab/>
      </w:r>
      <w:r>
        <w:t>departments</w:t>
      </w:r>
    </w:p>
    <w:p w:rsidR="0018003C" w:rsidRPr="005164E7" w:rsidRDefault="0018003C" w:rsidP="000E3F11">
      <w:pPr>
        <w:pStyle w:val="SingleTxtG"/>
        <w:ind w:left="2268"/>
        <w:rPr>
          <w:szCs w:val="22"/>
        </w:rPr>
      </w:pPr>
      <w:r w:rsidRPr="005164E7">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rsidR="0018003C" w:rsidRPr="005164E7" w:rsidRDefault="0018003C" w:rsidP="00413BE5">
      <w:pPr>
        <w:pStyle w:val="SingleTxtG"/>
        <w:rPr>
          <w:szCs w:val="22"/>
          <w:u w:val="single"/>
        </w:rPr>
      </w:pPr>
    </w:p>
    <w:p w:rsidR="0018003C" w:rsidRPr="005164E7" w:rsidRDefault="0018003C" w:rsidP="0018003C">
      <w:pPr>
        <w:tabs>
          <w:tab w:val="left" w:pos="1700"/>
          <w:tab w:val="left" w:leader="dot" w:pos="1983"/>
          <w:tab w:val="left" w:pos="2493"/>
          <w:tab w:val="left" w:pos="2720"/>
          <w:tab w:val="left" w:leader="dot" w:pos="2890"/>
          <w:tab w:val="right" w:leader="dot" w:pos="8707"/>
        </w:tabs>
        <w:jc w:val="both"/>
        <w:rPr>
          <w:szCs w:val="22"/>
          <w:u w:val="single"/>
        </w:rPr>
        <w:sectPr w:rsidR="0018003C" w:rsidRPr="005164E7" w:rsidSect="00683CF9">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851" w:footer="567" w:gutter="0"/>
          <w:cols w:space="720"/>
          <w:noEndnote/>
          <w:titlePg/>
          <w:docGrid w:linePitch="326"/>
        </w:sectPr>
      </w:pPr>
    </w:p>
    <w:p w:rsidR="0018003C" w:rsidRPr="00B263A7" w:rsidRDefault="0018003C" w:rsidP="00EF76AC">
      <w:pPr>
        <w:pStyle w:val="HChG"/>
        <w:rPr>
          <w:lang w:val="fr-FR"/>
        </w:rPr>
      </w:pPr>
      <w:r w:rsidRPr="00B263A7">
        <w:rPr>
          <w:lang w:val="fr-FR"/>
        </w:rPr>
        <w:lastRenderedPageBreak/>
        <w:t>Annex 1a</w:t>
      </w:r>
    </w:p>
    <w:p w:rsidR="0018003C" w:rsidRPr="00F6480F" w:rsidRDefault="0018003C" w:rsidP="00413BE5">
      <w:pPr>
        <w:pStyle w:val="SingleTxtG"/>
        <w:jc w:val="center"/>
        <w:rPr>
          <w:lang w:val="fr-FR"/>
        </w:rPr>
      </w:pPr>
      <w:r w:rsidRPr="00F6480F">
        <w:rPr>
          <w:lang w:val="fr-FR"/>
        </w:rPr>
        <w:t>(Maximum format: A4 (210 mm x 297 mm))</w:t>
      </w:r>
    </w:p>
    <w:p w:rsidR="0018003C" w:rsidRPr="00413BE5" w:rsidRDefault="0018003C" w:rsidP="00413BE5">
      <w:pPr>
        <w:pStyle w:val="SingleTxtG"/>
        <w:spacing w:after="240"/>
        <w:jc w:val="center"/>
        <w:rPr>
          <w:b/>
          <w:bCs/>
          <w:lang w:val="fr-FR"/>
        </w:rPr>
      </w:pPr>
      <w:r w:rsidRPr="00413BE5">
        <w:rPr>
          <w:b/>
          <w:bCs/>
          <w:lang w:val="fr-FR"/>
        </w:rPr>
        <w:t>INFORMATION DOCUMENT</w:t>
      </w:r>
    </w:p>
    <w:p w:rsidR="0018003C" w:rsidRPr="00413BE5" w:rsidRDefault="00A96016" w:rsidP="00413BE5">
      <w:pPr>
        <w:pStyle w:val="SingleTxtG"/>
        <w:spacing w:after="240"/>
        <w:rPr>
          <w:b/>
          <w:bCs/>
        </w:rPr>
      </w:pPr>
      <w:r>
        <w:rPr>
          <w:b/>
          <w:bCs/>
        </w:rPr>
        <w:t>I</w:t>
      </w:r>
      <w:r w:rsidR="0018003C" w:rsidRPr="00413BE5">
        <w:rPr>
          <w:b/>
          <w:bCs/>
        </w:rPr>
        <w:t xml:space="preserve">n accordance with paragraph 5. of </w:t>
      </w:r>
      <w:r>
        <w:rPr>
          <w:b/>
          <w:bCs/>
        </w:rPr>
        <w:t xml:space="preserve">UN </w:t>
      </w:r>
      <w:r w:rsidR="0018003C" w:rsidRPr="00413BE5">
        <w:rPr>
          <w:b/>
          <w:bCs/>
        </w:rPr>
        <w:t xml:space="preserve">Regulation No. </w:t>
      </w:r>
      <w:r>
        <w:rPr>
          <w:b/>
          <w:bCs/>
        </w:rPr>
        <w:t>[</w:t>
      </w:r>
      <w:r w:rsidR="0018003C" w:rsidRPr="00413BE5">
        <w:rPr>
          <w:b/>
          <w:bCs/>
        </w:rPr>
        <w:t>XXX</w:t>
      </w:r>
      <w:r>
        <w:rPr>
          <w:b/>
          <w:bCs/>
        </w:rPr>
        <w:t>]</w:t>
      </w:r>
      <w:r w:rsidR="0018003C" w:rsidRPr="00413BE5">
        <w:rPr>
          <w:b/>
          <w:bCs/>
        </w:rPr>
        <w:t xml:space="preserve"> relating to</w:t>
      </w:r>
      <w:r w:rsidR="0018003C" w:rsidRPr="00413BE5">
        <w:rPr>
          <w:b/>
          <w:bCs/>
          <w:szCs w:val="22"/>
        </w:rPr>
        <w:t xml:space="preserve"> </w:t>
      </w:r>
      <w:r w:rsidR="0018003C" w:rsidRPr="00413BE5">
        <w:rPr>
          <w:b/>
          <w:bCs/>
        </w:rPr>
        <w:t>system type approval of a</w:t>
      </w:r>
      <w:r w:rsidR="00413BE5">
        <w:rPr>
          <w:b/>
          <w:bCs/>
        </w:rPr>
        <w:t xml:space="preserve"> </w:t>
      </w:r>
      <w:r w:rsidR="0018003C" w:rsidRPr="00413BE5">
        <w:rPr>
          <w:b/>
          <w:bCs/>
        </w:rPr>
        <w:t xml:space="preserve">vehicle type </w:t>
      </w:r>
      <w:proofErr w:type="gramStart"/>
      <w:r w:rsidR="0018003C" w:rsidRPr="00413BE5">
        <w:rPr>
          <w:b/>
          <w:bCs/>
        </w:rPr>
        <w:t>with regard to</w:t>
      </w:r>
      <w:proofErr w:type="gramEnd"/>
      <w:r w:rsidR="0018003C" w:rsidRPr="00413BE5">
        <w:rPr>
          <w:b/>
          <w:bCs/>
        </w:rPr>
        <w:t xml:space="preserve"> an immobilizer system</w:t>
      </w:r>
    </w:p>
    <w:p w:rsidR="0018003C" w:rsidRPr="00413BE5" w:rsidRDefault="0018003C" w:rsidP="00747DE4">
      <w:pPr>
        <w:pStyle w:val="SingleTxtG"/>
        <w:ind w:hanging="1134"/>
        <w:rPr>
          <w:b/>
          <w:bCs/>
        </w:rPr>
      </w:pPr>
      <w:r w:rsidRPr="00413BE5">
        <w:rPr>
          <w:b/>
          <w:bCs/>
        </w:rPr>
        <w:t>1.</w:t>
      </w:r>
      <w:r w:rsidRPr="00413BE5">
        <w:rPr>
          <w:b/>
          <w:bCs/>
        </w:rPr>
        <w:tab/>
        <w:t>GENERAL</w:t>
      </w:r>
    </w:p>
    <w:p w:rsidR="0018003C" w:rsidRPr="00747DE4" w:rsidRDefault="00413BE5" w:rsidP="00747DE4">
      <w:pPr>
        <w:pStyle w:val="SingleTxtG"/>
        <w:ind w:hanging="1134"/>
      </w:pPr>
      <w:r w:rsidRPr="00747DE4">
        <w:t>1.1.</w:t>
      </w:r>
      <w:r w:rsidRPr="00747DE4">
        <w:tab/>
      </w:r>
      <w:r w:rsidR="0018003C" w:rsidRPr="00747DE4">
        <w:t>Make (trade name of manufacturer):</w:t>
      </w:r>
      <w:r w:rsidR="00F6480F" w:rsidRPr="00F6480F">
        <w:t xml:space="preserve"> </w:t>
      </w:r>
      <w:r w:rsidR="00F6480F" w:rsidRPr="00F54F68">
        <w:tab/>
      </w:r>
    </w:p>
    <w:p w:rsidR="0018003C" w:rsidRPr="00747DE4" w:rsidRDefault="0018003C" w:rsidP="00747DE4">
      <w:pPr>
        <w:tabs>
          <w:tab w:val="left" w:pos="1530"/>
          <w:tab w:val="right" w:leader="dot" w:pos="8537"/>
        </w:tabs>
        <w:spacing w:after="120"/>
        <w:ind w:left="1134" w:hanging="1134"/>
        <w:jc w:val="both"/>
        <w:rPr>
          <w:szCs w:val="22"/>
        </w:rPr>
      </w:pPr>
      <w:r w:rsidRPr="00747DE4">
        <w:rPr>
          <w:szCs w:val="22"/>
        </w:rPr>
        <w:t>1.2.</w:t>
      </w:r>
      <w:r w:rsidRPr="00747DE4">
        <w:rPr>
          <w:szCs w:val="22"/>
        </w:rPr>
        <w:tab/>
        <w:t>Type:</w:t>
      </w:r>
      <w:r w:rsidR="00F6480F" w:rsidRPr="00F6480F">
        <w:t xml:space="preserve"> </w:t>
      </w:r>
      <w:r w:rsidR="00F6480F" w:rsidRPr="00F54F68">
        <w:tab/>
      </w:r>
    </w:p>
    <w:p w:rsidR="0018003C" w:rsidRPr="00747DE4" w:rsidRDefault="0018003C" w:rsidP="00747DE4">
      <w:pPr>
        <w:tabs>
          <w:tab w:val="left" w:pos="1530"/>
          <w:tab w:val="right" w:leader="dot" w:pos="8537"/>
        </w:tabs>
        <w:spacing w:after="120"/>
        <w:ind w:left="1134" w:hanging="1134"/>
        <w:jc w:val="both"/>
      </w:pPr>
      <w:r w:rsidRPr="00747DE4">
        <w:rPr>
          <w:szCs w:val="22"/>
        </w:rPr>
        <w:t>1.3.</w:t>
      </w:r>
      <w:r w:rsidRPr="00747DE4">
        <w:rPr>
          <w:szCs w:val="22"/>
        </w:rPr>
        <w:tab/>
        <w:t>Means of identification of type, if marked on the device (b)</w:t>
      </w:r>
      <w:r w:rsidRPr="00747DE4">
        <w:t>:</w:t>
      </w:r>
      <w:r w:rsidR="00F6480F" w:rsidRPr="00F6480F">
        <w:t xml:space="preserve"> </w:t>
      </w:r>
      <w:r w:rsidR="00F6480F" w:rsidRPr="00F54F68">
        <w:tab/>
      </w:r>
    </w:p>
    <w:p w:rsidR="0018003C" w:rsidRPr="00747DE4" w:rsidRDefault="0018003C" w:rsidP="00747DE4">
      <w:pPr>
        <w:tabs>
          <w:tab w:val="left" w:pos="1530"/>
          <w:tab w:val="right" w:leader="dot" w:pos="8537"/>
        </w:tabs>
        <w:spacing w:after="120"/>
        <w:ind w:left="1134" w:hanging="1134"/>
        <w:jc w:val="both"/>
      </w:pPr>
      <w:r w:rsidRPr="00747DE4">
        <w:t>1.3.1.</w:t>
      </w:r>
      <w:r w:rsidRPr="00747DE4">
        <w:tab/>
        <w:t>Location of that marking:</w:t>
      </w:r>
      <w:r w:rsidR="00F6480F" w:rsidRPr="00F6480F">
        <w:t xml:space="preserve"> </w:t>
      </w:r>
      <w:r w:rsidR="00F6480F" w:rsidRPr="00F54F68">
        <w:tab/>
      </w:r>
    </w:p>
    <w:p w:rsidR="0018003C" w:rsidRPr="00747DE4" w:rsidRDefault="0018003C" w:rsidP="00747DE4">
      <w:pPr>
        <w:tabs>
          <w:tab w:val="left" w:pos="1530"/>
          <w:tab w:val="right" w:leader="dot" w:pos="8537"/>
        </w:tabs>
        <w:spacing w:after="120"/>
        <w:ind w:left="1134" w:hanging="1134"/>
        <w:jc w:val="both"/>
      </w:pPr>
      <w:r w:rsidRPr="00747DE4">
        <w:t>1.4.</w:t>
      </w:r>
      <w:r w:rsidRPr="00747DE4">
        <w:tab/>
        <w:t>Name and address of manufacturer:</w:t>
      </w:r>
      <w:r w:rsidR="00F6480F" w:rsidRPr="00F6480F">
        <w:t xml:space="preserve"> </w:t>
      </w:r>
      <w:r w:rsidR="00F6480F" w:rsidRPr="00F54F68">
        <w:tab/>
      </w:r>
    </w:p>
    <w:p w:rsidR="00A96016" w:rsidRDefault="0018003C" w:rsidP="00747DE4">
      <w:pPr>
        <w:tabs>
          <w:tab w:val="left" w:pos="1530"/>
          <w:tab w:val="right" w:leader="dot" w:pos="8537"/>
        </w:tabs>
        <w:spacing w:after="240"/>
        <w:ind w:left="1134" w:hanging="1134"/>
        <w:jc w:val="both"/>
      </w:pPr>
      <w:r w:rsidRPr="00747DE4">
        <w:t>1.5.</w:t>
      </w:r>
      <w:r w:rsidRPr="00747DE4">
        <w:tab/>
        <w:t>Location of the ECE approval mark:</w:t>
      </w:r>
      <w:r w:rsidR="00F6480F" w:rsidRPr="00F6480F">
        <w:t xml:space="preserve"> </w:t>
      </w:r>
      <w:r w:rsidR="00F6480F" w:rsidRPr="00F54F68">
        <w:tab/>
      </w:r>
    </w:p>
    <w:p w:rsidR="0018003C" w:rsidRPr="00747DE4" w:rsidRDefault="0018003C" w:rsidP="00747DE4">
      <w:pPr>
        <w:tabs>
          <w:tab w:val="left" w:pos="1530"/>
          <w:tab w:val="right" w:leader="dot" w:pos="8537"/>
        </w:tabs>
        <w:spacing w:after="240"/>
        <w:ind w:left="1134" w:hanging="1134"/>
        <w:jc w:val="both"/>
      </w:pPr>
      <w:r w:rsidRPr="00747DE4">
        <w:t>1.6.</w:t>
      </w:r>
      <w:r w:rsidRPr="00747DE4">
        <w:tab/>
        <w:t>Address(es) of assembly plant(s):</w:t>
      </w:r>
      <w:r w:rsidR="00F6480F" w:rsidRPr="00F6480F">
        <w:t xml:space="preserve"> </w:t>
      </w:r>
      <w:r w:rsidR="00F6480F" w:rsidRPr="00F54F68">
        <w:tab/>
      </w:r>
    </w:p>
    <w:p w:rsidR="0018003C" w:rsidRPr="007156F0" w:rsidRDefault="0018003C" w:rsidP="00747DE4">
      <w:pPr>
        <w:pStyle w:val="SingleTxtG"/>
        <w:ind w:hanging="1134"/>
        <w:rPr>
          <w:b/>
          <w:bCs/>
        </w:rPr>
      </w:pPr>
      <w:r w:rsidRPr="007156F0">
        <w:rPr>
          <w:b/>
          <w:bCs/>
        </w:rPr>
        <w:t>2.</w:t>
      </w:r>
      <w:r w:rsidRPr="007156F0">
        <w:rPr>
          <w:b/>
          <w:bCs/>
        </w:rPr>
        <w:tab/>
        <w:t>GENERAL CONSTRUCTION CHARACTERISTICS OF THE VEHICLE</w:t>
      </w:r>
    </w:p>
    <w:p w:rsidR="0018003C" w:rsidRPr="00747DE4" w:rsidRDefault="0018003C" w:rsidP="00747DE4">
      <w:pPr>
        <w:tabs>
          <w:tab w:val="left" w:pos="1247"/>
          <w:tab w:val="left" w:pos="1530"/>
          <w:tab w:val="right" w:leader="dot" w:pos="8537"/>
        </w:tabs>
        <w:spacing w:after="120"/>
        <w:ind w:left="1134" w:hanging="1134"/>
        <w:jc w:val="both"/>
        <w:rPr>
          <w:bCs/>
          <w:szCs w:val="22"/>
        </w:rPr>
      </w:pPr>
      <w:r w:rsidRPr="00747DE4">
        <w:rPr>
          <w:bCs/>
          <w:szCs w:val="22"/>
        </w:rPr>
        <w:t>2.1.</w:t>
      </w:r>
      <w:r w:rsidRPr="00747DE4">
        <w:rPr>
          <w:bCs/>
          <w:szCs w:val="22"/>
        </w:rPr>
        <w:tab/>
        <w:t>Photographs and/or drawings of a representative vehicle:</w:t>
      </w:r>
      <w:r w:rsidR="00F6480F" w:rsidRPr="00F6480F">
        <w:t xml:space="preserve"> </w:t>
      </w:r>
      <w:r w:rsidR="00F6480F" w:rsidRPr="00F54F68">
        <w:tab/>
      </w:r>
    </w:p>
    <w:p w:rsidR="0018003C" w:rsidRPr="00747DE4" w:rsidRDefault="0018003C" w:rsidP="00747DE4">
      <w:pPr>
        <w:tabs>
          <w:tab w:val="left" w:pos="1247"/>
          <w:tab w:val="left" w:pos="1530"/>
          <w:tab w:val="right" w:leader="dot" w:pos="8537"/>
        </w:tabs>
        <w:spacing w:after="240"/>
        <w:ind w:left="1134" w:hanging="1134"/>
        <w:jc w:val="both"/>
        <w:rPr>
          <w:bCs/>
        </w:rPr>
      </w:pPr>
      <w:r w:rsidRPr="00747DE4">
        <w:rPr>
          <w:bCs/>
          <w:szCs w:val="22"/>
        </w:rPr>
        <w:t>2.2.</w:t>
      </w:r>
      <w:r w:rsidRPr="00747DE4">
        <w:rPr>
          <w:bCs/>
          <w:szCs w:val="22"/>
        </w:rPr>
        <w:tab/>
        <w:t xml:space="preserve">Hand of drive: left / right </w:t>
      </w:r>
      <w:r w:rsidR="00A96016" w:rsidRPr="00A96016">
        <w:rPr>
          <w:bCs/>
          <w:szCs w:val="22"/>
        </w:rPr>
        <w:t>(Strike out what does not apply)</w:t>
      </w:r>
    </w:p>
    <w:p w:rsidR="0018003C" w:rsidRPr="00A96016" w:rsidRDefault="0018003C" w:rsidP="00747DE4">
      <w:pPr>
        <w:pStyle w:val="Level1"/>
        <w:widowControl/>
        <w:numPr>
          <w:ilvl w:val="0"/>
          <w:numId w:val="0"/>
        </w:numPr>
        <w:tabs>
          <w:tab w:val="left" w:pos="1276"/>
          <w:tab w:val="right" w:leader="dot" w:pos="8537"/>
        </w:tabs>
        <w:spacing w:after="120"/>
        <w:ind w:left="1134" w:hanging="1134"/>
        <w:jc w:val="both"/>
        <w:rPr>
          <w:rFonts w:ascii="Times New Roman" w:hAnsi="Times New Roman"/>
          <w:b/>
          <w:szCs w:val="18"/>
          <w:lang w:val="en-GB"/>
        </w:rPr>
      </w:pPr>
      <w:r w:rsidRPr="00A96016">
        <w:rPr>
          <w:rFonts w:ascii="Times New Roman" w:hAnsi="Times New Roman"/>
          <w:b/>
          <w:szCs w:val="18"/>
          <w:lang w:val="en-GB"/>
        </w:rPr>
        <w:t>3.</w:t>
      </w:r>
      <w:r w:rsidRPr="00A96016">
        <w:rPr>
          <w:rFonts w:ascii="Times New Roman" w:hAnsi="Times New Roman"/>
          <w:b/>
          <w:szCs w:val="18"/>
          <w:lang w:val="en-GB"/>
        </w:rPr>
        <w:tab/>
        <w:t>MISCELLANEOUS</w:t>
      </w:r>
    </w:p>
    <w:p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w:t>
      </w:r>
      <w:r w:rsidRPr="00747DE4">
        <w:rPr>
          <w:bCs/>
          <w:szCs w:val="22"/>
        </w:rPr>
        <w:tab/>
        <w:t>Vehicle immobilizer:</w:t>
      </w:r>
      <w:r w:rsidR="00F6480F" w:rsidRPr="00F6480F">
        <w:t xml:space="preserve"> </w:t>
      </w:r>
      <w:r w:rsidR="00F6480F" w:rsidRPr="00F54F68">
        <w:tab/>
      </w:r>
    </w:p>
    <w:p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3.1.1.</w:t>
      </w:r>
      <w:r w:rsidRPr="00747DE4">
        <w:rPr>
          <w:bCs/>
          <w:szCs w:val="22"/>
        </w:rPr>
        <w:tab/>
        <w:t>type approval number, if available:</w:t>
      </w:r>
      <w:r w:rsidR="00F6480F" w:rsidRPr="00F6480F">
        <w:t xml:space="preserve"> </w:t>
      </w:r>
      <w:r w:rsidR="00F6480F" w:rsidRPr="00F54F68">
        <w:tab/>
      </w:r>
    </w:p>
    <w:p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w:t>
      </w:r>
      <w:r w:rsidRPr="00747DE4">
        <w:rPr>
          <w:bCs/>
          <w:szCs w:val="22"/>
        </w:rPr>
        <w:tab/>
        <w:t>For immobilizers not yet approved</w:t>
      </w:r>
    </w:p>
    <w:p w:rsidR="0018003C" w:rsidRPr="00747DE4" w:rsidRDefault="0018003C" w:rsidP="00F6480F">
      <w:pPr>
        <w:tabs>
          <w:tab w:val="left" w:pos="1260"/>
          <w:tab w:val="right" w:leader="dot" w:pos="8537"/>
        </w:tabs>
        <w:spacing w:after="120"/>
        <w:ind w:left="1134" w:right="962" w:hanging="1134"/>
        <w:jc w:val="both"/>
        <w:rPr>
          <w:bCs/>
          <w:szCs w:val="22"/>
        </w:rPr>
      </w:pPr>
      <w:r w:rsidRPr="00747DE4">
        <w:rPr>
          <w:bCs/>
          <w:szCs w:val="22"/>
        </w:rPr>
        <w:t>3.1.2.1.</w:t>
      </w:r>
      <w:r w:rsidRPr="00747DE4">
        <w:rPr>
          <w:bCs/>
          <w:szCs w:val="22"/>
        </w:rPr>
        <w:tab/>
        <w:t>A detailed technical description of the vehicle immobilizer and of the measures taken against inadvertent activation:</w:t>
      </w:r>
      <w:r w:rsidR="00F6480F" w:rsidRPr="00F6480F">
        <w:t xml:space="preserve"> </w:t>
      </w:r>
      <w:r w:rsidR="00F6480F" w:rsidRPr="00F54F68">
        <w:tab/>
      </w:r>
    </w:p>
    <w:p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3.1.2.2.</w:t>
      </w:r>
      <w:r w:rsidRPr="00747DE4">
        <w:rPr>
          <w:bCs/>
          <w:szCs w:val="22"/>
        </w:rPr>
        <w:tab/>
        <w:t>The system(s) on which the vehicle immobilizer acts:</w:t>
      </w:r>
      <w:r w:rsidR="00F6480F" w:rsidRPr="00F6480F">
        <w:t xml:space="preserve"> </w:t>
      </w:r>
      <w:r w:rsidR="00F6480F" w:rsidRPr="00F54F68">
        <w:tab/>
      </w:r>
    </w:p>
    <w:p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3.1.2.3.</w:t>
      </w:r>
      <w:r w:rsidRPr="00747DE4">
        <w:rPr>
          <w:bCs/>
          <w:szCs w:val="22"/>
        </w:rPr>
        <w:tab/>
        <w:t>Number of effective interchangeable codes, if applicable:</w:t>
      </w:r>
      <w:r w:rsidR="00F6480F" w:rsidRPr="00F6480F">
        <w:t xml:space="preserve"> </w:t>
      </w:r>
      <w:r w:rsidR="00F6480F" w:rsidRPr="00F54F68">
        <w:tab/>
      </w:r>
    </w:p>
    <w:p w:rsidR="0018003C" w:rsidRPr="00EF1471" w:rsidRDefault="0018003C" w:rsidP="0018003C">
      <w:pPr>
        <w:pStyle w:val="Heading4"/>
        <w:tabs>
          <w:tab w:val="left" w:pos="396"/>
          <w:tab w:val="left" w:pos="1247"/>
          <w:tab w:val="left" w:pos="1530"/>
          <w:tab w:val="right" w:leader="dot" w:pos="8537"/>
        </w:tabs>
        <w:rPr>
          <w:b/>
          <w:u w:val="single"/>
        </w:rPr>
      </w:pPr>
      <w:r w:rsidRPr="00EF1471">
        <w:rPr>
          <w:b/>
          <w:u w:val="single"/>
        </w:rPr>
        <w:br w:type="page"/>
      </w:r>
    </w:p>
    <w:p w:rsidR="0018003C" w:rsidRPr="00C8791F" w:rsidRDefault="0018003C" w:rsidP="00495152">
      <w:pPr>
        <w:pStyle w:val="HChG"/>
        <w:rPr>
          <w:lang w:val="fr-FR"/>
        </w:rPr>
      </w:pPr>
      <w:r w:rsidRPr="00C8791F">
        <w:rPr>
          <w:lang w:val="fr-FR"/>
        </w:rPr>
        <w:lastRenderedPageBreak/>
        <w:t>Annex 1b</w:t>
      </w:r>
    </w:p>
    <w:p w:rsidR="0018003C" w:rsidRPr="00497629" w:rsidRDefault="00497629" w:rsidP="00497629">
      <w:pPr>
        <w:pStyle w:val="HChG"/>
        <w:rPr>
          <w:rFonts w:eastAsia="MS Mincho"/>
          <w:lang w:val="fr-CH" w:eastAsia="en-US"/>
        </w:rPr>
      </w:pPr>
      <w:r w:rsidRPr="00497629">
        <w:rPr>
          <w:rFonts w:eastAsia="MS Mincho"/>
          <w:lang w:val="fr-CH" w:eastAsia="en-US"/>
        </w:rPr>
        <w:tab/>
      </w:r>
      <w:r w:rsidRPr="00497629">
        <w:rPr>
          <w:rFonts w:eastAsia="MS Mincho"/>
          <w:lang w:val="fr-CH" w:eastAsia="en-US"/>
        </w:rPr>
        <w:tab/>
        <w:t>Information document</w:t>
      </w:r>
    </w:p>
    <w:p w:rsidR="00497629" w:rsidRPr="0016160F" w:rsidRDefault="00497629" w:rsidP="00497629">
      <w:pPr>
        <w:tabs>
          <w:tab w:val="right" w:leader="dot" w:pos="8537"/>
        </w:tabs>
        <w:spacing w:after="120"/>
        <w:ind w:left="1134"/>
        <w:rPr>
          <w:b/>
          <w:bCs/>
          <w:lang w:val="fr-FR"/>
        </w:rPr>
      </w:pPr>
      <w:r w:rsidRPr="005164E7">
        <w:rPr>
          <w:lang w:val="fr-FR"/>
        </w:rPr>
        <w:t>(Maximum format: A4 (210 mm x 297 mm))</w:t>
      </w:r>
    </w:p>
    <w:p w:rsidR="0018003C" w:rsidRPr="0016160F" w:rsidRDefault="00A96016" w:rsidP="00497629">
      <w:pPr>
        <w:pStyle w:val="SingleTxtG"/>
        <w:spacing w:after="360"/>
        <w:jc w:val="left"/>
        <w:rPr>
          <w:b/>
          <w:bCs/>
        </w:rPr>
      </w:pPr>
      <w:r w:rsidRPr="0016160F">
        <w:rPr>
          <w:b/>
          <w:bCs/>
        </w:rPr>
        <w:t>I</w:t>
      </w:r>
      <w:r w:rsidR="0018003C" w:rsidRPr="0016160F">
        <w:rPr>
          <w:b/>
          <w:bCs/>
        </w:rPr>
        <w:t xml:space="preserve">n accordance with paragraph 5. of Regulation No. </w:t>
      </w:r>
      <w:r w:rsidRPr="0016160F">
        <w:rPr>
          <w:b/>
          <w:bCs/>
        </w:rPr>
        <w:t>[</w:t>
      </w:r>
      <w:r w:rsidR="0018003C" w:rsidRPr="0016160F">
        <w:rPr>
          <w:b/>
          <w:bCs/>
        </w:rPr>
        <w:t>XXX</w:t>
      </w:r>
      <w:r w:rsidRPr="0016160F">
        <w:rPr>
          <w:b/>
          <w:bCs/>
        </w:rPr>
        <w:t>]</w:t>
      </w:r>
      <w:r w:rsidR="0018003C" w:rsidRPr="0016160F">
        <w:rPr>
          <w:b/>
          <w:bCs/>
        </w:rPr>
        <w:t xml:space="preserve"> relating to</w:t>
      </w:r>
      <w:r w:rsidR="007156F0" w:rsidRPr="0016160F">
        <w:rPr>
          <w:b/>
          <w:bCs/>
        </w:rPr>
        <w:t xml:space="preserve"> </w:t>
      </w:r>
      <w:r w:rsidR="001C7078" w:rsidRPr="0016160F">
        <w:rPr>
          <w:b/>
          <w:bCs/>
        </w:rPr>
        <w:t>UN</w:t>
      </w:r>
      <w:r w:rsidR="0018003C" w:rsidRPr="0016160F">
        <w:rPr>
          <w:b/>
          <w:bCs/>
        </w:rPr>
        <w:t xml:space="preserve"> component or separate technical unit type approval of an immobilizer system</w:t>
      </w:r>
    </w:p>
    <w:p w:rsidR="0018003C" w:rsidRPr="00747DE4" w:rsidRDefault="0018003C" w:rsidP="00497629">
      <w:pPr>
        <w:pStyle w:val="SingleTxtG"/>
        <w:ind w:left="1701" w:hanging="567"/>
        <w:rPr>
          <w:b/>
          <w:bCs/>
        </w:rPr>
      </w:pPr>
      <w:r w:rsidRPr="00747DE4">
        <w:rPr>
          <w:b/>
          <w:bCs/>
        </w:rPr>
        <w:t>1.</w:t>
      </w:r>
      <w:r w:rsidRPr="00747DE4">
        <w:rPr>
          <w:b/>
          <w:bCs/>
        </w:rPr>
        <w:tab/>
      </w:r>
      <w:r w:rsidR="00497629" w:rsidRPr="00747DE4">
        <w:rPr>
          <w:b/>
          <w:bCs/>
        </w:rPr>
        <w:t>General</w:t>
      </w:r>
    </w:p>
    <w:p w:rsidR="0018003C" w:rsidRPr="005164E7" w:rsidRDefault="007156F0" w:rsidP="00497629">
      <w:pPr>
        <w:tabs>
          <w:tab w:val="right" w:leader="dot" w:pos="8537"/>
        </w:tabs>
        <w:spacing w:after="120"/>
        <w:ind w:left="1701" w:hanging="567"/>
        <w:jc w:val="both"/>
      </w:pPr>
      <w:r>
        <w:t>1.2.</w:t>
      </w:r>
      <w:r>
        <w:tab/>
      </w:r>
      <w:r w:rsidR="0018003C" w:rsidRPr="005164E7">
        <w:t>Make (trade name of manufacturer):</w:t>
      </w:r>
      <w:r w:rsidR="00F6480F" w:rsidRPr="00F6480F">
        <w:t xml:space="preserve"> </w:t>
      </w:r>
      <w:r w:rsidR="00F6480F" w:rsidRPr="00F54F68">
        <w:tab/>
      </w:r>
    </w:p>
    <w:p w:rsidR="0018003C" w:rsidRPr="005164E7" w:rsidRDefault="0018003C" w:rsidP="00497629">
      <w:pPr>
        <w:tabs>
          <w:tab w:val="right" w:leader="dot" w:pos="8537"/>
        </w:tabs>
        <w:spacing w:after="120"/>
        <w:ind w:left="1701" w:hanging="567"/>
        <w:jc w:val="both"/>
        <w:rPr>
          <w:szCs w:val="22"/>
        </w:rPr>
      </w:pPr>
      <w:r w:rsidRPr="005164E7">
        <w:rPr>
          <w:szCs w:val="22"/>
        </w:rPr>
        <w:t>1.2.</w:t>
      </w:r>
      <w:r w:rsidRPr="005164E7">
        <w:rPr>
          <w:szCs w:val="22"/>
        </w:rPr>
        <w:tab/>
        <w:t>Type:</w:t>
      </w:r>
      <w:r w:rsidR="00F6480F" w:rsidRPr="00F6480F">
        <w:rPr>
          <w:szCs w:val="22"/>
        </w:rPr>
        <w:t xml:space="preserve"> </w:t>
      </w:r>
      <w:r w:rsidR="00F6480F" w:rsidRPr="00F6480F">
        <w:rPr>
          <w:szCs w:val="22"/>
        </w:rPr>
        <w:tab/>
      </w:r>
    </w:p>
    <w:p w:rsidR="0018003C" w:rsidRPr="00F6480F" w:rsidRDefault="0018003C" w:rsidP="00497629">
      <w:pPr>
        <w:tabs>
          <w:tab w:val="right" w:leader="dot" w:pos="8537"/>
        </w:tabs>
        <w:spacing w:after="120"/>
        <w:ind w:left="1701" w:hanging="567"/>
        <w:jc w:val="both"/>
        <w:rPr>
          <w:szCs w:val="22"/>
        </w:rPr>
      </w:pPr>
      <w:r w:rsidRPr="005164E7">
        <w:rPr>
          <w:szCs w:val="22"/>
        </w:rPr>
        <w:t>1.3.</w:t>
      </w:r>
      <w:r w:rsidRPr="005164E7">
        <w:rPr>
          <w:szCs w:val="22"/>
        </w:rPr>
        <w:tab/>
        <w:t xml:space="preserve">Means of identification of type, if marked on the device </w:t>
      </w:r>
      <w:r w:rsidRPr="00F6480F">
        <w:rPr>
          <w:szCs w:val="22"/>
        </w:rPr>
        <w:t>(b):</w:t>
      </w:r>
      <w:r w:rsidR="00F6480F" w:rsidRPr="00F6480F">
        <w:rPr>
          <w:szCs w:val="22"/>
        </w:rPr>
        <w:t xml:space="preserve"> </w:t>
      </w:r>
      <w:r w:rsidR="00F6480F" w:rsidRPr="00F6480F">
        <w:rPr>
          <w:szCs w:val="22"/>
        </w:rPr>
        <w:tab/>
      </w:r>
    </w:p>
    <w:p w:rsidR="0018003C" w:rsidRPr="00F6480F" w:rsidRDefault="0018003C" w:rsidP="00497629">
      <w:pPr>
        <w:tabs>
          <w:tab w:val="right" w:leader="dot" w:pos="8537"/>
        </w:tabs>
        <w:spacing w:after="120"/>
        <w:ind w:left="1701" w:hanging="567"/>
        <w:jc w:val="both"/>
        <w:rPr>
          <w:szCs w:val="22"/>
        </w:rPr>
      </w:pPr>
      <w:r w:rsidRPr="00F6480F">
        <w:rPr>
          <w:szCs w:val="22"/>
        </w:rPr>
        <w:t>1.3.1.</w:t>
      </w:r>
      <w:r w:rsidRPr="00F6480F">
        <w:rPr>
          <w:szCs w:val="22"/>
        </w:rPr>
        <w:tab/>
        <w:t>Location of that marking:</w:t>
      </w:r>
      <w:r w:rsidR="00F6480F" w:rsidRPr="00F6480F">
        <w:rPr>
          <w:szCs w:val="22"/>
        </w:rPr>
        <w:t xml:space="preserve"> </w:t>
      </w:r>
      <w:r w:rsidR="00F6480F" w:rsidRPr="00F6480F">
        <w:rPr>
          <w:szCs w:val="22"/>
        </w:rPr>
        <w:tab/>
      </w:r>
    </w:p>
    <w:p w:rsidR="0018003C" w:rsidRPr="00F6480F" w:rsidRDefault="0018003C" w:rsidP="00497629">
      <w:pPr>
        <w:tabs>
          <w:tab w:val="right" w:leader="dot" w:pos="8537"/>
        </w:tabs>
        <w:spacing w:after="120"/>
        <w:ind w:left="1701" w:hanging="567"/>
        <w:jc w:val="both"/>
        <w:rPr>
          <w:szCs w:val="22"/>
        </w:rPr>
      </w:pPr>
      <w:r w:rsidRPr="00F6480F">
        <w:rPr>
          <w:szCs w:val="22"/>
        </w:rPr>
        <w:t>1.4.</w:t>
      </w:r>
      <w:r w:rsidRPr="00F6480F">
        <w:rPr>
          <w:szCs w:val="22"/>
        </w:rPr>
        <w:tab/>
        <w:t>Name and address of manufacturer:</w:t>
      </w:r>
      <w:r w:rsidR="00F6480F">
        <w:rPr>
          <w:szCs w:val="22"/>
        </w:rPr>
        <w:tab/>
      </w:r>
    </w:p>
    <w:p w:rsidR="00A96016" w:rsidRPr="00F6480F" w:rsidRDefault="0018003C" w:rsidP="00497629">
      <w:pPr>
        <w:tabs>
          <w:tab w:val="right" w:leader="dot" w:pos="8537"/>
        </w:tabs>
        <w:spacing w:after="120"/>
        <w:ind w:left="1701" w:hanging="567"/>
        <w:jc w:val="both"/>
        <w:rPr>
          <w:szCs w:val="22"/>
        </w:rPr>
      </w:pPr>
      <w:r w:rsidRPr="00F6480F">
        <w:rPr>
          <w:szCs w:val="22"/>
        </w:rPr>
        <w:t>1.5.</w:t>
      </w:r>
      <w:r w:rsidRPr="00F6480F">
        <w:rPr>
          <w:szCs w:val="22"/>
        </w:rPr>
        <w:tab/>
        <w:t xml:space="preserve">Location of the </w:t>
      </w:r>
      <w:r w:rsidR="001C7078" w:rsidRPr="00F6480F">
        <w:rPr>
          <w:szCs w:val="22"/>
        </w:rPr>
        <w:t>UN</w:t>
      </w:r>
      <w:r w:rsidRPr="00F6480F">
        <w:rPr>
          <w:szCs w:val="22"/>
        </w:rPr>
        <w:t xml:space="preserve"> approval mark:</w:t>
      </w:r>
      <w:r w:rsidR="00F6480F">
        <w:rPr>
          <w:szCs w:val="22"/>
        </w:rPr>
        <w:tab/>
      </w:r>
    </w:p>
    <w:p w:rsidR="0018003C" w:rsidRPr="00F6480F" w:rsidRDefault="0018003C" w:rsidP="00497629">
      <w:pPr>
        <w:tabs>
          <w:tab w:val="right" w:leader="dot" w:pos="8537"/>
        </w:tabs>
        <w:spacing w:after="120"/>
        <w:ind w:left="1701" w:hanging="567"/>
        <w:jc w:val="both"/>
        <w:rPr>
          <w:szCs w:val="22"/>
        </w:rPr>
      </w:pPr>
      <w:r w:rsidRPr="00F6480F">
        <w:rPr>
          <w:szCs w:val="22"/>
        </w:rPr>
        <w:t>1.6.</w:t>
      </w:r>
      <w:r w:rsidRPr="00F6480F">
        <w:rPr>
          <w:szCs w:val="22"/>
        </w:rPr>
        <w:tab/>
        <w:t>Address(es) of assembly plant(s):</w:t>
      </w:r>
      <w:r w:rsidR="00F6480F">
        <w:rPr>
          <w:szCs w:val="22"/>
        </w:rPr>
        <w:tab/>
      </w:r>
    </w:p>
    <w:p w:rsidR="0018003C" w:rsidRPr="00747DE4" w:rsidRDefault="0018003C" w:rsidP="00497629">
      <w:pPr>
        <w:pStyle w:val="SingleTxtG"/>
        <w:ind w:left="1701" w:hanging="567"/>
        <w:rPr>
          <w:b/>
          <w:bCs/>
        </w:rPr>
      </w:pPr>
      <w:r w:rsidRPr="00747DE4">
        <w:rPr>
          <w:b/>
          <w:bCs/>
        </w:rPr>
        <w:t>2.</w:t>
      </w:r>
      <w:r w:rsidRPr="00747DE4">
        <w:rPr>
          <w:b/>
          <w:bCs/>
        </w:rPr>
        <w:tab/>
      </w:r>
      <w:r w:rsidR="00497629" w:rsidRPr="00747DE4">
        <w:rPr>
          <w:b/>
          <w:bCs/>
        </w:rPr>
        <w:t>Description of the device</w:t>
      </w:r>
    </w:p>
    <w:p w:rsidR="0018003C" w:rsidRPr="005164E7" w:rsidRDefault="0018003C" w:rsidP="00497629">
      <w:pPr>
        <w:tabs>
          <w:tab w:val="right" w:leader="dot" w:pos="8537"/>
        </w:tabs>
        <w:spacing w:after="120"/>
        <w:ind w:left="1701" w:right="962" w:hanging="567"/>
        <w:jc w:val="both"/>
        <w:rPr>
          <w:szCs w:val="22"/>
        </w:rPr>
      </w:pPr>
      <w:r w:rsidRPr="005164E7">
        <w:rPr>
          <w:szCs w:val="22"/>
        </w:rPr>
        <w:t>2.1.</w:t>
      </w:r>
      <w:r w:rsidRPr="005164E7">
        <w:rPr>
          <w:szCs w:val="22"/>
        </w:rPr>
        <w:tab/>
        <w:t>A detailed technical description of the vehicle immobilizer and of the measures taken against inadvertent activation:</w:t>
      </w:r>
      <w:r w:rsidR="00F6480F">
        <w:rPr>
          <w:szCs w:val="22"/>
        </w:rPr>
        <w:tab/>
      </w:r>
    </w:p>
    <w:p w:rsidR="0018003C" w:rsidRPr="005164E7" w:rsidRDefault="0018003C" w:rsidP="00497629">
      <w:pPr>
        <w:tabs>
          <w:tab w:val="right" w:leader="dot" w:pos="8537"/>
        </w:tabs>
        <w:spacing w:after="120"/>
        <w:ind w:left="1701" w:hanging="567"/>
        <w:jc w:val="both"/>
        <w:rPr>
          <w:szCs w:val="22"/>
        </w:rPr>
      </w:pPr>
      <w:r w:rsidRPr="005164E7">
        <w:rPr>
          <w:szCs w:val="22"/>
        </w:rPr>
        <w:t>2.2.</w:t>
      </w:r>
      <w:r w:rsidRPr="005164E7">
        <w:rPr>
          <w:szCs w:val="22"/>
        </w:rPr>
        <w:tab/>
        <w:t>The vehicle system(s) on which the vehicle immobilizer acts:</w:t>
      </w:r>
      <w:r w:rsidR="00F6480F">
        <w:rPr>
          <w:szCs w:val="22"/>
        </w:rPr>
        <w:tab/>
      </w:r>
    </w:p>
    <w:p w:rsidR="0018003C" w:rsidRPr="005164E7" w:rsidRDefault="0018003C" w:rsidP="00497629">
      <w:pPr>
        <w:tabs>
          <w:tab w:val="right" w:leader="dot" w:pos="8537"/>
        </w:tabs>
        <w:spacing w:after="120"/>
        <w:ind w:left="1701" w:hanging="567"/>
        <w:jc w:val="both"/>
        <w:rPr>
          <w:szCs w:val="22"/>
        </w:rPr>
      </w:pPr>
      <w:r w:rsidRPr="005164E7">
        <w:rPr>
          <w:szCs w:val="22"/>
        </w:rPr>
        <w:t>2.3.</w:t>
      </w:r>
      <w:r w:rsidRPr="005164E7">
        <w:rPr>
          <w:szCs w:val="22"/>
        </w:rPr>
        <w:tab/>
        <w:t>Method of setting/unsetting the device:</w:t>
      </w:r>
      <w:r w:rsidR="00F6480F">
        <w:rPr>
          <w:szCs w:val="22"/>
        </w:rPr>
        <w:tab/>
      </w:r>
    </w:p>
    <w:p w:rsidR="0018003C" w:rsidRPr="005164E7" w:rsidRDefault="0018003C" w:rsidP="00497629">
      <w:pPr>
        <w:tabs>
          <w:tab w:val="right" w:leader="dot" w:pos="8537"/>
        </w:tabs>
        <w:spacing w:after="120"/>
        <w:ind w:left="1701" w:right="962" w:hanging="567"/>
        <w:jc w:val="both"/>
        <w:rPr>
          <w:szCs w:val="22"/>
        </w:rPr>
      </w:pPr>
      <w:r w:rsidRPr="005164E7">
        <w:rPr>
          <w:szCs w:val="22"/>
        </w:rPr>
        <w:t>2.4.</w:t>
      </w:r>
      <w:r w:rsidRPr="005164E7">
        <w:rPr>
          <w:szCs w:val="22"/>
        </w:rPr>
        <w:tab/>
        <w:t>Number of effective interchangeable codes, if applicable:</w:t>
      </w:r>
      <w:r w:rsidR="00F6480F">
        <w:rPr>
          <w:szCs w:val="22"/>
        </w:rPr>
        <w:tab/>
      </w:r>
    </w:p>
    <w:p w:rsidR="0018003C" w:rsidRPr="005164E7" w:rsidRDefault="0018003C" w:rsidP="00497629">
      <w:pPr>
        <w:tabs>
          <w:tab w:val="right" w:leader="dot" w:pos="8537"/>
        </w:tabs>
        <w:spacing w:after="120"/>
        <w:ind w:left="1701" w:right="1133" w:hanging="567"/>
        <w:jc w:val="both"/>
        <w:rPr>
          <w:szCs w:val="22"/>
        </w:rPr>
      </w:pPr>
      <w:r w:rsidRPr="005164E7">
        <w:rPr>
          <w:szCs w:val="22"/>
        </w:rPr>
        <w:t>2.5.</w:t>
      </w:r>
      <w:r w:rsidRPr="005164E7">
        <w:rPr>
          <w:szCs w:val="22"/>
        </w:rPr>
        <w:tab/>
        <w:t xml:space="preserve">List of main components comprising the device and, if applicable, </w:t>
      </w:r>
      <w:r w:rsidR="00497629">
        <w:rPr>
          <w:szCs w:val="22"/>
        </w:rPr>
        <w:br/>
      </w:r>
      <w:r w:rsidRPr="005164E7">
        <w:rPr>
          <w:szCs w:val="22"/>
        </w:rPr>
        <w:t>their reference marks:</w:t>
      </w:r>
      <w:r w:rsidR="00497629">
        <w:rPr>
          <w:szCs w:val="22"/>
        </w:rPr>
        <w:tab/>
      </w:r>
    </w:p>
    <w:p w:rsidR="0018003C" w:rsidRPr="00747DE4" w:rsidRDefault="0018003C" w:rsidP="00497629">
      <w:pPr>
        <w:pStyle w:val="SingleTxtG"/>
        <w:ind w:left="1701" w:hanging="567"/>
        <w:rPr>
          <w:b/>
          <w:bCs/>
        </w:rPr>
      </w:pPr>
      <w:r w:rsidRPr="00747DE4">
        <w:rPr>
          <w:b/>
          <w:bCs/>
        </w:rPr>
        <w:t>3.</w:t>
      </w:r>
      <w:r w:rsidRPr="00747DE4">
        <w:rPr>
          <w:b/>
          <w:bCs/>
        </w:rPr>
        <w:tab/>
      </w:r>
      <w:r w:rsidR="00497629" w:rsidRPr="00747DE4">
        <w:rPr>
          <w:b/>
          <w:bCs/>
        </w:rPr>
        <w:t>Drawings</w:t>
      </w:r>
    </w:p>
    <w:p w:rsidR="0018003C" w:rsidRPr="005164E7" w:rsidRDefault="0018003C" w:rsidP="00497629">
      <w:pPr>
        <w:tabs>
          <w:tab w:val="right" w:leader="dot" w:pos="8537"/>
        </w:tabs>
        <w:spacing w:after="120"/>
        <w:ind w:left="1701" w:right="962" w:hanging="567"/>
        <w:jc w:val="both"/>
        <w:rPr>
          <w:szCs w:val="22"/>
        </w:rPr>
      </w:pPr>
      <w:r w:rsidRPr="005164E7">
        <w:rPr>
          <w:szCs w:val="22"/>
        </w:rPr>
        <w:t>3.1.</w:t>
      </w:r>
      <w:r w:rsidRPr="005164E7">
        <w:rPr>
          <w:szCs w:val="22"/>
        </w:rPr>
        <w:tab/>
        <w:t xml:space="preserve">Drawings of the main components of the device (the drawings must show the intended space for </w:t>
      </w:r>
      <w:r w:rsidR="001C7078" w:rsidRPr="001C7078">
        <w:rPr>
          <w:szCs w:val="22"/>
        </w:rPr>
        <w:t>UN</w:t>
      </w:r>
      <w:r w:rsidRPr="005164E7">
        <w:rPr>
          <w:szCs w:val="22"/>
        </w:rPr>
        <w:t xml:space="preserve"> type approval mark):</w:t>
      </w:r>
      <w:r w:rsidR="00F6480F">
        <w:rPr>
          <w:szCs w:val="22"/>
        </w:rPr>
        <w:tab/>
      </w:r>
    </w:p>
    <w:p w:rsidR="0018003C" w:rsidRPr="00747DE4" w:rsidRDefault="0018003C" w:rsidP="00497629">
      <w:pPr>
        <w:pStyle w:val="SingleTxtG"/>
        <w:ind w:left="1701" w:hanging="567"/>
        <w:rPr>
          <w:b/>
          <w:bCs/>
        </w:rPr>
      </w:pPr>
      <w:r w:rsidRPr="00747DE4">
        <w:rPr>
          <w:b/>
          <w:bCs/>
        </w:rPr>
        <w:t>4.</w:t>
      </w:r>
      <w:r w:rsidRPr="00747DE4">
        <w:rPr>
          <w:b/>
          <w:bCs/>
        </w:rPr>
        <w:tab/>
      </w:r>
      <w:r w:rsidR="00497629" w:rsidRPr="00747DE4">
        <w:rPr>
          <w:b/>
          <w:bCs/>
        </w:rPr>
        <w:t>Instructions</w:t>
      </w:r>
    </w:p>
    <w:p w:rsidR="0018003C" w:rsidRPr="005164E7" w:rsidRDefault="0018003C" w:rsidP="00497629">
      <w:pPr>
        <w:tabs>
          <w:tab w:val="right" w:leader="dot" w:pos="8537"/>
        </w:tabs>
        <w:spacing w:after="120"/>
        <w:ind w:left="1701" w:right="962" w:hanging="567"/>
        <w:jc w:val="both"/>
        <w:rPr>
          <w:szCs w:val="22"/>
        </w:rPr>
      </w:pPr>
      <w:r w:rsidRPr="005164E7">
        <w:rPr>
          <w:szCs w:val="22"/>
        </w:rPr>
        <w:t>4.1.</w:t>
      </w:r>
      <w:r w:rsidRPr="005164E7">
        <w:rPr>
          <w:szCs w:val="22"/>
        </w:rPr>
        <w:tab/>
        <w:t>List of vehicles to which the device is intended to be fitted:</w:t>
      </w:r>
      <w:r w:rsidR="00F6480F">
        <w:rPr>
          <w:szCs w:val="22"/>
        </w:rPr>
        <w:tab/>
      </w:r>
    </w:p>
    <w:p w:rsidR="0018003C" w:rsidRPr="005164E7" w:rsidRDefault="0018003C" w:rsidP="00497629">
      <w:pPr>
        <w:tabs>
          <w:tab w:val="right" w:leader="dot" w:pos="8537"/>
        </w:tabs>
        <w:spacing w:after="120"/>
        <w:ind w:left="1701" w:right="962" w:hanging="567"/>
        <w:jc w:val="both"/>
        <w:rPr>
          <w:szCs w:val="22"/>
        </w:rPr>
      </w:pPr>
      <w:r w:rsidRPr="005164E7">
        <w:rPr>
          <w:szCs w:val="22"/>
        </w:rPr>
        <w:t>4.2.</w:t>
      </w:r>
      <w:r w:rsidRPr="005164E7">
        <w:rPr>
          <w:szCs w:val="22"/>
        </w:rPr>
        <w:tab/>
        <w:t>Description of the method of installation illustrated by photographs and/or drawings:</w:t>
      </w:r>
      <w:r w:rsidR="00F6480F">
        <w:rPr>
          <w:szCs w:val="22"/>
        </w:rPr>
        <w:tab/>
      </w:r>
    </w:p>
    <w:p w:rsidR="0018003C" w:rsidRPr="00F6480F" w:rsidRDefault="0018003C" w:rsidP="00497629">
      <w:pPr>
        <w:tabs>
          <w:tab w:val="right" w:leader="dot" w:pos="8537"/>
        </w:tabs>
        <w:spacing w:after="120"/>
        <w:ind w:left="1701" w:right="962" w:hanging="567"/>
        <w:jc w:val="both"/>
        <w:rPr>
          <w:szCs w:val="22"/>
        </w:rPr>
      </w:pPr>
      <w:r w:rsidRPr="005164E7">
        <w:rPr>
          <w:szCs w:val="22"/>
        </w:rPr>
        <w:t>4.3.</w:t>
      </w:r>
      <w:r w:rsidRPr="005164E7">
        <w:rPr>
          <w:szCs w:val="22"/>
        </w:rPr>
        <w:tab/>
        <w:t>Instructions for use:</w:t>
      </w:r>
      <w:r w:rsidR="00F6480F">
        <w:rPr>
          <w:szCs w:val="22"/>
        </w:rPr>
        <w:tab/>
      </w:r>
    </w:p>
    <w:p w:rsidR="0018003C" w:rsidRPr="00F6480F" w:rsidRDefault="0018003C" w:rsidP="00497629">
      <w:pPr>
        <w:tabs>
          <w:tab w:val="right" w:leader="dot" w:pos="8537"/>
        </w:tabs>
        <w:spacing w:after="120"/>
        <w:ind w:left="1701" w:right="962" w:hanging="567"/>
        <w:jc w:val="both"/>
        <w:rPr>
          <w:szCs w:val="22"/>
        </w:rPr>
      </w:pPr>
      <w:r w:rsidRPr="00F6480F">
        <w:rPr>
          <w:szCs w:val="22"/>
        </w:rPr>
        <w:t>4.4.</w:t>
      </w:r>
      <w:r w:rsidRPr="00F6480F">
        <w:rPr>
          <w:szCs w:val="22"/>
        </w:rPr>
        <w:tab/>
        <w:t>Instructions for maintenance, if any:</w:t>
      </w:r>
      <w:r w:rsidR="00F6480F" w:rsidRPr="00F6480F">
        <w:rPr>
          <w:szCs w:val="22"/>
        </w:rPr>
        <w:tab/>
      </w:r>
    </w:p>
    <w:p w:rsidR="0018003C" w:rsidRPr="00F6480F" w:rsidRDefault="0018003C" w:rsidP="00497629">
      <w:pPr>
        <w:tabs>
          <w:tab w:val="right" w:leader="dot" w:pos="8537"/>
        </w:tabs>
        <w:spacing w:after="120"/>
        <w:ind w:left="1701" w:right="962" w:hanging="567"/>
        <w:jc w:val="both"/>
        <w:rPr>
          <w:szCs w:val="22"/>
        </w:rPr>
      </w:pPr>
      <w:r w:rsidRPr="00F6480F">
        <w:rPr>
          <w:szCs w:val="22"/>
        </w:rPr>
        <w:t>4.5.</w:t>
      </w:r>
      <w:r w:rsidRPr="00F6480F">
        <w:rPr>
          <w:szCs w:val="22"/>
        </w:rPr>
        <w:tab/>
        <w:t>Test pulse 5a/5b according to the International Standard ISO 7637</w:t>
      </w:r>
      <w:r w:rsidRPr="00F6480F">
        <w:rPr>
          <w:szCs w:val="22"/>
        </w:rPr>
        <w:noBreakHyphen/>
        <w:t>2:2004: applied / not applied.</w:t>
      </w:r>
      <w:r w:rsidR="00F6480F" w:rsidRPr="00F6480F">
        <w:rPr>
          <w:szCs w:val="22"/>
        </w:rPr>
        <w:tab/>
      </w:r>
    </w:p>
    <w:p w:rsidR="0018003C" w:rsidRPr="005164E7" w:rsidRDefault="0018003C" w:rsidP="00495152">
      <w:pPr>
        <w:tabs>
          <w:tab w:val="left" w:pos="1247"/>
          <w:tab w:val="left" w:pos="1530"/>
          <w:tab w:val="right" w:leader="dot" w:pos="8537"/>
        </w:tabs>
        <w:ind w:left="567"/>
        <w:jc w:val="both"/>
      </w:pPr>
      <w:r w:rsidRPr="005164E7">
        <w:t>______________</w:t>
      </w:r>
    </w:p>
    <w:p w:rsidR="0018003C" w:rsidRPr="002B6209" w:rsidRDefault="0018003C" w:rsidP="00495152">
      <w:pPr>
        <w:spacing w:before="120" w:after="120" w:line="220" w:lineRule="exact"/>
        <w:ind w:left="1560" w:right="1134" w:hanging="425"/>
        <w:jc w:val="both"/>
        <w:rPr>
          <w:sz w:val="18"/>
          <w:szCs w:val="18"/>
        </w:rPr>
      </w:pPr>
      <w:r w:rsidRPr="00A96016">
        <w:rPr>
          <w:sz w:val="18"/>
          <w:szCs w:val="18"/>
          <w:vertAlign w:val="superscript"/>
        </w:rPr>
        <w:t>(b)</w:t>
      </w:r>
      <w:r w:rsidR="002B6209">
        <w:tab/>
      </w:r>
      <w:r w:rsidRPr="002B6209">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p w:rsidR="00EF76AC" w:rsidRDefault="00EF76AC">
      <w:pPr>
        <w:suppressAutoHyphens w:val="0"/>
        <w:spacing w:line="240" w:lineRule="auto"/>
      </w:pPr>
      <w:r>
        <w:br w:type="page"/>
      </w:r>
    </w:p>
    <w:p w:rsidR="0018003C" w:rsidRPr="005164E7" w:rsidRDefault="0018003C" w:rsidP="0018003C">
      <w:pPr>
        <w:tabs>
          <w:tab w:val="left" w:pos="340"/>
          <w:tab w:val="left" w:pos="1247"/>
          <w:tab w:val="left" w:pos="1530"/>
          <w:tab w:val="right" w:leader="dot" w:pos="8537"/>
        </w:tabs>
        <w:jc w:val="both"/>
        <w:rPr>
          <w:u w:val="single"/>
        </w:rPr>
        <w:sectPr w:rsidR="0018003C" w:rsidRPr="005164E7" w:rsidSect="00495152">
          <w:headerReference w:type="even" r:id="rId14"/>
          <w:headerReference w:type="default" r:id="rId15"/>
          <w:pgSz w:w="11906" w:h="16838" w:code="9"/>
          <w:pgMar w:top="1418" w:right="1134" w:bottom="1134" w:left="1134" w:header="851" w:footer="567" w:gutter="0"/>
          <w:cols w:space="720"/>
          <w:noEndnote/>
        </w:sectPr>
      </w:pPr>
    </w:p>
    <w:p w:rsidR="0018003C" w:rsidRPr="00497629" w:rsidRDefault="0018003C" w:rsidP="00497629">
      <w:pPr>
        <w:pStyle w:val="HChG"/>
        <w:spacing w:line="240" w:lineRule="auto"/>
      </w:pPr>
      <w:r w:rsidRPr="00497629">
        <w:lastRenderedPageBreak/>
        <w:t>Annex 2a</w:t>
      </w:r>
      <w:r w:rsidR="00497629" w:rsidRPr="00497629">
        <w:tab/>
      </w:r>
    </w:p>
    <w:p w:rsidR="0018003C" w:rsidRPr="00497629" w:rsidRDefault="00497629" w:rsidP="00497629">
      <w:pPr>
        <w:pStyle w:val="HChG"/>
        <w:rPr>
          <w:rFonts w:eastAsia="MS Mincho"/>
          <w:lang w:val="fr-CH" w:eastAsia="en-US"/>
        </w:rPr>
      </w:pPr>
      <w:r>
        <w:rPr>
          <w:rFonts w:eastAsia="MS Mincho"/>
          <w:lang w:val="fr-CH" w:eastAsia="en-US"/>
        </w:rPr>
        <w:tab/>
      </w:r>
      <w:r>
        <w:rPr>
          <w:rFonts w:eastAsia="MS Mincho"/>
          <w:lang w:val="fr-CH" w:eastAsia="en-US"/>
        </w:rPr>
        <w:tab/>
      </w:r>
      <w:r w:rsidRPr="00497629">
        <w:rPr>
          <w:rFonts w:eastAsia="MS Mincho"/>
          <w:lang w:val="fr-CH" w:eastAsia="en-US"/>
        </w:rPr>
        <w:t>Communication</w:t>
      </w:r>
    </w:p>
    <w:p w:rsidR="0018003C" w:rsidRPr="00F6480F" w:rsidRDefault="0018003C" w:rsidP="00497629">
      <w:pPr>
        <w:tabs>
          <w:tab w:val="center" w:pos="4512"/>
          <w:tab w:val="left" w:pos="4988"/>
          <w:tab w:val="left" w:pos="5703"/>
          <w:tab w:val="left" w:pos="6423"/>
          <w:tab w:val="left" w:pos="7143"/>
          <w:tab w:val="left" w:pos="7857"/>
          <w:tab w:val="left" w:pos="8577"/>
        </w:tabs>
        <w:ind w:left="1134"/>
        <w:rPr>
          <w:bCs/>
          <w:lang w:val="fr-FR"/>
        </w:rPr>
      </w:pPr>
      <w:r w:rsidRPr="00F6480F">
        <w:rPr>
          <w:bCs/>
          <w:lang w:val="fr-FR"/>
        </w:rPr>
        <w:t>(Maximum format: A4 (210 x 297 mm))</w:t>
      </w:r>
    </w:p>
    <w:p w:rsidR="00497629" w:rsidRPr="00A076A9" w:rsidRDefault="00497629" w:rsidP="00497629">
      <w:pPr>
        <w:spacing w:after="120"/>
        <w:ind w:left="1134" w:right="1134"/>
        <w:jc w:val="both"/>
        <w:rPr>
          <w:lang w:val="fr-CH"/>
        </w:rPr>
      </w:pPr>
    </w:p>
    <w:p w:rsidR="00497629" w:rsidRPr="00F54F68" w:rsidRDefault="00497629" w:rsidP="00497629">
      <w:pPr>
        <w:ind w:left="1134"/>
      </w:pPr>
      <w:r w:rsidRPr="00F54F68">
        <w:rPr>
          <w:noProof/>
          <w:lang w:val="fr-FR"/>
        </w:rPr>
        <mc:AlternateContent>
          <mc:Choice Requires="wps">
            <w:drawing>
              <wp:anchor distT="0" distB="0" distL="114300" distR="114300" simplePos="0" relativeHeight="251662336" behindDoc="0" locked="0" layoutInCell="1" allowOverlap="1" wp14:anchorId="67263055" wp14:editId="3F192477">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63055" id="_x0000_t202" coordsize="21600,21600" o:spt="202" path="m,l,21600r21600,l21600,xe">
                <v:stroke joinstyle="miter"/>
                <v:path gradientshapeok="t" o:connecttype="rect"/>
              </v:shapetype>
              <v:shape id="Text Box 5" o:spid="_x0000_s1026" type="#_x0000_t202" style="position:absolute;left:0;text-align:left;margin-left:135.15pt;margin-top:10.9pt;width:302.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PxbgwIAABI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" stroked="f">
                <v:textbox>
                  <w:txbxContent>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F436FB" w:rsidRDefault="00F436FB"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fr-FR"/>
        </w:rPr>
        <mc:AlternateContent>
          <mc:Choice Requires="wps">
            <w:drawing>
              <wp:anchor distT="0" distB="0" distL="114300" distR="114300" simplePos="0" relativeHeight="251663360" behindDoc="0" locked="0" layoutInCell="1" allowOverlap="1" wp14:anchorId="4298BF2C" wp14:editId="78EAE1EF">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F436FB" w:rsidRPr="00A076A9" w:rsidRDefault="00F436FB" w:rsidP="00497629">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rsidR="00F436FB" w:rsidRPr="004508D9" w:rsidRDefault="00F436FB" w:rsidP="00497629">
                            <w:pPr>
                              <w:rPr>
                                <w:rFonts w:eastAsia="Arial Unicode MS"/>
                                <w:sz w:val="16"/>
                                <w:szCs w:val="16"/>
                              </w:rPr>
                            </w:pPr>
                            <w:r>
                              <w:rPr>
                                <w:rFonts w:eastAsia="Arial Unicode MS"/>
                                <w:noProof/>
                                <w:sz w:val="16"/>
                                <w:szCs w:val="16"/>
                                <w:lang w:val="fr-FR"/>
                              </w:rPr>
                              <w:drawing>
                                <wp:inline distT="0" distB="0" distL="0" distR="0" wp14:anchorId="429BBFE7" wp14:editId="6C1DC793">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8BF2C" id="Text Box 319" o:spid="_x0000_s1027" type="#_x0000_t202" style="position:absolute;left:0;text-align:left;margin-left:100.3pt;margin-top:19.4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" stroked="f" strokecolor="white">
                <v:textbox inset="0,0,0,0">
                  <w:txbxContent>
                    <w:p w:rsidR="00F436FB" w:rsidRPr="00A076A9" w:rsidRDefault="00F436FB" w:rsidP="00497629">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rsidR="00F436FB" w:rsidRPr="004508D9" w:rsidRDefault="00F436FB" w:rsidP="00497629">
                      <w:pPr>
                        <w:rPr>
                          <w:rFonts w:eastAsia="Arial Unicode MS"/>
                          <w:sz w:val="16"/>
                          <w:szCs w:val="16"/>
                        </w:rPr>
                      </w:pPr>
                      <w:r>
                        <w:rPr>
                          <w:rFonts w:eastAsia="Arial Unicode MS"/>
                          <w:noProof/>
                          <w:sz w:val="16"/>
                          <w:szCs w:val="16"/>
                          <w:lang w:val="fr-FR"/>
                        </w:rPr>
                        <w:drawing>
                          <wp:inline distT="0" distB="0" distL="0" distR="0" wp14:anchorId="429BBFE7" wp14:editId="6C1DC793">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w:drawing>
          <wp:inline distT="0" distB="0" distL="0" distR="0" wp14:anchorId="65EA7DB1" wp14:editId="6FE4D07B">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rsidR="00497629" w:rsidRPr="00A076A9" w:rsidRDefault="00497629" w:rsidP="00497629">
      <w:pPr>
        <w:ind w:left="1134"/>
        <w:rPr>
          <w:color w:val="FFFFFF" w:themeColor="background1"/>
        </w:rPr>
      </w:pPr>
      <w:r w:rsidRPr="00A076A9">
        <w:rPr>
          <w:color w:val="FFFFFF" w:themeColor="background1"/>
          <w:sz w:val="18"/>
          <w:vertAlign w:val="superscript"/>
        </w:rPr>
        <w:footnoteReference w:id="8"/>
      </w:r>
    </w:p>
    <w:p w:rsidR="00497629" w:rsidRPr="00F54F68" w:rsidRDefault="00497629" w:rsidP="00497629">
      <w:pPr>
        <w:ind w:left="1134" w:right="1134"/>
        <w:jc w:val="both"/>
      </w:pPr>
      <w:r w:rsidRPr="00F54F68">
        <w:t>Concerning:</w:t>
      </w:r>
      <w:r w:rsidRPr="00F54F68">
        <w:rPr>
          <w:sz w:val="18"/>
          <w:vertAlign w:val="superscript"/>
        </w:rPr>
        <w:footnoteReference w:id="9"/>
      </w:r>
      <w:r w:rsidRPr="00F54F68">
        <w:tab/>
      </w:r>
      <w:r w:rsidRPr="00F54F68">
        <w:tab/>
      </w:r>
      <w:bookmarkStart w:id="12" w:name="_Hlk14444203"/>
      <w:r w:rsidRPr="00F54F68">
        <w:t>Approval granted</w:t>
      </w:r>
    </w:p>
    <w:p w:rsidR="00497629" w:rsidRPr="00F54F68" w:rsidRDefault="00497629" w:rsidP="00497629">
      <w:pPr>
        <w:ind w:left="2268" w:right="1134" w:firstLine="567"/>
        <w:jc w:val="both"/>
      </w:pPr>
      <w:r w:rsidRPr="00F54F68">
        <w:t>Approval extended</w:t>
      </w:r>
    </w:p>
    <w:p w:rsidR="00497629" w:rsidRPr="00F54F68" w:rsidRDefault="00497629" w:rsidP="00497629">
      <w:pPr>
        <w:ind w:left="2268" w:right="1134" w:firstLine="567"/>
        <w:jc w:val="both"/>
      </w:pPr>
      <w:r w:rsidRPr="00F54F68">
        <w:t>Approval refused</w:t>
      </w:r>
    </w:p>
    <w:p w:rsidR="00497629" w:rsidRPr="00F54F68" w:rsidRDefault="00497629" w:rsidP="00497629">
      <w:pPr>
        <w:ind w:left="2268" w:right="1134" w:firstLine="567"/>
        <w:jc w:val="both"/>
      </w:pPr>
      <w:r w:rsidRPr="00F54F68">
        <w:t>Approval withdrawn</w:t>
      </w:r>
    </w:p>
    <w:p w:rsidR="00497629" w:rsidRPr="00F54F68" w:rsidRDefault="00497629" w:rsidP="00497629">
      <w:pPr>
        <w:spacing w:after="120"/>
        <w:ind w:left="2268" w:right="1134" w:firstLine="567"/>
        <w:jc w:val="both"/>
      </w:pPr>
      <w:r w:rsidRPr="00F54F68">
        <w:t>Production definitively discontinued</w:t>
      </w:r>
    </w:p>
    <w:bookmarkEnd w:id="12"/>
    <w:p w:rsidR="00497629" w:rsidRPr="00F54F68" w:rsidRDefault="00497629" w:rsidP="00497629">
      <w:pPr>
        <w:spacing w:after="120"/>
        <w:ind w:left="1134" w:right="1134"/>
        <w:jc w:val="both"/>
      </w:pPr>
      <w:r w:rsidRPr="00F54F68">
        <w:t xml:space="preserve">of a type of device for indirect vision pursuant to </w:t>
      </w:r>
      <w:r>
        <w:t>UN Regulation</w:t>
      </w:r>
      <w:r w:rsidRPr="00F54F68">
        <w:t xml:space="preserve"> No.</w:t>
      </w:r>
      <w:r>
        <w:t xml:space="preserve"> XXX</w:t>
      </w:r>
    </w:p>
    <w:p w:rsidR="00497629" w:rsidRPr="00F54F68" w:rsidRDefault="00497629" w:rsidP="00497629">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rsidR="0018003C" w:rsidRPr="00F6480F" w:rsidRDefault="00497629" w:rsidP="00497629">
      <w:pPr>
        <w:tabs>
          <w:tab w:val="left" w:leader="dot" w:pos="2664"/>
          <w:tab w:val="left" w:pos="4308"/>
          <w:tab w:val="left" w:pos="5725"/>
          <w:tab w:val="left" w:leader="dot" w:pos="8674"/>
        </w:tabs>
        <w:spacing w:after="120"/>
        <w:ind w:left="1134"/>
        <w:jc w:val="both"/>
        <w:rPr>
          <w:b/>
        </w:rPr>
      </w:pPr>
      <w:r w:rsidRPr="00F6480F">
        <w:rPr>
          <w:b/>
        </w:rPr>
        <w:t xml:space="preserve">Section </w:t>
      </w:r>
      <w:r>
        <w:rPr>
          <w:b/>
        </w:rPr>
        <w:t>I</w:t>
      </w:r>
    </w:p>
    <w:p w:rsidR="0018003C" w:rsidRPr="009B4636" w:rsidRDefault="00497629" w:rsidP="00497629">
      <w:pPr>
        <w:pStyle w:val="Level1"/>
        <w:widowControl/>
        <w:numPr>
          <w:ilvl w:val="0"/>
          <w:numId w:val="0"/>
        </w:numPr>
        <w:tabs>
          <w:tab w:val="left" w:pos="4308"/>
          <w:tab w:val="left" w:pos="5725"/>
          <w:tab w:val="left" w:pos="8440"/>
          <w:tab w:val="left" w:leader="dot" w:pos="8674"/>
        </w:tabs>
        <w:spacing w:after="120"/>
        <w:ind w:left="1701" w:hanging="567"/>
        <w:jc w:val="both"/>
        <w:rPr>
          <w:rFonts w:ascii="Times New Roman" w:hAnsi="Times New Roman"/>
          <w:bCs/>
          <w:lang w:val="en-GB"/>
        </w:rPr>
      </w:pPr>
      <w:r w:rsidRPr="009B4636">
        <w:rPr>
          <w:rFonts w:ascii="Times New Roman" w:hAnsi="Times New Roman"/>
          <w:bCs/>
          <w:lang w:val="en-GB"/>
        </w:rPr>
        <w:t>1.</w:t>
      </w:r>
      <w:r w:rsidRPr="009B4636">
        <w:rPr>
          <w:rFonts w:ascii="Times New Roman" w:hAnsi="Times New Roman"/>
          <w:bCs/>
          <w:lang w:val="en-GB"/>
        </w:rPr>
        <w:tab/>
        <w:t>General</w:t>
      </w:r>
    </w:p>
    <w:p w:rsidR="0018003C" w:rsidRPr="00F6480F" w:rsidRDefault="0018003C" w:rsidP="00495152">
      <w:pPr>
        <w:tabs>
          <w:tab w:val="right" w:leader="dot" w:pos="8537"/>
        </w:tabs>
        <w:spacing w:after="100" w:line="240" w:lineRule="auto"/>
        <w:ind w:left="1701" w:hanging="567"/>
        <w:jc w:val="both"/>
      </w:pPr>
      <w:r w:rsidRPr="00747DE4">
        <w:rPr>
          <w:bCs/>
        </w:rPr>
        <w:t>1</w:t>
      </w:r>
      <w:r w:rsidR="00747DE4" w:rsidRPr="00747DE4">
        <w:rPr>
          <w:bCs/>
        </w:rPr>
        <w:t>.</w:t>
      </w:r>
      <w:r w:rsidRPr="00747DE4">
        <w:rPr>
          <w:bCs/>
        </w:rPr>
        <w:t>1.</w:t>
      </w:r>
      <w:r w:rsidRPr="00747DE4">
        <w:rPr>
          <w:bCs/>
        </w:rPr>
        <w:tab/>
        <w:t>Make (trade name of manufacturer):</w:t>
      </w:r>
      <w:r w:rsidR="00F6480F">
        <w:tab/>
      </w:r>
    </w:p>
    <w:p w:rsidR="0018003C" w:rsidRPr="00F6480F" w:rsidRDefault="0018003C" w:rsidP="00495152">
      <w:pPr>
        <w:tabs>
          <w:tab w:val="right" w:leader="dot" w:pos="8537"/>
        </w:tabs>
        <w:spacing w:after="100" w:line="240" w:lineRule="auto"/>
        <w:ind w:left="1701" w:hanging="567"/>
        <w:jc w:val="both"/>
      </w:pPr>
      <w:r w:rsidRPr="00F6480F">
        <w:t>1.2.</w:t>
      </w:r>
      <w:r w:rsidRPr="00F6480F">
        <w:tab/>
        <w:t>Type:</w:t>
      </w:r>
      <w:r w:rsidR="00F6480F" w:rsidRPr="00F6480F">
        <w:tab/>
      </w:r>
    </w:p>
    <w:p w:rsidR="0018003C" w:rsidRPr="00F6480F" w:rsidRDefault="0018003C" w:rsidP="00495152">
      <w:pPr>
        <w:tabs>
          <w:tab w:val="right" w:leader="dot" w:pos="8537"/>
        </w:tabs>
        <w:spacing w:after="100" w:line="240" w:lineRule="auto"/>
        <w:ind w:left="1701" w:right="1134" w:hanging="567"/>
        <w:jc w:val="both"/>
      </w:pPr>
      <w:r w:rsidRPr="00F6480F">
        <w:t>1.3.</w:t>
      </w:r>
      <w:r w:rsidRPr="00F6480F">
        <w:tab/>
        <w:t xml:space="preserve">Means of identification of type, if marked on the </w:t>
      </w:r>
      <w:r w:rsidR="00F6480F">
        <w:br/>
      </w:r>
      <w:r w:rsidRPr="00F6480F">
        <w:t xml:space="preserve">vehicle/component/ separate technical unit </w:t>
      </w:r>
      <w:r w:rsidRPr="00F6480F">
        <w:fldChar w:fldCharType="begin"/>
      </w:r>
      <w:r w:rsidRPr="00F6480F">
        <w:instrText>EQ \O(2,_)</w:instrText>
      </w:r>
      <w:r w:rsidRPr="00F6480F">
        <w:fldChar w:fldCharType="end"/>
      </w:r>
      <w:r w:rsidR="00A96016" w:rsidRPr="00F6480F">
        <w:t>/</w:t>
      </w:r>
      <w:r w:rsidRPr="00F6480F">
        <w:t>(b):</w:t>
      </w:r>
      <w:r w:rsidR="00F6480F">
        <w:tab/>
      </w:r>
    </w:p>
    <w:p w:rsidR="0018003C" w:rsidRPr="00F6480F" w:rsidRDefault="0018003C" w:rsidP="00495152">
      <w:pPr>
        <w:tabs>
          <w:tab w:val="right" w:leader="dot" w:pos="8537"/>
        </w:tabs>
        <w:spacing w:after="100" w:line="240" w:lineRule="auto"/>
        <w:ind w:left="1701" w:hanging="567"/>
        <w:jc w:val="both"/>
      </w:pPr>
      <w:r w:rsidRPr="00F6480F">
        <w:t>1.3.1.</w:t>
      </w:r>
      <w:r w:rsidRPr="00F6480F">
        <w:tab/>
        <w:t>Location of that marking:</w:t>
      </w:r>
      <w:r w:rsidR="00F6480F" w:rsidRPr="00F6480F">
        <w:tab/>
      </w:r>
    </w:p>
    <w:p w:rsidR="0018003C" w:rsidRPr="00F6480F" w:rsidRDefault="0018003C" w:rsidP="00495152">
      <w:pPr>
        <w:tabs>
          <w:tab w:val="right" w:leader="dot" w:pos="8537"/>
        </w:tabs>
        <w:spacing w:after="100" w:line="240" w:lineRule="auto"/>
        <w:ind w:left="1701" w:hanging="567"/>
        <w:jc w:val="both"/>
      </w:pPr>
      <w:r w:rsidRPr="00F6480F">
        <w:t>1.4.</w:t>
      </w:r>
      <w:r w:rsidRPr="00F6480F">
        <w:tab/>
        <w:t>Category of vehicle (c):</w:t>
      </w:r>
      <w:r w:rsidR="00F6480F" w:rsidRPr="00F6480F">
        <w:tab/>
      </w:r>
    </w:p>
    <w:p w:rsidR="0018003C" w:rsidRPr="00F6480F" w:rsidRDefault="0018003C" w:rsidP="00495152">
      <w:pPr>
        <w:tabs>
          <w:tab w:val="right" w:leader="dot" w:pos="8537"/>
        </w:tabs>
        <w:spacing w:after="100" w:line="240" w:lineRule="auto"/>
        <w:ind w:left="1701" w:hanging="567"/>
        <w:jc w:val="both"/>
      </w:pPr>
      <w:r w:rsidRPr="00F6480F">
        <w:t>1.5.</w:t>
      </w:r>
      <w:r w:rsidRPr="00F6480F">
        <w:tab/>
        <w:t>Name and address of manufacturer:</w:t>
      </w:r>
      <w:r w:rsidR="00F6480F" w:rsidRPr="00F6480F">
        <w:tab/>
      </w:r>
    </w:p>
    <w:p w:rsidR="00747DE4" w:rsidRPr="00F6480F" w:rsidRDefault="0018003C" w:rsidP="00495152">
      <w:pPr>
        <w:tabs>
          <w:tab w:val="right" w:leader="dot" w:pos="8537"/>
        </w:tabs>
        <w:spacing w:after="100" w:line="240" w:lineRule="auto"/>
        <w:ind w:left="1701" w:hanging="567"/>
        <w:jc w:val="both"/>
      </w:pPr>
      <w:r w:rsidRPr="00F6480F">
        <w:t>1.6.</w:t>
      </w:r>
      <w:r w:rsidRPr="00F6480F">
        <w:tab/>
        <w:t>Location of the ECE approval mark:</w:t>
      </w:r>
      <w:r w:rsidR="00F6480F" w:rsidRPr="00F6480F">
        <w:tab/>
      </w:r>
    </w:p>
    <w:p w:rsidR="0018003C" w:rsidRPr="00F6480F" w:rsidRDefault="0018003C" w:rsidP="00497629">
      <w:pPr>
        <w:tabs>
          <w:tab w:val="right" w:leader="dot" w:pos="8537"/>
        </w:tabs>
        <w:spacing w:after="120"/>
        <w:ind w:left="1701" w:hanging="567"/>
        <w:jc w:val="both"/>
      </w:pPr>
      <w:r w:rsidRPr="00F6480F">
        <w:t>1.7.</w:t>
      </w:r>
      <w:r w:rsidRPr="00F6480F">
        <w:tab/>
        <w:t>Address(es) of assembly plant(s):</w:t>
      </w:r>
      <w:r w:rsidR="00F6480F" w:rsidRPr="00F6480F">
        <w:tab/>
      </w:r>
    </w:p>
    <w:p w:rsidR="0018003C" w:rsidRPr="00F6480F" w:rsidRDefault="00497629" w:rsidP="00497629">
      <w:pPr>
        <w:widowControl w:val="0"/>
        <w:tabs>
          <w:tab w:val="left" w:leader="dot" w:pos="1247"/>
          <w:tab w:val="left" w:pos="4308"/>
          <w:tab w:val="left" w:pos="5725"/>
          <w:tab w:val="left" w:leader="dot" w:pos="8674"/>
        </w:tabs>
        <w:spacing w:after="120"/>
        <w:ind w:left="1701" w:hanging="567"/>
        <w:jc w:val="both"/>
        <w:rPr>
          <w:b/>
          <w:szCs w:val="22"/>
        </w:rPr>
      </w:pPr>
      <w:r w:rsidRPr="00F6480F">
        <w:rPr>
          <w:b/>
          <w:szCs w:val="22"/>
        </w:rPr>
        <w:t xml:space="preserve">Section </w:t>
      </w:r>
      <w:r>
        <w:rPr>
          <w:b/>
          <w:szCs w:val="22"/>
        </w:rPr>
        <w:t>II</w:t>
      </w:r>
    </w:p>
    <w:p w:rsidR="0018003C" w:rsidRPr="00747DE4" w:rsidRDefault="0018003C" w:rsidP="00495152">
      <w:pPr>
        <w:pStyle w:val="Level1"/>
        <w:numPr>
          <w:ilvl w:val="0"/>
          <w:numId w:val="0"/>
        </w:numPr>
        <w:tabs>
          <w:tab w:val="left" w:pos="4308"/>
          <w:tab w:val="left" w:pos="5725"/>
          <w:tab w:val="left" w:leader="dot" w:pos="8674"/>
        </w:tabs>
        <w:spacing w:after="100"/>
        <w:ind w:left="1701" w:hanging="567"/>
        <w:jc w:val="both"/>
        <w:rPr>
          <w:rFonts w:ascii="Times New Roman" w:hAnsi="Times New Roman"/>
          <w:bCs/>
          <w:szCs w:val="18"/>
          <w:lang w:val="en-GB"/>
        </w:rPr>
      </w:pPr>
      <w:r w:rsidRPr="00747DE4">
        <w:rPr>
          <w:rFonts w:ascii="Times New Roman" w:hAnsi="Times New Roman"/>
          <w:bCs/>
          <w:szCs w:val="18"/>
          <w:lang w:val="en-GB"/>
        </w:rPr>
        <w:t>1.</w:t>
      </w:r>
      <w:r w:rsidRPr="00747DE4">
        <w:rPr>
          <w:rFonts w:ascii="Times New Roman" w:hAnsi="Times New Roman"/>
          <w:bCs/>
          <w:szCs w:val="18"/>
          <w:lang w:val="en-GB"/>
        </w:rPr>
        <w:tab/>
        <w:t>Additional information (where applicable): see addendum</w:t>
      </w:r>
    </w:p>
    <w:p w:rsidR="0018003C" w:rsidRPr="00F6480F" w:rsidRDefault="0018003C" w:rsidP="00495152">
      <w:pPr>
        <w:tabs>
          <w:tab w:val="right" w:leader="dot" w:pos="8537"/>
        </w:tabs>
        <w:spacing w:after="100"/>
        <w:ind w:left="1701" w:right="1134" w:hanging="567"/>
        <w:jc w:val="both"/>
      </w:pPr>
      <w:r w:rsidRPr="00F6480F">
        <w:t>2.</w:t>
      </w:r>
      <w:r w:rsidRPr="00F6480F">
        <w:tab/>
        <w:t>Technical service responsible for carrying out the tests:</w:t>
      </w:r>
      <w:r w:rsidR="00F6480F" w:rsidRPr="00F6480F">
        <w:tab/>
      </w:r>
    </w:p>
    <w:p w:rsidR="0018003C" w:rsidRPr="00F6480F" w:rsidRDefault="0018003C" w:rsidP="00495152">
      <w:pPr>
        <w:tabs>
          <w:tab w:val="right" w:leader="dot" w:pos="8537"/>
        </w:tabs>
        <w:spacing w:after="100"/>
        <w:ind w:left="1701" w:right="1134" w:hanging="567"/>
        <w:jc w:val="both"/>
      </w:pPr>
      <w:r w:rsidRPr="00F6480F">
        <w:t>3.</w:t>
      </w:r>
      <w:r w:rsidRPr="00F6480F">
        <w:tab/>
        <w:t>Date of test report:</w:t>
      </w:r>
      <w:r w:rsidR="00F6480F" w:rsidRPr="00F6480F">
        <w:tab/>
      </w:r>
    </w:p>
    <w:p w:rsidR="0018003C" w:rsidRPr="00F6480F" w:rsidRDefault="0018003C" w:rsidP="00495152">
      <w:pPr>
        <w:tabs>
          <w:tab w:val="right" w:leader="dot" w:pos="8537"/>
        </w:tabs>
        <w:spacing w:after="100"/>
        <w:ind w:left="1701" w:right="1134" w:hanging="567"/>
        <w:jc w:val="both"/>
      </w:pPr>
      <w:r w:rsidRPr="00F6480F">
        <w:t>4.</w:t>
      </w:r>
      <w:r w:rsidRPr="00F6480F">
        <w:tab/>
        <w:t>Number of test report:</w:t>
      </w:r>
      <w:r w:rsidR="00F6480F" w:rsidRPr="00F6480F">
        <w:tab/>
      </w:r>
    </w:p>
    <w:p w:rsidR="0018003C" w:rsidRPr="00F6480F" w:rsidRDefault="0018003C" w:rsidP="00495152">
      <w:pPr>
        <w:tabs>
          <w:tab w:val="right" w:leader="dot" w:pos="8537"/>
        </w:tabs>
        <w:spacing w:after="100"/>
        <w:ind w:left="1701" w:right="1134" w:hanging="567"/>
        <w:jc w:val="both"/>
      </w:pPr>
      <w:r w:rsidRPr="00F6480F">
        <w:t>5.</w:t>
      </w:r>
      <w:r w:rsidRPr="00F6480F">
        <w:tab/>
        <w:t>Remarks (if any): see addendum</w:t>
      </w:r>
    </w:p>
    <w:p w:rsidR="0018003C" w:rsidRPr="00F6480F" w:rsidRDefault="0018003C" w:rsidP="00495152">
      <w:pPr>
        <w:tabs>
          <w:tab w:val="right" w:leader="dot" w:pos="8537"/>
        </w:tabs>
        <w:spacing w:after="100"/>
        <w:ind w:left="1701" w:right="1134" w:hanging="567"/>
        <w:jc w:val="both"/>
      </w:pPr>
      <w:r w:rsidRPr="00F6480F">
        <w:t>6.</w:t>
      </w:r>
      <w:r w:rsidRPr="00F6480F">
        <w:tab/>
        <w:t>Place:</w:t>
      </w:r>
      <w:r w:rsidR="00F6480F" w:rsidRPr="00F6480F">
        <w:tab/>
      </w:r>
    </w:p>
    <w:p w:rsidR="0018003C" w:rsidRPr="00F6480F" w:rsidRDefault="0018003C" w:rsidP="00495152">
      <w:pPr>
        <w:tabs>
          <w:tab w:val="right" w:leader="dot" w:pos="8537"/>
        </w:tabs>
        <w:spacing w:after="100"/>
        <w:ind w:left="1701" w:right="1134" w:hanging="567"/>
        <w:jc w:val="both"/>
      </w:pPr>
      <w:r w:rsidRPr="00F6480F">
        <w:t>7.</w:t>
      </w:r>
      <w:r w:rsidRPr="00F6480F">
        <w:tab/>
        <w:t>Date:</w:t>
      </w:r>
      <w:r w:rsidR="00F6480F" w:rsidRPr="00F6480F">
        <w:tab/>
      </w:r>
    </w:p>
    <w:p w:rsidR="0018003C" w:rsidRPr="00F6480F" w:rsidRDefault="0018003C" w:rsidP="00495152">
      <w:pPr>
        <w:tabs>
          <w:tab w:val="right" w:leader="dot" w:pos="8537"/>
        </w:tabs>
        <w:spacing w:after="100"/>
        <w:ind w:left="1701" w:right="1134" w:hanging="567"/>
        <w:jc w:val="both"/>
      </w:pPr>
      <w:r w:rsidRPr="00F6480F">
        <w:t>8.</w:t>
      </w:r>
      <w:r w:rsidRPr="00F6480F">
        <w:tab/>
        <w:t>Signature:</w:t>
      </w:r>
      <w:r w:rsidR="00F6480F" w:rsidRPr="00F6480F">
        <w:tab/>
      </w:r>
    </w:p>
    <w:p w:rsidR="0018003C" w:rsidRPr="00F6480F" w:rsidRDefault="0018003C" w:rsidP="00495152">
      <w:pPr>
        <w:tabs>
          <w:tab w:val="right" w:leader="dot" w:pos="8505"/>
        </w:tabs>
        <w:spacing w:after="100"/>
        <w:ind w:left="1701" w:right="1134" w:hanging="567"/>
        <w:jc w:val="both"/>
      </w:pPr>
      <w:r w:rsidRPr="00F6480F">
        <w:t>9.</w:t>
      </w:r>
      <w:r w:rsidRPr="00F6480F">
        <w:tab/>
        <w:t>The index to the information package lodged with the approval authority, which may be obtained on request, is attached</w:t>
      </w:r>
      <w:r w:rsidR="00495152">
        <w:t>:</w:t>
      </w:r>
      <w:r w:rsidR="00F6480F" w:rsidRPr="00F6480F">
        <w:tab/>
      </w:r>
    </w:p>
    <w:p w:rsidR="0018003C" w:rsidRPr="005B14D3" w:rsidRDefault="0018003C" w:rsidP="0018003C">
      <w:pPr>
        <w:tabs>
          <w:tab w:val="left" w:leader="dot" w:pos="963"/>
          <w:tab w:val="left" w:pos="4308"/>
          <w:tab w:val="left" w:pos="5725"/>
          <w:tab w:val="left" w:leader="dot" w:pos="8674"/>
        </w:tabs>
        <w:jc w:val="center"/>
        <w:rPr>
          <w:b/>
          <w:sz w:val="28"/>
          <w:szCs w:val="32"/>
        </w:rPr>
      </w:pPr>
      <w:r w:rsidRPr="005B14D3">
        <w:rPr>
          <w:b/>
          <w:sz w:val="28"/>
          <w:szCs w:val="32"/>
        </w:rPr>
        <w:lastRenderedPageBreak/>
        <w:t>Addendum</w:t>
      </w:r>
    </w:p>
    <w:p w:rsidR="0018003C" w:rsidRPr="005B14D3" w:rsidRDefault="0018003C" w:rsidP="007156F0">
      <w:pPr>
        <w:tabs>
          <w:tab w:val="left" w:leader="dot" w:pos="963"/>
          <w:tab w:val="left" w:pos="4308"/>
          <w:tab w:val="left" w:pos="5725"/>
          <w:tab w:val="left" w:leader="dot" w:pos="8674"/>
        </w:tabs>
        <w:spacing w:after="240"/>
        <w:jc w:val="center"/>
        <w:rPr>
          <w:b/>
          <w:sz w:val="24"/>
          <w:szCs w:val="28"/>
        </w:rPr>
      </w:pPr>
      <w:r w:rsidRPr="005B14D3">
        <w:rPr>
          <w:b/>
          <w:sz w:val="24"/>
          <w:szCs w:val="28"/>
        </w:rPr>
        <w:t xml:space="preserve">to </w:t>
      </w:r>
      <w:r w:rsidR="00B369D5" w:rsidRPr="005B14D3">
        <w:rPr>
          <w:b/>
          <w:sz w:val="24"/>
          <w:szCs w:val="28"/>
        </w:rPr>
        <w:t>UN</w:t>
      </w:r>
      <w:r w:rsidRPr="005B14D3">
        <w:rPr>
          <w:b/>
          <w:sz w:val="24"/>
          <w:szCs w:val="28"/>
        </w:rPr>
        <w:t xml:space="preserve"> type approval certificate No. ...</w:t>
      </w:r>
    </w:p>
    <w:p w:rsidR="0018003C" w:rsidRPr="00B369D5" w:rsidRDefault="00ED60E5" w:rsidP="00B369D5">
      <w:pPr>
        <w:tabs>
          <w:tab w:val="left" w:leader="dot" w:pos="963"/>
          <w:tab w:val="left" w:pos="4308"/>
          <w:tab w:val="left" w:pos="5725"/>
          <w:tab w:val="left" w:leader="dot" w:pos="8674"/>
        </w:tabs>
        <w:spacing w:after="240"/>
        <w:jc w:val="center"/>
        <w:rPr>
          <w:bCs/>
          <w:szCs w:val="22"/>
        </w:rPr>
      </w:pPr>
      <w:r>
        <w:rPr>
          <w:bCs/>
          <w:szCs w:val="22"/>
        </w:rPr>
        <w:t>C</w:t>
      </w:r>
      <w:r w:rsidR="0018003C" w:rsidRPr="00B369D5">
        <w:rPr>
          <w:bCs/>
          <w:szCs w:val="22"/>
        </w:rPr>
        <w:t>oncerning the type approval of a vehicle with regard to Regulation No. XXX</w:t>
      </w:r>
    </w:p>
    <w:p w:rsidR="0018003C" w:rsidRPr="00B369D5" w:rsidRDefault="00B369D5" w:rsidP="0046492B">
      <w:pPr>
        <w:tabs>
          <w:tab w:val="right" w:leader="dot" w:pos="8537"/>
        </w:tabs>
        <w:spacing w:after="120"/>
        <w:ind w:left="1134" w:right="1134" w:hanging="1134"/>
        <w:jc w:val="both"/>
      </w:pPr>
      <w:r>
        <w:t>1.</w:t>
      </w:r>
      <w:r>
        <w:tab/>
      </w:r>
      <w:r w:rsidR="0018003C" w:rsidRPr="00B369D5">
        <w:t>Additional information:</w:t>
      </w:r>
      <w:r w:rsidR="00F6480F">
        <w:tab/>
      </w:r>
    </w:p>
    <w:p w:rsidR="0018003C" w:rsidRPr="00B369D5" w:rsidRDefault="00B369D5" w:rsidP="0046492B">
      <w:pPr>
        <w:tabs>
          <w:tab w:val="right" w:leader="dot" w:pos="8537"/>
        </w:tabs>
        <w:spacing w:after="120"/>
        <w:ind w:left="1134" w:right="1134" w:hanging="1134"/>
        <w:jc w:val="both"/>
      </w:pPr>
      <w:r>
        <w:t>1.1.</w:t>
      </w:r>
      <w:r>
        <w:tab/>
      </w:r>
      <w:r w:rsidR="0018003C" w:rsidRPr="00B369D5">
        <w:t>Brief description of the immobilizer:</w:t>
      </w:r>
      <w:r w:rsidR="00F6480F">
        <w:tab/>
      </w:r>
    </w:p>
    <w:p w:rsidR="0018003C" w:rsidRPr="00B369D5" w:rsidRDefault="00B369D5" w:rsidP="0046492B">
      <w:pPr>
        <w:tabs>
          <w:tab w:val="right" w:leader="dot" w:pos="8537"/>
        </w:tabs>
        <w:spacing w:after="120"/>
        <w:ind w:left="1134" w:right="1134" w:hanging="1134"/>
        <w:jc w:val="both"/>
      </w:pPr>
      <w:r>
        <w:t>2.</w:t>
      </w:r>
      <w:r>
        <w:tab/>
      </w:r>
      <w:r w:rsidR="0018003C" w:rsidRPr="00B369D5">
        <w:t>Remarks:</w:t>
      </w:r>
      <w:r w:rsidR="00F6480F">
        <w:tab/>
      </w:r>
    </w:p>
    <w:p w:rsidR="00495152" w:rsidRPr="005164E7" w:rsidRDefault="00495152" w:rsidP="00495152">
      <w:pPr>
        <w:tabs>
          <w:tab w:val="left" w:pos="1247"/>
          <w:tab w:val="left" w:pos="1530"/>
          <w:tab w:val="right" w:leader="dot" w:pos="8537"/>
        </w:tabs>
        <w:spacing w:after="120"/>
        <w:ind w:left="567"/>
        <w:jc w:val="both"/>
      </w:pPr>
      <w:r w:rsidRPr="005164E7">
        <w:t>____________</w:t>
      </w:r>
    </w:p>
    <w:p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\O(1,_)</w:instrText>
      </w:r>
      <w:r w:rsidRPr="005B14D3">
        <w:rPr>
          <w:b/>
          <w:bCs/>
          <w:vertAlign w:val="superscript"/>
        </w:rPr>
        <w:fldChar w:fldCharType="end"/>
      </w:r>
      <w:r w:rsidR="00ED60E5" w:rsidRPr="005B14D3">
        <w:rPr>
          <w:b/>
          <w:bCs/>
          <w:vertAlign w:val="superscript"/>
        </w:rPr>
        <w:t xml:space="preserve">  </w:t>
      </w:r>
      <w:r w:rsidRPr="005B14D3">
        <w:rPr>
          <w:b/>
          <w:bCs/>
        </w:rPr>
        <w:t>Distinguishing number of the country which has granted/extended/refused/ withdrawn approval (see approval provisions in the Regulation).</w:t>
      </w:r>
    </w:p>
    <w:p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\O(2,_)</w:instrText>
      </w:r>
      <w:r w:rsidRPr="005B14D3">
        <w:rPr>
          <w:b/>
          <w:bCs/>
          <w:vertAlign w:val="superscript"/>
        </w:rPr>
        <w:fldChar w:fldCharType="end"/>
      </w:r>
      <w:r w:rsidR="00ED60E5" w:rsidRPr="005B14D3">
        <w:rPr>
          <w:b/>
          <w:bCs/>
          <w:vertAlign w:val="superscript"/>
        </w:rPr>
        <w:t xml:space="preserve">  </w:t>
      </w:r>
      <w:r w:rsidRPr="005B14D3">
        <w:rPr>
          <w:b/>
          <w:bCs/>
        </w:rPr>
        <w:t>Strike out what does not apply (there are cases where nothing needs to be deleted, when more than one entry is applicable).</w:t>
      </w:r>
    </w:p>
    <w:p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\O(3,_)</w:instrText>
      </w:r>
      <w:r w:rsidRPr="005B14D3">
        <w:rPr>
          <w:b/>
          <w:bCs/>
          <w:vertAlign w:val="superscript"/>
        </w:rPr>
        <w:fldChar w:fldCharType="end"/>
      </w:r>
      <w:r w:rsidR="00ED60E5" w:rsidRPr="005B14D3">
        <w:rPr>
          <w:b/>
          <w:bCs/>
          <w:vertAlign w:val="superscript"/>
        </w:rPr>
        <w:t xml:space="preserve">  </w:t>
      </w:r>
      <w:r w:rsidRPr="005B14D3">
        <w:rPr>
          <w:b/>
          <w:bCs/>
        </w:rPr>
        <w:t xml:space="preserve">To be indicated only for </w:t>
      </w:r>
      <w:r w:rsidR="00ED60E5" w:rsidRPr="005B14D3">
        <w:rPr>
          <w:b/>
          <w:bCs/>
        </w:rPr>
        <w:t>V</w:t>
      </w:r>
      <w:r w:rsidRPr="005B14D3">
        <w:rPr>
          <w:b/>
          <w:bCs/>
        </w:rPr>
        <w:t xml:space="preserve">ehicle </w:t>
      </w:r>
      <w:r w:rsidR="00ED60E5" w:rsidRPr="005B14D3">
        <w:rPr>
          <w:b/>
          <w:bCs/>
        </w:rPr>
        <w:t>A</w:t>
      </w:r>
      <w:r w:rsidRPr="005B14D3">
        <w:rPr>
          <w:b/>
          <w:bCs/>
        </w:rPr>
        <w:t xml:space="preserve">larm </w:t>
      </w:r>
      <w:r w:rsidR="00ED60E5" w:rsidRPr="005B14D3">
        <w:rPr>
          <w:b/>
          <w:bCs/>
        </w:rPr>
        <w:t>S</w:t>
      </w:r>
      <w:r w:rsidRPr="005B14D3">
        <w:rPr>
          <w:b/>
          <w:bCs/>
        </w:rPr>
        <w:t>ystems (VAS) to be used in vehicles whose rated supply voltage is not 12 Volts.</w:t>
      </w:r>
    </w:p>
    <w:p w:rsidR="0018003C" w:rsidRPr="005B14D3" w:rsidRDefault="0018003C" w:rsidP="00ED60E5">
      <w:pPr>
        <w:pStyle w:val="FootnoteText"/>
        <w:tabs>
          <w:tab w:val="clear" w:pos="1021"/>
        </w:tabs>
        <w:ind w:hanging="141"/>
        <w:rPr>
          <w:b/>
          <w:bCs/>
        </w:rPr>
      </w:pPr>
      <w:r w:rsidRPr="005B14D3">
        <w:rPr>
          <w:b/>
          <w:bCs/>
          <w:vertAlign w:val="superscript"/>
        </w:rPr>
        <w:t>(b)</w:t>
      </w:r>
      <w:r w:rsidR="0016160F" w:rsidRPr="005B14D3">
        <w:rPr>
          <w:b/>
          <w:bCs/>
          <w:vertAlign w:val="superscript"/>
        </w:rPr>
        <w:t xml:space="preserve"> </w:t>
      </w:r>
      <w:r w:rsidRPr="005B14D3">
        <w:rPr>
          <w:b/>
          <w:bCs/>
        </w:rPr>
        <w:t>If the means of identification of type contains characters not relevant to describe the vehicle, component or separate technical unit types covered in this information document, such characters shall be represented in the documentation by the symbol "?" (e.g. ABC??123??).</w:t>
      </w:r>
    </w:p>
    <w:p w:rsidR="0018003C" w:rsidRPr="005B14D3" w:rsidRDefault="0018003C" w:rsidP="00ED60E5">
      <w:pPr>
        <w:pStyle w:val="FootnoteText"/>
        <w:tabs>
          <w:tab w:val="clear" w:pos="1021"/>
        </w:tabs>
        <w:ind w:hanging="141"/>
        <w:rPr>
          <w:b/>
          <w:bCs/>
        </w:rPr>
      </w:pPr>
      <w:r w:rsidRPr="005B14D3">
        <w:rPr>
          <w:b/>
          <w:bCs/>
          <w:vertAlign w:val="superscript"/>
        </w:rPr>
        <w:t>(c)</w:t>
      </w:r>
      <w:r w:rsidR="0016160F" w:rsidRPr="005B14D3">
        <w:rPr>
          <w:b/>
          <w:bCs/>
          <w:vertAlign w:val="superscript"/>
        </w:rPr>
        <w:t xml:space="preserve"> </w:t>
      </w:r>
      <w:r w:rsidRPr="005B14D3">
        <w:rPr>
          <w:b/>
          <w:bCs/>
        </w:rPr>
        <w:t>As defined in Annex 7 to the Consolidated Resolution on the Construction of Vehicles (R.E.3) (TRANS/WP.29/78/Rev.</w:t>
      </w:r>
      <w:r w:rsidR="0016160F" w:rsidRPr="005B14D3">
        <w:rPr>
          <w:b/>
          <w:bCs/>
        </w:rPr>
        <w:t>6</w:t>
      </w:r>
      <w:r w:rsidRPr="005B14D3">
        <w:rPr>
          <w:b/>
          <w:bCs/>
        </w:rPr>
        <w:t>, as amended).</w:t>
      </w:r>
    </w:p>
    <w:p w:rsidR="00EF76AC" w:rsidRDefault="00EF76AC">
      <w:pPr>
        <w:suppressAutoHyphens w:val="0"/>
        <w:spacing w:line="240" w:lineRule="auto"/>
        <w:rPr>
          <w:b/>
          <w:szCs w:val="22"/>
        </w:rPr>
      </w:pPr>
      <w:r>
        <w:rPr>
          <w:b/>
          <w:szCs w:val="22"/>
        </w:rPr>
        <w:br w:type="page"/>
      </w:r>
    </w:p>
    <w:p w:rsidR="0018003C" w:rsidRPr="005164E7" w:rsidRDefault="0018003C" w:rsidP="00EF76AC">
      <w:pPr>
        <w:pStyle w:val="HChG"/>
      </w:pPr>
      <w:r w:rsidRPr="005164E7">
        <w:lastRenderedPageBreak/>
        <w:t>Annex 2</w:t>
      </w:r>
      <w:r w:rsidRPr="00383D0D">
        <w:t>b</w:t>
      </w:r>
    </w:p>
    <w:p w:rsidR="00495152" w:rsidRPr="00497629" w:rsidRDefault="00495152" w:rsidP="00495152">
      <w:pPr>
        <w:pStyle w:val="HChG"/>
        <w:rPr>
          <w:rFonts w:eastAsia="MS Mincho"/>
          <w:lang w:val="fr-CH" w:eastAsia="en-US"/>
        </w:rPr>
      </w:pPr>
      <w:r>
        <w:rPr>
          <w:rFonts w:eastAsia="MS Mincho"/>
          <w:lang w:val="fr-CH" w:eastAsia="en-US"/>
        </w:rPr>
        <w:tab/>
      </w:r>
      <w:r>
        <w:rPr>
          <w:rFonts w:eastAsia="MS Mincho"/>
          <w:lang w:val="fr-CH" w:eastAsia="en-US"/>
        </w:rPr>
        <w:tab/>
      </w:r>
      <w:r w:rsidRPr="00497629">
        <w:rPr>
          <w:rFonts w:eastAsia="MS Mincho"/>
          <w:lang w:val="fr-CH" w:eastAsia="en-US"/>
        </w:rPr>
        <w:t>Communication</w:t>
      </w:r>
    </w:p>
    <w:p w:rsidR="00495152" w:rsidRPr="00F6480F" w:rsidRDefault="00495152" w:rsidP="00495152">
      <w:pPr>
        <w:tabs>
          <w:tab w:val="center" w:pos="4512"/>
          <w:tab w:val="left" w:pos="4988"/>
          <w:tab w:val="left" w:pos="5703"/>
          <w:tab w:val="left" w:pos="6423"/>
          <w:tab w:val="left" w:pos="7143"/>
          <w:tab w:val="left" w:pos="7857"/>
          <w:tab w:val="left" w:pos="8577"/>
        </w:tabs>
        <w:ind w:left="1134"/>
        <w:rPr>
          <w:bCs/>
          <w:lang w:val="fr-FR"/>
        </w:rPr>
      </w:pPr>
      <w:r w:rsidRPr="00F6480F">
        <w:rPr>
          <w:bCs/>
          <w:lang w:val="fr-FR"/>
        </w:rPr>
        <w:t>(Maximum format: A4 (210 x 297 mm))</w:t>
      </w:r>
    </w:p>
    <w:p w:rsidR="00495152" w:rsidRPr="00A076A9" w:rsidRDefault="00495152" w:rsidP="00495152">
      <w:pPr>
        <w:spacing w:after="120"/>
        <w:ind w:left="1134" w:right="1134"/>
        <w:jc w:val="both"/>
        <w:rPr>
          <w:lang w:val="fr-CH"/>
        </w:rPr>
      </w:pPr>
    </w:p>
    <w:p w:rsidR="00495152" w:rsidRPr="00F54F68" w:rsidRDefault="00495152" w:rsidP="00495152">
      <w:pPr>
        <w:ind w:left="1134"/>
      </w:pPr>
      <w:r w:rsidRPr="00F54F68">
        <w:rPr>
          <w:noProof/>
          <w:lang w:val="fr-FR"/>
        </w:rPr>
        <mc:AlternateContent>
          <mc:Choice Requires="wps">
            <w:drawing>
              <wp:anchor distT="0" distB="0" distL="114300" distR="114300" simplePos="0" relativeHeight="251665408" behindDoc="0" locked="0" layoutInCell="1" allowOverlap="1" wp14:anchorId="6DF44FA9" wp14:editId="50A0F91C">
                <wp:simplePos x="0" y="0"/>
                <wp:positionH relativeFrom="column">
                  <wp:posOffset>1716405</wp:posOffset>
                </wp:positionH>
                <wp:positionV relativeFrom="paragraph">
                  <wp:posOffset>138430</wp:posOffset>
                </wp:positionV>
                <wp:extent cx="3841750" cy="9144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44FA9" id="_x0000_s1028" type="#_x0000_t202" style="position:absolute;left:0;text-align:left;margin-left:135.15pt;margin-top:10.9pt;width:302.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Hyrgg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" stroked="f">
                <v:textbox>
                  <w:txbxContent>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F436FB" w:rsidRDefault="00F436FB"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fr-FR"/>
        </w:rPr>
        <mc:AlternateContent>
          <mc:Choice Requires="wps">
            <w:drawing>
              <wp:anchor distT="0" distB="0" distL="114300" distR="114300" simplePos="0" relativeHeight="251666432" behindDoc="0" locked="0" layoutInCell="1" allowOverlap="1" wp14:anchorId="4A81849B" wp14:editId="65C91B8D">
                <wp:simplePos x="0" y="0"/>
                <wp:positionH relativeFrom="column">
                  <wp:posOffset>1273810</wp:posOffset>
                </wp:positionH>
                <wp:positionV relativeFrom="paragraph">
                  <wp:posOffset>246380</wp:posOffset>
                </wp:positionV>
                <wp:extent cx="260350" cy="273050"/>
                <wp:effectExtent l="0" t="0" r="0" b="0"/>
                <wp:wrapNone/>
                <wp:docPr id="7"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F436FB" w:rsidRPr="00A076A9" w:rsidRDefault="00F436FB" w:rsidP="00495152">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rsidR="00F436FB" w:rsidRPr="004508D9" w:rsidRDefault="00F436FB" w:rsidP="00495152">
                            <w:pPr>
                              <w:rPr>
                                <w:rFonts w:eastAsia="Arial Unicode MS"/>
                                <w:sz w:val="16"/>
                                <w:szCs w:val="16"/>
                              </w:rPr>
                            </w:pPr>
                            <w:r>
                              <w:rPr>
                                <w:rFonts w:eastAsia="Arial Unicode MS"/>
                                <w:noProof/>
                                <w:sz w:val="16"/>
                                <w:szCs w:val="16"/>
                                <w:lang w:val="fr-FR"/>
                              </w:rPr>
                              <w:drawing>
                                <wp:inline distT="0" distB="0" distL="0" distR="0" wp14:anchorId="05783A87" wp14:editId="706A0769">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1849B" id="_x0000_s1029" type="#_x0000_t202" style="position:absolute;left:0;text-align:left;margin-left:100.3pt;margin-top:19.4pt;width:20.5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" stroked="f" strokecolor="white">
                <v:textbox inset="0,0,0,0">
                  <w:txbxContent>
                    <w:p w:rsidR="00F436FB" w:rsidRPr="00A076A9" w:rsidRDefault="00F436FB" w:rsidP="00495152">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rsidR="00F436FB" w:rsidRPr="004508D9" w:rsidRDefault="00F436FB" w:rsidP="00495152">
                      <w:pPr>
                        <w:rPr>
                          <w:rFonts w:eastAsia="Arial Unicode MS"/>
                          <w:sz w:val="16"/>
                          <w:szCs w:val="16"/>
                        </w:rPr>
                      </w:pPr>
                      <w:r>
                        <w:rPr>
                          <w:rFonts w:eastAsia="Arial Unicode MS"/>
                          <w:noProof/>
                          <w:sz w:val="16"/>
                          <w:szCs w:val="16"/>
                          <w:lang w:val="fr-FR"/>
                        </w:rPr>
                        <w:drawing>
                          <wp:inline distT="0" distB="0" distL="0" distR="0" wp14:anchorId="05783A87" wp14:editId="706A0769">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w:drawing>
          <wp:inline distT="0" distB="0" distL="0" distR="0" wp14:anchorId="6F32E9FB" wp14:editId="0F472265">
            <wp:extent cx="923925"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rsidR="00495152" w:rsidRPr="00A076A9" w:rsidRDefault="00495152" w:rsidP="00495152">
      <w:pPr>
        <w:ind w:left="1134"/>
        <w:rPr>
          <w:color w:val="FFFFFF" w:themeColor="background1"/>
        </w:rPr>
      </w:pPr>
      <w:r w:rsidRPr="00A076A9">
        <w:rPr>
          <w:color w:val="FFFFFF" w:themeColor="background1"/>
          <w:sz w:val="18"/>
          <w:vertAlign w:val="superscript"/>
        </w:rPr>
        <w:footnoteReference w:id="10"/>
      </w:r>
    </w:p>
    <w:p w:rsidR="00495152" w:rsidRPr="00F54F68" w:rsidRDefault="00495152" w:rsidP="00495152">
      <w:pPr>
        <w:ind w:left="1134" w:right="1134"/>
        <w:jc w:val="both"/>
      </w:pPr>
      <w:r w:rsidRPr="00F54F68">
        <w:t>Concerning:</w:t>
      </w:r>
      <w:r w:rsidRPr="00F54F68">
        <w:rPr>
          <w:sz w:val="18"/>
          <w:vertAlign w:val="superscript"/>
        </w:rPr>
        <w:footnoteReference w:id="11"/>
      </w:r>
      <w:r w:rsidRPr="00F54F68">
        <w:tab/>
      </w:r>
      <w:r w:rsidRPr="00F54F68">
        <w:tab/>
        <w:t>Approval granted</w:t>
      </w:r>
    </w:p>
    <w:p w:rsidR="00495152" w:rsidRPr="00F54F68" w:rsidRDefault="00495152" w:rsidP="00495152">
      <w:pPr>
        <w:ind w:left="2268" w:right="1134" w:firstLine="567"/>
        <w:jc w:val="both"/>
      </w:pPr>
      <w:r w:rsidRPr="00F54F68">
        <w:t>Approval extended</w:t>
      </w:r>
    </w:p>
    <w:p w:rsidR="00495152" w:rsidRPr="00F54F68" w:rsidRDefault="00495152" w:rsidP="00495152">
      <w:pPr>
        <w:ind w:left="2268" w:right="1134" w:firstLine="567"/>
        <w:jc w:val="both"/>
      </w:pPr>
      <w:r w:rsidRPr="00F54F68">
        <w:t>Approval refused</w:t>
      </w:r>
    </w:p>
    <w:p w:rsidR="00495152" w:rsidRPr="00F54F68" w:rsidRDefault="00495152" w:rsidP="00495152">
      <w:pPr>
        <w:ind w:left="2268" w:right="1134" w:firstLine="567"/>
        <w:jc w:val="both"/>
      </w:pPr>
      <w:r w:rsidRPr="00F54F68">
        <w:t>Approval withdrawn</w:t>
      </w:r>
    </w:p>
    <w:p w:rsidR="00495152" w:rsidRPr="00F54F68" w:rsidRDefault="00495152" w:rsidP="00495152">
      <w:pPr>
        <w:spacing w:after="120"/>
        <w:ind w:left="2268" w:right="1134" w:firstLine="567"/>
        <w:jc w:val="both"/>
      </w:pPr>
      <w:r w:rsidRPr="00F54F68">
        <w:t>Production definitively discontinued</w:t>
      </w:r>
    </w:p>
    <w:p w:rsidR="00495152" w:rsidRPr="00F54F68" w:rsidRDefault="00495152" w:rsidP="00495152">
      <w:pPr>
        <w:spacing w:after="120"/>
        <w:ind w:left="1134" w:right="1134"/>
        <w:jc w:val="both"/>
      </w:pPr>
      <w:r w:rsidRPr="00F54F68">
        <w:t xml:space="preserve">of a type of device for indirect vision pursuant to </w:t>
      </w:r>
      <w:r>
        <w:t>UN Regulation</w:t>
      </w:r>
      <w:r w:rsidRPr="00F54F68">
        <w:t xml:space="preserve"> No.</w:t>
      </w:r>
      <w:r>
        <w:t xml:space="preserve"> XXX</w:t>
      </w:r>
    </w:p>
    <w:p w:rsidR="00495152" w:rsidRPr="00F54F68" w:rsidRDefault="00495152" w:rsidP="00495152">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rsidR="0018003C" w:rsidRPr="005164E7" w:rsidRDefault="0018003C" w:rsidP="00495152">
      <w:pPr>
        <w:tabs>
          <w:tab w:val="left" w:leader="dot" w:pos="2664"/>
          <w:tab w:val="left" w:pos="4308"/>
          <w:tab w:val="left" w:pos="5725"/>
          <w:tab w:val="left" w:leader="dot" w:pos="8674"/>
        </w:tabs>
        <w:spacing w:after="240"/>
        <w:ind w:left="1134"/>
        <w:jc w:val="both"/>
        <w:rPr>
          <w:szCs w:val="22"/>
        </w:rPr>
      </w:pPr>
      <w:r w:rsidRPr="005164E7">
        <w:rPr>
          <w:szCs w:val="22"/>
        </w:rPr>
        <w:t>Reason for extension:</w:t>
      </w:r>
    </w:p>
    <w:p w:rsidR="0018003C" w:rsidRPr="001C7078" w:rsidRDefault="001C7078" w:rsidP="00ED60E5">
      <w:pPr>
        <w:tabs>
          <w:tab w:val="left" w:leader="dot" w:pos="2664"/>
          <w:tab w:val="left" w:pos="4308"/>
          <w:tab w:val="left" w:pos="5725"/>
          <w:tab w:val="left" w:leader="dot" w:pos="8674"/>
        </w:tabs>
        <w:spacing w:after="120"/>
        <w:ind w:left="1701" w:right="962" w:hanging="567"/>
        <w:jc w:val="both"/>
        <w:rPr>
          <w:b/>
          <w:bCs/>
          <w:szCs w:val="22"/>
        </w:rPr>
      </w:pPr>
      <w:r w:rsidRPr="001C7078">
        <w:rPr>
          <w:b/>
          <w:bCs/>
          <w:szCs w:val="22"/>
        </w:rPr>
        <w:t>Section</w:t>
      </w:r>
      <w:r w:rsidR="0018003C" w:rsidRPr="001C7078">
        <w:rPr>
          <w:b/>
          <w:bCs/>
          <w:szCs w:val="22"/>
        </w:rPr>
        <w:t xml:space="preserve"> I</w:t>
      </w:r>
    </w:p>
    <w:p w:rsidR="0018003C" w:rsidRPr="005B14D3" w:rsidRDefault="00497629" w:rsidP="005B14D3">
      <w:pPr>
        <w:tabs>
          <w:tab w:val="right" w:leader="dot" w:pos="8537"/>
        </w:tabs>
        <w:spacing w:after="120"/>
        <w:ind w:left="1701" w:right="1134" w:hanging="567"/>
        <w:jc w:val="both"/>
      </w:pPr>
      <w:r w:rsidRPr="005B14D3">
        <w:t>1.</w:t>
      </w:r>
      <w:r w:rsidRPr="005B14D3">
        <w:tab/>
      </w:r>
      <w:r w:rsidR="005E1BEF" w:rsidRPr="005B14D3">
        <w:t>General</w:t>
      </w:r>
      <w:r w:rsidR="005B14D3">
        <w:tab/>
      </w:r>
    </w:p>
    <w:p w:rsidR="0062330D" w:rsidRPr="005B14D3" w:rsidRDefault="00497629" w:rsidP="005B14D3">
      <w:pPr>
        <w:tabs>
          <w:tab w:val="right" w:leader="dot" w:pos="8537"/>
        </w:tabs>
        <w:spacing w:after="120"/>
        <w:ind w:left="1701" w:right="1134" w:hanging="567"/>
        <w:jc w:val="both"/>
      </w:pPr>
      <w:r w:rsidRPr="005B14D3">
        <w:t>1.1.</w:t>
      </w:r>
      <w:r w:rsidRPr="005B14D3">
        <w:tab/>
      </w:r>
      <w:r w:rsidR="0018003C" w:rsidRPr="005B14D3">
        <w:t xml:space="preserve">Make (trade name of </w:t>
      </w:r>
      <w:r w:rsidR="0018003C" w:rsidRPr="0062330D">
        <w:t>manufacturer</w:t>
      </w:r>
      <w:r w:rsidR="0018003C" w:rsidRPr="005B14D3">
        <w:t>):</w:t>
      </w:r>
      <w:r w:rsidR="005E1BEF" w:rsidRPr="005B14D3">
        <w:t xml:space="preserve"> </w:t>
      </w:r>
      <w:r w:rsidR="005B14D3">
        <w:tab/>
      </w:r>
    </w:p>
    <w:p w:rsidR="0018003C" w:rsidRPr="005B14D3" w:rsidRDefault="00497629" w:rsidP="005B14D3">
      <w:pPr>
        <w:tabs>
          <w:tab w:val="right" w:leader="dot" w:pos="8537"/>
        </w:tabs>
        <w:spacing w:after="120"/>
        <w:ind w:left="1701" w:right="1134" w:hanging="567"/>
        <w:jc w:val="both"/>
      </w:pPr>
      <w:r w:rsidRPr="005B14D3">
        <w:t>1.2.</w:t>
      </w:r>
      <w:r w:rsidRPr="005B14D3">
        <w:tab/>
      </w:r>
      <w:r w:rsidR="0018003C" w:rsidRPr="005B14D3">
        <w:t>Type:</w:t>
      </w:r>
      <w:r w:rsidR="005B14D3" w:rsidRPr="005B14D3">
        <w:t xml:space="preserve"> </w:t>
      </w:r>
      <w:r w:rsidR="005B14D3">
        <w:tab/>
      </w:r>
    </w:p>
    <w:p w:rsidR="0018003C" w:rsidRPr="005B14D3" w:rsidRDefault="00497629" w:rsidP="005B14D3">
      <w:pPr>
        <w:tabs>
          <w:tab w:val="right" w:leader="dot" w:pos="8537"/>
        </w:tabs>
        <w:spacing w:after="120"/>
        <w:ind w:left="1701" w:right="1134" w:hanging="567"/>
        <w:jc w:val="both"/>
      </w:pPr>
      <w:r w:rsidRPr="005B14D3">
        <w:t>1.3.</w:t>
      </w:r>
      <w:r w:rsidRPr="005B14D3">
        <w:tab/>
      </w:r>
      <w:r w:rsidR="0018003C" w:rsidRPr="005B14D3">
        <w:t>Means of identification of type, if marked on the device (b):</w:t>
      </w:r>
      <w:r w:rsidR="005B14D3" w:rsidRPr="005B14D3">
        <w:t xml:space="preserve"> </w:t>
      </w:r>
      <w:r w:rsidR="005B14D3">
        <w:tab/>
      </w:r>
    </w:p>
    <w:p w:rsidR="0018003C" w:rsidRPr="005B14D3" w:rsidRDefault="00497629" w:rsidP="005B14D3">
      <w:pPr>
        <w:tabs>
          <w:tab w:val="right" w:leader="dot" w:pos="8537"/>
        </w:tabs>
        <w:spacing w:after="120"/>
        <w:ind w:left="1701" w:right="1134" w:hanging="567"/>
        <w:jc w:val="both"/>
      </w:pPr>
      <w:r w:rsidRPr="005B14D3">
        <w:t>1.3.1.</w:t>
      </w:r>
      <w:r w:rsidRPr="005B14D3">
        <w:tab/>
      </w:r>
      <w:r w:rsidR="0018003C" w:rsidRPr="005B14D3">
        <w:t xml:space="preserve">Location of that </w:t>
      </w:r>
      <w:r w:rsidR="0018003C" w:rsidRPr="0062330D">
        <w:t>marking</w:t>
      </w:r>
      <w:r w:rsidR="0018003C" w:rsidRPr="005B14D3">
        <w:t>:</w:t>
      </w:r>
      <w:r w:rsidR="005B14D3" w:rsidRPr="005B14D3">
        <w:t xml:space="preserve"> </w:t>
      </w:r>
      <w:r w:rsidR="005B14D3">
        <w:tab/>
      </w:r>
    </w:p>
    <w:p w:rsidR="0018003C" w:rsidRPr="005B14D3" w:rsidRDefault="00497629" w:rsidP="005B14D3">
      <w:pPr>
        <w:tabs>
          <w:tab w:val="right" w:leader="dot" w:pos="8537"/>
        </w:tabs>
        <w:spacing w:after="120"/>
        <w:ind w:left="1701" w:right="1134" w:hanging="567"/>
        <w:jc w:val="both"/>
      </w:pPr>
      <w:r w:rsidRPr="005B14D3">
        <w:t>1.4.</w:t>
      </w:r>
      <w:r w:rsidRPr="005B14D3">
        <w:tab/>
      </w:r>
      <w:r w:rsidR="0018003C" w:rsidRPr="005B14D3">
        <w:t xml:space="preserve">Name and address of </w:t>
      </w:r>
      <w:r w:rsidR="0018003C" w:rsidRPr="0062330D">
        <w:t>manufacturer</w:t>
      </w:r>
      <w:r w:rsidR="0018003C" w:rsidRPr="005B14D3">
        <w:t>:</w:t>
      </w:r>
      <w:r w:rsidR="005B14D3" w:rsidRPr="005B14D3">
        <w:t xml:space="preserve"> </w:t>
      </w:r>
      <w:r w:rsidR="005B14D3">
        <w:tab/>
      </w:r>
    </w:p>
    <w:p w:rsidR="0018003C" w:rsidRPr="005B14D3" w:rsidRDefault="00D97F0C" w:rsidP="005B14D3">
      <w:pPr>
        <w:tabs>
          <w:tab w:val="right" w:leader="dot" w:pos="8537"/>
        </w:tabs>
        <w:spacing w:after="120"/>
        <w:ind w:left="1701" w:right="1134" w:hanging="567"/>
        <w:jc w:val="both"/>
      </w:pPr>
      <w:r w:rsidRPr="005B14D3">
        <w:t>1.5.</w:t>
      </w:r>
      <w:r w:rsidRPr="005B14D3">
        <w:tab/>
      </w:r>
      <w:r w:rsidR="0018003C" w:rsidRPr="005B14D3">
        <w:t xml:space="preserve">Location of the ECE </w:t>
      </w:r>
      <w:r w:rsidR="0018003C" w:rsidRPr="0062330D">
        <w:t>approval</w:t>
      </w:r>
      <w:r w:rsidR="0018003C" w:rsidRPr="005B14D3">
        <w:t xml:space="preserve"> mark:</w:t>
      </w:r>
      <w:r w:rsidR="005B14D3" w:rsidRPr="005B14D3">
        <w:t xml:space="preserve"> </w:t>
      </w:r>
      <w:r w:rsidR="005B14D3">
        <w:tab/>
      </w:r>
    </w:p>
    <w:p w:rsidR="0018003C" w:rsidRPr="005B14D3" w:rsidRDefault="00D97F0C" w:rsidP="005B14D3">
      <w:pPr>
        <w:tabs>
          <w:tab w:val="right" w:leader="dot" w:pos="8537"/>
        </w:tabs>
        <w:spacing w:after="120"/>
        <w:ind w:left="1701" w:right="1134" w:hanging="567"/>
        <w:jc w:val="both"/>
      </w:pPr>
      <w:r w:rsidRPr="005B14D3">
        <w:t>1.6.</w:t>
      </w:r>
      <w:r w:rsidRPr="005B14D3">
        <w:tab/>
      </w:r>
      <w:r w:rsidR="0018003C" w:rsidRPr="005B14D3">
        <w:t xml:space="preserve">Address(es) of </w:t>
      </w:r>
      <w:r w:rsidR="0018003C" w:rsidRPr="0062330D">
        <w:t>assembly</w:t>
      </w:r>
      <w:r w:rsidR="0018003C" w:rsidRPr="005B14D3">
        <w:t xml:space="preserve"> plant(s):</w:t>
      </w:r>
      <w:r w:rsidR="005B14D3" w:rsidRPr="005B14D3">
        <w:t xml:space="preserve"> </w:t>
      </w:r>
      <w:r w:rsidR="005B14D3">
        <w:tab/>
      </w:r>
    </w:p>
    <w:p w:rsidR="0018003C" w:rsidRPr="001C7078" w:rsidRDefault="001C7078" w:rsidP="00ED60E5">
      <w:pPr>
        <w:keepNext/>
        <w:keepLines/>
        <w:tabs>
          <w:tab w:val="left" w:leader="dot" w:pos="963"/>
          <w:tab w:val="left" w:pos="4308"/>
          <w:tab w:val="left" w:pos="5725"/>
          <w:tab w:val="left" w:leader="dot" w:pos="8674"/>
        </w:tabs>
        <w:spacing w:after="120"/>
        <w:ind w:left="1701" w:hanging="567"/>
        <w:jc w:val="both"/>
        <w:rPr>
          <w:b/>
          <w:bCs/>
          <w:szCs w:val="22"/>
        </w:rPr>
      </w:pPr>
      <w:r w:rsidRPr="001C7078">
        <w:rPr>
          <w:b/>
          <w:bCs/>
          <w:szCs w:val="22"/>
        </w:rPr>
        <w:t>Section</w:t>
      </w:r>
      <w:r w:rsidR="0018003C" w:rsidRPr="001C7078">
        <w:rPr>
          <w:b/>
          <w:bCs/>
          <w:szCs w:val="22"/>
        </w:rPr>
        <w:t xml:space="preserve"> II</w:t>
      </w:r>
    </w:p>
    <w:p w:rsidR="0018003C" w:rsidRPr="005164E7" w:rsidRDefault="0018003C" w:rsidP="00ED60E5">
      <w:pPr>
        <w:pStyle w:val="SingleTxtG"/>
        <w:ind w:left="1701" w:hanging="567"/>
        <w:rPr>
          <w:sz w:val="24"/>
        </w:rPr>
      </w:pPr>
      <w:r w:rsidRPr="005164E7">
        <w:rPr>
          <w:sz w:val="24"/>
        </w:rPr>
        <w:t>1.</w:t>
      </w:r>
      <w:r w:rsidRPr="005164E7">
        <w:rPr>
          <w:sz w:val="24"/>
        </w:rPr>
        <w:tab/>
      </w:r>
      <w:r w:rsidRPr="00D97F0C">
        <w:t>Additional information (where applicable): see addendum</w:t>
      </w:r>
    </w:p>
    <w:p w:rsidR="0018003C" w:rsidRPr="00D97F0C" w:rsidRDefault="0018003C" w:rsidP="005B14D3">
      <w:pPr>
        <w:tabs>
          <w:tab w:val="right" w:leader="dot" w:pos="8537"/>
        </w:tabs>
        <w:spacing w:after="120"/>
        <w:ind w:left="1701" w:right="1134" w:hanging="567"/>
        <w:jc w:val="both"/>
      </w:pPr>
      <w:r w:rsidRPr="005164E7">
        <w:rPr>
          <w:sz w:val="24"/>
        </w:rPr>
        <w:t>2.</w:t>
      </w:r>
      <w:r w:rsidRPr="005164E7">
        <w:rPr>
          <w:sz w:val="24"/>
        </w:rPr>
        <w:tab/>
      </w:r>
      <w:r w:rsidRPr="00D97F0C">
        <w:t>Technical service responsible for carrying out the tests:</w:t>
      </w:r>
      <w:r w:rsidR="005B14D3">
        <w:tab/>
      </w:r>
    </w:p>
    <w:p w:rsidR="0018003C" w:rsidRPr="005164E7" w:rsidRDefault="0018003C" w:rsidP="005B14D3">
      <w:pPr>
        <w:tabs>
          <w:tab w:val="right" w:leader="dot" w:pos="8537"/>
        </w:tabs>
        <w:spacing w:after="120"/>
        <w:ind w:left="1701" w:right="1134" w:hanging="567"/>
        <w:jc w:val="both"/>
        <w:rPr>
          <w:sz w:val="24"/>
          <w:szCs w:val="22"/>
        </w:rPr>
      </w:pPr>
      <w:r w:rsidRPr="005164E7">
        <w:rPr>
          <w:sz w:val="24"/>
          <w:szCs w:val="22"/>
        </w:rPr>
        <w:t>3.</w:t>
      </w:r>
      <w:r w:rsidRPr="005164E7">
        <w:rPr>
          <w:sz w:val="24"/>
          <w:szCs w:val="22"/>
        </w:rPr>
        <w:tab/>
      </w:r>
      <w:r w:rsidRPr="00D97F0C">
        <w:t>Date of test report:</w:t>
      </w:r>
      <w:r w:rsidR="005B14D3">
        <w:tab/>
      </w:r>
    </w:p>
    <w:p w:rsidR="0018003C" w:rsidRPr="005164E7" w:rsidRDefault="0018003C" w:rsidP="005B14D3">
      <w:pPr>
        <w:tabs>
          <w:tab w:val="right" w:leader="dot" w:pos="8537"/>
        </w:tabs>
        <w:spacing w:after="120"/>
        <w:ind w:left="1701" w:right="1134" w:hanging="567"/>
        <w:jc w:val="both"/>
      </w:pPr>
      <w:r w:rsidRPr="005164E7">
        <w:t>4</w:t>
      </w:r>
      <w:r w:rsidR="0062330D">
        <w:t>.</w:t>
      </w:r>
      <w:r w:rsidR="0062330D">
        <w:tab/>
      </w:r>
      <w:r w:rsidRPr="005164E7">
        <w:t>Number of test report:</w:t>
      </w:r>
      <w:r w:rsidR="005B14D3">
        <w:tab/>
      </w:r>
    </w:p>
    <w:p w:rsidR="0018003C" w:rsidRPr="005164E7" w:rsidRDefault="0018003C" w:rsidP="00ED60E5">
      <w:pPr>
        <w:pStyle w:val="SingleTxtG"/>
        <w:ind w:left="1701" w:hanging="567"/>
      </w:pPr>
      <w:r w:rsidRPr="005164E7">
        <w:t>5.</w:t>
      </w:r>
      <w:r w:rsidRPr="005164E7">
        <w:tab/>
        <w:t>Remarks (if any): see addendum</w:t>
      </w:r>
    </w:p>
    <w:p w:rsidR="0018003C" w:rsidRPr="005164E7" w:rsidRDefault="0018003C" w:rsidP="005B14D3">
      <w:pPr>
        <w:tabs>
          <w:tab w:val="right" w:leader="dot" w:pos="8537"/>
        </w:tabs>
        <w:spacing w:after="120"/>
        <w:ind w:left="1701" w:right="1134" w:hanging="567"/>
        <w:jc w:val="both"/>
      </w:pPr>
      <w:r w:rsidRPr="005164E7">
        <w:t>6.</w:t>
      </w:r>
      <w:r w:rsidRPr="005164E7">
        <w:tab/>
        <w:t>Place:</w:t>
      </w:r>
      <w:r w:rsidR="005B14D3">
        <w:tab/>
      </w:r>
    </w:p>
    <w:p w:rsidR="0018003C" w:rsidRPr="005164E7" w:rsidRDefault="0018003C" w:rsidP="005B14D3">
      <w:pPr>
        <w:tabs>
          <w:tab w:val="right" w:leader="dot" w:pos="8537"/>
        </w:tabs>
        <w:spacing w:after="120"/>
        <w:ind w:left="1701" w:right="1134" w:hanging="567"/>
        <w:jc w:val="both"/>
      </w:pPr>
      <w:r w:rsidRPr="005164E7">
        <w:t>7.</w:t>
      </w:r>
      <w:r w:rsidRPr="005164E7">
        <w:tab/>
        <w:t>Date:</w:t>
      </w:r>
      <w:r w:rsidR="005B14D3">
        <w:tab/>
      </w:r>
    </w:p>
    <w:p w:rsidR="0018003C" w:rsidRPr="005164E7" w:rsidRDefault="0018003C" w:rsidP="005B14D3">
      <w:pPr>
        <w:tabs>
          <w:tab w:val="right" w:leader="dot" w:pos="8537"/>
        </w:tabs>
        <w:spacing w:after="120"/>
        <w:ind w:left="1701" w:right="1134" w:hanging="567"/>
        <w:jc w:val="both"/>
      </w:pPr>
      <w:r w:rsidRPr="005164E7">
        <w:t>8.</w:t>
      </w:r>
      <w:r w:rsidRPr="005164E7">
        <w:tab/>
        <w:t>Signature:</w:t>
      </w:r>
      <w:r w:rsidR="005B14D3">
        <w:tab/>
      </w:r>
    </w:p>
    <w:p w:rsidR="0018003C" w:rsidRPr="005164E7" w:rsidRDefault="0018003C" w:rsidP="00ED60E5">
      <w:pPr>
        <w:pStyle w:val="SingleTxtG"/>
        <w:ind w:left="1701" w:hanging="567"/>
      </w:pPr>
      <w:r w:rsidRPr="005164E7">
        <w:t>9.</w:t>
      </w:r>
      <w:r w:rsidRPr="005164E7">
        <w:tab/>
        <w:t>The index to the information package lodged with the approval authority, which may be obtained on request, is attached.</w:t>
      </w:r>
    </w:p>
    <w:p w:rsidR="0018003C" w:rsidRPr="0016160F" w:rsidRDefault="0018003C" w:rsidP="001C7078">
      <w:pPr>
        <w:pStyle w:val="SingleTxtG"/>
        <w:keepNext/>
        <w:jc w:val="center"/>
        <w:rPr>
          <w:b/>
          <w:bCs/>
        </w:rPr>
      </w:pPr>
      <w:r w:rsidRPr="0016160F">
        <w:rPr>
          <w:b/>
          <w:bCs/>
        </w:rPr>
        <w:lastRenderedPageBreak/>
        <w:t>Addendum</w:t>
      </w:r>
    </w:p>
    <w:p w:rsidR="0018003C" w:rsidRPr="0069243F" w:rsidRDefault="0018003C" w:rsidP="00EC62C5">
      <w:pPr>
        <w:pStyle w:val="SingleTxtG"/>
        <w:jc w:val="center"/>
        <w:rPr>
          <w:b/>
          <w:bCs/>
        </w:rPr>
      </w:pPr>
      <w:r w:rsidRPr="0069243F">
        <w:rPr>
          <w:b/>
          <w:bCs/>
        </w:rPr>
        <w:t xml:space="preserve">to </w:t>
      </w:r>
      <w:r w:rsidR="005B14D3" w:rsidRPr="0069243F">
        <w:rPr>
          <w:b/>
          <w:bCs/>
        </w:rPr>
        <w:t>UN</w:t>
      </w:r>
      <w:r w:rsidRPr="0069243F">
        <w:rPr>
          <w:b/>
          <w:bCs/>
        </w:rPr>
        <w:t xml:space="preserve"> type approval certificate No. …</w:t>
      </w:r>
    </w:p>
    <w:p w:rsidR="0018003C" w:rsidRDefault="0018003C" w:rsidP="001C7078">
      <w:pPr>
        <w:tabs>
          <w:tab w:val="left" w:leader="dot" w:pos="963"/>
          <w:tab w:val="left" w:pos="4308"/>
          <w:tab w:val="left" w:pos="5725"/>
          <w:tab w:val="left" w:leader="dot" w:pos="8674"/>
        </w:tabs>
        <w:spacing w:after="120"/>
        <w:jc w:val="center"/>
        <w:rPr>
          <w:szCs w:val="22"/>
        </w:rPr>
      </w:pPr>
      <w:r w:rsidRPr="005164E7">
        <w:rPr>
          <w:szCs w:val="22"/>
        </w:rPr>
        <w:t xml:space="preserve">concerning the type approval of an immobilizer </w:t>
      </w:r>
      <w:proofErr w:type="gramStart"/>
      <w:r w:rsidRPr="005164E7">
        <w:rPr>
          <w:szCs w:val="22"/>
        </w:rPr>
        <w:t>with regard to</w:t>
      </w:r>
      <w:proofErr w:type="gramEnd"/>
      <w:r w:rsidRPr="005164E7">
        <w:rPr>
          <w:szCs w:val="22"/>
        </w:rPr>
        <w:t xml:space="preserve"> Regulation No. </w:t>
      </w:r>
      <w:r w:rsidR="001C7078">
        <w:rPr>
          <w:szCs w:val="22"/>
        </w:rPr>
        <w:t>[</w:t>
      </w:r>
      <w:r w:rsidRPr="005164E7">
        <w:rPr>
          <w:szCs w:val="22"/>
        </w:rPr>
        <w:t>xxx</w:t>
      </w:r>
      <w:r w:rsidR="001C7078">
        <w:rPr>
          <w:szCs w:val="22"/>
        </w:rPr>
        <w:t>]</w:t>
      </w:r>
    </w:p>
    <w:p w:rsidR="0069243F" w:rsidRPr="005164E7" w:rsidRDefault="0069243F" w:rsidP="001C7078">
      <w:pPr>
        <w:tabs>
          <w:tab w:val="left" w:leader="dot" w:pos="963"/>
          <w:tab w:val="left" w:pos="4308"/>
          <w:tab w:val="left" w:pos="5725"/>
          <w:tab w:val="left" w:leader="dot" w:pos="8674"/>
        </w:tabs>
        <w:spacing w:after="120"/>
        <w:jc w:val="center"/>
        <w:rPr>
          <w:szCs w:val="22"/>
        </w:rPr>
      </w:pPr>
    </w:p>
    <w:p w:rsidR="0018003C" w:rsidRPr="005164E7" w:rsidRDefault="0018003C" w:rsidP="005B14D3">
      <w:pPr>
        <w:tabs>
          <w:tab w:val="right" w:leader="dot" w:pos="8537"/>
        </w:tabs>
        <w:spacing w:after="120"/>
        <w:ind w:left="1701" w:right="1134" w:hanging="567"/>
        <w:jc w:val="both"/>
      </w:pPr>
      <w:r w:rsidRPr="005164E7">
        <w:t>1.</w:t>
      </w:r>
      <w:r w:rsidRPr="005164E7">
        <w:tab/>
        <w:t>Additional information:</w:t>
      </w:r>
      <w:r w:rsidR="005B14D3">
        <w:tab/>
      </w:r>
    </w:p>
    <w:p w:rsidR="0018003C" w:rsidRPr="005164E7" w:rsidRDefault="0018003C" w:rsidP="005B14D3">
      <w:pPr>
        <w:tabs>
          <w:tab w:val="right" w:leader="dot" w:pos="8537"/>
        </w:tabs>
        <w:spacing w:after="120"/>
        <w:ind w:left="1701" w:right="1134" w:hanging="567"/>
        <w:jc w:val="both"/>
      </w:pPr>
      <w:r w:rsidRPr="005164E7">
        <w:t>1.1.</w:t>
      </w:r>
      <w:r w:rsidRPr="005164E7">
        <w:tab/>
        <w:t>Brief description of the immobilizer:</w:t>
      </w:r>
      <w:r w:rsidR="005B14D3">
        <w:tab/>
      </w:r>
    </w:p>
    <w:p w:rsidR="0018003C" w:rsidRPr="005B14D3" w:rsidRDefault="0018003C" w:rsidP="005B14D3">
      <w:pPr>
        <w:tabs>
          <w:tab w:val="right" w:leader="dot" w:pos="8537"/>
        </w:tabs>
        <w:spacing w:after="120"/>
        <w:ind w:left="1701" w:right="1134" w:hanging="567"/>
        <w:jc w:val="both"/>
      </w:pPr>
      <w:r w:rsidRPr="005B14D3">
        <w:t>1.2.</w:t>
      </w:r>
      <w:r w:rsidRPr="005B14D3">
        <w:tab/>
      </w:r>
      <w:r w:rsidRPr="00EC62C5">
        <w:t>List</w:t>
      </w:r>
      <w:r w:rsidRPr="005B14D3">
        <w:t xml:space="preserve"> of vehicles to which the immobilizer is intended to be fitted:</w:t>
      </w:r>
      <w:r w:rsidR="005B14D3" w:rsidRPr="005B14D3">
        <w:tab/>
      </w:r>
    </w:p>
    <w:p w:rsidR="0018003C" w:rsidRPr="005B14D3" w:rsidRDefault="0018003C" w:rsidP="005B14D3">
      <w:pPr>
        <w:tabs>
          <w:tab w:val="right" w:leader="dot" w:pos="8537"/>
        </w:tabs>
        <w:spacing w:after="120"/>
        <w:ind w:left="1701" w:right="1134" w:hanging="567"/>
        <w:jc w:val="both"/>
      </w:pPr>
      <w:r w:rsidRPr="005B14D3">
        <w:t>1.3.</w:t>
      </w:r>
      <w:r w:rsidRPr="005B14D3">
        <w:tab/>
        <w:t>Types of vehicles on which the immobilizer has been tested:</w:t>
      </w:r>
      <w:r w:rsidR="005B14D3" w:rsidRPr="005B14D3">
        <w:tab/>
      </w:r>
    </w:p>
    <w:p w:rsidR="0018003C" w:rsidRPr="005B14D3" w:rsidRDefault="0018003C" w:rsidP="005B14D3">
      <w:pPr>
        <w:tabs>
          <w:tab w:val="right" w:leader="dot" w:pos="8537"/>
        </w:tabs>
        <w:spacing w:after="120"/>
        <w:ind w:left="1701" w:right="1134" w:hanging="567"/>
        <w:jc w:val="both"/>
      </w:pPr>
      <w:r w:rsidRPr="005B14D3">
        <w:t>1.4.</w:t>
      </w:r>
      <w:r w:rsidRPr="005B14D3">
        <w:tab/>
        <w:t>List of main components, duly identified, comprising the immobilizer:</w:t>
      </w:r>
      <w:r w:rsidR="005B14D3" w:rsidRPr="005B14D3">
        <w:tab/>
      </w:r>
    </w:p>
    <w:p w:rsidR="0018003C" w:rsidRPr="0069243F" w:rsidRDefault="0018003C" w:rsidP="005B14D3">
      <w:pPr>
        <w:tabs>
          <w:tab w:val="right" w:leader="dot" w:pos="8537"/>
        </w:tabs>
        <w:spacing w:after="120"/>
        <w:ind w:left="1701" w:right="1134" w:hanging="567"/>
        <w:jc w:val="both"/>
      </w:pPr>
      <w:r w:rsidRPr="005164E7">
        <w:rPr>
          <w:szCs w:val="22"/>
        </w:rPr>
        <w:t>2.</w:t>
      </w:r>
      <w:r w:rsidRPr="005164E7">
        <w:rPr>
          <w:szCs w:val="22"/>
        </w:rPr>
        <w:tab/>
        <w:t>Remarks:</w:t>
      </w:r>
      <w:r w:rsidR="005B14D3">
        <w:rPr>
          <w:szCs w:val="22"/>
        </w:rPr>
        <w:tab/>
      </w:r>
    </w:p>
    <w:p w:rsidR="0018003C" w:rsidRPr="005164E7" w:rsidRDefault="0018003C" w:rsidP="0069243F">
      <w:pPr>
        <w:tabs>
          <w:tab w:val="left" w:leader="dot" w:pos="963"/>
          <w:tab w:val="left" w:pos="4308"/>
          <w:tab w:val="left" w:pos="5725"/>
          <w:tab w:val="left" w:leader="dot" w:pos="8674"/>
        </w:tabs>
        <w:spacing w:after="120" w:line="240" w:lineRule="auto"/>
        <w:ind w:left="284"/>
        <w:jc w:val="both"/>
        <w:rPr>
          <w:szCs w:val="22"/>
        </w:rPr>
      </w:pPr>
      <w:r w:rsidRPr="005164E7">
        <w:rPr>
          <w:szCs w:val="22"/>
        </w:rPr>
        <w:t>_______________</w:t>
      </w:r>
    </w:p>
    <w:p w:rsidR="0018003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fldChar w:fldCharType="begin"/>
      </w:r>
      <w:r w:rsidRPr="0069243F">
        <w:rPr>
          <w:sz w:val="18"/>
          <w:szCs w:val="18"/>
          <w:vertAlign w:val="superscript"/>
        </w:rPr>
        <w:instrText>EQ \O(1,_)</w:instrText>
      </w:r>
      <w:r w:rsidRPr="0069243F">
        <w:rPr>
          <w:sz w:val="18"/>
          <w:szCs w:val="18"/>
          <w:vertAlign w:val="superscript"/>
        </w:rPr>
        <w:fldChar w:fldCharType="end"/>
      </w:r>
      <w:r w:rsidR="0069243F" w:rsidRPr="0069243F">
        <w:rPr>
          <w:sz w:val="18"/>
          <w:szCs w:val="18"/>
          <w:vertAlign w:val="superscript"/>
        </w:rPr>
        <w:t xml:space="preserve">  </w:t>
      </w:r>
      <w:r w:rsidRPr="0069243F">
        <w:rPr>
          <w:sz w:val="18"/>
          <w:szCs w:val="18"/>
        </w:rPr>
        <w:t>Distinguishing number of the country which has granted/extended/refused/ withdrawn approval (see</w:t>
      </w:r>
      <w:r w:rsidR="00EC62C5" w:rsidRPr="0069243F">
        <w:rPr>
          <w:sz w:val="18"/>
          <w:szCs w:val="18"/>
        </w:rPr>
        <w:t> </w:t>
      </w:r>
      <w:r w:rsidRPr="0069243F">
        <w:rPr>
          <w:sz w:val="18"/>
          <w:szCs w:val="18"/>
        </w:rPr>
        <w:t>approval provisions in the Regulation).</w:t>
      </w:r>
    </w:p>
    <w:p w:rsidR="0018003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fldChar w:fldCharType="begin"/>
      </w:r>
      <w:r w:rsidRPr="0069243F">
        <w:rPr>
          <w:sz w:val="18"/>
          <w:szCs w:val="18"/>
          <w:vertAlign w:val="superscript"/>
        </w:rPr>
        <w:instrText>EQ \O(2,_)</w:instrText>
      </w:r>
      <w:r w:rsidRPr="0069243F">
        <w:rPr>
          <w:sz w:val="18"/>
          <w:szCs w:val="18"/>
          <w:vertAlign w:val="superscript"/>
        </w:rPr>
        <w:fldChar w:fldCharType="end"/>
      </w:r>
      <w:r w:rsidR="0069243F" w:rsidRPr="0069243F">
        <w:rPr>
          <w:sz w:val="18"/>
          <w:szCs w:val="18"/>
          <w:vertAlign w:val="superscript"/>
        </w:rPr>
        <w:t xml:space="preserve">  </w:t>
      </w:r>
      <w:r w:rsidRPr="0069243F">
        <w:rPr>
          <w:sz w:val="18"/>
          <w:szCs w:val="18"/>
        </w:rPr>
        <w:t>Strike out what does not apply (there are cases where nothing needs to be deleted, when more than one entry is applicable).</w:t>
      </w:r>
    </w:p>
    <w:p w:rsidR="00EF76A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t>(b)</w:t>
      </w:r>
      <w:r w:rsidR="0069243F" w:rsidRPr="0069243F">
        <w:rPr>
          <w:sz w:val="18"/>
          <w:szCs w:val="18"/>
          <w:vertAlign w:val="superscript"/>
        </w:rPr>
        <w:t xml:space="preserve">  </w:t>
      </w:r>
      <w:r w:rsidRPr="0069243F">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w:t>
      </w:r>
      <w:r w:rsidR="00EC62C5" w:rsidRPr="0069243F">
        <w:rPr>
          <w:sz w:val="18"/>
          <w:szCs w:val="18"/>
        </w:rPr>
        <w:t> </w:t>
      </w:r>
      <w:r w:rsidRPr="0069243F">
        <w:rPr>
          <w:sz w:val="18"/>
          <w:szCs w:val="18"/>
        </w:rPr>
        <w:t>ABC??123??).</w:t>
      </w:r>
    </w:p>
    <w:p w:rsidR="0018003C" w:rsidRPr="005164E7" w:rsidRDefault="00EF76AC" w:rsidP="008C7382">
      <w:pPr>
        <w:pStyle w:val="HChG"/>
      </w:pPr>
      <w:r>
        <w:rPr>
          <w:szCs w:val="22"/>
        </w:rPr>
        <w:br w:type="page"/>
      </w:r>
      <w:r w:rsidR="0018003C" w:rsidRPr="005164E7">
        <w:lastRenderedPageBreak/>
        <w:t>Annex 3</w:t>
      </w:r>
    </w:p>
    <w:p w:rsidR="0018003C" w:rsidRPr="005164E7" w:rsidRDefault="00EF76AC" w:rsidP="00EF76AC">
      <w:pPr>
        <w:pStyle w:val="H1G"/>
      </w:pPr>
      <w:r>
        <w:tab/>
      </w:r>
      <w:r>
        <w:tab/>
      </w:r>
      <w:r w:rsidR="001C7078" w:rsidRPr="005164E7">
        <w:t>Arrangements of approval marks</w:t>
      </w:r>
    </w:p>
    <w:p w:rsidR="0018003C" w:rsidRPr="001C7078" w:rsidRDefault="0018003C" w:rsidP="00EF76AC">
      <w:pPr>
        <w:pStyle w:val="Heading1"/>
        <w:rPr>
          <w:b/>
          <w:bCs/>
        </w:rPr>
      </w:pPr>
      <w:r w:rsidRPr="001C7078">
        <w:rPr>
          <w:b/>
          <w:bCs/>
        </w:rPr>
        <w:t>Figure 1</w:t>
      </w:r>
    </w:p>
    <w:p w:rsidR="0018003C" w:rsidRPr="005164E7" w:rsidRDefault="0018003C" w:rsidP="00EF76AC">
      <w:pPr>
        <w:pStyle w:val="SingleTxtG"/>
        <w:jc w:val="left"/>
      </w:pPr>
      <w:r w:rsidRPr="005164E7">
        <w:t>(see paragraph 4.2. of this Regulation)</w:t>
      </w:r>
    </w:p>
    <w:p w:rsidR="0018003C" w:rsidRPr="005164E7" w:rsidRDefault="0018003C" w:rsidP="00A11F0D">
      <w:pPr>
        <w:tabs>
          <w:tab w:val="left" w:pos="396"/>
          <w:tab w:val="left" w:leader="dot" w:pos="963"/>
          <w:tab w:val="left" w:leader="dot" w:pos="2664"/>
          <w:tab w:val="left" w:pos="4308"/>
          <w:tab w:val="left" w:pos="5725"/>
          <w:tab w:val="left" w:leader="dot" w:pos="8674"/>
        </w:tabs>
        <w:spacing w:before="360"/>
        <w:jc w:val="both"/>
        <w:rPr>
          <w:szCs w:val="22"/>
        </w:rPr>
      </w:pPr>
    </w:p>
    <w:p w:rsidR="0018003C" w:rsidRPr="005164E7" w:rsidRDefault="0018003C" w:rsidP="0018003C">
      <w:pPr>
        <w:tabs>
          <w:tab w:val="left" w:pos="396"/>
          <w:tab w:val="left" w:leader="dot" w:pos="963"/>
          <w:tab w:val="left" w:leader="dot" w:pos="2664"/>
          <w:tab w:val="left" w:pos="4308"/>
          <w:tab w:val="left" w:pos="5725"/>
          <w:tab w:val="left" w:leader="dot" w:pos="8674"/>
        </w:tabs>
        <w:jc w:val="center"/>
        <w:rPr>
          <w:szCs w:val="22"/>
        </w:rPr>
      </w:pPr>
      <w:r w:rsidRPr="005164E7">
        <w:object w:dxaOrig="7486" w:dyaOrig="1635" w14:anchorId="439A54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1pt" o:ole="">
            <v:imagedata r:id="rId19" o:title=""/>
          </v:shape>
          <o:OLEObject Type="Embed" ProgID="PBrush" ShapeID="_x0000_i1025" DrawAspect="Content" ObjectID="_1655886199" r:id="rId20"/>
        </w:object>
      </w:r>
    </w:p>
    <w:p w:rsidR="0018003C" w:rsidRPr="005164E7" w:rsidRDefault="0018003C" w:rsidP="0018003C">
      <w:pPr>
        <w:tabs>
          <w:tab w:val="left" w:pos="396"/>
          <w:tab w:val="left" w:leader="dot" w:pos="963"/>
          <w:tab w:val="left" w:leader="dot" w:pos="2664"/>
          <w:tab w:val="left" w:pos="4308"/>
          <w:tab w:val="left" w:pos="5725"/>
          <w:tab w:val="left" w:leader="dot" w:pos="8674"/>
        </w:tabs>
        <w:jc w:val="both"/>
        <w:rPr>
          <w:szCs w:val="22"/>
        </w:rPr>
      </w:pPr>
    </w:p>
    <w:p w:rsidR="0018003C" w:rsidRPr="005164E7" w:rsidRDefault="0018003C" w:rsidP="00A11F0D">
      <w:pPr>
        <w:tabs>
          <w:tab w:val="left" w:pos="7513"/>
          <w:tab w:val="right" w:pos="9469"/>
        </w:tabs>
        <w:spacing w:after="240"/>
        <w:jc w:val="both"/>
        <w:rPr>
          <w:szCs w:val="22"/>
        </w:rPr>
      </w:pPr>
      <w:r w:rsidRPr="005164E7">
        <w:rPr>
          <w:szCs w:val="22"/>
        </w:rPr>
        <w:tab/>
        <w:t>a = 8 mm min</w:t>
      </w:r>
    </w:p>
    <w:p w:rsidR="00EF76AC" w:rsidRDefault="0018003C" w:rsidP="00EC62C5">
      <w:pPr>
        <w:pStyle w:val="SingleTxtG"/>
      </w:pPr>
      <w:r w:rsidRPr="005164E7">
        <w:t>The above approval mark figure 1 affixed to a vehicle shows that the type concerned was approved in the Netherlands (E4) pursuant to Regulation No. </w:t>
      </w:r>
      <w:r w:rsidR="001C7078">
        <w:t>[</w:t>
      </w:r>
      <w:r w:rsidRPr="005164E7">
        <w:t>xxx</w:t>
      </w:r>
      <w:r w:rsidR="001C7078">
        <w:t>]</w:t>
      </w:r>
      <w:r w:rsidRPr="005164E7">
        <w:t xml:space="preserve"> under approval No. 001234. The first two digits (00) of the approval number indicate that the approval was granted in accordance with the requirements of Regulation No. xxx in its original form.</w:t>
      </w:r>
    </w:p>
    <w:p w:rsidR="00EF76AC" w:rsidRDefault="00EF76AC">
      <w:pPr>
        <w:suppressAutoHyphens w:val="0"/>
        <w:spacing w:line="240" w:lineRule="auto"/>
      </w:pPr>
      <w:r>
        <w:br w:type="page"/>
      </w:r>
    </w:p>
    <w:p w:rsidR="0018003C" w:rsidRPr="005164E7" w:rsidRDefault="0018003C" w:rsidP="00EF76AC">
      <w:pPr>
        <w:pStyle w:val="HChG"/>
      </w:pPr>
      <w:r w:rsidRPr="005164E7">
        <w:lastRenderedPageBreak/>
        <w:t>Annex 4</w:t>
      </w:r>
    </w:p>
    <w:p w:rsidR="00EA3284" w:rsidRPr="00B43EC4" w:rsidRDefault="00EA3284" w:rsidP="00EA3284">
      <w:pPr>
        <w:tabs>
          <w:tab w:val="left" w:pos="2268"/>
          <w:tab w:val="left" w:pos="6689"/>
          <w:tab w:val="left" w:leader="dot" w:pos="8674"/>
        </w:tabs>
        <w:suppressAutoHyphens w:val="0"/>
        <w:spacing w:before="360" w:after="240"/>
        <w:ind w:left="2268" w:hanging="1134"/>
        <w:rPr>
          <w:b/>
          <w:sz w:val="28"/>
          <w:szCs w:val="28"/>
        </w:rPr>
      </w:pPr>
      <w:bookmarkStart w:id="13" w:name="_Hlk14444488"/>
      <w:r w:rsidRPr="00B43EC4">
        <w:rPr>
          <w:b/>
          <w:sz w:val="28"/>
          <w:szCs w:val="28"/>
        </w:rPr>
        <w:t>Model of certificate of conformity</w:t>
      </w:r>
    </w:p>
    <w:p w:rsidR="00EA3284" w:rsidRPr="00B43EC4" w:rsidRDefault="00EA3284" w:rsidP="00EA3284">
      <w:pPr>
        <w:tabs>
          <w:tab w:val="left" w:pos="2268"/>
          <w:tab w:val="left" w:leader="dot" w:pos="8505"/>
        </w:tabs>
        <w:suppressAutoHyphens w:val="0"/>
        <w:spacing w:after="120"/>
        <w:ind w:left="2268" w:right="991" w:hanging="1134"/>
        <w:jc w:val="both"/>
      </w:pPr>
      <w:r w:rsidRPr="00B43EC4">
        <w:t>I the undersigned</w:t>
      </w:r>
      <w:r w:rsidRPr="00B43EC4">
        <w:tab/>
      </w:r>
    </w:p>
    <w:p w:rsidR="00EA3284" w:rsidRPr="00B43EC4" w:rsidRDefault="00EA3284" w:rsidP="00EA3284">
      <w:pPr>
        <w:tabs>
          <w:tab w:val="left" w:pos="2268"/>
          <w:tab w:val="left" w:pos="3798"/>
          <w:tab w:val="left" w:leader="dot" w:pos="8505"/>
        </w:tabs>
        <w:suppressAutoHyphens w:val="0"/>
        <w:spacing w:after="120"/>
        <w:ind w:left="2268" w:right="991" w:hanging="1134"/>
        <w:jc w:val="center"/>
      </w:pPr>
      <w:r w:rsidRPr="00B43EC4">
        <w:t>(surname and name)</w:t>
      </w:r>
    </w:p>
    <w:p w:rsidR="00EA3284" w:rsidRPr="00B43EC4" w:rsidRDefault="00EA3284" w:rsidP="00EA3284">
      <w:pPr>
        <w:tabs>
          <w:tab w:val="left" w:pos="2268"/>
          <w:tab w:val="left" w:pos="3798"/>
          <w:tab w:val="left" w:leader="dot" w:pos="8505"/>
        </w:tabs>
        <w:suppressAutoHyphens w:val="0"/>
        <w:spacing w:after="120"/>
        <w:ind w:left="2268" w:right="991" w:hanging="1134"/>
        <w:jc w:val="both"/>
      </w:pPr>
      <w:r w:rsidRPr="00B43EC4">
        <w:t xml:space="preserve">Testify that the </w:t>
      </w:r>
      <w:r w:rsidRPr="00B43EC4">
        <w:rPr>
          <w:szCs w:val="22"/>
        </w:rPr>
        <w:t xml:space="preserve">vehicle </w:t>
      </w:r>
      <w:del w:id="14" w:author="BENOIT MOREAU - U161387" w:date="2020-02-21T15:37:00Z">
        <w:r w:rsidRPr="00B43EC4" w:rsidDel="009701B5">
          <w:rPr>
            <w:szCs w:val="22"/>
          </w:rPr>
          <w:delText xml:space="preserve">alarm system </w:delText>
        </w:r>
      </w:del>
      <w:ins w:id="15" w:author="BENOIT MOREAU - U161387" w:date="2020-02-21T15:37:00Z">
        <w:r w:rsidR="009701B5">
          <w:rPr>
            <w:szCs w:val="22"/>
          </w:rPr>
          <w:t xml:space="preserve">immobilizer </w:t>
        </w:r>
      </w:ins>
      <w:r w:rsidRPr="00B43EC4">
        <w:t>described below:</w:t>
      </w:r>
    </w:p>
    <w:p w:rsidR="00EA3284" w:rsidRPr="00B43EC4" w:rsidRDefault="00EA3284" w:rsidP="00EA3284">
      <w:pPr>
        <w:tabs>
          <w:tab w:val="left" w:leader="dot" w:pos="8505"/>
        </w:tabs>
        <w:suppressAutoHyphens w:val="0"/>
        <w:spacing w:after="120"/>
        <w:ind w:left="1134" w:right="991"/>
        <w:jc w:val="both"/>
      </w:pPr>
      <w:r w:rsidRPr="00B43EC4">
        <w:t>Make:</w:t>
      </w:r>
      <w:r w:rsidRPr="00B43EC4">
        <w:tab/>
      </w:r>
    </w:p>
    <w:p w:rsidR="00EA3284" w:rsidRPr="00B43EC4" w:rsidRDefault="00EA3284" w:rsidP="00EA3284">
      <w:pPr>
        <w:tabs>
          <w:tab w:val="left" w:leader="dot" w:pos="8505"/>
        </w:tabs>
        <w:suppressAutoHyphens w:val="0"/>
        <w:spacing w:after="120"/>
        <w:ind w:left="1134" w:right="991"/>
        <w:jc w:val="both"/>
      </w:pPr>
      <w:r w:rsidRPr="00B43EC4">
        <w:t>Type:</w:t>
      </w:r>
      <w:r w:rsidRPr="00B43EC4">
        <w:tab/>
      </w:r>
      <w:r w:rsidRPr="00B43EC4">
        <w:tab/>
      </w:r>
    </w:p>
    <w:p w:rsidR="00EA3284" w:rsidRPr="00B43EC4" w:rsidRDefault="00EA3284" w:rsidP="00EA3284">
      <w:pPr>
        <w:tabs>
          <w:tab w:val="left" w:pos="2268"/>
          <w:tab w:val="left" w:leader="dot" w:pos="8505"/>
        </w:tabs>
        <w:suppressAutoHyphens w:val="0"/>
        <w:spacing w:after="120"/>
        <w:ind w:left="2268" w:right="991" w:hanging="1134"/>
        <w:jc w:val="both"/>
      </w:pPr>
      <w:r w:rsidRPr="00B43EC4">
        <w:t>is in total conformity with the type approved</w:t>
      </w:r>
    </w:p>
    <w:p w:rsidR="00EA3284" w:rsidRPr="00B43EC4" w:rsidRDefault="00EA3284" w:rsidP="00EA3284">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rsidR="00EA3284" w:rsidRPr="00B43EC4" w:rsidRDefault="00EA3284" w:rsidP="00EA3284">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t>(place of approval)</w:t>
      </w:r>
      <w:r w:rsidRPr="00B43EC4">
        <w:tab/>
      </w:r>
      <w:r w:rsidRPr="00B43EC4">
        <w:tab/>
        <w:t>(date)</w:t>
      </w:r>
    </w:p>
    <w:p w:rsidR="00EA3284" w:rsidRPr="00B43EC4" w:rsidRDefault="00EA3284" w:rsidP="00EA3284">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rsidR="00EA3284" w:rsidRPr="00B43EC4" w:rsidRDefault="00EA3284" w:rsidP="00EA3284">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rsidR="00EA3284" w:rsidRPr="00B43EC4" w:rsidRDefault="00EA3284" w:rsidP="00EA3284">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rsidR="00EA3284" w:rsidRPr="00B43EC4" w:rsidRDefault="00EA3284" w:rsidP="00EA3284">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Pr="00B43EC4">
        <w:tab/>
        <w:t>on:</w:t>
      </w:r>
      <w:r w:rsidRPr="00B43EC4">
        <w:tab/>
      </w:r>
    </w:p>
    <w:p w:rsidR="00EA3284" w:rsidRPr="00B43EC4" w:rsidRDefault="00EA3284" w:rsidP="00EA3284">
      <w:pPr>
        <w:tabs>
          <w:tab w:val="left" w:pos="2268"/>
          <w:tab w:val="left" w:leader="dot" w:pos="8505"/>
        </w:tabs>
        <w:suppressAutoHyphens w:val="0"/>
        <w:spacing w:after="120"/>
        <w:ind w:left="2268" w:right="991" w:hanging="1134"/>
        <w:jc w:val="both"/>
      </w:pPr>
      <w:r w:rsidRPr="00B43EC4">
        <w:t>Manufacturer's full address and stamp:</w:t>
      </w:r>
      <w:r w:rsidRPr="00B43EC4">
        <w:tab/>
      </w:r>
    </w:p>
    <w:p w:rsidR="00EA3284" w:rsidRPr="00DB1467" w:rsidRDefault="00EA3284" w:rsidP="00EA3284">
      <w:pPr>
        <w:tabs>
          <w:tab w:val="left" w:pos="2268"/>
          <w:tab w:val="left" w:leader="dot" w:pos="4081"/>
          <w:tab w:val="left" w:pos="5103"/>
          <w:tab w:val="left" w:leader="dot" w:pos="8505"/>
        </w:tabs>
        <w:suppressAutoHyphens w:val="0"/>
        <w:spacing w:after="120"/>
        <w:ind w:left="2268" w:right="991" w:hanging="1134"/>
        <w:jc w:val="both"/>
      </w:pPr>
      <w:proofErr w:type="gramStart"/>
      <w:r w:rsidRPr="00B43EC4">
        <w:t>Signature :</w:t>
      </w:r>
      <w:proofErr w:type="gramEnd"/>
      <w:r>
        <w:tab/>
      </w:r>
      <w:r w:rsidRPr="00B43EC4">
        <w:tab/>
        <w:t>(please specify position).</w:t>
      </w:r>
    </w:p>
    <w:bookmarkEnd w:id="13"/>
    <w:p w:rsidR="0018003C" w:rsidRPr="005164E7" w:rsidRDefault="0018003C" w:rsidP="00EA3284">
      <w:pPr>
        <w:tabs>
          <w:tab w:val="left" w:leader="dot" w:pos="5442"/>
          <w:tab w:val="left" w:leader="dot" w:pos="8674"/>
        </w:tabs>
        <w:ind w:left="567"/>
        <w:jc w:val="both"/>
        <w:rPr>
          <w:szCs w:val="22"/>
        </w:rPr>
      </w:pPr>
      <w:r w:rsidRPr="005164E7">
        <w:rPr>
          <w:szCs w:val="22"/>
        </w:rPr>
        <w:t>_______________</w:t>
      </w:r>
    </w:p>
    <w:p w:rsidR="00EF76AC" w:rsidRDefault="0018003C" w:rsidP="00EA3284">
      <w:pPr>
        <w:tabs>
          <w:tab w:val="left" w:pos="284"/>
        </w:tabs>
        <w:spacing w:before="120"/>
        <w:ind w:left="851"/>
        <w:jc w:val="both"/>
      </w:pPr>
      <w:del w:id="16" w:author="BENOIT MOREAU - U161387" w:date="2020-02-21T15:51:00Z">
        <w:r w:rsidRPr="008C7382" w:rsidDel="000D4600">
          <w:rPr>
            <w:szCs w:val="22"/>
            <w:vertAlign w:val="superscript"/>
          </w:rPr>
          <w:fldChar w:fldCharType="begin"/>
        </w:r>
        <w:r w:rsidRPr="008C7382" w:rsidDel="000D4600">
          <w:rPr>
            <w:szCs w:val="22"/>
            <w:vertAlign w:val="superscript"/>
          </w:rPr>
          <w:delInstrText>EQ \O(1,_)</w:delInstrText>
        </w:r>
        <w:r w:rsidRPr="008C7382" w:rsidDel="000D4600">
          <w:rPr>
            <w:szCs w:val="22"/>
            <w:vertAlign w:val="superscript"/>
          </w:rPr>
          <w:fldChar w:fldCharType="end"/>
        </w:r>
        <w:r w:rsidR="008C7382" w:rsidDel="000D4600">
          <w:rPr>
            <w:szCs w:val="22"/>
          </w:rPr>
          <w:tab/>
        </w:r>
        <w:r w:rsidRPr="005164E7" w:rsidDel="000D4600">
          <w:rPr>
            <w:szCs w:val="22"/>
          </w:rPr>
          <w:delText>Strike out what does not apply.</w:delText>
        </w:r>
        <w:r w:rsidR="001C7078" w:rsidDel="000D4600">
          <w:rPr>
            <w:szCs w:val="22"/>
          </w:rPr>
          <w:delText xml:space="preserve"> </w:delText>
        </w:r>
      </w:del>
      <w:r w:rsidR="00EF76AC">
        <w:br w:type="page"/>
      </w:r>
    </w:p>
    <w:p w:rsidR="00EF76AC" w:rsidRPr="005164E7" w:rsidRDefault="00EF76AC" w:rsidP="00EF76AC">
      <w:pPr>
        <w:pStyle w:val="HChG"/>
      </w:pPr>
      <w:r>
        <w:lastRenderedPageBreak/>
        <w:t>Annexe 5</w:t>
      </w:r>
    </w:p>
    <w:p w:rsidR="0018003C" w:rsidRPr="00C0380B" w:rsidRDefault="00EF76AC" w:rsidP="00EF76AC">
      <w:pPr>
        <w:pStyle w:val="H1G"/>
      </w:pPr>
      <w:r>
        <w:tab/>
      </w:r>
      <w:r>
        <w:tab/>
      </w:r>
      <w:r w:rsidR="001C7078" w:rsidRPr="00C0380B">
        <w:t>Model of installation certificate</w:t>
      </w:r>
    </w:p>
    <w:p w:rsidR="0018003C" w:rsidRPr="005164E7" w:rsidRDefault="0018003C" w:rsidP="00EA3284">
      <w:pPr>
        <w:keepNext/>
        <w:keepLines/>
        <w:tabs>
          <w:tab w:val="left" w:leader="dot" w:pos="8364"/>
        </w:tabs>
        <w:ind w:left="1134" w:right="1134"/>
        <w:jc w:val="both"/>
        <w:rPr>
          <w:szCs w:val="22"/>
        </w:rPr>
      </w:pPr>
      <w:r w:rsidRPr="005164E7">
        <w:rPr>
          <w:szCs w:val="22"/>
        </w:rPr>
        <w:t>I the undersigned</w:t>
      </w:r>
      <w:r w:rsidRPr="005164E7">
        <w:rPr>
          <w:szCs w:val="22"/>
        </w:rPr>
        <w:tab/>
      </w:r>
    </w:p>
    <w:p w:rsidR="0018003C" w:rsidRPr="005164E7" w:rsidRDefault="0018003C" w:rsidP="00EA3284">
      <w:pPr>
        <w:keepNext/>
        <w:keepLines/>
        <w:tabs>
          <w:tab w:val="left" w:leader="dot" w:pos="8364"/>
        </w:tabs>
        <w:spacing w:after="240"/>
        <w:ind w:left="1134" w:right="1134"/>
        <w:jc w:val="both"/>
        <w:rPr>
          <w:szCs w:val="22"/>
        </w:rPr>
      </w:pPr>
      <w:proofErr w:type="gramStart"/>
      <w:r w:rsidRPr="005164E7">
        <w:rPr>
          <w:szCs w:val="22"/>
        </w:rPr>
        <w:t>professional installer,</w:t>
      </w:r>
      <w:proofErr w:type="gramEnd"/>
      <w:r w:rsidRPr="005164E7">
        <w:rPr>
          <w:szCs w:val="22"/>
        </w:rPr>
        <w:t xml:space="preserve"> certify that the installation of the immobilizer </w:t>
      </w:r>
      <w:del w:id="17" w:author="BENOIT MOREAU - U161387" w:date="2020-02-21T15:38:00Z">
        <w:r w:rsidRPr="005164E7" w:rsidDel="009701B5">
          <w:rPr>
            <w:szCs w:val="22"/>
          </w:rPr>
          <w:fldChar w:fldCharType="begin"/>
        </w:r>
        <w:r w:rsidRPr="005164E7" w:rsidDel="009701B5">
          <w:rPr>
            <w:szCs w:val="22"/>
          </w:rPr>
          <w:delInstrText>EQ \O(1,_)</w:delInstrText>
        </w:r>
        <w:r w:rsidRPr="005164E7" w:rsidDel="009701B5">
          <w:rPr>
            <w:szCs w:val="22"/>
          </w:rPr>
          <w:fldChar w:fldCharType="end"/>
        </w:r>
        <w:r w:rsidRPr="005164E7" w:rsidDel="009701B5">
          <w:rPr>
            <w:szCs w:val="22"/>
          </w:rPr>
          <w:delText xml:space="preserve">/ </w:delText>
        </w:r>
      </w:del>
      <w:r w:rsidRPr="005164E7">
        <w:rPr>
          <w:szCs w:val="22"/>
        </w:rPr>
        <w:t>described below has been carried out by myself pursuant to the mounting instructions supplied by the manufacturer of the system.</w:t>
      </w:r>
    </w:p>
    <w:p w:rsidR="0018003C" w:rsidRPr="005164E7" w:rsidRDefault="0018003C" w:rsidP="00EA3284">
      <w:pPr>
        <w:tabs>
          <w:tab w:val="left" w:leader="dot" w:pos="8674"/>
        </w:tabs>
        <w:spacing w:after="240"/>
        <w:ind w:left="1134"/>
        <w:jc w:val="both"/>
        <w:rPr>
          <w:szCs w:val="22"/>
        </w:rPr>
      </w:pPr>
      <w:r w:rsidRPr="005164E7">
        <w:rPr>
          <w:szCs w:val="22"/>
          <w:u w:val="single"/>
        </w:rPr>
        <w:t>Description of the vehicle</w:t>
      </w:r>
    </w:p>
    <w:p w:rsidR="0018003C" w:rsidRPr="005164E7" w:rsidRDefault="0018003C" w:rsidP="00EA3284">
      <w:pPr>
        <w:keepNext/>
        <w:keepLines/>
        <w:tabs>
          <w:tab w:val="left" w:leader="dot" w:pos="8505"/>
        </w:tabs>
        <w:spacing w:after="240"/>
        <w:ind w:left="1134" w:right="962"/>
        <w:jc w:val="both"/>
        <w:rPr>
          <w:szCs w:val="22"/>
        </w:rPr>
      </w:pPr>
      <w:r w:rsidRPr="005164E7">
        <w:rPr>
          <w:szCs w:val="22"/>
        </w:rPr>
        <w:t>Make:</w:t>
      </w:r>
      <w:r w:rsidRPr="005164E7">
        <w:rPr>
          <w:szCs w:val="22"/>
        </w:rPr>
        <w:tab/>
      </w:r>
    </w:p>
    <w:p w:rsidR="0018003C" w:rsidRPr="005164E7" w:rsidRDefault="0018003C" w:rsidP="00EA3284">
      <w:pPr>
        <w:keepNext/>
        <w:keepLines/>
        <w:tabs>
          <w:tab w:val="left" w:leader="dot" w:pos="8505"/>
        </w:tabs>
        <w:spacing w:after="240"/>
        <w:ind w:left="1134" w:right="962"/>
        <w:jc w:val="both"/>
        <w:rPr>
          <w:szCs w:val="22"/>
        </w:rPr>
      </w:pPr>
      <w:r w:rsidRPr="005164E7">
        <w:rPr>
          <w:szCs w:val="22"/>
        </w:rPr>
        <w:t>Type:</w:t>
      </w:r>
      <w:r w:rsidRPr="005164E7">
        <w:rPr>
          <w:szCs w:val="22"/>
        </w:rPr>
        <w:tab/>
      </w:r>
    </w:p>
    <w:p w:rsidR="0018003C" w:rsidRPr="005164E7" w:rsidRDefault="0018003C" w:rsidP="00EA3284">
      <w:pPr>
        <w:keepNext/>
        <w:keepLines/>
        <w:tabs>
          <w:tab w:val="left" w:leader="dot" w:pos="8505"/>
        </w:tabs>
        <w:spacing w:after="240"/>
        <w:ind w:left="1134" w:right="962"/>
        <w:jc w:val="both"/>
        <w:rPr>
          <w:szCs w:val="22"/>
        </w:rPr>
      </w:pPr>
      <w:r w:rsidRPr="005164E7">
        <w:rPr>
          <w:szCs w:val="22"/>
        </w:rPr>
        <w:t>Serial number:</w:t>
      </w:r>
      <w:r w:rsidRPr="005164E7">
        <w:rPr>
          <w:szCs w:val="22"/>
        </w:rPr>
        <w:tab/>
      </w:r>
    </w:p>
    <w:p w:rsidR="0018003C" w:rsidRPr="005164E7" w:rsidRDefault="0018003C" w:rsidP="00EA3284">
      <w:pPr>
        <w:keepNext/>
        <w:keepLines/>
        <w:tabs>
          <w:tab w:val="left" w:leader="dot" w:pos="8505"/>
        </w:tabs>
        <w:spacing w:after="240"/>
        <w:ind w:left="1134" w:right="962"/>
        <w:jc w:val="both"/>
        <w:rPr>
          <w:szCs w:val="22"/>
        </w:rPr>
      </w:pPr>
      <w:r w:rsidRPr="005164E7">
        <w:rPr>
          <w:szCs w:val="22"/>
        </w:rPr>
        <w:t>Registration number:</w:t>
      </w:r>
      <w:r w:rsidRPr="005164E7">
        <w:rPr>
          <w:szCs w:val="22"/>
        </w:rPr>
        <w:tab/>
      </w:r>
    </w:p>
    <w:p w:rsidR="0018003C" w:rsidRPr="005164E7" w:rsidRDefault="0018003C" w:rsidP="00EA3284">
      <w:pPr>
        <w:tabs>
          <w:tab w:val="left" w:leader="dot" w:pos="9356"/>
        </w:tabs>
        <w:spacing w:after="240"/>
        <w:ind w:left="1134"/>
        <w:jc w:val="both"/>
        <w:rPr>
          <w:szCs w:val="22"/>
        </w:rPr>
      </w:pPr>
      <w:r w:rsidRPr="005164E7">
        <w:rPr>
          <w:szCs w:val="22"/>
          <w:u w:val="single"/>
        </w:rPr>
        <w:t>Description of the immobilizer</w:t>
      </w:r>
      <w:r w:rsidRPr="005164E7">
        <w:rPr>
          <w:szCs w:val="22"/>
        </w:rPr>
        <w:t xml:space="preserve"> </w:t>
      </w:r>
      <w:del w:id="18" w:author="BENOIT MOREAU - U161387" w:date="2020-02-21T15:38:00Z">
        <w:r w:rsidRPr="005164E7" w:rsidDel="009701B5">
          <w:rPr>
            <w:szCs w:val="22"/>
            <w:u w:val="single"/>
          </w:rPr>
          <w:delText>1</w:delText>
        </w:r>
        <w:r w:rsidRPr="005164E7" w:rsidDel="009701B5">
          <w:rPr>
            <w:szCs w:val="22"/>
          </w:rPr>
          <w:delText>/</w:delText>
        </w:r>
      </w:del>
    </w:p>
    <w:p w:rsidR="0018003C" w:rsidRPr="005164E7" w:rsidRDefault="0018003C" w:rsidP="00EA3284">
      <w:pPr>
        <w:keepNext/>
        <w:keepLines/>
        <w:tabs>
          <w:tab w:val="left" w:leader="dot" w:pos="8505"/>
        </w:tabs>
        <w:spacing w:after="240"/>
        <w:ind w:left="1134" w:right="962"/>
        <w:jc w:val="both"/>
        <w:rPr>
          <w:szCs w:val="22"/>
        </w:rPr>
      </w:pPr>
      <w:r w:rsidRPr="005164E7">
        <w:rPr>
          <w:szCs w:val="22"/>
        </w:rPr>
        <w:t>Make:</w:t>
      </w:r>
      <w:r w:rsidRPr="005164E7">
        <w:rPr>
          <w:szCs w:val="22"/>
        </w:rPr>
        <w:tab/>
      </w:r>
    </w:p>
    <w:p w:rsidR="0018003C" w:rsidRPr="005164E7" w:rsidRDefault="0018003C" w:rsidP="00EA3284">
      <w:pPr>
        <w:keepNext/>
        <w:keepLines/>
        <w:tabs>
          <w:tab w:val="left" w:leader="dot" w:pos="8505"/>
        </w:tabs>
        <w:spacing w:after="240"/>
        <w:ind w:left="1134" w:right="962"/>
        <w:jc w:val="both"/>
        <w:rPr>
          <w:szCs w:val="22"/>
        </w:rPr>
      </w:pPr>
      <w:r w:rsidRPr="005164E7">
        <w:rPr>
          <w:szCs w:val="22"/>
        </w:rPr>
        <w:t>Type:</w:t>
      </w:r>
      <w:r w:rsidRPr="005164E7">
        <w:rPr>
          <w:szCs w:val="22"/>
        </w:rPr>
        <w:tab/>
      </w:r>
    </w:p>
    <w:p w:rsidR="0018003C" w:rsidRPr="005164E7" w:rsidRDefault="0018003C" w:rsidP="00EA3284">
      <w:pPr>
        <w:keepNext/>
        <w:keepLines/>
        <w:tabs>
          <w:tab w:val="left" w:leader="dot" w:pos="8505"/>
        </w:tabs>
        <w:spacing w:after="360"/>
        <w:ind w:left="1134" w:right="962"/>
        <w:jc w:val="both"/>
        <w:rPr>
          <w:szCs w:val="22"/>
        </w:rPr>
      </w:pPr>
      <w:r w:rsidRPr="005164E7">
        <w:rPr>
          <w:szCs w:val="22"/>
        </w:rPr>
        <w:t>Approval number:</w:t>
      </w:r>
      <w:r w:rsidRPr="005164E7">
        <w:rPr>
          <w:szCs w:val="22"/>
        </w:rPr>
        <w:tab/>
      </w:r>
    </w:p>
    <w:p w:rsidR="0018003C" w:rsidRPr="005164E7" w:rsidRDefault="0018003C" w:rsidP="00EA3284">
      <w:pPr>
        <w:tabs>
          <w:tab w:val="left" w:leader="dot" w:pos="3684"/>
          <w:tab w:val="left" w:pos="4648"/>
          <w:tab w:val="left" w:leader="dot" w:pos="8505"/>
        </w:tabs>
        <w:spacing w:after="240"/>
        <w:ind w:left="4648" w:hanging="3514"/>
        <w:jc w:val="both"/>
        <w:rPr>
          <w:szCs w:val="22"/>
        </w:rPr>
      </w:pPr>
      <w:r w:rsidRPr="005164E7">
        <w:rPr>
          <w:szCs w:val="22"/>
        </w:rPr>
        <w:t>Done at:</w:t>
      </w:r>
      <w:r w:rsidRPr="005164E7">
        <w:rPr>
          <w:szCs w:val="22"/>
        </w:rPr>
        <w:tab/>
      </w:r>
      <w:r w:rsidRPr="005164E7">
        <w:rPr>
          <w:szCs w:val="22"/>
        </w:rPr>
        <w:tab/>
        <w:t>on:</w:t>
      </w:r>
      <w:r w:rsidRPr="005164E7">
        <w:rPr>
          <w:szCs w:val="22"/>
        </w:rPr>
        <w:tab/>
      </w:r>
    </w:p>
    <w:p w:rsidR="0018003C" w:rsidRPr="005164E7" w:rsidRDefault="0018003C" w:rsidP="00EA3284">
      <w:pPr>
        <w:tabs>
          <w:tab w:val="left" w:leader="dot" w:pos="8505"/>
        </w:tabs>
        <w:ind w:left="1134"/>
        <w:jc w:val="both"/>
        <w:rPr>
          <w:szCs w:val="22"/>
        </w:rPr>
      </w:pPr>
      <w:r w:rsidRPr="005164E7">
        <w:rPr>
          <w:szCs w:val="22"/>
        </w:rPr>
        <w:t>Installer's full address and stamp:</w:t>
      </w:r>
      <w:r w:rsidRPr="005164E7">
        <w:rPr>
          <w:szCs w:val="22"/>
        </w:rPr>
        <w:tab/>
      </w:r>
    </w:p>
    <w:p w:rsidR="0018003C" w:rsidRPr="005164E7" w:rsidRDefault="0018003C" w:rsidP="00EA3284">
      <w:pPr>
        <w:tabs>
          <w:tab w:val="left" w:leader="dot" w:pos="8505"/>
        </w:tabs>
        <w:ind w:left="1134"/>
        <w:jc w:val="both"/>
        <w:rPr>
          <w:szCs w:val="22"/>
        </w:rPr>
      </w:pPr>
      <w:r w:rsidRPr="005164E7">
        <w:rPr>
          <w:szCs w:val="22"/>
        </w:rPr>
        <w:tab/>
      </w:r>
    </w:p>
    <w:p w:rsidR="0018003C" w:rsidRPr="005164E7" w:rsidRDefault="0018003C" w:rsidP="00EA3284">
      <w:pPr>
        <w:tabs>
          <w:tab w:val="left" w:leader="dot" w:pos="8505"/>
        </w:tabs>
        <w:spacing w:after="240"/>
        <w:ind w:left="1134"/>
        <w:jc w:val="both"/>
        <w:rPr>
          <w:szCs w:val="22"/>
        </w:rPr>
      </w:pPr>
      <w:r w:rsidRPr="005164E7">
        <w:rPr>
          <w:szCs w:val="22"/>
        </w:rPr>
        <w:tab/>
      </w:r>
    </w:p>
    <w:p w:rsidR="0018003C" w:rsidRPr="005164E7" w:rsidRDefault="0018003C" w:rsidP="00EA3284">
      <w:pPr>
        <w:tabs>
          <w:tab w:val="left" w:leader="dot" w:pos="5555"/>
          <w:tab w:val="left" w:leader="dot" w:pos="8674"/>
        </w:tabs>
        <w:spacing w:after="360"/>
        <w:ind w:left="1134"/>
        <w:jc w:val="both"/>
        <w:rPr>
          <w:szCs w:val="22"/>
        </w:rPr>
      </w:pPr>
      <w:r w:rsidRPr="005164E7">
        <w:rPr>
          <w:szCs w:val="22"/>
        </w:rPr>
        <w:t>Signature:</w:t>
      </w:r>
      <w:r w:rsidRPr="005164E7">
        <w:rPr>
          <w:szCs w:val="22"/>
        </w:rPr>
        <w:tab/>
        <w:t xml:space="preserve"> (please specify position)</w:t>
      </w:r>
    </w:p>
    <w:p w:rsidR="0018003C" w:rsidRPr="005164E7" w:rsidRDefault="0018003C" w:rsidP="00EA3284">
      <w:pPr>
        <w:tabs>
          <w:tab w:val="left" w:leader="dot" w:pos="5555"/>
          <w:tab w:val="left" w:leader="dot" w:pos="8674"/>
        </w:tabs>
        <w:ind w:left="567"/>
        <w:jc w:val="both"/>
        <w:rPr>
          <w:szCs w:val="22"/>
        </w:rPr>
      </w:pPr>
      <w:r w:rsidRPr="005164E7">
        <w:rPr>
          <w:szCs w:val="22"/>
        </w:rPr>
        <w:t>_______________</w:t>
      </w:r>
    </w:p>
    <w:p w:rsidR="0018003C" w:rsidDel="009701B5" w:rsidRDefault="0018003C" w:rsidP="00EA3284">
      <w:pPr>
        <w:tabs>
          <w:tab w:val="left" w:pos="284"/>
          <w:tab w:val="left" w:leader="dot" w:pos="8674"/>
        </w:tabs>
        <w:spacing w:before="120"/>
        <w:ind w:left="567"/>
        <w:jc w:val="both"/>
        <w:rPr>
          <w:del w:id="19" w:author="BENOIT MOREAU - U161387" w:date="2020-02-21T15:38:00Z"/>
          <w:szCs w:val="22"/>
        </w:rPr>
      </w:pPr>
      <w:del w:id="20" w:author="BENOIT MOREAU - U161387" w:date="2020-02-21T15:38:00Z">
        <w:r w:rsidRPr="00AB40E8" w:rsidDel="009701B5">
          <w:rPr>
            <w:sz w:val="18"/>
            <w:szCs w:val="18"/>
            <w:vertAlign w:val="superscript"/>
          </w:rPr>
          <w:delText>1</w:delText>
        </w:r>
        <w:r w:rsidR="00EA3284" w:rsidDel="009701B5">
          <w:rPr>
            <w:sz w:val="18"/>
            <w:szCs w:val="18"/>
            <w:vertAlign w:val="superscript"/>
          </w:rPr>
          <w:delText xml:space="preserve">  </w:delText>
        </w:r>
        <w:r w:rsidRPr="001C7078" w:rsidDel="009701B5">
          <w:rPr>
            <w:sz w:val="18"/>
          </w:rPr>
          <w:delText>Strike out what does not apply.</w:delText>
        </w:r>
      </w:del>
    </w:p>
    <w:p w:rsidR="00EF76AC" w:rsidRDefault="00EF76AC">
      <w:pPr>
        <w:suppressAutoHyphens w:val="0"/>
        <w:spacing w:line="240" w:lineRule="auto"/>
      </w:pPr>
      <w:r>
        <w:br w:type="page"/>
      </w:r>
    </w:p>
    <w:p w:rsidR="00C8791F" w:rsidRDefault="00C8791F" w:rsidP="00C8791F">
      <w:pPr>
        <w:pStyle w:val="HChG"/>
      </w:pPr>
      <w:r w:rsidRPr="00AE48A3">
        <w:lastRenderedPageBreak/>
        <w:t>Annex 6</w:t>
      </w:r>
    </w:p>
    <w:p w:rsidR="00C8791F" w:rsidRPr="001F6269" w:rsidRDefault="00C8791F" w:rsidP="00C8791F">
      <w:pPr>
        <w:pStyle w:val="HChG"/>
      </w:pPr>
      <w:r>
        <w:tab/>
      </w:r>
      <w:r>
        <w:tab/>
      </w:r>
      <w:r w:rsidRPr="001F6269">
        <w:t>Operation parameters and test conditions for an immobilizer</w:t>
      </w:r>
    </w:p>
    <w:p w:rsidR="00C8791F" w:rsidRPr="00C8791F" w:rsidRDefault="00C8791F" w:rsidP="00C8791F">
      <w:pPr>
        <w:pStyle w:val="SingleTxtG"/>
        <w:spacing w:line="240" w:lineRule="exact"/>
        <w:ind w:left="2268" w:right="1133" w:hanging="1134"/>
        <w:rPr>
          <w:bCs/>
        </w:rPr>
      </w:pPr>
      <w:r w:rsidRPr="00C8791F">
        <w:rPr>
          <w:bCs/>
        </w:rPr>
        <w:t>1.</w:t>
      </w:r>
      <w:r w:rsidRPr="00C8791F">
        <w:rPr>
          <w:bCs/>
        </w:rPr>
        <w:tab/>
        <w:t>Operation parameters</w:t>
      </w:r>
    </w:p>
    <w:p w:rsidR="00C8791F" w:rsidRPr="00C8791F" w:rsidRDefault="00C8791F" w:rsidP="00C8791F">
      <w:pPr>
        <w:pStyle w:val="SingleTxtG"/>
        <w:spacing w:line="240" w:lineRule="exact"/>
        <w:ind w:left="2268" w:right="1133"/>
      </w:pPr>
      <w:r w:rsidRPr="00C8791F">
        <w:t>The requirements below do not apply to:</w:t>
      </w:r>
    </w:p>
    <w:p w:rsidR="00C8791F" w:rsidRPr="00C8791F" w:rsidRDefault="00C8791F" w:rsidP="00C8791F">
      <w:pPr>
        <w:pStyle w:val="SingleTxtG"/>
        <w:spacing w:line="240" w:lineRule="exact"/>
        <w:ind w:left="2835" w:right="1133" w:hanging="567"/>
      </w:pPr>
      <w:r w:rsidRPr="00C8791F">
        <w:t>(a)</w:t>
      </w:r>
      <w:r w:rsidRPr="00C8791F">
        <w:tab/>
        <w:t>Those components that are fitted and tested as part of the vehicle, whether or not an immobilizer is fitted (e.g. lamps, alarm system, device to prevent unauthorized use by mean of a locking system); or</w:t>
      </w:r>
    </w:p>
    <w:p w:rsidR="00C8791F" w:rsidRPr="00C8791F" w:rsidRDefault="00C8791F" w:rsidP="00C8791F">
      <w:pPr>
        <w:pStyle w:val="SingleTxtG"/>
        <w:spacing w:line="240" w:lineRule="exact"/>
        <w:ind w:left="2835" w:right="1133" w:hanging="567"/>
      </w:pPr>
      <w:r w:rsidRPr="00C8791F">
        <w:t>(b)</w:t>
      </w:r>
      <w:r w:rsidRPr="00C8791F">
        <w:tab/>
        <w:t>Those components that have previously been tested as part of the vehicle and documentary evidence has been provided.</w:t>
      </w:r>
    </w:p>
    <w:p w:rsidR="00C8791F" w:rsidRPr="00C8791F" w:rsidRDefault="00C8791F" w:rsidP="00C8791F">
      <w:pPr>
        <w:pStyle w:val="SingleTxtG"/>
        <w:spacing w:line="240" w:lineRule="exact"/>
        <w:ind w:left="2268" w:right="1133" w:hanging="1134"/>
        <w:rPr>
          <w:bCs/>
        </w:rPr>
      </w:pPr>
      <w:del w:id="21" w:author="BENOIT MOREAU - U161387" w:date="2020-02-21T15:53:00Z">
        <w:r w:rsidRPr="00C8791F" w:rsidDel="000D4600">
          <w:rPr>
            <w:bCs/>
          </w:rPr>
          <w:delText>1.1.</w:delText>
        </w:r>
        <w:r w:rsidRPr="00C8791F" w:rsidDel="000D4600">
          <w:rPr>
            <w:bCs/>
          </w:rPr>
          <w:tab/>
        </w:r>
      </w:del>
      <w:r w:rsidRPr="00C8791F">
        <w:rPr>
          <w:bCs/>
        </w:rPr>
        <w:t>All components of the immobilizer shall operate without any failure under the following conditions.</w:t>
      </w:r>
    </w:p>
    <w:p w:rsidR="00C8791F" w:rsidRPr="00C8791F" w:rsidRDefault="00C8791F" w:rsidP="00C8791F">
      <w:pPr>
        <w:pStyle w:val="SingleTxtG"/>
        <w:spacing w:line="240" w:lineRule="exact"/>
        <w:ind w:left="2268" w:right="1133" w:hanging="1134"/>
        <w:rPr>
          <w:bCs/>
        </w:rPr>
      </w:pPr>
      <w:r w:rsidRPr="00C8791F">
        <w:rPr>
          <w:bCs/>
        </w:rPr>
        <w:t>1</w:t>
      </w:r>
      <w:del w:id="22" w:author="BENOIT MOREAU - U161387" w:date="2020-02-21T15:53:00Z">
        <w:r w:rsidRPr="00C8791F" w:rsidDel="000D4600">
          <w:rPr>
            <w:bCs/>
          </w:rPr>
          <w:delText>.1</w:delText>
        </w:r>
      </w:del>
      <w:r w:rsidRPr="00C8791F">
        <w:rPr>
          <w:bCs/>
        </w:rPr>
        <w:t>.1.</w:t>
      </w:r>
      <w:r w:rsidRPr="00C8791F">
        <w:rPr>
          <w:bCs/>
        </w:rPr>
        <w:tab/>
        <w:t>Climatic conditions</w:t>
      </w:r>
    </w:p>
    <w:p w:rsidR="00C8791F" w:rsidRPr="00C8791F" w:rsidRDefault="00C8791F" w:rsidP="00C8791F">
      <w:pPr>
        <w:pStyle w:val="SingleTxtG"/>
        <w:spacing w:line="240" w:lineRule="exact"/>
        <w:ind w:left="2268" w:right="1133" w:hanging="144"/>
      </w:pPr>
      <w:r w:rsidRPr="00C8791F">
        <w:t>Two classes of environmental temperature are defined as follows:</w:t>
      </w:r>
    </w:p>
    <w:p w:rsidR="00C8791F" w:rsidRPr="00C8791F" w:rsidRDefault="00C8791F" w:rsidP="00C8791F">
      <w:pPr>
        <w:pStyle w:val="SingleTxtG"/>
        <w:spacing w:line="240" w:lineRule="exact"/>
        <w:ind w:left="2835" w:right="1133" w:hanging="567"/>
      </w:pPr>
      <w:r w:rsidRPr="00C8791F">
        <w:t>(a)</w:t>
      </w:r>
      <w:r w:rsidRPr="00C8791F">
        <w:tab/>
        <w:t>-40°C to +85°C for parts to be fitted in the passenger or luggage compartment,</w:t>
      </w:r>
    </w:p>
    <w:p w:rsidR="00C8791F" w:rsidRPr="00C8791F" w:rsidRDefault="00C8791F" w:rsidP="00C8791F">
      <w:pPr>
        <w:pStyle w:val="SingleTxtG"/>
        <w:spacing w:line="240" w:lineRule="exact"/>
        <w:ind w:left="2835" w:right="1133" w:hanging="567"/>
      </w:pPr>
      <w:r w:rsidRPr="00C8791F">
        <w:t>(b)</w:t>
      </w:r>
      <w:r w:rsidRPr="00C8791F">
        <w:tab/>
        <w:t>-40°C to +125°C for parts to be fitted in the engine compartment unless otherwise specified.</w:t>
      </w:r>
    </w:p>
    <w:p w:rsidR="00C8791F" w:rsidRPr="00C8791F" w:rsidRDefault="00C8791F" w:rsidP="00C8791F">
      <w:pPr>
        <w:pStyle w:val="SingleTxtG"/>
        <w:spacing w:line="240" w:lineRule="exact"/>
        <w:ind w:left="2268" w:right="1133" w:hanging="1134"/>
        <w:rPr>
          <w:bCs/>
        </w:rPr>
      </w:pPr>
      <w:r w:rsidRPr="00C8791F">
        <w:rPr>
          <w:bCs/>
        </w:rPr>
        <w:t>1</w:t>
      </w:r>
      <w:del w:id="23" w:author="BENOIT MOREAU - U161387" w:date="2020-02-21T15:53:00Z">
        <w:r w:rsidRPr="00C8791F" w:rsidDel="000D4600">
          <w:rPr>
            <w:bCs/>
          </w:rPr>
          <w:delText>.1</w:delText>
        </w:r>
      </w:del>
      <w:r w:rsidRPr="00C8791F">
        <w:rPr>
          <w:bCs/>
        </w:rPr>
        <w:t>.2.</w:t>
      </w:r>
      <w:r w:rsidRPr="00C8791F">
        <w:rPr>
          <w:bCs/>
        </w:rPr>
        <w:tab/>
        <w:t>Degree of protection for installation</w:t>
      </w:r>
    </w:p>
    <w:p w:rsidR="00C8791F" w:rsidRPr="00C8791F" w:rsidRDefault="00C8791F" w:rsidP="00C8791F">
      <w:pPr>
        <w:pStyle w:val="SingleTxtG"/>
        <w:spacing w:line="240" w:lineRule="exact"/>
        <w:ind w:left="2268" w:right="1133" w:hanging="144"/>
      </w:pPr>
      <w:r w:rsidRPr="00C8791F">
        <w:t>The following degrees of protection in accordance with IEC Publication 529 1989 shall be provided:</w:t>
      </w:r>
    </w:p>
    <w:p w:rsidR="00C8791F" w:rsidRPr="00C8791F" w:rsidRDefault="00C8791F" w:rsidP="00C8791F">
      <w:pPr>
        <w:pStyle w:val="SingleTxtG"/>
        <w:spacing w:line="240" w:lineRule="exact"/>
        <w:ind w:left="2835" w:right="1133" w:hanging="567"/>
      </w:pPr>
      <w:r w:rsidRPr="00C8791F">
        <w:t>(a)</w:t>
      </w:r>
      <w:r w:rsidRPr="00C8791F">
        <w:tab/>
        <w:t>IP 40 for parts to be fitted in the passenger compartment,</w:t>
      </w:r>
    </w:p>
    <w:p w:rsidR="00C8791F" w:rsidRPr="00C8791F" w:rsidRDefault="00C8791F" w:rsidP="00C8791F">
      <w:pPr>
        <w:pStyle w:val="SingleTxtG"/>
        <w:spacing w:line="240" w:lineRule="exact"/>
        <w:ind w:left="2835" w:right="1133" w:hanging="567"/>
      </w:pPr>
      <w:r w:rsidRPr="00C8791F">
        <w:t>(b)</w:t>
      </w:r>
      <w:r w:rsidRPr="00C8791F">
        <w:tab/>
        <w:t>IP 42 for parts to be fitted in the passenger compartment of roadsters/convertibles and cars with moveable roof-panels if the installation location requires a higher degree of protection than IP 40,</w:t>
      </w:r>
    </w:p>
    <w:p w:rsidR="00C8791F" w:rsidRPr="00C8791F" w:rsidRDefault="00C8791F" w:rsidP="00C8791F">
      <w:pPr>
        <w:pStyle w:val="SingleTxtG"/>
        <w:spacing w:line="240" w:lineRule="exact"/>
        <w:ind w:left="2835" w:right="1133" w:hanging="567"/>
      </w:pPr>
      <w:r w:rsidRPr="00C8791F">
        <w:t>(c)</w:t>
      </w:r>
      <w:r w:rsidRPr="00C8791F">
        <w:tab/>
        <w:t>IP 54 for all other parts.</w:t>
      </w:r>
    </w:p>
    <w:p w:rsidR="00C8791F" w:rsidRPr="00C8791F" w:rsidRDefault="00C8791F" w:rsidP="00C8791F">
      <w:pPr>
        <w:pStyle w:val="SingleTxtG"/>
        <w:spacing w:line="240" w:lineRule="exact"/>
        <w:ind w:left="2268" w:right="1133"/>
      </w:pPr>
      <w:r w:rsidRPr="00C8791F">
        <w:t>The immobilizer manufacturer shall specify in the installation instructions any restrictions on the positioning of any part of the installation with respect to dust, water and temperature.</w:t>
      </w:r>
    </w:p>
    <w:p w:rsidR="00C8791F" w:rsidRPr="00C8791F" w:rsidRDefault="00C8791F" w:rsidP="00C8791F">
      <w:pPr>
        <w:pStyle w:val="SingleTxtG"/>
        <w:spacing w:line="240" w:lineRule="exact"/>
        <w:ind w:left="2268" w:right="1133" w:hanging="1134"/>
        <w:rPr>
          <w:bCs/>
        </w:rPr>
      </w:pPr>
      <w:r w:rsidRPr="00C8791F">
        <w:rPr>
          <w:bCs/>
        </w:rPr>
        <w:t>1</w:t>
      </w:r>
      <w:del w:id="24" w:author="BENOIT MOREAU - U161387" w:date="2020-02-21T15:53:00Z">
        <w:r w:rsidRPr="00C8791F" w:rsidDel="000D4600">
          <w:rPr>
            <w:bCs/>
          </w:rPr>
          <w:delText>.1</w:delText>
        </w:r>
      </w:del>
      <w:r w:rsidRPr="00C8791F">
        <w:rPr>
          <w:bCs/>
        </w:rPr>
        <w:t>.3.</w:t>
      </w:r>
      <w:r w:rsidRPr="00C8791F">
        <w:rPr>
          <w:bCs/>
        </w:rPr>
        <w:tab/>
        <w:t>Weatherability</w:t>
      </w:r>
    </w:p>
    <w:p w:rsidR="00C8791F" w:rsidRPr="00C8791F" w:rsidRDefault="00C8791F" w:rsidP="00C8791F">
      <w:pPr>
        <w:pStyle w:val="SingleTxtG"/>
        <w:spacing w:line="240" w:lineRule="exact"/>
        <w:ind w:left="2268" w:right="1133"/>
      </w:pPr>
      <w:r w:rsidRPr="00C8791F">
        <w:t>7 days according to IEC 68-2-30-1980.</w:t>
      </w:r>
    </w:p>
    <w:p w:rsidR="00C8791F" w:rsidRPr="00C8791F" w:rsidRDefault="00C8791F" w:rsidP="00C8791F">
      <w:pPr>
        <w:pStyle w:val="SingleTxtG"/>
        <w:spacing w:line="240" w:lineRule="exact"/>
        <w:ind w:left="2268" w:right="1133" w:hanging="1134"/>
        <w:rPr>
          <w:bCs/>
        </w:rPr>
      </w:pPr>
      <w:r w:rsidRPr="00C8791F">
        <w:rPr>
          <w:bCs/>
        </w:rPr>
        <w:t>1</w:t>
      </w:r>
      <w:del w:id="25" w:author="BENOIT MOREAU - U161387" w:date="2020-02-21T15:53:00Z">
        <w:r w:rsidRPr="00C8791F" w:rsidDel="000D4600">
          <w:rPr>
            <w:bCs/>
          </w:rPr>
          <w:delText>.1</w:delText>
        </w:r>
      </w:del>
      <w:r w:rsidRPr="00C8791F">
        <w:rPr>
          <w:bCs/>
        </w:rPr>
        <w:t>.4.</w:t>
      </w:r>
      <w:r w:rsidRPr="00C8791F">
        <w:rPr>
          <w:bCs/>
        </w:rPr>
        <w:tab/>
        <w:t>Electrical conditions</w:t>
      </w:r>
    </w:p>
    <w:p w:rsidR="00C8791F" w:rsidRPr="00C8791F" w:rsidRDefault="00C8791F" w:rsidP="00C8791F">
      <w:pPr>
        <w:pStyle w:val="SingleTxtG"/>
        <w:spacing w:line="240" w:lineRule="exact"/>
        <w:ind w:left="2268" w:right="1133"/>
      </w:pPr>
      <w:r w:rsidRPr="00C8791F">
        <w:t>Rated supply voltage: 12 V</w:t>
      </w:r>
    </w:p>
    <w:p w:rsidR="00C8791F" w:rsidRPr="00C8791F" w:rsidRDefault="00C8791F" w:rsidP="00C8791F">
      <w:pPr>
        <w:pStyle w:val="SingleTxtG"/>
        <w:spacing w:line="240" w:lineRule="exact"/>
        <w:ind w:left="2268" w:right="1133"/>
      </w:pPr>
      <w:r w:rsidRPr="00C8791F">
        <w:t xml:space="preserve">Operation supply voltage range: from 9 V to 15 V in the temperature range according to paragraph </w:t>
      </w:r>
      <w:del w:id="26" w:author="BENOIT MOREAU - U161387" w:date="2020-02-21T15:31:00Z">
        <w:r w:rsidRPr="00C8791F" w:rsidDel="003B78EE">
          <w:delText>5.3.</w:delText>
        </w:r>
      </w:del>
      <w:r w:rsidRPr="00C8791F">
        <w:t>1.1.1</w:t>
      </w:r>
    </w:p>
    <w:p w:rsidR="00C8791F" w:rsidRPr="00C8791F" w:rsidRDefault="00C8791F" w:rsidP="00C8791F">
      <w:pPr>
        <w:pStyle w:val="SingleTxtG"/>
        <w:spacing w:line="240" w:lineRule="exact"/>
        <w:ind w:left="2268" w:right="1133"/>
      </w:pPr>
      <w:r w:rsidRPr="00C8791F">
        <w:t xml:space="preserve">Time allowance for excess voltages at 23°C: </w:t>
      </w:r>
    </w:p>
    <w:p w:rsidR="00C8791F" w:rsidRPr="00C8791F" w:rsidRDefault="00C8791F" w:rsidP="00C8791F">
      <w:pPr>
        <w:pStyle w:val="SingleTxtG"/>
        <w:spacing w:line="240" w:lineRule="exact"/>
        <w:ind w:left="2268" w:right="1133"/>
        <w:rPr>
          <w:lang w:val="es-ES"/>
        </w:rPr>
      </w:pPr>
      <w:r w:rsidRPr="00C8791F">
        <w:rPr>
          <w:lang w:val="es-ES"/>
        </w:rPr>
        <w:t xml:space="preserve">U = 18 V, </w:t>
      </w:r>
      <w:proofErr w:type="spellStart"/>
      <w:r w:rsidRPr="00C8791F">
        <w:rPr>
          <w:lang w:val="es-ES"/>
        </w:rPr>
        <w:t>max</w:t>
      </w:r>
      <w:proofErr w:type="spellEnd"/>
      <w:r w:rsidRPr="00C8791F">
        <w:rPr>
          <w:lang w:val="es-ES"/>
        </w:rPr>
        <w:t>. 1 h</w:t>
      </w:r>
    </w:p>
    <w:p w:rsidR="00C8791F" w:rsidRPr="00C8791F" w:rsidRDefault="00C8791F" w:rsidP="00C8791F">
      <w:pPr>
        <w:pStyle w:val="SingleTxtG"/>
        <w:spacing w:line="240" w:lineRule="exact"/>
        <w:ind w:left="2268" w:right="1133"/>
        <w:rPr>
          <w:lang w:val="es-ES"/>
        </w:rPr>
      </w:pPr>
      <w:r w:rsidRPr="00C8791F">
        <w:rPr>
          <w:lang w:val="es-ES"/>
        </w:rPr>
        <w:t xml:space="preserve">U = 24 V, </w:t>
      </w:r>
      <w:proofErr w:type="spellStart"/>
      <w:r w:rsidRPr="00C8791F">
        <w:rPr>
          <w:lang w:val="es-ES"/>
        </w:rPr>
        <w:t>max</w:t>
      </w:r>
      <w:proofErr w:type="spellEnd"/>
      <w:r w:rsidRPr="00C8791F">
        <w:rPr>
          <w:lang w:val="es-ES"/>
        </w:rPr>
        <w:t>. 1 min.</w:t>
      </w:r>
    </w:p>
    <w:p w:rsidR="00C8791F" w:rsidRPr="00C8791F" w:rsidRDefault="00C8791F" w:rsidP="00C8791F">
      <w:pPr>
        <w:pStyle w:val="SingleTxtG"/>
        <w:spacing w:line="240" w:lineRule="exact"/>
        <w:ind w:left="2268" w:right="1133" w:hanging="1134"/>
        <w:rPr>
          <w:bCs/>
        </w:rPr>
      </w:pPr>
      <w:r w:rsidRPr="00C8791F">
        <w:rPr>
          <w:bCs/>
        </w:rPr>
        <w:t>2.</w:t>
      </w:r>
      <w:r w:rsidRPr="00C8791F">
        <w:rPr>
          <w:bCs/>
        </w:rPr>
        <w:tab/>
        <w:t>Test conditions</w:t>
      </w:r>
    </w:p>
    <w:p w:rsidR="00C8791F" w:rsidRPr="00C8791F" w:rsidRDefault="00C8791F" w:rsidP="00C8791F">
      <w:pPr>
        <w:pStyle w:val="SingleTxtG"/>
        <w:spacing w:line="240" w:lineRule="exact"/>
        <w:ind w:left="2268" w:right="1133"/>
      </w:pPr>
      <w:r w:rsidRPr="00C8791F">
        <w:t>All the tests shall be carried out in sequence on a single immobilizer.  However, at the discretion of the test authority, other samples may be used if this is not considered to affect the results of the other tests.</w:t>
      </w:r>
    </w:p>
    <w:p w:rsidR="00C8791F" w:rsidRPr="00C8791F" w:rsidRDefault="00C8791F" w:rsidP="00C8791F">
      <w:pPr>
        <w:pStyle w:val="SingleTxtG"/>
        <w:spacing w:line="240" w:lineRule="exact"/>
        <w:ind w:left="2268" w:right="1133" w:hanging="1134"/>
        <w:rPr>
          <w:bCs/>
          <w:lang w:val="fr-FR"/>
        </w:rPr>
      </w:pPr>
      <w:r w:rsidRPr="00C8791F">
        <w:rPr>
          <w:bCs/>
          <w:lang w:val="fr-FR"/>
        </w:rPr>
        <w:t>2.1.</w:t>
      </w:r>
      <w:r w:rsidRPr="00C8791F">
        <w:rPr>
          <w:bCs/>
          <w:lang w:val="fr-FR"/>
        </w:rPr>
        <w:tab/>
        <w:t>Normal test conditions</w:t>
      </w:r>
    </w:p>
    <w:p w:rsidR="00C8791F" w:rsidRPr="00C8791F" w:rsidRDefault="00C8791F" w:rsidP="00C8791F">
      <w:pPr>
        <w:pStyle w:val="SingleTxtG"/>
        <w:spacing w:line="240" w:lineRule="exact"/>
        <w:ind w:left="2268" w:right="1133"/>
        <w:rPr>
          <w:lang w:val="fr-FR"/>
        </w:rPr>
      </w:pPr>
      <w:r w:rsidRPr="00C8791F">
        <w:rPr>
          <w:lang w:val="fr-FR"/>
        </w:rPr>
        <w:t>Voltage U = (12 ± 0.2) V</w:t>
      </w:r>
    </w:p>
    <w:p w:rsidR="00C8791F" w:rsidRPr="00C8791F" w:rsidRDefault="00C8791F" w:rsidP="00C8791F">
      <w:pPr>
        <w:pStyle w:val="SingleTxtG"/>
        <w:spacing w:line="240" w:lineRule="exact"/>
        <w:ind w:left="2268" w:right="1133"/>
        <w:rPr>
          <w:lang w:val="fr-FR"/>
        </w:rPr>
      </w:pPr>
      <w:proofErr w:type="spellStart"/>
      <w:r w:rsidRPr="00C8791F">
        <w:rPr>
          <w:lang w:val="fr-FR"/>
        </w:rPr>
        <w:lastRenderedPageBreak/>
        <w:t>Temperature</w:t>
      </w:r>
      <w:proofErr w:type="spellEnd"/>
      <w:r w:rsidRPr="00C8791F">
        <w:rPr>
          <w:lang w:val="fr-FR"/>
        </w:rPr>
        <w:tab/>
        <w:t xml:space="preserve">T = (23 ± </w:t>
      </w:r>
      <w:proofErr w:type="gramStart"/>
      <w:r w:rsidRPr="00C8791F">
        <w:rPr>
          <w:lang w:val="fr-FR"/>
        </w:rPr>
        <w:t>5)°</w:t>
      </w:r>
      <w:proofErr w:type="gramEnd"/>
      <w:r w:rsidRPr="00C8791F">
        <w:rPr>
          <w:lang w:val="fr-FR"/>
        </w:rPr>
        <w:t>C</w:t>
      </w:r>
    </w:p>
    <w:p w:rsidR="00C8791F" w:rsidRPr="00C8791F" w:rsidRDefault="00C8791F" w:rsidP="00C8791F">
      <w:pPr>
        <w:pStyle w:val="SingleTxtG"/>
        <w:spacing w:line="240" w:lineRule="exact"/>
        <w:ind w:left="2268" w:right="1133" w:hanging="1134"/>
        <w:rPr>
          <w:bCs/>
        </w:rPr>
      </w:pPr>
      <w:r w:rsidRPr="00C8791F">
        <w:rPr>
          <w:bCs/>
        </w:rPr>
        <w:t>3.</w:t>
      </w:r>
      <w:r w:rsidRPr="00C8791F">
        <w:rPr>
          <w:bCs/>
        </w:rPr>
        <w:tab/>
        <w:t>Operation test</w:t>
      </w:r>
    </w:p>
    <w:p w:rsidR="00C8791F" w:rsidRPr="00C8791F" w:rsidRDefault="00C8791F" w:rsidP="00C8791F">
      <w:pPr>
        <w:pStyle w:val="SingleTxtG"/>
        <w:spacing w:line="240" w:lineRule="exact"/>
        <w:ind w:left="2268" w:right="1133"/>
      </w:pPr>
      <w:r w:rsidRPr="00C8791F">
        <w:t xml:space="preserve">All components of the immobilizer shall comply with prescriptions given in paragraphs </w:t>
      </w:r>
      <w:del w:id="27" w:author="BENOIT MOREAU - U161387" w:date="2020-02-21T15:31:00Z">
        <w:r w:rsidRPr="00C8791F" w:rsidDel="003B78EE">
          <w:delText>5.3.</w:delText>
        </w:r>
      </w:del>
      <w:r w:rsidRPr="00C8791F">
        <w:t xml:space="preserve">3.2. to </w:t>
      </w:r>
      <w:del w:id="28" w:author="BENOIT MOREAU - U161387" w:date="2020-02-21T15:31:00Z">
        <w:r w:rsidRPr="00C8791F" w:rsidDel="003B78EE">
          <w:delText>5.3.</w:delText>
        </w:r>
      </w:del>
      <w:r w:rsidRPr="00C8791F">
        <w:t>3.9.</w:t>
      </w:r>
      <w:del w:id="29" w:author="BENOIT MOREAU - U161387" w:date="2020-02-21T15:31:00Z">
        <w:r w:rsidRPr="00C8791F" w:rsidDel="003B78EE">
          <w:delText xml:space="preserve"> of this Regulation</w:delText>
        </w:r>
      </w:del>
      <w:r w:rsidRPr="00C8791F">
        <w:t>.</w:t>
      </w:r>
    </w:p>
    <w:p w:rsidR="00C8791F" w:rsidRPr="00C8791F" w:rsidRDefault="00C8791F" w:rsidP="00C8791F">
      <w:pPr>
        <w:pStyle w:val="SingleTxtG"/>
        <w:spacing w:line="240" w:lineRule="exact"/>
        <w:ind w:left="2268" w:right="1133" w:hanging="1134"/>
        <w:rPr>
          <w:bCs/>
        </w:rPr>
      </w:pPr>
      <w:r w:rsidRPr="00C8791F">
        <w:rPr>
          <w:bCs/>
        </w:rPr>
        <w:t>3.1.</w:t>
      </w:r>
      <w:r w:rsidRPr="00C8791F">
        <w:rPr>
          <w:bCs/>
        </w:rPr>
        <w:tab/>
        <w:t xml:space="preserve">Upon completion of all the tests specified below, the immobilizer shall be tested under the normal test conditions specified in paragraph </w:t>
      </w:r>
      <w:del w:id="30" w:author="BENOIT MOREAU - U161387" w:date="2020-02-21T15:31:00Z">
        <w:r w:rsidRPr="00C8791F" w:rsidDel="003B78EE">
          <w:rPr>
            <w:bCs/>
          </w:rPr>
          <w:delText>5.3.</w:delText>
        </w:r>
      </w:del>
      <w:r w:rsidRPr="00C8791F">
        <w:rPr>
          <w:bCs/>
        </w:rPr>
        <w:t xml:space="preserve">2.1. </w:t>
      </w:r>
      <w:del w:id="31" w:author="BENOIT MOREAU - U161387" w:date="2020-02-21T15:31:00Z">
        <w:r w:rsidRPr="00C8791F" w:rsidDel="003B78EE">
          <w:rPr>
            <w:bCs/>
          </w:rPr>
          <w:delText xml:space="preserve">of this Regulation </w:delText>
        </w:r>
      </w:del>
      <w:r w:rsidRPr="00C8791F">
        <w:rPr>
          <w:bCs/>
        </w:rPr>
        <w:t>to check that it continues to function normally. Where necessary, fuses may be replaced prior to the test.</w:t>
      </w:r>
    </w:p>
    <w:p w:rsidR="00C8791F" w:rsidRPr="00C8791F" w:rsidRDefault="00C8791F" w:rsidP="00C8791F">
      <w:pPr>
        <w:pStyle w:val="SingleTxtG"/>
        <w:spacing w:line="240" w:lineRule="exact"/>
        <w:ind w:left="2268" w:right="1133"/>
      </w:pPr>
      <w:r w:rsidRPr="00C8791F">
        <w:t>If some of the tests required in each of these paragraphs prior to the operation tests are performed in series on a single immobilizer,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rsidR="00C8791F" w:rsidRPr="00C8791F" w:rsidRDefault="00C8791F" w:rsidP="00C8791F">
      <w:pPr>
        <w:pStyle w:val="SingleTxtG"/>
        <w:spacing w:line="240" w:lineRule="exact"/>
        <w:ind w:left="2268" w:right="1133" w:hanging="1134"/>
        <w:rPr>
          <w:bCs/>
        </w:rPr>
      </w:pPr>
      <w:r w:rsidRPr="00C8791F">
        <w:rPr>
          <w:bCs/>
        </w:rPr>
        <w:t>3.2.</w:t>
      </w:r>
      <w:r w:rsidRPr="00C8791F">
        <w:rPr>
          <w:bCs/>
        </w:rPr>
        <w:tab/>
        <w:t>Resistance to temperature and voltage changes</w:t>
      </w:r>
    </w:p>
    <w:p w:rsidR="00C8791F" w:rsidRPr="00C8791F" w:rsidRDefault="00C8791F" w:rsidP="00C8791F">
      <w:pPr>
        <w:pStyle w:val="SingleTxtG"/>
        <w:spacing w:line="240" w:lineRule="exact"/>
        <w:ind w:left="2268" w:right="1133"/>
      </w:pPr>
      <w:r w:rsidRPr="00C8791F">
        <w:t xml:space="preserve">Compliance with the specifications defined under paragraph </w:t>
      </w:r>
      <w:del w:id="32" w:author="BENOIT MOREAU - U161387" w:date="2020-02-21T15:31:00Z">
        <w:r w:rsidRPr="00C8791F" w:rsidDel="003B78EE">
          <w:delText>5.3.</w:delText>
        </w:r>
      </w:del>
      <w:r w:rsidRPr="00C8791F">
        <w:t>3.1 shall also be checked under the following conditions:</w:t>
      </w:r>
    </w:p>
    <w:p w:rsidR="00C8791F" w:rsidRPr="00C8791F" w:rsidRDefault="00C8791F" w:rsidP="00C8791F">
      <w:pPr>
        <w:pStyle w:val="SingleTxtG"/>
        <w:spacing w:line="240" w:lineRule="exact"/>
        <w:ind w:left="2268" w:right="1133" w:hanging="1134"/>
        <w:rPr>
          <w:bCs/>
        </w:rPr>
      </w:pPr>
      <w:r w:rsidRPr="00C8791F">
        <w:rPr>
          <w:bCs/>
        </w:rPr>
        <w:t>3.2.1.</w:t>
      </w:r>
      <w:r w:rsidRPr="00C8791F">
        <w:rPr>
          <w:bCs/>
        </w:rPr>
        <w:tab/>
        <w:t>Test temperature</w:t>
      </w:r>
      <w:r w:rsidRPr="00C8791F">
        <w:rPr>
          <w:bCs/>
        </w:rPr>
        <w:tab/>
        <w:t xml:space="preserve">T (-40 ± </w:t>
      </w:r>
      <w:proofErr w:type="gramStart"/>
      <w:r w:rsidRPr="00C8791F">
        <w:rPr>
          <w:bCs/>
        </w:rPr>
        <w:t>2)°</w:t>
      </w:r>
      <w:proofErr w:type="gramEnd"/>
      <w:r w:rsidRPr="00C8791F">
        <w:rPr>
          <w:bCs/>
        </w:rPr>
        <w:t xml:space="preserve"> C</w:t>
      </w:r>
    </w:p>
    <w:p w:rsidR="00C8791F" w:rsidRPr="00C8791F" w:rsidRDefault="00C8791F" w:rsidP="00C8791F">
      <w:pPr>
        <w:pStyle w:val="SingleTxtG"/>
        <w:spacing w:line="240" w:lineRule="exact"/>
        <w:ind w:left="2268" w:right="1133"/>
      </w:pPr>
      <w:r w:rsidRPr="00C8791F">
        <w:t>Test voltage</w:t>
      </w:r>
      <w:r w:rsidRPr="00C8791F">
        <w:tab/>
      </w:r>
      <w:r w:rsidRPr="00C8791F">
        <w:tab/>
        <w:t>U = (9 ± 0.2) V</w:t>
      </w:r>
    </w:p>
    <w:p w:rsidR="00C8791F" w:rsidRPr="00C8791F" w:rsidRDefault="00C8791F" w:rsidP="00C8791F">
      <w:pPr>
        <w:pStyle w:val="SingleTxtG"/>
        <w:spacing w:line="240" w:lineRule="exact"/>
        <w:ind w:left="2268" w:right="1133"/>
      </w:pPr>
      <w:r w:rsidRPr="00C8791F">
        <w:t>Storage duration</w:t>
      </w:r>
      <w:r w:rsidRPr="00C8791F">
        <w:tab/>
        <w:t>4 hours</w:t>
      </w:r>
    </w:p>
    <w:p w:rsidR="00C8791F" w:rsidRPr="00C8791F" w:rsidRDefault="00C8791F" w:rsidP="00C8791F">
      <w:pPr>
        <w:pStyle w:val="SingleTxtG"/>
        <w:spacing w:line="240" w:lineRule="exact"/>
        <w:ind w:left="2268" w:right="1133" w:hanging="1134"/>
        <w:rPr>
          <w:bCs/>
        </w:rPr>
      </w:pPr>
      <w:r w:rsidRPr="00C8791F">
        <w:rPr>
          <w:bCs/>
        </w:rPr>
        <w:t>3.2.2.</w:t>
      </w:r>
      <w:r w:rsidRPr="00C8791F">
        <w:rPr>
          <w:bCs/>
        </w:rPr>
        <w:tab/>
        <w:t>For parts to be fitted in the passenger or luggage compartment:</w:t>
      </w:r>
    </w:p>
    <w:p w:rsidR="00C8791F" w:rsidRPr="00C8791F" w:rsidRDefault="00C8791F" w:rsidP="00C8791F">
      <w:pPr>
        <w:pStyle w:val="SingleTxtG"/>
        <w:spacing w:line="240" w:lineRule="exact"/>
        <w:ind w:left="2268" w:right="1133"/>
      </w:pPr>
      <w:r w:rsidRPr="00C8791F">
        <w:t>Test temperature</w:t>
      </w:r>
      <w:r w:rsidRPr="00C8791F">
        <w:tab/>
        <w:t xml:space="preserve">T = (+85 ± </w:t>
      </w:r>
      <w:proofErr w:type="gramStart"/>
      <w:r w:rsidRPr="00C8791F">
        <w:t>2)°</w:t>
      </w:r>
      <w:proofErr w:type="gramEnd"/>
      <w:r w:rsidRPr="00C8791F">
        <w:t xml:space="preserve"> C</w:t>
      </w:r>
    </w:p>
    <w:p w:rsidR="00C8791F" w:rsidRPr="00C8791F" w:rsidRDefault="00C8791F" w:rsidP="00C8791F">
      <w:pPr>
        <w:pStyle w:val="SingleTxtG"/>
        <w:spacing w:line="240" w:lineRule="exact"/>
        <w:ind w:left="2268" w:right="1133"/>
      </w:pPr>
      <w:r w:rsidRPr="00C8791F">
        <w:t>Test voltage</w:t>
      </w:r>
      <w:r w:rsidRPr="00C8791F">
        <w:tab/>
      </w:r>
      <w:r w:rsidRPr="00C8791F">
        <w:tab/>
        <w:t>U = (15 ± 0.2) V</w:t>
      </w:r>
    </w:p>
    <w:p w:rsidR="00C8791F" w:rsidRPr="00C8791F" w:rsidRDefault="00C8791F" w:rsidP="00C8791F">
      <w:pPr>
        <w:pStyle w:val="SingleTxtG"/>
        <w:spacing w:line="240" w:lineRule="exact"/>
        <w:ind w:left="2268" w:right="1133"/>
        <w:rPr>
          <w:bCs/>
        </w:rPr>
      </w:pPr>
      <w:r w:rsidRPr="00C8791F">
        <w:t>Storage</w:t>
      </w:r>
      <w:r w:rsidRPr="00C8791F">
        <w:rPr>
          <w:bCs/>
        </w:rPr>
        <w:t xml:space="preserve"> duration</w:t>
      </w:r>
      <w:r w:rsidRPr="00C8791F">
        <w:rPr>
          <w:bCs/>
        </w:rPr>
        <w:tab/>
        <w:t>4 hours</w:t>
      </w:r>
    </w:p>
    <w:p w:rsidR="00C8791F" w:rsidRPr="00C8791F" w:rsidRDefault="00C8791F" w:rsidP="00C8791F">
      <w:pPr>
        <w:pStyle w:val="SingleTxtG"/>
        <w:spacing w:line="240" w:lineRule="exact"/>
        <w:ind w:left="2268" w:right="1133" w:hanging="1134"/>
        <w:rPr>
          <w:bCs/>
        </w:rPr>
      </w:pPr>
      <w:r w:rsidRPr="00C8791F">
        <w:rPr>
          <w:bCs/>
        </w:rPr>
        <w:t>3.2.3.</w:t>
      </w:r>
      <w:r w:rsidRPr="00C8791F">
        <w:rPr>
          <w:bCs/>
        </w:rPr>
        <w:tab/>
        <w:t>For parts to be fitted in the engine compartment unless otherwise specified:</w:t>
      </w:r>
    </w:p>
    <w:p w:rsidR="00C8791F" w:rsidRPr="00C8791F" w:rsidRDefault="00C8791F" w:rsidP="00C8791F">
      <w:pPr>
        <w:pStyle w:val="SingleTxtG"/>
        <w:spacing w:line="240" w:lineRule="exact"/>
        <w:ind w:left="2268" w:right="1133"/>
      </w:pPr>
      <w:r w:rsidRPr="00C8791F">
        <w:t>Test temperature</w:t>
      </w:r>
      <w:r w:rsidRPr="00C8791F">
        <w:tab/>
        <w:t xml:space="preserve">T = (+125 ± </w:t>
      </w:r>
      <w:proofErr w:type="gramStart"/>
      <w:r w:rsidRPr="00C8791F">
        <w:t>2)°</w:t>
      </w:r>
      <w:proofErr w:type="gramEnd"/>
      <w:r w:rsidRPr="00C8791F">
        <w:t xml:space="preserve"> C</w:t>
      </w:r>
    </w:p>
    <w:p w:rsidR="00C8791F" w:rsidRPr="00C8791F" w:rsidRDefault="00C8791F" w:rsidP="00C8791F">
      <w:pPr>
        <w:pStyle w:val="SingleTxtG"/>
        <w:spacing w:line="240" w:lineRule="exact"/>
        <w:ind w:left="2268" w:right="1133"/>
      </w:pPr>
      <w:r w:rsidRPr="00C8791F">
        <w:t>Test voltage</w:t>
      </w:r>
      <w:r w:rsidRPr="00C8791F">
        <w:tab/>
      </w:r>
      <w:r w:rsidRPr="00C8791F">
        <w:tab/>
        <w:t>U = (15 ± 0.2) V</w:t>
      </w:r>
    </w:p>
    <w:p w:rsidR="00C8791F" w:rsidRPr="00C8791F" w:rsidRDefault="00C8791F" w:rsidP="00C8791F">
      <w:pPr>
        <w:pStyle w:val="SingleTxtG"/>
        <w:spacing w:line="240" w:lineRule="exact"/>
        <w:ind w:left="2268" w:right="1133"/>
        <w:rPr>
          <w:bCs/>
          <w:sz w:val="22"/>
        </w:rPr>
      </w:pPr>
      <w:r w:rsidRPr="00C8791F">
        <w:t>Storage</w:t>
      </w:r>
      <w:r w:rsidRPr="00C8791F">
        <w:rPr>
          <w:bCs/>
          <w:sz w:val="22"/>
        </w:rPr>
        <w:t xml:space="preserve"> </w:t>
      </w:r>
      <w:r w:rsidRPr="00C8791F">
        <w:rPr>
          <w:bCs/>
        </w:rPr>
        <w:t>duration</w:t>
      </w:r>
      <w:r w:rsidRPr="00C8791F">
        <w:rPr>
          <w:bCs/>
        </w:rPr>
        <w:tab/>
        <w:t>4 hours</w:t>
      </w:r>
    </w:p>
    <w:p w:rsidR="00C8791F" w:rsidRPr="00C8791F" w:rsidRDefault="00C8791F" w:rsidP="00C8791F">
      <w:pPr>
        <w:pStyle w:val="SingleTxtG"/>
        <w:spacing w:line="240" w:lineRule="exact"/>
        <w:ind w:left="2268" w:right="1133" w:hanging="1134"/>
        <w:rPr>
          <w:bCs/>
        </w:rPr>
      </w:pPr>
      <w:r w:rsidRPr="00C8791F">
        <w:rPr>
          <w:bCs/>
        </w:rPr>
        <w:t>3.2.4.</w:t>
      </w:r>
      <w:r w:rsidRPr="00C8791F">
        <w:rPr>
          <w:bCs/>
        </w:rPr>
        <w:tab/>
        <w:t>The immobilizer, in both set and unset state, shall be submitted to an excess voltage equal to (18 ± 0.2) V for 1 hour.</w:t>
      </w:r>
    </w:p>
    <w:p w:rsidR="00C8791F" w:rsidRPr="00C8791F" w:rsidRDefault="00C8791F" w:rsidP="00C8791F">
      <w:pPr>
        <w:pStyle w:val="SingleTxtG"/>
        <w:spacing w:line="240" w:lineRule="exact"/>
        <w:ind w:left="2268" w:right="1133" w:hanging="1134"/>
        <w:rPr>
          <w:bCs/>
        </w:rPr>
      </w:pPr>
      <w:r w:rsidRPr="00C8791F">
        <w:rPr>
          <w:bCs/>
        </w:rPr>
        <w:t>3.2.5.</w:t>
      </w:r>
      <w:r w:rsidRPr="00C8791F">
        <w:rPr>
          <w:bCs/>
        </w:rPr>
        <w:tab/>
        <w:t>The immobilizer, in both set and unset state, shall be submitted to an excess voltage equal to (24 ± 0.2) V for 1 min.</w:t>
      </w:r>
    </w:p>
    <w:p w:rsidR="00C8791F" w:rsidRPr="00C8791F" w:rsidRDefault="00C8791F" w:rsidP="00C8791F">
      <w:pPr>
        <w:pStyle w:val="SingleTxtG"/>
        <w:spacing w:line="240" w:lineRule="exact"/>
        <w:ind w:left="2268" w:right="1133" w:hanging="1134"/>
        <w:rPr>
          <w:bCs/>
          <w:sz w:val="22"/>
        </w:rPr>
      </w:pPr>
      <w:r w:rsidRPr="00C8791F">
        <w:rPr>
          <w:bCs/>
        </w:rPr>
        <w:t>3.3.</w:t>
      </w:r>
      <w:r w:rsidRPr="00C8791F">
        <w:rPr>
          <w:bCs/>
        </w:rPr>
        <w:tab/>
        <w:t>Safe operation after foreign body and water-tightness</w:t>
      </w:r>
      <w:r w:rsidRPr="00C8791F">
        <w:rPr>
          <w:bCs/>
          <w:sz w:val="22"/>
        </w:rPr>
        <w:t xml:space="preserve"> testing</w:t>
      </w:r>
    </w:p>
    <w:p w:rsidR="00C8791F" w:rsidRPr="00C8791F" w:rsidRDefault="00C8791F" w:rsidP="00C8791F">
      <w:pPr>
        <w:pStyle w:val="SingleTxtG"/>
        <w:spacing w:line="240" w:lineRule="exact"/>
        <w:ind w:left="2268" w:right="1133"/>
      </w:pPr>
      <w:r w:rsidRPr="00C8791F">
        <w:t xml:space="preserve">After the test for tightness to foreign body and water according to IEC 529-1989, for degrees of protection as in paragraph </w:t>
      </w:r>
      <w:del w:id="33" w:author="BENOIT MOREAU - U161387" w:date="2020-02-21T15:30:00Z">
        <w:r w:rsidRPr="00C8791F" w:rsidDel="003B78EE">
          <w:delText>5.3.</w:delText>
        </w:r>
      </w:del>
      <w:r w:rsidRPr="00C8791F">
        <w:t xml:space="preserve">1.1.2., the operation tests according to paragraph </w:t>
      </w:r>
      <w:del w:id="34" w:author="BENOIT MOREAU - U161387" w:date="2020-02-21T15:30:00Z">
        <w:r w:rsidRPr="00C8791F" w:rsidDel="003B78EE">
          <w:delText>5.3.</w:delText>
        </w:r>
      </w:del>
      <w:r w:rsidRPr="00C8791F">
        <w:t>3.1. shall be repeated.</w:t>
      </w:r>
    </w:p>
    <w:p w:rsidR="00C8791F" w:rsidRPr="00C8791F" w:rsidRDefault="00C8791F" w:rsidP="00C8791F">
      <w:pPr>
        <w:pStyle w:val="SingleTxtG"/>
        <w:spacing w:line="240" w:lineRule="exact"/>
        <w:ind w:left="2268" w:right="1133"/>
      </w:pPr>
      <w:r w:rsidRPr="00C8791F">
        <w:t>With the agreement of the Technical Service this requirement need not apply in the following circumstances:</w:t>
      </w:r>
    </w:p>
    <w:p w:rsidR="00C8791F" w:rsidRPr="00C8791F" w:rsidRDefault="00C8791F" w:rsidP="00C8791F">
      <w:pPr>
        <w:pStyle w:val="SingleTxtG"/>
        <w:spacing w:line="240" w:lineRule="exact"/>
        <w:ind w:left="2835" w:right="1133" w:hanging="567"/>
      </w:pPr>
      <w:r w:rsidRPr="00C8791F">
        <w:t>(a)</w:t>
      </w:r>
      <w:r w:rsidRPr="00C8791F">
        <w:tab/>
        <w:t xml:space="preserve">Type Approval of an immobilizer which is to be type approved as a separate technical unit </w:t>
      </w:r>
    </w:p>
    <w:p w:rsidR="00C8791F" w:rsidRPr="00C8791F" w:rsidRDefault="00C8791F" w:rsidP="00C8791F">
      <w:pPr>
        <w:pStyle w:val="SingleTxtG"/>
        <w:spacing w:line="240" w:lineRule="exact"/>
        <w:ind w:left="2835" w:right="1133"/>
      </w:pPr>
      <w:r w:rsidRPr="00C8791F">
        <w:t xml:space="preserve">In this case, the manufacturer of the immobilizer shall: </w:t>
      </w:r>
    </w:p>
    <w:p w:rsidR="00C8791F" w:rsidRPr="00C8791F" w:rsidRDefault="00C8791F" w:rsidP="00C8791F">
      <w:pPr>
        <w:pStyle w:val="SingleTxtG"/>
        <w:spacing w:line="240" w:lineRule="exact"/>
        <w:ind w:left="3402" w:right="1133" w:hanging="567"/>
      </w:pPr>
      <w:r w:rsidRPr="00C8791F">
        <w:t>(i)</w:t>
      </w:r>
      <w:r w:rsidRPr="00C8791F">
        <w:tab/>
        <w:t>Specify in item 4.5. of the information document (Annex 1, Part 2), that the requirement of this paragraph was not applied to the immobilizer (in accordance with paragraph 7. of this Regulation), and</w:t>
      </w:r>
    </w:p>
    <w:p w:rsidR="00C8791F" w:rsidRPr="00C8791F" w:rsidRDefault="00C8791F" w:rsidP="00C8791F">
      <w:pPr>
        <w:pStyle w:val="SingleTxtG"/>
        <w:spacing w:line="240" w:lineRule="exact"/>
        <w:ind w:left="3402" w:right="1133" w:hanging="567"/>
      </w:pPr>
      <w:r w:rsidRPr="00C8791F">
        <w:lastRenderedPageBreak/>
        <w:t xml:space="preserve">(ii) </w:t>
      </w:r>
      <w:r w:rsidRPr="00C8791F">
        <w:tab/>
        <w:t>Specify in item 4.1. of the information document, the list of vehicles to which the immobilizer is intended to be fitted and the relevant installation conditions in item 4.2.</w:t>
      </w:r>
    </w:p>
    <w:p w:rsidR="00C8791F" w:rsidRPr="00C8791F" w:rsidRDefault="00C8791F" w:rsidP="00C8791F">
      <w:pPr>
        <w:pStyle w:val="SingleTxtG"/>
        <w:spacing w:line="240" w:lineRule="exact"/>
        <w:ind w:left="2835" w:right="1133" w:hanging="567"/>
      </w:pPr>
      <w:r w:rsidRPr="00C8791F">
        <w:t>(b)</w:t>
      </w:r>
      <w:r w:rsidRPr="00C8791F">
        <w:tab/>
        <w:t xml:space="preserve">Type approval of a vehicle in respect of an immobilizer </w:t>
      </w:r>
    </w:p>
    <w:p w:rsidR="00C8791F" w:rsidRPr="00C8791F" w:rsidRDefault="00C8791F" w:rsidP="00C8791F">
      <w:pPr>
        <w:pStyle w:val="SingleTxtG"/>
        <w:spacing w:line="240" w:lineRule="exact"/>
        <w:ind w:left="2835" w:right="1133"/>
      </w:pPr>
      <w:r w:rsidRPr="00C8791F">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rsidR="00C8791F" w:rsidRPr="00C8791F" w:rsidRDefault="00C8791F" w:rsidP="00C8791F">
      <w:pPr>
        <w:pStyle w:val="SingleTxtG"/>
        <w:spacing w:line="240" w:lineRule="exact"/>
        <w:ind w:left="2835" w:right="1133" w:hanging="567"/>
      </w:pPr>
      <w:r w:rsidRPr="00C8791F">
        <w:t>(c)</w:t>
      </w:r>
      <w:r w:rsidRPr="00C8791F">
        <w:tab/>
        <w:t xml:space="preserve">Type approval of a vehicle in respect of the installation of an immobilizer which is type approved as a separate technical unit. </w:t>
      </w:r>
    </w:p>
    <w:p w:rsidR="00C8791F" w:rsidRPr="00C8791F" w:rsidRDefault="00C8791F" w:rsidP="00C8791F">
      <w:pPr>
        <w:pStyle w:val="SingleTxtG"/>
        <w:spacing w:line="240" w:lineRule="exact"/>
        <w:ind w:left="2835" w:right="1133"/>
      </w:pPr>
      <w:r w:rsidRPr="00C8791F">
        <w:t>In this case, the vehicle manufacturer shall specify in item 3.1.3.1.1. of the information document (Annex 1a), that the requirement of this paragraph does not apply to the installation of the immobilizer where the relevant installation conditions are met.</w:t>
      </w:r>
    </w:p>
    <w:p w:rsidR="00C8791F" w:rsidRPr="00C8791F" w:rsidRDefault="00C8791F" w:rsidP="00C8791F">
      <w:pPr>
        <w:pStyle w:val="SingleTxtG"/>
        <w:spacing w:line="240" w:lineRule="exact"/>
        <w:ind w:left="2835" w:right="1133"/>
      </w:pPr>
      <w:r w:rsidRPr="00C8791F">
        <w:t>This requirement does not apply in cases where the information required in item 3.1.3.1.1. of Annex 1a has already been submitted for the approval of the separate technical unit.</w:t>
      </w:r>
    </w:p>
    <w:p w:rsidR="00C8791F" w:rsidRPr="00C8791F" w:rsidRDefault="00C8791F" w:rsidP="00C8791F">
      <w:pPr>
        <w:pStyle w:val="SingleTxtG"/>
        <w:spacing w:line="240" w:lineRule="exact"/>
        <w:ind w:left="2268" w:right="1133" w:hanging="1134"/>
        <w:rPr>
          <w:bCs/>
        </w:rPr>
      </w:pPr>
      <w:r w:rsidRPr="00C8791F">
        <w:rPr>
          <w:bCs/>
        </w:rPr>
        <w:t>3.4.</w:t>
      </w:r>
      <w:r w:rsidRPr="00C8791F">
        <w:rPr>
          <w:bCs/>
        </w:rPr>
        <w:tab/>
        <w:t>Safe operation after condensed water test</w:t>
      </w:r>
    </w:p>
    <w:p w:rsidR="00C8791F" w:rsidRPr="00C8791F" w:rsidRDefault="00C8791F" w:rsidP="00C8791F">
      <w:pPr>
        <w:pStyle w:val="SingleTxtG"/>
        <w:spacing w:line="240" w:lineRule="exact"/>
        <w:ind w:left="2268" w:right="1133"/>
      </w:pPr>
      <w:r w:rsidRPr="00C8791F">
        <w:t xml:space="preserve">After a resistance-to-humidity test to be carried out according to IEC 68 2 30 (1980) the operation tests according to paragraph </w:t>
      </w:r>
      <w:del w:id="35" w:author="BENOIT MOREAU - U161387" w:date="2020-02-21T15:30:00Z">
        <w:r w:rsidRPr="00C8791F" w:rsidDel="003B78EE">
          <w:delText>5.3.</w:delText>
        </w:r>
      </w:del>
      <w:r w:rsidRPr="00C8791F">
        <w:t>3.1. shall be repeated.</w:t>
      </w:r>
    </w:p>
    <w:p w:rsidR="00C8791F" w:rsidRPr="00C8791F" w:rsidRDefault="00C8791F" w:rsidP="00C8791F">
      <w:pPr>
        <w:pStyle w:val="SingleTxtG"/>
        <w:spacing w:line="240" w:lineRule="exact"/>
        <w:ind w:left="2268" w:right="1133" w:hanging="1134"/>
        <w:rPr>
          <w:bCs/>
        </w:rPr>
      </w:pPr>
      <w:r w:rsidRPr="00C8791F">
        <w:rPr>
          <w:bCs/>
        </w:rPr>
        <w:t>3.5.</w:t>
      </w:r>
      <w:r w:rsidRPr="00C8791F">
        <w:rPr>
          <w:bCs/>
        </w:rPr>
        <w:tab/>
        <w:t>Test for safety against reversed polarity</w:t>
      </w:r>
    </w:p>
    <w:p w:rsidR="00C8791F" w:rsidRPr="00C8791F" w:rsidRDefault="00C8791F" w:rsidP="00C8791F">
      <w:pPr>
        <w:pStyle w:val="SingleTxtG"/>
        <w:spacing w:line="240" w:lineRule="exact"/>
        <w:ind w:left="2268" w:right="1133" w:hanging="1134"/>
      </w:pPr>
      <w:r w:rsidRPr="00C8791F">
        <w:tab/>
        <w:t xml:space="preserve">The immobilizer and components thereof shall not be destroyed by reversed polarity up to 13 V during 2 min.  After this test the operation tests according to paragraph </w:t>
      </w:r>
      <w:del w:id="36" w:author="BENOIT MOREAU - U161387" w:date="2020-02-21T15:30:00Z">
        <w:r w:rsidRPr="00C8791F" w:rsidDel="003B78EE">
          <w:delText>5.3.</w:delText>
        </w:r>
      </w:del>
      <w:r w:rsidRPr="00C8791F">
        <w:t>3.1. shall be repeated with fuses changed, if necessary.</w:t>
      </w:r>
    </w:p>
    <w:p w:rsidR="00C8791F" w:rsidRPr="00C8791F" w:rsidRDefault="00C8791F" w:rsidP="00C8791F">
      <w:pPr>
        <w:pStyle w:val="SingleTxtG"/>
        <w:spacing w:line="240" w:lineRule="exact"/>
        <w:ind w:left="2268" w:right="1133" w:hanging="1134"/>
        <w:rPr>
          <w:bCs/>
        </w:rPr>
      </w:pPr>
      <w:r w:rsidRPr="00C8791F">
        <w:rPr>
          <w:bCs/>
        </w:rPr>
        <w:t>3.6.</w:t>
      </w:r>
      <w:r w:rsidRPr="00C8791F">
        <w:rPr>
          <w:bCs/>
        </w:rPr>
        <w:tab/>
        <w:t>Test for safety against short-circuits</w:t>
      </w:r>
    </w:p>
    <w:p w:rsidR="00C8791F" w:rsidRPr="00C8791F" w:rsidRDefault="00C8791F" w:rsidP="00C8791F">
      <w:pPr>
        <w:pStyle w:val="SingleTxtG"/>
        <w:spacing w:line="240" w:lineRule="exact"/>
        <w:ind w:left="2268" w:right="1133"/>
      </w:pPr>
      <w:r w:rsidRPr="00C8791F">
        <w:t xml:space="preserve">All electrical connections of the immobilizer must be short-circuit proof against earth, max. 13 V and/or fused. After this test the operation tests according to paragraph </w:t>
      </w:r>
      <w:del w:id="37" w:author="BENOIT MOREAU - U161387" w:date="2020-02-21T15:30:00Z">
        <w:r w:rsidRPr="00C8791F" w:rsidDel="003B78EE">
          <w:delText>5.3.</w:delText>
        </w:r>
      </w:del>
      <w:r w:rsidRPr="00C8791F">
        <w:t>3.1. shall be repeated, with fuses changed if necessary.</w:t>
      </w:r>
    </w:p>
    <w:p w:rsidR="00C8791F" w:rsidRPr="00C8791F" w:rsidRDefault="00C8791F" w:rsidP="00C8791F">
      <w:pPr>
        <w:pStyle w:val="SingleTxtG"/>
        <w:spacing w:line="240" w:lineRule="exact"/>
        <w:ind w:left="2268" w:right="1133" w:hanging="1134"/>
        <w:rPr>
          <w:bCs/>
        </w:rPr>
      </w:pPr>
      <w:r w:rsidRPr="00C8791F">
        <w:rPr>
          <w:bCs/>
        </w:rPr>
        <w:t>3.7.</w:t>
      </w:r>
      <w:r w:rsidRPr="00C8791F">
        <w:rPr>
          <w:bCs/>
        </w:rPr>
        <w:tab/>
        <w:t>Energy consumption in the set condition</w:t>
      </w:r>
    </w:p>
    <w:p w:rsidR="00C8791F" w:rsidRPr="00C8791F" w:rsidRDefault="00C8791F" w:rsidP="00C8791F">
      <w:pPr>
        <w:pStyle w:val="SingleTxtG"/>
        <w:spacing w:line="240" w:lineRule="exact"/>
        <w:ind w:left="2268" w:right="1133"/>
      </w:pPr>
      <w:r w:rsidRPr="00C8791F">
        <w:t xml:space="preserve">The energy consumption in set condition under the conditions given in paragraph </w:t>
      </w:r>
      <w:del w:id="38" w:author="BENOIT MOREAU - U161387" w:date="2020-02-21T15:30:00Z">
        <w:r w:rsidRPr="00C8791F" w:rsidDel="003B78EE">
          <w:delText>5.3.</w:delText>
        </w:r>
      </w:del>
      <w:r w:rsidRPr="00C8791F">
        <w:t>2.1. shall not exceed 20 mA on average for the complete immobilizer including status display.</w:t>
      </w:r>
    </w:p>
    <w:p w:rsidR="00C8791F" w:rsidRPr="00C8791F" w:rsidRDefault="00C8791F" w:rsidP="00C8791F">
      <w:pPr>
        <w:pStyle w:val="SingleTxtG"/>
        <w:spacing w:line="240" w:lineRule="exact"/>
        <w:ind w:left="2268" w:right="1133"/>
      </w:pPr>
      <w:r w:rsidRPr="00C8791F">
        <w:t>With the agreement of the Technical Service this requirement need not apply in the following circumstances:</w:t>
      </w:r>
    </w:p>
    <w:p w:rsidR="00C8791F" w:rsidRPr="00C8791F" w:rsidRDefault="00C8791F" w:rsidP="00C8791F">
      <w:pPr>
        <w:pStyle w:val="SingleTxtG"/>
        <w:spacing w:line="240" w:lineRule="exact"/>
        <w:ind w:left="2835" w:right="1133" w:hanging="567"/>
      </w:pPr>
      <w:r w:rsidRPr="00C8791F">
        <w:t>(a)</w:t>
      </w:r>
      <w:r w:rsidRPr="00C8791F">
        <w:tab/>
        <w:t xml:space="preserve">Type Approval of an immobilizer which is to be type approved as a separate technical unit </w:t>
      </w:r>
    </w:p>
    <w:p w:rsidR="00C8791F" w:rsidRPr="00C8791F" w:rsidRDefault="00C8791F" w:rsidP="00C8791F">
      <w:pPr>
        <w:pStyle w:val="SingleTxtG"/>
        <w:spacing w:line="240" w:lineRule="exact"/>
        <w:ind w:left="2268" w:right="1133" w:firstLine="567"/>
      </w:pPr>
      <w:r w:rsidRPr="00C8791F">
        <w:t xml:space="preserve">In this case, the manufacturer of the immobilizer shall: </w:t>
      </w:r>
    </w:p>
    <w:p w:rsidR="00C8791F" w:rsidRPr="00C8791F" w:rsidRDefault="00C8791F" w:rsidP="00C8791F">
      <w:pPr>
        <w:pStyle w:val="SingleTxtG"/>
        <w:spacing w:line="240" w:lineRule="exact"/>
        <w:ind w:left="3402" w:right="1133" w:hanging="567"/>
      </w:pPr>
      <w:r w:rsidRPr="00C8791F">
        <w:t>(i)</w:t>
      </w:r>
      <w:r w:rsidRPr="00C8791F">
        <w:tab/>
        <w:t>Specify in item 4.5. of the information document (Annex 1, Part 2), that the requirement of this paragraph was not applied to the immobilizer (in accordance with paragraph 7. of this regulation), and</w:t>
      </w:r>
    </w:p>
    <w:p w:rsidR="00C8791F" w:rsidRPr="00C8791F" w:rsidRDefault="00C8791F" w:rsidP="00C8791F">
      <w:pPr>
        <w:pStyle w:val="SingleTxtG"/>
        <w:spacing w:line="240" w:lineRule="exact"/>
        <w:ind w:left="3402" w:right="1133" w:hanging="567"/>
      </w:pPr>
      <w:r w:rsidRPr="00C8791F">
        <w:t>(ii)</w:t>
      </w:r>
      <w:r w:rsidRPr="00C8791F">
        <w:tab/>
        <w:t>Specify in item 4.1. of the information document, the list of vehicles to which the immobilizer is intended to be fitted and the relevant installation conditions in item 4.2.</w:t>
      </w:r>
    </w:p>
    <w:p w:rsidR="00C8791F" w:rsidRPr="00C8791F" w:rsidRDefault="00C8791F" w:rsidP="00C8791F">
      <w:pPr>
        <w:pStyle w:val="SingleTxtG"/>
        <w:spacing w:line="240" w:lineRule="exact"/>
        <w:ind w:left="2835" w:right="1133" w:hanging="567"/>
      </w:pPr>
      <w:r w:rsidRPr="00C8791F">
        <w:t>(b)</w:t>
      </w:r>
      <w:r w:rsidRPr="00C8791F">
        <w:tab/>
        <w:t xml:space="preserve">Type approval of a vehicle in respect of an immobilizer </w:t>
      </w:r>
    </w:p>
    <w:p w:rsidR="00C8791F" w:rsidRPr="00C8791F" w:rsidRDefault="00C8791F" w:rsidP="00C8791F">
      <w:pPr>
        <w:pStyle w:val="SingleTxtG"/>
        <w:spacing w:line="240" w:lineRule="exact"/>
        <w:ind w:left="2835" w:right="1133"/>
      </w:pPr>
      <w:r w:rsidRPr="00C8791F">
        <w:t xml:space="preserve">In this case, the manufacturer shall specify in item 3.1.3.1.1. of the information document (Annex 1a), that the requirement of this </w:t>
      </w:r>
      <w:r w:rsidRPr="00C8791F">
        <w:lastRenderedPageBreak/>
        <w:t>paragraph does not apply to the immobilizer due to the nature of installation conditions and the vehicle manufacturer shall prove it by submitting related documents.</w:t>
      </w:r>
    </w:p>
    <w:p w:rsidR="00C8791F" w:rsidRPr="00C8791F" w:rsidRDefault="00C8791F" w:rsidP="00C8791F">
      <w:pPr>
        <w:pStyle w:val="SingleTxtG"/>
        <w:spacing w:line="240" w:lineRule="exact"/>
        <w:ind w:left="2835" w:right="1133" w:hanging="567"/>
      </w:pPr>
      <w:r w:rsidRPr="00C8791F">
        <w:t>(c)</w:t>
      </w:r>
      <w:r w:rsidRPr="00C8791F">
        <w:tab/>
        <w:t xml:space="preserve">Type approval of a vehicle in respect of the installation of an immobilizer which is type approved as a separate technical unit. </w:t>
      </w:r>
    </w:p>
    <w:p w:rsidR="00C8791F" w:rsidRPr="00C8791F" w:rsidRDefault="00C8791F" w:rsidP="00C8791F">
      <w:pPr>
        <w:pStyle w:val="SingleTxtG"/>
        <w:spacing w:line="240" w:lineRule="exact"/>
        <w:ind w:left="2835" w:right="1133"/>
      </w:pPr>
      <w:r w:rsidRPr="00C8791F">
        <w:t>In this case, the vehicle manufacturer shall specify in item 3.1.3.1.1. of the information document (Annex 1a), that the requirement of this paragraph does not apply to the installation of the immobilizer where the relevant installation conditions are met.</w:t>
      </w:r>
    </w:p>
    <w:p w:rsidR="00C8791F" w:rsidRPr="00C8791F" w:rsidRDefault="00C8791F" w:rsidP="00C8791F">
      <w:pPr>
        <w:pStyle w:val="SingleTxtG"/>
        <w:spacing w:line="240" w:lineRule="exact"/>
        <w:ind w:left="2835" w:right="1133"/>
      </w:pPr>
      <w:r w:rsidRPr="00C8791F">
        <w:t>This requirement does not apply in cases where the information required in item 3.1.3.1.1. of Annex 1a has already been submitted for the approval of the separate technical unit.</w:t>
      </w:r>
    </w:p>
    <w:p w:rsidR="00C8791F" w:rsidRPr="00C8791F" w:rsidRDefault="00C8791F" w:rsidP="00C8791F">
      <w:pPr>
        <w:pStyle w:val="SingleTxtG"/>
        <w:spacing w:line="240" w:lineRule="exact"/>
        <w:ind w:left="2268" w:right="1133" w:hanging="1134"/>
        <w:rPr>
          <w:bCs/>
        </w:rPr>
      </w:pPr>
      <w:r w:rsidRPr="00C8791F">
        <w:rPr>
          <w:bCs/>
        </w:rPr>
        <w:t>3.8.</w:t>
      </w:r>
      <w:r w:rsidRPr="00C8791F">
        <w:rPr>
          <w:bCs/>
        </w:rPr>
        <w:tab/>
        <w:t>Safe operation after vibration test</w:t>
      </w:r>
    </w:p>
    <w:p w:rsidR="00C8791F" w:rsidRPr="00C8791F" w:rsidRDefault="00C8791F" w:rsidP="00C8791F">
      <w:pPr>
        <w:pStyle w:val="SingleTxtG"/>
        <w:spacing w:line="240" w:lineRule="exact"/>
        <w:ind w:left="2268" w:right="1133" w:hanging="1134"/>
        <w:rPr>
          <w:bCs/>
        </w:rPr>
      </w:pPr>
      <w:r w:rsidRPr="00C8791F">
        <w:rPr>
          <w:bCs/>
        </w:rPr>
        <w:t>3.8.1.</w:t>
      </w:r>
      <w:r w:rsidRPr="00C8791F">
        <w:rPr>
          <w:bCs/>
        </w:rPr>
        <w:tab/>
        <w:t>For this test, the components are subdivided into two types:</w:t>
      </w:r>
    </w:p>
    <w:p w:rsidR="00C8791F" w:rsidRPr="00C8791F" w:rsidRDefault="00C8791F" w:rsidP="00C8791F">
      <w:pPr>
        <w:pStyle w:val="SingleTxtG"/>
        <w:spacing w:line="240" w:lineRule="exact"/>
        <w:ind w:left="2268" w:right="1133"/>
      </w:pPr>
      <w:r w:rsidRPr="00C8791F">
        <w:t>Type 1: components normally mounted on the vehicle,</w:t>
      </w:r>
    </w:p>
    <w:p w:rsidR="00C8791F" w:rsidRPr="00C8791F" w:rsidRDefault="00C8791F" w:rsidP="00C8791F">
      <w:pPr>
        <w:pStyle w:val="SingleTxtG"/>
        <w:spacing w:line="240" w:lineRule="exact"/>
        <w:ind w:left="2268" w:right="1133"/>
      </w:pPr>
      <w:r w:rsidRPr="00C8791F">
        <w:t>Type 2: components intended for attachment to the engine.</w:t>
      </w:r>
    </w:p>
    <w:p w:rsidR="00C8791F" w:rsidRPr="00C8791F" w:rsidRDefault="00C8791F" w:rsidP="00C8791F">
      <w:pPr>
        <w:pStyle w:val="SingleTxtG"/>
        <w:spacing w:line="240" w:lineRule="exact"/>
        <w:ind w:left="2268" w:right="1133" w:hanging="1134"/>
        <w:rPr>
          <w:bCs/>
        </w:rPr>
      </w:pPr>
      <w:r w:rsidRPr="00C8791F">
        <w:rPr>
          <w:bCs/>
        </w:rPr>
        <w:t>3.8.2.</w:t>
      </w:r>
      <w:r w:rsidRPr="00C8791F">
        <w:rPr>
          <w:bCs/>
        </w:rPr>
        <w:tab/>
        <w:t>The components/immobilizer shall be submitted to a sinusoidal vibration mode whose characteristics are as follows:</w:t>
      </w:r>
    </w:p>
    <w:p w:rsidR="00C8791F" w:rsidRPr="00C8791F" w:rsidRDefault="00C8791F" w:rsidP="00C8791F">
      <w:pPr>
        <w:pStyle w:val="SingleTxtG"/>
        <w:spacing w:line="240" w:lineRule="exact"/>
        <w:ind w:left="2268" w:right="1133" w:hanging="1134"/>
        <w:rPr>
          <w:bCs/>
        </w:rPr>
      </w:pPr>
      <w:r w:rsidRPr="00C8791F">
        <w:rPr>
          <w:bCs/>
        </w:rPr>
        <w:t>3.8.2.1.</w:t>
      </w:r>
      <w:r w:rsidRPr="00C8791F">
        <w:rPr>
          <w:bCs/>
        </w:rPr>
        <w:tab/>
        <w:t>For Type 1</w:t>
      </w:r>
    </w:p>
    <w:p w:rsidR="00C8791F" w:rsidRPr="00C8791F" w:rsidRDefault="00C8791F" w:rsidP="00C8791F">
      <w:pPr>
        <w:pStyle w:val="SingleTxtG"/>
        <w:spacing w:line="240" w:lineRule="exact"/>
        <w:ind w:left="2268" w:right="1133" w:hanging="1134"/>
      </w:pPr>
      <w:r w:rsidRPr="00C8791F">
        <w:tab/>
        <w:t>The frequency shall be variable from 10 Hz to 500 Hz with a maximum amplitude of ± 5 mm and maximum acceleration of 3 g (0-peak).</w:t>
      </w:r>
    </w:p>
    <w:p w:rsidR="00C8791F" w:rsidRPr="00C8791F" w:rsidRDefault="00C8791F" w:rsidP="00C8791F">
      <w:pPr>
        <w:pStyle w:val="SingleTxtG"/>
        <w:spacing w:line="240" w:lineRule="exact"/>
        <w:ind w:left="2268" w:right="1133" w:hanging="1134"/>
        <w:rPr>
          <w:bCs/>
        </w:rPr>
      </w:pPr>
      <w:r w:rsidRPr="00C8791F">
        <w:rPr>
          <w:bCs/>
        </w:rPr>
        <w:t>3.8.2.2.</w:t>
      </w:r>
      <w:r w:rsidRPr="00C8791F">
        <w:rPr>
          <w:bCs/>
        </w:rPr>
        <w:tab/>
        <w:t>For Type 2</w:t>
      </w:r>
    </w:p>
    <w:p w:rsidR="00C8791F" w:rsidRPr="00C8791F" w:rsidRDefault="00C8791F" w:rsidP="00C8791F">
      <w:pPr>
        <w:pStyle w:val="SingleTxtG"/>
        <w:spacing w:line="240" w:lineRule="exact"/>
        <w:ind w:left="2268" w:right="1133" w:hanging="1134"/>
      </w:pPr>
      <w:r w:rsidRPr="00C8791F">
        <w:tab/>
        <w:t>The frequency shall be variable from 20 Hz to 300 Hz with a maximum amplitude of ± 2 mm and maximum acceleration of 15 g (0-peak).</w:t>
      </w:r>
    </w:p>
    <w:p w:rsidR="00C8791F" w:rsidRPr="00C8791F" w:rsidRDefault="00C8791F" w:rsidP="00C8791F">
      <w:pPr>
        <w:pStyle w:val="SingleTxtG"/>
        <w:spacing w:line="240" w:lineRule="exact"/>
        <w:ind w:left="2268" w:right="1133" w:hanging="1134"/>
        <w:rPr>
          <w:bCs/>
        </w:rPr>
      </w:pPr>
      <w:r w:rsidRPr="00C8791F">
        <w:rPr>
          <w:bCs/>
        </w:rPr>
        <w:t>3.8.2.3.</w:t>
      </w:r>
      <w:r w:rsidRPr="00C8791F">
        <w:rPr>
          <w:bCs/>
        </w:rPr>
        <w:tab/>
        <w:t>For both type 1 and type 2</w:t>
      </w:r>
    </w:p>
    <w:p w:rsidR="00C8791F" w:rsidRPr="00C8791F" w:rsidRDefault="00C8791F" w:rsidP="00C8791F">
      <w:pPr>
        <w:pStyle w:val="SingleTxtG"/>
        <w:spacing w:line="240" w:lineRule="exact"/>
        <w:ind w:left="2268" w:right="1133"/>
      </w:pPr>
      <w:r w:rsidRPr="00C8791F">
        <w:t>The frequency variation is 1 octave/min.</w:t>
      </w:r>
    </w:p>
    <w:p w:rsidR="00C8791F" w:rsidRPr="00C8791F" w:rsidRDefault="00C8791F" w:rsidP="00C8791F">
      <w:pPr>
        <w:pStyle w:val="SingleTxtG"/>
        <w:spacing w:line="240" w:lineRule="exact"/>
        <w:ind w:left="2268" w:right="1133"/>
      </w:pPr>
      <w:r w:rsidRPr="00C8791F">
        <w:t>The number of cycle is 10, the test shall be performed along each of the 3 axes.</w:t>
      </w:r>
    </w:p>
    <w:p w:rsidR="00C8791F" w:rsidRPr="00C8791F" w:rsidRDefault="00C8791F" w:rsidP="00C8791F">
      <w:pPr>
        <w:pStyle w:val="SingleTxtG"/>
        <w:spacing w:line="240" w:lineRule="exact"/>
        <w:ind w:left="2268" w:right="1133"/>
      </w:pPr>
      <w:r w:rsidRPr="00C8791F">
        <w:t>The vibrations are applied at low frequencies at a maximum constant amplitude and at a maximum constant acceleration at high frequencies.</w:t>
      </w:r>
    </w:p>
    <w:p w:rsidR="00C8791F" w:rsidRPr="00C8791F" w:rsidRDefault="00C8791F" w:rsidP="00C8791F">
      <w:pPr>
        <w:pStyle w:val="SingleTxtG"/>
        <w:spacing w:line="240" w:lineRule="exact"/>
        <w:ind w:left="2268" w:right="1133" w:hanging="1134"/>
        <w:rPr>
          <w:bCs/>
        </w:rPr>
      </w:pPr>
      <w:r w:rsidRPr="00C8791F">
        <w:rPr>
          <w:bCs/>
        </w:rPr>
        <w:t>3.8.3.</w:t>
      </w:r>
      <w:r w:rsidRPr="00C8791F">
        <w:rPr>
          <w:bCs/>
        </w:rPr>
        <w:tab/>
        <w:t>During the test the immobilizer shall be electrically connected and the cable shall be supported after 200 mm.</w:t>
      </w:r>
    </w:p>
    <w:p w:rsidR="00C8791F" w:rsidRPr="00C8791F" w:rsidRDefault="00C8791F" w:rsidP="00C8791F">
      <w:pPr>
        <w:pStyle w:val="SingleTxtG"/>
        <w:spacing w:line="240" w:lineRule="exact"/>
        <w:ind w:left="2268" w:right="1133" w:hanging="1134"/>
        <w:rPr>
          <w:bCs/>
        </w:rPr>
      </w:pPr>
      <w:r w:rsidRPr="00C8791F">
        <w:rPr>
          <w:bCs/>
        </w:rPr>
        <w:t>3.8.4.</w:t>
      </w:r>
      <w:r w:rsidRPr="00C8791F">
        <w:rPr>
          <w:bCs/>
        </w:rPr>
        <w:tab/>
        <w:t>After the vibration test the operation tests according to paragraph</w:t>
      </w:r>
      <w:del w:id="39" w:author="BENOIT MOREAU - U161387" w:date="2020-02-21T15:29:00Z">
        <w:r w:rsidRPr="00C8791F" w:rsidDel="003B78EE">
          <w:rPr>
            <w:bCs/>
          </w:rPr>
          <w:delText xml:space="preserve"> 5.3</w:delText>
        </w:r>
      </w:del>
      <w:r w:rsidRPr="00C8791F">
        <w:rPr>
          <w:bCs/>
        </w:rPr>
        <w:t>.3.1. shall be repeated.</w:t>
      </w:r>
    </w:p>
    <w:p w:rsidR="00C8791F" w:rsidRPr="00C8791F" w:rsidRDefault="00C8791F" w:rsidP="00C8791F">
      <w:pPr>
        <w:pStyle w:val="SingleTxtG"/>
        <w:spacing w:line="240" w:lineRule="exact"/>
        <w:ind w:left="2268" w:right="1133" w:hanging="1134"/>
        <w:rPr>
          <w:bCs/>
        </w:rPr>
      </w:pPr>
      <w:r w:rsidRPr="00C8791F">
        <w:rPr>
          <w:bCs/>
        </w:rPr>
        <w:t>3.9.</w:t>
      </w:r>
      <w:r w:rsidRPr="00C8791F">
        <w:rPr>
          <w:bCs/>
        </w:rPr>
        <w:tab/>
        <w:t>Electromagnetic compatibility</w:t>
      </w:r>
    </w:p>
    <w:p w:rsidR="00C8791F" w:rsidRPr="00C8791F" w:rsidRDefault="00C8791F" w:rsidP="00C8791F">
      <w:pPr>
        <w:pStyle w:val="SingleTxtG"/>
        <w:spacing w:line="240" w:lineRule="exact"/>
        <w:ind w:left="2268" w:right="1133"/>
      </w:pPr>
      <w:r w:rsidRPr="00C8791F">
        <w:rPr>
          <w:bCs/>
        </w:rPr>
        <w:t>The immobilizer shall be submitted to the tests described in Annex 7</w:t>
      </w:r>
      <w:r>
        <w:rPr>
          <w:bCs/>
        </w:rPr>
        <w:t>.</w:t>
      </w:r>
    </w:p>
    <w:p w:rsidR="0018003C" w:rsidRPr="005164E7" w:rsidRDefault="0018003C" w:rsidP="0018003C">
      <w:pPr>
        <w:tabs>
          <w:tab w:val="left" w:pos="679"/>
          <w:tab w:val="left" w:pos="906"/>
          <w:tab w:val="left" w:leader="dot" w:pos="5555"/>
          <w:tab w:val="left" w:leader="dot" w:pos="8674"/>
        </w:tabs>
        <w:jc w:val="both"/>
        <w:rPr>
          <w:szCs w:val="22"/>
        </w:rPr>
      </w:pPr>
      <w:r w:rsidRPr="00C8791F">
        <w:rPr>
          <w:szCs w:val="22"/>
        </w:rPr>
        <w:br w:type="page"/>
      </w:r>
    </w:p>
    <w:p w:rsidR="0018003C" w:rsidRPr="005164E7" w:rsidRDefault="0018003C" w:rsidP="00A11F0D">
      <w:pPr>
        <w:pStyle w:val="HChG"/>
      </w:pPr>
      <w:r w:rsidRPr="005164E7">
        <w:lastRenderedPageBreak/>
        <w:t>Annex 7</w:t>
      </w:r>
    </w:p>
    <w:p w:rsidR="00C8791F" w:rsidRPr="005164E7" w:rsidRDefault="00C8791F" w:rsidP="00C8791F">
      <w:pPr>
        <w:pStyle w:val="H1G"/>
      </w:pPr>
      <w:r>
        <w:tab/>
      </w:r>
      <w:r w:rsidRPr="005164E7">
        <w:t>Electromagnetic compatibility</w:t>
      </w:r>
    </w:p>
    <w:p w:rsidR="00C8791F" w:rsidRPr="00C8791F" w:rsidRDefault="00C8791F" w:rsidP="00C8791F">
      <w:pPr>
        <w:pStyle w:val="SingleTxtG"/>
        <w:ind w:left="1701" w:hanging="567"/>
        <w:rPr>
          <w:b/>
          <w:bCs/>
        </w:rPr>
      </w:pPr>
      <w:r w:rsidRPr="00C8791F">
        <w:rPr>
          <w:b/>
          <w:bCs/>
        </w:rPr>
        <w:t>1. Immunity against disturbances conducted along supply lines</w:t>
      </w:r>
    </w:p>
    <w:p w:rsidR="00C8791F" w:rsidRPr="00C8791F" w:rsidRDefault="00C8791F" w:rsidP="00C8791F">
      <w:pPr>
        <w:pStyle w:val="SingleTxtG"/>
        <w:rPr>
          <w:bCs/>
          <w:lang w:val="en-US"/>
        </w:rPr>
      </w:pPr>
      <w:r w:rsidRPr="00C8791F">
        <w:rPr>
          <w:bCs/>
          <w:lang w:val="en-US"/>
        </w:rPr>
        <w:t>Tests shall be performed according to the technical prescriptions and transitional provisions of Regulation No. 10.</w:t>
      </w:r>
      <w:r w:rsidRPr="00C8791F">
        <w:rPr>
          <w:rFonts w:hint="eastAsia"/>
          <w:bCs/>
          <w:lang w:val="en-US"/>
        </w:rPr>
        <w:t>0</w:t>
      </w:r>
      <w:r w:rsidRPr="00C8791F">
        <w:rPr>
          <w:bCs/>
          <w:lang w:val="en-US"/>
        </w:rPr>
        <w:t>6</w:t>
      </w:r>
      <w:r w:rsidRPr="00C8791F">
        <w:rPr>
          <w:rFonts w:hint="eastAsia"/>
          <w:bCs/>
          <w:lang w:val="en-US"/>
        </w:rPr>
        <w:t xml:space="preserve"> </w:t>
      </w:r>
      <w:r w:rsidRPr="00C8791F">
        <w:rPr>
          <w:bCs/>
          <w:lang w:val="en-US"/>
        </w:rPr>
        <w:t>series of amendments</w:t>
      </w:r>
      <w:r w:rsidRPr="00C8791F">
        <w:rPr>
          <w:rFonts w:hint="eastAsia"/>
          <w:bCs/>
          <w:lang w:val="en-US"/>
        </w:rPr>
        <w:t xml:space="preserve"> </w:t>
      </w:r>
      <w:r w:rsidRPr="00C8791F">
        <w:rPr>
          <w:bCs/>
          <w:lang w:val="en-US"/>
        </w:rPr>
        <w:t>and according to the test methods described in Annex 10 for an Electrical/Electronic Sub-Assembly (ESA).</w:t>
      </w:r>
    </w:p>
    <w:p w:rsidR="00C8791F" w:rsidRPr="00C8791F" w:rsidRDefault="00C8791F" w:rsidP="00C8791F">
      <w:pPr>
        <w:ind w:left="1134" w:right="1134"/>
        <w:jc w:val="both"/>
        <w:rPr>
          <w:u w:val="single"/>
          <w:lang w:val="en-US"/>
        </w:rPr>
      </w:pPr>
      <w:r w:rsidRPr="00C8791F">
        <w:rPr>
          <w:bCs/>
          <w:lang w:val="en-US"/>
        </w:rPr>
        <w:t>The immobilizer shall be tested in unset state and in set state</w:t>
      </w:r>
    </w:p>
    <w:p w:rsidR="00C8791F" w:rsidRPr="0095554B" w:rsidRDefault="00C8791F" w:rsidP="00C8791F">
      <w:pPr>
        <w:pStyle w:val="SingleTxtG"/>
        <w:ind w:left="567"/>
        <w:rPr>
          <w:lang w:val="en-US"/>
        </w:rPr>
      </w:pPr>
    </w:p>
    <w:p w:rsidR="00C8791F" w:rsidRPr="001C7078" w:rsidRDefault="00C8791F" w:rsidP="00C8791F">
      <w:pPr>
        <w:pStyle w:val="SingleTxtG"/>
        <w:ind w:left="1701" w:hanging="567"/>
        <w:rPr>
          <w:b/>
          <w:bCs/>
        </w:rPr>
      </w:pPr>
      <w:r>
        <w:rPr>
          <w:b/>
          <w:bCs/>
        </w:rPr>
        <w:t xml:space="preserve">2. </w:t>
      </w:r>
      <w:r w:rsidRPr="001C7078">
        <w:rPr>
          <w:b/>
          <w:bCs/>
        </w:rPr>
        <w:t>Immunity against radiated high frequency disturbances</w:t>
      </w:r>
    </w:p>
    <w:p w:rsidR="00C8791F" w:rsidRPr="00C8791F" w:rsidRDefault="00C8791F" w:rsidP="00C8791F">
      <w:pPr>
        <w:pStyle w:val="SingleTxtG"/>
      </w:pPr>
      <w:r w:rsidRPr="005164E7">
        <w:t xml:space="preserve">Testing of the </w:t>
      </w:r>
      <w:r w:rsidRPr="00C8791F">
        <w:t>immunity of an immobilizer in a vehicle may be performed according to the technical prescriptions and transitional provisions of Regulation No. 10, 06 series of amendments and test methods described in Annex 6 for the vehicles or Annex 9 for</w:t>
      </w:r>
      <w:r w:rsidRPr="00C8791F">
        <w:rPr>
          <w:lang w:val="en-US"/>
        </w:rPr>
        <w:t>an Electrical/Electronic Sub-Assembly (ESA)</w:t>
      </w:r>
    </w:p>
    <w:p w:rsidR="00C8791F" w:rsidRPr="00C8791F" w:rsidRDefault="00C8791F" w:rsidP="00C8791F">
      <w:pPr>
        <w:pStyle w:val="SingleTxtG"/>
        <w:rPr>
          <w:bCs/>
          <w:lang w:val="en-US"/>
        </w:rPr>
      </w:pPr>
      <w:r w:rsidRPr="00C8791F">
        <w:rPr>
          <w:bCs/>
          <w:lang w:val="en-US"/>
        </w:rPr>
        <w:t>The immobilizer shall be tested with operating conditions and failure criteria as defined in table 1</w:t>
      </w:r>
    </w:p>
    <w:p w:rsidR="00C8791F" w:rsidRPr="00C8791F" w:rsidRDefault="00C8791F" w:rsidP="00C8791F">
      <w:pPr>
        <w:ind w:left="426"/>
        <w:jc w:val="both"/>
        <w:rPr>
          <w:bCs/>
          <w:highlight w:val="yellow"/>
          <w:lang w:val="en-US"/>
        </w:rPr>
      </w:pPr>
    </w:p>
    <w:tbl>
      <w:tblPr>
        <w:tblpPr w:leftFromText="141" w:rightFromText="141" w:vertAnchor="text" w:horzAnchor="margin" w:tblpXSpec="center" w:tblpY="61"/>
        <w:tblW w:w="76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59"/>
        <w:gridCol w:w="3402"/>
        <w:gridCol w:w="2697"/>
      </w:tblGrid>
      <w:tr w:rsidR="00C8791F" w:rsidRPr="00C8791F" w:rsidTr="00562F1F">
        <w:trPr>
          <w:cantSplit/>
          <w:trHeight w:val="721"/>
          <w:tblHeader/>
        </w:trPr>
        <w:tc>
          <w:tcPr>
            <w:tcW w:w="1559" w:type="dxa"/>
            <w:tcBorders>
              <w:bottom w:val="single" w:sz="12" w:space="0" w:color="auto"/>
            </w:tcBorders>
            <w:vAlign w:val="center"/>
          </w:tcPr>
          <w:p w:rsidR="00C8791F" w:rsidRPr="00C8791F" w:rsidRDefault="00C8791F" w:rsidP="00562F1F">
            <w:pPr>
              <w:spacing w:before="40"/>
              <w:ind w:left="113" w:right="113"/>
              <w:rPr>
                <w:spacing w:val="-6"/>
              </w:rPr>
            </w:pPr>
            <w:r w:rsidRPr="00C8791F">
              <w:rPr>
                <w:spacing w:val="-6"/>
              </w:rPr>
              <w:t>Test type</w:t>
            </w:r>
          </w:p>
        </w:tc>
        <w:tc>
          <w:tcPr>
            <w:tcW w:w="3402" w:type="dxa"/>
            <w:tcBorders>
              <w:bottom w:val="single" w:sz="12" w:space="0" w:color="auto"/>
            </w:tcBorders>
            <w:shd w:val="clear" w:color="auto" w:fill="auto"/>
            <w:vAlign w:val="center"/>
          </w:tcPr>
          <w:p w:rsidR="00C8791F" w:rsidRPr="00C8791F" w:rsidRDefault="00C8791F" w:rsidP="00562F1F">
            <w:pPr>
              <w:spacing w:before="40"/>
              <w:ind w:left="113" w:right="113"/>
              <w:rPr>
                <w:spacing w:val="-6"/>
              </w:rPr>
            </w:pPr>
            <w:r w:rsidRPr="00C8791F">
              <w:rPr>
                <w:spacing w:val="-6"/>
              </w:rPr>
              <w:t xml:space="preserve">Immobilizer </w:t>
            </w:r>
            <w:r w:rsidRPr="00C8791F">
              <w:t>operating conditions</w:t>
            </w:r>
          </w:p>
        </w:tc>
        <w:tc>
          <w:tcPr>
            <w:tcW w:w="2697" w:type="dxa"/>
            <w:tcBorders>
              <w:bottom w:val="single" w:sz="12" w:space="0" w:color="auto"/>
            </w:tcBorders>
            <w:shd w:val="clear" w:color="auto" w:fill="auto"/>
            <w:vAlign w:val="center"/>
          </w:tcPr>
          <w:p w:rsidR="00C8791F" w:rsidRPr="00C8791F" w:rsidRDefault="00C8791F" w:rsidP="00562F1F">
            <w:pPr>
              <w:spacing w:before="40"/>
              <w:ind w:left="113" w:right="113"/>
              <w:rPr>
                <w:spacing w:val="-6"/>
              </w:rPr>
            </w:pPr>
            <w:r w:rsidRPr="00C8791F">
              <w:rPr>
                <w:spacing w:val="-6"/>
              </w:rPr>
              <w:t>Failure criteria</w:t>
            </w:r>
          </w:p>
        </w:tc>
      </w:tr>
      <w:tr w:rsidR="00C8791F" w:rsidRPr="00C8791F" w:rsidTr="00562F1F">
        <w:trPr>
          <w:cantSplit/>
          <w:trHeight w:val="698"/>
        </w:trPr>
        <w:tc>
          <w:tcPr>
            <w:tcW w:w="1559" w:type="dxa"/>
            <w:vMerge w:val="restart"/>
            <w:tcBorders>
              <w:top w:val="single" w:sz="12" w:space="0" w:color="auto"/>
            </w:tcBorders>
          </w:tcPr>
          <w:p w:rsidR="00C8791F" w:rsidRPr="00C8791F" w:rsidRDefault="00C8791F" w:rsidP="00562F1F">
            <w:pPr>
              <w:spacing w:before="40"/>
              <w:ind w:left="113" w:right="113"/>
              <w:rPr>
                <w:spacing w:val="-6"/>
              </w:rPr>
            </w:pPr>
            <w:r w:rsidRPr="00C8791F">
              <w:rPr>
                <w:spacing w:val="-6"/>
              </w:rPr>
              <w:t>Vehicle test</w:t>
            </w:r>
          </w:p>
        </w:tc>
        <w:tc>
          <w:tcPr>
            <w:tcW w:w="3402"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spacing w:val="-6"/>
                <w:lang w:val="en-US"/>
              </w:rPr>
            </w:pPr>
            <w:r w:rsidRPr="00C8791F">
              <w:rPr>
                <w:spacing w:val="-6"/>
                <w:lang w:val="en-US"/>
              </w:rPr>
              <w:t>Immobilizer in unset state</w:t>
            </w:r>
          </w:p>
          <w:p w:rsidR="00C8791F" w:rsidRPr="00C8791F" w:rsidRDefault="00C8791F" w:rsidP="00562F1F">
            <w:pPr>
              <w:spacing w:before="40"/>
              <w:ind w:left="113" w:right="113"/>
              <w:rPr>
                <w:spacing w:val="-6"/>
                <w:lang w:val="en-US"/>
              </w:rPr>
            </w:pPr>
            <w:r w:rsidRPr="00C8791F">
              <w:rPr>
                <w:spacing w:val="-6"/>
                <w:lang w:val="en-US"/>
              </w:rPr>
              <w:t xml:space="preserve">Key ON or Vehicle at 50 km/h </w:t>
            </w:r>
            <w:r w:rsidRPr="00C8791F">
              <w:rPr>
                <w:spacing w:val="-6"/>
                <w:vertAlign w:val="superscript"/>
                <w:lang w:val="en-US"/>
              </w:rPr>
              <w:t>(1)</w:t>
            </w:r>
          </w:p>
        </w:tc>
        <w:tc>
          <w:tcPr>
            <w:tcW w:w="2697"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lang w:val="en-US"/>
              </w:rPr>
            </w:pPr>
            <w:r w:rsidRPr="00C8791F">
              <w:rPr>
                <w:lang w:val="en-US"/>
              </w:rPr>
              <w:t>Unexpected activation of the i</w:t>
            </w:r>
            <w:r w:rsidRPr="00C8791F">
              <w:rPr>
                <w:spacing w:val="-6"/>
                <w:lang w:val="en-US"/>
              </w:rPr>
              <w:t>mmobilizer</w:t>
            </w:r>
          </w:p>
        </w:tc>
      </w:tr>
      <w:tr w:rsidR="00C8791F" w:rsidRPr="00C8791F" w:rsidTr="00562F1F">
        <w:trPr>
          <w:cantSplit/>
          <w:trHeight w:val="610"/>
        </w:trPr>
        <w:tc>
          <w:tcPr>
            <w:tcW w:w="1559" w:type="dxa"/>
            <w:vMerge/>
          </w:tcPr>
          <w:p w:rsidR="00C8791F" w:rsidRPr="00C8791F" w:rsidRDefault="00C8791F" w:rsidP="00562F1F">
            <w:pPr>
              <w:spacing w:before="40"/>
              <w:ind w:left="113" w:right="113"/>
              <w:rPr>
                <w:spacing w:val="-6"/>
                <w:lang w:val="en-US"/>
              </w:rPr>
            </w:pPr>
          </w:p>
        </w:tc>
        <w:tc>
          <w:tcPr>
            <w:tcW w:w="3402"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spacing w:val="-6"/>
                <w:lang w:val="en-US"/>
              </w:rPr>
            </w:pPr>
            <w:r w:rsidRPr="00C8791F">
              <w:rPr>
                <w:spacing w:val="-6"/>
                <w:lang w:val="en-US"/>
              </w:rPr>
              <w:t>Immobilizer in set state</w:t>
            </w:r>
          </w:p>
          <w:p w:rsidR="00C8791F" w:rsidRPr="00C8791F" w:rsidRDefault="00C8791F" w:rsidP="00562F1F">
            <w:pPr>
              <w:spacing w:before="40"/>
              <w:ind w:left="113" w:right="113"/>
              <w:rPr>
                <w:spacing w:val="-6"/>
                <w:lang w:val="en-US"/>
              </w:rPr>
            </w:pPr>
            <w:r w:rsidRPr="00C8791F">
              <w:rPr>
                <w:spacing w:val="-6"/>
                <w:lang w:val="en-US"/>
              </w:rPr>
              <w:t xml:space="preserve">Key OFF </w:t>
            </w:r>
          </w:p>
        </w:tc>
        <w:tc>
          <w:tcPr>
            <w:tcW w:w="2697"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lang w:val="en-US"/>
              </w:rPr>
            </w:pPr>
            <w:r w:rsidRPr="00C8791F">
              <w:rPr>
                <w:lang w:val="en-US"/>
              </w:rPr>
              <w:t>Unexpected deactivation of the i</w:t>
            </w:r>
            <w:r w:rsidRPr="00C8791F">
              <w:rPr>
                <w:spacing w:val="-6"/>
                <w:lang w:val="en-US"/>
              </w:rPr>
              <w:t>mmobilizer</w:t>
            </w:r>
          </w:p>
        </w:tc>
      </w:tr>
      <w:tr w:rsidR="00C8791F" w:rsidRPr="00C8791F" w:rsidTr="00562F1F">
        <w:trPr>
          <w:cantSplit/>
          <w:trHeight w:val="610"/>
        </w:trPr>
        <w:tc>
          <w:tcPr>
            <w:tcW w:w="1559" w:type="dxa"/>
            <w:vMerge/>
            <w:tcBorders>
              <w:bottom w:val="single" w:sz="12" w:space="0" w:color="auto"/>
            </w:tcBorders>
          </w:tcPr>
          <w:p w:rsidR="00C8791F" w:rsidRPr="00C8791F" w:rsidRDefault="00C8791F" w:rsidP="00562F1F">
            <w:pPr>
              <w:spacing w:before="40"/>
              <w:ind w:left="113" w:right="113"/>
              <w:rPr>
                <w:spacing w:val="-6"/>
                <w:lang w:val="en-US"/>
              </w:rPr>
            </w:pPr>
          </w:p>
        </w:tc>
        <w:tc>
          <w:tcPr>
            <w:tcW w:w="3402"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spacing w:val="-6"/>
                <w:lang w:val="en-US"/>
              </w:rPr>
            </w:pPr>
            <w:r w:rsidRPr="00C8791F">
              <w:rPr>
                <w:spacing w:val="-6"/>
                <w:lang w:val="en-US"/>
              </w:rPr>
              <w:t>Immobilizer in set state</w:t>
            </w:r>
          </w:p>
          <w:p w:rsidR="00C8791F" w:rsidRPr="00C8791F" w:rsidRDefault="00C8791F" w:rsidP="00562F1F">
            <w:pPr>
              <w:spacing w:before="40"/>
              <w:ind w:left="113" w:right="113"/>
              <w:rPr>
                <w:spacing w:val="-6"/>
                <w:lang w:val="en-US"/>
              </w:rPr>
            </w:pPr>
            <w:r w:rsidRPr="00C8791F">
              <w:rPr>
                <w:spacing w:val="-6"/>
                <w:lang w:val="en-US"/>
              </w:rPr>
              <w:t>Vehicle in charging mode (if applicable)</w:t>
            </w:r>
          </w:p>
        </w:tc>
        <w:tc>
          <w:tcPr>
            <w:tcW w:w="2697"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lang w:val="en-US"/>
              </w:rPr>
            </w:pPr>
            <w:r w:rsidRPr="00C8791F">
              <w:rPr>
                <w:lang w:val="en-US"/>
              </w:rPr>
              <w:t>Unexpected deactivation of the i</w:t>
            </w:r>
            <w:r w:rsidRPr="00C8791F">
              <w:rPr>
                <w:spacing w:val="-6"/>
                <w:lang w:val="en-US"/>
              </w:rPr>
              <w:t>mmobilizer</w:t>
            </w:r>
            <w:r w:rsidRPr="00C8791F">
              <w:rPr>
                <w:lang w:val="en-US"/>
              </w:rPr>
              <w:t xml:space="preserve"> </w:t>
            </w:r>
            <w:r w:rsidRPr="00C8791F">
              <w:rPr>
                <w:spacing w:val="-6"/>
                <w:lang w:val="en-US"/>
              </w:rPr>
              <w:t xml:space="preserve"> </w:t>
            </w:r>
          </w:p>
        </w:tc>
      </w:tr>
      <w:tr w:rsidR="00C8791F" w:rsidRPr="00C8791F" w:rsidTr="00562F1F">
        <w:trPr>
          <w:cantSplit/>
          <w:trHeight w:val="610"/>
        </w:trPr>
        <w:tc>
          <w:tcPr>
            <w:tcW w:w="1559" w:type="dxa"/>
            <w:vMerge w:val="restart"/>
            <w:tcBorders>
              <w:top w:val="single" w:sz="12" w:space="0" w:color="auto"/>
            </w:tcBorders>
          </w:tcPr>
          <w:p w:rsidR="00C8791F" w:rsidRPr="00C8791F" w:rsidRDefault="00C8791F" w:rsidP="00562F1F">
            <w:pPr>
              <w:spacing w:before="40"/>
              <w:ind w:left="113" w:right="113"/>
              <w:rPr>
                <w:spacing w:val="-6"/>
              </w:rPr>
            </w:pPr>
            <w:r w:rsidRPr="00C8791F">
              <w:rPr>
                <w:spacing w:val="-6"/>
              </w:rPr>
              <w:t>ESA Test</w:t>
            </w:r>
          </w:p>
        </w:tc>
        <w:tc>
          <w:tcPr>
            <w:tcW w:w="3402"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spacing w:val="-6"/>
              </w:rPr>
            </w:pPr>
            <w:r w:rsidRPr="00C8791F">
              <w:rPr>
                <w:spacing w:val="-6"/>
              </w:rPr>
              <w:t>Immobilizer in unset state</w:t>
            </w:r>
          </w:p>
          <w:p w:rsidR="00C8791F" w:rsidRPr="00C8791F" w:rsidRDefault="00C8791F" w:rsidP="00562F1F">
            <w:pPr>
              <w:spacing w:before="40"/>
              <w:ind w:left="113" w:right="113"/>
              <w:rPr>
                <w:spacing w:val="-6"/>
              </w:rPr>
            </w:pPr>
          </w:p>
        </w:tc>
        <w:tc>
          <w:tcPr>
            <w:tcW w:w="2697"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lang w:val="en-US"/>
              </w:rPr>
            </w:pPr>
            <w:r w:rsidRPr="00C8791F">
              <w:rPr>
                <w:lang w:val="en-US"/>
              </w:rPr>
              <w:t>Unexpected activation of the i</w:t>
            </w:r>
            <w:r w:rsidRPr="00C8791F">
              <w:rPr>
                <w:spacing w:val="-6"/>
                <w:lang w:val="en-US"/>
              </w:rPr>
              <w:t>mmobilizer</w:t>
            </w:r>
          </w:p>
        </w:tc>
      </w:tr>
      <w:tr w:rsidR="00C8791F" w:rsidRPr="00C8791F" w:rsidTr="00562F1F">
        <w:trPr>
          <w:cantSplit/>
          <w:trHeight w:val="610"/>
        </w:trPr>
        <w:tc>
          <w:tcPr>
            <w:tcW w:w="1559" w:type="dxa"/>
            <w:vMerge/>
            <w:tcBorders>
              <w:bottom w:val="single" w:sz="12" w:space="0" w:color="auto"/>
            </w:tcBorders>
          </w:tcPr>
          <w:p w:rsidR="00C8791F" w:rsidRPr="00C8791F" w:rsidRDefault="00C8791F" w:rsidP="00562F1F">
            <w:pPr>
              <w:spacing w:before="40"/>
              <w:ind w:left="113" w:right="113"/>
              <w:rPr>
                <w:spacing w:val="-6"/>
                <w:lang w:val="en-US"/>
              </w:rPr>
            </w:pPr>
          </w:p>
        </w:tc>
        <w:tc>
          <w:tcPr>
            <w:tcW w:w="3402"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spacing w:val="-6"/>
              </w:rPr>
            </w:pPr>
            <w:r w:rsidRPr="00C8791F">
              <w:rPr>
                <w:spacing w:val="-6"/>
              </w:rPr>
              <w:t>Immobilizer in set state</w:t>
            </w:r>
          </w:p>
          <w:p w:rsidR="00C8791F" w:rsidRPr="00C8791F" w:rsidRDefault="00C8791F" w:rsidP="00562F1F">
            <w:pPr>
              <w:spacing w:before="40"/>
              <w:ind w:right="113"/>
              <w:rPr>
                <w:spacing w:val="-6"/>
              </w:rPr>
            </w:pPr>
          </w:p>
        </w:tc>
        <w:tc>
          <w:tcPr>
            <w:tcW w:w="2697" w:type="dxa"/>
            <w:tcBorders>
              <w:top w:val="single" w:sz="12" w:space="0" w:color="auto"/>
              <w:bottom w:val="single" w:sz="12" w:space="0" w:color="auto"/>
            </w:tcBorders>
            <w:shd w:val="clear" w:color="auto" w:fill="auto"/>
          </w:tcPr>
          <w:p w:rsidR="00C8791F" w:rsidRPr="00C8791F" w:rsidRDefault="00C8791F" w:rsidP="00562F1F">
            <w:pPr>
              <w:spacing w:before="40"/>
              <w:ind w:left="113" w:right="113"/>
              <w:rPr>
                <w:lang w:val="en-US"/>
              </w:rPr>
            </w:pPr>
            <w:r w:rsidRPr="00C8791F">
              <w:rPr>
                <w:lang w:val="en-US"/>
              </w:rPr>
              <w:t xml:space="preserve">Unexpected deactivation of the </w:t>
            </w:r>
            <w:r w:rsidRPr="00C8791F">
              <w:rPr>
                <w:spacing w:val="-6"/>
                <w:lang w:val="en-US"/>
              </w:rPr>
              <w:t>immobilizer</w:t>
            </w:r>
            <w:r w:rsidRPr="00C8791F">
              <w:rPr>
                <w:lang w:val="en-US"/>
              </w:rPr>
              <w:t xml:space="preserve"> </w:t>
            </w:r>
            <w:r w:rsidRPr="00C8791F">
              <w:rPr>
                <w:spacing w:val="-6"/>
                <w:lang w:val="en-US"/>
              </w:rPr>
              <w:t xml:space="preserve"> </w:t>
            </w:r>
          </w:p>
        </w:tc>
      </w:tr>
      <w:tr w:rsidR="00C8791F" w:rsidRPr="00C8791F" w:rsidTr="00562F1F">
        <w:trPr>
          <w:cantSplit/>
          <w:trHeight w:val="610"/>
        </w:trPr>
        <w:tc>
          <w:tcPr>
            <w:tcW w:w="7658" w:type="dxa"/>
            <w:gridSpan w:val="3"/>
            <w:tcBorders>
              <w:top w:val="single" w:sz="12" w:space="0" w:color="auto"/>
              <w:bottom w:val="single" w:sz="12" w:space="0" w:color="auto"/>
            </w:tcBorders>
          </w:tcPr>
          <w:p w:rsidR="00C8791F" w:rsidRPr="00C8791F" w:rsidRDefault="00C8791F" w:rsidP="00562F1F">
            <w:pPr>
              <w:numPr>
                <w:ilvl w:val="0"/>
                <w:numId w:val="33"/>
              </w:numPr>
              <w:suppressAutoHyphens w:val="0"/>
              <w:spacing w:before="40" w:line="240" w:lineRule="auto"/>
              <w:ind w:right="113"/>
              <w:rPr>
                <w:lang w:val="en-US"/>
              </w:rPr>
            </w:pPr>
            <w:r w:rsidRPr="00C8791F">
              <w:rPr>
                <w:lang w:val="en-US"/>
              </w:rPr>
              <w:t>: this test can be covered by the ECE R10 50 km/h mode</w:t>
            </w:r>
          </w:p>
        </w:tc>
      </w:tr>
    </w:tbl>
    <w:p w:rsidR="00C8791F" w:rsidRPr="00C8791F" w:rsidRDefault="00C8791F" w:rsidP="00C8791F">
      <w:pPr>
        <w:pStyle w:val="SingleTxtG"/>
        <w:ind w:left="1125"/>
        <w:jc w:val="center"/>
        <w:rPr>
          <w:bCs/>
          <w:lang w:val="en-US"/>
        </w:rPr>
      </w:pPr>
    </w:p>
    <w:p w:rsidR="00C8791F" w:rsidRPr="00C8791F" w:rsidRDefault="00C8791F" w:rsidP="00C8791F">
      <w:pPr>
        <w:pStyle w:val="SingleTxtG"/>
        <w:ind w:left="1125"/>
        <w:jc w:val="center"/>
        <w:rPr>
          <w:bCs/>
          <w:lang w:val="en-US"/>
        </w:rPr>
      </w:pPr>
      <w:r w:rsidRPr="00C8791F">
        <w:rPr>
          <w:bCs/>
          <w:lang w:val="en-US"/>
        </w:rPr>
        <w:t>Table 1 – Operating conditions and failure criteria for immobilizer”</w:t>
      </w:r>
    </w:p>
    <w:p w:rsidR="00C8791F" w:rsidRPr="00C8791F" w:rsidRDefault="00C8791F" w:rsidP="00C8791F">
      <w:pPr>
        <w:keepNext/>
        <w:keepLines/>
        <w:ind w:left="426"/>
        <w:jc w:val="center"/>
        <w:rPr>
          <w:u w:val="single"/>
          <w:lang w:val="en-US"/>
        </w:rPr>
      </w:pPr>
    </w:p>
    <w:p w:rsidR="00C8791F" w:rsidRPr="00C8791F" w:rsidRDefault="00C8791F" w:rsidP="00C8791F">
      <w:pPr>
        <w:pStyle w:val="SingleTxtG"/>
        <w:ind w:left="426"/>
        <w:rPr>
          <w:lang w:val="en-US"/>
        </w:rPr>
      </w:pPr>
    </w:p>
    <w:p w:rsidR="00C8791F" w:rsidRPr="0095554B" w:rsidRDefault="00C8791F" w:rsidP="00C8791F">
      <w:pPr>
        <w:pStyle w:val="SingleTxtG"/>
        <w:ind w:left="426"/>
        <w:rPr>
          <w:lang w:val="en-US"/>
        </w:rPr>
      </w:pPr>
    </w:p>
    <w:p w:rsidR="00C8791F" w:rsidRPr="001C7078" w:rsidRDefault="00C8791F" w:rsidP="00C8791F">
      <w:pPr>
        <w:pStyle w:val="SingleTxtG"/>
        <w:ind w:left="1701" w:hanging="567"/>
        <w:rPr>
          <w:b/>
          <w:bCs/>
        </w:rPr>
      </w:pPr>
      <w:r>
        <w:rPr>
          <w:b/>
          <w:bCs/>
        </w:rPr>
        <w:t xml:space="preserve">3. </w:t>
      </w:r>
      <w:r w:rsidRPr="001C7078">
        <w:rPr>
          <w:b/>
          <w:bCs/>
        </w:rPr>
        <w:t>Electrical disturbance from electrostatic discharges</w:t>
      </w:r>
    </w:p>
    <w:p w:rsidR="00C8791F" w:rsidRPr="00C8791F" w:rsidRDefault="00C8791F" w:rsidP="00C8791F">
      <w:pPr>
        <w:pStyle w:val="SingleTxtG"/>
        <w:rPr>
          <w:sz w:val="24"/>
        </w:rPr>
      </w:pPr>
      <w:r w:rsidRPr="005164E7">
        <w:t xml:space="preserve">Immunity </w:t>
      </w:r>
      <w:r w:rsidRPr="00C8791F">
        <w:t>against electrical disturbances shall be tested in accordance with Technical ISO 10605-</w:t>
      </w:r>
      <w:r w:rsidRPr="00C8791F">
        <w:rPr>
          <w:bCs/>
          <w:lang w:val="en-US"/>
        </w:rPr>
        <w:t>2008 + corrigendum:2010 + AMD1:2014 using the test severity levels from table 2</w:t>
      </w:r>
      <w:r w:rsidRPr="00C8791F">
        <w:t>.</w:t>
      </w:r>
    </w:p>
    <w:p w:rsidR="00C8791F" w:rsidRPr="00C8791F" w:rsidRDefault="00C8791F" w:rsidP="00C8791F">
      <w:pPr>
        <w:pStyle w:val="SingleTxtG"/>
        <w:rPr>
          <w:bCs/>
          <w:lang w:val="en-US"/>
        </w:rPr>
      </w:pPr>
      <w:r w:rsidRPr="00C8791F">
        <w:rPr>
          <w:bCs/>
          <w:lang w:val="en-US"/>
        </w:rPr>
        <w:t>ESD tests shall be performed either at vehicle level or at Electrical/Electronic Sub-Assembly (ESA) level.</w:t>
      </w:r>
    </w:p>
    <w:p w:rsidR="00C8791F" w:rsidRPr="00D5767C" w:rsidRDefault="00C8791F" w:rsidP="00C8791F">
      <w:pPr>
        <w:pStyle w:val="SingleTxtG"/>
        <w:ind w:left="1125"/>
        <w:rPr>
          <w:bCs/>
          <w:lang w:val="en-US"/>
        </w:rPr>
      </w:pPr>
    </w:p>
    <w:p w:rsidR="00C8791F" w:rsidRDefault="00C8791F">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559"/>
        <w:gridCol w:w="2977"/>
        <w:gridCol w:w="1276"/>
        <w:gridCol w:w="798"/>
        <w:gridCol w:w="1877"/>
      </w:tblGrid>
      <w:tr w:rsidR="00C8791F" w:rsidRPr="00C8791F" w:rsidTr="00562F1F">
        <w:trPr>
          <w:jc w:val="center"/>
        </w:trPr>
        <w:tc>
          <w:tcPr>
            <w:tcW w:w="1120" w:type="dxa"/>
            <w:shd w:val="clear" w:color="auto" w:fill="auto"/>
          </w:tcPr>
          <w:p w:rsidR="00C8791F" w:rsidRPr="00C8791F" w:rsidRDefault="00C8791F" w:rsidP="00562F1F">
            <w:pPr>
              <w:pStyle w:val="SingleTxtG"/>
              <w:ind w:left="0" w:right="0"/>
              <w:rPr>
                <w:color w:val="000000"/>
              </w:rPr>
            </w:pPr>
            <w:r w:rsidRPr="00C8791F">
              <w:rPr>
                <w:color w:val="000000"/>
              </w:rPr>
              <w:lastRenderedPageBreak/>
              <w:t>Discharge type</w:t>
            </w:r>
          </w:p>
        </w:tc>
        <w:tc>
          <w:tcPr>
            <w:tcW w:w="1559" w:type="dxa"/>
            <w:shd w:val="clear" w:color="auto" w:fill="auto"/>
          </w:tcPr>
          <w:p w:rsidR="00C8791F" w:rsidRPr="00C8791F" w:rsidRDefault="00C8791F" w:rsidP="00562F1F">
            <w:pPr>
              <w:pStyle w:val="SingleTxtG"/>
              <w:ind w:left="0" w:right="0"/>
              <w:rPr>
                <w:color w:val="000000"/>
              </w:rPr>
            </w:pPr>
            <w:r w:rsidRPr="00C8791F">
              <w:rPr>
                <w:color w:val="000000"/>
              </w:rPr>
              <w:t>Discharge points</w:t>
            </w:r>
          </w:p>
        </w:tc>
        <w:tc>
          <w:tcPr>
            <w:tcW w:w="2977" w:type="dxa"/>
          </w:tcPr>
          <w:p w:rsidR="00C8791F" w:rsidRPr="00C8791F" w:rsidRDefault="00C8791F" w:rsidP="00562F1F">
            <w:pPr>
              <w:pStyle w:val="SingleTxtG"/>
              <w:ind w:left="0" w:right="0"/>
              <w:jc w:val="left"/>
              <w:rPr>
                <w:color w:val="000000"/>
              </w:rPr>
            </w:pPr>
            <w:r w:rsidRPr="00C8791F">
              <w:rPr>
                <w:color w:val="000000"/>
              </w:rPr>
              <w:t>Immobilizer state</w:t>
            </w:r>
          </w:p>
        </w:tc>
        <w:tc>
          <w:tcPr>
            <w:tcW w:w="1276" w:type="dxa"/>
            <w:shd w:val="clear" w:color="auto" w:fill="auto"/>
          </w:tcPr>
          <w:p w:rsidR="00C8791F" w:rsidRPr="00C8791F" w:rsidRDefault="00C8791F" w:rsidP="00562F1F">
            <w:pPr>
              <w:pStyle w:val="SingleTxtG"/>
              <w:ind w:left="0" w:right="0"/>
              <w:rPr>
                <w:color w:val="000000"/>
              </w:rPr>
            </w:pPr>
            <w:r w:rsidRPr="00C8791F">
              <w:rPr>
                <w:color w:val="000000"/>
              </w:rPr>
              <w:t>Discharge network</w:t>
            </w:r>
          </w:p>
        </w:tc>
        <w:tc>
          <w:tcPr>
            <w:tcW w:w="798" w:type="dxa"/>
            <w:shd w:val="clear" w:color="auto" w:fill="auto"/>
          </w:tcPr>
          <w:p w:rsidR="00C8791F" w:rsidRPr="00C8791F" w:rsidRDefault="00C8791F" w:rsidP="00562F1F">
            <w:pPr>
              <w:pStyle w:val="SingleTxtG"/>
              <w:ind w:left="0" w:right="0"/>
              <w:rPr>
                <w:color w:val="000000"/>
              </w:rPr>
            </w:pPr>
            <w:r w:rsidRPr="00C8791F">
              <w:rPr>
                <w:color w:val="000000"/>
              </w:rPr>
              <w:t>Test Level</w:t>
            </w:r>
          </w:p>
        </w:tc>
        <w:tc>
          <w:tcPr>
            <w:tcW w:w="1877" w:type="dxa"/>
            <w:shd w:val="clear" w:color="auto" w:fill="auto"/>
          </w:tcPr>
          <w:p w:rsidR="00C8791F" w:rsidRPr="00C8791F" w:rsidRDefault="00C8791F" w:rsidP="00562F1F">
            <w:pPr>
              <w:pStyle w:val="SingleTxtG"/>
              <w:ind w:left="0" w:right="0"/>
              <w:jc w:val="left"/>
              <w:rPr>
                <w:color w:val="000000"/>
              </w:rPr>
            </w:pPr>
            <w:r w:rsidRPr="00C8791F">
              <w:rPr>
                <w:color w:val="000000"/>
              </w:rPr>
              <w:t>Failure criteria</w:t>
            </w:r>
          </w:p>
        </w:tc>
      </w:tr>
      <w:tr w:rsidR="00C8791F" w:rsidRPr="00C8791F" w:rsidTr="00562F1F">
        <w:trPr>
          <w:jc w:val="center"/>
        </w:trPr>
        <w:tc>
          <w:tcPr>
            <w:tcW w:w="1120" w:type="dxa"/>
            <w:vMerge w:val="restart"/>
            <w:shd w:val="clear" w:color="auto" w:fill="auto"/>
          </w:tcPr>
          <w:p w:rsidR="00C8791F" w:rsidRPr="00C8791F" w:rsidRDefault="00C8791F" w:rsidP="00562F1F">
            <w:pPr>
              <w:pStyle w:val="SingleTxtG"/>
              <w:ind w:left="0" w:right="0"/>
              <w:rPr>
                <w:color w:val="000000"/>
              </w:rPr>
            </w:pPr>
            <w:r w:rsidRPr="00C8791F">
              <w:rPr>
                <w:color w:val="000000"/>
              </w:rPr>
              <w:t xml:space="preserve">Air discharge </w:t>
            </w:r>
          </w:p>
        </w:tc>
        <w:tc>
          <w:tcPr>
            <w:tcW w:w="1559" w:type="dxa"/>
            <w:shd w:val="clear" w:color="auto" w:fill="auto"/>
          </w:tcPr>
          <w:p w:rsidR="00C8791F" w:rsidRPr="00C8791F" w:rsidRDefault="00C8791F" w:rsidP="00562F1F">
            <w:pPr>
              <w:pStyle w:val="SingleTxtG"/>
              <w:ind w:left="0" w:right="0"/>
              <w:rPr>
                <w:color w:val="000000"/>
                <w:lang w:val="en-US"/>
              </w:rPr>
            </w:pPr>
            <w:r w:rsidRPr="00C8791F">
              <w:rPr>
                <w:color w:val="000000"/>
                <w:lang w:val="en-US"/>
              </w:rPr>
              <w:t>Points that can easily be accessed only from the inside of the vehicle</w:t>
            </w:r>
          </w:p>
        </w:tc>
        <w:tc>
          <w:tcPr>
            <w:tcW w:w="2977" w:type="dxa"/>
          </w:tcPr>
          <w:p w:rsidR="00C8791F" w:rsidRPr="00C8791F" w:rsidRDefault="00C8791F" w:rsidP="00562F1F">
            <w:pPr>
              <w:pStyle w:val="SingleTxtG"/>
              <w:ind w:left="0" w:right="0"/>
              <w:jc w:val="left"/>
              <w:rPr>
                <w:color w:val="000000"/>
                <w:lang w:val="en-US"/>
              </w:rPr>
            </w:pPr>
            <w:r w:rsidRPr="00C8791F">
              <w:rPr>
                <w:color w:val="000000"/>
                <w:lang w:val="en-US"/>
              </w:rPr>
              <w:t>Immobilizer in unset state</w:t>
            </w:r>
          </w:p>
          <w:p w:rsidR="00C8791F" w:rsidRPr="00C8791F" w:rsidRDefault="00C8791F" w:rsidP="00562F1F">
            <w:pPr>
              <w:pStyle w:val="SingleTxtG"/>
              <w:ind w:left="0" w:right="0"/>
              <w:rPr>
                <w:color w:val="000000"/>
                <w:lang w:val="en-US"/>
              </w:rPr>
            </w:pPr>
            <w:r w:rsidRPr="00C8791F">
              <w:rPr>
                <w:color w:val="000000"/>
                <w:lang w:val="en-US"/>
              </w:rPr>
              <w:t>(if test performed on vehicle then vehicle shall be Key ON or Vehicle at 50 km/h or engine in idle mode)</w:t>
            </w:r>
          </w:p>
        </w:tc>
        <w:tc>
          <w:tcPr>
            <w:tcW w:w="1276" w:type="dxa"/>
            <w:shd w:val="clear" w:color="auto" w:fill="auto"/>
          </w:tcPr>
          <w:p w:rsidR="00C8791F" w:rsidRPr="00C8791F" w:rsidRDefault="00C8791F" w:rsidP="00562F1F">
            <w:pPr>
              <w:pStyle w:val="SingleTxtG"/>
              <w:ind w:left="0" w:right="0"/>
              <w:rPr>
                <w:color w:val="000000"/>
              </w:rPr>
            </w:pPr>
            <w:r w:rsidRPr="00C8791F">
              <w:rPr>
                <w:color w:val="000000"/>
              </w:rPr>
              <w:t xml:space="preserve">330 pF, 2 </w:t>
            </w:r>
            <w:proofErr w:type="spellStart"/>
            <w:r w:rsidRPr="00C8791F">
              <w:rPr>
                <w:color w:val="000000"/>
              </w:rPr>
              <w:t>kΩ</w:t>
            </w:r>
            <w:proofErr w:type="spellEnd"/>
          </w:p>
        </w:tc>
        <w:tc>
          <w:tcPr>
            <w:tcW w:w="798" w:type="dxa"/>
            <w:shd w:val="clear" w:color="auto" w:fill="auto"/>
          </w:tcPr>
          <w:p w:rsidR="00C8791F" w:rsidRPr="00C8791F" w:rsidRDefault="00C8791F" w:rsidP="00562F1F">
            <w:pPr>
              <w:pStyle w:val="SingleTxtG"/>
              <w:ind w:left="0" w:right="0"/>
              <w:jc w:val="center"/>
              <w:rPr>
                <w:color w:val="000000"/>
              </w:rPr>
            </w:pPr>
            <w:r w:rsidRPr="00C8791F">
              <w:rPr>
                <w:color w:val="000000"/>
              </w:rPr>
              <w:t>± 6 kV</w:t>
            </w:r>
          </w:p>
        </w:tc>
        <w:tc>
          <w:tcPr>
            <w:tcW w:w="1877" w:type="dxa"/>
            <w:shd w:val="clear" w:color="auto" w:fill="auto"/>
          </w:tcPr>
          <w:p w:rsidR="00C8791F" w:rsidRPr="00C8791F" w:rsidRDefault="00C8791F" w:rsidP="00562F1F">
            <w:pPr>
              <w:pStyle w:val="SingleTxtG"/>
              <w:ind w:left="0" w:right="0"/>
              <w:jc w:val="left"/>
              <w:rPr>
                <w:color w:val="000000"/>
                <w:lang w:val="en-US"/>
              </w:rPr>
            </w:pPr>
            <w:r w:rsidRPr="00C8791F">
              <w:rPr>
                <w:lang w:val="en-US"/>
              </w:rPr>
              <w:t xml:space="preserve">Unexpected activation of the </w:t>
            </w:r>
            <w:r w:rsidRPr="00C8791F">
              <w:rPr>
                <w:spacing w:val="-6"/>
                <w:lang w:val="en-US"/>
              </w:rPr>
              <w:t>immobilizer</w:t>
            </w:r>
            <w:r w:rsidRPr="00C8791F">
              <w:rPr>
                <w:lang w:val="en-US"/>
              </w:rPr>
              <w:t xml:space="preserve"> </w:t>
            </w:r>
            <w:r w:rsidRPr="00C8791F">
              <w:rPr>
                <w:spacing w:val="-6"/>
                <w:lang w:val="en-US"/>
              </w:rPr>
              <w:t xml:space="preserve"> </w:t>
            </w:r>
          </w:p>
        </w:tc>
      </w:tr>
      <w:tr w:rsidR="00C8791F" w:rsidRPr="00C8791F" w:rsidTr="00562F1F">
        <w:trPr>
          <w:trHeight w:val="1733"/>
          <w:jc w:val="center"/>
        </w:trPr>
        <w:tc>
          <w:tcPr>
            <w:tcW w:w="1120" w:type="dxa"/>
            <w:vMerge/>
            <w:shd w:val="clear" w:color="auto" w:fill="auto"/>
          </w:tcPr>
          <w:p w:rsidR="00C8791F" w:rsidRPr="00C8791F" w:rsidRDefault="00C8791F" w:rsidP="00562F1F">
            <w:pPr>
              <w:pStyle w:val="SingleTxtG"/>
              <w:ind w:left="0" w:right="0"/>
              <w:rPr>
                <w:color w:val="000000"/>
                <w:lang w:val="en-US"/>
              </w:rPr>
            </w:pPr>
          </w:p>
        </w:tc>
        <w:tc>
          <w:tcPr>
            <w:tcW w:w="1559" w:type="dxa"/>
            <w:shd w:val="clear" w:color="auto" w:fill="auto"/>
          </w:tcPr>
          <w:p w:rsidR="00C8791F" w:rsidRPr="00C8791F" w:rsidRDefault="00C8791F" w:rsidP="00562F1F">
            <w:pPr>
              <w:pStyle w:val="SingleTxtG"/>
              <w:ind w:left="0" w:right="0"/>
              <w:rPr>
                <w:color w:val="000000"/>
                <w:lang w:val="en-US"/>
              </w:rPr>
            </w:pPr>
            <w:r w:rsidRPr="00C8791F">
              <w:rPr>
                <w:color w:val="000000"/>
                <w:lang w:val="en-US"/>
              </w:rPr>
              <w:t>Points that can easily be touched only from the outside of the vehicle</w:t>
            </w:r>
          </w:p>
        </w:tc>
        <w:tc>
          <w:tcPr>
            <w:tcW w:w="2977" w:type="dxa"/>
          </w:tcPr>
          <w:p w:rsidR="00C8791F" w:rsidRPr="00C8791F" w:rsidRDefault="00C8791F" w:rsidP="00562F1F">
            <w:pPr>
              <w:pStyle w:val="SingleTxtG"/>
              <w:ind w:left="0" w:right="0"/>
              <w:jc w:val="left"/>
              <w:rPr>
                <w:color w:val="000000"/>
                <w:lang w:val="en-US"/>
              </w:rPr>
            </w:pPr>
            <w:r w:rsidRPr="00C8791F">
              <w:rPr>
                <w:color w:val="000000"/>
                <w:lang w:val="en-US"/>
              </w:rPr>
              <w:t>Immobilizer in set state</w:t>
            </w:r>
          </w:p>
          <w:p w:rsidR="00C8791F" w:rsidRPr="00C8791F" w:rsidRDefault="00C8791F" w:rsidP="00562F1F">
            <w:pPr>
              <w:pStyle w:val="SingleTxtG"/>
              <w:ind w:left="0" w:right="0"/>
              <w:jc w:val="left"/>
              <w:rPr>
                <w:color w:val="000000"/>
                <w:lang w:val="en-US"/>
              </w:rPr>
            </w:pPr>
            <w:r w:rsidRPr="00C8791F">
              <w:rPr>
                <w:color w:val="000000"/>
                <w:lang w:val="en-US"/>
              </w:rPr>
              <w:t xml:space="preserve">(if test performed on vehicle then vehicle shall be locked and Key </w:t>
            </w:r>
            <w:r w:rsidRPr="00C8791F">
              <w:rPr>
                <w:spacing w:val="-6"/>
                <w:lang w:val="en-US"/>
              </w:rPr>
              <w:t xml:space="preserve">OFF) </w:t>
            </w:r>
          </w:p>
        </w:tc>
        <w:tc>
          <w:tcPr>
            <w:tcW w:w="1276" w:type="dxa"/>
            <w:shd w:val="clear" w:color="auto" w:fill="auto"/>
          </w:tcPr>
          <w:p w:rsidR="00C8791F" w:rsidRPr="00C8791F" w:rsidRDefault="00C8791F" w:rsidP="00562F1F">
            <w:pPr>
              <w:pStyle w:val="SingleTxtG"/>
              <w:ind w:left="0" w:right="0"/>
              <w:rPr>
                <w:color w:val="000000"/>
              </w:rPr>
            </w:pPr>
            <w:r w:rsidRPr="00C8791F">
              <w:rPr>
                <w:color w:val="000000"/>
              </w:rPr>
              <w:t xml:space="preserve">150 pF, 2 </w:t>
            </w:r>
            <w:proofErr w:type="spellStart"/>
            <w:r w:rsidRPr="00C8791F">
              <w:rPr>
                <w:color w:val="000000"/>
              </w:rPr>
              <w:t>kΩ</w:t>
            </w:r>
            <w:proofErr w:type="spellEnd"/>
          </w:p>
        </w:tc>
        <w:tc>
          <w:tcPr>
            <w:tcW w:w="798" w:type="dxa"/>
            <w:shd w:val="clear" w:color="auto" w:fill="auto"/>
          </w:tcPr>
          <w:p w:rsidR="00C8791F" w:rsidRPr="00C8791F" w:rsidRDefault="00C8791F" w:rsidP="00562F1F">
            <w:pPr>
              <w:pStyle w:val="SingleTxtG"/>
              <w:ind w:left="0" w:right="0"/>
              <w:jc w:val="center"/>
              <w:rPr>
                <w:color w:val="000000"/>
              </w:rPr>
            </w:pPr>
            <w:r w:rsidRPr="00C8791F">
              <w:rPr>
                <w:color w:val="000000"/>
              </w:rPr>
              <w:t>± 15 kV</w:t>
            </w:r>
          </w:p>
        </w:tc>
        <w:tc>
          <w:tcPr>
            <w:tcW w:w="1877" w:type="dxa"/>
            <w:shd w:val="clear" w:color="auto" w:fill="auto"/>
          </w:tcPr>
          <w:p w:rsidR="00C8791F" w:rsidRPr="00C8791F" w:rsidRDefault="00C8791F" w:rsidP="00562F1F">
            <w:pPr>
              <w:pStyle w:val="SingleTxtG"/>
              <w:ind w:left="0" w:right="0"/>
              <w:jc w:val="left"/>
              <w:rPr>
                <w:lang w:val="en-US"/>
              </w:rPr>
            </w:pPr>
            <w:r w:rsidRPr="00C8791F">
              <w:rPr>
                <w:lang w:val="en-US"/>
              </w:rPr>
              <w:t xml:space="preserve">Unexpected deactivation of the </w:t>
            </w:r>
            <w:r w:rsidRPr="00C8791F">
              <w:rPr>
                <w:spacing w:val="-6"/>
                <w:lang w:val="en-US"/>
              </w:rPr>
              <w:t>immobilizer</w:t>
            </w:r>
            <w:r w:rsidRPr="00C8791F">
              <w:rPr>
                <w:lang w:val="en-US"/>
              </w:rPr>
              <w:t xml:space="preserve"> </w:t>
            </w:r>
            <w:r w:rsidRPr="00C8791F">
              <w:rPr>
                <w:spacing w:val="-6"/>
                <w:lang w:val="en-US"/>
              </w:rPr>
              <w:t>without reactivation, within 1s, after each discharge</w:t>
            </w:r>
          </w:p>
        </w:tc>
      </w:tr>
      <w:tr w:rsidR="00C8791F" w:rsidRPr="00C8791F" w:rsidTr="00562F1F">
        <w:trPr>
          <w:jc w:val="center"/>
        </w:trPr>
        <w:tc>
          <w:tcPr>
            <w:tcW w:w="1120" w:type="dxa"/>
            <w:vMerge w:val="restart"/>
            <w:shd w:val="clear" w:color="auto" w:fill="auto"/>
          </w:tcPr>
          <w:p w:rsidR="00C8791F" w:rsidRPr="00C8791F" w:rsidRDefault="00C8791F" w:rsidP="00562F1F">
            <w:pPr>
              <w:pStyle w:val="SingleTxtG"/>
              <w:ind w:left="0" w:right="0"/>
              <w:rPr>
                <w:color w:val="000000"/>
              </w:rPr>
            </w:pPr>
            <w:r w:rsidRPr="00C8791F">
              <w:rPr>
                <w:color w:val="000000"/>
              </w:rPr>
              <w:t>Contact discharge</w:t>
            </w:r>
          </w:p>
        </w:tc>
        <w:tc>
          <w:tcPr>
            <w:tcW w:w="1559" w:type="dxa"/>
            <w:shd w:val="clear" w:color="auto" w:fill="auto"/>
          </w:tcPr>
          <w:p w:rsidR="00C8791F" w:rsidRPr="00C8791F" w:rsidRDefault="00C8791F" w:rsidP="00562F1F">
            <w:pPr>
              <w:pStyle w:val="SingleTxtG"/>
              <w:ind w:left="0" w:right="0"/>
              <w:rPr>
                <w:color w:val="000000"/>
                <w:lang w:val="en-US"/>
              </w:rPr>
            </w:pPr>
            <w:r w:rsidRPr="00C8791F">
              <w:rPr>
                <w:color w:val="000000"/>
                <w:lang w:val="en-US"/>
              </w:rPr>
              <w:t>Points that can easily be accessed only from the inside of the vehicle</w:t>
            </w:r>
          </w:p>
        </w:tc>
        <w:tc>
          <w:tcPr>
            <w:tcW w:w="2977" w:type="dxa"/>
          </w:tcPr>
          <w:p w:rsidR="00C8791F" w:rsidRPr="00C8791F" w:rsidRDefault="00C8791F" w:rsidP="00562F1F">
            <w:pPr>
              <w:pStyle w:val="SingleTxtG"/>
              <w:ind w:left="0" w:right="0"/>
              <w:jc w:val="left"/>
              <w:rPr>
                <w:color w:val="000000"/>
                <w:lang w:val="en-US"/>
              </w:rPr>
            </w:pPr>
            <w:r w:rsidRPr="00C8791F">
              <w:rPr>
                <w:color w:val="000000"/>
                <w:lang w:val="en-US"/>
              </w:rPr>
              <w:t>Immobilizer in unset state</w:t>
            </w:r>
          </w:p>
          <w:p w:rsidR="00C8791F" w:rsidRPr="00C8791F" w:rsidRDefault="00C8791F" w:rsidP="00562F1F">
            <w:pPr>
              <w:pStyle w:val="SingleTxtG"/>
              <w:ind w:left="0" w:right="0"/>
              <w:jc w:val="left"/>
              <w:rPr>
                <w:color w:val="000000"/>
                <w:lang w:val="en-US"/>
              </w:rPr>
            </w:pPr>
            <w:r w:rsidRPr="00C8791F">
              <w:rPr>
                <w:color w:val="000000"/>
                <w:lang w:val="en-US"/>
              </w:rPr>
              <w:t>(if test performed on vehicle then vehicle shall be Key ON or Vehicle at 50 km/h or engine in idle mode)</w:t>
            </w:r>
          </w:p>
        </w:tc>
        <w:tc>
          <w:tcPr>
            <w:tcW w:w="1276" w:type="dxa"/>
            <w:shd w:val="clear" w:color="auto" w:fill="auto"/>
          </w:tcPr>
          <w:p w:rsidR="00C8791F" w:rsidRPr="00C8791F" w:rsidRDefault="00C8791F" w:rsidP="00562F1F">
            <w:pPr>
              <w:pStyle w:val="SingleTxtG"/>
              <w:ind w:left="0" w:right="0"/>
              <w:rPr>
                <w:color w:val="000000"/>
              </w:rPr>
            </w:pPr>
            <w:r w:rsidRPr="00C8791F">
              <w:rPr>
                <w:color w:val="000000"/>
              </w:rPr>
              <w:t xml:space="preserve">330 pF, 2 </w:t>
            </w:r>
            <w:proofErr w:type="spellStart"/>
            <w:r w:rsidRPr="00C8791F">
              <w:rPr>
                <w:color w:val="000000"/>
              </w:rPr>
              <w:t>kΩ</w:t>
            </w:r>
            <w:proofErr w:type="spellEnd"/>
          </w:p>
        </w:tc>
        <w:tc>
          <w:tcPr>
            <w:tcW w:w="798" w:type="dxa"/>
            <w:shd w:val="clear" w:color="auto" w:fill="auto"/>
          </w:tcPr>
          <w:p w:rsidR="00C8791F" w:rsidRPr="00C8791F" w:rsidRDefault="00C8791F" w:rsidP="00562F1F">
            <w:pPr>
              <w:pStyle w:val="SingleTxtG"/>
              <w:ind w:left="0" w:right="0"/>
              <w:jc w:val="center"/>
              <w:rPr>
                <w:color w:val="000000"/>
              </w:rPr>
            </w:pPr>
            <w:r w:rsidRPr="00C8791F">
              <w:rPr>
                <w:color w:val="000000"/>
              </w:rPr>
              <w:t>± 4 kV</w:t>
            </w:r>
          </w:p>
        </w:tc>
        <w:tc>
          <w:tcPr>
            <w:tcW w:w="1877" w:type="dxa"/>
            <w:shd w:val="clear" w:color="auto" w:fill="auto"/>
          </w:tcPr>
          <w:p w:rsidR="00C8791F" w:rsidRPr="00C8791F" w:rsidRDefault="00C8791F" w:rsidP="00562F1F">
            <w:pPr>
              <w:pStyle w:val="SingleTxtG"/>
              <w:ind w:left="0" w:right="0"/>
              <w:jc w:val="left"/>
              <w:rPr>
                <w:color w:val="000000"/>
                <w:lang w:val="en-US"/>
              </w:rPr>
            </w:pPr>
            <w:r w:rsidRPr="00C8791F">
              <w:rPr>
                <w:lang w:val="en-US"/>
              </w:rPr>
              <w:t xml:space="preserve">Unexpected activation of the </w:t>
            </w:r>
            <w:r w:rsidRPr="00C8791F">
              <w:rPr>
                <w:spacing w:val="-6"/>
                <w:lang w:val="en-US"/>
              </w:rPr>
              <w:t>immobilizer</w:t>
            </w:r>
          </w:p>
        </w:tc>
      </w:tr>
      <w:tr w:rsidR="00C8791F" w:rsidRPr="00C8791F" w:rsidTr="00562F1F">
        <w:trPr>
          <w:jc w:val="center"/>
        </w:trPr>
        <w:tc>
          <w:tcPr>
            <w:tcW w:w="1120" w:type="dxa"/>
            <w:vMerge/>
            <w:shd w:val="clear" w:color="auto" w:fill="auto"/>
          </w:tcPr>
          <w:p w:rsidR="00C8791F" w:rsidRPr="00C8791F" w:rsidRDefault="00C8791F" w:rsidP="00562F1F">
            <w:pPr>
              <w:pStyle w:val="SingleTxtG"/>
              <w:ind w:left="0" w:right="0"/>
              <w:rPr>
                <w:color w:val="000000"/>
                <w:lang w:val="en-US"/>
              </w:rPr>
            </w:pPr>
          </w:p>
        </w:tc>
        <w:tc>
          <w:tcPr>
            <w:tcW w:w="1559" w:type="dxa"/>
            <w:shd w:val="clear" w:color="auto" w:fill="auto"/>
          </w:tcPr>
          <w:p w:rsidR="00C8791F" w:rsidRPr="00C8791F" w:rsidRDefault="00C8791F" w:rsidP="00562F1F">
            <w:pPr>
              <w:pStyle w:val="SingleTxtG"/>
              <w:ind w:left="0" w:right="0"/>
              <w:rPr>
                <w:color w:val="000000"/>
                <w:lang w:val="en-US"/>
              </w:rPr>
            </w:pPr>
            <w:r w:rsidRPr="00C8791F">
              <w:rPr>
                <w:color w:val="000000"/>
                <w:lang w:val="en-US"/>
              </w:rPr>
              <w:t>Points that can easily be touched only from the outside of the vehicle</w:t>
            </w:r>
          </w:p>
        </w:tc>
        <w:tc>
          <w:tcPr>
            <w:tcW w:w="2977" w:type="dxa"/>
          </w:tcPr>
          <w:p w:rsidR="00C8791F" w:rsidRPr="00C8791F" w:rsidRDefault="00C8791F" w:rsidP="00562F1F">
            <w:pPr>
              <w:pStyle w:val="SingleTxtG"/>
              <w:ind w:left="0" w:right="0"/>
              <w:jc w:val="left"/>
              <w:rPr>
                <w:color w:val="000000"/>
                <w:lang w:val="en-US"/>
              </w:rPr>
            </w:pPr>
            <w:r w:rsidRPr="00C8791F">
              <w:rPr>
                <w:color w:val="000000"/>
                <w:lang w:val="en-US"/>
              </w:rPr>
              <w:t>Immobilizer in set state</w:t>
            </w:r>
          </w:p>
          <w:p w:rsidR="00C8791F" w:rsidRPr="00C8791F" w:rsidRDefault="00C8791F" w:rsidP="00562F1F">
            <w:pPr>
              <w:pStyle w:val="SingleTxtG"/>
              <w:ind w:left="0" w:right="0"/>
              <w:jc w:val="left"/>
              <w:rPr>
                <w:color w:val="000000"/>
                <w:lang w:val="en-US"/>
              </w:rPr>
            </w:pPr>
            <w:r w:rsidRPr="00C8791F">
              <w:rPr>
                <w:color w:val="000000"/>
                <w:lang w:val="en-US"/>
              </w:rPr>
              <w:t xml:space="preserve">(if test performed on vehicle then vehicle shall be locked and Key </w:t>
            </w:r>
            <w:r w:rsidRPr="00C8791F">
              <w:rPr>
                <w:spacing w:val="-6"/>
                <w:lang w:val="en-US"/>
              </w:rPr>
              <w:t xml:space="preserve">OFF) </w:t>
            </w:r>
          </w:p>
        </w:tc>
        <w:tc>
          <w:tcPr>
            <w:tcW w:w="1276" w:type="dxa"/>
            <w:shd w:val="clear" w:color="auto" w:fill="auto"/>
          </w:tcPr>
          <w:p w:rsidR="00C8791F" w:rsidRPr="00C8791F" w:rsidRDefault="00C8791F" w:rsidP="00562F1F">
            <w:pPr>
              <w:pStyle w:val="SingleTxtG"/>
              <w:ind w:left="0" w:right="0"/>
              <w:rPr>
                <w:color w:val="000000"/>
              </w:rPr>
            </w:pPr>
            <w:r w:rsidRPr="00C8791F">
              <w:rPr>
                <w:color w:val="000000"/>
              </w:rPr>
              <w:t xml:space="preserve">150 pF, 2 </w:t>
            </w:r>
            <w:proofErr w:type="spellStart"/>
            <w:r w:rsidRPr="00C8791F">
              <w:rPr>
                <w:color w:val="000000"/>
              </w:rPr>
              <w:t>kΩ</w:t>
            </w:r>
            <w:proofErr w:type="spellEnd"/>
          </w:p>
        </w:tc>
        <w:tc>
          <w:tcPr>
            <w:tcW w:w="798" w:type="dxa"/>
            <w:shd w:val="clear" w:color="auto" w:fill="auto"/>
          </w:tcPr>
          <w:p w:rsidR="00C8791F" w:rsidRPr="00C8791F" w:rsidRDefault="00C8791F" w:rsidP="00562F1F">
            <w:pPr>
              <w:pStyle w:val="SingleTxtG"/>
              <w:ind w:left="0" w:right="0"/>
              <w:jc w:val="center"/>
              <w:rPr>
                <w:color w:val="000000"/>
              </w:rPr>
            </w:pPr>
            <w:r w:rsidRPr="00C8791F">
              <w:rPr>
                <w:color w:val="000000"/>
              </w:rPr>
              <w:t>± 8 kV</w:t>
            </w:r>
          </w:p>
        </w:tc>
        <w:tc>
          <w:tcPr>
            <w:tcW w:w="1877" w:type="dxa"/>
            <w:shd w:val="clear" w:color="auto" w:fill="auto"/>
          </w:tcPr>
          <w:p w:rsidR="00C8791F" w:rsidRPr="00C8791F" w:rsidRDefault="00C8791F" w:rsidP="00562F1F">
            <w:pPr>
              <w:pStyle w:val="SingleTxtG"/>
              <w:ind w:left="0" w:right="0"/>
              <w:jc w:val="left"/>
              <w:rPr>
                <w:color w:val="000000"/>
                <w:lang w:val="en-US"/>
              </w:rPr>
            </w:pPr>
            <w:r w:rsidRPr="00C8791F">
              <w:rPr>
                <w:lang w:val="en-US"/>
              </w:rPr>
              <w:t xml:space="preserve">Unexpected deactivation of the </w:t>
            </w:r>
            <w:r w:rsidRPr="00C8791F">
              <w:rPr>
                <w:spacing w:val="-6"/>
                <w:lang w:val="en-US"/>
              </w:rPr>
              <w:t>immobilizer</w:t>
            </w:r>
            <w:r w:rsidRPr="00C8791F">
              <w:rPr>
                <w:lang w:val="en-US"/>
              </w:rPr>
              <w:t xml:space="preserve"> </w:t>
            </w:r>
            <w:r w:rsidRPr="00C8791F">
              <w:rPr>
                <w:spacing w:val="-6"/>
                <w:lang w:val="en-US"/>
              </w:rPr>
              <w:t>without reactivation, within 1s, after each discharge</w:t>
            </w:r>
          </w:p>
        </w:tc>
      </w:tr>
      <w:tr w:rsidR="00C8791F" w:rsidRPr="00C8791F" w:rsidTr="00562F1F">
        <w:trPr>
          <w:jc w:val="center"/>
        </w:trPr>
        <w:tc>
          <w:tcPr>
            <w:tcW w:w="9607" w:type="dxa"/>
            <w:gridSpan w:val="6"/>
            <w:shd w:val="clear" w:color="auto" w:fill="auto"/>
          </w:tcPr>
          <w:p w:rsidR="00C8791F" w:rsidRPr="00C8791F" w:rsidRDefault="00C8791F" w:rsidP="00562F1F">
            <w:pPr>
              <w:pStyle w:val="SingleTxtG"/>
              <w:ind w:left="0" w:right="0"/>
              <w:jc w:val="left"/>
              <w:rPr>
                <w:lang w:val="en-US"/>
              </w:rPr>
            </w:pPr>
            <w:r w:rsidRPr="00C8791F">
              <w:rPr>
                <w:color w:val="000000"/>
                <w:lang w:val="en-US"/>
              </w:rPr>
              <w:t>Each test shall be performed with 3 discharges with a minimum of 5 s interval between each discharge</w:t>
            </w:r>
          </w:p>
        </w:tc>
      </w:tr>
    </w:tbl>
    <w:p w:rsidR="00C8791F" w:rsidRPr="00C8791F" w:rsidRDefault="00C8791F" w:rsidP="00C8791F">
      <w:pPr>
        <w:keepNext/>
        <w:keepLines/>
        <w:ind w:left="426"/>
        <w:jc w:val="center"/>
        <w:rPr>
          <w:u w:val="single"/>
          <w:lang w:val="en-US"/>
        </w:rPr>
      </w:pPr>
    </w:p>
    <w:p w:rsidR="00C8791F" w:rsidRPr="00C8791F" w:rsidRDefault="00C8791F" w:rsidP="00C8791F">
      <w:pPr>
        <w:keepNext/>
        <w:keepLines/>
        <w:ind w:left="426"/>
        <w:jc w:val="center"/>
        <w:rPr>
          <w:lang w:val="en-US"/>
        </w:rPr>
      </w:pPr>
      <w:r w:rsidRPr="00C8791F">
        <w:rPr>
          <w:lang w:val="en-US"/>
        </w:rPr>
        <w:t>Table 2 – ESD Test levels</w:t>
      </w:r>
    </w:p>
    <w:p w:rsidR="00C8791F" w:rsidRPr="001C7078" w:rsidRDefault="00C8791F" w:rsidP="00C8791F">
      <w:pPr>
        <w:pStyle w:val="SingleTxtG"/>
        <w:keepNext/>
        <w:keepLines/>
        <w:spacing w:before="120" w:after="240"/>
        <w:rPr>
          <w:b/>
          <w:bCs/>
        </w:rPr>
      </w:pPr>
      <w:r>
        <w:rPr>
          <w:b/>
          <w:bCs/>
        </w:rPr>
        <w:t xml:space="preserve">4. </w:t>
      </w:r>
      <w:r w:rsidRPr="001C7078">
        <w:rPr>
          <w:b/>
          <w:bCs/>
        </w:rPr>
        <w:t>Radiated emissions</w:t>
      </w:r>
    </w:p>
    <w:p w:rsidR="00C8791F" w:rsidRPr="00C8791F" w:rsidRDefault="00C8791F" w:rsidP="00C8791F">
      <w:pPr>
        <w:pStyle w:val="SingleTxtG"/>
        <w:keepNext/>
        <w:keepLines/>
        <w:spacing w:after="240"/>
        <w:rPr>
          <w:lang w:val="en-US"/>
        </w:rPr>
      </w:pPr>
      <w:r w:rsidRPr="005164E7">
        <w:t xml:space="preserve">Tests shall be performed according to the technical prescriptions and transitional provisions of Regulation No. 10, 04 series of amendments and according to the test methods described in Annexes </w:t>
      </w:r>
      <w:r w:rsidRPr="00C8791F">
        <w:t>4 and 5 for vehicles or Annexes 7 and 8, for</w:t>
      </w:r>
      <w:r w:rsidRPr="00C8791F">
        <w:rPr>
          <w:lang w:val="en-US"/>
        </w:rPr>
        <w:t>an Electrical/Electronic Sub-Assembly (ESA).</w:t>
      </w:r>
    </w:p>
    <w:p w:rsidR="00C8791F" w:rsidRPr="00C8791F" w:rsidRDefault="00C8791F" w:rsidP="00C8791F">
      <w:pPr>
        <w:pStyle w:val="SingleTxtG"/>
        <w:keepNext/>
        <w:keepLines/>
        <w:spacing w:after="240"/>
        <w:rPr>
          <w:bCs/>
          <w:lang w:val="en-US"/>
        </w:rPr>
      </w:pPr>
      <w:r w:rsidRPr="00C8791F">
        <w:rPr>
          <w:lang w:val="en-US"/>
        </w:rPr>
        <w:t>The immobilizer shall be in set state.</w:t>
      </w:r>
      <w:r w:rsidRPr="00C8791F">
        <w:rPr>
          <w:bCs/>
          <w:lang w:val="en-US"/>
        </w:rPr>
        <w:t>”</w:t>
      </w:r>
    </w:p>
    <w:p w:rsidR="00EC62C5" w:rsidRPr="00EC62C5" w:rsidRDefault="00EC62C5" w:rsidP="00EC62C5">
      <w:pPr>
        <w:spacing w:before="240"/>
        <w:jc w:val="center"/>
        <w:rPr>
          <w:u w:val="single"/>
        </w:rPr>
      </w:pPr>
      <w:r>
        <w:rPr>
          <w:u w:val="single"/>
        </w:rPr>
        <w:tab/>
      </w:r>
      <w:r>
        <w:rPr>
          <w:u w:val="single"/>
        </w:rPr>
        <w:tab/>
      </w:r>
      <w:r>
        <w:rPr>
          <w:u w:val="single"/>
        </w:rPr>
        <w:tab/>
      </w:r>
    </w:p>
    <w:sectPr w:rsidR="00EC62C5" w:rsidRPr="00EC62C5" w:rsidSect="00495152">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896" w:rsidRDefault="00855896"/>
  </w:endnote>
  <w:endnote w:type="continuationSeparator" w:id="0">
    <w:p w:rsidR="00855896" w:rsidRDefault="00855896"/>
  </w:endnote>
  <w:endnote w:type="continuationNotice" w:id="1">
    <w:p w:rsidR="00855896" w:rsidRDefault="00855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G Times">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1C7078" w:rsidRDefault="00931159" w:rsidP="001C7078">
    <w:pPr>
      <w:pStyle w:val="Footer"/>
      <w:tabs>
        <w:tab w:val="left" w:pos="7826"/>
      </w:tabs>
      <w:rPr>
        <w:b/>
        <w:bCs/>
      </w:rPr>
    </w:pPr>
    <w:sdt>
      <w:sdtPr>
        <w:id w:val="-1948000406"/>
        <w:docPartObj>
          <w:docPartGallery w:val="Page Numbers (Bottom of Page)"/>
          <w:docPartUnique/>
        </w:docPartObj>
      </w:sdtPr>
      <w:sdtEndPr>
        <w:rPr>
          <w:b/>
          <w:bCs/>
          <w:noProof/>
        </w:rPr>
      </w:sdtEndPr>
      <w:sdtContent>
        <w:r w:rsidR="00F436FB" w:rsidRPr="006C2324">
          <w:rPr>
            <w:b/>
            <w:bCs/>
          </w:rPr>
          <w:fldChar w:fldCharType="begin"/>
        </w:r>
        <w:r w:rsidR="00F436FB" w:rsidRPr="006C2324">
          <w:rPr>
            <w:b/>
            <w:bCs/>
          </w:rPr>
          <w:instrText xml:space="preserve"> PAGE   \* MERGEFORMAT </w:instrText>
        </w:r>
        <w:r w:rsidR="00F436FB" w:rsidRPr="006C2324">
          <w:rPr>
            <w:b/>
            <w:bCs/>
          </w:rPr>
          <w:fldChar w:fldCharType="separate"/>
        </w:r>
        <w:r w:rsidR="00DB56BF">
          <w:rPr>
            <w:b/>
            <w:bCs/>
            <w:noProof/>
          </w:rPr>
          <w:t>10</w:t>
        </w:r>
        <w:r w:rsidR="00F436FB" w:rsidRPr="006C2324">
          <w:rPr>
            <w:b/>
            <w:bCs/>
            <w:noProof/>
          </w:rPr>
          <w:fldChar w:fldCharType="end"/>
        </w:r>
      </w:sdtContent>
    </w:sdt>
    <w:r w:rsidR="00F436FB">
      <w:rPr>
        <w:b/>
        <w:bCs/>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9259452"/>
      <w:docPartObj>
        <w:docPartGallery w:val="Page Numbers (Bottom of Page)"/>
        <w:docPartUnique/>
      </w:docPartObj>
    </w:sdtPr>
    <w:sdtEndPr>
      <w:rPr>
        <w:b/>
        <w:bCs/>
        <w:noProof/>
      </w:rPr>
    </w:sdtEndPr>
    <w:sdtContent>
      <w:p w:rsidR="00F436FB" w:rsidRPr="001C7078" w:rsidRDefault="00F436FB" w:rsidP="001C7078">
        <w:pPr>
          <w:pStyle w:val="Footer"/>
          <w:jc w:val="right"/>
          <w:rPr>
            <w:b/>
            <w:bCs/>
          </w:rPr>
        </w:pPr>
        <w:r w:rsidRPr="006C2324">
          <w:rPr>
            <w:b/>
            <w:bCs/>
          </w:rPr>
          <w:fldChar w:fldCharType="begin"/>
        </w:r>
        <w:r w:rsidRPr="006C2324">
          <w:rPr>
            <w:b/>
            <w:bCs/>
          </w:rPr>
          <w:instrText xml:space="preserve"> PAGE   \* MERGEFORMAT </w:instrText>
        </w:r>
        <w:r w:rsidRPr="006C2324">
          <w:rPr>
            <w:b/>
            <w:bCs/>
          </w:rPr>
          <w:fldChar w:fldCharType="separate"/>
        </w:r>
        <w:r w:rsidR="00DB56BF">
          <w:rPr>
            <w:b/>
            <w:bCs/>
            <w:noProof/>
          </w:rPr>
          <w:t>11</w:t>
        </w:r>
        <w:r w:rsidRPr="006C2324">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1159" w:rsidRDefault="009311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C21967" w:rsidRDefault="00F436FB" w:rsidP="00C21967">
    <w:pPr>
      <w:pStyle w:val="Footer"/>
      <w:tabs>
        <w:tab w:val="right" w:pos="9638"/>
      </w:tabs>
      <w:rPr>
        <w:sz w:val="18"/>
      </w:rPr>
    </w:pPr>
    <w:r w:rsidRPr="00C21967">
      <w:rPr>
        <w:b/>
        <w:sz w:val="18"/>
      </w:rPr>
      <w:fldChar w:fldCharType="begin"/>
    </w:r>
    <w:r w:rsidRPr="00C21967">
      <w:rPr>
        <w:b/>
        <w:sz w:val="18"/>
      </w:rPr>
      <w:instrText xml:space="preserve"> PAGE  \* MERGEFORMAT </w:instrText>
    </w:r>
    <w:r w:rsidRPr="00C21967">
      <w:rPr>
        <w:b/>
        <w:sz w:val="18"/>
      </w:rPr>
      <w:fldChar w:fldCharType="separate"/>
    </w:r>
    <w:r w:rsidR="00DB56BF">
      <w:rPr>
        <w:b/>
        <w:noProof/>
        <w:sz w:val="18"/>
      </w:rPr>
      <w:t>22</w:t>
    </w:r>
    <w:r w:rsidRPr="00C2196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C21967" w:rsidRDefault="00F436FB" w:rsidP="00C21967">
    <w:pPr>
      <w:pStyle w:val="Footer"/>
      <w:tabs>
        <w:tab w:val="right" w:pos="9638"/>
      </w:tabs>
      <w:rPr>
        <w:b/>
        <w:sz w:val="18"/>
      </w:rPr>
    </w:pPr>
    <w:r>
      <w:tab/>
    </w:r>
    <w:r w:rsidRPr="00C21967">
      <w:rPr>
        <w:b/>
        <w:sz w:val="18"/>
      </w:rPr>
      <w:fldChar w:fldCharType="begin"/>
    </w:r>
    <w:r w:rsidRPr="00C21967">
      <w:rPr>
        <w:b/>
        <w:sz w:val="18"/>
      </w:rPr>
      <w:instrText xml:space="preserve"> PAGE  \* MERGEFORMAT </w:instrText>
    </w:r>
    <w:r w:rsidRPr="00C21967">
      <w:rPr>
        <w:b/>
        <w:sz w:val="18"/>
      </w:rPr>
      <w:fldChar w:fldCharType="separate"/>
    </w:r>
    <w:r w:rsidR="00DB56BF">
      <w:rPr>
        <w:b/>
        <w:noProof/>
        <w:sz w:val="18"/>
      </w:rPr>
      <w:t>21</w:t>
    </w:r>
    <w:r w:rsidRPr="00C2196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347905"/>
      <w:docPartObj>
        <w:docPartGallery w:val="Page Numbers (Bottom of Page)"/>
        <w:docPartUnique/>
      </w:docPartObj>
    </w:sdtPr>
    <w:sdtEndPr>
      <w:rPr>
        <w:b/>
        <w:bCs/>
        <w:noProof/>
      </w:rPr>
    </w:sdtEndPr>
    <w:sdtContent>
      <w:p w:rsidR="00F436FB" w:rsidRPr="00D85623" w:rsidRDefault="00F436FB" w:rsidP="00FA12C4">
        <w:pPr>
          <w:pStyle w:val="Footer"/>
          <w:jc w:val="right"/>
          <w:rPr>
            <w:b/>
            <w:bCs/>
          </w:rPr>
        </w:pPr>
        <w:r w:rsidRPr="00D85623">
          <w:rPr>
            <w:b/>
            <w:bCs/>
          </w:rPr>
          <w:fldChar w:fldCharType="begin"/>
        </w:r>
        <w:r w:rsidRPr="00D85623">
          <w:rPr>
            <w:b/>
            <w:bCs/>
          </w:rPr>
          <w:instrText xml:space="preserve"> PAGE   \* MERGEFORMAT </w:instrText>
        </w:r>
        <w:r w:rsidRPr="00D85623">
          <w:rPr>
            <w:b/>
            <w:bCs/>
          </w:rPr>
          <w:fldChar w:fldCharType="separate"/>
        </w:r>
        <w:r w:rsidR="00DB56BF">
          <w:rPr>
            <w:b/>
            <w:bCs/>
            <w:noProof/>
          </w:rPr>
          <w:t>12</w:t>
        </w:r>
        <w:r w:rsidRPr="00D85623">
          <w:rPr>
            <w:b/>
            <w:bCs/>
            <w:noProof/>
          </w:rPr>
          <w:fldChar w:fldCharType="end"/>
        </w:r>
      </w:p>
    </w:sdtContent>
  </w:sdt>
  <w:p w:rsidR="00F436FB" w:rsidRPr="00C21967" w:rsidRDefault="00F436FB">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896" w:rsidRPr="000B175B" w:rsidRDefault="00855896" w:rsidP="000B175B">
      <w:pPr>
        <w:tabs>
          <w:tab w:val="right" w:pos="2155"/>
        </w:tabs>
        <w:spacing w:after="80"/>
        <w:ind w:left="680"/>
        <w:rPr>
          <w:u w:val="single"/>
        </w:rPr>
      </w:pPr>
      <w:r>
        <w:rPr>
          <w:u w:val="single"/>
        </w:rPr>
        <w:tab/>
      </w:r>
    </w:p>
  </w:footnote>
  <w:footnote w:type="continuationSeparator" w:id="0">
    <w:p w:rsidR="00855896" w:rsidRPr="00FC68B7" w:rsidRDefault="00855896" w:rsidP="00FC68B7">
      <w:pPr>
        <w:tabs>
          <w:tab w:val="left" w:pos="2155"/>
        </w:tabs>
        <w:spacing w:after="80"/>
        <w:ind w:left="680"/>
        <w:rPr>
          <w:u w:val="single"/>
        </w:rPr>
      </w:pPr>
      <w:r>
        <w:rPr>
          <w:u w:val="single"/>
        </w:rPr>
        <w:tab/>
      </w:r>
    </w:p>
  </w:footnote>
  <w:footnote w:type="continuationNotice" w:id="1">
    <w:p w:rsidR="00855896" w:rsidRDefault="00855896"/>
  </w:footnote>
  <w:footnote w:id="2">
    <w:p w:rsidR="00F436FB" w:rsidRPr="001C4CC8" w:rsidRDefault="00F436FB">
      <w:pPr>
        <w:pStyle w:val="FootnoteText"/>
      </w:pPr>
      <w:r>
        <w:rPr>
          <w:rStyle w:val="FootnoteReference"/>
        </w:rPr>
        <w:tab/>
      </w:r>
      <w:r w:rsidRPr="007F30D8">
        <w:rPr>
          <w:rStyle w:val="FootnoteReference"/>
          <w:sz w:val="20"/>
          <w:vertAlign w:val="baseline"/>
        </w:rPr>
        <w:t>*</w:t>
      </w:r>
      <w:r>
        <w:rPr>
          <w:rStyle w:val="FootnoteReference"/>
          <w:sz w:val="20"/>
          <w:vertAlign w:val="baseline"/>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in order to enhance the performance of vehicles. The present document is submitted in conformity with that mandate.</w:t>
      </w:r>
    </w:p>
  </w:footnote>
  <w:footnote w:id="3">
    <w:p w:rsidR="00F436FB" w:rsidRPr="00855100" w:rsidRDefault="00F436FB" w:rsidP="00855100">
      <w:pPr>
        <w:autoSpaceDE w:val="0"/>
        <w:autoSpaceDN w:val="0"/>
        <w:adjustRightInd w:val="0"/>
        <w:snapToGrid w:val="0"/>
        <w:ind w:left="851" w:right="1134" w:hanging="993"/>
        <w:rPr>
          <w:color w:val="000000"/>
          <w:sz w:val="18"/>
          <w:szCs w:val="18"/>
          <w:lang w:val="x-none" w:eastAsia="de-DE"/>
        </w:rPr>
      </w:pPr>
      <w:r>
        <w:rPr>
          <w:color w:val="000000"/>
          <w:lang w:val="x-none" w:eastAsia="de-DE"/>
        </w:rPr>
        <w:tab/>
      </w:r>
      <w:r w:rsidRPr="006335B5">
        <w:rPr>
          <w:rStyle w:val="FootnoteReference"/>
        </w:rPr>
        <w:footnoteRef/>
      </w:r>
      <w:r>
        <w:rPr>
          <w:color w:val="000000"/>
          <w:lang w:val="x-none" w:eastAsia="de-DE"/>
        </w:rPr>
        <w:tab/>
      </w:r>
      <w:r w:rsidRPr="00A22528">
        <w:rPr>
          <w:color w:val="000000"/>
          <w:sz w:val="18"/>
          <w:szCs w:val="18"/>
          <w:lang w:val="x-none" w:eastAsia="de-DE"/>
        </w:rPr>
        <w:t xml:space="preserve">As defined in the Consolidated Resolution on the Construction of Vehicles (R.E.3), Annex 7 </w:t>
      </w:r>
      <w:r>
        <w:rPr>
          <w:color w:val="000000"/>
          <w:sz w:val="18"/>
          <w:szCs w:val="18"/>
          <w:lang w:val="x-none" w:eastAsia="de-DE"/>
        </w:rPr>
        <w:tab/>
      </w:r>
      <w:r>
        <w:rPr>
          <w:color w:val="000000"/>
          <w:sz w:val="18"/>
          <w:szCs w:val="18"/>
          <w:lang w:val="x-none" w:eastAsia="de-DE"/>
        </w:rPr>
        <w:tab/>
      </w:r>
      <w:r w:rsidRPr="00A22528">
        <w:rPr>
          <w:color w:val="000000"/>
          <w:sz w:val="18"/>
          <w:szCs w:val="18"/>
          <w:lang w:val="x-none" w:eastAsia="de-DE"/>
        </w:rPr>
        <w:t xml:space="preserve">(document </w:t>
      </w:r>
      <w:r w:rsidRPr="00A22528">
        <w:rPr>
          <w:color w:val="000000"/>
          <w:sz w:val="18"/>
          <w:szCs w:val="18"/>
          <w:lang w:eastAsia="de-DE"/>
        </w:rPr>
        <w:t>ECE/</w:t>
      </w:r>
      <w:r w:rsidRPr="00A22528">
        <w:rPr>
          <w:color w:val="000000"/>
          <w:sz w:val="18"/>
          <w:szCs w:val="18"/>
          <w:lang w:val="x-none" w:eastAsia="de-DE"/>
        </w:rPr>
        <w:t>TRANS/WP.29/78/Rev.</w:t>
      </w:r>
      <w:r w:rsidRPr="00A22528">
        <w:rPr>
          <w:color w:val="000000"/>
          <w:sz w:val="18"/>
          <w:szCs w:val="18"/>
          <w:lang w:eastAsia="de-DE"/>
        </w:rPr>
        <w:t>6</w:t>
      </w:r>
      <w:r w:rsidRPr="00A22528">
        <w:rPr>
          <w:color w:val="000000"/>
          <w:sz w:val="18"/>
          <w:szCs w:val="18"/>
          <w:lang w:val="x-none" w:eastAsia="de-DE"/>
        </w:rPr>
        <w:t>).</w:t>
      </w:r>
    </w:p>
  </w:footnote>
  <w:footnote w:id="4">
    <w:p w:rsidR="00F436FB" w:rsidRPr="00855100" w:rsidRDefault="00F436FB" w:rsidP="00855100">
      <w:pPr>
        <w:autoSpaceDE w:val="0"/>
        <w:autoSpaceDN w:val="0"/>
        <w:adjustRightInd w:val="0"/>
        <w:snapToGrid w:val="0"/>
        <w:ind w:left="851" w:right="1134" w:hanging="993"/>
        <w:rPr>
          <w:color w:val="000000"/>
          <w:sz w:val="18"/>
          <w:szCs w:val="18"/>
          <w:lang w:val="x-none" w:eastAsia="de-DE"/>
        </w:rPr>
      </w:pPr>
      <w:r>
        <w:tab/>
      </w:r>
      <w:r>
        <w:rPr>
          <w:rStyle w:val="FootnoteReference"/>
        </w:rPr>
        <w:footnoteRef/>
      </w:r>
      <w:r>
        <w:tab/>
      </w:r>
      <w:r w:rsidRPr="00695C2F">
        <w:rPr>
          <w:color w:val="000000"/>
          <w:sz w:val="18"/>
          <w:szCs w:val="18"/>
          <w:lang w:val="x-none" w:eastAsia="de-DE"/>
        </w:rPr>
        <w:t>Only vehicles with 12 volts electrical systems are considered</w:t>
      </w:r>
      <w:r w:rsidRPr="00B7146D">
        <w:rPr>
          <w:color w:val="000000"/>
          <w:lang w:val="x-none" w:eastAsia="de-DE"/>
        </w:rPr>
        <w:t>.</w:t>
      </w:r>
    </w:p>
  </w:footnote>
  <w:footnote w:id="5">
    <w:p w:rsidR="00F436FB" w:rsidRPr="0074266B" w:rsidRDefault="00F436FB" w:rsidP="00A96016">
      <w:pPr>
        <w:tabs>
          <w:tab w:val="left" w:pos="1418"/>
        </w:tabs>
        <w:spacing w:line="220" w:lineRule="exact"/>
        <w:ind w:left="1276" w:right="1134" w:hanging="425"/>
        <w:rPr>
          <w:sz w:val="18"/>
          <w:szCs w:val="18"/>
        </w:rPr>
      </w:pPr>
      <w:r>
        <w:rPr>
          <w:rStyle w:val="FootnoteReference"/>
        </w:rPr>
        <w:t>3</w:t>
      </w:r>
      <w:r w:rsidRPr="00B7146D">
        <w:rPr>
          <w:bCs/>
        </w:rPr>
        <w:tab/>
      </w:r>
      <w:r w:rsidRPr="00BB4294">
        <w:rPr>
          <w:rStyle w:val="FootnoteTextChar"/>
        </w:rPr>
        <w:t xml:space="preserve">The distinguishing numbers of the Contracting Parties to the 1958 Agreement are reproduced in Annex 3 to the Consolidated Resolution on the Construction of Vehicles (R.E.3), document ECE/TRANS/WP.29/78/Rev. </w:t>
      </w:r>
      <w:r>
        <w:rPr>
          <w:rStyle w:val="FootnoteTextChar"/>
        </w:rPr>
        <w:t>6, Annex 3</w:t>
      </w:r>
      <w:r w:rsidRPr="00BB4294">
        <w:rPr>
          <w:rStyle w:val="FootnoteTextChar"/>
        </w:rPr>
        <w:t xml:space="preserve">- </w:t>
      </w:r>
      <w:hyperlink r:id="rId1" w:history="1">
        <w:r w:rsidRPr="00BB4294">
          <w:rPr>
            <w:rStyle w:val="FootnoteTextChar"/>
          </w:rPr>
          <w:t>www.unece.org/trans/main/wp29/wp29wgs/wp29gen/wp29resolutions.html</w:t>
        </w:r>
      </w:hyperlink>
      <w:r w:rsidRPr="0074266B">
        <w:rPr>
          <w:sz w:val="18"/>
          <w:szCs w:val="18"/>
        </w:rPr>
        <w:t>.</w:t>
      </w:r>
    </w:p>
  </w:footnote>
  <w:footnote w:id="6">
    <w:p w:rsidR="00F436FB" w:rsidRDefault="00F436FB" w:rsidP="0018003C">
      <w:pPr>
        <w:pStyle w:val="FootnoteText"/>
        <w:tabs>
          <w:tab w:val="left" w:pos="567"/>
        </w:tabs>
      </w:pPr>
      <w:r w:rsidRPr="00ED197C">
        <w:tab/>
      </w:r>
      <w:r w:rsidRPr="00ED197C">
        <w:tab/>
      </w:r>
      <w:r w:rsidRPr="00AB40E8">
        <w:rPr>
          <w:vertAlign w:val="superscript"/>
        </w:rPr>
        <w:t>4</w:t>
      </w:r>
      <w:r>
        <w:tab/>
      </w:r>
      <w:r>
        <w:rPr>
          <w:szCs w:val="22"/>
        </w:rPr>
        <w:t>As defined in Annex 8 of UN Regulation No. 13, as amended.</w:t>
      </w:r>
    </w:p>
  </w:footnote>
  <w:footnote w:id="7">
    <w:p w:rsidR="00F436FB" w:rsidRPr="00184F84" w:rsidDel="000D4600" w:rsidRDefault="00F436FB" w:rsidP="000D4600">
      <w:pPr>
        <w:pStyle w:val="FootnoteText"/>
        <w:tabs>
          <w:tab w:val="clear" w:pos="1021"/>
          <w:tab w:val="right" w:pos="993"/>
        </w:tabs>
        <w:ind w:left="567" w:firstLine="0"/>
        <w:rPr>
          <w:del w:id="9" w:author="BENOIT MOREAU - U161387" w:date="2020-02-21T15:50:00Z"/>
          <w:szCs w:val="18"/>
        </w:rPr>
      </w:pPr>
      <w:del w:id="10" w:author="BENOIT MOREAU - U161387" w:date="2020-02-21T15:50:00Z">
        <w:r w:rsidRPr="00A96016" w:rsidDel="000D4600">
          <w:rPr>
            <w:vertAlign w:val="superscript"/>
          </w:rPr>
          <w:delText>5</w:delText>
        </w:r>
        <w:r w:rsidDel="000D4600">
          <w:tab/>
        </w:r>
        <w:r w:rsidRPr="00184F84" w:rsidDel="000D4600">
          <w:rPr>
            <w:szCs w:val="18"/>
          </w:rPr>
          <w:delText xml:space="preserve">As defined in Annex 8 of </w:delText>
        </w:r>
        <w:r w:rsidDel="000D4600">
          <w:rPr>
            <w:szCs w:val="18"/>
          </w:rPr>
          <w:delText>UN</w:delText>
        </w:r>
        <w:r w:rsidRPr="00184F84" w:rsidDel="000D4600">
          <w:rPr>
            <w:szCs w:val="18"/>
          </w:rPr>
          <w:delText xml:space="preserve"> Regulation No. 13, as amended</w:delText>
        </w:r>
        <w:r w:rsidDel="000D4600">
          <w:rPr>
            <w:szCs w:val="18"/>
          </w:rPr>
          <w:tab/>
        </w:r>
        <w:r w:rsidRPr="00184F84" w:rsidDel="000D4600">
          <w:rPr>
            <w:szCs w:val="18"/>
          </w:rPr>
          <w:delText xml:space="preserve"> and which are included in the standard car lighting system need not comply with the operation parameters in paragraph 5.3.1. and shall not be submitted to tests listed under paragraph 5.3.3.</w:delText>
        </w:r>
      </w:del>
    </w:p>
  </w:footnote>
  <w:footnote w:id="8">
    <w:p w:rsidR="00F436FB" w:rsidRPr="002324E2" w:rsidRDefault="00F436FB" w:rsidP="00497629">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9">
    <w:p w:rsidR="00F436FB" w:rsidRPr="002324E2" w:rsidRDefault="00F436FB" w:rsidP="00497629">
      <w:pPr>
        <w:pStyle w:val="FootnoteText"/>
        <w:rPr>
          <w:lang w:val="en-US"/>
        </w:rPr>
      </w:pPr>
      <w:r w:rsidRPr="008C4A36">
        <w:tab/>
      </w:r>
      <w:r>
        <w:rPr>
          <w:rStyle w:val="FootnoteReference"/>
        </w:rPr>
        <w:footnoteRef/>
      </w:r>
      <w:r w:rsidRPr="008C4A36">
        <w:tab/>
        <w:t>Strike out what does not apply.</w:t>
      </w:r>
    </w:p>
  </w:footnote>
  <w:footnote w:id="10">
    <w:p w:rsidR="00F436FB" w:rsidRPr="002324E2" w:rsidRDefault="00F436FB" w:rsidP="00495152">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11">
    <w:p w:rsidR="00F436FB" w:rsidRPr="002324E2" w:rsidRDefault="00F436FB" w:rsidP="00495152">
      <w:pPr>
        <w:pStyle w:val="FootnoteText"/>
        <w:rPr>
          <w:lang w:val="en-US"/>
        </w:rPr>
      </w:pPr>
      <w:r w:rsidRPr="008C4A36">
        <w:tab/>
      </w:r>
      <w:r>
        <w:rPr>
          <w:rStyle w:val="FootnoteReference"/>
        </w:rPr>
        <w:footnoteRef/>
      </w:r>
      <w:r w:rsidRPr="008C4A36">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6C2324" w:rsidRDefault="00F436FB">
    <w:pPr>
      <w:pStyle w:val="Header"/>
      <w:rPr>
        <w:lang w:val="fr-CH"/>
      </w:rPr>
    </w:pPr>
    <w:r>
      <w:rPr>
        <w:lang w:val="fr-CH"/>
      </w:rPr>
      <w:t>ECE/TRANS/WP.29/GRSG/2019/21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Default="00F436FB" w:rsidP="006C2324">
    <w:pPr>
      <w:pStyle w:val="Header"/>
      <w:jc w:val="right"/>
    </w:pPr>
    <w:r>
      <w:rPr>
        <w:lang w:val="fr-CH"/>
      </w:rPr>
      <w:t>ECE/TRANS/WP.29/GRSG/2019/21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CD1" w:rsidRPr="00530CD1" w:rsidRDefault="00530CD1" w:rsidP="00530CD1">
    <w:r>
      <w:t xml:space="preserve">Submitted by the expert from OICA </w:t>
    </w:r>
    <w:r>
      <w:tab/>
    </w:r>
    <w:r>
      <w:tab/>
    </w:r>
    <w:r>
      <w:tab/>
    </w:r>
    <w:r>
      <w:tab/>
    </w:r>
    <w:r>
      <w:tab/>
    </w:r>
    <w:r>
      <w:tab/>
    </w:r>
    <w:r w:rsidRPr="00530CD1">
      <w:rPr>
        <w:b/>
        <w:bCs/>
        <w:u w:val="single"/>
      </w:rPr>
      <w:t>Informal document</w:t>
    </w:r>
    <w:r w:rsidRPr="00530CD1">
      <w:rPr>
        <w:b/>
        <w:bCs/>
      </w:rPr>
      <w:t xml:space="preserve"> </w:t>
    </w:r>
    <w:r w:rsidRPr="00530CD1">
      <w:t>GRSG-118-20</w:t>
    </w:r>
  </w:p>
  <w:p w:rsidR="00530CD1" w:rsidRPr="00530CD1" w:rsidRDefault="00530CD1" w:rsidP="00530CD1">
    <w:pPr>
      <w:pStyle w:val="Header"/>
      <w:ind w:left="6237"/>
      <w:rPr>
        <w:b w:val="0"/>
        <w:bCs/>
      </w:rPr>
    </w:pPr>
    <w:r w:rsidRPr="00530CD1">
      <w:rPr>
        <w:b w:val="0"/>
        <w:bCs/>
      </w:rPr>
      <w:t>(118th GRSG, 15-17 July 2020</w:t>
    </w:r>
  </w:p>
  <w:p w:rsidR="00530CD1" w:rsidRPr="00530CD1" w:rsidRDefault="00530CD1" w:rsidP="00530CD1">
    <w:pPr>
      <w:pStyle w:val="Header"/>
      <w:ind w:left="6237"/>
      <w:rPr>
        <w:b w:val="0"/>
        <w:bCs/>
      </w:rPr>
    </w:pPr>
    <w:r w:rsidRPr="00530CD1">
      <w:rPr>
        <w:b w:val="0"/>
        <w:bCs/>
      </w:rPr>
      <w:t xml:space="preserve">Agenda item </w:t>
    </w:r>
    <w:r w:rsidRPr="00530CD1">
      <w:rPr>
        <w:b w:val="0"/>
        <w:bCs/>
      </w:rPr>
      <w:t>1</w:t>
    </w:r>
    <w:r w:rsidR="00931159">
      <w:rPr>
        <w:b w:val="0"/>
        <w:bCs/>
      </w:rPr>
      <w:t>0</w:t>
    </w:r>
    <w:bookmarkStart w:id="11" w:name="_GoBack"/>
    <w:bookmarkEnd w:id="11"/>
    <w:r w:rsidRPr="00530CD1">
      <w:rPr>
        <w:b w:val="0"/>
        <w:bCs/>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Default="00F436FB">
    <w:pPr>
      <w:pStyle w:val="Header"/>
      <w:rPr>
        <w:rStyle w:val="PageNumber"/>
      </w:rPr>
    </w:pPr>
    <w:r>
      <w:rPr>
        <w:lang w:val="fr-CH"/>
      </w:rPr>
      <w:t>ECE/TRANS/WP.29/GRSG/2019/21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Default="00F436FB" w:rsidP="00EC62C5">
    <w:pPr>
      <w:pStyle w:val="Header"/>
      <w:jc w:val="right"/>
      <w:rPr>
        <w:rStyle w:val="PageNumber"/>
      </w:rPr>
    </w:pPr>
    <w:r>
      <w:rPr>
        <w:lang w:val="fr-CH"/>
      </w:rPr>
      <w:t>ECE/TRANS/WP.29/GRSG/2019/21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C21967" w:rsidRDefault="00931159">
    <w:pPr>
      <w:pStyle w:val="Header"/>
    </w:pPr>
    <w:r>
      <w:fldChar w:fldCharType="begin"/>
    </w:r>
    <w:r>
      <w:instrText xml:space="preserve"> TITLE  \* MERGEFORMAT </w:instrText>
    </w:r>
    <w:r>
      <w:fldChar w:fldCharType="separate"/>
    </w:r>
    <w:r w:rsidR="00F436FB">
      <w:t>ECE/TRANS/WP.29/GRSG/2019/21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C21967" w:rsidRDefault="00931159" w:rsidP="00C21967">
    <w:pPr>
      <w:pStyle w:val="Header"/>
      <w:jc w:val="right"/>
    </w:pPr>
    <w:r>
      <w:fldChar w:fldCharType="begin"/>
    </w:r>
    <w:r>
      <w:instrText xml:space="preserve"> TITLE  \* MERGEFORMAT </w:instrText>
    </w:r>
    <w:r>
      <w:fldChar w:fldCharType="separate"/>
    </w:r>
    <w:r w:rsidR="00F436FB">
      <w:t>ECE/TRANS/WP.29/GRSG/2019/21</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36FB" w:rsidRPr="002B6209" w:rsidRDefault="00F436FB" w:rsidP="00927191">
    <w:pPr>
      <w:pStyle w:val="Header"/>
    </w:pPr>
    <w:r>
      <w:rPr>
        <w:lang w:val="fr-CH"/>
      </w:rPr>
      <w:t>ECE/TRANS/WP.29/GRSG/2019/21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2535879"/>
    <w:multiLevelType w:val="hybridMultilevel"/>
    <w:tmpl w:val="3438CF40"/>
    <w:lvl w:ilvl="0" w:tplc="3F6C7C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D03C9B"/>
    <w:multiLevelType w:val="hybridMultilevel"/>
    <w:tmpl w:val="D3F87300"/>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0B491ADC"/>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5273618"/>
    <w:multiLevelType w:val="hybridMultilevel"/>
    <w:tmpl w:val="0F86E09A"/>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8440"/>
        </w:tabs>
        <w:ind w:left="84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9" w15:restartNumberingAfterBreak="0">
    <w:nsid w:val="20866175"/>
    <w:multiLevelType w:val="hybridMultilevel"/>
    <w:tmpl w:val="909C2FB8"/>
    <w:lvl w:ilvl="0" w:tplc="9C9EBF82">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301246D"/>
    <w:multiLevelType w:val="hybridMultilevel"/>
    <w:tmpl w:val="A64C29C4"/>
    <w:lvl w:ilvl="0" w:tplc="29D67E7A">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24510196"/>
    <w:multiLevelType w:val="hybridMultilevel"/>
    <w:tmpl w:val="F6688736"/>
    <w:lvl w:ilvl="0" w:tplc="2ACAE30C">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266C27DD"/>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12299A"/>
    <w:multiLevelType w:val="hybridMultilevel"/>
    <w:tmpl w:val="401244C2"/>
    <w:lvl w:ilvl="0" w:tplc="4A088630">
      <w:start w:val="1"/>
      <w:numFmt w:val="lowerLetter"/>
      <w:lvlText w:val="(%1)"/>
      <w:lvlJc w:val="left"/>
      <w:pPr>
        <w:ind w:left="1575" w:hanging="360"/>
      </w:pPr>
      <w:rPr>
        <w:rFonts w:hint="default"/>
      </w:r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14" w15:restartNumberingAfterBreak="0">
    <w:nsid w:val="2B692888"/>
    <w:multiLevelType w:val="multilevel"/>
    <w:tmpl w:val="81ECA380"/>
    <w:lvl w:ilvl="0">
      <w:start w:val="1"/>
      <w:numFmt w:val="decimal"/>
      <w:lvlText w:val="%1."/>
      <w:lvlJc w:val="left"/>
      <w:pPr>
        <w:ind w:left="1704" w:hanging="570"/>
      </w:pPr>
      <w:rPr>
        <w:rFonts w:hint="default"/>
      </w:rPr>
    </w:lvl>
    <w:lvl w:ilvl="1">
      <w:start w:val="3"/>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5"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9E84A60"/>
    <w:multiLevelType w:val="hybridMultilevel"/>
    <w:tmpl w:val="116A8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6A61F6"/>
    <w:multiLevelType w:val="hybridMultilevel"/>
    <w:tmpl w:val="AD90154E"/>
    <w:lvl w:ilvl="0" w:tplc="270EB55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46920F0A"/>
    <w:multiLevelType w:val="multilevel"/>
    <w:tmpl w:val="6D6A177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D1258A"/>
    <w:multiLevelType w:val="multilevel"/>
    <w:tmpl w:val="23221814"/>
    <w:lvl w:ilvl="0">
      <w:start w:val="4"/>
      <w:numFmt w:val="decimal"/>
      <w:lvlText w:val="1.%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F900FE4"/>
    <w:multiLevelType w:val="multilevel"/>
    <w:tmpl w:val="A9D6F814"/>
    <w:lvl w:ilvl="0">
      <w:start w:val="1"/>
      <w:numFmt w:val="decimal"/>
      <w:lvlText w:val="1.%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40529E"/>
    <w:multiLevelType w:val="hybridMultilevel"/>
    <w:tmpl w:val="D5B89928"/>
    <w:lvl w:ilvl="0" w:tplc="1B026DCA">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613D2603"/>
    <w:multiLevelType w:val="hybridMultilevel"/>
    <w:tmpl w:val="283AADDC"/>
    <w:lvl w:ilvl="0" w:tplc="7846B922">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2466D4E"/>
    <w:multiLevelType w:val="hybridMultilevel"/>
    <w:tmpl w:val="E75086AC"/>
    <w:lvl w:ilvl="0" w:tplc="A9E64D60">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15:restartNumberingAfterBreak="0">
    <w:nsid w:val="64B6643C"/>
    <w:multiLevelType w:val="hybridMultilevel"/>
    <w:tmpl w:val="2B50E24A"/>
    <w:lvl w:ilvl="0" w:tplc="B5AE44DC">
      <w:start w:val="1"/>
      <w:numFmt w:val="lowerRoman"/>
      <w:lvlText w:val="(%1)"/>
      <w:lvlJc w:val="left"/>
      <w:pPr>
        <w:ind w:left="1716" w:hanging="720"/>
      </w:pPr>
      <w:rPr>
        <w:rFonts w:ascii="Times New Roman" w:eastAsia="Times New Roman" w:hAnsi="Times New Roman" w:cs="Times New Roman"/>
      </w:rPr>
    </w:lvl>
    <w:lvl w:ilvl="1" w:tplc="08090019" w:tentative="1">
      <w:start w:val="1"/>
      <w:numFmt w:val="lowerLetter"/>
      <w:lvlText w:val="%2."/>
      <w:lvlJc w:val="left"/>
      <w:pPr>
        <w:ind w:left="2076" w:hanging="360"/>
      </w:pPr>
    </w:lvl>
    <w:lvl w:ilvl="2" w:tplc="0809001B" w:tentative="1">
      <w:start w:val="1"/>
      <w:numFmt w:val="lowerRoman"/>
      <w:lvlText w:val="%3."/>
      <w:lvlJc w:val="right"/>
      <w:pPr>
        <w:ind w:left="2796" w:hanging="180"/>
      </w:pPr>
    </w:lvl>
    <w:lvl w:ilvl="3" w:tplc="0809000F" w:tentative="1">
      <w:start w:val="1"/>
      <w:numFmt w:val="decimal"/>
      <w:lvlText w:val="%4."/>
      <w:lvlJc w:val="left"/>
      <w:pPr>
        <w:ind w:left="3516" w:hanging="360"/>
      </w:pPr>
    </w:lvl>
    <w:lvl w:ilvl="4" w:tplc="08090019" w:tentative="1">
      <w:start w:val="1"/>
      <w:numFmt w:val="lowerLetter"/>
      <w:lvlText w:val="%5."/>
      <w:lvlJc w:val="left"/>
      <w:pPr>
        <w:ind w:left="4236" w:hanging="360"/>
      </w:pPr>
    </w:lvl>
    <w:lvl w:ilvl="5" w:tplc="0809001B" w:tentative="1">
      <w:start w:val="1"/>
      <w:numFmt w:val="lowerRoman"/>
      <w:lvlText w:val="%6."/>
      <w:lvlJc w:val="right"/>
      <w:pPr>
        <w:ind w:left="4956" w:hanging="180"/>
      </w:pPr>
    </w:lvl>
    <w:lvl w:ilvl="6" w:tplc="0809000F" w:tentative="1">
      <w:start w:val="1"/>
      <w:numFmt w:val="decimal"/>
      <w:lvlText w:val="%7."/>
      <w:lvlJc w:val="left"/>
      <w:pPr>
        <w:ind w:left="5676" w:hanging="360"/>
      </w:pPr>
    </w:lvl>
    <w:lvl w:ilvl="7" w:tplc="08090019" w:tentative="1">
      <w:start w:val="1"/>
      <w:numFmt w:val="lowerLetter"/>
      <w:lvlText w:val="%8."/>
      <w:lvlJc w:val="left"/>
      <w:pPr>
        <w:ind w:left="6396" w:hanging="360"/>
      </w:pPr>
    </w:lvl>
    <w:lvl w:ilvl="8" w:tplc="0809001B" w:tentative="1">
      <w:start w:val="1"/>
      <w:numFmt w:val="lowerRoman"/>
      <w:lvlText w:val="%9."/>
      <w:lvlJc w:val="right"/>
      <w:pPr>
        <w:ind w:left="7116" w:hanging="18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730683"/>
    <w:multiLevelType w:val="hybridMultilevel"/>
    <w:tmpl w:val="1422D456"/>
    <w:lvl w:ilvl="0" w:tplc="13FADE4E">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29"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30" w15:restartNumberingAfterBreak="0">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72BD0077"/>
    <w:multiLevelType w:val="hybridMultilevel"/>
    <w:tmpl w:val="AE58EB8C"/>
    <w:lvl w:ilvl="0" w:tplc="997463A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6"/>
  </w:num>
  <w:num w:numId="4">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
  </w:num>
  <w:num w:numId="6">
    <w:abstractNumId w:val="30"/>
  </w:num>
  <w:num w:numId="7">
    <w:abstractNumId w:val="29"/>
  </w:num>
  <w:num w:numId="8">
    <w:abstractNumId w:val="15"/>
  </w:num>
  <w:num w:numId="9">
    <w:abstractNumId w:val="1"/>
    <w:lvlOverride w:ilvl="0">
      <w:startOverride w:val="1"/>
      <w:lvl w:ilvl="0">
        <w:start w:val="1"/>
        <w:numFmt w:val="decimal"/>
        <w:lvlText w:val="%1."/>
        <w:lvlJc w:val="left"/>
      </w:lvl>
    </w:lvlOverride>
  </w:num>
  <w:num w:numId="10">
    <w:abstractNumId w:val="22"/>
  </w:num>
  <w:num w:numId="11">
    <w:abstractNumId w:val="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9"/>
  </w:num>
  <w:num w:numId="15">
    <w:abstractNumId w:val="18"/>
  </w:num>
  <w:num w:numId="16">
    <w:abstractNumId w:val="14"/>
  </w:num>
  <w:num w:numId="17">
    <w:abstractNumId w:val="9"/>
  </w:num>
  <w:num w:numId="18">
    <w:abstractNumId w:val="5"/>
  </w:num>
  <w:num w:numId="19">
    <w:abstractNumId w:val="12"/>
  </w:num>
  <w:num w:numId="20">
    <w:abstractNumId w:val="16"/>
  </w:num>
  <w:num w:numId="21">
    <w:abstractNumId w:val="17"/>
  </w:num>
  <w:num w:numId="22">
    <w:abstractNumId w:val="11"/>
  </w:num>
  <w:num w:numId="23">
    <w:abstractNumId w:val="26"/>
  </w:num>
  <w:num w:numId="24">
    <w:abstractNumId w:val="25"/>
  </w:num>
  <w:num w:numId="25">
    <w:abstractNumId w:val="2"/>
  </w:num>
  <w:num w:numId="26">
    <w:abstractNumId w:val="10"/>
  </w:num>
  <w:num w:numId="27">
    <w:abstractNumId w:val="23"/>
  </w:num>
  <w:num w:numId="28">
    <w:abstractNumId w:val="4"/>
  </w:num>
  <w:num w:numId="29">
    <w:abstractNumId w:val="28"/>
  </w:num>
  <w:num w:numId="30">
    <w:abstractNumId w:val="13"/>
  </w:num>
  <w:num w:numId="31">
    <w:abstractNumId w:val="24"/>
  </w:num>
  <w:num w:numId="32">
    <w:abstractNumId w:val="31"/>
  </w:num>
  <w:num w:numId="3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oardo Gianotti">
    <w15:presenceInfo w15:providerId="None" w15:userId="Edoardo Gianotti"/>
  </w15:person>
  <w15:person w15:author="BENOIT MOREAU - U161387">
    <w15:presenceInfo w15:providerId="AD" w15:userId="S-1-5-21-1993962763-299502267-1801674531-202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activeWritingStyle w:appName="MSWord" w:lang="fr-FR" w:vendorID="64" w:dllVersion="6" w:nlCheck="1" w:checkStyle="0"/>
  <w:activeWritingStyle w:appName="MSWord" w:lang="fr-CH" w:vendorID="64" w:dllVersion="6" w:nlCheck="1" w:checkStyle="0"/>
  <w:activeWritingStyle w:appName="MSWord" w:lang="es-E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67"/>
    <w:rsid w:val="00002A7D"/>
    <w:rsid w:val="000038A8"/>
    <w:rsid w:val="00005702"/>
    <w:rsid w:val="00005DF3"/>
    <w:rsid w:val="00006790"/>
    <w:rsid w:val="00027624"/>
    <w:rsid w:val="00050F6B"/>
    <w:rsid w:val="000678CD"/>
    <w:rsid w:val="00067B38"/>
    <w:rsid w:val="00072C8C"/>
    <w:rsid w:val="00081CE0"/>
    <w:rsid w:val="00084D30"/>
    <w:rsid w:val="00090320"/>
    <w:rsid w:val="00091D9A"/>
    <w:rsid w:val="000931C0"/>
    <w:rsid w:val="000964D5"/>
    <w:rsid w:val="00097003"/>
    <w:rsid w:val="000A2E09"/>
    <w:rsid w:val="000B175B"/>
    <w:rsid w:val="000B3A0F"/>
    <w:rsid w:val="000B4D4D"/>
    <w:rsid w:val="000D4600"/>
    <w:rsid w:val="000E0415"/>
    <w:rsid w:val="000E3F11"/>
    <w:rsid w:val="000F7715"/>
    <w:rsid w:val="00156B99"/>
    <w:rsid w:val="0016160F"/>
    <w:rsid w:val="00166124"/>
    <w:rsid w:val="0018003C"/>
    <w:rsid w:val="00184DDA"/>
    <w:rsid w:val="00184F84"/>
    <w:rsid w:val="001900CD"/>
    <w:rsid w:val="001A0452"/>
    <w:rsid w:val="001B4B04"/>
    <w:rsid w:val="001B5875"/>
    <w:rsid w:val="001C4B9C"/>
    <w:rsid w:val="001C4CC8"/>
    <w:rsid w:val="001C6663"/>
    <w:rsid w:val="001C7078"/>
    <w:rsid w:val="001C7895"/>
    <w:rsid w:val="001D26DF"/>
    <w:rsid w:val="001F1599"/>
    <w:rsid w:val="001F19C4"/>
    <w:rsid w:val="002043F0"/>
    <w:rsid w:val="00211E0B"/>
    <w:rsid w:val="002253DD"/>
    <w:rsid w:val="00232575"/>
    <w:rsid w:val="00247258"/>
    <w:rsid w:val="00257CAC"/>
    <w:rsid w:val="0026506D"/>
    <w:rsid w:val="0027237A"/>
    <w:rsid w:val="002974E9"/>
    <w:rsid w:val="002A2D17"/>
    <w:rsid w:val="002A306B"/>
    <w:rsid w:val="002A7F94"/>
    <w:rsid w:val="002B109A"/>
    <w:rsid w:val="002B6209"/>
    <w:rsid w:val="002C6D45"/>
    <w:rsid w:val="002D6E53"/>
    <w:rsid w:val="002E1EF4"/>
    <w:rsid w:val="002F046D"/>
    <w:rsid w:val="002F3023"/>
    <w:rsid w:val="00301764"/>
    <w:rsid w:val="0031052E"/>
    <w:rsid w:val="003229D8"/>
    <w:rsid w:val="00336C97"/>
    <w:rsid w:val="00337F88"/>
    <w:rsid w:val="00342432"/>
    <w:rsid w:val="0035223F"/>
    <w:rsid w:val="00352D4B"/>
    <w:rsid w:val="0035638C"/>
    <w:rsid w:val="003A2F25"/>
    <w:rsid w:val="003A46BB"/>
    <w:rsid w:val="003A4EC7"/>
    <w:rsid w:val="003A7295"/>
    <w:rsid w:val="003B1F60"/>
    <w:rsid w:val="003B78EE"/>
    <w:rsid w:val="003C2CC4"/>
    <w:rsid w:val="003D4B23"/>
    <w:rsid w:val="003E278A"/>
    <w:rsid w:val="003F5DC8"/>
    <w:rsid w:val="00403106"/>
    <w:rsid w:val="00407E06"/>
    <w:rsid w:val="00410CAA"/>
    <w:rsid w:val="00413520"/>
    <w:rsid w:val="00413BE5"/>
    <w:rsid w:val="004325CB"/>
    <w:rsid w:val="00440A07"/>
    <w:rsid w:val="00462880"/>
    <w:rsid w:val="0046492B"/>
    <w:rsid w:val="00476F24"/>
    <w:rsid w:val="00495152"/>
    <w:rsid w:val="00497629"/>
    <w:rsid w:val="004A5D33"/>
    <w:rsid w:val="004C55B0"/>
    <w:rsid w:val="004D7DE1"/>
    <w:rsid w:val="004F6BA0"/>
    <w:rsid w:val="00503BEA"/>
    <w:rsid w:val="00530CD1"/>
    <w:rsid w:val="00533616"/>
    <w:rsid w:val="00535ABA"/>
    <w:rsid w:val="0053768B"/>
    <w:rsid w:val="005420F2"/>
    <w:rsid w:val="0054285C"/>
    <w:rsid w:val="00567EB0"/>
    <w:rsid w:val="0057220F"/>
    <w:rsid w:val="00576707"/>
    <w:rsid w:val="00584173"/>
    <w:rsid w:val="00595520"/>
    <w:rsid w:val="005A44B9"/>
    <w:rsid w:val="005B14D3"/>
    <w:rsid w:val="005B1BA0"/>
    <w:rsid w:val="005B3DB3"/>
    <w:rsid w:val="005C0268"/>
    <w:rsid w:val="005D15CA"/>
    <w:rsid w:val="005E1BEF"/>
    <w:rsid w:val="005E3AC8"/>
    <w:rsid w:val="005F08DF"/>
    <w:rsid w:val="005F3066"/>
    <w:rsid w:val="005F3E61"/>
    <w:rsid w:val="00604DDD"/>
    <w:rsid w:val="006115CC"/>
    <w:rsid w:val="00611FC4"/>
    <w:rsid w:val="0061533F"/>
    <w:rsid w:val="006176FB"/>
    <w:rsid w:val="0062330D"/>
    <w:rsid w:val="00630FCB"/>
    <w:rsid w:val="00640B26"/>
    <w:rsid w:val="0065766B"/>
    <w:rsid w:val="00657A31"/>
    <w:rsid w:val="006770B2"/>
    <w:rsid w:val="00683CF9"/>
    <w:rsid w:val="00686A48"/>
    <w:rsid w:val="0068763C"/>
    <w:rsid w:val="0069243F"/>
    <w:rsid w:val="006940E1"/>
    <w:rsid w:val="00695C2F"/>
    <w:rsid w:val="006A3C72"/>
    <w:rsid w:val="006A7392"/>
    <w:rsid w:val="006B03A1"/>
    <w:rsid w:val="006B67D9"/>
    <w:rsid w:val="006C2324"/>
    <w:rsid w:val="006C5535"/>
    <w:rsid w:val="006D0589"/>
    <w:rsid w:val="006E564B"/>
    <w:rsid w:val="006E7154"/>
    <w:rsid w:val="007003CD"/>
    <w:rsid w:val="0070701E"/>
    <w:rsid w:val="00711BD5"/>
    <w:rsid w:val="007156F0"/>
    <w:rsid w:val="0072632A"/>
    <w:rsid w:val="007358E8"/>
    <w:rsid w:val="00736ECE"/>
    <w:rsid w:val="0074266B"/>
    <w:rsid w:val="0074317D"/>
    <w:rsid w:val="0074533B"/>
    <w:rsid w:val="00747DE4"/>
    <w:rsid w:val="007643BC"/>
    <w:rsid w:val="00780C68"/>
    <w:rsid w:val="007959FE"/>
    <w:rsid w:val="00797BAF"/>
    <w:rsid w:val="007A0CF1"/>
    <w:rsid w:val="007B6BA5"/>
    <w:rsid w:val="007C3390"/>
    <w:rsid w:val="007C42D8"/>
    <w:rsid w:val="007C4F4B"/>
    <w:rsid w:val="007D6F65"/>
    <w:rsid w:val="007D7362"/>
    <w:rsid w:val="007F30D8"/>
    <w:rsid w:val="007F5CE2"/>
    <w:rsid w:val="007F6611"/>
    <w:rsid w:val="00801563"/>
    <w:rsid w:val="00810BAC"/>
    <w:rsid w:val="008175E9"/>
    <w:rsid w:val="008242D7"/>
    <w:rsid w:val="0082577B"/>
    <w:rsid w:val="00825CB5"/>
    <w:rsid w:val="008465E5"/>
    <w:rsid w:val="00855100"/>
    <w:rsid w:val="00855896"/>
    <w:rsid w:val="00865AB5"/>
    <w:rsid w:val="00866893"/>
    <w:rsid w:val="00866F02"/>
    <w:rsid w:val="00867D18"/>
    <w:rsid w:val="00871F9A"/>
    <w:rsid w:val="00871FD5"/>
    <w:rsid w:val="0088172E"/>
    <w:rsid w:val="00881EFA"/>
    <w:rsid w:val="008879CB"/>
    <w:rsid w:val="008979B1"/>
    <w:rsid w:val="008A6B25"/>
    <w:rsid w:val="008A6C4F"/>
    <w:rsid w:val="008B389E"/>
    <w:rsid w:val="008C4993"/>
    <w:rsid w:val="008C7382"/>
    <w:rsid w:val="008D045E"/>
    <w:rsid w:val="008D3F25"/>
    <w:rsid w:val="008D4D82"/>
    <w:rsid w:val="008E0E46"/>
    <w:rsid w:val="008E3401"/>
    <w:rsid w:val="008E7116"/>
    <w:rsid w:val="008F143B"/>
    <w:rsid w:val="008F3882"/>
    <w:rsid w:val="008F4B7C"/>
    <w:rsid w:val="00926E47"/>
    <w:rsid w:val="00927191"/>
    <w:rsid w:val="00931159"/>
    <w:rsid w:val="00947162"/>
    <w:rsid w:val="00956D0E"/>
    <w:rsid w:val="009610D0"/>
    <w:rsid w:val="0096375C"/>
    <w:rsid w:val="009662E6"/>
    <w:rsid w:val="009701B5"/>
    <w:rsid w:val="0097095E"/>
    <w:rsid w:val="0098592B"/>
    <w:rsid w:val="00985FC4"/>
    <w:rsid w:val="00990766"/>
    <w:rsid w:val="00991261"/>
    <w:rsid w:val="00992E03"/>
    <w:rsid w:val="009964C4"/>
    <w:rsid w:val="009A7B81"/>
    <w:rsid w:val="009B4636"/>
    <w:rsid w:val="009B7EB7"/>
    <w:rsid w:val="009D01C0"/>
    <w:rsid w:val="009D6A08"/>
    <w:rsid w:val="009E0A16"/>
    <w:rsid w:val="009E6CB7"/>
    <w:rsid w:val="009E7970"/>
    <w:rsid w:val="009F2EAC"/>
    <w:rsid w:val="009F57E3"/>
    <w:rsid w:val="00A10F4F"/>
    <w:rsid w:val="00A11067"/>
    <w:rsid w:val="00A11F0D"/>
    <w:rsid w:val="00A1324B"/>
    <w:rsid w:val="00A14652"/>
    <w:rsid w:val="00A1704A"/>
    <w:rsid w:val="00A22528"/>
    <w:rsid w:val="00A36AC2"/>
    <w:rsid w:val="00A425EB"/>
    <w:rsid w:val="00A72F22"/>
    <w:rsid w:val="00A733BC"/>
    <w:rsid w:val="00A748A6"/>
    <w:rsid w:val="00A76A69"/>
    <w:rsid w:val="00A879A4"/>
    <w:rsid w:val="00A96016"/>
    <w:rsid w:val="00AA0FF8"/>
    <w:rsid w:val="00AB40E8"/>
    <w:rsid w:val="00AC0F2C"/>
    <w:rsid w:val="00AC502A"/>
    <w:rsid w:val="00AC565A"/>
    <w:rsid w:val="00AE1E26"/>
    <w:rsid w:val="00AF58C1"/>
    <w:rsid w:val="00B04A3F"/>
    <w:rsid w:val="00B06643"/>
    <w:rsid w:val="00B15055"/>
    <w:rsid w:val="00B20551"/>
    <w:rsid w:val="00B30179"/>
    <w:rsid w:val="00B31E0B"/>
    <w:rsid w:val="00B33FC7"/>
    <w:rsid w:val="00B369D5"/>
    <w:rsid w:val="00B37B15"/>
    <w:rsid w:val="00B4162A"/>
    <w:rsid w:val="00B45C02"/>
    <w:rsid w:val="00B70B63"/>
    <w:rsid w:val="00B72A1E"/>
    <w:rsid w:val="00B74435"/>
    <w:rsid w:val="00B7681A"/>
    <w:rsid w:val="00B81E12"/>
    <w:rsid w:val="00BA21C3"/>
    <w:rsid w:val="00BA339B"/>
    <w:rsid w:val="00BB23CC"/>
    <w:rsid w:val="00BC1E7E"/>
    <w:rsid w:val="00BC74E9"/>
    <w:rsid w:val="00BE36A9"/>
    <w:rsid w:val="00BE618E"/>
    <w:rsid w:val="00BE7BEC"/>
    <w:rsid w:val="00BF0A5A"/>
    <w:rsid w:val="00BF0E63"/>
    <w:rsid w:val="00BF12A3"/>
    <w:rsid w:val="00BF16D7"/>
    <w:rsid w:val="00BF2373"/>
    <w:rsid w:val="00BF279B"/>
    <w:rsid w:val="00C0380B"/>
    <w:rsid w:val="00C044E2"/>
    <w:rsid w:val="00C048CB"/>
    <w:rsid w:val="00C066F3"/>
    <w:rsid w:val="00C21967"/>
    <w:rsid w:val="00C463DD"/>
    <w:rsid w:val="00C745C3"/>
    <w:rsid w:val="00C8791F"/>
    <w:rsid w:val="00C978F5"/>
    <w:rsid w:val="00CA0484"/>
    <w:rsid w:val="00CA24A4"/>
    <w:rsid w:val="00CB348D"/>
    <w:rsid w:val="00CD46F5"/>
    <w:rsid w:val="00CE4A8F"/>
    <w:rsid w:val="00CF071D"/>
    <w:rsid w:val="00D0123D"/>
    <w:rsid w:val="00D15B04"/>
    <w:rsid w:val="00D2031B"/>
    <w:rsid w:val="00D25FE2"/>
    <w:rsid w:val="00D2672D"/>
    <w:rsid w:val="00D37DA9"/>
    <w:rsid w:val="00D406A7"/>
    <w:rsid w:val="00D42D04"/>
    <w:rsid w:val="00D43252"/>
    <w:rsid w:val="00D44D86"/>
    <w:rsid w:val="00D50B7D"/>
    <w:rsid w:val="00D52012"/>
    <w:rsid w:val="00D704E5"/>
    <w:rsid w:val="00D72727"/>
    <w:rsid w:val="00D85623"/>
    <w:rsid w:val="00D95DA8"/>
    <w:rsid w:val="00D978C6"/>
    <w:rsid w:val="00D97F0C"/>
    <w:rsid w:val="00DA0956"/>
    <w:rsid w:val="00DA357F"/>
    <w:rsid w:val="00DA3E12"/>
    <w:rsid w:val="00DB56BF"/>
    <w:rsid w:val="00DC18AD"/>
    <w:rsid w:val="00DF7CAE"/>
    <w:rsid w:val="00E423C0"/>
    <w:rsid w:val="00E571B8"/>
    <w:rsid w:val="00E6414C"/>
    <w:rsid w:val="00E64C38"/>
    <w:rsid w:val="00E7260F"/>
    <w:rsid w:val="00E8702D"/>
    <w:rsid w:val="00E905F4"/>
    <w:rsid w:val="00E916A9"/>
    <w:rsid w:val="00E916DE"/>
    <w:rsid w:val="00E925AD"/>
    <w:rsid w:val="00E96630"/>
    <w:rsid w:val="00EA3284"/>
    <w:rsid w:val="00EC62C5"/>
    <w:rsid w:val="00ED18DC"/>
    <w:rsid w:val="00ED197C"/>
    <w:rsid w:val="00ED60E5"/>
    <w:rsid w:val="00ED6201"/>
    <w:rsid w:val="00ED7A2A"/>
    <w:rsid w:val="00EF1D7F"/>
    <w:rsid w:val="00EF76AC"/>
    <w:rsid w:val="00F0137E"/>
    <w:rsid w:val="00F04E44"/>
    <w:rsid w:val="00F21786"/>
    <w:rsid w:val="00F25D06"/>
    <w:rsid w:val="00F31CFF"/>
    <w:rsid w:val="00F3742B"/>
    <w:rsid w:val="00F37BA9"/>
    <w:rsid w:val="00F41FDB"/>
    <w:rsid w:val="00F436FB"/>
    <w:rsid w:val="00F50597"/>
    <w:rsid w:val="00F56D63"/>
    <w:rsid w:val="00F609A9"/>
    <w:rsid w:val="00F6480F"/>
    <w:rsid w:val="00F80C99"/>
    <w:rsid w:val="00F867EC"/>
    <w:rsid w:val="00F91B2B"/>
    <w:rsid w:val="00FA12C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85A340"/>
  <w15:docId w15:val="{E9EFCB8E-2B3B-4BE7-B29F-9D1ECD12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semiHidden/>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semiHidden/>
    <w:qFormat/>
    <w:rsid w:val="00E925AD"/>
    <w:pPr>
      <w:spacing w:line="240" w:lineRule="auto"/>
      <w:outlineLvl w:val="5"/>
    </w:pPr>
  </w:style>
  <w:style w:type="paragraph" w:styleId="Heading7">
    <w:name w:val="heading 7"/>
    <w:basedOn w:val="Normal"/>
    <w:next w:val="Normal"/>
    <w:link w:val="Heading7Char"/>
    <w:semiHidden/>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4_GR"/>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rsid w:val="00097003"/>
    <w:rPr>
      <w:sz w:val="18"/>
      <w:lang w:val="en-GB" w:eastAsia="en-US"/>
    </w:rPr>
  </w:style>
  <w:style w:type="character" w:customStyle="1" w:styleId="HeaderChar">
    <w:name w:val="Header Char"/>
    <w:aliases w:val="6_G Char"/>
    <w:basedOn w:val="DefaultParagraphFont"/>
    <w:link w:val="Header"/>
    <w:uiPriority w:val="99"/>
    <w:rsid w:val="0018003C"/>
    <w:rPr>
      <w:b/>
      <w:sz w:val="18"/>
      <w:lang w:val="en-GB"/>
    </w:rPr>
  </w:style>
  <w:style w:type="character" w:customStyle="1" w:styleId="FooterChar">
    <w:name w:val="Footer Char"/>
    <w:aliases w:val="3_G Char"/>
    <w:basedOn w:val="DefaultParagraphFont"/>
    <w:link w:val="Footer"/>
    <w:uiPriority w:val="99"/>
    <w:rsid w:val="0018003C"/>
    <w:rPr>
      <w:sz w:val="16"/>
      <w:lang w:val="en-GB"/>
    </w:rPr>
  </w:style>
  <w:style w:type="character" w:customStyle="1" w:styleId="EndnoteTextChar">
    <w:name w:val="Endnote Text Char"/>
    <w:aliases w:val="2_G Char"/>
    <w:basedOn w:val="DefaultParagraphFont"/>
    <w:link w:val="EndnoteText"/>
    <w:rsid w:val="0018003C"/>
    <w:rPr>
      <w:sz w:val="18"/>
      <w:lang w:val="en-GB"/>
    </w:rPr>
  </w:style>
  <w:style w:type="character" w:customStyle="1" w:styleId="Heading1Char">
    <w:name w:val="Heading 1 Char"/>
    <w:aliases w:val="Table_G Char"/>
    <w:basedOn w:val="DefaultParagraphFont"/>
    <w:link w:val="Heading1"/>
    <w:rsid w:val="0018003C"/>
    <w:rPr>
      <w:lang w:val="en-GB"/>
    </w:rPr>
  </w:style>
  <w:style w:type="character" w:customStyle="1" w:styleId="Heading2Char">
    <w:name w:val="Heading 2 Char"/>
    <w:basedOn w:val="DefaultParagraphFont"/>
    <w:link w:val="Heading2"/>
    <w:rsid w:val="0018003C"/>
    <w:rPr>
      <w:lang w:val="en-GB"/>
    </w:rPr>
  </w:style>
  <w:style w:type="character" w:customStyle="1" w:styleId="Heading3Char">
    <w:name w:val="Heading 3 Char"/>
    <w:basedOn w:val="DefaultParagraphFont"/>
    <w:link w:val="Heading3"/>
    <w:semiHidden/>
    <w:rsid w:val="0018003C"/>
    <w:rPr>
      <w:lang w:val="en-GB"/>
    </w:rPr>
  </w:style>
  <w:style w:type="character" w:customStyle="1" w:styleId="Heading4Char">
    <w:name w:val="Heading 4 Char"/>
    <w:basedOn w:val="DefaultParagraphFont"/>
    <w:link w:val="Heading4"/>
    <w:rsid w:val="0018003C"/>
    <w:rPr>
      <w:lang w:val="en-GB"/>
    </w:rPr>
  </w:style>
  <w:style w:type="character" w:customStyle="1" w:styleId="Heading5Char">
    <w:name w:val="Heading 5 Char"/>
    <w:basedOn w:val="DefaultParagraphFont"/>
    <w:link w:val="Heading5"/>
    <w:rsid w:val="0018003C"/>
    <w:rPr>
      <w:lang w:val="en-GB"/>
    </w:rPr>
  </w:style>
  <w:style w:type="character" w:customStyle="1" w:styleId="Heading6Char">
    <w:name w:val="Heading 6 Char"/>
    <w:basedOn w:val="DefaultParagraphFont"/>
    <w:link w:val="Heading6"/>
    <w:semiHidden/>
    <w:rsid w:val="0018003C"/>
    <w:rPr>
      <w:lang w:val="en-GB"/>
    </w:rPr>
  </w:style>
  <w:style w:type="character" w:customStyle="1" w:styleId="Heading7Char">
    <w:name w:val="Heading 7 Char"/>
    <w:basedOn w:val="DefaultParagraphFont"/>
    <w:link w:val="Heading7"/>
    <w:semiHidden/>
    <w:rsid w:val="0018003C"/>
    <w:rPr>
      <w:lang w:val="en-GB"/>
    </w:rPr>
  </w:style>
  <w:style w:type="character" w:customStyle="1" w:styleId="Heading8Char">
    <w:name w:val="Heading 8 Char"/>
    <w:basedOn w:val="DefaultParagraphFont"/>
    <w:link w:val="Heading8"/>
    <w:rsid w:val="0018003C"/>
    <w:rPr>
      <w:lang w:val="en-GB"/>
    </w:rPr>
  </w:style>
  <w:style w:type="character" w:customStyle="1" w:styleId="Heading9Char">
    <w:name w:val="Heading 9 Char"/>
    <w:basedOn w:val="DefaultParagraphFont"/>
    <w:link w:val="Heading9"/>
    <w:rsid w:val="0018003C"/>
    <w:rPr>
      <w:lang w:val="en-GB"/>
    </w:rPr>
  </w:style>
  <w:style w:type="paragraph" w:styleId="BodyText2">
    <w:name w:val="Body Text 2"/>
    <w:basedOn w:val="Normal"/>
    <w:link w:val="BodyText2Char"/>
    <w:semiHidden/>
    <w:rsid w:val="0018003C"/>
    <w:pPr>
      <w:suppressAutoHyphens w:val="0"/>
      <w:spacing w:line="240" w:lineRule="auto"/>
      <w:jc w:val="center"/>
    </w:pPr>
    <w:rPr>
      <w:rFonts w:ascii="Univers" w:hAnsi="Univers"/>
      <w:b/>
      <w:caps/>
      <w:sz w:val="24"/>
      <w:lang w:eastAsia="en-US"/>
    </w:rPr>
  </w:style>
  <w:style w:type="character" w:customStyle="1" w:styleId="BodyText2Char">
    <w:name w:val="Body Text 2 Char"/>
    <w:basedOn w:val="DefaultParagraphFont"/>
    <w:link w:val="BodyText2"/>
    <w:semiHidden/>
    <w:rsid w:val="0018003C"/>
    <w:rPr>
      <w:rFonts w:ascii="Univers" w:hAnsi="Univers"/>
      <w:b/>
      <w:caps/>
      <w:sz w:val="24"/>
      <w:lang w:val="en-GB" w:eastAsia="en-US"/>
    </w:rPr>
  </w:style>
  <w:style w:type="character" w:styleId="CommentReference">
    <w:name w:val="annotation reference"/>
    <w:basedOn w:val="DefaultParagraphFont"/>
    <w:semiHidden/>
    <w:rsid w:val="0018003C"/>
    <w:rPr>
      <w:sz w:val="16"/>
      <w:szCs w:val="16"/>
    </w:rPr>
  </w:style>
  <w:style w:type="paragraph" w:styleId="CommentText">
    <w:name w:val="annotation text"/>
    <w:basedOn w:val="Normal"/>
    <w:link w:val="CommentTextChar"/>
    <w:semiHidden/>
    <w:rsid w:val="0018003C"/>
    <w:pPr>
      <w:suppressAutoHyphens w:val="0"/>
      <w:spacing w:line="240" w:lineRule="auto"/>
    </w:pPr>
    <w:rPr>
      <w:lang w:eastAsia="en-US"/>
    </w:rPr>
  </w:style>
  <w:style w:type="character" w:customStyle="1" w:styleId="CommentTextChar">
    <w:name w:val="Comment Text Char"/>
    <w:basedOn w:val="DefaultParagraphFont"/>
    <w:link w:val="CommentText"/>
    <w:semiHidden/>
    <w:rsid w:val="0018003C"/>
    <w:rPr>
      <w:lang w:val="en-GB" w:eastAsia="en-US"/>
    </w:rPr>
  </w:style>
  <w:style w:type="paragraph" w:styleId="BodyText">
    <w:name w:val="Body Text"/>
    <w:basedOn w:val="Normal"/>
    <w:link w:val="BodyTextChar"/>
    <w:semiHidden/>
    <w:rsid w:val="0018003C"/>
    <w:pPr>
      <w:suppressAutoHyphens w:val="0"/>
      <w:spacing w:after="60" w:line="240" w:lineRule="auto"/>
    </w:pPr>
    <w:rPr>
      <w:sz w:val="18"/>
      <w:szCs w:val="24"/>
      <w:lang w:eastAsia="en-US"/>
    </w:rPr>
  </w:style>
  <w:style w:type="character" w:customStyle="1" w:styleId="BodyTextChar">
    <w:name w:val="Body Text Char"/>
    <w:basedOn w:val="DefaultParagraphFont"/>
    <w:link w:val="BodyText"/>
    <w:semiHidden/>
    <w:rsid w:val="0018003C"/>
    <w:rPr>
      <w:sz w:val="18"/>
      <w:szCs w:val="24"/>
      <w:lang w:val="en-GB" w:eastAsia="en-US"/>
    </w:rPr>
  </w:style>
  <w:style w:type="paragraph" w:customStyle="1" w:styleId="Level1">
    <w:name w:val="Level 1"/>
    <w:basedOn w:val="Normal"/>
    <w:rsid w:val="0018003C"/>
    <w:pPr>
      <w:widowControl w:val="0"/>
      <w:numPr>
        <w:numId w:val="4"/>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Level2">
    <w:name w:val="Level 2"/>
    <w:basedOn w:val="Normal"/>
    <w:rsid w:val="0018003C"/>
    <w:pPr>
      <w:widowControl w:val="0"/>
      <w:suppressAutoHyphens w:val="0"/>
      <w:autoSpaceDE w:val="0"/>
      <w:autoSpaceDN w:val="0"/>
      <w:adjustRightInd w:val="0"/>
      <w:spacing w:line="240" w:lineRule="auto"/>
      <w:ind w:left="1983" w:hanging="283"/>
    </w:pPr>
    <w:rPr>
      <w:rFonts w:ascii="CG Times" w:hAnsi="CG Times"/>
      <w:sz w:val="24"/>
      <w:szCs w:val="24"/>
      <w:lang w:val="en-US" w:eastAsia="en-US"/>
    </w:rPr>
  </w:style>
  <w:style w:type="paragraph" w:styleId="BodyTextIndent">
    <w:name w:val="Body Text Indent"/>
    <w:basedOn w:val="Normal"/>
    <w:link w:val="BodyTextIndentChar"/>
    <w:semiHidden/>
    <w:rsid w:val="0018003C"/>
    <w:pPr>
      <w:tabs>
        <w:tab w:val="left" w:pos="0"/>
      </w:tabs>
      <w:suppressAutoHyphens w:val="0"/>
      <w:spacing w:after="240" w:line="240" w:lineRule="auto"/>
      <w:ind w:left="1134" w:hanging="1134"/>
    </w:pPr>
    <w:rPr>
      <w:sz w:val="24"/>
      <w:lang w:val="fr-FR" w:eastAsia="en-US"/>
    </w:rPr>
  </w:style>
  <w:style w:type="character" w:customStyle="1" w:styleId="BodyTextIndentChar">
    <w:name w:val="Body Text Indent Char"/>
    <w:basedOn w:val="DefaultParagraphFont"/>
    <w:link w:val="BodyTextIndent"/>
    <w:semiHidden/>
    <w:rsid w:val="0018003C"/>
    <w:rPr>
      <w:sz w:val="24"/>
      <w:lang w:eastAsia="en-US"/>
    </w:rPr>
  </w:style>
  <w:style w:type="character" w:customStyle="1" w:styleId="1">
    <w:name w:val="1"/>
    <w:rsid w:val="0018003C"/>
  </w:style>
  <w:style w:type="paragraph" w:styleId="BodyText3">
    <w:name w:val="Body Text 3"/>
    <w:basedOn w:val="Normal"/>
    <w:link w:val="BodyText3Char"/>
    <w:semiHidden/>
    <w:rsid w:val="0018003C"/>
    <w:pPr>
      <w:tabs>
        <w:tab w:val="left" w:pos="396"/>
        <w:tab w:val="left" w:leader="dot" w:pos="963"/>
        <w:tab w:val="left" w:leader="dot" w:pos="2664"/>
        <w:tab w:val="left" w:pos="4308"/>
        <w:tab w:val="left" w:pos="5725"/>
        <w:tab w:val="left" w:leader="dot" w:pos="8674"/>
      </w:tabs>
      <w:suppressAutoHyphens w:val="0"/>
      <w:spacing w:line="240" w:lineRule="auto"/>
      <w:ind w:right="-1"/>
      <w:jc w:val="both"/>
    </w:pPr>
    <w:rPr>
      <w:sz w:val="24"/>
      <w:szCs w:val="22"/>
      <w:lang w:eastAsia="en-US"/>
    </w:rPr>
  </w:style>
  <w:style w:type="character" w:customStyle="1" w:styleId="BodyText3Char">
    <w:name w:val="Body Text 3 Char"/>
    <w:basedOn w:val="DefaultParagraphFont"/>
    <w:link w:val="BodyText3"/>
    <w:semiHidden/>
    <w:rsid w:val="0018003C"/>
    <w:rPr>
      <w:sz w:val="24"/>
      <w:szCs w:val="22"/>
      <w:lang w:val="en-GB" w:eastAsia="en-US"/>
    </w:rPr>
  </w:style>
  <w:style w:type="paragraph" w:styleId="BodyTextIndent2">
    <w:name w:val="Body Text Indent 2"/>
    <w:basedOn w:val="Normal"/>
    <w:link w:val="BodyTextIndent2Char"/>
    <w:semiHidden/>
    <w:rsid w:val="0018003C"/>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BodyTextIndent2Char">
    <w:name w:val="Body Text Indent 2 Char"/>
    <w:basedOn w:val="DefaultParagraphFont"/>
    <w:link w:val="BodyTextIndent2"/>
    <w:semiHidden/>
    <w:rsid w:val="0018003C"/>
    <w:rPr>
      <w:sz w:val="24"/>
      <w:szCs w:val="22"/>
      <w:lang w:val="en-GB" w:eastAsia="en-US"/>
    </w:rPr>
  </w:style>
  <w:style w:type="paragraph" w:styleId="CommentSubject">
    <w:name w:val="annotation subject"/>
    <w:basedOn w:val="CommentText"/>
    <w:next w:val="CommentText"/>
    <w:link w:val="CommentSubjectChar"/>
    <w:uiPriority w:val="99"/>
    <w:semiHidden/>
    <w:unhideWhenUsed/>
    <w:rsid w:val="0018003C"/>
    <w:rPr>
      <w:b/>
      <w:bCs/>
    </w:rPr>
  </w:style>
  <w:style w:type="character" w:customStyle="1" w:styleId="CommentSubjectChar">
    <w:name w:val="Comment Subject Char"/>
    <w:basedOn w:val="CommentTextChar"/>
    <w:link w:val="CommentSubject"/>
    <w:uiPriority w:val="99"/>
    <w:semiHidden/>
    <w:rsid w:val="0018003C"/>
    <w:rPr>
      <w:b/>
      <w:bCs/>
      <w:lang w:val="en-GB" w:eastAsia="en-US"/>
    </w:rPr>
  </w:style>
  <w:style w:type="paragraph" w:styleId="Revision">
    <w:name w:val="Revision"/>
    <w:hidden/>
    <w:uiPriority w:val="99"/>
    <w:semiHidden/>
    <w:rsid w:val="0018003C"/>
    <w:rPr>
      <w:sz w:val="24"/>
      <w:szCs w:val="24"/>
      <w:lang w:val="en-GB" w:eastAsia="en-US"/>
    </w:rPr>
  </w:style>
  <w:style w:type="paragraph" w:customStyle="1" w:styleId="Formatvorlage1">
    <w:name w:val="Formatvorlage1"/>
    <w:basedOn w:val="Normal"/>
    <w:link w:val="Formatvorlage1Zchn"/>
    <w:qFormat/>
    <w:rsid w:val="0018003C"/>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Formatvorlage1Zchn">
    <w:name w:val="Formatvorlage1 Zchn"/>
    <w:basedOn w:val="DefaultParagraphFont"/>
    <w:link w:val="Formatvorlage1"/>
    <w:rsid w:val="0018003C"/>
    <w:rPr>
      <w:sz w:val="24"/>
      <w:szCs w:val="22"/>
      <w:lang w:val="en-GB" w:eastAsia="en-US"/>
    </w:rPr>
  </w:style>
  <w:style w:type="paragraph" w:styleId="ListParagraph">
    <w:name w:val="List Paragraph"/>
    <w:basedOn w:val="Normal"/>
    <w:uiPriority w:val="34"/>
    <w:qFormat/>
    <w:rsid w:val="0018003C"/>
    <w:pPr>
      <w:suppressAutoHyphens w:val="0"/>
      <w:spacing w:line="240" w:lineRule="auto"/>
      <w:ind w:left="720"/>
      <w:contextualSpacing/>
    </w:pPr>
    <w:rPr>
      <w:sz w:val="24"/>
      <w:szCs w:val="24"/>
      <w:lang w:eastAsia="en-US"/>
    </w:rPr>
  </w:style>
  <w:style w:type="paragraph" w:customStyle="1" w:styleId="Formatvorlage2">
    <w:name w:val="Formatvorlage2"/>
    <w:basedOn w:val="Normal"/>
    <w:link w:val="Formatvorlage2Zchn"/>
    <w:qFormat/>
    <w:rsid w:val="0018003C"/>
    <w:pPr>
      <w:tabs>
        <w:tab w:val="left" w:pos="1700"/>
        <w:tab w:val="left" w:leader="dot" w:pos="1983"/>
        <w:tab w:val="left" w:pos="2493"/>
        <w:tab w:val="left" w:pos="2720"/>
        <w:tab w:val="left" w:leader="dot" w:pos="2890"/>
        <w:tab w:val="right" w:leader="dot" w:pos="8707"/>
      </w:tabs>
      <w:suppressAutoHyphens w:val="0"/>
      <w:spacing w:line="240" w:lineRule="auto"/>
      <w:ind w:left="1701" w:hanging="1701"/>
      <w:jc w:val="both"/>
    </w:pPr>
    <w:rPr>
      <w:b/>
      <w:color w:val="E36C0A" w:themeColor="accent6" w:themeShade="BF"/>
      <w:sz w:val="24"/>
      <w:szCs w:val="22"/>
      <w:lang w:eastAsia="en-US"/>
    </w:rPr>
  </w:style>
  <w:style w:type="character" w:customStyle="1" w:styleId="Formatvorlage2Zchn">
    <w:name w:val="Formatvorlage2 Zchn"/>
    <w:basedOn w:val="DefaultParagraphFont"/>
    <w:link w:val="Formatvorlage2"/>
    <w:rsid w:val="0018003C"/>
    <w:rPr>
      <w:b/>
      <w:color w:val="E36C0A" w:themeColor="accent6" w:themeShade="BF"/>
      <w:sz w:val="24"/>
      <w:szCs w:val="22"/>
      <w:lang w:val="en-GB" w:eastAsia="en-US"/>
    </w:rPr>
  </w:style>
  <w:style w:type="paragraph" w:styleId="TOC1">
    <w:name w:val="toc 1"/>
    <w:basedOn w:val="Normal"/>
    <w:next w:val="Normal"/>
    <w:autoRedefine/>
    <w:uiPriority w:val="39"/>
    <w:unhideWhenUsed/>
    <w:rsid w:val="0018003C"/>
    <w:pPr>
      <w:suppressAutoHyphens w:val="0"/>
      <w:spacing w:after="100" w:line="240" w:lineRule="auto"/>
    </w:pPr>
    <w:rPr>
      <w:sz w:val="24"/>
      <w:szCs w:val="24"/>
      <w:lang w:eastAsia="en-US"/>
    </w:rPr>
  </w:style>
  <w:style w:type="paragraph" w:styleId="TOCHeading">
    <w:name w:val="TOC Heading"/>
    <w:basedOn w:val="Heading1"/>
    <w:next w:val="Normal"/>
    <w:uiPriority w:val="39"/>
    <w:unhideWhenUsed/>
    <w:qFormat/>
    <w:rsid w:val="000B4D4D"/>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eastAsia="en-US"/>
    </w:rPr>
  </w:style>
  <w:style w:type="character" w:customStyle="1" w:styleId="SingleTxtGChar">
    <w:name w:val="_ Single Txt_G Char"/>
    <w:link w:val="SingleTxtG"/>
    <w:qFormat/>
    <w:rsid w:val="003A2F25"/>
    <w:rPr>
      <w:lang w:val="en-GB"/>
    </w:rPr>
  </w:style>
  <w:style w:type="character" w:customStyle="1" w:styleId="HChGChar">
    <w:name w:val="_ H _Ch_G Char"/>
    <w:link w:val="HChG"/>
    <w:rsid w:val="003A2F25"/>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73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0.e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7A747-EA29-4AC9-B35B-370D7255D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24</Pages>
  <Words>6556</Words>
  <Characters>34945</Characters>
  <Application>Microsoft Office Word</Application>
  <DocSecurity>0</DocSecurity>
  <Lines>896</Lines>
  <Paragraphs>568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ECE/TRANS/WP.29/GRSG/2019/21</vt:lpstr>
      <vt:lpstr>ECE/TRANS/WP.29/GRSG/2019/21</vt:lpstr>
    </vt:vector>
  </TitlesOfParts>
  <Company>CSD</Company>
  <LinksUpToDate>false</LinksUpToDate>
  <CharactersWithSpaces>40933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ECE/TRANS/WP.29/GRSG/2019/21</dc:title>
  <dc:creator>Marie-Claude Collet</dc:creator>
  <cp:lastModifiedBy>Edoardo Gianotti</cp:lastModifiedBy>
  <cp:revision>2</cp:revision>
  <cp:lastPrinted>2019-07-19T14:42:00Z</cp:lastPrinted>
  <dcterms:created xsi:type="dcterms:W3CDTF">2020-07-10T09:37:00Z</dcterms:created>
  <dcterms:modified xsi:type="dcterms:W3CDTF">2020-07-10T09:37:00Z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U161387@INETPSA.COM</vt:lpwstr>
  </property>
  <property fmtid="{D5CDD505-2E9C-101B-9397-08002B2CF9AE}" pid="5" name="MSIP_Label_2fd53d93-3f4c-4b90-b511-bd6bdbb4fba9_SetDate">
    <vt:lpwstr>2020-02-21T14:28:16.9770870Z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ies>
</file>