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D1768" w14:textId="609615B7" w:rsidR="005A3C5B" w:rsidRDefault="0056750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EC comments to </w:t>
      </w:r>
      <w:bookmarkStart w:id="0" w:name="_GoBack"/>
      <w:bookmarkEnd w:id="0"/>
      <w:r w:rsidR="00922A8F">
        <w:rPr>
          <w:b/>
          <w:bCs/>
          <w:sz w:val="24"/>
          <w:szCs w:val="24"/>
        </w:rPr>
        <w:t xml:space="preserve">AC.2 </w:t>
      </w:r>
      <w:r w:rsidR="00013E9D" w:rsidRPr="00013E9D">
        <w:rPr>
          <w:b/>
          <w:bCs/>
          <w:sz w:val="24"/>
          <w:szCs w:val="24"/>
        </w:rPr>
        <w:t xml:space="preserve">Priorities, </w:t>
      </w:r>
      <w:proofErr w:type="spellStart"/>
      <w:r w:rsidR="00013E9D" w:rsidRPr="00013E9D">
        <w:rPr>
          <w:b/>
          <w:bCs/>
          <w:sz w:val="24"/>
          <w:szCs w:val="24"/>
        </w:rPr>
        <w:t>recurrents</w:t>
      </w:r>
      <w:proofErr w:type="spellEnd"/>
      <w:r w:rsidR="00013E9D" w:rsidRPr="00013E9D">
        <w:rPr>
          <w:b/>
          <w:bCs/>
          <w:sz w:val="24"/>
          <w:szCs w:val="24"/>
        </w:rPr>
        <w:t xml:space="preserve"> and potential items from the GRPE endorsed during the 80th session</w:t>
      </w:r>
    </w:p>
    <w:p w14:paraId="54D7E19F" w14:textId="77777777" w:rsidR="002A4746" w:rsidRDefault="002A4746">
      <w:pPr>
        <w:rPr>
          <w:b/>
          <w:bCs/>
          <w:sz w:val="24"/>
          <w:szCs w:val="24"/>
        </w:rPr>
      </w:pPr>
    </w:p>
    <w:tbl>
      <w:tblPr>
        <w:tblW w:w="13527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2988"/>
        <w:gridCol w:w="1843"/>
        <w:gridCol w:w="2141"/>
        <w:gridCol w:w="1951"/>
        <w:gridCol w:w="1233"/>
        <w:gridCol w:w="1256"/>
      </w:tblGrid>
      <w:tr w:rsidR="00D234FA" w:rsidRPr="002A4746" w14:paraId="6D51CE16" w14:textId="77777777" w:rsidTr="00231385">
        <w:tc>
          <w:tcPr>
            <w:tcW w:w="21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77FE1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bookmarkStart w:id="1" w:name="_Hlk35880441"/>
            <w:r w:rsidRPr="00A03C7C">
              <w:rPr>
                <w:rFonts w:ascii="&amp;quot" w:eastAsia="DengXian" w:hAnsi="&amp;quot" w:cs="Calibri"/>
                <w:lang w:val="en-US"/>
              </w:rPr>
              <w:t>Priority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1C2E3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 xml:space="preserve">Justification/Background information 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E6AE3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References</w:t>
            </w: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759EF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Allocations/IWGs/TFs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20D00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Timeline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9768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Chair</w:t>
            </w:r>
            <w:r w:rsidR="003D2DA8" w:rsidRPr="00A03C7C">
              <w:rPr>
                <w:rFonts w:ascii="&amp;quot" w:eastAsia="DengXian" w:hAnsi="&amp;quot" w:cs="Calibri"/>
                <w:lang w:val="en-US"/>
              </w:rPr>
              <w:br/>
            </w:r>
            <w:r w:rsidRPr="00A03C7C">
              <w:rPr>
                <w:rFonts w:ascii="&amp;quot" w:eastAsia="DengXian" w:hAnsi="&amp;quot" w:cs="Calibri"/>
                <w:lang w:val="en-US"/>
              </w:rPr>
              <w:t>/sponsor(s)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26BE4" w14:textId="77777777" w:rsidR="002A4746" w:rsidRPr="00A03C7C" w:rsidRDefault="002A4746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Comments</w:t>
            </w:r>
          </w:p>
        </w:tc>
      </w:tr>
      <w:tr w:rsidR="00597A9E" w:rsidRPr="002A4746" w14:paraId="3AE8138A" w14:textId="77777777" w:rsidTr="00231385">
        <w:trPr>
          <w:trHeight w:val="698"/>
        </w:trPr>
        <w:tc>
          <w:tcPr>
            <w:tcW w:w="21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C0E09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</w:rPr>
              <w:t>Improvement of exhaust emissions requirements to ensure real drive performance on the road</w:t>
            </w:r>
          </w:p>
        </w:tc>
        <w:tc>
          <w:tcPr>
            <w:tcW w:w="29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36CC6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Revise technical requirements to allow technological progress, ensure technological neutrality by introducing consistent and long-lasting performance-based emissions measures, at type approval, in use and potentially over the lifetime of the vehicle.  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0CB5C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UNR on RDE</w:t>
            </w:r>
          </w:p>
          <w:p w14:paraId="0D4663B0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B138E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RDE</w:t>
            </w:r>
          </w:p>
          <w:p w14:paraId="06DA0668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472C2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June 2020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37868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EC-JP-KR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F1869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597A9E" w:rsidRPr="002A4746" w14:paraId="42746138" w14:textId="77777777" w:rsidTr="00231385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27317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2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63104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34371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UN GTR on RDE</w:t>
            </w: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097C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RDE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C62B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Jan 2021 (Phase 1)</w:t>
            </w:r>
          </w:p>
          <w:p w14:paraId="7FDE3D94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  <w:p w14:paraId="0BED4E6E" w14:textId="77777777" w:rsidR="00597A9E" w:rsidRPr="00A03C7C" w:rsidRDefault="00107F98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[</w:t>
            </w:r>
            <w:proofErr w:type="spellStart"/>
            <w:r>
              <w:rPr>
                <w:rFonts w:ascii="&amp;quot" w:eastAsia="DengXian" w:hAnsi="&amp;quot" w:cs="Calibri"/>
                <w:lang w:val="en-US"/>
              </w:rPr>
              <w:t>t</w:t>
            </w:r>
            <w:r w:rsidR="00597A9E" w:rsidRPr="00A03C7C">
              <w:rPr>
                <w:rFonts w:ascii="&amp;quot" w:eastAsia="DengXian" w:hAnsi="&amp;quot" w:cs="Calibri"/>
                <w:lang w:val="en-US"/>
              </w:rPr>
              <w:t>bd</w:t>
            </w:r>
            <w:proofErr w:type="spellEnd"/>
            <w:r>
              <w:rPr>
                <w:rFonts w:ascii="&amp;quot" w:eastAsia="DengXian" w:hAnsi="&amp;quot" w:cs="Calibri"/>
                <w:lang w:val="en-US"/>
              </w:rPr>
              <w:t>]</w:t>
            </w:r>
            <w:r w:rsidR="00597A9E" w:rsidRPr="00A03C7C">
              <w:rPr>
                <w:rFonts w:ascii="&amp;quot" w:eastAsia="DengXian" w:hAnsi="&amp;quot" w:cs="Calibri"/>
                <w:lang w:val="en-US"/>
              </w:rPr>
              <w:t xml:space="preserve"> (Phase 2)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68896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EC-JP-KR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2A5EE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597A9E" w:rsidRPr="002A4746" w14:paraId="1912403D" w14:textId="77777777" w:rsidTr="00231385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7F4F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2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AA4A3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AB7C2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08 Series to UN R</w:t>
            </w:r>
            <w:r w:rsidRPr="00A03C7C">
              <w:rPr>
                <w:rFonts w:ascii="&amp;quot" w:eastAsia="DengXian" w:hAnsi="&amp;quot" w:cs="Calibri" w:hint="eastAsia"/>
                <w:lang w:val="en-US"/>
              </w:rPr>
              <w:t>e</w:t>
            </w:r>
            <w:r w:rsidRPr="00A03C7C">
              <w:rPr>
                <w:rFonts w:ascii="&amp;quot" w:eastAsia="DengXian" w:hAnsi="&amp;quot" w:cs="Calibri"/>
                <w:lang w:val="en-US"/>
              </w:rPr>
              <w:t>gulation No. 83</w:t>
            </w: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896AB" w14:textId="2260A47F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del w:id="2" w:author="DILARA Panagiota (GROW)" w:date="2020-06-09T15:32:00Z">
              <w:r w:rsidRPr="00A03C7C" w:rsidDel="00F80555">
                <w:rPr>
                  <w:rFonts w:ascii="&amp;quot" w:eastAsia="DengXian" w:hAnsi="&amp;quot" w:cs="Calibri"/>
                  <w:lang w:val="en-US"/>
                </w:rPr>
                <w:delText xml:space="preserve">IWG on WLTP/ IWG on </w:delText>
              </w:r>
              <w:commentRangeStart w:id="3"/>
              <w:r w:rsidRPr="00A03C7C" w:rsidDel="00F80555">
                <w:rPr>
                  <w:rFonts w:ascii="&amp;quot" w:eastAsia="DengXian" w:hAnsi="&amp;quot" w:cs="Calibri"/>
                  <w:lang w:val="en-US"/>
                </w:rPr>
                <w:delText>RDE</w:delText>
              </w:r>
            </w:del>
            <w:commentRangeEnd w:id="3"/>
            <w:r w:rsidR="00F80555">
              <w:rPr>
                <w:rStyle w:val="CommentReference"/>
              </w:rPr>
              <w:commentReference w:id="3"/>
            </w:r>
            <w:ins w:id="4" w:author="DILARA Panagiota (GROW)" w:date="2020-06-09T15:33:00Z">
              <w:r w:rsidR="00F80555">
                <w:rPr>
                  <w:rFonts w:ascii="&amp;quot" w:eastAsia="DengXian" w:hAnsi="&amp;quot" w:cs="Calibri"/>
                  <w:lang w:val="en-US"/>
                </w:rPr>
                <w:t>GRPE</w:t>
              </w:r>
            </w:ins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0E70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Jan 2021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C33E" w14:textId="77777777" w:rsidR="00597A9E" w:rsidRPr="00A03C7C" w:rsidRDefault="00745D45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del w:id="5" w:author="DILARA Panagiota (GROW)" w:date="2020-06-09T15:31:00Z">
              <w:r w:rsidRPr="00A03C7C" w:rsidDel="00F80555">
                <w:rPr>
                  <w:rFonts w:ascii="&amp;quot" w:eastAsia="DengXian" w:hAnsi="&amp;quot" w:cs="Calibri"/>
                  <w:lang w:val="en-US"/>
                </w:rPr>
                <w:delText>[</w:delText>
              </w:r>
            </w:del>
            <w:r w:rsidR="00597A9E" w:rsidRPr="00A03C7C">
              <w:rPr>
                <w:rFonts w:ascii="&amp;quot" w:eastAsia="DengXian" w:hAnsi="&amp;quot" w:cs="Calibri"/>
                <w:lang w:val="en-US"/>
              </w:rPr>
              <w:t>EC</w:t>
            </w:r>
            <w:del w:id="6" w:author="DILARA Panagiota (GROW)" w:date="2020-06-09T15:31:00Z">
              <w:r w:rsidRPr="00A03C7C" w:rsidDel="00F80555">
                <w:rPr>
                  <w:rFonts w:ascii="&amp;quot" w:eastAsia="DengXian" w:hAnsi="&amp;quot" w:cs="Calibri"/>
                  <w:lang w:val="en-US"/>
                </w:rPr>
                <w:delText>]</w:delText>
              </w:r>
            </w:del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DF239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597A9E" w:rsidRPr="002A4746" w14:paraId="5195FD4E" w14:textId="77777777" w:rsidTr="00231385">
        <w:trPr>
          <w:trHeight w:val="609"/>
        </w:trPr>
        <w:tc>
          <w:tcPr>
            <w:tcW w:w="21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71B3B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</w:rPr>
              <w:t>New propulsion energy</w:t>
            </w:r>
          </w:p>
        </w:tc>
        <w:tc>
          <w:tcPr>
            <w:tcW w:w="29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C93AF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 xml:space="preserve">Develop technical regulation to ensure </w:t>
            </w:r>
            <w:proofErr w:type="gramStart"/>
            <w:r w:rsidRPr="00A03C7C">
              <w:rPr>
                <w:rFonts w:ascii="&amp;quot" w:eastAsia="DengXian" w:hAnsi="&amp;quot" w:cs="Calibri"/>
                <w:lang w:val="en-US"/>
              </w:rPr>
              <w:t>environmentally-friendly</w:t>
            </w:r>
            <w:proofErr w:type="gramEnd"/>
            <w:r w:rsidRPr="00A03C7C">
              <w:rPr>
                <w:rFonts w:ascii="&amp;quot" w:eastAsia="DengXian" w:hAnsi="&amp;quot" w:cs="Calibri"/>
                <w:lang w:val="en-US"/>
              </w:rPr>
              <w:t xml:space="preserve"> and level-playing market introduction of new form of propulsion energy, such as hydrogen and electricity.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A4DC1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UN GTR on DEVP</w:t>
            </w: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5D342" w14:textId="77777777" w:rsidR="00597A9E" w:rsidRPr="00A03C7C" w:rsidRDefault="00597A9E" w:rsidP="00107F98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EVE 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6656A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June 2020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D7691" w14:textId="77777777" w:rsidR="00597A9E" w:rsidRPr="00A03C7C" w:rsidRDefault="00597A9E" w:rsidP="00107F98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US-CAN 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A5119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597A9E" w:rsidRPr="002A4746" w14:paraId="532388A9" w14:textId="77777777" w:rsidTr="00231385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6F48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2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DDBF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7B1E5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UN GTR on in Vehicle Battery durability</w:t>
            </w: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6FEF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EVE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2A8D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June 2021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B62EA" w14:textId="77777777" w:rsidR="00597A9E" w:rsidRDefault="00597A9E" w:rsidP="002A4746">
            <w:pPr>
              <w:spacing w:after="0" w:line="240" w:lineRule="auto"/>
              <w:rPr>
                <w:ins w:id="7" w:author="DILARA Panagiota (GROW)" w:date="2020-06-09T15:31:00Z"/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US-CAN</w:t>
            </w:r>
          </w:p>
          <w:p w14:paraId="2004071E" w14:textId="29BEE732" w:rsidR="00F80555" w:rsidRPr="00A03C7C" w:rsidRDefault="00F80555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ins w:id="8" w:author="DILARA Panagiota (GROW)" w:date="2020-06-09T15:31:00Z">
              <w:r>
                <w:rPr>
                  <w:rFonts w:ascii="&amp;quot" w:eastAsia="DengXian" w:hAnsi="&amp;quot" w:cs="Calibri"/>
                  <w:lang w:val="en-US"/>
                </w:rPr>
                <w:t>Japan, EC, China</w:t>
              </w:r>
            </w:ins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1BD99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597A9E" w:rsidRPr="002A4746" w14:paraId="5EBD1BAD" w14:textId="77777777" w:rsidTr="00231385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E971C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  <w:tc>
          <w:tcPr>
            <w:tcW w:w="29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7CD3D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95C41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Heavy Duty Hybrids</w:t>
            </w: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4DAD7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GRPE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C50E9" w14:textId="77777777" w:rsidR="00597A9E" w:rsidRPr="00A03C7C" w:rsidRDefault="00A03C7C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[2</w:t>
            </w:r>
            <w:r w:rsidR="00597A9E" w:rsidRPr="00A03C7C">
              <w:rPr>
                <w:rFonts w:ascii="&amp;quot" w:eastAsia="DengXian" w:hAnsi="&amp;quot" w:cs="Calibri"/>
                <w:lang w:val="en-US"/>
              </w:rPr>
              <w:t>022</w:t>
            </w:r>
            <w:r>
              <w:rPr>
                <w:rFonts w:ascii="&amp;quot" w:eastAsia="DengXian" w:hAnsi="&amp;quot" w:cs="Calibri"/>
                <w:lang w:val="en-US"/>
              </w:rPr>
              <w:t>]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C1AD" w14:textId="77777777" w:rsidR="00597A9E" w:rsidRPr="00A03C7C" w:rsidRDefault="00107F98" w:rsidP="002A4746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>
              <w:rPr>
                <w:rFonts w:ascii="&amp;quot" w:eastAsia="DengXian" w:hAnsi="&amp;quot" w:cs="Calibri"/>
                <w:lang w:val="en-US"/>
              </w:rPr>
              <w:t>[</w:t>
            </w:r>
            <w:proofErr w:type="spellStart"/>
            <w:r>
              <w:rPr>
                <w:rFonts w:ascii="&amp;quot" w:eastAsia="DengXian" w:hAnsi="&amp;quot" w:cs="Calibri"/>
                <w:lang w:val="en-US"/>
              </w:rPr>
              <w:t>t</w:t>
            </w:r>
            <w:r w:rsidR="00745D45" w:rsidRPr="00A03C7C">
              <w:rPr>
                <w:rFonts w:ascii="&amp;quot" w:eastAsia="DengXian" w:hAnsi="&amp;quot" w:cs="Calibri"/>
                <w:lang w:val="en-US"/>
              </w:rPr>
              <w:t>bd</w:t>
            </w:r>
            <w:proofErr w:type="spellEnd"/>
            <w:r>
              <w:rPr>
                <w:rFonts w:ascii="&amp;quot" w:eastAsia="DengXian" w:hAnsi="&amp;quot" w:cs="Calibri"/>
                <w:lang w:val="en-US"/>
              </w:rPr>
              <w:t>]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AEB2D" w14:textId="77777777" w:rsidR="00597A9E" w:rsidRPr="00A03C7C" w:rsidRDefault="00597A9E" w:rsidP="002A4746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</w:p>
        </w:tc>
      </w:tr>
      <w:tr w:rsidR="003D2DA8" w:rsidRPr="002A4746" w14:paraId="3E134E3C" w14:textId="77777777" w:rsidTr="00231385">
        <w:tc>
          <w:tcPr>
            <w:tcW w:w="21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B9F48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 xml:space="preserve">Particulate </w:t>
            </w:r>
            <w:proofErr w:type="gramStart"/>
            <w:r w:rsidRPr="00A03C7C">
              <w:rPr>
                <w:rFonts w:ascii="&amp;quot" w:eastAsia="DengXian" w:hAnsi="&amp;quot" w:cs="Calibri"/>
                <w:lang w:val="en-US"/>
              </w:rPr>
              <w:t>emissions :</w:t>
            </w:r>
            <w:proofErr w:type="gramEnd"/>
          </w:p>
          <w:p w14:paraId="5F7A420E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Provisions to limit airborne particulates from different sources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4F610" w14:textId="77777777" w:rsidR="003D2DA8" w:rsidRPr="00A03C7C" w:rsidRDefault="003D2DA8" w:rsidP="00D234FA">
            <w:r w:rsidRPr="00A03C7C">
              <w:t>Sub-23 nm exhaust particles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0C1FE" w14:textId="77777777" w:rsidR="003D2DA8" w:rsidRPr="00A03C7C" w:rsidRDefault="003D2DA8" w:rsidP="00D234FA">
            <w:r w:rsidRPr="00A03C7C">
              <w:t>Amendments to UN GTR No. 15</w:t>
            </w: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F029E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</w:rPr>
              <w:t>IWG on PMP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43CF7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June 2021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3BA33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B3B01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 </w:t>
            </w:r>
          </w:p>
        </w:tc>
      </w:tr>
      <w:tr w:rsidR="003D2DA8" w:rsidRPr="002A4746" w14:paraId="73837CF3" w14:textId="77777777" w:rsidTr="00231385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2878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640CF" w14:textId="77777777" w:rsidR="003D2DA8" w:rsidRPr="00A03C7C" w:rsidRDefault="003D2DA8" w:rsidP="00D234FA">
            <w:r w:rsidRPr="00A03C7C">
              <w:t>Brake emissions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2E66" w14:textId="77777777" w:rsidR="003D2DA8" w:rsidRPr="00A03C7C" w:rsidRDefault="003D2DA8" w:rsidP="00D234FA">
            <w:r w:rsidRPr="00A03C7C">
              <w:t>New UN GTR</w:t>
            </w:r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D9CC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PMP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9194F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Jan 2022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CE05D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EC</w:t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2294" w14:textId="77777777" w:rsidR="003D2DA8" w:rsidRPr="00A03C7C" w:rsidRDefault="003D2DA8" w:rsidP="00D234FA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</w:tr>
      <w:tr w:rsidR="003D2DA8" w:rsidRPr="002A4746" w14:paraId="5971536A" w14:textId="77777777" w:rsidTr="00231385">
        <w:tc>
          <w:tcPr>
            <w:tcW w:w="21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D79C8" w14:textId="77777777" w:rsidR="003D2DA8" w:rsidRPr="00A03C7C" w:rsidRDefault="003D2DA8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598BE" w14:textId="77777777" w:rsidR="003D2DA8" w:rsidRPr="00A03C7C" w:rsidRDefault="003D2DA8" w:rsidP="003D2DA8">
            <w:pPr>
              <w:spacing w:before="40" w:after="120"/>
              <w:ind w:right="113"/>
              <w:rPr>
                <w:szCs w:val="18"/>
              </w:rPr>
            </w:pPr>
            <w:r w:rsidRPr="00A03C7C">
              <w:rPr>
                <w:szCs w:val="18"/>
              </w:rPr>
              <w:t>Tyre wear emissions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17583" w14:textId="77777777" w:rsidR="003D2DA8" w:rsidRPr="00A03C7C" w:rsidRDefault="00597A9E" w:rsidP="003D2DA8">
            <w:proofErr w:type="spellStart"/>
            <w:r w:rsidRPr="00A03C7C">
              <w:t>tbd</w:t>
            </w:r>
            <w:proofErr w:type="spellEnd"/>
          </w:p>
        </w:tc>
        <w:tc>
          <w:tcPr>
            <w:tcW w:w="2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D6D1" w14:textId="77777777" w:rsidR="003D2DA8" w:rsidRPr="00A03C7C" w:rsidRDefault="003D2DA8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IWG on PMP / GRPE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DA8E" w14:textId="77777777" w:rsidR="003D2DA8" w:rsidRPr="00A03C7C" w:rsidRDefault="00745D45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commentRangeStart w:id="9"/>
            <w:r w:rsidRPr="00A03C7C">
              <w:rPr>
                <w:rFonts w:ascii="&amp;quot" w:eastAsia="DengXian" w:hAnsi="&amp;quot" w:cs="Calibri"/>
                <w:lang w:val="en-US"/>
              </w:rPr>
              <w:t>[</w:t>
            </w:r>
            <w:r w:rsidR="003D2DA8" w:rsidRPr="00A03C7C">
              <w:rPr>
                <w:rFonts w:ascii="&amp;quot" w:eastAsia="DengXian" w:hAnsi="&amp;quot" w:cs="Calibri"/>
                <w:lang w:val="en-US"/>
              </w:rPr>
              <w:t>June 2023</w:t>
            </w:r>
            <w:r w:rsidRPr="00A03C7C">
              <w:rPr>
                <w:rFonts w:ascii="&amp;quot" w:eastAsia="DengXian" w:hAnsi="&amp;quot" w:cs="Calibri"/>
                <w:lang w:val="en-US"/>
              </w:rPr>
              <w:t>]</w:t>
            </w:r>
            <w:r w:rsidR="003D2DA8" w:rsidRPr="00A03C7C">
              <w:rPr>
                <w:rFonts w:ascii="&amp;quot" w:eastAsia="DengXian" w:hAnsi="&amp;quot" w:cs="Calibri"/>
                <w:lang w:val="en-US"/>
              </w:rPr>
              <w:t xml:space="preserve"> </w:t>
            </w:r>
          </w:p>
        </w:tc>
        <w:tc>
          <w:tcPr>
            <w:tcW w:w="1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5020" w14:textId="77777777" w:rsidR="003D2DA8" w:rsidRPr="00A03C7C" w:rsidRDefault="00745D45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  <w:r w:rsidRPr="00A03C7C">
              <w:rPr>
                <w:rFonts w:ascii="&amp;quot" w:eastAsia="DengXian" w:hAnsi="&amp;quot" w:cs="Calibri"/>
                <w:lang w:val="en-US"/>
              </w:rPr>
              <w:t>[</w:t>
            </w:r>
            <w:r w:rsidR="003D2DA8" w:rsidRPr="00A03C7C">
              <w:rPr>
                <w:rFonts w:ascii="&amp;quot" w:eastAsia="DengXian" w:hAnsi="&amp;quot" w:cs="Calibri"/>
                <w:lang w:val="en-US"/>
              </w:rPr>
              <w:t>EC</w:t>
            </w:r>
            <w:r w:rsidRPr="00A03C7C">
              <w:rPr>
                <w:rFonts w:ascii="&amp;quot" w:eastAsia="DengXian" w:hAnsi="&amp;quot" w:cs="Calibri"/>
                <w:lang w:val="en-US"/>
              </w:rPr>
              <w:t>]</w:t>
            </w:r>
            <w:commentRangeEnd w:id="9"/>
            <w:r w:rsidR="00F80555">
              <w:rPr>
                <w:rStyle w:val="CommentReference"/>
              </w:rPr>
              <w:commentReference w:id="9"/>
            </w:r>
          </w:p>
        </w:tc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D3F6" w14:textId="77777777" w:rsidR="003D2DA8" w:rsidRPr="00A03C7C" w:rsidRDefault="003D2DA8" w:rsidP="003D2DA8">
            <w:pPr>
              <w:spacing w:after="0" w:line="240" w:lineRule="auto"/>
              <w:rPr>
                <w:rFonts w:ascii="&amp;quot" w:eastAsia="DengXian" w:hAnsi="&amp;quot" w:cs="Calibri" w:hint="eastAsia"/>
                <w:lang w:val="en-US"/>
              </w:rPr>
            </w:pPr>
          </w:p>
        </w:tc>
      </w:tr>
      <w:bookmarkEnd w:id="1"/>
    </w:tbl>
    <w:p w14:paraId="6DBF5D82" w14:textId="77777777" w:rsidR="00ED17D0" w:rsidRDefault="00ED17D0" w:rsidP="00543566"/>
    <w:sectPr w:rsidR="00ED17D0" w:rsidSect="005A3C5B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DILARA Panagiota (GROW)" w:date="2020-06-09T15:32:00Z" w:initials="DP(">
    <w:p w14:paraId="455D49C0" w14:textId="6D23AC9B" w:rsidR="00F80555" w:rsidRDefault="00F80555">
      <w:pPr>
        <w:pStyle w:val="CommentText"/>
      </w:pPr>
      <w:r>
        <w:rPr>
          <w:rStyle w:val="CommentReference"/>
        </w:rPr>
        <w:annotationRef/>
      </w:r>
      <w:r>
        <w:t xml:space="preserve">As I understand this will be a submission of the EC and not discussed in IWGs. </w:t>
      </w:r>
    </w:p>
  </w:comment>
  <w:comment w:id="9" w:author="DILARA Panagiota (GROW)" w:date="2020-06-09T15:33:00Z" w:initials="DP(">
    <w:p w14:paraId="709357C7" w14:textId="630C1DED" w:rsidR="00F80555" w:rsidRDefault="00F80555">
      <w:pPr>
        <w:pStyle w:val="CommentText"/>
      </w:pPr>
      <w:r>
        <w:rPr>
          <w:rStyle w:val="CommentReference"/>
        </w:rPr>
        <w:annotationRef/>
      </w:r>
      <w:r>
        <w:t>Still unsure how this can be handled, if no appropriate method has been identified by the PMP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55D49C0" w15:done="0"/>
  <w15:commentEx w15:paraId="709357C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5D49C0" w16cid:durableId="228B2BB4"/>
  <w16cid:commentId w16cid:paraId="709357C7" w16cid:durableId="228B2BB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5BBDA" w14:textId="77777777" w:rsidR="00AE5A71" w:rsidRDefault="00AE5A71" w:rsidP="00ED17D0">
      <w:pPr>
        <w:spacing w:after="0" w:line="240" w:lineRule="auto"/>
      </w:pPr>
      <w:r>
        <w:separator/>
      </w:r>
    </w:p>
  </w:endnote>
  <w:endnote w:type="continuationSeparator" w:id="0">
    <w:p w14:paraId="277B4382" w14:textId="77777777" w:rsidR="00AE5A71" w:rsidRDefault="00AE5A71" w:rsidP="00ED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&amp;quot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345B3" w14:textId="77777777" w:rsidR="00AE5A71" w:rsidRDefault="00AE5A71" w:rsidP="00ED17D0">
      <w:pPr>
        <w:spacing w:after="0" w:line="240" w:lineRule="auto"/>
      </w:pPr>
      <w:r>
        <w:separator/>
      </w:r>
    </w:p>
  </w:footnote>
  <w:footnote w:type="continuationSeparator" w:id="0">
    <w:p w14:paraId="79998561" w14:textId="77777777" w:rsidR="00AE5A71" w:rsidRDefault="00AE5A71" w:rsidP="00ED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0" w:type="auto"/>
      <w:jc w:val="center"/>
      <w:tblLook w:val="04A0" w:firstRow="1" w:lastRow="0" w:firstColumn="1" w:lastColumn="0" w:noHBand="0" w:noVBand="1"/>
    </w:tblPr>
    <w:tblGrid>
      <w:gridCol w:w="8789"/>
      <w:gridCol w:w="4928"/>
    </w:tblGrid>
    <w:tr w:rsidR="00543566" w:rsidRPr="00543566" w14:paraId="0DA65548" w14:textId="77777777" w:rsidTr="00543566">
      <w:trPr>
        <w:jc w:val="center"/>
      </w:trPr>
      <w:tc>
        <w:tcPr>
          <w:tcW w:w="8789" w:type="dxa"/>
          <w:tcBorders>
            <w:top w:val="nil"/>
            <w:left w:val="nil"/>
            <w:bottom w:val="nil"/>
            <w:right w:val="nil"/>
          </w:tcBorders>
        </w:tcPr>
        <w:p w14:paraId="3A529768" w14:textId="2794D13A" w:rsidR="00543566" w:rsidRPr="00543566" w:rsidRDefault="00543566" w:rsidP="00543566">
          <w:pPr>
            <w:spacing w:line="240" w:lineRule="auto"/>
            <w:ind w:left="-105"/>
            <w:rPr>
              <w:rFonts w:eastAsia="MS Mincho"/>
              <w:sz w:val="18"/>
              <w:lang w:eastAsia="en-US"/>
            </w:rPr>
          </w:pPr>
          <w:r w:rsidRPr="00543566">
            <w:rPr>
              <w:rFonts w:eastAsia="MS Mincho"/>
              <w:sz w:val="18"/>
              <w:lang w:eastAsia="en-US"/>
            </w:rPr>
            <w:t xml:space="preserve">Note by </w:t>
          </w:r>
          <w:r w:rsidR="00EC5108">
            <w:rPr>
              <w:rFonts w:eastAsia="MS Mincho"/>
              <w:sz w:val="18"/>
              <w:lang w:eastAsia="en-US"/>
            </w:rPr>
            <w:t xml:space="preserve">the </w:t>
          </w:r>
          <w:r w:rsidR="00567509">
            <w:rPr>
              <w:rFonts w:eastAsia="MS Mincho"/>
              <w:sz w:val="18"/>
              <w:lang w:eastAsia="en-US"/>
            </w:rPr>
            <w:t>expert from the European Commission</w:t>
          </w:r>
        </w:p>
      </w:tc>
      <w:tc>
        <w:tcPr>
          <w:tcW w:w="4928" w:type="dxa"/>
          <w:tcBorders>
            <w:top w:val="nil"/>
            <w:left w:val="nil"/>
            <w:bottom w:val="nil"/>
            <w:right w:val="nil"/>
          </w:tcBorders>
        </w:tcPr>
        <w:p w14:paraId="0D874F45" w14:textId="3161F781" w:rsidR="00543566" w:rsidRPr="00543566" w:rsidRDefault="00543566" w:rsidP="00543566">
          <w:pPr>
            <w:ind w:left="743"/>
            <w:jc w:val="right"/>
            <w:rPr>
              <w:rFonts w:eastAsia="MS Mincho"/>
              <w:lang w:eastAsia="en-US"/>
            </w:rPr>
          </w:pPr>
          <w:r w:rsidRPr="00543566">
            <w:rPr>
              <w:rFonts w:eastAsia="MS Mincho"/>
              <w:u w:val="single"/>
              <w:lang w:eastAsia="en-US"/>
            </w:rPr>
            <w:t>Informal document</w:t>
          </w:r>
          <w:r w:rsidRPr="00543566">
            <w:rPr>
              <w:rFonts w:eastAsia="MS Mincho"/>
              <w:lang w:eastAsia="en-US"/>
            </w:rPr>
            <w:t xml:space="preserve"> </w:t>
          </w:r>
          <w:r w:rsidRPr="00543566">
            <w:rPr>
              <w:rFonts w:eastAsia="MS Mincho"/>
              <w:b/>
              <w:bCs/>
              <w:lang w:eastAsia="en-US"/>
            </w:rPr>
            <w:t>GRPE-8</w:t>
          </w:r>
          <w:r w:rsidR="00EC5108">
            <w:rPr>
              <w:rFonts w:eastAsia="MS Mincho"/>
              <w:b/>
              <w:bCs/>
              <w:lang w:eastAsia="en-US"/>
            </w:rPr>
            <w:t>1</w:t>
          </w:r>
          <w:r w:rsidRPr="00543566">
            <w:rPr>
              <w:rFonts w:eastAsia="MS Mincho"/>
              <w:b/>
              <w:bCs/>
              <w:lang w:eastAsia="en-US"/>
            </w:rPr>
            <w:t>-</w:t>
          </w:r>
          <w:r w:rsidR="00567509">
            <w:rPr>
              <w:rFonts w:eastAsia="MS Mincho"/>
              <w:b/>
              <w:bCs/>
              <w:lang w:eastAsia="en-US"/>
            </w:rPr>
            <w:t>34</w:t>
          </w:r>
        </w:p>
        <w:p w14:paraId="1AF8BF6B" w14:textId="2ED03C67" w:rsidR="00543566" w:rsidRPr="00543566" w:rsidRDefault="00543566" w:rsidP="00543566">
          <w:pPr>
            <w:spacing w:line="240" w:lineRule="auto"/>
            <w:jc w:val="right"/>
            <w:rPr>
              <w:rFonts w:eastAsia="MS Mincho"/>
              <w:sz w:val="18"/>
              <w:szCs w:val="18"/>
              <w:lang w:eastAsia="en-US"/>
            </w:rPr>
          </w:pPr>
          <w:r w:rsidRPr="00543566">
            <w:rPr>
              <w:rFonts w:eastAsia="MS Mincho"/>
              <w:sz w:val="18"/>
              <w:szCs w:val="18"/>
              <w:lang w:eastAsia="en-US"/>
            </w:rPr>
            <w:t>8</w:t>
          </w:r>
          <w:r w:rsidR="00EC5108">
            <w:rPr>
              <w:rFonts w:eastAsia="MS Mincho"/>
              <w:sz w:val="18"/>
              <w:szCs w:val="18"/>
              <w:lang w:eastAsia="en-US"/>
            </w:rPr>
            <w:t>1st</w:t>
          </w:r>
          <w:r w:rsidRPr="00543566">
            <w:rPr>
              <w:rFonts w:eastAsia="MS Mincho"/>
              <w:sz w:val="18"/>
              <w:szCs w:val="18"/>
              <w:lang w:eastAsia="en-US"/>
            </w:rPr>
            <w:t xml:space="preserve"> GRPE, </w:t>
          </w:r>
          <w:r w:rsidR="00EC5108">
            <w:rPr>
              <w:rFonts w:eastAsia="MS Mincho"/>
              <w:sz w:val="18"/>
              <w:szCs w:val="18"/>
              <w:lang w:eastAsia="en-US"/>
            </w:rPr>
            <w:t>9-11</w:t>
          </w:r>
          <w:r w:rsidRPr="00543566">
            <w:rPr>
              <w:rFonts w:eastAsia="MS Mincho"/>
              <w:sz w:val="18"/>
              <w:szCs w:val="18"/>
              <w:lang w:eastAsia="en-US"/>
            </w:rPr>
            <w:t xml:space="preserve"> J</w:t>
          </w:r>
          <w:r w:rsidR="00EC5108">
            <w:rPr>
              <w:rFonts w:eastAsia="MS Mincho"/>
              <w:sz w:val="18"/>
              <w:szCs w:val="18"/>
              <w:lang w:eastAsia="en-US"/>
            </w:rPr>
            <w:t>une</w:t>
          </w:r>
          <w:r w:rsidRPr="00543566">
            <w:rPr>
              <w:rFonts w:eastAsia="MS Mincho"/>
              <w:sz w:val="18"/>
              <w:szCs w:val="18"/>
              <w:lang w:eastAsia="en-US"/>
            </w:rPr>
            <w:t xml:space="preserve"> 2020</w:t>
          </w:r>
        </w:p>
        <w:p w14:paraId="53D42BEF" w14:textId="77777777" w:rsidR="00543566" w:rsidRPr="00543566" w:rsidRDefault="00543566" w:rsidP="00543566">
          <w:pPr>
            <w:spacing w:line="240" w:lineRule="auto"/>
            <w:ind w:left="1691"/>
            <w:jc w:val="right"/>
            <w:rPr>
              <w:rFonts w:eastAsia="MS Mincho"/>
              <w:sz w:val="18"/>
              <w:lang w:eastAsia="en-US"/>
            </w:rPr>
          </w:pPr>
          <w:r w:rsidRPr="00543566">
            <w:rPr>
              <w:rFonts w:eastAsia="MS Mincho"/>
              <w:sz w:val="18"/>
              <w:szCs w:val="18"/>
              <w:lang w:eastAsia="en-US"/>
            </w:rPr>
            <w:t>Agenda item 13</w:t>
          </w:r>
        </w:p>
      </w:tc>
    </w:tr>
  </w:tbl>
  <w:p w14:paraId="41225C62" w14:textId="77777777" w:rsidR="00543566" w:rsidRPr="00543566" w:rsidRDefault="00543566" w:rsidP="00543566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LARA Panagiota (GROW)">
    <w15:presenceInfo w15:providerId="AD" w15:userId="S-1-5-21-1606980848-2025429265-839522115-254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5B"/>
    <w:rsid w:val="00013E9D"/>
    <w:rsid w:val="00041108"/>
    <w:rsid w:val="00107F98"/>
    <w:rsid w:val="0022150D"/>
    <w:rsid w:val="00231385"/>
    <w:rsid w:val="0025696A"/>
    <w:rsid w:val="00296C7E"/>
    <w:rsid w:val="002A4746"/>
    <w:rsid w:val="003D2DA8"/>
    <w:rsid w:val="004E1887"/>
    <w:rsid w:val="005266C0"/>
    <w:rsid w:val="00540BC7"/>
    <w:rsid w:val="00543566"/>
    <w:rsid w:val="00567509"/>
    <w:rsid w:val="00597A9E"/>
    <w:rsid w:val="005A3C5B"/>
    <w:rsid w:val="005A5036"/>
    <w:rsid w:val="005F5CBC"/>
    <w:rsid w:val="00745D45"/>
    <w:rsid w:val="0078036E"/>
    <w:rsid w:val="0082525E"/>
    <w:rsid w:val="00922A8F"/>
    <w:rsid w:val="00A03C7C"/>
    <w:rsid w:val="00A57918"/>
    <w:rsid w:val="00AE5A71"/>
    <w:rsid w:val="00B1728E"/>
    <w:rsid w:val="00B56C3F"/>
    <w:rsid w:val="00B61E83"/>
    <w:rsid w:val="00B74E6E"/>
    <w:rsid w:val="00B85649"/>
    <w:rsid w:val="00C335AB"/>
    <w:rsid w:val="00C33913"/>
    <w:rsid w:val="00CA61A9"/>
    <w:rsid w:val="00D234FA"/>
    <w:rsid w:val="00D95377"/>
    <w:rsid w:val="00EC5108"/>
    <w:rsid w:val="00ED17D0"/>
    <w:rsid w:val="00ED4AFC"/>
    <w:rsid w:val="00F23DF6"/>
    <w:rsid w:val="00F6475C"/>
    <w:rsid w:val="00F80555"/>
    <w:rsid w:val="00F95BDE"/>
    <w:rsid w:val="00FB27F4"/>
    <w:rsid w:val="00FB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FDD81E3"/>
  <w15:chartTrackingRefBased/>
  <w15:docId w15:val="{216942D0-FF4B-4B99-AF1D-E3A64478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7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7D0"/>
  </w:style>
  <w:style w:type="paragraph" w:styleId="Footer">
    <w:name w:val="footer"/>
    <w:basedOn w:val="Normal"/>
    <w:link w:val="FooterChar"/>
    <w:uiPriority w:val="99"/>
    <w:unhideWhenUsed/>
    <w:rsid w:val="00ED17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7D0"/>
  </w:style>
  <w:style w:type="paragraph" w:styleId="BalloonText">
    <w:name w:val="Balloon Text"/>
    <w:basedOn w:val="Normal"/>
    <w:link w:val="BalloonTextChar"/>
    <w:uiPriority w:val="99"/>
    <w:semiHidden/>
    <w:unhideWhenUsed/>
    <w:rsid w:val="00C33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5A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rsid w:val="00543566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0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0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05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5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3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November 2019</dc:creator>
  <cp:keywords/>
  <dc:description/>
  <cp:lastModifiedBy>Francois Cuenot</cp:lastModifiedBy>
  <cp:revision>6</cp:revision>
  <cp:lastPrinted>2019-12-10T14:27:00Z</cp:lastPrinted>
  <dcterms:created xsi:type="dcterms:W3CDTF">2020-05-07T14:54:00Z</dcterms:created>
  <dcterms:modified xsi:type="dcterms:W3CDTF">2020-06-10T07:52:00Z</dcterms:modified>
</cp:coreProperties>
</file>