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2E1AD2" w:rsidP="002E1AD2">
            <w:pPr>
              <w:jc w:val="right"/>
            </w:pPr>
            <w:r w:rsidRPr="002E1AD2">
              <w:rPr>
                <w:sz w:val="40"/>
              </w:rPr>
              <w:t>ECE</w:t>
            </w:r>
            <w:r>
              <w:t>/CTCS/WP.7/2018/17</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en-US" w:eastAsia="zh-CN"/>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194426" w:rsidRPr="00B90747" w:rsidRDefault="00194426" w:rsidP="002E1AD2">
            <w:pPr>
              <w:spacing w:before="240" w:line="240" w:lineRule="exact"/>
              <w:rPr>
                <w:b/>
                <w:bCs/>
                <w:color w:val="FF0000"/>
              </w:rPr>
            </w:pPr>
            <w:r w:rsidRPr="00B90747">
              <w:rPr>
                <w:b/>
                <w:bCs/>
                <w:color w:val="FF0000"/>
              </w:rPr>
              <w:t xml:space="preserve">POST SESSION DOCUMENT </w:t>
            </w:r>
          </w:p>
          <w:p w:rsidR="009E6CB7" w:rsidRDefault="002E1AD2" w:rsidP="002E1AD2">
            <w:pPr>
              <w:spacing w:before="240" w:line="240" w:lineRule="exact"/>
            </w:pPr>
            <w:r>
              <w:t>Distr.: General</w:t>
            </w:r>
          </w:p>
          <w:p w:rsidR="002E1AD2" w:rsidRDefault="002A3B69" w:rsidP="002E1AD2">
            <w:pPr>
              <w:spacing w:line="240" w:lineRule="exact"/>
            </w:pPr>
            <w:r>
              <w:t>3 September</w:t>
            </w:r>
            <w:r w:rsidR="002E1AD2">
              <w:t xml:space="preserve"> 2018</w:t>
            </w:r>
          </w:p>
          <w:p w:rsidR="002E1AD2" w:rsidRDefault="002E1AD2" w:rsidP="002E1AD2">
            <w:pPr>
              <w:spacing w:line="240" w:lineRule="exact"/>
            </w:pPr>
          </w:p>
          <w:p w:rsidR="002E1AD2" w:rsidRDefault="002E1AD2" w:rsidP="002E1AD2">
            <w:pPr>
              <w:spacing w:line="240" w:lineRule="exact"/>
            </w:pPr>
            <w:r>
              <w:t>Original: English</w:t>
            </w:r>
          </w:p>
        </w:tc>
      </w:tr>
    </w:tbl>
    <w:p w:rsidR="002E1AD2" w:rsidRDefault="002E1AD2" w:rsidP="00B42394">
      <w:pPr>
        <w:spacing w:before="120"/>
        <w:rPr>
          <w:b/>
          <w:sz w:val="28"/>
          <w:szCs w:val="28"/>
        </w:rPr>
      </w:pPr>
      <w:r w:rsidRPr="00832334">
        <w:rPr>
          <w:b/>
          <w:sz w:val="28"/>
          <w:szCs w:val="28"/>
        </w:rPr>
        <w:t>Economic Commission for Europe</w:t>
      </w:r>
    </w:p>
    <w:p w:rsidR="002E1AD2" w:rsidRPr="00481423" w:rsidRDefault="002E1AD2" w:rsidP="00B42394">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2E1AD2" w:rsidRPr="002F2B7D" w:rsidRDefault="002E1AD2" w:rsidP="00B42394">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2E1AD2" w:rsidRPr="00746EE9" w:rsidRDefault="002E1AD2" w:rsidP="002E1AD2">
      <w:pPr>
        <w:spacing w:before="120"/>
        <w:rPr>
          <w:b/>
          <w:bCs/>
        </w:rPr>
      </w:pPr>
      <w:r>
        <w:rPr>
          <w:b/>
          <w:bCs/>
        </w:rPr>
        <w:t xml:space="preserve">Seventy-fourth </w:t>
      </w:r>
      <w:r w:rsidRPr="00746EE9">
        <w:rPr>
          <w:b/>
          <w:bCs/>
        </w:rPr>
        <w:t>session</w:t>
      </w:r>
    </w:p>
    <w:p w:rsidR="002E1AD2" w:rsidRPr="00746EE9" w:rsidRDefault="002E1AD2" w:rsidP="002E1AD2">
      <w:r w:rsidRPr="00746EE9">
        <w:t xml:space="preserve">Geneva, </w:t>
      </w:r>
      <w:r>
        <w:t>12-14 November 2018</w:t>
      </w:r>
    </w:p>
    <w:p w:rsidR="002E1AD2" w:rsidRDefault="002E1AD2" w:rsidP="002E1AD2">
      <w:r>
        <w:t>Item 10 of the provisional agenda</w:t>
      </w:r>
    </w:p>
    <w:p w:rsidR="002E1AD2" w:rsidRPr="002E1AD2" w:rsidRDefault="002E1AD2" w:rsidP="00595520">
      <w:pPr>
        <w:rPr>
          <w:b/>
          <w:bCs/>
        </w:rPr>
      </w:pPr>
      <w:r w:rsidRPr="002E1AD2">
        <w:rPr>
          <w:b/>
          <w:bCs/>
        </w:rPr>
        <w:t xml:space="preserve">Specialized Section on Standardization </w:t>
      </w:r>
    </w:p>
    <w:p w:rsidR="001C6663" w:rsidRPr="002E1AD2" w:rsidRDefault="002E1AD2" w:rsidP="00595520">
      <w:pPr>
        <w:rPr>
          <w:b/>
          <w:bCs/>
        </w:rPr>
      </w:pPr>
      <w:r w:rsidRPr="002E1AD2">
        <w:rPr>
          <w:b/>
          <w:bCs/>
        </w:rPr>
        <w:t>of Dry and Dried Produce</w:t>
      </w:r>
    </w:p>
    <w:p w:rsidR="00194426" w:rsidRDefault="002E1AD2" w:rsidP="002E1AD2">
      <w:pPr>
        <w:pStyle w:val="HChG"/>
      </w:pPr>
      <w:r w:rsidRPr="00787B19">
        <w:tab/>
      </w:r>
      <w:r w:rsidR="00194426">
        <w:tab/>
      </w:r>
      <w:r w:rsidR="00194426" w:rsidRPr="00194426">
        <w:rPr>
          <w:color w:val="FF0000"/>
        </w:rPr>
        <w:t xml:space="preserve">POST SESSION DOCUMENT – 2 JULY 2019 </w:t>
      </w:r>
    </w:p>
    <w:p w:rsidR="002E1AD2" w:rsidRPr="00986F8B" w:rsidRDefault="00194426" w:rsidP="002E1AD2">
      <w:pPr>
        <w:pStyle w:val="HChG"/>
        <w:rPr>
          <w:color w:val="FF0000"/>
        </w:rPr>
      </w:pPr>
      <w:r>
        <w:tab/>
      </w:r>
      <w:r w:rsidR="002E1AD2" w:rsidRPr="00787B19">
        <w:tab/>
      </w:r>
      <w:r w:rsidR="002E1AD2">
        <w:t xml:space="preserve">Dried Melons  </w:t>
      </w:r>
    </w:p>
    <w:p w:rsidR="002E1AD2" w:rsidRDefault="002E1AD2" w:rsidP="002E1AD2">
      <w:pPr>
        <w:pStyle w:val="H1G"/>
      </w:pPr>
      <w:r>
        <w:tab/>
      </w:r>
      <w:r>
        <w:tab/>
      </w:r>
      <w:del w:id="0" w:author="Liliana Annovazzi-Jakab" w:date="2019-07-02T14:44:00Z">
        <w:r w:rsidDel="00B902D9">
          <w:delText>Submitted by the secretariat</w:delText>
        </w:r>
      </w:del>
      <w:bookmarkStart w:id="1" w:name="_GoBack"/>
      <w:bookmarkEnd w:id="1"/>
    </w:p>
    <w:p w:rsidR="002E1AD2" w:rsidRDefault="002E1AD2" w:rsidP="002E1AD2">
      <w:pPr>
        <w:pStyle w:val="SingleTxtG"/>
      </w:pPr>
      <w:del w:id="2" w:author="Liliana Annovazzi-Jakab" w:date="2019-07-02T14:44:00Z">
        <w:r w:rsidRPr="004871BE" w:rsidDel="00B902D9">
          <w:delText>Th</w:delText>
        </w:r>
        <w:r w:rsidDel="00B902D9">
          <w:delText>e</w:delText>
        </w:r>
        <w:r w:rsidRPr="004871BE" w:rsidDel="00B902D9">
          <w:delText xml:space="preserve"> following document </w:delText>
        </w:r>
        <w:r w:rsidDel="00B902D9">
          <w:delText xml:space="preserve">is submitted to the Working </w:delText>
        </w:r>
        <w:bookmarkStart w:id="3" w:name="_Hlk522175872"/>
        <w:r w:rsidR="00CD352A" w:rsidDel="00B902D9">
          <w:delText xml:space="preserve">Party </w:delText>
        </w:r>
        <w:r w:rsidDel="00B902D9">
          <w:delText xml:space="preserve">for adoption as a Recommendation for </w:delText>
        </w:r>
        <w:r w:rsidRPr="002274BA" w:rsidDel="00B902D9">
          <w:delText xml:space="preserve">Dried Melons </w:delText>
        </w:r>
        <w:r w:rsidDel="00B902D9">
          <w:delText xml:space="preserve">for a 1-year trial period. Provisions placed in square brackets indicate text for consultation during the trial period. </w:delText>
        </w:r>
        <w:bookmarkEnd w:id="3"/>
        <w:r w:rsidDel="00B902D9">
          <w:delText xml:space="preserve">The document is prepared according to </w:delText>
        </w:r>
        <w:bookmarkStart w:id="4" w:name="_Hlk523412460"/>
        <w:r w:rsidRPr="003F02FB" w:rsidDel="00B902D9">
          <w:delText>ECE/CTCS</w:delText>
        </w:r>
        <w:r w:rsidDel="00B902D9">
          <w:delText>/</w:delText>
        </w:r>
        <w:r w:rsidRPr="007B22A5" w:rsidDel="00B902D9">
          <w:delText>2017/10 section II c and ECE/CTCS/2018/2 section VII a</w:delText>
        </w:r>
      </w:del>
      <w:r>
        <w:t>.</w:t>
      </w:r>
      <w:bookmarkEnd w:id="4"/>
    </w:p>
    <w:p w:rsidR="002E1AD2" w:rsidRDefault="002E1AD2" w:rsidP="002E1AD2">
      <w:pPr>
        <w:pStyle w:val="SingleTxtG"/>
      </w:pPr>
    </w:p>
    <w:p w:rsidR="002E1AD2" w:rsidRDefault="002E1AD2">
      <w:pPr>
        <w:suppressAutoHyphens w:val="0"/>
        <w:spacing w:line="240" w:lineRule="auto"/>
      </w:pPr>
      <w:r>
        <w:br w:type="page"/>
      </w:r>
    </w:p>
    <w:p w:rsidR="002E1AD2" w:rsidRPr="009A01A8" w:rsidRDefault="001D5ECE" w:rsidP="001D5ECE">
      <w:pPr>
        <w:pStyle w:val="HChG"/>
      </w:pPr>
      <w:r>
        <w:lastRenderedPageBreak/>
        <w:tab/>
      </w:r>
      <w:r w:rsidR="002E1AD2" w:rsidRPr="009A01A8">
        <w:t>I.</w:t>
      </w:r>
      <w:r>
        <w:tab/>
      </w:r>
      <w:r w:rsidR="002E1AD2" w:rsidRPr="001D5ECE">
        <w:t>Definition</w:t>
      </w:r>
      <w:r w:rsidR="002E1AD2" w:rsidRPr="009A01A8">
        <w:t xml:space="preserve"> of produce</w:t>
      </w:r>
    </w:p>
    <w:p w:rsidR="002E1AD2" w:rsidRPr="001D5ECE" w:rsidRDefault="002E1AD2" w:rsidP="001D5ECE">
      <w:pPr>
        <w:pStyle w:val="SingleTxtG"/>
      </w:pPr>
      <w:r w:rsidRPr="001D5ECE">
        <w:t xml:space="preserve">This standard applies to dried melons of varieties (cultivars) grown from </w:t>
      </w:r>
      <w:r w:rsidRPr="00906D2E">
        <w:rPr>
          <w:i/>
          <w:iCs/>
        </w:rPr>
        <w:t xml:space="preserve">Cucumis </w:t>
      </w:r>
      <w:proofErr w:type="spellStart"/>
      <w:r w:rsidRPr="00906D2E">
        <w:rPr>
          <w:i/>
          <w:iCs/>
        </w:rPr>
        <w:t>melo</w:t>
      </w:r>
      <w:proofErr w:type="spellEnd"/>
      <w:r w:rsidRPr="001D5ECE">
        <w:t xml:space="preserve"> L., intended for direct consumption or for food when intended to be mixed with other products for direct consumption without further processing.  </w:t>
      </w:r>
      <w:r w:rsidRPr="00986F8B">
        <w:rPr>
          <w:color w:val="FF0000"/>
        </w:rPr>
        <w:t>Th</w:t>
      </w:r>
      <w:ins w:id="5" w:author="ONU" w:date="2019-06-24T12:32:00Z">
        <w:r w:rsidR="00F661F1" w:rsidRPr="00986F8B">
          <w:rPr>
            <w:color w:val="FF0000"/>
          </w:rPr>
          <w:t>is</w:t>
        </w:r>
        <w:r w:rsidR="00F661F1">
          <w:t xml:space="preserve"> </w:t>
        </w:r>
      </w:ins>
      <w:del w:id="6" w:author="ONU" w:date="2019-06-24T12:32:00Z">
        <w:r w:rsidRPr="001D5ECE" w:rsidDel="00F661F1">
          <w:delText xml:space="preserve">e given </w:delText>
        </w:r>
      </w:del>
      <w:r w:rsidRPr="001D5ECE">
        <w:t>standard does not apply to dried melons that are processed by salting, sugaring, flavouring, or roasting or for industrial processing.</w:t>
      </w:r>
      <w:ins w:id="7" w:author="ONU" w:date="2019-06-24T12:33:00Z">
        <w:r w:rsidR="00F661F1">
          <w:t xml:space="preserve"> </w:t>
        </w:r>
      </w:ins>
    </w:p>
    <w:p w:rsidR="002E1AD2" w:rsidRPr="001D5ECE" w:rsidRDefault="002E1AD2" w:rsidP="001D5ECE">
      <w:pPr>
        <w:pStyle w:val="SingleTxtG"/>
      </w:pPr>
      <w:r w:rsidRPr="001D5ECE">
        <w:t>Dried melons may be presented in the following styles:</w:t>
      </w:r>
    </w:p>
    <w:p w:rsidR="002E1AD2" w:rsidRPr="001D5ECE" w:rsidRDefault="002E1AD2" w:rsidP="001D5ECE">
      <w:pPr>
        <w:pStyle w:val="Bullet1G"/>
      </w:pPr>
      <w:r w:rsidRPr="001D5ECE">
        <w:t>Longitudinal slices, cut by full length of fruits or its part</w:t>
      </w:r>
    </w:p>
    <w:p w:rsidR="002E1AD2" w:rsidRPr="001D5ECE" w:rsidRDefault="002E1AD2" w:rsidP="001D5ECE">
      <w:pPr>
        <w:pStyle w:val="Bullet1G"/>
      </w:pPr>
      <w:r w:rsidRPr="001D5ECE">
        <w:t>Braid, longitudinal slices braided into rope-like form</w:t>
      </w:r>
    </w:p>
    <w:p w:rsidR="002E1AD2" w:rsidRPr="001D5ECE" w:rsidRDefault="002E1AD2" w:rsidP="001D5ECE">
      <w:pPr>
        <w:pStyle w:val="Bullet1G"/>
      </w:pPr>
      <w:r w:rsidRPr="001D5ECE">
        <w:t>cubes</w:t>
      </w:r>
    </w:p>
    <w:p w:rsidR="002E1AD2" w:rsidRPr="001D5ECE" w:rsidRDefault="002E1AD2" w:rsidP="001D5ECE">
      <w:pPr>
        <w:pStyle w:val="Bullet1G"/>
      </w:pPr>
      <w:r w:rsidRPr="001D5ECE">
        <w:t>Strips of regular or irregular shape</w:t>
      </w:r>
    </w:p>
    <w:p w:rsidR="002E1AD2" w:rsidRPr="001D5ECE" w:rsidRDefault="002E1AD2" w:rsidP="001D5ECE">
      <w:pPr>
        <w:pStyle w:val="Bullet1G"/>
      </w:pPr>
      <w:r w:rsidRPr="001D5ECE">
        <w:t>Any other style of dried melon shall be permitted provided that the product is distinct from the above-mentioned styles and sufficiently labelled.</w:t>
      </w:r>
    </w:p>
    <w:p w:rsidR="002E1AD2" w:rsidRPr="001D5ECE" w:rsidRDefault="001D5ECE" w:rsidP="001D5ECE">
      <w:pPr>
        <w:pStyle w:val="HChG"/>
      </w:pPr>
      <w:r>
        <w:tab/>
      </w:r>
      <w:r w:rsidR="002E1AD2" w:rsidRPr="001D5ECE">
        <w:t>II.</w:t>
      </w:r>
      <w:r>
        <w:tab/>
      </w:r>
      <w:r w:rsidR="002E1AD2" w:rsidRPr="001D5ECE">
        <w:t>Provisions concerning quality</w:t>
      </w:r>
    </w:p>
    <w:p w:rsidR="002E1AD2" w:rsidRPr="001D5ECE" w:rsidRDefault="002E1AD2" w:rsidP="001D5ECE">
      <w:pPr>
        <w:pStyle w:val="SingleTxtG"/>
      </w:pPr>
      <w:r w:rsidRPr="001D5ECE">
        <w:t>The purpose of the standard is to define the quality requirements of dried melons at the export-control stage after preparation and packaging.</w:t>
      </w:r>
    </w:p>
    <w:p w:rsidR="002E1AD2" w:rsidRPr="001D5ECE" w:rsidRDefault="002E1AD2" w:rsidP="001D5ECE">
      <w:pPr>
        <w:pStyle w:val="SingleTxtG"/>
      </w:pPr>
      <w:r w:rsidRPr="001D5ECE">
        <w:t>However, if applied at stages following export, the holder/seller shall be responsible for observing the requirements of the standard. The holder/seller of products not in conformity with this standard may not display such products or offer them for sale or deliver or market them in any other manner.</w:t>
      </w:r>
    </w:p>
    <w:p w:rsidR="002E1AD2" w:rsidRPr="001D5ECE" w:rsidRDefault="002E1AD2" w:rsidP="001D5ECE">
      <w:pPr>
        <w:pStyle w:val="H1G"/>
      </w:pPr>
      <w:r w:rsidRPr="001D5ECE">
        <w:tab/>
        <w:t>А.</w:t>
      </w:r>
      <w:r w:rsidRPr="001D5ECE">
        <w:tab/>
        <w:t>Minimum requirements</w:t>
      </w:r>
      <w:r w:rsidR="001D5ECE">
        <w:t xml:space="preserve"> </w:t>
      </w:r>
      <w:r w:rsidRPr="001D5ECE">
        <w:rPr>
          <w:rStyle w:val="FootnoteReference"/>
        </w:rPr>
        <w:footnoteReference w:id="2"/>
      </w:r>
    </w:p>
    <w:p w:rsidR="002E1AD2" w:rsidRPr="00986F8B" w:rsidRDefault="002E1AD2" w:rsidP="001D5ECE">
      <w:pPr>
        <w:pStyle w:val="SingleTxtG"/>
        <w:rPr>
          <w:strike/>
          <w:color w:val="FF0000"/>
        </w:rPr>
      </w:pPr>
      <w:r w:rsidRPr="001D5ECE">
        <w:t xml:space="preserve">In all classes, subject to the special provisions for each class and the tolerances allowed, the dried melons must </w:t>
      </w:r>
      <w:ins w:id="8" w:author="ONU" w:date="2019-06-24T12:33:00Z">
        <w:r w:rsidR="00F661F1">
          <w:t xml:space="preserve">be:  </w:t>
        </w:r>
      </w:ins>
      <w:r w:rsidRPr="00986F8B">
        <w:rPr>
          <w:strike/>
          <w:color w:val="FF0000"/>
        </w:rPr>
        <w:t>display the following characteristics:</w:t>
      </w:r>
    </w:p>
    <w:p w:rsidR="002E1AD2" w:rsidRPr="00986F8B" w:rsidRDefault="002E1AD2" w:rsidP="001D5ECE">
      <w:pPr>
        <w:pStyle w:val="Bullet1G"/>
        <w:rPr>
          <w:strike/>
          <w:color w:val="FF0000"/>
        </w:rPr>
      </w:pPr>
      <w:r w:rsidRPr="00986F8B">
        <w:rPr>
          <w:strike/>
          <w:color w:val="FF0000"/>
        </w:rPr>
        <w:t>intact; however, edges that are slightly torn, slight superficial damage and slight scratches are not considered as a defect</w:t>
      </w:r>
    </w:p>
    <w:p w:rsidR="002E1AD2" w:rsidRPr="001D5ECE" w:rsidRDefault="002E1AD2" w:rsidP="001D5ECE">
      <w:pPr>
        <w:pStyle w:val="Bullet1G"/>
      </w:pPr>
      <w:r w:rsidRPr="001D5ECE">
        <w:t>sound; produce affected by rotting or deterioration such as to make it unfit for human consumption is excluded</w:t>
      </w:r>
    </w:p>
    <w:p w:rsidR="002E1AD2" w:rsidRPr="001D5ECE" w:rsidRDefault="002E1AD2" w:rsidP="001D5ECE">
      <w:pPr>
        <w:pStyle w:val="Bullet1G"/>
      </w:pPr>
      <w:r w:rsidRPr="001D5ECE">
        <w:t>clean, practically free of any visible foreign matter</w:t>
      </w:r>
    </w:p>
    <w:p w:rsidR="002E1AD2" w:rsidRPr="001D5ECE" w:rsidRDefault="002E1AD2" w:rsidP="001D5ECE">
      <w:pPr>
        <w:pStyle w:val="Bullet1G"/>
      </w:pPr>
      <w:r w:rsidRPr="001D5ECE">
        <w:t>sufficiently developed</w:t>
      </w:r>
    </w:p>
    <w:p w:rsidR="002E1AD2" w:rsidRPr="001D5ECE" w:rsidRDefault="002E1AD2" w:rsidP="001D5ECE">
      <w:pPr>
        <w:pStyle w:val="Bullet1G"/>
      </w:pPr>
      <w:r w:rsidRPr="001D5ECE">
        <w:t>free from living pests whatever their stage of development</w:t>
      </w:r>
    </w:p>
    <w:p w:rsidR="002E1AD2" w:rsidRPr="001D5ECE" w:rsidRDefault="002E1AD2" w:rsidP="001D5ECE">
      <w:pPr>
        <w:pStyle w:val="Bullet1G"/>
      </w:pPr>
      <w:r w:rsidRPr="001D5ECE">
        <w:t>free from damage caused by pests, including the presence of dead insects and/or mites, their debris or excreta</w:t>
      </w:r>
    </w:p>
    <w:p w:rsidR="002E1AD2" w:rsidRPr="001D5ECE" w:rsidRDefault="002E1AD2" w:rsidP="001D5ECE">
      <w:pPr>
        <w:pStyle w:val="Bullet1G"/>
      </w:pPr>
      <w:r w:rsidRPr="001D5ECE">
        <w:t>free from blemishes, areas of discolouration or spread stains in pronounced contrast with the rest of the produce affecting in aggregate more than 20 per cent of the surface of the produce</w:t>
      </w:r>
    </w:p>
    <w:p w:rsidR="002E1AD2" w:rsidRPr="001D5ECE" w:rsidRDefault="002E1AD2" w:rsidP="001D5ECE">
      <w:pPr>
        <w:pStyle w:val="Bullet1G"/>
      </w:pPr>
      <w:r w:rsidRPr="001D5ECE">
        <w:t>free from mould filaments visible to the naked eye</w:t>
      </w:r>
    </w:p>
    <w:p w:rsidR="002E1AD2" w:rsidRPr="001D5ECE" w:rsidRDefault="002E1AD2" w:rsidP="001D5ECE">
      <w:pPr>
        <w:pStyle w:val="Bullet1G"/>
      </w:pPr>
      <w:r w:rsidRPr="001D5ECE">
        <w:t>free of fermentation</w:t>
      </w:r>
    </w:p>
    <w:p w:rsidR="002E1AD2" w:rsidRPr="001D5ECE" w:rsidRDefault="002E1AD2" w:rsidP="001D5ECE">
      <w:pPr>
        <w:pStyle w:val="Bullet1G"/>
      </w:pPr>
      <w:r w:rsidRPr="001D5ECE">
        <w:t>free of abnormal external moisture</w:t>
      </w:r>
    </w:p>
    <w:p w:rsidR="002E1AD2" w:rsidRPr="001D5ECE" w:rsidRDefault="002E1AD2" w:rsidP="001D5ECE">
      <w:pPr>
        <w:pStyle w:val="Bullet1G"/>
      </w:pPr>
      <w:r w:rsidRPr="001D5ECE">
        <w:lastRenderedPageBreak/>
        <w:t>free of foreign smell and/or taste except for a slight salty taste of sodium chloride and/or calcium chloride or a slight sour taste of citric acid and a slight smell of preservatives/additives, including sulphur dioxide.</w:t>
      </w:r>
    </w:p>
    <w:p w:rsidR="002E1AD2" w:rsidRPr="001D5ECE" w:rsidRDefault="002E1AD2" w:rsidP="001D5ECE">
      <w:pPr>
        <w:pStyle w:val="SingleTxtG"/>
      </w:pPr>
      <w:r w:rsidRPr="001D5ECE">
        <w:t>The condition of the dried melons must be such as to enable them:</w:t>
      </w:r>
    </w:p>
    <w:p w:rsidR="002E1AD2" w:rsidRPr="001D5ECE" w:rsidRDefault="002E1AD2" w:rsidP="001D5ECE">
      <w:pPr>
        <w:pStyle w:val="Bullet1G"/>
      </w:pPr>
      <w:r w:rsidRPr="001D5ECE">
        <w:t>to withstand transportation and handling</w:t>
      </w:r>
    </w:p>
    <w:p w:rsidR="002E1AD2" w:rsidRPr="001D5ECE" w:rsidRDefault="002E1AD2" w:rsidP="001D5ECE">
      <w:pPr>
        <w:pStyle w:val="Bullet1G"/>
      </w:pPr>
      <w:r w:rsidRPr="001D5ECE">
        <w:t>to arrive in satisfactory condition at the place of destination.</w:t>
      </w:r>
    </w:p>
    <w:p w:rsidR="002E1AD2" w:rsidRPr="001D5ECE" w:rsidRDefault="00405B1C" w:rsidP="00BF0194">
      <w:pPr>
        <w:pStyle w:val="H1G"/>
      </w:pPr>
      <w:ins w:id="9" w:author="ONU" w:date="2019-06-24T12:27:00Z">
        <w:r>
          <w:tab/>
        </w:r>
      </w:ins>
      <w:r w:rsidR="002E1AD2" w:rsidRPr="001D5ECE">
        <w:t>В.</w:t>
      </w:r>
      <w:r w:rsidR="002E1AD2" w:rsidRPr="001D5ECE">
        <w:tab/>
        <w:t>Moisture content</w:t>
      </w:r>
      <w:r w:rsidR="002E1AD2" w:rsidRPr="001D5ECE">
        <w:rPr>
          <w:rStyle w:val="HeaderChar"/>
          <w:b/>
          <w:sz w:val="24"/>
        </w:rPr>
        <w:t xml:space="preserve"> </w:t>
      </w:r>
      <w:r w:rsidR="002E1AD2" w:rsidRPr="001D5ECE">
        <w:rPr>
          <w:rStyle w:val="FootnoteReference"/>
        </w:rPr>
        <w:footnoteReference w:id="3"/>
      </w:r>
    </w:p>
    <w:p w:rsidR="002E1AD2" w:rsidRPr="001D5ECE" w:rsidRDefault="002E1AD2">
      <w:pPr>
        <w:pStyle w:val="SingleTxtG"/>
      </w:pPr>
      <w:r w:rsidRPr="001D5ECE">
        <w:t xml:space="preserve">The dried melons shall have </w:t>
      </w:r>
      <w:del w:id="10" w:author="ONU" w:date="2019-06-24T12:35:00Z">
        <w:r w:rsidRPr="00986F8B" w:rsidDel="00F661F1">
          <w:rPr>
            <w:color w:val="FF0000"/>
          </w:rPr>
          <w:delText>the following</w:delText>
        </w:r>
      </w:del>
      <w:ins w:id="11" w:author="ONU" w:date="2019-06-24T12:35:00Z">
        <w:r w:rsidR="00F661F1" w:rsidRPr="00986F8B">
          <w:rPr>
            <w:color w:val="FF0000"/>
          </w:rPr>
          <w:t>a</w:t>
        </w:r>
      </w:ins>
      <w:r w:rsidRPr="001D5ECE">
        <w:t xml:space="preserve"> moisture content:</w:t>
      </w:r>
    </w:p>
    <w:p w:rsidR="002E1AD2" w:rsidRPr="006B414B" w:rsidRDefault="002E1AD2" w:rsidP="002E1AD2">
      <w:pPr>
        <w:pStyle w:val="Bullet1G"/>
      </w:pPr>
      <w:r w:rsidRPr="006B414B">
        <w:t>not exceeding 18.0 per cent for untreated dried melons;</w:t>
      </w:r>
    </w:p>
    <w:p w:rsidR="002E1AD2" w:rsidRPr="006B414B" w:rsidRDefault="002E1AD2" w:rsidP="002E1AD2">
      <w:pPr>
        <w:pStyle w:val="Bullet1G"/>
      </w:pPr>
      <w:r w:rsidRPr="006B414B">
        <w:t xml:space="preserve">between 18.0 and 25.0 per cent for dried melons treated with preservatives or preserved by other means </w:t>
      </w:r>
      <w:r w:rsidRPr="00405B1C">
        <w:t>(e.g. pasteurization)</w:t>
      </w:r>
    </w:p>
    <w:p w:rsidR="002E1AD2" w:rsidRPr="001D5ECE" w:rsidRDefault="002E1AD2" w:rsidP="001D5ECE">
      <w:pPr>
        <w:pStyle w:val="H1G"/>
      </w:pPr>
      <w:r w:rsidRPr="001D5ECE">
        <w:tab/>
        <w:t>С.</w:t>
      </w:r>
      <w:r w:rsidRPr="001D5ECE">
        <w:tab/>
        <w:t>Classification</w:t>
      </w:r>
    </w:p>
    <w:p w:rsidR="002E1AD2" w:rsidRPr="001D5ECE" w:rsidRDefault="002E1AD2" w:rsidP="001D5ECE">
      <w:pPr>
        <w:pStyle w:val="SingleTxtG"/>
      </w:pPr>
      <w:r w:rsidRPr="001D5ECE">
        <w:t>In accordance with the defects allowed in section “IV. Provisions concerning tolerances”, dried melons are classified into the following classes:</w:t>
      </w:r>
    </w:p>
    <w:p w:rsidR="002E1AD2" w:rsidRPr="001D5ECE" w:rsidRDefault="002E1AD2" w:rsidP="001D5ECE">
      <w:pPr>
        <w:pStyle w:val="SingleTxtG"/>
      </w:pPr>
      <w:r w:rsidRPr="001D5ECE">
        <w:t>“Extra” Class, Class I, Class II.</w:t>
      </w:r>
    </w:p>
    <w:p w:rsidR="002E1AD2" w:rsidRPr="001D5ECE" w:rsidRDefault="002E1AD2" w:rsidP="001D5ECE">
      <w:pPr>
        <w:pStyle w:val="SingleTxtG"/>
      </w:pPr>
      <w:r w:rsidRPr="001D5ECE">
        <w:t>The defects allowed must not affect the general appearance of the produce as regards quality, keeping quality and presentation in the package.</w:t>
      </w:r>
    </w:p>
    <w:p w:rsidR="002E1AD2" w:rsidRPr="001D5ECE" w:rsidRDefault="002E1AD2" w:rsidP="001D5ECE">
      <w:pPr>
        <w:pStyle w:val="HChG"/>
      </w:pPr>
      <w:r w:rsidRPr="001D5ECE">
        <w:tab/>
        <w:t>III.</w:t>
      </w:r>
      <w:r w:rsidRPr="001D5ECE">
        <w:tab/>
        <w:t>Provisions concerning sizing</w:t>
      </w:r>
    </w:p>
    <w:p w:rsidR="002E1AD2" w:rsidRPr="001D5ECE" w:rsidRDefault="002E1AD2" w:rsidP="001D5ECE">
      <w:pPr>
        <w:pStyle w:val="SingleTxtG"/>
      </w:pPr>
      <w:r w:rsidRPr="001D5ECE">
        <w:t>Sizing of dried melons is optional. However, when sized, size is determined by the diameter of the widest part along the longitudinal axis depending on the form of the produce.</w:t>
      </w:r>
    </w:p>
    <w:p w:rsidR="002E1AD2" w:rsidRPr="001D5ECE" w:rsidRDefault="001D5ECE" w:rsidP="001D5ECE">
      <w:pPr>
        <w:pStyle w:val="HChG"/>
      </w:pPr>
      <w:r>
        <w:tab/>
      </w:r>
      <w:r w:rsidR="002E1AD2" w:rsidRPr="001D5ECE">
        <w:t>IV.</w:t>
      </w:r>
      <w:r>
        <w:tab/>
      </w:r>
      <w:r w:rsidR="002E1AD2" w:rsidRPr="001D5ECE">
        <w:t>Provisions concerning tolerances</w:t>
      </w:r>
    </w:p>
    <w:p w:rsidR="002E1AD2" w:rsidRPr="001D5ECE" w:rsidRDefault="002E1AD2" w:rsidP="001D5ECE">
      <w:pPr>
        <w:pStyle w:val="SingleTxtG"/>
      </w:pPr>
      <w:r w:rsidRPr="001D5ECE">
        <w:t>At all marketing stages, tolerances in respect of quality and size shall be allowed in each lot for produce not satisfying the minimum requirements of the class indicated.</w:t>
      </w:r>
    </w:p>
    <w:p w:rsidR="002E1AD2" w:rsidRPr="001D5ECE" w:rsidRDefault="002E1AD2">
      <w:pPr>
        <w:pStyle w:val="H1G"/>
      </w:pPr>
      <w:r w:rsidRPr="001D5ECE">
        <w:tab/>
      </w:r>
      <w:del w:id="12" w:author="ONU" w:date="2019-06-24T12:35:00Z">
        <w:r w:rsidRPr="001D5ECE" w:rsidDel="00F661F1">
          <w:delText>[</w:delText>
        </w:r>
      </w:del>
      <w:r w:rsidRPr="001D5ECE">
        <w:t>А.</w:t>
      </w:r>
      <w:r w:rsidRPr="001D5ECE">
        <w:tab/>
        <w:t>Quality tolerances</w:t>
      </w:r>
      <w:del w:id="13" w:author="ONU" w:date="2019-06-24T12:35:00Z">
        <w:r w:rsidRPr="001D5ECE" w:rsidDel="00F661F1">
          <w:delText>]</w:delText>
        </w:r>
      </w:del>
    </w:p>
    <w:tbl>
      <w:tblPr>
        <w:tblStyle w:val="TableGrid"/>
        <w:tblW w:w="7938" w:type="dxa"/>
        <w:tblInd w:w="1134" w:type="dxa"/>
        <w:tblLook w:val="04A0" w:firstRow="1" w:lastRow="0" w:firstColumn="1" w:lastColumn="0" w:noHBand="0" w:noVBand="1"/>
      </w:tblPr>
      <w:tblGrid>
        <w:gridCol w:w="567"/>
        <w:gridCol w:w="2949"/>
        <w:gridCol w:w="567"/>
        <w:gridCol w:w="789"/>
        <w:gridCol w:w="567"/>
        <w:gridCol w:w="743"/>
        <w:gridCol w:w="567"/>
        <w:gridCol w:w="622"/>
        <w:gridCol w:w="567"/>
      </w:tblGrid>
      <w:tr w:rsidR="00DD3AEF" w:rsidRPr="00213DA6" w:rsidTr="00986F8B">
        <w:trPr>
          <w:gridAfter w:val="1"/>
          <w:wAfter w:w="567" w:type="dxa"/>
          <w:tblHeader/>
        </w:trPr>
        <w:tc>
          <w:tcPr>
            <w:tcW w:w="3516" w:type="dxa"/>
            <w:gridSpan w:val="2"/>
            <w:tcBorders>
              <w:left w:val="nil"/>
              <w:bottom w:val="nil"/>
              <w:right w:val="nil"/>
            </w:tcBorders>
          </w:tcPr>
          <w:p w:rsidR="00DD3AEF" w:rsidRPr="00BD262E" w:rsidRDefault="00DD3AEF" w:rsidP="00FE7E9F">
            <w:pPr>
              <w:spacing w:line="220" w:lineRule="exact"/>
              <w:jc w:val="center"/>
            </w:pPr>
          </w:p>
        </w:tc>
        <w:tc>
          <w:tcPr>
            <w:tcW w:w="3855" w:type="dxa"/>
            <w:gridSpan w:val="6"/>
            <w:tcBorders>
              <w:left w:val="nil"/>
              <w:bottom w:val="nil"/>
            </w:tcBorders>
          </w:tcPr>
          <w:p w:rsidR="00DD3AEF" w:rsidRPr="00BD262E" w:rsidRDefault="00DD3AEF" w:rsidP="00FE7E9F">
            <w:pPr>
              <w:spacing w:before="40" w:after="40" w:line="220" w:lineRule="exact"/>
              <w:jc w:val="center"/>
            </w:pPr>
            <w:r w:rsidRPr="00F82017">
              <w:rPr>
                <w:bCs/>
                <w:i/>
                <w:sz w:val="16"/>
                <w:szCs w:val="16"/>
                <w:lang w:val="en-US"/>
              </w:rPr>
              <w:t>Tolerances allowed, percentage of defect</w:t>
            </w:r>
            <w:r w:rsidR="00941B12">
              <w:rPr>
                <w:bCs/>
                <w:i/>
                <w:sz w:val="16"/>
                <w:szCs w:val="16"/>
                <w:lang w:val="en-US"/>
              </w:rPr>
              <w:t>ive produce, by number or weight</w:t>
            </w:r>
          </w:p>
        </w:tc>
      </w:tr>
      <w:tr w:rsidR="00DD3AEF" w:rsidRPr="00213DA6" w:rsidTr="00986F8B">
        <w:trPr>
          <w:gridAfter w:val="1"/>
          <w:wAfter w:w="567" w:type="dxa"/>
          <w:tblHeader/>
        </w:trPr>
        <w:tc>
          <w:tcPr>
            <w:tcW w:w="3516" w:type="dxa"/>
            <w:gridSpan w:val="2"/>
            <w:tcBorders>
              <w:top w:val="nil"/>
              <w:left w:val="nil"/>
              <w:bottom w:val="single" w:sz="12" w:space="0" w:color="auto"/>
              <w:right w:val="nil"/>
            </w:tcBorders>
          </w:tcPr>
          <w:p w:rsidR="00DD3AEF" w:rsidRPr="00660D73" w:rsidRDefault="00DD3AEF" w:rsidP="00FE7E9F">
            <w:pPr>
              <w:suppressAutoHyphens w:val="0"/>
              <w:spacing w:before="40" w:after="40" w:line="220" w:lineRule="exact"/>
              <w:ind w:right="113"/>
              <w:rPr>
                <w:sz w:val="16"/>
                <w:szCs w:val="16"/>
              </w:rPr>
            </w:pPr>
            <w:r w:rsidRPr="00660D73">
              <w:rPr>
                <w:bCs/>
                <w:i/>
                <w:sz w:val="16"/>
                <w:szCs w:val="16"/>
              </w:rPr>
              <w:t>Defects</w:t>
            </w:r>
            <w:r w:rsidRPr="00660D73">
              <w:rPr>
                <w:sz w:val="16"/>
                <w:szCs w:val="16"/>
              </w:rPr>
              <w:t xml:space="preserve"> </w:t>
            </w:r>
            <w:r w:rsidRPr="00660D73">
              <w:rPr>
                <w:bCs/>
                <w:i/>
                <w:sz w:val="16"/>
                <w:szCs w:val="16"/>
              </w:rPr>
              <w:t>allowed</w:t>
            </w:r>
          </w:p>
        </w:tc>
        <w:tc>
          <w:tcPr>
            <w:tcW w:w="1356" w:type="dxa"/>
            <w:gridSpan w:val="2"/>
            <w:tcBorders>
              <w:top w:val="nil"/>
              <w:left w:val="nil"/>
              <w:bottom w:val="single" w:sz="12" w:space="0" w:color="auto"/>
              <w:right w:val="nil"/>
            </w:tcBorders>
          </w:tcPr>
          <w:p w:rsidR="00DD3AEF" w:rsidRPr="00660D73" w:rsidRDefault="00DD3AEF" w:rsidP="00FE7E9F">
            <w:pPr>
              <w:spacing w:line="220" w:lineRule="exact"/>
              <w:ind w:right="113"/>
              <w:jc w:val="right"/>
              <w:rPr>
                <w:i/>
                <w:iCs/>
                <w:sz w:val="16"/>
                <w:szCs w:val="16"/>
              </w:rPr>
            </w:pPr>
            <w:r w:rsidRPr="00660D73">
              <w:rPr>
                <w:i/>
                <w:iCs/>
                <w:sz w:val="16"/>
                <w:szCs w:val="16"/>
              </w:rPr>
              <w:t>“Extra” Class</w:t>
            </w:r>
          </w:p>
        </w:tc>
        <w:tc>
          <w:tcPr>
            <w:tcW w:w="1310" w:type="dxa"/>
            <w:gridSpan w:val="2"/>
            <w:tcBorders>
              <w:top w:val="nil"/>
              <w:left w:val="nil"/>
              <w:bottom w:val="single" w:sz="12" w:space="0" w:color="auto"/>
              <w:right w:val="nil"/>
            </w:tcBorders>
          </w:tcPr>
          <w:p w:rsidR="00DD3AEF" w:rsidRPr="00660D73" w:rsidRDefault="00DD3AEF" w:rsidP="00FE7E9F">
            <w:pPr>
              <w:spacing w:line="220" w:lineRule="exact"/>
              <w:ind w:right="113"/>
              <w:jc w:val="right"/>
              <w:rPr>
                <w:i/>
                <w:iCs/>
                <w:sz w:val="16"/>
                <w:szCs w:val="16"/>
              </w:rPr>
            </w:pPr>
            <w:r w:rsidRPr="00660D73">
              <w:rPr>
                <w:i/>
                <w:iCs/>
                <w:sz w:val="16"/>
                <w:szCs w:val="16"/>
              </w:rPr>
              <w:t>Class I</w:t>
            </w:r>
          </w:p>
        </w:tc>
        <w:tc>
          <w:tcPr>
            <w:tcW w:w="1189" w:type="dxa"/>
            <w:gridSpan w:val="2"/>
            <w:tcBorders>
              <w:top w:val="nil"/>
              <w:left w:val="nil"/>
              <w:bottom w:val="single" w:sz="12" w:space="0" w:color="auto"/>
              <w:right w:val="nil"/>
            </w:tcBorders>
          </w:tcPr>
          <w:p w:rsidR="00DD3AEF" w:rsidRPr="00660D73" w:rsidRDefault="00DD3AEF" w:rsidP="00FE7E9F">
            <w:pPr>
              <w:spacing w:line="220" w:lineRule="exact"/>
              <w:ind w:right="113"/>
              <w:jc w:val="right"/>
              <w:rPr>
                <w:i/>
                <w:iCs/>
                <w:sz w:val="16"/>
                <w:szCs w:val="16"/>
              </w:rPr>
            </w:pPr>
            <w:r w:rsidRPr="00660D73">
              <w:rPr>
                <w:i/>
                <w:iCs/>
                <w:sz w:val="16"/>
                <w:szCs w:val="16"/>
              </w:rPr>
              <w:t>Class II</w:t>
            </w:r>
          </w:p>
        </w:tc>
      </w:tr>
      <w:tr w:rsidR="00DD3AEF" w:rsidRPr="0000436D" w:rsidTr="00986F8B">
        <w:trPr>
          <w:gridAfter w:val="1"/>
          <w:wAfter w:w="567" w:type="dxa"/>
        </w:trPr>
        <w:tc>
          <w:tcPr>
            <w:tcW w:w="3516" w:type="dxa"/>
            <w:gridSpan w:val="2"/>
            <w:tcBorders>
              <w:top w:val="single" w:sz="12" w:space="0" w:color="auto"/>
              <w:left w:val="nil"/>
              <w:bottom w:val="nil"/>
              <w:right w:val="nil"/>
            </w:tcBorders>
          </w:tcPr>
          <w:p w:rsidR="00DD3AEF" w:rsidRPr="00BD262E" w:rsidRDefault="00DD3AEF" w:rsidP="00FE7E9F">
            <w:pPr>
              <w:spacing w:before="40" w:after="40" w:line="220" w:lineRule="exact"/>
              <w:ind w:right="113"/>
            </w:pPr>
            <w:r w:rsidRPr="00BD262E">
              <w:t xml:space="preserve">a) Tolerances for produce not satisfying the minimum requirements </w:t>
            </w:r>
          </w:p>
        </w:tc>
        <w:tc>
          <w:tcPr>
            <w:tcW w:w="1356" w:type="dxa"/>
            <w:gridSpan w:val="2"/>
            <w:tcBorders>
              <w:top w:val="single" w:sz="12" w:space="0" w:color="auto"/>
              <w:left w:val="nil"/>
              <w:bottom w:val="nil"/>
              <w:right w:val="nil"/>
            </w:tcBorders>
            <w:vAlign w:val="bottom"/>
          </w:tcPr>
          <w:p w:rsidR="00DD3AEF" w:rsidRPr="00BD262E" w:rsidRDefault="00DD3AEF" w:rsidP="00FE7E9F">
            <w:pPr>
              <w:spacing w:before="40" w:after="40" w:line="220" w:lineRule="exact"/>
              <w:ind w:right="113"/>
              <w:jc w:val="right"/>
            </w:pPr>
            <w:r w:rsidRPr="00BD262E">
              <w:t>5</w:t>
            </w:r>
          </w:p>
        </w:tc>
        <w:tc>
          <w:tcPr>
            <w:tcW w:w="1310" w:type="dxa"/>
            <w:gridSpan w:val="2"/>
            <w:tcBorders>
              <w:top w:val="single" w:sz="12" w:space="0" w:color="auto"/>
              <w:left w:val="nil"/>
              <w:bottom w:val="nil"/>
              <w:right w:val="nil"/>
            </w:tcBorders>
            <w:vAlign w:val="bottom"/>
          </w:tcPr>
          <w:p w:rsidR="00DD3AEF" w:rsidRPr="00BD262E" w:rsidRDefault="00DD3AEF" w:rsidP="00FE7E9F">
            <w:pPr>
              <w:spacing w:before="40" w:after="40" w:line="220" w:lineRule="exact"/>
              <w:ind w:right="113"/>
              <w:jc w:val="right"/>
            </w:pPr>
            <w:r w:rsidRPr="00BD262E">
              <w:t>10</w:t>
            </w:r>
          </w:p>
        </w:tc>
        <w:tc>
          <w:tcPr>
            <w:tcW w:w="1189" w:type="dxa"/>
            <w:gridSpan w:val="2"/>
            <w:tcBorders>
              <w:top w:val="single" w:sz="12" w:space="0" w:color="auto"/>
              <w:left w:val="nil"/>
              <w:bottom w:val="nil"/>
              <w:right w:val="nil"/>
            </w:tcBorders>
            <w:vAlign w:val="bottom"/>
          </w:tcPr>
          <w:p w:rsidR="00DD3AEF" w:rsidRPr="00BD262E" w:rsidRDefault="00DD3AEF" w:rsidP="00FE7E9F">
            <w:pPr>
              <w:spacing w:before="40" w:after="40" w:line="220" w:lineRule="exact"/>
              <w:ind w:right="113"/>
              <w:jc w:val="right"/>
            </w:pPr>
            <w:r w:rsidRPr="00BD262E">
              <w:t>15</w:t>
            </w:r>
          </w:p>
        </w:tc>
      </w:tr>
      <w:tr w:rsidR="00DD3AEF" w:rsidRPr="00001F3B" w:rsidTr="00986F8B">
        <w:trPr>
          <w:gridAfter w:val="1"/>
          <w:wAfter w:w="567" w:type="dxa"/>
        </w:trPr>
        <w:tc>
          <w:tcPr>
            <w:tcW w:w="3516" w:type="dxa"/>
            <w:gridSpan w:val="2"/>
            <w:tcBorders>
              <w:top w:val="nil"/>
              <w:left w:val="nil"/>
              <w:bottom w:val="nil"/>
              <w:right w:val="nil"/>
            </w:tcBorders>
          </w:tcPr>
          <w:p w:rsidR="00DD3AEF" w:rsidRPr="00BD262E" w:rsidRDefault="00DD3AEF" w:rsidP="00906D2E">
            <w:pPr>
              <w:spacing w:before="40" w:after="40" w:line="220" w:lineRule="exact"/>
              <w:ind w:left="284" w:right="113"/>
            </w:pPr>
            <w:r w:rsidRPr="00BD262E">
              <w:t>of which no more than:</w:t>
            </w:r>
          </w:p>
        </w:tc>
        <w:tc>
          <w:tcPr>
            <w:tcW w:w="1356" w:type="dxa"/>
            <w:gridSpan w:val="2"/>
            <w:tcBorders>
              <w:top w:val="nil"/>
              <w:left w:val="nil"/>
              <w:bottom w:val="nil"/>
              <w:right w:val="nil"/>
            </w:tcBorders>
            <w:vAlign w:val="bottom"/>
          </w:tcPr>
          <w:p w:rsidR="00DD3AEF" w:rsidRPr="00BD262E" w:rsidRDefault="00DD3AEF" w:rsidP="00FE7E9F">
            <w:pPr>
              <w:spacing w:before="40" w:after="40" w:line="220" w:lineRule="exact"/>
              <w:ind w:right="113"/>
              <w:jc w:val="right"/>
            </w:pPr>
          </w:p>
        </w:tc>
        <w:tc>
          <w:tcPr>
            <w:tcW w:w="1310" w:type="dxa"/>
            <w:gridSpan w:val="2"/>
            <w:tcBorders>
              <w:top w:val="nil"/>
              <w:left w:val="nil"/>
              <w:bottom w:val="nil"/>
              <w:right w:val="nil"/>
            </w:tcBorders>
            <w:vAlign w:val="bottom"/>
          </w:tcPr>
          <w:p w:rsidR="00DD3AEF" w:rsidRPr="00BD262E" w:rsidRDefault="00DD3AEF" w:rsidP="00FE7E9F">
            <w:pPr>
              <w:spacing w:before="40" w:after="40" w:line="220" w:lineRule="exact"/>
              <w:ind w:right="113"/>
              <w:jc w:val="right"/>
            </w:pPr>
          </w:p>
        </w:tc>
        <w:tc>
          <w:tcPr>
            <w:tcW w:w="1189" w:type="dxa"/>
            <w:gridSpan w:val="2"/>
            <w:tcBorders>
              <w:top w:val="nil"/>
              <w:left w:val="nil"/>
              <w:bottom w:val="nil"/>
              <w:right w:val="nil"/>
            </w:tcBorders>
            <w:vAlign w:val="bottom"/>
          </w:tcPr>
          <w:p w:rsidR="00DD3AEF" w:rsidRPr="00BD262E" w:rsidRDefault="00DD3AEF" w:rsidP="00FE7E9F">
            <w:pPr>
              <w:spacing w:before="40" w:after="40" w:line="220" w:lineRule="exact"/>
              <w:ind w:right="113"/>
              <w:jc w:val="right"/>
            </w:pP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906D2E">
            <w:pPr>
              <w:spacing w:before="40" w:after="40" w:line="220" w:lineRule="exact"/>
              <w:ind w:left="284" w:right="113"/>
            </w:pPr>
            <w:r w:rsidRPr="00BD262E">
              <w:t xml:space="preserve">Injuries </w:t>
            </w:r>
            <w:r w:rsidRPr="00986F8B">
              <w:rPr>
                <w:strike/>
                <w:color w:val="FF0000"/>
              </w:rPr>
              <w:t>calluses</w:t>
            </w:r>
            <w:r w:rsidRPr="00BD262E">
              <w:t xml:space="preserve"> and damage caused </w:t>
            </w:r>
            <w:r w:rsidRPr="00986F8B">
              <w:rPr>
                <w:strike/>
                <w:color w:val="FF0000"/>
              </w:rPr>
              <w:t>by heat</w:t>
            </w:r>
            <w:r w:rsidRPr="00986F8B">
              <w:rPr>
                <w:color w:val="FF0000"/>
              </w:rPr>
              <w:t xml:space="preserve"> </w:t>
            </w:r>
            <w:r w:rsidRPr="00BD262E">
              <w:t xml:space="preserve">during drying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5</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10</w:t>
            </w: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15</w:t>
            </w: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906D2E">
            <w:pPr>
              <w:spacing w:before="40" w:after="40" w:line="220" w:lineRule="exact"/>
              <w:ind w:left="284" w:right="113"/>
            </w:pPr>
            <w:r w:rsidRPr="00BD262E">
              <w:t xml:space="preserve">Mouldy and mildew spots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0.5</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4.5</w:t>
            </w:r>
          </w:p>
        </w:tc>
        <w:tc>
          <w:tcPr>
            <w:tcW w:w="1189" w:type="dxa"/>
            <w:gridSpan w:val="2"/>
            <w:tcBorders>
              <w:top w:val="nil"/>
              <w:left w:val="nil"/>
              <w:bottom w:val="nil"/>
              <w:right w:val="nil"/>
            </w:tcBorders>
          </w:tcPr>
          <w:p w:rsidR="00DD3AEF" w:rsidRPr="00BD262E" w:rsidRDefault="00FE7E9F" w:rsidP="00FE7E9F">
            <w:pPr>
              <w:spacing w:before="40" w:after="40" w:line="220" w:lineRule="exact"/>
              <w:ind w:right="113"/>
              <w:jc w:val="right"/>
            </w:pPr>
            <w:r>
              <w:t>9.</w:t>
            </w:r>
            <w:r w:rsidR="00DD3AEF" w:rsidRPr="00BD262E">
              <w:t>0</w:t>
            </w:r>
          </w:p>
        </w:tc>
      </w:tr>
      <w:tr w:rsidR="00DD3AEF" w:rsidRPr="00F82017" w:rsidTr="00986F8B">
        <w:trPr>
          <w:gridAfter w:val="1"/>
          <w:wAfter w:w="567" w:type="dxa"/>
        </w:trPr>
        <w:tc>
          <w:tcPr>
            <w:tcW w:w="3516" w:type="dxa"/>
            <w:gridSpan w:val="2"/>
            <w:tcBorders>
              <w:top w:val="nil"/>
              <w:left w:val="nil"/>
              <w:bottom w:val="nil"/>
              <w:right w:val="nil"/>
            </w:tcBorders>
          </w:tcPr>
          <w:p w:rsidR="00DD3AEF" w:rsidRPr="00BD262E" w:rsidRDefault="000A3C9D" w:rsidP="00906D2E">
            <w:pPr>
              <w:spacing w:before="40" w:after="40" w:line="220" w:lineRule="exact"/>
              <w:ind w:left="284" w:right="113"/>
            </w:pPr>
            <w:r>
              <w:t>o</w:t>
            </w:r>
            <w:r w:rsidR="00DD3AEF" w:rsidRPr="00BD262E">
              <w:t>f which no more than mouldy</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0</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0.5</w:t>
            </w: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1.0</w:t>
            </w:r>
          </w:p>
        </w:tc>
      </w:tr>
      <w:tr w:rsidR="00DD3AEF" w:rsidRPr="00213DA6" w:rsidTr="00986F8B">
        <w:trPr>
          <w:gridAfter w:val="1"/>
          <w:wAfter w:w="567" w:type="dxa"/>
        </w:trPr>
        <w:tc>
          <w:tcPr>
            <w:tcW w:w="3516" w:type="dxa"/>
            <w:gridSpan w:val="2"/>
            <w:tcBorders>
              <w:top w:val="nil"/>
              <w:left w:val="nil"/>
              <w:bottom w:val="nil"/>
              <w:right w:val="nil"/>
            </w:tcBorders>
          </w:tcPr>
          <w:p w:rsidR="00DD3AEF" w:rsidRPr="00DB2D62" w:rsidRDefault="00DD3AEF" w:rsidP="00906D2E">
            <w:pPr>
              <w:spacing w:before="40" w:after="40" w:line="220" w:lineRule="exact"/>
              <w:ind w:left="284" w:right="113"/>
            </w:pPr>
            <w:r w:rsidRPr="00DB2D62">
              <w:t xml:space="preserve">Fermentation, rotting, or deterioration </w:t>
            </w:r>
          </w:p>
        </w:tc>
        <w:tc>
          <w:tcPr>
            <w:tcW w:w="1356" w:type="dxa"/>
            <w:gridSpan w:val="2"/>
            <w:tcBorders>
              <w:top w:val="nil"/>
              <w:left w:val="nil"/>
              <w:bottom w:val="nil"/>
              <w:right w:val="nil"/>
            </w:tcBorders>
          </w:tcPr>
          <w:p w:rsidR="00DD3AEF" w:rsidRPr="00DB2D62" w:rsidRDefault="00FE7E9F" w:rsidP="00FE7E9F">
            <w:pPr>
              <w:spacing w:before="40" w:after="40" w:line="220" w:lineRule="exact"/>
              <w:ind w:right="113"/>
              <w:jc w:val="right"/>
            </w:pPr>
            <w:r w:rsidRPr="00DB2D62">
              <w:t>0.</w:t>
            </w:r>
            <w:r w:rsidR="00DD3AEF" w:rsidRPr="00DB2D62">
              <w:t>5</w:t>
            </w:r>
          </w:p>
        </w:tc>
        <w:tc>
          <w:tcPr>
            <w:tcW w:w="1310" w:type="dxa"/>
            <w:gridSpan w:val="2"/>
            <w:tcBorders>
              <w:top w:val="nil"/>
              <w:left w:val="nil"/>
              <w:bottom w:val="nil"/>
              <w:right w:val="nil"/>
            </w:tcBorders>
          </w:tcPr>
          <w:p w:rsidR="00DD3AEF" w:rsidRPr="00DB2D62" w:rsidRDefault="00FE7E9F" w:rsidP="00FE7E9F">
            <w:pPr>
              <w:spacing w:before="40" w:after="40" w:line="220" w:lineRule="exact"/>
              <w:ind w:right="113"/>
              <w:jc w:val="right"/>
            </w:pPr>
            <w:r w:rsidRPr="00DB2D62">
              <w:t>1.</w:t>
            </w:r>
            <w:r w:rsidR="00DD3AEF" w:rsidRPr="00DB2D62">
              <w:t>5</w:t>
            </w:r>
          </w:p>
        </w:tc>
        <w:tc>
          <w:tcPr>
            <w:tcW w:w="1189" w:type="dxa"/>
            <w:gridSpan w:val="2"/>
            <w:tcBorders>
              <w:top w:val="nil"/>
              <w:left w:val="nil"/>
              <w:bottom w:val="nil"/>
              <w:right w:val="nil"/>
            </w:tcBorders>
          </w:tcPr>
          <w:p w:rsidR="00DD3AEF" w:rsidRPr="00DB2D62" w:rsidRDefault="00DD3AEF" w:rsidP="00FE7E9F">
            <w:pPr>
              <w:spacing w:before="40" w:after="40" w:line="220" w:lineRule="exact"/>
              <w:ind w:right="113"/>
              <w:jc w:val="right"/>
            </w:pPr>
            <w:r w:rsidRPr="00DB2D62">
              <w:t>3</w:t>
            </w:r>
            <w:r w:rsidR="00FE7E9F" w:rsidRPr="00DB2D62">
              <w:t>.</w:t>
            </w:r>
            <w:r w:rsidRPr="00DB2D62">
              <w:t>0</w:t>
            </w:r>
          </w:p>
        </w:tc>
      </w:tr>
      <w:tr w:rsidR="00DD3AEF" w:rsidRPr="00001F3B" w:rsidTr="00986F8B">
        <w:trPr>
          <w:gridAfter w:val="1"/>
          <w:wAfter w:w="567" w:type="dxa"/>
        </w:trPr>
        <w:tc>
          <w:tcPr>
            <w:tcW w:w="3516" w:type="dxa"/>
            <w:gridSpan w:val="2"/>
            <w:tcBorders>
              <w:top w:val="nil"/>
              <w:left w:val="nil"/>
              <w:bottom w:val="nil"/>
              <w:right w:val="nil"/>
            </w:tcBorders>
          </w:tcPr>
          <w:p w:rsidR="00DD3AEF" w:rsidRPr="00DB2D62" w:rsidRDefault="000A3C9D" w:rsidP="00906D2E">
            <w:pPr>
              <w:spacing w:before="40" w:after="40" w:line="220" w:lineRule="exact"/>
              <w:ind w:left="284" w:right="113"/>
            </w:pPr>
            <w:r w:rsidRPr="00DB2D62">
              <w:lastRenderedPageBreak/>
              <w:t>o</w:t>
            </w:r>
            <w:r w:rsidR="00DD3AEF" w:rsidRPr="00DB2D62">
              <w:t>f which not more than:</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r>
      <w:tr w:rsidR="00DD3AEF" w:rsidRPr="00213DA6" w:rsidTr="00986F8B">
        <w:trPr>
          <w:gridBefore w:val="1"/>
          <w:wBefore w:w="567" w:type="dxa"/>
        </w:trPr>
        <w:tc>
          <w:tcPr>
            <w:tcW w:w="3516" w:type="dxa"/>
            <w:gridSpan w:val="2"/>
            <w:tcBorders>
              <w:top w:val="nil"/>
              <w:left w:val="nil"/>
              <w:bottom w:val="nil"/>
              <w:right w:val="nil"/>
            </w:tcBorders>
          </w:tcPr>
          <w:p w:rsidR="00DD3AEF" w:rsidRPr="00BD262E" w:rsidRDefault="00F661F1" w:rsidP="00906D2E">
            <w:pPr>
              <w:spacing w:before="40" w:after="40" w:line="220" w:lineRule="exact"/>
              <w:ind w:left="284" w:right="113"/>
            </w:pPr>
            <w:ins w:id="14" w:author="ONU" w:date="2019-06-24T12:37:00Z">
              <w:r>
                <w:t>-</w:t>
              </w:r>
            </w:ins>
            <w:r w:rsidR="00DD3AEF" w:rsidRPr="00BD262E">
              <w:t>Fermentation</w:t>
            </w:r>
          </w:p>
        </w:tc>
        <w:tc>
          <w:tcPr>
            <w:tcW w:w="1356" w:type="dxa"/>
            <w:gridSpan w:val="2"/>
            <w:tcBorders>
              <w:top w:val="nil"/>
              <w:left w:val="nil"/>
              <w:bottom w:val="nil"/>
              <w:right w:val="nil"/>
            </w:tcBorders>
          </w:tcPr>
          <w:p w:rsidR="00DD3AEF" w:rsidRPr="00BD262E" w:rsidRDefault="00DD3AEF" w:rsidP="00986F8B">
            <w:pPr>
              <w:spacing w:before="40" w:after="40" w:line="220" w:lineRule="exact"/>
              <w:ind w:right="513"/>
            </w:pPr>
            <w:r w:rsidRPr="00BD262E">
              <w:t>0</w:t>
            </w:r>
            <w:r w:rsidR="00FE7E9F">
              <w:t>.</w:t>
            </w:r>
            <w:r w:rsidRPr="00BD262E">
              <w:t>5</w:t>
            </w:r>
          </w:p>
        </w:tc>
        <w:tc>
          <w:tcPr>
            <w:tcW w:w="1310" w:type="dxa"/>
            <w:gridSpan w:val="2"/>
            <w:tcBorders>
              <w:top w:val="nil"/>
              <w:left w:val="nil"/>
              <w:bottom w:val="nil"/>
              <w:right w:val="nil"/>
            </w:tcBorders>
          </w:tcPr>
          <w:p w:rsidR="00DD3AEF" w:rsidRPr="00BD262E" w:rsidRDefault="00FE7E9F" w:rsidP="00986F8B">
            <w:pPr>
              <w:spacing w:before="40" w:after="40" w:line="220" w:lineRule="exact"/>
              <w:ind w:right="513"/>
            </w:pPr>
            <w:r>
              <w:t>1.</w:t>
            </w:r>
            <w:r w:rsidR="00DD3AEF" w:rsidRPr="00BD262E">
              <w:t>0</w:t>
            </w:r>
          </w:p>
        </w:tc>
        <w:tc>
          <w:tcPr>
            <w:tcW w:w="1189" w:type="dxa"/>
            <w:gridSpan w:val="2"/>
            <w:tcBorders>
              <w:top w:val="nil"/>
              <w:left w:val="nil"/>
              <w:bottom w:val="nil"/>
              <w:right w:val="nil"/>
            </w:tcBorders>
          </w:tcPr>
          <w:p w:rsidR="00DD3AEF" w:rsidRPr="00BD262E" w:rsidRDefault="00FE7E9F" w:rsidP="00986F8B">
            <w:pPr>
              <w:spacing w:before="40" w:after="40" w:line="220" w:lineRule="exact"/>
              <w:ind w:right="513"/>
            </w:pPr>
            <w:r>
              <w:t>2.</w:t>
            </w:r>
            <w:r w:rsidR="00DD3AEF" w:rsidRPr="00BD262E">
              <w:t>0</w:t>
            </w:r>
          </w:p>
        </w:tc>
      </w:tr>
      <w:tr w:rsidR="00DD3AEF" w:rsidRPr="00213DA6" w:rsidTr="00986F8B">
        <w:trPr>
          <w:gridBefore w:val="1"/>
          <w:wBefore w:w="567" w:type="dxa"/>
        </w:trPr>
        <w:tc>
          <w:tcPr>
            <w:tcW w:w="3516" w:type="dxa"/>
            <w:gridSpan w:val="2"/>
            <w:tcBorders>
              <w:top w:val="nil"/>
              <w:left w:val="nil"/>
              <w:bottom w:val="nil"/>
              <w:right w:val="nil"/>
            </w:tcBorders>
          </w:tcPr>
          <w:p w:rsidR="00DD3AEF" w:rsidRPr="00BD262E" w:rsidRDefault="00F661F1" w:rsidP="00906D2E">
            <w:pPr>
              <w:spacing w:before="40" w:after="40" w:line="220" w:lineRule="exact"/>
              <w:ind w:left="284" w:right="113"/>
            </w:pPr>
            <w:ins w:id="15" w:author="ONU" w:date="2019-06-24T12:37:00Z">
              <w:r>
                <w:t xml:space="preserve">- </w:t>
              </w:r>
            </w:ins>
            <w:r w:rsidR="00DD3AEF" w:rsidRPr="00BD262E">
              <w:t xml:space="preserve">Rotting </w:t>
            </w:r>
          </w:p>
        </w:tc>
        <w:tc>
          <w:tcPr>
            <w:tcW w:w="1356" w:type="dxa"/>
            <w:gridSpan w:val="2"/>
            <w:tcBorders>
              <w:top w:val="nil"/>
              <w:left w:val="nil"/>
              <w:bottom w:val="nil"/>
              <w:right w:val="nil"/>
            </w:tcBorders>
          </w:tcPr>
          <w:p w:rsidR="00DD3AEF" w:rsidRPr="00BD262E" w:rsidRDefault="0008008E" w:rsidP="00986F8B">
            <w:pPr>
              <w:spacing w:before="40" w:after="40" w:line="220" w:lineRule="exact"/>
              <w:ind w:right="513"/>
            </w:pPr>
            <w:ins w:id="16" w:author="ONU" w:date="2019-06-24T17:42:00Z">
              <w:r>
                <w:t>0</w:t>
              </w:r>
            </w:ins>
            <w:del w:id="17" w:author="ONU" w:date="2019-06-24T17:42:00Z">
              <w:r w:rsidR="00DD3AEF" w:rsidRPr="00BD262E" w:rsidDel="0008008E">
                <w:delText>-</w:delText>
              </w:r>
            </w:del>
          </w:p>
        </w:tc>
        <w:tc>
          <w:tcPr>
            <w:tcW w:w="1310" w:type="dxa"/>
            <w:gridSpan w:val="2"/>
            <w:tcBorders>
              <w:top w:val="nil"/>
              <w:left w:val="nil"/>
              <w:bottom w:val="nil"/>
              <w:right w:val="nil"/>
            </w:tcBorders>
          </w:tcPr>
          <w:p w:rsidR="00DD3AEF" w:rsidRPr="00BD262E" w:rsidRDefault="00DD3AEF" w:rsidP="00986F8B">
            <w:pPr>
              <w:spacing w:before="40" w:after="40" w:line="220" w:lineRule="exact"/>
              <w:ind w:right="513"/>
            </w:pPr>
            <w:r w:rsidRPr="00BD262E">
              <w:t>0</w:t>
            </w:r>
            <w:r w:rsidR="00FE7E9F">
              <w:t>.</w:t>
            </w:r>
            <w:r w:rsidRPr="00BD262E">
              <w:t>5</w:t>
            </w:r>
          </w:p>
        </w:tc>
        <w:tc>
          <w:tcPr>
            <w:tcW w:w="1189" w:type="dxa"/>
            <w:gridSpan w:val="2"/>
            <w:tcBorders>
              <w:top w:val="nil"/>
              <w:left w:val="nil"/>
              <w:bottom w:val="nil"/>
              <w:right w:val="nil"/>
            </w:tcBorders>
          </w:tcPr>
          <w:p w:rsidR="00DD3AEF" w:rsidRPr="00BD262E" w:rsidRDefault="00FE7E9F" w:rsidP="00986F8B">
            <w:pPr>
              <w:spacing w:before="40" w:after="40" w:line="220" w:lineRule="exact"/>
              <w:ind w:right="513"/>
            </w:pPr>
            <w:r>
              <w:t>1.</w:t>
            </w:r>
            <w:r w:rsidR="00DD3AEF" w:rsidRPr="00BD262E">
              <w:t>0</w:t>
            </w: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906D2E">
            <w:pPr>
              <w:spacing w:before="40" w:after="40" w:line="220" w:lineRule="exact"/>
              <w:ind w:left="284" w:right="113"/>
            </w:pPr>
            <w:r w:rsidRPr="00BD262E">
              <w:t>Damages caused by pests</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del w:id="18" w:author="ONU" w:date="2019-06-25T12:02:00Z">
              <w:r w:rsidRPr="00BD262E" w:rsidDel="00657857">
                <w:delText>2</w:delText>
              </w:r>
            </w:del>
            <w:ins w:id="19" w:author="ONU" w:date="2019-06-25T12:02:00Z">
              <w:r w:rsidR="00657857">
                <w:t>1</w:t>
              </w:r>
            </w:ins>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2</w:t>
            </w: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del w:id="20" w:author="ONU" w:date="2019-06-25T12:02:00Z">
              <w:r w:rsidRPr="00BD262E" w:rsidDel="00657857">
                <w:delText>6</w:delText>
              </w:r>
            </w:del>
            <w:ins w:id="21" w:author="ONU" w:date="2019-06-25T12:02:00Z">
              <w:r w:rsidR="00657857">
                <w:t>4</w:t>
              </w:r>
            </w:ins>
          </w:p>
        </w:tc>
      </w:tr>
      <w:tr w:rsidR="000A3C9D" w:rsidRPr="00213DA6" w:rsidTr="00986F8B">
        <w:trPr>
          <w:gridAfter w:val="1"/>
          <w:wAfter w:w="567" w:type="dxa"/>
        </w:trPr>
        <w:tc>
          <w:tcPr>
            <w:tcW w:w="3516" w:type="dxa"/>
            <w:gridSpan w:val="2"/>
            <w:tcBorders>
              <w:top w:val="nil"/>
              <w:left w:val="nil"/>
              <w:bottom w:val="nil"/>
              <w:right w:val="nil"/>
            </w:tcBorders>
          </w:tcPr>
          <w:p w:rsidR="000A3C9D" w:rsidRPr="00BD262E" w:rsidRDefault="000A3C9D" w:rsidP="00906D2E">
            <w:pPr>
              <w:spacing w:before="40" w:after="40" w:line="220" w:lineRule="exact"/>
              <w:ind w:left="284" w:right="113"/>
            </w:pPr>
            <w:r w:rsidRPr="00BD262E">
              <w:t>Living pests</w:t>
            </w:r>
          </w:p>
        </w:tc>
        <w:tc>
          <w:tcPr>
            <w:tcW w:w="1356" w:type="dxa"/>
            <w:gridSpan w:val="2"/>
            <w:tcBorders>
              <w:top w:val="nil"/>
              <w:left w:val="nil"/>
              <w:bottom w:val="nil"/>
              <w:right w:val="nil"/>
            </w:tcBorders>
          </w:tcPr>
          <w:p w:rsidR="000A3C9D" w:rsidRPr="00BD262E" w:rsidRDefault="000A3C9D" w:rsidP="00FE7E9F">
            <w:pPr>
              <w:spacing w:before="40" w:after="40" w:line="220" w:lineRule="exact"/>
              <w:ind w:right="113"/>
              <w:jc w:val="right"/>
            </w:pPr>
            <w:r>
              <w:t>0</w:t>
            </w:r>
          </w:p>
        </w:tc>
        <w:tc>
          <w:tcPr>
            <w:tcW w:w="1310" w:type="dxa"/>
            <w:gridSpan w:val="2"/>
            <w:tcBorders>
              <w:top w:val="nil"/>
              <w:left w:val="nil"/>
              <w:bottom w:val="nil"/>
              <w:right w:val="nil"/>
            </w:tcBorders>
          </w:tcPr>
          <w:p w:rsidR="000A3C9D" w:rsidRPr="00BD262E" w:rsidRDefault="000A3C9D" w:rsidP="00FE7E9F">
            <w:pPr>
              <w:spacing w:before="40" w:after="40" w:line="220" w:lineRule="exact"/>
              <w:ind w:right="113"/>
              <w:jc w:val="right"/>
            </w:pPr>
            <w:r>
              <w:t>0</w:t>
            </w:r>
          </w:p>
        </w:tc>
        <w:tc>
          <w:tcPr>
            <w:tcW w:w="1189" w:type="dxa"/>
            <w:gridSpan w:val="2"/>
            <w:tcBorders>
              <w:top w:val="nil"/>
              <w:left w:val="nil"/>
              <w:bottom w:val="nil"/>
              <w:right w:val="nil"/>
            </w:tcBorders>
          </w:tcPr>
          <w:p w:rsidR="000A3C9D" w:rsidRPr="00BD262E" w:rsidRDefault="000A3C9D" w:rsidP="00FE7E9F">
            <w:pPr>
              <w:spacing w:before="40" w:after="40" w:line="220" w:lineRule="exact"/>
              <w:ind w:right="113"/>
              <w:jc w:val="right"/>
            </w:pPr>
            <w:r>
              <w:t>0</w:t>
            </w:r>
          </w:p>
        </w:tc>
      </w:tr>
      <w:tr w:rsidR="00DD3AEF" w:rsidRPr="00001F3B" w:rsidTr="00986F8B">
        <w:trPr>
          <w:gridAfter w:val="1"/>
          <w:wAfter w:w="567" w:type="dxa"/>
        </w:trPr>
        <w:tc>
          <w:tcPr>
            <w:tcW w:w="3516" w:type="dxa"/>
            <w:gridSpan w:val="2"/>
            <w:tcBorders>
              <w:top w:val="nil"/>
              <w:left w:val="nil"/>
              <w:bottom w:val="nil"/>
              <w:right w:val="nil"/>
            </w:tcBorders>
          </w:tcPr>
          <w:p w:rsidR="00DD3AEF" w:rsidRPr="00BD262E" w:rsidRDefault="00DD3AEF" w:rsidP="00FE7E9F">
            <w:pPr>
              <w:spacing w:before="40" w:after="40" w:line="220" w:lineRule="exact"/>
              <w:ind w:right="113"/>
            </w:pPr>
            <w:r w:rsidRPr="00BD262E">
              <w:t>b) Size tolerances (if sized)</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FE7E9F">
            <w:pPr>
              <w:spacing w:before="40" w:after="40" w:line="220" w:lineRule="exact"/>
              <w:ind w:left="284" w:right="113"/>
            </w:pPr>
            <w:r w:rsidRPr="00BD262E">
              <w:t xml:space="preserve">For produce not conforming to the size indicated, in total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10</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15</w:t>
            </w: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20</w:t>
            </w: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FE7E9F">
            <w:pPr>
              <w:spacing w:before="40" w:after="40" w:line="220" w:lineRule="exact"/>
              <w:ind w:left="284" w:right="113"/>
            </w:pPr>
            <w:r w:rsidRPr="00BD262E">
              <w:t xml:space="preserve">Pieces among dried slices of melons (by weight)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2</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8</w:t>
            </w: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15</w:t>
            </w:r>
          </w:p>
        </w:tc>
      </w:tr>
      <w:tr w:rsidR="00DD3AEF" w:rsidRPr="00001F3B" w:rsidTr="00986F8B">
        <w:trPr>
          <w:gridAfter w:val="1"/>
          <w:wAfter w:w="567" w:type="dxa"/>
        </w:trPr>
        <w:tc>
          <w:tcPr>
            <w:tcW w:w="3516" w:type="dxa"/>
            <w:gridSpan w:val="2"/>
            <w:tcBorders>
              <w:top w:val="nil"/>
              <w:left w:val="nil"/>
              <w:bottom w:val="nil"/>
              <w:right w:val="nil"/>
            </w:tcBorders>
          </w:tcPr>
          <w:p w:rsidR="00DD3AEF" w:rsidRPr="00BD262E" w:rsidRDefault="00DD3AEF" w:rsidP="00FE7E9F">
            <w:pPr>
              <w:spacing w:before="40" w:after="40" w:line="220" w:lineRule="exact"/>
              <w:ind w:right="113"/>
            </w:pPr>
            <w:r w:rsidRPr="00BD262E">
              <w:t xml:space="preserve">c) Tolerances for other defects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c>
          <w:tcPr>
            <w:tcW w:w="1189" w:type="dxa"/>
            <w:gridSpan w:val="2"/>
            <w:tcBorders>
              <w:top w:val="nil"/>
              <w:left w:val="nil"/>
              <w:bottom w:val="nil"/>
              <w:right w:val="nil"/>
            </w:tcBorders>
          </w:tcPr>
          <w:p w:rsidR="00DD3AEF" w:rsidRPr="00BD262E" w:rsidRDefault="00DD3AEF" w:rsidP="00FE7E9F">
            <w:pPr>
              <w:spacing w:before="40" w:after="40" w:line="220" w:lineRule="exact"/>
              <w:ind w:right="113"/>
              <w:jc w:val="right"/>
            </w:pPr>
          </w:p>
        </w:tc>
      </w:tr>
      <w:tr w:rsidR="00DD3AEF" w:rsidRPr="00213DA6" w:rsidTr="00986F8B">
        <w:trPr>
          <w:gridAfter w:val="1"/>
          <w:wAfter w:w="567" w:type="dxa"/>
        </w:trPr>
        <w:tc>
          <w:tcPr>
            <w:tcW w:w="3516" w:type="dxa"/>
            <w:gridSpan w:val="2"/>
            <w:tcBorders>
              <w:top w:val="nil"/>
              <w:left w:val="nil"/>
              <w:bottom w:val="nil"/>
              <w:right w:val="nil"/>
            </w:tcBorders>
          </w:tcPr>
          <w:p w:rsidR="00DD3AEF" w:rsidRPr="00BD262E" w:rsidRDefault="00DD3AEF" w:rsidP="00FE7E9F">
            <w:pPr>
              <w:spacing w:before="40" w:after="40" w:line="220" w:lineRule="exact"/>
              <w:ind w:left="284" w:right="113"/>
            </w:pPr>
            <w:r w:rsidRPr="00BD262E">
              <w:t xml:space="preserve">Foreign matter, separated seeds and skin fragments </w:t>
            </w:r>
          </w:p>
        </w:tc>
        <w:tc>
          <w:tcPr>
            <w:tcW w:w="1356"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w:t>
            </w:r>
          </w:p>
        </w:tc>
        <w:tc>
          <w:tcPr>
            <w:tcW w:w="1310" w:type="dxa"/>
            <w:gridSpan w:val="2"/>
            <w:tcBorders>
              <w:top w:val="nil"/>
              <w:left w:val="nil"/>
              <w:bottom w:val="nil"/>
              <w:right w:val="nil"/>
            </w:tcBorders>
          </w:tcPr>
          <w:p w:rsidR="00DD3AEF" w:rsidRPr="00BD262E" w:rsidRDefault="00DD3AEF" w:rsidP="00FE7E9F">
            <w:pPr>
              <w:spacing w:before="40" w:after="40" w:line="220" w:lineRule="exact"/>
              <w:ind w:right="113"/>
              <w:jc w:val="right"/>
            </w:pPr>
            <w:r w:rsidRPr="00BD262E">
              <w:t>1</w:t>
            </w:r>
          </w:p>
        </w:tc>
        <w:tc>
          <w:tcPr>
            <w:tcW w:w="1189" w:type="dxa"/>
            <w:gridSpan w:val="2"/>
            <w:tcBorders>
              <w:top w:val="nil"/>
              <w:left w:val="nil"/>
              <w:bottom w:val="nil"/>
              <w:right w:val="nil"/>
            </w:tcBorders>
          </w:tcPr>
          <w:p w:rsidR="00DD3AEF" w:rsidRPr="00BD262E" w:rsidRDefault="00FE7E9F" w:rsidP="00FE7E9F">
            <w:pPr>
              <w:spacing w:before="40" w:after="40" w:line="220" w:lineRule="exact"/>
              <w:ind w:right="113"/>
              <w:jc w:val="right"/>
            </w:pPr>
            <w:r>
              <w:t>1</w:t>
            </w:r>
          </w:p>
        </w:tc>
      </w:tr>
      <w:tr w:rsidR="00DD3AEF" w:rsidRPr="00213DA6" w:rsidTr="00986F8B">
        <w:trPr>
          <w:gridAfter w:val="1"/>
          <w:wAfter w:w="567" w:type="dxa"/>
        </w:trPr>
        <w:tc>
          <w:tcPr>
            <w:tcW w:w="3516" w:type="dxa"/>
            <w:gridSpan w:val="2"/>
            <w:tcBorders>
              <w:top w:val="nil"/>
              <w:left w:val="nil"/>
              <w:bottom w:val="nil"/>
              <w:right w:val="nil"/>
            </w:tcBorders>
            <w:shd w:val="clear" w:color="auto" w:fill="auto"/>
          </w:tcPr>
          <w:p w:rsidR="00DD3AEF" w:rsidRPr="00BD262E" w:rsidRDefault="00DD3AEF" w:rsidP="00FE7E9F">
            <w:pPr>
              <w:spacing w:before="40" w:after="40" w:line="220" w:lineRule="exact"/>
              <w:ind w:left="284" w:right="113"/>
            </w:pPr>
            <w:r w:rsidRPr="00BD262E">
              <w:t>Not fully ripe pieces among ripe dried melons</w:t>
            </w:r>
          </w:p>
        </w:tc>
        <w:tc>
          <w:tcPr>
            <w:tcW w:w="1356" w:type="dxa"/>
            <w:gridSpan w:val="2"/>
            <w:tcBorders>
              <w:top w:val="nil"/>
              <w:left w:val="nil"/>
              <w:bottom w:val="nil"/>
              <w:right w:val="nil"/>
            </w:tcBorders>
            <w:shd w:val="clear" w:color="auto" w:fill="auto"/>
          </w:tcPr>
          <w:p w:rsidR="00DD3AEF" w:rsidRPr="00BD262E" w:rsidRDefault="00DD3AEF" w:rsidP="00FE7E9F">
            <w:pPr>
              <w:spacing w:before="40" w:after="40" w:line="220" w:lineRule="exact"/>
              <w:ind w:right="113"/>
              <w:jc w:val="right"/>
            </w:pPr>
            <w:r w:rsidRPr="00BD262E">
              <w:t>0</w:t>
            </w:r>
          </w:p>
        </w:tc>
        <w:tc>
          <w:tcPr>
            <w:tcW w:w="1310" w:type="dxa"/>
            <w:gridSpan w:val="2"/>
            <w:tcBorders>
              <w:top w:val="nil"/>
              <w:left w:val="nil"/>
              <w:bottom w:val="nil"/>
              <w:right w:val="nil"/>
            </w:tcBorders>
            <w:shd w:val="clear" w:color="auto" w:fill="auto"/>
          </w:tcPr>
          <w:p w:rsidR="00DD3AEF" w:rsidRPr="00BD262E" w:rsidRDefault="00DD3AEF" w:rsidP="00FE7E9F">
            <w:pPr>
              <w:spacing w:before="40" w:after="40" w:line="220" w:lineRule="exact"/>
              <w:ind w:right="113"/>
              <w:jc w:val="right"/>
            </w:pPr>
            <w:r w:rsidRPr="00BD262E">
              <w:t>1</w:t>
            </w:r>
          </w:p>
        </w:tc>
        <w:tc>
          <w:tcPr>
            <w:tcW w:w="1189" w:type="dxa"/>
            <w:gridSpan w:val="2"/>
            <w:tcBorders>
              <w:top w:val="nil"/>
              <w:left w:val="nil"/>
              <w:bottom w:val="nil"/>
              <w:right w:val="nil"/>
            </w:tcBorders>
            <w:shd w:val="clear" w:color="auto" w:fill="auto"/>
          </w:tcPr>
          <w:p w:rsidR="00DD3AEF" w:rsidRPr="00BD262E" w:rsidRDefault="00DD3AEF" w:rsidP="00FE7E9F">
            <w:pPr>
              <w:spacing w:before="40" w:after="40" w:line="220" w:lineRule="exact"/>
              <w:ind w:right="113"/>
              <w:jc w:val="right"/>
            </w:pPr>
            <w:r w:rsidRPr="00BD262E">
              <w:t>3</w:t>
            </w:r>
          </w:p>
        </w:tc>
      </w:tr>
      <w:tr w:rsidR="00DD3AEF" w:rsidRPr="00213DA6" w:rsidTr="00986F8B">
        <w:trPr>
          <w:gridAfter w:val="1"/>
          <w:wAfter w:w="567" w:type="dxa"/>
        </w:trPr>
        <w:tc>
          <w:tcPr>
            <w:tcW w:w="3516" w:type="dxa"/>
            <w:gridSpan w:val="2"/>
            <w:tcBorders>
              <w:top w:val="nil"/>
              <w:left w:val="nil"/>
              <w:bottom w:val="single" w:sz="12" w:space="0" w:color="auto"/>
              <w:right w:val="nil"/>
            </w:tcBorders>
            <w:shd w:val="clear" w:color="auto" w:fill="auto"/>
          </w:tcPr>
          <w:p w:rsidR="00DD3AEF" w:rsidRPr="00986F8B" w:rsidRDefault="00DD3AEF" w:rsidP="00FE7E9F">
            <w:pPr>
              <w:spacing w:before="40" w:after="40" w:line="220" w:lineRule="exact"/>
              <w:ind w:left="284" w:right="113"/>
              <w:rPr>
                <w:strike/>
                <w:color w:val="FF0000"/>
              </w:rPr>
            </w:pPr>
            <w:r w:rsidRPr="00986F8B">
              <w:rPr>
                <w:strike/>
                <w:color w:val="FF0000"/>
              </w:rPr>
              <w:t>Colouring, other than indicated</w:t>
            </w:r>
          </w:p>
        </w:tc>
        <w:tc>
          <w:tcPr>
            <w:tcW w:w="1356" w:type="dxa"/>
            <w:gridSpan w:val="2"/>
            <w:tcBorders>
              <w:top w:val="nil"/>
              <w:left w:val="nil"/>
              <w:bottom w:val="single" w:sz="12" w:space="0" w:color="auto"/>
              <w:right w:val="nil"/>
            </w:tcBorders>
            <w:shd w:val="clear" w:color="auto" w:fill="auto"/>
          </w:tcPr>
          <w:p w:rsidR="00DD3AEF" w:rsidRPr="00986F8B" w:rsidRDefault="00DD3AEF" w:rsidP="00FE7E9F">
            <w:pPr>
              <w:spacing w:before="40" w:after="40" w:line="220" w:lineRule="exact"/>
              <w:ind w:right="113"/>
              <w:jc w:val="right"/>
              <w:rPr>
                <w:strike/>
                <w:color w:val="FF0000"/>
              </w:rPr>
            </w:pPr>
            <w:r w:rsidRPr="00986F8B">
              <w:rPr>
                <w:strike/>
                <w:color w:val="FF0000"/>
              </w:rPr>
              <w:t>10</w:t>
            </w:r>
          </w:p>
        </w:tc>
        <w:tc>
          <w:tcPr>
            <w:tcW w:w="1310" w:type="dxa"/>
            <w:gridSpan w:val="2"/>
            <w:tcBorders>
              <w:top w:val="nil"/>
              <w:left w:val="nil"/>
              <w:bottom w:val="single" w:sz="12" w:space="0" w:color="auto"/>
              <w:right w:val="nil"/>
            </w:tcBorders>
            <w:shd w:val="clear" w:color="auto" w:fill="auto"/>
          </w:tcPr>
          <w:p w:rsidR="00DD3AEF" w:rsidRPr="00986F8B" w:rsidRDefault="00DD3AEF" w:rsidP="00FE7E9F">
            <w:pPr>
              <w:spacing w:before="40" w:after="40" w:line="220" w:lineRule="exact"/>
              <w:ind w:right="113"/>
              <w:jc w:val="right"/>
              <w:rPr>
                <w:strike/>
                <w:color w:val="FF0000"/>
              </w:rPr>
            </w:pPr>
            <w:r w:rsidRPr="00986F8B">
              <w:rPr>
                <w:strike/>
                <w:color w:val="FF0000"/>
              </w:rPr>
              <w:t>10</w:t>
            </w:r>
          </w:p>
        </w:tc>
        <w:tc>
          <w:tcPr>
            <w:tcW w:w="1189" w:type="dxa"/>
            <w:gridSpan w:val="2"/>
            <w:tcBorders>
              <w:top w:val="nil"/>
              <w:left w:val="nil"/>
              <w:bottom w:val="single" w:sz="12" w:space="0" w:color="auto"/>
              <w:right w:val="nil"/>
            </w:tcBorders>
            <w:shd w:val="clear" w:color="auto" w:fill="auto"/>
          </w:tcPr>
          <w:p w:rsidR="00DD3AEF" w:rsidRPr="00986F8B" w:rsidRDefault="00DD3AEF" w:rsidP="00FE7E9F">
            <w:pPr>
              <w:spacing w:before="40" w:after="40" w:line="220" w:lineRule="exact"/>
              <w:ind w:right="113"/>
              <w:jc w:val="right"/>
              <w:rPr>
                <w:strike/>
                <w:color w:val="FF0000"/>
              </w:rPr>
            </w:pPr>
            <w:r w:rsidRPr="00986F8B">
              <w:rPr>
                <w:strike/>
                <w:color w:val="FF0000"/>
              </w:rPr>
              <w:t>10</w:t>
            </w:r>
          </w:p>
        </w:tc>
      </w:tr>
    </w:tbl>
    <w:p w:rsidR="002E1AD2" w:rsidRPr="001D5ECE" w:rsidRDefault="001D5ECE" w:rsidP="001D5ECE">
      <w:pPr>
        <w:pStyle w:val="HChG"/>
      </w:pPr>
      <w:r>
        <w:tab/>
        <w:t>V.</w:t>
      </w:r>
      <w:r>
        <w:tab/>
      </w:r>
      <w:r w:rsidR="002E1AD2" w:rsidRPr="001D5ECE">
        <w:t>Provisions concerning presentation</w:t>
      </w:r>
    </w:p>
    <w:p w:rsidR="002E1AD2" w:rsidRPr="001D5ECE" w:rsidRDefault="002E1AD2" w:rsidP="001D5ECE">
      <w:pPr>
        <w:pStyle w:val="H1G"/>
      </w:pPr>
      <w:r w:rsidRPr="001D5ECE">
        <w:tab/>
        <w:t>A.</w:t>
      </w:r>
      <w:r w:rsidRPr="001D5ECE">
        <w:tab/>
        <w:t xml:space="preserve">Uniformity </w:t>
      </w:r>
    </w:p>
    <w:p w:rsidR="002E1AD2" w:rsidRPr="001D5ECE" w:rsidRDefault="002E1AD2" w:rsidP="001D5ECE">
      <w:pPr>
        <w:pStyle w:val="SingleTxtG"/>
      </w:pPr>
      <w:r w:rsidRPr="001D5ECE">
        <w:t>The contents of each package must be uniform and contain only dried melons of the same origin, quality, style and size (if indicated) and variety (if indicated) and colouring (if indicated).</w:t>
      </w:r>
    </w:p>
    <w:p w:rsidR="002E1AD2" w:rsidRPr="00986F8B" w:rsidRDefault="002E1AD2" w:rsidP="001D5ECE">
      <w:pPr>
        <w:pStyle w:val="SingleTxtG"/>
        <w:rPr>
          <w:strike/>
          <w:color w:val="FF0000"/>
        </w:rPr>
      </w:pPr>
      <w:r w:rsidRPr="00986F8B">
        <w:rPr>
          <w:strike/>
          <w:color w:val="FF0000"/>
        </w:rPr>
        <w:t>[In addition, Extra class dried melon must be of bright colour.]</w:t>
      </w:r>
    </w:p>
    <w:p w:rsidR="002E1AD2" w:rsidRPr="001D5ECE" w:rsidRDefault="002E1AD2" w:rsidP="001D5ECE">
      <w:pPr>
        <w:pStyle w:val="SingleTxtG"/>
      </w:pPr>
      <w:r w:rsidRPr="001D5ECE">
        <w:t>The visible part of the contents of the package must be representative of its entire contents.</w:t>
      </w:r>
    </w:p>
    <w:p w:rsidR="002E1AD2" w:rsidRPr="001D5ECE" w:rsidRDefault="002E1AD2" w:rsidP="001D5ECE">
      <w:pPr>
        <w:pStyle w:val="H1G"/>
      </w:pPr>
      <w:r w:rsidRPr="001D5ECE">
        <w:tab/>
        <w:t>B.</w:t>
      </w:r>
      <w:r w:rsidRPr="001D5ECE">
        <w:tab/>
        <w:t>Packaging</w:t>
      </w:r>
    </w:p>
    <w:p w:rsidR="002E1AD2" w:rsidRPr="001D5ECE" w:rsidRDefault="002E1AD2" w:rsidP="001D5ECE">
      <w:pPr>
        <w:pStyle w:val="SingleTxtG"/>
      </w:pPr>
      <w:r w:rsidRPr="001D5ECE">
        <w:t>The dried melons must be packed in such a way so as to protect the produce properly.</w:t>
      </w:r>
    </w:p>
    <w:p w:rsidR="002E1AD2" w:rsidRPr="001D5ECE" w:rsidRDefault="002E1AD2" w:rsidP="001D5ECE">
      <w:pPr>
        <w:pStyle w:val="SingleTxtG"/>
      </w:pPr>
      <w:r w:rsidRPr="001D5ECE">
        <w:t xml:space="preserve">The materials used inside the package must be clean and of a quality such as to avoid causing any external or internal damage to the produce. The use of materials, particularly of paper and stamps bearing trade specifications, is allowed, provided the printing or labelling has been done with non-toxic ink or glue. </w:t>
      </w:r>
    </w:p>
    <w:p w:rsidR="002E1AD2" w:rsidRPr="001D5ECE" w:rsidRDefault="002E1AD2" w:rsidP="001D5ECE">
      <w:pPr>
        <w:pStyle w:val="SingleTxtG"/>
      </w:pPr>
      <w:r w:rsidRPr="001D5ECE">
        <w:t>Packages must be free of all foreign matter in accordance with the table of tolerances in Section. IV. “Provisions concerning tolerances”.</w:t>
      </w:r>
    </w:p>
    <w:p w:rsidR="002E1AD2" w:rsidRPr="001D5ECE" w:rsidRDefault="000C6091" w:rsidP="001D5ECE">
      <w:pPr>
        <w:pStyle w:val="HChG"/>
      </w:pPr>
      <w:r>
        <w:tab/>
      </w:r>
      <w:r w:rsidR="002E1AD2" w:rsidRPr="001D5ECE">
        <w:t>VI.</w:t>
      </w:r>
      <w:r>
        <w:tab/>
      </w:r>
      <w:r w:rsidR="002E1AD2" w:rsidRPr="001D5ECE">
        <w:t>Provisions concerning marking</w:t>
      </w:r>
    </w:p>
    <w:p w:rsidR="002E1AD2" w:rsidRPr="000C6091" w:rsidRDefault="002E1AD2" w:rsidP="00906D2E">
      <w:pPr>
        <w:pStyle w:val="SingleTxtG"/>
      </w:pPr>
      <w:r w:rsidRPr="000C6091">
        <w:t>Each package</w:t>
      </w:r>
      <w:r w:rsidRPr="000C6091">
        <w:rPr>
          <w:rStyle w:val="FootnoteReference"/>
        </w:rPr>
        <w:footnoteReference w:id="4"/>
      </w:r>
      <w:r w:rsidRPr="000C6091">
        <w:t xml:space="preserve"> must bear the following particulars in letters grouped on the same side,</w:t>
      </w:r>
      <w:r w:rsidR="00906D2E">
        <w:t xml:space="preserve"> </w:t>
      </w:r>
      <w:r w:rsidRPr="000C6091">
        <w:t>legibly and indelibly marked and visible from the outside:</w:t>
      </w:r>
    </w:p>
    <w:p w:rsidR="002E1AD2" w:rsidRPr="000C6091" w:rsidRDefault="002E1AD2" w:rsidP="000C6091">
      <w:pPr>
        <w:pStyle w:val="H1G"/>
      </w:pPr>
      <w:r w:rsidRPr="000C6091">
        <w:lastRenderedPageBreak/>
        <w:tab/>
        <w:t>A.</w:t>
      </w:r>
      <w:r w:rsidRPr="000C6091">
        <w:tab/>
        <w:t>Identification</w:t>
      </w:r>
    </w:p>
    <w:p w:rsidR="002E1AD2" w:rsidRPr="000C6091" w:rsidRDefault="002E1AD2" w:rsidP="000C6091">
      <w:pPr>
        <w:pStyle w:val="SingleTxtG"/>
      </w:pPr>
      <w:r w:rsidRPr="000C6091">
        <w:t>Packer and/or dispatcher:</w:t>
      </w:r>
    </w:p>
    <w:p w:rsidR="002E1AD2" w:rsidRPr="000C6091" w:rsidRDefault="002E1AD2" w:rsidP="000C6091">
      <w:pPr>
        <w:pStyle w:val="SingleTxtG"/>
      </w:pPr>
      <w:r w:rsidRPr="000C6091">
        <w:t>Name and physical address (e.g. street/city/region/postal code and, if different from the country of origin, the country) or a code mark officially recognized by the national authority.</w:t>
      </w:r>
      <w:r w:rsidRPr="000C6091">
        <w:rPr>
          <w:rStyle w:val="FootnoteReference"/>
        </w:rPr>
        <w:footnoteReference w:id="5"/>
      </w:r>
    </w:p>
    <w:p w:rsidR="002E1AD2" w:rsidRPr="009A01A8" w:rsidRDefault="002E1AD2" w:rsidP="002E1AD2">
      <w:pPr>
        <w:pStyle w:val="H1G"/>
      </w:pPr>
      <w:r>
        <w:tab/>
        <w:t>B.</w:t>
      </w:r>
      <w:r>
        <w:tab/>
      </w:r>
      <w:r w:rsidRPr="009A01A8">
        <w:t>Nature of produce</w:t>
      </w:r>
    </w:p>
    <w:p w:rsidR="002E1AD2" w:rsidRPr="000C6091" w:rsidRDefault="002E1AD2" w:rsidP="000C6091">
      <w:pPr>
        <w:pStyle w:val="Bullet1G"/>
      </w:pPr>
      <w:r w:rsidRPr="000C6091">
        <w:t>“Dried melons”</w:t>
      </w:r>
    </w:p>
    <w:p w:rsidR="002E1AD2" w:rsidRPr="000C6091" w:rsidRDefault="002E1AD2" w:rsidP="000C6091">
      <w:pPr>
        <w:pStyle w:val="Bullet1G"/>
      </w:pPr>
      <w:r w:rsidRPr="000C6091">
        <w:t>Style</w:t>
      </w:r>
    </w:p>
    <w:p w:rsidR="002E1AD2" w:rsidRPr="000C6091" w:rsidRDefault="002E1AD2" w:rsidP="000C6091">
      <w:pPr>
        <w:pStyle w:val="Bullet1G"/>
      </w:pPr>
      <w:r w:rsidRPr="000C6091">
        <w:t>Name of the variety (optional)</w:t>
      </w:r>
    </w:p>
    <w:p w:rsidR="002E1AD2" w:rsidRPr="00986F8B" w:rsidRDefault="002E1AD2" w:rsidP="000C6091">
      <w:pPr>
        <w:pStyle w:val="Bullet1G"/>
        <w:rPr>
          <w:strike/>
          <w:color w:val="FF0000"/>
        </w:rPr>
      </w:pPr>
      <w:r w:rsidRPr="00986F8B">
        <w:rPr>
          <w:strike/>
          <w:color w:val="FF0000"/>
        </w:rPr>
        <w:t>[“Soft fruit” or equivalent denomination (when appropriate)]</w:t>
      </w:r>
    </w:p>
    <w:p w:rsidR="002E1AD2" w:rsidRPr="000C6091" w:rsidRDefault="002E1AD2" w:rsidP="000C6091">
      <w:pPr>
        <w:pStyle w:val="Bullet1G"/>
      </w:pPr>
      <w:r w:rsidRPr="000C6091">
        <w:t xml:space="preserve">“Sun </w:t>
      </w:r>
      <w:r w:rsidR="000C6091">
        <w:t>d</w:t>
      </w:r>
      <w:r w:rsidRPr="000C6091">
        <w:t>ried” or method of drying (optional).</w:t>
      </w:r>
    </w:p>
    <w:p w:rsidR="002E1AD2" w:rsidRPr="009A01A8" w:rsidRDefault="002E1AD2" w:rsidP="002E1AD2">
      <w:pPr>
        <w:pStyle w:val="H1G"/>
      </w:pPr>
      <w:r>
        <w:tab/>
        <w:t>C.</w:t>
      </w:r>
      <w:r>
        <w:tab/>
      </w:r>
      <w:r w:rsidRPr="009A01A8">
        <w:t>Origin of produce</w:t>
      </w:r>
    </w:p>
    <w:p w:rsidR="002E1AD2" w:rsidRPr="000C6091" w:rsidRDefault="002E1AD2" w:rsidP="000C6091">
      <w:pPr>
        <w:pStyle w:val="Bullet1G"/>
      </w:pPr>
      <w:r w:rsidRPr="000C6091">
        <w:t>Country of origin</w:t>
      </w:r>
      <w:r w:rsidR="000C6091">
        <w:t xml:space="preserve"> </w:t>
      </w:r>
      <w:r w:rsidRPr="000C6091">
        <w:rPr>
          <w:rStyle w:val="FootnoteReference"/>
        </w:rPr>
        <w:footnoteReference w:id="6"/>
      </w:r>
      <w:r w:rsidRPr="000C6091">
        <w:t xml:space="preserve"> and, optionally, district where grown or national, regional or local place name.</w:t>
      </w:r>
    </w:p>
    <w:p w:rsidR="002E1AD2" w:rsidRPr="009A01A8" w:rsidRDefault="002E1AD2" w:rsidP="002E1AD2">
      <w:pPr>
        <w:pStyle w:val="H1G"/>
      </w:pPr>
      <w:r>
        <w:tab/>
      </w:r>
      <w:r w:rsidRPr="009A01A8">
        <w:t>D.</w:t>
      </w:r>
      <w:r>
        <w:tab/>
      </w:r>
      <w:r w:rsidRPr="009A01A8">
        <w:t>Commercial specifications</w:t>
      </w:r>
    </w:p>
    <w:p w:rsidR="002E1AD2" w:rsidRPr="000C6091" w:rsidRDefault="002E1AD2" w:rsidP="000C6091">
      <w:pPr>
        <w:pStyle w:val="Bullet1G"/>
      </w:pPr>
      <w:r w:rsidRPr="000C6091">
        <w:t>Class</w:t>
      </w:r>
    </w:p>
    <w:p w:rsidR="002E1AD2" w:rsidRPr="000C6091" w:rsidRDefault="002E1AD2" w:rsidP="000C6091">
      <w:pPr>
        <w:pStyle w:val="Bullet1G"/>
      </w:pPr>
      <w:r w:rsidRPr="000C6091">
        <w:t>Size (if sized); expressed in accordance with section III</w:t>
      </w:r>
    </w:p>
    <w:p w:rsidR="002E1AD2" w:rsidRPr="000C6091" w:rsidRDefault="002E1AD2" w:rsidP="000C6091">
      <w:pPr>
        <w:pStyle w:val="Bullet1G"/>
      </w:pPr>
      <w:r w:rsidRPr="000C6091">
        <w:t>Crop year (optional)</w:t>
      </w:r>
    </w:p>
    <w:p w:rsidR="002E1AD2" w:rsidRPr="000C6091" w:rsidRDefault="002E1AD2" w:rsidP="000C6091">
      <w:pPr>
        <w:pStyle w:val="Bullet1G"/>
      </w:pPr>
      <w:r w:rsidRPr="000C6091">
        <w:t>“Best before” followed by the date (optional).</w:t>
      </w:r>
    </w:p>
    <w:p w:rsidR="002E1AD2" w:rsidRPr="009A01A8" w:rsidRDefault="002E1AD2" w:rsidP="002E1AD2">
      <w:pPr>
        <w:pStyle w:val="H1G"/>
      </w:pPr>
      <w:r>
        <w:tab/>
      </w:r>
      <w:r w:rsidRPr="009A01A8">
        <w:t>E.</w:t>
      </w:r>
      <w:r>
        <w:tab/>
      </w:r>
      <w:r w:rsidRPr="009A01A8">
        <w:t>Official control mark (optional)</w:t>
      </w:r>
    </w:p>
    <w:p w:rsidR="002E1AD2" w:rsidRDefault="002E1AD2" w:rsidP="002E1AD2">
      <w:pPr>
        <w:rPr>
          <w:sz w:val="24"/>
          <w:szCs w:val="24"/>
        </w:rPr>
      </w:pPr>
    </w:p>
    <w:p w:rsidR="000C6091" w:rsidRPr="000C6091" w:rsidRDefault="000C6091" w:rsidP="000C6091">
      <w:pPr>
        <w:spacing w:before="240"/>
        <w:jc w:val="center"/>
        <w:rPr>
          <w:u w:val="single"/>
        </w:rPr>
      </w:pPr>
      <w:r>
        <w:rPr>
          <w:u w:val="single"/>
        </w:rPr>
        <w:tab/>
      </w:r>
      <w:r>
        <w:rPr>
          <w:u w:val="single"/>
        </w:rPr>
        <w:tab/>
      </w:r>
      <w:r>
        <w:rPr>
          <w:u w:val="single"/>
        </w:rPr>
        <w:tab/>
      </w:r>
    </w:p>
    <w:sectPr w:rsidR="000C6091" w:rsidRPr="000C6091" w:rsidSect="002E1AD2">
      <w:headerReference w:type="even" r:id="rId8"/>
      <w:headerReference w:type="default" r:id="rId9"/>
      <w:footerReference w:type="even" r:id="rId10"/>
      <w:footerReference w:type="default" r:id="rId11"/>
      <w:foot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AD2" w:rsidRDefault="002E1AD2"/>
  </w:endnote>
  <w:endnote w:type="continuationSeparator" w:id="0">
    <w:p w:rsidR="002E1AD2" w:rsidRDefault="002E1AD2"/>
  </w:endnote>
  <w:endnote w:type="continuationNotice" w:id="1">
    <w:p w:rsidR="002E1AD2" w:rsidRDefault="002E1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AD2" w:rsidRPr="002E1AD2" w:rsidRDefault="002E1AD2" w:rsidP="002E1AD2">
    <w:pPr>
      <w:pStyle w:val="Footer"/>
      <w:tabs>
        <w:tab w:val="right" w:pos="9638"/>
      </w:tabs>
      <w:rPr>
        <w:sz w:val="18"/>
      </w:rPr>
    </w:pPr>
    <w:r w:rsidRPr="002E1AD2">
      <w:rPr>
        <w:b/>
        <w:sz w:val="18"/>
      </w:rPr>
      <w:fldChar w:fldCharType="begin"/>
    </w:r>
    <w:r w:rsidRPr="002E1AD2">
      <w:rPr>
        <w:b/>
        <w:sz w:val="18"/>
      </w:rPr>
      <w:instrText xml:space="preserve"> PAGE  \* MERGEFORMAT </w:instrText>
    </w:r>
    <w:r w:rsidRPr="002E1AD2">
      <w:rPr>
        <w:b/>
        <w:sz w:val="18"/>
      </w:rPr>
      <w:fldChar w:fldCharType="separate"/>
    </w:r>
    <w:r w:rsidR="00657857">
      <w:rPr>
        <w:b/>
        <w:noProof/>
        <w:sz w:val="18"/>
      </w:rPr>
      <w:t>4</w:t>
    </w:r>
    <w:r w:rsidRPr="002E1AD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AD2" w:rsidRPr="002E1AD2" w:rsidRDefault="002E1AD2" w:rsidP="002E1AD2">
    <w:pPr>
      <w:pStyle w:val="Footer"/>
      <w:tabs>
        <w:tab w:val="right" w:pos="9638"/>
      </w:tabs>
      <w:rPr>
        <w:b/>
        <w:sz w:val="18"/>
      </w:rPr>
    </w:pPr>
    <w:r>
      <w:tab/>
    </w:r>
    <w:r w:rsidRPr="002E1AD2">
      <w:rPr>
        <w:b/>
        <w:sz w:val="18"/>
      </w:rPr>
      <w:fldChar w:fldCharType="begin"/>
    </w:r>
    <w:r w:rsidRPr="002E1AD2">
      <w:rPr>
        <w:b/>
        <w:sz w:val="18"/>
      </w:rPr>
      <w:instrText xml:space="preserve"> PAGE  \* MERGEFORMAT </w:instrText>
    </w:r>
    <w:r w:rsidRPr="002E1AD2">
      <w:rPr>
        <w:b/>
        <w:sz w:val="18"/>
      </w:rPr>
      <w:fldChar w:fldCharType="separate"/>
    </w:r>
    <w:r w:rsidR="00657857">
      <w:rPr>
        <w:b/>
        <w:noProof/>
        <w:sz w:val="18"/>
      </w:rPr>
      <w:t>5</w:t>
    </w:r>
    <w:r w:rsidRPr="002E1AD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23F" w:rsidRPr="002E1AD2" w:rsidRDefault="00686A48">
    <w:pPr>
      <w:pStyle w:val="Footer"/>
      <w:rPr>
        <w:sz w:val="20"/>
      </w:rPr>
    </w:pPr>
    <w:r>
      <w:rPr>
        <w:noProof/>
        <w:lang w:val="en-US" w:eastAsia="zh-CN"/>
      </w:rPr>
      <w:drawing>
        <wp:anchor distT="0" distB="0" distL="114300" distR="114300" simplePos="0" relativeHeight="251657728" behindDoc="0" locked="1" layoutInCell="1" allowOverlap="1" wp14:anchorId="4D6806FB" wp14:editId="2AE0AFAA">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E1AD2">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AD2" w:rsidRPr="000B175B" w:rsidRDefault="002E1AD2" w:rsidP="000B175B">
      <w:pPr>
        <w:tabs>
          <w:tab w:val="right" w:pos="2155"/>
        </w:tabs>
        <w:spacing w:after="80"/>
        <w:ind w:left="680"/>
        <w:rPr>
          <w:u w:val="single"/>
        </w:rPr>
      </w:pPr>
      <w:r>
        <w:rPr>
          <w:u w:val="single"/>
        </w:rPr>
        <w:tab/>
      </w:r>
    </w:p>
  </w:footnote>
  <w:footnote w:type="continuationSeparator" w:id="0">
    <w:p w:rsidR="002E1AD2" w:rsidRPr="00FC68B7" w:rsidRDefault="002E1AD2" w:rsidP="00FC68B7">
      <w:pPr>
        <w:tabs>
          <w:tab w:val="left" w:pos="2155"/>
        </w:tabs>
        <w:spacing w:after="80"/>
        <w:ind w:left="680"/>
        <w:rPr>
          <w:u w:val="single"/>
        </w:rPr>
      </w:pPr>
      <w:r>
        <w:rPr>
          <w:u w:val="single"/>
        </w:rPr>
        <w:tab/>
      </w:r>
    </w:p>
  </w:footnote>
  <w:footnote w:type="continuationNotice" w:id="1">
    <w:p w:rsidR="002E1AD2" w:rsidRDefault="002E1AD2"/>
  </w:footnote>
  <w:footnote w:id="2">
    <w:p w:rsidR="002E1AD2" w:rsidRPr="00F82017" w:rsidRDefault="002E1AD2" w:rsidP="002E1AD2">
      <w:pPr>
        <w:pStyle w:val="FootnoteText"/>
        <w:rPr>
          <w:lang w:val="en-US"/>
        </w:rPr>
      </w:pPr>
      <w:r>
        <w:tab/>
      </w:r>
      <w:r w:rsidRPr="001A67C8">
        <w:rPr>
          <w:rStyle w:val="FootnoteReference"/>
        </w:rPr>
        <w:footnoteRef/>
      </w:r>
      <w:r w:rsidRPr="00F82017">
        <w:rPr>
          <w:lang w:val="en-US"/>
        </w:rPr>
        <w:tab/>
        <w:t>Definitions of terms and defects are listed in Annex III of the Standard Layout – Recommended terms and definition of defects for standards of dry (Inshell Nuts and Nut Kernels) and dried produce &lt;http://www.unece.org/trade/agr/standard/dry/StandardLayout/StandardLayoutDDP_e.pdf&gt;.</w:t>
      </w:r>
    </w:p>
  </w:footnote>
  <w:footnote w:id="3">
    <w:p w:rsidR="002E1AD2" w:rsidRPr="00F82017" w:rsidRDefault="002E1AD2" w:rsidP="002E1AD2">
      <w:pPr>
        <w:pStyle w:val="FootnoteText"/>
        <w:rPr>
          <w:lang w:val="en-US"/>
        </w:rPr>
      </w:pPr>
      <w:r w:rsidRPr="00F82017">
        <w:rPr>
          <w:iCs/>
          <w:sz w:val="22"/>
          <w:szCs w:val="22"/>
          <w:lang w:val="en-US"/>
        </w:rPr>
        <w:tab/>
      </w:r>
      <w:r w:rsidRPr="006107CF">
        <w:rPr>
          <w:rStyle w:val="FootnoteReference"/>
        </w:rPr>
        <w:footnoteRef/>
      </w:r>
      <w:r w:rsidRPr="00F82017">
        <w:rPr>
          <w:rStyle w:val="FootnoteReference"/>
          <w:iCs/>
          <w:sz w:val="22"/>
          <w:szCs w:val="22"/>
          <w:lang w:val="en-US"/>
        </w:rPr>
        <w:tab/>
      </w:r>
      <w:r w:rsidRPr="00F82017">
        <w:rPr>
          <w:lang w:val="en-US"/>
        </w:rPr>
        <w:t>The moisture content is determined by one of the methods given in Annex I of the Standard Layout – Determination of the moisture content for dried produce&lt;http://www.unece.org/trade/agr/standard/dry/StandardLayout/StandardLayoutDDP_e.pdf&gt;. The laboratory reference method shall be used in cases of dispute.</w:t>
      </w:r>
    </w:p>
  </w:footnote>
  <w:footnote w:id="4">
    <w:p w:rsidR="002E1AD2" w:rsidRPr="00001F3B" w:rsidRDefault="002E1AD2" w:rsidP="002E1AD2">
      <w:pPr>
        <w:tabs>
          <w:tab w:val="left" w:pos="1021"/>
        </w:tabs>
        <w:spacing w:line="220" w:lineRule="exact"/>
        <w:ind w:left="1134" w:right="1134" w:hanging="1134"/>
        <w:rPr>
          <w:rStyle w:val="FootnoteTextChar"/>
        </w:rPr>
      </w:pPr>
      <w:r w:rsidRPr="00F82017">
        <w:rPr>
          <w:rStyle w:val="FootnoteTextChar"/>
          <w:lang w:val="en-US"/>
        </w:rPr>
        <w:tab/>
      </w:r>
      <w:r w:rsidRPr="001A67C8">
        <w:rPr>
          <w:rStyle w:val="FootnoteReference"/>
        </w:rPr>
        <w:footnoteRef/>
      </w:r>
      <w:r w:rsidRPr="00F82017">
        <w:rPr>
          <w:lang w:val="en-US"/>
        </w:rPr>
        <w:tab/>
      </w:r>
      <w:r w:rsidRPr="00001F3B">
        <w:rPr>
          <w:rStyle w:val="FootnoteTextChar"/>
        </w:rPr>
        <w:t xml:space="preserve">These marking provisions do not apply to sales packages presented in packages. </w:t>
      </w:r>
    </w:p>
  </w:footnote>
  <w:footnote w:id="5">
    <w:p w:rsidR="002E1AD2" w:rsidRPr="00F82017" w:rsidRDefault="002E1AD2" w:rsidP="002E1AD2">
      <w:pPr>
        <w:tabs>
          <w:tab w:val="left" w:pos="1021"/>
        </w:tabs>
        <w:spacing w:line="220" w:lineRule="exact"/>
        <w:ind w:left="1134" w:right="1134" w:hanging="1134"/>
        <w:rPr>
          <w:rStyle w:val="FootnoteTextChar"/>
          <w:lang w:val="en-US"/>
        </w:rPr>
      </w:pPr>
      <w:r w:rsidRPr="00F82017">
        <w:rPr>
          <w:rStyle w:val="FootnoteTextChar"/>
          <w:lang w:val="en-US"/>
        </w:rPr>
        <w:tab/>
      </w:r>
      <w:r w:rsidRPr="001A67C8">
        <w:rPr>
          <w:rStyle w:val="FootnoteReference"/>
        </w:rPr>
        <w:footnoteRef/>
      </w:r>
      <w:bookmarkStart w:id="22" w:name="OLE_LINK2"/>
      <w:bookmarkStart w:id="23" w:name="OLE_LINK3"/>
      <w:r w:rsidRPr="00F82017">
        <w:rPr>
          <w:rStyle w:val="FootnoteTextChar"/>
          <w:lang w:val="en-US"/>
        </w:rPr>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22"/>
      <w:bookmarkEnd w:id="23"/>
    </w:p>
  </w:footnote>
  <w:footnote w:id="6">
    <w:p w:rsidR="002E1AD2" w:rsidRPr="00DB0ABE" w:rsidRDefault="002E1AD2" w:rsidP="002E1AD2">
      <w:pPr>
        <w:pStyle w:val="FootnoteText"/>
        <w:rPr>
          <w:lang w:val="en-US"/>
        </w:rPr>
      </w:pPr>
      <w:r w:rsidRPr="00F82017">
        <w:rPr>
          <w:lang w:val="en-US"/>
        </w:rPr>
        <w:tab/>
      </w:r>
      <w:r>
        <w:rPr>
          <w:rStyle w:val="FootnoteReference"/>
        </w:rPr>
        <w:footnoteRef/>
      </w:r>
      <w:r w:rsidRPr="00F82017">
        <w:rPr>
          <w:lang w:val="en-US"/>
        </w:rPr>
        <w:tab/>
      </w:r>
      <w:r w:rsidRPr="00E24272">
        <w:rPr>
          <w:lang w:val="en-US"/>
        </w:rPr>
        <w:t>The full o</w:t>
      </w:r>
      <w:r>
        <w:rPr>
          <w:lang w:val="en-US"/>
        </w:rPr>
        <w:t>r</w:t>
      </w:r>
      <w:r w:rsidRPr="00E24272">
        <w:rPr>
          <w:lang w:val="en-US"/>
        </w:rPr>
        <w:t xml:space="preserve"> commonly used name should be indicated</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AD2" w:rsidRPr="002E1AD2" w:rsidRDefault="00986F8B">
    <w:pPr>
      <w:pStyle w:val="Header"/>
    </w:pPr>
    <w:fldSimple w:instr=" TITLE  \* MERGEFORMAT ">
      <w:r w:rsidR="00614330">
        <w:t>ECE/CTCS/WP.7/2018/17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AD2" w:rsidRPr="002E1AD2" w:rsidRDefault="00986F8B" w:rsidP="002E1AD2">
    <w:pPr>
      <w:pStyle w:val="Header"/>
      <w:jc w:val="right"/>
    </w:pPr>
    <w:fldSimple w:instr=" TITLE  \* MERGEFORMAT ">
      <w:r w:rsidR="00614330">
        <w:t>ECE/CTCS/WP.7/2018/17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DE5F27"/>
    <w:multiLevelType w:val="hybridMultilevel"/>
    <w:tmpl w:val="3A68161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1A5595"/>
    <w:multiLevelType w:val="hybridMultilevel"/>
    <w:tmpl w:val="769E031C"/>
    <w:lvl w:ilvl="0" w:tplc="2FE81D5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2"/>
  </w:num>
  <w:num w:numId="21">
    <w:abstractNumId w:val="20"/>
  </w:num>
  <w:num w:numId="22">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AD2"/>
    <w:rsid w:val="00002A7D"/>
    <w:rsid w:val="000038A8"/>
    <w:rsid w:val="00006790"/>
    <w:rsid w:val="000173C3"/>
    <w:rsid w:val="00027624"/>
    <w:rsid w:val="00050F6B"/>
    <w:rsid w:val="000678CD"/>
    <w:rsid w:val="00072C8C"/>
    <w:rsid w:val="0008008E"/>
    <w:rsid w:val="00081CE0"/>
    <w:rsid w:val="00084D30"/>
    <w:rsid w:val="00090320"/>
    <w:rsid w:val="000931C0"/>
    <w:rsid w:val="000A2E09"/>
    <w:rsid w:val="000A3C9D"/>
    <w:rsid w:val="000B175B"/>
    <w:rsid w:val="000B3A0F"/>
    <w:rsid w:val="000C6091"/>
    <w:rsid w:val="000E0415"/>
    <w:rsid w:val="000F7715"/>
    <w:rsid w:val="00156B99"/>
    <w:rsid w:val="00166124"/>
    <w:rsid w:val="0017586D"/>
    <w:rsid w:val="00184DDA"/>
    <w:rsid w:val="001900CD"/>
    <w:rsid w:val="00194426"/>
    <w:rsid w:val="001A0452"/>
    <w:rsid w:val="001B4B04"/>
    <w:rsid w:val="001B5875"/>
    <w:rsid w:val="001C4B9C"/>
    <w:rsid w:val="001C6663"/>
    <w:rsid w:val="001C7895"/>
    <w:rsid w:val="001D26DF"/>
    <w:rsid w:val="001D5ECE"/>
    <w:rsid w:val="001F1599"/>
    <w:rsid w:val="001F19C4"/>
    <w:rsid w:val="002043F0"/>
    <w:rsid w:val="00211E0B"/>
    <w:rsid w:val="00212558"/>
    <w:rsid w:val="00232575"/>
    <w:rsid w:val="00247258"/>
    <w:rsid w:val="00257CAC"/>
    <w:rsid w:val="0027237A"/>
    <w:rsid w:val="002974E9"/>
    <w:rsid w:val="002A3B69"/>
    <w:rsid w:val="002A7F94"/>
    <w:rsid w:val="002B109A"/>
    <w:rsid w:val="002C6D45"/>
    <w:rsid w:val="002D6E53"/>
    <w:rsid w:val="002E1AD2"/>
    <w:rsid w:val="002F046D"/>
    <w:rsid w:val="002F3023"/>
    <w:rsid w:val="00301764"/>
    <w:rsid w:val="003065FC"/>
    <w:rsid w:val="003229D8"/>
    <w:rsid w:val="00336C97"/>
    <w:rsid w:val="00337F88"/>
    <w:rsid w:val="00342432"/>
    <w:rsid w:val="0035223F"/>
    <w:rsid w:val="00352D4B"/>
    <w:rsid w:val="0035638C"/>
    <w:rsid w:val="003A0F1B"/>
    <w:rsid w:val="003A46BB"/>
    <w:rsid w:val="003A4EC7"/>
    <w:rsid w:val="003A7295"/>
    <w:rsid w:val="003B1F60"/>
    <w:rsid w:val="003C2CC4"/>
    <w:rsid w:val="003D4B23"/>
    <w:rsid w:val="003E278A"/>
    <w:rsid w:val="00405B1C"/>
    <w:rsid w:val="00413520"/>
    <w:rsid w:val="004325CB"/>
    <w:rsid w:val="00440A07"/>
    <w:rsid w:val="00462880"/>
    <w:rsid w:val="00476F24"/>
    <w:rsid w:val="00491232"/>
    <w:rsid w:val="004C55B0"/>
    <w:rsid w:val="004F6BA0"/>
    <w:rsid w:val="00503BEA"/>
    <w:rsid w:val="00504F78"/>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4330"/>
    <w:rsid w:val="006176FB"/>
    <w:rsid w:val="00630FCB"/>
    <w:rsid w:val="00640B26"/>
    <w:rsid w:val="0065766B"/>
    <w:rsid w:val="00657857"/>
    <w:rsid w:val="00660D73"/>
    <w:rsid w:val="00671444"/>
    <w:rsid w:val="006770B2"/>
    <w:rsid w:val="00686A48"/>
    <w:rsid w:val="006940E1"/>
    <w:rsid w:val="006A3C72"/>
    <w:rsid w:val="006A7392"/>
    <w:rsid w:val="006B03A1"/>
    <w:rsid w:val="006B0E5A"/>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0614F"/>
    <w:rsid w:val="00906D2E"/>
    <w:rsid w:val="00926E47"/>
    <w:rsid w:val="00941B12"/>
    <w:rsid w:val="00947162"/>
    <w:rsid w:val="009610D0"/>
    <w:rsid w:val="0096375C"/>
    <w:rsid w:val="009662E6"/>
    <w:rsid w:val="0097095E"/>
    <w:rsid w:val="0098592B"/>
    <w:rsid w:val="00985FC4"/>
    <w:rsid w:val="00986F8B"/>
    <w:rsid w:val="00990766"/>
    <w:rsid w:val="00991261"/>
    <w:rsid w:val="009964C4"/>
    <w:rsid w:val="009A7B81"/>
    <w:rsid w:val="009D01C0"/>
    <w:rsid w:val="009D6A08"/>
    <w:rsid w:val="009E0A16"/>
    <w:rsid w:val="009E647B"/>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2394"/>
    <w:rsid w:val="00B45C02"/>
    <w:rsid w:val="00B70B63"/>
    <w:rsid w:val="00B72A1E"/>
    <w:rsid w:val="00B81E12"/>
    <w:rsid w:val="00B902D9"/>
    <w:rsid w:val="00B90747"/>
    <w:rsid w:val="00BA339B"/>
    <w:rsid w:val="00BC1E7E"/>
    <w:rsid w:val="00BC74E9"/>
    <w:rsid w:val="00BE36A9"/>
    <w:rsid w:val="00BE618E"/>
    <w:rsid w:val="00BE7BEC"/>
    <w:rsid w:val="00BF0194"/>
    <w:rsid w:val="00BF0A5A"/>
    <w:rsid w:val="00BF0E63"/>
    <w:rsid w:val="00BF12A3"/>
    <w:rsid w:val="00BF16D7"/>
    <w:rsid w:val="00BF2373"/>
    <w:rsid w:val="00C044E2"/>
    <w:rsid w:val="00C048CB"/>
    <w:rsid w:val="00C066F3"/>
    <w:rsid w:val="00C463DD"/>
    <w:rsid w:val="00C745C3"/>
    <w:rsid w:val="00C978F5"/>
    <w:rsid w:val="00CA24A4"/>
    <w:rsid w:val="00CB348D"/>
    <w:rsid w:val="00CD352A"/>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A4846"/>
    <w:rsid w:val="00DB2D62"/>
    <w:rsid w:val="00DC18AD"/>
    <w:rsid w:val="00DD3AEF"/>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21B8C"/>
    <w:rsid w:val="00F3742B"/>
    <w:rsid w:val="00F41FDB"/>
    <w:rsid w:val="00F56D63"/>
    <w:rsid w:val="00F609A9"/>
    <w:rsid w:val="00F661F1"/>
    <w:rsid w:val="00F80C99"/>
    <w:rsid w:val="00F867EC"/>
    <w:rsid w:val="00F91B2B"/>
    <w:rsid w:val="00FA008D"/>
    <w:rsid w:val="00FC03CD"/>
    <w:rsid w:val="00FC0646"/>
    <w:rsid w:val="00FC3422"/>
    <w:rsid w:val="00FC68B7"/>
    <w:rsid w:val="00FE6985"/>
    <w:rsid w:val="00FE7E9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F33DEC4-2854-4100-9B1D-6FC286F6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link w:val="Bullet1GChar"/>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7586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7586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17586D"/>
    <w:pPr>
      <w:numPr>
        <w:numId w:val="20"/>
      </w:numPr>
      <w:suppressAutoHyphens w:val="0"/>
      <w:spacing w:line="240" w:lineRule="auto"/>
    </w:pPr>
  </w:style>
  <w:style w:type="character" w:customStyle="1" w:styleId="HChGChar">
    <w:name w:val="_ H _Ch_G Char"/>
    <w:link w:val="HChG"/>
    <w:locked/>
    <w:rsid w:val="002E1AD2"/>
    <w:rPr>
      <w:b/>
      <w:sz w:val="28"/>
      <w:lang w:val="en-GB" w:eastAsia="en-US"/>
    </w:rPr>
  </w:style>
  <w:style w:type="character" w:customStyle="1" w:styleId="H1GChar">
    <w:name w:val="_ H_1_G Char"/>
    <w:link w:val="H1G"/>
    <w:locked/>
    <w:rsid w:val="002E1AD2"/>
    <w:rPr>
      <w:b/>
      <w:sz w:val="24"/>
      <w:lang w:val="en-GB"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sid w:val="002E1AD2"/>
    <w:rPr>
      <w:sz w:val="18"/>
      <w:lang w:val="en-GB" w:eastAsia="en-US"/>
    </w:rPr>
  </w:style>
  <w:style w:type="character" w:customStyle="1" w:styleId="SingleTxtGChar">
    <w:name w:val="_ Single Txt_G Char"/>
    <w:link w:val="SingleTxtG"/>
    <w:locked/>
    <w:rsid w:val="002E1AD2"/>
    <w:rPr>
      <w:lang w:val="en-GB" w:eastAsia="en-US"/>
    </w:rPr>
  </w:style>
  <w:style w:type="character" w:customStyle="1" w:styleId="Bullet1GChar">
    <w:name w:val="_Bullet 1_G Char"/>
    <w:link w:val="Bullet1G"/>
    <w:locked/>
    <w:rsid w:val="002E1AD2"/>
    <w:rPr>
      <w:lang w:val="en-GB" w:eastAsia="en-US"/>
    </w:rPr>
  </w:style>
  <w:style w:type="character" w:customStyle="1" w:styleId="HeaderChar">
    <w:name w:val="Header Char"/>
    <w:aliases w:val="6_G Char"/>
    <w:basedOn w:val="DefaultParagraphFont"/>
    <w:link w:val="Header"/>
    <w:uiPriority w:val="99"/>
    <w:rsid w:val="002E1AD2"/>
    <w:rPr>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TCS\CTC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CTCS_E.dotm</Template>
  <TotalTime>137</TotalTime>
  <Pages>5</Pages>
  <Words>1089</Words>
  <Characters>6209</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ECE/CTCS/WP.7/2018/17</vt:lpstr>
      <vt:lpstr>United Nations</vt:lpstr>
    </vt:vector>
  </TitlesOfParts>
  <Company>CSD</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ECE/CTCS/WP.7/2018/17</dc:title>
  <dc:creator>Stephen Hatem</dc:creator>
  <cp:lastModifiedBy>Liliana Annovazzi-Jakab</cp:lastModifiedBy>
  <cp:revision>19</cp:revision>
  <cp:lastPrinted>2018-08-30T15:53:00Z</cp:lastPrinted>
  <dcterms:created xsi:type="dcterms:W3CDTF">2018-08-30T14:26:00Z</dcterms:created>
  <dcterms:modified xsi:type="dcterms:W3CDTF">2019-07-02T12:45:00Z</dcterms:modified>
</cp:coreProperties>
</file>