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45167">
        <w:trPr>
          <w:cantSplit/>
          <w:trHeight w:hRule="exact" w:val="851"/>
        </w:trPr>
        <w:tc>
          <w:tcPr>
            <w:tcW w:w="1276" w:type="dxa"/>
            <w:tcBorders>
              <w:bottom w:val="single" w:sz="4" w:space="0" w:color="auto"/>
            </w:tcBorders>
            <w:shd w:val="clear" w:color="auto" w:fill="auto"/>
            <w:vAlign w:val="bottom"/>
          </w:tcPr>
          <w:p w:rsidR="00B56E9C" w:rsidRDefault="00B56E9C" w:rsidP="00C45167">
            <w:pPr>
              <w:spacing w:after="80"/>
            </w:pPr>
          </w:p>
        </w:tc>
        <w:tc>
          <w:tcPr>
            <w:tcW w:w="2268" w:type="dxa"/>
            <w:tcBorders>
              <w:bottom w:val="single" w:sz="4" w:space="0" w:color="auto"/>
            </w:tcBorders>
            <w:shd w:val="clear" w:color="auto" w:fill="auto"/>
            <w:vAlign w:val="bottom"/>
          </w:tcPr>
          <w:p w:rsidR="00B56E9C" w:rsidRPr="00C45167" w:rsidRDefault="00B56E9C" w:rsidP="00C45167">
            <w:pPr>
              <w:spacing w:after="80" w:line="300" w:lineRule="exact"/>
              <w:rPr>
                <w:b/>
                <w:sz w:val="24"/>
                <w:szCs w:val="24"/>
              </w:rPr>
            </w:pPr>
            <w:r w:rsidRPr="00C45167">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DB55E3" w:rsidP="00692164">
            <w:pPr>
              <w:jc w:val="right"/>
            </w:pPr>
            <w:r w:rsidRPr="00DB55E3">
              <w:rPr>
                <w:sz w:val="40"/>
              </w:rPr>
              <w:t>ECE</w:t>
            </w:r>
            <w:r>
              <w:t>/TRADE/C/WP.7/GE.2/201</w:t>
            </w:r>
            <w:r w:rsidR="002C1BC3">
              <w:t>5</w:t>
            </w:r>
            <w:r w:rsidR="003A34B0">
              <w:t>/</w:t>
            </w:r>
            <w:r w:rsidR="00692164">
              <w:t>8</w:t>
            </w:r>
          </w:p>
        </w:tc>
      </w:tr>
      <w:tr w:rsidR="00B56E9C" w:rsidTr="00C45167">
        <w:trPr>
          <w:cantSplit/>
          <w:trHeight w:hRule="exact" w:val="2835"/>
        </w:trPr>
        <w:tc>
          <w:tcPr>
            <w:tcW w:w="1276" w:type="dxa"/>
            <w:tcBorders>
              <w:top w:val="single" w:sz="4" w:space="0" w:color="auto"/>
              <w:bottom w:val="single" w:sz="12" w:space="0" w:color="auto"/>
            </w:tcBorders>
            <w:shd w:val="clear" w:color="auto" w:fill="auto"/>
          </w:tcPr>
          <w:p w:rsidR="00B56E9C" w:rsidRDefault="002F0954" w:rsidP="00C45167">
            <w:pPr>
              <w:spacing w:before="120"/>
            </w:pPr>
            <w:r>
              <w:rPr>
                <w:noProof/>
                <w:lang w:eastAsia="en-GB"/>
              </w:rPr>
              <w:drawing>
                <wp:inline distT="0" distB="0" distL="0" distR="0">
                  <wp:extent cx="712470" cy="588010"/>
                  <wp:effectExtent l="0" t="0" r="0" b="2540"/>
                  <wp:docPr id="3"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45167" w:rsidRDefault="00D773DF" w:rsidP="00C45167">
            <w:pPr>
              <w:spacing w:before="120" w:line="420" w:lineRule="exact"/>
              <w:rPr>
                <w:sz w:val="40"/>
                <w:szCs w:val="40"/>
              </w:rPr>
            </w:pPr>
            <w:r w:rsidRPr="00C45167">
              <w:rPr>
                <w:b/>
                <w:sz w:val="40"/>
                <w:szCs w:val="40"/>
              </w:rPr>
              <w:t>Economic and Social Council</w:t>
            </w:r>
          </w:p>
        </w:tc>
        <w:tc>
          <w:tcPr>
            <w:tcW w:w="2835" w:type="dxa"/>
            <w:tcBorders>
              <w:top w:val="single" w:sz="4" w:space="0" w:color="auto"/>
              <w:bottom w:val="single" w:sz="12" w:space="0" w:color="auto"/>
            </w:tcBorders>
            <w:shd w:val="clear" w:color="auto" w:fill="auto"/>
          </w:tcPr>
          <w:p w:rsidR="00B56E9C" w:rsidRDefault="00DB55E3" w:rsidP="00DB55E3">
            <w:pPr>
              <w:spacing w:before="240" w:line="240" w:lineRule="exact"/>
            </w:pPr>
            <w:r>
              <w:t>Distr.: General</w:t>
            </w:r>
          </w:p>
          <w:p w:rsidR="00DB55E3" w:rsidRDefault="00B55B94" w:rsidP="00DB55E3">
            <w:pPr>
              <w:spacing w:line="240" w:lineRule="exact"/>
            </w:pPr>
            <w:r>
              <w:t>27</w:t>
            </w:r>
            <w:r w:rsidR="00F35950">
              <w:t xml:space="preserve"> </w:t>
            </w:r>
            <w:r w:rsidR="006D54CC">
              <w:t>May</w:t>
            </w:r>
            <w:r w:rsidR="00F35950">
              <w:t xml:space="preserve"> </w:t>
            </w:r>
            <w:r w:rsidR="006D54CC">
              <w:t>2015</w:t>
            </w:r>
          </w:p>
          <w:p w:rsidR="00DB55E3" w:rsidRDefault="00DB55E3" w:rsidP="00DB55E3">
            <w:pPr>
              <w:spacing w:line="240" w:lineRule="exact"/>
            </w:pPr>
          </w:p>
          <w:p w:rsidR="00DB55E3" w:rsidRDefault="00DB55E3" w:rsidP="00DB55E3">
            <w:pPr>
              <w:spacing w:line="240" w:lineRule="exact"/>
              <w:rPr>
                <w:ins w:id="0" w:author="annovazzi-jakab" w:date="2015-07-15T15:24:00Z"/>
              </w:rPr>
            </w:pPr>
            <w:r>
              <w:t>Original: English</w:t>
            </w:r>
          </w:p>
          <w:p w:rsidR="00120027" w:rsidRDefault="00120027" w:rsidP="00DB55E3">
            <w:pPr>
              <w:spacing w:line="240" w:lineRule="exact"/>
            </w:pPr>
            <w:ins w:id="1" w:author="annovazzi-jakab" w:date="2015-07-15T15:24:00Z">
              <w:r>
                <w:t>POST SESSION DOCUMENT JULY 2015</w:t>
              </w:r>
            </w:ins>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2F2B7D" w:rsidRDefault="002F2B7D" w:rsidP="00C96DF2">
      <w:pPr>
        <w:spacing w:before="120"/>
        <w:rPr>
          <w:sz w:val="28"/>
          <w:szCs w:val="28"/>
        </w:rPr>
      </w:pPr>
      <w:r w:rsidRPr="002F2B7D">
        <w:rPr>
          <w:sz w:val="28"/>
          <w:szCs w:val="28"/>
        </w:rPr>
        <w:t>Committee on Trade</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C45167" w:rsidRDefault="00C45167" w:rsidP="00C45167">
      <w:pPr>
        <w:spacing w:before="120"/>
        <w:rPr>
          <w:b/>
        </w:rPr>
      </w:pPr>
      <w:r w:rsidRPr="00D9206B">
        <w:rPr>
          <w:b/>
        </w:rPr>
        <w:t>Specialized Section on Standardization</w:t>
      </w:r>
    </w:p>
    <w:p w:rsidR="00C45167" w:rsidRPr="00D9206B" w:rsidRDefault="00C45167" w:rsidP="00C45167">
      <w:pPr>
        <w:rPr>
          <w:b/>
        </w:rPr>
      </w:pPr>
      <w:r w:rsidRPr="00D9206B">
        <w:rPr>
          <w:b/>
        </w:rPr>
        <w:t xml:space="preserve">of </w:t>
      </w:r>
      <w:r>
        <w:rPr>
          <w:b/>
        </w:rPr>
        <w:t>Dry and Dried Produce</w:t>
      </w:r>
    </w:p>
    <w:p w:rsidR="00EF0DFB" w:rsidRDefault="007B1063" w:rsidP="00EF0DFB">
      <w:pPr>
        <w:rPr>
          <w:b/>
        </w:rPr>
      </w:pPr>
      <w:r>
        <w:rPr>
          <w:b/>
        </w:rPr>
        <w:t>Sixty-second</w:t>
      </w:r>
      <w:r w:rsidR="00EF0DFB">
        <w:rPr>
          <w:b/>
        </w:rPr>
        <w:t xml:space="preserve"> session</w:t>
      </w:r>
    </w:p>
    <w:p w:rsidR="00EF0DFB" w:rsidRDefault="009F2C73" w:rsidP="00EF0DFB">
      <w:r>
        <w:t>I</w:t>
      </w:r>
      <w:r w:rsidR="008E0AB0">
        <w:t xml:space="preserve">zmir, Turkey, </w:t>
      </w:r>
      <w:r w:rsidR="007B1063">
        <w:t>29 June – 3 July 2015</w:t>
      </w:r>
    </w:p>
    <w:p w:rsidR="00C96DF2" w:rsidRDefault="00011943" w:rsidP="00C96DF2">
      <w:r>
        <w:t>I</w:t>
      </w:r>
      <w:r w:rsidR="00C96DF2">
        <w:t xml:space="preserve">tem </w:t>
      </w:r>
      <w:r w:rsidR="00692164">
        <w:t>4</w:t>
      </w:r>
      <w:r w:rsidR="00DE20E0">
        <w:t xml:space="preserve"> (</w:t>
      </w:r>
      <w:r w:rsidR="00692164">
        <w:t>c</w:t>
      </w:r>
      <w:r w:rsidR="00DE20E0">
        <w:t>)</w:t>
      </w:r>
      <w:r>
        <w:t xml:space="preserve"> </w:t>
      </w:r>
      <w:r w:rsidR="0024772E">
        <w:t>of the provisional agenda</w:t>
      </w:r>
    </w:p>
    <w:p w:rsidR="00692164" w:rsidRPr="00692164" w:rsidRDefault="00692164" w:rsidP="00692164">
      <w:pPr>
        <w:rPr>
          <w:b/>
          <w:bCs/>
        </w:rPr>
      </w:pPr>
      <w:r w:rsidRPr="00692164">
        <w:rPr>
          <w:b/>
          <w:bCs/>
        </w:rPr>
        <w:t>Review of existing UNECE Standards and alignment with the 2011</w:t>
      </w:r>
    </w:p>
    <w:p w:rsidR="00233009" w:rsidRPr="00C45167" w:rsidRDefault="00692164" w:rsidP="00692164">
      <w:pPr>
        <w:rPr>
          <w:b/>
        </w:rPr>
      </w:pPr>
      <w:r w:rsidRPr="00692164">
        <w:rPr>
          <w:b/>
          <w:bCs/>
        </w:rPr>
        <w:t>Standard Layout</w:t>
      </w:r>
    </w:p>
    <w:p w:rsidR="00120027" w:rsidRDefault="00015681" w:rsidP="00692164">
      <w:pPr>
        <w:pStyle w:val="HChG"/>
        <w:rPr>
          <w:ins w:id="2" w:author="annovazzi-jakab" w:date="2015-07-15T15:24:00Z"/>
        </w:rPr>
      </w:pPr>
      <w:r>
        <w:tab/>
      </w:r>
      <w:r>
        <w:tab/>
      </w:r>
      <w:ins w:id="3" w:author="annovazzi-jakab" w:date="2015-07-15T15:24:00Z">
        <w:r w:rsidR="00120027">
          <w:t>POST SESSION DOCUMENT JULY 2015</w:t>
        </w:r>
      </w:ins>
    </w:p>
    <w:p w:rsidR="009F2C73" w:rsidRDefault="00120027" w:rsidP="00692164">
      <w:pPr>
        <w:pStyle w:val="HChG"/>
      </w:pPr>
      <w:ins w:id="4" w:author="annovazzi-jakab" w:date="2015-07-15T15:24:00Z">
        <w:r>
          <w:tab/>
        </w:r>
        <w:r>
          <w:tab/>
        </w:r>
      </w:ins>
      <w:r w:rsidR="00692164">
        <w:t>Revised draft Standard for Almond Kernels (proposals by the delegation of the United States of America)</w:t>
      </w:r>
      <w:r w:rsidR="004A182D" w:rsidRPr="004A182D">
        <w:rPr>
          <w:rStyle w:val="FootnoteReference"/>
          <w:sz w:val="20"/>
          <w:vertAlign w:val="baseline"/>
        </w:rPr>
        <w:footnoteReference w:customMarkFollows="1" w:id="2"/>
        <w:t>*</w:t>
      </w:r>
      <w:r w:rsidR="006523CF">
        <w:tab/>
      </w:r>
    </w:p>
    <w:p w:rsidR="00A54663" w:rsidRDefault="006523CF" w:rsidP="009F2C73">
      <w:pPr>
        <w:pStyle w:val="HChG"/>
        <w:spacing w:before="0" w:after="120" w:line="240" w:lineRule="atLeast"/>
        <w:jc w:val="both"/>
        <w:rPr>
          <w:b w:val="0"/>
          <w:sz w:val="20"/>
        </w:rPr>
      </w:pPr>
      <w:r>
        <w:tab/>
      </w:r>
      <w:r w:rsidR="00705B9C">
        <w:rPr>
          <w:lang w:val="en-US"/>
        </w:rPr>
        <w:tab/>
      </w:r>
      <w:r w:rsidR="009F2C73" w:rsidRPr="009F2C73">
        <w:rPr>
          <w:b w:val="0"/>
          <w:sz w:val="20"/>
        </w:rPr>
        <w:t xml:space="preserve">The following revised recommendation for </w:t>
      </w:r>
      <w:r w:rsidR="00692164">
        <w:rPr>
          <w:b w:val="0"/>
          <w:sz w:val="20"/>
        </w:rPr>
        <w:t>almond kernels</w:t>
      </w:r>
      <w:r w:rsidR="009F2C73" w:rsidRPr="009F2C73">
        <w:rPr>
          <w:b w:val="0"/>
          <w:sz w:val="20"/>
        </w:rPr>
        <w:t xml:space="preserve"> </w:t>
      </w:r>
      <w:r w:rsidR="00BA222C">
        <w:rPr>
          <w:b w:val="0"/>
          <w:sz w:val="20"/>
        </w:rPr>
        <w:t>was</w:t>
      </w:r>
      <w:r w:rsidR="009F2C73" w:rsidRPr="009F2C73">
        <w:rPr>
          <w:b w:val="0"/>
          <w:sz w:val="20"/>
        </w:rPr>
        <w:t xml:space="preserve"> submitted by the delegation of </w:t>
      </w:r>
      <w:r w:rsidR="00692164">
        <w:rPr>
          <w:b w:val="0"/>
          <w:sz w:val="20"/>
        </w:rPr>
        <w:t>the United States of America</w:t>
      </w:r>
      <w:r w:rsidR="009F2C73" w:rsidRPr="009F2C73">
        <w:rPr>
          <w:b w:val="0"/>
          <w:sz w:val="20"/>
        </w:rPr>
        <w:t xml:space="preserve">. </w:t>
      </w:r>
    </w:p>
    <w:p w:rsidR="004F2808" w:rsidRPr="005C6437" w:rsidRDefault="004F2808" w:rsidP="004F2808">
      <w:pPr>
        <w:pStyle w:val="HChG"/>
      </w:pPr>
      <w:r>
        <w:tab/>
      </w:r>
      <w:r w:rsidRPr="005C6437">
        <w:t>I.</w:t>
      </w:r>
      <w:r w:rsidRPr="005C6437">
        <w:tab/>
        <w:t>Definition of produce</w:t>
      </w:r>
    </w:p>
    <w:p w:rsidR="004F2808" w:rsidRPr="004F2808" w:rsidRDefault="004F2808" w:rsidP="004F2808">
      <w:pPr>
        <w:suppressAutoHyphens w:val="0"/>
        <w:autoSpaceDE w:val="0"/>
        <w:autoSpaceDN w:val="0"/>
        <w:adjustRightInd w:val="0"/>
        <w:spacing w:line="240" w:lineRule="auto"/>
        <w:ind w:left="1134"/>
      </w:pPr>
      <w:r w:rsidRPr="004F2808">
        <w:t xml:space="preserve">This standard applies to </w:t>
      </w:r>
      <w:r w:rsidRPr="004F2808">
        <w:rPr>
          <w:iCs/>
        </w:rPr>
        <w:t>Almond kernels</w:t>
      </w:r>
      <w:r w:rsidRPr="004F2808">
        <w:t xml:space="preserve"> of varieties (cultivars) grown from </w:t>
      </w:r>
      <w:proofErr w:type="spellStart"/>
      <w:r w:rsidRPr="004F2808">
        <w:rPr>
          <w:i/>
          <w:iCs/>
          <w:lang w:val="en-US"/>
        </w:rPr>
        <w:t>Prunus</w:t>
      </w:r>
      <w:proofErr w:type="spellEnd"/>
      <w:r w:rsidRPr="004F2808">
        <w:rPr>
          <w:i/>
          <w:iCs/>
          <w:lang w:val="en-US"/>
        </w:rPr>
        <w:t xml:space="preserve"> </w:t>
      </w:r>
      <w:proofErr w:type="spellStart"/>
      <w:r w:rsidRPr="004F2808">
        <w:rPr>
          <w:i/>
          <w:iCs/>
          <w:lang w:val="en-US"/>
        </w:rPr>
        <w:t>amygdalus</w:t>
      </w:r>
      <w:proofErr w:type="spellEnd"/>
      <w:r w:rsidRPr="004F2808">
        <w:rPr>
          <w:i/>
          <w:iCs/>
          <w:lang w:val="en-US"/>
        </w:rPr>
        <w:t xml:space="preserve"> </w:t>
      </w:r>
      <w:proofErr w:type="spellStart"/>
      <w:r w:rsidRPr="004F2808">
        <w:rPr>
          <w:rFonts w:ascii="TimesNewRomanPSMT" w:hAnsi="TimesNewRomanPSMT" w:cs="TimesNewRomanPSMT"/>
          <w:lang w:val="en-US"/>
        </w:rPr>
        <w:t>Batsch</w:t>
      </w:r>
      <w:proofErr w:type="spellEnd"/>
      <w:r w:rsidRPr="004F2808">
        <w:rPr>
          <w:rFonts w:ascii="TimesNewRomanPSMT" w:hAnsi="TimesNewRomanPSMT" w:cs="TimesNewRomanPSMT"/>
          <w:lang w:val="en-US"/>
        </w:rPr>
        <w:t xml:space="preserve">, syn. </w:t>
      </w:r>
      <w:proofErr w:type="spellStart"/>
      <w:r w:rsidRPr="004F2808">
        <w:rPr>
          <w:i/>
          <w:iCs/>
          <w:lang w:val="en-US"/>
        </w:rPr>
        <w:t>Prunus</w:t>
      </w:r>
      <w:proofErr w:type="spellEnd"/>
      <w:r w:rsidRPr="004F2808">
        <w:rPr>
          <w:i/>
          <w:iCs/>
          <w:lang w:val="en-US"/>
        </w:rPr>
        <w:t xml:space="preserve"> </w:t>
      </w:r>
      <w:proofErr w:type="spellStart"/>
      <w:r w:rsidRPr="004F2808">
        <w:rPr>
          <w:i/>
          <w:iCs/>
          <w:lang w:val="en-US"/>
        </w:rPr>
        <w:t>dulcis</w:t>
      </w:r>
      <w:proofErr w:type="spellEnd"/>
      <w:r w:rsidRPr="004F2808">
        <w:rPr>
          <w:i/>
          <w:iCs/>
          <w:lang w:val="en-US"/>
        </w:rPr>
        <w:t xml:space="preserve"> </w:t>
      </w:r>
      <w:r w:rsidRPr="004F2808">
        <w:rPr>
          <w:rFonts w:ascii="TimesNewRomanPSMT" w:hAnsi="TimesNewRomanPSMT" w:cs="TimesNewRomanPSMT"/>
          <w:lang w:val="en-US"/>
        </w:rPr>
        <w:t xml:space="preserve">(Mill.) D.A. </w:t>
      </w:r>
      <w:proofErr w:type="gramStart"/>
      <w:r w:rsidRPr="004F2808">
        <w:rPr>
          <w:rFonts w:ascii="TimesNewRomanPSMT" w:hAnsi="TimesNewRomanPSMT" w:cs="TimesNewRomanPSMT"/>
          <w:lang w:val="en-US"/>
        </w:rPr>
        <w:t>Webb,</w:t>
      </w:r>
      <w:del w:id="5" w:author="onu" w:date="2015-06-30T15:35:00Z">
        <w:r w:rsidRPr="004F2808" w:rsidDel="00117D43">
          <w:rPr>
            <w:rFonts w:ascii="TimesNewRomanPSMT" w:hAnsi="TimesNewRomanPSMT" w:cs="TimesNewRomanPSMT"/>
            <w:lang w:val="en-US"/>
          </w:rPr>
          <w:delText xml:space="preserve"> from which the shell (ligneous endocarp) has been removed</w:delText>
        </w:r>
      </w:del>
      <w:r w:rsidRPr="004F2808">
        <w:rPr>
          <w:rFonts w:ascii="TimesNewRomanPSMT" w:hAnsi="TimesNewRomanPSMT" w:cs="TimesNewRomanPSMT"/>
          <w:lang w:val="en-US"/>
        </w:rPr>
        <w:t>.</w:t>
      </w:r>
      <w:proofErr w:type="gramEnd"/>
      <w:r w:rsidRPr="004F2808">
        <w:t xml:space="preserve"> This standard does not apply to </w:t>
      </w:r>
      <w:r w:rsidRPr="004F2808">
        <w:rPr>
          <w:iCs/>
        </w:rPr>
        <w:t>almond kernels</w:t>
      </w:r>
      <w:del w:id="6" w:author="onu" w:date="2015-06-30T15:35:00Z">
        <w:r w:rsidRPr="004F2808" w:rsidDel="00117D43">
          <w:rPr>
            <w:rStyle w:val="FootnoteReference"/>
            <w:iCs/>
            <w:sz w:val="20"/>
          </w:rPr>
          <w:footnoteReference w:id="3"/>
        </w:r>
      </w:del>
      <w:r w:rsidRPr="004F2808">
        <w:t xml:space="preserve"> that are processed by salting, sugaring, flavouring, or roasting</w:t>
      </w:r>
      <w:ins w:id="9" w:author="onu" w:date="2015-06-30T15:35:00Z">
        <w:r w:rsidR="00117D43">
          <w:t>, that are blanched</w:t>
        </w:r>
      </w:ins>
      <w:r w:rsidRPr="004F2808">
        <w:t xml:space="preserve"> or for industrial processing.</w:t>
      </w:r>
    </w:p>
    <w:p w:rsidR="004F2808" w:rsidRPr="005C6437" w:rsidRDefault="004F2808" w:rsidP="004F2808">
      <w:pPr>
        <w:pStyle w:val="HChG"/>
        <w:rPr>
          <w:szCs w:val="22"/>
        </w:rPr>
      </w:pPr>
      <w:r w:rsidRPr="005C6437">
        <w:rPr>
          <w:szCs w:val="22"/>
        </w:rPr>
        <w:tab/>
        <w:t xml:space="preserve">II. </w:t>
      </w:r>
      <w:r w:rsidRPr="005C6437">
        <w:rPr>
          <w:szCs w:val="22"/>
        </w:rPr>
        <w:tab/>
        <w:t>Provisions concerning quality</w:t>
      </w:r>
    </w:p>
    <w:p w:rsidR="004F2808" w:rsidRPr="001F0325" w:rsidRDefault="004F2808" w:rsidP="004F2808">
      <w:pPr>
        <w:pStyle w:val="SingleTxtG"/>
        <w:ind w:right="117"/>
      </w:pPr>
      <w:r w:rsidRPr="001F0325">
        <w:t xml:space="preserve">The purpose of the standard is to define the quality requirements of </w:t>
      </w:r>
      <w:r>
        <w:rPr>
          <w:iCs/>
        </w:rPr>
        <w:t xml:space="preserve">Almond </w:t>
      </w:r>
      <w:r w:rsidRPr="00B10C03">
        <w:rPr>
          <w:iCs/>
        </w:rPr>
        <w:t>kernels</w:t>
      </w:r>
      <w:r>
        <w:rPr>
          <w:iCs/>
        </w:rPr>
        <w:t xml:space="preserve"> </w:t>
      </w:r>
      <w:r w:rsidRPr="001F0325">
        <w:t>at the export-control stage, after preparation and packaging.</w:t>
      </w:r>
    </w:p>
    <w:p w:rsidR="004F2808" w:rsidRDefault="004F2808" w:rsidP="004F2808">
      <w:pPr>
        <w:pStyle w:val="SingleTxtG"/>
        <w:ind w:right="27"/>
      </w:pPr>
      <w:r w:rsidRPr="001F0325">
        <w:rPr>
          <w:snapToGrid w:val="0"/>
          <w:lang w:eastAsia="de-DE"/>
        </w:rPr>
        <w:lastRenderedPageBreak/>
        <w:t>However, if applied at stages following export,</w:t>
      </w:r>
      <w:r w:rsidRPr="001F0325">
        <w:t xml:space="preserve"> the holder/seller shall be responsible for observing the requirements of the standard.</w:t>
      </w:r>
      <w:r w:rsidRPr="001F0325">
        <w:rPr>
          <w:snapToGrid w:val="0"/>
          <w:lang w:eastAsia="de-DE"/>
        </w:rPr>
        <w:t xml:space="preserve"> T</w:t>
      </w:r>
      <w:r w:rsidRPr="001F0325">
        <w:t>he holder/seller of products not in conformity with this standard may not display such products or offer them for sale, or deliver or market them in any other manner.</w:t>
      </w:r>
    </w:p>
    <w:p w:rsidR="004F2808" w:rsidRPr="005C6437" w:rsidRDefault="004F2808" w:rsidP="004F2808">
      <w:pPr>
        <w:pStyle w:val="H1G"/>
        <w:ind w:left="0" w:firstLine="0"/>
      </w:pPr>
      <w:r w:rsidRPr="005C6437">
        <w:tab/>
        <w:t xml:space="preserve">A. </w:t>
      </w:r>
      <w:r w:rsidRPr="005C6437">
        <w:tab/>
        <w:t>Minimum requirements</w:t>
      </w:r>
      <w:r w:rsidRPr="005C6437">
        <w:rPr>
          <w:rStyle w:val="FootnoteReference"/>
          <w:b w:val="0"/>
        </w:rPr>
        <w:footnoteReference w:id="4"/>
      </w:r>
    </w:p>
    <w:p w:rsidR="004F2808" w:rsidRPr="001F0325" w:rsidRDefault="004F2808" w:rsidP="004F2808">
      <w:pPr>
        <w:pStyle w:val="SingleTxtG"/>
      </w:pPr>
      <w:r w:rsidRPr="001F0325">
        <w:t xml:space="preserve">In all classes, subject to the special provisions for each class and the tolerances allowed, the </w:t>
      </w:r>
      <w:r>
        <w:rPr>
          <w:iCs/>
        </w:rPr>
        <w:t xml:space="preserve">almond </w:t>
      </w:r>
      <w:r w:rsidRPr="001F0325">
        <w:rPr>
          <w:iCs/>
        </w:rPr>
        <w:t>kernels</w:t>
      </w:r>
      <w:r w:rsidRPr="001F0325">
        <w:t xml:space="preserve"> must display the following characteristics:</w:t>
      </w:r>
    </w:p>
    <w:p w:rsidR="004F2808" w:rsidRPr="001F0325" w:rsidRDefault="004F2808" w:rsidP="004F2808">
      <w:pPr>
        <w:pStyle w:val="SingleTxtG"/>
      </w:pPr>
      <w:r w:rsidRPr="001F0325">
        <w:t>The kernel must be:</w:t>
      </w:r>
    </w:p>
    <w:p w:rsidR="004F2808" w:rsidRPr="001F0325" w:rsidRDefault="004F2808" w:rsidP="004F2808">
      <w:pPr>
        <w:pStyle w:val="Bullet1G"/>
      </w:pPr>
      <w:proofErr w:type="gramStart"/>
      <w:r w:rsidRPr="001F0325">
        <w:t>intact</w:t>
      </w:r>
      <w:proofErr w:type="gramEnd"/>
      <w:r w:rsidRPr="001F0325">
        <w:t xml:space="preserve">; however, kernels with less than </w:t>
      </w:r>
      <w:ins w:id="10" w:author="onu" w:date="2015-06-30T15:41:00Z">
        <w:r w:rsidR="007F486F">
          <w:t>[</w:t>
        </w:r>
      </w:ins>
      <w:r w:rsidRPr="001F0325">
        <w:t>25 per</w:t>
      </w:r>
      <w:r>
        <w:t xml:space="preserve"> </w:t>
      </w:r>
      <w:r w:rsidRPr="001F0325">
        <w:t>cent</w:t>
      </w:r>
      <w:ins w:id="11" w:author="onu" w:date="2015-06-30T15:41:00Z">
        <w:r w:rsidR="007F486F">
          <w:t>]</w:t>
        </w:r>
      </w:ins>
      <w:r w:rsidRPr="001F0325">
        <w:t xml:space="preserve"> </w:t>
      </w:r>
      <w:ins w:id="12" w:author="onu" w:date="2015-06-30T16:14:00Z">
        <w:r w:rsidR="001B7ED3">
          <w:t>[12.5 percent]</w:t>
        </w:r>
      </w:ins>
      <w:ins w:id="13" w:author="onu" w:date="2015-06-30T16:15:00Z">
        <w:r w:rsidR="001B7ED3">
          <w:t xml:space="preserve"> </w:t>
        </w:r>
      </w:ins>
      <w:r w:rsidRPr="001F0325">
        <w:t>missing are considered as whole.</w:t>
      </w:r>
    </w:p>
    <w:p w:rsidR="004F2808" w:rsidRPr="001F0325" w:rsidRDefault="004F2808" w:rsidP="004F2808">
      <w:pPr>
        <w:pStyle w:val="Bullet1G"/>
      </w:pPr>
      <w:r w:rsidRPr="001F0325">
        <w:t>sound; produce affected by rotting or deterioration such as to make it unfit for human consumption is excluded</w:t>
      </w:r>
      <w:r>
        <w:t>;</w:t>
      </w:r>
    </w:p>
    <w:p w:rsidR="004F2808" w:rsidRPr="001F0325" w:rsidRDefault="004F2808" w:rsidP="004F2808">
      <w:pPr>
        <w:pStyle w:val="Bullet1G"/>
      </w:pPr>
      <w:r w:rsidRPr="001F0325">
        <w:t>clean; practically free of any visible foreign matter</w:t>
      </w:r>
      <w:r>
        <w:t>;</w:t>
      </w:r>
    </w:p>
    <w:p w:rsidR="004F2808" w:rsidRPr="001F0325" w:rsidRDefault="004F2808" w:rsidP="004F2808">
      <w:pPr>
        <w:pStyle w:val="Bullet1G"/>
      </w:pPr>
      <w:proofErr w:type="gramStart"/>
      <w:r>
        <w:t>s</w:t>
      </w:r>
      <w:r w:rsidRPr="001F0325">
        <w:t>ufficiently</w:t>
      </w:r>
      <w:proofErr w:type="gramEnd"/>
      <w:r w:rsidRPr="001F0325">
        <w:t xml:space="preserve"> developed. Shrunken or shrivelled kernels which are extremely wrinkled, or with desiccated, dried out or tough portions affecting more than </w:t>
      </w:r>
      <w:r w:rsidRPr="00306DD2">
        <w:t>25</w:t>
      </w:r>
      <w:r w:rsidRPr="001F0325">
        <w:t xml:space="preserve"> per cent of the kernel and empty shells, are to be excluded</w:t>
      </w:r>
      <w:r>
        <w:t>;</w:t>
      </w:r>
    </w:p>
    <w:p w:rsidR="004F2808" w:rsidRPr="001F0325" w:rsidRDefault="004F2808" w:rsidP="004F2808">
      <w:pPr>
        <w:pStyle w:val="Bullet1G"/>
      </w:pPr>
      <w:r w:rsidRPr="001F0325">
        <w:t>free from blemishes, areas of discoloration</w:t>
      </w:r>
      <w:r>
        <w:t>, yellowing, fat diffusion</w:t>
      </w:r>
      <w:r w:rsidRPr="001F0325">
        <w:t xml:space="preserve"> or spread stains in pronounced contrast with the rest of the kernel affecting in aggregate more than 2</w:t>
      </w:r>
      <w:r>
        <w:t>5</w:t>
      </w:r>
      <w:r>
        <w:rPr>
          <w:b/>
        </w:rPr>
        <w:t xml:space="preserve"> </w:t>
      </w:r>
      <w:r w:rsidRPr="001F0325">
        <w:t>per cent of the surface of the kernel</w:t>
      </w:r>
      <w:r>
        <w:t>;</w:t>
      </w:r>
    </w:p>
    <w:p w:rsidR="004F2808" w:rsidRPr="001B7ED3" w:rsidRDefault="004F2808" w:rsidP="004F2808">
      <w:pPr>
        <w:pStyle w:val="Bullet1G"/>
      </w:pPr>
      <w:proofErr w:type="spellStart"/>
      <w:r w:rsidRPr="001B7ED3">
        <w:t>well formed</w:t>
      </w:r>
      <w:proofErr w:type="spellEnd"/>
      <w:ins w:id="14" w:author="onu" w:date="2015-06-30T16:25:00Z">
        <w:r w:rsidR="00A0525E">
          <w:t xml:space="preserve"> [excluding doubles and twins]</w:t>
        </w:r>
      </w:ins>
      <w:r w:rsidRPr="001B7ED3">
        <w:t xml:space="preserve">; </w:t>
      </w:r>
    </w:p>
    <w:p w:rsidR="004F2808" w:rsidRPr="001F0325" w:rsidRDefault="004F2808" w:rsidP="004F2808">
      <w:pPr>
        <w:pStyle w:val="Bullet1G"/>
      </w:pPr>
      <w:r w:rsidRPr="001F0325">
        <w:t>free from living pests, whatever their stage of development</w:t>
      </w:r>
      <w:r>
        <w:t>;</w:t>
      </w:r>
    </w:p>
    <w:p w:rsidR="004F2808" w:rsidRPr="001F0325" w:rsidRDefault="004F2808" w:rsidP="004F2808">
      <w:pPr>
        <w:pStyle w:val="Bullet1G"/>
      </w:pPr>
      <w:r w:rsidRPr="001F0325">
        <w:t>free from damage caused by pests, including the presence of dead insects and/or mites, their debris or excreta</w:t>
      </w:r>
      <w:r>
        <w:t>;</w:t>
      </w:r>
    </w:p>
    <w:p w:rsidR="004F2808" w:rsidRPr="001F0325" w:rsidRDefault="004F2808" w:rsidP="004F2808">
      <w:pPr>
        <w:pStyle w:val="Bullet1G"/>
      </w:pPr>
      <w:r w:rsidRPr="001F0325">
        <w:t>free from mould filaments visible to the naked eye</w:t>
      </w:r>
      <w:r>
        <w:t>;</w:t>
      </w:r>
    </w:p>
    <w:p w:rsidR="004F2808" w:rsidRDefault="004F2808" w:rsidP="004F2808">
      <w:pPr>
        <w:pStyle w:val="Bullet1G"/>
      </w:pPr>
      <w:r w:rsidRPr="001F0325">
        <w:t>free from rancidity</w:t>
      </w:r>
      <w:r>
        <w:t>;</w:t>
      </w:r>
      <w:r w:rsidRPr="00750232">
        <w:t xml:space="preserve"> </w:t>
      </w:r>
    </w:p>
    <w:p w:rsidR="004F2808" w:rsidRPr="001F0325" w:rsidRDefault="004F2808" w:rsidP="004F2808">
      <w:pPr>
        <w:pStyle w:val="Bullet1G"/>
      </w:pPr>
      <w:r w:rsidRPr="001F0325">
        <w:t>free of abnormal external moisture</w:t>
      </w:r>
      <w:r>
        <w:t>;</w:t>
      </w:r>
    </w:p>
    <w:p w:rsidR="004F2808" w:rsidRPr="001F0325" w:rsidRDefault="004F2808" w:rsidP="004F2808">
      <w:pPr>
        <w:pStyle w:val="Bullet1G"/>
      </w:pPr>
      <w:proofErr w:type="gramStart"/>
      <w:r w:rsidRPr="001F0325">
        <w:t>free</w:t>
      </w:r>
      <w:proofErr w:type="gramEnd"/>
      <w:r w:rsidRPr="001F0325">
        <w:t xml:space="preserve"> of foreign smell and/or taste.</w:t>
      </w:r>
    </w:p>
    <w:p w:rsidR="004F2808" w:rsidRPr="00CB5A07" w:rsidRDefault="004F2808" w:rsidP="004F2808">
      <w:pPr>
        <w:pStyle w:val="SingleTxtG"/>
      </w:pPr>
      <w:r w:rsidRPr="00CB5A07">
        <w:t xml:space="preserve">The condition of the </w:t>
      </w:r>
      <w:r>
        <w:t xml:space="preserve">almond </w:t>
      </w:r>
      <w:r w:rsidRPr="00CB5A07">
        <w:t>kernels must be such as to enable them:</w:t>
      </w:r>
    </w:p>
    <w:p w:rsidR="004F2808" w:rsidRPr="00CB5A07" w:rsidRDefault="004F2808" w:rsidP="004F2808">
      <w:pPr>
        <w:pStyle w:val="Bullet1G"/>
      </w:pPr>
      <w:r w:rsidRPr="00CB5A07">
        <w:t>to withstand transportation and handling</w:t>
      </w:r>
    </w:p>
    <w:p w:rsidR="004F2808" w:rsidRPr="00CB5A07" w:rsidRDefault="004F2808" w:rsidP="004F2808">
      <w:pPr>
        <w:pStyle w:val="Bullet1G"/>
      </w:pPr>
      <w:proofErr w:type="gramStart"/>
      <w:r w:rsidRPr="00CB5A07">
        <w:t>to</w:t>
      </w:r>
      <w:proofErr w:type="gramEnd"/>
      <w:r w:rsidRPr="00CB5A07">
        <w:t xml:space="preserve"> arrive in satisfactory condition at the place of destination.</w:t>
      </w:r>
    </w:p>
    <w:p w:rsidR="004F2808" w:rsidRDefault="004F2808" w:rsidP="004F2808">
      <w:pPr>
        <w:pStyle w:val="H1G"/>
      </w:pPr>
      <w:r w:rsidRPr="005C6437">
        <w:tab/>
      </w:r>
      <w:r w:rsidRPr="00244B92">
        <w:t>B.</w:t>
      </w:r>
      <w:r w:rsidRPr="00244B92">
        <w:tab/>
      </w:r>
      <w:r w:rsidRPr="005C6437">
        <w:t>Moisture content</w:t>
      </w:r>
      <w:r>
        <w:rPr>
          <w:rStyle w:val="FootnoteReference"/>
        </w:rPr>
        <w:footnoteReference w:id="5"/>
      </w:r>
    </w:p>
    <w:p w:rsidR="004F2808" w:rsidRPr="001F0325" w:rsidRDefault="004F2808" w:rsidP="004F2808">
      <w:pPr>
        <w:pStyle w:val="SingleTxtG"/>
      </w:pPr>
      <w:r>
        <w:t>The Almond k</w:t>
      </w:r>
      <w:r w:rsidRPr="001F0325">
        <w:t xml:space="preserve">ernels shall have moisture content </w:t>
      </w:r>
      <w:r>
        <w:t xml:space="preserve">not exceeding 6.5 </w:t>
      </w:r>
      <w:r w:rsidRPr="001F0325">
        <w:t>per cent</w:t>
      </w:r>
      <w:r>
        <w:t>.</w:t>
      </w:r>
      <w:r w:rsidRPr="001F0325">
        <w:t xml:space="preserve"> </w:t>
      </w:r>
    </w:p>
    <w:p w:rsidR="004F2808" w:rsidRDefault="004F2808" w:rsidP="004F2808">
      <w:pPr>
        <w:pStyle w:val="H1G"/>
      </w:pPr>
      <w:r>
        <w:lastRenderedPageBreak/>
        <w:tab/>
        <w:t>C.</w:t>
      </w:r>
      <w:r>
        <w:tab/>
      </w:r>
      <w:r w:rsidRPr="00BE0182">
        <w:t>Classification</w:t>
      </w:r>
    </w:p>
    <w:p w:rsidR="004F2808" w:rsidRPr="001F0325" w:rsidRDefault="004F2808" w:rsidP="004F2808">
      <w:pPr>
        <w:pStyle w:val="SingleTxtG"/>
        <w:ind w:right="27"/>
      </w:pPr>
      <w:proofErr w:type="gramStart"/>
      <w:r w:rsidRPr="001F0325">
        <w:t>In accordance with the defects allowed in section “IV</w:t>
      </w:r>
      <w:r>
        <w:t>.</w:t>
      </w:r>
      <w:proofErr w:type="gramEnd"/>
      <w:r w:rsidRPr="001F0325">
        <w:t xml:space="preserve"> Provisions concerning tolerances”, </w:t>
      </w:r>
      <w:r>
        <w:rPr>
          <w:iCs/>
        </w:rPr>
        <w:t xml:space="preserve">almond </w:t>
      </w:r>
      <w:r w:rsidRPr="001F0325">
        <w:rPr>
          <w:iCs/>
        </w:rPr>
        <w:t>kernels</w:t>
      </w:r>
      <w:r w:rsidRPr="001F0325">
        <w:t xml:space="preserve"> are classified into the following classes:</w:t>
      </w:r>
    </w:p>
    <w:p w:rsidR="004F2808" w:rsidRPr="001F0325" w:rsidRDefault="004F2808" w:rsidP="004F2808">
      <w:pPr>
        <w:pStyle w:val="SingleTxtG"/>
      </w:pPr>
      <w:r w:rsidRPr="001F0325">
        <w:t>“Extra” Class, Class I and Class II.</w:t>
      </w:r>
    </w:p>
    <w:p w:rsidR="004F2808" w:rsidRPr="001F0325" w:rsidRDefault="004F2808" w:rsidP="004F2808">
      <w:pPr>
        <w:pStyle w:val="SingleTxtG"/>
        <w:ind w:right="117"/>
      </w:pPr>
      <w:r w:rsidRPr="001F0325">
        <w:t>The defects allowed must not affect the general appearance of the produce as regards quality, keeping quality and presentation in the package.</w:t>
      </w:r>
    </w:p>
    <w:p w:rsidR="004F2808" w:rsidRDefault="004F2808" w:rsidP="004F2808">
      <w:pPr>
        <w:pStyle w:val="HChG"/>
      </w:pPr>
      <w:r w:rsidRPr="005C6437">
        <w:rPr>
          <w:szCs w:val="22"/>
        </w:rPr>
        <w:tab/>
        <w:t>III</w:t>
      </w:r>
      <w:r w:rsidRPr="005C6437">
        <w:t>.</w:t>
      </w:r>
      <w:r w:rsidRPr="005C6437">
        <w:tab/>
        <w:t>Provisions concerning sizing</w:t>
      </w:r>
    </w:p>
    <w:p w:rsidR="004F2808" w:rsidRPr="004F2808" w:rsidRDefault="004F2808" w:rsidP="004F2808">
      <w:pPr>
        <w:suppressAutoHyphens w:val="0"/>
        <w:kinsoku w:val="0"/>
        <w:overflowPunct w:val="0"/>
        <w:autoSpaceDE w:val="0"/>
        <w:autoSpaceDN w:val="0"/>
        <w:adjustRightInd w:val="0"/>
        <w:spacing w:line="240" w:lineRule="auto"/>
        <w:ind w:left="1134" w:firstLine="8"/>
        <w:jc w:val="both"/>
        <w:rPr>
          <w:lang w:val="en-US"/>
        </w:rPr>
      </w:pPr>
      <w:del w:id="15" w:author="onu" w:date="2015-06-30T16:28:00Z">
        <w:r w:rsidRPr="004F2808" w:rsidDel="00A0525E">
          <w:rPr>
            <w:spacing w:val="-1"/>
            <w:lang w:val="en-US"/>
          </w:rPr>
          <w:delText>Almonds</w:delText>
        </w:r>
        <w:r w:rsidRPr="004F2808" w:rsidDel="00A0525E">
          <w:rPr>
            <w:spacing w:val="11"/>
            <w:lang w:val="en-US"/>
          </w:rPr>
          <w:delText xml:space="preserve"> </w:delText>
        </w:r>
        <w:r w:rsidRPr="004F2808" w:rsidDel="00A0525E">
          <w:rPr>
            <w:lang w:val="en-US"/>
          </w:rPr>
          <w:delText>kernels</w:delText>
        </w:r>
        <w:r w:rsidRPr="004F2808" w:rsidDel="00A0525E">
          <w:rPr>
            <w:spacing w:val="12"/>
            <w:lang w:val="en-US"/>
          </w:rPr>
          <w:delText xml:space="preserve"> </w:delText>
        </w:r>
        <w:r w:rsidRPr="004F2808" w:rsidDel="00A0525E">
          <w:rPr>
            <w:lang w:val="en-US"/>
          </w:rPr>
          <w:delText>shall</w:delText>
        </w:r>
        <w:r w:rsidRPr="004F2808" w:rsidDel="00A0525E">
          <w:rPr>
            <w:spacing w:val="12"/>
            <w:lang w:val="en-US"/>
          </w:rPr>
          <w:delText xml:space="preserve"> </w:delText>
        </w:r>
        <w:r w:rsidRPr="004F2808" w:rsidDel="00A0525E">
          <w:rPr>
            <w:lang w:val="en-US"/>
          </w:rPr>
          <w:delText>be</w:delText>
        </w:r>
        <w:r w:rsidRPr="004F2808" w:rsidDel="00A0525E">
          <w:rPr>
            <w:spacing w:val="12"/>
            <w:lang w:val="en-US"/>
          </w:rPr>
          <w:delText xml:space="preserve"> </w:delText>
        </w:r>
        <w:r w:rsidRPr="004F2808" w:rsidDel="00A0525E">
          <w:rPr>
            <w:lang w:val="en-US"/>
          </w:rPr>
          <w:delText>either</w:delText>
        </w:r>
        <w:r w:rsidRPr="004F2808" w:rsidDel="00A0525E">
          <w:rPr>
            <w:spacing w:val="10"/>
            <w:lang w:val="en-US"/>
          </w:rPr>
          <w:delText xml:space="preserve"> </w:delText>
        </w:r>
        <w:r w:rsidRPr="004F2808" w:rsidDel="00A0525E">
          <w:rPr>
            <w:lang w:val="en-US"/>
          </w:rPr>
          <w:delText>sized</w:delText>
        </w:r>
        <w:r w:rsidRPr="004F2808" w:rsidDel="00A0525E">
          <w:rPr>
            <w:spacing w:val="12"/>
            <w:lang w:val="en-US"/>
          </w:rPr>
          <w:delText xml:space="preserve"> </w:delText>
        </w:r>
        <w:r w:rsidRPr="004F2808" w:rsidDel="00A0525E">
          <w:rPr>
            <w:lang w:val="en-US"/>
          </w:rPr>
          <w:delText>or</w:delText>
        </w:r>
        <w:r w:rsidRPr="004F2808" w:rsidDel="00A0525E">
          <w:rPr>
            <w:spacing w:val="12"/>
            <w:lang w:val="en-US"/>
          </w:rPr>
          <w:delText xml:space="preserve"> </w:delText>
        </w:r>
        <w:r w:rsidRPr="004F2808" w:rsidDel="00A0525E">
          <w:rPr>
            <w:lang w:val="en-US"/>
          </w:rPr>
          <w:delText>screened.</w:delText>
        </w:r>
        <w:r w:rsidRPr="004F2808" w:rsidDel="00A0525E">
          <w:rPr>
            <w:spacing w:val="12"/>
            <w:lang w:val="en-US"/>
          </w:rPr>
          <w:delText xml:space="preserve"> </w:delText>
        </w:r>
      </w:del>
      <w:r w:rsidRPr="004F2808">
        <w:rPr>
          <w:lang w:val="en-US"/>
        </w:rPr>
        <w:t>Sizing</w:t>
      </w:r>
      <w:r w:rsidRPr="004F2808">
        <w:rPr>
          <w:spacing w:val="11"/>
          <w:lang w:val="en-US"/>
        </w:rPr>
        <w:t xml:space="preserve"> </w:t>
      </w:r>
      <w:r w:rsidRPr="004F2808">
        <w:rPr>
          <w:lang w:val="en-US"/>
        </w:rPr>
        <w:t>or</w:t>
      </w:r>
      <w:r w:rsidRPr="004F2808">
        <w:rPr>
          <w:spacing w:val="12"/>
          <w:lang w:val="en-US"/>
        </w:rPr>
        <w:t xml:space="preserve"> </w:t>
      </w:r>
      <w:r w:rsidRPr="004F2808">
        <w:rPr>
          <w:lang w:val="en-US"/>
        </w:rPr>
        <w:t>screening</w:t>
      </w:r>
      <w:r w:rsidRPr="004F2808">
        <w:rPr>
          <w:spacing w:val="11"/>
          <w:lang w:val="en-US"/>
        </w:rPr>
        <w:t xml:space="preserve"> </w:t>
      </w:r>
      <w:r w:rsidRPr="004F2808">
        <w:rPr>
          <w:lang w:val="en-US"/>
        </w:rPr>
        <w:t>is</w:t>
      </w:r>
      <w:r w:rsidRPr="004F2808">
        <w:rPr>
          <w:spacing w:val="10"/>
          <w:lang w:val="en-US"/>
        </w:rPr>
        <w:t xml:space="preserve"> </w:t>
      </w:r>
      <w:proofErr w:type="gramStart"/>
      <w:r w:rsidRPr="004F2808">
        <w:rPr>
          <w:spacing w:val="-1"/>
          <w:lang w:val="en-US"/>
        </w:rPr>
        <w:t>compulsory</w:t>
      </w:r>
      <w:ins w:id="16" w:author="onu" w:date="2015-06-30T16:32:00Z">
        <w:r w:rsidR="00A0525E">
          <w:rPr>
            <w:spacing w:val="-1"/>
            <w:lang w:val="en-US"/>
          </w:rPr>
          <w:t>[</w:t>
        </w:r>
        <w:proofErr w:type="gramEnd"/>
        <w:r w:rsidR="00A0525E">
          <w:rPr>
            <w:spacing w:val="-1"/>
            <w:lang w:val="en-US"/>
          </w:rPr>
          <w:t>mandatory]</w:t>
        </w:r>
      </w:ins>
      <w:r w:rsidRPr="004F2808">
        <w:rPr>
          <w:spacing w:val="12"/>
          <w:lang w:val="en-US"/>
        </w:rPr>
        <w:t xml:space="preserve"> </w:t>
      </w:r>
      <w:r w:rsidRPr="004F2808">
        <w:rPr>
          <w:lang w:val="en-US"/>
        </w:rPr>
        <w:t>for</w:t>
      </w:r>
      <w:r w:rsidRPr="004F2808">
        <w:rPr>
          <w:spacing w:val="9"/>
          <w:lang w:val="en-US"/>
        </w:rPr>
        <w:t xml:space="preserve"> </w:t>
      </w:r>
      <w:r w:rsidRPr="004F2808">
        <w:rPr>
          <w:lang w:val="en-US"/>
        </w:rPr>
        <w:t>Extra</w:t>
      </w:r>
      <w:r w:rsidRPr="004F2808">
        <w:rPr>
          <w:spacing w:val="10"/>
          <w:lang w:val="en-US"/>
        </w:rPr>
        <w:t xml:space="preserve"> </w:t>
      </w:r>
      <w:r w:rsidRPr="004F2808">
        <w:rPr>
          <w:lang w:val="en-US"/>
        </w:rPr>
        <w:t>Class</w:t>
      </w:r>
      <w:r w:rsidRPr="004F2808">
        <w:rPr>
          <w:spacing w:val="10"/>
          <w:lang w:val="en-US"/>
        </w:rPr>
        <w:t xml:space="preserve"> </w:t>
      </w:r>
      <w:r w:rsidRPr="004F2808">
        <w:rPr>
          <w:lang w:val="en-US"/>
        </w:rPr>
        <w:t>and Class</w:t>
      </w:r>
      <w:r w:rsidRPr="004F2808">
        <w:rPr>
          <w:spacing w:val="-5"/>
          <w:lang w:val="en-US"/>
        </w:rPr>
        <w:t xml:space="preserve"> </w:t>
      </w:r>
      <w:r w:rsidRPr="004F2808">
        <w:rPr>
          <w:lang w:val="en-US"/>
        </w:rPr>
        <w:t>I,</w:t>
      </w:r>
      <w:r w:rsidRPr="004F2808">
        <w:rPr>
          <w:spacing w:val="-4"/>
          <w:lang w:val="en-US"/>
        </w:rPr>
        <w:t xml:space="preserve"> </w:t>
      </w:r>
      <w:r w:rsidRPr="004F2808">
        <w:rPr>
          <w:lang w:val="en-US"/>
        </w:rPr>
        <w:t>and</w:t>
      </w:r>
      <w:r w:rsidRPr="004F2808">
        <w:rPr>
          <w:spacing w:val="-4"/>
          <w:lang w:val="en-US"/>
        </w:rPr>
        <w:t xml:space="preserve"> </w:t>
      </w:r>
      <w:r w:rsidRPr="004F2808">
        <w:rPr>
          <w:lang w:val="en-US"/>
        </w:rPr>
        <w:t>optional</w:t>
      </w:r>
      <w:r w:rsidRPr="004F2808">
        <w:rPr>
          <w:spacing w:val="-5"/>
          <w:lang w:val="en-US"/>
        </w:rPr>
        <w:t xml:space="preserve"> </w:t>
      </w:r>
      <w:r w:rsidRPr="004F2808">
        <w:rPr>
          <w:lang w:val="en-US"/>
        </w:rPr>
        <w:t>for</w:t>
      </w:r>
      <w:r w:rsidRPr="004F2808">
        <w:rPr>
          <w:spacing w:val="-4"/>
          <w:lang w:val="en-US"/>
        </w:rPr>
        <w:t xml:space="preserve"> </w:t>
      </w:r>
      <w:r w:rsidRPr="004F2808">
        <w:rPr>
          <w:lang w:val="en-US"/>
        </w:rPr>
        <w:t>Class</w:t>
      </w:r>
      <w:r w:rsidRPr="004F2808">
        <w:rPr>
          <w:spacing w:val="-4"/>
          <w:lang w:val="en-US"/>
        </w:rPr>
        <w:t xml:space="preserve"> </w:t>
      </w:r>
      <w:r w:rsidRPr="004F2808">
        <w:rPr>
          <w:lang w:val="en-US"/>
        </w:rPr>
        <w:t>II.</w:t>
      </w:r>
    </w:p>
    <w:p w:rsidR="004F2808" w:rsidRPr="004F2808" w:rsidRDefault="004F2808" w:rsidP="004F2808">
      <w:pPr>
        <w:pStyle w:val="BodyText"/>
        <w:kinsoku w:val="0"/>
        <w:overflowPunct w:val="0"/>
        <w:spacing w:line="224" w:lineRule="exact"/>
        <w:ind w:left="39"/>
        <w:rPr>
          <w:lang w:val="en-US"/>
        </w:rPr>
      </w:pPr>
    </w:p>
    <w:p w:rsidR="004F2808" w:rsidRPr="004F2808" w:rsidRDefault="004F2808" w:rsidP="004F2808">
      <w:pPr>
        <w:suppressAutoHyphens w:val="0"/>
        <w:kinsoku w:val="0"/>
        <w:overflowPunct w:val="0"/>
        <w:autoSpaceDE w:val="0"/>
        <w:autoSpaceDN w:val="0"/>
        <w:adjustRightInd w:val="0"/>
        <w:spacing w:before="6" w:line="240" w:lineRule="auto"/>
        <w:rPr>
          <w:lang w:val="en-US"/>
        </w:rPr>
      </w:pPr>
    </w:p>
    <w:p w:rsidR="004F2808" w:rsidRPr="004F2808" w:rsidRDefault="004F2808" w:rsidP="004F2808">
      <w:pPr>
        <w:suppressAutoHyphens w:val="0"/>
        <w:kinsoku w:val="0"/>
        <w:overflowPunct w:val="0"/>
        <w:autoSpaceDE w:val="0"/>
        <w:autoSpaceDN w:val="0"/>
        <w:adjustRightInd w:val="0"/>
        <w:spacing w:line="240" w:lineRule="auto"/>
        <w:ind w:left="1027" w:right="106"/>
        <w:jc w:val="both"/>
        <w:rPr>
          <w:lang w:val="en-US"/>
        </w:rPr>
      </w:pPr>
      <w:r w:rsidRPr="004F2808">
        <w:rPr>
          <w:lang w:val="en-US"/>
        </w:rPr>
        <w:t>Sizing</w:t>
      </w:r>
      <w:r w:rsidRPr="004F2808">
        <w:rPr>
          <w:spacing w:val="24"/>
          <w:lang w:val="en-US"/>
        </w:rPr>
        <w:t xml:space="preserve"> </w:t>
      </w:r>
      <w:r w:rsidRPr="004F2808">
        <w:rPr>
          <w:lang w:val="en-US"/>
        </w:rPr>
        <w:t>and</w:t>
      </w:r>
      <w:r w:rsidRPr="004F2808">
        <w:rPr>
          <w:spacing w:val="25"/>
          <w:lang w:val="en-US"/>
        </w:rPr>
        <w:t xml:space="preserve"> </w:t>
      </w:r>
      <w:r w:rsidRPr="004F2808">
        <w:rPr>
          <w:lang w:val="en-US"/>
        </w:rPr>
        <w:t>screening</w:t>
      </w:r>
      <w:r w:rsidRPr="004F2808">
        <w:rPr>
          <w:spacing w:val="26"/>
          <w:lang w:val="en-US"/>
        </w:rPr>
        <w:t xml:space="preserve"> </w:t>
      </w:r>
      <w:r w:rsidRPr="004F2808">
        <w:rPr>
          <w:lang w:val="en-US"/>
        </w:rPr>
        <w:t>are</w:t>
      </w:r>
      <w:r w:rsidRPr="004F2808">
        <w:rPr>
          <w:spacing w:val="25"/>
          <w:lang w:val="en-US"/>
        </w:rPr>
        <w:t xml:space="preserve"> </w:t>
      </w:r>
      <w:r w:rsidRPr="004F2808">
        <w:rPr>
          <w:spacing w:val="-1"/>
          <w:lang w:val="en-US"/>
        </w:rPr>
        <w:t>determined</w:t>
      </w:r>
      <w:r w:rsidRPr="004F2808">
        <w:rPr>
          <w:spacing w:val="25"/>
          <w:lang w:val="en-US"/>
        </w:rPr>
        <w:t xml:space="preserve"> </w:t>
      </w:r>
      <w:r w:rsidRPr="004F2808">
        <w:rPr>
          <w:lang w:val="en-US"/>
        </w:rPr>
        <w:t>by</w:t>
      </w:r>
      <w:r w:rsidRPr="004F2808">
        <w:rPr>
          <w:spacing w:val="27"/>
          <w:lang w:val="en-US"/>
        </w:rPr>
        <w:t xml:space="preserve"> </w:t>
      </w:r>
      <w:r w:rsidRPr="004F2808">
        <w:rPr>
          <w:lang w:val="en-US"/>
        </w:rPr>
        <w:t>the</w:t>
      </w:r>
      <w:r w:rsidRPr="004F2808">
        <w:rPr>
          <w:spacing w:val="25"/>
          <w:lang w:val="en-US"/>
        </w:rPr>
        <w:t xml:space="preserve"> </w:t>
      </w:r>
      <w:r w:rsidRPr="004F2808">
        <w:rPr>
          <w:spacing w:val="-1"/>
          <w:lang w:val="en-US"/>
        </w:rPr>
        <w:t>maximum</w:t>
      </w:r>
      <w:r w:rsidRPr="004F2808">
        <w:rPr>
          <w:spacing w:val="23"/>
          <w:lang w:val="en-US"/>
        </w:rPr>
        <w:t xml:space="preserve"> </w:t>
      </w:r>
      <w:r w:rsidRPr="004F2808">
        <w:rPr>
          <w:spacing w:val="-1"/>
          <w:lang w:val="en-US"/>
        </w:rPr>
        <w:t>diameter</w:t>
      </w:r>
      <w:r w:rsidRPr="004F2808">
        <w:rPr>
          <w:spacing w:val="25"/>
          <w:lang w:val="en-US"/>
        </w:rPr>
        <w:t xml:space="preserve"> </w:t>
      </w:r>
      <w:r w:rsidRPr="004F2808">
        <w:rPr>
          <w:lang w:val="en-US"/>
        </w:rPr>
        <w:t>of</w:t>
      </w:r>
      <w:r w:rsidRPr="004F2808">
        <w:rPr>
          <w:spacing w:val="25"/>
          <w:lang w:val="en-US"/>
        </w:rPr>
        <w:t xml:space="preserve"> </w:t>
      </w:r>
      <w:r w:rsidRPr="004F2808">
        <w:rPr>
          <w:lang w:val="en-US"/>
        </w:rPr>
        <w:t>the</w:t>
      </w:r>
      <w:r w:rsidRPr="004F2808">
        <w:rPr>
          <w:spacing w:val="25"/>
          <w:lang w:val="en-US"/>
        </w:rPr>
        <w:t xml:space="preserve"> </w:t>
      </w:r>
      <w:r w:rsidRPr="004F2808">
        <w:rPr>
          <w:lang w:val="en-US"/>
        </w:rPr>
        <w:t>equatorial</w:t>
      </w:r>
      <w:r w:rsidRPr="004F2808">
        <w:rPr>
          <w:spacing w:val="25"/>
          <w:lang w:val="en-US"/>
        </w:rPr>
        <w:t xml:space="preserve"> </w:t>
      </w:r>
      <w:r w:rsidRPr="004F2808">
        <w:rPr>
          <w:lang w:val="en-US"/>
        </w:rPr>
        <w:t>section</w:t>
      </w:r>
      <w:r w:rsidRPr="004F2808">
        <w:rPr>
          <w:spacing w:val="25"/>
          <w:lang w:val="en-US"/>
        </w:rPr>
        <w:t xml:space="preserve"> </w:t>
      </w:r>
      <w:r w:rsidRPr="004F2808">
        <w:rPr>
          <w:lang w:val="en-US"/>
        </w:rPr>
        <w:t>of</w:t>
      </w:r>
      <w:r w:rsidRPr="004F2808">
        <w:rPr>
          <w:spacing w:val="25"/>
          <w:lang w:val="en-US"/>
        </w:rPr>
        <w:t xml:space="preserve"> </w:t>
      </w:r>
      <w:r w:rsidRPr="004F2808">
        <w:rPr>
          <w:lang w:val="en-US"/>
        </w:rPr>
        <w:t>the</w:t>
      </w:r>
      <w:r w:rsidRPr="004F2808">
        <w:rPr>
          <w:spacing w:val="25"/>
          <w:lang w:val="en-US"/>
        </w:rPr>
        <w:t xml:space="preserve"> </w:t>
      </w:r>
      <w:r w:rsidRPr="004F2808">
        <w:rPr>
          <w:spacing w:val="-1"/>
          <w:lang w:val="en-US"/>
        </w:rPr>
        <w:t>almond</w:t>
      </w:r>
      <w:r w:rsidRPr="004F2808">
        <w:rPr>
          <w:spacing w:val="41"/>
          <w:w w:val="99"/>
          <w:lang w:val="en-US"/>
        </w:rPr>
        <w:t xml:space="preserve"> </w:t>
      </w:r>
      <w:r w:rsidRPr="004F2808">
        <w:rPr>
          <w:lang w:val="en-US"/>
        </w:rPr>
        <w:t>kernel,</w:t>
      </w:r>
      <w:r w:rsidRPr="004F2808">
        <w:rPr>
          <w:spacing w:val="31"/>
          <w:lang w:val="en-US"/>
        </w:rPr>
        <w:t xml:space="preserve"> </w:t>
      </w:r>
      <w:r w:rsidRPr="004F2808">
        <w:rPr>
          <w:lang w:val="en-US"/>
        </w:rPr>
        <w:t>by</w:t>
      </w:r>
      <w:r w:rsidRPr="004F2808">
        <w:rPr>
          <w:spacing w:val="34"/>
          <w:lang w:val="en-US"/>
        </w:rPr>
        <w:t xml:space="preserve"> </w:t>
      </w:r>
      <w:r w:rsidRPr="004F2808">
        <w:rPr>
          <w:spacing w:val="-1"/>
          <w:lang w:val="en-US"/>
        </w:rPr>
        <w:t>means</w:t>
      </w:r>
      <w:r w:rsidRPr="004F2808">
        <w:rPr>
          <w:spacing w:val="31"/>
          <w:lang w:val="en-US"/>
        </w:rPr>
        <w:t xml:space="preserve"> </w:t>
      </w:r>
      <w:r w:rsidRPr="004F2808">
        <w:rPr>
          <w:lang w:val="en-US"/>
        </w:rPr>
        <w:t>of</w:t>
      </w:r>
      <w:r w:rsidRPr="004F2808">
        <w:rPr>
          <w:spacing w:val="32"/>
          <w:lang w:val="en-US"/>
        </w:rPr>
        <w:t xml:space="preserve"> </w:t>
      </w:r>
      <w:r w:rsidRPr="004F2808">
        <w:rPr>
          <w:lang w:val="en-US"/>
        </w:rPr>
        <w:t>round-holed</w:t>
      </w:r>
      <w:r w:rsidRPr="004F2808">
        <w:rPr>
          <w:spacing w:val="30"/>
          <w:lang w:val="en-US"/>
        </w:rPr>
        <w:t xml:space="preserve"> </w:t>
      </w:r>
      <w:r w:rsidRPr="004F2808">
        <w:rPr>
          <w:lang w:val="en-US"/>
        </w:rPr>
        <w:t>or</w:t>
      </w:r>
      <w:r w:rsidRPr="004F2808">
        <w:rPr>
          <w:spacing w:val="31"/>
          <w:lang w:val="en-US"/>
        </w:rPr>
        <w:t xml:space="preserve"> </w:t>
      </w:r>
      <w:r w:rsidRPr="004F2808">
        <w:rPr>
          <w:lang w:val="en-US"/>
        </w:rPr>
        <w:t>elongated-holed</w:t>
      </w:r>
      <w:r w:rsidRPr="004F2808">
        <w:rPr>
          <w:spacing w:val="30"/>
          <w:lang w:val="en-US"/>
        </w:rPr>
        <w:t xml:space="preserve"> </w:t>
      </w:r>
      <w:r w:rsidRPr="004F2808">
        <w:rPr>
          <w:lang w:val="en-US"/>
        </w:rPr>
        <w:t>screens.</w:t>
      </w:r>
      <w:r w:rsidRPr="004F2808">
        <w:rPr>
          <w:spacing w:val="30"/>
          <w:lang w:val="en-US"/>
        </w:rPr>
        <w:t xml:space="preserve"> </w:t>
      </w:r>
      <w:del w:id="17" w:author="onu" w:date="2015-06-30T16:29:00Z">
        <w:r w:rsidRPr="004F2808" w:rsidDel="00A0525E">
          <w:rPr>
            <w:lang w:val="en-US"/>
          </w:rPr>
          <w:delText>In</w:delText>
        </w:r>
        <w:r w:rsidRPr="004F2808" w:rsidDel="00A0525E">
          <w:rPr>
            <w:spacing w:val="31"/>
            <w:lang w:val="en-US"/>
          </w:rPr>
          <w:delText xml:space="preserve"> </w:delText>
        </w:r>
        <w:r w:rsidRPr="004F2808" w:rsidDel="00A0525E">
          <w:rPr>
            <w:lang w:val="en-US"/>
          </w:rPr>
          <w:delText>addition</w:delText>
        </w:r>
        <w:r w:rsidRPr="004F2808" w:rsidDel="00A0525E">
          <w:rPr>
            <w:spacing w:val="30"/>
            <w:lang w:val="en-US"/>
          </w:rPr>
          <w:delText xml:space="preserve"> </w:delText>
        </w:r>
        <w:r w:rsidRPr="004F2808" w:rsidDel="00A0525E">
          <w:rPr>
            <w:lang w:val="en-US"/>
          </w:rPr>
          <w:delText>to</w:delText>
        </w:r>
        <w:r w:rsidRPr="004F2808" w:rsidDel="00A0525E">
          <w:rPr>
            <w:spacing w:val="31"/>
            <w:lang w:val="en-US"/>
          </w:rPr>
          <w:delText xml:space="preserve"> </w:delText>
        </w:r>
        <w:r w:rsidRPr="004F2808" w:rsidDel="00A0525E">
          <w:rPr>
            <w:lang w:val="en-US"/>
          </w:rPr>
          <w:delText>this</w:delText>
        </w:r>
        <w:r w:rsidRPr="004F2808" w:rsidDel="00A0525E">
          <w:rPr>
            <w:spacing w:val="31"/>
            <w:lang w:val="en-US"/>
          </w:rPr>
          <w:delText xml:space="preserve"> </w:delText>
        </w:r>
        <w:r w:rsidRPr="004F2808" w:rsidDel="00A0525E">
          <w:rPr>
            <w:spacing w:val="-1"/>
            <w:lang w:val="en-US"/>
          </w:rPr>
          <w:delText>system,</w:delText>
        </w:r>
        <w:r w:rsidRPr="004F2808" w:rsidDel="00A0525E">
          <w:rPr>
            <w:spacing w:val="30"/>
            <w:lang w:val="en-US"/>
          </w:rPr>
          <w:delText xml:space="preserve"> </w:delText>
        </w:r>
        <w:r w:rsidRPr="004F2808" w:rsidDel="00A0525E">
          <w:rPr>
            <w:lang w:val="en-US"/>
          </w:rPr>
          <w:delText>o</w:delText>
        </w:r>
      </w:del>
      <w:ins w:id="18" w:author="onu" w:date="2015-06-30T16:29:00Z">
        <w:r w:rsidR="00A0525E">
          <w:rPr>
            <w:lang w:val="en-US"/>
          </w:rPr>
          <w:t>O</w:t>
        </w:r>
      </w:ins>
      <w:r w:rsidRPr="004F2808">
        <w:rPr>
          <w:lang w:val="en-US"/>
        </w:rPr>
        <w:t>ther</w:t>
      </w:r>
      <w:r w:rsidRPr="004F2808">
        <w:rPr>
          <w:spacing w:val="31"/>
          <w:lang w:val="en-US"/>
        </w:rPr>
        <w:t xml:space="preserve"> </w:t>
      </w:r>
      <w:del w:id="19" w:author="onu" w:date="2015-06-30T16:29:00Z">
        <w:r w:rsidRPr="004F2808" w:rsidDel="00A0525E">
          <w:rPr>
            <w:lang w:val="en-US"/>
          </w:rPr>
          <w:delText>optional</w:delText>
        </w:r>
        <w:r w:rsidRPr="004F2808" w:rsidDel="00A0525E">
          <w:rPr>
            <w:spacing w:val="29"/>
            <w:w w:val="99"/>
            <w:lang w:val="en-US"/>
          </w:rPr>
          <w:delText xml:space="preserve"> </w:delText>
        </w:r>
      </w:del>
      <w:r w:rsidRPr="004F2808">
        <w:rPr>
          <w:lang w:val="en-US"/>
        </w:rPr>
        <w:t>sizing</w:t>
      </w:r>
      <w:r w:rsidRPr="004F2808">
        <w:rPr>
          <w:spacing w:val="6"/>
          <w:lang w:val="en-US"/>
        </w:rPr>
        <w:t xml:space="preserve"> </w:t>
      </w:r>
      <w:r w:rsidRPr="004F2808">
        <w:rPr>
          <w:lang w:val="en-US"/>
        </w:rPr>
        <w:t>and</w:t>
      </w:r>
      <w:r w:rsidRPr="004F2808">
        <w:rPr>
          <w:spacing w:val="7"/>
          <w:lang w:val="en-US"/>
        </w:rPr>
        <w:t xml:space="preserve"> </w:t>
      </w:r>
      <w:r w:rsidRPr="004F2808">
        <w:rPr>
          <w:lang w:val="en-US"/>
        </w:rPr>
        <w:t>screening</w:t>
      </w:r>
      <w:r w:rsidRPr="004F2808">
        <w:rPr>
          <w:spacing w:val="7"/>
          <w:lang w:val="en-US"/>
        </w:rPr>
        <w:t xml:space="preserve"> </w:t>
      </w:r>
      <w:r w:rsidRPr="004F2808">
        <w:rPr>
          <w:spacing w:val="-1"/>
          <w:lang w:val="en-US"/>
        </w:rPr>
        <w:t>systems</w:t>
      </w:r>
      <w:r w:rsidRPr="004F2808">
        <w:rPr>
          <w:spacing w:val="7"/>
          <w:lang w:val="en-US"/>
        </w:rPr>
        <w:t xml:space="preserve"> </w:t>
      </w:r>
      <w:del w:id="20" w:author="onu" w:date="2015-06-30T16:29:00Z">
        <w:r w:rsidRPr="004F2808" w:rsidDel="00A0525E">
          <w:rPr>
            <w:lang w:val="en-US"/>
          </w:rPr>
          <w:delText>can</w:delText>
        </w:r>
        <w:r w:rsidRPr="004F2808" w:rsidDel="00A0525E">
          <w:rPr>
            <w:spacing w:val="7"/>
            <w:lang w:val="en-US"/>
          </w:rPr>
          <w:delText xml:space="preserve"> </w:delText>
        </w:r>
      </w:del>
      <w:ins w:id="21" w:author="onu" w:date="2015-06-30T16:29:00Z">
        <w:r w:rsidR="00A0525E">
          <w:rPr>
            <w:lang w:val="en-US"/>
          </w:rPr>
          <w:t xml:space="preserve">may </w:t>
        </w:r>
      </w:ins>
      <w:r w:rsidRPr="004F2808">
        <w:rPr>
          <w:lang w:val="en-US"/>
        </w:rPr>
        <w:t>be</w:t>
      </w:r>
      <w:r w:rsidRPr="004F2808">
        <w:rPr>
          <w:spacing w:val="8"/>
          <w:lang w:val="en-US"/>
        </w:rPr>
        <w:t xml:space="preserve"> </w:t>
      </w:r>
      <w:r w:rsidRPr="004F2808">
        <w:rPr>
          <w:lang w:val="en-US"/>
        </w:rPr>
        <w:t>used,</w:t>
      </w:r>
      <w:r w:rsidRPr="004F2808">
        <w:rPr>
          <w:spacing w:val="7"/>
          <w:lang w:val="en-US"/>
        </w:rPr>
        <w:t xml:space="preserve"> </w:t>
      </w:r>
      <w:r w:rsidRPr="004F2808">
        <w:rPr>
          <w:lang w:val="en-US"/>
        </w:rPr>
        <w:t>such</w:t>
      </w:r>
      <w:r w:rsidRPr="004F2808">
        <w:rPr>
          <w:spacing w:val="6"/>
          <w:lang w:val="en-US"/>
        </w:rPr>
        <w:t xml:space="preserve"> </w:t>
      </w:r>
      <w:r w:rsidRPr="004F2808">
        <w:rPr>
          <w:lang w:val="en-US"/>
        </w:rPr>
        <w:t>as</w:t>
      </w:r>
      <w:r w:rsidRPr="004F2808">
        <w:rPr>
          <w:spacing w:val="5"/>
          <w:lang w:val="en-US"/>
        </w:rPr>
        <w:t xml:space="preserve"> </w:t>
      </w:r>
      <w:r w:rsidRPr="004F2808">
        <w:rPr>
          <w:spacing w:val="-1"/>
          <w:lang w:val="en-US"/>
        </w:rPr>
        <w:t>those</w:t>
      </w:r>
      <w:r w:rsidRPr="004F2808">
        <w:rPr>
          <w:spacing w:val="6"/>
          <w:lang w:val="en-US"/>
        </w:rPr>
        <w:t xml:space="preserve"> </w:t>
      </w:r>
      <w:r w:rsidRPr="004F2808">
        <w:rPr>
          <w:lang w:val="en-US"/>
        </w:rPr>
        <w:t>based</w:t>
      </w:r>
      <w:r w:rsidRPr="004F2808">
        <w:rPr>
          <w:spacing w:val="6"/>
          <w:lang w:val="en-US"/>
        </w:rPr>
        <w:t xml:space="preserve"> </w:t>
      </w:r>
      <w:r w:rsidRPr="004F2808">
        <w:rPr>
          <w:lang w:val="en-US"/>
        </w:rPr>
        <w:t>in</w:t>
      </w:r>
      <w:r w:rsidRPr="004F2808">
        <w:rPr>
          <w:spacing w:val="6"/>
          <w:lang w:val="en-US"/>
        </w:rPr>
        <w:t xml:space="preserve"> </w:t>
      </w:r>
      <w:r w:rsidRPr="004F2808">
        <w:rPr>
          <w:lang w:val="en-US"/>
        </w:rPr>
        <w:t>the</w:t>
      </w:r>
      <w:r w:rsidRPr="004F2808">
        <w:rPr>
          <w:spacing w:val="5"/>
          <w:lang w:val="en-US"/>
        </w:rPr>
        <w:t xml:space="preserve"> </w:t>
      </w:r>
      <w:r w:rsidRPr="004F2808">
        <w:rPr>
          <w:spacing w:val="-1"/>
          <w:lang w:val="en-US"/>
        </w:rPr>
        <w:t>number</w:t>
      </w:r>
      <w:r w:rsidRPr="004F2808">
        <w:rPr>
          <w:spacing w:val="7"/>
          <w:lang w:val="en-US"/>
        </w:rPr>
        <w:t xml:space="preserve"> </w:t>
      </w:r>
      <w:r w:rsidRPr="004F2808">
        <w:rPr>
          <w:lang w:val="en-US"/>
        </w:rPr>
        <w:t>of</w:t>
      </w:r>
      <w:r w:rsidRPr="004F2808">
        <w:rPr>
          <w:spacing w:val="6"/>
          <w:lang w:val="en-US"/>
        </w:rPr>
        <w:t xml:space="preserve"> </w:t>
      </w:r>
      <w:r w:rsidRPr="004F2808">
        <w:rPr>
          <w:spacing w:val="-1"/>
          <w:lang w:val="en-US"/>
        </w:rPr>
        <w:t>almond</w:t>
      </w:r>
      <w:r w:rsidRPr="004F2808">
        <w:rPr>
          <w:spacing w:val="6"/>
          <w:lang w:val="en-US"/>
        </w:rPr>
        <w:t xml:space="preserve"> </w:t>
      </w:r>
      <w:r w:rsidRPr="004F2808">
        <w:rPr>
          <w:lang w:val="en-US"/>
        </w:rPr>
        <w:t>kernels</w:t>
      </w:r>
      <w:r w:rsidRPr="004F2808">
        <w:rPr>
          <w:spacing w:val="6"/>
          <w:lang w:val="en-US"/>
        </w:rPr>
        <w:t xml:space="preserve"> </w:t>
      </w:r>
      <w:r w:rsidRPr="004F2808">
        <w:rPr>
          <w:lang w:val="en-US"/>
        </w:rPr>
        <w:t>per</w:t>
      </w:r>
      <w:r w:rsidRPr="004F2808">
        <w:rPr>
          <w:spacing w:val="6"/>
          <w:lang w:val="en-US"/>
        </w:rPr>
        <w:t xml:space="preserve"> </w:t>
      </w:r>
      <w:r w:rsidRPr="004F2808">
        <w:rPr>
          <w:lang w:val="en-US"/>
        </w:rPr>
        <w:t>100</w:t>
      </w:r>
      <w:r w:rsidRPr="004F2808">
        <w:rPr>
          <w:spacing w:val="6"/>
          <w:lang w:val="en-US"/>
        </w:rPr>
        <w:t xml:space="preserve"> </w:t>
      </w:r>
      <w:r w:rsidRPr="004F2808">
        <w:rPr>
          <w:lang w:val="en-US"/>
        </w:rPr>
        <w:t>g</w:t>
      </w:r>
      <w:r w:rsidRPr="004F2808">
        <w:rPr>
          <w:spacing w:val="37"/>
          <w:w w:val="99"/>
          <w:lang w:val="en-US"/>
        </w:rPr>
        <w:t xml:space="preserve"> </w:t>
      </w:r>
      <w:r w:rsidRPr="004F2808">
        <w:rPr>
          <w:lang w:val="en-US"/>
        </w:rPr>
        <w:t>or</w:t>
      </w:r>
      <w:r w:rsidRPr="004F2808">
        <w:rPr>
          <w:spacing w:val="-6"/>
          <w:lang w:val="en-US"/>
        </w:rPr>
        <w:t xml:space="preserve"> </w:t>
      </w:r>
      <w:r w:rsidRPr="004F2808">
        <w:rPr>
          <w:lang w:val="en-US"/>
        </w:rPr>
        <w:t>per</w:t>
      </w:r>
      <w:r w:rsidRPr="004F2808">
        <w:rPr>
          <w:spacing w:val="-5"/>
          <w:lang w:val="en-US"/>
        </w:rPr>
        <w:t xml:space="preserve"> </w:t>
      </w:r>
      <w:r w:rsidRPr="004F2808">
        <w:rPr>
          <w:lang w:val="en-US"/>
        </w:rPr>
        <w:t>ounce</w:t>
      </w:r>
      <w:r w:rsidRPr="004F2808">
        <w:rPr>
          <w:spacing w:val="-5"/>
          <w:lang w:val="en-US"/>
        </w:rPr>
        <w:t xml:space="preserve"> </w:t>
      </w:r>
      <w:r w:rsidRPr="004F2808">
        <w:rPr>
          <w:lang w:val="en-US"/>
        </w:rPr>
        <w:t>(28</w:t>
      </w:r>
      <w:proofErr w:type="gramStart"/>
      <w:r w:rsidRPr="004F2808">
        <w:rPr>
          <w:lang w:val="en-US"/>
        </w:rPr>
        <w:t>,3495</w:t>
      </w:r>
      <w:proofErr w:type="gramEnd"/>
      <w:r w:rsidRPr="004F2808">
        <w:rPr>
          <w:spacing w:val="-5"/>
          <w:lang w:val="en-US"/>
        </w:rPr>
        <w:t xml:space="preserve"> </w:t>
      </w:r>
      <w:r w:rsidRPr="004F2808">
        <w:rPr>
          <w:lang w:val="en-US"/>
        </w:rPr>
        <w:t>g).</w:t>
      </w:r>
    </w:p>
    <w:p w:rsidR="004F2808" w:rsidRPr="004F2808" w:rsidRDefault="004F2808" w:rsidP="004F2808">
      <w:pPr>
        <w:suppressAutoHyphens w:val="0"/>
        <w:kinsoku w:val="0"/>
        <w:overflowPunct w:val="0"/>
        <w:autoSpaceDE w:val="0"/>
        <w:autoSpaceDN w:val="0"/>
        <w:adjustRightInd w:val="0"/>
        <w:spacing w:before="5" w:line="240" w:lineRule="auto"/>
        <w:rPr>
          <w:lang w:val="en-US"/>
        </w:rPr>
      </w:pPr>
    </w:p>
    <w:p w:rsidR="004F2808" w:rsidRPr="004F2808" w:rsidRDefault="004F2808" w:rsidP="004F2808">
      <w:pPr>
        <w:numPr>
          <w:ilvl w:val="0"/>
          <w:numId w:val="27"/>
        </w:numPr>
        <w:tabs>
          <w:tab w:val="left" w:pos="1548"/>
        </w:tabs>
        <w:suppressAutoHyphens w:val="0"/>
        <w:kinsoku w:val="0"/>
        <w:overflowPunct w:val="0"/>
        <w:autoSpaceDE w:val="0"/>
        <w:autoSpaceDN w:val="0"/>
        <w:adjustRightInd w:val="0"/>
        <w:spacing w:line="254" w:lineRule="exact"/>
        <w:ind w:right="105"/>
        <w:jc w:val="both"/>
        <w:rPr>
          <w:lang w:val="en-US"/>
        </w:rPr>
      </w:pPr>
      <w:r w:rsidRPr="004F2808">
        <w:rPr>
          <w:lang w:val="en-US"/>
        </w:rPr>
        <w:t>Sizing</w:t>
      </w:r>
      <w:r w:rsidRPr="004F2808">
        <w:rPr>
          <w:spacing w:val="24"/>
          <w:lang w:val="en-US"/>
        </w:rPr>
        <w:t xml:space="preserve"> </w:t>
      </w:r>
      <w:r w:rsidRPr="004F2808">
        <w:rPr>
          <w:lang w:val="en-US"/>
        </w:rPr>
        <w:t>is</w:t>
      </w:r>
      <w:r w:rsidRPr="004F2808">
        <w:rPr>
          <w:spacing w:val="24"/>
          <w:lang w:val="en-US"/>
        </w:rPr>
        <w:t xml:space="preserve"> </w:t>
      </w:r>
      <w:r w:rsidRPr="004F2808">
        <w:rPr>
          <w:lang w:val="en-US"/>
        </w:rPr>
        <w:t>expressed</w:t>
      </w:r>
      <w:r w:rsidRPr="004F2808">
        <w:rPr>
          <w:spacing w:val="24"/>
          <w:lang w:val="en-US"/>
        </w:rPr>
        <w:t xml:space="preserve"> </w:t>
      </w:r>
      <w:r w:rsidRPr="004F2808">
        <w:rPr>
          <w:lang w:val="en-US"/>
        </w:rPr>
        <w:t>by</w:t>
      </w:r>
      <w:r w:rsidRPr="004F2808">
        <w:rPr>
          <w:spacing w:val="26"/>
          <w:lang w:val="en-US"/>
        </w:rPr>
        <w:t xml:space="preserve"> </w:t>
      </w:r>
      <w:r w:rsidRPr="004F2808">
        <w:rPr>
          <w:lang w:val="en-US"/>
        </w:rPr>
        <w:t>an</w:t>
      </w:r>
      <w:r w:rsidRPr="004F2808">
        <w:rPr>
          <w:spacing w:val="24"/>
          <w:lang w:val="en-US"/>
        </w:rPr>
        <w:t xml:space="preserve"> </w:t>
      </w:r>
      <w:r w:rsidRPr="004F2808">
        <w:rPr>
          <w:lang w:val="en-US"/>
        </w:rPr>
        <w:t>interval</w:t>
      </w:r>
      <w:r w:rsidRPr="004F2808">
        <w:rPr>
          <w:spacing w:val="25"/>
          <w:lang w:val="en-US"/>
        </w:rPr>
        <w:t xml:space="preserve"> </w:t>
      </w:r>
      <w:r w:rsidRPr="004F2808">
        <w:rPr>
          <w:lang w:val="en-US"/>
        </w:rPr>
        <w:t>defined</w:t>
      </w:r>
      <w:r w:rsidRPr="004F2808">
        <w:rPr>
          <w:spacing w:val="24"/>
          <w:lang w:val="en-US"/>
        </w:rPr>
        <w:t xml:space="preserve"> </w:t>
      </w:r>
      <w:r w:rsidRPr="004F2808">
        <w:rPr>
          <w:lang w:val="en-US"/>
        </w:rPr>
        <w:t>by</w:t>
      </w:r>
      <w:r w:rsidRPr="004F2808">
        <w:rPr>
          <w:spacing w:val="24"/>
          <w:lang w:val="en-US"/>
        </w:rPr>
        <w:t xml:space="preserve"> </w:t>
      </w:r>
      <w:r w:rsidRPr="004F2808">
        <w:rPr>
          <w:lang w:val="en-US"/>
        </w:rPr>
        <w:t>a</w:t>
      </w:r>
      <w:r w:rsidRPr="004F2808">
        <w:rPr>
          <w:spacing w:val="24"/>
          <w:lang w:val="en-US"/>
        </w:rPr>
        <w:t xml:space="preserve"> </w:t>
      </w:r>
      <w:r w:rsidRPr="004F2808">
        <w:rPr>
          <w:spacing w:val="-1"/>
          <w:lang w:val="en-US"/>
        </w:rPr>
        <w:t>minimum</w:t>
      </w:r>
      <w:r w:rsidRPr="004F2808">
        <w:rPr>
          <w:spacing w:val="21"/>
          <w:lang w:val="en-US"/>
        </w:rPr>
        <w:t xml:space="preserve"> </w:t>
      </w:r>
      <w:r w:rsidRPr="004F2808">
        <w:rPr>
          <w:lang w:val="en-US"/>
        </w:rPr>
        <w:t>and</w:t>
      </w:r>
      <w:r w:rsidRPr="004F2808">
        <w:rPr>
          <w:spacing w:val="24"/>
          <w:lang w:val="en-US"/>
        </w:rPr>
        <w:t xml:space="preserve"> </w:t>
      </w:r>
      <w:r w:rsidRPr="004F2808">
        <w:rPr>
          <w:spacing w:val="-1"/>
          <w:lang w:val="en-US"/>
        </w:rPr>
        <w:t>maximum</w:t>
      </w:r>
      <w:r w:rsidRPr="004F2808">
        <w:rPr>
          <w:spacing w:val="21"/>
          <w:lang w:val="en-US"/>
        </w:rPr>
        <w:t xml:space="preserve"> </w:t>
      </w:r>
      <w:r w:rsidRPr="004F2808">
        <w:rPr>
          <w:lang w:val="en-US"/>
        </w:rPr>
        <w:t>size</w:t>
      </w:r>
      <w:r w:rsidRPr="004F2808">
        <w:rPr>
          <w:spacing w:val="24"/>
          <w:lang w:val="en-US"/>
        </w:rPr>
        <w:t xml:space="preserve"> </w:t>
      </w:r>
      <w:r w:rsidRPr="004F2808">
        <w:rPr>
          <w:lang w:val="en-US"/>
        </w:rPr>
        <w:t>in</w:t>
      </w:r>
      <w:r w:rsidRPr="004F2808">
        <w:rPr>
          <w:spacing w:val="26"/>
          <w:w w:val="99"/>
          <w:lang w:val="en-US"/>
        </w:rPr>
        <w:t xml:space="preserve"> </w:t>
      </w:r>
      <w:proofErr w:type="spellStart"/>
      <w:r w:rsidRPr="004F2808">
        <w:rPr>
          <w:spacing w:val="-1"/>
          <w:lang w:val="en-US"/>
        </w:rPr>
        <w:t>millimetres</w:t>
      </w:r>
      <w:proofErr w:type="spellEnd"/>
      <w:r w:rsidRPr="004F2808">
        <w:rPr>
          <w:spacing w:val="-1"/>
          <w:lang w:val="en-US"/>
        </w:rPr>
        <w:t>,</w:t>
      </w:r>
      <w:r w:rsidRPr="004F2808">
        <w:rPr>
          <w:spacing w:val="1"/>
          <w:lang w:val="en-US"/>
        </w:rPr>
        <w:t xml:space="preserve"> </w:t>
      </w:r>
      <w:r w:rsidRPr="004F2808">
        <w:rPr>
          <w:lang w:val="en-US"/>
        </w:rPr>
        <w:t>which</w:t>
      </w:r>
      <w:r w:rsidRPr="004F2808">
        <w:rPr>
          <w:spacing w:val="2"/>
          <w:lang w:val="en-US"/>
        </w:rPr>
        <w:t xml:space="preserve"> </w:t>
      </w:r>
      <w:r w:rsidRPr="004F2808">
        <w:rPr>
          <w:spacing w:val="-1"/>
          <w:lang w:val="en-US"/>
        </w:rPr>
        <w:t>must</w:t>
      </w:r>
      <w:r w:rsidRPr="004F2808">
        <w:rPr>
          <w:spacing w:val="1"/>
          <w:lang w:val="en-US"/>
        </w:rPr>
        <w:t xml:space="preserve"> </w:t>
      </w:r>
      <w:r w:rsidRPr="004F2808">
        <w:rPr>
          <w:lang w:val="en-US"/>
        </w:rPr>
        <w:t>not</w:t>
      </w:r>
      <w:r w:rsidRPr="004F2808">
        <w:rPr>
          <w:spacing w:val="2"/>
          <w:lang w:val="en-US"/>
        </w:rPr>
        <w:t xml:space="preserve"> </w:t>
      </w:r>
      <w:r w:rsidRPr="004F2808">
        <w:rPr>
          <w:lang w:val="en-US"/>
        </w:rPr>
        <w:t>exceed</w:t>
      </w:r>
      <w:r w:rsidRPr="004F2808">
        <w:rPr>
          <w:spacing w:val="2"/>
          <w:lang w:val="en-US"/>
        </w:rPr>
        <w:t xml:space="preserve"> </w:t>
      </w:r>
      <w:r w:rsidRPr="004F2808">
        <w:rPr>
          <w:lang w:val="en-US"/>
        </w:rPr>
        <w:t>2</w:t>
      </w:r>
      <w:r w:rsidRPr="004F2808">
        <w:rPr>
          <w:spacing w:val="1"/>
          <w:lang w:val="en-US"/>
        </w:rPr>
        <w:t xml:space="preserve"> </w:t>
      </w:r>
      <w:r w:rsidRPr="004F2808">
        <w:rPr>
          <w:spacing w:val="-1"/>
          <w:lang w:val="en-US"/>
        </w:rPr>
        <w:t>mm</w:t>
      </w:r>
      <w:r w:rsidRPr="004F2808">
        <w:rPr>
          <w:lang w:val="en-US"/>
        </w:rPr>
        <w:t xml:space="preserve"> of</w:t>
      </w:r>
      <w:r w:rsidRPr="004F2808">
        <w:rPr>
          <w:spacing w:val="2"/>
          <w:lang w:val="en-US"/>
        </w:rPr>
        <w:t xml:space="preserve"> </w:t>
      </w:r>
      <w:r w:rsidRPr="004F2808">
        <w:rPr>
          <w:lang w:val="en-US"/>
        </w:rPr>
        <w:t>difference. When</w:t>
      </w:r>
      <w:r w:rsidRPr="004F2808">
        <w:rPr>
          <w:spacing w:val="1"/>
          <w:lang w:val="en-US"/>
        </w:rPr>
        <w:t xml:space="preserve"> </w:t>
      </w:r>
      <w:r w:rsidRPr="004F2808">
        <w:rPr>
          <w:lang w:val="en-US"/>
        </w:rPr>
        <w:t>a range</w:t>
      </w:r>
      <w:r w:rsidRPr="004F2808">
        <w:rPr>
          <w:spacing w:val="1"/>
          <w:lang w:val="en-US"/>
        </w:rPr>
        <w:t xml:space="preserve"> </w:t>
      </w:r>
      <w:r w:rsidRPr="004F2808">
        <w:rPr>
          <w:lang w:val="en-US"/>
        </w:rPr>
        <w:t>in</w:t>
      </w:r>
      <w:r w:rsidRPr="004F2808">
        <w:rPr>
          <w:spacing w:val="1"/>
          <w:lang w:val="en-US"/>
        </w:rPr>
        <w:t xml:space="preserve"> </w:t>
      </w:r>
      <w:r w:rsidRPr="004F2808">
        <w:rPr>
          <w:lang w:val="en-US"/>
        </w:rPr>
        <w:t>count is</w:t>
      </w:r>
      <w:r w:rsidRPr="004F2808">
        <w:rPr>
          <w:spacing w:val="21"/>
          <w:w w:val="99"/>
          <w:lang w:val="en-US"/>
        </w:rPr>
        <w:t xml:space="preserve"> </w:t>
      </w:r>
      <w:r w:rsidRPr="004F2808">
        <w:rPr>
          <w:lang w:val="en-US"/>
        </w:rPr>
        <w:t>specified,</w:t>
      </w:r>
      <w:r w:rsidRPr="004F2808">
        <w:rPr>
          <w:spacing w:val="-2"/>
          <w:lang w:val="en-US"/>
        </w:rPr>
        <w:t xml:space="preserve"> </w:t>
      </w:r>
      <w:r w:rsidRPr="004F2808">
        <w:rPr>
          <w:lang w:val="en-US"/>
        </w:rPr>
        <w:t>the</w:t>
      </w:r>
      <w:r w:rsidRPr="004F2808">
        <w:rPr>
          <w:spacing w:val="-2"/>
          <w:lang w:val="en-US"/>
        </w:rPr>
        <w:t xml:space="preserve"> </w:t>
      </w:r>
      <w:r w:rsidRPr="004F2808">
        <w:rPr>
          <w:spacing w:val="-1"/>
          <w:lang w:val="en-US"/>
        </w:rPr>
        <w:t>almond</w:t>
      </w:r>
      <w:r w:rsidRPr="004F2808">
        <w:rPr>
          <w:spacing w:val="-3"/>
          <w:lang w:val="en-US"/>
        </w:rPr>
        <w:t xml:space="preserve"> </w:t>
      </w:r>
      <w:r w:rsidRPr="004F2808">
        <w:rPr>
          <w:lang w:val="en-US"/>
        </w:rPr>
        <w:t>kernels</w:t>
      </w:r>
      <w:r w:rsidRPr="004F2808">
        <w:rPr>
          <w:spacing w:val="-2"/>
          <w:lang w:val="en-US"/>
        </w:rPr>
        <w:t xml:space="preserve"> </w:t>
      </w:r>
      <w:r w:rsidRPr="004F2808">
        <w:rPr>
          <w:lang w:val="en-US"/>
        </w:rPr>
        <w:t>shall</w:t>
      </w:r>
      <w:r w:rsidRPr="004F2808">
        <w:rPr>
          <w:spacing w:val="-1"/>
          <w:lang w:val="en-US"/>
        </w:rPr>
        <w:t xml:space="preserve"> </w:t>
      </w:r>
      <w:r w:rsidRPr="004F2808">
        <w:rPr>
          <w:lang w:val="en-US"/>
        </w:rPr>
        <w:t>be</w:t>
      </w:r>
      <w:r w:rsidRPr="004F2808">
        <w:rPr>
          <w:spacing w:val="-3"/>
          <w:lang w:val="en-US"/>
        </w:rPr>
        <w:t xml:space="preserve"> </w:t>
      </w:r>
      <w:r w:rsidRPr="004F2808">
        <w:rPr>
          <w:lang w:val="en-US"/>
        </w:rPr>
        <w:t xml:space="preserve">fairly </w:t>
      </w:r>
      <w:r w:rsidRPr="004F2808">
        <w:rPr>
          <w:spacing w:val="-1"/>
          <w:lang w:val="en-US"/>
        </w:rPr>
        <w:t>uniform</w:t>
      </w:r>
      <w:r w:rsidRPr="004F2808">
        <w:rPr>
          <w:spacing w:val="-3"/>
          <w:lang w:val="en-US"/>
        </w:rPr>
        <w:t xml:space="preserve"> </w:t>
      </w:r>
      <w:r w:rsidRPr="004F2808">
        <w:rPr>
          <w:lang w:val="en-US"/>
        </w:rPr>
        <w:t>in</w:t>
      </w:r>
      <w:r w:rsidRPr="004F2808">
        <w:rPr>
          <w:spacing w:val="-3"/>
          <w:lang w:val="en-US"/>
        </w:rPr>
        <w:t xml:space="preserve"> </w:t>
      </w:r>
      <w:r w:rsidRPr="004F2808">
        <w:rPr>
          <w:lang w:val="en-US"/>
        </w:rPr>
        <w:t>size,</w:t>
      </w:r>
      <w:r w:rsidRPr="004F2808">
        <w:rPr>
          <w:spacing w:val="-1"/>
          <w:lang w:val="en-US"/>
        </w:rPr>
        <w:t xml:space="preserve"> </w:t>
      </w:r>
      <w:r w:rsidRPr="004F2808">
        <w:rPr>
          <w:lang w:val="en-US"/>
        </w:rPr>
        <w:t>and</w:t>
      </w:r>
      <w:r w:rsidRPr="004F2808">
        <w:rPr>
          <w:spacing w:val="-3"/>
          <w:lang w:val="en-US"/>
        </w:rPr>
        <w:t xml:space="preserve"> </w:t>
      </w:r>
      <w:r w:rsidRPr="004F2808">
        <w:rPr>
          <w:lang w:val="en-US"/>
        </w:rPr>
        <w:t>the</w:t>
      </w:r>
      <w:r w:rsidRPr="004F2808">
        <w:rPr>
          <w:spacing w:val="-4"/>
          <w:lang w:val="en-US"/>
        </w:rPr>
        <w:t xml:space="preserve"> </w:t>
      </w:r>
      <w:r w:rsidRPr="004F2808">
        <w:rPr>
          <w:lang w:val="en-US"/>
        </w:rPr>
        <w:t>average</w:t>
      </w:r>
      <w:r w:rsidRPr="004F2808">
        <w:rPr>
          <w:spacing w:val="-3"/>
          <w:lang w:val="en-US"/>
        </w:rPr>
        <w:t xml:space="preserve"> </w:t>
      </w:r>
      <w:r w:rsidRPr="004F2808">
        <w:rPr>
          <w:lang w:val="en-US"/>
        </w:rPr>
        <w:t>count</w:t>
      </w:r>
      <w:r w:rsidRPr="004F2808">
        <w:rPr>
          <w:spacing w:val="-3"/>
          <w:lang w:val="en-US"/>
        </w:rPr>
        <w:t xml:space="preserve"> </w:t>
      </w:r>
      <w:r w:rsidRPr="004F2808">
        <w:rPr>
          <w:lang w:val="en-US"/>
        </w:rPr>
        <w:t>shall</w:t>
      </w:r>
      <w:r w:rsidRPr="004F2808">
        <w:rPr>
          <w:spacing w:val="-4"/>
          <w:lang w:val="en-US"/>
        </w:rPr>
        <w:t xml:space="preserve"> </w:t>
      </w:r>
      <w:r w:rsidRPr="004F2808">
        <w:rPr>
          <w:lang w:val="en-US"/>
        </w:rPr>
        <w:t>be</w:t>
      </w:r>
      <w:r w:rsidRPr="004F2808">
        <w:rPr>
          <w:spacing w:val="21"/>
          <w:w w:val="99"/>
          <w:lang w:val="en-US"/>
        </w:rPr>
        <w:t xml:space="preserve"> </w:t>
      </w:r>
      <w:r w:rsidRPr="004F2808">
        <w:rPr>
          <w:lang w:val="en-US"/>
        </w:rPr>
        <w:t>within</w:t>
      </w:r>
      <w:r w:rsidRPr="004F2808">
        <w:rPr>
          <w:spacing w:val="-7"/>
          <w:lang w:val="en-US"/>
        </w:rPr>
        <w:t xml:space="preserve"> </w:t>
      </w:r>
      <w:r w:rsidRPr="004F2808">
        <w:rPr>
          <w:lang w:val="en-US"/>
        </w:rPr>
        <w:t>the</w:t>
      </w:r>
      <w:r w:rsidRPr="004F2808">
        <w:rPr>
          <w:spacing w:val="-6"/>
          <w:lang w:val="en-US"/>
        </w:rPr>
        <w:t xml:space="preserve"> </w:t>
      </w:r>
      <w:r w:rsidRPr="004F2808">
        <w:rPr>
          <w:lang w:val="en-US"/>
        </w:rPr>
        <w:t>range</w:t>
      </w:r>
      <w:r w:rsidRPr="004F2808">
        <w:rPr>
          <w:spacing w:val="-6"/>
          <w:lang w:val="en-US"/>
        </w:rPr>
        <w:t xml:space="preserve"> </w:t>
      </w:r>
      <w:r w:rsidRPr="004F2808">
        <w:rPr>
          <w:lang w:val="en-US"/>
        </w:rPr>
        <w:t>specified.</w:t>
      </w:r>
      <w:del w:id="22" w:author="onu" w:date="2015-06-30T16:30:00Z">
        <w:r w:rsidRPr="004F2808" w:rsidDel="00A0525E">
          <w:rPr>
            <w:rStyle w:val="FootnoteReference"/>
            <w:sz w:val="20"/>
            <w:lang w:val="en-US"/>
          </w:rPr>
          <w:footnoteReference w:id="6"/>
        </w:r>
      </w:del>
      <w:r w:rsidRPr="004F2808">
        <w:rPr>
          <w:spacing w:val="-24"/>
          <w:lang w:val="en-US"/>
        </w:rPr>
        <w:t xml:space="preserve"> </w:t>
      </w:r>
    </w:p>
    <w:p w:rsidR="004F2808" w:rsidRPr="004F2808" w:rsidRDefault="004F2808" w:rsidP="004F2808">
      <w:pPr>
        <w:suppressAutoHyphens w:val="0"/>
        <w:kinsoku w:val="0"/>
        <w:overflowPunct w:val="0"/>
        <w:autoSpaceDE w:val="0"/>
        <w:autoSpaceDN w:val="0"/>
        <w:adjustRightInd w:val="0"/>
        <w:spacing w:before="11" w:line="240" w:lineRule="auto"/>
        <w:rPr>
          <w:lang w:val="en-US"/>
        </w:rPr>
      </w:pPr>
    </w:p>
    <w:p w:rsidR="004F2808" w:rsidRPr="004F2808" w:rsidRDefault="004F2808" w:rsidP="004F2808">
      <w:pPr>
        <w:numPr>
          <w:ilvl w:val="0"/>
          <w:numId w:val="27"/>
        </w:numPr>
        <w:tabs>
          <w:tab w:val="left" w:pos="1548"/>
        </w:tabs>
        <w:suppressAutoHyphens w:val="0"/>
        <w:kinsoku w:val="0"/>
        <w:overflowPunct w:val="0"/>
        <w:autoSpaceDE w:val="0"/>
        <w:autoSpaceDN w:val="0"/>
        <w:adjustRightInd w:val="0"/>
        <w:spacing w:line="240" w:lineRule="auto"/>
        <w:ind w:right="106"/>
        <w:jc w:val="both"/>
        <w:rPr>
          <w:lang w:val="en-US"/>
        </w:rPr>
      </w:pPr>
      <w:r w:rsidRPr="004F2808">
        <w:rPr>
          <w:lang w:val="en-US"/>
        </w:rPr>
        <w:t>Screening</w:t>
      </w:r>
      <w:r w:rsidRPr="004F2808">
        <w:rPr>
          <w:spacing w:val="11"/>
          <w:lang w:val="en-US"/>
        </w:rPr>
        <w:t xml:space="preserve"> </w:t>
      </w:r>
      <w:r w:rsidRPr="004F2808">
        <w:rPr>
          <w:lang w:val="en-US"/>
        </w:rPr>
        <w:t>is</w:t>
      </w:r>
      <w:r w:rsidRPr="004F2808">
        <w:rPr>
          <w:spacing w:val="10"/>
          <w:lang w:val="en-US"/>
        </w:rPr>
        <w:t xml:space="preserve"> </w:t>
      </w:r>
      <w:r w:rsidRPr="004F2808">
        <w:rPr>
          <w:lang w:val="en-US"/>
        </w:rPr>
        <w:t>expressed</w:t>
      </w:r>
      <w:r w:rsidRPr="004F2808">
        <w:rPr>
          <w:spacing w:val="11"/>
          <w:lang w:val="en-US"/>
        </w:rPr>
        <w:t xml:space="preserve"> </w:t>
      </w:r>
      <w:r w:rsidRPr="004F2808">
        <w:rPr>
          <w:lang w:val="en-US"/>
        </w:rPr>
        <w:t>by</w:t>
      </w:r>
      <w:r w:rsidRPr="004F2808">
        <w:rPr>
          <w:spacing w:val="12"/>
          <w:lang w:val="en-US"/>
        </w:rPr>
        <w:t xml:space="preserve"> </w:t>
      </w:r>
      <w:r w:rsidRPr="004F2808">
        <w:rPr>
          <w:lang w:val="en-US"/>
        </w:rPr>
        <w:t>a</w:t>
      </w:r>
      <w:r w:rsidRPr="004F2808">
        <w:rPr>
          <w:spacing w:val="10"/>
          <w:lang w:val="en-US"/>
        </w:rPr>
        <w:t xml:space="preserve"> </w:t>
      </w:r>
      <w:r w:rsidRPr="004F2808">
        <w:rPr>
          <w:lang w:val="en-US"/>
        </w:rPr>
        <w:t>reference</w:t>
      </w:r>
      <w:r w:rsidRPr="004F2808">
        <w:rPr>
          <w:spacing w:val="12"/>
          <w:lang w:val="en-US"/>
        </w:rPr>
        <w:t xml:space="preserve"> </w:t>
      </w:r>
      <w:r w:rsidRPr="004F2808">
        <w:rPr>
          <w:lang w:val="en-US"/>
        </w:rPr>
        <w:t>to</w:t>
      </w:r>
      <w:r w:rsidRPr="004F2808">
        <w:rPr>
          <w:spacing w:val="10"/>
          <w:lang w:val="en-US"/>
        </w:rPr>
        <w:t xml:space="preserve"> </w:t>
      </w:r>
      <w:r w:rsidRPr="004F2808">
        <w:rPr>
          <w:lang w:val="en-US"/>
        </w:rPr>
        <w:t>a</w:t>
      </w:r>
      <w:r w:rsidRPr="004F2808">
        <w:rPr>
          <w:spacing w:val="10"/>
          <w:lang w:val="en-US"/>
        </w:rPr>
        <w:t xml:space="preserve"> </w:t>
      </w:r>
      <w:r w:rsidRPr="004F2808">
        <w:rPr>
          <w:spacing w:val="-1"/>
          <w:lang w:val="en-US"/>
        </w:rPr>
        <w:t>minimum</w:t>
      </w:r>
      <w:r w:rsidRPr="004F2808">
        <w:rPr>
          <w:spacing w:val="10"/>
          <w:lang w:val="en-US"/>
        </w:rPr>
        <w:t xml:space="preserve"> </w:t>
      </w:r>
      <w:r w:rsidRPr="004F2808">
        <w:rPr>
          <w:lang w:val="en-US"/>
        </w:rPr>
        <w:t>size,</w:t>
      </w:r>
      <w:r w:rsidRPr="004F2808">
        <w:rPr>
          <w:spacing w:val="11"/>
          <w:lang w:val="en-US"/>
        </w:rPr>
        <w:t xml:space="preserve"> </w:t>
      </w:r>
      <w:r w:rsidRPr="004F2808">
        <w:rPr>
          <w:lang w:val="en-US"/>
        </w:rPr>
        <w:t>in</w:t>
      </w:r>
      <w:r w:rsidRPr="004F2808">
        <w:rPr>
          <w:spacing w:val="9"/>
          <w:lang w:val="en-US"/>
        </w:rPr>
        <w:t xml:space="preserve"> </w:t>
      </w:r>
      <w:proofErr w:type="spellStart"/>
      <w:r w:rsidRPr="004F2808">
        <w:rPr>
          <w:spacing w:val="-1"/>
          <w:lang w:val="en-US"/>
        </w:rPr>
        <w:t>millimetres</w:t>
      </w:r>
      <w:proofErr w:type="spellEnd"/>
      <w:r w:rsidRPr="004F2808">
        <w:rPr>
          <w:spacing w:val="-1"/>
          <w:lang w:val="en-US"/>
        </w:rPr>
        <w:t>,</w:t>
      </w:r>
      <w:r w:rsidRPr="004F2808">
        <w:rPr>
          <w:spacing w:val="10"/>
          <w:lang w:val="en-US"/>
        </w:rPr>
        <w:t xml:space="preserve"> </w:t>
      </w:r>
      <w:r w:rsidRPr="004F2808">
        <w:rPr>
          <w:lang w:val="en-US"/>
        </w:rPr>
        <w:t>followed</w:t>
      </w:r>
      <w:r w:rsidRPr="004F2808">
        <w:rPr>
          <w:spacing w:val="9"/>
          <w:lang w:val="en-US"/>
        </w:rPr>
        <w:t xml:space="preserve"> </w:t>
      </w:r>
      <w:r w:rsidRPr="004F2808">
        <w:rPr>
          <w:lang w:val="en-US"/>
        </w:rPr>
        <w:t>by</w:t>
      </w:r>
      <w:r w:rsidRPr="004F2808">
        <w:rPr>
          <w:spacing w:val="12"/>
          <w:lang w:val="en-US"/>
        </w:rPr>
        <w:t xml:space="preserve"> </w:t>
      </w:r>
      <w:r w:rsidRPr="004F2808">
        <w:rPr>
          <w:lang w:val="en-US"/>
        </w:rPr>
        <w:t>the</w:t>
      </w:r>
      <w:r w:rsidRPr="004F2808">
        <w:rPr>
          <w:spacing w:val="21"/>
          <w:w w:val="99"/>
          <w:lang w:val="en-US"/>
        </w:rPr>
        <w:t xml:space="preserve"> </w:t>
      </w:r>
      <w:r w:rsidRPr="004F2808">
        <w:rPr>
          <w:lang w:val="en-US"/>
        </w:rPr>
        <w:t>words</w:t>
      </w:r>
      <w:r w:rsidRPr="004F2808">
        <w:rPr>
          <w:spacing w:val="4"/>
          <w:lang w:val="en-US"/>
        </w:rPr>
        <w:t xml:space="preserve"> </w:t>
      </w:r>
      <w:r w:rsidRPr="004F2808">
        <w:rPr>
          <w:lang w:val="en-US"/>
        </w:rPr>
        <w:t>“and</w:t>
      </w:r>
      <w:r w:rsidRPr="004F2808">
        <w:rPr>
          <w:spacing w:val="4"/>
          <w:lang w:val="en-US"/>
        </w:rPr>
        <w:t xml:space="preserve"> </w:t>
      </w:r>
      <w:r w:rsidRPr="004F2808">
        <w:rPr>
          <w:lang w:val="en-US"/>
        </w:rPr>
        <w:t>plus”</w:t>
      </w:r>
      <w:r w:rsidRPr="004F2808">
        <w:rPr>
          <w:spacing w:val="2"/>
          <w:lang w:val="en-US"/>
        </w:rPr>
        <w:t xml:space="preserve"> </w:t>
      </w:r>
      <w:r w:rsidRPr="004F2808">
        <w:rPr>
          <w:lang w:val="en-US"/>
        </w:rPr>
        <w:t>or</w:t>
      </w:r>
      <w:r w:rsidRPr="004F2808">
        <w:rPr>
          <w:spacing w:val="3"/>
          <w:lang w:val="en-US"/>
        </w:rPr>
        <w:t xml:space="preserve"> </w:t>
      </w:r>
      <w:r w:rsidRPr="004F2808">
        <w:rPr>
          <w:lang w:val="en-US"/>
        </w:rPr>
        <w:t>other</w:t>
      </w:r>
      <w:r w:rsidRPr="004F2808">
        <w:rPr>
          <w:spacing w:val="3"/>
          <w:lang w:val="en-US"/>
        </w:rPr>
        <w:t xml:space="preserve"> </w:t>
      </w:r>
      <w:r w:rsidRPr="004F2808">
        <w:rPr>
          <w:lang w:val="en-US"/>
        </w:rPr>
        <w:t>equivalent</w:t>
      </w:r>
      <w:r w:rsidRPr="004F2808">
        <w:rPr>
          <w:spacing w:val="2"/>
          <w:lang w:val="en-US"/>
        </w:rPr>
        <w:t xml:space="preserve"> </w:t>
      </w:r>
      <w:r w:rsidRPr="004F2808">
        <w:rPr>
          <w:lang w:val="en-US"/>
        </w:rPr>
        <w:t>wording,</w:t>
      </w:r>
      <w:r w:rsidRPr="004F2808">
        <w:rPr>
          <w:spacing w:val="4"/>
          <w:lang w:val="en-US"/>
        </w:rPr>
        <w:t xml:space="preserve"> </w:t>
      </w:r>
      <w:r w:rsidRPr="004F2808">
        <w:rPr>
          <w:lang w:val="en-US"/>
        </w:rPr>
        <w:t>or</w:t>
      </w:r>
      <w:r w:rsidRPr="004F2808">
        <w:rPr>
          <w:spacing w:val="3"/>
          <w:lang w:val="en-US"/>
        </w:rPr>
        <w:t xml:space="preserve"> </w:t>
      </w:r>
      <w:r w:rsidRPr="004F2808">
        <w:rPr>
          <w:lang w:val="en-US"/>
        </w:rPr>
        <w:t>by</w:t>
      </w:r>
      <w:r w:rsidRPr="004F2808">
        <w:rPr>
          <w:spacing w:val="4"/>
          <w:lang w:val="en-US"/>
        </w:rPr>
        <w:t xml:space="preserve"> </w:t>
      </w:r>
      <w:r w:rsidRPr="004F2808">
        <w:rPr>
          <w:lang w:val="en-US"/>
        </w:rPr>
        <w:t>a</w:t>
      </w:r>
      <w:r w:rsidRPr="004F2808">
        <w:rPr>
          <w:spacing w:val="3"/>
          <w:lang w:val="en-US"/>
        </w:rPr>
        <w:t xml:space="preserve"> </w:t>
      </w:r>
      <w:r w:rsidRPr="004F2808">
        <w:rPr>
          <w:lang w:val="en-US"/>
        </w:rPr>
        <w:t>reference</w:t>
      </w:r>
      <w:r w:rsidRPr="004F2808">
        <w:rPr>
          <w:spacing w:val="3"/>
          <w:lang w:val="en-US"/>
        </w:rPr>
        <w:t xml:space="preserve"> </w:t>
      </w:r>
      <w:r w:rsidRPr="004F2808">
        <w:rPr>
          <w:lang w:val="en-US"/>
        </w:rPr>
        <w:t>to</w:t>
      </w:r>
      <w:r w:rsidRPr="004F2808">
        <w:rPr>
          <w:spacing w:val="2"/>
          <w:lang w:val="en-US"/>
        </w:rPr>
        <w:t xml:space="preserve"> </w:t>
      </w:r>
      <w:r w:rsidRPr="004F2808">
        <w:rPr>
          <w:lang w:val="en-US"/>
        </w:rPr>
        <w:t>a</w:t>
      </w:r>
      <w:r w:rsidRPr="004F2808">
        <w:rPr>
          <w:spacing w:val="3"/>
          <w:lang w:val="en-US"/>
        </w:rPr>
        <w:t xml:space="preserve"> </w:t>
      </w:r>
      <w:r w:rsidRPr="004F2808">
        <w:rPr>
          <w:spacing w:val="-1"/>
          <w:lang w:val="en-US"/>
        </w:rPr>
        <w:t>maximum</w:t>
      </w:r>
      <w:r w:rsidRPr="004F2808">
        <w:rPr>
          <w:spacing w:val="1"/>
          <w:lang w:val="en-US"/>
        </w:rPr>
        <w:t xml:space="preserve"> </w:t>
      </w:r>
      <w:r w:rsidRPr="004F2808">
        <w:rPr>
          <w:spacing w:val="-1"/>
          <w:lang w:val="en-US"/>
        </w:rPr>
        <w:t>number</w:t>
      </w:r>
      <w:r w:rsidRPr="004F2808">
        <w:rPr>
          <w:spacing w:val="3"/>
          <w:lang w:val="en-US"/>
        </w:rPr>
        <w:t xml:space="preserve"> </w:t>
      </w:r>
      <w:r w:rsidRPr="004F2808">
        <w:rPr>
          <w:lang w:val="en-US"/>
        </w:rPr>
        <w:t>of</w:t>
      </w:r>
      <w:r w:rsidRPr="004F2808">
        <w:rPr>
          <w:spacing w:val="27"/>
          <w:w w:val="99"/>
          <w:lang w:val="en-US"/>
        </w:rPr>
        <w:t xml:space="preserve"> </w:t>
      </w:r>
      <w:r w:rsidRPr="004F2808">
        <w:rPr>
          <w:lang w:val="en-US"/>
        </w:rPr>
        <w:t>kernels</w:t>
      </w:r>
      <w:r w:rsidRPr="004F2808">
        <w:rPr>
          <w:spacing w:val="35"/>
          <w:lang w:val="en-US"/>
        </w:rPr>
        <w:t xml:space="preserve"> </w:t>
      </w:r>
      <w:r w:rsidRPr="004F2808">
        <w:rPr>
          <w:lang w:val="en-US"/>
        </w:rPr>
        <w:t>per</w:t>
      </w:r>
      <w:r w:rsidRPr="004F2808">
        <w:rPr>
          <w:spacing w:val="36"/>
          <w:lang w:val="en-US"/>
        </w:rPr>
        <w:t xml:space="preserve"> </w:t>
      </w:r>
      <w:r w:rsidRPr="004F2808">
        <w:rPr>
          <w:lang w:val="en-US"/>
        </w:rPr>
        <w:t>100</w:t>
      </w:r>
      <w:r w:rsidRPr="004F2808">
        <w:rPr>
          <w:spacing w:val="36"/>
          <w:lang w:val="en-US"/>
        </w:rPr>
        <w:t xml:space="preserve"> </w:t>
      </w:r>
      <w:r w:rsidRPr="004F2808">
        <w:rPr>
          <w:lang w:val="en-US"/>
        </w:rPr>
        <w:t>g</w:t>
      </w:r>
      <w:r w:rsidRPr="004F2808">
        <w:rPr>
          <w:spacing w:val="36"/>
          <w:lang w:val="en-US"/>
        </w:rPr>
        <w:t xml:space="preserve"> </w:t>
      </w:r>
      <w:r w:rsidRPr="004F2808">
        <w:rPr>
          <w:lang w:val="en-US"/>
        </w:rPr>
        <w:t>or</w:t>
      </w:r>
      <w:r w:rsidRPr="004F2808">
        <w:rPr>
          <w:spacing w:val="35"/>
          <w:lang w:val="en-US"/>
        </w:rPr>
        <w:t xml:space="preserve"> </w:t>
      </w:r>
      <w:r w:rsidRPr="004F2808">
        <w:rPr>
          <w:lang w:val="en-US"/>
        </w:rPr>
        <w:t>per</w:t>
      </w:r>
      <w:r w:rsidRPr="004F2808">
        <w:rPr>
          <w:spacing w:val="36"/>
          <w:lang w:val="en-US"/>
        </w:rPr>
        <w:t xml:space="preserve"> </w:t>
      </w:r>
      <w:r w:rsidRPr="004F2808">
        <w:rPr>
          <w:lang w:val="en-US"/>
        </w:rPr>
        <w:t>ounce,</w:t>
      </w:r>
      <w:r w:rsidRPr="004F2808">
        <w:rPr>
          <w:spacing w:val="36"/>
          <w:lang w:val="en-US"/>
        </w:rPr>
        <w:t xml:space="preserve"> </w:t>
      </w:r>
      <w:r w:rsidRPr="004F2808">
        <w:rPr>
          <w:lang w:val="en-US"/>
        </w:rPr>
        <w:t>followed</w:t>
      </w:r>
      <w:r w:rsidRPr="004F2808">
        <w:rPr>
          <w:spacing w:val="36"/>
          <w:lang w:val="en-US"/>
        </w:rPr>
        <w:t xml:space="preserve"> </w:t>
      </w:r>
      <w:r w:rsidRPr="004F2808">
        <w:rPr>
          <w:lang w:val="en-US"/>
        </w:rPr>
        <w:t>by</w:t>
      </w:r>
      <w:r w:rsidRPr="004F2808">
        <w:rPr>
          <w:spacing w:val="36"/>
          <w:lang w:val="en-US"/>
        </w:rPr>
        <w:t xml:space="preserve"> </w:t>
      </w:r>
      <w:r w:rsidRPr="004F2808">
        <w:rPr>
          <w:lang w:val="en-US"/>
        </w:rPr>
        <w:t>the</w:t>
      </w:r>
      <w:r w:rsidRPr="004F2808">
        <w:rPr>
          <w:spacing w:val="34"/>
          <w:lang w:val="en-US"/>
        </w:rPr>
        <w:t xml:space="preserve"> </w:t>
      </w:r>
      <w:r w:rsidRPr="004F2808">
        <w:rPr>
          <w:lang w:val="en-US"/>
        </w:rPr>
        <w:t>words</w:t>
      </w:r>
      <w:r w:rsidRPr="004F2808">
        <w:rPr>
          <w:spacing w:val="36"/>
          <w:lang w:val="en-US"/>
        </w:rPr>
        <w:t xml:space="preserve"> </w:t>
      </w:r>
      <w:r w:rsidRPr="004F2808">
        <w:rPr>
          <w:lang w:val="en-US"/>
        </w:rPr>
        <w:t>“and</w:t>
      </w:r>
      <w:r w:rsidRPr="004F2808">
        <w:rPr>
          <w:spacing w:val="35"/>
          <w:lang w:val="en-US"/>
        </w:rPr>
        <w:t xml:space="preserve"> </w:t>
      </w:r>
      <w:r w:rsidRPr="004F2808">
        <w:rPr>
          <w:lang w:val="en-US"/>
        </w:rPr>
        <w:t>less”</w:t>
      </w:r>
      <w:r w:rsidRPr="004F2808">
        <w:rPr>
          <w:spacing w:val="35"/>
          <w:lang w:val="en-US"/>
        </w:rPr>
        <w:t xml:space="preserve"> </w:t>
      </w:r>
      <w:r w:rsidRPr="004F2808">
        <w:rPr>
          <w:lang w:val="en-US"/>
        </w:rPr>
        <w:t>or</w:t>
      </w:r>
      <w:r w:rsidRPr="004F2808">
        <w:rPr>
          <w:spacing w:val="34"/>
          <w:lang w:val="en-US"/>
        </w:rPr>
        <w:t xml:space="preserve"> </w:t>
      </w:r>
      <w:r w:rsidRPr="004F2808">
        <w:rPr>
          <w:lang w:val="en-US"/>
        </w:rPr>
        <w:t>other</w:t>
      </w:r>
      <w:r w:rsidRPr="004F2808">
        <w:rPr>
          <w:spacing w:val="34"/>
          <w:lang w:val="en-US"/>
        </w:rPr>
        <w:t xml:space="preserve"> </w:t>
      </w:r>
      <w:r w:rsidRPr="004F2808">
        <w:rPr>
          <w:lang w:val="en-US"/>
        </w:rPr>
        <w:t>equivalent</w:t>
      </w:r>
      <w:r w:rsidRPr="004F2808">
        <w:rPr>
          <w:w w:val="99"/>
          <w:lang w:val="en-US"/>
        </w:rPr>
        <w:t xml:space="preserve"> </w:t>
      </w:r>
      <w:r w:rsidRPr="004F2808">
        <w:rPr>
          <w:lang w:val="en-US"/>
        </w:rPr>
        <w:t>wording.</w:t>
      </w:r>
    </w:p>
    <w:p w:rsidR="004F2808" w:rsidRPr="004F2808" w:rsidRDefault="004F2808" w:rsidP="004F2808">
      <w:pPr>
        <w:suppressAutoHyphens w:val="0"/>
        <w:kinsoku w:val="0"/>
        <w:overflowPunct w:val="0"/>
        <w:autoSpaceDE w:val="0"/>
        <w:autoSpaceDN w:val="0"/>
        <w:adjustRightInd w:val="0"/>
        <w:spacing w:before="3" w:line="240" w:lineRule="auto"/>
        <w:rPr>
          <w:lang w:val="en-US"/>
        </w:rPr>
      </w:pPr>
    </w:p>
    <w:p w:rsidR="004F2808" w:rsidRPr="004F2808" w:rsidRDefault="004F2808" w:rsidP="004F2808">
      <w:pPr>
        <w:suppressAutoHyphens w:val="0"/>
        <w:kinsoku w:val="0"/>
        <w:overflowPunct w:val="0"/>
        <w:autoSpaceDE w:val="0"/>
        <w:autoSpaceDN w:val="0"/>
        <w:adjustRightInd w:val="0"/>
        <w:spacing w:line="240" w:lineRule="auto"/>
        <w:ind w:left="1547" w:right="106"/>
        <w:jc w:val="both"/>
        <w:rPr>
          <w:lang w:val="en-US"/>
        </w:rPr>
      </w:pPr>
      <w:r w:rsidRPr="004F2808">
        <w:rPr>
          <w:lang w:val="en-US"/>
        </w:rPr>
        <w:t>Alternatively,</w:t>
      </w:r>
      <w:r w:rsidRPr="004F2808">
        <w:rPr>
          <w:spacing w:val="13"/>
          <w:lang w:val="en-US"/>
        </w:rPr>
        <w:t xml:space="preserve"> </w:t>
      </w:r>
      <w:r w:rsidRPr="004F2808">
        <w:rPr>
          <w:lang w:val="en-US"/>
        </w:rPr>
        <w:t>screening</w:t>
      </w:r>
      <w:r w:rsidRPr="004F2808">
        <w:rPr>
          <w:spacing w:val="15"/>
          <w:lang w:val="en-US"/>
        </w:rPr>
        <w:t xml:space="preserve"> </w:t>
      </w:r>
      <w:r w:rsidRPr="004F2808">
        <w:rPr>
          <w:lang w:val="en-US"/>
        </w:rPr>
        <w:t>could</w:t>
      </w:r>
      <w:r w:rsidRPr="004F2808">
        <w:rPr>
          <w:spacing w:val="14"/>
          <w:lang w:val="en-US"/>
        </w:rPr>
        <w:t xml:space="preserve"> </w:t>
      </w:r>
      <w:r w:rsidRPr="004F2808">
        <w:rPr>
          <w:lang w:val="en-US"/>
        </w:rPr>
        <w:t>be</w:t>
      </w:r>
      <w:r w:rsidRPr="004F2808">
        <w:rPr>
          <w:spacing w:val="14"/>
          <w:lang w:val="en-US"/>
        </w:rPr>
        <w:t xml:space="preserve"> </w:t>
      </w:r>
      <w:r w:rsidRPr="004F2808">
        <w:rPr>
          <w:lang w:val="en-US"/>
        </w:rPr>
        <w:t>expressed</w:t>
      </w:r>
      <w:r w:rsidRPr="004F2808">
        <w:rPr>
          <w:spacing w:val="13"/>
          <w:lang w:val="en-US"/>
        </w:rPr>
        <w:t xml:space="preserve"> </w:t>
      </w:r>
      <w:r w:rsidRPr="004F2808">
        <w:rPr>
          <w:lang w:val="en-US"/>
        </w:rPr>
        <w:t>by</w:t>
      </w:r>
      <w:r w:rsidRPr="004F2808">
        <w:rPr>
          <w:spacing w:val="14"/>
          <w:lang w:val="en-US"/>
        </w:rPr>
        <w:t xml:space="preserve"> </w:t>
      </w:r>
      <w:r w:rsidRPr="004F2808">
        <w:rPr>
          <w:lang w:val="en-US"/>
        </w:rPr>
        <w:t>a</w:t>
      </w:r>
      <w:r w:rsidRPr="004F2808">
        <w:rPr>
          <w:spacing w:val="13"/>
          <w:lang w:val="en-US"/>
        </w:rPr>
        <w:t xml:space="preserve"> </w:t>
      </w:r>
      <w:r w:rsidRPr="004F2808">
        <w:rPr>
          <w:lang w:val="en-US"/>
        </w:rPr>
        <w:t>reference</w:t>
      </w:r>
      <w:r w:rsidRPr="004F2808">
        <w:rPr>
          <w:spacing w:val="13"/>
          <w:lang w:val="en-US"/>
        </w:rPr>
        <w:t xml:space="preserve"> </w:t>
      </w:r>
      <w:r w:rsidRPr="004F2808">
        <w:rPr>
          <w:lang w:val="en-US"/>
        </w:rPr>
        <w:t>to</w:t>
      </w:r>
      <w:r w:rsidRPr="004F2808">
        <w:rPr>
          <w:spacing w:val="13"/>
          <w:lang w:val="en-US"/>
        </w:rPr>
        <w:t xml:space="preserve"> </w:t>
      </w:r>
      <w:r w:rsidRPr="004F2808">
        <w:rPr>
          <w:lang w:val="en-US"/>
        </w:rPr>
        <w:t>a</w:t>
      </w:r>
      <w:r w:rsidRPr="004F2808">
        <w:rPr>
          <w:spacing w:val="13"/>
          <w:lang w:val="en-US"/>
        </w:rPr>
        <w:t xml:space="preserve"> </w:t>
      </w:r>
      <w:r w:rsidRPr="004F2808">
        <w:rPr>
          <w:spacing w:val="-1"/>
          <w:lang w:val="en-US"/>
        </w:rPr>
        <w:t>maximum</w:t>
      </w:r>
      <w:r w:rsidRPr="004F2808">
        <w:rPr>
          <w:spacing w:val="11"/>
          <w:lang w:val="en-US"/>
        </w:rPr>
        <w:t xml:space="preserve"> </w:t>
      </w:r>
      <w:r w:rsidRPr="004F2808">
        <w:rPr>
          <w:lang w:val="en-US"/>
        </w:rPr>
        <w:t>size,</w:t>
      </w:r>
      <w:r w:rsidRPr="004F2808">
        <w:rPr>
          <w:spacing w:val="13"/>
          <w:lang w:val="en-US"/>
        </w:rPr>
        <w:t xml:space="preserve"> </w:t>
      </w:r>
      <w:r w:rsidRPr="004F2808">
        <w:rPr>
          <w:lang w:val="en-US"/>
        </w:rPr>
        <w:t>in</w:t>
      </w:r>
      <w:r w:rsidRPr="004F2808">
        <w:rPr>
          <w:spacing w:val="24"/>
          <w:w w:val="99"/>
          <w:lang w:val="en-US"/>
        </w:rPr>
        <w:t xml:space="preserve"> </w:t>
      </w:r>
      <w:proofErr w:type="spellStart"/>
      <w:r w:rsidRPr="004F2808">
        <w:rPr>
          <w:spacing w:val="-1"/>
          <w:lang w:val="en-US"/>
        </w:rPr>
        <w:t>millimetres</w:t>
      </w:r>
      <w:proofErr w:type="spellEnd"/>
      <w:r w:rsidRPr="004F2808">
        <w:rPr>
          <w:spacing w:val="-1"/>
          <w:lang w:val="en-US"/>
        </w:rPr>
        <w:t>,</w:t>
      </w:r>
      <w:r w:rsidRPr="004F2808">
        <w:rPr>
          <w:spacing w:val="53"/>
          <w:lang w:val="en-US"/>
        </w:rPr>
        <w:t xml:space="preserve"> </w:t>
      </w:r>
      <w:r w:rsidRPr="004F2808">
        <w:rPr>
          <w:lang w:val="en-US"/>
        </w:rPr>
        <w:t>followed</w:t>
      </w:r>
      <w:r w:rsidRPr="004F2808">
        <w:rPr>
          <w:spacing w:val="54"/>
          <w:lang w:val="en-US"/>
        </w:rPr>
        <w:t xml:space="preserve"> </w:t>
      </w:r>
      <w:r w:rsidRPr="004F2808">
        <w:rPr>
          <w:lang w:val="en-US"/>
        </w:rPr>
        <w:t>by the</w:t>
      </w:r>
      <w:r w:rsidRPr="004F2808">
        <w:rPr>
          <w:spacing w:val="54"/>
          <w:lang w:val="en-US"/>
        </w:rPr>
        <w:t xml:space="preserve"> </w:t>
      </w:r>
      <w:r w:rsidRPr="004F2808">
        <w:rPr>
          <w:lang w:val="en-US"/>
        </w:rPr>
        <w:t>words  “and</w:t>
      </w:r>
      <w:r w:rsidRPr="004F2808">
        <w:rPr>
          <w:spacing w:val="54"/>
          <w:lang w:val="en-US"/>
        </w:rPr>
        <w:t xml:space="preserve"> </w:t>
      </w:r>
      <w:r w:rsidRPr="004F2808">
        <w:rPr>
          <w:lang w:val="en-US"/>
        </w:rPr>
        <w:t>less”</w:t>
      </w:r>
      <w:r w:rsidRPr="004F2808">
        <w:rPr>
          <w:spacing w:val="53"/>
          <w:lang w:val="en-US"/>
        </w:rPr>
        <w:t xml:space="preserve"> </w:t>
      </w:r>
      <w:r w:rsidRPr="004F2808">
        <w:rPr>
          <w:lang w:val="en-US"/>
        </w:rPr>
        <w:t>or</w:t>
      </w:r>
      <w:r w:rsidRPr="004F2808">
        <w:rPr>
          <w:spacing w:val="54"/>
          <w:lang w:val="en-US"/>
        </w:rPr>
        <w:t xml:space="preserve"> </w:t>
      </w:r>
      <w:r w:rsidRPr="004F2808">
        <w:rPr>
          <w:lang w:val="en-US"/>
        </w:rPr>
        <w:t>other</w:t>
      </w:r>
      <w:r w:rsidRPr="004F2808">
        <w:rPr>
          <w:spacing w:val="54"/>
          <w:lang w:val="en-US"/>
        </w:rPr>
        <w:t xml:space="preserve"> </w:t>
      </w:r>
      <w:r w:rsidRPr="004F2808">
        <w:rPr>
          <w:lang w:val="en-US"/>
        </w:rPr>
        <w:t>equivalent</w:t>
      </w:r>
      <w:r w:rsidRPr="004F2808">
        <w:rPr>
          <w:spacing w:val="53"/>
          <w:lang w:val="en-US"/>
        </w:rPr>
        <w:t xml:space="preserve"> </w:t>
      </w:r>
      <w:r w:rsidRPr="004F2808">
        <w:rPr>
          <w:lang w:val="en-US"/>
        </w:rPr>
        <w:t>wording,</w:t>
      </w:r>
      <w:r w:rsidRPr="004F2808">
        <w:rPr>
          <w:spacing w:val="53"/>
          <w:lang w:val="en-US"/>
        </w:rPr>
        <w:t xml:space="preserve"> </w:t>
      </w:r>
      <w:r w:rsidRPr="004F2808">
        <w:rPr>
          <w:lang w:val="en-US"/>
        </w:rPr>
        <w:t>or</w:t>
      </w:r>
      <w:r w:rsidRPr="004F2808">
        <w:rPr>
          <w:spacing w:val="53"/>
          <w:lang w:val="en-US"/>
        </w:rPr>
        <w:t xml:space="preserve"> </w:t>
      </w:r>
      <w:r w:rsidRPr="004F2808">
        <w:rPr>
          <w:lang w:val="en-US"/>
        </w:rPr>
        <w:t>by</w:t>
      </w:r>
      <w:r w:rsidRPr="004F2808">
        <w:rPr>
          <w:spacing w:val="54"/>
          <w:lang w:val="en-US"/>
        </w:rPr>
        <w:t xml:space="preserve"> </w:t>
      </w:r>
      <w:r w:rsidRPr="004F2808">
        <w:rPr>
          <w:lang w:val="en-US"/>
        </w:rPr>
        <w:t>a</w:t>
      </w:r>
      <w:r w:rsidRPr="004F2808">
        <w:rPr>
          <w:spacing w:val="28"/>
          <w:w w:val="99"/>
          <w:lang w:val="en-US"/>
        </w:rPr>
        <w:t xml:space="preserve"> </w:t>
      </w:r>
      <w:r w:rsidRPr="004F2808">
        <w:rPr>
          <w:lang w:val="en-US"/>
        </w:rPr>
        <w:t>reference</w:t>
      </w:r>
      <w:r w:rsidRPr="004F2808">
        <w:rPr>
          <w:spacing w:val="5"/>
          <w:lang w:val="en-US"/>
        </w:rPr>
        <w:t xml:space="preserve"> </w:t>
      </w:r>
      <w:r w:rsidRPr="004F2808">
        <w:rPr>
          <w:lang w:val="en-US"/>
        </w:rPr>
        <w:t>to</w:t>
      </w:r>
      <w:r w:rsidRPr="004F2808">
        <w:rPr>
          <w:spacing w:val="5"/>
          <w:lang w:val="en-US"/>
        </w:rPr>
        <w:t xml:space="preserve"> </w:t>
      </w:r>
      <w:r w:rsidRPr="004F2808">
        <w:rPr>
          <w:lang w:val="en-US"/>
        </w:rPr>
        <w:t>a</w:t>
      </w:r>
      <w:r w:rsidRPr="004F2808">
        <w:rPr>
          <w:spacing w:val="6"/>
          <w:lang w:val="en-US"/>
        </w:rPr>
        <w:t xml:space="preserve"> </w:t>
      </w:r>
      <w:r w:rsidRPr="004F2808">
        <w:rPr>
          <w:spacing w:val="-1"/>
          <w:lang w:val="en-US"/>
        </w:rPr>
        <w:t>minimum</w:t>
      </w:r>
      <w:r w:rsidRPr="004F2808">
        <w:rPr>
          <w:spacing w:val="4"/>
          <w:lang w:val="en-US"/>
        </w:rPr>
        <w:t xml:space="preserve"> </w:t>
      </w:r>
      <w:r w:rsidRPr="004F2808">
        <w:rPr>
          <w:spacing w:val="-1"/>
          <w:lang w:val="en-US"/>
        </w:rPr>
        <w:t>number</w:t>
      </w:r>
      <w:r w:rsidRPr="004F2808">
        <w:rPr>
          <w:spacing w:val="6"/>
          <w:lang w:val="en-US"/>
        </w:rPr>
        <w:t xml:space="preserve"> </w:t>
      </w:r>
      <w:r w:rsidRPr="004F2808">
        <w:rPr>
          <w:lang w:val="en-US"/>
        </w:rPr>
        <w:t>of</w:t>
      </w:r>
      <w:r w:rsidRPr="004F2808">
        <w:rPr>
          <w:spacing w:val="4"/>
          <w:lang w:val="en-US"/>
        </w:rPr>
        <w:t xml:space="preserve"> </w:t>
      </w:r>
      <w:r w:rsidRPr="004F2808">
        <w:rPr>
          <w:lang w:val="en-US"/>
        </w:rPr>
        <w:t>kernels</w:t>
      </w:r>
      <w:r w:rsidRPr="004F2808">
        <w:rPr>
          <w:spacing w:val="4"/>
          <w:lang w:val="en-US"/>
        </w:rPr>
        <w:t xml:space="preserve"> </w:t>
      </w:r>
      <w:r w:rsidRPr="004F2808">
        <w:rPr>
          <w:lang w:val="en-US"/>
        </w:rPr>
        <w:t>per</w:t>
      </w:r>
      <w:r w:rsidRPr="004F2808">
        <w:rPr>
          <w:spacing w:val="4"/>
          <w:lang w:val="en-US"/>
        </w:rPr>
        <w:t xml:space="preserve"> </w:t>
      </w:r>
      <w:r w:rsidRPr="004F2808">
        <w:rPr>
          <w:lang w:val="en-US"/>
        </w:rPr>
        <w:t>100</w:t>
      </w:r>
      <w:r w:rsidRPr="004F2808">
        <w:rPr>
          <w:spacing w:val="4"/>
          <w:lang w:val="en-US"/>
        </w:rPr>
        <w:t xml:space="preserve"> </w:t>
      </w:r>
      <w:r w:rsidRPr="004F2808">
        <w:rPr>
          <w:lang w:val="en-US"/>
        </w:rPr>
        <w:t>g</w:t>
      </w:r>
      <w:r w:rsidRPr="004F2808">
        <w:rPr>
          <w:spacing w:val="4"/>
          <w:lang w:val="en-US"/>
        </w:rPr>
        <w:t xml:space="preserve"> </w:t>
      </w:r>
      <w:r w:rsidRPr="004F2808">
        <w:rPr>
          <w:lang w:val="en-US"/>
        </w:rPr>
        <w:t>or</w:t>
      </w:r>
      <w:r w:rsidRPr="004F2808">
        <w:rPr>
          <w:spacing w:val="4"/>
          <w:lang w:val="en-US"/>
        </w:rPr>
        <w:t xml:space="preserve"> </w:t>
      </w:r>
      <w:r w:rsidRPr="004F2808">
        <w:rPr>
          <w:lang w:val="en-US"/>
        </w:rPr>
        <w:t>per</w:t>
      </w:r>
      <w:r w:rsidRPr="004F2808">
        <w:rPr>
          <w:spacing w:val="4"/>
          <w:lang w:val="en-US"/>
        </w:rPr>
        <w:t xml:space="preserve"> </w:t>
      </w:r>
      <w:r w:rsidRPr="004F2808">
        <w:rPr>
          <w:lang w:val="en-US"/>
        </w:rPr>
        <w:t>ounce,</w:t>
      </w:r>
      <w:r w:rsidRPr="004F2808">
        <w:rPr>
          <w:spacing w:val="4"/>
          <w:lang w:val="en-US"/>
        </w:rPr>
        <w:t xml:space="preserve"> </w:t>
      </w:r>
      <w:r w:rsidRPr="004F2808">
        <w:rPr>
          <w:lang w:val="en-US"/>
        </w:rPr>
        <w:t>followed</w:t>
      </w:r>
      <w:r w:rsidRPr="004F2808">
        <w:rPr>
          <w:spacing w:val="4"/>
          <w:lang w:val="en-US"/>
        </w:rPr>
        <w:t xml:space="preserve"> </w:t>
      </w:r>
      <w:r w:rsidRPr="004F2808">
        <w:rPr>
          <w:lang w:val="en-US"/>
        </w:rPr>
        <w:t>by</w:t>
      </w:r>
      <w:r w:rsidRPr="004F2808">
        <w:rPr>
          <w:spacing w:val="6"/>
          <w:lang w:val="en-US"/>
        </w:rPr>
        <w:t xml:space="preserve"> </w:t>
      </w:r>
      <w:r w:rsidRPr="004F2808">
        <w:rPr>
          <w:lang w:val="en-US"/>
        </w:rPr>
        <w:t>the</w:t>
      </w:r>
      <w:r w:rsidRPr="004F2808">
        <w:rPr>
          <w:spacing w:val="4"/>
          <w:lang w:val="en-US"/>
        </w:rPr>
        <w:t xml:space="preserve"> </w:t>
      </w:r>
      <w:r w:rsidRPr="004F2808">
        <w:rPr>
          <w:lang w:val="en-US"/>
        </w:rPr>
        <w:t>words</w:t>
      </w:r>
      <w:r w:rsidRPr="004F2808">
        <w:rPr>
          <w:spacing w:val="28"/>
          <w:w w:val="99"/>
          <w:lang w:val="en-US"/>
        </w:rPr>
        <w:t xml:space="preserve"> </w:t>
      </w:r>
      <w:r w:rsidRPr="004F2808">
        <w:rPr>
          <w:lang w:val="en-US"/>
        </w:rPr>
        <w:t>“and</w:t>
      </w:r>
      <w:r w:rsidRPr="004F2808">
        <w:rPr>
          <w:spacing w:val="-4"/>
          <w:lang w:val="en-US"/>
        </w:rPr>
        <w:t xml:space="preserve"> </w:t>
      </w:r>
      <w:r w:rsidRPr="004F2808">
        <w:rPr>
          <w:lang w:val="en-US"/>
        </w:rPr>
        <w:t>plus”</w:t>
      </w:r>
      <w:r w:rsidRPr="004F2808">
        <w:rPr>
          <w:spacing w:val="-4"/>
          <w:lang w:val="en-US"/>
        </w:rPr>
        <w:t xml:space="preserve"> </w:t>
      </w:r>
      <w:r w:rsidRPr="004F2808">
        <w:rPr>
          <w:lang w:val="en-US"/>
        </w:rPr>
        <w:t>or</w:t>
      </w:r>
      <w:r w:rsidRPr="004F2808">
        <w:rPr>
          <w:spacing w:val="-3"/>
          <w:lang w:val="en-US"/>
        </w:rPr>
        <w:t xml:space="preserve"> </w:t>
      </w:r>
      <w:r w:rsidRPr="004F2808">
        <w:rPr>
          <w:lang w:val="en-US"/>
        </w:rPr>
        <w:t>other</w:t>
      </w:r>
      <w:r w:rsidRPr="004F2808">
        <w:rPr>
          <w:spacing w:val="-4"/>
          <w:lang w:val="en-US"/>
        </w:rPr>
        <w:t xml:space="preserve"> </w:t>
      </w:r>
      <w:r w:rsidRPr="004F2808">
        <w:rPr>
          <w:lang w:val="en-US"/>
        </w:rPr>
        <w:t>equivalent</w:t>
      </w:r>
      <w:r w:rsidRPr="004F2808">
        <w:rPr>
          <w:spacing w:val="-3"/>
          <w:lang w:val="en-US"/>
        </w:rPr>
        <w:t xml:space="preserve"> </w:t>
      </w:r>
      <w:r w:rsidRPr="004F2808">
        <w:rPr>
          <w:lang w:val="en-US"/>
        </w:rPr>
        <w:t>wording.</w:t>
      </w:r>
      <w:r w:rsidRPr="004F2808">
        <w:rPr>
          <w:spacing w:val="-3"/>
          <w:lang w:val="en-US"/>
        </w:rPr>
        <w:t xml:space="preserve"> </w:t>
      </w:r>
      <w:r w:rsidRPr="004F2808">
        <w:rPr>
          <w:lang w:val="en-US"/>
        </w:rPr>
        <w:t>For</w:t>
      </w:r>
      <w:r w:rsidRPr="004F2808">
        <w:rPr>
          <w:spacing w:val="-4"/>
          <w:lang w:val="en-US"/>
        </w:rPr>
        <w:t xml:space="preserve"> </w:t>
      </w:r>
      <w:r w:rsidRPr="004F2808">
        <w:rPr>
          <w:lang w:val="en-US"/>
        </w:rPr>
        <w:t>produce</w:t>
      </w:r>
      <w:r w:rsidRPr="004F2808">
        <w:rPr>
          <w:spacing w:val="-3"/>
          <w:lang w:val="en-US"/>
        </w:rPr>
        <w:t xml:space="preserve"> </w:t>
      </w:r>
      <w:r w:rsidRPr="004F2808">
        <w:rPr>
          <w:lang w:val="en-US"/>
        </w:rPr>
        <w:t>presented</w:t>
      </w:r>
      <w:r w:rsidRPr="004F2808">
        <w:rPr>
          <w:spacing w:val="-4"/>
          <w:lang w:val="en-US"/>
        </w:rPr>
        <w:t xml:space="preserve"> </w:t>
      </w:r>
      <w:r w:rsidRPr="004F2808">
        <w:rPr>
          <w:lang w:val="en-US"/>
        </w:rPr>
        <w:t>to</w:t>
      </w:r>
      <w:r w:rsidRPr="004F2808">
        <w:rPr>
          <w:spacing w:val="-3"/>
          <w:lang w:val="en-US"/>
        </w:rPr>
        <w:t xml:space="preserve"> </w:t>
      </w:r>
      <w:r w:rsidRPr="004F2808">
        <w:rPr>
          <w:lang w:val="en-US"/>
        </w:rPr>
        <w:t>the</w:t>
      </w:r>
      <w:r w:rsidRPr="004F2808">
        <w:rPr>
          <w:spacing w:val="-4"/>
          <w:lang w:val="en-US"/>
        </w:rPr>
        <w:t xml:space="preserve"> </w:t>
      </w:r>
      <w:r w:rsidRPr="004F2808">
        <w:rPr>
          <w:lang w:val="en-US"/>
        </w:rPr>
        <w:t>final</w:t>
      </w:r>
      <w:r w:rsidRPr="004F2808">
        <w:rPr>
          <w:spacing w:val="-4"/>
          <w:lang w:val="en-US"/>
        </w:rPr>
        <w:t xml:space="preserve"> </w:t>
      </w:r>
      <w:r w:rsidRPr="004F2808">
        <w:rPr>
          <w:spacing w:val="-1"/>
          <w:lang w:val="en-US"/>
        </w:rPr>
        <w:t>consumer</w:t>
      </w:r>
      <w:r w:rsidRPr="004F2808">
        <w:rPr>
          <w:spacing w:val="-3"/>
          <w:lang w:val="en-US"/>
        </w:rPr>
        <w:t xml:space="preserve"> </w:t>
      </w:r>
      <w:r w:rsidRPr="004F2808">
        <w:rPr>
          <w:lang w:val="en-US"/>
        </w:rPr>
        <w:t>under on</w:t>
      </w:r>
      <w:r w:rsidRPr="004F2808">
        <w:rPr>
          <w:spacing w:val="-6"/>
          <w:lang w:val="en-US"/>
        </w:rPr>
        <w:t xml:space="preserve"> </w:t>
      </w:r>
      <w:r w:rsidRPr="004F2808">
        <w:rPr>
          <w:lang w:val="en-US"/>
        </w:rPr>
        <w:t>«screened»,</w:t>
      </w:r>
      <w:r w:rsidRPr="004F2808">
        <w:rPr>
          <w:spacing w:val="-6"/>
          <w:lang w:val="en-US"/>
        </w:rPr>
        <w:t xml:space="preserve"> </w:t>
      </w:r>
      <w:r w:rsidRPr="004F2808">
        <w:rPr>
          <w:lang w:val="en-US"/>
        </w:rPr>
        <w:t>this</w:t>
      </w:r>
      <w:r w:rsidRPr="004F2808">
        <w:rPr>
          <w:spacing w:val="-7"/>
          <w:lang w:val="en-US"/>
        </w:rPr>
        <w:t xml:space="preserve"> </w:t>
      </w:r>
      <w:r w:rsidRPr="004F2808">
        <w:rPr>
          <w:spacing w:val="-1"/>
          <w:lang w:val="en-US"/>
        </w:rPr>
        <w:t>alternative</w:t>
      </w:r>
      <w:r w:rsidRPr="004F2808">
        <w:rPr>
          <w:spacing w:val="-6"/>
          <w:lang w:val="en-US"/>
        </w:rPr>
        <w:t xml:space="preserve"> </w:t>
      </w:r>
      <w:r w:rsidRPr="004F2808">
        <w:rPr>
          <w:lang w:val="en-US"/>
        </w:rPr>
        <w:t>reference</w:t>
      </w:r>
      <w:r w:rsidRPr="004F2808">
        <w:rPr>
          <w:spacing w:val="-7"/>
          <w:lang w:val="en-US"/>
        </w:rPr>
        <w:t xml:space="preserve"> </w:t>
      </w:r>
      <w:r w:rsidRPr="004F2808">
        <w:rPr>
          <w:lang w:val="en-US"/>
        </w:rPr>
        <w:t>is</w:t>
      </w:r>
      <w:r w:rsidRPr="004F2808">
        <w:rPr>
          <w:spacing w:val="-6"/>
          <w:lang w:val="en-US"/>
        </w:rPr>
        <w:t xml:space="preserve"> </w:t>
      </w:r>
      <w:r w:rsidRPr="004F2808">
        <w:rPr>
          <w:lang w:val="en-US"/>
        </w:rPr>
        <w:t>not</w:t>
      </w:r>
      <w:r w:rsidRPr="004F2808">
        <w:rPr>
          <w:spacing w:val="-7"/>
          <w:lang w:val="en-US"/>
        </w:rPr>
        <w:t xml:space="preserve"> </w:t>
      </w:r>
      <w:r w:rsidRPr="004F2808">
        <w:rPr>
          <w:lang w:val="en-US"/>
        </w:rPr>
        <w:t>allowed.</w:t>
      </w:r>
    </w:p>
    <w:p w:rsidR="004F2808" w:rsidRPr="00881CD1" w:rsidRDefault="004F2808" w:rsidP="004F2808"/>
    <w:p w:rsidR="004F2808" w:rsidRDefault="004F2808" w:rsidP="004F2808">
      <w:pPr>
        <w:pStyle w:val="HChG"/>
      </w:pPr>
      <w:r w:rsidRPr="005C6437">
        <w:tab/>
        <w:t>IV.</w:t>
      </w:r>
      <w:r w:rsidRPr="005C6437">
        <w:tab/>
        <w:t>Provisions concerning tolerances</w:t>
      </w:r>
    </w:p>
    <w:p w:rsidR="004F2808" w:rsidRPr="001F0325" w:rsidRDefault="004F2808" w:rsidP="004F2808">
      <w:pPr>
        <w:pStyle w:val="SingleTxtG"/>
        <w:ind w:right="27"/>
      </w:pPr>
      <w:r>
        <w:t>At all marketing stages, t</w:t>
      </w:r>
      <w:r w:rsidRPr="001F0325">
        <w:t>olerances in respect of quality and size shall be allowed in each lot for produce not satisfying the minimum requirements of the class indicated.</w:t>
      </w:r>
    </w:p>
    <w:p w:rsidR="004F2808" w:rsidRDefault="004F2808" w:rsidP="004F2808">
      <w:pPr>
        <w:pStyle w:val="H1G"/>
      </w:pPr>
      <w:r w:rsidRPr="005C6437">
        <w:lastRenderedPageBreak/>
        <w:tab/>
        <w:t>A.</w:t>
      </w:r>
      <w:r w:rsidRPr="005C6437">
        <w:tab/>
      </w:r>
      <w:ins w:id="25" w:author="onu" w:date="2015-06-30T16:52:00Z">
        <w:r w:rsidR="007F7CD4">
          <w:t>[</w:t>
        </w:r>
      </w:ins>
      <w:r w:rsidRPr="005C6437">
        <w:t>Quality tolerances</w:t>
      </w:r>
      <w:ins w:id="26" w:author="onu" w:date="2015-06-30T16:52:00Z">
        <w:r w:rsidR="007F7CD4">
          <w:t>]</w:t>
        </w:r>
      </w:ins>
    </w:p>
    <w:tbl>
      <w:tblPr>
        <w:tblW w:w="7353" w:type="dxa"/>
        <w:tblInd w:w="1152" w:type="dxa"/>
        <w:tblLayout w:type="fixed"/>
        <w:tblLook w:val="01E0" w:firstRow="1" w:lastRow="1" w:firstColumn="1" w:lastColumn="1" w:noHBand="0" w:noVBand="0"/>
      </w:tblPr>
      <w:tblGrid>
        <w:gridCol w:w="3816"/>
        <w:gridCol w:w="1179"/>
        <w:gridCol w:w="1179"/>
        <w:gridCol w:w="1179"/>
      </w:tblGrid>
      <w:tr w:rsidR="004F2808" w:rsidRPr="005C6437" w:rsidTr="00273CEF">
        <w:trPr>
          <w:cantSplit/>
          <w:tblHeader/>
        </w:trPr>
        <w:tc>
          <w:tcPr>
            <w:tcW w:w="3816" w:type="dxa"/>
            <w:tcBorders>
              <w:top w:val="single" w:sz="4" w:space="0" w:color="auto"/>
            </w:tcBorders>
            <w:shd w:val="clear" w:color="auto" w:fill="auto"/>
            <w:vAlign w:val="bottom"/>
          </w:tcPr>
          <w:p w:rsidR="004F2808" w:rsidRPr="00983766" w:rsidRDefault="004F2808" w:rsidP="00273CEF">
            <w:pPr>
              <w:keepNext/>
              <w:spacing w:before="80" w:after="80" w:line="200" w:lineRule="exact"/>
              <w:ind w:right="113"/>
              <w:rPr>
                <w:b/>
                <w:i/>
                <w:sz w:val="16"/>
              </w:rPr>
            </w:pPr>
          </w:p>
        </w:tc>
        <w:tc>
          <w:tcPr>
            <w:tcW w:w="3537" w:type="dxa"/>
            <w:gridSpan w:val="3"/>
            <w:tcBorders>
              <w:top w:val="single" w:sz="4" w:space="0" w:color="auto"/>
              <w:bottom w:val="single" w:sz="4" w:space="0" w:color="auto"/>
            </w:tcBorders>
            <w:shd w:val="clear" w:color="auto" w:fill="auto"/>
            <w:vAlign w:val="bottom"/>
          </w:tcPr>
          <w:p w:rsidR="004F2808" w:rsidRPr="00C34813" w:rsidRDefault="004F2808" w:rsidP="00273CEF">
            <w:pPr>
              <w:keepNext/>
              <w:spacing w:before="80" w:after="80" w:line="200" w:lineRule="exact"/>
              <w:ind w:right="113"/>
              <w:jc w:val="center"/>
              <w:rPr>
                <w:b/>
                <w:bCs/>
                <w:i/>
                <w:sz w:val="16"/>
              </w:rPr>
            </w:pPr>
            <w:r w:rsidRPr="00C34813">
              <w:rPr>
                <w:bCs/>
                <w:i/>
                <w:sz w:val="16"/>
              </w:rPr>
              <w:t xml:space="preserve">Tolerances allowed </w:t>
            </w:r>
            <w:r w:rsidRPr="00C34813">
              <w:rPr>
                <w:bCs/>
                <w:i/>
                <w:sz w:val="16"/>
              </w:rPr>
              <w:br/>
              <w:t>percentage of defective produce, by number or</w:t>
            </w:r>
            <w:r>
              <w:rPr>
                <w:bCs/>
                <w:i/>
                <w:sz w:val="16"/>
              </w:rPr>
              <w:t> </w:t>
            </w:r>
            <w:r w:rsidRPr="00C34813">
              <w:rPr>
                <w:bCs/>
                <w:i/>
                <w:sz w:val="16"/>
              </w:rPr>
              <w:t>weight</w:t>
            </w:r>
          </w:p>
        </w:tc>
      </w:tr>
      <w:tr w:rsidR="004F2808" w:rsidRPr="005C6437" w:rsidTr="00273CEF">
        <w:trPr>
          <w:cantSplit/>
          <w:tblHeader/>
        </w:trPr>
        <w:tc>
          <w:tcPr>
            <w:tcW w:w="3816" w:type="dxa"/>
            <w:tcBorders>
              <w:bottom w:val="single" w:sz="12" w:space="0" w:color="auto"/>
            </w:tcBorders>
            <w:shd w:val="clear" w:color="auto" w:fill="auto"/>
            <w:vAlign w:val="bottom"/>
          </w:tcPr>
          <w:p w:rsidR="004F2808" w:rsidRPr="00C34813" w:rsidRDefault="004F2808" w:rsidP="00273CEF">
            <w:pPr>
              <w:keepNext/>
              <w:spacing w:before="80" w:after="80" w:line="200" w:lineRule="exact"/>
              <w:ind w:right="113"/>
              <w:rPr>
                <w:i/>
                <w:sz w:val="16"/>
              </w:rPr>
            </w:pPr>
            <w:r w:rsidRPr="00C34813">
              <w:rPr>
                <w:bCs/>
                <w:i/>
                <w:sz w:val="16"/>
              </w:rPr>
              <w:t>Defects allowed</w:t>
            </w:r>
            <w:r>
              <w:rPr>
                <w:rStyle w:val="FootnoteReference"/>
                <w:bCs/>
                <w:i/>
              </w:rPr>
              <w:footnoteReference w:id="7"/>
            </w:r>
          </w:p>
        </w:tc>
        <w:tc>
          <w:tcPr>
            <w:tcW w:w="1179" w:type="dxa"/>
            <w:tcBorders>
              <w:top w:val="single" w:sz="4" w:space="0" w:color="auto"/>
              <w:bottom w:val="single" w:sz="12" w:space="0" w:color="auto"/>
            </w:tcBorders>
            <w:shd w:val="clear" w:color="auto" w:fill="auto"/>
            <w:vAlign w:val="bottom"/>
          </w:tcPr>
          <w:p w:rsidR="004F2808" w:rsidRPr="00C34813" w:rsidRDefault="004F2808" w:rsidP="00273CEF">
            <w:pPr>
              <w:keepNext/>
              <w:spacing w:before="80" w:after="80" w:line="200" w:lineRule="exact"/>
              <w:ind w:right="113"/>
              <w:jc w:val="right"/>
              <w:rPr>
                <w:bCs/>
                <w:i/>
                <w:sz w:val="16"/>
              </w:rPr>
            </w:pPr>
            <w:r w:rsidRPr="00C34813">
              <w:rPr>
                <w:bCs/>
                <w:i/>
                <w:sz w:val="16"/>
              </w:rPr>
              <w:t>Extra</w:t>
            </w:r>
          </w:p>
        </w:tc>
        <w:tc>
          <w:tcPr>
            <w:tcW w:w="1179" w:type="dxa"/>
            <w:tcBorders>
              <w:top w:val="single" w:sz="4" w:space="0" w:color="auto"/>
              <w:bottom w:val="single" w:sz="12" w:space="0" w:color="auto"/>
            </w:tcBorders>
            <w:shd w:val="clear" w:color="auto" w:fill="auto"/>
            <w:vAlign w:val="bottom"/>
          </w:tcPr>
          <w:p w:rsidR="004F2808" w:rsidRPr="00C34813" w:rsidRDefault="004F2808" w:rsidP="00273CEF">
            <w:pPr>
              <w:keepNext/>
              <w:spacing w:before="80" w:after="80" w:line="200" w:lineRule="exact"/>
              <w:ind w:right="113"/>
              <w:jc w:val="right"/>
              <w:rPr>
                <w:bCs/>
                <w:i/>
                <w:sz w:val="16"/>
              </w:rPr>
            </w:pPr>
            <w:r w:rsidRPr="00C34813">
              <w:rPr>
                <w:bCs/>
                <w:i/>
                <w:sz w:val="16"/>
              </w:rPr>
              <w:t>Class I</w:t>
            </w:r>
          </w:p>
        </w:tc>
        <w:tc>
          <w:tcPr>
            <w:tcW w:w="1179" w:type="dxa"/>
            <w:tcBorders>
              <w:top w:val="single" w:sz="4" w:space="0" w:color="auto"/>
              <w:bottom w:val="single" w:sz="12" w:space="0" w:color="auto"/>
            </w:tcBorders>
            <w:shd w:val="clear" w:color="auto" w:fill="auto"/>
            <w:vAlign w:val="bottom"/>
          </w:tcPr>
          <w:p w:rsidR="004F2808" w:rsidRPr="00C34813" w:rsidRDefault="004F2808" w:rsidP="00273CEF">
            <w:pPr>
              <w:keepNext/>
              <w:spacing w:before="80" w:after="80" w:line="200" w:lineRule="exact"/>
              <w:ind w:right="113"/>
              <w:jc w:val="right"/>
              <w:rPr>
                <w:bCs/>
                <w:i/>
                <w:sz w:val="16"/>
              </w:rPr>
            </w:pPr>
            <w:r w:rsidRPr="00C34813">
              <w:rPr>
                <w:bCs/>
                <w:i/>
                <w:sz w:val="16"/>
              </w:rPr>
              <w:t>Class II</w:t>
            </w:r>
          </w:p>
        </w:tc>
      </w:tr>
      <w:tr w:rsidR="004F2808" w:rsidRPr="005C6437" w:rsidTr="00273CEF">
        <w:trPr>
          <w:cantSplit/>
        </w:trPr>
        <w:tc>
          <w:tcPr>
            <w:tcW w:w="3816" w:type="dxa"/>
            <w:tcBorders>
              <w:top w:val="single" w:sz="12" w:space="0" w:color="auto"/>
            </w:tcBorders>
            <w:shd w:val="clear" w:color="auto" w:fill="auto"/>
            <w:vAlign w:val="bottom"/>
          </w:tcPr>
          <w:p w:rsidR="004F2808" w:rsidRPr="00876E46" w:rsidRDefault="004F2808" w:rsidP="00273CEF">
            <w:pPr>
              <w:keepNext/>
              <w:tabs>
                <w:tab w:val="left" w:pos="366"/>
              </w:tabs>
              <w:suppressAutoHyphens w:val="0"/>
              <w:spacing w:before="40" w:after="40" w:line="220" w:lineRule="exact"/>
              <w:ind w:left="357" w:right="113" w:hanging="357"/>
              <w:rPr>
                <w:b/>
              </w:rPr>
            </w:pPr>
            <w:r w:rsidRPr="00C34813">
              <w:rPr>
                <w:bCs/>
                <w:sz w:val="18"/>
              </w:rPr>
              <w:t>(a) Tolerances for produce not satisfying the minimum requirements</w:t>
            </w:r>
          </w:p>
        </w:tc>
        <w:tc>
          <w:tcPr>
            <w:tcW w:w="1179" w:type="dxa"/>
            <w:tcBorders>
              <w:top w:val="single" w:sz="12" w:space="0" w:color="auto"/>
            </w:tcBorders>
            <w:shd w:val="clear" w:color="auto" w:fill="auto"/>
            <w:vAlign w:val="bottom"/>
          </w:tcPr>
          <w:p w:rsidR="004F2808" w:rsidRPr="005C6437" w:rsidRDefault="004F2808" w:rsidP="00273CEF">
            <w:pPr>
              <w:keepNext/>
              <w:spacing w:before="40" w:after="40" w:line="220" w:lineRule="exact"/>
              <w:ind w:right="113"/>
              <w:jc w:val="center"/>
            </w:pPr>
            <w:r>
              <w:t>5</w:t>
            </w:r>
          </w:p>
        </w:tc>
        <w:tc>
          <w:tcPr>
            <w:tcW w:w="1179" w:type="dxa"/>
            <w:tcBorders>
              <w:top w:val="single" w:sz="12" w:space="0" w:color="auto"/>
            </w:tcBorders>
            <w:shd w:val="clear" w:color="auto" w:fill="auto"/>
            <w:vAlign w:val="bottom"/>
          </w:tcPr>
          <w:p w:rsidR="004F2808" w:rsidRPr="005C6437" w:rsidRDefault="004F2808" w:rsidP="00273CEF">
            <w:pPr>
              <w:keepNext/>
              <w:spacing w:before="40" w:after="40" w:line="220" w:lineRule="exact"/>
              <w:ind w:right="113"/>
              <w:jc w:val="center"/>
            </w:pPr>
            <w:r>
              <w:t>10</w:t>
            </w:r>
          </w:p>
        </w:tc>
        <w:tc>
          <w:tcPr>
            <w:tcW w:w="1179" w:type="dxa"/>
            <w:tcBorders>
              <w:top w:val="single" w:sz="12" w:space="0" w:color="auto"/>
            </w:tcBorders>
            <w:shd w:val="clear" w:color="auto" w:fill="auto"/>
            <w:vAlign w:val="bottom"/>
          </w:tcPr>
          <w:p w:rsidR="004F2808" w:rsidRPr="005C6437" w:rsidRDefault="004F2808" w:rsidP="00273CEF">
            <w:pPr>
              <w:keepNext/>
              <w:spacing w:before="40" w:after="40" w:line="220" w:lineRule="exact"/>
              <w:ind w:right="113"/>
              <w:jc w:val="center"/>
            </w:pPr>
            <w:r>
              <w:t>15</w:t>
            </w:r>
          </w:p>
        </w:tc>
      </w:tr>
      <w:tr w:rsidR="004F2808" w:rsidRPr="005C6437" w:rsidTr="00273CEF">
        <w:trPr>
          <w:cantSplit/>
        </w:trPr>
        <w:tc>
          <w:tcPr>
            <w:tcW w:w="3816" w:type="dxa"/>
            <w:shd w:val="clear" w:color="auto" w:fill="auto"/>
            <w:vAlign w:val="bottom"/>
          </w:tcPr>
          <w:p w:rsidR="004F2808" w:rsidRPr="00876E46" w:rsidRDefault="004F2808" w:rsidP="00273CEF">
            <w:pPr>
              <w:tabs>
                <w:tab w:val="left" w:pos="366"/>
              </w:tabs>
              <w:suppressAutoHyphens w:val="0"/>
              <w:spacing w:before="40" w:after="40" w:line="220" w:lineRule="exact"/>
              <w:ind w:left="505" w:right="113"/>
              <w:rPr>
                <w:b/>
              </w:rPr>
            </w:pPr>
            <w:r>
              <w:rPr>
                <w:bCs/>
                <w:sz w:val="18"/>
              </w:rPr>
              <w:t>o</w:t>
            </w:r>
            <w:r w:rsidRPr="00C34813">
              <w:rPr>
                <w:bCs/>
                <w:sz w:val="18"/>
              </w:rPr>
              <w:t>f which no more than:</w:t>
            </w:r>
            <w:r w:rsidRPr="00876E46">
              <w:rPr>
                <w:b/>
              </w:rPr>
              <w:t xml:space="preserve"> </w:t>
            </w:r>
          </w:p>
        </w:tc>
        <w:tc>
          <w:tcPr>
            <w:tcW w:w="1179" w:type="dxa"/>
            <w:shd w:val="clear" w:color="auto" w:fill="auto"/>
            <w:vAlign w:val="bottom"/>
          </w:tcPr>
          <w:p w:rsidR="004F2808" w:rsidRPr="005C6437" w:rsidRDefault="004F2808" w:rsidP="00273CEF">
            <w:pPr>
              <w:spacing w:before="40" w:after="40" w:line="220" w:lineRule="exact"/>
              <w:ind w:right="113"/>
              <w:jc w:val="center"/>
            </w:pPr>
          </w:p>
        </w:tc>
        <w:tc>
          <w:tcPr>
            <w:tcW w:w="1179" w:type="dxa"/>
            <w:shd w:val="clear" w:color="auto" w:fill="auto"/>
            <w:vAlign w:val="bottom"/>
          </w:tcPr>
          <w:p w:rsidR="004F2808" w:rsidRPr="005C6437" w:rsidRDefault="004F2808" w:rsidP="00273CEF">
            <w:pPr>
              <w:spacing w:before="40" w:after="40" w:line="220" w:lineRule="exact"/>
              <w:ind w:right="113"/>
              <w:jc w:val="center"/>
            </w:pPr>
          </w:p>
        </w:tc>
        <w:tc>
          <w:tcPr>
            <w:tcW w:w="1179" w:type="dxa"/>
            <w:shd w:val="clear" w:color="auto" w:fill="auto"/>
            <w:vAlign w:val="bottom"/>
          </w:tcPr>
          <w:p w:rsidR="004F2808" w:rsidRPr="005C6437" w:rsidRDefault="004F2808" w:rsidP="00273CEF">
            <w:pPr>
              <w:spacing w:before="40" w:after="40" w:line="220" w:lineRule="exact"/>
              <w:ind w:right="113"/>
              <w:jc w:val="center"/>
            </w:pPr>
          </w:p>
        </w:tc>
      </w:tr>
      <w:tr w:rsidR="004F2808" w:rsidRPr="005C6437" w:rsidTr="00273CEF">
        <w:trPr>
          <w:cantSplit/>
        </w:trPr>
        <w:tc>
          <w:tcPr>
            <w:tcW w:w="3816" w:type="dxa"/>
            <w:shd w:val="clear" w:color="auto" w:fill="auto"/>
            <w:vAlign w:val="bottom"/>
          </w:tcPr>
          <w:p w:rsidR="004F2808" w:rsidRPr="006166F7" w:rsidRDefault="004F2808" w:rsidP="00273CEF">
            <w:pPr>
              <w:spacing w:before="40" w:after="40" w:line="220" w:lineRule="exact"/>
              <w:ind w:left="357" w:right="113"/>
            </w:pPr>
            <w:r w:rsidRPr="00C34813">
              <w:rPr>
                <w:sz w:val="18"/>
                <w:szCs w:val="18"/>
              </w:rPr>
              <w:t xml:space="preserve">Rancid </w:t>
            </w:r>
            <w:r>
              <w:rPr>
                <w:sz w:val="18"/>
                <w:szCs w:val="18"/>
              </w:rPr>
              <w:t xml:space="preserve">rotten, mouldy </w:t>
            </w:r>
            <w:r w:rsidRPr="00C34813">
              <w:rPr>
                <w:sz w:val="18"/>
                <w:szCs w:val="18"/>
              </w:rPr>
              <w:t>or damaged by pests or deterioration:</w:t>
            </w:r>
            <w:r>
              <w:rPr>
                <w:sz w:val="18"/>
                <w:szCs w:val="18"/>
              </w:rPr>
              <w:t xml:space="preserve"> </w:t>
            </w:r>
          </w:p>
        </w:tc>
        <w:tc>
          <w:tcPr>
            <w:tcW w:w="1179" w:type="dxa"/>
            <w:shd w:val="clear" w:color="auto" w:fill="auto"/>
            <w:vAlign w:val="bottom"/>
          </w:tcPr>
          <w:p w:rsidR="004F2808" w:rsidRPr="005C6437" w:rsidRDefault="004F2808" w:rsidP="00273CEF">
            <w:pPr>
              <w:spacing w:before="40" w:after="40" w:line="220" w:lineRule="exact"/>
              <w:jc w:val="center"/>
            </w:pPr>
            <w:r>
              <w:t>1</w:t>
            </w:r>
          </w:p>
        </w:tc>
        <w:tc>
          <w:tcPr>
            <w:tcW w:w="1179" w:type="dxa"/>
            <w:shd w:val="clear" w:color="auto" w:fill="auto"/>
            <w:vAlign w:val="bottom"/>
          </w:tcPr>
          <w:p w:rsidR="004F2808" w:rsidRPr="00A01F15" w:rsidRDefault="004F2808" w:rsidP="00273CEF">
            <w:pPr>
              <w:spacing w:before="40" w:after="40" w:line="220" w:lineRule="exact"/>
              <w:jc w:val="center"/>
            </w:pPr>
            <w:r>
              <w:t>2</w:t>
            </w:r>
          </w:p>
        </w:tc>
        <w:tc>
          <w:tcPr>
            <w:tcW w:w="1179" w:type="dxa"/>
            <w:shd w:val="clear" w:color="auto" w:fill="auto"/>
            <w:vAlign w:val="bottom"/>
          </w:tcPr>
          <w:p w:rsidR="004F2808" w:rsidRPr="00A01F15" w:rsidRDefault="004F2808" w:rsidP="00273CEF">
            <w:pPr>
              <w:spacing w:before="40" w:after="40" w:line="220" w:lineRule="exact"/>
              <w:jc w:val="center"/>
            </w:pPr>
            <w:r>
              <w:t>3</w:t>
            </w:r>
          </w:p>
        </w:tc>
      </w:tr>
      <w:tr w:rsidR="004F2808" w:rsidRPr="005C6437" w:rsidTr="00273CEF">
        <w:trPr>
          <w:cantSplit/>
        </w:trPr>
        <w:tc>
          <w:tcPr>
            <w:tcW w:w="3816" w:type="dxa"/>
            <w:shd w:val="clear" w:color="auto" w:fill="auto"/>
            <w:vAlign w:val="bottom"/>
          </w:tcPr>
          <w:p w:rsidR="004F2808" w:rsidRPr="00061095" w:rsidRDefault="004F2808" w:rsidP="00273CEF">
            <w:pPr>
              <w:tabs>
                <w:tab w:val="left" w:pos="366"/>
              </w:tabs>
              <w:suppressAutoHyphens w:val="0"/>
              <w:spacing w:before="40" w:after="40" w:line="220" w:lineRule="exact"/>
              <w:ind w:left="505" w:right="113"/>
              <w:rPr>
                <w:bCs/>
                <w:sz w:val="18"/>
              </w:rPr>
            </w:pPr>
            <w:r>
              <w:rPr>
                <w:sz w:val="18"/>
                <w:szCs w:val="18"/>
              </w:rPr>
              <w:t>Of which mouldy</w:t>
            </w:r>
            <w:r>
              <w:rPr>
                <w:rStyle w:val="FootnoteReference"/>
                <w:szCs w:val="18"/>
              </w:rPr>
              <w:footnoteReference w:id="8"/>
            </w:r>
          </w:p>
        </w:tc>
        <w:tc>
          <w:tcPr>
            <w:tcW w:w="1179" w:type="dxa"/>
            <w:shd w:val="clear" w:color="auto" w:fill="auto"/>
            <w:vAlign w:val="bottom"/>
          </w:tcPr>
          <w:p w:rsidR="004F2808" w:rsidRPr="005C6437" w:rsidRDefault="004F2808" w:rsidP="00273CEF">
            <w:pPr>
              <w:spacing w:before="40" w:after="40" w:line="220" w:lineRule="exact"/>
              <w:jc w:val="center"/>
            </w:pPr>
            <w:r>
              <w:t>0.5</w:t>
            </w:r>
          </w:p>
        </w:tc>
        <w:tc>
          <w:tcPr>
            <w:tcW w:w="1179" w:type="dxa"/>
            <w:shd w:val="clear" w:color="auto" w:fill="auto"/>
            <w:vAlign w:val="bottom"/>
          </w:tcPr>
          <w:p w:rsidR="004F2808" w:rsidRPr="00A01F15" w:rsidRDefault="004F2808" w:rsidP="00273CEF">
            <w:pPr>
              <w:spacing w:before="40" w:after="40" w:line="220" w:lineRule="exact"/>
              <w:jc w:val="center"/>
            </w:pPr>
            <w:r>
              <w:t>0.5</w:t>
            </w:r>
          </w:p>
        </w:tc>
        <w:tc>
          <w:tcPr>
            <w:tcW w:w="1179" w:type="dxa"/>
            <w:shd w:val="clear" w:color="auto" w:fill="auto"/>
            <w:vAlign w:val="bottom"/>
          </w:tcPr>
          <w:p w:rsidR="004F2808" w:rsidRPr="00A01F15" w:rsidRDefault="004F2808" w:rsidP="00273CEF">
            <w:pPr>
              <w:spacing w:before="40" w:after="40" w:line="220" w:lineRule="exact"/>
              <w:jc w:val="center"/>
            </w:pPr>
            <w:r>
              <w:t>1</w:t>
            </w:r>
          </w:p>
        </w:tc>
      </w:tr>
      <w:tr w:rsidR="004F2808" w:rsidRPr="006166F7" w:rsidTr="00273CEF">
        <w:trPr>
          <w:cantSplit/>
          <w:trHeight w:val="558"/>
        </w:trPr>
        <w:tc>
          <w:tcPr>
            <w:tcW w:w="3816" w:type="dxa"/>
            <w:shd w:val="clear" w:color="auto" w:fill="auto"/>
            <w:vAlign w:val="bottom"/>
          </w:tcPr>
          <w:p w:rsidR="004F2808" w:rsidRPr="006166F7" w:rsidRDefault="004F2808" w:rsidP="00273CEF">
            <w:pPr>
              <w:spacing w:before="40" w:after="40" w:line="220" w:lineRule="exact"/>
              <w:ind w:left="357" w:right="113"/>
              <w:rPr>
                <w:sz w:val="18"/>
                <w:szCs w:val="18"/>
              </w:rPr>
            </w:pPr>
            <w:r w:rsidRPr="006166F7">
              <w:rPr>
                <w:sz w:val="18"/>
                <w:szCs w:val="18"/>
              </w:rPr>
              <w:t>Not sufficiently developed, shrunken and shrivelled</w:t>
            </w:r>
          </w:p>
        </w:tc>
        <w:tc>
          <w:tcPr>
            <w:tcW w:w="1179" w:type="dxa"/>
            <w:shd w:val="clear" w:color="auto" w:fill="auto"/>
            <w:vAlign w:val="bottom"/>
          </w:tcPr>
          <w:p w:rsidR="004F2808" w:rsidRPr="006166F7" w:rsidRDefault="004F2808" w:rsidP="00273CEF">
            <w:pPr>
              <w:spacing w:before="40" w:after="40" w:line="220" w:lineRule="exact"/>
              <w:jc w:val="center"/>
              <w:rPr>
                <w:sz w:val="18"/>
                <w:szCs w:val="18"/>
              </w:rPr>
            </w:pPr>
            <w:r w:rsidRPr="006166F7">
              <w:rPr>
                <w:sz w:val="18"/>
                <w:szCs w:val="18"/>
              </w:rPr>
              <w:t>1</w:t>
            </w:r>
          </w:p>
        </w:tc>
        <w:tc>
          <w:tcPr>
            <w:tcW w:w="1179" w:type="dxa"/>
            <w:shd w:val="clear" w:color="auto" w:fill="auto"/>
            <w:vAlign w:val="bottom"/>
          </w:tcPr>
          <w:p w:rsidR="004F2808" w:rsidRPr="006166F7" w:rsidRDefault="004F2808" w:rsidP="00273CEF">
            <w:pPr>
              <w:spacing w:before="40" w:after="40" w:line="220" w:lineRule="exact"/>
              <w:jc w:val="center"/>
              <w:rPr>
                <w:sz w:val="18"/>
                <w:szCs w:val="18"/>
              </w:rPr>
            </w:pPr>
            <w:r w:rsidRPr="006166F7">
              <w:rPr>
                <w:sz w:val="18"/>
                <w:szCs w:val="18"/>
              </w:rPr>
              <w:t>2</w:t>
            </w:r>
          </w:p>
        </w:tc>
        <w:tc>
          <w:tcPr>
            <w:tcW w:w="1179" w:type="dxa"/>
            <w:shd w:val="clear" w:color="auto" w:fill="auto"/>
            <w:vAlign w:val="bottom"/>
          </w:tcPr>
          <w:p w:rsidR="004F2808" w:rsidRPr="006166F7" w:rsidRDefault="004F2808" w:rsidP="00273CEF">
            <w:pPr>
              <w:spacing w:before="40" w:after="40" w:line="220" w:lineRule="exact"/>
              <w:jc w:val="center"/>
              <w:rPr>
                <w:sz w:val="18"/>
                <w:szCs w:val="18"/>
              </w:rPr>
            </w:pPr>
            <w:r w:rsidRPr="006166F7">
              <w:rPr>
                <w:sz w:val="18"/>
                <w:szCs w:val="18"/>
              </w:rPr>
              <w:t>4</w:t>
            </w:r>
          </w:p>
        </w:tc>
      </w:tr>
      <w:tr w:rsidR="004F2808" w:rsidRPr="006166F7" w:rsidTr="00273CEF">
        <w:trPr>
          <w:cantSplit/>
        </w:trPr>
        <w:tc>
          <w:tcPr>
            <w:tcW w:w="3816" w:type="dxa"/>
            <w:shd w:val="clear" w:color="auto" w:fill="auto"/>
            <w:vAlign w:val="bottom"/>
          </w:tcPr>
          <w:p w:rsidR="004F2808" w:rsidRPr="006166F7" w:rsidRDefault="004F2808" w:rsidP="00273CEF">
            <w:pPr>
              <w:tabs>
                <w:tab w:val="left" w:pos="366"/>
              </w:tabs>
              <w:suppressAutoHyphens w:val="0"/>
              <w:spacing w:before="40" w:after="40" w:line="220" w:lineRule="exact"/>
              <w:ind w:right="113"/>
              <w:rPr>
                <w:rFonts w:ascii="TimesNewRomanPSMT" w:hAnsi="TimesNewRomanPSMT" w:cs="TimesNewRomanPSMT"/>
                <w:sz w:val="18"/>
                <w:szCs w:val="18"/>
                <w:lang w:val="en-US"/>
              </w:rPr>
            </w:pPr>
            <w:r w:rsidRPr="006166F7">
              <w:rPr>
                <w:rFonts w:ascii="TimesNewRomanPSMT" w:hAnsi="TimesNewRomanPSMT" w:cs="TimesNewRomanPSMT"/>
                <w:sz w:val="18"/>
                <w:szCs w:val="18"/>
                <w:lang w:val="en-US"/>
              </w:rPr>
              <w:t xml:space="preserve">      Gummy, brown spot, blemishes    </w:t>
            </w:r>
          </w:p>
          <w:p w:rsidR="004F2808" w:rsidRPr="006166F7" w:rsidRDefault="004F2808" w:rsidP="00273CEF">
            <w:pPr>
              <w:tabs>
                <w:tab w:val="left" w:pos="366"/>
              </w:tabs>
              <w:suppressAutoHyphens w:val="0"/>
              <w:spacing w:before="40" w:after="40" w:line="220" w:lineRule="exact"/>
              <w:ind w:right="113"/>
              <w:rPr>
                <w:bCs/>
                <w:sz w:val="18"/>
                <w:szCs w:val="18"/>
              </w:rPr>
            </w:pPr>
            <w:r w:rsidRPr="006166F7">
              <w:rPr>
                <w:rFonts w:ascii="TimesNewRomanPSMT" w:hAnsi="TimesNewRomanPSMT" w:cs="TimesNewRomanPSMT"/>
                <w:sz w:val="18"/>
                <w:szCs w:val="18"/>
                <w:lang w:val="en-US"/>
              </w:rPr>
              <w:t xml:space="preserve">      and discoloration</w:t>
            </w:r>
          </w:p>
        </w:tc>
        <w:tc>
          <w:tcPr>
            <w:tcW w:w="1179" w:type="dxa"/>
            <w:shd w:val="clear" w:color="auto" w:fill="auto"/>
            <w:vAlign w:val="bottom"/>
          </w:tcPr>
          <w:p w:rsidR="004F2808" w:rsidRPr="006166F7" w:rsidRDefault="004F2808" w:rsidP="00273CEF">
            <w:pPr>
              <w:spacing w:before="40" w:after="40" w:line="220" w:lineRule="exact"/>
              <w:jc w:val="center"/>
              <w:rPr>
                <w:sz w:val="18"/>
                <w:szCs w:val="18"/>
              </w:rPr>
            </w:pPr>
            <w:r w:rsidRPr="006166F7">
              <w:rPr>
                <w:sz w:val="18"/>
                <w:szCs w:val="18"/>
              </w:rPr>
              <w:t>2</w:t>
            </w:r>
          </w:p>
        </w:tc>
        <w:tc>
          <w:tcPr>
            <w:tcW w:w="1179" w:type="dxa"/>
            <w:shd w:val="clear" w:color="auto" w:fill="auto"/>
            <w:vAlign w:val="bottom"/>
          </w:tcPr>
          <w:p w:rsidR="004F2808" w:rsidRPr="006166F7" w:rsidRDefault="004F2808" w:rsidP="00273CEF">
            <w:pPr>
              <w:spacing w:before="40" w:after="40" w:line="220" w:lineRule="exact"/>
              <w:jc w:val="center"/>
              <w:rPr>
                <w:sz w:val="18"/>
                <w:szCs w:val="18"/>
              </w:rPr>
            </w:pPr>
            <w:r w:rsidRPr="006166F7">
              <w:rPr>
                <w:sz w:val="18"/>
                <w:szCs w:val="18"/>
              </w:rPr>
              <w:t>3</w:t>
            </w:r>
          </w:p>
        </w:tc>
        <w:tc>
          <w:tcPr>
            <w:tcW w:w="1179" w:type="dxa"/>
            <w:shd w:val="clear" w:color="auto" w:fill="auto"/>
            <w:vAlign w:val="bottom"/>
          </w:tcPr>
          <w:p w:rsidR="004F2808" w:rsidRPr="006166F7" w:rsidRDefault="004F2808" w:rsidP="00273CEF">
            <w:pPr>
              <w:spacing w:before="40" w:after="40" w:line="220" w:lineRule="exact"/>
              <w:jc w:val="center"/>
              <w:rPr>
                <w:sz w:val="18"/>
                <w:szCs w:val="18"/>
              </w:rPr>
            </w:pPr>
            <w:r w:rsidRPr="006166F7">
              <w:rPr>
                <w:sz w:val="18"/>
                <w:szCs w:val="18"/>
              </w:rPr>
              <w:t>6</w:t>
            </w:r>
          </w:p>
        </w:tc>
      </w:tr>
      <w:tr w:rsidR="004F2808" w:rsidRPr="006166F7" w:rsidTr="00273CEF">
        <w:trPr>
          <w:cantSplit/>
        </w:trPr>
        <w:tc>
          <w:tcPr>
            <w:tcW w:w="3816" w:type="dxa"/>
            <w:shd w:val="clear" w:color="auto" w:fill="auto"/>
            <w:vAlign w:val="bottom"/>
          </w:tcPr>
          <w:p w:rsidR="004F2808" w:rsidRPr="006166F7" w:rsidRDefault="004F2808" w:rsidP="00273CEF">
            <w:pPr>
              <w:tabs>
                <w:tab w:val="left" w:pos="366"/>
              </w:tabs>
              <w:suppressAutoHyphens w:val="0"/>
              <w:spacing w:before="40" w:after="40" w:line="220" w:lineRule="exact"/>
              <w:ind w:right="113"/>
              <w:rPr>
                <w:rFonts w:ascii="TimesNewRomanPSMT" w:hAnsi="TimesNewRomanPSMT" w:cs="TimesNewRomanPSMT"/>
                <w:sz w:val="18"/>
                <w:szCs w:val="18"/>
                <w:lang w:val="en-US"/>
              </w:rPr>
            </w:pPr>
            <w:r w:rsidRPr="006166F7">
              <w:rPr>
                <w:rFonts w:ascii="TimesNewRomanPSMT" w:hAnsi="TimesNewRomanPSMT" w:cs="TimesNewRomanPSMT"/>
                <w:sz w:val="18"/>
                <w:szCs w:val="18"/>
                <w:lang w:val="en-US"/>
              </w:rPr>
              <w:t xml:space="preserve">       </w:t>
            </w:r>
            <w:ins w:id="27" w:author="onu" w:date="2015-06-30T16:26:00Z">
              <w:r w:rsidR="00A0525E">
                <w:rPr>
                  <w:rFonts w:ascii="TimesNewRomanPSMT" w:hAnsi="TimesNewRomanPSMT" w:cs="TimesNewRomanPSMT"/>
                  <w:sz w:val="18"/>
                  <w:szCs w:val="18"/>
                  <w:lang w:val="en-US"/>
                </w:rPr>
                <w:t>[</w:t>
              </w:r>
            </w:ins>
            <w:r w:rsidRPr="006166F7">
              <w:rPr>
                <w:rFonts w:ascii="TimesNewRomanPSMT" w:hAnsi="TimesNewRomanPSMT" w:cs="TimesNewRomanPSMT"/>
                <w:sz w:val="18"/>
                <w:szCs w:val="18"/>
                <w:lang w:val="en-US"/>
              </w:rPr>
              <w:t>Bitter almonds</w:t>
            </w:r>
            <w:ins w:id="28" w:author="onu" w:date="2015-06-30T16:27:00Z">
              <w:r w:rsidR="00A0525E">
                <w:rPr>
                  <w:rStyle w:val="FootnoteReference"/>
                  <w:rFonts w:cs="TimesNewRomanPSMT"/>
                  <w:szCs w:val="18"/>
                  <w:lang w:val="en-US"/>
                </w:rPr>
                <w:footnoteReference w:id="9"/>
              </w:r>
            </w:ins>
            <w:ins w:id="32" w:author="onu" w:date="2015-06-30T16:26:00Z">
              <w:r w:rsidR="00A0525E">
                <w:rPr>
                  <w:rFonts w:ascii="TimesNewRomanPSMT" w:hAnsi="TimesNewRomanPSMT" w:cs="TimesNewRomanPSMT"/>
                  <w:sz w:val="18"/>
                  <w:szCs w:val="18"/>
                  <w:lang w:val="en-US"/>
                </w:rPr>
                <w:t>]</w:t>
              </w:r>
            </w:ins>
          </w:p>
        </w:tc>
        <w:tc>
          <w:tcPr>
            <w:tcW w:w="1179" w:type="dxa"/>
            <w:shd w:val="clear" w:color="auto" w:fill="auto"/>
            <w:vAlign w:val="bottom"/>
          </w:tcPr>
          <w:p w:rsidR="004F2808" w:rsidRPr="006166F7" w:rsidRDefault="004F2808" w:rsidP="00273CEF">
            <w:pPr>
              <w:spacing w:before="40" w:after="40" w:line="220" w:lineRule="exact"/>
              <w:jc w:val="center"/>
              <w:rPr>
                <w:sz w:val="18"/>
                <w:szCs w:val="18"/>
              </w:rPr>
            </w:pPr>
            <w:r w:rsidRPr="006166F7">
              <w:rPr>
                <w:sz w:val="18"/>
                <w:szCs w:val="18"/>
              </w:rPr>
              <w:t>1</w:t>
            </w:r>
          </w:p>
        </w:tc>
        <w:tc>
          <w:tcPr>
            <w:tcW w:w="1179" w:type="dxa"/>
            <w:shd w:val="clear" w:color="auto" w:fill="auto"/>
            <w:vAlign w:val="bottom"/>
          </w:tcPr>
          <w:p w:rsidR="004F2808" w:rsidRPr="006166F7" w:rsidRDefault="004F2808" w:rsidP="00273CEF">
            <w:pPr>
              <w:spacing w:before="40" w:after="40" w:line="220" w:lineRule="exact"/>
              <w:jc w:val="center"/>
              <w:rPr>
                <w:sz w:val="18"/>
                <w:szCs w:val="18"/>
              </w:rPr>
            </w:pPr>
            <w:r w:rsidRPr="006166F7">
              <w:rPr>
                <w:sz w:val="18"/>
                <w:szCs w:val="18"/>
              </w:rPr>
              <w:t>3</w:t>
            </w:r>
          </w:p>
        </w:tc>
        <w:tc>
          <w:tcPr>
            <w:tcW w:w="1179" w:type="dxa"/>
            <w:shd w:val="clear" w:color="auto" w:fill="auto"/>
            <w:vAlign w:val="bottom"/>
          </w:tcPr>
          <w:p w:rsidR="004F2808" w:rsidRPr="006166F7" w:rsidRDefault="004F2808" w:rsidP="00273CEF">
            <w:pPr>
              <w:spacing w:before="40" w:after="40" w:line="220" w:lineRule="exact"/>
              <w:jc w:val="center"/>
              <w:rPr>
                <w:sz w:val="18"/>
                <w:szCs w:val="18"/>
              </w:rPr>
            </w:pPr>
            <w:r w:rsidRPr="006166F7">
              <w:rPr>
                <w:sz w:val="18"/>
                <w:szCs w:val="18"/>
              </w:rPr>
              <w:t>4</w:t>
            </w:r>
          </w:p>
        </w:tc>
      </w:tr>
      <w:tr w:rsidR="004F2808" w:rsidRPr="006166F7" w:rsidTr="00273CEF">
        <w:trPr>
          <w:cantSplit/>
        </w:trPr>
        <w:tc>
          <w:tcPr>
            <w:tcW w:w="3816" w:type="dxa"/>
            <w:shd w:val="clear" w:color="auto" w:fill="auto"/>
            <w:vAlign w:val="bottom"/>
          </w:tcPr>
          <w:p w:rsidR="004F2808" w:rsidRPr="006166F7" w:rsidRDefault="004F2808" w:rsidP="00273CEF">
            <w:pPr>
              <w:rPr>
                <w:sz w:val="18"/>
                <w:szCs w:val="18"/>
              </w:rPr>
            </w:pPr>
            <w:r w:rsidRPr="006166F7">
              <w:rPr>
                <w:sz w:val="18"/>
                <w:szCs w:val="18"/>
              </w:rPr>
              <w:t xml:space="preserve">       Pieces</w:t>
            </w:r>
          </w:p>
        </w:tc>
        <w:tc>
          <w:tcPr>
            <w:tcW w:w="1179" w:type="dxa"/>
            <w:shd w:val="clear" w:color="auto" w:fill="auto"/>
            <w:vAlign w:val="bottom"/>
          </w:tcPr>
          <w:p w:rsidR="004F2808" w:rsidRPr="006166F7" w:rsidRDefault="004F2808" w:rsidP="00273CEF">
            <w:pPr>
              <w:jc w:val="center"/>
              <w:rPr>
                <w:sz w:val="18"/>
                <w:szCs w:val="18"/>
              </w:rPr>
            </w:pPr>
            <w:r w:rsidRPr="006166F7">
              <w:rPr>
                <w:sz w:val="18"/>
                <w:szCs w:val="18"/>
              </w:rPr>
              <w:t>1</w:t>
            </w:r>
          </w:p>
        </w:tc>
        <w:tc>
          <w:tcPr>
            <w:tcW w:w="1179" w:type="dxa"/>
            <w:shd w:val="clear" w:color="auto" w:fill="auto"/>
            <w:vAlign w:val="bottom"/>
          </w:tcPr>
          <w:p w:rsidR="004F2808" w:rsidRPr="006166F7" w:rsidRDefault="004F2808" w:rsidP="00273CEF">
            <w:pPr>
              <w:jc w:val="center"/>
              <w:rPr>
                <w:sz w:val="18"/>
                <w:szCs w:val="18"/>
              </w:rPr>
            </w:pPr>
            <w:r w:rsidRPr="006166F7">
              <w:rPr>
                <w:sz w:val="18"/>
                <w:szCs w:val="18"/>
              </w:rPr>
              <w:t>1</w:t>
            </w:r>
          </w:p>
        </w:tc>
        <w:tc>
          <w:tcPr>
            <w:tcW w:w="1179" w:type="dxa"/>
            <w:shd w:val="clear" w:color="auto" w:fill="auto"/>
            <w:vAlign w:val="bottom"/>
          </w:tcPr>
          <w:p w:rsidR="004F2808" w:rsidRPr="006166F7" w:rsidRDefault="004F2808" w:rsidP="00273CEF">
            <w:pPr>
              <w:jc w:val="center"/>
              <w:rPr>
                <w:sz w:val="18"/>
                <w:szCs w:val="18"/>
              </w:rPr>
            </w:pPr>
            <w:r w:rsidRPr="006166F7">
              <w:rPr>
                <w:sz w:val="18"/>
                <w:szCs w:val="18"/>
              </w:rPr>
              <w:t>3</w:t>
            </w:r>
          </w:p>
        </w:tc>
      </w:tr>
      <w:tr w:rsidR="004F2808" w:rsidRPr="006166F7" w:rsidTr="00273CEF">
        <w:trPr>
          <w:cantSplit/>
        </w:trPr>
        <w:tc>
          <w:tcPr>
            <w:tcW w:w="3816" w:type="dxa"/>
            <w:shd w:val="clear" w:color="auto" w:fill="auto"/>
            <w:vAlign w:val="bottom"/>
          </w:tcPr>
          <w:p w:rsidR="004F2808" w:rsidRPr="006166F7" w:rsidRDefault="004F2808" w:rsidP="00273CEF">
            <w:pPr>
              <w:rPr>
                <w:sz w:val="18"/>
                <w:szCs w:val="18"/>
              </w:rPr>
            </w:pPr>
            <w:r w:rsidRPr="006166F7">
              <w:rPr>
                <w:sz w:val="18"/>
                <w:szCs w:val="18"/>
              </w:rPr>
              <w:t xml:space="preserve">       Split and Broken </w:t>
            </w:r>
            <w:r w:rsidRPr="006B7A7D">
              <w:rPr>
                <w:strike/>
                <w:sz w:val="18"/>
                <w:szCs w:val="18"/>
              </w:rPr>
              <w:t>halves</w:t>
            </w:r>
          </w:p>
        </w:tc>
        <w:tc>
          <w:tcPr>
            <w:tcW w:w="1179" w:type="dxa"/>
            <w:shd w:val="clear" w:color="auto" w:fill="auto"/>
            <w:vAlign w:val="bottom"/>
          </w:tcPr>
          <w:p w:rsidR="004F2808" w:rsidRPr="006166F7" w:rsidRDefault="004F2808" w:rsidP="00273CEF">
            <w:pPr>
              <w:jc w:val="center"/>
              <w:rPr>
                <w:sz w:val="18"/>
                <w:szCs w:val="18"/>
              </w:rPr>
            </w:pPr>
            <w:r w:rsidRPr="006166F7">
              <w:rPr>
                <w:sz w:val="18"/>
                <w:szCs w:val="18"/>
              </w:rPr>
              <w:t>1</w:t>
            </w:r>
          </w:p>
        </w:tc>
        <w:tc>
          <w:tcPr>
            <w:tcW w:w="1179" w:type="dxa"/>
            <w:shd w:val="clear" w:color="auto" w:fill="auto"/>
            <w:vAlign w:val="bottom"/>
          </w:tcPr>
          <w:p w:rsidR="004F2808" w:rsidRPr="006166F7" w:rsidRDefault="004F2808" w:rsidP="00273CEF">
            <w:pPr>
              <w:jc w:val="center"/>
              <w:rPr>
                <w:sz w:val="18"/>
                <w:szCs w:val="18"/>
              </w:rPr>
            </w:pPr>
            <w:r w:rsidRPr="006166F7">
              <w:rPr>
                <w:sz w:val="18"/>
                <w:szCs w:val="18"/>
              </w:rPr>
              <w:t>3</w:t>
            </w:r>
            <w:ins w:id="33" w:author="onu" w:date="2015-06-30T16:40:00Z">
              <w:r w:rsidR="006C17E9">
                <w:rPr>
                  <w:sz w:val="18"/>
                  <w:szCs w:val="18"/>
                </w:rPr>
                <w:t>[5]</w:t>
              </w:r>
            </w:ins>
          </w:p>
        </w:tc>
        <w:tc>
          <w:tcPr>
            <w:tcW w:w="1179" w:type="dxa"/>
            <w:shd w:val="clear" w:color="auto" w:fill="auto"/>
            <w:vAlign w:val="bottom"/>
          </w:tcPr>
          <w:p w:rsidR="004F2808" w:rsidRPr="006166F7" w:rsidRDefault="004F2808" w:rsidP="00273CEF">
            <w:pPr>
              <w:jc w:val="center"/>
              <w:rPr>
                <w:sz w:val="18"/>
                <w:szCs w:val="18"/>
              </w:rPr>
            </w:pPr>
            <w:r w:rsidRPr="006166F7">
              <w:rPr>
                <w:sz w:val="18"/>
                <w:szCs w:val="18"/>
              </w:rPr>
              <w:t>5</w:t>
            </w:r>
          </w:p>
        </w:tc>
      </w:tr>
      <w:tr w:rsidR="004F2808" w:rsidRPr="0022383C" w:rsidTr="00273CEF">
        <w:trPr>
          <w:cantSplit/>
        </w:trPr>
        <w:tc>
          <w:tcPr>
            <w:tcW w:w="3816" w:type="dxa"/>
            <w:shd w:val="clear" w:color="auto" w:fill="auto"/>
            <w:vAlign w:val="bottom"/>
          </w:tcPr>
          <w:p w:rsidR="004F2808" w:rsidRPr="00C34813" w:rsidRDefault="004F2808" w:rsidP="00273CEF">
            <w:pPr>
              <w:spacing w:before="40" w:after="40" w:line="220" w:lineRule="exact"/>
              <w:ind w:left="357" w:right="113"/>
              <w:rPr>
                <w:sz w:val="18"/>
                <w:szCs w:val="18"/>
              </w:rPr>
            </w:pPr>
            <w:r w:rsidRPr="00C34813">
              <w:rPr>
                <w:sz w:val="18"/>
                <w:szCs w:val="18"/>
              </w:rPr>
              <w:t>Foreign matter, loose shells, shell fragments, fragments of hull, dust (by weight)</w:t>
            </w:r>
          </w:p>
        </w:tc>
        <w:tc>
          <w:tcPr>
            <w:tcW w:w="1179" w:type="dxa"/>
            <w:shd w:val="clear" w:color="auto" w:fill="auto"/>
            <w:vAlign w:val="bottom"/>
          </w:tcPr>
          <w:p w:rsidR="004F2808" w:rsidRPr="00A01F15" w:rsidRDefault="004F2808" w:rsidP="00273CEF">
            <w:pPr>
              <w:spacing w:before="40" w:after="40" w:line="220" w:lineRule="exact"/>
              <w:jc w:val="center"/>
            </w:pPr>
            <w:r w:rsidRPr="00A01F15">
              <w:t>0.</w:t>
            </w:r>
            <w:r>
              <w:t>1</w:t>
            </w:r>
            <w:r w:rsidRPr="00A01F15">
              <w:t>5</w:t>
            </w:r>
          </w:p>
        </w:tc>
        <w:tc>
          <w:tcPr>
            <w:tcW w:w="1179" w:type="dxa"/>
            <w:shd w:val="clear" w:color="auto" w:fill="auto"/>
            <w:vAlign w:val="bottom"/>
          </w:tcPr>
          <w:p w:rsidR="004F2808" w:rsidRPr="00A01F15" w:rsidRDefault="004F2808" w:rsidP="00273CEF">
            <w:pPr>
              <w:spacing w:before="40" w:after="40" w:line="220" w:lineRule="exact"/>
              <w:jc w:val="center"/>
            </w:pPr>
            <w:r>
              <w:t>0.25</w:t>
            </w:r>
          </w:p>
        </w:tc>
        <w:tc>
          <w:tcPr>
            <w:tcW w:w="1179" w:type="dxa"/>
            <w:shd w:val="clear" w:color="auto" w:fill="auto"/>
            <w:vAlign w:val="bottom"/>
          </w:tcPr>
          <w:p w:rsidR="004F2808" w:rsidRPr="00A01F15" w:rsidRDefault="004F2808" w:rsidP="00273CEF">
            <w:pPr>
              <w:spacing w:before="40" w:after="40" w:line="220" w:lineRule="exact"/>
              <w:jc w:val="center"/>
            </w:pPr>
            <w:r>
              <w:t>0.25</w:t>
            </w:r>
          </w:p>
        </w:tc>
      </w:tr>
      <w:tr w:rsidR="004F2808" w:rsidRPr="005C6437" w:rsidTr="00273CEF">
        <w:trPr>
          <w:cantSplit/>
        </w:trPr>
        <w:tc>
          <w:tcPr>
            <w:tcW w:w="3816" w:type="dxa"/>
            <w:tcBorders>
              <w:bottom w:val="single" w:sz="4" w:space="0" w:color="auto"/>
            </w:tcBorders>
            <w:shd w:val="clear" w:color="auto" w:fill="auto"/>
            <w:vAlign w:val="bottom"/>
          </w:tcPr>
          <w:p w:rsidR="004F2808" w:rsidRPr="00C34813" w:rsidRDefault="004F2808" w:rsidP="00273CEF">
            <w:pPr>
              <w:spacing w:before="40" w:after="40" w:line="220" w:lineRule="exact"/>
              <w:ind w:left="357" w:right="113"/>
              <w:rPr>
                <w:sz w:val="18"/>
                <w:szCs w:val="18"/>
              </w:rPr>
            </w:pPr>
            <w:r w:rsidRPr="00C34813">
              <w:rPr>
                <w:sz w:val="18"/>
                <w:szCs w:val="18"/>
              </w:rPr>
              <w:t>Living pests</w:t>
            </w:r>
          </w:p>
        </w:tc>
        <w:tc>
          <w:tcPr>
            <w:tcW w:w="1179" w:type="dxa"/>
            <w:tcBorders>
              <w:bottom w:val="single" w:sz="4" w:space="0" w:color="auto"/>
            </w:tcBorders>
            <w:shd w:val="clear" w:color="auto" w:fill="auto"/>
            <w:vAlign w:val="bottom"/>
          </w:tcPr>
          <w:p w:rsidR="004F2808" w:rsidRPr="005C6437" w:rsidRDefault="004F2808" w:rsidP="00273CEF">
            <w:pPr>
              <w:spacing w:before="40" w:after="40" w:line="220" w:lineRule="exact"/>
              <w:jc w:val="center"/>
            </w:pPr>
            <w:r>
              <w:t>0</w:t>
            </w:r>
          </w:p>
        </w:tc>
        <w:tc>
          <w:tcPr>
            <w:tcW w:w="1179" w:type="dxa"/>
            <w:tcBorders>
              <w:bottom w:val="single" w:sz="4" w:space="0" w:color="auto"/>
            </w:tcBorders>
            <w:shd w:val="clear" w:color="auto" w:fill="auto"/>
            <w:vAlign w:val="bottom"/>
          </w:tcPr>
          <w:p w:rsidR="004F2808" w:rsidRPr="00A01F15" w:rsidRDefault="004F2808" w:rsidP="00273CEF">
            <w:pPr>
              <w:spacing w:before="40" w:after="40" w:line="220" w:lineRule="exact"/>
              <w:jc w:val="center"/>
            </w:pPr>
            <w:r w:rsidRPr="00A01F15">
              <w:t>0</w:t>
            </w:r>
          </w:p>
        </w:tc>
        <w:tc>
          <w:tcPr>
            <w:tcW w:w="1179" w:type="dxa"/>
            <w:tcBorders>
              <w:bottom w:val="single" w:sz="4" w:space="0" w:color="auto"/>
            </w:tcBorders>
            <w:shd w:val="clear" w:color="auto" w:fill="auto"/>
            <w:vAlign w:val="bottom"/>
          </w:tcPr>
          <w:p w:rsidR="004F2808" w:rsidRPr="00A01F15" w:rsidRDefault="004F2808" w:rsidP="00273CEF">
            <w:pPr>
              <w:spacing w:before="40" w:after="40" w:line="220" w:lineRule="exact"/>
              <w:jc w:val="center"/>
            </w:pPr>
            <w:r w:rsidRPr="00A01F15">
              <w:t>0</w:t>
            </w:r>
          </w:p>
        </w:tc>
      </w:tr>
      <w:tr w:rsidR="004F2808" w:rsidRPr="005C6437" w:rsidTr="00273CEF">
        <w:trPr>
          <w:cantSplit/>
        </w:trPr>
        <w:tc>
          <w:tcPr>
            <w:tcW w:w="3816" w:type="dxa"/>
            <w:shd w:val="clear" w:color="auto" w:fill="auto"/>
            <w:vAlign w:val="bottom"/>
          </w:tcPr>
          <w:p w:rsidR="004F2808" w:rsidRPr="00876E46" w:rsidRDefault="004F2808" w:rsidP="00273CEF">
            <w:pPr>
              <w:tabs>
                <w:tab w:val="left" w:pos="366"/>
              </w:tabs>
              <w:suppressAutoHyphens w:val="0"/>
              <w:spacing w:before="40" w:after="40" w:line="220" w:lineRule="exact"/>
              <w:ind w:left="357" w:right="113" w:hanging="357"/>
              <w:rPr>
                <w:b/>
              </w:rPr>
            </w:pPr>
            <w:r w:rsidRPr="00C34813">
              <w:rPr>
                <w:bCs/>
                <w:sz w:val="18"/>
              </w:rPr>
              <w:t>(b) Size tolerances</w:t>
            </w:r>
            <w:r>
              <w:rPr>
                <w:bCs/>
                <w:sz w:val="18"/>
              </w:rPr>
              <w:t xml:space="preserve"> (if sized)</w:t>
            </w:r>
          </w:p>
        </w:tc>
        <w:tc>
          <w:tcPr>
            <w:tcW w:w="1179" w:type="dxa"/>
            <w:shd w:val="clear" w:color="auto" w:fill="auto"/>
            <w:vAlign w:val="bottom"/>
          </w:tcPr>
          <w:p w:rsidR="004F2808" w:rsidRPr="005C6437" w:rsidRDefault="004F2808" w:rsidP="00273CEF">
            <w:pPr>
              <w:spacing w:before="40" w:after="40" w:line="220" w:lineRule="exact"/>
              <w:jc w:val="center"/>
            </w:pPr>
          </w:p>
        </w:tc>
        <w:tc>
          <w:tcPr>
            <w:tcW w:w="1179" w:type="dxa"/>
            <w:shd w:val="clear" w:color="auto" w:fill="auto"/>
            <w:vAlign w:val="bottom"/>
          </w:tcPr>
          <w:p w:rsidR="004F2808" w:rsidRPr="005C6437" w:rsidRDefault="004F2808" w:rsidP="00273CEF">
            <w:pPr>
              <w:spacing w:before="40" w:after="40" w:line="220" w:lineRule="exact"/>
              <w:jc w:val="center"/>
            </w:pPr>
          </w:p>
        </w:tc>
        <w:tc>
          <w:tcPr>
            <w:tcW w:w="1179" w:type="dxa"/>
            <w:shd w:val="clear" w:color="auto" w:fill="auto"/>
            <w:vAlign w:val="bottom"/>
          </w:tcPr>
          <w:p w:rsidR="004F2808" w:rsidRPr="005C6437" w:rsidRDefault="004F2808" w:rsidP="00273CEF">
            <w:pPr>
              <w:spacing w:before="40" w:after="40" w:line="220" w:lineRule="exact"/>
              <w:jc w:val="center"/>
            </w:pPr>
          </w:p>
        </w:tc>
      </w:tr>
      <w:tr w:rsidR="004F2808" w:rsidRPr="005C6437" w:rsidTr="00273CEF">
        <w:trPr>
          <w:cantSplit/>
        </w:trPr>
        <w:tc>
          <w:tcPr>
            <w:tcW w:w="3816" w:type="dxa"/>
            <w:tcBorders>
              <w:bottom w:val="single" w:sz="4" w:space="0" w:color="auto"/>
            </w:tcBorders>
            <w:shd w:val="clear" w:color="auto" w:fill="auto"/>
            <w:vAlign w:val="bottom"/>
          </w:tcPr>
          <w:p w:rsidR="004F2808" w:rsidRPr="005C6437" w:rsidRDefault="004F2808" w:rsidP="00273CEF">
            <w:pPr>
              <w:spacing w:before="40" w:after="40" w:line="220" w:lineRule="exact"/>
              <w:ind w:left="357" w:right="113"/>
            </w:pPr>
            <w:r w:rsidRPr="00C34813">
              <w:rPr>
                <w:sz w:val="18"/>
                <w:szCs w:val="18"/>
              </w:rPr>
              <w:t xml:space="preserve">For produce not conforming to the size indicated, </w:t>
            </w:r>
            <w:r>
              <w:rPr>
                <w:sz w:val="18"/>
                <w:szCs w:val="18"/>
              </w:rPr>
              <w:t>in total</w:t>
            </w:r>
          </w:p>
        </w:tc>
        <w:tc>
          <w:tcPr>
            <w:tcW w:w="1179" w:type="dxa"/>
            <w:tcBorders>
              <w:bottom w:val="single" w:sz="4" w:space="0" w:color="auto"/>
            </w:tcBorders>
            <w:shd w:val="clear" w:color="auto" w:fill="auto"/>
            <w:vAlign w:val="bottom"/>
          </w:tcPr>
          <w:p w:rsidR="004F2808" w:rsidRPr="005C6437" w:rsidRDefault="004F2808" w:rsidP="00273CEF">
            <w:pPr>
              <w:spacing w:before="40" w:after="40" w:line="220" w:lineRule="exact"/>
              <w:jc w:val="center"/>
            </w:pPr>
            <w:r>
              <w:t>10</w:t>
            </w:r>
          </w:p>
        </w:tc>
        <w:tc>
          <w:tcPr>
            <w:tcW w:w="1179" w:type="dxa"/>
            <w:tcBorders>
              <w:bottom w:val="single" w:sz="4" w:space="0" w:color="auto"/>
            </w:tcBorders>
            <w:shd w:val="clear" w:color="auto" w:fill="auto"/>
            <w:vAlign w:val="bottom"/>
          </w:tcPr>
          <w:p w:rsidR="004F2808" w:rsidRPr="005C6437" w:rsidRDefault="004F2808" w:rsidP="00273CEF">
            <w:pPr>
              <w:spacing w:before="40" w:after="40" w:line="220" w:lineRule="exact"/>
              <w:jc w:val="center"/>
            </w:pPr>
            <w:r>
              <w:t>10</w:t>
            </w:r>
          </w:p>
        </w:tc>
        <w:tc>
          <w:tcPr>
            <w:tcW w:w="1179" w:type="dxa"/>
            <w:tcBorders>
              <w:bottom w:val="single" w:sz="4" w:space="0" w:color="auto"/>
            </w:tcBorders>
            <w:shd w:val="clear" w:color="auto" w:fill="auto"/>
            <w:vAlign w:val="bottom"/>
          </w:tcPr>
          <w:p w:rsidR="004F2808" w:rsidRPr="005C6437" w:rsidRDefault="004F2808" w:rsidP="00273CEF">
            <w:pPr>
              <w:spacing w:before="40" w:after="40" w:line="220" w:lineRule="exact"/>
              <w:jc w:val="center"/>
            </w:pPr>
            <w:r>
              <w:t>15</w:t>
            </w:r>
          </w:p>
        </w:tc>
      </w:tr>
      <w:tr w:rsidR="004F2808" w:rsidRPr="005C6437" w:rsidTr="00273CEF">
        <w:trPr>
          <w:cantSplit/>
        </w:trPr>
        <w:tc>
          <w:tcPr>
            <w:tcW w:w="3816" w:type="dxa"/>
            <w:tcBorders>
              <w:top w:val="single" w:sz="4" w:space="0" w:color="auto"/>
            </w:tcBorders>
            <w:shd w:val="clear" w:color="auto" w:fill="auto"/>
            <w:vAlign w:val="bottom"/>
          </w:tcPr>
          <w:p w:rsidR="004F2808" w:rsidRPr="00061095" w:rsidRDefault="004F2808" w:rsidP="00273CEF">
            <w:pPr>
              <w:tabs>
                <w:tab w:val="left" w:pos="366"/>
              </w:tabs>
              <w:suppressAutoHyphens w:val="0"/>
              <w:spacing w:before="40" w:after="40" w:line="220" w:lineRule="exact"/>
              <w:ind w:left="357" w:right="113" w:hanging="357"/>
              <w:rPr>
                <w:bCs/>
                <w:sz w:val="18"/>
              </w:rPr>
            </w:pPr>
            <w:r w:rsidRPr="00C34813">
              <w:rPr>
                <w:bCs/>
                <w:sz w:val="18"/>
              </w:rPr>
              <w:t>(c) Tolerances for other defects</w:t>
            </w:r>
          </w:p>
        </w:tc>
        <w:tc>
          <w:tcPr>
            <w:tcW w:w="1179" w:type="dxa"/>
            <w:tcBorders>
              <w:top w:val="single" w:sz="4" w:space="0" w:color="auto"/>
            </w:tcBorders>
            <w:shd w:val="clear" w:color="auto" w:fill="auto"/>
            <w:vAlign w:val="bottom"/>
          </w:tcPr>
          <w:p w:rsidR="004F2808" w:rsidRPr="00061095" w:rsidRDefault="004F2808" w:rsidP="00273CEF">
            <w:pPr>
              <w:tabs>
                <w:tab w:val="left" w:pos="366"/>
              </w:tabs>
              <w:suppressAutoHyphens w:val="0"/>
              <w:spacing w:before="40" w:after="40" w:line="220" w:lineRule="exact"/>
              <w:ind w:left="357" w:right="113" w:hanging="357"/>
              <w:jc w:val="center"/>
              <w:rPr>
                <w:bCs/>
                <w:sz w:val="18"/>
              </w:rPr>
            </w:pPr>
          </w:p>
        </w:tc>
        <w:tc>
          <w:tcPr>
            <w:tcW w:w="1179" w:type="dxa"/>
            <w:tcBorders>
              <w:top w:val="single" w:sz="4" w:space="0" w:color="auto"/>
            </w:tcBorders>
            <w:shd w:val="clear" w:color="auto" w:fill="auto"/>
            <w:vAlign w:val="bottom"/>
          </w:tcPr>
          <w:p w:rsidR="004F2808" w:rsidRPr="00061095" w:rsidRDefault="004F2808" w:rsidP="00273CEF">
            <w:pPr>
              <w:tabs>
                <w:tab w:val="left" w:pos="366"/>
              </w:tabs>
              <w:suppressAutoHyphens w:val="0"/>
              <w:spacing w:before="40" w:after="40" w:line="220" w:lineRule="exact"/>
              <w:ind w:left="357" w:right="113" w:hanging="357"/>
              <w:jc w:val="center"/>
              <w:rPr>
                <w:bCs/>
                <w:sz w:val="18"/>
              </w:rPr>
            </w:pPr>
          </w:p>
        </w:tc>
        <w:tc>
          <w:tcPr>
            <w:tcW w:w="1179" w:type="dxa"/>
            <w:tcBorders>
              <w:top w:val="single" w:sz="4" w:space="0" w:color="auto"/>
            </w:tcBorders>
            <w:shd w:val="clear" w:color="auto" w:fill="auto"/>
            <w:vAlign w:val="bottom"/>
          </w:tcPr>
          <w:p w:rsidR="004F2808" w:rsidRPr="00061095" w:rsidRDefault="004F2808" w:rsidP="00273CEF">
            <w:pPr>
              <w:tabs>
                <w:tab w:val="left" w:pos="366"/>
              </w:tabs>
              <w:suppressAutoHyphens w:val="0"/>
              <w:spacing w:before="40" w:after="40" w:line="220" w:lineRule="exact"/>
              <w:ind w:left="357" w:right="113" w:hanging="357"/>
              <w:jc w:val="center"/>
              <w:rPr>
                <w:bCs/>
                <w:sz w:val="18"/>
              </w:rPr>
            </w:pPr>
          </w:p>
        </w:tc>
      </w:tr>
      <w:tr w:rsidR="004F2808" w:rsidRPr="005C6437" w:rsidTr="00273CEF">
        <w:trPr>
          <w:cantSplit/>
        </w:trPr>
        <w:tc>
          <w:tcPr>
            <w:tcW w:w="3816" w:type="dxa"/>
            <w:shd w:val="clear" w:color="auto" w:fill="auto"/>
            <w:vAlign w:val="bottom"/>
          </w:tcPr>
          <w:p w:rsidR="004F2808" w:rsidRPr="00C34813" w:rsidRDefault="004F2808" w:rsidP="00BC2CAA">
            <w:pPr>
              <w:spacing w:before="40" w:after="40" w:line="220" w:lineRule="exact"/>
              <w:ind w:left="357" w:right="113"/>
              <w:rPr>
                <w:sz w:val="18"/>
                <w:szCs w:val="18"/>
              </w:rPr>
            </w:pPr>
            <w:r>
              <w:rPr>
                <w:sz w:val="18"/>
                <w:szCs w:val="18"/>
              </w:rPr>
              <w:t>Chipped and scratched</w:t>
            </w:r>
            <w:ins w:id="34" w:author="onu" w:date="2015-06-30T16:36:00Z">
              <w:r w:rsidR="00BC2CAA">
                <w:rPr>
                  <w:sz w:val="18"/>
                  <w:szCs w:val="18"/>
                </w:rPr>
                <w:t xml:space="preserve"> with an area of larger than 6.4 mm or 0.25 inch </w:t>
              </w:r>
            </w:ins>
          </w:p>
        </w:tc>
        <w:tc>
          <w:tcPr>
            <w:tcW w:w="1179" w:type="dxa"/>
            <w:shd w:val="clear" w:color="auto" w:fill="auto"/>
            <w:vAlign w:val="bottom"/>
          </w:tcPr>
          <w:p w:rsidR="004F2808" w:rsidRPr="00A01F15" w:rsidRDefault="004F2808" w:rsidP="00273CEF">
            <w:pPr>
              <w:spacing w:before="40" w:after="40" w:line="220" w:lineRule="exact"/>
              <w:jc w:val="center"/>
            </w:pPr>
            <w:r>
              <w:t>5</w:t>
            </w:r>
          </w:p>
        </w:tc>
        <w:tc>
          <w:tcPr>
            <w:tcW w:w="1179" w:type="dxa"/>
            <w:shd w:val="clear" w:color="auto" w:fill="auto"/>
            <w:vAlign w:val="bottom"/>
          </w:tcPr>
          <w:p w:rsidR="004F2808" w:rsidRPr="00A01F15" w:rsidRDefault="004F2808" w:rsidP="00273CEF">
            <w:pPr>
              <w:spacing w:before="40" w:after="40" w:line="220" w:lineRule="exact"/>
              <w:jc w:val="center"/>
            </w:pPr>
            <w:r>
              <w:t>10</w:t>
            </w:r>
            <w:ins w:id="35" w:author="onu" w:date="2015-06-30T16:37:00Z">
              <w:r w:rsidR="00BC2CAA">
                <w:t>[20]</w:t>
              </w:r>
            </w:ins>
          </w:p>
        </w:tc>
        <w:tc>
          <w:tcPr>
            <w:tcW w:w="1179" w:type="dxa"/>
            <w:shd w:val="clear" w:color="auto" w:fill="auto"/>
            <w:vAlign w:val="bottom"/>
          </w:tcPr>
          <w:p w:rsidR="004F2808" w:rsidRPr="00A01F15" w:rsidRDefault="004F2808" w:rsidP="00273CEF">
            <w:pPr>
              <w:spacing w:before="40" w:after="40" w:line="220" w:lineRule="exact"/>
              <w:jc w:val="center"/>
            </w:pPr>
            <w:del w:id="36" w:author="onu" w:date="2015-06-30T16:35:00Z">
              <w:r w:rsidDel="00BC2CAA">
                <w:delText>15</w:delText>
              </w:r>
            </w:del>
            <w:ins w:id="37" w:author="onu" w:date="2015-06-30T16:33:00Z">
              <w:r w:rsidR="00A0525E">
                <w:t>20</w:t>
              </w:r>
            </w:ins>
          </w:p>
        </w:tc>
      </w:tr>
      <w:tr w:rsidR="004F2808" w:rsidRPr="005C6437" w:rsidTr="00273CEF">
        <w:trPr>
          <w:cantSplit/>
        </w:trPr>
        <w:tc>
          <w:tcPr>
            <w:tcW w:w="3816" w:type="dxa"/>
            <w:tcBorders>
              <w:bottom w:val="single" w:sz="4" w:space="0" w:color="auto"/>
            </w:tcBorders>
            <w:shd w:val="clear" w:color="auto" w:fill="auto"/>
            <w:vAlign w:val="bottom"/>
          </w:tcPr>
          <w:p w:rsidR="004F2808" w:rsidRPr="00C34813" w:rsidRDefault="00BC2CAA" w:rsidP="00273CEF">
            <w:pPr>
              <w:spacing w:before="40" w:after="40" w:line="220" w:lineRule="exact"/>
              <w:ind w:left="357" w:right="113"/>
              <w:rPr>
                <w:sz w:val="18"/>
                <w:szCs w:val="18"/>
              </w:rPr>
            </w:pPr>
            <w:ins w:id="38" w:author="onu" w:date="2015-06-30T16:40:00Z">
              <w:r>
                <w:rPr>
                  <w:sz w:val="18"/>
                  <w:szCs w:val="18"/>
                </w:rPr>
                <w:t>[</w:t>
              </w:r>
            </w:ins>
            <w:r w:rsidR="004F2808">
              <w:rPr>
                <w:sz w:val="18"/>
                <w:szCs w:val="18"/>
              </w:rPr>
              <w:t>Doubles or twins</w:t>
            </w:r>
            <w:ins w:id="39" w:author="onu" w:date="2015-06-30T16:40:00Z">
              <w:r>
                <w:rPr>
                  <w:sz w:val="18"/>
                  <w:szCs w:val="18"/>
                </w:rPr>
                <w:t>]</w:t>
              </w:r>
            </w:ins>
          </w:p>
        </w:tc>
        <w:tc>
          <w:tcPr>
            <w:tcW w:w="1179" w:type="dxa"/>
            <w:tcBorders>
              <w:bottom w:val="single" w:sz="4" w:space="0" w:color="auto"/>
            </w:tcBorders>
            <w:shd w:val="clear" w:color="auto" w:fill="auto"/>
            <w:vAlign w:val="bottom"/>
          </w:tcPr>
          <w:p w:rsidR="004F2808" w:rsidRPr="00A01F15" w:rsidRDefault="004F2808" w:rsidP="00273CEF">
            <w:pPr>
              <w:spacing w:before="40" w:after="40" w:line="220" w:lineRule="exact"/>
              <w:jc w:val="center"/>
            </w:pPr>
            <w:r>
              <w:t>5</w:t>
            </w:r>
          </w:p>
        </w:tc>
        <w:tc>
          <w:tcPr>
            <w:tcW w:w="1179" w:type="dxa"/>
            <w:tcBorders>
              <w:bottom w:val="single" w:sz="4" w:space="0" w:color="auto"/>
            </w:tcBorders>
            <w:shd w:val="clear" w:color="auto" w:fill="auto"/>
            <w:vAlign w:val="bottom"/>
          </w:tcPr>
          <w:p w:rsidR="004F2808" w:rsidRPr="00A01F15" w:rsidRDefault="004F2808" w:rsidP="00273CEF">
            <w:pPr>
              <w:spacing w:before="40" w:after="40" w:line="220" w:lineRule="exact"/>
              <w:jc w:val="center"/>
            </w:pPr>
            <w:r>
              <w:t>15</w:t>
            </w:r>
          </w:p>
        </w:tc>
        <w:tc>
          <w:tcPr>
            <w:tcW w:w="1179" w:type="dxa"/>
            <w:tcBorders>
              <w:bottom w:val="single" w:sz="4" w:space="0" w:color="auto"/>
            </w:tcBorders>
            <w:shd w:val="clear" w:color="auto" w:fill="auto"/>
            <w:vAlign w:val="bottom"/>
          </w:tcPr>
          <w:p w:rsidR="004F2808" w:rsidRPr="00A01F15" w:rsidRDefault="004F2808" w:rsidP="00273CEF">
            <w:pPr>
              <w:spacing w:before="40" w:after="40" w:line="220" w:lineRule="exact"/>
              <w:jc w:val="center"/>
            </w:pPr>
            <w:r>
              <w:t>20</w:t>
            </w:r>
          </w:p>
        </w:tc>
      </w:tr>
    </w:tbl>
    <w:p w:rsidR="004F2808" w:rsidRDefault="004F2808" w:rsidP="004F2808">
      <w:pPr>
        <w:pStyle w:val="HChG"/>
      </w:pPr>
      <w:r w:rsidRPr="005C6437">
        <w:tab/>
        <w:t>V.</w:t>
      </w:r>
      <w:r w:rsidRPr="005C6437">
        <w:tab/>
        <w:t>Provisions concerning presentation</w:t>
      </w:r>
    </w:p>
    <w:p w:rsidR="004F2808" w:rsidRPr="005C6437" w:rsidRDefault="004F2808" w:rsidP="004F2808">
      <w:pPr>
        <w:pStyle w:val="H1G"/>
      </w:pPr>
      <w:r w:rsidRPr="005C6437">
        <w:tab/>
        <w:t>A.</w:t>
      </w:r>
      <w:r w:rsidRPr="005C6437">
        <w:tab/>
        <w:t>Uniformity</w:t>
      </w:r>
    </w:p>
    <w:p w:rsidR="004F2808" w:rsidRPr="00306DD2" w:rsidRDefault="004F2808" w:rsidP="004F2808">
      <w:pPr>
        <w:pStyle w:val="SingleTxtG"/>
        <w:ind w:right="27"/>
        <w:rPr>
          <w:b/>
        </w:rPr>
      </w:pPr>
      <w:r w:rsidRPr="001F0325">
        <w:t xml:space="preserve">The contents of each package must be uniform and contain only </w:t>
      </w:r>
      <w:r>
        <w:rPr>
          <w:iCs/>
        </w:rPr>
        <w:t xml:space="preserve">almond </w:t>
      </w:r>
      <w:r w:rsidRPr="00EC5602">
        <w:rPr>
          <w:iCs/>
        </w:rPr>
        <w:t>kernels</w:t>
      </w:r>
      <w:r w:rsidRPr="001F0325">
        <w:t xml:space="preserve"> of the same origin, quality,</w:t>
      </w:r>
      <w:ins w:id="40" w:author="onu" w:date="2015-06-30T16:41:00Z">
        <w:r w:rsidR="006C17E9">
          <w:t xml:space="preserve"> </w:t>
        </w:r>
      </w:ins>
      <w:ins w:id="41" w:author="onu" w:date="2015-06-30T16:47:00Z">
        <w:r w:rsidR="007F7CD4">
          <w:t xml:space="preserve">variety or </w:t>
        </w:r>
      </w:ins>
      <w:ins w:id="42" w:author="onu" w:date="2015-06-30T16:53:00Z">
        <w:r w:rsidR="00442A38">
          <w:t>[</w:t>
        </w:r>
      </w:ins>
      <w:ins w:id="43" w:author="onu" w:date="2015-06-30T16:47:00Z">
        <w:r w:rsidR="007F7CD4">
          <w:t>commercial type</w:t>
        </w:r>
      </w:ins>
      <w:ins w:id="44" w:author="onu" w:date="2015-06-30T16:53:00Z">
        <w:r w:rsidR="00442A38">
          <w:t>]</w:t>
        </w:r>
      </w:ins>
      <w:ins w:id="45" w:author="onu" w:date="2015-06-30T16:47:00Z">
        <w:r w:rsidR="007F7CD4">
          <w:t xml:space="preserve"> and/or </w:t>
        </w:r>
      </w:ins>
      <w:ins w:id="46" w:author="onu" w:date="2015-06-30T16:41:00Z">
        <w:r w:rsidR="006C17E9">
          <w:t>crop year (if indicated)</w:t>
        </w:r>
      </w:ins>
      <w:ins w:id="47" w:author="onu" w:date="2015-06-30T16:47:00Z">
        <w:r w:rsidR="007F7CD4">
          <w:t>,</w:t>
        </w:r>
      </w:ins>
      <w:r>
        <w:t xml:space="preserve"> and</w:t>
      </w:r>
      <w:r w:rsidRPr="001F0325">
        <w:t xml:space="preserve"> size (if sized).</w:t>
      </w:r>
    </w:p>
    <w:p w:rsidR="004F2808" w:rsidRDefault="004F2808" w:rsidP="004F2808">
      <w:pPr>
        <w:pStyle w:val="SingleTxtG"/>
        <w:ind w:right="27"/>
        <w:rPr>
          <w:b/>
        </w:rPr>
      </w:pPr>
      <w:r w:rsidRPr="001F0325">
        <w:t>The visible part of the contents of the package must be representative of its entire contents.</w:t>
      </w:r>
    </w:p>
    <w:p w:rsidR="004F2808" w:rsidRDefault="004F2808" w:rsidP="004F2808">
      <w:pPr>
        <w:pStyle w:val="H1G"/>
      </w:pPr>
      <w:r w:rsidRPr="005C6437">
        <w:lastRenderedPageBreak/>
        <w:tab/>
        <w:t>B.</w:t>
      </w:r>
      <w:r w:rsidRPr="005C6437">
        <w:tab/>
        <w:t>Packaging</w:t>
      </w:r>
    </w:p>
    <w:p w:rsidR="004F2808" w:rsidRPr="00830683" w:rsidRDefault="004F2808" w:rsidP="004F2808">
      <w:pPr>
        <w:pStyle w:val="SingleTxtG"/>
      </w:pPr>
      <w:r>
        <w:t xml:space="preserve">Almond </w:t>
      </w:r>
      <w:r w:rsidRPr="00830683">
        <w:t>kernels must be packed in such a way as to protect the produce properly.</w:t>
      </w:r>
    </w:p>
    <w:p w:rsidR="004F2808" w:rsidDel="006C17E9" w:rsidRDefault="004F2808" w:rsidP="004F2808">
      <w:pPr>
        <w:pStyle w:val="SingleTxtG"/>
        <w:ind w:right="27"/>
        <w:rPr>
          <w:del w:id="48" w:author="onu" w:date="2015-06-30T16:43:00Z"/>
        </w:rPr>
      </w:pPr>
      <w:r w:rsidRPr="00830683">
        <w:t xml:space="preserve">The materials used inside the package must be clean and of a quality such as to avoid causing any external or internal damage to the produce. The use of materials, particularly of paper or stamps </w:t>
      </w:r>
    </w:p>
    <w:p w:rsidR="004F2808" w:rsidRPr="00830683" w:rsidRDefault="004F2808" w:rsidP="004F2808">
      <w:pPr>
        <w:pStyle w:val="SingleTxtG"/>
        <w:ind w:right="27"/>
      </w:pPr>
      <w:proofErr w:type="gramStart"/>
      <w:r w:rsidRPr="00830683">
        <w:t>bearing</w:t>
      </w:r>
      <w:proofErr w:type="gramEnd"/>
      <w:r w:rsidRPr="00830683">
        <w:t xml:space="preserve"> trade specifications, is allowed, provided the printing or labelling has been done with non</w:t>
      </w:r>
      <w:r w:rsidRPr="00830683">
        <w:noBreakHyphen/>
        <w:t>toxic ink or glue.</w:t>
      </w:r>
    </w:p>
    <w:p w:rsidR="004F2808" w:rsidRPr="001F0325" w:rsidRDefault="004F2808" w:rsidP="004F2808">
      <w:pPr>
        <w:pStyle w:val="SingleTxtG"/>
        <w:ind w:right="27"/>
      </w:pPr>
      <w:r w:rsidRPr="00830683">
        <w:t xml:space="preserve">Packages must be </w:t>
      </w:r>
      <w:ins w:id="49" w:author="onu" w:date="2015-06-30T16:43:00Z">
        <w:r w:rsidR="006C17E9">
          <w:t xml:space="preserve">practically </w:t>
        </w:r>
      </w:ins>
      <w:r w:rsidRPr="00830683">
        <w:t xml:space="preserve">free of all foreign matter in accordance with the table of tolerances in section “IV </w:t>
      </w:r>
      <w:proofErr w:type="gramStart"/>
      <w:r w:rsidRPr="00830683">
        <w:t>Provisions concerning</w:t>
      </w:r>
      <w:proofErr w:type="gramEnd"/>
      <w:r w:rsidRPr="00830683">
        <w:t xml:space="preserve"> tolerances”.</w:t>
      </w:r>
      <w:r>
        <w:tab/>
      </w:r>
    </w:p>
    <w:p w:rsidR="004F2808" w:rsidRPr="005C6437" w:rsidRDefault="004F2808" w:rsidP="004F2808">
      <w:pPr>
        <w:pStyle w:val="HChG"/>
      </w:pPr>
      <w:r w:rsidRPr="005C6437">
        <w:tab/>
        <w:t>VI.</w:t>
      </w:r>
      <w:r w:rsidRPr="005C6437">
        <w:tab/>
        <w:t>Provisions concerning marking</w:t>
      </w:r>
    </w:p>
    <w:p w:rsidR="004F2808" w:rsidRPr="001F0325" w:rsidRDefault="004F2808" w:rsidP="004F2808">
      <w:pPr>
        <w:pStyle w:val="SingleTxtG"/>
        <w:tabs>
          <w:tab w:val="left" w:pos="9000"/>
        </w:tabs>
        <w:ind w:right="27"/>
      </w:pPr>
      <w:r w:rsidRPr="001F0325">
        <w:t>Each package</w:t>
      </w:r>
      <w:r>
        <w:rPr>
          <w:rStyle w:val="FootnoteReference"/>
        </w:rPr>
        <w:footnoteReference w:id="10"/>
      </w:r>
      <w:r w:rsidRPr="001F0325">
        <w:t xml:space="preserve"> must bear the following particulars in letters grouped on the same side, legibly and indelibly marked and visible from the outside:</w:t>
      </w:r>
    </w:p>
    <w:p w:rsidR="004F2808" w:rsidRPr="005C6437" w:rsidRDefault="004F2808" w:rsidP="004F2808">
      <w:pPr>
        <w:pStyle w:val="H1G"/>
      </w:pPr>
      <w:r w:rsidRPr="005C6437">
        <w:tab/>
        <w:t>A.</w:t>
      </w:r>
      <w:r w:rsidRPr="005C6437">
        <w:tab/>
        <w:t>Identification</w:t>
      </w:r>
    </w:p>
    <w:p w:rsidR="004F2808" w:rsidRDefault="004F2808" w:rsidP="004F2808">
      <w:pPr>
        <w:pStyle w:val="SingleTxtG"/>
        <w:ind w:right="27"/>
      </w:pPr>
      <w:r w:rsidRPr="00D85F43">
        <w:t>Packer and/or Dispatcher: Name and physical address (e.g. street/city/region/postal code and, if different from the country of origin, the country) or a code mark officially recognized by the national authority.</w:t>
      </w:r>
      <w:r>
        <w:rPr>
          <w:rStyle w:val="FootnoteReference"/>
        </w:rPr>
        <w:footnoteReference w:id="11"/>
      </w:r>
    </w:p>
    <w:p w:rsidR="004F2808" w:rsidRPr="005C6437" w:rsidRDefault="004F2808" w:rsidP="004F2808">
      <w:pPr>
        <w:pStyle w:val="H1G"/>
      </w:pPr>
      <w:r w:rsidRPr="005C6437">
        <w:tab/>
      </w:r>
      <w:r>
        <w:t>B</w:t>
      </w:r>
      <w:r w:rsidRPr="005C6437">
        <w:t>.</w:t>
      </w:r>
      <w:r w:rsidRPr="005C6437">
        <w:tab/>
      </w:r>
      <w:r>
        <w:t>Nature of Produce</w:t>
      </w:r>
    </w:p>
    <w:p w:rsidR="004F2808" w:rsidRDefault="004F2808" w:rsidP="004F2808">
      <w:pPr>
        <w:pStyle w:val="Bullet1G"/>
        <w:rPr>
          <w:ins w:id="50" w:author="onu" w:date="2015-06-30T16:45:00Z"/>
        </w:rPr>
      </w:pPr>
      <w:r>
        <w:t>“Almond Kernels”</w:t>
      </w:r>
    </w:p>
    <w:p w:rsidR="007F7CD4" w:rsidRDefault="007F7CD4" w:rsidP="004F2808">
      <w:pPr>
        <w:pStyle w:val="Bullet1G"/>
      </w:pPr>
      <w:ins w:id="51" w:author="onu" w:date="2015-06-30T16:45:00Z">
        <w:r>
          <w:t xml:space="preserve">Name of variety </w:t>
        </w:r>
      </w:ins>
      <w:ins w:id="52" w:author="onu" w:date="2015-06-30T16:46:00Z">
        <w:r>
          <w:t xml:space="preserve">or commercial type </w:t>
        </w:r>
      </w:ins>
      <w:ins w:id="53" w:author="onu" w:date="2015-06-30T16:45:00Z">
        <w:r>
          <w:t>(</w:t>
        </w:r>
      </w:ins>
      <w:ins w:id="54" w:author="onu" w:date="2015-06-30T16:46:00Z">
        <w:r>
          <w:t>optional</w:t>
        </w:r>
      </w:ins>
      <w:ins w:id="55" w:author="onu" w:date="2015-06-30T16:45:00Z">
        <w:r>
          <w:t>)</w:t>
        </w:r>
      </w:ins>
    </w:p>
    <w:p w:rsidR="004F2808" w:rsidRPr="001F0325" w:rsidRDefault="004F2808" w:rsidP="004F2808">
      <w:pPr>
        <w:pStyle w:val="H1G"/>
      </w:pPr>
      <w:r w:rsidRPr="005C6437">
        <w:tab/>
      </w:r>
      <w:r w:rsidRPr="001F0325">
        <w:t>C.</w:t>
      </w:r>
      <w:r w:rsidRPr="001F0325">
        <w:tab/>
        <w:t>Origin of produce</w:t>
      </w:r>
    </w:p>
    <w:p w:rsidR="004F2808" w:rsidRPr="00D85F43" w:rsidRDefault="004F2808" w:rsidP="004F2808">
      <w:pPr>
        <w:pStyle w:val="Bullet1G"/>
        <w:ind w:right="27"/>
      </w:pPr>
      <w:r>
        <w:t>C</w:t>
      </w:r>
      <w:r w:rsidRPr="00D85F43">
        <w:t>ountry of origin</w:t>
      </w:r>
      <w:r>
        <w:rPr>
          <w:rStyle w:val="FootnoteReference"/>
        </w:rPr>
        <w:footnoteReference w:id="12"/>
      </w:r>
      <w:r w:rsidRPr="00D85F43">
        <w:t xml:space="preserve"> and, optionally, district where grown or national, regional or local place name.</w:t>
      </w:r>
    </w:p>
    <w:p w:rsidR="004F2808" w:rsidRPr="00D85F43" w:rsidRDefault="004F2808" w:rsidP="004F2808">
      <w:pPr>
        <w:pStyle w:val="H1G"/>
      </w:pPr>
      <w:r>
        <w:tab/>
      </w:r>
      <w:r w:rsidRPr="00D85F43">
        <w:t>D.</w:t>
      </w:r>
      <w:r w:rsidRPr="00D85F43">
        <w:tab/>
        <w:t>Commercial specifications</w:t>
      </w:r>
    </w:p>
    <w:p w:rsidR="004F2808" w:rsidRPr="001F0325" w:rsidRDefault="004F2808" w:rsidP="004F2808">
      <w:pPr>
        <w:pStyle w:val="Bullet1G"/>
      </w:pPr>
      <w:r w:rsidRPr="001F0325">
        <w:t>class</w:t>
      </w:r>
    </w:p>
    <w:p w:rsidR="004F2808" w:rsidRPr="001F0325" w:rsidRDefault="004F2808" w:rsidP="004F2808">
      <w:pPr>
        <w:pStyle w:val="Bullet1G"/>
      </w:pPr>
      <w:r w:rsidRPr="001F0325">
        <w:t>size (if sized); expressed in accordance with section III</w:t>
      </w:r>
    </w:p>
    <w:p w:rsidR="004F2808" w:rsidRPr="001F0325" w:rsidRDefault="004F2808" w:rsidP="004F2808">
      <w:pPr>
        <w:pStyle w:val="Bullet1G"/>
      </w:pPr>
      <w:r>
        <w:t>crop year (optional)</w:t>
      </w:r>
    </w:p>
    <w:p w:rsidR="004F2808" w:rsidRPr="001F0325" w:rsidRDefault="004F2808" w:rsidP="004F2808">
      <w:pPr>
        <w:pStyle w:val="Bullet1G"/>
      </w:pPr>
      <w:r w:rsidRPr="001F0325">
        <w:t>“Best before” followed by the date (optional).</w:t>
      </w:r>
    </w:p>
    <w:p w:rsidR="004F2808" w:rsidRPr="00D85F43" w:rsidRDefault="004F2808" w:rsidP="004F2808">
      <w:pPr>
        <w:pStyle w:val="H1G"/>
      </w:pPr>
      <w:r>
        <w:lastRenderedPageBreak/>
        <w:tab/>
      </w:r>
      <w:r w:rsidRPr="00D85F43">
        <w:t>E.</w:t>
      </w:r>
      <w:r w:rsidRPr="00D85F43">
        <w:tab/>
        <w:t>Official control mark (optional)</w:t>
      </w:r>
    </w:p>
    <w:p w:rsidR="004F2808" w:rsidRDefault="004F2808" w:rsidP="004F2808">
      <w:pPr>
        <w:pStyle w:val="SingleTxtG"/>
        <w:spacing w:before="240" w:after="0"/>
        <w:jc w:val="center"/>
        <w:rPr>
          <w:u w:val="single"/>
        </w:rPr>
      </w:pPr>
      <w:r>
        <w:rPr>
          <w:u w:val="single"/>
        </w:rPr>
        <w:tab/>
      </w:r>
      <w:r>
        <w:rPr>
          <w:u w:val="single"/>
        </w:rPr>
        <w:tab/>
      </w:r>
      <w:r>
        <w:rPr>
          <w:u w:val="single"/>
        </w:rPr>
        <w:tab/>
      </w:r>
    </w:p>
    <w:p w:rsidR="00A17562" w:rsidRPr="004A182D" w:rsidRDefault="004A182D" w:rsidP="004A182D">
      <w:pPr>
        <w:pStyle w:val="SingleTxtG"/>
        <w:spacing w:before="240" w:after="0"/>
        <w:jc w:val="center"/>
        <w:rPr>
          <w:u w:val="single"/>
        </w:rPr>
      </w:pPr>
      <w:r>
        <w:rPr>
          <w:u w:val="single"/>
        </w:rPr>
        <w:tab/>
      </w:r>
      <w:r>
        <w:rPr>
          <w:u w:val="single"/>
        </w:rPr>
        <w:tab/>
      </w:r>
    </w:p>
    <w:sectPr w:rsidR="00A17562" w:rsidRPr="004A182D" w:rsidSect="00DB55E3">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35D" w:rsidRDefault="00D9735D"/>
  </w:endnote>
  <w:endnote w:type="continuationSeparator" w:id="0">
    <w:p w:rsidR="00D9735D" w:rsidRDefault="00D9735D"/>
  </w:endnote>
  <w:endnote w:type="continuationNotice" w:id="1">
    <w:p w:rsidR="00D9735D" w:rsidRDefault="00D973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B3" w:rsidRPr="00DB55E3" w:rsidRDefault="00E363B3" w:rsidP="00DB55E3">
    <w:pPr>
      <w:pStyle w:val="Footer"/>
      <w:tabs>
        <w:tab w:val="right" w:pos="9638"/>
      </w:tabs>
      <w:rPr>
        <w:sz w:val="18"/>
      </w:rPr>
    </w:pPr>
    <w:r w:rsidRPr="00DB55E3">
      <w:rPr>
        <w:b/>
        <w:sz w:val="18"/>
      </w:rPr>
      <w:fldChar w:fldCharType="begin"/>
    </w:r>
    <w:r w:rsidRPr="00DB55E3">
      <w:rPr>
        <w:b/>
        <w:sz w:val="18"/>
      </w:rPr>
      <w:instrText xml:space="preserve"> PAGE  \* MERGEFORMAT </w:instrText>
    </w:r>
    <w:r w:rsidRPr="00DB55E3">
      <w:rPr>
        <w:b/>
        <w:sz w:val="18"/>
      </w:rPr>
      <w:fldChar w:fldCharType="separate"/>
    </w:r>
    <w:r w:rsidR="00120027">
      <w:rPr>
        <w:b/>
        <w:noProof/>
        <w:sz w:val="18"/>
      </w:rPr>
      <w:t>2</w:t>
    </w:r>
    <w:r w:rsidRPr="00DB55E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B3" w:rsidRPr="00DB55E3" w:rsidRDefault="00E363B3" w:rsidP="00DB55E3">
    <w:pPr>
      <w:pStyle w:val="Footer"/>
      <w:tabs>
        <w:tab w:val="right" w:pos="9638"/>
      </w:tabs>
      <w:rPr>
        <w:b/>
        <w:sz w:val="18"/>
      </w:rPr>
    </w:pPr>
    <w:r>
      <w:tab/>
    </w:r>
    <w:r w:rsidRPr="00DB55E3">
      <w:rPr>
        <w:b/>
        <w:sz w:val="18"/>
      </w:rPr>
      <w:fldChar w:fldCharType="begin"/>
    </w:r>
    <w:r w:rsidRPr="00DB55E3">
      <w:rPr>
        <w:b/>
        <w:sz w:val="18"/>
      </w:rPr>
      <w:instrText xml:space="preserve"> PAGE  \* MERGEFORMAT </w:instrText>
    </w:r>
    <w:r w:rsidRPr="00DB55E3">
      <w:rPr>
        <w:b/>
        <w:sz w:val="18"/>
      </w:rPr>
      <w:fldChar w:fldCharType="separate"/>
    </w:r>
    <w:r w:rsidR="00120027">
      <w:rPr>
        <w:b/>
        <w:noProof/>
        <w:sz w:val="18"/>
      </w:rPr>
      <w:t>3</w:t>
    </w:r>
    <w:r w:rsidRPr="00DB55E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B3" w:rsidRPr="00DB55E3" w:rsidRDefault="002F0954">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margin">
            <wp:posOffset>4283710</wp:posOffset>
          </wp:positionH>
          <wp:positionV relativeFrom="margin">
            <wp:posOffset>8207375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E363B3">
      <w:rPr>
        <w:sz w:val="20"/>
      </w:rPr>
      <w:t>GE.</w:t>
    </w:r>
    <w:r w:rsidR="00150086">
      <w:rPr>
        <w:sz w:val="20"/>
      </w:rPr>
      <w:t>15-09763 (E</w:t>
    </w:r>
    <w:proofErr w:type="gramStart"/>
    <w:r w:rsidR="00150086">
      <w:rPr>
        <w:sz w:val="20"/>
      </w:rPr>
      <w:t>)</w:t>
    </w:r>
    <w:proofErr w:type="gramEnd"/>
    <w:r>
      <w:rPr>
        <w:sz w:val="20"/>
      </w:rPr>
      <w:br/>
    </w:r>
    <w:r w:rsidRPr="002F0954">
      <w:rPr>
        <w:rFonts w:ascii="C39T30Lfz" w:hAnsi="C39T30Lfz"/>
        <w:sz w:val="56"/>
      </w:rPr>
      <w:t></w:t>
    </w:r>
    <w:r w:rsidRPr="002F0954">
      <w:rPr>
        <w:rFonts w:ascii="C39T30Lfz" w:hAnsi="C39T30Lfz"/>
        <w:sz w:val="56"/>
      </w:rPr>
      <w:t></w:t>
    </w:r>
    <w:r w:rsidRPr="002F0954">
      <w:rPr>
        <w:rFonts w:ascii="C39T30Lfz" w:hAnsi="C39T30Lfz"/>
        <w:sz w:val="56"/>
      </w:rPr>
      <w:t></w:t>
    </w:r>
    <w:r w:rsidRPr="002F0954">
      <w:rPr>
        <w:rFonts w:ascii="C39T30Lfz" w:hAnsi="C39T30Lfz"/>
        <w:sz w:val="56"/>
      </w:rPr>
      <w:t></w:t>
    </w:r>
    <w:r w:rsidRPr="002F0954">
      <w:rPr>
        <w:rFonts w:ascii="C39T30Lfz" w:hAnsi="C39T30Lfz"/>
        <w:sz w:val="56"/>
      </w:rPr>
      <w:t></w:t>
    </w:r>
    <w:r w:rsidRPr="002F0954">
      <w:rPr>
        <w:rFonts w:ascii="C39T30Lfz" w:hAnsi="C39T30Lfz"/>
        <w:sz w:val="56"/>
      </w:rPr>
      <w:t></w:t>
    </w:r>
    <w:r w:rsidRPr="002F0954">
      <w:rPr>
        <w:rFonts w:ascii="C39T30Lfz" w:hAnsi="C39T30Lfz"/>
        <w:sz w:val="56"/>
      </w:rPr>
      <w:t></w:t>
    </w:r>
    <w:r w:rsidRPr="002F0954">
      <w:rPr>
        <w:rFonts w:ascii="C39T30Lfz" w:hAnsi="C39T30Lfz"/>
        <w:sz w:val="56"/>
      </w:rPr>
      <w:t></w:t>
    </w:r>
    <w:r w:rsidRPr="002F0954">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35D" w:rsidRPr="000B175B" w:rsidRDefault="00D9735D" w:rsidP="000B175B">
      <w:pPr>
        <w:tabs>
          <w:tab w:val="right" w:pos="2155"/>
        </w:tabs>
        <w:spacing w:after="80"/>
        <w:ind w:left="680"/>
        <w:rPr>
          <w:u w:val="single"/>
        </w:rPr>
      </w:pPr>
      <w:r>
        <w:rPr>
          <w:u w:val="single"/>
        </w:rPr>
        <w:tab/>
      </w:r>
    </w:p>
  </w:footnote>
  <w:footnote w:type="continuationSeparator" w:id="0">
    <w:p w:rsidR="00D9735D" w:rsidRPr="00FC68B7" w:rsidRDefault="00D9735D" w:rsidP="00FC68B7">
      <w:pPr>
        <w:tabs>
          <w:tab w:val="left" w:pos="2155"/>
        </w:tabs>
        <w:spacing w:after="80"/>
        <w:ind w:left="680"/>
        <w:rPr>
          <w:u w:val="single"/>
        </w:rPr>
      </w:pPr>
      <w:r>
        <w:rPr>
          <w:u w:val="single"/>
        </w:rPr>
        <w:tab/>
      </w:r>
    </w:p>
  </w:footnote>
  <w:footnote w:type="continuationNotice" w:id="1">
    <w:p w:rsidR="00D9735D" w:rsidRDefault="00D9735D"/>
  </w:footnote>
  <w:footnote w:id="2">
    <w:p w:rsidR="004A182D" w:rsidRPr="002F0954" w:rsidRDefault="004A182D">
      <w:pPr>
        <w:pStyle w:val="FootnoteText"/>
      </w:pPr>
      <w:r>
        <w:rPr>
          <w:rStyle w:val="FootnoteReference"/>
        </w:rPr>
        <w:tab/>
      </w:r>
      <w:r w:rsidRPr="004A182D">
        <w:rPr>
          <w:rStyle w:val="FootnoteReference"/>
          <w:sz w:val="20"/>
          <w:vertAlign w:val="baseline"/>
        </w:rPr>
        <w:t>*</w:t>
      </w:r>
      <w:r>
        <w:rPr>
          <w:rStyle w:val="FootnoteReference"/>
          <w:sz w:val="20"/>
          <w:vertAlign w:val="baseline"/>
        </w:rPr>
        <w:tab/>
      </w:r>
      <w:r w:rsidRPr="004A182D">
        <w:t>This document was submitted after the ten-week deadline to include proposed revisions of the Rapporteur.</w:t>
      </w:r>
    </w:p>
  </w:footnote>
  <w:footnote w:id="3">
    <w:p w:rsidR="004F2808" w:rsidRPr="006D64D4" w:rsidDel="00117D43" w:rsidRDefault="004F2808" w:rsidP="004F2808">
      <w:pPr>
        <w:pStyle w:val="FootnoteText"/>
        <w:rPr>
          <w:del w:id="7" w:author="onu" w:date="2015-06-30T15:35:00Z"/>
          <w:lang w:val="en-US"/>
        </w:rPr>
      </w:pPr>
      <w:del w:id="8" w:author="onu" w:date="2015-06-30T15:35:00Z">
        <w:r w:rsidDel="00117D43">
          <w:tab/>
        </w:r>
        <w:r w:rsidDel="00117D43">
          <w:rPr>
            <w:rStyle w:val="FootnoteReference"/>
          </w:rPr>
          <w:footnoteRef/>
        </w:r>
        <w:r w:rsidDel="00117D43">
          <w:delText xml:space="preserve"> </w:delText>
        </w:r>
        <w:r w:rsidDel="00117D43">
          <w:tab/>
        </w:r>
        <w:r w:rsidRPr="006D64D4" w:rsidDel="00117D43">
          <w:delText>Kernels from which the skin or tegument has been removed.</w:delText>
        </w:r>
      </w:del>
    </w:p>
  </w:footnote>
  <w:footnote w:id="4">
    <w:p w:rsidR="004F2808" w:rsidRPr="00244B92" w:rsidRDefault="004F2808" w:rsidP="004F2808">
      <w:pPr>
        <w:pStyle w:val="FootnoteText"/>
        <w:jc w:val="both"/>
      </w:pPr>
      <w:r>
        <w:tab/>
      </w:r>
      <w:r w:rsidRPr="00244B92">
        <w:rPr>
          <w:rStyle w:val="FootnoteReference"/>
        </w:rPr>
        <w:footnoteRef/>
      </w:r>
      <w:r w:rsidRPr="00244B92">
        <w:t xml:space="preserve"> </w:t>
      </w:r>
      <w:r w:rsidRPr="00244B92">
        <w:tab/>
      </w:r>
      <w:r w:rsidRPr="008677F2">
        <w:rPr>
          <w:lang w:val="en-US"/>
        </w:rPr>
        <w:t xml:space="preserve">Definitions of terms and defects are listed in annex III of the Standard Layout – Recommended terms and definition of defects for standards of dry (Inshell Nuts and Nut Kernels) and dried produce </w:t>
      </w:r>
      <w:hyperlink r:id="rId1" w:history="1">
        <w:r w:rsidRPr="008677F2">
          <w:rPr>
            <w:rStyle w:val="Hyperlink"/>
            <w:lang w:val="en-US"/>
          </w:rPr>
          <w:t>&lt;http://www.unece.org/trade/agr/standard/dry/StandardLayout/StandardLayoutDDP_e.pdf&gt;</w:t>
        </w:r>
      </w:hyperlink>
    </w:p>
  </w:footnote>
  <w:footnote w:id="5">
    <w:p w:rsidR="004F2808" w:rsidRDefault="004F2808" w:rsidP="004F2808">
      <w:pPr>
        <w:pStyle w:val="FootnoteText"/>
      </w:pPr>
      <w:r>
        <w:tab/>
      </w:r>
      <w:r>
        <w:rPr>
          <w:rStyle w:val="FootnoteReference"/>
        </w:rPr>
        <w:footnoteRef/>
      </w:r>
      <w:r>
        <w:tab/>
        <w:t xml:space="preserve">The moisture content is determined by one of the methods given in </w:t>
      </w:r>
    </w:p>
    <w:p w:rsidR="004F2808" w:rsidRPr="00A01F15" w:rsidRDefault="004F2808" w:rsidP="004F2808">
      <w:pPr>
        <w:pStyle w:val="FootnoteText"/>
        <w:rPr>
          <w:lang w:val="en-US"/>
        </w:rPr>
      </w:pPr>
      <w:r>
        <w:tab/>
      </w:r>
      <w:r>
        <w:rPr>
          <w:lang w:val="en-US"/>
        </w:rPr>
        <w:tab/>
      </w:r>
      <w:r w:rsidRPr="00A076D1">
        <w:rPr>
          <w:lang w:val="en-US"/>
        </w:rPr>
        <w:t>&lt;</w:t>
      </w:r>
      <w:proofErr w:type="gramStart"/>
      <w:r w:rsidRPr="00A076D1">
        <w:rPr>
          <w:lang w:val="en-US"/>
        </w:rPr>
        <w:t>annex</w:t>
      </w:r>
      <w:proofErr w:type="gramEnd"/>
      <w:r w:rsidRPr="00A076D1">
        <w:rPr>
          <w:lang w:val="en-US"/>
        </w:rPr>
        <w:t xml:space="preserve"> II of the Standard Layout – Determination of the moisture content for dry produce&gt; </w:t>
      </w:r>
      <w:hyperlink r:id="rId2" w:history="1">
        <w:hyperlink r:id="rId3" w:history="1">
          <w:r w:rsidRPr="00A076D1">
            <w:rPr>
              <w:rStyle w:val="Hyperlink"/>
              <w:lang w:val="en-US"/>
            </w:rPr>
            <w:t>&lt;</w:t>
          </w:r>
          <w:hyperlink r:id="rId4" w:history="1">
            <w:r w:rsidRPr="00A076D1">
              <w:rPr>
                <w:rStyle w:val="Hyperlink"/>
                <w:lang w:val="en-US"/>
              </w:rPr>
              <w:t>http://www.unece.org/trade/agr/standard/dry/StandardLayout/StandardLayoutDDP_e.pdf</w:t>
            </w:r>
          </w:hyperlink>
          <w:r w:rsidRPr="00A076D1">
            <w:rPr>
              <w:rStyle w:val="Hyperlink"/>
              <w:lang w:val="en-US"/>
            </w:rPr>
            <w:t>&gt;</w:t>
          </w:r>
        </w:hyperlink>
        <w:r w:rsidRPr="00A076D1">
          <w:rPr>
            <w:rStyle w:val="Hyperlink"/>
            <w:lang w:val="en-US"/>
          </w:rPr>
          <w:t>.</w:t>
        </w:r>
      </w:hyperlink>
      <w:r w:rsidRPr="00A076D1">
        <w:rPr>
          <w:lang w:val="en-US"/>
        </w:rPr>
        <w:t xml:space="preserve"> </w:t>
      </w:r>
      <w:r>
        <w:t xml:space="preserve">The laboratory reference method shall be used in cases of dispute. </w:t>
      </w:r>
    </w:p>
  </w:footnote>
  <w:footnote w:id="6">
    <w:p w:rsidR="004F2808" w:rsidRPr="0022383C" w:rsidDel="00A0525E" w:rsidRDefault="004F2808" w:rsidP="004F2808">
      <w:pPr>
        <w:pStyle w:val="FootnoteText"/>
        <w:rPr>
          <w:del w:id="23" w:author="onu" w:date="2015-06-30T16:30:00Z"/>
          <w:lang w:val="en-US"/>
        </w:rPr>
      </w:pPr>
      <w:del w:id="24" w:author="onu" w:date="2015-06-30T16:30:00Z">
        <w:r w:rsidDel="00A0525E">
          <w:rPr>
            <w:rStyle w:val="FootnoteReference"/>
          </w:rPr>
          <w:footnoteRef/>
        </w:r>
        <w:r w:rsidDel="00A0525E">
          <w:delText xml:space="preserve"> </w:delText>
        </w:r>
        <w:r w:rsidDel="00A0525E">
          <w:rPr>
            <w:i/>
            <w:iCs/>
            <w:lang w:val="en-US"/>
          </w:rPr>
          <w:delText>In Class II the reference to a variety or commercial type is optional.</w:delText>
        </w:r>
      </w:del>
    </w:p>
  </w:footnote>
  <w:footnote w:id="7">
    <w:p w:rsidR="004F2808" w:rsidRPr="006D64D4" w:rsidRDefault="004F2808" w:rsidP="004F2808">
      <w:pPr>
        <w:pStyle w:val="FootnoteText"/>
        <w:tabs>
          <w:tab w:val="left" w:pos="1021"/>
        </w:tabs>
        <w:rPr>
          <w:lang w:val="en-US"/>
        </w:rPr>
      </w:pPr>
      <w:r>
        <w:tab/>
      </w:r>
      <w:r>
        <w:rPr>
          <w:rStyle w:val="FootnoteReference"/>
        </w:rPr>
        <w:footnoteRef/>
      </w:r>
      <w:r>
        <w:t xml:space="preserve"> </w:t>
      </w:r>
      <w:r>
        <w:tab/>
      </w:r>
      <w:r w:rsidRPr="006D64D4">
        <w:t>Standard definitions of terms and defects are listed in the Annex of this document.</w:t>
      </w:r>
    </w:p>
  </w:footnote>
  <w:footnote w:id="8">
    <w:p w:rsidR="004F2808" w:rsidRPr="006D64D4" w:rsidRDefault="004F2808" w:rsidP="004F2808">
      <w:pPr>
        <w:pStyle w:val="FootnoteText"/>
        <w:tabs>
          <w:tab w:val="left" w:pos="1021"/>
        </w:tabs>
        <w:ind w:right="27"/>
        <w:rPr>
          <w:lang w:val="en-US"/>
        </w:rPr>
      </w:pPr>
      <w:r>
        <w:tab/>
      </w:r>
      <w:r>
        <w:rPr>
          <w:rStyle w:val="FootnoteReference"/>
        </w:rPr>
        <w:footnoteRef/>
      </w:r>
      <w:r>
        <w:t xml:space="preserve"> </w:t>
      </w:r>
      <w:r>
        <w:tab/>
      </w:r>
      <w:proofErr w:type="gramStart"/>
      <w:r w:rsidRPr="006D64D4">
        <w:t>Reservation of Poland that the tolerance for mould should be 0.5 per cent regardless of the class.</w:t>
      </w:r>
      <w:proofErr w:type="gramEnd"/>
    </w:p>
  </w:footnote>
  <w:footnote w:id="9">
    <w:p w:rsidR="00A0525E" w:rsidRPr="00120027" w:rsidRDefault="00A0525E">
      <w:pPr>
        <w:pStyle w:val="FootnoteText"/>
      </w:pPr>
      <w:ins w:id="29" w:author="onu" w:date="2015-06-30T16:27:00Z">
        <w:r>
          <w:rPr>
            <w:rStyle w:val="FootnoteReference"/>
          </w:rPr>
          <w:footnoteRef/>
        </w:r>
        <w:r>
          <w:t xml:space="preserve"> </w:t>
        </w:r>
      </w:ins>
      <w:ins w:id="30" w:author="annovazzi-jakab" w:date="2015-07-15T15:31:00Z">
        <w:r w:rsidR="00120027">
          <w:t xml:space="preserve">To be verified </w:t>
        </w:r>
      </w:ins>
      <w:bookmarkStart w:id="31" w:name="_GoBack"/>
      <w:bookmarkEnd w:id="31"/>
    </w:p>
  </w:footnote>
  <w:footnote w:id="10">
    <w:p w:rsidR="004F2808" w:rsidRPr="00A01F15" w:rsidRDefault="004F2808" w:rsidP="004F2808">
      <w:pPr>
        <w:pStyle w:val="FootnoteText"/>
        <w:widowControl w:val="0"/>
        <w:tabs>
          <w:tab w:val="clear" w:pos="1021"/>
          <w:tab w:val="right" w:pos="1020"/>
        </w:tabs>
        <w:jc w:val="both"/>
        <w:rPr>
          <w:szCs w:val="18"/>
          <w:lang w:val="en-US"/>
        </w:rPr>
      </w:pPr>
      <w:r>
        <w:tab/>
      </w:r>
      <w:r>
        <w:rPr>
          <w:rStyle w:val="FootnoteReference"/>
        </w:rPr>
        <w:footnoteRef/>
      </w:r>
      <w:r>
        <w:tab/>
      </w:r>
      <w:r>
        <w:rPr>
          <w:szCs w:val="18"/>
          <w:lang w:val="en-US"/>
        </w:rPr>
        <w:t>These marking provisions do not apply to sales packages presented in packages.</w:t>
      </w:r>
      <w:r w:rsidRPr="00D85F43">
        <w:rPr>
          <w:szCs w:val="18"/>
        </w:rPr>
        <w:t xml:space="preserve"> </w:t>
      </w:r>
    </w:p>
  </w:footnote>
  <w:footnote w:id="11">
    <w:p w:rsidR="004F2808" w:rsidRPr="00A01F15" w:rsidRDefault="004F2808" w:rsidP="004F2808">
      <w:pPr>
        <w:pStyle w:val="FootnoteText"/>
        <w:widowControl w:val="0"/>
        <w:tabs>
          <w:tab w:val="clear" w:pos="1021"/>
          <w:tab w:val="right" w:pos="1020"/>
        </w:tabs>
        <w:jc w:val="both"/>
        <w:rPr>
          <w:lang w:val="en-US"/>
        </w:rPr>
      </w:pPr>
      <w:r>
        <w:tab/>
      </w:r>
      <w:r>
        <w:rPr>
          <w:rStyle w:val="FootnoteReference"/>
        </w:rPr>
        <w:footnoteRef/>
      </w:r>
      <w:r>
        <w:tab/>
      </w:r>
      <w:r w:rsidRPr="00D85F43">
        <w:t>The national legislation of a number of countries requires the explicit declaration of the name and address. However, in cases where a code mark is used, the reference “packer and/or dispatcher” (or equivalent abbreviations) must be indicated in close connection with the code mark, and the code mark should be preceded with the ISO 3166 alpha country code of the recognizing country, if not the country of origin.</w:t>
      </w:r>
      <w:r>
        <w:t xml:space="preserve"> </w:t>
      </w:r>
    </w:p>
  </w:footnote>
  <w:footnote w:id="12">
    <w:p w:rsidR="004F2808" w:rsidRPr="00C34813" w:rsidRDefault="004F2808" w:rsidP="004F2808">
      <w:pPr>
        <w:pStyle w:val="FootnoteText"/>
      </w:pPr>
      <w:r w:rsidRPr="00C34813">
        <w:tab/>
      </w:r>
      <w:r>
        <w:rPr>
          <w:rStyle w:val="FootnoteReference"/>
        </w:rPr>
        <w:footnoteRef/>
      </w:r>
      <w:r>
        <w:tab/>
      </w:r>
      <w:r w:rsidRPr="00C34813">
        <w:t>The full or a commonly used name should be indicated.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B3" w:rsidRPr="00015681" w:rsidRDefault="006D54CC" w:rsidP="00015681">
    <w:pPr>
      <w:pStyle w:val="Header"/>
    </w:pPr>
    <w:r>
      <w:t>ECE/TRADE/C/WP.7/GE.2/2015</w:t>
    </w:r>
    <w:r w:rsidR="00E363B3">
      <w:t>/</w:t>
    </w:r>
    <w:r w:rsidR="004F2808">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B3" w:rsidRPr="00DB55E3" w:rsidRDefault="005C10EE" w:rsidP="00DB55E3">
    <w:pPr>
      <w:pStyle w:val="Header"/>
      <w:jc w:val="right"/>
    </w:pPr>
    <w:r>
      <w:t>ECE/TRADE/C/WP.7/GE.2/2015</w:t>
    </w:r>
    <w:r w:rsidR="00E363B3">
      <w:t>/</w:t>
    </w:r>
    <w:r w:rsidR="004F2808">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402"/>
    <w:multiLevelType w:val="multilevel"/>
    <w:tmpl w:val="00000885"/>
    <w:lvl w:ilvl="0">
      <w:start w:val="1"/>
      <w:numFmt w:val="lowerRoman"/>
      <w:lvlText w:val="(%1)"/>
      <w:lvlJc w:val="left"/>
      <w:pPr>
        <w:ind w:left="1547" w:hanging="720"/>
      </w:pPr>
      <w:rPr>
        <w:rFonts w:ascii="Times New Roman" w:hAnsi="Times New Roman" w:cs="Times New Roman"/>
        <w:b w:val="0"/>
        <w:bCs w:val="0"/>
        <w:w w:val="99"/>
        <w:sz w:val="22"/>
        <w:szCs w:val="22"/>
      </w:rPr>
    </w:lvl>
    <w:lvl w:ilvl="1">
      <w:numFmt w:val="bullet"/>
      <w:lvlText w:val="•"/>
      <w:lvlJc w:val="left"/>
      <w:pPr>
        <w:ind w:left="2361" w:hanging="720"/>
      </w:pPr>
    </w:lvl>
    <w:lvl w:ilvl="2">
      <w:numFmt w:val="bullet"/>
      <w:lvlText w:val="•"/>
      <w:lvlJc w:val="left"/>
      <w:pPr>
        <w:ind w:left="3174" w:hanging="720"/>
      </w:pPr>
    </w:lvl>
    <w:lvl w:ilvl="3">
      <w:numFmt w:val="bullet"/>
      <w:lvlText w:val="•"/>
      <w:lvlJc w:val="left"/>
      <w:pPr>
        <w:ind w:left="3988" w:hanging="720"/>
      </w:pPr>
    </w:lvl>
    <w:lvl w:ilvl="4">
      <w:numFmt w:val="bullet"/>
      <w:lvlText w:val="•"/>
      <w:lvlJc w:val="left"/>
      <w:pPr>
        <w:ind w:left="4802" w:hanging="720"/>
      </w:pPr>
    </w:lvl>
    <w:lvl w:ilvl="5">
      <w:numFmt w:val="bullet"/>
      <w:lvlText w:val="•"/>
      <w:lvlJc w:val="left"/>
      <w:pPr>
        <w:ind w:left="5616" w:hanging="720"/>
      </w:pPr>
    </w:lvl>
    <w:lvl w:ilvl="6">
      <w:numFmt w:val="bullet"/>
      <w:lvlText w:val="•"/>
      <w:lvlJc w:val="left"/>
      <w:pPr>
        <w:ind w:left="6429" w:hanging="720"/>
      </w:pPr>
    </w:lvl>
    <w:lvl w:ilvl="7">
      <w:numFmt w:val="bullet"/>
      <w:lvlText w:val="•"/>
      <w:lvlJc w:val="left"/>
      <w:pPr>
        <w:ind w:left="7243" w:hanging="720"/>
      </w:pPr>
    </w:lvl>
    <w:lvl w:ilvl="8">
      <w:numFmt w:val="bullet"/>
      <w:lvlText w:val="•"/>
      <w:lvlJc w:val="left"/>
      <w:pPr>
        <w:ind w:left="8057" w:hanging="72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065326"/>
    <w:multiLevelType w:val="hybridMultilevel"/>
    <w:tmpl w:val="5BB46F5C"/>
    <w:lvl w:ilvl="0" w:tplc="041F0001">
      <w:start w:val="1"/>
      <w:numFmt w:val="bullet"/>
      <w:lvlText w:val=""/>
      <w:lvlJc w:val="left"/>
      <w:pPr>
        <w:tabs>
          <w:tab w:val="num" w:pos="900"/>
        </w:tabs>
        <w:ind w:left="90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
    <w:nsid w:val="0DFC2B2E"/>
    <w:multiLevelType w:val="hybridMultilevel"/>
    <w:tmpl w:val="51A0C83E"/>
    <w:lvl w:ilvl="0" w:tplc="041F0001">
      <w:start w:val="1"/>
      <w:numFmt w:val="bullet"/>
      <w:lvlText w:val=""/>
      <w:lvlJc w:val="left"/>
      <w:pPr>
        <w:tabs>
          <w:tab w:val="num" w:pos="1069"/>
        </w:tabs>
        <w:ind w:left="1069" w:hanging="360"/>
      </w:pPr>
      <w:rPr>
        <w:rFonts w:ascii="Symbol" w:eastAsia="Times New Roman" w:hAnsi="Symbol" w:cs="Times New Roman" w:hint="default"/>
      </w:rPr>
    </w:lvl>
    <w:lvl w:ilvl="1" w:tplc="041F0003">
      <w:start w:val="1"/>
      <w:numFmt w:val="bullet"/>
      <w:lvlText w:val="o"/>
      <w:lvlJc w:val="left"/>
      <w:pPr>
        <w:tabs>
          <w:tab w:val="num" w:pos="1789"/>
        </w:tabs>
        <w:ind w:left="1789" w:hanging="360"/>
      </w:pPr>
      <w:rPr>
        <w:rFonts w:ascii="Courier New" w:hAnsi="Courier New" w:cs="Courier New" w:hint="default"/>
      </w:rPr>
    </w:lvl>
    <w:lvl w:ilvl="2" w:tplc="041F0005" w:tentative="1">
      <w:start w:val="1"/>
      <w:numFmt w:val="bullet"/>
      <w:lvlText w:val=""/>
      <w:lvlJc w:val="left"/>
      <w:pPr>
        <w:tabs>
          <w:tab w:val="num" w:pos="2509"/>
        </w:tabs>
        <w:ind w:left="2509" w:hanging="360"/>
      </w:pPr>
      <w:rPr>
        <w:rFonts w:ascii="Wingdings" w:hAnsi="Wingdings" w:hint="default"/>
      </w:rPr>
    </w:lvl>
    <w:lvl w:ilvl="3" w:tplc="041F0001" w:tentative="1">
      <w:start w:val="1"/>
      <w:numFmt w:val="bullet"/>
      <w:lvlText w:val=""/>
      <w:lvlJc w:val="left"/>
      <w:pPr>
        <w:tabs>
          <w:tab w:val="num" w:pos="3229"/>
        </w:tabs>
        <w:ind w:left="3229" w:hanging="360"/>
      </w:pPr>
      <w:rPr>
        <w:rFonts w:ascii="Symbol" w:hAnsi="Symbol" w:hint="default"/>
      </w:rPr>
    </w:lvl>
    <w:lvl w:ilvl="4" w:tplc="041F0003" w:tentative="1">
      <w:start w:val="1"/>
      <w:numFmt w:val="bullet"/>
      <w:lvlText w:val="o"/>
      <w:lvlJc w:val="left"/>
      <w:pPr>
        <w:tabs>
          <w:tab w:val="num" w:pos="3949"/>
        </w:tabs>
        <w:ind w:left="3949" w:hanging="360"/>
      </w:pPr>
      <w:rPr>
        <w:rFonts w:ascii="Courier New" w:hAnsi="Courier New" w:cs="Courier New" w:hint="default"/>
      </w:rPr>
    </w:lvl>
    <w:lvl w:ilvl="5" w:tplc="041F0005" w:tentative="1">
      <w:start w:val="1"/>
      <w:numFmt w:val="bullet"/>
      <w:lvlText w:val=""/>
      <w:lvlJc w:val="left"/>
      <w:pPr>
        <w:tabs>
          <w:tab w:val="num" w:pos="4669"/>
        </w:tabs>
        <w:ind w:left="4669" w:hanging="360"/>
      </w:pPr>
      <w:rPr>
        <w:rFonts w:ascii="Wingdings" w:hAnsi="Wingdings" w:hint="default"/>
      </w:rPr>
    </w:lvl>
    <w:lvl w:ilvl="6" w:tplc="041F0001" w:tentative="1">
      <w:start w:val="1"/>
      <w:numFmt w:val="bullet"/>
      <w:lvlText w:val=""/>
      <w:lvlJc w:val="left"/>
      <w:pPr>
        <w:tabs>
          <w:tab w:val="num" w:pos="5389"/>
        </w:tabs>
        <w:ind w:left="5389" w:hanging="360"/>
      </w:pPr>
      <w:rPr>
        <w:rFonts w:ascii="Symbol" w:hAnsi="Symbol" w:hint="default"/>
      </w:rPr>
    </w:lvl>
    <w:lvl w:ilvl="7" w:tplc="041F0003" w:tentative="1">
      <w:start w:val="1"/>
      <w:numFmt w:val="bullet"/>
      <w:lvlText w:val="o"/>
      <w:lvlJc w:val="left"/>
      <w:pPr>
        <w:tabs>
          <w:tab w:val="num" w:pos="6109"/>
        </w:tabs>
        <w:ind w:left="6109" w:hanging="360"/>
      </w:pPr>
      <w:rPr>
        <w:rFonts w:ascii="Courier New" w:hAnsi="Courier New" w:cs="Courier New" w:hint="default"/>
      </w:rPr>
    </w:lvl>
    <w:lvl w:ilvl="8" w:tplc="041F0005" w:tentative="1">
      <w:start w:val="1"/>
      <w:numFmt w:val="bullet"/>
      <w:lvlText w:val=""/>
      <w:lvlJc w:val="left"/>
      <w:pPr>
        <w:tabs>
          <w:tab w:val="num" w:pos="6829"/>
        </w:tabs>
        <w:ind w:left="6829" w:hanging="360"/>
      </w:pPr>
      <w:rPr>
        <w:rFonts w:ascii="Wingdings" w:hAnsi="Wingdings" w:hint="default"/>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79A192A"/>
    <w:multiLevelType w:val="hybridMultilevel"/>
    <w:tmpl w:val="2BD880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254E5C26"/>
    <w:multiLevelType w:val="hybridMultilevel"/>
    <w:tmpl w:val="CBD09BD6"/>
    <w:lvl w:ilvl="0" w:tplc="6B8C40EA">
      <w:start w:val="1"/>
      <w:numFmt w:val="upperLetter"/>
      <w:lvlText w:val="%1."/>
      <w:lvlJc w:val="left"/>
      <w:pPr>
        <w:ind w:left="1519" w:hanging="360"/>
      </w:pPr>
      <w:rPr>
        <w:rFonts w:hint="default"/>
      </w:rPr>
    </w:lvl>
    <w:lvl w:ilvl="1" w:tplc="04090019" w:tentative="1">
      <w:start w:val="1"/>
      <w:numFmt w:val="lowerLetter"/>
      <w:lvlText w:val="%2."/>
      <w:lvlJc w:val="left"/>
      <w:pPr>
        <w:ind w:left="2239" w:hanging="360"/>
      </w:pPr>
    </w:lvl>
    <w:lvl w:ilvl="2" w:tplc="0409001B" w:tentative="1">
      <w:start w:val="1"/>
      <w:numFmt w:val="lowerRoman"/>
      <w:lvlText w:val="%3."/>
      <w:lvlJc w:val="right"/>
      <w:pPr>
        <w:ind w:left="2959" w:hanging="180"/>
      </w:pPr>
    </w:lvl>
    <w:lvl w:ilvl="3" w:tplc="0409000F" w:tentative="1">
      <w:start w:val="1"/>
      <w:numFmt w:val="decimal"/>
      <w:lvlText w:val="%4."/>
      <w:lvlJc w:val="left"/>
      <w:pPr>
        <w:ind w:left="3679" w:hanging="360"/>
      </w:pPr>
    </w:lvl>
    <w:lvl w:ilvl="4" w:tplc="04090019" w:tentative="1">
      <w:start w:val="1"/>
      <w:numFmt w:val="lowerLetter"/>
      <w:lvlText w:val="%5."/>
      <w:lvlJc w:val="left"/>
      <w:pPr>
        <w:ind w:left="4399" w:hanging="360"/>
      </w:pPr>
    </w:lvl>
    <w:lvl w:ilvl="5" w:tplc="0409001B" w:tentative="1">
      <w:start w:val="1"/>
      <w:numFmt w:val="lowerRoman"/>
      <w:lvlText w:val="%6."/>
      <w:lvlJc w:val="right"/>
      <w:pPr>
        <w:ind w:left="5119" w:hanging="180"/>
      </w:pPr>
    </w:lvl>
    <w:lvl w:ilvl="6" w:tplc="0409000F" w:tentative="1">
      <w:start w:val="1"/>
      <w:numFmt w:val="decimal"/>
      <w:lvlText w:val="%7."/>
      <w:lvlJc w:val="left"/>
      <w:pPr>
        <w:ind w:left="5839" w:hanging="360"/>
      </w:pPr>
    </w:lvl>
    <w:lvl w:ilvl="7" w:tplc="04090019" w:tentative="1">
      <w:start w:val="1"/>
      <w:numFmt w:val="lowerLetter"/>
      <w:lvlText w:val="%8."/>
      <w:lvlJc w:val="left"/>
      <w:pPr>
        <w:ind w:left="6559" w:hanging="360"/>
      </w:pPr>
    </w:lvl>
    <w:lvl w:ilvl="8" w:tplc="0409001B" w:tentative="1">
      <w:start w:val="1"/>
      <w:numFmt w:val="lowerRoman"/>
      <w:lvlText w:val="%9."/>
      <w:lvlJc w:val="right"/>
      <w:pPr>
        <w:ind w:left="7279" w:hanging="180"/>
      </w:pPr>
    </w:lvl>
  </w:abstractNum>
  <w:abstractNum w:abstractNumId="17">
    <w:nsid w:val="45EE7878"/>
    <w:multiLevelType w:val="hybridMultilevel"/>
    <w:tmpl w:val="DC34478E"/>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474BC6"/>
    <w:multiLevelType w:val="hybridMultilevel"/>
    <w:tmpl w:val="7D5CA1EE"/>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9">
    <w:nsid w:val="4C3D7BAC"/>
    <w:multiLevelType w:val="hybridMultilevel"/>
    <w:tmpl w:val="EF263F6E"/>
    <w:lvl w:ilvl="0" w:tplc="71F8B64C">
      <w:start w:val="3"/>
      <w:numFmt w:val="decimal"/>
      <w:lvlText w:val="%1"/>
      <w:lvlJc w:val="left"/>
      <w:pPr>
        <w:tabs>
          <w:tab w:val="num" w:pos="3555"/>
        </w:tabs>
        <w:ind w:left="3555" w:hanging="2835"/>
      </w:pPr>
      <w:rPr>
        <w:rFonts w:hint="default"/>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F403E91"/>
    <w:multiLevelType w:val="hybridMultilevel"/>
    <w:tmpl w:val="ECECDB5E"/>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3">
    <w:nsid w:val="746D3E5C"/>
    <w:multiLevelType w:val="hybridMultilevel"/>
    <w:tmpl w:val="29E0E7E4"/>
    <w:lvl w:ilvl="0" w:tplc="08090001">
      <w:start w:val="1"/>
      <w:numFmt w:val="bullet"/>
      <w:lvlText w:val=""/>
      <w:lvlJc w:val="left"/>
      <w:pPr>
        <w:ind w:left="1293" w:hanging="360"/>
      </w:pPr>
      <w:rPr>
        <w:rFonts w:ascii="Symbol" w:hAnsi="Symbol" w:hint="default"/>
      </w:rPr>
    </w:lvl>
    <w:lvl w:ilvl="1" w:tplc="08090003" w:tentative="1">
      <w:start w:val="1"/>
      <w:numFmt w:val="bullet"/>
      <w:lvlText w:val="o"/>
      <w:lvlJc w:val="left"/>
      <w:pPr>
        <w:ind w:left="2013" w:hanging="360"/>
      </w:pPr>
      <w:rPr>
        <w:rFonts w:ascii="Courier New" w:hAnsi="Courier New" w:cs="Courier New" w:hint="default"/>
      </w:rPr>
    </w:lvl>
    <w:lvl w:ilvl="2" w:tplc="08090005" w:tentative="1">
      <w:start w:val="1"/>
      <w:numFmt w:val="bullet"/>
      <w:lvlText w:val=""/>
      <w:lvlJc w:val="left"/>
      <w:pPr>
        <w:ind w:left="2733" w:hanging="360"/>
      </w:pPr>
      <w:rPr>
        <w:rFonts w:ascii="Wingdings" w:hAnsi="Wingdings" w:hint="default"/>
      </w:rPr>
    </w:lvl>
    <w:lvl w:ilvl="3" w:tplc="08090001" w:tentative="1">
      <w:start w:val="1"/>
      <w:numFmt w:val="bullet"/>
      <w:lvlText w:val=""/>
      <w:lvlJc w:val="left"/>
      <w:pPr>
        <w:ind w:left="3453" w:hanging="360"/>
      </w:pPr>
      <w:rPr>
        <w:rFonts w:ascii="Symbol" w:hAnsi="Symbol" w:hint="default"/>
      </w:rPr>
    </w:lvl>
    <w:lvl w:ilvl="4" w:tplc="08090003" w:tentative="1">
      <w:start w:val="1"/>
      <w:numFmt w:val="bullet"/>
      <w:lvlText w:val="o"/>
      <w:lvlJc w:val="left"/>
      <w:pPr>
        <w:ind w:left="4173" w:hanging="360"/>
      </w:pPr>
      <w:rPr>
        <w:rFonts w:ascii="Courier New" w:hAnsi="Courier New" w:cs="Courier New" w:hint="default"/>
      </w:rPr>
    </w:lvl>
    <w:lvl w:ilvl="5" w:tplc="08090005" w:tentative="1">
      <w:start w:val="1"/>
      <w:numFmt w:val="bullet"/>
      <w:lvlText w:val=""/>
      <w:lvlJc w:val="left"/>
      <w:pPr>
        <w:ind w:left="4893" w:hanging="360"/>
      </w:pPr>
      <w:rPr>
        <w:rFonts w:ascii="Wingdings" w:hAnsi="Wingdings" w:hint="default"/>
      </w:rPr>
    </w:lvl>
    <w:lvl w:ilvl="6" w:tplc="08090001" w:tentative="1">
      <w:start w:val="1"/>
      <w:numFmt w:val="bullet"/>
      <w:lvlText w:val=""/>
      <w:lvlJc w:val="left"/>
      <w:pPr>
        <w:ind w:left="5613" w:hanging="360"/>
      </w:pPr>
      <w:rPr>
        <w:rFonts w:ascii="Symbol" w:hAnsi="Symbol" w:hint="default"/>
      </w:rPr>
    </w:lvl>
    <w:lvl w:ilvl="7" w:tplc="08090003" w:tentative="1">
      <w:start w:val="1"/>
      <w:numFmt w:val="bullet"/>
      <w:lvlText w:val="o"/>
      <w:lvlJc w:val="left"/>
      <w:pPr>
        <w:ind w:left="6333" w:hanging="360"/>
      </w:pPr>
      <w:rPr>
        <w:rFonts w:ascii="Courier New" w:hAnsi="Courier New" w:cs="Courier New" w:hint="default"/>
      </w:rPr>
    </w:lvl>
    <w:lvl w:ilvl="8" w:tplc="08090005" w:tentative="1">
      <w:start w:val="1"/>
      <w:numFmt w:val="bullet"/>
      <w:lvlText w:val=""/>
      <w:lvlJc w:val="left"/>
      <w:pPr>
        <w:ind w:left="7053" w:hanging="360"/>
      </w:pPr>
      <w:rPr>
        <w:rFonts w:ascii="Wingdings" w:hAnsi="Wingdings" w:hint="default"/>
      </w:rPr>
    </w:lvl>
  </w:abstractNum>
  <w:abstractNum w:abstractNumId="2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4"/>
  </w:num>
  <w:num w:numId="13">
    <w:abstractNumId w:val="11"/>
  </w:num>
  <w:num w:numId="14">
    <w:abstractNumId w:val="21"/>
  </w:num>
  <w:num w:numId="15">
    <w:abstractNumId w:val="24"/>
  </w:num>
  <w:num w:numId="16">
    <w:abstractNumId w:val="13"/>
  </w:num>
  <w:num w:numId="17">
    <w:abstractNumId w:val="12"/>
  </w:num>
  <w:num w:numId="18">
    <w:abstractNumId w:val="19"/>
  </w:num>
  <w:num w:numId="19">
    <w:abstractNumId w:val="16"/>
  </w:num>
  <w:num w:numId="20">
    <w:abstractNumId w:val="12"/>
  </w:num>
  <w:num w:numId="21">
    <w:abstractNumId w:val="21"/>
  </w:num>
  <w:num w:numId="22">
    <w:abstractNumId w:val="23"/>
  </w:num>
  <w:num w:numId="23">
    <w:abstractNumId w:val="15"/>
  </w:num>
  <w:num w:numId="24">
    <w:abstractNumId w:val="17"/>
  </w:num>
  <w:num w:numId="25">
    <w:abstractNumId w:val="18"/>
  </w:num>
  <w:num w:numId="26">
    <w:abstractNumId w:val="22"/>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5E3"/>
    <w:rsid w:val="00011943"/>
    <w:rsid w:val="00015681"/>
    <w:rsid w:val="000255D2"/>
    <w:rsid w:val="000456AD"/>
    <w:rsid w:val="00046B1F"/>
    <w:rsid w:val="00046E33"/>
    <w:rsid w:val="0004755D"/>
    <w:rsid w:val="00050E86"/>
    <w:rsid w:val="00050F6B"/>
    <w:rsid w:val="00057E97"/>
    <w:rsid w:val="00063BE7"/>
    <w:rsid w:val="00070A71"/>
    <w:rsid w:val="00072C8C"/>
    <w:rsid w:val="00073280"/>
    <w:rsid w:val="000733B5"/>
    <w:rsid w:val="00081815"/>
    <w:rsid w:val="000931C0"/>
    <w:rsid w:val="000B0595"/>
    <w:rsid w:val="000B175B"/>
    <w:rsid w:val="000B3A0F"/>
    <w:rsid w:val="000B4EF7"/>
    <w:rsid w:val="000C1B11"/>
    <w:rsid w:val="000C2C03"/>
    <w:rsid w:val="000C2D2E"/>
    <w:rsid w:val="000D29BE"/>
    <w:rsid w:val="000E0415"/>
    <w:rsid w:val="000E2B51"/>
    <w:rsid w:val="001103AA"/>
    <w:rsid w:val="0011666B"/>
    <w:rsid w:val="00117D43"/>
    <w:rsid w:val="00120027"/>
    <w:rsid w:val="001447F3"/>
    <w:rsid w:val="00150086"/>
    <w:rsid w:val="00165F3A"/>
    <w:rsid w:val="001735AA"/>
    <w:rsid w:val="00174D56"/>
    <w:rsid w:val="00193795"/>
    <w:rsid w:val="001B4B04"/>
    <w:rsid w:val="001B7ED3"/>
    <w:rsid w:val="001C6663"/>
    <w:rsid w:val="001C7895"/>
    <w:rsid w:val="001D0C8C"/>
    <w:rsid w:val="001D1419"/>
    <w:rsid w:val="001D26DF"/>
    <w:rsid w:val="001D3A03"/>
    <w:rsid w:val="001E7B67"/>
    <w:rsid w:val="00202DA8"/>
    <w:rsid w:val="00211E0B"/>
    <w:rsid w:val="00233009"/>
    <w:rsid w:val="00235933"/>
    <w:rsid w:val="0024772E"/>
    <w:rsid w:val="00267F5F"/>
    <w:rsid w:val="002715E3"/>
    <w:rsid w:val="00286B4D"/>
    <w:rsid w:val="002A27F1"/>
    <w:rsid w:val="002A303B"/>
    <w:rsid w:val="002C1BC3"/>
    <w:rsid w:val="002D4643"/>
    <w:rsid w:val="002D5E9F"/>
    <w:rsid w:val="002F0954"/>
    <w:rsid w:val="002F175C"/>
    <w:rsid w:val="002F2B7D"/>
    <w:rsid w:val="00302E18"/>
    <w:rsid w:val="003229D8"/>
    <w:rsid w:val="00336484"/>
    <w:rsid w:val="00343E25"/>
    <w:rsid w:val="00351AC8"/>
    <w:rsid w:val="00352709"/>
    <w:rsid w:val="003619B5"/>
    <w:rsid w:val="00365763"/>
    <w:rsid w:val="00366B0A"/>
    <w:rsid w:val="00371178"/>
    <w:rsid w:val="003733B5"/>
    <w:rsid w:val="0037540B"/>
    <w:rsid w:val="003822F1"/>
    <w:rsid w:val="00392E47"/>
    <w:rsid w:val="003A34B0"/>
    <w:rsid w:val="003A6810"/>
    <w:rsid w:val="003B6D01"/>
    <w:rsid w:val="003C2CC4"/>
    <w:rsid w:val="003C36B5"/>
    <w:rsid w:val="003C4903"/>
    <w:rsid w:val="003D4B23"/>
    <w:rsid w:val="003E29F0"/>
    <w:rsid w:val="00410C89"/>
    <w:rsid w:val="00413524"/>
    <w:rsid w:val="00420CF5"/>
    <w:rsid w:val="00422E03"/>
    <w:rsid w:val="00426B9B"/>
    <w:rsid w:val="004325CB"/>
    <w:rsid w:val="00442A38"/>
    <w:rsid w:val="00442A83"/>
    <w:rsid w:val="0045495B"/>
    <w:rsid w:val="0048397A"/>
    <w:rsid w:val="004847C8"/>
    <w:rsid w:val="00485CBB"/>
    <w:rsid w:val="004866B7"/>
    <w:rsid w:val="004A182D"/>
    <w:rsid w:val="004C2461"/>
    <w:rsid w:val="004C7462"/>
    <w:rsid w:val="004E77B2"/>
    <w:rsid w:val="004F20A0"/>
    <w:rsid w:val="004F2808"/>
    <w:rsid w:val="004F4023"/>
    <w:rsid w:val="004F70A2"/>
    <w:rsid w:val="00504B2D"/>
    <w:rsid w:val="005078C1"/>
    <w:rsid w:val="0052136D"/>
    <w:rsid w:val="0052775E"/>
    <w:rsid w:val="00530A4A"/>
    <w:rsid w:val="0054093F"/>
    <w:rsid w:val="005420F2"/>
    <w:rsid w:val="00542468"/>
    <w:rsid w:val="00542AAE"/>
    <w:rsid w:val="00554C23"/>
    <w:rsid w:val="005628B6"/>
    <w:rsid w:val="005629BD"/>
    <w:rsid w:val="0056638F"/>
    <w:rsid w:val="00573902"/>
    <w:rsid w:val="00581305"/>
    <w:rsid w:val="00595319"/>
    <w:rsid w:val="0059724D"/>
    <w:rsid w:val="0059757D"/>
    <w:rsid w:val="005B3DB3"/>
    <w:rsid w:val="005B4E13"/>
    <w:rsid w:val="005C10EE"/>
    <w:rsid w:val="005C342F"/>
    <w:rsid w:val="005F6F17"/>
    <w:rsid w:val="005F7B75"/>
    <w:rsid w:val="006001EE"/>
    <w:rsid w:val="006034F9"/>
    <w:rsid w:val="00605042"/>
    <w:rsid w:val="00611FC4"/>
    <w:rsid w:val="00613901"/>
    <w:rsid w:val="006176FB"/>
    <w:rsid w:val="00635D7F"/>
    <w:rsid w:val="00640B26"/>
    <w:rsid w:val="006523CF"/>
    <w:rsid w:val="00652D0A"/>
    <w:rsid w:val="00662BB6"/>
    <w:rsid w:val="00670B9E"/>
    <w:rsid w:val="00676606"/>
    <w:rsid w:val="00683E9C"/>
    <w:rsid w:val="00684C21"/>
    <w:rsid w:val="00692164"/>
    <w:rsid w:val="006A2530"/>
    <w:rsid w:val="006C17E9"/>
    <w:rsid w:val="006C3589"/>
    <w:rsid w:val="006D37AF"/>
    <w:rsid w:val="006D51D0"/>
    <w:rsid w:val="006D54CC"/>
    <w:rsid w:val="006D5FB9"/>
    <w:rsid w:val="006E4194"/>
    <w:rsid w:val="006E564B"/>
    <w:rsid w:val="006E7191"/>
    <w:rsid w:val="00703577"/>
    <w:rsid w:val="00705894"/>
    <w:rsid w:val="00705B9C"/>
    <w:rsid w:val="00714480"/>
    <w:rsid w:val="0072632A"/>
    <w:rsid w:val="007327D5"/>
    <w:rsid w:val="0073795F"/>
    <w:rsid w:val="007629C8"/>
    <w:rsid w:val="00762A58"/>
    <w:rsid w:val="0077047D"/>
    <w:rsid w:val="007729D0"/>
    <w:rsid w:val="007A79DB"/>
    <w:rsid w:val="007B1063"/>
    <w:rsid w:val="007B2318"/>
    <w:rsid w:val="007B2590"/>
    <w:rsid w:val="007B3775"/>
    <w:rsid w:val="007B6BA5"/>
    <w:rsid w:val="007C3390"/>
    <w:rsid w:val="007C4F4B"/>
    <w:rsid w:val="007D44C5"/>
    <w:rsid w:val="007E01E9"/>
    <w:rsid w:val="007E63F3"/>
    <w:rsid w:val="007F486F"/>
    <w:rsid w:val="007F6611"/>
    <w:rsid w:val="007F7CD4"/>
    <w:rsid w:val="00810E7D"/>
    <w:rsid w:val="00811920"/>
    <w:rsid w:val="00815AD0"/>
    <w:rsid w:val="008242D7"/>
    <w:rsid w:val="008257B1"/>
    <w:rsid w:val="00832334"/>
    <w:rsid w:val="00843767"/>
    <w:rsid w:val="00850FA0"/>
    <w:rsid w:val="00854C49"/>
    <w:rsid w:val="008679D9"/>
    <w:rsid w:val="008878DE"/>
    <w:rsid w:val="008979B1"/>
    <w:rsid w:val="008A6B25"/>
    <w:rsid w:val="008A6C4F"/>
    <w:rsid w:val="008B2335"/>
    <w:rsid w:val="008B7BA6"/>
    <w:rsid w:val="008E0678"/>
    <w:rsid w:val="008E0AB0"/>
    <w:rsid w:val="008F73CB"/>
    <w:rsid w:val="00901117"/>
    <w:rsid w:val="00917354"/>
    <w:rsid w:val="00921702"/>
    <w:rsid w:val="009223CA"/>
    <w:rsid w:val="0092382B"/>
    <w:rsid w:val="009316DD"/>
    <w:rsid w:val="00940F93"/>
    <w:rsid w:val="00975AB8"/>
    <w:rsid w:val="009760F3"/>
    <w:rsid w:val="00976CFB"/>
    <w:rsid w:val="009A0830"/>
    <w:rsid w:val="009A0E8D"/>
    <w:rsid w:val="009B26E7"/>
    <w:rsid w:val="009F2C73"/>
    <w:rsid w:val="00A00697"/>
    <w:rsid w:val="00A00A3F"/>
    <w:rsid w:val="00A01489"/>
    <w:rsid w:val="00A0525E"/>
    <w:rsid w:val="00A17562"/>
    <w:rsid w:val="00A17F13"/>
    <w:rsid w:val="00A3026E"/>
    <w:rsid w:val="00A30A63"/>
    <w:rsid w:val="00A338F1"/>
    <w:rsid w:val="00A35BE0"/>
    <w:rsid w:val="00A4717B"/>
    <w:rsid w:val="00A54663"/>
    <w:rsid w:val="00A54D73"/>
    <w:rsid w:val="00A72F22"/>
    <w:rsid w:val="00A7360F"/>
    <w:rsid w:val="00A748A6"/>
    <w:rsid w:val="00A769F4"/>
    <w:rsid w:val="00A776B4"/>
    <w:rsid w:val="00A94361"/>
    <w:rsid w:val="00AA293C"/>
    <w:rsid w:val="00AF07E9"/>
    <w:rsid w:val="00AF3D55"/>
    <w:rsid w:val="00AF7858"/>
    <w:rsid w:val="00B050C3"/>
    <w:rsid w:val="00B0681F"/>
    <w:rsid w:val="00B20906"/>
    <w:rsid w:val="00B20C71"/>
    <w:rsid w:val="00B2192D"/>
    <w:rsid w:val="00B30179"/>
    <w:rsid w:val="00B410A5"/>
    <w:rsid w:val="00B421C1"/>
    <w:rsid w:val="00B42FBB"/>
    <w:rsid w:val="00B55B94"/>
    <w:rsid w:val="00B55C71"/>
    <w:rsid w:val="00B56E4A"/>
    <w:rsid w:val="00B56E9C"/>
    <w:rsid w:val="00B64B1F"/>
    <w:rsid w:val="00B65126"/>
    <w:rsid w:val="00B6553F"/>
    <w:rsid w:val="00B76674"/>
    <w:rsid w:val="00B77D05"/>
    <w:rsid w:val="00B81206"/>
    <w:rsid w:val="00B81E12"/>
    <w:rsid w:val="00B81F83"/>
    <w:rsid w:val="00BA222C"/>
    <w:rsid w:val="00BB648F"/>
    <w:rsid w:val="00BC2CAA"/>
    <w:rsid w:val="00BC3FA0"/>
    <w:rsid w:val="00BC74E9"/>
    <w:rsid w:val="00BD7303"/>
    <w:rsid w:val="00BE1AA2"/>
    <w:rsid w:val="00BE7ACA"/>
    <w:rsid w:val="00BF68A8"/>
    <w:rsid w:val="00C11A03"/>
    <w:rsid w:val="00C22C0C"/>
    <w:rsid w:val="00C33707"/>
    <w:rsid w:val="00C44FA0"/>
    <w:rsid w:val="00C45167"/>
    <w:rsid w:val="00C4527F"/>
    <w:rsid w:val="00C463DD"/>
    <w:rsid w:val="00C4724C"/>
    <w:rsid w:val="00C55067"/>
    <w:rsid w:val="00C629A0"/>
    <w:rsid w:val="00C64629"/>
    <w:rsid w:val="00C7057A"/>
    <w:rsid w:val="00C745C3"/>
    <w:rsid w:val="00C8147A"/>
    <w:rsid w:val="00C91A1B"/>
    <w:rsid w:val="00C96164"/>
    <w:rsid w:val="00C963B2"/>
    <w:rsid w:val="00C96DF2"/>
    <w:rsid w:val="00CB3E03"/>
    <w:rsid w:val="00CC2536"/>
    <w:rsid w:val="00CE1C1A"/>
    <w:rsid w:val="00CE4A8F"/>
    <w:rsid w:val="00CE6E1A"/>
    <w:rsid w:val="00CF24A3"/>
    <w:rsid w:val="00D04908"/>
    <w:rsid w:val="00D064B4"/>
    <w:rsid w:val="00D2031B"/>
    <w:rsid w:val="00D2291A"/>
    <w:rsid w:val="00D25FE2"/>
    <w:rsid w:val="00D43252"/>
    <w:rsid w:val="00D47EEA"/>
    <w:rsid w:val="00D63EFB"/>
    <w:rsid w:val="00D773DF"/>
    <w:rsid w:val="00D81204"/>
    <w:rsid w:val="00D95303"/>
    <w:rsid w:val="00D9735D"/>
    <w:rsid w:val="00D978C6"/>
    <w:rsid w:val="00DA22D1"/>
    <w:rsid w:val="00DA3C1C"/>
    <w:rsid w:val="00DA7AA3"/>
    <w:rsid w:val="00DB55E3"/>
    <w:rsid w:val="00DD107F"/>
    <w:rsid w:val="00DE20E0"/>
    <w:rsid w:val="00DF0387"/>
    <w:rsid w:val="00DF22EE"/>
    <w:rsid w:val="00E039D1"/>
    <w:rsid w:val="00E03FA0"/>
    <w:rsid w:val="00E046DF"/>
    <w:rsid w:val="00E05A1D"/>
    <w:rsid w:val="00E27346"/>
    <w:rsid w:val="00E363B3"/>
    <w:rsid w:val="00E37A97"/>
    <w:rsid w:val="00E47F3F"/>
    <w:rsid w:val="00E6355B"/>
    <w:rsid w:val="00E71BC8"/>
    <w:rsid w:val="00E7260F"/>
    <w:rsid w:val="00E72862"/>
    <w:rsid w:val="00E73F5D"/>
    <w:rsid w:val="00E77E4E"/>
    <w:rsid w:val="00E96630"/>
    <w:rsid w:val="00ED7A2A"/>
    <w:rsid w:val="00EE7074"/>
    <w:rsid w:val="00EF0934"/>
    <w:rsid w:val="00EF0DFB"/>
    <w:rsid w:val="00EF1D7F"/>
    <w:rsid w:val="00F31E5F"/>
    <w:rsid w:val="00F35950"/>
    <w:rsid w:val="00F41F2F"/>
    <w:rsid w:val="00F42DCA"/>
    <w:rsid w:val="00F51611"/>
    <w:rsid w:val="00F52A64"/>
    <w:rsid w:val="00F6100A"/>
    <w:rsid w:val="00F64F12"/>
    <w:rsid w:val="00F77529"/>
    <w:rsid w:val="00F93781"/>
    <w:rsid w:val="00FB60C7"/>
    <w:rsid w:val="00FB613B"/>
    <w:rsid w:val="00FC68B7"/>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rsid w:val="00573902"/>
    <w:rPr>
      <w:rFonts w:ascii="Times New Roman" w:hAnsi="Times New Roman"/>
      <w:sz w:val="18"/>
      <w:vertAlign w:val="superscript"/>
    </w:rPr>
  </w:style>
  <w:style w:type="character" w:styleId="FootnoteReference">
    <w:name w:val="footnote reference"/>
    <w:aliases w:val="4_G"/>
    <w:rsid w:val="00573902"/>
    <w:rPr>
      <w:rFonts w:ascii="Times New Roman" w:hAnsi="Times New Roman"/>
      <w:sz w:val="18"/>
      <w:vertAlign w:val="superscript"/>
    </w:rPr>
  </w:style>
  <w:style w:type="paragraph" w:styleId="FootnoteText">
    <w:name w:val="footnote text"/>
    <w:aliases w:val="5_G"/>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C45167"/>
    <w:pPr>
      <w:spacing w:line="240" w:lineRule="auto"/>
    </w:pPr>
    <w:rPr>
      <w:rFonts w:ascii="Tahoma" w:hAnsi="Tahoma" w:cs="Tahoma"/>
      <w:sz w:val="16"/>
      <w:szCs w:val="16"/>
    </w:rPr>
  </w:style>
  <w:style w:type="character" w:customStyle="1" w:styleId="BalloonTextChar">
    <w:name w:val="Balloon Text Char"/>
    <w:link w:val="BalloonText"/>
    <w:rsid w:val="00C45167"/>
    <w:rPr>
      <w:rFonts w:ascii="Tahoma" w:hAnsi="Tahoma" w:cs="Tahoma"/>
      <w:sz w:val="16"/>
      <w:szCs w:val="16"/>
      <w:lang w:eastAsia="en-US"/>
    </w:rPr>
  </w:style>
  <w:style w:type="character" w:customStyle="1" w:styleId="SingleTxtGChar">
    <w:name w:val="_ Single Txt_G Char"/>
    <w:link w:val="SingleTxtG"/>
    <w:locked/>
    <w:rsid w:val="00683E9C"/>
    <w:rPr>
      <w:lang w:eastAsia="en-US"/>
    </w:rPr>
  </w:style>
  <w:style w:type="character" w:customStyle="1" w:styleId="HChGChar">
    <w:name w:val="_ H _Ch_G Char"/>
    <w:link w:val="HChG"/>
    <w:rsid w:val="004F20A0"/>
    <w:rPr>
      <w:b/>
      <w:sz w:val="28"/>
      <w:lang w:eastAsia="en-US"/>
    </w:rPr>
  </w:style>
  <w:style w:type="character" w:customStyle="1" w:styleId="H1GChar">
    <w:name w:val="_ H_1_G Char"/>
    <w:link w:val="H1G"/>
    <w:rsid w:val="004F20A0"/>
    <w:rPr>
      <w:b/>
      <w:sz w:val="24"/>
      <w:lang w:eastAsia="en-US"/>
    </w:rPr>
  </w:style>
  <w:style w:type="character" w:customStyle="1" w:styleId="FootnoteTextChar">
    <w:name w:val="Footnote Text Char"/>
    <w:aliases w:val="5_G Char"/>
    <w:link w:val="FootnoteText"/>
    <w:rsid w:val="004F20A0"/>
    <w:rPr>
      <w:sz w:val="18"/>
      <w:lang w:eastAsia="en-US"/>
    </w:rPr>
  </w:style>
  <w:style w:type="character" w:customStyle="1" w:styleId="Bullet1GChar">
    <w:name w:val="_Bullet 1_G Char"/>
    <w:link w:val="Bullet1G"/>
    <w:rsid w:val="004F20A0"/>
    <w:rPr>
      <w:lang w:eastAsia="en-US"/>
    </w:rPr>
  </w:style>
  <w:style w:type="paragraph" w:styleId="Revision">
    <w:name w:val="Revision"/>
    <w:hidden/>
    <w:uiPriority w:val="99"/>
    <w:semiHidden/>
    <w:rsid w:val="007B1063"/>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rsid w:val="00573902"/>
    <w:rPr>
      <w:rFonts w:ascii="Times New Roman" w:hAnsi="Times New Roman"/>
      <w:sz w:val="18"/>
      <w:vertAlign w:val="superscript"/>
    </w:rPr>
  </w:style>
  <w:style w:type="character" w:styleId="FootnoteReference">
    <w:name w:val="footnote reference"/>
    <w:aliases w:val="4_G"/>
    <w:rsid w:val="00573902"/>
    <w:rPr>
      <w:rFonts w:ascii="Times New Roman" w:hAnsi="Times New Roman"/>
      <w:sz w:val="18"/>
      <w:vertAlign w:val="superscript"/>
    </w:rPr>
  </w:style>
  <w:style w:type="paragraph" w:styleId="FootnoteText">
    <w:name w:val="footnote text"/>
    <w:aliases w:val="5_G"/>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C45167"/>
    <w:pPr>
      <w:spacing w:line="240" w:lineRule="auto"/>
    </w:pPr>
    <w:rPr>
      <w:rFonts w:ascii="Tahoma" w:hAnsi="Tahoma" w:cs="Tahoma"/>
      <w:sz w:val="16"/>
      <w:szCs w:val="16"/>
    </w:rPr>
  </w:style>
  <w:style w:type="character" w:customStyle="1" w:styleId="BalloonTextChar">
    <w:name w:val="Balloon Text Char"/>
    <w:link w:val="BalloonText"/>
    <w:rsid w:val="00C45167"/>
    <w:rPr>
      <w:rFonts w:ascii="Tahoma" w:hAnsi="Tahoma" w:cs="Tahoma"/>
      <w:sz w:val="16"/>
      <w:szCs w:val="16"/>
      <w:lang w:eastAsia="en-US"/>
    </w:rPr>
  </w:style>
  <w:style w:type="character" w:customStyle="1" w:styleId="SingleTxtGChar">
    <w:name w:val="_ Single Txt_G Char"/>
    <w:link w:val="SingleTxtG"/>
    <w:locked/>
    <w:rsid w:val="00683E9C"/>
    <w:rPr>
      <w:lang w:eastAsia="en-US"/>
    </w:rPr>
  </w:style>
  <w:style w:type="character" w:customStyle="1" w:styleId="HChGChar">
    <w:name w:val="_ H _Ch_G Char"/>
    <w:link w:val="HChG"/>
    <w:rsid w:val="004F20A0"/>
    <w:rPr>
      <w:b/>
      <w:sz w:val="28"/>
      <w:lang w:eastAsia="en-US"/>
    </w:rPr>
  </w:style>
  <w:style w:type="character" w:customStyle="1" w:styleId="H1GChar">
    <w:name w:val="_ H_1_G Char"/>
    <w:link w:val="H1G"/>
    <w:rsid w:val="004F20A0"/>
    <w:rPr>
      <w:b/>
      <w:sz w:val="24"/>
      <w:lang w:eastAsia="en-US"/>
    </w:rPr>
  </w:style>
  <w:style w:type="character" w:customStyle="1" w:styleId="FootnoteTextChar">
    <w:name w:val="Footnote Text Char"/>
    <w:aliases w:val="5_G Char"/>
    <w:link w:val="FootnoteText"/>
    <w:rsid w:val="004F20A0"/>
    <w:rPr>
      <w:sz w:val="18"/>
      <w:lang w:eastAsia="en-US"/>
    </w:rPr>
  </w:style>
  <w:style w:type="character" w:customStyle="1" w:styleId="Bullet1GChar">
    <w:name w:val="_Bullet 1_G Char"/>
    <w:link w:val="Bullet1G"/>
    <w:rsid w:val="004F20A0"/>
    <w:rPr>
      <w:lang w:eastAsia="en-US"/>
    </w:rPr>
  </w:style>
  <w:style w:type="paragraph" w:styleId="Revision">
    <w:name w:val="Revision"/>
    <w:hidden/>
    <w:uiPriority w:val="99"/>
    <w:semiHidden/>
    <w:rsid w:val="007B106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7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live.unece.org/fileadmin/DAM/trade/agr/standard/dry/e/2007_15_StandardLayoutDDP.doc" TargetMode="External"/><Relationship Id="rId2" Type="http://schemas.openxmlformats.org/officeDocument/2006/relationships/hyperlink" Target="http://www.unece.org/fileadmin/DAM/trade/agr/meetings/ge.02/WP7/2007_23_DriedPeaches.doc" TargetMode="External"/><Relationship Id="rId1" Type="http://schemas.openxmlformats.org/officeDocument/2006/relationships/hyperlink" Target="http://www.unece.org/trade/agr/standard/dry/StandardLayout/StandardLayoutDDP_e.pdf" TargetMode="External"/><Relationship Id="rId4" Type="http://schemas.openxmlformats.org/officeDocument/2006/relationships/hyperlink" Target="http://www.unece.org/trade/agr/standard/dry/StandardLayout/StandardLayoutDDP_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GE%202%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9AE33-EB30-4B8C-BCC0-F37A5C0DE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 2 2013</Template>
  <TotalTime>84</TotalTime>
  <Pages>6</Pages>
  <Words>1174</Words>
  <Characters>6692</Characters>
  <Application>Microsoft Office Word</Application>
  <DocSecurity>0</DocSecurity>
  <Lines>55</Lines>
  <Paragraphs>15</Paragraphs>
  <ScaleCrop>false</ScaleCrop>
  <HeadingPairs>
    <vt:vector size="6" baseType="variant">
      <vt:variant>
        <vt:lpstr>Title</vt:lpstr>
      </vt:variant>
      <vt:variant>
        <vt:i4>1</vt:i4>
      </vt:variant>
      <vt:variant>
        <vt:lpstr>Konu Başlığı</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7851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annovazzi-jakab</cp:lastModifiedBy>
  <cp:revision>7</cp:revision>
  <cp:lastPrinted>2015-05-26T11:10:00Z</cp:lastPrinted>
  <dcterms:created xsi:type="dcterms:W3CDTF">2015-06-30T12:32:00Z</dcterms:created>
  <dcterms:modified xsi:type="dcterms:W3CDTF">2015-07-15T13:31:00Z</dcterms:modified>
</cp:coreProperties>
</file>