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45167">
        <w:trPr>
          <w:cantSplit/>
          <w:trHeight w:hRule="exact" w:val="851"/>
        </w:trPr>
        <w:tc>
          <w:tcPr>
            <w:tcW w:w="1276" w:type="dxa"/>
            <w:tcBorders>
              <w:bottom w:val="single" w:sz="4" w:space="0" w:color="auto"/>
            </w:tcBorders>
            <w:shd w:val="clear" w:color="auto" w:fill="auto"/>
            <w:vAlign w:val="bottom"/>
          </w:tcPr>
          <w:p w:rsidR="00B56E9C" w:rsidRDefault="00B56E9C" w:rsidP="00C45167">
            <w:pPr>
              <w:spacing w:after="80"/>
            </w:pPr>
          </w:p>
        </w:tc>
        <w:tc>
          <w:tcPr>
            <w:tcW w:w="2268" w:type="dxa"/>
            <w:tcBorders>
              <w:bottom w:val="single" w:sz="4" w:space="0" w:color="auto"/>
            </w:tcBorders>
            <w:shd w:val="clear" w:color="auto" w:fill="auto"/>
            <w:vAlign w:val="bottom"/>
          </w:tcPr>
          <w:p w:rsidR="00B56E9C" w:rsidRPr="00C45167" w:rsidRDefault="00B56E9C" w:rsidP="00C45167">
            <w:pPr>
              <w:spacing w:after="80" w:line="300" w:lineRule="exact"/>
              <w:rPr>
                <w:b/>
                <w:sz w:val="24"/>
                <w:szCs w:val="24"/>
              </w:rPr>
            </w:pPr>
            <w:r w:rsidRPr="00C45167">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DB55E3" w:rsidP="00F35950">
            <w:pPr>
              <w:jc w:val="right"/>
            </w:pPr>
            <w:r w:rsidRPr="00DB55E3">
              <w:rPr>
                <w:sz w:val="40"/>
              </w:rPr>
              <w:t>ECE</w:t>
            </w:r>
            <w:r>
              <w:t>/TRADE/C/WP.7/GE.2/201</w:t>
            </w:r>
            <w:r w:rsidR="002C1BC3">
              <w:t>5</w:t>
            </w:r>
            <w:r w:rsidR="003A34B0">
              <w:t>/</w:t>
            </w:r>
            <w:r w:rsidR="00F35950">
              <w:t>3</w:t>
            </w:r>
          </w:p>
        </w:tc>
      </w:tr>
      <w:tr w:rsidR="00B56E9C" w:rsidTr="00C45167">
        <w:trPr>
          <w:cantSplit/>
          <w:trHeight w:hRule="exact" w:val="2835"/>
        </w:trPr>
        <w:tc>
          <w:tcPr>
            <w:tcW w:w="1276" w:type="dxa"/>
            <w:tcBorders>
              <w:top w:val="single" w:sz="4" w:space="0" w:color="auto"/>
              <w:bottom w:val="single" w:sz="12" w:space="0" w:color="auto"/>
            </w:tcBorders>
            <w:shd w:val="clear" w:color="auto" w:fill="auto"/>
          </w:tcPr>
          <w:p w:rsidR="00B56E9C" w:rsidRDefault="002F0954" w:rsidP="00C45167">
            <w:pPr>
              <w:spacing w:before="120"/>
            </w:pPr>
            <w:r>
              <w:rPr>
                <w:noProof/>
                <w:lang w:eastAsia="en-GB"/>
              </w:rPr>
              <w:drawing>
                <wp:inline distT="0" distB="0" distL="0" distR="0">
                  <wp:extent cx="712470" cy="588010"/>
                  <wp:effectExtent l="0" t="0" r="0" b="2540"/>
                  <wp:docPr id="3"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45167" w:rsidRDefault="00D773DF" w:rsidP="00C45167">
            <w:pPr>
              <w:spacing w:before="120" w:line="420" w:lineRule="exact"/>
              <w:rPr>
                <w:sz w:val="40"/>
                <w:szCs w:val="40"/>
              </w:rPr>
            </w:pPr>
            <w:r w:rsidRPr="00C45167">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Default="00DB55E3" w:rsidP="00DB55E3">
            <w:pPr>
              <w:spacing w:before="240" w:line="240" w:lineRule="exact"/>
            </w:pPr>
            <w:r>
              <w:t>Distr.: General</w:t>
            </w:r>
          </w:p>
          <w:p w:rsidR="00DB55E3" w:rsidRDefault="009F2C73" w:rsidP="00DB55E3">
            <w:pPr>
              <w:spacing w:line="240" w:lineRule="exact"/>
            </w:pPr>
            <w:r>
              <w:t>11</w:t>
            </w:r>
            <w:r w:rsidR="00F35950">
              <w:t xml:space="preserve"> </w:t>
            </w:r>
            <w:r w:rsidR="006D54CC">
              <w:t>May</w:t>
            </w:r>
            <w:r w:rsidR="00F35950">
              <w:t xml:space="preserve"> </w:t>
            </w:r>
            <w:r w:rsidR="006D54CC">
              <w:t>2015</w:t>
            </w:r>
          </w:p>
          <w:p w:rsidR="00DB55E3" w:rsidRDefault="00DB55E3" w:rsidP="00DB55E3">
            <w:pPr>
              <w:spacing w:line="240" w:lineRule="exact"/>
            </w:pPr>
          </w:p>
          <w:p w:rsidR="00DB55E3" w:rsidRDefault="00DB55E3" w:rsidP="00DB55E3">
            <w:pPr>
              <w:spacing w:line="240" w:lineRule="exact"/>
              <w:rPr>
                <w:ins w:id="0" w:author="annovazzi-jakab" w:date="2015-07-15T15:34:00Z"/>
              </w:rPr>
            </w:pPr>
            <w:r>
              <w:t>Original: English</w:t>
            </w:r>
          </w:p>
          <w:p w:rsidR="00FB0465" w:rsidRDefault="00FB0465" w:rsidP="00DB55E3">
            <w:pPr>
              <w:spacing w:line="240" w:lineRule="exact"/>
            </w:pPr>
            <w:ins w:id="1" w:author="annovazzi-jakab" w:date="2015-07-15T15:34:00Z">
              <w:r>
                <w:t>POST SESSION DOCUMENT JULY 2015</w:t>
              </w:r>
            </w:ins>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2F2B7D" w:rsidRDefault="002F2B7D" w:rsidP="00C96DF2">
      <w:pPr>
        <w:spacing w:before="120"/>
        <w:rPr>
          <w:sz w:val="28"/>
          <w:szCs w:val="28"/>
        </w:rPr>
      </w:pPr>
      <w:r w:rsidRPr="002F2B7D">
        <w:rPr>
          <w:sz w:val="28"/>
          <w:szCs w:val="28"/>
        </w:rPr>
        <w:t>Committee on Trade</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C45167" w:rsidRDefault="00C45167" w:rsidP="00C45167">
      <w:pPr>
        <w:spacing w:before="120"/>
        <w:rPr>
          <w:b/>
        </w:rPr>
      </w:pPr>
      <w:r w:rsidRPr="00D9206B">
        <w:rPr>
          <w:b/>
        </w:rPr>
        <w:t>Specialized Section on Standardization</w:t>
      </w:r>
    </w:p>
    <w:p w:rsidR="00C45167" w:rsidRPr="00D9206B" w:rsidRDefault="00C45167" w:rsidP="00C45167">
      <w:pPr>
        <w:rPr>
          <w:b/>
        </w:rPr>
      </w:pPr>
      <w:r w:rsidRPr="00D9206B">
        <w:rPr>
          <w:b/>
        </w:rPr>
        <w:t xml:space="preserve">of </w:t>
      </w:r>
      <w:r>
        <w:rPr>
          <w:b/>
        </w:rPr>
        <w:t>Dry and Dried Produce</w:t>
      </w:r>
    </w:p>
    <w:p w:rsidR="00EF0DFB" w:rsidRDefault="007B1063" w:rsidP="00EF0DFB">
      <w:pPr>
        <w:rPr>
          <w:b/>
        </w:rPr>
      </w:pPr>
      <w:r>
        <w:rPr>
          <w:b/>
        </w:rPr>
        <w:t>Sixty-second</w:t>
      </w:r>
      <w:r w:rsidR="00EF0DFB">
        <w:rPr>
          <w:b/>
        </w:rPr>
        <w:t xml:space="preserve"> session</w:t>
      </w:r>
    </w:p>
    <w:p w:rsidR="00EF0DFB" w:rsidRDefault="009F2C73" w:rsidP="00EF0DFB">
      <w:r>
        <w:t>I</w:t>
      </w:r>
      <w:r w:rsidR="008E0AB0">
        <w:t xml:space="preserve">zmir, Turkey, </w:t>
      </w:r>
      <w:r w:rsidR="007B1063">
        <w:t>29 June – 3 July 2015</w:t>
      </w:r>
    </w:p>
    <w:p w:rsidR="00C96DF2" w:rsidRDefault="00011943" w:rsidP="00C96DF2">
      <w:r>
        <w:t>I</w:t>
      </w:r>
      <w:r w:rsidR="00C96DF2">
        <w:t xml:space="preserve">tem </w:t>
      </w:r>
      <w:r w:rsidR="00DE20E0">
        <w:t>3 (</w:t>
      </w:r>
      <w:r w:rsidR="00F35950">
        <w:t>a</w:t>
      </w:r>
      <w:r w:rsidR="00DE20E0">
        <w:t>)</w:t>
      </w:r>
      <w:r>
        <w:t xml:space="preserve"> </w:t>
      </w:r>
      <w:r w:rsidR="0024772E">
        <w:t>of the provisional agenda</w:t>
      </w:r>
    </w:p>
    <w:p w:rsidR="00233009" w:rsidRPr="00C45167" w:rsidRDefault="00DE20E0" w:rsidP="00C96DF2">
      <w:pPr>
        <w:rPr>
          <w:b/>
        </w:rPr>
      </w:pPr>
      <w:r>
        <w:rPr>
          <w:b/>
          <w:bCs/>
        </w:rPr>
        <w:t>Review of UNECE Recommendations</w:t>
      </w:r>
    </w:p>
    <w:p w:rsidR="00FB0465" w:rsidRDefault="00015681" w:rsidP="00A54663">
      <w:pPr>
        <w:pStyle w:val="HChG"/>
        <w:rPr>
          <w:ins w:id="2" w:author="annovazzi-jakab" w:date="2015-07-15T15:34:00Z"/>
        </w:rPr>
      </w:pPr>
      <w:r>
        <w:tab/>
      </w:r>
      <w:r>
        <w:tab/>
      </w:r>
      <w:ins w:id="3" w:author="annovazzi-jakab" w:date="2015-07-15T15:35:00Z">
        <w:r w:rsidR="00FB0465">
          <w:t>POST SESSION DOCUMENT JULY 2015</w:t>
        </w:r>
      </w:ins>
    </w:p>
    <w:p w:rsidR="009F2C73" w:rsidRDefault="00FB0465" w:rsidP="00A54663">
      <w:pPr>
        <w:pStyle w:val="HChG"/>
      </w:pPr>
      <w:ins w:id="4" w:author="annovazzi-jakab" w:date="2015-07-15T15:34:00Z">
        <w:r>
          <w:tab/>
        </w:r>
        <w:r>
          <w:tab/>
        </w:r>
      </w:ins>
      <w:r w:rsidR="009F2C73">
        <w:t>Revised Recommendation for Dried Apricots (proposals by Turkey)</w:t>
      </w:r>
      <w:r w:rsidR="004A182D" w:rsidRPr="004A182D">
        <w:rPr>
          <w:rStyle w:val="FootnoteReference"/>
          <w:sz w:val="20"/>
          <w:vertAlign w:val="baseline"/>
        </w:rPr>
        <w:footnoteReference w:customMarkFollows="1" w:id="2"/>
        <w:t>*</w:t>
      </w:r>
      <w:r w:rsidR="006523CF">
        <w:tab/>
      </w:r>
    </w:p>
    <w:p w:rsidR="00A54663" w:rsidRDefault="006523CF" w:rsidP="009F2C73">
      <w:pPr>
        <w:pStyle w:val="HChG"/>
        <w:spacing w:before="0" w:after="120" w:line="240" w:lineRule="atLeast"/>
        <w:jc w:val="both"/>
        <w:rPr>
          <w:lang w:val="en-US"/>
        </w:rPr>
      </w:pPr>
      <w:r>
        <w:tab/>
      </w:r>
      <w:r w:rsidR="00705B9C">
        <w:rPr>
          <w:lang w:val="en-US"/>
        </w:rPr>
        <w:tab/>
      </w:r>
      <w:r w:rsidR="009F2C73" w:rsidRPr="009F2C73">
        <w:rPr>
          <w:b w:val="0"/>
          <w:sz w:val="20"/>
        </w:rPr>
        <w:t xml:space="preserve">The following revised recommendation for dried apricots </w:t>
      </w:r>
      <w:r w:rsidR="00BA222C">
        <w:rPr>
          <w:b w:val="0"/>
          <w:sz w:val="20"/>
        </w:rPr>
        <w:t>was</w:t>
      </w:r>
      <w:r w:rsidR="009F2C73" w:rsidRPr="009F2C73">
        <w:rPr>
          <w:b w:val="0"/>
          <w:sz w:val="20"/>
        </w:rPr>
        <w:t xml:space="preserve"> submitted by the delegation of Turkey. Proposed changes are highlighted</w:t>
      </w:r>
      <w:r w:rsidR="009F2C73">
        <w:rPr>
          <w:b w:val="0"/>
          <w:sz w:val="20"/>
        </w:rPr>
        <w:t xml:space="preserve"> and underlined</w:t>
      </w:r>
      <w:r w:rsidR="009F2C73" w:rsidRPr="009F2C73">
        <w:rPr>
          <w:b w:val="0"/>
          <w:sz w:val="20"/>
        </w:rPr>
        <w:t xml:space="preserve">. Text in brackets is still open for discussion. </w:t>
      </w:r>
    </w:p>
    <w:p w:rsidR="004F20A0" w:rsidRPr="00397790" w:rsidRDefault="00336484" w:rsidP="00A54663">
      <w:pPr>
        <w:pStyle w:val="HChG"/>
      </w:pPr>
      <w:r>
        <w:tab/>
      </w:r>
      <w:r w:rsidR="004F20A0" w:rsidRPr="00397790">
        <w:t>I.</w:t>
      </w:r>
      <w:r w:rsidR="004F20A0" w:rsidRPr="00397790">
        <w:tab/>
        <w:t>Definition of produce</w:t>
      </w:r>
    </w:p>
    <w:p w:rsidR="004F20A0" w:rsidRPr="00397790" w:rsidRDefault="004F20A0" w:rsidP="004F20A0">
      <w:pPr>
        <w:pStyle w:val="SingleTxtG"/>
      </w:pPr>
      <w:r w:rsidRPr="00397790">
        <w:t xml:space="preserve">This standard applies to dried apricots of varieties (cultivars) grown from </w:t>
      </w:r>
      <w:proofErr w:type="spellStart"/>
      <w:r w:rsidRPr="00397790">
        <w:rPr>
          <w:i/>
          <w:iCs/>
        </w:rPr>
        <w:t>Prunus</w:t>
      </w:r>
      <w:proofErr w:type="spellEnd"/>
      <w:r w:rsidR="002D5E9F">
        <w:rPr>
          <w:i/>
          <w:iCs/>
        </w:rPr>
        <w:t> </w:t>
      </w:r>
      <w:proofErr w:type="spellStart"/>
      <w:r w:rsidRPr="00397790">
        <w:rPr>
          <w:i/>
          <w:iCs/>
        </w:rPr>
        <w:t>armeniaca</w:t>
      </w:r>
      <w:proofErr w:type="spellEnd"/>
      <w:r w:rsidRPr="00397790">
        <w:rPr>
          <w:i/>
          <w:iCs/>
        </w:rPr>
        <w:t xml:space="preserve"> </w:t>
      </w:r>
      <w:r w:rsidRPr="00397790">
        <w:rPr>
          <w:iCs/>
        </w:rPr>
        <w:t>L.</w:t>
      </w:r>
      <w:r w:rsidRPr="00397790">
        <w:t>, intended for direct consumption.  This standard does not apply to dried apricots that are processed or for industrial processing, except when mixed with other products for direct consumption without further preparation.</w:t>
      </w:r>
    </w:p>
    <w:p w:rsidR="004F20A0" w:rsidRPr="00397790" w:rsidRDefault="004F20A0" w:rsidP="004F20A0">
      <w:pPr>
        <w:pStyle w:val="SingleTxtG"/>
      </w:pPr>
      <w:r w:rsidRPr="00397790">
        <w:t>Dried apricots may be presented</w:t>
      </w:r>
      <w:r>
        <w:t xml:space="preserve"> in one of the following styles</w:t>
      </w:r>
      <w:r w:rsidRPr="00397790">
        <w:t xml:space="preserve">: </w:t>
      </w:r>
    </w:p>
    <w:p w:rsidR="004F20A0" w:rsidRPr="00397790" w:rsidRDefault="004F20A0" w:rsidP="004F20A0">
      <w:pPr>
        <w:pStyle w:val="Bullet1G"/>
      </w:pPr>
      <w:r>
        <w:t xml:space="preserve">Whole, </w:t>
      </w:r>
      <w:proofErr w:type="spellStart"/>
      <w:r>
        <w:t>unpitted</w:t>
      </w:r>
      <w:proofErr w:type="spellEnd"/>
    </w:p>
    <w:p w:rsidR="004F20A0" w:rsidRPr="00397790" w:rsidRDefault="004F20A0" w:rsidP="004F20A0">
      <w:pPr>
        <w:pStyle w:val="Bullet1G"/>
      </w:pPr>
      <w:r>
        <w:t>Whole, pitted</w:t>
      </w:r>
    </w:p>
    <w:p w:rsidR="004F20A0" w:rsidRPr="00397790" w:rsidRDefault="004F20A0" w:rsidP="004F20A0">
      <w:pPr>
        <w:pStyle w:val="Bullet1G"/>
      </w:pPr>
      <w:r w:rsidRPr="00397790">
        <w:t>halves (cut longitudinall</w:t>
      </w:r>
      <w:r>
        <w:t>y into two parts before drying)</w:t>
      </w:r>
    </w:p>
    <w:p w:rsidR="004F20A0" w:rsidRPr="00397790" w:rsidRDefault="002F0954" w:rsidP="00CE6E1A">
      <w:pPr>
        <w:pStyle w:val="Bullet1G"/>
      </w:pPr>
      <w:r>
        <w:rPr>
          <w:noProof/>
          <w:lang w:eastAsia="en-GB"/>
        </w:rPr>
        <w:lastRenderedPageBreak/>
        <w:drawing>
          <wp:anchor distT="0" distB="0" distL="114300" distR="114300" simplePos="0" relativeHeight="251659264" behindDoc="0" locked="0" layoutInCell="1" allowOverlap="0">
            <wp:simplePos x="0" y="0"/>
            <wp:positionH relativeFrom="margin">
              <wp:posOffset>5480685</wp:posOffset>
            </wp:positionH>
            <wp:positionV relativeFrom="margin">
              <wp:posOffset>8025130</wp:posOffset>
            </wp:positionV>
            <wp:extent cx="638175" cy="638175"/>
            <wp:effectExtent l="0" t="0" r="9525" b="9525"/>
            <wp:wrapNone/>
            <wp:docPr id="4" name="Picture 2" descr="http://undocs.org/m2/QRCode.ashx?DS=ECE/TRADE/C/WP.7/GE.2/2015/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ashx?DS=ECE/TRADE/C/WP.7/GE.2/2015/3&amp;Size=2 &amp;Lan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4F20A0" w:rsidRPr="00EB2070">
        <w:t>slabs</w:t>
      </w:r>
      <w:proofErr w:type="gramEnd"/>
      <w:r w:rsidR="007A79DB">
        <w:t>:</w:t>
      </w:r>
      <w:r w:rsidR="009316DD">
        <w:t xml:space="preserve"> </w:t>
      </w:r>
      <w:r w:rsidR="007A79DB">
        <w:t>whole</w:t>
      </w:r>
      <w:ins w:id="5" w:author="onu" w:date="2015-06-29T11:32:00Z">
        <w:r w:rsidR="00B64C46">
          <w:t xml:space="preserve"> and </w:t>
        </w:r>
      </w:ins>
      <w:ins w:id="6" w:author="onu" w:date="2015-06-29T11:33:00Z">
        <w:r w:rsidR="00B64C46">
          <w:t>hal</w:t>
        </w:r>
      </w:ins>
      <w:ins w:id="7" w:author="onu" w:date="2015-06-29T11:34:00Z">
        <w:r w:rsidR="00B64C46">
          <w:t>f</w:t>
        </w:r>
      </w:ins>
      <w:ins w:id="8" w:author="onu" w:date="2015-06-29T11:33:00Z">
        <w:r w:rsidR="00B64C46">
          <w:t xml:space="preserve"> apricots of </w:t>
        </w:r>
      </w:ins>
      <w:ins w:id="9" w:author="onu" w:date="2015-06-29T11:32:00Z">
        <w:r w:rsidR="00B64C46">
          <w:t>irregular shape</w:t>
        </w:r>
      </w:ins>
      <w:ins w:id="10" w:author="onu" w:date="2015-06-29T11:33:00Z">
        <w:r w:rsidR="00B64C46">
          <w:t>, size and thickness,</w:t>
        </w:r>
      </w:ins>
      <w:r w:rsidR="007A79DB">
        <w:t xml:space="preserve"> that</w:t>
      </w:r>
      <w:r w:rsidR="004F20A0" w:rsidRPr="00EB2070">
        <w:t xml:space="preserve"> </w:t>
      </w:r>
      <w:r w:rsidR="007A79DB">
        <w:t xml:space="preserve">have lost their normal contour and have become definitely flattened at the edge or rim.  </w:t>
      </w:r>
    </w:p>
    <w:p w:rsidR="004F20A0" w:rsidRPr="00397790" w:rsidRDefault="004F20A0" w:rsidP="004F20A0">
      <w:pPr>
        <w:pStyle w:val="HChG"/>
        <w:rPr>
          <w:bCs/>
        </w:rPr>
      </w:pPr>
      <w:r>
        <w:rPr>
          <w:bCs/>
        </w:rPr>
        <w:tab/>
      </w:r>
      <w:r w:rsidRPr="00397790">
        <w:rPr>
          <w:bCs/>
        </w:rPr>
        <w:t xml:space="preserve">II. </w:t>
      </w:r>
      <w:r w:rsidRPr="00397790">
        <w:rPr>
          <w:bCs/>
        </w:rPr>
        <w:tab/>
        <w:t>Provisions concerning quality</w:t>
      </w:r>
    </w:p>
    <w:p w:rsidR="004F20A0" w:rsidRPr="00397790" w:rsidRDefault="004F20A0" w:rsidP="004F20A0">
      <w:pPr>
        <w:pStyle w:val="SingleTxtG"/>
      </w:pPr>
      <w:r w:rsidRPr="00397790">
        <w:t>The purpose of the standard is to define the quality requirements of dried apricots at the export-control stage, after preparation and packaging.</w:t>
      </w:r>
    </w:p>
    <w:p w:rsidR="004F20A0" w:rsidRPr="00397790" w:rsidRDefault="004F20A0" w:rsidP="004F20A0">
      <w:pPr>
        <w:pStyle w:val="SingleTxtG"/>
        <w:rPr>
          <w:bCs/>
        </w:rPr>
      </w:pPr>
      <w:r w:rsidRPr="00397790">
        <w:rPr>
          <w:bCs/>
        </w:rPr>
        <w:t>However, if applied at stages following export, the holder/</w:t>
      </w:r>
      <w:r>
        <w:rPr>
          <w:bCs/>
        </w:rPr>
        <w:t>seller</w:t>
      </w:r>
      <w:r w:rsidRPr="00397790">
        <w:rPr>
          <w:bCs/>
        </w:rPr>
        <w:t xml:space="preserve"> shall be responsible for observing the requirements of the standard. The holder/seller of products not in conformity with this standard may not display such products or offer them for sale, or deliver or market them in any other manner.</w:t>
      </w:r>
    </w:p>
    <w:p w:rsidR="004F20A0" w:rsidRPr="001A67C8" w:rsidRDefault="004F20A0" w:rsidP="004F20A0">
      <w:pPr>
        <w:pStyle w:val="H1G"/>
      </w:pPr>
      <w:r w:rsidRPr="001A67C8">
        <w:tab/>
        <w:t xml:space="preserve">A. </w:t>
      </w:r>
      <w:r w:rsidRPr="001A67C8">
        <w:tab/>
        <w:t>Minimum requirements</w:t>
      </w:r>
      <w:r w:rsidRPr="001A67C8">
        <w:rPr>
          <w:rStyle w:val="FootnoteReference"/>
        </w:rPr>
        <w:footnoteReference w:id="3"/>
      </w:r>
    </w:p>
    <w:p w:rsidR="004F20A0" w:rsidRPr="001A67C8" w:rsidRDefault="004F20A0" w:rsidP="004F20A0">
      <w:pPr>
        <w:pStyle w:val="SingleTxtG"/>
      </w:pPr>
      <w:r w:rsidRPr="001A67C8">
        <w:t>In all classes, subject to the special provisions for each class and the tolerances allowed, the dried apricots must display the following characteristics:</w:t>
      </w:r>
    </w:p>
    <w:p w:rsidR="004F20A0" w:rsidRPr="00397790" w:rsidRDefault="004F20A0" w:rsidP="00CE6E1A">
      <w:pPr>
        <w:pStyle w:val="Bullet1G"/>
      </w:pPr>
      <w:r w:rsidRPr="00397790">
        <w:t>intact;</w:t>
      </w:r>
      <w:r>
        <w:t xml:space="preserve"> </w:t>
      </w:r>
      <w:r w:rsidRPr="00397790">
        <w:rPr>
          <w:lang w:val="en-US"/>
        </w:rPr>
        <w:t xml:space="preserve">however, slight superficial damage is not considered as a defect; </w:t>
      </w:r>
      <w:r w:rsidRPr="00397790">
        <w:t xml:space="preserve"> the fruit may be pitted or cut </w:t>
      </w:r>
      <w:r w:rsidR="00CE6E1A">
        <w:t xml:space="preserve">into halves </w:t>
      </w:r>
    </w:p>
    <w:p w:rsidR="004F20A0" w:rsidRPr="00397790" w:rsidRDefault="004F20A0" w:rsidP="004F20A0">
      <w:pPr>
        <w:pStyle w:val="Bullet1G"/>
      </w:pPr>
      <w:r w:rsidRPr="00397790">
        <w:t xml:space="preserve">sound; </w:t>
      </w:r>
      <w:r w:rsidRPr="00397790">
        <w:rPr>
          <w:lang w:val="en-US"/>
        </w:rPr>
        <w:t>produce affected by rotting or deterioration such as to make it unfit for</w:t>
      </w:r>
      <w:r>
        <w:rPr>
          <w:lang w:val="en-US"/>
        </w:rPr>
        <w:t xml:space="preserve"> </w:t>
      </w:r>
      <w:r w:rsidRPr="00397790">
        <w:rPr>
          <w:lang w:val="en-US"/>
        </w:rPr>
        <w:t>human consumption is excluded</w:t>
      </w:r>
    </w:p>
    <w:p w:rsidR="004F20A0" w:rsidRPr="00397790" w:rsidRDefault="004F20A0" w:rsidP="004F20A0">
      <w:pPr>
        <w:pStyle w:val="Bullet1G"/>
        <w:rPr>
          <w:lang w:val="en-US"/>
        </w:rPr>
      </w:pPr>
      <w:r w:rsidRPr="00397790">
        <w:rPr>
          <w:lang w:val="en-US"/>
        </w:rPr>
        <w:t>clean; practically free of any visible foreign matter</w:t>
      </w:r>
    </w:p>
    <w:p w:rsidR="004F20A0" w:rsidRPr="00397790" w:rsidRDefault="004F20A0" w:rsidP="004F20A0">
      <w:pPr>
        <w:pStyle w:val="Bullet1G"/>
      </w:pPr>
      <w:r w:rsidRPr="00397790">
        <w:rPr>
          <w:lang w:val="en-US"/>
        </w:rPr>
        <w:t>sufficiently developed</w:t>
      </w:r>
    </w:p>
    <w:p w:rsidR="004F20A0" w:rsidRPr="00397790" w:rsidRDefault="004F20A0" w:rsidP="004F20A0">
      <w:pPr>
        <w:pStyle w:val="Bullet1G"/>
      </w:pPr>
      <w:r w:rsidRPr="00397790">
        <w:t>free from living pests whatever their stage of development</w:t>
      </w:r>
    </w:p>
    <w:p w:rsidR="004F20A0" w:rsidRPr="00397790" w:rsidRDefault="004F20A0" w:rsidP="004F20A0">
      <w:pPr>
        <w:pStyle w:val="Bullet1G"/>
      </w:pPr>
      <w:r w:rsidRPr="00397790">
        <w:t>free from damage caused by pests, including the presence of dead insects and/or</w:t>
      </w:r>
      <w:r>
        <w:t xml:space="preserve"> </w:t>
      </w:r>
      <w:r w:rsidRPr="00397790">
        <w:t>mites, their debris or excreta</w:t>
      </w:r>
    </w:p>
    <w:p w:rsidR="004F20A0" w:rsidRPr="00397790" w:rsidRDefault="004F20A0" w:rsidP="004F20A0">
      <w:pPr>
        <w:pStyle w:val="Bullet1G"/>
      </w:pPr>
      <w:r w:rsidRPr="00397790">
        <w:t>free from blemishes, areas of discolouration or spread stains in pronounced</w:t>
      </w:r>
      <w:r>
        <w:t xml:space="preserve"> </w:t>
      </w:r>
      <w:r w:rsidRPr="00397790">
        <w:t>contrast with the rest of the produce affecting in aggregate more than 5 per cent of</w:t>
      </w:r>
      <w:r>
        <w:t xml:space="preserve"> </w:t>
      </w:r>
      <w:r w:rsidRPr="00397790">
        <w:t>the surface of the produce</w:t>
      </w:r>
    </w:p>
    <w:p w:rsidR="004F20A0" w:rsidRPr="00397790" w:rsidRDefault="004F20A0" w:rsidP="004F20A0">
      <w:pPr>
        <w:pStyle w:val="Bullet1G"/>
        <w:rPr>
          <w:lang w:val="en-US"/>
        </w:rPr>
      </w:pPr>
      <w:r w:rsidRPr="00397790">
        <w:rPr>
          <w:lang w:val="en-US"/>
        </w:rPr>
        <w:t xml:space="preserve">free from </w:t>
      </w:r>
      <w:proofErr w:type="spellStart"/>
      <w:r w:rsidRPr="00397790">
        <w:rPr>
          <w:lang w:val="en-US"/>
        </w:rPr>
        <w:t>mould</w:t>
      </w:r>
      <w:proofErr w:type="spellEnd"/>
      <w:r w:rsidRPr="00397790">
        <w:rPr>
          <w:lang w:val="en-US"/>
        </w:rPr>
        <w:t xml:space="preserve"> filaments visible to the naked eye</w:t>
      </w:r>
    </w:p>
    <w:p w:rsidR="004F20A0" w:rsidRPr="00397790" w:rsidRDefault="004F20A0" w:rsidP="004F20A0">
      <w:pPr>
        <w:pStyle w:val="Bullet1G"/>
      </w:pPr>
      <w:r w:rsidRPr="00397790">
        <w:rPr>
          <w:lang w:val="en-US"/>
        </w:rPr>
        <w:t>free of fermentation</w:t>
      </w:r>
    </w:p>
    <w:p w:rsidR="004F20A0" w:rsidRDefault="004F20A0" w:rsidP="004F20A0">
      <w:pPr>
        <w:pStyle w:val="Bullet1G"/>
      </w:pPr>
      <w:r w:rsidRPr="00397790">
        <w:t>free of abnormal external moisture</w:t>
      </w:r>
    </w:p>
    <w:p w:rsidR="004F20A0" w:rsidRPr="00397790" w:rsidRDefault="004F20A0" w:rsidP="004F20A0">
      <w:pPr>
        <w:pStyle w:val="Bullet1G"/>
      </w:pPr>
      <w:r w:rsidRPr="00397790">
        <w:t xml:space="preserve">free of foreign smell and/or taste except for a </w:t>
      </w:r>
      <w:r>
        <w:t xml:space="preserve">slight salty </w:t>
      </w:r>
      <w:r w:rsidRPr="00397790">
        <w:t xml:space="preserve">taste of sodium chloride </w:t>
      </w:r>
      <w:r>
        <w:t xml:space="preserve">and or calcium chloride </w:t>
      </w:r>
      <w:r w:rsidRPr="00397790">
        <w:t>and a slight smell of preservatives/additives</w:t>
      </w:r>
      <w:r>
        <w:t>, including sulphur dioxide.</w:t>
      </w:r>
    </w:p>
    <w:p w:rsidR="004F20A0" w:rsidRPr="00397790" w:rsidRDefault="004F20A0" w:rsidP="004F20A0">
      <w:pPr>
        <w:pStyle w:val="SingleTxtG"/>
      </w:pPr>
      <w:r w:rsidRPr="00397790">
        <w:t>The condition of the dried apricots must be such as to enable them:</w:t>
      </w:r>
    </w:p>
    <w:p w:rsidR="004F20A0" w:rsidRPr="00397790" w:rsidRDefault="004F20A0" w:rsidP="004F20A0">
      <w:pPr>
        <w:pStyle w:val="Bullet1G"/>
      </w:pPr>
      <w:r w:rsidRPr="00397790">
        <w:t xml:space="preserve">to withstand transportation and handling </w:t>
      </w:r>
    </w:p>
    <w:p w:rsidR="004F20A0" w:rsidRPr="00397790" w:rsidRDefault="004F20A0" w:rsidP="004F20A0">
      <w:pPr>
        <w:pStyle w:val="Bullet1G"/>
      </w:pPr>
      <w:r w:rsidRPr="00397790">
        <w:t>to arrive in satisfactory condition at the place of destination.</w:t>
      </w:r>
    </w:p>
    <w:p w:rsidR="004F20A0" w:rsidRPr="008C7D10" w:rsidRDefault="004F20A0" w:rsidP="00D81204">
      <w:pPr>
        <w:pStyle w:val="H1G"/>
      </w:pPr>
      <w:r w:rsidRPr="008C7D10">
        <w:lastRenderedPageBreak/>
        <w:tab/>
        <w:t>B.</w:t>
      </w:r>
      <w:r w:rsidRPr="008C7D10">
        <w:tab/>
        <w:t>Moisture content</w:t>
      </w:r>
      <w:r w:rsidRPr="001A67C8">
        <w:rPr>
          <w:rStyle w:val="FootnoteReference"/>
        </w:rPr>
        <w:footnoteReference w:id="4"/>
      </w:r>
    </w:p>
    <w:p w:rsidR="004F20A0" w:rsidRDefault="004F20A0" w:rsidP="004F20A0">
      <w:pPr>
        <w:pStyle w:val="SingleTxtG"/>
      </w:pPr>
      <w:del w:id="11" w:author="onu" w:date="2015-06-29T11:24:00Z">
        <w:r w:rsidRPr="00B74804" w:rsidDel="00B64C46">
          <w:delText xml:space="preserve">The </w:delText>
        </w:r>
        <w:r w:rsidDel="00B64C46">
          <w:rPr>
            <w:iCs/>
          </w:rPr>
          <w:delText>d</w:delText>
        </w:r>
        <w:r w:rsidRPr="00B74804" w:rsidDel="00B64C46">
          <w:rPr>
            <w:iCs/>
          </w:rPr>
          <w:delText xml:space="preserve">ried </w:delText>
        </w:r>
        <w:r w:rsidDel="00B64C46">
          <w:rPr>
            <w:iCs/>
          </w:rPr>
          <w:delText>apricots</w:delText>
        </w:r>
        <w:r w:rsidRPr="00B74804" w:rsidDel="00B64C46">
          <w:rPr>
            <w:iCs/>
          </w:rPr>
          <w:delText xml:space="preserve"> </w:delText>
        </w:r>
        <w:r w:rsidRPr="00B74804" w:rsidDel="00B64C46">
          <w:delText>shall have a moisture content</w:delText>
        </w:r>
        <w:r w:rsidDel="00B64C46">
          <w:delText xml:space="preserve"> as follows:</w:delText>
        </w:r>
      </w:del>
    </w:p>
    <w:p w:rsidR="004F20A0" w:rsidRDefault="004F20A0" w:rsidP="004F20A0">
      <w:pPr>
        <w:pStyle w:val="SingleTxtG"/>
      </w:pPr>
      <w:r>
        <w:t xml:space="preserve">The dried apricots shall have </w:t>
      </w:r>
      <w:proofErr w:type="gramStart"/>
      <w:r>
        <w:t>a moisture</w:t>
      </w:r>
      <w:proofErr w:type="gramEnd"/>
      <w:r>
        <w:t xml:space="preserve"> content as follows: (</w:t>
      </w:r>
      <w:r w:rsidR="00B64C46" w:rsidRPr="00B64C46">
        <w:rPr>
          <w:vertAlign w:val="superscript"/>
          <w:rPrChange w:id="12" w:author="onu" w:date="2015-06-29T11:25:00Z">
            <w:rPr/>
          </w:rPrChange>
        </w:rPr>
        <w:t>2</w:t>
      </w:r>
      <w:del w:id="13" w:author="onu" w:date="2015-06-29T11:25:00Z">
        <w:r w:rsidDel="00B64C46">
          <w:delText>*</w:delText>
        </w:r>
      </w:del>
      <w:r>
        <w:t>)</w:t>
      </w:r>
    </w:p>
    <w:p w:rsidR="004F20A0" w:rsidRDefault="004F20A0" w:rsidP="004F20A0">
      <w:pPr>
        <w:pStyle w:val="SingleTxtG"/>
      </w:pPr>
      <w:r>
        <w:t>•</w:t>
      </w:r>
      <w:r>
        <w:tab/>
        <w:t>not exceeding 25.0  per cent for untreated dried apricots</w:t>
      </w:r>
    </w:p>
    <w:p w:rsidR="004F20A0" w:rsidRDefault="004F20A0" w:rsidP="004F20A0">
      <w:pPr>
        <w:pStyle w:val="SingleTxtG"/>
      </w:pPr>
      <w:r>
        <w:t>•</w:t>
      </w:r>
      <w:r>
        <w:tab/>
        <w:t xml:space="preserve">above 25.0 per cent and not exceeding 40.0 per cent for dried apricots treated with preservatives or preserved by other means (e.g. pasteurization) and products between 32.0 and 40.0 per cent should be labelled as </w:t>
      </w:r>
      <w:del w:id="14" w:author="onu" w:date="2015-06-29T11:44:00Z">
        <w:r w:rsidRPr="00CD7B3E" w:rsidDel="00F22D7B">
          <w:rPr>
            <w:b/>
            <w:strike/>
            <w:sz w:val="22"/>
            <w:u w:val="single"/>
            <w:rPrChange w:id="15" w:author="onu" w:date="2015-06-29T11:48:00Z">
              <w:rPr>
                <w:b/>
                <w:strike/>
                <w:u w:val="single"/>
              </w:rPr>
            </w:rPrChange>
          </w:rPr>
          <w:delText>soft</w:delText>
        </w:r>
        <w:r w:rsidRPr="009F2C73" w:rsidDel="00F22D7B">
          <w:rPr>
            <w:b/>
            <w:strike/>
            <w:u w:val="single"/>
          </w:rPr>
          <w:delText xml:space="preserve"> fruit/</w:delText>
        </w:r>
      </w:del>
      <w:r w:rsidRPr="009F2C73">
        <w:rPr>
          <w:b/>
          <w:u w:val="single"/>
        </w:rPr>
        <w:t>high moisture</w:t>
      </w:r>
      <w:ins w:id="16" w:author="onu" w:date="2015-06-29T11:49:00Z">
        <w:r w:rsidR="00CD7B3E">
          <w:rPr>
            <w:b/>
            <w:u w:val="single"/>
          </w:rPr>
          <w:t xml:space="preserve"> or equivalent denomination</w:t>
        </w:r>
      </w:ins>
      <w:r w:rsidRPr="009F2C73">
        <w:rPr>
          <w:b/>
        </w:rPr>
        <w:t>.</w:t>
      </w:r>
    </w:p>
    <w:p w:rsidR="004F20A0" w:rsidRPr="00397790" w:rsidRDefault="004F20A0" w:rsidP="004F20A0">
      <w:pPr>
        <w:pStyle w:val="H1G"/>
        <w:rPr>
          <w:u w:val="single"/>
        </w:rPr>
      </w:pPr>
      <w:r>
        <w:tab/>
        <w:t>C</w:t>
      </w:r>
      <w:r w:rsidRPr="00397790">
        <w:t>.</w:t>
      </w:r>
      <w:r w:rsidRPr="00397790">
        <w:tab/>
        <w:t>Classification</w:t>
      </w:r>
    </w:p>
    <w:p w:rsidR="004F20A0" w:rsidRPr="00397790" w:rsidRDefault="004F20A0" w:rsidP="004F20A0">
      <w:pPr>
        <w:pStyle w:val="SingleTxtG"/>
      </w:pPr>
      <w:r w:rsidRPr="00397790">
        <w:t>In accordance with the defects allowed in section “IV. Provisions concerning tolerances”,</w:t>
      </w:r>
      <w:r>
        <w:t xml:space="preserve"> </w:t>
      </w:r>
      <w:r w:rsidRPr="00397790">
        <w:t>dried apricots are classified into the following classes:</w:t>
      </w:r>
    </w:p>
    <w:p w:rsidR="004F20A0" w:rsidRPr="00397790" w:rsidRDefault="004F20A0" w:rsidP="004F20A0">
      <w:pPr>
        <w:pStyle w:val="SingleTxtG"/>
      </w:pPr>
      <w:r w:rsidRPr="00397790">
        <w:t>“Extra” Class, Class I, Class II</w:t>
      </w:r>
      <w:r>
        <w:t>.</w:t>
      </w:r>
    </w:p>
    <w:p w:rsidR="004F20A0" w:rsidRPr="00397790" w:rsidRDefault="004F20A0" w:rsidP="004F20A0">
      <w:pPr>
        <w:pStyle w:val="SingleTxtG"/>
      </w:pPr>
      <w:r w:rsidRPr="00397790">
        <w:t>The defects allowed must not affect the general appearance of the produce as regards</w:t>
      </w:r>
      <w:r>
        <w:t xml:space="preserve"> </w:t>
      </w:r>
      <w:r w:rsidRPr="00397790">
        <w:t>quality, keeping quality and presentation in the package.</w:t>
      </w:r>
    </w:p>
    <w:p w:rsidR="004F20A0" w:rsidRPr="00397790" w:rsidRDefault="004F20A0" w:rsidP="004F20A0">
      <w:pPr>
        <w:pStyle w:val="HChG"/>
      </w:pPr>
      <w:r>
        <w:rPr>
          <w:bCs/>
        </w:rPr>
        <w:tab/>
      </w:r>
      <w:r w:rsidRPr="00397790">
        <w:rPr>
          <w:bCs/>
        </w:rPr>
        <w:t>III.</w:t>
      </w:r>
      <w:r w:rsidRPr="00397790">
        <w:rPr>
          <w:bCs/>
        </w:rPr>
        <w:tab/>
        <w:t>Provisions concerning sizing</w:t>
      </w:r>
    </w:p>
    <w:p w:rsidR="004F20A0" w:rsidRPr="005870C9" w:rsidRDefault="004F20A0" w:rsidP="00810E7D">
      <w:pPr>
        <w:pStyle w:val="SingleTxtG"/>
      </w:pPr>
      <w:r w:rsidRPr="005870C9">
        <w:t xml:space="preserve">Sizing of dried apricots </w:t>
      </w:r>
      <w:r w:rsidRPr="00397790">
        <w:t xml:space="preserve">is mandatory </w:t>
      </w:r>
      <w:r>
        <w:t xml:space="preserve">for </w:t>
      </w:r>
      <w:r w:rsidRPr="00397790">
        <w:t xml:space="preserve">“Extra” Class and </w:t>
      </w:r>
      <w:r>
        <w:t xml:space="preserve">Class </w:t>
      </w:r>
      <w:r w:rsidRPr="00397790">
        <w:t xml:space="preserve">I. </w:t>
      </w:r>
    </w:p>
    <w:p w:rsidR="004F20A0" w:rsidRDefault="004F20A0" w:rsidP="004F20A0">
      <w:pPr>
        <w:pStyle w:val="SingleTxtG"/>
      </w:pPr>
      <w:r w:rsidRPr="005870C9">
        <w:t>Size is determined by</w:t>
      </w:r>
      <w:r>
        <w:t>:</w:t>
      </w:r>
    </w:p>
    <w:p w:rsidR="004F20A0" w:rsidRDefault="004F20A0" w:rsidP="004F20A0">
      <w:pPr>
        <w:pStyle w:val="SingleTxtG"/>
        <w:numPr>
          <w:ilvl w:val="0"/>
          <w:numId w:val="26"/>
        </w:numPr>
      </w:pPr>
      <w:r w:rsidRPr="00397790">
        <w:t>the number of fruit per kilogramme (1,000g)</w:t>
      </w:r>
      <w:r>
        <w:t xml:space="preserve"> or</w:t>
      </w:r>
    </w:p>
    <w:p w:rsidR="004F20A0" w:rsidRDefault="004F20A0" w:rsidP="004F20A0">
      <w:pPr>
        <w:pStyle w:val="SingleTxtG"/>
        <w:numPr>
          <w:ilvl w:val="0"/>
          <w:numId w:val="26"/>
        </w:numPr>
      </w:pPr>
      <w:r>
        <w:t>diameter (diameter means the shortest measurement across the face of the apricot half when restored to its normal position).</w:t>
      </w:r>
    </w:p>
    <w:p w:rsidR="004F20A0" w:rsidRDefault="004F20A0" w:rsidP="003733B5">
      <w:pPr>
        <w:pStyle w:val="SingleTxtG"/>
      </w:pPr>
      <w:r>
        <w:t xml:space="preserve">Uniformity in size </w:t>
      </w:r>
      <w:r w:rsidR="003733B5">
        <w:t xml:space="preserve">can be </w:t>
      </w:r>
      <w:r>
        <w:t xml:space="preserve">achieved </w:t>
      </w:r>
      <w:r w:rsidRPr="00397790">
        <w:t xml:space="preserve">according to </w:t>
      </w:r>
      <w:r>
        <w:t xml:space="preserve">one of </w:t>
      </w:r>
      <w:r w:rsidRPr="00397790">
        <w:t xml:space="preserve">the following </w:t>
      </w:r>
      <w:r>
        <w:t>options:</w:t>
      </w:r>
    </w:p>
    <w:p w:rsidR="004F20A0" w:rsidRPr="004F20A0" w:rsidRDefault="004F20A0" w:rsidP="002715E3">
      <w:pPr>
        <w:suppressAutoHyphens w:val="0"/>
        <w:spacing w:line="240" w:lineRule="auto"/>
        <w:ind w:left="1519" w:hanging="360"/>
        <w:rPr>
          <w:lang w:val="en-US" w:eastAsia="en-GB"/>
        </w:rPr>
      </w:pPr>
      <w:r w:rsidRPr="004F20A0">
        <w:rPr>
          <w:lang w:val="en-US" w:eastAsia="en-GB"/>
        </w:rPr>
        <w:t xml:space="preserve">A.      By number of fruit per </w:t>
      </w:r>
      <w:proofErr w:type="spellStart"/>
      <w:r w:rsidRPr="004F20A0">
        <w:rPr>
          <w:lang w:val="en-US" w:eastAsia="en-GB"/>
        </w:rPr>
        <w:t>kilogramme</w:t>
      </w:r>
      <w:proofErr w:type="spellEnd"/>
      <w:r w:rsidR="00F77529">
        <w:rPr>
          <w:lang w:val="en-US" w:eastAsia="en-GB"/>
        </w:rPr>
        <w:t>:</w:t>
      </w:r>
    </w:p>
    <w:p w:rsidR="004F20A0" w:rsidRPr="004F20A0" w:rsidRDefault="004F20A0" w:rsidP="004F20A0">
      <w:pPr>
        <w:suppressAutoHyphens w:val="0"/>
        <w:spacing w:line="240" w:lineRule="auto"/>
        <w:ind w:left="1065"/>
        <w:rPr>
          <w:lang w:val="en-US" w:eastAsia="en-GB"/>
        </w:rPr>
      </w:pPr>
      <w:r w:rsidRPr="004F20A0">
        <w:rPr>
          <w:lang w:val="en-US" w:eastAsia="en-GB"/>
        </w:rPr>
        <w:t> </w:t>
      </w:r>
    </w:p>
    <w:tbl>
      <w:tblPr>
        <w:tblW w:w="8505" w:type="dxa"/>
        <w:tblInd w:w="1134" w:type="dxa"/>
        <w:tblCellMar>
          <w:left w:w="0" w:type="dxa"/>
          <w:right w:w="0" w:type="dxa"/>
        </w:tblCellMar>
        <w:tblLook w:val="04A0" w:firstRow="1" w:lastRow="0" w:firstColumn="1" w:lastColumn="0" w:noHBand="0" w:noVBand="1"/>
      </w:tblPr>
      <w:tblGrid>
        <w:gridCol w:w="1446"/>
        <w:gridCol w:w="2353"/>
        <w:gridCol w:w="2353"/>
        <w:gridCol w:w="2353"/>
      </w:tblGrid>
      <w:tr w:rsidR="004F20A0" w:rsidRPr="004F20A0" w:rsidTr="0056638F">
        <w:trPr>
          <w:trHeight w:val="583"/>
          <w:tblHeader/>
        </w:trPr>
        <w:tc>
          <w:tcPr>
            <w:tcW w:w="1355" w:type="dxa"/>
            <w:tcBorders>
              <w:top w:val="single" w:sz="8" w:space="0" w:color="auto"/>
              <w:left w:val="nil"/>
              <w:bottom w:val="single" w:sz="12" w:space="0" w:color="auto"/>
              <w:right w:val="nil"/>
            </w:tcBorders>
            <w:vAlign w:val="bottom"/>
          </w:tcPr>
          <w:p w:rsidR="004F20A0" w:rsidRPr="0056638F" w:rsidRDefault="004F20A0" w:rsidP="00FB60C7">
            <w:pPr>
              <w:suppressAutoHyphens w:val="0"/>
              <w:spacing w:line="276" w:lineRule="auto"/>
              <w:jc w:val="both"/>
              <w:rPr>
                <w:i/>
                <w:sz w:val="18"/>
                <w:szCs w:val="18"/>
                <w:lang w:eastAsia="en-GB"/>
              </w:rPr>
            </w:pPr>
            <w:r w:rsidRPr="0056638F">
              <w:rPr>
                <w:i/>
                <w:sz w:val="18"/>
                <w:szCs w:val="18"/>
                <w:lang w:eastAsia="en-GB"/>
              </w:rPr>
              <w:t>Size Code</w:t>
            </w:r>
          </w:p>
        </w:tc>
        <w:tc>
          <w:tcPr>
            <w:tcW w:w="2204" w:type="dxa"/>
            <w:tcBorders>
              <w:top w:val="single" w:sz="8" w:space="0" w:color="auto"/>
              <w:left w:val="nil"/>
              <w:bottom w:val="single" w:sz="12" w:space="0" w:color="auto"/>
              <w:right w:val="nil"/>
            </w:tcBorders>
            <w:vAlign w:val="bottom"/>
          </w:tcPr>
          <w:p w:rsidR="004F20A0" w:rsidRPr="0056638F" w:rsidRDefault="004F20A0" w:rsidP="0056638F">
            <w:pPr>
              <w:suppressAutoHyphens w:val="0"/>
              <w:spacing w:line="276" w:lineRule="auto"/>
              <w:jc w:val="right"/>
              <w:rPr>
                <w:i/>
                <w:sz w:val="18"/>
                <w:szCs w:val="18"/>
                <w:lang w:eastAsia="en-GB"/>
              </w:rPr>
            </w:pPr>
            <w:r w:rsidRPr="0056638F">
              <w:rPr>
                <w:i/>
                <w:sz w:val="18"/>
                <w:szCs w:val="18"/>
                <w:lang w:eastAsia="en-GB"/>
              </w:rPr>
              <w:t>Number of whole,</w:t>
            </w:r>
            <w:r w:rsidR="0056638F" w:rsidRPr="0056638F">
              <w:rPr>
                <w:i/>
                <w:sz w:val="18"/>
                <w:szCs w:val="18"/>
                <w:lang w:eastAsia="en-GB"/>
              </w:rPr>
              <w:t xml:space="preserve"> </w:t>
            </w:r>
            <w:proofErr w:type="spellStart"/>
            <w:r w:rsidRPr="0056638F">
              <w:rPr>
                <w:i/>
                <w:sz w:val="18"/>
                <w:szCs w:val="18"/>
                <w:lang w:eastAsia="en-GB"/>
              </w:rPr>
              <w:t>unpitted</w:t>
            </w:r>
            <w:proofErr w:type="spellEnd"/>
            <w:r w:rsidRPr="0056638F">
              <w:rPr>
                <w:i/>
                <w:sz w:val="18"/>
                <w:szCs w:val="18"/>
                <w:lang w:eastAsia="en-GB"/>
              </w:rPr>
              <w:t xml:space="preserve"> fruit per kilogramme </w:t>
            </w:r>
          </w:p>
        </w:tc>
        <w:tc>
          <w:tcPr>
            <w:tcW w:w="2204" w:type="dxa"/>
            <w:tcBorders>
              <w:top w:val="single" w:sz="8" w:space="0" w:color="auto"/>
              <w:left w:val="nil"/>
              <w:bottom w:val="single" w:sz="12" w:space="0" w:color="auto"/>
              <w:right w:val="nil"/>
            </w:tcBorders>
            <w:vAlign w:val="bottom"/>
          </w:tcPr>
          <w:p w:rsidR="004F20A0" w:rsidRPr="0056638F" w:rsidRDefault="004F20A0" w:rsidP="0056638F">
            <w:pPr>
              <w:suppressAutoHyphens w:val="0"/>
              <w:spacing w:line="276" w:lineRule="auto"/>
              <w:jc w:val="right"/>
              <w:rPr>
                <w:i/>
                <w:sz w:val="18"/>
                <w:szCs w:val="18"/>
                <w:lang w:eastAsia="en-GB"/>
              </w:rPr>
            </w:pPr>
            <w:r w:rsidRPr="0056638F">
              <w:rPr>
                <w:i/>
                <w:sz w:val="18"/>
                <w:szCs w:val="18"/>
                <w:lang w:eastAsia="en-GB"/>
              </w:rPr>
              <w:t>Number of whole,</w:t>
            </w:r>
            <w:r w:rsidR="0056638F" w:rsidRPr="0056638F">
              <w:rPr>
                <w:i/>
                <w:sz w:val="18"/>
                <w:szCs w:val="18"/>
                <w:lang w:eastAsia="en-GB"/>
              </w:rPr>
              <w:t xml:space="preserve"> </w:t>
            </w:r>
            <w:r w:rsidRPr="0056638F">
              <w:rPr>
                <w:i/>
                <w:sz w:val="18"/>
                <w:szCs w:val="18"/>
                <w:lang w:eastAsia="en-GB"/>
              </w:rPr>
              <w:t xml:space="preserve"> pitted fruit per kilogramme </w:t>
            </w:r>
          </w:p>
        </w:tc>
        <w:tc>
          <w:tcPr>
            <w:tcW w:w="2204" w:type="dxa"/>
            <w:tcBorders>
              <w:top w:val="single" w:sz="8" w:space="0" w:color="auto"/>
              <w:left w:val="nil"/>
              <w:bottom w:val="single" w:sz="12" w:space="0" w:color="auto"/>
              <w:right w:val="nil"/>
            </w:tcBorders>
            <w:vAlign w:val="bottom"/>
          </w:tcPr>
          <w:p w:rsidR="004F20A0" w:rsidRPr="0056638F" w:rsidRDefault="004F20A0" w:rsidP="0056638F">
            <w:pPr>
              <w:suppressAutoHyphens w:val="0"/>
              <w:spacing w:line="276" w:lineRule="auto"/>
              <w:jc w:val="right"/>
              <w:rPr>
                <w:i/>
                <w:sz w:val="18"/>
                <w:szCs w:val="18"/>
                <w:lang w:eastAsia="en-GB"/>
              </w:rPr>
            </w:pPr>
            <w:r w:rsidRPr="0056638F">
              <w:rPr>
                <w:i/>
                <w:sz w:val="18"/>
                <w:szCs w:val="18"/>
                <w:lang w:eastAsia="en-GB"/>
              </w:rPr>
              <w:t xml:space="preserve">Number of </w:t>
            </w:r>
            <w:r w:rsidR="0056638F" w:rsidRPr="0056638F">
              <w:rPr>
                <w:i/>
                <w:sz w:val="18"/>
                <w:szCs w:val="18"/>
                <w:lang w:eastAsia="en-GB"/>
              </w:rPr>
              <w:t xml:space="preserve"> </w:t>
            </w:r>
            <w:r w:rsidRPr="0056638F">
              <w:rPr>
                <w:i/>
                <w:sz w:val="18"/>
                <w:szCs w:val="18"/>
                <w:lang w:eastAsia="en-GB"/>
              </w:rPr>
              <w:t>fruit halves per</w:t>
            </w:r>
            <w:r w:rsidR="0056638F">
              <w:rPr>
                <w:i/>
                <w:sz w:val="18"/>
                <w:szCs w:val="18"/>
                <w:lang w:eastAsia="en-GB"/>
              </w:rPr>
              <w:t> </w:t>
            </w:r>
            <w:r w:rsidRPr="0056638F">
              <w:rPr>
                <w:i/>
                <w:sz w:val="18"/>
                <w:szCs w:val="18"/>
                <w:lang w:eastAsia="en-GB"/>
              </w:rPr>
              <w:t>kilogramme</w:t>
            </w:r>
          </w:p>
        </w:tc>
      </w:tr>
      <w:tr w:rsidR="0056638F" w:rsidRPr="004F20A0" w:rsidTr="0056638F">
        <w:trPr>
          <w:trHeight w:val="329"/>
        </w:trPr>
        <w:tc>
          <w:tcPr>
            <w:tcW w:w="1355" w:type="dxa"/>
            <w:tcBorders>
              <w:top w:val="nil"/>
              <w:left w:val="nil"/>
              <w:bottom w:val="nil"/>
              <w:right w:val="nil"/>
            </w:tcBorders>
            <w:vAlign w:val="bottom"/>
          </w:tcPr>
          <w:p w:rsidR="0056638F" w:rsidRPr="004F20A0" w:rsidRDefault="0056638F" w:rsidP="0056638F">
            <w:pPr>
              <w:suppressAutoHyphens w:val="0"/>
              <w:spacing w:line="276" w:lineRule="auto"/>
              <w:jc w:val="both"/>
              <w:rPr>
                <w:lang w:eastAsia="en-GB"/>
              </w:rPr>
            </w:pPr>
            <w:r w:rsidRPr="004F20A0">
              <w:rPr>
                <w:lang w:eastAsia="en-GB"/>
              </w:rPr>
              <w:t>0</w:t>
            </w:r>
          </w:p>
        </w:tc>
        <w:tc>
          <w:tcPr>
            <w:tcW w:w="2204" w:type="dxa"/>
            <w:tcBorders>
              <w:top w:val="nil"/>
              <w:left w:val="nil"/>
              <w:bottom w:val="nil"/>
              <w:right w:val="nil"/>
            </w:tcBorders>
          </w:tcPr>
          <w:p w:rsidR="0056638F" w:rsidRPr="004F20A0" w:rsidRDefault="0056638F" w:rsidP="0056638F">
            <w:pPr>
              <w:suppressAutoHyphens w:val="0"/>
              <w:spacing w:line="276" w:lineRule="auto"/>
              <w:jc w:val="right"/>
              <w:rPr>
                <w:lang w:eastAsia="en-GB"/>
              </w:rPr>
            </w:pPr>
            <w:r w:rsidRPr="004F20A0">
              <w:rPr>
                <w:lang w:eastAsia="en-GB"/>
              </w:rPr>
              <w:t>Less than 60</w:t>
            </w:r>
          </w:p>
        </w:tc>
        <w:tc>
          <w:tcPr>
            <w:tcW w:w="2204" w:type="dxa"/>
            <w:tcBorders>
              <w:top w:val="nil"/>
              <w:left w:val="nil"/>
              <w:bottom w:val="nil"/>
              <w:right w:val="nil"/>
            </w:tcBorders>
          </w:tcPr>
          <w:p w:rsidR="0056638F" w:rsidRPr="004F20A0" w:rsidRDefault="0056638F" w:rsidP="0056638F">
            <w:pPr>
              <w:suppressAutoHyphens w:val="0"/>
              <w:spacing w:line="276" w:lineRule="auto"/>
              <w:jc w:val="right"/>
              <w:rPr>
                <w:lang w:eastAsia="en-GB"/>
              </w:rPr>
            </w:pPr>
            <w:r w:rsidRPr="004F20A0">
              <w:rPr>
                <w:lang w:eastAsia="en-GB"/>
              </w:rPr>
              <w:t>Less than 80</w:t>
            </w:r>
          </w:p>
        </w:tc>
        <w:tc>
          <w:tcPr>
            <w:tcW w:w="2204" w:type="dxa"/>
            <w:tcBorders>
              <w:top w:val="nil"/>
              <w:left w:val="nil"/>
              <w:bottom w:val="nil"/>
              <w:right w:val="nil"/>
            </w:tcBorders>
          </w:tcPr>
          <w:p w:rsidR="0056638F" w:rsidRPr="004F20A0" w:rsidRDefault="0056638F" w:rsidP="0056638F">
            <w:pPr>
              <w:suppressAutoHyphens w:val="0"/>
              <w:spacing w:line="276" w:lineRule="auto"/>
              <w:jc w:val="right"/>
              <w:rPr>
                <w:lang w:eastAsia="en-GB"/>
              </w:rPr>
            </w:pPr>
            <w:r w:rsidRPr="004F20A0">
              <w:rPr>
                <w:lang w:eastAsia="en-GB"/>
              </w:rPr>
              <w:t>Less than 160</w:t>
            </w:r>
          </w:p>
        </w:tc>
      </w:tr>
      <w:tr w:rsidR="004F20A0" w:rsidRPr="004F20A0" w:rsidTr="0056638F">
        <w:trPr>
          <w:trHeight w:val="329"/>
        </w:trPr>
        <w:tc>
          <w:tcPr>
            <w:tcW w:w="1355" w:type="dxa"/>
            <w:tcBorders>
              <w:top w:val="nil"/>
              <w:left w:val="nil"/>
              <w:bottom w:val="nil"/>
              <w:right w:val="nil"/>
            </w:tcBorders>
            <w:vAlign w:val="bottom"/>
          </w:tcPr>
          <w:p w:rsidR="004F20A0" w:rsidRPr="004F20A0" w:rsidRDefault="004F20A0" w:rsidP="00FB60C7">
            <w:pPr>
              <w:suppressAutoHyphens w:val="0"/>
              <w:spacing w:line="276" w:lineRule="auto"/>
              <w:jc w:val="both"/>
              <w:rPr>
                <w:lang w:eastAsia="en-GB"/>
              </w:rPr>
            </w:pPr>
            <w:r w:rsidRPr="004F20A0">
              <w:rPr>
                <w:lang w:eastAsia="en-GB"/>
              </w:rPr>
              <w:t>1</w:t>
            </w:r>
          </w:p>
        </w:tc>
        <w:tc>
          <w:tcPr>
            <w:tcW w:w="2204" w:type="dxa"/>
            <w:tcBorders>
              <w:top w:val="nil"/>
              <w:left w:val="nil"/>
              <w:bottom w:val="nil"/>
              <w:right w:val="nil"/>
            </w:tcBorders>
          </w:tcPr>
          <w:p w:rsidR="004F20A0" w:rsidRPr="004F20A0" w:rsidRDefault="007B3775" w:rsidP="0056638F">
            <w:pPr>
              <w:suppressAutoHyphens w:val="0"/>
              <w:spacing w:line="276" w:lineRule="auto"/>
              <w:jc w:val="right"/>
              <w:rPr>
                <w:lang w:eastAsia="en-GB"/>
              </w:rPr>
            </w:pPr>
            <w:r>
              <w:rPr>
                <w:lang w:eastAsia="en-GB"/>
              </w:rPr>
              <w:t>6</w:t>
            </w:r>
            <w:r w:rsidR="004F20A0" w:rsidRPr="004F20A0">
              <w:rPr>
                <w:lang w:eastAsia="en-GB"/>
              </w:rPr>
              <w:t>1-80</w:t>
            </w:r>
          </w:p>
        </w:tc>
        <w:tc>
          <w:tcPr>
            <w:tcW w:w="2204" w:type="dxa"/>
            <w:tcBorders>
              <w:top w:val="nil"/>
              <w:left w:val="nil"/>
              <w:bottom w:val="nil"/>
              <w:right w:val="nil"/>
            </w:tcBorders>
          </w:tcPr>
          <w:p w:rsidR="004F20A0" w:rsidRPr="004F20A0" w:rsidRDefault="004F20A0" w:rsidP="0056638F">
            <w:pPr>
              <w:suppressAutoHyphens w:val="0"/>
              <w:spacing w:line="276" w:lineRule="auto"/>
              <w:jc w:val="right"/>
              <w:rPr>
                <w:lang w:eastAsia="en-GB"/>
              </w:rPr>
            </w:pPr>
            <w:r w:rsidRPr="004F20A0">
              <w:rPr>
                <w:lang w:eastAsia="en-GB"/>
              </w:rPr>
              <w:t>81-100</w:t>
            </w:r>
          </w:p>
        </w:tc>
        <w:tc>
          <w:tcPr>
            <w:tcW w:w="2204" w:type="dxa"/>
            <w:tcBorders>
              <w:top w:val="nil"/>
              <w:left w:val="nil"/>
              <w:bottom w:val="nil"/>
              <w:right w:val="nil"/>
            </w:tcBorders>
          </w:tcPr>
          <w:p w:rsidR="004F20A0" w:rsidRPr="004F20A0" w:rsidRDefault="004F20A0" w:rsidP="0056638F">
            <w:pPr>
              <w:suppressAutoHyphens w:val="0"/>
              <w:spacing w:line="276" w:lineRule="auto"/>
              <w:jc w:val="right"/>
              <w:rPr>
                <w:lang w:eastAsia="en-GB"/>
              </w:rPr>
            </w:pPr>
            <w:r w:rsidRPr="004F20A0">
              <w:rPr>
                <w:lang w:eastAsia="en-GB"/>
              </w:rPr>
              <w:t>161-200</w:t>
            </w:r>
          </w:p>
        </w:tc>
      </w:tr>
      <w:tr w:rsidR="004F20A0" w:rsidRPr="004F20A0" w:rsidTr="0056638F">
        <w:trPr>
          <w:trHeight w:val="338"/>
        </w:trPr>
        <w:tc>
          <w:tcPr>
            <w:tcW w:w="1355" w:type="dxa"/>
            <w:vAlign w:val="bottom"/>
          </w:tcPr>
          <w:p w:rsidR="004F20A0" w:rsidRPr="004F20A0" w:rsidRDefault="004F20A0" w:rsidP="00FB60C7">
            <w:pPr>
              <w:suppressAutoHyphens w:val="0"/>
              <w:spacing w:line="276" w:lineRule="auto"/>
              <w:jc w:val="both"/>
              <w:rPr>
                <w:lang w:eastAsia="en-GB"/>
              </w:rPr>
            </w:pPr>
            <w:r w:rsidRPr="004F20A0">
              <w:rPr>
                <w:lang w:eastAsia="en-GB"/>
              </w:rPr>
              <w:t>2</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81 – 100</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 xml:space="preserve">101 – 120    </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201 – 240</w:t>
            </w:r>
          </w:p>
        </w:tc>
      </w:tr>
      <w:tr w:rsidR="004F20A0" w:rsidRPr="004F20A0" w:rsidTr="0056638F">
        <w:trPr>
          <w:trHeight w:val="329"/>
        </w:trPr>
        <w:tc>
          <w:tcPr>
            <w:tcW w:w="1355" w:type="dxa"/>
            <w:vAlign w:val="bottom"/>
          </w:tcPr>
          <w:p w:rsidR="004F20A0" w:rsidRPr="004F20A0" w:rsidRDefault="004F20A0" w:rsidP="00FB60C7">
            <w:pPr>
              <w:suppressAutoHyphens w:val="0"/>
              <w:spacing w:line="276" w:lineRule="auto"/>
              <w:jc w:val="both"/>
              <w:rPr>
                <w:lang w:eastAsia="en-GB"/>
              </w:rPr>
            </w:pPr>
            <w:r w:rsidRPr="004F20A0">
              <w:rPr>
                <w:lang w:eastAsia="en-GB"/>
              </w:rPr>
              <w:t>3</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101 – 120</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121 – 140</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241 – 280</w:t>
            </w:r>
          </w:p>
        </w:tc>
      </w:tr>
      <w:tr w:rsidR="004F20A0" w:rsidRPr="004F20A0" w:rsidTr="0056638F">
        <w:trPr>
          <w:trHeight w:val="338"/>
        </w:trPr>
        <w:tc>
          <w:tcPr>
            <w:tcW w:w="1355" w:type="dxa"/>
            <w:vAlign w:val="bottom"/>
          </w:tcPr>
          <w:p w:rsidR="004F20A0" w:rsidRPr="004F20A0" w:rsidRDefault="004F20A0" w:rsidP="00FB60C7">
            <w:pPr>
              <w:suppressAutoHyphens w:val="0"/>
              <w:spacing w:line="276" w:lineRule="auto"/>
              <w:jc w:val="both"/>
              <w:rPr>
                <w:lang w:eastAsia="en-GB"/>
              </w:rPr>
            </w:pPr>
            <w:r w:rsidRPr="004F20A0">
              <w:rPr>
                <w:lang w:eastAsia="en-GB"/>
              </w:rPr>
              <w:t>4</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121 – 140</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141 – 160</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281 – 320</w:t>
            </w:r>
          </w:p>
        </w:tc>
      </w:tr>
      <w:tr w:rsidR="004F20A0" w:rsidRPr="004F20A0" w:rsidTr="0056638F">
        <w:trPr>
          <w:trHeight w:val="338"/>
        </w:trPr>
        <w:tc>
          <w:tcPr>
            <w:tcW w:w="1355" w:type="dxa"/>
            <w:vAlign w:val="bottom"/>
          </w:tcPr>
          <w:p w:rsidR="004F20A0" w:rsidRPr="004F20A0" w:rsidRDefault="004F20A0" w:rsidP="00FB60C7">
            <w:pPr>
              <w:suppressAutoHyphens w:val="0"/>
              <w:spacing w:line="276" w:lineRule="auto"/>
              <w:jc w:val="both"/>
              <w:rPr>
                <w:lang w:eastAsia="en-GB"/>
              </w:rPr>
            </w:pPr>
            <w:r w:rsidRPr="004F20A0">
              <w:rPr>
                <w:lang w:eastAsia="en-GB"/>
              </w:rPr>
              <w:t>5</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141 – 160</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161 – 180</w:t>
            </w:r>
          </w:p>
        </w:tc>
        <w:tc>
          <w:tcPr>
            <w:tcW w:w="2204" w:type="dxa"/>
          </w:tcPr>
          <w:p w:rsidR="004F20A0" w:rsidRPr="004F20A0" w:rsidRDefault="004F20A0" w:rsidP="0056638F">
            <w:pPr>
              <w:suppressAutoHyphens w:val="0"/>
              <w:spacing w:line="276" w:lineRule="auto"/>
              <w:jc w:val="right"/>
              <w:rPr>
                <w:lang w:eastAsia="en-GB"/>
              </w:rPr>
            </w:pPr>
            <w:r w:rsidRPr="004F20A0">
              <w:rPr>
                <w:lang w:eastAsia="en-GB"/>
              </w:rPr>
              <w:t>321 – 360</w:t>
            </w:r>
          </w:p>
        </w:tc>
      </w:tr>
      <w:tr w:rsidR="004F20A0" w:rsidRPr="004F20A0" w:rsidTr="0056638F">
        <w:trPr>
          <w:trHeight w:val="161"/>
        </w:trPr>
        <w:tc>
          <w:tcPr>
            <w:tcW w:w="1355" w:type="dxa"/>
            <w:vAlign w:val="bottom"/>
          </w:tcPr>
          <w:p w:rsidR="004F20A0" w:rsidRPr="004F20A0" w:rsidRDefault="004F20A0" w:rsidP="00FB60C7">
            <w:pPr>
              <w:suppressAutoHyphens w:val="0"/>
              <w:spacing w:line="161" w:lineRule="atLeast"/>
              <w:jc w:val="both"/>
              <w:rPr>
                <w:lang w:eastAsia="en-GB"/>
              </w:rPr>
            </w:pPr>
            <w:r w:rsidRPr="004F20A0">
              <w:rPr>
                <w:lang w:eastAsia="en-GB"/>
              </w:rPr>
              <w:t>6</w:t>
            </w:r>
          </w:p>
        </w:tc>
        <w:tc>
          <w:tcPr>
            <w:tcW w:w="2204" w:type="dxa"/>
          </w:tcPr>
          <w:p w:rsidR="004F20A0" w:rsidRPr="004F20A0" w:rsidRDefault="004F20A0" w:rsidP="0056638F">
            <w:pPr>
              <w:suppressAutoHyphens w:val="0"/>
              <w:spacing w:line="161" w:lineRule="atLeast"/>
              <w:jc w:val="right"/>
              <w:rPr>
                <w:lang w:eastAsia="en-GB"/>
              </w:rPr>
            </w:pPr>
            <w:r w:rsidRPr="004F20A0">
              <w:rPr>
                <w:lang w:eastAsia="en-GB"/>
              </w:rPr>
              <w:t>161 – 180</w:t>
            </w:r>
          </w:p>
        </w:tc>
        <w:tc>
          <w:tcPr>
            <w:tcW w:w="2204" w:type="dxa"/>
          </w:tcPr>
          <w:p w:rsidR="004F20A0" w:rsidRPr="004F20A0" w:rsidRDefault="004F20A0" w:rsidP="0056638F">
            <w:pPr>
              <w:suppressAutoHyphens w:val="0"/>
              <w:spacing w:line="161" w:lineRule="atLeast"/>
              <w:jc w:val="right"/>
              <w:rPr>
                <w:lang w:eastAsia="en-GB"/>
              </w:rPr>
            </w:pPr>
            <w:r w:rsidRPr="004F20A0">
              <w:rPr>
                <w:lang w:eastAsia="en-GB"/>
              </w:rPr>
              <w:t>181 – 200</w:t>
            </w:r>
          </w:p>
        </w:tc>
        <w:tc>
          <w:tcPr>
            <w:tcW w:w="2204" w:type="dxa"/>
          </w:tcPr>
          <w:p w:rsidR="004F20A0" w:rsidRPr="004F20A0" w:rsidRDefault="004F20A0" w:rsidP="0056638F">
            <w:pPr>
              <w:suppressAutoHyphens w:val="0"/>
              <w:spacing w:line="161" w:lineRule="atLeast"/>
              <w:jc w:val="right"/>
              <w:rPr>
                <w:lang w:eastAsia="en-GB"/>
              </w:rPr>
            </w:pPr>
            <w:r w:rsidRPr="004F20A0">
              <w:rPr>
                <w:lang w:eastAsia="en-GB"/>
              </w:rPr>
              <w:t>361 – 400</w:t>
            </w:r>
          </w:p>
        </w:tc>
      </w:tr>
      <w:tr w:rsidR="004F20A0" w:rsidRPr="004F20A0" w:rsidTr="0056638F">
        <w:trPr>
          <w:trHeight w:val="161"/>
        </w:trPr>
        <w:tc>
          <w:tcPr>
            <w:tcW w:w="1355" w:type="dxa"/>
            <w:vAlign w:val="bottom"/>
          </w:tcPr>
          <w:p w:rsidR="004F20A0" w:rsidRPr="004F20A0" w:rsidRDefault="004F20A0" w:rsidP="00FB60C7">
            <w:pPr>
              <w:suppressAutoHyphens w:val="0"/>
              <w:spacing w:line="161" w:lineRule="atLeast"/>
              <w:jc w:val="both"/>
              <w:rPr>
                <w:lang w:eastAsia="en-GB"/>
              </w:rPr>
            </w:pPr>
            <w:r w:rsidRPr="004F20A0">
              <w:rPr>
                <w:lang w:eastAsia="en-GB"/>
              </w:rPr>
              <w:t>7</w:t>
            </w:r>
          </w:p>
        </w:tc>
        <w:tc>
          <w:tcPr>
            <w:tcW w:w="2204" w:type="dxa"/>
          </w:tcPr>
          <w:p w:rsidR="004F20A0" w:rsidRPr="004F20A0" w:rsidRDefault="004F20A0" w:rsidP="0056638F">
            <w:pPr>
              <w:suppressAutoHyphens w:val="0"/>
              <w:spacing w:line="161" w:lineRule="atLeast"/>
              <w:jc w:val="right"/>
              <w:rPr>
                <w:lang w:eastAsia="en-GB"/>
              </w:rPr>
            </w:pPr>
            <w:r w:rsidRPr="004F20A0">
              <w:rPr>
                <w:lang w:eastAsia="en-GB"/>
              </w:rPr>
              <w:t>181 – 200</w:t>
            </w:r>
          </w:p>
        </w:tc>
        <w:tc>
          <w:tcPr>
            <w:tcW w:w="2204" w:type="dxa"/>
          </w:tcPr>
          <w:p w:rsidR="004F20A0" w:rsidRPr="004F20A0" w:rsidRDefault="004F20A0" w:rsidP="0056638F">
            <w:pPr>
              <w:suppressAutoHyphens w:val="0"/>
              <w:spacing w:line="161" w:lineRule="atLeast"/>
              <w:jc w:val="right"/>
              <w:rPr>
                <w:lang w:eastAsia="en-GB"/>
              </w:rPr>
            </w:pPr>
            <w:r w:rsidRPr="004F20A0">
              <w:rPr>
                <w:lang w:eastAsia="en-GB"/>
              </w:rPr>
              <w:t>201 – 220</w:t>
            </w:r>
          </w:p>
        </w:tc>
        <w:tc>
          <w:tcPr>
            <w:tcW w:w="2204" w:type="dxa"/>
          </w:tcPr>
          <w:p w:rsidR="004F20A0" w:rsidRPr="004F20A0" w:rsidRDefault="004F20A0" w:rsidP="0056638F">
            <w:pPr>
              <w:suppressAutoHyphens w:val="0"/>
              <w:spacing w:line="161" w:lineRule="atLeast"/>
              <w:jc w:val="right"/>
              <w:rPr>
                <w:lang w:eastAsia="en-GB"/>
              </w:rPr>
            </w:pPr>
            <w:r w:rsidRPr="004F20A0">
              <w:rPr>
                <w:lang w:eastAsia="en-GB"/>
              </w:rPr>
              <w:t>401 – 440</w:t>
            </w:r>
          </w:p>
        </w:tc>
      </w:tr>
      <w:tr w:rsidR="004F20A0" w:rsidRPr="004F20A0" w:rsidTr="0056638F">
        <w:trPr>
          <w:trHeight w:val="161"/>
        </w:trPr>
        <w:tc>
          <w:tcPr>
            <w:tcW w:w="1355" w:type="dxa"/>
            <w:tcBorders>
              <w:top w:val="nil"/>
              <w:left w:val="nil"/>
              <w:bottom w:val="single" w:sz="12" w:space="0" w:color="auto"/>
              <w:right w:val="nil"/>
            </w:tcBorders>
            <w:vAlign w:val="bottom"/>
          </w:tcPr>
          <w:p w:rsidR="004F20A0" w:rsidRPr="004F20A0" w:rsidRDefault="004F20A0" w:rsidP="00FB60C7">
            <w:pPr>
              <w:suppressAutoHyphens w:val="0"/>
              <w:spacing w:line="161" w:lineRule="atLeast"/>
              <w:jc w:val="both"/>
              <w:rPr>
                <w:lang w:eastAsia="en-GB"/>
              </w:rPr>
            </w:pPr>
            <w:r w:rsidRPr="004F20A0">
              <w:rPr>
                <w:lang w:eastAsia="en-GB"/>
              </w:rPr>
              <w:lastRenderedPageBreak/>
              <w:t>8</w:t>
            </w:r>
          </w:p>
        </w:tc>
        <w:tc>
          <w:tcPr>
            <w:tcW w:w="2204" w:type="dxa"/>
            <w:tcBorders>
              <w:top w:val="nil"/>
              <w:left w:val="nil"/>
              <w:bottom w:val="single" w:sz="12" w:space="0" w:color="auto"/>
              <w:right w:val="nil"/>
            </w:tcBorders>
          </w:tcPr>
          <w:p w:rsidR="004F20A0" w:rsidRPr="004F20A0" w:rsidRDefault="004F20A0" w:rsidP="0056638F">
            <w:pPr>
              <w:suppressAutoHyphens w:val="0"/>
              <w:spacing w:line="161" w:lineRule="atLeast"/>
              <w:jc w:val="right"/>
              <w:rPr>
                <w:lang w:eastAsia="en-GB"/>
              </w:rPr>
            </w:pPr>
            <w:r w:rsidRPr="004F20A0">
              <w:rPr>
                <w:lang w:eastAsia="en-GB"/>
              </w:rPr>
              <w:t>201 and over</w:t>
            </w:r>
          </w:p>
        </w:tc>
        <w:tc>
          <w:tcPr>
            <w:tcW w:w="2204" w:type="dxa"/>
            <w:tcBorders>
              <w:top w:val="nil"/>
              <w:left w:val="nil"/>
              <w:bottom w:val="single" w:sz="12" w:space="0" w:color="auto"/>
              <w:right w:val="nil"/>
            </w:tcBorders>
          </w:tcPr>
          <w:p w:rsidR="004F20A0" w:rsidRPr="004F20A0" w:rsidRDefault="004F20A0" w:rsidP="0056638F">
            <w:pPr>
              <w:suppressAutoHyphens w:val="0"/>
              <w:spacing w:line="161" w:lineRule="atLeast"/>
              <w:jc w:val="right"/>
              <w:rPr>
                <w:lang w:eastAsia="en-GB"/>
              </w:rPr>
            </w:pPr>
            <w:r w:rsidRPr="004F20A0">
              <w:rPr>
                <w:lang w:eastAsia="en-GB"/>
              </w:rPr>
              <w:t>221 and over</w:t>
            </w:r>
          </w:p>
        </w:tc>
        <w:tc>
          <w:tcPr>
            <w:tcW w:w="2204" w:type="dxa"/>
            <w:tcBorders>
              <w:top w:val="nil"/>
              <w:left w:val="nil"/>
              <w:bottom w:val="single" w:sz="12" w:space="0" w:color="auto"/>
              <w:right w:val="nil"/>
            </w:tcBorders>
          </w:tcPr>
          <w:p w:rsidR="004F20A0" w:rsidRPr="004F20A0" w:rsidRDefault="004F20A0" w:rsidP="0056638F">
            <w:pPr>
              <w:suppressAutoHyphens w:val="0"/>
              <w:spacing w:line="161" w:lineRule="atLeast"/>
              <w:jc w:val="right"/>
              <w:rPr>
                <w:lang w:eastAsia="en-GB"/>
              </w:rPr>
            </w:pPr>
            <w:r w:rsidRPr="004F20A0">
              <w:rPr>
                <w:lang w:eastAsia="en-GB"/>
              </w:rPr>
              <w:t>441 and over</w:t>
            </w:r>
          </w:p>
        </w:tc>
      </w:tr>
    </w:tbl>
    <w:p w:rsidR="004F20A0" w:rsidRDefault="004F20A0" w:rsidP="004F20A0">
      <w:pPr>
        <w:pStyle w:val="SingleTxtG"/>
      </w:pPr>
      <w:r>
        <w:t xml:space="preserve">B. </w:t>
      </w:r>
      <w:r w:rsidR="002715E3">
        <w:t xml:space="preserve"> </w:t>
      </w:r>
      <w:r w:rsidR="002715E3">
        <w:tab/>
      </w:r>
      <w:r>
        <w:t>By diameter</w:t>
      </w:r>
      <w:r w:rsidR="00F77529">
        <w:t>:</w:t>
      </w:r>
    </w:p>
    <w:tbl>
      <w:tblPr>
        <w:tblW w:w="7373" w:type="dxa"/>
        <w:tblInd w:w="1139" w:type="dxa"/>
        <w:tblBorders>
          <w:top w:val="single" w:sz="4" w:space="0" w:color="auto"/>
          <w:bottom w:val="single" w:sz="12" w:space="0" w:color="auto"/>
        </w:tblBorders>
        <w:tblCellMar>
          <w:left w:w="0" w:type="dxa"/>
          <w:right w:w="0" w:type="dxa"/>
        </w:tblCellMar>
        <w:tblLook w:val="01E0" w:firstRow="1" w:lastRow="1" w:firstColumn="1" w:lastColumn="1" w:noHBand="0" w:noVBand="0"/>
      </w:tblPr>
      <w:tblGrid>
        <w:gridCol w:w="2482"/>
        <w:gridCol w:w="2438"/>
        <w:gridCol w:w="2453"/>
      </w:tblGrid>
      <w:tr w:rsidR="004F20A0" w:rsidTr="00FB60C7">
        <w:trPr>
          <w:trHeight w:val="341"/>
          <w:tblHeader/>
        </w:trPr>
        <w:tc>
          <w:tcPr>
            <w:tcW w:w="2482" w:type="dxa"/>
            <w:tcBorders>
              <w:top w:val="single" w:sz="4" w:space="0" w:color="auto"/>
              <w:bottom w:val="single" w:sz="12" w:space="0" w:color="auto"/>
            </w:tcBorders>
            <w:shd w:val="clear" w:color="auto" w:fill="auto"/>
            <w:vAlign w:val="bottom"/>
          </w:tcPr>
          <w:p w:rsidR="004F20A0" w:rsidRPr="00DB2208" w:rsidRDefault="004F20A0" w:rsidP="00FB60C7">
            <w:pPr>
              <w:pStyle w:val="SingleTxtG"/>
              <w:spacing w:before="80" w:after="80"/>
              <w:ind w:left="0" w:right="0"/>
              <w:rPr>
                <w:i/>
                <w:sz w:val="16"/>
                <w:szCs w:val="16"/>
              </w:rPr>
            </w:pPr>
          </w:p>
        </w:tc>
        <w:tc>
          <w:tcPr>
            <w:tcW w:w="2438" w:type="dxa"/>
            <w:tcBorders>
              <w:top w:val="single" w:sz="4" w:space="0" w:color="auto"/>
              <w:bottom w:val="single" w:sz="12" w:space="0" w:color="auto"/>
            </w:tcBorders>
            <w:shd w:val="clear" w:color="auto" w:fill="auto"/>
            <w:vAlign w:val="bottom"/>
          </w:tcPr>
          <w:p w:rsidR="004F20A0" w:rsidRPr="00DB2208" w:rsidRDefault="004F20A0" w:rsidP="00FB60C7">
            <w:pPr>
              <w:pStyle w:val="SingleTxtG"/>
              <w:spacing w:before="80" w:after="80"/>
              <w:ind w:left="0" w:right="0"/>
              <w:jc w:val="right"/>
              <w:rPr>
                <w:i/>
                <w:sz w:val="16"/>
                <w:szCs w:val="16"/>
              </w:rPr>
            </w:pPr>
            <w:r w:rsidRPr="00DB2208">
              <w:rPr>
                <w:i/>
                <w:sz w:val="16"/>
                <w:szCs w:val="16"/>
              </w:rPr>
              <w:t>Range (mm)</w:t>
            </w:r>
          </w:p>
        </w:tc>
        <w:tc>
          <w:tcPr>
            <w:tcW w:w="2453" w:type="dxa"/>
            <w:tcBorders>
              <w:top w:val="single" w:sz="4" w:space="0" w:color="auto"/>
              <w:bottom w:val="single" w:sz="12" w:space="0" w:color="auto"/>
            </w:tcBorders>
            <w:shd w:val="clear" w:color="auto" w:fill="auto"/>
            <w:vAlign w:val="bottom"/>
          </w:tcPr>
          <w:p w:rsidR="004F20A0" w:rsidRPr="00DB2208" w:rsidRDefault="004F20A0" w:rsidP="00FB60C7">
            <w:pPr>
              <w:pStyle w:val="SingleTxtG"/>
              <w:spacing w:before="80" w:after="80"/>
              <w:ind w:left="0" w:right="0"/>
              <w:jc w:val="right"/>
              <w:rPr>
                <w:i/>
                <w:sz w:val="16"/>
                <w:szCs w:val="16"/>
              </w:rPr>
            </w:pPr>
            <w:r w:rsidRPr="00DB2208">
              <w:rPr>
                <w:i/>
                <w:sz w:val="16"/>
                <w:szCs w:val="16"/>
              </w:rPr>
              <w:t>Range (inches)</w:t>
            </w:r>
          </w:p>
        </w:tc>
      </w:tr>
      <w:tr w:rsidR="004F20A0" w:rsidRPr="009F2C73" w:rsidTr="00FB60C7">
        <w:trPr>
          <w:trHeight w:val="341"/>
        </w:trPr>
        <w:tc>
          <w:tcPr>
            <w:tcW w:w="2482" w:type="dxa"/>
            <w:tcBorders>
              <w:top w:val="single" w:sz="12" w:space="0" w:color="auto"/>
            </w:tcBorders>
            <w:shd w:val="clear" w:color="auto" w:fill="auto"/>
          </w:tcPr>
          <w:p w:rsidR="004F20A0" w:rsidRPr="009F2C73" w:rsidRDefault="004F20A0" w:rsidP="00FB60C7">
            <w:pPr>
              <w:pStyle w:val="SingleTxtG"/>
              <w:spacing w:before="40" w:after="40" w:line="220" w:lineRule="exact"/>
              <w:ind w:left="0" w:right="0"/>
              <w:jc w:val="left"/>
            </w:pPr>
          </w:p>
        </w:tc>
        <w:tc>
          <w:tcPr>
            <w:tcW w:w="2438" w:type="dxa"/>
            <w:tcBorders>
              <w:top w:val="single" w:sz="12" w:space="0" w:color="auto"/>
            </w:tcBorders>
            <w:shd w:val="clear" w:color="auto" w:fill="auto"/>
          </w:tcPr>
          <w:p w:rsidR="004F20A0" w:rsidRPr="009F2C73" w:rsidRDefault="004F20A0" w:rsidP="00FB60C7">
            <w:pPr>
              <w:pStyle w:val="SingleTxtG"/>
              <w:spacing w:before="40" w:after="40" w:line="220" w:lineRule="exact"/>
              <w:ind w:left="0" w:right="0"/>
              <w:jc w:val="right"/>
            </w:pPr>
            <w:r w:rsidRPr="009F2C73">
              <w:t>34 mm and larger</w:t>
            </w:r>
          </w:p>
        </w:tc>
        <w:tc>
          <w:tcPr>
            <w:tcW w:w="2453" w:type="dxa"/>
            <w:tcBorders>
              <w:top w:val="single" w:sz="12" w:space="0" w:color="auto"/>
            </w:tcBorders>
            <w:shd w:val="clear" w:color="auto" w:fill="auto"/>
          </w:tcPr>
          <w:p w:rsidR="004F20A0" w:rsidRPr="009F2C73" w:rsidRDefault="004F20A0" w:rsidP="00FB60C7">
            <w:pPr>
              <w:pStyle w:val="SingleTxtG"/>
              <w:spacing w:before="40" w:after="40" w:line="220" w:lineRule="exact"/>
              <w:ind w:left="0" w:right="0"/>
              <w:jc w:val="right"/>
            </w:pPr>
            <w:r w:rsidRPr="009F2C73">
              <w:t>1 3/8 or larger</w:t>
            </w:r>
          </w:p>
        </w:tc>
      </w:tr>
      <w:tr w:rsidR="004F20A0" w:rsidRPr="009F2C73" w:rsidTr="00FB60C7">
        <w:trPr>
          <w:trHeight w:val="341"/>
        </w:trPr>
        <w:tc>
          <w:tcPr>
            <w:tcW w:w="2482" w:type="dxa"/>
            <w:shd w:val="clear" w:color="auto" w:fill="auto"/>
          </w:tcPr>
          <w:p w:rsidR="004F20A0" w:rsidRPr="009F2C73" w:rsidRDefault="004F20A0" w:rsidP="00FB60C7">
            <w:pPr>
              <w:pStyle w:val="SingleTxtG"/>
              <w:spacing w:before="40" w:after="40" w:line="220" w:lineRule="exact"/>
              <w:ind w:left="0" w:right="0"/>
              <w:jc w:val="left"/>
            </w:pPr>
          </w:p>
        </w:tc>
        <w:tc>
          <w:tcPr>
            <w:tcW w:w="2438" w:type="dxa"/>
            <w:shd w:val="clear" w:color="auto" w:fill="auto"/>
          </w:tcPr>
          <w:p w:rsidR="004F20A0" w:rsidRPr="009F2C73" w:rsidRDefault="004F20A0" w:rsidP="00FB60C7">
            <w:pPr>
              <w:pStyle w:val="SingleTxtG"/>
              <w:spacing w:before="40" w:after="40" w:line="220" w:lineRule="exact"/>
              <w:ind w:left="0" w:right="0"/>
              <w:jc w:val="right"/>
            </w:pPr>
            <w:r w:rsidRPr="009F2C73">
              <w:t>31-34 mm</w:t>
            </w:r>
          </w:p>
        </w:tc>
        <w:tc>
          <w:tcPr>
            <w:tcW w:w="2453" w:type="dxa"/>
            <w:shd w:val="clear" w:color="auto" w:fill="auto"/>
          </w:tcPr>
          <w:p w:rsidR="004F20A0" w:rsidRPr="009F2C73" w:rsidRDefault="004F20A0" w:rsidP="00FB60C7">
            <w:pPr>
              <w:pStyle w:val="SingleTxtG"/>
              <w:spacing w:before="40" w:after="40" w:line="220" w:lineRule="exact"/>
              <w:ind w:left="0" w:right="0"/>
              <w:jc w:val="right"/>
            </w:pPr>
            <w:r w:rsidRPr="009F2C73">
              <w:t xml:space="preserve">1 1/4-1 3/8 </w:t>
            </w:r>
          </w:p>
        </w:tc>
      </w:tr>
      <w:tr w:rsidR="004F20A0" w:rsidRPr="009F2C73" w:rsidTr="00FB60C7">
        <w:trPr>
          <w:trHeight w:val="333"/>
        </w:trPr>
        <w:tc>
          <w:tcPr>
            <w:tcW w:w="2482" w:type="dxa"/>
            <w:shd w:val="clear" w:color="auto" w:fill="auto"/>
          </w:tcPr>
          <w:p w:rsidR="004F20A0" w:rsidRPr="009F2C73" w:rsidRDefault="004F20A0" w:rsidP="00FB60C7">
            <w:pPr>
              <w:pStyle w:val="SingleTxtG"/>
              <w:spacing w:before="40" w:after="40" w:line="220" w:lineRule="exact"/>
              <w:ind w:left="0" w:right="0"/>
              <w:jc w:val="left"/>
            </w:pPr>
          </w:p>
        </w:tc>
        <w:tc>
          <w:tcPr>
            <w:tcW w:w="2438" w:type="dxa"/>
            <w:shd w:val="clear" w:color="auto" w:fill="auto"/>
          </w:tcPr>
          <w:p w:rsidR="004F20A0" w:rsidRPr="009F2C73" w:rsidRDefault="004F20A0" w:rsidP="00FB60C7">
            <w:pPr>
              <w:pStyle w:val="SingleTxtG"/>
              <w:spacing w:before="40" w:after="40" w:line="220" w:lineRule="exact"/>
              <w:ind w:left="0" w:right="0"/>
              <w:jc w:val="right"/>
            </w:pPr>
            <w:r w:rsidRPr="009F2C73">
              <w:t>28-31</w:t>
            </w:r>
          </w:p>
        </w:tc>
        <w:tc>
          <w:tcPr>
            <w:tcW w:w="2453" w:type="dxa"/>
            <w:shd w:val="clear" w:color="auto" w:fill="auto"/>
          </w:tcPr>
          <w:p w:rsidR="004F20A0" w:rsidRPr="009F2C73" w:rsidRDefault="004F20A0" w:rsidP="00FB60C7">
            <w:pPr>
              <w:pStyle w:val="SingleTxtG"/>
              <w:spacing w:before="40" w:after="40" w:line="220" w:lineRule="exact"/>
              <w:ind w:left="0" w:right="0"/>
              <w:jc w:val="right"/>
            </w:pPr>
            <w:r w:rsidRPr="009F2C73">
              <w:t>1 1/8-1 1/4</w:t>
            </w:r>
          </w:p>
        </w:tc>
      </w:tr>
      <w:tr w:rsidR="004F20A0" w:rsidRPr="009F2C73" w:rsidTr="00FB60C7">
        <w:trPr>
          <w:trHeight w:val="341"/>
        </w:trPr>
        <w:tc>
          <w:tcPr>
            <w:tcW w:w="2482" w:type="dxa"/>
            <w:shd w:val="clear" w:color="auto" w:fill="auto"/>
          </w:tcPr>
          <w:p w:rsidR="004F20A0" w:rsidRPr="009F2C73" w:rsidRDefault="004F20A0" w:rsidP="00FB60C7">
            <w:pPr>
              <w:pStyle w:val="SingleTxtG"/>
              <w:spacing w:before="40" w:after="40" w:line="220" w:lineRule="exact"/>
              <w:ind w:left="0" w:right="0"/>
              <w:jc w:val="left"/>
              <w:rPr>
                <w:strike/>
              </w:rPr>
            </w:pPr>
          </w:p>
        </w:tc>
        <w:tc>
          <w:tcPr>
            <w:tcW w:w="2438" w:type="dxa"/>
            <w:shd w:val="clear" w:color="auto" w:fill="auto"/>
          </w:tcPr>
          <w:p w:rsidR="004F20A0" w:rsidRPr="009F2C73" w:rsidRDefault="004F20A0" w:rsidP="00FB60C7">
            <w:pPr>
              <w:pStyle w:val="SingleTxtG"/>
              <w:spacing w:before="40" w:after="40" w:line="220" w:lineRule="exact"/>
              <w:ind w:left="0" w:right="0"/>
              <w:jc w:val="right"/>
            </w:pPr>
            <w:r w:rsidRPr="009F2C73">
              <w:t>25-28</w:t>
            </w:r>
          </w:p>
        </w:tc>
        <w:tc>
          <w:tcPr>
            <w:tcW w:w="2453" w:type="dxa"/>
            <w:shd w:val="clear" w:color="auto" w:fill="auto"/>
          </w:tcPr>
          <w:p w:rsidR="004F20A0" w:rsidRPr="009F2C73" w:rsidRDefault="004F20A0" w:rsidP="00FB60C7">
            <w:pPr>
              <w:pStyle w:val="SingleTxtG"/>
              <w:spacing w:before="40" w:after="40" w:line="220" w:lineRule="exact"/>
              <w:ind w:left="0" w:right="0"/>
              <w:jc w:val="right"/>
            </w:pPr>
            <w:r w:rsidRPr="009F2C73">
              <w:t>1 - 1 1/8</w:t>
            </w:r>
          </w:p>
        </w:tc>
      </w:tr>
      <w:tr w:rsidR="004F20A0" w:rsidRPr="009F2C73" w:rsidTr="00FB60C7">
        <w:trPr>
          <w:trHeight w:val="341"/>
        </w:trPr>
        <w:tc>
          <w:tcPr>
            <w:tcW w:w="2482" w:type="dxa"/>
            <w:shd w:val="clear" w:color="auto" w:fill="auto"/>
          </w:tcPr>
          <w:p w:rsidR="004F20A0" w:rsidRPr="009F2C73" w:rsidRDefault="004F20A0" w:rsidP="00FB60C7">
            <w:pPr>
              <w:pStyle w:val="SingleTxtG"/>
              <w:spacing w:before="40" w:after="40" w:line="220" w:lineRule="exact"/>
              <w:ind w:left="0" w:right="0"/>
              <w:jc w:val="left"/>
              <w:rPr>
                <w:strike/>
              </w:rPr>
            </w:pPr>
          </w:p>
        </w:tc>
        <w:tc>
          <w:tcPr>
            <w:tcW w:w="2438" w:type="dxa"/>
            <w:shd w:val="clear" w:color="auto" w:fill="auto"/>
          </w:tcPr>
          <w:p w:rsidR="004F20A0" w:rsidRPr="009F2C73" w:rsidRDefault="004F20A0" w:rsidP="00FB60C7">
            <w:pPr>
              <w:pStyle w:val="SingleTxtG"/>
              <w:spacing w:before="40" w:after="40" w:line="220" w:lineRule="exact"/>
              <w:ind w:left="0" w:right="0"/>
              <w:jc w:val="right"/>
            </w:pPr>
            <w:r w:rsidRPr="009F2C73">
              <w:t>20-25</w:t>
            </w:r>
          </w:p>
        </w:tc>
        <w:tc>
          <w:tcPr>
            <w:tcW w:w="2453" w:type="dxa"/>
            <w:shd w:val="clear" w:color="auto" w:fill="auto"/>
          </w:tcPr>
          <w:p w:rsidR="004F20A0" w:rsidRPr="009F2C73" w:rsidRDefault="004F20A0" w:rsidP="00FB60C7">
            <w:pPr>
              <w:pStyle w:val="SingleTxtG"/>
              <w:spacing w:before="40" w:after="40" w:line="220" w:lineRule="exact"/>
              <w:ind w:left="0" w:right="0"/>
              <w:jc w:val="right"/>
            </w:pPr>
            <w:r w:rsidRPr="009F2C73">
              <w:t>13/16 - 1</w:t>
            </w:r>
          </w:p>
        </w:tc>
      </w:tr>
      <w:tr w:rsidR="004F20A0" w:rsidRPr="009F2C73" w:rsidTr="00FB60C7">
        <w:trPr>
          <w:trHeight w:val="341"/>
        </w:trPr>
        <w:tc>
          <w:tcPr>
            <w:tcW w:w="2482" w:type="dxa"/>
            <w:shd w:val="clear" w:color="auto" w:fill="auto"/>
          </w:tcPr>
          <w:p w:rsidR="004F20A0" w:rsidRPr="009F2C73" w:rsidRDefault="004F20A0" w:rsidP="00FB60C7">
            <w:pPr>
              <w:pStyle w:val="SingleTxtG"/>
              <w:spacing w:before="40" w:after="40" w:line="220" w:lineRule="exact"/>
              <w:ind w:left="0" w:right="0"/>
              <w:jc w:val="left"/>
              <w:rPr>
                <w:strike/>
              </w:rPr>
            </w:pPr>
          </w:p>
        </w:tc>
        <w:tc>
          <w:tcPr>
            <w:tcW w:w="2438" w:type="dxa"/>
            <w:shd w:val="clear" w:color="auto" w:fill="auto"/>
          </w:tcPr>
          <w:p w:rsidR="004F20A0" w:rsidRPr="009F2C73" w:rsidRDefault="004F20A0" w:rsidP="00FB60C7">
            <w:pPr>
              <w:pStyle w:val="SingleTxtG"/>
              <w:spacing w:before="40" w:after="40" w:line="220" w:lineRule="exact"/>
              <w:ind w:left="0" w:right="0"/>
              <w:jc w:val="right"/>
            </w:pPr>
            <w:r w:rsidRPr="009F2C73">
              <w:t>Less than 20 mm</w:t>
            </w:r>
          </w:p>
        </w:tc>
        <w:tc>
          <w:tcPr>
            <w:tcW w:w="2453" w:type="dxa"/>
            <w:shd w:val="clear" w:color="auto" w:fill="auto"/>
          </w:tcPr>
          <w:p w:rsidR="004F20A0" w:rsidRPr="009F2C73" w:rsidRDefault="004F20A0" w:rsidP="00FB60C7">
            <w:pPr>
              <w:pStyle w:val="SingleTxtG"/>
              <w:spacing w:before="40" w:after="40" w:line="220" w:lineRule="exact"/>
              <w:ind w:left="0" w:right="0"/>
              <w:jc w:val="right"/>
            </w:pPr>
            <w:r w:rsidRPr="009F2C73">
              <w:t>Less than 13/16</w:t>
            </w:r>
          </w:p>
        </w:tc>
      </w:tr>
    </w:tbl>
    <w:p w:rsidR="003E29F0" w:rsidRPr="009F2C73" w:rsidRDefault="003E29F0" w:rsidP="004F20A0">
      <w:pPr>
        <w:pStyle w:val="SingleTxtG"/>
      </w:pPr>
    </w:p>
    <w:p w:rsidR="004F20A0" w:rsidRPr="006050FC" w:rsidRDefault="004F20A0" w:rsidP="002715E3">
      <w:pPr>
        <w:pStyle w:val="SingleTxtG"/>
      </w:pPr>
      <w:r>
        <w:t xml:space="preserve">C. </w:t>
      </w:r>
      <w:r>
        <w:tab/>
      </w:r>
      <w:del w:id="17" w:author="onu" w:date="2015-06-29T11:53:00Z">
        <w:r w:rsidDel="00CD7B3E">
          <w:delText xml:space="preserve">Other size </w:delText>
        </w:r>
        <w:r w:rsidR="002A27F1" w:rsidDel="00CD7B3E">
          <w:delText xml:space="preserve">or </w:delText>
        </w:r>
      </w:del>
      <w:ins w:id="18" w:author="onu" w:date="2015-06-29T11:53:00Z">
        <w:r w:rsidR="00CD7B3E">
          <w:t>S</w:t>
        </w:r>
      </w:ins>
      <w:del w:id="19" w:author="onu" w:date="2015-06-29T11:53:00Z">
        <w:r w:rsidR="002A27F1" w:rsidDel="00CD7B3E">
          <w:delText>s</w:delText>
        </w:r>
      </w:del>
      <w:r w:rsidR="002A27F1">
        <w:t xml:space="preserve">ize </w:t>
      </w:r>
      <w:r>
        <w:t xml:space="preserve">ranges </w:t>
      </w:r>
      <w:r w:rsidR="002A27F1">
        <w:t xml:space="preserve">other </w:t>
      </w:r>
      <w:r w:rsidR="003733B5">
        <w:t xml:space="preserve">than A. or B. </w:t>
      </w:r>
      <w:r>
        <w:t>are allowed provided that the range used is labelled accordingly.</w:t>
      </w:r>
      <w:ins w:id="20" w:author="onu" w:date="2015-06-29T11:54:00Z">
        <w:r w:rsidR="00CD7B3E">
          <w:t xml:space="preserve"> However, when a size code is indicated, </w:t>
        </w:r>
      </w:ins>
      <w:ins w:id="21" w:author="onu" w:date="2015-06-29T11:58:00Z">
        <w:r w:rsidR="00A428E8">
          <w:t xml:space="preserve">it should not conflict with the size code in </w:t>
        </w:r>
      </w:ins>
      <w:r w:rsidR="00150AA9">
        <w:t>O</w:t>
      </w:r>
      <w:ins w:id="22" w:author="onu" w:date="2015-06-29T11:58:00Z">
        <w:r w:rsidR="00A428E8">
          <w:t xml:space="preserve">ption A. </w:t>
        </w:r>
      </w:ins>
    </w:p>
    <w:p w:rsidR="004F20A0" w:rsidRPr="00397790" w:rsidRDefault="004F20A0" w:rsidP="004F20A0">
      <w:pPr>
        <w:pStyle w:val="HChG"/>
      </w:pPr>
      <w:r>
        <w:tab/>
      </w:r>
      <w:r w:rsidRPr="00910ED4">
        <w:t>IV.</w:t>
      </w:r>
      <w:r w:rsidRPr="00910ED4">
        <w:tab/>
        <w:t>Provisions concerning tolerances</w:t>
      </w:r>
    </w:p>
    <w:p w:rsidR="004F20A0" w:rsidRPr="00397790" w:rsidRDefault="004F20A0" w:rsidP="004F20A0">
      <w:pPr>
        <w:pStyle w:val="SingleTxtG"/>
      </w:pPr>
      <w:r>
        <w:t>At all marketing stages, t</w:t>
      </w:r>
      <w:r w:rsidRPr="003A37CD">
        <w:t>olerances</w:t>
      </w:r>
      <w:r w:rsidRPr="00397790">
        <w:rPr>
          <w:lang w:val="en-US"/>
        </w:rPr>
        <w:t xml:space="preserve"> in respect of quality and size shall be allowed in each lot for produce not satisfying the minimum requirements of the class indicated.</w:t>
      </w:r>
    </w:p>
    <w:p w:rsidR="004F20A0" w:rsidRPr="00397790" w:rsidRDefault="004F20A0" w:rsidP="00BE1AA2">
      <w:pPr>
        <w:pStyle w:val="H1G"/>
        <w:rPr>
          <w:bCs/>
        </w:rPr>
      </w:pPr>
      <w:r>
        <w:rPr>
          <w:bCs/>
        </w:rPr>
        <w:tab/>
      </w:r>
      <w:r w:rsidRPr="00397790">
        <w:rPr>
          <w:bCs/>
        </w:rPr>
        <w:t>A.</w:t>
      </w:r>
      <w:r w:rsidRPr="00397790">
        <w:rPr>
          <w:bCs/>
        </w:rPr>
        <w:tab/>
        <w:t>Quality tolerances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103"/>
        <w:gridCol w:w="1089"/>
        <w:gridCol w:w="1089"/>
        <w:gridCol w:w="1089"/>
      </w:tblGrid>
      <w:tr w:rsidR="004F20A0" w:rsidRPr="00ED7F12" w:rsidTr="00FB60C7">
        <w:trPr>
          <w:tblHeader/>
        </w:trPr>
        <w:tc>
          <w:tcPr>
            <w:tcW w:w="4103" w:type="dxa"/>
            <w:vMerge w:val="restart"/>
            <w:tcBorders>
              <w:top w:val="single" w:sz="4" w:space="0" w:color="auto"/>
              <w:bottom w:val="single" w:sz="12" w:space="0" w:color="auto"/>
            </w:tcBorders>
            <w:shd w:val="clear" w:color="auto" w:fill="auto"/>
            <w:vAlign w:val="bottom"/>
          </w:tcPr>
          <w:p w:rsidR="004F20A0" w:rsidRPr="00ED7F12" w:rsidRDefault="004F20A0" w:rsidP="00FB60C7">
            <w:pPr>
              <w:suppressAutoHyphens w:val="0"/>
              <w:spacing w:before="80" w:after="80" w:line="200" w:lineRule="exact"/>
              <w:ind w:right="113"/>
              <w:rPr>
                <w:i/>
                <w:sz w:val="16"/>
              </w:rPr>
            </w:pPr>
            <w:r w:rsidRPr="00ED7F12">
              <w:rPr>
                <w:bCs/>
                <w:i/>
                <w:sz w:val="16"/>
              </w:rPr>
              <w:t xml:space="preserve">Defects allowed  </w:t>
            </w:r>
          </w:p>
        </w:tc>
        <w:tc>
          <w:tcPr>
            <w:tcW w:w="3267" w:type="dxa"/>
            <w:gridSpan w:val="3"/>
            <w:tcBorders>
              <w:top w:val="single" w:sz="4" w:space="0" w:color="auto"/>
              <w:bottom w:val="single" w:sz="12" w:space="0" w:color="auto"/>
            </w:tcBorders>
            <w:shd w:val="clear" w:color="auto" w:fill="auto"/>
            <w:vAlign w:val="bottom"/>
          </w:tcPr>
          <w:p w:rsidR="004F20A0" w:rsidRPr="00ED7F12" w:rsidRDefault="004F20A0" w:rsidP="00FB60C7">
            <w:pPr>
              <w:suppressAutoHyphens w:val="0"/>
              <w:spacing w:before="80" w:after="80" w:line="200" w:lineRule="exact"/>
              <w:ind w:right="113"/>
              <w:jc w:val="right"/>
              <w:rPr>
                <w:i/>
                <w:sz w:val="16"/>
              </w:rPr>
            </w:pPr>
            <w:r w:rsidRPr="00ED7F12">
              <w:rPr>
                <w:bCs/>
                <w:i/>
                <w:sz w:val="16"/>
                <w:szCs w:val="16"/>
              </w:rPr>
              <w:t>Tolerances allowed, percentage of defective produce, by number or weight</w:t>
            </w:r>
            <w:r w:rsidRPr="006050FC">
              <w:rPr>
                <w:bCs/>
                <w:i/>
                <w:sz w:val="16"/>
                <w:szCs w:val="16"/>
                <w:vertAlign w:val="superscript"/>
              </w:rPr>
              <w:t xml:space="preserve">( </w:t>
            </w:r>
            <w:r w:rsidRPr="006875D9">
              <w:rPr>
                <w:bCs/>
                <w:i/>
                <w:sz w:val="16"/>
                <w:szCs w:val="16"/>
                <w:vertAlign w:val="superscript"/>
              </w:rPr>
              <w:t>a)</w:t>
            </w:r>
          </w:p>
        </w:tc>
      </w:tr>
      <w:tr w:rsidR="004F20A0" w:rsidRPr="00ED7F12" w:rsidTr="00FB60C7">
        <w:trPr>
          <w:tblHeader/>
        </w:trPr>
        <w:tc>
          <w:tcPr>
            <w:tcW w:w="4103" w:type="dxa"/>
            <w:vMerge/>
            <w:tcBorders>
              <w:top w:val="single" w:sz="12" w:space="0" w:color="auto"/>
            </w:tcBorders>
            <w:shd w:val="clear" w:color="auto" w:fill="auto"/>
            <w:vAlign w:val="bottom"/>
          </w:tcPr>
          <w:p w:rsidR="004F20A0" w:rsidRPr="00ED7F12" w:rsidRDefault="004F20A0" w:rsidP="00FB60C7">
            <w:pPr>
              <w:suppressAutoHyphens w:val="0"/>
              <w:spacing w:before="40" w:after="40" w:line="220" w:lineRule="exact"/>
              <w:ind w:right="113"/>
              <w:rPr>
                <w:i/>
                <w:sz w:val="18"/>
              </w:rPr>
            </w:pPr>
          </w:p>
        </w:tc>
        <w:tc>
          <w:tcPr>
            <w:tcW w:w="1089" w:type="dxa"/>
            <w:tcBorders>
              <w:top w:val="single" w:sz="12" w:space="0" w:color="auto"/>
            </w:tcBorders>
            <w:shd w:val="clear" w:color="auto" w:fill="auto"/>
            <w:vAlign w:val="bottom"/>
          </w:tcPr>
          <w:p w:rsidR="004F20A0" w:rsidRPr="00ED7F12" w:rsidRDefault="004F20A0" w:rsidP="00FB60C7">
            <w:pPr>
              <w:suppressAutoHyphens w:val="0"/>
              <w:spacing w:before="40" w:after="40" w:line="220" w:lineRule="exact"/>
              <w:ind w:right="113"/>
              <w:jc w:val="right"/>
              <w:rPr>
                <w:i/>
                <w:sz w:val="18"/>
                <w:szCs w:val="16"/>
              </w:rPr>
            </w:pPr>
            <w:r w:rsidRPr="00ED7F12">
              <w:rPr>
                <w:bCs/>
                <w:i/>
                <w:sz w:val="18"/>
                <w:szCs w:val="16"/>
              </w:rPr>
              <w:t>Extra</w:t>
            </w:r>
          </w:p>
        </w:tc>
        <w:tc>
          <w:tcPr>
            <w:tcW w:w="1089" w:type="dxa"/>
            <w:tcBorders>
              <w:top w:val="single" w:sz="12" w:space="0" w:color="auto"/>
            </w:tcBorders>
            <w:shd w:val="clear" w:color="auto" w:fill="auto"/>
            <w:vAlign w:val="bottom"/>
          </w:tcPr>
          <w:p w:rsidR="004F20A0" w:rsidRPr="00ED7F12" w:rsidRDefault="004F20A0" w:rsidP="00FB60C7">
            <w:pPr>
              <w:suppressAutoHyphens w:val="0"/>
              <w:spacing w:before="40" w:after="40" w:line="220" w:lineRule="exact"/>
              <w:ind w:right="113"/>
              <w:jc w:val="right"/>
              <w:rPr>
                <w:i/>
                <w:sz w:val="18"/>
                <w:szCs w:val="16"/>
              </w:rPr>
            </w:pPr>
            <w:r w:rsidRPr="00ED7F12">
              <w:rPr>
                <w:bCs/>
                <w:i/>
                <w:sz w:val="18"/>
                <w:szCs w:val="16"/>
              </w:rPr>
              <w:t>Class I</w:t>
            </w:r>
          </w:p>
        </w:tc>
        <w:tc>
          <w:tcPr>
            <w:tcW w:w="1089" w:type="dxa"/>
            <w:tcBorders>
              <w:top w:val="single" w:sz="12" w:space="0" w:color="auto"/>
            </w:tcBorders>
            <w:shd w:val="clear" w:color="auto" w:fill="auto"/>
            <w:vAlign w:val="bottom"/>
          </w:tcPr>
          <w:p w:rsidR="004F20A0" w:rsidRPr="00ED7F12" w:rsidRDefault="004F20A0" w:rsidP="00FB60C7">
            <w:pPr>
              <w:suppressAutoHyphens w:val="0"/>
              <w:spacing w:before="40" w:after="40" w:line="220" w:lineRule="exact"/>
              <w:ind w:right="113"/>
              <w:jc w:val="right"/>
              <w:rPr>
                <w:i/>
                <w:sz w:val="18"/>
                <w:szCs w:val="16"/>
              </w:rPr>
            </w:pPr>
            <w:r w:rsidRPr="00ED7F12">
              <w:rPr>
                <w:bCs/>
                <w:i/>
                <w:sz w:val="18"/>
                <w:szCs w:val="16"/>
              </w:rPr>
              <w:t>Class II</w:t>
            </w:r>
          </w:p>
        </w:tc>
      </w:tr>
      <w:tr w:rsidR="004F20A0" w:rsidRPr="00ED7F12" w:rsidTr="00FB60C7">
        <w:tc>
          <w:tcPr>
            <w:tcW w:w="4103" w:type="dxa"/>
            <w:shd w:val="clear" w:color="auto" w:fill="auto"/>
          </w:tcPr>
          <w:p w:rsidR="004F20A0" w:rsidRPr="00ED7F12" w:rsidRDefault="004F20A0" w:rsidP="00FB60C7">
            <w:pPr>
              <w:suppressAutoHyphens w:val="0"/>
              <w:spacing w:before="40" w:after="40" w:line="220" w:lineRule="exact"/>
              <w:ind w:right="113"/>
              <w:rPr>
                <w:sz w:val="18"/>
              </w:rPr>
            </w:pPr>
            <w:r w:rsidRPr="00ED7F12">
              <w:rPr>
                <w:bCs/>
                <w:sz w:val="18"/>
              </w:rPr>
              <w:t>(a) Tolerances for produce not satisfying the minimum requirements</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9</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15</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20</w:t>
            </w:r>
          </w:p>
        </w:tc>
      </w:tr>
      <w:tr w:rsidR="004F20A0" w:rsidRPr="00ED7F12" w:rsidTr="00FB60C7">
        <w:tc>
          <w:tcPr>
            <w:tcW w:w="4103" w:type="dxa"/>
            <w:shd w:val="clear" w:color="auto" w:fill="auto"/>
          </w:tcPr>
          <w:p w:rsidR="004F20A0" w:rsidRPr="00ED7F12" w:rsidRDefault="004F20A0" w:rsidP="00FB60C7">
            <w:pPr>
              <w:suppressAutoHyphens w:val="0"/>
              <w:spacing w:before="40" w:after="40" w:line="220" w:lineRule="exact"/>
              <w:ind w:right="113"/>
              <w:rPr>
                <w:bCs/>
                <w:sz w:val="18"/>
                <w:lang w:val="en-US"/>
              </w:rPr>
            </w:pPr>
            <w:r w:rsidRPr="00ED7F12">
              <w:rPr>
                <w:bCs/>
                <w:sz w:val="18"/>
                <w:lang w:val="en-US"/>
              </w:rPr>
              <w:t>of which no more than:</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r>
      <w:tr w:rsidR="004F20A0" w:rsidRPr="00ED7F12" w:rsidTr="00FB60C7">
        <w:tc>
          <w:tcPr>
            <w:tcW w:w="4103" w:type="dxa"/>
            <w:shd w:val="clear" w:color="auto" w:fill="auto"/>
          </w:tcPr>
          <w:p w:rsidR="004F20A0" w:rsidRPr="00ED7F12" w:rsidRDefault="004F20A0" w:rsidP="00641DBC">
            <w:pPr>
              <w:tabs>
                <w:tab w:val="left" w:pos="142"/>
              </w:tabs>
              <w:suppressAutoHyphens w:val="0"/>
              <w:spacing w:before="40" w:after="40" w:line="220" w:lineRule="exact"/>
              <w:ind w:right="113"/>
              <w:rPr>
                <w:sz w:val="18"/>
              </w:rPr>
            </w:pPr>
            <w:r>
              <w:rPr>
                <w:sz w:val="18"/>
              </w:rPr>
              <w:tab/>
            </w:r>
            <w:r w:rsidRPr="00ED7F12">
              <w:rPr>
                <w:sz w:val="18"/>
              </w:rPr>
              <w:t xml:space="preserve">Mouldy </w:t>
            </w:r>
            <w:del w:id="23" w:author="onu" w:date="2015-06-29T12:15:00Z">
              <w:r w:rsidRPr="00ED7F12" w:rsidDel="00641DBC">
                <w:rPr>
                  <w:sz w:val="18"/>
                </w:rPr>
                <w:delText>fruits</w:delText>
              </w:r>
            </w:del>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w:t>
            </w:r>
          </w:p>
        </w:tc>
      </w:tr>
      <w:tr w:rsidR="004F20A0" w:rsidRPr="00ED7F12" w:rsidTr="00FB60C7">
        <w:tc>
          <w:tcPr>
            <w:tcW w:w="4103" w:type="dxa"/>
            <w:shd w:val="clear" w:color="auto" w:fill="auto"/>
          </w:tcPr>
          <w:p w:rsidR="004F20A0" w:rsidRPr="00ED7F12" w:rsidRDefault="004F20A0" w:rsidP="00FB60C7">
            <w:pPr>
              <w:tabs>
                <w:tab w:val="left" w:pos="142"/>
              </w:tabs>
              <w:suppressAutoHyphens w:val="0"/>
              <w:spacing w:before="40" w:after="40" w:line="220" w:lineRule="exact"/>
              <w:ind w:right="113"/>
              <w:rPr>
                <w:sz w:val="18"/>
              </w:rPr>
            </w:pPr>
            <w:r>
              <w:rPr>
                <w:sz w:val="18"/>
              </w:rPr>
              <w:tab/>
            </w:r>
            <w:r w:rsidRPr="00ED7F12">
              <w:rPr>
                <w:sz w:val="18"/>
              </w:rPr>
              <w:t>Rott</w:t>
            </w:r>
            <w:ins w:id="24" w:author="onu" w:date="2015-06-29T12:04:00Z">
              <w:r w:rsidR="00A428E8">
                <w:rPr>
                  <w:sz w:val="18"/>
                </w:rPr>
                <w:t>en</w:t>
              </w:r>
            </w:ins>
            <w:del w:id="25" w:author="onu" w:date="2015-06-29T12:04:00Z">
              <w:r w:rsidRPr="00ED7F12" w:rsidDel="00A428E8">
                <w:rPr>
                  <w:sz w:val="18"/>
                </w:rPr>
                <w:delText>ing</w:delText>
              </w:r>
            </w:del>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2</w:t>
            </w:r>
          </w:p>
        </w:tc>
      </w:tr>
      <w:tr w:rsidR="004F20A0" w:rsidRPr="00ED7F12" w:rsidTr="00FB60C7">
        <w:tc>
          <w:tcPr>
            <w:tcW w:w="4103" w:type="dxa"/>
            <w:shd w:val="clear" w:color="auto" w:fill="auto"/>
          </w:tcPr>
          <w:p w:rsidR="004F20A0" w:rsidRPr="00ED7F12" w:rsidRDefault="004F20A0" w:rsidP="00FB60C7">
            <w:pPr>
              <w:tabs>
                <w:tab w:val="left" w:pos="142"/>
              </w:tabs>
              <w:suppressAutoHyphens w:val="0"/>
              <w:spacing w:before="40" w:after="40" w:line="220" w:lineRule="exact"/>
              <w:ind w:right="113"/>
              <w:rPr>
                <w:sz w:val="18"/>
              </w:rPr>
            </w:pPr>
            <w:r>
              <w:rPr>
                <w:sz w:val="18"/>
              </w:rPr>
              <w:tab/>
            </w:r>
            <w:r w:rsidRPr="00ED7F12">
              <w:rPr>
                <w:sz w:val="18"/>
              </w:rPr>
              <w:t xml:space="preserve">Damage caused by pests </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4</w:t>
            </w:r>
          </w:p>
        </w:tc>
      </w:tr>
      <w:tr w:rsidR="004F20A0" w:rsidRPr="00ED7F12" w:rsidTr="00FB60C7">
        <w:tc>
          <w:tcPr>
            <w:tcW w:w="4103" w:type="dxa"/>
            <w:shd w:val="clear" w:color="auto" w:fill="auto"/>
          </w:tcPr>
          <w:p w:rsidR="004F20A0" w:rsidRPr="00ED7F12" w:rsidRDefault="004F20A0" w:rsidP="00FB60C7">
            <w:pPr>
              <w:tabs>
                <w:tab w:val="left" w:pos="142"/>
              </w:tabs>
              <w:suppressAutoHyphens w:val="0"/>
              <w:spacing w:before="40" w:after="40" w:line="220" w:lineRule="exact"/>
              <w:ind w:right="113"/>
              <w:rPr>
                <w:sz w:val="18"/>
              </w:rPr>
            </w:pPr>
            <w:r>
              <w:rPr>
                <w:sz w:val="18"/>
              </w:rPr>
              <w:tab/>
            </w:r>
            <w:r w:rsidRPr="00ED7F12">
              <w:rPr>
                <w:sz w:val="18"/>
              </w:rPr>
              <w:t>Ferment</w:t>
            </w:r>
            <w:ins w:id="26" w:author="onu" w:date="2015-06-29T12:11:00Z">
              <w:r w:rsidR="00895F71">
                <w:rPr>
                  <w:sz w:val="18"/>
                </w:rPr>
                <w:t>ed</w:t>
              </w:r>
            </w:ins>
            <w:ins w:id="27" w:author="onu" w:date="2015-06-29T12:15:00Z">
              <w:r w:rsidR="00641DBC">
                <w:rPr>
                  <w:sz w:val="18"/>
                </w:rPr>
                <w:t xml:space="preserve"> (untreated)</w:t>
              </w:r>
            </w:ins>
            <w:del w:id="28" w:author="onu" w:date="2015-06-29T12:11:00Z">
              <w:r w:rsidRPr="00ED7F12" w:rsidDel="00895F71">
                <w:rPr>
                  <w:sz w:val="18"/>
                </w:rPr>
                <w:delText>ation</w:delText>
              </w:r>
            </w:del>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5</w:t>
            </w:r>
          </w:p>
        </w:tc>
      </w:tr>
      <w:tr w:rsidR="00150AA9" w:rsidRPr="00ED7F12" w:rsidTr="00FB60C7">
        <w:tc>
          <w:tcPr>
            <w:tcW w:w="4103" w:type="dxa"/>
            <w:shd w:val="clear" w:color="auto" w:fill="auto"/>
          </w:tcPr>
          <w:p w:rsidR="00150AA9" w:rsidRDefault="00150AA9" w:rsidP="00FB60C7">
            <w:pPr>
              <w:tabs>
                <w:tab w:val="left" w:pos="142"/>
              </w:tabs>
              <w:suppressAutoHyphens w:val="0"/>
              <w:spacing w:before="40" w:after="40" w:line="220" w:lineRule="exact"/>
              <w:ind w:right="113"/>
              <w:rPr>
                <w:sz w:val="18"/>
              </w:rPr>
            </w:pPr>
            <w:ins w:id="29" w:author="onu" w:date="2015-06-29T12:16:00Z">
              <w:r>
                <w:rPr>
                  <w:sz w:val="18"/>
                </w:rPr>
                <w:t xml:space="preserve">   Fermented (treated) </w:t>
              </w:r>
            </w:ins>
            <w:ins w:id="30" w:author="onu" w:date="2015-06-29T12:17:00Z">
              <w:r>
                <w:rPr>
                  <w:sz w:val="18"/>
                </w:rPr>
                <w:t xml:space="preserve">                                </w:t>
              </w:r>
            </w:ins>
          </w:p>
        </w:tc>
        <w:tc>
          <w:tcPr>
            <w:tcW w:w="1089" w:type="dxa"/>
            <w:shd w:val="clear" w:color="auto" w:fill="auto"/>
            <w:vAlign w:val="bottom"/>
          </w:tcPr>
          <w:p w:rsidR="00150AA9" w:rsidRPr="00ED7F12" w:rsidRDefault="00150AA9" w:rsidP="00FB60C7">
            <w:pPr>
              <w:suppressAutoHyphens w:val="0"/>
              <w:spacing w:before="40" w:after="40" w:line="220" w:lineRule="exact"/>
              <w:ind w:right="113"/>
              <w:jc w:val="right"/>
              <w:rPr>
                <w:sz w:val="18"/>
              </w:rPr>
            </w:pPr>
            <w:ins w:id="31" w:author="onu" w:date="2015-06-29T12:16:00Z">
              <w:r>
                <w:rPr>
                  <w:sz w:val="18"/>
                </w:rPr>
                <w:t>1</w:t>
              </w:r>
            </w:ins>
          </w:p>
        </w:tc>
        <w:tc>
          <w:tcPr>
            <w:tcW w:w="1089" w:type="dxa"/>
            <w:shd w:val="clear" w:color="auto" w:fill="auto"/>
            <w:vAlign w:val="bottom"/>
          </w:tcPr>
          <w:p w:rsidR="00150AA9" w:rsidRPr="00ED7F12" w:rsidRDefault="00150AA9" w:rsidP="00FB60C7">
            <w:pPr>
              <w:suppressAutoHyphens w:val="0"/>
              <w:spacing w:before="40" w:after="40" w:line="220" w:lineRule="exact"/>
              <w:ind w:right="113"/>
              <w:jc w:val="right"/>
              <w:rPr>
                <w:sz w:val="18"/>
              </w:rPr>
            </w:pPr>
            <w:ins w:id="32" w:author="onu" w:date="2015-06-29T12:16:00Z">
              <w:r>
                <w:rPr>
                  <w:sz w:val="18"/>
                </w:rPr>
                <w:t xml:space="preserve">    </w:t>
              </w:r>
            </w:ins>
            <w:ins w:id="33" w:author="onu" w:date="2015-06-29T12:17:00Z">
              <w:r>
                <w:rPr>
                  <w:sz w:val="18"/>
                </w:rPr>
                <w:t xml:space="preserve">1     </w:t>
              </w:r>
            </w:ins>
          </w:p>
        </w:tc>
        <w:tc>
          <w:tcPr>
            <w:tcW w:w="1089" w:type="dxa"/>
            <w:shd w:val="clear" w:color="auto" w:fill="auto"/>
            <w:vAlign w:val="bottom"/>
          </w:tcPr>
          <w:p w:rsidR="00150AA9" w:rsidRPr="00ED7F12" w:rsidRDefault="00150AA9" w:rsidP="00FB60C7">
            <w:pPr>
              <w:suppressAutoHyphens w:val="0"/>
              <w:spacing w:before="40" w:after="40" w:line="220" w:lineRule="exact"/>
              <w:ind w:right="113"/>
              <w:jc w:val="right"/>
              <w:rPr>
                <w:sz w:val="18"/>
              </w:rPr>
            </w:pPr>
            <w:ins w:id="34" w:author="onu" w:date="2015-06-29T12:17:00Z">
              <w:r>
                <w:rPr>
                  <w:sz w:val="18"/>
                </w:rPr>
                <w:t>2</w:t>
              </w:r>
            </w:ins>
          </w:p>
        </w:tc>
      </w:tr>
      <w:tr w:rsidR="004F20A0" w:rsidRPr="00ED7F12" w:rsidTr="00FB60C7">
        <w:tc>
          <w:tcPr>
            <w:tcW w:w="4103" w:type="dxa"/>
            <w:shd w:val="clear" w:color="auto" w:fill="auto"/>
          </w:tcPr>
          <w:p w:rsidR="004F20A0" w:rsidRPr="00ED7F12" w:rsidRDefault="004F20A0" w:rsidP="00150AA9">
            <w:pPr>
              <w:tabs>
                <w:tab w:val="left" w:pos="142"/>
              </w:tabs>
              <w:suppressAutoHyphens w:val="0"/>
              <w:spacing w:before="40" w:after="40" w:line="220" w:lineRule="exact"/>
              <w:ind w:right="113"/>
              <w:rPr>
                <w:sz w:val="18"/>
              </w:rPr>
            </w:pPr>
            <w:r>
              <w:rPr>
                <w:sz w:val="18"/>
              </w:rPr>
              <w:tab/>
            </w:r>
            <w:bookmarkStart w:id="35" w:name="_GoBack"/>
            <w:bookmarkEnd w:id="35"/>
            <w:r w:rsidRPr="00ED7F12">
              <w:rPr>
                <w:sz w:val="18"/>
              </w:rPr>
              <w:t>Living pests</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0</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0</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0</w:t>
            </w:r>
          </w:p>
        </w:tc>
      </w:tr>
      <w:tr w:rsidR="004F20A0" w:rsidRPr="00ED7F12" w:rsidTr="00FB60C7">
        <w:tc>
          <w:tcPr>
            <w:tcW w:w="4103" w:type="dxa"/>
            <w:shd w:val="clear" w:color="auto" w:fill="auto"/>
          </w:tcPr>
          <w:p w:rsidR="004F20A0" w:rsidRPr="00ED7F12" w:rsidRDefault="004F20A0" w:rsidP="00FB60C7">
            <w:pPr>
              <w:tabs>
                <w:tab w:val="left" w:pos="142"/>
              </w:tabs>
              <w:suppressAutoHyphens w:val="0"/>
              <w:spacing w:before="40" w:after="40" w:line="220" w:lineRule="exact"/>
              <w:ind w:right="113"/>
              <w:rPr>
                <w:sz w:val="18"/>
              </w:rPr>
            </w:pPr>
            <w:r>
              <w:rPr>
                <w:sz w:val="18"/>
              </w:rPr>
              <w:tab/>
            </w:r>
            <w:r w:rsidRPr="00ED7F12">
              <w:rPr>
                <w:sz w:val="18"/>
              </w:rPr>
              <w:t xml:space="preserve">Dirty </w:t>
            </w:r>
            <w:del w:id="36" w:author="onu" w:date="2015-06-29T12:15:00Z">
              <w:r w:rsidRPr="00ED7F12" w:rsidDel="00641DBC">
                <w:rPr>
                  <w:sz w:val="18"/>
                </w:rPr>
                <w:delText>fruit</w:delText>
              </w:r>
            </w:del>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5</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8</w:t>
            </w:r>
          </w:p>
        </w:tc>
      </w:tr>
      <w:tr w:rsidR="004F20A0" w:rsidRPr="00ED7F12" w:rsidTr="00FB60C7">
        <w:tc>
          <w:tcPr>
            <w:tcW w:w="4103" w:type="dxa"/>
            <w:shd w:val="clear" w:color="auto" w:fill="auto"/>
          </w:tcPr>
          <w:p w:rsidR="004F20A0" w:rsidRPr="00812899" w:rsidRDefault="004F20A0" w:rsidP="00FB60C7">
            <w:pPr>
              <w:tabs>
                <w:tab w:val="left" w:pos="142"/>
              </w:tabs>
              <w:suppressAutoHyphens w:val="0"/>
              <w:spacing w:before="40" w:after="40" w:line="220" w:lineRule="exact"/>
              <w:ind w:right="113"/>
              <w:rPr>
                <w:sz w:val="18"/>
              </w:rPr>
            </w:pPr>
            <w:r>
              <w:rPr>
                <w:sz w:val="18"/>
              </w:rPr>
              <w:tab/>
            </w:r>
            <w:r w:rsidRPr="00812899">
              <w:rPr>
                <w:sz w:val="18"/>
              </w:rPr>
              <w:t>Substantial defects in colour or texture</w:t>
            </w:r>
            <w:ins w:id="37" w:author="onu" w:date="2015-06-29T12:29:00Z">
              <w:r w:rsidR="005E6BC3">
                <w:rPr>
                  <w:sz w:val="18"/>
                </w:rPr>
                <w:t>,</w:t>
              </w:r>
            </w:ins>
            <w:del w:id="38" w:author="onu" w:date="2015-06-29T12:29:00Z">
              <w:r w:rsidRPr="00812899" w:rsidDel="005E6BC3">
                <w:rPr>
                  <w:sz w:val="18"/>
                </w:rPr>
                <w:delText xml:space="preserve"> and</w:delText>
              </w:r>
            </w:del>
          </w:p>
          <w:p w:rsidR="004F20A0" w:rsidRDefault="004F20A0" w:rsidP="00FB60C7">
            <w:pPr>
              <w:tabs>
                <w:tab w:val="left" w:pos="142"/>
              </w:tabs>
              <w:suppressAutoHyphens w:val="0"/>
              <w:spacing w:before="40" w:after="40" w:line="220" w:lineRule="exact"/>
              <w:ind w:right="113"/>
              <w:rPr>
                <w:sz w:val="18"/>
              </w:rPr>
            </w:pPr>
            <w:r w:rsidRPr="00812899">
              <w:rPr>
                <w:sz w:val="18"/>
              </w:rPr>
              <w:t>heat injury</w:t>
            </w:r>
            <w:ins w:id="39" w:author="onu" w:date="2015-06-29T12:29:00Z">
              <w:r w:rsidR="005E6BC3">
                <w:rPr>
                  <w:sz w:val="18"/>
                </w:rPr>
                <w:t xml:space="preserve"> and </w:t>
              </w:r>
            </w:ins>
            <w:ins w:id="40" w:author="onu" w:date="2015-06-29T12:21:00Z">
              <w:r w:rsidR="00641DBC">
                <w:rPr>
                  <w:sz w:val="18"/>
                </w:rPr>
                <w:t>sunburn</w:t>
              </w:r>
            </w:ins>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5</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8</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10</w:t>
            </w:r>
          </w:p>
        </w:tc>
      </w:tr>
      <w:tr w:rsidR="004F20A0" w:rsidRPr="00ED7F12" w:rsidTr="00FB60C7">
        <w:tc>
          <w:tcPr>
            <w:tcW w:w="4103" w:type="dxa"/>
            <w:shd w:val="clear" w:color="auto" w:fill="auto"/>
          </w:tcPr>
          <w:p w:rsidR="004F20A0" w:rsidRDefault="004F20A0" w:rsidP="00FB60C7">
            <w:pPr>
              <w:tabs>
                <w:tab w:val="left" w:pos="142"/>
              </w:tabs>
              <w:suppressAutoHyphens w:val="0"/>
              <w:spacing w:before="40" w:after="40" w:line="220" w:lineRule="exact"/>
              <w:ind w:right="113"/>
              <w:rPr>
                <w:sz w:val="18"/>
              </w:rPr>
            </w:pPr>
            <w:r w:rsidRPr="00812899">
              <w:rPr>
                <w:sz w:val="18"/>
              </w:rPr>
              <w:t xml:space="preserve">Spotted </w:t>
            </w:r>
            <w:del w:id="41" w:author="onu" w:date="2015-06-29T12:15:00Z">
              <w:r w:rsidRPr="00812899" w:rsidDel="00641DBC">
                <w:rPr>
                  <w:sz w:val="18"/>
                </w:rPr>
                <w:delText>fruit</w:delText>
              </w:r>
            </w:del>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3</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5</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10</w:t>
            </w:r>
          </w:p>
        </w:tc>
      </w:tr>
      <w:tr w:rsidR="004F20A0" w:rsidRPr="00ED7F12" w:rsidTr="00FB60C7">
        <w:tc>
          <w:tcPr>
            <w:tcW w:w="4103" w:type="dxa"/>
            <w:shd w:val="clear" w:color="auto" w:fill="auto"/>
          </w:tcPr>
          <w:p w:rsidR="004F20A0" w:rsidRDefault="004F20A0" w:rsidP="00FB60C7">
            <w:pPr>
              <w:tabs>
                <w:tab w:val="left" w:pos="142"/>
              </w:tabs>
              <w:suppressAutoHyphens w:val="0"/>
              <w:spacing w:before="40" w:after="40" w:line="220" w:lineRule="exact"/>
              <w:ind w:right="113"/>
              <w:rPr>
                <w:sz w:val="18"/>
              </w:rPr>
            </w:pPr>
            <w:r>
              <w:rPr>
                <w:sz w:val="18"/>
              </w:rPr>
              <w:tab/>
            </w:r>
            <w:r w:rsidRPr="00812899">
              <w:rPr>
                <w:sz w:val="18"/>
              </w:rPr>
              <w:t>Lesion and Calluses</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3</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6</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Pr>
                <w:sz w:val="18"/>
              </w:rPr>
              <w:t>8</w:t>
            </w:r>
          </w:p>
        </w:tc>
      </w:tr>
      <w:tr w:rsidR="004F20A0" w:rsidRPr="00ED7F12" w:rsidTr="00FB60C7">
        <w:tc>
          <w:tcPr>
            <w:tcW w:w="4103" w:type="dxa"/>
            <w:shd w:val="clear" w:color="auto" w:fill="auto"/>
          </w:tcPr>
          <w:p w:rsidR="004F20A0" w:rsidRPr="00ED7F12" w:rsidRDefault="00EF0934" w:rsidP="00FB60C7">
            <w:pPr>
              <w:suppressAutoHyphens w:val="0"/>
              <w:spacing w:before="40" w:after="40" w:line="220" w:lineRule="exact"/>
              <w:ind w:right="113"/>
              <w:rPr>
                <w:sz w:val="18"/>
              </w:rPr>
            </w:pPr>
            <w:r w:rsidRPr="00ED7F12" w:rsidDel="00EF0934">
              <w:rPr>
                <w:bCs/>
                <w:sz w:val="18"/>
              </w:rPr>
              <w:t xml:space="preserve"> </w:t>
            </w:r>
            <w:r w:rsidR="004F20A0" w:rsidRPr="00ED7F12">
              <w:rPr>
                <w:bCs/>
                <w:sz w:val="18"/>
              </w:rPr>
              <w:t>(b) Size tolerances</w:t>
            </w:r>
            <w:r w:rsidR="004F20A0">
              <w:rPr>
                <w:bCs/>
                <w:sz w:val="18"/>
              </w:rPr>
              <w:t>(*)</w:t>
            </w:r>
            <w:r w:rsidR="004F20A0" w:rsidRPr="00ED7F12">
              <w:rPr>
                <w:bCs/>
                <w:sz w:val="18"/>
              </w:rPr>
              <w:t xml:space="preserve"> </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r>
      <w:tr w:rsidR="004F20A0" w:rsidRPr="00ED7F12" w:rsidTr="00FB60C7">
        <w:tc>
          <w:tcPr>
            <w:tcW w:w="4103" w:type="dxa"/>
            <w:shd w:val="clear" w:color="auto" w:fill="auto"/>
          </w:tcPr>
          <w:p w:rsidR="004F20A0" w:rsidRPr="00ED7F12" w:rsidRDefault="004F20A0" w:rsidP="00FB60C7">
            <w:pPr>
              <w:suppressAutoHyphens w:val="0"/>
              <w:spacing w:before="40" w:after="40" w:line="220" w:lineRule="exact"/>
              <w:ind w:right="113"/>
              <w:rPr>
                <w:sz w:val="18"/>
              </w:rPr>
            </w:pPr>
            <w:r w:rsidRPr="00ED7F12">
              <w:rPr>
                <w:sz w:val="18"/>
              </w:rPr>
              <w:t>For produce not conforming to the size indicated</w:t>
            </w:r>
            <w:r>
              <w:rPr>
                <w:sz w:val="18"/>
              </w:rPr>
              <w:t xml:space="preserve"> by </w:t>
            </w:r>
            <w:r>
              <w:rPr>
                <w:sz w:val="18"/>
              </w:rPr>
              <w:lastRenderedPageBreak/>
              <w:t>diameter</w:t>
            </w:r>
            <w:r w:rsidRPr="00ED7F12">
              <w:rPr>
                <w:sz w:val="18"/>
              </w:rPr>
              <w:t>,</w:t>
            </w:r>
            <w:r>
              <w:rPr>
                <w:sz w:val="18"/>
              </w:rPr>
              <w:t xml:space="preserve"> </w:t>
            </w:r>
            <w:r w:rsidRPr="00ED7F12">
              <w:rPr>
                <w:bCs/>
                <w:sz w:val="18"/>
              </w:rPr>
              <w:t>(</w:t>
            </w:r>
            <w:r w:rsidRPr="00ED7F12">
              <w:rPr>
                <w:sz w:val="18"/>
              </w:rPr>
              <w:t>if sized)</w:t>
            </w:r>
            <w:r w:rsidR="002A27F1">
              <w:rPr>
                <w:sz w:val="18"/>
              </w:rPr>
              <w:t>, in total</w:t>
            </w:r>
            <w:r w:rsidR="00975AB8">
              <w:rPr>
                <w:sz w:val="18"/>
              </w:rPr>
              <w:t xml:space="preserve"> </w:t>
            </w:r>
            <w:r w:rsidR="00975AB8" w:rsidRPr="00FB0465">
              <w:rPr>
                <w:sz w:val="18"/>
                <w:u w:val="single"/>
                <w:rPrChange w:id="42" w:author="annovazzi-jakab" w:date="2015-07-15T15:35:00Z">
                  <w:rPr>
                    <w:b/>
                    <w:sz w:val="18"/>
                    <w:u w:val="single"/>
                  </w:rPr>
                </w:rPrChange>
              </w:rPr>
              <w:t xml:space="preserve">(If the sizing is determined by the number of fruit per </w:t>
            </w:r>
            <w:proofErr w:type="spellStart"/>
            <w:r w:rsidR="00975AB8" w:rsidRPr="00FB0465">
              <w:rPr>
                <w:sz w:val="18"/>
                <w:u w:val="single"/>
                <w:rPrChange w:id="43" w:author="annovazzi-jakab" w:date="2015-07-15T15:35:00Z">
                  <w:rPr>
                    <w:b/>
                    <w:sz w:val="18"/>
                    <w:u w:val="single"/>
                  </w:rPr>
                </w:rPrChange>
              </w:rPr>
              <w:t>kilogramme,not</w:t>
            </w:r>
            <w:proofErr w:type="spellEnd"/>
            <w:r w:rsidR="00975AB8" w:rsidRPr="00FB0465">
              <w:rPr>
                <w:sz w:val="18"/>
                <w:u w:val="single"/>
                <w:rPrChange w:id="44" w:author="annovazzi-jakab" w:date="2015-07-15T15:35:00Z">
                  <w:rPr>
                    <w:b/>
                    <w:sz w:val="18"/>
                    <w:u w:val="single"/>
                  </w:rPr>
                </w:rPrChange>
              </w:rPr>
              <w:t xml:space="preserve"> applicable)</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lastRenderedPageBreak/>
              <w:t>10</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10</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10</w:t>
            </w:r>
          </w:p>
        </w:tc>
      </w:tr>
      <w:tr w:rsidR="004F20A0" w:rsidRPr="00ED7F12" w:rsidTr="00FB60C7">
        <w:tc>
          <w:tcPr>
            <w:tcW w:w="4103" w:type="dxa"/>
            <w:shd w:val="clear" w:color="auto" w:fill="auto"/>
          </w:tcPr>
          <w:p w:rsidR="004F20A0" w:rsidRPr="00ED7F12" w:rsidRDefault="004F20A0" w:rsidP="00FB60C7">
            <w:pPr>
              <w:suppressAutoHyphens w:val="0"/>
              <w:spacing w:before="40" w:after="40" w:line="220" w:lineRule="exact"/>
              <w:ind w:right="113"/>
              <w:rPr>
                <w:sz w:val="18"/>
              </w:rPr>
            </w:pPr>
            <w:r w:rsidRPr="00ED7F12">
              <w:rPr>
                <w:bCs/>
                <w:sz w:val="18"/>
              </w:rPr>
              <w:lastRenderedPageBreak/>
              <w:t>(c) Tolerances for other defects</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p>
        </w:tc>
      </w:tr>
      <w:tr w:rsidR="004F20A0" w:rsidRPr="00ED7F12" w:rsidTr="00FB60C7">
        <w:tc>
          <w:tcPr>
            <w:tcW w:w="4103" w:type="dxa"/>
            <w:shd w:val="clear" w:color="auto" w:fill="auto"/>
          </w:tcPr>
          <w:p w:rsidR="004F20A0" w:rsidRPr="00ED7F12" w:rsidRDefault="004F20A0" w:rsidP="00FB60C7">
            <w:pPr>
              <w:suppressAutoHyphens w:val="0"/>
              <w:spacing w:before="40" w:after="40" w:line="220" w:lineRule="exact"/>
              <w:ind w:right="113"/>
              <w:rPr>
                <w:sz w:val="18"/>
              </w:rPr>
            </w:pPr>
            <w:r w:rsidRPr="00ED7F12">
              <w:rPr>
                <w:sz w:val="18"/>
              </w:rPr>
              <w:t>Foreign matter</w:t>
            </w:r>
            <w:ins w:id="45" w:author="onu" w:date="2015-06-29T12:50:00Z">
              <w:r w:rsidR="009B3C1B">
                <w:rPr>
                  <w:sz w:val="18"/>
                </w:rPr>
                <w:t xml:space="preserve"> and extraneous vegetable materials except</w:t>
              </w:r>
            </w:ins>
            <w:del w:id="46" w:author="onu" w:date="2015-06-29T12:50:00Z">
              <w:r w:rsidRPr="00ED7F12" w:rsidDel="009B3C1B">
                <w:rPr>
                  <w:sz w:val="18"/>
                </w:rPr>
                <w:delText>,</w:delText>
              </w:r>
            </w:del>
            <w:del w:id="47" w:author="onu" w:date="2015-06-29T12:51:00Z">
              <w:r w:rsidRPr="00ED7F12" w:rsidDel="009B3C1B">
                <w:rPr>
                  <w:sz w:val="18"/>
                </w:rPr>
                <w:delText xml:space="preserve"> stems,</w:delText>
              </w:r>
            </w:del>
            <w:r w:rsidRPr="00ED7F12">
              <w:rPr>
                <w:sz w:val="18"/>
              </w:rPr>
              <w:t xml:space="preserve"> pits, pit fragments in pitted fruit</w:t>
            </w:r>
            <w:del w:id="48" w:author="onu" w:date="2015-06-29T13:05:00Z">
              <w:r w:rsidRPr="00ED7F12" w:rsidDel="005B2576">
                <w:rPr>
                  <w:sz w:val="18"/>
                </w:rPr>
                <w:delText xml:space="preserve"> and dust</w:delText>
              </w:r>
            </w:del>
            <w:r w:rsidRPr="00ED7F12">
              <w:rPr>
                <w:sz w:val="18"/>
              </w:rPr>
              <w:t xml:space="preserve"> (by weight)</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del w:id="49" w:author="onu" w:date="2015-06-29T12:51:00Z">
              <w:r w:rsidRPr="00ED7F12" w:rsidDel="009B3C1B">
                <w:rPr>
                  <w:sz w:val="18"/>
                </w:rPr>
                <w:delText>1</w:delText>
              </w:r>
            </w:del>
            <w:ins w:id="50" w:author="onu" w:date="2015-06-29T12:51:00Z">
              <w:r w:rsidR="009B3C1B">
                <w:rPr>
                  <w:sz w:val="18"/>
                </w:rPr>
                <w:t>0.5</w:t>
              </w:r>
            </w:ins>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del w:id="51" w:author="onu" w:date="2015-06-29T12:51:00Z">
              <w:r w:rsidRPr="00ED7F12" w:rsidDel="009B3C1B">
                <w:rPr>
                  <w:sz w:val="18"/>
                </w:rPr>
                <w:delText>1</w:delText>
              </w:r>
            </w:del>
            <w:ins w:id="52" w:author="onu" w:date="2015-06-29T12:51:00Z">
              <w:r w:rsidR="009B3C1B">
                <w:rPr>
                  <w:sz w:val="18"/>
                </w:rPr>
                <w:t>0.5</w:t>
              </w:r>
            </w:ins>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del w:id="53" w:author="onu" w:date="2015-06-29T12:51:00Z">
              <w:r w:rsidRPr="00ED7F12" w:rsidDel="009B3C1B">
                <w:rPr>
                  <w:sz w:val="18"/>
                </w:rPr>
                <w:delText>2</w:delText>
              </w:r>
            </w:del>
            <w:ins w:id="54" w:author="onu" w:date="2015-06-29T12:51:00Z">
              <w:r w:rsidR="009B3C1B">
                <w:rPr>
                  <w:sz w:val="18"/>
                </w:rPr>
                <w:t>0.5</w:t>
              </w:r>
            </w:ins>
          </w:p>
        </w:tc>
      </w:tr>
      <w:tr w:rsidR="00C83068" w:rsidRPr="00ED7F12" w:rsidTr="00FB60C7">
        <w:trPr>
          <w:ins w:id="55" w:author="onu" w:date="2015-06-30T17:51:00Z"/>
        </w:trPr>
        <w:tc>
          <w:tcPr>
            <w:tcW w:w="4103" w:type="dxa"/>
            <w:shd w:val="clear" w:color="auto" w:fill="auto"/>
          </w:tcPr>
          <w:p w:rsidR="00C83068" w:rsidRDefault="00C83068" w:rsidP="00C83068">
            <w:pPr>
              <w:suppressAutoHyphens w:val="0"/>
              <w:spacing w:before="40" w:after="40" w:line="220" w:lineRule="exact"/>
              <w:ind w:right="113"/>
              <w:rPr>
                <w:ins w:id="56" w:author="onu" w:date="2015-06-30T17:51:00Z"/>
                <w:sz w:val="18"/>
              </w:rPr>
            </w:pPr>
            <w:ins w:id="57" w:author="onu" w:date="2015-06-30T17:51:00Z">
              <w:r>
                <w:rPr>
                  <w:sz w:val="18"/>
                </w:rPr>
                <w:t xml:space="preserve">Presence of pits, pit fragments and pedicels in pitted fruit           </w:t>
              </w:r>
            </w:ins>
          </w:p>
        </w:tc>
        <w:tc>
          <w:tcPr>
            <w:tcW w:w="1089" w:type="dxa"/>
            <w:shd w:val="clear" w:color="auto" w:fill="auto"/>
            <w:vAlign w:val="bottom"/>
          </w:tcPr>
          <w:p w:rsidR="00C83068" w:rsidRPr="00ED7F12" w:rsidRDefault="00C83068">
            <w:pPr>
              <w:suppressAutoHyphens w:val="0"/>
              <w:spacing w:before="40" w:after="40" w:line="220" w:lineRule="exact"/>
              <w:ind w:left="150" w:right="113"/>
              <w:rPr>
                <w:ins w:id="58" w:author="onu" w:date="2015-06-30T17:51:00Z"/>
                <w:sz w:val="18"/>
              </w:rPr>
              <w:pPrChange w:id="59" w:author="onu" w:date="2015-06-30T17:52:00Z">
                <w:pPr>
                  <w:suppressAutoHyphens w:val="0"/>
                  <w:spacing w:before="40" w:after="40" w:line="220" w:lineRule="exact"/>
                  <w:ind w:right="113"/>
                  <w:jc w:val="right"/>
                </w:pPr>
              </w:pPrChange>
            </w:pPr>
            <w:ins w:id="60" w:author="onu" w:date="2015-06-30T17:53:00Z">
              <w:r>
                <w:rPr>
                  <w:sz w:val="18"/>
                </w:rPr>
                <w:t xml:space="preserve">               </w:t>
              </w:r>
            </w:ins>
            <w:ins w:id="61" w:author="onu" w:date="2015-06-30T17:52:00Z">
              <w:r>
                <w:rPr>
                  <w:sz w:val="18"/>
                </w:rPr>
                <w:t>1</w:t>
              </w:r>
            </w:ins>
          </w:p>
        </w:tc>
        <w:tc>
          <w:tcPr>
            <w:tcW w:w="1089" w:type="dxa"/>
            <w:shd w:val="clear" w:color="auto" w:fill="auto"/>
            <w:vAlign w:val="bottom"/>
          </w:tcPr>
          <w:p w:rsidR="00C83068" w:rsidRPr="00ED7F12" w:rsidRDefault="00C83068" w:rsidP="00FB60C7">
            <w:pPr>
              <w:suppressAutoHyphens w:val="0"/>
              <w:spacing w:before="40" w:after="40" w:line="220" w:lineRule="exact"/>
              <w:ind w:right="113"/>
              <w:jc w:val="right"/>
              <w:rPr>
                <w:ins w:id="62" w:author="onu" w:date="2015-06-30T17:51:00Z"/>
                <w:sz w:val="18"/>
              </w:rPr>
            </w:pPr>
            <w:ins w:id="63" w:author="onu" w:date="2015-06-30T17:53:00Z">
              <w:r>
                <w:rPr>
                  <w:sz w:val="18"/>
                </w:rPr>
                <w:t>1</w:t>
              </w:r>
            </w:ins>
          </w:p>
        </w:tc>
        <w:tc>
          <w:tcPr>
            <w:tcW w:w="1089" w:type="dxa"/>
            <w:shd w:val="clear" w:color="auto" w:fill="auto"/>
            <w:vAlign w:val="bottom"/>
          </w:tcPr>
          <w:p w:rsidR="00C83068" w:rsidRPr="00ED7F12" w:rsidRDefault="00C83068" w:rsidP="00FB60C7">
            <w:pPr>
              <w:suppressAutoHyphens w:val="0"/>
              <w:spacing w:before="40" w:after="40" w:line="220" w:lineRule="exact"/>
              <w:ind w:right="113"/>
              <w:jc w:val="right"/>
              <w:rPr>
                <w:ins w:id="64" w:author="onu" w:date="2015-06-30T17:51:00Z"/>
                <w:sz w:val="18"/>
              </w:rPr>
            </w:pPr>
            <w:ins w:id="65" w:author="onu" w:date="2015-06-30T17:53:00Z">
              <w:r>
                <w:rPr>
                  <w:sz w:val="18"/>
                </w:rPr>
                <w:t>2</w:t>
              </w:r>
            </w:ins>
          </w:p>
        </w:tc>
      </w:tr>
      <w:tr w:rsidR="004F20A0" w:rsidRPr="00ED7F12" w:rsidTr="00FB60C7">
        <w:tc>
          <w:tcPr>
            <w:tcW w:w="4103" w:type="dxa"/>
            <w:shd w:val="clear" w:color="auto" w:fill="auto"/>
          </w:tcPr>
          <w:p w:rsidR="004F20A0" w:rsidRPr="00ED7F12" w:rsidRDefault="004F20A0" w:rsidP="00FB60C7">
            <w:pPr>
              <w:suppressAutoHyphens w:val="0"/>
              <w:spacing w:before="40" w:after="40" w:line="220" w:lineRule="exact"/>
              <w:ind w:right="113"/>
              <w:rPr>
                <w:sz w:val="18"/>
              </w:rPr>
            </w:pPr>
            <w:r w:rsidRPr="00ED7F12">
              <w:rPr>
                <w:sz w:val="18"/>
              </w:rPr>
              <w:t>Presence of pieces among whole fruit and halves</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4</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6</w:t>
            </w:r>
          </w:p>
        </w:tc>
      </w:tr>
      <w:tr w:rsidR="004F20A0" w:rsidRPr="00ED7F12" w:rsidTr="00FB60C7">
        <w:tc>
          <w:tcPr>
            <w:tcW w:w="4103" w:type="dxa"/>
            <w:shd w:val="clear" w:color="auto" w:fill="auto"/>
          </w:tcPr>
          <w:p w:rsidR="004F20A0" w:rsidRPr="00ED7F12" w:rsidRDefault="004F20A0" w:rsidP="00FB60C7">
            <w:pPr>
              <w:suppressAutoHyphens w:val="0"/>
              <w:spacing w:before="40" w:after="40" w:line="220" w:lineRule="exact"/>
              <w:ind w:right="113"/>
              <w:rPr>
                <w:sz w:val="18"/>
              </w:rPr>
            </w:pPr>
            <w:r w:rsidRPr="00ED7F12">
              <w:rPr>
                <w:sz w:val="18"/>
              </w:rPr>
              <w:t xml:space="preserve">Dried apricots belonging to varieties other than that indicated </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10</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10</w:t>
            </w:r>
          </w:p>
        </w:tc>
        <w:tc>
          <w:tcPr>
            <w:tcW w:w="1089" w:type="dxa"/>
            <w:shd w:val="clear" w:color="auto" w:fill="auto"/>
            <w:vAlign w:val="bottom"/>
          </w:tcPr>
          <w:p w:rsidR="004F20A0" w:rsidRPr="00ED7F12" w:rsidRDefault="004F20A0" w:rsidP="00FB60C7">
            <w:pPr>
              <w:suppressAutoHyphens w:val="0"/>
              <w:spacing w:before="40" w:after="40" w:line="220" w:lineRule="exact"/>
              <w:ind w:right="113"/>
              <w:jc w:val="right"/>
              <w:rPr>
                <w:sz w:val="18"/>
              </w:rPr>
            </w:pPr>
            <w:r w:rsidRPr="00ED7F12">
              <w:rPr>
                <w:sz w:val="18"/>
              </w:rPr>
              <w:t>10</w:t>
            </w:r>
          </w:p>
        </w:tc>
      </w:tr>
    </w:tbl>
    <w:p w:rsidR="004F20A0" w:rsidRPr="006050FC" w:rsidRDefault="004F20A0" w:rsidP="004F20A0">
      <w:pPr>
        <w:pStyle w:val="SingleTxtG"/>
        <w:spacing w:before="120"/>
      </w:pPr>
      <w:r w:rsidRPr="006050FC">
        <w:t>(a)  A minimum sample unit of one kilogramme is required for the test.</w:t>
      </w:r>
    </w:p>
    <w:p w:rsidR="00BD76F0" w:rsidRDefault="007B2590" w:rsidP="004F20A0">
      <w:pPr>
        <w:pStyle w:val="SingleTxtG"/>
        <w:spacing w:before="120"/>
        <w:rPr>
          <w:ins w:id="66" w:author="onu" w:date="2015-06-29T14:26:00Z"/>
        </w:rPr>
      </w:pPr>
      <w:r>
        <w:t>[</w:t>
      </w:r>
      <w:r w:rsidR="004F20A0" w:rsidRPr="006050FC">
        <w:t>(*</w:t>
      </w:r>
      <w:proofErr w:type="gramStart"/>
      <w:r w:rsidR="004F20A0" w:rsidRPr="006050FC">
        <w:t>)If</w:t>
      </w:r>
      <w:proofErr w:type="gramEnd"/>
      <w:r w:rsidR="004F20A0" w:rsidRPr="006050FC">
        <w:t xml:space="preserve"> the sizing is determined by the number of fruit per kilogramme (1,000g), </w:t>
      </w:r>
    </w:p>
    <w:p w:rsidR="002577C4" w:rsidRDefault="002577C4" w:rsidP="004F20A0">
      <w:pPr>
        <w:pStyle w:val="SingleTxtG"/>
        <w:spacing w:before="120"/>
        <w:rPr>
          <w:ins w:id="67" w:author="onu" w:date="2015-06-29T14:18:00Z"/>
        </w:rPr>
      </w:pPr>
      <w:proofErr w:type="gramStart"/>
      <w:ins w:id="68" w:author="onu" w:date="2015-06-29T14:16:00Z">
        <w:r>
          <w:t>the</w:t>
        </w:r>
        <w:proofErr w:type="gramEnd"/>
        <w:r>
          <w:t xml:space="preserve"> </w:t>
        </w:r>
      </w:ins>
      <w:ins w:id="69" w:author="onu" w:date="2015-06-29T14:18:00Z">
        <w:r>
          <w:t xml:space="preserve">weight of the </w:t>
        </w:r>
      </w:ins>
      <w:ins w:id="70" w:author="onu" w:date="2015-06-29T14:16:00Z">
        <w:r>
          <w:t xml:space="preserve">heaviest </w:t>
        </w:r>
      </w:ins>
      <w:ins w:id="71" w:author="onu" w:date="2015-06-29T14:18:00Z">
        <w:r>
          <w:t>10 pieces of dried apricots should not exceed two times the weight of the lightest 10 pieces of dried apr</w:t>
        </w:r>
      </w:ins>
      <w:ins w:id="72" w:author="onu" w:date="2015-06-29T14:19:00Z">
        <w:r>
          <w:t>i</w:t>
        </w:r>
      </w:ins>
      <w:ins w:id="73" w:author="onu" w:date="2015-06-29T14:18:00Z">
        <w:r>
          <w:t>cots</w:t>
        </w:r>
      </w:ins>
      <w:ins w:id="74" w:author="onu" w:date="2015-06-29T14:19:00Z">
        <w:r>
          <w:t>.</w:t>
        </w:r>
      </w:ins>
    </w:p>
    <w:p w:rsidR="004F20A0" w:rsidRPr="00D2291A" w:rsidRDefault="004F20A0" w:rsidP="004F20A0">
      <w:pPr>
        <w:pStyle w:val="SingleTxtG"/>
        <w:spacing w:before="120"/>
      </w:pPr>
      <w:proofErr w:type="gramStart"/>
      <w:r w:rsidRPr="006050FC">
        <w:t>in</w:t>
      </w:r>
      <w:proofErr w:type="gramEnd"/>
      <w:r w:rsidRPr="006050FC">
        <w:t xml:space="preserve"> all classes </w:t>
      </w:r>
      <w:ins w:id="75" w:author="onu" w:date="2015-06-29T14:25:00Z">
        <w:r w:rsidR="00BD76F0">
          <w:t xml:space="preserve">a total of </w:t>
        </w:r>
      </w:ins>
      <w:r w:rsidRPr="006050FC">
        <w:t>2</w:t>
      </w:r>
      <w:ins w:id="76" w:author="onu" w:date="2015-06-29T14:25:00Z">
        <w:r w:rsidR="00BD76F0">
          <w:t xml:space="preserve">0 percent </w:t>
        </w:r>
      </w:ins>
      <w:del w:id="77" w:author="onu" w:date="2015-06-29T14:25:00Z">
        <w:r w:rsidRPr="006050FC" w:rsidDel="00BD76F0">
          <w:delText xml:space="preserve">5 per cent of the apricots </w:delText>
        </w:r>
      </w:del>
      <w:r w:rsidRPr="006050FC">
        <w:t>may be of the next larger or next smaller size</w:t>
      </w:r>
      <w:del w:id="78" w:author="onu" w:date="2015-06-29T14:25:00Z">
        <w:r w:rsidRPr="006050FC" w:rsidDel="00BD76F0">
          <w:delText xml:space="preserve"> and 20 per cent of </w:delText>
        </w:r>
        <w:r w:rsidRPr="00D2291A" w:rsidDel="00BD76F0">
          <w:delText>the apricots above this difference</w:delText>
        </w:r>
      </w:del>
      <w:r w:rsidRPr="00D2291A">
        <w:t>.</w:t>
      </w:r>
      <w:r w:rsidR="007B2590">
        <w:t>]</w:t>
      </w:r>
    </w:p>
    <w:p w:rsidR="004F20A0" w:rsidRPr="00D2291A" w:rsidDel="002577C4" w:rsidRDefault="004F20A0" w:rsidP="004F20A0">
      <w:pPr>
        <w:pStyle w:val="SingleTxtG"/>
        <w:spacing w:before="120"/>
        <w:rPr>
          <w:del w:id="79" w:author="onu" w:date="2015-06-29T14:10:00Z"/>
          <w:vertAlign w:val="superscript"/>
        </w:rPr>
      </w:pPr>
      <w:del w:id="80" w:author="onu" w:date="2015-06-29T14:10:00Z">
        <w:r w:rsidRPr="00D2291A" w:rsidDel="002577C4">
          <w:rPr>
            <w:vertAlign w:val="superscript"/>
          </w:rPr>
          <w:delText>[previous standard size tolerance]</w:delText>
        </w:r>
      </w:del>
    </w:p>
    <w:p w:rsidR="004F20A0" w:rsidRPr="00397790" w:rsidRDefault="004F20A0" w:rsidP="004F20A0">
      <w:pPr>
        <w:pStyle w:val="HChG"/>
        <w:rPr>
          <w:bCs/>
        </w:rPr>
      </w:pPr>
      <w:r>
        <w:rPr>
          <w:bCs/>
        </w:rPr>
        <w:tab/>
      </w:r>
      <w:r w:rsidRPr="00397790">
        <w:rPr>
          <w:bCs/>
        </w:rPr>
        <w:t>V.</w:t>
      </w:r>
      <w:r w:rsidRPr="00397790">
        <w:rPr>
          <w:bCs/>
        </w:rPr>
        <w:tab/>
        <w:t>Provisions concerning presentation</w:t>
      </w:r>
    </w:p>
    <w:p w:rsidR="004F20A0" w:rsidRPr="00397790" w:rsidRDefault="004F20A0" w:rsidP="004F20A0">
      <w:pPr>
        <w:pStyle w:val="H1G"/>
      </w:pPr>
      <w:r>
        <w:tab/>
      </w:r>
      <w:r w:rsidRPr="00397790">
        <w:t>A.</w:t>
      </w:r>
      <w:r w:rsidRPr="00397790">
        <w:tab/>
        <w:t>Uniformity</w:t>
      </w:r>
    </w:p>
    <w:p w:rsidR="004F20A0" w:rsidRPr="005870C9" w:rsidRDefault="004F20A0" w:rsidP="004F20A0">
      <w:pPr>
        <w:pStyle w:val="SingleTxtG"/>
      </w:pPr>
      <w:r w:rsidRPr="005870C9">
        <w:t>The contents of each package must be uniform and contain only dried apricots of the same origin, quality</w:t>
      </w:r>
      <w:r>
        <w:t>, style</w:t>
      </w:r>
      <w:r w:rsidRPr="005870C9">
        <w:t xml:space="preserve"> and size (if sized) and </w:t>
      </w:r>
      <w:ins w:id="81" w:author="onu" w:date="2015-06-29T15:14:00Z">
        <w:r w:rsidR="00213E6F">
          <w:t xml:space="preserve">if indicated, </w:t>
        </w:r>
      </w:ins>
      <w:r w:rsidRPr="005870C9">
        <w:t xml:space="preserve">variety </w:t>
      </w:r>
      <w:ins w:id="82" w:author="onu" w:date="2015-06-29T15:09:00Z">
        <w:r w:rsidR="008109C5">
          <w:t>and</w:t>
        </w:r>
      </w:ins>
      <w:ins w:id="83" w:author="onu" w:date="2015-06-29T15:14:00Z">
        <w:r w:rsidR="00213E6F">
          <w:t>/or</w:t>
        </w:r>
      </w:ins>
      <w:ins w:id="84" w:author="onu" w:date="2015-06-29T15:09:00Z">
        <w:r w:rsidR="008109C5">
          <w:t xml:space="preserve"> crop year</w:t>
        </w:r>
      </w:ins>
      <w:del w:id="85" w:author="onu" w:date="2015-06-29T15:14:00Z">
        <w:r w:rsidRPr="005870C9" w:rsidDel="00213E6F">
          <w:delText>(if indicated)</w:delText>
        </w:r>
      </w:del>
      <w:r w:rsidRPr="005870C9">
        <w:t>.</w:t>
      </w:r>
    </w:p>
    <w:p w:rsidR="004F20A0" w:rsidRPr="00397790" w:rsidRDefault="004F20A0" w:rsidP="004F20A0">
      <w:pPr>
        <w:pStyle w:val="SingleTxtG"/>
      </w:pPr>
      <w:r w:rsidRPr="00397790">
        <w:t xml:space="preserve">The visible part of the contents of the package must be representative of the entire contents.  </w:t>
      </w:r>
    </w:p>
    <w:p w:rsidR="004F20A0" w:rsidRPr="00397790" w:rsidRDefault="004F20A0" w:rsidP="004F20A0">
      <w:pPr>
        <w:pStyle w:val="H1G"/>
        <w:rPr>
          <w:u w:val="single"/>
        </w:rPr>
      </w:pPr>
      <w:r>
        <w:tab/>
      </w:r>
      <w:r w:rsidRPr="00397790">
        <w:t>B.</w:t>
      </w:r>
      <w:r w:rsidRPr="00397790">
        <w:tab/>
        <w:t>Packaging</w:t>
      </w:r>
    </w:p>
    <w:p w:rsidR="004F20A0" w:rsidRPr="00397790" w:rsidRDefault="004F20A0" w:rsidP="004F20A0">
      <w:pPr>
        <w:pStyle w:val="SingleTxtG"/>
      </w:pPr>
      <w:r w:rsidRPr="00397790">
        <w:t>Dried apricots must be packed in such a way so as to protect the produce properly.</w:t>
      </w:r>
    </w:p>
    <w:p w:rsidR="004F20A0" w:rsidRPr="00397790" w:rsidRDefault="004F20A0" w:rsidP="004F20A0">
      <w:pPr>
        <w:pStyle w:val="SingleTxtG"/>
      </w:pPr>
      <w:r w:rsidRPr="00397790">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4F20A0" w:rsidRPr="00397790" w:rsidRDefault="004F20A0" w:rsidP="004F20A0">
      <w:pPr>
        <w:pStyle w:val="SingleTxtG"/>
      </w:pPr>
      <w:r w:rsidRPr="00397790">
        <w:rPr>
          <w:lang w:val="en-US"/>
        </w:rPr>
        <w:t>Packages must be free of all foreign matter in accordance with the table of tolerances in section “IV. Provisions concerning tolerances”.</w:t>
      </w:r>
      <w:r>
        <w:tab/>
      </w:r>
    </w:p>
    <w:p w:rsidR="004F20A0" w:rsidRPr="00397790" w:rsidRDefault="004F20A0" w:rsidP="004F20A0">
      <w:pPr>
        <w:pStyle w:val="HChG"/>
        <w:rPr>
          <w:bCs/>
        </w:rPr>
      </w:pPr>
      <w:r>
        <w:rPr>
          <w:bCs/>
        </w:rPr>
        <w:lastRenderedPageBreak/>
        <w:tab/>
      </w:r>
      <w:r w:rsidRPr="00397790">
        <w:rPr>
          <w:bCs/>
        </w:rPr>
        <w:t>VI.</w:t>
      </w:r>
      <w:r w:rsidRPr="00397790">
        <w:rPr>
          <w:bCs/>
        </w:rPr>
        <w:tab/>
        <w:t>Provisions concerning marking</w:t>
      </w:r>
    </w:p>
    <w:p w:rsidR="004F20A0" w:rsidRPr="00397790" w:rsidRDefault="004F20A0" w:rsidP="004F20A0">
      <w:pPr>
        <w:pStyle w:val="SingleTxtG"/>
      </w:pPr>
      <w:r w:rsidRPr="00397790">
        <w:rPr>
          <w:bCs/>
        </w:rPr>
        <w:t>Each package</w:t>
      </w:r>
      <w:r w:rsidRPr="001A67C8">
        <w:rPr>
          <w:rStyle w:val="FootnoteReference"/>
        </w:rPr>
        <w:footnoteReference w:id="5"/>
      </w:r>
      <w:r w:rsidRPr="00397790">
        <w:rPr>
          <w:bCs/>
        </w:rPr>
        <w:t xml:space="preserve"> must bear the following particulars in letters grouped on the same side, legibly and indelibly marked and visible from the outside:</w:t>
      </w:r>
    </w:p>
    <w:p w:rsidR="004F20A0" w:rsidRPr="00397790" w:rsidRDefault="004F20A0" w:rsidP="004F20A0">
      <w:pPr>
        <w:pStyle w:val="H1G"/>
      </w:pPr>
      <w:r>
        <w:tab/>
      </w:r>
      <w:r w:rsidRPr="00397790">
        <w:t>A.</w:t>
      </w:r>
      <w:r w:rsidRPr="00397790">
        <w:tab/>
        <w:t>Identification</w:t>
      </w:r>
    </w:p>
    <w:p w:rsidR="004F20A0" w:rsidRPr="005870C9" w:rsidRDefault="004F20A0" w:rsidP="004F20A0">
      <w:pPr>
        <w:pStyle w:val="SingleTxtG"/>
      </w:pPr>
      <w:r w:rsidRPr="005870C9">
        <w:t>Packer and/or Dispatcher:</w:t>
      </w:r>
    </w:p>
    <w:p w:rsidR="004F20A0" w:rsidRPr="005870C9" w:rsidRDefault="004F20A0" w:rsidP="004F20A0">
      <w:pPr>
        <w:pStyle w:val="SingleTxtG"/>
      </w:pPr>
      <w:r w:rsidRPr="005870C9">
        <w:t>Name and physical address (e.g. street/city/region/postal code and, if different from the country of origin, the country) or a code mark officially recognized by the national authority</w:t>
      </w:r>
      <w:r w:rsidRPr="001A67C8">
        <w:rPr>
          <w:rStyle w:val="FootnoteReference"/>
        </w:rPr>
        <w:footnoteReference w:id="6"/>
      </w:r>
      <w:r w:rsidRPr="005870C9">
        <w:t>.</w:t>
      </w:r>
    </w:p>
    <w:p w:rsidR="004F20A0" w:rsidRPr="00397790" w:rsidRDefault="004F20A0" w:rsidP="004F20A0">
      <w:pPr>
        <w:pStyle w:val="H1G"/>
        <w:rPr>
          <w:u w:val="single"/>
        </w:rPr>
      </w:pPr>
      <w:r>
        <w:tab/>
      </w:r>
      <w:r w:rsidRPr="00397790">
        <w:t>B.</w:t>
      </w:r>
      <w:r w:rsidRPr="00397790">
        <w:tab/>
        <w:t>Nature of produce</w:t>
      </w:r>
    </w:p>
    <w:p w:rsidR="004F20A0" w:rsidRDefault="004F20A0" w:rsidP="007B2590">
      <w:pPr>
        <w:pStyle w:val="Bullet1G"/>
      </w:pPr>
      <w:r w:rsidRPr="00397790">
        <w:t xml:space="preserve">"Dried Apricots” </w:t>
      </w:r>
      <w:r w:rsidR="007B2590">
        <w:t xml:space="preserve">which may be replaced by </w:t>
      </w:r>
      <w:r w:rsidR="00420CF5" w:rsidRPr="009F2C73">
        <w:rPr>
          <w:b/>
          <w:u w:val="single"/>
        </w:rPr>
        <w:t>high moisture</w:t>
      </w:r>
      <w:r w:rsidR="0004755D">
        <w:t xml:space="preserve"> </w:t>
      </w:r>
      <w:ins w:id="88" w:author="onu" w:date="2015-06-29T15:17:00Z">
        <w:r w:rsidR="00213E6F">
          <w:t>dried apricots</w:t>
        </w:r>
      </w:ins>
      <w:r w:rsidR="007B2590" w:rsidRPr="009F2C73">
        <w:rPr>
          <w:b/>
          <w:strike/>
          <w:u w:val="single"/>
          <w:lang w:val="en-US"/>
        </w:rPr>
        <w:t>“Soft apricots”</w:t>
      </w:r>
      <w:r w:rsidR="007B2590">
        <w:rPr>
          <w:lang w:val="en-US"/>
        </w:rPr>
        <w:t xml:space="preserve"> or equivalent denomination </w:t>
      </w:r>
      <w:ins w:id="89" w:author="onu" w:date="2015-06-29T15:22:00Z">
        <w:r w:rsidR="00B03D9D">
          <w:rPr>
            <w:lang w:val="en-US"/>
          </w:rPr>
          <w:t>(when appropriate)</w:t>
        </w:r>
      </w:ins>
      <w:del w:id="90" w:author="onu" w:date="2015-06-29T15:18:00Z">
        <w:r w:rsidR="00050E86" w:rsidDel="00213E6F">
          <w:rPr>
            <w:lang w:val="en-US"/>
          </w:rPr>
          <w:delText xml:space="preserve">in </w:delText>
        </w:r>
        <w:r w:rsidR="004F70A2" w:rsidDel="00213E6F">
          <w:rPr>
            <w:lang w:val="en-US"/>
          </w:rPr>
          <w:delText xml:space="preserve">the </w:delText>
        </w:r>
        <w:r w:rsidR="00050E86" w:rsidDel="00213E6F">
          <w:rPr>
            <w:lang w:val="en-US"/>
          </w:rPr>
          <w:delText>case of high-</w:delText>
        </w:r>
        <w:r w:rsidR="007B2590" w:rsidDel="00213E6F">
          <w:rPr>
            <w:lang w:val="en-US"/>
          </w:rPr>
          <w:delText xml:space="preserve">moisture product </w:delText>
        </w:r>
      </w:del>
    </w:p>
    <w:p w:rsidR="004F20A0" w:rsidRPr="00397790" w:rsidRDefault="004F20A0" w:rsidP="004F20A0">
      <w:pPr>
        <w:pStyle w:val="Bullet1G"/>
      </w:pPr>
      <w:r>
        <w:t>Style</w:t>
      </w:r>
    </w:p>
    <w:p w:rsidR="004F20A0" w:rsidRPr="004A182D" w:rsidRDefault="004F20A0" w:rsidP="005C10EE">
      <w:pPr>
        <w:pStyle w:val="Bullet1G"/>
        <w:numPr>
          <w:ilvl w:val="0"/>
          <w:numId w:val="0"/>
        </w:numPr>
        <w:ind w:left="1701"/>
        <w:rPr>
          <w:lang w:val="en-US"/>
        </w:rPr>
      </w:pPr>
      <w:r w:rsidRPr="004A182D">
        <w:rPr>
          <w:lang w:val="en-US"/>
        </w:rPr>
        <w:t>Name of the variety (optional)</w:t>
      </w:r>
    </w:p>
    <w:p w:rsidR="004F20A0" w:rsidRPr="00397790" w:rsidRDefault="004F20A0" w:rsidP="004F20A0">
      <w:pPr>
        <w:pStyle w:val="H1G"/>
        <w:rPr>
          <w:u w:val="single"/>
        </w:rPr>
      </w:pPr>
      <w:r>
        <w:tab/>
      </w:r>
      <w:r w:rsidRPr="00397790">
        <w:t>C.</w:t>
      </w:r>
      <w:r w:rsidRPr="00397790">
        <w:tab/>
        <w:t xml:space="preserve">Origin of </w:t>
      </w:r>
      <w:r>
        <w:t>p</w:t>
      </w:r>
      <w:r w:rsidRPr="00397790">
        <w:t>roduce</w:t>
      </w:r>
    </w:p>
    <w:p w:rsidR="004F20A0" w:rsidRPr="00397790" w:rsidRDefault="004F20A0" w:rsidP="004F20A0">
      <w:pPr>
        <w:pStyle w:val="Bullet1G"/>
      </w:pPr>
      <w:r w:rsidRPr="00397790">
        <w:t>Country of origin</w:t>
      </w:r>
      <w:r>
        <w:rPr>
          <w:rStyle w:val="FootnoteReference"/>
        </w:rPr>
        <w:footnoteReference w:id="7"/>
      </w:r>
      <w:r w:rsidRPr="00397790">
        <w:t xml:space="preserve"> and, optionally, district where grown or the national</w:t>
      </w:r>
      <w:r>
        <w:t>, regional or local place name.</w:t>
      </w:r>
    </w:p>
    <w:p w:rsidR="004F20A0" w:rsidRPr="00397790" w:rsidRDefault="004F20A0" w:rsidP="004F20A0">
      <w:pPr>
        <w:pStyle w:val="H1G"/>
        <w:rPr>
          <w:u w:val="single"/>
        </w:rPr>
      </w:pPr>
      <w:r>
        <w:tab/>
      </w:r>
      <w:r w:rsidRPr="00397790">
        <w:t>D.</w:t>
      </w:r>
      <w:r w:rsidRPr="00397790">
        <w:tab/>
        <w:t>Commercial specifications</w:t>
      </w:r>
    </w:p>
    <w:p w:rsidR="004F20A0" w:rsidRPr="00397790" w:rsidRDefault="004F20A0" w:rsidP="004F20A0">
      <w:pPr>
        <w:pStyle w:val="Bullet1G"/>
      </w:pPr>
      <w:r>
        <w:t>Class</w:t>
      </w:r>
    </w:p>
    <w:p w:rsidR="004F20A0" w:rsidRPr="008C75BA" w:rsidRDefault="004F20A0" w:rsidP="004F20A0">
      <w:pPr>
        <w:pStyle w:val="Bullet1G"/>
      </w:pPr>
      <w:r w:rsidRPr="00397790">
        <w:t>Size (if  sized);</w:t>
      </w:r>
      <w:r w:rsidRPr="00397790">
        <w:rPr>
          <w:lang w:val="en-US"/>
        </w:rPr>
        <w:t xml:space="preserve"> expressed in accordance with section III</w:t>
      </w:r>
    </w:p>
    <w:p w:rsidR="004F20A0" w:rsidRPr="00343E25" w:rsidRDefault="004F20A0" w:rsidP="00343E25">
      <w:pPr>
        <w:pStyle w:val="Bullet2G"/>
        <w:rPr>
          <w:noProof/>
          <w:lang w:val="en-US"/>
        </w:rPr>
      </w:pPr>
      <w:r w:rsidRPr="00F52AF2">
        <w:rPr>
          <w:noProof/>
          <w:lang w:val="en-US"/>
        </w:rPr>
        <w:t>Size range</w:t>
      </w:r>
      <w:r w:rsidR="004F70A2">
        <w:rPr>
          <w:noProof/>
          <w:lang w:val="en-US"/>
        </w:rPr>
        <w:t>,</w:t>
      </w:r>
      <w:r w:rsidRPr="00F52AF2">
        <w:rPr>
          <w:noProof/>
          <w:lang w:val="en-US"/>
        </w:rPr>
        <w:t xml:space="preserve"> which may be replaced by the size </w:t>
      </w:r>
      <w:r>
        <w:rPr>
          <w:noProof/>
          <w:lang w:val="en-US"/>
        </w:rPr>
        <w:t>code in case of option A.</w:t>
      </w:r>
    </w:p>
    <w:p w:rsidR="004F20A0" w:rsidRPr="00397790" w:rsidRDefault="004F20A0" w:rsidP="004F20A0">
      <w:pPr>
        <w:pStyle w:val="Bullet1G"/>
      </w:pPr>
      <w:r w:rsidRPr="00397790">
        <w:t>Crop year</w:t>
      </w:r>
      <w:r>
        <w:t xml:space="preserve"> (optional)</w:t>
      </w:r>
    </w:p>
    <w:p w:rsidR="004F20A0" w:rsidRPr="00397790" w:rsidRDefault="004F20A0" w:rsidP="004F20A0">
      <w:pPr>
        <w:pStyle w:val="Bullet1G"/>
      </w:pPr>
      <w:r w:rsidRPr="00397790">
        <w:t xml:space="preserve">"Naturally" dried </w:t>
      </w:r>
      <w:r>
        <w:t>(optional)</w:t>
      </w:r>
    </w:p>
    <w:p w:rsidR="004F20A0" w:rsidRPr="00397790" w:rsidRDefault="004F20A0" w:rsidP="004F20A0">
      <w:pPr>
        <w:pStyle w:val="Bullet1G"/>
      </w:pPr>
      <w:r w:rsidRPr="00397790">
        <w:t>"Best before” followed by the date (optional).</w:t>
      </w:r>
    </w:p>
    <w:p w:rsidR="004F20A0" w:rsidRPr="00397790" w:rsidRDefault="004F20A0" w:rsidP="004F20A0">
      <w:pPr>
        <w:pStyle w:val="H1G"/>
      </w:pPr>
      <w:r>
        <w:tab/>
      </w:r>
      <w:r w:rsidRPr="00397790">
        <w:t>E.</w:t>
      </w:r>
      <w:r w:rsidRPr="00397790">
        <w:tab/>
        <w:t>Official control mark (optional)</w:t>
      </w:r>
    </w:p>
    <w:p w:rsidR="004F20A0" w:rsidRDefault="004F20A0" w:rsidP="004F20A0">
      <w:pPr>
        <w:pStyle w:val="SingleTxtG"/>
        <w:jc w:val="left"/>
      </w:pPr>
      <w:r w:rsidRPr="00397790">
        <w:t>Adopted 1996</w:t>
      </w:r>
    </w:p>
    <w:p w:rsidR="00DF0387" w:rsidRPr="00397790" w:rsidRDefault="00DF0387" w:rsidP="004F20A0">
      <w:pPr>
        <w:pStyle w:val="SingleTxtG"/>
        <w:jc w:val="left"/>
      </w:pPr>
      <w:r>
        <w:lastRenderedPageBreak/>
        <w:t xml:space="preserve">Revised </w:t>
      </w:r>
      <w:r w:rsidR="00073280">
        <w:t>20xx</w:t>
      </w:r>
    </w:p>
    <w:p w:rsidR="00A17562" w:rsidRPr="004A182D" w:rsidRDefault="004A182D" w:rsidP="004A182D">
      <w:pPr>
        <w:pStyle w:val="SingleTxtG"/>
        <w:spacing w:before="240" w:after="0"/>
        <w:jc w:val="center"/>
        <w:rPr>
          <w:u w:val="single"/>
        </w:rPr>
      </w:pPr>
      <w:r>
        <w:rPr>
          <w:u w:val="single"/>
        </w:rPr>
        <w:tab/>
      </w:r>
      <w:r>
        <w:rPr>
          <w:u w:val="single"/>
        </w:rPr>
        <w:tab/>
      </w:r>
      <w:r>
        <w:rPr>
          <w:u w:val="single"/>
        </w:rPr>
        <w:tab/>
      </w:r>
    </w:p>
    <w:sectPr w:rsidR="00A17562" w:rsidRPr="004A182D" w:rsidSect="00DB55E3">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75E" w:rsidRDefault="006F775E"/>
  </w:endnote>
  <w:endnote w:type="continuationSeparator" w:id="0">
    <w:p w:rsidR="006F775E" w:rsidRDefault="006F775E"/>
  </w:endnote>
  <w:endnote w:type="continuationNotice" w:id="1">
    <w:p w:rsidR="006F775E" w:rsidRDefault="006F77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E363B3" w:rsidP="00DB55E3">
    <w:pPr>
      <w:pStyle w:val="Footer"/>
      <w:tabs>
        <w:tab w:val="right" w:pos="9638"/>
      </w:tabs>
      <w:rPr>
        <w:sz w:val="18"/>
      </w:rPr>
    </w:pPr>
    <w:r w:rsidRPr="00DB55E3">
      <w:rPr>
        <w:b/>
        <w:sz w:val="18"/>
      </w:rPr>
      <w:fldChar w:fldCharType="begin"/>
    </w:r>
    <w:r w:rsidRPr="00DB55E3">
      <w:rPr>
        <w:b/>
        <w:sz w:val="18"/>
      </w:rPr>
      <w:instrText xml:space="preserve"> PAGE  \* MERGEFORMAT </w:instrText>
    </w:r>
    <w:r w:rsidRPr="00DB55E3">
      <w:rPr>
        <w:b/>
        <w:sz w:val="18"/>
      </w:rPr>
      <w:fldChar w:fldCharType="separate"/>
    </w:r>
    <w:r w:rsidR="00150AA9">
      <w:rPr>
        <w:b/>
        <w:noProof/>
        <w:sz w:val="18"/>
      </w:rPr>
      <w:t>4</w:t>
    </w:r>
    <w:r w:rsidRPr="00DB55E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E363B3" w:rsidP="00DB55E3">
    <w:pPr>
      <w:pStyle w:val="Footer"/>
      <w:tabs>
        <w:tab w:val="right" w:pos="9638"/>
      </w:tabs>
      <w:rPr>
        <w:b/>
        <w:sz w:val="18"/>
      </w:rPr>
    </w:pPr>
    <w:r>
      <w:tab/>
    </w:r>
    <w:r w:rsidRPr="00DB55E3">
      <w:rPr>
        <w:b/>
        <w:sz w:val="18"/>
      </w:rPr>
      <w:fldChar w:fldCharType="begin"/>
    </w:r>
    <w:r w:rsidRPr="00DB55E3">
      <w:rPr>
        <w:b/>
        <w:sz w:val="18"/>
      </w:rPr>
      <w:instrText xml:space="preserve"> PAGE  \* MERGEFORMAT </w:instrText>
    </w:r>
    <w:r w:rsidRPr="00DB55E3">
      <w:rPr>
        <w:b/>
        <w:sz w:val="18"/>
      </w:rPr>
      <w:fldChar w:fldCharType="separate"/>
    </w:r>
    <w:r w:rsidR="00150AA9">
      <w:rPr>
        <w:b/>
        <w:noProof/>
        <w:sz w:val="18"/>
      </w:rPr>
      <w:t>5</w:t>
    </w:r>
    <w:r w:rsidRPr="00DB55E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2F0954">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margin">
            <wp:posOffset>4283710</wp:posOffset>
          </wp:positionH>
          <wp:positionV relativeFrom="margin">
            <wp:posOffset>8207375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E363B3">
      <w:rPr>
        <w:sz w:val="20"/>
      </w:rPr>
      <w:t>GE.</w:t>
    </w:r>
    <w:r w:rsidR="00150086">
      <w:rPr>
        <w:sz w:val="20"/>
      </w:rPr>
      <w:t>15-09763 (E</w:t>
    </w:r>
    <w:proofErr w:type="gramStart"/>
    <w:r w:rsidR="00150086">
      <w:rPr>
        <w:sz w:val="20"/>
      </w:rPr>
      <w:t>)</w:t>
    </w:r>
    <w:proofErr w:type="gramEnd"/>
    <w:r>
      <w:rPr>
        <w:sz w:val="20"/>
      </w:rPr>
      <w:br/>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r w:rsidRPr="002F0954">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75E" w:rsidRPr="000B175B" w:rsidRDefault="006F775E" w:rsidP="000B175B">
      <w:pPr>
        <w:tabs>
          <w:tab w:val="right" w:pos="2155"/>
        </w:tabs>
        <w:spacing w:after="80"/>
        <w:ind w:left="680"/>
        <w:rPr>
          <w:u w:val="single"/>
        </w:rPr>
      </w:pPr>
      <w:r>
        <w:rPr>
          <w:u w:val="single"/>
        </w:rPr>
        <w:tab/>
      </w:r>
    </w:p>
  </w:footnote>
  <w:footnote w:type="continuationSeparator" w:id="0">
    <w:p w:rsidR="006F775E" w:rsidRPr="00FC68B7" w:rsidRDefault="006F775E" w:rsidP="00FC68B7">
      <w:pPr>
        <w:tabs>
          <w:tab w:val="left" w:pos="2155"/>
        </w:tabs>
        <w:spacing w:after="80"/>
        <w:ind w:left="680"/>
        <w:rPr>
          <w:u w:val="single"/>
        </w:rPr>
      </w:pPr>
      <w:r>
        <w:rPr>
          <w:u w:val="single"/>
        </w:rPr>
        <w:tab/>
      </w:r>
    </w:p>
  </w:footnote>
  <w:footnote w:type="continuationNotice" w:id="1">
    <w:p w:rsidR="006F775E" w:rsidRDefault="006F775E"/>
  </w:footnote>
  <w:footnote w:id="2">
    <w:p w:rsidR="004A182D" w:rsidRPr="002F0954" w:rsidRDefault="004A182D">
      <w:pPr>
        <w:pStyle w:val="FootnoteText"/>
      </w:pPr>
      <w:r>
        <w:rPr>
          <w:rStyle w:val="FootnoteReference"/>
        </w:rPr>
        <w:tab/>
      </w:r>
      <w:r w:rsidRPr="004A182D">
        <w:rPr>
          <w:rStyle w:val="FootnoteReference"/>
          <w:sz w:val="20"/>
          <w:vertAlign w:val="baseline"/>
        </w:rPr>
        <w:t>*</w:t>
      </w:r>
      <w:r>
        <w:rPr>
          <w:rStyle w:val="FootnoteReference"/>
          <w:sz w:val="20"/>
          <w:vertAlign w:val="baseline"/>
        </w:rPr>
        <w:tab/>
      </w:r>
      <w:r w:rsidRPr="004A182D">
        <w:t>This document was submitted after the ten-week deadline to include proposed revisions of the Rapporteur.</w:t>
      </w:r>
    </w:p>
  </w:footnote>
  <w:footnote w:id="3">
    <w:p w:rsidR="00E363B3" w:rsidRPr="001A67C8" w:rsidRDefault="00E363B3" w:rsidP="004F20A0">
      <w:pPr>
        <w:pStyle w:val="FootnoteText"/>
      </w:pPr>
      <w:r>
        <w:tab/>
      </w:r>
      <w:r w:rsidRPr="001A67C8">
        <w:rPr>
          <w:rStyle w:val="FootnoteReference"/>
        </w:rPr>
        <w:footnoteRef/>
      </w:r>
      <w:r>
        <w:tab/>
      </w:r>
      <w:r w:rsidRPr="001A67C8">
        <w:t xml:space="preserve">Definitions of terms and defects are listed in </w:t>
      </w:r>
      <w:r>
        <w:t>A</w:t>
      </w:r>
      <w:r w:rsidRPr="001A67C8">
        <w:t>nnex III of the Standard Layout – Recommended terms and definition of defects for standards of dry (Inshell Nuts and Nut Kernels) and dried produce &lt;http://www.unece.org/trade/agr/standard/dry/StandardLayout/StandardLayoutDDP_e.pdf&gt;.</w:t>
      </w:r>
    </w:p>
  </w:footnote>
  <w:footnote w:id="4">
    <w:p w:rsidR="00E363B3" w:rsidRPr="006107CF" w:rsidRDefault="00E363B3" w:rsidP="004F20A0">
      <w:pPr>
        <w:pStyle w:val="FootnoteText"/>
      </w:pPr>
      <w:r>
        <w:rPr>
          <w:iCs/>
          <w:sz w:val="22"/>
          <w:szCs w:val="22"/>
        </w:rPr>
        <w:tab/>
      </w:r>
      <w:r w:rsidRPr="006107CF">
        <w:rPr>
          <w:rStyle w:val="FootnoteReference"/>
        </w:rPr>
        <w:footnoteRef/>
      </w:r>
      <w:r w:rsidRPr="001A67C8">
        <w:rPr>
          <w:rStyle w:val="FootnoteReference"/>
          <w:iCs/>
          <w:sz w:val="22"/>
          <w:szCs w:val="22"/>
        </w:rPr>
        <w:tab/>
      </w:r>
      <w:r w:rsidRPr="00231A4C">
        <w:t xml:space="preserve">The moisture content is determined by one of the methods given in </w:t>
      </w:r>
      <w:r>
        <w:t>A</w:t>
      </w:r>
      <w:r w:rsidRPr="00231A4C">
        <w:t>nnex I of the Standard Layout – Determination of the moisture content for dried produce&lt;http://www.unece.org/trade/agr/standard/dry/StandardLayout/StandardLayoutDDP_e.pdf&gt;. The laboratory reference method shall be used in cases of dispute.</w:t>
      </w:r>
    </w:p>
  </w:footnote>
  <w:footnote w:id="5">
    <w:p w:rsidR="00E363B3" w:rsidRPr="00AC166F" w:rsidRDefault="00E363B3" w:rsidP="002A27F1">
      <w:pPr>
        <w:tabs>
          <w:tab w:val="left" w:pos="1021"/>
        </w:tabs>
        <w:spacing w:line="220" w:lineRule="exact"/>
        <w:ind w:left="1134" w:right="1134" w:hanging="1134"/>
        <w:rPr>
          <w:rStyle w:val="FootnoteTextChar"/>
        </w:rPr>
      </w:pPr>
      <w:r w:rsidRPr="00AC166F">
        <w:rPr>
          <w:rStyle w:val="FootnoteTextChar"/>
        </w:rPr>
        <w:tab/>
      </w:r>
      <w:r w:rsidRPr="001A67C8">
        <w:rPr>
          <w:rStyle w:val="FootnoteReference"/>
        </w:rPr>
        <w:footnoteRef/>
      </w:r>
      <w:r w:rsidRPr="00F036DA">
        <w:tab/>
      </w:r>
      <w:r w:rsidRPr="00DC230F">
        <w:rPr>
          <w:sz w:val="18"/>
          <w:szCs w:val="18"/>
        </w:rPr>
        <w:t>These marking provisions do not apply to sales packages presented in packages.</w:t>
      </w:r>
      <w:r w:rsidRPr="00AC166F">
        <w:rPr>
          <w:rStyle w:val="FootnoteTextChar"/>
        </w:rPr>
        <w:t xml:space="preserve"> </w:t>
      </w:r>
    </w:p>
  </w:footnote>
  <w:footnote w:id="6">
    <w:p w:rsidR="00E363B3" w:rsidRPr="00AC166F" w:rsidRDefault="00E363B3" w:rsidP="004F20A0">
      <w:pPr>
        <w:tabs>
          <w:tab w:val="left" w:pos="1021"/>
        </w:tabs>
        <w:spacing w:line="220" w:lineRule="exact"/>
        <w:ind w:left="1134" w:right="1134" w:hanging="1134"/>
        <w:rPr>
          <w:rStyle w:val="FootnoteTextChar"/>
        </w:rPr>
      </w:pPr>
      <w:r w:rsidRPr="00AC166F">
        <w:rPr>
          <w:rStyle w:val="FootnoteTextChar"/>
        </w:rPr>
        <w:tab/>
      </w:r>
      <w:r w:rsidRPr="001A67C8">
        <w:rPr>
          <w:rStyle w:val="FootnoteReference"/>
        </w:rPr>
        <w:footnoteRef/>
      </w:r>
      <w:bookmarkStart w:id="86" w:name="OLE_LINK2"/>
      <w:bookmarkStart w:id="87" w:name="OLE_LINK3"/>
      <w:r w:rsidRPr="00AC166F">
        <w:rPr>
          <w:rStyle w:val="FootnoteTextChar"/>
        </w:rPr>
        <w:tab/>
        <w:t xml:space="preserve">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 </w:t>
      </w:r>
      <w:bookmarkEnd w:id="86"/>
      <w:bookmarkEnd w:id="87"/>
    </w:p>
  </w:footnote>
  <w:footnote w:id="7">
    <w:p w:rsidR="00E363B3" w:rsidRPr="00DB0ABE" w:rsidRDefault="00E363B3" w:rsidP="004F20A0">
      <w:pPr>
        <w:pStyle w:val="FootnoteText"/>
        <w:rPr>
          <w:lang w:val="en-US"/>
        </w:rPr>
      </w:pPr>
      <w:r>
        <w:tab/>
      </w:r>
      <w:r>
        <w:rPr>
          <w:rStyle w:val="FootnoteReference"/>
        </w:rPr>
        <w:footnoteRef/>
      </w:r>
      <w:r>
        <w:tab/>
      </w:r>
      <w:r w:rsidRPr="00E24272">
        <w:rPr>
          <w:lang w:val="en-US"/>
        </w:rPr>
        <w:t>The full o</w:t>
      </w:r>
      <w:r>
        <w:rPr>
          <w:lang w:val="en-US"/>
        </w:rPr>
        <w:t>r</w:t>
      </w:r>
      <w:r w:rsidRPr="00E24272">
        <w:rPr>
          <w:lang w:val="en-US"/>
        </w:rPr>
        <w:t xml:space="preserve"> commonly used name should be indicated</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015681" w:rsidRDefault="006D54CC" w:rsidP="00015681">
    <w:pPr>
      <w:pStyle w:val="Header"/>
    </w:pPr>
    <w:r>
      <w:t>ECE/TRADE/C/WP.7/GE.2/2015</w:t>
    </w:r>
    <w:r w:rsidR="00E363B3">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3B3" w:rsidRPr="00DB55E3" w:rsidRDefault="005C10EE" w:rsidP="00DB55E3">
    <w:pPr>
      <w:pStyle w:val="Header"/>
      <w:jc w:val="right"/>
    </w:pPr>
    <w:r>
      <w:t>ECE/TRADE/C/WP.7/GE.2/2015</w:t>
    </w:r>
    <w:r w:rsidR="00E363B3">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9065326"/>
    <w:multiLevelType w:val="hybridMultilevel"/>
    <w:tmpl w:val="5BB46F5C"/>
    <w:lvl w:ilvl="0" w:tplc="041F0001">
      <w:start w:val="1"/>
      <w:numFmt w:val="bullet"/>
      <w:lvlText w:val=""/>
      <w:lvlJc w:val="left"/>
      <w:pPr>
        <w:tabs>
          <w:tab w:val="num" w:pos="900"/>
        </w:tabs>
        <w:ind w:left="90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0DFC2B2E"/>
    <w:multiLevelType w:val="hybridMultilevel"/>
    <w:tmpl w:val="51A0C83E"/>
    <w:lvl w:ilvl="0" w:tplc="041F0001">
      <w:start w:val="1"/>
      <w:numFmt w:val="bullet"/>
      <w:lvlText w:val=""/>
      <w:lvlJc w:val="left"/>
      <w:pPr>
        <w:tabs>
          <w:tab w:val="num" w:pos="1069"/>
        </w:tabs>
        <w:ind w:left="1069" w:hanging="360"/>
      </w:pPr>
      <w:rPr>
        <w:rFonts w:ascii="Symbol" w:eastAsia="Times New Roman" w:hAnsi="Symbol" w:cs="Times New Roman" w:hint="default"/>
      </w:rPr>
    </w:lvl>
    <w:lvl w:ilvl="1" w:tplc="041F0003">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79A192A"/>
    <w:multiLevelType w:val="hybridMultilevel"/>
    <w:tmpl w:val="2BD880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254E5C26"/>
    <w:multiLevelType w:val="hybridMultilevel"/>
    <w:tmpl w:val="CBD09BD6"/>
    <w:lvl w:ilvl="0" w:tplc="6B8C40EA">
      <w:start w:val="1"/>
      <w:numFmt w:val="upperLetter"/>
      <w:lvlText w:val="%1."/>
      <w:lvlJc w:val="left"/>
      <w:pPr>
        <w:ind w:left="1519" w:hanging="360"/>
      </w:pPr>
      <w:rPr>
        <w:rFonts w:hint="default"/>
      </w:rPr>
    </w:lvl>
    <w:lvl w:ilvl="1" w:tplc="04090019" w:tentative="1">
      <w:start w:val="1"/>
      <w:numFmt w:val="lowerLetter"/>
      <w:lvlText w:val="%2."/>
      <w:lvlJc w:val="left"/>
      <w:pPr>
        <w:ind w:left="2239" w:hanging="360"/>
      </w:pPr>
    </w:lvl>
    <w:lvl w:ilvl="2" w:tplc="0409001B" w:tentative="1">
      <w:start w:val="1"/>
      <w:numFmt w:val="lowerRoman"/>
      <w:lvlText w:val="%3."/>
      <w:lvlJc w:val="right"/>
      <w:pPr>
        <w:ind w:left="2959" w:hanging="180"/>
      </w:pPr>
    </w:lvl>
    <w:lvl w:ilvl="3" w:tplc="0409000F" w:tentative="1">
      <w:start w:val="1"/>
      <w:numFmt w:val="decimal"/>
      <w:lvlText w:val="%4."/>
      <w:lvlJc w:val="left"/>
      <w:pPr>
        <w:ind w:left="3679" w:hanging="360"/>
      </w:pPr>
    </w:lvl>
    <w:lvl w:ilvl="4" w:tplc="04090019" w:tentative="1">
      <w:start w:val="1"/>
      <w:numFmt w:val="lowerLetter"/>
      <w:lvlText w:val="%5."/>
      <w:lvlJc w:val="left"/>
      <w:pPr>
        <w:ind w:left="4399" w:hanging="360"/>
      </w:pPr>
    </w:lvl>
    <w:lvl w:ilvl="5" w:tplc="0409001B" w:tentative="1">
      <w:start w:val="1"/>
      <w:numFmt w:val="lowerRoman"/>
      <w:lvlText w:val="%6."/>
      <w:lvlJc w:val="right"/>
      <w:pPr>
        <w:ind w:left="5119" w:hanging="180"/>
      </w:pPr>
    </w:lvl>
    <w:lvl w:ilvl="6" w:tplc="0409000F" w:tentative="1">
      <w:start w:val="1"/>
      <w:numFmt w:val="decimal"/>
      <w:lvlText w:val="%7."/>
      <w:lvlJc w:val="left"/>
      <w:pPr>
        <w:ind w:left="5839" w:hanging="360"/>
      </w:pPr>
    </w:lvl>
    <w:lvl w:ilvl="7" w:tplc="04090019" w:tentative="1">
      <w:start w:val="1"/>
      <w:numFmt w:val="lowerLetter"/>
      <w:lvlText w:val="%8."/>
      <w:lvlJc w:val="left"/>
      <w:pPr>
        <w:ind w:left="6559" w:hanging="360"/>
      </w:pPr>
    </w:lvl>
    <w:lvl w:ilvl="8" w:tplc="0409001B" w:tentative="1">
      <w:start w:val="1"/>
      <w:numFmt w:val="lowerRoman"/>
      <w:lvlText w:val="%9."/>
      <w:lvlJc w:val="right"/>
      <w:pPr>
        <w:ind w:left="7279" w:hanging="180"/>
      </w:pPr>
    </w:lvl>
  </w:abstractNum>
  <w:abstractNum w:abstractNumId="16">
    <w:nsid w:val="45EE7878"/>
    <w:multiLevelType w:val="hybridMultilevel"/>
    <w:tmpl w:val="DC34478E"/>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A474BC6"/>
    <w:multiLevelType w:val="hybridMultilevel"/>
    <w:tmpl w:val="7D5CA1E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8">
    <w:nsid w:val="4C3D7BAC"/>
    <w:multiLevelType w:val="hybridMultilevel"/>
    <w:tmpl w:val="EF263F6E"/>
    <w:lvl w:ilvl="0" w:tplc="71F8B64C">
      <w:start w:val="3"/>
      <w:numFmt w:val="decimal"/>
      <w:lvlText w:val="%1"/>
      <w:lvlJc w:val="left"/>
      <w:pPr>
        <w:tabs>
          <w:tab w:val="num" w:pos="3555"/>
        </w:tabs>
        <w:ind w:left="3555" w:hanging="2835"/>
      </w:pPr>
      <w:rPr>
        <w:rFonts w:hint="default"/>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F403E91"/>
    <w:multiLevelType w:val="hybridMultilevel"/>
    <w:tmpl w:val="ECECDB5E"/>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2">
    <w:nsid w:val="746D3E5C"/>
    <w:multiLevelType w:val="hybridMultilevel"/>
    <w:tmpl w:val="29E0E7E4"/>
    <w:lvl w:ilvl="0" w:tplc="08090001">
      <w:start w:val="1"/>
      <w:numFmt w:val="bullet"/>
      <w:lvlText w:val=""/>
      <w:lvlJc w:val="left"/>
      <w:pPr>
        <w:ind w:left="1293" w:hanging="360"/>
      </w:pPr>
      <w:rPr>
        <w:rFonts w:ascii="Symbol" w:hAnsi="Symbol" w:hint="default"/>
      </w:rPr>
    </w:lvl>
    <w:lvl w:ilvl="1" w:tplc="08090003" w:tentative="1">
      <w:start w:val="1"/>
      <w:numFmt w:val="bullet"/>
      <w:lvlText w:val="o"/>
      <w:lvlJc w:val="left"/>
      <w:pPr>
        <w:ind w:left="2013" w:hanging="360"/>
      </w:pPr>
      <w:rPr>
        <w:rFonts w:ascii="Courier New" w:hAnsi="Courier New" w:cs="Courier New" w:hint="default"/>
      </w:rPr>
    </w:lvl>
    <w:lvl w:ilvl="2" w:tplc="08090005" w:tentative="1">
      <w:start w:val="1"/>
      <w:numFmt w:val="bullet"/>
      <w:lvlText w:val=""/>
      <w:lvlJc w:val="left"/>
      <w:pPr>
        <w:ind w:left="2733" w:hanging="360"/>
      </w:pPr>
      <w:rPr>
        <w:rFonts w:ascii="Wingdings" w:hAnsi="Wingdings" w:hint="default"/>
      </w:rPr>
    </w:lvl>
    <w:lvl w:ilvl="3" w:tplc="08090001" w:tentative="1">
      <w:start w:val="1"/>
      <w:numFmt w:val="bullet"/>
      <w:lvlText w:val=""/>
      <w:lvlJc w:val="left"/>
      <w:pPr>
        <w:ind w:left="3453" w:hanging="360"/>
      </w:pPr>
      <w:rPr>
        <w:rFonts w:ascii="Symbol" w:hAnsi="Symbol" w:hint="default"/>
      </w:rPr>
    </w:lvl>
    <w:lvl w:ilvl="4" w:tplc="08090003" w:tentative="1">
      <w:start w:val="1"/>
      <w:numFmt w:val="bullet"/>
      <w:lvlText w:val="o"/>
      <w:lvlJc w:val="left"/>
      <w:pPr>
        <w:ind w:left="4173" w:hanging="360"/>
      </w:pPr>
      <w:rPr>
        <w:rFonts w:ascii="Courier New" w:hAnsi="Courier New" w:cs="Courier New" w:hint="default"/>
      </w:rPr>
    </w:lvl>
    <w:lvl w:ilvl="5" w:tplc="08090005" w:tentative="1">
      <w:start w:val="1"/>
      <w:numFmt w:val="bullet"/>
      <w:lvlText w:val=""/>
      <w:lvlJc w:val="left"/>
      <w:pPr>
        <w:ind w:left="4893" w:hanging="360"/>
      </w:pPr>
      <w:rPr>
        <w:rFonts w:ascii="Wingdings" w:hAnsi="Wingdings" w:hint="default"/>
      </w:rPr>
    </w:lvl>
    <w:lvl w:ilvl="6" w:tplc="08090001" w:tentative="1">
      <w:start w:val="1"/>
      <w:numFmt w:val="bullet"/>
      <w:lvlText w:val=""/>
      <w:lvlJc w:val="left"/>
      <w:pPr>
        <w:ind w:left="5613" w:hanging="360"/>
      </w:pPr>
      <w:rPr>
        <w:rFonts w:ascii="Symbol" w:hAnsi="Symbol" w:hint="default"/>
      </w:rPr>
    </w:lvl>
    <w:lvl w:ilvl="7" w:tplc="08090003" w:tentative="1">
      <w:start w:val="1"/>
      <w:numFmt w:val="bullet"/>
      <w:lvlText w:val="o"/>
      <w:lvlJc w:val="left"/>
      <w:pPr>
        <w:ind w:left="6333" w:hanging="360"/>
      </w:pPr>
      <w:rPr>
        <w:rFonts w:ascii="Courier New" w:hAnsi="Courier New" w:cs="Courier New" w:hint="default"/>
      </w:rPr>
    </w:lvl>
    <w:lvl w:ilvl="8" w:tplc="08090005" w:tentative="1">
      <w:start w:val="1"/>
      <w:numFmt w:val="bullet"/>
      <w:lvlText w:val=""/>
      <w:lvlJc w:val="left"/>
      <w:pPr>
        <w:ind w:left="7053"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3"/>
  </w:num>
  <w:num w:numId="13">
    <w:abstractNumId w:val="10"/>
  </w:num>
  <w:num w:numId="14">
    <w:abstractNumId w:val="20"/>
  </w:num>
  <w:num w:numId="15">
    <w:abstractNumId w:val="23"/>
  </w:num>
  <w:num w:numId="16">
    <w:abstractNumId w:val="12"/>
  </w:num>
  <w:num w:numId="17">
    <w:abstractNumId w:val="11"/>
  </w:num>
  <w:num w:numId="18">
    <w:abstractNumId w:val="18"/>
  </w:num>
  <w:num w:numId="19">
    <w:abstractNumId w:val="15"/>
  </w:num>
  <w:num w:numId="20">
    <w:abstractNumId w:val="11"/>
  </w:num>
  <w:num w:numId="21">
    <w:abstractNumId w:val="20"/>
  </w:num>
  <w:num w:numId="22">
    <w:abstractNumId w:val="22"/>
  </w:num>
  <w:num w:numId="23">
    <w:abstractNumId w:val="14"/>
  </w:num>
  <w:num w:numId="24">
    <w:abstractNumId w:val="16"/>
  </w:num>
  <w:num w:numId="25">
    <w:abstractNumId w:val="17"/>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E3"/>
    <w:rsid w:val="00011943"/>
    <w:rsid w:val="00015681"/>
    <w:rsid w:val="000255D2"/>
    <w:rsid w:val="000456AD"/>
    <w:rsid w:val="00046B1F"/>
    <w:rsid w:val="00046E33"/>
    <w:rsid w:val="0004755D"/>
    <w:rsid w:val="00050E86"/>
    <w:rsid w:val="00050F6B"/>
    <w:rsid w:val="00057E97"/>
    <w:rsid w:val="00063BE7"/>
    <w:rsid w:val="00070A71"/>
    <w:rsid w:val="00072C8C"/>
    <w:rsid w:val="00073280"/>
    <w:rsid w:val="000733B5"/>
    <w:rsid w:val="00081815"/>
    <w:rsid w:val="000931C0"/>
    <w:rsid w:val="000B0595"/>
    <w:rsid w:val="000B175B"/>
    <w:rsid w:val="000B3A0F"/>
    <w:rsid w:val="000B4EF7"/>
    <w:rsid w:val="000C1B11"/>
    <w:rsid w:val="000C2C03"/>
    <w:rsid w:val="000C2D2E"/>
    <w:rsid w:val="000D29BE"/>
    <w:rsid w:val="000E0415"/>
    <w:rsid w:val="000E2B51"/>
    <w:rsid w:val="001103AA"/>
    <w:rsid w:val="0011666B"/>
    <w:rsid w:val="001447F3"/>
    <w:rsid w:val="00150086"/>
    <w:rsid w:val="00150AA9"/>
    <w:rsid w:val="00165F3A"/>
    <w:rsid w:val="001735AA"/>
    <w:rsid w:val="00174D56"/>
    <w:rsid w:val="00193795"/>
    <w:rsid w:val="001B4B04"/>
    <w:rsid w:val="001C6663"/>
    <w:rsid w:val="001C7895"/>
    <w:rsid w:val="001D0C8C"/>
    <w:rsid w:val="001D1419"/>
    <w:rsid w:val="001D26DF"/>
    <w:rsid w:val="001D3A03"/>
    <w:rsid w:val="001E7B67"/>
    <w:rsid w:val="00202DA8"/>
    <w:rsid w:val="00211E0B"/>
    <w:rsid w:val="00213E6F"/>
    <w:rsid w:val="00233009"/>
    <w:rsid w:val="00235933"/>
    <w:rsid w:val="0024772E"/>
    <w:rsid w:val="002577C4"/>
    <w:rsid w:val="00267F5F"/>
    <w:rsid w:val="002715E3"/>
    <w:rsid w:val="00286B4D"/>
    <w:rsid w:val="002A27F1"/>
    <w:rsid w:val="002A303B"/>
    <w:rsid w:val="002B0CA1"/>
    <w:rsid w:val="002C1BC3"/>
    <w:rsid w:val="002D4643"/>
    <w:rsid w:val="002D5E9F"/>
    <w:rsid w:val="002F0954"/>
    <w:rsid w:val="002F175C"/>
    <w:rsid w:val="002F2B7D"/>
    <w:rsid w:val="00302E18"/>
    <w:rsid w:val="003229D8"/>
    <w:rsid w:val="00336484"/>
    <w:rsid w:val="00343E25"/>
    <w:rsid w:val="00351AC8"/>
    <w:rsid w:val="00352709"/>
    <w:rsid w:val="003619B5"/>
    <w:rsid w:val="00365763"/>
    <w:rsid w:val="00366B0A"/>
    <w:rsid w:val="00371178"/>
    <w:rsid w:val="003733B5"/>
    <w:rsid w:val="0037540B"/>
    <w:rsid w:val="003822F1"/>
    <w:rsid w:val="00392E47"/>
    <w:rsid w:val="003A34B0"/>
    <w:rsid w:val="003A6810"/>
    <w:rsid w:val="003B6D01"/>
    <w:rsid w:val="003C2CC4"/>
    <w:rsid w:val="003C36B5"/>
    <w:rsid w:val="003C4903"/>
    <w:rsid w:val="003D4B23"/>
    <w:rsid w:val="003E0489"/>
    <w:rsid w:val="003E29F0"/>
    <w:rsid w:val="00410C89"/>
    <w:rsid w:val="00413524"/>
    <w:rsid w:val="00420CF5"/>
    <w:rsid w:val="00422E03"/>
    <w:rsid w:val="00426B9B"/>
    <w:rsid w:val="004325CB"/>
    <w:rsid w:val="00442A83"/>
    <w:rsid w:val="0045495B"/>
    <w:rsid w:val="0048397A"/>
    <w:rsid w:val="004847C8"/>
    <w:rsid w:val="00485CBB"/>
    <w:rsid w:val="004866B7"/>
    <w:rsid w:val="004A182D"/>
    <w:rsid w:val="004C2461"/>
    <w:rsid w:val="004C7462"/>
    <w:rsid w:val="004E77B2"/>
    <w:rsid w:val="004F20A0"/>
    <w:rsid w:val="004F4023"/>
    <w:rsid w:val="004F70A2"/>
    <w:rsid w:val="00504B2D"/>
    <w:rsid w:val="005078C1"/>
    <w:rsid w:val="0052136D"/>
    <w:rsid w:val="0052775E"/>
    <w:rsid w:val="00530A4A"/>
    <w:rsid w:val="0054093F"/>
    <w:rsid w:val="005420F2"/>
    <w:rsid w:val="00542468"/>
    <w:rsid w:val="00542AAE"/>
    <w:rsid w:val="00554C23"/>
    <w:rsid w:val="005628B6"/>
    <w:rsid w:val="005629BD"/>
    <w:rsid w:val="0056638F"/>
    <w:rsid w:val="00573902"/>
    <w:rsid w:val="00581305"/>
    <w:rsid w:val="00595319"/>
    <w:rsid w:val="0059724D"/>
    <w:rsid w:val="0059757D"/>
    <w:rsid w:val="005B2576"/>
    <w:rsid w:val="005B3DB3"/>
    <w:rsid w:val="005B4E13"/>
    <w:rsid w:val="005C10EE"/>
    <w:rsid w:val="005C342F"/>
    <w:rsid w:val="005E6BC3"/>
    <w:rsid w:val="005F6F17"/>
    <w:rsid w:val="005F7B75"/>
    <w:rsid w:val="006001EE"/>
    <w:rsid w:val="006034F9"/>
    <w:rsid w:val="00605042"/>
    <w:rsid w:val="00611FC4"/>
    <w:rsid w:val="00613901"/>
    <w:rsid w:val="0061442E"/>
    <w:rsid w:val="006176FB"/>
    <w:rsid w:val="00635D7F"/>
    <w:rsid w:val="00640B26"/>
    <w:rsid w:val="00641DBC"/>
    <w:rsid w:val="006523CF"/>
    <w:rsid w:val="00652D0A"/>
    <w:rsid w:val="00662BB6"/>
    <w:rsid w:val="00670B9E"/>
    <w:rsid w:val="00676606"/>
    <w:rsid w:val="00683E9C"/>
    <w:rsid w:val="00684C21"/>
    <w:rsid w:val="006A2530"/>
    <w:rsid w:val="006C3589"/>
    <w:rsid w:val="006D37AF"/>
    <w:rsid w:val="006D51D0"/>
    <w:rsid w:val="006D54CC"/>
    <w:rsid w:val="006D5FB9"/>
    <w:rsid w:val="006E4194"/>
    <w:rsid w:val="006E564B"/>
    <w:rsid w:val="006E7191"/>
    <w:rsid w:val="006F775E"/>
    <w:rsid w:val="00703577"/>
    <w:rsid w:val="00705894"/>
    <w:rsid w:val="00705B9C"/>
    <w:rsid w:val="00714480"/>
    <w:rsid w:val="0072632A"/>
    <w:rsid w:val="007327D5"/>
    <w:rsid w:val="0073795F"/>
    <w:rsid w:val="007629C8"/>
    <w:rsid w:val="00762A58"/>
    <w:rsid w:val="0077047D"/>
    <w:rsid w:val="007729D0"/>
    <w:rsid w:val="007A79DB"/>
    <w:rsid w:val="007B1063"/>
    <w:rsid w:val="007B2318"/>
    <w:rsid w:val="007B2590"/>
    <w:rsid w:val="007B3775"/>
    <w:rsid w:val="007B6BA5"/>
    <w:rsid w:val="007C3390"/>
    <w:rsid w:val="007C4F4B"/>
    <w:rsid w:val="007D44C5"/>
    <w:rsid w:val="007E01E9"/>
    <w:rsid w:val="007E260D"/>
    <w:rsid w:val="007E63F3"/>
    <w:rsid w:val="007F6611"/>
    <w:rsid w:val="008109C5"/>
    <w:rsid w:val="00810E7D"/>
    <w:rsid w:val="00811920"/>
    <w:rsid w:val="00815AD0"/>
    <w:rsid w:val="008242D7"/>
    <w:rsid w:val="008257B1"/>
    <w:rsid w:val="00832334"/>
    <w:rsid w:val="00843767"/>
    <w:rsid w:val="0084624E"/>
    <w:rsid w:val="00850FA0"/>
    <w:rsid w:val="00854C49"/>
    <w:rsid w:val="008679D9"/>
    <w:rsid w:val="008878DE"/>
    <w:rsid w:val="00895F71"/>
    <w:rsid w:val="008979B1"/>
    <w:rsid w:val="008A6B25"/>
    <w:rsid w:val="008A6C4F"/>
    <w:rsid w:val="008B2335"/>
    <w:rsid w:val="008B7BA6"/>
    <w:rsid w:val="008E0678"/>
    <w:rsid w:val="008E0AB0"/>
    <w:rsid w:val="00901117"/>
    <w:rsid w:val="00917354"/>
    <w:rsid w:val="00921702"/>
    <w:rsid w:val="009223CA"/>
    <w:rsid w:val="0092382B"/>
    <w:rsid w:val="009316DD"/>
    <w:rsid w:val="00940F93"/>
    <w:rsid w:val="00975AB8"/>
    <w:rsid w:val="009760F3"/>
    <w:rsid w:val="00976CFB"/>
    <w:rsid w:val="009A0830"/>
    <w:rsid w:val="009A0E8D"/>
    <w:rsid w:val="009B26E7"/>
    <w:rsid w:val="009B3C1B"/>
    <w:rsid w:val="009F2C73"/>
    <w:rsid w:val="00A00697"/>
    <w:rsid w:val="00A00A3F"/>
    <w:rsid w:val="00A01489"/>
    <w:rsid w:val="00A17562"/>
    <w:rsid w:val="00A17F13"/>
    <w:rsid w:val="00A3026E"/>
    <w:rsid w:val="00A30A63"/>
    <w:rsid w:val="00A338F1"/>
    <w:rsid w:val="00A35BE0"/>
    <w:rsid w:val="00A428E8"/>
    <w:rsid w:val="00A4717B"/>
    <w:rsid w:val="00A54663"/>
    <w:rsid w:val="00A54D73"/>
    <w:rsid w:val="00A72F22"/>
    <w:rsid w:val="00A7360F"/>
    <w:rsid w:val="00A748A6"/>
    <w:rsid w:val="00A769F4"/>
    <w:rsid w:val="00A776B4"/>
    <w:rsid w:val="00A94361"/>
    <w:rsid w:val="00AA293C"/>
    <w:rsid w:val="00AF07E9"/>
    <w:rsid w:val="00AF3D55"/>
    <w:rsid w:val="00AF7858"/>
    <w:rsid w:val="00B03D9D"/>
    <w:rsid w:val="00B050C3"/>
    <w:rsid w:val="00B0681F"/>
    <w:rsid w:val="00B20906"/>
    <w:rsid w:val="00B20C71"/>
    <w:rsid w:val="00B2192D"/>
    <w:rsid w:val="00B30179"/>
    <w:rsid w:val="00B410A5"/>
    <w:rsid w:val="00B421C1"/>
    <w:rsid w:val="00B42FBB"/>
    <w:rsid w:val="00B55C71"/>
    <w:rsid w:val="00B56E4A"/>
    <w:rsid w:val="00B56E9C"/>
    <w:rsid w:val="00B64B1F"/>
    <w:rsid w:val="00B64C46"/>
    <w:rsid w:val="00B65126"/>
    <w:rsid w:val="00B6553F"/>
    <w:rsid w:val="00B76674"/>
    <w:rsid w:val="00B77D05"/>
    <w:rsid w:val="00B81206"/>
    <w:rsid w:val="00B81E12"/>
    <w:rsid w:val="00B81F83"/>
    <w:rsid w:val="00BA222C"/>
    <w:rsid w:val="00BC3FA0"/>
    <w:rsid w:val="00BC74E9"/>
    <w:rsid w:val="00BD7303"/>
    <w:rsid w:val="00BD76F0"/>
    <w:rsid w:val="00BE1AA2"/>
    <w:rsid w:val="00BE7ACA"/>
    <w:rsid w:val="00BF68A8"/>
    <w:rsid w:val="00C11A03"/>
    <w:rsid w:val="00C22C0C"/>
    <w:rsid w:val="00C33707"/>
    <w:rsid w:val="00C44FA0"/>
    <w:rsid w:val="00C45167"/>
    <w:rsid w:val="00C4527F"/>
    <w:rsid w:val="00C463DD"/>
    <w:rsid w:val="00C4724C"/>
    <w:rsid w:val="00C55067"/>
    <w:rsid w:val="00C629A0"/>
    <w:rsid w:val="00C64629"/>
    <w:rsid w:val="00C7057A"/>
    <w:rsid w:val="00C745C3"/>
    <w:rsid w:val="00C8147A"/>
    <w:rsid w:val="00C83068"/>
    <w:rsid w:val="00C91A1B"/>
    <w:rsid w:val="00C96164"/>
    <w:rsid w:val="00C963B2"/>
    <w:rsid w:val="00C96DF2"/>
    <w:rsid w:val="00CB3E03"/>
    <w:rsid w:val="00CC2536"/>
    <w:rsid w:val="00CD7B3E"/>
    <w:rsid w:val="00CE1C1A"/>
    <w:rsid w:val="00CE4A8F"/>
    <w:rsid w:val="00CE6E1A"/>
    <w:rsid w:val="00CF24A3"/>
    <w:rsid w:val="00D04908"/>
    <w:rsid w:val="00D064B4"/>
    <w:rsid w:val="00D2031B"/>
    <w:rsid w:val="00D2291A"/>
    <w:rsid w:val="00D25FE2"/>
    <w:rsid w:val="00D43252"/>
    <w:rsid w:val="00D47EEA"/>
    <w:rsid w:val="00D63EFB"/>
    <w:rsid w:val="00D773DF"/>
    <w:rsid w:val="00D81204"/>
    <w:rsid w:val="00D95303"/>
    <w:rsid w:val="00D978C6"/>
    <w:rsid w:val="00DA22D1"/>
    <w:rsid w:val="00DA3C1C"/>
    <w:rsid w:val="00DA7AA3"/>
    <w:rsid w:val="00DB55E3"/>
    <w:rsid w:val="00DD107F"/>
    <w:rsid w:val="00DD2FD1"/>
    <w:rsid w:val="00DE20E0"/>
    <w:rsid w:val="00DF0387"/>
    <w:rsid w:val="00DF22EE"/>
    <w:rsid w:val="00E039D1"/>
    <w:rsid w:val="00E03FA0"/>
    <w:rsid w:val="00E046DF"/>
    <w:rsid w:val="00E05A1D"/>
    <w:rsid w:val="00E27346"/>
    <w:rsid w:val="00E363B3"/>
    <w:rsid w:val="00E47F3F"/>
    <w:rsid w:val="00E6355B"/>
    <w:rsid w:val="00E71BC8"/>
    <w:rsid w:val="00E7260F"/>
    <w:rsid w:val="00E72862"/>
    <w:rsid w:val="00E73F5D"/>
    <w:rsid w:val="00E77E4E"/>
    <w:rsid w:val="00E96630"/>
    <w:rsid w:val="00ED7A2A"/>
    <w:rsid w:val="00EE7074"/>
    <w:rsid w:val="00EF0934"/>
    <w:rsid w:val="00EF0DFB"/>
    <w:rsid w:val="00EF1D7F"/>
    <w:rsid w:val="00F22D7B"/>
    <w:rsid w:val="00F31E5F"/>
    <w:rsid w:val="00F35950"/>
    <w:rsid w:val="00F41F2F"/>
    <w:rsid w:val="00F42DCA"/>
    <w:rsid w:val="00F51611"/>
    <w:rsid w:val="00F52A64"/>
    <w:rsid w:val="00F6100A"/>
    <w:rsid w:val="00F64F12"/>
    <w:rsid w:val="00F77529"/>
    <w:rsid w:val="00F93781"/>
    <w:rsid w:val="00FB0465"/>
    <w:rsid w:val="00FB60C7"/>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SingleTxtGChar">
    <w:name w:val="_ Single Txt_G Char"/>
    <w:link w:val="SingleTxtG"/>
    <w:locked/>
    <w:rsid w:val="00683E9C"/>
    <w:rPr>
      <w:lang w:eastAsia="en-US"/>
    </w:rPr>
  </w:style>
  <w:style w:type="character" w:customStyle="1" w:styleId="HChGChar">
    <w:name w:val="_ H _Ch_G Char"/>
    <w:link w:val="HChG"/>
    <w:rsid w:val="004F20A0"/>
    <w:rPr>
      <w:b/>
      <w:sz w:val="28"/>
      <w:lang w:eastAsia="en-US"/>
    </w:rPr>
  </w:style>
  <w:style w:type="character" w:customStyle="1" w:styleId="H1GChar">
    <w:name w:val="_ H_1_G Char"/>
    <w:link w:val="H1G"/>
    <w:rsid w:val="004F20A0"/>
    <w:rPr>
      <w:b/>
      <w:sz w:val="24"/>
      <w:lang w:eastAsia="en-US"/>
    </w:rPr>
  </w:style>
  <w:style w:type="character" w:customStyle="1" w:styleId="FootnoteTextChar">
    <w:name w:val="Footnote Text Char"/>
    <w:aliases w:val="5_G Char"/>
    <w:link w:val="FootnoteText"/>
    <w:rsid w:val="004F20A0"/>
    <w:rPr>
      <w:sz w:val="18"/>
      <w:lang w:eastAsia="en-US"/>
    </w:rPr>
  </w:style>
  <w:style w:type="character" w:customStyle="1" w:styleId="Bullet1GChar">
    <w:name w:val="_Bullet 1_G Char"/>
    <w:link w:val="Bullet1G"/>
    <w:rsid w:val="004F20A0"/>
    <w:rPr>
      <w:lang w:eastAsia="en-US"/>
    </w:rPr>
  </w:style>
  <w:style w:type="paragraph" w:styleId="Revision">
    <w:name w:val="Revision"/>
    <w:hidden/>
    <w:uiPriority w:val="99"/>
    <w:semiHidden/>
    <w:rsid w:val="007B106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SingleTxtGChar">
    <w:name w:val="_ Single Txt_G Char"/>
    <w:link w:val="SingleTxtG"/>
    <w:locked/>
    <w:rsid w:val="00683E9C"/>
    <w:rPr>
      <w:lang w:eastAsia="en-US"/>
    </w:rPr>
  </w:style>
  <w:style w:type="character" w:customStyle="1" w:styleId="HChGChar">
    <w:name w:val="_ H _Ch_G Char"/>
    <w:link w:val="HChG"/>
    <w:rsid w:val="004F20A0"/>
    <w:rPr>
      <w:b/>
      <w:sz w:val="28"/>
      <w:lang w:eastAsia="en-US"/>
    </w:rPr>
  </w:style>
  <w:style w:type="character" w:customStyle="1" w:styleId="H1GChar">
    <w:name w:val="_ H_1_G Char"/>
    <w:link w:val="H1G"/>
    <w:rsid w:val="004F20A0"/>
    <w:rPr>
      <w:b/>
      <w:sz w:val="24"/>
      <w:lang w:eastAsia="en-US"/>
    </w:rPr>
  </w:style>
  <w:style w:type="character" w:customStyle="1" w:styleId="FootnoteTextChar">
    <w:name w:val="Footnote Text Char"/>
    <w:aliases w:val="5_G Char"/>
    <w:link w:val="FootnoteText"/>
    <w:rsid w:val="004F20A0"/>
    <w:rPr>
      <w:sz w:val="18"/>
      <w:lang w:eastAsia="en-US"/>
    </w:rPr>
  </w:style>
  <w:style w:type="character" w:customStyle="1" w:styleId="Bullet1GChar">
    <w:name w:val="_Bullet 1_G Char"/>
    <w:link w:val="Bullet1G"/>
    <w:rsid w:val="004F20A0"/>
    <w:rPr>
      <w:lang w:eastAsia="en-US"/>
    </w:rPr>
  </w:style>
  <w:style w:type="paragraph" w:styleId="Revision">
    <w:name w:val="Revision"/>
    <w:hidden/>
    <w:uiPriority w:val="99"/>
    <w:semiHidden/>
    <w:rsid w:val="007B106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GE%202%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5702E-A0C2-4D6D-8E4B-1E6001A98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 2 2013</Template>
  <TotalTime>78</TotalTime>
  <Pages>7</Pages>
  <Words>1374</Words>
  <Characters>7834</Characters>
  <Application>Microsoft Office Word</Application>
  <DocSecurity>0</DocSecurity>
  <Lines>65</Lines>
  <Paragraphs>18</Paragraphs>
  <ScaleCrop>false</ScaleCrop>
  <HeadingPairs>
    <vt:vector size="6" baseType="variant">
      <vt:variant>
        <vt:lpstr>Title</vt:lpstr>
      </vt:variant>
      <vt:variant>
        <vt:i4>1</vt:i4>
      </vt:variant>
      <vt:variant>
        <vt:lpstr>Konu Başlığı</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annovazzi-jakab</cp:lastModifiedBy>
  <cp:revision>9</cp:revision>
  <cp:lastPrinted>2015-05-26T11:10:00Z</cp:lastPrinted>
  <dcterms:created xsi:type="dcterms:W3CDTF">2015-06-29T10:29:00Z</dcterms:created>
  <dcterms:modified xsi:type="dcterms:W3CDTF">2015-07-21T12:29:00Z</dcterms:modified>
</cp:coreProperties>
</file>