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5F1734" w14:paraId="3EFB7B2F" w14:textId="77777777" w:rsidTr="00305239">
        <w:trPr>
          <w:cantSplit/>
          <w:trHeight w:hRule="exact" w:val="851"/>
        </w:trPr>
        <w:tc>
          <w:tcPr>
            <w:tcW w:w="1276" w:type="dxa"/>
            <w:tcBorders>
              <w:bottom w:val="single" w:sz="4" w:space="0" w:color="auto"/>
            </w:tcBorders>
            <w:shd w:val="clear" w:color="auto" w:fill="auto"/>
            <w:vAlign w:val="bottom"/>
          </w:tcPr>
          <w:p w14:paraId="6A3E5AB9" w14:textId="77777777" w:rsidR="005F1734" w:rsidRDefault="005F1734" w:rsidP="00305239">
            <w:pPr>
              <w:spacing w:after="80"/>
            </w:pPr>
          </w:p>
        </w:tc>
        <w:tc>
          <w:tcPr>
            <w:tcW w:w="2268" w:type="dxa"/>
            <w:tcBorders>
              <w:bottom w:val="single" w:sz="4" w:space="0" w:color="auto"/>
            </w:tcBorders>
            <w:shd w:val="clear" w:color="auto" w:fill="auto"/>
            <w:vAlign w:val="bottom"/>
          </w:tcPr>
          <w:p w14:paraId="752B676F" w14:textId="77777777" w:rsidR="005F1734" w:rsidRPr="00305239" w:rsidRDefault="00A53FC3" w:rsidP="00305239">
            <w:pPr>
              <w:spacing w:after="80" w:line="300" w:lineRule="exact"/>
              <w:rPr>
                <w:b/>
                <w:sz w:val="24"/>
                <w:szCs w:val="24"/>
              </w:rPr>
            </w:pPr>
            <w:r w:rsidRPr="00305239">
              <w:rPr>
                <w:sz w:val="28"/>
                <w:szCs w:val="28"/>
              </w:rPr>
              <w:t>United Nations</w:t>
            </w:r>
          </w:p>
        </w:tc>
        <w:tc>
          <w:tcPr>
            <w:tcW w:w="6095" w:type="dxa"/>
            <w:gridSpan w:val="2"/>
            <w:tcBorders>
              <w:bottom w:val="single" w:sz="4" w:space="0" w:color="auto"/>
            </w:tcBorders>
            <w:shd w:val="clear" w:color="auto" w:fill="auto"/>
            <w:vAlign w:val="bottom"/>
          </w:tcPr>
          <w:p w14:paraId="1D2C13AC" w14:textId="77777777" w:rsidR="005F1734" w:rsidRDefault="00A53FC3" w:rsidP="00305239">
            <w:pPr>
              <w:suppressAutoHyphens w:val="0"/>
              <w:spacing w:after="20"/>
              <w:jc w:val="right"/>
            </w:pPr>
            <w:r w:rsidRPr="00305239">
              <w:rPr>
                <w:sz w:val="40"/>
              </w:rPr>
              <w:t>ECE</w:t>
            </w:r>
            <w:r>
              <w:t>/</w:t>
            </w:r>
            <w:fldSimple w:instr=" DOCPROPERTY  sym1  \* MERGEFORMAT ">
              <w:r w:rsidR="00DA13B8">
                <w:t>CTCS/WP.7/GE.1/2019/3</w:t>
              </w:r>
            </w:fldSimple>
          </w:p>
        </w:tc>
      </w:tr>
      <w:tr w:rsidR="005F1734" w14:paraId="17E976AD" w14:textId="77777777" w:rsidTr="00305239">
        <w:trPr>
          <w:cantSplit/>
          <w:trHeight w:hRule="exact" w:val="2835"/>
        </w:trPr>
        <w:tc>
          <w:tcPr>
            <w:tcW w:w="1276" w:type="dxa"/>
            <w:tcBorders>
              <w:top w:val="single" w:sz="4" w:space="0" w:color="auto"/>
              <w:bottom w:val="single" w:sz="12" w:space="0" w:color="auto"/>
            </w:tcBorders>
            <w:shd w:val="clear" w:color="auto" w:fill="auto"/>
          </w:tcPr>
          <w:p w14:paraId="50B1A1C6" w14:textId="77777777" w:rsidR="005F1734" w:rsidRDefault="004D20E6" w:rsidP="00305239">
            <w:pPr>
              <w:spacing w:before="120"/>
              <w:jc w:val="center"/>
            </w:pPr>
            <w:r>
              <w:rPr>
                <w:noProof/>
                <w:lang w:val="de-DE" w:eastAsia="de-DE"/>
              </w:rPr>
              <w:drawing>
                <wp:inline distT="0" distB="0" distL="0" distR="0" wp14:anchorId="42D8E683" wp14:editId="1610120C">
                  <wp:extent cx="715645" cy="589915"/>
                  <wp:effectExtent l="0" t="0" r="0"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645" cy="58991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499811C1" w14:textId="77777777" w:rsidR="00BC4C67" w:rsidRPr="00257181" w:rsidRDefault="00F76249" w:rsidP="00DA13B8">
            <w:pPr>
              <w:spacing w:before="120" w:line="420" w:lineRule="exact"/>
              <w:rPr>
                <w:b/>
                <w:sz w:val="40"/>
                <w:szCs w:val="40"/>
              </w:rPr>
            </w:pPr>
            <w:r w:rsidRPr="00305239">
              <w:rPr>
                <w:b/>
                <w:sz w:val="40"/>
                <w:szCs w:val="40"/>
              </w:rPr>
              <w:t>Economic and Social Council</w:t>
            </w:r>
          </w:p>
        </w:tc>
        <w:tc>
          <w:tcPr>
            <w:tcW w:w="2835" w:type="dxa"/>
            <w:tcBorders>
              <w:top w:val="single" w:sz="4" w:space="0" w:color="auto"/>
              <w:bottom w:val="single" w:sz="12" w:space="0" w:color="auto"/>
            </w:tcBorders>
            <w:shd w:val="clear" w:color="auto" w:fill="auto"/>
          </w:tcPr>
          <w:p w14:paraId="69EDF75F" w14:textId="77777777" w:rsidR="005F1734" w:rsidRDefault="00A53FC3" w:rsidP="00305239">
            <w:pPr>
              <w:suppressAutoHyphens w:val="0"/>
              <w:spacing w:before="240" w:line="240" w:lineRule="exact"/>
            </w:pPr>
            <w:r>
              <w:t xml:space="preserve">Distr.: </w:t>
            </w:r>
            <w:fldSimple w:instr=" DOCPROPERTY  dist  \* MERGEFORMAT ">
              <w:r w:rsidR="00DA13B8">
                <w:t>General</w:t>
              </w:r>
            </w:fldSimple>
          </w:p>
          <w:p w14:paraId="6937E4AE" w14:textId="77777777" w:rsidR="005F1734" w:rsidRDefault="00C54820" w:rsidP="00305239">
            <w:pPr>
              <w:suppressAutoHyphens w:val="0"/>
            </w:pPr>
            <w:fldSimple w:instr=" DOCPROPERTY  date  \* MERGEFORMAT ">
              <w:r w:rsidR="00DA13B8">
                <w:t>2</w:t>
              </w:r>
              <w:r w:rsidR="008A1CB8">
                <w:t>8</w:t>
              </w:r>
              <w:r w:rsidR="00DA13B8">
                <w:t xml:space="preserve"> February 2019</w:t>
              </w:r>
            </w:fldSimple>
          </w:p>
          <w:p w14:paraId="204CDA01" w14:textId="77777777" w:rsidR="005F1734" w:rsidRDefault="00AE11DB" w:rsidP="00305239">
            <w:pPr>
              <w:suppressAutoHyphens w:val="0"/>
            </w:pPr>
            <w:r>
              <w:fldChar w:fldCharType="begin"/>
            </w:r>
            <w:r>
              <w:instrText xml:space="preserve"> DOCPROPERTY  tlang  \* MERGEFORMAT </w:instrText>
            </w:r>
            <w:r>
              <w:fldChar w:fldCharType="end"/>
            </w:r>
          </w:p>
          <w:p w14:paraId="3F541654" w14:textId="77777777" w:rsidR="005F1734" w:rsidRDefault="00A53FC3" w:rsidP="00AE11DB">
            <w:pPr>
              <w:suppressAutoHyphens w:val="0"/>
            </w:pPr>
            <w:r>
              <w:t xml:space="preserve">Original: </w:t>
            </w:r>
            <w:fldSimple w:instr=" DOCPROPERTY  olang  \* MERGEFORMAT ">
              <w:r w:rsidR="00DA13B8">
                <w:t>English</w:t>
              </w:r>
            </w:fldSimple>
          </w:p>
        </w:tc>
      </w:tr>
    </w:tbl>
    <w:p w14:paraId="727A7C5F" w14:textId="77777777" w:rsidR="00483F5D" w:rsidRDefault="00483F5D" w:rsidP="00483F5D">
      <w:pPr>
        <w:spacing w:before="120"/>
        <w:rPr>
          <w:b/>
          <w:sz w:val="28"/>
          <w:szCs w:val="28"/>
        </w:rPr>
      </w:pPr>
      <w:r>
        <w:rPr>
          <w:b/>
          <w:sz w:val="28"/>
          <w:szCs w:val="28"/>
        </w:rPr>
        <w:t xml:space="preserve">Economic Commission for </w:t>
      </w:r>
      <w:smartTag w:uri="urn:schemas-microsoft-com:office:smarttags" w:element="place">
        <w:r>
          <w:rPr>
            <w:b/>
            <w:sz w:val="28"/>
            <w:szCs w:val="28"/>
          </w:rPr>
          <w:t>Europe</w:t>
        </w:r>
      </w:smartTag>
    </w:p>
    <w:p w14:paraId="60024B2F" w14:textId="77777777" w:rsidR="00483F5D" w:rsidRDefault="005808F0" w:rsidP="00483F5D">
      <w:pPr>
        <w:spacing w:before="120"/>
        <w:rPr>
          <w:sz w:val="28"/>
          <w:szCs w:val="28"/>
        </w:rPr>
      </w:pPr>
      <w:r w:rsidRPr="00481423">
        <w:rPr>
          <w:sz w:val="28"/>
          <w:szCs w:val="28"/>
        </w:rPr>
        <w:t>Steering Committee on Trade</w:t>
      </w:r>
      <w:r>
        <w:rPr>
          <w:sz w:val="28"/>
          <w:szCs w:val="28"/>
        </w:rPr>
        <w:t xml:space="preserve"> </w:t>
      </w:r>
      <w:r w:rsidRPr="00481423">
        <w:rPr>
          <w:sz w:val="28"/>
          <w:szCs w:val="28"/>
        </w:rPr>
        <w:t>Capacity and Standards</w:t>
      </w:r>
    </w:p>
    <w:p w14:paraId="530B41E2" w14:textId="77777777" w:rsidR="005E674E" w:rsidRPr="005E674E" w:rsidRDefault="00022C08" w:rsidP="00483F5D">
      <w:pPr>
        <w:spacing w:before="120"/>
        <w:rPr>
          <w:b/>
          <w:bCs/>
          <w:sz w:val="24"/>
          <w:szCs w:val="24"/>
        </w:rPr>
      </w:pPr>
      <w:r>
        <w:rPr>
          <w:b/>
          <w:bCs/>
          <w:sz w:val="24"/>
          <w:szCs w:val="24"/>
        </w:rPr>
        <w:fldChar w:fldCharType="begin"/>
      </w:r>
      <w:r>
        <w:rPr>
          <w:b/>
          <w:bCs/>
          <w:sz w:val="24"/>
          <w:szCs w:val="24"/>
        </w:rPr>
        <w:instrText xml:space="preserve"> DOCPROPERTY  categ  \* MERGEFORMAT </w:instrText>
      </w:r>
      <w:r>
        <w:rPr>
          <w:b/>
          <w:bCs/>
          <w:sz w:val="24"/>
          <w:szCs w:val="24"/>
        </w:rPr>
        <w:fldChar w:fldCharType="separate"/>
      </w:r>
      <w:r w:rsidR="00DA13B8">
        <w:rPr>
          <w:b/>
          <w:bCs/>
          <w:sz w:val="24"/>
          <w:szCs w:val="24"/>
        </w:rPr>
        <w:t>Working Party on Agricultural Quality Standards</w:t>
      </w:r>
      <w:r>
        <w:rPr>
          <w:b/>
          <w:bCs/>
          <w:sz w:val="24"/>
          <w:szCs w:val="24"/>
        </w:rPr>
        <w:fldChar w:fldCharType="end"/>
      </w:r>
    </w:p>
    <w:p w14:paraId="71EB65F2" w14:textId="77777777" w:rsidR="005E674E" w:rsidRPr="005E674E" w:rsidRDefault="005E674E" w:rsidP="00483F5D">
      <w:pPr>
        <w:spacing w:before="120"/>
        <w:rPr>
          <w:b/>
          <w:bCs/>
        </w:rPr>
      </w:pPr>
      <w:r w:rsidRPr="005E674E">
        <w:rPr>
          <w:b/>
          <w:bCs/>
        </w:rPr>
        <w:fldChar w:fldCharType="begin"/>
      </w:r>
      <w:r w:rsidRPr="005E674E">
        <w:rPr>
          <w:b/>
          <w:bCs/>
        </w:rPr>
        <w:instrText xml:space="preserve"> DOCPROPERTY  subcategory  \* MERGEFORMAT </w:instrText>
      </w:r>
      <w:r w:rsidRPr="005E674E">
        <w:rPr>
          <w:b/>
          <w:bCs/>
        </w:rPr>
        <w:fldChar w:fldCharType="separate"/>
      </w:r>
      <w:r w:rsidR="00DA13B8">
        <w:rPr>
          <w:b/>
          <w:bCs/>
        </w:rPr>
        <w:t>Specialized Section on Standardization of Fresh Fruit and Vegetables</w:t>
      </w:r>
      <w:r w:rsidRPr="005E674E">
        <w:rPr>
          <w:b/>
          <w:bCs/>
        </w:rPr>
        <w:fldChar w:fldCharType="end"/>
      </w:r>
    </w:p>
    <w:p w14:paraId="6EB2F5DD" w14:textId="77777777" w:rsidR="002E54AB" w:rsidRPr="00C41ACA" w:rsidRDefault="002E54AB" w:rsidP="002E54AB">
      <w:pPr>
        <w:spacing w:before="120"/>
        <w:rPr>
          <w:b/>
        </w:rPr>
      </w:pPr>
      <w:r>
        <w:rPr>
          <w:b/>
        </w:rPr>
        <w:fldChar w:fldCharType="begin"/>
      </w:r>
      <w:r>
        <w:rPr>
          <w:b/>
        </w:rPr>
        <w:instrText xml:space="preserve"> DOCPROPERTY  snum  \* MERGEFORMAT </w:instrText>
      </w:r>
      <w:r>
        <w:rPr>
          <w:b/>
        </w:rPr>
        <w:fldChar w:fldCharType="separate"/>
      </w:r>
      <w:r>
        <w:rPr>
          <w:b/>
        </w:rPr>
        <w:t>Sixty-seventh</w:t>
      </w:r>
      <w:r>
        <w:rPr>
          <w:b/>
        </w:rPr>
        <w:fldChar w:fldCharType="end"/>
      </w:r>
      <w:r>
        <w:rPr>
          <w:b/>
        </w:rPr>
        <w:t xml:space="preserve"> </w:t>
      </w:r>
      <w:r w:rsidR="00501EA1" w:rsidRPr="00143C39">
        <w:rPr>
          <w:b/>
          <w:bCs/>
          <w:lang w:val="en-US"/>
        </w:rPr>
        <w:t>session</w:t>
      </w:r>
    </w:p>
    <w:p w14:paraId="628F105A" w14:textId="77777777" w:rsidR="002E54AB" w:rsidRDefault="00C54820" w:rsidP="002E54AB">
      <w:fldSimple w:instr=" DOCPROPERTY  splace  \* MERGEFORMAT ">
        <w:r w:rsidR="00DA13B8">
          <w:t>Geneva</w:t>
        </w:r>
      </w:fldSimple>
      <w:r w:rsidR="002E54AB" w:rsidRPr="00294285">
        <w:t xml:space="preserve">, </w:t>
      </w:r>
      <w:fldSimple w:instr=" DOCPROPERTY  sdate  \* MERGEFORMAT ">
        <w:r w:rsidR="00DA13B8">
          <w:t>13-15 May 2019</w:t>
        </w:r>
      </w:fldSimple>
    </w:p>
    <w:p w14:paraId="25732A48" w14:textId="77777777" w:rsidR="00317FA9" w:rsidRDefault="00317FA9" w:rsidP="002E54AB">
      <w:r w:rsidRPr="00BF20B4">
        <w:t xml:space="preserve">Item </w:t>
      </w:r>
      <w:fldSimple w:instr=" DOCPROPERTY  anum  \* MERGEFORMAT ">
        <w:r w:rsidR="00DA13B8">
          <w:t>3 (a)</w:t>
        </w:r>
      </w:fldSimple>
      <w:r w:rsidRPr="00BF20B4">
        <w:t xml:space="preserve"> of the provisional agenda</w:t>
      </w:r>
    </w:p>
    <w:p w14:paraId="4E29E0F9" w14:textId="77777777" w:rsidR="00317FA9" w:rsidRPr="00317FA9" w:rsidRDefault="00317FA9" w:rsidP="002E54AB">
      <w:pPr>
        <w:rPr>
          <w:b/>
          <w:bCs/>
        </w:rPr>
      </w:pPr>
      <w:r w:rsidRPr="00317FA9">
        <w:rPr>
          <w:b/>
          <w:bCs/>
        </w:rPr>
        <w:fldChar w:fldCharType="begin"/>
      </w:r>
      <w:r w:rsidRPr="00317FA9">
        <w:rPr>
          <w:b/>
          <w:bCs/>
        </w:rPr>
        <w:instrText xml:space="preserve"> DOCPROPERTY  atitle  \* MERGEFORMAT </w:instrText>
      </w:r>
      <w:r w:rsidRPr="00317FA9">
        <w:rPr>
          <w:b/>
          <w:bCs/>
        </w:rPr>
        <w:fldChar w:fldCharType="separate"/>
      </w:r>
      <w:r w:rsidR="00DA13B8">
        <w:rPr>
          <w:b/>
          <w:bCs/>
        </w:rPr>
        <w:t>Revision of Standards</w:t>
      </w:r>
      <w:r w:rsidRPr="00317FA9">
        <w:rPr>
          <w:b/>
          <w:bCs/>
        </w:rPr>
        <w:fldChar w:fldCharType="end"/>
      </w:r>
      <w:bookmarkStart w:id="0" w:name="_GoBack"/>
      <w:bookmarkEnd w:id="0"/>
    </w:p>
    <w:p w14:paraId="2776612A" w14:textId="77777777" w:rsidR="00C845C5" w:rsidRDefault="00F2305E" w:rsidP="00C845C5">
      <w:pPr>
        <w:rPr>
          <w:ins w:id="1" w:author="Liliana Annovazzi-Jakab" w:date="2019-05-17T16:07:00Z"/>
        </w:rPr>
      </w:pPr>
      <w:r>
        <w:tab/>
      </w:r>
      <w:r w:rsidR="00D41C24">
        <w:tab/>
      </w:r>
      <w:bookmarkStart w:id="2" w:name="_Hlk8976872"/>
    </w:p>
    <w:p w14:paraId="3792B77E" w14:textId="3A5D46EA" w:rsidR="00C845C5" w:rsidRDefault="00C845C5" w:rsidP="00C845C5">
      <w:pPr>
        <w:rPr>
          <w:ins w:id="3" w:author="Liliana Annovazzi-Jakab" w:date="2019-05-17T16:06:00Z"/>
          <w:b/>
          <w:bCs/>
          <w:color w:val="FF0000"/>
          <w:sz w:val="40"/>
          <w:szCs w:val="40"/>
        </w:rPr>
      </w:pPr>
      <w:ins w:id="4" w:author="Liliana Annovazzi-Jakab" w:date="2019-05-17T16:06:00Z">
        <w:r w:rsidRPr="00D222F8">
          <w:rPr>
            <w:b/>
            <w:bCs/>
            <w:color w:val="FF0000"/>
            <w:sz w:val="40"/>
            <w:szCs w:val="40"/>
          </w:rPr>
          <w:t xml:space="preserve">POST SESSION DOCUMENT 17 MAY 2019 </w:t>
        </w:r>
      </w:ins>
    </w:p>
    <w:p w14:paraId="12962395" w14:textId="1C91BE32" w:rsidR="00C845C5" w:rsidRDefault="00C845C5" w:rsidP="00C845C5">
      <w:pPr>
        <w:rPr>
          <w:ins w:id="5" w:author="Liliana Annovazzi-Jakab" w:date="2019-05-17T16:06:00Z"/>
          <w:b/>
          <w:bCs/>
          <w:color w:val="FF0000"/>
          <w:sz w:val="40"/>
          <w:szCs w:val="40"/>
        </w:rPr>
      </w:pPr>
      <w:ins w:id="6" w:author="Liliana Annovazzi-Jakab" w:date="2019-05-17T16:06:00Z">
        <w:r>
          <w:rPr>
            <w:b/>
            <w:bCs/>
            <w:color w:val="FF0000"/>
            <w:sz w:val="40"/>
            <w:szCs w:val="40"/>
          </w:rPr>
          <w:t xml:space="preserve">In-session agreed amendment </w:t>
        </w:r>
      </w:ins>
      <w:ins w:id="7" w:author="Liliana Annovazzi-Jakab" w:date="2019-05-17T16:07:00Z">
        <w:r>
          <w:rPr>
            <w:b/>
            <w:bCs/>
            <w:color w:val="FF0000"/>
            <w:sz w:val="40"/>
            <w:szCs w:val="40"/>
          </w:rPr>
          <w:t xml:space="preserve">and open issues highlighted </w:t>
        </w:r>
      </w:ins>
    </w:p>
    <w:p w14:paraId="24DFD78F" w14:textId="1E3A4774" w:rsidR="00C845C5" w:rsidRDefault="00C845C5" w:rsidP="00C845C5">
      <w:pPr>
        <w:rPr>
          <w:ins w:id="8" w:author="Liliana Annovazzi-Jakab" w:date="2019-05-17T16:07:00Z"/>
          <w:b/>
          <w:bCs/>
          <w:color w:val="FF0000"/>
          <w:sz w:val="40"/>
          <w:szCs w:val="40"/>
        </w:rPr>
      </w:pPr>
      <w:ins w:id="9" w:author="Liliana Annovazzi-Jakab" w:date="2019-05-17T16:06:00Z">
        <w:r>
          <w:rPr>
            <w:b/>
            <w:bCs/>
            <w:color w:val="FF0000"/>
            <w:sz w:val="40"/>
            <w:szCs w:val="40"/>
          </w:rPr>
          <w:t>Open for consultations until 1 July 2019</w:t>
        </w:r>
      </w:ins>
    </w:p>
    <w:p w14:paraId="3CD3FBF7" w14:textId="5959E4C5" w:rsidR="00C845C5" w:rsidRDefault="00C845C5" w:rsidP="00C845C5">
      <w:pPr>
        <w:rPr>
          <w:ins w:id="10" w:author="Liliana Annovazzi-Jakab" w:date="2019-05-17T16:06:00Z"/>
          <w:b/>
          <w:bCs/>
          <w:color w:val="FF0000"/>
          <w:sz w:val="40"/>
          <w:szCs w:val="40"/>
        </w:rPr>
      </w:pPr>
      <w:ins w:id="11" w:author="Liliana Annovazzi-Jakab" w:date="2019-05-17T16:07:00Z">
        <w:r>
          <w:rPr>
            <w:b/>
            <w:bCs/>
            <w:color w:val="FF0000"/>
            <w:sz w:val="40"/>
            <w:szCs w:val="40"/>
          </w:rPr>
          <w:t>Open f</w:t>
        </w:r>
      </w:ins>
      <w:ins w:id="12" w:author="Liliana Annovazzi-Jakab" w:date="2019-05-17T16:08:00Z">
        <w:r>
          <w:rPr>
            <w:b/>
            <w:bCs/>
            <w:color w:val="FF0000"/>
            <w:sz w:val="40"/>
            <w:szCs w:val="40"/>
          </w:rPr>
          <w:t>or approval</w:t>
        </w:r>
      </w:ins>
      <w:ins w:id="13" w:author="Liliana Annovazzi-Jakab" w:date="2019-05-17T16:07:00Z">
        <w:r>
          <w:rPr>
            <w:b/>
            <w:bCs/>
            <w:color w:val="FF0000"/>
            <w:sz w:val="40"/>
            <w:szCs w:val="40"/>
          </w:rPr>
          <w:t xml:space="preserve"> t</w:t>
        </w:r>
      </w:ins>
      <w:ins w:id="14" w:author="Liliana Annovazzi-Jakab" w:date="2019-05-17T16:08:00Z">
        <w:r>
          <w:rPr>
            <w:b/>
            <w:bCs/>
            <w:color w:val="FF0000"/>
            <w:sz w:val="40"/>
            <w:szCs w:val="40"/>
          </w:rPr>
          <w:t>o submit to the Working Party (N</w:t>
        </w:r>
      </w:ins>
      <w:ins w:id="15" w:author="Liliana Annovazzi-Jakab" w:date="2019-05-17T16:09:00Z">
        <w:r>
          <w:rPr>
            <w:b/>
            <w:bCs/>
            <w:color w:val="FF0000"/>
            <w:sz w:val="40"/>
            <w:szCs w:val="40"/>
          </w:rPr>
          <w:t>o</w:t>
        </w:r>
      </w:ins>
      <w:ins w:id="16" w:author="Liliana Annovazzi-Jakab" w:date="2019-05-17T16:08:00Z">
        <w:r>
          <w:rPr>
            <w:b/>
            <w:bCs/>
            <w:color w:val="FF0000"/>
            <w:sz w:val="40"/>
            <w:szCs w:val="40"/>
          </w:rPr>
          <w:t>v</w:t>
        </w:r>
      </w:ins>
      <w:ins w:id="17" w:author="Liliana Annovazzi-Jakab" w:date="2019-05-17T16:09:00Z">
        <w:r>
          <w:rPr>
            <w:b/>
            <w:bCs/>
            <w:color w:val="FF0000"/>
            <w:sz w:val="40"/>
            <w:szCs w:val="40"/>
          </w:rPr>
          <w:t>.</w:t>
        </w:r>
      </w:ins>
      <w:ins w:id="18" w:author="Liliana Annovazzi-Jakab" w:date="2019-05-17T16:08:00Z">
        <w:r>
          <w:rPr>
            <w:b/>
            <w:bCs/>
            <w:color w:val="FF0000"/>
            <w:sz w:val="40"/>
            <w:szCs w:val="40"/>
          </w:rPr>
          <w:t xml:space="preserve"> 2019) for adoption as a </w:t>
        </w:r>
        <w:proofErr w:type="spellStart"/>
        <w:r>
          <w:rPr>
            <w:b/>
            <w:bCs/>
            <w:color w:val="FF0000"/>
            <w:sz w:val="40"/>
            <w:szCs w:val="40"/>
          </w:rPr>
          <w:t>receommndation</w:t>
        </w:r>
        <w:proofErr w:type="spellEnd"/>
        <w:r>
          <w:rPr>
            <w:b/>
            <w:bCs/>
            <w:color w:val="FF0000"/>
            <w:sz w:val="40"/>
            <w:szCs w:val="40"/>
          </w:rPr>
          <w:t xml:space="preserve"> for a 1-year trial </w:t>
        </w:r>
      </w:ins>
    </w:p>
    <w:bookmarkEnd w:id="2"/>
    <w:p w14:paraId="7B745A46" w14:textId="77777777" w:rsidR="00C845C5" w:rsidRDefault="00C845C5" w:rsidP="00D41C24">
      <w:pPr>
        <w:pStyle w:val="HChG"/>
        <w:rPr>
          <w:ins w:id="19" w:author="Liliana Annovazzi-Jakab" w:date="2019-05-17T16:06:00Z"/>
        </w:rPr>
      </w:pPr>
    </w:p>
    <w:p w14:paraId="37A8A1F9" w14:textId="667BD477" w:rsidR="00D41C24" w:rsidRPr="008F54F7" w:rsidRDefault="00C845C5" w:rsidP="00D41C24">
      <w:pPr>
        <w:pStyle w:val="HChG"/>
        <w:rPr>
          <w:b w:val="0"/>
          <w:sz w:val="20"/>
        </w:rPr>
      </w:pPr>
      <w:ins w:id="20" w:author="Liliana Annovazzi-Jakab" w:date="2019-05-17T16:06:00Z">
        <w:r>
          <w:rPr>
            <w:bCs/>
          </w:rPr>
          <w:tab/>
        </w:r>
        <w:r>
          <w:rPr>
            <w:bCs/>
          </w:rPr>
          <w:tab/>
        </w:r>
      </w:ins>
      <w:r w:rsidR="00D41C24" w:rsidRPr="008F54F7">
        <w:rPr>
          <w:bCs/>
          <w:lang w:val="en-US"/>
        </w:rPr>
        <w:t xml:space="preserve">Revised Standard for Citrus </w:t>
      </w:r>
      <w:r w:rsidR="00E427A9">
        <w:rPr>
          <w:bCs/>
          <w:lang w:val="en-US"/>
        </w:rPr>
        <w:t>F</w:t>
      </w:r>
      <w:r w:rsidR="00D41C24" w:rsidRPr="008F54F7">
        <w:rPr>
          <w:bCs/>
          <w:lang w:val="en-US"/>
        </w:rPr>
        <w:t>ruit</w:t>
      </w:r>
    </w:p>
    <w:p w14:paraId="5B5AAE6A" w14:textId="77777777" w:rsidR="00D41C24" w:rsidRDefault="00D41C24" w:rsidP="00D41C24">
      <w:pPr>
        <w:pStyle w:val="H1G"/>
      </w:pPr>
      <w:r>
        <w:tab/>
      </w:r>
      <w:r>
        <w:tab/>
        <w:t>Submitted by the secretariat</w:t>
      </w:r>
    </w:p>
    <w:p w14:paraId="40E1F3FF" w14:textId="77777777" w:rsidR="00D41C24" w:rsidRPr="008F54F7" w:rsidRDefault="00D41C24" w:rsidP="00D41C24">
      <w:pPr>
        <w:pStyle w:val="SingleTxtG"/>
      </w:pPr>
      <w:r w:rsidRPr="008F54F7">
        <w:t>Th</w:t>
      </w:r>
      <w:r w:rsidR="00356BC0">
        <w:t xml:space="preserve">e following document </w:t>
      </w:r>
      <w:r w:rsidRPr="008F54F7">
        <w:t xml:space="preserve">reflects </w:t>
      </w:r>
      <w:r w:rsidR="00356BC0">
        <w:t>all</w:t>
      </w:r>
      <w:r w:rsidRPr="008F54F7">
        <w:t xml:space="preserve"> agreed </w:t>
      </w:r>
      <w:r w:rsidR="00356BC0">
        <w:t xml:space="preserve">changes from 2018 </w:t>
      </w:r>
      <w:r w:rsidRPr="008F54F7">
        <w:t>as well as the open issues (placed in square brackets</w:t>
      </w:r>
      <w:r w:rsidR="00356BC0">
        <w:t>)</w:t>
      </w:r>
      <w:r w:rsidRPr="008F54F7">
        <w:t xml:space="preserve"> for discussion at the 2019 session of the Specialized Section. </w:t>
      </w:r>
    </w:p>
    <w:p w14:paraId="375A4F29" w14:textId="77777777" w:rsidR="00356BC0" w:rsidRDefault="00D41C24" w:rsidP="00356BC0">
      <w:pPr>
        <w:pStyle w:val="SingleTxtG"/>
        <w:rPr>
          <w:spacing w:val="-1"/>
        </w:rPr>
      </w:pPr>
      <w:r w:rsidRPr="008F54F7">
        <w:t>At its 2018 session, the Specialized Section confirmed its decision of 2017 to keep the format of the current Standard. To</w:t>
      </w:r>
      <w:r w:rsidRPr="008F54F7">
        <w:rPr>
          <w:spacing w:val="1"/>
        </w:rPr>
        <w:t xml:space="preserve"> </w:t>
      </w:r>
      <w:r w:rsidRPr="008F54F7">
        <w:rPr>
          <w:spacing w:val="-1"/>
        </w:rPr>
        <w:t>s</w:t>
      </w:r>
      <w:r w:rsidRPr="008F54F7">
        <w:rPr>
          <w:spacing w:val="1"/>
        </w:rPr>
        <w:t>i</w:t>
      </w:r>
      <w:r w:rsidRPr="008F54F7">
        <w:rPr>
          <w:spacing w:val="-2"/>
        </w:rPr>
        <w:t>m</w:t>
      </w:r>
      <w:r w:rsidRPr="008F54F7">
        <w:t>plify</w:t>
      </w:r>
      <w:r w:rsidRPr="008F54F7">
        <w:rPr>
          <w:spacing w:val="1"/>
        </w:rPr>
        <w:t xml:space="preserve"> </w:t>
      </w:r>
      <w:r w:rsidRPr="008F54F7">
        <w:t>t</w:t>
      </w:r>
      <w:r w:rsidRPr="008F54F7">
        <w:rPr>
          <w:spacing w:val="-1"/>
        </w:rPr>
        <w:t>h</w:t>
      </w:r>
      <w:r w:rsidRPr="008F54F7">
        <w:t xml:space="preserve">e </w:t>
      </w:r>
      <w:r w:rsidRPr="008F54F7">
        <w:rPr>
          <w:spacing w:val="2"/>
        </w:rPr>
        <w:t>r</w:t>
      </w:r>
      <w:r w:rsidRPr="008F54F7">
        <w:rPr>
          <w:spacing w:val="-1"/>
        </w:rPr>
        <w:t>e</w:t>
      </w:r>
      <w:r w:rsidRPr="008F54F7">
        <w:t>vi</w:t>
      </w:r>
      <w:r w:rsidRPr="008F54F7">
        <w:rPr>
          <w:spacing w:val="-1"/>
        </w:rPr>
        <w:t>s</w:t>
      </w:r>
      <w:r w:rsidRPr="008F54F7">
        <w:t>i</w:t>
      </w:r>
      <w:r w:rsidRPr="008F54F7">
        <w:rPr>
          <w:spacing w:val="-1"/>
        </w:rPr>
        <w:t>o</w:t>
      </w:r>
      <w:r w:rsidRPr="008F54F7">
        <w:t>n</w:t>
      </w:r>
      <w:r w:rsidRPr="008F54F7">
        <w:rPr>
          <w:spacing w:val="1"/>
        </w:rPr>
        <w:t xml:space="preserve"> p</w:t>
      </w:r>
      <w:r w:rsidRPr="008F54F7">
        <w:rPr>
          <w:spacing w:val="-1"/>
        </w:rPr>
        <w:t>r</w:t>
      </w:r>
      <w:r w:rsidRPr="008F54F7">
        <w:rPr>
          <w:spacing w:val="1"/>
        </w:rPr>
        <w:t>o</w:t>
      </w:r>
      <w:r w:rsidRPr="008F54F7">
        <w:rPr>
          <w:spacing w:val="-1"/>
        </w:rPr>
        <w:t>c</w:t>
      </w:r>
      <w:r w:rsidRPr="008F54F7">
        <w:rPr>
          <w:spacing w:val="-2"/>
        </w:rPr>
        <w:t>e</w:t>
      </w:r>
      <w:r w:rsidRPr="008F54F7">
        <w:t>ss,</w:t>
      </w:r>
      <w:r w:rsidRPr="008F54F7">
        <w:rPr>
          <w:spacing w:val="1"/>
        </w:rPr>
        <w:t xml:space="preserve"> t</w:t>
      </w:r>
      <w:r w:rsidRPr="008F54F7">
        <w:rPr>
          <w:spacing w:val="-1"/>
        </w:rPr>
        <w:t>h</w:t>
      </w:r>
      <w:r w:rsidRPr="008F54F7">
        <w:t>e</w:t>
      </w:r>
      <w:r w:rsidRPr="008F54F7">
        <w:rPr>
          <w:spacing w:val="1"/>
        </w:rPr>
        <w:t xml:space="preserve"> </w:t>
      </w:r>
      <w:r w:rsidRPr="008F54F7">
        <w:t>fol</w:t>
      </w:r>
      <w:r w:rsidRPr="008F54F7">
        <w:rPr>
          <w:spacing w:val="-1"/>
        </w:rPr>
        <w:t>l</w:t>
      </w:r>
      <w:r w:rsidRPr="008F54F7">
        <w:rPr>
          <w:spacing w:val="1"/>
        </w:rPr>
        <w:t>o</w:t>
      </w:r>
      <w:r w:rsidRPr="008F54F7">
        <w:rPr>
          <w:spacing w:val="-2"/>
        </w:rPr>
        <w:t>w</w:t>
      </w:r>
      <w:r w:rsidRPr="008F54F7">
        <w:rPr>
          <w:spacing w:val="1"/>
        </w:rPr>
        <w:t>i</w:t>
      </w:r>
      <w:r w:rsidRPr="008F54F7">
        <w:rPr>
          <w:spacing w:val="-1"/>
        </w:rPr>
        <w:t>n</w:t>
      </w:r>
      <w:r w:rsidRPr="008F54F7">
        <w:t>g</w:t>
      </w:r>
      <w:r w:rsidRPr="008F54F7">
        <w:rPr>
          <w:spacing w:val="1"/>
        </w:rPr>
        <w:t xml:space="preserve"> working </w:t>
      </w:r>
      <w:r w:rsidRPr="008F54F7">
        <w:t>do</w:t>
      </w:r>
      <w:r w:rsidRPr="008F54F7">
        <w:rPr>
          <w:spacing w:val="-2"/>
        </w:rPr>
        <w:t>c</w:t>
      </w:r>
      <w:r w:rsidRPr="008F54F7">
        <w:t>um</w:t>
      </w:r>
      <w:r w:rsidRPr="008F54F7">
        <w:rPr>
          <w:spacing w:val="-1"/>
        </w:rPr>
        <w:t>en</w:t>
      </w:r>
      <w:r w:rsidRPr="008F54F7">
        <w:t>t</w:t>
      </w:r>
      <w:r w:rsidRPr="008F54F7">
        <w:rPr>
          <w:spacing w:val="2"/>
        </w:rPr>
        <w:t xml:space="preserve"> </w:t>
      </w:r>
      <w:r w:rsidRPr="008F54F7">
        <w:rPr>
          <w:spacing w:val="-2"/>
        </w:rPr>
        <w:t>c</w:t>
      </w:r>
      <w:r w:rsidRPr="008F54F7">
        <w:t>ont</w:t>
      </w:r>
      <w:r w:rsidRPr="008F54F7">
        <w:rPr>
          <w:spacing w:val="-1"/>
        </w:rPr>
        <w:t>a</w:t>
      </w:r>
      <w:r w:rsidRPr="008F54F7">
        <w:t>i</w:t>
      </w:r>
      <w:r w:rsidRPr="008F54F7">
        <w:rPr>
          <w:spacing w:val="-1"/>
        </w:rPr>
        <w:t>n</w:t>
      </w:r>
      <w:r w:rsidRPr="008F54F7">
        <w:t>s</w:t>
      </w:r>
      <w:r w:rsidRPr="008F54F7">
        <w:rPr>
          <w:spacing w:val="1"/>
        </w:rPr>
        <w:t xml:space="preserve"> </w:t>
      </w:r>
      <w:r w:rsidRPr="008F54F7">
        <w:t>s</w:t>
      </w:r>
      <w:r w:rsidRPr="008F54F7">
        <w:rPr>
          <w:spacing w:val="-2"/>
        </w:rPr>
        <w:t>e</w:t>
      </w:r>
      <w:r w:rsidRPr="008F54F7">
        <w:rPr>
          <w:spacing w:val="2"/>
        </w:rPr>
        <w:t>p</w:t>
      </w:r>
      <w:r w:rsidRPr="008F54F7">
        <w:rPr>
          <w:spacing w:val="-1"/>
        </w:rPr>
        <w:t>a</w:t>
      </w:r>
      <w:r w:rsidRPr="008F54F7">
        <w:t>r</w:t>
      </w:r>
      <w:r w:rsidRPr="008F54F7">
        <w:rPr>
          <w:spacing w:val="-2"/>
        </w:rPr>
        <w:t>a</w:t>
      </w:r>
      <w:r w:rsidRPr="008F54F7">
        <w:rPr>
          <w:spacing w:val="1"/>
        </w:rPr>
        <w:t>t</w:t>
      </w:r>
      <w:r w:rsidRPr="008F54F7">
        <w:t xml:space="preserve">e </w:t>
      </w:r>
      <w:r w:rsidRPr="008F54F7">
        <w:rPr>
          <w:spacing w:val="2"/>
        </w:rPr>
        <w:t>p</w:t>
      </w:r>
      <w:r w:rsidRPr="008F54F7">
        <w:rPr>
          <w:spacing w:val="-2"/>
        </w:rPr>
        <w:t>a</w:t>
      </w:r>
      <w:r w:rsidRPr="008F54F7">
        <w:t>r</w:t>
      </w:r>
      <w:r w:rsidRPr="008F54F7">
        <w:rPr>
          <w:spacing w:val="1"/>
        </w:rPr>
        <w:t>t</w:t>
      </w:r>
      <w:r w:rsidRPr="008F54F7">
        <w:t>s f</w:t>
      </w:r>
      <w:r w:rsidRPr="008F54F7">
        <w:rPr>
          <w:spacing w:val="1"/>
        </w:rPr>
        <w:t>o</w:t>
      </w:r>
      <w:r w:rsidRPr="008F54F7">
        <w:t>r</w:t>
      </w:r>
      <w:r w:rsidRPr="008F54F7">
        <w:rPr>
          <w:spacing w:val="1"/>
        </w:rPr>
        <w:t xml:space="preserve"> e</w:t>
      </w:r>
      <w:r w:rsidRPr="008F54F7">
        <w:rPr>
          <w:spacing w:val="-1"/>
        </w:rPr>
        <w:t xml:space="preserve">ach </w:t>
      </w:r>
      <w:r w:rsidRPr="008F54F7">
        <w:t>sp</w:t>
      </w:r>
      <w:r w:rsidRPr="008F54F7">
        <w:rPr>
          <w:spacing w:val="-2"/>
        </w:rPr>
        <w:t>e</w:t>
      </w:r>
      <w:r w:rsidRPr="008F54F7">
        <w:rPr>
          <w:spacing w:val="-1"/>
        </w:rPr>
        <w:t>c</w:t>
      </w:r>
      <w:r w:rsidRPr="008F54F7">
        <w:t>i</w:t>
      </w:r>
      <w:r w:rsidRPr="008F54F7">
        <w:rPr>
          <w:spacing w:val="-1"/>
        </w:rPr>
        <w:t>e</w:t>
      </w:r>
      <w:r w:rsidRPr="008F54F7">
        <w:t>s</w:t>
      </w:r>
      <w:r w:rsidR="00356BC0">
        <w:t>.</w:t>
      </w:r>
      <w:r w:rsidRPr="008F54F7">
        <w:rPr>
          <w:spacing w:val="-1"/>
        </w:rPr>
        <w:t xml:space="preserve"> </w:t>
      </w:r>
      <w:bookmarkStart w:id="21" w:name="_Hlk865540"/>
    </w:p>
    <w:p w14:paraId="1E9BA35A" w14:textId="77777777" w:rsidR="00D41C24" w:rsidRDefault="00D41C24" w:rsidP="00356BC0">
      <w:pPr>
        <w:pStyle w:val="SingleTxtG"/>
      </w:pPr>
      <w:r>
        <w:t xml:space="preserve">This document is submitted according to </w:t>
      </w:r>
      <w:r w:rsidRPr="00F23E98">
        <w:t>ECE/CTCS/2017/10 section II c and ECE/CTCS/2018/2 section VII a</w:t>
      </w:r>
      <w:r>
        <w:t>.</w:t>
      </w:r>
      <w:bookmarkEnd w:id="21"/>
    </w:p>
    <w:p w14:paraId="53D663CC" w14:textId="77777777" w:rsidR="00D41C24" w:rsidRPr="008F54F7" w:rsidRDefault="00D41C24" w:rsidP="00D41C24">
      <w:pPr>
        <w:pStyle w:val="HChG"/>
        <w:rPr>
          <w:lang w:val="en-US"/>
        </w:rPr>
      </w:pPr>
      <w:r>
        <w:rPr>
          <w:lang w:val="en-US"/>
        </w:rPr>
        <w:lastRenderedPageBreak/>
        <w:tab/>
      </w:r>
      <w:r>
        <w:rPr>
          <w:lang w:val="en-US"/>
        </w:rPr>
        <w:tab/>
      </w:r>
      <w:r w:rsidRPr="008F54F7">
        <w:rPr>
          <w:lang w:val="en-US"/>
        </w:rPr>
        <w:t xml:space="preserve">Grapefruit and </w:t>
      </w:r>
      <w:proofErr w:type="spellStart"/>
      <w:r w:rsidRPr="008F54F7">
        <w:rPr>
          <w:lang w:val="en-US"/>
        </w:rPr>
        <w:t>pummelos</w:t>
      </w:r>
      <w:proofErr w:type="spellEnd"/>
      <w:r w:rsidR="00F4165F">
        <w:rPr>
          <w:lang w:val="en-US"/>
        </w:rPr>
        <w:t xml:space="preserve"> </w:t>
      </w:r>
    </w:p>
    <w:p w14:paraId="62BF7A79" w14:textId="77777777" w:rsidR="00D41C24" w:rsidRDefault="00D41C24" w:rsidP="00D41C24">
      <w:pPr>
        <w:pStyle w:val="HChG"/>
        <w:rPr>
          <w:lang w:val="en-US"/>
        </w:rPr>
      </w:pPr>
      <w:r>
        <w:rPr>
          <w:lang w:val="en-US"/>
        </w:rPr>
        <w:tab/>
      </w:r>
      <w:r w:rsidRPr="008F54F7">
        <w:rPr>
          <w:lang w:val="en-US"/>
        </w:rPr>
        <w:t>I.</w:t>
      </w:r>
      <w:r w:rsidRPr="008F54F7">
        <w:rPr>
          <w:lang w:val="en-US"/>
        </w:rPr>
        <w:tab/>
        <w:t>Definition of produce</w:t>
      </w:r>
      <w:r w:rsidR="00F4165F">
        <w:rPr>
          <w:lang w:val="en-US"/>
        </w:rPr>
        <w:t xml:space="preserve"> </w:t>
      </w:r>
      <w:r w:rsidR="006C5032" w:rsidRPr="00C73B6F">
        <w:rPr>
          <w:rStyle w:val="FootnoteReference"/>
          <w:b w:val="0"/>
          <w:color w:val="000000"/>
          <w:sz w:val="24"/>
          <w:szCs w:val="24"/>
        </w:rPr>
        <w:footnoteReference w:id="2"/>
      </w:r>
    </w:p>
    <w:p w14:paraId="66CA6D57" w14:textId="77777777" w:rsidR="00D41C24" w:rsidRPr="008F54F7" w:rsidRDefault="00D41C24" w:rsidP="00D41C24">
      <w:pPr>
        <w:pStyle w:val="SingleTxtG"/>
        <w:rPr>
          <w:lang w:val="en-US"/>
        </w:rPr>
      </w:pPr>
      <w:r w:rsidRPr="008F54F7">
        <w:rPr>
          <w:lang w:val="en-US"/>
        </w:rPr>
        <w:t>This standard applies to:</w:t>
      </w:r>
    </w:p>
    <w:p w14:paraId="7ED18655" w14:textId="77777777" w:rsidR="00D41C24" w:rsidRPr="008F54F7" w:rsidRDefault="00D41C24" w:rsidP="00D41C24">
      <w:pPr>
        <w:pStyle w:val="Bullet1G"/>
        <w:numPr>
          <w:ilvl w:val="0"/>
          <w:numId w:val="1"/>
        </w:numPr>
        <w:rPr>
          <w:lang w:val="en-US"/>
        </w:rPr>
      </w:pPr>
      <w:r w:rsidRPr="008F54F7">
        <w:rPr>
          <w:lang w:val="en-US"/>
        </w:rPr>
        <w:t xml:space="preserve">grapefruit of varieties (cultivars) grown from the species </w:t>
      </w:r>
      <w:r w:rsidRPr="008F54F7">
        <w:rPr>
          <w:i/>
          <w:lang w:val="en-US"/>
        </w:rPr>
        <w:t xml:space="preserve">Citrus </w:t>
      </w:r>
      <w:proofErr w:type="spellStart"/>
      <w:r w:rsidRPr="008F54F7">
        <w:rPr>
          <w:i/>
          <w:lang w:val="en-US"/>
        </w:rPr>
        <w:t>paradisi</w:t>
      </w:r>
      <w:proofErr w:type="spellEnd"/>
      <w:r w:rsidRPr="008F54F7">
        <w:rPr>
          <w:i/>
          <w:lang w:val="en-US"/>
        </w:rPr>
        <w:t xml:space="preserve"> </w:t>
      </w:r>
      <w:proofErr w:type="spellStart"/>
      <w:r w:rsidRPr="008F54F7">
        <w:rPr>
          <w:lang w:val="en-US"/>
        </w:rPr>
        <w:t>Macfad</w:t>
      </w:r>
      <w:proofErr w:type="spellEnd"/>
      <w:r w:rsidRPr="008F54F7">
        <w:rPr>
          <w:lang w:val="en-US"/>
        </w:rPr>
        <w:t>.,</w:t>
      </w:r>
      <w:ins w:id="22" w:author="Aruna Vivekanantham" w:date="2019-05-13T15:38:00Z">
        <w:r w:rsidR="007D02EE">
          <w:rPr>
            <w:lang w:val="en-US"/>
          </w:rPr>
          <w:t xml:space="preserve"> </w:t>
        </w:r>
      </w:ins>
      <w:ins w:id="23" w:author="Aruna Vivekanantham" w:date="2019-05-13T15:49:00Z">
        <w:r w:rsidR="00B4233F">
          <w:rPr>
            <w:lang w:val="en-US"/>
          </w:rPr>
          <w:t>[</w:t>
        </w:r>
      </w:ins>
      <w:ins w:id="24" w:author="Aruna Vivekanantham" w:date="2019-05-13T15:38:00Z">
        <w:r w:rsidR="007D02EE">
          <w:rPr>
            <w:lang w:val="en-US"/>
          </w:rPr>
          <w:t>and hybrids thereof</w:t>
        </w:r>
      </w:ins>
      <w:ins w:id="25" w:author="Aruna Vivekanantham" w:date="2019-05-13T15:54:00Z">
        <w:r w:rsidR="00B4233F">
          <w:rPr>
            <w:lang w:val="en-US"/>
          </w:rPr>
          <w:t>?</w:t>
        </w:r>
      </w:ins>
      <w:ins w:id="26" w:author="Aruna Vivekanantham" w:date="2019-05-13T15:49:00Z">
        <w:r w:rsidR="00B4233F">
          <w:rPr>
            <w:lang w:val="en-US"/>
          </w:rPr>
          <w:t>]</w:t>
        </w:r>
      </w:ins>
    </w:p>
    <w:p w14:paraId="471B6204" w14:textId="77777777" w:rsidR="00D41C24" w:rsidRPr="007D02EE" w:rsidRDefault="00D41C24" w:rsidP="00C54820">
      <w:pPr>
        <w:pStyle w:val="Bullet1G"/>
        <w:numPr>
          <w:ilvl w:val="0"/>
          <w:numId w:val="1"/>
        </w:numPr>
        <w:rPr>
          <w:lang w:val="en-US"/>
        </w:rPr>
      </w:pPr>
      <w:proofErr w:type="spellStart"/>
      <w:r w:rsidRPr="007D02EE">
        <w:rPr>
          <w:lang w:val="en-US"/>
        </w:rPr>
        <w:t>pummelos</w:t>
      </w:r>
      <w:proofErr w:type="spellEnd"/>
      <w:r w:rsidRPr="007D02EE">
        <w:rPr>
          <w:lang w:val="en-US"/>
        </w:rPr>
        <w:t xml:space="preserve"> or Shaddock of varieties (cultivars) grown from the species </w:t>
      </w:r>
      <w:r w:rsidRPr="007D02EE">
        <w:rPr>
          <w:i/>
          <w:lang w:val="en-US"/>
        </w:rPr>
        <w:t xml:space="preserve">Citrus maxima </w:t>
      </w:r>
      <w:r w:rsidRPr="007D02EE">
        <w:rPr>
          <w:lang w:val="en-US"/>
        </w:rPr>
        <w:t>(</w:t>
      </w:r>
      <w:proofErr w:type="spellStart"/>
      <w:r w:rsidRPr="007D02EE">
        <w:rPr>
          <w:lang w:val="en-US"/>
        </w:rPr>
        <w:t>Burm</w:t>
      </w:r>
      <w:proofErr w:type="spellEnd"/>
      <w:r w:rsidRPr="007D02EE">
        <w:rPr>
          <w:lang w:val="en-US"/>
        </w:rPr>
        <w:t xml:space="preserve">.) </w:t>
      </w:r>
      <w:proofErr w:type="spellStart"/>
      <w:r w:rsidRPr="007D02EE">
        <w:rPr>
          <w:lang w:val="en-US"/>
        </w:rPr>
        <w:t>Merr</w:t>
      </w:r>
      <w:proofErr w:type="spellEnd"/>
      <w:r w:rsidRPr="007D02EE">
        <w:rPr>
          <w:lang w:val="en-US"/>
        </w:rPr>
        <w:t xml:space="preserve">. </w:t>
      </w:r>
      <w:ins w:id="27" w:author="Aruna Vivekanantham" w:date="2019-05-13T15:54:00Z">
        <w:r w:rsidR="00B4233F">
          <w:rPr>
            <w:lang w:val="en-US"/>
          </w:rPr>
          <w:t>[</w:t>
        </w:r>
      </w:ins>
      <w:ins w:id="28" w:author="Aruna Vivekanantham" w:date="2019-05-13T15:38:00Z">
        <w:r w:rsidR="007D02EE" w:rsidRPr="007D02EE">
          <w:rPr>
            <w:lang w:val="en-US"/>
          </w:rPr>
          <w:t>and hybrids thereof</w:t>
        </w:r>
      </w:ins>
      <w:ins w:id="29" w:author="Aruna Vivekanantham" w:date="2019-05-13T15:54:00Z">
        <w:r w:rsidR="00B4233F">
          <w:rPr>
            <w:lang w:val="en-US"/>
          </w:rPr>
          <w:t>?]</w:t>
        </w:r>
      </w:ins>
      <w:ins w:id="30" w:author="Aruna Vivekanantham" w:date="2019-05-13T15:39:00Z">
        <w:r w:rsidR="007D02EE" w:rsidRPr="007D02EE">
          <w:rPr>
            <w:lang w:val="en-US"/>
          </w:rPr>
          <w:t xml:space="preserve"> </w:t>
        </w:r>
      </w:ins>
    </w:p>
    <w:p w14:paraId="008C061A" w14:textId="77777777" w:rsidR="00D41C24" w:rsidRDefault="00D41C24" w:rsidP="00D41C24">
      <w:pPr>
        <w:pStyle w:val="SingleTxtG"/>
        <w:rPr>
          <w:ins w:id="31" w:author="Aruna Vivekanantham" w:date="2019-05-14T10:07:00Z"/>
          <w:lang w:val="en-US"/>
        </w:rPr>
      </w:pPr>
      <w:del w:id="32" w:author="Aruna Vivekanantham" w:date="2019-05-13T15:38:00Z">
        <w:r w:rsidRPr="008F54F7" w:rsidDel="007D02EE">
          <w:rPr>
            <w:lang w:val="en-US"/>
          </w:rPr>
          <w:delText>[</w:delText>
        </w:r>
        <w:r w:rsidRPr="008F54F7" w:rsidDel="007D02EE">
          <w:rPr>
            <w:u w:val="single"/>
            <w:lang w:val="en-US"/>
          </w:rPr>
          <w:delText xml:space="preserve">Note: </w:delText>
        </w:r>
        <w:r w:rsidR="00401FFD" w:rsidRPr="0011429E" w:rsidDel="007D02EE">
          <w:rPr>
            <w:u w:val="single"/>
            <w:lang w:val="en-US"/>
          </w:rPr>
          <w:delText xml:space="preserve">concerning hybrids, </w:delText>
        </w:r>
        <w:r w:rsidRPr="008F54F7" w:rsidDel="007D02EE">
          <w:rPr>
            <w:u w:val="single"/>
            <w:lang w:val="en-US"/>
          </w:rPr>
          <w:delText>refer to wording in current standard</w:delText>
        </w:r>
        <w:r w:rsidR="00996EBE" w:rsidDel="007D02EE">
          <w:rPr>
            <w:u w:val="single"/>
            <w:lang w:val="en-US"/>
          </w:rPr>
          <w:delText>.</w:delText>
        </w:r>
        <w:r w:rsidR="00BF2049" w:rsidRPr="008F54F7" w:rsidDel="007D02EE">
          <w:rPr>
            <w:u w:val="single"/>
            <w:lang w:val="en-US"/>
          </w:rPr>
          <w:delText>]</w:delText>
        </w:r>
        <w:r w:rsidRPr="008F54F7" w:rsidDel="007D02EE">
          <w:rPr>
            <w:u w:val="single"/>
            <w:lang w:val="en-US"/>
          </w:rPr>
          <w:delText xml:space="preserve"> </w:delText>
        </w:r>
      </w:del>
      <w:r w:rsidRPr="008F54F7">
        <w:rPr>
          <w:lang w:val="en-US"/>
        </w:rPr>
        <w:t>to be supplied fresh to the consumer, citrus fruit for industrial processing being excluded:</w:t>
      </w:r>
    </w:p>
    <w:p w14:paraId="16D2D456" w14:textId="77777777" w:rsidR="0093681E" w:rsidRDefault="0093681E">
      <w:pPr>
        <w:pStyle w:val="SingleTxtG"/>
        <w:rPr>
          <w:lang w:val="en-US"/>
        </w:rPr>
      </w:pPr>
      <w:ins w:id="33" w:author="Aruna Vivekanantham" w:date="2019-05-14T10:07:00Z">
        <w:r>
          <w:rPr>
            <w:lang w:val="en-US"/>
          </w:rPr>
          <w:t xml:space="preserve">Commercial types in </w:t>
        </w:r>
        <w:proofErr w:type="spellStart"/>
        <w:r>
          <w:rPr>
            <w:lang w:val="en-US"/>
          </w:rPr>
          <w:t>pumm</w:t>
        </w:r>
      </w:ins>
      <w:ins w:id="34" w:author="Aruna Vivekanantham" w:date="2019-05-14T10:08:00Z">
        <w:r>
          <w:rPr>
            <w:lang w:val="en-US"/>
          </w:rPr>
          <w:t>elos</w:t>
        </w:r>
        <w:proofErr w:type="spellEnd"/>
        <w:r>
          <w:rPr>
            <w:lang w:val="en-US"/>
          </w:rPr>
          <w:t xml:space="preserve"> and grapefruits are differentiated by flesh </w:t>
        </w:r>
        <w:proofErr w:type="spellStart"/>
        <w:r>
          <w:rPr>
            <w:lang w:val="en-US"/>
          </w:rPr>
          <w:t>colour</w:t>
        </w:r>
        <w:proofErr w:type="spellEnd"/>
        <w:r>
          <w:rPr>
            <w:lang w:val="en-US"/>
          </w:rPr>
          <w:t>.</w:t>
        </w:r>
      </w:ins>
    </w:p>
    <w:p w14:paraId="3128A642" w14:textId="77777777" w:rsidR="00D41C24" w:rsidRDefault="00D41C24" w:rsidP="00D41C24">
      <w:pPr>
        <w:pStyle w:val="HChG"/>
        <w:rPr>
          <w:lang w:val="en-US"/>
        </w:rPr>
      </w:pPr>
      <w:r>
        <w:rPr>
          <w:lang w:val="en-US"/>
        </w:rPr>
        <w:tab/>
      </w:r>
      <w:r w:rsidRPr="008F54F7">
        <w:rPr>
          <w:lang w:val="en-US"/>
        </w:rPr>
        <w:t>II.</w:t>
      </w:r>
      <w:r w:rsidRPr="008F54F7">
        <w:rPr>
          <w:lang w:val="en-US"/>
        </w:rPr>
        <w:tab/>
        <w:t>Provisions concerning quality</w:t>
      </w:r>
    </w:p>
    <w:p w14:paraId="7F7F0E19" w14:textId="77777777" w:rsidR="00D41C24" w:rsidRPr="008F54F7" w:rsidRDefault="00D41C24" w:rsidP="00D41C24">
      <w:pPr>
        <w:pStyle w:val="SingleTxtG"/>
        <w:rPr>
          <w:lang w:val="en-US"/>
        </w:rPr>
      </w:pPr>
      <w:r w:rsidRPr="008F54F7">
        <w:rPr>
          <w:lang w:val="en-US"/>
        </w:rPr>
        <w:t xml:space="preserve">The purpose of the standard is to define the quality requirements for grapefruit and </w:t>
      </w:r>
      <w:proofErr w:type="spellStart"/>
      <w:r w:rsidRPr="008F54F7">
        <w:rPr>
          <w:lang w:val="en-US"/>
        </w:rPr>
        <w:t>pummelos</w:t>
      </w:r>
      <w:proofErr w:type="spellEnd"/>
      <w:r w:rsidRPr="008F54F7">
        <w:rPr>
          <w:lang w:val="en-US"/>
        </w:rPr>
        <w:t xml:space="preserve"> after preparation and packaging.</w:t>
      </w:r>
    </w:p>
    <w:p w14:paraId="484CCEA7" w14:textId="77777777" w:rsidR="00D41C24" w:rsidRPr="008F54F7" w:rsidRDefault="00D41C24" w:rsidP="00D41C24">
      <w:pPr>
        <w:pStyle w:val="SingleTxtG"/>
        <w:rPr>
          <w:lang w:val="en-US"/>
        </w:rPr>
      </w:pPr>
      <w:r w:rsidRPr="008F54F7">
        <w:rPr>
          <w:lang w:val="en-US"/>
        </w:rPr>
        <w:t>However, if applied at stages following export, products may show in relation to the requirements of the standard:</w:t>
      </w:r>
    </w:p>
    <w:p w14:paraId="45A0BEC0" w14:textId="77777777" w:rsidR="00D41C24" w:rsidRPr="008F54F7" w:rsidRDefault="00D41C24" w:rsidP="00D41C24">
      <w:pPr>
        <w:pStyle w:val="Bullet1G"/>
        <w:numPr>
          <w:ilvl w:val="0"/>
          <w:numId w:val="1"/>
        </w:numPr>
        <w:rPr>
          <w:lang w:val="en-US"/>
        </w:rPr>
      </w:pPr>
      <w:r w:rsidRPr="008F54F7">
        <w:rPr>
          <w:lang w:val="en-US"/>
        </w:rPr>
        <w:t>a slight lack of freshness and turgidity</w:t>
      </w:r>
    </w:p>
    <w:p w14:paraId="42C29CAC" w14:textId="77777777" w:rsidR="00D41C24" w:rsidRPr="008F54F7" w:rsidRDefault="00D41C24" w:rsidP="00D41C24">
      <w:pPr>
        <w:pStyle w:val="Bullet1G"/>
        <w:numPr>
          <w:ilvl w:val="0"/>
          <w:numId w:val="1"/>
        </w:numPr>
        <w:rPr>
          <w:lang w:val="en-US"/>
        </w:rPr>
      </w:pPr>
      <w:r w:rsidRPr="008F54F7">
        <w:rPr>
          <w:lang w:val="en-US"/>
        </w:rPr>
        <w:t>for products graded in classes other than the “Extra” Class, a slight deterioration due to their development and their tendency to perish.</w:t>
      </w:r>
    </w:p>
    <w:p w14:paraId="3F0152EB" w14:textId="77777777" w:rsidR="00D41C24" w:rsidRDefault="00D41C24" w:rsidP="00D41C24">
      <w:pPr>
        <w:pStyle w:val="SingleTxtG"/>
        <w:rPr>
          <w:lang w:val="en-US"/>
        </w:rPr>
      </w:pPr>
      <w:r w:rsidRPr="008F54F7">
        <w:rPr>
          <w:lang w:val="en-US"/>
        </w:rPr>
        <w:t>The holder/seller of products may not display such products or offer them for sale, or deliver or market them in any manner other than in conformity with this standard. The holder/seller shall be responsible for observing such conformity.</w:t>
      </w:r>
    </w:p>
    <w:p w14:paraId="30D6D272" w14:textId="77777777" w:rsidR="00D41C24" w:rsidRDefault="00D41C24" w:rsidP="00D41C24">
      <w:pPr>
        <w:pStyle w:val="H1G"/>
        <w:rPr>
          <w:lang w:val="en-US"/>
        </w:rPr>
      </w:pPr>
      <w:r>
        <w:rPr>
          <w:lang w:val="en-US"/>
        </w:rPr>
        <w:tab/>
      </w:r>
      <w:r w:rsidRPr="008F54F7">
        <w:rPr>
          <w:lang w:val="en-US"/>
        </w:rPr>
        <w:t>A.</w:t>
      </w:r>
      <w:r w:rsidRPr="008F54F7">
        <w:rPr>
          <w:lang w:val="en-US"/>
        </w:rPr>
        <w:tab/>
        <w:t>Minimum requirements</w:t>
      </w:r>
    </w:p>
    <w:p w14:paraId="3C54276C" w14:textId="77777777" w:rsidR="00D41C24" w:rsidRPr="008F54F7" w:rsidRDefault="00D41C24" w:rsidP="00D41C24">
      <w:pPr>
        <w:pStyle w:val="SingleTxtG"/>
        <w:rPr>
          <w:lang w:val="en-US"/>
        </w:rPr>
      </w:pPr>
      <w:r w:rsidRPr="008F54F7">
        <w:rPr>
          <w:lang w:val="en-US"/>
        </w:rPr>
        <w:t xml:space="preserve">In all classes, subject to the special provisions for each class and the tolerances allowed, the grapefruit and </w:t>
      </w:r>
      <w:proofErr w:type="spellStart"/>
      <w:r w:rsidRPr="008F54F7">
        <w:rPr>
          <w:lang w:val="en-US"/>
        </w:rPr>
        <w:t>pummelos</w:t>
      </w:r>
      <w:proofErr w:type="spellEnd"/>
      <w:r w:rsidRPr="008F54F7">
        <w:rPr>
          <w:lang w:val="en-US"/>
        </w:rPr>
        <w:t xml:space="preserve"> must be:</w:t>
      </w:r>
    </w:p>
    <w:p w14:paraId="03792312" w14:textId="77777777" w:rsidR="00D41C24" w:rsidRPr="008F54F7" w:rsidRDefault="00D41C24" w:rsidP="00D41C24">
      <w:pPr>
        <w:pStyle w:val="Bullet1G"/>
        <w:numPr>
          <w:ilvl w:val="0"/>
          <w:numId w:val="1"/>
        </w:numPr>
        <w:rPr>
          <w:lang w:val="en-US"/>
        </w:rPr>
      </w:pPr>
      <w:r w:rsidRPr="008F54F7">
        <w:rPr>
          <w:lang w:val="en-US"/>
        </w:rPr>
        <w:t>intact</w:t>
      </w:r>
    </w:p>
    <w:p w14:paraId="59430BEE" w14:textId="77777777" w:rsidR="00D41C24" w:rsidRPr="008F54F7" w:rsidRDefault="00D41C24" w:rsidP="00D41C24">
      <w:pPr>
        <w:pStyle w:val="Bullet1G"/>
        <w:numPr>
          <w:ilvl w:val="0"/>
          <w:numId w:val="1"/>
        </w:numPr>
        <w:rPr>
          <w:lang w:val="en-US"/>
        </w:rPr>
      </w:pPr>
      <w:r w:rsidRPr="008F54F7">
        <w:rPr>
          <w:lang w:val="en-US"/>
        </w:rPr>
        <w:t>sound; produce affected by rotting or deterioration such as to make it unfit for consumption is excluded</w:t>
      </w:r>
    </w:p>
    <w:p w14:paraId="7C2D919C" w14:textId="77777777" w:rsidR="00D41C24" w:rsidRPr="008F54F7" w:rsidRDefault="00D41C24" w:rsidP="00D41C24">
      <w:pPr>
        <w:pStyle w:val="Bullet1G"/>
        <w:numPr>
          <w:ilvl w:val="0"/>
          <w:numId w:val="1"/>
        </w:numPr>
        <w:rPr>
          <w:lang w:val="en-US"/>
        </w:rPr>
      </w:pPr>
      <w:r w:rsidRPr="008F54F7">
        <w:rPr>
          <w:lang w:val="en-US"/>
        </w:rPr>
        <w:t>clean, practically free of any visible foreign matter</w:t>
      </w:r>
    </w:p>
    <w:p w14:paraId="7B37F9F1" w14:textId="77777777" w:rsidR="00D41C24" w:rsidRPr="008F54F7" w:rsidRDefault="00D41C24" w:rsidP="00D41C24">
      <w:pPr>
        <w:pStyle w:val="Bullet1G"/>
        <w:numPr>
          <w:ilvl w:val="0"/>
          <w:numId w:val="1"/>
        </w:numPr>
        <w:rPr>
          <w:lang w:val="en-US"/>
        </w:rPr>
      </w:pPr>
      <w:r w:rsidRPr="008F54F7">
        <w:rPr>
          <w:lang w:val="en-US"/>
        </w:rPr>
        <w:t>practically free from pests</w:t>
      </w:r>
    </w:p>
    <w:p w14:paraId="2D7C7E86" w14:textId="77777777" w:rsidR="00D41C24" w:rsidRPr="008F54F7" w:rsidRDefault="00D41C24" w:rsidP="00D41C24">
      <w:pPr>
        <w:pStyle w:val="Bullet1G"/>
        <w:numPr>
          <w:ilvl w:val="0"/>
          <w:numId w:val="1"/>
        </w:numPr>
        <w:rPr>
          <w:lang w:val="en-US"/>
        </w:rPr>
      </w:pPr>
      <w:r w:rsidRPr="008F54F7">
        <w:rPr>
          <w:lang w:val="en-US"/>
        </w:rPr>
        <w:t>free from damage caused by pests affecting the flesh</w:t>
      </w:r>
    </w:p>
    <w:p w14:paraId="1C0EAAC8" w14:textId="77777777" w:rsidR="00D41C24" w:rsidRPr="008F54F7" w:rsidRDefault="00D41C24" w:rsidP="00D41C24">
      <w:pPr>
        <w:pStyle w:val="Bullet1G"/>
        <w:numPr>
          <w:ilvl w:val="0"/>
          <w:numId w:val="1"/>
        </w:numPr>
        <w:rPr>
          <w:lang w:val="en-US"/>
        </w:rPr>
      </w:pPr>
      <w:r w:rsidRPr="008F54F7">
        <w:rPr>
          <w:lang w:val="en-US"/>
        </w:rPr>
        <w:t>free of bruising and/or extensive healed overcuts</w:t>
      </w:r>
    </w:p>
    <w:p w14:paraId="79BA74CC" w14:textId="77777777" w:rsidR="00D41C24" w:rsidRPr="008F54F7" w:rsidDel="007D02EE" w:rsidRDefault="00D41C24" w:rsidP="00D41C24">
      <w:pPr>
        <w:pStyle w:val="Bullet1G"/>
        <w:numPr>
          <w:ilvl w:val="0"/>
          <w:numId w:val="1"/>
        </w:numPr>
        <w:rPr>
          <w:del w:id="35" w:author="Aruna Vivekanantham" w:date="2019-05-13T15:39:00Z"/>
          <w:lang w:val="en-US"/>
        </w:rPr>
      </w:pPr>
      <w:del w:id="36" w:author="Aruna Vivekanantham" w:date="2019-05-13T15:39:00Z">
        <w:r w:rsidRPr="008F54F7" w:rsidDel="007D02EE">
          <w:rPr>
            <w:lang w:val="en-US"/>
          </w:rPr>
          <w:delText>[healed overcuts missing in Codex STAN 219 and 214]</w:delText>
        </w:r>
      </w:del>
    </w:p>
    <w:p w14:paraId="011FB484" w14:textId="77777777" w:rsidR="00D41C24" w:rsidRDefault="00D41C24" w:rsidP="00D41C24">
      <w:pPr>
        <w:pStyle w:val="Bullet1G"/>
        <w:numPr>
          <w:ilvl w:val="0"/>
          <w:numId w:val="1"/>
        </w:numPr>
        <w:rPr>
          <w:lang w:val="en-US"/>
        </w:rPr>
      </w:pPr>
      <w:r w:rsidRPr="008F54F7">
        <w:rPr>
          <w:lang w:val="en-US"/>
        </w:rPr>
        <w:t xml:space="preserve">free of signs of </w:t>
      </w:r>
      <w:proofErr w:type="spellStart"/>
      <w:r w:rsidRPr="008F54F7">
        <w:rPr>
          <w:lang w:val="en-US"/>
        </w:rPr>
        <w:t>shrivelling</w:t>
      </w:r>
      <w:proofErr w:type="spellEnd"/>
      <w:r w:rsidRPr="008F54F7">
        <w:rPr>
          <w:lang w:val="en-US"/>
        </w:rPr>
        <w:t xml:space="preserve"> and dehydration</w:t>
      </w:r>
    </w:p>
    <w:p w14:paraId="385CEFEA" w14:textId="77777777" w:rsidR="00D41C24" w:rsidDel="007D02EE" w:rsidRDefault="00D41C24">
      <w:pPr>
        <w:pStyle w:val="Bullet1G"/>
        <w:numPr>
          <w:ilvl w:val="0"/>
          <w:numId w:val="1"/>
        </w:numPr>
        <w:rPr>
          <w:del w:id="37" w:author="Aruna Vivekanantham" w:date="2019-05-13T15:39:00Z"/>
        </w:rPr>
      </w:pPr>
      <w:del w:id="38" w:author="Aruna Vivekanantham" w:date="2019-05-13T15:48:00Z">
        <w:r w:rsidDel="00B4233F">
          <w:delText>free</w:delText>
        </w:r>
        <w:r w:rsidRPr="007D02EE" w:rsidDel="00B4233F">
          <w:rPr>
            <w:spacing w:val="-1"/>
          </w:rPr>
          <w:delText xml:space="preserve"> </w:delText>
        </w:r>
        <w:r w:rsidRPr="007D02EE" w:rsidDel="00B4233F">
          <w:rPr>
            <w:spacing w:val="1"/>
          </w:rPr>
          <w:delText>o</w:delText>
        </w:r>
        <w:r w:rsidDel="00B4233F">
          <w:delText xml:space="preserve">f </w:delText>
        </w:r>
        <w:r w:rsidRPr="007D02EE" w:rsidDel="00B4233F">
          <w:rPr>
            <w:spacing w:val="1"/>
          </w:rPr>
          <w:delText>d</w:delText>
        </w:r>
        <w:r w:rsidDel="00B4233F">
          <w:delText>am</w:delText>
        </w:r>
        <w:r w:rsidRPr="007D02EE" w:rsidDel="00B4233F">
          <w:rPr>
            <w:spacing w:val="-2"/>
          </w:rPr>
          <w:delText>a</w:delText>
        </w:r>
        <w:r w:rsidRPr="007D02EE" w:rsidDel="00B4233F">
          <w:rPr>
            <w:spacing w:val="1"/>
          </w:rPr>
          <w:delText>g</w:delText>
        </w:r>
        <w:r w:rsidDel="00B4233F">
          <w:delText xml:space="preserve">e </w:delText>
        </w:r>
        <w:r w:rsidRPr="007D02EE" w:rsidDel="00B4233F">
          <w:rPr>
            <w:spacing w:val="1"/>
          </w:rPr>
          <w:delText>c</w:delText>
        </w:r>
        <w:r w:rsidRPr="007D02EE" w:rsidDel="00B4233F">
          <w:rPr>
            <w:spacing w:val="-2"/>
          </w:rPr>
          <w:delText>a</w:delText>
        </w:r>
        <w:r w:rsidRPr="007D02EE" w:rsidDel="00B4233F">
          <w:rPr>
            <w:spacing w:val="1"/>
          </w:rPr>
          <w:delText>u</w:delText>
        </w:r>
        <w:r w:rsidDel="00B4233F">
          <w:delText>sed</w:delText>
        </w:r>
        <w:r w:rsidRPr="007D02EE" w:rsidDel="00B4233F">
          <w:rPr>
            <w:spacing w:val="-1"/>
          </w:rPr>
          <w:delText xml:space="preserve"> </w:delText>
        </w:r>
        <w:r w:rsidRPr="007D02EE" w:rsidDel="00B4233F">
          <w:rPr>
            <w:spacing w:val="1"/>
          </w:rPr>
          <w:delText>b</w:delText>
        </w:r>
        <w:r w:rsidDel="00B4233F">
          <w:delText>y</w:delText>
        </w:r>
        <w:r w:rsidRPr="007D02EE" w:rsidDel="00B4233F">
          <w:rPr>
            <w:spacing w:val="-1"/>
          </w:rPr>
          <w:delText xml:space="preserve"> </w:delText>
        </w:r>
        <w:r w:rsidDel="00B4233F">
          <w:delText>l</w:delText>
        </w:r>
        <w:r w:rsidRPr="007D02EE" w:rsidDel="00B4233F">
          <w:rPr>
            <w:spacing w:val="1"/>
          </w:rPr>
          <w:delText>o</w:delText>
        </w:r>
        <w:r w:rsidDel="00B4233F">
          <w:delText xml:space="preserve">w </w:delText>
        </w:r>
        <w:r w:rsidRPr="007D02EE" w:rsidDel="00B4233F">
          <w:rPr>
            <w:color w:val="000000"/>
          </w:rPr>
          <w:delText>t</w:delText>
        </w:r>
        <w:r w:rsidRPr="007D02EE" w:rsidDel="00B4233F">
          <w:rPr>
            <w:color w:val="000000"/>
            <w:spacing w:val="-1"/>
          </w:rPr>
          <w:delText>e</w:delText>
        </w:r>
        <w:r w:rsidRPr="007D02EE" w:rsidDel="00B4233F">
          <w:rPr>
            <w:color w:val="000000"/>
            <w:spacing w:val="-2"/>
          </w:rPr>
          <w:delText>m</w:delText>
        </w:r>
        <w:r w:rsidRPr="007D02EE" w:rsidDel="00B4233F">
          <w:rPr>
            <w:color w:val="000000"/>
            <w:spacing w:val="1"/>
          </w:rPr>
          <w:delText>p</w:delText>
        </w:r>
        <w:r w:rsidRPr="007D02EE" w:rsidDel="00B4233F">
          <w:rPr>
            <w:color w:val="000000"/>
            <w:spacing w:val="-1"/>
          </w:rPr>
          <w:delText>e</w:delText>
        </w:r>
        <w:r w:rsidRPr="007D02EE" w:rsidDel="00B4233F">
          <w:rPr>
            <w:color w:val="000000"/>
          </w:rPr>
          <w:delText>r</w:delText>
        </w:r>
        <w:r w:rsidRPr="007D02EE" w:rsidDel="00B4233F">
          <w:rPr>
            <w:color w:val="000000"/>
            <w:spacing w:val="-1"/>
          </w:rPr>
          <w:delText>a</w:delText>
        </w:r>
        <w:r w:rsidRPr="007D02EE" w:rsidDel="00B4233F">
          <w:rPr>
            <w:color w:val="000000"/>
          </w:rPr>
          <w:delText>t</w:delText>
        </w:r>
        <w:r w:rsidRPr="007D02EE" w:rsidDel="00B4233F">
          <w:rPr>
            <w:color w:val="000000"/>
            <w:spacing w:val="1"/>
          </w:rPr>
          <w:delText>u</w:delText>
        </w:r>
        <w:r w:rsidRPr="007D02EE" w:rsidDel="00B4233F">
          <w:rPr>
            <w:color w:val="000000"/>
          </w:rPr>
          <w:delText>r</w:delText>
        </w:r>
        <w:r w:rsidRPr="007D02EE" w:rsidDel="00B4233F">
          <w:rPr>
            <w:color w:val="000000"/>
            <w:spacing w:val="-2"/>
          </w:rPr>
          <w:delText>e</w:delText>
        </w:r>
        <w:r w:rsidRPr="007D02EE" w:rsidDel="00B4233F">
          <w:rPr>
            <w:color w:val="633277"/>
          </w:rPr>
          <w:delText>s</w:delText>
        </w:r>
        <w:r w:rsidRPr="007D02EE" w:rsidDel="00B4233F">
          <w:rPr>
            <w:color w:val="633277"/>
            <w:spacing w:val="1"/>
          </w:rPr>
          <w:delText xml:space="preserve"> </w:delText>
        </w:r>
        <w:r w:rsidRPr="007D02EE" w:rsidDel="00B4233F">
          <w:rPr>
            <w:color w:val="000000"/>
          </w:rPr>
          <w:delText>or</w:delText>
        </w:r>
        <w:r w:rsidRPr="007D02EE" w:rsidDel="00B4233F">
          <w:rPr>
            <w:color w:val="000000"/>
            <w:spacing w:val="-1"/>
          </w:rPr>
          <w:delText xml:space="preserve"> </w:delText>
        </w:r>
        <w:r w:rsidRPr="007D02EE" w:rsidDel="00B4233F">
          <w:rPr>
            <w:color w:val="000000"/>
          </w:rPr>
          <w:delText>fro</w:delText>
        </w:r>
        <w:r w:rsidRPr="007D02EE" w:rsidDel="00B4233F">
          <w:rPr>
            <w:color w:val="000000"/>
            <w:spacing w:val="-1"/>
          </w:rPr>
          <w:delText>s</w:delText>
        </w:r>
        <w:r w:rsidRPr="007D02EE" w:rsidDel="00B4233F">
          <w:rPr>
            <w:color w:val="000000"/>
          </w:rPr>
          <w:delText>t</w:delText>
        </w:r>
      </w:del>
      <w:r w:rsidRPr="007D02EE">
        <w:rPr>
          <w:color w:val="000000"/>
        </w:rPr>
        <w:t xml:space="preserve"> </w:t>
      </w:r>
      <w:del w:id="39" w:author="Aruna Vivekanantham" w:date="2019-05-13T15:39:00Z">
        <w:r w:rsidDel="007D02EE">
          <w:delText>[</w:delText>
        </w:r>
        <w:r w:rsidRPr="00CB25C2" w:rsidDel="007D02EE">
          <w:rPr>
            <w:spacing w:val="-1"/>
          </w:rPr>
          <w:delText>a</w:delText>
        </w:r>
        <w:r w:rsidDel="007D02EE">
          <w:delText>d</w:delText>
        </w:r>
        <w:r w:rsidRPr="00CB25C2" w:rsidDel="007D02EE">
          <w:rPr>
            <w:spacing w:val="-1"/>
          </w:rPr>
          <w:delText>d</w:delText>
        </w:r>
        <w:r w:rsidDel="007D02EE">
          <w:delText>it</w:delText>
        </w:r>
        <w:r w:rsidRPr="00CB25C2" w:rsidDel="007D02EE">
          <w:rPr>
            <w:spacing w:val="-1"/>
          </w:rPr>
          <w:delText>i</w:delText>
        </w:r>
        <w:r w:rsidDel="007D02EE">
          <w:delText xml:space="preserve">on </w:delText>
        </w:r>
        <w:r w:rsidRPr="00CB25C2" w:rsidDel="007D02EE">
          <w:rPr>
            <w:spacing w:val="-1"/>
          </w:rPr>
          <w:delText>f</w:delText>
        </w:r>
        <w:r w:rsidDel="007D02EE">
          <w:delText>rom</w:delText>
        </w:r>
        <w:r w:rsidRPr="00CB25C2" w:rsidDel="007D02EE">
          <w:rPr>
            <w:spacing w:val="-2"/>
          </w:rPr>
          <w:delText xml:space="preserve"> </w:delText>
        </w:r>
        <w:r w:rsidRPr="00CB25C2" w:rsidDel="007D02EE">
          <w:rPr>
            <w:spacing w:val="-1"/>
          </w:rPr>
          <w:delText>C</w:delText>
        </w:r>
        <w:r w:rsidDel="007D02EE">
          <w:delText>od</w:delText>
        </w:r>
        <w:r w:rsidRPr="00CB25C2" w:rsidDel="007D02EE">
          <w:rPr>
            <w:spacing w:val="-1"/>
          </w:rPr>
          <w:delText>e</w:delText>
        </w:r>
        <w:r w:rsidDel="007D02EE">
          <w:delText xml:space="preserve">x </w:delText>
        </w:r>
        <w:r w:rsidRPr="00CB25C2" w:rsidDel="007D02EE">
          <w:rPr>
            <w:spacing w:val="-1"/>
          </w:rPr>
          <w:delText>ST</w:delText>
        </w:r>
        <w:r w:rsidDel="007D02EE">
          <w:delText>AN 2</w:delText>
        </w:r>
        <w:r w:rsidRPr="00CB25C2" w:rsidDel="007D02EE">
          <w:rPr>
            <w:spacing w:val="-1"/>
          </w:rPr>
          <w:delText>1</w:delText>
        </w:r>
        <w:r w:rsidDel="007D02EE">
          <w:delText>9]</w:delText>
        </w:r>
      </w:del>
    </w:p>
    <w:p w14:paraId="606CB42E" w14:textId="77777777" w:rsidR="00D41C24" w:rsidRDefault="00D41C24">
      <w:pPr>
        <w:pStyle w:val="Bullet1G"/>
        <w:numPr>
          <w:ilvl w:val="0"/>
          <w:numId w:val="1"/>
        </w:numPr>
      </w:pPr>
      <w:r>
        <w:t>fr</w:t>
      </w:r>
      <w:r w:rsidRPr="007D02EE">
        <w:rPr>
          <w:spacing w:val="-1"/>
        </w:rPr>
        <w:t>e</w:t>
      </w:r>
      <w:r>
        <w:t>e</w:t>
      </w:r>
      <w:r w:rsidRPr="007D02EE">
        <w:rPr>
          <w:spacing w:val="-1"/>
        </w:rPr>
        <w:t xml:space="preserve"> </w:t>
      </w:r>
      <w:r>
        <w:t xml:space="preserve">of </w:t>
      </w:r>
      <w:r w:rsidRPr="007D02EE">
        <w:rPr>
          <w:spacing w:val="-2"/>
        </w:rPr>
        <w:t>a</w:t>
      </w:r>
      <w:r>
        <w:t>bnor</w:t>
      </w:r>
      <w:r w:rsidRPr="007D02EE">
        <w:rPr>
          <w:spacing w:val="-2"/>
        </w:rPr>
        <w:t>m</w:t>
      </w:r>
      <w:r w:rsidRPr="007D02EE">
        <w:rPr>
          <w:spacing w:val="-1"/>
        </w:rPr>
        <w:t>a</w:t>
      </w:r>
      <w:r>
        <w:t xml:space="preserve">l </w:t>
      </w:r>
      <w:r w:rsidRPr="007D02EE">
        <w:rPr>
          <w:spacing w:val="-1"/>
        </w:rPr>
        <w:t>e</w:t>
      </w:r>
      <w:r w:rsidRPr="007D02EE">
        <w:rPr>
          <w:spacing w:val="1"/>
        </w:rPr>
        <w:t>x</w:t>
      </w:r>
      <w:r>
        <w:t>t</w:t>
      </w:r>
      <w:r w:rsidRPr="007D02EE">
        <w:rPr>
          <w:spacing w:val="-1"/>
        </w:rPr>
        <w:t>e</w:t>
      </w:r>
      <w:r>
        <w:t>rn</w:t>
      </w:r>
      <w:r w:rsidRPr="007D02EE">
        <w:rPr>
          <w:spacing w:val="-2"/>
        </w:rPr>
        <w:t>a</w:t>
      </w:r>
      <w:r>
        <w:t>l</w:t>
      </w:r>
      <w:r w:rsidRPr="007D02EE">
        <w:rPr>
          <w:spacing w:val="1"/>
        </w:rPr>
        <w:t xml:space="preserve"> </w:t>
      </w:r>
      <w:r w:rsidRPr="007D02EE">
        <w:rPr>
          <w:spacing w:val="-2"/>
        </w:rPr>
        <w:t>m</w:t>
      </w:r>
      <w:r>
        <w:t>ois</w:t>
      </w:r>
      <w:r w:rsidRPr="007D02EE">
        <w:rPr>
          <w:spacing w:val="-1"/>
        </w:rPr>
        <w:t>t</w:t>
      </w:r>
      <w:r>
        <w:t>ure</w:t>
      </w:r>
    </w:p>
    <w:p w14:paraId="45493BA7" w14:textId="77777777" w:rsidR="00D41C24" w:rsidRDefault="00D41C24" w:rsidP="00D41C24">
      <w:pPr>
        <w:pStyle w:val="Bullet1G"/>
        <w:numPr>
          <w:ilvl w:val="0"/>
          <w:numId w:val="1"/>
        </w:numPr>
      </w:pPr>
      <w:r>
        <w:t>fr</w:t>
      </w:r>
      <w:r>
        <w:rPr>
          <w:spacing w:val="-1"/>
        </w:rPr>
        <w:t>e</w:t>
      </w:r>
      <w:r>
        <w:t>e</w:t>
      </w:r>
      <w:r>
        <w:rPr>
          <w:spacing w:val="-1"/>
        </w:rPr>
        <w:t xml:space="preserve"> </w:t>
      </w:r>
      <w:r>
        <w:t xml:space="preserve">of </w:t>
      </w:r>
      <w:r>
        <w:rPr>
          <w:spacing w:val="-2"/>
        </w:rPr>
        <w:t>a</w:t>
      </w:r>
      <w:r>
        <w:t>ny</w:t>
      </w:r>
      <w:r>
        <w:rPr>
          <w:spacing w:val="-1"/>
        </w:rPr>
        <w:t xml:space="preserve"> </w:t>
      </w:r>
      <w:r>
        <w:t>for</w:t>
      </w:r>
      <w:r>
        <w:rPr>
          <w:spacing w:val="-1"/>
        </w:rPr>
        <w:t>e</w:t>
      </w:r>
      <w:r>
        <w:t xml:space="preserve">ign </w:t>
      </w:r>
      <w:r>
        <w:rPr>
          <w:spacing w:val="-1"/>
        </w:rPr>
        <w:t>s</w:t>
      </w:r>
      <w:r>
        <w:t>m</w:t>
      </w:r>
      <w:r>
        <w:rPr>
          <w:spacing w:val="-1"/>
        </w:rPr>
        <w:t>e</w:t>
      </w:r>
      <w:r>
        <w:t xml:space="preserve">ll </w:t>
      </w:r>
      <w:r>
        <w:rPr>
          <w:spacing w:val="-2"/>
        </w:rPr>
        <w:t>a</w:t>
      </w:r>
      <w:r>
        <w:t>nd/or</w:t>
      </w:r>
      <w:r>
        <w:rPr>
          <w:spacing w:val="-1"/>
        </w:rPr>
        <w:t xml:space="preserve"> </w:t>
      </w:r>
      <w:r>
        <w:rPr>
          <w:spacing w:val="1"/>
        </w:rPr>
        <w:t>t</w:t>
      </w:r>
      <w:r>
        <w:rPr>
          <w:spacing w:val="-2"/>
        </w:rPr>
        <w:t>a</w:t>
      </w:r>
      <w:r>
        <w:t>st</w:t>
      </w:r>
      <w:r>
        <w:rPr>
          <w:spacing w:val="-1"/>
        </w:rPr>
        <w:t>e</w:t>
      </w:r>
      <w:r>
        <w:t>.</w:t>
      </w:r>
    </w:p>
    <w:p w14:paraId="25824193" w14:textId="77777777" w:rsidR="00D41C24" w:rsidRDefault="00D41C24" w:rsidP="00D41C24">
      <w:pPr>
        <w:pStyle w:val="SingleTxtG"/>
      </w:pPr>
      <w:r>
        <w:rPr>
          <w:spacing w:val="-1"/>
        </w:rPr>
        <w:t>T</w:t>
      </w:r>
      <w:r>
        <w:rPr>
          <w:spacing w:val="1"/>
        </w:rPr>
        <w:t>h</w:t>
      </w:r>
      <w:r>
        <w:t>e</w:t>
      </w:r>
      <w:r>
        <w:rPr>
          <w:spacing w:val="7"/>
        </w:rPr>
        <w:t xml:space="preserve"> </w:t>
      </w:r>
      <w:r>
        <w:t>d</w:t>
      </w:r>
      <w:r>
        <w:rPr>
          <w:spacing w:val="-1"/>
        </w:rPr>
        <w:t>e</w:t>
      </w:r>
      <w:r>
        <w:rPr>
          <w:spacing w:val="2"/>
        </w:rPr>
        <w:t>v</w:t>
      </w:r>
      <w:r>
        <w:rPr>
          <w:spacing w:val="-2"/>
        </w:rPr>
        <w:t>e</w:t>
      </w:r>
      <w:r>
        <w:t>lop</w:t>
      </w:r>
      <w:r>
        <w:rPr>
          <w:spacing w:val="-2"/>
        </w:rPr>
        <w:t>m</w:t>
      </w:r>
      <w:r>
        <w:rPr>
          <w:spacing w:val="-1"/>
        </w:rPr>
        <w:t>e</w:t>
      </w:r>
      <w:r>
        <w:rPr>
          <w:spacing w:val="1"/>
        </w:rPr>
        <w:t>n</w:t>
      </w:r>
      <w:r>
        <w:t>t</w:t>
      </w:r>
      <w:r>
        <w:rPr>
          <w:spacing w:val="10"/>
        </w:rPr>
        <w:t xml:space="preserve"> </w:t>
      </w:r>
      <w:r>
        <w:rPr>
          <w:spacing w:val="-1"/>
        </w:rPr>
        <w:t>a</w:t>
      </w:r>
      <w:r>
        <w:rPr>
          <w:spacing w:val="1"/>
        </w:rPr>
        <w:t>n</w:t>
      </w:r>
      <w:r>
        <w:t>d</w:t>
      </w:r>
      <w:r>
        <w:rPr>
          <w:spacing w:val="9"/>
        </w:rPr>
        <w:t xml:space="preserve"> </w:t>
      </w:r>
      <w:r>
        <w:rPr>
          <w:spacing w:val="-2"/>
        </w:rPr>
        <w:t>c</w:t>
      </w:r>
      <w:r>
        <w:t>on</w:t>
      </w:r>
      <w:r>
        <w:rPr>
          <w:spacing w:val="-1"/>
        </w:rPr>
        <w:t>d</w:t>
      </w:r>
      <w:r>
        <w:rPr>
          <w:spacing w:val="1"/>
        </w:rPr>
        <w:t>i</w:t>
      </w:r>
      <w:r>
        <w:rPr>
          <w:spacing w:val="-1"/>
        </w:rPr>
        <w:t>t</w:t>
      </w:r>
      <w:r>
        <w:t>i</w:t>
      </w:r>
      <w:r>
        <w:rPr>
          <w:spacing w:val="-1"/>
        </w:rPr>
        <w:t>o</w:t>
      </w:r>
      <w:r>
        <w:t>n</w:t>
      </w:r>
      <w:r>
        <w:rPr>
          <w:spacing w:val="10"/>
        </w:rPr>
        <w:t xml:space="preserve"> </w:t>
      </w:r>
      <w:r>
        <w:rPr>
          <w:spacing w:val="-1"/>
        </w:rPr>
        <w:t>o</w:t>
      </w:r>
      <w:r>
        <w:t>f</w:t>
      </w:r>
      <w:r>
        <w:rPr>
          <w:spacing w:val="8"/>
        </w:rPr>
        <w:t xml:space="preserve"> </w:t>
      </w:r>
      <w:r>
        <w:t>the</w:t>
      </w:r>
      <w:r>
        <w:rPr>
          <w:spacing w:val="7"/>
        </w:rPr>
        <w:t xml:space="preserve"> </w:t>
      </w:r>
      <w:r>
        <w:rPr>
          <w:spacing w:val="1"/>
        </w:rPr>
        <w:t>g</w:t>
      </w:r>
      <w:r>
        <w:t>r</w:t>
      </w:r>
      <w:r>
        <w:rPr>
          <w:spacing w:val="-1"/>
        </w:rPr>
        <w:t>a</w:t>
      </w:r>
      <w:r>
        <w:t>p</w:t>
      </w:r>
      <w:r>
        <w:rPr>
          <w:spacing w:val="-2"/>
        </w:rPr>
        <w:t>e</w:t>
      </w:r>
      <w:r>
        <w:t>fruit</w:t>
      </w:r>
      <w:r>
        <w:rPr>
          <w:spacing w:val="9"/>
        </w:rPr>
        <w:t xml:space="preserve"> </w:t>
      </w:r>
      <w:r>
        <w:rPr>
          <w:spacing w:val="-1"/>
        </w:rPr>
        <w:t>a</w:t>
      </w:r>
      <w:r>
        <w:rPr>
          <w:spacing w:val="1"/>
        </w:rPr>
        <w:t>n</w:t>
      </w:r>
      <w:r>
        <w:t>d</w:t>
      </w:r>
      <w:r>
        <w:rPr>
          <w:spacing w:val="9"/>
        </w:rPr>
        <w:t xml:space="preserve"> </w:t>
      </w:r>
      <w:proofErr w:type="spellStart"/>
      <w:r>
        <w:t>pu</w:t>
      </w:r>
      <w:r>
        <w:rPr>
          <w:spacing w:val="-2"/>
        </w:rPr>
        <w:t>m</w:t>
      </w:r>
      <w:r>
        <w:t>m</w:t>
      </w:r>
      <w:r>
        <w:rPr>
          <w:spacing w:val="-1"/>
        </w:rPr>
        <w:t>e</w:t>
      </w:r>
      <w:r>
        <w:t>los</w:t>
      </w:r>
      <w:proofErr w:type="spellEnd"/>
      <w:r>
        <w:rPr>
          <w:spacing w:val="8"/>
        </w:rPr>
        <w:t xml:space="preserve"> </w:t>
      </w:r>
      <w:r>
        <w:rPr>
          <w:spacing w:val="-2"/>
        </w:rPr>
        <w:t>m</w:t>
      </w:r>
      <w:r>
        <w:t>ust</w:t>
      </w:r>
      <w:r>
        <w:rPr>
          <w:spacing w:val="9"/>
        </w:rPr>
        <w:t xml:space="preserve"> </w:t>
      </w:r>
      <w:r>
        <w:rPr>
          <w:spacing w:val="1"/>
        </w:rPr>
        <w:t>b</w:t>
      </w:r>
      <w:r>
        <w:t>e</w:t>
      </w:r>
      <w:r>
        <w:rPr>
          <w:spacing w:val="9"/>
        </w:rPr>
        <w:t xml:space="preserve"> </w:t>
      </w:r>
      <w:r>
        <w:t>s</w:t>
      </w:r>
      <w:r>
        <w:rPr>
          <w:spacing w:val="-1"/>
        </w:rPr>
        <w:t>uc</w:t>
      </w:r>
      <w:r>
        <w:t>h</w:t>
      </w:r>
      <w:r>
        <w:rPr>
          <w:spacing w:val="10"/>
        </w:rPr>
        <w:t xml:space="preserve"> </w:t>
      </w:r>
      <w:r>
        <w:rPr>
          <w:spacing w:val="-1"/>
        </w:rPr>
        <w:t>a</w:t>
      </w:r>
      <w:r>
        <w:t>s</w:t>
      </w:r>
      <w:r>
        <w:rPr>
          <w:spacing w:val="9"/>
        </w:rPr>
        <w:t xml:space="preserve"> </w:t>
      </w:r>
      <w:r>
        <w:rPr>
          <w:spacing w:val="1"/>
        </w:rPr>
        <w:t>t</w:t>
      </w:r>
      <w:r>
        <w:t>o</w:t>
      </w:r>
      <w:r>
        <w:rPr>
          <w:spacing w:val="9"/>
        </w:rPr>
        <w:t xml:space="preserve"> </w:t>
      </w:r>
      <w:r>
        <w:rPr>
          <w:spacing w:val="-1"/>
        </w:rPr>
        <w:t>e</w:t>
      </w:r>
      <w:r>
        <w:t>na</w:t>
      </w:r>
      <w:r>
        <w:rPr>
          <w:spacing w:val="-1"/>
        </w:rPr>
        <w:t>b</w:t>
      </w:r>
      <w:r>
        <w:rPr>
          <w:spacing w:val="1"/>
        </w:rPr>
        <w:t>l</w:t>
      </w:r>
      <w:r>
        <w:t>e th</w:t>
      </w:r>
      <w:r>
        <w:rPr>
          <w:spacing w:val="-1"/>
        </w:rPr>
        <w:t>e</w:t>
      </w:r>
      <w:r>
        <w:rPr>
          <w:spacing w:val="-2"/>
        </w:rPr>
        <w:t>m</w:t>
      </w:r>
      <w:r>
        <w:t>:</w:t>
      </w:r>
    </w:p>
    <w:p w14:paraId="111A57F5" w14:textId="77777777" w:rsidR="00D41C24" w:rsidRDefault="00D41C24" w:rsidP="00D41C24">
      <w:pPr>
        <w:pStyle w:val="Bullet1G"/>
        <w:numPr>
          <w:ilvl w:val="0"/>
          <w:numId w:val="1"/>
        </w:numPr>
      </w:pPr>
      <w:r>
        <w:rPr>
          <w:spacing w:val="1"/>
        </w:rPr>
        <w:lastRenderedPageBreak/>
        <w:t>t</w:t>
      </w:r>
      <w:r>
        <w:t>o</w:t>
      </w:r>
      <w:r>
        <w:rPr>
          <w:spacing w:val="-1"/>
        </w:rPr>
        <w:t xml:space="preserve"> </w:t>
      </w:r>
      <w:r>
        <w:t>wit</w:t>
      </w:r>
      <w:r>
        <w:rPr>
          <w:spacing w:val="-1"/>
        </w:rPr>
        <w:t>h</w:t>
      </w:r>
      <w:r>
        <w:t>st</w:t>
      </w:r>
      <w:r>
        <w:rPr>
          <w:spacing w:val="-1"/>
        </w:rPr>
        <w:t>an</w:t>
      </w:r>
      <w:r>
        <w:t>d</w:t>
      </w:r>
      <w:r>
        <w:rPr>
          <w:spacing w:val="-1"/>
        </w:rPr>
        <w:t xml:space="preserve"> </w:t>
      </w:r>
      <w:r>
        <w:rPr>
          <w:spacing w:val="1"/>
        </w:rPr>
        <w:t>t</w:t>
      </w:r>
      <w:r>
        <w:rPr>
          <w:spacing w:val="-1"/>
        </w:rPr>
        <w:t>r</w:t>
      </w:r>
      <w:r>
        <w:rPr>
          <w:spacing w:val="-2"/>
        </w:rPr>
        <w:t>a</w:t>
      </w:r>
      <w:r>
        <w:rPr>
          <w:spacing w:val="1"/>
        </w:rPr>
        <w:t>n</w:t>
      </w:r>
      <w:r>
        <w:t>sp</w:t>
      </w:r>
      <w:r>
        <w:rPr>
          <w:spacing w:val="-1"/>
        </w:rPr>
        <w:t>o</w:t>
      </w:r>
      <w:r>
        <w:t>rt</w:t>
      </w:r>
      <w:r>
        <w:rPr>
          <w:spacing w:val="-1"/>
        </w:rPr>
        <w:t>a</w:t>
      </w:r>
      <w:r>
        <w:t>ti</w:t>
      </w:r>
      <w:r>
        <w:rPr>
          <w:spacing w:val="-1"/>
        </w:rPr>
        <w:t>o</w:t>
      </w:r>
      <w:r>
        <w:t xml:space="preserve">n </w:t>
      </w:r>
      <w:r>
        <w:rPr>
          <w:spacing w:val="-2"/>
        </w:rPr>
        <w:t>a</w:t>
      </w:r>
      <w:r>
        <w:t>nd h</w:t>
      </w:r>
      <w:r>
        <w:rPr>
          <w:spacing w:val="-2"/>
        </w:rPr>
        <w:t>a</w:t>
      </w:r>
      <w:r>
        <w:t>ndl</w:t>
      </w:r>
      <w:r>
        <w:rPr>
          <w:spacing w:val="-1"/>
        </w:rPr>
        <w:t>in</w:t>
      </w:r>
      <w:r>
        <w:t>g</w:t>
      </w:r>
    </w:p>
    <w:p w14:paraId="3AAD0448" w14:textId="77777777" w:rsidR="00D41C24" w:rsidRDefault="00D41C24" w:rsidP="00D41C24">
      <w:pPr>
        <w:pStyle w:val="Bullet1G"/>
        <w:numPr>
          <w:ilvl w:val="0"/>
          <w:numId w:val="1"/>
        </w:numPr>
      </w:pPr>
      <w:r>
        <w:rPr>
          <w:spacing w:val="1"/>
        </w:rPr>
        <w:t>t</w:t>
      </w:r>
      <w:r>
        <w:t>o</w:t>
      </w:r>
      <w:r>
        <w:rPr>
          <w:spacing w:val="-1"/>
        </w:rPr>
        <w:t xml:space="preserve"> a</w:t>
      </w:r>
      <w:r>
        <w:t>rr</w:t>
      </w:r>
      <w:r>
        <w:rPr>
          <w:spacing w:val="-1"/>
        </w:rPr>
        <w:t>i</w:t>
      </w:r>
      <w:r>
        <w:t>ve</w:t>
      </w:r>
      <w:r>
        <w:rPr>
          <w:spacing w:val="-1"/>
        </w:rPr>
        <w:t xml:space="preserve"> </w:t>
      </w:r>
      <w:r>
        <w:t>in</w:t>
      </w:r>
      <w:r>
        <w:rPr>
          <w:spacing w:val="-1"/>
        </w:rPr>
        <w:t xml:space="preserve"> </w:t>
      </w:r>
      <w:r>
        <w:t>s</w:t>
      </w:r>
      <w:r>
        <w:rPr>
          <w:spacing w:val="-1"/>
        </w:rPr>
        <w:t>a</w:t>
      </w:r>
      <w:r>
        <w:t>ti</w:t>
      </w:r>
      <w:r>
        <w:rPr>
          <w:spacing w:val="-1"/>
        </w:rPr>
        <w:t>s</w:t>
      </w:r>
      <w:r>
        <w:t>f</w:t>
      </w:r>
      <w:r>
        <w:rPr>
          <w:spacing w:val="-1"/>
        </w:rPr>
        <w:t>ac</w:t>
      </w:r>
      <w:r>
        <w:t>tory</w:t>
      </w:r>
      <w:r>
        <w:rPr>
          <w:spacing w:val="-1"/>
        </w:rPr>
        <w:t xml:space="preserve"> </w:t>
      </w:r>
      <w:r>
        <w:rPr>
          <w:spacing w:val="-2"/>
        </w:rPr>
        <w:t>c</w:t>
      </w:r>
      <w:r>
        <w:t>ond</w:t>
      </w:r>
      <w:r>
        <w:rPr>
          <w:spacing w:val="-1"/>
        </w:rPr>
        <w:t>i</w:t>
      </w:r>
      <w:r>
        <w:t>ti</w:t>
      </w:r>
      <w:r>
        <w:rPr>
          <w:spacing w:val="-1"/>
        </w:rPr>
        <w:t>o</w:t>
      </w:r>
      <w:r>
        <w:t xml:space="preserve">n </w:t>
      </w:r>
      <w:r>
        <w:rPr>
          <w:spacing w:val="-1"/>
        </w:rPr>
        <w:t>a</w:t>
      </w:r>
      <w:r>
        <w:t>t the</w:t>
      </w:r>
      <w:r>
        <w:rPr>
          <w:spacing w:val="-2"/>
        </w:rPr>
        <w:t xml:space="preserve"> </w:t>
      </w:r>
      <w:r>
        <w:rPr>
          <w:spacing w:val="1"/>
        </w:rPr>
        <w:t>p</w:t>
      </w:r>
      <w:r>
        <w:t>l</w:t>
      </w:r>
      <w:r>
        <w:rPr>
          <w:spacing w:val="-1"/>
        </w:rPr>
        <w:t>ac</w:t>
      </w:r>
      <w:r>
        <w:t xml:space="preserve">e </w:t>
      </w:r>
      <w:r>
        <w:rPr>
          <w:spacing w:val="-1"/>
        </w:rPr>
        <w:t>o</w:t>
      </w:r>
      <w:r>
        <w:t>f d</w:t>
      </w:r>
      <w:r>
        <w:rPr>
          <w:spacing w:val="-1"/>
        </w:rPr>
        <w:t>es</w:t>
      </w:r>
      <w:r>
        <w:rPr>
          <w:spacing w:val="1"/>
        </w:rPr>
        <w:t>t</w:t>
      </w:r>
      <w:r>
        <w:rPr>
          <w:spacing w:val="-1"/>
        </w:rPr>
        <w:t>i</w:t>
      </w:r>
      <w:r>
        <w:rPr>
          <w:spacing w:val="1"/>
        </w:rPr>
        <w:t>n</w:t>
      </w:r>
      <w:r>
        <w:rPr>
          <w:spacing w:val="-1"/>
        </w:rPr>
        <w:t>a</w:t>
      </w:r>
      <w:r>
        <w:t>t</w:t>
      </w:r>
      <w:r>
        <w:rPr>
          <w:spacing w:val="-1"/>
        </w:rPr>
        <w:t>i</w:t>
      </w:r>
      <w:r>
        <w:rPr>
          <w:spacing w:val="1"/>
        </w:rPr>
        <w:t>o</w:t>
      </w:r>
      <w:r>
        <w:t>n.</w:t>
      </w:r>
    </w:p>
    <w:p w14:paraId="1A8A136D" w14:textId="77777777" w:rsidR="00D41C24" w:rsidRDefault="00D41C24" w:rsidP="00D41C24">
      <w:pPr>
        <w:pStyle w:val="H1G"/>
      </w:pPr>
      <w:r>
        <w:tab/>
        <w:t>B.</w:t>
      </w:r>
      <w:r>
        <w:tab/>
      </w:r>
      <w:r>
        <w:rPr>
          <w:spacing w:val="1"/>
        </w:rPr>
        <w:t>M</w:t>
      </w:r>
      <w:r>
        <w:rPr>
          <w:spacing w:val="-1"/>
        </w:rPr>
        <w:t>a</w:t>
      </w:r>
      <w:r>
        <w:rPr>
          <w:spacing w:val="1"/>
        </w:rPr>
        <w:t>t</w:t>
      </w:r>
      <w:r>
        <w:t>u</w:t>
      </w:r>
      <w:r>
        <w:rPr>
          <w:spacing w:val="1"/>
        </w:rPr>
        <w:t>r</w:t>
      </w:r>
      <w:r>
        <w:rPr>
          <w:spacing w:val="-1"/>
        </w:rPr>
        <w:t>i</w:t>
      </w:r>
      <w:r>
        <w:rPr>
          <w:spacing w:val="1"/>
        </w:rPr>
        <w:t>t</w:t>
      </w:r>
      <w:r>
        <w:t>y</w:t>
      </w:r>
      <w:r>
        <w:rPr>
          <w:spacing w:val="-7"/>
        </w:rPr>
        <w:t xml:space="preserve"> </w:t>
      </w:r>
      <w:r>
        <w:rPr>
          <w:spacing w:val="1"/>
        </w:rPr>
        <w:t>r</w:t>
      </w:r>
      <w:r>
        <w:rPr>
          <w:spacing w:val="-1"/>
        </w:rPr>
        <w:t>e</w:t>
      </w:r>
      <w:r>
        <w:t>qui</w:t>
      </w:r>
      <w:r>
        <w:rPr>
          <w:spacing w:val="1"/>
        </w:rPr>
        <w:t>rem</w:t>
      </w:r>
      <w:r>
        <w:rPr>
          <w:spacing w:val="-1"/>
        </w:rPr>
        <w:t>e</w:t>
      </w:r>
      <w:r>
        <w:t>n</w:t>
      </w:r>
      <w:r>
        <w:rPr>
          <w:spacing w:val="1"/>
        </w:rPr>
        <w:t>ts</w:t>
      </w:r>
    </w:p>
    <w:p w14:paraId="3E180B33" w14:textId="77777777" w:rsidR="005E74A4" w:rsidRDefault="005E74A4" w:rsidP="005E74A4">
      <w:pPr>
        <w:pStyle w:val="SingleTxtG"/>
      </w:pPr>
      <w:r w:rsidRPr="005E74A4">
        <w:t xml:space="preserve">The grapefruit and </w:t>
      </w:r>
      <w:proofErr w:type="spellStart"/>
      <w:r w:rsidRPr="005E74A4">
        <w:t>pummelos</w:t>
      </w:r>
      <w:proofErr w:type="spellEnd"/>
      <w:r w:rsidRPr="005E74A4">
        <w:t xml:space="preserve"> must </w:t>
      </w:r>
      <w:r w:rsidRPr="00996EBE">
        <w:t>be sufficiently developed and display satisfactory maturity and/or ripeness</w:t>
      </w:r>
      <w:r w:rsidRPr="005E74A4">
        <w:t>, account being taken of criteria proper to the variety, the time of picking and the growing area.</w:t>
      </w:r>
    </w:p>
    <w:p w14:paraId="3B726BC2" w14:textId="77777777" w:rsidR="005E74A4" w:rsidRPr="005E74A4" w:rsidRDefault="005E74A4" w:rsidP="005E74A4">
      <w:pPr>
        <w:pStyle w:val="SingleTxtG"/>
      </w:pPr>
      <w:r w:rsidRPr="005E74A4">
        <w:t xml:space="preserve">Maturity of grapefruit and </w:t>
      </w:r>
      <w:proofErr w:type="spellStart"/>
      <w:r w:rsidRPr="005E74A4">
        <w:t>pummelos</w:t>
      </w:r>
      <w:proofErr w:type="spellEnd"/>
      <w:r w:rsidRPr="005E74A4">
        <w:t xml:space="preserve"> is defined by the following parameters</w:t>
      </w:r>
      <w:r>
        <w:rPr>
          <w:rStyle w:val="FootnoteReference"/>
        </w:rPr>
        <w:footnoteReference w:id="3"/>
      </w:r>
      <w:r w:rsidRPr="005E74A4">
        <w:t xml:space="preserve"> specified as follows:</w:t>
      </w:r>
    </w:p>
    <w:tbl>
      <w:tblPr>
        <w:tblW w:w="7370" w:type="dxa"/>
        <w:tblInd w:w="1134" w:type="dxa"/>
        <w:tblLayout w:type="fixed"/>
        <w:tblCellMar>
          <w:left w:w="0" w:type="dxa"/>
          <w:right w:w="0" w:type="dxa"/>
        </w:tblCellMar>
        <w:tblLook w:val="01E0" w:firstRow="1" w:lastRow="1" w:firstColumn="1" w:lastColumn="1" w:noHBand="0" w:noVBand="0"/>
      </w:tblPr>
      <w:tblGrid>
        <w:gridCol w:w="1641"/>
        <w:gridCol w:w="1104"/>
        <w:gridCol w:w="1219"/>
        <w:gridCol w:w="3406"/>
      </w:tblGrid>
      <w:tr w:rsidR="001E5F1D" w:rsidRPr="005E74A4" w14:paraId="186FA204" w14:textId="77777777" w:rsidTr="00A07D3D">
        <w:tc>
          <w:tcPr>
            <w:tcW w:w="1584" w:type="dxa"/>
            <w:tcBorders>
              <w:top w:val="single" w:sz="4" w:space="0" w:color="auto"/>
              <w:bottom w:val="single" w:sz="12" w:space="0" w:color="auto"/>
            </w:tcBorders>
            <w:shd w:val="clear" w:color="auto" w:fill="auto"/>
          </w:tcPr>
          <w:p w14:paraId="2F9CCF37" w14:textId="77777777" w:rsidR="001E5F1D" w:rsidRPr="005E74A4" w:rsidRDefault="001E5F1D" w:rsidP="007C1962">
            <w:pPr>
              <w:spacing w:before="80" w:after="80"/>
            </w:pPr>
          </w:p>
        </w:tc>
        <w:tc>
          <w:tcPr>
            <w:tcW w:w="1065" w:type="dxa"/>
            <w:tcBorders>
              <w:top w:val="single" w:sz="4" w:space="0" w:color="auto"/>
              <w:bottom w:val="single" w:sz="12" w:space="0" w:color="auto"/>
            </w:tcBorders>
            <w:shd w:val="clear" w:color="auto" w:fill="auto"/>
            <w:vAlign w:val="bottom"/>
          </w:tcPr>
          <w:p w14:paraId="2DC62D60" w14:textId="77777777" w:rsidR="001E5F1D" w:rsidRPr="00C73B6F" w:rsidRDefault="001E5F1D" w:rsidP="007C1962">
            <w:pPr>
              <w:spacing w:before="80" w:after="80" w:line="200" w:lineRule="exact"/>
              <w:rPr>
                <w:i/>
                <w:sz w:val="16"/>
              </w:rPr>
            </w:pPr>
            <w:r w:rsidRPr="00C73B6F">
              <w:rPr>
                <w:i/>
                <w:sz w:val="16"/>
              </w:rPr>
              <w:t>Minimum juice content (per cent)</w:t>
            </w:r>
          </w:p>
        </w:tc>
        <w:tc>
          <w:tcPr>
            <w:tcW w:w="1176" w:type="dxa"/>
            <w:tcBorders>
              <w:top w:val="single" w:sz="4" w:space="0" w:color="auto"/>
              <w:bottom w:val="single" w:sz="12" w:space="0" w:color="auto"/>
            </w:tcBorders>
            <w:shd w:val="clear" w:color="auto" w:fill="auto"/>
            <w:vAlign w:val="bottom"/>
          </w:tcPr>
          <w:p w14:paraId="26C77ECA" w14:textId="77777777" w:rsidR="001E5F1D" w:rsidRPr="00C73B6F" w:rsidRDefault="001E5F1D" w:rsidP="007C1962">
            <w:pPr>
              <w:spacing w:before="80" w:after="80" w:line="200" w:lineRule="exact"/>
              <w:rPr>
                <w:i/>
                <w:sz w:val="16"/>
              </w:rPr>
            </w:pPr>
            <w:r w:rsidRPr="00C73B6F">
              <w:rPr>
                <w:i/>
                <w:sz w:val="16"/>
              </w:rPr>
              <w:t>Minimum sugar content (</w:t>
            </w:r>
            <w:r w:rsidRPr="00C73B6F">
              <w:t>°</w:t>
            </w:r>
            <w:r w:rsidRPr="00C73B6F">
              <w:rPr>
                <w:i/>
                <w:sz w:val="16"/>
              </w:rPr>
              <w:t>Brix)</w:t>
            </w:r>
          </w:p>
        </w:tc>
        <w:tc>
          <w:tcPr>
            <w:tcW w:w="3286" w:type="dxa"/>
            <w:tcBorders>
              <w:top w:val="single" w:sz="4" w:space="0" w:color="auto"/>
              <w:bottom w:val="single" w:sz="12" w:space="0" w:color="auto"/>
            </w:tcBorders>
            <w:shd w:val="clear" w:color="auto" w:fill="auto"/>
            <w:vAlign w:val="bottom"/>
          </w:tcPr>
          <w:p w14:paraId="4E57C6BA" w14:textId="77777777" w:rsidR="001E5F1D" w:rsidRPr="00C73B6F" w:rsidRDefault="001E5F1D" w:rsidP="007C1962">
            <w:pPr>
              <w:spacing w:before="80" w:after="80" w:line="200" w:lineRule="exact"/>
              <w:rPr>
                <w:i/>
                <w:sz w:val="16"/>
              </w:rPr>
            </w:pPr>
            <w:del w:id="40" w:author="Aruna Vivekanantham" w:date="2019-05-13T16:09:00Z">
              <w:r w:rsidRPr="00C73B6F" w:rsidDel="00597971">
                <w:rPr>
                  <w:i/>
                  <w:sz w:val="16"/>
                </w:rPr>
                <w:delText>Colouring</w:delText>
              </w:r>
            </w:del>
          </w:p>
        </w:tc>
      </w:tr>
      <w:tr w:rsidR="001219A9" w:rsidRPr="005E74A4" w14:paraId="11463BF3" w14:textId="77777777" w:rsidTr="00A07D3D">
        <w:tc>
          <w:tcPr>
            <w:tcW w:w="1584" w:type="dxa"/>
            <w:tcBorders>
              <w:top w:val="single" w:sz="12" w:space="0" w:color="auto"/>
            </w:tcBorders>
            <w:shd w:val="clear" w:color="auto" w:fill="auto"/>
          </w:tcPr>
          <w:p w14:paraId="0DA74222" w14:textId="77777777" w:rsidR="001219A9" w:rsidRPr="005E74A4" w:rsidRDefault="001219A9" w:rsidP="00FE2AE7">
            <w:pPr>
              <w:spacing w:before="40" w:after="120"/>
            </w:pPr>
            <w:r w:rsidRPr="005E74A4">
              <w:t>Grapefruit and hybrids with grapefruit appearance</w:t>
            </w:r>
          </w:p>
        </w:tc>
        <w:tc>
          <w:tcPr>
            <w:tcW w:w="1065" w:type="dxa"/>
            <w:tcBorders>
              <w:top w:val="single" w:sz="12" w:space="0" w:color="auto"/>
            </w:tcBorders>
            <w:shd w:val="clear" w:color="auto" w:fill="auto"/>
          </w:tcPr>
          <w:p w14:paraId="64A0BB30" w14:textId="77777777" w:rsidR="001219A9" w:rsidRPr="005E74A4" w:rsidRDefault="001219A9" w:rsidP="00FE2AE7">
            <w:pPr>
              <w:spacing w:before="40" w:after="120"/>
            </w:pPr>
            <w:r w:rsidRPr="005E74A4">
              <w:t>35</w:t>
            </w:r>
          </w:p>
        </w:tc>
        <w:tc>
          <w:tcPr>
            <w:tcW w:w="1176" w:type="dxa"/>
            <w:tcBorders>
              <w:top w:val="single" w:sz="12" w:space="0" w:color="auto"/>
            </w:tcBorders>
            <w:shd w:val="clear" w:color="auto" w:fill="auto"/>
          </w:tcPr>
          <w:p w14:paraId="0539FA0E" w14:textId="77777777" w:rsidR="001219A9" w:rsidRPr="005E74A4" w:rsidRDefault="001219A9" w:rsidP="00FE2AE7">
            <w:pPr>
              <w:spacing w:before="40" w:after="120"/>
            </w:pPr>
          </w:p>
        </w:tc>
        <w:tc>
          <w:tcPr>
            <w:tcW w:w="3286" w:type="dxa"/>
            <w:vMerge w:val="restart"/>
            <w:tcBorders>
              <w:top w:val="single" w:sz="12" w:space="0" w:color="auto"/>
            </w:tcBorders>
            <w:shd w:val="clear" w:color="auto" w:fill="auto"/>
          </w:tcPr>
          <w:p w14:paraId="1C3AA7DB" w14:textId="77777777" w:rsidR="001219A9" w:rsidRPr="005E74A4" w:rsidRDefault="001219A9" w:rsidP="00FE2AE7">
            <w:pPr>
              <w:spacing w:before="40" w:after="120"/>
            </w:pPr>
            <w:del w:id="41" w:author="Aruna Vivekanantham" w:date="2019-05-13T16:09:00Z">
              <w:r w:rsidRPr="005E74A4" w:rsidDel="00597971">
                <w:delText>Must be typical of the variety. Fruit with a greenish colour (green in Oroblanco)</w:delText>
              </w:r>
              <w:r w:rsidDel="00597971">
                <w:delText xml:space="preserve"> </w:delText>
              </w:r>
              <w:r w:rsidRPr="005E74A4" w:rsidDel="00597971">
                <w:delText>is allowed, provided it satisfies the minimum requirements as to juice content</w:delText>
              </w:r>
            </w:del>
          </w:p>
        </w:tc>
      </w:tr>
      <w:tr w:rsidR="001219A9" w:rsidRPr="005E74A4" w14:paraId="4D3E9776" w14:textId="77777777" w:rsidTr="00A07D3D">
        <w:tc>
          <w:tcPr>
            <w:tcW w:w="1584" w:type="dxa"/>
            <w:shd w:val="clear" w:color="auto" w:fill="auto"/>
          </w:tcPr>
          <w:p w14:paraId="4E76A661" w14:textId="77777777" w:rsidR="001219A9" w:rsidRPr="005E74A4" w:rsidRDefault="001219A9" w:rsidP="00FE2AE7">
            <w:pPr>
              <w:spacing w:before="40" w:after="120"/>
            </w:pPr>
            <w:proofErr w:type="spellStart"/>
            <w:r w:rsidRPr="005E74A4">
              <w:t>Oroblanco</w:t>
            </w:r>
            <w:proofErr w:type="spellEnd"/>
          </w:p>
        </w:tc>
        <w:tc>
          <w:tcPr>
            <w:tcW w:w="1065" w:type="dxa"/>
            <w:shd w:val="clear" w:color="auto" w:fill="auto"/>
          </w:tcPr>
          <w:p w14:paraId="38D9AD8E" w14:textId="77777777" w:rsidR="001219A9" w:rsidRPr="005E74A4" w:rsidRDefault="001219A9" w:rsidP="00FE2AE7">
            <w:pPr>
              <w:spacing w:before="40" w:after="120"/>
            </w:pPr>
            <w:r w:rsidRPr="005E74A4">
              <w:t>35</w:t>
            </w:r>
          </w:p>
        </w:tc>
        <w:tc>
          <w:tcPr>
            <w:tcW w:w="1176" w:type="dxa"/>
            <w:shd w:val="clear" w:color="auto" w:fill="auto"/>
          </w:tcPr>
          <w:p w14:paraId="11E40405" w14:textId="77777777" w:rsidR="001219A9" w:rsidRPr="005E74A4" w:rsidRDefault="001219A9" w:rsidP="00FE2AE7">
            <w:pPr>
              <w:spacing w:before="40" w:after="120"/>
            </w:pPr>
            <w:r w:rsidRPr="005E74A4">
              <w:t>9</w:t>
            </w:r>
          </w:p>
        </w:tc>
        <w:tc>
          <w:tcPr>
            <w:tcW w:w="3286" w:type="dxa"/>
            <w:vMerge/>
            <w:shd w:val="clear" w:color="auto" w:fill="auto"/>
          </w:tcPr>
          <w:p w14:paraId="737AE8B7" w14:textId="77777777" w:rsidR="001219A9" w:rsidRPr="005E74A4" w:rsidRDefault="001219A9" w:rsidP="00FE2AE7">
            <w:pPr>
              <w:spacing w:before="40" w:after="120"/>
            </w:pPr>
          </w:p>
        </w:tc>
      </w:tr>
      <w:tr w:rsidR="005E74A4" w:rsidRPr="005E74A4" w14:paraId="65E2BFE0" w14:textId="77777777" w:rsidTr="00A07D3D">
        <w:tc>
          <w:tcPr>
            <w:tcW w:w="1584" w:type="dxa"/>
            <w:tcBorders>
              <w:bottom w:val="single" w:sz="12" w:space="0" w:color="auto"/>
            </w:tcBorders>
            <w:shd w:val="clear" w:color="auto" w:fill="auto"/>
          </w:tcPr>
          <w:p w14:paraId="754561C1" w14:textId="77777777" w:rsidR="005E74A4" w:rsidRPr="005E74A4" w:rsidRDefault="005E74A4" w:rsidP="00FE2AE7">
            <w:pPr>
              <w:spacing w:before="40" w:after="120"/>
            </w:pPr>
            <w:proofErr w:type="spellStart"/>
            <w:r w:rsidRPr="005E74A4">
              <w:t>Pummelos</w:t>
            </w:r>
            <w:proofErr w:type="spellEnd"/>
            <w:r w:rsidRPr="005E74A4">
              <w:t xml:space="preserve"> (Shaddock) and hybrids with </w:t>
            </w:r>
            <w:proofErr w:type="spellStart"/>
            <w:r w:rsidRPr="005E74A4">
              <w:t>pummelo</w:t>
            </w:r>
            <w:proofErr w:type="spellEnd"/>
            <w:r w:rsidRPr="005E74A4">
              <w:t xml:space="preserve"> appearance</w:t>
            </w:r>
          </w:p>
        </w:tc>
        <w:tc>
          <w:tcPr>
            <w:tcW w:w="1065" w:type="dxa"/>
            <w:tcBorders>
              <w:bottom w:val="single" w:sz="12" w:space="0" w:color="auto"/>
            </w:tcBorders>
            <w:shd w:val="clear" w:color="auto" w:fill="auto"/>
          </w:tcPr>
          <w:p w14:paraId="01C42BCB" w14:textId="77777777" w:rsidR="005E74A4" w:rsidRPr="005E74A4" w:rsidRDefault="005E74A4">
            <w:pPr>
              <w:spacing w:before="40" w:after="120"/>
            </w:pPr>
            <w:r w:rsidRPr="005E74A4">
              <w:t xml:space="preserve">35 </w:t>
            </w:r>
            <w:del w:id="42" w:author="Aruna Vivekanantham" w:date="2019-05-13T15:57:00Z">
              <w:r w:rsidRPr="005E74A4" w:rsidDel="00673012">
                <w:delText>[Proposal by South Africa]</w:delText>
              </w:r>
            </w:del>
          </w:p>
        </w:tc>
        <w:tc>
          <w:tcPr>
            <w:tcW w:w="1176" w:type="dxa"/>
            <w:tcBorders>
              <w:bottom w:val="single" w:sz="12" w:space="0" w:color="auto"/>
            </w:tcBorders>
            <w:shd w:val="clear" w:color="auto" w:fill="auto"/>
          </w:tcPr>
          <w:p w14:paraId="5DD0B5D4" w14:textId="77777777" w:rsidR="005E74A4" w:rsidRPr="005E74A4" w:rsidRDefault="005E74A4" w:rsidP="00FE2AE7">
            <w:pPr>
              <w:spacing w:before="40" w:after="120"/>
            </w:pPr>
            <w:r w:rsidRPr="005E74A4">
              <w:t>8</w:t>
            </w:r>
          </w:p>
        </w:tc>
        <w:tc>
          <w:tcPr>
            <w:tcW w:w="3286" w:type="dxa"/>
            <w:tcBorders>
              <w:bottom w:val="single" w:sz="12" w:space="0" w:color="auto"/>
            </w:tcBorders>
            <w:shd w:val="clear" w:color="auto" w:fill="auto"/>
          </w:tcPr>
          <w:p w14:paraId="2ADC70DE" w14:textId="77777777" w:rsidR="005E74A4" w:rsidRPr="005E74A4" w:rsidRDefault="005E74A4" w:rsidP="00FE2AE7">
            <w:pPr>
              <w:spacing w:before="40" w:after="120"/>
            </w:pPr>
            <w:del w:id="43" w:author="Aruna Vivekanantham" w:date="2019-05-13T16:09:00Z">
              <w:r w:rsidRPr="005E74A4" w:rsidDel="00597971">
                <w:delText>Must be typical of the variety on at least two thirds of the surface of the fruit</w:delText>
              </w:r>
            </w:del>
          </w:p>
        </w:tc>
      </w:tr>
    </w:tbl>
    <w:p w14:paraId="46E7DC4D" w14:textId="77777777" w:rsidR="00D41C24" w:rsidRPr="00D05EA1" w:rsidDel="00673012" w:rsidRDefault="00D41C24" w:rsidP="00D05EA1">
      <w:pPr>
        <w:pStyle w:val="SingleTxtG"/>
        <w:rPr>
          <w:del w:id="44" w:author="Aruna Vivekanantham" w:date="2019-05-13T15:55:00Z"/>
        </w:rPr>
      </w:pPr>
      <w:del w:id="45" w:author="Aruna Vivekanantham" w:date="2019-05-13T15:55:00Z">
        <w:r w:rsidRPr="00D05EA1" w:rsidDel="00673012">
          <w:rPr>
            <w:i/>
            <w:iCs/>
          </w:rPr>
          <w:delText>Remark by Germany</w:delText>
        </w:r>
        <w:r w:rsidRPr="00D05EA1" w:rsidDel="00673012">
          <w:delText>: Whether the sentence proposed for deletion is necessary while the minima of colouring are defined should be discussed.</w:delText>
        </w:r>
      </w:del>
    </w:p>
    <w:p w14:paraId="47FB4D57" w14:textId="77777777" w:rsidR="00D41C24" w:rsidRPr="00D05EA1" w:rsidDel="00673012" w:rsidRDefault="00D41C24" w:rsidP="00D05EA1">
      <w:pPr>
        <w:pStyle w:val="SingleTxtG"/>
        <w:rPr>
          <w:del w:id="46" w:author="Aruna Vivekanantham" w:date="2019-05-13T15:55:00Z"/>
        </w:rPr>
      </w:pPr>
      <w:del w:id="47" w:author="Aruna Vivekanantham" w:date="2019-05-13T15:55:00Z">
        <w:r w:rsidRPr="00D05EA1" w:rsidDel="00673012">
          <w:rPr>
            <w:i/>
            <w:iCs/>
          </w:rPr>
          <w:delText>Remark by South Africa</w:delText>
        </w:r>
        <w:r w:rsidRPr="00D05EA1" w:rsidDel="00673012">
          <w:delText>: disagrees with the deletion of the abovementioned sentence, as sometimes when grapefruit are harvested mature but not yet fully coloured, they can be shipped slightly greener (instead of degreening) to still “reach the colour typical of the variety at their destination point”</w:delText>
        </w:r>
      </w:del>
    </w:p>
    <w:p w14:paraId="0ED2D481" w14:textId="77777777" w:rsidR="000D1538" w:rsidRDefault="000D1538">
      <w:pPr>
        <w:pStyle w:val="SingleTxtG"/>
        <w:rPr>
          <w:ins w:id="48" w:author="Aruna Vivekanantham" w:date="2019-05-13T16:16:00Z"/>
        </w:rPr>
      </w:pPr>
      <w:ins w:id="49" w:author="Aruna Vivekanantham" w:date="2019-05-13T16:16:00Z">
        <w:r>
          <w:t xml:space="preserve">Option 1 delete all ref to </w:t>
        </w:r>
        <w:proofErr w:type="spellStart"/>
        <w:r>
          <w:t>degreening</w:t>
        </w:r>
        <w:proofErr w:type="spellEnd"/>
      </w:ins>
    </w:p>
    <w:p w14:paraId="492F20CB" w14:textId="77777777" w:rsidR="00D41C24" w:rsidDel="00673012" w:rsidRDefault="000D1538">
      <w:pPr>
        <w:pStyle w:val="SingleTxtG"/>
        <w:rPr>
          <w:del w:id="50" w:author="Aruna Vivekanantham" w:date="2019-05-13T15:55:00Z"/>
        </w:rPr>
      </w:pPr>
      <w:ins w:id="51" w:author="Aruna Vivekanantham" w:date="2019-05-13T16:16:00Z">
        <w:r>
          <w:t xml:space="preserve">Option 2  </w:t>
        </w:r>
      </w:ins>
      <w:ins w:id="52" w:author="Aruna Vivekanantham" w:date="2019-05-13T16:12:00Z">
        <w:r>
          <w:t>[</w:t>
        </w:r>
      </w:ins>
      <w:r w:rsidR="00D41C24" w:rsidRPr="00D05EA1">
        <w:t xml:space="preserve">Grapefruit and </w:t>
      </w:r>
      <w:proofErr w:type="spellStart"/>
      <w:r w:rsidR="00D41C24" w:rsidRPr="00D05EA1">
        <w:t>pummelos</w:t>
      </w:r>
      <w:proofErr w:type="spellEnd"/>
      <w:r w:rsidR="00D41C24" w:rsidRPr="00D05EA1">
        <w:t xml:space="preserve"> meeting the minimum maturity requirements</w:t>
      </w:r>
      <w:ins w:id="53" w:author="Aruna Vivekanantham" w:date="2019-05-13T16:17:00Z">
        <w:r>
          <w:t xml:space="preserve"> specified in the table above</w:t>
        </w:r>
      </w:ins>
      <w:r w:rsidR="00D41C24" w:rsidRPr="00D05EA1">
        <w:t xml:space="preserve"> may be “</w:t>
      </w:r>
      <w:proofErr w:type="spellStart"/>
      <w:r w:rsidR="00D41C24" w:rsidRPr="00D05EA1">
        <w:t>degreened</w:t>
      </w:r>
      <w:proofErr w:type="spellEnd"/>
      <w:r w:rsidR="00D41C24" w:rsidRPr="00D05EA1">
        <w:t>”.</w:t>
      </w:r>
      <w:ins w:id="54" w:author="Aruna Vivekanantham" w:date="2019-05-13T16:14:00Z">
        <w:r>
          <w:t>]</w:t>
        </w:r>
      </w:ins>
      <w:del w:id="55" w:author="Aruna Vivekanantham" w:date="2019-05-13T15:55:00Z">
        <w:r w:rsidR="00D41C24" w:rsidRPr="00D05EA1" w:rsidDel="00673012">
          <w:delText xml:space="preserve"> This treatment is only permitted if the other natural organoleptic characteristics are not modified.</w:delText>
        </w:r>
      </w:del>
    </w:p>
    <w:p w14:paraId="3009F3F9" w14:textId="77777777" w:rsidR="00D05EA1" w:rsidRPr="00D05EA1" w:rsidDel="00673012" w:rsidRDefault="00D05EA1" w:rsidP="00D05EA1">
      <w:pPr>
        <w:pStyle w:val="SingleTxtG"/>
        <w:rPr>
          <w:del w:id="56" w:author="Aruna Vivekanantham" w:date="2019-05-13T15:56:00Z"/>
        </w:rPr>
      </w:pPr>
      <w:del w:id="57" w:author="Aruna Vivekanantham" w:date="2019-05-13T15:56:00Z">
        <w:r w:rsidRPr="00D05EA1" w:rsidDel="00673012">
          <w:delText>Red-pulp fleshed varieties of grapefruit may have reddish patches on the skin. [addition from Codex STAN 219]</w:delText>
        </w:r>
        <w:r w:rsidDel="00673012">
          <w:delText xml:space="preserve"> </w:delText>
        </w:r>
        <w:r w:rsidRPr="00D05EA1" w:rsidDel="00673012">
          <w:rPr>
            <w:color w:val="5F497A" w:themeColor="accent4" w:themeShade="BF"/>
          </w:rPr>
          <w:delText>[</w:delText>
        </w:r>
        <w:r w:rsidR="006A6B4F" w:rsidDel="00673012">
          <w:rPr>
            <w:color w:val="5F497A" w:themeColor="accent4" w:themeShade="BF"/>
          </w:rPr>
          <w:delText>M</w:delText>
        </w:r>
        <w:r w:rsidRPr="00D05EA1" w:rsidDel="00673012">
          <w:rPr>
            <w:color w:val="5F497A" w:themeColor="accent4" w:themeShade="BF"/>
          </w:rPr>
          <w:delText>ove to colour requirements for different classes.?]</w:delText>
        </w:r>
      </w:del>
    </w:p>
    <w:p w14:paraId="08E16456" w14:textId="77777777" w:rsidR="00D41C24" w:rsidRDefault="00D41C24" w:rsidP="00D41C24">
      <w:pPr>
        <w:pStyle w:val="H1G"/>
      </w:pPr>
      <w:r>
        <w:tab/>
        <w:t>C.</w:t>
      </w:r>
      <w:r>
        <w:tab/>
        <w:t>Classifi</w:t>
      </w:r>
      <w:r>
        <w:rPr>
          <w:spacing w:val="1"/>
        </w:rPr>
        <w:t>c</w:t>
      </w:r>
      <w:r>
        <w:t>ation</w:t>
      </w:r>
    </w:p>
    <w:p w14:paraId="49D2F8A8" w14:textId="77777777" w:rsidR="00D41C24" w:rsidRDefault="00D41C24" w:rsidP="00D41C24">
      <w:pPr>
        <w:pStyle w:val="SingleTxtG"/>
      </w:pPr>
      <w:r>
        <w:rPr>
          <w:spacing w:val="-1"/>
        </w:rPr>
        <w:t>G</w:t>
      </w:r>
      <w:r>
        <w:t>r</w:t>
      </w:r>
      <w:r>
        <w:rPr>
          <w:spacing w:val="-1"/>
        </w:rPr>
        <w:t>ape</w:t>
      </w:r>
      <w:r>
        <w:t>fr</w:t>
      </w:r>
      <w:r>
        <w:rPr>
          <w:spacing w:val="1"/>
        </w:rPr>
        <w:t>u</w:t>
      </w:r>
      <w:r>
        <w:rPr>
          <w:spacing w:val="-1"/>
        </w:rPr>
        <w:t>i</w:t>
      </w:r>
      <w:r>
        <w:t xml:space="preserve">t </w:t>
      </w:r>
      <w:r>
        <w:rPr>
          <w:spacing w:val="-1"/>
        </w:rPr>
        <w:t>a</w:t>
      </w:r>
      <w:r>
        <w:rPr>
          <w:spacing w:val="1"/>
        </w:rPr>
        <w:t>n</w:t>
      </w:r>
      <w:r>
        <w:t xml:space="preserve">d </w:t>
      </w:r>
      <w:proofErr w:type="spellStart"/>
      <w:r>
        <w:rPr>
          <w:spacing w:val="1"/>
        </w:rPr>
        <w:t>p</w:t>
      </w:r>
      <w:r>
        <w:rPr>
          <w:spacing w:val="-1"/>
        </w:rPr>
        <w:t>umm</w:t>
      </w:r>
      <w:r>
        <w:rPr>
          <w:spacing w:val="-2"/>
        </w:rPr>
        <w:t>e</w:t>
      </w:r>
      <w:r>
        <w:rPr>
          <w:spacing w:val="1"/>
        </w:rPr>
        <w:t>lo</w:t>
      </w:r>
      <w:r>
        <w:t>s</w:t>
      </w:r>
      <w:proofErr w:type="spellEnd"/>
      <w:r>
        <w:rPr>
          <w:spacing w:val="-1"/>
        </w:rPr>
        <w:t xml:space="preserve"> a</w:t>
      </w:r>
      <w:r>
        <w:t xml:space="preserve">re </w:t>
      </w:r>
      <w:r>
        <w:rPr>
          <w:spacing w:val="-2"/>
        </w:rPr>
        <w:t>c</w:t>
      </w:r>
      <w:r>
        <w:t>l</w:t>
      </w:r>
      <w:r>
        <w:rPr>
          <w:spacing w:val="-1"/>
        </w:rPr>
        <w:t>a</w:t>
      </w:r>
      <w:r>
        <w:t>s</w:t>
      </w:r>
      <w:r>
        <w:rPr>
          <w:spacing w:val="-1"/>
        </w:rPr>
        <w:t>s</w:t>
      </w:r>
      <w:r>
        <w:rPr>
          <w:spacing w:val="1"/>
        </w:rPr>
        <w:t>i</w:t>
      </w:r>
      <w:r>
        <w:t>fi</w:t>
      </w:r>
      <w:r>
        <w:rPr>
          <w:spacing w:val="-1"/>
        </w:rPr>
        <w:t>e</w:t>
      </w:r>
      <w:r>
        <w:t>d</w:t>
      </w:r>
      <w:r>
        <w:rPr>
          <w:spacing w:val="-1"/>
        </w:rPr>
        <w:t xml:space="preserve"> </w:t>
      </w:r>
      <w:r>
        <w:t>in t</w:t>
      </w:r>
      <w:r>
        <w:rPr>
          <w:spacing w:val="-1"/>
        </w:rPr>
        <w:t>h</w:t>
      </w:r>
      <w:r>
        <w:t>r</w:t>
      </w:r>
      <w:r>
        <w:rPr>
          <w:spacing w:val="-2"/>
        </w:rPr>
        <w:t>e</w:t>
      </w:r>
      <w:r>
        <w:t xml:space="preserve">e </w:t>
      </w:r>
      <w:r>
        <w:rPr>
          <w:spacing w:val="-1"/>
        </w:rPr>
        <w:t>c</w:t>
      </w:r>
      <w:r>
        <w:t>l</w:t>
      </w:r>
      <w:r>
        <w:rPr>
          <w:spacing w:val="-1"/>
        </w:rPr>
        <w:t>a</w:t>
      </w:r>
      <w:r>
        <w:t>ss</w:t>
      </w:r>
      <w:r>
        <w:rPr>
          <w:spacing w:val="-1"/>
        </w:rPr>
        <w:t>e</w:t>
      </w:r>
      <w:r>
        <w:t>s,</w:t>
      </w:r>
      <w:r>
        <w:rPr>
          <w:spacing w:val="-1"/>
        </w:rPr>
        <w:t xml:space="preserve"> a</w:t>
      </w:r>
      <w:r>
        <w:t>s</w:t>
      </w:r>
      <w:r>
        <w:rPr>
          <w:spacing w:val="1"/>
        </w:rPr>
        <w:t xml:space="preserve"> d</w:t>
      </w:r>
      <w:r>
        <w:rPr>
          <w:spacing w:val="-1"/>
        </w:rPr>
        <w:t>ef</w:t>
      </w:r>
      <w:r>
        <w:t>i</w:t>
      </w:r>
      <w:r>
        <w:rPr>
          <w:spacing w:val="1"/>
        </w:rPr>
        <w:t>n</w:t>
      </w:r>
      <w:r>
        <w:rPr>
          <w:spacing w:val="-1"/>
        </w:rPr>
        <w:t>e</w:t>
      </w:r>
      <w:r>
        <w:t>d</w:t>
      </w:r>
      <w:r>
        <w:rPr>
          <w:spacing w:val="-1"/>
        </w:rPr>
        <w:t xml:space="preserve"> </w:t>
      </w:r>
      <w:r>
        <w:rPr>
          <w:spacing w:val="1"/>
        </w:rPr>
        <w:t>b</w:t>
      </w:r>
      <w:r>
        <w:rPr>
          <w:spacing w:val="-1"/>
        </w:rPr>
        <w:t>e</w:t>
      </w:r>
      <w:r>
        <w:t>l</w:t>
      </w:r>
      <w:r>
        <w:rPr>
          <w:spacing w:val="1"/>
        </w:rPr>
        <w:t>o</w:t>
      </w:r>
      <w:r>
        <w:t>w:</w:t>
      </w:r>
    </w:p>
    <w:p w14:paraId="3D9A0E76" w14:textId="77777777" w:rsidR="00D41C24" w:rsidRDefault="00D41C24" w:rsidP="00D41C24">
      <w:pPr>
        <w:pStyle w:val="H23G"/>
      </w:pPr>
      <w:r>
        <w:rPr>
          <w:spacing w:val="-1"/>
        </w:rPr>
        <w:tab/>
        <w:t>(</w:t>
      </w:r>
      <w:proofErr w:type="spellStart"/>
      <w:r>
        <w:t>i</w:t>
      </w:r>
      <w:proofErr w:type="spellEnd"/>
      <w:r>
        <w:t>)</w:t>
      </w:r>
      <w:r>
        <w:tab/>
      </w:r>
      <w:r>
        <w:rPr>
          <w:spacing w:val="-1"/>
        </w:rPr>
        <w:t>"E</w:t>
      </w:r>
      <w:r>
        <w:rPr>
          <w:spacing w:val="1"/>
        </w:rPr>
        <w:t>x</w:t>
      </w:r>
      <w:r>
        <w:t>t</w:t>
      </w:r>
      <w:r>
        <w:rPr>
          <w:spacing w:val="-1"/>
        </w:rPr>
        <w:t>r</w:t>
      </w:r>
      <w:r>
        <w:t>a"</w:t>
      </w:r>
      <w:r>
        <w:rPr>
          <w:spacing w:val="-1"/>
        </w:rPr>
        <w:t xml:space="preserve"> </w:t>
      </w:r>
      <w:r>
        <w:t>Class</w:t>
      </w:r>
    </w:p>
    <w:p w14:paraId="5A299F01" w14:textId="77777777" w:rsidR="00D41C24" w:rsidRDefault="00D41C24" w:rsidP="00D41C24">
      <w:pPr>
        <w:pStyle w:val="SingleTxtG"/>
      </w:pPr>
      <w:r>
        <w:t>Gr</w:t>
      </w:r>
      <w:r>
        <w:rPr>
          <w:spacing w:val="-1"/>
        </w:rPr>
        <w:t>ape</w:t>
      </w:r>
      <w:r>
        <w:t>fru</w:t>
      </w:r>
      <w:r>
        <w:rPr>
          <w:spacing w:val="-1"/>
        </w:rPr>
        <w:t>i</w:t>
      </w:r>
      <w:r>
        <w:t>t</w:t>
      </w:r>
      <w:r>
        <w:rPr>
          <w:spacing w:val="1"/>
        </w:rPr>
        <w:t xml:space="preserve"> </w:t>
      </w:r>
      <w:r>
        <w:rPr>
          <w:spacing w:val="-1"/>
        </w:rPr>
        <w:t>a</w:t>
      </w:r>
      <w:r>
        <w:t>nd</w:t>
      </w:r>
      <w:r>
        <w:rPr>
          <w:spacing w:val="2"/>
        </w:rPr>
        <w:t xml:space="preserve"> </w:t>
      </w:r>
      <w:proofErr w:type="spellStart"/>
      <w:r>
        <w:rPr>
          <w:spacing w:val="-1"/>
        </w:rPr>
        <w:t>p</w:t>
      </w:r>
      <w:r>
        <w:rPr>
          <w:spacing w:val="1"/>
        </w:rPr>
        <w:t>u</w:t>
      </w:r>
      <w:r>
        <w:t>mm</w:t>
      </w:r>
      <w:r>
        <w:rPr>
          <w:spacing w:val="-2"/>
        </w:rPr>
        <w:t>e</w:t>
      </w:r>
      <w:r>
        <w:rPr>
          <w:spacing w:val="1"/>
        </w:rPr>
        <w:t>l</w:t>
      </w:r>
      <w:r>
        <w:rPr>
          <w:spacing w:val="-1"/>
        </w:rPr>
        <w:t>o</w:t>
      </w:r>
      <w:r>
        <w:t>s</w:t>
      </w:r>
      <w:proofErr w:type="spellEnd"/>
      <w:r>
        <w:rPr>
          <w:spacing w:val="2"/>
        </w:rPr>
        <w:t xml:space="preserve"> </w:t>
      </w:r>
      <w:r>
        <w:t>in</w:t>
      </w:r>
      <w:r>
        <w:rPr>
          <w:spacing w:val="2"/>
        </w:rPr>
        <w:t xml:space="preserve"> </w:t>
      </w:r>
      <w:r>
        <w:rPr>
          <w:spacing w:val="-1"/>
        </w:rPr>
        <w:t>th</w:t>
      </w:r>
      <w:r>
        <w:rPr>
          <w:spacing w:val="1"/>
        </w:rPr>
        <w:t>i</w:t>
      </w:r>
      <w:r>
        <w:t xml:space="preserve">s </w:t>
      </w:r>
      <w:r>
        <w:rPr>
          <w:spacing w:val="-1"/>
        </w:rPr>
        <w:t>c</w:t>
      </w:r>
      <w:r>
        <w:t>l</w:t>
      </w:r>
      <w:r>
        <w:rPr>
          <w:spacing w:val="-2"/>
        </w:rPr>
        <w:t>a</w:t>
      </w:r>
      <w:r>
        <w:t>ss</w:t>
      </w:r>
      <w:r>
        <w:rPr>
          <w:spacing w:val="3"/>
        </w:rPr>
        <w:t xml:space="preserve"> </w:t>
      </w:r>
      <w:r>
        <w:rPr>
          <w:spacing w:val="-2"/>
        </w:rPr>
        <w:t>m</w:t>
      </w:r>
      <w:r>
        <w:rPr>
          <w:spacing w:val="1"/>
        </w:rPr>
        <w:t>u</w:t>
      </w:r>
      <w:r>
        <w:t xml:space="preserve">st </w:t>
      </w:r>
      <w:r>
        <w:rPr>
          <w:spacing w:val="1"/>
        </w:rPr>
        <w:t>b</w:t>
      </w:r>
      <w:r>
        <w:t>e of</w:t>
      </w:r>
      <w:r>
        <w:rPr>
          <w:spacing w:val="2"/>
        </w:rPr>
        <w:t xml:space="preserve"> </w:t>
      </w:r>
      <w:r>
        <w:t>sup</w:t>
      </w:r>
      <w:r>
        <w:rPr>
          <w:spacing w:val="-1"/>
        </w:rPr>
        <w:t>er</w:t>
      </w:r>
      <w:r>
        <w:t>ior qu</w:t>
      </w:r>
      <w:r>
        <w:rPr>
          <w:spacing w:val="-1"/>
        </w:rPr>
        <w:t>al</w:t>
      </w:r>
      <w:r>
        <w:t>it</w:t>
      </w:r>
      <w:r>
        <w:rPr>
          <w:spacing w:val="-1"/>
        </w:rPr>
        <w:t>y</w:t>
      </w:r>
      <w:r>
        <w:t>.</w:t>
      </w:r>
      <w:r>
        <w:rPr>
          <w:spacing w:val="2"/>
        </w:rPr>
        <w:t xml:space="preserve"> </w:t>
      </w:r>
      <w:r>
        <w:rPr>
          <w:spacing w:val="-1"/>
        </w:rPr>
        <w:t>T</w:t>
      </w:r>
      <w:r>
        <w:rPr>
          <w:spacing w:val="1"/>
        </w:rPr>
        <w:t>h</w:t>
      </w:r>
      <w:r>
        <w:rPr>
          <w:spacing w:val="-2"/>
        </w:rPr>
        <w:t>e</w:t>
      </w:r>
      <w:r>
        <w:t>y</w:t>
      </w:r>
      <w:r>
        <w:rPr>
          <w:spacing w:val="3"/>
        </w:rPr>
        <w:t xml:space="preserve"> </w:t>
      </w:r>
      <w:r>
        <w:rPr>
          <w:spacing w:val="-3"/>
        </w:rPr>
        <w:t>m</w:t>
      </w:r>
      <w:r>
        <w:t>ust</w:t>
      </w:r>
      <w:r>
        <w:rPr>
          <w:spacing w:val="2"/>
        </w:rPr>
        <w:t xml:space="preserve"> </w:t>
      </w:r>
      <w:r>
        <w:t xml:space="preserve">be </w:t>
      </w:r>
      <w:r>
        <w:rPr>
          <w:spacing w:val="-1"/>
        </w:rPr>
        <w:t>c</w:t>
      </w:r>
      <w:r>
        <w:rPr>
          <w:spacing w:val="1"/>
        </w:rPr>
        <w:t>h</w:t>
      </w:r>
      <w:r>
        <w:rPr>
          <w:spacing w:val="-2"/>
        </w:rPr>
        <w:t>a</w:t>
      </w:r>
      <w:r>
        <w:rPr>
          <w:spacing w:val="2"/>
        </w:rPr>
        <w:t>r</w:t>
      </w:r>
      <w:r>
        <w:rPr>
          <w:spacing w:val="-1"/>
        </w:rPr>
        <w:t>ac</w:t>
      </w:r>
      <w:r>
        <w:t>t</w:t>
      </w:r>
      <w:r>
        <w:rPr>
          <w:spacing w:val="-1"/>
        </w:rPr>
        <w:t>e</w:t>
      </w:r>
      <w:r>
        <w:t>ris</w:t>
      </w:r>
      <w:r>
        <w:rPr>
          <w:spacing w:val="-1"/>
        </w:rPr>
        <w:t>t</w:t>
      </w:r>
      <w:r>
        <w:rPr>
          <w:spacing w:val="1"/>
        </w:rPr>
        <w:t>i</w:t>
      </w:r>
      <w:r>
        <w:t>c</w:t>
      </w:r>
      <w:r>
        <w:rPr>
          <w:spacing w:val="-2"/>
        </w:rPr>
        <w:t xml:space="preserve"> </w:t>
      </w:r>
      <w:r>
        <w:rPr>
          <w:spacing w:val="1"/>
        </w:rPr>
        <w:t>o</w:t>
      </w:r>
      <w:r>
        <w:t>f t</w:t>
      </w:r>
      <w:r>
        <w:rPr>
          <w:spacing w:val="1"/>
        </w:rPr>
        <w:t>h</w:t>
      </w:r>
      <w:r>
        <w:t>e</w:t>
      </w:r>
      <w:r>
        <w:rPr>
          <w:spacing w:val="-2"/>
        </w:rPr>
        <w:t xml:space="preserve"> </w:t>
      </w:r>
      <w:r>
        <w:rPr>
          <w:spacing w:val="1"/>
        </w:rPr>
        <w:t>v</w:t>
      </w:r>
      <w:r>
        <w:rPr>
          <w:spacing w:val="-1"/>
        </w:rPr>
        <w:t>a</w:t>
      </w:r>
      <w:r>
        <w:t>ri</w:t>
      </w:r>
      <w:r>
        <w:rPr>
          <w:spacing w:val="-1"/>
        </w:rPr>
        <w:t>e</w:t>
      </w:r>
      <w:r>
        <w:t>t</w:t>
      </w:r>
      <w:r>
        <w:rPr>
          <w:spacing w:val="-1"/>
        </w:rPr>
        <w:t>y</w:t>
      </w:r>
      <w:ins w:id="58" w:author="Aruna Vivekanantham" w:date="2019-05-13T16:25:00Z">
        <w:r w:rsidR="00A05CA2">
          <w:rPr>
            <w:spacing w:val="-1"/>
          </w:rPr>
          <w:t xml:space="preserve"> and/or commercial type</w:t>
        </w:r>
      </w:ins>
      <w:r>
        <w:t>.</w:t>
      </w:r>
    </w:p>
    <w:p w14:paraId="09C5D6E9" w14:textId="77777777" w:rsidR="00D41C24" w:rsidRDefault="00D41C24" w:rsidP="00D41C24">
      <w:pPr>
        <w:pStyle w:val="SingleTxtG"/>
      </w:pPr>
      <w:r>
        <w:rPr>
          <w:spacing w:val="-1"/>
        </w:rPr>
        <w:t>T</w:t>
      </w:r>
      <w:r>
        <w:rPr>
          <w:spacing w:val="1"/>
        </w:rPr>
        <w:t>h</w:t>
      </w:r>
      <w:r>
        <w:rPr>
          <w:spacing w:val="-2"/>
        </w:rPr>
        <w:t>e</w:t>
      </w:r>
      <w:r>
        <w:t>y</w:t>
      </w:r>
      <w:r>
        <w:rPr>
          <w:spacing w:val="-7"/>
        </w:rPr>
        <w:t xml:space="preserve"> </w:t>
      </w:r>
      <w:r>
        <w:rPr>
          <w:spacing w:val="-2"/>
        </w:rPr>
        <w:t>m</w:t>
      </w:r>
      <w:r>
        <w:t>u</w:t>
      </w:r>
      <w:r>
        <w:rPr>
          <w:spacing w:val="-1"/>
        </w:rPr>
        <w:t>s</w:t>
      </w:r>
      <w:r>
        <w:t>t</w:t>
      </w:r>
      <w:r>
        <w:rPr>
          <w:spacing w:val="-7"/>
        </w:rPr>
        <w:t xml:space="preserve"> </w:t>
      </w:r>
      <w:r>
        <w:t>be</w:t>
      </w:r>
      <w:r>
        <w:rPr>
          <w:spacing w:val="-9"/>
        </w:rPr>
        <w:t xml:space="preserve"> </w:t>
      </w:r>
      <w:r>
        <w:rPr>
          <w:spacing w:val="2"/>
        </w:rPr>
        <w:t>f</w:t>
      </w:r>
      <w:r>
        <w:t>r</w:t>
      </w:r>
      <w:r>
        <w:rPr>
          <w:spacing w:val="-2"/>
        </w:rPr>
        <w:t>e</w:t>
      </w:r>
      <w:r>
        <w:t>e</w:t>
      </w:r>
      <w:r>
        <w:rPr>
          <w:spacing w:val="-8"/>
        </w:rPr>
        <w:t xml:space="preserve"> </w:t>
      </w:r>
      <w:r>
        <w:t>from</w:t>
      </w:r>
      <w:r>
        <w:rPr>
          <w:spacing w:val="-10"/>
        </w:rPr>
        <w:t xml:space="preserve"> </w:t>
      </w:r>
      <w:r>
        <w:t>d</w:t>
      </w:r>
      <w:r>
        <w:rPr>
          <w:spacing w:val="-1"/>
        </w:rPr>
        <w:t>e</w:t>
      </w:r>
      <w:r>
        <w:t>fe</w:t>
      </w:r>
      <w:r>
        <w:rPr>
          <w:spacing w:val="-1"/>
        </w:rPr>
        <w:t>c</w:t>
      </w:r>
      <w:r>
        <w:t>ts,</w:t>
      </w:r>
      <w:r>
        <w:rPr>
          <w:spacing w:val="-9"/>
        </w:rPr>
        <w:t xml:space="preserve"> </w:t>
      </w:r>
      <w:r>
        <w:t>with</w:t>
      </w:r>
      <w:r>
        <w:rPr>
          <w:spacing w:val="-8"/>
        </w:rPr>
        <w:t xml:space="preserve"> </w:t>
      </w:r>
      <w:r>
        <w:t>the</w:t>
      </w:r>
      <w:r>
        <w:rPr>
          <w:spacing w:val="-9"/>
        </w:rPr>
        <w:t xml:space="preserve"> </w:t>
      </w:r>
      <w:r>
        <w:rPr>
          <w:spacing w:val="-1"/>
        </w:rPr>
        <w:t>e</w:t>
      </w:r>
      <w:r>
        <w:t>x</w:t>
      </w:r>
      <w:r>
        <w:rPr>
          <w:spacing w:val="-1"/>
        </w:rPr>
        <w:t>ce</w:t>
      </w:r>
      <w:r>
        <w:rPr>
          <w:spacing w:val="1"/>
        </w:rPr>
        <w:t>p</w:t>
      </w:r>
      <w:r>
        <w:t>t</w:t>
      </w:r>
      <w:r>
        <w:rPr>
          <w:spacing w:val="-1"/>
        </w:rPr>
        <w:t>i</w:t>
      </w:r>
      <w:r>
        <w:t>on</w:t>
      </w:r>
      <w:r>
        <w:rPr>
          <w:spacing w:val="-8"/>
        </w:rPr>
        <w:t xml:space="preserve"> </w:t>
      </w:r>
      <w:r>
        <w:rPr>
          <w:spacing w:val="-1"/>
        </w:rPr>
        <w:t>o</w:t>
      </w:r>
      <w:r>
        <w:t>f</w:t>
      </w:r>
      <w:r>
        <w:rPr>
          <w:spacing w:val="-8"/>
        </w:rPr>
        <w:t xml:space="preserve"> </w:t>
      </w:r>
      <w:r>
        <w:rPr>
          <w:spacing w:val="1"/>
        </w:rPr>
        <w:t>v</w:t>
      </w:r>
      <w:r>
        <w:rPr>
          <w:spacing w:val="-1"/>
        </w:rPr>
        <w:t>e</w:t>
      </w:r>
      <w:r>
        <w:t>ry</w:t>
      </w:r>
      <w:r>
        <w:rPr>
          <w:spacing w:val="-9"/>
        </w:rPr>
        <w:t xml:space="preserve"> </w:t>
      </w:r>
      <w:r>
        <w:t>sli</w:t>
      </w:r>
      <w:r>
        <w:rPr>
          <w:spacing w:val="-1"/>
        </w:rPr>
        <w:t>gh</w:t>
      </w:r>
      <w:r>
        <w:t>t</w:t>
      </w:r>
      <w:r>
        <w:rPr>
          <w:spacing w:val="-7"/>
        </w:rPr>
        <w:t xml:space="preserve"> </w:t>
      </w:r>
      <w:r>
        <w:rPr>
          <w:spacing w:val="-1"/>
        </w:rPr>
        <w:t>s</w:t>
      </w:r>
      <w:r>
        <w:rPr>
          <w:spacing w:val="1"/>
        </w:rPr>
        <w:t>up</w:t>
      </w:r>
      <w:r>
        <w:rPr>
          <w:spacing w:val="-1"/>
        </w:rPr>
        <w:t>e</w:t>
      </w:r>
      <w:r>
        <w:t>r</w:t>
      </w:r>
      <w:r>
        <w:rPr>
          <w:spacing w:val="-1"/>
        </w:rPr>
        <w:t>f</w:t>
      </w:r>
      <w:r>
        <w:t>i</w:t>
      </w:r>
      <w:r>
        <w:rPr>
          <w:spacing w:val="-1"/>
        </w:rPr>
        <w:t>c</w:t>
      </w:r>
      <w:r>
        <w:t>i</w:t>
      </w:r>
      <w:r>
        <w:rPr>
          <w:spacing w:val="-1"/>
        </w:rPr>
        <w:t>a</w:t>
      </w:r>
      <w:r>
        <w:t>l</w:t>
      </w:r>
      <w:r>
        <w:rPr>
          <w:spacing w:val="-9"/>
        </w:rPr>
        <w:t xml:space="preserve"> </w:t>
      </w:r>
      <w:r>
        <w:rPr>
          <w:spacing w:val="1"/>
        </w:rPr>
        <w:t>d</w:t>
      </w:r>
      <w:r>
        <w:rPr>
          <w:spacing w:val="-1"/>
        </w:rPr>
        <w:t>e</w:t>
      </w:r>
      <w:r>
        <w:rPr>
          <w:spacing w:val="2"/>
        </w:rPr>
        <w:t>f</w:t>
      </w:r>
      <w:r>
        <w:rPr>
          <w:spacing w:val="-1"/>
        </w:rPr>
        <w:t>ec</w:t>
      </w:r>
      <w:r>
        <w:t>ts,</w:t>
      </w:r>
      <w:r>
        <w:rPr>
          <w:spacing w:val="-10"/>
        </w:rPr>
        <w:t xml:space="preserve"> </w:t>
      </w:r>
      <w:r>
        <w:rPr>
          <w:spacing w:val="1"/>
        </w:rPr>
        <w:t>p</w:t>
      </w:r>
      <w:r>
        <w:t>r</w:t>
      </w:r>
      <w:r>
        <w:rPr>
          <w:spacing w:val="1"/>
        </w:rPr>
        <w:t>o</w:t>
      </w:r>
      <w:r>
        <w:rPr>
          <w:spacing w:val="-1"/>
        </w:rPr>
        <w:t>v</w:t>
      </w:r>
      <w:r>
        <w:t>i</w:t>
      </w:r>
      <w:r>
        <w:rPr>
          <w:spacing w:val="-1"/>
        </w:rPr>
        <w:t xml:space="preserve">ded </w:t>
      </w:r>
      <w:r>
        <w:t>t</w:t>
      </w:r>
      <w:r>
        <w:rPr>
          <w:spacing w:val="1"/>
        </w:rPr>
        <w:t>h</w:t>
      </w:r>
      <w:r>
        <w:rPr>
          <w:spacing w:val="-1"/>
        </w:rPr>
        <w:t>es</w:t>
      </w:r>
      <w:r>
        <w:t>e</w:t>
      </w:r>
      <w:r>
        <w:rPr>
          <w:spacing w:val="-7"/>
        </w:rPr>
        <w:t xml:space="preserve"> </w:t>
      </w:r>
      <w:r>
        <w:rPr>
          <w:spacing w:val="1"/>
        </w:rPr>
        <w:t>d</w:t>
      </w:r>
      <w:r>
        <w:t>o</w:t>
      </w:r>
      <w:r>
        <w:rPr>
          <w:spacing w:val="-6"/>
        </w:rPr>
        <w:t xml:space="preserve"> </w:t>
      </w:r>
      <w:r>
        <w:rPr>
          <w:spacing w:val="1"/>
        </w:rPr>
        <w:t>no</w:t>
      </w:r>
      <w:r>
        <w:t>t</w:t>
      </w:r>
      <w:r>
        <w:rPr>
          <w:spacing w:val="-6"/>
        </w:rPr>
        <w:t xml:space="preserve"> </w:t>
      </w:r>
      <w:r>
        <w:rPr>
          <w:spacing w:val="-1"/>
        </w:rPr>
        <w:t>a</w:t>
      </w:r>
      <w:r>
        <w:t>ff</w:t>
      </w:r>
      <w:r>
        <w:rPr>
          <w:spacing w:val="-1"/>
        </w:rPr>
        <w:t>ec</w:t>
      </w:r>
      <w:r>
        <w:t>t</w:t>
      </w:r>
      <w:r>
        <w:rPr>
          <w:spacing w:val="-6"/>
        </w:rPr>
        <w:t xml:space="preserve"> </w:t>
      </w:r>
      <w:r>
        <w:t>t</w:t>
      </w:r>
      <w:r>
        <w:rPr>
          <w:spacing w:val="1"/>
        </w:rPr>
        <w:t>h</w:t>
      </w:r>
      <w:r>
        <w:t>e</w:t>
      </w:r>
      <w:r>
        <w:rPr>
          <w:spacing w:val="-7"/>
        </w:rPr>
        <w:t xml:space="preserve"> </w:t>
      </w:r>
      <w:r>
        <w:rPr>
          <w:spacing w:val="1"/>
        </w:rPr>
        <w:t>g</w:t>
      </w:r>
      <w:r>
        <w:rPr>
          <w:spacing w:val="-1"/>
        </w:rPr>
        <w:t>e</w:t>
      </w:r>
      <w:r>
        <w:rPr>
          <w:spacing w:val="2"/>
        </w:rPr>
        <w:t>n</w:t>
      </w:r>
      <w:r>
        <w:rPr>
          <w:spacing w:val="-2"/>
        </w:rPr>
        <w:t>e</w:t>
      </w:r>
      <w:r>
        <w:t>r</w:t>
      </w:r>
      <w:r>
        <w:rPr>
          <w:spacing w:val="-1"/>
        </w:rPr>
        <w:t>a</w:t>
      </w:r>
      <w:r>
        <w:t>l</w:t>
      </w:r>
      <w:r>
        <w:rPr>
          <w:spacing w:val="-5"/>
        </w:rPr>
        <w:t xml:space="preserve"> </w:t>
      </w:r>
      <w:r>
        <w:rPr>
          <w:spacing w:val="-1"/>
        </w:rPr>
        <w:t>a</w:t>
      </w:r>
      <w:r>
        <w:rPr>
          <w:spacing w:val="1"/>
        </w:rPr>
        <w:t>pp</w:t>
      </w:r>
      <w:r>
        <w:rPr>
          <w:spacing w:val="-1"/>
        </w:rPr>
        <w:t>ea</w:t>
      </w:r>
      <w:r>
        <w:t>r</w:t>
      </w:r>
      <w:r>
        <w:rPr>
          <w:spacing w:val="-2"/>
        </w:rPr>
        <w:t>a</w:t>
      </w:r>
      <w:r>
        <w:rPr>
          <w:spacing w:val="1"/>
        </w:rPr>
        <w:t>nc</w:t>
      </w:r>
      <w:r>
        <w:t>e</w:t>
      </w:r>
      <w:r>
        <w:rPr>
          <w:spacing w:val="-7"/>
        </w:rPr>
        <w:t xml:space="preserve"> </w:t>
      </w:r>
      <w:r>
        <w:rPr>
          <w:spacing w:val="1"/>
        </w:rPr>
        <w:t>o</w:t>
      </w:r>
      <w:r>
        <w:t>f</w:t>
      </w:r>
      <w:r>
        <w:rPr>
          <w:spacing w:val="-6"/>
        </w:rPr>
        <w:t xml:space="preserve"> </w:t>
      </w:r>
      <w:r>
        <w:rPr>
          <w:spacing w:val="1"/>
        </w:rPr>
        <w:t>th</w:t>
      </w:r>
      <w:r>
        <w:t>e</w:t>
      </w:r>
      <w:r>
        <w:rPr>
          <w:spacing w:val="-7"/>
        </w:rPr>
        <w:t xml:space="preserve"> </w:t>
      </w:r>
      <w:r>
        <w:rPr>
          <w:spacing w:val="-1"/>
        </w:rPr>
        <w:t>p</w:t>
      </w:r>
      <w:r>
        <w:t>r</w:t>
      </w:r>
      <w:r>
        <w:rPr>
          <w:spacing w:val="1"/>
        </w:rPr>
        <w:t>od</w:t>
      </w:r>
      <w:r>
        <w:rPr>
          <w:spacing w:val="-1"/>
        </w:rPr>
        <w:t>uce</w:t>
      </w:r>
      <w:r>
        <w:t>,</w:t>
      </w:r>
      <w:r>
        <w:rPr>
          <w:spacing w:val="-6"/>
        </w:rPr>
        <w:t xml:space="preserve"> </w:t>
      </w:r>
      <w:r>
        <w:t>t</w:t>
      </w:r>
      <w:r>
        <w:rPr>
          <w:spacing w:val="1"/>
        </w:rPr>
        <w:t>h</w:t>
      </w:r>
      <w:r>
        <w:t>e</w:t>
      </w:r>
      <w:r>
        <w:rPr>
          <w:spacing w:val="-8"/>
        </w:rPr>
        <w:t xml:space="preserve"> </w:t>
      </w:r>
      <w:r>
        <w:t>qu</w:t>
      </w:r>
      <w:r>
        <w:rPr>
          <w:spacing w:val="-1"/>
        </w:rPr>
        <w:t>a</w:t>
      </w:r>
      <w:r>
        <w:t>lit</w:t>
      </w:r>
      <w:r>
        <w:rPr>
          <w:spacing w:val="-1"/>
        </w:rPr>
        <w:t>y</w:t>
      </w:r>
      <w:r>
        <w:t>,</w:t>
      </w:r>
      <w:r>
        <w:rPr>
          <w:spacing w:val="-6"/>
        </w:rPr>
        <w:t xml:space="preserve"> </w:t>
      </w:r>
      <w:r>
        <w:t>the</w:t>
      </w:r>
      <w:r>
        <w:rPr>
          <w:spacing w:val="-7"/>
        </w:rPr>
        <w:t xml:space="preserve"> </w:t>
      </w:r>
      <w:r>
        <w:t>k</w:t>
      </w:r>
      <w:r>
        <w:rPr>
          <w:spacing w:val="-1"/>
        </w:rPr>
        <w:t>ee</w:t>
      </w:r>
      <w:r>
        <w:rPr>
          <w:spacing w:val="1"/>
        </w:rPr>
        <w:t>p</w:t>
      </w:r>
      <w:r>
        <w:t>i</w:t>
      </w:r>
      <w:r>
        <w:rPr>
          <w:spacing w:val="-1"/>
        </w:rPr>
        <w:t>n</w:t>
      </w:r>
      <w:r>
        <w:t>g</w:t>
      </w:r>
      <w:r>
        <w:rPr>
          <w:spacing w:val="-6"/>
        </w:rPr>
        <w:t xml:space="preserve"> </w:t>
      </w:r>
      <w:r>
        <w:t>qu</w:t>
      </w:r>
      <w:r>
        <w:rPr>
          <w:spacing w:val="-1"/>
        </w:rPr>
        <w:t>al</w:t>
      </w:r>
      <w:r>
        <w:t>ity</w:t>
      </w:r>
      <w:r>
        <w:rPr>
          <w:spacing w:val="-6"/>
        </w:rPr>
        <w:t xml:space="preserve"> </w:t>
      </w:r>
      <w:r>
        <w:rPr>
          <w:spacing w:val="-1"/>
        </w:rPr>
        <w:t>a</w:t>
      </w:r>
      <w:r>
        <w:t xml:space="preserve">nd </w:t>
      </w:r>
      <w:r>
        <w:rPr>
          <w:spacing w:val="1"/>
        </w:rPr>
        <w:t>p</w:t>
      </w:r>
      <w:r>
        <w:t>r</w:t>
      </w:r>
      <w:r>
        <w:rPr>
          <w:spacing w:val="-1"/>
        </w:rPr>
        <w:t>ese</w:t>
      </w:r>
      <w:r>
        <w:rPr>
          <w:spacing w:val="1"/>
        </w:rPr>
        <w:t>n</w:t>
      </w:r>
      <w:r>
        <w:t>t</w:t>
      </w:r>
      <w:r>
        <w:rPr>
          <w:spacing w:val="-1"/>
        </w:rPr>
        <w:t>a</w:t>
      </w:r>
      <w:r>
        <w:t>t</w:t>
      </w:r>
      <w:r>
        <w:rPr>
          <w:spacing w:val="-1"/>
        </w:rPr>
        <w:t>i</w:t>
      </w:r>
      <w:r>
        <w:rPr>
          <w:spacing w:val="1"/>
        </w:rPr>
        <w:t>o</w:t>
      </w:r>
      <w:r>
        <w:t>n</w:t>
      </w:r>
      <w:r>
        <w:rPr>
          <w:spacing w:val="-1"/>
        </w:rPr>
        <w:t xml:space="preserve"> </w:t>
      </w:r>
      <w:r>
        <w:t>in</w:t>
      </w:r>
      <w:r>
        <w:rPr>
          <w:spacing w:val="-1"/>
        </w:rPr>
        <w:t xml:space="preserve"> </w:t>
      </w:r>
      <w:r>
        <w:rPr>
          <w:spacing w:val="1"/>
        </w:rPr>
        <w:t>th</w:t>
      </w:r>
      <w:r>
        <w:t>e</w:t>
      </w:r>
      <w:r>
        <w:rPr>
          <w:spacing w:val="-2"/>
        </w:rPr>
        <w:t xml:space="preserve"> </w:t>
      </w:r>
      <w:r>
        <w:rPr>
          <w:spacing w:val="1"/>
        </w:rPr>
        <w:t>p</w:t>
      </w:r>
      <w:r>
        <w:rPr>
          <w:spacing w:val="-1"/>
        </w:rPr>
        <w:t>ac</w:t>
      </w:r>
      <w:r>
        <w:rPr>
          <w:spacing w:val="2"/>
        </w:rPr>
        <w:t>k</w:t>
      </w:r>
      <w:r>
        <w:rPr>
          <w:spacing w:val="-2"/>
        </w:rPr>
        <w:t>a</w:t>
      </w:r>
      <w:r>
        <w:rPr>
          <w:spacing w:val="1"/>
        </w:rPr>
        <w:t>g</w:t>
      </w:r>
      <w:r>
        <w:rPr>
          <w:spacing w:val="-1"/>
        </w:rPr>
        <w:t>e.</w:t>
      </w:r>
    </w:p>
    <w:p w14:paraId="05D2718E" w14:textId="77777777" w:rsidR="00D41C24" w:rsidRDefault="00D41C24" w:rsidP="00D41C24">
      <w:pPr>
        <w:pStyle w:val="H23G"/>
      </w:pPr>
      <w:r>
        <w:lastRenderedPageBreak/>
        <w:tab/>
        <w:t>(ii)</w:t>
      </w:r>
      <w:r>
        <w:tab/>
      </w:r>
      <w:r>
        <w:rPr>
          <w:spacing w:val="-1"/>
        </w:rPr>
        <w:t>C</w:t>
      </w:r>
      <w:r>
        <w:t>l</w:t>
      </w:r>
      <w:r>
        <w:rPr>
          <w:spacing w:val="1"/>
        </w:rPr>
        <w:t>a</w:t>
      </w:r>
      <w:r>
        <w:t>ss</w:t>
      </w:r>
      <w:r>
        <w:rPr>
          <w:spacing w:val="-1"/>
        </w:rPr>
        <w:t xml:space="preserve"> </w:t>
      </w:r>
      <w:r>
        <w:t>I</w:t>
      </w:r>
    </w:p>
    <w:p w14:paraId="755AFDF2" w14:textId="77777777" w:rsidR="00D41C24" w:rsidRDefault="00D41C24" w:rsidP="00D41C24">
      <w:pPr>
        <w:pStyle w:val="SingleTxtG"/>
      </w:pPr>
      <w:r>
        <w:t>Gr</w:t>
      </w:r>
      <w:r>
        <w:rPr>
          <w:spacing w:val="-1"/>
        </w:rPr>
        <w:t>ape</w:t>
      </w:r>
      <w:r>
        <w:t>fru</w:t>
      </w:r>
      <w:r>
        <w:rPr>
          <w:spacing w:val="-1"/>
        </w:rPr>
        <w:t>i</w:t>
      </w:r>
      <w:r>
        <w:t>t</w:t>
      </w:r>
      <w:r>
        <w:rPr>
          <w:spacing w:val="2"/>
        </w:rPr>
        <w:t xml:space="preserve"> </w:t>
      </w:r>
      <w:r>
        <w:rPr>
          <w:spacing w:val="-1"/>
        </w:rPr>
        <w:t>a</w:t>
      </w:r>
      <w:r>
        <w:t xml:space="preserve">nd </w:t>
      </w:r>
      <w:proofErr w:type="spellStart"/>
      <w:r>
        <w:t>pumm</w:t>
      </w:r>
      <w:r>
        <w:rPr>
          <w:spacing w:val="-2"/>
        </w:rPr>
        <w:t>e</w:t>
      </w:r>
      <w:r>
        <w:t>los</w:t>
      </w:r>
      <w:proofErr w:type="spellEnd"/>
      <w:r>
        <w:rPr>
          <w:spacing w:val="1"/>
        </w:rPr>
        <w:t xml:space="preserve"> i</w:t>
      </w:r>
      <w:r>
        <w:t>n th</w:t>
      </w:r>
      <w:r>
        <w:rPr>
          <w:spacing w:val="-1"/>
        </w:rPr>
        <w:t>i</w:t>
      </w:r>
      <w:r>
        <w:t>s</w:t>
      </w:r>
      <w:r>
        <w:rPr>
          <w:spacing w:val="1"/>
        </w:rPr>
        <w:t xml:space="preserve"> </w:t>
      </w:r>
      <w:r>
        <w:rPr>
          <w:spacing w:val="-1"/>
        </w:rPr>
        <w:t>c</w:t>
      </w:r>
      <w:r>
        <w:t>l</w:t>
      </w:r>
      <w:r>
        <w:rPr>
          <w:spacing w:val="-1"/>
        </w:rPr>
        <w:t>a</w:t>
      </w:r>
      <w:r>
        <w:t>ss</w:t>
      </w:r>
      <w:r>
        <w:rPr>
          <w:spacing w:val="2"/>
        </w:rPr>
        <w:t xml:space="preserve"> </w:t>
      </w:r>
      <w:r>
        <w:rPr>
          <w:spacing w:val="-3"/>
        </w:rPr>
        <w:t>m</w:t>
      </w:r>
      <w:r>
        <w:rPr>
          <w:spacing w:val="1"/>
        </w:rPr>
        <w:t>u</w:t>
      </w:r>
      <w:r>
        <w:t>st</w:t>
      </w:r>
      <w:r>
        <w:rPr>
          <w:spacing w:val="2"/>
        </w:rPr>
        <w:t xml:space="preserve"> </w:t>
      </w:r>
      <w:r>
        <w:rPr>
          <w:spacing w:val="1"/>
        </w:rPr>
        <w:t>b</w:t>
      </w:r>
      <w:r>
        <w:t>e</w:t>
      </w:r>
      <w:r>
        <w:rPr>
          <w:spacing w:val="1"/>
        </w:rPr>
        <w:t xml:space="preserve"> </w:t>
      </w:r>
      <w:r>
        <w:rPr>
          <w:spacing w:val="-1"/>
        </w:rPr>
        <w:t>o</w:t>
      </w:r>
      <w:r>
        <w:t>f</w:t>
      </w:r>
      <w:r>
        <w:rPr>
          <w:spacing w:val="2"/>
        </w:rPr>
        <w:t xml:space="preserve"> </w:t>
      </w:r>
      <w:r>
        <w:rPr>
          <w:spacing w:val="-1"/>
        </w:rPr>
        <w:t>g</w:t>
      </w:r>
      <w:r>
        <w:t>o</w:t>
      </w:r>
      <w:r>
        <w:rPr>
          <w:spacing w:val="-1"/>
        </w:rPr>
        <w:t>o</w:t>
      </w:r>
      <w:r>
        <w:t>d</w:t>
      </w:r>
      <w:r>
        <w:rPr>
          <w:spacing w:val="2"/>
        </w:rPr>
        <w:t xml:space="preserve"> </w:t>
      </w:r>
      <w:r>
        <w:rPr>
          <w:spacing w:val="-1"/>
        </w:rPr>
        <w:t>q</w:t>
      </w:r>
      <w:r>
        <w:rPr>
          <w:spacing w:val="1"/>
        </w:rPr>
        <w:t>u</w:t>
      </w:r>
      <w:r>
        <w:rPr>
          <w:spacing w:val="-2"/>
        </w:rPr>
        <w:t>a</w:t>
      </w:r>
      <w:r>
        <w:rPr>
          <w:spacing w:val="1"/>
        </w:rPr>
        <w:t>l</w:t>
      </w:r>
      <w:r>
        <w:rPr>
          <w:spacing w:val="-1"/>
        </w:rPr>
        <w:t>i</w:t>
      </w:r>
      <w:r>
        <w:t>t</w:t>
      </w:r>
      <w:r>
        <w:rPr>
          <w:spacing w:val="-1"/>
        </w:rPr>
        <w:t>y</w:t>
      </w:r>
      <w:r>
        <w:t xml:space="preserve">. </w:t>
      </w:r>
      <w:r>
        <w:rPr>
          <w:spacing w:val="-2"/>
        </w:rPr>
        <w:t>T</w:t>
      </w:r>
      <w:r>
        <w:rPr>
          <w:spacing w:val="1"/>
        </w:rPr>
        <w:t>h</w:t>
      </w:r>
      <w:r>
        <w:t>ey</w:t>
      </w:r>
      <w:r>
        <w:rPr>
          <w:spacing w:val="1"/>
        </w:rPr>
        <w:t xml:space="preserve"> </w:t>
      </w:r>
      <w:r>
        <w:rPr>
          <w:spacing w:val="-2"/>
        </w:rPr>
        <w:t>m</w:t>
      </w:r>
      <w:r>
        <w:t>ust</w:t>
      </w:r>
      <w:r>
        <w:rPr>
          <w:spacing w:val="1"/>
        </w:rPr>
        <w:t xml:space="preserve"> </w:t>
      </w:r>
      <w:r>
        <w:t>be</w:t>
      </w:r>
      <w:r>
        <w:rPr>
          <w:spacing w:val="1"/>
        </w:rPr>
        <w:t xml:space="preserve"> </w:t>
      </w:r>
      <w:r>
        <w:rPr>
          <w:spacing w:val="-1"/>
        </w:rPr>
        <w:t>c</w:t>
      </w:r>
      <w:r>
        <w:t>h</w:t>
      </w:r>
      <w:r>
        <w:rPr>
          <w:spacing w:val="-2"/>
        </w:rPr>
        <w:t>a</w:t>
      </w:r>
      <w:r>
        <w:rPr>
          <w:spacing w:val="2"/>
        </w:rPr>
        <w:t>r</w:t>
      </w:r>
      <w:r>
        <w:rPr>
          <w:spacing w:val="1"/>
        </w:rPr>
        <w:t>a</w:t>
      </w:r>
      <w:r>
        <w:rPr>
          <w:spacing w:val="-2"/>
        </w:rPr>
        <w:t>c</w:t>
      </w:r>
      <w:r>
        <w:t>t</w:t>
      </w:r>
      <w:r>
        <w:rPr>
          <w:spacing w:val="-1"/>
        </w:rPr>
        <w:t>e</w:t>
      </w:r>
      <w:r>
        <w:t>ris</w:t>
      </w:r>
      <w:r>
        <w:rPr>
          <w:spacing w:val="-1"/>
        </w:rPr>
        <w:t>t</w:t>
      </w:r>
      <w:r>
        <w:rPr>
          <w:spacing w:val="1"/>
        </w:rPr>
        <w:t>i</w:t>
      </w:r>
      <w:r>
        <w:t xml:space="preserve">c of </w:t>
      </w:r>
      <w:r>
        <w:rPr>
          <w:spacing w:val="-1"/>
        </w:rPr>
        <w:t>t</w:t>
      </w:r>
      <w:r>
        <w:t>he</w:t>
      </w:r>
      <w:r>
        <w:rPr>
          <w:spacing w:val="-2"/>
        </w:rPr>
        <w:t xml:space="preserve"> </w:t>
      </w:r>
      <w:r>
        <w:rPr>
          <w:spacing w:val="1"/>
        </w:rPr>
        <w:t>v</w:t>
      </w:r>
      <w:r>
        <w:rPr>
          <w:spacing w:val="-1"/>
        </w:rPr>
        <w:t>a</w:t>
      </w:r>
      <w:r>
        <w:t>ri</w:t>
      </w:r>
      <w:r>
        <w:rPr>
          <w:spacing w:val="-1"/>
        </w:rPr>
        <w:t>e</w:t>
      </w:r>
      <w:r>
        <w:t>t</w:t>
      </w:r>
      <w:r>
        <w:rPr>
          <w:spacing w:val="-1"/>
        </w:rPr>
        <w:t>y</w:t>
      </w:r>
      <w:ins w:id="59" w:author="Aruna Vivekanantham" w:date="2019-05-13T16:25:00Z">
        <w:r w:rsidR="00A05CA2">
          <w:rPr>
            <w:spacing w:val="-1"/>
          </w:rPr>
          <w:t xml:space="preserve"> and/or commercial type</w:t>
        </w:r>
      </w:ins>
      <w:r>
        <w:t>.</w:t>
      </w:r>
    </w:p>
    <w:p w14:paraId="3ECD10F2" w14:textId="77777777" w:rsidR="00D41C24" w:rsidRDefault="00D41C24" w:rsidP="00D41C24">
      <w:pPr>
        <w:pStyle w:val="SingleTxtG"/>
      </w:pPr>
      <w:r>
        <w:rPr>
          <w:spacing w:val="-1"/>
        </w:rPr>
        <w:t>T</w:t>
      </w:r>
      <w:r>
        <w:rPr>
          <w:spacing w:val="1"/>
        </w:rPr>
        <w:t>h</w:t>
      </w:r>
      <w:r>
        <w:t>e</w:t>
      </w:r>
      <w:r>
        <w:rPr>
          <w:spacing w:val="18"/>
        </w:rPr>
        <w:t xml:space="preserve"> </w:t>
      </w:r>
      <w:r>
        <w:rPr>
          <w:spacing w:val="1"/>
        </w:rPr>
        <w:t>fol</w:t>
      </w:r>
      <w:r>
        <w:rPr>
          <w:spacing w:val="-1"/>
        </w:rPr>
        <w:t>l</w:t>
      </w:r>
      <w:r>
        <w:rPr>
          <w:spacing w:val="1"/>
        </w:rPr>
        <w:t>o</w:t>
      </w:r>
      <w:r>
        <w:t>w</w:t>
      </w:r>
      <w:r>
        <w:rPr>
          <w:spacing w:val="-1"/>
        </w:rPr>
        <w:t>i</w:t>
      </w:r>
      <w:r>
        <w:rPr>
          <w:spacing w:val="1"/>
        </w:rPr>
        <w:t>n</w:t>
      </w:r>
      <w:r>
        <w:t>g</w:t>
      </w:r>
      <w:r>
        <w:rPr>
          <w:spacing w:val="20"/>
        </w:rPr>
        <w:t xml:space="preserve"> </w:t>
      </w:r>
      <w:r>
        <w:rPr>
          <w:spacing w:val="-1"/>
        </w:rPr>
        <w:t>s</w:t>
      </w:r>
      <w:r>
        <w:rPr>
          <w:spacing w:val="1"/>
        </w:rPr>
        <w:t>l</w:t>
      </w:r>
      <w:r>
        <w:rPr>
          <w:spacing w:val="-1"/>
        </w:rPr>
        <w:t>i</w:t>
      </w:r>
      <w:r>
        <w:rPr>
          <w:spacing w:val="1"/>
        </w:rPr>
        <w:t>g</w:t>
      </w:r>
      <w:r>
        <w:rPr>
          <w:spacing w:val="-1"/>
        </w:rPr>
        <w:t>h</w:t>
      </w:r>
      <w:r>
        <w:t>t</w:t>
      </w:r>
      <w:r>
        <w:rPr>
          <w:spacing w:val="20"/>
        </w:rPr>
        <w:t xml:space="preserve"> </w:t>
      </w:r>
      <w:r>
        <w:rPr>
          <w:spacing w:val="1"/>
        </w:rPr>
        <w:t>d</w:t>
      </w:r>
      <w:r>
        <w:rPr>
          <w:spacing w:val="-1"/>
        </w:rPr>
        <w:t>e</w:t>
      </w:r>
      <w:r>
        <w:t>f</w:t>
      </w:r>
      <w:r>
        <w:rPr>
          <w:spacing w:val="-1"/>
        </w:rPr>
        <w:t>e</w:t>
      </w:r>
      <w:r>
        <w:rPr>
          <w:spacing w:val="-2"/>
        </w:rPr>
        <w:t>c</w:t>
      </w:r>
      <w:r>
        <w:rPr>
          <w:spacing w:val="1"/>
        </w:rPr>
        <w:t>t</w:t>
      </w:r>
      <w:r>
        <w:rPr>
          <w:spacing w:val="-1"/>
        </w:rPr>
        <w:t>s</w:t>
      </w:r>
      <w:r>
        <w:t>,</w:t>
      </w:r>
      <w:r>
        <w:rPr>
          <w:spacing w:val="20"/>
        </w:rPr>
        <w:t xml:space="preserve"> </w:t>
      </w:r>
      <w:r>
        <w:rPr>
          <w:spacing w:val="1"/>
        </w:rPr>
        <w:t>ho</w:t>
      </w:r>
      <w:r>
        <w:t>w</w:t>
      </w:r>
      <w:r>
        <w:rPr>
          <w:spacing w:val="-2"/>
        </w:rPr>
        <w:t>e</w:t>
      </w:r>
      <w:r>
        <w:rPr>
          <w:spacing w:val="1"/>
        </w:rPr>
        <w:t>v</w:t>
      </w:r>
      <w:r>
        <w:rPr>
          <w:spacing w:val="-1"/>
        </w:rPr>
        <w:t>e</w:t>
      </w:r>
      <w:r>
        <w:t>r,</w:t>
      </w:r>
      <w:r>
        <w:rPr>
          <w:spacing w:val="20"/>
        </w:rPr>
        <w:t xml:space="preserve"> </w:t>
      </w:r>
      <w:r>
        <w:rPr>
          <w:spacing w:val="-2"/>
        </w:rPr>
        <w:t>m</w:t>
      </w:r>
      <w:r>
        <w:rPr>
          <w:spacing w:val="2"/>
        </w:rPr>
        <w:t>a</w:t>
      </w:r>
      <w:r>
        <w:t>y</w:t>
      </w:r>
      <w:r>
        <w:rPr>
          <w:spacing w:val="18"/>
        </w:rPr>
        <w:t xml:space="preserve"> </w:t>
      </w:r>
      <w:r>
        <w:rPr>
          <w:spacing w:val="1"/>
        </w:rPr>
        <w:t>b</w:t>
      </w:r>
      <w:r>
        <w:t>e</w:t>
      </w:r>
      <w:r>
        <w:rPr>
          <w:spacing w:val="20"/>
        </w:rPr>
        <w:t xml:space="preserve"> </w:t>
      </w:r>
      <w:r>
        <w:rPr>
          <w:spacing w:val="-1"/>
        </w:rPr>
        <w:t>a</w:t>
      </w:r>
      <w:r>
        <w:rPr>
          <w:spacing w:val="1"/>
        </w:rPr>
        <w:t>llo</w:t>
      </w:r>
      <w:r>
        <w:rPr>
          <w:spacing w:val="-2"/>
        </w:rPr>
        <w:t>w</w:t>
      </w:r>
      <w:r>
        <w:rPr>
          <w:spacing w:val="-1"/>
        </w:rPr>
        <w:t>e</w:t>
      </w:r>
      <w:r>
        <w:rPr>
          <w:spacing w:val="1"/>
        </w:rPr>
        <w:t>d</w:t>
      </w:r>
      <w:r>
        <w:t>,</w:t>
      </w:r>
      <w:r>
        <w:rPr>
          <w:spacing w:val="20"/>
        </w:rPr>
        <w:t xml:space="preserve"> </w:t>
      </w:r>
      <w:r>
        <w:rPr>
          <w:spacing w:val="1"/>
        </w:rPr>
        <w:t>p</w:t>
      </w:r>
      <w:r>
        <w:rPr>
          <w:spacing w:val="-1"/>
        </w:rPr>
        <w:t>ro</w:t>
      </w:r>
      <w:r>
        <w:rPr>
          <w:spacing w:val="1"/>
        </w:rPr>
        <w:t>v</w:t>
      </w:r>
      <w:r>
        <w:rPr>
          <w:spacing w:val="-1"/>
        </w:rPr>
        <w:t>i</w:t>
      </w:r>
      <w:r>
        <w:rPr>
          <w:spacing w:val="1"/>
        </w:rPr>
        <w:t>d</w:t>
      </w:r>
      <w:r>
        <w:rPr>
          <w:spacing w:val="-1"/>
        </w:rPr>
        <w:t>e</w:t>
      </w:r>
      <w:r>
        <w:t>d</w:t>
      </w:r>
      <w:r>
        <w:rPr>
          <w:spacing w:val="18"/>
        </w:rPr>
        <w:t xml:space="preserve"> </w:t>
      </w:r>
      <w:r>
        <w:t>th</w:t>
      </w:r>
      <w:r>
        <w:rPr>
          <w:spacing w:val="-1"/>
        </w:rPr>
        <w:t>e</w:t>
      </w:r>
      <w:r>
        <w:t>se</w:t>
      </w:r>
      <w:r>
        <w:rPr>
          <w:spacing w:val="18"/>
        </w:rPr>
        <w:t xml:space="preserve"> </w:t>
      </w:r>
      <w:r>
        <w:rPr>
          <w:spacing w:val="-1"/>
        </w:rPr>
        <w:t>d</w:t>
      </w:r>
      <w:r>
        <w:t>o</w:t>
      </w:r>
      <w:r>
        <w:rPr>
          <w:spacing w:val="21"/>
        </w:rPr>
        <w:t xml:space="preserve"> </w:t>
      </w:r>
      <w:r>
        <w:rPr>
          <w:spacing w:val="-1"/>
        </w:rPr>
        <w:t>n</w:t>
      </w:r>
      <w:r>
        <w:rPr>
          <w:spacing w:val="1"/>
        </w:rPr>
        <w:t>o</w:t>
      </w:r>
      <w:r>
        <w:t>t</w:t>
      </w:r>
      <w:r>
        <w:rPr>
          <w:spacing w:val="20"/>
        </w:rPr>
        <w:t xml:space="preserve"> </w:t>
      </w:r>
      <w:r>
        <w:rPr>
          <w:spacing w:val="-1"/>
        </w:rPr>
        <w:t>a</w:t>
      </w:r>
      <w:r>
        <w:t>ff</w:t>
      </w:r>
      <w:r>
        <w:rPr>
          <w:spacing w:val="-2"/>
        </w:rPr>
        <w:t>e</w:t>
      </w:r>
      <w:r>
        <w:rPr>
          <w:spacing w:val="-1"/>
        </w:rPr>
        <w:t>c</w:t>
      </w:r>
      <w:r>
        <w:t>t</w:t>
      </w:r>
      <w:r>
        <w:rPr>
          <w:spacing w:val="21"/>
        </w:rPr>
        <w:t xml:space="preserve"> </w:t>
      </w:r>
      <w:r>
        <w:t>the g</w:t>
      </w:r>
      <w:r>
        <w:rPr>
          <w:spacing w:val="-1"/>
        </w:rPr>
        <w:t>e</w:t>
      </w:r>
      <w:r>
        <w:t>n</w:t>
      </w:r>
      <w:r>
        <w:rPr>
          <w:spacing w:val="-2"/>
        </w:rPr>
        <w:t>e</w:t>
      </w:r>
      <w:r>
        <w:t>r</w:t>
      </w:r>
      <w:r>
        <w:rPr>
          <w:spacing w:val="-1"/>
        </w:rPr>
        <w:t>a</w:t>
      </w:r>
      <w:r>
        <w:t>l</w:t>
      </w:r>
      <w:r>
        <w:rPr>
          <w:spacing w:val="4"/>
        </w:rPr>
        <w:t xml:space="preserve"> </w:t>
      </w:r>
      <w:r>
        <w:rPr>
          <w:spacing w:val="-2"/>
        </w:rPr>
        <w:t>a</w:t>
      </w:r>
      <w:r>
        <w:t>pp</w:t>
      </w:r>
      <w:r>
        <w:rPr>
          <w:spacing w:val="-1"/>
        </w:rPr>
        <w:t>e</w:t>
      </w:r>
      <w:r>
        <w:rPr>
          <w:spacing w:val="-2"/>
        </w:rPr>
        <w:t>a</w:t>
      </w:r>
      <w:r>
        <w:rPr>
          <w:spacing w:val="2"/>
        </w:rPr>
        <w:t>r</w:t>
      </w:r>
      <w:r>
        <w:rPr>
          <w:spacing w:val="-1"/>
        </w:rPr>
        <w:t>a</w:t>
      </w:r>
      <w:r>
        <w:rPr>
          <w:spacing w:val="1"/>
        </w:rPr>
        <w:t>n</w:t>
      </w:r>
      <w:r>
        <w:rPr>
          <w:spacing w:val="-1"/>
        </w:rPr>
        <w:t>c</w:t>
      </w:r>
      <w:r>
        <w:t>e</w:t>
      </w:r>
      <w:r>
        <w:rPr>
          <w:spacing w:val="2"/>
        </w:rPr>
        <w:t xml:space="preserve"> </w:t>
      </w:r>
      <w:r>
        <w:rPr>
          <w:spacing w:val="1"/>
        </w:rPr>
        <w:t>o</w:t>
      </w:r>
      <w:r>
        <w:t xml:space="preserve">f </w:t>
      </w:r>
      <w:r>
        <w:rPr>
          <w:spacing w:val="1"/>
        </w:rPr>
        <w:t>th</w:t>
      </w:r>
      <w:r>
        <w:t>e</w:t>
      </w:r>
      <w:r>
        <w:rPr>
          <w:spacing w:val="1"/>
        </w:rPr>
        <w:t xml:space="preserve"> </w:t>
      </w:r>
      <w:r>
        <w:t>pro</w:t>
      </w:r>
      <w:r>
        <w:rPr>
          <w:spacing w:val="-1"/>
        </w:rPr>
        <w:t>d</w:t>
      </w:r>
      <w:r>
        <w:t>u</w:t>
      </w:r>
      <w:r>
        <w:rPr>
          <w:spacing w:val="-1"/>
        </w:rPr>
        <w:t>ce</w:t>
      </w:r>
      <w:r>
        <w:t>,</w:t>
      </w:r>
      <w:r>
        <w:rPr>
          <w:spacing w:val="1"/>
        </w:rPr>
        <w:t xml:space="preserve"> t</w:t>
      </w:r>
      <w:r>
        <w:t>he</w:t>
      </w:r>
      <w:r>
        <w:rPr>
          <w:spacing w:val="1"/>
        </w:rPr>
        <w:t xml:space="preserve"> </w:t>
      </w:r>
      <w:r>
        <w:t>qu</w:t>
      </w:r>
      <w:r>
        <w:rPr>
          <w:spacing w:val="-1"/>
        </w:rPr>
        <w:t>a</w:t>
      </w:r>
      <w:r>
        <w:t>l</w:t>
      </w:r>
      <w:r>
        <w:rPr>
          <w:spacing w:val="-1"/>
        </w:rPr>
        <w:t>i</w:t>
      </w:r>
      <w:r>
        <w:t>ty, the</w:t>
      </w:r>
      <w:r>
        <w:rPr>
          <w:spacing w:val="2"/>
        </w:rPr>
        <w:t xml:space="preserve"> </w:t>
      </w:r>
      <w:r>
        <w:t>k</w:t>
      </w:r>
      <w:r>
        <w:rPr>
          <w:spacing w:val="-1"/>
        </w:rPr>
        <w:t>ee</w:t>
      </w:r>
      <w:r>
        <w:rPr>
          <w:spacing w:val="1"/>
        </w:rPr>
        <w:t>p</w:t>
      </w:r>
      <w:r>
        <w:t>i</w:t>
      </w:r>
      <w:r>
        <w:rPr>
          <w:spacing w:val="-1"/>
        </w:rPr>
        <w:t>n</w:t>
      </w:r>
      <w:r>
        <w:t>g</w:t>
      </w:r>
      <w:r>
        <w:rPr>
          <w:spacing w:val="3"/>
        </w:rPr>
        <w:t xml:space="preserve"> </w:t>
      </w:r>
      <w:r>
        <w:rPr>
          <w:spacing w:val="-1"/>
        </w:rPr>
        <w:t>q</w:t>
      </w:r>
      <w:r>
        <w:rPr>
          <w:spacing w:val="1"/>
        </w:rPr>
        <w:t>u</w:t>
      </w:r>
      <w:r>
        <w:rPr>
          <w:spacing w:val="-1"/>
        </w:rPr>
        <w:t>a</w:t>
      </w:r>
      <w:r>
        <w:t>l</w:t>
      </w:r>
      <w:r>
        <w:rPr>
          <w:spacing w:val="-1"/>
        </w:rPr>
        <w:t>i</w:t>
      </w:r>
      <w:r>
        <w:rPr>
          <w:spacing w:val="1"/>
        </w:rPr>
        <w:t>t</w:t>
      </w:r>
      <w:r>
        <w:t>y</w:t>
      </w:r>
      <w:r>
        <w:rPr>
          <w:spacing w:val="1"/>
        </w:rPr>
        <w:t xml:space="preserve"> </w:t>
      </w:r>
      <w:r>
        <w:rPr>
          <w:spacing w:val="-1"/>
        </w:rPr>
        <w:t>a</w:t>
      </w:r>
      <w:r>
        <w:t>nd</w:t>
      </w:r>
      <w:r>
        <w:rPr>
          <w:spacing w:val="2"/>
        </w:rPr>
        <w:t xml:space="preserve"> </w:t>
      </w:r>
      <w:r>
        <w:t>pr</w:t>
      </w:r>
      <w:r>
        <w:rPr>
          <w:spacing w:val="-2"/>
        </w:rPr>
        <w:t>e</w:t>
      </w:r>
      <w:r>
        <w:t>s</w:t>
      </w:r>
      <w:r>
        <w:rPr>
          <w:spacing w:val="-1"/>
        </w:rPr>
        <w:t>e</w:t>
      </w:r>
      <w:r>
        <w:rPr>
          <w:spacing w:val="1"/>
        </w:rPr>
        <w:t>n</w:t>
      </w:r>
      <w:r>
        <w:t>t</w:t>
      </w:r>
      <w:r>
        <w:rPr>
          <w:spacing w:val="-1"/>
        </w:rPr>
        <w:t>a</w:t>
      </w:r>
      <w:r>
        <w:t>t</w:t>
      </w:r>
      <w:r>
        <w:rPr>
          <w:spacing w:val="-1"/>
        </w:rPr>
        <w:t>i</w:t>
      </w:r>
      <w:r>
        <w:t>on</w:t>
      </w:r>
      <w:r>
        <w:rPr>
          <w:spacing w:val="2"/>
        </w:rPr>
        <w:t xml:space="preserve"> </w:t>
      </w:r>
      <w:r>
        <w:t>in</w:t>
      </w:r>
      <w:r>
        <w:rPr>
          <w:spacing w:val="2"/>
        </w:rPr>
        <w:t xml:space="preserve"> </w:t>
      </w:r>
      <w:r>
        <w:t xml:space="preserve">the </w:t>
      </w:r>
      <w:r>
        <w:rPr>
          <w:spacing w:val="1"/>
        </w:rPr>
        <w:t>p</w:t>
      </w:r>
      <w:r>
        <w:rPr>
          <w:spacing w:val="-1"/>
        </w:rPr>
        <w:t>a</w:t>
      </w:r>
      <w:r>
        <w:rPr>
          <w:spacing w:val="-2"/>
        </w:rPr>
        <w:t>c</w:t>
      </w:r>
      <w:r>
        <w:rPr>
          <w:spacing w:val="2"/>
        </w:rPr>
        <w:t>k</w:t>
      </w:r>
      <w:r>
        <w:rPr>
          <w:spacing w:val="-1"/>
        </w:rPr>
        <w:t>a</w:t>
      </w:r>
      <w:r>
        <w:rPr>
          <w:spacing w:val="1"/>
        </w:rPr>
        <w:t>g</w:t>
      </w:r>
      <w:r>
        <w:rPr>
          <w:spacing w:val="-2"/>
        </w:rPr>
        <w:t>e:</w:t>
      </w:r>
    </w:p>
    <w:p w14:paraId="5C0FDA45" w14:textId="77777777" w:rsidR="00D41C24" w:rsidRDefault="00D41C24" w:rsidP="00D41C24">
      <w:pPr>
        <w:pStyle w:val="Bullet1G"/>
        <w:numPr>
          <w:ilvl w:val="0"/>
          <w:numId w:val="1"/>
        </w:numPr>
      </w:pPr>
      <w:r>
        <w:t>a</w:t>
      </w:r>
      <w:r>
        <w:rPr>
          <w:spacing w:val="-1"/>
        </w:rPr>
        <w:t xml:space="preserve"> </w:t>
      </w:r>
      <w:r>
        <w:t>sli</w:t>
      </w:r>
      <w:r>
        <w:rPr>
          <w:spacing w:val="1"/>
        </w:rPr>
        <w:t>g</w:t>
      </w:r>
      <w:r>
        <w:rPr>
          <w:spacing w:val="-1"/>
        </w:rPr>
        <w:t>h</w:t>
      </w:r>
      <w:r>
        <w:t xml:space="preserve">t </w:t>
      </w:r>
      <w:r>
        <w:rPr>
          <w:spacing w:val="1"/>
        </w:rPr>
        <w:t>d</w:t>
      </w:r>
      <w:r>
        <w:rPr>
          <w:spacing w:val="-1"/>
        </w:rPr>
        <w:t>efec</w:t>
      </w:r>
      <w:r>
        <w:t xml:space="preserve">t </w:t>
      </w:r>
      <w:r>
        <w:rPr>
          <w:spacing w:val="1"/>
        </w:rPr>
        <w:t>i</w:t>
      </w:r>
      <w:r>
        <w:t>n</w:t>
      </w:r>
      <w:r>
        <w:rPr>
          <w:spacing w:val="-1"/>
        </w:rPr>
        <w:t xml:space="preserve"> </w:t>
      </w:r>
      <w:r>
        <w:t>s</w:t>
      </w:r>
      <w:r>
        <w:rPr>
          <w:spacing w:val="1"/>
        </w:rPr>
        <w:t>h</w:t>
      </w:r>
      <w:r>
        <w:rPr>
          <w:spacing w:val="-1"/>
        </w:rPr>
        <w:t>a</w:t>
      </w:r>
      <w:r>
        <w:rPr>
          <w:spacing w:val="1"/>
        </w:rPr>
        <w:t>p</w:t>
      </w:r>
      <w:r>
        <w:t>e</w:t>
      </w:r>
    </w:p>
    <w:p w14:paraId="67357868" w14:textId="77777777" w:rsidR="00D41C24" w:rsidRDefault="00D41C24" w:rsidP="00D41C24">
      <w:pPr>
        <w:pStyle w:val="Bullet1G"/>
        <w:numPr>
          <w:ilvl w:val="0"/>
          <w:numId w:val="1"/>
        </w:numPr>
      </w:pPr>
      <w:r>
        <w:t>sli</w:t>
      </w:r>
      <w:r>
        <w:rPr>
          <w:spacing w:val="-1"/>
        </w:rPr>
        <w:t>gh</w:t>
      </w:r>
      <w:r>
        <w:t xml:space="preserve">t </w:t>
      </w:r>
      <w:r>
        <w:rPr>
          <w:spacing w:val="1"/>
        </w:rPr>
        <w:t>d</w:t>
      </w:r>
      <w:r>
        <w:rPr>
          <w:spacing w:val="-1"/>
        </w:rPr>
        <w:t>e</w:t>
      </w:r>
      <w:r>
        <w:t>f</w:t>
      </w:r>
      <w:r>
        <w:rPr>
          <w:spacing w:val="-1"/>
        </w:rPr>
        <w:t>ec</w:t>
      </w:r>
      <w:r>
        <w:t>ts</w:t>
      </w:r>
      <w:r>
        <w:rPr>
          <w:spacing w:val="-1"/>
        </w:rPr>
        <w:t xml:space="preserve"> </w:t>
      </w:r>
      <w:r>
        <w:rPr>
          <w:spacing w:val="1"/>
        </w:rPr>
        <w:t>i</w:t>
      </w:r>
      <w:r>
        <w:t>n</w:t>
      </w:r>
      <w:r>
        <w:rPr>
          <w:spacing w:val="-1"/>
        </w:rPr>
        <w:t xml:space="preserve"> c</w:t>
      </w:r>
      <w:r>
        <w:rPr>
          <w:spacing w:val="1"/>
        </w:rPr>
        <w:t>o</w:t>
      </w:r>
      <w:r>
        <w:t>l</w:t>
      </w:r>
      <w:r>
        <w:rPr>
          <w:spacing w:val="-1"/>
        </w:rPr>
        <w:t>o</w:t>
      </w:r>
      <w:r>
        <w:rPr>
          <w:spacing w:val="1"/>
        </w:rPr>
        <w:t>u</w:t>
      </w:r>
      <w:r>
        <w:rPr>
          <w:spacing w:val="-1"/>
        </w:rPr>
        <w:t>r</w:t>
      </w:r>
      <w:r>
        <w:t>i</w:t>
      </w:r>
      <w:r>
        <w:rPr>
          <w:spacing w:val="1"/>
        </w:rPr>
        <w:t>ng</w:t>
      </w:r>
      <w:r>
        <w:t>,</w:t>
      </w:r>
      <w:r>
        <w:rPr>
          <w:spacing w:val="-2"/>
        </w:rPr>
        <w:t xml:space="preserve"> </w:t>
      </w:r>
      <w:r>
        <w:t>i</w:t>
      </w:r>
      <w:r>
        <w:rPr>
          <w:spacing w:val="-1"/>
        </w:rPr>
        <w:t>nc</w:t>
      </w:r>
      <w:r>
        <w:t>l</w:t>
      </w:r>
      <w:r>
        <w:rPr>
          <w:spacing w:val="1"/>
        </w:rPr>
        <w:t>u</w:t>
      </w:r>
      <w:r>
        <w:rPr>
          <w:spacing w:val="-1"/>
        </w:rPr>
        <w:t>d</w:t>
      </w:r>
      <w:r>
        <w:rPr>
          <w:spacing w:val="1"/>
        </w:rPr>
        <w:t>i</w:t>
      </w:r>
      <w:r>
        <w:rPr>
          <w:spacing w:val="-1"/>
        </w:rPr>
        <w:t>n</w:t>
      </w:r>
      <w:r>
        <w:t xml:space="preserve">g </w:t>
      </w:r>
      <w:r>
        <w:rPr>
          <w:spacing w:val="-1"/>
        </w:rPr>
        <w:t>s</w:t>
      </w:r>
      <w:r>
        <w:t>l</w:t>
      </w:r>
      <w:r>
        <w:rPr>
          <w:spacing w:val="-1"/>
        </w:rPr>
        <w:t>i</w:t>
      </w:r>
      <w:r>
        <w:rPr>
          <w:spacing w:val="1"/>
        </w:rPr>
        <w:t>g</w:t>
      </w:r>
      <w:r>
        <w:rPr>
          <w:spacing w:val="-1"/>
        </w:rPr>
        <w:t>h</w:t>
      </w:r>
      <w:r>
        <w:t>t s</w:t>
      </w:r>
      <w:r>
        <w:rPr>
          <w:spacing w:val="1"/>
        </w:rPr>
        <w:t>u</w:t>
      </w:r>
      <w:r>
        <w:rPr>
          <w:spacing w:val="-1"/>
        </w:rPr>
        <w:t>nb</w:t>
      </w:r>
      <w:r>
        <w:rPr>
          <w:spacing w:val="1"/>
        </w:rPr>
        <w:t>u</w:t>
      </w:r>
      <w:r>
        <w:rPr>
          <w:spacing w:val="-1"/>
        </w:rPr>
        <w:t>rn</w:t>
      </w:r>
    </w:p>
    <w:p w14:paraId="09592AD7" w14:textId="77777777" w:rsidR="00D41C24" w:rsidRDefault="00D41C24">
      <w:pPr>
        <w:pStyle w:val="Bullet1G"/>
        <w:numPr>
          <w:ilvl w:val="0"/>
          <w:numId w:val="1"/>
        </w:numPr>
      </w:pPr>
      <w:r>
        <w:t>sli</w:t>
      </w:r>
      <w:r w:rsidRPr="001E5F1D">
        <w:rPr>
          <w:spacing w:val="-1"/>
        </w:rPr>
        <w:t>gh</w:t>
      </w:r>
      <w:r>
        <w:t xml:space="preserve">t </w:t>
      </w:r>
      <w:r w:rsidRPr="001E5F1D">
        <w:rPr>
          <w:spacing w:val="1"/>
        </w:rPr>
        <w:t>p</w:t>
      </w:r>
      <w:r w:rsidRPr="001E5F1D">
        <w:rPr>
          <w:spacing w:val="-1"/>
        </w:rPr>
        <w:t>r</w:t>
      </w:r>
      <w:r w:rsidRPr="001E5F1D">
        <w:rPr>
          <w:spacing w:val="1"/>
        </w:rPr>
        <w:t>o</w:t>
      </w:r>
      <w:r w:rsidRPr="001E5F1D">
        <w:rPr>
          <w:spacing w:val="-1"/>
        </w:rPr>
        <w:t>g</w:t>
      </w:r>
      <w:r>
        <w:t>r</w:t>
      </w:r>
      <w:r w:rsidRPr="001E5F1D">
        <w:rPr>
          <w:spacing w:val="-1"/>
        </w:rPr>
        <w:t>e</w:t>
      </w:r>
      <w:r>
        <w:t>s</w:t>
      </w:r>
      <w:r w:rsidRPr="001E5F1D">
        <w:rPr>
          <w:spacing w:val="-1"/>
        </w:rPr>
        <w:t>s</w:t>
      </w:r>
      <w:r>
        <w:t>ive</w:t>
      </w:r>
      <w:r w:rsidRPr="001E5F1D">
        <w:rPr>
          <w:spacing w:val="-2"/>
        </w:rPr>
        <w:t xml:space="preserve"> </w:t>
      </w:r>
      <w:r>
        <w:t xml:space="preserve">skin </w:t>
      </w:r>
      <w:r w:rsidRPr="001E5F1D">
        <w:rPr>
          <w:spacing w:val="-1"/>
        </w:rPr>
        <w:t>de</w:t>
      </w:r>
      <w:r>
        <w:t>f</w:t>
      </w:r>
      <w:r w:rsidRPr="001E5F1D">
        <w:rPr>
          <w:spacing w:val="-1"/>
        </w:rPr>
        <w:t>ec</w:t>
      </w:r>
      <w:r>
        <w:t>t</w:t>
      </w:r>
      <w:r w:rsidRPr="001E5F1D">
        <w:rPr>
          <w:spacing w:val="-1"/>
        </w:rPr>
        <w:t>s</w:t>
      </w:r>
      <w:r>
        <w:t>,</w:t>
      </w:r>
      <w:r w:rsidRPr="001E5F1D">
        <w:rPr>
          <w:spacing w:val="-1"/>
        </w:rPr>
        <w:t xml:space="preserve"> </w:t>
      </w:r>
      <w:r w:rsidRPr="001E5F1D">
        <w:rPr>
          <w:spacing w:val="1"/>
        </w:rPr>
        <w:t>p</w:t>
      </w:r>
      <w:r>
        <w:t>ro</w:t>
      </w:r>
      <w:r w:rsidRPr="001E5F1D">
        <w:rPr>
          <w:spacing w:val="-1"/>
        </w:rPr>
        <w:t>vi</w:t>
      </w:r>
      <w:r>
        <w:t>d</w:t>
      </w:r>
      <w:r w:rsidRPr="001E5F1D">
        <w:rPr>
          <w:spacing w:val="-1"/>
        </w:rPr>
        <w:t>e</w:t>
      </w:r>
      <w:r>
        <w:t>d th</w:t>
      </w:r>
      <w:r w:rsidRPr="001E5F1D">
        <w:rPr>
          <w:spacing w:val="-2"/>
        </w:rPr>
        <w:t>e</w:t>
      </w:r>
      <w:r>
        <w:t>y</w:t>
      </w:r>
      <w:r w:rsidRPr="001E5F1D">
        <w:rPr>
          <w:spacing w:val="-1"/>
        </w:rPr>
        <w:t xml:space="preserve"> </w:t>
      </w:r>
      <w:r>
        <w:t>do n</w:t>
      </w:r>
      <w:r w:rsidRPr="001E5F1D">
        <w:rPr>
          <w:spacing w:val="-1"/>
        </w:rPr>
        <w:t>o</w:t>
      </w:r>
      <w:r>
        <w:t xml:space="preserve">t </w:t>
      </w:r>
      <w:r w:rsidRPr="001E5F1D">
        <w:rPr>
          <w:spacing w:val="-1"/>
        </w:rPr>
        <w:t>a</w:t>
      </w:r>
      <w:r>
        <w:t>ff</w:t>
      </w:r>
      <w:r w:rsidRPr="001E5F1D">
        <w:rPr>
          <w:spacing w:val="-1"/>
        </w:rPr>
        <w:t>ec</w:t>
      </w:r>
      <w:r>
        <w:t>t the</w:t>
      </w:r>
      <w:r w:rsidRPr="001E5F1D">
        <w:rPr>
          <w:spacing w:val="-2"/>
        </w:rPr>
        <w:t xml:space="preserve"> </w:t>
      </w:r>
      <w:r>
        <w:t>fl</w:t>
      </w:r>
      <w:r w:rsidRPr="001E5F1D">
        <w:rPr>
          <w:spacing w:val="-1"/>
        </w:rPr>
        <w:t>e</w:t>
      </w:r>
      <w:r>
        <w:t>sh</w:t>
      </w:r>
      <w:r w:rsidRPr="001E5F1D">
        <w:rPr>
          <w:spacing w:val="-1"/>
        </w:rPr>
        <w:t xml:space="preserve"> </w:t>
      </w:r>
      <w:del w:id="60" w:author="Aruna Vivekanantham" w:date="2019-05-13T16:27:00Z">
        <w:r w:rsidRPr="001E5F1D" w:rsidDel="009365D7">
          <w:rPr>
            <w:spacing w:val="2"/>
          </w:rPr>
          <w:delText>[</w:delText>
        </w:r>
        <w:r w:rsidRPr="001E5F1D" w:rsidDel="009365D7">
          <w:rPr>
            <w:spacing w:val="-2"/>
          </w:rPr>
          <w:delText>m</w:delText>
        </w:r>
        <w:r w:rsidDel="009365D7">
          <w:delText>is</w:delText>
        </w:r>
        <w:r w:rsidRPr="001E5F1D" w:rsidDel="009365D7">
          <w:rPr>
            <w:spacing w:val="-1"/>
          </w:rPr>
          <w:delText>s</w:delText>
        </w:r>
        <w:r w:rsidDel="009365D7">
          <w:delText xml:space="preserve">ing </w:delText>
        </w:r>
        <w:r w:rsidRPr="001E5F1D" w:rsidDel="009365D7">
          <w:rPr>
            <w:spacing w:val="-1"/>
          </w:rPr>
          <w:delText>i</w:delText>
        </w:r>
        <w:r w:rsidDel="009365D7">
          <w:delText xml:space="preserve">n </w:delText>
        </w:r>
        <w:r w:rsidRPr="001E5F1D" w:rsidDel="009365D7">
          <w:rPr>
            <w:spacing w:val="-1"/>
          </w:rPr>
          <w:delText>Co</w:delText>
        </w:r>
        <w:r w:rsidRPr="001E5F1D" w:rsidDel="009365D7">
          <w:rPr>
            <w:spacing w:val="1"/>
          </w:rPr>
          <w:delText>d</w:delText>
        </w:r>
        <w:r w:rsidRPr="001E5F1D" w:rsidDel="009365D7">
          <w:rPr>
            <w:spacing w:val="-1"/>
          </w:rPr>
          <w:delText>e</w:delText>
        </w:r>
        <w:r w:rsidDel="009365D7">
          <w:delText>x</w:delText>
        </w:r>
        <w:r w:rsidR="001E5F1D" w:rsidDel="009365D7">
          <w:delText xml:space="preserve"> </w:delText>
        </w:r>
        <w:r w:rsidRPr="001E5F1D" w:rsidDel="009365D7">
          <w:rPr>
            <w:spacing w:val="1"/>
          </w:rPr>
          <w:delText>S</w:delText>
        </w:r>
        <w:r w:rsidRPr="001E5F1D" w:rsidDel="009365D7">
          <w:rPr>
            <w:spacing w:val="-1"/>
          </w:rPr>
          <w:delText>T</w:delText>
        </w:r>
        <w:r w:rsidDel="009365D7">
          <w:delText>AN</w:delText>
        </w:r>
        <w:r w:rsidRPr="001E5F1D" w:rsidDel="009365D7">
          <w:rPr>
            <w:spacing w:val="-1"/>
          </w:rPr>
          <w:delText xml:space="preserve"> </w:delText>
        </w:r>
        <w:r w:rsidRPr="001E5F1D" w:rsidDel="009365D7">
          <w:rPr>
            <w:spacing w:val="1"/>
          </w:rPr>
          <w:delText>21</w:delText>
        </w:r>
        <w:r w:rsidDel="009365D7">
          <w:delText>9</w:delText>
        </w:r>
        <w:r w:rsidRPr="001E5F1D" w:rsidDel="009365D7">
          <w:rPr>
            <w:spacing w:val="-1"/>
          </w:rPr>
          <w:delText xml:space="preserve"> a</w:delText>
        </w:r>
        <w:r w:rsidRPr="001E5F1D" w:rsidDel="009365D7">
          <w:rPr>
            <w:spacing w:val="1"/>
          </w:rPr>
          <w:delText>n</w:delText>
        </w:r>
        <w:r w:rsidRPr="001E5F1D" w:rsidDel="009365D7">
          <w:rPr>
            <w:spacing w:val="-1"/>
          </w:rPr>
          <w:delText>d</w:delText>
        </w:r>
        <w:r w:rsidDel="009365D7">
          <w:delText>]</w:delText>
        </w:r>
      </w:del>
    </w:p>
    <w:p w14:paraId="3CCD33A7" w14:textId="77777777" w:rsidR="00D41C24" w:rsidRDefault="00D41C24" w:rsidP="00D41C24">
      <w:pPr>
        <w:pStyle w:val="Bullet1G"/>
        <w:numPr>
          <w:ilvl w:val="0"/>
          <w:numId w:val="1"/>
        </w:numPr>
      </w:pPr>
      <w:r>
        <w:t>sli</w:t>
      </w:r>
      <w:r>
        <w:rPr>
          <w:spacing w:val="-1"/>
        </w:rPr>
        <w:t>gh</w:t>
      </w:r>
      <w:r>
        <w:t>t</w:t>
      </w:r>
      <w:r>
        <w:rPr>
          <w:spacing w:val="-1"/>
        </w:rPr>
        <w:t xml:space="preserve"> </w:t>
      </w:r>
      <w:r>
        <w:t>s</w:t>
      </w:r>
      <w:r>
        <w:rPr>
          <w:spacing w:val="-1"/>
        </w:rPr>
        <w:t>k</w:t>
      </w:r>
      <w:r>
        <w:t>in</w:t>
      </w:r>
      <w:r>
        <w:rPr>
          <w:spacing w:val="-1"/>
        </w:rPr>
        <w:t xml:space="preserve"> </w:t>
      </w:r>
      <w:r>
        <w:t>d</w:t>
      </w:r>
      <w:r>
        <w:rPr>
          <w:spacing w:val="-1"/>
        </w:rPr>
        <w:t>e</w:t>
      </w:r>
      <w:r>
        <w:t>f</w:t>
      </w:r>
      <w:r>
        <w:rPr>
          <w:spacing w:val="-2"/>
        </w:rPr>
        <w:t>e</w:t>
      </w:r>
      <w:r>
        <w:rPr>
          <w:spacing w:val="-1"/>
        </w:rPr>
        <w:t>c</w:t>
      </w:r>
      <w:r>
        <w:t>ts</w:t>
      </w:r>
      <w:r>
        <w:rPr>
          <w:spacing w:val="-1"/>
        </w:rPr>
        <w:t xml:space="preserve"> </w:t>
      </w:r>
      <w:r>
        <w:t>o</w:t>
      </w:r>
      <w:r>
        <w:rPr>
          <w:spacing w:val="-1"/>
        </w:rPr>
        <w:t>cc</w:t>
      </w:r>
      <w:r>
        <w:rPr>
          <w:spacing w:val="1"/>
        </w:rPr>
        <w:t>u</w:t>
      </w:r>
      <w:r>
        <w:t>rr</w:t>
      </w:r>
      <w:r>
        <w:rPr>
          <w:spacing w:val="-1"/>
        </w:rPr>
        <w:t>i</w:t>
      </w:r>
      <w:r>
        <w:t>ng</w:t>
      </w:r>
      <w:r>
        <w:rPr>
          <w:spacing w:val="-2"/>
        </w:rPr>
        <w:t xml:space="preserve"> </w:t>
      </w:r>
      <w:r>
        <w:t>du</w:t>
      </w:r>
      <w:r>
        <w:rPr>
          <w:spacing w:val="-1"/>
        </w:rPr>
        <w:t>ri</w:t>
      </w:r>
      <w:r>
        <w:t>ng</w:t>
      </w:r>
      <w:r>
        <w:rPr>
          <w:spacing w:val="-1"/>
        </w:rPr>
        <w:t xml:space="preserve"> </w:t>
      </w:r>
      <w:r>
        <w:t>t</w:t>
      </w:r>
      <w:r>
        <w:rPr>
          <w:spacing w:val="-1"/>
        </w:rPr>
        <w:t>h</w:t>
      </w:r>
      <w:r>
        <w:t>e</w:t>
      </w:r>
      <w:r>
        <w:rPr>
          <w:spacing w:val="-2"/>
        </w:rPr>
        <w:t xml:space="preserve"> </w:t>
      </w:r>
      <w:r>
        <w:t>for</w:t>
      </w:r>
      <w:r>
        <w:rPr>
          <w:spacing w:val="-2"/>
        </w:rPr>
        <w:t>m</w:t>
      </w:r>
      <w:r>
        <w:rPr>
          <w:spacing w:val="-1"/>
        </w:rPr>
        <w:t>a</w:t>
      </w:r>
      <w:r>
        <w:t>ti</w:t>
      </w:r>
      <w:r>
        <w:rPr>
          <w:spacing w:val="-1"/>
        </w:rPr>
        <w:t>o</w:t>
      </w:r>
      <w:r>
        <w:t>n</w:t>
      </w:r>
      <w:r>
        <w:rPr>
          <w:spacing w:val="-1"/>
        </w:rPr>
        <w:t xml:space="preserve"> </w:t>
      </w:r>
      <w:r>
        <w:t>of</w:t>
      </w:r>
      <w:r>
        <w:rPr>
          <w:spacing w:val="-2"/>
        </w:rPr>
        <w:t xml:space="preserve"> </w:t>
      </w:r>
      <w:r>
        <w:t>the</w:t>
      </w:r>
      <w:r>
        <w:rPr>
          <w:spacing w:val="-2"/>
        </w:rPr>
        <w:t xml:space="preserve"> </w:t>
      </w:r>
      <w:r>
        <w:t>f</w:t>
      </w:r>
      <w:r>
        <w:rPr>
          <w:spacing w:val="-1"/>
        </w:rPr>
        <w:t>ru</w:t>
      </w:r>
      <w:r>
        <w:rPr>
          <w:spacing w:val="1"/>
        </w:rPr>
        <w:t>i</w:t>
      </w:r>
      <w:r>
        <w:t>t,</w:t>
      </w:r>
      <w:r>
        <w:rPr>
          <w:spacing w:val="-3"/>
        </w:rPr>
        <w:t xml:space="preserve"> </w:t>
      </w:r>
      <w:r>
        <w:t>s</w:t>
      </w:r>
      <w:r>
        <w:rPr>
          <w:spacing w:val="1"/>
        </w:rPr>
        <w:t>u</w:t>
      </w:r>
      <w:r>
        <w:rPr>
          <w:spacing w:val="-1"/>
        </w:rPr>
        <w:t>c</w:t>
      </w:r>
      <w:r>
        <w:t>h</w:t>
      </w:r>
      <w:r>
        <w:rPr>
          <w:spacing w:val="-1"/>
        </w:rPr>
        <w:t xml:space="preserve"> </w:t>
      </w:r>
      <w:r>
        <w:rPr>
          <w:spacing w:val="-2"/>
        </w:rPr>
        <w:t>a</w:t>
      </w:r>
      <w:r>
        <w:t>s</w:t>
      </w:r>
      <w:r>
        <w:rPr>
          <w:spacing w:val="-1"/>
        </w:rPr>
        <w:t xml:space="preserve"> </w:t>
      </w:r>
      <w:r>
        <w:t>sil</w:t>
      </w:r>
      <w:r>
        <w:rPr>
          <w:spacing w:val="1"/>
        </w:rPr>
        <w:t>v</w:t>
      </w:r>
      <w:r>
        <w:rPr>
          <w:spacing w:val="-1"/>
        </w:rPr>
        <w:t>e</w:t>
      </w:r>
      <w:r>
        <w:t>r</w:t>
      </w:r>
      <w:r>
        <w:rPr>
          <w:spacing w:val="-1"/>
        </w:rPr>
        <w:t xml:space="preserve"> </w:t>
      </w:r>
      <w:proofErr w:type="spellStart"/>
      <w:r>
        <w:rPr>
          <w:spacing w:val="-2"/>
        </w:rPr>
        <w:t>s</w:t>
      </w:r>
      <w:r>
        <w:rPr>
          <w:spacing w:val="-1"/>
        </w:rPr>
        <w:t>c</w:t>
      </w:r>
      <w:r>
        <w:rPr>
          <w:spacing w:val="1"/>
        </w:rPr>
        <w:t>u</w:t>
      </w:r>
      <w:r>
        <w:t>rfs</w:t>
      </w:r>
      <w:proofErr w:type="spellEnd"/>
      <w:r>
        <w:t>,</w:t>
      </w:r>
      <w:r>
        <w:rPr>
          <w:spacing w:val="-3"/>
        </w:rPr>
        <w:t xml:space="preserve"> </w:t>
      </w:r>
      <w:r>
        <w:t>r</w:t>
      </w:r>
      <w:r>
        <w:rPr>
          <w:spacing w:val="1"/>
        </w:rPr>
        <w:t>u</w:t>
      </w:r>
      <w:r>
        <w:t>ss</w:t>
      </w:r>
      <w:r>
        <w:rPr>
          <w:spacing w:val="-2"/>
        </w:rPr>
        <w:t>e</w:t>
      </w:r>
      <w:r>
        <w:t xml:space="preserve">ts or </w:t>
      </w:r>
      <w:r>
        <w:rPr>
          <w:spacing w:val="1"/>
        </w:rPr>
        <w:t>p</w:t>
      </w:r>
      <w:r>
        <w:rPr>
          <w:spacing w:val="-1"/>
        </w:rPr>
        <w:t>es</w:t>
      </w:r>
      <w:r>
        <w:t>t da</w:t>
      </w:r>
      <w:r>
        <w:rPr>
          <w:spacing w:val="-2"/>
        </w:rPr>
        <w:t>m</w:t>
      </w:r>
      <w:r>
        <w:rPr>
          <w:spacing w:val="-1"/>
        </w:rPr>
        <w:t>a</w:t>
      </w:r>
      <w:r>
        <w:t>ge</w:t>
      </w:r>
    </w:p>
    <w:p w14:paraId="27435454" w14:textId="77777777" w:rsidR="00D41C24" w:rsidRDefault="00D41C24" w:rsidP="00D41C24">
      <w:pPr>
        <w:pStyle w:val="Bullet1G"/>
        <w:numPr>
          <w:ilvl w:val="0"/>
          <w:numId w:val="1"/>
        </w:numPr>
      </w:pPr>
      <w:r>
        <w:t>sli</w:t>
      </w:r>
      <w:r>
        <w:rPr>
          <w:spacing w:val="-1"/>
        </w:rPr>
        <w:t>gh</w:t>
      </w:r>
      <w:r>
        <w:t>t</w:t>
      </w:r>
      <w:r>
        <w:rPr>
          <w:spacing w:val="8"/>
        </w:rPr>
        <w:t xml:space="preserve"> </w:t>
      </w:r>
      <w:r>
        <w:rPr>
          <w:spacing w:val="1"/>
        </w:rPr>
        <w:t>h</w:t>
      </w:r>
      <w:r>
        <w:rPr>
          <w:spacing w:val="-1"/>
        </w:rPr>
        <w:t>ea</w:t>
      </w:r>
      <w:r>
        <w:t>l</w:t>
      </w:r>
      <w:r>
        <w:rPr>
          <w:spacing w:val="-1"/>
        </w:rPr>
        <w:t>e</w:t>
      </w:r>
      <w:r>
        <w:t>d</w:t>
      </w:r>
      <w:r>
        <w:rPr>
          <w:spacing w:val="9"/>
        </w:rPr>
        <w:t xml:space="preserve"> </w:t>
      </w:r>
      <w:r>
        <w:rPr>
          <w:spacing w:val="2"/>
        </w:rPr>
        <w:t>d</w:t>
      </w:r>
      <w:r>
        <w:rPr>
          <w:spacing w:val="-2"/>
        </w:rPr>
        <w:t>e</w:t>
      </w:r>
      <w:r>
        <w:t>f</w:t>
      </w:r>
      <w:r>
        <w:rPr>
          <w:spacing w:val="1"/>
        </w:rPr>
        <w:t>e</w:t>
      </w:r>
      <w:r>
        <w:rPr>
          <w:spacing w:val="-2"/>
        </w:rPr>
        <w:t>c</w:t>
      </w:r>
      <w:r>
        <w:t>ts</w:t>
      </w:r>
      <w:r>
        <w:rPr>
          <w:spacing w:val="8"/>
        </w:rPr>
        <w:t xml:space="preserve"> </w:t>
      </w:r>
      <w:r>
        <w:rPr>
          <w:spacing w:val="1"/>
        </w:rPr>
        <w:t>du</w:t>
      </w:r>
      <w:r>
        <w:t>e</w:t>
      </w:r>
      <w:r>
        <w:rPr>
          <w:spacing w:val="7"/>
        </w:rPr>
        <w:t xml:space="preserve"> </w:t>
      </w:r>
      <w:r>
        <w:t>to</w:t>
      </w:r>
      <w:r>
        <w:rPr>
          <w:spacing w:val="10"/>
        </w:rPr>
        <w:t xml:space="preserve"> </w:t>
      </w:r>
      <w:r>
        <w:t>a</w:t>
      </w:r>
      <w:r>
        <w:rPr>
          <w:spacing w:val="9"/>
        </w:rPr>
        <w:t xml:space="preserve"> </w:t>
      </w:r>
      <w:r>
        <w:rPr>
          <w:spacing w:val="-1"/>
        </w:rPr>
        <w:t>mec</w:t>
      </w:r>
      <w:r>
        <w:rPr>
          <w:spacing w:val="1"/>
        </w:rPr>
        <w:t>h</w:t>
      </w:r>
      <w:r>
        <w:rPr>
          <w:spacing w:val="-2"/>
        </w:rPr>
        <w:t>a</w:t>
      </w:r>
      <w:r>
        <w:rPr>
          <w:spacing w:val="1"/>
        </w:rPr>
        <w:t>n</w:t>
      </w:r>
      <w:r>
        <w:t>i</w:t>
      </w:r>
      <w:r>
        <w:rPr>
          <w:spacing w:val="1"/>
        </w:rPr>
        <w:t>c</w:t>
      </w:r>
      <w:r>
        <w:rPr>
          <w:spacing w:val="-1"/>
        </w:rPr>
        <w:t>a</w:t>
      </w:r>
      <w:r>
        <w:t>l</w:t>
      </w:r>
      <w:r>
        <w:rPr>
          <w:spacing w:val="10"/>
        </w:rPr>
        <w:t xml:space="preserve"> </w:t>
      </w:r>
      <w:r>
        <w:rPr>
          <w:spacing w:val="-1"/>
        </w:rPr>
        <w:t>c</w:t>
      </w:r>
      <w:r>
        <w:rPr>
          <w:spacing w:val="1"/>
        </w:rPr>
        <w:t>au</w:t>
      </w:r>
      <w:r>
        <w:rPr>
          <w:spacing w:val="-1"/>
        </w:rPr>
        <w:t>s</w:t>
      </w:r>
      <w:r>
        <w:t>e</w:t>
      </w:r>
      <w:r>
        <w:rPr>
          <w:spacing w:val="7"/>
        </w:rPr>
        <w:t xml:space="preserve"> </w:t>
      </w:r>
      <w:r>
        <w:t>s</w:t>
      </w:r>
      <w:r>
        <w:rPr>
          <w:spacing w:val="1"/>
        </w:rPr>
        <w:t>u</w:t>
      </w:r>
      <w:r>
        <w:rPr>
          <w:spacing w:val="-2"/>
        </w:rPr>
        <w:t>c</w:t>
      </w:r>
      <w:r>
        <w:t>h</w:t>
      </w:r>
      <w:r>
        <w:rPr>
          <w:spacing w:val="10"/>
        </w:rPr>
        <w:t xml:space="preserve"> </w:t>
      </w:r>
      <w:r>
        <w:rPr>
          <w:spacing w:val="-1"/>
        </w:rPr>
        <w:t>a</w:t>
      </w:r>
      <w:r>
        <w:t>s</w:t>
      </w:r>
      <w:r>
        <w:rPr>
          <w:spacing w:val="8"/>
        </w:rPr>
        <w:t xml:space="preserve"> </w:t>
      </w:r>
      <w:r>
        <w:rPr>
          <w:spacing w:val="1"/>
        </w:rPr>
        <w:t>h</w:t>
      </w:r>
      <w:r>
        <w:rPr>
          <w:spacing w:val="-1"/>
        </w:rPr>
        <w:t>a</w:t>
      </w:r>
      <w:r>
        <w:t>il</w:t>
      </w:r>
      <w:r>
        <w:rPr>
          <w:spacing w:val="8"/>
        </w:rPr>
        <w:t xml:space="preserve"> </w:t>
      </w:r>
      <w:r>
        <w:rPr>
          <w:spacing w:val="1"/>
        </w:rPr>
        <w:t>d</w:t>
      </w:r>
      <w:r>
        <w:t>a</w:t>
      </w:r>
      <w:r>
        <w:rPr>
          <w:spacing w:val="-2"/>
        </w:rPr>
        <w:t>m</w:t>
      </w:r>
      <w:r>
        <w:rPr>
          <w:spacing w:val="-1"/>
        </w:rPr>
        <w:t>a</w:t>
      </w:r>
      <w:r>
        <w:rPr>
          <w:spacing w:val="1"/>
        </w:rPr>
        <w:t>g</w:t>
      </w:r>
      <w:r>
        <w:rPr>
          <w:spacing w:val="-1"/>
        </w:rPr>
        <w:t>e</w:t>
      </w:r>
      <w:r>
        <w:t>,</w:t>
      </w:r>
      <w:r>
        <w:rPr>
          <w:spacing w:val="8"/>
        </w:rPr>
        <w:t xml:space="preserve"> </w:t>
      </w:r>
      <w:r>
        <w:rPr>
          <w:spacing w:val="1"/>
        </w:rPr>
        <w:t>rubb</w:t>
      </w:r>
      <w:r>
        <w:rPr>
          <w:spacing w:val="-1"/>
        </w:rPr>
        <w:t>i</w:t>
      </w:r>
      <w:r>
        <w:rPr>
          <w:spacing w:val="1"/>
        </w:rPr>
        <w:t>n</w:t>
      </w:r>
      <w:r>
        <w:t>g</w:t>
      </w:r>
      <w:r>
        <w:rPr>
          <w:spacing w:val="9"/>
        </w:rPr>
        <w:t xml:space="preserve"> </w:t>
      </w:r>
      <w:r>
        <w:rPr>
          <w:spacing w:val="1"/>
        </w:rPr>
        <w:t>o</w:t>
      </w:r>
      <w:r>
        <w:t>r</w:t>
      </w:r>
      <w:r>
        <w:rPr>
          <w:spacing w:val="7"/>
        </w:rPr>
        <w:t xml:space="preserve"> </w:t>
      </w:r>
      <w:r>
        <w:rPr>
          <w:spacing w:val="1"/>
        </w:rPr>
        <w:t>d</w:t>
      </w:r>
      <w:r>
        <w:rPr>
          <w:spacing w:val="-1"/>
        </w:rPr>
        <w:t>a</w:t>
      </w:r>
      <w:r>
        <w:t>m</w:t>
      </w:r>
      <w:r>
        <w:rPr>
          <w:spacing w:val="-1"/>
        </w:rPr>
        <w:t>a</w:t>
      </w:r>
      <w:r>
        <w:rPr>
          <w:spacing w:val="1"/>
        </w:rPr>
        <w:t xml:space="preserve">ge </w:t>
      </w:r>
      <w:r>
        <w:t>fr</w:t>
      </w:r>
      <w:r>
        <w:rPr>
          <w:spacing w:val="-1"/>
        </w:rPr>
        <w:t>o</w:t>
      </w:r>
      <w:r>
        <w:t>m</w:t>
      </w:r>
      <w:r>
        <w:rPr>
          <w:spacing w:val="-1"/>
        </w:rPr>
        <w:t xml:space="preserve"> </w:t>
      </w:r>
      <w:r>
        <w:t>h</w:t>
      </w:r>
      <w:r>
        <w:rPr>
          <w:spacing w:val="-2"/>
        </w:rPr>
        <w:t>a</w:t>
      </w:r>
      <w:r>
        <w:t>ndli</w:t>
      </w:r>
      <w:r>
        <w:rPr>
          <w:spacing w:val="-1"/>
        </w:rPr>
        <w:t>n</w:t>
      </w:r>
      <w:r>
        <w:t>g</w:t>
      </w:r>
    </w:p>
    <w:p w14:paraId="5D06D901" w14:textId="77777777" w:rsidR="00D41C24" w:rsidRDefault="00D41C24" w:rsidP="00D41C24">
      <w:pPr>
        <w:pStyle w:val="H23G"/>
      </w:pPr>
      <w:r>
        <w:tab/>
        <w:t>(</w:t>
      </w:r>
      <w:r>
        <w:rPr>
          <w:spacing w:val="-1"/>
        </w:rPr>
        <w:t>i</w:t>
      </w:r>
      <w:r>
        <w:t>ii)</w:t>
      </w:r>
      <w:r>
        <w:tab/>
        <w:t>Cl</w:t>
      </w:r>
      <w:r>
        <w:rPr>
          <w:spacing w:val="1"/>
        </w:rPr>
        <w:t>a</w:t>
      </w:r>
      <w:r>
        <w:t>ss</w:t>
      </w:r>
      <w:r>
        <w:rPr>
          <w:spacing w:val="-1"/>
        </w:rPr>
        <w:t xml:space="preserve"> </w:t>
      </w:r>
      <w:r>
        <w:t>II</w:t>
      </w:r>
    </w:p>
    <w:p w14:paraId="6ABFE7EF" w14:textId="77777777" w:rsidR="00D41C24" w:rsidRPr="00F04366" w:rsidRDefault="00D41C24" w:rsidP="00D41C24">
      <w:pPr>
        <w:pStyle w:val="SingleTxtG"/>
        <w:rPr>
          <w:spacing w:val="-1"/>
        </w:rPr>
      </w:pPr>
      <w:r w:rsidRPr="00F04366">
        <w:rPr>
          <w:spacing w:val="-1"/>
        </w:rPr>
        <w:t xml:space="preserve">This class includes grapefruit and </w:t>
      </w:r>
      <w:proofErr w:type="spellStart"/>
      <w:r w:rsidRPr="00F04366">
        <w:rPr>
          <w:spacing w:val="-1"/>
        </w:rPr>
        <w:t>pummelos</w:t>
      </w:r>
      <w:proofErr w:type="spellEnd"/>
      <w:r w:rsidRPr="00F04366">
        <w:rPr>
          <w:spacing w:val="-1"/>
        </w:rPr>
        <w:t xml:space="preserve"> that do not qualify for inclusion in the higher classes but satisfy the minimum requirements specified above.</w:t>
      </w:r>
    </w:p>
    <w:p w14:paraId="5F319D3B" w14:textId="77777777" w:rsidR="00D41C24" w:rsidRPr="00F04366" w:rsidRDefault="00D41C24" w:rsidP="00D41C24">
      <w:pPr>
        <w:pStyle w:val="SingleTxtG"/>
        <w:rPr>
          <w:spacing w:val="-1"/>
        </w:rPr>
      </w:pPr>
      <w:r w:rsidRPr="00F04366">
        <w:rPr>
          <w:spacing w:val="-1"/>
        </w:rPr>
        <w:t xml:space="preserve">The following defects may be allowed, provided the grapefruit and </w:t>
      </w:r>
      <w:proofErr w:type="spellStart"/>
      <w:r w:rsidRPr="00F04366">
        <w:rPr>
          <w:spacing w:val="-1"/>
        </w:rPr>
        <w:t>pummelos</w:t>
      </w:r>
      <w:proofErr w:type="spellEnd"/>
      <w:r w:rsidRPr="00F04366">
        <w:rPr>
          <w:spacing w:val="-1"/>
        </w:rPr>
        <w:t xml:space="preserve"> retain their essential characteristics as regards the quality, the keeping quality and presentation:</w:t>
      </w:r>
    </w:p>
    <w:p w14:paraId="0D69BF5F" w14:textId="77777777" w:rsidR="00D41C24" w:rsidRDefault="00D41C24" w:rsidP="00D41C24">
      <w:pPr>
        <w:pStyle w:val="Bullet1G"/>
        <w:numPr>
          <w:ilvl w:val="0"/>
          <w:numId w:val="1"/>
        </w:numPr>
      </w:pPr>
      <w:r>
        <w:t>d</w:t>
      </w:r>
      <w:r>
        <w:rPr>
          <w:spacing w:val="-1"/>
        </w:rPr>
        <w:t>e</w:t>
      </w:r>
      <w:r>
        <w:t>f</w:t>
      </w:r>
      <w:r>
        <w:rPr>
          <w:spacing w:val="-1"/>
        </w:rPr>
        <w:t>ec</w:t>
      </w:r>
      <w:r>
        <w:t xml:space="preserve">ts in </w:t>
      </w:r>
      <w:r>
        <w:rPr>
          <w:spacing w:val="-1"/>
        </w:rPr>
        <w:t>s</w:t>
      </w:r>
      <w:r>
        <w:t>h</w:t>
      </w:r>
      <w:r>
        <w:rPr>
          <w:spacing w:val="-1"/>
        </w:rPr>
        <w:t>ap</w:t>
      </w:r>
      <w:r>
        <w:t>e</w:t>
      </w:r>
    </w:p>
    <w:p w14:paraId="2CDF584F" w14:textId="77777777" w:rsidR="00D41C24" w:rsidRDefault="00D41C24" w:rsidP="00D41C24">
      <w:pPr>
        <w:pStyle w:val="Bullet1G"/>
        <w:numPr>
          <w:ilvl w:val="0"/>
          <w:numId w:val="1"/>
        </w:numPr>
      </w:pPr>
      <w:r>
        <w:t>d</w:t>
      </w:r>
      <w:r>
        <w:rPr>
          <w:spacing w:val="-1"/>
        </w:rPr>
        <w:t>e</w:t>
      </w:r>
      <w:r>
        <w:t>f</w:t>
      </w:r>
      <w:r>
        <w:rPr>
          <w:spacing w:val="-1"/>
        </w:rPr>
        <w:t>ec</w:t>
      </w:r>
      <w:r>
        <w:t xml:space="preserve">ts in </w:t>
      </w:r>
      <w:r>
        <w:rPr>
          <w:spacing w:val="-2"/>
        </w:rPr>
        <w:t>c</w:t>
      </w:r>
      <w:r>
        <w:t>olo</w:t>
      </w:r>
      <w:r>
        <w:rPr>
          <w:spacing w:val="-1"/>
        </w:rPr>
        <w:t>u</w:t>
      </w:r>
      <w:r>
        <w:t>r</w:t>
      </w:r>
      <w:r>
        <w:rPr>
          <w:spacing w:val="-1"/>
        </w:rPr>
        <w:t>i</w:t>
      </w:r>
      <w:r>
        <w:t>ng,</w:t>
      </w:r>
      <w:r>
        <w:rPr>
          <w:spacing w:val="-2"/>
        </w:rPr>
        <w:t xml:space="preserve"> </w:t>
      </w:r>
      <w:r>
        <w:rPr>
          <w:spacing w:val="1"/>
        </w:rPr>
        <w:t>i</w:t>
      </w:r>
      <w:r>
        <w:t>n</w:t>
      </w:r>
      <w:r>
        <w:rPr>
          <w:spacing w:val="-2"/>
        </w:rPr>
        <w:t>c</w:t>
      </w:r>
      <w:r>
        <w:t>lu</w:t>
      </w:r>
      <w:r>
        <w:rPr>
          <w:spacing w:val="-1"/>
        </w:rPr>
        <w:t>din</w:t>
      </w:r>
      <w:r>
        <w:t>g su</w:t>
      </w:r>
      <w:r>
        <w:rPr>
          <w:spacing w:val="-1"/>
        </w:rPr>
        <w:t>nb</w:t>
      </w:r>
      <w:r>
        <w:rPr>
          <w:spacing w:val="1"/>
        </w:rPr>
        <w:t>u</w:t>
      </w:r>
      <w:r>
        <w:rPr>
          <w:spacing w:val="-1"/>
        </w:rPr>
        <w:t>r</w:t>
      </w:r>
      <w:r>
        <w:t>n</w:t>
      </w:r>
    </w:p>
    <w:p w14:paraId="0F4B9C67" w14:textId="77777777" w:rsidR="00D41C24" w:rsidRDefault="00D41C24">
      <w:pPr>
        <w:pStyle w:val="Bullet1G"/>
        <w:numPr>
          <w:ilvl w:val="0"/>
          <w:numId w:val="1"/>
        </w:numPr>
      </w:pPr>
      <w:r>
        <w:t>p</w:t>
      </w:r>
      <w:r w:rsidRPr="005A78F2">
        <w:rPr>
          <w:spacing w:val="-1"/>
        </w:rPr>
        <w:t>r</w:t>
      </w:r>
      <w:r>
        <w:t>ogr</w:t>
      </w:r>
      <w:r w:rsidRPr="005A78F2">
        <w:rPr>
          <w:spacing w:val="-2"/>
        </w:rPr>
        <w:t>e</w:t>
      </w:r>
      <w:r>
        <w:t>ss</w:t>
      </w:r>
      <w:r w:rsidRPr="005A78F2">
        <w:rPr>
          <w:spacing w:val="-1"/>
        </w:rPr>
        <w:t>i</w:t>
      </w:r>
      <w:r>
        <w:t>ve</w:t>
      </w:r>
      <w:r w:rsidRPr="005A78F2">
        <w:rPr>
          <w:spacing w:val="-2"/>
        </w:rPr>
        <w:t xml:space="preserve"> </w:t>
      </w:r>
      <w:r>
        <w:t>skin</w:t>
      </w:r>
      <w:r w:rsidRPr="005A78F2">
        <w:rPr>
          <w:spacing w:val="-1"/>
        </w:rPr>
        <w:t xml:space="preserve"> </w:t>
      </w:r>
      <w:r>
        <w:t>d</w:t>
      </w:r>
      <w:r w:rsidRPr="005A78F2">
        <w:rPr>
          <w:spacing w:val="-1"/>
        </w:rPr>
        <w:t>e</w:t>
      </w:r>
      <w:r>
        <w:t>f</w:t>
      </w:r>
      <w:r w:rsidRPr="005A78F2">
        <w:rPr>
          <w:spacing w:val="-1"/>
        </w:rPr>
        <w:t>ec</w:t>
      </w:r>
      <w:r>
        <w:t>ts,</w:t>
      </w:r>
      <w:r w:rsidRPr="005A78F2">
        <w:rPr>
          <w:spacing w:val="-2"/>
        </w:rPr>
        <w:t xml:space="preserve"> </w:t>
      </w:r>
      <w:r w:rsidRPr="005A78F2">
        <w:rPr>
          <w:spacing w:val="1"/>
        </w:rPr>
        <w:t>p</w:t>
      </w:r>
      <w:r>
        <w:t>ro</w:t>
      </w:r>
      <w:r w:rsidRPr="005A78F2">
        <w:rPr>
          <w:spacing w:val="-1"/>
        </w:rPr>
        <w:t>v</w:t>
      </w:r>
      <w:r>
        <w:t>id</w:t>
      </w:r>
      <w:r w:rsidRPr="005A78F2">
        <w:rPr>
          <w:spacing w:val="-1"/>
        </w:rPr>
        <w:t>e</w:t>
      </w:r>
      <w:r>
        <w:t xml:space="preserve">d </w:t>
      </w:r>
      <w:r w:rsidRPr="005A78F2">
        <w:rPr>
          <w:spacing w:val="-1"/>
        </w:rPr>
        <w:t>t</w:t>
      </w:r>
      <w:r w:rsidRPr="005A78F2">
        <w:rPr>
          <w:spacing w:val="1"/>
        </w:rPr>
        <w:t>h</w:t>
      </w:r>
      <w:r w:rsidRPr="005A78F2">
        <w:rPr>
          <w:spacing w:val="-1"/>
        </w:rPr>
        <w:t>e</w:t>
      </w:r>
      <w:r>
        <w:t>y</w:t>
      </w:r>
      <w:r w:rsidRPr="005A78F2">
        <w:rPr>
          <w:spacing w:val="-1"/>
        </w:rPr>
        <w:t xml:space="preserve"> </w:t>
      </w:r>
      <w:r w:rsidRPr="005A78F2">
        <w:rPr>
          <w:spacing w:val="1"/>
        </w:rPr>
        <w:t>d</w:t>
      </w:r>
      <w:r>
        <w:t>o</w:t>
      </w:r>
      <w:r w:rsidRPr="005A78F2">
        <w:rPr>
          <w:spacing w:val="-1"/>
        </w:rPr>
        <w:t xml:space="preserve"> </w:t>
      </w:r>
      <w:r>
        <w:t xml:space="preserve">not </w:t>
      </w:r>
      <w:r w:rsidRPr="005A78F2">
        <w:rPr>
          <w:spacing w:val="-1"/>
        </w:rPr>
        <w:t>a</w:t>
      </w:r>
      <w:r>
        <w:t>ff</w:t>
      </w:r>
      <w:r w:rsidRPr="005A78F2">
        <w:rPr>
          <w:spacing w:val="-2"/>
        </w:rPr>
        <w:t>e</w:t>
      </w:r>
      <w:r w:rsidRPr="005A78F2">
        <w:rPr>
          <w:spacing w:val="-1"/>
        </w:rPr>
        <w:t>c</w:t>
      </w:r>
      <w:r>
        <w:t>t the</w:t>
      </w:r>
      <w:r w:rsidRPr="005A78F2">
        <w:rPr>
          <w:spacing w:val="-2"/>
        </w:rPr>
        <w:t xml:space="preserve"> </w:t>
      </w:r>
      <w:r>
        <w:t>f</w:t>
      </w:r>
      <w:r w:rsidRPr="005A78F2">
        <w:rPr>
          <w:spacing w:val="1"/>
        </w:rPr>
        <w:t>l</w:t>
      </w:r>
      <w:r w:rsidRPr="005A78F2">
        <w:rPr>
          <w:spacing w:val="-1"/>
        </w:rPr>
        <w:t>e</w:t>
      </w:r>
      <w:r>
        <w:t>sh</w:t>
      </w:r>
      <w:r w:rsidRPr="005A78F2">
        <w:rPr>
          <w:spacing w:val="-2"/>
        </w:rPr>
        <w:t xml:space="preserve"> </w:t>
      </w:r>
      <w:del w:id="61" w:author="Aruna Vivekanantham" w:date="2019-05-13T16:30:00Z">
        <w:r w:rsidDel="00881C9A">
          <w:delText>[</w:delText>
        </w:r>
        <w:r w:rsidRPr="005A78F2" w:rsidDel="00881C9A">
          <w:rPr>
            <w:spacing w:val="-2"/>
          </w:rPr>
          <w:delText>m</w:delText>
        </w:r>
        <w:r w:rsidDel="00881C9A">
          <w:delText>issi</w:delText>
        </w:r>
        <w:r w:rsidRPr="005A78F2" w:rsidDel="00881C9A">
          <w:rPr>
            <w:spacing w:val="-1"/>
          </w:rPr>
          <w:delText>n</w:delText>
        </w:r>
        <w:r w:rsidDel="00881C9A">
          <w:delText xml:space="preserve">g </w:delText>
        </w:r>
        <w:r w:rsidRPr="005A78F2" w:rsidDel="00881C9A">
          <w:rPr>
            <w:spacing w:val="-1"/>
          </w:rPr>
          <w:delText>i</w:delText>
        </w:r>
        <w:r w:rsidDel="00881C9A">
          <w:delText xml:space="preserve">n </w:delText>
        </w:r>
        <w:r w:rsidRPr="005A78F2" w:rsidDel="00881C9A">
          <w:rPr>
            <w:spacing w:val="-1"/>
          </w:rPr>
          <w:delText>C</w:delText>
        </w:r>
        <w:r w:rsidDel="00881C9A">
          <w:delText>od</w:delText>
        </w:r>
        <w:r w:rsidRPr="005A78F2" w:rsidDel="00881C9A">
          <w:rPr>
            <w:spacing w:val="-1"/>
          </w:rPr>
          <w:delText>e</w:delText>
        </w:r>
        <w:r w:rsidDel="00881C9A">
          <w:delText>x</w:delText>
        </w:r>
        <w:r w:rsidR="005A78F2" w:rsidDel="00881C9A">
          <w:delText xml:space="preserve"> </w:delText>
        </w:r>
        <w:r w:rsidRPr="005A78F2" w:rsidDel="00881C9A">
          <w:rPr>
            <w:spacing w:val="1"/>
          </w:rPr>
          <w:delText>S</w:delText>
        </w:r>
        <w:r w:rsidRPr="005A78F2" w:rsidDel="00881C9A">
          <w:rPr>
            <w:spacing w:val="-1"/>
          </w:rPr>
          <w:delText>T</w:delText>
        </w:r>
        <w:r w:rsidDel="00881C9A">
          <w:delText>AN</w:delText>
        </w:r>
        <w:r w:rsidRPr="005A78F2" w:rsidDel="00881C9A">
          <w:rPr>
            <w:spacing w:val="-1"/>
          </w:rPr>
          <w:delText xml:space="preserve"> </w:delText>
        </w:r>
        <w:r w:rsidRPr="005A78F2" w:rsidDel="00881C9A">
          <w:rPr>
            <w:spacing w:val="1"/>
          </w:rPr>
          <w:delText>219]</w:delText>
        </w:r>
      </w:del>
    </w:p>
    <w:p w14:paraId="62BBDCC1" w14:textId="77777777" w:rsidR="00D41C24" w:rsidRDefault="00D41C24" w:rsidP="00D41C24">
      <w:pPr>
        <w:pStyle w:val="Bullet1G"/>
        <w:numPr>
          <w:ilvl w:val="0"/>
          <w:numId w:val="1"/>
        </w:numPr>
      </w:pPr>
      <w:r>
        <w:t>s</w:t>
      </w:r>
      <w:r>
        <w:rPr>
          <w:spacing w:val="-1"/>
        </w:rPr>
        <w:t>k</w:t>
      </w:r>
      <w:r>
        <w:t>in</w:t>
      </w:r>
      <w:r>
        <w:rPr>
          <w:spacing w:val="-6"/>
        </w:rPr>
        <w:t xml:space="preserve"> </w:t>
      </w:r>
      <w:r>
        <w:rPr>
          <w:spacing w:val="1"/>
        </w:rPr>
        <w:t>d</w:t>
      </w:r>
      <w:r>
        <w:rPr>
          <w:spacing w:val="-2"/>
        </w:rPr>
        <w:t>e</w:t>
      </w:r>
      <w:r>
        <w:t>f</w:t>
      </w:r>
      <w:r>
        <w:rPr>
          <w:spacing w:val="1"/>
        </w:rPr>
        <w:t>e</w:t>
      </w:r>
      <w:r>
        <w:rPr>
          <w:spacing w:val="-1"/>
        </w:rPr>
        <w:t>c</w:t>
      </w:r>
      <w:r>
        <w:t>ts</w:t>
      </w:r>
      <w:r>
        <w:rPr>
          <w:spacing w:val="-6"/>
        </w:rPr>
        <w:t xml:space="preserve"> </w:t>
      </w:r>
      <w:r>
        <w:rPr>
          <w:spacing w:val="1"/>
        </w:rPr>
        <w:t>o</w:t>
      </w:r>
      <w:r>
        <w:rPr>
          <w:spacing w:val="-1"/>
        </w:rPr>
        <w:t>cc</w:t>
      </w:r>
      <w:r>
        <w:rPr>
          <w:spacing w:val="1"/>
        </w:rPr>
        <w:t>u</w:t>
      </w:r>
      <w:r>
        <w:t>rr</w:t>
      </w:r>
      <w:r>
        <w:rPr>
          <w:spacing w:val="-1"/>
        </w:rPr>
        <w:t>in</w:t>
      </w:r>
      <w:r>
        <w:t>g</w:t>
      </w:r>
      <w:r>
        <w:rPr>
          <w:spacing w:val="-6"/>
        </w:rPr>
        <w:t xml:space="preserve"> </w:t>
      </w:r>
      <w:r>
        <w:rPr>
          <w:spacing w:val="1"/>
        </w:rPr>
        <w:t>d</w:t>
      </w:r>
      <w:r>
        <w:rPr>
          <w:spacing w:val="-1"/>
        </w:rPr>
        <w:t>u</w:t>
      </w:r>
      <w:r>
        <w:t>r</w:t>
      </w:r>
      <w:r>
        <w:rPr>
          <w:spacing w:val="-1"/>
        </w:rPr>
        <w:t>i</w:t>
      </w:r>
      <w:r>
        <w:rPr>
          <w:spacing w:val="1"/>
        </w:rPr>
        <w:t>n</w:t>
      </w:r>
      <w:r>
        <w:t>g</w:t>
      </w:r>
      <w:r>
        <w:rPr>
          <w:spacing w:val="-7"/>
        </w:rPr>
        <w:t xml:space="preserve"> </w:t>
      </w:r>
      <w:r>
        <w:rPr>
          <w:spacing w:val="1"/>
        </w:rPr>
        <w:t>th</w:t>
      </w:r>
      <w:r>
        <w:t>e</w:t>
      </w:r>
      <w:r>
        <w:rPr>
          <w:spacing w:val="-7"/>
        </w:rPr>
        <w:t xml:space="preserve"> </w:t>
      </w:r>
      <w:r>
        <w:rPr>
          <w:spacing w:val="-1"/>
        </w:rPr>
        <w:t>f</w:t>
      </w:r>
      <w:r>
        <w:rPr>
          <w:spacing w:val="1"/>
        </w:rPr>
        <w:t>o</w:t>
      </w:r>
      <w:r>
        <w:t>r</w:t>
      </w:r>
      <w:r>
        <w:rPr>
          <w:spacing w:val="-2"/>
        </w:rPr>
        <w:t>m</w:t>
      </w:r>
      <w:r>
        <w:rPr>
          <w:spacing w:val="-1"/>
        </w:rPr>
        <w:t>a</w:t>
      </w:r>
      <w:r>
        <w:t>ti</w:t>
      </w:r>
      <w:r>
        <w:rPr>
          <w:spacing w:val="1"/>
        </w:rPr>
        <w:t>o</w:t>
      </w:r>
      <w:r>
        <w:t>n</w:t>
      </w:r>
      <w:r>
        <w:rPr>
          <w:spacing w:val="-6"/>
        </w:rPr>
        <w:t xml:space="preserve"> </w:t>
      </w:r>
      <w:r>
        <w:rPr>
          <w:spacing w:val="-1"/>
        </w:rPr>
        <w:t>o</w:t>
      </w:r>
      <w:r>
        <w:t>f</w:t>
      </w:r>
      <w:r>
        <w:rPr>
          <w:spacing w:val="-6"/>
        </w:rPr>
        <w:t xml:space="preserve"> </w:t>
      </w:r>
      <w:r>
        <w:rPr>
          <w:spacing w:val="-1"/>
        </w:rPr>
        <w:t>t</w:t>
      </w:r>
      <w:r>
        <w:rPr>
          <w:spacing w:val="1"/>
        </w:rPr>
        <w:t>h</w:t>
      </w:r>
      <w:r>
        <w:t>e</w:t>
      </w:r>
      <w:r>
        <w:rPr>
          <w:spacing w:val="-7"/>
        </w:rPr>
        <w:t xml:space="preserve"> </w:t>
      </w:r>
      <w:r>
        <w:t>fr</w:t>
      </w:r>
      <w:r>
        <w:rPr>
          <w:spacing w:val="-1"/>
        </w:rPr>
        <w:t>u</w:t>
      </w:r>
      <w:r>
        <w:rPr>
          <w:spacing w:val="1"/>
        </w:rPr>
        <w:t>i</w:t>
      </w:r>
      <w:r>
        <w:t>t,</w:t>
      </w:r>
      <w:r>
        <w:rPr>
          <w:spacing w:val="-7"/>
        </w:rPr>
        <w:t xml:space="preserve"> </w:t>
      </w:r>
      <w:r>
        <w:rPr>
          <w:spacing w:val="-1"/>
        </w:rPr>
        <w:t>s</w:t>
      </w:r>
      <w:r>
        <w:rPr>
          <w:spacing w:val="1"/>
        </w:rPr>
        <w:t>u</w:t>
      </w:r>
      <w:r>
        <w:rPr>
          <w:spacing w:val="-1"/>
        </w:rPr>
        <w:t>c</w:t>
      </w:r>
      <w:r>
        <w:t>h</w:t>
      </w:r>
      <w:r>
        <w:rPr>
          <w:spacing w:val="-8"/>
        </w:rPr>
        <w:t xml:space="preserve"> </w:t>
      </w:r>
      <w:r>
        <w:rPr>
          <w:spacing w:val="-1"/>
        </w:rPr>
        <w:t>a</w:t>
      </w:r>
      <w:r>
        <w:t>s</w:t>
      </w:r>
      <w:r>
        <w:rPr>
          <w:spacing w:val="-5"/>
        </w:rPr>
        <w:t xml:space="preserve"> </w:t>
      </w:r>
      <w:r>
        <w:t>si</w:t>
      </w:r>
      <w:r>
        <w:rPr>
          <w:spacing w:val="-1"/>
        </w:rPr>
        <w:t>l</w:t>
      </w:r>
      <w:r>
        <w:t>v</w:t>
      </w:r>
      <w:r>
        <w:rPr>
          <w:spacing w:val="-1"/>
        </w:rPr>
        <w:t>e</w:t>
      </w:r>
      <w:r>
        <w:t>r</w:t>
      </w:r>
      <w:r>
        <w:rPr>
          <w:spacing w:val="-6"/>
        </w:rPr>
        <w:t xml:space="preserve"> </w:t>
      </w:r>
      <w:proofErr w:type="spellStart"/>
      <w:r>
        <w:t>s</w:t>
      </w:r>
      <w:r>
        <w:rPr>
          <w:spacing w:val="-2"/>
        </w:rPr>
        <w:t>c</w:t>
      </w:r>
      <w:r>
        <w:t>urf</w:t>
      </w:r>
      <w:r>
        <w:rPr>
          <w:spacing w:val="-1"/>
        </w:rPr>
        <w:t>s</w:t>
      </w:r>
      <w:proofErr w:type="spellEnd"/>
      <w:r>
        <w:t>,</w:t>
      </w:r>
      <w:r>
        <w:rPr>
          <w:spacing w:val="-6"/>
        </w:rPr>
        <w:t xml:space="preserve"> </w:t>
      </w:r>
      <w:r>
        <w:t>rus</w:t>
      </w:r>
      <w:r>
        <w:rPr>
          <w:spacing w:val="-1"/>
        </w:rPr>
        <w:t>se</w:t>
      </w:r>
      <w:r>
        <w:t>ts</w:t>
      </w:r>
      <w:r>
        <w:rPr>
          <w:spacing w:val="-6"/>
        </w:rPr>
        <w:t xml:space="preserve"> </w:t>
      </w:r>
      <w:r>
        <w:t>or</w:t>
      </w:r>
      <w:r>
        <w:rPr>
          <w:spacing w:val="-6"/>
        </w:rPr>
        <w:t xml:space="preserve"> </w:t>
      </w:r>
      <w:r>
        <w:rPr>
          <w:spacing w:val="1"/>
        </w:rPr>
        <w:t>p</w:t>
      </w:r>
      <w:r>
        <w:rPr>
          <w:spacing w:val="-1"/>
        </w:rPr>
        <w:t>e</w:t>
      </w:r>
      <w:r>
        <w:t xml:space="preserve">st </w:t>
      </w:r>
      <w:r>
        <w:rPr>
          <w:spacing w:val="1"/>
        </w:rPr>
        <w:t>da</w:t>
      </w:r>
      <w:r>
        <w:rPr>
          <w:spacing w:val="-2"/>
        </w:rPr>
        <w:t>m</w:t>
      </w:r>
      <w:r>
        <w:rPr>
          <w:spacing w:val="-1"/>
        </w:rPr>
        <w:t>a</w:t>
      </w:r>
      <w:r>
        <w:rPr>
          <w:spacing w:val="1"/>
        </w:rPr>
        <w:t>ge</w:t>
      </w:r>
    </w:p>
    <w:p w14:paraId="5C10C0F0" w14:textId="77777777" w:rsidR="00D41C24" w:rsidRDefault="00D41C24" w:rsidP="00D41C24">
      <w:pPr>
        <w:pStyle w:val="Bullet1G"/>
        <w:numPr>
          <w:ilvl w:val="0"/>
          <w:numId w:val="1"/>
        </w:numPr>
      </w:pPr>
      <w:r>
        <w:rPr>
          <w:spacing w:val="1"/>
        </w:rPr>
        <w:t>h</w:t>
      </w:r>
      <w:r>
        <w:rPr>
          <w:spacing w:val="-1"/>
        </w:rPr>
        <w:t>ea</w:t>
      </w:r>
      <w:r>
        <w:rPr>
          <w:spacing w:val="1"/>
        </w:rPr>
        <w:t>l</w:t>
      </w:r>
      <w:r>
        <w:rPr>
          <w:spacing w:val="-2"/>
        </w:rPr>
        <w:t>e</w:t>
      </w:r>
      <w:r>
        <w:t>d</w:t>
      </w:r>
      <w:r>
        <w:rPr>
          <w:spacing w:val="12"/>
        </w:rPr>
        <w:t xml:space="preserve"> </w:t>
      </w:r>
      <w:r>
        <w:rPr>
          <w:spacing w:val="1"/>
        </w:rPr>
        <w:t>d</w:t>
      </w:r>
      <w:r>
        <w:rPr>
          <w:spacing w:val="-2"/>
        </w:rPr>
        <w:t>e</w:t>
      </w:r>
      <w:r>
        <w:t>f</w:t>
      </w:r>
      <w:r>
        <w:rPr>
          <w:spacing w:val="1"/>
        </w:rPr>
        <w:t>e</w:t>
      </w:r>
      <w:r>
        <w:rPr>
          <w:spacing w:val="-2"/>
        </w:rPr>
        <w:t>c</w:t>
      </w:r>
      <w:r>
        <w:rPr>
          <w:spacing w:val="1"/>
        </w:rPr>
        <w:t>t</w:t>
      </w:r>
      <w:r>
        <w:t>s</w:t>
      </w:r>
      <w:r>
        <w:rPr>
          <w:spacing w:val="11"/>
        </w:rPr>
        <w:t xml:space="preserve"> </w:t>
      </w:r>
      <w:r>
        <w:rPr>
          <w:spacing w:val="1"/>
        </w:rPr>
        <w:t>du</w:t>
      </w:r>
      <w:r>
        <w:t>e</w:t>
      </w:r>
      <w:r>
        <w:rPr>
          <w:spacing w:val="11"/>
        </w:rPr>
        <w:t xml:space="preserve"> </w:t>
      </w:r>
      <w:r>
        <w:t>to</w:t>
      </w:r>
      <w:r>
        <w:rPr>
          <w:spacing w:val="11"/>
        </w:rPr>
        <w:t xml:space="preserve"> </w:t>
      </w:r>
      <w:r>
        <w:t>a</w:t>
      </w:r>
      <w:r>
        <w:rPr>
          <w:spacing w:val="12"/>
        </w:rPr>
        <w:t xml:space="preserve"> </w:t>
      </w:r>
      <w:r>
        <w:rPr>
          <w:spacing w:val="-2"/>
        </w:rPr>
        <w:t>m</w:t>
      </w:r>
      <w:r>
        <w:rPr>
          <w:spacing w:val="1"/>
        </w:rPr>
        <w:t>e</w:t>
      </w:r>
      <w:r>
        <w:rPr>
          <w:spacing w:val="-1"/>
        </w:rPr>
        <w:t>c</w:t>
      </w:r>
      <w:r>
        <w:rPr>
          <w:spacing w:val="1"/>
        </w:rPr>
        <w:t>h</w:t>
      </w:r>
      <w:r>
        <w:rPr>
          <w:spacing w:val="-1"/>
        </w:rPr>
        <w:t>a</w:t>
      </w:r>
      <w:r>
        <w:rPr>
          <w:spacing w:val="1"/>
        </w:rPr>
        <w:t>n</w:t>
      </w:r>
      <w:r>
        <w:t>i</w:t>
      </w:r>
      <w:r>
        <w:rPr>
          <w:spacing w:val="-1"/>
        </w:rPr>
        <w:t>ca</w:t>
      </w:r>
      <w:r>
        <w:t>l</w:t>
      </w:r>
      <w:r>
        <w:rPr>
          <w:spacing w:val="13"/>
        </w:rPr>
        <w:t xml:space="preserve"> </w:t>
      </w:r>
      <w:r>
        <w:rPr>
          <w:spacing w:val="-1"/>
        </w:rPr>
        <w:t>ca</w:t>
      </w:r>
      <w:r>
        <w:rPr>
          <w:spacing w:val="1"/>
        </w:rPr>
        <w:t>u</w:t>
      </w:r>
      <w:r>
        <w:rPr>
          <w:spacing w:val="-1"/>
        </w:rPr>
        <w:t>s</w:t>
      </w:r>
      <w:r>
        <w:t>e</w:t>
      </w:r>
      <w:r>
        <w:rPr>
          <w:spacing w:val="11"/>
        </w:rPr>
        <w:t xml:space="preserve"> </w:t>
      </w:r>
      <w:r>
        <w:t>s</w:t>
      </w:r>
      <w:r>
        <w:rPr>
          <w:spacing w:val="1"/>
        </w:rPr>
        <w:t>u</w:t>
      </w:r>
      <w:r>
        <w:rPr>
          <w:spacing w:val="-1"/>
        </w:rPr>
        <w:t>c</w:t>
      </w:r>
      <w:r>
        <w:t>h</w:t>
      </w:r>
      <w:r>
        <w:rPr>
          <w:spacing w:val="11"/>
        </w:rPr>
        <w:t xml:space="preserve"> </w:t>
      </w:r>
      <w:r>
        <w:rPr>
          <w:spacing w:val="-1"/>
        </w:rPr>
        <w:t>a</w:t>
      </w:r>
      <w:r>
        <w:t>s</w:t>
      </w:r>
      <w:r>
        <w:rPr>
          <w:spacing w:val="11"/>
        </w:rPr>
        <w:t xml:space="preserve"> </w:t>
      </w:r>
      <w:r>
        <w:rPr>
          <w:spacing w:val="1"/>
        </w:rPr>
        <w:t>h</w:t>
      </w:r>
      <w:r>
        <w:rPr>
          <w:spacing w:val="-1"/>
        </w:rPr>
        <w:t>a</w:t>
      </w:r>
      <w:r>
        <w:t>il</w:t>
      </w:r>
      <w:r>
        <w:rPr>
          <w:spacing w:val="12"/>
        </w:rPr>
        <w:t xml:space="preserve"> </w:t>
      </w:r>
      <w:r>
        <w:rPr>
          <w:spacing w:val="1"/>
        </w:rPr>
        <w:t>d</w:t>
      </w:r>
      <w:r>
        <w:rPr>
          <w:spacing w:val="-1"/>
        </w:rPr>
        <w:t>ama</w:t>
      </w:r>
      <w:r>
        <w:rPr>
          <w:spacing w:val="1"/>
        </w:rPr>
        <w:t>ge</w:t>
      </w:r>
      <w:r>
        <w:t>,</w:t>
      </w:r>
      <w:r>
        <w:rPr>
          <w:spacing w:val="10"/>
        </w:rPr>
        <w:t xml:space="preserve"> </w:t>
      </w:r>
      <w:r>
        <w:t>r</w:t>
      </w:r>
      <w:r>
        <w:rPr>
          <w:spacing w:val="1"/>
        </w:rPr>
        <w:t>ub</w:t>
      </w:r>
      <w:r>
        <w:rPr>
          <w:spacing w:val="-1"/>
        </w:rPr>
        <w:t>bi</w:t>
      </w:r>
      <w:r>
        <w:rPr>
          <w:spacing w:val="1"/>
        </w:rPr>
        <w:t>n</w:t>
      </w:r>
      <w:r>
        <w:t>g</w:t>
      </w:r>
      <w:r>
        <w:rPr>
          <w:spacing w:val="11"/>
        </w:rPr>
        <w:t xml:space="preserve"> </w:t>
      </w:r>
      <w:r>
        <w:rPr>
          <w:spacing w:val="1"/>
        </w:rPr>
        <w:t>o</w:t>
      </w:r>
      <w:r>
        <w:t>r</w:t>
      </w:r>
      <w:r>
        <w:rPr>
          <w:spacing w:val="11"/>
        </w:rPr>
        <w:t xml:space="preserve"> </w:t>
      </w:r>
      <w:r>
        <w:rPr>
          <w:spacing w:val="1"/>
        </w:rPr>
        <w:t>da</w:t>
      </w:r>
      <w:r>
        <w:rPr>
          <w:spacing w:val="-2"/>
        </w:rPr>
        <w:t>m</w:t>
      </w:r>
      <w:r>
        <w:rPr>
          <w:spacing w:val="-1"/>
        </w:rPr>
        <w:t>a</w:t>
      </w:r>
      <w:r>
        <w:rPr>
          <w:spacing w:val="2"/>
        </w:rPr>
        <w:t>g</w:t>
      </w:r>
      <w:r>
        <w:t>e</w:t>
      </w:r>
      <w:r>
        <w:rPr>
          <w:spacing w:val="10"/>
        </w:rPr>
        <w:t xml:space="preserve"> </w:t>
      </w:r>
      <w:r>
        <w:rPr>
          <w:spacing w:val="1"/>
        </w:rPr>
        <w:t xml:space="preserve">from </w:t>
      </w:r>
      <w:r>
        <w:t>h</w:t>
      </w:r>
      <w:r>
        <w:rPr>
          <w:spacing w:val="-1"/>
        </w:rPr>
        <w:t>a</w:t>
      </w:r>
      <w:r>
        <w:t>n</w:t>
      </w:r>
      <w:r>
        <w:rPr>
          <w:spacing w:val="-1"/>
        </w:rPr>
        <w:t>d</w:t>
      </w:r>
      <w:r>
        <w:t>li</w:t>
      </w:r>
      <w:r>
        <w:rPr>
          <w:spacing w:val="-1"/>
        </w:rPr>
        <w:t>n</w:t>
      </w:r>
      <w:r>
        <w:t>g</w:t>
      </w:r>
    </w:p>
    <w:p w14:paraId="09C69573" w14:textId="77777777" w:rsidR="00D41C24" w:rsidRDefault="00D41C24">
      <w:pPr>
        <w:pStyle w:val="Bullet1G"/>
        <w:numPr>
          <w:ilvl w:val="0"/>
          <w:numId w:val="1"/>
        </w:numPr>
      </w:pPr>
      <w:r>
        <w:t>sup</w:t>
      </w:r>
      <w:r>
        <w:rPr>
          <w:spacing w:val="-1"/>
        </w:rPr>
        <w:t>er</w:t>
      </w:r>
      <w:r>
        <w:t>fi</w:t>
      </w:r>
      <w:r>
        <w:rPr>
          <w:spacing w:val="-1"/>
        </w:rPr>
        <w:t>c</w:t>
      </w:r>
      <w:r>
        <w:t>i</w:t>
      </w:r>
      <w:r>
        <w:rPr>
          <w:spacing w:val="-1"/>
        </w:rPr>
        <w:t>a</w:t>
      </w:r>
      <w:r>
        <w:t>l</w:t>
      </w:r>
      <w:r>
        <w:rPr>
          <w:spacing w:val="-1"/>
        </w:rPr>
        <w:t xml:space="preserve"> </w:t>
      </w:r>
      <w:r>
        <w:t>h</w:t>
      </w:r>
      <w:r>
        <w:rPr>
          <w:spacing w:val="-1"/>
        </w:rPr>
        <w:t>ea</w:t>
      </w:r>
      <w:r>
        <w:rPr>
          <w:spacing w:val="1"/>
        </w:rPr>
        <w:t>l</w:t>
      </w:r>
      <w:r>
        <w:rPr>
          <w:spacing w:val="-2"/>
        </w:rPr>
        <w:t>e</w:t>
      </w:r>
      <w:r>
        <w:t xml:space="preserve">d skin </w:t>
      </w:r>
      <w:r>
        <w:rPr>
          <w:spacing w:val="-2"/>
        </w:rPr>
        <w:t>a</w:t>
      </w:r>
      <w:r>
        <w:t>l</w:t>
      </w:r>
      <w:r>
        <w:rPr>
          <w:spacing w:val="1"/>
        </w:rPr>
        <w:t>t</w:t>
      </w:r>
      <w:r>
        <w:rPr>
          <w:spacing w:val="-2"/>
        </w:rPr>
        <w:t>e</w:t>
      </w:r>
      <w:r>
        <w:t>r</w:t>
      </w:r>
      <w:r>
        <w:rPr>
          <w:spacing w:val="-1"/>
        </w:rPr>
        <w:t>a</w:t>
      </w:r>
      <w:r>
        <w:t>tions</w:t>
      </w:r>
      <w:r>
        <w:rPr>
          <w:spacing w:val="-1"/>
        </w:rPr>
        <w:t xml:space="preserve"> </w:t>
      </w:r>
      <w:del w:id="62" w:author="Aruna Vivekanantham" w:date="2019-05-13T16:30:00Z">
        <w:r w:rsidDel="00881C9A">
          <w:delText>[</w:delText>
        </w:r>
        <w:r w:rsidDel="00881C9A">
          <w:rPr>
            <w:spacing w:val="-2"/>
          </w:rPr>
          <w:delText>m</w:delText>
        </w:r>
        <w:r w:rsidDel="00881C9A">
          <w:delText>is</w:delText>
        </w:r>
        <w:r w:rsidDel="00881C9A">
          <w:rPr>
            <w:spacing w:val="-1"/>
          </w:rPr>
          <w:delText>s</w:delText>
        </w:r>
        <w:r w:rsidDel="00881C9A">
          <w:delText>i</w:delText>
        </w:r>
        <w:r w:rsidDel="00881C9A">
          <w:rPr>
            <w:spacing w:val="-1"/>
          </w:rPr>
          <w:delText>n</w:delText>
        </w:r>
        <w:r w:rsidDel="00881C9A">
          <w:delText>g in</w:delText>
        </w:r>
        <w:r w:rsidDel="00881C9A">
          <w:rPr>
            <w:spacing w:val="-1"/>
          </w:rPr>
          <w:delText xml:space="preserve"> C</w:delText>
        </w:r>
        <w:r w:rsidDel="00881C9A">
          <w:delText>od</w:delText>
        </w:r>
        <w:r w:rsidDel="00881C9A">
          <w:rPr>
            <w:spacing w:val="-1"/>
          </w:rPr>
          <w:delText>e</w:delText>
        </w:r>
        <w:r w:rsidDel="00881C9A">
          <w:delText>x</w:delText>
        </w:r>
        <w:r w:rsidDel="00881C9A">
          <w:rPr>
            <w:spacing w:val="-1"/>
          </w:rPr>
          <w:delText xml:space="preserve"> </w:delText>
        </w:r>
        <w:r w:rsidDel="00881C9A">
          <w:delText>S</w:delText>
        </w:r>
        <w:r w:rsidDel="00881C9A">
          <w:rPr>
            <w:spacing w:val="-1"/>
          </w:rPr>
          <w:delText>T</w:delText>
        </w:r>
        <w:r w:rsidDel="00881C9A">
          <w:delText>AN</w:delText>
        </w:r>
        <w:r w:rsidDel="00881C9A">
          <w:rPr>
            <w:spacing w:val="-1"/>
          </w:rPr>
          <w:delText xml:space="preserve"> </w:delText>
        </w:r>
        <w:r w:rsidDel="00881C9A">
          <w:delText>21</w:delText>
        </w:r>
        <w:r w:rsidDel="00881C9A">
          <w:rPr>
            <w:spacing w:val="-1"/>
          </w:rPr>
          <w:delText>9</w:delText>
        </w:r>
        <w:r w:rsidDel="00881C9A">
          <w:delText>]</w:delText>
        </w:r>
      </w:del>
    </w:p>
    <w:p w14:paraId="22602396" w14:textId="77777777" w:rsidR="00D41C24" w:rsidDel="00881C9A" w:rsidRDefault="00D41C24" w:rsidP="00D41C24">
      <w:pPr>
        <w:pStyle w:val="Bullet1G"/>
        <w:numPr>
          <w:ilvl w:val="0"/>
          <w:numId w:val="1"/>
        </w:numPr>
        <w:rPr>
          <w:del w:id="63" w:author="Aruna Vivekanantham" w:date="2019-05-13T16:30:00Z"/>
        </w:rPr>
      </w:pPr>
      <w:r>
        <w:t>r</w:t>
      </w:r>
      <w:r>
        <w:rPr>
          <w:spacing w:val="-1"/>
        </w:rPr>
        <w:t>o</w:t>
      </w:r>
      <w:r>
        <w:t>ugh</w:t>
      </w:r>
      <w:r>
        <w:rPr>
          <w:spacing w:val="-1"/>
        </w:rPr>
        <w:t xml:space="preserve"> </w:t>
      </w:r>
      <w:r>
        <w:t>s</w:t>
      </w:r>
      <w:r>
        <w:rPr>
          <w:spacing w:val="-1"/>
        </w:rPr>
        <w:t>k</w:t>
      </w:r>
      <w:r>
        <w:t>in.</w:t>
      </w:r>
      <w:del w:id="64" w:author="Aruna Vivekanantham" w:date="2019-05-13T16:30:00Z">
        <w:r w:rsidDel="00881C9A">
          <w:rPr>
            <w:spacing w:val="-2"/>
          </w:rPr>
          <w:delText xml:space="preserve"> </w:delText>
        </w:r>
        <w:r w:rsidDel="00881C9A">
          <w:rPr>
            <w:spacing w:val="2"/>
          </w:rPr>
          <w:delText>[</w:delText>
        </w:r>
        <w:r w:rsidDel="00881C9A">
          <w:rPr>
            <w:spacing w:val="-2"/>
          </w:rPr>
          <w:delText>m</w:delText>
        </w:r>
        <w:r w:rsidDel="00881C9A">
          <w:delText>i</w:delText>
        </w:r>
        <w:r w:rsidDel="00881C9A">
          <w:rPr>
            <w:spacing w:val="-1"/>
          </w:rPr>
          <w:delText>s</w:delText>
        </w:r>
        <w:r w:rsidDel="00881C9A">
          <w:delText>si</w:delText>
        </w:r>
        <w:r w:rsidDel="00881C9A">
          <w:rPr>
            <w:spacing w:val="-1"/>
          </w:rPr>
          <w:delText>n</w:delText>
        </w:r>
        <w:r w:rsidDel="00881C9A">
          <w:delText>g in</w:delText>
        </w:r>
        <w:r w:rsidDel="00881C9A">
          <w:rPr>
            <w:spacing w:val="-1"/>
          </w:rPr>
          <w:delText xml:space="preserve"> C</w:delText>
        </w:r>
        <w:r w:rsidDel="00881C9A">
          <w:delText>od</w:delText>
        </w:r>
        <w:r w:rsidDel="00881C9A">
          <w:rPr>
            <w:spacing w:val="-2"/>
          </w:rPr>
          <w:delText>e</w:delText>
        </w:r>
        <w:r w:rsidDel="00881C9A">
          <w:delText>x S</w:delText>
        </w:r>
        <w:r w:rsidDel="00881C9A">
          <w:rPr>
            <w:spacing w:val="-1"/>
          </w:rPr>
          <w:delText>T</w:delText>
        </w:r>
        <w:r w:rsidDel="00881C9A">
          <w:delText>AN</w:delText>
        </w:r>
        <w:r w:rsidDel="00881C9A">
          <w:rPr>
            <w:spacing w:val="-1"/>
          </w:rPr>
          <w:delText xml:space="preserve"> </w:delText>
        </w:r>
        <w:r w:rsidDel="00881C9A">
          <w:delText>214]</w:delText>
        </w:r>
      </w:del>
    </w:p>
    <w:p w14:paraId="5D41FDEB" w14:textId="77777777" w:rsidR="00D41C24" w:rsidRDefault="00D41C24" w:rsidP="00C54820">
      <w:pPr>
        <w:pStyle w:val="H1G"/>
      </w:pPr>
      <w:r>
        <w:tab/>
      </w:r>
      <w:r w:rsidRPr="00081CAD">
        <w:t>III.</w:t>
      </w:r>
      <w:r w:rsidRPr="00081CAD">
        <w:tab/>
        <w:t>Provisions concerning sizing</w:t>
      </w:r>
    </w:p>
    <w:p w14:paraId="47B704B3" w14:textId="77777777" w:rsidR="00D41C24" w:rsidRDefault="00D41C24" w:rsidP="000A3878">
      <w:pPr>
        <w:pStyle w:val="SingleTxtG"/>
      </w:pPr>
      <w:r w:rsidRPr="00D05EA1">
        <w:t xml:space="preserve">Size is determined by the maximum diameter of the equatorial section of the fruit </w:t>
      </w:r>
      <w:r>
        <w:rPr>
          <w:spacing w:val="1"/>
        </w:rPr>
        <w:t>o</w:t>
      </w:r>
      <w:r>
        <w:t xml:space="preserve">r by </w:t>
      </w:r>
      <w:r>
        <w:rPr>
          <w:spacing w:val="-2"/>
        </w:rPr>
        <w:t>c</w:t>
      </w:r>
      <w:r>
        <w:t>ou</w:t>
      </w:r>
      <w:r>
        <w:rPr>
          <w:spacing w:val="-1"/>
        </w:rPr>
        <w:t>n</w:t>
      </w:r>
      <w:r>
        <w:rPr>
          <w:spacing w:val="1"/>
        </w:rPr>
        <w:t>t</w:t>
      </w:r>
      <w:r>
        <w:t>.</w:t>
      </w:r>
      <w:r>
        <w:rPr>
          <w:spacing w:val="-2"/>
        </w:rPr>
        <w:t xml:space="preserve"> </w:t>
      </w:r>
    </w:p>
    <w:p w14:paraId="533C292F" w14:textId="77777777" w:rsidR="00D41C24" w:rsidDel="00881C9A" w:rsidRDefault="00D41C24" w:rsidP="00D05EA1">
      <w:pPr>
        <w:pStyle w:val="SingleTxtG"/>
        <w:rPr>
          <w:del w:id="65" w:author="Aruna Vivekanantham" w:date="2019-05-13T16:30:00Z"/>
        </w:rPr>
      </w:pPr>
      <w:del w:id="66" w:author="Aruna Vivekanantham" w:date="2019-05-13T16:30:00Z">
        <w:r w:rsidDel="00881C9A">
          <w:rPr>
            <w:i/>
            <w:spacing w:val="-1"/>
          </w:rPr>
          <w:delText>Re</w:delText>
        </w:r>
        <w:r w:rsidDel="00881C9A">
          <w:rPr>
            <w:i/>
          </w:rPr>
          <w:delText>m</w:delText>
        </w:r>
        <w:r w:rsidDel="00881C9A">
          <w:rPr>
            <w:i/>
            <w:spacing w:val="1"/>
          </w:rPr>
          <w:delText>a</w:delText>
        </w:r>
        <w:r w:rsidDel="00881C9A">
          <w:rPr>
            <w:i/>
          </w:rPr>
          <w:delText>rk</w:delText>
        </w:r>
        <w:r w:rsidDel="00881C9A">
          <w:rPr>
            <w:i/>
            <w:spacing w:val="-1"/>
          </w:rPr>
          <w:delText xml:space="preserve"> </w:delText>
        </w:r>
        <w:r w:rsidDel="00881C9A">
          <w:rPr>
            <w:i/>
          </w:rPr>
          <w:delText>by</w:delText>
        </w:r>
        <w:r w:rsidDel="00881C9A">
          <w:rPr>
            <w:i/>
            <w:spacing w:val="-1"/>
          </w:rPr>
          <w:delText xml:space="preserve"> </w:delText>
        </w:r>
        <w:r w:rsidDel="00881C9A">
          <w:rPr>
            <w:i/>
          </w:rPr>
          <w:delText>So</w:delText>
        </w:r>
        <w:r w:rsidDel="00881C9A">
          <w:rPr>
            <w:i/>
            <w:spacing w:val="-1"/>
          </w:rPr>
          <w:delText>u</w:delText>
        </w:r>
        <w:r w:rsidDel="00881C9A">
          <w:rPr>
            <w:i/>
          </w:rPr>
          <w:delText xml:space="preserve">th </w:delText>
        </w:r>
        <w:r w:rsidDel="00881C9A">
          <w:rPr>
            <w:i/>
            <w:spacing w:val="-2"/>
          </w:rPr>
          <w:delText>A</w:delText>
        </w:r>
        <w:r w:rsidDel="00881C9A">
          <w:rPr>
            <w:i/>
            <w:spacing w:val="1"/>
          </w:rPr>
          <w:delText>f</w:delText>
        </w:r>
        <w:r w:rsidDel="00881C9A">
          <w:rPr>
            <w:i/>
            <w:spacing w:val="-1"/>
          </w:rPr>
          <w:delText>r</w:delText>
        </w:r>
        <w:r w:rsidDel="00881C9A">
          <w:rPr>
            <w:i/>
            <w:spacing w:val="1"/>
          </w:rPr>
          <w:delText>i</w:delText>
        </w:r>
        <w:r w:rsidDel="00881C9A">
          <w:rPr>
            <w:i/>
            <w:spacing w:val="-2"/>
          </w:rPr>
          <w:delText>c</w:delText>
        </w:r>
        <w:r w:rsidDel="00881C9A">
          <w:rPr>
            <w:i/>
            <w:spacing w:val="-1"/>
          </w:rPr>
          <w:delText>a</w:delText>
        </w:r>
        <w:r w:rsidDel="00881C9A">
          <w:delText xml:space="preserve">: </w:delText>
        </w:r>
        <w:r w:rsidDel="00881C9A">
          <w:rPr>
            <w:spacing w:val="-1"/>
          </w:rPr>
          <w:delText>d</w:delText>
        </w:r>
        <w:r w:rsidDel="00881C9A">
          <w:rPr>
            <w:spacing w:val="1"/>
          </w:rPr>
          <w:delText>i</w:delText>
        </w:r>
        <w:r w:rsidDel="00881C9A">
          <w:rPr>
            <w:spacing w:val="-1"/>
          </w:rPr>
          <w:delText>a</w:delText>
        </w:r>
        <w:r w:rsidDel="00881C9A">
          <w:delText>m</w:delText>
        </w:r>
        <w:r w:rsidDel="00881C9A">
          <w:rPr>
            <w:spacing w:val="-2"/>
          </w:rPr>
          <w:delText>e</w:delText>
        </w:r>
        <w:r w:rsidDel="00881C9A">
          <w:rPr>
            <w:spacing w:val="1"/>
          </w:rPr>
          <w:delText>t</w:delText>
        </w:r>
        <w:r w:rsidDel="00881C9A">
          <w:rPr>
            <w:spacing w:val="-2"/>
          </w:rPr>
          <w:delText>e</w:delText>
        </w:r>
        <w:r w:rsidDel="00881C9A">
          <w:delText>r</w:delText>
        </w:r>
        <w:r w:rsidDel="00881C9A">
          <w:rPr>
            <w:spacing w:val="1"/>
          </w:rPr>
          <w:delText xml:space="preserve"> </w:delText>
        </w:r>
        <w:r w:rsidDel="00881C9A">
          <w:rPr>
            <w:spacing w:val="-2"/>
          </w:rPr>
          <w:delText>a</w:delText>
        </w:r>
        <w:r w:rsidDel="00881C9A">
          <w:rPr>
            <w:spacing w:val="1"/>
          </w:rPr>
          <w:delText>n</w:delText>
        </w:r>
        <w:r w:rsidDel="00881C9A">
          <w:delText>d</w:delText>
        </w:r>
        <w:r w:rsidDel="00881C9A">
          <w:rPr>
            <w:spacing w:val="1"/>
          </w:rPr>
          <w:delText xml:space="preserve"> </w:delText>
        </w:r>
        <w:r w:rsidDel="00881C9A">
          <w:rPr>
            <w:spacing w:val="-2"/>
          </w:rPr>
          <w:delText>c</w:delText>
        </w:r>
        <w:r w:rsidDel="00881C9A">
          <w:rPr>
            <w:spacing w:val="1"/>
          </w:rPr>
          <w:delText>oun</w:delText>
        </w:r>
        <w:r w:rsidDel="00881C9A">
          <w:delText>t</w:delText>
        </w:r>
        <w:r w:rsidDel="00881C9A">
          <w:rPr>
            <w:spacing w:val="-1"/>
          </w:rPr>
          <w:delText xml:space="preserve"> a</w:delText>
        </w:r>
        <w:r w:rsidDel="00881C9A">
          <w:rPr>
            <w:spacing w:val="1"/>
          </w:rPr>
          <w:delText>r</w:delText>
        </w:r>
        <w:r w:rsidDel="00881C9A">
          <w:delText>e</w:delText>
        </w:r>
        <w:r w:rsidDel="00881C9A">
          <w:rPr>
            <w:spacing w:val="-1"/>
          </w:rPr>
          <w:delText xml:space="preserve"> </w:delText>
        </w:r>
        <w:r w:rsidDel="00881C9A">
          <w:delText>t</w:delText>
        </w:r>
        <w:r w:rsidDel="00881C9A">
          <w:rPr>
            <w:spacing w:val="1"/>
          </w:rPr>
          <w:delText>h</w:delText>
        </w:r>
        <w:r w:rsidDel="00881C9A">
          <w:delText>e</w:delText>
        </w:r>
        <w:r w:rsidDel="00881C9A">
          <w:rPr>
            <w:spacing w:val="-1"/>
          </w:rPr>
          <w:delText xml:space="preserve"> s</w:delText>
        </w:r>
        <w:r w:rsidDel="00881C9A">
          <w:rPr>
            <w:spacing w:val="1"/>
          </w:rPr>
          <w:delText>t</w:delText>
        </w:r>
        <w:r w:rsidDel="00881C9A">
          <w:rPr>
            <w:spacing w:val="-1"/>
          </w:rPr>
          <w:delText>a</w:delText>
        </w:r>
        <w:r w:rsidDel="00881C9A">
          <w:rPr>
            <w:spacing w:val="1"/>
          </w:rPr>
          <w:delText>nd</w:delText>
        </w:r>
        <w:r w:rsidDel="00881C9A">
          <w:rPr>
            <w:spacing w:val="-1"/>
          </w:rPr>
          <w:delText>a</w:delText>
        </w:r>
        <w:r w:rsidDel="00881C9A">
          <w:rPr>
            <w:spacing w:val="1"/>
          </w:rPr>
          <w:delText>r</w:delText>
        </w:r>
        <w:r w:rsidDel="00881C9A">
          <w:delText>d m</w:delText>
        </w:r>
        <w:r w:rsidDel="00881C9A">
          <w:rPr>
            <w:spacing w:val="-2"/>
          </w:rPr>
          <w:delText>e</w:delText>
        </w:r>
        <w:r w:rsidDel="00881C9A">
          <w:rPr>
            <w:spacing w:val="1"/>
          </w:rPr>
          <w:delText>t</w:delText>
        </w:r>
        <w:r w:rsidDel="00881C9A">
          <w:rPr>
            <w:spacing w:val="-1"/>
          </w:rPr>
          <w:delText>h</w:delText>
        </w:r>
        <w:r w:rsidDel="00881C9A">
          <w:rPr>
            <w:spacing w:val="1"/>
          </w:rPr>
          <w:delText>od</w:delText>
        </w:r>
        <w:r w:rsidDel="00881C9A">
          <w:delText>s</w:delText>
        </w:r>
        <w:r w:rsidDel="00881C9A">
          <w:rPr>
            <w:spacing w:val="-1"/>
          </w:rPr>
          <w:delText xml:space="preserve"> </w:delText>
        </w:r>
        <w:r w:rsidDel="00881C9A">
          <w:rPr>
            <w:spacing w:val="1"/>
          </w:rPr>
          <w:delText>us</w:delText>
        </w:r>
        <w:r w:rsidDel="00881C9A">
          <w:rPr>
            <w:spacing w:val="-2"/>
          </w:rPr>
          <w:delText>e</w:delText>
        </w:r>
        <w:r w:rsidDel="00881C9A">
          <w:delText xml:space="preserve">d </w:delText>
        </w:r>
        <w:r w:rsidDel="00881C9A">
          <w:rPr>
            <w:spacing w:val="1"/>
          </w:rPr>
          <w:delText>f</w:delText>
        </w:r>
        <w:r w:rsidDel="00881C9A">
          <w:rPr>
            <w:spacing w:val="-1"/>
          </w:rPr>
          <w:delText>o</w:delText>
        </w:r>
        <w:r w:rsidDel="00881C9A">
          <w:delText xml:space="preserve">r </w:delText>
        </w:r>
        <w:r w:rsidDel="00881C9A">
          <w:rPr>
            <w:spacing w:val="-1"/>
          </w:rPr>
          <w:delText>s</w:delText>
        </w:r>
        <w:r w:rsidDel="00881C9A">
          <w:rPr>
            <w:spacing w:val="1"/>
          </w:rPr>
          <w:delText>i</w:delText>
        </w:r>
        <w:r w:rsidDel="00881C9A">
          <w:rPr>
            <w:spacing w:val="-2"/>
          </w:rPr>
          <w:delText>z</w:delText>
        </w:r>
        <w:r w:rsidDel="00881C9A">
          <w:rPr>
            <w:spacing w:val="1"/>
          </w:rPr>
          <w:delText>i</w:delText>
        </w:r>
        <w:r w:rsidDel="00881C9A">
          <w:rPr>
            <w:spacing w:val="-1"/>
          </w:rPr>
          <w:delText>n</w:delText>
        </w:r>
        <w:r w:rsidDel="00881C9A">
          <w:rPr>
            <w:spacing w:val="1"/>
          </w:rPr>
          <w:delText>g</w:delText>
        </w:r>
        <w:r w:rsidDel="00881C9A">
          <w:delText xml:space="preserve">. </w:delText>
        </w:r>
        <w:r w:rsidDel="00881C9A">
          <w:rPr>
            <w:spacing w:val="-1"/>
          </w:rPr>
          <w:delText>T</w:delText>
        </w:r>
        <w:r w:rsidDel="00881C9A">
          <w:rPr>
            <w:spacing w:val="1"/>
          </w:rPr>
          <w:delText>h</w:delText>
        </w:r>
        <w:r w:rsidDel="00881C9A">
          <w:rPr>
            <w:spacing w:val="-2"/>
          </w:rPr>
          <w:delText>e</w:delText>
        </w:r>
        <w:r w:rsidDel="00881C9A">
          <w:rPr>
            <w:spacing w:val="2"/>
          </w:rPr>
          <w:delText>r</w:delText>
        </w:r>
        <w:r w:rsidDel="00881C9A">
          <w:delText>e</w:delText>
        </w:r>
        <w:r w:rsidDel="00881C9A">
          <w:rPr>
            <w:spacing w:val="-2"/>
          </w:rPr>
          <w:delText xml:space="preserve"> </w:delText>
        </w:r>
        <w:r w:rsidDel="00881C9A">
          <w:rPr>
            <w:spacing w:val="1"/>
          </w:rPr>
          <w:delText>i</w:delText>
        </w:r>
        <w:r w:rsidDel="00881C9A">
          <w:delText>s</w:delText>
        </w:r>
        <w:r w:rsidDel="00881C9A">
          <w:rPr>
            <w:spacing w:val="-1"/>
          </w:rPr>
          <w:delText xml:space="preserve"> </w:delText>
        </w:r>
        <w:r w:rsidDel="00881C9A">
          <w:delText>no O</w:delText>
        </w:r>
        <w:r w:rsidDel="00881C9A">
          <w:rPr>
            <w:spacing w:val="1"/>
          </w:rPr>
          <w:delText>E</w:delText>
        </w:r>
        <w:r w:rsidDel="00881C9A">
          <w:rPr>
            <w:spacing w:val="-1"/>
          </w:rPr>
          <w:delText>C</w:delText>
        </w:r>
        <w:r w:rsidDel="00881C9A">
          <w:delText>D</w:delText>
        </w:r>
        <w:r w:rsidDel="00881C9A">
          <w:rPr>
            <w:spacing w:val="-2"/>
          </w:rPr>
          <w:delText xml:space="preserve"> </w:delText>
        </w:r>
        <w:r w:rsidDel="00881C9A">
          <w:delText>guid</w:delText>
        </w:r>
        <w:r w:rsidDel="00881C9A">
          <w:rPr>
            <w:spacing w:val="-2"/>
          </w:rPr>
          <w:delText>e</w:delText>
        </w:r>
        <w:r w:rsidDel="00881C9A">
          <w:rPr>
            <w:spacing w:val="1"/>
          </w:rPr>
          <w:delText>l</w:delText>
        </w:r>
        <w:r w:rsidDel="00881C9A">
          <w:rPr>
            <w:spacing w:val="-1"/>
          </w:rPr>
          <w:delText>i</w:delText>
        </w:r>
        <w:r w:rsidDel="00881C9A">
          <w:delText>ne</w:delText>
        </w:r>
        <w:r w:rsidDel="00881C9A">
          <w:rPr>
            <w:spacing w:val="-2"/>
          </w:rPr>
          <w:delText xml:space="preserve"> </w:delText>
        </w:r>
        <w:r w:rsidDel="00881C9A">
          <w:rPr>
            <w:spacing w:val="2"/>
          </w:rPr>
          <w:delText>f</w:delText>
        </w:r>
        <w:r w:rsidDel="00881C9A">
          <w:delText xml:space="preserve">or </w:delText>
        </w:r>
        <w:r w:rsidDel="00881C9A">
          <w:rPr>
            <w:spacing w:val="-1"/>
          </w:rPr>
          <w:delText>f</w:delText>
        </w:r>
        <w:r w:rsidDel="00881C9A">
          <w:delText>r</w:delText>
        </w:r>
        <w:r w:rsidDel="00881C9A">
          <w:rPr>
            <w:spacing w:val="-1"/>
          </w:rPr>
          <w:delText>ui</w:delText>
        </w:r>
        <w:r w:rsidDel="00881C9A">
          <w:delText>t w</w:delText>
        </w:r>
        <w:r w:rsidDel="00881C9A">
          <w:rPr>
            <w:spacing w:val="-1"/>
          </w:rPr>
          <w:delText>e</w:delText>
        </w:r>
        <w:r w:rsidDel="00881C9A">
          <w:delText>ight</w:delText>
        </w:r>
        <w:r w:rsidDel="00881C9A">
          <w:rPr>
            <w:spacing w:val="-1"/>
          </w:rPr>
          <w:delText xml:space="preserve"> </w:delText>
        </w:r>
        <w:r w:rsidDel="00881C9A">
          <w:rPr>
            <w:spacing w:val="1"/>
          </w:rPr>
          <w:delText>o</w:delText>
        </w:r>
        <w:r w:rsidDel="00881C9A">
          <w:delText xml:space="preserve">f </w:delText>
        </w:r>
        <w:r w:rsidDel="00881C9A">
          <w:rPr>
            <w:spacing w:val="-1"/>
          </w:rPr>
          <w:delText>c</w:delText>
        </w:r>
        <w:r w:rsidDel="00881C9A">
          <w:delText>it</w:delText>
        </w:r>
        <w:r w:rsidDel="00881C9A">
          <w:rPr>
            <w:spacing w:val="-1"/>
          </w:rPr>
          <w:delText>r</w:delText>
        </w:r>
        <w:r w:rsidDel="00881C9A">
          <w:delText>us</w:delText>
        </w:r>
        <w:r w:rsidDel="00881C9A">
          <w:rPr>
            <w:spacing w:val="-1"/>
          </w:rPr>
          <w:delText xml:space="preserve"> </w:delText>
        </w:r>
        <w:r w:rsidDel="00881C9A">
          <w:delText>fr</w:delText>
        </w:r>
        <w:r w:rsidDel="00881C9A">
          <w:rPr>
            <w:spacing w:val="-1"/>
          </w:rPr>
          <w:delText>ui</w:delText>
        </w:r>
        <w:r w:rsidDel="00881C9A">
          <w:delText>t.</w:delText>
        </w:r>
      </w:del>
    </w:p>
    <w:p w14:paraId="4604C7F7" w14:textId="77777777" w:rsidR="00D41C24" w:rsidRPr="00F04366" w:rsidRDefault="00D41C24" w:rsidP="00D41C24">
      <w:pPr>
        <w:pStyle w:val="SingleTxtG"/>
        <w:rPr>
          <w:spacing w:val="-1"/>
        </w:rPr>
      </w:pPr>
      <w:r w:rsidRPr="00F04366">
        <w:rPr>
          <w:spacing w:val="-1"/>
        </w:rPr>
        <w:t>The minimum sizes are set as:</w:t>
      </w:r>
    </w:p>
    <w:p w14:paraId="40782B0B" w14:textId="77777777" w:rsidR="00D41C24" w:rsidRDefault="00D41C24" w:rsidP="00D41C24">
      <w:pPr>
        <w:pStyle w:val="Bullet1G"/>
        <w:numPr>
          <w:ilvl w:val="0"/>
          <w:numId w:val="1"/>
        </w:numPr>
      </w:pPr>
      <w:r>
        <w:t xml:space="preserve">70 </w:t>
      </w:r>
      <w:r>
        <w:rPr>
          <w:spacing w:val="-2"/>
        </w:rPr>
        <w:t>m</w:t>
      </w:r>
      <w:r>
        <w:t>m</w:t>
      </w:r>
      <w:r>
        <w:rPr>
          <w:spacing w:val="-1"/>
        </w:rPr>
        <w:t xml:space="preserve"> </w:t>
      </w:r>
      <w:r>
        <w:t>for</w:t>
      </w:r>
      <w:r>
        <w:rPr>
          <w:spacing w:val="-1"/>
        </w:rPr>
        <w:t xml:space="preserve"> </w:t>
      </w:r>
      <w:r>
        <w:rPr>
          <w:spacing w:val="1"/>
        </w:rPr>
        <w:t>g</w:t>
      </w:r>
      <w:r>
        <w:t>r</w:t>
      </w:r>
      <w:r>
        <w:rPr>
          <w:spacing w:val="-1"/>
        </w:rPr>
        <w:t>a</w:t>
      </w:r>
      <w:r>
        <w:t>p</w:t>
      </w:r>
      <w:r>
        <w:rPr>
          <w:spacing w:val="-1"/>
        </w:rPr>
        <w:t>e</w:t>
      </w:r>
      <w:r>
        <w:t>fr</w:t>
      </w:r>
      <w:r>
        <w:rPr>
          <w:spacing w:val="-1"/>
        </w:rPr>
        <w:t>ui</w:t>
      </w:r>
      <w:r>
        <w:t xml:space="preserve">t </w:t>
      </w:r>
      <w:ins w:id="67" w:author="Aruna Vivekanantham" w:date="2019-05-13T16:32:00Z">
        <w:r w:rsidR="00881C9A">
          <w:t>[</w:t>
        </w:r>
      </w:ins>
      <w:r>
        <w:rPr>
          <w:spacing w:val="-1"/>
        </w:rPr>
        <w:t>a</w:t>
      </w:r>
      <w:r>
        <w:t>nd</w:t>
      </w:r>
      <w:r>
        <w:rPr>
          <w:spacing w:val="-1"/>
        </w:rPr>
        <w:t xml:space="preserve"> </w:t>
      </w:r>
      <w:r>
        <w:t>h</w:t>
      </w:r>
      <w:r>
        <w:rPr>
          <w:spacing w:val="-1"/>
        </w:rPr>
        <w:t>y</w:t>
      </w:r>
      <w:r>
        <w:t>br</w:t>
      </w:r>
      <w:r>
        <w:rPr>
          <w:spacing w:val="-1"/>
        </w:rPr>
        <w:t>i</w:t>
      </w:r>
      <w:r>
        <w:rPr>
          <w:spacing w:val="1"/>
        </w:rPr>
        <w:t>d</w:t>
      </w:r>
      <w:r>
        <w:t>s</w:t>
      </w:r>
      <w:ins w:id="68" w:author="Aruna Vivekanantham" w:date="2019-05-13T16:32:00Z">
        <w:r w:rsidR="00881C9A">
          <w:t>](if removed from definition of produce</w:t>
        </w:r>
      </w:ins>
    </w:p>
    <w:p w14:paraId="5D181671" w14:textId="77777777" w:rsidR="00D41C24" w:rsidDel="00881C9A" w:rsidRDefault="00D41C24" w:rsidP="004008E6">
      <w:pPr>
        <w:pStyle w:val="Bullet1G"/>
        <w:numPr>
          <w:ilvl w:val="0"/>
          <w:numId w:val="1"/>
        </w:numPr>
        <w:rPr>
          <w:del w:id="69" w:author="Aruna Vivekanantham" w:date="2019-05-13T16:31:00Z"/>
        </w:rPr>
      </w:pPr>
      <w:r>
        <w:rPr>
          <w:noProof/>
          <w:lang w:val="de-DE" w:eastAsia="de-DE"/>
        </w:rPr>
        <mc:AlternateContent>
          <mc:Choice Requires="wpg">
            <w:drawing>
              <wp:anchor distT="0" distB="0" distL="114300" distR="114300" simplePos="0" relativeHeight="251662336" behindDoc="1" locked="0" layoutInCell="1" allowOverlap="1" wp14:anchorId="019123C4" wp14:editId="3815BBAB">
                <wp:simplePos x="0" y="0"/>
                <wp:positionH relativeFrom="page">
                  <wp:posOffset>1997710</wp:posOffset>
                </wp:positionH>
                <wp:positionV relativeFrom="paragraph">
                  <wp:posOffset>161290</wp:posOffset>
                </wp:positionV>
                <wp:extent cx="18415" cy="4445"/>
                <wp:effectExtent l="6985" t="7620" r="12700" b="6985"/>
                <wp:wrapNone/>
                <wp:docPr id="454" name="Group 4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415" cy="4445"/>
                          <a:chOff x="3146" y="254"/>
                          <a:chExt cx="29" cy="7"/>
                        </a:xfrm>
                      </wpg:grpSpPr>
                      <wps:wsp>
                        <wps:cNvPr id="455" name="Freeform 440"/>
                        <wps:cNvSpPr>
                          <a:spLocks/>
                        </wps:cNvSpPr>
                        <wps:spPr bwMode="auto">
                          <a:xfrm>
                            <a:off x="3146" y="254"/>
                            <a:ext cx="29" cy="7"/>
                          </a:xfrm>
                          <a:custGeom>
                            <a:avLst/>
                            <a:gdLst>
                              <a:gd name="T0" fmla="+- 0 3146 3146"/>
                              <a:gd name="T1" fmla="*/ T0 w 29"/>
                              <a:gd name="T2" fmla="+- 0 257 254"/>
                              <a:gd name="T3" fmla="*/ 257 h 7"/>
                              <a:gd name="T4" fmla="+- 0 3175 3146"/>
                              <a:gd name="T5" fmla="*/ T4 w 29"/>
                              <a:gd name="T6" fmla="+- 0 257 254"/>
                              <a:gd name="T7" fmla="*/ 257 h 7"/>
                            </a:gdLst>
                            <a:ahLst/>
                            <a:cxnLst>
                              <a:cxn ang="0">
                                <a:pos x="T1" y="T3"/>
                              </a:cxn>
                              <a:cxn ang="0">
                                <a:pos x="T5" y="T7"/>
                              </a:cxn>
                            </a:cxnLst>
                            <a:rect l="0" t="0" r="r" b="b"/>
                            <a:pathLst>
                              <a:path w="29" h="7">
                                <a:moveTo>
                                  <a:pt x="0" y="3"/>
                                </a:moveTo>
                                <a:lnTo>
                                  <a:pt x="29" y="3"/>
                                </a:lnTo>
                              </a:path>
                            </a:pathLst>
                          </a:custGeom>
                          <a:noFill/>
                          <a:ln w="5842">
                            <a:solidFill>
                              <a:srgbClr val="63327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21B6B2" id="Group 439" o:spid="_x0000_s1026" style="position:absolute;margin-left:157.3pt;margin-top:12.7pt;width:1.45pt;height:.35pt;z-index:-251654144;mso-position-horizontal-relative:page" coordorigin="3146,254" coordsize="2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">
                <v:shape id="Freeform 440" o:spid="_x0000_s1027" style="position:absolute;left:3146;top:254;width:29;height:7;visibility:visible;mso-wrap-style:square;v-text-anchor:top" coordsize="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" path="m,3r29,e" filled="f" strokecolor="#633277" strokeweight=".46pt">
                  <v:path arrowok="t" o:connecttype="custom" o:connectlocs="0,257;29,257" o:connectangles="0,0"/>
                </v:shape>
                <w10:wrap anchorx="page"/>
              </v:group>
            </w:pict>
          </mc:Fallback>
        </mc:AlternateContent>
      </w:r>
      <w:r>
        <w:rPr>
          <w:noProof/>
          <w:lang w:val="de-DE" w:eastAsia="de-DE"/>
        </w:rPr>
        <mc:AlternateContent>
          <mc:Choice Requires="wpg">
            <w:drawing>
              <wp:anchor distT="0" distB="0" distL="114300" distR="114300" simplePos="0" relativeHeight="251673600" behindDoc="1" locked="0" layoutInCell="1" allowOverlap="1" wp14:anchorId="34CD6212" wp14:editId="46380E67">
                <wp:simplePos x="0" y="0"/>
                <wp:positionH relativeFrom="page">
                  <wp:posOffset>5100320</wp:posOffset>
                </wp:positionH>
                <wp:positionV relativeFrom="paragraph">
                  <wp:posOffset>56515</wp:posOffset>
                </wp:positionV>
                <wp:extent cx="1270" cy="114300"/>
                <wp:effectExtent l="13970" t="7620" r="3810" b="11430"/>
                <wp:wrapNone/>
                <wp:docPr id="452" name="Group 4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14300"/>
                          <a:chOff x="8032" y="89"/>
                          <a:chExt cx="2" cy="180"/>
                        </a:xfrm>
                      </wpg:grpSpPr>
                      <wps:wsp>
                        <wps:cNvPr id="453" name="Freeform 438"/>
                        <wps:cNvSpPr>
                          <a:spLocks/>
                        </wps:cNvSpPr>
                        <wps:spPr bwMode="auto">
                          <a:xfrm>
                            <a:off x="8032" y="89"/>
                            <a:ext cx="2" cy="180"/>
                          </a:xfrm>
                          <a:custGeom>
                            <a:avLst/>
                            <a:gdLst>
                              <a:gd name="T0" fmla="+- 0 89 89"/>
                              <a:gd name="T1" fmla="*/ 89 h 180"/>
                              <a:gd name="T2" fmla="+- 0 269 89"/>
                              <a:gd name="T3" fmla="*/ 269 h 180"/>
                            </a:gdLst>
                            <a:ahLst/>
                            <a:cxnLst>
                              <a:cxn ang="0">
                                <a:pos x="0" y="T1"/>
                              </a:cxn>
                              <a:cxn ang="0">
                                <a:pos x="0" y="T3"/>
                              </a:cxn>
                            </a:cxnLst>
                            <a:rect l="0" t="0" r="r" b="b"/>
                            <a:pathLst>
                              <a:path h="180">
                                <a:moveTo>
                                  <a:pt x="0" y="0"/>
                                </a:moveTo>
                                <a:lnTo>
                                  <a:pt x="0" y="180"/>
                                </a:lnTo>
                              </a:path>
                            </a:pathLst>
                          </a:custGeom>
                          <a:noFill/>
                          <a:ln w="8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3FE431" id="Group 437" o:spid="_x0000_s1026" style="position:absolute;margin-left:401.6pt;margin-top:4.45pt;width:.1pt;height:9pt;z-index:-251642880;mso-position-horizontal-relative:page" coordorigin="8032,89" coordsize="2,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">
                <v:shape id="Freeform 438" o:spid="_x0000_s1027" style="position:absolute;left:8032;top:89;width:2;height:180;visibility:visible;mso-wrap-style:square;v-text-anchor:top" coordsize="2,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" path="m,l,180e" filled="f" strokeweight=".64pt">
                  <v:path arrowok="t" o:connecttype="custom" o:connectlocs="0,89;0,269" o:connectangles="0,0"/>
                </v:shape>
                <w10:wrap anchorx="page"/>
              </v:group>
            </w:pict>
          </mc:Fallback>
        </mc:AlternateContent>
      </w:r>
      <w:r w:rsidRPr="00881C9A">
        <w:rPr>
          <w:spacing w:val="1"/>
        </w:rPr>
        <w:t>1</w:t>
      </w:r>
      <w:r w:rsidRPr="00881C9A">
        <w:rPr>
          <w:spacing w:val="-1"/>
        </w:rPr>
        <w:t>0</w:t>
      </w:r>
      <w:r>
        <w:t>0</w:t>
      </w:r>
      <w:r w:rsidRPr="00881C9A">
        <w:rPr>
          <w:spacing w:val="-8"/>
        </w:rPr>
        <w:t xml:space="preserve"> </w:t>
      </w:r>
      <w:r>
        <w:t xml:space="preserve">mm </w:t>
      </w:r>
      <w:r w:rsidRPr="00881C9A">
        <w:rPr>
          <w:color w:val="000000"/>
        </w:rPr>
        <w:t>f</w:t>
      </w:r>
      <w:r w:rsidRPr="00881C9A">
        <w:rPr>
          <w:color w:val="000000"/>
          <w:spacing w:val="-1"/>
        </w:rPr>
        <w:t>o</w:t>
      </w:r>
      <w:r w:rsidRPr="00881C9A">
        <w:rPr>
          <w:color w:val="000000"/>
        </w:rPr>
        <w:t>r</w:t>
      </w:r>
      <w:r w:rsidRPr="00881C9A">
        <w:rPr>
          <w:color w:val="000000"/>
          <w:spacing w:val="-8"/>
        </w:rPr>
        <w:t xml:space="preserve"> </w:t>
      </w:r>
      <w:proofErr w:type="spellStart"/>
      <w:r w:rsidRPr="00881C9A">
        <w:rPr>
          <w:color w:val="000000"/>
        </w:rPr>
        <w:t>pu</w:t>
      </w:r>
      <w:r w:rsidRPr="00881C9A">
        <w:rPr>
          <w:color w:val="000000"/>
          <w:spacing w:val="-2"/>
        </w:rPr>
        <w:t>m</w:t>
      </w:r>
      <w:r w:rsidRPr="00881C9A">
        <w:rPr>
          <w:color w:val="000000"/>
        </w:rPr>
        <w:t>m</w:t>
      </w:r>
      <w:r w:rsidRPr="00881C9A">
        <w:rPr>
          <w:color w:val="000000"/>
          <w:spacing w:val="-2"/>
        </w:rPr>
        <w:t>e</w:t>
      </w:r>
      <w:r w:rsidRPr="00881C9A">
        <w:rPr>
          <w:color w:val="000000"/>
          <w:spacing w:val="1"/>
        </w:rPr>
        <w:t>lo</w:t>
      </w:r>
      <w:r w:rsidRPr="00881C9A">
        <w:rPr>
          <w:color w:val="000000"/>
        </w:rPr>
        <w:t>s</w:t>
      </w:r>
      <w:proofErr w:type="spellEnd"/>
      <w:r w:rsidRPr="00881C9A">
        <w:rPr>
          <w:color w:val="000000"/>
          <w:spacing w:val="-8"/>
        </w:rPr>
        <w:t xml:space="preserve"> </w:t>
      </w:r>
      <w:ins w:id="70" w:author="Aruna Vivekanantham" w:date="2019-05-13T16:32:00Z">
        <w:r w:rsidR="00881C9A">
          <w:rPr>
            <w:color w:val="000000"/>
            <w:spacing w:val="-8"/>
          </w:rPr>
          <w:t>[</w:t>
        </w:r>
      </w:ins>
      <w:r w:rsidRPr="00881C9A">
        <w:rPr>
          <w:color w:val="000000"/>
          <w:spacing w:val="-1"/>
        </w:rPr>
        <w:t>a</w:t>
      </w:r>
      <w:r w:rsidRPr="00881C9A">
        <w:rPr>
          <w:color w:val="000000"/>
        </w:rPr>
        <w:t>nd</w:t>
      </w:r>
      <w:r w:rsidRPr="00881C9A">
        <w:rPr>
          <w:color w:val="000000"/>
          <w:spacing w:val="-8"/>
        </w:rPr>
        <w:t xml:space="preserve"> </w:t>
      </w:r>
      <w:r w:rsidRPr="00881C9A">
        <w:rPr>
          <w:color w:val="000000"/>
        </w:rPr>
        <w:t>h</w:t>
      </w:r>
      <w:r w:rsidRPr="00881C9A">
        <w:rPr>
          <w:color w:val="000000"/>
          <w:spacing w:val="-1"/>
        </w:rPr>
        <w:t>y</w:t>
      </w:r>
      <w:r w:rsidRPr="00881C9A">
        <w:rPr>
          <w:color w:val="000000"/>
        </w:rPr>
        <w:t>b</w:t>
      </w:r>
      <w:r w:rsidRPr="00881C9A">
        <w:rPr>
          <w:color w:val="000000"/>
          <w:spacing w:val="-1"/>
        </w:rPr>
        <w:t>r</w:t>
      </w:r>
      <w:r w:rsidRPr="00881C9A">
        <w:rPr>
          <w:color w:val="000000"/>
        </w:rPr>
        <w:t>i</w:t>
      </w:r>
      <w:r w:rsidRPr="00881C9A">
        <w:rPr>
          <w:color w:val="000000"/>
          <w:spacing w:val="-1"/>
        </w:rPr>
        <w:t>d</w:t>
      </w:r>
      <w:r w:rsidRPr="00881C9A">
        <w:rPr>
          <w:color w:val="000000"/>
        </w:rPr>
        <w:t>s</w:t>
      </w:r>
      <w:ins w:id="71" w:author="Aruna Vivekanantham" w:date="2019-05-13T16:33:00Z">
        <w:r w:rsidR="00881C9A">
          <w:rPr>
            <w:color w:val="000000"/>
          </w:rPr>
          <w:t>]</w:t>
        </w:r>
      </w:ins>
      <w:del w:id="72" w:author="Aruna Vivekanantham" w:date="2019-05-13T16:31:00Z">
        <w:r w:rsidRPr="005E6829" w:rsidDel="00881C9A">
          <w:rPr>
            <w:color w:val="000000"/>
          </w:rPr>
          <w:delText>.[</w:delText>
        </w:r>
        <w:r w:rsidRPr="005E6829" w:rsidDel="00881C9A">
          <w:rPr>
            <w:color w:val="000000"/>
            <w:spacing w:val="-2"/>
          </w:rPr>
          <w:delText>a</w:delText>
        </w:r>
        <w:r w:rsidRPr="005E6829" w:rsidDel="00881C9A">
          <w:rPr>
            <w:color w:val="000000"/>
          </w:rPr>
          <w:delText>ddi</w:delText>
        </w:r>
        <w:r w:rsidRPr="005E6829" w:rsidDel="00881C9A">
          <w:rPr>
            <w:color w:val="000000"/>
            <w:spacing w:val="-1"/>
          </w:rPr>
          <w:delText>t</w:delText>
        </w:r>
        <w:r w:rsidRPr="005E6829" w:rsidDel="00881C9A">
          <w:rPr>
            <w:color w:val="000000"/>
          </w:rPr>
          <w:delText>i</w:delText>
        </w:r>
        <w:r w:rsidRPr="005E6829" w:rsidDel="00881C9A">
          <w:rPr>
            <w:color w:val="000000"/>
            <w:spacing w:val="-1"/>
          </w:rPr>
          <w:delText>o</w:delText>
        </w:r>
        <w:r w:rsidRPr="005E6829" w:rsidDel="00881C9A">
          <w:rPr>
            <w:color w:val="000000"/>
          </w:rPr>
          <w:delText>n</w:delText>
        </w:r>
        <w:r w:rsidRPr="005E6829" w:rsidDel="00881C9A">
          <w:rPr>
            <w:color w:val="000000"/>
            <w:spacing w:val="-8"/>
          </w:rPr>
          <w:delText xml:space="preserve"> </w:delText>
        </w:r>
        <w:r w:rsidRPr="005E6829" w:rsidDel="00881C9A">
          <w:rPr>
            <w:color w:val="000000"/>
          </w:rPr>
          <w:delText>fr</w:delText>
        </w:r>
        <w:r w:rsidRPr="005E6829" w:rsidDel="00881C9A">
          <w:rPr>
            <w:color w:val="000000"/>
            <w:spacing w:val="-1"/>
          </w:rPr>
          <w:delText>o</w:delText>
        </w:r>
        <w:r w:rsidRPr="005E6829" w:rsidDel="00881C9A">
          <w:rPr>
            <w:color w:val="000000"/>
          </w:rPr>
          <w:delText>m</w:delText>
        </w:r>
        <w:r w:rsidR="005E6829" w:rsidRPr="005E6829" w:rsidDel="00881C9A">
          <w:rPr>
            <w:color w:val="000000"/>
          </w:rPr>
          <w:delText xml:space="preserve"> </w:delText>
        </w:r>
        <w:r w:rsidRPr="005E6829" w:rsidDel="00881C9A">
          <w:rPr>
            <w:spacing w:val="-1"/>
          </w:rPr>
          <w:delText>C</w:delText>
        </w:r>
        <w:r w:rsidRPr="005E6829" w:rsidDel="00881C9A">
          <w:rPr>
            <w:spacing w:val="1"/>
          </w:rPr>
          <w:delText>od</w:delText>
        </w:r>
        <w:r w:rsidRPr="005E6829" w:rsidDel="00881C9A">
          <w:rPr>
            <w:spacing w:val="-1"/>
          </w:rPr>
          <w:delText>e</w:delText>
        </w:r>
        <w:r w:rsidDel="00881C9A">
          <w:delText xml:space="preserve">x </w:delText>
        </w:r>
        <w:r w:rsidRPr="005E6829" w:rsidDel="00881C9A">
          <w:rPr>
            <w:spacing w:val="-1"/>
          </w:rPr>
          <w:delText>ST</w:delText>
        </w:r>
        <w:r w:rsidDel="00881C9A">
          <w:delText xml:space="preserve">AN </w:delText>
        </w:r>
        <w:r w:rsidRPr="005E6829" w:rsidDel="00881C9A">
          <w:rPr>
            <w:spacing w:val="1"/>
          </w:rPr>
          <w:delText>2</w:delText>
        </w:r>
        <w:r w:rsidRPr="005E6829" w:rsidDel="00881C9A">
          <w:rPr>
            <w:spacing w:val="-1"/>
          </w:rPr>
          <w:delText>1</w:delText>
        </w:r>
        <w:r w:rsidRPr="005E6829" w:rsidDel="00881C9A">
          <w:rPr>
            <w:spacing w:val="1"/>
          </w:rPr>
          <w:delText>4</w:delText>
        </w:r>
        <w:r w:rsidDel="00881C9A">
          <w:delText>]</w:delText>
        </w:r>
      </w:del>
    </w:p>
    <w:p w14:paraId="0021D7E7" w14:textId="77777777" w:rsidR="00D41C24" w:rsidRPr="00881C9A" w:rsidRDefault="00D41C24" w:rsidP="00C54820">
      <w:pPr>
        <w:pStyle w:val="Bullet1G"/>
        <w:numPr>
          <w:ilvl w:val="0"/>
          <w:numId w:val="0"/>
        </w:numPr>
        <w:ind w:left="1531"/>
        <w:rPr>
          <w:spacing w:val="-1"/>
        </w:rPr>
      </w:pPr>
      <w:r w:rsidRPr="00881C9A">
        <w:rPr>
          <w:spacing w:val="-1"/>
        </w:rPr>
        <w:t>To ensure uniformity in size, the range in size between produce in the same package shall not exceed:</w:t>
      </w:r>
    </w:p>
    <w:p w14:paraId="2D646D25" w14:textId="77777777" w:rsidR="00D41C24" w:rsidRPr="00F04366" w:rsidRDefault="00D41C24" w:rsidP="00D41C24">
      <w:pPr>
        <w:pStyle w:val="SingleTxtG"/>
        <w:rPr>
          <w:spacing w:val="-1"/>
        </w:rPr>
      </w:pPr>
      <w:r w:rsidRPr="00F04366">
        <w:rPr>
          <w:spacing w:val="-1"/>
        </w:rPr>
        <w:t>(a)</w:t>
      </w:r>
      <w:r w:rsidR="00F4165F">
        <w:rPr>
          <w:spacing w:val="-1"/>
        </w:rPr>
        <w:tab/>
      </w:r>
      <w:r w:rsidRPr="00F04366">
        <w:rPr>
          <w:spacing w:val="-1"/>
        </w:rPr>
        <w:t>When sized by diameter</w:t>
      </w:r>
    </w:p>
    <w:p w14:paraId="00BBEF13" w14:textId="77777777" w:rsidR="00D41C24" w:rsidRDefault="00D41C24" w:rsidP="0045571A">
      <w:pPr>
        <w:pStyle w:val="Bullet1G"/>
        <w:numPr>
          <w:ilvl w:val="0"/>
          <w:numId w:val="1"/>
        </w:numPr>
      </w:pPr>
      <w:r w:rsidRPr="005E6829">
        <w:rPr>
          <w:spacing w:val="1"/>
        </w:rPr>
        <w:t>1</w:t>
      </w:r>
      <w:r>
        <w:t>0</w:t>
      </w:r>
      <w:r w:rsidRPr="005E6829">
        <w:rPr>
          <w:spacing w:val="3"/>
        </w:rPr>
        <w:t xml:space="preserve"> </w:t>
      </w:r>
      <w:r w:rsidRPr="005E6829">
        <w:rPr>
          <w:spacing w:val="-1"/>
        </w:rPr>
        <w:t>mm</w:t>
      </w:r>
      <w:r>
        <w:t>,</w:t>
      </w:r>
      <w:r w:rsidRPr="005E6829">
        <w:rPr>
          <w:spacing w:val="3"/>
        </w:rPr>
        <w:t xml:space="preserve"> </w:t>
      </w:r>
      <w:r>
        <w:t>if</w:t>
      </w:r>
      <w:r w:rsidRPr="005E6829">
        <w:rPr>
          <w:spacing w:val="4"/>
        </w:rPr>
        <w:t xml:space="preserve"> </w:t>
      </w:r>
      <w:r>
        <w:t>t</w:t>
      </w:r>
      <w:r w:rsidRPr="005E6829">
        <w:rPr>
          <w:spacing w:val="1"/>
        </w:rPr>
        <w:t>h</w:t>
      </w:r>
      <w:r>
        <w:t>e</w:t>
      </w:r>
      <w:r w:rsidRPr="005E6829">
        <w:rPr>
          <w:spacing w:val="1"/>
        </w:rPr>
        <w:t xml:space="preserve"> di</w:t>
      </w:r>
      <w:r w:rsidRPr="005E6829">
        <w:rPr>
          <w:spacing w:val="-2"/>
        </w:rPr>
        <w:t>a</w:t>
      </w:r>
      <w:r>
        <w:t>m</w:t>
      </w:r>
      <w:r w:rsidRPr="005E6829">
        <w:rPr>
          <w:spacing w:val="-1"/>
        </w:rPr>
        <w:t>e</w:t>
      </w:r>
      <w:r>
        <w:t>t</w:t>
      </w:r>
      <w:r w:rsidRPr="005E6829">
        <w:rPr>
          <w:spacing w:val="-2"/>
        </w:rPr>
        <w:t>e</w:t>
      </w:r>
      <w:r>
        <w:t>r</w:t>
      </w:r>
      <w:r w:rsidRPr="005E6829">
        <w:rPr>
          <w:spacing w:val="5"/>
        </w:rPr>
        <w:t xml:space="preserve"> </w:t>
      </w:r>
      <w:r w:rsidRPr="005E6829">
        <w:rPr>
          <w:spacing w:val="1"/>
        </w:rPr>
        <w:t>o</w:t>
      </w:r>
      <w:r>
        <w:t>f</w:t>
      </w:r>
      <w:r w:rsidRPr="005E6829">
        <w:rPr>
          <w:spacing w:val="3"/>
        </w:rPr>
        <w:t xml:space="preserve"> </w:t>
      </w:r>
      <w:r w:rsidRPr="005E6829">
        <w:rPr>
          <w:spacing w:val="1"/>
        </w:rPr>
        <w:t>th</w:t>
      </w:r>
      <w:r>
        <w:t>e</w:t>
      </w:r>
      <w:r w:rsidRPr="005E6829">
        <w:rPr>
          <w:spacing w:val="1"/>
        </w:rPr>
        <w:t xml:space="preserve"> </w:t>
      </w:r>
      <w:r>
        <w:t>sm</w:t>
      </w:r>
      <w:r w:rsidRPr="005E6829">
        <w:rPr>
          <w:spacing w:val="-1"/>
        </w:rPr>
        <w:t>a</w:t>
      </w:r>
      <w:r>
        <w:t>ll</w:t>
      </w:r>
      <w:r w:rsidRPr="005E6829">
        <w:rPr>
          <w:spacing w:val="-1"/>
        </w:rPr>
        <w:t>e</w:t>
      </w:r>
      <w:r>
        <w:t>st</w:t>
      </w:r>
      <w:r w:rsidRPr="005E6829">
        <w:rPr>
          <w:spacing w:val="2"/>
        </w:rPr>
        <w:t xml:space="preserve"> </w:t>
      </w:r>
      <w:r>
        <w:t>fr</w:t>
      </w:r>
      <w:r w:rsidRPr="005E6829">
        <w:rPr>
          <w:spacing w:val="1"/>
        </w:rPr>
        <w:t>u</w:t>
      </w:r>
      <w:r w:rsidRPr="005E6829">
        <w:rPr>
          <w:spacing w:val="-1"/>
        </w:rPr>
        <w:t>i</w:t>
      </w:r>
      <w:r>
        <w:t>t</w:t>
      </w:r>
      <w:r w:rsidRPr="005E6829">
        <w:rPr>
          <w:spacing w:val="4"/>
        </w:rPr>
        <w:t xml:space="preserve"> </w:t>
      </w:r>
      <w:r>
        <w:t>(</w:t>
      </w:r>
      <w:r w:rsidRPr="005E6829">
        <w:rPr>
          <w:spacing w:val="-1"/>
        </w:rPr>
        <w:t>a</w:t>
      </w:r>
      <w:r>
        <w:t>s</w:t>
      </w:r>
      <w:r w:rsidRPr="005E6829">
        <w:rPr>
          <w:spacing w:val="3"/>
        </w:rPr>
        <w:t xml:space="preserve"> </w:t>
      </w:r>
      <w:r>
        <w:t>i</w:t>
      </w:r>
      <w:r w:rsidRPr="005E6829">
        <w:rPr>
          <w:spacing w:val="1"/>
        </w:rPr>
        <w:t>n</w:t>
      </w:r>
      <w:r w:rsidRPr="005E6829">
        <w:rPr>
          <w:spacing w:val="-1"/>
        </w:rPr>
        <w:t>d</w:t>
      </w:r>
      <w:r w:rsidRPr="005E6829">
        <w:rPr>
          <w:spacing w:val="1"/>
        </w:rPr>
        <w:t>i</w:t>
      </w:r>
      <w:r w:rsidRPr="005E6829">
        <w:rPr>
          <w:spacing w:val="-2"/>
        </w:rPr>
        <w:t>c</w:t>
      </w:r>
      <w:r w:rsidRPr="005E6829">
        <w:rPr>
          <w:spacing w:val="-1"/>
        </w:rPr>
        <w:t>a</w:t>
      </w:r>
      <w:r>
        <w:t>t</w:t>
      </w:r>
      <w:r w:rsidRPr="005E6829">
        <w:rPr>
          <w:spacing w:val="-1"/>
        </w:rPr>
        <w:t>e</w:t>
      </w:r>
      <w:r>
        <w:t>d</w:t>
      </w:r>
      <w:r w:rsidRPr="005E6829">
        <w:rPr>
          <w:spacing w:val="3"/>
        </w:rPr>
        <w:t xml:space="preserve"> </w:t>
      </w:r>
      <w:r w:rsidRPr="005E6829">
        <w:rPr>
          <w:spacing w:val="2"/>
        </w:rPr>
        <w:t>o</w:t>
      </w:r>
      <w:r>
        <w:t>n</w:t>
      </w:r>
      <w:r w:rsidRPr="005E6829">
        <w:rPr>
          <w:spacing w:val="4"/>
        </w:rPr>
        <w:t xml:space="preserve"> </w:t>
      </w:r>
      <w:r>
        <w:t>t</w:t>
      </w:r>
      <w:r w:rsidRPr="005E6829">
        <w:rPr>
          <w:spacing w:val="1"/>
        </w:rPr>
        <w:t>h</w:t>
      </w:r>
      <w:r>
        <w:t>e</w:t>
      </w:r>
      <w:r w:rsidRPr="005E6829">
        <w:rPr>
          <w:spacing w:val="1"/>
        </w:rPr>
        <w:t xml:space="preserve"> p</w:t>
      </w:r>
      <w:r w:rsidRPr="005E6829">
        <w:rPr>
          <w:spacing w:val="-1"/>
        </w:rPr>
        <w:t>ac</w:t>
      </w:r>
      <w:r w:rsidRPr="005E6829">
        <w:rPr>
          <w:spacing w:val="1"/>
        </w:rPr>
        <w:t>k</w:t>
      </w:r>
      <w:r w:rsidRPr="005E6829">
        <w:rPr>
          <w:spacing w:val="-1"/>
        </w:rPr>
        <w:t>a</w:t>
      </w:r>
      <w:r w:rsidRPr="005E6829">
        <w:rPr>
          <w:spacing w:val="1"/>
        </w:rPr>
        <w:t>g</w:t>
      </w:r>
      <w:r w:rsidRPr="005E6829">
        <w:rPr>
          <w:spacing w:val="-1"/>
        </w:rPr>
        <w:t>e</w:t>
      </w:r>
      <w:r>
        <w:t>)</w:t>
      </w:r>
      <w:r w:rsidRPr="005E6829">
        <w:rPr>
          <w:spacing w:val="3"/>
        </w:rPr>
        <w:t xml:space="preserve"> </w:t>
      </w:r>
      <w:r>
        <w:t>is</w:t>
      </w:r>
      <w:r w:rsidRPr="005E6829">
        <w:rPr>
          <w:spacing w:val="4"/>
        </w:rPr>
        <w:t xml:space="preserve"> </w:t>
      </w:r>
      <w:r>
        <w:t>&lt;</w:t>
      </w:r>
      <w:r w:rsidR="005E6829">
        <w:t xml:space="preserve"> </w:t>
      </w:r>
      <w:r w:rsidRPr="005E6829">
        <w:rPr>
          <w:spacing w:val="1"/>
        </w:rPr>
        <w:t>6</w:t>
      </w:r>
      <w:r>
        <w:t>0</w:t>
      </w:r>
      <w:r w:rsidRPr="005E6829">
        <w:rPr>
          <w:spacing w:val="-1"/>
        </w:rPr>
        <w:t xml:space="preserve"> </w:t>
      </w:r>
      <w:r>
        <w:t>mm</w:t>
      </w:r>
    </w:p>
    <w:p w14:paraId="44CF6A78" w14:textId="77777777" w:rsidR="00D41C24" w:rsidRDefault="00D41C24" w:rsidP="0045571A">
      <w:pPr>
        <w:pStyle w:val="Bullet1G"/>
        <w:numPr>
          <w:ilvl w:val="0"/>
          <w:numId w:val="1"/>
        </w:numPr>
      </w:pPr>
      <w:r w:rsidRPr="005E6829">
        <w:rPr>
          <w:spacing w:val="1"/>
        </w:rPr>
        <w:t>1</w:t>
      </w:r>
      <w:r>
        <w:t>5</w:t>
      </w:r>
      <w:r w:rsidRPr="005E6829">
        <w:rPr>
          <w:spacing w:val="3"/>
        </w:rPr>
        <w:t xml:space="preserve"> </w:t>
      </w:r>
      <w:r w:rsidRPr="005E6829">
        <w:rPr>
          <w:spacing w:val="-1"/>
        </w:rPr>
        <w:t>mm</w:t>
      </w:r>
      <w:r>
        <w:t>,</w:t>
      </w:r>
      <w:r w:rsidRPr="005E6829">
        <w:rPr>
          <w:spacing w:val="2"/>
        </w:rPr>
        <w:t xml:space="preserve"> </w:t>
      </w:r>
      <w:r>
        <w:t>if</w:t>
      </w:r>
      <w:r w:rsidRPr="005E6829">
        <w:rPr>
          <w:spacing w:val="4"/>
        </w:rPr>
        <w:t xml:space="preserve"> </w:t>
      </w:r>
      <w:r>
        <w:t>t</w:t>
      </w:r>
      <w:r w:rsidRPr="005E6829">
        <w:rPr>
          <w:spacing w:val="1"/>
        </w:rPr>
        <w:t>h</w:t>
      </w:r>
      <w:r>
        <w:t>e</w:t>
      </w:r>
      <w:r w:rsidRPr="005E6829">
        <w:rPr>
          <w:spacing w:val="3"/>
        </w:rPr>
        <w:t xml:space="preserve"> </w:t>
      </w:r>
      <w:r w:rsidRPr="005E6829">
        <w:rPr>
          <w:spacing w:val="1"/>
        </w:rPr>
        <w:t>d</w:t>
      </w:r>
      <w:r>
        <w:t>i</w:t>
      </w:r>
      <w:r w:rsidRPr="005E6829">
        <w:rPr>
          <w:spacing w:val="-2"/>
        </w:rPr>
        <w:t>a</w:t>
      </w:r>
      <w:r>
        <w:t>m</w:t>
      </w:r>
      <w:r w:rsidRPr="005E6829">
        <w:rPr>
          <w:spacing w:val="-1"/>
        </w:rPr>
        <w:t>e</w:t>
      </w:r>
      <w:r>
        <w:t>t</w:t>
      </w:r>
      <w:r w:rsidRPr="005E6829">
        <w:rPr>
          <w:spacing w:val="-1"/>
        </w:rPr>
        <w:t>e</w:t>
      </w:r>
      <w:r>
        <w:t>r</w:t>
      </w:r>
      <w:r w:rsidRPr="005E6829">
        <w:rPr>
          <w:spacing w:val="3"/>
        </w:rPr>
        <w:t xml:space="preserve"> </w:t>
      </w:r>
      <w:r w:rsidRPr="005E6829">
        <w:rPr>
          <w:spacing w:val="1"/>
        </w:rPr>
        <w:t>o</w:t>
      </w:r>
      <w:r>
        <w:t>f</w:t>
      </w:r>
      <w:r w:rsidRPr="005E6829">
        <w:rPr>
          <w:spacing w:val="4"/>
        </w:rPr>
        <w:t xml:space="preserve"> </w:t>
      </w:r>
      <w:r>
        <w:t>t</w:t>
      </w:r>
      <w:r w:rsidRPr="005E6829">
        <w:rPr>
          <w:spacing w:val="1"/>
        </w:rPr>
        <w:t>h</w:t>
      </w:r>
      <w:r>
        <w:t>e</w:t>
      </w:r>
      <w:r w:rsidRPr="005E6829">
        <w:rPr>
          <w:spacing w:val="1"/>
        </w:rPr>
        <w:t xml:space="preserve"> </w:t>
      </w:r>
      <w:r w:rsidRPr="005E6829">
        <w:rPr>
          <w:spacing w:val="2"/>
        </w:rPr>
        <w:t>s</w:t>
      </w:r>
      <w:r>
        <w:t>m</w:t>
      </w:r>
      <w:r w:rsidRPr="005E6829">
        <w:rPr>
          <w:spacing w:val="-2"/>
        </w:rPr>
        <w:t>a</w:t>
      </w:r>
      <w:r>
        <w:t>l</w:t>
      </w:r>
      <w:r w:rsidRPr="005E6829">
        <w:rPr>
          <w:spacing w:val="1"/>
        </w:rPr>
        <w:t>l</w:t>
      </w:r>
      <w:r w:rsidRPr="005E6829">
        <w:rPr>
          <w:spacing w:val="-2"/>
        </w:rPr>
        <w:t>e</w:t>
      </w:r>
      <w:r>
        <w:t>st</w:t>
      </w:r>
      <w:r w:rsidRPr="005E6829">
        <w:rPr>
          <w:spacing w:val="4"/>
        </w:rPr>
        <w:t xml:space="preserve"> </w:t>
      </w:r>
      <w:r>
        <w:t>f</w:t>
      </w:r>
      <w:r w:rsidRPr="005E6829">
        <w:rPr>
          <w:spacing w:val="-1"/>
        </w:rPr>
        <w:t>r</w:t>
      </w:r>
      <w:r w:rsidRPr="005E6829">
        <w:rPr>
          <w:spacing w:val="1"/>
        </w:rPr>
        <w:t>u</w:t>
      </w:r>
      <w:r>
        <w:t>it</w:t>
      </w:r>
      <w:r w:rsidRPr="005E6829">
        <w:rPr>
          <w:spacing w:val="2"/>
        </w:rPr>
        <w:t xml:space="preserve"> </w:t>
      </w:r>
      <w:r>
        <w:t>(</w:t>
      </w:r>
      <w:r w:rsidRPr="005E6829">
        <w:rPr>
          <w:spacing w:val="-2"/>
        </w:rPr>
        <w:t>a</w:t>
      </w:r>
      <w:r>
        <w:t>s</w:t>
      </w:r>
      <w:r w:rsidRPr="005E6829">
        <w:rPr>
          <w:spacing w:val="4"/>
        </w:rPr>
        <w:t xml:space="preserve"> </w:t>
      </w:r>
      <w:r>
        <w:t>i</w:t>
      </w:r>
      <w:r w:rsidRPr="005E6829">
        <w:rPr>
          <w:spacing w:val="1"/>
        </w:rPr>
        <w:t>n</w:t>
      </w:r>
      <w:r w:rsidRPr="005E6829">
        <w:rPr>
          <w:spacing w:val="-1"/>
        </w:rPr>
        <w:t>d</w:t>
      </w:r>
      <w:r>
        <w:t>i</w:t>
      </w:r>
      <w:r w:rsidRPr="005E6829">
        <w:rPr>
          <w:spacing w:val="-1"/>
        </w:rPr>
        <w:t>ca</w:t>
      </w:r>
      <w:r>
        <w:t>t</w:t>
      </w:r>
      <w:r w:rsidRPr="005E6829">
        <w:rPr>
          <w:spacing w:val="-1"/>
        </w:rPr>
        <w:t>e</w:t>
      </w:r>
      <w:r>
        <w:t>d</w:t>
      </w:r>
      <w:r w:rsidRPr="005E6829">
        <w:rPr>
          <w:spacing w:val="3"/>
        </w:rPr>
        <w:t xml:space="preserve"> </w:t>
      </w:r>
      <w:r w:rsidRPr="005E6829">
        <w:rPr>
          <w:spacing w:val="1"/>
        </w:rPr>
        <w:t>o</w:t>
      </w:r>
      <w:r>
        <w:t>n</w:t>
      </w:r>
      <w:r w:rsidRPr="005E6829">
        <w:rPr>
          <w:spacing w:val="4"/>
        </w:rPr>
        <w:t xml:space="preserve"> </w:t>
      </w:r>
      <w:r w:rsidRPr="005E6829">
        <w:rPr>
          <w:spacing w:val="-2"/>
        </w:rPr>
        <w:t>t</w:t>
      </w:r>
      <w:r w:rsidRPr="005E6829">
        <w:rPr>
          <w:spacing w:val="1"/>
        </w:rPr>
        <w:t>h</w:t>
      </w:r>
      <w:r>
        <w:t>e</w:t>
      </w:r>
      <w:r w:rsidRPr="005E6829">
        <w:rPr>
          <w:spacing w:val="3"/>
        </w:rPr>
        <w:t xml:space="preserve"> </w:t>
      </w:r>
      <w:r w:rsidRPr="005E6829">
        <w:rPr>
          <w:spacing w:val="1"/>
        </w:rPr>
        <w:t>p</w:t>
      </w:r>
      <w:r w:rsidRPr="005E6829">
        <w:rPr>
          <w:spacing w:val="-1"/>
        </w:rPr>
        <w:t>ac</w:t>
      </w:r>
      <w:r w:rsidRPr="005E6829">
        <w:rPr>
          <w:spacing w:val="1"/>
        </w:rPr>
        <w:t>k</w:t>
      </w:r>
      <w:r w:rsidRPr="005E6829">
        <w:rPr>
          <w:spacing w:val="-2"/>
        </w:rPr>
        <w:t>a</w:t>
      </w:r>
      <w:r w:rsidRPr="005E6829">
        <w:rPr>
          <w:spacing w:val="2"/>
        </w:rPr>
        <w:t>g</w:t>
      </w:r>
      <w:r w:rsidRPr="005E6829">
        <w:rPr>
          <w:spacing w:val="-1"/>
        </w:rPr>
        <w:t>e</w:t>
      </w:r>
      <w:r>
        <w:t>)</w:t>
      </w:r>
      <w:r w:rsidRPr="005E6829">
        <w:rPr>
          <w:spacing w:val="3"/>
        </w:rPr>
        <w:t xml:space="preserve"> </w:t>
      </w:r>
      <w:r>
        <w:t>is</w:t>
      </w:r>
      <w:r w:rsidRPr="005E6829">
        <w:rPr>
          <w:spacing w:val="5"/>
        </w:rPr>
        <w:t xml:space="preserve"> </w:t>
      </w:r>
      <w:r w:rsidRPr="005E6829">
        <w:rPr>
          <w:rFonts w:ascii="Microsoft Sans Serif" w:eastAsia="Microsoft Sans Serif" w:hAnsi="Microsoft Sans Serif" w:cs="Microsoft Sans Serif"/>
        </w:rPr>
        <w:t>≥</w:t>
      </w:r>
      <w:r w:rsidR="005E6829" w:rsidRPr="005E6829">
        <w:rPr>
          <w:rFonts w:ascii="Microsoft Sans Serif" w:eastAsia="Microsoft Sans Serif" w:hAnsi="Microsoft Sans Serif" w:cs="Microsoft Sans Serif"/>
        </w:rPr>
        <w:t xml:space="preserve"> </w:t>
      </w:r>
      <w:r w:rsidRPr="005E6829">
        <w:rPr>
          <w:spacing w:val="1"/>
        </w:rPr>
        <w:t>6</w:t>
      </w:r>
      <w:r>
        <w:t>0</w:t>
      </w:r>
      <w:r w:rsidRPr="005E6829">
        <w:rPr>
          <w:spacing w:val="-1"/>
        </w:rPr>
        <w:t xml:space="preserve"> </w:t>
      </w:r>
      <w:r>
        <w:t>mm</w:t>
      </w:r>
      <w:r w:rsidRPr="005E6829">
        <w:rPr>
          <w:spacing w:val="-2"/>
        </w:rPr>
        <w:t xml:space="preserve"> </w:t>
      </w:r>
      <w:r w:rsidRPr="005E6829">
        <w:rPr>
          <w:spacing w:val="1"/>
        </w:rPr>
        <w:t>bu</w:t>
      </w:r>
      <w:r>
        <w:t>t &lt;</w:t>
      </w:r>
      <w:r w:rsidRPr="005E6829">
        <w:rPr>
          <w:spacing w:val="-1"/>
        </w:rPr>
        <w:t xml:space="preserve"> </w:t>
      </w:r>
      <w:r w:rsidRPr="005E6829">
        <w:rPr>
          <w:spacing w:val="1"/>
        </w:rPr>
        <w:t>8</w:t>
      </w:r>
      <w:r>
        <w:t>0</w:t>
      </w:r>
      <w:r w:rsidRPr="005E6829">
        <w:rPr>
          <w:spacing w:val="1"/>
        </w:rPr>
        <w:t xml:space="preserve"> </w:t>
      </w:r>
      <w:r w:rsidRPr="005E6829">
        <w:rPr>
          <w:spacing w:val="-2"/>
        </w:rPr>
        <w:t>m</w:t>
      </w:r>
      <w:r>
        <w:t>m</w:t>
      </w:r>
    </w:p>
    <w:p w14:paraId="64344AC5" w14:textId="77777777" w:rsidR="00D41C24" w:rsidRDefault="00D41C24" w:rsidP="0045571A">
      <w:pPr>
        <w:pStyle w:val="Bullet1G"/>
        <w:numPr>
          <w:ilvl w:val="0"/>
          <w:numId w:val="1"/>
        </w:numPr>
      </w:pPr>
      <w:r w:rsidRPr="005E6829">
        <w:rPr>
          <w:spacing w:val="1"/>
        </w:rPr>
        <w:lastRenderedPageBreak/>
        <w:t>2</w:t>
      </w:r>
      <w:r>
        <w:t>0</w:t>
      </w:r>
      <w:r w:rsidRPr="005E6829">
        <w:rPr>
          <w:spacing w:val="3"/>
        </w:rPr>
        <w:t xml:space="preserve"> </w:t>
      </w:r>
      <w:r w:rsidRPr="005E6829">
        <w:rPr>
          <w:spacing w:val="-1"/>
        </w:rPr>
        <w:t>mm</w:t>
      </w:r>
      <w:r>
        <w:t>,</w:t>
      </w:r>
      <w:r w:rsidRPr="005E6829">
        <w:rPr>
          <w:spacing w:val="2"/>
        </w:rPr>
        <w:t xml:space="preserve"> </w:t>
      </w:r>
      <w:r>
        <w:t>if</w:t>
      </w:r>
      <w:r w:rsidRPr="005E6829">
        <w:rPr>
          <w:spacing w:val="4"/>
        </w:rPr>
        <w:t xml:space="preserve"> </w:t>
      </w:r>
      <w:r>
        <w:t>t</w:t>
      </w:r>
      <w:r w:rsidRPr="005E6829">
        <w:rPr>
          <w:spacing w:val="1"/>
        </w:rPr>
        <w:t>h</w:t>
      </w:r>
      <w:r>
        <w:t>e</w:t>
      </w:r>
      <w:r w:rsidRPr="005E6829">
        <w:rPr>
          <w:spacing w:val="3"/>
        </w:rPr>
        <w:t xml:space="preserve"> </w:t>
      </w:r>
      <w:r w:rsidRPr="005E6829">
        <w:rPr>
          <w:spacing w:val="1"/>
        </w:rPr>
        <w:t>d</w:t>
      </w:r>
      <w:r>
        <w:t>i</w:t>
      </w:r>
      <w:r w:rsidRPr="005E6829">
        <w:rPr>
          <w:spacing w:val="-2"/>
        </w:rPr>
        <w:t>a</w:t>
      </w:r>
      <w:r>
        <w:t>m</w:t>
      </w:r>
      <w:r w:rsidRPr="005E6829">
        <w:rPr>
          <w:spacing w:val="-1"/>
        </w:rPr>
        <w:t>e</w:t>
      </w:r>
      <w:r>
        <w:t>t</w:t>
      </w:r>
      <w:r w:rsidRPr="005E6829">
        <w:rPr>
          <w:spacing w:val="-1"/>
        </w:rPr>
        <w:t>e</w:t>
      </w:r>
      <w:r>
        <w:t>r</w:t>
      </w:r>
      <w:r w:rsidRPr="005E6829">
        <w:rPr>
          <w:spacing w:val="3"/>
        </w:rPr>
        <w:t xml:space="preserve"> </w:t>
      </w:r>
      <w:r w:rsidRPr="005E6829">
        <w:rPr>
          <w:spacing w:val="1"/>
        </w:rPr>
        <w:t>o</w:t>
      </w:r>
      <w:r>
        <w:t>f</w:t>
      </w:r>
      <w:r w:rsidRPr="005E6829">
        <w:rPr>
          <w:spacing w:val="4"/>
        </w:rPr>
        <w:t xml:space="preserve"> </w:t>
      </w:r>
      <w:r>
        <w:t>t</w:t>
      </w:r>
      <w:r w:rsidRPr="005E6829">
        <w:rPr>
          <w:spacing w:val="1"/>
        </w:rPr>
        <w:t>h</w:t>
      </w:r>
      <w:r>
        <w:t>e</w:t>
      </w:r>
      <w:r w:rsidRPr="005E6829">
        <w:rPr>
          <w:spacing w:val="1"/>
        </w:rPr>
        <w:t xml:space="preserve"> </w:t>
      </w:r>
      <w:r w:rsidRPr="005E6829">
        <w:rPr>
          <w:spacing w:val="2"/>
        </w:rPr>
        <w:t>s</w:t>
      </w:r>
      <w:r>
        <w:t>m</w:t>
      </w:r>
      <w:r w:rsidRPr="005E6829">
        <w:rPr>
          <w:spacing w:val="-2"/>
        </w:rPr>
        <w:t>a</w:t>
      </w:r>
      <w:r>
        <w:t>l</w:t>
      </w:r>
      <w:r w:rsidRPr="005E6829">
        <w:rPr>
          <w:spacing w:val="1"/>
        </w:rPr>
        <w:t>l</w:t>
      </w:r>
      <w:r w:rsidRPr="005E6829">
        <w:rPr>
          <w:spacing w:val="-2"/>
        </w:rPr>
        <w:t>e</w:t>
      </w:r>
      <w:r>
        <w:t>st</w:t>
      </w:r>
      <w:r w:rsidRPr="005E6829">
        <w:rPr>
          <w:spacing w:val="4"/>
        </w:rPr>
        <w:t xml:space="preserve"> </w:t>
      </w:r>
      <w:r>
        <w:t>f</w:t>
      </w:r>
      <w:r w:rsidRPr="005E6829">
        <w:rPr>
          <w:spacing w:val="-1"/>
        </w:rPr>
        <w:t>r</w:t>
      </w:r>
      <w:r w:rsidRPr="005E6829">
        <w:rPr>
          <w:spacing w:val="1"/>
        </w:rPr>
        <w:t>u</w:t>
      </w:r>
      <w:r>
        <w:t>it</w:t>
      </w:r>
      <w:r w:rsidRPr="005E6829">
        <w:rPr>
          <w:spacing w:val="2"/>
        </w:rPr>
        <w:t xml:space="preserve"> </w:t>
      </w:r>
      <w:r>
        <w:t>(</w:t>
      </w:r>
      <w:r w:rsidRPr="005E6829">
        <w:rPr>
          <w:spacing w:val="-2"/>
        </w:rPr>
        <w:t>a</w:t>
      </w:r>
      <w:r>
        <w:t>s</w:t>
      </w:r>
      <w:r w:rsidRPr="005E6829">
        <w:rPr>
          <w:spacing w:val="4"/>
        </w:rPr>
        <w:t xml:space="preserve"> </w:t>
      </w:r>
      <w:r>
        <w:t>i</w:t>
      </w:r>
      <w:r w:rsidRPr="005E6829">
        <w:rPr>
          <w:spacing w:val="1"/>
        </w:rPr>
        <w:t>n</w:t>
      </w:r>
      <w:r w:rsidRPr="005E6829">
        <w:rPr>
          <w:spacing w:val="-1"/>
        </w:rPr>
        <w:t>d</w:t>
      </w:r>
      <w:r>
        <w:t>i</w:t>
      </w:r>
      <w:r w:rsidRPr="005E6829">
        <w:rPr>
          <w:spacing w:val="-1"/>
        </w:rPr>
        <w:t>ca</w:t>
      </w:r>
      <w:r>
        <w:t>t</w:t>
      </w:r>
      <w:r w:rsidRPr="005E6829">
        <w:rPr>
          <w:spacing w:val="-1"/>
        </w:rPr>
        <w:t>e</w:t>
      </w:r>
      <w:r>
        <w:t>d</w:t>
      </w:r>
      <w:r w:rsidRPr="005E6829">
        <w:rPr>
          <w:spacing w:val="3"/>
        </w:rPr>
        <w:t xml:space="preserve"> </w:t>
      </w:r>
      <w:r w:rsidRPr="005E6829">
        <w:rPr>
          <w:spacing w:val="1"/>
        </w:rPr>
        <w:t>o</w:t>
      </w:r>
      <w:r>
        <w:t>n</w:t>
      </w:r>
      <w:r w:rsidRPr="005E6829">
        <w:rPr>
          <w:spacing w:val="4"/>
        </w:rPr>
        <w:t xml:space="preserve"> </w:t>
      </w:r>
      <w:r w:rsidRPr="005E6829">
        <w:rPr>
          <w:spacing w:val="-2"/>
        </w:rPr>
        <w:t>t</w:t>
      </w:r>
      <w:r w:rsidRPr="005E6829">
        <w:rPr>
          <w:spacing w:val="1"/>
        </w:rPr>
        <w:t>h</w:t>
      </w:r>
      <w:r>
        <w:t>e</w:t>
      </w:r>
      <w:r w:rsidRPr="005E6829">
        <w:rPr>
          <w:spacing w:val="3"/>
        </w:rPr>
        <w:t xml:space="preserve"> </w:t>
      </w:r>
      <w:r w:rsidRPr="005E6829">
        <w:rPr>
          <w:spacing w:val="1"/>
        </w:rPr>
        <w:t>p</w:t>
      </w:r>
      <w:r w:rsidRPr="005E6829">
        <w:rPr>
          <w:spacing w:val="-1"/>
        </w:rPr>
        <w:t>ac</w:t>
      </w:r>
      <w:r w:rsidRPr="005E6829">
        <w:rPr>
          <w:spacing w:val="1"/>
        </w:rPr>
        <w:t>k</w:t>
      </w:r>
      <w:r w:rsidRPr="005E6829">
        <w:rPr>
          <w:spacing w:val="-2"/>
        </w:rPr>
        <w:t>a</w:t>
      </w:r>
      <w:r w:rsidRPr="005E6829">
        <w:rPr>
          <w:spacing w:val="2"/>
        </w:rPr>
        <w:t>g</w:t>
      </w:r>
      <w:r w:rsidRPr="005E6829">
        <w:rPr>
          <w:spacing w:val="-1"/>
        </w:rPr>
        <w:t>e</w:t>
      </w:r>
      <w:r>
        <w:t>)</w:t>
      </w:r>
      <w:r w:rsidRPr="005E6829">
        <w:rPr>
          <w:spacing w:val="3"/>
        </w:rPr>
        <w:t xml:space="preserve"> </w:t>
      </w:r>
      <w:r>
        <w:t>is</w:t>
      </w:r>
      <w:r w:rsidRPr="005E6829">
        <w:rPr>
          <w:spacing w:val="5"/>
        </w:rPr>
        <w:t xml:space="preserve"> </w:t>
      </w:r>
      <w:r w:rsidRPr="005E6829">
        <w:rPr>
          <w:rFonts w:ascii="Microsoft Sans Serif" w:eastAsia="Microsoft Sans Serif" w:hAnsi="Microsoft Sans Serif" w:cs="Microsoft Sans Serif"/>
        </w:rPr>
        <w:t>≥</w:t>
      </w:r>
      <w:r w:rsidR="005E6829" w:rsidRPr="005E6829">
        <w:rPr>
          <w:rFonts w:ascii="Microsoft Sans Serif" w:eastAsia="Microsoft Sans Serif" w:hAnsi="Microsoft Sans Serif" w:cs="Microsoft Sans Serif"/>
        </w:rPr>
        <w:t xml:space="preserve"> </w:t>
      </w:r>
      <w:r w:rsidRPr="005E6829">
        <w:rPr>
          <w:spacing w:val="1"/>
        </w:rPr>
        <w:t>8</w:t>
      </w:r>
      <w:r>
        <w:t>0</w:t>
      </w:r>
      <w:r w:rsidRPr="005E6829">
        <w:rPr>
          <w:spacing w:val="-1"/>
        </w:rPr>
        <w:t xml:space="preserve"> </w:t>
      </w:r>
      <w:r>
        <w:t>mm</w:t>
      </w:r>
      <w:r w:rsidRPr="005E6829">
        <w:rPr>
          <w:spacing w:val="-2"/>
        </w:rPr>
        <w:t xml:space="preserve"> </w:t>
      </w:r>
      <w:r w:rsidRPr="005E6829">
        <w:rPr>
          <w:spacing w:val="1"/>
        </w:rPr>
        <w:t>bu</w:t>
      </w:r>
      <w:r>
        <w:t>t &lt;</w:t>
      </w:r>
      <w:r w:rsidRPr="005E6829">
        <w:rPr>
          <w:spacing w:val="-1"/>
        </w:rPr>
        <w:t xml:space="preserve"> </w:t>
      </w:r>
      <w:r w:rsidRPr="005E6829">
        <w:rPr>
          <w:spacing w:val="1"/>
        </w:rPr>
        <w:t>11</w:t>
      </w:r>
      <w:r>
        <w:t>0 mm</w:t>
      </w:r>
    </w:p>
    <w:p w14:paraId="45255051" w14:textId="77777777" w:rsidR="00D41C24" w:rsidRDefault="00D41C24" w:rsidP="00D41C24">
      <w:pPr>
        <w:pStyle w:val="Bullet1G"/>
        <w:numPr>
          <w:ilvl w:val="0"/>
          <w:numId w:val="1"/>
        </w:numPr>
      </w:pPr>
      <w:r>
        <w:t>no</w:t>
      </w:r>
      <w:r>
        <w:rPr>
          <w:spacing w:val="-1"/>
        </w:rPr>
        <w:t xml:space="preserve"> </w:t>
      </w:r>
      <w:r>
        <w:t>li</w:t>
      </w:r>
      <w:r>
        <w:rPr>
          <w:spacing w:val="-2"/>
        </w:rPr>
        <w:t>m</w:t>
      </w:r>
      <w:r>
        <w:t>it</w:t>
      </w:r>
      <w:r>
        <w:rPr>
          <w:spacing w:val="-1"/>
        </w:rPr>
        <w:t>a</w:t>
      </w:r>
      <w:r>
        <w:t>ti</w:t>
      </w:r>
      <w:r>
        <w:rPr>
          <w:spacing w:val="-1"/>
        </w:rPr>
        <w:t>o</w:t>
      </w:r>
      <w:r>
        <w:t>n</w:t>
      </w:r>
      <w:r>
        <w:rPr>
          <w:spacing w:val="1"/>
        </w:rPr>
        <w:t xml:space="preserve"> </w:t>
      </w:r>
      <w:r>
        <w:rPr>
          <w:spacing w:val="-1"/>
        </w:rPr>
        <w:t>o</w:t>
      </w:r>
      <w:r>
        <w:t>f</w:t>
      </w:r>
      <w:r>
        <w:rPr>
          <w:spacing w:val="1"/>
        </w:rPr>
        <w:t xml:space="preserve"> </w:t>
      </w:r>
      <w:r>
        <w:rPr>
          <w:spacing w:val="-1"/>
        </w:rPr>
        <w:t>d</w:t>
      </w:r>
      <w:r>
        <w:t>iff</w:t>
      </w:r>
      <w:r>
        <w:rPr>
          <w:spacing w:val="-2"/>
        </w:rPr>
        <w:t>e</w:t>
      </w:r>
      <w:r>
        <w:t>r</w:t>
      </w:r>
      <w:r>
        <w:rPr>
          <w:spacing w:val="-1"/>
        </w:rPr>
        <w:t>e</w:t>
      </w:r>
      <w:r>
        <w:t>nce</w:t>
      </w:r>
      <w:r>
        <w:rPr>
          <w:spacing w:val="-2"/>
        </w:rPr>
        <w:t xml:space="preserve"> </w:t>
      </w:r>
      <w:r>
        <w:t>in</w:t>
      </w:r>
      <w:r>
        <w:rPr>
          <w:spacing w:val="1"/>
        </w:rPr>
        <w:t xml:space="preserve"> </w:t>
      </w:r>
      <w:r>
        <w:t>di</w:t>
      </w:r>
      <w:r>
        <w:rPr>
          <w:spacing w:val="-1"/>
        </w:rPr>
        <w:t>a</w:t>
      </w:r>
      <w:r>
        <w:rPr>
          <w:spacing w:val="-2"/>
        </w:rPr>
        <w:t>m</w:t>
      </w:r>
      <w:r>
        <w:rPr>
          <w:spacing w:val="-1"/>
        </w:rPr>
        <w:t>e</w:t>
      </w:r>
      <w:r>
        <w:t>t</w:t>
      </w:r>
      <w:r>
        <w:rPr>
          <w:spacing w:val="-1"/>
        </w:rPr>
        <w:t>e</w:t>
      </w:r>
      <w:r>
        <w:t>r for</w:t>
      </w:r>
      <w:r>
        <w:rPr>
          <w:spacing w:val="1"/>
        </w:rPr>
        <w:t xml:space="preserve"> </w:t>
      </w:r>
      <w:r>
        <w:t>f</w:t>
      </w:r>
      <w:r>
        <w:rPr>
          <w:spacing w:val="-1"/>
        </w:rPr>
        <w:t>r</w:t>
      </w:r>
      <w:r>
        <w:t>u</w:t>
      </w:r>
      <w:r>
        <w:rPr>
          <w:spacing w:val="-1"/>
        </w:rPr>
        <w:t>i</w:t>
      </w:r>
      <w:r>
        <w:t xml:space="preserve">t </w:t>
      </w:r>
      <w:r>
        <w:rPr>
          <w:rFonts w:ascii="Microsoft Sans Serif" w:eastAsia="Microsoft Sans Serif" w:hAnsi="Microsoft Sans Serif" w:cs="Microsoft Sans Serif"/>
        </w:rPr>
        <w:t>≥</w:t>
      </w:r>
      <w:r>
        <w:rPr>
          <w:rFonts w:ascii="Microsoft Sans Serif" w:eastAsia="Microsoft Sans Serif" w:hAnsi="Microsoft Sans Serif" w:cs="Microsoft Sans Serif"/>
          <w:spacing w:val="-3"/>
        </w:rPr>
        <w:t xml:space="preserve"> </w:t>
      </w:r>
      <w:r>
        <w:rPr>
          <w:spacing w:val="1"/>
        </w:rPr>
        <w:t>11</w:t>
      </w:r>
      <w:r>
        <w:t>0</w:t>
      </w:r>
      <w:r>
        <w:rPr>
          <w:spacing w:val="-1"/>
        </w:rPr>
        <w:t xml:space="preserve"> </w:t>
      </w:r>
      <w:r>
        <w:t>m</w:t>
      </w:r>
      <w:r>
        <w:rPr>
          <w:spacing w:val="-2"/>
        </w:rPr>
        <w:t>m</w:t>
      </w:r>
      <w:r>
        <w:t>.</w:t>
      </w:r>
    </w:p>
    <w:p w14:paraId="43870AB8" w14:textId="77777777" w:rsidR="00D41C24" w:rsidRPr="005B20C1" w:rsidRDefault="005B20C1" w:rsidP="005B20C1">
      <w:pPr>
        <w:pStyle w:val="SingleTxtG"/>
      </w:pPr>
      <w:r w:rsidRPr="005B20C1">
        <w:t>(b)</w:t>
      </w:r>
      <w:r w:rsidRPr="005B20C1">
        <w:tab/>
        <w:t>When size codes are applied, the codes and ranges in the following tables must be respected:</w:t>
      </w:r>
    </w:p>
    <w:tbl>
      <w:tblPr>
        <w:tblW w:w="5047" w:type="dxa"/>
        <w:tblInd w:w="15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131"/>
        <w:gridCol w:w="1405"/>
        <w:gridCol w:w="1511"/>
      </w:tblGrid>
      <w:tr w:rsidR="003275FB" w:rsidRPr="003275FB" w14:paraId="610FE4AA" w14:textId="77777777" w:rsidTr="005B20C1">
        <w:trPr>
          <w:tblHeader/>
        </w:trPr>
        <w:tc>
          <w:tcPr>
            <w:tcW w:w="2131" w:type="dxa"/>
            <w:tcBorders>
              <w:bottom w:val="single" w:sz="12" w:space="0" w:color="auto"/>
              <w:right w:val="nil"/>
            </w:tcBorders>
            <w:shd w:val="clear" w:color="auto" w:fill="auto"/>
          </w:tcPr>
          <w:p w14:paraId="2EB2FFC6" w14:textId="77777777" w:rsidR="003275FB" w:rsidRPr="003275FB" w:rsidRDefault="003275FB" w:rsidP="005B20C1">
            <w:pPr>
              <w:keepNext/>
              <w:spacing w:before="80" w:after="40" w:line="200" w:lineRule="exact"/>
              <w:rPr>
                <w:b/>
                <w:bCs/>
                <w:i/>
                <w:sz w:val="16"/>
                <w:szCs w:val="16"/>
              </w:rPr>
            </w:pPr>
          </w:p>
        </w:tc>
        <w:tc>
          <w:tcPr>
            <w:tcW w:w="1405" w:type="dxa"/>
            <w:tcBorders>
              <w:left w:val="nil"/>
              <w:bottom w:val="single" w:sz="12" w:space="0" w:color="auto"/>
              <w:right w:val="nil"/>
            </w:tcBorders>
            <w:shd w:val="clear" w:color="auto" w:fill="auto"/>
          </w:tcPr>
          <w:p w14:paraId="240B1AFC" w14:textId="77777777" w:rsidR="003275FB" w:rsidRPr="003275FB" w:rsidRDefault="003275FB" w:rsidP="005B20C1">
            <w:pPr>
              <w:keepNext/>
              <w:spacing w:before="80" w:after="40" w:line="200" w:lineRule="exact"/>
              <w:jc w:val="center"/>
              <w:rPr>
                <w:i/>
                <w:sz w:val="16"/>
                <w:szCs w:val="16"/>
              </w:rPr>
            </w:pPr>
            <w:r w:rsidRPr="003275FB">
              <w:rPr>
                <w:i/>
                <w:sz w:val="16"/>
                <w:szCs w:val="16"/>
              </w:rPr>
              <w:t>Code</w:t>
            </w:r>
          </w:p>
        </w:tc>
        <w:tc>
          <w:tcPr>
            <w:tcW w:w="1511" w:type="dxa"/>
            <w:tcBorders>
              <w:left w:val="nil"/>
              <w:bottom w:val="single" w:sz="12" w:space="0" w:color="auto"/>
            </w:tcBorders>
            <w:shd w:val="clear" w:color="auto" w:fill="auto"/>
          </w:tcPr>
          <w:p w14:paraId="5916F708" w14:textId="77777777" w:rsidR="003275FB" w:rsidRPr="003275FB" w:rsidRDefault="003275FB" w:rsidP="005B20C1">
            <w:pPr>
              <w:keepNext/>
              <w:spacing w:before="80" w:after="40" w:line="200" w:lineRule="exact"/>
              <w:jc w:val="center"/>
              <w:rPr>
                <w:i/>
                <w:sz w:val="16"/>
                <w:szCs w:val="16"/>
              </w:rPr>
            </w:pPr>
            <w:r w:rsidRPr="003275FB">
              <w:rPr>
                <w:i/>
                <w:sz w:val="16"/>
                <w:szCs w:val="16"/>
              </w:rPr>
              <w:t>Diameter</w:t>
            </w:r>
          </w:p>
        </w:tc>
      </w:tr>
      <w:tr w:rsidR="003275FB" w:rsidRPr="003275FB" w14:paraId="7578F710" w14:textId="77777777" w:rsidTr="005B20C1">
        <w:tc>
          <w:tcPr>
            <w:tcW w:w="2131" w:type="dxa"/>
            <w:tcBorders>
              <w:top w:val="single" w:sz="12" w:space="0" w:color="auto"/>
              <w:bottom w:val="nil"/>
              <w:right w:val="nil"/>
            </w:tcBorders>
            <w:shd w:val="clear" w:color="auto" w:fill="auto"/>
          </w:tcPr>
          <w:p w14:paraId="39C44A24" w14:textId="77777777" w:rsidR="003275FB" w:rsidRPr="007C1962" w:rsidRDefault="003275FB" w:rsidP="005B20C1">
            <w:pPr>
              <w:keepNext/>
              <w:spacing w:before="80" w:after="40" w:line="220" w:lineRule="exact"/>
              <w:rPr>
                <w:rFonts w:asciiTheme="majorBidi" w:hAnsiTheme="majorBidi" w:cstheme="majorBidi"/>
                <w:b/>
                <w:bCs/>
                <w:sz w:val="18"/>
                <w:szCs w:val="18"/>
              </w:rPr>
            </w:pPr>
            <w:r w:rsidRPr="007C1962">
              <w:rPr>
                <w:rFonts w:asciiTheme="majorBidi" w:hAnsiTheme="majorBidi" w:cstheme="majorBidi"/>
                <w:bCs/>
                <w:sz w:val="18"/>
                <w:szCs w:val="18"/>
              </w:rPr>
              <w:t>Grapefruit and hybrids</w:t>
            </w:r>
          </w:p>
        </w:tc>
        <w:tc>
          <w:tcPr>
            <w:tcW w:w="1405" w:type="dxa"/>
            <w:tcBorders>
              <w:top w:val="single" w:sz="12" w:space="0" w:color="auto"/>
              <w:left w:val="nil"/>
              <w:bottom w:val="nil"/>
              <w:right w:val="nil"/>
            </w:tcBorders>
            <w:shd w:val="clear" w:color="auto" w:fill="auto"/>
          </w:tcPr>
          <w:p w14:paraId="3A5D0EA3" w14:textId="77777777" w:rsidR="003275FB" w:rsidRPr="007C1962" w:rsidRDefault="003275FB" w:rsidP="005B20C1">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0</w:t>
            </w:r>
          </w:p>
        </w:tc>
        <w:tc>
          <w:tcPr>
            <w:tcW w:w="1511" w:type="dxa"/>
            <w:tcBorders>
              <w:top w:val="single" w:sz="12" w:space="0" w:color="auto"/>
              <w:left w:val="nil"/>
              <w:bottom w:val="nil"/>
            </w:tcBorders>
            <w:shd w:val="clear" w:color="auto" w:fill="auto"/>
          </w:tcPr>
          <w:p w14:paraId="1F07489A" w14:textId="77777777" w:rsidR="003275FB" w:rsidRPr="007C1962" w:rsidRDefault="003275FB" w:rsidP="005B20C1">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&gt;139</w:t>
            </w:r>
          </w:p>
        </w:tc>
      </w:tr>
      <w:tr w:rsidR="003275FB" w:rsidRPr="003275FB" w14:paraId="17FA0983" w14:textId="77777777" w:rsidTr="005B20C1">
        <w:tc>
          <w:tcPr>
            <w:tcW w:w="2131" w:type="dxa"/>
            <w:tcBorders>
              <w:top w:val="nil"/>
              <w:bottom w:val="nil"/>
              <w:right w:val="nil"/>
            </w:tcBorders>
            <w:shd w:val="clear" w:color="auto" w:fill="auto"/>
          </w:tcPr>
          <w:p w14:paraId="3CAB06B7" w14:textId="77777777" w:rsidR="003275FB" w:rsidRPr="007C1962" w:rsidRDefault="003275FB" w:rsidP="005B20C1">
            <w:pPr>
              <w:keepNext/>
              <w:spacing w:before="80" w:after="40" w:line="220" w:lineRule="exact"/>
              <w:rPr>
                <w:rFonts w:asciiTheme="majorBidi" w:hAnsiTheme="majorBidi" w:cstheme="majorBidi"/>
                <w:b/>
                <w:bCs/>
                <w:sz w:val="18"/>
                <w:szCs w:val="18"/>
              </w:rPr>
            </w:pPr>
          </w:p>
        </w:tc>
        <w:tc>
          <w:tcPr>
            <w:tcW w:w="1405" w:type="dxa"/>
            <w:tcBorders>
              <w:top w:val="nil"/>
              <w:left w:val="nil"/>
              <w:bottom w:val="nil"/>
              <w:right w:val="nil"/>
            </w:tcBorders>
            <w:shd w:val="clear" w:color="auto" w:fill="auto"/>
          </w:tcPr>
          <w:p w14:paraId="082D7586" w14:textId="77777777" w:rsidR="003275FB" w:rsidRPr="007C1962" w:rsidRDefault="003275FB" w:rsidP="005B20C1">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1</w:t>
            </w:r>
          </w:p>
        </w:tc>
        <w:tc>
          <w:tcPr>
            <w:tcW w:w="1511" w:type="dxa"/>
            <w:tcBorders>
              <w:top w:val="nil"/>
              <w:left w:val="nil"/>
              <w:bottom w:val="nil"/>
            </w:tcBorders>
            <w:shd w:val="clear" w:color="auto" w:fill="auto"/>
          </w:tcPr>
          <w:p w14:paraId="53023D64" w14:textId="77777777" w:rsidR="003275FB" w:rsidRPr="007C1962" w:rsidRDefault="003275FB" w:rsidP="005B20C1">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109 – 139</w:t>
            </w:r>
          </w:p>
        </w:tc>
      </w:tr>
      <w:tr w:rsidR="003275FB" w:rsidRPr="003275FB" w14:paraId="5EAEE698" w14:textId="77777777" w:rsidTr="005B20C1">
        <w:tc>
          <w:tcPr>
            <w:tcW w:w="2131" w:type="dxa"/>
            <w:tcBorders>
              <w:top w:val="nil"/>
              <w:bottom w:val="nil"/>
              <w:right w:val="nil"/>
            </w:tcBorders>
            <w:shd w:val="clear" w:color="auto" w:fill="auto"/>
          </w:tcPr>
          <w:p w14:paraId="6E4B9472" w14:textId="77777777" w:rsidR="003275FB" w:rsidRPr="007C1962" w:rsidRDefault="003275FB" w:rsidP="005B20C1">
            <w:pPr>
              <w:keepNext/>
              <w:spacing w:before="80" w:after="40" w:line="220" w:lineRule="exact"/>
              <w:rPr>
                <w:rFonts w:asciiTheme="majorBidi" w:hAnsiTheme="majorBidi" w:cstheme="majorBidi"/>
                <w:b/>
                <w:bCs/>
                <w:sz w:val="18"/>
                <w:szCs w:val="18"/>
              </w:rPr>
            </w:pPr>
          </w:p>
        </w:tc>
        <w:tc>
          <w:tcPr>
            <w:tcW w:w="1405" w:type="dxa"/>
            <w:tcBorders>
              <w:top w:val="nil"/>
              <w:left w:val="nil"/>
              <w:bottom w:val="nil"/>
              <w:right w:val="nil"/>
            </w:tcBorders>
            <w:shd w:val="clear" w:color="auto" w:fill="auto"/>
          </w:tcPr>
          <w:p w14:paraId="648AB98C" w14:textId="77777777" w:rsidR="003275FB" w:rsidRPr="007C1962" w:rsidRDefault="003275FB" w:rsidP="005B20C1">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2</w:t>
            </w:r>
          </w:p>
        </w:tc>
        <w:tc>
          <w:tcPr>
            <w:tcW w:w="1511" w:type="dxa"/>
            <w:tcBorders>
              <w:top w:val="nil"/>
              <w:left w:val="nil"/>
              <w:bottom w:val="nil"/>
            </w:tcBorders>
            <w:shd w:val="clear" w:color="auto" w:fill="auto"/>
          </w:tcPr>
          <w:p w14:paraId="38FD0B7F" w14:textId="77777777" w:rsidR="003275FB" w:rsidRPr="007C1962" w:rsidRDefault="003275FB" w:rsidP="005B20C1">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100 – 119</w:t>
            </w:r>
          </w:p>
        </w:tc>
      </w:tr>
      <w:tr w:rsidR="003275FB" w:rsidRPr="003275FB" w14:paraId="46FDA979" w14:textId="77777777" w:rsidTr="005B20C1">
        <w:tc>
          <w:tcPr>
            <w:tcW w:w="2131" w:type="dxa"/>
            <w:tcBorders>
              <w:top w:val="nil"/>
              <w:bottom w:val="nil"/>
              <w:right w:val="nil"/>
            </w:tcBorders>
            <w:shd w:val="clear" w:color="auto" w:fill="auto"/>
          </w:tcPr>
          <w:p w14:paraId="76D13ECA" w14:textId="77777777" w:rsidR="003275FB" w:rsidRPr="007C1962" w:rsidRDefault="003275FB" w:rsidP="005B20C1">
            <w:pPr>
              <w:keepNext/>
              <w:spacing w:before="80" w:after="40" w:line="220" w:lineRule="exact"/>
              <w:rPr>
                <w:rFonts w:asciiTheme="majorBidi" w:hAnsiTheme="majorBidi" w:cstheme="majorBidi"/>
                <w:b/>
                <w:bCs/>
                <w:sz w:val="18"/>
                <w:szCs w:val="18"/>
              </w:rPr>
            </w:pPr>
          </w:p>
        </w:tc>
        <w:tc>
          <w:tcPr>
            <w:tcW w:w="1405" w:type="dxa"/>
            <w:tcBorders>
              <w:top w:val="nil"/>
              <w:left w:val="nil"/>
              <w:bottom w:val="nil"/>
              <w:right w:val="nil"/>
            </w:tcBorders>
            <w:shd w:val="clear" w:color="auto" w:fill="auto"/>
          </w:tcPr>
          <w:p w14:paraId="5462C8F6" w14:textId="77777777" w:rsidR="003275FB" w:rsidRPr="007C1962" w:rsidRDefault="003275FB" w:rsidP="005B20C1">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3</w:t>
            </w:r>
          </w:p>
        </w:tc>
        <w:tc>
          <w:tcPr>
            <w:tcW w:w="1511" w:type="dxa"/>
            <w:tcBorders>
              <w:top w:val="nil"/>
              <w:left w:val="nil"/>
              <w:bottom w:val="nil"/>
            </w:tcBorders>
            <w:shd w:val="clear" w:color="auto" w:fill="auto"/>
          </w:tcPr>
          <w:p w14:paraId="6CC46FB0" w14:textId="77777777" w:rsidR="003275FB" w:rsidRPr="007C1962" w:rsidRDefault="003275FB" w:rsidP="005B20C1">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93 – 110</w:t>
            </w:r>
          </w:p>
        </w:tc>
      </w:tr>
      <w:tr w:rsidR="003275FB" w:rsidRPr="003275FB" w14:paraId="2E9324E5" w14:textId="77777777" w:rsidTr="005B20C1">
        <w:tc>
          <w:tcPr>
            <w:tcW w:w="2131" w:type="dxa"/>
            <w:tcBorders>
              <w:top w:val="nil"/>
              <w:bottom w:val="nil"/>
              <w:right w:val="nil"/>
            </w:tcBorders>
            <w:shd w:val="clear" w:color="auto" w:fill="auto"/>
          </w:tcPr>
          <w:p w14:paraId="0C5B6E96" w14:textId="77777777" w:rsidR="003275FB" w:rsidRPr="007C1962" w:rsidRDefault="003275FB" w:rsidP="005B20C1">
            <w:pPr>
              <w:keepNext/>
              <w:spacing w:before="80" w:after="40" w:line="220" w:lineRule="exact"/>
              <w:rPr>
                <w:rFonts w:asciiTheme="majorBidi" w:hAnsiTheme="majorBidi" w:cstheme="majorBidi"/>
                <w:b/>
                <w:bCs/>
                <w:sz w:val="18"/>
                <w:szCs w:val="18"/>
              </w:rPr>
            </w:pPr>
          </w:p>
        </w:tc>
        <w:tc>
          <w:tcPr>
            <w:tcW w:w="1405" w:type="dxa"/>
            <w:tcBorders>
              <w:top w:val="nil"/>
              <w:left w:val="nil"/>
              <w:bottom w:val="nil"/>
              <w:right w:val="nil"/>
            </w:tcBorders>
            <w:shd w:val="clear" w:color="auto" w:fill="auto"/>
          </w:tcPr>
          <w:p w14:paraId="2AAE2BFD" w14:textId="77777777" w:rsidR="003275FB" w:rsidRPr="007C1962" w:rsidRDefault="003275FB" w:rsidP="005B20C1">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4</w:t>
            </w:r>
          </w:p>
        </w:tc>
        <w:tc>
          <w:tcPr>
            <w:tcW w:w="1511" w:type="dxa"/>
            <w:tcBorders>
              <w:top w:val="nil"/>
              <w:left w:val="nil"/>
              <w:bottom w:val="nil"/>
            </w:tcBorders>
            <w:shd w:val="clear" w:color="auto" w:fill="auto"/>
          </w:tcPr>
          <w:p w14:paraId="76DA44ED" w14:textId="77777777" w:rsidR="003275FB" w:rsidRPr="007C1962" w:rsidRDefault="003275FB" w:rsidP="005B20C1">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88 – 102</w:t>
            </w:r>
          </w:p>
        </w:tc>
      </w:tr>
      <w:tr w:rsidR="003275FB" w:rsidRPr="003275FB" w14:paraId="15925BFE" w14:textId="77777777" w:rsidTr="005B20C1">
        <w:tc>
          <w:tcPr>
            <w:tcW w:w="2131" w:type="dxa"/>
            <w:tcBorders>
              <w:top w:val="nil"/>
              <w:bottom w:val="nil"/>
              <w:right w:val="nil"/>
            </w:tcBorders>
            <w:shd w:val="clear" w:color="auto" w:fill="auto"/>
          </w:tcPr>
          <w:p w14:paraId="5DFB3523" w14:textId="77777777" w:rsidR="003275FB" w:rsidRPr="007C1962" w:rsidRDefault="003275FB" w:rsidP="005B20C1">
            <w:pPr>
              <w:keepNext/>
              <w:spacing w:before="80" w:after="40" w:line="220" w:lineRule="exact"/>
              <w:rPr>
                <w:rFonts w:asciiTheme="majorBidi" w:hAnsiTheme="majorBidi" w:cstheme="majorBidi"/>
                <w:b/>
                <w:bCs/>
                <w:sz w:val="18"/>
                <w:szCs w:val="18"/>
              </w:rPr>
            </w:pPr>
          </w:p>
        </w:tc>
        <w:tc>
          <w:tcPr>
            <w:tcW w:w="1405" w:type="dxa"/>
            <w:tcBorders>
              <w:top w:val="nil"/>
              <w:left w:val="nil"/>
              <w:bottom w:val="nil"/>
              <w:right w:val="nil"/>
            </w:tcBorders>
            <w:shd w:val="clear" w:color="auto" w:fill="auto"/>
          </w:tcPr>
          <w:p w14:paraId="093278A7" w14:textId="77777777" w:rsidR="003275FB" w:rsidRPr="007C1962" w:rsidRDefault="003275FB" w:rsidP="005B20C1">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5</w:t>
            </w:r>
          </w:p>
        </w:tc>
        <w:tc>
          <w:tcPr>
            <w:tcW w:w="1511" w:type="dxa"/>
            <w:tcBorders>
              <w:top w:val="nil"/>
              <w:left w:val="nil"/>
              <w:bottom w:val="nil"/>
            </w:tcBorders>
            <w:shd w:val="clear" w:color="auto" w:fill="auto"/>
          </w:tcPr>
          <w:p w14:paraId="704B5896" w14:textId="77777777" w:rsidR="003275FB" w:rsidRPr="007C1962" w:rsidRDefault="003275FB" w:rsidP="005B20C1">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84 – 97</w:t>
            </w:r>
          </w:p>
        </w:tc>
      </w:tr>
      <w:tr w:rsidR="003275FB" w:rsidRPr="003275FB" w14:paraId="2FEAA74A" w14:textId="77777777" w:rsidTr="005B20C1">
        <w:tc>
          <w:tcPr>
            <w:tcW w:w="2131" w:type="dxa"/>
            <w:tcBorders>
              <w:top w:val="nil"/>
              <w:bottom w:val="nil"/>
              <w:right w:val="nil"/>
            </w:tcBorders>
            <w:shd w:val="clear" w:color="auto" w:fill="auto"/>
          </w:tcPr>
          <w:p w14:paraId="2ADFEF86" w14:textId="77777777" w:rsidR="003275FB" w:rsidRPr="007C1962" w:rsidRDefault="003275FB" w:rsidP="005B20C1">
            <w:pPr>
              <w:keepNext/>
              <w:spacing w:before="80" w:after="40" w:line="220" w:lineRule="exact"/>
              <w:rPr>
                <w:rFonts w:asciiTheme="majorBidi" w:hAnsiTheme="majorBidi" w:cstheme="majorBidi"/>
                <w:b/>
                <w:bCs/>
                <w:sz w:val="18"/>
                <w:szCs w:val="18"/>
              </w:rPr>
            </w:pPr>
          </w:p>
        </w:tc>
        <w:tc>
          <w:tcPr>
            <w:tcW w:w="1405" w:type="dxa"/>
            <w:tcBorders>
              <w:top w:val="nil"/>
              <w:left w:val="nil"/>
              <w:bottom w:val="nil"/>
              <w:right w:val="nil"/>
            </w:tcBorders>
            <w:shd w:val="clear" w:color="auto" w:fill="auto"/>
          </w:tcPr>
          <w:p w14:paraId="6BF4AFC2" w14:textId="77777777" w:rsidR="003275FB" w:rsidRPr="007C1962" w:rsidRDefault="003275FB" w:rsidP="005B20C1">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6</w:t>
            </w:r>
          </w:p>
        </w:tc>
        <w:tc>
          <w:tcPr>
            <w:tcW w:w="1511" w:type="dxa"/>
            <w:tcBorders>
              <w:top w:val="nil"/>
              <w:left w:val="nil"/>
              <w:bottom w:val="nil"/>
            </w:tcBorders>
            <w:shd w:val="clear" w:color="auto" w:fill="auto"/>
          </w:tcPr>
          <w:p w14:paraId="25079BA4" w14:textId="77777777" w:rsidR="003275FB" w:rsidRPr="007C1962" w:rsidRDefault="003275FB" w:rsidP="005B20C1">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81 – 93</w:t>
            </w:r>
          </w:p>
        </w:tc>
      </w:tr>
      <w:tr w:rsidR="003275FB" w:rsidRPr="003275FB" w14:paraId="2E79F126" w14:textId="77777777" w:rsidTr="005B20C1">
        <w:tc>
          <w:tcPr>
            <w:tcW w:w="2131" w:type="dxa"/>
            <w:tcBorders>
              <w:top w:val="nil"/>
              <w:bottom w:val="nil"/>
              <w:right w:val="nil"/>
            </w:tcBorders>
            <w:shd w:val="clear" w:color="auto" w:fill="auto"/>
          </w:tcPr>
          <w:p w14:paraId="58208B03" w14:textId="77777777" w:rsidR="003275FB" w:rsidRPr="007C1962" w:rsidRDefault="003275FB" w:rsidP="005B20C1">
            <w:pPr>
              <w:keepNext/>
              <w:spacing w:before="80" w:after="40" w:line="220" w:lineRule="exact"/>
              <w:rPr>
                <w:rFonts w:asciiTheme="majorBidi" w:hAnsiTheme="majorBidi" w:cstheme="majorBidi"/>
                <w:b/>
                <w:bCs/>
                <w:sz w:val="18"/>
                <w:szCs w:val="18"/>
              </w:rPr>
            </w:pPr>
          </w:p>
        </w:tc>
        <w:tc>
          <w:tcPr>
            <w:tcW w:w="1405" w:type="dxa"/>
            <w:tcBorders>
              <w:top w:val="nil"/>
              <w:left w:val="nil"/>
              <w:bottom w:val="nil"/>
              <w:right w:val="nil"/>
            </w:tcBorders>
            <w:shd w:val="clear" w:color="auto" w:fill="auto"/>
          </w:tcPr>
          <w:p w14:paraId="7381D6B7" w14:textId="77777777" w:rsidR="003275FB" w:rsidRPr="007C1962" w:rsidRDefault="003275FB" w:rsidP="005B20C1">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7</w:t>
            </w:r>
          </w:p>
        </w:tc>
        <w:tc>
          <w:tcPr>
            <w:tcW w:w="1511" w:type="dxa"/>
            <w:tcBorders>
              <w:top w:val="nil"/>
              <w:left w:val="nil"/>
              <w:bottom w:val="nil"/>
            </w:tcBorders>
            <w:shd w:val="clear" w:color="auto" w:fill="auto"/>
          </w:tcPr>
          <w:p w14:paraId="57172882" w14:textId="77777777" w:rsidR="003275FB" w:rsidRPr="007C1962" w:rsidRDefault="003275FB" w:rsidP="005B20C1">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77 – 89</w:t>
            </w:r>
          </w:p>
        </w:tc>
      </w:tr>
      <w:tr w:rsidR="003275FB" w:rsidRPr="003275FB" w14:paraId="4CC51778" w14:textId="77777777" w:rsidTr="005B20C1">
        <w:tc>
          <w:tcPr>
            <w:tcW w:w="2131" w:type="dxa"/>
            <w:tcBorders>
              <w:top w:val="nil"/>
              <w:bottom w:val="nil"/>
              <w:right w:val="nil"/>
            </w:tcBorders>
            <w:shd w:val="clear" w:color="auto" w:fill="auto"/>
          </w:tcPr>
          <w:p w14:paraId="17250431" w14:textId="77777777" w:rsidR="003275FB" w:rsidRPr="007C1962" w:rsidRDefault="003275FB" w:rsidP="005B20C1">
            <w:pPr>
              <w:keepNext/>
              <w:spacing w:before="80" w:after="40" w:line="220" w:lineRule="exact"/>
              <w:rPr>
                <w:rFonts w:asciiTheme="majorBidi" w:hAnsiTheme="majorBidi" w:cstheme="majorBidi"/>
                <w:b/>
                <w:bCs/>
                <w:sz w:val="18"/>
                <w:szCs w:val="18"/>
              </w:rPr>
            </w:pPr>
          </w:p>
        </w:tc>
        <w:tc>
          <w:tcPr>
            <w:tcW w:w="1405" w:type="dxa"/>
            <w:tcBorders>
              <w:top w:val="nil"/>
              <w:left w:val="nil"/>
              <w:bottom w:val="nil"/>
              <w:right w:val="nil"/>
            </w:tcBorders>
            <w:shd w:val="clear" w:color="auto" w:fill="auto"/>
          </w:tcPr>
          <w:p w14:paraId="021E86EC" w14:textId="77777777" w:rsidR="003275FB" w:rsidRPr="007C1962" w:rsidRDefault="003275FB" w:rsidP="005B20C1">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8</w:t>
            </w:r>
          </w:p>
        </w:tc>
        <w:tc>
          <w:tcPr>
            <w:tcW w:w="1511" w:type="dxa"/>
            <w:tcBorders>
              <w:top w:val="nil"/>
              <w:left w:val="nil"/>
              <w:bottom w:val="nil"/>
            </w:tcBorders>
            <w:shd w:val="clear" w:color="auto" w:fill="auto"/>
          </w:tcPr>
          <w:p w14:paraId="682ACB45" w14:textId="77777777" w:rsidR="003275FB" w:rsidRPr="007C1962" w:rsidRDefault="003275FB" w:rsidP="005B20C1">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73 – 85</w:t>
            </w:r>
          </w:p>
        </w:tc>
      </w:tr>
      <w:tr w:rsidR="003275FB" w:rsidRPr="003275FB" w14:paraId="5AE2E442" w14:textId="77777777" w:rsidTr="005B20C1">
        <w:tc>
          <w:tcPr>
            <w:tcW w:w="2131" w:type="dxa"/>
            <w:tcBorders>
              <w:top w:val="nil"/>
              <w:bottom w:val="nil"/>
              <w:right w:val="nil"/>
            </w:tcBorders>
            <w:shd w:val="clear" w:color="auto" w:fill="auto"/>
          </w:tcPr>
          <w:p w14:paraId="40223BAC" w14:textId="77777777" w:rsidR="003275FB" w:rsidRPr="007C1962" w:rsidRDefault="003275FB" w:rsidP="005B20C1">
            <w:pPr>
              <w:keepNext/>
              <w:spacing w:before="80" w:after="40" w:line="220" w:lineRule="exact"/>
              <w:rPr>
                <w:rFonts w:asciiTheme="majorBidi" w:hAnsiTheme="majorBidi" w:cstheme="majorBidi"/>
                <w:b/>
                <w:bCs/>
                <w:sz w:val="18"/>
                <w:szCs w:val="18"/>
              </w:rPr>
            </w:pPr>
          </w:p>
        </w:tc>
        <w:tc>
          <w:tcPr>
            <w:tcW w:w="1405" w:type="dxa"/>
            <w:tcBorders>
              <w:top w:val="nil"/>
              <w:left w:val="nil"/>
              <w:bottom w:val="nil"/>
              <w:right w:val="nil"/>
            </w:tcBorders>
            <w:shd w:val="clear" w:color="auto" w:fill="auto"/>
          </w:tcPr>
          <w:p w14:paraId="7C581098" w14:textId="77777777" w:rsidR="003275FB" w:rsidRPr="007C1962" w:rsidRDefault="003275FB" w:rsidP="005B20C1">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9</w:t>
            </w:r>
          </w:p>
        </w:tc>
        <w:tc>
          <w:tcPr>
            <w:tcW w:w="1511" w:type="dxa"/>
            <w:tcBorders>
              <w:top w:val="nil"/>
              <w:left w:val="nil"/>
              <w:bottom w:val="nil"/>
            </w:tcBorders>
            <w:shd w:val="clear" w:color="auto" w:fill="auto"/>
          </w:tcPr>
          <w:p w14:paraId="598192A0" w14:textId="77777777" w:rsidR="003275FB" w:rsidRPr="007C1962" w:rsidRDefault="003275FB" w:rsidP="005B20C1">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70 - 80</w:t>
            </w:r>
          </w:p>
        </w:tc>
      </w:tr>
    </w:tbl>
    <w:p w14:paraId="4D5B938A" w14:textId="77777777" w:rsidR="005B20C1" w:rsidRDefault="005B20C1"/>
    <w:tbl>
      <w:tblPr>
        <w:tblW w:w="5047" w:type="dxa"/>
        <w:tblInd w:w="156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131"/>
        <w:gridCol w:w="1405"/>
        <w:gridCol w:w="1511"/>
      </w:tblGrid>
      <w:tr w:rsidR="005B20C1" w:rsidRPr="003275FB" w14:paraId="72D4CAE3" w14:textId="77777777" w:rsidTr="005B20C1">
        <w:tc>
          <w:tcPr>
            <w:tcW w:w="2131" w:type="dxa"/>
            <w:tcBorders>
              <w:bottom w:val="single" w:sz="12" w:space="0" w:color="auto"/>
              <w:right w:val="nil"/>
            </w:tcBorders>
            <w:shd w:val="clear" w:color="auto" w:fill="auto"/>
          </w:tcPr>
          <w:p w14:paraId="4D37ED9F" w14:textId="77777777" w:rsidR="005B20C1" w:rsidRPr="003275FB" w:rsidRDefault="005B20C1" w:rsidP="005B20C1">
            <w:pPr>
              <w:spacing w:before="80" w:after="40" w:line="200" w:lineRule="exact"/>
              <w:rPr>
                <w:b/>
                <w:bCs/>
                <w:i/>
                <w:sz w:val="16"/>
                <w:szCs w:val="16"/>
              </w:rPr>
            </w:pPr>
          </w:p>
        </w:tc>
        <w:tc>
          <w:tcPr>
            <w:tcW w:w="1405" w:type="dxa"/>
            <w:tcBorders>
              <w:left w:val="nil"/>
              <w:bottom w:val="single" w:sz="12" w:space="0" w:color="auto"/>
              <w:right w:val="nil"/>
            </w:tcBorders>
            <w:shd w:val="clear" w:color="auto" w:fill="auto"/>
          </w:tcPr>
          <w:p w14:paraId="75A3DA74" w14:textId="77777777" w:rsidR="005B20C1" w:rsidRPr="003275FB" w:rsidRDefault="005B20C1" w:rsidP="005B20C1">
            <w:pPr>
              <w:spacing w:before="80" w:after="40" w:line="200" w:lineRule="exact"/>
              <w:jc w:val="center"/>
              <w:rPr>
                <w:i/>
                <w:sz w:val="16"/>
                <w:szCs w:val="16"/>
              </w:rPr>
            </w:pPr>
            <w:r w:rsidRPr="003275FB">
              <w:rPr>
                <w:i/>
                <w:sz w:val="16"/>
                <w:szCs w:val="16"/>
              </w:rPr>
              <w:t>Code</w:t>
            </w:r>
          </w:p>
        </w:tc>
        <w:tc>
          <w:tcPr>
            <w:tcW w:w="1511" w:type="dxa"/>
            <w:tcBorders>
              <w:left w:val="nil"/>
              <w:bottom w:val="single" w:sz="12" w:space="0" w:color="auto"/>
            </w:tcBorders>
            <w:shd w:val="clear" w:color="auto" w:fill="auto"/>
          </w:tcPr>
          <w:p w14:paraId="2A009159" w14:textId="77777777" w:rsidR="005B20C1" w:rsidRPr="003275FB" w:rsidRDefault="005B20C1" w:rsidP="005B20C1">
            <w:pPr>
              <w:spacing w:before="80" w:after="40" w:line="200" w:lineRule="exact"/>
              <w:jc w:val="center"/>
              <w:rPr>
                <w:i/>
                <w:sz w:val="16"/>
                <w:szCs w:val="16"/>
              </w:rPr>
            </w:pPr>
            <w:r w:rsidRPr="003275FB">
              <w:rPr>
                <w:i/>
                <w:sz w:val="16"/>
                <w:szCs w:val="16"/>
              </w:rPr>
              <w:t>Diameter</w:t>
            </w:r>
          </w:p>
        </w:tc>
      </w:tr>
      <w:tr w:rsidR="003275FB" w:rsidRPr="003275FB" w14:paraId="6BD92183" w14:textId="77777777" w:rsidTr="005B20C1">
        <w:tc>
          <w:tcPr>
            <w:tcW w:w="2131" w:type="dxa"/>
            <w:tcBorders>
              <w:top w:val="single" w:sz="12" w:space="0" w:color="auto"/>
              <w:bottom w:val="nil"/>
              <w:right w:val="nil"/>
            </w:tcBorders>
            <w:shd w:val="clear" w:color="auto" w:fill="auto"/>
          </w:tcPr>
          <w:p w14:paraId="68785236" w14:textId="77777777" w:rsidR="003275FB" w:rsidRPr="007C1962" w:rsidRDefault="003275FB" w:rsidP="007C1962">
            <w:pPr>
              <w:keepNext/>
              <w:spacing w:before="80" w:after="40" w:line="220" w:lineRule="exact"/>
              <w:rPr>
                <w:rFonts w:asciiTheme="majorBidi" w:hAnsiTheme="majorBidi" w:cstheme="majorBidi"/>
                <w:b/>
                <w:bCs/>
                <w:sz w:val="18"/>
                <w:szCs w:val="18"/>
              </w:rPr>
            </w:pPr>
            <w:proofErr w:type="spellStart"/>
            <w:r w:rsidRPr="007C1962">
              <w:rPr>
                <w:rFonts w:asciiTheme="majorBidi" w:hAnsiTheme="majorBidi" w:cstheme="majorBidi"/>
                <w:bCs/>
                <w:sz w:val="18"/>
                <w:szCs w:val="18"/>
              </w:rPr>
              <w:t>Pummelos</w:t>
            </w:r>
            <w:proofErr w:type="spellEnd"/>
            <w:r w:rsidRPr="007C1962">
              <w:rPr>
                <w:rFonts w:asciiTheme="majorBidi" w:hAnsiTheme="majorBidi" w:cstheme="majorBidi"/>
                <w:bCs/>
                <w:sz w:val="18"/>
                <w:szCs w:val="18"/>
              </w:rPr>
              <w:t xml:space="preserve"> and hybrids</w:t>
            </w:r>
          </w:p>
        </w:tc>
        <w:tc>
          <w:tcPr>
            <w:tcW w:w="1405" w:type="dxa"/>
            <w:tcBorders>
              <w:top w:val="single" w:sz="12" w:space="0" w:color="auto"/>
              <w:left w:val="nil"/>
              <w:bottom w:val="nil"/>
              <w:right w:val="nil"/>
            </w:tcBorders>
            <w:shd w:val="clear" w:color="auto" w:fill="auto"/>
          </w:tcPr>
          <w:p w14:paraId="6AF6C33F" w14:textId="77777777" w:rsidR="003275FB" w:rsidRPr="007C1962" w:rsidRDefault="003275FB" w:rsidP="007C1962">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0</w:t>
            </w:r>
          </w:p>
        </w:tc>
        <w:tc>
          <w:tcPr>
            <w:tcW w:w="1511" w:type="dxa"/>
            <w:tcBorders>
              <w:top w:val="single" w:sz="12" w:space="0" w:color="auto"/>
              <w:left w:val="nil"/>
              <w:bottom w:val="nil"/>
            </w:tcBorders>
            <w:shd w:val="clear" w:color="auto" w:fill="auto"/>
          </w:tcPr>
          <w:p w14:paraId="17AD3BBB" w14:textId="77777777" w:rsidR="003275FB" w:rsidRPr="007C1962" w:rsidRDefault="003275FB" w:rsidP="007C1962">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&gt;170</w:t>
            </w:r>
          </w:p>
        </w:tc>
      </w:tr>
      <w:tr w:rsidR="003275FB" w:rsidRPr="003275FB" w14:paraId="203FF942" w14:textId="77777777" w:rsidTr="005B20C1">
        <w:tc>
          <w:tcPr>
            <w:tcW w:w="2131" w:type="dxa"/>
            <w:tcBorders>
              <w:top w:val="nil"/>
              <w:bottom w:val="nil"/>
              <w:right w:val="nil"/>
            </w:tcBorders>
            <w:shd w:val="clear" w:color="auto" w:fill="auto"/>
          </w:tcPr>
          <w:p w14:paraId="03E7A1B8" w14:textId="77777777" w:rsidR="003275FB" w:rsidRPr="007C1962" w:rsidRDefault="003275FB" w:rsidP="007C1962">
            <w:pPr>
              <w:keepNext/>
              <w:spacing w:before="80" w:after="40" w:line="220" w:lineRule="exact"/>
              <w:rPr>
                <w:rFonts w:asciiTheme="majorBidi" w:hAnsiTheme="majorBidi" w:cstheme="majorBidi"/>
                <w:b/>
                <w:bCs/>
                <w:sz w:val="18"/>
                <w:szCs w:val="18"/>
              </w:rPr>
            </w:pPr>
          </w:p>
        </w:tc>
        <w:tc>
          <w:tcPr>
            <w:tcW w:w="1405" w:type="dxa"/>
            <w:tcBorders>
              <w:top w:val="nil"/>
              <w:left w:val="nil"/>
              <w:bottom w:val="nil"/>
              <w:right w:val="nil"/>
            </w:tcBorders>
            <w:shd w:val="clear" w:color="auto" w:fill="auto"/>
          </w:tcPr>
          <w:p w14:paraId="6833BE86" w14:textId="77777777" w:rsidR="003275FB" w:rsidRPr="007C1962" w:rsidRDefault="003275FB" w:rsidP="007C1962">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1</w:t>
            </w:r>
          </w:p>
        </w:tc>
        <w:tc>
          <w:tcPr>
            <w:tcW w:w="1511" w:type="dxa"/>
            <w:tcBorders>
              <w:top w:val="nil"/>
              <w:left w:val="nil"/>
              <w:bottom w:val="nil"/>
            </w:tcBorders>
            <w:shd w:val="clear" w:color="auto" w:fill="auto"/>
          </w:tcPr>
          <w:p w14:paraId="2420FABD" w14:textId="77777777" w:rsidR="003275FB" w:rsidRPr="007C1962" w:rsidRDefault="003275FB" w:rsidP="007C1962">
            <w:pPr>
              <w:keepNext/>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156 – 170</w:t>
            </w:r>
          </w:p>
        </w:tc>
      </w:tr>
      <w:tr w:rsidR="003275FB" w:rsidRPr="003275FB" w14:paraId="73FDB15E" w14:textId="77777777" w:rsidTr="005B20C1">
        <w:tc>
          <w:tcPr>
            <w:tcW w:w="2131" w:type="dxa"/>
            <w:tcBorders>
              <w:top w:val="nil"/>
              <w:bottom w:val="nil"/>
              <w:right w:val="nil"/>
            </w:tcBorders>
            <w:shd w:val="clear" w:color="auto" w:fill="auto"/>
          </w:tcPr>
          <w:p w14:paraId="514A0F39" w14:textId="77777777" w:rsidR="003275FB" w:rsidRPr="007C1962" w:rsidRDefault="003275FB" w:rsidP="007C1962">
            <w:pPr>
              <w:spacing w:before="80" w:after="40" w:line="220" w:lineRule="exact"/>
              <w:rPr>
                <w:rFonts w:asciiTheme="majorBidi" w:hAnsiTheme="majorBidi" w:cstheme="majorBidi"/>
                <w:b/>
                <w:bCs/>
                <w:sz w:val="18"/>
                <w:szCs w:val="18"/>
              </w:rPr>
            </w:pPr>
          </w:p>
        </w:tc>
        <w:tc>
          <w:tcPr>
            <w:tcW w:w="1405" w:type="dxa"/>
            <w:tcBorders>
              <w:top w:val="nil"/>
              <w:left w:val="nil"/>
              <w:bottom w:val="nil"/>
              <w:right w:val="nil"/>
            </w:tcBorders>
            <w:shd w:val="clear" w:color="auto" w:fill="auto"/>
          </w:tcPr>
          <w:p w14:paraId="2136EB08" w14:textId="77777777" w:rsidR="003275FB" w:rsidRPr="007C1962" w:rsidRDefault="003275FB" w:rsidP="007C1962">
            <w:pPr>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2</w:t>
            </w:r>
          </w:p>
        </w:tc>
        <w:tc>
          <w:tcPr>
            <w:tcW w:w="1511" w:type="dxa"/>
            <w:tcBorders>
              <w:top w:val="nil"/>
              <w:left w:val="nil"/>
              <w:bottom w:val="nil"/>
            </w:tcBorders>
            <w:shd w:val="clear" w:color="auto" w:fill="auto"/>
          </w:tcPr>
          <w:p w14:paraId="52E345E8" w14:textId="77777777" w:rsidR="003275FB" w:rsidRPr="007C1962" w:rsidRDefault="003275FB" w:rsidP="007C1962">
            <w:pPr>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148 – 162</w:t>
            </w:r>
          </w:p>
        </w:tc>
      </w:tr>
      <w:tr w:rsidR="003275FB" w:rsidRPr="003275FB" w14:paraId="061EFD15" w14:textId="77777777" w:rsidTr="005B20C1">
        <w:tc>
          <w:tcPr>
            <w:tcW w:w="2131" w:type="dxa"/>
            <w:tcBorders>
              <w:top w:val="nil"/>
              <w:bottom w:val="nil"/>
              <w:right w:val="nil"/>
            </w:tcBorders>
            <w:shd w:val="clear" w:color="auto" w:fill="auto"/>
          </w:tcPr>
          <w:p w14:paraId="668A460D" w14:textId="77777777" w:rsidR="003275FB" w:rsidRPr="007C1962" w:rsidRDefault="003275FB" w:rsidP="007C1962">
            <w:pPr>
              <w:spacing w:before="80" w:after="40" w:line="220" w:lineRule="exact"/>
              <w:rPr>
                <w:rFonts w:asciiTheme="majorBidi" w:hAnsiTheme="majorBidi" w:cstheme="majorBidi"/>
                <w:b/>
                <w:bCs/>
                <w:sz w:val="18"/>
                <w:szCs w:val="18"/>
              </w:rPr>
            </w:pPr>
          </w:p>
        </w:tc>
        <w:tc>
          <w:tcPr>
            <w:tcW w:w="1405" w:type="dxa"/>
            <w:tcBorders>
              <w:top w:val="nil"/>
              <w:left w:val="nil"/>
              <w:bottom w:val="nil"/>
              <w:right w:val="nil"/>
            </w:tcBorders>
            <w:shd w:val="clear" w:color="auto" w:fill="auto"/>
          </w:tcPr>
          <w:p w14:paraId="61AE57EF" w14:textId="77777777" w:rsidR="003275FB" w:rsidRPr="007C1962" w:rsidRDefault="003275FB" w:rsidP="007C1962">
            <w:pPr>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3</w:t>
            </w:r>
          </w:p>
        </w:tc>
        <w:tc>
          <w:tcPr>
            <w:tcW w:w="1511" w:type="dxa"/>
            <w:tcBorders>
              <w:top w:val="nil"/>
              <w:left w:val="nil"/>
              <w:bottom w:val="nil"/>
            </w:tcBorders>
            <w:shd w:val="clear" w:color="auto" w:fill="auto"/>
          </w:tcPr>
          <w:p w14:paraId="78704549" w14:textId="77777777" w:rsidR="003275FB" w:rsidRPr="007C1962" w:rsidRDefault="003275FB" w:rsidP="007C1962">
            <w:pPr>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140 – 154</w:t>
            </w:r>
          </w:p>
        </w:tc>
      </w:tr>
      <w:tr w:rsidR="003275FB" w:rsidRPr="003275FB" w14:paraId="6D4E4D0E" w14:textId="77777777" w:rsidTr="005B20C1">
        <w:tc>
          <w:tcPr>
            <w:tcW w:w="2131" w:type="dxa"/>
            <w:tcBorders>
              <w:top w:val="nil"/>
              <w:bottom w:val="nil"/>
              <w:right w:val="nil"/>
            </w:tcBorders>
            <w:shd w:val="clear" w:color="auto" w:fill="auto"/>
          </w:tcPr>
          <w:p w14:paraId="6DDFAFF8" w14:textId="77777777" w:rsidR="003275FB" w:rsidRPr="007C1962" w:rsidRDefault="003275FB" w:rsidP="007C1962">
            <w:pPr>
              <w:spacing w:before="80" w:after="40" w:line="220" w:lineRule="exact"/>
              <w:rPr>
                <w:rFonts w:asciiTheme="majorBidi" w:hAnsiTheme="majorBidi" w:cstheme="majorBidi"/>
                <w:b/>
                <w:bCs/>
                <w:sz w:val="18"/>
                <w:szCs w:val="18"/>
              </w:rPr>
            </w:pPr>
          </w:p>
        </w:tc>
        <w:tc>
          <w:tcPr>
            <w:tcW w:w="1405" w:type="dxa"/>
            <w:tcBorders>
              <w:top w:val="nil"/>
              <w:left w:val="nil"/>
              <w:bottom w:val="nil"/>
              <w:right w:val="nil"/>
            </w:tcBorders>
            <w:shd w:val="clear" w:color="auto" w:fill="auto"/>
          </w:tcPr>
          <w:p w14:paraId="396EB6C7" w14:textId="77777777" w:rsidR="003275FB" w:rsidRPr="007C1962" w:rsidRDefault="003275FB" w:rsidP="007C1962">
            <w:pPr>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4</w:t>
            </w:r>
          </w:p>
        </w:tc>
        <w:tc>
          <w:tcPr>
            <w:tcW w:w="1511" w:type="dxa"/>
            <w:tcBorders>
              <w:top w:val="nil"/>
              <w:left w:val="nil"/>
              <w:bottom w:val="nil"/>
            </w:tcBorders>
            <w:shd w:val="clear" w:color="auto" w:fill="auto"/>
          </w:tcPr>
          <w:p w14:paraId="6766C988" w14:textId="77777777" w:rsidR="003275FB" w:rsidRPr="007C1962" w:rsidRDefault="003275FB" w:rsidP="007C1962">
            <w:pPr>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132 – 146</w:t>
            </w:r>
          </w:p>
        </w:tc>
      </w:tr>
      <w:tr w:rsidR="003275FB" w:rsidRPr="003275FB" w14:paraId="442940FE" w14:textId="77777777" w:rsidTr="005B20C1">
        <w:tc>
          <w:tcPr>
            <w:tcW w:w="2131" w:type="dxa"/>
            <w:tcBorders>
              <w:top w:val="nil"/>
              <w:bottom w:val="nil"/>
              <w:right w:val="nil"/>
            </w:tcBorders>
            <w:shd w:val="clear" w:color="auto" w:fill="auto"/>
          </w:tcPr>
          <w:p w14:paraId="6FEF0C71" w14:textId="77777777" w:rsidR="003275FB" w:rsidRPr="007C1962" w:rsidRDefault="003275FB" w:rsidP="007C1962">
            <w:pPr>
              <w:spacing w:before="80" w:after="40" w:line="220" w:lineRule="exact"/>
              <w:rPr>
                <w:rFonts w:asciiTheme="majorBidi" w:hAnsiTheme="majorBidi" w:cstheme="majorBidi"/>
                <w:b/>
                <w:bCs/>
                <w:sz w:val="18"/>
                <w:szCs w:val="18"/>
              </w:rPr>
            </w:pPr>
          </w:p>
        </w:tc>
        <w:tc>
          <w:tcPr>
            <w:tcW w:w="1405" w:type="dxa"/>
            <w:tcBorders>
              <w:top w:val="nil"/>
              <w:left w:val="nil"/>
              <w:bottom w:val="nil"/>
              <w:right w:val="nil"/>
            </w:tcBorders>
            <w:shd w:val="clear" w:color="auto" w:fill="auto"/>
          </w:tcPr>
          <w:p w14:paraId="40BD3CB8" w14:textId="77777777" w:rsidR="003275FB" w:rsidRPr="007C1962" w:rsidRDefault="003275FB" w:rsidP="007C1962">
            <w:pPr>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5</w:t>
            </w:r>
          </w:p>
        </w:tc>
        <w:tc>
          <w:tcPr>
            <w:tcW w:w="1511" w:type="dxa"/>
            <w:tcBorders>
              <w:top w:val="nil"/>
              <w:left w:val="nil"/>
              <w:bottom w:val="nil"/>
            </w:tcBorders>
            <w:shd w:val="clear" w:color="auto" w:fill="auto"/>
          </w:tcPr>
          <w:p w14:paraId="36CF2773" w14:textId="77777777" w:rsidR="003275FB" w:rsidRPr="007C1962" w:rsidRDefault="003275FB" w:rsidP="007C1962">
            <w:pPr>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123 – 138</w:t>
            </w:r>
          </w:p>
        </w:tc>
      </w:tr>
      <w:tr w:rsidR="003275FB" w:rsidRPr="003275FB" w14:paraId="32EB9647" w14:textId="77777777" w:rsidTr="005B20C1">
        <w:tc>
          <w:tcPr>
            <w:tcW w:w="2131" w:type="dxa"/>
            <w:tcBorders>
              <w:top w:val="nil"/>
              <w:bottom w:val="nil"/>
              <w:right w:val="nil"/>
            </w:tcBorders>
            <w:shd w:val="clear" w:color="auto" w:fill="auto"/>
          </w:tcPr>
          <w:p w14:paraId="7DAF1E6C" w14:textId="77777777" w:rsidR="003275FB" w:rsidRPr="007C1962" w:rsidRDefault="003275FB" w:rsidP="007C1962">
            <w:pPr>
              <w:spacing w:before="80" w:after="40" w:line="220" w:lineRule="exact"/>
              <w:rPr>
                <w:rFonts w:asciiTheme="majorBidi" w:hAnsiTheme="majorBidi" w:cstheme="majorBidi"/>
                <w:b/>
                <w:bCs/>
                <w:sz w:val="18"/>
                <w:szCs w:val="18"/>
              </w:rPr>
            </w:pPr>
          </w:p>
        </w:tc>
        <w:tc>
          <w:tcPr>
            <w:tcW w:w="1405" w:type="dxa"/>
            <w:tcBorders>
              <w:top w:val="nil"/>
              <w:left w:val="nil"/>
              <w:bottom w:val="nil"/>
              <w:right w:val="nil"/>
            </w:tcBorders>
            <w:shd w:val="clear" w:color="auto" w:fill="auto"/>
          </w:tcPr>
          <w:p w14:paraId="422F0062" w14:textId="77777777" w:rsidR="003275FB" w:rsidRPr="007C1962" w:rsidRDefault="003275FB" w:rsidP="007C1962">
            <w:pPr>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6</w:t>
            </w:r>
          </w:p>
        </w:tc>
        <w:tc>
          <w:tcPr>
            <w:tcW w:w="1511" w:type="dxa"/>
            <w:tcBorders>
              <w:top w:val="nil"/>
              <w:left w:val="nil"/>
              <w:bottom w:val="nil"/>
            </w:tcBorders>
            <w:shd w:val="clear" w:color="auto" w:fill="auto"/>
          </w:tcPr>
          <w:p w14:paraId="202E7FDA" w14:textId="77777777" w:rsidR="003275FB" w:rsidRPr="007C1962" w:rsidRDefault="003275FB" w:rsidP="007C1962">
            <w:pPr>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116 – 129</w:t>
            </w:r>
          </w:p>
        </w:tc>
      </w:tr>
      <w:tr w:rsidR="003275FB" w:rsidRPr="003275FB" w14:paraId="3E0CBA98" w14:textId="77777777" w:rsidTr="005B20C1">
        <w:tc>
          <w:tcPr>
            <w:tcW w:w="2131" w:type="dxa"/>
            <w:tcBorders>
              <w:top w:val="nil"/>
              <w:bottom w:val="single" w:sz="12" w:space="0" w:color="auto"/>
              <w:right w:val="nil"/>
            </w:tcBorders>
            <w:shd w:val="clear" w:color="auto" w:fill="auto"/>
          </w:tcPr>
          <w:p w14:paraId="12F0F198" w14:textId="77777777" w:rsidR="003275FB" w:rsidRPr="007C1962" w:rsidRDefault="003275FB" w:rsidP="007C1962">
            <w:pPr>
              <w:spacing w:before="80" w:after="40" w:line="220" w:lineRule="exact"/>
              <w:rPr>
                <w:rFonts w:asciiTheme="majorBidi" w:hAnsiTheme="majorBidi" w:cstheme="majorBidi"/>
                <w:b/>
                <w:bCs/>
                <w:sz w:val="18"/>
                <w:szCs w:val="18"/>
              </w:rPr>
            </w:pPr>
          </w:p>
        </w:tc>
        <w:tc>
          <w:tcPr>
            <w:tcW w:w="1405" w:type="dxa"/>
            <w:tcBorders>
              <w:top w:val="nil"/>
              <w:left w:val="nil"/>
              <w:bottom w:val="single" w:sz="12" w:space="0" w:color="auto"/>
              <w:right w:val="nil"/>
            </w:tcBorders>
            <w:shd w:val="clear" w:color="auto" w:fill="auto"/>
          </w:tcPr>
          <w:p w14:paraId="407118DA" w14:textId="77777777" w:rsidR="003275FB" w:rsidRPr="007C1962" w:rsidRDefault="003275FB" w:rsidP="007C1962">
            <w:pPr>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7</w:t>
            </w:r>
          </w:p>
        </w:tc>
        <w:tc>
          <w:tcPr>
            <w:tcW w:w="1511" w:type="dxa"/>
            <w:tcBorders>
              <w:top w:val="nil"/>
              <w:left w:val="nil"/>
              <w:bottom w:val="single" w:sz="12" w:space="0" w:color="auto"/>
            </w:tcBorders>
            <w:shd w:val="clear" w:color="auto" w:fill="auto"/>
          </w:tcPr>
          <w:p w14:paraId="4DD34BB8" w14:textId="77777777" w:rsidR="003275FB" w:rsidRPr="007C1962" w:rsidRDefault="003275FB" w:rsidP="007C1962">
            <w:pPr>
              <w:spacing w:before="80" w:after="40" w:line="220" w:lineRule="exact"/>
              <w:jc w:val="center"/>
              <w:rPr>
                <w:rFonts w:asciiTheme="majorBidi" w:hAnsiTheme="majorBidi" w:cstheme="majorBidi"/>
                <w:sz w:val="18"/>
                <w:szCs w:val="18"/>
              </w:rPr>
            </w:pPr>
            <w:r w:rsidRPr="007C1962">
              <w:rPr>
                <w:rFonts w:asciiTheme="majorBidi" w:hAnsiTheme="majorBidi" w:cstheme="majorBidi"/>
                <w:sz w:val="18"/>
                <w:szCs w:val="18"/>
              </w:rPr>
              <w:t>100 – 118</w:t>
            </w:r>
          </w:p>
        </w:tc>
      </w:tr>
    </w:tbl>
    <w:p w14:paraId="095F3084" w14:textId="77777777" w:rsidR="00D41C24" w:rsidRPr="00F04366" w:rsidRDefault="00D41C24" w:rsidP="003275FB">
      <w:pPr>
        <w:pStyle w:val="SingleTxtG"/>
        <w:spacing w:before="120"/>
        <w:ind w:left="1138" w:right="1138"/>
        <w:rPr>
          <w:spacing w:val="-1"/>
        </w:rPr>
      </w:pPr>
      <w:r w:rsidRPr="00F04366">
        <w:rPr>
          <w:spacing w:val="-1"/>
        </w:rPr>
        <w:t>Uniformity in size is achieved by the above-mentioned size scales, unless otherwise stated as follows:</w:t>
      </w:r>
    </w:p>
    <w:p w14:paraId="23D4DC85" w14:textId="77777777" w:rsidR="00D41C24" w:rsidRPr="00F04366" w:rsidRDefault="00D41C24" w:rsidP="00D41C24">
      <w:pPr>
        <w:pStyle w:val="SingleTxtG"/>
        <w:rPr>
          <w:spacing w:val="-1"/>
        </w:rPr>
      </w:pPr>
      <w:r w:rsidRPr="00F04366">
        <w:rPr>
          <w:spacing w:val="-1"/>
        </w:rPr>
        <w:t>For fruit in bulk bins and fruit in sales packages of a maximum net weight of 5 kg, the maximum difference must not exceed the range obtained by grouping three consecutive sizes in the size scale.</w:t>
      </w:r>
    </w:p>
    <w:p w14:paraId="381CA65F" w14:textId="77777777" w:rsidR="00D41C24" w:rsidRPr="00F04366" w:rsidRDefault="00D41C24" w:rsidP="00D41C24">
      <w:pPr>
        <w:pStyle w:val="SingleTxtG"/>
        <w:rPr>
          <w:spacing w:val="-1"/>
        </w:rPr>
      </w:pPr>
      <w:r w:rsidRPr="00F04366">
        <w:rPr>
          <w:spacing w:val="-1"/>
        </w:rPr>
        <w:t>(c)</w:t>
      </w:r>
      <w:r w:rsidR="00F4165F">
        <w:rPr>
          <w:spacing w:val="-1"/>
        </w:rPr>
        <w:tab/>
      </w:r>
      <w:r w:rsidRPr="00F04366">
        <w:rPr>
          <w:spacing w:val="-1"/>
        </w:rPr>
        <w:t>For fruit sized by count, the difference in size should be consistent with (a).</w:t>
      </w:r>
    </w:p>
    <w:p w14:paraId="3E274C00" w14:textId="77777777" w:rsidR="00D41C24" w:rsidDel="00881C9A" w:rsidRDefault="00D41C24" w:rsidP="00D41C24">
      <w:pPr>
        <w:pStyle w:val="SingleTxtG"/>
        <w:rPr>
          <w:del w:id="73" w:author="Aruna Vivekanantham" w:date="2019-05-13T16:33:00Z"/>
          <w:spacing w:val="-1"/>
        </w:rPr>
      </w:pPr>
      <w:del w:id="74" w:author="Aruna Vivekanantham" w:date="2019-05-13T16:33:00Z">
        <w:r w:rsidRPr="005E6829" w:rsidDel="00881C9A">
          <w:rPr>
            <w:i/>
            <w:iCs/>
            <w:spacing w:val="-1"/>
          </w:rPr>
          <w:delText>Remark by Germany</w:delText>
        </w:r>
        <w:r w:rsidRPr="00F04366" w:rsidDel="00881C9A">
          <w:rPr>
            <w:spacing w:val="-1"/>
          </w:rPr>
          <w:delText>: Uniformity in size is not required in mixtures of grapefruit and/or pummelos with distinctly different citrus fruit species.</w:delText>
        </w:r>
      </w:del>
    </w:p>
    <w:p w14:paraId="049B6C67" w14:textId="77777777" w:rsidR="00D41C24" w:rsidRDefault="00D41C24" w:rsidP="00D41C24">
      <w:pPr>
        <w:pStyle w:val="HChG"/>
      </w:pPr>
      <w:r>
        <w:tab/>
        <w:t>IV.</w:t>
      </w:r>
      <w:r>
        <w:tab/>
        <w:t>Prov</w:t>
      </w:r>
      <w:r>
        <w:rPr>
          <w:spacing w:val="-1"/>
        </w:rPr>
        <w:t>i</w:t>
      </w:r>
      <w:r>
        <w:t>sio</w:t>
      </w:r>
      <w:r>
        <w:rPr>
          <w:spacing w:val="-1"/>
        </w:rPr>
        <w:t>n</w:t>
      </w:r>
      <w:r>
        <w:t>s</w:t>
      </w:r>
      <w:r>
        <w:rPr>
          <w:spacing w:val="-8"/>
        </w:rPr>
        <w:t xml:space="preserve"> </w:t>
      </w:r>
      <w:r>
        <w:rPr>
          <w:spacing w:val="-1"/>
        </w:rPr>
        <w:t>c</w:t>
      </w:r>
      <w:r>
        <w:rPr>
          <w:spacing w:val="1"/>
        </w:rPr>
        <w:t>o</w:t>
      </w:r>
      <w:r>
        <w:t>n</w:t>
      </w:r>
      <w:r>
        <w:rPr>
          <w:spacing w:val="-1"/>
        </w:rPr>
        <w:t>c</w:t>
      </w:r>
      <w:r>
        <w:t>ern</w:t>
      </w:r>
      <w:r>
        <w:rPr>
          <w:spacing w:val="-1"/>
        </w:rPr>
        <w:t>in</w:t>
      </w:r>
      <w:r>
        <w:t>g</w:t>
      </w:r>
      <w:r>
        <w:rPr>
          <w:spacing w:val="-9"/>
        </w:rPr>
        <w:t xml:space="preserve"> </w:t>
      </w:r>
      <w:r>
        <w:t>to</w:t>
      </w:r>
      <w:r>
        <w:rPr>
          <w:spacing w:val="-1"/>
        </w:rPr>
        <w:t>l</w:t>
      </w:r>
      <w:r>
        <w:t>era</w:t>
      </w:r>
      <w:r>
        <w:rPr>
          <w:spacing w:val="-1"/>
        </w:rPr>
        <w:t>n</w:t>
      </w:r>
      <w:r>
        <w:t>ces</w:t>
      </w:r>
    </w:p>
    <w:p w14:paraId="599A5B12" w14:textId="77777777" w:rsidR="00D41C24" w:rsidRDefault="00D41C24" w:rsidP="00D41C24">
      <w:pPr>
        <w:pStyle w:val="SingleTxtG"/>
      </w:pPr>
      <w:r>
        <w:t>At</w:t>
      </w:r>
      <w:r>
        <w:rPr>
          <w:spacing w:val="1"/>
        </w:rPr>
        <w:t xml:space="preserve"> </w:t>
      </w:r>
      <w:r>
        <w:rPr>
          <w:spacing w:val="-1"/>
        </w:rPr>
        <w:t>a</w:t>
      </w:r>
      <w:r>
        <w:t>ll</w:t>
      </w:r>
      <w:r>
        <w:rPr>
          <w:spacing w:val="3"/>
        </w:rPr>
        <w:t xml:space="preserve"> </w:t>
      </w:r>
      <w:r>
        <w:t>m</w:t>
      </w:r>
      <w:r>
        <w:rPr>
          <w:spacing w:val="-1"/>
        </w:rPr>
        <w:t>a</w:t>
      </w:r>
      <w:r>
        <w:t>rk</w:t>
      </w:r>
      <w:r>
        <w:rPr>
          <w:spacing w:val="-2"/>
        </w:rPr>
        <w:t>e</w:t>
      </w:r>
      <w:r>
        <w:t>t</w:t>
      </w:r>
      <w:r>
        <w:rPr>
          <w:spacing w:val="1"/>
        </w:rPr>
        <w:t>i</w:t>
      </w:r>
      <w:r>
        <w:rPr>
          <w:spacing w:val="-1"/>
        </w:rPr>
        <w:t>n</w:t>
      </w:r>
      <w:r>
        <w:t>g</w:t>
      </w:r>
      <w:r>
        <w:rPr>
          <w:spacing w:val="1"/>
        </w:rPr>
        <w:t xml:space="preserve"> </w:t>
      </w:r>
      <w:r>
        <w:t>st</w:t>
      </w:r>
      <w:r>
        <w:rPr>
          <w:spacing w:val="-1"/>
        </w:rPr>
        <w:t>a</w:t>
      </w:r>
      <w:r>
        <w:rPr>
          <w:spacing w:val="1"/>
        </w:rPr>
        <w:t>g</w:t>
      </w:r>
      <w:r>
        <w:rPr>
          <w:spacing w:val="-2"/>
        </w:rPr>
        <w:t>e</w:t>
      </w:r>
      <w:r>
        <w:t>s,</w:t>
      </w:r>
      <w:r>
        <w:rPr>
          <w:spacing w:val="1"/>
        </w:rPr>
        <w:t xml:space="preserve"> </w:t>
      </w:r>
      <w:r>
        <w:t>tol</w:t>
      </w:r>
      <w:r>
        <w:rPr>
          <w:spacing w:val="-1"/>
        </w:rPr>
        <w:t>e</w:t>
      </w:r>
      <w:r>
        <w:t>r</w:t>
      </w:r>
      <w:r>
        <w:rPr>
          <w:spacing w:val="-1"/>
        </w:rPr>
        <w:t>a</w:t>
      </w:r>
      <w:r>
        <w:t>n</w:t>
      </w:r>
      <w:r>
        <w:rPr>
          <w:spacing w:val="-1"/>
        </w:rPr>
        <w:t>ce</w:t>
      </w:r>
      <w:r>
        <w:t>s</w:t>
      </w:r>
      <w:r>
        <w:rPr>
          <w:spacing w:val="1"/>
        </w:rPr>
        <w:t xml:space="preserve"> </w:t>
      </w:r>
      <w:r>
        <w:t>in</w:t>
      </w:r>
      <w:r>
        <w:rPr>
          <w:spacing w:val="3"/>
        </w:rPr>
        <w:t xml:space="preserve"> </w:t>
      </w:r>
      <w:r>
        <w:t>r</w:t>
      </w:r>
      <w:r>
        <w:rPr>
          <w:spacing w:val="-2"/>
        </w:rPr>
        <w:t>e</w:t>
      </w:r>
      <w:r>
        <w:t>sp</w:t>
      </w:r>
      <w:r>
        <w:rPr>
          <w:spacing w:val="-1"/>
        </w:rPr>
        <w:t>e</w:t>
      </w:r>
      <w:r>
        <w:rPr>
          <w:spacing w:val="-2"/>
        </w:rPr>
        <w:t>c</w:t>
      </w:r>
      <w:r>
        <w:t>t</w:t>
      </w:r>
      <w:r>
        <w:rPr>
          <w:spacing w:val="2"/>
        </w:rPr>
        <w:t xml:space="preserve"> </w:t>
      </w:r>
      <w:r>
        <w:t>of</w:t>
      </w:r>
      <w:r>
        <w:rPr>
          <w:spacing w:val="3"/>
        </w:rPr>
        <w:t xml:space="preserve"> </w:t>
      </w:r>
      <w:r>
        <w:rPr>
          <w:spacing w:val="-1"/>
        </w:rPr>
        <w:t>q</w:t>
      </w:r>
      <w:r>
        <w:t>u</w:t>
      </w:r>
      <w:r>
        <w:rPr>
          <w:spacing w:val="-2"/>
        </w:rPr>
        <w:t>a</w:t>
      </w:r>
      <w:r>
        <w:rPr>
          <w:spacing w:val="1"/>
        </w:rPr>
        <w:t>l</w:t>
      </w:r>
      <w:r>
        <w:rPr>
          <w:spacing w:val="-1"/>
        </w:rPr>
        <w:t>i</w:t>
      </w:r>
      <w:r>
        <w:t>ty</w:t>
      </w:r>
      <w:r>
        <w:rPr>
          <w:spacing w:val="1"/>
        </w:rPr>
        <w:t xml:space="preserve"> </w:t>
      </w:r>
      <w:r>
        <w:rPr>
          <w:spacing w:val="-2"/>
        </w:rPr>
        <w:t>a</w:t>
      </w:r>
      <w:r>
        <w:t>nd</w:t>
      </w:r>
      <w:r>
        <w:rPr>
          <w:spacing w:val="1"/>
        </w:rPr>
        <w:t xml:space="preserve"> </w:t>
      </w:r>
      <w:r>
        <w:t>si</w:t>
      </w:r>
      <w:r>
        <w:rPr>
          <w:spacing w:val="-1"/>
        </w:rPr>
        <w:t>z</w:t>
      </w:r>
      <w:r>
        <w:t>e</w:t>
      </w:r>
      <w:r>
        <w:rPr>
          <w:spacing w:val="1"/>
        </w:rPr>
        <w:t xml:space="preserve"> </w:t>
      </w:r>
      <w:r>
        <w:rPr>
          <w:spacing w:val="-1"/>
        </w:rPr>
        <w:t>s</w:t>
      </w:r>
      <w:r>
        <w:rPr>
          <w:spacing w:val="1"/>
        </w:rPr>
        <w:t>h</w:t>
      </w:r>
      <w:r>
        <w:rPr>
          <w:spacing w:val="-1"/>
        </w:rPr>
        <w:t>a</w:t>
      </w:r>
      <w:r>
        <w:t>ll</w:t>
      </w:r>
      <w:r>
        <w:rPr>
          <w:spacing w:val="2"/>
        </w:rPr>
        <w:t xml:space="preserve"> </w:t>
      </w:r>
      <w:r>
        <w:rPr>
          <w:spacing w:val="1"/>
        </w:rPr>
        <w:t>b</w:t>
      </w:r>
      <w:r>
        <w:t xml:space="preserve">e </w:t>
      </w:r>
      <w:r>
        <w:rPr>
          <w:spacing w:val="-1"/>
        </w:rPr>
        <w:t>a</w:t>
      </w:r>
      <w:r>
        <w:t>ll</w:t>
      </w:r>
      <w:r>
        <w:rPr>
          <w:spacing w:val="1"/>
        </w:rPr>
        <w:t>o</w:t>
      </w:r>
      <w:r>
        <w:rPr>
          <w:spacing w:val="-1"/>
        </w:rPr>
        <w:t>we</w:t>
      </w:r>
      <w:r>
        <w:t>d</w:t>
      </w:r>
      <w:r>
        <w:rPr>
          <w:spacing w:val="1"/>
        </w:rPr>
        <w:t xml:space="preserve"> </w:t>
      </w:r>
      <w:r>
        <w:rPr>
          <w:spacing w:val="-1"/>
        </w:rPr>
        <w:t>i</w:t>
      </w:r>
      <w:r>
        <w:t>n</w:t>
      </w:r>
      <w:r>
        <w:rPr>
          <w:spacing w:val="3"/>
        </w:rPr>
        <w:t xml:space="preserve"> </w:t>
      </w:r>
      <w:r>
        <w:rPr>
          <w:spacing w:val="-1"/>
        </w:rPr>
        <w:t>eac</w:t>
      </w:r>
      <w:r>
        <w:t>h</w:t>
      </w:r>
      <w:r>
        <w:rPr>
          <w:spacing w:val="1"/>
        </w:rPr>
        <w:t xml:space="preserve"> </w:t>
      </w:r>
      <w:r>
        <w:t>l</w:t>
      </w:r>
      <w:r>
        <w:rPr>
          <w:spacing w:val="1"/>
        </w:rPr>
        <w:t>o</w:t>
      </w:r>
      <w:r>
        <w:t>t f</w:t>
      </w:r>
      <w:r>
        <w:rPr>
          <w:spacing w:val="-1"/>
        </w:rPr>
        <w:t>o</w:t>
      </w:r>
      <w:r>
        <w:t>r p</w:t>
      </w:r>
      <w:r>
        <w:rPr>
          <w:spacing w:val="-1"/>
        </w:rPr>
        <w:t>ro</w:t>
      </w:r>
      <w:r>
        <w:t>du</w:t>
      </w:r>
      <w:r>
        <w:rPr>
          <w:spacing w:val="-1"/>
        </w:rPr>
        <w:t>c</w:t>
      </w:r>
      <w:r>
        <w:t>e</w:t>
      </w:r>
      <w:r>
        <w:rPr>
          <w:spacing w:val="-2"/>
        </w:rPr>
        <w:t xml:space="preserve"> </w:t>
      </w:r>
      <w:r>
        <w:t>not s</w:t>
      </w:r>
      <w:r>
        <w:rPr>
          <w:spacing w:val="-2"/>
        </w:rPr>
        <w:t>a</w:t>
      </w:r>
      <w:r>
        <w:t>t</w:t>
      </w:r>
      <w:r>
        <w:rPr>
          <w:spacing w:val="1"/>
        </w:rPr>
        <w:t>i</w:t>
      </w:r>
      <w:r>
        <w:rPr>
          <w:spacing w:val="-1"/>
        </w:rPr>
        <w:t>s</w:t>
      </w:r>
      <w:r>
        <w:t>f</w:t>
      </w:r>
      <w:r>
        <w:rPr>
          <w:spacing w:val="-1"/>
        </w:rPr>
        <w:t>y</w:t>
      </w:r>
      <w:r>
        <w:t>i</w:t>
      </w:r>
      <w:r>
        <w:rPr>
          <w:spacing w:val="-1"/>
        </w:rPr>
        <w:t>n</w:t>
      </w:r>
      <w:r>
        <w:t xml:space="preserve">g </w:t>
      </w:r>
      <w:r>
        <w:rPr>
          <w:spacing w:val="-1"/>
        </w:rPr>
        <w:t>t</w:t>
      </w:r>
      <w:r>
        <w:rPr>
          <w:spacing w:val="1"/>
        </w:rPr>
        <w:t>h</w:t>
      </w:r>
      <w:r>
        <w:t>e</w:t>
      </w:r>
      <w:r>
        <w:rPr>
          <w:spacing w:val="-1"/>
        </w:rPr>
        <w:t xml:space="preserve"> </w:t>
      </w:r>
      <w:r>
        <w:t>r</w:t>
      </w:r>
      <w:r>
        <w:rPr>
          <w:spacing w:val="-1"/>
        </w:rPr>
        <w:t>e</w:t>
      </w:r>
      <w:r>
        <w:t>q</w:t>
      </w:r>
      <w:r>
        <w:rPr>
          <w:spacing w:val="-1"/>
        </w:rPr>
        <w:t>u</w:t>
      </w:r>
      <w:r>
        <w:t>ire</w:t>
      </w:r>
      <w:r>
        <w:rPr>
          <w:spacing w:val="-2"/>
        </w:rPr>
        <w:t>m</w:t>
      </w:r>
      <w:r>
        <w:rPr>
          <w:spacing w:val="-1"/>
        </w:rPr>
        <w:t>e</w:t>
      </w:r>
      <w:r>
        <w:rPr>
          <w:spacing w:val="1"/>
        </w:rPr>
        <w:t>n</w:t>
      </w:r>
      <w:r>
        <w:t xml:space="preserve">ts </w:t>
      </w:r>
      <w:r>
        <w:rPr>
          <w:spacing w:val="-1"/>
        </w:rPr>
        <w:t>o</w:t>
      </w:r>
      <w:r>
        <w:t>f</w:t>
      </w:r>
      <w:r>
        <w:rPr>
          <w:spacing w:val="-1"/>
        </w:rPr>
        <w:t xml:space="preserve"> </w:t>
      </w:r>
      <w:r>
        <w:rPr>
          <w:spacing w:val="1"/>
        </w:rPr>
        <w:t>th</w:t>
      </w:r>
      <w:r>
        <w:t>e</w:t>
      </w:r>
      <w:r>
        <w:rPr>
          <w:spacing w:val="-2"/>
        </w:rPr>
        <w:t xml:space="preserve"> </w:t>
      </w:r>
      <w:r>
        <w:rPr>
          <w:spacing w:val="-1"/>
        </w:rPr>
        <w:t>c</w:t>
      </w:r>
      <w:r>
        <w:rPr>
          <w:spacing w:val="1"/>
        </w:rPr>
        <w:t>l</w:t>
      </w:r>
      <w:r>
        <w:rPr>
          <w:spacing w:val="-2"/>
        </w:rPr>
        <w:t>a</w:t>
      </w:r>
      <w:r>
        <w:t>ss</w:t>
      </w:r>
      <w:r>
        <w:rPr>
          <w:spacing w:val="-1"/>
        </w:rPr>
        <w:t xml:space="preserve"> </w:t>
      </w:r>
      <w:r>
        <w:rPr>
          <w:spacing w:val="1"/>
        </w:rPr>
        <w:t>in</w:t>
      </w:r>
      <w:r>
        <w:rPr>
          <w:spacing w:val="-1"/>
        </w:rPr>
        <w:t>di</w:t>
      </w:r>
      <w:r>
        <w:t>c</w:t>
      </w:r>
      <w:r>
        <w:rPr>
          <w:spacing w:val="-3"/>
        </w:rPr>
        <w:t>a</w:t>
      </w:r>
      <w:r>
        <w:rPr>
          <w:spacing w:val="1"/>
        </w:rPr>
        <w:t>t</w:t>
      </w:r>
      <w:r>
        <w:rPr>
          <w:spacing w:val="-2"/>
        </w:rPr>
        <w:t>e</w:t>
      </w:r>
      <w:r>
        <w:rPr>
          <w:spacing w:val="1"/>
        </w:rPr>
        <w:t>d</w:t>
      </w:r>
      <w:r>
        <w:t>.</w:t>
      </w:r>
    </w:p>
    <w:p w14:paraId="11A4AF76" w14:textId="77777777" w:rsidR="00D41C24" w:rsidRDefault="00D41C24" w:rsidP="00D41C24">
      <w:pPr>
        <w:pStyle w:val="H1G"/>
      </w:pPr>
      <w:r>
        <w:tab/>
        <w:t>A.</w:t>
      </w:r>
      <w:r>
        <w:tab/>
        <w:t>Quali</w:t>
      </w:r>
      <w:r>
        <w:rPr>
          <w:spacing w:val="-1"/>
        </w:rPr>
        <w:t>t</w:t>
      </w:r>
      <w:r>
        <w:t>y</w:t>
      </w:r>
      <w:r>
        <w:rPr>
          <w:spacing w:val="-5"/>
        </w:rPr>
        <w:t xml:space="preserve"> </w:t>
      </w:r>
      <w:r>
        <w:t>to</w:t>
      </w:r>
      <w:r>
        <w:rPr>
          <w:spacing w:val="-1"/>
        </w:rPr>
        <w:t>le</w:t>
      </w:r>
      <w:r>
        <w:t>r</w:t>
      </w:r>
      <w:r>
        <w:rPr>
          <w:spacing w:val="-1"/>
        </w:rPr>
        <w:t>a</w:t>
      </w:r>
      <w:r>
        <w:t>n</w:t>
      </w:r>
      <w:r>
        <w:rPr>
          <w:spacing w:val="-1"/>
        </w:rPr>
        <w:t>c</w:t>
      </w:r>
      <w:r>
        <w:t>es</w:t>
      </w:r>
    </w:p>
    <w:p w14:paraId="75EC073F" w14:textId="77777777" w:rsidR="00D41C24" w:rsidRDefault="00D41C24" w:rsidP="00D41C24">
      <w:pPr>
        <w:pStyle w:val="H23G"/>
      </w:pPr>
      <w:r>
        <w:rPr>
          <w:spacing w:val="-1"/>
        </w:rPr>
        <w:tab/>
        <w:t>(</w:t>
      </w:r>
      <w:proofErr w:type="spellStart"/>
      <w:r>
        <w:t>i</w:t>
      </w:r>
      <w:proofErr w:type="spellEnd"/>
      <w:r>
        <w:t>)</w:t>
      </w:r>
      <w:r>
        <w:tab/>
      </w:r>
      <w:r>
        <w:rPr>
          <w:spacing w:val="-1"/>
        </w:rPr>
        <w:t>"E</w:t>
      </w:r>
      <w:r>
        <w:rPr>
          <w:spacing w:val="1"/>
        </w:rPr>
        <w:t>x</w:t>
      </w:r>
      <w:r>
        <w:t>t</w:t>
      </w:r>
      <w:r>
        <w:rPr>
          <w:spacing w:val="-1"/>
        </w:rPr>
        <w:t>r</w:t>
      </w:r>
      <w:r>
        <w:t>a"</w:t>
      </w:r>
      <w:r>
        <w:rPr>
          <w:spacing w:val="-1"/>
        </w:rPr>
        <w:t xml:space="preserve"> </w:t>
      </w:r>
      <w:r>
        <w:t>Class</w:t>
      </w:r>
    </w:p>
    <w:p w14:paraId="7ADF03BA" w14:textId="77777777" w:rsidR="00D41C24" w:rsidRDefault="00D41C24" w:rsidP="00D41C24">
      <w:pPr>
        <w:pStyle w:val="SingleTxtG"/>
      </w:pPr>
      <w:r>
        <w:t>A</w:t>
      </w:r>
      <w:r>
        <w:rPr>
          <w:spacing w:val="2"/>
        </w:rPr>
        <w:t xml:space="preserve"> </w:t>
      </w:r>
      <w:r>
        <w:t>tot</w:t>
      </w:r>
      <w:r>
        <w:rPr>
          <w:spacing w:val="-1"/>
        </w:rPr>
        <w:t>a</w:t>
      </w:r>
      <w:r>
        <w:t>l</w:t>
      </w:r>
      <w:r>
        <w:rPr>
          <w:spacing w:val="1"/>
        </w:rPr>
        <w:t xml:space="preserve"> t</w:t>
      </w:r>
      <w:r>
        <w:rPr>
          <w:spacing w:val="-1"/>
        </w:rPr>
        <w:t>o</w:t>
      </w:r>
      <w:r>
        <w:t>l</w:t>
      </w:r>
      <w:r>
        <w:rPr>
          <w:spacing w:val="-1"/>
        </w:rPr>
        <w:t>e</w:t>
      </w:r>
      <w:r>
        <w:t>r</w:t>
      </w:r>
      <w:r>
        <w:rPr>
          <w:spacing w:val="-1"/>
        </w:rPr>
        <w:t>a</w:t>
      </w:r>
      <w:r>
        <w:t>n</w:t>
      </w:r>
      <w:r>
        <w:rPr>
          <w:spacing w:val="-1"/>
        </w:rPr>
        <w:t>c</w:t>
      </w:r>
      <w:r>
        <w:t>e</w:t>
      </w:r>
      <w:r>
        <w:rPr>
          <w:spacing w:val="1"/>
        </w:rPr>
        <w:t xml:space="preserve"> </w:t>
      </w:r>
      <w:r>
        <w:t>of</w:t>
      </w:r>
      <w:r>
        <w:rPr>
          <w:spacing w:val="2"/>
        </w:rPr>
        <w:t xml:space="preserve"> </w:t>
      </w:r>
      <w:r>
        <w:t>5</w:t>
      </w:r>
      <w:r>
        <w:rPr>
          <w:spacing w:val="1"/>
        </w:rPr>
        <w:t xml:space="preserve"> p</w:t>
      </w:r>
      <w:r>
        <w:rPr>
          <w:spacing w:val="-1"/>
        </w:rPr>
        <w:t>e</w:t>
      </w:r>
      <w:r>
        <w:t>r</w:t>
      </w:r>
      <w:r>
        <w:rPr>
          <w:spacing w:val="2"/>
        </w:rPr>
        <w:t xml:space="preserve"> </w:t>
      </w:r>
      <w:r>
        <w:rPr>
          <w:spacing w:val="1"/>
        </w:rPr>
        <w:t>c</w:t>
      </w:r>
      <w:r>
        <w:rPr>
          <w:spacing w:val="-2"/>
        </w:rPr>
        <w:t>e</w:t>
      </w:r>
      <w:r>
        <w:rPr>
          <w:spacing w:val="1"/>
        </w:rPr>
        <w:t>n</w:t>
      </w:r>
      <w:r>
        <w:t>t,</w:t>
      </w:r>
      <w:r>
        <w:rPr>
          <w:spacing w:val="2"/>
        </w:rPr>
        <w:t xml:space="preserve"> </w:t>
      </w:r>
      <w:r>
        <w:t>by</w:t>
      </w:r>
      <w:r>
        <w:rPr>
          <w:spacing w:val="1"/>
        </w:rPr>
        <w:t xml:space="preserve"> </w:t>
      </w:r>
      <w:r>
        <w:t>nu</w:t>
      </w:r>
      <w:r>
        <w:rPr>
          <w:spacing w:val="-2"/>
        </w:rPr>
        <w:t>m</w:t>
      </w:r>
      <w:r>
        <w:t>b</w:t>
      </w:r>
      <w:r>
        <w:rPr>
          <w:spacing w:val="-1"/>
        </w:rPr>
        <w:t>e</w:t>
      </w:r>
      <w:r>
        <w:t>r</w:t>
      </w:r>
      <w:r>
        <w:rPr>
          <w:spacing w:val="1"/>
        </w:rPr>
        <w:t xml:space="preserve"> </w:t>
      </w:r>
      <w:r>
        <w:t>or</w:t>
      </w:r>
      <w:r>
        <w:rPr>
          <w:spacing w:val="2"/>
        </w:rPr>
        <w:t xml:space="preserve"> </w:t>
      </w:r>
      <w:r>
        <w:rPr>
          <w:spacing w:val="1"/>
        </w:rPr>
        <w:t>w</w:t>
      </w:r>
      <w:r>
        <w:rPr>
          <w:spacing w:val="-2"/>
        </w:rPr>
        <w:t>e</w:t>
      </w:r>
      <w:r>
        <w:t>igh</w:t>
      </w:r>
      <w:r>
        <w:rPr>
          <w:spacing w:val="1"/>
        </w:rPr>
        <w:t>t</w:t>
      </w:r>
      <w:r>
        <w:t>, of</w:t>
      </w:r>
      <w:r>
        <w:rPr>
          <w:spacing w:val="2"/>
        </w:rPr>
        <w:t xml:space="preserve"> </w:t>
      </w:r>
      <w:r>
        <w:rPr>
          <w:spacing w:val="-1"/>
        </w:rPr>
        <w:t>g</w:t>
      </w:r>
      <w:r>
        <w:t>r</w:t>
      </w:r>
      <w:r>
        <w:rPr>
          <w:spacing w:val="-2"/>
        </w:rPr>
        <w:t>a</w:t>
      </w:r>
      <w:r>
        <w:t>p</w:t>
      </w:r>
      <w:r>
        <w:rPr>
          <w:spacing w:val="-1"/>
        </w:rPr>
        <w:t>e</w:t>
      </w:r>
      <w:r>
        <w:t>fr</w:t>
      </w:r>
      <w:r>
        <w:rPr>
          <w:spacing w:val="-1"/>
        </w:rPr>
        <w:t>u</w:t>
      </w:r>
      <w:r>
        <w:t>it</w:t>
      </w:r>
      <w:r>
        <w:rPr>
          <w:spacing w:val="2"/>
        </w:rPr>
        <w:t xml:space="preserve"> </w:t>
      </w:r>
      <w:r>
        <w:rPr>
          <w:spacing w:val="-1"/>
        </w:rPr>
        <w:t>a</w:t>
      </w:r>
      <w:r>
        <w:t>nd</w:t>
      </w:r>
      <w:r>
        <w:rPr>
          <w:spacing w:val="1"/>
        </w:rPr>
        <w:t xml:space="preserve"> </w:t>
      </w:r>
      <w:proofErr w:type="spellStart"/>
      <w:r>
        <w:t>pu</w:t>
      </w:r>
      <w:r>
        <w:rPr>
          <w:spacing w:val="-2"/>
        </w:rPr>
        <w:t>m</w:t>
      </w:r>
      <w:r>
        <w:t>m</w:t>
      </w:r>
      <w:r>
        <w:rPr>
          <w:spacing w:val="-1"/>
        </w:rPr>
        <w:t>e</w:t>
      </w:r>
      <w:r>
        <w:t>los</w:t>
      </w:r>
      <w:proofErr w:type="spellEnd"/>
      <w:r>
        <w:rPr>
          <w:spacing w:val="2"/>
        </w:rPr>
        <w:t xml:space="preserve"> </w:t>
      </w:r>
      <w:r>
        <w:t>n</w:t>
      </w:r>
      <w:r>
        <w:rPr>
          <w:spacing w:val="-1"/>
        </w:rPr>
        <w:t>o</w:t>
      </w:r>
      <w:r>
        <w:t>t s</w:t>
      </w:r>
      <w:r>
        <w:rPr>
          <w:spacing w:val="-2"/>
        </w:rPr>
        <w:t>a</w:t>
      </w:r>
      <w:r>
        <w:rPr>
          <w:spacing w:val="1"/>
        </w:rPr>
        <w:t>t</w:t>
      </w:r>
      <w:r>
        <w:t>i</w:t>
      </w:r>
      <w:r>
        <w:rPr>
          <w:spacing w:val="-1"/>
        </w:rPr>
        <w:t>s</w:t>
      </w:r>
      <w:r>
        <w:t>f</w:t>
      </w:r>
      <w:r>
        <w:rPr>
          <w:spacing w:val="-1"/>
        </w:rPr>
        <w:t>y</w:t>
      </w:r>
      <w:r>
        <w:t>i</w:t>
      </w:r>
      <w:r>
        <w:rPr>
          <w:spacing w:val="-1"/>
        </w:rPr>
        <w:t>n</w:t>
      </w:r>
      <w:r>
        <w:t>g</w:t>
      </w:r>
      <w:r>
        <w:rPr>
          <w:spacing w:val="1"/>
        </w:rPr>
        <w:t xml:space="preserve"> </w:t>
      </w:r>
      <w:r>
        <w:t>the r</w:t>
      </w:r>
      <w:r>
        <w:rPr>
          <w:spacing w:val="-2"/>
        </w:rPr>
        <w:t>e</w:t>
      </w:r>
      <w:r>
        <w:t>quir</w:t>
      </w:r>
      <w:r>
        <w:rPr>
          <w:spacing w:val="-1"/>
        </w:rPr>
        <w:t>e</w:t>
      </w:r>
      <w:r>
        <w:t>m</w:t>
      </w:r>
      <w:r>
        <w:rPr>
          <w:spacing w:val="-2"/>
        </w:rPr>
        <w:t>e</w:t>
      </w:r>
      <w:r>
        <w:t>n</w:t>
      </w:r>
      <w:r>
        <w:rPr>
          <w:spacing w:val="1"/>
        </w:rPr>
        <w:t>t</w:t>
      </w:r>
      <w:r>
        <w:t>s of</w:t>
      </w:r>
      <w:r>
        <w:rPr>
          <w:spacing w:val="1"/>
        </w:rPr>
        <w:t xml:space="preserve"> </w:t>
      </w:r>
      <w:r>
        <w:t>the</w:t>
      </w:r>
      <w:r>
        <w:rPr>
          <w:spacing w:val="1"/>
        </w:rPr>
        <w:t xml:space="preserve"> </w:t>
      </w:r>
      <w:r>
        <w:rPr>
          <w:spacing w:val="-2"/>
        </w:rPr>
        <w:t>c</w:t>
      </w:r>
      <w:r>
        <w:t>l</w:t>
      </w:r>
      <w:r>
        <w:rPr>
          <w:spacing w:val="-1"/>
        </w:rPr>
        <w:t>a</w:t>
      </w:r>
      <w:r>
        <w:t>ss</w:t>
      </w:r>
      <w:r>
        <w:rPr>
          <w:spacing w:val="1"/>
        </w:rPr>
        <w:t xml:space="preserve"> </w:t>
      </w:r>
      <w:r>
        <w:t>but</w:t>
      </w:r>
      <w:r>
        <w:rPr>
          <w:spacing w:val="1"/>
        </w:rPr>
        <w:t xml:space="preserve"> </w:t>
      </w:r>
      <w:r>
        <w:t>m</w:t>
      </w:r>
      <w:r>
        <w:rPr>
          <w:spacing w:val="-1"/>
        </w:rPr>
        <w:t>ee</w:t>
      </w:r>
      <w:r>
        <w:t>ting</w:t>
      </w:r>
      <w:r>
        <w:rPr>
          <w:spacing w:val="1"/>
        </w:rPr>
        <w:t xml:space="preserve"> </w:t>
      </w:r>
      <w:r>
        <w:t>t</w:t>
      </w:r>
      <w:r>
        <w:rPr>
          <w:spacing w:val="-1"/>
        </w:rPr>
        <w:t>h</w:t>
      </w:r>
      <w:r>
        <w:t>ose of</w:t>
      </w:r>
      <w:r>
        <w:rPr>
          <w:spacing w:val="1"/>
        </w:rPr>
        <w:t xml:space="preserve"> </w:t>
      </w:r>
      <w:r>
        <w:rPr>
          <w:spacing w:val="-1"/>
        </w:rPr>
        <w:t>C</w:t>
      </w:r>
      <w:r>
        <w:rPr>
          <w:spacing w:val="1"/>
        </w:rPr>
        <w:t>l</w:t>
      </w:r>
      <w:r>
        <w:rPr>
          <w:spacing w:val="-2"/>
        </w:rPr>
        <w:t>a</w:t>
      </w:r>
      <w:r>
        <w:t>ss</w:t>
      </w:r>
      <w:r>
        <w:rPr>
          <w:spacing w:val="1"/>
        </w:rPr>
        <w:t xml:space="preserve"> </w:t>
      </w:r>
      <w:r>
        <w:t>I</w:t>
      </w:r>
      <w:r>
        <w:rPr>
          <w:spacing w:val="1"/>
        </w:rPr>
        <w:t xml:space="preserve"> </w:t>
      </w:r>
      <w:r>
        <w:t>is</w:t>
      </w:r>
      <w:r>
        <w:rPr>
          <w:spacing w:val="1"/>
        </w:rPr>
        <w:t xml:space="preserve"> </w:t>
      </w:r>
      <w:r>
        <w:rPr>
          <w:spacing w:val="-1"/>
        </w:rPr>
        <w:t>a</w:t>
      </w:r>
      <w:r>
        <w:t>llo</w:t>
      </w:r>
      <w:r>
        <w:rPr>
          <w:spacing w:val="-2"/>
        </w:rPr>
        <w:t>w</w:t>
      </w:r>
      <w:r>
        <w:rPr>
          <w:spacing w:val="-1"/>
        </w:rPr>
        <w:t>e</w:t>
      </w:r>
      <w:r>
        <w:t>d. W</w:t>
      </w:r>
      <w:r>
        <w:rPr>
          <w:spacing w:val="1"/>
        </w:rPr>
        <w:t>i</w:t>
      </w:r>
      <w:r>
        <w:rPr>
          <w:spacing w:val="-1"/>
        </w:rPr>
        <w:t>t</w:t>
      </w:r>
      <w:r>
        <w:t>h</w:t>
      </w:r>
      <w:r>
        <w:rPr>
          <w:spacing w:val="-1"/>
        </w:rPr>
        <w:t>i</w:t>
      </w:r>
      <w:r>
        <w:t>n</w:t>
      </w:r>
      <w:r>
        <w:rPr>
          <w:spacing w:val="2"/>
        </w:rPr>
        <w:t xml:space="preserve"> </w:t>
      </w:r>
      <w:r>
        <w:rPr>
          <w:spacing w:val="-1"/>
        </w:rPr>
        <w:t>t</w:t>
      </w:r>
      <w:r>
        <w:rPr>
          <w:spacing w:val="1"/>
        </w:rPr>
        <w:t>h</w:t>
      </w:r>
      <w:r>
        <w:rPr>
          <w:spacing w:val="-1"/>
        </w:rPr>
        <w:t>i</w:t>
      </w:r>
      <w:r>
        <w:t xml:space="preserve">s </w:t>
      </w:r>
      <w:r>
        <w:lastRenderedPageBreak/>
        <w:t>t</w:t>
      </w:r>
      <w:r>
        <w:rPr>
          <w:spacing w:val="-1"/>
        </w:rPr>
        <w:t>o</w:t>
      </w:r>
      <w:r>
        <w:rPr>
          <w:spacing w:val="1"/>
        </w:rPr>
        <w:t>l</w:t>
      </w:r>
      <w:r>
        <w:rPr>
          <w:spacing w:val="-2"/>
        </w:rPr>
        <w:t>e</w:t>
      </w:r>
      <w:r>
        <w:t>r</w:t>
      </w:r>
      <w:r>
        <w:rPr>
          <w:spacing w:val="-1"/>
        </w:rPr>
        <w:t>a</w:t>
      </w:r>
      <w:r>
        <w:t>n</w:t>
      </w:r>
      <w:r>
        <w:rPr>
          <w:spacing w:val="-1"/>
        </w:rPr>
        <w:t>c</w:t>
      </w:r>
      <w:r>
        <w:t xml:space="preserve">e not </w:t>
      </w:r>
      <w:r>
        <w:rPr>
          <w:spacing w:val="-2"/>
        </w:rPr>
        <w:t>m</w:t>
      </w:r>
      <w:r>
        <w:t>ore th</w:t>
      </w:r>
      <w:r>
        <w:rPr>
          <w:spacing w:val="-2"/>
        </w:rPr>
        <w:t>a</w:t>
      </w:r>
      <w:r>
        <w:t xml:space="preserve">n </w:t>
      </w:r>
      <w:r>
        <w:rPr>
          <w:spacing w:val="1"/>
        </w:rPr>
        <w:t>0</w:t>
      </w:r>
      <w:r>
        <w:t>.5</w:t>
      </w:r>
      <w:r>
        <w:rPr>
          <w:spacing w:val="1"/>
        </w:rPr>
        <w:t xml:space="preserve"> p</w:t>
      </w:r>
      <w:r>
        <w:rPr>
          <w:spacing w:val="-1"/>
        </w:rPr>
        <w:t>e</w:t>
      </w:r>
      <w:r>
        <w:t>r</w:t>
      </w:r>
      <w:r>
        <w:rPr>
          <w:spacing w:val="1"/>
        </w:rPr>
        <w:t xml:space="preserve"> c</w:t>
      </w:r>
      <w:r>
        <w:rPr>
          <w:spacing w:val="-2"/>
        </w:rPr>
        <w:t>e</w:t>
      </w:r>
      <w:r>
        <w:rPr>
          <w:spacing w:val="1"/>
        </w:rPr>
        <w:t>n</w:t>
      </w:r>
      <w:r>
        <w:t>t</w:t>
      </w:r>
      <w:r>
        <w:rPr>
          <w:spacing w:val="1"/>
        </w:rPr>
        <w:t xml:space="preserve"> </w:t>
      </w:r>
      <w:r>
        <w:t>in t</w:t>
      </w:r>
      <w:r>
        <w:rPr>
          <w:spacing w:val="-1"/>
        </w:rPr>
        <w:t>o</w:t>
      </w:r>
      <w:r>
        <w:rPr>
          <w:spacing w:val="1"/>
        </w:rPr>
        <w:t>t</w:t>
      </w:r>
      <w:r>
        <w:rPr>
          <w:spacing w:val="-2"/>
        </w:rPr>
        <w:t>a</w:t>
      </w:r>
      <w:r>
        <w:t>l</w:t>
      </w:r>
      <w:r>
        <w:rPr>
          <w:spacing w:val="1"/>
        </w:rPr>
        <w:t xml:space="preserve"> </w:t>
      </w:r>
      <w:r>
        <w:t>m</w:t>
      </w:r>
      <w:r>
        <w:rPr>
          <w:spacing w:val="-1"/>
        </w:rPr>
        <w:t>a</w:t>
      </w:r>
      <w:r>
        <w:t>y</w:t>
      </w:r>
      <w:r>
        <w:rPr>
          <w:spacing w:val="1"/>
        </w:rPr>
        <w:t xml:space="preserve"> </w:t>
      </w:r>
      <w:r>
        <w:rPr>
          <w:spacing w:val="-2"/>
        </w:rPr>
        <w:t>c</w:t>
      </w:r>
      <w:r>
        <w:t>onsi</w:t>
      </w:r>
      <w:r>
        <w:rPr>
          <w:spacing w:val="-1"/>
        </w:rPr>
        <w:t>s</w:t>
      </w:r>
      <w:r>
        <w:t xml:space="preserve">t of </w:t>
      </w:r>
      <w:r>
        <w:rPr>
          <w:spacing w:val="1"/>
        </w:rPr>
        <w:t>pr</w:t>
      </w:r>
      <w:r>
        <w:rPr>
          <w:spacing w:val="-1"/>
        </w:rPr>
        <w:t>o</w:t>
      </w:r>
      <w:r>
        <w:t>du</w:t>
      </w:r>
      <w:r>
        <w:rPr>
          <w:spacing w:val="-2"/>
        </w:rPr>
        <w:t>c</w:t>
      </w:r>
      <w:r>
        <w:t>e s</w:t>
      </w:r>
      <w:r>
        <w:rPr>
          <w:spacing w:val="-1"/>
        </w:rPr>
        <w:t>a</w:t>
      </w:r>
      <w:r>
        <w:t>tisf</w:t>
      </w:r>
      <w:r>
        <w:rPr>
          <w:spacing w:val="-1"/>
        </w:rPr>
        <w:t>y</w:t>
      </w:r>
      <w:r>
        <w:t>i</w:t>
      </w:r>
      <w:r>
        <w:rPr>
          <w:spacing w:val="-1"/>
        </w:rPr>
        <w:t>n</w:t>
      </w:r>
      <w:r>
        <w:t xml:space="preserve">g </w:t>
      </w:r>
      <w:r>
        <w:rPr>
          <w:spacing w:val="-1"/>
        </w:rPr>
        <w:t>t</w:t>
      </w:r>
      <w:r>
        <w:rPr>
          <w:spacing w:val="1"/>
        </w:rPr>
        <w:t>h</w:t>
      </w:r>
      <w:r>
        <w:t>e r</w:t>
      </w:r>
      <w:r>
        <w:rPr>
          <w:spacing w:val="-1"/>
        </w:rPr>
        <w:t>e</w:t>
      </w:r>
      <w:r>
        <w:t>q</w:t>
      </w:r>
      <w:r>
        <w:rPr>
          <w:spacing w:val="-1"/>
        </w:rPr>
        <w:t>u</w:t>
      </w:r>
      <w:r>
        <w:t>ir</w:t>
      </w:r>
      <w:r>
        <w:rPr>
          <w:spacing w:val="-1"/>
        </w:rPr>
        <w:t>e</w:t>
      </w:r>
      <w:r>
        <w:t>m</w:t>
      </w:r>
      <w:r>
        <w:rPr>
          <w:spacing w:val="-1"/>
        </w:rPr>
        <w:t>e</w:t>
      </w:r>
      <w:r>
        <w:rPr>
          <w:spacing w:val="1"/>
        </w:rPr>
        <w:t>n</w:t>
      </w:r>
      <w:r>
        <w:t>ts</w:t>
      </w:r>
      <w:r>
        <w:rPr>
          <w:spacing w:val="-1"/>
        </w:rPr>
        <w:t xml:space="preserve"> o</w:t>
      </w:r>
      <w:r>
        <w:t xml:space="preserve">f </w:t>
      </w:r>
      <w:r>
        <w:rPr>
          <w:spacing w:val="-1"/>
        </w:rPr>
        <w:t>C</w:t>
      </w:r>
      <w:r>
        <w:t>l</w:t>
      </w:r>
      <w:r>
        <w:rPr>
          <w:spacing w:val="-1"/>
        </w:rPr>
        <w:t>a</w:t>
      </w:r>
      <w:r>
        <w:t>ss</w:t>
      </w:r>
      <w:r>
        <w:rPr>
          <w:spacing w:val="-1"/>
        </w:rPr>
        <w:t xml:space="preserve"> </w:t>
      </w:r>
      <w:r>
        <w:t>II qu</w:t>
      </w:r>
      <w:r>
        <w:rPr>
          <w:spacing w:val="-2"/>
        </w:rPr>
        <w:t>a</w:t>
      </w:r>
      <w:r>
        <w:rPr>
          <w:spacing w:val="1"/>
        </w:rPr>
        <w:t>l</w:t>
      </w:r>
      <w:r>
        <w:rPr>
          <w:spacing w:val="-1"/>
        </w:rPr>
        <w:t>i</w:t>
      </w:r>
      <w:r>
        <w:t>t</w:t>
      </w:r>
      <w:r>
        <w:rPr>
          <w:spacing w:val="-1"/>
        </w:rPr>
        <w:t>y</w:t>
      </w:r>
      <w:r>
        <w:t>.</w:t>
      </w:r>
    </w:p>
    <w:p w14:paraId="589F02E9" w14:textId="77777777" w:rsidR="00D41C24" w:rsidRDefault="00D41C24" w:rsidP="00D41C24">
      <w:pPr>
        <w:pStyle w:val="H23G"/>
      </w:pPr>
      <w:r>
        <w:tab/>
        <w:t>(ii)</w:t>
      </w:r>
      <w:r>
        <w:tab/>
      </w:r>
      <w:r>
        <w:rPr>
          <w:spacing w:val="-1"/>
        </w:rPr>
        <w:t>C</w:t>
      </w:r>
      <w:r>
        <w:t>l</w:t>
      </w:r>
      <w:r>
        <w:rPr>
          <w:spacing w:val="1"/>
        </w:rPr>
        <w:t>a</w:t>
      </w:r>
      <w:r>
        <w:t>ss</w:t>
      </w:r>
      <w:r>
        <w:rPr>
          <w:spacing w:val="-1"/>
        </w:rPr>
        <w:t xml:space="preserve"> </w:t>
      </w:r>
      <w:r>
        <w:t>I</w:t>
      </w:r>
    </w:p>
    <w:p w14:paraId="673F86B9" w14:textId="77777777" w:rsidR="00D41C24" w:rsidRDefault="00D41C24" w:rsidP="00D41C24">
      <w:pPr>
        <w:pStyle w:val="SingleTxtG"/>
      </w:pPr>
      <w:r>
        <w:t>A</w:t>
      </w:r>
      <w:r>
        <w:rPr>
          <w:spacing w:val="2"/>
        </w:rPr>
        <w:t xml:space="preserve"> </w:t>
      </w:r>
      <w:r>
        <w:t>tot</w:t>
      </w:r>
      <w:r>
        <w:rPr>
          <w:spacing w:val="-1"/>
        </w:rPr>
        <w:t>a</w:t>
      </w:r>
      <w:r>
        <w:t>l</w:t>
      </w:r>
      <w:r>
        <w:rPr>
          <w:spacing w:val="1"/>
        </w:rPr>
        <w:t xml:space="preserve"> </w:t>
      </w:r>
      <w:r>
        <w:t>tol</w:t>
      </w:r>
      <w:r>
        <w:rPr>
          <w:spacing w:val="-1"/>
        </w:rPr>
        <w:t>e</w:t>
      </w:r>
      <w:r>
        <w:t>r</w:t>
      </w:r>
      <w:r>
        <w:rPr>
          <w:spacing w:val="-2"/>
        </w:rPr>
        <w:t>a</w:t>
      </w:r>
      <w:r>
        <w:t>nce of</w:t>
      </w:r>
      <w:r>
        <w:rPr>
          <w:spacing w:val="3"/>
        </w:rPr>
        <w:t xml:space="preserve"> </w:t>
      </w:r>
      <w:r>
        <w:t>10</w:t>
      </w:r>
      <w:r>
        <w:rPr>
          <w:spacing w:val="3"/>
        </w:rPr>
        <w:t xml:space="preserve"> </w:t>
      </w:r>
      <w:r>
        <w:t>p</w:t>
      </w:r>
      <w:r>
        <w:rPr>
          <w:spacing w:val="-2"/>
        </w:rPr>
        <w:t>e</w:t>
      </w:r>
      <w:r>
        <w:t>r</w:t>
      </w:r>
      <w:r>
        <w:rPr>
          <w:spacing w:val="3"/>
        </w:rPr>
        <w:t xml:space="preserve"> </w:t>
      </w:r>
      <w:r>
        <w:rPr>
          <w:spacing w:val="-1"/>
        </w:rPr>
        <w:t>ce</w:t>
      </w:r>
      <w:r>
        <w:rPr>
          <w:spacing w:val="1"/>
        </w:rPr>
        <w:t>n</w:t>
      </w:r>
      <w:r>
        <w:t>t,</w:t>
      </w:r>
      <w:r>
        <w:rPr>
          <w:spacing w:val="2"/>
        </w:rPr>
        <w:t xml:space="preserve"> </w:t>
      </w:r>
      <w:r>
        <w:rPr>
          <w:spacing w:val="-1"/>
        </w:rPr>
        <w:t>b</w:t>
      </w:r>
      <w:r>
        <w:t>y</w:t>
      </w:r>
      <w:r>
        <w:rPr>
          <w:spacing w:val="3"/>
        </w:rPr>
        <w:t xml:space="preserve"> </w:t>
      </w:r>
      <w:r>
        <w:t>n</w:t>
      </w:r>
      <w:r>
        <w:rPr>
          <w:spacing w:val="-1"/>
        </w:rPr>
        <w:t>u</w:t>
      </w:r>
      <w:r>
        <w:rPr>
          <w:spacing w:val="-2"/>
        </w:rPr>
        <w:t>m</w:t>
      </w:r>
      <w:r>
        <w:rPr>
          <w:spacing w:val="1"/>
        </w:rPr>
        <w:t>b</w:t>
      </w:r>
      <w:r>
        <w:t>er</w:t>
      </w:r>
      <w:r>
        <w:rPr>
          <w:spacing w:val="3"/>
        </w:rPr>
        <w:t xml:space="preserve"> </w:t>
      </w:r>
      <w:r>
        <w:rPr>
          <w:spacing w:val="1"/>
        </w:rPr>
        <w:t>o</w:t>
      </w:r>
      <w:r>
        <w:t>r</w:t>
      </w:r>
      <w:r>
        <w:rPr>
          <w:spacing w:val="1"/>
        </w:rPr>
        <w:t xml:space="preserve"> </w:t>
      </w:r>
      <w:r>
        <w:t>w</w:t>
      </w:r>
      <w:r>
        <w:rPr>
          <w:spacing w:val="-1"/>
        </w:rPr>
        <w:t>e</w:t>
      </w:r>
      <w:r>
        <w:t>i</w:t>
      </w:r>
      <w:r>
        <w:rPr>
          <w:spacing w:val="-1"/>
        </w:rPr>
        <w:t>g</w:t>
      </w:r>
      <w:r>
        <w:t>ht,</w:t>
      </w:r>
      <w:r>
        <w:rPr>
          <w:spacing w:val="1"/>
        </w:rPr>
        <w:t xml:space="preserve"> </w:t>
      </w:r>
      <w:r>
        <w:t>of</w:t>
      </w:r>
      <w:r>
        <w:rPr>
          <w:spacing w:val="3"/>
        </w:rPr>
        <w:t xml:space="preserve"> </w:t>
      </w:r>
      <w:r>
        <w:rPr>
          <w:spacing w:val="1"/>
        </w:rPr>
        <w:t>g</w:t>
      </w:r>
      <w:r>
        <w:t>r</w:t>
      </w:r>
      <w:r>
        <w:rPr>
          <w:spacing w:val="-1"/>
        </w:rPr>
        <w:t>a</w:t>
      </w:r>
      <w:r>
        <w:t>p</w:t>
      </w:r>
      <w:r>
        <w:rPr>
          <w:spacing w:val="-2"/>
        </w:rPr>
        <w:t>e</w:t>
      </w:r>
      <w:r>
        <w:t>fr</w:t>
      </w:r>
      <w:r>
        <w:rPr>
          <w:spacing w:val="-1"/>
        </w:rPr>
        <w:t>u</w:t>
      </w:r>
      <w:r>
        <w:t>it</w:t>
      </w:r>
      <w:r>
        <w:rPr>
          <w:spacing w:val="3"/>
        </w:rPr>
        <w:t xml:space="preserve"> </w:t>
      </w:r>
      <w:r>
        <w:rPr>
          <w:spacing w:val="-1"/>
        </w:rPr>
        <w:t>an</w:t>
      </w:r>
      <w:r>
        <w:t>d</w:t>
      </w:r>
      <w:r>
        <w:rPr>
          <w:spacing w:val="3"/>
        </w:rPr>
        <w:t xml:space="preserve"> </w:t>
      </w:r>
      <w:proofErr w:type="spellStart"/>
      <w:r>
        <w:rPr>
          <w:spacing w:val="-1"/>
        </w:rPr>
        <w:t>p</w:t>
      </w:r>
      <w:r>
        <w:rPr>
          <w:spacing w:val="1"/>
        </w:rPr>
        <w:t>u</w:t>
      </w:r>
      <w:r>
        <w:t>m</w:t>
      </w:r>
      <w:r>
        <w:rPr>
          <w:spacing w:val="-2"/>
        </w:rPr>
        <w:t>m</w:t>
      </w:r>
      <w:r>
        <w:rPr>
          <w:spacing w:val="-1"/>
        </w:rPr>
        <w:t>e</w:t>
      </w:r>
      <w:r>
        <w:t>los</w:t>
      </w:r>
      <w:proofErr w:type="spellEnd"/>
      <w:r>
        <w:rPr>
          <w:spacing w:val="3"/>
        </w:rPr>
        <w:t xml:space="preserve"> </w:t>
      </w:r>
      <w:r>
        <w:t xml:space="preserve">not </w:t>
      </w:r>
      <w:r>
        <w:rPr>
          <w:spacing w:val="1"/>
        </w:rPr>
        <w:t>s</w:t>
      </w:r>
      <w:r>
        <w:rPr>
          <w:spacing w:val="-2"/>
        </w:rPr>
        <w:t>a</w:t>
      </w:r>
      <w:r>
        <w:rPr>
          <w:spacing w:val="1"/>
        </w:rPr>
        <w:t>t</w:t>
      </w:r>
      <w:r>
        <w:t>i</w:t>
      </w:r>
      <w:r>
        <w:rPr>
          <w:spacing w:val="-1"/>
        </w:rPr>
        <w:t>s</w:t>
      </w:r>
      <w:r>
        <w:t>f</w:t>
      </w:r>
      <w:r>
        <w:rPr>
          <w:spacing w:val="-1"/>
        </w:rPr>
        <w:t>y</w:t>
      </w:r>
      <w:r>
        <w:t>i</w:t>
      </w:r>
      <w:r>
        <w:rPr>
          <w:spacing w:val="-1"/>
        </w:rPr>
        <w:t>n</w:t>
      </w:r>
      <w:r>
        <w:t>g</w:t>
      </w:r>
      <w:r>
        <w:rPr>
          <w:spacing w:val="1"/>
        </w:rPr>
        <w:t xml:space="preserve"> th</w:t>
      </w:r>
      <w:r>
        <w:t>e</w:t>
      </w:r>
      <w:r>
        <w:rPr>
          <w:spacing w:val="-1"/>
        </w:rPr>
        <w:t xml:space="preserve"> </w:t>
      </w:r>
      <w:r>
        <w:rPr>
          <w:spacing w:val="1"/>
        </w:rPr>
        <w:t>r</w:t>
      </w:r>
      <w:r>
        <w:rPr>
          <w:spacing w:val="-1"/>
        </w:rPr>
        <w:t>e</w:t>
      </w:r>
      <w:r>
        <w:rPr>
          <w:spacing w:val="1"/>
        </w:rPr>
        <w:t>qu</w:t>
      </w:r>
      <w:r>
        <w:rPr>
          <w:spacing w:val="-1"/>
        </w:rPr>
        <w:t>i</w:t>
      </w:r>
      <w:r>
        <w:rPr>
          <w:spacing w:val="1"/>
        </w:rPr>
        <w:t>re</w:t>
      </w:r>
      <w:r>
        <w:rPr>
          <w:spacing w:val="-2"/>
        </w:rPr>
        <w:t>m</w:t>
      </w:r>
      <w:r>
        <w:rPr>
          <w:spacing w:val="-1"/>
        </w:rPr>
        <w:t>e</w:t>
      </w:r>
      <w:r>
        <w:rPr>
          <w:spacing w:val="1"/>
        </w:rPr>
        <w:t>nt</w:t>
      </w:r>
      <w:r>
        <w:t>s</w:t>
      </w:r>
      <w:r>
        <w:rPr>
          <w:spacing w:val="1"/>
        </w:rPr>
        <w:t xml:space="preserve"> o</w:t>
      </w:r>
      <w:r>
        <w:t>f</w:t>
      </w:r>
      <w:r>
        <w:rPr>
          <w:spacing w:val="1"/>
        </w:rPr>
        <w:t xml:space="preserve"> </w:t>
      </w:r>
      <w:r>
        <w:t>t</w:t>
      </w:r>
      <w:r>
        <w:rPr>
          <w:spacing w:val="1"/>
        </w:rPr>
        <w:t>h</w:t>
      </w:r>
      <w:r>
        <w:t xml:space="preserve">e </w:t>
      </w:r>
      <w:r>
        <w:rPr>
          <w:spacing w:val="-1"/>
        </w:rPr>
        <w:t>c</w:t>
      </w:r>
      <w:r>
        <w:rPr>
          <w:spacing w:val="1"/>
        </w:rPr>
        <w:t>l</w:t>
      </w:r>
      <w:r>
        <w:rPr>
          <w:spacing w:val="-1"/>
        </w:rPr>
        <w:t>as</w:t>
      </w:r>
      <w:r>
        <w:t>s</w:t>
      </w:r>
      <w:r>
        <w:rPr>
          <w:spacing w:val="1"/>
        </w:rPr>
        <w:t xml:space="preserve"> bu</w:t>
      </w:r>
      <w:r>
        <w:t>t</w:t>
      </w:r>
      <w:r>
        <w:rPr>
          <w:spacing w:val="3"/>
        </w:rPr>
        <w:t xml:space="preserve"> </w:t>
      </w:r>
      <w:r>
        <w:rPr>
          <w:spacing w:val="-2"/>
        </w:rPr>
        <w:t>m</w:t>
      </w:r>
      <w:r>
        <w:rPr>
          <w:spacing w:val="1"/>
        </w:rPr>
        <w:t>e</w:t>
      </w:r>
      <w:r>
        <w:rPr>
          <w:spacing w:val="-2"/>
        </w:rPr>
        <w:t>e</w:t>
      </w:r>
      <w:r>
        <w:rPr>
          <w:spacing w:val="1"/>
        </w:rPr>
        <w:t>t</w:t>
      </w:r>
      <w:r>
        <w:t>i</w:t>
      </w:r>
      <w:r>
        <w:rPr>
          <w:spacing w:val="1"/>
        </w:rPr>
        <w:t>n</w:t>
      </w:r>
      <w:r>
        <w:t>g</w:t>
      </w:r>
      <w:r>
        <w:rPr>
          <w:spacing w:val="1"/>
        </w:rPr>
        <w:t xml:space="preserve"> </w:t>
      </w:r>
      <w:r>
        <w:rPr>
          <w:spacing w:val="-1"/>
        </w:rPr>
        <w:t>t</w:t>
      </w:r>
      <w:r>
        <w:rPr>
          <w:spacing w:val="1"/>
        </w:rPr>
        <w:t>hos</w:t>
      </w:r>
      <w:r>
        <w:t xml:space="preserve">e </w:t>
      </w:r>
      <w:r>
        <w:rPr>
          <w:spacing w:val="1"/>
        </w:rPr>
        <w:t>o</w:t>
      </w:r>
      <w:r>
        <w:t>f</w:t>
      </w:r>
      <w:r>
        <w:rPr>
          <w:spacing w:val="1"/>
        </w:rPr>
        <w:t xml:space="preserve"> </w:t>
      </w:r>
      <w:r>
        <w:rPr>
          <w:spacing w:val="-1"/>
        </w:rPr>
        <w:t>C</w:t>
      </w:r>
      <w:r>
        <w:t>l</w:t>
      </w:r>
      <w:r>
        <w:rPr>
          <w:spacing w:val="-1"/>
        </w:rPr>
        <w:t>a</w:t>
      </w:r>
      <w:r>
        <w:t>ss II</w:t>
      </w:r>
      <w:r>
        <w:rPr>
          <w:spacing w:val="3"/>
        </w:rPr>
        <w:t xml:space="preserve"> </w:t>
      </w:r>
      <w:r>
        <w:t>is</w:t>
      </w:r>
      <w:r>
        <w:rPr>
          <w:spacing w:val="1"/>
        </w:rPr>
        <w:t xml:space="preserve"> </w:t>
      </w:r>
      <w:r>
        <w:rPr>
          <w:spacing w:val="-2"/>
        </w:rPr>
        <w:t>a</w:t>
      </w:r>
      <w:r>
        <w:rPr>
          <w:spacing w:val="1"/>
        </w:rPr>
        <w:t>llo</w:t>
      </w:r>
      <w:r>
        <w:rPr>
          <w:spacing w:val="-2"/>
        </w:rPr>
        <w:t>w</w:t>
      </w:r>
      <w:r>
        <w:rPr>
          <w:spacing w:val="-1"/>
        </w:rPr>
        <w:t>e</w:t>
      </w:r>
      <w:r>
        <w:t>d.</w:t>
      </w:r>
      <w:r>
        <w:rPr>
          <w:spacing w:val="1"/>
        </w:rPr>
        <w:t xml:space="preserve"> </w:t>
      </w:r>
      <w:r>
        <w:t>W</w:t>
      </w:r>
      <w:r>
        <w:rPr>
          <w:spacing w:val="1"/>
        </w:rPr>
        <w:t>i</w:t>
      </w:r>
      <w:r>
        <w:rPr>
          <w:spacing w:val="-1"/>
        </w:rPr>
        <w:t>th</w:t>
      </w:r>
      <w:r>
        <w:t>in</w:t>
      </w:r>
      <w:r>
        <w:rPr>
          <w:spacing w:val="3"/>
        </w:rPr>
        <w:t xml:space="preserve"> </w:t>
      </w:r>
      <w:r>
        <w:t>t</w:t>
      </w:r>
      <w:r>
        <w:rPr>
          <w:spacing w:val="-1"/>
        </w:rPr>
        <w:t>h</w:t>
      </w:r>
      <w:r>
        <w:t>is t</w:t>
      </w:r>
      <w:r>
        <w:rPr>
          <w:spacing w:val="-1"/>
        </w:rPr>
        <w:t>o</w:t>
      </w:r>
      <w:r>
        <w:rPr>
          <w:spacing w:val="1"/>
        </w:rPr>
        <w:t>l</w:t>
      </w:r>
      <w:r>
        <w:rPr>
          <w:spacing w:val="-2"/>
        </w:rPr>
        <w:t>e</w:t>
      </w:r>
      <w:r>
        <w:t>r</w:t>
      </w:r>
      <w:r>
        <w:rPr>
          <w:spacing w:val="-1"/>
        </w:rPr>
        <w:t>a</w:t>
      </w:r>
      <w:r>
        <w:t>n</w:t>
      </w:r>
      <w:r>
        <w:rPr>
          <w:spacing w:val="-1"/>
        </w:rPr>
        <w:t>c</w:t>
      </w:r>
      <w:r>
        <w:t>e</w:t>
      </w:r>
      <w:r>
        <w:rPr>
          <w:spacing w:val="18"/>
        </w:rPr>
        <w:t xml:space="preserve"> </w:t>
      </w:r>
      <w:r>
        <w:t>not</w:t>
      </w:r>
      <w:r>
        <w:rPr>
          <w:spacing w:val="20"/>
        </w:rPr>
        <w:t xml:space="preserve"> </w:t>
      </w:r>
      <w:r>
        <w:rPr>
          <w:spacing w:val="-2"/>
        </w:rPr>
        <w:t>m</w:t>
      </w:r>
      <w:r>
        <w:t>o</w:t>
      </w:r>
      <w:r>
        <w:rPr>
          <w:spacing w:val="-1"/>
        </w:rPr>
        <w:t>r</w:t>
      </w:r>
      <w:r>
        <w:t>e</w:t>
      </w:r>
      <w:r>
        <w:rPr>
          <w:spacing w:val="20"/>
        </w:rPr>
        <w:t xml:space="preserve"> </w:t>
      </w:r>
      <w:r>
        <w:t>th</w:t>
      </w:r>
      <w:r>
        <w:rPr>
          <w:spacing w:val="-1"/>
        </w:rPr>
        <w:t>a</w:t>
      </w:r>
      <w:r>
        <w:t>n</w:t>
      </w:r>
      <w:r>
        <w:rPr>
          <w:spacing w:val="20"/>
        </w:rPr>
        <w:t xml:space="preserve"> </w:t>
      </w:r>
      <w:r>
        <w:t>1</w:t>
      </w:r>
      <w:r>
        <w:rPr>
          <w:spacing w:val="20"/>
        </w:rPr>
        <w:t xml:space="preserve"> </w:t>
      </w:r>
      <w:r>
        <w:rPr>
          <w:spacing w:val="-1"/>
        </w:rPr>
        <w:t>pe</w:t>
      </w:r>
      <w:r>
        <w:t>r</w:t>
      </w:r>
      <w:r>
        <w:rPr>
          <w:spacing w:val="21"/>
        </w:rPr>
        <w:t xml:space="preserve"> </w:t>
      </w:r>
      <w:r>
        <w:rPr>
          <w:spacing w:val="-1"/>
        </w:rPr>
        <w:t>ce</w:t>
      </w:r>
      <w:r>
        <w:rPr>
          <w:spacing w:val="1"/>
        </w:rPr>
        <w:t>n</w:t>
      </w:r>
      <w:r>
        <w:t>t</w:t>
      </w:r>
      <w:r>
        <w:rPr>
          <w:spacing w:val="20"/>
        </w:rPr>
        <w:t xml:space="preserve"> </w:t>
      </w:r>
      <w:r>
        <w:t>in</w:t>
      </w:r>
      <w:r>
        <w:rPr>
          <w:spacing w:val="20"/>
        </w:rPr>
        <w:t xml:space="preserve"> </w:t>
      </w:r>
      <w:r>
        <w:rPr>
          <w:spacing w:val="-1"/>
        </w:rPr>
        <w:t>t</w:t>
      </w:r>
      <w:r>
        <w:t>o</w:t>
      </w:r>
      <w:r>
        <w:rPr>
          <w:spacing w:val="1"/>
        </w:rPr>
        <w:t>t</w:t>
      </w:r>
      <w:r>
        <w:rPr>
          <w:spacing w:val="-2"/>
        </w:rPr>
        <w:t>a</w:t>
      </w:r>
      <w:r>
        <w:t>l</w:t>
      </w:r>
      <w:r>
        <w:rPr>
          <w:spacing w:val="21"/>
        </w:rPr>
        <w:t xml:space="preserve"> </w:t>
      </w:r>
      <w:r>
        <w:rPr>
          <w:spacing w:val="-2"/>
        </w:rPr>
        <w:t>m</w:t>
      </w:r>
      <w:r>
        <w:rPr>
          <w:spacing w:val="-1"/>
        </w:rPr>
        <w:t>a</w:t>
      </w:r>
      <w:r>
        <w:t>y</w:t>
      </w:r>
      <w:r>
        <w:rPr>
          <w:spacing w:val="21"/>
        </w:rPr>
        <w:t xml:space="preserve"> </w:t>
      </w:r>
      <w:r>
        <w:rPr>
          <w:spacing w:val="-1"/>
        </w:rPr>
        <w:t>c</w:t>
      </w:r>
      <w:r>
        <w:t>o</w:t>
      </w:r>
      <w:r>
        <w:rPr>
          <w:spacing w:val="-1"/>
        </w:rPr>
        <w:t>ns</w:t>
      </w:r>
      <w:r>
        <w:rPr>
          <w:spacing w:val="1"/>
        </w:rPr>
        <w:t>i</w:t>
      </w:r>
      <w:r>
        <w:rPr>
          <w:spacing w:val="-1"/>
        </w:rPr>
        <w:t>s</w:t>
      </w:r>
      <w:r>
        <w:t>t</w:t>
      </w:r>
      <w:r>
        <w:rPr>
          <w:spacing w:val="20"/>
        </w:rPr>
        <w:t xml:space="preserve"> </w:t>
      </w:r>
      <w:r>
        <w:rPr>
          <w:spacing w:val="-1"/>
        </w:rPr>
        <w:t>o</w:t>
      </w:r>
      <w:r>
        <w:t>f</w:t>
      </w:r>
      <w:r>
        <w:rPr>
          <w:spacing w:val="20"/>
        </w:rPr>
        <w:t xml:space="preserve"> </w:t>
      </w:r>
      <w:r>
        <w:t>p</w:t>
      </w:r>
      <w:r>
        <w:rPr>
          <w:spacing w:val="-1"/>
        </w:rPr>
        <w:t>r</w:t>
      </w:r>
      <w:r>
        <w:t>od</w:t>
      </w:r>
      <w:r>
        <w:rPr>
          <w:spacing w:val="-1"/>
        </w:rPr>
        <w:t>uc</w:t>
      </w:r>
      <w:r>
        <w:t>e</w:t>
      </w:r>
      <w:r>
        <w:rPr>
          <w:spacing w:val="18"/>
        </w:rPr>
        <w:t xml:space="preserve"> </w:t>
      </w:r>
      <w:r>
        <w:t>s</w:t>
      </w:r>
      <w:r>
        <w:rPr>
          <w:spacing w:val="-1"/>
        </w:rPr>
        <w:t>a</w:t>
      </w:r>
      <w:r>
        <w:t>t</w:t>
      </w:r>
      <w:r>
        <w:rPr>
          <w:spacing w:val="1"/>
        </w:rPr>
        <w:t>i</w:t>
      </w:r>
      <w:r>
        <w:rPr>
          <w:spacing w:val="-1"/>
        </w:rPr>
        <w:t>sf</w:t>
      </w:r>
      <w:r>
        <w:t>y</w:t>
      </w:r>
      <w:r>
        <w:rPr>
          <w:spacing w:val="-1"/>
        </w:rPr>
        <w:t>i</w:t>
      </w:r>
      <w:r>
        <w:t>ng</w:t>
      </w:r>
      <w:r>
        <w:rPr>
          <w:spacing w:val="18"/>
        </w:rPr>
        <w:t xml:space="preserve"> </w:t>
      </w:r>
      <w:r>
        <w:t>n</w:t>
      </w:r>
      <w:r>
        <w:rPr>
          <w:spacing w:val="-1"/>
        </w:rPr>
        <w:t>e</w:t>
      </w:r>
      <w:r>
        <w:t>ith</w:t>
      </w:r>
      <w:r>
        <w:rPr>
          <w:spacing w:val="-2"/>
        </w:rPr>
        <w:t>e</w:t>
      </w:r>
      <w:r>
        <w:t>r</w:t>
      </w:r>
      <w:r>
        <w:rPr>
          <w:spacing w:val="21"/>
        </w:rPr>
        <w:t xml:space="preserve"> </w:t>
      </w:r>
      <w:r>
        <w:rPr>
          <w:spacing w:val="-1"/>
        </w:rPr>
        <w:t>t</w:t>
      </w:r>
      <w:r>
        <w:rPr>
          <w:spacing w:val="2"/>
        </w:rPr>
        <w:t>h</w:t>
      </w:r>
      <w:r>
        <w:t>e r</w:t>
      </w:r>
      <w:r>
        <w:rPr>
          <w:spacing w:val="-1"/>
        </w:rPr>
        <w:t>e</w:t>
      </w:r>
      <w:r>
        <w:t>q</w:t>
      </w:r>
      <w:r>
        <w:rPr>
          <w:spacing w:val="-1"/>
        </w:rPr>
        <w:t>u</w:t>
      </w:r>
      <w:r>
        <w:t>ir</w:t>
      </w:r>
      <w:r>
        <w:rPr>
          <w:spacing w:val="-1"/>
        </w:rPr>
        <w:t>e</w:t>
      </w:r>
      <w:r>
        <w:t>m</w:t>
      </w:r>
      <w:r>
        <w:rPr>
          <w:spacing w:val="-1"/>
        </w:rPr>
        <w:t>e</w:t>
      </w:r>
      <w:r>
        <w:rPr>
          <w:spacing w:val="1"/>
        </w:rPr>
        <w:t>n</w:t>
      </w:r>
      <w:r>
        <w:t>ts</w:t>
      </w:r>
      <w:r>
        <w:rPr>
          <w:spacing w:val="1"/>
        </w:rPr>
        <w:t xml:space="preserve"> </w:t>
      </w:r>
      <w:r>
        <w:rPr>
          <w:spacing w:val="-1"/>
        </w:rPr>
        <w:t>o</w:t>
      </w:r>
      <w:r>
        <w:t>f</w:t>
      </w:r>
      <w:r>
        <w:rPr>
          <w:spacing w:val="2"/>
        </w:rPr>
        <w:t xml:space="preserve"> </w:t>
      </w:r>
      <w:r>
        <w:rPr>
          <w:spacing w:val="-1"/>
        </w:rPr>
        <w:t>C</w:t>
      </w:r>
      <w:r>
        <w:t>l</w:t>
      </w:r>
      <w:r>
        <w:rPr>
          <w:spacing w:val="-1"/>
        </w:rPr>
        <w:t>a</w:t>
      </w:r>
      <w:r>
        <w:t>ss</w:t>
      </w:r>
      <w:r>
        <w:rPr>
          <w:spacing w:val="1"/>
        </w:rPr>
        <w:t xml:space="preserve"> </w:t>
      </w:r>
      <w:r>
        <w:t>II</w:t>
      </w:r>
      <w:r>
        <w:rPr>
          <w:spacing w:val="2"/>
        </w:rPr>
        <w:t xml:space="preserve"> </w:t>
      </w:r>
      <w:r>
        <w:t>qu</w:t>
      </w:r>
      <w:r>
        <w:rPr>
          <w:spacing w:val="-2"/>
        </w:rPr>
        <w:t>a</w:t>
      </w:r>
      <w:r>
        <w:t>l</w:t>
      </w:r>
      <w:r>
        <w:rPr>
          <w:spacing w:val="-1"/>
        </w:rPr>
        <w:t>i</w:t>
      </w:r>
      <w:r>
        <w:t>ty</w:t>
      </w:r>
      <w:r>
        <w:rPr>
          <w:spacing w:val="1"/>
        </w:rPr>
        <w:t xml:space="preserve"> n</w:t>
      </w:r>
      <w:r>
        <w:rPr>
          <w:spacing w:val="-1"/>
        </w:rPr>
        <w:t>o</w:t>
      </w:r>
      <w:r>
        <w:t>r</w:t>
      </w:r>
      <w:r>
        <w:rPr>
          <w:spacing w:val="2"/>
        </w:rPr>
        <w:t xml:space="preserve"> </w:t>
      </w:r>
      <w:r>
        <w:t>the</w:t>
      </w:r>
      <w:r>
        <w:rPr>
          <w:spacing w:val="1"/>
        </w:rPr>
        <w:t xml:space="preserve"> </w:t>
      </w:r>
      <w:r>
        <w:rPr>
          <w:spacing w:val="-2"/>
        </w:rPr>
        <w:t>m</w:t>
      </w:r>
      <w:r>
        <w:t>in</w:t>
      </w:r>
      <w:r>
        <w:rPr>
          <w:spacing w:val="-1"/>
        </w:rPr>
        <w:t>i</w:t>
      </w:r>
      <w:r>
        <w:rPr>
          <w:spacing w:val="-2"/>
        </w:rPr>
        <w:t>m</w:t>
      </w:r>
      <w:r>
        <w:rPr>
          <w:spacing w:val="2"/>
        </w:rPr>
        <w:t>u</w:t>
      </w:r>
      <w:r>
        <w:t xml:space="preserve">m </w:t>
      </w:r>
      <w:r>
        <w:rPr>
          <w:spacing w:val="2"/>
        </w:rPr>
        <w:t>r</w:t>
      </w:r>
      <w:r>
        <w:rPr>
          <w:spacing w:val="-2"/>
        </w:rPr>
        <w:t>e</w:t>
      </w:r>
      <w:r>
        <w:t>quir</w:t>
      </w:r>
      <w:r>
        <w:rPr>
          <w:spacing w:val="-1"/>
        </w:rPr>
        <w:t>e</w:t>
      </w:r>
      <w:r>
        <w:t>m</w:t>
      </w:r>
      <w:r>
        <w:rPr>
          <w:spacing w:val="-1"/>
        </w:rPr>
        <w:t>en</w:t>
      </w:r>
      <w:r>
        <w:rPr>
          <w:spacing w:val="1"/>
        </w:rPr>
        <w:t>t</w:t>
      </w:r>
      <w:r>
        <w:rPr>
          <w:spacing w:val="-1"/>
        </w:rPr>
        <w:t>s</w:t>
      </w:r>
      <w:r>
        <w:t>,</w:t>
      </w:r>
      <w:r>
        <w:rPr>
          <w:spacing w:val="1"/>
        </w:rPr>
        <w:t xml:space="preserve"> o</w:t>
      </w:r>
      <w:r>
        <w:t>r</w:t>
      </w:r>
      <w:r>
        <w:rPr>
          <w:spacing w:val="1"/>
        </w:rPr>
        <w:t xml:space="preserve"> o</w:t>
      </w:r>
      <w:r>
        <w:t>f</w:t>
      </w:r>
      <w:r>
        <w:rPr>
          <w:spacing w:val="2"/>
        </w:rPr>
        <w:t xml:space="preserve"> </w:t>
      </w:r>
      <w:r>
        <w:rPr>
          <w:spacing w:val="-1"/>
        </w:rPr>
        <w:t>pr</w:t>
      </w:r>
      <w:r>
        <w:rPr>
          <w:spacing w:val="1"/>
        </w:rPr>
        <w:t>o</w:t>
      </w:r>
      <w:r>
        <w:rPr>
          <w:spacing w:val="-1"/>
        </w:rPr>
        <w:t>d</w:t>
      </w:r>
      <w:r>
        <w:rPr>
          <w:spacing w:val="1"/>
        </w:rPr>
        <w:t>u</w:t>
      </w:r>
      <w:r>
        <w:rPr>
          <w:spacing w:val="-1"/>
        </w:rPr>
        <w:t>c</w:t>
      </w:r>
      <w:r>
        <w:t>e</w:t>
      </w:r>
      <w:r>
        <w:rPr>
          <w:spacing w:val="1"/>
        </w:rPr>
        <w:t xml:space="preserve"> </w:t>
      </w:r>
      <w:r>
        <w:rPr>
          <w:spacing w:val="-1"/>
        </w:rPr>
        <w:t>a</w:t>
      </w:r>
      <w:r>
        <w:t>ff</w:t>
      </w:r>
      <w:r>
        <w:rPr>
          <w:spacing w:val="-1"/>
        </w:rPr>
        <w:t>ec</w:t>
      </w:r>
      <w:r>
        <w:t>t</w:t>
      </w:r>
      <w:r>
        <w:rPr>
          <w:spacing w:val="-1"/>
        </w:rPr>
        <w:t>e</w:t>
      </w:r>
      <w:r>
        <w:t>d</w:t>
      </w:r>
      <w:r>
        <w:rPr>
          <w:spacing w:val="2"/>
        </w:rPr>
        <w:t xml:space="preserve"> </w:t>
      </w:r>
      <w:r>
        <w:rPr>
          <w:spacing w:val="1"/>
        </w:rPr>
        <w:t>b</w:t>
      </w:r>
      <w:r>
        <w:t xml:space="preserve">y </w:t>
      </w:r>
      <w:r>
        <w:rPr>
          <w:spacing w:val="1"/>
        </w:rPr>
        <w:t>d</w:t>
      </w:r>
      <w:r>
        <w:rPr>
          <w:spacing w:val="-1"/>
        </w:rPr>
        <w:t>eca</w:t>
      </w:r>
      <w:r>
        <w:rPr>
          <w:spacing w:val="1"/>
        </w:rPr>
        <w:t>y</w:t>
      </w:r>
      <w:r>
        <w:t>.</w:t>
      </w:r>
    </w:p>
    <w:p w14:paraId="0B205E7F" w14:textId="77777777" w:rsidR="00D41C24" w:rsidRDefault="00D41C24" w:rsidP="00D41C24">
      <w:pPr>
        <w:pStyle w:val="H23G"/>
      </w:pPr>
      <w:r>
        <w:tab/>
        <w:t>(</w:t>
      </w:r>
      <w:r>
        <w:rPr>
          <w:spacing w:val="-1"/>
        </w:rPr>
        <w:t>i</w:t>
      </w:r>
      <w:r>
        <w:t>ii)</w:t>
      </w:r>
      <w:r>
        <w:tab/>
        <w:t>Cl</w:t>
      </w:r>
      <w:r>
        <w:rPr>
          <w:spacing w:val="1"/>
        </w:rPr>
        <w:t>a</w:t>
      </w:r>
      <w:r>
        <w:t>ss</w:t>
      </w:r>
      <w:r>
        <w:rPr>
          <w:spacing w:val="-1"/>
        </w:rPr>
        <w:t xml:space="preserve"> </w:t>
      </w:r>
      <w:r>
        <w:t>II</w:t>
      </w:r>
    </w:p>
    <w:p w14:paraId="73D5E834" w14:textId="77777777" w:rsidR="00D41C24" w:rsidRDefault="00D41C24" w:rsidP="00D41C24">
      <w:pPr>
        <w:pStyle w:val="SingleTxtG"/>
      </w:pPr>
      <w:r>
        <w:t>A</w:t>
      </w:r>
      <w:r>
        <w:rPr>
          <w:spacing w:val="-3"/>
        </w:rPr>
        <w:t xml:space="preserve"> </w:t>
      </w:r>
      <w:r>
        <w:t>tot</w:t>
      </w:r>
      <w:r>
        <w:rPr>
          <w:spacing w:val="-1"/>
        </w:rPr>
        <w:t>a</w:t>
      </w:r>
      <w:r>
        <w:t>l</w:t>
      </w:r>
      <w:r>
        <w:rPr>
          <w:spacing w:val="-2"/>
        </w:rPr>
        <w:t xml:space="preserve"> </w:t>
      </w:r>
      <w:r>
        <w:t>t</w:t>
      </w:r>
      <w:r>
        <w:rPr>
          <w:spacing w:val="-1"/>
        </w:rPr>
        <w:t>o</w:t>
      </w:r>
      <w:r>
        <w:t>l</w:t>
      </w:r>
      <w:r>
        <w:rPr>
          <w:spacing w:val="-1"/>
        </w:rPr>
        <w:t>e</w:t>
      </w:r>
      <w:r>
        <w:t>r</w:t>
      </w:r>
      <w:r>
        <w:rPr>
          <w:spacing w:val="-1"/>
        </w:rPr>
        <w:t>a</w:t>
      </w:r>
      <w:r>
        <w:t>n</w:t>
      </w:r>
      <w:r>
        <w:rPr>
          <w:spacing w:val="-1"/>
        </w:rPr>
        <w:t>c</w:t>
      </w:r>
      <w:r>
        <w:t>e</w:t>
      </w:r>
      <w:r>
        <w:rPr>
          <w:spacing w:val="-3"/>
        </w:rPr>
        <w:t xml:space="preserve"> </w:t>
      </w:r>
      <w:r>
        <w:t>of</w:t>
      </w:r>
      <w:r>
        <w:rPr>
          <w:spacing w:val="-2"/>
        </w:rPr>
        <w:t xml:space="preserve"> </w:t>
      </w:r>
      <w:r>
        <w:t>10</w:t>
      </w:r>
      <w:r>
        <w:rPr>
          <w:spacing w:val="-3"/>
        </w:rPr>
        <w:t xml:space="preserve"> </w:t>
      </w:r>
      <w:r>
        <w:t>p</w:t>
      </w:r>
      <w:r>
        <w:rPr>
          <w:spacing w:val="-1"/>
        </w:rPr>
        <w:t>e</w:t>
      </w:r>
      <w:r>
        <w:t>r</w:t>
      </w:r>
      <w:r>
        <w:rPr>
          <w:spacing w:val="-2"/>
        </w:rPr>
        <w:t xml:space="preserve"> </w:t>
      </w:r>
      <w:r>
        <w:t>c</w:t>
      </w:r>
      <w:r>
        <w:rPr>
          <w:spacing w:val="-1"/>
        </w:rPr>
        <w:t>e</w:t>
      </w:r>
      <w:r>
        <w:t>nt,</w:t>
      </w:r>
      <w:r>
        <w:rPr>
          <w:spacing w:val="-3"/>
        </w:rPr>
        <w:t xml:space="preserve"> </w:t>
      </w:r>
      <w:r>
        <w:t>by</w:t>
      </w:r>
      <w:r>
        <w:rPr>
          <w:spacing w:val="-2"/>
        </w:rPr>
        <w:t xml:space="preserve"> </w:t>
      </w:r>
      <w:r>
        <w:rPr>
          <w:spacing w:val="-1"/>
        </w:rPr>
        <w:t>n</w:t>
      </w:r>
      <w:r>
        <w:t>u</w:t>
      </w:r>
      <w:r>
        <w:rPr>
          <w:spacing w:val="-2"/>
        </w:rPr>
        <w:t>m</w:t>
      </w:r>
      <w:r>
        <w:rPr>
          <w:spacing w:val="-1"/>
        </w:rPr>
        <w:t>be</w:t>
      </w:r>
      <w:r>
        <w:t>r</w:t>
      </w:r>
      <w:r>
        <w:rPr>
          <w:spacing w:val="-1"/>
        </w:rPr>
        <w:t xml:space="preserve"> </w:t>
      </w:r>
      <w:r>
        <w:t>or</w:t>
      </w:r>
      <w:r>
        <w:rPr>
          <w:spacing w:val="-2"/>
        </w:rPr>
        <w:t xml:space="preserve"> </w:t>
      </w:r>
      <w:r>
        <w:t>w</w:t>
      </w:r>
      <w:r>
        <w:rPr>
          <w:spacing w:val="-1"/>
        </w:rPr>
        <w:t>e</w:t>
      </w:r>
      <w:r>
        <w:t>i</w:t>
      </w:r>
      <w:r>
        <w:rPr>
          <w:spacing w:val="-1"/>
        </w:rPr>
        <w:t>g</w:t>
      </w:r>
      <w:r>
        <w:rPr>
          <w:spacing w:val="1"/>
        </w:rPr>
        <w:t>h</w:t>
      </w:r>
      <w:r>
        <w:t>t,</w:t>
      </w:r>
      <w:r>
        <w:rPr>
          <w:spacing w:val="-3"/>
        </w:rPr>
        <w:t xml:space="preserve"> </w:t>
      </w:r>
      <w:r>
        <w:rPr>
          <w:spacing w:val="-1"/>
        </w:rPr>
        <w:t>o</w:t>
      </w:r>
      <w:r>
        <w:t>f</w:t>
      </w:r>
      <w:r>
        <w:rPr>
          <w:spacing w:val="-1"/>
        </w:rPr>
        <w:t xml:space="preserve"> g</w:t>
      </w:r>
      <w:r>
        <w:t>r</w:t>
      </w:r>
      <w:r>
        <w:rPr>
          <w:spacing w:val="-2"/>
        </w:rPr>
        <w:t>a</w:t>
      </w:r>
      <w:r>
        <w:rPr>
          <w:spacing w:val="1"/>
        </w:rPr>
        <w:t>p</w:t>
      </w:r>
      <w:r>
        <w:rPr>
          <w:spacing w:val="-1"/>
        </w:rPr>
        <w:t>e</w:t>
      </w:r>
      <w:r>
        <w:t>fr</w:t>
      </w:r>
      <w:r>
        <w:rPr>
          <w:spacing w:val="-1"/>
        </w:rPr>
        <w:t>u</w:t>
      </w:r>
      <w:r>
        <w:t>it</w:t>
      </w:r>
      <w:r>
        <w:rPr>
          <w:spacing w:val="-1"/>
        </w:rPr>
        <w:t xml:space="preserve"> </w:t>
      </w:r>
      <w:r>
        <w:rPr>
          <w:spacing w:val="-2"/>
        </w:rPr>
        <w:t>a</w:t>
      </w:r>
      <w:r>
        <w:t>nd</w:t>
      </w:r>
      <w:r>
        <w:rPr>
          <w:spacing w:val="-2"/>
        </w:rPr>
        <w:t xml:space="preserve"> </w:t>
      </w:r>
      <w:proofErr w:type="spellStart"/>
      <w:r>
        <w:rPr>
          <w:spacing w:val="-1"/>
        </w:rPr>
        <w:t>p</w:t>
      </w:r>
      <w:r>
        <w:rPr>
          <w:spacing w:val="1"/>
        </w:rPr>
        <w:t>u</w:t>
      </w:r>
      <w:r>
        <w:rPr>
          <w:spacing w:val="-2"/>
        </w:rPr>
        <w:t>m</w:t>
      </w:r>
      <w:r>
        <w:t>m</w:t>
      </w:r>
      <w:r>
        <w:rPr>
          <w:spacing w:val="-1"/>
        </w:rPr>
        <w:t>e</w:t>
      </w:r>
      <w:r>
        <w:t>los</w:t>
      </w:r>
      <w:proofErr w:type="spellEnd"/>
      <w:r>
        <w:rPr>
          <w:spacing w:val="-2"/>
        </w:rPr>
        <w:t xml:space="preserve"> </w:t>
      </w:r>
      <w:r>
        <w:t>s</w:t>
      </w:r>
      <w:r>
        <w:rPr>
          <w:spacing w:val="-2"/>
        </w:rPr>
        <w:t>a</w:t>
      </w:r>
      <w:r>
        <w:t>t</w:t>
      </w:r>
      <w:r>
        <w:rPr>
          <w:spacing w:val="1"/>
        </w:rPr>
        <w:t>i</w:t>
      </w:r>
      <w:r>
        <w:rPr>
          <w:spacing w:val="-1"/>
        </w:rPr>
        <w:t>s</w:t>
      </w:r>
      <w:r>
        <w:t>f</w:t>
      </w:r>
      <w:r>
        <w:rPr>
          <w:spacing w:val="-1"/>
        </w:rPr>
        <w:t>y</w:t>
      </w:r>
      <w:r>
        <w:t>i</w:t>
      </w:r>
      <w:r>
        <w:rPr>
          <w:spacing w:val="-1"/>
        </w:rPr>
        <w:t>n</w:t>
      </w:r>
      <w:r>
        <w:t>g n</w:t>
      </w:r>
      <w:r>
        <w:rPr>
          <w:spacing w:val="-1"/>
        </w:rPr>
        <w:t>e</w:t>
      </w:r>
      <w:r>
        <w:t>i</w:t>
      </w:r>
      <w:r>
        <w:rPr>
          <w:spacing w:val="-1"/>
        </w:rPr>
        <w:t>t</w:t>
      </w:r>
      <w:r>
        <w:t>h</w:t>
      </w:r>
      <w:r>
        <w:rPr>
          <w:spacing w:val="-1"/>
        </w:rPr>
        <w:t>e</w:t>
      </w:r>
      <w:r>
        <w:t>r</w:t>
      </w:r>
      <w:r>
        <w:rPr>
          <w:spacing w:val="1"/>
        </w:rPr>
        <w:t xml:space="preserve"> t</w:t>
      </w:r>
      <w:r>
        <w:rPr>
          <w:spacing w:val="-1"/>
        </w:rPr>
        <w:t>h</w:t>
      </w:r>
      <w:r>
        <w:t>e</w:t>
      </w:r>
      <w:r>
        <w:rPr>
          <w:spacing w:val="1"/>
        </w:rPr>
        <w:t xml:space="preserve"> </w:t>
      </w:r>
      <w:r>
        <w:t>r</w:t>
      </w:r>
      <w:r>
        <w:rPr>
          <w:spacing w:val="-1"/>
        </w:rPr>
        <w:t>e</w:t>
      </w:r>
      <w:r>
        <w:t>qu</w:t>
      </w:r>
      <w:r>
        <w:rPr>
          <w:spacing w:val="-1"/>
        </w:rPr>
        <w:t>i</w:t>
      </w:r>
      <w:r>
        <w:t>re</w:t>
      </w:r>
      <w:r>
        <w:rPr>
          <w:spacing w:val="-2"/>
        </w:rPr>
        <w:t>m</w:t>
      </w:r>
      <w:r>
        <w:rPr>
          <w:spacing w:val="-1"/>
        </w:rPr>
        <w:t>e</w:t>
      </w:r>
      <w:r>
        <w:t>nts</w:t>
      </w:r>
      <w:r>
        <w:rPr>
          <w:spacing w:val="1"/>
        </w:rPr>
        <w:t xml:space="preserve"> </w:t>
      </w:r>
      <w:r>
        <w:t>of</w:t>
      </w:r>
      <w:r>
        <w:rPr>
          <w:spacing w:val="2"/>
        </w:rPr>
        <w:t xml:space="preserve"> </w:t>
      </w:r>
      <w:r>
        <w:t>t</w:t>
      </w:r>
      <w:r>
        <w:rPr>
          <w:spacing w:val="-1"/>
        </w:rPr>
        <w:t>h</w:t>
      </w:r>
      <w:r>
        <w:t>e</w:t>
      </w:r>
      <w:r>
        <w:rPr>
          <w:spacing w:val="2"/>
        </w:rPr>
        <w:t xml:space="preserve"> </w:t>
      </w:r>
      <w:r>
        <w:rPr>
          <w:spacing w:val="-2"/>
        </w:rPr>
        <w:t>c</w:t>
      </w:r>
      <w:r>
        <w:rPr>
          <w:spacing w:val="1"/>
        </w:rPr>
        <w:t>l</w:t>
      </w:r>
      <w:r>
        <w:rPr>
          <w:spacing w:val="-2"/>
        </w:rPr>
        <w:t>a</w:t>
      </w:r>
      <w:r>
        <w:t>ss</w:t>
      </w:r>
      <w:r>
        <w:rPr>
          <w:spacing w:val="2"/>
        </w:rPr>
        <w:t xml:space="preserve"> </w:t>
      </w:r>
      <w:r>
        <w:t>nor</w:t>
      </w:r>
      <w:r>
        <w:rPr>
          <w:spacing w:val="1"/>
        </w:rPr>
        <w:t xml:space="preserve"> </w:t>
      </w:r>
      <w:r>
        <w:t>the</w:t>
      </w:r>
      <w:r>
        <w:rPr>
          <w:spacing w:val="1"/>
        </w:rPr>
        <w:t xml:space="preserve"> </w:t>
      </w:r>
      <w:r>
        <w:rPr>
          <w:spacing w:val="-2"/>
        </w:rPr>
        <w:t>m</w:t>
      </w:r>
      <w:r>
        <w:t>ini</w:t>
      </w:r>
      <w:r>
        <w:rPr>
          <w:spacing w:val="-2"/>
        </w:rPr>
        <w:t>m</w:t>
      </w:r>
      <w:r>
        <w:rPr>
          <w:spacing w:val="2"/>
        </w:rPr>
        <w:t>u</w:t>
      </w:r>
      <w:r>
        <w:t xml:space="preserve">m </w:t>
      </w:r>
      <w:r>
        <w:rPr>
          <w:spacing w:val="2"/>
        </w:rPr>
        <w:t>r</w:t>
      </w:r>
      <w:r>
        <w:rPr>
          <w:spacing w:val="-1"/>
        </w:rPr>
        <w:t>eq</w:t>
      </w:r>
      <w:r>
        <w:t>uir</w:t>
      </w:r>
      <w:r>
        <w:rPr>
          <w:spacing w:val="-2"/>
        </w:rPr>
        <w:t>e</w:t>
      </w:r>
      <w:r>
        <w:t>m</w:t>
      </w:r>
      <w:r>
        <w:rPr>
          <w:spacing w:val="-1"/>
        </w:rPr>
        <w:t>e</w:t>
      </w:r>
      <w:r>
        <w:t>nts</w:t>
      </w:r>
      <w:r>
        <w:rPr>
          <w:spacing w:val="1"/>
        </w:rPr>
        <w:t xml:space="preserve"> </w:t>
      </w:r>
      <w:r>
        <w:t>is</w:t>
      </w:r>
      <w:r>
        <w:rPr>
          <w:spacing w:val="2"/>
        </w:rPr>
        <w:t xml:space="preserve"> </w:t>
      </w:r>
      <w:r>
        <w:rPr>
          <w:spacing w:val="-1"/>
        </w:rPr>
        <w:t>a</w:t>
      </w:r>
      <w:r>
        <w:t>llow</w:t>
      </w:r>
      <w:r>
        <w:rPr>
          <w:spacing w:val="-1"/>
        </w:rPr>
        <w:t>e</w:t>
      </w:r>
      <w:r>
        <w:t>d.</w:t>
      </w:r>
      <w:r>
        <w:rPr>
          <w:spacing w:val="2"/>
        </w:rPr>
        <w:t xml:space="preserve"> </w:t>
      </w:r>
      <w:r>
        <w:t>Wit</w:t>
      </w:r>
      <w:r>
        <w:rPr>
          <w:spacing w:val="-1"/>
        </w:rPr>
        <w:t>h</w:t>
      </w:r>
      <w:r>
        <w:t>in</w:t>
      </w:r>
      <w:r>
        <w:rPr>
          <w:spacing w:val="2"/>
        </w:rPr>
        <w:t xml:space="preserve"> </w:t>
      </w:r>
      <w:r>
        <w:rPr>
          <w:spacing w:val="-1"/>
        </w:rPr>
        <w:t>t</w:t>
      </w:r>
      <w:r>
        <w:t>h</w:t>
      </w:r>
      <w:r>
        <w:rPr>
          <w:spacing w:val="-1"/>
        </w:rPr>
        <w:t>i</w:t>
      </w:r>
      <w:r>
        <w:t>s t</w:t>
      </w:r>
      <w:r>
        <w:rPr>
          <w:spacing w:val="-1"/>
        </w:rPr>
        <w:t>o</w:t>
      </w:r>
      <w:r>
        <w:rPr>
          <w:spacing w:val="1"/>
        </w:rPr>
        <w:t>l</w:t>
      </w:r>
      <w:r>
        <w:rPr>
          <w:spacing w:val="-2"/>
        </w:rPr>
        <w:t>e</w:t>
      </w:r>
      <w:r>
        <w:t>r</w:t>
      </w:r>
      <w:r>
        <w:rPr>
          <w:spacing w:val="-1"/>
        </w:rPr>
        <w:t>a</w:t>
      </w:r>
      <w:r>
        <w:t>n</w:t>
      </w:r>
      <w:r>
        <w:rPr>
          <w:spacing w:val="-1"/>
        </w:rPr>
        <w:t>c</w:t>
      </w:r>
      <w:r>
        <w:t>e</w:t>
      </w:r>
      <w:r>
        <w:rPr>
          <w:spacing w:val="-1"/>
        </w:rPr>
        <w:t xml:space="preserve"> </w:t>
      </w:r>
      <w:r>
        <w:t>not</w:t>
      </w:r>
      <w:r>
        <w:rPr>
          <w:spacing w:val="-1"/>
        </w:rPr>
        <w:t xml:space="preserve"> </w:t>
      </w:r>
      <w:r>
        <w:rPr>
          <w:spacing w:val="-2"/>
        </w:rPr>
        <w:t>m</w:t>
      </w:r>
      <w:r>
        <w:t>ore</w:t>
      </w:r>
      <w:r>
        <w:rPr>
          <w:spacing w:val="-1"/>
        </w:rPr>
        <w:t xml:space="preserve"> </w:t>
      </w:r>
      <w:r>
        <w:rPr>
          <w:spacing w:val="1"/>
        </w:rPr>
        <w:t>th</w:t>
      </w:r>
      <w:r>
        <w:rPr>
          <w:spacing w:val="-2"/>
        </w:rPr>
        <w:t>a</w:t>
      </w:r>
      <w:r>
        <w:t xml:space="preserve">n 2 </w:t>
      </w:r>
      <w:r>
        <w:rPr>
          <w:spacing w:val="-1"/>
        </w:rPr>
        <w:t>p</w:t>
      </w:r>
      <w:r>
        <w:t xml:space="preserve">er </w:t>
      </w:r>
      <w:r>
        <w:rPr>
          <w:spacing w:val="-1"/>
        </w:rPr>
        <w:t>ce</w:t>
      </w:r>
      <w:r>
        <w:rPr>
          <w:spacing w:val="1"/>
        </w:rPr>
        <w:t>n</w:t>
      </w:r>
      <w:r>
        <w:t>t in</w:t>
      </w:r>
      <w:r>
        <w:rPr>
          <w:spacing w:val="-1"/>
        </w:rPr>
        <w:t xml:space="preserve"> </w:t>
      </w:r>
      <w:r>
        <w:t>tot</w:t>
      </w:r>
      <w:r>
        <w:rPr>
          <w:spacing w:val="-1"/>
        </w:rPr>
        <w:t>a</w:t>
      </w:r>
      <w:r>
        <w:t xml:space="preserve">l </w:t>
      </w:r>
      <w:r>
        <w:rPr>
          <w:spacing w:val="-2"/>
        </w:rPr>
        <w:t>m</w:t>
      </w:r>
      <w:r>
        <w:t xml:space="preserve">ay </w:t>
      </w:r>
      <w:r>
        <w:rPr>
          <w:spacing w:val="-1"/>
        </w:rPr>
        <w:t>c</w:t>
      </w:r>
      <w:r>
        <w:t>on</w:t>
      </w:r>
      <w:r>
        <w:rPr>
          <w:spacing w:val="-1"/>
        </w:rPr>
        <w:t>s</w:t>
      </w:r>
      <w:r>
        <w:t>i</w:t>
      </w:r>
      <w:r>
        <w:rPr>
          <w:spacing w:val="-1"/>
        </w:rPr>
        <w:t>s</w:t>
      </w:r>
      <w:r>
        <w:t>t of</w:t>
      </w:r>
      <w:r>
        <w:rPr>
          <w:spacing w:val="-1"/>
        </w:rPr>
        <w:t xml:space="preserve"> </w:t>
      </w:r>
      <w:r>
        <w:rPr>
          <w:spacing w:val="1"/>
        </w:rPr>
        <w:t>p</w:t>
      </w:r>
      <w:r>
        <w:rPr>
          <w:spacing w:val="-1"/>
        </w:rPr>
        <w:t>r</w:t>
      </w:r>
      <w:r>
        <w:rPr>
          <w:spacing w:val="1"/>
        </w:rPr>
        <w:t>o</w:t>
      </w:r>
      <w:r>
        <w:t>d</w:t>
      </w:r>
      <w:r>
        <w:rPr>
          <w:spacing w:val="-1"/>
        </w:rPr>
        <w:t>uc</w:t>
      </w:r>
      <w:r>
        <w:t>e</w:t>
      </w:r>
      <w:r>
        <w:rPr>
          <w:spacing w:val="-1"/>
        </w:rPr>
        <w:t xml:space="preserve"> a</w:t>
      </w:r>
      <w:r>
        <w:t>ff</w:t>
      </w:r>
      <w:r>
        <w:rPr>
          <w:spacing w:val="-1"/>
        </w:rPr>
        <w:t>ec</w:t>
      </w:r>
      <w:r>
        <w:rPr>
          <w:spacing w:val="1"/>
        </w:rPr>
        <w:t>t</w:t>
      </w:r>
      <w:r>
        <w:rPr>
          <w:spacing w:val="-1"/>
        </w:rPr>
        <w:t>e</w:t>
      </w:r>
      <w:r>
        <w:t>d</w:t>
      </w:r>
      <w:r>
        <w:rPr>
          <w:spacing w:val="-1"/>
        </w:rPr>
        <w:t xml:space="preserve"> </w:t>
      </w:r>
      <w:r>
        <w:rPr>
          <w:spacing w:val="1"/>
        </w:rPr>
        <w:t>b</w:t>
      </w:r>
      <w:r>
        <w:t>y</w:t>
      </w:r>
      <w:r>
        <w:rPr>
          <w:spacing w:val="-1"/>
        </w:rPr>
        <w:t xml:space="preserve"> </w:t>
      </w:r>
      <w:r>
        <w:rPr>
          <w:spacing w:val="2"/>
        </w:rPr>
        <w:t>d</w:t>
      </w:r>
      <w:r>
        <w:rPr>
          <w:spacing w:val="-1"/>
        </w:rPr>
        <w:t>e</w:t>
      </w:r>
      <w:r>
        <w:rPr>
          <w:spacing w:val="1"/>
        </w:rPr>
        <w:t>c</w:t>
      </w:r>
      <w:r>
        <w:rPr>
          <w:spacing w:val="-2"/>
        </w:rPr>
        <w:t>a</w:t>
      </w:r>
      <w:r>
        <w:rPr>
          <w:spacing w:val="1"/>
        </w:rPr>
        <w:t>y</w:t>
      </w:r>
      <w:r>
        <w:t>.</w:t>
      </w:r>
    </w:p>
    <w:p w14:paraId="703A0A53" w14:textId="77777777" w:rsidR="00D41C24" w:rsidRDefault="00D41C24" w:rsidP="00D41C24">
      <w:pPr>
        <w:pStyle w:val="H1G"/>
      </w:pPr>
      <w:r>
        <w:tab/>
      </w:r>
      <w:r w:rsidRPr="00081CAD">
        <w:t>B.</w:t>
      </w:r>
      <w:r w:rsidRPr="00081CAD">
        <w:tab/>
        <w:t>Size tolerances</w:t>
      </w:r>
    </w:p>
    <w:p w14:paraId="7DAB00AB" w14:textId="77777777" w:rsidR="00D41C24" w:rsidRPr="00CE2A0C" w:rsidRDefault="00D41C24" w:rsidP="00D41C24">
      <w:pPr>
        <w:pStyle w:val="SingleTxtG"/>
      </w:pPr>
      <w:r>
        <w:t>For</w:t>
      </w:r>
      <w:r>
        <w:rPr>
          <w:spacing w:val="1"/>
        </w:rPr>
        <w:t xml:space="preserve"> </w:t>
      </w:r>
      <w:r>
        <w:rPr>
          <w:spacing w:val="-1"/>
        </w:rPr>
        <w:t>a</w:t>
      </w:r>
      <w:r>
        <w:t xml:space="preserve">ll </w:t>
      </w:r>
      <w:r>
        <w:rPr>
          <w:spacing w:val="-2"/>
        </w:rPr>
        <w:t>c</w:t>
      </w:r>
      <w:r>
        <w:t>l</w:t>
      </w:r>
      <w:r>
        <w:rPr>
          <w:spacing w:val="-1"/>
        </w:rPr>
        <w:t>a</w:t>
      </w:r>
      <w:r>
        <w:t>ss</w:t>
      </w:r>
      <w:r>
        <w:rPr>
          <w:spacing w:val="-1"/>
        </w:rPr>
        <w:t>e</w:t>
      </w:r>
      <w:r>
        <w:t xml:space="preserve">s: </w:t>
      </w:r>
      <w:r w:rsidRPr="00CA5296">
        <w:t xml:space="preserve">a total tolerance of 10 per cent, by number or weight, of </w:t>
      </w:r>
      <w:r>
        <w:t xml:space="preserve">grapefruit and </w:t>
      </w:r>
      <w:proofErr w:type="spellStart"/>
      <w:r>
        <w:t>pummelos</w:t>
      </w:r>
      <w:proofErr w:type="spellEnd"/>
      <w:r>
        <w:t xml:space="preserve"> </w:t>
      </w:r>
      <w:r w:rsidRPr="00CA5296">
        <w:t>corresponding to the size immediately below and/or above that (or those, in the case of the</w:t>
      </w:r>
      <w:r>
        <w:t xml:space="preserve"> </w:t>
      </w:r>
      <w:r w:rsidRPr="00CA5296">
        <w:t>combination of three sizes) mentioned on the package is allowed</w:t>
      </w:r>
      <w:ins w:id="75" w:author="Bickelmann, Ulrike" w:date="2019-05-17T13:48:00Z">
        <w:r w:rsidR="001E1B99">
          <w:t>.</w:t>
        </w:r>
      </w:ins>
    </w:p>
    <w:p w14:paraId="24459D54" w14:textId="77777777" w:rsidR="00D41C24" w:rsidRPr="005E6829" w:rsidRDefault="00D41C24" w:rsidP="00D41C24">
      <w:pPr>
        <w:pStyle w:val="SingleTxtG"/>
        <w:rPr>
          <w:color w:val="5F497A" w:themeColor="accent4" w:themeShade="BF"/>
        </w:rPr>
      </w:pPr>
      <w:r w:rsidRPr="0096572E">
        <w:t>In</w:t>
      </w:r>
      <w:r w:rsidRPr="0096572E">
        <w:rPr>
          <w:spacing w:val="1"/>
        </w:rPr>
        <w:t xml:space="preserve"> </w:t>
      </w:r>
      <w:r w:rsidRPr="0096572E">
        <w:rPr>
          <w:spacing w:val="-2"/>
        </w:rPr>
        <w:t>a</w:t>
      </w:r>
      <w:r w:rsidRPr="0096572E">
        <w:t>ny</w:t>
      </w:r>
      <w:r w:rsidRPr="0096572E">
        <w:rPr>
          <w:spacing w:val="2"/>
        </w:rPr>
        <w:t xml:space="preserve"> </w:t>
      </w:r>
      <w:r w:rsidRPr="0096572E">
        <w:rPr>
          <w:spacing w:val="-1"/>
        </w:rPr>
        <w:t>ca</w:t>
      </w:r>
      <w:r w:rsidRPr="0096572E">
        <w:rPr>
          <w:spacing w:val="2"/>
        </w:rPr>
        <w:t>s</w:t>
      </w:r>
      <w:r w:rsidRPr="0096572E">
        <w:rPr>
          <w:spacing w:val="-2"/>
        </w:rPr>
        <w:t>e</w:t>
      </w:r>
      <w:r w:rsidRPr="0096572E">
        <w:t>,</w:t>
      </w:r>
      <w:r w:rsidRPr="0096572E">
        <w:rPr>
          <w:spacing w:val="2"/>
        </w:rPr>
        <w:t xml:space="preserve"> </w:t>
      </w:r>
      <w:r w:rsidRPr="0096572E">
        <w:t>the to</w:t>
      </w:r>
      <w:r w:rsidRPr="0096572E">
        <w:rPr>
          <w:spacing w:val="1"/>
        </w:rPr>
        <w:t>l</w:t>
      </w:r>
      <w:r w:rsidRPr="0096572E">
        <w:rPr>
          <w:spacing w:val="-2"/>
        </w:rPr>
        <w:t>e</w:t>
      </w:r>
      <w:r w:rsidRPr="0096572E">
        <w:t>r</w:t>
      </w:r>
      <w:r w:rsidRPr="0096572E">
        <w:rPr>
          <w:spacing w:val="-1"/>
        </w:rPr>
        <w:t>a</w:t>
      </w:r>
      <w:r w:rsidRPr="0096572E">
        <w:rPr>
          <w:spacing w:val="1"/>
        </w:rPr>
        <w:t>n</w:t>
      </w:r>
      <w:r w:rsidRPr="0096572E">
        <w:rPr>
          <w:spacing w:val="-1"/>
        </w:rPr>
        <w:t>c</w:t>
      </w:r>
      <w:r w:rsidRPr="0096572E">
        <w:t>e</w:t>
      </w:r>
      <w:r w:rsidRPr="0096572E">
        <w:rPr>
          <w:spacing w:val="1"/>
        </w:rPr>
        <w:t xml:space="preserve"> o</w:t>
      </w:r>
      <w:r w:rsidRPr="0096572E">
        <w:t>f</w:t>
      </w:r>
      <w:r w:rsidRPr="0096572E">
        <w:rPr>
          <w:spacing w:val="1"/>
        </w:rPr>
        <w:t xml:space="preserve"> </w:t>
      </w:r>
      <w:r w:rsidRPr="0096572E">
        <w:t>10</w:t>
      </w:r>
      <w:r w:rsidRPr="0096572E">
        <w:rPr>
          <w:spacing w:val="1"/>
        </w:rPr>
        <w:t xml:space="preserve"> </w:t>
      </w:r>
      <w:r w:rsidRPr="0096572E">
        <w:t>p</w:t>
      </w:r>
      <w:r w:rsidRPr="0096572E">
        <w:rPr>
          <w:spacing w:val="-1"/>
        </w:rPr>
        <w:t>e</w:t>
      </w:r>
      <w:r w:rsidRPr="0096572E">
        <w:t>r</w:t>
      </w:r>
      <w:r w:rsidRPr="0096572E">
        <w:rPr>
          <w:spacing w:val="1"/>
        </w:rPr>
        <w:t xml:space="preserve"> </w:t>
      </w:r>
      <w:r w:rsidRPr="0096572E">
        <w:t>c</w:t>
      </w:r>
      <w:r w:rsidRPr="0096572E">
        <w:rPr>
          <w:spacing w:val="-1"/>
        </w:rPr>
        <w:t>en</w:t>
      </w:r>
      <w:r w:rsidRPr="0096572E">
        <w:t>t</w:t>
      </w:r>
      <w:r w:rsidRPr="0096572E">
        <w:rPr>
          <w:spacing w:val="2"/>
        </w:rPr>
        <w:t xml:space="preserve"> </w:t>
      </w:r>
      <w:r w:rsidRPr="0096572E">
        <w:rPr>
          <w:spacing w:val="-2"/>
        </w:rPr>
        <w:t>a</w:t>
      </w:r>
      <w:r w:rsidRPr="0096572E">
        <w:rPr>
          <w:spacing w:val="2"/>
        </w:rPr>
        <w:t>p</w:t>
      </w:r>
      <w:r w:rsidRPr="0096572E">
        <w:rPr>
          <w:spacing w:val="1"/>
        </w:rPr>
        <w:t>p</w:t>
      </w:r>
      <w:r w:rsidRPr="0096572E">
        <w:rPr>
          <w:spacing w:val="-1"/>
        </w:rPr>
        <w:t>l</w:t>
      </w:r>
      <w:r w:rsidRPr="0096572E">
        <w:rPr>
          <w:spacing w:val="1"/>
        </w:rPr>
        <w:t>i</w:t>
      </w:r>
      <w:r w:rsidRPr="0096572E">
        <w:rPr>
          <w:spacing w:val="-2"/>
        </w:rPr>
        <w:t>e</w:t>
      </w:r>
      <w:r w:rsidRPr="0096572E">
        <w:t>s</w:t>
      </w:r>
      <w:r w:rsidRPr="0096572E">
        <w:rPr>
          <w:spacing w:val="1"/>
        </w:rPr>
        <w:t xml:space="preserve"> </w:t>
      </w:r>
      <w:r w:rsidRPr="0096572E">
        <w:t>only to</w:t>
      </w:r>
      <w:r w:rsidRPr="0096572E">
        <w:rPr>
          <w:spacing w:val="1"/>
        </w:rPr>
        <w:t xml:space="preserve"> </w:t>
      </w:r>
      <w:r w:rsidRPr="0096572E">
        <w:t>f</w:t>
      </w:r>
      <w:r w:rsidRPr="0096572E">
        <w:rPr>
          <w:spacing w:val="-1"/>
        </w:rPr>
        <w:t>r</w:t>
      </w:r>
      <w:r w:rsidRPr="0096572E">
        <w:rPr>
          <w:spacing w:val="1"/>
        </w:rPr>
        <w:t>u</w:t>
      </w:r>
      <w:r w:rsidRPr="0096572E">
        <w:t>it</w:t>
      </w:r>
      <w:r w:rsidRPr="0096572E">
        <w:rPr>
          <w:spacing w:val="1"/>
        </w:rPr>
        <w:t xml:space="preserve"> n</w:t>
      </w:r>
      <w:r w:rsidRPr="0096572E">
        <w:rPr>
          <w:spacing w:val="-1"/>
        </w:rPr>
        <w:t>o</w:t>
      </w:r>
      <w:r w:rsidRPr="0096572E">
        <w:t>t</w:t>
      </w:r>
      <w:r w:rsidRPr="0096572E">
        <w:rPr>
          <w:spacing w:val="1"/>
        </w:rPr>
        <w:t xml:space="preserve"> </w:t>
      </w:r>
      <w:r w:rsidRPr="0096572E">
        <w:rPr>
          <w:spacing w:val="2"/>
        </w:rPr>
        <w:t>s</w:t>
      </w:r>
      <w:r w:rsidRPr="0096572E">
        <w:rPr>
          <w:spacing w:val="-2"/>
        </w:rPr>
        <w:t>m</w:t>
      </w:r>
      <w:r w:rsidRPr="0096572E">
        <w:rPr>
          <w:spacing w:val="-1"/>
        </w:rPr>
        <w:t>a</w:t>
      </w:r>
      <w:r w:rsidRPr="0096572E">
        <w:t>ll</w:t>
      </w:r>
      <w:r w:rsidRPr="0096572E">
        <w:rPr>
          <w:spacing w:val="-1"/>
        </w:rPr>
        <w:t>e</w:t>
      </w:r>
      <w:r w:rsidRPr="0096572E">
        <w:t>r</w:t>
      </w:r>
      <w:r w:rsidRPr="0096572E">
        <w:rPr>
          <w:spacing w:val="1"/>
        </w:rPr>
        <w:t xml:space="preserve"> </w:t>
      </w:r>
      <w:r w:rsidRPr="0096572E">
        <w:t>th</w:t>
      </w:r>
      <w:r w:rsidRPr="0096572E">
        <w:rPr>
          <w:spacing w:val="-1"/>
        </w:rPr>
        <w:t>a</w:t>
      </w:r>
      <w:r w:rsidRPr="0096572E">
        <w:t>n</w:t>
      </w:r>
      <w:r w:rsidRPr="0096572E">
        <w:rPr>
          <w:spacing w:val="1"/>
        </w:rPr>
        <w:t xml:space="preserve"> </w:t>
      </w:r>
      <w:r w:rsidRPr="0096572E">
        <w:t>67</w:t>
      </w:r>
      <w:r w:rsidRPr="0096572E">
        <w:rPr>
          <w:spacing w:val="1"/>
        </w:rPr>
        <w:t xml:space="preserve"> </w:t>
      </w:r>
      <w:r w:rsidRPr="0096572E">
        <w:t>mm</w:t>
      </w:r>
      <w:r w:rsidRPr="0096572E">
        <w:rPr>
          <w:spacing w:val="1"/>
        </w:rPr>
        <w:t xml:space="preserve"> </w:t>
      </w:r>
      <w:r w:rsidRPr="0096572E">
        <w:rPr>
          <w:spacing w:val="2"/>
        </w:rPr>
        <w:t>f</w:t>
      </w:r>
      <w:r w:rsidRPr="0096572E">
        <w:rPr>
          <w:spacing w:val="1"/>
        </w:rPr>
        <w:t>o</w:t>
      </w:r>
      <w:r w:rsidRPr="0096572E">
        <w:t>r gr</w:t>
      </w:r>
      <w:r w:rsidRPr="0096572E">
        <w:rPr>
          <w:spacing w:val="-1"/>
        </w:rPr>
        <w:t>ape</w:t>
      </w:r>
      <w:r w:rsidRPr="0096572E">
        <w:t>f</w:t>
      </w:r>
      <w:r w:rsidRPr="0096572E">
        <w:rPr>
          <w:spacing w:val="-1"/>
        </w:rPr>
        <w:t>r</w:t>
      </w:r>
      <w:r w:rsidRPr="0096572E">
        <w:rPr>
          <w:spacing w:val="1"/>
        </w:rPr>
        <w:t>u</w:t>
      </w:r>
      <w:r w:rsidRPr="0096572E">
        <w:t xml:space="preserve">it </w:t>
      </w:r>
      <w:r w:rsidRPr="0096572E">
        <w:rPr>
          <w:spacing w:val="-2"/>
        </w:rPr>
        <w:t>a</w:t>
      </w:r>
      <w:r w:rsidRPr="0096572E">
        <w:t>nd h</w:t>
      </w:r>
      <w:r w:rsidRPr="0096572E">
        <w:rPr>
          <w:spacing w:val="-1"/>
        </w:rPr>
        <w:t>yb</w:t>
      </w:r>
      <w:r w:rsidRPr="0096572E">
        <w:t>rids</w:t>
      </w:r>
      <w:r w:rsidRPr="0096572E">
        <w:rPr>
          <w:spacing w:val="-2"/>
        </w:rPr>
        <w:t xml:space="preserve"> </w:t>
      </w:r>
      <w:r w:rsidRPr="0096572E">
        <w:rPr>
          <w:spacing w:val="-1"/>
        </w:rPr>
        <w:t>a</w:t>
      </w:r>
      <w:r w:rsidRPr="0096572E">
        <w:rPr>
          <w:spacing w:val="1"/>
        </w:rPr>
        <w:t>n</w:t>
      </w:r>
      <w:r w:rsidRPr="0096572E">
        <w:t>d</w:t>
      </w:r>
      <w:r w:rsidRPr="0096572E">
        <w:rPr>
          <w:spacing w:val="-1"/>
        </w:rPr>
        <w:t xml:space="preserve"> </w:t>
      </w:r>
      <w:r w:rsidRPr="0096572E">
        <w:t>98</w:t>
      </w:r>
      <w:r w:rsidRPr="0096572E">
        <w:rPr>
          <w:spacing w:val="-1"/>
        </w:rPr>
        <w:t xml:space="preserve"> </w:t>
      </w:r>
      <w:r w:rsidRPr="0096572E">
        <w:rPr>
          <w:spacing w:val="-2"/>
        </w:rPr>
        <w:t>m</w:t>
      </w:r>
      <w:r w:rsidRPr="0096572E">
        <w:t>m</w:t>
      </w:r>
      <w:r w:rsidRPr="0096572E">
        <w:rPr>
          <w:spacing w:val="-1"/>
        </w:rPr>
        <w:t xml:space="preserve"> </w:t>
      </w:r>
      <w:r w:rsidRPr="0096572E">
        <w:t>for</w:t>
      </w:r>
      <w:r w:rsidRPr="0096572E">
        <w:rPr>
          <w:spacing w:val="-2"/>
        </w:rPr>
        <w:t xml:space="preserve"> </w:t>
      </w:r>
      <w:proofErr w:type="spellStart"/>
      <w:r w:rsidRPr="0096572E">
        <w:t>pumm</w:t>
      </w:r>
      <w:r w:rsidRPr="0096572E">
        <w:rPr>
          <w:spacing w:val="-1"/>
        </w:rPr>
        <w:t>e</w:t>
      </w:r>
      <w:r w:rsidRPr="0096572E">
        <w:t>los</w:t>
      </w:r>
      <w:proofErr w:type="spellEnd"/>
      <w:r w:rsidRPr="0096572E">
        <w:rPr>
          <w:spacing w:val="-2"/>
        </w:rPr>
        <w:t xml:space="preserve"> </w:t>
      </w:r>
      <w:r w:rsidRPr="0096572E">
        <w:rPr>
          <w:spacing w:val="-1"/>
        </w:rPr>
        <w:t>a</w:t>
      </w:r>
      <w:r w:rsidRPr="0096572E">
        <w:t>nd h</w:t>
      </w:r>
      <w:r w:rsidRPr="0096572E">
        <w:rPr>
          <w:spacing w:val="-1"/>
        </w:rPr>
        <w:t>y</w:t>
      </w:r>
      <w:r w:rsidRPr="0096572E">
        <w:t>b</w:t>
      </w:r>
      <w:r w:rsidRPr="0096572E">
        <w:rPr>
          <w:spacing w:val="-1"/>
        </w:rPr>
        <w:t>ri</w:t>
      </w:r>
      <w:r w:rsidRPr="0096572E">
        <w:rPr>
          <w:spacing w:val="1"/>
        </w:rPr>
        <w:t>d</w:t>
      </w:r>
      <w:r w:rsidRPr="0096572E">
        <w:t>s.</w:t>
      </w:r>
    </w:p>
    <w:p w14:paraId="1DB16713" w14:textId="77777777" w:rsidR="00D41C24" w:rsidDel="00881C9A" w:rsidRDefault="00D41C24" w:rsidP="00D41C24">
      <w:pPr>
        <w:pStyle w:val="SingleTxtG"/>
        <w:rPr>
          <w:del w:id="76" w:author="Aruna Vivekanantham" w:date="2019-05-13T16:33:00Z"/>
        </w:rPr>
      </w:pPr>
      <w:del w:id="77" w:author="Aruna Vivekanantham" w:date="2019-05-13T16:33:00Z">
        <w:r w:rsidDel="00881C9A">
          <w:rPr>
            <w:i/>
            <w:spacing w:val="-1"/>
          </w:rPr>
          <w:delText>Re</w:delText>
        </w:r>
        <w:r w:rsidDel="00881C9A">
          <w:rPr>
            <w:i/>
          </w:rPr>
          <w:delText>m</w:delText>
        </w:r>
        <w:r w:rsidDel="00881C9A">
          <w:rPr>
            <w:i/>
            <w:spacing w:val="1"/>
          </w:rPr>
          <w:delText>a</w:delText>
        </w:r>
        <w:r w:rsidDel="00881C9A">
          <w:rPr>
            <w:i/>
          </w:rPr>
          <w:delText>rk by</w:delText>
        </w:r>
        <w:r w:rsidDel="00881C9A">
          <w:rPr>
            <w:i/>
            <w:spacing w:val="1"/>
          </w:rPr>
          <w:delText xml:space="preserve"> </w:delText>
        </w:r>
        <w:r w:rsidDel="00881C9A">
          <w:rPr>
            <w:i/>
          </w:rPr>
          <w:delText>So</w:delText>
        </w:r>
        <w:r w:rsidDel="00881C9A">
          <w:rPr>
            <w:i/>
            <w:spacing w:val="-1"/>
          </w:rPr>
          <w:delText>u</w:delText>
        </w:r>
        <w:r w:rsidDel="00881C9A">
          <w:rPr>
            <w:i/>
            <w:spacing w:val="1"/>
          </w:rPr>
          <w:delText>t</w:delText>
        </w:r>
        <w:r w:rsidDel="00881C9A">
          <w:rPr>
            <w:i/>
          </w:rPr>
          <w:delText>h</w:delText>
        </w:r>
        <w:r w:rsidDel="00881C9A">
          <w:rPr>
            <w:i/>
            <w:spacing w:val="1"/>
          </w:rPr>
          <w:delText xml:space="preserve"> </w:delText>
        </w:r>
        <w:r w:rsidDel="00881C9A">
          <w:rPr>
            <w:i/>
            <w:spacing w:val="-1"/>
          </w:rPr>
          <w:delText>A</w:delText>
        </w:r>
        <w:r w:rsidDel="00881C9A">
          <w:rPr>
            <w:i/>
          </w:rPr>
          <w:delText>fri</w:delText>
        </w:r>
        <w:r w:rsidDel="00881C9A">
          <w:rPr>
            <w:i/>
            <w:spacing w:val="-2"/>
          </w:rPr>
          <w:delText>c</w:delText>
        </w:r>
        <w:r w:rsidDel="00881C9A">
          <w:rPr>
            <w:i/>
          </w:rPr>
          <w:delText>a</w:delText>
        </w:r>
        <w:r w:rsidDel="00881C9A">
          <w:delText>:</w:delText>
        </w:r>
        <w:r w:rsidDel="00881C9A">
          <w:rPr>
            <w:spacing w:val="1"/>
          </w:rPr>
          <w:delText xml:space="preserve"> </w:delText>
        </w:r>
        <w:r w:rsidR="005E6829" w:rsidDel="00881C9A">
          <w:rPr>
            <w:spacing w:val="1"/>
          </w:rPr>
          <w:delText>R</w:delText>
        </w:r>
        <w:r w:rsidDel="00881C9A">
          <w:rPr>
            <w:spacing w:val="-1"/>
          </w:rPr>
          <w:delText>e</w:delText>
        </w:r>
        <w:r w:rsidDel="00881C9A">
          <w:delText>t</w:delText>
        </w:r>
        <w:r w:rsidDel="00881C9A">
          <w:rPr>
            <w:spacing w:val="-1"/>
          </w:rPr>
          <w:delText>a</w:delText>
        </w:r>
        <w:r w:rsidDel="00881C9A">
          <w:delText>i</w:delText>
        </w:r>
        <w:r w:rsidDel="00881C9A">
          <w:rPr>
            <w:spacing w:val="1"/>
          </w:rPr>
          <w:delText>n</w:delText>
        </w:r>
        <w:r w:rsidDel="00881C9A">
          <w:rPr>
            <w:spacing w:val="2"/>
          </w:rPr>
          <w:delText xml:space="preserve"> </w:delText>
        </w:r>
        <w:r w:rsidDel="00881C9A">
          <w:rPr>
            <w:spacing w:val="-1"/>
          </w:rPr>
          <w:delText>t</w:delText>
        </w:r>
        <w:r w:rsidDel="00881C9A">
          <w:rPr>
            <w:spacing w:val="1"/>
          </w:rPr>
          <w:delText>h</w:delText>
        </w:r>
        <w:r w:rsidDel="00881C9A">
          <w:delText>is</w:delText>
        </w:r>
        <w:r w:rsidDel="00881C9A">
          <w:rPr>
            <w:spacing w:val="1"/>
          </w:rPr>
          <w:delText xml:space="preserve"> </w:delText>
        </w:r>
        <w:r w:rsidDel="00881C9A">
          <w:rPr>
            <w:spacing w:val="-1"/>
          </w:rPr>
          <w:delText>se</w:delText>
        </w:r>
        <w:r w:rsidDel="00881C9A">
          <w:rPr>
            <w:spacing w:val="1"/>
          </w:rPr>
          <w:delText>n</w:delText>
        </w:r>
        <w:r w:rsidDel="00881C9A">
          <w:delText>t</w:delText>
        </w:r>
        <w:r w:rsidDel="00881C9A">
          <w:rPr>
            <w:spacing w:val="-1"/>
          </w:rPr>
          <w:delText>e</w:delText>
        </w:r>
        <w:r w:rsidDel="00881C9A">
          <w:rPr>
            <w:spacing w:val="1"/>
          </w:rPr>
          <w:delText>n</w:delText>
        </w:r>
        <w:r w:rsidDel="00881C9A">
          <w:rPr>
            <w:spacing w:val="-1"/>
          </w:rPr>
          <w:delText>c</w:delText>
        </w:r>
        <w:r w:rsidDel="00881C9A">
          <w:delText>e</w:delText>
        </w:r>
        <w:r w:rsidDel="00881C9A">
          <w:rPr>
            <w:spacing w:val="2"/>
          </w:rPr>
          <w:delText xml:space="preserve"> </w:delText>
        </w:r>
        <w:r w:rsidDel="00881C9A">
          <w:rPr>
            <w:spacing w:val="-1"/>
          </w:rPr>
          <w:delText>a</w:delText>
        </w:r>
        <w:r w:rsidDel="00881C9A">
          <w:delText>s</w:delText>
        </w:r>
        <w:r w:rsidDel="00881C9A">
          <w:rPr>
            <w:spacing w:val="1"/>
          </w:rPr>
          <w:delText xml:space="preserve"> </w:delText>
        </w:r>
        <w:r w:rsidDel="00881C9A">
          <w:delText>t</w:delText>
        </w:r>
        <w:r w:rsidDel="00881C9A">
          <w:rPr>
            <w:spacing w:val="1"/>
          </w:rPr>
          <w:delText>h</w:delText>
        </w:r>
        <w:r w:rsidDel="00881C9A">
          <w:rPr>
            <w:spacing w:val="-1"/>
          </w:rPr>
          <w:delText>e</w:delText>
        </w:r>
        <w:r w:rsidDel="00881C9A">
          <w:delText xml:space="preserve">re </w:delText>
        </w:r>
        <w:r w:rsidDel="00881C9A">
          <w:rPr>
            <w:spacing w:val="1"/>
          </w:rPr>
          <w:delText>i</w:delText>
        </w:r>
        <w:r w:rsidDel="00881C9A">
          <w:delText>s</w:delText>
        </w:r>
        <w:r w:rsidDel="00881C9A">
          <w:rPr>
            <w:spacing w:val="1"/>
          </w:rPr>
          <w:delText xml:space="preserve"> </w:delText>
        </w:r>
        <w:r w:rsidDel="00881C9A">
          <w:rPr>
            <w:spacing w:val="-1"/>
          </w:rPr>
          <w:delText>cu</w:delText>
        </w:r>
        <w:r w:rsidDel="00881C9A">
          <w:delText>rr</w:delText>
        </w:r>
        <w:r w:rsidDel="00881C9A">
          <w:rPr>
            <w:spacing w:val="-1"/>
          </w:rPr>
          <w:delText>e</w:delText>
        </w:r>
        <w:r w:rsidDel="00881C9A">
          <w:rPr>
            <w:spacing w:val="1"/>
          </w:rPr>
          <w:delText>n</w:delText>
        </w:r>
        <w:r w:rsidDel="00881C9A">
          <w:delText>tly</w:delText>
        </w:r>
        <w:r w:rsidDel="00881C9A">
          <w:rPr>
            <w:spacing w:val="1"/>
          </w:rPr>
          <w:delText xml:space="preserve"> </w:delText>
        </w:r>
        <w:r w:rsidDel="00881C9A">
          <w:rPr>
            <w:spacing w:val="-1"/>
          </w:rPr>
          <w:delText>a</w:delText>
        </w:r>
        <w:r w:rsidDel="00881C9A">
          <w:delText>n</w:delText>
        </w:r>
        <w:r w:rsidDel="00881C9A">
          <w:rPr>
            <w:spacing w:val="2"/>
          </w:rPr>
          <w:delText xml:space="preserve"> </w:delText>
        </w:r>
        <w:r w:rsidDel="00881C9A">
          <w:rPr>
            <w:spacing w:val="-1"/>
          </w:rPr>
          <w:delText>a</w:delText>
        </w:r>
        <w:r w:rsidDel="00881C9A">
          <w:delText>ll</w:delText>
        </w:r>
        <w:r w:rsidDel="00881C9A">
          <w:rPr>
            <w:spacing w:val="1"/>
          </w:rPr>
          <w:delText>o</w:delText>
        </w:r>
        <w:r w:rsidDel="00881C9A">
          <w:delText>w</w:delText>
        </w:r>
        <w:r w:rsidDel="00881C9A">
          <w:rPr>
            <w:spacing w:val="-1"/>
          </w:rPr>
          <w:delText>an</w:delText>
        </w:r>
        <w:r w:rsidDel="00881C9A">
          <w:rPr>
            <w:spacing w:val="1"/>
          </w:rPr>
          <w:delText xml:space="preserve">ce </w:delText>
        </w:r>
        <w:r w:rsidDel="00881C9A">
          <w:delText>f</w:delText>
        </w:r>
        <w:r w:rsidDel="00881C9A">
          <w:rPr>
            <w:spacing w:val="-1"/>
          </w:rPr>
          <w:delText>o</w:delText>
        </w:r>
        <w:r w:rsidDel="00881C9A">
          <w:delText>r</w:delText>
        </w:r>
        <w:r w:rsidDel="00881C9A">
          <w:rPr>
            <w:spacing w:val="1"/>
          </w:rPr>
          <w:delText xml:space="preserve"> </w:delText>
        </w:r>
        <w:r w:rsidDel="00881C9A">
          <w:rPr>
            <w:spacing w:val="-3"/>
          </w:rPr>
          <w:delText>m</w:delText>
        </w:r>
        <w:r w:rsidDel="00881C9A">
          <w:rPr>
            <w:spacing w:val="1"/>
          </w:rPr>
          <w:delText>i</w:delText>
        </w:r>
        <w:r w:rsidDel="00881C9A">
          <w:delText>ni</w:delText>
        </w:r>
        <w:r w:rsidDel="00881C9A">
          <w:rPr>
            <w:spacing w:val="-2"/>
          </w:rPr>
          <w:delText>m</w:delText>
        </w:r>
        <w:r w:rsidDel="00881C9A">
          <w:rPr>
            <w:spacing w:val="1"/>
          </w:rPr>
          <w:delText>u</w:delText>
        </w:r>
        <w:r w:rsidDel="00881C9A">
          <w:delText>m</w:delText>
        </w:r>
        <w:r w:rsidDel="00881C9A">
          <w:rPr>
            <w:spacing w:val="-2"/>
          </w:rPr>
          <w:delText xml:space="preserve"> </w:delText>
        </w:r>
        <w:r w:rsidDel="00881C9A">
          <w:delText>s</w:delText>
        </w:r>
        <w:r w:rsidDel="00881C9A">
          <w:rPr>
            <w:spacing w:val="1"/>
          </w:rPr>
          <w:delText>i</w:delText>
        </w:r>
        <w:r w:rsidDel="00881C9A">
          <w:rPr>
            <w:spacing w:val="-2"/>
          </w:rPr>
          <w:delText>z</w:delText>
        </w:r>
        <w:r w:rsidDel="00881C9A">
          <w:rPr>
            <w:spacing w:val="1"/>
          </w:rPr>
          <w:delText>e</w:delText>
        </w:r>
        <w:r w:rsidDel="00881C9A">
          <w:delText>.</w:delText>
        </w:r>
      </w:del>
    </w:p>
    <w:p w14:paraId="39CC0949" w14:textId="77777777" w:rsidR="00D41C24" w:rsidRDefault="00D41C24" w:rsidP="00D41C24">
      <w:pPr>
        <w:pStyle w:val="HChG"/>
      </w:pPr>
      <w:r>
        <w:tab/>
        <w:t>V.</w:t>
      </w:r>
      <w:r>
        <w:tab/>
        <w:t>Prov</w:t>
      </w:r>
      <w:r>
        <w:rPr>
          <w:spacing w:val="-1"/>
        </w:rPr>
        <w:t>i</w:t>
      </w:r>
      <w:r>
        <w:t>sio</w:t>
      </w:r>
      <w:r>
        <w:rPr>
          <w:spacing w:val="-1"/>
        </w:rPr>
        <w:t>n</w:t>
      </w:r>
      <w:r>
        <w:t>s</w:t>
      </w:r>
      <w:r>
        <w:rPr>
          <w:spacing w:val="-9"/>
        </w:rPr>
        <w:t xml:space="preserve"> </w:t>
      </w:r>
      <w:r>
        <w:rPr>
          <w:spacing w:val="-1"/>
        </w:rPr>
        <w:t>c</w:t>
      </w:r>
      <w:r>
        <w:t>on</w:t>
      </w:r>
      <w:r>
        <w:rPr>
          <w:spacing w:val="-1"/>
        </w:rPr>
        <w:t>c</w:t>
      </w:r>
      <w:r>
        <w:t>ern</w:t>
      </w:r>
      <w:r>
        <w:rPr>
          <w:spacing w:val="-1"/>
        </w:rPr>
        <w:t>in</w:t>
      </w:r>
      <w:r>
        <w:t>g</w:t>
      </w:r>
      <w:r>
        <w:rPr>
          <w:spacing w:val="-9"/>
        </w:rPr>
        <w:t xml:space="preserve"> </w:t>
      </w:r>
      <w:r>
        <w:t>presen</w:t>
      </w:r>
      <w:r>
        <w:rPr>
          <w:spacing w:val="-1"/>
        </w:rPr>
        <w:t>t</w:t>
      </w:r>
      <w:r>
        <w:rPr>
          <w:spacing w:val="1"/>
        </w:rPr>
        <w:t>a</w:t>
      </w:r>
      <w:r>
        <w:t>t</w:t>
      </w:r>
      <w:r>
        <w:rPr>
          <w:spacing w:val="-1"/>
        </w:rPr>
        <w:t>i</w:t>
      </w:r>
      <w:r>
        <w:t>on</w:t>
      </w:r>
    </w:p>
    <w:p w14:paraId="638D1700" w14:textId="77777777" w:rsidR="00D41C24" w:rsidRDefault="00D41C24" w:rsidP="00D41C24">
      <w:pPr>
        <w:pStyle w:val="H1G"/>
      </w:pPr>
      <w:r>
        <w:tab/>
        <w:t>A.</w:t>
      </w:r>
      <w:r>
        <w:tab/>
        <w:t>Unifo</w:t>
      </w:r>
      <w:r>
        <w:rPr>
          <w:spacing w:val="1"/>
        </w:rPr>
        <w:t>r</w:t>
      </w:r>
      <w:r>
        <w:t>m</w:t>
      </w:r>
      <w:r>
        <w:rPr>
          <w:spacing w:val="-1"/>
        </w:rPr>
        <w:t>i</w:t>
      </w:r>
      <w:r>
        <w:t>ty</w:t>
      </w:r>
    </w:p>
    <w:p w14:paraId="36B840E7" w14:textId="77777777" w:rsidR="00D41C24" w:rsidRDefault="00D41C24" w:rsidP="00D41C24">
      <w:pPr>
        <w:pStyle w:val="SingleTxtG"/>
      </w:pPr>
      <w:r>
        <w:rPr>
          <w:spacing w:val="-1"/>
        </w:rPr>
        <w:t>T</w:t>
      </w:r>
      <w:r>
        <w:rPr>
          <w:spacing w:val="1"/>
        </w:rPr>
        <w:t>h</w:t>
      </w:r>
      <w:r>
        <w:t xml:space="preserve">e </w:t>
      </w:r>
      <w:r>
        <w:rPr>
          <w:spacing w:val="-1"/>
        </w:rPr>
        <w:t>c</w:t>
      </w:r>
      <w:r>
        <w:rPr>
          <w:spacing w:val="1"/>
        </w:rPr>
        <w:t>on</w:t>
      </w:r>
      <w:r>
        <w:t>t</w:t>
      </w:r>
      <w:r>
        <w:rPr>
          <w:spacing w:val="-1"/>
        </w:rPr>
        <w:t>e</w:t>
      </w:r>
      <w:r>
        <w:rPr>
          <w:spacing w:val="1"/>
        </w:rPr>
        <w:t>n</w:t>
      </w:r>
      <w:r>
        <w:t>ts</w:t>
      </w:r>
      <w:r>
        <w:rPr>
          <w:spacing w:val="1"/>
        </w:rPr>
        <w:t xml:space="preserve"> </w:t>
      </w:r>
      <w:r>
        <w:rPr>
          <w:spacing w:val="-1"/>
        </w:rPr>
        <w:t>o</w:t>
      </w:r>
      <w:r>
        <w:t>f</w:t>
      </w:r>
      <w:r>
        <w:rPr>
          <w:spacing w:val="1"/>
        </w:rPr>
        <w:t xml:space="preserve"> </w:t>
      </w:r>
      <w:r>
        <w:rPr>
          <w:spacing w:val="-1"/>
        </w:rPr>
        <w:t>e</w:t>
      </w:r>
      <w:r>
        <w:rPr>
          <w:spacing w:val="1"/>
        </w:rPr>
        <w:t>a</w:t>
      </w:r>
      <w:r>
        <w:rPr>
          <w:spacing w:val="-1"/>
        </w:rPr>
        <w:t>c</w:t>
      </w:r>
      <w:r>
        <w:t>h</w:t>
      </w:r>
      <w:r>
        <w:rPr>
          <w:spacing w:val="1"/>
        </w:rPr>
        <w:t xml:space="preserve"> p</w:t>
      </w:r>
      <w:r>
        <w:rPr>
          <w:spacing w:val="-1"/>
        </w:rPr>
        <w:t>ac</w:t>
      </w:r>
      <w:r>
        <w:rPr>
          <w:spacing w:val="1"/>
        </w:rPr>
        <w:t>k</w:t>
      </w:r>
      <w:r>
        <w:rPr>
          <w:spacing w:val="-2"/>
        </w:rPr>
        <w:t>a</w:t>
      </w:r>
      <w:r>
        <w:rPr>
          <w:spacing w:val="1"/>
        </w:rPr>
        <w:t>g</w:t>
      </w:r>
      <w:r>
        <w:t>e</w:t>
      </w:r>
      <w:r>
        <w:rPr>
          <w:spacing w:val="2"/>
        </w:rPr>
        <w:t xml:space="preserve"> </w:t>
      </w:r>
      <w:r>
        <w:rPr>
          <w:spacing w:val="-2"/>
        </w:rPr>
        <w:t>m</w:t>
      </w:r>
      <w:r>
        <w:rPr>
          <w:spacing w:val="1"/>
        </w:rPr>
        <w:t>u</w:t>
      </w:r>
      <w:r>
        <w:rPr>
          <w:spacing w:val="-1"/>
        </w:rPr>
        <w:t>s</w:t>
      </w:r>
      <w:r>
        <w:t>t</w:t>
      </w:r>
      <w:r>
        <w:rPr>
          <w:spacing w:val="2"/>
        </w:rPr>
        <w:t xml:space="preserve"> </w:t>
      </w:r>
      <w:r>
        <w:rPr>
          <w:spacing w:val="1"/>
        </w:rPr>
        <w:t>b</w:t>
      </w:r>
      <w:r>
        <w:t xml:space="preserve">e </w:t>
      </w:r>
      <w:r>
        <w:rPr>
          <w:spacing w:val="-1"/>
        </w:rPr>
        <w:t>u</w:t>
      </w:r>
      <w:r>
        <w:rPr>
          <w:spacing w:val="1"/>
        </w:rPr>
        <w:t>n</w:t>
      </w:r>
      <w:r>
        <w:t>i</w:t>
      </w:r>
      <w:r>
        <w:rPr>
          <w:spacing w:val="-1"/>
        </w:rPr>
        <w:t>fo</w:t>
      </w:r>
      <w:r>
        <w:t xml:space="preserve">rm </w:t>
      </w:r>
      <w:r>
        <w:rPr>
          <w:spacing w:val="-1"/>
        </w:rPr>
        <w:t>a</w:t>
      </w:r>
      <w:r>
        <w:rPr>
          <w:spacing w:val="1"/>
        </w:rPr>
        <w:t>n</w:t>
      </w:r>
      <w:r>
        <w:t>d</w:t>
      </w:r>
      <w:r>
        <w:rPr>
          <w:spacing w:val="1"/>
        </w:rPr>
        <w:t xml:space="preserve"> </w:t>
      </w:r>
      <w:r>
        <w:rPr>
          <w:spacing w:val="-1"/>
        </w:rPr>
        <w:t>co</w:t>
      </w:r>
      <w:r>
        <w:rPr>
          <w:spacing w:val="1"/>
        </w:rPr>
        <w:t>nt</w:t>
      </w:r>
      <w:r>
        <w:rPr>
          <w:spacing w:val="-2"/>
        </w:rPr>
        <w:t>a</w:t>
      </w:r>
      <w:r>
        <w:t>in</w:t>
      </w:r>
      <w:r>
        <w:rPr>
          <w:spacing w:val="1"/>
        </w:rPr>
        <w:t xml:space="preserve"> o</w:t>
      </w:r>
      <w:r>
        <w:rPr>
          <w:spacing w:val="-1"/>
        </w:rPr>
        <w:t>n</w:t>
      </w:r>
      <w:r>
        <w:t>ly</w:t>
      </w:r>
      <w:r>
        <w:rPr>
          <w:spacing w:val="1"/>
        </w:rPr>
        <w:t xml:space="preserve"> </w:t>
      </w:r>
      <w:r>
        <w:rPr>
          <w:spacing w:val="-1"/>
        </w:rPr>
        <w:t>g</w:t>
      </w:r>
      <w:r>
        <w:t>r</w:t>
      </w:r>
      <w:r>
        <w:rPr>
          <w:spacing w:val="-1"/>
        </w:rPr>
        <w:t>a</w:t>
      </w:r>
      <w:r>
        <w:t>p</w:t>
      </w:r>
      <w:r>
        <w:rPr>
          <w:spacing w:val="-1"/>
        </w:rPr>
        <w:t>e</w:t>
      </w:r>
      <w:r>
        <w:t>f</w:t>
      </w:r>
      <w:r>
        <w:rPr>
          <w:spacing w:val="-1"/>
        </w:rPr>
        <w:t>r</w:t>
      </w:r>
      <w:r>
        <w:t>u</w:t>
      </w:r>
      <w:r>
        <w:rPr>
          <w:spacing w:val="-1"/>
        </w:rPr>
        <w:t>i</w:t>
      </w:r>
      <w:r>
        <w:t>t</w:t>
      </w:r>
      <w:r>
        <w:rPr>
          <w:spacing w:val="2"/>
        </w:rPr>
        <w:t xml:space="preserve"> </w:t>
      </w:r>
      <w:r w:rsidRPr="008A1CB8">
        <w:rPr>
          <w:spacing w:val="-1"/>
        </w:rPr>
        <w:t>o</w:t>
      </w:r>
      <w:r w:rsidRPr="008A1CB8">
        <w:t>r</w:t>
      </w:r>
      <w:r>
        <w:rPr>
          <w:spacing w:val="1"/>
        </w:rPr>
        <w:t xml:space="preserve"> </w:t>
      </w:r>
      <w:proofErr w:type="spellStart"/>
      <w:r>
        <w:rPr>
          <w:spacing w:val="-1"/>
        </w:rPr>
        <w:t>p</w:t>
      </w:r>
      <w:r>
        <w:t>um</w:t>
      </w:r>
      <w:r>
        <w:rPr>
          <w:spacing w:val="-2"/>
        </w:rPr>
        <w:t>m</w:t>
      </w:r>
      <w:r>
        <w:rPr>
          <w:spacing w:val="-1"/>
        </w:rPr>
        <w:t>e</w:t>
      </w:r>
      <w:r>
        <w:t>los</w:t>
      </w:r>
      <w:proofErr w:type="spellEnd"/>
      <w:r>
        <w:rPr>
          <w:spacing w:val="2"/>
        </w:rPr>
        <w:t xml:space="preserve"> </w:t>
      </w:r>
      <w:r>
        <w:t>of t</w:t>
      </w:r>
      <w:r>
        <w:rPr>
          <w:spacing w:val="1"/>
        </w:rPr>
        <w:t>h</w:t>
      </w:r>
      <w:r>
        <w:t>e</w:t>
      </w:r>
      <w:r>
        <w:rPr>
          <w:spacing w:val="-5"/>
        </w:rPr>
        <w:t xml:space="preserve"> </w:t>
      </w:r>
      <w:r>
        <w:rPr>
          <w:spacing w:val="-1"/>
        </w:rPr>
        <w:t>s</w:t>
      </w:r>
      <w:r>
        <w:rPr>
          <w:spacing w:val="1"/>
        </w:rPr>
        <w:t>a</w:t>
      </w:r>
      <w:r>
        <w:rPr>
          <w:spacing w:val="-2"/>
        </w:rPr>
        <w:t>m</w:t>
      </w:r>
      <w:r>
        <w:t>e</w:t>
      </w:r>
      <w:r>
        <w:rPr>
          <w:spacing w:val="-5"/>
        </w:rPr>
        <w:t xml:space="preserve"> </w:t>
      </w:r>
      <w:r>
        <w:rPr>
          <w:spacing w:val="1"/>
        </w:rPr>
        <w:t>o</w:t>
      </w:r>
      <w:r>
        <w:t>r</w:t>
      </w:r>
      <w:r>
        <w:rPr>
          <w:spacing w:val="1"/>
        </w:rPr>
        <w:t>i</w:t>
      </w:r>
      <w:r>
        <w:rPr>
          <w:spacing w:val="-1"/>
        </w:rPr>
        <w:t>g</w:t>
      </w:r>
      <w:r>
        <w:t>i</w:t>
      </w:r>
      <w:r>
        <w:rPr>
          <w:spacing w:val="-1"/>
        </w:rPr>
        <w:t>n</w:t>
      </w:r>
      <w:r>
        <w:t>,</w:t>
      </w:r>
      <w:r>
        <w:rPr>
          <w:spacing w:val="-5"/>
        </w:rPr>
        <w:t xml:space="preserve"> </w:t>
      </w:r>
      <w:r>
        <w:rPr>
          <w:spacing w:val="1"/>
        </w:rPr>
        <w:t>v</w:t>
      </w:r>
      <w:r>
        <w:rPr>
          <w:spacing w:val="-1"/>
        </w:rPr>
        <w:t>a</w:t>
      </w:r>
      <w:r>
        <w:t>ri</w:t>
      </w:r>
      <w:r>
        <w:rPr>
          <w:spacing w:val="-1"/>
        </w:rPr>
        <w:t>e</w:t>
      </w:r>
      <w:r>
        <w:t>ty</w:t>
      </w:r>
      <w:r>
        <w:rPr>
          <w:spacing w:val="-5"/>
        </w:rPr>
        <w:t xml:space="preserve"> </w:t>
      </w:r>
      <w:r w:rsidRPr="00FE66B9">
        <w:rPr>
          <w:spacing w:val="1"/>
        </w:rPr>
        <w:t>o</w:t>
      </w:r>
      <w:r w:rsidRPr="00FE66B9">
        <w:t>r</w:t>
      </w:r>
      <w:r w:rsidRPr="00FE66B9">
        <w:rPr>
          <w:spacing w:val="-5"/>
        </w:rPr>
        <w:t xml:space="preserve"> </w:t>
      </w:r>
      <w:r w:rsidRPr="00FE66B9">
        <w:rPr>
          <w:spacing w:val="-1"/>
        </w:rPr>
        <w:t>c</w:t>
      </w:r>
      <w:r w:rsidRPr="00FE66B9">
        <w:rPr>
          <w:spacing w:val="2"/>
        </w:rPr>
        <w:t>o</w:t>
      </w:r>
      <w:r w:rsidRPr="00FE66B9">
        <w:rPr>
          <w:spacing w:val="-2"/>
        </w:rPr>
        <w:t>m</w:t>
      </w:r>
      <w:r w:rsidRPr="00FE66B9">
        <w:t>m</w:t>
      </w:r>
      <w:r w:rsidRPr="00FE66B9">
        <w:rPr>
          <w:spacing w:val="1"/>
        </w:rPr>
        <w:t>e</w:t>
      </w:r>
      <w:r w:rsidRPr="00FE66B9">
        <w:t>r</w:t>
      </w:r>
      <w:r w:rsidRPr="00FE66B9">
        <w:rPr>
          <w:spacing w:val="-1"/>
        </w:rPr>
        <w:t>c</w:t>
      </w:r>
      <w:r w:rsidRPr="00FE66B9">
        <w:t>i</w:t>
      </w:r>
      <w:r w:rsidRPr="00FE66B9">
        <w:rPr>
          <w:spacing w:val="-1"/>
        </w:rPr>
        <w:t>al</w:t>
      </w:r>
      <w:r w:rsidRPr="00FE66B9">
        <w:rPr>
          <w:spacing w:val="-3"/>
        </w:rPr>
        <w:t xml:space="preserve"> </w:t>
      </w:r>
      <w:r w:rsidRPr="00FE66B9">
        <w:t>t</w:t>
      </w:r>
      <w:r w:rsidRPr="00FE66B9">
        <w:rPr>
          <w:spacing w:val="-1"/>
        </w:rPr>
        <w:t>y</w:t>
      </w:r>
      <w:r w:rsidRPr="00FE66B9">
        <w:rPr>
          <w:spacing w:val="1"/>
        </w:rPr>
        <w:t>p</w:t>
      </w:r>
      <w:r w:rsidRPr="00FE66B9">
        <w:t>e</w:t>
      </w:r>
      <w:r>
        <w:t>,</w:t>
      </w:r>
      <w:r>
        <w:rPr>
          <w:spacing w:val="-4"/>
        </w:rPr>
        <w:t xml:space="preserve"> </w:t>
      </w:r>
      <w:r>
        <w:t>qu</w:t>
      </w:r>
      <w:r>
        <w:rPr>
          <w:spacing w:val="-1"/>
        </w:rPr>
        <w:t>a</w:t>
      </w:r>
      <w:r>
        <w:t>l</w:t>
      </w:r>
      <w:r>
        <w:rPr>
          <w:spacing w:val="-1"/>
        </w:rPr>
        <w:t>i</w:t>
      </w:r>
      <w:r>
        <w:t>ty</w:t>
      </w:r>
      <w:r>
        <w:rPr>
          <w:spacing w:val="-5"/>
        </w:rPr>
        <w:t xml:space="preserve"> </w:t>
      </w:r>
      <w:r>
        <w:rPr>
          <w:spacing w:val="-1"/>
        </w:rPr>
        <w:t>a</w:t>
      </w:r>
      <w:r>
        <w:t>nd</w:t>
      </w:r>
      <w:r>
        <w:rPr>
          <w:spacing w:val="-3"/>
        </w:rPr>
        <w:t xml:space="preserve"> </w:t>
      </w:r>
      <w:r>
        <w:rPr>
          <w:spacing w:val="-1"/>
        </w:rPr>
        <w:t>s</w:t>
      </w:r>
      <w:r>
        <w:t>iz</w:t>
      </w:r>
      <w:r>
        <w:rPr>
          <w:spacing w:val="-1"/>
        </w:rPr>
        <w:t>e</w:t>
      </w:r>
      <w:r>
        <w:t>,</w:t>
      </w:r>
      <w:r>
        <w:rPr>
          <w:spacing w:val="-3"/>
        </w:rPr>
        <w:t xml:space="preserve"> </w:t>
      </w:r>
      <w:r>
        <w:rPr>
          <w:spacing w:val="-2"/>
        </w:rPr>
        <w:t>a</w:t>
      </w:r>
      <w:r>
        <w:t xml:space="preserve">nd </w:t>
      </w:r>
      <w:r>
        <w:rPr>
          <w:spacing w:val="-1"/>
        </w:rPr>
        <w:t>a</w:t>
      </w:r>
      <w:r>
        <w:t>pp</w:t>
      </w:r>
      <w:r>
        <w:rPr>
          <w:spacing w:val="-1"/>
        </w:rPr>
        <w:t>rec</w:t>
      </w:r>
      <w:r>
        <w:t>i</w:t>
      </w:r>
      <w:r>
        <w:rPr>
          <w:spacing w:val="-1"/>
        </w:rPr>
        <w:t>a</w:t>
      </w:r>
      <w:r>
        <w:rPr>
          <w:spacing w:val="1"/>
        </w:rPr>
        <w:t>b</w:t>
      </w:r>
      <w:r>
        <w:t>ly</w:t>
      </w:r>
      <w:r>
        <w:rPr>
          <w:spacing w:val="-1"/>
        </w:rPr>
        <w:t xml:space="preserve"> </w:t>
      </w:r>
      <w:r>
        <w:rPr>
          <w:spacing w:val="1"/>
        </w:rPr>
        <w:t>o</w:t>
      </w:r>
      <w:r>
        <w:t>f</w:t>
      </w:r>
      <w:r>
        <w:rPr>
          <w:spacing w:val="-1"/>
        </w:rPr>
        <w:t xml:space="preserve"> </w:t>
      </w:r>
      <w:r>
        <w:rPr>
          <w:spacing w:val="1"/>
        </w:rPr>
        <w:t>th</w:t>
      </w:r>
      <w:r>
        <w:t>e</w:t>
      </w:r>
      <w:r>
        <w:rPr>
          <w:spacing w:val="-2"/>
        </w:rPr>
        <w:t xml:space="preserve"> </w:t>
      </w:r>
      <w:r>
        <w:t>s</w:t>
      </w:r>
      <w:r>
        <w:rPr>
          <w:spacing w:val="-1"/>
        </w:rPr>
        <w:t>a</w:t>
      </w:r>
      <w:r>
        <w:t>me</w:t>
      </w:r>
      <w:r>
        <w:rPr>
          <w:spacing w:val="-1"/>
        </w:rPr>
        <w:t xml:space="preserve"> </w:t>
      </w:r>
      <w:r>
        <w:rPr>
          <w:spacing w:val="2"/>
        </w:rPr>
        <w:t>d</w:t>
      </w:r>
      <w:r>
        <w:rPr>
          <w:spacing w:val="-2"/>
        </w:rPr>
        <w:t>e</w:t>
      </w:r>
      <w:r>
        <w:rPr>
          <w:spacing w:val="1"/>
        </w:rPr>
        <w:t>g</w:t>
      </w:r>
      <w:r>
        <w:t>r</w:t>
      </w:r>
      <w:r>
        <w:rPr>
          <w:spacing w:val="-1"/>
        </w:rPr>
        <w:t>e</w:t>
      </w:r>
      <w:r>
        <w:t>e</w:t>
      </w:r>
      <w:r>
        <w:rPr>
          <w:spacing w:val="-1"/>
        </w:rPr>
        <w:t xml:space="preserve"> </w:t>
      </w:r>
      <w:r>
        <w:t>of r</w:t>
      </w:r>
      <w:r>
        <w:rPr>
          <w:spacing w:val="-1"/>
        </w:rPr>
        <w:t>i</w:t>
      </w:r>
      <w:r>
        <w:rPr>
          <w:spacing w:val="1"/>
        </w:rPr>
        <w:t>p</w:t>
      </w:r>
      <w:r>
        <w:rPr>
          <w:spacing w:val="-1"/>
        </w:rPr>
        <w:t>e</w:t>
      </w:r>
      <w:r>
        <w:rPr>
          <w:spacing w:val="1"/>
        </w:rPr>
        <w:t>n</w:t>
      </w:r>
      <w:r>
        <w:rPr>
          <w:spacing w:val="-2"/>
        </w:rPr>
        <w:t>e</w:t>
      </w:r>
      <w:r>
        <w:t>ss a</w:t>
      </w:r>
      <w:r>
        <w:rPr>
          <w:spacing w:val="-1"/>
        </w:rPr>
        <w:t>n</w:t>
      </w:r>
      <w:r>
        <w:t>d d</w:t>
      </w:r>
      <w:r>
        <w:rPr>
          <w:spacing w:val="-1"/>
        </w:rPr>
        <w:t>e</w:t>
      </w:r>
      <w:r>
        <w:t>v</w:t>
      </w:r>
      <w:r>
        <w:rPr>
          <w:spacing w:val="-2"/>
        </w:rPr>
        <w:t>e</w:t>
      </w:r>
      <w:r>
        <w:rPr>
          <w:spacing w:val="1"/>
        </w:rPr>
        <w:t>l</w:t>
      </w:r>
      <w:r>
        <w:rPr>
          <w:spacing w:val="-1"/>
        </w:rPr>
        <w:t>o</w:t>
      </w:r>
      <w:r>
        <w:t>p</w:t>
      </w:r>
      <w:r>
        <w:rPr>
          <w:spacing w:val="-2"/>
        </w:rPr>
        <w:t>me</w:t>
      </w:r>
      <w:r>
        <w:rPr>
          <w:spacing w:val="2"/>
        </w:rPr>
        <w:t>n</w:t>
      </w:r>
      <w:r>
        <w:t>t.</w:t>
      </w:r>
    </w:p>
    <w:p w14:paraId="559EB8F4" w14:textId="77777777" w:rsidR="00D41C24" w:rsidRDefault="00D41C24" w:rsidP="00D41C24">
      <w:pPr>
        <w:pStyle w:val="SingleTxtG"/>
      </w:pPr>
      <w:r>
        <w:t xml:space="preserve">In </w:t>
      </w:r>
      <w:r>
        <w:rPr>
          <w:spacing w:val="-2"/>
        </w:rPr>
        <w:t>a</w:t>
      </w:r>
      <w:r>
        <w:rPr>
          <w:spacing w:val="1"/>
        </w:rPr>
        <w:t>d</w:t>
      </w:r>
      <w:r>
        <w:rPr>
          <w:spacing w:val="-1"/>
        </w:rPr>
        <w:t>d</w:t>
      </w:r>
      <w:r>
        <w:rPr>
          <w:spacing w:val="1"/>
        </w:rPr>
        <w:t>i</w:t>
      </w:r>
      <w:r>
        <w:rPr>
          <w:spacing w:val="-1"/>
        </w:rPr>
        <w:t>t</w:t>
      </w:r>
      <w:r>
        <w:t>io</w:t>
      </w:r>
      <w:r>
        <w:rPr>
          <w:spacing w:val="1"/>
        </w:rPr>
        <w:t>n</w:t>
      </w:r>
      <w:r>
        <w:t>, for "</w:t>
      </w:r>
      <w:r>
        <w:rPr>
          <w:spacing w:val="-2"/>
        </w:rPr>
        <w:t>E</w:t>
      </w:r>
      <w:r>
        <w:rPr>
          <w:spacing w:val="1"/>
        </w:rPr>
        <w:t>xt</w:t>
      </w:r>
      <w:r>
        <w:t>r</w:t>
      </w:r>
      <w:r>
        <w:rPr>
          <w:spacing w:val="-2"/>
        </w:rPr>
        <w:t>a</w:t>
      </w:r>
      <w:r>
        <w:t>" C</w:t>
      </w:r>
      <w:r>
        <w:rPr>
          <w:spacing w:val="1"/>
        </w:rPr>
        <w:t>l</w:t>
      </w:r>
      <w:r>
        <w:rPr>
          <w:spacing w:val="-1"/>
        </w:rPr>
        <w:t>a</w:t>
      </w:r>
      <w:r>
        <w:t>ss,</w:t>
      </w:r>
      <w:r>
        <w:rPr>
          <w:spacing w:val="-1"/>
        </w:rPr>
        <w:t xml:space="preserve"> </w:t>
      </w:r>
      <w:r>
        <w:rPr>
          <w:spacing w:val="1"/>
        </w:rPr>
        <w:t>un</w:t>
      </w:r>
      <w:r>
        <w:t>if</w:t>
      </w:r>
      <w:r>
        <w:rPr>
          <w:spacing w:val="1"/>
        </w:rPr>
        <w:t>o</w:t>
      </w:r>
      <w:r>
        <w:t>r</w:t>
      </w:r>
      <w:r>
        <w:rPr>
          <w:spacing w:val="-2"/>
        </w:rPr>
        <w:t>m</w:t>
      </w:r>
      <w:r>
        <w:t>ity in</w:t>
      </w:r>
      <w:r>
        <w:rPr>
          <w:spacing w:val="-1"/>
        </w:rPr>
        <w:t xml:space="preserve"> </w:t>
      </w:r>
      <w:r>
        <w:t>c</w:t>
      </w:r>
      <w:r>
        <w:rPr>
          <w:spacing w:val="1"/>
        </w:rPr>
        <w:t>o</w:t>
      </w:r>
      <w:r>
        <w:t>lo</w:t>
      </w:r>
      <w:r>
        <w:rPr>
          <w:spacing w:val="1"/>
        </w:rPr>
        <w:t>u</w:t>
      </w:r>
      <w:r>
        <w:rPr>
          <w:spacing w:val="-1"/>
        </w:rPr>
        <w:t>r</w:t>
      </w:r>
      <w:r>
        <w:t>i</w:t>
      </w:r>
      <w:r>
        <w:rPr>
          <w:spacing w:val="1"/>
        </w:rPr>
        <w:t>n</w:t>
      </w:r>
      <w:r>
        <w:t>g is r</w:t>
      </w:r>
      <w:r>
        <w:rPr>
          <w:spacing w:val="-2"/>
        </w:rPr>
        <w:t>e</w:t>
      </w:r>
      <w:r>
        <w:rPr>
          <w:spacing w:val="1"/>
        </w:rPr>
        <w:t>q</w:t>
      </w:r>
      <w:r>
        <w:t>u</w:t>
      </w:r>
      <w:r>
        <w:rPr>
          <w:spacing w:val="-1"/>
        </w:rPr>
        <w:t>i</w:t>
      </w:r>
      <w:r>
        <w:t>r</w:t>
      </w:r>
      <w:r>
        <w:rPr>
          <w:spacing w:val="-1"/>
        </w:rPr>
        <w:t>e</w:t>
      </w:r>
      <w:r>
        <w:rPr>
          <w:spacing w:val="1"/>
        </w:rPr>
        <w:t>d</w:t>
      </w:r>
      <w:r>
        <w:t>.</w:t>
      </w:r>
    </w:p>
    <w:p w14:paraId="452A5D14" w14:textId="77777777" w:rsidR="00D41C24" w:rsidRDefault="00D41C24" w:rsidP="00D41C24">
      <w:pPr>
        <w:pStyle w:val="SingleTxtG"/>
      </w:pPr>
      <w:r>
        <w:t>How</w:t>
      </w:r>
      <w:r>
        <w:rPr>
          <w:spacing w:val="-2"/>
        </w:rPr>
        <w:t>e</w:t>
      </w:r>
      <w:r>
        <w:t>v</w:t>
      </w:r>
      <w:r>
        <w:rPr>
          <w:spacing w:val="-1"/>
        </w:rPr>
        <w:t>e</w:t>
      </w:r>
      <w:r>
        <w:t>r,</w:t>
      </w:r>
      <w:r>
        <w:rPr>
          <w:spacing w:val="3"/>
        </w:rPr>
        <w:t xml:space="preserve"> </w:t>
      </w:r>
      <w:r>
        <w:t>a</w:t>
      </w:r>
      <w:r>
        <w:rPr>
          <w:spacing w:val="2"/>
        </w:rPr>
        <w:t xml:space="preserve"> </w:t>
      </w:r>
      <w:r>
        <w:rPr>
          <w:spacing w:val="-2"/>
        </w:rPr>
        <w:t>m</w:t>
      </w:r>
      <w:r>
        <w:rPr>
          <w:spacing w:val="1"/>
        </w:rPr>
        <w:t>ix</w:t>
      </w:r>
      <w:r>
        <w:rPr>
          <w:spacing w:val="-1"/>
        </w:rPr>
        <w:t>tu</w:t>
      </w:r>
      <w:r>
        <w:t xml:space="preserve">re </w:t>
      </w:r>
      <w:r>
        <w:rPr>
          <w:spacing w:val="-1"/>
        </w:rPr>
        <w:t>o</w:t>
      </w:r>
      <w:r>
        <w:t>f</w:t>
      </w:r>
      <w:r>
        <w:rPr>
          <w:spacing w:val="1"/>
        </w:rPr>
        <w:t xml:space="preserve"> </w:t>
      </w:r>
      <w:r>
        <w:t>gr</w:t>
      </w:r>
      <w:r>
        <w:rPr>
          <w:spacing w:val="-1"/>
        </w:rPr>
        <w:t>a</w:t>
      </w:r>
      <w:r>
        <w:rPr>
          <w:spacing w:val="1"/>
        </w:rPr>
        <w:t>p</w:t>
      </w:r>
      <w:r>
        <w:rPr>
          <w:spacing w:val="-2"/>
        </w:rPr>
        <w:t>e</w:t>
      </w:r>
      <w:r>
        <w:rPr>
          <w:spacing w:val="2"/>
        </w:rPr>
        <w:t>f</w:t>
      </w:r>
      <w:r>
        <w:t>r</w:t>
      </w:r>
      <w:r>
        <w:rPr>
          <w:spacing w:val="-1"/>
        </w:rPr>
        <w:t>u</w:t>
      </w:r>
      <w:r>
        <w:t>it</w:t>
      </w:r>
      <w:r>
        <w:rPr>
          <w:spacing w:val="1"/>
        </w:rPr>
        <w:t xml:space="preserve"> </w:t>
      </w:r>
      <w:r w:rsidRPr="00FE66B9">
        <w:rPr>
          <w:spacing w:val="-2"/>
        </w:rPr>
        <w:t>a</w:t>
      </w:r>
      <w:r w:rsidRPr="00FE66B9">
        <w:t>nd/</w:t>
      </w:r>
      <w:r w:rsidRPr="00FE66B9">
        <w:rPr>
          <w:spacing w:val="-1"/>
        </w:rPr>
        <w:t>o</w:t>
      </w:r>
      <w:r w:rsidRPr="00FE66B9">
        <w:t>r</w:t>
      </w:r>
      <w:r>
        <w:rPr>
          <w:spacing w:val="2"/>
        </w:rPr>
        <w:t xml:space="preserve"> </w:t>
      </w:r>
      <w:proofErr w:type="spellStart"/>
      <w:r>
        <w:rPr>
          <w:spacing w:val="1"/>
        </w:rPr>
        <w:t>p</w:t>
      </w:r>
      <w:r>
        <w:rPr>
          <w:spacing w:val="-1"/>
        </w:rPr>
        <w:t>u</w:t>
      </w:r>
      <w:r>
        <w:t>m</w:t>
      </w:r>
      <w:r>
        <w:rPr>
          <w:spacing w:val="-2"/>
        </w:rPr>
        <w:t>m</w:t>
      </w:r>
      <w:r>
        <w:rPr>
          <w:spacing w:val="1"/>
        </w:rPr>
        <w:t>e</w:t>
      </w:r>
      <w:r>
        <w:t>los</w:t>
      </w:r>
      <w:proofErr w:type="spellEnd"/>
      <w:r>
        <w:t xml:space="preserve"> w</w:t>
      </w:r>
      <w:r>
        <w:rPr>
          <w:spacing w:val="1"/>
        </w:rPr>
        <w:t>i</w:t>
      </w:r>
      <w:r>
        <w:t xml:space="preserve">th </w:t>
      </w:r>
      <w:r>
        <w:rPr>
          <w:spacing w:val="1"/>
        </w:rPr>
        <w:t>c</w:t>
      </w:r>
      <w:r>
        <w:t>it</w:t>
      </w:r>
      <w:r>
        <w:rPr>
          <w:spacing w:val="-1"/>
        </w:rPr>
        <w:t>r</w:t>
      </w:r>
      <w:r>
        <w:t>us fr</w:t>
      </w:r>
      <w:r>
        <w:rPr>
          <w:spacing w:val="-1"/>
        </w:rPr>
        <w:t>u</w:t>
      </w:r>
      <w:r>
        <w:t>it</w:t>
      </w:r>
      <w:r>
        <w:rPr>
          <w:spacing w:val="1"/>
        </w:rPr>
        <w:t xml:space="preserve"> </w:t>
      </w:r>
      <w:r>
        <w:rPr>
          <w:spacing w:val="-1"/>
        </w:rPr>
        <w:t>o</w:t>
      </w:r>
      <w:r>
        <w:t>f</w:t>
      </w:r>
      <w:r>
        <w:rPr>
          <w:spacing w:val="2"/>
        </w:rPr>
        <w:t xml:space="preserve"> </w:t>
      </w:r>
      <w:r>
        <w:rPr>
          <w:spacing w:val="-1"/>
        </w:rPr>
        <w:t>d</w:t>
      </w:r>
      <w:r>
        <w:rPr>
          <w:spacing w:val="1"/>
        </w:rPr>
        <w:t>i</w:t>
      </w:r>
      <w:r>
        <w:rPr>
          <w:spacing w:val="-2"/>
        </w:rPr>
        <w:t>s</w:t>
      </w:r>
      <w:r>
        <w:rPr>
          <w:spacing w:val="1"/>
        </w:rPr>
        <w:t>t</w:t>
      </w:r>
      <w:r>
        <w:rPr>
          <w:spacing w:val="-1"/>
        </w:rPr>
        <w:t>i</w:t>
      </w:r>
      <w:r>
        <w:t>n</w:t>
      </w:r>
      <w:r>
        <w:rPr>
          <w:spacing w:val="-1"/>
        </w:rPr>
        <w:t>c</w:t>
      </w:r>
      <w:r>
        <w:t xml:space="preserve">tly </w:t>
      </w:r>
      <w:r>
        <w:rPr>
          <w:spacing w:val="1"/>
        </w:rPr>
        <w:t>d</w:t>
      </w:r>
      <w:r>
        <w:rPr>
          <w:spacing w:val="-1"/>
        </w:rPr>
        <w:t>i</w:t>
      </w:r>
      <w:r>
        <w:t>ff</w:t>
      </w:r>
      <w:r>
        <w:rPr>
          <w:spacing w:val="-1"/>
        </w:rPr>
        <w:t>ere</w:t>
      </w:r>
      <w:r>
        <w:t>nt sp</w:t>
      </w:r>
      <w:r>
        <w:rPr>
          <w:spacing w:val="-2"/>
        </w:rPr>
        <w:t>e</w:t>
      </w:r>
      <w:r>
        <w:rPr>
          <w:spacing w:val="-1"/>
        </w:rPr>
        <w:t>c</w:t>
      </w:r>
      <w:r>
        <w:t>i</w:t>
      </w:r>
      <w:r>
        <w:rPr>
          <w:spacing w:val="-1"/>
        </w:rPr>
        <w:t>e</w:t>
      </w:r>
      <w:r>
        <w:t>s</w:t>
      </w:r>
      <w:r>
        <w:rPr>
          <w:spacing w:val="-1"/>
        </w:rPr>
        <w:t xml:space="preserve"> </w:t>
      </w:r>
      <w:r>
        <w:t>m</w:t>
      </w:r>
      <w:r>
        <w:rPr>
          <w:spacing w:val="-1"/>
        </w:rPr>
        <w:t>a</w:t>
      </w:r>
      <w:r>
        <w:t>y</w:t>
      </w:r>
      <w:r>
        <w:rPr>
          <w:spacing w:val="-2"/>
        </w:rPr>
        <w:t xml:space="preserve"> </w:t>
      </w:r>
      <w:r>
        <w:t>be</w:t>
      </w:r>
      <w:r>
        <w:rPr>
          <w:spacing w:val="-3"/>
        </w:rPr>
        <w:t xml:space="preserve"> </w:t>
      </w:r>
      <w:r>
        <w:rPr>
          <w:spacing w:val="1"/>
        </w:rPr>
        <w:t>p</w:t>
      </w:r>
      <w:r>
        <w:t>a</w:t>
      </w:r>
      <w:r>
        <w:rPr>
          <w:spacing w:val="-2"/>
        </w:rPr>
        <w:t>c</w:t>
      </w:r>
      <w:r>
        <w:t>k</w:t>
      </w:r>
      <w:r>
        <w:rPr>
          <w:spacing w:val="-1"/>
        </w:rPr>
        <w:t>e</w:t>
      </w:r>
      <w:r>
        <w:t>d</w:t>
      </w:r>
      <w:r>
        <w:rPr>
          <w:spacing w:val="-2"/>
        </w:rPr>
        <w:t xml:space="preserve"> </w:t>
      </w:r>
      <w:r>
        <w:t>to</w:t>
      </w:r>
      <w:r>
        <w:rPr>
          <w:spacing w:val="-1"/>
        </w:rPr>
        <w:t>ge</w:t>
      </w:r>
      <w:r>
        <w:t>th</w:t>
      </w:r>
      <w:r>
        <w:rPr>
          <w:spacing w:val="-2"/>
        </w:rPr>
        <w:t>e</w:t>
      </w:r>
      <w:r>
        <w:t>r</w:t>
      </w:r>
      <w:r>
        <w:rPr>
          <w:spacing w:val="-2"/>
        </w:rPr>
        <w:t xml:space="preserve"> </w:t>
      </w:r>
      <w:r>
        <w:rPr>
          <w:spacing w:val="1"/>
        </w:rPr>
        <w:t>i</w:t>
      </w:r>
      <w:r>
        <w:t>n</w:t>
      </w:r>
      <w:r>
        <w:rPr>
          <w:spacing w:val="-2"/>
        </w:rPr>
        <w:t xml:space="preserve"> </w:t>
      </w:r>
      <w:r>
        <w:t>a</w:t>
      </w:r>
      <w:r>
        <w:rPr>
          <w:spacing w:val="-3"/>
        </w:rPr>
        <w:t xml:space="preserve"> </w:t>
      </w:r>
      <w:r>
        <w:t>s</w:t>
      </w:r>
      <w:r>
        <w:rPr>
          <w:spacing w:val="-1"/>
        </w:rPr>
        <w:t>a</w:t>
      </w:r>
      <w:r>
        <w:t>l</w:t>
      </w:r>
      <w:r>
        <w:rPr>
          <w:spacing w:val="-1"/>
        </w:rPr>
        <w:t>e</w:t>
      </w:r>
      <w:r>
        <w:t>s</w:t>
      </w:r>
      <w:r>
        <w:rPr>
          <w:spacing w:val="-2"/>
        </w:rPr>
        <w:t xml:space="preserve"> </w:t>
      </w:r>
      <w:r>
        <w:t>p</w:t>
      </w:r>
      <w:r>
        <w:rPr>
          <w:spacing w:val="-1"/>
        </w:rPr>
        <w:t>ac</w:t>
      </w:r>
      <w:r>
        <w:rPr>
          <w:spacing w:val="1"/>
        </w:rPr>
        <w:t>k</w:t>
      </w:r>
      <w:r>
        <w:rPr>
          <w:spacing w:val="-2"/>
        </w:rPr>
        <w:t>a</w:t>
      </w:r>
      <w:r>
        <w:rPr>
          <w:spacing w:val="2"/>
        </w:rPr>
        <w:t>g</w:t>
      </w:r>
      <w:r>
        <w:rPr>
          <w:spacing w:val="-1"/>
        </w:rPr>
        <w:t>e</w:t>
      </w:r>
      <w:r>
        <w:t>,</w:t>
      </w:r>
      <w:r>
        <w:rPr>
          <w:spacing w:val="-3"/>
        </w:rPr>
        <w:t xml:space="preserve"> </w:t>
      </w:r>
      <w:r>
        <w:rPr>
          <w:spacing w:val="1"/>
        </w:rPr>
        <w:t>p</w:t>
      </w:r>
      <w:r>
        <w:t>r</w:t>
      </w:r>
      <w:r>
        <w:rPr>
          <w:spacing w:val="-1"/>
        </w:rPr>
        <w:t>o</w:t>
      </w:r>
      <w:r>
        <w:t>vid</w:t>
      </w:r>
      <w:r>
        <w:rPr>
          <w:spacing w:val="-2"/>
        </w:rPr>
        <w:t>e</w:t>
      </w:r>
      <w:r>
        <w:t>d</w:t>
      </w:r>
      <w:r>
        <w:rPr>
          <w:spacing w:val="-1"/>
        </w:rPr>
        <w:t xml:space="preserve"> t</w:t>
      </w:r>
      <w:r>
        <w:rPr>
          <w:spacing w:val="1"/>
        </w:rPr>
        <w:t>h</w:t>
      </w:r>
      <w:r>
        <w:rPr>
          <w:spacing w:val="-2"/>
        </w:rPr>
        <w:t>e</w:t>
      </w:r>
      <w:r>
        <w:t>y</w:t>
      </w:r>
      <w:r>
        <w:rPr>
          <w:spacing w:val="-2"/>
        </w:rPr>
        <w:t xml:space="preserve"> </w:t>
      </w:r>
      <w:r>
        <w:rPr>
          <w:spacing w:val="-1"/>
        </w:rPr>
        <w:t>ar</w:t>
      </w:r>
      <w:r>
        <w:t>e</w:t>
      </w:r>
      <w:r>
        <w:rPr>
          <w:spacing w:val="-2"/>
        </w:rPr>
        <w:t xml:space="preserve"> </w:t>
      </w:r>
      <w:r>
        <w:rPr>
          <w:spacing w:val="1"/>
        </w:rPr>
        <w:t>un</w:t>
      </w:r>
      <w:r>
        <w:rPr>
          <w:spacing w:val="-1"/>
        </w:rPr>
        <w:t>i</w:t>
      </w:r>
      <w:r>
        <w:rPr>
          <w:spacing w:val="1"/>
        </w:rPr>
        <w:t>for</w:t>
      </w:r>
      <w:r>
        <w:t>m</w:t>
      </w:r>
      <w:r>
        <w:rPr>
          <w:spacing w:val="-4"/>
        </w:rPr>
        <w:t xml:space="preserve"> </w:t>
      </w:r>
      <w:r>
        <w:t>in</w:t>
      </w:r>
      <w:r>
        <w:rPr>
          <w:spacing w:val="-2"/>
        </w:rPr>
        <w:t xml:space="preserve"> </w:t>
      </w:r>
      <w:r>
        <w:rPr>
          <w:spacing w:val="-1"/>
        </w:rPr>
        <w:t>q</w:t>
      </w:r>
      <w:r>
        <w:rPr>
          <w:spacing w:val="1"/>
        </w:rPr>
        <w:t>u</w:t>
      </w:r>
      <w:r>
        <w:rPr>
          <w:spacing w:val="-1"/>
        </w:rPr>
        <w:t>a</w:t>
      </w:r>
      <w:r>
        <w:t>l</w:t>
      </w:r>
      <w:r>
        <w:rPr>
          <w:spacing w:val="-1"/>
        </w:rPr>
        <w:t>i</w:t>
      </w:r>
      <w:r>
        <w:rPr>
          <w:spacing w:val="1"/>
        </w:rPr>
        <w:t>t</w:t>
      </w:r>
      <w:r>
        <w:t>y</w:t>
      </w:r>
      <w:r>
        <w:rPr>
          <w:spacing w:val="-3"/>
        </w:rPr>
        <w:t xml:space="preserve"> </w:t>
      </w:r>
      <w:r>
        <w:rPr>
          <w:spacing w:val="-1"/>
        </w:rPr>
        <w:t>a</w:t>
      </w:r>
      <w:r>
        <w:rPr>
          <w:spacing w:val="1"/>
        </w:rPr>
        <w:t xml:space="preserve">nd, </w:t>
      </w:r>
      <w:r>
        <w:t>f</w:t>
      </w:r>
      <w:r>
        <w:rPr>
          <w:spacing w:val="-1"/>
        </w:rPr>
        <w:t>o</w:t>
      </w:r>
      <w:r>
        <w:t>r</w:t>
      </w:r>
      <w:r>
        <w:rPr>
          <w:spacing w:val="2"/>
        </w:rPr>
        <w:t xml:space="preserve"> </w:t>
      </w:r>
      <w:r>
        <w:rPr>
          <w:spacing w:val="-1"/>
        </w:rPr>
        <w:t>eac</w:t>
      </w:r>
      <w:r>
        <w:t>h</w:t>
      </w:r>
      <w:r>
        <w:rPr>
          <w:spacing w:val="2"/>
        </w:rPr>
        <w:t xml:space="preserve"> </w:t>
      </w:r>
      <w:r>
        <w:t>s</w:t>
      </w:r>
      <w:r>
        <w:rPr>
          <w:spacing w:val="1"/>
        </w:rPr>
        <w:t>p</w:t>
      </w:r>
      <w:r>
        <w:rPr>
          <w:spacing w:val="-1"/>
        </w:rPr>
        <w:t>ec</w:t>
      </w:r>
      <w:r>
        <w:t>i</w:t>
      </w:r>
      <w:r>
        <w:rPr>
          <w:spacing w:val="1"/>
        </w:rPr>
        <w:t>e</w:t>
      </w:r>
      <w:r>
        <w:t>s</w:t>
      </w:r>
      <w:r>
        <w:rPr>
          <w:spacing w:val="2"/>
        </w:rPr>
        <w:t xml:space="preserve"> </w:t>
      </w:r>
      <w:r>
        <w:rPr>
          <w:spacing w:val="-2"/>
        </w:rPr>
        <w:t>c</w:t>
      </w:r>
      <w:r>
        <w:rPr>
          <w:spacing w:val="1"/>
        </w:rPr>
        <w:t>on</w:t>
      </w:r>
      <w:r>
        <w:rPr>
          <w:spacing w:val="-1"/>
        </w:rPr>
        <w:t>c</w:t>
      </w:r>
      <w:r>
        <w:rPr>
          <w:spacing w:val="-2"/>
        </w:rPr>
        <w:t>e</w:t>
      </w:r>
      <w:r>
        <w:t>r</w:t>
      </w:r>
      <w:r>
        <w:rPr>
          <w:spacing w:val="1"/>
        </w:rPr>
        <w:t>n</w:t>
      </w:r>
      <w:r>
        <w:rPr>
          <w:spacing w:val="-1"/>
        </w:rPr>
        <w:t>e</w:t>
      </w:r>
      <w:r>
        <w:rPr>
          <w:spacing w:val="1"/>
        </w:rPr>
        <w:t>d</w:t>
      </w:r>
      <w:r>
        <w:t>,</w:t>
      </w:r>
      <w:r>
        <w:rPr>
          <w:spacing w:val="1"/>
        </w:rPr>
        <w:t xml:space="preserve"> </w:t>
      </w:r>
      <w:r>
        <w:t>in</w:t>
      </w:r>
      <w:r>
        <w:rPr>
          <w:spacing w:val="1"/>
        </w:rPr>
        <w:t xml:space="preserve"> v</w:t>
      </w:r>
      <w:r>
        <w:rPr>
          <w:spacing w:val="-1"/>
        </w:rPr>
        <w:t>a</w:t>
      </w:r>
      <w:r>
        <w:t>ri</w:t>
      </w:r>
      <w:r>
        <w:rPr>
          <w:spacing w:val="-1"/>
        </w:rPr>
        <w:t>e</w:t>
      </w:r>
      <w:r>
        <w:t>ty</w:t>
      </w:r>
      <w:r>
        <w:rPr>
          <w:spacing w:val="2"/>
        </w:rPr>
        <w:t xml:space="preserve"> </w:t>
      </w:r>
      <w:r>
        <w:rPr>
          <w:spacing w:val="-1"/>
        </w:rPr>
        <w:t>a</w:t>
      </w:r>
      <w:r>
        <w:rPr>
          <w:spacing w:val="1"/>
        </w:rPr>
        <w:t>n</w:t>
      </w:r>
      <w:r>
        <w:t>d</w:t>
      </w:r>
      <w:r>
        <w:rPr>
          <w:spacing w:val="1"/>
        </w:rPr>
        <w:t xml:space="preserve"> o</w:t>
      </w:r>
      <w:r>
        <w:rPr>
          <w:spacing w:val="-1"/>
        </w:rPr>
        <w:t>r</w:t>
      </w:r>
      <w:r>
        <w:rPr>
          <w:spacing w:val="1"/>
        </w:rPr>
        <w:t>i</w:t>
      </w:r>
      <w:r>
        <w:rPr>
          <w:spacing w:val="-1"/>
        </w:rPr>
        <w:t>gi</w:t>
      </w:r>
      <w:r>
        <w:rPr>
          <w:spacing w:val="1"/>
        </w:rPr>
        <w:t>n</w:t>
      </w:r>
      <w:r>
        <w:t xml:space="preserve">. </w:t>
      </w:r>
      <w:r w:rsidR="00FE66B9">
        <w:t>However, in case of those mixtures u</w:t>
      </w:r>
      <w:r>
        <w:rPr>
          <w:spacing w:val="1"/>
        </w:rPr>
        <w:t>n</w:t>
      </w:r>
      <w:r>
        <w:t>if</w:t>
      </w:r>
      <w:r>
        <w:rPr>
          <w:spacing w:val="1"/>
        </w:rPr>
        <w:t>o</w:t>
      </w:r>
      <w:r>
        <w:t>r</w:t>
      </w:r>
      <w:r>
        <w:rPr>
          <w:spacing w:val="-3"/>
        </w:rPr>
        <w:t>m</w:t>
      </w:r>
      <w:r>
        <w:rPr>
          <w:spacing w:val="1"/>
        </w:rPr>
        <w:t>i</w:t>
      </w:r>
      <w:r>
        <w:t>ty</w:t>
      </w:r>
      <w:r>
        <w:rPr>
          <w:spacing w:val="1"/>
        </w:rPr>
        <w:t xml:space="preserve"> </w:t>
      </w:r>
      <w:r>
        <w:t>in</w:t>
      </w:r>
      <w:r>
        <w:rPr>
          <w:spacing w:val="1"/>
        </w:rPr>
        <w:t xml:space="preserve"> </w:t>
      </w:r>
      <w:r>
        <w:t>si</w:t>
      </w:r>
      <w:r>
        <w:rPr>
          <w:spacing w:val="-1"/>
        </w:rPr>
        <w:t>z</w:t>
      </w:r>
      <w:r>
        <w:t>e</w:t>
      </w:r>
      <w:r>
        <w:rPr>
          <w:spacing w:val="1"/>
        </w:rPr>
        <w:t xml:space="preserve"> i</w:t>
      </w:r>
      <w:r>
        <w:t>s</w:t>
      </w:r>
      <w:r>
        <w:rPr>
          <w:spacing w:val="1"/>
        </w:rPr>
        <w:t xml:space="preserve"> </w:t>
      </w:r>
      <w:r>
        <w:t>not</w:t>
      </w:r>
      <w:r>
        <w:rPr>
          <w:spacing w:val="1"/>
        </w:rPr>
        <w:t xml:space="preserve"> </w:t>
      </w:r>
      <w:r>
        <w:t>r</w:t>
      </w:r>
      <w:r>
        <w:rPr>
          <w:spacing w:val="-1"/>
        </w:rPr>
        <w:t>e</w:t>
      </w:r>
      <w:r>
        <w:rPr>
          <w:spacing w:val="1"/>
        </w:rPr>
        <w:t>q</w:t>
      </w:r>
      <w:r>
        <w:rPr>
          <w:spacing w:val="-1"/>
        </w:rPr>
        <w:t>u</w:t>
      </w:r>
      <w:r>
        <w:t>ir</w:t>
      </w:r>
      <w:r>
        <w:rPr>
          <w:spacing w:val="-1"/>
        </w:rPr>
        <w:t>e</w:t>
      </w:r>
      <w:r>
        <w:t>d</w:t>
      </w:r>
      <w:r>
        <w:rPr>
          <w:spacing w:val="-2"/>
        </w:rPr>
        <w:t>.</w:t>
      </w:r>
      <w:r w:rsidRPr="008A1CB8">
        <w:rPr>
          <w:color w:val="633277"/>
          <w:spacing w:val="1"/>
        </w:rPr>
        <w:t xml:space="preserve"> </w:t>
      </w:r>
    </w:p>
    <w:p w14:paraId="0541AC73" w14:textId="77777777" w:rsidR="00D41C24" w:rsidDel="00881C9A" w:rsidRDefault="00D41C24" w:rsidP="00D41C24">
      <w:pPr>
        <w:pStyle w:val="SingleTxtG"/>
        <w:rPr>
          <w:del w:id="78" w:author="Aruna Vivekanantham" w:date="2019-05-13T16:33:00Z"/>
        </w:rPr>
      </w:pPr>
      <w:del w:id="79" w:author="Aruna Vivekanantham" w:date="2019-05-13T16:33:00Z">
        <w:r w:rsidDel="00881C9A">
          <w:rPr>
            <w:i/>
            <w:spacing w:val="-1"/>
          </w:rPr>
          <w:delText>Re</w:delText>
        </w:r>
        <w:r w:rsidDel="00881C9A">
          <w:rPr>
            <w:i/>
          </w:rPr>
          <w:delText>m</w:delText>
        </w:r>
        <w:r w:rsidDel="00881C9A">
          <w:rPr>
            <w:i/>
            <w:spacing w:val="1"/>
          </w:rPr>
          <w:delText>ar</w:delText>
        </w:r>
        <w:r w:rsidDel="00881C9A">
          <w:rPr>
            <w:i/>
          </w:rPr>
          <w:delText>k</w:delText>
        </w:r>
        <w:r w:rsidDel="00881C9A">
          <w:rPr>
            <w:i/>
            <w:spacing w:val="-1"/>
          </w:rPr>
          <w:delText xml:space="preserve"> </w:delText>
        </w:r>
        <w:r w:rsidDel="00881C9A">
          <w:rPr>
            <w:i/>
            <w:spacing w:val="1"/>
          </w:rPr>
          <w:delText>b</w:delText>
        </w:r>
        <w:r w:rsidDel="00881C9A">
          <w:rPr>
            <w:i/>
          </w:rPr>
          <w:delText>y</w:delText>
        </w:r>
        <w:r w:rsidDel="00881C9A">
          <w:rPr>
            <w:i/>
            <w:spacing w:val="-1"/>
          </w:rPr>
          <w:delText xml:space="preserve"> </w:delText>
        </w:r>
        <w:r w:rsidDel="00881C9A">
          <w:rPr>
            <w:i/>
          </w:rPr>
          <w:delText>G</w:delText>
        </w:r>
        <w:r w:rsidDel="00881C9A">
          <w:rPr>
            <w:i/>
            <w:spacing w:val="-1"/>
          </w:rPr>
          <w:delText>e</w:delText>
        </w:r>
        <w:r w:rsidDel="00881C9A">
          <w:rPr>
            <w:i/>
            <w:spacing w:val="2"/>
          </w:rPr>
          <w:delText>r</w:delText>
        </w:r>
        <w:r w:rsidDel="00881C9A">
          <w:rPr>
            <w:i/>
            <w:spacing w:val="-2"/>
          </w:rPr>
          <w:delText>m</w:delText>
        </w:r>
        <w:r w:rsidDel="00881C9A">
          <w:rPr>
            <w:i/>
            <w:spacing w:val="1"/>
          </w:rPr>
          <w:delText>an</w:delText>
        </w:r>
        <w:r w:rsidDel="00881C9A">
          <w:rPr>
            <w:i/>
            <w:spacing w:val="-1"/>
          </w:rPr>
          <w:delText>y</w:delText>
        </w:r>
        <w:r w:rsidDel="00881C9A">
          <w:delText xml:space="preserve">: </w:delText>
        </w:r>
        <w:r w:rsidDel="00881C9A">
          <w:rPr>
            <w:spacing w:val="-1"/>
          </w:rPr>
          <w:delText>T</w:delText>
        </w:r>
        <w:r w:rsidDel="00881C9A">
          <w:rPr>
            <w:spacing w:val="1"/>
          </w:rPr>
          <w:delText>h</w:delText>
        </w:r>
        <w:r w:rsidDel="00881C9A">
          <w:delText>e</w:delText>
        </w:r>
        <w:r w:rsidDel="00881C9A">
          <w:rPr>
            <w:spacing w:val="-2"/>
          </w:rPr>
          <w:delText xml:space="preserve"> </w:delText>
        </w:r>
        <w:r w:rsidDel="00881C9A">
          <w:delText>p</w:delText>
        </w:r>
        <w:r w:rsidDel="00881C9A">
          <w:rPr>
            <w:spacing w:val="-1"/>
          </w:rPr>
          <w:delText>a</w:delText>
        </w:r>
        <w:r w:rsidDel="00881C9A">
          <w:delText>r</w:delText>
        </w:r>
        <w:r w:rsidDel="00881C9A">
          <w:rPr>
            <w:spacing w:val="-1"/>
          </w:rPr>
          <w:delText>a</w:delText>
        </w:r>
        <w:r w:rsidDel="00881C9A">
          <w:delText>gr</w:delText>
        </w:r>
        <w:r w:rsidDel="00881C9A">
          <w:rPr>
            <w:spacing w:val="-1"/>
          </w:rPr>
          <w:delText>ap</w:delText>
        </w:r>
        <w:r w:rsidDel="00881C9A">
          <w:delText xml:space="preserve">h </w:delText>
        </w:r>
        <w:r w:rsidDel="00881C9A">
          <w:rPr>
            <w:spacing w:val="-1"/>
          </w:rPr>
          <w:delText>o</w:delText>
        </w:r>
        <w:r w:rsidDel="00881C9A">
          <w:delText>n</w:delText>
        </w:r>
        <w:r w:rsidDel="00881C9A">
          <w:rPr>
            <w:spacing w:val="1"/>
          </w:rPr>
          <w:delText xml:space="preserve"> </w:delText>
        </w:r>
        <w:r w:rsidDel="00881C9A">
          <w:rPr>
            <w:spacing w:val="-2"/>
          </w:rPr>
          <w:delText>m</w:delText>
        </w:r>
        <w:r w:rsidDel="00881C9A">
          <w:delText>i</w:delText>
        </w:r>
        <w:r w:rsidDel="00881C9A">
          <w:rPr>
            <w:spacing w:val="-1"/>
          </w:rPr>
          <w:delText>xt</w:delText>
        </w:r>
        <w:r w:rsidDel="00881C9A">
          <w:rPr>
            <w:spacing w:val="1"/>
          </w:rPr>
          <w:delText>u</w:delText>
        </w:r>
        <w:r w:rsidDel="00881C9A">
          <w:delText>r</w:delText>
        </w:r>
        <w:r w:rsidDel="00881C9A">
          <w:rPr>
            <w:spacing w:val="-1"/>
          </w:rPr>
          <w:delText>e</w:delText>
        </w:r>
        <w:r w:rsidDel="00881C9A">
          <w:delText>s</w:delText>
        </w:r>
        <w:r w:rsidDel="00881C9A">
          <w:rPr>
            <w:spacing w:val="-1"/>
          </w:rPr>
          <w:delText xml:space="preserve"> </w:delText>
        </w:r>
        <w:r w:rsidDel="00881C9A">
          <w:delText xml:space="preserve">of </w:delText>
        </w:r>
        <w:r w:rsidDel="00881C9A">
          <w:rPr>
            <w:spacing w:val="-1"/>
          </w:rPr>
          <w:delText>s</w:delText>
        </w:r>
        <w:r w:rsidDel="00881C9A">
          <w:delText>p</w:delText>
        </w:r>
        <w:r w:rsidDel="00881C9A">
          <w:rPr>
            <w:spacing w:val="-1"/>
          </w:rPr>
          <w:delText>e</w:delText>
        </w:r>
        <w:r w:rsidDel="00881C9A">
          <w:rPr>
            <w:spacing w:val="-2"/>
          </w:rPr>
          <w:delText>c</w:delText>
        </w:r>
        <w:r w:rsidDel="00881C9A">
          <w:rPr>
            <w:spacing w:val="1"/>
          </w:rPr>
          <w:delText>i</w:delText>
        </w:r>
        <w:r w:rsidDel="00881C9A">
          <w:rPr>
            <w:spacing w:val="-1"/>
          </w:rPr>
          <w:delText>e</w:delText>
        </w:r>
        <w:r w:rsidDel="00881C9A">
          <w:delText xml:space="preserve">s is </w:delText>
        </w:r>
        <w:r w:rsidDel="00881C9A">
          <w:rPr>
            <w:spacing w:val="-1"/>
          </w:rPr>
          <w:delText>n</w:delText>
        </w:r>
        <w:r w:rsidDel="00881C9A">
          <w:rPr>
            <w:spacing w:val="1"/>
          </w:rPr>
          <w:delText>o</w:delText>
        </w:r>
        <w:r w:rsidDel="00881C9A">
          <w:delText>t</w:delText>
        </w:r>
        <w:r w:rsidDel="00881C9A">
          <w:rPr>
            <w:spacing w:val="-1"/>
          </w:rPr>
          <w:delText xml:space="preserve"> </w:delText>
        </w:r>
        <w:r w:rsidDel="00881C9A">
          <w:delText>p</w:delText>
        </w:r>
        <w:r w:rsidDel="00881C9A">
          <w:rPr>
            <w:spacing w:val="-1"/>
          </w:rPr>
          <w:delText>a</w:delText>
        </w:r>
        <w:r w:rsidDel="00881C9A">
          <w:delText xml:space="preserve">rt </w:delText>
        </w:r>
        <w:r w:rsidDel="00881C9A">
          <w:rPr>
            <w:spacing w:val="-1"/>
          </w:rPr>
          <w:delText>o</w:delText>
        </w:r>
        <w:r w:rsidDel="00881C9A">
          <w:delText>f</w:delText>
        </w:r>
        <w:r w:rsidDel="00881C9A">
          <w:rPr>
            <w:spacing w:val="-1"/>
          </w:rPr>
          <w:delText xml:space="preserve"> </w:delText>
        </w:r>
        <w:r w:rsidDel="00881C9A">
          <w:delText>C</w:delText>
        </w:r>
        <w:r w:rsidDel="00881C9A">
          <w:rPr>
            <w:spacing w:val="-1"/>
          </w:rPr>
          <w:delText>o</w:delText>
        </w:r>
        <w:r w:rsidDel="00881C9A">
          <w:delText>d</w:delText>
        </w:r>
        <w:r w:rsidDel="00881C9A">
          <w:rPr>
            <w:spacing w:val="-1"/>
          </w:rPr>
          <w:delText>e</w:delText>
        </w:r>
        <w:r w:rsidDel="00881C9A">
          <w:delText xml:space="preserve">x </w:delText>
        </w:r>
        <w:r w:rsidDel="00881C9A">
          <w:rPr>
            <w:spacing w:val="-1"/>
          </w:rPr>
          <w:delText>STA</w:delText>
        </w:r>
        <w:r w:rsidDel="00881C9A">
          <w:delText>N</w:delText>
        </w:r>
        <w:r w:rsidDel="00881C9A">
          <w:rPr>
            <w:spacing w:val="-1"/>
          </w:rPr>
          <w:delText xml:space="preserve"> 2</w:delText>
        </w:r>
        <w:r w:rsidDel="00881C9A">
          <w:rPr>
            <w:spacing w:val="1"/>
          </w:rPr>
          <w:delText xml:space="preserve">19. </w:delText>
        </w:r>
        <w:r w:rsidDel="00881C9A">
          <w:rPr>
            <w:spacing w:val="-1"/>
          </w:rPr>
          <w:delText>T</w:delText>
        </w:r>
        <w:r w:rsidDel="00881C9A">
          <w:rPr>
            <w:spacing w:val="1"/>
          </w:rPr>
          <w:delText>h</w:delText>
        </w:r>
        <w:r w:rsidDel="00881C9A">
          <w:delText>e</w:delText>
        </w:r>
        <w:r w:rsidDel="00881C9A">
          <w:rPr>
            <w:spacing w:val="-1"/>
          </w:rPr>
          <w:delText xml:space="preserve"> </w:delText>
        </w:r>
        <w:r w:rsidDel="00881C9A">
          <w:rPr>
            <w:spacing w:val="1"/>
          </w:rPr>
          <w:delText>v</w:delText>
        </w:r>
        <w:r w:rsidDel="00881C9A">
          <w:delText>is</w:delText>
        </w:r>
        <w:r w:rsidDel="00881C9A">
          <w:rPr>
            <w:spacing w:val="-1"/>
          </w:rPr>
          <w:delText>ib</w:delText>
        </w:r>
        <w:r w:rsidDel="00881C9A">
          <w:delText>le</w:delText>
        </w:r>
        <w:r w:rsidDel="00881C9A">
          <w:rPr>
            <w:spacing w:val="-1"/>
          </w:rPr>
          <w:delText xml:space="preserve"> </w:delText>
        </w:r>
        <w:r w:rsidDel="00881C9A">
          <w:rPr>
            <w:spacing w:val="1"/>
          </w:rPr>
          <w:delText>p</w:delText>
        </w:r>
        <w:r w:rsidDel="00881C9A">
          <w:rPr>
            <w:spacing w:val="-2"/>
          </w:rPr>
          <w:delText>a</w:delText>
        </w:r>
        <w:r w:rsidDel="00881C9A">
          <w:rPr>
            <w:spacing w:val="2"/>
          </w:rPr>
          <w:delText>r</w:delText>
        </w:r>
        <w:r w:rsidDel="00881C9A">
          <w:delText xml:space="preserve">t </w:delText>
        </w:r>
        <w:r w:rsidDel="00881C9A">
          <w:rPr>
            <w:spacing w:val="1"/>
          </w:rPr>
          <w:delText>o</w:delText>
        </w:r>
        <w:r w:rsidDel="00881C9A">
          <w:delText xml:space="preserve">f </w:delText>
        </w:r>
        <w:r w:rsidDel="00881C9A">
          <w:rPr>
            <w:spacing w:val="-1"/>
          </w:rPr>
          <w:delText>t</w:delText>
        </w:r>
        <w:r w:rsidDel="00881C9A">
          <w:rPr>
            <w:spacing w:val="1"/>
          </w:rPr>
          <w:delText>h</w:delText>
        </w:r>
        <w:r w:rsidDel="00881C9A">
          <w:delText>e</w:delText>
        </w:r>
        <w:r w:rsidDel="00881C9A">
          <w:rPr>
            <w:spacing w:val="-1"/>
          </w:rPr>
          <w:delText xml:space="preserve"> c</w:delText>
        </w:r>
        <w:r w:rsidDel="00881C9A">
          <w:rPr>
            <w:spacing w:val="1"/>
          </w:rPr>
          <w:delText>on</w:delText>
        </w:r>
        <w:r w:rsidDel="00881C9A">
          <w:delText>t</w:delText>
        </w:r>
        <w:r w:rsidDel="00881C9A">
          <w:rPr>
            <w:spacing w:val="-1"/>
          </w:rPr>
          <w:delText>ent</w:delText>
        </w:r>
        <w:r w:rsidDel="00881C9A">
          <w:delText xml:space="preserve">s </w:delText>
        </w:r>
        <w:r w:rsidDel="00881C9A">
          <w:rPr>
            <w:spacing w:val="1"/>
          </w:rPr>
          <w:delText>o</w:delText>
        </w:r>
        <w:r w:rsidDel="00881C9A">
          <w:delText>f</w:delText>
        </w:r>
        <w:r w:rsidDel="00881C9A">
          <w:rPr>
            <w:spacing w:val="-1"/>
          </w:rPr>
          <w:delText xml:space="preserve"> </w:delText>
        </w:r>
        <w:r w:rsidDel="00881C9A">
          <w:rPr>
            <w:spacing w:val="1"/>
          </w:rPr>
          <w:delText>t</w:delText>
        </w:r>
        <w:r w:rsidDel="00881C9A">
          <w:rPr>
            <w:spacing w:val="-1"/>
          </w:rPr>
          <w:delText>h</w:delText>
        </w:r>
        <w:r w:rsidDel="00881C9A">
          <w:delText>e</w:delText>
        </w:r>
        <w:r w:rsidDel="00881C9A">
          <w:rPr>
            <w:spacing w:val="-1"/>
          </w:rPr>
          <w:delText xml:space="preserve"> </w:delText>
        </w:r>
        <w:r w:rsidDel="00881C9A">
          <w:rPr>
            <w:spacing w:val="1"/>
          </w:rPr>
          <w:delText>p</w:delText>
        </w:r>
        <w:r w:rsidDel="00881C9A">
          <w:rPr>
            <w:spacing w:val="-1"/>
          </w:rPr>
          <w:delText>ac</w:delText>
        </w:r>
        <w:r w:rsidDel="00881C9A">
          <w:rPr>
            <w:spacing w:val="1"/>
          </w:rPr>
          <w:delText>k</w:delText>
        </w:r>
        <w:r w:rsidDel="00881C9A">
          <w:rPr>
            <w:spacing w:val="-1"/>
          </w:rPr>
          <w:delText>ag</w:delText>
        </w:r>
        <w:r w:rsidDel="00881C9A">
          <w:delText xml:space="preserve">e </w:delText>
        </w:r>
        <w:r w:rsidDel="00881C9A">
          <w:rPr>
            <w:spacing w:val="-2"/>
          </w:rPr>
          <w:delText>m</w:delText>
        </w:r>
        <w:r w:rsidDel="00881C9A">
          <w:rPr>
            <w:spacing w:val="1"/>
          </w:rPr>
          <w:delText>u</w:delText>
        </w:r>
        <w:r w:rsidDel="00881C9A">
          <w:delText xml:space="preserve">st </w:delText>
        </w:r>
        <w:r w:rsidDel="00881C9A">
          <w:rPr>
            <w:spacing w:val="1"/>
          </w:rPr>
          <w:delText>b</w:delText>
        </w:r>
        <w:r w:rsidDel="00881C9A">
          <w:delText>e</w:delText>
        </w:r>
        <w:r w:rsidDel="00881C9A">
          <w:rPr>
            <w:spacing w:val="-2"/>
          </w:rPr>
          <w:delText xml:space="preserve"> </w:delText>
        </w:r>
        <w:r w:rsidDel="00881C9A">
          <w:rPr>
            <w:spacing w:val="2"/>
          </w:rPr>
          <w:delText>r</w:delText>
        </w:r>
        <w:r w:rsidDel="00881C9A">
          <w:rPr>
            <w:spacing w:val="-1"/>
          </w:rPr>
          <w:delText>ep</w:delText>
        </w:r>
        <w:r w:rsidDel="00881C9A">
          <w:delText>r</w:delText>
        </w:r>
        <w:r w:rsidDel="00881C9A">
          <w:rPr>
            <w:spacing w:val="1"/>
          </w:rPr>
          <w:delText>e</w:delText>
        </w:r>
        <w:r w:rsidDel="00881C9A">
          <w:delText>s</w:delText>
        </w:r>
        <w:r w:rsidDel="00881C9A">
          <w:rPr>
            <w:spacing w:val="-2"/>
          </w:rPr>
          <w:delText>e</w:delText>
        </w:r>
        <w:r w:rsidDel="00881C9A">
          <w:delText>nt</w:delText>
        </w:r>
        <w:r w:rsidDel="00881C9A">
          <w:rPr>
            <w:spacing w:val="-1"/>
          </w:rPr>
          <w:delText>a</w:delText>
        </w:r>
        <w:r w:rsidDel="00881C9A">
          <w:delText>tive</w:delText>
        </w:r>
        <w:r w:rsidDel="00881C9A">
          <w:rPr>
            <w:spacing w:val="-2"/>
          </w:rPr>
          <w:delText xml:space="preserve"> </w:delText>
        </w:r>
        <w:r w:rsidDel="00881C9A">
          <w:delText>of the</w:delText>
        </w:r>
        <w:r w:rsidDel="00881C9A">
          <w:rPr>
            <w:spacing w:val="-1"/>
          </w:rPr>
          <w:delText xml:space="preserve"> e</w:delText>
        </w:r>
        <w:r w:rsidDel="00881C9A">
          <w:delText>nt</w:delText>
        </w:r>
        <w:r w:rsidDel="00881C9A">
          <w:rPr>
            <w:spacing w:val="-1"/>
          </w:rPr>
          <w:delText>i</w:delText>
        </w:r>
        <w:r w:rsidDel="00881C9A">
          <w:delText>re</w:delText>
        </w:r>
        <w:r w:rsidDel="00881C9A">
          <w:rPr>
            <w:spacing w:val="-1"/>
          </w:rPr>
          <w:delText xml:space="preserve"> c</w:delText>
        </w:r>
        <w:r w:rsidDel="00881C9A">
          <w:delText>ont</w:delText>
        </w:r>
        <w:r w:rsidDel="00881C9A">
          <w:rPr>
            <w:spacing w:val="-1"/>
          </w:rPr>
          <w:delText>en</w:delText>
        </w:r>
        <w:r w:rsidDel="00881C9A">
          <w:delText>t</w:delText>
        </w:r>
        <w:r w:rsidDel="00881C9A">
          <w:rPr>
            <w:spacing w:val="-1"/>
          </w:rPr>
          <w:delText>s</w:delText>
        </w:r>
        <w:r w:rsidDel="00881C9A">
          <w:delText>.</w:delText>
        </w:r>
      </w:del>
    </w:p>
    <w:p w14:paraId="438165A2" w14:textId="77777777" w:rsidR="00D41C24" w:rsidRDefault="00D41C24" w:rsidP="00D41C24">
      <w:pPr>
        <w:pStyle w:val="H1G"/>
      </w:pPr>
      <w:r>
        <w:tab/>
        <w:t>B.</w:t>
      </w:r>
      <w:r>
        <w:tab/>
        <w:t>Packaging</w:t>
      </w:r>
    </w:p>
    <w:p w14:paraId="5624D7FC" w14:textId="77777777" w:rsidR="00D41C24" w:rsidRDefault="00D41C24" w:rsidP="00D41C24">
      <w:pPr>
        <w:pStyle w:val="SingleTxtG"/>
      </w:pPr>
      <w:r>
        <w:rPr>
          <w:spacing w:val="-1"/>
        </w:rPr>
        <w:t>T</w:t>
      </w:r>
      <w:r>
        <w:rPr>
          <w:spacing w:val="1"/>
        </w:rPr>
        <w:t>h</w:t>
      </w:r>
      <w:r>
        <w:t>e gr</w:t>
      </w:r>
      <w:r>
        <w:rPr>
          <w:spacing w:val="-1"/>
        </w:rPr>
        <w:t>a</w:t>
      </w:r>
      <w:r>
        <w:rPr>
          <w:spacing w:val="1"/>
        </w:rPr>
        <w:t>p</w:t>
      </w:r>
      <w:r>
        <w:rPr>
          <w:spacing w:val="-2"/>
        </w:rPr>
        <w:t>e</w:t>
      </w:r>
      <w:r>
        <w:t>fruit</w:t>
      </w:r>
      <w:r>
        <w:rPr>
          <w:spacing w:val="1"/>
        </w:rPr>
        <w:t xml:space="preserve"> </w:t>
      </w:r>
      <w:r>
        <w:rPr>
          <w:spacing w:val="-1"/>
        </w:rPr>
        <w:t>a</w:t>
      </w:r>
      <w:r>
        <w:t>nd</w:t>
      </w:r>
      <w:r>
        <w:rPr>
          <w:spacing w:val="1"/>
        </w:rPr>
        <w:t xml:space="preserve"> </w:t>
      </w:r>
      <w:proofErr w:type="spellStart"/>
      <w:r>
        <w:t>pu</w:t>
      </w:r>
      <w:r>
        <w:rPr>
          <w:spacing w:val="-2"/>
        </w:rPr>
        <w:t>m</w:t>
      </w:r>
      <w:r>
        <w:t>m</w:t>
      </w:r>
      <w:r>
        <w:rPr>
          <w:spacing w:val="-1"/>
        </w:rPr>
        <w:t>e</w:t>
      </w:r>
      <w:r>
        <w:t>los</w:t>
      </w:r>
      <w:proofErr w:type="spellEnd"/>
      <w:r>
        <w:rPr>
          <w:spacing w:val="1"/>
        </w:rPr>
        <w:t xml:space="preserve"> </w:t>
      </w:r>
      <w:r>
        <w:rPr>
          <w:spacing w:val="-2"/>
        </w:rPr>
        <w:t>m</w:t>
      </w:r>
      <w:r>
        <w:rPr>
          <w:spacing w:val="1"/>
        </w:rPr>
        <w:t>u</w:t>
      </w:r>
      <w:r>
        <w:t>st</w:t>
      </w:r>
      <w:r>
        <w:rPr>
          <w:spacing w:val="1"/>
        </w:rPr>
        <w:t xml:space="preserve"> b</w:t>
      </w:r>
      <w:r>
        <w:t>e</w:t>
      </w:r>
      <w:r>
        <w:rPr>
          <w:spacing w:val="1"/>
        </w:rPr>
        <w:t xml:space="preserve"> </w:t>
      </w:r>
      <w:r>
        <w:t>p</w:t>
      </w:r>
      <w:r>
        <w:rPr>
          <w:spacing w:val="-1"/>
        </w:rPr>
        <w:t>a</w:t>
      </w:r>
      <w:r>
        <w:t>ck</w:t>
      </w:r>
      <w:r>
        <w:rPr>
          <w:spacing w:val="-2"/>
        </w:rPr>
        <w:t>e</w:t>
      </w:r>
      <w:r>
        <w:t>d</w:t>
      </w:r>
      <w:r>
        <w:rPr>
          <w:spacing w:val="1"/>
        </w:rPr>
        <w:t xml:space="preserve"> i</w:t>
      </w:r>
      <w:r>
        <w:t>n</w:t>
      </w:r>
      <w:r>
        <w:rPr>
          <w:spacing w:val="1"/>
        </w:rPr>
        <w:t xml:space="preserve"> </w:t>
      </w:r>
      <w:r>
        <w:rPr>
          <w:spacing w:val="-1"/>
        </w:rPr>
        <w:t>s</w:t>
      </w:r>
      <w:r>
        <w:rPr>
          <w:spacing w:val="1"/>
        </w:rPr>
        <w:t>u</w:t>
      </w:r>
      <w:r>
        <w:rPr>
          <w:spacing w:val="-1"/>
        </w:rPr>
        <w:t>c</w:t>
      </w:r>
      <w:r>
        <w:t>h</w:t>
      </w:r>
      <w:r>
        <w:rPr>
          <w:spacing w:val="2"/>
        </w:rPr>
        <w:t xml:space="preserve"> </w:t>
      </w:r>
      <w:r>
        <w:t>a</w:t>
      </w:r>
      <w:r>
        <w:rPr>
          <w:spacing w:val="1"/>
        </w:rPr>
        <w:t xml:space="preserve"> </w:t>
      </w:r>
      <w:r>
        <w:t>way</w:t>
      </w:r>
      <w:r>
        <w:rPr>
          <w:spacing w:val="2"/>
        </w:rPr>
        <w:t xml:space="preserve"> </w:t>
      </w:r>
      <w:r>
        <w:rPr>
          <w:spacing w:val="-2"/>
        </w:rPr>
        <w:t>a</w:t>
      </w:r>
      <w:r>
        <w:t>s</w:t>
      </w:r>
      <w:r>
        <w:rPr>
          <w:spacing w:val="1"/>
        </w:rPr>
        <w:t xml:space="preserve"> </w:t>
      </w:r>
      <w:r>
        <w:t>to prot</w:t>
      </w:r>
      <w:r>
        <w:rPr>
          <w:spacing w:val="-1"/>
        </w:rPr>
        <w:t>ec</w:t>
      </w:r>
      <w:r>
        <w:t>t</w:t>
      </w:r>
      <w:r>
        <w:rPr>
          <w:spacing w:val="1"/>
        </w:rPr>
        <w:t xml:space="preserve"> </w:t>
      </w:r>
      <w:r>
        <w:t xml:space="preserve">the </w:t>
      </w:r>
      <w:r>
        <w:rPr>
          <w:spacing w:val="1"/>
        </w:rPr>
        <w:t>p</w:t>
      </w:r>
      <w:r>
        <w:t>ro</w:t>
      </w:r>
      <w:r>
        <w:rPr>
          <w:spacing w:val="-1"/>
        </w:rPr>
        <w:t>d</w:t>
      </w:r>
      <w:r>
        <w:rPr>
          <w:spacing w:val="1"/>
        </w:rPr>
        <w:t>u</w:t>
      </w:r>
      <w:r>
        <w:rPr>
          <w:spacing w:val="-1"/>
        </w:rPr>
        <w:t>c</w:t>
      </w:r>
      <w:r>
        <w:t>e p</w:t>
      </w:r>
      <w:r>
        <w:rPr>
          <w:spacing w:val="-1"/>
        </w:rPr>
        <w:t>ro</w:t>
      </w:r>
      <w:r>
        <w:rPr>
          <w:spacing w:val="1"/>
        </w:rPr>
        <w:t>p</w:t>
      </w:r>
      <w:r>
        <w:rPr>
          <w:spacing w:val="-1"/>
        </w:rPr>
        <w:t>e</w:t>
      </w:r>
      <w:r>
        <w:t>rl</w:t>
      </w:r>
      <w:r>
        <w:rPr>
          <w:spacing w:val="-1"/>
        </w:rPr>
        <w:t>y</w:t>
      </w:r>
      <w:r>
        <w:t>.</w:t>
      </w:r>
    </w:p>
    <w:p w14:paraId="5E7EBA1C" w14:textId="77777777" w:rsidR="00D41C24" w:rsidRDefault="00D41C24" w:rsidP="00D41C24">
      <w:pPr>
        <w:pStyle w:val="SingleTxtG"/>
      </w:pPr>
      <w:r>
        <w:rPr>
          <w:spacing w:val="-1"/>
        </w:rPr>
        <w:t>T</w:t>
      </w:r>
      <w:r>
        <w:rPr>
          <w:spacing w:val="1"/>
        </w:rPr>
        <w:t>h</w:t>
      </w:r>
      <w:r>
        <w:t>e</w:t>
      </w:r>
      <w:r>
        <w:rPr>
          <w:spacing w:val="-6"/>
        </w:rPr>
        <w:t xml:space="preserve"> </w:t>
      </w:r>
      <w:r>
        <w:rPr>
          <w:spacing w:val="-1"/>
        </w:rPr>
        <w:t>m</w:t>
      </w:r>
      <w:r>
        <w:rPr>
          <w:spacing w:val="-2"/>
        </w:rPr>
        <w:t>a</w:t>
      </w:r>
      <w:r>
        <w:rPr>
          <w:spacing w:val="1"/>
        </w:rPr>
        <w:t>t</w:t>
      </w:r>
      <w:r>
        <w:rPr>
          <w:spacing w:val="-1"/>
        </w:rPr>
        <w:t>e</w:t>
      </w:r>
      <w:r>
        <w:t>ri</w:t>
      </w:r>
      <w:r>
        <w:rPr>
          <w:spacing w:val="-1"/>
        </w:rPr>
        <w:t>a</w:t>
      </w:r>
      <w:r>
        <w:t>ls</w:t>
      </w:r>
      <w:r>
        <w:rPr>
          <w:spacing w:val="-5"/>
        </w:rPr>
        <w:t xml:space="preserve"> </w:t>
      </w:r>
      <w:r>
        <w:rPr>
          <w:spacing w:val="1"/>
        </w:rPr>
        <w:t>u</w:t>
      </w:r>
      <w:r>
        <w:rPr>
          <w:spacing w:val="-1"/>
        </w:rPr>
        <w:t>se</w:t>
      </w:r>
      <w:r>
        <w:t>d</w:t>
      </w:r>
      <w:r>
        <w:rPr>
          <w:spacing w:val="-5"/>
        </w:rPr>
        <w:t xml:space="preserve"> </w:t>
      </w:r>
      <w:r>
        <w:rPr>
          <w:spacing w:val="-1"/>
        </w:rPr>
        <w:t>i</w:t>
      </w:r>
      <w:r>
        <w:rPr>
          <w:spacing w:val="1"/>
        </w:rPr>
        <w:t>n</w:t>
      </w:r>
      <w:r>
        <w:t>s</w:t>
      </w:r>
      <w:r>
        <w:rPr>
          <w:spacing w:val="-1"/>
        </w:rPr>
        <w:t>i</w:t>
      </w:r>
      <w:r>
        <w:rPr>
          <w:spacing w:val="1"/>
        </w:rPr>
        <w:t>d</w:t>
      </w:r>
      <w:r>
        <w:t>e</w:t>
      </w:r>
      <w:r>
        <w:rPr>
          <w:spacing w:val="-6"/>
        </w:rPr>
        <w:t xml:space="preserve"> </w:t>
      </w:r>
      <w:r>
        <w:t>t</w:t>
      </w:r>
      <w:r>
        <w:rPr>
          <w:spacing w:val="1"/>
        </w:rPr>
        <w:t>h</w:t>
      </w:r>
      <w:r>
        <w:t>e</w:t>
      </w:r>
      <w:r>
        <w:rPr>
          <w:spacing w:val="-6"/>
        </w:rPr>
        <w:t xml:space="preserve"> </w:t>
      </w:r>
      <w:r>
        <w:rPr>
          <w:spacing w:val="1"/>
        </w:rPr>
        <w:t>p</w:t>
      </w:r>
      <w:r>
        <w:rPr>
          <w:spacing w:val="-2"/>
        </w:rPr>
        <w:t>a</w:t>
      </w:r>
      <w:r>
        <w:rPr>
          <w:spacing w:val="-1"/>
        </w:rPr>
        <w:t>c</w:t>
      </w:r>
      <w:r>
        <w:rPr>
          <w:spacing w:val="2"/>
        </w:rPr>
        <w:t>k</w:t>
      </w:r>
      <w:r>
        <w:rPr>
          <w:spacing w:val="-1"/>
        </w:rPr>
        <w:t>ag</w:t>
      </w:r>
      <w:r>
        <w:t>e</w:t>
      </w:r>
      <w:r>
        <w:rPr>
          <w:spacing w:val="-5"/>
        </w:rPr>
        <w:t xml:space="preserve"> </w:t>
      </w:r>
      <w:r>
        <w:rPr>
          <w:spacing w:val="-2"/>
        </w:rPr>
        <w:t>m</w:t>
      </w:r>
      <w:r>
        <w:rPr>
          <w:spacing w:val="1"/>
        </w:rPr>
        <w:t>u</w:t>
      </w:r>
      <w:r>
        <w:rPr>
          <w:spacing w:val="-1"/>
        </w:rPr>
        <w:t>s</w:t>
      </w:r>
      <w:r>
        <w:t>t</w:t>
      </w:r>
      <w:r>
        <w:rPr>
          <w:spacing w:val="-4"/>
        </w:rPr>
        <w:t xml:space="preserve"> </w:t>
      </w:r>
      <w:r>
        <w:rPr>
          <w:spacing w:val="1"/>
        </w:rPr>
        <w:t>b</w:t>
      </w:r>
      <w:r>
        <w:t>e</w:t>
      </w:r>
      <w:r>
        <w:rPr>
          <w:spacing w:val="-5"/>
        </w:rPr>
        <w:t xml:space="preserve"> </w:t>
      </w:r>
      <w:r>
        <w:rPr>
          <w:spacing w:val="-2"/>
        </w:rPr>
        <w:t>c</w:t>
      </w:r>
      <w:r>
        <w:rPr>
          <w:spacing w:val="1"/>
        </w:rPr>
        <w:t>l</w:t>
      </w:r>
      <w:r>
        <w:rPr>
          <w:spacing w:val="-1"/>
        </w:rPr>
        <w:t>ea</w:t>
      </w:r>
      <w:r>
        <w:t>n</w:t>
      </w:r>
      <w:r>
        <w:rPr>
          <w:spacing w:val="-5"/>
        </w:rPr>
        <w:t xml:space="preserve"> </w:t>
      </w:r>
      <w:r>
        <w:rPr>
          <w:spacing w:val="-2"/>
        </w:rPr>
        <w:t>a</w:t>
      </w:r>
      <w:r>
        <w:rPr>
          <w:spacing w:val="1"/>
        </w:rPr>
        <w:t>n</w:t>
      </w:r>
      <w:r>
        <w:t>d</w:t>
      </w:r>
      <w:r>
        <w:rPr>
          <w:spacing w:val="-5"/>
        </w:rPr>
        <w:t xml:space="preserve"> </w:t>
      </w:r>
      <w:r>
        <w:rPr>
          <w:spacing w:val="1"/>
        </w:rPr>
        <w:t>o</w:t>
      </w:r>
      <w:r>
        <w:t>f</w:t>
      </w:r>
      <w:r>
        <w:rPr>
          <w:spacing w:val="-6"/>
        </w:rPr>
        <w:t xml:space="preserve"> </w:t>
      </w:r>
      <w:r>
        <w:t>a</w:t>
      </w:r>
      <w:r>
        <w:rPr>
          <w:spacing w:val="-5"/>
        </w:rPr>
        <w:t xml:space="preserve"> </w:t>
      </w:r>
      <w:r>
        <w:rPr>
          <w:spacing w:val="1"/>
        </w:rPr>
        <w:t>q</w:t>
      </w:r>
      <w:r>
        <w:rPr>
          <w:spacing w:val="-1"/>
        </w:rPr>
        <w:t>ua</w:t>
      </w:r>
      <w:r>
        <w:t>lity</w:t>
      </w:r>
      <w:r>
        <w:rPr>
          <w:spacing w:val="-6"/>
        </w:rPr>
        <w:t xml:space="preserve"> </w:t>
      </w:r>
      <w:r>
        <w:t>su</w:t>
      </w:r>
      <w:r>
        <w:rPr>
          <w:spacing w:val="-2"/>
        </w:rPr>
        <w:t>c</w:t>
      </w:r>
      <w:r>
        <w:t>h</w:t>
      </w:r>
      <w:r>
        <w:rPr>
          <w:spacing w:val="-5"/>
        </w:rPr>
        <w:t xml:space="preserve"> </w:t>
      </w:r>
      <w:r>
        <w:rPr>
          <w:spacing w:val="-2"/>
        </w:rPr>
        <w:t>a</w:t>
      </w:r>
      <w:r>
        <w:t>s</w:t>
      </w:r>
      <w:r>
        <w:rPr>
          <w:spacing w:val="-5"/>
        </w:rPr>
        <w:t xml:space="preserve"> </w:t>
      </w:r>
      <w:r>
        <w:t>to</w:t>
      </w:r>
      <w:r>
        <w:rPr>
          <w:spacing w:val="-5"/>
        </w:rPr>
        <w:t xml:space="preserve"> </w:t>
      </w:r>
      <w:r>
        <w:rPr>
          <w:spacing w:val="-1"/>
        </w:rPr>
        <w:t>a</w:t>
      </w:r>
      <w:r>
        <w:t>vo</w:t>
      </w:r>
      <w:r>
        <w:rPr>
          <w:spacing w:val="-1"/>
        </w:rPr>
        <w:t>i</w:t>
      </w:r>
      <w:r>
        <w:t>d</w:t>
      </w:r>
      <w:r>
        <w:rPr>
          <w:spacing w:val="-5"/>
        </w:rPr>
        <w:t xml:space="preserve"> </w:t>
      </w:r>
      <w:r>
        <w:rPr>
          <w:spacing w:val="-1"/>
        </w:rPr>
        <w:t>c</w:t>
      </w:r>
      <w:r>
        <w:rPr>
          <w:spacing w:val="-2"/>
        </w:rPr>
        <w:t>a</w:t>
      </w:r>
      <w:r>
        <w:rPr>
          <w:spacing w:val="2"/>
        </w:rPr>
        <w:t>u</w:t>
      </w:r>
      <w:r>
        <w:t>s</w:t>
      </w:r>
      <w:r>
        <w:rPr>
          <w:spacing w:val="-1"/>
        </w:rPr>
        <w:t>i</w:t>
      </w:r>
      <w:r>
        <w:t xml:space="preserve">ng </w:t>
      </w:r>
      <w:r>
        <w:rPr>
          <w:spacing w:val="-1"/>
        </w:rPr>
        <w:t>a</w:t>
      </w:r>
      <w:r>
        <w:rPr>
          <w:spacing w:val="1"/>
        </w:rPr>
        <w:t>n</w:t>
      </w:r>
      <w:r>
        <w:t>y</w:t>
      </w:r>
      <w:r>
        <w:rPr>
          <w:spacing w:val="-2"/>
        </w:rPr>
        <w:t xml:space="preserve"> </w:t>
      </w:r>
      <w:r>
        <w:rPr>
          <w:spacing w:val="-1"/>
        </w:rPr>
        <w:t>e</w:t>
      </w:r>
      <w:r>
        <w:rPr>
          <w:spacing w:val="1"/>
        </w:rPr>
        <w:t>x</w:t>
      </w:r>
      <w:r>
        <w:t>t</w:t>
      </w:r>
      <w:r>
        <w:rPr>
          <w:spacing w:val="-1"/>
        </w:rPr>
        <w:t>e</w:t>
      </w:r>
      <w:r>
        <w:t>r</w:t>
      </w:r>
      <w:r>
        <w:rPr>
          <w:spacing w:val="1"/>
        </w:rPr>
        <w:t>n</w:t>
      </w:r>
      <w:r>
        <w:rPr>
          <w:spacing w:val="-1"/>
        </w:rPr>
        <w:t>a</w:t>
      </w:r>
      <w:r>
        <w:t>l</w:t>
      </w:r>
      <w:r>
        <w:rPr>
          <w:spacing w:val="-2"/>
        </w:rPr>
        <w:t xml:space="preserve"> </w:t>
      </w:r>
      <w:r>
        <w:rPr>
          <w:spacing w:val="1"/>
        </w:rPr>
        <w:t>o</w:t>
      </w:r>
      <w:r>
        <w:t>r</w:t>
      </w:r>
      <w:r>
        <w:rPr>
          <w:spacing w:val="-3"/>
        </w:rPr>
        <w:t xml:space="preserve"> </w:t>
      </w:r>
      <w:r>
        <w:rPr>
          <w:spacing w:val="1"/>
        </w:rPr>
        <w:t>i</w:t>
      </w:r>
      <w:r>
        <w:rPr>
          <w:spacing w:val="-1"/>
        </w:rPr>
        <w:t>n</w:t>
      </w:r>
      <w:r>
        <w:rPr>
          <w:spacing w:val="1"/>
        </w:rPr>
        <w:t>t</w:t>
      </w:r>
      <w:r>
        <w:rPr>
          <w:spacing w:val="-2"/>
        </w:rPr>
        <w:t>e</w:t>
      </w:r>
      <w:r>
        <w:t>r</w:t>
      </w:r>
      <w:r>
        <w:rPr>
          <w:spacing w:val="1"/>
        </w:rPr>
        <w:t>n</w:t>
      </w:r>
      <w:r>
        <w:rPr>
          <w:spacing w:val="-1"/>
        </w:rPr>
        <w:t>a</w:t>
      </w:r>
      <w:r>
        <w:t>l</w:t>
      </w:r>
      <w:r>
        <w:rPr>
          <w:spacing w:val="-2"/>
        </w:rPr>
        <w:t xml:space="preserve"> </w:t>
      </w:r>
      <w:r>
        <w:rPr>
          <w:spacing w:val="1"/>
        </w:rPr>
        <w:t>da</w:t>
      </w:r>
      <w:r>
        <w:rPr>
          <w:spacing w:val="-2"/>
        </w:rPr>
        <w:t>m</w:t>
      </w:r>
      <w:r>
        <w:rPr>
          <w:spacing w:val="1"/>
        </w:rPr>
        <w:t>ag</w:t>
      </w:r>
      <w:r>
        <w:t>e</w:t>
      </w:r>
      <w:r>
        <w:rPr>
          <w:spacing w:val="-3"/>
        </w:rPr>
        <w:t xml:space="preserve"> </w:t>
      </w:r>
      <w:r>
        <w:t>to</w:t>
      </w:r>
      <w:r>
        <w:rPr>
          <w:spacing w:val="-2"/>
        </w:rPr>
        <w:t xml:space="preserve"> </w:t>
      </w:r>
      <w:r>
        <w:t>t</w:t>
      </w:r>
      <w:r>
        <w:rPr>
          <w:spacing w:val="1"/>
        </w:rPr>
        <w:t>h</w:t>
      </w:r>
      <w:r>
        <w:t>e</w:t>
      </w:r>
      <w:r>
        <w:rPr>
          <w:spacing w:val="-3"/>
        </w:rPr>
        <w:t xml:space="preserve"> </w:t>
      </w:r>
      <w:r>
        <w:rPr>
          <w:spacing w:val="1"/>
        </w:rPr>
        <w:t>p</w:t>
      </w:r>
      <w:r>
        <w:t>r</w:t>
      </w:r>
      <w:r>
        <w:rPr>
          <w:spacing w:val="1"/>
        </w:rPr>
        <w:t>o</w:t>
      </w:r>
      <w:r>
        <w:rPr>
          <w:spacing w:val="-1"/>
        </w:rPr>
        <w:t>du</w:t>
      </w:r>
      <w:r>
        <w:rPr>
          <w:spacing w:val="1"/>
        </w:rPr>
        <w:t>c</w:t>
      </w:r>
      <w:r>
        <w:rPr>
          <w:spacing w:val="-1"/>
        </w:rPr>
        <w:t>e</w:t>
      </w:r>
      <w:r>
        <w:t>.</w:t>
      </w:r>
      <w:r>
        <w:rPr>
          <w:spacing w:val="-2"/>
        </w:rPr>
        <w:t xml:space="preserve"> T</w:t>
      </w:r>
      <w:r>
        <w:rPr>
          <w:spacing w:val="2"/>
        </w:rPr>
        <w:t>h</w:t>
      </w:r>
      <w:r>
        <w:t>e</w:t>
      </w:r>
      <w:r>
        <w:rPr>
          <w:spacing w:val="-2"/>
        </w:rPr>
        <w:t xml:space="preserve"> </w:t>
      </w:r>
      <w:r>
        <w:rPr>
          <w:spacing w:val="1"/>
        </w:rPr>
        <w:t>u</w:t>
      </w:r>
      <w:r>
        <w:rPr>
          <w:spacing w:val="-1"/>
        </w:rPr>
        <w:t>s</w:t>
      </w:r>
      <w:r>
        <w:t>e</w:t>
      </w:r>
      <w:r>
        <w:rPr>
          <w:spacing w:val="-2"/>
        </w:rPr>
        <w:t xml:space="preserve"> </w:t>
      </w:r>
      <w:r>
        <w:rPr>
          <w:spacing w:val="1"/>
        </w:rPr>
        <w:t>o</w:t>
      </w:r>
      <w:r>
        <w:t>f</w:t>
      </w:r>
      <w:r>
        <w:rPr>
          <w:spacing w:val="-2"/>
        </w:rPr>
        <w:t xml:space="preserve"> </w:t>
      </w:r>
      <w:r>
        <w:t>m</w:t>
      </w:r>
      <w:r>
        <w:rPr>
          <w:spacing w:val="-1"/>
        </w:rPr>
        <w:t>a</w:t>
      </w:r>
      <w:r>
        <w:t>t</w:t>
      </w:r>
      <w:r>
        <w:rPr>
          <w:spacing w:val="-1"/>
        </w:rPr>
        <w:t>e</w:t>
      </w:r>
      <w:r>
        <w:t>ri</w:t>
      </w:r>
      <w:r>
        <w:rPr>
          <w:spacing w:val="-1"/>
        </w:rPr>
        <w:t>a</w:t>
      </w:r>
      <w:r>
        <w:t>ls,</w:t>
      </w:r>
      <w:r>
        <w:rPr>
          <w:spacing w:val="-2"/>
        </w:rPr>
        <w:t xml:space="preserve"> </w:t>
      </w:r>
      <w:r>
        <w:rPr>
          <w:spacing w:val="2"/>
        </w:rPr>
        <w:t>p</w:t>
      </w:r>
      <w:r>
        <w:rPr>
          <w:spacing w:val="-2"/>
        </w:rPr>
        <w:t>a</w:t>
      </w:r>
      <w:r>
        <w:t>rti</w:t>
      </w:r>
      <w:r>
        <w:rPr>
          <w:spacing w:val="-1"/>
        </w:rPr>
        <w:t>cu</w:t>
      </w:r>
      <w:r>
        <w:rPr>
          <w:spacing w:val="1"/>
        </w:rPr>
        <w:t>l</w:t>
      </w:r>
      <w:r>
        <w:rPr>
          <w:spacing w:val="-2"/>
        </w:rPr>
        <w:t>a</w:t>
      </w:r>
      <w:r>
        <w:t>r</w:t>
      </w:r>
      <w:r>
        <w:rPr>
          <w:spacing w:val="1"/>
        </w:rPr>
        <w:t>l</w:t>
      </w:r>
      <w:r>
        <w:t>y</w:t>
      </w:r>
      <w:r>
        <w:rPr>
          <w:spacing w:val="-3"/>
        </w:rPr>
        <w:t xml:space="preserve"> </w:t>
      </w:r>
      <w:r>
        <w:rPr>
          <w:spacing w:val="1"/>
        </w:rPr>
        <w:t>o</w:t>
      </w:r>
      <w:r>
        <w:t>f</w:t>
      </w:r>
      <w:r>
        <w:rPr>
          <w:spacing w:val="-2"/>
        </w:rPr>
        <w:t xml:space="preserve"> </w:t>
      </w:r>
      <w:r>
        <w:t>p</w:t>
      </w:r>
      <w:r>
        <w:rPr>
          <w:spacing w:val="-1"/>
        </w:rPr>
        <w:t>a</w:t>
      </w:r>
      <w:r>
        <w:t>p</w:t>
      </w:r>
      <w:r>
        <w:rPr>
          <w:spacing w:val="-1"/>
        </w:rPr>
        <w:t>e</w:t>
      </w:r>
      <w:r>
        <w:t>r</w:t>
      </w:r>
      <w:r>
        <w:rPr>
          <w:spacing w:val="-2"/>
        </w:rPr>
        <w:t xml:space="preserve"> </w:t>
      </w:r>
      <w:r>
        <w:t>or st</w:t>
      </w:r>
      <w:r>
        <w:rPr>
          <w:spacing w:val="-1"/>
        </w:rPr>
        <w:t>a</w:t>
      </w:r>
      <w:r>
        <w:rPr>
          <w:spacing w:val="-2"/>
        </w:rPr>
        <w:t>m</w:t>
      </w:r>
      <w:r>
        <w:t>ps</w:t>
      </w:r>
      <w:r>
        <w:rPr>
          <w:spacing w:val="2"/>
        </w:rPr>
        <w:t xml:space="preserve"> </w:t>
      </w:r>
      <w:r>
        <w:rPr>
          <w:spacing w:val="1"/>
        </w:rPr>
        <w:t>b</w:t>
      </w:r>
      <w:r>
        <w:rPr>
          <w:spacing w:val="-1"/>
        </w:rPr>
        <w:t>ea</w:t>
      </w:r>
      <w:r>
        <w:t>ring</w:t>
      </w:r>
      <w:r>
        <w:rPr>
          <w:spacing w:val="2"/>
        </w:rPr>
        <w:t xml:space="preserve"> </w:t>
      </w:r>
      <w:r>
        <w:t>tr</w:t>
      </w:r>
      <w:r>
        <w:rPr>
          <w:spacing w:val="-2"/>
        </w:rPr>
        <w:t>a</w:t>
      </w:r>
      <w:r>
        <w:rPr>
          <w:spacing w:val="1"/>
        </w:rPr>
        <w:t>d</w:t>
      </w:r>
      <w:r>
        <w:t>e</w:t>
      </w:r>
      <w:r>
        <w:rPr>
          <w:spacing w:val="2"/>
        </w:rPr>
        <w:t xml:space="preserve"> </w:t>
      </w:r>
      <w:r>
        <w:t>sp</w:t>
      </w:r>
      <w:r>
        <w:rPr>
          <w:spacing w:val="-1"/>
        </w:rPr>
        <w:t>ec</w:t>
      </w:r>
      <w:r>
        <w:t>ific</w:t>
      </w:r>
      <w:r>
        <w:rPr>
          <w:spacing w:val="-2"/>
        </w:rPr>
        <w:t>a</w:t>
      </w:r>
      <w:r>
        <w:t>t</w:t>
      </w:r>
      <w:r>
        <w:rPr>
          <w:spacing w:val="1"/>
        </w:rPr>
        <w:t>i</w:t>
      </w:r>
      <w:r>
        <w:rPr>
          <w:spacing w:val="-1"/>
        </w:rPr>
        <w:t>o</w:t>
      </w:r>
      <w:r>
        <w:rPr>
          <w:spacing w:val="1"/>
        </w:rPr>
        <w:t>n</w:t>
      </w:r>
      <w:r>
        <w:rPr>
          <w:spacing w:val="-1"/>
        </w:rPr>
        <w:t>s</w:t>
      </w:r>
      <w:r>
        <w:t>,</w:t>
      </w:r>
      <w:r>
        <w:rPr>
          <w:spacing w:val="1"/>
        </w:rPr>
        <w:t xml:space="preserve"> i</w:t>
      </w:r>
      <w:r>
        <w:t>s</w:t>
      </w:r>
      <w:r>
        <w:rPr>
          <w:spacing w:val="1"/>
        </w:rPr>
        <w:t xml:space="preserve"> </w:t>
      </w:r>
      <w:r>
        <w:rPr>
          <w:spacing w:val="-1"/>
        </w:rPr>
        <w:t>a</w:t>
      </w:r>
      <w:r>
        <w:t>llo</w:t>
      </w:r>
      <w:r>
        <w:rPr>
          <w:spacing w:val="-2"/>
        </w:rPr>
        <w:t>w</w:t>
      </w:r>
      <w:r>
        <w:rPr>
          <w:spacing w:val="-1"/>
        </w:rPr>
        <w:t>e</w:t>
      </w:r>
      <w:r>
        <w:t>d,</w:t>
      </w:r>
      <w:r>
        <w:rPr>
          <w:spacing w:val="2"/>
        </w:rPr>
        <w:t xml:space="preserve"> </w:t>
      </w:r>
      <w:r>
        <w:rPr>
          <w:spacing w:val="1"/>
        </w:rPr>
        <w:t>p</w:t>
      </w:r>
      <w:r>
        <w:t>ro</w:t>
      </w:r>
      <w:r>
        <w:rPr>
          <w:spacing w:val="-1"/>
        </w:rPr>
        <w:t>v</w:t>
      </w:r>
      <w:r>
        <w:t>id</w:t>
      </w:r>
      <w:r>
        <w:rPr>
          <w:spacing w:val="-1"/>
        </w:rPr>
        <w:t>e</w:t>
      </w:r>
      <w:r>
        <w:t>d</w:t>
      </w:r>
      <w:r>
        <w:rPr>
          <w:spacing w:val="2"/>
        </w:rPr>
        <w:t xml:space="preserve"> </w:t>
      </w:r>
      <w:r>
        <w:t>the pr</w:t>
      </w:r>
      <w:r>
        <w:rPr>
          <w:spacing w:val="-1"/>
        </w:rPr>
        <w:t>i</w:t>
      </w:r>
      <w:r>
        <w:t>n</w:t>
      </w:r>
      <w:r>
        <w:rPr>
          <w:spacing w:val="-1"/>
        </w:rPr>
        <w:t>t</w:t>
      </w:r>
      <w:r>
        <w:t>i</w:t>
      </w:r>
      <w:r>
        <w:rPr>
          <w:spacing w:val="-1"/>
        </w:rPr>
        <w:t>n</w:t>
      </w:r>
      <w:r>
        <w:t>g</w:t>
      </w:r>
      <w:r>
        <w:rPr>
          <w:spacing w:val="2"/>
        </w:rPr>
        <w:t xml:space="preserve"> </w:t>
      </w:r>
      <w:r>
        <w:t>or</w:t>
      </w:r>
      <w:r>
        <w:rPr>
          <w:spacing w:val="1"/>
        </w:rPr>
        <w:t xml:space="preserve"> </w:t>
      </w:r>
      <w:r>
        <w:t>l</w:t>
      </w:r>
      <w:r>
        <w:rPr>
          <w:spacing w:val="-1"/>
        </w:rPr>
        <w:t>a</w:t>
      </w:r>
      <w:r>
        <w:rPr>
          <w:spacing w:val="1"/>
        </w:rPr>
        <w:t>b</w:t>
      </w:r>
      <w:r>
        <w:rPr>
          <w:spacing w:val="-1"/>
        </w:rPr>
        <w:t>e</w:t>
      </w:r>
      <w:r>
        <w:t>lli</w:t>
      </w:r>
      <w:r>
        <w:rPr>
          <w:spacing w:val="-1"/>
        </w:rPr>
        <w:t>n</w:t>
      </w:r>
      <w:r>
        <w:t>g</w:t>
      </w:r>
      <w:r>
        <w:rPr>
          <w:spacing w:val="2"/>
        </w:rPr>
        <w:t xml:space="preserve"> </w:t>
      </w:r>
      <w:r>
        <w:t>h</w:t>
      </w:r>
      <w:r>
        <w:rPr>
          <w:spacing w:val="-1"/>
        </w:rPr>
        <w:t>a</w:t>
      </w:r>
      <w:r>
        <w:t>s</w:t>
      </w:r>
      <w:r>
        <w:rPr>
          <w:spacing w:val="3"/>
        </w:rPr>
        <w:t xml:space="preserve"> </w:t>
      </w:r>
      <w:r>
        <w:t>b</w:t>
      </w:r>
      <w:r>
        <w:rPr>
          <w:spacing w:val="-1"/>
        </w:rPr>
        <w:t>e</w:t>
      </w:r>
      <w:r>
        <w:rPr>
          <w:spacing w:val="-2"/>
        </w:rPr>
        <w:t>e</w:t>
      </w:r>
      <w:r>
        <w:t xml:space="preserve">n </w:t>
      </w:r>
      <w:r>
        <w:rPr>
          <w:spacing w:val="1"/>
        </w:rPr>
        <w:t>d</w:t>
      </w:r>
      <w:r>
        <w:rPr>
          <w:spacing w:val="-1"/>
        </w:rPr>
        <w:t>o</w:t>
      </w:r>
      <w:r>
        <w:rPr>
          <w:spacing w:val="1"/>
        </w:rPr>
        <w:t>n</w:t>
      </w:r>
      <w:r>
        <w:t>e</w:t>
      </w:r>
      <w:r>
        <w:rPr>
          <w:spacing w:val="-2"/>
        </w:rPr>
        <w:t xml:space="preserve"> </w:t>
      </w:r>
      <w:r>
        <w:t>w</w:t>
      </w:r>
      <w:r>
        <w:rPr>
          <w:spacing w:val="1"/>
        </w:rPr>
        <w:t>i</w:t>
      </w:r>
      <w:r>
        <w:t>th</w:t>
      </w:r>
      <w:r>
        <w:rPr>
          <w:spacing w:val="-1"/>
        </w:rPr>
        <w:t xml:space="preserve"> </w:t>
      </w:r>
      <w:r>
        <w:rPr>
          <w:spacing w:val="1"/>
        </w:rPr>
        <w:t>n</w:t>
      </w:r>
      <w:r>
        <w:rPr>
          <w:spacing w:val="-1"/>
        </w:rPr>
        <w:t>o</w:t>
      </w:r>
      <w:r>
        <w:rPr>
          <w:spacing w:val="1"/>
        </w:rPr>
        <w:t>n</w:t>
      </w:r>
      <w:r>
        <w:rPr>
          <w:spacing w:val="-1"/>
        </w:rPr>
        <w:t>-</w:t>
      </w:r>
      <w:r>
        <w:rPr>
          <w:spacing w:val="1"/>
        </w:rPr>
        <w:t>t</w:t>
      </w:r>
      <w:r>
        <w:rPr>
          <w:spacing w:val="-1"/>
        </w:rPr>
        <w:t>ox</w:t>
      </w:r>
      <w:r>
        <w:rPr>
          <w:spacing w:val="1"/>
        </w:rPr>
        <w:t>i</w:t>
      </w:r>
      <w:r>
        <w:t>c</w:t>
      </w:r>
      <w:r>
        <w:rPr>
          <w:spacing w:val="-2"/>
        </w:rPr>
        <w:t xml:space="preserve"> </w:t>
      </w:r>
      <w:r>
        <w:rPr>
          <w:spacing w:val="1"/>
        </w:rPr>
        <w:t>in</w:t>
      </w:r>
      <w:r>
        <w:t xml:space="preserve">k </w:t>
      </w:r>
      <w:r>
        <w:rPr>
          <w:spacing w:val="-1"/>
        </w:rPr>
        <w:t>o</w:t>
      </w:r>
      <w:r>
        <w:t xml:space="preserve">r </w:t>
      </w:r>
      <w:r>
        <w:rPr>
          <w:spacing w:val="1"/>
        </w:rPr>
        <w:t>g</w:t>
      </w:r>
      <w:r>
        <w:rPr>
          <w:spacing w:val="-1"/>
        </w:rPr>
        <w:t>lu</w:t>
      </w:r>
      <w:r>
        <w:rPr>
          <w:spacing w:val="1"/>
        </w:rPr>
        <w:t>e.</w:t>
      </w:r>
    </w:p>
    <w:p w14:paraId="3EB69CAA" w14:textId="77777777" w:rsidR="00D41C24" w:rsidRDefault="00D41C24" w:rsidP="00D41C24">
      <w:pPr>
        <w:pStyle w:val="SingleTxtG"/>
      </w:pPr>
      <w:r>
        <w:t>S</w:t>
      </w:r>
      <w:r>
        <w:rPr>
          <w:spacing w:val="-1"/>
        </w:rPr>
        <w:t>t</w:t>
      </w:r>
      <w:r>
        <w:t>i</w:t>
      </w:r>
      <w:r>
        <w:rPr>
          <w:spacing w:val="-1"/>
        </w:rPr>
        <w:t>c</w:t>
      </w:r>
      <w:r>
        <w:t>k</w:t>
      </w:r>
      <w:r>
        <w:rPr>
          <w:spacing w:val="-1"/>
        </w:rPr>
        <w:t>e</w:t>
      </w:r>
      <w:r>
        <w:t>rs</w:t>
      </w:r>
      <w:r>
        <w:rPr>
          <w:spacing w:val="1"/>
        </w:rPr>
        <w:t xml:space="preserve"> </w:t>
      </w:r>
      <w:r>
        <w:t>i</w:t>
      </w:r>
      <w:r>
        <w:rPr>
          <w:spacing w:val="-1"/>
        </w:rPr>
        <w:t>nd</w:t>
      </w:r>
      <w:r>
        <w:rPr>
          <w:spacing w:val="1"/>
        </w:rPr>
        <w:t>i</w:t>
      </w:r>
      <w:r>
        <w:rPr>
          <w:spacing w:val="-1"/>
        </w:rPr>
        <w:t>vi</w:t>
      </w:r>
      <w:r>
        <w:t>du</w:t>
      </w:r>
      <w:r>
        <w:rPr>
          <w:spacing w:val="-1"/>
        </w:rPr>
        <w:t>al</w:t>
      </w:r>
      <w:r>
        <w:t>ly</w:t>
      </w:r>
      <w:r>
        <w:rPr>
          <w:spacing w:val="1"/>
        </w:rPr>
        <w:t xml:space="preserve"> </w:t>
      </w:r>
      <w:r>
        <w:rPr>
          <w:spacing w:val="-1"/>
        </w:rPr>
        <w:t>a</w:t>
      </w:r>
      <w:r>
        <w:t>ff</w:t>
      </w:r>
      <w:r>
        <w:rPr>
          <w:spacing w:val="-1"/>
        </w:rPr>
        <w:t>i</w:t>
      </w:r>
      <w:r>
        <w:t>x</w:t>
      </w:r>
      <w:r>
        <w:rPr>
          <w:spacing w:val="-1"/>
        </w:rPr>
        <w:t>e</w:t>
      </w:r>
      <w:r>
        <w:t>d</w:t>
      </w:r>
      <w:r>
        <w:rPr>
          <w:spacing w:val="1"/>
        </w:rPr>
        <w:t xml:space="preserve"> </w:t>
      </w:r>
      <w:r>
        <w:t>to</w:t>
      </w:r>
      <w:r>
        <w:rPr>
          <w:spacing w:val="1"/>
        </w:rPr>
        <w:t xml:space="preserve"> </w:t>
      </w:r>
      <w:r>
        <w:t xml:space="preserve">the </w:t>
      </w:r>
      <w:r>
        <w:rPr>
          <w:spacing w:val="1"/>
        </w:rPr>
        <w:t>p</w:t>
      </w:r>
      <w:r>
        <w:rPr>
          <w:spacing w:val="-1"/>
        </w:rPr>
        <w:t>r</w:t>
      </w:r>
      <w:r>
        <w:rPr>
          <w:spacing w:val="1"/>
        </w:rPr>
        <w:t>o</w:t>
      </w:r>
      <w:r>
        <w:rPr>
          <w:spacing w:val="-1"/>
        </w:rPr>
        <w:t>d</w:t>
      </w:r>
      <w:r>
        <w:rPr>
          <w:spacing w:val="1"/>
        </w:rPr>
        <w:t>u</w:t>
      </w:r>
      <w:r>
        <w:rPr>
          <w:spacing w:val="-1"/>
        </w:rPr>
        <w:t>c</w:t>
      </w:r>
      <w:r>
        <w:t>e</w:t>
      </w:r>
      <w:r>
        <w:rPr>
          <w:spacing w:val="1"/>
        </w:rPr>
        <w:t xml:space="preserve"> </w:t>
      </w:r>
      <w:r>
        <w:t>sh</w:t>
      </w:r>
      <w:r>
        <w:rPr>
          <w:spacing w:val="-2"/>
        </w:rPr>
        <w:t>a</w:t>
      </w:r>
      <w:r>
        <w:rPr>
          <w:spacing w:val="1"/>
        </w:rPr>
        <w:t>l</w:t>
      </w:r>
      <w:r>
        <w:t>l be</w:t>
      </w:r>
      <w:r>
        <w:rPr>
          <w:spacing w:val="1"/>
        </w:rPr>
        <w:t xml:space="preserve"> </w:t>
      </w:r>
      <w:r>
        <w:rPr>
          <w:spacing w:val="-1"/>
        </w:rPr>
        <w:t>s</w:t>
      </w:r>
      <w:r>
        <w:t>u</w:t>
      </w:r>
      <w:r>
        <w:rPr>
          <w:spacing w:val="-1"/>
        </w:rPr>
        <w:t>c</w:t>
      </w:r>
      <w:r>
        <w:t>h</w:t>
      </w:r>
      <w:r>
        <w:rPr>
          <w:spacing w:val="1"/>
        </w:rPr>
        <w:t xml:space="preserve"> </w:t>
      </w:r>
      <w:r>
        <w:t>th</w:t>
      </w:r>
      <w:r>
        <w:rPr>
          <w:spacing w:val="-1"/>
        </w:rPr>
        <w:t>at</w:t>
      </w:r>
      <w:r>
        <w:t>,</w:t>
      </w:r>
      <w:r>
        <w:rPr>
          <w:spacing w:val="1"/>
        </w:rPr>
        <w:t xml:space="preserve"> </w:t>
      </w:r>
      <w:r>
        <w:t>w</w:t>
      </w:r>
      <w:r>
        <w:rPr>
          <w:spacing w:val="1"/>
        </w:rPr>
        <w:t>h</w:t>
      </w:r>
      <w:r>
        <w:rPr>
          <w:spacing w:val="-1"/>
        </w:rPr>
        <w:t>e</w:t>
      </w:r>
      <w:r>
        <w:t>n</w:t>
      </w:r>
      <w:r>
        <w:rPr>
          <w:spacing w:val="1"/>
        </w:rPr>
        <w:t xml:space="preserve"> </w:t>
      </w:r>
      <w:r>
        <w:t>remov</w:t>
      </w:r>
      <w:r>
        <w:rPr>
          <w:spacing w:val="-1"/>
        </w:rPr>
        <w:t>e</w:t>
      </w:r>
      <w:r>
        <w:t>d,</w:t>
      </w:r>
      <w:r>
        <w:rPr>
          <w:spacing w:val="1"/>
        </w:rPr>
        <w:t xml:space="preserve"> </w:t>
      </w:r>
      <w:r>
        <w:t>th</w:t>
      </w:r>
      <w:r>
        <w:rPr>
          <w:spacing w:val="-1"/>
        </w:rPr>
        <w:t>e</w:t>
      </w:r>
      <w:r>
        <w:t>y n</w:t>
      </w:r>
      <w:r>
        <w:rPr>
          <w:spacing w:val="-1"/>
        </w:rPr>
        <w:t>e</w:t>
      </w:r>
      <w:r>
        <w:t>it</w:t>
      </w:r>
      <w:r>
        <w:rPr>
          <w:spacing w:val="-1"/>
        </w:rPr>
        <w:t>he</w:t>
      </w:r>
      <w:r>
        <w:t>r l</w:t>
      </w:r>
      <w:r>
        <w:rPr>
          <w:spacing w:val="-1"/>
        </w:rPr>
        <w:t>ea</w:t>
      </w:r>
      <w:r>
        <w:rPr>
          <w:spacing w:val="1"/>
        </w:rPr>
        <w:t>v</w:t>
      </w:r>
      <w:r>
        <w:t>e</w:t>
      </w:r>
      <w:r>
        <w:rPr>
          <w:spacing w:val="-8"/>
        </w:rPr>
        <w:t xml:space="preserve"> </w:t>
      </w:r>
      <w:r>
        <w:rPr>
          <w:spacing w:val="1"/>
        </w:rPr>
        <w:t>v</w:t>
      </w:r>
      <w:r>
        <w:t>i</w:t>
      </w:r>
      <w:r>
        <w:rPr>
          <w:spacing w:val="-1"/>
        </w:rPr>
        <w:t>s</w:t>
      </w:r>
      <w:r>
        <w:t>i</w:t>
      </w:r>
      <w:r>
        <w:rPr>
          <w:spacing w:val="1"/>
        </w:rPr>
        <w:t>b</w:t>
      </w:r>
      <w:r>
        <w:t>le</w:t>
      </w:r>
      <w:r>
        <w:rPr>
          <w:spacing w:val="-9"/>
        </w:rPr>
        <w:t xml:space="preserve"> </w:t>
      </w:r>
      <w:r>
        <w:rPr>
          <w:spacing w:val="1"/>
        </w:rPr>
        <w:t>t</w:t>
      </w:r>
      <w:r>
        <w:rPr>
          <w:spacing w:val="-1"/>
        </w:rPr>
        <w:t>ra</w:t>
      </w:r>
      <w:r>
        <w:rPr>
          <w:spacing w:val="1"/>
        </w:rPr>
        <w:t>c</w:t>
      </w:r>
      <w:r>
        <w:rPr>
          <w:spacing w:val="-2"/>
        </w:rPr>
        <w:t>e</w:t>
      </w:r>
      <w:r>
        <w:t>s</w:t>
      </w:r>
      <w:r>
        <w:rPr>
          <w:spacing w:val="-7"/>
        </w:rPr>
        <w:t xml:space="preserve"> </w:t>
      </w:r>
      <w:r>
        <w:rPr>
          <w:spacing w:val="1"/>
        </w:rPr>
        <w:t>o</w:t>
      </w:r>
      <w:r>
        <w:t>f</w:t>
      </w:r>
      <w:r>
        <w:rPr>
          <w:spacing w:val="-7"/>
        </w:rPr>
        <w:t xml:space="preserve"> </w:t>
      </w:r>
      <w:r>
        <w:rPr>
          <w:spacing w:val="-1"/>
        </w:rPr>
        <w:t>g</w:t>
      </w:r>
      <w:r>
        <w:rPr>
          <w:spacing w:val="1"/>
        </w:rPr>
        <w:t>lu</w:t>
      </w:r>
      <w:r>
        <w:rPr>
          <w:spacing w:val="-2"/>
        </w:rPr>
        <w:t>e</w:t>
      </w:r>
      <w:r>
        <w:t>,</w:t>
      </w:r>
      <w:r>
        <w:rPr>
          <w:spacing w:val="-8"/>
        </w:rPr>
        <w:t xml:space="preserve"> </w:t>
      </w:r>
      <w:r>
        <w:rPr>
          <w:spacing w:val="1"/>
        </w:rPr>
        <w:t>no</w:t>
      </w:r>
      <w:r>
        <w:t>r</w:t>
      </w:r>
      <w:r>
        <w:rPr>
          <w:spacing w:val="-8"/>
        </w:rPr>
        <w:t xml:space="preserve"> </w:t>
      </w:r>
      <w:r>
        <w:t>l</w:t>
      </w:r>
      <w:r>
        <w:rPr>
          <w:spacing w:val="-1"/>
        </w:rPr>
        <w:t>ea</w:t>
      </w:r>
      <w:r>
        <w:t>d</w:t>
      </w:r>
      <w:r>
        <w:rPr>
          <w:spacing w:val="-8"/>
        </w:rPr>
        <w:t xml:space="preserve"> </w:t>
      </w:r>
      <w:r>
        <w:rPr>
          <w:spacing w:val="1"/>
        </w:rPr>
        <w:t>t</w:t>
      </w:r>
      <w:r>
        <w:t>o</w:t>
      </w:r>
      <w:r>
        <w:rPr>
          <w:spacing w:val="-8"/>
        </w:rPr>
        <w:t xml:space="preserve"> </w:t>
      </w:r>
      <w:r>
        <w:t>s</w:t>
      </w:r>
      <w:r>
        <w:rPr>
          <w:spacing w:val="1"/>
        </w:rPr>
        <w:t>k</w:t>
      </w:r>
      <w:r>
        <w:t>in</w:t>
      </w:r>
      <w:r>
        <w:rPr>
          <w:spacing w:val="-7"/>
        </w:rPr>
        <w:t xml:space="preserve"> </w:t>
      </w:r>
      <w:r>
        <w:rPr>
          <w:spacing w:val="-1"/>
        </w:rPr>
        <w:t>de</w:t>
      </w:r>
      <w:r>
        <w:t>f</w:t>
      </w:r>
      <w:r>
        <w:rPr>
          <w:spacing w:val="-1"/>
        </w:rPr>
        <w:t>ec</w:t>
      </w:r>
      <w:r>
        <w:t>ts.</w:t>
      </w:r>
      <w:r>
        <w:rPr>
          <w:spacing w:val="-8"/>
        </w:rPr>
        <w:t xml:space="preserve"> </w:t>
      </w:r>
      <w:r w:rsidRPr="00FE66B9">
        <w:t>I</w:t>
      </w:r>
      <w:r w:rsidRPr="00FE66B9">
        <w:rPr>
          <w:spacing w:val="1"/>
        </w:rPr>
        <w:t>n</w:t>
      </w:r>
      <w:r w:rsidRPr="00FE66B9">
        <w:t>f</w:t>
      </w:r>
      <w:r w:rsidRPr="00FE66B9">
        <w:rPr>
          <w:spacing w:val="-1"/>
        </w:rPr>
        <w:t>o</w:t>
      </w:r>
      <w:r w:rsidRPr="00FE66B9">
        <w:t>r</w:t>
      </w:r>
      <w:r w:rsidRPr="00FE66B9">
        <w:rPr>
          <w:spacing w:val="-2"/>
        </w:rPr>
        <w:t>m</w:t>
      </w:r>
      <w:r w:rsidRPr="00FE66B9">
        <w:t>ati</w:t>
      </w:r>
      <w:r w:rsidRPr="00FE66B9">
        <w:rPr>
          <w:spacing w:val="-1"/>
        </w:rPr>
        <w:t>o</w:t>
      </w:r>
      <w:r w:rsidRPr="00FE66B9">
        <w:t>n</w:t>
      </w:r>
      <w:r w:rsidRPr="00FE66B9">
        <w:rPr>
          <w:spacing w:val="-8"/>
        </w:rPr>
        <w:t xml:space="preserve"> </w:t>
      </w:r>
      <w:r w:rsidRPr="00FE66B9">
        <w:rPr>
          <w:spacing w:val="1"/>
        </w:rPr>
        <w:t>l</w:t>
      </w:r>
      <w:r w:rsidRPr="00FE66B9">
        <w:rPr>
          <w:spacing w:val="-2"/>
        </w:rPr>
        <w:t>a</w:t>
      </w:r>
      <w:r w:rsidRPr="00FE66B9">
        <w:t>s</w:t>
      </w:r>
      <w:r w:rsidRPr="00FE66B9">
        <w:rPr>
          <w:spacing w:val="-1"/>
        </w:rPr>
        <w:t>e</w:t>
      </w:r>
      <w:r w:rsidRPr="00FE66B9">
        <w:t>r</w:t>
      </w:r>
      <w:r w:rsidRPr="00FE66B9">
        <w:rPr>
          <w:spacing w:val="-1"/>
        </w:rPr>
        <w:t>e</w:t>
      </w:r>
      <w:r w:rsidRPr="00FE66B9">
        <w:t>d</w:t>
      </w:r>
      <w:r w:rsidRPr="00FE66B9">
        <w:rPr>
          <w:spacing w:val="-7"/>
        </w:rPr>
        <w:t xml:space="preserve"> </w:t>
      </w:r>
      <w:r w:rsidRPr="00FE66B9">
        <w:t>on</w:t>
      </w:r>
      <w:r w:rsidRPr="00FE66B9">
        <w:rPr>
          <w:spacing w:val="-9"/>
        </w:rPr>
        <w:t xml:space="preserve"> </w:t>
      </w:r>
      <w:r w:rsidRPr="00FE66B9">
        <w:t>s</w:t>
      </w:r>
      <w:r w:rsidRPr="00FE66B9">
        <w:rPr>
          <w:spacing w:val="-1"/>
        </w:rPr>
        <w:t>i</w:t>
      </w:r>
      <w:r w:rsidRPr="00FE66B9">
        <w:t>ngle</w:t>
      </w:r>
      <w:r w:rsidRPr="00FE66B9">
        <w:rPr>
          <w:spacing w:val="-10"/>
        </w:rPr>
        <w:t xml:space="preserve"> </w:t>
      </w:r>
      <w:r w:rsidRPr="00FE66B9">
        <w:t>fr</w:t>
      </w:r>
      <w:r w:rsidRPr="00FE66B9">
        <w:rPr>
          <w:spacing w:val="-1"/>
        </w:rPr>
        <w:t>u</w:t>
      </w:r>
      <w:r w:rsidRPr="00FE66B9">
        <w:rPr>
          <w:spacing w:val="1"/>
        </w:rPr>
        <w:t>i</w:t>
      </w:r>
      <w:r w:rsidRPr="00FE66B9">
        <w:t>t</w:t>
      </w:r>
      <w:r w:rsidRPr="00FE66B9">
        <w:rPr>
          <w:spacing w:val="-9"/>
        </w:rPr>
        <w:t xml:space="preserve"> </w:t>
      </w:r>
      <w:r w:rsidRPr="00FE66B9">
        <w:t>s</w:t>
      </w:r>
      <w:r w:rsidRPr="00FE66B9">
        <w:rPr>
          <w:spacing w:val="-1"/>
        </w:rPr>
        <w:t>ho</w:t>
      </w:r>
      <w:r w:rsidRPr="00FE66B9">
        <w:rPr>
          <w:spacing w:val="1"/>
        </w:rPr>
        <w:t>u</w:t>
      </w:r>
      <w:r w:rsidRPr="00FE66B9">
        <w:t>ld n</w:t>
      </w:r>
      <w:r w:rsidRPr="00FE66B9">
        <w:rPr>
          <w:spacing w:val="-1"/>
        </w:rPr>
        <w:t>o</w:t>
      </w:r>
      <w:r w:rsidRPr="00FE66B9">
        <w:t>t l</w:t>
      </w:r>
      <w:r w:rsidRPr="00FE66B9">
        <w:rPr>
          <w:spacing w:val="-1"/>
        </w:rPr>
        <w:t>ea</w:t>
      </w:r>
      <w:r w:rsidRPr="00FE66B9">
        <w:t>d</w:t>
      </w:r>
      <w:r w:rsidRPr="00FE66B9">
        <w:rPr>
          <w:spacing w:val="-1"/>
        </w:rPr>
        <w:t xml:space="preserve"> </w:t>
      </w:r>
      <w:r w:rsidRPr="00FE66B9">
        <w:t>to fl</w:t>
      </w:r>
      <w:r w:rsidRPr="00FE66B9">
        <w:rPr>
          <w:spacing w:val="-1"/>
        </w:rPr>
        <w:t>e</w:t>
      </w:r>
      <w:r w:rsidRPr="00FE66B9">
        <w:t>sh</w:t>
      </w:r>
      <w:r w:rsidRPr="00FE66B9">
        <w:rPr>
          <w:spacing w:val="-1"/>
        </w:rPr>
        <w:t xml:space="preserve"> </w:t>
      </w:r>
      <w:r w:rsidRPr="00FE66B9">
        <w:t>or s</w:t>
      </w:r>
      <w:r w:rsidRPr="00FE66B9">
        <w:rPr>
          <w:spacing w:val="-1"/>
        </w:rPr>
        <w:t>ki</w:t>
      </w:r>
      <w:r w:rsidRPr="00FE66B9">
        <w:t>n d</w:t>
      </w:r>
      <w:r w:rsidRPr="00FE66B9">
        <w:rPr>
          <w:spacing w:val="-2"/>
        </w:rPr>
        <w:t>e</w:t>
      </w:r>
      <w:r w:rsidRPr="00FE66B9">
        <w:t>fe</w:t>
      </w:r>
      <w:r w:rsidRPr="00FE66B9">
        <w:rPr>
          <w:spacing w:val="-1"/>
        </w:rPr>
        <w:t>c</w:t>
      </w:r>
      <w:r w:rsidRPr="00FE66B9">
        <w:rPr>
          <w:spacing w:val="1"/>
        </w:rPr>
        <w:t>t</w:t>
      </w:r>
      <w:r w:rsidRPr="00FE66B9">
        <w:rPr>
          <w:spacing w:val="-1"/>
        </w:rPr>
        <w:t>s</w:t>
      </w:r>
      <w:r>
        <w:t>.</w:t>
      </w:r>
    </w:p>
    <w:p w14:paraId="7EA4ED16" w14:textId="77777777" w:rsidR="00D41C24" w:rsidRDefault="00D41C24" w:rsidP="00D41C24">
      <w:pPr>
        <w:pStyle w:val="SingleTxtG"/>
      </w:pPr>
      <w:r>
        <w:lastRenderedPageBreak/>
        <w:t>If t</w:t>
      </w:r>
      <w:r>
        <w:rPr>
          <w:spacing w:val="1"/>
        </w:rPr>
        <w:t>h</w:t>
      </w:r>
      <w:r>
        <w:t>e</w:t>
      </w:r>
      <w:r>
        <w:rPr>
          <w:spacing w:val="-2"/>
        </w:rPr>
        <w:t xml:space="preserve"> </w:t>
      </w:r>
      <w:r>
        <w:t>fr</w:t>
      </w:r>
      <w:r>
        <w:rPr>
          <w:spacing w:val="1"/>
        </w:rPr>
        <w:t>u</w:t>
      </w:r>
      <w:r>
        <w:t>it is</w:t>
      </w:r>
      <w:r>
        <w:rPr>
          <w:spacing w:val="-2"/>
        </w:rPr>
        <w:t xml:space="preserve"> </w:t>
      </w:r>
      <w:r>
        <w:t>wra</w:t>
      </w:r>
      <w:r>
        <w:rPr>
          <w:spacing w:val="1"/>
        </w:rPr>
        <w:t>pp</w:t>
      </w:r>
      <w:r>
        <w:rPr>
          <w:spacing w:val="-2"/>
        </w:rPr>
        <w:t>e</w:t>
      </w:r>
      <w:r>
        <w:rPr>
          <w:spacing w:val="1"/>
        </w:rPr>
        <w:t>d</w:t>
      </w:r>
      <w:r>
        <w:t>, t</w:t>
      </w:r>
      <w:r>
        <w:rPr>
          <w:spacing w:val="1"/>
        </w:rPr>
        <w:t>h</w:t>
      </w:r>
      <w:r>
        <w:rPr>
          <w:spacing w:val="-1"/>
        </w:rPr>
        <w:t>i</w:t>
      </w:r>
      <w:r>
        <w:rPr>
          <w:spacing w:val="1"/>
        </w:rPr>
        <w:t>n</w:t>
      </w:r>
      <w:r>
        <w:t xml:space="preserve">, </w:t>
      </w:r>
      <w:r>
        <w:rPr>
          <w:spacing w:val="1"/>
        </w:rPr>
        <w:t>d</w:t>
      </w:r>
      <w:r>
        <w:t xml:space="preserve">ry, </w:t>
      </w:r>
      <w:r>
        <w:rPr>
          <w:spacing w:val="1"/>
        </w:rPr>
        <w:t>n</w:t>
      </w:r>
      <w:r>
        <w:t>ew</w:t>
      </w:r>
      <w:r>
        <w:rPr>
          <w:spacing w:val="1"/>
        </w:rPr>
        <w:t xml:space="preserve"> </w:t>
      </w:r>
      <w:r>
        <w:rPr>
          <w:spacing w:val="-1"/>
        </w:rPr>
        <w:t>a</w:t>
      </w:r>
      <w:r>
        <w:rPr>
          <w:spacing w:val="1"/>
        </w:rPr>
        <w:t>n</w:t>
      </w:r>
      <w:r>
        <w:t>d</w:t>
      </w:r>
      <w:r>
        <w:rPr>
          <w:spacing w:val="-1"/>
        </w:rPr>
        <w:t xml:space="preserve"> </w:t>
      </w:r>
      <w:r>
        <w:rPr>
          <w:spacing w:val="1"/>
        </w:rPr>
        <w:t>o</w:t>
      </w:r>
      <w:r>
        <w:t>do</w:t>
      </w:r>
      <w:r>
        <w:rPr>
          <w:spacing w:val="1"/>
        </w:rPr>
        <w:t>u</w:t>
      </w:r>
      <w:r>
        <w:t>rl</w:t>
      </w:r>
      <w:r>
        <w:rPr>
          <w:spacing w:val="-2"/>
        </w:rPr>
        <w:t>e</w:t>
      </w:r>
      <w:r>
        <w:t>s</w:t>
      </w:r>
      <w:r>
        <w:rPr>
          <w:spacing w:val="2"/>
        </w:rPr>
        <w:t>s</w:t>
      </w:r>
      <w:r w:rsidR="00F4165F" w:rsidRPr="00C73B6F">
        <w:rPr>
          <w:rStyle w:val="FootnoteReference"/>
        </w:rPr>
        <w:footnoteReference w:id="4"/>
      </w:r>
      <w:r w:rsidR="00F4165F">
        <w:rPr>
          <w:spacing w:val="2"/>
        </w:rPr>
        <w:t xml:space="preserve"> </w:t>
      </w:r>
      <w:r>
        <w:rPr>
          <w:spacing w:val="1"/>
        </w:rPr>
        <w:t>p</w:t>
      </w:r>
      <w:r>
        <w:rPr>
          <w:spacing w:val="-2"/>
        </w:rPr>
        <w:t>a</w:t>
      </w:r>
      <w:r>
        <w:rPr>
          <w:spacing w:val="1"/>
        </w:rPr>
        <w:t>p</w:t>
      </w:r>
      <w:r>
        <w:t xml:space="preserve">er </w:t>
      </w:r>
      <w:r>
        <w:rPr>
          <w:spacing w:val="1"/>
        </w:rPr>
        <w:t>mu</w:t>
      </w:r>
      <w:r>
        <w:rPr>
          <w:spacing w:val="-1"/>
        </w:rPr>
        <w:t>s</w:t>
      </w:r>
      <w:r>
        <w:t xml:space="preserve">t </w:t>
      </w:r>
      <w:r>
        <w:rPr>
          <w:spacing w:val="1"/>
        </w:rPr>
        <w:t>b</w:t>
      </w:r>
      <w:r>
        <w:t>e</w:t>
      </w:r>
      <w:r>
        <w:rPr>
          <w:spacing w:val="-2"/>
        </w:rPr>
        <w:t xml:space="preserve"> </w:t>
      </w:r>
      <w:r>
        <w:rPr>
          <w:spacing w:val="1"/>
        </w:rPr>
        <w:t>u</w:t>
      </w:r>
      <w:r>
        <w:t>s</w:t>
      </w:r>
      <w:r>
        <w:rPr>
          <w:spacing w:val="-2"/>
        </w:rPr>
        <w:t>e</w:t>
      </w:r>
      <w:r>
        <w:rPr>
          <w:spacing w:val="1"/>
        </w:rPr>
        <w:t>d</w:t>
      </w:r>
      <w:r>
        <w:t>.</w:t>
      </w:r>
    </w:p>
    <w:p w14:paraId="18286233" w14:textId="77777777" w:rsidR="00D41C24" w:rsidRDefault="00D41C24" w:rsidP="00D41C24">
      <w:pPr>
        <w:pStyle w:val="SingleTxtG"/>
      </w:pPr>
      <w:r>
        <w:rPr>
          <w:spacing w:val="-1"/>
        </w:rPr>
        <w:t>T</w:t>
      </w:r>
      <w:r>
        <w:rPr>
          <w:spacing w:val="1"/>
        </w:rPr>
        <w:t>h</w:t>
      </w:r>
      <w:r>
        <w:t>e</w:t>
      </w:r>
      <w:r>
        <w:rPr>
          <w:spacing w:val="17"/>
        </w:rPr>
        <w:t xml:space="preserve"> </w:t>
      </w:r>
      <w:r>
        <w:t>u</w:t>
      </w:r>
      <w:r>
        <w:rPr>
          <w:spacing w:val="-1"/>
        </w:rPr>
        <w:t>s</w:t>
      </w:r>
      <w:r>
        <w:t>e</w:t>
      </w:r>
      <w:r>
        <w:rPr>
          <w:spacing w:val="17"/>
        </w:rPr>
        <w:t xml:space="preserve"> </w:t>
      </w:r>
      <w:r>
        <w:t>of</w:t>
      </w:r>
      <w:r>
        <w:rPr>
          <w:spacing w:val="18"/>
        </w:rPr>
        <w:t xml:space="preserve"> </w:t>
      </w:r>
      <w:r>
        <w:rPr>
          <w:spacing w:val="-1"/>
        </w:rPr>
        <w:t>a</w:t>
      </w:r>
      <w:r>
        <w:t>ny</w:t>
      </w:r>
      <w:r>
        <w:rPr>
          <w:spacing w:val="17"/>
        </w:rPr>
        <w:t xml:space="preserve"> </w:t>
      </w:r>
      <w:r>
        <w:rPr>
          <w:spacing w:val="-1"/>
        </w:rPr>
        <w:t>s</w:t>
      </w:r>
      <w:r>
        <w:t>ubst</w:t>
      </w:r>
      <w:r>
        <w:rPr>
          <w:spacing w:val="-1"/>
        </w:rPr>
        <w:t>a</w:t>
      </w:r>
      <w:r>
        <w:t>n</w:t>
      </w:r>
      <w:r>
        <w:rPr>
          <w:spacing w:val="-2"/>
        </w:rPr>
        <w:t>c</w:t>
      </w:r>
      <w:r>
        <w:t>e</w:t>
      </w:r>
      <w:r>
        <w:rPr>
          <w:spacing w:val="17"/>
        </w:rPr>
        <w:t xml:space="preserve"> </w:t>
      </w:r>
      <w:r>
        <w:rPr>
          <w:spacing w:val="1"/>
        </w:rPr>
        <w:t>t</w:t>
      </w:r>
      <w:r>
        <w:rPr>
          <w:spacing w:val="-1"/>
        </w:rPr>
        <w:t>e</w:t>
      </w:r>
      <w:r>
        <w:t>n</w:t>
      </w:r>
      <w:r>
        <w:rPr>
          <w:spacing w:val="-1"/>
        </w:rPr>
        <w:t>d</w:t>
      </w:r>
      <w:r>
        <w:t>ing</w:t>
      </w:r>
      <w:r>
        <w:rPr>
          <w:spacing w:val="16"/>
        </w:rPr>
        <w:t xml:space="preserve"> </w:t>
      </w:r>
      <w:r>
        <w:rPr>
          <w:spacing w:val="1"/>
        </w:rPr>
        <w:t>t</w:t>
      </w:r>
      <w:r>
        <w:t>o</w:t>
      </w:r>
      <w:r>
        <w:rPr>
          <w:spacing w:val="17"/>
        </w:rPr>
        <w:t xml:space="preserve"> </w:t>
      </w:r>
      <w:r>
        <w:rPr>
          <w:spacing w:val="-2"/>
        </w:rPr>
        <w:t>m</w:t>
      </w:r>
      <w:r>
        <w:t>odi</w:t>
      </w:r>
      <w:r>
        <w:rPr>
          <w:spacing w:val="-1"/>
        </w:rPr>
        <w:t>f</w:t>
      </w:r>
      <w:r>
        <w:t>y</w:t>
      </w:r>
      <w:r>
        <w:rPr>
          <w:spacing w:val="17"/>
        </w:rPr>
        <w:t xml:space="preserve"> </w:t>
      </w:r>
      <w:r>
        <w:rPr>
          <w:spacing w:val="1"/>
        </w:rPr>
        <w:t>t</w:t>
      </w:r>
      <w:r>
        <w:t>he</w:t>
      </w:r>
      <w:r>
        <w:rPr>
          <w:spacing w:val="16"/>
        </w:rPr>
        <w:t xml:space="preserve"> </w:t>
      </w:r>
      <w:r>
        <w:rPr>
          <w:spacing w:val="1"/>
        </w:rPr>
        <w:t>n</w:t>
      </w:r>
      <w:r>
        <w:rPr>
          <w:spacing w:val="-1"/>
        </w:rPr>
        <w:t>a</w:t>
      </w:r>
      <w:r>
        <w:t>tur</w:t>
      </w:r>
      <w:r>
        <w:rPr>
          <w:spacing w:val="-2"/>
        </w:rPr>
        <w:t>a</w:t>
      </w:r>
      <w:r>
        <w:t>l</w:t>
      </w:r>
      <w:r>
        <w:rPr>
          <w:spacing w:val="18"/>
        </w:rPr>
        <w:t xml:space="preserve"> </w:t>
      </w:r>
      <w:r>
        <w:rPr>
          <w:spacing w:val="-1"/>
        </w:rPr>
        <w:t>c</w:t>
      </w:r>
      <w:r>
        <w:t>h</w:t>
      </w:r>
      <w:r>
        <w:rPr>
          <w:spacing w:val="-1"/>
        </w:rPr>
        <w:t>a</w:t>
      </w:r>
      <w:r>
        <w:t>ra</w:t>
      </w:r>
      <w:r>
        <w:rPr>
          <w:spacing w:val="-2"/>
        </w:rPr>
        <w:t>c</w:t>
      </w:r>
      <w:r>
        <w:rPr>
          <w:spacing w:val="1"/>
        </w:rPr>
        <w:t>t</w:t>
      </w:r>
      <w:r>
        <w:rPr>
          <w:spacing w:val="-3"/>
        </w:rPr>
        <w:t>e</w:t>
      </w:r>
      <w:r>
        <w:t>risti</w:t>
      </w:r>
      <w:r>
        <w:rPr>
          <w:spacing w:val="-2"/>
        </w:rPr>
        <w:t>c</w:t>
      </w:r>
      <w:r>
        <w:t>s</w:t>
      </w:r>
      <w:r>
        <w:rPr>
          <w:spacing w:val="20"/>
        </w:rPr>
        <w:t xml:space="preserve"> </w:t>
      </w:r>
      <w:r>
        <w:t>of</w:t>
      </w:r>
      <w:r>
        <w:rPr>
          <w:spacing w:val="17"/>
        </w:rPr>
        <w:t xml:space="preserve"> </w:t>
      </w:r>
      <w:r>
        <w:t>the</w:t>
      </w:r>
      <w:r>
        <w:rPr>
          <w:spacing w:val="17"/>
        </w:rPr>
        <w:t xml:space="preserve"> </w:t>
      </w:r>
      <w:r>
        <w:rPr>
          <w:spacing w:val="-2"/>
        </w:rPr>
        <w:t>c</w:t>
      </w:r>
      <w:r>
        <w:rPr>
          <w:spacing w:val="1"/>
        </w:rPr>
        <w:t>i</w:t>
      </w:r>
      <w:r>
        <w:t>t</w:t>
      </w:r>
      <w:r>
        <w:rPr>
          <w:spacing w:val="-1"/>
        </w:rPr>
        <w:t>r</w:t>
      </w:r>
      <w:r>
        <w:rPr>
          <w:spacing w:val="1"/>
        </w:rPr>
        <w:t>u</w:t>
      </w:r>
      <w:r>
        <w:t>s</w:t>
      </w:r>
      <w:r>
        <w:rPr>
          <w:spacing w:val="17"/>
        </w:rPr>
        <w:t xml:space="preserve"> </w:t>
      </w:r>
      <w:r>
        <w:t>f</w:t>
      </w:r>
      <w:r>
        <w:rPr>
          <w:spacing w:val="-1"/>
        </w:rPr>
        <w:t>r</w:t>
      </w:r>
      <w:r>
        <w:t>u</w:t>
      </w:r>
      <w:r>
        <w:rPr>
          <w:spacing w:val="-1"/>
        </w:rPr>
        <w:t>i</w:t>
      </w:r>
      <w:r>
        <w:t xml:space="preserve">t, </w:t>
      </w:r>
      <w:r>
        <w:rPr>
          <w:spacing w:val="-1"/>
        </w:rPr>
        <w:t>es</w:t>
      </w:r>
      <w:r>
        <w:t>pe</w:t>
      </w:r>
      <w:r>
        <w:rPr>
          <w:spacing w:val="-2"/>
        </w:rPr>
        <w:t>c</w:t>
      </w:r>
      <w:r>
        <w:rPr>
          <w:spacing w:val="1"/>
        </w:rPr>
        <w:t>i</w:t>
      </w:r>
      <w:r>
        <w:rPr>
          <w:spacing w:val="-2"/>
        </w:rPr>
        <w:t>a</w:t>
      </w:r>
      <w:r>
        <w:rPr>
          <w:spacing w:val="1"/>
        </w:rPr>
        <w:t>l</w:t>
      </w:r>
      <w:r>
        <w:t>ly</w:t>
      </w:r>
      <w:r>
        <w:rPr>
          <w:spacing w:val="-1"/>
        </w:rPr>
        <w:t xml:space="preserve"> </w:t>
      </w:r>
      <w:r>
        <w:t>in</w:t>
      </w:r>
      <w:r>
        <w:rPr>
          <w:spacing w:val="-1"/>
        </w:rPr>
        <w:t xml:space="preserve"> </w:t>
      </w:r>
      <w:r>
        <w:rPr>
          <w:spacing w:val="1"/>
        </w:rPr>
        <w:t>t</w:t>
      </w:r>
      <w:r>
        <w:rPr>
          <w:spacing w:val="-1"/>
        </w:rPr>
        <w:t>a</w:t>
      </w:r>
      <w:r>
        <w:t>ste</w:t>
      </w:r>
      <w:r>
        <w:rPr>
          <w:spacing w:val="-2"/>
        </w:rPr>
        <w:t xml:space="preserve"> </w:t>
      </w:r>
      <w:r>
        <w:t>or sm</w:t>
      </w:r>
      <w:r>
        <w:rPr>
          <w:spacing w:val="-1"/>
        </w:rPr>
        <w:t>e</w:t>
      </w:r>
      <w:r>
        <w:t>ll,</w:t>
      </w:r>
      <w:r>
        <w:rPr>
          <w:spacing w:val="2"/>
        </w:rPr>
        <w:t xml:space="preserve"> </w:t>
      </w:r>
      <w:r>
        <w:t>is</w:t>
      </w:r>
      <w:r>
        <w:rPr>
          <w:spacing w:val="-1"/>
        </w:rPr>
        <w:t xml:space="preserve"> </w:t>
      </w:r>
      <w:r>
        <w:rPr>
          <w:spacing w:val="1"/>
        </w:rPr>
        <w:t>p</w:t>
      </w:r>
      <w:r>
        <w:t>r</w:t>
      </w:r>
      <w:r>
        <w:rPr>
          <w:spacing w:val="-1"/>
        </w:rPr>
        <w:t>oh</w:t>
      </w:r>
      <w:r>
        <w:t>i</w:t>
      </w:r>
      <w:r>
        <w:rPr>
          <w:spacing w:val="-1"/>
        </w:rPr>
        <w:t>b</w:t>
      </w:r>
      <w:r>
        <w:t>it</w:t>
      </w:r>
      <w:r>
        <w:rPr>
          <w:spacing w:val="-1"/>
        </w:rPr>
        <w:t>e</w:t>
      </w:r>
      <w:r>
        <w:rPr>
          <w:spacing w:val="1"/>
        </w:rPr>
        <w:t>d</w:t>
      </w:r>
      <w:r>
        <w:t>.</w:t>
      </w:r>
    </w:p>
    <w:p w14:paraId="604C0615" w14:textId="77777777" w:rsidR="00D41C24" w:rsidRPr="003F4BFD" w:rsidRDefault="00D41C24" w:rsidP="003F4BFD">
      <w:pPr>
        <w:pStyle w:val="SingleTxtG"/>
      </w:pPr>
      <w:r w:rsidRPr="003F4BFD">
        <w:t>Packages must be free of all foreign matter. However, a presentation where a short (not wooden) twig with some green leaves adheres to the fruit is allowed.</w:t>
      </w:r>
    </w:p>
    <w:p w14:paraId="5F923F60" w14:textId="77777777" w:rsidR="00D41C24" w:rsidRDefault="00D41C24" w:rsidP="00D41C24">
      <w:pPr>
        <w:pStyle w:val="HChG"/>
      </w:pPr>
      <w:r>
        <w:tab/>
        <w:t>VI.</w:t>
      </w:r>
      <w:r>
        <w:tab/>
        <w:t>Prov</w:t>
      </w:r>
      <w:r>
        <w:rPr>
          <w:spacing w:val="-1"/>
        </w:rPr>
        <w:t>i</w:t>
      </w:r>
      <w:r>
        <w:t>sio</w:t>
      </w:r>
      <w:r>
        <w:rPr>
          <w:spacing w:val="-1"/>
        </w:rPr>
        <w:t>n</w:t>
      </w:r>
      <w:r>
        <w:t>s</w:t>
      </w:r>
      <w:r>
        <w:rPr>
          <w:spacing w:val="-8"/>
        </w:rPr>
        <w:t xml:space="preserve"> </w:t>
      </w:r>
      <w:r>
        <w:rPr>
          <w:spacing w:val="-1"/>
        </w:rPr>
        <w:t>c</w:t>
      </w:r>
      <w:r>
        <w:t>on</w:t>
      </w:r>
      <w:r>
        <w:rPr>
          <w:spacing w:val="-1"/>
        </w:rPr>
        <w:t>c</w:t>
      </w:r>
      <w:r>
        <w:t>ern</w:t>
      </w:r>
      <w:r>
        <w:rPr>
          <w:spacing w:val="-1"/>
        </w:rPr>
        <w:t>in</w:t>
      </w:r>
      <w:r>
        <w:t>g</w:t>
      </w:r>
      <w:r>
        <w:rPr>
          <w:spacing w:val="-9"/>
        </w:rPr>
        <w:t xml:space="preserve"> </w:t>
      </w:r>
      <w:r>
        <w:t>marki</w:t>
      </w:r>
      <w:r>
        <w:rPr>
          <w:spacing w:val="-1"/>
        </w:rPr>
        <w:t>n</w:t>
      </w:r>
      <w:r>
        <w:t>g</w:t>
      </w:r>
    </w:p>
    <w:p w14:paraId="0896275C" w14:textId="77777777" w:rsidR="00D41C24" w:rsidRDefault="00D41C24" w:rsidP="00D41C24">
      <w:pPr>
        <w:pStyle w:val="SingleTxtG"/>
      </w:pPr>
      <w:r>
        <w:rPr>
          <w:spacing w:val="-1"/>
        </w:rPr>
        <w:t>E</w:t>
      </w:r>
      <w:r>
        <w:rPr>
          <w:spacing w:val="1"/>
        </w:rPr>
        <w:t>a</w:t>
      </w:r>
      <w:r>
        <w:rPr>
          <w:spacing w:val="-1"/>
        </w:rPr>
        <w:t>c</w:t>
      </w:r>
      <w:r>
        <w:t>h</w:t>
      </w:r>
      <w:r>
        <w:rPr>
          <w:spacing w:val="2"/>
        </w:rPr>
        <w:t xml:space="preserve"> </w:t>
      </w:r>
      <w:r>
        <w:rPr>
          <w:spacing w:val="1"/>
        </w:rPr>
        <w:t>p</w:t>
      </w:r>
      <w:r>
        <w:rPr>
          <w:spacing w:val="-1"/>
        </w:rPr>
        <w:t>ac</w:t>
      </w:r>
      <w:r>
        <w:rPr>
          <w:spacing w:val="1"/>
        </w:rPr>
        <w:t>k</w:t>
      </w:r>
      <w:r>
        <w:rPr>
          <w:spacing w:val="-1"/>
        </w:rPr>
        <w:t>a</w:t>
      </w:r>
      <w:r>
        <w:rPr>
          <w:spacing w:val="1"/>
        </w:rPr>
        <w:t>g</w:t>
      </w:r>
      <w:r>
        <w:rPr>
          <w:spacing w:val="-1"/>
        </w:rPr>
        <w:t>e</w:t>
      </w:r>
      <w:r w:rsidR="0019731C" w:rsidRPr="00C73B6F">
        <w:rPr>
          <w:rStyle w:val="FootnoteReference"/>
        </w:rPr>
        <w:footnoteReference w:id="5"/>
      </w:r>
      <w:r w:rsidR="0019731C">
        <w:rPr>
          <w:spacing w:val="-1"/>
        </w:rPr>
        <w:t xml:space="preserve"> </w:t>
      </w:r>
      <w:r>
        <w:rPr>
          <w:spacing w:val="-2"/>
        </w:rPr>
        <w:t>m</w:t>
      </w:r>
      <w:r>
        <w:rPr>
          <w:spacing w:val="1"/>
        </w:rPr>
        <w:t>u</w:t>
      </w:r>
      <w:r>
        <w:t>st</w:t>
      </w:r>
      <w:r>
        <w:rPr>
          <w:spacing w:val="3"/>
        </w:rPr>
        <w:t xml:space="preserve"> </w:t>
      </w:r>
      <w:r>
        <w:rPr>
          <w:spacing w:val="-1"/>
        </w:rPr>
        <w:t>b</w:t>
      </w:r>
      <w:r>
        <w:rPr>
          <w:spacing w:val="1"/>
        </w:rPr>
        <w:t>e</w:t>
      </w:r>
      <w:r>
        <w:rPr>
          <w:spacing w:val="-1"/>
        </w:rPr>
        <w:t>a</w:t>
      </w:r>
      <w:r>
        <w:t>r</w:t>
      </w:r>
      <w:r>
        <w:rPr>
          <w:spacing w:val="2"/>
        </w:rPr>
        <w:t xml:space="preserve"> </w:t>
      </w:r>
      <w:r>
        <w:t>t</w:t>
      </w:r>
      <w:r>
        <w:rPr>
          <w:spacing w:val="1"/>
        </w:rPr>
        <w:t>h</w:t>
      </w:r>
      <w:r>
        <w:t>e</w:t>
      </w:r>
      <w:r>
        <w:rPr>
          <w:spacing w:val="2"/>
        </w:rPr>
        <w:t xml:space="preserve"> </w:t>
      </w:r>
      <w:r>
        <w:t>f</w:t>
      </w:r>
      <w:r>
        <w:rPr>
          <w:spacing w:val="-1"/>
        </w:rPr>
        <w:t>ol</w:t>
      </w:r>
      <w:r>
        <w:rPr>
          <w:spacing w:val="1"/>
        </w:rPr>
        <w:t>l</w:t>
      </w:r>
      <w:r>
        <w:rPr>
          <w:spacing w:val="-1"/>
        </w:rPr>
        <w:t>o</w:t>
      </w:r>
      <w:r>
        <w:t>wi</w:t>
      </w:r>
      <w:r>
        <w:rPr>
          <w:spacing w:val="-1"/>
        </w:rPr>
        <w:t>n</w:t>
      </w:r>
      <w:r>
        <w:t>g</w:t>
      </w:r>
      <w:r>
        <w:rPr>
          <w:spacing w:val="3"/>
        </w:rPr>
        <w:t xml:space="preserve"> </w:t>
      </w:r>
      <w:r>
        <w:rPr>
          <w:spacing w:val="1"/>
        </w:rPr>
        <w:t>p</w:t>
      </w:r>
      <w:r>
        <w:rPr>
          <w:spacing w:val="-2"/>
        </w:rPr>
        <w:t>a</w:t>
      </w:r>
      <w:r>
        <w:rPr>
          <w:spacing w:val="-1"/>
        </w:rPr>
        <w:t>r</w:t>
      </w:r>
      <w:r>
        <w:rPr>
          <w:spacing w:val="1"/>
        </w:rPr>
        <w:t>t</w:t>
      </w:r>
      <w:r>
        <w:rPr>
          <w:spacing w:val="-1"/>
        </w:rPr>
        <w:t>ic</w:t>
      </w:r>
      <w:r>
        <w:rPr>
          <w:spacing w:val="1"/>
        </w:rPr>
        <w:t>u</w:t>
      </w:r>
      <w:r>
        <w:t>l</w:t>
      </w:r>
      <w:r>
        <w:rPr>
          <w:spacing w:val="-1"/>
        </w:rPr>
        <w:t>a</w:t>
      </w:r>
      <w:r>
        <w:t>r</w:t>
      </w:r>
      <w:r>
        <w:rPr>
          <w:spacing w:val="-1"/>
        </w:rPr>
        <w:t>s</w:t>
      </w:r>
      <w:r>
        <w:t>,</w:t>
      </w:r>
      <w:r>
        <w:rPr>
          <w:spacing w:val="2"/>
        </w:rPr>
        <w:t xml:space="preserve"> </w:t>
      </w:r>
      <w:r>
        <w:t>in</w:t>
      </w:r>
      <w:r>
        <w:rPr>
          <w:spacing w:val="3"/>
        </w:rPr>
        <w:t xml:space="preserve"> </w:t>
      </w:r>
      <w:r>
        <w:t>l</w:t>
      </w:r>
      <w:r>
        <w:rPr>
          <w:spacing w:val="-2"/>
        </w:rPr>
        <w:t>e</w:t>
      </w:r>
      <w:r>
        <w:rPr>
          <w:spacing w:val="1"/>
        </w:rPr>
        <w:t>t</w:t>
      </w:r>
      <w:r>
        <w:t>t</w:t>
      </w:r>
      <w:r>
        <w:rPr>
          <w:spacing w:val="-1"/>
        </w:rPr>
        <w:t>e</w:t>
      </w:r>
      <w:r>
        <w:t>rs</w:t>
      </w:r>
      <w:r>
        <w:rPr>
          <w:spacing w:val="2"/>
        </w:rPr>
        <w:t xml:space="preserve"> </w:t>
      </w:r>
      <w:r>
        <w:rPr>
          <w:spacing w:val="-1"/>
        </w:rPr>
        <w:t>g</w:t>
      </w:r>
      <w:r>
        <w:t>r</w:t>
      </w:r>
      <w:r>
        <w:rPr>
          <w:spacing w:val="-1"/>
        </w:rPr>
        <w:t>ou</w:t>
      </w:r>
      <w:r>
        <w:rPr>
          <w:spacing w:val="1"/>
        </w:rPr>
        <w:t>p</w:t>
      </w:r>
      <w:r>
        <w:rPr>
          <w:spacing w:val="-1"/>
        </w:rPr>
        <w:t>e</w:t>
      </w:r>
      <w:r>
        <w:t>d</w:t>
      </w:r>
      <w:r>
        <w:rPr>
          <w:spacing w:val="3"/>
        </w:rPr>
        <w:t xml:space="preserve"> </w:t>
      </w:r>
      <w:r>
        <w:rPr>
          <w:spacing w:val="1"/>
        </w:rPr>
        <w:t>o</w:t>
      </w:r>
      <w:r>
        <w:t>n</w:t>
      </w:r>
      <w:r>
        <w:rPr>
          <w:spacing w:val="1"/>
        </w:rPr>
        <w:t xml:space="preserve"> th</w:t>
      </w:r>
      <w:r>
        <w:t>e same</w:t>
      </w:r>
      <w:r>
        <w:rPr>
          <w:spacing w:val="2"/>
        </w:rPr>
        <w:t xml:space="preserve"> </w:t>
      </w:r>
      <w:r>
        <w:t>si</w:t>
      </w:r>
      <w:r>
        <w:rPr>
          <w:spacing w:val="1"/>
        </w:rPr>
        <w:t>d</w:t>
      </w:r>
      <w:r>
        <w:rPr>
          <w:spacing w:val="-2"/>
        </w:rPr>
        <w:t>e</w:t>
      </w:r>
      <w:r>
        <w:t>, l</w:t>
      </w:r>
      <w:r>
        <w:rPr>
          <w:spacing w:val="-1"/>
        </w:rPr>
        <w:t>e</w:t>
      </w:r>
      <w:r>
        <w:t>g</w:t>
      </w:r>
      <w:r>
        <w:rPr>
          <w:spacing w:val="-1"/>
        </w:rPr>
        <w:t>i</w:t>
      </w:r>
      <w:r>
        <w:t>bly</w:t>
      </w:r>
      <w:r>
        <w:rPr>
          <w:spacing w:val="-1"/>
        </w:rPr>
        <w:t xml:space="preserve"> a</w:t>
      </w:r>
      <w:r>
        <w:t xml:space="preserve">nd </w:t>
      </w:r>
      <w:r>
        <w:rPr>
          <w:spacing w:val="-1"/>
        </w:rPr>
        <w:t>i</w:t>
      </w:r>
      <w:r>
        <w:rPr>
          <w:spacing w:val="1"/>
        </w:rPr>
        <w:t>n</w:t>
      </w:r>
      <w:r>
        <w:rPr>
          <w:spacing w:val="-1"/>
        </w:rPr>
        <w:t>de</w:t>
      </w:r>
      <w:r>
        <w:t>li</w:t>
      </w:r>
      <w:r>
        <w:rPr>
          <w:spacing w:val="-1"/>
        </w:rPr>
        <w:t>b</w:t>
      </w:r>
      <w:r>
        <w:rPr>
          <w:spacing w:val="1"/>
        </w:rPr>
        <w:t>l</w:t>
      </w:r>
      <w:r>
        <w:t>y</w:t>
      </w:r>
      <w:r>
        <w:rPr>
          <w:spacing w:val="-1"/>
        </w:rPr>
        <w:t xml:space="preserve"> </w:t>
      </w:r>
      <w:r>
        <w:t>m</w:t>
      </w:r>
      <w:r>
        <w:rPr>
          <w:spacing w:val="-1"/>
        </w:rPr>
        <w:t>a</w:t>
      </w:r>
      <w:r>
        <w:t>r</w:t>
      </w:r>
      <w:r>
        <w:rPr>
          <w:spacing w:val="-1"/>
        </w:rPr>
        <w:t>ke</w:t>
      </w:r>
      <w:r>
        <w:t>d,</w:t>
      </w:r>
      <w:r>
        <w:rPr>
          <w:spacing w:val="-1"/>
        </w:rPr>
        <w:t xml:space="preserve"> a</w:t>
      </w:r>
      <w:r>
        <w:t xml:space="preserve">nd </w:t>
      </w:r>
      <w:r>
        <w:rPr>
          <w:spacing w:val="-1"/>
        </w:rPr>
        <w:t>v</w:t>
      </w:r>
      <w:r>
        <w:rPr>
          <w:spacing w:val="1"/>
        </w:rPr>
        <w:t>i</w:t>
      </w:r>
      <w:r>
        <w:rPr>
          <w:spacing w:val="-1"/>
        </w:rPr>
        <w:t>si</w:t>
      </w:r>
      <w:r>
        <w:t>ble</w:t>
      </w:r>
      <w:r>
        <w:rPr>
          <w:spacing w:val="-1"/>
        </w:rPr>
        <w:t xml:space="preserve"> </w:t>
      </w:r>
      <w:r>
        <w:t>fr</w:t>
      </w:r>
      <w:r>
        <w:rPr>
          <w:spacing w:val="-1"/>
        </w:rPr>
        <w:t>o</w:t>
      </w:r>
      <w:r>
        <w:t>m</w:t>
      </w:r>
      <w:r>
        <w:rPr>
          <w:spacing w:val="-2"/>
        </w:rPr>
        <w:t xml:space="preserve"> </w:t>
      </w:r>
      <w:r>
        <w:t>the</w:t>
      </w:r>
      <w:r>
        <w:rPr>
          <w:spacing w:val="-1"/>
        </w:rPr>
        <w:t xml:space="preserve"> </w:t>
      </w:r>
      <w:r>
        <w:t>out</w:t>
      </w:r>
      <w:r>
        <w:rPr>
          <w:spacing w:val="-1"/>
        </w:rPr>
        <w:t>s</w:t>
      </w:r>
      <w:r>
        <w:t>id</w:t>
      </w:r>
      <w:r>
        <w:rPr>
          <w:spacing w:val="-2"/>
        </w:rPr>
        <w:t>e</w:t>
      </w:r>
      <w:r>
        <w:t>:</w:t>
      </w:r>
    </w:p>
    <w:p w14:paraId="0370B3F7" w14:textId="77777777" w:rsidR="00D41C24" w:rsidRDefault="00D41C24" w:rsidP="00D41C24">
      <w:pPr>
        <w:pStyle w:val="H1G"/>
      </w:pPr>
      <w:r>
        <w:tab/>
        <w:t>A.</w:t>
      </w:r>
      <w:r>
        <w:tab/>
        <w:t>Identifica</w:t>
      </w:r>
      <w:r>
        <w:rPr>
          <w:spacing w:val="-1"/>
        </w:rPr>
        <w:t>ti</w:t>
      </w:r>
      <w:r>
        <w:t>on</w:t>
      </w:r>
    </w:p>
    <w:p w14:paraId="15B4BF68" w14:textId="77777777" w:rsidR="00D41C24" w:rsidRDefault="00D41C24" w:rsidP="00D41C24">
      <w:pPr>
        <w:pStyle w:val="SingleTxtG"/>
      </w:pPr>
      <w:r>
        <w:t>P</w:t>
      </w:r>
      <w:r>
        <w:rPr>
          <w:spacing w:val="-1"/>
        </w:rPr>
        <w:t>ac</w:t>
      </w:r>
      <w:r>
        <w:rPr>
          <w:spacing w:val="1"/>
        </w:rPr>
        <w:t>k</w:t>
      </w:r>
      <w:r>
        <w:rPr>
          <w:spacing w:val="-2"/>
        </w:rPr>
        <w:t>e</w:t>
      </w:r>
      <w:r>
        <w:t>r</w:t>
      </w:r>
      <w:r>
        <w:rPr>
          <w:spacing w:val="1"/>
        </w:rPr>
        <w:t xml:space="preserve"> </w:t>
      </w:r>
      <w:r>
        <w:rPr>
          <w:spacing w:val="-2"/>
        </w:rPr>
        <w:t>a</w:t>
      </w:r>
      <w:r>
        <w:t>nd/or</w:t>
      </w:r>
      <w:r>
        <w:rPr>
          <w:spacing w:val="-1"/>
        </w:rPr>
        <w:t xml:space="preserve"> </w:t>
      </w:r>
      <w:r>
        <w:rPr>
          <w:spacing w:val="1"/>
        </w:rPr>
        <w:t>d</w:t>
      </w:r>
      <w:r>
        <w:t>is</w:t>
      </w:r>
      <w:r>
        <w:rPr>
          <w:spacing w:val="-1"/>
        </w:rPr>
        <w:t>pa</w:t>
      </w:r>
      <w:r>
        <w:t>t</w:t>
      </w:r>
      <w:r>
        <w:rPr>
          <w:spacing w:val="-1"/>
        </w:rPr>
        <w:t>c</w:t>
      </w:r>
      <w:r>
        <w:t>h</w:t>
      </w:r>
      <w:r>
        <w:rPr>
          <w:spacing w:val="-1"/>
        </w:rPr>
        <w:t>e</w:t>
      </w:r>
      <w:r>
        <w:t>r/</w:t>
      </w:r>
      <w:r w:rsidRPr="00FE66B9">
        <w:rPr>
          <w:spacing w:val="-2"/>
        </w:rPr>
        <w:t>e</w:t>
      </w:r>
      <w:r w:rsidRPr="00FE66B9">
        <w:t>xpo</w:t>
      </w:r>
      <w:r w:rsidRPr="00FE66B9">
        <w:rPr>
          <w:spacing w:val="-1"/>
        </w:rPr>
        <w:t>r</w:t>
      </w:r>
      <w:r w:rsidRPr="00FE66B9">
        <w:t>t</w:t>
      </w:r>
      <w:r w:rsidRPr="00FE66B9">
        <w:rPr>
          <w:spacing w:val="-1"/>
        </w:rPr>
        <w:t>e</w:t>
      </w:r>
      <w:r w:rsidRPr="00FE66B9">
        <w:t>r</w:t>
      </w:r>
      <w:r w:rsidR="00FE66B9" w:rsidRPr="00FE66B9">
        <w:t>:</w:t>
      </w:r>
    </w:p>
    <w:p w14:paraId="521FC6DB" w14:textId="77777777" w:rsidR="00D41C24" w:rsidRDefault="00D41C24" w:rsidP="00D41C24">
      <w:pPr>
        <w:pStyle w:val="SingleTxtG"/>
      </w:pPr>
      <w:r>
        <w:t>N</w:t>
      </w:r>
      <w:r>
        <w:rPr>
          <w:spacing w:val="-1"/>
        </w:rPr>
        <w:t>a</w:t>
      </w:r>
      <w:r>
        <w:t>me</w:t>
      </w:r>
      <w:r>
        <w:rPr>
          <w:spacing w:val="2"/>
        </w:rPr>
        <w:t xml:space="preserve"> </w:t>
      </w:r>
      <w:r>
        <w:rPr>
          <w:spacing w:val="-2"/>
        </w:rPr>
        <w:t>a</w:t>
      </w:r>
      <w:r>
        <w:t>nd</w:t>
      </w:r>
      <w:r>
        <w:rPr>
          <w:spacing w:val="2"/>
        </w:rPr>
        <w:t xml:space="preserve"> </w:t>
      </w:r>
      <w:r>
        <w:rPr>
          <w:spacing w:val="-1"/>
        </w:rPr>
        <w:t>p</w:t>
      </w:r>
      <w:r>
        <w:t>hy</w:t>
      </w:r>
      <w:r>
        <w:rPr>
          <w:spacing w:val="-1"/>
        </w:rPr>
        <w:t>s</w:t>
      </w:r>
      <w:r>
        <w:rPr>
          <w:spacing w:val="1"/>
        </w:rPr>
        <w:t>i</w:t>
      </w:r>
      <w:r>
        <w:rPr>
          <w:spacing w:val="-2"/>
        </w:rPr>
        <w:t>c</w:t>
      </w:r>
      <w:r>
        <w:rPr>
          <w:spacing w:val="-1"/>
        </w:rPr>
        <w:t>a</w:t>
      </w:r>
      <w:r>
        <w:t>l</w:t>
      </w:r>
      <w:r>
        <w:rPr>
          <w:spacing w:val="3"/>
        </w:rPr>
        <w:t xml:space="preserve"> </w:t>
      </w:r>
      <w:r>
        <w:rPr>
          <w:spacing w:val="-1"/>
        </w:rPr>
        <w:t>a</w:t>
      </w:r>
      <w:r>
        <w:t>ddr</w:t>
      </w:r>
      <w:r>
        <w:rPr>
          <w:spacing w:val="-2"/>
        </w:rPr>
        <w:t>e</w:t>
      </w:r>
      <w:r>
        <w:t>ss (e</w:t>
      </w:r>
      <w:r>
        <w:rPr>
          <w:spacing w:val="-2"/>
        </w:rPr>
        <w:t>.</w:t>
      </w:r>
      <w:r>
        <w:rPr>
          <w:spacing w:val="1"/>
        </w:rPr>
        <w:t>g</w:t>
      </w:r>
      <w:r>
        <w:t>.</w:t>
      </w:r>
      <w:r>
        <w:rPr>
          <w:spacing w:val="1"/>
        </w:rPr>
        <w:t xml:space="preserve"> </w:t>
      </w:r>
      <w:r>
        <w:t>str</w:t>
      </w:r>
      <w:r>
        <w:rPr>
          <w:spacing w:val="-1"/>
        </w:rPr>
        <w:t>ee</w:t>
      </w:r>
      <w:r>
        <w:t>t/</w:t>
      </w:r>
      <w:r>
        <w:rPr>
          <w:spacing w:val="-1"/>
        </w:rPr>
        <w:t>c</w:t>
      </w:r>
      <w:r>
        <w:t>it</w:t>
      </w:r>
      <w:r>
        <w:rPr>
          <w:spacing w:val="-1"/>
        </w:rPr>
        <w:t>y</w:t>
      </w:r>
      <w:r>
        <w:t>/r</w:t>
      </w:r>
      <w:r>
        <w:rPr>
          <w:spacing w:val="-1"/>
        </w:rPr>
        <w:t>e</w:t>
      </w:r>
      <w:r>
        <w:rPr>
          <w:spacing w:val="1"/>
        </w:rPr>
        <w:t>g</w:t>
      </w:r>
      <w:r>
        <w:rPr>
          <w:spacing w:val="-1"/>
        </w:rPr>
        <w:t>i</w:t>
      </w:r>
      <w:r>
        <w:t>on</w:t>
      </w:r>
      <w:r>
        <w:rPr>
          <w:spacing w:val="-1"/>
        </w:rPr>
        <w:t>/p</w:t>
      </w:r>
      <w:r>
        <w:rPr>
          <w:spacing w:val="1"/>
        </w:rPr>
        <w:t>o</w:t>
      </w:r>
      <w:r>
        <w:t>st</w:t>
      </w:r>
      <w:r>
        <w:rPr>
          <w:spacing w:val="-1"/>
        </w:rPr>
        <w:t>a</w:t>
      </w:r>
      <w:r>
        <w:t>l</w:t>
      </w:r>
      <w:r>
        <w:rPr>
          <w:spacing w:val="1"/>
        </w:rPr>
        <w:t xml:space="preserve"> </w:t>
      </w:r>
      <w:r>
        <w:rPr>
          <w:spacing w:val="-1"/>
        </w:rPr>
        <w:t>c</w:t>
      </w:r>
      <w:r>
        <w:t xml:space="preserve">ode </w:t>
      </w:r>
      <w:r>
        <w:rPr>
          <w:spacing w:val="-1"/>
        </w:rPr>
        <w:t>an</w:t>
      </w:r>
      <w:r>
        <w:t>d,</w:t>
      </w:r>
      <w:r>
        <w:rPr>
          <w:spacing w:val="2"/>
        </w:rPr>
        <w:t xml:space="preserve"> </w:t>
      </w:r>
      <w:r>
        <w:t>if</w:t>
      </w:r>
      <w:r>
        <w:rPr>
          <w:spacing w:val="2"/>
        </w:rPr>
        <w:t xml:space="preserve"> </w:t>
      </w:r>
      <w:r>
        <w:t>d</w:t>
      </w:r>
      <w:r>
        <w:rPr>
          <w:spacing w:val="-1"/>
        </w:rPr>
        <w:t>i</w:t>
      </w:r>
      <w:r>
        <w:t>ff</w:t>
      </w:r>
      <w:r>
        <w:rPr>
          <w:spacing w:val="-1"/>
        </w:rPr>
        <w:t>e</w:t>
      </w:r>
      <w:r>
        <w:t>r</w:t>
      </w:r>
      <w:r>
        <w:rPr>
          <w:spacing w:val="-1"/>
        </w:rPr>
        <w:t>en</w:t>
      </w:r>
      <w:r>
        <w:t>t</w:t>
      </w:r>
      <w:r>
        <w:rPr>
          <w:spacing w:val="2"/>
        </w:rPr>
        <w:t xml:space="preserve"> </w:t>
      </w:r>
      <w:r>
        <w:t>f</w:t>
      </w:r>
      <w:r>
        <w:rPr>
          <w:spacing w:val="-1"/>
        </w:rPr>
        <w:t>r</w:t>
      </w:r>
      <w:r>
        <w:rPr>
          <w:spacing w:val="1"/>
        </w:rPr>
        <w:t>o</w:t>
      </w:r>
      <w:r>
        <w:t xml:space="preserve">m the </w:t>
      </w:r>
      <w:r>
        <w:rPr>
          <w:spacing w:val="-1"/>
        </w:rPr>
        <w:t>c</w:t>
      </w:r>
      <w:r>
        <w:t>ou</w:t>
      </w:r>
      <w:r>
        <w:rPr>
          <w:spacing w:val="-1"/>
        </w:rPr>
        <w:t>n</w:t>
      </w:r>
      <w:r>
        <w:t>try</w:t>
      </w:r>
      <w:r>
        <w:rPr>
          <w:spacing w:val="-6"/>
        </w:rPr>
        <w:t xml:space="preserve"> </w:t>
      </w:r>
      <w:r>
        <w:t>of</w:t>
      </w:r>
      <w:r>
        <w:rPr>
          <w:spacing w:val="-5"/>
        </w:rPr>
        <w:t xml:space="preserve"> </w:t>
      </w:r>
      <w:r>
        <w:rPr>
          <w:spacing w:val="-1"/>
        </w:rPr>
        <w:t>o</w:t>
      </w:r>
      <w:r>
        <w:t>r</w:t>
      </w:r>
      <w:r>
        <w:rPr>
          <w:spacing w:val="-1"/>
        </w:rPr>
        <w:t>i</w:t>
      </w:r>
      <w:r>
        <w:t>gin,</w:t>
      </w:r>
      <w:r>
        <w:rPr>
          <w:spacing w:val="-7"/>
        </w:rPr>
        <w:t xml:space="preserve"> </w:t>
      </w:r>
      <w:r>
        <w:rPr>
          <w:spacing w:val="1"/>
        </w:rPr>
        <w:t>t</w:t>
      </w:r>
      <w:r>
        <w:t>he</w:t>
      </w:r>
      <w:r>
        <w:rPr>
          <w:spacing w:val="-6"/>
        </w:rPr>
        <w:t xml:space="preserve"> </w:t>
      </w:r>
      <w:r>
        <w:rPr>
          <w:spacing w:val="-1"/>
        </w:rPr>
        <w:t>c</w:t>
      </w:r>
      <w:r>
        <w:t>ou</w:t>
      </w:r>
      <w:r>
        <w:rPr>
          <w:spacing w:val="-1"/>
        </w:rPr>
        <w:t>nt</w:t>
      </w:r>
      <w:r>
        <w:t>r</w:t>
      </w:r>
      <w:r>
        <w:rPr>
          <w:spacing w:val="-1"/>
        </w:rPr>
        <w:t>y</w:t>
      </w:r>
      <w:r>
        <w:t>)</w:t>
      </w:r>
      <w:r>
        <w:rPr>
          <w:spacing w:val="-5"/>
        </w:rPr>
        <w:t xml:space="preserve"> </w:t>
      </w:r>
      <w:r>
        <w:rPr>
          <w:spacing w:val="-1"/>
        </w:rPr>
        <w:t>o</w:t>
      </w:r>
      <w:r>
        <w:t>r</w:t>
      </w:r>
      <w:r>
        <w:rPr>
          <w:spacing w:val="-3"/>
        </w:rPr>
        <w:t xml:space="preserve"> </w:t>
      </w:r>
      <w:r>
        <w:t>a</w:t>
      </w:r>
      <w:r>
        <w:rPr>
          <w:spacing w:val="-5"/>
        </w:rPr>
        <w:t xml:space="preserve"> </w:t>
      </w:r>
      <w:r>
        <w:rPr>
          <w:spacing w:val="-2"/>
        </w:rPr>
        <w:t>c</w:t>
      </w:r>
      <w:r>
        <w:t>ode</w:t>
      </w:r>
      <w:r>
        <w:rPr>
          <w:spacing w:val="-5"/>
        </w:rPr>
        <w:t xml:space="preserve"> </w:t>
      </w:r>
      <w:r>
        <w:t>m</w:t>
      </w:r>
      <w:r>
        <w:rPr>
          <w:spacing w:val="-1"/>
        </w:rPr>
        <w:t>a</w:t>
      </w:r>
      <w:r>
        <w:t>rk</w:t>
      </w:r>
      <w:r>
        <w:rPr>
          <w:spacing w:val="-6"/>
        </w:rPr>
        <w:t xml:space="preserve"> </w:t>
      </w:r>
      <w:r>
        <w:t>offi</w:t>
      </w:r>
      <w:r>
        <w:rPr>
          <w:spacing w:val="-2"/>
        </w:rPr>
        <w:t>c</w:t>
      </w:r>
      <w:r>
        <w:rPr>
          <w:spacing w:val="1"/>
        </w:rPr>
        <w:t>i</w:t>
      </w:r>
      <w:r>
        <w:rPr>
          <w:spacing w:val="-2"/>
        </w:rPr>
        <w:t>a</w:t>
      </w:r>
      <w:r>
        <w:rPr>
          <w:spacing w:val="1"/>
        </w:rPr>
        <w:t>l</w:t>
      </w:r>
      <w:r>
        <w:t>ly</w:t>
      </w:r>
      <w:r>
        <w:rPr>
          <w:spacing w:val="-6"/>
        </w:rPr>
        <w:t xml:space="preserve"> </w:t>
      </w:r>
      <w:r>
        <w:t>r</w:t>
      </w:r>
      <w:r>
        <w:rPr>
          <w:spacing w:val="-1"/>
        </w:rPr>
        <w:t>ec</w:t>
      </w:r>
      <w:r>
        <w:rPr>
          <w:spacing w:val="1"/>
        </w:rPr>
        <w:t>o</w:t>
      </w:r>
      <w:r>
        <w:t>g</w:t>
      </w:r>
      <w:r>
        <w:rPr>
          <w:spacing w:val="-1"/>
        </w:rPr>
        <w:t>n</w:t>
      </w:r>
      <w:r>
        <w:t>i</w:t>
      </w:r>
      <w:r>
        <w:rPr>
          <w:spacing w:val="-1"/>
        </w:rPr>
        <w:t>ze</w:t>
      </w:r>
      <w:r>
        <w:t>d</w:t>
      </w:r>
      <w:r>
        <w:rPr>
          <w:spacing w:val="-6"/>
        </w:rPr>
        <w:t xml:space="preserve"> </w:t>
      </w:r>
      <w:r>
        <w:t>by</w:t>
      </w:r>
      <w:r>
        <w:rPr>
          <w:spacing w:val="-5"/>
        </w:rPr>
        <w:t xml:space="preserve"> </w:t>
      </w:r>
      <w:r>
        <w:rPr>
          <w:spacing w:val="1"/>
        </w:rPr>
        <w:t>t</w:t>
      </w:r>
      <w:r>
        <w:rPr>
          <w:spacing w:val="-1"/>
        </w:rPr>
        <w:t>h</w:t>
      </w:r>
      <w:r>
        <w:t>e</w:t>
      </w:r>
      <w:r>
        <w:rPr>
          <w:spacing w:val="-6"/>
        </w:rPr>
        <w:t xml:space="preserve"> </w:t>
      </w:r>
      <w:r>
        <w:t>n</w:t>
      </w:r>
      <w:r>
        <w:rPr>
          <w:spacing w:val="-1"/>
        </w:rPr>
        <w:t>a</w:t>
      </w:r>
      <w:r>
        <w:t>ti</w:t>
      </w:r>
      <w:r>
        <w:rPr>
          <w:spacing w:val="-1"/>
        </w:rPr>
        <w:t>o</w:t>
      </w:r>
      <w:r>
        <w:t>n</w:t>
      </w:r>
      <w:r>
        <w:rPr>
          <w:spacing w:val="-1"/>
        </w:rPr>
        <w:t>a</w:t>
      </w:r>
      <w:r>
        <w:t>l</w:t>
      </w:r>
      <w:r>
        <w:rPr>
          <w:spacing w:val="-5"/>
        </w:rPr>
        <w:t xml:space="preserve"> </w:t>
      </w:r>
      <w:r>
        <w:rPr>
          <w:spacing w:val="-1"/>
        </w:rPr>
        <w:t>a</w:t>
      </w:r>
      <w:r>
        <w:rPr>
          <w:spacing w:val="1"/>
        </w:rPr>
        <w:t>u</w:t>
      </w:r>
      <w:r>
        <w:t>th</w:t>
      </w:r>
      <w:r>
        <w:rPr>
          <w:spacing w:val="-1"/>
        </w:rPr>
        <w:t>or</w:t>
      </w:r>
      <w:r>
        <w:rPr>
          <w:spacing w:val="1"/>
        </w:rPr>
        <w:t>i</w:t>
      </w:r>
      <w:r>
        <w:rPr>
          <w:spacing w:val="-1"/>
        </w:rPr>
        <w:t>t</w:t>
      </w:r>
      <w:r>
        <w:t>y</w:t>
      </w:r>
      <w:r w:rsidR="006C23B1" w:rsidRPr="00C73B6F">
        <w:rPr>
          <w:rStyle w:val="FootnoteReference"/>
        </w:rPr>
        <w:footnoteReference w:id="6"/>
      </w:r>
      <w:r>
        <w:rPr>
          <w:position w:val="4"/>
          <w:sz w:val="9"/>
          <w:szCs w:val="9"/>
        </w:rPr>
        <w:t xml:space="preserve"> </w:t>
      </w:r>
      <w:r w:rsidRPr="00FE66B9">
        <w:t xml:space="preserve">if </w:t>
      </w:r>
      <w:r w:rsidRPr="00FE66B9">
        <w:rPr>
          <w:spacing w:val="-1"/>
        </w:rPr>
        <w:t>t</w:t>
      </w:r>
      <w:r w:rsidRPr="00FE66B9">
        <w:t>he</w:t>
      </w:r>
      <w:r w:rsidRPr="00FE66B9">
        <w:rPr>
          <w:spacing w:val="-2"/>
        </w:rPr>
        <w:t xml:space="preserve"> </w:t>
      </w:r>
      <w:r w:rsidRPr="00FE66B9">
        <w:rPr>
          <w:spacing w:val="-1"/>
        </w:rPr>
        <w:t>c</w:t>
      </w:r>
      <w:r w:rsidRPr="00FE66B9">
        <w:t>ou</w:t>
      </w:r>
      <w:r w:rsidRPr="00FE66B9">
        <w:rPr>
          <w:spacing w:val="-1"/>
        </w:rPr>
        <w:t>n</w:t>
      </w:r>
      <w:r w:rsidRPr="00FE66B9">
        <w:t>try</w:t>
      </w:r>
      <w:r w:rsidRPr="00FE66B9">
        <w:rPr>
          <w:spacing w:val="-2"/>
        </w:rPr>
        <w:t xml:space="preserve"> </w:t>
      </w:r>
      <w:r w:rsidRPr="00FE66B9">
        <w:rPr>
          <w:spacing w:val="-1"/>
        </w:rPr>
        <w:t>a</w:t>
      </w:r>
      <w:r w:rsidRPr="00FE66B9">
        <w:rPr>
          <w:spacing w:val="1"/>
        </w:rPr>
        <w:t>p</w:t>
      </w:r>
      <w:r w:rsidRPr="00FE66B9">
        <w:rPr>
          <w:spacing w:val="-1"/>
        </w:rPr>
        <w:t>p</w:t>
      </w:r>
      <w:r w:rsidRPr="00FE66B9">
        <w:t>l</w:t>
      </w:r>
      <w:r w:rsidRPr="00FE66B9">
        <w:rPr>
          <w:spacing w:val="-1"/>
        </w:rPr>
        <w:t>y</w:t>
      </w:r>
      <w:r w:rsidRPr="00FE66B9">
        <w:t>i</w:t>
      </w:r>
      <w:r w:rsidRPr="00FE66B9">
        <w:rPr>
          <w:spacing w:val="-1"/>
        </w:rPr>
        <w:t>n</w:t>
      </w:r>
      <w:r w:rsidRPr="00FE66B9">
        <w:t xml:space="preserve">g </w:t>
      </w:r>
      <w:r w:rsidRPr="00FE66B9">
        <w:rPr>
          <w:spacing w:val="-1"/>
        </w:rPr>
        <w:t>s</w:t>
      </w:r>
      <w:r w:rsidRPr="00FE66B9">
        <w:t>u</w:t>
      </w:r>
      <w:r w:rsidRPr="00FE66B9">
        <w:rPr>
          <w:spacing w:val="-1"/>
        </w:rPr>
        <w:t>c</w:t>
      </w:r>
      <w:r w:rsidRPr="00FE66B9">
        <w:t xml:space="preserve">h a </w:t>
      </w:r>
      <w:r w:rsidRPr="00FE66B9">
        <w:rPr>
          <w:spacing w:val="-1"/>
        </w:rPr>
        <w:t>sy</w:t>
      </w:r>
      <w:r w:rsidRPr="00FE66B9">
        <w:t>stem</w:t>
      </w:r>
      <w:r w:rsidRPr="00FE66B9">
        <w:rPr>
          <w:spacing w:val="-3"/>
        </w:rPr>
        <w:t xml:space="preserve"> </w:t>
      </w:r>
      <w:r w:rsidRPr="00FE66B9">
        <w:t>is li</w:t>
      </w:r>
      <w:r w:rsidRPr="00FE66B9">
        <w:rPr>
          <w:spacing w:val="-1"/>
        </w:rPr>
        <w:t>s</w:t>
      </w:r>
      <w:r w:rsidRPr="00FE66B9">
        <w:t>t</w:t>
      </w:r>
      <w:r w:rsidRPr="00FE66B9">
        <w:rPr>
          <w:spacing w:val="-1"/>
        </w:rPr>
        <w:t>e</w:t>
      </w:r>
      <w:r w:rsidRPr="00FE66B9">
        <w:t>d in the</w:t>
      </w:r>
      <w:r w:rsidRPr="00FE66B9">
        <w:rPr>
          <w:spacing w:val="-3"/>
        </w:rPr>
        <w:t xml:space="preserve"> </w:t>
      </w:r>
      <w:r w:rsidRPr="00FE66B9">
        <w:t>UN</w:t>
      </w:r>
      <w:r w:rsidRPr="00FE66B9">
        <w:rPr>
          <w:spacing w:val="-2"/>
        </w:rPr>
        <w:t>E</w:t>
      </w:r>
      <w:r w:rsidRPr="00FE66B9">
        <w:t>CE</w:t>
      </w:r>
      <w:r w:rsidRPr="00FE66B9">
        <w:rPr>
          <w:spacing w:val="-2"/>
        </w:rPr>
        <w:t xml:space="preserve"> </w:t>
      </w:r>
      <w:r w:rsidRPr="00FE66B9">
        <w:rPr>
          <w:spacing w:val="1"/>
        </w:rPr>
        <w:t>d</w:t>
      </w:r>
      <w:r w:rsidRPr="00FE66B9">
        <w:rPr>
          <w:spacing w:val="-2"/>
        </w:rPr>
        <w:t>a</w:t>
      </w:r>
      <w:r w:rsidRPr="00FE66B9">
        <w:rPr>
          <w:spacing w:val="1"/>
        </w:rPr>
        <w:t>t</w:t>
      </w:r>
      <w:r w:rsidRPr="00FE66B9">
        <w:rPr>
          <w:spacing w:val="-1"/>
        </w:rPr>
        <w:t>a</w:t>
      </w:r>
      <w:r w:rsidRPr="00FE66B9">
        <w:rPr>
          <w:spacing w:val="1"/>
        </w:rPr>
        <w:t>b</w:t>
      </w:r>
      <w:r w:rsidRPr="00FE66B9">
        <w:rPr>
          <w:spacing w:val="-1"/>
        </w:rPr>
        <w:t>a</w:t>
      </w:r>
      <w:r w:rsidRPr="00FE66B9">
        <w:rPr>
          <w:spacing w:val="1"/>
        </w:rPr>
        <w:t>s</w:t>
      </w:r>
      <w:r w:rsidRPr="00FE66B9">
        <w:rPr>
          <w:spacing w:val="-1"/>
        </w:rPr>
        <w:t>e</w:t>
      </w:r>
      <w:r>
        <w:t>.</w:t>
      </w:r>
    </w:p>
    <w:p w14:paraId="281CA3BD" w14:textId="77777777" w:rsidR="0019731C" w:rsidRDefault="00D41C24" w:rsidP="00D41C24">
      <w:pPr>
        <w:pStyle w:val="H1G"/>
        <w:ind w:hanging="567"/>
        <w:rPr>
          <w:spacing w:val="1"/>
        </w:rPr>
      </w:pPr>
      <w:r>
        <w:rPr>
          <w:noProof/>
          <w:lang w:val="de-DE" w:eastAsia="de-DE"/>
        </w:rPr>
        <mc:AlternateContent>
          <mc:Choice Requires="wpg">
            <w:drawing>
              <wp:anchor distT="0" distB="0" distL="114300" distR="114300" simplePos="0" relativeHeight="251675648" behindDoc="1" locked="0" layoutInCell="1" allowOverlap="1" wp14:anchorId="6F8D524B" wp14:editId="1B9AEF06">
                <wp:simplePos x="0" y="0"/>
                <wp:positionH relativeFrom="page">
                  <wp:posOffset>1988185</wp:posOffset>
                </wp:positionH>
                <wp:positionV relativeFrom="paragraph">
                  <wp:posOffset>80010</wp:posOffset>
                </wp:positionV>
                <wp:extent cx="31115" cy="3175"/>
                <wp:effectExtent l="6985" t="6350" r="9525" b="9525"/>
                <wp:wrapNone/>
                <wp:docPr id="416" name="Group 4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15" cy="3175"/>
                          <a:chOff x="3131" y="126"/>
                          <a:chExt cx="49" cy="5"/>
                        </a:xfrm>
                      </wpg:grpSpPr>
                      <wps:wsp>
                        <wps:cNvPr id="417" name="Freeform 402"/>
                        <wps:cNvSpPr>
                          <a:spLocks/>
                        </wps:cNvSpPr>
                        <wps:spPr bwMode="auto">
                          <a:xfrm>
                            <a:off x="3131" y="126"/>
                            <a:ext cx="49" cy="5"/>
                          </a:xfrm>
                          <a:custGeom>
                            <a:avLst/>
                            <a:gdLst>
                              <a:gd name="T0" fmla="+- 0 3131 3131"/>
                              <a:gd name="T1" fmla="*/ T0 w 49"/>
                              <a:gd name="T2" fmla="+- 0 128 126"/>
                              <a:gd name="T3" fmla="*/ 128 h 5"/>
                              <a:gd name="T4" fmla="+- 0 3180 3131"/>
                              <a:gd name="T5" fmla="*/ T4 w 49"/>
                              <a:gd name="T6" fmla="+- 0 128 126"/>
                              <a:gd name="T7" fmla="*/ 128 h 5"/>
                            </a:gdLst>
                            <a:ahLst/>
                            <a:cxnLst>
                              <a:cxn ang="0">
                                <a:pos x="T1" y="T3"/>
                              </a:cxn>
                              <a:cxn ang="0">
                                <a:pos x="T5" y="T7"/>
                              </a:cxn>
                            </a:cxnLst>
                            <a:rect l="0" t="0" r="r" b="b"/>
                            <a:pathLst>
                              <a:path w="49" h="5">
                                <a:moveTo>
                                  <a:pt x="0" y="2"/>
                                </a:moveTo>
                                <a:lnTo>
                                  <a:pt x="49" y="2"/>
                                </a:lnTo>
                              </a:path>
                            </a:pathLst>
                          </a:custGeom>
                          <a:noFill/>
                          <a:ln w="431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FCC082" id="Group 401" o:spid="_x0000_s1026" style="position:absolute;margin-left:156.55pt;margin-top:6.3pt;width:2.45pt;height:.25pt;z-index:-251640832;mso-position-horizontal-relative:page" coordorigin="3131,126" coordsize="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">
                <v:shape id="Freeform 402" o:spid="_x0000_s1027" style="position:absolute;left:3131;top:126;width:49;height:5;visibility:visible;mso-wrap-style:square;v-text-anchor:top" coordsize="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" path="m,2r49,e" filled="f" strokeweight=".34pt">
                  <v:path arrowok="t" o:connecttype="custom" o:connectlocs="0,128;49,128" o:connectangles="0,0"/>
                </v:shape>
                <w10:wrap anchorx="page"/>
              </v:group>
            </w:pict>
          </mc:Fallback>
        </mc:AlternateContent>
      </w:r>
      <w:r>
        <w:t>B.</w:t>
      </w:r>
      <w:r>
        <w:tab/>
      </w:r>
      <w:r w:rsidR="0019731C">
        <w:tab/>
      </w:r>
      <w:r>
        <w:t>Nature</w:t>
      </w:r>
      <w:r>
        <w:rPr>
          <w:spacing w:val="-4"/>
        </w:rPr>
        <w:t xml:space="preserve"> </w:t>
      </w:r>
      <w:r>
        <w:rPr>
          <w:spacing w:val="-1"/>
        </w:rPr>
        <w:t>o</w:t>
      </w:r>
      <w:r>
        <w:t>f</w:t>
      </w:r>
      <w:r>
        <w:rPr>
          <w:spacing w:val="-1"/>
        </w:rPr>
        <w:t xml:space="preserve"> </w:t>
      </w:r>
      <w:r>
        <w:t>p</w:t>
      </w:r>
      <w:r>
        <w:rPr>
          <w:spacing w:val="-1"/>
        </w:rPr>
        <w:t>r</w:t>
      </w:r>
      <w:r>
        <w:t>odu</w:t>
      </w:r>
      <w:r>
        <w:rPr>
          <w:spacing w:val="-1"/>
        </w:rPr>
        <w:t>c</w:t>
      </w:r>
      <w:r>
        <w:rPr>
          <w:spacing w:val="1"/>
        </w:rPr>
        <w:t>e</w:t>
      </w:r>
      <w:r w:rsidR="0019731C">
        <w:rPr>
          <w:spacing w:val="1"/>
        </w:rPr>
        <w:t xml:space="preserve"> </w:t>
      </w:r>
      <w:r w:rsidR="0019731C" w:rsidRPr="008A1CB8">
        <w:rPr>
          <w:rStyle w:val="FootnoteReference"/>
          <w:b w:val="0"/>
          <w:sz w:val="20"/>
        </w:rPr>
        <w:footnoteReference w:id="7"/>
      </w:r>
    </w:p>
    <w:p w14:paraId="6DC25DE1" w14:textId="77777777" w:rsidR="00D41C24" w:rsidRDefault="00D41C24" w:rsidP="00D41C24">
      <w:pPr>
        <w:pStyle w:val="Bullet1G"/>
        <w:numPr>
          <w:ilvl w:val="0"/>
          <w:numId w:val="1"/>
        </w:numPr>
      </w:pPr>
      <w:r>
        <w:t xml:space="preserve"> </w:t>
      </w:r>
      <w:r>
        <w:rPr>
          <w:spacing w:val="2"/>
        </w:rPr>
        <w:t>“</w:t>
      </w:r>
      <w:r>
        <w:rPr>
          <w:spacing w:val="-2"/>
        </w:rPr>
        <w:t>G</w:t>
      </w:r>
      <w:r>
        <w:t>r</w:t>
      </w:r>
      <w:r>
        <w:rPr>
          <w:spacing w:val="-1"/>
        </w:rPr>
        <w:t>a</w:t>
      </w:r>
      <w:r>
        <w:t>p</w:t>
      </w:r>
      <w:r>
        <w:rPr>
          <w:spacing w:val="-1"/>
        </w:rPr>
        <w:t>e</w:t>
      </w:r>
      <w:r>
        <w:t>f</w:t>
      </w:r>
      <w:r>
        <w:rPr>
          <w:spacing w:val="-1"/>
        </w:rPr>
        <w:t>r</w:t>
      </w:r>
      <w:r>
        <w:t>u</w:t>
      </w:r>
      <w:r>
        <w:rPr>
          <w:spacing w:val="-1"/>
        </w:rPr>
        <w:t>i</w:t>
      </w:r>
      <w:r>
        <w:t>t</w:t>
      </w:r>
      <w:r>
        <w:rPr>
          <w:spacing w:val="-1"/>
        </w:rPr>
        <w:t>”</w:t>
      </w:r>
      <w:r>
        <w:t>,</w:t>
      </w:r>
      <w:r>
        <w:rPr>
          <w:spacing w:val="-1"/>
        </w:rPr>
        <w:t xml:space="preserve"> </w:t>
      </w:r>
      <w:r>
        <w:rPr>
          <w:spacing w:val="1"/>
        </w:rPr>
        <w:t>“</w:t>
      </w:r>
      <w:proofErr w:type="spellStart"/>
      <w:r>
        <w:rPr>
          <w:spacing w:val="-1"/>
        </w:rPr>
        <w:t>P</w:t>
      </w:r>
      <w:r>
        <w:rPr>
          <w:spacing w:val="1"/>
        </w:rPr>
        <w:t>u</w:t>
      </w:r>
      <w:r>
        <w:t>mm</w:t>
      </w:r>
      <w:r>
        <w:rPr>
          <w:spacing w:val="-2"/>
        </w:rPr>
        <w:t>e</w:t>
      </w:r>
      <w:r>
        <w:rPr>
          <w:spacing w:val="1"/>
        </w:rPr>
        <w:t>l</w:t>
      </w:r>
      <w:r>
        <w:rPr>
          <w:spacing w:val="-1"/>
        </w:rPr>
        <w:t>o</w:t>
      </w:r>
      <w:r>
        <w:t>s</w:t>
      </w:r>
      <w:proofErr w:type="spellEnd"/>
      <w:r>
        <w:t>”</w:t>
      </w:r>
      <w:r>
        <w:rPr>
          <w:spacing w:val="-1"/>
        </w:rPr>
        <w:t xml:space="preserve"> </w:t>
      </w:r>
      <w:r>
        <w:t xml:space="preserve">/ </w:t>
      </w:r>
      <w:r>
        <w:rPr>
          <w:spacing w:val="1"/>
        </w:rPr>
        <w:t>S</w:t>
      </w:r>
      <w:r>
        <w:t>h</w:t>
      </w:r>
      <w:r>
        <w:rPr>
          <w:spacing w:val="-1"/>
        </w:rPr>
        <w:t>a</w:t>
      </w:r>
      <w:r>
        <w:t>d</w:t>
      </w:r>
      <w:r>
        <w:rPr>
          <w:spacing w:val="-1"/>
        </w:rPr>
        <w:t>d</w:t>
      </w:r>
      <w:r>
        <w:t>o</w:t>
      </w:r>
      <w:r>
        <w:rPr>
          <w:spacing w:val="-2"/>
        </w:rPr>
        <w:t>c</w:t>
      </w:r>
      <w:r>
        <w:t>k”</w:t>
      </w:r>
      <w:r>
        <w:rPr>
          <w:spacing w:val="-1"/>
        </w:rPr>
        <w:t xml:space="preserve"> </w:t>
      </w:r>
      <w:r>
        <w:t>if t</w:t>
      </w:r>
      <w:r>
        <w:rPr>
          <w:spacing w:val="-1"/>
        </w:rPr>
        <w:t>h</w:t>
      </w:r>
      <w:r>
        <w:t>e</w:t>
      </w:r>
      <w:r>
        <w:rPr>
          <w:spacing w:val="-1"/>
        </w:rPr>
        <w:t xml:space="preserve"> </w:t>
      </w:r>
      <w:r>
        <w:t>pr</w:t>
      </w:r>
      <w:r>
        <w:rPr>
          <w:spacing w:val="-1"/>
        </w:rPr>
        <w:t>od</w:t>
      </w:r>
      <w:r>
        <w:rPr>
          <w:spacing w:val="1"/>
        </w:rPr>
        <w:t>u</w:t>
      </w:r>
      <w:r>
        <w:rPr>
          <w:spacing w:val="-1"/>
        </w:rPr>
        <w:t>c</w:t>
      </w:r>
      <w:r>
        <w:t>e</w:t>
      </w:r>
      <w:r>
        <w:rPr>
          <w:spacing w:val="-1"/>
        </w:rPr>
        <w:t xml:space="preserve"> </w:t>
      </w:r>
      <w:r>
        <w:t>is not</w:t>
      </w:r>
      <w:r>
        <w:rPr>
          <w:spacing w:val="-1"/>
        </w:rPr>
        <w:t xml:space="preserve"> </w:t>
      </w:r>
      <w:r>
        <w:rPr>
          <w:spacing w:val="1"/>
        </w:rPr>
        <w:t>v</w:t>
      </w:r>
      <w:r>
        <w:t>is</w:t>
      </w:r>
      <w:r>
        <w:rPr>
          <w:spacing w:val="-2"/>
        </w:rPr>
        <w:t>i</w:t>
      </w:r>
      <w:r>
        <w:rPr>
          <w:spacing w:val="-1"/>
        </w:rPr>
        <w:t>b</w:t>
      </w:r>
      <w:r>
        <w:t>le</w:t>
      </w:r>
      <w:r>
        <w:rPr>
          <w:spacing w:val="-1"/>
        </w:rPr>
        <w:t xml:space="preserve"> </w:t>
      </w:r>
      <w:r>
        <w:t>fr</w:t>
      </w:r>
      <w:r>
        <w:rPr>
          <w:spacing w:val="1"/>
        </w:rPr>
        <w:t>o</w:t>
      </w:r>
      <w:r>
        <w:t>m</w:t>
      </w:r>
      <w:r>
        <w:rPr>
          <w:spacing w:val="-2"/>
        </w:rPr>
        <w:t xml:space="preserve"> </w:t>
      </w:r>
      <w:r>
        <w:t>t</w:t>
      </w:r>
      <w:r>
        <w:rPr>
          <w:spacing w:val="1"/>
        </w:rPr>
        <w:t>h</w:t>
      </w:r>
      <w:r>
        <w:t>e</w:t>
      </w:r>
      <w:r>
        <w:rPr>
          <w:spacing w:val="-1"/>
        </w:rPr>
        <w:t xml:space="preserve"> </w:t>
      </w:r>
      <w:r>
        <w:rPr>
          <w:spacing w:val="1"/>
        </w:rPr>
        <w:t>o</w:t>
      </w:r>
      <w:r>
        <w:rPr>
          <w:spacing w:val="-1"/>
        </w:rPr>
        <w:t>u</w:t>
      </w:r>
      <w:r>
        <w:rPr>
          <w:spacing w:val="1"/>
        </w:rPr>
        <w:t>t</w:t>
      </w:r>
      <w:r>
        <w:rPr>
          <w:spacing w:val="-1"/>
        </w:rPr>
        <w:t>si</w:t>
      </w:r>
      <w:r>
        <w:rPr>
          <w:spacing w:val="1"/>
        </w:rPr>
        <w:t>d</w:t>
      </w:r>
      <w:r>
        <w:t>e</w:t>
      </w:r>
    </w:p>
    <w:p w14:paraId="549860DF" w14:textId="77777777" w:rsidR="00D41C24" w:rsidRDefault="00D41C24" w:rsidP="00D41C24">
      <w:pPr>
        <w:pStyle w:val="Bullet1G"/>
        <w:numPr>
          <w:ilvl w:val="0"/>
          <w:numId w:val="1"/>
        </w:numPr>
      </w:pPr>
      <w:r>
        <w:t xml:space="preserve"> </w:t>
      </w:r>
      <w:r>
        <w:rPr>
          <w:spacing w:val="2"/>
        </w:rPr>
        <w:t>“</w:t>
      </w:r>
      <w:r>
        <w:rPr>
          <w:spacing w:val="-1"/>
        </w:rPr>
        <w:t>M</w:t>
      </w:r>
      <w:r>
        <w:t>i</w:t>
      </w:r>
      <w:r>
        <w:rPr>
          <w:spacing w:val="-1"/>
        </w:rPr>
        <w:t>x</w:t>
      </w:r>
      <w:r>
        <w:t>t</w:t>
      </w:r>
      <w:r>
        <w:rPr>
          <w:spacing w:val="-1"/>
        </w:rPr>
        <w:t>u</w:t>
      </w:r>
      <w:r>
        <w:t>re</w:t>
      </w:r>
      <w:r>
        <w:rPr>
          <w:spacing w:val="7"/>
        </w:rPr>
        <w:t xml:space="preserve"> </w:t>
      </w:r>
      <w:r>
        <w:rPr>
          <w:spacing w:val="-1"/>
        </w:rPr>
        <w:t>o</w:t>
      </w:r>
      <w:r>
        <w:t>f</w:t>
      </w:r>
      <w:r>
        <w:rPr>
          <w:spacing w:val="9"/>
        </w:rPr>
        <w:t xml:space="preserve"> </w:t>
      </w:r>
      <w:r>
        <w:rPr>
          <w:spacing w:val="-1"/>
        </w:rPr>
        <w:t>c</w:t>
      </w:r>
      <w:r>
        <w:t>i</w:t>
      </w:r>
      <w:r>
        <w:rPr>
          <w:spacing w:val="-1"/>
        </w:rPr>
        <w:t>t</w:t>
      </w:r>
      <w:r>
        <w:t>rus</w:t>
      </w:r>
      <w:r>
        <w:rPr>
          <w:spacing w:val="7"/>
        </w:rPr>
        <w:t xml:space="preserve"> </w:t>
      </w:r>
      <w:r>
        <w:rPr>
          <w:spacing w:val="-1"/>
        </w:rPr>
        <w:t>f</w:t>
      </w:r>
      <w:r>
        <w:t>ru</w:t>
      </w:r>
      <w:r>
        <w:rPr>
          <w:spacing w:val="-1"/>
        </w:rPr>
        <w:t>i</w:t>
      </w:r>
      <w:r>
        <w:t>t”</w:t>
      </w:r>
      <w:r>
        <w:rPr>
          <w:spacing w:val="6"/>
        </w:rPr>
        <w:t xml:space="preserve"> </w:t>
      </w:r>
      <w:r>
        <w:t>or</w:t>
      </w:r>
      <w:r>
        <w:rPr>
          <w:spacing w:val="9"/>
        </w:rPr>
        <w:t xml:space="preserve"> </w:t>
      </w:r>
      <w:r>
        <w:rPr>
          <w:spacing w:val="-2"/>
        </w:rPr>
        <w:t>e</w:t>
      </w:r>
      <w:r>
        <w:t>quiv</w:t>
      </w:r>
      <w:r>
        <w:rPr>
          <w:spacing w:val="-2"/>
        </w:rPr>
        <w:t>a</w:t>
      </w:r>
      <w:r>
        <w:rPr>
          <w:spacing w:val="1"/>
        </w:rPr>
        <w:t>l</w:t>
      </w:r>
      <w:r>
        <w:rPr>
          <w:spacing w:val="-2"/>
        </w:rPr>
        <w:t>e</w:t>
      </w:r>
      <w:r>
        <w:t>nt</w:t>
      </w:r>
      <w:r>
        <w:rPr>
          <w:spacing w:val="9"/>
        </w:rPr>
        <w:t xml:space="preserve"> </w:t>
      </w:r>
      <w:r>
        <w:rPr>
          <w:spacing w:val="1"/>
        </w:rPr>
        <w:t>d</w:t>
      </w:r>
      <w:r>
        <w:rPr>
          <w:spacing w:val="-1"/>
        </w:rPr>
        <w:t>eno</w:t>
      </w:r>
      <w:r>
        <w:rPr>
          <w:spacing w:val="-2"/>
        </w:rPr>
        <w:t>m</w:t>
      </w:r>
      <w:r>
        <w:t>in</w:t>
      </w:r>
      <w:r>
        <w:rPr>
          <w:spacing w:val="-1"/>
        </w:rPr>
        <w:t>a</w:t>
      </w:r>
      <w:r>
        <w:t>tion</w:t>
      </w:r>
      <w:r>
        <w:rPr>
          <w:spacing w:val="7"/>
        </w:rPr>
        <w:t xml:space="preserve"> </w:t>
      </w:r>
      <w:r>
        <w:rPr>
          <w:spacing w:val="-1"/>
        </w:rPr>
        <w:t>a</w:t>
      </w:r>
      <w:r>
        <w:t>nd</w:t>
      </w:r>
      <w:r>
        <w:rPr>
          <w:spacing w:val="7"/>
        </w:rPr>
        <w:t xml:space="preserve"> </w:t>
      </w:r>
      <w:r>
        <w:rPr>
          <w:spacing w:val="-1"/>
        </w:rPr>
        <w:t>c</w:t>
      </w:r>
      <w:r>
        <w:rPr>
          <w:spacing w:val="1"/>
        </w:rPr>
        <w:t>o</w:t>
      </w:r>
      <w:r>
        <w:t>m</w:t>
      </w:r>
      <w:r>
        <w:rPr>
          <w:spacing w:val="-2"/>
        </w:rPr>
        <w:t>m</w:t>
      </w:r>
      <w:r>
        <w:rPr>
          <w:spacing w:val="-1"/>
        </w:rPr>
        <w:t>o</w:t>
      </w:r>
      <w:r>
        <w:t>n</w:t>
      </w:r>
      <w:r>
        <w:rPr>
          <w:spacing w:val="8"/>
        </w:rPr>
        <w:t xml:space="preserve"> </w:t>
      </w:r>
      <w:r>
        <w:rPr>
          <w:spacing w:val="1"/>
        </w:rPr>
        <w:t>n</w:t>
      </w:r>
      <w:r>
        <w:rPr>
          <w:spacing w:val="-1"/>
        </w:rPr>
        <w:t>a</w:t>
      </w:r>
      <w:r>
        <w:t>m</w:t>
      </w:r>
      <w:r>
        <w:rPr>
          <w:spacing w:val="-1"/>
        </w:rPr>
        <w:t>e</w:t>
      </w:r>
      <w:r>
        <w:t>s</w:t>
      </w:r>
      <w:r>
        <w:rPr>
          <w:spacing w:val="7"/>
        </w:rPr>
        <w:t xml:space="preserve"> </w:t>
      </w:r>
      <w:r>
        <w:rPr>
          <w:spacing w:val="1"/>
        </w:rPr>
        <w:t>o</w:t>
      </w:r>
      <w:r>
        <w:t>f</w:t>
      </w:r>
      <w:r>
        <w:rPr>
          <w:spacing w:val="8"/>
        </w:rPr>
        <w:t xml:space="preserve"> </w:t>
      </w:r>
      <w:r>
        <w:rPr>
          <w:spacing w:val="-1"/>
        </w:rPr>
        <w:t>t</w:t>
      </w:r>
      <w:r>
        <w:rPr>
          <w:spacing w:val="1"/>
        </w:rPr>
        <w:t>h</w:t>
      </w:r>
      <w:r>
        <w:t>e</w:t>
      </w:r>
      <w:r>
        <w:rPr>
          <w:spacing w:val="6"/>
        </w:rPr>
        <w:t xml:space="preserve"> </w:t>
      </w:r>
      <w:r>
        <w:t>diff</w:t>
      </w:r>
      <w:r>
        <w:rPr>
          <w:spacing w:val="-2"/>
        </w:rPr>
        <w:t>e</w:t>
      </w:r>
      <w:r>
        <w:t>r</w:t>
      </w:r>
      <w:r>
        <w:rPr>
          <w:spacing w:val="-1"/>
        </w:rPr>
        <w:t>e</w:t>
      </w:r>
      <w:r>
        <w:t>nt sp</w:t>
      </w:r>
      <w:r>
        <w:rPr>
          <w:spacing w:val="-1"/>
        </w:rPr>
        <w:t>e</w:t>
      </w:r>
      <w:r>
        <w:rPr>
          <w:spacing w:val="-2"/>
        </w:rPr>
        <w:t>c</w:t>
      </w:r>
      <w:r>
        <w:rPr>
          <w:spacing w:val="1"/>
        </w:rPr>
        <w:t>i</w:t>
      </w:r>
      <w:r>
        <w:rPr>
          <w:spacing w:val="-2"/>
        </w:rPr>
        <w:t>e</w:t>
      </w:r>
      <w:r>
        <w:rPr>
          <w:spacing w:val="2"/>
        </w:rPr>
        <w:t>s</w:t>
      </w:r>
      <w:r>
        <w:t>,</w:t>
      </w:r>
      <w:r>
        <w:rPr>
          <w:spacing w:val="1"/>
        </w:rPr>
        <w:t xml:space="preserve"> </w:t>
      </w:r>
      <w:r>
        <w:t>in</w:t>
      </w:r>
      <w:r>
        <w:rPr>
          <w:spacing w:val="1"/>
        </w:rPr>
        <w:t xml:space="preserve"> </w:t>
      </w:r>
      <w:r>
        <w:t>c</w:t>
      </w:r>
      <w:r>
        <w:rPr>
          <w:spacing w:val="-1"/>
        </w:rPr>
        <w:t>a</w:t>
      </w:r>
      <w:r>
        <w:t xml:space="preserve">se </w:t>
      </w:r>
      <w:r>
        <w:rPr>
          <w:spacing w:val="1"/>
        </w:rPr>
        <w:t>o</w:t>
      </w:r>
      <w:r>
        <w:t>f</w:t>
      </w:r>
      <w:r>
        <w:rPr>
          <w:spacing w:val="3"/>
        </w:rPr>
        <w:t xml:space="preserve"> </w:t>
      </w:r>
      <w:r>
        <w:t xml:space="preserve">a </w:t>
      </w:r>
      <w:r>
        <w:rPr>
          <w:spacing w:val="-2"/>
        </w:rPr>
        <w:t>m</w:t>
      </w:r>
      <w:r>
        <w:rPr>
          <w:spacing w:val="1"/>
        </w:rPr>
        <w:t>i</w:t>
      </w:r>
      <w:r>
        <w:rPr>
          <w:spacing w:val="-1"/>
        </w:rPr>
        <w:t>x</w:t>
      </w:r>
      <w:r>
        <w:rPr>
          <w:spacing w:val="1"/>
        </w:rPr>
        <w:t>t</w:t>
      </w:r>
      <w:r>
        <w:rPr>
          <w:spacing w:val="-1"/>
        </w:rPr>
        <w:t>u</w:t>
      </w:r>
      <w:r>
        <w:t>re</w:t>
      </w:r>
      <w:r>
        <w:rPr>
          <w:spacing w:val="1"/>
        </w:rPr>
        <w:t xml:space="preserve"> </w:t>
      </w:r>
      <w:r>
        <w:t xml:space="preserve">of </w:t>
      </w:r>
      <w:r>
        <w:rPr>
          <w:spacing w:val="1"/>
        </w:rPr>
        <w:t>g</w:t>
      </w:r>
      <w:r>
        <w:t>r</w:t>
      </w:r>
      <w:r>
        <w:rPr>
          <w:spacing w:val="-1"/>
        </w:rPr>
        <w:t>a</w:t>
      </w:r>
      <w:r>
        <w:t>p</w:t>
      </w:r>
      <w:r>
        <w:rPr>
          <w:spacing w:val="-2"/>
        </w:rPr>
        <w:t>e</w:t>
      </w:r>
      <w:r>
        <w:t>fru</w:t>
      </w:r>
      <w:r>
        <w:rPr>
          <w:spacing w:val="-1"/>
        </w:rPr>
        <w:t>i</w:t>
      </w:r>
      <w:r>
        <w:t>t</w:t>
      </w:r>
      <w:r>
        <w:rPr>
          <w:spacing w:val="1"/>
        </w:rPr>
        <w:t xml:space="preserve"> </w:t>
      </w:r>
      <w:r>
        <w:rPr>
          <w:spacing w:val="-1"/>
        </w:rPr>
        <w:t>a</w:t>
      </w:r>
      <w:r>
        <w:t>n</w:t>
      </w:r>
      <w:r>
        <w:rPr>
          <w:spacing w:val="-1"/>
        </w:rPr>
        <w:t>d</w:t>
      </w:r>
      <w:r>
        <w:t>/or</w:t>
      </w:r>
      <w:r>
        <w:rPr>
          <w:spacing w:val="1"/>
        </w:rPr>
        <w:t xml:space="preserve"> </w:t>
      </w:r>
      <w:proofErr w:type="spellStart"/>
      <w:r>
        <w:rPr>
          <w:spacing w:val="-1"/>
        </w:rPr>
        <w:t>p</w:t>
      </w:r>
      <w:r>
        <w:rPr>
          <w:spacing w:val="1"/>
        </w:rPr>
        <w:t>u</w:t>
      </w:r>
      <w:r>
        <w:t>mm</w:t>
      </w:r>
      <w:r>
        <w:rPr>
          <w:spacing w:val="-2"/>
        </w:rPr>
        <w:t>e</w:t>
      </w:r>
      <w:r>
        <w:rPr>
          <w:spacing w:val="1"/>
        </w:rPr>
        <w:t>lo</w:t>
      </w:r>
      <w:r>
        <w:t>s</w:t>
      </w:r>
      <w:proofErr w:type="spellEnd"/>
      <w:r>
        <w:t xml:space="preserve"> with</w:t>
      </w:r>
      <w:r>
        <w:rPr>
          <w:spacing w:val="1"/>
        </w:rPr>
        <w:t xml:space="preserve"> </w:t>
      </w:r>
      <w:r>
        <w:rPr>
          <w:spacing w:val="-1"/>
        </w:rPr>
        <w:t>c</w:t>
      </w:r>
      <w:r>
        <w:t>it</w:t>
      </w:r>
      <w:r>
        <w:rPr>
          <w:spacing w:val="-1"/>
        </w:rPr>
        <w:t>r</w:t>
      </w:r>
      <w:r>
        <w:t>us</w:t>
      </w:r>
      <w:r>
        <w:rPr>
          <w:spacing w:val="1"/>
        </w:rPr>
        <w:t xml:space="preserve"> </w:t>
      </w:r>
      <w:r>
        <w:t>f</w:t>
      </w:r>
      <w:r>
        <w:rPr>
          <w:spacing w:val="-1"/>
        </w:rPr>
        <w:t>r</w:t>
      </w:r>
      <w:r>
        <w:rPr>
          <w:spacing w:val="1"/>
        </w:rPr>
        <w:t>u</w:t>
      </w:r>
      <w:r>
        <w:rPr>
          <w:spacing w:val="-1"/>
        </w:rPr>
        <w:t>i</w:t>
      </w:r>
      <w:r>
        <w:t>t</w:t>
      </w:r>
      <w:r>
        <w:rPr>
          <w:spacing w:val="1"/>
        </w:rPr>
        <w:t xml:space="preserve"> o</w:t>
      </w:r>
      <w:r>
        <w:t>f</w:t>
      </w:r>
      <w:r>
        <w:rPr>
          <w:spacing w:val="1"/>
        </w:rPr>
        <w:t xml:space="preserve"> </w:t>
      </w:r>
      <w:r>
        <w:t>di</w:t>
      </w:r>
      <w:r>
        <w:rPr>
          <w:spacing w:val="-1"/>
        </w:rPr>
        <w:t>s</w:t>
      </w:r>
      <w:r>
        <w:t>t</w:t>
      </w:r>
      <w:r>
        <w:rPr>
          <w:spacing w:val="-1"/>
        </w:rPr>
        <w:t>i</w:t>
      </w:r>
      <w:r>
        <w:rPr>
          <w:spacing w:val="1"/>
        </w:rPr>
        <w:t>n</w:t>
      </w:r>
      <w:r>
        <w:rPr>
          <w:spacing w:val="-1"/>
        </w:rPr>
        <w:t>ct</w:t>
      </w:r>
      <w:r>
        <w:t>ly diff</w:t>
      </w:r>
      <w:r>
        <w:rPr>
          <w:spacing w:val="-2"/>
        </w:rPr>
        <w:t>e</w:t>
      </w:r>
      <w:r>
        <w:t>r</w:t>
      </w:r>
      <w:r>
        <w:rPr>
          <w:spacing w:val="-1"/>
        </w:rPr>
        <w:t>e</w:t>
      </w:r>
      <w:r>
        <w:t>nt</w:t>
      </w:r>
      <w:r>
        <w:rPr>
          <w:spacing w:val="1"/>
        </w:rPr>
        <w:t xml:space="preserve"> </w:t>
      </w:r>
      <w:r>
        <w:t>s</w:t>
      </w:r>
      <w:r>
        <w:rPr>
          <w:spacing w:val="-1"/>
        </w:rPr>
        <w:t>pec</w:t>
      </w:r>
      <w:r>
        <w:t>i</w:t>
      </w:r>
      <w:r>
        <w:rPr>
          <w:spacing w:val="-1"/>
        </w:rPr>
        <w:t>e</w:t>
      </w:r>
      <w:r>
        <w:t>s</w:t>
      </w:r>
    </w:p>
    <w:p w14:paraId="74C926A5" w14:textId="77777777" w:rsidR="00D41C24" w:rsidRDefault="00D41C24" w:rsidP="00D41C24">
      <w:pPr>
        <w:pStyle w:val="Bullet1G"/>
        <w:numPr>
          <w:ilvl w:val="0"/>
          <w:numId w:val="1"/>
        </w:numPr>
      </w:pPr>
      <w:r>
        <w:t>N</w:t>
      </w:r>
      <w:r>
        <w:rPr>
          <w:spacing w:val="1"/>
        </w:rPr>
        <w:t>a</w:t>
      </w:r>
      <w:r>
        <w:rPr>
          <w:spacing w:val="-2"/>
        </w:rPr>
        <w:t>m</w:t>
      </w:r>
      <w:r>
        <w:t>e</w:t>
      </w:r>
      <w:r>
        <w:rPr>
          <w:spacing w:val="-1"/>
        </w:rPr>
        <w:t xml:space="preserve"> </w:t>
      </w:r>
      <w:r>
        <w:rPr>
          <w:spacing w:val="1"/>
        </w:rPr>
        <w:t>o</w:t>
      </w:r>
      <w:r>
        <w:t>f</w:t>
      </w:r>
      <w:r>
        <w:rPr>
          <w:spacing w:val="1"/>
        </w:rPr>
        <w:t xml:space="preserve"> </w:t>
      </w:r>
      <w:r>
        <w:t>the</w:t>
      </w:r>
      <w:r>
        <w:rPr>
          <w:spacing w:val="-1"/>
        </w:rPr>
        <w:t xml:space="preserve"> </w:t>
      </w:r>
      <w:r>
        <w:t>vari</w:t>
      </w:r>
      <w:r>
        <w:rPr>
          <w:spacing w:val="-1"/>
        </w:rPr>
        <w:t>e</w:t>
      </w:r>
      <w:r>
        <w:t>ty</w:t>
      </w:r>
      <w:r>
        <w:rPr>
          <w:spacing w:val="-1"/>
        </w:rPr>
        <w:t xml:space="preserve"> </w:t>
      </w:r>
      <w:r>
        <w:t>(</w:t>
      </w:r>
      <w:r>
        <w:rPr>
          <w:spacing w:val="-1"/>
        </w:rPr>
        <w:t>o</w:t>
      </w:r>
      <w:r>
        <w:t>p</w:t>
      </w:r>
      <w:r>
        <w:rPr>
          <w:spacing w:val="-1"/>
        </w:rPr>
        <w:t>t</w:t>
      </w:r>
      <w:r>
        <w:t>i</w:t>
      </w:r>
      <w:r>
        <w:rPr>
          <w:spacing w:val="-1"/>
        </w:rPr>
        <w:t>o</w:t>
      </w:r>
      <w:r>
        <w:t>n</w:t>
      </w:r>
      <w:r>
        <w:rPr>
          <w:spacing w:val="-2"/>
        </w:rPr>
        <w:t>a</w:t>
      </w:r>
      <w:r>
        <w:rPr>
          <w:spacing w:val="1"/>
        </w:rPr>
        <w:t>l</w:t>
      </w:r>
      <w:r>
        <w:t>)</w:t>
      </w:r>
    </w:p>
    <w:p w14:paraId="63DC8DC3" w14:textId="77777777" w:rsidR="00D41C24" w:rsidRDefault="00D41C24">
      <w:pPr>
        <w:pStyle w:val="Bullet1G"/>
        <w:numPr>
          <w:ilvl w:val="0"/>
          <w:numId w:val="0"/>
        </w:numPr>
        <w:ind w:left="1531"/>
      </w:pPr>
      <w:r>
        <w:rPr>
          <w:spacing w:val="-1"/>
        </w:rPr>
        <w:t>T</w:t>
      </w:r>
      <w:r>
        <w:rPr>
          <w:spacing w:val="1"/>
        </w:rPr>
        <w:t>h</w:t>
      </w:r>
      <w:r>
        <w:t xml:space="preserve">e </w:t>
      </w:r>
      <w:r>
        <w:rPr>
          <w:spacing w:val="2"/>
        </w:rPr>
        <w:t>n</w:t>
      </w:r>
      <w:r>
        <w:rPr>
          <w:spacing w:val="-1"/>
        </w:rPr>
        <w:t>am</w:t>
      </w:r>
      <w:r>
        <w:t xml:space="preserve">e </w:t>
      </w:r>
      <w:r>
        <w:rPr>
          <w:spacing w:val="-1"/>
        </w:rPr>
        <w:t>o</w:t>
      </w:r>
      <w:r>
        <w:t>f</w:t>
      </w:r>
      <w:r>
        <w:rPr>
          <w:spacing w:val="3"/>
        </w:rPr>
        <w:t xml:space="preserve"> </w:t>
      </w:r>
      <w:r>
        <w:t>a</w:t>
      </w:r>
      <w:r>
        <w:rPr>
          <w:spacing w:val="1"/>
        </w:rPr>
        <w:t xml:space="preserve"> v</w:t>
      </w:r>
      <w:r>
        <w:rPr>
          <w:spacing w:val="-1"/>
        </w:rPr>
        <w:t>a</w:t>
      </w:r>
      <w:r>
        <w:t>ri</w:t>
      </w:r>
      <w:r>
        <w:rPr>
          <w:spacing w:val="-2"/>
        </w:rPr>
        <w:t>e</w:t>
      </w:r>
      <w:r>
        <w:rPr>
          <w:spacing w:val="1"/>
        </w:rPr>
        <w:t>t</w:t>
      </w:r>
      <w:r>
        <w:t>y</w:t>
      </w:r>
      <w:r>
        <w:rPr>
          <w:spacing w:val="1"/>
        </w:rPr>
        <w:t xml:space="preserve"> </w:t>
      </w:r>
      <w:r>
        <w:rPr>
          <w:spacing w:val="-2"/>
        </w:rPr>
        <w:t>m</w:t>
      </w:r>
      <w:r>
        <w:rPr>
          <w:spacing w:val="-1"/>
        </w:rPr>
        <w:t>a</w:t>
      </w:r>
      <w:r>
        <w:t>y</w:t>
      </w:r>
      <w:r>
        <w:rPr>
          <w:spacing w:val="1"/>
        </w:rPr>
        <w:t xml:space="preserve"> b</w:t>
      </w:r>
      <w:r>
        <w:t>e r</w:t>
      </w:r>
      <w:r>
        <w:rPr>
          <w:spacing w:val="-1"/>
        </w:rPr>
        <w:t>e</w:t>
      </w:r>
      <w:r>
        <w:rPr>
          <w:spacing w:val="1"/>
        </w:rPr>
        <w:t>p</w:t>
      </w:r>
      <w:r>
        <w:t>l</w:t>
      </w:r>
      <w:r>
        <w:rPr>
          <w:spacing w:val="-1"/>
        </w:rPr>
        <w:t>ace</w:t>
      </w:r>
      <w:r>
        <w:t>d</w:t>
      </w:r>
      <w:r>
        <w:rPr>
          <w:spacing w:val="1"/>
        </w:rPr>
        <w:t xml:space="preserve"> b</w:t>
      </w:r>
      <w:r>
        <w:t>y</w:t>
      </w:r>
      <w:r>
        <w:rPr>
          <w:spacing w:val="1"/>
        </w:rPr>
        <w:t xml:space="preserve"> </w:t>
      </w:r>
      <w:r>
        <w:t>a</w:t>
      </w:r>
      <w:r>
        <w:rPr>
          <w:spacing w:val="1"/>
        </w:rPr>
        <w:t xml:space="preserve"> </w:t>
      </w:r>
      <w:r>
        <w:rPr>
          <w:spacing w:val="-1"/>
        </w:rPr>
        <w:t>s</w:t>
      </w:r>
      <w:r>
        <w:rPr>
          <w:spacing w:val="1"/>
        </w:rPr>
        <w:t>y</w:t>
      </w:r>
      <w:r>
        <w:rPr>
          <w:spacing w:val="-1"/>
        </w:rPr>
        <w:t>n</w:t>
      </w:r>
      <w:r>
        <w:rPr>
          <w:spacing w:val="1"/>
        </w:rPr>
        <w:t>on</w:t>
      </w:r>
      <w:r>
        <w:rPr>
          <w:spacing w:val="-1"/>
        </w:rPr>
        <w:t>y</w:t>
      </w:r>
      <w:r>
        <w:rPr>
          <w:spacing w:val="-2"/>
        </w:rPr>
        <w:t>m</w:t>
      </w:r>
      <w:r>
        <w:t>.</w:t>
      </w:r>
      <w:r>
        <w:rPr>
          <w:spacing w:val="1"/>
        </w:rPr>
        <w:t xml:space="preserve"> </w:t>
      </w:r>
      <w:r>
        <w:t>A</w:t>
      </w:r>
      <w:r>
        <w:rPr>
          <w:spacing w:val="2"/>
        </w:rPr>
        <w:t xml:space="preserve"> </w:t>
      </w:r>
      <w:r>
        <w:t>tr</w:t>
      </w:r>
      <w:r>
        <w:rPr>
          <w:spacing w:val="-2"/>
        </w:rPr>
        <w:t>a</w:t>
      </w:r>
      <w:r>
        <w:rPr>
          <w:spacing w:val="1"/>
        </w:rPr>
        <w:t>d</w:t>
      </w:r>
      <w:r>
        <w:t xml:space="preserve">e </w:t>
      </w:r>
      <w:r>
        <w:rPr>
          <w:spacing w:val="2"/>
        </w:rPr>
        <w:t>n</w:t>
      </w:r>
      <w:r>
        <w:rPr>
          <w:spacing w:val="-1"/>
        </w:rPr>
        <w:t>ame</w:t>
      </w:r>
      <w:r w:rsidR="0019731C" w:rsidRPr="00C73B6F">
        <w:rPr>
          <w:rStyle w:val="FootnoteReference"/>
        </w:rPr>
        <w:footnoteReference w:id="8"/>
      </w:r>
      <w:r w:rsidR="0019731C">
        <w:rPr>
          <w:position w:val="5"/>
          <w:sz w:val="9"/>
          <w:szCs w:val="9"/>
        </w:rPr>
        <w:t xml:space="preserve"> </w:t>
      </w:r>
      <w:r>
        <w:rPr>
          <w:spacing w:val="-1"/>
        </w:rPr>
        <w:t>ca</w:t>
      </w:r>
      <w:r>
        <w:t>n</w:t>
      </w:r>
      <w:r>
        <w:rPr>
          <w:spacing w:val="3"/>
        </w:rPr>
        <w:t xml:space="preserve"> </w:t>
      </w:r>
      <w:r>
        <w:rPr>
          <w:spacing w:val="1"/>
        </w:rPr>
        <w:t>o</w:t>
      </w:r>
      <w:r>
        <w:rPr>
          <w:spacing w:val="-1"/>
        </w:rPr>
        <w:t>n</w:t>
      </w:r>
      <w:r>
        <w:t xml:space="preserve">ly </w:t>
      </w:r>
      <w:r>
        <w:rPr>
          <w:spacing w:val="1"/>
        </w:rPr>
        <w:t>b</w:t>
      </w:r>
      <w:r>
        <w:t xml:space="preserve">e </w:t>
      </w:r>
      <w:r>
        <w:rPr>
          <w:spacing w:val="1"/>
        </w:rPr>
        <w:t>g</w:t>
      </w:r>
      <w:r>
        <w:t>i</w:t>
      </w:r>
      <w:r>
        <w:rPr>
          <w:spacing w:val="1"/>
        </w:rPr>
        <w:t>v</w:t>
      </w:r>
      <w:r>
        <w:rPr>
          <w:spacing w:val="-2"/>
        </w:rPr>
        <w:t>e</w:t>
      </w:r>
      <w:r>
        <w:t>n</w:t>
      </w:r>
      <w:r>
        <w:rPr>
          <w:spacing w:val="1"/>
        </w:rPr>
        <w:t xml:space="preserve"> </w:t>
      </w:r>
      <w:r>
        <w:t xml:space="preserve">in </w:t>
      </w:r>
      <w:r>
        <w:rPr>
          <w:spacing w:val="-1"/>
        </w:rPr>
        <w:t>a</w:t>
      </w:r>
      <w:r>
        <w:t>dd</w:t>
      </w:r>
      <w:r>
        <w:rPr>
          <w:spacing w:val="-1"/>
        </w:rPr>
        <w:t>i</w:t>
      </w:r>
      <w:r>
        <w:rPr>
          <w:spacing w:val="1"/>
        </w:rPr>
        <w:t>t</w:t>
      </w:r>
      <w:r>
        <w:rPr>
          <w:spacing w:val="-1"/>
        </w:rPr>
        <w:t>io</w:t>
      </w:r>
      <w:r>
        <w:t>n to</w:t>
      </w:r>
      <w:r>
        <w:rPr>
          <w:spacing w:val="-1"/>
        </w:rPr>
        <w:t xml:space="preserve"> </w:t>
      </w:r>
      <w:r>
        <w:t>the</w:t>
      </w:r>
      <w:r>
        <w:rPr>
          <w:spacing w:val="-1"/>
        </w:rPr>
        <w:t xml:space="preserve"> va</w:t>
      </w:r>
      <w:r>
        <w:t>ri</w:t>
      </w:r>
      <w:r>
        <w:rPr>
          <w:spacing w:val="-1"/>
        </w:rPr>
        <w:t>e</w:t>
      </w:r>
      <w:r>
        <w:t>ty</w:t>
      </w:r>
      <w:r>
        <w:rPr>
          <w:spacing w:val="-1"/>
        </w:rPr>
        <w:t xml:space="preserve"> </w:t>
      </w:r>
      <w:r>
        <w:rPr>
          <w:u w:val="single" w:color="000000"/>
        </w:rPr>
        <w:t>n</w:t>
      </w:r>
      <w:r>
        <w:rPr>
          <w:spacing w:val="-1"/>
          <w:u w:val="single" w:color="000000"/>
        </w:rPr>
        <w:t>a</w:t>
      </w:r>
      <w:r>
        <w:rPr>
          <w:u w:val="single" w:color="000000"/>
        </w:rPr>
        <w:t>me</w:t>
      </w:r>
      <w:r>
        <w:rPr>
          <w:spacing w:val="-1"/>
        </w:rPr>
        <w:t xml:space="preserve"> </w:t>
      </w:r>
      <w:del w:id="80" w:author="Aruna Vivekanantham" w:date="2019-05-13T16:34:00Z">
        <w:r w:rsidDel="00881C9A">
          <w:delText>[p</w:delText>
        </w:r>
        <w:r w:rsidDel="00881C9A">
          <w:rPr>
            <w:spacing w:val="-1"/>
          </w:rPr>
          <w:delText>r</w:delText>
        </w:r>
        <w:r w:rsidDel="00881C9A">
          <w:delText>o</w:delText>
        </w:r>
        <w:r w:rsidDel="00881C9A">
          <w:rPr>
            <w:spacing w:val="-1"/>
          </w:rPr>
          <w:delText>p</w:delText>
        </w:r>
        <w:r w:rsidDel="00881C9A">
          <w:delText>os</w:delText>
        </w:r>
        <w:r w:rsidDel="00881C9A">
          <w:rPr>
            <w:spacing w:val="-1"/>
          </w:rPr>
          <w:delText>a</w:delText>
        </w:r>
        <w:r w:rsidDel="00881C9A">
          <w:delText xml:space="preserve">l </w:delText>
        </w:r>
        <w:r w:rsidDel="00881C9A">
          <w:rPr>
            <w:spacing w:val="1"/>
          </w:rPr>
          <w:delText>b</w:delText>
        </w:r>
        <w:r w:rsidDel="00881C9A">
          <w:delText>y</w:delText>
        </w:r>
        <w:r w:rsidDel="00881C9A">
          <w:rPr>
            <w:spacing w:val="-1"/>
          </w:rPr>
          <w:delText xml:space="preserve"> So</w:delText>
        </w:r>
        <w:r w:rsidDel="00881C9A">
          <w:delText>uth</w:delText>
        </w:r>
        <w:r w:rsidDel="00881C9A">
          <w:rPr>
            <w:spacing w:val="-1"/>
          </w:rPr>
          <w:delText xml:space="preserve"> </w:delText>
        </w:r>
        <w:r w:rsidDel="00881C9A">
          <w:delText>Af</w:delText>
        </w:r>
        <w:r w:rsidDel="00881C9A">
          <w:rPr>
            <w:spacing w:val="-1"/>
          </w:rPr>
          <w:delText>r</w:delText>
        </w:r>
        <w:r w:rsidDel="00881C9A">
          <w:rPr>
            <w:spacing w:val="1"/>
          </w:rPr>
          <w:delText>i</w:delText>
        </w:r>
        <w:r w:rsidDel="00881C9A">
          <w:rPr>
            <w:spacing w:val="-2"/>
          </w:rPr>
          <w:delText>ca</w:delText>
        </w:r>
        <w:r w:rsidDel="00881C9A">
          <w:rPr>
            <w:b/>
            <w:bCs/>
          </w:rPr>
          <w:delText xml:space="preserve">] </w:delText>
        </w:r>
      </w:del>
      <w:r>
        <w:rPr>
          <w:spacing w:val="1"/>
        </w:rPr>
        <w:t>o</w:t>
      </w:r>
      <w:r>
        <w:t>r</w:t>
      </w:r>
      <w:r>
        <w:rPr>
          <w:spacing w:val="-1"/>
        </w:rPr>
        <w:t xml:space="preserve"> </w:t>
      </w:r>
      <w:r>
        <w:rPr>
          <w:spacing w:val="1"/>
        </w:rPr>
        <w:t>t</w:t>
      </w:r>
      <w:r>
        <w:rPr>
          <w:spacing w:val="-1"/>
        </w:rPr>
        <w:t>h</w:t>
      </w:r>
      <w:r>
        <w:t>e</w:t>
      </w:r>
      <w:r>
        <w:rPr>
          <w:spacing w:val="-1"/>
        </w:rPr>
        <w:t xml:space="preserve"> </w:t>
      </w:r>
      <w:r>
        <w:t>s</w:t>
      </w:r>
      <w:r>
        <w:rPr>
          <w:spacing w:val="-1"/>
        </w:rPr>
        <w:t>y</w:t>
      </w:r>
      <w:r>
        <w:t>non</w:t>
      </w:r>
      <w:r>
        <w:rPr>
          <w:spacing w:val="-1"/>
        </w:rPr>
        <w:t>y</w:t>
      </w:r>
      <w:r>
        <w:rPr>
          <w:spacing w:val="-2"/>
        </w:rPr>
        <w:t>m</w:t>
      </w:r>
      <w:r>
        <w:t>.</w:t>
      </w:r>
    </w:p>
    <w:p w14:paraId="1F375B91" w14:textId="77777777" w:rsidR="00D41C24" w:rsidRDefault="00D41C24" w:rsidP="00D41C24">
      <w:pPr>
        <w:pStyle w:val="Bullet1G"/>
        <w:numPr>
          <w:ilvl w:val="0"/>
          <w:numId w:val="1"/>
        </w:numPr>
      </w:pPr>
      <w:r>
        <w:t>f</w:t>
      </w:r>
      <w:r>
        <w:rPr>
          <w:spacing w:val="1"/>
        </w:rPr>
        <w:t>l</w:t>
      </w:r>
      <w:r>
        <w:rPr>
          <w:spacing w:val="-2"/>
        </w:rPr>
        <w:t>e</w:t>
      </w:r>
      <w:r>
        <w:t xml:space="preserve">sh </w:t>
      </w:r>
      <w:r>
        <w:rPr>
          <w:spacing w:val="-2"/>
        </w:rPr>
        <w:t>c</w:t>
      </w:r>
      <w:r>
        <w:rPr>
          <w:spacing w:val="1"/>
        </w:rPr>
        <w:t>o</w:t>
      </w:r>
      <w:r>
        <w:t>lo</w:t>
      </w:r>
      <w:r>
        <w:rPr>
          <w:spacing w:val="-1"/>
        </w:rPr>
        <w:t>u</w:t>
      </w:r>
      <w:r>
        <w:t>r</w:t>
      </w:r>
      <w:r>
        <w:rPr>
          <w:spacing w:val="-1"/>
        </w:rPr>
        <w:t xml:space="preserve"> </w:t>
      </w:r>
      <w:r>
        <w:rPr>
          <w:spacing w:val="1"/>
        </w:rPr>
        <w:t>“</w:t>
      </w:r>
      <w:r>
        <w:t>w</w:t>
      </w:r>
      <w:r>
        <w:rPr>
          <w:spacing w:val="1"/>
        </w:rPr>
        <w:t>h</w:t>
      </w:r>
      <w:r>
        <w:rPr>
          <w:spacing w:val="-1"/>
        </w:rPr>
        <w:t>i</w:t>
      </w:r>
      <w:r>
        <w:t>t</w:t>
      </w:r>
      <w:r>
        <w:rPr>
          <w:spacing w:val="-1"/>
        </w:rPr>
        <w:t>e”</w:t>
      </w:r>
      <w:r>
        <w:t>,</w:t>
      </w:r>
      <w:r>
        <w:rPr>
          <w:spacing w:val="1"/>
        </w:rPr>
        <w:t xml:space="preserve"> “</w:t>
      </w:r>
      <w:r>
        <w:rPr>
          <w:spacing w:val="-1"/>
        </w:rPr>
        <w:t>p</w:t>
      </w:r>
      <w:r>
        <w:t>i</w:t>
      </w:r>
      <w:r>
        <w:rPr>
          <w:spacing w:val="-1"/>
        </w:rPr>
        <w:t>n</w:t>
      </w:r>
      <w:r>
        <w:rPr>
          <w:spacing w:val="1"/>
        </w:rPr>
        <w:t>k</w:t>
      </w:r>
      <w:r>
        <w:t>”</w:t>
      </w:r>
      <w:r>
        <w:rPr>
          <w:spacing w:val="-1"/>
        </w:rPr>
        <w:t xml:space="preserve"> </w:t>
      </w:r>
      <w:r>
        <w:t>or</w:t>
      </w:r>
      <w:r>
        <w:rPr>
          <w:spacing w:val="-1"/>
        </w:rPr>
        <w:t xml:space="preserve"> </w:t>
      </w:r>
      <w:r>
        <w:rPr>
          <w:spacing w:val="1"/>
        </w:rPr>
        <w:t>“</w:t>
      </w:r>
      <w:r>
        <w:t>r</w:t>
      </w:r>
      <w:r>
        <w:rPr>
          <w:spacing w:val="-2"/>
        </w:rPr>
        <w:t>e</w:t>
      </w:r>
      <w:r>
        <w:t>d”</w:t>
      </w:r>
      <w:r>
        <w:rPr>
          <w:spacing w:val="-1"/>
        </w:rPr>
        <w:t xml:space="preserve"> </w:t>
      </w:r>
      <w:r>
        <w:t>wh</w:t>
      </w:r>
      <w:r>
        <w:rPr>
          <w:spacing w:val="-1"/>
        </w:rPr>
        <w:t>e</w:t>
      </w:r>
      <w:r>
        <w:t xml:space="preserve">re </w:t>
      </w:r>
      <w:r>
        <w:rPr>
          <w:spacing w:val="-1"/>
        </w:rPr>
        <w:t>a</w:t>
      </w:r>
      <w:r>
        <w:t>p</w:t>
      </w:r>
      <w:r>
        <w:rPr>
          <w:spacing w:val="-1"/>
        </w:rPr>
        <w:t>p</w:t>
      </w:r>
      <w:r>
        <w:t>r</w:t>
      </w:r>
      <w:r>
        <w:rPr>
          <w:spacing w:val="-1"/>
        </w:rPr>
        <w:t>o</w:t>
      </w:r>
      <w:r>
        <w:t>p</w:t>
      </w:r>
      <w:r>
        <w:rPr>
          <w:spacing w:val="-1"/>
        </w:rPr>
        <w:t>r</w:t>
      </w:r>
      <w:r>
        <w:t>i</w:t>
      </w:r>
      <w:r>
        <w:rPr>
          <w:spacing w:val="-1"/>
        </w:rPr>
        <w:t>a</w:t>
      </w:r>
      <w:r>
        <w:t>te</w:t>
      </w:r>
    </w:p>
    <w:p w14:paraId="29C08878" w14:textId="77777777" w:rsidR="00D41C24" w:rsidRDefault="00D41C24" w:rsidP="00D41C24">
      <w:pPr>
        <w:pStyle w:val="Bullet1G"/>
        <w:numPr>
          <w:ilvl w:val="0"/>
          <w:numId w:val="1"/>
        </w:numPr>
      </w:pPr>
      <w:r>
        <w:rPr>
          <w:spacing w:val="2"/>
        </w:rPr>
        <w:t>“</w:t>
      </w:r>
      <w:r>
        <w:rPr>
          <w:spacing w:val="-1"/>
        </w:rPr>
        <w:t>see</w:t>
      </w:r>
      <w:r>
        <w:rPr>
          <w:spacing w:val="1"/>
        </w:rPr>
        <w:t>d</w:t>
      </w:r>
      <w:r>
        <w:t>l</w:t>
      </w:r>
      <w:r>
        <w:rPr>
          <w:spacing w:val="-2"/>
        </w:rPr>
        <w:t>e</w:t>
      </w:r>
      <w:r>
        <w:t>ss”</w:t>
      </w:r>
      <w:r>
        <w:rPr>
          <w:spacing w:val="-1"/>
        </w:rPr>
        <w:t xml:space="preserve"> </w:t>
      </w:r>
      <w:r>
        <w:t>(o</w:t>
      </w:r>
      <w:r>
        <w:rPr>
          <w:spacing w:val="-1"/>
        </w:rPr>
        <w:t>pt</w:t>
      </w:r>
      <w:r>
        <w:rPr>
          <w:spacing w:val="1"/>
        </w:rPr>
        <w:t>i</w:t>
      </w:r>
      <w:r>
        <w:rPr>
          <w:spacing w:val="-1"/>
        </w:rPr>
        <w:t>o</w:t>
      </w:r>
      <w:r>
        <w:rPr>
          <w:spacing w:val="1"/>
        </w:rPr>
        <w:t>n</w:t>
      </w:r>
      <w:r>
        <w:rPr>
          <w:spacing w:val="-2"/>
        </w:rPr>
        <w:t>a</w:t>
      </w:r>
      <w:r>
        <w:rPr>
          <w:spacing w:val="1"/>
        </w:rPr>
        <w:t>l</w:t>
      </w:r>
      <w:r>
        <w:t>,</w:t>
      </w:r>
      <w:r>
        <w:rPr>
          <w:spacing w:val="-2"/>
        </w:rPr>
        <w:t xml:space="preserve"> </w:t>
      </w:r>
      <w:r>
        <w:t>s</w:t>
      </w:r>
      <w:r>
        <w:rPr>
          <w:spacing w:val="-1"/>
        </w:rPr>
        <w:t>ee</w:t>
      </w:r>
      <w:r>
        <w:rPr>
          <w:spacing w:val="1"/>
        </w:rPr>
        <w:t>d</w:t>
      </w:r>
      <w:r>
        <w:t>l</w:t>
      </w:r>
      <w:r>
        <w:rPr>
          <w:spacing w:val="-1"/>
        </w:rPr>
        <w:t>es</w:t>
      </w:r>
      <w:r>
        <w:t>s</w:t>
      </w:r>
      <w:r>
        <w:rPr>
          <w:spacing w:val="1"/>
        </w:rPr>
        <w:t xml:space="preserve"> </w:t>
      </w:r>
      <w:r>
        <w:t>gr</w:t>
      </w:r>
      <w:r>
        <w:rPr>
          <w:spacing w:val="-2"/>
        </w:rPr>
        <w:t>a</w:t>
      </w:r>
      <w:r>
        <w:t>p</w:t>
      </w:r>
      <w:r>
        <w:rPr>
          <w:spacing w:val="-1"/>
        </w:rPr>
        <w:t>e</w:t>
      </w:r>
      <w:r>
        <w:t>f</w:t>
      </w:r>
      <w:r>
        <w:rPr>
          <w:spacing w:val="-1"/>
        </w:rPr>
        <w:t>r</w:t>
      </w:r>
      <w:r>
        <w:t>u</w:t>
      </w:r>
      <w:r>
        <w:rPr>
          <w:spacing w:val="-1"/>
        </w:rPr>
        <w:t>i</w:t>
      </w:r>
      <w:r>
        <w:t xml:space="preserve">t </w:t>
      </w:r>
      <w:r>
        <w:rPr>
          <w:spacing w:val="-1"/>
        </w:rPr>
        <w:t>a</w:t>
      </w:r>
      <w:r>
        <w:t xml:space="preserve">nd </w:t>
      </w:r>
      <w:proofErr w:type="spellStart"/>
      <w:r>
        <w:t>p</w:t>
      </w:r>
      <w:r>
        <w:rPr>
          <w:spacing w:val="-1"/>
        </w:rPr>
        <w:t>u</w:t>
      </w:r>
      <w:r>
        <w:t>mm</w:t>
      </w:r>
      <w:r>
        <w:rPr>
          <w:spacing w:val="-2"/>
        </w:rPr>
        <w:t>e</w:t>
      </w:r>
      <w:r>
        <w:rPr>
          <w:spacing w:val="1"/>
        </w:rPr>
        <w:t>lo</w:t>
      </w:r>
      <w:r>
        <w:t>s</w:t>
      </w:r>
      <w:proofErr w:type="spellEnd"/>
      <w:r>
        <w:t xml:space="preserve"> </w:t>
      </w:r>
      <w:r>
        <w:rPr>
          <w:spacing w:val="-2"/>
        </w:rPr>
        <w:t>m</w:t>
      </w:r>
      <w:r>
        <w:rPr>
          <w:spacing w:val="-1"/>
        </w:rPr>
        <w:t>a</w:t>
      </w:r>
      <w:r>
        <w:t>y o</w:t>
      </w:r>
      <w:r>
        <w:rPr>
          <w:spacing w:val="-1"/>
        </w:rPr>
        <w:t>cca</w:t>
      </w:r>
      <w:r>
        <w:t>sion</w:t>
      </w:r>
      <w:r>
        <w:rPr>
          <w:spacing w:val="-1"/>
        </w:rPr>
        <w:t>al</w:t>
      </w:r>
      <w:r>
        <w:t>ly</w:t>
      </w:r>
      <w:r>
        <w:rPr>
          <w:spacing w:val="-1"/>
        </w:rPr>
        <w:t xml:space="preserve"> </w:t>
      </w:r>
      <w:r>
        <w:t>co</w:t>
      </w:r>
      <w:r>
        <w:rPr>
          <w:spacing w:val="-1"/>
        </w:rPr>
        <w:t>n</w:t>
      </w:r>
      <w:r>
        <w:t>t</w:t>
      </w:r>
      <w:r>
        <w:rPr>
          <w:spacing w:val="-1"/>
        </w:rPr>
        <w:t>a</w:t>
      </w:r>
      <w:r>
        <w:t xml:space="preserve">in </w:t>
      </w:r>
      <w:r>
        <w:rPr>
          <w:spacing w:val="-1"/>
        </w:rPr>
        <w:t>see</w:t>
      </w:r>
      <w:r>
        <w:rPr>
          <w:spacing w:val="1"/>
        </w:rPr>
        <w:t>d</w:t>
      </w:r>
      <w:r>
        <w:rPr>
          <w:spacing w:val="-1"/>
        </w:rPr>
        <w:t>s</w:t>
      </w:r>
      <w:r>
        <w:t>).</w:t>
      </w:r>
    </w:p>
    <w:p w14:paraId="5A401F4F" w14:textId="77777777" w:rsidR="00D41C24" w:rsidRDefault="00D41C24" w:rsidP="00D41C24">
      <w:pPr>
        <w:pStyle w:val="H1G"/>
      </w:pPr>
      <w:r>
        <w:tab/>
        <w:t>C.</w:t>
      </w:r>
      <w:r>
        <w:tab/>
      </w:r>
      <w:r>
        <w:rPr>
          <w:spacing w:val="1"/>
        </w:rPr>
        <w:t>Or</w:t>
      </w:r>
      <w:r>
        <w:t>igin</w:t>
      </w:r>
      <w:r>
        <w:rPr>
          <w:spacing w:val="-5"/>
        </w:rPr>
        <w:t xml:space="preserve"> </w:t>
      </w:r>
      <w:r>
        <w:rPr>
          <w:spacing w:val="-1"/>
        </w:rPr>
        <w:t>o</w:t>
      </w:r>
      <w:r>
        <w:t>f</w:t>
      </w:r>
      <w:r>
        <w:rPr>
          <w:spacing w:val="-1"/>
        </w:rPr>
        <w:t xml:space="preserve"> </w:t>
      </w:r>
      <w:r>
        <w:rPr>
          <w:spacing w:val="-2"/>
        </w:rPr>
        <w:t>p</w:t>
      </w:r>
      <w:r>
        <w:rPr>
          <w:spacing w:val="1"/>
        </w:rPr>
        <w:t>r</w:t>
      </w:r>
      <w:r>
        <w:t>odu</w:t>
      </w:r>
      <w:r>
        <w:rPr>
          <w:spacing w:val="1"/>
        </w:rPr>
        <w:t>c</w:t>
      </w:r>
      <w:r>
        <w:t>e</w:t>
      </w:r>
    </w:p>
    <w:p w14:paraId="68FE10FC" w14:textId="77777777" w:rsidR="00D41C24" w:rsidRDefault="00D41C24" w:rsidP="00D41C24">
      <w:pPr>
        <w:pStyle w:val="Bullet1G"/>
        <w:numPr>
          <w:ilvl w:val="0"/>
          <w:numId w:val="1"/>
        </w:numPr>
      </w:pPr>
      <w:r>
        <w:rPr>
          <w:spacing w:val="1"/>
        </w:rPr>
        <w:t>C</w:t>
      </w:r>
      <w:r>
        <w:rPr>
          <w:spacing w:val="-1"/>
        </w:rPr>
        <w:t>o</w:t>
      </w:r>
      <w:r>
        <w:rPr>
          <w:spacing w:val="1"/>
        </w:rPr>
        <w:t>u</w:t>
      </w:r>
      <w:r>
        <w:rPr>
          <w:spacing w:val="-1"/>
        </w:rPr>
        <w:t>n</w:t>
      </w:r>
      <w:r>
        <w:rPr>
          <w:spacing w:val="1"/>
        </w:rPr>
        <w:t>tr</w:t>
      </w:r>
      <w:r>
        <w:t>y</w:t>
      </w:r>
      <w:r>
        <w:rPr>
          <w:spacing w:val="-7"/>
        </w:rPr>
        <w:t xml:space="preserve"> </w:t>
      </w:r>
      <w:r>
        <w:rPr>
          <w:spacing w:val="1"/>
        </w:rPr>
        <w:t>o</w:t>
      </w:r>
      <w:r>
        <w:t>f</w:t>
      </w:r>
      <w:r>
        <w:rPr>
          <w:spacing w:val="-7"/>
        </w:rPr>
        <w:t xml:space="preserve"> </w:t>
      </w:r>
      <w:r>
        <w:rPr>
          <w:spacing w:val="1"/>
        </w:rPr>
        <w:t>o</w:t>
      </w:r>
      <w:r>
        <w:rPr>
          <w:spacing w:val="-1"/>
        </w:rPr>
        <w:t>r</w:t>
      </w:r>
      <w:r>
        <w:t>i</w:t>
      </w:r>
      <w:r>
        <w:rPr>
          <w:spacing w:val="-1"/>
        </w:rPr>
        <w:t>g</w:t>
      </w:r>
      <w:r>
        <w:t>i</w:t>
      </w:r>
      <w:r>
        <w:rPr>
          <w:spacing w:val="-1"/>
        </w:rPr>
        <w:t>n</w:t>
      </w:r>
      <w:r w:rsidR="0019731C" w:rsidRPr="00C73B6F">
        <w:rPr>
          <w:rStyle w:val="FootnoteReference"/>
        </w:rPr>
        <w:footnoteReference w:id="9"/>
      </w:r>
      <w:r>
        <w:rPr>
          <w:spacing w:val="9"/>
          <w:position w:val="4"/>
          <w:sz w:val="9"/>
          <w:szCs w:val="9"/>
        </w:rPr>
        <w:t xml:space="preserve"> </w:t>
      </w:r>
      <w:r>
        <w:rPr>
          <w:spacing w:val="-2"/>
        </w:rPr>
        <w:t>a</w:t>
      </w:r>
      <w:r>
        <w:t>nd,</w:t>
      </w:r>
      <w:r>
        <w:rPr>
          <w:spacing w:val="-7"/>
        </w:rPr>
        <w:t xml:space="preserve"> </w:t>
      </w:r>
      <w:r>
        <w:t>opt</w:t>
      </w:r>
      <w:r>
        <w:rPr>
          <w:spacing w:val="-1"/>
        </w:rPr>
        <w:t>io</w:t>
      </w:r>
      <w:r>
        <w:t>n</w:t>
      </w:r>
      <w:r>
        <w:rPr>
          <w:spacing w:val="-1"/>
        </w:rPr>
        <w:t>a</w:t>
      </w:r>
      <w:r>
        <w:t>ll</w:t>
      </w:r>
      <w:r>
        <w:rPr>
          <w:spacing w:val="-1"/>
        </w:rPr>
        <w:t>y</w:t>
      </w:r>
      <w:r>
        <w:t>,</w:t>
      </w:r>
      <w:r>
        <w:rPr>
          <w:spacing w:val="-7"/>
        </w:rPr>
        <w:t xml:space="preserve"> </w:t>
      </w:r>
      <w:r>
        <w:t>di</w:t>
      </w:r>
      <w:r>
        <w:rPr>
          <w:spacing w:val="-1"/>
        </w:rPr>
        <w:t>s</w:t>
      </w:r>
      <w:r>
        <w:t>t</w:t>
      </w:r>
      <w:r>
        <w:rPr>
          <w:spacing w:val="-1"/>
        </w:rPr>
        <w:t>r</w:t>
      </w:r>
      <w:r>
        <w:t>i</w:t>
      </w:r>
      <w:r>
        <w:rPr>
          <w:spacing w:val="-1"/>
        </w:rPr>
        <w:t>c</w:t>
      </w:r>
      <w:r>
        <w:t>t</w:t>
      </w:r>
      <w:r>
        <w:rPr>
          <w:spacing w:val="-6"/>
        </w:rPr>
        <w:t xml:space="preserve"> </w:t>
      </w:r>
      <w:r>
        <w:t>wh</w:t>
      </w:r>
      <w:r>
        <w:rPr>
          <w:spacing w:val="-2"/>
        </w:rPr>
        <w:t>e</w:t>
      </w:r>
      <w:r>
        <w:t>re</w:t>
      </w:r>
      <w:r>
        <w:rPr>
          <w:spacing w:val="-7"/>
        </w:rPr>
        <w:t xml:space="preserve"> </w:t>
      </w:r>
      <w:r>
        <w:rPr>
          <w:spacing w:val="1"/>
        </w:rPr>
        <w:t>g</w:t>
      </w:r>
      <w:r>
        <w:t>row</w:t>
      </w:r>
      <w:r>
        <w:rPr>
          <w:spacing w:val="1"/>
        </w:rPr>
        <w:t>n</w:t>
      </w:r>
      <w:r>
        <w:t>,</w:t>
      </w:r>
      <w:r>
        <w:rPr>
          <w:spacing w:val="-8"/>
        </w:rPr>
        <w:t xml:space="preserve"> </w:t>
      </w:r>
      <w:r>
        <w:t>or</w:t>
      </w:r>
      <w:r>
        <w:rPr>
          <w:spacing w:val="-7"/>
        </w:rPr>
        <w:t xml:space="preserve"> </w:t>
      </w:r>
      <w:r>
        <w:rPr>
          <w:spacing w:val="1"/>
        </w:rPr>
        <w:t>n</w:t>
      </w:r>
      <w:r>
        <w:rPr>
          <w:spacing w:val="-1"/>
        </w:rPr>
        <w:t>a</w:t>
      </w:r>
      <w:r>
        <w:t>tio</w:t>
      </w:r>
      <w:r>
        <w:rPr>
          <w:spacing w:val="-1"/>
        </w:rPr>
        <w:t>na</w:t>
      </w:r>
      <w:r>
        <w:t>l,</w:t>
      </w:r>
      <w:r>
        <w:rPr>
          <w:spacing w:val="-7"/>
        </w:rPr>
        <w:t xml:space="preserve"> </w:t>
      </w:r>
      <w:r>
        <w:rPr>
          <w:spacing w:val="-1"/>
        </w:rPr>
        <w:t>re</w:t>
      </w:r>
      <w:r>
        <w:rPr>
          <w:spacing w:val="1"/>
        </w:rPr>
        <w:t>g</w:t>
      </w:r>
      <w:r>
        <w:t>io</w:t>
      </w:r>
      <w:r>
        <w:rPr>
          <w:spacing w:val="-1"/>
        </w:rPr>
        <w:t>na</w:t>
      </w:r>
      <w:r>
        <w:t>l</w:t>
      </w:r>
      <w:r>
        <w:rPr>
          <w:spacing w:val="-6"/>
        </w:rPr>
        <w:t xml:space="preserve"> </w:t>
      </w:r>
      <w:r>
        <w:t>or</w:t>
      </w:r>
      <w:r>
        <w:rPr>
          <w:spacing w:val="-7"/>
        </w:rPr>
        <w:t xml:space="preserve"> </w:t>
      </w:r>
      <w:r>
        <w:t>l</w:t>
      </w:r>
      <w:r>
        <w:rPr>
          <w:spacing w:val="1"/>
        </w:rPr>
        <w:t>o</w:t>
      </w:r>
      <w:r>
        <w:rPr>
          <w:spacing w:val="-1"/>
        </w:rPr>
        <w:t>ca</w:t>
      </w:r>
      <w:r>
        <w:t>l</w:t>
      </w:r>
      <w:r>
        <w:rPr>
          <w:spacing w:val="-7"/>
        </w:rPr>
        <w:t xml:space="preserve"> </w:t>
      </w:r>
      <w:r>
        <w:rPr>
          <w:spacing w:val="1"/>
        </w:rPr>
        <w:t>p</w:t>
      </w:r>
      <w:r>
        <w:t>l</w:t>
      </w:r>
      <w:r>
        <w:rPr>
          <w:spacing w:val="1"/>
        </w:rPr>
        <w:t>a</w:t>
      </w:r>
      <w:r>
        <w:rPr>
          <w:spacing w:val="-1"/>
        </w:rPr>
        <w:t xml:space="preserve">ce </w:t>
      </w:r>
      <w:r>
        <w:rPr>
          <w:spacing w:val="1"/>
        </w:rPr>
        <w:t>na</w:t>
      </w:r>
      <w:r>
        <w:rPr>
          <w:spacing w:val="-2"/>
        </w:rPr>
        <w:t>m</w:t>
      </w:r>
      <w:r>
        <w:t>e</w:t>
      </w:r>
    </w:p>
    <w:p w14:paraId="75DE73FA" w14:textId="77777777" w:rsidR="00D41C24" w:rsidRDefault="00D41C24" w:rsidP="00D41C24">
      <w:pPr>
        <w:pStyle w:val="Bullet1G"/>
        <w:numPr>
          <w:ilvl w:val="0"/>
          <w:numId w:val="1"/>
        </w:numPr>
      </w:pPr>
      <w:r>
        <w:lastRenderedPageBreak/>
        <w:t>In</w:t>
      </w:r>
      <w:r>
        <w:rPr>
          <w:spacing w:val="1"/>
        </w:rPr>
        <w:t xml:space="preserve"> t</w:t>
      </w:r>
      <w:r>
        <w:t xml:space="preserve">he </w:t>
      </w:r>
      <w:r>
        <w:rPr>
          <w:spacing w:val="1"/>
        </w:rPr>
        <w:t>c</w:t>
      </w:r>
      <w:r>
        <w:rPr>
          <w:spacing w:val="-2"/>
        </w:rPr>
        <w:t>a</w:t>
      </w:r>
      <w:r>
        <w:rPr>
          <w:spacing w:val="2"/>
        </w:rPr>
        <w:t>s</w:t>
      </w:r>
      <w:r>
        <w:t>e of</w:t>
      </w:r>
      <w:r>
        <w:rPr>
          <w:spacing w:val="2"/>
        </w:rPr>
        <w:t xml:space="preserve"> </w:t>
      </w:r>
      <w:r>
        <w:t>a</w:t>
      </w:r>
      <w:r>
        <w:rPr>
          <w:spacing w:val="2"/>
        </w:rPr>
        <w:t xml:space="preserve"> </w:t>
      </w:r>
      <w:r>
        <w:rPr>
          <w:spacing w:val="-3"/>
        </w:rPr>
        <w:t>m</w:t>
      </w:r>
      <w:r>
        <w:rPr>
          <w:spacing w:val="1"/>
        </w:rPr>
        <w:t>ix</w:t>
      </w:r>
      <w:r>
        <w:t xml:space="preserve">ture </w:t>
      </w:r>
      <w:r>
        <w:rPr>
          <w:spacing w:val="1"/>
        </w:rPr>
        <w:t>o</w:t>
      </w:r>
      <w:r>
        <w:t>f</w:t>
      </w:r>
      <w:r>
        <w:rPr>
          <w:spacing w:val="1"/>
        </w:rPr>
        <w:t xml:space="preserve"> </w:t>
      </w:r>
      <w:r>
        <w:t>gr</w:t>
      </w:r>
      <w:r>
        <w:rPr>
          <w:spacing w:val="-1"/>
        </w:rPr>
        <w:t>a</w:t>
      </w:r>
      <w:r>
        <w:rPr>
          <w:spacing w:val="1"/>
        </w:rPr>
        <w:t>p</w:t>
      </w:r>
      <w:r>
        <w:rPr>
          <w:spacing w:val="-1"/>
        </w:rPr>
        <w:t>e</w:t>
      </w:r>
      <w:r>
        <w:t>f</w:t>
      </w:r>
      <w:r>
        <w:rPr>
          <w:spacing w:val="-1"/>
        </w:rPr>
        <w:t>r</w:t>
      </w:r>
      <w:r>
        <w:rPr>
          <w:spacing w:val="1"/>
        </w:rPr>
        <w:t>u</w:t>
      </w:r>
      <w:r>
        <w:rPr>
          <w:spacing w:val="-1"/>
        </w:rPr>
        <w:t>i</w:t>
      </w:r>
      <w:r>
        <w:t>t</w:t>
      </w:r>
      <w:r>
        <w:rPr>
          <w:spacing w:val="2"/>
        </w:rPr>
        <w:t xml:space="preserve"> </w:t>
      </w:r>
      <w:r>
        <w:rPr>
          <w:spacing w:val="-1"/>
        </w:rPr>
        <w:t>a</w:t>
      </w:r>
      <w:r>
        <w:t>n</w:t>
      </w:r>
      <w:r>
        <w:rPr>
          <w:spacing w:val="-1"/>
        </w:rPr>
        <w:t>d</w:t>
      </w:r>
      <w:r>
        <w:t>/</w:t>
      </w:r>
      <w:r>
        <w:rPr>
          <w:spacing w:val="-1"/>
        </w:rPr>
        <w:t>o</w:t>
      </w:r>
      <w:r>
        <w:t>r</w:t>
      </w:r>
      <w:r>
        <w:rPr>
          <w:spacing w:val="2"/>
        </w:rPr>
        <w:t xml:space="preserve"> </w:t>
      </w:r>
      <w:proofErr w:type="spellStart"/>
      <w:r>
        <w:t>p</w:t>
      </w:r>
      <w:r>
        <w:rPr>
          <w:spacing w:val="-1"/>
        </w:rPr>
        <w:t>u</w:t>
      </w:r>
      <w:r>
        <w:t>mm</w:t>
      </w:r>
      <w:r>
        <w:rPr>
          <w:spacing w:val="-2"/>
        </w:rPr>
        <w:t>e</w:t>
      </w:r>
      <w:r>
        <w:rPr>
          <w:spacing w:val="1"/>
        </w:rPr>
        <w:t>lo</w:t>
      </w:r>
      <w:r>
        <w:t>s</w:t>
      </w:r>
      <w:proofErr w:type="spellEnd"/>
      <w:r>
        <w:rPr>
          <w:spacing w:val="1"/>
        </w:rPr>
        <w:t xml:space="preserve"> </w:t>
      </w:r>
      <w:r>
        <w:t>with</w:t>
      </w:r>
      <w:r>
        <w:rPr>
          <w:spacing w:val="2"/>
        </w:rPr>
        <w:t xml:space="preserve"> </w:t>
      </w:r>
      <w:r>
        <w:rPr>
          <w:spacing w:val="-2"/>
        </w:rPr>
        <w:t>c</w:t>
      </w:r>
      <w:r>
        <w:rPr>
          <w:spacing w:val="1"/>
        </w:rPr>
        <w:t>i</w:t>
      </w:r>
      <w:r>
        <w:t>t</w:t>
      </w:r>
      <w:r>
        <w:rPr>
          <w:spacing w:val="-1"/>
        </w:rPr>
        <w:t>r</w:t>
      </w:r>
      <w:r>
        <w:rPr>
          <w:spacing w:val="1"/>
        </w:rPr>
        <w:t>u</w:t>
      </w:r>
      <w:r>
        <w:t>s</w:t>
      </w:r>
      <w:r>
        <w:rPr>
          <w:spacing w:val="2"/>
        </w:rPr>
        <w:t xml:space="preserve"> </w:t>
      </w:r>
      <w:r>
        <w:rPr>
          <w:spacing w:val="-1"/>
        </w:rPr>
        <w:t>fru</w:t>
      </w:r>
      <w:r>
        <w:t>it</w:t>
      </w:r>
      <w:r>
        <w:rPr>
          <w:spacing w:val="2"/>
        </w:rPr>
        <w:t xml:space="preserve"> </w:t>
      </w:r>
      <w:r>
        <w:rPr>
          <w:spacing w:val="1"/>
        </w:rPr>
        <w:t>o</w:t>
      </w:r>
      <w:r>
        <w:t>f</w:t>
      </w:r>
      <w:r>
        <w:rPr>
          <w:spacing w:val="1"/>
        </w:rPr>
        <w:t xml:space="preserve"> </w:t>
      </w:r>
      <w:r>
        <w:t>d</w:t>
      </w:r>
      <w:r>
        <w:rPr>
          <w:spacing w:val="-1"/>
        </w:rPr>
        <w:t>i</w:t>
      </w:r>
      <w:r>
        <w:t>s</w:t>
      </w:r>
      <w:r>
        <w:rPr>
          <w:spacing w:val="-1"/>
        </w:rPr>
        <w:t>t</w:t>
      </w:r>
      <w:r>
        <w:t>in</w:t>
      </w:r>
      <w:r>
        <w:rPr>
          <w:spacing w:val="-1"/>
        </w:rPr>
        <w:t>c</w:t>
      </w:r>
      <w:r>
        <w:t>tly diff</w:t>
      </w:r>
      <w:r>
        <w:rPr>
          <w:spacing w:val="-2"/>
        </w:rPr>
        <w:t>e</w:t>
      </w:r>
      <w:r>
        <w:t>r</w:t>
      </w:r>
      <w:r>
        <w:rPr>
          <w:spacing w:val="-1"/>
        </w:rPr>
        <w:t>e</w:t>
      </w:r>
      <w:r>
        <w:t>nt</w:t>
      </w:r>
      <w:r>
        <w:rPr>
          <w:spacing w:val="2"/>
        </w:rPr>
        <w:t xml:space="preserve"> </w:t>
      </w:r>
      <w:r>
        <w:rPr>
          <w:spacing w:val="-1"/>
        </w:rPr>
        <w:t>s</w:t>
      </w:r>
      <w:r>
        <w:t>p</w:t>
      </w:r>
      <w:r>
        <w:rPr>
          <w:spacing w:val="-1"/>
        </w:rPr>
        <w:t>ec</w:t>
      </w:r>
      <w:r>
        <w:t>i</w:t>
      </w:r>
      <w:r>
        <w:rPr>
          <w:spacing w:val="-2"/>
        </w:rPr>
        <w:t>e</w:t>
      </w:r>
      <w:r>
        <w:t>s</w:t>
      </w:r>
      <w:r>
        <w:rPr>
          <w:spacing w:val="2"/>
        </w:rPr>
        <w:t xml:space="preserve"> </w:t>
      </w:r>
      <w:r>
        <w:rPr>
          <w:spacing w:val="1"/>
        </w:rPr>
        <w:t>o</w:t>
      </w:r>
      <w:r>
        <w:t>f</w:t>
      </w:r>
      <w:r>
        <w:rPr>
          <w:spacing w:val="2"/>
        </w:rPr>
        <w:t xml:space="preserve"> </w:t>
      </w:r>
      <w:r>
        <w:t>di</w:t>
      </w:r>
      <w:r>
        <w:rPr>
          <w:spacing w:val="-1"/>
        </w:rPr>
        <w:t>f</w:t>
      </w:r>
      <w:r>
        <w:t>f</w:t>
      </w:r>
      <w:r>
        <w:rPr>
          <w:spacing w:val="-1"/>
        </w:rPr>
        <w:t>e</w:t>
      </w:r>
      <w:r>
        <w:t>r</w:t>
      </w:r>
      <w:r>
        <w:rPr>
          <w:spacing w:val="-2"/>
        </w:rPr>
        <w:t>e</w:t>
      </w:r>
      <w:r>
        <w:rPr>
          <w:spacing w:val="1"/>
        </w:rPr>
        <w:t>n</w:t>
      </w:r>
      <w:r>
        <w:t>t</w:t>
      </w:r>
      <w:r>
        <w:rPr>
          <w:spacing w:val="2"/>
        </w:rPr>
        <w:t xml:space="preserve"> </w:t>
      </w:r>
      <w:r>
        <w:t>o</w:t>
      </w:r>
      <w:r>
        <w:rPr>
          <w:spacing w:val="-1"/>
        </w:rPr>
        <w:t>r</w:t>
      </w:r>
      <w:r>
        <w:t>i</w:t>
      </w:r>
      <w:r>
        <w:rPr>
          <w:spacing w:val="-1"/>
        </w:rPr>
        <w:t>g</w:t>
      </w:r>
      <w:r>
        <w:t>ins, the in</w:t>
      </w:r>
      <w:r>
        <w:rPr>
          <w:spacing w:val="-1"/>
        </w:rPr>
        <w:t>d</w:t>
      </w:r>
      <w:r>
        <w:rPr>
          <w:spacing w:val="1"/>
        </w:rPr>
        <w:t>i</w:t>
      </w:r>
      <w:r>
        <w:rPr>
          <w:spacing w:val="-2"/>
        </w:rPr>
        <w:t>c</w:t>
      </w:r>
      <w:r>
        <w:rPr>
          <w:spacing w:val="-1"/>
        </w:rPr>
        <w:t>a</w:t>
      </w:r>
      <w:r>
        <w:t>tion</w:t>
      </w:r>
      <w:r>
        <w:rPr>
          <w:spacing w:val="2"/>
        </w:rPr>
        <w:t xml:space="preserve"> </w:t>
      </w:r>
      <w:r>
        <w:rPr>
          <w:spacing w:val="-1"/>
        </w:rPr>
        <w:t>o</w:t>
      </w:r>
      <w:r>
        <w:t>f</w:t>
      </w:r>
      <w:r>
        <w:rPr>
          <w:spacing w:val="1"/>
        </w:rPr>
        <w:t xml:space="preserve"> e</w:t>
      </w:r>
      <w:r>
        <w:rPr>
          <w:spacing w:val="-1"/>
        </w:rPr>
        <w:t>ac</w:t>
      </w:r>
      <w:r>
        <w:t>h</w:t>
      </w:r>
      <w:r>
        <w:rPr>
          <w:spacing w:val="1"/>
        </w:rPr>
        <w:t xml:space="preserve"> </w:t>
      </w:r>
      <w:r>
        <w:rPr>
          <w:spacing w:val="-1"/>
        </w:rPr>
        <w:t>c</w:t>
      </w:r>
      <w:r>
        <w:t>ou</w:t>
      </w:r>
      <w:r>
        <w:rPr>
          <w:spacing w:val="-1"/>
        </w:rPr>
        <w:t>n</w:t>
      </w:r>
      <w:r>
        <w:t>try</w:t>
      </w:r>
      <w:r>
        <w:rPr>
          <w:spacing w:val="1"/>
        </w:rPr>
        <w:t xml:space="preserve"> </w:t>
      </w:r>
      <w:r>
        <w:rPr>
          <w:spacing w:val="-1"/>
        </w:rPr>
        <w:t>o</w:t>
      </w:r>
      <w:r>
        <w:t>f</w:t>
      </w:r>
      <w:r>
        <w:rPr>
          <w:spacing w:val="2"/>
        </w:rPr>
        <w:t xml:space="preserve"> </w:t>
      </w:r>
      <w:r>
        <w:rPr>
          <w:spacing w:val="-1"/>
        </w:rPr>
        <w:t>o</w:t>
      </w:r>
      <w:r>
        <w:t>r</w:t>
      </w:r>
      <w:r>
        <w:rPr>
          <w:spacing w:val="-1"/>
        </w:rPr>
        <w:t>i</w:t>
      </w:r>
      <w:r>
        <w:t>gin</w:t>
      </w:r>
      <w:r>
        <w:rPr>
          <w:spacing w:val="1"/>
        </w:rPr>
        <w:t xml:space="preserve"> </w:t>
      </w:r>
      <w:r>
        <w:t>sh</w:t>
      </w:r>
      <w:r>
        <w:rPr>
          <w:spacing w:val="-1"/>
        </w:rPr>
        <w:t>a</w:t>
      </w:r>
      <w:r>
        <w:t>ll</w:t>
      </w:r>
      <w:r>
        <w:rPr>
          <w:spacing w:val="1"/>
        </w:rPr>
        <w:t xml:space="preserve"> </w:t>
      </w:r>
      <w:r>
        <w:rPr>
          <w:spacing w:val="-1"/>
        </w:rPr>
        <w:t>a</w:t>
      </w:r>
      <w:r>
        <w:t>pp</w:t>
      </w:r>
      <w:r>
        <w:rPr>
          <w:spacing w:val="-1"/>
        </w:rPr>
        <w:t>ea</w:t>
      </w:r>
      <w:r>
        <w:t xml:space="preserve">r </w:t>
      </w:r>
      <w:r>
        <w:rPr>
          <w:spacing w:val="1"/>
        </w:rPr>
        <w:t>n</w:t>
      </w:r>
      <w:r>
        <w:rPr>
          <w:spacing w:val="-1"/>
        </w:rPr>
        <w:t>e</w:t>
      </w:r>
      <w:r>
        <w:rPr>
          <w:spacing w:val="1"/>
        </w:rPr>
        <w:t>x</w:t>
      </w:r>
      <w:r>
        <w:t xml:space="preserve">t </w:t>
      </w:r>
      <w:r>
        <w:rPr>
          <w:spacing w:val="-1"/>
        </w:rPr>
        <w:t>t</w:t>
      </w:r>
      <w:r>
        <w:t>o t</w:t>
      </w:r>
      <w:r>
        <w:rPr>
          <w:spacing w:val="1"/>
        </w:rPr>
        <w:t>h</w:t>
      </w:r>
      <w:r>
        <w:t>e</w:t>
      </w:r>
      <w:r>
        <w:rPr>
          <w:spacing w:val="-2"/>
        </w:rPr>
        <w:t xml:space="preserve"> </w:t>
      </w:r>
      <w:r>
        <w:rPr>
          <w:spacing w:val="1"/>
        </w:rPr>
        <w:t>n</w:t>
      </w:r>
      <w:r>
        <w:rPr>
          <w:spacing w:val="-1"/>
        </w:rPr>
        <w:t>am</w:t>
      </w:r>
      <w:r>
        <w:t>e</w:t>
      </w:r>
      <w:r>
        <w:rPr>
          <w:spacing w:val="-1"/>
        </w:rPr>
        <w:t xml:space="preserve"> </w:t>
      </w:r>
      <w:r>
        <w:rPr>
          <w:spacing w:val="1"/>
        </w:rPr>
        <w:t>o</w:t>
      </w:r>
      <w:r>
        <w:t>f</w:t>
      </w:r>
      <w:r>
        <w:rPr>
          <w:spacing w:val="-1"/>
        </w:rPr>
        <w:t xml:space="preserve"> </w:t>
      </w:r>
      <w:r>
        <w:rPr>
          <w:spacing w:val="1"/>
        </w:rPr>
        <w:t>th</w:t>
      </w:r>
      <w:r>
        <w:t>e</w:t>
      </w:r>
      <w:r>
        <w:rPr>
          <w:spacing w:val="-2"/>
        </w:rPr>
        <w:t xml:space="preserve"> </w:t>
      </w:r>
      <w:r>
        <w:t>s</w:t>
      </w:r>
      <w:r>
        <w:rPr>
          <w:spacing w:val="1"/>
        </w:rPr>
        <w:t>p</w:t>
      </w:r>
      <w:r>
        <w:rPr>
          <w:spacing w:val="-1"/>
        </w:rPr>
        <w:t>ec</w:t>
      </w:r>
      <w:r>
        <w:t>i</w:t>
      </w:r>
      <w:r>
        <w:rPr>
          <w:spacing w:val="-1"/>
        </w:rPr>
        <w:t>e</w:t>
      </w:r>
      <w:r>
        <w:t xml:space="preserve">s </w:t>
      </w:r>
      <w:r>
        <w:rPr>
          <w:spacing w:val="-1"/>
        </w:rPr>
        <w:t>co</w:t>
      </w:r>
      <w:r>
        <w:rPr>
          <w:spacing w:val="1"/>
        </w:rPr>
        <w:t>nc</w:t>
      </w:r>
      <w:r>
        <w:rPr>
          <w:spacing w:val="-1"/>
        </w:rPr>
        <w:t>er</w:t>
      </w:r>
      <w:r>
        <w:rPr>
          <w:spacing w:val="1"/>
        </w:rPr>
        <w:t>n</w:t>
      </w:r>
      <w:r>
        <w:rPr>
          <w:spacing w:val="-1"/>
        </w:rPr>
        <w:t>e</w:t>
      </w:r>
      <w:r>
        <w:rPr>
          <w:spacing w:val="1"/>
        </w:rPr>
        <w:t>d</w:t>
      </w:r>
      <w:r>
        <w:t>.</w:t>
      </w:r>
    </w:p>
    <w:p w14:paraId="72143541" w14:textId="77777777" w:rsidR="00D41C24" w:rsidRDefault="00D41C24" w:rsidP="008D336F">
      <w:pPr>
        <w:pStyle w:val="H1G"/>
        <w:ind w:right="1138"/>
      </w:pPr>
      <w:r>
        <w:tab/>
        <w:t>D.</w:t>
      </w:r>
      <w:r>
        <w:tab/>
        <w:t>Comme</w:t>
      </w:r>
      <w:r>
        <w:rPr>
          <w:spacing w:val="-1"/>
        </w:rPr>
        <w:t>rc</w:t>
      </w:r>
      <w:r>
        <w:t>i</w:t>
      </w:r>
      <w:r>
        <w:rPr>
          <w:spacing w:val="-1"/>
        </w:rPr>
        <w:t>a</w:t>
      </w:r>
      <w:r>
        <w:t>l</w:t>
      </w:r>
      <w:r>
        <w:rPr>
          <w:spacing w:val="-8"/>
        </w:rPr>
        <w:t xml:space="preserve"> </w:t>
      </w:r>
      <w:r>
        <w:rPr>
          <w:spacing w:val="-2"/>
        </w:rPr>
        <w:t>s</w:t>
      </w:r>
      <w:r>
        <w:t>pec</w:t>
      </w:r>
      <w:r>
        <w:rPr>
          <w:spacing w:val="-1"/>
        </w:rPr>
        <w:t>i</w:t>
      </w:r>
      <w:r>
        <w:t>fic</w:t>
      </w:r>
      <w:r>
        <w:rPr>
          <w:spacing w:val="-1"/>
        </w:rPr>
        <w:t>a</w:t>
      </w:r>
      <w:r>
        <w:t>t</w:t>
      </w:r>
      <w:r>
        <w:rPr>
          <w:spacing w:val="-1"/>
        </w:rPr>
        <w:t>i</w:t>
      </w:r>
      <w:r>
        <w:t>ons</w:t>
      </w:r>
    </w:p>
    <w:p w14:paraId="0C4BED23" w14:textId="77777777" w:rsidR="00D41C24" w:rsidRDefault="00D41C24" w:rsidP="008D336F">
      <w:pPr>
        <w:pStyle w:val="Bullet1G"/>
        <w:keepNext/>
        <w:numPr>
          <w:ilvl w:val="0"/>
          <w:numId w:val="1"/>
        </w:numPr>
        <w:ind w:right="1138"/>
      </w:pPr>
      <w:r>
        <w:t>Cl</w:t>
      </w:r>
      <w:r>
        <w:rPr>
          <w:spacing w:val="-2"/>
        </w:rPr>
        <w:t>a</w:t>
      </w:r>
      <w:r>
        <w:t>ss</w:t>
      </w:r>
    </w:p>
    <w:p w14:paraId="57D50831" w14:textId="77777777" w:rsidR="00D41C24" w:rsidRDefault="00D41C24" w:rsidP="00D41C24">
      <w:pPr>
        <w:pStyle w:val="Bullet1G"/>
        <w:numPr>
          <w:ilvl w:val="0"/>
          <w:numId w:val="1"/>
        </w:numPr>
      </w:pPr>
      <w:r>
        <w:rPr>
          <w:spacing w:val="1"/>
        </w:rPr>
        <w:t>S</w:t>
      </w:r>
      <w:r>
        <w:t>i</w:t>
      </w:r>
      <w:r>
        <w:rPr>
          <w:spacing w:val="-1"/>
        </w:rPr>
        <w:t>z</w:t>
      </w:r>
      <w:r>
        <w:t xml:space="preserve">e </w:t>
      </w:r>
      <w:r>
        <w:rPr>
          <w:spacing w:val="-1"/>
        </w:rPr>
        <w:t>ex</w:t>
      </w:r>
      <w:r>
        <w:rPr>
          <w:spacing w:val="1"/>
        </w:rPr>
        <w:t>p</w:t>
      </w:r>
      <w:r>
        <w:t>r</w:t>
      </w:r>
      <w:r>
        <w:rPr>
          <w:spacing w:val="-1"/>
        </w:rPr>
        <w:t>e</w:t>
      </w:r>
      <w:r>
        <w:t>s</w:t>
      </w:r>
      <w:r>
        <w:rPr>
          <w:spacing w:val="-1"/>
        </w:rPr>
        <w:t>se</w:t>
      </w:r>
      <w:r>
        <w:t xml:space="preserve">d </w:t>
      </w:r>
      <w:r>
        <w:rPr>
          <w:spacing w:val="-1"/>
        </w:rPr>
        <w:t>a</w:t>
      </w:r>
      <w:r>
        <w:t>s:</w:t>
      </w:r>
    </w:p>
    <w:p w14:paraId="22A82DA6" w14:textId="77777777" w:rsidR="00D41C24" w:rsidRDefault="00D41C24" w:rsidP="00D41C24">
      <w:pPr>
        <w:pStyle w:val="Bullet2G"/>
        <w:numPr>
          <w:ilvl w:val="0"/>
          <w:numId w:val="2"/>
        </w:numPr>
      </w:pPr>
      <w:r>
        <w:t>Mi</w:t>
      </w:r>
      <w:r>
        <w:rPr>
          <w:spacing w:val="-1"/>
        </w:rPr>
        <w:t>n</w:t>
      </w:r>
      <w:r>
        <w:t>i</w:t>
      </w:r>
      <w:r>
        <w:rPr>
          <w:spacing w:val="-2"/>
        </w:rPr>
        <w:t>m</w:t>
      </w:r>
      <w:r>
        <w:rPr>
          <w:spacing w:val="2"/>
        </w:rPr>
        <w:t>u</w:t>
      </w:r>
      <w:r>
        <w:t>m</w:t>
      </w:r>
      <w:r>
        <w:rPr>
          <w:spacing w:val="-2"/>
        </w:rPr>
        <w:t xml:space="preserve"> </w:t>
      </w:r>
      <w:r>
        <w:rPr>
          <w:spacing w:val="-1"/>
        </w:rPr>
        <w:t>a</w:t>
      </w:r>
      <w:r>
        <w:t>nd m</w:t>
      </w:r>
      <w:r>
        <w:rPr>
          <w:spacing w:val="-1"/>
        </w:rPr>
        <w:t>a</w:t>
      </w:r>
      <w:r>
        <w:t>x</w:t>
      </w:r>
      <w:r>
        <w:rPr>
          <w:spacing w:val="1"/>
        </w:rPr>
        <w:t>i</w:t>
      </w:r>
      <w:r>
        <w:rPr>
          <w:spacing w:val="-3"/>
        </w:rPr>
        <w:t>m</w:t>
      </w:r>
      <w:r>
        <w:rPr>
          <w:spacing w:val="2"/>
        </w:rPr>
        <w:t>u</w:t>
      </w:r>
      <w:r>
        <w:t>m</w:t>
      </w:r>
      <w:r>
        <w:rPr>
          <w:spacing w:val="-2"/>
        </w:rPr>
        <w:t xml:space="preserve"> </w:t>
      </w:r>
      <w:r w:rsidRPr="00C664FB">
        <w:rPr>
          <w:spacing w:val="1"/>
        </w:rPr>
        <w:t>d</w:t>
      </w:r>
      <w:r w:rsidRPr="00C664FB">
        <w:t>i</w:t>
      </w:r>
      <w:r w:rsidRPr="00C664FB">
        <w:rPr>
          <w:spacing w:val="-1"/>
        </w:rPr>
        <w:t>a</w:t>
      </w:r>
      <w:r w:rsidRPr="00C664FB">
        <w:rPr>
          <w:spacing w:val="-2"/>
        </w:rPr>
        <w:t>m</w:t>
      </w:r>
      <w:r w:rsidRPr="00C664FB">
        <w:rPr>
          <w:spacing w:val="-1"/>
        </w:rPr>
        <w:t>e</w:t>
      </w:r>
      <w:r w:rsidRPr="00C664FB">
        <w:t>t</w:t>
      </w:r>
      <w:r w:rsidRPr="00C664FB">
        <w:rPr>
          <w:spacing w:val="-1"/>
        </w:rPr>
        <w:t>e</w:t>
      </w:r>
      <w:r w:rsidRPr="00C664FB">
        <w:t>r</w:t>
      </w:r>
      <w:r>
        <w:t xml:space="preserve"> (</w:t>
      </w:r>
      <w:r>
        <w:rPr>
          <w:spacing w:val="1"/>
        </w:rPr>
        <w:t>i</w:t>
      </w:r>
      <w:r>
        <w:t>n</w:t>
      </w:r>
      <w:r>
        <w:rPr>
          <w:spacing w:val="-1"/>
        </w:rPr>
        <w:t xml:space="preserve"> </w:t>
      </w:r>
      <w:r>
        <w:t>m</w:t>
      </w:r>
      <w:r>
        <w:rPr>
          <w:spacing w:val="-2"/>
        </w:rPr>
        <w:t>m</w:t>
      </w:r>
      <w:r>
        <w:t>) or</w:t>
      </w:r>
    </w:p>
    <w:p w14:paraId="28EBF7B9" w14:textId="77777777" w:rsidR="00D41C24" w:rsidRDefault="00D41C24">
      <w:pPr>
        <w:pStyle w:val="Bullet2G"/>
        <w:numPr>
          <w:ilvl w:val="0"/>
          <w:numId w:val="2"/>
        </w:numPr>
      </w:pPr>
      <w:r>
        <w:t>Si</w:t>
      </w:r>
      <w:r>
        <w:rPr>
          <w:spacing w:val="-2"/>
        </w:rPr>
        <w:t>z</w:t>
      </w:r>
      <w:r>
        <w:t>e</w:t>
      </w:r>
      <w:r>
        <w:rPr>
          <w:spacing w:val="18"/>
        </w:rPr>
        <w:t xml:space="preserve"> </w:t>
      </w:r>
      <w:r>
        <w:rPr>
          <w:spacing w:val="-2"/>
        </w:rPr>
        <w:t>c</w:t>
      </w:r>
      <w:r>
        <w:t>od</w:t>
      </w:r>
      <w:r>
        <w:rPr>
          <w:spacing w:val="-1"/>
        </w:rPr>
        <w:t>e</w:t>
      </w:r>
      <w:r>
        <w:t>(s),</w:t>
      </w:r>
      <w:r>
        <w:rPr>
          <w:spacing w:val="16"/>
        </w:rPr>
        <w:t xml:space="preserve"> </w:t>
      </w:r>
      <w:r>
        <w:t>op</w:t>
      </w:r>
      <w:r>
        <w:rPr>
          <w:spacing w:val="-1"/>
        </w:rPr>
        <w:t>t</w:t>
      </w:r>
      <w:r>
        <w:t>i</w:t>
      </w:r>
      <w:r>
        <w:rPr>
          <w:spacing w:val="-1"/>
        </w:rPr>
        <w:t>o</w:t>
      </w:r>
      <w:r>
        <w:t>n</w:t>
      </w:r>
      <w:r>
        <w:rPr>
          <w:spacing w:val="-1"/>
        </w:rPr>
        <w:t>a</w:t>
      </w:r>
      <w:r>
        <w:t>lly</w:t>
      </w:r>
      <w:r>
        <w:rPr>
          <w:spacing w:val="16"/>
        </w:rPr>
        <w:t xml:space="preserve"> </w:t>
      </w:r>
      <w:r w:rsidRPr="00C664FB">
        <w:rPr>
          <w:u w:color="000000"/>
        </w:rPr>
        <w:t>f</w:t>
      </w:r>
      <w:r w:rsidRPr="00C664FB">
        <w:rPr>
          <w:spacing w:val="-1"/>
          <w:u w:color="000000"/>
        </w:rPr>
        <w:t>o</w:t>
      </w:r>
      <w:r w:rsidRPr="00C664FB">
        <w:rPr>
          <w:spacing w:val="1"/>
          <w:u w:color="000000"/>
        </w:rPr>
        <w:t>l</w:t>
      </w:r>
      <w:r w:rsidRPr="00C664FB">
        <w:rPr>
          <w:spacing w:val="-1"/>
          <w:u w:color="000000"/>
        </w:rPr>
        <w:t>l</w:t>
      </w:r>
      <w:r w:rsidRPr="00C664FB">
        <w:rPr>
          <w:spacing w:val="1"/>
          <w:u w:color="000000"/>
        </w:rPr>
        <w:t>o</w:t>
      </w:r>
      <w:r w:rsidRPr="00C664FB">
        <w:rPr>
          <w:u w:color="000000"/>
        </w:rPr>
        <w:t>w</w:t>
      </w:r>
      <w:r w:rsidRPr="00C664FB">
        <w:rPr>
          <w:spacing w:val="-1"/>
          <w:u w:color="000000"/>
        </w:rPr>
        <w:t>e</w:t>
      </w:r>
      <w:r w:rsidRPr="00C664FB">
        <w:rPr>
          <w:u w:color="000000"/>
        </w:rPr>
        <w:t>d</w:t>
      </w:r>
      <w:r>
        <w:rPr>
          <w:spacing w:val="16"/>
        </w:rPr>
        <w:t xml:space="preserve"> </w:t>
      </w:r>
      <w:del w:id="81" w:author="Aruna Vivekanantham" w:date="2019-05-13T16:35:00Z">
        <w:r w:rsidDel="00881C9A">
          <w:delText>[pr</w:delText>
        </w:r>
        <w:r w:rsidDel="00881C9A">
          <w:rPr>
            <w:spacing w:val="-1"/>
          </w:rPr>
          <w:delText>o</w:delText>
        </w:r>
        <w:r w:rsidDel="00881C9A">
          <w:delText>po</w:delText>
        </w:r>
        <w:r w:rsidDel="00881C9A">
          <w:rPr>
            <w:spacing w:val="-1"/>
          </w:rPr>
          <w:delText>sa</w:delText>
        </w:r>
        <w:r w:rsidDel="00881C9A">
          <w:delText>l</w:delText>
        </w:r>
        <w:r w:rsidDel="00881C9A">
          <w:rPr>
            <w:spacing w:val="17"/>
          </w:rPr>
          <w:delText xml:space="preserve"> </w:delText>
        </w:r>
        <w:r w:rsidDel="00881C9A">
          <w:rPr>
            <w:spacing w:val="1"/>
          </w:rPr>
          <w:delText>b</w:delText>
        </w:r>
        <w:r w:rsidDel="00881C9A">
          <w:delText>y</w:delText>
        </w:r>
        <w:r w:rsidDel="00881C9A">
          <w:rPr>
            <w:spacing w:val="17"/>
          </w:rPr>
          <w:delText xml:space="preserve"> </w:delText>
        </w:r>
        <w:r w:rsidDel="00881C9A">
          <w:delText>S</w:delText>
        </w:r>
        <w:r w:rsidDel="00881C9A">
          <w:rPr>
            <w:spacing w:val="-1"/>
          </w:rPr>
          <w:delText>o</w:delText>
        </w:r>
        <w:r w:rsidDel="00881C9A">
          <w:delText>u</w:delText>
        </w:r>
        <w:r w:rsidDel="00881C9A">
          <w:rPr>
            <w:spacing w:val="-1"/>
          </w:rPr>
          <w:delText>t</w:delText>
        </w:r>
        <w:r w:rsidDel="00881C9A">
          <w:delText>h</w:delText>
        </w:r>
        <w:r w:rsidDel="00881C9A">
          <w:rPr>
            <w:spacing w:val="17"/>
          </w:rPr>
          <w:delText xml:space="preserve"> </w:delText>
        </w:r>
        <w:r w:rsidDel="00881C9A">
          <w:rPr>
            <w:spacing w:val="-1"/>
          </w:rPr>
          <w:delText>A</w:delText>
        </w:r>
        <w:r w:rsidDel="00881C9A">
          <w:delText>fri</w:delText>
        </w:r>
        <w:r w:rsidDel="00881C9A">
          <w:rPr>
            <w:spacing w:val="-1"/>
          </w:rPr>
          <w:delText>c</w:delText>
        </w:r>
        <w:r w:rsidDel="00881C9A">
          <w:rPr>
            <w:spacing w:val="-2"/>
          </w:rPr>
          <w:delText>a</w:delText>
        </w:r>
        <w:r w:rsidDel="00881C9A">
          <w:delText>]</w:delText>
        </w:r>
        <w:r w:rsidDel="00881C9A">
          <w:rPr>
            <w:spacing w:val="18"/>
          </w:rPr>
          <w:delText xml:space="preserve"> </w:delText>
        </w:r>
      </w:del>
      <w:r>
        <w:t>by</w:t>
      </w:r>
      <w:r>
        <w:rPr>
          <w:spacing w:val="18"/>
        </w:rPr>
        <w:t xml:space="preserve"> </w:t>
      </w:r>
      <w:r>
        <w:t xml:space="preserve">a </w:t>
      </w:r>
      <w:r>
        <w:rPr>
          <w:spacing w:val="-2"/>
        </w:rPr>
        <w:t>m</w:t>
      </w:r>
      <w:r>
        <w:t>i</w:t>
      </w:r>
      <w:r>
        <w:rPr>
          <w:spacing w:val="1"/>
        </w:rPr>
        <w:t>n</w:t>
      </w:r>
      <w:r>
        <w:t>i</w:t>
      </w:r>
      <w:r>
        <w:rPr>
          <w:spacing w:val="-2"/>
        </w:rPr>
        <w:t>m</w:t>
      </w:r>
      <w:r>
        <w:rPr>
          <w:spacing w:val="2"/>
        </w:rPr>
        <w:t>u</w:t>
      </w:r>
      <w:r>
        <w:t>m</w:t>
      </w:r>
      <w:r>
        <w:rPr>
          <w:spacing w:val="-1"/>
        </w:rPr>
        <w:t xml:space="preserve"> an</w:t>
      </w:r>
      <w:r>
        <w:t>d m</w:t>
      </w:r>
      <w:r>
        <w:rPr>
          <w:spacing w:val="-2"/>
        </w:rPr>
        <w:t>a</w:t>
      </w:r>
      <w:r>
        <w:rPr>
          <w:spacing w:val="1"/>
        </w:rPr>
        <w:t>xi</w:t>
      </w:r>
      <w:r>
        <w:rPr>
          <w:spacing w:val="-2"/>
        </w:rPr>
        <w:t>m</w:t>
      </w:r>
      <w:r>
        <w:rPr>
          <w:spacing w:val="2"/>
        </w:rPr>
        <w:t>u</w:t>
      </w:r>
      <w:r>
        <w:t>m</w:t>
      </w:r>
      <w:r>
        <w:rPr>
          <w:spacing w:val="-2"/>
        </w:rPr>
        <w:t xml:space="preserve"> </w:t>
      </w:r>
      <w:del w:id="82" w:author="Aruna Vivekanantham" w:date="2019-05-13T16:35:00Z">
        <w:r w:rsidRPr="00C664FB" w:rsidDel="00881C9A">
          <w:delText>si</w:delText>
        </w:r>
        <w:r w:rsidRPr="00C664FB" w:rsidDel="00881C9A">
          <w:rPr>
            <w:spacing w:val="1"/>
          </w:rPr>
          <w:delText>z</w:delText>
        </w:r>
        <w:r w:rsidRPr="00C664FB" w:rsidDel="00881C9A">
          <w:delText>e</w:delText>
        </w:r>
        <w:r w:rsidDel="00881C9A">
          <w:rPr>
            <w:spacing w:val="-1"/>
          </w:rPr>
          <w:delText xml:space="preserve"> </w:delText>
        </w:r>
      </w:del>
      <w:r w:rsidRPr="00C664FB">
        <w:rPr>
          <w:spacing w:val="1"/>
          <w:u w:color="000000"/>
        </w:rPr>
        <w:t>d</w:t>
      </w:r>
      <w:r w:rsidRPr="00C664FB">
        <w:rPr>
          <w:u w:color="000000"/>
        </w:rPr>
        <w:t>i</w:t>
      </w:r>
      <w:r w:rsidRPr="00C664FB">
        <w:rPr>
          <w:spacing w:val="-1"/>
          <w:u w:color="000000"/>
        </w:rPr>
        <w:t>a</w:t>
      </w:r>
      <w:r w:rsidRPr="00C664FB">
        <w:rPr>
          <w:spacing w:val="-2"/>
          <w:u w:color="000000"/>
        </w:rPr>
        <w:t>m</w:t>
      </w:r>
      <w:r w:rsidRPr="00C664FB">
        <w:rPr>
          <w:spacing w:val="-1"/>
          <w:u w:color="000000"/>
        </w:rPr>
        <w:t>e</w:t>
      </w:r>
      <w:r w:rsidRPr="00C664FB">
        <w:rPr>
          <w:u w:color="000000"/>
        </w:rPr>
        <w:t>t</w:t>
      </w:r>
      <w:r w:rsidRPr="00C664FB">
        <w:rPr>
          <w:spacing w:val="-1"/>
          <w:u w:color="000000"/>
        </w:rPr>
        <w:t>e</w:t>
      </w:r>
      <w:r w:rsidRPr="00C664FB">
        <w:rPr>
          <w:u w:color="000000"/>
        </w:rPr>
        <w:t>r</w:t>
      </w:r>
      <w:ins w:id="83" w:author="Bickelmann, Ulrike" w:date="2019-05-17T14:33:00Z">
        <w:r w:rsidR="00154C76">
          <w:rPr>
            <w:u w:color="000000"/>
          </w:rPr>
          <w:t xml:space="preserve"> or</w:t>
        </w:r>
      </w:ins>
    </w:p>
    <w:p w14:paraId="7F8B3371" w14:textId="77777777" w:rsidR="00D41C24" w:rsidRDefault="00D41C24" w:rsidP="00D41C24">
      <w:pPr>
        <w:pStyle w:val="Bullet2G"/>
        <w:numPr>
          <w:ilvl w:val="0"/>
          <w:numId w:val="2"/>
        </w:numPr>
      </w:pPr>
      <w:r>
        <w:rPr>
          <w:spacing w:val="-1"/>
        </w:rPr>
        <w:t>C</w:t>
      </w:r>
      <w:r>
        <w:rPr>
          <w:spacing w:val="1"/>
        </w:rPr>
        <w:t>o</w:t>
      </w:r>
      <w:r>
        <w:rPr>
          <w:spacing w:val="-1"/>
        </w:rPr>
        <w:t>unt</w:t>
      </w:r>
    </w:p>
    <w:p w14:paraId="1A4181F2" w14:textId="77777777" w:rsidR="00D41C24" w:rsidRDefault="00D41C24" w:rsidP="00D41C24">
      <w:pPr>
        <w:pStyle w:val="Bullet1G"/>
        <w:numPr>
          <w:ilvl w:val="0"/>
          <w:numId w:val="1"/>
        </w:numPr>
      </w:pPr>
      <w:r>
        <w:rPr>
          <w:spacing w:val="1"/>
        </w:rPr>
        <w:t>Po</w:t>
      </w:r>
      <w:r>
        <w:rPr>
          <w:spacing w:val="-1"/>
        </w:rPr>
        <w:t>s</w:t>
      </w:r>
      <w:r>
        <w:t>t</w:t>
      </w:r>
      <w:r>
        <w:rPr>
          <w:spacing w:val="-1"/>
        </w:rPr>
        <w:t>-</w:t>
      </w:r>
      <w:r>
        <w:rPr>
          <w:spacing w:val="1"/>
        </w:rPr>
        <w:t>h</w:t>
      </w:r>
      <w:r>
        <w:rPr>
          <w:spacing w:val="-1"/>
        </w:rPr>
        <w:t>a</w:t>
      </w:r>
      <w:r>
        <w:t>r</w:t>
      </w:r>
      <w:r>
        <w:rPr>
          <w:spacing w:val="1"/>
        </w:rPr>
        <w:t>v</w:t>
      </w:r>
      <w:r>
        <w:rPr>
          <w:spacing w:val="-2"/>
        </w:rPr>
        <w:t>e</w:t>
      </w:r>
      <w:r>
        <w:t xml:space="preserve">st </w:t>
      </w:r>
      <w:r>
        <w:rPr>
          <w:spacing w:val="8"/>
        </w:rPr>
        <w:t xml:space="preserve">treatment </w:t>
      </w:r>
      <w:r>
        <w:t>(</w:t>
      </w:r>
      <w:r>
        <w:rPr>
          <w:spacing w:val="1"/>
        </w:rPr>
        <w:t>o</w:t>
      </w:r>
      <w:r>
        <w:rPr>
          <w:spacing w:val="-1"/>
        </w:rPr>
        <w:t>p</w:t>
      </w:r>
      <w:r>
        <w:t>t</w:t>
      </w:r>
      <w:r>
        <w:rPr>
          <w:spacing w:val="-1"/>
        </w:rPr>
        <w:t>i</w:t>
      </w:r>
      <w:r>
        <w:rPr>
          <w:spacing w:val="1"/>
        </w:rPr>
        <w:t>on</w:t>
      </w:r>
      <w:r>
        <w:rPr>
          <w:spacing w:val="-2"/>
        </w:rPr>
        <w:t>a</w:t>
      </w:r>
      <w:r>
        <w:t>l,</w:t>
      </w:r>
      <w:r w:rsidR="003F4BFD">
        <w:t xml:space="preserve"> </w:t>
      </w:r>
      <w:r>
        <w:rPr>
          <w:spacing w:val="1"/>
        </w:rPr>
        <w:t>b</w:t>
      </w:r>
      <w:r>
        <w:rPr>
          <w:spacing w:val="-1"/>
        </w:rPr>
        <w:t>a</w:t>
      </w:r>
      <w:r>
        <w:t>s</w:t>
      </w:r>
      <w:r>
        <w:rPr>
          <w:spacing w:val="-1"/>
        </w:rPr>
        <w:t>e</w:t>
      </w:r>
      <w:r>
        <w:t>d</w:t>
      </w:r>
      <w:r w:rsidR="003F4BFD">
        <w:t xml:space="preserve"> </w:t>
      </w:r>
      <w:r>
        <w:rPr>
          <w:spacing w:val="1"/>
        </w:rPr>
        <w:t>o</w:t>
      </w:r>
      <w:r>
        <w:t>n</w:t>
      </w:r>
      <w:r w:rsidR="003F4BFD">
        <w:t xml:space="preserve"> </w:t>
      </w:r>
      <w:r>
        <w:t>t</w:t>
      </w:r>
      <w:r>
        <w:rPr>
          <w:spacing w:val="1"/>
        </w:rPr>
        <w:t>h</w:t>
      </w:r>
      <w:r>
        <w:t>e</w:t>
      </w:r>
      <w:r w:rsidR="003F4BFD">
        <w:t xml:space="preserve"> </w:t>
      </w:r>
      <w:r>
        <w:rPr>
          <w:spacing w:val="1"/>
        </w:rPr>
        <w:t>n</w:t>
      </w:r>
      <w:r>
        <w:rPr>
          <w:spacing w:val="-1"/>
        </w:rPr>
        <w:t>a</w:t>
      </w:r>
      <w:r>
        <w:t>t</w:t>
      </w:r>
      <w:r>
        <w:rPr>
          <w:spacing w:val="1"/>
        </w:rPr>
        <w:t>i</w:t>
      </w:r>
      <w:r>
        <w:rPr>
          <w:spacing w:val="-1"/>
        </w:rPr>
        <w:t>o</w:t>
      </w:r>
      <w:r>
        <w:rPr>
          <w:spacing w:val="1"/>
        </w:rPr>
        <w:t>n</w:t>
      </w:r>
      <w:r>
        <w:rPr>
          <w:spacing w:val="-2"/>
        </w:rPr>
        <w:t>a</w:t>
      </w:r>
      <w:r>
        <w:t>l</w:t>
      </w:r>
      <w:r w:rsidR="003F4BFD">
        <w:t xml:space="preserve"> </w:t>
      </w:r>
      <w:r>
        <w:t>l</w:t>
      </w:r>
      <w:r>
        <w:rPr>
          <w:spacing w:val="-1"/>
        </w:rPr>
        <w:t>e</w:t>
      </w:r>
      <w:r>
        <w:rPr>
          <w:spacing w:val="1"/>
        </w:rPr>
        <w:t>g</w:t>
      </w:r>
      <w:r>
        <w:t>i</w:t>
      </w:r>
      <w:r>
        <w:rPr>
          <w:spacing w:val="-1"/>
        </w:rPr>
        <w:t>s</w:t>
      </w:r>
      <w:r>
        <w:t>l</w:t>
      </w:r>
      <w:r>
        <w:rPr>
          <w:spacing w:val="-1"/>
        </w:rPr>
        <w:t>a</w:t>
      </w:r>
      <w:r>
        <w:t>t</w:t>
      </w:r>
      <w:r>
        <w:rPr>
          <w:spacing w:val="-1"/>
        </w:rPr>
        <w:t>io</w:t>
      </w:r>
      <w:r>
        <w:t>n</w:t>
      </w:r>
      <w:r w:rsidR="003F4BFD">
        <w:t xml:space="preserve"> </w:t>
      </w:r>
      <w:r>
        <w:rPr>
          <w:spacing w:val="-1"/>
        </w:rPr>
        <w:t>o</w:t>
      </w:r>
      <w:r>
        <w:t>f</w:t>
      </w:r>
      <w:r w:rsidR="003F4BFD">
        <w:t xml:space="preserve"> </w:t>
      </w:r>
      <w:r>
        <w:rPr>
          <w:spacing w:val="1"/>
        </w:rPr>
        <w:t>th</w:t>
      </w:r>
      <w:r>
        <w:t>e</w:t>
      </w:r>
      <w:r w:rsidR="003F4BFD">
        <w:t xml:space="preserve"> </w:t>
      </w:r>
      <w:r>
        <w:t>i</w:t>
      </w:r>
      <w:r>
        <w:rPr>
          <w:spacing w:val="-2"/>
        </w:rPr>
        <w:t>m</w:t>
      </w:r>
      <w:r>
        <w:t>po</w:t>
      </w:r>
      <w:r>
        <w:rPr>
          <w:spacing w:val="-1"/>
        </w:rPr>
        <w:t>r</w:t>
      </w:r>
      <w:r>
        <w:t>ti</w:t>
      </w:r>
      <w:r>
        <w:rPr>
          <w:spacing w:val="-1"/>
        </w:rPr>
        <w:t>n</w:t>
      </w:r>
      <w:r>
        <w:t xml:space="preserve">g </w:t>
      </w:r>
      <w:r>
        <w:rPr>
          <w:spacing w:val="-1"/>
        </w:rPr>
        <w:t>c</w:t>
      </w:r>
      <w:r>
        <w:t>ou</w:t>
      </w:r>
      <w:r>
        <w:rPr>
          <w:spacing w:val="-1"/>
        </w:rPr>
        <w:t>n</w:t>
      </w:r>
      <w:r>
        <w:t>tr</w:t>
      </w:r>
      <w:r>
        <w:rPr>
          <w:spacing w:val="-1"/>
        </w:rPr>
        <w:t>y</w:t>
      </w:r>
      <w:r>
        <w:t xml:space="preserve">). </w:t>
      </w:r>
    </w:p>
    <w:p w14:paraId="5E22D92F" w14:textId="77777777" w:rsidR="00D41C24" w:rsidDel="00881C9A" w:rsidRDefault="00D41C24" w:rsidP="00982E4E">
      <w:pPr>
        <w:pStyle w:val="SingleTxtG"/>
        <w:rPr>
          <w:del w:id="84" w:author="Aruna Vivekanantham" w:date="2019-05-13T16:34:00Z"/>
        </w:rPr>
      </w:pPr>
      <w:del w:id="85" w:author="Aruna Vivekanantham" w:date="2019-05-13T16:34:00Z">
        <w:r w:rsidDel="00881C9A">
          <w:delText>[Note: The current CODEX Standard for pummelos does not include this labelling requirement]</w:delText>
        </w:r>
      </w:del>
    </w:p>
    <w:p w14:paraId="79F2C9B8" w14:textId="77777777" w:rsidR="00D41C24" w:rsidRDefault="00D41C24" w:rsidP="00D41C24">
      <w:pPr>
        <w:pStyle w:val="H1G"/>
      </w:pPr>
      <w:r>
        <w:tab/>
        <w:t>E.</w:t>
      </w:r>
      <w:r>
        <w:tab/>
      </w:r>
      <w:r>
        <w:rPr>
          <w:spacing w:val="1"/>
        </w:rPr>
        <w:t>O</w:t>
      </w:r>
      <w:r>
        <w:t>f</w:t>
      </w:r>
      <w:r>
        <w:rPr>
          <w:spacing w:val="-1"/>
        </w:rPr>
        <w:t>f</w:t>
      </w:r>
      <w:r>
        <w:t>i</w:t>
      </w:r>
      <w:r>
        <w:rPr>
          <w:spacing w:val="1"/>
        </w:rPr>
        <w:t>c</w:t>
      </w:r>
      <w:r>
        <w:t>i</w:t>
      </w:r>
      <w:r>
        <w:rPr>
          <w:spacing w:val="-1"/>
        </w:rPr>
        <w:t>a</w:t>
      </w:r>
      <w:r>
        <w:t>l</w:t>
      </w:r>
      <w:r>
        <w:rPr>
          <w:spacing w:val="-5"/>
        </w:rPr>
        <w:t xml:space="preserve"> </w:t>
      </w:r>
      <w:r>
        <w:rPr>
          <w:spacing w:val="-1"/>
        </w:rPr>
        <w:t>c</w:t>
      </w:r>
      <w:r>
        <w:t>ont</w:t>
      </w:r>
      <w:r>
        <w:rPr>
          <w:spacing w:val="1"/>
        </w:rPr>
        <w:t>r</w:t>
      </w:r>
      <w:r>
        <w:rPr>
          <w:spacing w:val="-1"/>
        </w:rPr>
        <w:t>o</w:t>
      </w:r>
      <w:r>
        <w:t>l</w:t>
      </w:r>
      <w:r>
        <w:rPr>
          <w:spacing w:val="-4"/>
        </w:rPr>
        <w:t xml:space="preserve"> </w:t>
      </w:r>
      <w:r>
        <w:t>m</w:t>
      </w:r>
      <w:r>
        <w:rPr>
          <w:spacing w:val="-1"/>
        </w:rPr>
        <w:t>a</w:t>
      </w:r>
      <w:r>
        <w:rPr>
          <w:spacing w:val="1"/>
        </w:rPr>
        <w:t>r</w:t>
      </w:r>
      <w:r>
        <w:t>k</w:t>
      </w:r>
      <w:r>
        <w:rPr>
          <w:spacing w:val="-6"/>
        </w:rPr>
        <w:t xml:space="preserve"> </w:t>
      </w:r>
      <w:r>
        <w:t>(o</w:t>
      </w:r>
      <w:r>
        <w:rPr>
          <w:spacing w:val="-1"/>
        </w:rPr>
        <w:t>p</w:t>
      </w:r>
      <w:r>
        <w:t>tio</w:t>
      </w:r>
      <w:r>
        <w:rPr>
          <w:spacing w:val="-1"/>
        </w:rPr>
        <w:t>n</w:t>
      </w:r>
      <w:r>
        <w:t>al)</w:t>
      </w:r>
    </w:p>
    <w:p w14:paraId="72319C64" w14:textId="77777777" w:rsidR="00E13CCA" w:rsidRPr="00E13CCA" w:rsidRDefault="00E13CCA" w:rsidP="00E13CCA"/>
    <w:p w14:paraId="74498E9A" w14:textId="77777777" w:rsidR="00D41C24" w:rsidRDefault="00D41C24" w:rsidP="00D41C24">
      <w:pPr>
        <w:pStyle w:val="HChG"/>
      </w:pPr>
      <w:r>
        <w:tab/>
      </w:r>
      <w:r>
        <w:tab/>
        <w:t>Limes</w:t>
      </w:r>
    </w:p>
    <w:p w14:paraId="44F0A7E6" w14:textId="77777777" w:rsidR="0019731C" w:rsidRPr="0019731C" w:rsidRDefault="00D41C24" w:rsidP="0019731C">
      <w:pPr>
        <w:pStyle w:val="HChG"/>
        <w:rPr>
          <w:rStyle w:val="SingleTxtGChar"/>
        </w:rPr>
      </w:pPr>
      <w:r>
        <w:tab/>
        <w:t>I.</w:t>
      </w:r>
      <w:r>
        <w:tab/>
        <w:t>De</w:t>
      </w:r>
      <w:r>
        <w:rPr>
          <w:spacing w:val="-1"/>
        </w:rPr>
        <w:t>f</w:t>
      </w:r>
      <w:r>
        <w:rPr>
          <w:spacing w:val="1"/>
        </w:rPr>
        <w:t>i</w:t>
      </w:r>
      <w:r>
        <w:t>nition</w:t>
      </w:r>
      <w:r>
        <w:rPr>
          <w:spacing w:val="-8"/>
        </w:rPr>
        <w:t xml:space="preserve"> </w:t>
      </w:r>
      <w:r>
        <w:t>of</w:t>
      </w:r>
      <w:r>
        <w:rPr>
          <w:spacing w:val="-2"/>
        </w:rPr>
        <w:t xml:space="preserve"> </w:t>
      </w:r>
      <w:r>
        <w:t>pro</w:t>
      </w:r>
      <w:r>
        <w:rPr>
          <w:spacing w:val="-1"/>
        </w:rPr>
        <w:t>d</w:t>
      </w:r>
      <w:r>
        <w:rPr>
          <w:spacing w:val="1"/>
        </w:rPr>
        <w:t>uc</w:t>
      </w:r>
      <w:r>
        <w:t>e</w:t>
      </w:r>
      <w:r w:rsidR="0019731C" w:rsidRPr="008869B6">
        <w:rPr>
          <w:rStyle w:val="FootnoteReference"/>
        </w:rPr>
        <w:footnoteReference w:id="10"/>
      </w:r>
      <w:r w:rsidR="0019731C">
        <w:t xml:space="preserve"> </w:t>
      </w:r>
    </w:p>
    <w:p w14:paraId="5F66096E" w14:textId="77777777" w:rsidR="00D41C24" w:rsidRDefault="00D41C24" w:rsidP="0019731C">
      <w:pPr>
        <w:pStyle w:val="SingleTxtG"/>
      </w:pPr>
      <w:r>
        <w:rPr>
          <w:spacing w:val="-1"/>
        </w:rPr>
        <w:t>T</w:t>
      </w:r>
      <w:r>
        <w:rPr>
          <w:spacing w:val="1"/>
        </w:rPr>
        <w:t>h</w:t>
      </w:r>
      <w:r>
        <w:t>is</w:t>
      </w:r>
      <w:r>
        <w:rPr>
          <w:spacing w:val="-1"/>
        </w:rPr>
        <w:t xml:space="preserve"> </w:t>
      </w:r>
      <w:r>
        <w:t>st</w:t>
      </w:r>
      <w:r>
        <w:rPr>
          <w:spacing w:val="-1"/>
        </w:rPr>
        <w:t>a</w:t>
      </w:r>
      <w:r>
        <w:t>nd</w:t>
      </w:r>
      <w:r>
        <w:rPr>
          <w:spacing w:val="-2"/>
        </w:rPr>
        <w:t>a</w:t>
      </w:r>
      <w:r>
        <w:t xml:space="preserve">rd </w:t>
      </w:r>
      <w:r>
        <w:rPr>
          <w:spacing w:val="-1"/>
        </w:rPr>
        <w:t>a</w:t>
      </w:r>
      <w:r>
        <w:t>p</w:t>
      </w:r>
      <w:r>
        <w:rPr>
          <w:spacing w:val="-1"/>
        </w:rPr>
        <w:t>pl</w:t>
      </w:r>
      <w:r>
        <w:t>i</w:t>
      </w:r>
      <w:r>
        <w:rPr>
          <w:spacing w:val="-1"/>
        </w:rPr>
        <w:t>e</w:t>
      </w:r>
      <w:r>
        <w:t>s to</w:t>
      </w:r>
      <w:r>
        <w:rPr>
          <w:spacing w:val="-1"/>
        </w:rPr>
        <w:t xml:space="preserve"> </w:t>
      </w:r>
      <w:r>
        <w:t xml:space="preserve">of </w:t>
      </w:r>
      <w:r>
        <w:rPr>
          <w:spacing w:val="1"/>
        </w:rPr>
        <w:t>v</w:t>
      </w:r>
      <w:r>
        <w:rPr>
          <w:spacing w:val="-1"/>
        </w:rPr>
        <w:t>ar</w:t>
      </w:r>
      <w:r>
        <w:t>i</w:t>
      </w:r>
      <w:r>
        <w:rPr>
          <w:spacing w:val="-1"/>
        </w:rPr>
        <w:t>e</w:t>
      </w:r>
      <w:r>
        <w:t>ti</w:t>
      </w:r>
      <w:r>
        <w:rPr>
          <w:spacing w:val="-1"/>
        </w:rPr>
        <w:t>e</w:t>
      </w:r>
      <w:r>
        <w:t>s</w:t>
      </w:r>
      <w:r>
        <w:rPr>
          <w:spacing w:val="-1"/>
        </w:rPr>
        <w:t xml:space="preserve"> </w:t>
      </w:r>
      <w:r>
        <w:t>(</w:t>
      </w:r>
      <w:r>
        <w:rPr>
          <w:spacing w:val="-1"/>
        </w:rPr>
        <w:t>c</w:t>
      </w:r>
      <w:r>
        <w:t>ul</w:t>
      </w:r>
      <w:r>
        <w:rPr>
          <w:spacing w:val="-1"/>
        </w:rPr>
        <w:t>t</w:t>
      </w:r>
      <w:r>
        <w:t>iv</w:t>
      </w:r>
      <w:r>
        <w:rPr>
          <w:spacing w:val="-1"/>
        </w:rPr>
        <w:t>ar</w:t>
      </w:r>
      <w:r>
        <w:t>s) g</w:t>
      </w:r>
      <w:r>
        <w:rPr>
          <w:spacing w:val="-1"/>
        </w:rPr>
        <w:t>r</w:t>
      </w:r>
      <w:r>
        <w:t>own</w:t>
      </w:r>
      <w:r>
        <w:rPr>
          <w:spacing w:val="-1"/>
        </w:rPr>
        <w:t xml:space="preserve"> </w:t>
      </w:r>
      <w:r>
        <w:t>from</w:t>
      </w:r>
    </w:p>
    <w:p w14:paraId="6884A9DC" w14:textId="77777777" w:rsidR="00D41C24" w:rsidRDefault="00D41C24" w:rsidP="00982E4E">
      <w:pPr>
        <w:pStyle w:val="Bullet1G"/>
      </w:pPr>
      <w:r>
        <w:t>P</w:t>
      </w:r>
      <w:r>
        <w:rPr>
          <w:spacing w:val="-1"/>
        </w:rPr>
        <w:t>e</w:t>
      </w:r>
      <w:r>
        <w:t>r</w:t>
      </w:r>
      <w:r>
        <w:rPr>
          <w:spacing w:val="-1"/>
        </w:rPr>
        <w:t>s</w:t>
      </w:r>
      <w:r>
        <w:rPr>
          <w:spacing w:val="1"/>
        </w:rPr>
        <w:t>i</w:t>
      </w:r>
      <w:r>
        <w:rPr>
          <w:spacing w:val="-2"/>
        </w:rPr>
        <w:t>a</w:t>
      </w:r>
      <w:r>
        <w:t>n</w:t>
      </w:r>
      <w:r w:rsidR="003F4BFD">
        <w:t xml:space="preserve"> </w:t>
      </w:r>
      <w:r>
        <w:t>li</w:t>
      </w:r>
      <w:r>
        <w:rPr>
          <w:spacing w:val="-2"/>
        </w:rPr>
        <w:t>m</w:t>
      </w:r>
      <w:r>
        <w:rPr>
          <w:spacing w:val="-1"/>
        </w:rPr>
        <w:t>e</w:t>
      </w:r>
      <w:r>
        <w:t>s</w:t>
      </w:r>
      <w:r w:rsidR="003F4BFD">
        <w:t xml:space="preserve"> </w:t>
      </w:r>
      <w:r>
        <w:rPr>
          <w:spacing w:val="1"/>
        </w:rPr>
        <w:t>g</w:t>
      </w:r>
      <w:r>
        <w:t>ro</w:t>
      </w:r>
      <w:r>
        <w:rPr>
          <w:spacing w:val="-2"/>
        </w:rPr>
        <w:t>w</w:t>
      </w:r>
      <w:r>
        <w:t>n</w:t>
      </w:r>
      <w:r w:rsidR="003F4BFD">
        <w:t xml:space="preserve"> </w:t>
      </w:r>
      <w:r>
        <w:t>from</w:t>
      </w:r>
      <w:r w:rsidR="003F4BFD">
        <w:t xml:space="preserve"> </w:t>
      </w:r>
      <w:r>
        <w:t>the</w:t>
      </w:r>
      <w:r w:rsidR="003F4BFD">
        <w:t xml:space="preserve"> </w:t>
      </w:r>
      <w:r>
        <w:t>sp</w:t>
      </w:r>
      <w:r>
        <w:rPr>
          <w:spacing w:val="-2"/>
        </w:rPr>
        <w:t>e</w:t>
      </w:r>
      <w:r>
        <w:rPr>
          <w:spacing w:val="-1"/>
        </w:rPr>
        <w:t>c</w:t>
      </w:r>
      <w:r>
        <w:rPr>
          <w:spacing w:val="1"/>
        </w:rPr>
        <w:t>i</w:t>
      </w:r>
      <w:r>
        <w:rPr>
          <w:spacing w:val="-1"/>
        </w:rPr>
        <w:t>e</w:t>
      </w:r>
      <w:r>
        <w:t>s</w:t>
      </w:r>
      <w:r w:rsidR="003F4BFD">
        <w:t xml:space="preserve"> </w:t>
      </w:r>
      <w:r>
        <w:rPr>
          <w:i/>
          <w:spacing w:val="-1"/>
        </w:rPr>
        <w:t>C</w:t>
      </w:r>
      <w:r>
        <w:rPr>
          <w:i/>
          <w:spacing w:val="1"/>
        </w:rPr>
        <w:t>it</w:t>
      </w:r>
      <w:r>
        <w:rPr>
          <w:i/>
          <w:spacing w:val="-2"/>
        </w:rPr>
        <w:t>r</w:t>
      </w:r>
      <w:r>
        <w:rPr>
          <w:i/>
        </w:rPr>
        <w:t>us</w:t>
      </w:r>
      <w:r w:rsidR="003F4BFD">
        <w:rPr>
          <w:i/>
        </w:rPr>
        <w:t xml:space="preserve"> </w:t>
      </w:r>
      <w:proofErr w:type="spellStart"/>
      <w:r>
        <w:rPr>
          <w:i/>
        </w:rPr>
        <w:t>l</w:t>
      </w:r>
      <w:r>
        <w:rPr>
          <w:i/>
          <w:spacing w:val="-1"/>
        </w:rPr>
        <w:t>a</w:t>
      </w:r>
      <w:r>
        <w:rPr>
          <w:i/>
        </w:rPr>
        <w:t>ti</w:t>
      </w:r>
      <w:r>
        <w:rPr>
          <w:i/>
          <w:spacing w:val="-1"/>
        </w:rPr>
        <w:t>f</w:t>
      </w:r>
      <w:r>
        <w:rPr>
          <w:i/>
        </w:rPr>
        <w:t>o</w:t>
      </w:r>
      <w:r>
        <w:rPr>
          <w:i/>
          <w:spacing w:val="-1"/>
        </w:rPr>
        <w:t>l</w:t>
      </w:r>
      <w:r>
        <w:rPr>
          <w:i/>
        </w:rPr>
        <w:t>ia</w:t>
      </w:r>
      <w:proofErr w:type="spellEnd"/>
      <w:r w:rsidR="003F4BFD">
        <w:rPr>
          <w:i/>
        </w:rPr>
        <w:t xml:space="preserve"> </w:t>
      </w:r>
      <w:r>
        <w:rPr>
          <w:spacing w:val="-1"/>
        </w:rPr>
        <w:t>(Y</w:t>
      </w:r>
      <w:r>
        <w:rPr>
          <w:spacing w:val="1"/>
        </w:rPr>
        <w:t>u</w:t>
      </w:r>
      <w:r>
        <w:t xml:space="preserve">. </w:t>
      </w:r>
      <w:r>
        <w:rPr>
          <w:spacing w:val="-1"/>
        </w:rPr>
        <w:t>Ta</w:t>
      </w:r>
      <w:r>
        <w:rPr>
          <w:spacing w:val="1"/>
        </w:rPr>
        <w:t>n</w:t>
      </w:r>
      <w:r>
        <w:rPr>
          <w:spacing w:val="-1"/>
        </w:rPr>
        <w:t>a</w:t>
      </w:r>
      <w:r>
        <w:rPr>
          <w:spacing w:val="1"/>
        </w:rPr>
        <w:t>k</w:t>
      </w:r>
      <w:r>
        <w:rPr>
          <w:spacing w:val="-2"/>
        </w:rPr>
        <w:t>a</w:t>
      </w:r>
      <w:r>
        <w:t xml:space="preserve">) </w:t>
      </w:r>
      <w:r>
        <w:rPr>
          <w:spacing w:val="1"/>
        </w:rPr>
        <w:t>T</w:t>
      </w:r>
      <w:r>
        <w:rPr>
          <w:spacing w:val="-1"/>
        </w:rPr>
        <w:t>ana</w:t>
      </w:r>
      <w:r>
        <w:rPr>
          <w:spacing w:val="1"/>
        </w:rPr>
        <w:t>ka</w:t>
      </w:r>
      <w:r>
        <w:t>, a l</w:t>
      </w:r>
      <w:r>
        <w:rPr>
          <w:spacing w:val="-1"/>
        </w:rPr>
        <w:t>a</w:t>
      </w:r>
      <w:r>
        <w:t>rg</w:t>
      </w:r>
      <w:r>
        <w:rPr>
          <w:spacing w:val="-1"/>
        </w:rPr>
        <w:t>e</w:t>
      </w:r>
      <w:r w:rsidR="001E5F1D">
        <w:rPr>
          <w:spacing w:val="-1"/>
        </w:rPr>
        <w:t xml:space="preserve"> </w:t>
      </w:r>
      <w:r>
        <w:t>f</w:t>
      </w:r>
      <w:r>
        <w:rPr>
          <w:spacing w:val="-1"/>
        </w:rPr>
        <w:t>r</w:t>
      </w:r>
      <w:r>
        <w:rPr>
          <w:spacing w:val="1"/>
        </w:rPr>
        <w:t>u</w:t>
      </w:r>
      <w:r>
        <w:rPr>
          <w:spacing w:val="-1"/>
        </w:rPr>
        <w:t>i</w:t>
      </w:r>
      <w:r>
        <w:rPr>
          <w:spacing w:val="1"/>
        </w:rPr>
        <w:t>t</w:t>
      </w:r>
      <w:r>
        <w:rPr>
          <w:spacing w:val="-2"/>
        </w:rPr>
        <w:t>e</w:t>
      </w:r>
      <w:r>
        <w:t>d</w:t>
      </w:r>
      <w:r>
        <w:rPr>
          <w:spacing w:val="1"/>
        </w:rPr>
        <w:t xml:space="preserve"> </w:t>
      </w:r>
      <w:r>
        <w:rPr>
          <w:spacing w:val="-1"/>
        </w:rPr>
        <w:t>ac</w:t>
      </w:r>
      <w:r>
        <w:t>id</w:t>
      </w:r>
      <w:r>
        <w:rPr>
          <w:spacing w:val="1"/>
        </w:rPr>
        <w:t xml:space="preserve"> </w:t>
      </w:r>
      <w:r>
        <w:t>li</w:t>
      </w:r>
      <w:r>
        <w:rPr>
          <w:spacing w:val="-2"/>
        </w:rPr>
        <w:t>m</w:t>
      </w:r>
      <w:r>
        <w:t>e</w:t>
      </w:r>
      <w:r>
        <w:rPr>
          <w:spacing w:val="-1"/>
        </w:rPr>
        <w:t xml:space="preserve"> </w:t>
      </w:r>
      <w:r>
        <w:t>known</w:t>
      </w:r>
      <w:r>
        <w:rPr>
          <w:spacing w:val="-1"/>
        </w:rPr>
        <w:t xml:space="preserve"> a</w:t>
      </w:r>
      <w:r>
        <w:t>l</w:t>
      </w:r>
      <w:r>
        <w:rPr>
          <w:spacing w:val="-1"/>
        </w:rPr>
        <w:t>s</w:t>
      </w:r>
      <w:r>
        <w:t>o</w:t>
      </w:r>
      <w:r>
        <w:rPr>
          <w:spacing w:val="1"/>
        </w:rPr>
        <w:t xml:space="preserve"> </w:t>
      </w:r>
      <w:r>
        <w:rPr>
          <w:spacing w:val="-1"/>
        </w:rPr>
        <w:t>a</w:t>
      </w:r>
      <w:r>
        <w:t>s</w:t>
      </w:r>
      <w:r>
        <w:rPr>
          <w:spacing w:val="1"/>
        </w:rPr>
        <w:t xml:space="preserve"> </w:t>
      </w:r>
      <w:proofErr w:type="spellStart"/>
      <w:r>
        <w:t>B</w:t>
      </w:r>
      <w:r>
        <w:rPr>
          <w:spacing w:val="-1"/>
        </w:rPr>
        <w:t>ea</w:t>
      </w:r>
      <w:r>
        <w:t>rss</w:t>
      </w:r>
      <w:proofErr w:type="spellEnd"/>
      <w:r>
        <w:rPr>
          <w:spacing w:val="-1"/>
        </w:rPr>
        <w:t xml:space="preserve"> </w:t>
      </w:r>
      <w:r>
        <w:t>or</w:t>
      </w:r>
      <w:r>
        <w:rPr>
          <w:spacing w:val="-1"/>
        </w:rPr>
        <w:t xml:space="preserve"> Ta</w:t>
      </w:r>
      <w:r>
        <w:t>hiti</w:t>
      </w:r>
      <w:ins w:id="86" w:author="Bickelmann, Ulrike" w:date="2019-05-17T13:51:00Z">
        <w:r w:rsidR="001E1B99">
          <w:t xml:space="preserve"> </w:t>
        </w:r>
        <w:r w:rsidR="001E1B99">
          <w:rPr>
            <w:lang w:val="en-US"/>
          </w:rPr>
          <w:t>[</w:t>
        </w:r>
        <w:r w:rsidR="001E1B99" w:rsidRPr="007D02EE">
          <w:rPr>
            <w:lang w:val="en-US"/>
          </w:rPr>
          <w:t>and hybrids thereof</w:t>
        </w:r>
        <w:r w:rsidR="001E1B99">
          <w:rPr>
            <w:lang w:val="en-US"/>
          </w:rPr>
          <w:t>?]</w:t>
        </w:r>
      </w:ins>
      <w:r>
        <w:t>,</w:t>
      </w:r>
      <w:r>
        <w:rPr>
          <w:spacing w:val="1"/>
        </w:rPr>
        <w:t xml:space="preserve"> </w:t>
      </w:r>
    </w:p>
    <w:p w14:paraId="44754226" w14:textId="77777777" w:rsidR="00D41C24" w:rsidRDefault="00D41C24" w:rsidP="00982E4E">
      <w:pPr>
        <w:pStyle w:val="Bullet1G"/>
      </w:pPr>
      <w:r>
        <w:rPr>
          <w:spacing w:val="-1"/>
        </w:rPr>
        <w:t>Me</w:t>
      </w:r>
      <w:r>
        <w:rPr>
          <w:spacing w:val="1"/>
        </w:rPr>
        <w:t>x</w:t>
      </w:r>
      <w:r>
        <w:t>i</w:t>
      </w:r>
      <w:r>
        <w:rPr>
          <w:spacing w:val="-1"/>
        </w:rPr>
        <w:t>ca</w:t>
      </w:r>
      <w:r>
        <w:t>n</w:t>
      </w:r>
      <w:r>
        <w:rPr>
          <w:spacing w:val="6"/>
        </w:rPr>
        <w:t xml:space="preserve"> </w:t>
      </w:r>
      <w:r>
        <w:t>lim</w:t>
      </w:r>
      <w:r>
        <w:rPr>
          <w:spacing w:val="-1"/>
        </w:rPr>
        <w:t>e</w:t>
      </w:r>
      <w:r>
        <w:t>s</w:t>
      </w:r>
      <w:r>
        <w:rPr>
          <w:spacing w:val="6"/>
        </w:rPr>
        <w:t xml:space="preserve"> </w:t>
      </w:r>
      <w:r>
        <w:rPr>
          <w:spacing w:val="1"/>
        </w:rPr>
        <w:t>g</w:t>
      </w:r>
      <w:r>
        <w:t>r</w:t>
      </w:r>
      <w:r>
        <w:rPr>
          <w:spacing w:val="1"/>
        </w:rPr>
        <w:t>o</w:t>
      </w:r>
      <w:r>
        <w:rPr>
          <w:spacing w:val="-2"/>
        </w:rPr>
        <w:t>w</w:t>
      </w:r>
      <w:r>
        <w:t>n</w:t>
      </w:r>
      <w:r>
        <w:rPr>
          <w:spacing w:val="6"/>
        </w:rPr>
        <w:t xml:space="preserve"> </w:t>
      </w:r>
      <w:r>
        <w:t>f</w:t>
      </w:r>
      <w:r>
        <w:rPr>
          <w:spacing w:val="-1"/>
        </w:rPr>
        <w:t>r</w:t>
      </w:r>
      <w:r>
        <w:rPr>
          <w:spacing w:val="1"/>
        </w:rPr>
        <w:t>o</w:t>
      </w:r>
      <w:r>
        <w:t>m</w:t>
      </w:r>
      <w:r>
        <w:rPr>
          <w:spacing w:val="4"/>
        </w:rPr>
        <w:t xml:space="preserve"> </w:t>
      </w:r>
      <w:r>
        <w:rPr>
          <w:spacing w:val="1"/>
        </w:rPr>
        <w:t>th</w:t>
      </w:r>
      <w:r>
        <w:t>e</w:t>
      </w:r>
      <w:r>
        <w:rPr>
          <w:spacing w:val="4"/>
        </w:rPr>
        <w:t xml:space="preserve"> </w:t>
      </w:r>
      <w:r>
        <w:t>s</w:t>
      </w:r>
      <w:r>
        <w:rPr>
          <w:spacing w:val="1"/>
        </w:rPr>
        <w:t>pe</w:t>
      </w:r>
      <w:r>
        <w:rPr>
          <w:spacing w:val="-2"/>
        </w:rPr>
        <w:t>c</w:t>
      </w:r>
      <w:r>
        <w:t>i</w:t>
      </w:r>
      <w:r>
        <w:rPr>
          <w:spacing w:val="-1"/>
        </w:rPr>
        <w:t>e</w:t>
      </w:r>
      <w:r>
        <w:t>s</w:t>
      </w:r>
      <w:r>
        <w:rPr>
          <w:spacing w:val="7"/>
        </w:rPr>
        <w:t xml:space="preserve"> </w:t>
      </w:r>
      <w:r>
        <w:rPr>
          <w:i/>
          <w:spacing w:val="-1"/>
        </w:rPr>
        <w:t>C</w:t>
      </w:r>
      <w:r>
        <w:rPr>
          <w:i/>
        </w:rPr>
        <w:t>it</w:t>
      </w:r>
      <w:r>
        <w:rPr>
          <w:i/>
          <w:spacing w:val="-1"/>
        </w:rPr>
        <w:t>r</w:t>
      </w:r>
      <w:r>
        <w:rPr>
          <w:i/>
        </w:rPr>
        <w:t>us</w:t>
      </w:r>
      <w:r>
        <w:rPr>
          <w:i/>
          <w:spacing w:val="6"/>
        </w:rPr>
        <w:t xml:space="preserve"> </w:t>
      </w:r>
      <w:proofErr w:type="spellStart"/>
      <w:r>
        <w:rPr>
          <w:i/>
          <w:spacing w:val="-1"/>
        </w:rPr>
        <w:t>a</w:t>
      </w:r>
      <w:r>
        <w:rPr>
          <w:i/>
          <w:spacing w:val="1"/>
        </w:rPr>
        <w:t>u</w:t>
      </w:r>
      <w:r>
        <w:rPr>
          <w:i/>
        </w:rPr>
        <w:t>r</w:t>
      </w:r>
      <w:r>
        <w:rPr>
          <w:i/>
          <w:spacing w:val="-1"/>
        </w:rPr>
        <w:t>an</w:t>
      </w:r>
      <w:r>
        <w:rPr>
          <w:i/>
        </w:rPr>
        <w:t>ti</w:t>
      </w:r>
      <w:r>
        <w:rPr>
          <w:i/>
          <w:spacing w:val="-1"/>
        </w:rPr>
        <w:t>if</w:t>
      </w:r>
      <w:r>
        <w:rPr>
          <w:i/>
          <w:spacing w:val="1"/>
        </w:rPr>
        <w:t>o</w:t>
      </w:r>
      <w:r>
        <w:rPr>
          <w:i/>
        </w:rPr>
        <w:t>l</w:t>
      </w:r>
      <w:r>
        <w:rPr>
          <w:i/>
          <w:spacing w:val="-1"/>
        </w:rPr>
        <w:t>i</w:t>
      </w:r>
      <w:r>
        <w:rPr>
          <w:i/>
        </w:rPr>
        <w:t>a</w:t>
      </w:r>
      <w:proofErr w:type="spellEnd"/>
      <w:r>
        <w:rPr>
          <w:i/>
          <w:spacing w:val="7"/>
        </w:rPr>
        <w:t xml:space="preserve"> </w:t>
      </w:r>
      <w:r>
        <w:rPr>
          <w:i/>
          <w:spacing w:val="-2"/>
        </w:rPr>
        <w:t>(</w:t>
      </w:r>
      <w:proofErr w:type="spellStart"/>
      <w:r>
        <w:rPr>
          <w:spacing w:val="1"/>
        </w:rPr>
        <w:t>C</w:t>
      </w:r>
      <w:r>
        <w:rPr>
          <w:spacing w:val="-1"/>
        </w:rPr>
        <w:t>h</w:t>
      </w:r>
      <w:r>
        <w:rPr>
          <w:spacing w:val="1"/>
        </w:rPr>
        <w:t>ri</w:t>
      </w:r>
      <w:r>
        <w:rPr>
          <w:spacing w:val="-1"/>
        </w:rPr>
        <w:t>s</w:t>
      </w:r>
      <w:r>
        <w:t>t</w:t>
      </w:r>
      <w:r>
        <w:rPr>
          <w:spacing w:val="-2"/>
        </w:rPr>
        <w:t>m</w:t>
      </w:r>
      <w:proofErr w:type="spellEnd"/>
      <w:r>
        <w:rPr>
          <w:spacing w:val="1"/>
        </w:rPr>
        <w:t>.</w:t>
      </w:r>
      <w:r>
        <w:rPr>
          <w:i/>
        </w:rPr>
        <w:t>)</w:t>
      </w:r>
      <w:r>
        <w:rPr>
          <w:i/>
          <w:spacing w:val="4"/>
        </w:rPr>
        <w:t xml:space="preserve"> </w:t>
      </w:r>
      <w:proofErr w:type="spellStart"/>
      <w:r>
        <w:rPr>
          <w:spacing w:val="2"/>
        </w:rPr>
        <w:t>S</w:t>
      </w:r>
      <w:r>
        <w:t>wi</w:t>
      </w:r>
      <w:r>
        <w:rPr>
          <w:spacing w:val="-1"/>
        </w:rPr>
        <w:t>n</w:t>
      </w:r>
      <w:r>
        <w:t>gl</w:t>
      </w:r>
      <w:r>
        <w:rPr>
          <w:spacing w:val="-1"/>
        </w:rPr>
        <w:t>e</w:t>
      </w:r>
      <w:proofErr w:type="spellEnd"/>
      <w:r>
        <w:t>,</w:t>
      </w:r>
      <w:r>
        <w:rPr>
          <w:spacing w:val="5"/>
        </w:rPr>
        <w:t xml:space="preserve"> </w:t>
      </w:r>
      <w:r>
        <w:rPr>
          <w:spacing w:val="-1"/>
        </w:rPr>
        <w:t>a</w:t>
      </w:r>
      <w:r>
        <w:t xml:space="preserve">lso </w:t>
      </w:r>
      <w:r>
        <w:rPr>
          <w:spacing w:val="1"/>
        </w:rPr>
        <w:t>k</w:t>
      </w:r>
      <w:r>
        <w:rPr>
          <w:spacing w:val="-1"/>
        </w:rPr>
        <w:t>n</w:t>
      </w:r>
      <w:r>
        <w:rPr>
          <w:spacing w:val="1"/>
        </w:rPr>
        <w:t>o</w:t>
      </w:r>
      <w:r>
        <w:t xml:space="preserve">wn </w:t>
      </w:r>
      <w:r>
        <w:rPr>
          <w:spacing w:val="-1"/>
        </w:rPr>
        <w:t>a</w:t>
      </w:r>
      <w:r>
        <w:t>s</w:t>
      </w:r>
      <w:r>
        <w:rPr>
          <w:spacing w:val="-1"/>
        </w:rPr>
        <w:t xml:space="preserve"> </w:t>
      </w:r>
      <w:r>
        <w:t>s</w:t>
      </w:r>
      <w:r>
        <w:rPr>
          <w:spacing w:val="1"/>
        </w:rPr>
        <w:t>ou</w:t>
      </w:r>
      <w:r>
        <w:t>r</w:t>
      </w:r>
      <w:r>
        <w:rPr>
          <w:spacing w:val="-1"/>
        </w:rPr>
        <w:t xml:space="preserve"> </w:t>
      </w:r>
      <w:r>
        <w:t>l</w:t>
      </w:r>
      <w:r>
        <w:rPr>
          <w:spacing w:val="1"/>
        </w:rPr>
        <w:t>i</w:t>
      </w:r>
      <w:r>
        <w:rPr>
          <w:spacing w:val="-2"/>
        </w:rPr>
        <w:t>me</w:t>
      </w:r>
      <w:r>
        <w:t>s</w:t>
      </w:r>
      <w:r>
        <w:rPr>
          <w:spacing w:val="1"/>
        </w:rPr>
        <w:t xml:space="preserve"> </w:t>
      </w:r>
      <w:r>
        <w:rPr>
          <w:spacing w:val="-1"/>
        </w:rPr>
        <w:t>a</w:t>
      </w:r>
      <w:r>
        <w:rPr>
          <w:spacing w:val="1"/>
        </w:rPr>
        <w:t>n</w:t>
      </w:r>
      <w:r>
        <w:t>d</w:t>
      </w:r>
      <w:r>
        <w:rPr>
          <w:spacing w:val="-1"/>
        </w:rPr>
        <w:t xml:space="preserve"> </w:t>
      </w:r>
      <w:r>
        <w:rPr>
          <w:spacing w:val="1"/>
        </w:rPr>
        <w:t>k</w:t>
      </w:r>
      <w:r>
        <w:rPr>
          <w:spacing w:val="-1"/>
        </w:rPr>
        <w:t>e</w:t>
      </w:r>
      <w:r>
        <w:t>y</w:t>
      </w:r>
      <w:r>
        <w:rPr>
          <w:spacing w:val="-1"/>
        </w:rPr>
        <w:t xml:space="preserve"> </w:t>
      </w:r>
      <w:r>
        <w:rPr>
          <w:spacing w:val="1"/>
        </w:rPr>
        <w:t>l</w:t>
      </w:r>
      <w:r>
        <w:t>im</w:t>
      </w:r>
      <w:r>
        <w:rPr>
          <w:spacing w:val="-2"/>
        </w:rPr>
        <w:t>e</w:t>
      </w:r>
      <w:r>
        <w:rPr>
          <w:spacing w:val="1"/>
        </w:rPr>
        <w:t>s</w:t>
      </w:r>
      <w:ins w:id="87" w:author="Bickelmann, Ulrike" w:date="2019-05-17T13:51:00Z">
        <w:r w:rsidR="001E1B99">
          <w:rPr>
            <w:spacing w:val="1"/>
          </w:rPr>
          <w:t xml:space="preserve"> </w:t>
        </w:r>
        <w:r w:rsidR="001E1B99">
          <w:rPr>
            <w:lang w:val="en-US"/>
          </w:rPr>
          <w:t>[</w:t>
        </w:r>
        <w:r w:rsidR="001E1B99" w:rsidRPr="007D02EE">
          <w:rPr>
            <w:lang w:val="en-US"/>
          </w:rPr>
          <w:t>and hybrids thereof</w:t>
        </w:r>
        <w:r w:rsidR="001E1B99">
          <w:rPr>
            <w:lang w:val="en-US"/>
          </w:rPr>
          <w:t>?]</w:t>
        </w:r>
      </w:ins>
      <w:r>
        <w:t xml:space="preserve">, </w:t>
      </w:r>
    </w:p>
    <w:p w14:paraId="617794DA" w14:textId="77777777" w:rsidR="00D41C24" w:rsidRPr="0019560E" w:rsidRDefault="00D41C24" w:rsidP="001E1B99">
      <w:pPr>
        <w:pStyle w:val="Bullet1G"/>
      </w:pPr>
      <w:r>
        <w:t>I</w:t>
      </w:r>
      <w:r w:rsidRPr="001E1B99">
        <w:rPr>
          <w:spacing w:val="-1"/>
        </w:rPr>
        <w:t>n</w:t>
      </w:r>
      <w:r w:rsidRPr="001E1B99">
        <w:rPr>
          <w:spacing w:val="1"/>
        </w:rPr>
        <w:t>d</w:t>
      </w:r>
      <w:r>
        <w:t>i</w:t>
      </w:r>
      <w:r w:rsidRPr="001E1B99">
        <w:rPr>
          <w:spacing w:val="-2"/>
        </w:rPr>
        <w:t>a</w:t>
      </w:r>
      <w:r>
        <w:t>n</w:t>
      </w:r>
      <w:r w:rsidRPr="001E1B99">
        <w:rPr>
          <w:spacing w:val="3"/>
        </w:rPr>
        <w:t xml:space="preserve"> </w:t>
      </w:r>
      <w:r>
        <w:t>s</w:t>
      </w:r>
      <w:r w:rsidRPr="001E1B99">
        <w:rPr>
          <w:spacing w:val="1"/>
        </w:rPr>
        <w:t>w</w:t>
      </w:r>
      <w:r w:rsidRPr="001E1B99">
        <w:rPr>
          <w:spacing w:val="-1"/>
        </w:rPr>
        <w:t>ee</w:t>
      </w:r>
      <w:r>
        <w:t>t</w:t>
      </w:r>
      <w:r w:rsidRPr="001E1B99">
        <w:rPr>
          <w:spacing w:val="2"/>
        </w:rPr>
        <w:t xml:space="preserve"> </w:t>
      </w:r>
      <w:r>
        <w:t>li</w:t>
      </w:r>
      <w:r w:rsidRPr="001E1B99">
        <w:rPr>
          <w:spacing w:val="-2"/>
        </w:rPr>
        <w:t>m</w:t>
      </w:r>
      <w:r w:rsidRPr="001E1B99">
        <w:rPr>
          <w:spacing w:val="-1"/>
        </w:rPr>
        <w:t>e</w:t>
      </w:r>
      <w:r>
        <w:t>s,</w:t>
      </w:r>
      <w:r w:rsidRPr="001E1B99">
        <w:rPr>
          <w:spacing w:val="3"/>
        </w:rPr>
        <w:t xml:space="preserve"> </w:t>
      </w:r>
      <w:r w:rsidRPr="001E1B99">
        <w:rPr>
          <w:spacing w:val="1"/>
        </w:rPr>
        <w:t>P</w:t>
      </w:r>
      <w:r w:rsidRPr="001E1B99">
        <w:rPr>
          <w:spacing w:val="-2"/>
        </w:rPr>
        <w:t>a</w:t>
      </w:r>
      <w:r w:rsidRPr="001E1B99">
        <w:rPr>
          <w:spacing w:val="1"/>
        </w:rPr>
        <w:t>l</w:t>
      </w:r>
      <w:r w:rsidRPr="001E1B99">
        <w:rPr>
          <w:spacing w:val="-1"/>
        </w:rPr>
        <w:t>e</w:t>
      </w:r>
      <w:r>
        <w:t>st</w:t>
      </w:r>
      <w:r w:rsidRPr="001E1B99">
        <w:rPr>
          <w:spacing w:val="-1"/>
        </w:rPr>
        <w:t>i</w:t>
      </w:r>
      <w:r w:rsidRPr="001E1B99">
        <w:rPr>
          <w:spacing w:val="1"/>
        </w:rPr>
        <w:t>n</w:t>
      </w:r>
      <w:r>
        <w:t>e</w:t>
      </w:r>
      <w:r w:rsidRPr="001E1B99">
        <w:rPr>
          <w:spacing w:val="3"/>
        </w:rPr>
        <w:t xml:space="preserve"> </w:t>
      </w:r>
      <w:r w:rsidRPr="001E1B99">
        <w:rPr>
          <w:spacing w:val="-1"/>
        </w:rPr>
        <w:t>sw</w:t>
      </w:r>
      <w:r w:rsidRPr="001E1B99">
        <w:rPr>
          <w:spacing w:val="1"/>
        </w:rPr>
        <w:t>e</w:t>
      </w:r>
      <w:r w:rsidRPr="001E1B99">
        <w:rPr>
          <w:spacing w:val="-2"/>
        </w:rPr>
        <w:t>e</w:t>
      </w:r>
      <w:r>
        <w:t>t</w:t>
      </w:r>
      <w:r w:rsidRPr="001E1B99">
        <w:rPr>
          <w:spacing w:val="4"/>
        </w:rPr>
        <w:t xml:space="preserve"> </w:t>
      </w:r>
      <w:r>
        <w:t>lim</w:t>
      </w:r>
      <w:r w:rsidRPr="001E1B99">
        <w:rPr>
          <w:spacing w:val="-2"/>
        </w:rPr>
        <w:t>e</w:t>
      </w:r>
      <w:r>
        <w:t>s</w:t>
      </w:r>
      <w:r w:rsidRPr="001E1B99">
        <w:rPr>
          <w:spacing w:val="4"/>
        </w:rPr>
        <w:t xml:space="preserve"> </w:t>
      </w:r>
      <w:r w:rsidRPr="001E1B99">
        <w:rPr>
          <w:spacing w:val="1"/>
        </w:rPr>
        <w:t>g</w:t>
      </w:r>
      <w:r>
        <w:t>r</w:t>
      </w:r>
      <w:r w:rsidRPr="001E1B99">
        <w:rPr>
          <w:spacing w:val="1"/>
        </w:rPr>
        <w:t>o</w:t>
      </w:r>
      <w:r w:rsidRPr="001E1B99">
        <w:rPr>
          <w:spacing w:val="-2"/>
        </w:rPr>
        <w:t>w</w:t>
      </w:r>
      <w:r>
        <w:t>n</w:t>
      </w:r>
      <w:r w:rsidRPr="001E1B99">
        <w:rPr>
          <w:spacing w:val="3"/>
        </w:rPr>
        <w:t xml:space="preserve"> </w:t>
      </w:r>
      <w:r>
        <w:t>f</w:t>
      </w:r>
      <w:r w:rsidRPr="001E1B99">
        <w:rPr>
          <w:spacing w:val="-1"/>
        </w:rPr>
        <w:t>r</w:t>
      </w:r>
      <w:r w:rsidRPr="001E1B99">
        <w:rPr>
          <w:spacing w:val="1"/>
        </w:rPr>
        <w:t>o</w:t>
      </w:r>
      <w:r>
        <w:t>m</w:t>
      </w:r>
      <w:r w:rsidRPr="001E1B99">
        <w:rPr>
          <w:spacing w:val="1"/>
        </w:rPr>
        <w:t xml:space="preserve"> </w:t>
      </w:r>
      <w:r>
        <w:t>t</w:t>
      </w:r>
      <w:r w:rsidRPr="001E1B99">
        <w:rPr>
          <w:spacing w:val="1"/>
        </w:rPr>
        <w:t>h</w:t>
      </w:r>
      <w:r>
        <w:t>e</w:t>
      </w:r>
      <w:r w:rsidRPr="001E1B99">
        <w:rPr>
          <w:spacing w:val="1"/>
        </w:rPr>
        <w:t xml:space="preserve"> </w:t>
      </w:r>
      <w:r w:rsidRPr="001E1B99">
        <w:rPr>
          <w:spacing w:val="2"/>
        </w:rPr>
        <w:t>s</w:t>
      </w:r>
      <w:r w:rsidRPr="001E1B99">
        <w:rPr>
          <w:spacing w:val="-1"/>
        </w:rPr>
        <w:t>pec</w:t>
      </w:r>
      <w:r w:rsidRPr="001E1B99">
        <w:rPr>
          <w:spacing w:val="1"/>
        </w:rPr>
        <w:t>i</w:t>
      </w:r>
      <w:r w:rsidRPr="001E1B99">
        <w:rPr>
          <w:spacing w:val="-2"/>
        </w:rPr>
        <w:t>e</w:t>
      </w:r>
      <w:r>
        <w:t>s</w:t>
      </w:r>
      <w:r w:rsidRPr="001E1B99">
        <w:rPr>
          <w:spacing w:val="2"/>
        </w:rPr>
        <w:t xml:space="preserve"> </w:t>
      </w:r>
      <w:r w:rsidRPr="001E1B99">
        <w:rPr>
          <w:i/>
          <w:spacing w:val="-1"/>
        </w:rPr>
        <w:t>C</w:t>
      </w:r>
      <w:r w:rsidRPr="001E1B99">
        <w:rPr>
          <w:i/>
        </w:rPr>
        <w:t>i</w:t>
      </w:r>
      <w:r w:rsidRPr="001E1B99">
        <w:rPr>
          <w:i/>
          <w:spacing w:val="1"/>
        </w:rPr>
        <w:t>t</w:t>
      </w:r>
      <w:r w:rsidRPr="001E1B99">
        <w:rPr>
          <w:i/>
          <w:spacing w:val="-1"/>
        </w:rPr>
        <w:t>r</w:t>
      </w:r>
      <w:r w:rsidRPr="001E1B99">
        <w:rPr>
          <w:i/>
        </w:rPr>
        <w:t>us</w:t>
      </w:r>
      <w:r w:rsidRPr="001E1B99">
        <w:rPr>
          <w:i/>
          <w:spacing w:val="2"/>
        </w:rPr>
        <w:t xml:space="preserve"> </w:t>
      </w:r>
      <w:proofErr w:type="spellStart"/>
      <w:r w:rsidRPr="001E1B99">
        <w:rPr>
          <w:i/>
          <w:spacing w:val="-1"/>
        </w:rPr>
        <w:t>l</w:t>
      </w:r>
      <w:r w:rsidRPr="001E1B99">
        <w:rPr>
          <w:i/>
        </w:rPr>
        <w:t>im</w:t>
      </w:r>
      <w:r w:rsidRPr="001E1B99">
        <w:rPr>
          <w:i/>
          <w:spacing w:val="-2"/>
        </w:rPr>
        <w:t>e</w:t>
      </w:r>
      <w:r w:rsidRPr="001E1B99">
        <w:rPr>
          <w:i/>
          <w:spacing w:val="1"/>
        </w:rPr>
        <w:t>t</w:t>
      </w:r>
      <w:r w:rsidRPr="001E1B99">
        <w:rPr>
          <w:i/>
        </w:rPr>
        <w:t>ti</w:t>
      </w:r>
      <w:r w:rsidRPr="001E1B99">
        <w:rPr>
          <w:i/>
          <w:spacing w:val="-1"/>
        </w:rPr>
        <w:t>o</w:t>
      </w:r>
      <w:r w:rsidRPr="001E1B99">
        <w:rPr>
          <w:i/>
        </w:rPr>
        <w:t>id</w:t>
      </w:r>
      <w:r w:rsidRPr="001E1B99">
        <w:rPr>
          <w:i/>
          <w:spacing w:val="-2"/>
        </w:rPr>
        <w:t>e</w:t>
      </w:r>
      <w:r w:rsidRPr="001E1B99">
        <w:rPr>
          <w:i/>
        </w:rPr>
        <w:t>s</w:t>
      </w:r>
      <w:proofErr w:type="spellEnd"/>
      <w:ins w:id="88" w:author="Bickelmann, Ulrike" w:date="2019-05-17T13:51:00Z">
        <w:r w:rsidR="001E1B99" w:rsidRPr="001E1B99">
          <w:rPr>
            <w:i/>
          </w:rPr>
          <w:t xml:space="preserve"> </w:t>
        </w:r>
      </w:ins>
      <w:r w:rsidRPr="001E1B99">
        <w:rPr>
          <w:spacing w:val="1"/>
        </w:rPr>
        <w:t>T</w:t>
      </w:r>
      <w:r w:rsidRPr="001E1B99">
        <w:rPr>
          <w:spacing w:val="-2"/>
        </w:rPr>
        <w:t>a</w:t>
      </w:r>
      <w:r w:rsidRPr="001E1B99">
        <w:rPr>
          <w:spacing w:val="1"/>
        </w:rPr>
        <w:t>n</w:t>
      </w:r>
      <w:r w:rsidRPr="001E1B99">
        <w:rPr>
          <w:spacing w:val="-1"/>
        </w:rPr>
        <w:t>a</w:t>
      </w:r>
      <w:r w:rsidRPr="001E1B99">
        <w:rPr>
          <w:spacing w:val="1"/>
        </w:rPr>
        <w:t>k</w:t>
      </w:r>
      <w:r>
        <w:t xml:space="preserve">a </w:t>
      </w:r>
      <w:ins w:id="89" w:author="Bickelmann, Ulrike" w:date="2019-05-17T13:51:00Z">
        <w:r w:rsidR="001E1B99">
          <w:rPr>
            <w:lang w:val="en-US"/>
          </w:rPr>
          <w:t>[</w:t>
        </w:r>
        <w:r w:rsidR="001E1B99" w:rsidRPr="007D02EE">
          <w:rPr>
            <w:lang w:val="en-US"/>
          </w:rPr>
          <w:t>and hybrids thereof</w:t>
        </w:r>
        <w:r w:rsidR="001E1B99">
          <w:rPr>
            <w:lang w:val="en-US"/>
          </w:rPr>
          <w:t>?]</w:t>
        </w:r>
      </w:ins>
    </w:p>
    <w:p w14:paraId="4396625C" w14:textId="77777777" w:rsidR="0019560E" w:rsidDel="001E1B99" w:rsidRDefault="00401FFD" w:rsidP="0019560E">
      <w:pPr>
        <w:pStyle w:val="SingleTxtG"/>
        <w:rPr>
          <w:del w:id="90" w:author="Bickelmann, Ulrike" w:date="2019-05-17T13:51:00Z"/>
        </w:rPr>
      </w:pPr>
      <w:del w:id="91" w:author="Bickelmann, Ulrike" w:date="2019-05-17T13:51:00Z">
        <w:r w:rsidRPr="008F54F7" w:rsidDel="001E1B99">
          <w:rPr>
            <w:lang w:val="en-US"/>
          </w:rPr>
          <w:delText>[</w:delText>
        </w:r>
        <w:r w:rsidRPr="008F54F7" w:rsidDel="001E1B99">
          <w:rPr>
            <w:u w:val="single"/>
            <w:lang w:val="en-US"/>
          </w:rPr>
          <w:delText xml:space="preserve">Note: </w:delText>
        </w:r>
        <w:r w:rsidRPr="0011429E" w:rsidDel="001E1B99">
          <w:rPr>
            <w:u w:val="single"/>
            <w:lang w:val="en-US"/>
          </w:rPr>
          <w:delText xml:space="preserve">concerning hybrids, </w:delText>
        </w:r>
        <w:r w:rsidRPr="008F54F7" w:rsidDel="001E1B99">
          <w:rPr>
            <w:u w:val="single"/>
            <w:lang w:val="en-US"/>
          </w:rPr>
          <w:delText>refer to wording in current standard</w:delText>
        </w:r>
        <w:r w:rsidDel="001E1B99">
          <w:rPr>
            <w:u w:val="single"/>
            <w:lang w:val="en-US"/>
          </w:rPr>
          <w:delText>.</w:delText>
        </w:r>
        <w:r w:rsidRPr="008F54F7" w:rsidDel="001E1B99">
          <w:rPr>
            <w:u w:val="single"/>
            <w:lang w:val="en-US"/>
          </w:rPr>
          <w:delText xml:space="preserve">] </w:delText>
        </w:r>
      </w:del>
    </w:p>
    <w:p w14:paraId="7B48443A" w14:textId="77777777" w:rsidR="00982E4E" w:rsidRPr="00982E4E" w:rsidRDefault="00982E4E" w:rsidP="00982E4E">
      <w:pPr>
        <w:pStyle w:val="SingleTxtG"/>
      </w:pPr>
      <w:bookmarkStart w:id="92" w:name="_Hlk1476537"/>
      <w:r w:rsidRPr="00982E4E">
        <w:t>to be supplied fresh to the consumer, limes for industrial processing bei</w:t>
      </w:r>
      <w:r w:rsidRPr="0083581D">
        <w:t>ng</w:t>
      </w:r>
      <w:r w:rsidRPr="008A1CB8">
        <w:t xml:space="preserve"> </w:t>
      </w:r>
      <w:r w:rsidRPr="00982E4E">
        <w:t>excluded.</w:t>
      </w:r>
    </w:p>
    <w:bookmarkEnd w:id="92"/>
    <w:p w14:paraId="1E6E58FD" w14:textId="77777777" w:rsidR="00982E4E" w:rsidDel="00C43D69" w:rsidRDefault="00982E4E" w:rsidP="0019560E">
      <w:pPr>
        <w:pStyle w:val="SingleTxtG"/>
        <w:rPr>
          <w:del w:id="93" w:author="Aruna Vivekanantham" w:date="2019-05-13T17:30:00Z"/>
        </w:rPr>
      </w:pPr>
      <w:del w:id="94" w:author="Aruna Vivekanantham" w:date="2019-05-13T17:30:00Z">
        <w:r w:rsidRPr="00982E4E" w:rsidDel="00C43D69">
          <w:rPr>
            <w:i/>
            <w:iCs/>
          </w:rPr>
          <w:delText>Remark by Germany</w:delText>
        </w:r>
        <w:r w:rsidDel="00C43D69">
          <w:delText>: Codex STAN 213 does not include Mexican limes or Indian sweet limes.</w:delText>
        </w:r>
      </w:del>
    </w:p>
    <w:p w14:paraId="0A589564" w14:textId="77777777" w:rsidR="00982E4E" w:rsidRPr="00150DB2" w:rsidDel="00C43D69" w:rsidRDefault="00982E4E" w:rsidP="0019560E">
      <w:pPr>
        <w:pStyle w:val="SingleTxtG"/>
        <w:rPr>
          <w:del w:id="95" w:author="Aruna Vivekanantham" w:date="2019-05-13T17:30:00Z"/>
        </w:rPr>
      </w:pPr>
      <w:del w:id="96" w:author="Aruna Vivekanantham" w:date="2019-05-13T17:30:00Z">
        <w:r w:rsidRPr="00982E4E" w:rsidDel="00C43D69">
          <w:rPr>
            <w:i/>
            <w:iCs/>
          </w:rPr>
          <w:delText>Remark by South Africa</w:delText>
        </w:r>
        <w:r w:rsidDel="00C43D69">
          <w:delText>: proposal to exclude Mexican lime and Indian sweet lime.</w:delText>
        </w:r>
      </w:del>
    </w:p>
    <w:p w14:paraId="0367C8A4" w14:textId="77777777" w:rsidR="00D41C24" w:rsidRDefault="00D41C24" w:rsidP="00D41C24">
      <w:pPr>
        <w:pStyle w:val="HChG"/>
      </w:pPr>
      <w:r>
        <w:rPr>
          <w:spacing w:val="1"/>
        </w:rPr>
        <w:tab/>
        <w:t>I</w:t>
      </w:r>
      <w:r>
        <w:t>I.</w:t>
      </w:r>
      <w:r>
        <w:tab/>
        <w:t>Provisio</w:t>
      </w:r>
      <w:r>
        <w:rPr>
          <w:spacing w:val="-1"/>
        </w:rPr>
        <w:t>n</w:t>
      </w:r>
      <w:r>
        <w:t>s</w:t>
      </w:r>
      <w:r>
        <w:rPr>
          <w:spacing w:val="-9"/>
        </w:rPr>
        <w:t xml:space="preserve"> </w:t>
      </w:r>
      <w:r>
        <w:t>concerni</w:t>
      </w:r>
      <w:r>
        <w:rPr>
          <w:spacing w:val="-1"/>
        </w:rPr>
        <w:t>n</w:t>
      </w:r>
      <w:r>
        <w:t>g</w:t>
      </w:r>
      <w:r>
        <w:rPr>
          <w:spacing w:val="-10"/>
        </w:rPr>
        <w:t xml:space="preserve"> </w:t>
      </w:r>
      <w:r>
        <w:t>quali</w:t>
      </w:r>
      <w:r>
        <w:rPr>
          <w:spacing w:val="-1"/>
        </w:rPr>
        <w:t>t</w:t>
      </w:r>
      <w:r>
        <w:t>y</w:t>
      </w:r>
    </w:p>
    <w:p w14:paraId="3F88EE9B" w14:textId="77777777" w:rsidR="00D41C24" w:rsidRDefault="00D41C24" w:rsidP="0019560E">
      <w:pPr>
        <w:pStyle w:val="SingleTxtG"/>
      </w:pPr>
      <w:r>
        <w:rPr>
          <w:spacing w:val="-1"/>
        </w:rPr>
        <w:t>T</w:t>
      </w:r>
      <w:r>
        <w:rPr>
          <w:spacing w:val="1"/>
        </w:rPr>
        <w:t>h</w:t>
      </w:r>
      <w:r>
        <w:t>e pu</w:t>
      </w:r>
      <w:r>
        <w:rPr>
          <w:spacing w:val="-1"/>
        </w:rPr>
        <w:t>r</w:t>
      </w:r>
      <w:r>
        <w:t>po</w:t>
      </w:r>
      <w:r>
        <w:rPr>
          <w:spacing w:val="-1"/>
        </w:rPr>
        <w:t>s</w:t>
      </w:r>
      <w:r>
        <w:t>e of the st</w:t>
      </w:r>
      <w:r>
        <w:rPr>
          <w:spacing w:val="-1"/>
        </w:rPr>
        <w:t>a</w:t>
      </w:r>
      <w:r>
        <w:t>nd</w:t>
      </w:r>
      <w:r>
        <w:rPr>
          <w:spacing w:val="-2"/>
        </w:rPr>
        <w:t>a</w:t>
      </w:r>
      <w:r>
        <w:t xml:space="preserve">rd is </w:t>
      </w:r>
      <w:r>
        <w:rPr>
          <w:spacing w:val="1"/>
        </w:rPr>
        <w:t>t</w:t>
      </w:r>
      <w:r>
        <w:t xml:space="preserve">o </w:t>
      </w:r>
      <w:r>
        <w:rPr>
          <w:spacing w:val="1"/>
        </w:rPr>
        <w:t>d</w:t>
      </w:r>
      <w:r>
        <w:rPr>
          <w:spacing w:val="-1"/>
        </w:rPr>
        <w:t>e</w:t>
      </w:r>
      <w:r>
        <w:t>f</w:t>
      </w:r>
      <w:r>
        <w:rPr>
          <w:spacing w:val="-1"/>
        </w:rPr>
        <w:t>in</w:t>
      </w:r>
      <w:r>
        <w:t>e</w:t>
      </w:r>
      <w:r>
        <w:rPr>
          <w:spacing w:val="13"/>
        </w:rPr>
        <w:t xml:space="preserve"> </w:t>
      </w:r>
      <w:r>
        <w:t>the qu</w:t>
      </w:r>
      <w:r>
        <w:rPr>
          <w:spacing w:val="-2"/>
        </w:rPr>
        <w:t>a</w:t>
      </w:r>
      <w:r>
        <w:rPr>
          <w:spacing w:val="1"/>
        </w:rPr>
        <w:t>l</w:t>
      </w:r>
      <w:r>
        <w:t>ity r</w:t>
      </w:r>
      <w:r>
        <w:rPr>
          <w:spacing w:val="-1"/>
        </w:rPr>
        <w:t>eq</w:t>
      </w:r>
      <w:r>
        <w:t>uir</w:t>
      </w:r>
      <w:r>
        <w:rPr>
          <w:spacing w:val="-1"/>
        </w:rPr>
        <w:t>e</w:t>
      </w:r>
      <w:r>
        <w:t>m</w:t>
      </w:r>
      <w:r>
        <w:rPr>
          <w:spacing w:val="-1"/>
        </w:rPr>
        <w:t>e</w:t>
      </w:r>
      <w:r>
        <w:t xml:space="preserve">nts for </w:t>
      </w:r>
      <w:r>
        <w:rPr>
          <w:spacing w:val="-1"/>
        </w:rPr>
        <w:t>l</w:t>
      </w:r>
      <w:r>
        <w:t>im</w:t>
      </w:r>
      <w:r>
        <w:rPr>
          <w:spacing w:val="-1"/>
        </w:rPr>
        <w:t>e</w:t>
      </w:r>
      <w:r>
        <w:t xml:space="preserve">s </w:t>
      </w:r>
      <w:r>
        <w:rPr>
          <w:spacing w:val="-1"/>
        </w:rPr>
        <w:t>a</w:t>
      </w:r>
      <w:r>
        <w:t>ft</w:t>
      </w:r>
      <w:r>
        <w:rPr>
          <w:spacing w:val="-1"/>
        </w:rPr>
        <w:t>e</w:t>
      </w:r>
      <w:r>
        <w:t>r</w:t>
      </w:r>
      <w:r>
        <w:rPr>
          <w:spacing w:val="-1"/>
        </w:rPr>
        <w:t xml:space="preserve"> </w:t>
      </w:r>
      <w:r>
        <w:rPr>
          <w:spacing w:val="1"/>
        </w:rPr>
        <w:t>p</w:t>
      </w:r>
      <w:r>
        <w:t>re</w:t>
      </w:r>
      <w:r>
        <w:rPr>
          <w:spacing w:val="-1"/>
        </w:rPr>
        <w:t>pa</w:t>
      </w:r>
      <w:r>
        <w:t>r</w:t>
      </w:r>
      <w:r>
        <w:rPr>
          <w:spacing w:val="-1"/>
        </w:rPr>
        <w:t>a</w:t>
      </w:r>
      <w:r>
        <w:t>ti</w:t>
      </w:r>
      <w:r>
        <w:rPr>
          <w:spacing w:val="-1"/>
        </w:rPr>
        <w:t>o</w:t>
      </w:r>
      <w:r>
        <w:t xml:space="preserve">n </w:t>
      </w:r>
      <w:r>
        <w:rPr>
          <w:spacing w:val="-1"/>
        </w:rPr>
        <w:t>a</w:t>
      </w:r>
      <w:r>
        <w:t>nd</w:t>
      </w:r>
      <w:r>
        <w:rPr>
          <w:spacing w:val="-1"/>
        </w:rPr>
        <w:t xml:space="preserve"> </w:t>
      </w:r>
      <w:r>
        <w:t>p</w:t>
      </w:r>
      <w:r>
        <w:rPr>
          <w:spacing w:val="-1"/>
        </w:rPr>
        <w:t>ac</w:t>
      </w:r>
      <w:r>
        <w:rPr>
          <w:spacing w:val="1"/>
        </w:rPr>
        <w:t>k</w:t>
      </w:r>
      <w:r>
        <w:rPr>
          <w:spacing w:val="-2"/>
        </w:rPr>
        <w:t>a</w:t>
      </w:r>
      <w:r>
        <w:rPr>
          <w:spacing w:val="1"/>
        </w:rPr>
        <w:t>g</w:t>
      </w:r>
      <w:r>
        <w:t>ing.</w:t>
      </w:r>
    </w:p>
    <w:p w14:paraId="03367E8A" w14:textId="77777777" w:rsidR="00D41C24" w:rsidRDefault="00D41C24" w:rsidP="0019560E">
      <w:pPr>
        <w:pStyle w:val="SingleTxtG"/>
      </w:pPr>
      <w:r>
        <w:t>H</w:t>
      </w:r>
      <w:r>
        <w:rPr>
          <w:spacing w:val="1"/>
        </w:rPr>
        <w:t>o</w:t>
      </w:r>
      <w:r>
        <w:t>w</w:t>
      </w:r>
      <w:r>
        <w:rPr>
          <w:spacing w:val="-2"/>
        </w:rPr>
        <w:t>e</w:t>
      </w:r>
      <w:r>
        <w:t>v</w:t>
      </w:r>
      <w:r>
        <w:rPr>
          <w:spacing w:val="-1"/>
        </w:rPr>
        <w:t>e</w:t>
      </w:r>
      <w:r>
        <w:t>r,</w:t>
      </w:r>
      <w:r>
        <w:rPr>
          <w:spacing w:val="37"/>
        </w:rPr>
        <w:t xml:space="preserve"> </w:t>
      </w:r>
      <w:r>
        <w:t>if</w:t>
      </w:r>
      <w:r>
        <w:rPr>
          <w:spacing w:val="37"/>
        </w:rPr>
        <w:t xml:space="preserve"> </w:t>
      </w:r>
      <w:r>
        <w:t>ap</w:t>
      </w:r>
      <w:r>
        <w:rPr>
          <w:spacing w:val="-1"/>
        </w:rPr>
        <w:t>pl</w:t>
      </w:r>
      <w:r>
        <w:rPr>
          <w:spacing w:val="1"/>
        </w:rPr>
        <w:t>i</w:t>
      </w:r>
      <w:r>
        <w:rPr>
          <w:spacing w:val="-2"/>
        </w:rPr>
        <w:t>e</w:t>
      </w:r>
      <w:r>
        <w:t xml:space="preserve">d </w:t>
      </w:r>
      <w:r>
        <w:rPr>
          <w:spacing w:val="-2"/>
        </w:rPr>
        <w:t>a</w:t>
      </w:r>
      <w:r>
        <w:t>t st</w:t>
      </w:r>
      <w:r>
        <w:rPr>
          <w:spacing w:val="-1"/>
        </w:rPr>
        <w:t>a</w:t>
      </w:r>
      <w:r>
        <w:t>g</w:t>
      </w:r>
      <w:r>
        <w:rPr>
          <w:spacing w:val="-2"/>
        </w:rPr>
        <w:t>e</w:t>
      </w:r>
      <w:r>
        <w:t>s</w:t>
      </w:r>
      <w:r>
        <w:rPr>
          <w:spacing w:val="37"/>
        </w:rPr>
        <w:t xml:space="preserve"> </w:t>
      </w:r>
      <w:r>
        <w:t>follow</w:t>
      </w:r>
      <w:r>
        <w:rPr>
          <w:spacing w:val="-1"/>
        </w:rPr>
        <w:t>in</w:t>
      </w:r>
      <w:r>
        <w:t>g</w:t>
      </w:r>
      <w:r>
        <w:rPr>
          <w:spacing w:val="37"/>
        </w:rPr>
        <w:t xml:space="preserve"> </w:t>
      </w:r>
      <w:r>
        <w:rPr>
          <w:spacing w:val="-1"/>
        </w:rPr>
        <w:t>e</w:t>
      </w:r>
      <w:r>
        <w:t>xp</w:t>
      </w:r>
      <w:r>
        <w:rPr>
          <w:spacing w:val="-1"/>
        </w:rPr>
        <w:t>o</w:t>
      </w:r>
      <w:r>
        <w:t>rt,</w:t>
      </w:r>
      <w:r>
        <w:rPr>
          <w:spacing w:val="36"/>
        </w:rPr>
        <w:t xml:space="preserve"> </w:t>
      </w:r>
      <w:r>
        <w:t>p</w:t>
      </w:r>
      <w:r>
        <w:rPr>
          <w:spacing w:val="-1"/>
        </w:rPr>
        <w:t>ro</w:t>
      </w:r>
      <w:r>
        <w:t>du</w:t>
      </w:r>
      <w:r>
        <w:rPr>
          <w:spacing w:val="-1"/>
        </w:rPr>
        <w:t>c</w:t>
      </w:r>
      <w:r>
        <w:t>ts</w:t>
      </w:r>
      <w:r>
        <w:rPr>
          <w:spacing w:val="37"/>
        </w:rPr>
        <w:t xml:space="preserve"> </w:t>
      </w:r>
      <w:r>
        <w:t>m</w:t>
      </w:r>
      <w:r>
        <w:rPr>
          <w:spacing w:val="-1"/>
        </w:rPr>
        <w:t>a</w:t>
      </w:r>
      <w:r>
        <w:t>y</w:t>
      </w:r>
      <w:r>
        <w:rPr>
          <w:spacing w:val="37"/>
        </w:rPr>
        <w:t xml:space="preserve"> </w:t>
      </w:r>
      <w:r>
        <w:t>show</w:t>
      </w:r>
      <w:r>
        <w:rPr>
          <w:spacing w:val="36"/>
        </w:rPr>
        <w:t xml:space="preserve"> </w:t>
      </w:r>
      <w:r>
        <w:t>in</w:t>
      </w:r>
      <w:r>
        <w:rPr>
          <w:spacing w:val="37"/>
        </w:rPr>
        <w:t xml:space="preserve"> </w:t>
      </w:r>
      <w:r>
        <w:t>r</w:t>
      </w:r>
      <w:r>
        <w:rPr>
          <w:spacing w:val="-2"/>
        </w:rPr>
        <w:t>e</w:t>
      </w:r>
      <w:r>
        <w:rPr>
          <w:spacing w:val="1"/>
        </w:rPr>
        <w:t>l</w:t>
      </w:r>
      <w:r>
        <w:rPr>
          <w:spacing w:val="-2"/>
        </w:rPr>
        <w:t>a</w:t>
      </w:r>
      <w:r>
        <w:t>t</w:t>
      </w:r>
      <w:r>
        <w:rPr>
          <w:spacing w:val="1"/>
        </w:rPr>
        <w:t>i</w:t>
      </w:r>
      <w:r>
        <w:rPr>
          <w:spacing w:val="-1"/>
        </w:rPr>
        <w:t>o</w:t>
      </w:r>
      <w:r>
        <w:t>n</w:t>
      </w:r>
      <w:r>
        <w:rPr>
          <w:spacing w:val="37"/>
        </w:rPr>
        <w:t xml:space="preserve"> </w:t>
      </w:r>
      <w:r>
        <w:t>to</w:t>
      </w:r>
      <w:r>
        <w:rPr>
          <w:spacing w:val="35"/>
        </w:rPr>
        <w:t xml:space="preserve"> </w:t>
      </w:r>
      <w:r>
        <w:t>the r</w:t>
      </w:r>
      <w:r>
        <w:rPr>
          <w:spacing w:val="-1"/>
        </w:rPr>
        <w:t>e</w:t>
      </w:r>
      <w:r>
        <w:t>q</w:t>
      </w:r>
      <w:r>
        <w:rPr>
          <w:spacing w:val="-1"/>
        </w:rPr>
        <w:t>u</w:t>
      </w:r>
      <w:r>
        <w:t>ir</w:t>
      </w:r>
      <w:r>
        <w:rPr>
          <w:spacing w:val="-1"/>
        </w:rPr>
        <w:t>e</w:t>
      </w:r>
      <w:r>
        <w:t>m</w:t>
      </w:r>
      <w:r>
        <w:rPr>
          <w:spacing w:val="-1"/>
        </w:rPr>
        <w:t>e</w:t>
      </w:r>
      <w:r>
        <w:rPr>
          <w:spacing w:val="1"/>
        </w:rPr>
        <w:t>n</w:t>
      </w:r>
      <w:r>
        <w:t xml:space="preserve">ts </w:t>
      </w:r>
      <w:r>
        <w:rPr>
          <w:spacing w:val="-1"/>
        </w:rPr>
        <w:t>o</w:t>
      </w:r>
      <w:r>
        <w:t>f</w:t>
      </w:r>
      <w:r>
        <w:rPr>
          <w:spacing w:val="1"/>
        </w:rPr>
        <w:t xml:space="preserve"> </w:t>
      </w:r>
      <w:r>
        <w:t>the</w:t>
      </w:r>
      <w:r>
        <w:rPr>
          <w:spacing w:val="-1"/>
        </w:rPr>
        <w:t xml:space="preserve"> s</w:t>
      </w:r>
      <w:r>
        <w:rPr>
          <w:spacing w:val="1"/>
        </w:rPr>
        <w:t>t</w:t>
      </w:r>
      <w:r>
        <w:rPr>
          <w:spacing w:val="-2"/>
        </w:rPr>
        <w:t>a</w:t>
      </w:r>
      <w:r>
        <w:t>nd</w:t>
      </w:r>
      <w:r>
        <w:rPr>
          <w:spacing w:val="-1"/>
        </w:rPr>
        <w:t>a</w:t>
      </w:r>
      <w:r>
        <w:t>r</w:t>
      </w:r>
      <w:r>
        <w:rPr>
          <w:spacing w:val="-1"/>
        </w:rPr>
        <w:t>d</w:t>
      </w:r>
      <w:r>
        <w:t>:</w:t>
      </w:r>
    </w:p>
    <w:p w14:paraId="5CA11985" w14:textId="77777777" w:rsidR="00D41C24" w:rsidRDefault="00D41C24" w:rsidP="001E5F1D">
      <w:pPr>
        <w:pStyle w:val="Bullet1G"/>
      </w:pPr>
      <w:r>
        <w:t>a</w:t>
      </w:r>
      <w:r>
        <w:rPr>
          <w:spacing w:val="-1"/>
        </w:rPr>
        <w:t xml:space="preserve"> </w:t>
      </w:r>
      <w:r>
        <w:t>slig</w:t>
      </w:r>
      <w:r>
        <w:rPr>
          <w:spacing w:val="-1"/>
        </w:rPr>
        <w:t>h</w:t>
      </w:r>
      <w:r>
        <w:t>t l</w:t>
      </w:r>
      <w:r>
        <w:rPr>
          <w:spacing w:val="-1"/>
        </w:rPr>
        <w:t>a</w:t>
      </w:r>
      <w:r>
        <w:rPr>
          <w:spacing w:val="-2"/>
        </w:rPr>
        <w:t>c</w:t>
      </w:r>
      <w:r>
        <w:t>k of fr</w:t>
      </w:r>
      <w:r>
        <w:rPr>
          <w:spacing w:val="-2"/>
        </w:rPr>
        <w:t>e</w:t>
      </w:r>
      <w:r>
        <w:t>shn</w:t>
      </w:r>
      <w:r>
        <w:rPr>
          <w:spacing w:val="-1"/>
        </w:rPr>
        <w:t>es</w:t>
      </w:r>
      <w:r>
        <w:t xml:space="preserve">s </w:t>
      </w:r>
      <w:r>
        <w:rPr>
          <w:spacing w:val="-2"/>
        </w:rPr>
        <w:t>a</w:t>
      </w:r>
      <w:r>
        <w:t>nd</w:t>
      </w:r>
      <w:r>
        <w:rPr>
          <w:spacing w:val="1"/>
        </w:rPr>
        <w:t xml:space="preserve"> </w:t>
      </w:r>
      <w:r>
        <w:t>t</w:t>
      </w:r>
      <w:r>
        <w:rPr>
          <w:spacing w:val="-1"/>
        </w:rPr>
        <w:t>ur</w:t>
      </w:r>
      <w:r>
        <w:rPr>
          <w:spacing w:val="1"/>
        </w:rPr>
        <w:t>g</w:t>
      </w:r>
      <w:r>
        <w:t>i</w:t>
      </w:r>
      <w:r>
        <w:rPr>
          <w:spacing w:val="-1"/>
        </w:rPr>
        <w:t>d</w:t>
      </w:r>
      <w:r>
        <w:t>ity</w:t>
      </w:r>
    </w:p>
    <w:p w14:paraId="2B5CF5A9" w14:textId="77777777" w:rsidR="00D41C24" w:rsidRDefault="00D41C24" w:rsidP="001E5F1D">
      <w:pPr>
        <w:pStyle w:val="Bullet1G"/>
      </w:pPr>
      <w:r>
        <w:lastRenderedPageBreak/>
        <w:t>f</w:t>
      </w:r>
      <w:r>
        <w:rPr>
          <w:spacing w:val="-1"/>
        </w:rPr>
        <w:t>o</w:t>
      </w:r>
      <w:r>
        <w:t>r</w:t>
      </w:r>
      <w:r>
        <w:rPr>
          <w:spacing w:val="3"/>
        </w:rPr>
        <w:t xml:space="preserve"> </w:t>
      </w:r>
      <w:r>
        <w:t>p</w:t>
      </w:r>
      <w:r>
        <w:rPr>
          <w:spacing w:val="-1"/>
        </w:rPr>
        <w:t>r</w:t>
      </w:r>
      <w:r>
        <w:t>o</w:t>
      </w:r>
      <w:r>
        <w:rPr>
          <w:spacing w:val="-1"/>
        </w:rPr>
        <w:t>d</w:t>
      </w:r>
      <w:r>
        <w:t>u</w:t>
      </w:r>
      <w:r>
        <w:rPr>
          <w:spacing w:val="-2"/>
        </w:rPr>
        <w:t>c</w:t>
      </w:r>
      <w:r>
        <w:rPr>
          <w:spacing w:val="1"/>
        </w:rPr>
        <w:t>t</w:t>
      </w:r>
      <w:r>
        <w:t>s</w:t>
      </w:r>
      <w:r>
        <w:rPr>
          <w:spacing w:val="1"/>
        </w:rPr>
        <w:t xml:space="preserve"> </w:t>
      </w:r>
      <w:r>
        <w:rPr>
          <w:spacing w:val="-1"/>
        </w:rPr>
        <w:t>g</w:t>
      </w:r>
      <w:r>
        <w:t>r</w:t>
      </w:r>
      <w:r>
        <w:rPr>
          <w:spacing w:val="-2"/>
        </w:rPr>
        <w:t>a</w:t>
      </w:r>
      <w:r>
        <w:t>d</w:t>
      </w:r>
      <w:r>
        <w:rPr>
          <w:spacing w:val="-1"/>
        </w:rPr>
        <w:t>e</w:t>
      </w:r>
      <w:r>
        <w:t>d</w:t>
      </w:r>
      <w:r>
        <w:rPr>
          <w:spacing w:val="3"/>
        </w:rPr>
        <w:t xml:space="preserve"> </w:t>
      </w:r>
      <w:r>
        <w:t>in</w:t>
      </w:r>
      <w:r>
        <w:rPr>
          <w:spacing w:val="3"/>
        </w:rPr>
        <w:t xml:space="preserve"> </w:t>
      </w:r>
      <w:r>
        <w:rPr>
          <w:spacing w:val="-1"/>
        </w:rPr>
        <w:t>c</w:t>
      </w:r>
      <w:r>
        <w:t>l</w:t>
      </w:r>
      <w:r>
        <w:rPr>
          <w:spacing w:val="-1"/>
        </w:rPr>
        <w:t>as</w:t>
      </w:r>
      <w:r>
        <w:rPr>
          <w:spacing w:val="2"/>
        </w:rPr>
        <w:t>s</w:t>
      </w:r>
      <w:r>
        <w:rPr>
          <w:spacing w:val="-2"/>
        </w:rPr>
        <w:t>e</w:t>
      </w:r>
      <w:r>
        <w:t>s</w:t>
      </w:r>
      <w:r>
        <w:rPr>
          <w:spacing w:val="2"/>
        </w:rPr>
        <w:t xml:space="preserve"> </w:t>
      </w:r>
      <w:r>
        <w:rPr>
          <w:spacing w:val="1"/>
        </w:rPr>
        <w:t>o</w:t>
      </w:r>
      <w:r>
        <w:rPr>
          <w:spacing w:val="-1"/>
        </w:rPr>
        <w:t>t</w:t>
      </w:r>
      <w:r>
        <w:rPr>
          <w:spacing w:val="1"/>
        </w:rPr>
        <w:t>h</w:t>
      </w:r>
      <w:r>
        <w:rPr>
          <w:spacing w:val="-1"/>
        </w:rPr>
        <w:t>e</w:t>
      </w:r>
      <w:r>
        <w:t>r</w:t>
      </w:r>
      <w:r>
        <w:rPr>
          <w:spacing w:val="3"/>
        </w:rPr>
        <w:t xml:space="preserve"> </w:t>
      </w:r>
      <w:r>
        <w:rPr>
          <w:spacing w:val="-1"/>
        </w:rPr>
        <w:t>t</w:t>
      </w:r>
      <w:r>
        <w:t>h</w:t>
      </w:r>
      <w:r>
        <w:rPr>
          <w:spacing w:val="-1"/>
        </w:rPr>
        <w:t>a</w:t>
      </w:r>
      <w:r>
        <w:t>n</w:t>
      </w:r>
      <w:r>
        <w:rPr>
          <w:spacing w:val="3"/>
        </w:rPr>
        <w:t xml:space="preserve"> </w:t>
      </w:r>
      <w:r>
        <w:t>the</w:t>
      </w:r>
      <w:r>
        <w:rPr>
          <w:spacing w:val="1"/>
        </w:rPr>
        <w:t xml:space="preserve"> </w:t>
      </w:r>
      <w:r>
        <w:t>“</w:t>
      </w:r>
      <w:r>
        <w:rPr>
          <w:spacing w:val="-1"/>
        </w:rPr>
        <w:t>Ex</w:t>
      </w:r>
      <w:r>
        <w:t>tr</w:t>
      </w:r>
      <w:r>
        <w:rPr>
          <w:spacing w:val="-1"/>
        </w:rPr>
        <w:t>a</w:t>
      </w:r>
      <w:r>
        <w:t xml:space="preserve">” </w:t>
      </w:r>
      <w:r>
        <w:rPr>
          <w:spacing w:val="-1"/>
        </w:rPr>
        <w:t>C</w:t>
      </w:r>
      <w:r>
        <w:rPr>
          <w:spacing w:val="1"/>
        </w:rPr>
        <w:t>l</w:t>
      </w:r>
      <w:r>
        <w:rPr>
          <w:spacing w:val="-2"/>
        </w:rPr>
        <w:t>a</w:t>
      </w:r>
      <w:r>
        <w:t>s</w:t>
      </w:r>
      <w:r>
        <w:rPr>
          <w:spacing w:val="2"/>
        </w:rPr>
        <w:t>s</w:t>
      </w:r>
      <w:r>
        <w:t>,</w:t>
      </w:r>
      <w:r>
        <w:rPr>
          <w:spacing w:val="2"/>
        </w:rPr>
        <w:t xml:space="preserve"> </w:t>
      </w:r>
      <w:r>
        <w:t>a</w:t>
      </w:r>
      <w:r>
        <w:rPr>
          <w:spacing w:val="1"/>
        </w:rPr>
        <w:t xml:space="preserve"> </w:t>
      </w:r>
      <w:r>
        <w:rPr>
          <w:spacing w:val="-1"/>
        </w:rPr>
        <w:t>s</w:t>
      </w:r>
      <w:r>
        <w:rPr>
          <w:spacing w:val="1"/>
        </w:rPr>
        <w:t>l</w:t>
      </w:r>
      <w:r>
        <w:t>i</w:t>
      </w:r>
      <w:r>
        <w:rPr>
          <w:spacing w:val="-1"/>
        </w:rPr>
        <w:t>g</w:t>
      </w:r>
      <w:r>
        <w:t>ht</w:t>
      </w:r>
      <w:r>
        <w:rPr>
          <w:spacing w:val="1"/>
        </w:rPr>
        <w:t xml:space="preserve"> </w:t>
      </w:r>
      <w:r>
        <w:t>d</w:t>
      </w:r>
      <w:r>
        <w:rPr>
          <w:spacing w:val="-1"/>
        </w:rPr>
        <w:t>e</w:t>
      </w:r>
      <w:r>
        <w:t>t</w:t>
      </w:r>
      <w:r>
        <w:rPr>
          <w:spacing w:val="-1"/>
        </w:rPr>
        <w:t>e</w:t>
      </w:r>
      <w:r>
        <w:t>r</w:t>
      </w:r>
      <w:r>
        <w:rPr>
          <w:spacing w:val="-1"/>
        </w:rPr>
        <w:t>io</w:t>
      </w:r>
      <w:r>
        <w:t>r</w:t>
      </w:r>
      <w:r>
        <w:rPr>
          <w:spacing w:val="-1"/>
        </w:rPr>
        <w:t>a</w:t>
      </w:r>
      <w:r>
        <w:t>tion</w:t>
      </w:r>
      <w:r>
        <w:rPr>
          <w:spacing w:val="1"/>
        </w:rPr>
        <w:t xml:space="preserve"> </w:t>
      </w:r>
      <w:r>
        <w:t>due to t</w:t>
      </w:r>
      <w:r>
        <w:rPr>
          <w:spacing w:val="1"/>
        </w:rPr>
        <w:t>h</w:t>
      </w:r>
      <w:r>
        <w:rPr>
          <w:spacing w:val="-2"/>
        </w:rPr>
        <w:t>e</w:t>
      </w:r>
      <w:r>
        <w:t>ir</w:t>
      </w:r>
      <w:r>
        <w:rPr>
          <w:spacing w:val="-1"/>
        </w:rPr>
        <w:t xml:space="preserve"> </w:t>
      </w:r>
      <w:r>
        <w:rPr>
          <w:spacing w:val="1"/>
        </w:rPr>
        <w:t>d</w:t>
      </w:r>
      <w:r>
        <w:t>e</w:t>
      </w:r>
      <w:r>
        <w:rPr>
          <w:spacing w:val="1"/>
        </w:rPr>
        <w:t>v</w:t>
      </w:r>
      <w:r>
        <w:rPr>
          <w:spacing w:val="-2"/>
        </w:rPr>
        <w:t>e</w:t>
      </w:r>
      <w:r>
        <w:rPr>
          <w:spacing w:val="1"/>
        </w:rPr>
        <w:t>l</w:t>
      </w:r>
      <w:r>
        <w:t>o</w:t>
      </w:r>
      <w:r>
        <w:rPr>
          <w:spacing w:val="1"/>
        </w:rPr>
        <w:t>p</w:t>
      </w:r>
      <w:r>
        <w:rPr>
          <w:spacing w:val="-2"/>
        </w:rPr>
        <w:t>m</w:t>
      </w:r>
      <w:r>
        <w:rPr>
          <w:spacing w:val="-1"/>
        </w:rPr>
        <w:t>e</w:t>
      </w:r>
      <w:r>
        <w:rPr>
          <w:spacing w:val="1"/>
        </w:rPr>
        <w:t>n</w:t>
      </w:r>
      <w:r>
        <w:t xml:space="preserve">t and </w:t>
      </w:r>
      <w:r>
        <w:rPr>
          <w:spacing w:val="1"/>
        </w:rPr>
        <w:t>th</w:t>
      </w:r>
      <w:r>
        <w:rPr>
          <w:spacing w:val="-1"/>
        </w:rPr>
        <w:t>ei</w:t>
      </w:r>
      <w:r>
        <w:t>r t</w:t>
      </w:r>
      <w:r>
        <w:rPr>
          <w:spacing w:val="-1"/>
        </w:rPr>
        <w:t>e</w:t>
      </w:r>
      <w:r>
        <w:rPr>
          <w:spacing w:val="1"/>
        </w:rPr>
        <w:t>nd</w:t>
      </w:r>
      <w:r>
        <w:rPr>
          <w:spacing w:val="-1"/>
        </w:rPr>
        <w:t>enc</w:t>
      </w:r>
      <w:r>
        <w:t>y</w:t>
      </w:r>
      <w:r>
        <w:rPr>
          <w:spacing w:val="-1"/>
        </w:rPr>
        <w:t xml:space="preserve"> </w:t>
      </w:r>
      <w:r>
        <w:rPr>
          <w:spacing w:val="1"/>
        </w:rPr>
        <w:t>t</w:t>
      </w:r>
      <w:r>
        <w:t xml:space="preserve">o </w:t>
      </w:r>
      <w:r>
        <w:rPr>
          <w:spacing w:val="1"/>
        </w:rPr>
        <w:t>p</w:t>
      </w:r>
      <w:r>
        <w:rPr>
          <w:spacing w:val="-1"/>
        </w:rPr>
        <w:t>er</w:t>
      </w:r>
      <w:r>
        <w:rPr>
          <w:spacing w:val="1"/>
        </w:rPr>
        <w:t>i</w:t>
      </w:r>
      <w:r>
        <w:rPr>
          <w:spacing w:val="-1"/>
        </w:rPr>
        <w:t>s</w:t>
      </w:r>
      <w:r>
        <w:rPr>
          <w:spacing w:val="1"/>
        </w:rPr>
        <w:t>h.</w:t>
      </w:r>
    </w:p>
    <w:p w14:paraId="284925EB" w14:textId="77777777" w:rsidR="00D41C24" w:rsidRDefault="00D41C24" w:rsidP="001E5F1D">
      <w:pPr>
        <w:pStyle w:val="SingleTxtG"/>
      </w:pPr>
      <w:r>
        <w:rPr>
          <w:spacing w:val="-1"/>
        </w:rPr>
        <w:t>T</w:t>
      </w:r>
      <w:r>
        <w:rPr>
          <w:spacing w:val="1"/>
        </w:rPr>
        <w:t>h</w:t>
      </w:r>
      <w:r>
        <w:t>e</w:t>
      </w:r>
      <w:r>
        <w:rPr>
          <w:spacing w:val="-5"/>
        </w:rPr>
        <w:t xml:space="preserve"> </w:t>
      </w:r>
      <w:r>
        <w:t>hold</w:t>
      </w:r>
      <w:r>
        <w:rPr>
          <w:spacing w:val="-2"/>
        </w:rPr>
        <w:t>e</w:t>
      </w:r>
      <w:r>
        <w:t>r</w:t>
      </w:r>
      <w:r>
        <w:rPr>
          <w:spacing w:val="1"/>
        </w:rPr>
        <w:t>/</w:t>
      </w:r>
      <w:r>
        <w:rPr>
          <w:spacing w:val="-1"/>
        </w:rPr>
        <w:t>se</w:t>
      </w:r>
      <w:r>
        <w:t>ll</w:t>
      </w:r>
      <w:r>
        <w:rPr>
          <w:spacing w:val="-2"/>
        </w:rPr>
        <w:t>e</w:t>
      </w:r>
      <w:r>
        <w:t>r</w:t>
      </w:r>
      <w:r>
        <w:rPr>
          <w:spacing w:val="-2"/>
        </w:rPr>
        <w:t xml:space="preserve"> </w:t>
      </w:r>
      <w:r>
        <w:t>of</w:t>
      </w:r>
      <w:r>
        <w:rPr>
          <w:spacing w:val="-3"/>
        </w:rPr>
        <w:t xml:space="preserve"> </w:t>
      </w:r>
      <w:r>
        <w:rPr>
          <w:spacing w:val="1"/>
        </w:rPr>
        <w:t>p</w:t>
      </w:r>
      <w:r>
        <w:t>ro</w:t>
      </w:r>
      <w:r>
        <w:rPr>
          <w:spacing w:val="-1"/>
        </w:rPr>
        <w:t>d</w:t>
      </w:r>
      <w:r>
        <w:rPr>
          <w:spacing w:val="1"/>
        </w:rPr>
        <w:t>u</w:t>
      </w:r>
      <w:r>
        <w:rPr>
          <w:spacing w:val="-1"/>
        </w:rPr>
        <w:t>c</w:t>
      </w:r>
      <w:r>
        <w:t>ts</w:t>
      </w:r>
      <w:r>
        <w:rPr>
          <w:spacing w:val="-3"/>
        </w:rPr>
        <w:t xml:space="preserve"> </w:t>
      </w:r>
      <w:r>
        <w:t>m</w:t>
      </w:r>
      <w:r>
        <w:rPr>
          <w:spacing w:val="-1"/>
        </w:rPr>
        <w:t>a</w:t>
      </w:r>
      <w:r>
        <w:t>y</w:t>
      </w:r>
      <w:r>
        <w:rPr>
          <w:spacing w:val="-2"/>
        </w:rPr>
        <w:t xml:space="preserve"> </w:t>
      </w:r>
      <w:r>
        <w:rPr>
          <w:spacing w:val="-1"/>
        </w:rPr>
        <w:t>n</w:t>
      </w:r>
      <w:r>
        <w:rPr>
          <w:spacing w:val="1"/>
        </w:rPr>
        <w:t>o</w:t>
      </w:r>
      <w:r>
        <w:t>t</w:t>
      </w:r>
      <w:r>
        <w:rPr>
          <w:spacing w:val="-2"/>
        </w:rPr>
        <w:t xml:space="preserve"> </w:t>
      </w:r>
      <w:r>
        <w:rPr>
          <w:spacing w:val="-1"/>
        </w:rPr>
        <w:t>d</w:t>
      </w:r>
      <w:r>
        <w:t>is</w:t>
      </w:r>
      <w:r>
        <w:rPr>
          <w:spacing w:val="-1"/>
        </w:rPr>
        <w:t>p</w:t>
      </w:r>
      <w:r>
        <w:rPr>
          <w:spacing w:val="1"/>
        </w:rPr>
        <w:t>l</w:t>
      </w:r>
      <w:r>
        <w:rPr>
          <w:spacing w:val="-2"/>
        </w:rPr>
        <w:t>a</w:t>
      </w:r>
      <w:r>
        <w:t>y</w:t>
      </w:r>
      <w:r>
        <w:rPr>
          <w:spacing w:val="-3"/>
        </w:rPr>
        <w:t xml:space="preserve"> </w:t>
      </w:r>
      <w:r>
        <w:t>su</w:t>
      </w:r>
      <w:r>
        <w:rPr>
          <w:spacing w:val="-2"/>
        </w:rPr>
        <w:t>c</w:t>
      </w:r>
      <w:r>
        <w:t>h</w:t>
      </w:r>
      <w:r>
        <w:rPr>
          <w:spacing w:val="-2"/>
        </w:rPr>
        <w:t xml:space="preserve"> </w:t>
      </w:r>
      <w:r>
        <w:rPr>
          <w:spacing w:val="1"/>
        </w:rPr>
        <w:t>p</w:t>
      </w:r>
      <w:r>
        <w:t>r</w:t>
      </w:r>
      <w:r>
        <w:rPr>
          <w:spacing w:val="-1"/>
        </w:rPr>
        <w:t>o</w:t>
      </w:r>
      <w:r>
        <w:t>du</w:t>
      </w:r>
      <w:r>
        <w:rPr>
          <w:spacing w:val="-1"/>
        </w:rPr>
        <w:t>ct</w:t>
      </w:r>
      <w:r>
        <w:t>s</w:t>
      </w:r>
      <w:r>
        <w:rPr>
          <w:spacing w:val="-2"/>
        </w:rPr>
        <w:t xml:space="preserve"> </w:t>
      </w:r>
      <w:r>
        <w:rPr>
          <w:spacing w:val="1"/>
        </w:rPr>
        <w:t>o</w:t>
      </w:r>
      <w:r>
        <w:t>r</w:t>
      </w:r>
      <w:r>
        <w:rPr>
          <w:spacing w:val="-4"/>
        </w:rPr>
        <w:t xml:space="preserve"> </w:t>
      </w:r>
      <w:r>
        <w:t>off</w:t>
      </w:r>
      <w:r>
        <w:rPr>
          <w:spacing w:val="-2"/>
        </w:rPr>
        <w:t>e</w:t>
      </w:r>
      <w:r>
        <w:t>r</w:t>
      </w:r>
      <w:r>
        <w:rPr>
          <w:spacing w:val="-2"/>
        </w:rPr>
        <w:t xml:space="preserve"> </w:t>
      </w:r>
      <w:r>
        <w:t>them</w:t>
      </w:r>
      <w:r>
        <w:rPr>
          <w:spacing w:val="-4"/>
        </w:rPr>
        <w:t xml:space="preserve"> </w:t>
      </w:r>
      <w:r>
        <w:t>f</w:t>
      </w:r>
      <w:r>
        <w:rPr>
          <w:spacing w:val="-1"/>
        </w:rPr>
        <w:t>o</w:t>
      </w:r>
      <w:r>
        <w:t>r</w:t>
      </w:r>
      <w:r>
        <w:rPr>
          <w:spacing w:val="-3"/>
        </w:rPr>
        <w:t xml:space="preserve"> </w:t>
      </w:r>
      <w:r>
        <w:t>s</w:t>
      </w:r>
      <w:r>
        <w:rPr>
          <w:spacing w:val="-1"/>
        </w:rPr>
        <w:t>a</w:t>
      </w:r>
      <w:r>
        <w:t>l</w:t>
      </w:r>
      <w:r>
        <w:rPr>
          <w:spacing w:val="-1"/>
        </w:rPr>
        <w:t>e</w:t>
      </w:r>
      <w:r>
        <w:t>,</w:t>
      </w:r>
      <w:r>
        <w:rPr>
          <w:spacing w:val="-3"/>
        </w:rPr>
        <w:t xml:space="preserve"> </w:t>
      </w:r>
      <w:r>
        <w:rPr>
          <w:spacing w:val="1"/>
        </w:rPr>
        <w:t>o</w:t>
      </w:r>
      <w:r>
        <w:t>r</w:t>
      </w:r>
      <w:r>
        <w:rPr>
          <w:spacing w:val="-3"/>
        </w:rPr>
        <w:t xml:space="preserve"> </w:t>
      </w:r>
      <w:r>
        <w:t>d</w:t>
      </w:r>
      <w:r>
        <w:rPr>
          <w:spacing w:val="-1"/>
        </w:rPr>
        <w:t>e</w:t>
      </w:r>
      <w:r>
        <w:t>l</w:t>
      </w:r>
      <w:r>
        <w:rPr>
          <w:spacing w:val="1"/>
        </w:rPr>
        <w:t>i</w:t>
      </w:r>
      <w:r>
        <w:rPr>
          <w:spacing w:val="-1"/>
        </w:rPr>
        <w:t>ve</w:t>
      </w:r>
      <w:r>
        <w:t xml:space="preserve">r </w:t>
      </w:r>
      <w:r>
        <w:rPr>
          <w:spacing w:val="1"/>
        </w:rPr>
        <w:t>o</w:t>
      </w:r>
      <w:r>
        <w:t>r m</w:t>
      </w:r>
      <w:r>
        <w:rPr>
          <w:spacing w:val="-1"/>
        </w:rPr>
        <w:t>a</w:t>
      </w:r>
      <w:r>
        <w:t>r</w:t>
      </w:r>
      <w:r>
        <w:rPr>
          <w:spacing w:val="1"/>
        </w:rPr>
        <w:t>k</w:t>
      </w:r>
      <w:r>
        <w:rPr>
          <w:spacing w:val="-2"/>
        </w:rPr>
        <w:t>e</w:t>
      </w:r>
      <w:r>
        <w:t>t</w:t>
      </w:r>
      <w:r>
        <w:rPr>
          <w:spacing w:val="2"/>
        </w:rPr>
        <w:t xml:space="preserve"> </w:t>
      </w:r>
      <w:r>
        <w:rPr>
          <w:spacing w:val="1"/>
        </w:rPr>
        <w:t>th</w:t>
      </w:r>
      <w:r>
        <w:rPr>
          <w:spacing w:val="-1"/>
        </w:rPr>
        <w:t>e</w:t>
      </w:r>
      <w:r>
        <w:t>m</w:t>
      </w:r>
      <w:r>
        <w:rPr>
          <w:spacing w:val="-1"/>
        </w:rPr>
        <w:t xml:space="preserve"> </w:t>
      </w:r>
      <w:r>
        <w:rPr>
          <w:spacing w:val="1"/>
        </w:rPr>
        <w:t>i</w:t>
      </w:r>
      <w:r>
        <w:t>n</w:t>
      </w:r>
      <w:r>
        <w:rPr>
          <w:spacing w:val="1"/>
        </w:rPr>
        <w:t xml:space="preserve"> </w:t>
      </w:r>
      <w:r>
        <w:rPr>
          <w:spacing w:val="-2"/>
        </w:rPr>
        <w:t>a</w:t>
      </w:r>
      <w:r>
        <w:rPr>
          <w:spacing w:val="1"/>
        </w:rPr>
        <w:t>n</w:t>
      </w:r>
      <w:r>
        <w:t>y</w:t>
      </w:r>
      <w:r>
        <w:rPr>
          <w:spacing w:val="1"/>
        </w:rPr>
        <w:t xml:space="preserve"> </w:t>
      </w:r>
      <w:r>
        <w:rPr>
          <w:spacing w:val="-2"/>
        </w:rPr>
        <w:t>m</w:t>
      </w:r>
      <w:r>
        <w:rPr>
          <w:spacing w:val="-1"/>
        </w:rPr>
        <w:t>a</w:t>
      </w:r>
      <w:r>
        <w:rPr>
          <w:spacing w:val="1"/>
        </w:rPr>
        <w:t>n</w:t>
      </w:r>
      <w:r>
        <w:rPr>
          <w:spacing w:val="2"/>
        </w:rPr>
        <w:t>n</w:t>
      </w:r>
      <w:r>
        <w:rPr>
          <w:spacing w:val="-2"/>
        </w:rPr>
        <w:t>e</w:t>
      </w:r>
      <w:r>
        <w:t>r</w:t>
      </w:r>
      <w:r>
        <w:rPr>
          <w:spacing w:val="1"/>
        </w:rPr>
        <w:t xml:space="preserve"> oth</w:t>
      </w:r>
      <w:r>
        <w:rPr>
          <w:spacing w:val="-1"/>
        </w:rPr>
        <w:t>e</w:t>
      </w:r>
      <w:r>
        <w:t xml:space="preserve">r </w:t>
      </w:r>
      <w:r>
        <w:rPr>
          <w:spacing w:val="1"/>
        </w:rPr>
        <w:t>th</w:t>
      </w:r>
      <w:r>
        <w:rPr>
          <w:spacing w:val="-1"/>
        </w:rPr>
        <w:t>a</w:t>
      </w:r>
      <w:r>
        <w:t xml:space="preserve">n </w:t>
      </w:r>
      <w:r>
        <w:rPr>
          <w:spacing w:val="1"/>
        </w:rPr>
        <w:t>i</w:t>
      </w:r>
      <w:r>
        <w:t>n</w:t>
      </w:r>
      <w:r>
        <w:rPr>
          <w:spacing w:val="1"/>
        </w:rPr>
        <w:t xml:space="preserve"> </w:t>
      </w:r>
      <w:r>
        <w:rPr>
          <w:spacing w:val="-1"/>
        </w:rPr>
        <w:t>c</w:t>
      </w:r>
      <w:r>
        <w:rPr>
          <w:spacing w:val="1"/>
        </w:rPr>
        <w:t>o</w:t>
      </w:r>
      <w:r>
        <w:rPr>
          <w:spacing w:val="-1"/>
        </w:rPr>
        <w:t>n</w:t>
      </w:r>
      <w:r>
        <w:rPr>
          <w:spacing w:val="1"/>
        </w:rPr>
        <w:t>f</w:t>
      </w:r>
      <w:r>
        <w:rPr>
          <w:spacing w:val="-1"/>
        </w:rPr>
        <w:t>o</w:t>
      </w:r>
      <w:r>
        <w:rPr>
          <w:spacing w:val="1"/>
        </w:rPr>
        <w:t>r</w:t>
      </w:r>
      <w:r>
        <w:rPr>
          <w:spacing w:val="-2"/>
        </w:rPr>
        <w:t>m</w:t>
      </w:r>
      <w:r>
        <w:rPr>
          <w:spacing w:val="1"/>
        </w:rPr>
        <w:t>i</w:t>
      </w:r>
      <w:r>
        <w:t>ty</w:t>
      </w:r>
      <w:r>
        <w:rPr>
          <w:spacing w:val="-1"/>
        </w:rPr>
        <w:t xml:space="preserve"> </w:t>
      </w:r>
      <w:r>
        <w:t>wi</w:t>
      </w:r>
      <w:r>
        <w:rPr>
          <w:spacing w:val="1"/>
        </w:rPr>
        <w:t>t</w:t>
      </w:r>
      <w:r>
        <w:t>h</w:t>
      </w:r>
      <w:r>
        <w:rPr>
          <w:spacing w:val="-1"/>
        </w:rPr>
        <w:t xml:space="preserve"> </w:t>
      </w:r>
      <w:r>
        <w:rPr>
          <w:spacing w:val="1"/>
        </w:rPr>
        <w:t>t</w:t>
      </w:r>
      <w:r>
        <w:rPr>
          <w:spacing w:val="-1"/>
        </w:rPr>
        <w:t>h</w:t>
      </w:r>
      <w:r>
        <w:rPr>
          <w:spacing w:val="1"/>
        </w:rPr>
        <w:t>i</w:t>
      </w:r>
      <w:r>
        <w:t>s</w:t>
      </w:r>
      <w:r>
        <w:rPr>
          <w:spacing w:val="-1"/>
        </w:rPr>
        <w:t xml:space="preserve"> </w:t>
      </w:r>
      <w:r>
        <w:t>st</w:t>
      </w:r>
      <w:r>
        <w:rPr>
          <w:spacing w:val="-2"/>
        </w:rPr>
        <w:t>a</w:t>
      </w:r>
      <w:r>
        <w:t>nd</w:t>
      </w:r>
      <w:r>
        <w:rPr>
          <w:spacing w:val="-1"/>
        </w:rPr>
        <w:t>ar</w:t>
      </w:r>
      <w:r>
        <w:rPr>
          <w:spacing w:val="1"/>
        </w:rPr>
        <w:t>d</w:t>
      </w:r>
      <w:r>
        <w:t>.</w:t>
      </w:r>
      <w:r>
        <w:rPr>
          <w:spacing w:val="1"/>
        </w:rPr>
        <w:t xml:space="preserve"> </w:t>
      </w:r>
      <w:r>
        <w:rPr>
          <w:spacing w:val="-1"/>
        </w:rPr>
        <w:t>T</w:t>
      </w:r>
      <w:r>
        <w:rPr>
          <w:spacing w:val="1"/>
        </w:rPr>
        <w:t>h</w:t>
      </w:r>
      <w:r>
        <w:t xml:space="preserve">e </w:t>
      </w:r>
      <w:r>
        <w:rPr>
          <w:spacing w:val="-1"/>
        </w:rPr>
        <w:t>h</w:t>
      </w:r>
      <w:r>
        <w:rPr>
          <w:spacing w:val="1"/>
        </w:rPr>
        <w:t>o</w:t>
      </w:r>
      <w:r>
        <w:t>ld</w:t>
      </w:r>
      <w:r>
        <w:rPr>
          <w:spacing w:val="-2"/>
        </w:rPr>
        <w:t>e</w:t>
      </w:r>
      <w:r>
        <w:t>r</w:t>
      </w:r>
      <w:r>
        <w:rPr>
          <w:spacing w:val="1"/>
        </w:rPr>
        <w:t>/</w:t>
      </w:r>
      <w:r>
        <w:rPr>
          <w:spacing w:val="-1"/>
        </w:rPr>
        <w:t>se</w:t>
      </w:r>
      <w:r>
        <w:t>ll</w:t>
      </w:r>
      <w:r>
        <w:rPr>
          <w:spacing w:val="-2"/>
        </w:rPr>
        <w:t>e</w:t>
      </w:r>
      <w:r>
        <w:t>r sh</w:t>
      </w:r>
      <w:r>
        <w:rPr>
          <w:spacing w:val="-2"/>
        </w:rPr>
        <w:t>a</w:t>
      </w:r>
      <w:r>
        <w:t>ll be</w:t>
      </w:r>
      <w:r>
        <w:rPr>
          <w:spacing w:val="-1"/>
        </w:rPr>
        <w:t xml:space="preserve"> </w:t>
      </w:r>
      <w:r>
        <w:t>r</w:t>
      </w:r>
      <w:r>
        <w:rPr>
          <w:spacing w:val="-2"/>
        </w:rPr>
        <w:t>e</w:t>
      </w:r>
      <w:r>
        <w:t>spo</w:t>
      </w:r>
      <w:r>
        <w:rPr>
          <w:spacing w:val="-1"/>
        </w:rPr>
        <w:t>n</w:t>
      </w:r>
      <w:r>
        <w:t>s</w:t>
      </w:r>
      <w:r>
        <w:rPr>
          <w:spacing w:val="-1"/>
        </w:rPr>
        <w:t>i</w:t>
      </w:r>
      <w:r>
        <w:t>ble</w:t>
      </w:r>
      <w:r>
        <w:rPr>
          <w:spacing w:val="-1"/>
        </w:rPr>
        <w:t xml:space="preserve"> </w:t>
      </w:r>
      <w:r>
        <w:t>for</w:t>
      </w:r>
      <w:r>
        <w:rPr>
          <w:spacing w:val="-1"/>
        </w:rPr>
        <w:t xml:space="preserve"> </w:t>
      </w:r>
      <w:r>
        <w:t>ob</w:t>
      </w:r>
      <w:r>
        <w:rPr>
          <w:spacing w:val="-1"/>
        </w:rPr>
        <w:t>ser</w:t>
      </w:r>
      <w:r>
        <w:t>v</w:t>
      </w:r>
      <w:r>
        <w:rPr>
          <w:spacing w:val="-1"/>
        </w:rPr>
        <w:t>i</w:t>
      </w:r>
      <w:r>
        <w:t>ng</w:t>
      </w:r>
      <w:r>
        <w:rPr>
          <w:spacing w:val="-1"/>
        </w:rPr>
        <w:t xml:space="preserve"> </w:t>
      </w:r>
      <w:r>
        <w:t>su</w:t>
      </w:r>
      <w:r>
        <w:rPr>
          <w:spacing w:val="-1"/>
        </w:rPr>
        <w:t>c</w:t>
      </w:r>
      <w:r>
        <w:t>h</w:t>
      </w:r>
      <w:r>
        <w:rPr>
          <w:spacing w:val="-1"/>
        </w:rPr>
        <w:t xml:space="preserve"> c</w:t>
      </w:r>
      <w:r>
        <w:t>on</w:t>
      </w:r>
      <w:r>
        <w:rPr>
          <w:spacing w:val="-1"/>
        </w:rPr>
        <w:t>f</w:t>
      </w:r>
      <w:r>
        <w:t>or</w:t>
      </w:r>
      <w:r>
        <w:rPr>
          <w:spacing w:val="-2"/>
        </w:rPr>
        <w:t>m</w:t>
      </w:r>
      <w:r>
        <w:t>it</w:t>
      </w:r>
      <w:r>
        <w:rPr>
          <w:spacing w:val="-1"/>
        </w:rPr>
        <w:t>y</w:t>
      </w:r>
      <w:r>
        <w:t>.</w:t>
      </w:r>
    </w:p>
    <w:p w14:paraId="194073D4" w14:textId="77777777" w:rsidR="00D41C24" w:rsidRDefault="00D41C24" w:rsidP="00D41C24">
      <w:pPr>
        <w:pStyle w:val="H1G"/>
      </w:pPr>
      <w:r>
        <w:tab/>
        <w:t>A.</w:t>
      </w:r>
      <w:r>
        <w:tab/>
      </w:r>
      <w:r>
        <w:rPr>
          <w:spacing w:val="1"/>
        </w:rPr>
        <w:t>M</w:t>
      </w:r>
      <w:r>
        <w:t>inimum</w:t>
      </w:r>
      <w:r>
        <w:rPr>
          <w:spacing w:val="-8"/>
        </w:rPr>
        <w:t xml:space="preserve"> </w:t>
      </w:r>
      <w:r>
        <w:t>req</w:t>
      </w:r>
      <w:r>
        <w:rPr>
          <w:spacing w:val="1"/>
        </w:rPr>
        <w:t>u</w:t>
      </w:r>
      <w:r>
        <w:t>ir</w:t>
      </w:r>
      <w:r>
        <w:rPr>
          <w:spacing w:val="1"/>
        </w:rPr>
        <w:t>e</w:t>
      </w:r>
      <w:r>
        <w:t>m</w:t>
      </w:r>
      <w:r>
        <w:rPr>
          <w:spacing w:val="1"/>
        </w:rPr>
        <w:t>e</w:t>
      </w:r>
      <w:r>
        <w:t>nts</w:t>
      </w:r>
    </w:p>
    <w:p w14:paraId="58A83C1E" w14:textId="77777777" w:rsidR="00D41C24" w:rsidRDefault="00D41C24" w:rsidP="0019560E">
      <w:pPr>
        <w:pStyle w:val="SingleTxtG"/>
      </w:pPr>
      <w:r>
        <w:rPr>
          <w:spacing w:val="1"/>
        </w:rPr>
        <w:t>I</w:t>
      </w:r>
      <w:r>
        <w:t>n</w:t>
      </w:r>
      <w:r>
        <w:rPr>
          <w:spacing w:val="1"/>
        </w:rPr>
        <w:t xml:space="preserve"> </w:t>
      </w:r>
      <w:r>
        <w:rPr>
          <w:spacing w:val="-1"/>
        </w:rPr>
        <w:t>a</w:t>
      </w:r>
      <w:r>
        <w:rPr>
          <w:spacing w:val="1"/>
        </w:rPr>
        <w:t>l</w:t>
      </w:r>
      <w:r>
        <w:t>l</w:t>
      </w:r>
      <w:r>
        <w:rPr>
          <w:spacing w:val="1"/>
        </w:rPr>
        <w:t xml:space="preserve"> </w:t>
      </w:r>
      <w:r>
        <w:rPr>
          <w:spacing w:val="-1"/>
        </w:rPr>
        <w:t>c</w:t>
      </w:r>
      <w:r>
        <w:t>l</w:t>
      </w:r>
      <w:r>
        <w:rPr>
          <w:spacing w:val="-1"/>
        </w:rPr>
        <w:t>a</w:t>
      </w:r>
      <w:r>
        <w:rPr>
          <w:spacing w:val="1"/>
        </w:rPr>
        <w:t>ss</w:t>
      </w:r>
      <w:r>
        <w:rPr>
          <w:spacing w:val="-1"/>
        </w:rPr>
        <w:t>e</w:t>
      </w:r>
      <w:r>
        <w:rPr>
          <w:spacing w:val="1"/>
        </w:rPr>
        <w:t>s</w:t>
      </w:r>
      <w:r>
        <w:t xml:space="preserve">, </w:t>
      </w:r>
      <w:r>
        <w:rPr>
          <w:spacing w:val="1"/>
        </w:rPr>
        <w:t>su</w:t>
      </w:r>
      <w:r>
        <w:rPr>
          <w:spacing w:val="-1"/>
        </w:rPr>
        <w:t>b</w:t>
      </w:r>
      <w:r>
        <w:rPr>
          <w:spacing w:val="1"/>
        </w:rPr>
        <w:t>j</w:t>
      </w:r>
      <w:r>
        <w:rPr>
          <w:spacing w:val="-1"/>
        </w:rPr>
        <w:t>ec</w:t>
      </w:r>
      <w:r>
        <w:t>t</w:t>
      </w:r>
      <w:r>
        <w:rPr>
          <w:spacing w:val="1"/>
        </w:rPr>
        <w:t xml:space="preserve"> t</w:t>
      </w:r>
      <w:r>
        <w:t>o</w:t>
      </w:r>
      <w:r>
        <w:rPr>
          <w:spacing w:val="1"/>
        </w:rPr>
        <w:t xml:space="preserve"> th</w:t>
      </w:r>
      <w:r>
        <w:t>e</w:t>
      </w:r>
      <w:r>
        <w:rPr>
          <w:spacing w:val="-1"/>
        </w:rPr>
        <w:t xml:space="preserve"> </w:t>
      </w:r>
      <w:r>
        <w:rPr>
          <w:spacing w:val="1"/>
        </w:rPr>
        <w:t>s</w:t>
      </w:r>
      <w:r>
        <w:rPr>
          <w:spacing w:val="-1"/>
        </w:rPr>
        <w:t>p</w:t>
      </w:r>
      <w:r>
        <w:rPr>
          <w:spacing w:val="1"/>
        </w:rPr>
        <w:t>e</w:t>
      </w:r>
      <w:r>
        <w:rPr>
          <w:spacing w:val="-2"/>
        </w:rPr>
        <w:t>c</w:t>
      </w:r>
      <w:r>
        <w:rPr>
          <w:spacing w:val="1"/>
        </w:rPr>
        <w:t>i</w:t>
      </w:r>
      <w:r>
        <w:rPr>
          <w:spacing w:val="-2"/>
        </w:rPr>
        <w:t>a</w:t>
      </w:r>
      <w:r>
        <w:t>l</w:t>
      </w:r>
      <w:r>
        <w:rPr>
          <w:spacing w:val="2"/>
        </w:rPr>
        <w:t xml:space="preserve"> </w:t>
      </w:r>
      <w:r>
        <w:rPr>
          <w:spacing w:val="1"/>
        </w:rPr>
        <w:t>pro</w:t>
      </w:r>
      <w:r>
        <w:rPr>
          <w:spacing w:val="-1"/>
        </w:rPr>
        <w:t>v</w:t>
      </w:r>
      <w:r>
        <w:rPr>
          <w:spacing w:val="1"/>
        </w:rPr>
        <w:t>i</w:t>
      </w:r>
      <w:r>
        <w:rPr>
          <w:spacing w:val="-1"/>
        </w:rPr>
        <w:t>si</w:t>
      </w:r>
      <w:r>
        <w:rPr>
          <w:spacing w:val="1"/>
        </w:rPr>
        <w:t>o</w:t>
      </w:r>
      <w:r>
        <w:rPr>
          <w:spacing w:val="-1"/>
        </w:rPr>
        <w:t>n</w:t>
      </w:r>
      <w:r>
        <w:t>s</w:t>
      </w:r>
      <w:r>
        <w:rPr>
          <w:spacing w:val="1"/>
        </w:rPr>
        <w:t xml:space="preserve"> fo</w:t>
      </w:r>
      <w:r>
        <w:t>r</w:t>
      </w:r>
      <w:r>
        <w:rPr>
          <w:spacing w:val="1"/>
        </w:rPr>
        <w:t xml:space="preserve"> </w:t>
      </w:r>
      <w:r>
        <w:rPr>
          <w:spacing w:val="-1"/>
        </w:rPr>
        <w:t>e</w:t>
      </w:r>
      <w:r>
        <w:rPr>
          <w:spacing w:val="1"/>
        </w:rPr>
        <w:t>a</w:t>
      </w:r>
      <w:r>
        <w:rPr>
          <w:spacing w:val="-2"/>
        </w:rPr>
        <w:t>c</w:t>
      </w:r>
      <w:r>
        <w:t>h</w:t>
      </w:r>
      <w:r>
        <w:rPr>
          <w:spacing w:val="3"/>
        </w:rPr>
        <w:t xml:space="preserve"> </w:t>
      </w:r>
      <w:r>
        <w:rPr>
          <w:spacing w:val="-1"/>
        </w:rPr>
        <w:t>c</w:t>
      </w:r>
      <w:r>
        <w:t>l</w:t>
      </w:r>
      <w:r>
        <w:rPr>
          <w:spacing w:val="-1"/>
        </w:rPr>
        <w:t>a</w:t>
      </w:r>
      <w:r>
        <w:rPr>
          <w:spacing w:val="-2"/>
        </w:rPr>
        <w:t>s</w:t>
      </w:r>
      <w:r>
        <w:t>s</w:t>
      </w:r>
      <w:r>
        <w:rPr>
          <w:spacing w:val="4"/>
        </w:rPr>
        <w:t xml:space="preserve"> </w:t>
      </w:r>
      <w:r>
        <w:rPr>
          <w:spacing w:val="-1"/>
        </w:rPr>
        <w:t>an</w:t>
      </w:r>
      <w:r>
        <w:t>d</w:t>
      </w:r>
      <w:r>
        <w:rPr>
          <w:spacing w:val="3"/>
        </w:rPr>
        <w:t xml:space="preserve"> </w:t>
      </w:r>
      <w:r>
        <w:rPr>
          <w:spacing w:val="-1"/>
        </w:rPr>
        <w:t>t</w:t>
      </w:r>
      <w:r>
        <w:rPr>
          <w:spacing w:val="1"/>
        </w:rPr>
        <w:t>h</w:t>
      </w:r>
      <w:r>
        <w:t>e t</w:t>
      </w:r>
      <w:r>
        <w:rPr>
          <w:spacing w:val="1"/>
        </w:rPr>
        <w:t>o</w:t>
      </w:r>
      <w:r>
        <w:t>l</w:t>
      </w:r>
      <w:r>
        <w:rPr>
          <w:spacing w:val="-1"/>
        </w:rPr>
        <w:t>e</w:t>
      </w:r>
      <w:r>
        <w:t>r</w:t>
      </w:r>
      <w:r>
        <w:rPr>
          <w:spacing w:val="-1"/>
        </w:rPr>
        <w:t>ance</w:t>
      </w:r>
      <w:r>
        <w:t>s</w:t>
      </w:r>
      <w:r>
        <w:rPr>
          <w:spacing w:val="2"/>
        </w:rPr>
        <w:t xml:space="preserve"> </w:t>
      </w:r>
      <w:r>
        <w:rPr>
          <w:spacing w:val="-1"/>
        </w:rPr>
        <w:t>a</w:t>
      </w:r>
      <w:r>
        <w:t>ll</w:t>
      </w:r>
      <w:r>
        <w:rPr>
          <w:spacing w:val="1"/>
        </w:rPr>
        <w:t>o</w:t>
      </w:r>
      <w:r>
        <w:rPr>
          <w:spacing w:val="-1"/>
        </w:rPr>
        <w:t>we</w:t>
      </w:r>
      <w:r>
        <w:rPr>
          <w:spacing w:val="1"/>
        </w:rPr>
        <w:t>d</w:t>
      </w:r>
      <w:r>
        <w:t>,</w:t>
      </w:r>
      <w:r>
        <w:rPr>
          <w:spacing w:val="1"/>
        </w:rPr>
        <w:t xml:space="preserve"> </w:t>
      </w:r>
      <w:r>
        <w:t>t</w:t>
      </w:r>
      <w:r>
        <w:rPr>
          <w:spacing w:val="2"/>
        </w:rPr>
        <w:t>h</w:t>
      </w:r>
      <w:r>
        <w:t>e li</w:t>
      </w:r>
      <w:r>
        <w:rPr>
          <w:spacing w:val="-2"/>
        </w:rPr>
        <w:t>m</w:t>
      </w:r>
      <w:r>
        <w:rPr>
          <w:spacing w:val="-1"/>
        </w:rPr>
        <w:t>e</w:t>
      </w:r>
      <w:r>
        <w:t>s</w:t>
      </w:r>
      <w:r>
        <w:rPr>
          <w:spacing w:val="1"/>
        </w:rPr>
        <w:t xml:space="preserve"> </w:t>
      </w:r>
      <w:r>
        <w:rPr>
          <w:spacing w:val="-2"/>
        </w:rPr>
        <w:t>m</w:t>
      </w:r>
      <w:r>
        <w:t>u</w:t>
      </w:r>
      <w:r>
        <w:rPr>
          <w:spacing w:val="-1"/>
        </w:rPr>
        <w:t>s</w:t>
      </w:r>
      <w:r>
        <w:t>t b</w:t>
      </w:r>
      <w:r>
        <w:rPr>
          <w:spacing w:val="-1"/>
        </w:rPr>
        <w:t>e</w:t>
      </w:r>
      <w:r>
        <w:t>:</w:t>
      </w:r>
    </w:p>
    <w:p w14:paraId="49173C44" w14:textId="77777777" w:rsidR="00D41C24" w:rsidRDefault="00D41C24" w:rsidP="0019560E">
      <w:pPr>
        <w:pStyle w:val="Bullet1G"/>
      </w:pPr>
      <w:r>
        <w:t>int</w:t>
      </w:r>
      <w:r>
        <w:rPr>
          <w:spacing w:val="-1"/>
        </w:rPr>
        <w:t>a</w:t>
      </w:r>
      <w:r>
        <w:rPr>
          <w:spacing w:val="-2"/>
        </w:rPr>
        <w:t>c</w:t>
      </w:r>
      <w:r>
        <w:t>t</w:t>
      </w:r>
    </w:p>
    <w:p w14:paraId="1B6FCFBA" w14:textId="77777777" w:rsidR="00D41C24" w:rsidRDefault="00D41C24" w:rsidP="0019560E">
      <w:pPr>
        <w:pStyle w:val="Bullet1G"/>
      </w:pPr>
      <w:r>
        <w:t>s</w:t>
      </w:r>
      <w:r>
        <w:rPr>
          <w:spacing w:val="1"/>
        </w:rPr>
        <w:t>o</w:t>
      </w:r>
      <w:r>
        <w:rPr>
          <w:spacing w:val="-1"/>
        </w:rPr>
        <w:t>und</w:t>
      </w:r>
      <w:r>
        <w:t>;</w:t>
      </w:r>
      <w:r>
        <w:rPr>
          <w:spacing w:val="33"/>
        </w:rPr>
        <w:t xml:space="preserve"> </w:t>
      </w:r>
      <w:r>
        <w:rPr>
          <w:spacing w:val="1"/>
        </w:rPr>
        <w:t>p</w:t>
      </w:r>
      <w:r>
        <w:t>r</w:t>
      </w:r>
      <w:r>
        <w:rPr>
          <w:spacing w:val="-1"/>
        </w:rPr>
        <w:t>o</w:t>
      </w:r>
      <w:r>
        <w:rPr>
          <w:spacing w:val="1"/>
        </w:rPr>
        <w:t>du</w:t>
      </w:r>
      <w:r>
        <w:rPr>
          <w:spacing w:val="-2"/>
        </w:rPr>
        <w:t>c</w:t>
      </w:r>
      <w:r>
        <w:t>e</w:t>
      </w:r>
      <w:r>
        <w:rPr>
          <w:spacing w:val="33"/>
        </w:rPr>
        <w:t xml:space="preserve"> </w:t>
      </w:r>
      <w:r>
        <w:rPr>
          <w:spacing w:val="-1"/>
        </w:rPr>
        <w:t>a</w:t>
      </w:r>
      <w:r>
        <w:t>ff</w:t>
      </w:r>
      <w:r>
        <w:rPr>
          <w:spacing w:val="-1"/>
        </w:rPr>
        <w:t>ec</w:t>
      </w:r>
      <w:r>
        <w:t>t</w:t>
      </w:r>
      <w:r>
        <w:rPr>
          <w:spacing w:val="-1"/>
        </w:rPr>
        <w:t>e</w:t>
      </w:r>
      <w:r>
        <w:t>d</w:t>
      </w:r>
      <w:r>
        <w:rPr>
          <w:spacing w:val="33"/>
        </w:rPr>
        <w:t xml:space="preserve"> </w:t>
      </w:r>
      <w:r>
        <w:rPr>
          <w:spacing w:val="1"/>
        </w:rPr>
        <w:t>b</w:t>
      </w:r>
      <w:r>
        <w:t>y</w:t>
      </w:r>
      <w:r>
        <w:rPr>
          <w:spacing w:val="33"/>
        </w:rPr>
        <w:t xml:space="preserve"> </w:t>
      </w:r>
      <w:r>
        <w:t>r</w:t>
      </w:r>
      <w:r>
        <w:rPr>
          <w:spacing w:val="-1"/>
        </w:rPr>
        <w:t>ot</w:t>
      </w:r>
      <w:r>
        <w:t>ti</w:t>
      </w:r>
      <w:r>
        <w:rPr>
          <w:spacing w:val="-1"/>
        </w:rPr>
        <w:t>n</w:t>
      </w:r>
      <w:r>
        <w:t>g</w:t>
      </w:r>
      <w:r>
        <w:rPr>
          <w:spacing w:val="33"/>
        </w:rPr>
        <w:t xml:space="preserve"> </w:t>
      </w:r>
      <w:r>
        <w:rPr>
          <w:spacing w:val="1"/>
        </w:rPr>
        <w:t>o</w:t>
      </w:r>
      <w:r>
        <w:t>r</w:t>
      </w:r>
      <w:r>
        <w:rPr>
          <w:spacing w:val="32"/>
        </w:rPr>
        <w:t xml:space="preserve"> </w:t>
      </w:r>
      <w:r>
        <w:rPr>
          <w:spacing w:val="1"/>
        </w:rPr>
        <w:t>d</w:t>
      </w:r>
      <w:r>
        <w:rPr>
          <w:spacing w:val="-1"/>
        </w:rPr>
        <w:t>e</w:t>
      </w:r>
      <w:r>
        <w:t>t</w:t>
      </w:r>
      <w:r>
        <w:rPr>
          <w:spacing w:val="1"/>
        </w:rPr>
        <w:t>e</w:t>
      </w:r>
      <w:r>
        <w:rPr>
          <w:spacing w:val="-1"/>
        </w:rPr>
        <w:t>r</w:t>
      </w:r>
      <w:r>
        <w:t>i</w:t>
      </w:r>
      <w:r>
        <w:rPr>
          <w:spacing w:val="1"/>
        </w:rPr>
        <w:t>o</w:t>
      </w:r>
      <w:r>
        <w:t>r</w:t>
      </w:r>
      <w:r>
        <w:rPr>
          <w:spacing w:val="-1"/>
        </w:rPr>
        <w:t>at</w:t>
      </w:r>
      <w:r>
        <w:t>i</w:t>
      </w:r>
      <w:r>
        <w:rPr>
          <w:spacing w:val="-1"/>
        </w:rPr>
        <w:t>o</w:t>
      </w:r>
      <w:r>
        <w:t>n</w:t>
      </w:r>
      <w:r>
        <w:rPr>
          <w:spacing w:val="33"/>
        </w:rPr>
        <w:t xml:space="preserve"> </w:t>
      </w:r>
      <w:r>
        <w:t>s</w:t>
      </w:r>
      <w:r>
        <w:rPr>
          <w:spacing w:val="1"/>
        </w:rPr>
        <w:t>u</w:t>
      </w:r>
      <w:r>
        <w:rPr>
          <w:spacing w:val="-2"/>
        </w:rPr>
        <w:t>c</w:t>
      </w:r>
      <w:r>
        <w:t>h</w:t>
      </w:r>
      <w:r>
        <w:rPr>
          <w:spacing w:val="33"/>
        </w:rPr>
        <w:t xml:space="preserve"> </w:t>
      </w:r>
      <w:r>
        <w:rPr>
          <w:spacing w:val="-1"/>
        </w:rPr>
        <w:t>a</w:t>
      </w:r>
      <w:r>
        <w:t>s</w:t>
      </w:r>
      <w:r>
        <w:rPr>
          <w:spacing w:val="33"/>
        </w:rPr>
        <w:t xml:space="preserve"> </w:t>
      </w:r>
      <w:r>
        <w:t>to</w:t>
      </w:r>
      <w:r>
        <w:rPr>
          <w:spacing w:val="32"/>
        </w:rPr>
        <w:t xml:space="preserve"> </w:t>
      </w:r>
      <w:r>
        <w:t>m</w:t>
      </w:r>
      <w:r>
        <w:rPr>
          <w:spacing w:val="-1"/>
        </w:rPr>
        <w:t>a</w:t>
      </w:r>
      <w:r>
        <w:t>ke</w:t>
      </w:r>
      <w:r>
        <w:rPr>
          <w:spacing w:val="32"/>
        </w:rPr>
        <w:t xml:space="preserve"> </w:t>
      </w:r>
      <w:r>
        <w:rPr>
          <w:spacing w:val="1"/>
        </w:rPr>
        <w:t>i</w:t>
      </w:r>
      <w:r>
        <w:t>t</w:t>
      </w:r>
      <w:r>
        <w:rPr>
          <w:spacing w:val="33"/>
        </w:rPr>
        <w:t xml:space="preserve"> </w:t>
      </w:r>
      <w:r>
        <w:rPr>
          <w:spacing w:val="-1"/>
        </w:rPr>
        <w:t>u</w:t>
      </w:r>
      <w:r>
        <w:rPr>
          <w:spacing w:val="1"/>
        </w:rPr>
        <w:t>n</w:t>
      </w:r>
      <w:r>
        <w:t>f</w:t>
      </w:r>
      <w:r>
        <w:rPr>
          <w:spacing w:val="-1"/>
        </w:rPr>
        <w:t>i</w:t>
      </w:r>
      <w:r>
        <w:t>t</w:t>
      </w:r>
      <w:r>
        <w:rPr>
          <w:spacing w:val="33"/>
        </w:rPr>
        <w:t xml:space="preserve"> </w:t>
      </w:r>
      <w:r>
        <w:t>f</w:t>
      </w:r>
      <w:r>
        <w:rPr>
          <w:spacing w:val="-1"/>
        </w:rPr>
        <w:t>o</w:t>
      </w:r>
      <w:r>
        <w:t xml:space="preserve">r </w:t>
      </w:r>
      <w:r>
        <w:rPr>
          <w:spacing w:val="-1"/>
        </w:rPr>
        <w:t>c</w:t>
      </w:r>
      <w:r>
        <w:t>ons</w:t>
      </w:r>
      <w:r>
        <w:rPr>
          <w:spacing w:val="-1"/>
        </w:rPr>
        <w:t>u</w:t>
      </w:r>
      <w:r>
        <w:rPr>
          <w:spacing w:val="-2"/>
        </w:rPr>
        <w:t>m</w:t>
      </w:r>
      <w:r>
        <w:t>pti</w:t>
      </w:r>
      <w:r>
        <w:rPr>
          <w:spacing w:val="-1"/>
        </w:rPr>
        <w:t>o</w:t>
      </w:r>
      <w:r>
        <w:t>n is</w:t>
      </w:r>
      <w:r>
        <w:rPr>
          <w:spacing w:val="-1"/>
        </w:rPr>
        <w:t xml:space="preserve"> e</w:t>
      </w:r>
      <w:r>
        <w:t>x</w:t>
      </w:r>
      <w:r>
        <w:rPr>
          <w:spacing w:val="-1"/>
        </w:rPr>
        <w:t>c</w:t>
      </w:r>
      <w:r>
        <w:t>lud</w:t>
      </w:r>
      <w:r>
        <w:rPr>
          <w:spacing w:val="-2"/>
        </w:rPr>
        <w:t>e</w:t>
      </w:r>
      <w:r>
        <w:t>d</w:t>
      </w:r>
    </w:p>
    <w:p w14:paraId="2B80CFF0" w14:textId="77777777" w:rsidR="00D41C24" w:rsidRDefault="00D41C24" w:rsidP="0019560E">
      <w:pPr>
        <w:pStyle w:val="Bullet1G"/>
      </w:pPr>
      <w:r>
        <w:rPr>
          <w:spacing w:val="-1"/>
        </w:rPr>
        <w:t>c</w:t>
      </w:r>
      <w:r>
        <w:t>le</w:t>
      </w:r>
      <w:r>
        <w:rPr>
          <w:spacing w:val="-2"/>
        </w:rPr>
        <w:t>a</w:t>
      </w:r>
      <w:r>
        <w:t>n,</w:t>
      </w:r>
      <w:r>
        <w:rPr>
          <w:spacing w:val="-1"/>
        </w:rPr>
        <w:t xml:space="preserve"> </w:t>
      </w:r>
      <w:r>
        <w:rPr>
          <w:spacing w:val="1"/>
        </w:rPr>
        <w:t>p</w:t>
      </w:r>
      <w:r>
        <w:t>ra</w:t>
      </w:r>
      <w:r>
        <w:rPr>
          <w:spacing w:val="-2"/>
        </w:rPr>
        <w:t>c</w:t>
      </w:r>
      <w:r>
        <w:rPr>
          <w:spacing w:val="1"/>
        </w:rPr>
        <w:t>t</w:t>
      </w:r>
      <w:r>
        <w:t>i</w:t>
      </w:r>
      <w:r>
        <w:rPr>
          <w:spacing w:val="-1"/>
        </w:rPr>
        <w:t>c</w:t>
      </w:r>
      <w:r>
        <w:rPr>
          <w:spacing w:val="-2"/>
        </w:rPr>
        <w:t>a</w:t>
      </w:r>
      <w:r>
        <w:rPr>
          <w:spacing w:val="1"/>
        </w:rPr>
        <w:t>l</w:t>
      </w:r>
      <w:r>
        <w:t>ly</w:t>
      </w:r>
      <w:r>
        <w:rPr>
          <w:spacing w:val="-1"/>
        </w:rPr>
        <w:t xml:space="preserve"> </w:t>
      </w:r>
      <w:r>
        <w:t>fr</w:t>
      </w:r>
      <w:r>
        <w:rPr>
          <w:spacing w:val="-1"/>
        </w:rPr>
        <w:t>e</w:t>
      </w:r>
      <w:r>
        <w:t>e</w:t>
      </w:r>
      <w:r>
        <w:rPr>
          <w:spacing w:val="-1"/>
        </w:rPr>
        <w:t xml:space="preserve"> </w:t>
      </w:r>
      <w:r>
        <w:t xml:space="preserve">of </w:t>
      </w:r>
      <w:r>
        <w:rPr>
          <w:spacing w:val="-2"/>
        </w:rPr>
        <w:t>a</w:t>
      </w:r>
      <w:r>
        <w:t>ny vi</w:t>
      </w:r>
      <w:r>
        <w:rPr>
          <w:spacing w:val="-1"/>
        </w:rPr>
        <w:t>s</w:t>
      </w:r>
      <w:r>
        <w:t>i</w:t>
      </w:r>
      <w:r>
        <w:rPr>
          <w:spacing w:val="-1"/>
        </w:rPr>
        <w:t>b</w:t>
      </w:r>
      <w:r>
        <w:rPr>
          <w:spacing w:val="1"/>
        </w:rPr>
        <w:t>l</w:t>
      </w:r>
      <w:r>
        <w:t>e</w:t>
      </w:r>
      <w:r>
        <w:rPr>
          <w:spacing w:val="-2"/>
        </w:rPr>
        <w:t xml:space="preserve"> </w:t>
      </w:r>
      <w:r>
        <w:t>for</w:t>
      </w:r>
      <w:r>
        <w:rPr>
          <w:spacing w:val="-1"/>
        </w:rPr>
        <w:t>e</w:t>
      </w:r>
      <w:r>
        <w:t>i</w:t>
      </w:r>
      <w:r>
        <w:rPr>
          <w:spacing w:val="-1"/>
        </w:rPr>
        <w:t>g</w:t>
      </w:r>
      <w:r>
        <w:t xml:space="preserve">n </w:t>
      </w:r>
      <w:r>
        <w:rPr>
          <w:spacing w:val="-2"/>
        </w:rPr>
        <w:t>m</w:t>
      </w:r>
      <w:r>
        <w:rPr>
          <w:spacing w:val="-1"/>
        </w:rPr>
        <w:t>a</w:t>
      </w:r>
      <w:r>
        <w:t>tt</w:t>
      </w:r>
      <w:r>
        <w:rPr>
          <w:spacing w:val="-1"/>
        </w:rPr>
        <w:t>e</w:t>
      </w:r>
      <w:r>
        <w:t>r</w:t>
      </w:r>
    </w:p>
    <w:p w14:paraId="07B5FAF7" w14:textId="77777777" w:rsidR="00D41C24" w:rsidRDefault="00D41C24" w:rsidP="0019560E">
      <w:pPr>
        <w:pStyle w:val="Bullet1G"/>
      </w:pPr>
      <w:r>
        <w:t>pr</w:t>
      </w:r>
      <w:r>
        <w:rPr>
          <w:spacing w:val="-1"/>
        </w:rPr>
        <w:t>ac</w:t>
      </w:r>
      <w:r>
        <w:t>ti</w:t>
      </w:r>
      <w:r>
        <w:rPr>
          <w:spacing w:val="-1"/>
        </w:rPr>
        <w:t>c</w:t>
      </w:r>
      <w:r>
        <w:rPr>
          <w:spacing w:val="-2"/>
        </w:rPr>
        <w:t>a</w:t>
      </w:r>
      <w:r>
        <w:rPr>
          <w:spacing w:val="1"/>
        </w:rPr>
        <w:t>l</w:t>
      </w:r>
      <w:r>
        <w:t>ly fr</w:t>
      </w:r>
      <w:r>
        <w:rPr>
          <w:spacing w:val="-1"/>
        </w:rPr>
        <w:t>e</w:t>
      </w:r>
      <w:r>
        <w:t>e</w:t>
      </w:r>
      <w:r>
        <w:rPr>
          <w:spacing w:val="-1"/>
        </w:rPr>
        <w:t xml:space="preserve"> </w:t>
      </w:r>
      <w:r>
        <w:t>from</w:t>
      </w:r>
      <w:r>
        <w:rPr>
          <w:spacing w:val="-2"/>
        </w:rPr>
        <w:t xml:space="preserve"> </w:t>
      </w:r>
      <w:r>
        <w:t>p</w:t>
      </w:r>
      <w:r>
        <w:rPr>
          <w:spacing w:val="-1"/>
        </w:rPr>
        <w:t>e</w:t>
      </w:r>
      <w:r>
        <w:t>sts</w:t>
      </w:r>
    </w:p>
    <w:p w14:paraId="6B6981DC" w14:textId="77777777" w:rsidR="00D41C24" w:rsidRDefault="00D41C24" w:rsidP="0019560E">
      <w:pPr>
        <w:pStyle w:val="Bullet1G"/>
      </w:pPr>
      <w:r>
        <w:t>fr</w:t>
      </w:r>
      <w:r>
        <w:rPr>
          <w:spacing w:val="-1"/>
        </w:rPr>
        <w:t>e</w:t>
      </w:r>
      <w:r>
        <w:t>e</w:t>
      </w:r>
      <w:r>
        <w:rPr>
          <w:spacing w:val="-1"/>
        </w:rPr>
        <w:t xml:space="preserve"> </w:t>
      </w:r>
      <w:r>
        <w:t>fr</w:t>
      </w:r>
      <w:r>
        <w:rPr>
          <w:spacing w:val="1"/>
        </w:rPr>
        <w:t>o</w:t>
      </w:r>
      <w:r>
        <w:t>m</w:t>
      </w:r>
      <w:r>
        <w:rPr>
          <w:spacing w:val="-3"/>
        </w:rPr>
        <w:t xml:space="preserve"> </w:t>
      </w:r>
      <w:r>
        <w:rPr>
          <w:spacing w:val="2"/>
        </w:rPr>
        <w:t>d</w:t>
      </w:r>
      <w:r>
        <w:rPr>
          <w:spacing w:val="1"/>
        </w:rPr>
        <w:t>a</w:t>
      </w:r>
      <w:r>
        <w:rPr>
          <w:spacing w:val="-2"/>
        </w:rPr>
        <w:t>m</w:t>
      </w:r>
      <w:r>
        <w:rPr>
          <w:spacing w:val="-1"/>
        </w:rPr>
        <w:t>a</w:t>
      </w:r>
      <w:r>
        <w:rPr>
          <w:spacing w:val="1"/>
        </w:rPr>
        <w:t>g</w:t>
      </w:r>
      <w:r>
        <w:t xml:space="preserve">e </w:t>
      </w:r>
      <w:r>
        <w:rPr>
          <w:spacing w:val="-1"/>
        </w:rPr>
        <w:t>ca</w:t>
      </w:r>
      <w:r>
        <w:rPr>
          <w:spacing w:val="1"/>
        </w:rPr>
        <w:t>u</w:t>
      </w:r>
      <w:r>
        <w:t>s</w:t>
      </w:r>
      <w:r>
        <w:rPr>
          <w:spacing w:val="-2"/>
        </w:rPr>
        <w:t>e</w:t>
      </w:r>
      <w:r>
        <w:t xml:space="preserve">d </w:t>
      </w:r>
      <w:r>
        <w:rPr>
          <w:spacing w:val="1"/>
        </w:rPr>
        <w:t>b</w:t>
      </w:r>
      <w:r>
        <w:t>y</w:t>
      </w:r>
      <w:r>
        <w:rPr>
          <w:spacing w:val="-1"/>
        </w:rPr>
        <w:t xml:space="preserve"> </w:t>
      </w:r>
      <w:r>
        <w:rPr>
          <w:spacing w:val="1"/>
        </w:rPr>
        <w:t>p</w:t>
      </w:r>
      <w:r>
        <w:rPr>
          <w:spacing w:val="-1"/>
        </w:rPr>
        <w:t>e</w:t>
      </w:r>
      <w:r>
        <w:t>sts</w:t>
      </w:r>
      <w:r>
        <w:rPr>
          <w:spacing w:val="-1"/>
        </w:rPr>
        <w:t xml:space="preserve"> a</w:t>
      </w:r>
      <w:r>
        <w:t>ff</w:t>
      </w:r>
      <w:r>
        <w:rPr>
          <w:spacing w:val="-1"/>
        </w:rPr>
        <w:t>ec</w:t>
      </w:r>
      <w:r>
        <w:t>t</w:t>
      </w:r>
      <w:r>
        <w:rPr>
          <w:spacing w:val="1"/>
        </w:rPr>
        <w:t>i</w:t>
      </w:r>
      <w:r>
        <w:rPr>
          <w:spacing w:val="-1"/>
        </w:rPr>
        <w:t>n</w:t>
      </w:r>
      <w:r>
        <w:t>g</w:t>
      </w:r>
      <w:r>
        <w:rPr>
          <w:spacing w:val="-1"/>
        </w:rPr>
        <w:t xml:space="preserve"> </w:t>
      </w:r>
      <w:r>
        <w:rPr>
          <w:spacing w:val="1"/>
        </w:rPr>
        <w:t>t</w:t>
      </w:r>
      <w:r>
        <w:rPr>
          <w:spacing w:val="-1"/>
        </w:rPr>
        <w:t>h</w:t>
      </w:r>
      <w:r>
        <w:t>e</w:t>
      </w:r>
      <w:r>
        <w:rPr>
          <w:spacing w:val="-1"/>
        </w:rPr>
        <w:t xml:space="preserve"> </w:t>
      </w:r>
      <w:r>
        <w:t>fl</w:t>
      </w:r>
      <w:r>
        <w:rPr>
          <w:spacing w:val="-1"/>
        </w:rPr>
        <w:t>esh</w:t>
      </w:r>
    </w:p>
    <w:p w14:paraId="49A7D499" w14:textId="77777777" w:rsidR="00D41C24" w:rsidRDefault="00D41C24" w:rsidP="0019560E">
      <w:pPr>
        <w:pStyle w:val="Bullet1G"/>
      </w:pPr>
      <w:r>
        <w:rPr>
          <w:spacing w:val="1"/>
        </w:rPr>
        <w:t>fr</w:t>
      </w:r>
      <w:r>
        <w:rPr>
          <w:spacing w:val="-1"/>
        </w:rPr>
        <w:t>e</w:t>
      </w:r>
      <w:r>
        <w:t>e</w:t>
      </w:r>
      <w:r>
        <w:rPr>
          <w:spacing w:val="-1"/>
        </w:rPr>
        <w:t xml:space="preserve"> </w:t>
      </w:r>
      <w:r>
        <w:rPr>
          <w:spacing w:val="1"/>
        </w:rPr>
        <w:t>o</w:t>
      </w:r>
      <w:r>
        <w:t xml:space="preserve">f </w:t>
      </w:r>
      <w:r>
        <w:rPr>
          <w:spacing w:val="1"/>
        </w:rPr>
        <w:t>b</w:t>
      </w:r>
      <w:r>
        <w:rPr>
          <w:spacing w:val="-1"/>
        </w:rPr>
        <w:t>r</w:t>
      </w:r>
      <w:r>
        <w:rPr>
          <w:spacing w:val="1"/>
        </w:rPr>
        <w:t>u</w:t>
      </w:r>
      <w:r>
        <w:rPr>
          <w:spacing w:val="-1"/>
        </w:rPr>
        <w:t>i</w:t>
      </w:r>
      <w:r>
        <w:t>s</w:t>
      </w:r>
      <w:r>
        <w:rPr>
          <w:spacing w:val="-1"/>
        </w:rPr>
        <w:t>in</w:t>
      </w:r>
      <w:r>
        <w:t xml:space="preserve">g </w:t>
      </w:r>
      <w:r>
        <w:rPr>
          <w:spacing w:val="-1"/>
        </w:rPr>
        <w:t>a</w:t>
      </w:r>
      <w:r>
        <w:rPr>
          <w:spacing w:val="1"/>
        </w:rPr>
        <w:t>nd</w:t>
      </w:r>
      <w:r>
        <w:rPr>
          <w:spacing w:val="-1"/>
        </w:rPr>
        <w:t>/</w:t>
      </w:r>
      <w:r>
        <w:rPr>
          <w:spacing w:val="1"/>
        </w:rPr>
        <w:t>o</w:t>
      </w:r>
      <w:r>
        <w:t xml:space="preserve">r </w:t>
      </w:r>
      <w:r>
        <w:rPr>
          <w:spacing w:val="-2"/>
        </w:rPr>
        <w:t>e</w:t>
      </w:r>
      <w:r>
        <w:rPr>
          <w:spacing w:val="1"/>
        </w:rPr>
        <w:t>xt</w:t>
      </w:r>
      <w:r>
        <w:rPr>
          <w:spacing w:val="-2"/>
        </w:rPr>
        <w:t>e</w:t>
      </w:r>
      <w:r>
        <w:rPr>
          <w:spacing w:val="1"/>
        </w:rPr>
        <w:t>n</w:t>
      </w:r>
      <w:r>
        <w:rPr>
          <w:spacing w:val="-1"/>
        </w:rPr>
        <w:t>s</w:t>
      </w:r>
      <w:r>
        <w:t>i</w:t>
      </w:r>
      <w:r>
        <w:rPr>
          <w:spacing w:val="1"/>
        </w:rPr>
        <w:t>v</w:t>
      </w:r>
      <w:r>
        <w:t>e</w:t>
      </w:r>
      <w:r>
        <w:rPr>
          <w:spacing w:val="-1"/>
        </w:rPr>
        <w:t xml:space="preserve"> </w:t>
      </w:r>
      <w:r>
        <w:rPr>
          <w:spacing w:val="1"/>
        </w:rPr>
        <w:t>h</w:t>
      </w:r>
      <w:r>
        <w:rPr>
          <w:spacing w:val="-1"/>
        </w:rPr>
        <w:t>ea</w:t>
      </w:r>
      <w:r>
        <w:t>l</w:t>
      </w:r>
      <w:r>
        <w:rPr>
          <w:spacing w:val="-1"/>
        </w:rPr>
        <w:t>e</w:t>
      </w:r>
      <w:r>
        <w:t>d</w:t>
      </w:r>
      <w:r>
        <w:rPr>
          <w:spacing w:val="-1"/>
        </w:rPr>
        <w:t xml:space="preserve"> </w:t>
      </w:r>
      <w:r>
        <w:rPr>
          <w:spacing w:val="1"/>
        </w:rPr>
        <w:t>ov</w:t>
      </w:r>
      <w:r>
        <w:rPr>
          <w:spacing w:val="-1"/>
        </w:rPr>
        <w:t>e</w:t>
      </w:r>
      <w:r>
        <w:rPr>
          <w:spacing w:val="1"/>
        </w:rPr>
        <w:t>r</w:t>
      </w:r>
      <w:r>
        <w:rPr>
          <w:spacing w:val="-2"/>
        </w:rPr>
        <w:t>c</w:t>
      </w:r>
      <w:r>
        <w:rPr>
          <w:spacing w:val="1"/>
        </w:rPr>
        <w:t>ut</w:t>
      </w:r>
      <w:r>
        <w:t>s</w:t>
      </w:r>
    </w:p>
    <w:p w14:paraId="4693DF34" w14:textId="77777777" w:rsidR="00D41C24" w:rsidDel="001E1B99" w:rsidRDefault="00D41C24" w:rsidP="0019560E">
      <w:pPr>
        <w:pStyle w:val="Bullet1G"/>
        <w:rPr>
          <w:del w:id="97" w:author="Bickelmann, Ulrike" w:date="2019-05-17T13:51:00Z"/>
        </w:rPr>
      </w:pPr>
      <w:del w:id="98" w:author="Bickelmann, Ulrike" w:date="2019-05-17T13:51:00Z">
        <w:r w:rsidDel="001E1B99">
          <w:delText>[h</w:delText>
        </w:r>
        <w:r w:rsidDel="001E1B99">
          <w:rPr>
            <w:spacing w:val="-1"/>
          </w:rPr>
          <w:delText>ea</w:delText>
        </w:r>
        <w:r w:rsidDel="001E1B99">
          <w:delText>l</w:delText>
        </w:r>
        <w:r w:rsidDel="001E1B99">
          <w:rPr>
            <w:spacing w:val="-2"/>
          </w:rPr>
          <w:delText>e</w:delText>
        </w:r>
        <w:r w:rsidDel="001E1B99">
          <w:delText>d ov</w:delText>
        </w:r>
        <w:r w:rsidDel="001E1B99">
          <w:rPr>
            <w:spacing w:val="-1"/>
          </w:rPr>
          <w:delText>e</w:delText>
        </w:r>
        <w:r w:rsidDel="001E1B99">
          <w:delText>r</w:delText>
        </w:r>
        <w:r w:rsidDel="001E1B99">
          <w:rPr>
            <w:spacing w:val="-2"/>
          </w:rPr>
          <w:delText>c</w:delText>
        </w:r>
        <w:r w:rsidDel="001E1B99">
          <w:delText xml:space="preserve">uts </w:delText>
        </w:r>
        <w:r w:rsidDel="001E1B99">
          <w:rPr>
            <w:spacing w:val="-2"/>
          </w:rPr>
          <w:delText>m</w:delText>
        </w:r>
        <w:r w:rsidDel="001E1B99">
          <w:delText>is</w:delText>
        </w:r>
        <w:r w:rsidDel="001E1B99">
          <w:rPr>
            <w:spacing w:val="-1"/>
          </w:rPr>
          <w:delText>s</w:delText>
        </w:r>
        <w:r w:rsidDel="001E1B99">
          <w:rPr>
            <w:spacing w:val="1"/>
          </w:rPr>
          <w:delText>i</w:delText>
        </w:r>
        <w:r w:rsidDel="001E1B99">
          <w:rPr>
            <w:spacing w:val="-1"/>
          </w:rPr>
          <w:delText>n</w:delText>
        </w:r>
        <w:r w:rsidDel="001E1B99">
          <w:delText>g</w:delText>
        </w:r>
        <w:r w:rsidDel="001E1B99">
          <w:rPr>
            <w:spacing w:val="-1"/>
          </w:rPr>
          <w:delText xml:space="preserve"> </w:delText>
        </w:r>
        <w:r w:rsidDel="001E1B99">
          <w:rPr>
            <w:spacing w:val="1"/>
          </w:rPr>
          <w:delText>i</w:delText>
        </w:r>
        <w:r w:rsidDel="001E1B99">
          <w:delText>n</w:delText>
        </w:r>
        <w:r w:rsidDel="001E1B99">
          <w:rPr>
            <w:spacing w:val="-1"/>
          </w:rPr>
          <w:delText xml:space="preserve"> C</w:delText>
        </w:r>
        <w:r w:rsidDel="001E1B99">
          <w:delText>od</w:delText>
        </w:r>
        <w:r w:rsidDel="001E1B99">
          <w:rPr>
            <w:spacing w:val="-1"/>
          </w:rPr>
          <w:delText>e</w:delText>
        </w:r>
        <w:r w:rsidDel="001E1B99">
          <w:delText xml:space="preserve">x </w:delText>
        </w:r>
        <w:r w:rsidDel="001E1B99">
          <w:rPr>
            <w:spacing w:val="-1"/>
          </w:rPr>
          <w:delText>ST</w:delText>
        </w:r>
        <w:r w:rsidDel="001E1B99">
          <w:delText>AN</w:delText>
        </w:r>
        <w:r w:rsidDel="001E1B99">
          <w:rPr>
            <w:spacing w:val="-2"/>
          </w:rPr>
          <w:delText xml:space="preserve"> </w:delText>
        </w:r>
        <w:r w:rsidDel="001E1B99">
          <w:delText>213]</w:delText>
        </w:r>
      </w:del>
    </w:p>
    <w:p w14:paraId="31E69DC4" w14:textId="77777777" w:rsidR="00D41C24" w:rsidRDefault="00D41C24" w:rsidP="0019560E">
      <w:pPr>
        <w:pStyle w:val="Bullet1G"/>
      </w:pPr>
      <w:r>
        <w:t>fr</w:t>
      </w:r>
      <w:r>
        <w:rPr>
          <w:spacing w:val="-1"/>
        </w:rPr>
        <w:t>e</w:t>
      </w:r>
      <w:r>
        <w:t>e</w:t>
      </w:r>
      <w:r>
        <w:rPr>
          <w:spacing w:val="-1"/>
        </w:rPr>
        <w:t xml:space="preserve"> </w:t>
      </w:r>
      <w:r>
        <w:t xml:space="preserve">of </w:t>
      </w:r>
      <w:r>
        <w:rPr>
          <w:spacing w:val="-1"/>
        </w:rPr>
        <w:t>s</w:t>
      </w:r>
      <w:r>
        <w:rPr>
          <w:spacing w:val="1"/>
        </w:rPr>
        <w:t>i</w:t>
      </w:r>
      <w:r>
        <w:rPr>
          <w:spacing w:val="-1"/>
        </w:rPr>
        <w:t>g</w:t>
      </w:r>
      <w:r>
        <w:t>ns</w:t>
      </w:r>
      <w:r>
        <w:rPr>
          <w:spacing w:val="-1"/>
        </w:rPr>
        <w:t xml:space="preserve"> o</w:t>
      </w:r>
      <w:r>
        <w:t>f</w:t>
      </w:r>
      <w:r>
        <w:rPr>
          <w:spacing w:val="-1"/>
        </w:rPr>
        <w:t xml:space="preserve"> </w:t>
      </w:r>
      <w:r>
        <w:t>shr</w:t>
      </w:r>
      <w:r>
        <w:rPr>
          <w:spacing w:val="-1"/>
        </w:rPr>
        <w:t>i</w:t>
      </w:r>
      <w:r>
        <w:t>v</w:t>
      </w:r>
      <w:r>
        <w:rPr>
          <w:spacing w:val="-1"/>
        </w:rPr>
        <w:t>e</w:t>
      </w:r>
      <w:r>
        <w:t>l</w:t>
      </w:r>
      <w:r>
        <w:rPr>
          <w:spacing w:val="-1"/>
        </w:rPr>
        <w:t>l</w:t>
      </w:r>
      <w:r>
        <w:t xml:space="preserve">ing </w:t>
      </w:r>
      <w:r>
        <w:rPr>
          <w:spacing w:val="-2"/>
        </w:rPr>
        <w:t>a</w:t>
      </w:r>
      <w:r>
        <w:rPr>
          <w:spacing w:val="-1"/>
        </w:rPr>
        <w:t>n</w:t>
      </w:r>
      <w:r>
        <w:t>d d</w:t>
      </w:r>
      <w:r>
        <w:rPr>
          <w:spacing w:val="-1"/>
        </w:rPr>
        <w:t>e</w:t>
      </w:r>
      <w:r>
        <w:t>h</w:t>
      </w:r>
      <w:r>
        <w:rPr>
          <w:spacing w:val="-1"/>
        </w:rPr>
        <w:t>y</w:t>
      </w:r>
      <w:r>
        <w:t>dr</w:t>
      </w:r>
      <w:r>
        <w:rPr>
          <w:spacing w:val="-2"/>
        </w:rPr>
        <w:t>a</w:t>
      </w:r>
      <w:r>
        <w:t>ti</w:t>
      </w:r>
      <w:r>
        <w:rPr>
          <w:spacing w:val="-1"/>
        </w:rPr>
        <w:t>o</w:t>
      </w:r>
      <w:r>
        <w:t>n</w:t>
      </w:r>
      <w:del w:id="99" w:author="Bickelmann, Ulrike" w:date="2019-05-17T13:52:00Z">
        <w:r w:rsidDel="001E1B99">
          <w:delText xml:space="preserve"> </w:delText>
        </w:r>
        <w:r w:rsidDel="001E1B99">
          <w:rPr>
            <w:spacing w:val="-1"/>
          </w:rPr>
          <w:delText>[</w:delText>
        </w:r>
        <w:r w:rsidDel="001E1B99">
          <w:rPr>
            <w:spacing w:val="-2"/>
          </w:rPr>
          <w:delText>m</w:delText>
        </w:r>
        <w:r w:rsidDel="001E1B99">
          <w:delText>issing</w:delText>
        </w:r>
        <w:r w:rsidDel="001E1B99">
          <w:rPr>
            <w:spacing w:val="-1"/>
          </w:rPr>
          <w:delText xml:space="preserve"> </w:delText>
        </w:r>
        <w:r w:rsidDel="001E1B99">
          <w:delText xml:space="preserve">in </w:delText>
        </w:r>
        <w:r w:rsidDel="001E1B99">
          <w:rPr>
            <w:spacing w:val="-1"/>
          </w:rPr>
          <w:delText>Code</w:delText>
        </w:r>
        <w:r w:rsidDel="001E1B99">
          <w:delText>x</w:delText>
        </w:r>
        <w:r w:rsidDel="001E1B99">
          <w:rPr>
            <w:spacing w:val="-2"/>
          </w:rPr>
          <w:delText xml:space="preserve"> </w:delText>
        </w:r>
        <w:r w:rsidDel="001E1B99">
          <w:rPr>
            <w:spacing w:val="1"/>
          </w:rPr>
          <w:delText>S</w:delText>
        </w:r>
        <w:r w:rsidDel="001E1B99">
          <w:rPr>
            <w:spacing w:val="-1"/>
          </w:rPr>
          <w:delText>T</w:delText>
        </w:r>
        <w:r w:rsidDel="001E1B99">
          <w:delText xml:space="preserve">AN </w:delText>
        </w:r>
        <w:r w:rsidDel="001E1B99">
          <w:rPr>
            <w:spacing w:val="1"/>
          </w:rPr>
          <w:delText>21</w:delText>
        </w:r>
        <w:r w:rsidDel="001E1B99">
          <w:rPr>
            <w:spacing w:val="-1"/>
          </w:rPr>
          <w:delText>3</w:delText>
        </w:r>
        <w:r w:rsidDel="001E1B99">
          <w:delText>]</w:delText>
        </w:r>
      </w:del>
    </w:p>
    <w:p w14:paraId="773F33CD" w14:textId="77777777" w:rsidR="00D41C24" w:rsidDel="008204D7" w:rsidRDefault="00D41C24" w:rsidP="0045571A">
      <w:pPr>
        <w:pStyle w:val="Bullet1G"/>
        <w:rPr>
          <w:del w:id="100" w:author="Aruna Vivekanantham" w:date="2019-05-13T17:05:00Z"/>
        </w:rPr>
      </w:pPr>
      <w:del w:id="101" w:author="Aruna Vivekanantham" w:date="2019-05-13T17:05:00Z">
        <w:r w:rsidDel="008204D7">
          <w:delText>fr</w:delText>
        </w:r>
        <w:r w:rsidRPr="0019560E" w:rsidDel="008204D7">
          <w:rPr>
            <w:spacing w:val="-1"/>
          </w:rPr>
          <w:delText>e</w:delText>
        </w:r>
        <w:r w:rsidDel="008204D7">
          <w:delText>e</w:delText>
        </w:r>
        <w:r w:rsidRPr="0019560E" w:rsidDel="008204D7">
          <w:rPr>
            <w:spacing w:val="15"/>
          </w:rPr>
          <w:delText xml:space="preserve"> </w:delText>
        </w:r>
        <w:r w:rsidRPr="0019560E" w:rsidDel="008204D7">
          <w:rPr>
            <w:spacing w:val="1"/>
          </w:rPr>
          <w:delText>o</w:delText>
        </w:r>
        <w:r w:rsidDel="008204D7">
          <w:delText>f</w:delText>
        </w:r>
        <w:r w:rsidRPr="0019560E" w:rsidDel="008204D7">
          <w:rPr>
            <w:spacing w:val="15"/>
          </w:rPr>
          <w:delText xml:space="preserve"> </w:delText>
        </w:r>
        <w:r w:rsidRPr="0019560E" w:rsidDel="008204D7">
          <w:rPr>
            <w:spacing w:val="1"/>
          </w:rPr>
          <w:delText>d</w:delText>
        </w:r>
        <w:r w:rsidRPr="0019560E" w:rsidDel="008204D7">
          <w:rPr>
            <w:spacing w:val="-1"/>
          </w:rPr>
          <w:delText>ama</w:delText>
        </w:r>
        <w:r w:rsidRPr="0019560E" w:rsidDel="008204D7">
          <w:rPr>
            <w:spacing w:val="1"/>
          </w:rPr>
          <w:delText>g</w:delText>
        </w:r>
        <w:r w:rsidDel="008204D7">
          <w:delText>e</w:delText>
        </w:r>
        <w:r w:rsidRPr="0019560E" w:rsidDel="008204D7">
          <w:rPr>
            <w:spacing w:val="16"/>
          </w:rPr>
          <w:delText xml:space="preserve"> </w:delText>
        </w:r>
        <w:r w:rsidRPr="0019560E" w:rsidDel="008204D7">
          <w:rPr>
            <w:spacing w:val="1"/>
          </w:rPr>
          <w:delText>c</w:delText>
        </w:r>
        <w:r w:rsidRPr="0019560E" w:rsidDel="008204D7">
          <w:rPr>
            <w:spacing w:val="-2"/>
          </w:rPr>
          <w:delText>a</w:delText>
        </w:r>
        <w:r w:rsidRPr="0019560E" w:rsidDel="008204D7">
          <w:rPr>
            <w:spacing w:val="1"/>
          </w:rPr>
          <w:delText>u</w:delText>
        </w:r>
        <w:r w:rsidDel="008204D7">
          <w:delText>s</w:delText>
        </w:r>
        <w:r w:rsidRPr="0019560E" w:rsidDel="008204D7">
          <w:rPr>
            <w:spacing w:val="-1"/>
          </w:rPr>
          <w:delText>e</w:delText>
        </w:r>
        <w:r w:rsidDel="008204D7">
          <w:delText>d</w:delText>
        </w:r>
        <w:r w:rsidRPr="0019560E" w:rsidDel="008204D7">
          <w:rPr>
            <w:spacing w:val="15"/>
          </w:rPr>
          <w:delText xml:space="preserve"> </w:delText>
        </w:r>
        <w:r w:rsidRPr="0019560E" w:rsidDel="008204D7">
          <w:rPr>
            <w:spacing w:val="1"/>
          </w:rPr>
          <w:delText>b</w:delText>
        </w:r>
        <w:r w:rsidDel="008204D7">
          <w:delText>y</w:delText>
        </w:r>
        <w:r w:rsidRPr="0019560E" w:rsidDel="008204D7">
          <w:rPr>
            <w:spacing w:val="15"/>
          </w:rPr>
          <w:delText xml:space="preserve"> </w:delText>
        </w:r>
        <w:r w:rsidDel="008204D7">
          <w:delText>l</w:delText>
        </w:r>
        <w:r w:rsidRPr="0019560E" w:rsidDel="008204D7">
          <w:rPr>
            <w:spacing w:val="1"/>
          </w:rPr>
          <w:delText>o</w:delText>
        </w:r>
        <w:r w:rsidDel="008204D7">
          <w:delText>w</w:delText>
        </w:r>
        <w:r w:rsidRPr="0019560E" w:rsidDel="008204D7">
          <w:rPr>
            <w:spacing w:val="13"/>
          </w:rPr>
          <w:delText xml:space="preserve"> </w:delText>
        </w:r>
        <w:r w:rsidDel="008204D7">
          <w:delText>t</w:delText>
        </w:r>
        <w:r w:rsidRPr="0019560E" w:rsidDel="008204D7">
          <w:rPr>
            <w:spacing w:val="1"/>
          </w:rPr>
          <w:delText>e</w:delText>
        </w:r>
        <w:r w:rsidRPr="0019560E" w:rsidDel="008204D7">
          <w:rPr>
            <w:spacing w:val="-2"/>
          </w:rPr>
          <w:delText>m</w:delText>
        </w:r>
        <w:r w:rsidRPr="0019560E" w:rsidDel="008204D7">
          <w:rPr>
            <w:spacing w:val="1"/>
          </w:rPr>
          <w:delText>p</w:delText>
        </w:r>
        <w:r w:rsidRPr="0019560E" w:rsidDel="008204D7">
          <w:rPr>
            <w:spacing w:val="-1"/>
          </w:rPr>
          <w:delText>e</w:delText>
        </w:r>
        <w:r w:rsidRPr="0019560E" w:rsidDel="008204D7">
          <w:rPr>
            <w:spacing w:val="2"/>
          </w:rPr>
          <w:delText>r</w:delText>
        </w:r>
        <w:r w:rsidRPr="0019560E" w:rsidDel="008204D7">
          <w:rPr>
            <w:spacing w:val="-2"/>
          </w:rPr>
          <w:delText>a</w:delText>
        </w:r>
        <w:r w:rsidRPr="0019560E" w:rsidDel="008204D7">
          <w:rPr>
            <w:spacing w:val="1"/>
          </w:rPr>
          <w:delText>t</w:delText>
        </w:r>
        <w:r w:rsidRPr="0019560E" w:rsidDel="008204D7">
          <w:rPr>
            <w:spacing w:val="-1"/>
          </w:rPr>
          <w:delText>u</w:delText>
        </w:r>
        <w:r w:rsidDel="008204D7">
          <w:delText>re</w:delText>
        </w:r>
        <w:r w:rsidRPr="0019560E" w:rsidDel="008204D7">
          <w:rPr>
            <w:spacing w:val="15"/>
          </w:rPr>
          <w:delText xml:space="preserve"> </w:delText>
        </w:r>
        <w:r w:rsidRPr="0019560E" w:rsidDel="008204D7">
          <w:rPr>
            <w:spacing w:val="-1"/>
          </w:rPr>
          <w:delText>o</w:delText>
        </w:r>
        <w:r w:rsidDel="008204D7">
          <w:delText>r</w:delText>
        </w:r>
        <w:r w:rsidRPr="0019560E" w:rsidDel="008204D7">
          <w:rPr>
            <w:spacing w:val="16"/>
          </w:rPr>
          <w:delText xml:space="preserve"> </w:delText>
        </w:r>
        <w:r w:rsidDel="008204D7">
          <w:delText>fr</w:delText>
        </w:r>
        <w:r w:rsidRPr="0019560E" w:rsidDel="008204D7">
          <w:rPr>
            <w:spacing w:val="1"/>
          </w:rPr>
          <w:delText>o</w:delText>
        </w:r>
        <w:r w:rsidRPr="0019560E" w:rsidDel="008204D7">
          <w:rPr>
            <w:spacing w:val="-1"/>
          </w:rPr>
          <w:delText>s</w:delText>
        </w:r>
        <w:r w:rsidDel="008204D7">
          <w:delText>t</w:delText>
        </w:r>
        <w:r w:rsidRPr="0019560E" w:rsidDel="008204D7">
          <w:rPr>
            <w:spacing w:val="14"/>
          </w:rPr>
          <w:delText xml:space="preserve"> </w:delText>
        </w:r>
        <w:r w:rsidDel="008204D7">
          <w:delText>[f</w:delText>
        </w:r>
        <w:r w:rsidRPr="0019560E" w:rsidDel="008204D7">
          <w:rPr>
            <w:spacing w:val="-1"/>
          </w:rPr>
          <w:delText>r</w:delText>
        </w:r>
        <w:r w:rsidRPr="0019560E" w:rsidDel="008204D7">
          <w:rPr>
            <w:spacing w:val="1"/>
          </w:rPr>
          <w:delText>o</w:delText>
        </w:r>
        <w:r w:rsidRPr="0019560E" w:rsidDel="008204D7">
          <w:rPr>
            <w:spacing w:val="-1"/>
          </w:rPr>
          <w:delText>s</w:delText>
        </w:r>
        <w:r w:rsidDel="008204D7">
          <w:delText>t</w:delText>
        </w:r>
        <w:r w:rsidRPr="0019560E" w:rsidDel="008204D7">
          <w:rPr>
            <w:spacing w:val="16"/>
          </w:rPr>
          <w:delText xml:space="preserve"> </w:delText>
        </w:r>
        <w:r w:rsidRPr="0019560E" w:rsidDel="008204D7">
          <w:rPr>
            <w:spacing w:val="-2"/>
          </w:rPr>
          <w:delText>m</w:delText>
        </w:r>
        <w:r w:rsidDel="008204D7">
          <w:delText>is</w:delText>
        </w:r>
        <w:r w:rsidRPr="0019560E" w:rsidDel="008204D7">
          <w:rPr>
            <w:spacing w:val="-1"/>
          </w:rPr>
          <w:delText>s</w:delText>
        </w:r>
        <w:r w:rsidRPr="0019560E" w:rsidDel="008204D7">
          <w:rPr>
            <w:spacing w:val="1"/>
          </w:rPr>
          <w:delText>i</w:delText>
        </w:r>
        <w:r w:rsidRPr="0019560E" w:rsidDel="008204D7">
          <w:rPr>
            <w:spacing w:val="-1"/>
          </w:rPr>
          <w:delText>n</w:delText>
        </w:r>
        <w:r w:rsidDel="008204D7">
          <w:delText>g</w:delText>
        </w:r>
        <w:r w:rsidRPr="0019560E" w:rsidDel="008204D7">
          <w:rPr>
            <w:spacing w:val="15"/>
          </w:rPr>
          <w:delText xml:space="preserve"> </w:delText>
        </w:r>
        <w:r w:rsidDel="008204D7">
          <w:delText>in</w:delText>
        </w:r>
        <w:r w:rsidRPr="0019560E" w:rsidDel="008204D7">
          <w:rPr>
            <w:spacing w:val="16"/>
          </w:rPr>
          <w:delText xml:space="preserve"> </w:delText>
        </w:r>
        <w:r w:rsidRPr="0019560E" w:rsidDel="008204D7">
          <w:rPr>
            <w:spacing w:val="-1"/>
          </w:rPr>
          <w:delText>C</w:delText>
        </w:r>
        <w:r w:rsidDel="008204D7">
          <w:delText>o</w:delText>
        </w:r>
        <w:r w:rsidRPr="0019560E" w:rsidDel="008204D7">
          <w:rPr>
            <w:spacing w:val="1"/>
          </w:rPr>
          <w:delText>d</w:delText>
        </w:r>
        <w:r w:rsidDel="008204D7">
          <w:delText>ex</w:delText>
        </w:r>
        <w:r w:rsidRPr="0019560E" w:rsidDel="008204D7">
          <w:rPr>
            <w:spacing w:val="15"/>
          </w:rPr>
          <w:delText xml:space="preserve"> </w:delText>
        </w:r>
        <w:r w:rsidRPr="0019560E" w:rsidDel="008204D7">
          <w:rPr>
            <w:spacing w:val="1"/>
          </w:rPr>
          <w:delText>S</w:delText>
        </w:r>
        <w:r w:rsidDel="008204D7">
          <w:delText>TAN</w:delText>
        </w:r>
        <w:r w:rsidR="0019560E" w:rsidDel="008204D7">
          <w:delText xml:space="preserve"> </w:delText>
        </w:r>
        <w:r w:rsidRPr="0019560E" w:rsidDel="008204D7">
          <w:rPr>
            <w:spacing w:val="1"/>
          </w:rPr>
          <w:delText>2</w:delText>
        </w:r>
        <w:r w:rsidRPr="0019560E" w:rsidDel="008204D7">
          <w:rPr>
            <w:spacing w:val="-1"/>
          </w:rPr>
          <w:delText>1</w:delText>
        </w:r>
        <w:r w:rsidRPr="0019560E" w:rsidDel="008204D7">
          <w:rPr>
            <w:spacing w:val="1"/>
          </w:rPr>
          <w:delText>3]</w:delText>
        </w:r>
      </w:del>
    </w:p>
    <w:p w14:paraId="4EB34A3D" w14:textId="77777777" w:rsidR="00D41C24" w:rsidRDefault="00D41C24" w:rsidP="0019560E">
      <w:pPr>
        <w:pStyle w:val="Bullet1G"/>
      </w:pPr>
      <w:r>
        <w:t>fr</w:t>
      </w:r>
      <w:r>
        <w:rPr>
          <w:spacing w:val="-1"/>
        </w:rPr>
        <w:t>e</w:t>
      </w:r>
      <w:r>
        <w:t>e</w:t>
      </w:r>
      <w:r>
        <w:rPr>
          <w:spacing w:val="-1"/>
        </w:rPr>
        <w:t xml:space="preserve"> </w:t>
      </w:r>
      <w:r>
        <w:t xml:space="preserve">of </w:t>
      </w:r>
      <w:r>
        <w:rPr>
          <w:spacing w:val="-2"/>
        </w:rPr>
        <w:t>a</w:t>
      </w:r>
      <w:r>
        <w:t>bnor</w:t>
      </w:r>
      <w:r>
        <w:rPr>
          <w:spacing w:val="-2"/>
        </w:rPr>
        <w:t>m</w:t>
      </w:r>
      <w:r>
        <w:rPr>
          <w:spacing w:val="-1"/>
        </w:rPr>
        <w:t>a</w:t>
      </w:r>
      <w:r>
        <w:t xml:space="preserve">l </w:t>
      </w:r>
      <w:r>
        <w:rPr>
          <w:spacing w:val="-1"/>
        </w:rPr>
        <w:t>e</w:t>
      </w:r>
      <w:r>
        <w:rPr>
          <w:spacing w:val="1"/>
        </w:rPr>
        <w:t>x</w:t>
      </w:r>
      <w:r>
        <w:t>t</w:t>
      </w:r>
      <w:r>
        <w:rPr>
          <w:spacing w:val="-1"/>
        </w:rPr>
        <w:t>e</w:t>
      </w:r>
      <w:r>
        <w:t>rn</w:t>
      </w:r>
      <w:r>
        <w:rPr>
          <w:spacing w:val="-2"/>
        </w:rPr>
        <w:t>a</w:t>
      </w:r>
      <w:r>
        <w:t>l</w:t>
      </w:r>
      <w:r>
        <w:rPr>
          <w:spacing w:val="1"/>
        </w:rPr>
        <w:t xml:space="preserve"> </w:t>
      </w:r>
      <w:r>
        <w:rPr>
          <w:spacing w:val="-2"/>
        </w:rPr>
        <w:t>m</w:t>
      </w:r>
      <w:r>
        <w:t>ois</w:t>
      </w:r>
      <w:r>
        <w:rPr>
          <w:spacing w:val="-1"/>
        </w:rPr>
        <w:t>t</w:t>
      </w:r>
      <w:r>
        <w:t>ure</w:t>
      </w:r>
    </w:p>
    <w:p w14:paraId="4F33EF49" w14:textId="77777777" w:rsidR="00D41C24" w:rsidRDefault="00D41C24" w:rsidP="0019560E">
      <w:pPr>
        <w:pStyle w:val="Bullet1G"/>
      </w:pPr>
      <w:r>
        <w:t>fr</w:t>
      </w:r>
      <w:r>
        <w:rPr>
          <w:spacing w:val="-1"/>
        </w:rPr>
        <w:t>e</w:t>
      </w:r>
      <w:r>
        <w:t>e</w:t>
      </w:r>
      <w:r>
        <w:rPr>
          <w:spacing w:val="-1"/>
        </w:rPr>
        <w:t xml:space="preserve"> </w:t>
      </w:r>
      <w:r>
        <w:t xml:space="preserve">of </w:t>
      </w:r>
      <w:r>
        <w:rPr>
          <w:spacing w:val="-2"/>
        </w:rPr>
        <w:t>a</w:t>
      </w:r>
      <w:r>
        <w:t>ny</w:t>
      </w:r>
      <w:r>
        <w:rPr>
          <w:spacing w:val="-1"/>
        </w:rPr>
        <w:t xml:space="preserve"> </w:t>
      </w:r>
      <w:r>
        <w:t>for</w:t>
      </w:r>
      <w:r>
        <w:rPr>
          <w:spacing w:val="-1"/>
        </w:rPr>
        <w:t>e</w:t>
      </w:r>
      <w:r>
        <w:t>ign</w:t>
      </w:r>
      <w:r>
        <w:rPr>
          <w:spacing w:val="-1"/>
        </w:rPr>
        <w:t xml:space="preserve"> </w:t>
      </w:r>
      <w:r>
        <w:t>sm</w:t>
      </w:r>
      <w:r>
        <w:rPr>
          <w:spacing w:val="-2"/>
        </w:rPr>
        <w:t>e</w:t>
      </w:r>
      <w:r>
        <w:rPr>
          <w:spacing w:val="1"/>
        </w:rPr>
        <w:t>l</w:t>
      </w:r>
      <w:r>
        <w:t xml:space="preserve">l </w:t>
      </w:r>
      <w:r>
        <w:rPr>
          <w:spacing w:val="-2"/>
        </w:rPr>
        <w:t>a</w:t>
      </w:r>
      <w:r>
        <w:t>nd/or</w:t>
      </w:r>
      <w:r>
        <w:rPr>
          <w:spacing w:val="-1"/>
        </w:rPr>
        <w:t xml:space="preserve"> </w:t>
      </w:r>
      <w:r>
        <w:t>t</w:t>
      </w:r>
      <w:r>
        <w:rPr>
          <w:spacing w:val="-1"/>
        </w:rPr>
        <w:t>a</w:t>
      </w:r>
      <w:r>
        <w:t>st</w:t>
      </w:r>
      <w:r>
        <w:rPr>
          <w:spacing w:val="-1"/>
        </w:rPr>
        <w:t>e</w:t>
      </w:r>
      <w:r>
        <w:t>.</w:t>
      </w:r>
    </w:p>
    <w:p w14:paraId="166F974B" w14:textId="77777777" w:rsidR="00D41C24" w:rsidRDefault="00D41C24" w:rsidP="0019560E">
      <w:pPr>
        <w:pStyle w:val="SingleTxtG"/>
      </w:pPr>
      <w:r>
        <w:rPr>
          <w:spacing w:val="-1"/>
        </w:rPr>
        <w:t>T</w:t>
      </w:r>
      <w:r>
        <w:rPr>
          <w:spacing w:val="1"/>
        </w:rPr>
        <w:t>h</w:t>
      </w:r>
      <w:r>
        <w:t>e</w:t>
      </w:r>
      <w:r>
        <w:rPr>
          <w:spacing w:val="-1"/>
        </w:rPr>
        <w:t xml:space="preserve"> </w:t>
      </w:r>
      <w:r>
        <w:t>d</w:t>
      </w:r>
      <w:r>
        <w:rPr>
          <w:spacing w:val="-2"/>
        </w:rPr>
        <w:t>e</w:t>
      </w:r>
      <w:r>
        <w:t>v</w:t>
      </w:r>
      <w:r>
        <w:rPr>
          <w:spacing w:val="-1"/>
        </w:rPr>
        <w:t>e</w:t>
      </w:r>
      <w:r>
        <w:t>lopm</w:t>
      </w:r>
      <w:r>
        <w:rPr>
          <w:spacing w:val="-2"/>
        </w:rPr>
        <w:t>e</w:t>
      </w:r>
      <w:r>
        <w:rPr>
          <w:spacing w:val="1"/>
        </w:rPr>
        <w:t>n</w:t>
      </w:r>
      <w:r>
        <w:t xml:space="preserve">t </w:t>
      </w:r>
      <w:r>
        <w:rPr>
          <w:spacing w:val="-1"/>
        </w:rPr>
        <w:t>a</w:t>
      </w:r>
      <w:r>
        <w:t xml:space="preserve">nd </w:t>
      </w:r>
      <w:r>
        <w:rPr>
          <w:spacing w:val="-1"/>
        </w:rPr>
        <w:t>c</w:t>
      </w:r>
      <w:r>
        <w:t>on</w:t>
      </w:r>
      <w:r>
        <w:rPr>
          <w:spacing w:val="-1"/>
        </w:rPr>
        <w:t>di</w:t>
      </w:r>
      <w:r>
        <w:t>t</w:t>
      </w:r>
      <w:r>
        <w:rPr>
          <w:spacing w:val="-1"/>
        </w:rPr>
        <w:t>i</w:t>
      </w:r>
      <w:r>
        <w:t xml:space="preserve">on </w:t>
      </w:r>
      <w:r>
        <w:rPr>
          <w:spacing w:val="-1"/>
        </w:rPr>
        <w:t>o</w:t>
      </w:r>
      <w:r>
        <w:t xml:space="preserve">f </w:t>
      </w:r>
      <w:r>
        <w:rPr>
          <w:spacing w:val="-1"/>
        </w:rPr>
        <w:t>t</w:t>
      </w:r>
      <w:r>
        <w:t>he</w:t>
      </w:r>
      <w:r>
        <w:rPr>
          <w:spacing w:val="-1"/>
        </w:rPr>
        <w:t xml:space="preserve"> </w:t>
      </w:r>
      <w:r>
        <w:t>lim</w:t>
      </w:r>
      <w:r>
        <w:rPr>
          <w:spacing w:val="-2"/>
        </w:rPr>
        <w:t>e</w:t>
      </w:r>
      <w:r>
        <w:t>s</w:t>
      </w:r>
      <w:r>
        <w:rPr>
          <w:spacing w:val="1"/>
        </w:rPr>
        <w:t xml:space="preserve"> </w:t>
      </w:r>
      <w:r>
        <w:rPr>
          <w:spacing w:val="-2"/>
        </w:rPr>
        <w:t>m</w:t>
      </w:r>
      <w:r>
        <w:t>ust be</w:t>
      </w:r>
      <w:r>
        <w:rPr>
          <w:spacing w:val="-2"/>
        </w:rPr>
        <w:t xml:space="preserve"> </w:t>
      </w:r>
      <w:r>
        <w:t>su</w:t>
      </w:r>
      <w:r>
        <w:rPr>
          <w:spacing w:val="-1"/>
        </w:rPr>
        <w:t>c</w:t>
      </w:r>
      <w:r>
        <w:t xml:space="preserve">h </w:t>
      </w:r>
      <w:r>
        <w:rPr>
          <w:spacing w:val="-1"/>
        </w:rPr>
        <w:t>a</w:t>
      </w:r>
      <w:r>
        <w:t xml:space="preserve">s to </w:t>
      </w:r>
      <w:r>
        <w:rPr>
          <w:spacing w:val="-2"/>
        </w:rPr>
        <w:t>e</w:t>
      </w:r>
      <w:r>
        <w:t>n</w:t>
      </w:r>
      <w:r>
        <w:rPr>
          <w:spacing w:val="-2"/>
        </w:rPr>
        <w:t>a</w:t>
      </w:r>
      <w:r>
        <w:t>b</w:t>
      </w:r>
      <w:r>
        <w:rPr>
          <w:spacing w:val="1"/>
        </w:rPr>
        <w:t>l</w:t>
      </w:r>
      <w:r>
        <w:t>e</w:t>
      </w:r>
      <w:r>
        <w:rPr>
          <w:spacing w:val="-2"/>
        </w:rPr>
        <w:t xml:space="preserve"> </w:t>
      </w:r>
      <w:r>
        <w:t>it:</w:t>
      </w:r>
    </w:p>
    <w:p w14:paraId="520BCE91" w14:textId="77777777" w:rsidR="00D41C24" w:rsidRDefault="00D41C24" w:rsidP="0019560E">
      <w:pPr>
        <w:pStyle w:val="Bullet1G"/>
      </w:pPr>
      <w:r>
        <w:t>to w</w:t>
      </w:r>
      <w:r>
        <w:rPr>
          <w:spacing w:val="-1"/>
        </w:rPr>
        <w:t>i</w:t>
      </w:r>
      <w:r>
        <w:rPr>
          <w:spacing w:val="1"/>
        </w:rPr>
        <w:t>t</w:t>
      </w:r>
      <w:r>
        <w:rPr>
          <w:spacing w:val="-1"/>
        </w:rPr>
        <w:t>h</w:t>
      </w:r>
      <w:r>
        <w:t>st</w:t>
      </w:r>
      <w:r>
        <w:rPr>
          <w:spacing w:val="-2"/>
        </w:rPr>
        <w:t>a</w:t>
      </w:r>
      <w:r>
        <w:t>nd</w:t>
      </w:r>
      <w:r>
        <w:rPr>
          <w:spacing w:val="-1"/>
        </w:rPr>
        <w:t xml:space="preserve"> </w:t>
      </w:r>
      <w:r>
        <w:rPr>
          <w:spacing w:val="1"/>
        </w:rPr>
        <w:t>t</w:t>
      </w:r>
      <w:r>
        <w:rPr>
          <w:spacing w:val="-1"/>
        </w:rPr>
        <w:t>r</w:t>
      </w:r>
      <w:r>
        <w:rPr>
          <w:spacing w:val="-2"/>
        </w:rPr>
        <w:t>a</w:t>
      </w:r>
      <w:r>
        <w:rPr>
          <w:spacing w:val="1"/>
        </w:rPr>
        <w:t>n</w:t>
      </w:r>
      <w:r>
        <w:t>sp</w:t>
      </w:r>
      <w:r>
        <w:rPr>
          <w:spacing w:val="-1"/>
        </w:rPr>
        <w:t>o</w:t>
      </w:r>
      <w:r>
        <w:t>rt</w:t>
      </w:r>
      <w:r>
        <w:rPr>
          <w:spacing w:val="-1"/>
        </w:rPr>
        <w:t>at</w:t>
      </w:r>
      <w:r>
        <w:rPr>
          <w:spacing w:val="1"/>
        </w:rPr>
        <w:t>i</w:t>
      </w:r>
      <w:r>
        <w:rPr>
          <w:spacing w:val="-1"/>
        </w:rPr>
        <w:t>o</w:t>
      </w:r>
      <w:r>
        <w:t xml:space="preserve">n </w:t>
      </w:r>
      <w:r>
        <w:rPr>
          <w:spacing w:val="-2"/>
        </w:rPr>
        <w:t>a</w:t>
      </w:r>
      <w:r>
        <w:t>nd h</w:t>
      </w:r>
      <w:r>
        <w:rPr>
          <w:spacing w:val="-2"/>
        </w:rPr>
        <w:t>a</w:t>
      </w:r>
      <w:r>
        <w:t>ndl</w:t>
      </w:r>
      <w:r>
        <w:rPr>
          <w:spacing w:val="-1"/>
        </w:rPr>
        <w:t>in</w:t>
      </w:r>
      <w:r>
        <w:t>g</w:t>
      </w:r>
    </w:p>
    <w:p w14:paraId="2A0084F7" w14:textId="77777777" w:rsidR="00D41C24" w:rsidRDefault="00D41C24" w:rsidP="0019560E">
      <w:pPr>
        <w:pStyle w:val="Bullet1G"/>
      </w:pPr>
      <w:r>
        <w:t xml:space="preserve">to </w:t>
      </w:r>
      <w:r>
        <w:rPr>
          <w:spacing w:val="-1"/>
        </w:rPr>
        <w:t>a</w:t>
      </w:r>
      <w:r>
        <w:t>rr</w:t>
      </w:r>
      <w:r>
        <w:rPr>
          <w:spacing w:val="-1"/>
        </w:rPr>
        <w:t>i</w:t>
      </w:r>
      <w:r>
        <w:t>ve</w:t>
      </w:r>
      <w:r>
        <w:rPr>
          <w:spacing w:val="-1"/>
        </w:rPr>
        <w:t xml:space="preserve"> </w:t>
      </w:r>
      <w:r>
        <w:t>in</w:t>
      </w:r>
      <w:r>
        <w:rPr>
          <w:spacing w:val="-1"/>
        </w:rPr>
        <w:t xml:space="preserve"> </w:t>
      </w:r>
      <w:r>
        <w:t>s</w:t>
      </w:r>
      <w:r>
        <w:rPr>
          <w:spacing w:val="-1"/>
        </w:rPr>
        <w:t>a</w:t>
      </w:r>
      <w:r>
        <w:t>t</w:t>
      </w:r>
      <w:r>
        <w:rPr>
          <w:spacing w:val="-1"/>
        </w:rPr>
        <w:t>i</w:t>
      </w:r>
      <w:r>
        <w:t>sf</w:t>
      </w:r>
      <w:r>
        <w:rPr>
          <w:spacing w:val="-1"/>
        </w:rPr>
        <w:t>a</w:t>
      </w:r>
      <w:r>
        <w:rPr>
          <w:spacing w:val="-2"/>
        </w:rPr>
        <w:t>c</w:t>
      </w:r>
      <w:r>
        <w:rPr>
          <w:spacing w:val="1"/>
        </w:rPr>
        <w:t>to</w:t>
      </w:r>
      <w:r>
        <w:t>ry</w:t>
      </w:r>
      <w:r>
        <w:rPr>
          <w:spacing w:val="-2"/>
        </w:rPr>
        <w:t xml:space="preserve"> </w:t>
      </w:r>
      <w:r>
        <w:rPr>
          <w:spacing w:val="-1"/>
        </w:rPr>
        <w:t>c</w:t>
      </w:r>
      <w:r>
        <w:t>ond</w:t>
      </w:r>
      <w:r>
        <w:rPr>
          <w:spacing w:val="-1"/>
        </w:rPr>
        <w:t>i</w:t>
      </w:r>
      <w:r>
        <w:t>ti</w:t>
      </w:r>
      <w:r>
        <w:rPr>
          <w:spacing w:val="-1"/>
        </w:rPr>
        <w:t>o</w:t>
      </w:r>
      <w:r>
        <w:t xml:space="preserve">n </w:t>
      </w:r>
      <w:r>
        <w:rPr>
          <w:spacing w:val="-1"/>
        </w:rPr>
        <w:t>a</w:t>
      </w:r>
      <w:r>
        <w:t>t the</w:t>
      </w:r>
      <w:r>
        <w:rPr>
          <w:spacing w:val="-2"/>
        </w:rPr>
        <w:t xml:space="preserve"> </w:t>
      </w:r>
      <w:r>
        <w:rPr>
          <w:spacing w:val="1"/>
        </w:rPr>
        <w:t>p</w:t>
      </w:r>
      <w:r>
        <w:t>l</w:t>
      </w:r>
      <w:r>
        <w:rPr>
          <w:spacing w:val="-1"/>
        </w:rPr>
        <w:t>ac</w:t>
      </w:r>
      <w:r>
        <w:t>e</w:t>
      </w:r>
      <w:r>
        <w:rPr>
          <w:spacing w:val="-1"/>
        </w:rPr>
        <w:t xml:space="preserve"> </w:t>
      </w:r>
      <w:r>
        <w:rPr>
          <w:spacing w:val="1"/>
        </w:rPr>
        <w:t>o</w:t>
      </w:r>
      <w:r>
        <w:t>f d</w:t>
      </w:r>
      <w:r>
        <w:rPr>
          <w:spacing w:val="-1"/>
        </w:rPr>
        <w:t>es</w:t>
      </w:r>
      <w:r>
        <w:rPr>
          <w:spacing w:val="1"/>
        </w:rPr>
        <w:t>t</w:t>
      </w:r>
      <w:r>
        <w:rPr>
          <w:spacing w:val="-1"/>
        </w:rPr>
        <w:t>i</w:t>
      </w:r>
      <w:r>
        <w:rPr>
          <w:spacing w:val="1"/>
        </w:rPr>
        <w:t>n</w:t>
      </w:r>
      <w:r>
        <w:rPr>
          <w:spacing w:val="-1"/>
        </w:rPr>
        <w:t>a</w:t>
      </w:r>
      <w:r>
        <w:t>t</w:t>
      </w:r>
      <w:r>
        <w:rPr>
          <w:spacing w:val="-1"/>
        </w:rPr>
        <w:t>i</w:t>
      </w:r>
      <w:r>
        <w:rPr>
          <w:spacing w:val="1"/>
        </w:rPr>
        <w:t>o</w:t>
      </w:r>
      <w:r>
        <w:rPr>
          <w:spacing w:val="-1"/>
        </w:rPr>
        <w:t>n</w:t>
      </w:r>
      <w:r>
        <w:t>.</w:t>
      </w:r>
    </w:p>
    <w:p w14:paraId="70F9CDF8" w14:textId="77777777" w:rsidR="00D41C24" w:rsidRDefault="00D41C24" w:rsidP="00D41C24">
      <w:pPr>
        <w:pStyle w:val="H1G"/>
      </w:pPr>
      <w:r>
        <w:tab/>
        <w:t>B.</w:t>
      </w:r>
      <w:r>
        <w:tab/>
      </w:r>
      <w:r>
        <w:rPr>
          <w:spacing w:val="1"/>
        </w:rPr>
        <w:t>M</w:t>
      </w:r>
      <w:r>
        <w:rPr>
          <w:spacing w:val="-1"/>
        </w:rPr>
        <w:t>a</w:t>
      </w:r>
      <w:r>
        <w:rPr>
          <w:spacing w:val="1"/>
        </w:rPr>
        <w:t>t</w:t>
      </w:r>
      <w:r>
        <w:t>u</w:t>
      </w:r>
      <w:r>
        <w:rPr>
          <w:spacing w:val="1"/>
        </w:rPr>
        <w:t>r</w:t>
      </w:r>
      <w:r>
        <w:rPr>
          <w:spacing w:val="-1"/>
        </w:rPr>
        <w:t>i</w:t>
      </w:r>
      <w:r>
        <w:rPr>
          <w:spacing w:val="1"/>
        </w:rPr>
        <w:t>t</w:t>
      </w:r>
      <w:r>
        <w:t>y</w:t>
      </w:r>
      <w:r>
        <w:rPr>
          <w:spacing w:val="-7"/>
        </w:rPr>
        <w:t xml:space="preserve"> </w:t>
      </w:r>
      <w:r>
        <w:rPr>
          <w:spacing w:val="1"/>
        </w:rPr>
        <w:t>r</w:t>
      </w:r>
      <w:r>
        <w:rPr>
          <w:spacing w:val="-1"/>
        </w:rPr>
        <w:t>e</w:t>
      </w:r>
      <w:r>
        <w:t>qui</w:t>
      </w:r>
      <w:r>
        <w:rPr>
          <w:spacing w:val="1"/>
        </w:rPr>
        <w:t>rem</w:t>
      </w:r>
      <w:r>
        <w:rPr>
          <w:spacing w:val="-1"/>
        </w:rPr>
        <w:t>e</w:t>
      </w:r>
      <w:r>
        <w:t>n</w:t>
      </w:r>
      <w:r>
        <w:rPr>
          <w:spacing w:val="1"/>
        </w:rPr>
        <w:t>ts</w:t>
      </w:r>
    </w:p>
    <w:p w14:paraId="3A5FA5EB" w14:textId="77777777" w:rsidR="00D41C24" w:rsidRDefault="00D41C24" w:rsidP="0019560E">
      <w:pPr>
        <w:pStyle w:val="SingleTxtG"/>
      </w:pPr>
      <w:r>
        <w:rPr>
          <w:spacing w:val="-1"/>
        </w:rPr>
        <w:t>T</w:t>
      </w:r>
      <w:r>
        <w:rPr>
          <w:spacing w:val="1"/>
        </w:rPr>
        <w:t>h</w:t>
      </w:r>
      <w:r>
        <w:t>e</w:t>
      </w:r>
      <w:r>
        <w:rPr>
          <w:spacing w:val="2"/>
        </w:rPr>
        <w:t xml:space="preserve"> </w:t>
      </w:r>
      <w:r>
        <w:t>lim</w:t>
      </w:r>
      <w:r>
        <w:rPr>
          <w:spacing w:val="-1"/>
        </w:rPr>
        <w:t>e</w:t>
      </w:r>
      <w:r>
        <w:t>s</w:t>
      </w:r>
      <w:r>
        <w:rPr>
          <w:spacing w:val="4"/>
        </w:rPr>
        <w:t xml:space="preserve"> </w:t>
      </w:r>
      <w:r>
        <w:rPr>
          <w:spacing w:val="-2"/>
        </w:rPr>
        <w:t>m</w:t>
      </w:r>
      <w:r>
        <w:t>ust</w:t>
      </w:r>
      <w:r>
        <w:rPr>
          <w:spacing w:val="3"/>
        </w:rPr>
        <w:t xml:space="preserve"> </w:t>
      </w:r>
      <w:r w:rsidRPr="00401FFD">
        <w:rPr>
          <w:spacing w:val="2"/>
        </w:rPr>
        <w:t>b</w:t>
      </w:r>
      <w:r w:rsidRPr="00401FFD">
        <w:t>e</w:t>
      </w:r>
      <w:r w:rsidRPr="00401FFD">
        <w:rPr>
          <w:spacing w:val="1"/>
        </w:rPr>
        <w:t xml:space="preserve"> </w:t>
      </w:r>
      <w:r w:rsidRPr="00401FFD">
        <w:t>su</w:t>
      </w:r>
      <w:r w:rsidRPr="00401FFD">
        <w:rPr>
          <w:spacing w:val="-1"/>
        </w:rPr>
        <w:t>f</w:t>
      </w:r>
      <w:r w:rsidRPr="00401FFD">
        <w:t>fi</w:t>
      </w:r>
      <w:r w:rsidRPr="00401FFD">
        <w:rPr>
          <w:spacing w:val="-1"/>
        </w:rPr>
        <w:t>c</w:t>
      </w:r>
      <w:r w:rsidRPr="00401FFD">
        <w:t>i</w:t>
      </w:r>
      <w:r w:rsidRPr="00401FFD">
        <w:rPr>
          <w:spacing w:val="-1"/>
        </w:rPr>
        <w:t>e</w:t>
      </w:r>
      <w:r w:rsidRPr="00401FFD">
        <w:rPr>
          <w:spacing w:val="1"/>
        </w:rPr>
        <w:t>n</w:t>
      </w:r>
      <w:r w:rsidRPr="00401FFD">
        <w:rPr>
          <w:spacing w:val="-1"/>
        </w:rPr>
        <w:t>t</w:t>
      </w:r>
      <w:r w:rsidRPr="00401FFD">
        <w:rPr>
          <w:spacing w:val="1"/>
        </w:rPr>
        <w:t>l</w:t>
      </w:r>
      <w:r w:rsidRPr="00401FFD">
        <w:t>y</w:t>
      </w:r>
      <w:r w:rsidRPr="00401FFD">
        <w:rPr>
          <w:spacing w:val="1"/>
        </w:rPr>
        <w:t xml:space="preserve"> </w:t>
      </w:r>
      <w:r w:rsidRPr="00401FFD">
        <w:t>d</w:t>
      </w:r>
      <w:r w:rsidRPr="00401FFD">
        <w:rPr>
          <w:spacing w:val="-2"/>
        </w:rPr>
        <w:t>e</w:t>
      </w:r>
      <w:r w:rsidRPr="00401FFD">
        <w:t>v</w:t>
      </w:r>
      <w:r w:rsidRPr="00401FFD">
        <w:rPr>
          <w:spacing w:val="-1"/>
        </w:rPr>
        <w:t>e</w:t>
      </w:r>
      <w:r w:rsidRPr="00401FFD">
        <w:t>lop</w:t>
      </w:r>
      <w:r w:rsidRPr="00401FFD">
        <w:rPr>
          <w:spacing w:val="-1"/>
        </w:rPr>
        <w:t>e</w:t>
      </w:r>
      <w:r w:rsidRPr="00401FFD">
        <w:t>d</w:t>
      </w:r>
      <w:r w:rsidRPr="00401FFD">
        <w:rPr>
          <w:spacing w:val="3"/>
        </w:rPr>
        <w:t xml:space="preserve"> </w:t>
      </w:r>
      <w:r w:rsidRPr="00401FFD">
        <w:rPr>
          <w:spacing w:val="-2"/>
        </w:rPr>
        <w:t>a</w:t>
      </w:r>
      <w:r w:rsidRPr="00401FFD">
        <w:t>nd</w:t>
      </w:r>
      <w:r w:rsidRPr="00401FFD">
        <w:rPr>
          <w:spacing w:val="2"/>
        </w:rPr>
        <w:t xml:space="preserve"> </w:t>
      </w:r>
      <w:r w:rsidRPr="00401FFD">
        <w:t>di</w:t>
      </w:r>
      <w:r w:rsidRPr="00401FFD">
        <w:rPr>
          <w:spacing w:val="-1"/>
        </w:rPr>
        <w:t>sp</w:t>
      </w:r>
      <w:r w:rsidRPr="00401FFD">
        <w:rPr>
          <w:spacing w:val="1"/>
        </w:rPr>
        <w:t>l</w:t>
      </w:r>
      <w:r w:rsidRPr="00401FFD">
        <w:rPr>
          <w:spacing w:val="-2"/>
        </w:rPr>
        <w:t>a</w:t>
      </w:r>
      <w:r w:rsidRPr="00401FFD">
        <w:t>y</w:t>
      </w:r>
      <w:r w:rsidRPr="00401FFD">
        <w:rPr>
          <w:spacing w:val="1"/>
        </w:rPr>
        <w:t xml:space="preserve"> </w:t>
      </w:r>
      <w:r w:rsidRPr="00401FFD">
        <w:rPr>
          <w:spacing w:val="2"/>
        </w:rPr>
        <w:t>s</w:t>
      </w:r>
      <w:r w:rsidRPr="00401FFD">
        <w:rPr>
          <w:spacing w:val="-1"/>
        </w:rPr>
        <w:t>a</w:t>
      </w:r>
      <w:r w:rsidRPr="00401FFD">
        <w:t>tisf</w:t>
      </w:r>
      <w:r w:rsidRPr="00401FFD">
        <w:rPr>
          <w:spacing w:val="-2"/>
        </w:rPr>
        <w:t>a</w:t>
      </w:r>
      <w:r w:rsidRPr="00401FFD">
        <w:rPr>
          <w:spacing w:val="-1"/>
        </w:rPr>
        <w:t>c</w:t>
      </w:r>
      <w:r w:rsidRPr="00401FFD">
        <w:t>to</w:t>
      </w:r>
      <w:r w:rsidRPr="00401FFD">
        <w:rPr>
          <w:spacing w:val="-1"/>
        </w:rPr>
        <w:t>r</w:t>
      </w:r>
      <w:r w:rsidRPr="00401FFD">
        <w:t>y</w:t>
      </w:r>
      <w:r w:rsidRPr="00401FFD">
        <w:rPr>
          <w:spacing w:val="3"/>
        </w:rPr>
        <w:t xml:space="preserve"> </w:t>
      </w:r>
      <w:r w:rsidRPr="00401FFD">
        <w:t>m</w:t>
      </w:r>
      <w:r w:rsidRPr="00401FFD">
        <w:rPr>
          <w:spacing w:val="-1"/>
        </w:rPr>
        <w:t>a</w:t>
      </w:r>
      <w:r w:rsidRPr="00401FFD">
        <w:t>turity</w:t>
      </w:r>
      <w:r w:rsidRPr="00401FFD">
        <w:rPr>
          <w:spacing w:val="1"/>
        </w:rPr>
        <w:t xml:space="preserve"> </w:t>
      </w:r>
      <w:r w:rsidRPr="00401FFD">
        <w:rPr>
          <w:spacing w:val="-1"/>
        </w:rPr>
        <w:t>a</w:t>
      </w:r>
      <w:r w:rsidRPr="00401FFD">
        <w:t>n</w:t>
      </w:r>
      <w:r w:rsidRPr="00401FFD">
        <w:rPr>
          <w:spacing w:val="-1"/>
        </w:rPr>
        <w:t xml:space="preserve">d/or </w:t>
      </w:r>
      <w:r w:rsidRPr="00401FFD">
        <w:rPr>
          <w:spacing w:val="1"/>
        </w:rPr>
        <w:t>r</w:t>
      </w:r>
      <w:r w:rsidRPr="00401FFD">
        <w:rPr>
          <w:spacing w:val="-1"/>
        </w:rPr>
        <w:t>i</w:t>
      </w:r>
      <w:r w:rsidRPr="00401FFD">
        <w:rPr>
          <w:spacing w:val="1"/>
        </w:rPr>
        <w:t>p</w:t>
      </w:r>
      <w:r w:rsidRPr="00401FFD">
        <w:rPr>
          <w:spacing w:val="-1"/>
        </w:rPr>
        <w:t>e</w:t>
      </w:r>
      <w:r w:rsidRPr="00401FFD">
        <w:rPr>
          <w:spacing w:val="1"/>
        </w:rPr>
        <w:t>n</w:t>
      </w:r>
      <w:r w:rsidRPr="00401FFD">
        <w:rPr>
          <w:spacing w:val="-1"/>
        </w:rPr>
        <w:t>es</w:t>
      </w:r>
      <w:r w:rsidRPr="00401FFD">
        <w:t>s,</w:t>
      </w:r>
      <w:r>
        <w:rPr>
          <w:spacing w:val="-4"/>
        </w:rPr>
        <w:t xml:space="preserve"> </w:t>
      </w:r>
      <w:r>
        <w:t>a</w:t>
      </w:r>
      <w:r>
        <w:rPr>
          <w:spacing w:val="-1"/>
        </w:rPr>
        <w:t>c</w:t>
      </w:r>
      <w:r>
        <w:t>co</w:t>
      </w:r>
      <w:r>
        <w:rPr>
          <w:spacing w:val="-1"/>
        </w:rPr>
        <w:t>un</w:t>
      </w:r>
      <w:r>
        <w:t>t</w:t>
      </w:r>
      <w:r>
        <w:rPr>
          <w:spacing w:val="-2"/>
        </w:rPr>
        <w:t xml:space="preserve"> </w:t>
      </w:r>
      <w:r>
        <w:rPr>
          <w:spacing w:val="1"/>
        </w:rPr>
        <w:t>b</w:t>
      </w:r>
      <w:r>
        <w:rPr>
          <w:spacing w:val="-2"/>
        </w:rPr>
        <w:t>e</w:t>
      </w:r>
      <w:r>
        <w:t>ing</w:t>
      </w:r>
      <w:r>
        <w:rPr>
          <w:spacing w:val="-3"/>
        </w:rPr>
        <w:t xml:space="preserve"> </w:t>
      </w:r>
      <w:r>
        <w:t>t</w:t>
      </w:r>
      <w:r>
        <w:rPr>
          <w:spacing w:val="-1"/>
        </w:rPr>
        <w:t>a</w:t>
      </w:r>
      <w:r>
        <w:t>k</w:t>
      </w:r>
      <w:r>
        <w:rPr>
          <w:spacing w:val="-1"/>
        </w:rPr>
        <w:t>e</w:t>
      </w:r>
      <w:r>
        <w:t>n</w:t>
      </w:r>
      <w:r>
        <w:rPr>
          <w:spacing w:val="-3"/>
        </w:rPr>
        <w:t xml:space="preserve"> </w:t>
      </w:r>
      <w:r>
        <w:rPr>
          <w:spacing w:val="-1"/>
        </w:rPr>
        <w:t>o</w:t>
      </w:r>
      <w:r>
        <w:t xml:space="preserve">f </w:t>
      </w:r>
      <w:r>
        <w:rPr>
          <w:spacing w:val="-1"/>
        </w:rPr>
        <w:t>c</w:t>
      </w:r>
      <w:r>
        <w:t>rit</w:t>
      </w:r>
      <w:r>
        <w:rPr>
          <w:spacing w:val="-1"/>
        </w:rPr>
        <w:t>e</w:t>
      </w:r>
      <w:r>
        <w:t>ria</w:t>
      </w:r>
      <w:r>
        <w:rPr>
          <w:spacing w:val="-2"/>
        </w:rPr>
        <w:t xml:space="preserve"> </w:t>
      </w:r>
      <w:r>
        <w:rPr>
          <w:spacing w:val="1"/>
        </w:rPr>
        <w:t>p</w:t>
      </w:r>
      <w:r>
        <w:t>r</w:t>
      </w:r>
      <w:r>
        <w:rPr>
          <w:spacing w:val="-1"/>
        </w:rPr>
        <w:t>o</w:t>
      </w:r>
      <w:r>
        <w:rPr>
          <w:spacing w:val="1"/>
        </w:rPr>
        <w:t>p</w:t>
      </w:r>
      <w:r>
        <w:rPr>
          <w:spacing w:val="-1"/>
        </w:rPr>
        <w:t>e</w:t>
      </w:r>
      <w:r>
        <w:t xml:space="preserve">r to </w:t>
      </w:r>
      <w:r>
        <w:rPr>
          <w:spacing w:val="-1"/>
        </w:rPr>
        <w:t>t</w:t>
      </w:r>
      <w:r>
        <w:rPr>
          <w:spacing w:val="1"/>
        </w:rPr>
        <w:t>h</w:t>
      </w:r>
      <w:r>
        <w:t>e</w:t>
      </w:r>
      <w:r>
        <w:rPr>
          <w:spacing w:val="-2"/>
        </w:rPr>
        <w:t xml:space="preserve"> </w:t>
      </w:r>
      <w:r>
        <w:rPr>
          <w:spacing w:val="1"/>
        </w:rPr>
        <w:t>v</w:t>
      </w:r>
      <w:r>
        <w:rPr>
          <w:spacing w:val="-1"/>
        </w:rPr>
        <w:t>a</w:t>
      </w:r>
      <w:r>
        <w:t>ri</w:t>
      </w:r>
      <w:r>
        <w:rPr>
          <w:spacing w:val="-1"/>
        </w:rPr>
        <w:t>e</w:t>
      </w:r>
      <w:r>
        <w:t>t</w:t>
      </w:r>
      <w:r>
        <w:rPr>
          <w:spacing w:val="-1"/>
        </w:rPr>
        <w:t>y</w:t>
      </w:r>
      <w:r>
        <w:t>,</w:t>
      </w:r>
      <w:r>
        <w:rPr>
          <w:spacing w:val="-1"/>
        </w:rPr>
        <w:t xml:space="preserve"> </w:t>
      </w:r>
      <w:r>
        <w:rPr>
          <w:spacing w:val="1"/>
        </w:rPr>
        <w:t>t</w:t>
      </w:r>
      <w:r>
        <w:rPr>
          <w:spacing w:val="-1"/>
        </w:rPr>
        <w:t>h</w:t>
      </w:r>
      <w:r>
        <w:t>e</w:t>
      </w:r>
      <w:r>
        <w:rPr>
          <w:spacing w:val="-1"/>
        </w:rPr>
        <w:t xml:space="preserve"> </w:t>
      </w:r>
      <w:r>
        <w:t>time</w:t>
      </w:r>
      <w:r>
        <w:rPr>
          <w:spacing w:val="-1"/>
        </w:rPr>
        <w:t xml:space="preserve"> </w:t>
      </w:r>
      <w:r>
        <w:rPr>
          <w:spacing w:val="1"/>
        </w:rPr>
        <w:t>o</w:t>
      </w:r>
      <w:r>
        <w:t xml:space="preserve">f </w:t>
      </w:r>
      <w:r>
        <w:rPr>
          <w:spacing w:val="1"/>
        </w:rPr>
        <w:t>p</w:t>
      </w:r>
      <w:r>
        <w:t>i</w:t>
      </w:r>
      <w:r>
        <w:rPr>
          <w:spacing w:val="-1"/>
        </w:rPr>
        <w:t>ck</w:t>
      </w:r>
      <w:r>
        <w:t>i</w:t>
      </w:r>
      <w:r>
        <w:rPr>
          <w:spacing w:val="-1"/>
        </w:rPr>
        <w:t>n</w:t>
      </w:r>
      <w:r>
        <w:t xml:space="preserve">g </w:t>
      </w:r>
      <w:r>
        <w:rPr>
          <w:spacing w:val="-2"/>
        </w:rPr>
        <w:t>a</w:t>
      </w:r>
      <w:r>
        <w:rPr>
          <w:spacing w:val="1"/>
        </w:rPr>
        <w:t>n</w:t>
      </w:r>
      <w:r>
        <w:t>d t</w:t>
      </w:r>
      <w:r>
        <w:rPr>
          <w:spacing w:val="1"/>
        </w:rPr>
        <w:t>h</w:t>
      </w:r>
      <w:r>
        <w:t>e</w:t>
      </w:r>
      <w:r>
        <w:rPr>
          <w:spacing w:val="-1"/>
        </w:rPr>
        <w:t xml:space="preserve"> g</w:t>
      </w:r>
      <w:r>
        <w:t>r</w:t>
      </w:r>
      <w:r>
        <w:rPr>
          <w:spacing w:val="-1"/>
        </w:rPr>
        <w:t>owin</w:t>
      </w:r>
      <w:r>
        <w:t xml:space="preserve">g </w:t>
      </w:r>
      <w:r>
        <w:rPr>
          <w:spacing w:val="-1"/>
        </w:rPr>
        <w:t>ar</w:t>
      </w:r>
      <w:r>
        <w:rPr>
          <w:spacing w:val="1"/>
        </w:rPr>
        <w:t>e</w:t>
      </w:r>
      <w:r>
        <w:rPr>
          <w:spacing w:val="-1"/>
        </w:rPr>
        <w:t>a.</w:t>
      </w:r>
    </w:p>
    <w:p w14:paraId="026D07E9" w14:textId="77777777" w:rsidR="0019731C" w:rsidRDefault="00D41C24" w:rsidP="0019560E">
      <w:pPr>
        <w:pStyle w:val="SingleTxtG"/>
      </w:pPr>
      <w:r>
        <w:t>M</w:t>
      </w:r>
      <w:r>
        <w:rPr>
          <w:spacing w:val="-1"/>
        </w:rPr>
        <w:t>a</w:t>
      </w:r>
      <w:r>
        <w:t>tur</w:t>
      </w:r>
      <w:r>
        <w:rPr>
          <w:spacing w:val="-1"/>
        </w:rPr>
        <w:t>i</w:t>
      </w:r>
      <w:r>
        <w:t xml:space="preserve">ty of </w:t>
      </w:r>
      <w:r>
        <w:rPr>
          <w:spacing w:val="-1"/>
        </w:rPr>
        <w:t>l</w:t>
      </w:r>
      <w:r>
        <w:t>i</w:t>
      </w:r>
      <w:r>
        <w:rPr>
          <w:spacing w:val="-2"/>
        </w:rPr>
        <w:t>m</w:t>
      </w:r>
      <w:r>
        <w:rPr>
          <w:spacing w:val="-1"/>
        </w:rPr>
        <w:t>e</w:t>
      </w:r>
      <w:r>
        <w:t>s is d</w:t>
      </w:r>
      <w:r>
        <w:rPr>
          <w:spacing w:val="-2"/>
        </w:rPr>
        <w:t>e</w:t>
      </w:r>
      <w:r>
        <w:t>f</w:t>
      </w:r>
      <w:r>
        <w:rPr>
          <w:spacing w:val="1"/>
        </w:rPr>
        <w:t>in</w:t>
      </w:r>
      <w:r>
        <w:rPr>
          <w:spacing w:val="-2"/>
        </w:rPr>
        <w:t>e</w:t>
      </w:r>
      <w:r>
        <w:t>d</w:t>
      </w:r>
      <w:r>
        <w:rPr>
          <w:spacing w:val="1"/>
        </w:rPr>
        <w:t xml:space="preserve"> </w:t>
      </w:r>
      <w:r>
        <w:t>by</w:t>
      </w:r>
      <w:r>
        <w:rPr>
          <w:spacing w:val="-1"/>
        </w:rPr>
        <w:t xml:space="preserve"> </w:t>
      </w:r>
      <w:r>
        <w:t>the</w:t>
      </w:r>
      <w:r>
        <w:rPr>
          <w:spacing w:val="-2"/>
        </w:rPr>
        <w:t xml:space="preserve"> </w:t>
      </w:r>
      <w:r>
        <w:t>fol</w:t>
      </w:r>
      <w:r>
        <w:rPr>
          <w:spacing w:val="-1"/>
        </w:rPr>
        <w:t>l</w:t>
      </w:r>
      <w:r>
        <w:t>ow</w:t>
      </w:r>
      <w:r>
        <w:rPr>
          <w:spacing w:val="-1"/>
        </w:rPr>
        <w:t>i</w:t>
      </w:r>
      <w:r>
        <w:rPr>
          <w:spacing w:val="1"/>
        </w:rPr>
        <w:t>n</w:t>
      </w:r>
      <w:r>
        <w:t>g</w:t>
      </w:r>
      <w:r>
        <w:rPr>
          <w:spacing w:val="-1"/>
        </w:rPr>
        <w:t xml:space="preserve"> </w:t>
      </w:r>
      <w:r>
        <w:t>p</w:t>
      </w:r>
      <w:r>
        <w:rPr>
          <w:spacing w:val="-1"/>
        </w:rPr>
        <w:t>a</w:t>
      </w:r>
      <w:r>
        <w:t>r</w:t>
      </w:r>
      <w:r>
        <w:rPr>
          <w:spacing w:val="-1"/>
        </w:rPr>
        <w:t>a</w:t>
      </w:r>
      <w:r>
        <w:t>m</w:t>
      </w:r>
      <w:r>
        <w:rPr>
          <w:spacing w:val="-1"/>
        </w:rPr>
        <w:t>e</w:t>
      </w:r>
      <w:r>
        <w:t>t</w:t>
      </w:r>
      <w:r>
        <w:rPr>
          <w:spacing w:val="-1"/>
        </w:rPr>
        <w:t>e</w:t>
      </w:r>
      <w:r>
        <w:t>rs sp</w:t>
      </w:r>
      <w:r>
        <w:rPr>
          <w:spacing w:val="-1"/>
        </w:rPr>
        <w:t>e</w:t>
      </w:r>
      <w:r>
        <w:rPr>
          <w:spacing w:val="-2"/>
        </w:rPr>
        <w:t>c</w:t>
      </w:r>
      <w:r>
        <w:t>if</w:t>
      </w:r>
      <w:r>
        <w:rPr>
          <w:spacing w:val="1"/>
        </w:rPr>
        <w:t>i</w:t>
      </w:r>
      <w:r>
        <w:rPr>
          <w:spacing w:val="-2"/>
        </w:rPr>
        <w:t>e</w:t>
      </w:r>
      <w:r>
        <w:t xml:space="preserve">d </w:t>
      </w:r>
      <w:r>
        <w:rPr>
          <w:spacing w:val="-1"/>
        </w:rPr>
        <w:t>a</w:t>
      </w:r>
      <w:r>
        <w:t>s fo</w:t>
      </w:r>
      <w:r>
        <w:rPr>
          <w:spacing w:val="-1"/>
        </w:rPr>
        <w:t>l</w:t>
      </w:r>
      <w:r>
        <w:t>lo</w:t>
      </w:r>
      <w:r>
        <w:rPr>
          <w:spacing w:val="-2"/>
        </w:rPr>
        <w:t>w</w:t>
      </w:r>
      <w:r>
        <w:t xml:space="preserve">s: </w:t>
      </w:r>
    </w:p>
    <w:p w14:paraId="2BD51976" w14:textId="77777777" w:rsidR="00D41C24" w:rsidRDefault="00D41C24" w:rsidP="0019560E">
      <w:pPr>
        <w:pStyle w:val="SingleTxtG"/>
      </w:pPr>
      <w:r>
        <w:rPr>
          <w:spacing w:val="-1"/>
        </w:rPr>
        <w:t>T</w:t>
      </w:r>
      <w:r>
        <w:rPr>
          <w:spacing w:val="1"/>
        </w:rPr>
        <w:t>h</w:t>
      </w:r>
      <w:r>
        <w:t>e</w:t>
      </w:r>
      <w:r>
        <w:rPr>
          <w:spacing w:val="-1"/>
        </w:rPr>
        <w:t xml:space="preserve"> </w:t>
      </w:r>
      <w:r>
        <w:rPr>
          <w:spacing w:val="-2"/>
        </w:rPr>
        <w:t>m</w:t>
      </w:r>
      <w:r>
        <w:rPr>
          <w:spacing w:val="1"/>
        </w:rPr>
        <w:t>in</w:t>
      </w:r>
      <w:r>
        <w:t>i</w:t>
      </w:r>
      <w:r>
        <w:rPr>
          <w:spacing w:val="-2"/>
        </w:rPr>
        <w:t>m</w:t>
      </w:r>
      <w:r>
        <w:rPr>
          <w:spacing w:val="1"/>
        </w:rPr>
        <w:t>u</w:t>
      </w:r>
      <w:r>
        <w:t>m</w:t>
      </w:r>
      <w:r>
        <w:rPr>
          <w:spacing w:val="-1"/>
        </w:rPr>
        <w:t xml:space="preserve"> </w:t>
      </w:r>
      <w:r>
        <w:rPr>
          <w:spacing w:val="1"/>
        </w:rPr>
        <w:t>j</w:t>
      </w:r>
      <w:r>
        <w:rPr>
          <w:spacing w:val="-1"/>
        </w:rPr>
        <w:t>u</w:t>
      </w:r>
      <w:r>
        <w:t>i</w:t>
      </w:r>
      <w:r>
        <w:rPr>
          <w:spacing w:val="-1"/>
        </w:rPr>
        <w:t>ce</w:t>
      </w:r>
      <w:r w:rsidR="0019731C">
        <w:rPr>
          <w:rStyle w:val="FootnoteReference"/>
        </w:rPr>
        <w:footnoteReference w:id="11"/>
      </w:r>
      <w:r>
        <w:rPr>
          <w:spacing w:val="16"/>
          <w:position w:val="5"/>
          <w:sz w:val="9"/>
          <w:szCs w:val="9"/>
        </w:rPr>
        <w:t xml:space="preserve"> </w:t>
      </w:r>
      <w:r>
        <w:rPr>
          <w:spacing w:val="-1"/>
        </w:rPr>
        <w:t>c</w:t>
      </w:r>
      <w:r>
        <w:t>o</w:t>
      </w:r>
      <w:r>
        <w:rPr>
          <w:spacing w:val="-1"/>
        </w:rPr>
        <w:t>n</w:t>
      </w:r>
      <w:r>
        <w:t>t</w:t>
      </w:r>
      <w:r>
        <w:rPr>
          <w:spacing w:val="-1"/>
        </w:rPr>
        <w:t>e</w:t>
      </w:r>
      <w:r>
        <w:t>nt is</w:t>
      </w:r>
      <w:r>
        <w:rPr>
          <w:spacing w:val="-2"/>
        </w:rPr>
        <w:t xml:space="preserve"> </w:t>
      </w:r>
      <w:r>
        <w:t>s</w:t>
      </w:r>
      <w:r>
        <w:rPr>
          <w:spacing w:val="-1"/>
        </w:rPr>
        <w:t>e</w:t>
      </w:r>
      <w:r>
        <w:t xml:space="preserve">t </w:t>
      </w:r>
      <w:r>
        <w:rPr>
          <w:spacing w:val="-1"/>
        </w:rPr>
        <w:t>a</w:t>
      </w:r>
      <w:r>
        <w:t>t</w:t>
      </w:r>
      <w:r w:rsidR="00401FFD">
        <w:t>:</w:t>
      </w:r>
      <w:r w:rsidR="007B18A6">
        <w:t xml:space="preserve"> </w:t>
      </w:r>
    </w:p>
    <w:p w14:paraId="293E96F7" w14:textId="77777777" w:rsidR="00D41C24" w:rsidRDefault="00D41C24" w:rsidP="0019560E">
      <w:pPr>
        <w:pStyle w:val="Bullet1G"/>
      </w:pPr>
      <w:r>
        <w:rPr>
          <w:spacing w:val="1"/>
        </w:rPr>
        <w:t>4</w:t>
      </w:r>
      <w:r>
        <w:t xml:space="preserve">2 </w:t>
      </w:r>
      <w:r>
        <w:rPr>
          <w:spacing w:val="1"/>
        </w:rPr>
        <w:t>p</w:t>
      </w:r>
      <w:r>
        <w:rPr>
          <w:spacing w:val="-1"/>
        </w:rPr>
        <w:t>e</w:t>
      </w:r>
      <w:r>
        <w:t>r</w:t>
      </w:r>
      <w:r>
        <w:rPr>
          <w:spacing w:val="-1"/>
        </w:rPr>
        <w:t xml:space="preserve"> </w:t>
      </w:r>
      <w:r>
        <w:rPr>
          <w:spacing w:val="1"/>
        </w:rPr>
        <w:t>c</w:t>
      </w:r>
      <w:r>
        <w:rPr>
          <w:spacing w:val="-2"/>
        </w:rPr>
        <w:t>e</w:t>
      </w:r>
      <w:r>
        <w:rPr>
          <w:spacing w:val="1"/>
        </w:rPr>
        <w:t>n</w:t>
      </w:r>
      <w:r>
        <w:t>t f</w:t>
      </w:r>
      <w:r>
        <w:rPr>
          <w:spacing w:val="-1"/>
        </w:rPr>
        <w:t>o</w:t>
      </w:r>
      <w:r>
        <w:t xml:space="preserve">r </w:t>
      </w:r>
      <w:r>
        <w:rPr>
          <w:spacing w:val="1"/>
        </w:rPr>
        <w:t>P</w:t>
      </w:r>
      <w:r>
        <w:rPr>
          <w:spacing w:val="-2"/>
        </w:rPr>
        <w:t>e</w:t>
      </w:r>
      <w:r>
        <w:t>r</w:t>
      </w:r>
      <w:r>
        <w:rPr>
          <w:spacing w:val="1"/>
        </w:rPr>
        <w:t>si</w:t>
      </w:r>
      <w:r>
        <w:rPr>
          <w:spacing w:val="-1"/>
        </w:rPr>
        <w:t>a</w:t>
      </w:r>
      <w:r>
        <w:t xml:space="preserve">n </w:t>
      </w:r>
      <w:r>
        <w:rPr>
          <w:spacing w:val="1"/>
        </w:rPr>
        <w:t>li</w:t>
      </w:r>
      <w:r>
        <w:rPr>
          <w:spacing w:val="-2"/>
        </w:rPr>
        <w:t>m</w:t>
      </w:r>
      <w:r>
        <w:rPr>
          <w:spacing w:val="-1"/>
        </w:rPr>
        <w:t>e</w:t>
      </w:r>
      <w:r>
        <w:t>s</w:t>
      </w:r>
      <w:r>
        <w:rPr>
          <w:spacing w:val="1"/>
        </w:rPr>
        <w:t xml:space="preserve"> </w:t>
      </w:r>
      <w:r>
        <w:rPr>
          <w:spacing w:val="-1"/>
        </w:rPr>
        <w:t>a</w:t>
      </w:r>
      <w:r>
        <w:rPr>
          <w:spacing w:val="1"/>
        </w:rPr>
        <w:t>nd</w:t>
      </w:r>
    </w:p>
    <w:p w14:paraId="61325D11" w14:textId="77777777" w:rsidR="00D41C24" w:rsidRDefault="00D41C24" w:rsidP="0019560E">
      <w:pPr>
        <w:pStyle w:val="Bullet1G"/>
      </w:pPr>
      <w:r>
        <w:t>40 p</w:t>
      </w:r>
      <w:r>
        <w:rPr>
          <w:spacing w:val="-1"/>
        </w:rPr>
        <w:t>e</w:t>
      </w:r>
      <w:r>
        <w:t>r</w:t>
      </w:r>
      <w:r>
        <w:rPr>
          <w:spacing w:val="-1"/>
        </w:rPr>
        <w:t xml:space="preserve"> </w:t>
      </w:r>
      <w:r>
        <w:t>c</w:t>
      </w:r>
      <w:r>
        <w:rPr>
          <w:spacing w:val="-2"/>
        </w:rPr>
        <w:t>e</w:t>
      </w:r>
      <w:r>
        <w:t>nt f</w:t>
      </w:r>
      <w:r>
        <w:rPr>
          <w:spacing w:val="-1"/>
        </w:rPr>
        <w:t>o</w:t>
      </w:r>
      <w:r>
        <w:t>r M</w:t>
      </w:r>
      <w:r>
        <w:rPr>
          <w:spacing w:val="-1"/>
        </w:rPr>
        <w:t>e</w:t>
      </w:r>
      <w:r>
        <w:rPr>
          <w:spacing w:val="1"/>
        </w:rPr>
        <w:t>x</w:t>
      </w:r>
      <w:r>
        <w:t>i</w:t>
      </w:r>
      <w:r>
        <w:rPr>
          <w:spacing w:val="-1"/>
        </w:rPr>
        <w:t>ca</w:t>
      </w:r>
      <w:r>
        <w:t xml:space="preserve">n </w:t>
      </w:r>
      <w:r>
        <w:rPr>
          <w:spacing w:val="-1"/>
        </w:rPr>
        <w:t>a</w:t>
      </w:r>
      <w:r>
        <w:t>nd I</w:t>
      </w:r>
      <w:r>
        <w:rPr>
          <w:spacing w:val="-1"/>
        </w:rPr>
        <w:t>n</w:t>
      </w:r>
      <w:r>
        <w:t>di</w:t>
      </w:r>
      <w:r>
        <w:rPr>
          <w:spacing w:val="-1"/>
        </w:rPr>
        <w:t>a</w:t>
      </w:r>
      <w:r>
        <w:t>n</w:t>
      </w:r>
      <w:r>
        <w:rPr>
          <w:spacing w:val="-1"/>
        </w:rPr>
        <w:t xml:space="preserve"> </w:t>
      </w:r>
      <w:r>
        <w:t>sw</w:t>
      </w:r>
      <w:r>
        <w:rPr>
          <w:spacing w:val="-1"/>
        </w:rPr>
        <w:t>ee</w:t>
      </w:r>
      <w:r>
        <w:t>t lim</w:t>
      </w:r>
      <w:r>
        <w:rPr>
          <w:spacing w:val="-1"/>
        </w:rPr>
        <w:t>e</w:t>
      </w:r>
      <w:r>
        <w:t>s.</w:t>
      </w:r>
    </w:p>
    <w:p w14:paraId="64293F1F" w14:textId="77777777" w:rsidR="00D41C24" w:rsidDel="001845A4" w:rsidRDefault="00D41C24" w:rsidP="0019560E">
      <w:pPr>
        <w:pStyle w:val="SingleTxtG"/>
        <w:rPr>
          <w:del w:id="102" w:author="Aruna Vivekanantham" w:date="2019-05-13T17:46:00Z"/>
        </w:rPr>
      </w:pPr>
      <w:commentRangeStart w:id="103"/>
      <w:del w:id="104" w:author="Aruna Vivekanantham" w:date="2019-05-13T17:28:00Z">
        <w:r w:rsidRPr="00356BC0" w:rsidDel="00C43D69">
          <w:rPr>
            <w:spacing w:val="-1"/>
            <w:u w:val="single"/>
          </w:rPr>
          <w:delText>T</w:delText>
        </w:r>
        <w:r w:rsidRPr="00356BC0" w:rsidDel="00C43D69">
          <w:rPr>
            <w:spacing w:val="1"/>
            <w:u w:val="single"/>
          </w:rPr>
          <w:delText>h</w:delText>
        </w:r>
        <w:r w:rsidRPr="00356BC0" w:rsidDel="00C43D69">
          <w:rPr>
            <w:u w:val="single"/>
          </w:rPr>
          <w:delText>e</w:delText>
        </w:r>
        <w:r w:rsidRPr="00356BC0" w:rsidDel="00C43D69">
          <w:rPr>
            <w:spacing w:val="-1"/>
            <w:u w:val="single"/>
          </w:rPr>
          <w:delText xml:space="preserve"> </w:delText>
        </w:r>
        <w:r w:rsidRPr="00356BC0" w:rsidDel="00C43D69">
          <w:rPr>
            <w:u w:val="single"/>
          </w:rPr>
          <w:delText>d</w:delText>
        </w:r>
        <w:r w:rsidRPr="00356BC0" w:rsidDel="00C43D69">
          <w:rPr>
            <w:spacing w:val="-2"/>
            <w:u w:val="single"/>
          </w:rPr>
          <w:delText>e</w:delText>
        </w:r>
        <w:r w:rsidRPr="00356BC0" w:rsidDel="00C43D69">
          <w:rPr>
            <w:u w:val="single"/>
          </w:rPr>
          <w:delText>gree</w:delText>
        </w:r>
        <w:r w:rsidRPr="00356BC0" w:rsidDel="00C43D69">
          <w:rPr>
            <w:spacing w:val="-2"/>
            <w:u w:val="single"/>
          </w:rPr>
          <w:delText xml:space="preserve"> </w:delText>
        </w:r>
        <w:r w:rsidRPr="00356BC0" w:rsidDel="00C43D69">
          <w:rPr>
            <w:spacing w:val="1"/>
            <w:u w:val="single"/>
          </w:rPr>
          <w:delText>o</w:delText>
        </w:r>
        <w:r w:rsidRPr="00356BC0" w:rsidDel="00C43D69">
          <w:rPr>
            <w:u w:val="single"/>
          </w:rPr>
          <w:delText>f</w:delText>
        </w:r>
        <w:r w:rsidRPr="00356BC0" w:rsidDel="00C43D69">
          <w:rPr>
            <w:spacing w:val="-1"/>
            <w:u w:val="single"/>
          </w:rPr>
          <w:delText xml:space="preserve"> c</w:delText>
        </w:r>
        <w:r w:rsidRPr="00356BC0" w:rsidDel="00C43D69">
          <w:rPr>
            <w:spacing w:val="1"/>
            <w:u w:val="single"/>
          </w:rPr>
          <w:delText>o</w:delText>
        </w:r>
        <w:r w:rsidRPr="00356BC0" w:rsidDel="00C43D69">
          <w:rPr>
            <w:u w:val="single"/>
          </w:rPr>
          <w:delText>l</w:delText>
        </w:r>
        <w:r w:rsidRPr="00356BC0" w:rsidDel="00C43D69">
          <w:rPr>
            <w:spacing w:val="-1"/>
            <w:u w:val="single"/>
          </w:rPr>
          <w:delText>o</w:delText>
        </w:r>
        <w:r w:rsidRPr="00356BC0" w:rsidDel="00C43D69">
          <w:rPr>
            <w:u w:val="single"/>
          </w:rPr>
          <w:delText>ur</w:delText>
        </w:r>
        <w:r w:rsidRPr="00356BC0" w:rsidDel="00C43D69">
          <w:rPr>
            <w:spacing w:val="-1"/>
            <w:u w:val="single"/>
          </w:rPr>
          <w:delText>i</w:delText>
        </w:r>
        <w:r w:rsidRPr="00356BC0" w:rsidDel="00C43D69">
          <w:rPr>
            <w:u w:val="single"/>
          </w:rPr>
          <w:delText xml:space="preserve">ng </w:delText>
        </w:r>
        <w:r w:rsidRPr="00356BC0" w:rsidDel="00C43D69">
          <w:rPr>
            <w:spacing w:val="-1"/>
            <w:u w:val="single"/>
          </w:rPr>
          <w:delText>s</w:delText>
        </w:r>
        <w:r w:rsidRPr="00356BC0" w:rsidDel="00C43D69">
          <w:rPr>
            <w:spacing w:val="1"/>
            <w:u w:val="single"/>
          </w:rPr>
          <w:delText>h</w:delText>
        </w:r>
        <w:r w:rsidRPr="00356BC0" w:rsidDel="00C43D69">
          <w:rPr>
            <w:spacing w:val="-1"/>
            <w:u w:val="single"/>
          </w:rPr>
          <w:delText>al</w:delText>
        </w:r>
        <w:r w:rsidRPr="00356BC0" w:rsidDel="00C43D69">
          <w:rPr>
            <w:u w:val="single"/>
          </w:rPr>
          <w:delText xml:space="preserve">l </w:delText>
        </w:r>
        <w:r w:rsidRPr="00356BC0" w:rsidDel="00C43D69">
          <w:rPr>
            <w:spacing w:val="-1"/>
            <w:u w:val="single"/>
          </w:rPr>
          <w:delText>b</w:delText>
        </w:r>
        <w:r w:rsidRPr="00356BC0" w:rsidDel="00C43D69">
          <w:rPr>
            <w:u w:val="single"/>
          </w:rPr>
          <w:delText xml:space="preserve">e </w:delText>
        </w:r>
        <w:r w:rsidRPr="00356BC0" w:rsidDel="00C43D69">
          <w:rPr>
            <w:spacing w:val="-1"/>
            <w:u w:val="single"/>
          </w:rPr>
          <w:delText>s</w:delText>
        </w:r>
        <w:r w:rsidRPr="00356BC0" w:rsidDel="00C43D69">
          <w:rPr>
            <w:u w:val="single"/>
          </w:rPr>
          <w:delText>u</w:delText>
        </w:r>
        <w:r w:rsidRPr="00356BC0" w:rsidDel="00C43D69">
          <w:rPr>
            <w:spacing w:val="-1"/>
            <w:u w:val="single"/>
          </w:rPr>
          <w:delText>c</w:delText>
        </w:r>
        <w:r w:rsidRPr="00356BC0" w:rsidDel="00C43D69">
          <w:rPr>
            <w:u w:val="single"/>
          </w:rPr>
          <w:delText>h th</w:delText>
        </w:r>
        <w:r w:rsidRPr="00356BC0" w:rsidDel="00C43D69">
          <w:rPr>
            <w:spacing w:val="-2"/>
            <w:u w:val="single"/>
          </w:rPr>
          <w:delText>a</w:delText>
        </w:r>
        <w:r w:rsidRPr="00356BC0" w:rsidDel="00C43D69">
          <w:rPr>
            <w:u w:val="single"/>
          </w:rPr>
          <w:delText>t f</w:delText>
        </w:r>
        <w:r w:rsidRPr="00356BC0" w:rsidDel="00C43D69">
          <w:rPr>
            <w:spacing w:val="-1"/>
            <w:u w:val="single"/>
          </w:rPr>
          <w:delText>o</w:delText>
        </w:r>
        <w:r w:rsidRPr="00356BC0" w:rsidDel="00C43D69">
          <w:rPr>
            <w:spacing w:val="1"/>
            <w:u w:val="single"/>
          </w:rPr>
          <w:delText>l</w:delText>
        </w:r>
        <w:r w:rsidRPr="00356BC0" w:rsidDel="00C43D69">
          <w:rPr>
            <w:spacing w:val="-1"/>
            <w:u w:val="single"/>
          </w:rPr>
          <w:delText>l</w:delText>
        </w:r>
        <w:r w:rsidRPr="00356BC0" w:rsidDel="00C43D69">
          <w:rPr>
            <w:spacing w:val="1"/>
            <w:u w:val="single"/>
          </w:rPr>
          <w:delText>o</w:delText>
        </w:r>
        <w:r w:rsidRPr="00356BC0" w:rsidDel="00C43D69">
          <w:rPr>
            <w:u w:val="single"/>
          </w:rPr>
          <w:delText>w</w:delText>
        </w:r>
        <w:r w:rsidRPr="00356BC0" w:rsidDel="00C43D69">
          <w:rPr>
            <w:spacing w:val="-1"/>
            <w:u w:val="single"/>
          </w:rPr>
          <w:delText>i</w:delText>
        </w:r>
        <w:r w:rsidRPr="00356BC0" w:rsidDel="00C43D69">
          <w:rPr>
            <w:u w:val="single"/>
          </w:rPr>
          <w:delText>ng</w:delText>
        </w:r>
        <w:r w:rsidRPr="00356BC0" w:rsidDel="00C43D69">
          <w:rPr>
            <w:spacing w:val="-2"/>
            <w:u w:val="single"/>
          </w:rPr>
          <w:delText xml:space="preserve"> </w:delText>
        </w:r>
        <w:r w:rsidRPr="00356BC0" w:rsidDel="00C43D69">
          <w:rPr>
            <w:u w:val="single"/>
          </w:rPr>
          <w:delText>n</w:delText>
        </w:r>
        <w:r w:rsidRPr="00356BC0" w:rsidDel="00C43D69">
          <w:rPr>
            <w:spacing w:val="-1"/>
            <w:u w:val="single"/>
          </w:rPr>
          <w:delText>o</w:delText>
        </w:r>
        <w:r w:rsidRPr="00356BC0" w:rsidDel="00C43D69">
          <w:rPr>
            <w:u w:val="single"/>
          </w:rPr>
          <w:delText>rm</w:delText>
        </w:r>
        <w:r w:rsidRPr="00356BC0" w:rsidDel="00C43D69">
          <w:rPr>
            <w:spacing w:val="-1"/>
            <w:u w:val="single"/>
          </w:rPr>
          <w:delText>a</w:delText>
        </w:r>
        <w:r w:rsidRPr="00356BC0" w:rsidDel="00C43D69">
          <w:rPr>
            <w:u w:val="single"/>
          </w:rPr>
          <w:delText xml:space="preserve">l </w:delText>
        </w:r>
        <w:r w:rsidRPr="00356BC0" w:rsidDel="00C43D69">
          <w:rPr>
            <w:spacing w:val="1"/>
            <w:u w:val="single"/>
          </w:rPr>
          <w:delText>d</w:delText>
        </w:r>
        <w:r w:rsidRPr="00356BC0" w:rsidDel="00C43D69">
          <w:rPr>
            <w:spacing w:val="-2"/>
            <w:u w:val="single"/>
          </w:rPr>
          <w:delText>e</w:delText>
        </w:r>
        <w:r w:rsidRPr="00356BC0" w:rsidDel="00C43D69">
          <w:rPr>
            <w:u w:val="single"/>
          </w:rPr>
          <w:delText>v</w:delText>
        </w:r>
        <w:r w:rsidRPr="00356BC0" w:rsidDel="00C43D69">
          <w:rPr>
            <w:spacing w:val="-1"/>
            <w:u w:val="single"/>
          </w:rPr>
          <w:delText>e</w:delText>
        </w:r>
        <w:r w:rsidRPr="00356BC0" w:rsidDel="00C43D69">
          <w:rPr>
            <w:u w:val="single"/>
          </w:rPr>
          <w:delText>l</w:delText>
        </w:r>
        <w:r w:rsidRPr="00356BC0" w:rsidDel="00C43D69">
          <w:rPr>
            <w:spacing w:val="1"/>
            <w:u w:val="single"/>
          </w:rPr>
          <w:delText>op</w:delText>
        </w:r>
        <w:r w:rsidRPr="00356BC0" w:rsidDel="00C43D69">
          <w:rPr>
            <w:u w:val="single"/>
          </w:rPr>
          <w:delText>m</w:delText>
        </w:r>
        <w:r w:rsidRPr="00356BC0" w:rsidDel="00C43D69">
          <w:rPr>
            <w:spacing w:val="-2"/>
            <w:u w:val="single"/>
          </w:rPr>
          <w:delText>e</w:delText>
        </w:r>
        <w:r w:rsidRPr="00356BC0" w:rsidDel="00C43D69">
          <w:rPr>
            <w:spacing w:val="1"/>
            <w:u w:val="single"/>
          </w:rPr>
          <w:delText>n</w:delText>
        </w:r>
        <w:r w:rsidRPr="00356BC0" w:rsidDel="00C43D69">
          <w:rPr>
            <w:u w:val="single"/>
          </w:rPr>
          <w:delText>t t</w:delText>
        </w:r>
        <w:r w:rsidRPr="00356BC0" w:rsidDel="00C43D69">
          <w:rPr>
            <w:spacing w:val="-1"/>
            <w:u w:val="single"/>
          </w:rPr>
          <w:delText>h</w:delText>
        </w:r>
        <w:r w:rsidRPr="00356BC0" w:rsidDel="00C43D69">
          <w:rPr>
            <w:u w:val="single"/>
          </w:rPr>
          <w:delText>e</w:delText>
        </w:r>
        <w:r w:rsidRPr="00356BC0" w:rsidDel="00C43D69">
          <w:rPr>
            <w:spacing w:val="-1"/>
            <w:u w:val="single"/>
          </w:rPr>
          <w:delText xml:space="preserve"> </w:delText>
        </w:r>
        <w:r w:rsidRPr="00356BC0" w:rsidDel="00C43D69">
          <w:rPr>
            <w:u w:val="single"/>
          </w:rPr>
          <w:delText>lim</w:delText>
        </w:r>
        <w:r w:rsidRPr="00356BC0" w:rsidDel="00C43D69">
          <w:rPr>
            <w:spacing w:val="-1"/>
            <w:u w:val="single"/>
          </w:rPr>
          <w:delText>es</w:delText>
        </w:r>
        <w:r w:rsidRPr="00356BC0" w:rsidDel="00C43D69">
          <w:rPr>
            <w:u w:val="single"/>
          </w:rPr>
          <w:delText xml:space="preserve"> r</w:delText>
        </w:r>
        <w:r w:rsidRPr="00356BC0" w:rsidDel="00C43D69">
          <w:rPr>
            <w:spacing w:val="-1"/>
            <w:u w:val="single"/>
          </w:rPr>
          <w:delText>e</w:delText>
        </w:r>
        <w:r w:rsidRPr="00356BC0" w:rsidDel="00C43D69">
          <w:rPr>
            <w:spacing w:val="1"/>
            <w:u w:val="single"/>
          </w:rPr>
          <w:delText>a</w:delText>
        </w:r>
        <w:r w:rsidRPr="00356BC0" w:rsidDel="00C43D69">
          <w:rPr>
            <w:spacing w:val="-2"/>
            <w:u w:val="single"/>
          </w:rPr>
          <w:delText>c</w:delText>
        </w:r>
        <w:r w:rsidRPr="00356BC0" w:rsidDel="00C43D69">
          <w:rPr>
            <w:u w:val="single"/>
          </w:rPr>
          <w:delText>h</w:delText>
        </w:r>
        <w:r w:rsidR="0019560E" w:rsidRPr="00356BC0" w:rsidDel="00C43D69">
          <w:rPr>
            <w:u w:val="single"/>
          </w:rPr>
          <w:delText xml:space="preserve"> </w:delText>
        </w:r>
        <w:r w:rsidRPr="00356BC0" w:rsidDel="00C43D69">
          <w:rPr>
            <w:u w:val="single"/>
          </w:rPr>
          <w:delText>the</w:delText>
        </w:r>
        <w:r w:rsidRPr="00356BC0" w:rsidDel="00C43D69">
          <w:rPr>
            <w:spacing w:val="-1"/>
            <w:u w:val="single"/>
          </w:rPr>
          <w:delText xml:space="preserve"> </w:delText>
        </w:r>
        <w:r w:rsidRPr="00356BC0" w:rsidDel="00C43D69">
          <w:rPr>
            <w:spacing w:val="-2"/>
            <w:u w:val="single"/>
          </w:rPr>
          <w:delText>c</w:delText>
        </w:r>
        <w:r w:rsidRPr="00356BC0" w:rsidDel="00C43D69">
          <w:rPr>
            <w:spacing w:val="1"/>
            <w:u w:val="single"/>
          </w:rPr>
          <w:delText>o</w:delText>
        </w:r>
        <w:r w:rsidRPr="00356BC0" w:rsidDel="00C43D69">
          <w:rPr>
            <w:u w:val="single"/>
          </w:rPr>
          <w:delText>lo</w:delText>
        </w:r>
        <w:r w:rsidRPr="00356BC0" w:rsidDel="00C43D69">
          <w:rPr>
            <w:spacing w:val="-1"/>
            <w:u w:val="single"/>
          </w:rPr>
          <w:delText>u</w:delText>
        </w:r>
        <w:r w:rsidRPr="00356BC0" w:rsidDel="00C43D69">
          <w:rPr>
            <w:u w:val="single"/>
          </w:rPr>
          <w:delText>r</w:delText>
        </w:r>
        <w:r w:rsidRPr="00356BC0" w:rsidDel="00C43D69">
          <w:rPr>
            <w:spacing w:val="1"/>
            <w:u w:val="single"/>
          </w:rPr>
          <w:delText xml:space="preserve"> </w:delText>
        </w:r>
        <w:r w:rsidRPr="00356BC0" w:rsidDel="00C43D69">
          <w:rPr>
            <w:u w:val="single"/>
          </w:rPr>
          <w:delText>ty</w:delText>
        </w:r>
        <w:r w:rsidRPr="00356BC0" w:rsidDel="00C43D69">
          <w:rPr>
            <w:spacing w:val="-1"/>
            <w:u w:val="single"/>
          </w:rPr>
          <w:delText>pi</w:delText>
        </w:r>
        <w:r w:rsidRPr="00356BC0" w:rsidDel="00C43D69">
          <w:rPr>
            <w:spacing w:val="1"/>
            <w:u w:val="single"/>
          </w:rPr>
          <w:delText>c</w:delText>
        </w:r>
        <w:r w:rsidRPr="00356BC0" w:rsidDel="00C43D69">
          <w:rPr>
            <w:spacing w:val="-2"/>
            <w:u w:val="single"/>
          </w:rPr>
          <w:delText>a</w:delText>
        </w:r>
        <w:r w:rsidRPr="00356BC0" w:rsidDel="00C43D69">
          <w:rPr>
            <w:u w:val="single"/>
          </w:rPr>
          <w:delText>l of the</w:delText>
        </w:r>
        <w:r w:rsidRPr="00356BC0" w:rsidDel="00C43D69">
          <w:rPr>
            <w:spacing w:val="-3"/>
            <w:u w:val="single"/>
          </w:rPr>
          <w:delText xml:space="preserve"> </w:delText>
        </w:r>
        <w:r w:rsidRPr="00356BC0" w:rsidDel="00C43D69">
          <w:rPr>
            <w:u w:val="single"/>
          </w:rPr>
          <w:delText>sp</w:delText>
        </w:r>
        <w:r w:rsidRPr="00356BC0" w:rsidDel="00C43D69">
          <w:rPr>
            <w:spacing w:val="-1"/>
            <w:u w:val="single"/>
          </w:rPr>
          <w:delText>ec</w:delText>
        </w:r>
        <w:r w:rsidRPr="00356BC0" w:rsidDel="00C43D69">
          <w:rPr>
            <w:u w:val="single"/>
          </w:rPr>
          <w:delText>i</w:delText>
        </w:r>
        <w:r w:rsidRPr="00356BC0" w:rsidDel="00C43D69">
          <w:rPr>
            <w:spacing w:val="-1"/>
            <w:u w:val="single"/>
          </w:rPr>
          <w:delText>e</w:delText>
        </w:r>
        <w:r w:rsidRPr="00356BC0" w:rsidDel="00C43D69">
          <w:rPr>
            <w:u w:val="single"/>
          </w:rPr>
          <w:delText xml:space="preserve">s </w:delText>
        </w:r>
        <w:r w:rsidRPr="00356BC0" w:rsidDel="00C43D69">
          <w:rPr>
            <w:spacing w:val="-1"/>
            <w:u w:val="single"/>
          </w:rPr>
          <w:delText>a</w:delText>
        </w:r>
        <w:r w:rsidRPr="00356BC0" w:rsidDel="00C43D69">
          <w:rPr>
            <w:u w:val="single"/>
          </w:rPr>
          <w:delText>t th</w:delText>
        </w:r>
        <w:r w:rsidRPr="00356BC0" w:rsidDel="00C43D69">
          <w:rPr>
            <w:spacing w:val="-1"/>
            <w:u w:val="single"/>
          </w:rPr>
          <w:delText>e</w:delText>
        </w:r>
        <w:r w:rsidRPr="00356BC0" w:rsidDel="00C43D69">
          <w:rPr>
            <w:u w:val="single"/>
          </w:rPr>
          <w:delText>ir</w:delText>
        </w:r>
        <w:r w:rsidRPr="00356BC0" w:rsidDel="00C43D69">
          <w:rPr>
            <w:spacing w:val="-1"/>
            <w:u w:val="single"/>
          </w:rPr>
          <w:delText xml:space="preserve"> </w:delText>
        </w:r>
        <w:r w:rsidRPr="00356BC0" w:rsidDel="00C43D69">
          <w:rPr>
            <w:u w:val="single"/>
          </w:rPr>
          <w:delText>d</w:delText>
        </w:r>
        <w:r w:rsidRPr="00356BC0" w:rsidDel="00C43D69">
          <w:rPr>
            <w:spacing w:val="-1"/>
            <w:u w:val="single"/>
          </w:rPr>
          <w:delText>e</w:delText>
        </w:r>
        <w:r w:rsidRPr="00356BC0" w:rsidDel="00C43D69">
          <w:rPr>
            <w:u w:val="single"/>
          </w:rPr>
          <w:delText>st</w:delText>
        </w:r>
        <w:r w:rsidRPr="00356BC0" w:rsidDel="00C43D69">
          <w:rPr>
            <w:spacing w:val="-1"/>
            <w:u w:val="single"/>
          </w:rPr>
          <w:delText>i</w:delText>
        </w:r>
        <w:r w:rsidRPr="00356BC0" w:rsidDel="00C43D69">
          <w:rPr>
            <w:spacing w:val="1"/>
            <w:u w:val="single"/>
          </w:rPr>
          <w:delText>n</w:delText>
        </w:r>
        <w:r w:rsidRPr="00356BC0" w:rsidDel="00C43D69">
          <w:rPr>
            <w:spacing w:val="-1"/>
            <w:u w:val="single"/>
          </w:rPr>
          <w:delText>a</w:delText>
        </w:r>
        <w:r w:rsidRPr="00356BC0" w:rsidDel="00C43D69">
          <w:rPr>
            <w:u w:val="single"/>
          </w:rPr>
          <w:delText>tion</w:delText>
        </w:r>
        <w:r w:rsidRPr="00356BC0" w:rsidDel="00C43D69">
          <w:rPr>
            <w:spacing w:val="-2"/>
            <w:u w:val="single"/>
          </w:rPr>
          <w:delText xml:space="preserve"> </w:delText>
        </w:r>
        <w:r w:rsidRPr="00356BC0" w:rsidDel="00C43D69">
          <w:rPr>
            <w:u w:val="single"/>
          </w:rPr>
          <w:delText>p</w:delText>
        </w:r>
        <w:r w:rsidRPr="00356BC0" w:rsidDel="00C43D69">
          <w:rPr>
            <w:spacing w:val="-1"/>
            <w:u w:val="single"/>
          </w:rPr>
          <w:delText>o</w:delText>
        </w:r>
        <w:r w:rsidRPr="00356BC0" w:rsidDel="00C43D69">
          <w:rPr>
            <w:u w:val="single"/>
          </w:rPr>
          <w:delText>i</w:delText>
        </w:r>
        <w:r w:rsidRPr="00356BC0" w:rsidDel="00C43D69">
          <w:rPr>
            <w:spacing w:val="-1"/>
            <w:u w:val="single"/>
          </w:rPr>
          <w:delText>n</w:delText>
        </w:r>
        <w:r w:rsidRPr="00356BC0" w:rsidDel="00C43D69">
          <w:rPr>
            <w:u w:val="single"/>
          </w:rPr>
          <w:delText>t.</w:delText>
        </w:r>
        <w:r w:rsidDel="00C43D69">
          <w:delText xml:space="preserve"> </w:delText>
        </w:r>
      </w:del>
      <w:del w:id="105" w:author="Aruna Vivekanantham" w:date="2019-05-13T17:46:00Z">
        <w:r w:rsidDel="001845A4">
          <w:rPr>
            <w:spacing w:val="-1"/>
          </w:rPr>
          <w:delText>T</w:delText>
        </w:r>
        <w:r w:rsidDel="001845A4">
          <w:delText>he</w:delText>
        </w:r>
        <w:r w:rsidDel="001845A4">
          <w:rPr>
            <w:spacing w:val="-2"/>
          </w:rPr>
          <w:delText xml:space="preserve"> </w:delText>
        </w:r>
        <w:r w:rsidDel="001845A4">
          <w:delText xml:space="preserve">fruit </w:delText>
        </w:r>
        <w:r w:rsidDel="001845A4">
          <w:rPr>
            <w:spacing w:val="-1"/>
          </w:rPr>
          <w:delText>s</w:delText>
        </w:r>
        <w:r w:rsidDel="001845A4">
          <w:rPr>
            <w:spacing w:val="1"/>
          </w:rPr>
          <w:delText>h</w:delText>
        </w:r>
        <w:r w:rsidDel="001845A4">
          <w:rPr>
            <w:spacing w:val="-1"/>
          </w:rPr>
          <w:delText>o</w:delText>
        </w:r>
        <w:r w:rsidDel="001845A4">
          <w:rPr>
            <w:spacing w:val="1"/>
          </w:rPr>
          <w:delText>u</w:delText>
        </w:r>
        <w:r w:rsidDel="001845A4">
          <w:rPr>
            <w:spacing w:val="-1"/>
          </w:rPr>
          <w:delText>l</w:delText>
        </w:r>
        <w:r w:rsidDel="001845A4">
          <w:delText xml:space="preserve">d </w:delText>
        </w:r>
        <w:r w:rsidDel="001845A4">
          <w:rPr>
            <w:spacing w:val="1"/>
          </w:rPr>
          <w:delText>b</w:delText>
        </w:r>
        <w:r w:rsidDel="001845A4">
          <w:delText>e</w:delText>
        </w:r>
        <w:r w:rsidDel="001845A4">
          <w:rPr>
            <w:spacing w:val="-2"/>
          </w:rPr>
          <w:delText xml:space="preserve"> </w:delText>
        </w:r>
        <w:r w:rsidDel="001845A4">
          <w:delText>gr</w:delText>
        </w:r>
        <w:r w:rsidDel="001845A4">
          <w:rPr>
            <w:spacing w:val="-1"/>
          </w:rPr>
          <w:delText>ee</w:delText>
        </w:r>
        <w:r w:rsidDel="001845A4">
          <w:delText xml:space="preserve">n but </w:delText>
        </w:r>
        <w:r w:rsidDel="001845A4">
          <w:rPr>
            <w:spacing w:val="-2"/>
          </w:rPr>
          <w:delText>m</w:delText>
        </w:r>
        <w:r w:rsidDel="001845A4">
          <w:rPr>
            <w:spacing w:val="-1"/>
          </w:rPr>
          <w:delText>a</w:delText>
        </w:r>
        <w:r w:rsidDel="001845A4">
          <w:delText>y show</w:delText>
        </w:r>
        <w:r w:rsidDel="001845A4">
          <w:rPr>
            <w:spacing w:val="-2"/>
          </w:rPr>
          <w:delText xml:space="preserve"> </w:delText>
        </w:r>
        <w:r w:rsidDel="001845A4">
          <w:rPr>
            <w:spacing w:val="-1"/>
          </w:rPr>
          <w:delText>ye</w:delText>
        </w:r>
        <w:r w:rsidDel="001845A4">
          <w:delText>llow</w:delText>
        </w:r>
        <w:r w:rsidDel="001845A4">
          <w:rPr>
            <w:spacing w:val="-1"/>
          </w:rPr>
          <w:delText xml:space="preserve"> pa</w:delText>
        </w:r>
        <w:r w:rsidDel="001845A4">
          <w:delText>t</w:delText>
        </w:r>
        <w:r w:rsidDel="001845A4">
          <w:rPr>
            <w:spacing w:val="-1"/>
          </w:rPr>
          <w:delText>c</w:delText>
        </w:r>
        <w:r w:rsidDel="001845A4">
          <w:delText>h</w:delText>
        </w:r>
        <w:r w:rsidDel="001845A4">
          <w:rPr>
            <w:spacing w:val="-1"/>
          </w:rPr>
          <w:delText>e</w:delText>
        </w:r>
        <w:r w:rsidDel="001845A4">
          <w:delText xml:space="preserve">s </w:delText>
        </w:r>
        <w:r w:rsidDel="001845A4">
          <w:rPr>
            <w:spacing w:val="-1"/>
          </w:rPr>
          <w:delText>u</w:delText>
        </w:r>
        <w:r w:rsidDel="001845A4">
          <w:delText xml:space="preserve">p to </w:delText>
        </w:r>
        <w:r w:rsidDel="001845A4">
          <w:rPr>
            <w:spacing w:val="-1"/>
          </w:rPr>
          <w:delText>30</w:delText>
        </w:r>
        <w:r w:rsidDel="001845A4">
          <w:delText>%</w:delText>
        </w:r>
        <w:r w:rsidDel="001845A4">
          <w:rPr>
            <w:spacing w:val="-1"/>
          </w:rPr>
          <w:delText xml:space="preserve"> </w:delText>
        </w:r>
        <w:r w:rsidDel="001845A4">
          <w:rPr>
            <w:spacing w:val="1"/>
          </w:rPr>
          <w:delText>o</w:delText>
        </w:r>
        <w:r w:rsidDel="001845A4">
          <w:delText>f i</w:delText>
        </w:r>
        <w:r w:rsidDel="001845A4">
          <w:rPr>
            <w:spacing w:val="-1"/>
          </w:rPr>
          <w:delText>t</w:delText>
        </w:r>
        <w:r w:rsidDel="001845A4">
          <w:delText>s</w:delText>
        </w:r>
        <w:r w:rsidDel="001845A4">
          <w:rPr>
            <w:spacing w:val="1"/>
          </w:rPr>
          <w:delText xml:space="preserve"> </w:delText>
        </w:r>
        <w:r w:rsidDel="001845A4">
          <w:delText>s</w:delText>
        </w:r>
        <w:r w:rsidDel="001845A4">
          <w:rPr>
            <w:spacing w:val="-1"/>
          </w:rPr>
          <w:delText>u</w:delText>
        </w:r>
        <w:r w:rsidDel="001845A4">
          <w:delText>rf</w:delText>
        </w:r>
        <w:r w:rsidDel="001845A4">
          <w:rPr>
            <w:spacing w:val="-2"/>
          </w:rPr>
          <w:delText>a</w:delText>
        </w:r>
        <w:r w:rsidDel="001845A4">
          <w:delText>ce for</w:delText>
        </w:r>
        <w:r w:rsidDel="001845A4">
          <w:rPr>
            <w:spacing w:val="-1"/>
          </w:rPr>
          <w:delText xml:space="preserve"> </w:delText>
        </w:r>
        <w:r w:rsidDel="001845A4">
          <w:rPr>
            <w:spacing w:val="1"/>
          </w:rPr>
          <w:delText>P</w:delText>
        </w:r>
        <w:r w:rsidDel="001845A4">
          <w:rPr>
            <w:spacing w:val="-1"/>
          </w:rPr>
          <w:delText>e</w:delText>
        </w:r>
        <w:r w:rsidDel="001845A4">
          <w:delText>r</w:delText>
        </w:r>
        <w:r w:rsidDel="001845A4">
          <w:rPr>
            <w:spacing w:val="-1"/>
          </w:rPr>
          <w:delText>s</w:delText>
        </w:r>
        <w:r w:rsidDel="001845A4">
          <w:rPr>
            <w:spacing w:val="1"/>
          </w:rPr>
          <w:delText>i</w:delText>
        </w:r>
        <w:r w:rsidDel="001845A4">
          <w:rPr>
            <w:spacing w:val="-2"/>
          </w:rPr>
          <w:delText>a</w:delText>
        </w:r>
        <w:r w:rsidDel="001845A4">
          <w:delText>n</w:delText>
        </w:r>
        <w:r w:rsidDel="001845A4">
          <w:rPr>
            <w:spacing w:val="1"/>
          </w:rPr>
          <w:delText xml:space="preserve"> </w:delText>
        </w:r>
        <w:r w:rsidDel="001845A4">
          <w:delText>li</w:delText>
        </w:r>
        <w:r w:rsidDel="001845A4">
          <w:rPr>
            <w:spacing w:val="-2"/>
          </w:rPr>
          <w:delText>m</w:delText>
        </w:r>
        <w:r w:rsidDel="001845A4">
          <w:rPr>
            <w:spacing w:val="-1"/>
          </w:rPr>
          <w:delText>e</w:delText>
        </w:r>
        <w:r w:rsidDel="001845A4">
          <w:delText>s</w:delText>
        </w:r>
        <w:r w:rsidDel="001845A4">
          <w:rPr>
            <w:spacing w:val="1"/>
          </w:rPr>
          <w:delText xml:space="preserve"> </w:delText>
        </w:r>
        <w:r w:rsidDel="001845A4">
          <w:rPr>
            <w:spacing w:val="-1"/>
          </w:rPr>
          <w:delText>a</w:delText>
        </w:r>
        <w:r w:rsidDel="001845A4">
          <w:rPr>
            <w:spacing w:val="1"/>
          </w:rPr>
          <w:delText>n</w:delText>
        </w:r>
        <w:r w:rsidDel="001845A4">
          <w:delText>d</w:delText>
        </w:r>
        <w:r w:rsidDel="001845A4">
          <w:rPr>
            <w:spacing w:val="-1"/>
          </w:rPr>
          <w:delText xml:space="preserve"> </w:delText>
        </w:r>
        <w:r w:rsidDel="001845A4">
          <w:rPr>
            <w:spacing w:val="1"/>
          </w:rPr>
          <w:delText>u</w:delText>
        </w:r>
        <w:r w:rsidDel="001845A4">
          <w:delText xml:space="preserve">p </w:delText>
        </w:r>
        <w:r w:rsidDel="001845A4">
          <w:rPr>
            <w:spacing w:val="-1"/>
          </w:rPr>
          <w:delText>t</w:delText>
        </w:r>
        <w:r w:rsidDel="001845A4">
          <w:delText xml:space="preserve">o </w:delText>
        </w:r>
        <w:r w:rsidDel="001845A4">
          <w:rPr>
            <w:spacing w:val="1"/>
          </w:rPr>
          <w:delText>2</w:delText>
        </w:r>
        <w:r w:rsidDel="001845A4">
          <w:rPr>
            <w:spacing w:val="-1"/>
          </w:rPr>
          <w:delText>0</w:delText>
        </w:r>
        <w:r w:rsidDel="001845A4">
          <w:delText>%</w:delText>
        </w:r>
        <w:r w:rsidDel="001845A4">
          <w:rPr>
            <w:spacing w:val="-1"/>
          </w:rPr>
          <w:delText xml:space="preserve"> </w:delText>
        </w:r>
        <w:r w:rsidDel="001845A4">
          <w:delText>f</w:delText>
        </w:r>
        <w:r w:rsidDel="001845A4">
          <w:rPr>
            <w:spacing w:val="-1"/>
          </w:rPr>
          <w:delText>o</w:delText>
        </w:r>
        <w:r w:rsidDel="001845A4">
          <w:delText xml:space="preserve">r </w:delText>
        </w:r>
        <w:r w:rsidDel="001845A4">
          <w:rPr>
            <w:spacing w:val="-1"/>
          </w:rPr>
          <w:delText>M</w:delText>
        </w:r>
        <w:r w:rsidDel="001845A4">
          <w:rPr>
            <w:spacing w:val="-2"/>
          </w:rPr>
          <w:delText>e</w:delText>
        </w:r>
        <w:r w:rsidDel="001845A4">
          <w:rPr>
            <w:spacing w:val="1"/>
          </w:rPr>
          <w:delText>x</w:delText>
        </w:r>
        <w:r w:rsidDel="001845A4">
          <w:delText>i</w:delText>
        </w:r>
        <w:r w:rsidDel="001845A4">
          <w:rPr>
            <w:spacing w:val="1"/>
          </w:rPr>
          <w:delText>c</w:delText>
        </w:r>
        <w:r w:rsidDel="001845A4">
          <w:rPr>
            <w:spacing w:val="-2"/>
          </w:rPr>
          <w:delText>a</w:delText>
        </w:r>
        <w:r w:rsidDel="001845A4">
          <w:delText xml:space="preserve">n </w:delText>
        </w:r>
        <w:r w:rsidDel="001845A4">
          <w:rPr>
            <w:spacing w:val="-1"/>
          </w:rPr>
          <w:delText>a</w:delText>
        </w:r>
        <w:r w:rsidDel="001845A4">
          <w:delText>nd</w:delText>
        </w:r>
        <w:r w:rsidDel="001845A4">
          <w:rPr>
            <w:spacing w:val="-1"/>
          </w:rPr>
          <w:delText xml:space="preserve"> </w:delText>
        </w:r>
        <w:r w:rsidDel="001845A4">
          <w:delText>I</w:delText>
        </w:r>
        <w:r w:rsidDel="001845A4">
          <w:rPr>
            <w:spacing w:val="-1"/>
          </w:rPr>
          <w:delText>n</w:delText>
        </w:r>
        <w:r w:rsidDel="001845A4">
          <w:delText>d</w:delText>
        </w:r>
        <w:r w:rsidDel="001845A4">
          <w:rPr>
            <w:spacing w:val="1"/>
          </w:rPr>
          <w:delText>i</w:delText>
        </w:r>
        <w:r w:rsidDel="001845A4">
          <w:rPr>
            <w:spacing w:val="-2"/>
          </w:rPr>
          <w:delText>a</w:delText>
        </w:r>
        <w:r w:rsidDel="001845A4">
          <w:delText>n s</w:delText>
        </w:r>
        <w:r w:rsidDel="001845A4">
          <w:rPr>
            <w:spacing w:val="-2"/>
          </w:rPr>
          <w:delText>w</w:delText>
        </w:r>
        <w:r w:rsidDel="001845A4">
          <w:rPr>
            <w:spacing w:val="1"/>
          </w:rPr>
          <w:delText>e</w:delText>
        </w:r>
        <w:r w:rsidDel="001845A4">
          <w:rPr>
            <w:spacing w:val="-1"/>
          </w:rPr>
          <w:delText>e</w:delText>
        </w:r>
        <w:r w:rsidDel="001845A4">
          <w:delText>t</w:delText>
        </w:r>
        <w:r w:rsidDel="001845A4">
          <w:rPr>
            <w:spacing w:val="-1"/>
          </w:rPr>
          <w:delText xml:space="preserve"> </w:delText>
        </w:r>
        <w:r w:rsidDel="001845A4">
          <w:rPr>
            <w:spacing w:val="1"/>
          </w:rPr>
          <w:delText>l</w:delText>
        </w:r>
        <w:r w:rsidDel="001845A4">
          <w:delText>im</w:delText>
        </w:r>
        <w:r w:rsidDel="001845A4">
          <w:rPr>
            <w:spacing w:val="-2"/>
          </w:rPr>
          <w:delText>e</w:delText>
        </w:r>
        <w:r w:rsidDel="001845A4">
          <w:rPr>
            <w:spacing w:val="2"/>
          </w:rPr>
          <w:delText>s</w:delText>
        </w:r>
        <w:r w:rsidDel="001845A4">
          <w:delText>.</w:delText>
        </w:r>
      </w:del>
      <w:commentRangeEnd w:id="103"/>
      <w:r w:rsidR="00D27630">
        <w:rPr>
          <w:rStyle w:val="CommentReference"/>
          <w:rFonts w:eastAsia="Times New Roman"/>
        </w:rPr>
        <w:commentReference w:id="103"/>
      </w:r>
    </w:p>
    <w:p w14:paraId="1D678253" w14:textId="77777777" w:rsidR="00D41C24" w:rsidDel="00C43D69" w:rsidRDefault="00D41C24">
      <w:pPr>
        <w:pStyle w:val="SingleTxtG"/>
        <w:rPr>
          <w:del w:id="106" w:author="Aruna Vivekanantham" w:date="2019-05-13T17:28:00Z"/>
        </w:rPr>
      </w:pPr>
      <w:del w:id="107" w:author="Aruna Vivekanantham" w:date="2019-05-13T17:28:00Z">
        <w:r w:rsidDel="00C43D69">
          <w:rPr>
            <w:i/>
            <w:spacing w:val="-1"/>
          </w:rPr>
          <w:delText>Re</w:delText>
        </w:r>
        <w:r w:rsidDel="00C43D69">
          <w:rPr>
            <w:i/>
          </w:rPr>
          <w:delText>m</w:delText>
        </w:r>
        <w:r w:rsidDel="00C43D69">
          <w:rPr>
            <w:i/>
            <w:spacing w:val="1"/>
          </w:rPr>
          <w:delText>ar</w:delText>
        </w:r>
        <w:r w:rsidDel="00C43D69">
          <w:rPr>
            <w:i/>
          </w:rPr>
          <w:delText>k</w:delText>
        </w:r>
        <w:r w:rsidDel="00C43D69">
          <w:rPr>
            <w:i/>
            <w:spacing w:val="20"/>
          </w:rPr>
          <w:delText xml:space="preserve"> </w:delText>
        </w:r>
        <w:r w:rsidDel="00C43D69">
          <w:rPr>
            <w:i/>
            <w:spacing w:val="1"/>
          </w:rPr>
          <w:delText>b</w:delText>
        </w:r>
        <w:r w:rsidDel="00C43D69">
          <w:rPr>
            <w:i/>
          </w:rPr>
          <w:delText>y</w:delText>
        </w:r>
        <w:r w:rsidDel="00C43D69">
          <w:rPr>
            <w:i/>
            <w:spacing w:val="20"/>
          </w:rPr>
          <w:delText xml:space="preserve"> </w:delText>
        </w:r>
        <w:r w:rsidDel="00C43D69">
          <w:rPr>
            <w:i/>
            <w:spacing w:val="1"/>
          </w:rPr>
          <w:delText>G</w:delText>
        </w:r>
        <w:r w:rsidDel="00C43D69">
          <w:rPr>
            <w:i/>
            <w:spacing w:val="-1"/>
          </w:rPr>
          <w:delText>e</w:delText>
        </w:r>
        <w:r w:rsidDel="00C43D69">
          <w:rPr>
            <w:i/>
            <w:spacing w:val="1"/>
          </w:rPr>
          <w:delText>r</w:delText>
        </w:r>
        <w:r w:rsidDel="00C43D69">
          <w:rPr>
            <w:i/>
          </w:rPr>
          <w:delText>m</w:delText>
        </w:r>
        <w:r w:rsidDel="00C43D69">
          <w:rPr>
            <w:i/>
            <w:spacing w:val="1"/>
          </w:rPr>
          <w:delText>an</w:delText>
        </w:r>
        <w:r w:rsidDel="00C43D69">
          <w:rPr>
            <w:i/>
            <w:spacing w:val="-1"/>
          </w:rPr>
          <w:delText>y</w:delText>
        </w:r>
        <w:r w:rsidDel="00C43D69">
          <w:delText>:</w:delText>
        </w:r>
        <w:r w:rsidDel="00C43D69">
          <w:rPr>
            <w:spacing w:val="21"/>
          </w:rPr>
          <w:delText xml:space="preserve"> </w:delText>
        </w:r>
        <w:r w:rsidDel="00C43D69">
          <w:rPr>
            <w:spacing w:val="-1"/>
          </w:rPr>
          <w:delText>W</w:delText>
        </w:r>
        <w:r w:rsidDel="00C43D69">
          <w:rPr>
            <w:spacing w:val="1"/>
          </w:rPr>
          <w:delText>h</w:delText>
        </w:r>
        <w:r w:rsidDel="00C43D69">
          <w:rPr>
            <w:spacing w:val="-1"/>
          </w:rPr>
          <w:delText>e</w:delText>
        </w:r>
        <w:r w:rsidDel="00C43D69">
          <w:delText>t</w:delText>
        </w:r>
        <w:r w:rsidDel="00C43D69">
          <w:rPr>
            <w:spacing w:val="-1"/>
          </w:rPr>
          <w:delText>he</w:delText>
        </w:r>
        <w:r w:rsidDel="00C43D69">
          <w:delText>r</w:delText>
        </w:r>
        <w:r w:rsidDel="00C43D69">
          <w:rPr>
            <w:spacing w:val="21"/>
          </w:rPr>
          <w:delText xml:space="preserve"> </w:delText>
        </w:r>
        <w:r w:rsidDel="00C43D69">
          <w:delText>t</w:delText>
        </w:r>
        <w:r w:rsidDel="00C43D69">
          <w:rPr>
            <w:spacing w:val="1"/>
          </w:rPr>
          <w:delText>h</w:delText>
        </w:r>
        <w:r w:rsidDel="00C43D69">
          <w:delText>e</w:delText>
        </w:r>
        <w:r w:rsidDel="00C43D69">
          <w:rPr>
            <w:spacing w:val="20"/>
          </w:rPr>
          <w:delText xml:space="preserve"> </w:delText>
        </w:r>
        <w:r w:rsidDel="00C43D69">
          <w:delText>s</w:delText>
        </w:r>
        <w:r w:rsidDel="00C43D69">
          <w:rPr>
            <w:spacing w:val="-1"/>
          </w:rPr>
          <w:delText>e</w:delText>
        </w:r>
        <w:r w:rsidDel="00C43D69">
          <w:rPr>
            <w:spacing w:val="1"/>
          </w:rPr>
          <w:delText>n</w:delText>
        </w:r>
        <w:r w:rsidDel="00C43D69">
          <w:delText>t</w:delText>
        </w:r>
        <w:r w:rsidDel="00C43D69">
          <w:rPr>
            <w:spacing w:val="-1"/>
          </w:rPr>
          <w:delText>e</w:delText>
        </w:r>
        <w:r w:rsidDel="00C43D69">
          <w:rPr>
            <w:spacing w:val="1"/>
          </w:rPr>
          <w:delText>n</w:delText>
        </w:r>
        <w:r w:rsidDel="00C43D69">
          <w:rPr>
            <w:spacing w:val="-1"/>
          </w:rPr>
          <w:delText>c</w:delText>
        </w:r>
        <w:r w:rsidDel="00C43D69">
          <w:delText>e</w:delText>
        </w:r>
        <w:r w:rsidDel="00C43D69">
          <w:rPr>
            <w:spacing w:val="20"/>
          </w:rPr>
          <w:delText xml:space="preserve"> </w:delText>
        </w:r>
        <w:r w:rsidDel="00C43D69">
          <w:rPr>
            <w:spacing w:val="1"/>
          </w:rPr>
          <w:delText>p</w:delText>
        </w:r>
        <w:r w:rsidDel="00C43D69">
          <w:delText>r</w:delText>
        </w:r>
        <w:r w:rsidDel="00C43D69">
          <w:rPr>
            <w:spacing w:val="-1"/>
          </w:rPr>
          <w:delText>o</w:delText>
        </w:r>
        <w:r w:rsidDel="00C43D69">
          <w:rPr>
            <w:spacing w:val="1"/>
          </w:rPr>
          <w:delText>po</w:delText>
        </w:r>
        <w:r w:rsidDel="00C43D69">
          <w:rPr>
            <w:spacing w:val="-1"/>
          </w:rPr>
          <w:delText>se</w:delText>
        </w:r>
        <w:r w:rsidDel="00C43D69">
          <w:delText>d</w:delText>
        </w:r>
        <w:r w:rsidDel="00C43D69">
          <w:rPr>
            <w:spacing w:val="21"/>
          </w:rPr>
          <w:delText xml:space="preserve"> </w:delText>
        </w:r>
        <w:r w:rsidDel="00C43D69">
          <w:delText>f</w:delText>
        </w:r>
        <w:r w:rsidDel="00C43D69">
          <w:rPr>
            <w:spacing w:val="-1"/>
          </w:rPr>
          <w:delText>o</w:delText>
        </w:r>
        <w:r w:rsidDel="00C43D69">
          <w:delText>r</w:delText>
        </w:r>
        <w:r w:rsidDel="00C43D69">
          <w:rPr>
            <w:spacing w:val="20"/>
          </w:rPr>
          <w:delText xml:space="preserve"> </w:delText>
        </w:r>
        <w:r w:rsidDel="00C43D69">
          <w:rPr>
            <w:spacing w:val="1"/>
          </w:rPr>
          <w:delText>d</w:delText>
        </w:r>
        <w:r w:rsidDel="00C43D69">
          <w:rPr>
            <w:spacing w:val="-1"/>
          </w:rPr>
          <w:delText>e</w:delText>
        </w:r>
        <w:r w:rsidDel="00C43D69">
          <w:delText>l</w:delText>
        </w:r>
        <w:r w:rsidDel="00C43D69">
          <w:rPr>
            <w:spacing w:val="-1"/>
          </w:rPr>
          <w:delText>e</w:delText>
        </w:r>
        <w:r w:rsidDel="00C43D69">
          <w:delText>ti</w:delText>
        </w:r>
        <w:r w:rsidDel="00C43D69">
          <w:rPr>
            <w:spacing w:val="-1"/>
          </w:rPr>
          <w:delText>o</w:delText>
        </w:r>
        <w:r w:rsidDel="00C43D69">
          <w:delText>n</w:delText>
        </w:r>
        <w:r w:rsidDel="00C43D69">
          <w:rPr>
            <w:spacing w:val="21"/>
          </w:rPr>
          <w:delText xml:space="preserve"> </w:delText>
        </w:r>
        <w:r w:rsidDel="00C43D69">
          <w:delText>is</w:delText>
        </w:r>
        <w:r w:rsidDel="00C43D69">
          <w:rPr>
            <w:spacing w:val="21"/>
          </w:rPr>
          <w:delText xml:space="preserve"> </w:delText>
        </w:r>
        <w:r w:rsidDel="00C43D69">
          <w:rPr>
            <w:spacing w:val="1"/>
          </w:rPr>
          <w:delText>n</w:delText>
        </w:r>
        <w:r w:rsidDel="00C43D69">
          <w:rPr>
            <w:spacing w:val="-1"/>
          </w:rPr>
          <w:delText>eces</w:delText>
        </w:r>
        <w:r w:rsidDel="00C43D69">
          <w:rPr>
            <w:spacing w:val="2"/>
          </w:rPr>
          <w:delText>s</w:delText>
        </w:r>
        <w:r w:rsidDel="00C43D69">
          <w:rPr>
            <w:spacing w:val="-1"/>
          </w:rPr>
          <w:delText>ar</w:delText>
        </w:r>
        <w:r w:rsidDel="00C43D69">
          <w:delText>y</w:delText>
        </w:r>
        <w:r w:rsidDel="00C43D69">
          <w:rPr>
            <w:spacing w:val="21"/>
          </w:rPr>
          <w:delText xml:space="preserve"> </w:delText>
        </w:r>
        <w:r w:rsidDel="00C43D69">
          <w:delText>w</w:delText>
        </w:r>
        <w:r w:rsidDel="00C43D69">
          <w:rPr>
            <w:spacing w:val="-1"/>
          </w:rPr>
          <w:delText>h</w:delText>
        </w:r>
        <w:r w:rsidDel="00C43D69">
          <w:rPr>
            <w:spacing w:val="1"/>
          </w:rPr>
          <w:delText>i</w:delText>
        </w:r>
        <w:r w:rsidDel="00C43D69">
          <w:delText>le</w:delText>
        </w:r>
        <w:r w:rsidDel="00C43D69">
          <w:rPr>
            <w:spacing w:val="20"/>
          </w:rPr>
          <w:delText xml:space="preserve"> </w:delText>
        </w:r>
        <w:r w:rsidDel="00C43D69">
          <w:delText>t</w:delText>
        </w:r>
        <w:r w:rsidDel="00C43D69">
          <w:rPr>
            <w:spacing w:val="1"/>
          </w:rPr>
          <w:delText>h</w:delText>
        </w:r>
        <w:r w:rsidDel="00C43D69">
          <w:delText xml:space="preserve">e </w:delText>
        </w:r>
        <w:r w:rsidDel="00C43D69">
          <w:rPr>
            <w:spacing w:val="-2"/>
          </w:rPr>
          <w:delText>m</w:delText>
        </w:r>
        <w:r w:rsidDel="00C43D69">
          <w:delText>inima</w:delText>
        </w:r>
        <w:r w:rsidDel="00C43D69">
          <w:rPr>
            <w:spacing w:val="-1"/>
          </w:rPr>
          <w:delText xml:space="preserve"> </w:delText>
        </w:r>
        <w:r w:rsidDel="00C43D69">
          <w:rPr>
            <w:spacing w:val="1"/>
          </w:rPr>
          <w:delText>o</w:delText>
        </w:r>
        <w:r w:rsidDel="00C43D69">
          <w:delText xml:space="preserve">f </w:delText>
        </w:r>
        <w:r w:rsidDel="00C43D69">
          <w:rPr>
            <w:spacing w:val="-2"/>
          </w:rPr>
          <w:delText>c</w:delText>
        </w:r>
        <w:r w:rsidDel="00C43D69">
          <w:rPr>
            <w:spacing w:val="1"/>
          </w:rPr>
          <w:delText>o</w:delText>
        </w:r>
        <w:r w:rsidDel="00C43D69">
          <w:delText>lou</w:delText>
        </w:r>
        <w:r w:rsidDel="00C43D69">
          <w:rPr>
            <w:spacing w:val="-1"/>
          </w:rPr>
          <w:delText>ri</w:delText>
        </w:r>
        <w:r w:rsidDel="00C43D69">
          <w:delText xml:space="preserve">ng </w:delText>
        </w:r>
        <w:r w:rsidDel="00C43D69">
          <w:rPr>
            <w:spacing w:val="-2"/>
          </w:rPr>
          <w:delText>a</w:delText>
        </w:r>
        <w:r w:rsidDel="00C43D69">
          <w:delText>re d</w:delText>
        </w:r>
        <w:r w:rsidDel="00C43D69">
          <w:rPr>
            <w:spacing w:val="-2"/>
          </w:rPr>
          <w:delText>e</w:delText>
        </w:r>
        <w:r w:rsidDel="00C43D69">
          <w:delText>fin</w:delText>
        </w:r>
        <w:r w:rsidDel="00C43D69">
          <w:rPr>
            <w:spacing w:val="-2"/>
          </w:rPr>
          <w:delText>e</w:delText>
        </w:r>
        <w:r w:rsidDel="00C43D69">
          <w:delText>d sh</w:delText>
        </w:r>
        <w:r w:rsidDel="00C43D69">
          <w:rPr>
            <w:spacing w:val="-1"/>
          </w:rPr>
          <w:delText>o</w:delText>
        </w:r>
        <w:r w:rsidDel="00C43D69">
          <w:rPr>
            <w:spacing w:val="1"/>
          </w:rPr>
          <w:delText>u</w:delText>
        </w:r>
        <w:r w:rsidDel="00C43D69">
          <w:rPr>
            <w:spacing w:val="-1"/>
          </w:rPr>
          <w:delText>l</w:delText>
        </w:r>
        <w:r w:rsidDel="00C43D69">
          <w:delText xml:space="preserve">d </w:delText>
        </w:r>
        <w:r w:rsidDel="00C43D69">
          <w:rPr>
            <w:spacing w:val="1"/>
          </w:rPr>
          <w:delText>b</w:delText>
        </w:r>
        <w:r w:rsidDel="00C43D69">
          <w:delText>e</w:delText>
        </w:r>
        <w:r w:rsidDel="00C43D69">
          <w:rPr>
            <w:spacing w:val="-2"/>
          </w:rPr>
          <w:delText xml:space="preserve"> </w:delText>
        </w:r>
        <w:r w:rsidDel="00C43D69">
          <w:delText>dis</w:delText>
        </w:r>
        <w:r w:rsidDel="00C43D69">
          <w:rPr>
            <w:spacing w:val="-1"/>
          </w:rPr>
          <w:delText>c</w:delText>
        </w:r>
        <w:r w:rsidDel="00C43D69">
          <w:delText>u</w:delText>
        </w:r>
        <w:r w:rsidDel="00C43D69">
          <w:rPr>
            <w:spacing w:val="-1"/>
          </w:rPr>
          <w:delText>s</w:delText>
        </w:r>
        <w:r w:rsidDel="00C43D69">
          <w:delText>s</w:delText>
        </w:r>
        <w:r w:rsidDel="00C43D69">
          <w:rPr>
            <w:spacing w:val="-1"/>
          </w:rPr>
          <w:delText>e</w:delText>
        </w:r>
        <w:r w:rsidDel="00C43D69">
          <w:delText>d.</w:delText>
        </w:r>
      </w:del>
    </w:p>
    <w:p w14:paraId="26FF5982" w14:textId="77777777" w:rsidR="00D41C24" w:rsidDel="00C43D69" w:rsidRDefault="00D41C24" w:rsidP="0019560E">
      <w:pPr>
        <w:pStyle w:val="SingleTxtG"/>
        <w:rPr>
          <w:del w:id="108" w:author="Aruna Vivekanantham" w:date="2019-05-13T17:28:00Z"/>
        </w:rPr>
      </w:pPr>
      <w:del w:id="109" w:author="Aruna Vivekanantham" w:date="2019-05-13T17:28:00Z">
        <w:r w:rsidDel="00C43D69">
          <w:rPr>
            <w:i/>
            <w:spacing w:val="-1"/>
          </w:rPr>
          <w:delText>Re</w:delText>
        </w:r>
        <w:r w:rsidDel="00C43D69">
          <w:rPr>
            <w:i/>
          </w:rPr>
          <w:delText>m</w:delText>
        </w:r>
        <w:r w:rsidDel="00C43D69">
          <w:rPr>
            <w:i/>
            <w:spacing w:val="1"/>
          </w:rPr>
          <w:delText>a</w:delText>
        </w:r>
        <w:r w:rsidDel="00C43D69">
          <w:rPr>
            <w:i/>
          </w:rPr>
          <w:delText>rk</w:delText>
        </w:r>
        <w:r w:rsidDel="00C43D69">
          <w:rPr>
            <w:i/>
            <w:spacing w:val="-1"/>
          </w:rPr>
          <w:delText xml:space="preserve"> </w:delText>
        </w:r>
        <w:r w:rsidDel="00C43D69">
          <w:rPr>
            <w:i/>
          </w:rPr>
          <w:delText>by</w:delText>
        </w:r>
        <w:r w:rsidDel="00C43D69">
          <w:rPr>
            <w:i/>
            <w:spacing w:val="-1"/>
          </w:rPr>
          <w:delText xml:space="preserve"> </w:delText>
        </w:r>
        <w:r w:rsidDel="00C43D69">
          <w:rPr>
            <w:i/>
          </w:rPr>
          <w:delText>So</w:delText>
        </w:r>
        <w:r w:rsidDel="00C43D69">
          <w:rPr>
            <w:i/>
            <w:spacing w:val="-1"/>
          </w:rPr>
          <w:delText>u</w:delText>
        </w:r>
        <w:r w:rsidDel="00C43D69">
          <w:rPr>
            <w:i/>
          </w:rPr>
          <w:delText xml:space="preserve">th </w:delText>
        </w:r>
        <w:r w:rsidDel="00C43D69">
          <w:rPr>
            <w:i/>
            <w:spacing w:val="-2"/>
          </w:rPr>
          <w:delText>A</w:delText>
        </w:r>
        <w:r w:rsidDel="00C43D69">
          <w:rPr>
            <w:i/>
            <w:spacing w:val="1"/>
          </w:rPr>
          <w:delText>f</w:delText>
        </w:r>
        <w:r w:rsidDel="00C43D69">
          <w:rPr>
            <w:i/>
            <w:spacing w:val="-1"/>
          </w:rPr>
          <w:delText>r</w:delText>
        </w:r>
        <w:r w:rsidDel="00C43D69">
          <w:rPr>
            <w:i/>
            <w:spacing w:val="1"/>
          </w:rPr>
          <w:delText>i</w:delText>
        </w:r>
        <w:r w:rsidDel="00C43D69">
          <w:rPr>
            <w:i/>
            <w:spacing w:val="-2"/>
          </w:rPr>
          <w:delText>c</w:delText>
        </w:r>
        <w:r w:rsidDel="00C43D69">
          <w:rPr>
            <w:i/>
            <w:spacing w:val="-1"/>
          </w:rPr>
          <w:delText>a</w:delText>
        </w:r>
        <w:r w:rsidDel="00C43D69">
          <w:delText xml:space="preserve">: </w:delText>
        </w:r>
        <w:r w:rsidDel="00C43D69">
          <w:rPr>
            <w:spacing w:val="-1"/>
          </w:rPr>
          <w:delText>T</w:delText>
        </w:r>
        <w:r w:rsidDel="00C43D69">
          <w:rPr>
            <w:spacing w:val="1"/>
          </w:rPr>
          <w:delText>h</w:delText>
        </w:r>
        <w:r w:rsidDel="00C43D69">
          <w:delText xml:space="preserve">is </w:delText>
        </w:r>
        <w:r w:rsidDel="00C43D69">
          <w:rPr>
            <w:spacing w:val="-1"/>
          </w:rPr>
          <w:delText>se</w:delText>
        </w:r>
        <w:r w:rsidDel="00C43D69">
          <w:rPr>
            <w:spacing w:val="1"/>
          </w:rPr>
          <w:delText>n</w:delText>
        </w:r>
        <w:r w:rsidDel="00C43D69">
          <w:delText>t</w:delText>
        </w:r>
        <w:r w:rsidDel="00C43D69">
          <w:rPr>
            <w:spacing w:val="-1"/>
          </w:rPr>
          <w:delText>e</w:delText>
        </w:r>
        <w:r w:rsidDel="00C43D69">
          <w:rPr>
            <w:spacing w:val="1"/>
          </w:rPr>
          <w:delText>n</w:delText>
        </w:r>
        <w:r w:rsidDel="00C43D69">
          <w:rPr>
            <w:spacing w:val="-1"/>
          </w:rPr>
          <w:delText>c</w:delText>
        </w:r>
        <w:r w:rsidDel="00C43D69">
          <w:delText>e</w:delText>
        </w:r>
        <w:r w:rsidDel="00C43D69">
          <w:rPr>
            <w:spacing w:val="-1"/>
          </w:rPr>
          <w:delText xml:space="preserve"> a</w:delText>
        </w:r>
        <w:r w:rsidDel="00C43D69">
          <w:rPr>
            <w:spacing w:val="1"/>
          </w:rPr>
          <w:delText>pp</w:delText>
        </w:r>
        <w:r w:rsidDel="00C43D69">
          <w:delText>li</w:delText>
        </w:r>
        <w:r w:rsidDel="00C43D69">
          <w:rPr>
            <w:spacing w:val="-1"/>
          </w:rPr>
          <w:delText>e</w:delText>
        </w:r>
        <w:r w:rsidDel="00C43D69">
          <w:delText>s</w:delText>
        </w:r>
        <w:r w:rsidDel="00C43D69">
          <w:rPr>
            <w:spacing w:val="-1"/>
          </w:rPr>
          <w:delText xml:space="preserve"> </w:delText>
        </w:r>
        <w:r w:rsidDel="00C43D69">
          <w:rPr>
            <w:spacing w:val="1"/>
          </w:rPr>
          <w:delText>t</w:delText>
        </w:r>
        <w:r w:rsidDel="00C43D69">
          <w:delText>o</w:delText>
        </w:r>
        <w:r w:rsidDel="00C43D69">
          <w:rPr>
            <w:spacing w:val="-1"/>
          </w:rPr>
          <w:delText xml:space="preserve"> </w:delText>
        </w:r>
        <w:r w:rsidDel="00C43D69">
          <w:rPr>
            <w:spacing w:val="1"/>
          </w:rPr>
          <w:delText>o</w:delText>
        </w:r>
        <w:r w:rsidDel="00C43D69">
          <w:delText>r</w:delText>
        </w:r>
        <w:r w:rsidDel="00C43D69">
          <w:rPr>
            <w:spacing w:val="-1"/>
          </w:rPr>
          <w:delText>an</w:delText>
        </w:r>
        <w:r w:rsidDel="00C43D69">
          <w:rPr>
            <w:spacing w:val="1"/>
          </w:rPr>
          <w:delText>g</w:delText>
        </w:r>
        <w:r w:rsidDel="00C43D69">
          <w:rPr>
            <w:spacing w:val="-1"/>
          </w:rPr>
          <w:delText>e</w:delText>
        </w:r>
        <w:r w:rsidDel="00C43D69">
          <w:delText>-</w:delText>
        </w:r>
        <w:r w:rsidDel="00C43D69">
          <w:rPr>
            <w:spacing w:val="-2"/>
          </w:rPr>
          <w:delText>c</w:delText>
        </w:r>
        <w:r w:rsidDel="00C43D69">
          <w:rPr>
            <w:spacing w:val="1"/>
          </w:rPr>
          <w:delText>o</w:delText>
        </w:r>
        <w:r w:rsidDel="00C43D69">
          <w:delText>l</w:delText>
        </w:r>
        <w:r w:rsidDel="00C43D69">
          <w:rPr>
            <w:spacing w:val="1"/>
          </w:rPr>
          <w:delText>o</w:delText>
        </w:r>
        <w:r w:rsidDel="00C43D69">
          <w:rPr>
            <w:spacing w:val="-1"/>
          </w:rPr>
          <w:delText>u</w:delText>
        </w:r>
        <w:r w:rsidDel="00C43D69">
          <w:delText>r</w:delText>
        </w:r>
        <w:r w:rsidDel="00C43D69">
          <w:rPr>
            <w:spacing w:val="-2"/>
          </w:rPr>
          <w:delText>e</w:delText>
        </w:r>
        <w:r w:rsidDel="00C43D69">
          <w:delText xml:space="preserve">d </w:delText>
        </w:r>
        <w:r w:rsidDel="00C43D69">
          <w:rPr>
            <w:spacing w:val="-1"/>
          </w:rPr>
          <w:delText>c</w:delText>
        </w:r>
        <w:r w:rsidDel="00C43D69">
          <w:delText>itr</w:delText>
        </w:r>
        <w:r w:rsidDel="00C43D69">
          <w:rPr>
            <w:spacing w:val="-1"/>
          </w:rPr>
          <w:delText>u</w:delText>
        </w:r>
        <w:r w:rsidDel="00C43D69">
          <w:delText xml:space="preserve">s </w:delText>
        </w:r>
        <w:r w:rsidDel="00C43D69">
          <w:rPr>
            <w:spacing w:val="-1"/>
          </w:rPr>
          <w:delText>s</w:delText>
        </w:r>
        <w:r w:rsidDel="00C43D69">
          <w:rPr>
            <w:spacing w:val="1"/>
          </w:rPr>
          <w:delText>p</w:delText>
        </w:r>
        <w:r w:rsidDel="00C43D69">
          <w:rPr>
            <w:spacing w:val="-1"/>
          </w:rPr>
          <w:delText>ec</w:delText>
        </w:r>
        <w:r w:rsidDel="00C43D69">
          <w:delText>i</w:delText>
        </w:r>
        <w:r w:rsidDel="00C43D69">
          <w:rPr>
            <w:spacing w:val="-1"/>
          </w:rPr>
          <w:delText>e</w:delText>
        </w:r>
        <w:r w:rsidDel="00C43D69">
          <w:delText>s,</w:delText>
        </w:r>
        <w:r w:rsidDel="00C43D69">
          <w:rPr>
            <w:spacing w:val="-2"/>
          </w:rPr>
          <w:delText xml:space="preserve"> </w:delText>
        </w:r>
        <w:r w:rsidDel="00C43D69">
          <w:rPr>
            <w:spacing w:val="1"/>
          </w:rPr>
          <w:delText>th</w:delText>
        </w:r>
        <w:r w:rsidDel="00C43D69">
          <w:rPr>
            <w:spacing w:val="-2"/>
          </w:rPr>
          <w:delText>e</w:delText>
        </w:r>
        <w:r w:rsidDel="00C43D69">
          <w:delText>r</w:delText>
        </w:r>
        <w:r w:rsidDel="00C43D69">
          <w:rPr>
            <w:spacing w:val="-1"/>
          </w:rPr>
          <w:delText>e</w:delText>
        </w:r>
        <w:r w:rsidDel="00C43D69">
          <w:delText>f</w:delText>
        </w:r>
        <w:r w:rsidDel="00C43D69">
          <w:rPr>
            <w:spacing w:val="1"/>
          </w:rPr>
          <w:delText>o</w:delText>
        </w:r>
        <w:r w:rsidDel="00C43D69">
          <w:delText xml:space="preserve">re can </w:delText>
        </w:r>
        <w:r w:rsidDel="00C43D69">
          <w:rPr>
            <w:spacing w:val="1"/>
          </w:rPr>
          <w:delText>b</w:delText>
        </w:r>
        <w:r w:rsidDel="00C43D69">
          <w:delText>e</w:delText>
        </w:r>
        <w:r w:rsidDel="00C43D69">
          <w:rPr>
            <w:spacing w:val="-1"/>
          </w:rPr>
          <w:delText xml:space="preserve"> </w:delText>
        </w:r>
        <w:r w:rsidDel="00C43D69">
          <w:rPr>
            <w:spacing w:val="1"/>
          </w:rPr>
          <w:delText>d</w:delText>
        </w:r>
        <w:r w:rsidDel="00C43D69">
          <w:rPr>
            <w:spacing w:val="-2"/>
          </w:rPr>
          <w:delText>e</w:delText>
        </w:r>
        <w:r w:rsidDel="00C43D69">
          <w:rPr>
            <w:spacing w:val="1"/>
          </w:rPr>
          <w:delText>l</w:delText>
        </w:r>
        <w:r w:rsidDel="00C43D69">
          <w:rPr>
            <w:spacing w:val="-2"/>
          </w:rPr>
          <w:delText>e</w:delText>
        </w:r>
        <w:r w:rsidDel="00C43D69">
          <w:rPr>
            <w:spacing w:val="1"/>
          </w:rPr>
          <w:delText>t</w:delText>
        </w:r>
        <w:r w:rsidDel="00C43D69">
          <w:rPr>
            <w:spacing w:val="-1"/>
          </w:rPr>
          <w:delText>e</w:delText>
        </w:r>
        <w:r w:rsidDel="00C43D69">
          <w:delText>d f</w:delText>
        </w:r>
        <w:r w:rsidDel="00C43D69">
          <w:rPr>
            <w:spacing w:val="1"/>
          </w:rPr>
          <w:delText>o</w:delText>
        </w:r>
        <w:r w:rsidDel="00C43D69">
          <w:delText>r</w:delText>
        </w:r>
        <w:r w:rsidDel="00C43D69">
          <w:rPr>
            <w:spacing w:val="-1"/>
          </w:rPr>
          <w:delText xml:space="preserve"> </w:delText>
        </w:r>
        <w:r w:rsidDel="00C43D69">
          <w:delText>l</w:delText>
        </w:r>
        <w:r w:rsidDel="00C43D69">
          <w:rPr>
            <w:spacing w:val="1"/>
          </w:rPr>
          <w:delText>i</w:delText>
        </w:r>
        <w:r w:rsidDel="00C43D69">
          <w:rPr>
            <w:spacing w:val="-2"/>
          </w:rPr>
          <w:delText>m</w:delText>
        </w:r>
        <w:r w:rsidDel="00C43D69">
          <w:delText>e</w:delText>
        </w:r>
        <w:r w:rsidDel="00C43D69">
          <w:rPr>
            <w:spacing w:val="-1"/>
          </w:rPr>
          <w:delText xml:space="preserve"> </w:delText>
        </w:r>
        <w:r w:rsidDel="00C43D69">
          <w:delText>fr</w:delText>
        </w:r>
        <w:r w:rsidDel="00C43D69">
          <w:rPr>
            <w:spacing w:val="-1"/>
          </w:rPr>
          <w:delText>u</w:delText>
        </w:r>
        <w:r w:rsidDel="00C43D69">
          <w:delText>it.</w:delText>
        </w:r>
      </w:del>
    </w:p>
    <w:p w14:paraId="2D19A246" w14:textId="77777777" w:rsidR="00D41C24" w:rsidRDefault="00D41C24" w:rsidP="00D41C24">
      <w:pPr>
        <w:pStyle w:val="H1G"/>
      </w:pPr>
      <w:r>
        <w:lastRenderedPageBreak/>
        <w:tab/>
        <w:t>C.</w:t>
      </w:r>
      <w:r>
        <w:tab/>
        <w:t>Classifi</w:t>
      </w:r>
      <w:r>
        <w:rPr>
          <w:spacing w:val="1"/>
        </w:rPr>
        <w:t>c</w:t>
      </w:r>
      <w:r>
        <w:t>ation</w:t>
      </w:r>
    </w:p>
    <w:p w14:paraId="4B732D4C" w14:textId="77777777" w:rsidR="00D41C24" w:rsidRDefault="00D41C24" w:rsidP="0019560E">
      <w:pPr>
        <w:pStyle w:val="SingleTxtG"/>
      </w:pPr>
      <w:r>
        <w:rPr>
          <w:spacing w:val="-1"/>
        </w:rPr>
        <w:t>L</w:t>
      </w:r>
      <w:r>
        <w:rPr>
          <w:spacing w:val="1"/>
        </w:rPr>
        <w:t>i</w:t>
      </w:r>
      <w:r>
        <w:rPr>
          <w:spacing w:val="-2"/>
        </w:rPr>
        <w:t>m</w:t>
      </w:r>
      <w:r>
        <w:rPr>
          <w:spacing w:val="-1"/>
        </w:rPr>
        <w:t>e</w:t>
      </w:r>
      <w:r>
        <w:t xml:space="preserve">s </w:t>
      </w:r>
      <w:r>
        <w:rPr>
          <w:spacing w:val="-1"/>
        </w:rPr>
        <w:t>a</w:t>
      </w:r>
      <w:r>
        <w:t xml:space="preserve">re </w:t>
      </w:r>
      <w:r>
        <w:rPr>
          <w:spacing w:val="-2"/>
        </w:rPr>
        <w:t>c</w:t>
      </w:r>
      <w:r>
        <w:rPr>
          <w:spacing w:val="1"/>
        </w:rPr>
        <w:t>l</w:t>
      </w:r>
      <w:r>
        <w:rPr>
          <w:spacing w:val="-1"/>
        </w:rPr>
        <w:t>a</w:t>
      </w:r>
      <w:r>
        <w:t>s</w:t>
      </w:r>
      <w:r>
        <w:rPr>
          <w:spacing w:val="-1"/>
        </w:rPr>
        <w:t>s</w:t>
      </w:r>
      <w:r>
        <w:rPr>
          <w:spacing w:val="1"/>
        </w:rPr>
        <w:t>i</w:t>
      </w:r>
      <w:r>
        <w:rPr>
          <w:spacing w:val="-1"/>
        </w:rPr>
        <w:t>f</w:t>
      </w:r>
      <w:r>
        <w:t>i</w:t>
      </w:r>
      <w:r>
        <w:rPr>
          <w:spacing w:val="-1"/>
        </w:rPr>
        <w:t>e</w:t>
      </w:r>
      <w:r>
        <w:t>d</w:t>
      </w:r>
      <w:r>
        <w:rPr>
          <w:spacing w:val="-1"/>
        </w:rPr>
        <w:t xml:space="preserve"> </w:t>
      </w:r>
      <w:r>
        <w:rPr>
          <w:spacing w:val="1"/>
        </w:rPr>
        <w:t>i</w:t>
      </w:r>
      <w:r>
        <w:t>n</w:t>
      </w:r>
      <w:r>
        <w:rPr>
          <w:spacing w:val="-1"/>
        </w:rPr>
        <w:t xml:space="preserve"> </w:t>
      </w:r>
      <w:r>
        <w:t>t</w:t>
      </w:r>
      <w:r>
        <w:rPr>
          <w:spacing w:val="-1"/>
        </w:rPr>
        <w:t>h</w:t>
      </w:r>
      <w:r>
        <w:t>r</w:t>
      </w:r>
      <w:r>
        <w:rPr>
          <w:spacing w:val="-2"/>
        </w:rPr>
        <w:t>e</w:t>
      </w:r>
      <w:r>
        <w:t xml:space="preserve">e </w:t>
      </w:r>
      <w:r>
        <w:rPr>
          <w:spacing w:val="-1"/>
        </w:rPr>
        <w:t>c</w:t>
      </w:r>
      <w:r>
        <w:t>l</w:t>
      </w:r>
      <w:r>
        <w:rPr>
          <w:spacing w:val="-1"/>
        </w:rPr>
        <w:t>a</w:t>
      </w:r>
      <w:r>
        <w:t>ss</w:t>
      </w:r>
      <w:r>
        <w:rPr>
          <w:spacing w:val="-1"/>
        </w:rPr>
        <w:t>es</w:t>
      </w:r>
      <w:r>
        <w:t xml:space="preserve">, </w:t>
      </w:r>
      <w:r>
        <w:rPr>
          <w:spacing w:val="-1"/>
        </w:rPr>
        <w:t>a</w:t>
      </w:r>
      <w:r>
        <w:t xml:space="preserve">s </w:t>
      </w:r>
      <w:r>
        <w:rPr>
          <w:spacing w:val="1"/>
        </w:rPr>
        <w:t>d</w:t>
      </w:r>
      <w:r>
        <w:rPr>
          <w:spacing w:val="-1"/>
        </w:rPr>
        <w:t>e</w:t>
      </w:r>
      <w:r>
        <w:t>fi</w:t>
      </w:r>
      <w:r>
        <w:rPr>
          <w:spacing w:val="1"/>
        </w:rPr>
        <w:t>n</w:t>
      </w:r>
      <w:r>
        <w:rPr>
          <w:spacing w:val="-1"/>
        </w:rPr>
        <w:t>e</w:t>
      </w:r>
      <w:r>
        <w:t>d</w:t>
      </w:r>
      <w:r>
        <w:rPr>
          <w:spacing w:val="-1"/>
        </w:rPr>
        <w:t xml:space="preserve"> </w:t>
      </w:r>
      <w:r>
        <w:rPr>
          <w:spacing w:val="1"/>
        </w:rPr>
        <w:t>b</w:t>
      </w:r>
      <w:r>
        <w:rPr>
          <w:spacing w:val="-1"/>
        </w:rPr>
        <w:t>e</w:t>
      </w:r>
      <w:r>
        <w:t>l</w:t>
      </w:r>
      <w:r>
        <w:rPr>
          <w:spacing w:val="1"/>
        </w:rPr>
        <w:t>o</w:t>
      </w:r>
      <w:r>
        <w:rPr>
          <w:spacing w:val="-1"/>
        </w:rPr>
        <w:t>w:</w:t>
      </w:r>
    </w:p>
    <w:p w14:paraId="1C9D9C98" w14:textId="77777777" w:rsidR="00D41C24" w:rsidRDefault="00D41C24" w:rsidP="00D41C24">
      <w:pPr>
        <w:pStyle w:val="H23G"/>
      </w:pPr>
      <w:r>
        <w:tab/>
      </w:r>
      <w:r w:rsidRPr="002B1E6B">
        <w:t>(</w:t>
      </w:r>
      <w:proofErr w:type="spellStart"/>
      <w:r w:rsidRPr="002B1E6B">
        <w:t>i</w:t>
      </w:r>
      <w:proofErr w:type="spellEnd"/>
      <w:r w:rsidRPr="002B1E6B">
        <w:t>)</w:t>
      </w:r>
      <w:r w:rsidRPr="002B1E6B">
        <w:tab/>
        <w:t>"Extra" Class</w:t>
      </w:r>
    </w:p>
    <w:p w14:paraId="658D40D8" w14:textId="77777777" w:rsidR="00D41C24" w:rsidRDefault="00D41C24">
      <w:pPr>
        <w:pStyle w:val="SingleTxtG"/>
      </w:pPr>
      <w:r>
        <w:rPr>
          <w:spacing w:val="-1"/>
        </w:rPr>
        <w:t>L</w:t>
      </w:r>
      <w:r>
        <w:rPr>
          <w:spacing w:val="1"/>
        </w:rPr>
        <w:t>i</w:t>
      </w:r>
      <w:r>
        <w:rPr>
          <w:spacing w:val="-2"/>
        </w:rPr>
        <w:t>m</w:t>
      </w:r>
      <w:r>
        <w:rPr>
          <w:spacing w:val="-1"/>
        </w:rPr>
        <w:t>e</w:t>
      </w:r>
      <w:r>
        <w:t>s</w:t>
      </w:r>
      <w:r>
        <w:rPr>
          <w:spacing w:val="13"/>
        </w:rPr>
        <w:t xml:space="preserve"> </w:t>
      </w:r>
      <w:r>
        <w:t>in</w:t>
      </w:r>
      <w:r>
        <w:rPr>
          <w:spacing w:val="13"/>
        </w:rPr>
        <w:t xml:space="preserve"> </w:t>
      </w:r>
      <w:r>
        <w:rPr>
          <w:spacing w:val="-1"/>
        </w:rPr>
        <w:t>t</w:t>
      </w:r>
      <w:r>
        <w:t>his</w:t>
      </w:r>
      <w:r>
        <w:rPr>
          <w:spacing w:val="12"/>
        </w:rPr>
        <w:t xml:space="preserve"> </w:t>
      </w:r>
      <w:r>
        <w:rPr>
          <w:spacing w:val="-1"/>
        </w:rPr>
        <w:t>c</w:t>
      </w:r>
      <w:r>
        <w:t>l</w:t>
      </w:r>
      <w:r>
        <w:rPr>
          <w:spacing w:val="-1"/>
        </w:rPr>
        <w:t>as</w:t>
      </w:r>
      <w:r>
        <w:t>s</w:t>
      </w:r>
      <w:r>
        <w:rPr>
          <w:spacing w:val="15"/>
        </w:rPr>
        <w:t xml:space="preserve"> </w:t>
      </w:r>
      <w:r>
        <w:rPr>
          <w:spacing w:val="-2"/>
        </w:rPr>
        <w:t>m</w:t>
      </w:r>
      <w:r>
        <w:rPr>
          <w:spacing w:val="1"/>
        </w:rPr>
        <w:t>u</w:t>
      </w:r>
      <w:r>
        <w:rPr>
          <w:spacing w:val="-1"/>
        </w:rPr>
        <w:t>s</w:t>
      </w:r>
      <w:r>
        <w:t>t</w:t>
      </w:r>
      <w:r>
        <w:rPr>
          <w:spacing w:val="14"/>
        </w:rPr>
        <w:t xml:space="preserve"> </w:t>
      </w:r>
      <w:r>
        <w:rPr>
          <w:spacing w:val="-1"/>
        </w:rPr>
        <w:t>b</w:t>
      </w:r>
      <w:r>
        <w:t>e</w:t>
      </w:r>
      <w:r>
        <w:rPr>
          <w:spacing w:val="13"/>
        </w:rPr>
        <w:t xml:space="preserve"> </w:t>
      </w:r>
      <w:r>
        <w:t>of</w:t>
      </w:r>
      <w:r>
        <w:rPr>
          <w:spacing w:val="13"/>
        </w:rPr>
        <w:t xml:space="preserve"> </w:t>
      </w:r>
      <w:r>
        <w:rPr>
          <w:spacing w:val="-1"/>
        </w:rPr>
        <w:t>s</w:t>
      </w:r>
      <w:r>
        <w:t>up</w:t>
      </w:r>
      <w:r>
        <w:rPr>
          <w:spacing w:val="-2"/>
        </w:rPr>
        <w:t>e</w:t>
      </w:r>
      <w:r>
        <w:rPr>
          <w:spacing w:val="-1"/>
        </w:rPr>
        <w:t>r</w:t>
      </w:r>
      <w:r>
        <w:rPr>
          <w:spacing w:val="1"/>
        </w:rPr>
        <w:t>i</w:t>
      </w:r>
      <w:r>
        <w:rPr>
          <w:spacing w:val="-1"/>
        </w:rPr>
        <w:t>o</w:t>
      </w:r>
      <w:r>
        <w:t>r</w:t>
      </w:r>
      <w:r>
        <w:rPr>
          <w:spacing w:val="13"/>
        </w:rPr>
        <w:t xml:space="preserve"> </w:t>
      </w:r>
      <w:r>
        <w:rPr>
          <w:spacing w:val="-1"/>
        </w:rPr>
        <w:t>qua</w:t>
      </w:r>
      <w:r>
        <w:t>lity.</w:t>
      </w:r>
      <w:r>
        <w:rPr>
          <w:spacing w:val="11"/>
        </w:rPr>
        <w:t xml:space="preserve"> </w:t>
      </w:r>
      <w:r>
        <w:rPr>
          <w:spacing w:val="-1"/>
        </w:rPr>
        <w:t>T</w:t>
      </w:r>
      <w:r>
        <w:rPr>
          <w:spacing w:val="1"/>
        </w:rPr>
        <w:t>h</w:t>
      </w:r>
      <w:r>
        <w:rPr>
          <w:spacing w:val="-1"/>
        </w:rPr>
        <w:t>e</w:t>
      </w:r>
      <w:r>
        <w:t>y</w:t>
      </w:r>
      <w:r>
        <w:rPr>
          <w:spacing w:val="13"/>
        </w:rPr>
        <w:t xml:space="preserve"> </w:t>
      </w:r>
      <w:r>
        <w:rPr>
          <w:spacing w:val="-2"/>
        </w:rPr>
        <w:t>m</w:t>
      </w:r>
      <w:r>
        <w:rPr>
          <w:spacing w:val="2"/>
        </w:rPr>
        <w:t>u</w:t>
      </w:r>
      <w:r>
        <w:rPr>
          <w:spacing w:val="-1"/>
        </w:rPr>
        <w:t>s</w:t>
      </w:r>
      <w:r>
        <w:t>t</w:t>
      </w:r>
      <w:r>
        <w:rPr>
          <w:spacing w:val="14"/>
        </w:rPr>
        <w:t xml:space="preserve"> </w:t>
      </w:r>
      <w:r>
        <w:t>be</w:t>
      </w:r>
      <w:r>
        <w:rPr>
          <w:spacing w:val="11"/>
        </w:rPr>
        <w:t xml:space="preserve"> </w:t>
      </w:r>
      <w:r>
        <w:rPr>
          <w:spacing w:val="-1"/>
        </w:rPr>
        <w:t>c</w:t>
      </w:r>
      <w:r>
        <w:rPr>
          <w:spacing w:val="1"/>
        </w:rPr>
        <w:t>h</w:t>
      </w:r>
      <w:r>
        <w:rPr>
          <w:spacing w:val="-2"/>
        </w:rPr>
        <w:t>a</w:t>
      </w:r>
      <w:r>
        <w:rPr>
          <w:spacing w:val="2"/>
        </w:rPr>
        <w:t>r</w:t>
      </w:r>
      <w:r>
        <w:rPr>
          <w:spacing w:val="1"/>
        </w:rPr>
        <w:t>a</w:t>
      </w:r>
      <w:r>
        <w:rPr>
          <w:spacing w:val="-2"/>
        </w:rPr>
        <w:t>c</w:t>
      </w:r>
      <w:r>
        <w:rPr>
          <w:spacing w:val="1"/>
        </w:rPr>
        <w:t>t</w:t>
      </w:r>
      <w:r>
        <w:rPr>
          <w:spacing w:val="-2"/>
        </w:rPr>
        <w:t>e</w:t>
      </w:r>
      <w:r>
        <w:t>ri</w:t>
      </w:r>
      <w:r>
        <w:rPr>
          <w:spacing w:val="-1"/>
        </w:rPr>
        <w:t>s</w:t>
      </w:r>
      <w:r>
        <w:rPr>
          <w:spacing w:val="1"/>
        </w:rPr>
        <w:t>t</w:t>
      </w:r>
      <w:r>
        <w:t>ic</w:t>
      </w:r>
      <w:r>
        <w:rPr>
          <w:spacing w:val="11"/>
        </w:rPr>
        <w:t xml:space="preserve"> </w:t>
      </w:r>
      <w:r>
        <w:rPr>
          <w:spacing w:val="1"/>
        </w:rPr>
        <w:t>o</w:t>
      </w:r>
      <w:r>
        <w:t>f</w:t>
      </w:r>
      <w:r>
        <w:rPr>
          <w:spacing w:val="12"/>
        </w:rPr>
        <w:t xml:space="preserve"> </w:t>
      </w:r>
      <w:r>
        <w:rPr>
          <w:spacing w:val="1"/>
        </w:rPr>
        <w:t>th</w:t>
      </w:r>
      <w:r>
        <w:t>e</w:t>
      </w:r>
      <w:r>
        <w:rPr>
          <w:spacing w:val="11"/>
        </w:rPr>
        <w:t xml:space="preserve"> </w:t>
      </w:r>
      <w:r>
        <w:rPr>
          <w:spacing w:val="1"/>
        </w:rPr>
        <w:t>v</w:t>
      </w:r>
      <w:r>
        <w:rPr>
          <w:spacing w:val="-1"/>
        </w:rPr>
        <w:t>a</w:t>
      </w:r>
      <w:r>
        <w:t>ri</w:t>
      </w:r>
      <w:r>
        <w:rPr>
          <w:spacing w:val="-1"/>
        </w:rPr>
        <w:t>e</w:t>
      </w:r>
      <w:r>
        <w:t>ty</w:t>
      </w:r>
      <w:r w:rsidR="0019560E">
        <w:t xml:space="preserve"> </w:t>
      </w:r>
      <w:ins w:id="110" w:author="Aruna Vivekanantham" w:date="2019-05-13T17:32:00Z">
        <w:r w:rsidR="00C43D69">
          <w:t xml:space="preserve">and /or </w:t>
        </w:r>
      </w:ins>
      <w:r w:rsidR="0093681E">
        <w:t>species</w:t>
      </w:r>
      <w:r>
        <w:rPr>
          <w:spacing w:val="-1"/>
        </w:rPr>
        <w:t>.</w:t>
      </w:r>
    </w:p>
    <w:p w14:paraId="76FD7F33" w14:textId="77777777" w:rsidR="00D41C24" w:rsidRDefault="00D41C24" w:rsidP="0019560E">
      <w:pPr>
        <w:pStyle w:val="SingleTxtG"/>
      </w:pPr>
      <w:r>
        <w:rPr>
          <w:spacing w:val="-1"/>
        </w:rPr>
        <w:t>T</w:t>
      </w:r>
      <w:r>
        <w:rPr>
          <w:spacing w:val="1"/>
        </w:rPr>
        <w:t>h</w:t>
      </w:r>
      <w:r>
        <w:rPr>
          <w:spacing w:val="-2"/>
        </w:rPr>
        <w:t>e</w:t>
      </w:r>
      <w:r>
        <w:t>y</w:t>
      </w:r>
      <w:r>
        <w:rPr>
          <w:spacing w:val="-7"/>
        </w:rPr>
        <w:t xml:space="preserve"> </w:t>
      </w:r>
      <w:r>
        <w:rPr>
          <w:spacing w:val="-2"/>
        </w:rPr>
        <w:t>m</w:t>
      </w:r>
      <w:r>
        <w:t>u</w:t>
      </w:r>
      <w:r>
        <w:rPr>
          <w:spacing w:val="-1"/>
        </w:rPr>
        <w:t>s</w:t>
      </w:r>
      <w:r>
        <w:t>t</w:t>
      </w:r>
      <w:r>
        <w:rPr>
          <w:spacing w:val="-7"/>
        </w:rPr>
        <w:t xml:space="preserve"> </w:t>
      </w:r>
      <w:r>
        <w:t>be</w:t>
      </w:r>
      <w:r>
        <w:rPr>
          <w:spacing w:val="-9"/>
        </w:rPr>
        <w:t xml:space="preserve"> </w:t>
      </w:r>
      <w:r>
        <w:rPr>
          <w:spacing w:val="2"/>
        </w:rPr>
        <w:t>f</w:t>
      </w:r>
      <w:r>
        <w:t>r</w:t>
      </w:r>
      <w:r>
        <w:rPr>
          <w:spacing w:val="-2"/>
        </w:rPr>
        <w:t>e</w:t>
      </w:r>
      <w:r>
        <w:t>e</w:t>
      </w:r>
      <w:r>
        <w:rPr>
          <w:spacing w:val="-8"/>
        </w:rPr>
        <w:t xml:space="preserve"> </w:t>
      </w:r>
      <w:r>
        <w:t>from</w:t>
      </w:r>
      <w:r>
        <w:rPr>
          <w:spacing w:val="-10"/>
        </w:rPr>
        <w:t xml:space="preserve"> </w:t>
      </w:r>
      <w:r>
        <w:t>d</w:t>
      </w:r>
      <w:r>
        <w:rPr>
          <w:spacing w:val="-1"/>
        </w:rPr>
        <w:t>e</w:t>
      </w:r>
      <w:r>
        <w:t>fe</w:t>
      </w:r>
      <w:r>
        <w:rPr>
          <w:spacing w:val="-1"/>
        </w:rPr>
        <w:t>c</w:t>
      </w:r>
      <w:r>
        <w:t>ts,</w:t>
      </w:r>
      <w:r>
        <w:rPr>
          <w:spacing w:val="-9"/>
        </w:rPr>
        <w:t xml:space="preserve"> </w:t>
      </w:r>
      <w:r>
        <w:t>with</w:t>
      </w:r>
      <w:r>
        <w:rPr>
          <w:spacing w:val="-8"/>
        </w:rPr>
        <w:t xml:space="preserve"> </w:t>
      </w:r>
      <w:r>
        <w:t>the</w:t>
      </w:r>
      <w:r>
        <w:rPr>
          <w:spacing w:val="-9"/>
        </w:rPr>
        <w:t xml:space="preserve"> </w:t>
      </w:r>
      <w:r>
        <w:rPr>
          <w:spacing w:val="-1"/>
        </w:rPr>
        <w:t>e</w:t>
      </w:r>
      <w:r>
        <w:t>x</w:t>
      </w:r>
      <w:r>
        <w:rPr>
          <w:spacing w:val="-1"/>
        </w:rPr>
        <w:t>ce</w:t>
      </w:r>
      <w:r>
        <w:rPr>
          <w:spacing w:val="1"/>
        </w:rPr>
        <w:t>p</w:t>
      </w:r>
      <w:r>
        <w:t>t</w:t>
      </w:r>
      <w:r>
        <w:rPr>
          <w:spacing w:val="-1"/>
        </w:rPr>
        <w:t>i</w:t>
      </w:r>
      <w:r>
        <w:t>on</w:t>
      </w:r>
      <w:r>
        <w:rPr>
          <w:spacing w:val="-8"/>
        </w:rPr>
        <w:t xml:space="preserve"> </w:t>
      </w:r>
      <w:r>
        <w:rPr>
          <w:spacing w:val="-1"/>
        </w:rPr>
        <w:t>o</w:t>
      </w:r>
      <w:r>
        <w:t>f</w:t>
      </w:r>
      <w:r>
        <w:rPr>
          <w:spacing w:val="-8"/>
        </w:rPr>
        <w:t xml:space="preserve"> </w:t>
      </w:r>
      <w:r>
        <w:rPr>
          <w:spacing w:val="1"/>
        </w:rPr>
        <w:t>v</w:t>
      </w:r>
      <w:r>
        <w:rPr>
          <w:spacing w:val="-1"/>
        </w:rPr>
        <w:t>e</w:t>
      </w:r>
      <w:r>
        <w:t>ry</w:t>
      </w:r>
      <w:r>
        <w:rPr>
          <w:spacing w:val="-9"/>
        </w:rPr>
        <w:t xml:space="preserve"> </w:t>
      </w:r>
      <w:r>
        <w:t>sli</w:t>
      </w:r>
      <w:r>
        <w:rPr>
          <w:spacing w:val="-1"/>
        </w:rPr>
        <w:t>gh</w:t>
      </w:r>
      <w:r>
        <w:t>t</w:t>
      </w:r>
      <w:r>
        <w:rPr>
          <w:spacing w:val="-7"/>
        </w:rPr>
        <w:t xml:space="preserve"> </w:t>
      </w:r>
      <w:r>
        <w:rPr>
          <w:spacing w:val="-1"/>
        </w:rPr>
        <w:t>s</w:t>
      </w:r>
      <w:r>
        <w:rPr>
          <w:spacing w:val="1"/>
        </w:rPr>
        <w:t>up</w:t>
      </w:r>
      <w:r>
        <w:rPr>
          <w:spacing w:val="-1"/>
        </w:rPr>
        <w:t>e</w:t>
      </w:r>
      <w:r>
        <w:t>r</w:t>
      </w:r>
      <w:r>
        <w:rPr>
          <w:spacing w:val="-1"/>
        </w:rPr>
        <w:t>f</w:t>
      </w:r>
      <w:r>
        <w:t>i</w:t>
      </w:r>
      <w:r>
        <w:rPr>
          <w:spacing w:val="-1"/>
        </w:rPr>
        <w:t>c</w:t>
      </w:r>
      <w:r>
        <w:t>i</w:t>
      </w:r>
      <w:r>
        <w:rPr>
          <w:spacing w:val="-1"/>
        </w:rPr>
        <w:t>a</w:t>
      </w:r>
      <w:r>
        <w:t>l</w:t>
      </w:r>
      <w:r>
        <w:rPr>
          <w:spacing w:val="-9"/>
        </w:rPr>
        <w:t xml:space="preserve"> </w:t>
      </w:r>
      <w:r>
        <w:rPr>
          <w:spacing w:val="1"/>
        </w:rPr>
        <w:t>d</w:t>
      </w:r>
      <w:r>
        <w:rPr>
          <w:spacing w:val="-1"/>
        </w:rPr>
        <w:t>e</w:t>
      </w:r>
      <w:r>
        <w:rPr>
          <w:spacing w:val="2"/>
        </w:rPr>
        <w:t>f</w:t>
      </w:r>
      <w:r>
        <w:rPr>
          <w:spacing w:val="-1"/>
        </w:rPr>
        <w:t>ec</w:t>
      </w:r>
      <w:r>
        <w:t>ts,</w:t>
      </w:r>
      <w:r>
        <w:rPr>
          <w:spacing w:val="-10"/>
        </w:rPr>
        <w:t xml:space="preserve"> </w:t>
      </w:r>
      <w:r>
        <w:rPr>
          <w:spacing w:val="1"/>
        </w:rPr>
        <w:t>p</w:t>
      </w:r>
      <w:r>
        <w:t>r</w:t>
      </w:r>
      <w:r>
        <w:rPr>
          <w:spacing w:val="1"/>
        </w:rPr>
        <w:t>o</w:t>
      </w:r>
      <w:r>
        <w:rPr>
          <w:spacing w:val="-1"/>
        </w:rPr>
        <w:t>v</w:t>
      </w:r>
      <w:r>
        <w:t>i</w:t>
      </w:r>
      <w:r>
        <w:rPr>
          <w:spacing w:val="-1"/>
        </w:rPr>
        <w:t xml:space="preserve">ded </w:t>
      </w:r>
      <w:r>
        <w:t>t</w:t>
      </w:r>
      <w:r>
        <w:rPr>
          <w:spacing w:val="1"/>
        </w:rPr>
        <w:t>h</w:t>
      </w:r>
      <w:r>
        <w:rPr>
          <w:spacing w:val="-1"/>
        </w:rPr>
        <w:t>es</w:t>
      </w:r>
      <w:r>
        <w:t>e</w:t>
      </w:r>
      <w:r>
        <w:rPr>
          <w:spacing w:val="-7"/>
        </w:rPr>
        <w:t xml:space="preserve"> </w:t>
      </w:r>
      <w:r>
        <w:rPr>
          <w:spacing w:val="1"/>
        </w:rPr>
        <w:t>d</w:t>
      </w:r>
      <w:r>
        <w:t>o</w:t>
      </w:r>
      <w:r>
        <w:rPr>
          <w:spacing w:val="-6"/>
        </w:rPr>
        <w:t xml:space="preserve"> </w:t>
      </w:r>
      <w:r>
        <w:rPr>
          <w:spacing w:val="1"/>
        </w:rPr>
        <w:t>no</w:t>
      </w:r>
      <w:r>
        <w:t>t</w:t>
      </w:r>
      <w:r>
        <w:rPr>
          <w:spacing w:val="-6"/>
        </w:rPr>
        <w:t xml:space="preserve"> </w:t>
      </w:r>
      <w:r>
        <w:rPr>
          <w:spacing w:val="-1"/>
        </w:rPr>
        <w:t>a</w:t>
      </w:r>
      <w:r>
        <w:t>ff</w:t>
      </w:r>
      <w:r>
        <w:rPr>
          <w:spacing w:val="-1"/>
        </w:rPr>
        <w:t>ec</w:t>
      </w:r>
      <w:r>
        <w:t>t</w:t>
      </w:r>
      <w:r>
        <w:rPr>
          <w:spacing w:val="-6"/>
        </w:rPr>
        <w:t xml:space="preserve"> </w:t>
      </w:r>
      <w:r>
        <w:t>t</w:t>
      </w:r>
      <w:r>
        <w:rPr>
          <w:spacing w:val="1"/>
        </w:rPr>
        <w:t>h</w:t>
      </w:r>
      <w:r>
        <w:t>e</w:t>
      </w:r>
      <w:r>
        <w:rPr>
          <w:spacing w:val="-7"/>
        </w:rPr>
        <w:t xml:space="preserve"> </w:t>
      </w:r>
      <w:r>
        <w:rPr>
          <w:spacing w:val="1"/>
        </w:rPr>
        <w:t>g</w:t>
      </w:r>
      <w:r>
        <w:rPr>
          <w:spacing w:val="-1"/>
        </w:rPr>
        <w:t>e</w:t>
      </w:r>
      <w:r>
        <w:rPr>
          <w:spacing w:val="2"/>
        </w:rPr>
        <w:t>n</w:t>
      </w:r>
      <w:r>
        <w:rPr>
          <w:spacing w:val="-2"/>
        </w:rPr>
        <w:t>e</w:t>
      </w:r>
      <w:r>
        <w:t>r</w:t>
      </w:r>
      <w:r>
        <w:rPr>
          <w:spacing w:val="-1"/>
        </w:rPr>
        <w:t>a</w:t>
      </w:r>
      <w:r>
        <w:t>l</w:t>
      </w:r>
      <w:r>
        <w:rPr>
          <w:spacing w:val="-5"/>
        </w:rPr>
        <w:t xml:space="preserve"> </w:t>
      </w:r>
      <w:r>
        <w:rPr>
          <w:spacing w:val="-1"/>
        </w:rPr>
        <w:t>a</w:t>
      </w:r>
      <w:r>
        <w:rPr>
          <w:spacing w:val="1"/>
        </w:rPr>
        <w:t>pp</w:t>
      </w:r>
      <w:r>
        <w:rPr>
          <w:spacing w:val="-1"/>
        </w:rPr>
        <w:t>ea</w:t>
      </w:r>
      <w:r>
        <w:t>r</w:t>
      </w:r>
      <w:r>
        <w:rPr>
          <w:spacing w:val="-2"/>
        </w:rPr>
        <w:t>a</w:t>
      </w:r>
      <w:r>
        <w:rPr>
          <w:spacing w:val="1"/>
        </w:rPr>
        <w:t>nc</w:t>
      </w:r>
      <w:r>
        <w:t>e</w:t>
      </w:r>
      <w:r>
        <w:rPr>
          <w:spacing w:val="-7"/>
        </w:rPr>
        <w:t xml:space="preserve"> </w:t>
      </w:r>
      <w:r>
        <w:rPr>
          <w:spacing w:val="1"/>
        </w:rPr>
        <w:t>o</w:t>
      </w:r>
      <w:r>
        <w:t>f</w:t>
      </w:r>
      <w:r>
        <w:rPr>
          <w:spacing w:val="-6"/>
        </w:rPr>
        <w:t xml:space="preserve"> </w:t>
      </w:r>
      <w:r>
        <w:rPr>
          <w:spacing w:val="1"/>
        </w:rPr>
        <w:t>th</w:t>
      </w:r>
      <w:r>
        <w:t>e</w:t>
      </w:r>
      <w:r>
        <w:rPr>
          <w:spacing w:val="-7"/>
        </w:rPr>
        <w:t xml:space="preserve"> </w:t>
      </w:r>
      <w:r>
        <w:rPr>
          <w:spacing w:val="-1"/>
        </w:rPr>
        <w:t>p</w:t>
      </w:r>
      <w:r>
        <w:t>r</w:t>
      </w:r>
      <w:r>
        <w:rPr>
          <w:spacing w:val="1"/>
        </w:rPr>
        <w:t>od</w:t>
      </w:r>
      <w:r>
        <w:rPr>
          <w:spacing w:val="-1"/>
        </w:rPr>
        <w:t>uce</w:t>
      </w:r>
      <w:r>
        <w:t>,</w:t>
      </w:r>
      <w:r>
        <w:rPr>
          <w:spacing w:val="-6"/>
        </w:rPr>
        <w:t xml:space="preserve"> </w:t>
      </w:r>
      <w:r>
        <w:t>t</w:t>
      </w:r>
      <w:r>
        <w:rPr>
          <w:spacing w:val="1"/>
        </w:rPr>
        <w:t>h</w:t>
      </w:r>
      <w:r>
        <w:t>e</w:t>
      </w:r>
      <w:r>
        <w:rPr>
          <w:spacing w:val="-8"/>
        </w:rPr>
        <w:t xml:space="preserve"> </w:t>
      </w:r>
      <w:r>
        <w:t>qu</w:t>
      </w:r>
      <w:r>
        <w:rPr>
          <w:spacing w:val="-1"/>
        </w:rPr>
        <w:t>a</w:t>
      </w:r>
      <w:r>
        <w:t>lit</w:t>
      </w:r>
      <w:r>
        <w:rPr>
          <w:spacing w:val="-1"/>
        </w:rPr>
        <w:t>y</w:t>
      </w:r>
      <w:r>
        <w:t>,</w:t>
      </w:r>
      <w:r>
        <w:rPr>
          <w:spacing w:val="-6"/>
        </w:rPr>
        <w:t xml:space="preserve"> </w:t>
      </w:r>
      <w:r>
        <w:t>the</w:t>
      </w:r>
      <w:r>
        <w:rPr>
          <w:spacing w:val="-7"/>
        </w:rPr>
        <w:t xml:space="preserve"> </w:t>
      </w:r>
      <w:r>
        <w:t>k</w:t>
      </w:r>
      <w:r>
        <w:rPr>
          <w:spacing w:val="-1"/>
        </w:rPr>
        <w:t>ee</w:t>
      </w:r>
      <w:r>
        <w:rPr>
          <w:spacing w:val="1"/>
        </w:rPr>
        <w:t>p</w:t>
      </w:r>
      <w:r>
        <w:t>i</w:t>
      </w:r>
      <w:r>
        <w:rPr>
          <w:spacing w:val="-1"/>
        </w:rPr>
        <w:t>n</w:t>
      </w:r>
      <w:r>
        <w:t>g</w:t>
      </w:r>
      <w:r>
        <w:rPr>
          <w:spacing w:val="-6"/>
        </w:rPr>
        <w:t xml:space="preserve"> </w:t>
      </w:r>
      <w:r>
        <w:t>qu</w:t>
      </w:r>
      <w:r>
        <w:rPr>
          <w:spacing w:val="-1"/>
        </w:rPr>
        <w:t>al</w:t>
      </w:r>
      <w:r>
        <w:t>ity</w:t>
      </w:r>
      <w:r>
        <w:rPr>
          <w:spacing w:val="-6"/>
        </w:rPr>
        <w:t xml:space="preserve"> </w:t>
      </w:r>
      <w:r>
        <w:rPr>
          <w:spacing w:val="-1"/>
        </w:rPr>
        <w:t>a</w:t>
      </w:r>
      <w:r>
        <w:t xml:space="preserve">nd </w:t>
      </w:r>
      <w:r>
        <w:rPr>
          <w:spacing w:val="1"/>
        </w:rPr>
        <w:t>p</w:t>
      </w:r>
      <w:r>
        <w:t>r</w:t>
      </w:r>
      <w:r>
        <w:rPr>
          <w:spacing w:val="-1"/>
        </w:rPr>
        <w:t>ese</w:t>
      </w:r>
      <w:r>
        <w:rPr>
          <w:spacing w:val="1"/>
        </w:rPr>
        <w:t>n</w:t>
      </w:r>
      <w:r>
        <w:t>t</w:t>
      </w:r>
      <w:r>
        <w:rPr>
          <w:spacing w:val="-1"/>
        </w:rPr>
        <w:t>a</w:t>
      </w:r>
      <w:r>
        <w:t>t</w:t>
      </w:r>
      <w:r>
        <w:rPr>
          <w:spacing w:val="-1"/>
        </w:rPr>
        <w:t>i</w:t>
      </w:r>
      <w:r>
        <w:rPr>
          <w:spacing w:val="1"/>
        </w:rPr>
        <w:t>o</w:t>
      </w:r>
      <w:r>
        <w:t>n</w:t>
      </w:r>
      <w:r>
        <w:rPr>
          <w:spacing w:val="-1"/>
        </w:rPr>
        <w:t xml:space="preserve"> </w:t>
      </w:r>
      <w:r>
        <w:t>in</w:t>
      </w:r>
      <w:r>
        <w:rPr>
          <w:spacing w:val="-1"/>
        </w:rPr>
        <w:t xml:space="preserve"> </w:t>
      </w:r>
      <w:r>
        <w:rPr>
          <w:spacing w:val="1"/>
        </w:rPr>
        <w:t>th</w:t>
      </w:r>
      <w:r>
        <w:t>e</w:t>
      </w:r>
      <w:r>
        <w:rPr>
          <w:spacing w:val="-2"/>
        </w:rPr>
        <w:t xml:space="preserve"> </w:t>
      </w:r>
      <w:r>
        <w:rPr>
          <w:spacing w:val="1"/>
        </w:rPr>
        <w:t>p</w:t>
      </w:r>
      <w:r>
        <w:rPr>
          <w:spacing w:val="-1"/>
        </w:rPr>
        <w:t>ac</w:t>
      </w:r>
      <w:r>
        <w:rPr>
          <w:spacing w:val="2"/>
        </w:rPr>
        <w:t>k</w:t>
      </w:r>
      <w:r>
        <w:rPr>
          <w:spacing w:val="-2"/>
        </w:rPr>
        <w:t>a</w:t>
      </w:r>
      <w:r>
        <w:rPr>
          <w:spacing w:val="1"/>
        </w:rPr>
        <w:t>g</w:t>
      </w:r>
      <w:r>
        <w:rPr>
          <w:spacing w:val="-1"/>
        </w:rPr>
        <w:t>e.</w:t>
      </w:r>
    </w:p>
    <w:p w14:paraId="7605B478" w14:textId="77777777" w:rsidR="00D41C24" w:rsidRDefault="00D41C24" w:rsidP="00D41C24">
      <w:pPr>
        <w:pStyle w:val="H23G"/>
      </w:pPr>
      <w:r>
        <w:tab/>
        <w:t>(ii)</w:t>
      </w:r>
      <w:r>
        <w:tab/>
      </w:r>
      <w:r>
        <w:rPr>
          <w:spacing w:val="-1"/>
        </w:rPr>
        <w:t>C</w:t>
      </w:r>
      <w:r>
        <w:t>l</w:t>
      </w:r>
      <w:r>
        <w:rPr>
          <w:spacing w:val="1"/>
        </w:rPr>
        <w:t>a</w:t>
      </w:r>
      <w:r>
        <w:t>ss</w:t>
      </w:r>
      <w:r>
        <w:rPr>
          <w:spacing w:val="-1"/>
        </w:rPr>
        <w:t xml:space="preserve"> </w:t>
      </w:r>
      <w:r>
        <w:t>I</w:t>
      </w:r>
    </w:p>
    <w:p w14:paraId="53E963FE" w14:textId="77777777" w:rsidR="00D41C24" w:rsidRPr="0019560E" w:rsidRDefault="00D41C24">
      <w:pPr>
        <w:pStyle w:val="SingleTxtG"/>
      </w:pPr>
      <w:r w:rsidRPr="0019560E">
        <w:t>Limes in this class must be of good quality. It must be characteristic of the variety</w:t>
      </w:r>
      <w:ins w:id="111" w:author="Aruna Vivekanantham" w:date="2019-05-13T17:31:00Z">
        <w:r w:rsidR="00C43D69">
          <w:t xml:space="preserve"> and /or </w:t>
        </w:r>
      </w:ins>
      <w:r w:rsidR="0093681E">
        <w:t>species</w:t>
      </w:r>
      <w:r w:rsidRPr="0019560E">
        <w:t>. The following slight defects, however, may be allowed, provided these do not affect the</w:t>
      </w:r>
      <w:r w:rsidR="0019560E">
        <w:t xml:space="preserve"> </w:t>
      </w:r>
      <w:r w:rsidRPr="0019560E">
        <w:t>general appearance of the produce, the quality, the keeping quality and presentation in the package:</w:t>
      </w:r>
    </w:p>
    <w:p w14:paraId="3BADDF9D" w14:textId="77777777" w:rsidR="00D41C24" w:rsidRDefault="00D41C24" w:rsidP="0019560E">
      <w:pPr>
        <w:pStyle w:val="Bullet1G"/>
      </w:pPr>
      <w:r>
        <w:t>a</w:t>
      </w:r>
      <w:r>
        <w:rPr>
          <w:spacing w:val="-1"/>
        </w:rPr>
        <w:t xml:space="preserve"> </w:t>
      </w:r>
      <w:r>
        <w:t>sli</w:t>
      </w:r>
      <w:r>
        <w:rPr>
          <w:spacing w:val="1"/>
        </w:rPr>
        <w:t>g</w:t>
      </w:r>
      <w:r>
        <w:rPr>
          <w:spacing w:val="-1"/>
        </w:rPr>
        <w:t>h</w:t>
      </w:r>
      <w:r>
        <w:t xml:space="preserve">t </w:t>
      </w:r>
      <w:r>
        <w:rPr>
          <w:spacing w:val="1"/>
        </w:rPr>
        <w:t>d</w:t>
      </w:r>
      <w:r>
        <w:rPr>
          <w:spacing w:val="-2"/>
        </w:rPr>
        <w:t>e</w:t>
      </w:r>
      <w:r>
        <w:t>f</w:t>
      </w:r>
      <w:r>
        <w:rPr>
          <w:spacing w:val="-1"/>
        </w:rPr>
        <w:t>ec</w:t>
      </w:r>
      <w:r>
        <w:t xml:space="preserve">t </w:t>
      </w:r>
      <w:r>
        <w:rPr>
          <w:spacing w:val="1"/>
        </w:rPr>
        <w:t>i</w:t>
      </w:r>
      <w:r>
        <w:t>n</w:t>
      </w:r>
      <w:r>
        <w:rPr>
          <w:spacing w:val="-1"/>
        </w:rPr>
        <w:t xml:space="preserve"> </w:t>
      </w:r>
      <w:r>
        <w:t>s</w:t>
      </w:r>
      <w:r>
        <w:rPr>
          <w:spacing w:val="1"/>
        </w:rPr>
        <w:t>h</w:t>
      </w:r>
      <w:r>
        <w:rPr>
          <w:spacing w:val="-1"/>
        </w:rPr>
        <w:t>a</w:t>
      </w:r>
      <w:r>
        <w:rPr>
          <w:spacing w:val="1"/>
        </w:rPr>
        <w:t>p</w:t>
      </w:r>
      <w:r>
        <w:t>e</w:t>
      </w:r>
    </w:p>
    <w:p w14:paraId="186869CC" w14:textId="77777777" w:rsidR="00D41C24" w:rsidRDefault="00D41C24" w:rsidP="0019560E">
      <w:pPr>
        <w:pStyle w:val="Bullet1G"/>
      </w:pPr>
      <w:r>
        <w:t>s</w:t>
      </w:r>
      <w:r>
        <w:rPr>
          <w:spacing w:val="-1"/>
        </w:rPr>
        <w:t>l</w:t>
      </w:r>
      <w:r>
        <w:rPr>
          <w:spacing w:val="1"/>
        </w:rPr>
        <w:t>i</w:t>
      </w:r>
      <w:r>
        <w:rPr>
          <w:spacing w:val="-1"/>
        </w:rPr>
        <w:t>gh</w:t>
      </w:r>
      <w:r>
        <w:t xml:space="preserve">t </w:t>
      </w:r>
      <w:r>
        <w:rPr>
          <w:spacing w:val="1"/>
        </w:rPr>
        <w:t>d</w:t>
      </w:r>
      <w:r>
        <w:rPr>
          <w:spacing w:val="-1"/>
        </w:rPr>
        <w:t>e</w:t>
      </w:r>
      <w:r>
        <w:t>f</w:t>
      </w:r>
      <w:r>
        <w:rPr>
          <w:spacing w:val="-1"/>
        </w:rPr>
        <w:t>ec</w:t>
      </w:r>
      <w:r>
        <w:t>ts</w:t>
      </w:r>
      <w:r>
        <w:rPr>
          <w:spacing w:val="-1"/>
        </w:rPr>
        <w:t xml:space="preserve"> </w:t>
      </w:r>
      <w:r>
        <w:t xml:space="preserve">in </w:t>
      </w:r>
      <w:r>
        <w:rPr>
          <w:spacing w:val="-1"/>
        </w:rPr>
        <w:t>c</w:t>
      </w:r>
      <w:r>
        <w:rPr>
          <w:spacing w:val="1"/>
        </w:rPr>
        <w:t>o</w:t>
      </w:r>
      <w:r>
        <w:t>l</w:t>
      </w:r>
      <w:r>
        <w:rPr>
          <w:spacing w:val="-1"/>
        </w:rPr>
        <w:t>o</w:t>
      </w:r>
      <w:r>
        <w:rPr>
          <w:spacing w:val="1"/>
        </w:rPr>
        <w:t>u</w:t>
      </w:r>
      <w:r>
        <w:rPr>
          <w:spacing w:val="-1"/>
        </w:rPr>
        <w:t>r</w:t>
      </w:r>
      <w:r>
        <w:t>i</w:t>
      </w:r>
      <w:r>
        <w:rPr>
          <w:spacing w:val="1"/>
        </w:rPr>
        <w:t>ng</w:t>
      </w:r>
      <w:r>
        <w:t>,</w:t>
      </w:r>
      <w:r>
        <w:rPr>
          <w:spacing w:val="-2"/>
        </w:rPr>
        <w:t xml:space="preserve"> </w:t>
      </w:r>
      <w:r>
        <w:t>i</w:t>
      </w:r>
      <w:r>
        <w:rPr>
          <w:spacing w:val="-1"/>
        </w:rPr>
        <w:t>nc</w:t>
      </w:r>
      <w:r>
        <w:t>l</w:t>
      </w:r>
      <w:r>
        <w:rPr>
          <w:spacing w:val="1"/>
        </w:rPr>
        <w:t>u</w:t>
      </w:r>
      <w:r>
        <w:rPr>
          <w:spacing w:val="-1"/>
        </w:rPr>
        <w:t>d</w:t>
      </w:r>
      <w:r>
        <w:rPr>
          <w:spacing w:val="1"/>
        </w:rPr>
        <w:t>i</w:t>
      </w:r>
      <w:r>
        <w:rPr>
          <w:spacing w:val="-1"/>
        </w:rPr>
        <w:t>n</w:t>
      </w:r>
      <w:r>
        <w:t>g</w:t>
      </w:r>
      <w:r>
        <w:rPr>
          <w:spacing w:val="-1"/>
        </w:rPr>
        <w:t xml:space="preserve"> </w:t>
      </w:r>
      <w:r>
        <w:t>sl</w:t>
      </w:r>
      <w:r>
        <w:rPr>
          <w:spacing w:val="-1"/>
        </w:rPr>
        <w:t>i</w:t>
      </w:r>
      <w:r>
        <w:rPr>
          <w:spacing w:val="1"/>
        </w:rPr>
        <w:t>g</w:t>
      </w:r>
      <w:r>
        <w:rPr>
          <w:spacing w:val="-1"/>
        </w:rPr>
        <w:t>h</w:t>
      </w:r>
      <w:r>
        <w:t>t s</w:t>
      </w:r>
      <w:r>
        <w:rPr>
          <w:spacing w:val="1"/>
        </w:rPr>
        <w:t>u</w:t>
      </w:r>
      <w:r>
        <w:rPr>
          <w:spacing w:val="-1"/>
        </w:rPr>
        <w:t>nb</w:t>
      </w:r>
      <w:r>
        <w:rPr>
          <w:spacing w:val="1"/>
        </w:rPr>
        <w:t>u</w:t>
      </w:r>
      <w:r>
        <w:rPr>
          <w:spacing w:val="-1"/>
        </w:rPr>
        <w:t>rn</w:t>
      </w:r>
    </w:p>
    <w:p w14:paraId="78AF6FD4" w14:textId="77777777" w:rsidR="00D41C24" w:rsidRDefault="00D41C24" w:rsidP="0019560E">
      <w:pPr>
        <w:pStyle w:val="Bullet1G"/>
      </w:pPr>
      <w:r>
        <w:t>s</w:t>
      </w:r>
      <w:r>
        <w:rPr>
          <w:spacing w:val="-1"/>
        </w:rPr>
        <w:t>l</w:t>
      </w:r>
      <w:r>
        <w:rPr>
          <w:spacing w:val="1"/>
        </w:rPr>
        <w:t>i</w:t>
      </w:r>
      <w:r>
        <w:rPr>
          <w:spacing w:val="-1"/>
        </w:rPr>
        <w:t>gh</w:t>
      </w:r>
      <w:r>
        <w:t xml:space="preserve">t </w:t>
      </w:r>
      <w:r>
        <w:rPr>
          <w:spacing w:val="1"/>
        </w:rPr>
        <w:t>p</w:t>
      </w:r>
      <w:r>
        <w:rPr>
          <w:spacing w:val="-1"/>
        </w:rPr>
        <w:t>r</w:t>
      </w:r>
      <w:r>
        <w:rPr>
          <w:spacing w:val="1"/>
        </w:rPr>
        <w:t>o</w:t>
      </w:r>
      <w:r>
        <w:rPr>
          <w:spacing w:val="-1"/>
        </w:rPr>
        <w:t>g</w:t>
      </w:r>
      <w:r>
        <w:t>r</w:t>
      </w:r>
      <w:r>
        <w:rPr>
          <w:spacing w:val="-1"/>
        </w:rPr>
        <w:t>e</w:t>
      </w:r>
      <w:r>
        <w:t>s</w:t>
      </w:r>
      <w:r>
        <w:rPr>
          <w:spacing w:val="-1"/>
        </w:rPr>
        <w:t>s</w:t>
      </w:r>
      <w:r>
        <w:t>ive</w:t>
      </w:r>
      <w:r>
        <w:rPr>
          <w:spacing w:val="-2"/>
        </w:rPr>
        <w:t xml:space="preserve"> </w:t>
      </w:r>
      <w:r>
        <w:t>skin</w:t>
      </w:r>
      <w:r>
        <w:rPr>
          <w:spacing w:val="-1"/>
        </w:rPr>
        <w:t xml:space="preserve"> </w:t>
      </w:r>
      <w:r>
        <w:t>d</w:t>
      </w:r>
      <w:r>
        <w:rPr>
          <w:spacing w:val="-1"/>
        </w:rPr>
        <w:t>e</w:t>
      </w:r>
      <w:r>
        <w:t>f</w:t>
      </w:r>
      <w:r>
        <w:rPr>
          <w:spacing w:val="-1"/>
        </w:rPr>
        <w:t>e</w:t>
      </w:r>
      <w:r>
        <w:rPr>
          <w:spacing w:val="-2"/>
        </w:rPr>
        <w:t>c</w:t>
      </w:r>
      <w:r>
        <w:rPr>
          <w:spacing w:val="1"/>
        </w:rPr>
        <w:t>t</w:t>
      </w:r>
      <w:r>
        <w:rPr>
          <w:spacing w:val="-1"/>
        </w:rPr>
        <w:t>s</w:t>
      </w:r>
      <w:r>
        <w:t>,</w:t>
      </w:r>
      <w:r>
        <w:rPr>
          <w:spacing w:val="-1"/>
        </w:rPr>
        <w:t xml:space="preserve"> </w:t>
      </w:r>
      <w:r>
        <w:rPr>
          <w:spacing w:val="1"/>
        </w:rPr>
        <w:t>p</w:t>
      </w:r>
      <w:r>
        <w:t>ro</w:t>
      </w:r>
      <w:r>
        <w:rPr>
          <w:spacing w:val="-1"/>
        </w:rPr>
        <w:t>vi</w:t>
      </w:r>
      <w:r>
        <w:t>d</w:t>
      </w:r>
      <w:r>
        <w:rPr>
          <w:spacing w:val="-1"/>
        </w:rPr>
        <w:t>e</w:t>
      </w:r>
      <w:r>
        <w:t>d th</w:t>
      </w:r>
      <w:r>
        <w:rPr>
          <w:spacing w:val="-2"/>
        </w:rPr>
        <w:t>e</w:t>
      </w:r>
      <w:r>
        <w:t>y</w:t>
      </w:r>
      <w:r>
        <w:rPr>
          <w:spacing w:val="-1"/>
        </w:rPr>
        <w:t xml:space="preserve"> </w:t>
      </w:r>
      <w:r>
        <w:t>do n</w:t>
      </w:r>
      <w:r>
        <w:rPr>
          <w:spacing w:val="-1"/>
        </w:rPr>
        <w:t>o</w:t>
      </w:r>
      <w:r>
        <w:t xml:space="preserve">t </w:t>
      </w:r>
      <w:r>
        <w:rPr>
          <w:spacing w:val="-1"/>
        </w:rPr>
        <w:t>a</w:t>
      </w:r>
      <w:r>
        <w:t>f</w:t>
      </w:r>
      <w:r>
        <w:rPr>
          <w:spacing w:val="-1"/>
        </w:rPr>
        <w:t>f</w:t>
      </w:r>
      <w:r>
        <w:rPr>
          <w:spacing w:val="1"/>
        </w:rPr>
        <w:t>e</w:t>
      </w:r>
      <w:r>
        <w:rPr>
          <w:spacing w:val="-1"/>
        </w:rPr>
        <w:t>c</w:t>
      </w:r>
      <w:r>
        <w:t>t the</w:t>
      </w:r>
      <w:r>
        <w:rPr>
          <w:spacing w:val="-2"/>
        </w:rPr>
        <w:t xml:space="preserve"> </w:t>
      </w:r>
      <w:r>
        <w:t>fl</w:t>
      </w:r>
      <w:r>
        <w:rPr>
          <w:spacing w:val="-1"/>
        </w:rPr>
        <w:t>e</w:t>
      </w:r>
      <w:r>
        <w:t>sh</w:t>
      </w:r>
    </w:p>
    <w:p w14:paraId="7D62051C" w14:textId="77777777" w:rsidR="00D41C24" w:rsidRDefault="00D41C24" w:rsidP="0019560E">
      <w:pPr>
        <w:pStyle w:val="Bullet1G"/>
      </w:pPr>
      <w:r>
        <w:t>s</w:t>
      </w:r>
      <w:r>
        <w:rPr>
          <w:spacing w:val="-1"/>
        </w:rPr>
        <w:t>l</w:t>
      </w:r>
      <w:r>
        <w:rPr>
          <w:spacing w:val="1"/>
        </w:rPr>
        <w:t>i</w:t>
      </w:r>
      <w:r>
        <w:rPr>
          <w:spacing w:val="-1"/>
        </w:rPr>
        <w:t>gh</w:t>
      </w:r>
      <w:r>
        <w:t>t</w:t>
      </w:r>
      <w:r>
        <w:rPr>
          <w:spacing w:val="10"/>
        </w:rPr>
        <w:t xml:space="preserve"> </w:t>
      </w:r>
      <w:r>
        <w:t>sk</w:t>
      </w:r>
      <w:r>
        <w:rPr>
          <w:spacing w:val="-1"/>
        </w:rPr>
        <w:t>i</w:t>
      </w:r>
      <w:r>
        <w:t>n</w:t>
      </w:r>
      <w:r>
        <w:rPr>
          <w:spacing w:val="10"/>
        </w:rPr>
        <w:t xml:space="preserve"> </w:t>
      </w:r>
      <w:r>
        <w:t>d</w:t>
      </w:r>
      <w:r>
        <w:rPr>
          <w:spacing w:val="-1"/>
        </w:rPr>
        <w:t>e</w:t>
      </w:r>
      <w:r>
        <w:t>f</w:t>
      </w:r>
      <w:r>
        <w:rPr>
          <w:spacing w:val="-1"/>
        </w:rPr>
        <w:t>ec</w:t>
      </w:r>
      <w:r>
        <w:t>ts</w:t>
      </w:r>
      <w:r>
        <w:rPr>
          <w:spacing w:val="10"/>
        </w:rPr>
        <w:t xml:space="preserve"> </w:t>
      </w:r>
      <w:r>
        <w:t>o</w:t>
      </w:r>
      <w:r>
        <w:rPr>
          <w:spacing w:val="-1"/>
        </w:rPr>
        <w:t>cc</w:t>
      </w:r>
      <w:r>
        <w:rPr>
          <w:spacing w:val="1"/>
        </w:rPr>
        <w:t>u</w:t>
      </w:r>
      <w:r>
        <w:t>rr</w:t>
      </w:r>
      <w:r>
        <w:rPr>
          <w:spacing w:val="-1"/>
        </w:rPr>
        <w:t>i</w:t>
      </w:r>
      <w:r>
        <w:t>ng</w:t>
      </w:r>
      <w:r>
        <w:rPr>
          <w:spacing w:val="10"/>
        </w:rPr>
        <w:t xml:space="preserve"> </w:t>
      </w:r>
      <w:r>
        <w:t>d</w:t>
      </w:r>
      <w:r>
        <w:rPr>
          <w:spacing w:val="-1"/>
        </w:rPr>
        <w:t>ur</w:t>
      </w:r>
      <w:r>
        <w:t>ing</w:t>
      </w:r>
      <w:r>
        <w:rPr>
          <w:spacing w:val="9"/>
        </w:rPr>
        <w:t xml:space="preserve"> </w:t>
      </w:r>
      <w:r>
        <w:rPr>
          <w:spacing w:val="1"/>
        </w:rPr>
        <w:t>th</w:t>
      </w:r>
      <w:r>
        <w:t>e</w:t>
      </w:r>
      <w:r>
        <w:rPr>
          <w:spacing w:val="7"/>
        </w:rPr>
        <w:t xml:space="preserve"> </w:t>
      </w:r>
      <w:r>
        <w:t>fo</w:t>
      </w:r>
      <w:r>
        <w:rPr>
          <w:spacing w:val="-1"/>
        </w:rPr>
        <w:t>r</w:t>
      </w:r>
      <w:r>
        <w:t>m</w:t>
      </w:r>
      <w:r>
        <w:rPr>
          <w:spacing w:val="-1"/>
        </w:rPr>
        <w:t>a</w:t>
      </w:r>
      <w:r>
        <w:t>tion</w:t>
      </w:r>
      <w:r>
        <w:rPr>
          <w:spacing w:val="10"/>
        </w:rPr>
        <w:t xml:space="preserve"> </w:t>
      </w:r>
      <w:r>
        <w:t>of</w:t>
      </w:r>
      <w:r>
        <w:rPr>
          <w:spacing w:val="10"/>
        </w:rPr>
        <w:t xml:space="preserve"> </w:t>
      </w:r>
      <w:r>
        <w:rPr>
          <w:spacing w:val="-1"/>
        </w:rPr>
        <w:t>t</w:t>
      </w:r>
      <w:r>
        <w:t>he</w:t>
      </w:r>
      <w:r>
        <w:rPr>
          <w:spacing w:val="10"/>
        </w:rPr>
        <w:t xml:space="preserve"> </w:t>
      </w:r>
      <w:r>
        <w:t>f</w:t>
      </w:r>
      <w:r>
        <w:rPr>
          <w:spacing w:val="-1"/>
        </w:rPr>
        <w:t>r</w:t>
      </w:r>
      <w:r>
        <w:rPr>
          <w:spacing w:val="1"/>
        </w:rPr>
        <w:t>u</w:t>
      </w:r>
      <w:r>
        <w:rPr>
          <w:spacing w:val="-1"/>
        </w:rPr>
        <w:t>i</w:t>
      </w:r>
      <w:r>
        <w:t>t,</w:t>
      </w:r>
      <w:r>
        <w:rPr>
          <w:spacing w:val="9"/>
        </w:rPr>
        <w:t xml:space="preserve"> </w:t>
      </w:r>
      <w:r>
        <w:t>s</w:t>
      </w:r>
      <w:r>
        <w:rPr>
          <w:spacing w:val="1"/>
        </w:rPr>
        <w:t>u</w:t>
      </w:r>
      <w:r>
        <w:rPr>
          <w:spacing w:val="-2"/>
        </w:rPr>
        <w:t>c</w:t>
      </w:r>
      <w:r>
        <w:t>h</w:t>
      </w:r>
      <w:r>
        <w:rPr>
          <w:spacing w:val="12"/>
        </w:rPr>
        <w:t xml:space="preserve"> </w:t>
      </w:r>
      <w:r>
        <w:rPr>
          <w:spacing w:val="-2"/>
        </w:rPr>
        <w:t>a</w:t>
      </w:r>
      <w:r>
        <w:t>s</w:t>
      </w:r>
      <w:r>
        <w:rPr>
          <w:spacing w:val="11"/>
        </w:rPr>
        <w:t xml:space="preserve"> </w:t>
      </w:r>
      <w:r>
        <w:rPr>
          <w:spacing w:val="-1"/>
        </w:rPr>
        <w:t>s</w:t>
      </w:r>
      <w:r>
        <w:rPr>
          <w:spacing w:val="1"/>
        </w:rPr>
        <w:t>i</w:t>
      </w:r>
      <w:r>
        <w:t>l</w:t>
      </w:r>
      <w:r>
        <w:rPr>
          <w:spacing w:val="1"/>
        </w:rPr>
        <w:t>v</w:t>
      </w:r>
      <w:r>
        <w:rPr>
          <w:spacing w:val="-1"/>
        </w:rPr>
        <w:t>e</w:t>
      </w:r>
      <w:r>
        <w:t>r</w:t>
      </w:r>
      <w:r>
        <w:rPr>
          <w:spacing w:val="9"/>
        </w:rPr>
        <w:t xml:space="preserve"> </w:t>
      </w:r>
      <w:proofErr w:type="spellStart"/>
      <w:r>
        <w:t>s</w:t>
      </w:r>
      <w:r>
        <w:rPr>
          <w:spacing w:val="-1"/>
        </w:rPr>
        <w:t>c</w:t>
      </w:r>
      <w:r>
        <w:rPr>
          <w:spacing w:val="1"/>
        </w:rPr>
        <w:t>u</w:t>
      </w:r>
      <w:r>
        <w:t>rf</w:t>
      </w:r>
      <w:r>
        <w:rPr>
          <w:spacing w:val="-1"/>
        </w:rPr>
        <w:t>s</w:t>
      </w:r>
      <w:proofErr w:type="spellEnd"/>
      <w:r>
        <w:t>, r</w:t>
      </w:r>
      <w:r>
        <w:rPr>
          <w:spacing w:val="1"/>
        </w:rPr>
        <w:t>u</w:t>
      </w:r>
      <w:r>
        <w:t>ss</w:t>
      </w:r>
      <w:r>
        <w:rPr>
          <w:spacing w:val="-2"/>
        </w:rPr>
        <w:t>e</w:t>
      </w:r>
      <w:r>
        <w:t xml:space="preserve">ts </w:t>
      </w:r>
      <w:r>
        <w:rPr>
          <w:spacing w:val="-1"/>
        </w:rPr>
        <w:t>o</w:t>
      </w:r>
      <w:r>
        <w:t xml:space="preserve">r </w:t>
      </w:r>
      <w:r>
        <w:rPr>
          <w:spacing w:val="1"/>
        </w:rPr>
        <w:t>p</w:t>
      </w:r>
      <w:r>
        <w:rPr>
          <w:spacing w:val="-2"/>
        </w:rPr>
        <w:t>e</w:t>
      </w:r>
      <w:r>
        <w:t xml:space="preserve">st </w:t>
      </w:r>
      <w:r>
        <w:rPr>
          <w:spacing w:val="1"/>
        </w:rPr>
        <w:t>d</w:t>
      </w:r>
      <w:r>
        <w:rPr>
          <w:spacing w:val="-1"/>
        </w:rPr>
        <w:t>ama</w:t>
      </w:r>
      <w:r>
        <w:rPr>
          <w:spacing w:val="1"/>
        </w:rPr>
        <w:t>g</w:t>
      </w:r>
      <w:r>
        <w:t>e</w:t>
      </w:r>
    </w:p>
    <w:p w14:paraId="346AEEFF" w14:textId="77777777" w:rsidR="00D41C24" w:rsidRDefault="00D41C24" w:rsidP="0019560E">
      <w:pPr>
        <w:pStyle w:val="Bullet1G"/>
      </w:pPr>
      <w:r>
        <w:t>s</w:t>
      </w:r>
      <w:r>
        <w:rPr>
          <w:spacing w:val="-1"/>
        </w:rPr>
        <w:t>l</w:t>
      </w:r>
      <w:r>
        <w:rPr>
          <w:spacing w:val="1"/>
        </w:rPr>
        <w:t>i</w:t>
      </w:r>
      <w:r>
        <w:rPr>
          <w:spacing w:val="-1"/>
        </w:rPr>
        <w:t>gh</w:t>
      </w:r>
      <w:r>
        <w:t>t</w:t>
      </w:r>
      <w:r>
        <w:rPr>
          <w:spacing w:val="26"/>
        </w:rPr>
        <w:t xml:space="preserve"> </w:t>
      </w:r>
      <w:r>
        <w:rPr>
          <w:spacing w:val="1"/>
        </w:rPr>
        <w:t>h</w:t>
      </w:r>
      <w:r>
        <w:rPr>
          <w:spacing w:val="-1"/>
        </w:rPr>
        <w:t>ea</w:t>
      </w:r>
      <w:r>
        <w:t>l</w:t>
      </w:r>
      <w:r>
        <w:rPr>
          <w:spacing w:val="-1"/>
        </w:rPr>
        <w:t>e</w:t>
      </w:r>
      <w:r>
        <w:t>d</w:t>
      </w:r>
      <w:r>
        <w:rPr>
          <w:spacing w:val="26"/>
        </w:rPr>
        <w:t xml:space="preserve"> </w:t>
      </w:r>
      <w:r>
        <w:rPr>
          <w:spacing w:val="1"/>
        </w:rPr>
        <w:t>d</w:t>
      </w:r>
      <w:r>
        <w:rPr>
          <w:spacing w:val="-1"/>
        </w:rPr>
        <w:t>e</w:t>
      </w:r>
      <w:r>
        <w:t>f</w:t>
      </w:r>
      <w:r>
        <w:rPr>
          <w:spacing w:val="-1"/>
        </w:rPr>
        <w:t>ec</w:t>
      </w:r>
      <w:r>
        <w:t>ts</w:t>
      </w:r>
      <w:r>
        <w:rPr>
          <w:spacing w:val="26"/>
        </w:rPr>
        <w:t xml:space="preserve"> </w:t>
      </w:r>
      <w:r>
        <w:rPr>
          <w:spacing w:val="-1"/>
        </w:rPr>
        <w:t>d</w:t>
      </w:r>
      <w:r>
        <w:rPr>
          <w:spacing w:val="1"/>
        </w:rPr>
        <w:t>u</w:t>
      </w:r>
      <w:r>
        <w:t>e</w:t>
      </w:r>
      <w:r>
        <w:rPr>
          <w:spacing w:val="25"/>
        </w:rPr>
        <w:t xml:space="preserve"> </w:t>
      </w:r>
      <w:r>
        <w:t>to</w:t>
      </w:r>
      <w:r>
        <w:rPr>
          <w:spacing w:val="26"/>
        </w:rPr>
        <w:t xml:space="preserve"> </w:t>
      </w:r>
      <w:r>
        <w:t>a</w:t>
      </w:r>
      <w:r>
        <w:rPr>
          <w:spacing w:val="26"/>
        </w:rPr>
        <w:t xml:space="preserve"> </w:t>
      </w:r>
      <w:r>
        <w:t>m</w:t>
      </w:r>
      <w:r>
        <w:rPr>
          <w:spacing w:val="-1"/>
        </w:rPr>
        <w:t>ec</w:t>
      </w:r>
      <w:r>
        <w:rPr>
          <w:spacing w:val="2"/>
        </w:rPr>
        <w:t>h</w:t>
      </w:r>
      <w:r>
        <w:rPr>
          <w:spacing w:val="-2"/>
        </w:rPr>
        <w:t>a</w:t>
      </w:r>
      <w:r>
        <w:rPr>
          <w:spacing w:val="1"/>
        </w:rPr>
        <w:t>ni</w:t>
      </w:r>
      <w:r>
        <w:rPr>
          <w:spacing w:val="-2"/>
        </w:rPr>
        <w:t>c</w:t>
      </w:r>
      <w:r>
        <w:rPr>
          <w:spacing w:val="-1"/>
        </w:rPr>
        <w:t>a</w:t>
      </w:r>
      <w:r>
        <w:t>l</w:t>
      </w:r>
      <w:r>
        <w:rPr>
          <w:spacing w:val="27"/>
        </w:rPr>
        <w:t xml:space="preserve"> </w:t>
      </w:r>
      <w:r>
        <w:rPr>
          <w:spacing w:val="-1"/>
        </w:rPr>
        <w:t>ca</w:t>
      </w:r>
      <w:r>
        <w:rPr>
          <w:spacing w:val="1"/>
        </w:rPr>
        <w:t>u</w:t>
      </w:r>
      <w:r>
        <w:rPr>
          <w:spacing w:val="-1"/>
        </w:rPr>
        <w:t>s</w:t>
      </w:r>
      <w:r>
        <w:t>e</w:t>
      </w:r>
      <w:r>
        <w:rPr>
          <w:spacing w:val="25"/>
        </w:rPr>
        <w:t xml:space="preserve"> </w:t>
      </w:r>
      <w:r>
        <w:t>s</w:t>
      </w:r>
      <w:r>
        <w:rPr>
          <w:spacing w:val="1"/>
        </w:rPr>
        <w:t>u</w:t>
      </w:r>
      <w:r>
        <w:rPr>
          <w:spacing w:val="-1"/>
        </w:rPr>
        <w:t>c</w:t>
      </w:r>
      <w:r>
        <w:t>h</w:t>
      </w:r>
      <w:r>
        <w:rPr>
          <w:spacing w:val="26"/>
        </w:rPr>
        <w:t xml:space="preserve"> </w:t>
      </w:r>
      <w:r>
        <w:rPr>
          <w:spacing w:val="1"/>
        </w:rPr>
        <w:t>a</w:t>
      </w:r>
      <w:r>
        <w:t>s</w:t>
      </w:r>
      <w:r>
        <w:rPr>
          <w:spacing w:val="25"/>
        </w:rPr>
        <w:t xml:space="preserve"> </w:t>
      </w:r>
      <w:r>
        <w:rPr>
          <w:spacing w:val="1"/>
        </w:rPr>
        <w:t>h</w:t>
      </w:r>
      <w:r>
        <w:rPr>
          <w:spacing w:val="-1"/>
        </w:rPr>
        <w:t>a</w:t>
      </w:r>
      <w:r>
        <w:t>il</w:t>
      </w:r>
      <w:r>
        <w:rPr>
          <w:spacing w:val="26"/>
        </w:rPr>
        <w:t xml:space="preserve"> </w:t>
      </w:r>
      <w:r>
        <w:rPr>
          <w:spacing w:val="1"/>
        </w:rPr>
        <w:t>d</w:t>
      </w:r>
      <w:r>
        <w:rPr>
          <w:spacing w:val="-1"/>
        </w:rPr>
        <w:t>am</w:t>
      </w:r>
      <w:r>
        <w:rPr>
          <w:spacing w:val="-2"/>
        </w:rPr>
        <w:t>a</w:t>
      </w:r>
      <w:r>
        <w:rPr>
          <w:spacing w:val="2"/>
        </w:rPr>
        <w:t>g</w:t>
      </w:r>
      <w:r>
        <w:rPr>
          <w:spacing w:val="-1"/>
        </w:rPr>
        <w:t>e</w:t>
      </w:r>
      <w:r>
        <w:t>,</w:t>
      </w:r>
      <w:r>
        <w:rPr>
          <w:spacing w:val="25"/>
        </w:rPr>
        <w:t xml:space="preserve"> </w:t>
      </w:r>
      <w:r>
        <w:t>r</w:t>
      </w:r>
      <w:r>
        <w:rPr>
          <w:spacing w:val="1"/>
        </w:rPr>
        <w:t>u</w:t>
      </w:r>
      <w:r>
        <w:rPr>
          <w:spacing w:val="-1"/>
        </w:rPr>
        <w:t>b</w:t>
      </w:r>
      <w:r>
        <w:rPr>
          <w:spacing w:val="1"/>
        </w:rPr>
        <w:t>b</w:t>
      </w:r>
      <w:r>
        <w:rPr>
          <w:spacing w:val="-1"/>
        </w:rPr>
        <w:t>i</w:t>
      </w:r>
      <w:r>
        <w:rPr>
          <w:spacing w:val="1"/>
        </w:rPr>
        <w:t>n</w:t>
      </w:r>
      <w:r>
        <w:t>g</w:t>
      </w:r>
      <w:r>
        <w:rPr>
          <w:spacing w:val="25"/>
        </w:rPr>
        <w:t xml:space="preserve"> </w:t>
      </w:r>
      <w:r>
        <w:rPr>
          <w:spacing w:val="1"/>
        </w:rPr>
        <w:t>o</w:t>
      </w:r>
      <w:r>
        <w:t xml:space="preserve">r </w:t>
      </w:r>
      <w:r>
        <w:rPr>
          <w:spacing w:val="1"/>
        </w:rPr>
        <w:t>da</w:t>
      </w:r>
      <w:r>
        <w:rPr>
          <w:spacing w:val="-2"/>
        </w:rPr>
        <w:t>m</w:t>
      </w:r>
      <w:r>
        <w:rPr>
          <w:spacing w:val="-1"/>
        </w:rPr>
        <w:t>a</w:t>
      </w:r>
      <w:r>
        <w:rPr>
          <w:spacing w:val="1"/>
        </w:rPr>
        <w:t>g</w:t>
      </w:r>
      <w:r>
        <w:t>e</w:t>
      </w:r>
      <w:r>
        <w:rPr>
          <w:spacing w:val="-1"/>
        </w:rPr>
        <w:t xml:space="preserve"> </w:t>
      </w:r>
      <w:r>
        <w:rPr>
          <w:spacing w:val="1"/>
        </w:rPr>
        <w:t>fro</w:t>
      </w:r>
      <w:r>
        <w:t>m</w:t>
      </w:r>
      <w:r>
        <w:rPr>
          <w:spacing w:val="-2"/>
        </w:rPr>
        <w:t xml:space="preserve"> </w:t>
      </w:r>
      <w:r>
        <w:rPr>
          <w:spacing w:val="1"/>
        </w:rPr>
        <w:t>h</w:t>
      </w:r>
      <w:r>
        <w:rPr>
          <w:spacing w:val="-1"/>
        </w:rPr>
        <w:t>a</w:t>
      </w:r>
      <w:r>
        <w:rPr>
          <w:spacing w:val="1"/>
        </w:rPr>
        <w:t>nd</w:t>
      </w:r>
      <w:r>
        <w:rPr>
          <w:spacing w:val="-1"/>
        </w:rPr>
        <w:t>l</w:t>
      </w:r>
      <w:r>
        <w:rPr>
          <w:spacing w:val="1"/>
        </w:rPr>
        <w:t>ing.</w:t>
      </w:r>
    </w:p>
    <w:p w14:paraId="055F6ECD" w14:textId="77777777" w:rsidR="00D41C24" w:rsidDel="00C43D69" w:rsidRDefault="00D41C24" w:rsidP="0019560E">
      <w:pPr>
        <w:pStyle w:val="SingleTxtG"/>
        <w:rPr>
          <w:del w:id="112" w:author="Aruna Vivekanantham" w:date="2019-05-13T17:33:00Z"/>
        </w:rPr>
      </w:pPr>
      <w:del w:id="113" w:author="Aruna Vivekanantham" w:date="2019-05-13T17:33:00Z">
        <w:r w:rsidDel="00C43D69">
          <w:rPr>
            <w:i/>
            <w:spacing w:val="-1"/>
          </w:rPr>
          <w:delText>Re</w:delText>
        </w:r>
        <w:r w:rsidDel="00C43D69">
          <w:rPr>
            <w:i/>
          </w:rPr>
          <w:delText>m</w:delText>
        </w:r>
        <w:r w:rsidDel="00C43D69">
          <w:rPr>
            <w:i/>
            <w:spacing w:val="1"/>
          </w:rPr>
          <w:delText>a</w:delText>
        </w:r>
        <w:r w:rsidDel="00C43D69">
          <w:rPr>
            <w:i/>
          </w:rPr>
          <w:delText>rk</w:delText>
        </w:r>
        <w:r w:rsidDel="00C43D69">
          <w:rPr>
            <w:i/>
            <w:spacing w:val="26"/>
          </w:rPr>
          <w:delText xml:space="preserve"> </w:delText>
        </w:r>
        <w:r w:rsidDel="00C43D69">
          <w:rPr>
            <w:i/>
          </w:rPr>
          <w:delText>by</w:delText>
        </w:r>
        <w:r w:rsidDel="00C43D69">
          <w:rPr>
            <w:i/>
            <w:spacing w:val="27"/>
          </w:rPr>
          <w:delText xml:space="preserve"> </w:delText>
        </w:r>
        <w:r w:rsidDel="00C43D69">
          <w:rPr>
            <w:i/>
          </w:rPr>
          <w:delText>G</w:delText>
        </w:r>
        <w:r w:rsidDel="00C43D69">
          <w:rPr>
            <w:i/>
            <w:spacing w:val="1"/>
          </w:rPr>
          <w:delText>e</w:delText>
        </w:r>
        <w:r w:rsidDel="00C43D69">
          <w:rPr>
            <w:i/>
          </w:rPr>
          <w:delText>r</w:delText>
        </w:r>
        <w:r w:rsidDel="00C43D69">
          <w:rPr>
            <w:i/>
            <w:spacing w:val="-2"/>
          </w:rPr>
          <w:delText>m</w:delText>
        </w:r>
        <w:r w:rsidDel="00C43D69">
          <w:rPr>
            <w:i/>
          </w:rPr>
          <w:delText>an</w:delText>
        </w:r>
        <w:r w:rsidDel="00C43D69">
          <w:rPr>
            <w:i/>
            <w:spacing w:val="-1"/>
          </w:rPr>
          <w:delText>y</w:delText>
        </w:r>
        <w:r w:rsidDel="00C43D69">
          <w:delText>:</w:delText>
        </w:r>
        <w:r w:rsidDel="00C43D69">
          <w:rPr>
            <w:spacing w:val="27"/>
          </w:rPr>
          <w:delText xml:space="preserve"> </w:delText>
        </w:r>
        <w:r w:rsidDel="00C43D69">
          <w:delText>In</w:delText>
        </w:r>
        <w:r w:rsidDel="00C43D69">
          <w:rPr>
            <w:spacing w:val="27"/>
          </w:rPr>
          <w:delText xml:space="preserve"> </w:delText>
        </w:r>
        <w:r w:rsidDel="00C43D69">
          <w:rPr>
            <w:spacing w:val="-1"/>
          </w:rPr>
          <w:delText>Co</w:delText>
        </w:r>
        <w:r w:rsidDel="00C43D69">
          <w:rPr>
            <w:spacing w:val="1"/>
          </w:rPr>
          <w:delText>d</w:delText>
        </w:r>
        <w:r w:rsidDel="00C43D69">
          <w:rPr>
            <w:spacing w:val="-1"/>
          </w:rPr>
          <w:delText>e</w:delText>
        </w:r>
        <w:r w:rsidDel="00C43D69">
          <w:delText>x</w:delText>
        </w:r>
        <w:r w:rsidDel="00C43D69">
          <w:rPr>
            <w:spacing w:val="27"/>
          </w:rPr>
          <w:delText xml:space="preserve"> </w:delText>
        </w:r>
        <w:r w:rsidDel="00C43D69">
          <w:rPr>
            <w:spacing w:val="-1"/>
          </w:rPr>
          <w:delText>ST</w:delText>
        </w:r>
        <w:r w:rsidDel="00C43D69">
          <w:delText>AN</w:delText>
        </w:r>
        <w:r w:rsidDel="00C43D69">
          <w:rPr>
            <w:spacing w:val="27"/>
          </w:rPr>
          <w:delText xml:space="preserve"> </w:delText>
        </w:r>
        <w:r w:rsidDel="00C43D69">
          <w:delText>2</w:delText>
        </w:r>
        <w:r w:rsidDel="00C43D69">
          <w:rPr>
            <w:spacing w:val="-1"/>
          </w:rPr>
          <w:delText>1</w:delText>
        </w:r>
        <w:r w:rsidDel="00C43D69">
          <w:delText>3</w:delText>
        </w:r>
        <w:r w:rsidDel="00C43D69">
          <w:rPr>
            <w:spacing w:val="27"/>
          </w:rPr>
          <w:delText xml:space="preserve"> </w:delText>
        </w:r>
        <w:r w:rsidDel="00C43D69">
          <w:delText>f</w:delText>
        </w:r>
        <w:r w:rsidDel="00C43D69">
          <w:rPr>
            <w:spacing w:val="-1"/>
          </w:rPr>
          <w:delText>o</w:delText>
        </w:r>
        <w:r w:rsidDel="00C43D69">
          <w:delText>r</w:delText>
        </w:r>
        <w:r w:rsidDel="00C43D69">
          <w:rPr>
            <w:spacing w:val="27"/>
          </w:rPr>
          <w:delText xml:space="preserve"> </w:delText>
        </w:r>
        <w:r w:rsidDel="00C43D69">
          <w:delText>P</w:delText>
        </w:r>
        <w:r w:rsidDel="00C43D69">
          <w:rPr>
            <w:spacing w:val="-1"/>
          </w:rPr>
          <w:delText>e</w:delText>
        </w:r>
        <w:r w:rsidDel="00C43D69">
          <w:delText>r</w:delText>
        </w:r>
        <w:r w:rsidDel="00C43D69">
          <w:rPr>
            <w:spacing w:val="-1"/>
          </w:rPr>
          <w:delText>s</w:delText>
        </w:r>
        <w:r w:rsidDel="00C43D69">
          <w:rPr>
            <w:spacing w:val="1"/>
          </w:rPr>
          <w:delText>i</w:delText>
        </w:r>
        <w:r w:rsidDel="00C43D69">
          <w:rPr>
            <w:spacing w:val="-2"/>
          </w:rPr>
          <w:delText>a</w:delText>
        </w:r>
        <w:r w:rsidDel="00C43D69">
          <w:delText>n</w:delText>
        </w:r>
        <w:r w:rsidDel="00C43D69">
          <w:rPr>
            <w:spacing w:val="27"/>
          </w:rPr>
          <w:delText xml:space="preserve"> </w:delText>
        </w:r>
        <w:r w:rsidDel="00C43D69">
          <w:rPr>
            <w:spacing w:val="1"/>
          </w:rPr>
          <w:delText>l</w:delText>
        </w:r>
        <w:r w:rsidDel="00C43D69">
          <w:delText>i</w:delText>
        </w:r>
        <w:r w:rsidDel="00C43D69">
          <w:rPr>
            <w:spacing w:val="-2"/>
          </w:rPr>
          <w:delText>me</w:delText>
        </w:r>
        <w:r w:rsidDel="00C43D69">
          <w:rPr>
            <w:spacing w:val="2"/>
          </w:rPr>
          <w:delText>s</w:delText>
        </w:r>
        <w:r w:rsidDel="00C43D69">
          <w:delText>,</w:delText>
        </w:r>
        <w:r w:rsidDel="00C43D69">
          <w:rPr>
            <w:spacing w:val="26"/>
          </w:rPr>
          <w:delText xml:space="preserve"> </w:delText>
        </w:r>
        <w:r w:rsidDel="00C43D69">
          <w:delText>the</w:delText>
        </w:r>
        <w:r w:rsidDel="00C43D69">
          <w:rPr>
            <w:spacing w:val="26"/>
          </w:rPr>
          <w:delText xml:space="preserve"> </w:delText>
        </w:r>
        <w:r w:rsidDel="00C43D69">
          <w:rPr>
            <w:spacing w:val="1"/>
          </w:rPr>
          <w:delText>l</w:delText>
        </w:r>
        <w:r w:rsidDel="00C43D69">
          <w:rPr>
            <w:spacing w:val="-2"/>
          </w:rPr>
          <w:delText>a</w:delText>
        </w:r>
        <w:r w:rsidDel="00C43D69">
          <w:delText>st</w:delText>
        </w:r>
        <w:r w:rsidDel="00C43D69">
          <w:rPr>
            <w:spacing w:val="28"/>
          </w:rPr>
          <w:delText xml:space="preserve"> </w:delText>
        </w:r>
        <w:r w:rsidDel="00C43D69">
          <w:delText>thr</w:delText>
        </w:r>
        <w:r w:rsidDel="00C43D69">
          <w:rPr>
            <w:spacing w:val="-2"/>
          </w:rPr>
          <w:delText>e</w:delText>
        </w:r>
        <w:r w:rsidDel="00C43D69">
          <w:delText>e</w:delText>
        </w:r>
        <w:r w:rsidDel="00C43D69">
          <w:rPr>
            <w:spacing w:val="26"/>
          </w:rPr>
          <w:delText xml:space="preserve"> </w:delText>
        </w:r>
        <w:r w:rsidDel="00C43D69">
          <w:delText>ind</w:delText>
        </w:r>
        <w:r w:rsidDel="00C43D69">
          <w:rPr>
            <w:spacing w:val="-1"/>
          </w:rPr>
          <w:delText>e</w:delText>
        </w:r>
        <w:r w:rsidDel="00C43D69">
          <w:delText>n</w:delText>
        </w:r>
        <w:r w:rsidDel="00C43D69">
          <w:rPr>
            <w:spacing w:val="-1"/>
          </w:rPr>
          <w:delText>t</w:delText>
        </w:r>
        <w:r w:rsidDel="00C43D69">
          <w:delText>s</w:delText>
        </w:r>
        <w:r w:rsidDel="00C43D69">
          <w:rPr>
            <w:spacing w:val="27"/>
          </w:rPr>
          <w:delText xml:space="preserve"> </w:delText>
        </w:r>
        <w:r w:rsidDel="00C43D69">
          <w:rPr>
            <w:spacing w:val="-2"/>
          </w:rPr>
          <w:delText>a</w:delText>
        </w:r>
        <w:r w:rsidDel="00C43D69">
          <w:rPr>
            <w:spacing w:val="2"/>
          </w:rPr>
          <w:delText xml:space="preserve">re </w:delText>
        </w:r>
        <w:r w:rsidDel="00C43D69">
          <w:delText>r</w:delText>
        </w:r>
        <w:r w:rsidDel="00C43D69">
          <w:rPr>
            <w:spacing w:val="-1"/>
          </w:rPr>
          <w:delText>e</w:delText>
        </w:r>
        <w:r w:rsidDel="00C43D69">
          <w:rPr>
            <w:spacing w:val="1"/>
          </w:rPr>
          <w:delText>p</w:delText>
        </w:r>
        <w:r w:rsidDel="00C43D69">
          <w:delText>l</w:delText>
        </w:r>
        <w:r w:rsidDel="00C43D69">
          <w:rPr>
            <w:spacing w:val="-2"/>
          </w:rPr>
          <w:delText>a</w:delText>
        </w:r>
        <w:r w:rsidDel="00C43D69">
          <w:rPr>
            <w:spacing w:val="1"/>
          </w:rPr>
          <w:delText>c</w:delText>
        </w:r>
        <w:r w:rsidDel="00C43D69">
          <w:rPr>
            <w:spacing w:val="-1"/>
          </w:rPr>
          <w:delText>e</w:delText>
        </w:r>
        <w:r w:rsidDel="00C43D69">
          <w:delText>d</w:delText>
        </w:r>
        <w:r w:rsidDel="00C43D69">
          <w:rPr>
            <w:spacing w:val="-1"/>
          </w:rPr>
          <w:delText xml:space="preserve"> </w:delText>
        </w:r>
        <w:r w:rsidDel="00C43D69">
          <w:rPr>
            <w:spacing w:val="1"/>
          </w:rPr>
          <w:delText>b</w:delText>
        </w:r>
        <w:r w:rsidDel="00C43D69">
          <w:delText>y</w:delText>
        </w:r>
        <w:r w:rsidDel="00C43D69">
          <w:rPr>
            <w:spacing w:val="-1"/>
          </w:rPr>
          <w:delText xml:space="preserve"> </w:delText>
        </w:r>
        <w:r w:rsidDel="00C43D69">
          <w:rPr>
            <w:spacing w:val="1"/>
          </w:rPr>
          <w:delText>“</w:delText>
        </w:r>
        <w:r w:rsidDel="00C43D69">
          <w:delText>s</w:delText>
        </w:r>
        <w:r w:rsidDel="00C43D69">
          <w:rPr>
            <w:spacing w:val="-1"/>
          </w:rPr>
          <w:delText>l</w:delText>
        </w:r>
        <w:r w:rsidDel="00C43D69">
          <w:rPr>
            <w:spacing w:val="1"/>
          </w:rPr>
          <w:delText>i</w:delText>
        </w:r>
        <w:r w:rsidDel="00C43D69">
          <w:rPr>
            <w:spacing w:val="-1"/>
          </w:rPr>
          <w:delText>gh</w:delText>
        </w:r>
        <w:r w:rsidDel="00C43D69">
          <w:delText>t s</w:delText>
        </w:r>
        <w:r w:rsidDel="00C43D69">
          <w:rPr>
            <w:spacing w:val="-1"/>
          </w:rPr>
          <w:delText>k</w:delText>
        </w:r>
        <w:r w:rsidDel="00C43D69">
          <w:delText xml:space="preserve">in </w:delText>
        </w:r>
        <w:r w:rsidDel="00C43D69">
          <w:rPr>
            <w:spacing w:val="1"/>
          </w:rPr>
          <w:delText>d</w:delText>
        </w:r>
        <w:r w:rsidDel="00C43D69">
          <w:rPr>
            <w:spacing w:val="-2"/>
          </w:rPr>
          <w:delText>e</w:delText>
        </w:r>
        <w:r w:rsidDel="00C43D69">
          <w:delText>f</w:delText>
        </w:r>
        <w:r w:rsidDel="00C43D69">
          <w:rPr>
            <w:spacing w:val="-1"/>
          </w:rPr>
          <w:delText>ec</w:delText>
        </w:r>
        <w:r w:rsidDel="00C43D69">
          <w:rPr>
            <w:spacing w:val="1"/>
          </w:rPr>
          <w:delText>t</w:delText>
        </w:r>
        <w:r w:rsidDel="00C43D69">
          <w:delText>s</w:delText>
        </w:r>
        <w:r w:rsidDel="00C43D69">
          <w:rPr>
            <w:spacing w:val="-1"/>
          </w:rPr>
          <w:delText xml:space="preserve"> n</w:delText>
        </w:r>
        <w:r w:rsidDel="00C43D69">
          <w:rPr>
            <w:spacing w:val="1"/>
          </w:rPr>
          <w:delText>o</w:delText>
        </w:r>
        <w:r w:rsidDel="00C43D69">
          <w:delText xml:space="preserve">t </w:delText>
        </w:r>
        <w:r w:rsidDel="00C43D69">
          <w:rPr>
            <w:spacing w:val="-1"/>
          </w:rPr>
          <w:delText>e</w:delText>
        </w:r>
        <w:r w:rsidDel="00C43D69">
          <w:rPr>
            <w:spacing w:val="1"/>
          </w:rPr>
          <w:delText>x</w:delText>
        </w:r>
        <w:r w:rsidDel="00C43D69">
          <w:rPr>
            <w:spacing w:val="-1"/>
          </w:rPr>
          <w:delText>cee</w:delText>
        </w:r>
        <w:r w:rsidDel="00C43D69">
          <w:rPr>
            <w:spacing w:val="1"/>
          </w:rPr>
          <w:delText>d</w:delText>
        </w:r>
        <w:r w:rsidDel="00C43D69">
          <w:delText>i</w:delText>
        </w:r>
        <w:r w:rsidDel="00C43D69">
          <w:rPr>
            <w:spacing w:val="-1"/>
          </w:rPr>
          <w:delText>n</w:delText>
        </w:r>
        <w:r w:rsidDel="00C43D69">
          <w:delText xml:space="preserve">g 1 </w:delText>
        </w:r>
        <w:r w:rsidDel="00C43D69">
          <w:rPr>
            <w:spacing w:val="-1"/>
          </w:rPr>
          <w:delText>c</w:delText>
        </w:r>
        <w:r w:rsidDel="00C43D69">
          <w:rPr>
            <w:spacing w:val="-2"/>
          </w:rPr>
          <w:delText>m</w:delText>
        </w:r>
        <w:r w:rsidDel="00C43D69">
          <w:rPr>
            <w:spacing w:val="1"/>
            <w:w w:val="107"/>
            <w:position w:val="5"/>
            <w:sz w:val="9"/>
            <w:szCs w:val="9"/>
          </w:rPr>
          <w:delText>2</w:delText>
        </w:r>
        <w:r w:rsidDel="00C43D69">
          <w:delText>.</w:delText>
        </w:r>
      </w:del>
    </w:p>
    <w:p w14:paraId="392A70DC" w14:textId="77777777" w:rsidR="00D41C24" w:rsidRDefault="00D41C24">
      <w:pPr>
        <w:pStyle w:val="SingleTxtG"/>
      </w:pPr>
      <w:del w:id="114" w:author="Bickelmann, Ulrike" w:date="2019-05-17T13:54:00Z">
        <w:r w:rsidDel="001E1B99">
          <w:rPr>
            <w:spacing w:val="-1"/>
            <w:u w:color="000000"/>
          </w:rPr>
          <w:delText>T</w:delText>
        </w:r>
        <w:r w:rsidDel="001E1B99">
          <w:rPr>
            <w:spacing w:val="1"/>
            <w:u w:color="000000"/>
          </w:rPr>
          <w:delText>h</w:delText>
        </w:r>
        <w:r w:rsidDel="001E1B99">
          <w:rPr>
            <w:u w:color="000000"/>
          </w:rPr>
          <w:delText>e</w:delText>
        </w:r>
        <w:r w:rsidDel="001E1B99">
          <w:rPr>
            <w:spacing w:val="-1"/>
            <w:u w:color="000000"/>
          </w:rPr>
          <w:delText xml:space="preserve"> </w:delText>
        </w:r>
        <w:r w:rsidDel="001E1B99">
          <w:rPr>
            <w:spacing w:val="1"/>
            <w:u w:color="000000"/>
          </w:rPr>
          <w:delText>d</w:delText>
        </w:r>
        <w:r w:rsidDel="001E1B99">
          <w:rPr>
            <w:spacing w:val="-2"/>
            <w:u w:color="000000"/>
          </w:rPr>
          <w:delText>e</w:delText>
        </w:r>
        <w:r w:rsidDel="001E1B99">
          <w:rPr>
            <w:spacing w:val="2"/>
            <w:u w:color="000000"/>
          </w:rPr>
          <w:delText>f</w:delText>
        </w:r>
        <w:r w:rsidDel="001E1B99">
          <w:rPr>
            <w:spacing w:val="-1"/>
            <w:u w:color="000000"/>
          </w:rPr>
          <w:delText>ec</w:delText>
        </w:r>
        <w:r w:rsidDel="001E1B99">
          <w:rPr>
            <w:u w:color="000000"/>
          </w:rPr>
          <w:delText>ts</w:delText>
        </w:r>
        <w:r w:rsidDel="001E1B99">
          <w:rPr>
            <w:spacing w:val="1"/>
            <w:u w:color="000000"/>
          </w:rPr>
          <w:delText xml:space="preserve"> </w:delText>
        </w:r>
        <w:r w:rsidDel="001E1B99">
          <w:rPr>
            <w:spacing w:val="-2"/>
            <w:u w:color="000000"/>
          </w:rPr>
          <w:delText>m</w:delText>
        </w:r>
        <w:r w:rsidDel="001E1B99">
          <w:rPr>
            <w:spacing w:val="1"/>
            <w:u w:color="000000"/>
          </w:rPr>
          <w:delText>u</w:delText>
        </w:r>
        <w:r w:rsidDel="001E1B99">
          <w:rPr>
            <w:spacing w:val="-1"/>
            <w:u w:color="000000"/>
          </w:rPr>
          <w:delText>st</w:delText>
        </w:r>
        <w:r w:rsidDel="001E1B99">
          <w:rPr>
            <w:u w:color="000000"/>
          </w:rPr>
          <w:delText xml:space="preserve"> </w:delText>
        </w:r>
        <w:r w:rsidDel="001E1B99">
          <w:rPr>
            <w:spacing w:val="1"/>
            <w:u w:color="000000"/>
          </w:rPr>
          <w:delText>n</w:delText>
        </w:r>
        <w:r w:rsidDel="001E1B99">
          <w:rPr>
            <w:spacing w:val="-1"/>
            <w:u w:color="000000"/>
          </w:rPr>
          <w:delText>o</w:delText>
        </w:r>
        <w:r w:rsidDel="001E1B99">
          <w:rPr>
            <w:u w:color="000000"/>
          </w:rPr>
          <w:delText>t,</w:delText>
        </w:r>
        <w:r w:rsidDel="001E1B99">
          <w:rPr>
            <w:spacing w:val="-1"/>
            <w:u w:color="000000"/>
          </w:rPr>
          <w:delText xml:space="preserve"> </w:delText>
        </w:r>
        <w:r w:rsidDel="001E1B99">
          <w:rPr>
            <w:u w:color="000000"/>
          </w:rPr>
          <w:delText xml:space="preserve">in </w:delText>
        </w:r>
        <w:r w:rsidDel="001E1B99">
          <w:rPr>
            <w:spacing w:val="-2"/>
            <w:u w:color="000000"/>
          </w:rPr>
          <w:delText>a</w:delText>
        </w:r>
        <w:r w:rsidDel="001E1B99">
          <w:rPr>
            <w:spacing w:val="1"/>
            <w:u w:color="000000"/>
          </w:rPr>
          <w:delText>n</w:delText>
        </w:r>
        <w:r w:rsidDel="001E1B99">
          <w:rPr>
            <w:u w:color="000000"/>
          </w:rPr>
          <w:delText xml:space="preserve">y </w:delText>
        </w:r>
        <w:r w:rsidDel="001E1B99">
          <w:rPr>
            <w:spacing w:val="-1"/>
            <w:u w:color="000000"/>
          </w:rPr>
          <w:delText>ca</w:delText>
        </w:r>
        <w:r w:rsidDel="001E1B99">
          <w:rPr>
            <w:u w:color="000000"/>
          </w:rPr>
          <w:delText>se,</w:delText>
        </w:r>
        <w:r w:rsidDel="001E1B99">
          <w:rPr>
            <w:spacing w:val="1"/>
            <w:u w:color="000000"/>
          </w:rPr>
          <w:delText xml:space="preserve"> </w:delText>
        </w:r>
        <w:r w:rsidDel="001E1B99">
          <w:rPr>
            <w:u w:color="000000"/>
          </w:rPr>
          <w:delText>affect t</w:delText>
        </w:r>
        <w:r w:rsidDel="001E1B99">
          <w:rPr>
            <w:spacing w:val="1"/>
            <w:u w:color="000000"/>
          </w:rPr>
          <w:delText>h</w:delText>
        </w:r>
        <w:r w:rsidDel="001E1B99">
          <w:rPr>
            <w:u w:color="000000"/>
          </w:rPr>
          <w:delText>e</w:delText>
        </w:r>
        <w:r w:rsidDel="001E1B99">
          <w:rPr>
            <w:spacing w:val="-1"/>
            <w:u w:color="000000"/>
          </w:rPr>
          <w:delText xml:space="preserve"> </w:delText>
        </w:r>
        <w:r w:rsidDel="001E1B99">
          <w:rPr>
            <w:u w:color="000000"/>
          </w:rPr>
          <w:delText>flesh.</w:delText>
        </w:r>
        <w:r w:rsidDel="001E1B99">
          <w:delText xml:space="preserve"> [</w:delText>
        </w:r>
        <w:r w:rsidDel="001E1B99">
          <w:rPr>
            <w:spacing w:val="1"/>
          </w:rPr>
          <w:delText>p</w:delText>
        </w:r>
        <w:r w:rsidDel="001E1B99">
          <w:rPr>
            <w:spacing w:val="-2"/>
          </w:rPr>
          <w:delText>a</w:delText>
        </w:r>
        <w:r w:rsidDel="001E1B99">
          <w:delText xml:space="preserve">rt </w:delText>
        </w:r>
      </w:del>
      <w:del w:id="115" w:author="Aruna Vivekanantham" w:date="2019-05-13T17:33:00Z">
        <w:r w:rsidDel="00C43D69">
          <w:rPr>
            <w:spacing w:val="1"/>
          </w:rPr>
          <w:delText>o</w:delText>
        </w:r>
        <w:r w:rsidDel="00C43D69">
          <w:delText xml:space="preserve">f </w:delText>
        </w:r>
        <w:r w:rsidDel="00C43D69">
          <w:rPr>
            <w:spacing w:val="-1"/>
          </w:rPr>
          <w:delText>C</w:delText>
        </w:r>
        <w:r w:rsidDel="00C43D69">
          <w:rPr>
            <w:spacing w:val="1"/>
          </w:rPr>
          <w:delText>od</w:delText>
        </w:r>
        <w:r w:rsidDel="00C43D69">
          <w:rPr>
            <w:spacing w:val="-1"/>
          </w:rPr>
          <w:delText>e</w:delText>
        </w:r>
        <w:r w:rsidDel="00C43D69">
          <w:delText>x</w:delText>
        </w:r>
        <w:r w:rsidDel="00C43D69">
          <w:rPr>
            <w:spacing w:val="-1"/>
          </w:rPr>
          <w:delText xml:space="preserve"> </w:delText>
        </w:r>
        <w:r w:rsidDel="00C43D69">
          <w:rPr>
            <w:spacing w:val="1"/>
          </w:rPr>
          <w:delText>S</w:delText>
        </w:r>
        <w:r w:rsidDel="00C43D69">
          <w:rPr>
            <w:spacing w:val="-1"/>
          </w:rPr>
          <w:delText>T</w:delText>
        </w:r>
        <w:r w:rsidDel="00C43D69">
          <w:delText xml:space="preserve">AN </w:delText>
        </w:r>
        <w:r w:rsidDel="00C43D69">
          <w:rPr>
            <w:spacing w:val="1"/>
          </w:rPr>
          <w:delText>2</w:delText>
        </w:r>
        <w:r w:rsidDel="00C43D69">
          <w:rPr>
            <w:spacing w:val="-1"/>
          </w:rPr>
          <w:delText>1</w:delText>
        </w:r>
        <w:r w:rsidDel="00C43D69">
          <w:rPr>
            <w:spacing w:val="1"/>
          </w:rPr>
          <w:delText>3]</w:delText>
        </w:r>
      </w:del>
    </w:p>
    <w:p w14:paraId="2C387F37" w14:textId="77777777" w:rsidR="00D41C24" w:rsidRDefault="00D41C24" w:rsidP="00D41C24">
      <w:pPr>
        <w:pStyle w:val="H23G"/>
      </w:pPr>
      <w:r>
        <w:tab/>
        <w:t>(</w:t>
      </w:r>
      <w:r>
        <w:rPr>
          <w:spacing w:val="-1"/>
        </w:rPr>
        <w:t>i</w:t>
      </w:r>
      <w:r>
        <w:t>ii)</w:t>
      </w:r>
      <w:r>
        <w:tab/>
        <w:t>Cl</w:t>
      </w:r>
      <w:r>
        <w:rPr>
          <w:spacing w:val="1"/>
        </w:rPr>
        <w:t>a</w:t>
      </w:r>
      <w:r>
        <w:t>ss</w:t>
      </w:r>
      <w:r>
        <w:rPr>
          <w:spacing w:val="-1"/>
        </w:rPr>
        <w:t xml:space="preserve"> </w:t>
      </w:r>
      <w:r>
        <w:t>II</w:t>
      </w:r>
    </w:p>
    <w:p w14:paraId="0E752BEA" w14:textId="77777777" w:rsidR="00D41C24" w:rsidRDefault="00D41C24" w:rsidP="00D41C24">
      <w:pPr>
        <w:pStyle w:val="SingleTxtG"/>
      </w:pPr>
      <w:r>
        <w:rPr>
          <w:spacing w:val="-1"/>
        </w:rPr>
        <w:t>T</w:t>
      </w:r>
      <w:r>
        <w:rPr>
          <w:spacing w:val="1"/>
        </w:rPr>
        <w:t>h</w:t>
      </w:r>
      <w:r>
        <w:t>is</w:t>
      </w:r>
      <w:r>
        <w:rPr>
          <w:spacing w:val="-4"/>
        </w:rPr>
        <w:t xml:space="preserve"> </w:t>
      </w:r>
      <w:r>
        <w:rPr>
          <w:spacing w:val="-1"/>
        </w:rPr>
        <w:t>c</w:t>
      </w:r>
      <w:r>
        <w:rPr>
          <w:spacing w:val="1"/>
        </w:rPr>
        <w:t>l</w:t>
      </w:r>
      <w:r>
        <w:rPr>
          <w:spacing w:val="-2"/>
        </w:rPr>
        <w:t>a</w:t>
      </w:r>
      <w:r>
        <w:t>ss</w:t>
      </w:r>
      <w:r>
        <w:rPr>
          <w:spacing w:val="-3"/>
        </w:rPr>
        <w:t xml:space="preserve"> </w:t>
      </w:r>
      <w:r>
        <w:t>in</w:t>
      </w:r>
      <w:r>
        <w:rPr>
          <w:spacing w:val="-1"/>
        </w:rPr>
        <w:t>c</w:t>
      </w:r>
      <w:r>
        <w:t>lud</w:t>
      </w:r>
      <w:r>
        <w:rPr>
          <w:spacing w:val="-1"/>
        </w:rPr>
        <w:t>e</w:t>
      </w:r>
      <w:r>
        <w:t>s</w:t>
      </w:r>
      <w:r>
        <w:rPr>
          <w:spacing w:val="-4"/>
        </w:rPr>
        <w:t xml:space="preserve"> </w:t>
      </w:r>
      <w:r>
        <w:t>lim</w:t>
      </w:r>
      <w:r>
        <w:rPr>
          <w:spacing w:val="-1"/>
        </w:rPr>
        <w:t>e</w:t>
      </w:r>
      <w:r>
        <w:t>s</w:t>
      </w:r>
      <w:r>
        <w:rPr>
          <w:spacing w:val="-2"/>
        </w:rPr>
        <w:t xml:space="preserve"> </w:t>
      </w:r>
      <w:r>
        <w:t>th</w:t>
      </w:r>
      <w:r>
        <w:rPr>
          <w:spacing w:val="-2"/>
        </w:rPr>
        <w:t>a</w:t>
      </w:r>
      <w:r>
        <w:t>t</w:t>
      </w:r>
      <w:r>
        <w:rPr>
          <w:spacing w:val="-2"/>
        </w:rPr>
        <w:t xml:space="preserve"> </w:t>
      </w:r>
      <w:r>
        <w:t>do</w:t>
      </w:r>
      <w:r>
        <w:rPr>
          <w:spacing w:val="-3"/>
        </w:rPr>
        <w:t xml:space="preserve"> </w:t>
      </w:r>
      <w:r>
        <w:t>not</w:t>
      </w:r>
      <w:r>
        <w:rPr>
          <w:spacing w:val="-2"/>
        </w:rPr>
        <w:t xml:space="preserve"> </w:t>
      </w:r>
      <w:r>
        <w:rPr>
          <w:spacing w:val="-1"/>
        </w:rPr>
        <w:t>q</w:t>
      </w:r>
      <w:r>
        <w:t>u</w:t>
      </w:r>
      <w:r>
        <w:rPr>
          <w:spacing w:val="-1"/>
        </w:rPr>
        <w:t>a</w:t>
      </w:r>
      <w:r>
        <w:t>lify</w:t>
      </w:r>
      <w:r>
        <w:rPr>
          <w:spacing w:val="-3"/>
        </w:rPr>
        <w:t xml:space="preserve"> </w:t>
      </w:r>
      <w:r>
        <w:t>f</w:t>
      </w:r>
      <w:r>
        <w:rPr>
          <w:spacing w:val="-1"/>
        </w:rPr>
        <w:t>o</w:t>
      </w:r>
      <w:r>
        <w:t>r</w:t>
      </w:r>
      <w:r>
        <w:rPr>
          <w:spacing w:val="-3"/>
        </w:rPr>
        <w:t xml:space="preserve"> </w:t>
      </w:r>
      <w:r>
        <w:rPr>
          <w:spacing w:val="1"/>
        </w:rPr>
        <w:t>i</w:t>
      </w:r>
      <w:r>
        <w:rPr>
          <w:spacing w:val="-1"/>
        </w:rPr>
        <w:t>nc</w:t>
      </w:r>
      <w:r>
        <w:t>lu</w:t>
      </w:r>
      <w:r>
        <w:rPr>
          <w:spacing w:val="-1"/>
        </w:rPr>
        <w:t>s</w:t>
      </w:r>
      <w:r>
        <w:t>i</w:t>
      </w:r>
      <w:r>
        <w:rPr>
          <w:spacing w:val="-1"/>
        </w:rPr>
        <w:t>o</w:t>
      </w:r>
      <w:r>
        <w:t>n</w:t>
      </w:r>
      <w:r>
        <w:rPr>
          <w:spacing w:val="-3"/>
        </w:rPr>
        <w:t xml:space="preserve"> </w:t>
      </w:r>
      <w:r>
        <w:t>in</w:t>
      </w:r>
      <w:r>
        <w:rPr>
          <w:spacing w:val="-4"/>
        </w:rPr>
        <w:t xml:space="preserve"> </w:t>
      </w:r>
      <w:r>
        <w:t>the</w:t>
      </w:r>
      <w:r>
        <w:rPr>
          <w:spacing w:val="-3"/>
        </w:rPr>
        <w:t xml:space="preserve"> </w:t>
      </w:r>
      <w:r>
        <w:t>hig</w:t>
      </w:r>
      <w:r>
        <w:rPr>
          <w:spacing w:val="-1"/>
        </w:rPr>
        <w:t>he</w:t>
      </w:r>
      <w:r>
        <w:t>r</w:t>
      </w:r>
      <w:r>
        <w:rPr>
          <w:spacing w:val="-2"/>
        </w:rPr>
        <w:t xml:space="preserve"> </w:t>
      </w:r>
      <w:r>
        <w:rPr>
          <w:spacing w:val="-1"/>
        </w:rPr>
        <w:t>c</w:t>
      </w:r>
      <w:r>
        <w:t>l</w:t>
      </w:r>
      <w:r>
        <w:rPr>
          <w:spacing w:val="-1"/>
        </w:rPr>
        <w:t>a</w:t>
      </w:r>
      <w:r>
        <w:t>ss</w:t>
      </w:r>
      <w:r>
        <w:rPr>
          <w:spacing w:val="-1"/>
        </w:rPr>
        <w:t>e</w:t>
      </w:r>
      <w:r>
        <w:t>s</w:t>
      </w:r>
      <w:r>
        <w:rPr>
          <w:spacing w:val="-2"/>
        </w:rPr>
        <w:t xml:space="preserve"> </w:t>
      </w:r>
      <w:r>
        <w:t>b</w:t>
      </w:r>
      <w:r>
        <w:rPr>
          <w:spacing w:val="-1"/>
        </w:rPr>
        <w:t>u</w:t>
      </w:r>
      <w:r>
        <w:t>t</w:t>
      </w:r>
      <w:r>
        <w:rPr>
          <w:spacing w:val="-2"/>
        </w:rPr>
        <w:t xml:space="preserve"> </w:t>
      </w:r>
      <w:r>
        <w:t>s</w:t>
      </w:r>
      <w:r>
        <w:rPr>
          <w:spacing w:val="-1"/>
        </w:rPr>
        <w:t>a</w:t>
      </w:r>
      <w:r>
        <w:t>tisfy</w:t>
      </w:r>
      <w:r>
        <w:rPr>
          <w:spacing w:val="-5"/>
        </w:rPr>
        <w:t xml:space="preserve"> </w:t>
      </w:r>
      <w:r>
        <w:t xml:space="preserve">the </w:t>
      </w:r>
      <w:r>
        <w:rPr>
          <w:spacing w:val="-2"/>
        </w:rPr>
        <w:t>m</w:t>
      </w:r>
      <w:r>
        <w:t>ini</w:t>
      </w:r>
      <w:r>
        <w:rPr>
          <w:spacing w:val="-2"/>
        </w:rPr>
        <w:t>m</w:t>
      </w:r>
      <w:r>
        <w:rPr>
          <w:spacing w:val="2"/>
        </w:rPr>
        <w:t>u</w:t>
      </w:r>
      <w:r>
        <w:t>m</w:t>
      </w:r>
      <w:r>
        <w:rPr>
          <w:spacing w:val="-2"/>
        </w:rPr>
        <w:t xml:space="preserve"> </w:t>
      </w:r>
      <w:r>
        <w:t>r</w:t>
      </w:r>
      <w:r>
        <w:rPr>
          <w:spacing w:val="-1"/>
        </w:rPr>
        <w:t>e</w:t>
      </w:r>
      <w:r>
        <w:t>quir</w:t>
      </w:r>
      <w:r>
        <w:rPr>
          <w:spacing w:val="-1"/>
        </w:rPr>
        <w:t>e</w:t>
      </w:r>
      <w:r>
        <w:rPr>
          <w:spacing w:val="-2"/>
        </w:rPr>
        <w:t>m</w:t>
      </w:r>
      <w:r>
        <w:rPr>
          <w:spacing w:val="-1"/>
        </w:rPr>
        <w:t>e</w:t>
      </w:r>
      <w:r>
        <w:t>nts</w:t>
      </w:r>
      <w:r>
        <w:rPr>
          <w:spacing w:val="-1"/>
        </w:rPr>
        <w:t xml:space="preserve"> </w:t>
      </w:r>
      <w:r>
        <w:t>sp</w:t>
      </w:r>
      <w:r>
        <w:rPr>
          <w:spacing w:val="-1"/>
        </w:rPr>
        <w:t>ec</w:t>
      </w:r>
      <w:r>
        <w:t>ifi</w:t>
      </w:r>
      <w:r>
        <w:rPr>
          <w:spacing w:val="-2"/>
        </w:rPr>
        <w:t>e</w:t>
      </w:r>
      <w:r>
        <w:t xml:space="preserve">d </w:t>
      </w:r>
      <w:r>
        <w:rPr>
          <w:spacing w:val="-1"/>
        </w:rPr>
        <w:t>a</w:t>
      </w:r>
      <w:r>
        <w:t>bov</w:t>
      </w:r>
      <w:r>
        <w:rPr>
          <w:spacing w:val="-2"/>
        </w:rPr>
        <w:t>e</w:t>
      </w:r>
      <w:r>
        <w:t>.</w:t>
      </w:r>
    </w:p>
    <w:p w14:paraId="402255B2" w14:textId="77777777" w:rsidR="00D41C24" w:rsidRDefault="00D41C24" w:rsidP="00D41C24">
      <w:pPr>
        <w:pStyle w:val="SingleTxtG"/>
      </w:pPr>
      <w:r>
        <w:rPr>
          <w:spacing w:val="-1"/>
        </w:rPr>
        <w:t>T</w:t>
      </w:r>
      <w:r>
        <w:rPr>
          <w:spacing w:val="1"/>
        </w:rPr>
        <w:t>h</w:t>
      </w:r>
      <w:r>
        <w:t>e</w:t>
      </w:r>
      <w:r>
        <w:rPr>
          <w:spacing w:val="-5"/>
        </w:rPr>
        <w:t xml:space="preserve"> </w:t>
      </w:r>
      <w:r>
        <w:t>follo</w:t>
      </w:r>
      <w:r>
        <w:rPr>
          <w:spacing w:val="-2"/>
        </w:rPr>
        <w:t>w</w:t>
      </w:r>
      <w:r>
        <w:t>i</w:t>
      </w:r>
      <w:r>
        <w:rPr>
          <w:spacing w:val="-1"/>
        </w:rPr>
        <w:t>n</w:t>
      </w:r>
      <w:r>
        <w:t>g</w:t>
      </w:r>
      <w:r>
        <w:rPr>
          <w:spacing w:val="-2"/>
        </w:rPr>
        <w:t xml:space="preserve"> </w:t>
      </w:r>
      <w:r>
        <w:rPr>
          <w:spacing w:val="1"/>
        </w:rPr>
        <w:t>d</w:t>
      </w:r>
      <w:r>
        <w:rPr>
          <w:spacing w:val="-1"/>
        </w:rPr>
        <w:t>ef</w:t>
      </w:r>
      <w:r>
        <w:t>e</w:t>
      </w:r>
      <w:r>
        <w:rPr>
          <w:spacing w:val="-1"/>
        </w:rPr>
        <w:t>c</w:t>
      </w:r>
      <w:r>
        <w:t>ts</w:t>
      </w:r>
      <w:r>
        <w:rPr>
          <w:spacing w:val="-2"/>
        </w:rPr>
        <w:t xml:space="preserve"> m</w:t>
      </w:r>
      <w:r>
        <w:t>ay</w:t>
      </w:r>
      <w:r>
        <w:rPr>
          <w:spacing w:val="-5"/>
        </w:rPr>
        <w:t xml:space="preserve"> </w:t>
      </w:r>
      <w:r>
        <w:rPr>
          <w:spacing w:val="1"/>
        </w:rPr>
        <w:t>b</w:t>
      </w:r>
      <w:r>
        <w:t>e</w:t>
      </w:r>
      <w:r>
        <w:rPr>
          <w:spacing w:val="-2"/>
        </w:rPr>
        <w:t xml:space="preserve"> </w:t>
      </w:r>
      <w:r>
        <w:rPr>
          <w:spacing w:val="-1"/>
        </w:rPr>
        <w:t>a</w:t>
      </w:r>
      <w:r>
        <w:t>llow</w:t>
      </w:r>
      <w:r>
        <w:rPr>
          <w:spacing w:val="-1"/>
        </w:rPr>
        <w:t>e</w:t>
      </w:r>
      <w:r>
        <w:t>d,</w:t>
      </w:r>
      <w:r>
        <w:rPr>
          <w:spacing w:val="-4"/>
        </w:rPr>
        <w:t xml:space="preserve"> </w:t>
      </w:r>
      <w:r>
        <w:rPr>
          <w:spacing w:val="1"/>
        </w:rPr>
        <w:t>p</w:t>
      </w:r>
      <w:r>
        <w:t>r</w:t>
      </w:r>
      <w:r>
        <w:rPr>
          <w:spacing w:val="-1"/>
        </w:rPr>
        <w:t>ovi</w:t>
      </w:r>
      <w:r>
        <w:t>d</w:t>
      </w:r>
      <w:r>
        <w:rPr>
          <w:spacing w:val="-1"/>
        </w:rPr>
        <w:t>e</w:t>
      </w:r>
      <w:r>
        <w:t>d</w:t>
      </w:r>
      <w:r>
        <w:rPr>
          <w:spacing w:val="-2"/>
        </w:rPr>
        <w:t xml:space="preserve"> </w:t>
      </w:r>
      <w:r>
        <w:t>the</w:t>
      </w:r>
      <w:r>
        <w:rPr>
          <w:spacing w:val="-5"/>
        </w:rPr>
        <w:t xml:space="preserve"> </w:t>
      </w:r>
      <w:r>
        <w:t>lim</w:t>
      </w:r>
      <w:r>
        <w:rPr>
          <w:spacing w:val="-1"/>
        </w:rPr>
        <w:t>e</w:t>
      </w:r>
      <w:r>
        <w:t>s</w:t>
      </w:r>
      <w:r>
        <w:rPr>
          <w:spacing w:val="-4"/>
        </w:rPr>
        <w:t xml:space="preserve"> </w:t>
      </w:r>
      <w:r>
        <w:t>r</w:t>
      </w:r>
      <w:r>
        <w:rPr>
          <w:spacing w:val="-1"/>
        </w:rPr>
        <w:t>e</w:t>
      </w:r>
      <w:r>
        <w:t>t</w:t>
      </w:r>
      <w:r>
        <w:rPr>
          <w:spacing w:val="-1"/>
        </w:rPr>
        <w:t>a</w:t>
      </w:r>
      <w:r>
        <w:t>i</w:t>
      </w:r>
      <w:r>
        <w:rPr>
          <w:spacing w:val="-1"/>
        </w:rPr>
        <w:t>n</w:t>
      </w:r>
      <w:r>
        <w:t>s</w:t>
      </w:r>
      <w:r>
        <w:rPr>
          <w:spacing w:val="-4"/>
        </w:rPr>
        <w:t xml:space="preserve"> </w:t>
      </w:r>
      <w:r>
        <w:rPr>
          <w:spacing w:val="1"/>
        </w:rPr>
        <w:t>i</w:t>
      </w:r>
      <w:r>
        <w:t>ts</w:t>
      </w:r>
      <w:r>
        <w:rPr>
          <w:spacing w:val="-4"/>
        </w:rPr>
        <w:t xml:space="preserve"> </w:t>
      </w:r>
      <w:r>
        <w:rPr>
          <w:spacing w:val="-1"/>
        </w:rPr>
        <w:t>es</w:t>
      </w:r>
      <w:r>
        <w:t>s</w:t>
      </w:r>
      <w:r>
        <w:rPr>
          <w:spacing w:val="-1"/>
        </w:rPr>
        <w:t>e</w:t>
      </w:r>
      <w:r>
        <w:t>n</w:t>
      </w:r>
      <w:r>
        <w:rPr>
          <w:spacing w:val="1"/>
        </w:rPr>
        <w:t>t</w:t>
      </w:r>
      <w:r>
        <w:t>i</w:t>
      </w:r>
      <w:r>
        <w:rPr>
          <w:spacing w:val="-2"/>
        </w:rPr>
        <w:t>a</w:t>
      </w:r>
      <w:r>
        <w:t>l</w:t>
      </w:r>
      <w:r>
        <w:rPr>
          <w:spacing w:val="-2"/>
        </w:rPr>
        <w:t xml:space="preserve"> </w:t>
      </w:r>
      <w:r>
        <w:rPr>
          <w:spacing w:val="-1"/>
        </w:rPr>
        <w:t>c</w:t>
      </w:r>
      <w:r>
        <w:rPr>
          <w:spacing w:val="1"/>
        </w:rPr>
        <w:t>h</w:t>
      </w:r>
      <w:r>
        <w:rPr>
          <w:spacing w:val="-2"/>
        </w:rPr>
        <w:t>a</w:t>
      </w:r>
      <w:r>
        <w:t>ra</w:t>
      </w:r>
      <w:r>
        <w:rPr>
          <w:spacing w:val="-1"/>
        </w:rPr>
        <w:t>c</w:t>
      </w:r>
      <w:r>
        <w:t>t</w:t>
      </w:r>
      <w:r>
        <w:rPr>
          <w:spacing w:val="-1"/>
        </w:rPr>
        <w:t>e</w:t>
      </w:r>
      <w:r>
        <w:t>ri</w:t>
      </w:r>
      <w:r>
        <w:rPr>
          <w:spacing w:val="-1"/>
        </w:rPr>
        <w:t>s</w:t>
      </w:r>
      <w:r>
        <w:t>ti</w:t>
      </w:r>
      <w:r>
        <w:rPr>
          <w:spacing w:val="-1"/>
        </w:rPr>
        <w:t>c</w:t>
      </w:r>
      <w:r>
        <w:t xml:space="preserve">s </w:t>
      </w:r>
      <w:r>
        <w:rPr>
          <w:spacing w:val="-1"/>
        </w:rPr>
        <w:t>a</w:t>
      </w:r>
      <w:r>
        <w:t xml:space="preserve">s </w:t>
      </w:r>
      <w:r>
        <w:rPr>
          <w:spacing w:val="2"/>
        </w:rPr>
        <w:t>r</w:t>
      </w:r>
      <w:r>
        <w:rPr>
          <w:spacing w:val="-2"/>
        </w:rPr>
        <w:t>e</w:t>
      </w:r>
      <w:r>
        <w:rPr>
          <w:spacing w:val="1"/>
        </w:rPr>
        <w:t>g</w:t>
      </w:r>
      <w:r>
        <w:rPr>
          <w:spacing w:val="-1"/>
        </w:rPr>
        <w:t>a</w:t>
      </w:r>
      <w:r>
        <w:t>rds</w:t>
      </w:r>
      <w:r>
        <w:rPr>
          <w:spacing w:val="-1"/>
        </w:rPr>
        <w:t xml:space="preserve"> </w:t>
      </w:r>
      <w:r>
        <w:rPr>
          <w:spacing w:val="1"/>
        </w:rPr>
        <w:t>t</w:t>
      </w:r>
      <w:r>
        <w:t>he</w:t>
      </w:r>
      <w:r>
        <w:rPr>
          <w:spacing w:val="-1"/>
        </w:rPr>
        <w:t xml:space="preserve"> </w:t>
      </w:r>
      <w:r>
        <w:t>qu</w:t>
      </w:r>
      <w:r>
        <w:rPr>
          <w:spacing w:val="-2"/>
        </w:rPr>
        <w:t>a</w:t>
      </w:r>
      <w:r>
        <w:t>lit</w:t>
      </w:r>
      <w:r>
        <w:rPr>
          <w:spacing w:val="-1"/>
        </w:rPr>
        <w:t>y</w:t>
      </w:r>
      <w:r>
        <w:t>,</w:t>
      </w:r>
      <w:r>
        <w:rPr>
          <w:spacing w:val="1"/>
        </w:rPr>
        <w:t xml:space="preserve"> </w:t>
      </w:r>
      <w:r>
        <w:t>the</w:t>
      </w:r>
      <w:r>
        <w:rPr>
          <w:spacing w:val="-2"/>
        </w:rPr>
        <w:t xml:space="preserve"> </w:t>
      </w:r>
      <w:r>
        <w:rPr>
          <w:spacing w:val="1"/>
        </w:rPr>
        <w:t>k</w:t>
      </w:r>
      <w:r>
        <w:t>e</w:t>
      </w:r>
      <w:r>
        <w:rPr>
          <w:spacing w:val="-1"/>
        </w:rPr>
        <w:t>e</w:t>
      </w:r>
      <w:r>
        <w:t>p</w:t>
      </w:r>
      <w:r>
        <w:rPr>
          <w:spacing w:val="-1"/>
        </w:rPr>
        <w:t>i</w:t>
      </w:r>
      <w:r>
        <w:t>ng</w:t>
      </w:r>
      <w:r>
        <w:rPr>
          <w:spacing w:val="-1"/>
        </w:rPr>
        <w:t xml:space="preserve"> </w:t>
      </w:r>
      <w:r>
        <w:t>qu</w:t>
      </w:r>
      <w:r>
        <w:rPr>
          <w:spacing w:val="-1"/>
        </w:rPr>
        <w:t>al</w:t>
      </w:r>
      <w:r>
        <w:rPr>
          <w:spacing w:val="1"/>
        </w:rPr>
        <w:t>i</w:t>
      </w:r>
      <w:r>
        <w:t xml:space="preserve">ty </w:t>
      </w:r>
      <w:r>
        <w:rPr>
          <w:spacing w:val="-2"/>
        </w:rPr>
        <w:t>a</w:t>
      </w:r>
      <w:r>
        <w:t>nd</w:t>
      </w:r>
      <w:r>
        <w:rPr>
          <w:spacing w:val="1"/>
        </w:rPr>
        <w:t xml:space="preserve"> </w:t>
      </w:r>
      <w:r>
        <w:t>pr</w:t>
      </w:r>
      <w:r>
        <w:rPr>
          <w:spacing w:val="-2"/>
        </w:rPr>
        <w:t>e</w:t>
      </w:r>
      <w:r>
        <w:t>s</w:t>
      </w:r>
      <w:r>
        <w:rPr>
          <w:spacing w:val="-1"/>
        </w:rPr>
        <w:t>e</w:t>
      </w:r>
      <w:r>
        <w:rPr>
          <w:spacing w:val="1"/>
        </w:rPr>
        <w:t>n</w:t>
      </w:r>
      <w:r>
        <w:t>t</w:t>
      </w:r>
      <w:r>
        <w:rPr>
          <w:spacing w:val="-1"/>
        </w:rPr>
        <w:t>a</w:t>
      </w:r>
      <w:r>
        <w:t>t</w:t>
      </w:r>
      <w:r>
        <w:rPr>
          <w:spacing w:val="-1"/>
        </w:rPr>
        <w:t>io</w:t>
      </w:r>
      <w:r>
        <w:rPr>
          <w:spacing w:val="1"/>
        </w:rPr>
        <w:t>n</w:t>
      </w:r>
      <w:r>
        <w:t>:</w:t>
      </w:r>
    </w:p>
    <w:p w14:paraId="003E7585" w14:textId="77777777" w:rsidR="00D41C24" w:rsidRDefault="00D41C24" w:rsidP="0019560E">
      <w:pPr>
        <w:pStyle w:val="Bullet1G"/>
      </w:pPr>
      <w:r>
        <w:t>d</w:t>
      </w:r>
      <w:r>
        <w:rPr>
          <w:spacing w:val="-1"/>
        </w:rPr>
        <w:t>e</w:t>
      </w:r>
      <w:r>
        <w:t>f</w:t>
      </w:r>
      <w:r>
        <w:rPr>
          <w:spacing w:val="-1"/>
        </w:rPr>
        <w:t>ec</w:t>
      </w:r>
      <w:r>
        <w:t>ts in</w:t>
      </w:r>
      <w:r>
        <w:rPr>
          <w:spacing w:val="-1"/>
        </w:rPr>
        <w:t xml:space="preserve"> </w:t>
      </w:r>
      <w:r>
        <w:t>sh</w:t>
      </w:r>
      <w:r>
        <w:rPr>
          <w:spacing w:val="-1"/>
        </w:rPr>
        <w:t>ap</w:t>
      </w:r>
      <w:r>
        <w:t>e</w:t>
      </w:r>
    </w:p>
    <w:p w14:paraId="772F1959" w14:textId="77777777" w:rsidR="00D41C24" w:rsidRDefault="00D41C24" w:rsidP="0019560E">
      <w:pPr>
        <w:pStyle w:val="Bullet1G"/>
      </w:pPr>
      <w:r>
        <w:rPr>
          <w:spacing w:val="1"/>
        </w:rPr>
        <w:t>d</w:t>
      </w:r>
      <w:r>
        <w:rPr>
          <w:spacing w:val="-1"/>
        </w:rPr>
        <w:t>e</w:t>
      </w:r>
      <w:r>
        <w:t>f</w:t>
      </w:r>
      <w:r>
        <w:rPr>
          <w:spacing w:val="-1"/>
        </w:rPr>
        <w:t>ec</w:t>
      </w:r>
      <w:r>
        <w:t>ts in</w:t>
      </w:r>
      <w:r>
        <w:rPr>
          <w:spacing w:val="-1"/>
        </w:rPr>
        <w:t xml:space="preserve"> c</w:t>
      </w:r>
      <w:r>
        <w:rPr>
          <w:spacing w:val="1"/>
        </w:rPr>
        <w:t>o</w:t>
      </w:r>
      <w:r>
        <w:t>l</w:t>
      </w:r>
      <w:r>
        <w:rPr>
          <w:spacing w:val="-1"/>
        </w:rPr>
        <w:t>o</w:t>
      </w:r>
      <w:r>
        <w:rPr>
          <w:spacing w:val="1"/>
        </w:rPr>
        <w:t>u</w:t>
      </w:r>
      <w:r>
        <w:t>r</w:t>
      </w:r>
      <w:r>
        <w:rPr>
          <w:spacing w:val="-1"/>
        </w:rPr>
        <w:t>i</w:t>
      </w:r>
      <w:r>
        <w:rPr>
          <w:spacing w:val="1"/>
        </w:rPr>
        <w:t>ng</w:t>
      </w:r>
      <w:r>
        <w:t>,</w:t>
      </w:r>
      <w:r>
        <w:rPr>
          <w:spacing w:val="-2"/>
        </w:rPr>
        <w:t xml:space="preserve"> </w:t>
      </w:r>
      <w:r>
        <w:rPr>
          <w:spacing w:val="1"/>
        </w:rPr>
        <w:t>i</w:t>
      </w:r>
      <w:r>
        <w:rPr>
          <w:spacing w:val="-1"/>
        </w:rPr>
        <w:t>nc</w:t>
      </w:r>
      <w:r>
        <w:t>l</w:t>
      </w:r>
      <w:r>
        <w:rPr>
          <w:spacing w:val="1"/>
        </w:rPr>
        <w:t>u</w:t>
      </w:r>
      <w:r>
        <w:rPr>
          <w:spacing w:val="-1"/>
        </w:rPr>
        <w:t>din</w:t>
      </w:r>
      <w:r>
        <w:t>g s</w:t>
      </w:r>
      <w:r>
        <w:rPr>
          <w:spacing w:val="1"/>
        </w:rPr>
        <w:t>u</w:t>
      </w:r>
      <w:r>
        <w:rPr>
          <w:spacing w:val="-1"/>
        </w:rPr>
        <w:t>nb</w:t>
      </w:r>
      <w:r>
        <w:rPr>
          <w:spacing w:val="1"/>
        </w:rPr>
        <w:t>u</w:t>
      </w:r>
      <w:r>
        <w:rPr>
          <w:spacing w:val="-1"/>
        </w:rPr>
        <w:t>rn</w:t>
      </w:r>
    </w:p>
    <w:p w14:paraId="64EC67B6" w14:textId="77777777" w:rsidR="00D41C24" w:rsidRDefault="00D41C24" w:rsidP="0019560E">
      <w:pPr>
        <w:pStyle w:val="Bullet1G"/>
      </w:pPr>
      <w:r>
        <w:t>p</w:t>
      </w:r>
      <w:r>
        <w:rPr>
          <w:spacing w:val="-1"/>
        </w:rPr>
        <w:t>r</w:t>
      </w:r>
      <w:r>
        <w:t>og</w:t>
      </w:r>
      <w:r>
        <w:rPr>
          <w:spacing w:val="-1"/>
        </w:rPr>
        <w:t>re</w:t>
      </w:r>
      <w:r>
        <w:t>ss</w:t>
      </w:r>
      <w:r>
        <w:rPr>
          <w:spacing w:val="-1"/>
        </w:rPr>
        <w:t>i</w:t>
      </w:r>
      <w:r>
        <w:t>ve</w:t>
      </w:r>
      <w:r>
        <w:rPr>
          <w:spacing w:val="-2"/>
        </w:rPr>
        <w:t xml:space="preserve"> </w:t>
      </w:r>
      <w:r>
        <w:t>sk</w:t>
      </w:r>
      <w:r>
        <w:rPr>
          <w:spacing w:val="-1"/>
        </w:rPr>
        <w:t>i</w:t>
      </w:r>
      <w:r>
        <w:t>n d</w:t>
      </w:r>
      <w:r>
        <w:rPr>
          <w:spacing w:val="-1"/>
        </w:rPr>
        <w:t>e</w:t>
      </w:r>
      <w:r>
        <w:t>f</w:t>
      </w:r>
      <w:r>
        <w:rPr>
          <w:spacing w:val="-1"/>
        </w:rPr>
        <w:t>ec</w:t>
      </w:r>
      <w:r>
        <w:t>ts,</w:t>
      </w:r>
      <w:r>
        <w:rPr>
          <w:spacing w:val="-2"/>
        </w:rPr>
        <w:t xml:space="preserve"> </w:t>
      </w:r>
      <w:r>
        <w:rPr>
          <w:spacing w:val="1"/>
        </w:rPr>
        <w:t>p</w:t>
      </w:r>
      <w:r>
        <w:t>ro</w:t>
      </w:r>
      <w:r>
        <w:rPr>
          <w:spacing w:val="-1"/>
        </w:rPr>
        <w:t>v</w:t>
      </w:r>
      <w:r>
        <w:t>id</w:t>
      </w:r>
      <w:r>
        <w:rPr>
          <w:spacing w:val="-1"/>
        </w:rPr>
        <w:t>e</w:t>
      </w:r>
      <w:r>
        <w:t xml:space="preserve">d </w:t>
      </w:r>
      <w:r>
        <w:rPr>
          <w:spacing w:val="-1"/>
        </w:rPr>
        <w:t>t</w:t>
      </w:r>
      <w:r>
        <w:rPr>
          <w:spacing w:val="1"/>
        </w:rPr>
        <w:t>h</w:t>
      </w:r>
      <w:r>
        <w:rPr>
          <w:spacing w:val="-1"/>
        </w:rPr>
        <w:t>e</w:t>
      </w:r>
      <w:r>
        <w:t>y</w:t>
      </w:r>
      <w:r>
        <w:rPr>
          <w:spacing w:val="-1"/>
        </w:rPr>
        <w:t xml:space="preserve"> </w:t>
      </w:r>
      <w:r>
        <w:rPr>
          <w:spacing w:val="1"/>
        </w:rPr>
        <w:t>d</w:t>
      </w:r>
      <w:r>
        <w:t>o</w:t>
      </w:r>
      <w:r>
        <w:rPr>
          <w:spacing w:val="-1"/>
        </w:rPr>
        <w:t xml:space="preserve"> </w:t>
      </w:r>
      <w:r>
        <w:t xml:space="preserve">not </w:t>
      </w:r>
      <w:r>
        <w:rPr>
          <w:spacing w:val="-1"/>
        </w:rPr>
        <w:t>a</w:t>
      </w:r>
      <w:r>
        <w:t>ff</w:t>
      </w:r>
      <w:r>
        <w:rPr>
          <w:spacing w:val="-2"/>
        </w:rPr>
        <w:t>e</w:t>
      </w:r>
      <w:r>
        <w:rPr>
          <w:spacing w:val="-1"/>
        </w:rPr>
        <w:t>c</w:t>
      </w:r>
      <w:r>
        <w:t>t the</w:t>
      </w:r>
      <w:r>
        <w:rPr>
          <w:spacing w:val="-2"/>
        </w:rPr>
        <w:t xml:space="preserve"> </w:t>
      </w:r>
      <w:r>
        <w:t>f</w:t>
      </w:r>
      <w:r>
        <w:rPr>
          <w:spacing w:val="1"/>
        </w:rPr>
        <w:t>l</w:t>
      </w:r>
      <w:r>
        <w:rPr>
          <w:spacing w:val="-1"/>
        </w:rPr>
        <w:t>e</w:t>
      </w:r>
      <w:r>
        <w:t>sh</w:t>
      </w:r>
    </w:p>
    <w:p w14:paraId="5C53AD6C" w14:textId="77777777" w:rsidR="00D41C24" w:rsidRDefault="00D41C24" w:rsidP="0019560E">
      <w:pPr>
        <w:pStyle w:val="Bullet1G"/>
      </w:pPr>
      <w:r>
        <w:t>s</w:t>
      </w:r>
      <w:r>
        <w:rPr>
          <w:spacing w:val="-1"/>
        </w:rPr>
        <w:t>k</w:t>
      </w:r>
      <w:r>
        <w:t>in</w:t>
      </w:r>
      <w:r>
        <w:rPr>
          <w:spacing w:val="5"/>
        </w:rPr>
        <w:t xml:space="preserve"> </w:t>
      </w:r>
      <w:r>
        <w:rPr>
          <w:spacing w:val="1"/>
        </w:rPr>
        <w:t>d</w:t>
      </w:r>
      <w:r>
        <w:rPr>
          <w:spacing w:val="-2"/>
        </w:rPr>
        <w:t>e</w:t>
      </w:r>
      <w:r>
        <w:t>f</w:t>
      </w:r>
      <w:r>
        <w:rPr>
          <w:spacing w:val="-1"/>
        </w:rPr>
        <w:t>ec</w:t>
      </w:r>
      <w:r>
        <w:t>ts</w:t>
      </w:r>
      <w:r>
        <w:rPr>
          <w:spacing w:val="4"/>
        </w:rPr>
        <w:t xml:space="preserve"> </w:t>
      </w:r>
      <w:r>
        <w:t>o</w:t>
      </w:r>
      <w:r>
        <w:rPr>
          <w:spacing w:val="-1"/>
        </w:rPr>
        <w:t>cc</w:t>
      </w:r>
      <w:r>
        <w:rPr>
          <w:spacing w:val="1"/>
        </w:rPr>
        <w:t>u</w:t>
      </w:r>
      <w:r>
        <w:t>rr</w:t>
      </w:r>
      <w:r>
        <w:rPr>
          <w:spacing w:val="-1"/>
        </w:rPr>
        <w:t>i</w:t>
      </w:r>
      <w:r>
        <w:t>ng</w:t>
      </w:r>
      <w:r>
        <w:rPr>
          <w:spacing w:val="4"/>
        </w:rPr>
        <w:t xml:space="preserve"> </w:t>
      </w:r>
      <w:r>
        <w:t>d</w:t>
      </w:r>
      <w:r>
        <w:rPr>
          <w:spacing w:val="-1"/>
        </w:rPr>
        <w:t>ur</w:t>
      </w:r>
      <w:r>
        <w:rPr>
          <w:spacing w:val="1"/>
        </w:rPr>
        <w:t>i</w:t>
      </w:r>
      <w:r>
        <w:rPr>
          <w:spacing w:val="-1"/>
        </w:rPr>
        <w:t>n</w:t>
      </w:r>
      <w:r>
        <w:t>g</w:t>
      </w:r>
      <w:r>
        <w:rPr>
          <w:spacing w:val="4"/>
        </w:rPr>
        <w:t xml:space="preserve"> </w:t>
      </w:r>
      <w:r>
        <w:t>the</w:t>
      </w:r>
      <w:r>
        <w:rPr>
          <w:spacing w:val="3"/>
        </w:rPr>
        <w:t xml:space="preserve"> </w:t>
      </w:r>
      <w:r>
        <w:t>for</w:t>
      </w:r>
      <w:r>
        <w:rPr>
          <w:spacing w:val="-2"/>
        </w:rPr>
        <w:t>m</w:t>
      </w:r>
      <w:r>
        <w:rPr>
          <w:spacing w:val="-1"/>
        </w:rPr>
        <w:t>a</w:t>
      </w:r>
      <w:r>
        <w:t>ti</w:t>
      </w:r>
      <w:r>
        <w:rPr>
          <w:spacing w:val="-1"/>
        </w:rPr>
        <w:t>o</w:t>
      </w:r>
      <w:r>
        <w:t>n</w:t>
      </w:r>
      <w:r>
        <w:rPr>
          <w:spacing w:val="5"/>
        </w:rPr>
        <w:t xml:space="preserve"> </w:t>
      </w:r>
      <w:r>
        <w:t>of</w:t>
      </w:r>
      <w:r>
        <w:rPr>
          <w:spacing w:val="4"/>
        </w:rPr>
        <w:t xml:space="preserve"> </w:t>
      </w:r>
      <w:r>
        <w:t>the</w:t>
      </w:r>
      <w:r>
        <w:rPr>
          <w:spacing w:val="3"/>
        </w:rPr>
        <w:t xml:space="preserve"> </w:t>
      </w:r>
      <w:r>
        <w:t>fr</w:t>
      </w:r>
      <w:r>
        <w:rPr>
          <w:spacing w:val="-1"/>
        </w:rPr>
        <w:t>u</w:t>
      </w:r>
      <w:r>
        <w:t>it,</w:t>
      </w:r>
      <w:r>
        <w:rPr>
          <w:spacing w:val="3"/>
        </w:rPr>
        <w:t xml:space="preserve"> </w:t>
      </w:r>
      <w:r>
        <w:t>s</w:t>
      </w:r>
      <w:r>
        <w:rPr>
          <w:spacing w:val="-1"/>
        </w:rPr>
        <w:t>uc</w:t>
      </w:r>
      <w:r>
        <w:t>h</w:t>
      </w:r>
      <w:r>
        <w:rPr>
          <w:spacing w:val="4"/>
        </w:rPr>
        <w:t xml:space="preserve"> </w:t>
      </w:r>
      <w:r>
        <w:rPr>
          <w:spacing w:val="-1"/>
        </w:rPr>
        <w:t>a</w:t>
      </w:r>
      <w:r>
        <w:t>s</w:t>
      </w:r>
      <w:r>
        <w:rPr>
          <w:spacing w:val="4"/>
        </w:rPr>
        <w:t xml:space="preserve"> </w:t>
      </w:r>
      <w:r>
        <w:t>sil</w:t>
      </w:r>
      <w:r>
        <w:rPr>
          <w:spacing w:val="1"/>
        </w:rPr>
        <w:t>v</w:t>
      </w:r>
      <w:r>
        <w:rPr>
          <w:spacing w:val="-1"/>
        </w:rPr>
        <w:t>e</w:t>
      </w:r>
      <w:r>
        <w:t>r</w:t>
      </w:r>
      <w:r>
        <w:rPr>
          <w:spacing w:val="4"/>
        </w:rPr>
        <w:t xml:space="preserve"> </w:t>
      </w:r>
      <w:proofErr w:type="spellStart"/>
      <w:r>
        <w:t>s</w:t>
      </w:r>
      <w:r>
        <w:rPr>
          <w:spacing w:val="-1"/>
        </w:rPr>
        <w:t>c</w:t>
      </w:r>
      <w:r>
        <w:rPr>
          <w:spacing w:val="1"/>
        </w:rPr>
        <w:t>u</w:t>
      </w:r>
      <w:r>
        <w:rPr>
          <w:spacing w:val="-1"/>
        </w:rPr>
        <w:t>r</w:t>
      </w:r>
      <w:r>
        <w:t>fs</w:t>
      </w:r>
      <w:proofErr w:type="spellEnd"/>
      <w:r>
        <w:t>,</w:t>
      </w:r>
      <w:r>
        <w:rPr>
          <w:spacing w:val="3"/>
        </w:rPr>
        <w:t xml:space="preserve"> </w:t>
      </w:r>
      <w:r>
        <w:t>r</w:t>
      </w:r>
      <w:r>
        <w:rPr>
          <w:spacing w:val="1"/>
        </w:rPr>
        <w:t>u</w:t>
      </w:r>
      <w:r>
        <w:t>s</w:t>
      </w:r>
      <w:r>
        <w:rPr>
          <w:spacing w:val="-1"/>
        </w:rPr>
        <w:t>se</w:t>
      </w:r>
      <w:r>
        <w:t xml:space="preserve">ts or </w:t>
      </w:r>
      <w:r>
        <w:rPr>
          <w:spacing w:val="1"/>
        </w:rPr>
        <w:t>p</w:t>
      </w:r>
      <w:r>
        <w:rPr>
          <w:spacing w:val="-2"/>
        </w:rPr>
        <w:t>e</w:t>
      </w:r>
      <w:r>
        <w:t>st d</w:t>
      </w:r>
      <w:r>
        <w:rPr>
          <w:spacing w:val="-1"/>
        </w:rPr>
        <w:t>a</w:t>
      </w:r>
      <w:r>
        <w:t>m</w:t>
      </w:r>
      <w:r>
        <w:rPr>
          <w:spacing w:val="-1"/>
        </w:rPr>
        <w:t>a</w:t>
      </w:r>
      <w:r>
        <w:t>ge</w:t>
      </w:r>
    </w:p>
    <w:p w14:paraId="1130EF30" w14:textId="77777777" w:rsidR="00D41C24" w:rsidRDefault="00D41C24" w:rsidP="0019560E">
      <w:pPr>
        <w:pStyle w:val="Bullet1G"/>
      </w:pPr>
      <w:r>
        <w:rPr>
          <w:spacing w:val="1"/>
        </w:rPr>
        <w:t>h</w:t>
      </w:r>
      <w:r>
        <w:rPr>
          <w:spacing w:val="-1"/>
        </w:rPr>
        <w:t>ea</w:t>
      </w:r>
      <w:r>
        <w:rPr>
          <w:spacing w:val="1"/>
        </w:rPr>
        <w:t>l</w:t>
      </w:r>
      <w:r>
        <w:rPr>
          <w:spacing w:val="-2"/>
        </w:rPr>
        <w:t>e</w:t>
      </w:r>
      <w:r>
        <w:t>d</w:t>
      </w:r>
      <w:r>
        <w:rPr>
          <w:spacing w:val="16"/>
        </w:rPr>
        <w:t xml:space="preserve"> </w:t>
      </w:r>
      <w:r>
        <w:rPr>
          <w:spacing w:val="1"/>
        </w:rPr>
        <w:t>d</w:t>
      </w:r>
      <w:r>
        <w:rPr>
          <w:spacing w:val="-2"/>
        </w:rPr>
        <w:t>e</w:t>
      </w:r>
      <w:r>
        <w:t>f</w:t>
      </w:r>
      <w:r>
        <w:rPr>
          <w:spacing w:val="1"/>
        </w:rPr>
        <w:t>e</w:t>
      </w:r>
      <w:r>
        <w:rPr>
          <w:spacing w:val="-2"/>
        </w:rPr>
        <w:t>c</w:t>
      </w:r>
      <w:r>
        <w:rPr>
          <w:spacing w:val="1"/>
        </w:rPr>
        <w:t>t</w:t>
      </w:r>
      <w:r>
        <w:t>s</w:t>
      </w:r>
      <w:r>
        <w:rPr>
          <w:spacing w:val="14"/>
        </w:rPr>
        <w:t xml:space="preserve"> </w:t>
      </w:r>
      <w:r>
        <w:rPr>
          <w:spacing w:val="1"/>
        </w:rPr>
        <w:t>du</w:t>
      </w:r>
      <w:r>
        <w:t>e</w:t>
      </w:r>
      <w:r>
        <w:rPr>
          <w:spacing w:val="13"/>
        </w:rPr>
        <w:t xml:space="preserve"> </w:t>
      </w:r>
      <w:r>
        <w:t>to</w:t>
      </w:r>
      <w:r>
        <w:rPr>
          <w:spacing w:val="15"/>
        </w:rPr>
        <w:t xml:space="preserve"> </w:t>
      </w:r>
      <w:r>
        <w:t>a</w:t>
      </w:r>
      <w:r>
        <w:rPr>
          <w:spacing w:val="15"/>
        </w:rPr>
        <w:t xml:space="preserve"> </w:t>
      </w:r>
      <w:r>
        <w:rPr>
          <w:spacing w:val="-1"/>
        </w:rPr>
        <w:t>me</w:t>
      </w:r>
      <w:r>
        <w:rPr>
          <w:spacing w:val="1"/>
        </w:rPr>
        <w:t>ch</w:t>
      </w:r>
      <w:r>
        <w:rPr>
          <w:spacing w:val="-1"/>
        </w:rPr>
        <w:t>a</w:t>
      </w:r>
      <w:r>
        <w:rPr>
          <w:spacing w:val="1"/>
        </w:rPr>
        <w:t>n</w:t>
      </w:r>
      <w:r>
        <w:t>i</w:t>
      </w:r>
      <w:r>
        <w:rPr>
          <w:spacing w:val="-1"/>
        </w:rPr>
        <w:t>ca</w:t>
      </w:r>
      <w:r>
        <w:t>l</w:t>
      </w:r>
      <w:r>
        <w:rPr>
          <w:spacing w:val="16"/>
        </w:rPr>
        <w:t xml:space="preserve"> </w:t>
      </w:r>
      <w:r>
        <w:rPr>
          <w:spacing w:val="-1"/>
        </w:rPr>
        <w:t>ca</w:t>
      </w:r>
      <w:r>
        <w:rPr>
          <w:spacing w:val="1"/>
        </w:rPr>
        <w:t>u</w:t>
      </w:r>
      <w:r>
        <w:t>se</w:t>
      </w:r>
      <w:r>
        <w:rPr>
          <w:spacing w:val="15"/>
        </w:rPr>
        <w:t xml:space="preserve"> </w:t>
      </w:r>
      <w:r>
        <w:rPr>
          <w:spacing w:val="-1"/>
        </w:rPr>
        <w:t>s</w:t>
      </w:r>
      <w:r>
        <w:rPr>
          <w:spacing w:val="1"/>
        </w:rPr>
        <w:t>u</w:t>
      </w:r>
      <w:r>
        <w:rPr>
          <w:spacing w:val="-1"/>
        </w:rPr>
        <w:t>c</w:t>
      </w:r>
      <w:r>
        <w:t>h</w:t>
      </w:r>
      <w:r>
        <w:rPr>
          <w:spacing w:val="15"/>
        </w:rPr>
        <w:t xml:space="preserve"> </w:t>
      </w:r>
      <w:r>
        <w:rPr>
          <w:spacing w:val="-1"/>
        </w:rPr>
        <w:t>a</w:t>
      </w:r>
      <w:r>
        <w:t>s</w:t>
      </w:r>
      <w:r>
        <w:rPr>
          <w:spacing w:val="14"/>
        </w:rPr>
        <w:t xml:space="preserve"> </w:t>
      </w:r>
      <w:r>
        <w:rPr>
          <w:spacing w:val="2"/>
        </w:rPr>
        <w:t>h</w:t>
      </w:r>
      <w:r>
        <w:rPr>
          <w:spacing w:val="-1"/>
        </w:rPr>
        <w:t>a</w:t>
      </w:r>
      <w:r>
        <w:t>il</w:t>
      </w:r>
      <w:r>
        <w:rPr>
          <w:spacing w:val="14"/>
        </w:rPr>
        <w:t xml:space="preserve"> </w:t>
      </w:r>
      <w:r>
        <w:rPr>
          <w:spacing w:val="1"/>
        </w:rPr>
        <w:t>d</w:t>
      </w:r>
      <w:r>
        <w:rPr>
          <w:spacing w:val="-1"/>
        </w:rPr>
        <w:t>am</w:t>
      </w:r>
      <w:r>
        <w:rPr>
          <w:spacing w:val="-2"/>
        </w:rPr>
        <w:t>a</w:t>
      </w:r>
      <w:r>
        <w:rPr>
          <w:spacing w:val="2"/>
        </w:rPr>
        <w:t>g</w:t>
      </w:r>
      <w:r>
        <w:rPr>
          <w:spacing w:val="1"/>
        </w:rPr>
        <w:t>e</w:t>
      </w:r>
      <w:r>
        <w:t>,</w:t>
      </w:r>
      <w:r>
        <w:rPr>
          <w:spacing w:val="14"/>
        </w:rPr>
        <w:t xml:space="preserve"> </w:t>
      </w:r>
      <w:r>
        <w:t>r</w:t>
      </w:r>
      <w:r>
        <w:rPr>
          <w:spacing w:val="1"/>
        </w:rPr>
        <w:t>u</w:t>
      </w:r>
      <w:r>
        <w:rPr>
          <w:spacing w:val="-1"/>
        </w:rPr>
        <w:t>b</w:t>
      </w:r>
      <w:r>
        <w:rPr>
          <w:spacing w:val="1"/>
        </w:rPr>
        <w:t>b</w:t>
      </w:r>
      <w:r>
        <w:rPr>
          <w:spacing w:val="-1"/>
        </w:rPr>
        <w:t>in</w:t>
      </w:r>
      <w:r>
        <w:t>g</w:t>
      </w:r>
      <w:r>
        <w:rPr>
          <w:spacing w:val="16"/>
        </w:rPr>
        <w:t xml:space="preserve"> </w:t>
      </w:r>
      <w:r>
        <w:rPr>
          <w:spacing w:val="1"/>
        </w:rPr>
        <w:t>o</w:t>
      </w:r>
      <w:r>
        <w:t>r</w:t>
      </w:r>
      <w:r>
        <w:rPr>
          <w:spacing w:val="13"/>
        </w:rPr>
        <w:t xml:space="preserve"> </w:t>
      </w:r>
      <w:r>
        <w:rPr>
          <w:spacing w:val="1"/>
        </w:rPr>
        <w:t>da</w:t>
      </w:r>
      <w:r>
        <w:rPr>
          <w:spacing w:val="-2"/>
        </w:rPr>
        <w:t>m</w:t>
      </w:r>
      <w:r>
        <w:rPr>
          <w:spacing w:val="-1"/>
        </w:rPr>
        <w:t>a</w:t>
      </w:r>
      <w:r>
        <w:rPr>
          <w:spacing w:val="1"/>
        </w:rPr>
        <w:t xml:space="preserve">ge </w:t>
      </w:r>
      <w:r>
        <w:t>f</w:t>
      </w:r>
      <w:r>
        <w:rPr>
          <w:spacing w:val="-1"/>
        </w:rPr>
        <w:t>r</w:t>
      </w:r>
      <w:r>
        <w:t>om</w:t>
      </w:r>
      <w:r>
        <w:rPr>
          <w:spacing w:val="-1"/>
        </w:rPr>
        <w:t xml:space="preserve"> </w:t>
      </w:r>
      <w:r>
        <w:rPr>
          <w:spacing w:val="1"/>
        </w:rPr>
        <w:t>h</w:t>
      </w:r>
      <w:r>
        <w:rPr>
          <w:spacing w:val="-2"/>
        </w:rPr>
        <w:t>a</w:t>
      </w:r>
      <w:r>
        <w:t>ndli</w:t>
      </w:r>
      <w:r>
        <w:rPr>
          <w:spacing w:val="-1"/>
        </w:rPr>
        <w:t>n</w:t>
      </w:r>
      <w:r>
        <w:t>g</w:t>
      </w:r>
    </w:p>
    <w:p w14:paraId="1D54CDF2" w14:textId="77777777" w:rsidR="00D41C24" w:rsidRDefault="00D41C24" w:rsidP="0019560E">
      <w:pPr>
        <w:pStyle w:val="Bullet1G"/>
      </w:pPr>
      <w:r>
        <w:t>sup</w:t>
      </w:r>
      <w:r>
        <w:rPr>
          <w:spacing w:val="-1"/>
        </w:rPr>
        <w:t>er</w:t>
      </w:r>
      <w:r>
        <w:t>fi</w:t>
      </w:r>
      <w:r>
        <w:rPr>
          <w:spacing w:val="-1"/>
        </w:rPr>
        <w:t>c</w:t>
      </w:r>
      <w:r>
        <w:t>i</w:t>
      </w:r>
      <w:r>
        <w:rPr>
          <w:spacing w:val="-2"/>
        </w:rPr>
        <w:t>a</w:t>
      </w:r>
      <w:r>
        <w:t>l h</w:t>
      </w:r>
      <w:r>
        <w:rPr>
          <w:spacing w:val="-1"/>
        </w:rPr>
        <w:t>ea</w:t>
      </w:r>
      <w:r>
        <w:rPr>
          <w:spacing w:val="1"/>
        </w:rPr>
        <w:t>l</w:t>
      </w:r>
      <w:r>
        <w:rPr>
          <w:spacing w:val="-2"/>
        </w:rPr>
        <w:t>e</w:t>
      </w:r>
      <w:r>
        <w:t>d skin</w:t>
      </w:r>
      <w:r>
        <w:rPr>
          <w:spacing w:val="-1"/>
        </w:rPr>
        <w:t xml:space="preserve"> a</w:t>
      </w:r>
      <w:r>
        <w:t>l</w:t>
      </w:r>
      <w:r>
        <w:rPr>
          <w:spacing w:val="1"/>
        </w:rPr>
        <w:t>t</w:t>
      </w:r>
      <w:r>
        <w:rPr>
          <w:spacing w:val="-2"/>
        </w:rPr>
        <w:t>e</w:t>
      </w:r>
      <w:r>
        <w:t>r</w:t>
      </w:r>
      <w:r>
        <w:rPr>
          <w:spacing w:val="-1"/>
        </w:rPr>
        <w:t>a</w:t>
      </w:r>
      <w:r>
        <w:t>tio</w:t>
      </w:r>
      <w:r>
        <w:rPr>
          <w:spacing w:val="-1"/>
        </w:rPr>
        <w:t>n</w:t>
      </w:r>
      <w:r>
        <w:t>s.</w:t>
      </w:r>
    </w:p>
    <w:p w14:paraId="596D77A8" w14:textId="77777777" w:rsidR="00E65921" w:rsidDel="00666413" w:rsidRDefault="00E65921" w:rsidP="00E65921">
      <w:pPr>
        <w:pStyle w:val="SingleTxtG"/>
        <w:rPr>
          <w:del w:id="116" w:author="Stephen Hatem" w:date="2019-05-14T13:56:00Z"/>
        </w:rPr>
      </w:pPr>
      <w:del w:id="117" w:author="Stephen Hatem" w:date="2019-05-14T13:56:00Z">
        <w:r w:rsidRPr="00E65921" w:rsidDel="00666413">
          <w:rPr>
            <w:i/>
            <w:iCs/>
          </w:rPr>
          <w:delText>Remark by Germany</w:delText>
        </w:r>
        <w:r w:rsidDel="00666413">
          <w:delText>: In Codex STAN 213 for Persian limes, the last four indents are replaced by “slight skin defects not exceeding 2 cm</w:delText>
        </w:r>
        <w:r w:rsidRPr="00E65921" w:rsidDel="00666413">
          <w:rPr>
            <w:vertAlign w:val="superscript"/>
          </w:rPr>
          <w:delText>2</w:delText>
        </w:r>
        <w:r w:rsidDel="00666413">
          <w:delText>.]</w:delText>
        </w:r>
      </w:del>
    </w:p>
    <w:p w14:paraId="57945174" w14:textId="77777777" w:rsidR="00E65921" w:rsidRPr="00150DB2" w:rsidDel="00CE7EAB" w:rsidRDefault="00E65921" w:rsidP="004008E6">
      <w:pPr>
        <w:pStyle w:val="Bullet1G"/>
        <w:rPr>
          <w:del w:id="118" w:author="Aruna Vivekanantham" w:date="2019-05-13T17:37:00Z"/>
        </w:rPr>
      </w:pPr>
      <w:r>
        <w:t xml:space="preserve">Rough skin. </w:t>
      </w:r>
      <w:del w:id="119" w:author="Aruna Vivekanantham" w:date="2019-05-13T17:37:00Z">
        <w:r w:rsidRPr="00E65921" w:rsidDel="00CE7EAB">
          <w:rPr>
            <w:i/>
            <w:iCs/>
          </w:rPr>
          <w:delText>Remark by Germany</w:delText>
        </w:r>
        <w:r w:rsidDel="00CE7EAB">
          <w:delText>: not relevant for limes.</w:delText>
        </w:r>
      </w:del>
    </w:p>
    <w:p w14:paraId="7005BEC8" w14:textId="77777777" w:rsidR="00D41C24" w:rsidDel="00CE7EAB" w:rsidRDefault="00D41C24" w:rsidP="001E1B99">
      <w:pPr>
        <w:pStyle w:val="SingleTxtG"/>
        <w:rPr>
          <w:del w:id="120" w:author="Aruna Vivekanantham" w:date="2019-05-13T17:37:00Z"/>
        </w:rPr>
      </w:pPr>
      <w:del w:id="121" w:author="Bickelmann, Ulrike" w:date="2019-05-17T13:54:00Z">
        <w:r w:rsidRPr="00CE7EAB" w:rsidDel="001E1B99">
          <w:rPr>
            <w:spacing w:val="-1"/>
            <w:u w:color="000000"/>
          </w:rPr>
          <w:delText>T</w:delText>
        </w:r>
        <w:r w:rsidRPr="00CE7EAB" w:rsidDel="001E1B99">
          <w:rPr>
            <w:spacing w:val="1"/>
            <w:u w:color="000000"/>
          </w:rPr>
          <w:delText>h</w:delText>
        </w:r>
        <w:r w:rsidRPr="00CE7EAB" w:rsidDel="001E1B99">
          <w:rPr>
            <w:u w:color="000000"/>
          </w:rPr>
          <w:delText>e</w:delText>
        </w:r>
        <w:r w:rsidRPr="00CE7EAB" w:rsidDel="001E1B99">
          <w:rPr>
            <w:spacing w:val="-1"/>
            <w:u w:color="000000"/>
          </w:rPr>
          <w:delText xml:space="preserve"> </w:delText>
        </w:r>
        <w:r w:rsidRPr="00CE7EAB" w:rsidDel="001E1B99">
          <w:rPr>
            <w:spacing w:val="1"/>
            <w:u w:color="000000"/>
          </w:rPr>
          <w:delText>d</w:delText>
        </w:r>
        <w:r w:rsidRPr="00CE7EAB" w:rsidDel="001E1B99">
          <w:rPr>
            <w:spacing w:val="-2"/>
            <w:u w:color="000000"/>
          </w:rPr>
          <w:delText>e</w:delText>
        </w:r>
        <w:r w:rsidRPr="00CE7EAB" w:rsidDel="001E1B99">
          <w:rPr>
            <w:spacing w:val="2"/>
            <w:u w:color="000000"/>
          </w:rPr>
          <w:delText>f</w:delText>
        </w:r>
        <w:r w:rsidRPr="00CE7EAB" w:rsidDel="001E1B99">
          <w:rPr>
            <w:spacing w:val="-1"/>
            <w:u w:color="000000"/>
          </w:rPr>
          <w:delText>ec</w:delText>
        </w:r>
        <w:r w:rsidRPr="00CE7EAB" w:rsidDel="001E1B99">
          <w:rPr>
            <w:u w:color="000000"/>
          </w:rPr>
          <w:delText xml:space="preserve">ts </w:delText>
        </w:r>
        <w:r w:rsidRPr="00CE7EAB" w:rsidDel="001E1B99">
          <w:rPr>
            <w:spacing w:val="-1"/>
            <w:u w:color="000000"/>
          </w:rPr>
          <w:delText>m</w:delText>
        </w:r>
        <w:r w:rsidRPr="00CE7EAB" w:rsidDel="001E1B99">
          <w:rPr>
            <w:spacing w:val="1"/>
            <w:u w:color="000000"/>
          </w:rPr>
          <w:delText>u</w:delText>
        </w:r>
        <w:r w:rsidRPr="00CE7EAB" w:rsidDel="001E1B99">
          <w:rPr>
            <w:spacing w:val="-1"/>
            <w:u w:color="000000"/>
          </w:rPr>
          <w:delText>st</w:delText>
        </w:r>
        <w:r w:rsidRPr="00CE7EAB" w:rsidDel="001E1B99">
          <w:rPr>
            <w:u w:color="000000"/>
          </w:rPr>
          <w:delText xml:space="preserve"> </w:delText>
        </w:r>
        <w:r w:rsidRPr="00CE7EAB" w:rsidDel="001E1B99">
          <w:rPr>
            <w:spacing w:val="1"/>
            <w:u w:color="000000"/>
          </w:rPr>
          <w:delText>n</w:delText>
        </w:r>
        <w:r w:rsidRPr="00CE7EAB" w:rsidDel="001E1B99">
          <w:rPr>
            <w:spacing w:val="-1"/>
            <w:u w:color="000000"/>
          </w:rPr>
          <w:delText>o</w:delText>
        </w:r>
        <w:r w:rsidRPr="00CE7EAB" w:rsidDel="001E1B99">
          <w:rPr>
            <w:u w:color="000000"/>
          </w:rPr>
          <w:delText>t,</w:delText>
        </w:r>
        <w:r w:rsidRPr="00CE7EAB" w:rsidDel="001E1B99">
          <w:rPr>
            <w:spacing w:val="-1"/>
            <w:u w:color="000000"/>
          </w:rPr>
          <w:delText xml:space="preserve"> </w:delText>
        </w:r>
        <w:r w:rsidRPr="00CE7EAB" w:rsidDel="001E1B99">
          <w:rPr>
            <w:u w:color="000000"/>
          </w:rPr>
          <w:delText xml:space="preserve">in </w:delText>
        </w:r>
        <w:r w:rsidRPr="00CE7EAB" w:rsidDel="001E1B99">
          <w:rPr>
            <w:spacing w:val="-2"/>
            <w:u w:color="000000"/>
          </w:rPr>
          <w:delText>a</w:delText>
        </w:r>
        <w:r w:rsidRPr="00CE7EAB" w:rsidDel="001E1B99">
          <w:rPr>
            <w:spacing w:val="1"/>
            <w:u w:color="000000"/>
          </w:rPr>
          <w:delText>n</w:delText>
        </w:r>
        <w:r w:rsidRPr="00CE7EAB" w:rsidDel="001E1B99">
          <w:rPr>
            <w:u w:color="000000"/>
          </w:rPr>
          <w:delText xml:space="preserve">y </w:delText>
        </w:r>
        <w:r w:rsidRPr="00CE7EAB" w:rsidDel="001E1B99">
          <w:rPr>
            <w:spacing w:val="-1"/>
            <w:u w:color="000000"/>
          </w:rPr>
          <w:delText>ca</w:delText>
        </w:r>
        <w:r w:rsidRPr="00CE7EAB" w:rsidDel="001E1B99">
          <w:rPr>
            <w:u w:color="000000"/>
          </w:rPr>
          <w:delText>se,</w:delText>
        </w:r>
        <w:r w:rsidRPr="00CE7EAB" w:rsidDel="001E1B99">
          <w:rPr>
            <w:spacing w:val="1"/>
            <w:u w:color="000000"/>
          </w:rPr>
          <w:delText xml:space="preserve"> </w:delText>
        </w:r>
        <w:r w:rsidRPr="00CE7EAB" w:rsidDel="001E1B99">
          <w:rPr>
            <w:u w:color="000000"/>
          </w:rPr>
          <w:delText>affect t</w:delText>
        </w:r>
        <w:r w:rsidRPr="00CE7EAB" w:rsidDel="001E1B99">
          <w:rPr>
            <w:spacing w:val="1"/>
            <w:u w:color="000000"/>
          </w:rPr>
          <w:delText>h</w:delText>
        </w:r>
        <w:r w:rsidRPr="00CE7EAB" w:rsidDel="001E1B99">
          <w:rPr>
            <w:u w:color="000000"/>
          </w:rPr>
          <w:delText>e</w:delText>
        </w:r>
        <w:r w:rsidRPr="00CE7EAB" w:rsidDel="001E1B99">
          <w:rPr>
            <w:spacing w:val="-1"/>
            <w:u w:color="000000"/>
          </w:rPr>
          <w:delText xml:space="preserve"> </w:delText>
        </w:r>
        <w:r w:rsidRPr="00CE7EAB" w:rsidDel="001E1B99">
          <w:rPr>
            <w:u w:color="000000"/>
          </w:rPr>
          <w:delText>fles</w:delText>
        </w:r>
        <w:r w:rsidRPr="00CE7EAB" w:rsidDel="001E1B99">
          <w:rPr>
            <w:spacing w:val="1"/>
            <w:u w:color="000000"/>
          </w:rPr>
          <w:delText>h</w:delText>
        </w:r>
        <w:r w:rsidDel="001E1B99">
          <w:delText>. [</w:delText>
        </w:r>
        <w:r w:rsidRPr="00CE7EAB" w:rsidDel="001E1B99">
          <w:rPr>
            <w:spacing w:val="1"/>
          </w:rPr>
          <w:delText>p</w:delText>
        </w:r>
        <w:r w:rsidRPr="00CE7EAB" w:rsidDel="001E1B99">
          <w:rPr>
            <w:spacing w:val="-2"/>
          </w:rPr>
          <w:delText>a</w:delText>
        </w:r>
        <w:r w:rsidDel="001E1B99">
          <w:delText xml:space="preserve">rt </w:delText>
        </w:r>
      </w:del>
      <w:del w:id="122" w:author="Aruna Vivekanantham" w:date="2019-05-13T17:37:00Z">
        <w:r w:rsidRPr="00CE7EAB" w:rsidDel="00CE7EAB">
          <w:rPr>
            <w:spacing w:val="1"/>
          </w:rPr>
          <w:delText>o</w:delText>
        </w:r>
        <w:r w:rsidDel="00CE7EAB">
          <w:delText>f C</w:delText>
        </w:r>
        <w:r w:rsidRPr="00CE7EAB" w:rsidDel="00CE7EAB">
          <w:rPr>
            <w:spacing w:val="1"/>
          </w:rPr>
          <w:delText>od</w:delText>
        </w:r>
        <w:r w:rsidRPr="00CE7EAB" w:rsidDel="00CE7EAB">
          <w:rPr>
            <w:spacing w:val="-1"/>
          </w:rPr>
          <w:delText>e</w:delText>
        </w:r>
        <w:r w:rsidDel="00CE7EAB">
          <w:delText>x</w:delText>
        </w:r>
        <w:r w:rsidRPr="00CE7EAB" w:rsidDel="00CE7EAB">
          <w:rPr>
            <w:spacing w:val="-1"/>
          </w:rPr>
          <w:delText xml:space="preserve"> </w:delText>
        </w:r>
        <w:r w:rsidRPr="00CE7EAB" w:rsidDel="00CE7EAB">
          <w:rPr>
            <w:spacing w:val="1"/>
          </w:rPr>
          <w:delText>S</w:delText>
        </w:r>
        <w:r w:rsidRPr="00CE7EAB" w:rsidDel="00CE7EAB">
          <w:rPr>
            <w:spacing w:val="-1"/>
          </w:rPr>
          <w:delText>T</w:delText>
        </w:r>
        <w:r w:rsidRPr="00CE7EAB" w:rsidDel="00CE7EAB">
          <w:rPr>
            <w:spacing w:val="-2"/>
          </w:rPr>
          <w:delText>A</w:delText>
        </w:r>
        <w:r w:rsidDel="00CE7EAB">
          <w:delText>N</w:delText>
        </w:r>
        <w:r w:rsidRPr="00CE7EAB" w:rsidDel="00CE7EAB">
          <w:rPr>
            <w:spacing w:val="1"/>
          </w:rPr>
          <w:delText xml:space="preserve"> 2</w:delText>
        </w:r>
        <w:r w:rsidRPr="00CE7EAB" w:rsidDel="00CE7EAB">
          <w:rPr>
            <w:spacing w:val="-1"/>
          </w:rPr>
          <w:delText>1</w:delText>
        </w:r>
        <w:r w:rsidRPr="00CE7EAB" w:rsidDel="00CE7EAB">
          <w:rPr>
            <w:spacing w:val="1"/>
          </w:rPr>
          <w:delText>3</w:delText>
        </w:r>
        <w:r w:rsidDel="00CE7EAB">
          <w:delText>]</w:delText>
        </w:r>
      </w:del>
    </w:p>
    <w:p w14:paraId="2774F139" w14:textId="77777777" w:rsidR="00D41C24" w:rsidRDefault="00D41C24" w:rsidP="001E1B99">
      <w:pPr>
        <w:pStyle w:val="HChG"/>
      </w:pPr>
      <w:r>
        <w:lastRenderedPageBreak/>
        <w:tab/>
        <w:t>III.</w:t>
      </w:r>
      <w:r>
        <w:tab/>
        <w:t>Provisio</w:t>
      </w:r>
      <w:r>
        <w:rPr>
          <w:spacing w:val="-1"/>
        </w:rPr>
        <w:t>n</w:t>
      </w:r>
      <w:r>
        <w:t>s</w:t>
      </w:r>
      <w:r>
        <w:rPr>
          <w:spacing w:val="-9"/>
        </w:rPr>
        <w:t xml:space="preserve"> </w:t>
      </w:r>
      <w:r>
        <w:t>concerni</w:t>
      </w:r>
      <w:r>
        <w:rPr>
          <w:spacing w:val="-1"/>
        </w:rPr>
        <w:t>n</w:t>
      </w:r>
      <w:r>
        <w:t>g</w:t>
      </w:r>
      <w:r>
        <w:rPr>
          <w:spacing w:val="-10"/>
        </w:rPr>
        <w:t xml:space="preserve"> </w:t>
      </w:r>
      <w:r>
        <w:rPr>
          <w:w w:val="99"/>
        </w:rPr>
        <w:t>si</w:t>
      </w:r>
      <w:r>
        <w:rPr>
          <w:spacing w:val="-2"/>
          <w:w w:val="99"/>
        </w:rPr>
        <w:t>z</w:t>
      </w:r>
      <w:r>
        <w:rPr>
          <w:spacing w:val="1"/>
          <w:w w:val="99"/>
        </w:rPr>
        <w:t>i</w:t>
      </w:r>
      <w:r>
        <w:rPr>
          <w:w w:val="99"/>
        </w:rPr>
        <w:t>ng</w:t>
      </w:r>
    </w:p>
    <w:p w14:paraId="4C56E735" w14:textId="77777777" w:rsidR="00D41C24" w:rsidRDefault="00D41C24" w:rsidP="00D41C24">
      <w:pPr>
        <w:pStyle w:val="SingleTxtG"/>
      </w:pPr>
      <w:r>
        <w:t>Si</w:t>
      </w:r>
      <w:r>
        <w:rPr>
          <w:spacing w:val="-1"/>
        </w:rPr>
        <w:t>z</w:t>
      </w:r>
      <w:r>
        <w:t>e</w:t>
      </w:r>
      <w:r>
        <w:rPr>
          <w:spacing w:val="-8"/>
        </w:rPr>
        <w:t xml:space="preserve"> </w:t>
      </w:r>
      <w:r>
        <w:t>is</w:t>
      </w:r>
      <w:r>
        <w:rPr>
          <w:spacing w:val="-8"/>
        </w:rPr>
        <w:t xml:space="preserve"> </w:t>
      </w:r>
      <w:r>
        <w:rPr>
          <w:spacing w:val="1"/>
        </w:rPr>
        <w:t>d</w:t>
      </w:r>
      <w:r>
        <w:rPr>
          <w:spacing w:val="-1"/>
        </w:rPr>
        <w:t>e</w:t>
      </w:r>
      <w:r>
        <w:t>t</w:t>
      </w:r>
      <w:r>
        <w:rPr>
          <w:spacing w:val="-1"/>
        </w:rPr>
        <w:t>e</w:t>
      </w:r>
      <w:r>
        <w:rPr>
          <w:spacing w:val="2"/>
        </w:rPr>
        <w:t>r</w:t>
      </w:r>
      <w:r>
        <w:rPr>
          <w:spacing w:val="-3"/>
        </w:rPr>
        <w:t>m</w:t>
      </w:r>
      <w:r>
        <w:rPr>
          <w:spacing w:val="1"/>
        </w:rPr>
        <w:t>i</w:t>
      </w:r>
      <w:r>
        <w:t>n</w:t>
      </w:r>
      <w:r>
        <w:rPr>
          <w:spacing w:val="-2"/>
        </w:rPr>
        <w:t>e</w:t>
      </w:r>
      <w:r>
        <w:t>d</w:t>
      </w:r>
      <w:r>
        <w:rPr>
          <w:spacing w:val="-7"/>
        </w:rPr>
        <w:t xml:space="preserve"> </w:t>
      </w:r>
      <w:r>
        <w:t>by</w:t>
      </w:r>
      <w:r>
        <w:rPr>
          <w:spacing w:val="-8"/>
        </w:rPr>
        <w:t xml:space="preserve"> </w:t>
      </w:r>
      <w:r>
        <w:t>the</w:t>
      </w:r>
      <w:r>
        <w:rPr>
          <w:spacing w:val="-8"/>
        </w:rPr>
        <w:t xml:space="preserve"> </w:t>
      </w:r>
      <w:r>
        <w:t>m</w:t>
      </w:r>
      <w:r>
        <w:rPr>
          <w:spacing w:val="-2"/>
        </w:rPr>
        <w:t>a</w:t>
      </w:r>
      <w:r>
        <w:rPr>
          <w:spacing w:val="2"/>
        </w:rPr>
        <w:t>x</w:t>
      </w:r>
      <w:r>
        <w:t>i</w:t>
      </w:r>
      <w:r>
        <w:rPr>
          <w:spacing w:val="-2"/>
        </w:rPr>
        <w:t>m</w:t>
      </w:r>
      <w:r>
        <w:rPr>
          <w:spacing w:val="2"/>
        </w:rPr>
        <w:t>u</w:t>
      </w:r>
      <w:r>
        <w:t>m</w:t>
      </w:r>
      <w:r>
        <w:rPr>
          <w:spacing w:val="-9"/>
        </w:rPr>
        <w:t xml:space="preserve"> </w:t>
      </w:r>
      <w:r>
        <w:rPr>
          <w:spacing w:val="1"/>
        </w:rPr>
        <w:t>d</w:t>
      </w:r>
      <w:r>
        <w:t>ia</w:t>
      </w:r>
      <w:r>
        <w:rPr>
          <w:spacing w:val="-2"/>
        </w:rPr>
        <w:t>m</w:t>
      </w:r>
      <w:r>
        <w:rPr>
          <w:spacing w:val="-1"/>
        </w:rPr>
        <w:t>e</w:t>
      </w:r>
      <w:r>
        <w:t>t</w:t>
      </w:r>
      <w:r>
        <w:rPr>
          <w:spacing w:val="-1"/>
        </w:rPr>
        <w:t>e</w:t>
      </w:r>
      <w:r>
        <w:t>r</w:t>
      </w:r>
      <w:r>
        <w:rPr>
          <w:spacing w:val="-7"/>
        </w:rPr>
        <w:t xml:space="preserve"> </w:t>
      </w:r>
      <w:r>
        <w:t>of</w:t>
      </w:r>
      <w:r>
        <w:rPr>
          <w:spacing w:val="-8"/>
        </w:rPr>
        <w:t xml:space="preserve"> </w:t>
      </w:r>
      <w:r>
        <w:rPr>
          <w:spacing w:val="1"/>
        </w:rPr>
        <w:t>t</w:t>
      </w:r>
      <w:r>
        <w:rPr>
          <w:spacing w:val="-1"/>
        </w:rPr>
        <w:t>h</w:t>
      </w:r>
      <w:r>
        <w:t>e</w:t>
      </w:r>
      <w:r>
        <w:rPr>
          <w:spacing w:val="-8"/>
        </w:rPr>
        <w:t xml:space="preserve"> </w:t>
      </w:r>
      <w:r>
        <w:rPr>
          <w:spacing w:val="-1"/>
        </w:rPr>
        <w:t>eq</w:t>
      </w:r>
      <w:r>
        <w:rPr>
          <w:spacing w:val="1"/>
        </w:rPr>
        <w:t>u</w:t>
      </w:r>
      <w:r>
        <w:rPr>
          <w:spacing w:val="-1"/>
        </w:rPr>
        <w:t>a</w:t>
      </w:r>
      <w:r>
        <w:t>to</w:t>
      </w:r>
      <w:r>
        <w:rPr>
          <w:spacing w:val="-1"/>
        </w:rPr>
        <w:t>r</w:t>
      </w:r>
      <w:r>
        <w:t>i</w:t>
      </w:r>
      <w:r>
        <w:rPr>
          <w:spacing w:val="-1"/>
        </w:rPr>
        <w:t>a</w:t>
      </w:r>
      <w:r>
        <w:t>l</w:t>
      </w:r>
      <w:r>
        <w:rPr>
          <w:spacing w:val="-7"/>
        </w:rPr>
        <w:t xml:space="preserve"> </w:t>
      </w:r>
      <w:r>
        <w:t>s</w:t>
      </w:r>
      <w:r>
        <w:rPr>
          <w:spacing w:val="-2"/>
        </w:rPr>
        <w:t>e</w:t>
      </w:r>
      <w:r>
        <w:rPr>
          <w:spacing w:val="-1"/>
        </w:rPr>
        <w:t>c</w:t>
      </w:r>
      <w:r>
        <w:t>t</w:t>
      </w:r>
      <w:r>
        <w:rPr>
          <w:spacing w:val="1"/>
        </w:rPr>
        <w:t>i</w:t>
      </w:r>
      <w:r>
        <w:rPr>
          <w:spacing w:val="-1"/>
        </w:rPr>
        <w:t>o</w:t>
      </w:r>
      <w:r>
        <w:t>n</w:t>
      </w:r>
      <w:r>
        <w:rPr>
          <w:spacing w:val="-8"/>
        </w:rPr>
        <w:t xml:space="preserve"> </w:t>
      </w:r>
      <w:r>
        <w:t>of</w:t>
      </w:r>
      <w:r>
        <w:rPr>
          <w:spacing w:val="-8"/>
        </w:rPr>
        <w:t xml:space="preserve"> </w:t>
      </w:r>
      <w:r>
        <w:t>the</w:t>
      </w:r>
      <w:r>
        <w:rPr>
          <w:spacing w:val="-8"/>
        </w:rPr>
        <w:t xml:space="preserve"> </w:t>
      </w:r>
      <w:r>
        <w:t>fr</w:t>
      </w:r>
      <w:r>
        <w:rPr>
          <w:spacing w:val="-1"/>
        </w:rPr>
        <w:t>u</w:t>
      </w:r>
      <w:r>
        <w:t>it</w:t>
      </w:r>
      <w:r>
        <w:rPr>
          <w:spacing w:val="-8"/>
        </w:rPr>
        <w:t xml:space="preserve"> </w:t>
      </w:r>
      <w:r>
        <w:t>or</w:t>
      </w:r>
      <w:r>
        <w:rPr>
          <w:spacing w:val="-7"/>
        </w:rPr>
        <w:t xml:space="preserve"> </w:t>
      </w:r>
      <w:r>
        <w:rPr>
          <w:spacing w:val="1"/>
        </w:rPr>
        <w:t>b</w:t>
      </w:r>
      <w:r>
        <w:t>y</w:t>
      </w:r>
      <w:r>
        <w:rPr>
          <w:spacing w:val="-8"/>
        </w:rPr>
        <w:t xml:space="preserve"> </w:t>
      </w:r>
      <w:r>
        <w:rPr>
          <w:spacing w:val="-2"/>
        </w:rPr>
        <w:t>c</w:t>
      </w:r>
      <w:r>
        <w:t>ou</w:t>
      </w:r>
      <w:r>
        <w:rPr>
          <w:spacing w:val="-1"/>
        </w:rPr>
        <w:t>n</w:t>
      </w:r>
      <w:r>
        <w:rPr>
          <w:spacing w:val="1"/>
        </w:rPr>
        <w:t>t</w:t>
      </w:r>
      <w:r>
        <w:t xml:space="preserve">. </w:t>
      </w:r>
      <w:r>
        <w:rPr>
          <w:spacing w:val="-1"/>
        </w:rPr>
        <w:t>T</w:t>
      </w:r>
      <w:r>
        <w:rPr>
          <w:spacing w:val="1"/>
        </w:rPr>
        <w:t>h</w:t>
      </w:r>
      <w:r>
        <w:t>e</w:t>
      </w:r>
      <w:r>
        <w:rPr>
          <w:spacing w:val="-1"/>
        </w:rPr>
        <w:t xml:space="preserve"> </w:t>
      </w:r>
      <w:r>
        <w:rPr>
          <w:spacing w:val="-2"/>
        </w:rPr>
        <w:t>m</w:t>
      </w:r>
      <w:r>
        <w:rPr>
          <w:spacing w:val="1"/>
        </w:rPr>
        <w:t>in</w:t>
      </w:r>
      <w:r>
        <w:t>i</w:t>
      </w:r>
      <w:r>
        <w:rPr>
          <w:spacing w:val="-2"/>
        </w:rPr>
        <w:t>m</w:t>
      </w:r>
      <w:r>
        <w:rPr>
          <w:spacing w:val="1"/>
        </w:rPr>
        <w:t>u</w:t>
      </w:r>
      <w:r>
        <w:t>m</w:t>
      </w:r>
      <w:r>
        <w:rPr>
          <w:spacing w:val="-1"/>
        </w:rPr>
        <w:t xml:space="preserve"> </w:t>
      </w:r>
      <w:r>
        <w:t>si</w:t>
      </w:r>
      <w:r>
        <w:rPr>
          <w:spacing w:val="-1"/>
        </w:rPr>
        <w:t>z</w:t>
      </w:r>
      <w:r>
        <w:t>e</w:t>
      </w:r>
      <w:r>
        <w:rPr>
          <w:spacing w:val="-1"/>
        </w:rPr>
        <w:t xml:space="preserve"> </w:t>
      </w:r>
      <w:r>
        <w:t xml:space="preserve">is </w:t>
      </w:r>
      <w:r>
        <w:rPr>
          <w:spacing w:val="-1"/>
        </w:rPr>
        <w:t>se</w:t>
      </w:r>
      <w:r>
        <w:t>t</w:t>
      </w:r>
      <w:r>
        <w:rPr>
          <w:spacing w:val="1"/>
        </w:rPr>
        <w:t xml:space="preserve"> </w:t>
      </w:r>
      <w:r>
        <w:rPr>
          <w:spacing w:val="-1"/>
        </w:rPr>
        <w:t>a</w:t>
      </w:r>
      <w:r>
        <w:t>t:</w:t>
      </w:r>
    </w:p>
    <w:p w14:paraId="3CF0AB61" w14:textId="77777777" w:rsidR="00D41C24" w:rsidRDefault="00D41C24">
      <w:pPr>
        <w:pStyle w:val="Bullet1G"/>
      </w:pPr>
      <w:del w:id="123" w:author="Aruna Vivekanantham" w:date="2019-05-13T17:33:00Z">
        <w:r w:rsidDel="00C43D69">
          <w:rPr>
            <w:spacing w:val="1"/>
          </w:rPr>
          <w:delText>4</w:delText>
        </w:r>
        <w:r w:rsidDel="00C43D69">
          <w:delText xml:space="preserve">2 </w:delText>
        </w:r>
      </w:del>
      <w:ins w:id="124" w:author="Aruna Vivekanantham" w:date="2019-05-13T17:33:00Z">
        <w:r w:rsidR="00C43D69">
          <w:rPr>
            <w:spacing w:val="1"/>
          </w:rPr>
          <w:t>4</w:t>
        </w:r>
        <w:r w:rsidR="00C43D69">
          <w:t xml:space="preserve">0 </w:t>
        </w:r>
      </w:ins>
      <w:r>
        <w:t>mm</w:t>
      </w:r>
      <w:r>
        <w:rPr>
          <w:spacing w:val="-2"/>
        </w:rPr>
        <w:t xml:space="preserve"> </w:t>
      </w:r>
      <w:r>
        <w:t>f</w:t>
      </w:r>
      <w:r>
        <w:rPr>
          <w:spacing w:val="1"/>
        </w:rPr>
        <w:t>o</w:t>
      </w:r>
      <w:r>
        <w:t>r Persian l</w:t>
      </w:r>
      <w:r>
        <w:rPr>
          <w:spacing w:val="1"/>
        </w:rPr>
        <w:t>i</w:t>
      </w:r>
      <w:r>
        <w:rPr>
          <w:spacing w:val="-3"/>
        </w:rPr>
        <w:t>m</w:t>
      </w:r>
      <w:r>
        <w:t>es</w:t>
      </w:r>
    </w:p>
    <w:p w14:paraId="77EB7AE2" w14:textId="77777777" w:rsidR="00D41C24" w:rsidRDefault="00D41C24" w:rsidP="00E65921">
      <w:pPr>
        <w:pStyle w:val="Bullet1G"/>
      </w:pPr>
      <w:r>
        <w:rPr>
          <w:spacing w:val="1"/>
        </w:rPr>
        <w:t>2</w:t>
      </w:r>
      <w:r>
        <w:t>5 mm</w:t>
      </w:r>
      <w:r>
        <w:rPr>
          <w:spacing w:val="-2"/>
        </w:rPr>
        <w:t xml:space="preserve"> </w:t>
      </w:r>
      <w:r>
        <w:t>f</w:t>
      </w:r>
      <w:r>
        <w:rPr>
          <w:spacing w:val="1"/>
        </w:rPr>
        <w:t>o</w:t>
      </w:r>
      <w:r>
        <w:t xml:space="preserve">r </w:t>
      </w:r>
      <w:r>
        <w:rPr>
          <w:spacing w:val="-1"/>
        </w:rPr>
        <w:t>M</w:t>
      </w:r>
      <w:r>
        <w:rPr>
          <w:spacing w:val="1"/>
        </w:rPr>
        <w:t>exi</w:t>
      </w:r>
      <w:r>
        <w:rPr>
          <w:spacing w:val="-1"/>
        </w:rPr>
        <w:t>c</w:t>
      </w:r>
      <w:r>
        <w:rPr>
          <w:spacing w:val="-2"/>
        </w:rPr>
        <w:t>a</w:t>
      </w:r>
      <w:r>
        <w:t xml:space="preserve">n </w:t>
      </w:r>
      <w:r>
        <w:rPr>
          <w:u w:val="single" w:color="000000"/>
        </w:rPr>
        <w:t>l</w:t>
      </w:r>
      <w:r>
        <w:rPr>
          <w:spacing w:val="1"/>
          <w:u w:val="single" w:color="000000"/>
        </w:rPr>
        <w:t>i</w:t>
      </w:r>
      <w:r>
        <w:rPr>
          <w:spacing w:val="-2"/>
          <w:u w:val="single" w:color="000000"/>
        </w:rPr>
        <w:t>m</w:t>
      </w:r>
      <w:r>
        <w:rPr>
          <w:spacing w:val="-1"/>
          <w:u w:val="single" w:color="000000"/>
        </w:rPr>
        <w:t>e</w:t>
      </w:r>
      <w:r>
        <w:rPr>
          <w:u w:val="single" w:color="000000"/>
        </w:rPr>
        <w:t>s</w:t>
      </w:r>
      <w:r>
        <w:rPr>
          <w:spacing w:val="-1"/>
        </w:rPr>
        <w:t xml:space="preserve"> </w:t>
      </w:r>
      <w:del w:id="125" w:author="Bickelmann, Ulrike" w:date="2019-05-17T13:55:00Z">
        <w:r w:rsidDel="001E1B99">
          <w:delText>[</w:delText>
        </w:r>
        <w:r w:rsidDel="001E1B99">
          <w:rPr>
            <w:spacing w:val="1"/>
          </w:rPr>
          <w:delText>pro</w:delText>
        </w:r>
        <w:r w:rsidDel="001E1B99">
          <w:rPr>
            <w:spacing w:val="-1"/>
          </w:rPr>
          <w:delText>p</w:delText>
        </w:r>
        <w:r w:rsidDel="001E1B99">
          <w:rPr>
            <w:spacing w:val="1"/>
          </w:rPr>
          <w:delText>os</w:delText>
        </w:r>
        <w:r w:rsidDel="001E1B99">
          <w:rPr>
            <w:spacing w:val="-2"/>
          </w:rPr>
          <w:delText>a</w:delText>
        </w:r>
        <w:r w:rsidDel="001E1B99">
          <w:delText xml:space="preserve">l </w:delText>
        </w:r>
        <w:r w:rsidDel="001E1B99">
          <w:rPr>
            <w:spacing w:val="1"/>
          </w:rPr>
          <w:delText>b</w:delText>
        </w:r>
        <w:r w:rsidDel="001E1B99">
          <w:delText>y</w:delText>
        </w:r>
        <w:r w:rsidDel="001E1B99">
          <w:rPr>
            <w:spacing w:val="-1"/>
          </w:rPr>
          <w:delText xml:space="preserve"> </w:delText>
        </w:r>
        <w:r w:rsidDel="001E1B99">
          <w:rPr>
            <w:spacing w:val="1"/>
          </w:rPr>
          <w:delText>S</w:delText>
        </w:r>
        <w:r w:rsidDel="001E1B99">
          <w:rPr>
            <w:spacing w:val="-1"/>
          </w:rPr>
          <w:delText>o</w:delText>
        </w:r>
        <w:r w:rsidDel="001E1B99">
          <w:rPr>
            <w:spacing w:val="1"/>
          </w:rPr>
          <w:delText>u</w:delText>
        </w:r>
        <w:r w:rsidDel="001E1B99">
          <w:rPr>
            <w:spacing w:val="-1"/>
          </w:rPr>
          <w:delText>t</w:delText>
        </w:r>
        <w:r w:rsidDel="001E1B99">
          <w:delText>h A</w:delText>
        </w:r>
        <w:r w:rsidDel="001E1B99">
          <w:rPr>
            <w:spacing w:val="1"/>
          </w:rPr>
          <w:delText>fri</w:delText>
        </w:r>
        <w:r w:rsidDel="001E1B99">
          <w:rPr>
            <w:spacing w:val="-1"/>
          </w:rPr>
          <w:delText>ca</w:delText>
        </w:r>
        <w:r w:rsidDel="001E1B99">
          <w:delText xml:space="preserve">] </w:delText>
        </w:r>
      </w:del>
      <w:r>
        <w:rPr>
          <w:spacing w:val="-1"/>
        </w:rPr>
        <w:t>a</w:t>
      </w:r>
      <w:r>
        <w:rPr>
          <w:spacing w:val="1"/>
        </w:rPr>
        <w:t>n</w:t>
      </w:r>
      <w:r>
        <w:t>d</w:t>
      </w:r>
      <w:r>
        <w:rPr>
          <w:spacing w:val="-1"/>
        </w:rPr>
        <w:t xml:space="preserve"> </w:t>
      </w:r>
      <w:r>
        <w:rPr>
          <w:spacing w:val="1"/>
        </w:rPr>
        <w:t>In</w:t>
      </w:r>
      <w:r>
        <w:rPr>
          <w:spacing w:val="-1"/>
        </w:rPr>
        <w:t>d</w:t>
      </w:r>
      <w:r>
        <w:rPr>
          <w:spacing w:val="1"/>
        </w:rPr>
        <w:t>i</w:t>
      </w:r>
      <w:r>
        <w:rPr>
          <w:spacing w:val="-2"/>
        </w:rPr>
        <w:t>a</w:t>
      </w:r>
      <w:r>
        <w:t>n s</w:t>
      </w:r>
      <w:r>
        <w:rPr>
          <w:spacing w:val="-2"/>
        </w:rPr>
        <w:t>w</w:t>
      </w:r>
      <w:r>
        <w:rPr>
          <w:spacing w:val="1"/>
        </w:rPr>
        <w:t>e</w:t>
      </w:r>
      <w:r>
        <w:rPr>
          <w:spacing w:val="-1"/>
        </w:rPr>
        <w:t>e</w:t>
      </w:r>
      <w:r>
        <w:t>t</w:t>
      </w:r>
      <w:r>
        <w:rPr>
          <w:spacing w:val="-1"/>
        </w:rPr>
        <w:t xml:space="preserve"> </w:t>
      </w:r>
      <w:r>
        <w:rPr>
          <w:spacing w:val="1"/>
        </w:rPr>
        <w:t>l</w:t>
      </w:r>
      <w:r>
        <w:t>im</w:t>
      </w:r>
      <w:r>
        <w:rPr>
          <w:spacing w:val="-2"/>
        </w:rPr>
        <w:t>e</w:t>
      </w:r>
      <w:r>
        <w:rPr>
          <w:spacing w:val="2"/>
        </w:rPr>
        <w:t>s</w:t>
      </w:r>
      <w:r>
        <w:t>.</w:t>
      </w:r>
    </w:p>
    <w:p w14:paraId="1FD6175B" w14:textId="77777777" w:rsidR="00D41C24" w:rsidRDefault="00D41C24" w:rsidP="00E65921">
      <w:pPr>
        <w:pStyle w:val="SingleTxtG"/>
      </w:pPr>
      <w:r>
        <w:rPr>
          <w:spacing w:val="-1"/>
        </w:rPr>
        <w:t>T</w:t>
      </w:r>
      <w:r>
        <w:t>o</w:t>
      </w:r>
      <w:r>
        <w:rPr>
          <w:spacing w:val="10"/>
        </w:rPr>
        <w:t xml:space="preserve"> </w:t>
      </w:r>
      <w:r>
        <w:rPr>
          <w:spacing w:val="-1"/>
        </w:rPr>
        <w:t>e</w:t>
      </w:r>
      <w:r>
        <w:t>nsu</w:t>
      </w:r>
      <w:r>
        <w:rPr>
          <w:spacing w:val="-1"/>
        </w:rPr>
        <w:t>r</w:t>
      </w:r>
      <w:r>
        <w:t>e</w:t>
      </w:r>
      <w:r>
        <w:rPr>
          <w:spacing w:val="9"/>
        </w:rPr>
        <w:t xml:space="preserve"> </w:t>
      </w:r>
      <w:r>
        <w:t>u</w:t>
      </w:r>
      <w:r>
        <w:rPr>
          <w:spacing w:val="-1"/>
        </w:rPr>
        <w:t>n</w:t>
      </w:r>
      <w:r>
        <w:t>ifor</w:t>
      </w:r>
      <w:r>
        <w:rPr>
          <w:spacing w:val="-3"/>
        </w:rPr>
        <w:t>m</w:t>
      </w:r>
      <w:r>
        <w:rPr>
          <w:spacing w:val="1"/>
        </w:rPr>
        <w:t>i</w:t>
      </w:r>
      <w:r>
        <w:t>ty</w:t>
      </w:r>
      <w:r>
        <w:rPr>
          <w:spacing w:val="9"/>
        </w:rPr>
        <w:t xml:space="preserve"> </w:t>
      </w:r>
      <w:r>
        <w:t>in</w:t>
      </w:r>
      <w:r>
        <w:rPr>
          <w:spacing w:val="10"/>
        </w:rPr>
        <w:t xml:space="preserve"> </w:t>
      </w:r>
      <w:r>
        <w:rPr>
          <w:spacing w:val="-1"/>
        </w:rPr>
        <w:t>s</w:t>
      </w:r>
      <w:r>
        <w:t>i</w:t>
      </w:r>
      <w:r>
        <w:rPr>
          <w:spacing w:val="-1"/>
        </w:rPr>
        <w:t>ze</w:t>
      </w:r>
      <w:r>
        <w:t>,</w:t>
      </w:r>
      <w:r>
        <w:rPr>
          <w:spacing w:val="10"/>
        </w:rPr>
        <w:t xml:space="preserve"> </w:t>
      </w:r>
      <w:r>
        <w:t>the</w:t>
      </w:r>
      <w:r>
        <w:rPr>
          <w:spacing w:val="9"/>
        </w:rPr>
        <w:t xml:space="preserve"> </w:t>
      </w:r>
      <w:r>
        <w:t>r</w:t>
      </w:r>
      <w:r>
        <w:rPr>
          <w:spacing w:val="-2"/>
        </w:rPr>
        <w:t>a</w:t>
      </w:r>
      <w:r>
        <w:t>nge</w:t>
      </w:r>
      <w:r>
        <w:rPr>
          <w:spacing w:val="9"/>
        </w:rPr>
        <w:t xml:space="preserve"> </w:t>
      </w:r>
      <w:r>
        <w:t>in</w:t>
      </w:r>
      <w:r>
        <w:rPr>
          <w:spacing w:val="10"/>
        </w:rPr>
        <w:t xml:space="preserve"> </w:t>
      </w:r>
      <w:r>
        <w:t>si</w:t>
      </w:r>
      <w:r>
        <w:rPr>
          <w:spacing w:val="-2"/>
        </w:rPr>
        <w:t>z</w:t>
      </w:r>
      <w:r>
        <w:t>e</w:t>
      </w:r>
      <w:r>
        <w:rPr>
          <w:spacing w:val="10"/>
        </w:rPr>
        <w:t xml:space="preserve"> </w:t>
      </w:r>
      <w:r>
        <w:rPr>
          <w:spacing w:val="1"/>
        </w:rPr>
        <w:t>b</w:t>
      </w:r>
      <w:r>
        <w:rPr>
          <w:spacing w:val="-2"/>
        </w:rPr>
        <w:t>e</w:t>
      </w:r>
      <w:r>
        <w:rPr>
          <w:spacing w:val="1"/>
        </w:rPr>
        <w:t>t</w:t>
      </w:r>
      <w:r>
        <w:t>w</w:t>
      </w:r>
      <w:r>
        <w:rPr>
          <w:spacing w:val="1"/>
        </w:rPr>
        <w:t>e</w:t>
      </w:r>
      <w:r>
        <w:rPr>
          <w:spacing w:val="-2"/>
        </w:rPr>
        <w:t>e</w:t>
      </w:r>
      <w:r>
        <w:t>n</w:t>
      </w:r>
      <w:r>
        <w:rPr>
          <w:spacing w:val="10"/>
        </w:rPr>
        <w:t xml:space="preserve"> </w:t>
      </w:r>
      <w:r>
        <w:rPr>
          <w:spacing w:val="1"/>
        </w:rPr>
        <w:t>p</w:t>
      </w:r>
      <w:r>
        <w:rPr>
          <w:spacing w:val="-1"/>
        </w:rPr>
        <w:t>r</w:t>
      </w:r>
      <w:r>
        <w:t>od</w:t>
      </w:r>
      <w:r>
        <w:rPr>
          <w:spacing w:val="-1"/>
        </w:rPr>
        <w:t>uc</w:t>
      </w:r>
      <w:r>
        <w:t>e</w:t>
      </w:r>
      <w:r>
        <w:rPr>
          <w:spacing w:val="8"/>
        </w:rPr>
        <w:t xml:space="preserve"> </w:t>
      </w:r>
      <w:r>
        <w:t>in</w:t>
      </w:r>
      <w:r>
        <w:rPr>
          <w:spacing w:val="10"/>
        </w:rPr>
        <w:t xml:space="preserve"> </w:t>
      </w:r>
      <w:r>
        <w:t>t</w:t>
      </w:r>
      <w:r>
        <w:rPr>
          <w:spacing w:val="1"/>
        </w:rPr>
        <w:t>h</w:t>
      </w:r>
      <w:r>
        <w:t>e</w:t>
      </w:r>
      <w:r>
        <w:rPr>
          <w:spacing w:val="9"/>
        </w:rPr>
        <w:t xml:space="preserve"> </w:t>
      </w:r>
      <w:r>
        <w:t>s</w:t>
      </w:r>
      <w:r>
        <w:rPr>
          <w:spacing w:val="1"/>
        </w:rPr>
        <w:t>a</w:t>
      </w:r>
      <w:r>
        <w:rPr>
          <w:spacing w:val="-2"/>
        </w:rPr>
        <w:t>m</w:t>
      </w:r>
      <w:r>
        <w:t>e</w:t>
      </w:r>
      <w:r>
        <w:rPr>
          <w:spacing w:val="10"/>
        </w:rPr>
        <w:t xml:space="preserve"> </w:t>
      </w:r>
      <w:r>
        <w:rPr>
          <w:spacing w:val="1"/>
        </w:rPr>
        <w:t>p</w:t>
      </w:r>
      <w:r>
        <w:rPr>
          <w:spacing w:val="-1"/>
        </w:rPr>
        <w:t>ac</w:t>
      </w:r>
      <w:r>
        <w:rPr>
          <w:spacing w:val="1"/>
        </w:rPr>
        <w:t>k</w:t>
      </w:r>
      <w:r>
        <w:rPr>
          <w:spacing w:val="-1"/>
        </w:rPr>
        <w:t>a</w:t>
      </w:r>
      <w:r>
        <w:rPr>
          <w:spacing w:val="1"/>
        </w:rPr>
        <w:t>g</w:t>
      </w:r>
      <w:r>
        <w:t>e</w:t>
      </w:r>
      <w:r>
        <w:rPr>
          <w:spacing w:val="9"/>
        </w:rPr>
        <w:t xml:space="preserve"> </w:t>
      </w:r>
      <w:r>
        <w:t>s</w:t>
      </w:r>
      <w:r>
        <w:rPr>
          <w:spacing w:val="1"/>
        </w:rPr>
        <w:t>h</w:t>
      </w:r>
      <w:r>
        <w:rPr>
          <w:spacing w:val="-1"/>
        </w:rPr>
        <w:t>a</w:t>
      </w:r>
      <w:r>
        <w:t xml:space="preserve">ll </w:t>
      </w:r>
      <w:r>
        <w:rPr>
          <w:spacing w:val="1"/>
        </w:rPr>
        <w:t>n</w:t>
      </w:r>
      <w:r>
        <w:rPr>
          <w:spacing w:val="-1"/>
        </w:rPr>
        <w:t>o</w:t>
      </w:r>
      <w:r>
        <w:t xml:space="preserve">t </w:t>
      </w:r>
      <w:r>
        <w:rPr>
          <w:spacing w:val="-1"/>
        </w:rPr>
        <w:t>e</w:t>
      </w:r>
      <w:r>
        <w:rPr>
          <w:spacing w:val="1"/>
        </w:rPr>
        <w:t>x</w:t>
      </w:r>
      <w:r>
        <w:rPr>
          <w:spacing w:val="-1"/>
        </w:rPr>
        <w:t>c</w:t>
      </w:r>
      <w:r>
        <w:rPr>
          <w:spacing w:val="1"/>
        </w:rPr>
        <w:t>e</w:t>
      </w:r>
      <w:r>
        <w:rPr>
          <w:spacing w:val="-2"/>
        </w:rPr>
        <w:t>e</w:t>
      </w:r>
      <w:r>
        <w:rPr>
          <w:spacing w:val="1"/>
        </w:rPr>
        <w:t>d</w:t>
      </w:r>
      <w:r>
        <w:t>:</w:t>
      </w:r>
    </w:p>
    <w:p w14:paraId="734ABD38" w14:textId="77777777" w:rsidR="00D41C24" w:rsidRDefault="00D41C24" w:rsidP="00E65921">
      <w:pPr>
        <w:pStyle w:val="SingleTxtG"/>
      </w:pPr>
      <w:r>
        <w:t>(</w:t>
      </w:r>
      <w:r>
        <w:rPr>
          <w:spacing w:val="-1"/>
        </w:rPr>
        <w:t>a</w:t>
      </w:r>
      <w:r>
        <w:t>)</w:t>
      </w:r>
      <w:r w:rsidR="001E5F1D">
        <w:tab/>
      </w:r>
      <w:r>
        <w:rPr>
          <w:spacing w:val="-1"/>
        </w:rPr>
        <w:t>W</w:t>
      </w:r>
      <w:r>
        <w:rPr>
          <w:spacing w:val="1"/>
        </w:rPr>
        <w:t>h</w:t>
      </w:r>
      <w:r>
        <w:rPr>
          <w:spacing w:val="-1"/>
        </w:rPr>
        <w:t>e</w:t>
      </w:r>
      <w:r>
        <w:t>n</w:t>
      </w:r>
      <w:r>
        <w:rPr>
          <w:spacing w:val="-1"/>
        </w:rPr>
        <w:t xml:space="preserve"> </w:t>
      </w:r>
      <w:r>
        <w:t>si</w:t>
      </w:r>
      <w:r>
        <w:rPr>
          <w:spacing w:val="-1"/>
        </w:rPr>
        <w:t>ze</w:t>
      </w:r>
      <w:r>
        <w:t>d</w:t>
      </w:r>
      <w:r>
        <w:rPr>
          <w:spacing w:val="-1"/>
        </w:rPr>
        <w:t xml:space="preserve"> </w:t>
      </w:r>
      <w:r>
        <w:rPr>
          <w:spacing w:val="1"/>
        </w:rPr>
        <w:t>b</w:t>
      </w:r>
      <w:r>
        <w:t>y</w:t>
      </w:r>
      <w:r>
        <w:rPr>
          <w:spacing w:val="-1"/>
        </w:rPr>
        <w:t xml:space="preserve"> </w:t>
      </w:r>
      <w:r>
        <w:rPr>
          <w:spacing w:val="1"/>
        </w:rPr>
        <w:t>d</w:t>
      </w:r>
      <w:r>
        <w:t>i</w:t>
      </w:r>
      <w:r>
        <w:rPr>
          <w:spacing w:val="1"/>
        </w:rPr>
        <w:t>a</w:t>
      </w:r>
      <w:r>
        <w:rPr>
          <w:spacing w:val="-2"/>
        </w:rPr>
        <w:t>m</w:t>
      </w:r>
      <w:r>
        <w:rPr>
          <w:spacing w:val="-1"/>
        </w:rPr>
        <w:t>e</w:t>
      </w:r>
      <w:r>
        <w:t>t</w:t>
      </w:r>
      <w:r>
        <w:rPr>
          <w:spacing w:val="-1"/>
        </w:rPr>
        <w:t>er</w:t>
      </w:r>
    </w:p>
    <w:p w14:paraId="154A1245" w14:textId="77777777" w:rsidR="00D41C24" w:rsidRDefault="00D41C24" w:rsidP="0045571A">
      <w:pPr>
        <w:pStyle w:val="Bullet1G"/>
      </w:pPr>
      <w:r w:rsidRPr="00E65921">
        <w:rPr>
          <w:spacing w:val="1"/>
        </w:rPr>
        <w:t>1</w:t>
      </w:r>
      <w:r>
        <w:t>0</w:t>
      </w:r>
      <w:r w:rsidRPr="00E65921">
        <w:rPr>
          <w:spacing w:val="3"/>
        </w:rPr>
        <w:t xml:space="preserve"> </w:t>
      </w:r>
      <w:r w:rsidRPr="00E65921">
        <w:rPr>
          <w:spacing w:val="-1"/>
        </w:rPr>
        <w:t>mm</w:t>
      </w:r>
      <w:r>
        <w:t>,</w:t>
      </w:r>
      <w:r w:rsidRPr="00E65921">
        <w:rPr>
          <w:spacing w:val="3"/>
        </w:rPr>
        <w:t xml:space="preserve"> </w:t>
      </w:r>
      <w:r>
        <w:t>if</w:t>
      </w:r>
      <w:r w:rsidRPr="00E65921">
        <w:rPr>
          <w:spacing w:val="4"/>
        </w:rPr>
        <w:t xml:space="preserve"> </w:t>
      </w:r>
      <w:r>
        <w:t>t</w:t>
      </w:r>
      <w:r w:rsidRPr="00E65921">
        <w:rPr>
          <w:spacing w:val="1"/>
        </w:rPr>
        <w:t>h</w:t>
      </w:r>
      <w:r>
        <w:t>e</w:t>
      </w:r>
      <w:r w:rsidRPr="00E65921">
        <w:rPr>
          <w:spacing w:val="1"/>
        </w:rPr>
        <w:t xml:space="preserve"> di</w:t>
      </w:r>
      <w:r w:rsidRPr="00E65921">
        <w:rPr>
          <w:spacing w:val="-2"/>
        </w:rPr>
        <w:t>a</w:t>
      </w:r>
      <w:r>
        <w:t>m</w:t>
      </w:r>
      <w:r w:rsidRPr="00E65921">
        <w:rPr>
          <w:spacing w:val="-1"/>
        </w:rPr>
        <w:t>e</w:t>
      </w:r>
      <w:r>
        <w:t>t</w:t>
      </w:r>
      <w:r w:rsidRPr="00E65921">
        <w:rPr>
          <w:spacing w:val="-2"/>
        </w:rPr>
        <w:t>e</w:t>
      </w:r>
      <w:r>
        <w:t>r</w:t>
      </w:r>
      <w:r w:rsidRPr="00E65921">
        <w:rPr>
          <w:spacing w:val="5"/>
        </w:rPr>
        <w:t xml:space="preserve"> </w:t>
      </w:r>
      <w:r w:rsidRPr="00E65921">
        <w:rPr>
          <w:spacing w:val="1"/>
        </w:rPr>
        <w:t>o</w:t>
      </w:r>
      <w:r>
        <w:t>f</w:t>
      </w:r>
      <w:r w:rsidRPr="00E65921">
        <w:rPr>
          <w:spacing w:val="3"/>
        </w:rPr>
        <w:t xml:space="preserve"> </w:t>
      </w:r>
      <w:r w:rsidRPr="00E65921">
        <w:rPr>
          <w:spacing w:val="1"/>
        </w:rPr>
        <w:t>th</w:t>
      </w:r>
      <w:r>
        <w:t>e</w:t>
      </w:r>
      <w:r w:rsidRPr="00E65921">
        <w:rPr>
          <w:spacing w:val="1"/>
        </w:rPr>
        <w:t xml:space="preserve"> </w:t>
      </w:r>
      <w:r>
        <w:t>sm</w:t>
      </w:r>
      <w:r w:rsidRPr="00E65921">
        <w:rPr>
          <w:spacing w:val="-1"/>
        </w:rPr>
        <w:t>a</w:t>
      </w:r>
      <w:r>
        <w:t>ll</w:t>
      </w:r>
      <w:r w:rsidRPr="00E65921">
        <w:rPr>
          <w:spacing w:val="-1"/>
        </w:rPr>
        <w:t>e</w:t>
      </w:r>
      <w:r>
        <w:t>st</w:t>
      </w:r>
      <w:r w:rsidRPr="00E65921">
        <w:rPr>
          <w:spacing w:val="2"/>
        </w:rPr>
        <w:t xml:space="preserve"> </w:t>
      </w:r>
      <w:r>
        <w:t>fr</w:t>
      </w:r>
      <w:r w:rsidRPr="00E65921">
        <w:rPr>
          <w:spacing w:val="1"/>
        </w:rPr>
        <w:t>u</w:t>
      </w:r>
      <w:r w:rsidRPr="00E65921">
        <w:rPr>
          <w:spacing w:val="-1"/>
        </w:rPr>
        <w:t>i</w:t>
      </w:r>
      <w:r>
        <w:t>t</w:t>
      </w:r>
      <w:r w:rsidRPr="00E65921">
        <w:rPr>
          <w:spacing w:val="4"/>
        </w:rPr>
        <w:t xml:space="preserve"> </w:t>
      </w:r>
      <w:r>
        <w:t>(</w:t>
      </w:r>
      <w:r w:rsidRPr="00E65921">
        <w:rPr>
          <w:spacing w:val="-1"/>
        </w:rPr>
        <w:t>a</w:t>
      </w:r>
      <w:r>
        <w:t>s</w:t>
      </w:r>
      <w:r w:rsidRPr="00E65921">
        <w:rPr>
          <w:spacing w:val="3"/>
        </w:rPr>
        <w:t xml:space="preserve"> </w:t>
      </w:r>
      <w:r>
        <w:t>i</w:t>
      </w:r>
      <w:r w:rsidRPr="00E65921">
        <w:rPr>
          <w:spacing w:val="1"/>
        </w:rPr>
        <w:t>n</w:t>
      </w:r>
      <w:r w:rsidRPr="00E65921">
        <w:rPr>
          <w:spacing w:val="-1"/>
        </w:rPr>
        <w:t>d</w:t>
      </w:r>
      <w:r w:rsidRPr="00E65921">
        <w:rPr>
          <w:spacing w:val="1"/>
        </w:rPr>
        <w:t>i</w:t>
      </w:r>
      <w:r w:rsidRPr="00E65921">
        <w:rPr>
          <w:spacing w:val="-2"/>
        </w:rPr>
        <w:t>c</w:t>
      </w:r>
      <w:r w:rsidRPr="00E65921">
        <w:rPr>
          <w:spacing w:val="-1"/>
        </w:rPr>
        <w:t>a</w:t>
      </w:r>
      <w:r>
        <w:t>t</w:t>
      </w:r>
      <w:r w:rsidRPr="00E65921">
        <w:rPr>
          <w:spacing w:val="-1"/>
        </w:rPr>
        <w:t>e</w:t>
      </w:r>
      <w:r>
        <w:t>d</w:t>
      </w:r>
      <w:r w:rsidRPr="00E65921">
        <w:rPr>
          <w:spacing w:val="3"/>
        </w:rPr>
        <w:t xml:space="preserve"> </w:t>
      </w:r>
      <w:r w:rsidRPr="00E65921">
        <w:rPr>
          <w:spacing w:val="2"/>
        </w:rPr>
        <w:t>o</w:t>
      </w:r>
      <w:r>
        <w:t>n</w:t>
      </w:r>
      <w:r w:rsidRPr="00E65921">
        <w:rPr>
          <w:spacing w:val="4"/>
        </w:rPr>
        <w:t xml:space="preserve"> </w:t>
      </w:r>
      <w:r>
        <w:t>t</w:t>
      </w:r>
      <w:r w:rsidRPr="00E65921">
        <w:rPr>
          <w:spacing w:val="1"/>
        </w:rPr>
        <w:t>h</w:t>
      </w:r>
      <w:r>
        <w:t>e</w:t>
      </w:r>
      <w:r w:rsidRPr="00E65921">
        <w:rPr>
          <w:spacing w:val="1"/>
        </w:rPr>
        <w:t xml:space="preserve"> p</w:t>
      </w:r>
      <w:r w:rsidRPr="00E65921">
        <w:rPr>
          <w:spacing w:val="-1"/>
        </w:rPr>
        <w:t>ac</w:t>
      </w:r>
      <w:r w:rsidRPr="00E65921">
        <w:rPr>
          <w:spacing w:val="1"/>
        </w:rPr>
        <w:t>k</w:t>
      </w:r>
      <w:r w:rsidRPr="00E65921">
        <w:rPr>
          <w:spacing w:val="-1"/>
        </w:rPr>
        <w:t>a</w:t>
      </w:r>
      <w:r w:rsidRPr="00E65921">
        <w:rPr>
          <w:spacing w:val="1"/>
        </w:rPr>
        <w:t>g</w:t>
      </w:r>
      <w:r w:rsidRPr="00E65921">
        <w:rPr>
          <w:spacing w:val="-1"/>
        </w:rPr>
        <w:t>e</w:t>
      </w:r>
      <w:r>
        <w:t>)</w:t>
      </w:r>
      <w:r w:rsidRPr="00E65921">
        <w:rPr>
          <w:spacing w:val="3"/>
        </w:rPr>
        <w:t xml:space="preserve"> </w:t>
      </w:r>
      <w:r>
        <w:t>is</w:t>
      </w:r>
      <w:r w:rsidRPr="00E65921">
        <w:rPr>
          <w:spacing w:val="4"/>
        </w:rPr>
        <w:t xml:space="preserve"> </w:t>
      </w:r>
      <w:r>
        <w:t>&lt;</w:t>
      </w:r>
      <w:r w:rsidR="00E65921">
        <w:t xml:space="preserve"> </w:t>
      </w:r>
      <w:r w:rsidRPr="00E65921">
        <w:rPr>
          <w:spacing w:val="1"/>
        </w:rPr>
        <w:t>6</w:t>
      </w:r>
      <w:r>
        <w:t>0</w:t>
      </w:r>
      <w:r w:rsidRPr="00E65921">
        <w:rPr>
          <w:spacing w:val="-1"/>
        </w:rPr>
        <w:t xml:space="preserve"> </w:t>
      </w:r>
      <w:r>
        <w:t>mm</w:t>
      </w:r>
    </w:p>
    <w:p w14:paraId="55AB9D88" w14:textId="77777777" w:rsidR="00D41C24" w:rsidRDefault="00D41C24" w:rsidP="0045571A">
      <w:pPr>
        <w:pStyle w:val="Bullet1G"/>
      </w:pPr>
      <w:r w:rsidRPr="00E65921">
        <w:rPr>
          <w:spacing w:val="1"/>
        </w:rPr>
        <w:t>1</w:t>
      </w:r>
      <w:r>
        <w:t>5</w:t>
      </w:r>
      <w:r w:rsidRPr="00E65921">
        <w:rPr>
          <w:spacing w:val="3"/>
        </w:rPr>
        <w:t xml:space="preserve"> </w:t>
      </w:r>
      <w:r w:rsidRPr="00E65921">
        <w:rPr>
          <w:spacing w:val="-1"/>
        </w:rPr>
        <w:t>mm</w:t>
      </w:r>
      <w:r>
        <w:t>,</w:t>
      </w:r>
      <w:r w:rsidRPr="00E65921">
        <w:rPr>
          <w:spacing w:val="2"/>
        </w:rPr>
        <w:t xml:space="preserve"> </w:t>
      </w:r>
      <w:r>
        <w:t>if</w:t>
      </w:r>
      <w:r w:rsidRPr="00E65921">
        <w:rPr>
          <w:spacing w:val="4"/>
        </w:rPr>
        <w:t xml:space="preserve"> </w:t>
      </w:r>
      <w:r>
        <w:t>t</w:t>
      </w:r>
      <w:r w:rsidRPr="00E65921">
        <w:rPr>
          <w:spacing w:val="1"/>
        </w:rPr>
        <w:t>h</w:t>
      </w:r>
      <w:r>
        <w:t>e</w:t>
      </w:r>
      <w:r w:rsidRPr="00E65921">
        <w:rPr>
          <w:spacing w:val="3"/>
        </w:rPr>
        <w:t xml:space="preserve"> </w:t>
      </w:r>
      <w:r w:rsidRPr="00E65921">
        <w:rPr>
          <w:spacing w:val="1"/>
        </w:rPr>
        <w:t>d</w:t>
      </w:r>
      <w:r>
        <w:t>i</w:t>
      </w:r>
      <w:r w:rsidRPr="00E65921">
        <w:rPr>
          <w:spacing w:val="-2"/>
        </w:rPr>
        <w:t>a</w:t>
      </w:r>
      <w:r>
        <w:t>m</w:t>
      </w:r>
      <w:r w:rsidRPr="00E65921">
        <w:rPr>
          <w:spacing w:val="-1"/>
        </w:rPr>
        <w:t>e</w:t>
      </w:r>
      <w:r>
        <w:t>t</w:t>
      </w:r>
      <w:r w:rsidRPr="00E65921">
        <w:rPr>
          <w:spacing w:val="-1"/>
        </w:rPr>
        <w:t>e</w:t>
      </w:r>
      <w:r>
        <w:t>r</w:t>
      </w:r>
      <w:r w:rsidRPr="00E65921">
        <w:rPr>
          <w:spacing w:val="3"/>
        </w:rPr>
        <w:t xml:space="preserve"> </w:t>
      </w:r>
      <w:r w:rsidRPr="00E65921">
        <w:rPr>
          <w:spacing w:val="1"/>
        </w:rPr>
        <w:t>o</w:t>
      </w:r>
      <w:r>
        <w:t>f</w:t>
      </w:r>
      <w:r w:rsidRPr="00E65921">
        <w:rPr>
          <w:spacing w:val="4"/>
        </w:rPr>
        <w:t xml:space="preserve"> </w:t>
      </w:r>
      <w:r>
        <w:t>t</w:t>
      </w:r>
      <w:r w:rsidRPr="00E65921">
        <w:rPr>
          <w:spacing w:val="1"/>
        </w:rPr>
        <w:t>h</w:t>
      </w:r>
      <w:r>
        <w:t>e</w:t>
      </w:r>
      <w:r w:rsidRPr="00E65921">
        <w:rPr>
          <w:spacing w:val="1"/>
        </w:rPr>
        <w:t xml:space="preserve"> </w:t>
      </w:r>
      <w:r w:rsidRPr="00E65921">
        <w:rPr>
          <w:spacing w:val="2"/>
        </w:rPr>
        <w:t>s</w:t>
      </w:r>
      <w:r>
        <w:t>m</w:t>
      </w:r>
      <w:r w:rsidRPr="00E65921">
        <w:rPr>
          <w:spacing w:val="-2"/>
        </w:rPr>
        <w:t>a</w:t>
      </w:r>
      <w:r>
        <w:t>l</w:t>
      </w:r>
      <w:r w:rsidRPr="00E65921">
        <w:rPr>
          <w:spacing w:val="1"/>
        </w:rPr>
        <w:t>l</w:t>
      </w:r>
      <w:r w:rsidRPr="00E65921">
        <w:rPr>
          <w:spacing w:val="-2"/>
        </w:rPr>
        <w:t>e</w:t>
      </w:r>
      <w:r>
        <w:t>st</w:t>
      </w:r>
      <w:r w:rsidRPr="00E65921">
        <w:rPr>
          <w:spacing w:val="4"/>
        </w:rPr>
        <w:t xml:space="preserve"> </w:t>
      </w:r>
      <w:r>
        <w:t>f</w:t>
      </w:r>
      <w:r w:rsidRPr="00E65921">
        <w:rPr>
          <w:spacing w:val="-1"/>
        </w:rPr>
        <w:t>r</w:t>
      </w:r>
      <w:r w:rsidRPr="00E65921">
        <w:rPr>
          <w:spacing w:val="1"/>
        </w:rPr>
        <w:t>u</w:t>
      </w:r>
      <w:r>
        <w:t>it</w:t>
      </w:r>
      <w:r w:rsidRPr="00E65921">
        <w:rPr>
          <w:spacing w:val="2"/>
        </w:rPr>
        <w:t xml:space="preserve"> </w:t>
      </w:r>
      <w:r>
        <w:t>(</w:t>
      </w:r>
      <w:r w:rsidRPr="00E65921">
        <w:rPr>
          <w:spacing w:val="-2"/>
        </w:rPr>
        <w:t>a</w:t>
      </w:r>
      <w:r>
        <w:t>s</w:t>
      </w:r>
      <w:r w:rsidRPr="00E65921">
        <w:rPr>
          <w:spacing w:val="4"/>
        </w:rPr>
        <w:t xml:space="preserve"> </w:t>
      </w:r>
      <w:r>
        <w:t>i</w:t>
      </w:r>
      <w:r w:rsidRPr="00E65921">
        <w:rPr>
          <w:spacing w:val="1"/>
        </w:rPr>
        <w:t>n</w:t>
      </w:r>
      <w:r w:rsidRPr="00E65921">
        <w:rPr>
          <w:spacing w:val="-1"/>
        </w:rPr>
        <w:t>d</w:t>
      </w:r>
      <w:r>
        <w:t>i</w:t>
      </w:r>
      <w:r w:rsidRPr="00E65921">
        <w:rPr>
          <w:spacing w:val="-1"/>
        </w:rPr>
        <w:t>ca</w:t>
      </w:r>
      <w:r>
        <w:t>t</w:t>
      </w:r>
      <w:r w:rsidRPr="00E65921">
        <w:rPr>
          <w:spacing w:val="-1"/>
        </w:rPr>
        <w:t>e</w:t>
      </w:r>
      <w:r>
        <w:t>d</w:t>
      </w:r>
      <w:r w:rsidRPr="00E65921">
        <w:rPr>
          <w:spacing w:val="3"/>
        </w:rPr>
        <w:t xml:space="preserve"> </w:t>
      </w:r>
      <w:r w:rsidRPr="00E65921">
        <w:rPr>
          <w:spacing w:val="1"/>
        </w:rPr>
        <w:t>o</w:t>
      </w:r>
      <w:r>
        <w:t>n</w:t>
      </w:r>
      <w:r w:rsidRPr="00E65921">
        <w:rPr>
          <w:spacing w:val="4"/>
        </w:rPr>
        <w:t xml:space="preserve"> </w:t>
      </w:r>
      <w:r w:rsidRPr="00E65921">
        <w:rPr>
          <w:spacing w:val="-2"/>
        </w:rPr>
        <w:t>t</w:t>
      </w:r>
      <w:r w:rsidRPr="00E65921">
        <w:rPr>
          <w:spacing w:val="1"/>
        </w:rPr>
        <w:t>h</w:t>
      </w:r>
      <w:r>
        <w:t>e</w:t>
      </w:r>
      <w:r w:rsidRPr="00E65921">
        <w:rPr>
          <w:spacing w:val="3"/>
        </w:rPr>
        <w:t xml:space="preserve"> </w:t>
      </w:r>
      <w:r w:rsidRPr="00E65921">
        <w:rPr>
          <w:spacing w:val="1"/>
        </w:rPr>
        <w:t>p</w:t>
      </w:r>
      <w:r w:rsidRPr="00E65921">
        <w:rPr>
          <w:spacing w:val="-1"/>
        </w:rPr>
        <w:t>ac</w:t>
      </w:r>
      <w:r w:rsidRPr="00E65921">
        <w:rPr>
          <w:spacing w:val="1"/>
        </w:rPr>
        <w:t>k</w:t>
      </w:r>
      <w:r w:rsidRPr="00E65921">
        <w:rPr>
          <w:spacing w:val="-2"/>
        </w:rPr>
        <w:t>a</w:t>
      </w:r>
      <w:r w:rsidRPr="00E65921">
        <w:rPr>
          <w:spacing w:val="2"/>
        </w:rPr>
        <w:t>g</w:t>
      </w:r>
      <w:r w:rsidRPr="00E65921">
        <w:rPr>
          <w:spacing w:val="-1"/>
        </w:rPr>
        <w:t>e</w:t>
      </w:r>
      <w:r>
        <w:t>)</w:t>
      </w:r>
      <w:r w:rsidRPr="00E65921">
        <w:rPr>
          <w:spacing w:val="3"/>
        </w:rPr>
        <w:t xml:space="preserve"> </w:t>
      </w:r>
      <w:r>
        <w:t>is</w:t>
      </w:r>
      <w:r w:rsidRPr="00E65921">
        <w:rPr>
          <w:spacing w:val="5"/>
        </w:rPr>
        <w:t xml:space="preserve"> </w:t>
      </w:r>
      <w:r w:rsidRPr="009A4D50">
        <w:rPr>
          <w:rFonts w:asciiTheme="majorBidi" w:eastAsia="Microsoft Sans Serif" w:hAnsiTheme="majorBidi" w:cstheme="majorBidi"/>
        </w:rPr>
        <w:t>≥</w:t>
      </w:r>
      <w:r w:rsidR="00E65921" w:rsidRPr="00E65921">
        <w:rPr>
          <w:rFonts w:ascii="Microsoft Sans Serif" w:eastAsia="Microsoft Sans Serif" w:hAnsi="Microsoft Sans Serif" w:cs="Microsoft Sans Serif"/>
        </w:rPr>
        <w:t xml:space="preserve"> </w:t>
      </w:r>
      <w:r w:rsidRPr="00E65921">
        <w:rPr>
          <w:spacing w:val="1"/>
        </w:rPr>
        <w:t>6</w:t>
      </w:r>
      <w:r>
        <w:t>0</w:t>
      </w:r>
      <w:r w:rsidRPr="00E65921">
        <w:rPr>
          <w:spacing w:val="-1"/>
        </w:rPr>
        <w:t xml:space="preserve"> </w:t>
      </w:r>
      <w:r>
        <w:t>mm</w:t>
      </w:r>
      <w:r w:rsidRPr="00E65921">
        <w:rPr>
          <w:spacing w:val="-2"/>
        </w:rPr>
        <w:t xml:space="preserve"> </w:t>
      </w:r>
      <w:r w:rsidRPr="00E65921">
        <w:rPr>
          <w:spacing w:val="1"/>
        </w:rPr>
        <w:t>bu</w:t>
      </w:r>
      <w:r>
        <w:t>t &lt;</w:t>
      </w:r>
      <w:r w:rsidRPr="00E65921">
        <w:rPr>
          <w:spacing w:val="-1"/>
        </w:rPr>
        <w:t xml:space="preserve"> </w:t>
      </w:r>
      <w:r w:rsidRPr="00E65921">
        <w:rPr>
          <w:spacing w:val="1"/>
        </w:rPr>
        <w:t>8</w:t>
      </w:r>
      <w:r>
        <w:t>0</w:t>
      </w:r>
      <w:r w:rsidRPr="00E65921">
        <w:rPr>
          <w:spacing w:val="1"/>
        </w:rPr>
        <w:t xml:space="preserve"> </w:t>
      </w:r>
      <w:r w:rsidRPr="00E65921">
        <w:rPr>
          <w:spacing w:val="-2"/>
        </w:rPr>
        <w:t>m</w:t>
      </w:r>
      <w:r>
        <w:t>m</w:t>
      </w:r>
    </w:p>
    <w:p w14:paraId="33C75AA6" w14:textId="77777777" w:rsidR="00D41C24" w:rsidRDefault="00D41C24" w:rsidP="0045571A">
      <w:pPr>
        <w:pStyle w:val="Bullet1G"/>
      </w:pPr>
      <w:r w:rsidRPr="00E65921">
        <w:rPr>
          <w:spacing w:val="1"/>
        </w:rPr>
        <w:t>2</w:t>
      </w:r>
      <w:r>
        <w:t>0</w:t>
      </w:r>
      <w:r w:rsidRPr="00E65921">
        <w:rPr>
          <w:spacing w:val="3"/>
        </w:rPr>
        <w:t xml:space="preserve"> </w:t>
      </w:r>
      <w:r w:rsidRPr="00E65921">
        <w:rPr>
          <w:spacing w:val="-1"/>
        </w:rPr>
        <w:t>mm</w:t>
      </w:r>
      <w:r>
        <w:t>,</w:t>
      </w:r>
      <w:r w:rsidRPr="00E65921">
        <w:rPr>
          <w:spacing w:val="2"/>
        </w:rPr>
        <w:t xml:space="preserve"> </w:t>
      </w:r>
      <w:r>
        <w:t>if</w:t>
      </w:r>
      <w:r w:rsidRPr="00E65921">
        <w:rPr>
          <w:spacing w:val="4"/>
        </w:rPr>
        <w:t xml:space="preserve"> </w:t>
      </w:r>
      <w:r>
        <w:t>t</w:t>
      </w:r>
      <w:r w:rsidRPr="00E65921">
        <w:rPr>
          <w:spacing w:val="1"/>
        </w:rPr>
        <w:t>h</w:t>
      </w:r>
      <w:r>
        <w:t>e</w:t>
      </w:r>
      <w:r w:rsidRPr="00E65921">
        <w:rPr>
          <w:spacing w:val="3"/>
        </w:rPr>
        <w:t xml:space="preserve"> </w:t>
      </w:r>
      <w:r w:rsidRPr="00E65921">
        <w:rPr>
          <w:spacing w:val="1"/>
        </w:rPr>
        <w:t>d</w:t>
      </w:r>
      <w:r>
        <w:t>i</w:t>
      </w:r>
      <w:r w:rsidRPr="00E65921">
        <w:rPr>
          <w:spacing w:val="-2"/>
        </w:rPr>
        <w:t>a</w:t>
      </w:r>
      <w:r>
        <w:t>m</w:t>
      </w:r>
      <w:r w:rsidRPr="00E65921">
        <w:rPr>
          <w:spacing w:val="-1"/>
        </w:rPr>
        <w:t>e</w:t>
      </w:r>
      <w:r>
        <w:t>t</w:t>
      </w:r>
      <w:r w:rsidRPr="00E65921">
        <w:rPr>
          <w:spacing w:val="-1"/>
        </w:rPr>
        <w:t>e</w:t>
      </w:r>
      <w:r>
        <w:t>r</w:t>
      </w:r>
      <w:r w:rsidRPr="00E65921">
        <w:rPr>
          <w:spacing w:val="3"/>
        </w:rPr>
        <w:t xml:space="preserve"> </w:t>
      </w:r>
      <w:r w:rsidRPr="00E65921">
        <w:rPr>
          <w:spacing w:val="1"/>
        </w:rPr>
        <w:t>o</w:t>
      </w:r>
      <w:r>
        <w:t>f</w:t>
      </w:r>
      <w:r w:rsidRPr="00E65921">
        <w:rPr>
          <w:spacing w:val="4"/>
        </w:rPr>
        <w:t xml:space="preserve"> </w:t>
      </w:r>
      <w:r>
        <w:t>t</w:t>
      </w:r>
      <w:r w:rsidRPr="00E65921">
        <w:rPr>
          <w:spacing w:val="1"/>
        </w:rPr>
        <w:t>h</w:t>
      </w:r>
      <w:r>
        <w:t>e</w:t>
      </w:r>
      <w:r w:rsidRPr="00E65921">
        <w:rPr>
          <w:spacing w:val="1"/>
        </w:rPr>
        <w:t xml:space="preserve"> </w:t>
      </w:r>
      <w:r w:rsidRPr="00E65921">
        <w:rPr>
          <w:spacing w:val="2"/>
        </w:rPr>
        <w:t>s</w:t>
      </w:r>
      <w:r>
        <w:t>m</w:t>
      </w:r>
      <w:r w:rsidRPr="00E65921">
        <w:rPr>
          <w:spacing w:val="-2"/>
        </w:rPr>
        <w:t>a</w:t>
      </w:r>
      <w:r>
        <w:t>l</w:t>
      </w:r>
      <w:r w:rsidRPr="00E65921">
        <w:rPr>
          <w:spacing w:val="1"/>
        </w:rPr>
        <w:t>l</w:t>
      </w:r>
      <w:r w:rsidRPr="00E65921">
        <w:rPr>
          <w:spacing w:val="-2"/>
        </w:rPr>
        <w:t>e</w:t>
      </w:r>
      <w:r>
        <w:t>st</w:t>
      </w:r>
      <w:r w:rsidRPr="00E65921">
        <w:rPr>
          <w:spacing w:val="4"/>
        </w:rPr>
        <w:t xml:space="preserve"> </w:t>
      </w:r>
      <w:r>
        <w:t>f</w:t>
      </w:r>
      <w:r w:rsidRPr="00E65921">
        <w:rPr>
          <w:spacing w:val="-1"/>
        </w:rPr>
        <w:t>r</w:t>
      </w:r>
      <w:r w:rsidRPr="00E65921">
        <w:rPr>
          <w:spacing w:val="1"/>
        </w:rPr>
        <w:t>u</w:t>
      </w:r>
      <w:r>
        <w:t>it</w:t>
      </w:r>
      <w:r w:rsidRPr="00E65921">
        <w:rPr>
          <w:spacing w:val="2"/>
        </w:rPr>
        <w:t xml:space="preserve"> </w:t>
      </w:r>
      <w:r>
        <w:t>(</w:t>
      </w:r>
      <w:r w:rsidRPr="00E65921">
        <w:rPr>
          <w:spacing w:val="-2"/>
        </w:rPr>
        <w:t>a</w:t>
      </w:r>
      <w:r>
        <w:t>s</w:t>
      </w:r>
      <w:r w:rsidRPr="00E65921">
        <w:rPr>
          <w:spacing w:val="4"/>
        </w:rPr>
        <w:t xml:space="preserve"> </w:t>
      </w:r>
      <w:r>
        <w:t>i</w:t>
      </w:r>
      <w:r w:rsidRPr="00E65921">
        <w:rPr>
          <w:spacing w:val="1"/>
        </w:rPr>
        <w:t>n</w:t>
      </w:r>
      <w:r w:rsidRPr="00E65921">
        <w:rPr>
          <w:spacing w:val="-1"/>
        </w:rPr>
        <w:t>d</w:t>
      </w:r>
      <w:r>
        <w:t>i</w:t>
      </w:r>
      <w:r w:rsidRPr="00E65921">
        <w:rPr>
          <w:spacing w:val="-1"/>
        </w:rPr>
        <w:t>ca</w:t>
      </w:r>
      <w:r>
        <w:t>t</w:t>
      </w:r>
      <w:r w:rsidRPr="00E65921">
        <w:rPr>
          <w:spacing w:val="-1"/>
        </w:rPr>
        <w:t>e</w:t>
      </w:r>
      <w:r>
        <w:t>d</w:t>
      </w:r>
      <w:r w:rsidRPr="00E65921">
        <w:rPr>
          <w:spacing w:val="3"/>
        </w:rPr>
        <w:t xml:space="preserve"> </w:t>
      </w:r>
      <w:r w:rsidRPr="00E65921">
        <w:rPr>
          <w:spacing w:val="1"/>
        </w:rPr>
        <w:t>o</w:t>
      </w:r>
      <w:r>
        <w:t>n</w:t>
      </w:r>
      <w:r w:rsidRPr="00E65921">
        <w:rPr>
          <w:spacing w:val="4"/>
        </w:rPr>
        <w:t xml:space="preserve"> </w:t>
      </w:r>
      <w:r w:rsidRPr="00E65921">
        <w:rPr>
          <w:spacing w:val="-2"/>
        </w:rPr>
        <w:t>t</w:t>
      </w:r>
      <w:r w:rsidRPr="00E65921">
        <w:rPr>
          <w:spacing w:val="1"/>
        </w:rPr>
        <w:t>h</w:t>
      </w:r>
      <w:r>
        <w:t>e</w:t>
      </w:r>
      <w:r w:rsidRPr="00E65921">
        <w:rPr>
          <w:spacing w:val="3"/>
        </w:rPr>
        <w:t xml:space="preserve"> </w:t>
      </w:r>
      <w:r w:rsidRPr="00E65921">
        <w:rPr>
          <w:spacing w:val="1"/>
        </w:rPr>
        <w:t>p</w:t>
      </w:r>
      <w:r w:rsidRPr="00E65921">
        <w:rPr>
          <w:spacing w:val="-1"/>
        </w:rPr>
        <w:t>ac</w:t>
      </w:r>
      <w:r w:rsidRPr="00E65921">
        <w:rPr>
          <w:spacing w:val="1"/>
        </w:rPr>
        <w:t>k</w:t>
      </w:r>
      <w:r w:rsidRPr="00E65921">
        <w:rPr>
          <w:spacing w:val="-2"/>
        </w:rPr>
        <w:t>a</w:t>
      </w:r>
      <w:r w:rsidRPr="00E65921">
        <w:rPr>
          <w:spacing w:val="2"/>
        </w:rPr>
        <w:t>g</w:t>
      </w:r>
      <w:r w:rsidRPr="00E65921">
        <w:rPr>
          <w:spacing w:val="-1"/>
        </w:rPr>
        <w:t>e</w:t>
      </w:r>
      <w:r>
        <w:t>)</w:t>
      </w:r>
      <w:r w:rsidRPr="00E65921">
        <w:rPr>
          <w:spacing w:val="3"/>
        </w:rPr>
        <w:t xml:space="preserve"> </w:t>
      </w:r>
      <w:r w:rsidRPr="00E65921">
        <w:rPr>
          <w:spacing w:val="1"/>
        </w:rPr>
        <w:t>i</w:t>
      </w:r>
      <w:r>
        <w:t>s</w:t>
      </w:r>
      <w:r w:rsidRPr="00E65921">
        <w:rPr>
          <w:spacing w:val="4"/>
        </w:rPr>
        <w:t xml:space="preserve"> </w:t>
      </w:r>
      <w:r w:rsidRPr="009A4D50">
        <w:rPr>
          <w:rFonts w:asciiTheme="majorBidi" w:eastAsia="Microsoft Sans Serif" w:hAnsiTheme="majorBidi" w:cstheme="majorBidi"/>
        </w:rPr>
        <w:t>≥</w:t>
      </w:r>
      <w:r w:rsidR="00E65921" w:rsidRPr="00E65921">
        <w:rPr>
          <w:rFonts w:ascii="Microsoft Sans Serif" w:eastAsia="Microsoft Sans Serif" w:hAnsi="Microsoft Sans Serif" w:cs="Microsoft Sans Serif"/>
        </w:rPr>
        <w:t xml:space="preserve"> </w:t>
      </w:r>
      <w:r>
        <w:t>80</w:t>
      </w:r>
      <w:r w:rsidRPr="00E65921">
        <w:rPr>
          <w:spacing w:val="-1"/>
        </w:rPr>
        <w:t xml:space="preserve"> </w:t>
      </w:r>
      <w:r>
        <w:t>mm</w:t>
      </w:r>
      <w:r w:rsidRPr="00E65921">
        <w:rPr>
          <w:spacing w:val="-2"/>
        </w:rPr>
        <w:t xml:space="preserve"> </w:t>
      </w:r>
      <w:r>
        <w:t>but &lt;</w:t>
      </w:r>
      <w:r w:rsidRPr="00E65921">
        <w:rPr>
          <w:spacing w:val="-1"/>
        </w:rPr>
        <w:t xml:space="preserve"> </w:t>
      </w:r>
      <w:r>
        <w:t>110 mm</w:t>
      </w:r>
      <w:r w:rsidRPr="00E65921">
        <w:rPr>
          <w:spacing w:val="-2"/>
        </w:rPr>
        <w:t xml:space="preserve"> </w:t>
      </w:r>
      <w:del w:id="126" w:author="Bickelmann, Ulrike" w:date="2019-05-17T13:55:00Z">
        <w:r w:rsidDel="001E1B99">
          <w:delText>[pr</w:delText>
        </w:r>
        <w:r w:rsidRPr="00E65921" w:rsidDel="001E1B99">
          <w:rPr>
            <w:spacing w:val="-1"/>
          </w:rPr>
          <w:delText>o</w:delText>
        </w:r>
        <w:r w:rsidRPr="00E65921" w:rsidDel="001E1B99">
          <w:rPr>
            <w:spacing w:val="1"/>
          </w:rPr>
          <w:delText>p</w:delText>
        </w:r>
        <w:r w:rsidRPr="00E65921" w:rsidDel="001E1B99">
          <w:rPr>
            <w:spacing w:val="-1"/>
          </w:rPr>
          <w:delText>osa</w:delText>
        </w:r>
        <w:r w:rsidDel="001E1B99">
          <w:delText xml:space="preserve">l </w:delText>
        </w:r>
        <w:r w:rsidRPr="00E65921" w:rsidDel="001E1B99">
          <w:rPr>
            <w:spacing w:val="1"/>
          </w:rPr>
          <w:delText>b</w:delText>
        </w:r>
        <w:r w:rsidDel="001E1B99">
          <w:delText>y</w:delText>
        </w:r>
        <w:r w:rsidRPr="00E65921" w:rsidDel="001E1B99">
          <w:rPr>
            <w:spacing w:val="-2"/>
          </w:rPr>
          <w:delText xml:space="preserve"> </w:delText>
        </w:r>
        <w:r w:rsidDel="001E1B99">
          <w:delText>Sou</w:delText>
        </w:r>
        <w:r w:rsidRPr="00E65921" w:rsidDel="001E1B99">
          <w:rPr>
            <w:spacing w:val="-1"/>
          </w:rPr>
          <w:delText>t</w:delText>
        </w:r>
        <w:r w:rsidDel="001E1B99">
          <w:delText>h Afri</w:delText>
        </w:r>
        <w:r w:rsidRPr="00E65921" w:rsidDel="001E1B99">
          <w:rPr>
            <w:spacing w:val="-1"/>
          </w:rPr>
          <w:delText>c</w:delText>
        </w:r>
        <w:r w:rsidRPr="00E65921" w:rsidDel="001E1B99">
          <w:rPr>
            <w:spacing w:val="-2"/>
          </w:rPr>
          <w:delText>a</w:delText>
        </w:r>
        <w:r w:rsidDel="001E1B99">
          <w:delText>]</w:delText>
        </w:r>
      </w:del>
    </w:p>
    <w:p w14:paraId="01ED6FE5" w14:textId="77777777" w:rsidR="00D41C24" w:rsidRDefault="00D41C24" w:rsidP="0045571A">
      <w:pPr>
        <w:pStyle w:val="Bullet1G"/>
      </w:pPr>
      <w:r>
        <w:t>no</w:t>
      </w:r>
      <w:r w:rsidRPr="00E65921">
        <w:rPr>
          <w:spacing w:val="-1"/>
        </w:rPr>
        <w:t xml:space="preserve"> </w:t>
      </w:r>
      <w:r>
        <w:t>li</w:t>
      </w:r>
      <w:r w:rsidRPr="00E65921">
        <w:rPr>
          <w:spacing w:val="-2"/>
        </w:rPr>
        <w:t>m</w:t>
      </w:r>
      <w:r>
        <w:t>it</w:t>
      </w:r>
      <w:r w:rsidRPr="00E65921">
        <w:rPr>
          <w:spacing w:val="-1"/>
        </w:rPr>
        <w:t>a</w:t>
      </w:r>
      <w:r>
        <w:t>ti</w:t>
      </w:r>
      <w:r w:rsidRPr="00E65921">
        <w:rPr>
          <w:spacing w:val="-1"/>
        </w:rPr>
        <w:t>o</w:t>
      </w:r>
      <w:r>
        <w:t>n</w:t>
      </w:r>
      <w:r w:rsidRPr="00E65921">
        <w:rPr>
          <w:spacing w:val="1"/>
        </w:rPr>
        <w:t xml:space="preserve"> </w:t>
      </w:r>
      <w:r w:rsidRPr="00E65921">
        <w:rPr>
          <w:spacing w:val="-1"/>
        </w:rPr>
        <w:t>o</w:t>
      </w:r>
      <w:r>
        <w:t>f</w:t>
      </w:r>
      <w:r w:rsidRPr="00E65921">
        <w:rPr>
          <w:spacing w:val="1"/>
        </w:rPr>
        <w:t xml:space="preserve"> </w:t>
      </w:r>
      <w:r w:rsidRPr="00E65921">
        <w:rPr>
          <w:spacing w:val="-1"/>
        </w:rPr>
        <w:t>d</w:t>
      </w:r>
      <w:r>
        <w:t>iff</w:t>
      </w:r>
      <w:r w:rsidRPr="00E65921">
        <w:rPr>
          <w:spacing w:val="-2"/>
        </w:rPr>
        <w:t>e</w:t>
      </w:r>
      <w:r>
        <w:t>r</w:t>
      </w:r>
      <w:r w:rsidRPr="00E65921">
        <w:rPr>
          <w:spacing w:val="-1"/>
        </w:rPr>
        <w:t>e</w:t>
      </w:r>
      <w:r>
        <w:t>n</w:t>
      </w:r>
      <w:r w:rsidRPr="00E65921">
        <w:rPr>
          <w:spacing w:val="-1"/>
        </w:rPr>
        <w:t>c</w:t>
      </w:r>
      <w:r>
        <w:t>e</w:t>
      </w:r>
      <w:r w:rsidRPr="00E65921">
        <w:rPr>
          <w:spacing w:val="-1"/>
        </w:rPr>
        <w:t xml:space="preserve"> </w:t>
      </w:r>
      <w:r>
        <w:t>in</w:t>
      </w:r>
      <w:r w:rsidRPr="00E65921">
        <w:rPr>
          <w:spacing w:val="1"/>
        </w:rPr>
        <w:t xml:space="preserve"> </w:t>
      </w:r>
      <w:r>
        <w:t>di</w:t>
      </w:r>
      <w:r w:rsidRPr="00E65921">
        <w:rPr>
          <w:spacing w:val="-1"/>
        </w:rPr>
        <w:t>a</w:t>
      </w:r>
      <w:r w:rsidRPr="00E65921">
        <w:rPr>
          <w:spacing w:val="-2"/>
        </w:rPr>
        <w:t>m</w:t>
      </w:r>
      <w:r w:rsidRPr="00E65921">
        <w:rPr>
          <w:spacing w:val="-1"/>
        </w:rPr>
        <w:t>e</w:t>
      </w:r>
      <w:r>
        <w:t>t</w:t>
      </w:r>
      <w:r w:rsidRPr="00E65921">
        <w:rPr>
          <w:spacing w:val="-1"/>
        </w:rPr>
        <w:t>e</w:t>
      </w:r>
      <w:r>
        <w:t>r for</w:t>
      </w:r>
      <w:r w:rsidRPr="00E65921">
        <w:rPr>
          <w:spacing w:val="1"/>
        </w:rPr>
        <w:t xml:space="preserve"> </w:t>
      </w:r>
      <w:r>
        <w:t>f</w:t>
      </w:r>
      <w:r w:rsidRPr="00E65921">
        <w:rPr>
          <w:spacing w:val="-1"/>
        </w:rPr>
        <w:t>r</w:t>
      </w:r>
      <w:r>
        <w:t>u</w:t>
      </w:r>
      <w:r w:rsidRPr="00E65921">
        <w:rPr>
          <w:spacing w:val="-1"/>
        </w:rPr>
        <w:t>i</w:t>
      </w:r>
      <w:r>
        <w:t>t</w:t>
      </w:r>
      <w:r w:rsidRPr="00E65921">
        <w:rPr>
          <w:spacing w:val="-1"/>
        </w:rPr>
        <w:t xml:space="preserve"> </w:t>
      </w:r>
      <w:r w:rsidRPr="00E65921">
        <w:rPr>
          <w:rFonts w:ascii="Microsoft Sans Serif" w:eastAsia="Microsoft Sans Serif" w:hAnsi="Microsoft Sans Serif" w:cs="Microsoft Sans Serif"/>
        </w:rPr>
        <w:t>≥</w:t>
      </w:r>
      <w:r w:rsidRPr="00E65921">
        <w:rPr>
          <w:rFonts w:ascii="Microsoft Sans Serif" w:eastAsia="Microsoft Sans Serif" w:hAnsi="Microsoft Sans Serif" w:cs="Microsoft Sans Serif"/>
          <w:spacing w:val="-3"/>
        </w:rPr>
        <w:t xml:space="preserve"> </w:t>
      </w:r>
      <w:r w:rsidRPr="00E65921">
        <w:rPr>
          <w:spacing w:val="1"/>
        </w:rPr>
        <w:t>11</w:t>
      </w:r>
      <w:r>
        <w:t>0</w:t>
      </w:r>
      <w:r w:rsidRPr="00E65921">
        <w:rPr>
          <w:spacing w:val="-1"/>
        </w:rPr>
        <w:t xml:space="preserve"> </w:t>
      </w:r>
      <w:r>
        <w:t>m</w:t>
      </w:r>
      <w:r w:rsidRPr="00E65921">
        <w:rPr>
          <w:spacing w:val="-2"/>
        </w:rPr>
        <w:t>m</w:t>
      </w:r>
      <w:r>
        <w:t>.</w:t>
      </w:r>
      <w:r w:rsidRPr="00E65921">
        <w:rPr>
          <w:spacing w:val="1"/>
        </w:rPr>
        <w:t xml:space="preserve"> </w:t>
      </w:r>
      <w:del w:id="127" w:author="Bickelmann, Ulrike" w:date="2019-05-17T13:55:00Z">
        <w:r w:rsidDel="001E1B99">
          <w:delText>[</w:delText>
        </w:r>
        <w:r w:rsidRPr="00E65921" w:rsidDel="001E1B99">
          <w:rPr>
            <w:spacing w:val="1"/>
          </w:rPr>
          <w:delText>p</w:delText>
        </w:r>
        <w:r w:rsidRPr="00E65921" w:rsidDel="001E1B99">
          <w:rPr>
            <w:spacing w:val="-1"/>
          </w:rPr>
          <w:delText>r</w:delText>
        </w:r>
        <w:r w:rsidRPr="00E65921" w:rsidDel="001E1B99">
          <w:rPr>
            <w:spacing w:val="1"/>
          </w:rPr>
          <w:delText>o</w:delText>
        </w:r>
        <w:r w:rsidRPr="00E65921" w:rsidDel="001E1B99">
          <w:rPr>
            <w:spacing w:val="-1"/>
          </w:rPr>
          <w:delText>p</w:delText>
        </w:r>
        <w:r w:rsidRPr="00E65921" w:rsidDel="001E1B99">
          <w:rPr>
            <w:spacing w:val="1"/>
          </w:rPr>
          <w:delText>o</w:delText>
        </w:r>
        <w:r w:rsidRPr="00E65921" w:rsidDel="001E1B99">
          <w:rPr>
            <w:spacing w:val="-1"/>
          </w:rPr>
          <w:delText>sa</w:delText>
        </w:r>
        <w:r w:rsidDel="001E1B99">
          <w:delText xml:space="preserve">l </w:delText>
        </w:r>
        <w:r w:rsidRPr="00E65921" w:rsidDel="001E1B99">
          <w:rPr>
            <w:spacing w:val="1"/>
          </w:rPr>
          <w:delText>b</w:delText>
        </w:r>
        <w:r w:rsidDel="001E1B99">
          <w:delText>y</w:delText>
        </w:r>
        <w:r w:rsidRPr="00E65921" w:rsidDel="001E1B99">
          <w:rPr>
            <w:spacing w:val="-1"/>
          </w:rPr>
          <w:delText xml:space="preserve"> </w:delText>
        </w:r>
        <w:r w:rsidRPr="00E65921" w:rsidDel="001E1B99">
          <w:rPr>
            <w:spacing w:val="1"/>
          </w:rPr>
          <w:delText>So</w:delText>
        </w:r>
        <w:r w:rsidRPr="00E65921" w:rsidDel="001E1B99">
          <w:rPr>
            <w:spacing w:val="-1"/>
          </w:rPr>
          <w:delText>ut</w:delText>
        </w:r>
        <w:r w:rsidDel="001E1B99">
          <w:delText>h</w:delText>
        </w:r>
        <w:r w:rsidR="00E65921" w:rsidDel="001E1B99">
          <w:delText xml:space="preserve"> </w:delText>
        </w:r>
        <w:r w:rsidDel="001E1B99">
          <w:delText>Afri</w:delText>
        </w:r>
        <w:r w:rsidRPr="00E65921" w:rsidDel="001E1B99">
          <w:rPr>
            <w:spacing w:val="-1"/>
          </w:rPr>
          <w:delText>c</w:delText>
        </w:r>
        <w:r w:rsidRPr="00E65921" w:rsidDel="001E1B99">
          <w:rPr>
            <w:spacing w:val="-2"/>
          </w:rPr>
          <w:delText>a</w:delText>
        </w:r>
        <w:r w:rsidDel="001E1B99">
          <w:delText>]</w:delText>
        </w:r>
      </w:del>
    </w:p>
    <w:p w14:paraId="0CEA52A7" w14:textId="77777777" w:rsidR="00D41C24" w:rsidDel="00666413" w:rsidRDefault="00666413" w:rsidP="00E65921">
      <w:pPr>
        <w:pStyle w:val="SingleTxtG"/>
        <w:rPr>
          <w:del w:id="128" w:author="Stephen Hatem" w:date="2019-05-14T13:57:00Z"/>
        </w:rPr>
      </w:pPr>
      <w:ins w:id="129" w:author="Stephen Hatem" w:date="2019-05-14T13:57:00Z">
        <w:del w:id="130" w:author="Bickelmann, Ulrike" w:date="2019-05-17T13:55:00Z">
          <w:r w:rsidDel="001E1B99">
            <w:rPr>
              <w:i/>
              <w:spacing w:val="-1"/>
            </w:rPr>
            <w:delText xml:space="preserve"> </w:delText>
          </w:r>
        </w:del>
      </w:ins>
      <w:del w:id="131" w:author="Stephen Hatem" w:date="2019-05-14T13:57:00Z">
        <w:r w:rsidR="00D41C24" w:rsidDel="00666413">
          <w:rPr>
            <w:i/>
            <w:spacing w:val="-1"/>
          </w:rPr>
          <w:delText>Re</w:delText>
        </w:r>
        <w:r w:rsidR="00D41C24" w:rsidDel="00666413">
          <w:rPr>
            <w:i/>
          </w:rPr>
          <w:delText>m</w:delText>
        </w:r>
        <w:r w:rsidR="00D41C24" w:rsidDel="00666413">
          <w:rPr>
            <w:i/>
            <w:spacing w:val="1"/>
          </w:rPr>
          <w:delText>a</w:delText>
        </w:r>
        <w:r w:rsidR="00D41C24" w:rsidDel="00666413">
          <w:rPr>
            <w:i/>
          </w:rPr>
          <w:delText>rk</w:delText>
        </w:r>
        <w:r w:rsidR="00D41C24" w:rsidDel="00666413">
          <w:rPr>
            <w:i/>
            <w:spacing w:val="-1"/>
          </w:rPr>
          <w:delText xml:space="preserve"> </w:delText>
        </w:r>
        <w:r w:rsidR="00D41C24" w:rsidDel="00666413">
          <w:rPr>
            <w:i/>
          </w:rPr>
          <w:delText>by</w:delText>
        </w:r>
        <w:r w:rsidR="00D41C24" w:rsidDel="00666413">
          <w:rPr>
            <w:i/>
            <w:spacing w:val="-1"/>
          </w:rPr>
          <w:delText xml:space="preserve"> </w:delText>
        </w:r>
        <w:r w:rsidR="00D41C24" w:rsidDel="00666413">
          <w:rPr>
            <w:i/>
          </w:rPr>
          <w:delText>So</w:delText>
        </w:r>
        <w:r w:rsidR="00D41C24" w:rsidDel="00666413">
          <w:rPr>
            <w:i/>
            <w:spacing w:val="-1"/>
          </w:rPr>
          <w:delText>u</w:delText>
        </w:r>
        <w:r w:rsidR="00D41C24" w:rsidDel="00666413">
          <w:rPr>
            <w:i/>
          </w:rPr>
          <w:delText xml:space="preserve">th </w:delText>
        </w:r>
        <w:r w:rsidR="00D41C24" w:rsidDel="00666413">
          <w:rPr>
            <w:i/>
            <w:spacing w:val="-2"/>
          </w:rPr>
          <w:delText>A</w:delText>
        </w:r>
        <w:r w:rsidR="00D41C24" w:rsidDel="00666413">
          <w:rPr>
            <w:i/>
            <w:spacing w:val="1"/>
          </w:rPr>
          <w:delText>f</w:delText>
        </w:r>
        <w:r w:rsidR="00D41C24" w:rsidDel="00666413">
          <w:rPr>
            <w:i/>
            <w:spacing w:val="-1"/>
          </w:rPr>
          <w:delText>r</w:delText>
        </w:r>
        <w:r w:rsidR="00D41C24" w:rsidDel="00666413">
          <w:rPr>
            <w:i/>
            <w:spacing w:val="1"/>
          </w:rPr>
          <w:delText>i</w:delText>
        </w:r>
        <w:r w:rsidR="00D41C24" w:rsidDel="00666413">
          <w:rPr>
            <w:i/>
            <w:spacing w:val="-2"/>
          </w:rPr>
          <w:delText>c</w:delText>
        </w:r>
        <w:r w:rsidR="00D41C24" w:rsidDel="00666413">
          <w:rPr>
            <w:i/>
            <w:spacing w:val="-1"/>
          </w:rPr>
          <w:delText>a</w:delText>
        </w:r>
        <w:r w:rsidR="00D41C24" w:rsidDel="00666413">
          <w:delText>: this</w:delText>
        </w:r>
        <w:r w:rsidR="00D41C24" w:rsidDel="00666413">
          <w:rPr>
            <w:spacing w:val="-1"/>
          </w:rPr>
          <w:delText xml:space="preserve"> s</w:delText>
        </w:r>
        <w:r w:rsidR="00D41C24" w:rsidDel="00666413">
          <w:delText>e</w:delText>
        </w:r>
        <w:r w:rsidR="00D41C24" w:rsidDel="00666413">
          <w:rPr>
            <w:spacing w:val="-2"/>
          </w:rPr>
          <w:delText>c</w:delText>
        </w:r>
        <w:r w:rsidR="00D41C24" w:rsidDel="00666413">
          <w:rPr>
            <w:spacing w:val="1"/>
          </w:rPr>
          <w:delText>t</w:delText>
        </w:r>
        <w:r w:rsidR="00D41C24" w:rsidDel="00666413">
          <w:delText>i</w:delText>
        </w:r>
        <w:r w:rsidR="00D41C24" w:rsidDel="00666413">
          <w:rPr>
            <w:spacing w:val="-1"/>
          </w:rPr>
          <w:delText>o</w:delText>
        </w:r>
        <w:r w:rsidR="00D41C24" w:rsidDel="00666413">
          <w:delText>n</w:delText>
        </w:r>
        <w:r w:rsidR="00D41C24" w:rsidDel="00666413">
          <w:rPr>
            <w:spacing w:val="1"/>
          </w:rPr>
          <w:delText xml:space="preserve"> </w:delText>
        </w:r>
        <w:r w:rsidR="00D41C24" w:rsidDel="00666413">
          <w:delText>is</w:delText>
        </w:r>
        <w:r w:rsidR="00D41C24" w:rsidDel="00666413">
          <w:rPr>
            <w:spacing w:val="-1"/>
          </w:rPr>
          <w:delText xml:space="preserve"> </w:delText>
        </w:r>
        <w:r w:rsidR="00D41C24" w:rsidDel="00666413">
          <w:delText>r</w:delText>
        </w:r>
        <w:r w:rsidR="00D41C24" w:rsidDel="00666413">
          <w:rPr>
            <w:spacing w:val="-1"/>
          </w:rPr>
          <w:delText>e</w:delText>
        </w:r>
        <w:r w:rsidR="00D41C24" w:rsidDel="00666413">
          <w:delText>d</w:delText>
        </w:r>
        <w:r w:rsidR="00D41C24" w:rsidDel="00666413">
          <w:rPr>
            <w:spacing w:val="-1"/>
          </w:rPr>
          <w:delText>un</w:delText>
        </w:r>
        <w:r w:rsidR="00D41C24" w:rsidDel="00666413">
          <w:rPr>
            <w:spacing w:val="1"/>
          </w:rPr>
          <w:delText>d</w:delText>
        </w:r>
        <w:r w:rsidR="00D41C24" w:rsidDel="00666413">
          <w:rPr>
            <w:spacing w:val="-1"/>
          </w:rPr>
          <w:delText>a</w:delText>
        </w:r>
        <w:r w:rsidR="00D41C24" w:rsidDel="00666413">
          <w:rPr>
            <w:spacing w:val="1"/>
          </w:rPr>
          <w:delText>n</w:delText>
        </w:r>
        <w:r w:rsidR="00D41C24" w:rsidDel="00666413">
          <w:delText>t</w:delText>
        </w:r>
        <w:r w:rsidR="00D41C24" w:rsidDel="00666413">
          <w:rPr>
            <w:spacing w:val="1"/>
          </w:rPr>
          <w:delText xml:space="preserve"> </w:delText>
        </w:r>
        <w:r w:rsidR="00D41C24" w:rsidDel="00666413">
          <w:rPr>
            <w:spacing w:val="-1"/>
          </w:rPr>
          <w:delText>f</w:delText>
        </w:r>
        <w:r w:rsidR="00D41C24" w:rsidDel="00666413">
          <w:rPr>
            <w:spacing w:val="1"/>
          </w:rPr>
          <w:delText>o</w:delText>
        </w:r>
        <w:r w:rsidR="00D41C24" w:rsidDel="00666413">
          <w:delText>r</w:delText>
        </w:r>
        <w:r w:rsidR="00D41C24" w:rsidDel="00666413">
          <w:rPr>
            <w:spacing w:val="-1"/>
          </w:rPr>
          <w:delText xml:space="preserve"> </w:delText>
        </w:r>
        <w:r w:rsidR="00D41C24" w:rsidDel="00666413">
          <w:delText>lime</w:delText>
        </w:r>
        <w:r w:rsidR="00D41C24" w:rsidDel="00666413">
          <w:rPr>
            <w:spacing w:val="-2"/>
          </w:rPr>
          <w:delText xml:space="preserve"> </w:delText>
        </w:r>
        <w:r w:rsidR="00D41C24" w:rsidDel="00666413">
          <w:delText>fru</w:delText>
        </w:r>
        <w:r w:rsidR="00D41C24" w:rsidDel="00666413">
          <w:rPr>
            <w:spacing w:val="-1"/>
          </w:rPr>
          <w:delText>i</w:delText>
        </w:r>
        <w:r w:rsidR="00D41C24" w:rsidDel="00666413">
          <w:rPr>
            <w:spacing w:val="1"/>
          </w:rPr>
          <w:delText>t</w:delText>
        </w:r>
        <w:r w:rsidR="00D41C24" w:rsidDel="00666413">
          <w:delText>.</w:delText>
        </w:r>
      </w:del>
    </w:p>
    <w:p w14:paraId="14717577" w14:textId="77777777" w:rsidR="00D41C24" w:rsidRDefault="00D41C24" w:rsidP="00E65921">
      <w:pPr>
        <w:pStyle w:val="SingleTxtG"/>
      </w:pPr>
      <w:r>
        <w:t>(</w:t>
      </w:r>
      <w:r>
        <w:rPr>
          <w:spacing w:val="-1"/>
        </w:rPr>
        <w:t>b</w:t>
      </w:r>
      <w:r>
        <w:t>)</w:t>
      </w:r>
      <w:r w:rsidR="001E5F1D">
        <w:tab/>
      </w:r>
      <w:r>
        <w:t>Wh</w:t>
      </w:r>
      <w:r>
        <w:rPr>
          <w:spacing w:val="-1"/>
        </w:rPr>
        <w:t>e</w:t>
      </w:r>
      <w:r>
        <w:t>n</w:t>
      </w:r>
      <w:r>
        <w:rPr>
          <w:spacing w:val="25"/>
        </w:rPr>
        <w:t xml:space="preserve"> </w:t>
      </w:r>
      <w:r>
        <w:rPr>
          <w:spacing w:val="-1"/>
        </w:rPr>
        <w:t>s</w:t>
      </w:r>
      <w:r>
        <w:t>i</w:t>
      </w:r>
      <w:r>
        <w:rPr>
          <w:spacing w:val="-1"/>
        </w:rPr>
        <w:t>z</w:t>
      </w:r>
      <w:r>
        <w:t>e</w:t>
      </w:r>
      <w:r>
        <w:rPr>
          <w:spacing w:val="25"/>
        </w:rPr>
        <w:t xml:space="preserve"> </w:t>
      </w:r>
      <w:r>
        <w:rPr>
          <w:spacing w:val="-2"/>
        </w:rPr>
        <w:t>c</w:t>
      </w:r>
      <w:r>
        <w:t>od</w:t>
      </w:r>
      <w:r>
        <w:rPr>
          <w:spacing w:val="-1"/>
        </w:rPr>
        <w:t>e</w:t>
      </w:r>
      <w:r>
        <w:t>s</w:t>
      </w:r>
      <w:r>
        <w:rPr>
          <w:spacing w:val="25"/>
        </w:rPr>
        <w:t xml:space="preserve"> </w:t>
      </w:r>
      <w:r>
        <w:rPr>
          <w:spacing w:val="-1"/>
        </w:rPr>
        <w:t>a</w:t>
      </w:r>
      <w:r>
        <w:t>re</w:t>
      </w:r>
      <w:r>
        <w:rPr>
          <w:spacing w:val="25"/>
        </w:rPr>
        <w:t xml:space="preserve"> </w:t>
      </w:r>
      <w:r>
        <w:rPr>
          <w:spacing w:val="-1"/>
        </w:rPr>
        <w:t>a</w:t>
      </w:r>
      <w:r>
        <w:t>pp</w:t>
      </w:r>
      <w:r>
        <w:rPr>
          <w:spacing w:val="-1"/>
        </w:rPr>
        <w:t>l</w:t>
      </w:r>
      <w:r>
        <w:t>i</w:t>
      </w:r>
      <w:r>
        <w:rPr>
          <w:spacing w:val="-1"/>
        </w:rPr>
        <w:t>e</w:t>
      </w:r>
      <w:r>
        <w:t>d,</w:t>
      </w:r>
      <w:r>
        <w:rPr>
          <w:spacing w:val="23"/>
        </w:rPr>
        <w:t xml:space="preserve"> </w:t>
      </w:r>
      <w:r>
        <w:rPr>
          <w:spacing w:val="1"/>
        </w:rPr>
        <w:t>t</w:t>
      </w:r>
      <w:r>
        <w:t>he</w:t>
      </w:r>
      <w:r>
        <w:rPr>
          <w:spacing w:val="24"/>
        </w:rPr>
        <w:t xml:space="preserve"> </w:t>
      </w:r>
      <w:r>
        <w:rPr>
          <w:spacing w:val="-1"/>
        </w:rPr>
        <w:t>c</w:t>
      </w:r>
      <w:r>
        <w:t>od</w:t>
      </w:r>
      <w:r>
        <w:rPr>
          <w:spacing w:val="-2"/>
        </w:rPr>
        <w:t>e</w:t>
      </w:r>
      <w:r>
        <w:t>s</w:t>
      </w:r>
      <w:r>
        <w:rPr>
          <w:spacing w:val="26"/>
        </w:rPr>
        <w:t xml:space="preserve"> </w:t>
      </w:r>
      <w:r>
        <w:rPr>
          <w:spacing w:val="-1"/>
        </w:rPr>
        <w:t>a</w:t>
      </w:r>
      <w:r>
        <w:t>nd</w:t>
      </w:r>
      <w:r>
        <w:rPr>
          <w:spacing w:val="25"/>
        </w:rPr>
        <w:t xml:space="preserve"> </w:t>
      </w:r>
      <w:r>
        <w:t>r</w:t>
      </w:r>
      <w:r>
        <w:rPr>
          <w:spacing w:val="-2"/>
        </w:rPr>
        <w:t>a</w:t>
      </w:r>
      <w:r>
        <w:t>ng</w:t>
      </w:r>
      <w:r>
        <w:rPr>
          <w:spacing w:val="-2"/>
        </w:rPr>
        <w:t>e</w:t>
      </w:r>
      <w:r>
        <w:t>s</w:t>
      </w:r>
      <w:r>
        <w:rPr>
          <w:spacing w:val="25"/>
        </w:rPr>
        <w:t xml:space="preserve"> </w:t>
      </w:r>
      <w:r>
        <w:t>in</w:t>
      </w:r>
      <w:r>
        <w:rPr>
          <w:spacing w:val="25"/>
        </w:rPr>
        <w:t xml:space="preserve"> </w:t>
      </w:r>
      <w:r>
        <w:rPr>
          <w:spacing w:val="-1"/>
        </w:rPr>
        <w:t>t</w:t>
      </w:r>
      <w:r>
        <w:t>he</w:t>
      </w:r>
      <w:r>
        <w:rPr>
          <w:spacing w:val="24"/>
        </w:rPr>
        <w:t xml:space="preserve"> </w:t>
      </w:r>
      <w:r>
        <w:t>fo</w:t>
      </w:r>
      <w:r>
        <w:rPr>
          <w:spacing w:val="-1"/>
        </w:rPr>
        <w:t>l</w:t>
      </w:r>
      <w:r>
        <w:rPr>
          <w:spacing w:val="1"/>
        </w:rPr>
        <w:t>lo</w:t>
      </w:r>
      <w:r>
        <w:rPr>
          <w:spacing w:val="-2"/>
        </w:rPr>
        <w:t>w</w:t>
      </w:r>
      <w:r>
        <w:t>i</w:t>
      </w:r>
      <w:r>
        <w:rPr>
          <w:spacing w:val="-1"/>
        </w:rPr>
        <w:t>n</w:t>
      </w:r>
      <w:r>
        <w:t>g</w:t>
      </w:r>
      <w:r>
        <w:rPr>
          <w:spacing w:val="25"/>
        </w:rPr>
        <w:t xml:space="preserve"> </w:t>
      </w:r>
      <w:r>
        <w:rPr>
          <w:spacing w:val="-1"/>
        </w:rPr>
        <w:t>ta</w:t>
      </w:r>
      <w:r>
        <w:t>bl</w:t>
      </w:r>
      <w:r>
        <w:rPr>
          <w:spacing w:val="-1"/>
        </w:rPr>
        <w:t>e</w:t>
      </w:r>
      <w:r>
        <w:t>s</w:t>
      </w:r>
      <w:r>
        <w:rPr>
          <w:spacing w:val="25"/>
        </w:rPr>
        <w:t xml:space="preserve"> </w:t>
      </w:r>
      <w:r>
        <w:rPr>
          <w:spacing w:val="-2"/>
        </w:rPr>
        <w:t>m</w:t>
      </w:r>
      <w:r>
        <w:t>ust</w:t>
      </w:r>
      <w:r>
        <w:rPr>
          <w:spacing w:val="25"/>
        </w:rPr>
        <w:t xml:space="preserve"> </w:t>
      </w:r>
      <w:r>
        <w:t>be r</w:t>
      </w:r>
      <w:r>
        <w:rPr>
          <w:spacing w:val="-2"/>
        </w:rPr>
        <w:t>e</w:t>
      </w:r>
      <w:r>
        <w:t>s</w:t>
      </w:r>
      <w:r>
        <w:rPr>
          <w:spacing w:val="1"/>
        </w:rPr>
        <w:t>p</w:t>
      </w:r>
      <w:r>
        <w:rPr>
          <w:spacing w:val="-1"/>
        </w:rPr>
        <w:t>ec</w:t>
      </w:r>
      <w:r>
        <w:t>t</w:t>
      </w:r>
      <w:r>
        <w:rPr>
          <w:spacing w:val="-1"/>
        </w:rPr>
        <w:t>e</w:t>
      </w:r>
      <w:r>
        <w:rPr>
          <w:spacing w:val="1"/>
        </w:rPr>
        <w:t>d</w:t>
      </w:r>
      <w:r>
        <w:t>:</w:t>
      </w:r>
    </w:p>
    <w:tbl>
      <w:tblPr>
        <w:tblW w:w="4246"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984"/>
        <w:gridCol w:w="2262"/>
      </w:tblGrid>
      <w:tr w:rsidR="002222F5" w:rsidRPr="002222F5" w14:paraId="17A8A8AE" w14:textId="77777777" w:rsidTr="005B20C1">
        <w:tc>
          <w:tcPr>
            <w:tcW w:w="4246" w:type="dxa"/>
            <w:gridSpan w:val="2"/>
            <w:tcBorders>
              <w:top w:val="single" w:sz="4" w:space="0" w:color="auto"/>
              <w:left w:val="nil"/>
              <w:bottom w:val="nil"/>
              <w:right w:val="nil"/>
            </w:tcBorders>
            <w:shd w:val="clear" w:color="auto" w:fill="auto"/>
            <w:vAlign w:val="bottom"/>
          </w:tcPr>
          <w:p w14:paraId="5FB40174" w14:textId="77777777" w:rsidR="002222F5" w:rsidRPr="002222F5" w:rsidRDefault="002222F5" w:rsidP="007C1962">
            <w:pPr>
              <w:spacing w:before="80" w:after="80" w:line="200" w:lineRule="exact"/>
              <w:jc w:val="center"/>
              <w:rPr>
                <w:i/>
                <w:sz w:val="16"/>
              </w:rPr>
            </w:pPr>
            <w:r w:rsidRPr="002222F5">
              <w:rPr>
                <w:i/>
                <w:sz w:val="16"/>
                <w:szCs w:val="16"/>
              </w:rPr>
              <w:t>Persian limes</w:t>
            </w:r>
          </w:p>
        </w:tc>
      </w:tr>
      <w:tr w:rsidR="002222F5" w:rsidRPr="002222F5" w14:paraId="08F427EE" w14:textId="77777777" w:rsidTr="005B20C1">
        <w:tc>
          <w:tcPr>
            <w:tcW w:w="1984" w:type="dxa"/>
            <w:tcBorders>
              <w:top w:val="nil"/>
              <w:left w:val="nil"/>
              <w:bottom w:val="single" w:sz="12" w:space="0" w:color="auto"/>
              <w:right w:val="nil"/>
            </w:tcBorders>
            <w:shd w:val="clear" w:color="auto" w:fill="auto"/>
            <w:vAlign w:val="bottom"/>
          </w:tcPr>
          <w:p w14:paraId="3C5BDBCD" w14:textId="77777777" w:rsidR="002222F5" w:rsidRPr="002222F5" w:rsidRDefault="002222F5" w:rsidP="00FE2AE7">
            <w:pPr>
              <w:spacing w:before="80" w:after="40" w:line="200" w:lineRule="exact"/>
              <w:jc w:val="center"/>
              <w:rPr>
                <w:i/>
                <w:sz w:val="16"/>
              </w:rPr>
            </w:pPr>
            <w:r w:rsidRPr="002222F5">
              <w:rPr>
                <w:i/>
                <w:sz w:val="16"/>
              </w:rPr>
              <w:t>Size code</w:t>
            </w:r>
          </w:p>
        </w:tc>
        <w:tc>
          <w:tcPr>
            <w:tcW w:w="2262" w:type="dxa"/>
            <w:tcBorders>
              <w:top w:val="nil"/>
              <w:left w:val="nil"/>
              <w:bottom w:val="single" w:sz="12" w:space="0" w:color="auto"/>
              <w:right w:val="nil"/>
            </w:tcBorders>
            <w:shd w:val="clear" w:color="auto" w:fill="auto"/>
            <w:vAlign w:val="bottom"/>
          </w:tcPr>
          <w:p w14:paraId="2B0C10FB" w14:textId="77777777" w:rsidR="002222F5" w:rsidRPr="002222F5" w:rsidRDefault="002222F5" w:rsidP="00FE2AE7">
            <w:pPr>
              <w:spacing w:before="80" w:after="40" w:line="200" w:lineRule="exact"/>
              <w:jc w:val="center"/>
              <w:rPr>
                <w:i/>
                <w:sz w:val="16"/>
              </w:rPr>
            </w:pPr>
            <w:r w:rsidRPr="002222F5">
              <w:rPr>
                <w:i/>
                <w:sz w:val="16"/>
              </w:rPr>
              <w:t>Diameter (mm)</w:t>
            </w:r>
          </w:p>
        </w:tc>
      </w:tr>
      <w:tr w:rsidR="002222F5" w:rsidRPr="002222F5" w14:paraId="53AB4A92" w14:textId="77777777" w:rsidTr="005B20C1">
        <w:tc>
          <w:tcPr>
            <w:tcW w:w="1984" w:type="dxa"/>
            <w:tcBorders>
              <w:top w:val="single" w:sz="12" w:space="0" w:color="auto"/>
              <w:left w:val="nil"/>
              <w:bottom w:val="nil"/>
              <w:right w:val="nil"/>
            </w:tcBorders>
            <w:shd w:val="clear" w:color="auto" w:fill="auto"/>
          </w:tcPr>
          <w:p w14:paraId="19AC9886" w14:textId="77777777" w:rsidR="002222F5" w:rsidRPr="002222F5" w:rsidRDefault="002222F5" w:rsidP="002222F5">
            <w:pPr>
              <w:jc w:val="center"/>
            </w:pPr>
            <w:r w:rsidRPr="002222F5">
              <w:t>1</w:t>
            </w:r>
          </w:p>
        </w:tc>
        <w:tc>
          <w:tcPr>
            <w:tcW w:w="2262" w:type="dxa"/>
            <w:tcBorders>
              <w:top w:val="single" w:sz="12" w:space="0" w:color="auto"/>
              <w:left w:val="nil"/>
              <w:bottom w:val="nil"/>
              <w:right w:val="nil"/>
            </w:tcBorders>
            <w:shd w:val="clear" w:color="auto" w:fill="auto"/>
          </w:tcPr>
          <w:p w14:paraId="0D6415F7" w14:textId="77777777" w:rsidR="002222F5" w:rsidRPr="002222F5" w:rsidRDefault="002222F5" w:rsidP="002222F5">
            <w:pPr>
              <w:jc w:val="center"/>
            </w:pPr>
            <w:r w:rsidRPr="002222F5">
              <w:t>58 – 67</w:t>
            </w:r>
          </w:p>
        </w:tc>
      </w:tr>
      <w:tr w:rsidR="002222F5" w:rsidRPr="002222F5" w14:paraId="2CDD57CF" w14:textId="77777777" w:rsidTr="005B20C1">
        <w:tc>
          <w:tcPr>
            <w:tcW w:w="1984" w:type="dxa"/>
            <w:tcBorders>
              <w:top w:val="nil"/>
              <w:left w:val="nil"/>
              <w:bottom w:val="nil"/>
              <w:right w:val="nil"/>
            </w:tcBorders>
            <w:shd w:val="clear" w:color="auto" w:fill="auto"/>
          </w:tcPr>
          <w:p w14:paraId="6D589276" w14:textId="77777777" w:rsidR="002222F5" w:rsidRPr="002222F5" w:rsidRDefault="002222F5" w:rsidP="002222F5">
            <w:pPr>
              <w:jc w:val="center"/>
            </w:pPr>
            <w:r w:rsidRPr="002222F5">
              <w:t>2</w:t>
            </w:r>
          </w:p>
        </w:tc>
        <w:tc>
          <w:tcPr>
            <w:tcW w:w="2262" w:type="dxa"/>
            <w:tcBorders>
              <w:top w:val="nil"/>
              <w:left w:val="nil"/>
              <w:bottom w:val="nil"/>
              <w:right w:val="nil"/>
            </w:tcBorders>
            <w:shd w:val="clear" w:color="auto" w:fill="auto"/>
          </w:tcPr>
          <w:p w14:paraId="79F7A762" w14:textId="77777777" w:rsidR="002222F5" w:rsidRPr="002222F5" w:rsidRDefault="002222F5" w:rsidP="002222F5">
            <w:pPr>
              <w:jc w:val="center"/>
            </w:pPr>
            <w:r w:rsidRPr="002222F5">
              <w:t>53 – 62</w:t>
            </w:r>
          </w:p>
        </w:tc>
      </w:tr>
      <w:tr w:rsidR="002222F5" w:rsidRPr="002222F5" w14:paraId="0F94D368" w14:textId="77777777" w:rsidTr="005B20C1">
        <w:tc>
          <w:tcPr>
            <w:tcW w:w="1984" w:type="dxa"/>
            <w:tcBorders>
              <w:top w:val="nil"/>
              <w:left w:val="nil"/>
              <w:bottom w:val="nil"/>
              <w:right w:val="nil"/>
            </w:tcBorders>
            <w:shd w:val="clear" w:color="auto" w:fill="auto"/>
          </w:tcPr>
          <w:p w14:paraId="427E67C2" w14:textId="77777777" w:rsidR="002222F5" w:rsidRPr="002222F5" w:rsidRDefault="002222F5" w:rsidP="002222F5">
            <w:pPr>
              <w:jc w:val="center"/>
            </w:pPr>
            <w:r w:rsidRPr="002222F5">
              <w:t>3</w:t>
            </w:r>
          </w:p>
        </w:tc>
        <w:tc>
          <w:tcPr>
            <w:tcW w:w="2262" w:type="dxa"/>
            <w:tcBorders>
              <w:top w:val="nil"/>
              <w:left w:val="nil"/>
              <w:bottom w:val="nil"/>
              <w:right w:val="nil"/>
            </w:tcBorders>
            <w:shd w:val="clear" w:color="auto" w:fill="auto"/>
          </w:tcPr>
          <w:p w14:paraId="065F42DD" w14:textId="77777777" w:rsidR="002222F5" w:rsidRPr="002222F5" w:rsidRDefault="002222F5" w:rsidP="002222F5">
            <w:pPr>
              <w:jc w:val="center"/>
            </w:pPr>
            <w:r w:rsidRPr="002222F5">
              <w:t>48 – 57</w:t>
            </w:r>
          </w:p>
        </w:tc>
      </w:tr>
      <w:tr w:rsidR="002222F5" w:rsidRPr="002222F5" w14:paraId="49668317" w14:textId="77777777" w:rsidTr="005B20C1">
        <w:tc>
          <w:tcPr>
            <w:tcW w:w="1984" w:type="dxa"/>
            <w:tcBorders>
              <w:top w:val="nil"/>
              <w:left w:val="nil"/>
              <w:bottom w:val="nil"/>
              <w:right w:val="nil"/>
            </w:tcBorders>
            <w:shd w:val="clear" w:color="auto" w:fill="auto"/>
          </w:tcPr>
          <w:p w14:paraId="5B7EFC52" w14:textId="77777777" w:rsidR="002222F5" w:rsidRPr="002222F5" w:rsidRDefault="002222F5" w:rsidP="002222F5">
            <w:pPr>
              <w:jc w:val="center"/>
            </w:pPr>
            <w:r w:rsidRPr="002222F5">
              <w:t>4</w:t>
            </w:r>
          </w:p>
        </w:tc>
        <w:tc>
          <w:tcPr>
            <w:tcW w:w="2262" w:type="dxa"/>
            <w:tcBorders>
              <w:top w:val="nil"/>
              <w:left w:val="nil"/>
              <w:bottom w:val="nil"/>
              <w:right w:val="nil"/>
            </w:tcBorders>
            <w:shd w:val="clear" w:color="auto" w:fill="auto"/>
          </w:tcPr>
          <w:p w14:paraId="31A2B0D4" w14:textId="77777777" w:rsidR="002222F5" w:rsidRPr="002222F5" w:rsidRDefault="002222F5" w:rsidP="002222F5">
            <w:pPr>
              <w:jc w:val="center"/>
            </w:pPr>
            <w:r w:rsidRPr="002222F5">
              <w:t>45 – 52</w:t>
            </w:r>
          </w:p>
        </w:tc>
      </w:tr>
      <w:tr w:rsidR="002222F5" w:rsidRPr="002222F5" w14:paraId="617CEE0B" w14:textId="77777777" w:rsidTr="005B20C1">
        <w:tc>
          <w:tcPr>
            <w:tcW w:w="1984" w:type="dxa"/>
            <w:tcBorders>
              <w:top w:val="nil"/>
              <w:left w:val="nil"/>
              <w:bottom w:val="single" w:sz="12" w:space="0" w:color="auto"/>
              <w:right w:val="nil"/>
            </w:tcBorders>
            <w:shd w:val="clear" w:color="auto" w:fill="auto"/>
          </w:tcPr>
          <w:p w14:paraId="7CBFED88" w14:textId="77777777" w:rsidR="002222F5" w:rsidRPr="002222F5" w:rsidRDefault="002222F5" w:rsidP="002222F5">
            <w:pPr>
              <w:jc w:val="center"/>
            </w:pPr>
            <w:r w:rsidRPr="002222F5">
              <w:t>5</w:t>
            </w:r>
          </w:p>
        </w:tc>
        <w:tc>
          <w:tcPr>
            <w:tcW w:w="2262" w:type="dxa"/>
            <w:tcBorders>
              <w:top w:val="nil"/>
              <w:left w:val="nil"/>
              <w:bottom w:val="single" w:sz="12" w:space="0" w:color="auto"/>
              <w:right w:val="nil"/>
            </w:tcBorders>
            <w:shd w:val="clear" w:color="auto" w:fill="auto"/>
          </w:tcPr>
          <w:p w14:paraId="6A0874FD" w14:textId="77777777" w:rsidR="002222F5" w:rsidRPr="002222F5" w:rsidRDefault="002222F5" w:rsidP="002222F5">
            <w:pPr>
              <w:jc w:val="center"/>
            </w:pPr>
            <w:r w:rsidRPr="002222F5">
              <w:t>42 – 49</w:t>
            </w:r>
          </w:p>
        </w:tc>
      </w:tr>
    </w:tbl>
    <w:p w14:paraId="10C4F790" w14:textId="77777777" w:rsidR="002222F5" w:rsidRDefault="002222F5" w:rsidP="002222F5">
      <w:pPr>
        <w:pStyle w:val="SingleTxtG"/>
        <w:spacing w:before="60" w:after="60"/>
        <w:ind w:left="1138" w:right="1138"/>
      </w:pPr>
    </w:p>
    <w:tbl>
      <w:tblPr>
        <w:tblW w:w="4246" w:type="dxa"/>
        <w:tblInd w:w="1560" w:type="dxa"/>
        <w:tblBorders>
          <w:bottom w:val="single" w:sz="12" w:space="0" w:color="auto"/>
        </w:tblBorders>
        <w:tblLayout w:type="fixed"/>
        <w:tblCellMar>
          <w:left w:w="0" w:type="dxa"/>
          <w:right w:w="0" w:type="dxa"/>
        </w:tblCellMar>
        <w:tblLook w:val="01E0" w:firstRow="1" w:lastRow="1" w:firstColumn="1" w:lastColumn="1" w:noHBand="0" w:noVBand="0"/>
      </w:tblPr>
      <w:tblGrid>
        <w:gridCol w:w="1984"/>
        <w:gridCol w:w="2262"/>
      </w:tblGrid>
      <w:tr w:rsidR="002222F5" w:rsidRPr="002222F5" w14:paraId="6AF61361" w14:textId="77777777" w:rsidTr="005B20C1">
        <w:tc>
          <w:tcPr>
            <w:tcW w:w="4246" w:type="dxa"/>
            <w:gridSpan w:val="2"/>
            <w:tcBorders>
              <w:top w:val="single" w:sz="4" w:space="0" w:color="auto"/>
              <w:bottom w:val="nil"/>
            </w:tcBorders>
            <w:shd w:val="clear" w:color="auto" w:fill="auto"/>
            <w:vAlign w:val="bottom"/>
          </w:tcPr>
          <w:p w14:paraId="6F5A0170" w14:textId="77777777" w:rsidR="002222F5" w:rsidRPr="002222F5" w:rsidRDefault="002222F5" w:rsidP="007C1962">
            <w:pPr>
              <w:spacing w:before="80" w:after="80" w:line="200" w:lineRule="exact"/>
              <w:jc w:val="center"/>
              <w:rPr>
                <w:i/>
                <w:sz w:val="16"/>
                <w:szCs w:val="16"/>
              </w:rPr>
            </w:pPr>
            <w:r w:rsidRPr="002222F5">
              <w:rPr>
                <w:i/>
                <w:sz w:val="16"/>
                <w:szCs w:val="16"/>
              </w:rPr>
              <w:t>Mexican and Indian sweet limes</w:t>
            </w:r>
          </w:p>
        </w:tc>
      </w:tr>
      <w:tr w:rsidR="002222F5" w:rsidRPr="002222F5" w14:paraId="76E396EA" w14:textId="77777777" w:rsidTr="005B20C1">
        <w:tc>
          <w:tcPr>
            <w:tcW w:w="1984" w:type="dxa"/>
            <w:tcBorders>
              <w:top w:val="nil"/>
              <w:bottom w:val="single" w:sz="12" w:space="0" w:color="auto"/>
            </w:tcBorders>
            <w:shd w:val="clear" w:color="auto" w:fill="auto"/>
            <w:vAlign w:val="bottom"/>
          </w:tcPr>
          <w:p w14:paraId="7D526D71" w14:textId="77777777" w:rsidR="002222F5" w:rsidRPr="002222F5" w:rsidRDefault="002222F5" w:rsidP="00FE2AE7">
            <w:pPr>
              <w:spacing w:before="80" w:after="40" w:line="200" w:lineRule="exact"/>
              <w:jc w:val="center"/>
            </w:pPr>
            <w:r w:rsidRPr="002222F5">
              <w:rPr>
                <w:i/>
                <w:sz w:val="16"/>
              </w:rPr>
              <w:t>Size code</w:t>
            </w:r>
          </w:p>
        </w:tc>
        <w:tc>
          <w:tcPr>
            <w:tcW w:w="2262" w:type="dxa"/>
            <w:tcBorders>
              <w:top w:val="nil"/>
              <w:bottom w:val="single" w:sz="12" w:space="0" w:color="auto"/>
            </w:tcBorders>
            <w:shd w:val="clear" w:color="auto" w:fill="auto"/>
            <w:vAlign w:val="bottom"/>
          </w:tcPr>
          <w:p w14:paraId="5E3D75F8" w14:textId="77777777" w:rsidR="002222F5" w:rsidRPr="002222F5" w:rsidRDefault="002222F5" w:rsidP="00FE2AE7">
            <w:pPr>
              <w:spacing w:before="80" w:after="40" w:line="200" w:lineRule="exact"/>
              <w:jc w:val="center"/>
            </w:pPr>
            <w:r w:rsidRPr="002222F5">
              <w:rPr>
                <w:i/>
                <w:sz w:val="16"/>
              </w:rPr>
              <w:t>Diameter (mm)</w:t>
            </w:r>
          </w:p>
        </w:tc>
      </w:tr>
      <w:tr w:rsidR="002222F5" w:rsidRPr="002222F5" w14:paraId="45077CAC" w14:textId="77777777" w:rsidTr="005B20C1">
        <w:tc>
          <w:tcPr>
            <w:tcW w:w="1984" w:type="dxa"/>
            <w:tcBorders>
              <w:top w:val="single" w:sz="12" w:space="0" w:color="auto"/>
            </w:tcBorders>
            <w:shd w:val="clear" w:color="auto" w:fill="auto"/>
          </w:tcPr>
          <w:p w14:paraId="14217776" w14:textId="77777777" w:rsidR="002222F5" w:rsidRPr="002222F5" w:rsidRDefault="002222F5" w:rsidP="00FE2AE7">
            <w:pPr>
              <w:spacing w:before="40" w:after="40" w:line="220" w:lineRule="exact"/>
              <w:jc w:val="center"/>
            </w:pPr>
            <w:r w:rsidRPr="002222F5">
              <w:t>1</w:t>
            </w:r>
          </w:p>
        </w:tc>
        <w:tc>
          <w:tcPr>
            <w:tcW w:w="2262" w:type="dxa"/>
            <w:tcBorders>
              <w:top w:val="single" w:sz="12" w:space="0" w:color="auto"/>
            </w:tcBorders>
            <w:shd w:val="clear" w:color="auto" w:fill="auto"/>
          </w:tcPr>
          <w:p w14:paraId="62F0A56F" w14:textId="77777777" w:rsidR="002222F5" w:rsidRPr="002222F5" w:rsidRDefault="002222F5" w:rsidP="00FE2AE7">
            <w:pPr>
              <w:spacing w:before="40" w:after="40" w:line="220" w:lineRule="exact"/>
              <w:jc w:val="center"/>
            </w:pPr>
            <w:r w:rsidRPr="002222F5">
              <w:t>&gt; 45</w:t>
            </w:r>
          </w:p>
        </w:tc>
      </w:tr>
      <w:tr w:rsidR="002222F5" w:rsidRPr="002222F5" w14:paraId="18EE0765" w14:textId="77777777" w:rsidTr="005B20C1">
        <w:tc>
          <w:tcPr>
            <w:tcW w:w="1984" w:type="dxa"/>
            <w:shd w:val="clear" w:color="auto" w:fill="auto"/>
          </w:tcPr>
          <w:p w14:paraId="4B46BB29" w14:textId="77777777" w:rsidR="002222F5" w:rsidRPr="002222F5" w:rsidRDefault="002222F5" w:rsidP="00FE2AE7">
            <w:pPr>
              <w:spacing w:before="40" w:after="40" w:line="220" w:lineRule="exact"/>
              <w:jc w:val="center"/>
            </w:pPr>
            <w:r w:rsidRPr="002222F5">
              <w:t>2</w:t>
            </w:r>
          </w:p>
        </w:tc>
        <w:tc>
          <w:tcPr>
            <w:tcW w:w="2262" w:type="dxa"/>
            <w:shd w:val="clear" w:color="auto" w:fill="auto"/>
          </w:tcPr>
          <w:p w14:paraId="7386E437" w14:textId="77777777" w:rsidR="002222F5" w:rsidRPr="002222F5" w:rsidRDefault="002222F5" w:rsidP="00FE2AE7">
            <w:pPr>
              <w:spacing w:before="40" w:after="40" w:line="220" w:lineRule="exact"/>
              <w:jc w:val="center"/>
            </w:pPr>
            <w:r w:rsidRPr="002222F5">
              <w:t>40.1 - 45</w:t>
            </w:r>
          </w:p>
        </w:tc>
      </w:tr>
      <w:tr w:rsidR="002222F5" w:rsidRPr="002222F5" w14:paraId="151E9B5D" w14:textId="77777777" w:rsidTr="005B20C1">
        <w:tc>
          <w:tcPr>
            <w:tcW w:w="1984" w:type="dxa"/>
            <w:shd w:val="clear" w:color="auto" w:fill="auto"/>
          </w:tcPr>
          <w:p w14:paraId="7E9E7971" w14:textId="77777777" w:rsidR="002222F5" w:rsidRPr="002222F5" w:rsidRDefault="002222F5" w:rsidP="00FE2AE7">
            <w:pPr>
              <w:spacing w:before="40" w:after="40" w:line="220" w:lineRule="exact"/>
              <w:jc w:val="center"/>
            </w:pPr>
            <w:r w:rsidRPr="002222F5">
              <w:t>3</w:t>
            </w:r>
          </w:p>
        </w:tc>
        <w:tc>
          <w:tcPr>
            <w:tcW w:w="2262" w:type="dxa"/>
            <w:shd w:val="clear" w:color="auto" w:fill="auto"/>
          </w:tcPr>
          <w:p w14:paraId="20A5D665" w14:textId="77777777" w:rsidR="002222F5" w:rsidRPr="002222F5" w:rsidRDefault="002222F5" w:rsidP="00FE2AE7">
            <w:pPr>
              <w:spacing w:before="40" w:after="40" w:line="220" w:lineRule="exact"/>
              <w:jc w:val="center"/>
            </w:pPr>
            <w:r w:rsidRPr="002222F5">
              <w:t>35.1 - 40</w:t>
            </w:r>
          </w:p>
        </w:tc>
      </w:tr>
      <w:tr w:rsidR="002222F5" w:rsidRPr="002222F5" w14:paraId="0396CBE9" w14:textId="77777777" w:rsidTr="005B20C1">
        <w:tc>
          <w:tcPr>
            <w:tcW w:w="1984" w:type="dxa"/>
            <w:shd w:val="clear" w:color="auto" w:fill="auto"/>
          </w:tcPr>
          <w:p w14:paraId="523AFAE0" w14:textId="77777777" w:rsidR="002222F5" w:rsidRPr="002222F5" w:rsidRDefault="002222F5" w:rsidP="00FE2AE7">
            <w:pPr>
              <w:spacing w:before="40" w:after="40" w:line="220" w:lineRule="exact"/>
              <w:jc w:val="center"/>
            </w:pPr>
            <w:r w:rsidRPr="002222F5">
              <w:t>4</w:t>
            </w:r>
          </w:p>
        </w:tc>
        <w:tc>
          <w:tcPr>
            <w:tcW w:w="2262" w:type="dxa"/>
            <w:shd w:val="clear" w:color="auto" w:fill="auto"/>
          </w:tcPr>
          <w:p w14:paraId="3BB75724" w14:textId="77777777" w:rsidR="002222F5" w:rsidRPr="002222F5" w:rsidRDefault="002222F5" w:rsidP="00FE2AE7">
            <w:pPr>
              <w:spacing w:before="40" w:after="40" w:line="220" w:lineRule="exact"/>
              <w:jc w:val="center"/>
            </w:pPr>
            <w:r w:rsidRPr="002222F5">
              <w:t>30.1 - 35</w:t>
            </w:r>
          </w:p>
        </w:tc>
      </w:tr>
      <w:tr w:rsidR="002222F5" w:rsidRPr="002222F5" w14:paraId="7A517F45" w14:textId="77777777" w:rsidTr="005B20C1">
        <w:tc>
          <w:tcPr>
            <w:tcW w:w="1984" w:type="dxa"/>
            <w:shd w:val="clear" w:color="auto" w:fill="auto"/>
          </w:tcPr>
          <w:p w14:paraId="4B19563A" w14:textId="77777777" w:rsidR="002222F5" w:rsidRPr="002222F5" w:rsidRDefault="002222F5" w:rsidP="00FE2AE7">
            <w:pPr>
              <w:spacing w:before="40" w:after="40" w:line="220" w:lineRule="exact"/>
              <w:jc w:val="center"/>
            </w:pPr>
            <w:r w:rsidRPr="002222F5">
              <w:t>5</w:t>
            </w:r>
          </w:p>
        </w:tc>
        <w:tc>
          <w:tcPr>
            <w:tcW w:w="2262" w:type="dxa"/>
            <w:shd w:val="clear" w:color="auto" w:fill="auto"/>
          </w:tcPr>
          <w:p w14:paraId="260DCBD5" w14:textId="77777777" w:rsidR="002222F5" w:rsidRPr="002222F5" w:rsidRDefault="002222F5" w:rsidP="00FE2AE7">
            <w:pPr>
              <w:spacing w:before="40" w:after="40" w:line="220" w:lineRule="exact"/>
              <w:jc w:val="center"/>
            </w:pPr>
            <w:r w:rsidRPr="002222F5">
              <w:t>25 - 30</w:t>
            </w:r>
          </w:p>
        </w:tc>
      </w:tr>
    </w:tbl>
    <w:p w14:paraId="238C728E" w14:textId="77777777" w:rsidR="00D41C24" w:rsidRDefault="00D41C24" w:rsidP="002222F5">
      <w:pPr>
        <w:pStyle w:val="SingleTxtG"/>
        <w:spacing w:before="120"/>
        <w:ind w:left="1138" w:right="1138"/>
      </w:pPr>
      <w:r>
        <w:t>U</w:t>
      </w:r>
      <w:r>
        <w:rPr>
          <w:spacing w:val="1"/>
        </w:rPr>
        <w:t>n</w:t>
      </w:r>
      <w:r>
        <w:rPr>
          <w:spacing w:val="-1"/>
        </w:rPr>
        <w:t>i</w:t>
      </w:r>
      <w:r>
        <w:t>f</w:t>
      </w:r>
      <w:r>
        <w:rPr>
          <w:spacing w:val="-1"/>
        </w:rPr>
        <w:t>o</w:t>
      </w:r>
      <w:r>
        <w:t>r</w:t>
      </w:r>
      <w:r>
        <w:rPr>
          <w:spacing w:val="-2"/>
        </w:rPr>
        <w:t>m</w:t>
      </w:r>
      <w:r>
        <w:t>i</w:t>
      </w:r>
      <w:r>
        <w:rPr>
          <w:spacing w:val="1"/>
        </w:rPr>
        <w:t>t</w:t>
      </w:r>
      <w:r>
        <w:t>y</w:t>
      </w:r>
      <w:r>
        <w:rPr>
          <w:spacing w:val="2"/>
        </w:rPr>
        <w:t xml:space="preserve"> </w:t>
      </w:r>
      <w:r>
        <w:t>in</w:t>
      </w:r>
      <w:r>
        <w:rPr>
          <w:spacing w:val="3"/>
        </w:rPr>
        <w:t xml:space="preserve"> </w:t>
      </w:r>
      <w:r>
        <w:t>si</w:t>
      </w:r>
      <w:r>
        <w:rPr>
          <w:spacing w:val="-1"/>
        </w:rPr>
        <w:t>z</w:t>
      </w:r>
      <w:r>
        <w:t>e</w:t>
      </w:r>
      <w:r>
        <w:rPr>
          <w:spacing w:val="3"/>
        </w:rPr>
        <w:t xml:space="preserve"> </w:t>
      </w:r>
      <w:r>
        <w:t>is</w:t>
      </w:r>
      <w:r>
        <w:rPr>
          <w:spacing w:val="3"/>
        </w:rPr>
        <w:t xml:space="preserve"> </w:t>
      </w:r>
      <w:r>
        <w:rPr>
          <w:spacing w:val="-1"/>
        </w:rPr>
        <w:t>ac</w:t>
      </w:r>
      <w:r>
        <w:rPr>
          <w:spacing w:val="1"/>
        </w:rPr>
        <w:t>h</w:t>
      </w:r>
      <w:r>
        <w:t>i</w:t>
      </w:r>
      <w:r>
        <w:rPr>
          <w:spacing w:val="-1"/>
        </w:rPr>
        <w:t>e</w:t>
      </w:r>
      <w:r>
        <w:t>v</w:t>
      </w:r>
      <w:r>
        <w:rPr>
          <w:spacing w:val="-1"/>
        </w:rPr>
        <w:t>e</w:t>
      </w:r>
      <w:r>
        <w:t>d</w:t>
      </w:r>
      <w:r>
        <w:rPr>
          <w:spacing w:val="3"/>
        </w:rPr>
        <w:t xml:space="preserve"> </w:t>
      </w:r>
      <w:r>
        <w:t>by</w:t>
      </w:r>
      <w:r>
        <w:rPr>
          <w:spacing w:val="2"/>
        </w:rPr>
        <w:t xml:space="preserve"> </w:t>
      </w:r>
      <w:r>
        <w:rPr>
          <w:spacing w:val="1"/>
        </w:rPr>
        <w:t>t</w:t>
      </w:r>
      <w:r>
        <w:t xml:space="preserve">he </w:t>
      </w:r>
      <w:r>
        <w:rPr>
          <w:spacing w:val="-1"/>
        </w:rPr>
        <w:t>a</w:t>
      </w:r>
      <w:r>
        <w:t>bo</w:t>
      </w:r>
      <w:r>
        <w:rPr>
          <w:spacing w:val="-1"/>
        </w:rPr>
        <w:t>ve</w:t>
      </w:r>
      <w:r>
        <w:rPr>
          <w:spacing w:val="2"/>
        </w:rPr>
        <w:t>-</w:t>
      </w:r>
      <w:r>
        <w:rPr>
          <w:spacing w:val="-2"/>
        </w:rPr>
        <w:t>m</w:t>
      </w:r>
      <w:r>
        <w:rPr>
          <w:spacing w:val="-1"/>
        </w:rPr>
        <w:t>e</w:t>
      </w:r>
      <w:r>
        <w:t>nti</w:t>
      </w:r>
      <w:r>
        <w:rPr>
          <w:spacing w:val="-1"/>
        </w:rPr>
        <w:t>o</w:t>
      </w:r>
      <w:r>
        <w:t>n</w:t>
      </w:r>
      <w:r>
        <w:rPr>
          <w:spacing w:val="-1"/>
        </w:rPr>
        <w:t>e</w:t>
      </w:r>
      <w:r>
        <w:t>d</w:t>
      </w:r>
      <w:r>
        <w:rPr>
          <w:spacing w:val="3"/>
        </w:rPr>
        <w:t xml:space="preserve"> </w:t>
      </w:r>
      <w:r>
        <w:t>s</w:t>
      </w:r>
      <w:r>
        <w:rPr>
          <w:spacing w:val="-1"/>
        </w:rPr>
        <w:t>i</w:t>
      </w:r>
      <w:r>
        <w:t>ze</w:t>
      </w:r>
      <w:r>
        <w:rPr>
          <w:spacing w:val="2"/>
        </w:rPr>
        <w:t xml:space="preserve"> </w:t>
      </w:r>
      <w:r>
        <w:t>sc</w:t>
      </w:r>
      <w:r>
        <w:rPr>
          <w:spacing w:val="-2"/>
        </w:rPr>
        <w:t>a</w:t>
      </w:r>
      <w:r>
        <w:rPr>
          <w:spacing w:val="1"/>
        </w:rPr>
        <w:t>l</w:t>
      </w:r>
      <w:r>
        <w:rPr>
          <w:spacing w:val="-1"/>
        </w:rPr>
        <w:t>e</w:t>
      </w:r>
      <w:r>
        <w:t>s,</w:t>
      </w:r>
      <w:r>
        <w:rPr>
          <w:spacing w:val="2"/>
        </w:rPr>
        <w:t xml:space="preserve"> </w:t>
      </w:r>
      <w:r>
        <w:t>unl</w:t>
      </w:r>
      <w:r>
        <w:rPr>
          <w:spacing w:val="-1"/>
        </w:rPr>
        <w:t>e</w:t>
      </w:r>
      <w:r>
        <w:t>ss</w:t>
      </w:r>
      <w:r>
        <w:rPr>
          <w:spacing w:val="3"/>
        </w:rPr>
        <w:t xml:space="preserve"> </w:t>
      </w:r>
      <w:r>
        <w:t>o</w:t>
      </w:r>
      <w:r>
        <w:rPr>
          <w:spacing w:val="-1"/>
        </w:rPr>
        <w:t>t</w:t>
      </w:r>
      <w:r>
        <w:t>h</w:t>
      </w:r>
      <w:r>
        <w:rPr>
          <w:spacing w:val="-1"/>
        </w:rPr>
        <w:t>e</w:t>
      </w:r>
      <w:r>
        <w:t>r</w:t>
      </w:r>
      <w:r>
        <w:rPr>
          <w:spacing w:val="-2"/>
        </w:rPr>
        <w:t>w</w:t>
      </w:r>
      <w:r>
        <w:rPr>
          <w:spacing w:val="1"/>
        </w:rPr>
        <w:t>i</w:t>
      </w:r>
      <w:r>
        <w:rPr>
          <w:spacing w:val="-1"/>
        </w:rPr>
        <w:t>s</w:t>
      </w:r>
      <w:r>
        <w:t>e st</w:t>
      </w:r>
      <w:r>
        <w:rPr>
          <w:spacing w:val="-1"/>
        </w:rPr>
        <w:t>a</w:t>
      </w:r>
      <w:r>
        <w:t>t</w:t>
      </w:r>
      <w:r>
        <w:rPr>
          <w:spacing w:val="-2"/>
        </w:rPr>
        <w:t>e</w:t>
      </w:r>
      <w:r>
        <w:t>d</w:t>
      </w:r>
      <w:r>
        <w:rPr>
          <w:spacing w:val="1"/>
        </w:rPr>
        <w:t xml:space="preserve"> </w:t>
      </w:r>
      <w:r>
        <w:rPr>
          <w:spacing w:val="-1"/>
        </w:rPr>
        <w:t>a</w:t>
      </w:r>
      <w:r>
        <w:t>s fo</w:t>
      </w:r>
      <w:r>
        <w:rPr>
          <w:spacing w:val="-1"/>
        </w:rPr>
        <w:t>l</w:t>
      </w:r>
      <w:r>
        <w:t>low</w:t>
      </w:r>
      <w:r>
        <w:rPr>
          <w:spacing w:val="-1"/>
        </w:rPr>
        <w:t>s</w:t>
      </w:r>
      <w:r>
        <w:t>:</w:t>
      </w:r>
    </w:p>
    <w:p w14:paraId="5E13680F" w14:textId="77777777" w:rsidR="00D41C24" w:rsidRDefault="00D41C24" w:rsidP="00E65921">
      <w:pPr>
        <w:pStyle w:val="SingleTxtG"/>
      </w:pPr>
      <w:r>
        <w:t>For f</w:t>
      </w:r>
      <w:r>
        <w:rPr>
          <w:spacing w:val="-1"/>
        </w:rPr>
        <w:t>ru</w:t>
      </w:r>
      <w:r>
        <w:t>it</w:t>
      </w:r>
      <w:r>
        <w:rPr>
          <w:spacing w:val="3"/>
        </w:rPr>
        <w:t xml:space="preserve"> </w:t>
      </w:r>
      <w:r>
        <w:rPr>
          <w:spacing w:val="-1"/>
        </w:rPr>
        <w:t>i</w:t>
      </w:r>
      <w:r>
        <w:t>n b</w:t>
      </w:r>
      <w:r>
        <w:rPr>
          <w:spacing w:val="-1"/>
        </w:rPr>
        <w:t>u</w:t>
      </w:r>
      <w:r>
        <w:t>lk b</w:t>
      </w:r>
      <w:r>
        <w:rPr>
          <w:spacing w:val="-1"/>
        </w:rPr>
        <w:t>i</w:t>
      </w:r>
      <w:r>
        <w:t xml:space="preserve">ns </w:t>
      </w:r>
      <w:r>
        <w:rPr>
          <w:spacing w:val="-1"/>
        </w:rPr>
        <w:t>a</w:t>
      </w:r>
      <w:r>
        <w:t>nd fru</w:t>
      </w:r>
      <w:r>
        <w:rPr>
          <w:spacing w:val="-1"/>
        </w:rPr>
        <w:t>i</w:t>
      </w:r>
      <w:r>
        <w:t xml:space="preserve">t in </w:t>
      </w:r>
      <w:r>
        <w:rPr>
          <w:spacing w:val="2"/>
        </w:rPr>
        <w:t>s</w:t>
      </w:r>
      <w:r>
        <w:rPr>
          <w:spacing w:val="-2"/>
        </w:rPr>
        <w:t>a</w:t>
      </w:r>
      <w:r>
        <w:t>l</w:t>
      </w:r>
      <w:r>
        <w:rPr>
          <w:spacing w:val="-2"/>
        </w:rPr>
        <w:t>e</w:t>
      </w:r>
      <w:r>
        <w:t>s</w:t>
      </w:r>
      <w:r>
        <w:rPr>
          <w:spacing w:val="2"/>
        </w:rPr>
        <w:t xml:space="preserve"> </w:t>
      </w:r>
      <w:r>
        <w:t>p</w:t>
      </w:r>
      <w:r>
        <w:rPr>
          <w:spacing w:val="-1"/>
        </w:rPr>
        <w:t>ac</w:t>
      </w:r>
      <w:r>
        <w:t>k</w:t>
      </w:r>
      <w:r>
        <w:rPr>
          <w:spacing w:val="-1"/>
        </w:rPr>
        <w:t>a</w:t>
      </w:r>
      <w:r>
        <w:t>g</w:t>
      </w:r>
      <w:r>
        <w:rPr>
          <w:spacing w:val="-1"/>
        </w:rPr>
        <w:t>e</w:t>
      </w:r>
      <w:r>
        <w:t>s of</w:t>
      </w:r>
      <w:r>
        <w:rPr>
          <w:spacing w:val="3"/>
        </w:rPr>
        <w:t xml:space="preserve"> </w:t>
      </w:r>
      <w:r>
        <w:t>a m</w:t>
      </w:r>
      <w:r>
        <w:rPr>
          <w:spacing w:val="-1"/>
        </w:rPr>
        <w:t>ax</w:t>
      </w:r>
      <w:r>
        <w:t>i</w:t>
      </w:r>
      <w:r>
        <w:rPr>
          <w:spacing w:val="-2"/>
        </w:rPr>
        <w:t>m</w:t>
      </w:r>
      <w:r>
        <w:t xml:space="preserve">um </w:t>
      </w:r>
      <w:r>
        <w:rPr>
          <w:spacing w:val="2"/>
        </w:rPr>
        <w:t>n</w:t>
      </w:r>
      <w:r>
        <w:rPr>
          <w:spacing w:val="-2"/>
        </w:rPr>
        <w:t>e</w:t>
      </w:r>
      <w:r>
        <w:t>t</w:t>
      </w:r>
      <w:r>
        <w:rPr>
          <w:spacing w:val="4"/>
        </w:rPr>
        <w:t xml:space="preserve"> </w:t>
      </w:r>
      <w:r>
        <w:t>w</w:t>
      </w:r>
      <w:r>
        <w:rPr>
          <w:spacing w:val="-1"/>
        </w:rPr>
        <w:t>e</w:t>
      </w:r>
      <w:r>
        <w:t>i</w:t>
      </w:r>
      <w:r>
        <w:rPr>
          <w:spacing w:val="-1"/>
        </w:rPr>
        <w:t>g</w:t>
      </w:r>
      <w:r>
        <w:t>ht of 5 kg, t</w:t>
      </w:r>
      <w:r>
        <w:rPr>
          <w:spacing w:val="2"/>
        </w:rPr>
        <w:t>h</w:t>
      </w:r>
      <w:r>
        <w:t>e m</w:t>
      </w:r>
      <w:r>
        <w:rPr>
          <w:spacing w:val="-2"/>
        </w:rPr>
        <w:t>a</w:t>
      </w:r>
      <w:r>
        <w:t>xi</w:t>
      </w:r>
      <w:r>
        <w:rPr>
          <w:spacing w:val="-2"/>
        </w:rPr>
        <w:t>m</w:t>
      </w:r>
      <w:r>
        <w:rPr>
          <w:spacing w:val="2"/>
        </w:rPr>
        <w:t>u</w:t>
      </w:r>
      <w:r>
        <w:t>m</w:t>
      </w:r>
      <w:r>
        <w:rPr>
          <w:spacing w:val="-7"/>
        </w:rPr>
        <w:t xml:space="preserve"> </w:t>
      </w:r>
      <w:r>
        <w:rPr>
          <w:spacing w:val="-1"/>
        </w:rPr>
        <w:t>d</w:t>
      </w:r>
      <w:r>
        <w:t>if</w:t>
      </w:r>
      <w:r>
        <w:rPr>
          <w:spacing w:val="-1"/>
        </w:rPr>
        <w:t>fe</w:t>
      </w:r>
      <w:r>
        <w:t>r</w:t>
      </w:r>
      <w:r>
        <w:rPr>
          <w:spacing w:val="-2"/>
        </w:rPr>
        <w:t>e</w:t>
      </w:r>
      <w:r>
        <w:rPr>
          <w:spacing w:val="2"/>
        </w:rPr>
        <w:t>n</w:t>
      </w:r>
      <w:r>
        <w:rPr>
          <w:spacing w:val="-1"/>
        </w:rPr>
        <w:t>c</w:t>
      </w:r>
      <w:r>
        <w:t>e</w:t>
      </w:r>
      <w:r>
        <w:rPr>
          <w:spacing w:val="-5"/>
        </w:rPr>
        <w:t xml:space="preserve"> </w:t>
      </w:r>
      <w:r>
        <w:rPr>
          <w:spacing w:val="-2"/>
        </w:rPr>
        <w:t>m</w:t>
      </w:r>
      <w:r>
        <w:t>u</w:t>
      </w:r>
      <w:r>
        <w:rPr>
          <w:spacing w:val="-1"/>
        </w:rPr>
        <w:t>s</w:t>
      </w:r>
      <w:r>
        <w:t>t</w:t>
      </w:r>
      <w:r>
        <w:rPr>
          <w:spacing w:val="-5"/>
        </w:rPr>
        <w:t xml:space="preserve"> </w:t>
      </w:r>
      <w:r>
        <w:t>not</w:t>
      </w:r>
      <w:r>
        <w:rPr>
          <w:spacing w:val="-5"/>
        </w:rPr>
        <w:t xml:space="preserve"> </w:t>
      </w:r>
      <w:r>
        <w:rPr>
          <w:spacing w:val="-2"/>
        </w:rPr>
        <w:t>e</w:t>
      </w:r>
      <w:r>
        <w:t>xc</w:t>
      </w:r>
      <w:r>
        <w:rPr>
          <w:spacing w:val="-1"/>
        </w:rPr>
        <w:t>ee</w:t>
      </w:r>
      <w:r>
        <w:t>d</w:t>
      </w:r>
      <w:r>
        <w:rPr>
          <w:spacing w:val="-5"/>
        </w:rPr>
        <w:t xml:space="preserve"> </w:t>
      </w:r>
      <w:r>
        <w:t>the</w:t>
      </w:r>
      <w:r>
        <w:rPr>
          <w:spacing w:val="-6"/>
        </w:rPr>
        <w:t xml:space="preserve"> </w:t>
      </w:r>
      <w:r>
        <w:t>r</w:t>
      </w:r>
      <w:r>
        <w:rPr>
          <w:spacing w:val="-1"/>
        </w:rPr>
        <w:t>a</w:t>
      </w:r>
      <w:r>
        <w:t>nge</w:t>
      </w:r>
      <w:r>
        <w:rPr>
          <w:spacing w:val="-6"/>
        </w:rPr>
        <w:t xml:space="preserve"> </w:t>
      </w:r>
      <w:r>
        <w:rPr>
          <w:spacing w:val="-1"/>
        </w:rPr>
        <w:t>o</w:t>
      </w:r>
      <w:r>
        <w:t>bt</w:t>
      </w:r>
      <w:r>
        <w:rPr>
          <w:spacing w:val="-1"/>
        </w:rPr>
        <w:t>a</w:t>
      </w:r>
      <w:r>
        <w:t>in</w:t>
      </w:r>
      <w:r>
        <w:rPr>
          <w:spacing w:val="-2"/>
        </w:rPr>
        <w:t>e</w:t>
      </w:r>
      <w:r>
        <w:t>d</w:t>
      </w:r>
      <w:r>
        <w:rPr>
          <w:spacing w:val="-5"/>
        </w:rPr>
        <w:t xml:space="preserve"> </w:t>
      </w:r>
      <w:r>
        <w:rPr>
          <w:spacing w:val="-1"/>
        </w:rPr>
        <w:t>b</w:t>
      </w:r>
      <w:r>
        <w:t>y</w:t>
      </w:r>
      <w:r>
        <w:rPr>
          <w:spacing w:val="-5"/>
        </w:rPr>
        <w:t xml:space="preserve"> </w:t>
      </w:r>
      <w:r>
        <w:t>g</w:t>
      </w:r>
      <w:r>
        <w:rPr>
          <w:spacing w:val="-1"/>
        </w:rPr>
        <w:t>r</w:t>
      </w:r>
      <w:r>
        <w:t>ou</w:t>
      </w:r>
      <w:r>
        <w:rPr>
          <w:spacing w:val="-1"/>
        </w:rPr>
        <w:t>p</w:t>
      </w:r>
      <w:r>
        <w:rPr>
          <w:spacing w:val="-2"/>
        </w:rPr>
        <w:t>i</w:t>
      </w:r>
      <w:r>
        <w:t>ng</w:t>
      </w:r>
      <w:r>
        <w:rPr>
          <w:spacing w:val="-6"/>
        </w:rPr>
        <w:t xml:space="preserve"> </w:t>
      </w:r>
      <w:r>
        <w:t>t</w:t>
      </w:r>
      <w:r>
        <w:rPr>
          <w:spacing w:val="-1"/>
        </w:rPr>
        <w:t>h</w:t>
      </w:r>
      <w:r>
        <w:t>r</w:t>
      </w:r>
      <w:r>
        <w:rPr>
          <w:spacing w:val="-2"/>
        </w:rPr>
        <w:t>e</w:t>
      </w:r>
      <w:r>
        <w:t>e</w:t>
      </w:r>
      <w:r>
        <w:rPr>
          <w:spacing w:val="-5"/>
        </w:rPr>
        <w:t xml:space="preserve"> </w:t>
      </w:r>
      <w:r>
        <w:rPr>
          <w:spacing w:val="-2"/>
        </w:rPr>
        <w:t>c</w:t>
      </w:r>
      <w:r>
        <w:t>ons</w:t>
      </w:r>
      <w:r>
        <w:rPr>
          <w:spacing w:val="-1"/>
        </w:rPr>
        <w:t>ec</w:t>
      </w:r>
      <w:r>
        <w:t>utive siz</w:t>
      </w:r>
      <w:r>
        <w:rPr>
          <w:spacing w:val="-2"/>
        </w:rPr>
        <w:t>e</w:t>
      </w:r>
      <w:r>
        <w:t>s in</w:t>
      </w:r>
      <w:r>
        <w:rPr>
          <w:spacing w:val="-1"/>
        </w:rPr>
        <w:t xml:space="preserve"> </w:t>
      </w:r>
      <w:r>
        <w:t>the</w:t>
      </w:r>
      <w:r>
        <w:rPr>
          <w:spacing w:val="-1"/>
        </w:rPr>
        <w:t xml:space="preserve"> </w:t>
      </w:r>
      <w:r>
        <w:t>si</w:t>
      </w:r>
      <w:r>
        <w:rPr>
          <w:spacing w:val="-2"/>
        </w:rPr>
        <w:t>z</w:t>
      </w:r>
      <w:r>
        <w:t>e sc</w:t>
      </w:r>
      <w:r>
        <w:rPr>
          <w:spacing w:val="-2"/>
        </w:rPr>
        <w:t>a</w:t>
      </w:r>
      <w:r>
        <w:t>le.</w:t>
      </w:r>
    </w:p>
    <w:p w14:paraId="298BE350" w14:textId="77777777" w:rsidR="00D41C24" w:rsidDel="00666413" w:rsidRDefault="00666413" w:rsidP="00E65921">
      <w:pPr>
        <w:pStyle w:val="SingleTxtG"/>
        <w:rPr>
          <w:del w:id="132" w:author="Stephen Hatem" w:date="2019-05-14T13:57:00Z"/>
        </w:rPr>
      </w:pPr>
      <w:ins w:id="133" w:author="Stephen Hatem" w:date="2019-05-14T13:57:00Z">
        <w:del w:id="134" w:author="Bickelmann, Ulrike" w:date="2019-05-17T13:55:00Z">
          <w:r w:rsidDel="001E1B99">
            <w:rPr>
              <w:i/>
              <w:spacing w:val="-1"/>
            </w:rPr>
            <w:delText xml:space="preserve"> </w:delText>
          </w:r>
        </w:del>
      </w:ins>
      <w:del w:id="135" w:author="Stephen Hatem" w:date="2019-05-14T13:57:00Z">
        <w:r w:rsidR="00D41C24" w:rsidDel="00666413">
          <w:rPr>
            <w:i/>
            <w:spacing w:val="-1"/>
          </w:rPr>
          <w:delText>Re</w:delText>
        </w:r>
        <w:r w:rsidR="00D41C24" w:rsidDel="00666413">
          <w:rPr>
            <w:i/>
          </w:rPr>
          <w:delText>mark</w:delText>
        </w:r>
        <w:r w:rsidR="00D41C24" w:rsidDel="00666413">
          <w:rPr>
            <w:i/>
            <w:spacing w:val="16"/>
          </w:rPr>
          <w:delText xml:space="preserve"> </w:delText>
        </w:r>
        <w:r w:rsidR="00D41C24" w:rsidDel="00666413">
          <w:rPr>
            <w:i/>
            <w:spacing w:val="2"/>
          </w:rPr>
          <w:delText>b</w:delText>
        </w:r>
        <w:r w:rsidR="00D41C24" w:rsidDel="00666413">
          <w:rPr>
            <w:i/>
          </w:rPr>
          <w:delText>y</w:delText>
        </w:r>
        <w:r w:rsidR="00D41C24" w:rsidDel="00666413">
          <w:rPr>
            <w:i/>
            <w:spacing w:val="16"/>
          </w:rPr>
          <w:delText xml:space="preserve"> </w:delText>
        </w:r>
        <w:r w:rsidR="00D41C24" w:rsidDel="00666413">
          <w:rPr>
            <w:i/>
          </w:rPr>
          <w:delText>G</w:delText>
        </w:r>
        <w:r w:rsidR="00D41C24" w:rsidDel="00666413">
          <w:rPr>
            <w:i/>
            <w:spacing w:val="-1"/>
          </w:rPr>
          <w:delText>e</w:delText>
        </w:r>
        <w:r w:rsidR="00D41C24" w:rsidDel="00666413">
          <w:rPr>
            <w:i/>
          </w:rPr>
          <w:delText>rman</w:delText>
        </w:r>
        <w:r w:rsidR="00D41C24" w:rsidDel="00666413">
          <w:rPr>
            <w:i/>
            <w:spacing w:val="-2"/>
          </w:rPr>
          <w:delText>y</w:delText>
        </w:r>
        <w:r w:rsidR="00D41C24" w:rsidDel="00666413">
          <w:delText>:</w:delText>
        </w:r>
        <w:r w:rsidR="00D41C24" w:rsidDel="00666413">
          <w:rPr>
            <w:spacing w:val="17"/>
          </w:rPr>
          <w:delText xml:space="preserve"> </w:delText>
        </w:r>
        <w:r w:rsidR="00D41C24" w:rsidDel="00666413">
          <w:delText>C</w:delText>
        </w:r>
        <w:r w:rsidR="00D41C24" w:rsidDel="00666413">
          <w:rPr>
            <w:spacing w:val="-1"/>
          </w:rPr>
          <w:delText>o</w:delText>
        </w:r>
        <w:r w:rsidR="00D41C24" w:rsidDel="00666413">
          <w:delText>d</w:delText>
        </w:r>
        <w:r w:rsidR="00D41C24" w:rsidDel="00666413">
          <w:rPr>
            <w:spacing w:val="-1"/>
          </w:rPr>
          <w:delText>e</w:delText>
        </w:r>
        <w:r w:rsidR="00D41C24" w:rsidDel="00666413">
          <w:delText>x</w:delText>
        </w:r>
        <w:r w:rsidR="00D41C24" w:rsidDel="00666413">
          <w:rPr>
            <w:spacing w:val="16"/>
          </w:rPr>
          <w:delText xml:space="preserve"> </w:delText>
        </w:r>
        <w:r w:rsidR="00D41C24" w:rsidDel="00666413">
          <w:rPr>
            <w:spacing w:val="2"/>
          </w:rPr>
          <w:delText>S</w:delText>
        </w:r>
        <w:r w:rsidR="00D41C24" w:rsidDel="00666413">
          <w:rPr>
            <w:spacing w:val="-2"/>
          </w:rPr>
          <w:delText>T</w:delText>
        </w:r>
        <w:r w:rsidR="00D41C24" w:rsidDel="00666413">
          <w:delText>AN</w:delText>
        </w:r>
        <w:r w:rsidR="00D41C24" w:rsidDel="00666413">
          <w:rPr>
            <w:spacing w:val="17"/>
          </w:rPr>
          <w:delText xml:space="preserve"> </w:delText>
        </w:r>
        <w:r w:rsidR="00D41C24" w:rsidDel="00666413">
          <w:delText>213</w:delText>
        </w:r>
        <w:r w:rsidR="00D41C24" w:rsidDel="00666413">
          <w:rPr>
            <w:spacing w:val="17"/>
          </w:rPr>
          <w:delText xml:space="preserve"> </w:delText>
        </w:r>
        <w:r w:rsidR="00D41C24" w:rsidDel="00666413">
          <w:delText>is</w:delText>
        </w:r>
        <w:r w:rsidR="00D41C24" w:rsidDel="00666413">
          <w:rPr>
            <w:spacing w:val="17"/>
          </w:rPr>
          <w:delText xml:space="preserve"> </w:delText>
        </w:r>
        <w:r w:rsidR="00D41C24" w:rsidDel="00666413">
          <w:rPr>
            <w:spacing w:val="-2"/>
          </w:rPr>
          <w:delText>m</w:delText>
        </w:r>
        <w:r w:rsidR="00D41C24" w:rsidDel="00666413">
          <w:delText>o</w:delText>
        </w:r>
        <w:r w:rsidR="00D41C24" w:rsidDel="00666413">
          <w:rPr>
            <w:spacing w:val="2"/>
          </w:rPr>
          <w:delText>r</w:delText>
        </w:r>
        <w:r w:rsidR="00D41C24" w:rsidDel="00666413">
          <w:delText>e</w:delText>
        </w:r>
        <w:r w:rsidR="00D41C24" w:rsidDel="00666413">
          <w:rPr>
            <w:spacing w:val="16"/>
          </w:rPr>
          <w:delText xml:space="preserve"> </w:delText>
        </w:r>
        <w:r w:rsidR="00D41C24" w:rsidDel="00666413">
          <w:delText>pr</w:delText>
        </w:r>
        <w:r w:rsidR="00D41C24" w:rsidDel="00666413">
          <w:rPr>
            <w:spacing w:val="-1"/>
          </w:rPr>
          <w:delText>esc</w:delText>
        </w:r>
        <w:r w:rsidR="00D41C24" w:rsidDel="00666413">
          <w:delText>ri</w:delText>
        </w:r>
        <w:r w:rsidR="00D41C24" w:rsidDel="00666413">
          <w:rPr>
            <w:spacing w:val="-1"/>
          </w:rPr>
          <w:delText>p</w:delText>
        </w:r>
        <w:r w:rsidR="00D41C24" w:rsidDel="00666413">
          <w:delText>t</w:delText>
        </w:r>
        <w:r w:rsidR="00D41C24" w:rsidDel="00666413">
          <w:rPr>
            <w:spacing w:val="-1"/>
          </w:rPr>
          <w:delText>i</w:delText>
        </w:r>
        <w:r w:rsidR="00D41C24" w:rsidDel="00666413">
          <w:delText>ve</w:delText>
        </w:r>
        <w:r w:rsidR="00D41C24" w:rsidDel="00666413">
          <w:rPr>
            <w:spacing w:val="16"/>
          </w:rPr>
          <w:delText xml:space="preserve"> </w:delText>
        </w:r>
        <w:r w:rsidR="00D41C24" w:rsidDel="00666413">
          <w:delText>–</w:delText>
        </w:r>
        <w:r w:rsidR="00D41C24" w:rsidDel="00666413">
          <w:rPr>
            <w:spacing w:val="17"/>
          </w:rPr>
          <w:delText xml:space="preserve"> </w:delText>
        </w:r>
        <w:r w:rsidR="00D41C24" w:rsidDel="00666413">
          <w:rPr>
            <w:spacing w:val="-1"/>
          </w:rPr>
          <w:delText>a</w:delText>
        </w:r>
        <w:r w:rsidR="00D41C24" w:rsidDel="00666413">
          <w:delText>s</w:delText>
        </w:r>
        <w:r w:rsidR="00D41C24" w:rsidDel="00666413">
          <w:rPr>
            <w:spacing w:val="17"/>
          </w:rPr>
          <w:delText xml:space="preserve"> </w:delText>
        </w:r>
        <w:r w:rsidR="00D41C24" w:rsidDel="00666413">
          <w:delText>pr</w:delText>
        </w:r>
        <w:r w:rsidR="00D41C24" w:rsidDel="00666413">
          <w:rPr>
            <w:spacing w:val="-1"/>
          </w:rPr>
          <w:delText>e</w:delText>
        </w:r>
        <w:r w:rsidR="00D41C24" w:rsidDel="00666413">
          <w:delText>vious</w:delText>
        </w:r>
        <w:r w:rsidR="00D41C24" w:rsidDel="00666413">
          <w:rPr>
            <w:spacing w:val="17"/>
          </w:rPr>
          <w:delText xml:space="preserve"> </w:delText>
        </w:r>
        <w:r w:rsidR="00D41C24" w:rsidDel="00666413">
          <w:rPr>
            <w:spacing w:val="-2"/>
          </w:rPr>
          <w:delText>U</w:delText>
        </w:r>
        <w:r w:rsidR="00D41C24" w:rsidDel="00666413">
          <w:delText>N</w:delText>
        </w:r>
        <w:r w:rsidR="00D41C24" w:rsidDel="00666413">
          <w:rPr>
            <w:spacing w:val="-1"/>
          </w:rPr>
          <w:delText>E</w:delText>
        </w:r>
        <w:r w:rsidR="00D41C24" w:rsidDel="00666413">
          <w:delText>CE</w:delText>
        </w:r>
      </w:del>
    </w:p>
    <w:p w14:paraId="769C420F" w14:textId="77777777" w:rsidR="00D41C24" w:rsidDel="00666413" w:rsidRDefault="00D41C24" w:rsidP="00E65921">
      <w:pPr>
        <w:pStyle w:val="SingleTxtG"/>
        <w:rPr>
          <w:del w:id="136" w:author="Stephen Hatem" w:date="2019-05-14T13:57:00Z"/>
        </w:rPr>
      </w:pPr>
      <w:del w:id="137" w:author="Stephen Hatem" w:date="2019-05-14T13:57:00Z">
        <w:r w:rsidDel="00666413">
          <w:delText>st</w:delText>
        </w:r>
        <w:r w:rsidDel="00666413">
          <w:rPr>
            <w:spacing w:val="-1"/>
          </w:rPr>
          <w:delText>an</w:delText>
        </w:r>
        <w:r w:rsidDel="00666413">
          <w:delText>d</w:delText>
        </w:r>
        <w:r w:rsidDel="00666413">
          <w:rPr>
            <w:spacing w:val="-1"/>
          </w:rPr>
          <w:delText>a</w:delText>
        </w:r>
        <w:r w:rsidDel="00666413">
          <w:delText>rd.]</w:delText>
        </w:r>
      </w:del>
    </w:p>
    <w:p w14:paraId="639F3D05" w14:textId="77777777" w:rsidR="00D41C24" w:rsidRDefault="00D41C24" w:rsidP="00E65921">
      <w:pPr>
        <w:pStyle w:val="SingleTxtG"/>
      </w:pPr>
      <w:r>
        <w:t>(</w:t>
      </w:r>
      <w:r>
        <w:rPr>
          <w:spacing w:val="-1"/>
        </w:rPr>
        <w:t>c</w:t>
      </w:r>
      <w:r>
        <w:t>)</w:t>
      </w:r>
      <w:r w:rsidR="001E5F1D">
        <w:tab/>
      </w:r>
      <w:r>
        <w:rPr>
          <w:spacing w:val="-1"/>
        </w:rPr>
        <w:t>F</w:t>
      </w:r>
      <w:r>
        <w:t xml:space="preserve">or </w:t>
      </w:r>
      <w:r>
        <w:rPr>
          <w:spacing w:val="-1"/>
        </w:rPr>
        <w:t>f</w:t>
      </w:r>
      <w:r>
        <w:t>r</w:t>
      </w:r>
      <w:r>
        <w:rPr>
          <w:spacing w:val="-1"/>
        </w:rPr>
        <w:t>u</w:t>
      </w:r>
      <w:r>
        <w:t xml:space="preserve">it </w:t>
      </w:r>
      <w:r>
        <w:rPr>
          <w:spacing w:val="-1"/>
        </w:rPr>
        <w:t>s</w:t>
      </w:r>
      <w:r>
        <w:t>i</w:t>
      </w:r>
      <w:r>
        <w:rPr>
          <w:spacing w:val="-2"/>
        </w:rPr>
        <w:t>z</w:t>
      </w:r>
      <w:r>
        <w:rPr>
          <w:spacing w:val="-1"/>
        </w:rPr>
        <w:t>e</w:t>
      </w:r>
      <w:r>
        <w:t>d by</w:t>
      </w:r>
      <w:r>
        <w:rPr>
          <w:spacing w:val="-1"/>
        </w:rPr>
        <w:t xml:space="preserve"> c</w:t>
      </w:r>
      <w:r>
        <w:t>ount,</w:t>
      </w:r>
      <w:r>
        <w:rPr>
          <w:spacing w:val="-2"/>
        </w:rPr>
        <w:t xml:space="preserve"> </w:t>
      </w:r>
      <w:r>
        <w:t>t</w:t>
      </w:r>
      <w:r>
        <w:rPr>
          <w:spacing w:val="-1"/>
        </w:rPr>
        <w:t>h</w:t>
      </w:r>
      <w:r>
        <w:t>e</w:t>
      </w:r>
      <w:r>
        <w:rPr>
          <w:spacing w:val="-1"/>
        </w:rPr>
        <w:t xml:space="preserve"> </w:t>
      </w:r>
      <w:r>
        <w:t>di</w:t>
      </w:r>
      <w:r>
        <w:rPr>
          <w:spacing w:val="-1"/>
        </w:rPr>
        <w:t>f</w:t>
      </w:r>
      <w:r>
        <w:t>f</w:t>
      </w:r>
      <w:r>
        <w:rPr>
          <w:spacing w:val="-1"/>
        </w:rPr>
        <w:t>e</w:t>
      </w:r>
      <w:r>
        <w:t>r</w:t>
      </w:r>
      <w:r>
        <w:rPr>
          <w:spacing w:val="-1"/>
        </w:rPr>
        <w:t>en</w:t>
      </w:r>
      <w:r>
        <w:t>ce</w:t>
      </w:r>
      <w:r>
        <w:rPr>
          <w:spacing w:val="-1"/>
        </w:rPr>
        <w:t xml:space="preserve"> </w:t>
      </w:r>
      <w:r>
        <w:t>in si</w:t>
      </w:r>
      <w:r>
        <w:rPr>
          <w:spacing w:val="-2"/>
        </w:rPr>
        <w:t>z</w:t>
      </w:r>
      <w:r>
        <w:t xml:space="preserve">e </w:t>
      </w:r>
      <w:r>
        <w:rPr>
          <w:spacing w:val="-1"/>
        </w:rPr>
        <w:t>s</w:t>
      </w:r>
      <w:r>
        <w:t>h</w:t>
      </w:r>
      <w:r>
        <w:rPr>
          <w:spacing w:val="-1"/>
        </w:rPr>
        <w:t>o</w:t>
      </w:r>
      <w:r>
        <w:t>uld</w:t>
      </w:r>
      <w:r>
        <w:rPr>
          <w:spacing w:val="-1"/>
        </w:rPr>
        <w:t xml:space="preserve"> </w:t>
      </w:r>
      <w:r>
        <w:t xml:space="preserve">be </w:t>
      </w:r>
      <w:r>
        <w:rPr>
          <w:spacing w:val="-2"/>
        </w:rPr>
        <w:t>c</w:t>
      </w:r>
      <w:r>
        <w:t>on</w:t>
      </w:r>
      <w:r>
        <w:rPr>
          <w:spacing w:val="-2"/>
        </w:rPr>
        <w:t>s</w:t>
      </w:r>
      <w:r>
        <w:t>ist</w:t>
      </w:r>
      <w:r>
        <w:rPr>
          <w:spacing w:val="-1"/>
        </w:rPr>
        <w:t>en</w:t>
      </w:r>
      <w:r>
        <w:t>t with</w:t>
      </w:r>
      <w:r>
        <w:rPr>
          <w:spacing w:val="-1"/>
        </w:rPr>
        <w:t xml:space="preserve"> </w:t>
      </w:r>
      <w:r>
        <w:t>(</w:t>
      </w:r>
      <w:r>
        <w:rPr>
          <w:spacing w:val="-1"/>
        </w:rPr>
        <w:t>a</w:t>
      </w:r>
      <w:r>
        <w:t>).</w:t>
      </w:r>
    </w:p>
    <w:p w14:paraId="6EF4E785" w14:textId="77777777" w:rsidR="00D41C24" w:rsidRPr="009A4D50" w:rsidRDefault="00D41C24" w:rsidP="00E65921">
      <w:pPr>
        <w:pStyle w:val="SingleTxtG"/>
      </w:pPr>
      <w:r w:rsidRPr="009A4D50">
        <w:t>Un</w:t>
      </w:r>
      <w:r w:rsidRPr="009A4D50">
        <w:rPr>
          <w:spacing w:val="-1"/>
        </w:rPr>
        <w:t>i</w:t>
      </w:r>
      <w:r w:rsidRPr="009A4D50">
        <w:t>f</w:t>
      </w:r>
      <w:r w:rsidRPr="009A4D50">
        <w:rPr>
          <w:spacing w:val="-1"/>
        </w:rPr>
        <w:t>o</w:t>
      </w:r>
      <w:r w:rsidRPr="009A4D50">
        <w:t>r</w:t>
      </w:r>
      <w:r w:rsidRPr="009A4D50">
        <w:rPr>
          <w:spacing w:val="-2"/>
        </w:rPr>
        <w:t>m</w:t>
      </w:r>
      <w:r w:rsidRPr="009A4D50">
        <w:t>ity</w:t>
      </w:r>
      <w:r w:rsidRPr="009A4D50">
        <w:rPr>
          <w:spacing w:val="2"/>
        </w:rPr>
        <w:t xml:space="preserve"> </w:t>
      </w:r>
      <w:r w:rsidRPr="009A4D50">
        <w:t>in</w:t>
      </w:r>
      <w:r w:rsidRPr="009A4D50">
        <w:rPr>
          <w:spacing w:val="3"/>
        </w:rPr>
        <w:t xml:space="preserve"> </w:t>
      </w:r>
      <w:r w:rsidRPr="009A4D50">
        <w:t>si</w:t>
      </w:r>
      <w:r w:rsidRPr="009A4D50">
        <w:rPr>
          <w:spacing w:val="-2"/>
        </w:rPr>
        <w:t>z</w:t>
      </w:r>
      <w:r w:rsidRPr="009A4D50">
        <w:t>e</w:t>
      </w:r>
      <w:r w:rsidRPr="009A4D50">
        <w:rPr>
          <w:spacing w:val="3"/>
        </w:rPr>
        <w:t xml:space="preserve"> </w:t>
      </w:r>
      <w:r w:rsidRPr="009A4D50">
        <w:t>is</w:t>
      </w:r>
      <w:r w:rsidRPr="009A4D50">
        <w:rPr>
          <w:spacing w:val="3"/>
        </w:rPr>
        <w:t xml:space="preserve"> </w:t>
      </w:r>
      <w:r w:rsidRPr="009A4D50">
        <w:t>n</w:t>
      </w:r>
      <w:r w:rsidRPr="009A4D50">
        <w:rPr>
          <w:spacing w:val="-1"/>
        </w:rPr>
        <w:t>o</w:t>
      </w:r>
      <w:r w:rsidRPr="009A4D50">
        <w:t>t</w:t>
      </w:r>
      <w:r w:rsidRPr="009A4D50">
        <w:rPr>
          <w:spacing w:val="4"/>
        </w:rPr>
        <w:t xml:space="preserve"> </w:t>
      </w:r>
      <w:r w:rsidRPr="009A4D50">
        <w:rPr>
          <w:spacing w:val="-1"/>
        </w:rPr>
        <w:t>re</w:t>
      </w:r>
      <w:r w:rsidRPr="009A4D50">
        <w:t>qu</w:t>
      </w:r>
      <w:r w:rsidRPr="009A4D50">
        <w:rPr>
          <w:spacing w:val="-1"/>
        </w:rPr>
        <w:t>i</w:t>
      </w:r>
      <w:r w:rsidRPr="009A4D50">
        <w:t>r</w:t>
      </w:r>
      <w:r w:rsidRPr="009A4D50">
        <w:rPr>
          <w:spacing w:val="-1"/>
        </w:rPr>
        <w:t>e</w:t>
      </w:r>
      <w:r w:rsidRPr="009A4D50">
        <w:t>d</w:t>
      </w:r>
      <w:r w:rsidRPr="009A4D50">
        <w:rPr>
          <w:spacing w:val="4"/>
        </w:rPr>
        <w:t xml:space="preserve"> </w:t>
      </w:r>
      <w:r w:rsidRPr="009A4D50">
        <w:t>in</w:t>
      </w:r>
      <w:r w:rsidRPr="009A4D50">
        <w:rPr>
          <w:spacing w:val="2"/>
        </w:rPr>
        <w:t xml:space="preserve"> </w:t>
      </w:r>
      <w:r w:rsidRPr="009A4D50">
        <w:rPr>
          <w:spacing w:val="-2"/>
        </w:rPr>
        <w:t>m</w:t>
      </w:r>
      <w:r w:rsidRPr="009A4D50">
        <w:t>ixt</w:t>
      </w:r>
      <w:r w:rsidRPr="009A4D50">
        <w:rPr>
          <w:spacing w:val="-1"/>
        </w:rPr>
        <w:t>u</w:t>
      </w:r>
      <w:r w:rsidRPr="009A4D50">
        <w:t>r</w:t>
      </w:r>
      <w:r w:rsidRPr="009A4D50">
        <w:rPr>
          <w:spacing w:val="-2"/>
        </w:rPr>
        <w:t>e</w:t>
      </w:r>
      <w:r w:rsidRPr="009A4D50">
        <w:t>s</w:t>
      </w:r>
      <w:r w:rsidRPr="009A4D50">
        <w:rPr>
          <w:spacing w:val="4"/>
        </w:rPr>
        <w:t xml:space="preserve"> </w:t>
      </w:r>
      <w:r w:rsidRPr="009A4D50">
        <w:rPr>
          <w:spacing w:val="-1"/>
        </w:rPr>
        <w:t>o</w:t>
      </w:r>
      <w:r w:rsidRPr="009A4D50">
        <w:t>f</w:t>
      </w:r>
      <w:r w:rsidRPr="009A4D50">
        <w:rPr>
          <w:spacing w:val="4"/>
        </w:rPr>
        <w:t xml:space="preserve"> </w:t>
      </w:r>
      <w:r w:rsidRPr="009A4D50">
        <w:t>lim</w:t>
      </w:r>
      <w:r w:rsidRPr="009A4D50">
        <w:rPr>
          <w:spacing w:val="-1"/>
        </w:rPr>
        <w:t>e</w:t>
      </w:r>
      <w:r w:rsidRPr="009A4D50">
        <w:t>s</w:t>
      </w:r>
      <w:r w:rsidRPr="009A4D50">
        <w:rPr>
          <w:spacing w:val="3"/>
        </w:rPr>
        <w:t xml:space="preserve"> </w:t>
      </w:r>
      <w:r w:rsidRPr="009A4D50">
        <w:t>wi</w:t>
      </w:r>
      <w:r w:rsidRPr="009A4D50">
        <w:rPr>
          <w:spacing w:val="-1"/>
        </w:rPr>
        <w:t>t</w:t>
      </w:r>
      <w:r w:rsidRPr="009A4D50">
        <w:t>h</w:t>
      </w:r>
      <w:r w:rsidRPr="009A4D50">
        <w:rPr>
          <w:spacing w:val="4"/>
        </w:rPr>
        <w:t xml:space="preserve"> </w:t>
      </w:r>
      <w:r w:rsidRPr="009A4D50">
        <w:rPr>
          <w:spacing w:val="-1"/>
        </w:rPr>
        <w:t>dis</w:t>
      </w:r>
      <w:r w:rsidRPr="009A4D50">
        <w:t>ti</w:t>
      </w:r>
      <w:r w:rsidRPr="009A4D50">
        <w:rPr>
          <w:spacing w:val="-1"/>
        </w:rPr>
        <w:t>nc</w:t>
      </w:r>
      <w:r w:rsidRPr="009A4D50">
        <w:t xml:space="preserve">tly </w:t>
      </w:r>
      <w:r w:rsidRPr="009A4D50">
        <w:rPr>
          <w:spacing w:val="-1"/>
        </w:rPr>
        <w:t>d</w:t>
      </w:r>
      <w:r w:rsidRPr="009A4D50">
        <w:t>i</w:t>
      </w:r>
      <w:r w:rsidRPr="009A4D50">
        <w:rPr>
          <w:spacing w:val="-1"/>
        </w:rPr>
        <w:t>f</w:t>
      </w:r>
      <w:r w:rsidRPr="009A4D50">
        <w:t>f</w:t>
      </w:r>
      <w:r w:rsidRPr="009A4D50">
        <w:rPr>
          <w:spacing w:val="-2"/>
        </w:rPr>
        <w:t>e</w:t>
      </w:r>
      <w:r w:rsidRPr="009A4D50">
        <w:t>r</w:t>
      </w:r>
      <w:r w:rsidRPr="009A4D50">
        <w:rPr>
          <w:spacing w:val="-1"/>
        </w:rPr>
        <w:t>e</w:t>
      </w:r>
      <w:r w:rsidRPr="009A4D50">
        <w:t>nt</w:t>
      </w:r>
      <w:r w:rsidRPr="009A4D50">
        <w:rPr>
          <w:spacing w:val="4"/>
        </w:rPr>
        <w:t xml:space="preserve"> </w:t>
      </w:r>
      <w:r w:rsidRPr="009A4D50">
        <w:rPr>
          <w:spacing w:val="-2"/>
        </w:rPr>
        <w:t>c</w:t>
      </w:r>
      <w:r w:rsidRPr="009A4D50">
        <w:t>it</w:t>
      </w:r>
      <w:r w:rsidRPr="009A4D50">
        <w:rPr>
          <w:spacing w:val="-1"/>
        </w:rPr>
        <w:t>r</w:t>
      </w:r>
      <w:r w:rsidRPr="009A4D50">
        <w:t>us</w:t>
      </w:r>
      <w:r w:rsidRPr="009A4D50">
        <w:rPr>
          <w:spacing w:val="3"/>
        </w:rPr>
        <w:t xml:space="preserve"> </w:t>
      </w:r>
      <w:r w:rsidRPr="009A4D50">
        <w:t>f</w:t>
      </w:r>
      <w:r w:rsidRPr="009A4D50">
        <w:rPr>
          <w:spacing w:val="-1"/>
        </w:rPr>
        <w:t>r</w:t>
      </w:r>
      <w:r w:rsidRPr="009A4D50">
        <w:t>uit sp</w:t>
      </w:r>
      <w:r w:rsidRPr="009A4D50">
        <w:rPr>
          <w:spacing w:val="-2"/>
        </w:rPr>
        <w:t>e</w:t>
      </w:r>
      <w:r w:rsidRPr="009A4D50">
        <w:rPr>
          <w:spacing w:val="-1"/>
        </w:rPr>
        <w:t>c</w:t>
      </w:r>
      <w:r w:rsidRPr="009A4D50">
        <w:t>i</w:t>
      </w:r>
      <w:r w:rsidRPr="009A4D50">
        <w:rPr>
          <w:spacing w:val="-1"/>
        </w:rPr>
        <w:t>e</w:t>
      </w:r>
      <w:r w:rsidRPr="009A4D50">
        <w:t>s.</w:t>
      </w:r>
    </w:p>
    <w:p w14:paraId="4462B913" w14:textId="77777777" w:rsidR="00D41C24" w:rsidDel="00666413" w:rsidRDefault="00D41C24" w:rsidP="00E65921">
      <w:pPr>
        <w:pStyle w:val="SingleTxtG"/>
        <w:rPr>
          <w:del w:id="138" w:author="Stephen Hatem" w:date="2019-05-14T13:57:00Z"/>
        </w:rPr>
      </w:pPr>
      <w:del w:id="139" w:author="Stephen Hatem" w:date="2019-05-14T13:57:00Z">
        <w:r w:rsidDel="00666413">
          <w:rPr>
            <w:i/>
          </w:rPr>
          <w:delText>Remark</w:delText>
        </w:r>
        <w:r w:rsidDel="00666413">
          <w:rPr>
            <w:i/>
            <w:spacing w:val="-1"/>
          </w:rPr>
          <w:delText xml:space="preserve"> </w:delText>
        </w:r>
        <w:r w:rsidDel="00666413">
          <w:rPr>
            <w:i/>
          </w:rPr>
          <w:delText>by</w:delText>
        </w:r>
        <w:r w:rsidDel="00666413">
          <w:rPr>
            <w:i/>
            <w:spacing w:val="-1"/>
          </w:rPr>
          <w:delText xml:space="preserve"> </w:delText>
        </w:r>
        <w:r w:rsidDel="00666413">
          <w:rPr>
            <w:i/>
          </w:rPr>
          <w:delText>So</w:delText>
        </w:r>
        <w:r w:rsidDel="00666413">
          <w:rPr>
            <w:i/>
            <w:spacing w:val="-1"/>
          </w:rPr>
          <w:delText>u</w:delText>
        </w:r>
        <w:r w:rsidDel="00666413">
          <w:rPr>
            <w:i/>
          </w:rPr>
          <w:delText xml:space="preserve">th </w:delText>
        </w:r>
        <w:r w:rsidDel="00666413">
          <w:rPr>
            <w:i/>
            <w:spacing w:val="-2"/>
          </w:rPr>
          <w:delText>A</w:delText>
        </w:r>
        <w:r w:rsidDel="00666413">
          <w:rPr>
            <w:i/>
          </w:rPr>
          <w:delText>f</w:delText>
        </w:r>
        <w:r w:rsidDel="00666413">
          <w:rPr>
            <w:i/>
            <w:spacing w:val="-1"/>
          </w:rPr>
          <w:delText>r</w:delText>
        </w:r>
        <w:r w:rsidDel="00666413">
          <w:rPr>
            <w:i/>
          </w:rPr>
          <w:delText>i</w:delText>
        </w:r>
        <w:r w:rsidDel="00666413">
          <w:rPr>
            <w:i/>
            <w:spacing w:val="-2"/>
          </w:rPr>
          <w:delText>c</w:delText>
        </w:r>
        <w:r w:rsidDel="00666413">
          <w:rPr>
            <w:i/>
            <w:spacing w:val="-1"/>
          </w:rPr>
          <w:delText>a</w:delText>
        </w:r>
        <w:r w:rsidDel="00666413">
          <w:delText>: Wh</w:delText>
        </w:r>
        <w:r w:rsidDel="00666413">
          <w:rPr>
            <w:spacing w:val="-1"/>
          </w:rPr>
          <w:delText>a</w:delText>
        </w:r>
        <w:r w:rsidDel="00666413">
          <w:delText>t</w:delText>
        </w:r>
        <w:r w:rsidDel="00666413">
          <w:rPr>
            <w:spacing w:val="-1"/>
          </w:rPr>
          <w:delText xml:space="preserve"> </w:delText>
        </w:r>
        <w:r w:rsidDel="00666413">
          <w:delText>is</w:delText>
        </w:r>
        <w:r w:rsidDel="00666413">
          <w:rPr>
            <w:spacing w:val="-1"/>
          </w:rPr>
          <w:delText xml:space="preserve"> </w:delText>
        </w:r>
        <w:r w:rsidDel="00666413">
          <w:delText>m</w:delText>
        </w:r>
        <w:r w:rsidDel="00666413">
          <w:rPr>
            <w:spacing w:val="-1"/>
          </w:rPr>
          <w:delText>ea</w:delText>
        </w:r>
        <w:r w:rsidDel="00666413">
          <w:delText>nt or</w:delText>
        </w:r>
        <w:r w:rsidDel="00666413">
          <w:rPr>
            <w:spacing w:val="-1"/>
          </w:rPr>
          <w:delText xml:space="preserve"> </w:delText>
        </w:r>
        <w:r w:rsidDel="00666413">
          <w:delText>i</w:delText>
        </w:r>
        <w:r w:rsidDel="00666413">
          <w:rPr>
            <w:spacing w:val="-1"/>
          </w:rPr>
          <w:delText>n</w:delText>
        </w:r>
        <w:r w:rsidDel="00666413">
          <w:delText>t</w:delText>
        </w:r>
        <w:r w:rsidDel="00666413">
          <w:rPr>
            <w:spacing w:val="-1"/>
          </w:rPr>
          <w:delText>e</w:delText>
        </w:r>
        <w:r w:rsidDel="00666413">
          <w:delText>n</w:delText>
        </w:r>
        <w:r w:rsidDel="00666413">
          <w:rPr>
            <w:spacing w:val="-1"/>
          </w:rPr>
          <w:delText>de</w:delText>
        </w:r>
        <w:r w:rsidDel="00666413">
          <w:delText>d by</w:delText>
        </w:r>
        <w:r w:rsidDel="00666413">
          <w:rPr>
            <w:spacing w:val="-1"/>
          </w:rPr>
          <w:delText xml:space="preserve"> </w:delText>
        </w:r>
        <w:r w:rsidDel="00666413">
          <w:delText>t</w:delText>
        </w:r>
        <w:r w:rsidDel="00666413">
          <w:rPr>
            <w:spacing w:val="-1"/>
          </w:rPr>
          <w:delText>h</w:delText>
        </w:r>
        <w:r w:rsidDel="00666413">
          <w:delText>is p</w:delText>
        </w:r>
        <w:r w:rsidDel="00666413">
          <w:rPr>
            <w:spacing w:val="-1"/>
          </w:rPr>
          <w:delText>oi</w:delText>
        </w:r>
        <w:r w:rsidDel="00666413">
          <w:delText>nt?</w:delText>
        </w:r>
      </w:del>
    </w:p>
    <w:p w14:paraId="1A62ED24" w14:textId="77777777" w:rsidR="00D41C24" w:rsidRDefault="00D41C24" w:rsidP="00D41C24">
      <w:pPr>
        <w:pStyle w:val="HChG"/>
      </w:pPr>
      <w:r>
        <w:lastRenderedPageBreak/>
        <w:tab/>
        <w:t>IV.</w:t>
      </w:r>
      <w:r>
        <w:tab/>
        <w:t>Prov</w:t>
      </w:r>
      <w:r>
        <w:rPr>
          <w:spacing w:val="-1"/>
        </w:rPr>
        <w:t>i</w:t>
      </w:r>
      <w:r>
        <w:t>sio</w:t>
      </w:r>
      <w:r>
        <w:rPr>
          <w:spacing w:val="-1"/>
        </w:rPr>
        <w:t>n</w:t>
      </w:r>
      <w:r>
        <w:t>s</w:t>
      </w:r>
      <w:r>
        <w:rPr>
          <w:spacing w:val="-8"/>
        </w:rPr>
        <w:t xml:space="preserve"> </w:t>
      </w:r>
      <w:r>
        <w:rPr>
          <w:spacing w:val="-1"/>
        </w:rPr>
        <w:t>c</w:t>
      </w:r>
      <w:r>
        <w:rPr>
          <w:spacing w:val="1"/>
        </w:rPr>
        <w:t>o</w:t>
      </w:r>
      <w:r>
        <w:t>n</w:t>
      </w:r>
      <w:r>
        <w:rPr>
          <w:spacing w:val="-1"/>
        </w:rPr>
        <w:t>c</w:t>
      </w:r>
      <w:r>
        <w:t>ern</w:t>
      </w:r>
      <w:r>
        <w:rPr>
          <w:spacing w:val="-1"/>
        </w:rPr>
        <w:t>in</w:t>
      </w:r>
      <w:r>
        <w:t>g</w:t>
      </w:r>
      <w:r>
        <w:rPr>
          <w:spacing w:val="-9"/>
        </w:rPr>
        <w:t xml:space="preserve"> </w:t>
      </w:r>
      <w:r>
        <w:t>to</w:t>
      </w:r>
      <w:r>
        <w:rPr>
          <w:spacing w:val="-1"/>
        </w:rPr>
        <w:t>l</w:t>
      </w:r>
      <w:r>
        <w:t>era</w:t>
      </w:r>
      <w:r>
        <w:rPr>
          <w:spacing w:val="-1"/>
        </w:rPr>
        <w:t>n</w:t>
      </w:r>
      <w:r>
        <w:t>ces</w:t>
      </w:r>
    </w:p>
    <w:p w14:paraId="60302C62" w14:textId="77777777" w:rsidR="00D41C24" w:rsidRDefault="00D41C24" w:rsidP="00D41C24">
      <w:pPr>
        <w:pStyle w:val="SingleTxtG"/>
      </w:pPr>
      <w:r>
        <w:t>At</w:t>
      </w:r>
      <w:r>
        <w:rPr>
          <w:spacing w:val="1"/>
        </w:rPr>
        <w:t xml:space="preserve"> </w:t>
      </w:r>
      <w:r>
        <w:rPr>
          <w:spacing w:val="-1"/>
        </w:rPr>
        <w:t>a</w:t>
      </w:r>
      <w:r>
        <w:t>ll</w:t>
      </w:r>
      <w:r>
        <w:rPr>
          <w:spacing w:val="3"/>
        </w:rPr>
        <w:t xml:space="preserve"> </w:t>
      </w:r>
      <w:r>
        <w:t>m</w:t>
      </w:r>
      <w:r>
        <w:rPr>
          <w:spacing w:val="-1"/>
        </w:rPr>
        <w:t>a</w:t>
      </w:r>
      <w:r>
        <w:t>rk</w:t>
      </w:r>
      <w:r>
        <w:rPr>
          <w:spacing w:val="-2"/>
        </w:rPr>
        <w:t>e</w:t>
      </w:r>
      <w:r>
        <w:t>t</w:t>
      </w:r>
      <w:r>
        <w:rPr>
          <w:spacing w:val="1"/>
        </w:rPr>
        <w:t>i</w:t>
      </w:r>
      <w:r>
        <w:rPr>
          <w:spacing w:val="-1"/>
        </w:rPr>
        <w:t>n</w:t>
      </w:r>
      <w:r>
        <w:t>g</w:t>
      </w:r>
      <w:r>
        <w:rPr>
          <w:spacing w:val="1"/>
        </w:rPr>
        <w:t xml:space="preserve"> </w:t>
      </w:r>
      <w:r>
        <w:t>st</w:t>
      </w:r>
      <w:r>
        <w:rPr>
          <w:spacing w:val="-1"/>
        </w:rPr>
        <w:t>a</w:t>
      </w:r>
      <w:r>
        <w:rPr>
          <w:spacing w:val="1"/>
        </w:rPr>
        <w:t>g</w:t>
      </w:r>
      <w:r>
        <w:rPr>
          <w:spacing w:val="-2"/>
        </w:rPr>
        <w:t>e</w:t>
      </w:r>
      <w:r>
        <w:t>s,</w:t>
      </w:r>
      <w:r>
        <w:rPr>
          <w:spacing w:val="1"/>
        </w:rPr>
        <w:t xml:space="preserve"> </w:t>
      </w:r>
      <w:r>
        <w:t>tol</w:t>
      </w:r>
      <w:r>
        <w:rPr>
          <w:spacing w:val="-1"/>
        </w:rPr>
        <w:t>e</w:t>
      </w:r>
      <w:r>
        <w:t>r</w:t>
      </w:r>
      <w:r>
        <w:rPr>
          <w:spacing w:val="-1"/>
        </w:rPr>
        <w:t>a</w:t>
      </w:r>
      <w:r>
        <w:t>n</w:t>
      </w:r>
      <w:r>
        <w:rPr>
          <w:spacing w:val="-1"/>
        </w:rPr>
        <w:t>ce</w:t>
      </w:r>
      <w:r>
        <w:t>s</w:t>
      </w:r>
      <w:r>
        <w:rPr>
          <w:spacing w:val="1"/>
        </w:rPr>
        <w:t xml:space="preserve"> </w:t>
      </w:r>
      <w:r>
        <w:t>in</w:t>
      </w:r>
      <w:r>
        <w:rPr>
          <w:spacing w:val="3"/>
        </w:rPr>
        <w:t xml:space="preserve"> </w:t>
      </w:r>
      <w:r>
        <w:t>r</w:t>
      </w:r>
      <w:r>
        <w:rPr>
          <w:spacing w:val="-2"/>
        </w:rPr>
        <w:t>e</w:t>
      </w:r>
      <w:r>
        <w:t>sp</w:t>
      </w:r>
      <w:r>
        <w:rPr>
          <w:spacing w:val="-1"/>
        </w:rPr>
        <w:t>e</w:t>
      </w:r>
      <w:r>
        <w:rPr>
          <w:spacing w:val="-2"/>
        </w:rPr>
        <w:t>c</w:t>
      </w:r>
      <w:r>
        <w:t>t</w:t>
      </w:r>
      <w:r>
        <w:rPr>
          <w:spacing w:val="2"/>
        </w:rPr>
        <w:t xml:space="preserve"> </w:t>
      </w:r>
      <w:r>
        <w:t>of</w:t>
      </w:r>
      <w:r>
        <w:rPr>
          <w:spacing w:val="3"/>
        </w:rPr>
        <w:t xml:space="preserve"> </w:t>
      </w:r>
      <w:r>
        <w:rPr>
          <w:spacing w:val="-1"/>
        </w:rPr>
        <w:t>q</w:t>
      </w:r>
      <w:r>
        <w:t>u</w:t>
      </w:r>
      <w:r>
        <w:rPr>
          <w:spacing w:val="-2"/>
        </w:rPr>
        <w:t>a</w:t>
      </w:r>
      <w:r>
        <w:rPr>
          <w:spacing w:val="1"/>
        </w:rPr>
        <w:t>l</w:t>
      </w:r>
      <w:r>
        <w:rPr>
          <w:spacing w:val="-1"/>
        </w:rPr>
        <w:t>i</w:t>
      </w:r>
      <w:r>
        <w:t>ty</w:t>
      </w:r>
      <w:r>
        <w:rPr>
          <w:spacing w:val="1"/>
        </w:rPr>
        <w:t xml:space="preserve"> </w:t>
      </w:r>
      <w:r>
        <w:rPr>
          <w:spacing w:val="-2"/>
        </w:rPr>
        <w:t>a</w:t>
      </w:r>
      <w:r>
        <w:t>nd</w:t>
      </w:r>
      <w:r>
        <w:rPr>
          <w:spacing w:val="1"/>
        </w:rPr>
        <w:t xml:space="preserve"> </w:t>
      </w:r>
      <w:r>
        <w:t>si</w:t>
      </w:r>
      <w:r>
        <w:rPr>
          <w:spacing w:val="-1"/>
        </w:rPr>
        <w:t>z</w:t>
      </w:r>
      <w:r>
        <w:t>e</w:t>
      </w:r>
      <w:r>
        <w:rPr>
          <w:spacing w:val="1"/>
        </w:rPr>
        <w:t xml:space="preserve"> </w:t>
      </w:r>
      <w:r>
        <w:rPr>
          <w:spacing w:val="-1"/>
        </w:rPr>
        <w:t>s</w:t>
      </w:r>
      <w:r>
        <w:rPr>
          <w:spacing w:val="1"/>
        </w:rPr>
        <w:t>h</w:t>
      </w:r>
      <w:r>
        <w:rPr>
          <w:spacing w:val="-1"/>
        </w:rPr>
        <w:t>a</w:t>
      </w:r>
      <w:r>
        <w:t>ll</w:t>
      </w:r>
      <w:r>
        <w:rPr>
          <w:spacing w:val="2"/>
        </w:rPr>
        <w:t xml:space="preserve"> </w:t>
      </w:r>
      <w:r>
        <w:rPr>
          <w:spacing w:val="1"/>
        </w:rPr>
        <w:t>b</w:t>
      </w:r>
      <w:r>
        <w:t xml:space="preserve">e </w:t>
      </w:r>
      <w:r>
        <w:rPr>
          <w:spacing w:val="-1"/>
        </w:rPr>
        <w:t>a</w:t>
      </w:r>
      <w:r>
        <w:t>ll</w:t>
      </w:r>
      <w:r>
        <w:rPr>
          <w:spacing w:val="1"/>
        </w:rPr>
        <w:t>o</w:t>
      </w:r>
      <w:r>
        <w:rPr>
          <w:spacing w:val="-1"/>
        </w:rPr>
        <w:t>we</w:t>
      </w:r>
      <w:r>
        <w:t>d</w:t>
      </w:r>
      <w:r>
        <w:rPr>
          <w:spacing w:val="1"/>
        </w:rPr>
        <w:t xml:space="preserve"> </w:t>
      </w:r>
      <w:r>
        <w:rPr>
          <w:spacing w:val="-1"/>
        </w:rPr>
        <w:t>i</w:t>
      </w:r>
      <w:r>
        <w:t>n</w:t>
      </w:r>
      <w:r>
        <w:rPr>
          <w:spacing w:val="3"/>
        </w:rPr>
        <w:t xml:space="preserve"> </w:t>
      </w:r>
      <w:r>
        <w:rPr>
          <w:spacing w:val="-1"/>
        </w:rPr>
        <w:t>eac</w:t>
      </w:r>
      <w:r>
        <w:t>h</w:t>
      </w:r>
      <w:r>
        <w:rPr>
          <w:spacing w:val="1"/>
        </w:rPr>
        <w:t xml:space="preserve"> </w:t>
      </w:r>
      <w:r>
        <w:t>l</w:t>
      </w:r>
      <w:r>
        <w:rPr>
          <w:spacing w:val="1"/>
        </w:rPr>
        <w:t>o</w:t>
      </w:r>
      <w:r>
        <w:t>t f</w:t>
      </w:r>
      <w:r>
        <w:rPr>
          <w:spacing w:val="-1"/>
        </w:rPr>
        <w:t>o</w:t>
      </w:r>
      <w:r>
        <w:t>r p</w:t>
      </w:r>
      <w:r>
        <w:rPr>
          <w:spacing w:val="-1"/>
        </w:rPr>
        <w:t>ro</w:t>
      </w:r>
      <w:r>
        <w:t>du</w:t>
      </w:r>
      <w:r>
        <w:rPr>
          <w:spacing w:val="-1"/>
        </w:rPr>
        <w:t>c</w:t>
      </w:r>
      <w:r>
        <w:t>e</w:t>
      </w:r>
      <w:r>
        <w:rPr>
          <w:spacing w:val="-2"/>
        </w:rPr>
        <w:t xml:space="preserve"> </w:t>
      </w:r>
      <w:r>
        <w:t>not s</w:t>
      </w:r>
      <w:r>
        <w:rPr>
          <w:spacing w:val="-2"/>
        </w:rPr>
        <w:t>a</w:t>
      </w:r>
      <w:r>
        <w:t>t</w:t>
      </w:r>
      <w:r>
        <w:rPr>
          <w:spacing w:val="1"/>
        </w:rPr>
        <w:t>i</w:t>
      </w:r>
      <w:r>
        <w:rPr>
          <w:spacing w:val="-1"/>
        </w:rPr>
        <w:t>s</w:t>
      </w:r>
      <w:r>
        <w:t>f</w:t>
      </w:r>
      <w:r>
        <w:rPr>
          <w:spacing w:val="-1"/>
        </w:rPr>
        <w:t>y</w:t>
      </w:r>
      <w:r>
        <w:t>i</w:t>
      </w:r>
      <w:r>
        <w:rPr>
          <w:spacing w:val="-1"/>
        </w:rPr>
        <w:t>n</w:t>
      </w:r>
      <w:r>
        <w:t xml:space="preserve">g </w:t>
      </w:r>
      <w:r>
        <w:rPr>
          <w:spacing w:val="-1"/>
        </w:rPr>
        <w:t>t</w:t>
      </w:r>
      <w:r>
        <w:rPr>
          <w:spacing w:val="1"/>
        </w:rPr>
        <w:t>h</w:t>
      </w:r>
      <w:r>
        <w:t>e</w:t>
      </w:r>
      <w:r>
        <w:rPr>
          <w:spacing w:val="-1"/>
        </w:rPr>
        <w:t xml:space="preserve"> </w:t>
      </w:r>
      <w:r>
        <w:t>r</w:t>
      </w:r>
      <w:r>
        <w:rPr>
          <w:spacing w:val="-1"/>
        </w:rPr>
        <w:t>e</w:t>
      </w:r>
      <w:r>
        <w:t>q</w:t>
      </w:r>
      <w:r>
        <w:rPr>
          <w:spacing w:val="-1"/>
        </w:rPr>
        <w:t>u</w:t>
      </w:r>
      <w:r>
        <w:t>ire</w:t>
      </w:r>
      <w:r>
        <w:rPr>
          <w:spacing w:val="-2"/>
        </w:rPr>
        <w:t>m</w:t>
      </w:r>
      <w:r>
        <w:rPr>
          <w:spacing w:val="-1"/>
        </w:rPr>
        <w:t>e</w:t>
      </w:r>
      <w:r>
        <w:rPr>
          <w:spacing w:val="1"/>
        </w:rPr>
        <w:t>n</w:t>
      </w:r>
      <w:r>
        <w:t xml:space="preserve">ts </w:t>
      </w:r>
      <w:r>
        <w:rPr>
          <w:spacing w:val="-1"/>
        </w:rPr>
        <w:t>o</w:t>
      </w:r>
      <w:r>
        <w:t>f</w:t>
      </w:r>
      <w:r>
        <w:rPr>
          <w:spacing w:val="-1"/>
        </w:rPr>
        <w:t xml:space="preserve"> </w:t>
      </w:r>
      <w:r>
        <w:rPr>
          <w:spacing w:val="1"/>
        </w:rPr>
        <w:t>th</w:t>
      </w:r>
      <w:r>
        <w:t>e</w:t>
      </w:r>
      <w:r>
        <w:rPr>
          <w:spacing w:val="-2"/>
        </w:rPr>
        <w:t xml:space="preserve"> </w:t>
      </w:r>
      <w:r>
        <w:rPr>
          <w:spacing w:val="-1"/>
        </w:rPr>
        <w:t>c</w:t>
      </w:r>
      <w:r>
        <w:rPr>
          <w:spacing w:val="1"/>
        </w:rPr>
        <w:t>l</w:t>
      </w:r>
      <w:r>
        <w:rPr>
          <w:spacing w:val="-2"/>
        </w:rPr>
        <w:t>a</w:t>
      </w:r>
      <w:r>
        <w:t>ss</w:t>
      </w:r>
      <w:r>
        <w:rPr>
          <w:spacing w:val="-1"/>
        </w:rPr>
        <w:t xml:space="preserve"> </w:t>
      </w:r>
      <w:r>
        <w:rPr>
          <w:spacing w:val="1"/>
        </w:rPr>
        <w:t>in</w:t>
      </w:r>
      <w:r>
        <w:rPr>
          <w:spacing w:val="-1"/>
        </w:rPr>
        <w:t>di</w:t>
      </w:r>
      <w:r>
        <w:t>c</w:t>
      </w:r>
      <w:r>
        <w:rPr>
          <w:spacing w:val="-3"/>
        </w:rPr>
        <w:t>a</w:t>
      </w:r>
      <w:r>
        <w:rPr>
          <w:spacing w:val="1"/>
        </w:rPr>
        <w:t>t</w:t>
      </w:r>
      <w:r>
        <w:rPr>
          <w:spacing w:val="-2"/>
        </w:rPr>
        <w:t>e</w:t>
      </w:r>
      <w:r>
        <w:rPr>
          <w:spacing w:val="1"/>
        </w:rPr>
        <w:t>d</w:t>
      </w:r>
      <w:r>
        <w:t>.</w:t>
      </w:r>
    </w:p>
    <w:p w14:paraId="33238F2F" w14:textId="77777777" w:rsidR="00D41C24" w:rsidRDefault="00D41C24" w:rsidP="00D41C24">
      <w:pPr>
        <w:pStyle w:val="H1G"/>
      </w:pPr>
      <w:r>
        <w:tab/>
        <w:t>A.</w:t>
      </w:r>
      <w:r>
        <w:tab/>
        <w:t>Quali</w:t>
      </w:r>
      <w:r>
        <w:rPr>
          <w:spacing w:val="-1"/>
        </w:rPr>
        <w:t>t</w:t>
      </w:r>
      <w:r>
        <w:t>y</w:t>
      </w:r>
      <w:r>
        <w:rPr>
          <w:spacing w:val="-5"/>
        </w:rPr>
        <w:t xml:space="preserve"> </w:t>
      </w:r>
      <w:r>
        <w:t>to</w:t>
      </w:r>
      <w:r>
        <w:rPr>
          <w:spacing w:val="-1"/>
        </w:rPr>
        <w:t>le</w:t>
      </w:r>
      <w:r>
        <w:t>r</w:t>
      </w:r>
      <w:r>
        <w:rPr>
          <w:spacing w:val="-1"/>
        </w:rPr>
        <w:t>a</w:t>
      </w:r>
      <w:r>
        <w:t>n</w:t>
      </w:r>
      <w:r>
        <w:rPr>
          <w:spacing w:val="-1"/>
        </w:rPr>
        <w:t>c</w:t>
      </w:r>
      <w:r>
        <w:t>es</w:t>
      </w:r>
    </w:p>
    <w:p w14:paraId="7638C0E8" w14:textId="77777777" w:rsidR="00D41C24" w:rsidRDefault="00D41C24" w:rsidP="00D41C24">
      <w:pPr>
        <w:pStyle w:val="H23G"/>
      </w:pPr>
      <w:r>
        <w:rPr>
          <w:spacing w:val="-1"/>
        </w:rPr>
        <w:tab/>
        <w:t>(</w:t>
      </w:r>
      <w:proofErr w:type="spellStart"/>
      <w:r>
        <w:t>i</w:t>
      </w:r>
      <w:proofErr w:type="spellEnd"/>
      <w:r>
        <w:t>)</w:t>
      </w:r>
      <w:r>
        <w:tab/>
      </w:r>
      <w:r>
        <w:rPr>
          <w:spacing w:val="-1"/>
        </w:rPr>
        <w:t>"E</w:t>
      </w:r>
      <w:r>
        <w:rPr>
          <w:spacing w:val="1"/>
        </w:rPr>
        <w:t>x</w:t>
      </w:r>
      <w:r>
        <w:t>t</w:t>
      </w:r>
      <w:r>
        <w:rPr>
          <w:spacing w:val="-1"/>
        </w:rPr>
        <w:t>r</w:t>
      </w:r>
      <w:r>
        <w:t>a"</w:t>
      </w:r>
      <w:r>
        <w:rPr>
          <w:spacing w:val="-1"/>
        </w:rPr>
        <w:t xml:space="preserve"> </w:t>
      </w:r>
      <w:r>
        <w:t>Class</w:t>
      </w:r>
    </w:p>
    <w:p w14:paraId="7A4D8561" w14:textId="77777777" w:rsidR="00D41C24" w:rsidRDefault="00D41C24" w:rsidP="00D41C24">
      <w:pPr>
        <w:pStyle w:val="SingleTxtG"/>
      </w:pPr>
      <w:r>
        <w:t>A</w:t>
      </w:r>
      <w:r>
        <w:rPr>
          <w:spacing w:val="-4"/>
        </w:rPr>
        <w:t xml:space="preserve"> </w:t>
      </w:r>
      <w:r>
        <w:rPr>
          <w:spacing w:val="1"/>
        </w:rPr>
        <w:t>t</w:t>
      </w:r>
      <w:r>
        <w:rPr>
          <w:spacing w:val="-1"/>
        </w:rPr>
        <w:t>o</w:t>
      </w:r>
      <w:r>
        <w:rPr>
          <w:spacing w:val="1"/>
        </w:rPr>
        <w:t>t</w:t>
      </w:r>
      <w:r>
        <w:rPr>
          <w:spacing w:val="-2"/>
        </w:rPr>
        <w:t>a</w:t>
      </w:r>
      <w:r>
        <w:t>l</w:t>
      </w:r>
      <w:r>
        <w:rPr>
          <w:spacing w:val="-2"/>
        </w:rPr>
        <w:t xml:space="preserve"> </w:t>
      </w:r>
      <w:r>
        <w:t>t</w:t>
      </w:r>
      <w:r>
        <w:rPr>
          <w:spacing w:val="-1"/>
        </w:rPr>
        <w:t>o</w:t>
      </w:r>
      <w:r>
        <w:rPr>
          <w:spacing w:val="1"/>
        </w:rPr>
        <w:t>l</w:t>
      </w:r>
      <w:r>
        <w:rPr>
          <w:spacing w:val="-2"/>
        </w:rPr>
        <w:t>e</w:t>
      </w:r>
      <w:r>
        <w:t>r</w:t>
      </w:r>
      <w:r>
        <w:rPr>
          <w:spacing w:val="-1"/>
        </w:rPr>
        <w:t>an</w:t>
      </w:r>
      <w:r>
        <w:rPr>
          <w:spacing w:val="1"/>
        </w:rPr>
        <w:t>c</w:t>
      </w:r>
      <w:r>
        <w:t>e</w:t>
      </w:r>
      <w:r>
        <w:rPr>
          <w:spacing w:val="-5"/>
        </w:rPr>
        <w:t xml:space="preserve"> </w:t>
      </w:r>
      <w:r>
        <w:rPr>
          <w:spacing w:val="1"/>
        </w:rPr>
        <w:t>o</w:t>
      </w:r>
      <w:r>
        <w:t>f</w:t>
      </w:r>
      <w:r>
        <w:rPr>
          <w:spacing w:val="-3"/>
        </w:rPr>
        <w:t xml:space="preserve"> </w:t>
      </w:r>
      <w:r>
        <w:t>5</w:t>
      </w:r>
      <w:r>
        <w:rPr>
          <w:spacing w:val="-2"/>
        </w:rPr>
        <w:t xml:space="preserve"> </w:t>
      </w:r>
      <w:r>
        <w:rPr>
          <w:spacing w:val="-1"/>
        </w:rPr>
        <w:t>pe</w:t>
      </w:r>
      <w:r>
        <w:t>r</w:t>
      </w:r>
      <w:r>
        <w:rPr>
          <w:spacing w:val="-2"/>
        </w:rPr>
        <w:t xml:space="preserve"> </w:t>
      </w:r>
      <w:r>
        <w:rPr>
          <w:spacing w:val="1"/>
        </w:rPr>
        <w:t>c</w:t>
      </w:r>
      <w:r>
        <w:rPr>
          <w:spacing w:val="-2"/>
        </w:rPr>
        <w:t>e</w:t>
      </w:r>
      <w:r>
        <w:rPr>
          <w:spacing w:val="1"/>
        </w:rPr>
        <w:t>nt</w:t>
      </w:r>
      <w:r>
        <w:t>,</w:t>
      </w:r>
      <w:r>
        <w:rPr>
          <w:spacing w:val="-4"/>
        </w:rPr>
        <w:t xml:space="preserve"> </w:t>
      </w:r>
      <w:r>
        <w:rPr>
          <w:spacing w:val="1"/>
        </w:rPr>
        <w:t>b</w:t>
      </w:r>
      <w:r>
        <w:t>y</w:t>
      </w:r>
      <w:r>
        <w:rPr>
          <w:spacing w:val="-5"/>
        </w:rPr>
        <w:t xml:space="preserve"> </w:t>
      </w:r>
      <w:r>
        <w:rPr>
          <w:spacing w:val="1"/>
        </w:rPr>
        <w:t>n</w:t>
      </w:r>
      <w:r>
        <w:rPr>
          <w:spacing w:val="2"/>
        </w:rPr>
        <w:t>u</w:t>
      </w:r>
      <w:r>
        <w:rPr>
          <w:spacing w:val="-2"/>
        </w:rPr>
        <w:t>m</w:t>
      </w:r>
      <w:r>
        <w:rPr>
          <w:spacing w:val="1"/>
        </w:rPr>
        <w:t>b</w:t>
      </w:r>
      <w:r>
        <w:rPr>
          <w:spacing w:val="-2"/>
        </w:rPr>
        <w:t>e</w:t>
      </w:r>
      <w:r>
        <w:t>r</w:t>
      </w:r>
      <w:r>
        <w:rPr>
          <w:spacing w:val="-2"/>
        </w:rPr>
        <w:t xml:space="preserve"> </w:t>
      </w:r>
      <w:r>
        <w:rPr>
          <w:spacing w:val="1"/>
        </w:rPr>
        <w:t>o</w:t>
      </w:r>
      <w:r>
        <w:t>r</w:t>
      </w:r>
      <w:r>
        <w:rPr>
          <w:spacing w:val="-3"/>
        </w:rPr>
        <w:t xml:space="preserve"> </w:t>
      </w:r>
      <w:r>
        <w:t>w</w:t>
      </w:r>
      <w:r>
        <w:rPr>
          <w:spacing w:val="-1"/>
        </w:rPr>
        <w:t>e</w:t>
      </w:r>
      <w:r>
        <w:t>i</w:t>
      </w:r>
      <w:r>
        <w:rPr>
          <w:spacing w:val="1"/>
        </w:rPr>
        <w:t>gh</w:t>
      </w:r>
      <w:r>
        <w:t>t,</w:t>
      </w:r>
      <w:r>
        <w:rPr>
          <w:spacing w:val="-4"/>
        </w:rPr>
        <w:t xml:space="preserve"> </w:t>
      </w:r>
      <w:r>
        <w:rPr>
          <w:spacing w:val="1"/>
        </w:rPr>
        <w:t>o</w:t>
      </w:r>
      <w:r>
        <w:t>f</w:t>
      </w:r>
      <w:r>
        <w:rPr>
          <w:spacing w:val="-3"/>
        </w:rPr>
        <w:t xml:space="preserve"> </w:t>
      </w:r>
      <w:r>
        <w:t>li</w:t>
      </w:r>
      <w:r>
        <w:rPr>
          <w:spacing w:val="-2"/>
        </w:rPr>
        <w:t>m</w:t>
      </w:r>
      <w:r>
        <w:rPr>
          <w:spacing w:val="1"/>
        </w:rPr>
        <w:t>e</w:t>
      </w:r>
      <w:r>
        <w:t>s</w:t>
      </w:r>
      <w:r>
        <w:rPr>
          <w:spacing w:val="-4"/>
        </w:rPr>
        <w:t xml:space="preserve"> </w:t>
      </w:r>
      <w:r>
        <w:t>n</w:t>
      </w:r>
      <w:r>
        <w:rPr>
          <w:spacing w:val="-1"/>
        </w:rPr>
        <w:t>o</w:t>
      </w:r>
      <w:r>
        <w:t>t</w:t>
      </w:r>
      <w:r>
        <w:rPr>
          <w:spacing w:val="-2"/>
        </w:rPr>
        <w:t xml:space="preserve"> </w:t>
      </w:r>
      <w:r>
        <w:rPr>
          <w:spacing w:val="-1"/>
        </w:rPr>
        <w:t>sa</w:t>
      </w:r>
      <w:r>
        <w:t>tisf</w:t>
      </w:r>
      <w:r>
        <w:rPr>
          <w:spacing w:val="-2"/>
        </w:rPr>
        <w:t>y</w:t>
      </w:r>
      <w:r>
        <w:rPr>
          <w:spacing w:val="1"/>
        </w:rPr>
        <w:t>i</w:t>
      </w:r>
      <w:r>
        <w:rPr>
          <w:spacing w:val="-1"/>
        </w:rPr>
        <w:t>n</w:t>
      </w:r>
      <w:r>
        <w:t>g</w:t>
      </w:r>
      <w:r>
        <w:rPr>
          <w:spacing w:val="-3"/>
        </w:rPr>
        <w:t xml:space="preserve"> </w:t>
      </w:r>
      <w:r>
        <w:t>the</w:t>
      </w:r>
      <w:r>
        <w:rPr>
          <w:spacing w:val="-5"/>
        </w:rPr>
        <w:t xml:space="preserve"> </w:t>
      </w:r>
      <w:r>
        <w:t>r</w:t>
      </w:r>
      <w:r>
        <w:rPr>
          <w:spacing w:val="-2"/>
        </w:rPr>
        <w:t>e</w:t>
      </w:r>
      <w:r>
        <w:t>qu</w:t>
      </w:r>
      <w:r>
        <w:rPr>
          <w:spacing w:val="1"/>
        </w:rPr>
        <w:t>i</w:t>
      </w:r>
      <w:r>
        <w:rPr>
          <w:spacing w:val="-1"/>
        </w:rPr>
        <w:t>re</w:t>
      </w:r>
      <w:r>
        <w:t>m</w:t>
      </w:r>
      <w:r>
        <w:rPr>
          <w:spacing w:val="-1"/>
        </w:rPr>
        <w:t>e</w:t>
      </w:r>
      <w:r>
        <w:t>nts of</w:t>
      </w:r>
      <w:r>
        <w:rPr>
          <w:spacing w:val="3"/>
        </w:rPr>
        <w:t xml:space="preserve"> </w:t>
      </w:r>
      <w:r>
        <w:rPr>
          <w:spacing w:val="-1"/>
        </w:rPr>
        <w:t>t</w:t>
      </w:r>
      <w:r>
        <w:t xml:space="preserve">he </w:t>
      </w:r>
      <w:r>
        <w:rPr>
          <w:spacing w:val="-1"/>
        </w:rPr>
        <w:t>c</w:t>
      </w:r>
      <w:r>
        <w:rPr>
          <w:spacing w:val="1"/>
        </w:rPr>
        <w:t>l</w:t>
      </w:r>
      <w:r>
        <w:rPr>
          <w:spacing w:val="-1"/>
        </w:rPr>
        <w:t>as</w:t>
      </w:r>
      <w:r>
        <w:t>s</w:t>
      </w:r>
      <w:r>
        <w:rPr>
          <w:spacing w:val="3"/>
        </w:rPr>
        <w:t xml:space="preserve"> </w:t>
      </w:r>
      <w:r>
        <w:t>but</w:t>
      </w:r>
      <w:r>
        <w:rPr>
          <w:spacing w:val="3"/>
        </w:rPr>
        <w:t xml:space="preserve"> </w:t>
      </w:r>
      <w:r>
        <w:rPr>
          <w:spacing w:val="-2"/>
        </w:rPr>
        <w:t>m</w:t>
      </w:r>
      <w:r>
        <w:t>e</w:t>
      </w:r>
      <w:r>
        <w:rPr>
          <w:spacing w:val="-2"/>
        </w:rPr>
        <w:t>e</w:t>
      </w:r>
      <w:r>
        <w:rPr>
          <w:spacing w:val="1"/>
        </w:rPr>
        <w:t>t</w:t>
      </w:r>
      <w:r>
        <w:t>i</w:t>
      </w:r>
      <w:r>
        <w:rPr>
          <w:spacing w:val="-1"/>
        </w:rPr>
        <w:t>n</w:t>
      </w:r>
      <w:r>
        <w:t>g</w:t>
      </w:r>
      <w:r>
        <w:rPr>
          <w:spacing w:val="3"/>
        </w:rPr>
        <w:t xml:space="preserve"> </w:t>
      </w:r>
      <w:r>
        <w:rPr>
          <w:spacing w:val="-1"/>
        </w:rPr>
        <w:t>t</w:t>
      </w:r>
      <w:r>
        <w:t>hose of</w:t>
      </w:r>
      <w:r>
        <w:rPr>
          <w:spacing w:val="3"/>
        </w:rPr>
        <w:t xml:space="preserve"> </w:t>
      </w:r>
      <w:r>
        <w:rPr>
          <w:spacing w:val="-1"/>
        </w:rPr>
        <w:t>C</w:t>
      </w:r>
      <w:r>
        <w:t>l</w:t>
      </w:r>
      <w:r>
        <w:rPr>
          <w:spacing w:val="-1"/>
        </w:rPr>
        <w:t>as</w:t>
      </w:r>
      <w:r>
        <w:t>s</w:t>
      </w:r>
      <w:r>
        <w:rPr>
          <w:spacing w:val="3"/>
        </w:rPr>
        <w:t xml:space="preserve"> </w:t>
      </w:r>
      <w:r>
        <w:t>I</w:t>
      </w:r>
      <w:r>
        <w:rPr>
          <w:spacing w:val="2"/>
        </w:rPr>
        <w:t xml:space="preserve"> </w:t>
      </w:r>
      <w:r>
        <w:rPr>
          <w:spacing w:val="1"/>
        </w:rPr>
        <w:t>i</w:t>
      </w:r>
      <w:r>
        <w:t>s</w:t>
      </w:r>
      <w:r>
        <w:rPr>
          <w:spacing w:val="1"/>
        </w:rPr>
        <w:t xml:space="preserve"> </w:t>
      </w:r>
      <w:r>
        <w:rPr>
          <w:spacing w:val="-1"/>
        </w:rPr>
        <w:t>a</w:t>
      </w:r>
      <w:r>
        <w:t>llow</w:t>
      </w:r>
      <w:r>
        <w:rPr>
          <w:spacing w:val="-1"/>
        </w:rPr>
        <w:t>e</w:t>
      </w:r>
      <w:r>
        <w:t>d.</w:t>
      </w:r>
      <w:r>
        <w:rPr>
          <w:spacing w:val="1"/>
        </w:rPr>
        <w:t xml:space="preserve"> </w:t>
      </w:r>
      <w:r>
        <w:t>Wit</w:t>
      </w:r>
      <w:r>
        <w:rPr>
          <w:spacing w:val="-1"/>
        </w:rPr>
        <w:t>h</w:t>
      </w:r>
      <w:r>
        <w:t>in</w:t>
      </w:r>
      <w:r>
        <w:rPr>
          <w:spacing w:val="2"/>
        </w:rPr>
        <w:t xml:space="preserve"> </w:t>
      </w:r>
      <w:r>
        <w:rPr>
          <w:spacing w:val="1"/>
        </w:rPr>
        <w:t>t</w:t>
      </w:r>
      <w:r>
        <w:rPr>
          <w:spacing w:val="-1"/>
        </w:rPr>
        <w:t>h</w:t>
      </w:r>
      <w:r>
        <w:t>is</w:t>
      </w:r>
      <w:r>
        <w:rPr>
          <w:spacing w:val="1"/>
        </w:rPr>
        <w:t xml:space="preserve"> </w:t>
      </w:r>
      <w:r>
        <w:t>t</w:t>
      </w:r>
      <w:r>
        <w:rPr>
          <w:spacing w:val="-1"/>
        </w:rPr>
        <w:t>o</w:t>
      </w:r>
      <w:r>
        <w:t>l</w:t>
      </w:r>
      <w:r>
        <w:rPr>
          <w:spacing w:val="-1"/>
        </w:rPr>
        <w:t>e</w:t>
      </w:r>
      <w:r>
        <w:t>r</w:t>
      </w:r>
      <w:r>
        <w:rPr>
          <w:spacing w:val="-1"/>
        </w:rPr>
        <w:t>an</w:t>
      </w:r>
      <w:r>
        <w:rPr>
          <w:spacing w:val="1"/>
        </w:rPr>
        <w:t>c</w:t>
      </w:r>
      <w:r>
        <w:t>e</w:t>
      </w:r>
      <w:r>
        <w:rPr>
          <w:spacing w:val="2"/>
        </w:rPr>
        <w:t xml:space="preserve"> </w:t>
      </w:r>
      <w:r>
        <w:rPr>
          <w:spacing w:val="1"/>
        </w:rPr>
        <w:t>n</w:t>
      </w:r>
      <w:r>
        <w:rPr>
          <w:spacing w:val="-1"/>
        </w:rPr>
        <w:t>o</w:t>
      </w:r>
      <w:r>
        <w:t>t</w:t>
      </w:r>
      <w:r>
        <w:rPr>
          <w:spacing w:val="3"/>
        </w:rPr>
        <w:t xml:space="preserve"> </w:t>
      </w:r>
      <w:r>
        <w:rPr>
          <w:spacing w:val="-2"/>
        </w:rPr>
        <w:t>m</w:t>
      </w:r>
      <w:r>
        <w:rPr>
          <w:spacing w:val="1"/>
        </w:rPr>
        <w:t>o</w:t>
      </w:r>
      <w:r>
        <w:t>re</w:t>
      </w:r>
      <w:r>
        <w:rPr>
          <w:spacing w:val="1"/>
        </w:rPr>
        <w:t xml:space="preserve"> </w:t>
      </w:r>
      <w:r>
        <w:t>t</w:t>
      </w:r>
      <w:r>
        <w:rPr>
          <w:spacing w:val="1"/>
        </w:rPr>
        <w:t>h</w:t>
      </w:r>
      <w:r>
        <w:rPr>
          <w:spacing w:val="-1"/>
        </w:rPr>
        <w:t>a</w:t>
      </w:r>
      <w:r>
        <w:t>n</w:t>
      </w:r>
      <w:r>
        <w:rPr>
          <w:spacing w:val="3"/>
        </w:rPr>
        <w:t xml:space="preserve"> </w:t>
      </w:r>
      <w:r>
        <w:rPr>
          <w:spacing w:val="1"/>
        </w:rPr>
        <w:t>0</w:t>
      </w:r>
      <w:r>
        <w:rPr>
          <w:spacing w:val="-1"/>
        </w:rPr>
        <w:t xml:space="preserve">.5 </w:t>
      </w:r>
      <w:r>
        <w:t>p</w:t>
      </w:r>
      <w:r>
        <w:rPr>
          <w:spacing w:val="-1"/>
        </w:rPr>
        <w:t>e</w:t>
      </w:r>
      <w:r>
        <w:t>r</w:t>
      </w:r>
      <w:r>
        <w:rPr>
          <w:spacing w:val="-1"/>
        </w:rPr>
        <w:t xml:space="preserve"> </w:t>
      </w:r>
      <w:r>
        <w:t>c</w:t>
      </w:r>
      <w:r>
        <w:rPr>
          <w:spacing w:val="-2"/>
        </w:rPr>
        <w:t>e</w:t>
      </w:r>
      <w:r>
        <w:t>nt in t</w:t>
      </w:r>
      <w:r>
        <w:rPr>
          <w:spacing w:val="-1"/>
        </w:rPr>
        <w:t>o</w:t>
      </w:r>
      <w:r>
        <w:rPr>
          <w:spacing w:val="1"/>
        </w:rPr>
        <w:t>t</w:t>
      </w:r>
      <w:r>
        <w:rPr>
          <w:spacing w:val="-2"/>
        </w:rPr>
        <w:t>a</w:t>
      </w:r>
      <w:r>
        <w:t>l</w:t>
      </w:r>
      <w:r>
        <w:rPr>
          <w:spacing w:val="1"/>
        </w:rPr>
        <w:t xml:space="preserve"> </w:t>
      </w:r>
      <w:r>
        <w:t>m</w:t>
      </w:r>
      <w:r>
        <w:rPr>
          <w:spacing w:val="-2"/>
        </w:rPr>
        <w:t>a</w:t>
      </w:r>
      <w:r>
        <w:t>y</w:t>
      </w:r>
      <w:r>
        <w:rPr>
          <w:spacing w:val="1"/>
        </w:rPr>
        <w:t xml:space="preserve"> </w:t>
      </w:r>
      <w:r>
        <w:rPr>
          <w:spacing w:val="-2"/>
        </w:rPr>
        <w:t>c</w:t>
      </w:r>
      <w:r>
        <w:t>on</w:t>
      </w:r>
      <w:r>
        <w:rPr>
          <w:spacing w:val="-1"/>
        </w:rPr>
        <w:t>s</w:t>
      </w:r>
      <w:r>
        <w:t xml:space="preserve">ist </w:t>
      </w:r>
      <w:r>
        <w:rPr>
          <w:spacing w:val="-1"/>
        </w:rPr>
        <w:t>o</w:t>
      </w:r>
      <w:r>
        <w:t xml:space="preserve">f </w:t>
      </w:r>
      <w:r>
        <w:rPr>
          <w:spacing w:val="1"/>
        </w:rPr>
        <w:t>p</w:t>
      </w:r>
      <w:r>
        <w:rPr>
          <w:spacing w:val="-1"/>
        </w:rPr>
        <w:t>r</w:t>
      </w:r>
      <w:r>
        <w:rPr>
          <w:spacing w:val="1"/>
        </w:rPr>
        <w:t>o</w:t>
      </w:r>
      <w:r>
        <w:rPr>
          <w:spacing w:val="-1"/>
        </w:rPr>
        <w:t>d</w:t>
      </w:r>
      <w:r>
        <w:rPr>
          <w:spacing w:val="1"/>
        </w:rPr>
        <w:t>u</w:t>
      </w:r>
      <w:r>
        <w:rPr>
          <w:spacing w:val="-1"/>
        </w:rPr>
        <w:t>c</w:t>
      </w:r>
      <w:r>
        <w:t>e</w:t>
      </w:r>
      <w:r>
        <w:rPr>
          <w:spacing w:val="-1"/>
        </w:rPr>
        <w:t xml:space="preserve"> </w:t>
      </w:r>
      <w:r>
        <w:t>s</w:t>
      </w:r>
      <w:r>
        <w:rPr>
          <w:spacing w:val="-2"/>
        </w:rPr>
        <w:t>a</w:t>
      </w:r>
      <w:r>
        <w:rPr>
          <w:spacing w:val="1"/>
        </w:rPr>
        <w:t>t</w:t>
      </w:r>
      <w:r>
        <w:t>i</w:t>
      </w:r>
      <w:r>
        <w:rPr>
          <w:spacing w:val="-1"/>
        </w:rPr>
        <w:t>s</w:t>
      </w:r>
      <w:r>
        <w:t>fy</w:t>
      </w:r>
      <w:r>
        <w:rPr>
          <w:spacing w:val="-1"/>
        </w:rPr>
        <w:t>i</w:t>
      </w:r>
      <w:r>
        <w:t xml:space="preserve">ng </w:t>
      </w:r>
      <w:r>
        <w:rPr>
          <w:spacing w:val="-1"/>
        </w:rPr>
        <w:t>t</w:t>
      </w:r>
      <w:r>
        <w:rPr>
          <w:spacing w:val="1"/>
        </w:rPr>
        <w:t>h</w:t>
      </w:r>
      <w:r>
        <w:t>e</w:t>
      </w:r>
      <w:r>
        <w:rPr>
          <w:spacing w:val="-2"/>
        </w:rPr>
        <w:t xml:space="preserve"> </w:t>
      </w:r>
      <w:r>
        <w:t>r</w:t>
      </w:r>
      <w:r>
        <w:rPr>
          <w:spacing w:val="-1"/>
        </w:rPr>
        <w:t>e</w:t>
      </w:r>
      <w:r>
        <w:t>qu</w:t>
      </w:r>
      <w:r>
        <w:rPr>
          <w:spacing w:val="-1"/>
        </w:rPr>
        <w:t>i</w:t>
      </w:r>
      <w:r>
        <w:t>re</w:t>
      </w:r>
      <w:r>
        <w:rPr>
          <w:spacing w:val="-2"/>
        </w:rPr>
        <w:t>m</w:t>
      </w:r>
      <w:r>
        <w:rPr>
          <w:spacing w:val="-1"/>
        </w:rPr>
        <w:t>e</w:t>
      </w:r>
      <w:r>
        <w:t>nts of</w:t>
      </w:r>
      <w:r>
        <w:rPr>
          <w:spacing w:val="-1"/>
        </w:rPr>
        <w:t xml:space="preserve"> C</w:t>
      </w:r>
      <w:r>
        <w:rPr>
          <w:spacing w:val="1"/>
        </w:rPr>
        <w:t>l</w:t>
      </w:r>
      <w:r>
        <w:rPr>
          <w:spacing w:val="-2"/>
        </w:rPr>
        <w:t>a</w:t>
      </w:r>
      <w:r>
        <w:t>ss</w:t>
      </w:r>
      <w:r>
        <w:rPr>
          <w:spacing w:val="-1"/>
        </w:rPr>
        <w:t xml:space="preserve"> </w:t>
      </w:r>
      <w:r>
        <w:t>II qu</w:t>
      </w:r>
      <w:r>
        <w:rPr>
          <w:spacing w:val="-1"/>
        </w:rPr>
        <w:t>al</w:t>
      </w:r>
      <w:r>
        <w:t>i</w:t>
      </w:r>
      <w:r>
        <w:rPr>
          <w:spacing w:val="1"/>
        </w:rPr>
        <w:t>t</w:t>
      </w:r>
      <w:r>
        <w:rPr>
          <w:spacing w:val="-1"/>
        </w:rPr>
        <w:t>y</w:t>
      </w:r>
      <w:r>
        <w:t>.</w:t>
      </w:r>
    </w:p>
    <w:p w14:paraId="0B02D93F" w14:textId="77777777" w:rsidR="00D41C24" w:rsidRDefault="00D41C24" w:rsidP="00D41C24">
      <w:pPr>
        <w:pStyle w:val="H23G"/>
      </w:pPr>
      <w:r>
        <w:tab/>
        <w:t>(ii)</w:t>
      </w:r>
      <w:r>
        <w:tab/>
      </w:r>
      <w:r>
        <w:rPr>
          <w:spacing w:val="-1"/>
        </w:rPr>
        <w:t>C</w:t>
      </w:r>
      <w:r>
        <w:t>l</w:t>
      </w:r>
      <w:r>
        <w:rPr>
          <w:spacing w:val="1"/>
        </w:rPr>
        <w:t>a</w:t>
      </w:r>
      <w:r>
        <w:t>ss</w:t>
      </w:r>
      <w:r>
        <w:rPr>
          <w:spacing w:val="-1"/>
        </w:rPr>
        <w:t xml:space="preserve"> </w:t>
      </w:r>
      <w:r>
        <w:t>I</w:t>
      </w:r>
    </w:p>
    <w:p w14:paraId="0754F4DF" w14:textId="77777777" w:rsidR="00D41C24" w:rsidRDefault="00D41C24" w:rsidP="00D41C24">
      <w:pPr>
        <w:pStyle w:val="SingleTxtG"/>
      </w:pPr>
      <w:r>
        <w:t>A</w:t>
      </w:r>
      <w:r>
        <w:rPr>
          <w:spacing w:val="-8"/>
        </w:rPr>
        <w:t xml:space="preserve"> </w:t>
      </w:r>
      <w:r>
        <w:t>tot</w:t>
      </w:r>
      <w:r>
        <w:rPr>
          <w:spacing w:val="-1"/>
        </w:rPr>
        <w:t>a</w:t>
      </w:r>
      <w:r>
        <w:t>l</w:t>
      </w:r>
      <w:r>
        <w:rPr>
          <w:spacing w:val="-7"/>
        </w:rPr>
        <w:t xml:space="preserve"> </w:t>
      </w:r>
      <w:r>
        <w:rPr>
          <w:spacing w:val="-1"/>
        </w:rPr>
        <w:t>to</w:t>
      </w:r>
      <w:r>
        <w:t>l</w:t>
      </w:r>
      <w:r>
        <w:rPr>
          <w:spacing w:val="-1"/>
        </w:rPr>
        <w:t>e</w:t>
      </w:r>
      <w:r>
        <w:t>r</w:t>
      </w:r>
      <w:r>
        <w:rPr>
          <w:spacing w:val="-1"/>
        </w:rPr>
        <w:t>a</w:t>
      </w:r>
      <w:r>
        <w:t>n</w:t>
      </w:r>
      <w:r>
        <w:rPr>
          <w:spacing w:val="-1"/>
        </w:rPr>
        <w:t>c</w:t>
      </w:r>
      <w:r>
        <w:t>e</w:t>
      </w:r>
      <w:r>
        <w:rPr>
          <w:spacing w:val="-8"/>
        </w:rPr>
        <w:t xml:space="preserve"> </w:t>
      </w:r>
      <w:r>
        <w:rPr>
          <w:spacing w:val="-1"/>
        </w:rPr>
        <w:t>o</w:t>
      </w:r>
      <w:r>
        <w:t>f</w:t>
      </w:r>
      <w:r>
        <w:rPr>
          <w:spacing w:val="-7"/>
        </w:rPr>
        <w:t xml:space="preserve"> </w:t>
      </w:r>
      <w:r>
        <w:t>10</w:t>
      </w:r>
      <w:r>
        <w:rPr>
          <w:spacing w:val="-7"/>
        </w:rPr>
        <w:t xml:space="preserve"> </w:t>
      </w:r>
      <w:r>
        <w:t>p</w:t>
      </w:r>
      <w:r>
        <w:rPr>
          <w:spacing w:val="-2"/>
        </w:rPr>
        <w:t>e</w:t>
      </w:r>
      <w:r>
        <w:t>r</w:t>
      </w:r>
      <w:r>
        <w:rPr>
          <w:spacing w:val="-7"/>
        </w:rPr>
        <w:t xml:space="preserve"> </w:t>
      </w:r>
      <w:r>
        <w:rPr>
          <w:spacing w:val="-1"/>
        </w:rPr>
        <w:t>c</w:t>
      </w:r>
      <w:r>
        <w:rPr>
          <w:spacing w:val="-2"/>
        </w:rPr>
        <w:t>e</w:t>
      </w:r>
      <w:r>
        <w:t>n</w:t>
      </w:r>
      <w:r>
        <w:rPr>
          <w:spacing w:val="1"/>
        </w:rPr>
        <w:t>t</w:t>
      </w:r>
      <w:r>
        <w:t>,</w:t>
      </w:r>
      <w:r>
        <w:rPr>
          <w:spacing w:val="-9"/>
        </w:rPr>
        <w:t xml:space="preserve"> </w:t>
      </w:r>
      <w:r>
        <w:t>by</w:t>
      </w:r>
      <w:r>
        <w:rPr>
          <w:spacing w:val="-8"/>
        </w:rPr>
        <w:t xml:space="preserve"> </w:t>
      </w:r>
      <w:r>
        <w:t>nu</w:t>
      </w:r>
      <w:r>
        <w:rPr>
          <w:spacing w:val="-2"/>
        </w:rPr>
        <w:t>m</w:t>
      </w:r>
      <w:r>
        <w:t>b</w:t>
      </w:r>
      <w:r>
        <w:rPr>
          <w:spacing w:val="-1"/>
        </w:rPr>
        <w:t>e</w:t>
      </w:r>
      <w:r>
        <w:t>r</w:t>
      </w:r>
      <w:r>
        <w:rPr>
          <w:spacing w:val="-7"/>
        </w:rPr>
        <w:t xml:space="preserve"> </w:t>
      </w:r>
      <w:r>
        <w:t>or</w:t>
      </w:r>
      <w:r>
        <w:rPr>
          <w:spacing w:val="-8"/>
        </w:rPr>
        <w:t xml:space="preserve"> </w:t>
      </w:r>
      <w:r>
        <w:t>w</w:t>
      </w:r>
      <w:r>
        <w:rPr>
          <w:spacing w:val="-1"/>
        </w:rPr>
        <w:t>e</w:t>
      </w:r>
      <w:r>
        <w:t>ight,</w:t>
      </w:r>
      <w:r>
        <w:rPr>
          <w:spacing w:val="-8"/>
        </w:rPr>
        <w:t xml:space="preserve"> </w:t>
      </w:r>
      <w:r>
        <w:rPr>
          <w:spacing w:val="-1"/>
        </w:rPr>
        <w:t>o</w:t>
      </w:r>
      <w:r>
        <w:t>f</w:t>
      </w:r>
      <w:r>
        <w:rPr>
          <w:spacing w:val="-8"/>
        </w:rPr>
        <w:t xml:space="preserve"> </w:t>
      </w:r>
      <w:r>
        <w:t>lim</w:t>
      </w:r>
      <w:r>
        <w:rPr>
          <w:spacing w:val="-1"/>
        </w:rPr>
        <w:t>e</w:t>
      </w:r>
      <w:r>
        <w:t>s</w:t>
      </w:r>
      <w:r>
        <w:rPr>
          <w:spacing w:val="-7"/>
        </w:rPr>
        <w:t xml:space="preserve"> </w:t>
      </w:r>
      <w:r>
        <w:rPr>
          <w:spacing w:val="-1"/>
        </w:rPr>
        <w:t>n</w:t>
      </w:r>
      <w:r>
        <w:t>ot</w:t>
      </w:r>
      <w:r>
        <w:rPr>
          <w:spacing w:val="-7"/>
        </w:rPr>
        <w:t xml:space="preserve"> </w:t>
      </w:r>
      <w:r>
        <w:rPr>
          <w:spacing w:val="-1"/>
        </w:rPr>
        <w:t>sa</w:t>
      </w:r>
      <w:r>
        <w:t>ti</w:t>
      </w:r>
      <w:r>
        <w:rPr>
          <w:spacing w:val="-1"/>
        </w:rPr>
        <w:t>s</w:t>
      </w:r>
      <w:r>
        <w:t>f</w:t>
      </w:r>
      <w:r>
        <w:rPr>
          <w:spacing w:val="-1"/>
        </w:rPr>
        <w:t>y</w:t>
      </w:r>
      <w:r>
        <w:t>ing</w:t>
      </w:r>
      <w:r>
        <w:rPr>
          <w:spacing w:val="-8"/>
        </w:rPr>
        <w:t xml:space="preserve"> </w:t>
      </w:r>
      <w:r>
        <w:t>the</w:t>
      </w:r>
      <w:r>
        <w:rPr>
          <w:spacing w:val="-9"/>
        </w:rPr>
        <w:t xml:space="preserve"> </w:t>
      </w:r>
      <w:r>
        <w:t>r</w:t>
      </w:r>
      <w:r>
        <w:rPr>
          <w:spacing w:val="-1"/>
        </w:rPr>
        <w:t>e</w:t>
      </w:r>
      <w:r>
        <w:t>qu</w:t>
      </w:r>
      <w:r>
        <w:rPr>
          <w:spacing w:val="-1"/>
        </w:rPr>
        <w:t>i</w:t>
      </w:r>
      <w:r>
        <w:t>re</w:t>
      </w:r>
      <w:r>
        <w:rPr>
          <w:spacing w:val="-2"/>
        </w:rPr>
        <w:t>m</w:t>
      </w:r>
      <w:r>
        <w:rPr>
          <w:spacing w:val="1"/>
        </w:rPr>
        <w:t>e</w:t>
      </w:r>
      <w:r>
        <w:t>n</w:t>
      </w:r>
      <w:r>
        <w:rPr>
          <w:spacing w:val="-1"/>
        </w:rPr>
        <w:t>t</w:t>
      </w:r>
      <w:r>
        <w:t>s of</w:t>
      </w:r>
      <w:r>
        <w:rPr>
          <w:spacing w:val="2"/>
        </w:rPr>
        <w:t xml:space="preserve"> </w:t>
      </w:r>
      <w:r>
        <w:rPr>
          <w:spacing w:val="-1"/>
        </w:rPr>
        <w:t>t</w:t>
      </w:r>
      <w:r>
        <w:t>he</w:t>
      </w:r>
      <w:r>
        <w:rPr>
          <w:spacing w:val="1"/>
        </w:rPr>
        <w:t xml:space="preserve"> </w:t>
      </w:r>
      <w:r>
        <w:rPr>
          <w:spacing w:val="-1"/>
        </w:rPr>
        <w:t>c</w:t>
      </w:r>
      <w:r>
        <w:t>l</w:t>
      </w:r>
      <w:r>
        <w:rPr>
          <w:spacing w:val="-1"/>
        </w:rPr>
        <w:t>as</w:t>
      </w:r>
      <w:r>
        <w:t>s</w:t>
      </w:r>
      <w:r>
        <w:rPr>
          <w:spacing w:val="2"/>
        </w:rPr>
        <w:t xml:space="preserve"> </w:t>
      </w:r>
      <w:r>
        <w:t>but</w:t>
      </w:r>
      <w:r>
        <w:rPr>
          <w:spacing w:val="2"/>
        </w:rPr>
        <w:t xml:space="preserve"> </w:t>
      </w:r>
      <w:r>
        <w:rPr>
          <w:spacing w:val="-2"/>
        </w:rPr>
        <w:t>m</w:t>
      </w:r>
      <w:r>
        <w:t>e</w:t>
      </w:r>
      <w:r>
        <w:rPr>
          <w:spacing w:val="-2"/>
        </w:rPr>
        <w:t>e</w:t>
      </w:r>
      <w:r>
        <w:rPr>
          <w:spacing w:val="1"/>
        </w:rPr>
        <w:t>t</w:t>
      </w:r>
      <w:r>
        <w:t>ing</w:t>
      </w:r>
      <w:r>
        <w:rPr>
          <w:spacing w:val="1"/>
        </w:rPr>
        <w:t xml:space="preserve"> </w:t>
      </w:r>
      <w:r>
        <w:t>t</w:t>
      </w:r>
      <w:r>
        <w:rPr>
          <w:spacing w:val="-1"/>
        </w:rPr>
        <w:t>h</w:t>
      </w:r>
      <w:r>
        <w:t>o</w:t>
      </w:r>
      <w:r>
        <w:rPr>
          <w:spacing w:val="-1"/>
        </w:rPr>
        <w:t>s</w:t>
      </w:r>
      <w:r>
        <w:t>e</w:t>
      </w:r>
      <w:r>
        <w:rPr>
          <w:spacing w:val="1"/>
        </w:rPr>
        <w:t xml:space="preserve"> </w:t>
      </w:r>
      <w:r>
        <w:t>of</w:t>
      </w:r>
      <w:r>
        <w:rPr>
          <w:spacing w:val="2"/>
        </w:rPr>
        <w:t xml:space="preserve"> </w:t>
      </w:r>
      <w:r>
        <w:rPr>
          <w:spacing w:val="-1"/>
        </w:rPr>
        <w:t>C</w:t>
      </w:r>
      <w:r>
        <w:t>l</w:t>
      </w:r>
      <w:r>
        <w:rPr>
          <w:spacing w:val="-1"/>
        </w:rPr>
        <w:t>as</w:t>
      </w:r>
      <w:r>
        <w:t>s</w:t>
      </w:r>
      <w:r>
        <w:rPr>
          <w:spacing w:val="2"/>
        </w:rPr>
        <w:t xml:space="preserve"> </w:t>
      </w:r>
      <w:r>
        <w:t>II</w:t>
      </w:r>
      <w:r>
        <w:rPr>
          <w:spacing w:val="1"/>
        </w:rPr>
        <w:t xml:space="preserve"> i</w:t>
      </w:r>
      <w:r>
        <w:t>s</w:t>
      </w:r>
      <w:r>
        <w:rPr>
          <w:spacing w:val="1"/>
        </w:rPr>
        <w:t xml:space="preserve"> </w:t>
      </w:r>
      <w:r>
        <w:rPr>
          <w:spacing w:val="-1"/>
        </w:rPr>
        <w:t>a</w:t>
      </w:r>
      <w:r>
        <w:t>l</w:t>
      </w:r>
      <w:r>
        <w:rPr>
          <w:spacing w:val="-1"/>
        </w:rPr>
        <w:t>l</w:t>
      </w:r>
      <w:r>
        <w:t>ow</w:t>
      </w:r>
      <w:r>
        <w:rPr>
          <w:spacing w:val="-1"/>
        </w:rPr>
        <w:t>e</w:t>
      </w:r>
      <w:r>
        <w:rPr>
          <w:spacing w:val="1"/>
        </w:rPr>
        <w:t>d</w:t>
      </w:r>
      <w:r>
        <w:t>. Wit</w:t>
      </w:r>
      <w:r>
        <w:rPr>
          <w:spacing w:val="-1"/>
        </w:rPr>
        <w:t>h</w:t>
      </w:r>
      <w:r>
        <w:t>in</w:t>
      </w:r>
      <w:r>
        <w:rPr>
          <w:spacing w:val="2"/>
        </w:rPr>
        <w:t xml:space="preserve"> </w:t>
      </w:r>
      <w:r>
        <w:t>t</w:t>
      </w:r>
      <w:r>
        <w:rPr>
          <w:spacing w:val="-1"/>
        </w:rPr>
        <w:t>h</w:t>
      </w:r>
      <w:r>
        <w:t>is</w:t>
      </w:r>
      <w:r>
        <w:rPr>
          <w:spacing w:val="1"/>
        </w:rPr>
        <w:t xml:space="preserve"> </w:t>
      </w:r>
      <w:r>
        <w:t>tol</w:t>
      </w:r>
      <w:r>
        <w:rPr>
          <w:spacing w:val="-1"/>
        </w:rPr>
        <w:t>e</w:t>
      </w:r>
      <w:r>
        <w:t>r</w:t>
      </w:r>
      <w:r>
        <w:rPr>
          <w:spacing w:val="-2"/>
        </w:rPr>
        <w:t>a</w:t>
      </w:r>
      <w:r>
        <w:t>n</w:t>
      </w:r>
      <w:r>
        <w:rPr>
          <w:spacing w:val="-1"/>
        </w:rPr>
        <w:t>c</w:t>
      </w:r>
      <w:r>
        <w:t>e</w:t>
      </w:r>
      <w:r>
        <w:rPr>
          <w:spacing w:val="1"/>
        </w:rPr>
        <w:t xml:space="preserve"> </w:t>
      </w:r>
      <w:r>
        <w:t>not</w:t>
      </w:r>
      <w:r>
        <w:rPr>
          <w:spacing w:val="2"/>
        </w:rPr>
        <w:t xml:space="preserve"> </w:t>
      </w:r>
      <w:r>
        <w:rPr>
          <w:spacing w:val="-2"/>
        </w:rPr>
        <w:t>m</w:t>
      </w:r>
      <w:r>
        <w:t>ore than</w:t>
      </w:r>
      <w:r>
        <w:rPr>
          <w:spacing w:val="1"/>
        </w:rPr>
        <w:t xml:space="preserve"> </w:t>
      </w:r>
      <w:r>
        <w:t>1 p</w:t>
      </w:r>
      <w:r>
        <w:rPr>
          <w:spacing w:val="-1"/>
        </w:rPr>
        <w:t>e</w:t>
      </w:r>
      <w:r>
        <w:t>r</w:t>
      </w:r>
      <w:r>
        <w:rPr>
          <w:spacing w:val="-5"/>
        </w:rPr>
        <w:t xml:space="preserve"> </w:t>
      </w:r>
      <w:r>
        <w:rPr>
          <w:spacing w:val="-1"/>
        </w:rPr>
        <w:t>ce</w:t>
      </w:r>
      <w:r>
        <w:rPr>
          <w:spacing w:val="1"/>
        </w:rPr>
        <w:t>n</w:t>
      </w:r>
      <w:r>
        <w:t>t</w:t>
      </w:r>
      <w:r>
        <w:rPr>
          <w:spacing w:val="-6"/>
        </w:rPr>
        <w:t xml:space="preserve"> </w:t>
      </w:r>
      <w:r>
        <w:t>in</w:t>
      </w:r>
      <w:r>
        <w:rPr>
          <w:spacing w:val="-6"/>
        </w:rPr>
        <w:t xml:space="preserve"> </w:t>
      </w:r>
      <w:r>
        <w:rPr>
          <w:spacing w:val="1"/>
        </w:rPr>
        <w:t>t</w:t>
      </w:r>
      <w:r>
        <w:rPr>
          <w:spacing w:val="-1"/>
        </w:rPr>
        <w:t>o</w:t>
      </w:r>
      <w:r>
        <w:t>t</w:t>
      </w:r>
      <w:r>
        <w:rPr>
          <w:spacing w:val="-1"/>
        </w:rPr>
        <w:t>a</w:t>
      </w:r>
      <w:r>
        <w:t>l</w:t>
      </w:r>
      <w:r>
        <w:rPr>
          <w:spacing w:val="-5"/>
        </w:rPr>
        <w:t xml:space="preserve"> </w:t>
      </w:r>
      <w:r>
        <w:rPr>
          <w:spacing w:val="-2"/>
        </w:rPr>
        <w:t>m</w:t>
      </w:r>
      <w:r>
        <w:rPr>
          <w:spacing w:val="-1"/>
        </w:rPr>
        <w:t>a</w:t>
      </w:r>
      <w:r>
        <w:t>y</w:t>
      </w:r>
      <w:r>
        <w:rPr>
          <w:spacing w:val="-5"/>
        </w:rPr>
        <w:t xml:space="preserve"> </w:t>
      </w:r>
      <w:r>
        <w:rPr>
          <w:spacing w:val="-1"/>
        </w:rPr>
        <w:t>c</w:t>
      </w:r>
      <w:r>
        <w:t>on</w:t>
      </w:r>
      <w:r>
        <w:rPr>
          <w:spacing w:val="-1"/>
        </w:rPr>
        <w:t>s</w:t>
      </w:r>
      <w:r>
        <w:rPr>
          <w:spacing w:val="1"/>
        </w:rPr>
        <w:t>i</w:t>
      </w:r>
      <w:r>
        <w:rPr>
          <w:spacing w:val="-2"/>
        </w:rPr>
        <w:t>s</w:t>
      </w:r>
      <w:r>
        <w:t>t</w:t>
      </w:r>
      <w:r>
        <w:rPr>
          <w:spacing w:val="-5"/>
        </w:rPr>
        <w:t xml:space="preserve"> </w:t>
      </w:r>
      <w:r>
        <w:t>of</w:t>
      </w:r>
      <w:r>
        <w:rPr>
          <w:spacing w:val="-6"/>
        </w:rPr>
        <w:t xml:space="preserve"> </w:t>
      </w:r>
      <w:r>
        <w:rPr>
          <w:spacing w:val="1"/>
        </w:rPr>
        <w:t>p</w:t>
      </w:r>
      <w:r>
        <w:t>r</w:t>
      </w:r>
      <w:r>
        <w:rPr>
          <w:spacing w:val="-1"/>
        </w:rPr>
        <w:t>od</w:t>
      </w:r>
      <w:r>
        <w:rPr>
          <w:spacing w:val="1"/>
        </w:rPr>
        <w:t>u</w:t>
      </w:r>
      <w:r>
        <w:rPr>
          <w:spacing w:val="-1"/>
        </w:rPr>
        <w:t>c</w:t>
      </w:r>
      <w:r>
        <w:t>e</w:t>
      </w:r>
      <w:r>
        <w:rPr>
          <w:spacing w:val="-6"/>
        </w:rPr>
        <w:t xml:space="preserve"> </w:t>
      </w:r>
      <w:r>
        <w:t>s</w:t>
      </w:r>
      <w:r>
        <w:rPr>
          <w:spacing w:val="-1"/>
        </w:rPr>
        <w:t>a</w:t>
      </w:r>
      <w:r>
        <w:t>tis</w:t>
      </w:r>
      <w:r>
        <w:rPr>
          <w:spacing w:val="-1"/>
        </w:rPr>
        <w:t>fy</w:t>
      </w:r>
      <w:r>
        <w:t>ing</w:t>
      </w:r>
      <w:r>
        <w:rPr>
          <w:spacing w:val="-6"/>
        </w:rPr>
        <w:t xml:space="preserve"> </w:t>
      </w:r>
      <w:r>
        <w:t>n</w:t>
      </w:r>
      <w:r>
        <w:rPr>
          <w:spacing w:val="-2"/>
        </w:rPr>
        <w:t>e</w:t>
      </w:r>
      <w:r>
        <w:rPr>
          <w:spacing w:val="1"/>
        </w:rPr>
        <w:t>i</w:t>
      </w:r>
      <w:r>
        <w:t>th</w:t>
      </w:r>
      <w:r>
        <w:rPr>
          <w:spacing w:val="-2"/>
        </w:rPr>
        <w:t>e</w:t>
      </w:r>
      <w:r>
        <w:t>r</w:t>
      </w:r>
      <w:r>
        <w:rPr>
          <w:spacing w:val="-5"/>
        </w:rPr>
        <w:t xml:space="preserve"> </w:t>
      </w:r>
      <w:r>
        <w:t>t</w:t>
      </w:r>
      <w:r>
        <w:rPr>
          <w:spacing w:val="-1"/>
        </w:rPr>
        <w:t>h</w:t>
      </w:r>
      <w:r>
        <w:t>e</w:t>
      </w:r>
      <w:r>
        <w:rPr>
          <w:spacing w:val="-6"/>
        </w:rPr>
        <w:t xml:space="preserve"> </w:t>
      </w:r>
      <w:r>
        <w:t>r</w:t>
      </w:r>
      <w:r>
        <w:rPr>
          <w:spacing w:val="-1"/>
        </w:rPr>
        <w:t>e</w:t>
      </w:r>
      <w:r>
        <w:t>qu</w:t>
      </w:r>
      <w:r>
        <w:rPr>
          <w:spacing w:val="-1"/>
        </w:rPr>
        <w:t>i</w:t>
      </w:r>
      <w:r>
        <w:t>re</w:t>
      </w:r>
      <w:r>
        <w:rPr>
          <w:spacing w:val="-2"/>
        </w:rPr>
        <w:t>m</w:t>
      </w:r>
      <w:r>
        <w:rPr>
          <w:spacing w:val="-1"/>
        </w:rPr>
        <w:t>e</w:t>
      </w:r>
      <w:r>
        <w:t>nts</w:t>
      </w:r>
      <w:r>
        <w:rPr>
          <w:spacing w:val="-6"/>
        </w:rPr>
        <w:t xml:space="preserve"> </w:t>
      </w:r>
      <w:r>
        <w:t>of</w:t>
      </w:r>
      <w:r>
        <w:rPr>
          <w:spacing w:val="-6"/>
        </w:rPr>
        <w:t xml:space="preserve"> </w:t>
      </w:r>
      <w:r>
        <w:rPr>
          <w:spacing w:val="-1"/>
        </w:rPr>
        <w:t>C</w:t>
      </w:r>
      <w:r>
        <w:rPr>
          <w:spacing w:val="1"/>
        </w:rPr>
        <w:t>l</w:t>
      </w:r>
      <w:r>
        <w:rPr>
          <w:spacing w:val="-2"/>
        </w:rPr>
        <w:t>a</w:t>
      </w:r>
      <w:r>
        <w:t>ss</w:t>
      </w:r>
      <w:r>
        <w:rPr>
          <w:spacing w:val="-6"/>
        </w:rPr>
        <w:t xml:space="preserve"> </w:t>
      </w:r>
      <w:r>
        <w:t>II</w:t>
      </w:r>
      <w:r>
        <w:rPr>
          <w:spacing w:val="-6"/>
        </w:rPr>
        <w:t xml:space="preserve"> </w:t>
      </w:r>
      <w:r>
        <w:t>qu</w:t>
      </w:r>
      <w:r>
        <w:rPr>
          <w:spacing w:val="-1"/>
        </w:rPr>
        <w:t>a</w:t>
      </w:r>
      <w:r>
        <w:t>lity n</w:t>
      </w:r>
      <w:r>
        <w:rPr>
          <w:spacing w:val="-1"/>
        </w:rPr>
        <w:t>o</w:t>
      </w:r>
      <w:r>
        <w:t xml:space="preserve">r </w:t>
      </w:r>
      <w:r>
        <w:rPr>
          <w:spacing w:val="-1"/>
        </w:rPr>
        <w:t>t</w:t>
      </w:r>
      <w:r>
        <w:rPr>
          <w:spacing w:val="1"/>
        </w:rPr>
        <w:t>h</w:t>
      </w:r>
      <w:r>
        <w:t>e</w:t>
      </w:r>
      <w:r>
        <w:rPr>
          <w:spacing w:val="-1"/>
        </w:rPr>
        <w:t xml:space="preserve"> </w:t>
      </w:r>
      <w:r>
        <w:rPr>
          <w:spacing w:val="-2"/>
        </w:rPr>
        <w:t>m</w:t>
      </w:r>
      <w:r>
        <w:t>in</w:t>
      </w:r>
      <w:r>
        <w:rPr>
          <w:spacing w:val="1"/>
        </w:rPr>
        <w:t>i</w:t>
      </w:r>
      <w:r>
        <w:rPr>
          <w:spacing w:val="-2"/>
        </w:rPr>
        <w:t>m</w:t>
      </w:r>
      <w:r>
        <w:rPr>
          <w:spacing w:val="1"/>
        </w:rPr>
        <w:t>u</w:t>
      </w:r>
      <w:r>
        <w:t>m</w:t>
      </w:r>
      <w:r>
        <w:rPr>
          <w:spacing w:val="-2"/>
        </w:rPr>
        <w:t xml:space="preserve"> </w:t>
      </w:r>
      <w:r>
        <w:t>r</w:t>
      </w:r>
      <w:r>
        <w:rPr>
          <w:spacing w:val="-1"/>
        </w:rPr>
        <w:t>e</w:t>
      </w:r>
      <w:r>
        <w:t>quir</w:t>
      </w:r>
      <w:r>
        <w:rPr>
          <w:spacing w:val="-1"/>
        </w:rPr>
        <w:t>e</w:t>
      </w:r>
      <w:r>
        <w:rPr>
          <w:spacing w:val="-2"/>
        </w:rPr>
        <w:t>m</w:t>
      </w:r>
      <w:r>
        <w:rPr>
          <w:spacing w:val="-1"/>
        </w:rPr>
        <w:t>e</w:t>
      </w:r>
      <w:r>
        <w:t>nts,</w:t>
      </w:r>
      <w:r>
        <w:rPr>
          <w:spacing w:val="-2"/>
        </w:rPr>
        <w:t xml:space="preserve"> </w:t>
      </w:r>
      <w:r>
        <w:rPr>
          <w:spacing w:val="1"/>
        </w:rPr>
        <w:t>o</w:t>
      </w:r>
      <w:r>
        <w:t xml:space="preserve">r of </w:t>
      </w:r>
      <w:r>
        <w:rPr>
          <w:spacing w:val="-1"/>
        </w:rPr>
        <w:t>p</w:t>
      </w:r>
      <w:r>
        <w:t>r</w:t>
      </w:r>
      <w:r>
        <w:rPr>
          <w:spacing w:val="-1"/>
        </w:rPr>
        <w:t>od</w:t>
      </w:r>
      <w:r>
        <w:rPr>
          <w:spacing w:val="1"/>
        </w:rPr>
        <w:t>u</w:t>
      </w:r>
      <w:r>
        <w:rPr>
          <w:spacing w:val="-1"/>
        </w:rPr>
        <w:t>c</w:t>
      </w:r>
      <w:r>
        <w:t xml:space="preserve">e </w:t>
      </w:r>
      <w:r>
        <w:rPr>
          <w:spacing w:val="-2"/>
        </w:rPr>
        <w:t>a</w:t>
      </w:r>
      <w:r>
        <w:t>ffe</w:t>
      </w:r>
      <w:r>
        <w:rPr>
          <w:spacing w:val="-2"/>
        </w:rPr>
        <w:t>c</w:t>
      </w:r>
      <w:r>
        <w:rPr>
          <w:spacing w:val="1"/>
        </w:rPr>
        <w:t>t</w:t>
      </w:r>
      <w:r>
        <w:rPr>
          <w:spacing w:val="-2"/>
        </w:rPr>
        <w:t>e</w:t>
      </w:r>
      <w:r>
        <w:t xml:space="preserve">d </w:t>
      </w:r>
      <w:r>
        <w:rPr>
          <w:spacing w:val="1"/>
        </w:rPr>
        <w:t>b</w:t>
      </w:r>
      <w:r>
        <w:t>y</w:t>
      </w:r>
      <w:r>
        <w:rPr>
          <w:spacing w:val="-1"/>
        </w:rPr>
        <w:t xml:space="preserve"> </w:t>
      </w:r>
      <w:r>
        <w:t>d</w:t>
      </w:r>
      <w:r>
        <w:rPr>
          <w:spacing w:val="-1"/>
        </w:rPr>
        <w:t>e</w:t>
      </w:r>
      <w:r>
        <w:t>c</w:t>
      </w:r>
      <w:r>
        <w:rPr>
          <w:spacing w:val="-2"/>
        </w:rPr>
        <w:t>a</w:t>
      </w:r>
      <w:r>
        <w:t>y.</w:t>
      </w:r>
    </w:p>
    <w:p w14:paraId="6142BE37" w14:textId="77777777" w:rsidR="00D41C24" w:rsidRDefault="00D41C24" w:rsidP="00D41C24">
      <w:pPr>
        <w:pStyle w:val="H23G"/>
      </w:pPr>
      <w:r>
        <w:tab/>
        <w:t>(</w:t>
      </w:r>
      <w:r>
        <w:rPr>
          <w:spacing w:val="-1"/>
        </w:rPr>
        <w:t>i</w:t>
      </w:r>
      <w:r>
        <w:t>ii)</w:t>
      </w:r>
      <w:r>
        <w:tab/>
        <w:t>Cl</w:t>
      </w:r>
      <w:r>
        <w:rPr>
          <w:spacing w:val="1"/>
        </w:rPr>
        <w:t>a</w:t>
      </w:r>
      <w:r>
        <w:t>ss</w:t>
      </w:r>
      <w:r>
        <w:rPr>
          <w:spacing w:val="-1"/>
        </w:rPr>
        <w:t xml:space="preserve"> </w:t>
      </w:r>
      <w:r>
        <w:t>II</w:t>
      </w:r>
    </w:p>
    <w:p w14:paraId="58882E74" w14:textId="77777777" w:rsidR="00D41C24" w:rsidRDefault="00D41C24" w:rsidP="00D41C24">
      <w:pPr>
        <w:pStyle w:val="SingleTxtG"/>
      </w:pPr>
      <w:r>
        <w:t>A</w:t>
      </w:r>
      <w:r>
        <w:rPr>
          <w:spacing w:val="1"/>
        </w:rPr>
        <w:t xml:space="preserve"> </w:t>
      </w:r>
      <w:r>
        <w:t>tot</w:t>
      </w:r>
      <w:r>
        <w:rPr>
          <w:spacing w:val="-1"/>
        </w:rPr>
        <w:t>a</w:t>
      </w:r>
      <w:r>
        <w:t>l</w:t>
      </w:r>
      <w:r>
        <w:rPr>
          <w:spacing w:val="2"/>
        </w:rPr>
        <w:t xml:space="preserve"> </w:t>
      </w:r>
      <w:r>
        <w:t>t</w:t>
      </w:r>
      <w:r>
        <w:rPr>
          <w:spacing w:val="-1"/>
        </w:rPr>
        <w:t>o</w:t>
      </w:r>
      <w:r>
        <w:rPr>
          <w:spacing w:val="1"/>
        </w:rPr>
        <w:t>l</w:t>
      </w:r>
      <w:r>
        <w:rPr>
          <w:spacing w:val="-2"/>
        </w:rPr>
        <w:t>e</w:t>
      </w:r>
      <w:r>
        <w:t>ran</w:t>
      </w:r>
      <w:r>
        <w:rPr>
          <w:spacing w:val="-2"/>
        </w:rPr>
        <w:t>c</w:t>
      </w:r>
      <w:r>
        <w:t>e</w:t>
      </w:r>
      <w:r>
        <w:rPr>
          <w:spacing w:val="2"/>
        </w:rPr>
        <w:t xml:space="preserve"> </w:t>
      </w:r>
      <w:r>
        <w:t>of</w:t>
      </w:r>
      <w:r>
        <w:rPr>
          <w:spacing w:val="1"/>
        </w:rPr>
        <w:t xml:space="preserve"> </w:t>
      </w:r>
      <w:r>
        <w:t>10</w:t>
      </w:r>
      <w:r>
        <w:rPr>
          <w:spacing w:val="2"/>
        </w:rPr>
        <w:t xml:space="preserve"> </w:t>
      </w:r>
      <w:r>
        <w:t>p</w:t>
      </w:r>
      <w:r>
        <w:rPr>
          <w:spacing w:val="-1"/>
        </w:rPr>
        <w:t>e</w:t>
      </w:r>
      <w:r>
        <w:t>r</w:t>
      </w:r>
      <w:r>
        <w:rPr>
          <w:spacing w:val="3"/>
        </w:rPr>
        <w:t xml:space="preserve"> </w:t>
      </w:r>
      <w:r>
        <w:rPr>
          <w:spacing w:val="-1"/>
        </w:rPr>
        <w:t>ce</w:t>
      </w:r>
      <w:r>
        <w:rPr>
          <w:spacing w:val="1"/>
        </w:rPr>
        <w:t>n</w:t>
      </w:r>
      <w:r>
        <w:t>t, by</w:t>
      </w:r>
      <w:r>
        <w:rPr>
          <w:spacing w:val="2"/>
        </w:rPr>
        <w:t xml:space="preserve"> </w:t>
      </w:r>
      <w:r>
        <w:t>numb</w:t>
      </w:r>
      <w:r>
        <w:rPr>
          <w:spacing w:val="-2"/>
        </w:rPr>
        <w:t>e</w:t>
      </w:r>
      <w:r>
        <w:t>r</w:t>
      </w:r>
      <w:r>
        <w:rPr>
          <w:spacing w:val="2"/>
        </w:rPr>
        <w:t xml:space="preserve"> </w:t>
      </w:r>
      <w:r>
        <w:t>or</w:t>
      </w:r>
      <w:r>
        <w:rPr>
          <w:spacing w:val="2"/>
        </w:rPr>
        <w:t xml:space="preserve"> </w:t>
      </w:r>
      <w:r>
        <w:rPr>
          <w:spacing w:val="1"/>
        </w:rPr>
        <w:t>w</w:t>
      </w:r>
      <w:r>
        <w:rPr>
          <w:spacing w:val="-2"/>
        </w:rPr>
        <w:t>e</w:t>
      </w:r>
      <w:r>
        <w:rPr>
          <w:spacing w:val="1"/>
        </w:rPr>
        <w:t>i</w:t>
      </w:r>
      <w:r>
        <w:t>g</w:t>
      </w:r>
      <w:r>
        <w:rPr>
          <w:spacing w:val="-1"/>
        </w:rPr>
        <w:t>h</w:t>
      </w:r>
      <w:r>
        <w:t>t,</w:t>
      </w:r>
      <w:r>
        <w:rPr>
          <w:spacing w:val="1"/>
        </w:rPr>
        <w:t xml:space="preserve"> o</w:t>
      </w:r>
      <w:r>
        <w:t>f</w:t>
      </w:r>
      <w:r>
        <w:rPr>
          <w:spacing w:val="1"/>
        </w:rPr>
        <w:t xml:space="preserve"> l</w:t>
      </w:r>
      <w:r>
        <w:t>im</w:t>
      </w:r>
      <w:r>
        <w:rPr>
          <w:spacing w:val="-2"/>
        </w:rPr>
        <w:t>e</w:t>
      </w:r>
      <w:r>
        <w:t>s</w:t>
      </w:r>
      <w:r>
        <w:rPr>
          <w:spacing w:val="3"/>
        </w:rPr>
        <w:t xml:space="preserve"> </w:t>
      </w:r>
      <w:r>
        <w:rPr>
          <w:spacing w:val="-1"/>
        </w:rPr>
        <w:t>sa</w:t>
      </w:r>
      <w:r>
        <w:t>tisf</w:t>
      </w:r>
      <w:r>
        <w:rPr>
          <w:spacing w:val="-1"/>
        </w:rPr>
        <w:t>y</w:t>
      </w:r>
      <w:r>
        <w:t>ing</w:t>
      </w:r>
      <w:r>
        <w:rPr>
          <w:spacing w:val="1"/>
        </w:rPr>
        <w:t xml:space="preserve"> </w:t>
      </w:r>
      <w:r>
        <w:t>n</w:t>
      </w:r>
      <w:r>
        <w:rPr>
          <w:spacing w:val="-1"/>
        </w:rPr>
        <w:t>e</w:t>
      </w:r>
      <w:r>
        <w:t>ith</w:t>
      </w:r>
      <w:r>
        <w:rPr>
          <w:spacing w:val="-2"/>
        </w:rPr>
        <w:t>e</w:t>
      </w:r>
      <w:r>
        <w:t>r</w:t>
      </w:r>
      <w:r>
        <w:rPr>
          <w:spacing w:val="2"/>
        </w:rPr>
        <w:t xml:space="preserve"> </w:t>
      </w:r>
      <w:r>
        <w:t>the r</w:t>
      </w:r>
      <w:r>
        <w:rPr>
          <w:spacing w:val="-1"/>
        </w:rPr>
        <w:t>e</w:t>
      </w:r>
      <w:r>
        <w:t>q</w:t>
      </w:r>
      <w:r>
        <w:rPr>
          <w:spacing w:val="-1"/>
        </w:rPr>
        <w:t>u</w:t>
      </w:r>
      <w:r>
        <w:t>ir</w:t>
      </w:r>
      <w:r>
        <w:rPr>
          <w:spacing w:val="-1"/>
        </w:rPr>
        <w:t>e</w:t>
      </w:r>
      <w:r>
        <w:t>m</w:t>
      </w:r>
      <w:r>
        <w:rPr>
          <w:spacing w:val="-1"/>
        </w:rPr>
        <w:t>e</w:t>
      </w:r>
      <w:r>
        <w:rPr>
          <w:spacing w:val="1"/>
        </w:rPr>
        <w:t>n</w:t>
      </w:r>
      <w:r>
        <w:t>ts</w:t>
      </w:r>
      <w:r>
        <w:rPr>
          <w:spacing w:val="-7"/>
        </w:rPr>
        <w:t xml:space="preserve"> </w:t>
      </w:r>
      <w:r>
        <w:rPr>
          <w:spacing w:val="-1"/>
        </w:rPr>
        <w:t>o</w:t>
      </w:r>
      <w:r>
        <w:t>f</w:t>
      </w:r>
      <w:r>
        <w:rPr>
          <w:spacing w:val="-6"/>
        </w:rPr>
        <w:t xml:space="preserve"> </w:t>
      </w:r>
      <w:r>
        <w:t>the</w:t>
      </w:r>
      <w:r>
        <w:rPr>
          <w:spacing w:val="-7"/>
        </w:rPr>
        <w:t xml:space="preserve"> </w:t>
      </w:r>
      <w:r>
        <w:rPr>
          <w:spacing w:val="-2"/>
        </w:rPr>
        <w:t>c</w:t>
      </w:r>
      <w:r>
        <w:rPr>
          <w:spacing w:val="1"/>
        </w:rPr>
        <w:t>l</w:t>
      </w:r>
      <w:r>
        <w:rPr>
          <w:spacing w:val="-2"/>
        </w:rPr>
        <w:t>a</w:t>
      </w:r>
      <w:r>
        <w:t>ss</w:t>
      </w:r>
      <w:r>
        <w:rPr>
          <w:spacing w:val="-6"/>
        </w:rPr>
        <w:t xml:space="preserve"> </w:t>
      </w:r>
      <w:r>
        <w:t>nor</w:t>
      </w:r>
      <w:r>
        <w:rPr>
          <w:spacing w:val="-7"/>
        </w:rPr>
        <w:t xml:space="preserve"> </w:t>
      </w:r>
      <w:r>
        <w:t>t</w:t>
      </w:r>
      <w:r>
        <w:rPr>
          <w:spacing w:val="-1"/>
        </w:rPr>
        <w:t>h</w:t>
      </w:r>
      <w:r>
        <w:t>e</w:t>
      </w:r>
      <w:r>
        <w:rPr>
          <w:spacing w:val="-7"/>
        </w:rPr>
        <w:t xml:space="preserve"> </w:t>
      </w:r>
      <w:r>
        <w:rPr>
          <w:spacing w:val="-2"/>
        </w:rPr>
        <w:t>m</w:t>
      </w:r>
      <w:r>
        <w:rPr>
          <w:spacing w:val="1"/>
        </w:rPr>
        <w:t>i</w:t>
      </w:r>
      <w:r>
        <w:rPr>
          <w:spacing w:val="-1"/>
        </w:rPr>
        <w:t>n</w:t>
      </w:r>
      <w:r>
        <w:rPr>
          <w:spacing w:val="1"/>
        </w:rPr>
        <w:t>i</w:t>
      </w:r>
      <w:r>
        <w:rPr>
          <w:spacing w:val="-2"/>
        </w:rPr>
        <w:t>m</w:t>
      </w:r>
      <w:r>
        <w:t>um</w:t>
      </w:r>
      <w:r>
        <w:rPr>
          <w:spacing w:val="-8"/>
        </w:rPr>
        <w:t xml:space="preserve"> </w:t>
      </w:r>
      <w:r>
        <w:rPr>
          <w:spacing w:val="2"/>
        </w:rPr>
        <w:t>r</w:t>
      </w:r>
      <w:r>
        <w:rPr>
          <w:spacing w:val="-1"/>
        </w:rPr>
        <w:t>e</w:t>
      </w:r>
      <w:r>
        <w:t>qu</w:t>
      </w:r>
      <w:r>
        <w:rPr>
          <w:spacing w:val="-1"/>
        </w:rPr>
        <w:t>i</w:t>
      </w:r>
      <w:r>
        <w:t>r</w:t>
      </w:r>
      <w:r>
        <w:rPr>
          <w:spacing w:val="-1"/>
        </w:rPr>
        <w:t>e</w:t>
      </w:r>
      <w:r>
        <w:t>m</w:t>
      </w:r>
      <w:r>
        <w:rPr>
          <w:spacing w:val="-1"/>
        </w:rPr>
        <w:t>e</w:t>
      </w:r>
      <w:r>
        <w:t>nts</w:t>
      </w:r>
      <w:r>
        <w:rPr>
          <w:spacing w:val="-7"/>
        </w:rPr>
        <w:t xml:space="preserve"> </w:t>
      </w:r>
      <w:r>
        <w:t>is</w:t>
      </w:r>
      <w:r>
        <w:rPr>
          <w:spacing w:val="-6"/>
        </w:rPr>
        <w:t xml:space="preserve"> </w:t>
      </w:r>
      <w:r>
        <w:rPr>
          <w:spacing w:val="1"/>
        </w:rPr>
        <w:t>a</w:t>
      </w:r>
      <w:r>
        <w:t>l</w:t>
      </w:r>
      <w:r>
        <w:rPr>
          <w:spacing w:val="-1"/>
        </w:rPr>
        <w:t>l</w:t>
      </w:r>
      <w:r>
        <w:t>o</w:t>
      </w:r>
      <w:r>
        <w:rPr>
          <w:spacing w:val="-1"/>
        </w:rPr>
        <w:t>we</w:t>
      </w:r>
      <w:r>
        <w:rPr>
          <w:spacing w:val="1"/>
        </w:rPr>
        <w:t>d</w:t>
      </w:r>
      <w:r>
        <w:t>.</w:t>
      </w:r>
      <w:r>
        <w:rPr>
          <w:spacing w:val="-7"/>
        </w:rPr>
        <w:t xml:space="preserve"> </w:t>
      </w:r>
      <w:r>
        <w:t>W</w:t>
      </w:r>
      <w:r>
        <w:rPr>
          <w:spacing w:val="1"/>
        </w:rPr>
        <w:t>i</w:t>
      </w:r>
      <w:r>
        <w:rPr>
          <w:spacing w:val="-1"/>
        </w:rPr>
        <w:t>t</w:t>
      </w:r>
      <w:r>
        <w:rPr>
          <w:spacing w:val="1"/>
        </w:rPr>
        <w:t>h</w:t>
      </w:r>
      <w:r>
        <w:rPr>
          <w:spacing w:val="-1"/>
        </w:rPr>
        <w:t>i</w:t>
      </w:r>
      <w:r>
        <w:t>n</w:t>
      </w:r>
      <w:r>
        <w:rPr>
          <w:spacing w:val="-7"/>
        </w:rPr>
        <w:t xml:space="preserve"> </w:t>
      </w:r>
      <w:r>
        <w:t>t</w:t>
      </w:r>
      <w:r>
        <w:rPr>
          <w:spacing w:val="1"/>
        </w:rPr>
        <w:t>h</w:t>
      </w:r>
      <w:r>
        <w:t>is</w:t>
      </w:r>
      <w:r>
        <w:rPr>
          <w:spacing w:val="-6"/>
        </w:rPr>
        <w:t xml:space="preserve"> </w:t>
      </w:r>
      <w:r>
        <w:rPr>
          <w:spacing w:val="-1"/>
        </w:rPr>
        <w:t>t</w:t>
      </w:r>
      <w:r>
        <w:rPr>
          <w:spacing w:val="1"/>
        </w:rPr>
        <w:t>o</w:t>
      </w:r>
      <w:r>
        <w:t>l</w:t>
      </w:r>
      <w:r>
        <w:rPr>
          <w:spacing w:val="-1"/>
        </w:rPr>
        <w:t>e</w:t>
      </w:r>
      <w:r>
        <w:t>r</w:t>
      </w:r>
      <w:r>
        <w:rPr>
          <w:spacing w:val="-2"/>
        </w:rPr>
        <w:t>a</w:t>
      </w:r>
      <w:r>
        <w:rPr>
          <w:spacing w:val="1"/>
        </w:rPr>
        <w:t>n</w:t>
      </w:r>
      <w:r>
        <w:rPr>
          <w:spacing w:val="-1"/>
        </w:rPr>
        <w:t>c</w:t>
      </w:r>
      <w:r>
        <w:t>e</w:t>
      </w:r>
      <w:r>
        <w:rPr>
          <w:spacing w:val="-6"/>
        </w:rPr>
        <w:t xml:space="preserve"> </w:t>
      </w:r>
      <w:r>
        <w:rPr>
          <w:spacing w:val="1"/>
        </w:rPr>
        <w:t>n</w:t>
      </w:r>
      <w:r>
        <w:rPr>
          <w:spacing w:val="-1"/>
        </w:rPr>
        <w:t>o</w:t>
      </w:r>
      <w:r>
        <w:t xml:space="preserve">t </w:t>
      </w:r>
      <w:r>
        <w:rPr>
          <w:spacing w:val="-2"/>
        </w:rPr>
        <w:t>m</w:t>
      </w:r>
      <w:r>
        <w:rPr>
          <w:spacing w:val="1"/>
        </w:rPr>
        <w:t>o</w:t>
      </w:r>
      <w:r>
        <w:t>re</w:t>
      </w:r>
      <w:r>
        <w:rPr>
          <w:spacing w:val="-1"/>
        </w:rPr>
        <w:t xml:space="preserve"> </w:t>
      </w:r>
      <w:r>
        <w:t>th</w:t>
      </w:r>
      <w:r>
        <w:rPr>
          <w:spacing w:val="-1"/>
        </w:rPr>
        <w:t>a</w:t>
      </w:r>
      <w:r>
        <w:t>n</w:t>
      </w:r>
      <w:r>
        <w:rPr>
          <w:spacing w:val="-1"/>
        </w:rPr>
        <w:t xml:space="preserve"> </w:t>
      </w:r>
      <w:r>
        <w:t>2 p</w:t>
      </w:r>
      <w:r>
        <w:rPr>
          <w:spacing w:val="-1"/>
        </w:rPr>
        <w:t>e</w:t>
      </w:r>
      <w:r>
        <w:t xml:space="preserve">r </w:t>
      </w:r>
      <w:r>
        <w:rPr>
          <w:spacing w:val="-1"/>
        </w:rPr>
        <w:t>ce</w:t>
      </w:r>
      <w:r>
        <w:rPr>
          <w:spacing w:val="1"/>
        </w:rPr>
        <w:t>n</w:t>
      </w:r>
      <w:r>
        <w:t xml:space="preserve">t in </w:t>
      </w:r>
      <w:r>
        <w:rPr>
          <w:spacing w:val="-1"/>
        </w:rPr>
        <w:t>t</w:t>
      </w:r>
      <w:r>
        <w:t>o</w:t>
      </w:r>
      <w:r>
        <w:rPr>
          <w:spacing w:val="1"/>
        </w:rPr>
        <w:t>t</w:t>
      </w:r>
      <w:r>
        <w:rPr>
          <w:spacing w:val="-2"/>
        </w:rPr>
        <w:t>a</w:t>
      </w:r>
      <w:r>
        <w:t>l m</w:t>
      </w:r>
      <w:r>
        <w:rPr>
          <w:spacing w:val="-1"/>
        </w:rPr>
        <w:t>a</w:t>
      </w:r>
      <w:r>
        <w:t>y</w:t>
      </w:r>
      <w:r>
        <w:rPr>
          <w:spacing w:val="1"/>
        </w:rPr>
        <w:t xml:space="preserve"> </w:t>
      </w:r>
      <w:r>
        <w:rPr>
          <w:spacing w:val="-2"/>
        </w:rPr>
        <w:t>c</w:t>
      </w:r>
      <w:r>
        <w:t>on</w:t>
      </w:r>
      <w:r>
        <w:rPr>
          <w:spacing w:val="-1"/>
        </w:rPr>
        <w:t>s</w:t>
      </w:r>
      <w:r>
        <w:t xml:space="preserve">ist </w:t>
      </w:r>
      <w:r>
        <w:rPr>
          <w:spacing w:val="-1"/>
        </w:rPr>
        <w:t>o</w:t>
      </w:r>
      <w:r>
        <w:t xml:space="preserve">f </w:t>
      </w:r>
      <w:r>
        <w:rPr>
          <w:spacing w:val="1"/>
        </w:rPr>
        <w:t>p</w:t>
      </w:r>
      <w:r>
        <w:rPr>
          <w:spacing w:val="-1"/>
        </w:rPr>
        <w:t>ro</w:t>
      </w:r>
      <w:r>
        <w:t>du</w:t>
      </w:r>
      <w:r>
        <w:rPr>
          <w:spacing w:val="-1"/>
        </w:rPr>
        <w:t>c</w:t>
      </w:r>
      <w:r>
        <w:t>e</w:t>
      </w:r>
      <w:r>
        <w:rPr>
          <w:spacing w:val="-1"/>
        </w:rPr>
        <w:t xml:space="preserve"> </w:t>
      </w:r>
      <w:r>
        <w:rPr>
          <w:spacing w:val="-2"/>
        </w:rPr>
        <w:t>a</w:t>
      </w:r>
      <w:r>
        <w:t>ffe</w:t>
      </w:r>
      <w:r>
        <w:rPr>
          <w:spacing w:val="-1"/>
        </w:rPr>
        <w:t>c</w:t>
      </w:r>
      <w:r>
        <w:t>t</w:t>
      </w:r>
      <w:r>
        <w:rPr>
          <w:spacing w:val="-1"/>
        </w:rPr>
        <w:t>e</w:t>
      </w:r>
      <w:r>
        <w:t>d by</w:t>
      </w:r>
      <w:r>
        <w:rPr>
          <w:spacing w:val="-1"/>
        </w:rPr>
        <w:t xml:space="preserve"> </w:t>
      </w:r>
      <w:r>
        <w:rPr>
          <w:spacing w:val="1"/>
        </w:rPr>
        <w:t>de</w:t>
      </w:r>
      <w:r>
        <w:rPr>
          <w:spacing w:val="-1"/>
        </w:rPr>
        <w:t>ca</w:t>
      </w:r>
      <w:r>
        <w:rPr>
          <w:spacing w:val="1"/>
        </w:rPr>
        <w:t>y</w:t>
      </w:r>
      <w:r>
        <w:t>.</w:t>
      </w:r>
    </w:p>
    <w:p w14:paraId="7B6AF63F" w14:textId="77777777" w:rsidR="00D41C24" w:rsidRDefault="00D41C24" w:rsidP="00D41C24">
      <w:pPr>
        <w:pStyle w:val="H1G"/>
      </w:pPr>
      <w:r>
        <w:tab/>
        <w:t>B.</w:t>
      </w:r>
      <w:r>
        <w:tab/>
        <w:t>S</w:t>
      </w:r>
      <w:r>
        <w:rPr>
          <w:spacing w:val="2"/>
        </w:rPr>
        <w:t>i</w:t>
      </w:r>
      <w:r>
        <w:rPr>
          <w:spacing w:val="-2"/>
        </w:rPr>
        <w:t>z</w:t>
      </w:r>
      <w:r>
        <w:t>e</w:t>
      </w:r>
      <w:r>
        <w:rPr>
          <w:spacing w:val="-2"/>
        </w:rPr>
        <w:t xml:space="preserve"> </w:t>
      </w:r>
      <w:r>
        <w:t>tol</w:t>
      </w:r>
      <w:r>
        <w:rPr>
          <w:spacing w:val="1"/>
        </w:rPr>
        <w:t>er</w:t>
      </w:r>
      <w:r>
        <w:rPr>
          <w:spacing w:val="-1"/>
        </w:rPr>
        <w:t>a</w:t>
      </w:r>
      <w:r>
        <w:t>n</w:t>
      </w:r>
      <w:r>
        <w:rPr>
          <w:spacing w:val="1"/>
        </w:rPr>
        <w:t>c</w:t>
      </w:r>
      <w:r>
        <w:t>es</w:t>
      </w:r>
    </w:p>
    <w:p w14:paraId="5175D47C" w14:textId="77777777" w:rsidR="00D41C24" w:rsidRDefault="00D41C24" w:rsidP="00E65921">
      <w:pPr>
        <w:pStyle w:val="SingleTxtG"/>
      </w:pPr>
      <w:r>
        <w:rPr>
          <w:spacing w:val="1"/>
        </w:rPr>
        <w:t>Fo</w:t>
      </w:r>
      <w:r>
        <w:t>r</w:t>
      </w:r>
      <w:r>
        <w:rPr>
          <w:spacing w:val="1"/>
        </w:rPr>
        <w:t xml:space="preserve"> </w:t>
      </w:r>
      <w:r>
        <w:rPr>
          <w:spacing w:val="-1"/>
        </w:rPr>
        <w:t>a</w:t>
      </w:r>
      <w:r>
        <w:t xml:space="preserve">ll </w:t>
      </w:r>
      <w:r>
        <w:rPr>
          <w:spacing w:val="-2"/>
        </w:rPr>
        <w:t>c</w:t>
      </w:r>
      <w:r>
        <w:t>l</w:t>
      </w:r>
      <w:r>
        <w:rPr>
          <w:spacing w:val="-1"/>
        </w:rPr>
        <w:t>a</w:t>
      </w:r>
      <w:r>
        <w:t>ss</w:t>
      </w:r>
      <w:r>
        <w:rPr>
          <w:spacing w:val="-2"/>
        </w:rPr>
        <w:t>e</w:t>
      </w:r>
      <w:r>
        <w:t xml:space="preserve">s: </w:t>
      </w:r>
      <w:r w:rsidRPr="007D4A57">
        <w:t xml:space="preserve">a total tolerance of 10 per cent, by number or weight, of </w:t>
      </w:r>
      <w:r>
        <w:t xml:space="preserve">limes </w:t>
      </w:r>
      <w:r w:rsidRPr="007D4A57">
        <w:t>corresponding to the size immediately below and/or above that (or those, in the case of the</w:t>
      </w:r>
      <w:r>
        <w:t xml:space="preserve"> </w:t>
      </w:r>
      <w:r w:rsidRPr="007D4A57">
        <w:t>combination of three sizes) mentioned on the package is allowed</w:t>
      </w:r>
      <w:r w:rsidR="00E65921">
        <w:t>.</w:t>
      </w:r>
    </w:p>
    <w:p w14:paraId="30656DCB" w14:textId="77777777" w:rsidR="00D41C24" w:rsidRPr="007D4A57" w:rsidDel="00CE7EAB" w:rsidRDefault="00D41C24" w:rsidP="00E65921">
      <w:pPr>
        <w:pStyle w:val="SingleTxtG"/>
        <w:rPr>
          <w:del w:id="140" w:author="Aruna Vivekanantham" w:date="2019-05-13T17:38:00Z"/>
        </w:rPr>
      </w:pPr>
      <w:del w:id="141" w:author="Aruna Vivekanantham" w:date="2019-05-13T17:38:00Z">
        <w:r w:rsidRPr="0096572E" w:rsidDel="00CE7EAB">
          <w:delText>In</w:delText>
        </w:r>
        <w:r w:rsidRPr="0096572E" w:rsidDel="00CE7EAB">
          <w:rPr>
            <w:spacing w:val="13"/>
          </w:rPr>
          <w:delText xml:space="preserve"> </w:delText>
        </w:r>
        <w:r w:rsidRPr="0096572E" w:rsidDel="00CE7EAB">
          <w:rPr>
            <w:spacing w:val="-2"/>
          </w:rPr>
          <w:delText>a</w:delText>
        </w:r>
        <w:r w:rsidRPr="0096572E" w:rsidDel="00CE7EAB">
          <w:delText>ny</w:delText>
        </w:r>
        <w:r w:rsidRPr="0096572E" w:rsidDel="00CE7EAB">
          <w:rPr>
            <w:spacing w:val="14"/>
          </w:rPr>
          <w:delText xml:space="preserve"> </w:delText>
        </w:r>
        <w:r w:rsidRPr="0096572E" w:rsidDel="00CE7EAB">
          <w:rPr>
            <w:spacing w:val="-1"/>
          </w:rPr>
          <w:delText>ca</w:delText>
        </w:r>
        <w:r w:rsidRPr="0096572E" w:rsidDel="00CE7EAB">
          <w:rPr>
            <w:spacing w:val="2"/>
          </w:rPr>
          <w:delText>s</w:delText>
        </w:r>
        <w:r w:rsidRPr="0096572E" w:rsidDel="00CE7EAB">
          <w:rPr>
            <w:spacing w:val="-2"/>
          </w:rPr>
          <w:delText>e</w:delText>
        </w:r>
        <w:r w:rsidRPr="0096572E" w:rsidDel="00CE7EAB">
          <w:delText>,</w:delText>
        </w:r>
        <w:r w:rsidRPr="0096572E" w:rsidDel="00CE7EAB">
          <w:rPr>
            <w:spacing w:val="14"/>
          </w:rPr>
          <w:delText xml:space="preserve"> </w:delText>
        </w:r>
        <w:r w:rsidRPr="0096572E" w:rsidDel="00CE7EAB">
          <w:delText>the</w:delText>
        </w:r>
        <w:r w:rsidRPr="0096572E" w:rsidDel="00CE7EAB">
          <w:rPr>
            <w:spacing w:val="12"/>
          </w:rPr>
          <w:delText xml:space="preserve"> </w:delText>
        </w:r>
        <w:r w:rsidRPr="0096572E" w:rsidDel="00CE7EAB">
          <w:delText>to</w:delText>
        </w:r>
        <w:r w:rsidRPr="0096572E" w:rsidDel="00CE7EAB">
          <w:rPr>
            <w:spacing w:val="1"/>
          </w:rPr>
          <w:delText>l</w:delText>
        </w:r>
        <w:r w:rsidRPr="0096572E" w:rsidDel="00CE7EAB">
          <w:rPr>
            <w:spacing w:val="-2"/>
          </w:rPr>
          <w:delText>e</w:delText>
        </w:r>
        <w:r w:rsidRPr="0096572E" w:rsidDel="00CE7EAB">
          <w:delText>r</w:delText>
        </w:r>
        <w:r w:rsidRPr="0096572E" w:rsidDel="00CE7EAB">
          <w:rPr>
            <w:spacing w:val="-1"/>
          </w:rPr>
          <w:delText>a</w:delText>
        </w:r>
        <w:r w:rsidRPr="0096572E" w:rsidDel="00CE7EAB">
          <w:rPr>
            <w:spacing w:val="1"/>
          </w:rPr>
          <w:delText>n</w:delText>
        </w:r>
        <w:r w:rsidRPr="0096572E" w:rsidDel="00CE7EAB">
          <w:rPr>
            <w:spacing w:val="-1"/>
          </w:rPr>
          <w:delText>c</w:delText>
        </w:r>
        <w:r w:rsidRPr="0096572E" w:rsidDel="00CE7EAB">
          <w:delText>e</w:delText>
        </w:r>
        <w:r w:rsidRPr="0096572E" w:rsidDel="00CE7EAB">
          <w:rPr>
            <w:spacing w:val="13"/>
          </w:rPr>
          <w:delText xml:space="preserve"> </w:delText>
        </w:r>
        <w:r w:rsidRPr="0096572E" w:rsidDel="00CE7EAB">
          <w:rPr>
            <w:spacing w:val="1"/>
          </w:rPr>
          <w:delText>o</w:delText>
        </w:r>
        <w:r w:rsidRPr="0096572E" w:rsidDel="00CE7EAB">
          <w:delText>f</w:delText>
        </w:r>
        <w:r w:rsidRPr="0096572E" w:rsidDel="00CE7EAB">
          <w:rPr>
            <w:spacing w:val="13"/>
          </w:rPr>
          <w:delText xml:space="preserve"> </w:delText>
        </w:r>
        <w:r w:rsidRPr="0096572E" w:rsidDel="00CE7EAB">
          <w:delText>10</w:delText>
        </w:r>
        <w:r w:rsidRPr="0096572E" w:rsidDel="00CE7EAB">
          <w:rPr>
            <w:spacing w:val="13"/>
          </w:rPr>
          <w:delText xml:space="preserve"> </w:delText>
        </w:r>
        <w:r w:rsidRPr="0096572E" w:rsidDel="00CE7EAB">
          <w:delText>p</w:delText>
        </w:r>
        <w:r w:rsidRPr="0096572E" w:rsidDel="00CE7EAB">
          <w:rPr>
            <w:spacing w:val="-1"/>
          </w:rPr>
          <w:delText>e</w:delText>
        </w:r>
        <w:r w:rsidRPr="0096572E" w:rsidDel="00CE7EAB">
          <w:delText>r</w:delText>
        </w:r>
        <w:r w:rsidRPr="0096572E" w:rsidDel="00CE7EAB">
          <w:rPr>
            <w:spacing w:val="13"/>
          </w:rPr>
          <w:delText xml:space="preserve"> </w:delText>
        </w:r>
        <w:r w:rsidRPr="0096572E" w:rsidDel="00CE7EAB">
          <w:delText>c</w:delText>
        </w:r>
        <w:r w:rsidRPr="0096572E" w:rsidDel="00CE7EAB">
          <w:rPr>
            <w:spacing w:val="-1"/>
          </w:rPr>
          <w:delText>en</w:delText>
        </w:r>
        <w:r w:rsidRPr="0096572E" w:rsidDel="00CE7EAB">
          <w:delText>t</w:delText>
        </w:r>
        <w:r w:rsidRPr="0096572E" w:rsidDel="00CE7EAB">
          <w:rPr>
            <w:spacing w:val="14"/>
          </w:rPr>
          <w:delText xml:space="preserve"> </w:delText>
        </w:r>
        <w:r w:rsidRPr="0096572E" w:rsidDel="00CE7EAB">
          <w:rPr>
            <w:spacing w:val="-2"/>
          </w:rPr>
          <w:delText>a</w:delText>
        </w:r>
        <w:r w:rsidRPr="0096572E" w:rsidDel="00CE7EAB">
          <w:rPr>
            <w:spacing w:val="2"/>
          </w:rPr>
          <w:delText>p</w:delText>
        </w:r>
        <w:r w:rsidRPr="0096572E" w:rsidDel="00CE7EAB">
          <w:rPr>
            <w:spacing w:val="1"/>
          </w:rPr>
          <w:delText>p</w:delText>
        </w:r>
        <w:r w:rsidRPr="0096572E" w:rsidDel="00CE7EAB">
          <w:rPr>
            <w:spacing w:val="-1"/>
          </w:rPr>
          <w:delText>l</w:delText>
        </w:r>
        <w:r w:rsidRPr="0096572E" w:rsidDel="00CE7EAB">
          <w:rPr>
            <w:spacing w:val="1"/>
          </w:rPr>
          <w:delText>i</w:delText>
        </w:r>
        <w:r w:rsidRPr="0096572E" w:rsidDel="00CE7EAB">
          <w:rPr>
            <w:spacing w:val="-2"/>
          </w:rPr>
          <w:delText>e</w:delText>
        </w:r>
        <w:r w:rsidRPr="0096572E" w:rsidDel="00CE7EAB">
          <w:delText>s</w:delText>
        </w:r>
        <w:r w:rsidRPr="0096572E" w:rsidDel="00CE7EAB">
          <w:rPr>
            <w:spacing w:val="13"/>
          </w:rPr>
          <w:delText xml:space="preserve"> </w:delText>
        </w:r>
        <w:r w:rsidRPr="0096572E" w:rsidDel="00CE7EAB">
          <w:delText>only</w:delText>
        </w:r>
        <w:r w:rsidRPr="0096572E" w:rsidDel="00CE7EAB">
          <w:rPr>
            <w:spacing w:val="12"/>
          </w:rPr>
          <w:delText xml:space="preserve"> </w:delText>
        </w:r>
        <w:r w:rsidRPr="0096572E" w:rsidDel="00CE7EAB">
          <w:delText>to</w:delText>
        </w:r>
        <w:r w:rsidRPr="0096572E" w:rsidDel="00CE7EAB">
          <w:rPr>
            <w:spacing w:val="13"/>
          </w:rPr>
          <w:delText xml:space="preserve"> </w:delText>
        </w:r>
        <w:r w:rsidRPr="0096572E" w:rsidDel="00CE7EAB">
          <w:delText>f</w:delText>
        </w:r>
        <w:r w:rsidRPr="0096572E" w:rsidDel="00CE7EAB">
          <w:rPr>
            <w:spacing w:val="-1"/>
          </w:rPr>
          <w:delText>r</w:delText>
        </w:r>
        <w:r w:rsidRPr="0096572E" w:rsidDel="00CE7EAB">
          <w:rPr>
            <w:spacing w:val="1"/>
          </w:rPr>
          <w:delText>u</w:delText>
        </w:r>
        <w:r w:rsidRPr="0096572E" w:rsidDel="00CE7EAB">
          <w:delText>it</w:delText>
        </w:r>
        <w:r w:rsidRPr="0096572E" w:rsidDel="00CE7EAB">
          <w:rPr>
            <w:spacing w:val="12"/>
          </w:rPr>
          <w:delText xml:space="preserve"> </w:delText>
        </w:r>
        <w:r w:rsidRPr="0096572E" w:rsidDel="00CE7EAB">
          <w:rPr>
            <w:spacing w:val="1"/>
          </w:rPr>
          <w:delText>n</w:delText>
        </w:r>
        <w:r w:rsidRPr="0096572E" w:rsidDel="00CE7EAB">
          <w:rPr>
            <w:spacing w:val="-1"/>
          </w:rPr>
          <w:delText>o</w:delText>
        </w:r>
        <w:r w:rsidRPr="0096572E" w:rsidDel="00CE7EAB">
          <w:delText>t</w:delText>
        </w:r>
        <w:r w:rsidRPr="0096572E" w:rsidDel="00CE7EAB">
          <w:rPr>
            <w:spacing w:val="13"/>
          </w:rPr>
          <w:delText xml:space="preserve"> </w:delText>
        </w:r>
        <w:r w:rsidRPr="0096572E" w:rsidDel="00CE7EAB">
          <w:rPr>
            <w:spacing w:val="2"/>
          </w:rPr>
          <w:delText>s</w:delText>
        </w:r>
        <w:r w:rsidRPr="0096572E" w:rsidDel="00CE7EAB">
          <w:rPr>
            <w:spacing w:val="-2"/>
          </w:rPr>
          <w:delText>m</w:delText>
        </w:r>
        <w:r w:rsidRPr="0096572E" w:rsidDel="00CE7EAB">
          <w:rPr>
            <w:spacing w:val="-1"/>
          </w:rPr>
          <w:delText>a</w:delText>
        </w:r>
        <w:r w:rsidRPr="0096572E" w:rsidDel="00CE7EAB">
          <w:delText>ll</w:delText>
        </w:r>
        <w:r w:rsidRPr="0096572E" w:rsidDel="00CE7EAB">
          <w:rPr>
            <w:spacing w:val="-1"/>
          </w:rPr>
          <w:delText>e</w:delText>
        </w:r>
        <w:r w:rsidRPr="0096572E" w:rsidDel="00CE7EAB">
          <w:delText>r</w:delText>
        </w:r>
        <w:r w:rsidRPr="0096572E" w:rsidDel="00CE7EAB">
          <w:rPr>
            <w:spacing w:val="13"/>
          </w:rPr>
          <w:delText xml:space="preserve"> </w:delText>
        </w:r>
        <w:r w:rsidRPr="0096572E" w:rsidDel="00CE7EAB">
          <w:delText>th</w:delText>
        </w:r>
        <w:r w:rsidRPr="0096572E" w:rsidDel="00CE7EAB">
          <w:rPr>
            <w:spacing w:val="-1"/>
          </w:rPr>
          <w:delText>a</w:delText>
        </w:r>
        <w:r w:rsidRPr="0096572E" w:rsidDel="00CE7EAB">
          <w:delText>n</w:delText>
        </w:r>
        <w:r w:rsidRPr="0096572E" w:rsidDel="00CE7EAB">
          <w:rPr>
            <w:spacing w:val="13"/>
          </w:rPr>
          <w:delText xml:space="preserve"> </w:delText>
        </w:r>
        <w:r w:rsidRPr="0096572E" w:rsidDel="00CE7EAB">
          <w:delText>40</w:delText>
        </w:r>
        <w:r w:rsidRPr="0096572E" w:rsidDel="00CE7EAB">
          <w:rPr>
            <w:spacing w:val="13"/>
          </w:rPr>
          <w:delText xml:space="preserve"> </w:delText>
        </w:r>
        <w:r w:rsidRPr="0096572E" w:rsidDel="00CE7EAB">
          <w:delText>mm</w:delText>
        </w:r>
        <w:r w:rsidRPr="0096572E" w:rsidDel="00CE7EAB">
          <w:rPr>
            <w:spacing w:val="13"/>
          </w:rPr>
          <w:delText xml:space="preserve"> </w:delText>
        </w:r>
        <w:r w:rsidRPr="0096572E" w:rsidDel="00CE7EAB">
          <w:rPr>
            <w:spacing w:val="2"/>
          </w:rPr>
          <w:delText>f</w:delText>
        </w:r>
        <w:r w:rsidRPr="0096572E" w:rsidDel="00CE7EAB">
          <w:rPr>
            <w:spacing w:val="1"/>
          </w:rPr>
          <w:delText>o</w:delText>
        </w:r>
        <w:r w:rsidRPr="0096572E" w:rsidDel="00CE7EAB">
          <w:delText>r</w:delText>
        </w:r>
        <w:r w:rsidR="00E65921" w:rsidDel="00CE7EAB">
          <w:delText xml:space="preserve"> </w:delText>
        </w:r>
        <w:r w:rsidRPr="0096572E" w:rsidDel="00CE7EAB">
          <w:delText>P</w:delText>
        </w:r>
        <w:r w:rsidRPr="0096572E" w:rsidDel="00CE7EAB">
          <w:rPr>
            <w:spacing w:val="-2"/>
          </w:rPr>
          <w:delText>e</w:delText>
        </w:r>
        <w:r w:rsidRPr="0096572E" w:rsidDel="00CE7EAB">
          <w:delText>rsi</w:delText>
        </w:r>
        <w:r w:rsidRPr="0096572E" w:rsidDel="00CE7EAB">
          <w:rPr>
            <w:spacing w:val="-1"/>
          </w:rPr>
          <w:delText>a</w:delText>
        </w:r>
        <w:r w:rsidRPr="0096572E" w:rsidDel="00CE7EAB">
          <w:delText>n li</w:delText>
        </w:r>
        <w:r w:rsidRPr="0096572E" w:rsidDel="00CE7EAB">
          <w:rPr>
            <w:spacing w:val="-2"/>
          </w:rPr>
          <w:delText>m</w:delText>
        </w:r>
        <w:r w:rsidRPr="0096572E" w:rsidDel="00CE7EAB">
          <w:rPr>
            <w:spacing w:val="-1"/>
          </w:rPr>
          <w:delText>e</w:delText>
        </w:r>
        <w:r w:rsidRPr="0096572E" w:rsidDel="00CE7EAB">
          <w:delText>s</w:delText>
        </w:r>
        <w:r w:rsidRPr="007D4A57" w:rsidDel="00CE7EAB">
          <w:delText>.</w:delText>
        </w:r>
      </w:del>
    </w:p>
    <w:p w14:paraId="3E31C8EE" w14:textId="77777777" w:rsidR="00D41C24" w:rsidRDefault="00D41C24" w:rsidP="001E5F1D">
      <w:pPr>
        <w:pStyle w:val="HChG"/>
      </w:pPr>
      <w:r w:rsidRPr="001E5F1D">
        <w:tab/>
        <w:t>V.</w:t>
      </w:r>
      <w:r w:rsidRPr="001E5F1D">
        <w:tab/>
        <w:t>Prov</w:t>
      </w:r>
      <w:r>
        <w:rPr>
          <w:spacing w:val="-1"/>
        </w:rPr>
        <w:t>i</w:t>
      </w:r>
      <w:r>
        <w:t>sio</w:t>
      </w:r>
      <w:r>
        <w:rPr>
          <w:spacing w:val="-1"/>
        </w:rPr>
        <w:t>n</w:t>
      </w:r>
      <w:r>
        <w:t>s</w:t>
      </w:r>
      <w:r>
        <w:rPr>
          <w:spacing w:val="-9"/>
        </w:rPr>
        <w:t xml:space="preserve"> </w:t>
      </w:r>
      <w:r>
        <w:rPr>
          <w:spacing w:val="-1"/>
        </w:rPr>
        <w:t>c</w:t>
      </w:r>
      <w:r>
        <w:t>on</w:t>
      </w:r>
      <w:r>
        <w:rPr>
          <w:spacing w:val="-1"/>
        </w:rPr>
        <w:t>c</w:t>
      </w:r>
      <w:r>
        <w:t>ern</w:t>
      </w:r>
      <w:r>
        <w:rPr>
          <w:spacing w:val="-1"/>
        </w:rPr>
        <w:t>in</w:t>
      </w:r>
      <w:r>
        <w:t>g</w:t>
      </w:r>
      <w:r>
        <w:rPr>
          <w:spacing w:val="-9"/>
        </w:rPr>
        <w:t xml:space="preserve"> </w:t>
      </w:r>
      <w:r>
        <w:t>presen</w:t>
      </w:r>
      <w:r>
        <w:rPr>
          <w:spacing w:val="-1"/>
        </w:rPr>
        <w:t>t</w:t>
      </w:r>
      <w:r>
        <w:rPr>
          <w:spacing w:val="1"/>
        </w:rPr>
        <w:t>a</w:t>
      </w:r>
      <w:r>
        <w:t>t</w:t>
      </w:r>
      <w:r>
        <w:rPr>
          <w:spacing w:val="-1"/>
        </w:rPr>
        <w:t>i</w:t>
      </w:r>
      <w:r>
        <w:t>on</w:t>
      </w:r>
    </w:p>
    <w:p w14:paraId="16F6378B" w14:textId="77777777" w:rsidR="00D41C24" w:rsidRDefault="00D41C24" w:rsidP="00D41C24">
      <w:pPr>
        <w:pStyle w:val="H1G"/>
      </w:pPr>
      <w:r>
        <w:tab/>
        <w:t>A.</w:t>
      </w:r>
      <w:r>
        <w:tab/>
        <w:t>Unifo</w:t>
      </w:r>
      <w:r>
        <w:rPr>
          <w:spacing w:val="1"/>
        </w:rPr>
        <w:t>r</w:t>
      </w:r>
      <w:r>
        <w:t>m</w:t>
      </w:r>
      <w:r>
        <w:rPr>
          <w:spacing w:val="-1"/>
        </w:rPr>
        <w:t>i</w:t>
      </w:r>
      <w:r>
        <w:t>ty</w:t>
      </w:r>
    </w:p>
    <w:p w14:paraId="7EBD843E" w14:textId="77777777" w:rsidR="00D41C24" w:rsidRDefault="00D41C24">
      <w:pPr>
        <w:pStyle w:val="SingleTxtG"/>
      </w:pPr>
      <w:r>
        <w:rPr>
          <w:spacing w:val="-1"/>
        </w:rPr>
        <w:t>T</w:t>
      </w:r>
      <w:r>
        <w:t xml:space="preserve">he </w:t>
      </w:r>
      <w:r>
        <w:rPr>
          <w:spacing w:val="-1"/>
        </w:rPr>
        <w:t>c</w:t>
      </w:r>
      <w:r>
        <w:t>ont</w:t>
      </w:r>
      <w:r>
        <w:rPr>
          <w:spacing w:val="-1"/>
        </w:rPr>
        <w:t>en</w:t>
      </w:r>
      <w:r>
        <w:t xml:space="preserve">ts </w:t>
      </w:r>
      <w:r>
        <w:rPr>
          <w:spacing w:val="-1"/>
        </w:rPr>
        <w:t>o</w:t>
      </w:r>
      <w:r>
        <w:t xml:space="preserve">f </w:t>
      </w:r>
      <w:r>
        <w:rPr>
          <w:spacing w:val="-1"/>
        </w:rPr>
        <w:t>eac</w:t>
      </w:r>
      <w:r>
        <w:t>h pa</w:t>
      </w:r>
      <w:r>
        <w:rPr>
          <w:spacing w:val="-1"/>
        </w:rPr>
        <w:t>cka</w:t>
      </w:r>
      <w:r>
        <w:t xml:space="preserve">ge </w:t>
      </w:r>
      <w:r>
        <w:rPr>
          <w:spacing w:val="-2"/>
        </w:rPr>
        <w:t>m</w:t>
      </w:r>
      <w:r>
        <w:t xml:space="preserve">ust be </w:t>
      </w:r>
      <w:r>
        <w:rPr>
          <w:spacing w:val="-1"/>
        </w:rPr>
        <w:t>u</w:t>
      </w:r>
      <w:r>
        <w:t>ni</w:t>
      </w:r>
      <w:r>
        <w:rPr>
          <w:spacing w:val="-1"/>
        </w:rPr>
        <w:t>fo</w:t>
      </w:r>
      <w:r>
        <w:t xml:space="preserve">rm </w:t>
      </w:r>
      <w:r>
        <w:rPr>
          <w:spacing w:val="-1"/>
        </w:rPr>
        <w:t>a</w:t>
      </w:r>
      <w:r>
        <w:t xml:space="preserve">nd </w:t>
      </w:r>
      <w:r>
        <w:rPr>
          <w:spacing w:val="-2"/>
        </w:rPr>
        <w:t>c</w:t>
      </w:r>
      <w:r>
        <w:t>ont</w:t>
      </w:r>
      <w:r>
        <w:rPr>
          <w:spacing w:val="-1"/>
        </w:rPr>
        <w:t>ai</w:t>
      </w:r>
      <w:r>
        <w:t>n o</w:t>
      </w:r>
      <w:r>
        <w:rPr>
          <w:spacing w:val="-1"/>
        </w:rPr>
        <w:t>n</w:t>
      </w:r>
      <w:r>
        <w:t xml:space="preserve">ly </w:t>
      </w:r>
      <w:r>
        <w:rPr>
          <w:spacing w:val="-1"/>
        </w:rPr>
        <w:t>l</w:t>
      </w:r>
      <w:r>
        <w:t>i</w:t>
      </w:r>
      <w:r>
        <w:rPr>
          <w:spacing w:val="-2"/>
        </w:rPr>
        <w:t>me</w:t>
      </w:r>
      <w:r>
        <w:t xml:space="preserve">s of the </w:t>
      </w:r>
      <w:r>
        <w:rPr>
          <w:spacing w:val="-1"/>
        </w:rPr>
        <w:t>s</w:t>
      </w:r>
      <w:r>
        <w:t>a</w:t>
      </w:r>
      <w:r>
        <w:rPr>
          <w:spacing w:val="-2"/>
        </w:rPr>
        <w:t>m</w:t>
      </w:r>
      <w:r>
        <w:t>e ori</w:t>
      </w:r>
      <w:r>
        <w:rPr>
          <w:spacing w:val="-1"/>
        </w:rPr>
        <w:t>g</w:t>
      </w:r>
      <w:r>
        <w:t>i</w:t>
      </w:r>
      <w:r>
        <w:rPr>
          <w:spacing w:val="2"/>
        </w:rPr>
        <w:t>n</w:t>
      </w:r>
      <w:r>
        <w:t>, v</w:t>
      </w:r>
      <w:r>
        <w:rPr>
          <w:spacing w:val="-1"/>
        </w:rPr>
        <w:t>a</w:t>
      </w:r>
      <w:r>
        <w:t>ri</w:t>
      </w:r>
      <w:r>
        <w:rPr>
          <w:spacing w:val="-2"/>
        </w:rPr>
        <w:t>e</w:t>
      </w:r>
      <w:r>
        <w:t>ty</w:t>
      </w:r>
      <w:r>
        <w:rPr>
          <w:spacing w:val="-1"/>
        </w:rPr>
        <w:t xml:space="preserve"> o</w:t>
      </w:r>
      <w:r>
        <w:t xml:space="preserve">r </w:t>
      </w:r>
      <w:del w:id="142" w:author="Aruna Vivekanantham" w:date="2019-05-14T10:10:00Z">
        <w:r w:rsidDel="0093681E">
          <w:rPr>
            <w:spacing w:val="-1"/>
          </w:rPr>
          <w:delText>c</w:delText>
        </w:r>
        <w:r w:rsidDel="0093681E">
          <w:delText>omm</w:delText>
        </w:r>
        <w:r w:rsidDel="0093681E">
          <w:rPr>
            <w:spacing w:val="-2"/>
          </w:rPr>
          <w:delText>e</w:delText>
        </w:r>
        <w:r w:rsidDel="0093681E">
          <w:rPr>
            <w:spacing w:val="2"/>
          </w:rPr>
          <w:delText>r</w:delText>
        </w:r>
        <w:r w:rsidDel="0093681E">
          <w:rPr>
            <w:spacing w:val="-1"/>
          </w:rPr>
          <w:delText>c</w:delText>
        </w:r>
        <w:r w:rsidDel="0093681E">
          <w:delText>i</w:delText>
        </w:r>
        <w:r w:rsidDel="0093681E">
          <w:rPr>
            <w:spacing w:val="-1"/>
          </w:rPr>
          <w:delText>a</w:delText>
        </w:r>
        <w:r w:rsidDel="0093681E">
          <w:delText>l typ</w:delText>
        </w:r>
        <w:r w:rsidDel="0093681E">
          <w:rPr>
            <w:spacing w:val="-2"/>
          </w:rPr>
          <w:delText>e</w:delText>
        </w:r>
      </w:del>
      <w:ins w:id="143" w:author="Aruna Vivekanantham" w:date="2019-05-14T10:10:00Z">
        <w:r w:rsidR="0093681E">
          <w:rPr>
            <w:spacing w:val="-1"/>
          </w:rPr>
          <w:t>species</w:t>
        </w:r>
      </w:ins>
      <w:r>
        <w:t>,</w:t>
      </w:r>
      <w:r>
        <w:rPr>
          <w:spacing w:val="-1"/>
        </w:rPr>
        <w:t xml:space="preserve"> </w:t>
      </w:r>
      <w:r>
        <w:rPr>
          <w:spacing w:val="2"/>
        </w:rPr>
        <w:t>q</w:t>
      </w:r>
      <w:r>
        <w:t>u</w:t>
      </w:r>
      <w:r>
        <w:rPr>
          <w:spacing w:val="-1"/>
        </w:rPr>
        <w:t>a</w:t>
      </w:r>
      <w:r>
        <w:t>l</w:t>
      </w:r>
      <w:r>
        <w:rPr>
          <w:spacing w:val="-1"/>
        </w:rPr>
        <w:t>i</w:t>
      </w:r>
      <w:r>
        <w:t>ty</w:t>
      </w:r>
      <w:r>
        <w:rPr>
          <w:spacing w:val="-1"/>
        </w:rPr>
        <w:t xml:space="preserve"> a</w:t>
      </w:r>
      <w:r>
        <w:t>nd</w:t>
      </w:r>
      <w:r>
        <w:rPr>
          <w:spacing w:val="-1"/>
        </w:rPr>
        <w:t xml:space="preserve"> </w:t>
      </w:r>
      <w:r>
        <w:t>si</w:t>
      </w:r>
      <w:r>
        <w:rPr>
          <w:spacing w:val="-1"/>
        </w:rPr>
        <w:t>z</w:t>
      </w:r>
      <w:r>
        <w:t>e,</w:t>
      </w:r>
      <w:r>
        <w:rPr>
          <w:spacing w:val="-1"/>
        </w:rPr>
        <w:t xml:space="preserve"> a</w:t>
      </w:r>
      <w:r>
        <w:t xml:space="preserve">nd </w:t>
      </w:r>
      <w:r>
        <w:rPr>
          <w:spacing w:val="-1"/>
        </w:rPr>
        <w:t>a</w:t>
      </w:r>
      <w:r>
        <w:t>ppr</w:t>
      </w:r>
      <w:r>
        <w:rPr>
          <w:spacing w:val="-1"/>
        </w:rPr>
        <w:t>e</w:t>
      </w:r>
      <w:r>
        <w:rPr>
          <w:spacing w:val="-2"/>
        </w:rPr>
        <w:t>c</w:t>
      </w:r>
      <w:r>
        <w:t>i</w:t>
      </w:r>
      <w:r>
        <w:rPr>
          <w:spacing w:val="-2"/>
        </w:rPr>
        <w:t>a</w:t>
      </w:r>
      <w:r>
        <w:t>bly</w:t>
      </w:r>
      <w:r>
        <w:rPr>
          <w:spacing w:val="-1"/>
        </w:rPr>
        <w:t xml:space="preserve"> o</w:t>
      </w:r>
      <w:r>
        <w:t>f the</w:t>
      </w:r>
      <w:r>
        <w:rPr>
          <w:spacing w:val="-1"/>
        </w:rPr>
        <w:t xml:space="preserve"> </w:t>
      </w:r>
      <w:r>
        <w:rPr>
          <w:spacing w:val="2"/>
        </w:rPr>
        <w:t>s</w:t>
      </w:r>
      <w:r>
        <w:rPr>
          <w:spacing w:val="-1"/>
        </w:rPr>
        <w:t>am</w:t>
      </w:r>
      <w:r>
        <w:t>e</w:t>
      </w:r>
      <w:r>
        <w:rPr>
          <w:spacing w:val="-1"/>
        </w:rPr>
        <w:t xml:space="preserve"> </w:t>
      </w:r>
      <w:r>
        <w:rPr>
          <w:spacing w:val="2"/>
        </w:rPr>
        <w:t>d</w:t>
      </w:r>
      <w:r>
        <w:rPr>
          <w:spacing w:val="-2"/>
        </w:rPr>
        <w:t>e</w:t>
      </w:r>
      <w:r>
        <w:t>gree</w:t>
      </w:r>
      <w:r>
        <w:rPr>
          <w:spacing w:val="-1"/>
        </w:rPr>
        <w:t xml:space="preserve"> </w:t>
      </w:r>
      <w:r>
        <w:t>of</w:t>
      </w:r>
      <w:r>
        <w:rPr>
          <w:spacing w:val="-1"/>
        </w:rPr>
        <w:t xml:space="preserve"> </w:t>
      </w:r>
      <w:r>
        <w:t>rip</w:t>
      </w:r>
      <w:r>
        <w:rPr>
          <w:spacing w:val="-1"/>
        </w:rPr>
        <w:t>e</w:t>
      </w:r>
      <w:r>
        <w:t>n</w:t>
      </w:r>
      <w:r>
        <w:rPr>
          <w:spacing w:val="-1"/>
        </w:rPr>
        <w:t>ess a</w:t>
      </w:r>
      <w:r>
        <w:t>nd</w:t>
      </w:r>
      <w:r>
        <w:rPr>
          <w:spacing w:val="-1"/>
        </w:rPr>
        <w:t xml:space="preserve"> </w:t>
      </w:r>
      <w:r>
        <w:t>d</w:t>
      </w:r>
      <w:r>
        <w:rPr>
          <w:spacing w:val="-1"/>
        </w:rPr>
        <w:t>e</w:t>
      </w:r>
      <w:r>
        <w:t>v</w:t>
      </w:r>
      <w:r>
        <w:rPr>
          <w:spacing w:val="-2"/>
        </w:rPr>
        <w:t>e</w:t>
      </w:r>
      <w:r>
        <w:t>lop</w:t>
      </w:r>
      <w:r>
        <w:rPr>
          <w:spacing w:val="-3"/>
        </w:rPr>
        <w:t>m</w:t>
      </w:r>
      <w:r>
        <w:t>ent.</w:t>
      </w:r>
    </w:p>
    <w:p w14:paraId="478739EE" w14:textId="77777777" w:rsidR="00D41C24" w:rsidRDefault="00D41C24" w:rsidP="00D41C24">
      <w:pPr>
        <w:pStyle w:val="SingleTxtG"/>
      </w:pPr>
      <w:r>
        <w:t xml:space="preserve">In </w:t>
      </w:r>
      <w:r>
        <w:rPr>
          <w:spacing w:val="-2"/>
        </w:rPr>
        <w:t>a</w:t>
      </w:r>
      <w:r>
        <w:t>d</w:t>
      </w:r>
      <w:r>
        <w:rPr>
          <w:spacing w:val="-1"/>
        </w:rPr>
        <w:t>d</w:t>
      </w:r>
      <w:r>
        <w:t>ition, for "</w:t>
      </w:r>
      <w:r>
        <w:rPr>
          <w:spacing w:val="-2"/>
        </w:rPr>
        <w:t>E</w:t>
      </w:r>
      <w:r>
        <w:t>xtr</w:t>
      </w:r>
      <w:r>
        <w:rPr>
          <w:spacing w:val="-2"/>
        </w:rPr>
        <w:t>a</w:t>
      </w:r>
      <w:r>
        <w:t>" Cl</w:t>
      </w:r>
      <w:r>
        <w:rPr>
          <w:spacing w:val="-1"/>
        </w:rPr>
        <w:t>a</w:t>
      </w:r>
      <w:r>
        <w:t>ss,</w:t>
      </w:r>
      <w:r>
        <w:rPr>
          <w:spacing w:val="-1"/>
        </w:rPr>
        <w:t xml:space="preserve"> </w:t>
      </w:r>
      <w:r>
        <w:t>unifor</w:t>
      </w:r>
      <w:r>
        <w:rPr>
          <w:spacing w:val="-2"/>
        </w:rPr>
        <w:t>m</w:t>
      </w:r>
      <w:r>
        <w:t>ity in</w:t>
      </w:r>
      <w:r>
        <w:rPr>
          <w:spacing w:val="-1"/>
        </w:rPr>
        <w:t xml:space="preserve"> </w:t>
      </w:r>
      <w:r>
        <w:t>colou</w:t>
      </w:r>
      <w:r>
        <w:rPr>
          <w:spacing w:val="-1"/>
        </w:rPr>
        <w:t>r</w:t>
      </w:r>
      <w:r>
        <w:t>ing is r</w:t>
      </w:r>
      <w:r>
        <w:rPr>
          <w:spacing w:val="-2"/>
        </w:rPr>
        <w:t>e</w:t>
      </w:r>
      <w:r>
        <w:t>qu</w:t>
      </w:r>
      <w:r>
        <w:rPr>
          <w:spacing w:val="-1"/>
        </w:rPr>
        <w:t>i</w:t>
      </w:r>
      <w:r>
        <w:t>r</w:t>
      </w:r>
      <w:r>
        <w:rPr>
          <w:spacing w:val="-1"/>
        </w:rPr>
        <w:t>e</w:t>
      </w:r>
      <w:r>
        <w:t>d.</w:t>
      </w:r>
    </w:p>
    <w:p w14:paraId="29C63F98" w14:textId="77777777" w:rsidR="00D41C24" w:rsidRDefault="00D41C24" w:rsidP="00D41C24">
      <w:pPr>
        <w:pStyle w:val="SingleTxtG"/>
      </w:pPr>
      <w:r>
        <w:t>H</w:t>
      </w:r>
      <w:r>
        <w:rPr>
          <w:spacing w:val="1"/>
        </w:rPr>
        <w:t>o</w:t>
      </w:r>
      <w:r>
        <w:t>w</w:t>
      </w:r>
      <w:r>
        <w:rPr>
          <w:spacing w:val="-2"/>
        </w:rPr>
        <w:t>e</w:t>
      </w:r>
      <w:r>
        <w:t>v</w:t>
      </w:r>
      <w:r>
        <w:rPr>
          <w:spacing w:val="-1"/>
        </w:rPr>
        <w:t>e</w:t>
      </w:r>
      <w:r>
        <w:t>r,</w:t>
      </w:r>
      <w:r>
        <w:rPr>
          <w:spacing w:val="4"/>
        </w:rPr>
        <w:t xml:space="preserve"> </w:t>
      </w:r>
      <w:r>
        <w:t>a</w:t>
      </w:r>
      <w:r>
        <w:rPr>
          <w:spacing w:val="1"/>
        </w:rPr>
        <w:t xml:space="preserve"> </w:t>
      </w:r>
      <w:r>
        <w:rPr>
          <w:spacing w:val="-2"/>
        </w:rPr>
        <w:t>m</w:t>
      </w:r>
      <w:r>
        <w:rPr>
          <w:spacing w:val="1"/>
        </w:rPr>
        <w:t>ix</w:t>
      </w:r>
      <w:r>
        <w:t>t</w:t>
      </w:r>
      <w:r>
        <w:rPr>
          <w:spacing w:val="-1"/>
        </w:rPr>
        <w:t>u</w:t>
      </w:r>
      <w:r>
        <w:t xml:space="preserve">re </w:t>
      </w:r>
      <w:r>
        <w:rPr>
          <w:spacing w:val="1"/>
        </w:rPr>
        <w:t>o</w:t>
      </w:r>
      <w:r>
        <w:t>f</w:t>
      </w:r>
      <w:r>
        <w:rPr>
          <w:spacing w:val="1"/>
        </w:rPr>
        <w:t xml:space="preserve"> </w:t>
      </w:r>
      <w:r>
        <w:t>l</w:t>
      </w:r>
      <w:r>
        <w:rPr>
          <w:spacing w:val="1"/>
        </w:rPr>
        <w:t>i</w:t>
      </w:r>
      <w:r>
        <w:rPr>
          <w:spacing w:val="-2"/>
        </w:rPr>
        <w:t>m</w:t>
      </w:r>
      <w:r>
        <w:rPr>
          <w:spacing w:val="-1"/>
        </w:rPr>
        <w:t>e</w:t>
      </w:r>
      <w:r>
        <w:t>s</w:t>
      </w:r>
      <w:r>
        <w:rPr>
          <w:spacing w:val="4"/>
        </w:rPr>
        <w:t xml:space="preserve"> </w:t>
      </w:r>
      <w:r>
        <w:rPr>
          <w:spacing w:val="-2"/>
        </w:rPr>
        <w:t>w</w:t>
      </w:r>
      <w:r>
        <w:rPr>
          <w:spacing w:val="1"/>
        </w:rPr>
        <w:t>i</w:t>
      </w:r>
      <w:r>
        <w:rPr>
          <w:spacing w:val="-1"/>
        </w:rPr>
        <w:t>t</w:t>
      </w:r>
      <w:r>
        <w:t>h</w:t>
      </w:r>
      <w:r>
        <w:rPr>
          <w:spacing w:val="3"/>
        </w:rPr>
        <w:t xml:space="preserve"> </w:t>
      </w:r>
      <w:r>
        <w:rPr>
          <w:spacing w:val="-2"/>
        </w:rPr>
        <w:t>c</w:t>
      </w:r>
      <w:r>
        <w:t>i</w:t>
      </w:r>
      <w:r>
        <w:rPr>
          <w:spacing w:val="1"/>
        </w:rPr>
        <w:t>t</w:t>
      </w:r>
      <w:r>
        <w:t>rus</w:t>
      </w:r>
      <w:r>
        <w:rPr>
          <w:spacing w:val="1"/>
        </w:rPr>
        <w:t xml:space="preserve"> </w:t>
      </w:r>
      <w:r>
        <w:t>f</w:t>
      </w:r>
      <w:r>
        <w:rPr>
          <w:spacing w:val="-1"/>
        </w:rPr>
        <w:t>rui</w:t>
      </w:r>
      <w:r>
        <w:t>t</w:t>
      </w:r>
      <w:r>
        <w:rPr>
          <w:spacing w:val="2"/>
        </w:rPr>
        <w:t xml:space="preserve"> </w:t>
      </w:r>
      <w:r>
        <w:t>of</w:t>
      </w:r>
      <w:r>
        <w:rPr>
          <w:spacing w:val="1"/>
        </w:rPr>
        <w:t xml:space="preserve"> di</w:t>
      </w:r>
      <w:r>
        <w:rPr>
          <w:spacing w:val="-1"/>
        </w:rPr>
        <w:t>st</w:t>
      </w:r>
      <w:r>
        <w:t>in</w:t>
      </w:r>
      <w:r>
        <w:rPr>
          <w:spacing w:val="-1"/>
        </w:rPr>
        <w:t>ct</w:t>
      </w:r>
      <w:r>
        <w:rPr>
          <w:spacing w:val="1"/>
        </w:rPr>
        <w:t>l</w:t>
      </w:r>
      <w:r>
        <w:t>y dif</w:t>
      </w:r>
      <w:r>
        <w:rPr>
          <w:spacing w:val="-1"/>
        </w:rPr>
        <w:t>fe</w:t>
      </w:r>
      <w:r>
        <w:t>r</w:t>
      </w:r>
      <w:r>
        <w:rPr>
          <w:spacing w:val="-1"/>
        </w:rPr>
        <w:t>e</w:t>
      </w:r>
      <w:r>
        <w:t>nt</w:t>
      </w:r>
      <w:r>
        <w:rPr>
          <w:spacing w:val="1"/>
        </w:rPr>
        <w:t xml:space="preserve"> </w:t>
      </w:r>
      <w:r>
        <w:t>sp</w:t>
      </w:r>
      <w:r>
        <w:rPr>
          <w:spacing w:val="-1"/>
        </w:rPr>
        <w:t>e</w:t>
      </w:r>
      <w:r>
        <w:rPr>
          <w:spacing w:val="-2"/>
        </w:rPr>
        <w:t>c</w:t>
      </w:r>
      <w:r>
        <w:rPr>
          <w:spacing w:val="1"/>
        </w:rPr>
        <w:t>i</w:t>
      </w:r>
      <w:r>
        <w:rPr>
          <w:spacing w:val="-2"/>
        </w:rPr>
        <w:t>e</w:t>
      </w:r>
      <w:r>
        <w:t>s</w:t>
      </w:r>
      <w:r>
        <w:rPr>
          <w:spacing w:val="4"/>
        </w:rPr>
        <w:t xml:space="preserve"> </w:t>
      </w:r>
      <w:r>
        <w:t>m</w:t>
      </w:r>
      <w:r>
        <w:rPr>
          <w:spacing w:val="-1"/>
        </w:rPr>
        <w:t>a</w:t>
      </w:r>
      <w:r>
        <w:t>y</w:t>
      </w:r>
      <w:r>
        <w:rPr>
          <w:spacing w:val="1"/>
        </w:rPr>
        <w:t xml:space="preserve"> b</w:t>
      </w:r>
      <w:r>
        <w:t>e</w:t>
      </w:r>
      <w:r>
        <w:rPr>
          <w:spacing w:val="1"/>
        </w:rPr>
        <w:t xml:space="preserve"> </w:t>
      </w:r>
      <w:r>
        <w:t>pa</w:t>
      </w:r>
      <w:r>
        <w:rPr>
          <w:spacing w:val="-1"/>
        </w:rPr>
        <w:t>c</w:t>
      </w:r>
      <w:r>
        <w:rPr>
          <w:spacing w:val="1"/>
        </w:rPr>
        <w:t>k</w:t>
      </w:r>
      <w:r>
        <w:rPr>
          <w:spacing w:val="-1"/>
        </w:rPr>
        <w:t>e</w:t>
      </w:r>
      <w:r>
        <w:t>d t</w:t>
      </w:r>
      <w:r>
        <w:rPr>
          <w:spacing w:val="-1"/>
        </w:rPr>
        <w:t>o</w:t>
      </w:r>
      <w:r>
        <w:t>g</w:t>
      </w:r>
      <w:r>
        <w:rPr>
          <w:spacing w:val="-1"/>
        </w:rPr>
        <w:t>e</w:t>
      </w:r>
      <w:r>
        <w:t>th</w:t>
      </w:r>
      <w:r>
        <w:rPr>
          <w:spacing w:val="-1"/>
        </w:rPr>
        <w:t>e</w:t>
      </w:r>
      <w:r>
        <w:t>r</w:t>
      </w:r>
      <w:r>
        <w:rPr>
          <w:spacing w:val="1"/>
        </w:rPr>
        <w:t xml:space="preserve"> </w:t>
      </w:r>
      <w:r>
        <w:t>in</w:t>
      </w:r>
      <w:r>
        <w:rPr>
          <w:spacing w:val="1"/>
        </w:rPr>
        <w:t xml:space="preserve"> </w:t>
      </w:r>
      <w:r>
        <w:t>a</w:t>
      </w:r>
      <w:r>
        <w:rPr>
          <w:spacing w:val="1"/>
        </w:rPr>
        <w:t xml:space="preserve"> </w:t>
      </w:r>
      <w:r>
        <w:t>s</w:t>
      </w:r>
      <w:r>
        <w:rPr>
          <w:spacing w:val="-2"/>
        </w:rPr>
        <w:t>a</w:t>
      </w:r>
      <w:r>
        <w:rPr>
          <w:spacing w:val="1"/>
        </w:rPr>
        <w:t>l</w:t>
      </w:r>
      <w:r>
        <w:rPr>
          <w:spacing w:val="-2"/>
        </w:rPr>
        <w:t>e</w:t>
      </w:r>
      <w:r>
        <w:t>s</w:t>
      </w:r>
      <w:r>
        <w:rPr>
          <w:spacing w:val="2"/>
        </w:rPr>
        <w:t xml:space="preserve"> </w:t>
      </w:r>
      <w:r>
        <w:t>p</w:t>
      </w:r>
      <w:r>
        <w:rPr>
          <w:spacing w:val="-1"/>
        </w:rPr>
        <w:t>ac</w:t>
      </w:r>
      <w:r>
        <w:rPr>
          <w:spacing w:val="1"/>
        </w:rPr>
        <w:t>k</w:t>
      </w:r>
      <w:r>
        <w:rPr>
          <w:spacing w:val="-1"/>
        </w:rPr>
        <w:t>a</w:t>
      </w:r>
      <w:r>
        <w:rPr>
          <w:spacing w:val="1"/>
        </w:rPr>
        <w:t>g</w:t>
      </w:r>
      <w:r>
        <w:rPr>
          <w:spacing w:val="-1"/>
        </w:rPr>
        <w:t>e</w:t>
      </w:r>
      <w:r>
        <w:t>,</w:t>
      </w:r>
      <w:r>
        <w:rPr>
          <w:spacing w:val="1"/>
        </w:rPr>
        <w:t xml:space="preserve"> </w:t>
      </w:r>
      <w:r>
        <w:rPr>
          <w:spacing w:val="-1"/>
        </w:rPr>
        <w:t>p</w:t>
      </w:r>
      <w:r>
        <w:t>rov</w:t>
      </w:r>
      <w:r>
        <w:rPr>
          <w:spacing w:val="-1"/>
        </w:rPr>
        <w:t>i</w:t>
      </w:r>
      <w:r>
        <w:t>d</w:t>
      </w:r>
      <w:r>
        <w:rPr>
          <w:spacing w:val="-1"/>
        </w:rPr>
        <w:t>e</w:t>
      </w:r>
      <w:r>
        <w:t>d</w:t>
      </w:r>
      <w:r>
        <w:rPr>
          <w:spacing w:val="1"/>
        </w:rPr>
        <w:t xml:space="preserve"> </w:t>
      </w:r>
      <w:r>
        <w:t>th</w:t>
      </w:r>
      <w:r>
        <w:rPr>
          <w:spacing w:val="-1"/>
        </w:rPr>
        <w:t>e</w:t>
      </w:r>
      <w:r>
        <w:t>y</w:t>
      </w:r>
      <w:r>
        <w:rPr>
          <w:spacing w:val="1"/>
        </w:rPr>
        <w:t xml:space="preserve"> </w:t>
      </w:r>
      <w:r>
        <w:rPr>
          <w:spacing w:val="-2"/>
        </w:rPr>
        <w:t>a</w:t>
      </w:r>
      <w:r>
        <w:t>re</w:t>
      </w:r>
      <w:r>
        <w:rPr>
          <w:spacing w:val="1"/>
        </w:rPr>
        <w:t xml:space="preserve"> </w:t>
      </w:r>
      <w:r>
        <w:t>uni</w:t>
      </w:r>
      <w:r>
        <w:rPr>
          <w:spacing w:val="-1"/>
        </w:rPr>
        <w:t>fo</w:t>
      </w:r>
      <w:r>
        <w:t>rm in</w:t>
      </w:r>
      <w:r>
        <w:rPr>
          <w:spacing w:val="2"/>
        </w:rPr>
        <w:t xml:space="preserve"> </w:t>
      </w:r>
      <w:r>
        <w:rPr>
          <w:spacing w:val="-1"/>
        </w:rPr>
        <w:t>q</w:t>
      </w:r>
      <w:r>
        <w:rPr>
          <w:spacing w:val="1"/>
        </w:rPr>
        <w:t>u</w:t>
      </w:r>
      <w:r>
        <w:rPr>
          <w:spacing w:val="-1"/>
        </w:rPr>
        <w:t>a</w:t>
      </w:r>
      <w:r>
        <w:t xml:space="preserve">lity </w:t>
      </w:r>
      <w:r>
        <w:rPr>
          <w:spacing w:val="-1"/>
        </w:rPr>
        <w:t>a</w:t>
      </w:r>
      <w:r>
        <w:t>nd, for</w:t>
      </w:r>
      <w:r>
        <w:rPr>
          <w:spacing w:val="1"/>
        </w:rPr>
        <w:t xml:space="preserve"> </w:t>
      </w:r>
      <w:r>
        <w:rPr>
          <w:spacing w:val="-1"/>
        </w:rPr>
        <w:t>e</w:t>
      </w:r>
      <w:r>
        <w:t>a</w:t>
      </w:r>
      <w:r>
        <w:rPr>
          <w:spacing w:val="-2"/>
        </w:rPr>
        <w:t>c</w:t>
      </w:r>
      <w:r>
        <w:t>h</w:t>
      </w:r>
      <w:r>
        <w:rPr>
          <w:spacing w:val="2"/>
        </w:rPr>
        <w:t xml:space="preserve"> </w:t>
      </w:r>
      <w:r>
        <w:rPr>
          <w:spacing w:val="-1"/>
        </w:rPr>
        <w:t>s</w:t>
      </w:r>
      <w:r>
        <w:rPr>
          <w:spacing w:val="1"/>
        </w:rPr>
        <w:t>p</w:t>
      </w:r>
      <w:r>
        <w:t>e</w:t>
      </w:r>
      <w:r>
        <w:rPr>
          <w:spacing w:val="-1"/>
        </w:rPr>
        <w:t>c</w:t>
      </w:r>
      <w:r>
        <w:t xml:space="preserve">ies </w:t>
      </w:r>
      <w:r>
        <w:rPr>
          <w:spacing w:val="-1"/>
        </w:rPr>
        <w:t>c</w:t>
      </w:r>
      <w:r>
        <w:t>on</w:t>
      </w:r>
      <w:r>
        <w:rPr>
          <w:spacing w:val="-1"/>
        </w:rPr>
        <w:t>ce</w:t>
      </w:r>
      <w:r>
        <w:t>rn</w:t>
      </w:r>
      <w:r>
        <w:rPr>
          <w:spacing w:val="-2"/>
        </w:rPr>
        <w:t>e</w:t>
      </w:r>
      <w:r>
        <w:t>d,</w:t>
      </w:r>
      <w:r>
        <w:rPr>
          <w:spacing w:val="-1"/>
        </w:rPr>
        <w:t xml:space="preserve"> </w:t>
      </w:r>
      <w:r>
        <w:t>in</w:t>
      </w:r>
      <w:r>
        <w:rPr>
          <w:spacing w:val="-1"/>
        </w:rPr>
        <w:t xml:space="preserve"> </w:t>
      </w:r>
      <w:r>
        <w:t>v</w:t>
      </w:r>
      <w:r>
        <w:rPr>
          <w:spacing w:val="-1"/>
        </w:rPr>
        <w:t>a</w:t>
      </w:r>
      <w:r>
        <w:t>ri</w:t>
      </w:r>
      <w:r>
        <w:rPr>
          <w:spacing w:val="-1"/>
        </w:rPr>
        <w:t>e</w:t>
      </w:r>
      <w:r>
        <w:t>ty</w:t>
      </w:r>
      <w:r>
        <w:rPr>
          <w:spacing w:val="-1"/>
        </w:rPr>
        <w:t xml:space="preserve"> </w:t>
      </w:r>
      <w:r>
        <w:t xml:space="preserve">or </w:t>
      </w:r>
      <w:r>
        <w:rPr>
          <w:spacing w:val="-1"/>
        </w:rPr>
        <w:t>c</w:t>
      </w:r>
      <w:r>
        <w:t>omm</w:t>
      </w:r>
      <w:r>
        <w:rPr>
          <w:spacing w:val="-1"/>
        </w:rPr>
        <w:t>e</w:t>
      </w:r>
      <w:r>
        <w:t>r</w:t>
      </w:r>
      <w:r>
        <w:rPr>
          <w:spacing w:val="-2"/>
        </w:rPr>
        <w:t>c</w:t>
      </w:r>
      <w:r>
        <w:rPr>
          <w:spacing w:val="1"/>
        </w:rPr>
        <w:t>i</w:t>
      </w:r>
      <w:r>
        <w:rPr>
          <w:spacing w:val="-1"/>
        </w:rPr>
        <w:t>a</w:t>
      </w:r>
      <w:r>
        <w:t>l t</w:t>
      </w:r>
      <w:r>
        <w:rPr>
          <w:spacing w:val="-1"/>
        </w:rPr>
        <w:t>y</w:t>
      </w:r>
      <w:r>
        <w:t>pe</w:t>
      </w:r>
      <w:r>
        <w:rPr>
          <w:spacing w:val="-1"/>
        </w:rPr>
        <w:t xml:space="preserve"> a</w:t>
      </w:r>
      <w:r>
        <w:t>nd or</w:t>
      </w:r>
      <w:r>
        <w:rPr>
          <w:spacing w:val="-1"/>
        </w:rPr>
        <w:t>i</w:t>
      </w:r>
      <w:r>
        <w:rPr>
          <w:spacing w:val="1"/>
        </w:rPr>
        <w:t>g</w:t>
      </w:r>
      <w:r>
        <w:rPr>
          <w:spacing w:val="-1"/>
        </w:rPr>
        <w:t>i</w:t>
      </w:r>
      <w:r>
        <w:rPr>
          <w:spacing w:val="1"/>
        </w:rPr>
        <w:t>n</w:t>
      </w:r>
      <w:r>
        <w:t>.</w:t>
      </w:r>
      <w:r>
        <w:rPr>
          <w:spacing w:val="-1"/>
        </w:rPr>
        <w:t xml:space="preserve"> </w:t>
      </w:r>
      <w:del w:id="144" w:author="Bickelmann, Ulrike" w:date="2019-05-17T13:56:00Z">
        <w:r w:rsidDel="001E1B99">
          <w:delText>Uni</w:delText>
        </w:r>
        <w:r w:rsidDel="001E1B99">
          <w:rPr>
            <w:spacing w:val="-1"/>
          </w:rPr>
          <w:delText>f</w:delText>
        </w:r>
        <w:r w:rsidDel="001E1B99">
          <w:rPr>
            <w:spacing w:val="1"/>
          </w:rPr>
          <w:delText>o</w:delText>
        </w:r>
        <w:r w:rsidDel="001E1B99">
          <w:rPr>
            <w:spacing w:val="-1"/>
          </w:rPr>
          <w:delText>r</w:delText>
        </w:r>
        <w:r w:rsidDel="001E1B99">
          <w:rPr>
            <w:spacing w:val="-2"/>
          </w:rPr>
          <w:delText>m</w:delText>
        </w:r>
        <w:r w:rsidDel="001E1B99">
          <w:delText>ity</w:delText>
        </w:r>
        <w:r w:rsidDel="001E1B99">
          <w:rPr>
            <w:spacing w:val="-2"/>
          </w:rPr>
          <w:delText xml:space="preserve"> </w:delText>
        </w:r>
      </w:del>
      <w:ins w:id="145" w:author="Bickelmann, Ulrike" w:date="2019-05-17T13:56:00Z">
        <w:r w:rsidR="001E1B99">
          <w:t>However, in case of those mixtures, uniformity</w:t>
        </w:r>
        <w:r w:rsidR="001E1B99">
          <w:rPr>
            <w:spacing w:val="-2"/>
          </w:rPr>
          <w:t xml:space="preserve"> </w:t>
        </w:r>
      </w:ins>
      <w:r>
        <w:rPr>
          <w:spacing w:val="1"/>
        </w:rPr>
        <w:t>i</w:t>
      </w:r>
      <w:r>
        <w:t>n</w:t>
      </w:r>
      <w:r>
        <w:rPr>
          <w:spacing w:val="-1"/>
        </w:rPr>
        <w:t xml:space="preserve"> </w:t>
      </w:r>
      <w:r>
        <w:t>size</w:t>
      </w:r>
      <w:r>
        <w:rPr>
          <w:spacing w:val="-2"/>
        </w:rPr>
        <w:t xml:space="preserve"> </w:t>
      </w:r>
      <w:r>
        <w:t>is n</w:t>
      </w:r>
      <w:r>
        <w:rPr>
          <w:spacing w:val="-1"/>
        </w:rPr>
        <w:t>o</w:t>
      </w:r>
      <w:r>
        <w:t>t r</w:t>
      </w:r>
      <w:r>
        <w:rPr>
          <w:spacing w:val="-1"/>
        </w:rPr>
        <w:t>e</w:t>
      </w:r>
      <w:r>
        <w:t>q</w:t>
      </w:r>
      <w:r>
        <w:rPr>
          <w:spacing w:val="-1"/>
        </w:rPr>
        <w:t>u</w:t>
      </w:r>
      <w:r>
        <w:t>ir</w:t>
      </w:r>
      <w:r>
        <w:rPr>
          <w:spacing w:val="-1"/>
        </w:rPr>
        <w:t>e</w:t>
      </w:r>
      <w:r>
        <w:rPr>
          <w:spacing w:val="1"/>
        </w:rPr>
        <w:t>d</w:t>
      </w:r>
      <w:r>
        <w:t>.</w:t>
      </w:r>
    </w:p>
    <w:p w14:paraId="358285C8" w14:textId="77777777" w:rsidR="00E65921" w:rsidDel="00CE7EAB" w:rsidRDefault="00D41C24" w:rsidP="00E65921">
      <w:pPr>
        <w:pStyle w:val="SingleTxtG"/>
        <w:rPr>
          <w:del w:id="146" w:author="Aruna Vivekanantham" w:date="2019-05-13T17:39:00Z"/>
          <w:spacing w:val="1"/>
        </w:rPr>
      </w:pPr>
      <w:del w:id="147" w:author="Aruna Vivekanantham" w:date="2019-05-13T17:39:00Z">
        <w:r w:rsidDel="00CE7EAB">
          <w:rPr>
            <w:i/>
            <w:spacing w:val="-1"/>
          </w:rPr>
          <w:delText>Re</w:delText>
        </w:r>
        <w:r w:rsidDel="00CE7EAB">
          <w:rPr>
            <w:i/>
          </w:rPr>
          <w:delText>m</w:delText>
        </w:r>
        <w:r w:rsidDel="00CE7EAB">
          <w:rPr>
            <w:i/>
            <w:spacing w:val="1"/>
          </w:rPr>
          <w:delText>ar</w:delText>
        </w:r>
        <w:r w:rsidDel="00CE7EAB">
          <w:rPr>
            <w:i/>
          </w:rPr>
          <w:delText>k</w:delText>
        </w:r>
        <w:r w:rsidDel="00CE7EAB">
          <w:rPr>
            <w:i/>
            <w:spacing w:val="-1"/>
          </w:rPr>
          <w:delText xml:space="preserve"> </w:delText>
        </w:r>
        <w:r w:rsidDel="00CE7EAB">
          <w:rPr>
            <w:i/>
            <w:spacing w:val="1"/>
          </w:rPr>
          <w:delText>b</w:delText>
        </w:r>
        <w:r w:rsidDel="00CE7EAB">
          <w:rPr>
            <w:i/>
          </w:rPr>
          <w:delText>y</w:delText>
        </w:r>
        <w:r w:rsidDel="00CE7EAB">
          <w:rPr>
            <w:i/>
            <w:spacing w:val="-1"/>
          </w:rPr>
          <w:delText xml:space="preserve"> </w:delText>
        </w:r>
        <w:r w:rsidDel="00CE7EAB">
          <w:rPr>
            <w:i/>
          </w:rPr>
          <w:delText>G</w:delText>
        </w:r>
        <w:r w:rsidDel="00CE7EAB">
          <w:rPr>
            <w:i/>
            <w:spacing w:val="-1"/>
          </w:rPr>
          <w:delText>e</w:delText>
        </w:r>
        <w:r w:rsidDel="00CE7EAB">
          <w:rPr>
            <w:i/>
            <w:spacing w:val="2"/>
          </w:rPr>
          <w:delText>r</w:delText>
        </w:r>
        <w:r w:rsidDel="00CE7EAB">
          <w:rPr>
            <w:i/>
            <w:spacing w:val="-2"/>
          </w:rPr>
          <w:delText>m</w:delText>
        </w:r>
        <w:r w:rsidDel="00CE7EAB">
          <w:rPr>
            <w:i/>
            <w:spacing w:val="1"/>
          </w:rPr>
          <w:delText>an</w:delText>
        </w:r>
        <w:r w:rsidDel="00CE7EAB">
          <w:rPr>
            <w:i/>
            <w:spacing w:val="-1"/>
          </w:rPr>
          <w:delText>y</w:delText>
        </w:r>
        <w:r w:rsidDel="00CE7EAB">
          <w:delText xml:space="preserve">: </w:delText>
        </w:r>
        <w:r w:rsidDel="00CE7EAB">
          <w:rPr>
            <w:spacing w:val="-1"/>
          </w:rPr>
          <w:delText>T</w:delText>
        </w:r>
        <w:r w:rsidDel="00CE7EAB">
          <w:rPr>
            <w:spacing w:val="1"/>
          </w:rPr>
          <w:delText>h</w:delText>
        </w:r>
        <w:r w:rsidDel="00CE7EAB">
          <w:delText>e</w:delText>
        </w:r>
        <w:r w:rsidDel="00CE7EAB">
          <w:rPr>
            <w:spacing w:val="-2"/>
          </w:rPr>
          <w:delText xml:space="preserve"> </w:delText>
        </w:r>
        <w:r w:rsidDel="00CE7EAB">
          <w:delText>p</w:delText>
        </w:r>
        <w:r w:rsidDel="00CE7EAB">
          <w:rPr>
            <w:spacing w:val="-1"/>
          </w:rPr>
          <w:delText>a</w:delText>
        </w:r>
        <w:r w:rsidDel="00CE7EAB">
          <w:delText>r</w:delText>
        </w:r>
        <w:r w:rsidDel="00CE7EAB">
          <w:rPr>
            <w:spacing w:val="-1"/>
          </w:rPr>
          <w:delText>a</w:delText>
        </w:r>
        <w:r w:rsidDel="00CE7EAB">
          <w:delText>gr</w:delText>
        </w:r>
        <w:r w:rsidDel="00CE7EAB">
          <w:rPr>
            <w:spacing w:val="-1"/>
          </w:rPr>
          <w:delText>ap</w:delText>
        </w:r>
        <w:r w:rsidDel="00CE7EAB">
          <w:delText xml:space="preserve">h </w:delText>
        </w:r>
        <w:r w:rsidDel="00CE7EAB">
          <w:rPr>
            <w:spacing w:val="-1"/>
          </w:rPr>
          <w:delText>o</w:delText>
        </w:r>
        <w:r w:rsidDel="00CE7EAB">
          <w:delText>n</w:delText>
        </w:r>
        <w:r w:rsidDel="00CE7EAB">
          <w:rPr>
            <w:spacing w:val="1"/>
          </w:rPr>
          <w:delText xml:space="preserve"> </w:delText>
        </w:r>
        <w:r w:rsidDel="00CE7EAB">
          <w:rPr>
            <w:spacing w:val="-2"/>
          </w:rPr>
          <w:delText>m</w:delText>
        </w:r>
        <w:r w:rsidDel="00CE7EAB">
          <w:delText>i</w:delText>
        </w:r>
        <w:r w:rsidDel="00CE7EAB">
          <w:rPr>
            <w:spacing w:val="-1"/>
          </w:rPr>
          <w:delText>xt</w:delText>
        </w:r>
        <w:r w:rsidDel="00CE7EAB">
          <w:rPr>
            <w:spacing w:val="1"/>
          </w:rPr>
          <w:delText>u</w:delText>
        </w:r>
        <w:r w:rsidDel="00CE7EAB">
          <w:delText>r</w:delText>
        </w:r>
        <w:r w:rsidDel="00CE7EAB">
          <w:rPr>
            <w:spacing w:val="-1"/>
          </w:rPr>
          <w:delText>e</w:delText>
        </w:r>
        <w:r w:rsidDel="00CE7EAB">
          <w:delText>s</w:delText>
        </w:r>
        <w:r w:rsidDel="00CE7EAB">
          <w:rPr>
            <w:spacing w:val="-1"/>
          </w:rPr>
          <w:delText xml:space="preserve"> </w:delText>
        </w:r>
        <w:r w:rsidDel="00CE7EAB">
          <w:delText xml:space="preserve">of </w:delText>
        </w:r>
        <w:r w:rsidDel="00CE7EAB">
          <w:rPr>
            <w:spacing w:val="-1"/>
          </w:rPr>
          <w:delText>s</w:delText>
        </w:r>
        <w:r w:rsidDel="00CE7EAB">
          <w:delText>p</w:delText>
        </w:r>
        <w:r w:rsidDel="00CE7EAB">
          <w:rPr>
            <w:spacing w:val="-1"/>
          </w:rPr>
          <w:delText>e</w:delText>
        </w:r>
        <w:r w:rsidDel="00CE7EAB">
          <w:rPr>
            <w:spacing w:val="-2"/>
          </w:rPr>
          <w:delText>c</w:delText>
        </w:r>
        <w:r w:rsidDel="00CE7EAB">
          <w:rPr>
            <w:spacing w:val="1"/>
          </w:rPr>
          <w:delText>i</w:delText>
        </w:r>
        <w:r w:rsidDel="00CE7EAB">
          <w:rPr>
            <w:spacing w:val="-1"/>
          </w:rPr>
          <w:delText>e</w:delText>
        </w:r>
        <w:r w:rsidDel="00CE7EAB">
          <w:delText xml:space="preserve">s is </w:delText>
        </w:r>
        <w:r w:rsidDel="00CE7EAB">
          <w:rPr>
            <w:spacing w:val="-1"/>
          </w:rPr>
          <w:delText>n</w:delText>
        </w:r>
        <w:r w:rsidDel="00CE7EAB">
          <w:rPr>
            <w:spacing w:val="1"/>
          </w:rPr>
          <w:delText>o</w:delText>
        </w:r>
        <w:r w:rsidDel="00CE7EAB">
          <w:delText>t</w:delText>
        </w:r>
        <w:r w:rsidDel="00CE7EAB">
          <w:rPr>
            <w:spacing w:val="-1"/>
          </w:rPr>
          <w:delText xml:space="preserve"> </w:delText>
        </w:r>
        <w:r w:rsidDel="00CE7EAB">
          <w:delText>p</w:delText>
        </w:r>
        <w:r w:rsidDel="00CE7EAB">
          <w:rPr>
            <w:spacing w:val="-1"/>
          </w:rPr>
          <w:delText>a</w:delText>
        </w:r>
        <w:r w:rsidDel="00CE7EAB">
          <w:delText xml:space="preserve">rt </w:delText>
        </w:r>
        <w:r w:rsidDel="00CE7EAB">
          <w:rPr>
            <w:spacing w:val="-1"/>
          </w:rPr>
          <w:delText>o</w:delText>
        </w:r>
        <w:r w:rsidDel="00CE7EAB">
          <w:delText>f</w:delText>
        </w:r>
        <w:r w:rsidDel="00CE7EAB">
          <w:rPr>
            <w:spacing w:val="-1"/>
          </w:rPr>
          <w:delText xml:space="preserve"> </w:delText>
        </w:r>
        <w:r w:rsidDel="00CE7EAB">
          <w:delText>C</w:delText>
        </w:r>
        <w:r w:rsidDel="00CE7EAB">
          <w:rPr>
            <w:spacing w:val="-1"/>
          </w:rPr>
          <w:delText>o</w:delText>
        </w:r>
        <w:r w:rsidDel="00CE7EAB">
          <w:delText>d</w:delText>
        </w:r>
        <w:r w:rsidDel="00CE7EAB">
          <w:rPr>
            <w:spacing w:val="-1"/>
          </w:rPr>
          <w:delText>e</w:delText>
        </w:r>
        <w:r w:rsidDel="00CE7EAB">
          <w:delText xml:space="preserve">x </w:delText>
        </w:r>
        <w:r w:rsidDel="00CE7EAB">
          <w:rPr>
            <w:spacing w:val="-1"/>
          </w:rPr>
          <w:delText>STA</w:delText>
        </w:r>
        <w:r w:rsidDel="00CE7EAB">
          <w:delText>N</w:delText>
        </w:r>
        <w:r w:rsidDel="00CE7EAB">
          <w:rPr>
            <w:spacing w:val="-1"/>
          </w:rPr>
          <w:delText xml:space="preserve"> 2</w:delText>
        </w:r>
        <w:r w:rsidDel="00CE7EAB">
          <w:rPr>
            <w:spacing w:val="1"/>
          </w:rPr>
          <w:delText xml:space="preserve">13. </w:delText>
        </w:r>
      </w:del>
    </w:p>
    <w:p w14:paraId="6B532225" w14:textId="77777777" w:rsidR="00D41C24" w:rsidRDefault="00D41C24" w:rsidP="00E65921">
      <w:pPr>
        <w:pStyle w:val="SingleTxtG"/>
      </w:pPr>
      <w:r>
        <w:rPr>
          <w:spacing w:val="-1"/>
        </w:rPr>
        <w:t>T</w:t>
      </w:r>
      <w:r>
        <w:rPr>
          <w:spacing w:val="1"/>
        </w:rPr>
        <w:t>h</w:t>
      </w:r>
      <w:r>
        <w:t>e</w:t>
      </w:r>
      <w:r>
        <w:rPr>
          <w:spacing w:val="-1"/>
        </w:rPr>
        <w:t xml:space="preserve"> </w:t>
      </w:r>
      <w:r>
        <w:rPr>
          <w:spacing w:val="1"/>
        </w:rPr>
        <w:t>v</w:t>
      </w:r>
      <w:r>
        <w:t>is</w:t>
      </w:r>
      <w:r>
        <w:rPr>
          <w:spacing w:val="-1"/>
        </w:rPr>
        <w:t>ib</w:t>
      </w:r>
      <w:r>
        <w:t>le</w:t>
      </w:r>
      <w:r>
        <w:rPr>
          <w:spacing w:val="-1"/>
        </w:rPr>
        <w:t xml:space="preserve"> </w:t>
      </w:r>
      <w:r>
        <w:rPr>
          <w:spacing w:val="1"/>
        </w:rPr>
        <w:t>p</w:t>
      </w:r>
      <w:r>
        <w:rPr>
          <w:spacing w:val="-2"/>
        </w:rPr>
        <w:t>a</w:t>
      </w:r>
      <w:r>
        <w:rPr>
          <w:spacing w:val="2"/>
        </w:rPr>
        <w:t>r</w:t>
      </w:r>
      <w:r>
        <w:t xml:space="preserve">t </w:t>
      </w:r>
      <w:r>
        <w:rPr>
          <w:spacing w:val="1"/>
        </w:rPr>
        <w:t>o</w:t>
      </w:r>
      <w:r>
        <w:t xml:space="preserve">f </w:t>
      </w:r>
      <w:r>
        <w:rPr>
          <w:spacing w:val="-1"/>
        </w:rPr>
        <w:t>t</w:t>
      </w:r>
      <w:r>
        <w:rPr>
          <w:spacing w:val="1"/>
        </w:rPr>
        <w:t>h</w:t>
      </w:r>
      <w:r>
        <w:t>e</w:t>
      </w:r>
      <w:r>
        <w:rPr>
          <w:spacing w:val="-1"/>
        </w:rPr>
        <w:t xml:space="preserve"> c</w:t>
      </w:r>
      <w:r>
        <w:rPr>
          <w:spacing w:val="1"/>
        </w:rPr>
        <w:t>on</w:t>
      </w:r>
      <w:r>
        <w:t>t</w:t>
      </w:r>
      <w:r>
        <w:rPr>
          <w:spacing w:val="-1"/>
        </w:rPr>
        <w:t>ent</w:t>
      </w:r>
      <w:r>
        <w:t xml:space="preserve">s </w:t>
      </w:r>
      <w:r>
        <w:rPr>
          <w:spacing w:val="1"/>
        </w:rPr>
        <w:t>o</w:t>
      </w:r>
      <w:r>
        <w:t>f</w:t>
      </w:r>
      <w:r>
        <w:rPr>
          <w:spacing w:val="-1"/>
        </w:rPr>
        <w:t xml:space="preserve"> </w:t>
      </w:r>
      <w:r>
        <w:rPr>
          <w:spacing w:val="1"/>
        </w:rPr>
        <w:t>t</w:t>
      </w:r>
      <w:r>
        <w:rPr>
          <w:spacing w:val="-1"/>
        </w:rPr>
        <w:t>h</w:t>
      </w:r>
      <w:r>
        <w:t>e</w:t>
      </w:r>
      <w:r>
        <w:rPr>
          <w:spacing w:val="-1"/>
        </w:rPr>
        <w:t xml:space="preserve"> </w:t>
      </w:r>
      <w:r>
        <w:rPr>
          <w:spacing w:val="1"/>
        </w:rPr>
        <w:t>p</w:t>
      </w:r>
      <w:r>
        <w:rPr>
          <w:spacing w:val="-1"/>
        </w:rPr>
        <w:t>ac</w:t>
      </w:r>
      <w:r>
        <w:rPr>
          <w:spacing w:val="1"/>
        </w:rPr>
        <w:t>k</w:t>
      </w:r>
      <w:r>
        <w:rPr>
          <w:spacing w:val="-1"/>
        </w:rPr>
        <w:t>ag</w:t>
      </w:r>
      <w:r>
        <w:t xml:space="preserve">e </w:t>
      </w:r>
      <w:r>
        <w:rPr>
          <w:spacing w:val="-2"/>
        </w:rPr>
        <w:t>m</w:t>
      </w:r>
      <w:r>
        <w:rPr>
          <w:spacing w:val="1"/>
        </w:rPr>
        <w:t>u</w:t>
      </w:r>
      <w:r>
        <w:t xml:space="preserve">st </w:t>
      </w:r>
      <w:r>
        <w:rPr>
          <w:spacing w:val="1"/>
        </w:rPr>
        <w:t>b</w:t>
      </w:r>
      <w:r>
        <w:t>e</w:t>
      </w:r>
      <w:r>
        <w:rPr>
          <w:spacing w:val="-2"/>
        </w:rPr>
        <w:t xml:space="preserve"> </w:t>
      </w:r>
      <w:r>
        <w:rPr>
          <w:spacing w:val="2"/>
        </w:rPr>
        <w:t>r</w:t>
      </w:r>
      <w:r>
        <w:rPr>
          <w:spacing w:val="-1"/>
        </w:rPr>
        <w:t>ep</w:t>
      </w:r>
      <w:r>
        <w:t>r</w:t>
      </w:r>
      <w:r>
        <w:rPr>
          <w:spacing w:val="1"/>
        </w:rPr>
        <w:t>e</w:t>
      </w:r>
      <w:r>
        <w:t>s</w:t>
      </w:r>
      <w:r>
        <w:rPr>
          <w:spacing w:val="-2"/>
        </w:rPr>
        <w:t>e</w:t>
      </w:r>
      <w:r>
        <w:t>nt</w:t>
      </w:r>
      <w:r>
        <w:rPr>
          <w:spacing w:val="-1"/>
        </w:rPr>
        <w:t>a</w:t>
      </w:r>
      <w:r>
        <w:t>tive</w:t>
      </w:r>
      <w:r>
        <w:rPr>
          <w:spacing w:val="-2"/>
        </w:rPr>
        <w:t xml:space="preserve"> </w:t>
      </w:r>
      <w:r>
        <w:t>of the</w:t>
      </w:r>
      <w:r>
        <w:rPr>
          <w:spacing w:val="-1"/>
        </w:rPr>
        <w:t xml:space="preserve"> e</w:t>
      </w:r>
      <w:r>
        <w:t>nt</w:t>
      </w:r>
      <w:r>
        <w:rPr>
          <w:spacing w:val="-1"/>
        </w:rPr>
        <w:t>i</w:t>
      </w:r>
      <w:r>
        <w:t>re</w:t>
      </w:r>
      <w:r>
        <w:rPr>
          <w:spacing w:val="-1"/>
        </w:rPr>
        <w:t xml:space="preserve"> c</w:t>
      </w:r>
      <w:r>
        <w:t>ont</w:t>
      </w:r>
      <w:r>
        <w:rPr>
          <w:spacing w:val="-1"/>
        </w:rPr>
        <w:t>en</w:t>
      </w:r>
      <w:r>
        <w:t>t</w:t>
      </w:r>
      <w:r>
        <w:rPr>
          <w:spacing w:val="-1"/>
        </w:rPr>
        <w:t>s</w:t>
      </w:r>
      <w:r>
        <w:t>.</w:t>
      </w:r>
    </w:p>
    <w:p w14:paraId="6F51D322" w14:textId="77777777" w:rsidR="00D41C24" w:rsidRDefault="00D41C24" w:rsidP="00D41C24">
      <w:pPr>
        <w:pStyle w:val="H1G"/>
      </w:pPr>
      <w:r>
        <w:tab/>
        <w:t>B.</w:t>
      </w:r>
      <w:r>
        <w:tab/>
        <w:t>Packaging</w:t>
      </w:r>
    </w:p>
    <w:p w14:paraId="311DBC8F" w14:textId="77777777" w:rsidR="00D41C24" w:rsidRDefault="00D41C24" w:rsidP="00D41C24">
      <w:pPr>
        <w:pStyle w:val="SingleTxtG"/>
      </w:pPr>
      <w:r>
        <w:rPr>
          <w:spacing w:val="-1"/>
        </w:rPr>
        <w:t>T</w:t>
      </w:r>
      <w:r>
        <w:rPr>
          <w:spacing w:val="1"/>
        </w:rPr>
        <w:t>h</w:t>
      </w:r>
      <w:r>
        <w:t>e</w:t>
      </w:r>
      <w:r>
        <w:rPr>
          <w:spacing w:val="-1"/>
        </w:rPr>
        <w:t xml:space="preserve"> </w:t>
      </w:r>
      <w:r>
        <w:t>lim</w:t>
      </w:r>
      <w:r>
        <w:rPr>
          <w:spacing w:val="-2"/>
        </w:rPr>
        <w:t>e</w:t>
      </w:r>
      <w:r>
        <w:t>s</w:t>
      </w:r>
      <w:r>
        <w:rPr>
          <w:spacing w:val="1"/>
        </w:rPr>
        <w:t xml:space="preserve"> </w:t>
      </w:r>
      <w:r>
        <w:rPr>
          <w:spacing w:val="-2"/>
        </w:rPr>
        <w:t>m</w:t>
      </w:r>
      <w:r>
        <w:t>ust be</w:t>
      </w:r>
      <w:r>
        <w:rPr>
          <w:spacing w:val="-2"/>
        </w:rPr>
        <w:t xml:space="preserve"> </w:t>
      </w:r>
      <w:r>
        <w:rPr>
          <w:spacing w:val="1"/>
        </w:rPr>
        <w:t>p</w:t>
      </w:r>
      <w:r>
        <w:t>a</w:t>
      </w:r>
      <w:r>
        <w:rPr>
          <w:spacing w:val="-2"/>
        </w:rPr>
        <w:t>c</w:t>
      </w:r>
      <w:r>
        <w:rPr>
          <w:spacing w:val="2"/>
        </w:rPr>
        <w:t>k</w:t>
      </w:r>
      <w:r>
        <w:rPr>
          <w:spacing w:val="-1"/>
        </w:rPr>
        <w:t>e</w:t>
      </w:r>
      <w:r>
        <w:t>d</w:t>
      </w:r>
      <w:r>
        <w:rPr>
          <w:spacing w:val="-1"/>
        </w:rPr>
        <w:t xml:space="preserve"> </w:t>
      </w:r>
      <w:r>
        <w:t>in su</w:t>
      </w:r>
      <w:r>
        <w:rPr>
          <w:spacing w:val="-2"/>
        </w:rPr>
        <w:t>c</w:t>
      </w:r>
      <w:r>
        <w:t>h a</w:t>
      </w:r>
      <w:r>
        <w:rPr>
          <w:spacing w:val="-1"/>
        </w:rPr>
        <w:t xml:space="preserve"> </w:t>
      </w:r>
      <w:r>
        <w:t>w</w:t>
      </w:r>
      <w:r>
        <w:rPr>
          <w:spacing w:val="-1"/>
        </w:rPr>
        <w:t>a</w:t>
      </w:r>
      <w:r>
        <w:t xml:space="preserve">y </w:t>
      </w:r>
      <w:r>
        <w:rPr>
          <w:spacing w:val="-1"/>
        </w:rPr>
        <w:t>a</w:t>
      </w:r>
      <w:r>
        <w:t>s to p</w:t>
      </w:r>
      <w:r>
        <w:rPr>
          <w:spacing w:val="-1"/>
        </w:rPr>
        <w:t>ro</w:t>
      </w:r>
      <w:r>
        <w:t>t</w:t>
      </w:r>
      <w:r>
        <w:rPr>
          <w:spacing w:val="-1"/>
        </w:rPr>
        <w:t>ec</w:t>
      </w:r>
      <w:r>
        <w:t>t</w:t>
      </w:r>
      <w:r>
        <w:rPr>
          <w:spacing w:val="-1"/>
        </w:rPr>
        <w:t xml:space="preserve"> </w:t>
      </w:r>
      <w:r>
        <w:rPr>
          <w:spacing w:val="1"/>
        </w:rPr>
        <w:t>t</w:t>
      </w:r>
      <w:r>
        <w:t>he</w:t>
      </w:r>
      <w:r>
        <w:rPr>
          <w:spacing w:val="-1"/>
        </w:rPr>
        <w:t xml:space="preserve"> </w:t>
      </w:r>
      <w:r>
        <w:rPr>
          <w:spacing w:val="1"/>
        </w:rPr>
        <w:t>p</w:t>
      </w:r>
      <w:r>
        <w:rPr>
          <w:spacing w:val="-1"/>
        </w:rPr>
        <w:t>r</w:t>
      </w:r>
      <w:r>
        <w:rPr>
          <w:spacing w:val="1"/>
        </w:rPr>
        <w:t>o</w:t>
      </w:r>
      <w:r>
        <w:rPr>
          <w:spacing w:val="-1"/>
        </w:rPr>
        <w:t>d</w:t>
      </w:r>
      <w:r>
        <w:rPr>
          <w:spacing w:val="1"/>
        </w:rPr>
        <w:t>u</w:t>
      </w:r>
      <w:r>
        <w:rPr>
          <w:spacing w:val="-1"/>
        </w:rPr>
        <w:t>c</w:t>
      </w:r>
      <w:r>
        <w:t>e</w:t>
      </w:r>
      <w:r>
        <w:rPr>
          <w:spacing w:val="-1"/>
        </w:rPr>
        <w:t xml:space="preserve"> </w:t>
      </w:r>
      <w:r>
        <w:rPr>
          <w:spacing w:val="1"/>
        </w:rPr>
        <w:t>p</w:t>
      </w:r>
      <w:r>
        <w:t>r</w:t>
      </w:r>
      <w:r>
        <w:rPr>
          <w:spacing w:val="-1"/>
        </w:rPr>
        <w:t>o</w:t>
      </w:r>
      <w:r>
        <w:rPr>
          <w:spacing w:val="1"/>
        </w:rPr>
        <w:t>p</w:t>
      </w:r>
      <w:r>
        <w:rPr>
          <w:spacing w:val="-2"/>
        </w:rPr>
        <w:t>e</w:t>
      </w:r>
      <w:r>
        <w:t>r</w:t>
      </w:r>
      <w:r>
        <w:rPr>
          <w:spacing w:val="1"/>
        </w:rPr>
        <w:t>l</w:t>
      </w:r>
      <w:r>
        <w:rPr>
          <w:spacing w:val="-2"/>
        </w:rPr>
        <w:t>y</w:t>
      </w:r>
      <w:r>
        <w:t>.</w:t>
      </w:r>
    </w:p>
    <w:p w14:paraId="5CD78181" w14:textId="77777777" w:rsidR="00D41C24" w:rsidRDefault="00D41C24" w:rsidP="00D41C24">
      <w:pPr>
        <w:pStyle w:val="SingleTxtG"/>
      </w:pPr>
      <w:r>
        <w:rPr>
          <w:spacing w:val="-1"/>
        </w:rPr>
        <w:t>T</w:t>
      </w:r>
      <w:r>
        <w:rPr>
          <w:spacing w:val="1"/>
        </w:rPr>
        <w:t>h</w:t>
      </w:r>
      <w:r>
        <w:t>e</w:t>
      </w:r>
      <w:r>
        <w:rPr>
          <w:spacing w:val="-6"/>
        </w:rPr>
        <w:t xml:space="preserve"> </w:t>
      </w:r>
      <w:r>
        <w:rPr>
          <w:spacing w:val="-1"/>
        </w:rPr>
        <w:t>m</w:t>
      </w:r>
      <w:r>
        <w:rPr>
          <w:spacing w:val="-2"/>
        </w:rPr>
        <w:t>a</w:t>
      </w:r>
      <w:r>
        <w:rPr>
          <w:spacing w:val="1"/>
        </w:rPr>
        <w:t>t</w:t>
      </w:r>
      <w:r>
        <w:rPr>
          <w:spacing w:val="-1"/>
        </w:rPr>
        <w:t>e</w:t>
      </w:r>
      <w:r>
        <w:t>ri</w:t>
      </w:r>
      <w:r>
        <w:rPr>
          <w:spacing w:val="-1"/>
        </w:rPr>
        <w:t>a</w:t>
      </w:r>
      <w:r>
        <w:t>ls</w:t>
      </w:r>
      <w:r>
        <w:rPr>
          <w:spacing w:val="-5"/>
        </w:rPr>
        <w:t xml:space="preserve"> </w:t>
      </w:r>
      <w:r>
        <w:rPr>
          <w:spacing w:val="1"/>
        </w:rPr>
        <w:t>u</w:t>
      </w:r>
      <w:r>
        <w:rPr>
          <w:spacing w:val="-1"/>
        </w:rPr>
        <w:t>se</w:t>
      </w:r>
      <w:r>
        <w:t>d</w:t>
      </w:r>
      <w:r>
        <w:rPr>
          <w:spacing w:val="-5"/>
        </w:rPr>
        <w:t xml:space="preserve"> </w:t>
      </w:r>
      <w:r>
        <w:rPr>
          <w:spacing w:val="-1"/>
        </w:rPr>
        <w:t>i</w:t>
      </w:r>
      <w:r>
        <w:rPr>
          <w:spacing w:val="1"/>
        </w:rPr>
        <w:t>n</w:t>
      </w:r>
      <w:r>
        <w:t>s</w:t>
      </w:r>
      <w:r>
        <w:rPr>
          <w:spacing w:val="-1"/>
        </w:rPr>
        <w:t>i</w:t>
      </w:r>
      <w:r>
        <w:rPr>
          <w:spacing w:val="1"/>
        </w:rPr>
        <w:t>d</w:t>
      </w:r>
      <w:r>
        <w:t>e</w:t>
      </w:r>
      <w:r>
        <w:rPr>
          <w:spacing w:val="-6"/>
        </w:rPr>
        <w:t xml:space="preserve"> </w:t>
      </w:r>
      <w:r>
        <w:t>t</w:t>
      </w:r>
      <w:r>
        <w:rPr>
          <w:spacing w:val="1"/>
        </w:rPr>
        <w:t>h</w:t>
      </w:r>
      <w:r>
        <w:t>e</w:t>
      </w:r>
      <w:r>
        <w:rPr>
          <w:spacing w:val="-6"/>
        </w:rPr>
        <w:t xml:space="preserve"> </w:t>
      </w:r>
      <w:r>
        <w:rPr>
          <w:spacing w:val="1"/>
        </w:rPr>
        <w:t>p</w:t>
      </w:r>
      <w:r>
        <w:rPr>
          <w:spacing w:val="-2"/>
        </w:rPr>
        <w:t>a</w:t>
      </w:r>
      <w:r>
        <w:rPr>
          <w:spacing w:val="-1"/>
        </w:rPr>
        <w:t>c</w:t>
      </w:r>
      <w:r>
        <w:rPr>
          <w:spacing w:val="2"/>
        </w:rPr>
        <w:t>k</w:t>
      </w:r>
      <w:r>
        <w:rPr>
          <w:spacing w:val="-1"/>
        </w:rPr>
        <w:t>ag</w:t>
      </w:r>
      <w:r>
        <w:t>e</w:t>
      </w:r>
      <w:r>
        <w:rPr>
          <w:spacing w:val="-5"/>
        </w:rPr>
        <w:t xml:space="preserve"> </w:t>
      </w:r>
      <w:r>
        <w:rPr>
          <w:spacing w:val="-2"/>
        </w:rPr>
        <w:t>m</w:t>
      </w:r>
      <w:r>
        <w:rPr>
          <w:spacing w:val="1"/>
        </w:rPr>
        <w:t>u</w:t>
      </w:r>
      <w:r>
        <w:rPr>
          <w:spacing w:val="-1"/>
        </w:rPr>
        <w:t>s</w:t>
      </w:r>
      <w:r>
        <w:t>t</w:t>
      </w:r>
      <w:r>
        <w:rPr>
          <w:spacing w:val="-4"/>
        </w:rPr>
        <w:t xml:space="preserve"> </w:t>
      </w:r>
      <w:r>
        <w:rPr>
          <w:spacing w:val="1"/>
        </w:rPr>
        <w:t>b</w:t>
      </w:r>
      <w:r>
        <w:t>e</w:t>
      </w:r>
      <w:r>
        <w:rPr>
          <w:spacing w:val="-5"/>
        </w:rPr>
        <w:t xml:space="preserve"> </w:t>
      </w:r>
      <w:r>
        <w:rPr>
          <w:spacing w:val="-2"/>
        </w:rPr>
        <w:t>c</w:t>
      </w:r>
      <w:r>
        <w:rPr>
          <w:spacing w:val="1"/>
        </w:rPr>
        <w:t>l</w:t>
      </w:r>
      <w:r>
        <w:rPr>
          <w:spacing w:val="-1"/>
        </w:rPr>
        <w:t>ea</w:t>
      </w:r>
      <w:r>
        <w:t>n</w:t>
      </w:r>
      <w:r>
        <w:rPr>
          <w:spacing w:val="-5"/>
        </w:rPr>
        <w:t xml:space="preserve"> </w:t>
      </w:r>
      <w:r>
        <w:rPr>
          <w:spacing w:val="-2"/>
        </w:rPr>
        <w:t>a</w:t>
      </w:r>
      <w:r>
        <w:rPr>
          <w:spacing w:val="1"/>
        </w:rPr>
        <w:t>n</w:t>
      </w:r>
      <w:r>
        <w:t>d</w:t>
      </w:r>
      <w:r>
        <w:rPr>
          <w:spacing w:val="-5"/>
        </w:rPr>
        <w:t xml:space="preserve"> </w:t>
      </w:r>
      <w:r>
        <w:rPr>
          <w:spacing w:val="1"/>
        </w:rPr>
        <w:t>o</w:t>
      </w:r>
      <w:r>
        <w:t>f</w:t>
      </w:r>
      <w:r>
        <w:rPr>
          <w:spacing w:val="-6"/>
        </w:rPr>
        <w:t xml:space="preserve"> </w:t>
      </w:r>
      <w:r>
        <w:t>a</w:t>
      </w:r>
      <w:r>
        <w:rPr>
          <w:spacing w:val="-5"/>
        </w:rPr>
        <w:t xml:space="preserve"> </w:t>
      </w:r>
      <w:r>
        <w:rPr>
          <w:spacing w:val="1"/>
        </w:rPr>
        <w:t>q</w:t>
      </w:r>
      <w:r>
        <w:rPr>
          <w:spacing w:val="-1"/>
        </w:rPr>
        <w:t>ua</w:t>
      </w:r>
      <w:r>
        <w:t>lity</w:t>
      </w:r>
      <w:r>
        <w:rPr>
          <w:spacing w:val="-6"/>
        </w:rPr>
        <w:t xml:space="preserve"> </w:t>
      </w:r>
      <w:r>
        <w:t>su</w:t>
      </w:r>
      <w:r>
        <w:rPr>
          <w:spacing w:val="-2"/>
        </w:rPr>
        <w:t>c</w:t>
      </w:r>
      <w:r>
        <w:t>h</w:t>
      </w:r>
      <w:r>
        <w:rPr>
          <w:spacing w:val="-5"/>
        </w:rPr>
        <w:t xml:space="preserve"> </w:t>
      </w:r>
      <w:r>
        <w:rPr>
          <w:spacing w:val="-2"/>
        </w:rPr>
        <w:t>a</w:t>
      </w:r>
      <w:r>
        <w:t>s</w:t>
      </w:r>
      <w:r>
        <w:rPr>
          <w:spacing w:val="-5"/>
        </w:rPr>
        <w:t xml:space="preserve"> </w:t>
      </w:r>
      <w:r>
        <w:t>to</w:t>
      </w:r>
      <w:r>
        <w:rPr>
          <w:spacing w:val="-5"/>
        </w:rPr>
        <w:t xml:space="preserve"> </w:t>
      </w:r>
      <w:r>
        <w:rPr>
          <w:spacing w:val="-1"/>
        </w:rPr>
        <w:t>a</w:t>
      </w:r>
      <w:r>
        <w:t>vo</w:t>
      </w:r>
      <w:r>
        <w:rPr>
          <w:spacing w:val="-1"/>
        </w:rPr>
        <w:t>i</w:t>
      </w:r>
      <w:r>
        <w:t>d</w:t>
      </w:r>
      <w:r>
        <w:rPr>
          <w:spacing w:val="-5"/>
        </w:rPr>
        <w:t xml:space="preserve"> </w:t>
      </w:r>
      <w:r>
        <w:rPr>
          <w:spacing w:val="-1"/>
        </w:rPr>
        <w:t>c</w:t>
      </w:r>
      <w:r>
        <w:rPr>
          <w:spacing w:val="-2"/>
        </w:rPr>
        <w:t>a</w:t>
      </w:r>
      <w:r>
        <w:rPr>
          <w:spacing w:val="2"/>
        </w:rPr>
        <w:t>u</w:t>
      </w:r>
      <w:r>
        <w:t>s</w:t>
      </w:r>
      <w:r>
        <w:rPr>
          <w:spacing w:val="-1"/>
        </w:rPr>
        <w:t>i</w:t>
      </w:r>
      <w:r>
        <w:t xml:space="preserve">ng </w:t>
      </w:r>
      <w:r>
        <w:rPr>
          <w:spacing w:val="-1"/>
        </w:rPr>
        <w:t>a</w:t>
      </w:r>
      <w:r>
        <w:rPr>
          <w:spacing w:val="1"/>
        </w:rPr>
        <w:t>n</w:t>
      </w:r>
      <w:r>
        <w:t>y</w:t>
      </w:r>
      <w:r>
        <w:rPr>
          <w:spacing w:val="-2"/>
        </w:rPr>
        <w:t xml:space="preserve"> </w:t>
      </w:r>
      <w:r>
        <w:rPr>
          <w:spacing w:val="-1"/>
        </w:rPr>
        <w:t>e</w:t>
      </w:r>
      <w:r>
        <w:rPr>
          <w:spacing w:val="1"/>
        </w:rPr>
        <w:t>x</w:t>
      </w:r>
      <w:r>
        <w:t>t</w:t>
      </w:r>
      <w:r>
        <w:rPr>
          <w:spacing w:val="-1"/>
        </w:rPr>
        <w:t>e</w:t>
      </w:r>
      <w:r>
        <w:t>r</w:t>
      </w:r>
      <w:r>
        <w:rPr>
          <w:spacing w:val="1"/>
        </w:rPr>
        <w:t>n</w:t>
      </w:r>
      <w:r>
        <w:rPr>
          <w:spacing w:val="-1"/>
        </w:rPr>
        <w:t>a</w:t>
      </w:r>
      <w:r>
        <w:t>l</w:t>
      </w:r>
      <w:r>
        <w:rPr>
          <w:spacing w:val="-2"/>
        </w:rPr>
        <w:t xml:space="preserve"> </w:t>
      </w:r>
      <w:r>
        <w:rPr>
          <w:spacing w:val="1"/>
        </w:rPr>
        <w:t>o</w:t>
      </w:r>
      <w:r>
        <w:t>r</w:t>
      </w:r>
      <w:r>
        <w:rPr>
          <w:spacing w:val="-3"/>
        </w:rPr>
        <w:t xml:space="preserve"> </w:t>
      </w:r>
      <w:r>
        <w:rPr>
          <w:spacing w:val="1"/>
        </w:rPr>
        <w:t>i</w:t>
      </w:r>
      <w:r>
        <w:rPr>
          <w:spacing w:val="-1"/>
        </w:rPr>
        <w:t>n</w:t>
      </w:r>
      <w:r>
        <w:rPr>
          <w:spacing w:val="1"/>
        </w:rPr>
        <w:t>t</w:t>
      </w:r>
      <w:r>
        <w:rPr>
          <w:spacing w:val="-2"/>
        </w:rPr>
        <w:t>e</w:t>
      </w:r>
      <w:r>
        <w:t>r</w:t>
      </w:r>
      <w:r>
        <w:rPr>
          <w:spacing w:val="1"/>
        </w:rPr>
        <w:t>n</w:t>
      </w:r>
      <w:r>
        <w:rPr>
          <w:spacing w:val="-1"/>
        </w:rPr>
        <w:t>a</w:t>
      </w:r>
      <w:r>
        <w:t>l</w:t>
      </w:r>
      <w:r>
        <w:rPr>
          <w:spacing w:val="-2"/>
        </w:rPr>
        <w:t xml:space="preserve"> </w:t>
      </w:r>
      <w:r>
        <w:rPr>
          <w:spacing w:val="1"/>
        </w:rPr>
        <w:t>da</w:t>
      </w:r>
      <w:r>
        <w:rPr>
          <w:spacing w:val="-2"/>
        </w:rPr>
        <w:t>m</w:t>
      </w:r>
      <w:r>
        <w:rPr>
          <w:spacing w:val="1"/>
        </w:rPr>
        <w:t>ag</w:t>
      </w:r>
      <w:r>
        <w:t>e</w:t>
      </w:r>
      <w:r>
        <w:rPr>
          <w:spacing w:val="-3"/>
        </w:rPr>
        <w:t xml:space="preserve"> </w:t>
      </w:r>
      <w:r>
        <w:t>to</w:t>
      </w:r>
      <w:r>
        <w:rPr>
          <w:spacing w:val="-2"/>
        </w:rPr>
        <w:t xml:space="preserve"> </w:t>
      </w:r>
      <w:r>
        <w:t>t</w:t>
      </w:r>
      <w:r>
        <w:rPr>
          <w:spacing w:val="1"/>
        </w:rPr>
        <w:t>h</w:t>
      </w:r>
      <w:r>
        <w:t>e</w:t>
      </w:r>
      <w:r>
        <w:rPr>
          <w:spacing w:val="-3"/>
        </w:rPr>
        <w:t xml:space="preserve"> </w:t>
      </w:r>
      <w:r>
        <w:rPr>
          <w:spacing w:val="1"/>
        </w:rPr>
        <w:t>p</w:t>
      </w:r>
      <w:r>
        <w:t>r</w:t>
      </w:r>
      <w:r>
        <w:rPr>
          <w:spacing w:val="1"/>
        </w:rPr>
        <w:t>o</w:t>
      </w:r>
      <w:r>
        <w:rPr>
          <w:spacing w:val="-1"/>
        </w:rPr>
        <w:t>du</w:t>
      </w:r>
      <w:r>
        <w:rPr>
          <w:spacing w:val="1"/>
        </w:rPr>
        <w:t>c</w:t>
      </w:r>
      <w:r>
        <w:rPr>
          <w:spacing w:val="-1"/>
        </w:rPr>
        <w:t>e</w:t>
      </w:r>
      <w:r>
        <w:t>.</w:t>
      </w:r>
      <w:r>
        <w:rPr>
          <w:spacing w:val="-2"/>
        </w:rPr>
        <w:t xml:space="preserve"> T</w:t>
      </w:r>
      <w:r>
        <w:rPr>
          <w:spacing w:val="2"/>
        </w:rPr>
        <w:t>h</w:t>
      </w:r>
      <w:r>
        <w:t>e</w:t>
      </w:r>
      <w:r>
        <w:rPr>
          <w:spacing w:val="-2"/>
        </w:rPr>
        <w:t xml:space="preserve"> </w:t>
      </w:r>
      <w:r>
        <w:rPr>
          <w:spacing w:val="1"/>
        </w:rPr>
        <w:t>u</w:t>
      </w:r>
      <w:r>
        <w:rPr>
          <w:spacing w:val="-1"/>
        </w:rPr>
        <w:t>s</w:t>
      </w:r>
      <w:r>
        <w:t>e</w:t>
      </w:r>
      <w:r>
        <w:rPr>
          <w:spacing w:val="-2"/>
        </w:rPr>
        <w:t xml:space="preserve"> </w:t>
      </w:r>
      <w:r>
        <w:rPr>
          <w:spacing w:val="1"/>
        </w:rPr>
        <w:t>o</w:t>
      </w:r>
      <w:r>
        <w:t>f</w:t>
      </w:r>
      <w:r>
        <w:rPr>
          <w:spacing w:val="-2"/>
        </w:rPr>
        <w:t xml:space="preserve"> </w:t>
      </w:r>
      <w:r>
        <w:t>m</w:t>
      </w:r>
      <w:r>
        <w:rPr>
          <w:spacing w:val="-1"/>
        </w:rPr>
        <w:t>a</w:t>
      </w:r>
      <w:r>
        <w:rPr>
          <w:spacing w:val="1"/>
        </w:rPr>
        <w:t>t</w:t>
      </w:r>
      <w:r>
        <w:rPr>
          <w:spacing w:val="-3"/>
        </w:rPr>
        <w:t>e</w:t>
      </w:r>
      <w:r>
        <w:t>ri</w:t>
      </w:r>
      <w:r>
        <w:rPr>
          <w:spacing w:val="-1"/>
        </w:rPr>
        <w:t>a</w:t>
      </w:r>
      <w:r>
        <w:t>ls,</w:t>
      </w:r>
      <w:r>
        <w:rPr>
          <w:spacing w:val="-3"/>
        </w:rPr>
        <w:t xml:space="preserve"> </w:t>
      </w:r>
      <w:r>
        <w:rPr>
          <w:spacing w:val="2"/>
        </w:rPr>
        <w:t>p</w:t>
      </w:r>
      <w:r>
        <w:rPr>
          <w:spacing w:val="-2"/>
        </w:rPr>
        <w:t>a</w:t>
      </w:r>
      <w:r>
        <w:t>rti</w:t>
      </w:r>
      <w:r>
        <w:rPr>
          <w:spacing w:val="-1"/>
        </w:rPr>
        <w:t>c</w:t>
      </w:r>
      <w:r>
        <w:t>ul</w:t>
      </w:r>
      <w:r>
        <w:rPr>
          <w:spacing w:val="-2"/>
        </w:rPr>
        <w:t>a</w:t>
      </w:r>
      <w:r>
        <w:t>r</w:t>
      </w:r>
      <w:r>
        <w:rPr>
          <w:spacing w:val="1"/>
        </w:rPr>
        <w:t>l</w:t>
      </w:r>
      <w:r>
        <w:t>y</w:t>
      </w:r>
      <w:r>
        <w:rPr>
          <w:spacing w:val="-3"/>
        </w:rPr>
        <w:t xml:space="preserve"> </w:t>
      </w:r>
      <w:r>
        <w:rPr>
          <w:spacing w:val="1"/>
        </w:rPr>
        <w:t>o</w:t>
      </w:r>
      <w:r>
        <w:t>f</w:t>
      </w:r>
      <w:r>
        <w:rPr>
          <w:spacing w:val="-2"/>
        </w:rPr>
        <w:t xml:space="preserve"> </w:t>
      </w:r>
      <w:r>
        <w:t>p</w:t>
      </w:r>
      <w:r>
        <w:rPr>
          <w:spacing w:val="-1"/>
        </w:rPr>
        <w:t>a</w:t>
      </w:r>
      <w:r>
        <w:t>p</w:t>
      </w:r>
      <w:r>
        <w:rPr>
          <w:spacing w:val="-1"/>
        </w:rPr>
        <w:t>e</w:t>
      </w:r>
      <w:r>
        <w:t>r</w:t>
      </w:r>
      <w:r>
        <w:rPr>
          <w:spacing w:val="-2"/>
        </w:rPr>
        <w:t xml:space="preserve"> </w:t>
      </w:r>
      <w:r>
        <w:t xml:space="preserve">or </w:t>
      </w:r>
      <w:r>
        <w:lastRenderedPageBreak/>
        <w:t>st</w:t>
      </w:r>
      <w:r>
        <w:rPr>
          <w:spacing w:val="-1"/>
        </w:rPr>
        <w:t>a</w:t>
      </w:r>
      <w:r>
        <w:rPr>
          <w:spacing w:val="-2"/>
        </w:rPr>
        <w:t>m</w:t>
      </w:r>
      <w:r>
        <w:t>ps</w:t>
      </w:r>
      <w:r>
        <w:rPr>
          <w:spacing w:val="2"/>
        </w:rPr>
        <w:t xml:space="preserve"> </w:t>
      </w:r>
      <w:r>
        <w:rPr>
          <w:spacing w:val="1"/>
        </w:rPr>
        <w:t>b</w:t>
      </w:r>
      <w:r>
        <w:rPr>
          <w:spacing w:val="-1"/>
        </w:rPr>
        <w:t>ea</w:t>
      </w:r>
      <w:r>
        <w:t>ring</w:t>
      </w:r>
      <w:r>
        <w:rPr>
          <w:spacing w:val="2"/>
        </w:rPr>
        <w:t xml:space="preserve"> </w:t>
      </w:r>
      <w:r>
        <w:t>tr</w:t>
      </w:r>
      <w:r>
        <w:rPr>
          <w:spacing w:val="-2"/>
        </w:rPr>
        <w:t>a</w:t>
      </w:r>
      <w:r>
        <w:rPr>
          <w:spacing w:val="1"/>
        </w:rPr>
        <w:t>d</w:t>
      </w:r>
      <w:r>
        <w:t>e</w:t>
      </w:r>
      <w:r>
        <w:rPr>
          <w:spacing w:val="2"/>
        </w:rPr>
        <w:t xml:space="preserve"> </w:t>
      </w:r>
      <w:r>
        <w:t>sp</w:t>
      </w:r>
      <w:r>
        <w:rPr>
          <w:spacing w:val="-1"/>
        </w:rPr>
        <w:t>ec</w:t>
      </w:r>
      <w:r>
        <w:t>ific</w:t>
      </w:r>
      <w:r>
        <w:rPr>
          <w:spacing w:val="-2"/>
        </w:rPr>
        <w:t>a</w:t>
      </w:r>
      <w:r>
        <w:t>t</w:t>
      </w:r>
      <w:r>
        <w:rPr>
          <w:spacing w:val="1"/>
        </w:rPr>
        <w:t>i</w:t>
      </w:r>
      <w:r>
        <w:rPr>
          <w:spacing w:val="-1"/>
        </w:rPr>
        <w:t>o</w:t>
      </w:r>
      <w:r>
        <w:rPr>
          <w:spacing w:val="1"/>
        </w:rPr>
        <w:t>n</w:t>
      </w:r>
      <w:r>
        <w:rPr>
          <w:spacing w:val="-1"/>
        </w:rPr>
        <w:t>s</w:t>
      </w:r>
      <w:r>
        <w:t>,</w:t>
      </w:r>
      <w:r>
        <w:rPr>
          <w:spacing w:val="1"/>
        </w:rPr>
        <w:t xml:space="preserve"> i</w:t>
      </w:r>
      <w:r>
        <w:t>s</w:t>
      </w:r>
      <w:r>
        <w:rPr>
          <w:spacing w:val="1"/>
        </w:rPr>
        <w:t xml:space="preserve"> </w:t>
      </w:r>
      <w:r>
        <w:rPr>
          <w:spacing w:val="-1"/>
        </w:rPr>
        <w:t>a</w:t>
      </w:r>
      <w:r>
        <w:t>llo</w:t>
      </w:r>
      <w:r>
        <w:rPr>
          <w:spacing w:val="-2"/>
        </w:rPr>
        <w:t>w</w:t>
      </w:r>
      <w:r>
        <w:rPr>
          <w:spacing w:val="-1"/>
        </w:rPr>
        <w:t>e</w:t>
      </w:r>
      <w:r>
        <w:t>d,</w:t>
      </w:r>
      <w:r>
        <w:rPr>
          <w:spacing w:val="2"/>
        </w:rPr>
        <w:t xml:space="preserve"> </w:t>
      </w:r>
      <w:r>
        <w:rPr>
          <w:spacing w:val="1"/>
        </w:rPr>
        <w:t>p</w:t>
      </w:r>
      <w:r>
        <w:t>ro</w:t>
      </w:r>
      <w:r>
        <w:rPr>
          <w:spacing w:val="-1"/>
        </w:rPr>
        <w:t>v</w:t>
      </w:r>
      <w:r>
        <w:t>id</w:t>
      </w:r>
      <w:r>
        <w:rPr>
          <w:spacing w:val="-1"/>
        </w:rPr>
        <w:t>e</w:t>
      </w:r>
      <w:r>
        <w:t>d</w:t>
      </w:r>
      <w:r>
        <w:rPr>
          <w:spacing w:val="2"/>
        </w:rPr>
        <w:t xml:space="preserve"> </w:t>
      </w:r>
      <w:r>
        <w:t>the pr</w:t>
      </w:r>
      <w:r>
        <w:rPr>
          <w:spacing w:val="-1"/>
        </w:rPr>
        <w:t>i</w:t>
      </w:r>
      <w:r>
        <w:t>n</w:t>
      </w:r>
      <w:r>
        <w:rPr>
          <w:spacing w:val="-1"/>
        </w:rPr>
        <w:t>t</w:t>
      </w:r>
      <w:r>
        <w:t>i</w:t>
      </w:r>
      <w:r>
        <w:rPr>
          <w:spacing w:val="-1"/>
        </w:rPr>
        <w:t>n</w:t>
      </w:r>
      <w:r>
        <w:t>g</w:t>
      </w:r>
      <w:r>
        <w:rPr>
          <w:spacing w:val="2"/>
        </w:rPr>
        <w:t xml:space="preserve"> </w:t>
      </w:r>
      <w:r>
        <w:t>or</w:t>
      </w:r>
      <w:r>
        <w:rPr>
          <w:spacing w:val="1"/>
        </w:rPr>
        <w:t xml:space="preserve"> </w:t>
      </w:r>
      <w:r>
        <w:t>l</w:t>
      </w:r>
      <w:r>
        <w:rPr>
          <w:spacing w:val="-1"/>
        </w:rPr>
        <w:t>a</w:t>
      </w:r>
      <w:r>
        <w:rPr>
          <w:spacing w:val="1"/>
        </w:rPr>
        <w:t>b</w:t>
      </w:r>
      <w:r>
        <w:rPr>
          <w:spacing w:val="-1"/>
        </w:rPr>
        <w:t>e</w:t>
      </w:r>
      <w:r>
        <w:t>lli</w:t>
      </w:r>
      <w:r>
        <w:rPr>
          <w:spacing w:val="-1"/>
        </w:rPr>
        <w:t>n</w:t>
      </w:r>
      <w:r>
        <w:t>g</w:t>
      </w:r>
      <w:r>
        <w:rPr>
          <w:spacing w:val="2"/>
        </w:rPr>
        <w:t xml:space="preserve"> </w:t>
      </w:r>
      <w:r>
        <w:t>h</w:t>
      </w:r>
      <w:r>
        <w:rPr>
          <w:spacing w:val="-1"/>
        </w:rPr>
        <w:t>a</w:t>
      </w:r>
      <w:r>
        <w:t>s</w:t>
      </w:r>
      <w:r>
        <w:rPr>
          <w:spacing w:val="3"/>
        </w:rPr>
        <w:t xml:space="preserve"> </w:t>
      </w:r>
      <w:r>
        <w:t>b</w:t>
      </w:r>
      <w:r>
        <w:rPr>
          <w:spacing w:val="-1"/>
        </w:rPr>
        <w:t>e</w:t>
      </w:r>
      <w:r>
        <w:rPr>
          <w:spacing w:val="-2"/>
        </w:rPr>
        <w:t>e</w:t>
      </w:r>
      <w:r>
        <w:t xml:space="preserve">n </w:t>
      </w:r>
      <w:r>
        <w:rPr>
          <w:spacing w:val="1"/>
        </w:rPr>
        <w:t>d</w:t>
      </w:r>
      <w:r>
        <w:rPr>
          <w:spacing w:val="-1"/>
        </w:rPr>
        <w:t>o</w:t>
      </w:r>
      <w:r>
        <w:rPr>
          <w:spacing w:val="1"/>
        </w:rPr>
        <w:t>n</w:t>
      </w:r>
      <w:r>
        <w:t>e</w:t>
      </w:r>
      <w:r>
        <w:rPr>
          <w:spacing w:val="-2"/>
        </w:rPr>
        <w:t xml:space="preserve"> </w:t>
      </w:r>
      <w:r>
        <w:t>w</w:t>
      </w:r>
      <w:r>
        <w:rPr>
          <w:spacing w:val="1"/>
        </w:rPr>
        <w:t>i</w:t>
      </w:r>
      <w:r>
        <w:t>th</w:t>
      </w:r>
      <w:r>
        <w:rPr>
          <w:spacing w:val="-1"/>
        </w:rPr>
        <w:t xml:space="preserve"> </w:t>
      </w:r>
      <w:r>
        <w:rPr>
          <w:spacing w:val="1"/>
        </w:rPr>
        <w:t>n</w:t>
      </w:r>
      <w:r>
        <w:rPr>
          <w:spacing w:val="-1"/>
        </w:rPr>
        <w:t>o</w:t>
      </w:r>
      <w:r>
        <w:rPr>
          <w:spacing w:val="1"/>
        </w:rPr>
        <w:t>n</w:t>
      </w:r>
      <w:r>
        <w:rPr>
          <w:spacing w:val="-1"/>
        </w:rPr>
        <w:t>-</w:t>
      </w:r>
      <w:r>
        <w:rPr>
          <w:spacing w:val="1"/>
        </w:rPr>
        <w:t>t</w:t>
      </w:r>
      <w:r>
        <w:rPr>
          <w:spacing w:val="-1"/>
        </w:rPr>
        <w:t>ox</w:t>
      </w:r>
      <w:r>
        <w:rPr>
          <w:spacing w:val="1"/>
        </w:rPr>
        <w:t>i</w:t>
      </w:r>
      <w:r>
        <w:t>c</w:t>
      </w:r>
      <w:r>
        <w:rPr>
          <w:spacing w:val="-2"/>
        </w:rPr>
        <w:t xml:space="preserve"> </w:t>
      </w:r>
      <w:r>
        <w:rPr>
          <w:spacing w:val="1"/>
        </w:rPr>
        <w:t>in</w:t>
      </w:r>
      <w:r>
        <w:t xml:space="preserve">k </w:t>
      </w:r>
      <w:r>
        <w:rPr>
          <w:spacing w:val="-1"/>
        </w:rPr>
        <w:t>o</w:t>
      </w:r>
      <w:r>
        <w:t xml:space="preserve">r </w:t>
      </w:r>
      <w:r>
        <w:rPr>
          <w:spacing w:val="1"/>
        </w:rPr>
        <w:t>g</w:t>
      </w:r>
      <w:r>
        <w:rPr>
          <w:spacing w:val="-1"/>
        </w:rPr>
        <w:t>lu</w:t>
      </w:r>
      <w:r>
        <w:rPr>
          <w:spacing w:val="1"/>
        </w:rPr>
        <w:t>e.</w:t>
      </w:r>
    </w:p>
    <w:p w14:paraId="52901D9C" w14:textId="77777777" w:rsidR="00D41C24" w:rsidRDefault="00D41C24" w:rsidP="00D41C24">
      <w:pPr>
        <w:pStyle w:val="SingleTxtG"/>
      </w:pPr>
      <w:r>
        <w:rPr>
          <w:noProof/>
          <w:lang w:val="de-DE" w:eastAsia="de-DE"/>
        </w:rPr>
        <mc:AlternateContent>
          <mc:Choice Requires="wpg">
            <w:drawing>
              <wp:anchor distT="0" distB="0" distL="114300" distR="114300" simplePos="0" relativeHeight="251683840" behindDoc="1" locked="0" layoutInCell="1" allowOverlap="1" wp14:anchorId="21D082B0" wp14:editId="573254AE">
                <wp:simplePos x="0" y="0"/>
                <wp:positionH relativeFrom="page">
                  <wp:posOffset>3020695</wp:posOffset>
                </wp:positionH>
                <wp:positionV relativeFrom="paragraph">
                  <wp:posOffset>270510</wp:posOffset>
                </wp:positionV>
                <wp:extent cx="19050" cy="4445"/>
                <wp:effectExtent l="10795" t="6985" r="8255" b="7620"/>
                <wp:wrapNone/>
                <wp:docPr id="303" name="Group 2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4445"/>
                          <a:chOff x="4757" y="426"/>
                          <a:chExt cx="30" cy="7"/>
                        </a:xfrm>
                      </wpg:grpSpPr>
                      <wps:wsp>
                        <wps:cNvPr id="304" name="Freeform 289"/>
                        <wps:cNvSpPr>
                          <a:spLocks/>
                        </wps:cNvSpPr>
                        <wps:spPr bwMode="auto">
                          <a:xfrm>
                            <a:off x="4757" y="426"/>
                            <a:ext cx="30" cy="7"/>
                          </a:xfrm>
                          <a:custGeom>
                            <a:avLst/>
                            <a:gdLst>
                              <a:gd name="T0" fmla="+- 0 4757 4757"/>
                              <a:gd name="T1" fmla="*/ T0 w 30"/>
                              <a:gd name="T2" fmla="+- 0 429 426"/>
                              <a:gd name="T3" fmla="*/ 429 h 7"/>
                              <a:gd name="T4" fmla="+- 0 4787 4757"/>
                              <a:gd name="T5" fmla="*/ T4 w 30"/>
                              <a:gd name="T6" fmla="+- 0 429 426"/>
                              <a:gd name="T7" fmla="*/ 429 h 7"/>
                            </a:gdLst>
                            <a:ahLst/>
                            <a:cxnLst>
                              <a:cxn ang="0">
                                <a:pos x="T1" y="T3"/>
                              </a:cxn>
                              <a:cxn ang="0">
                                <a:pos x="T5" y="T7"/>
                              </a:cxn>
                            </a:cxnLst>
                            <a:rect l="0" t="0" r="r" b="b"/>
                            <a:pathLst>
                              <a:path w="30" h="7">
                                <a:moveTo>
                                  <a:pt x="0" y="3"/>
                                </a:moveTo>
                                <a:lnTo>
                                  <a:pt x="30" y="3"/>
                                </a:lnTo>
                              </a:path>
                            </a:pathLst>
                          </a:custGeom>
                          <a:noFill/>
                          <a:ln w="5842">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7D6AB4" id="Group 288" o:spid="_x0000_s1026" style="position:absolute;margin-left:237.85pt;margin-top:21.3pt;width:1.5pt;height:.35pt;z-index:-251632640;mso-position-horizontal-relative:page" coordorigin="4757,426" coordsize="3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">
                <v:shape id="Freeform 289" o:spid="_x0000_s1027" style="position:absolute;left:4757;top:426;width:30;height:7;visibility:visible;mso-wrap-style:square;v-text-anchor:top" coordsize="3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" path="m,3r30,e" filled="f" strokecolor="red" strokeweight=".46pt">
                  <v:path arrowok="t" o:connecttype="custom" o:connectlocs="0,429;30,429" o:connectangles="0,0"/>
                </v:shape>
                <w10:wrap anchorx="page"/>
              </v:group>
            </w:pict>
          </mc:Fallback>
        </mc:AlternateContent>
      </w:r>
      <w:r>
        <w:t>S</w:t>
      </w:r>
      <w:r>
        <w:rPr>
          <w:spacing w:val="-1"/>
        </w:rPr>
        <w:t>t</w:t>
      </w:r>
      <w:r>
        <w:t>i</w:t>
      </w:r>
      <w:r>
        <w:rPr>
          <w:spacing w:val="-1"/>
        </w:rPr>
        <w:t>c</w:t>
      </w:r>
      <w:r>
        <w:t>k</w:t>
      </w:r>
      <w:r>
        <w:rPr>
          <w:spacing w:val="-1"/>
        </w:rPr>
        <w:t>e</w:t>
      </w:r>
      <w:r>
        <w:t>rs</w:t>
      </w:r>
      <w:r>
        <w:rPr>
          <w:spacing w:val="1"/>
        </w:rPr>
        <w:t xml:space="preserve"> </w:t>
      </w:r>
      <w:r>
        <w:t>i</w:t>
      </w:r>
      <w:r>
        <w:rPr>
          <w:spacing w:val="-1"/>
        </w:rPr>
        <w:t>nd</w:t>
      </w:r>
      <w:r>
        <w:rPr>
          <w:spacing w:val="1"/>
        </w:rPr>
        <w:t>i</w:t>
      </w:r>
      <w:r>
        <w:rPr>
          <w:spacing w:val="-1"/>
        </w:rPr>
        <w:t>vi</w:t>
      </w:r>
      <w:r>
        <w:t>du</w:t>
      </w:r>
      <w:r>
        <w:rPr>
          <w:spacing w:val="-1"/>
        </w:rPr>
        <w:t>al</w:t>
      </w:r>
      <w:r>
        <w:t>ly</w:t>
      </w:r>
      <w:r>
        <w:rPr>
          <w:spacing w:val="1"/>
        </w:rPr>
        <w:t xml:space="preserve"> </w:t>
      </w:r>
      <w:r>
        <w:rPr>
          <w:spacing w:val="-1"/>
        </w:rPr>
        <w:t>a</w:t>
      </w:r>
      <w:r>
        <w:t>ff</w:t>
      </w:r>
      <w:r>
        <w:rPr>
          <w:spacing w:val="-1"/>
        </w:rPr>
        <w:t>i</w:t>
      </w:r>
      <w:r>
        <w:t>x</w:t>
      </w:r>
      <w:r>
        <w:rPr>
          <w:spacing w:val="-1"/>
        </w:rPr>
        <w:t>e</w:t>
      </w:r>
      <w:r>
        <w:t>d</w:t>
      </w:r>
      <w:r>
        <w:rPr>
          <w:spacing w:val="1"/>
        </w:rPr>
        <w:t xml:space="preserve"> </w:t>
      </w:r>
      <w:r>
        <w:t>to</w:t>
      </w:r>
      <w:r>
        <w:rPr>
          <w:spacing w:val="1"/>
        </w:rPr>
        <w:t xml:space="preserve"> </w:t>
      </w:r>
      <w:r>
        <w:t xml:space="preserve">the </w:t>
      </w:r>
      <w:r>
        <w:rPr>
          <w:spacing w:val="1"/>
        </w:rPr>
        <w:t>p</w:t>
      </w:r>
      <w:r>
        <w:rPr>
          <w:spacing w:val="-1"/>
        </w:rPr>
        <w:t>r</w:t>
      </w:r>
      <w:r>
        <w:rPr>
          <w:spacing w:val="1"/>
        </w:rPr>
        <w:t>o</w:t>
      </w:r>
      <w:r>
        <w:rPr>
          <w:spacing w:val="-1"/>
        </w:rPr>
        <w:t>d</w:t>
      </w:r>
      <w:r>
        <w:rPr>
          <w:spacing w:val="1"/>
        </w:rPr>
        <w:t>u</w:t>
      </w:r>
      <w:r>
        <w:rPr>
          <w:spacing w:val="-1"/>
        </w:rPr>
        <w:t>c</w:t>
      </w:r>
      <w:r>
        <w:t>e</w:t>
      </w:r>
      <w:r>
        <w:rPr>
          <w:spacing w:val="1"/>
        </w:rPr>
        <w:t xml:space="preserve"> </w:t>
      </w:r>
      <w:r>
        <w:t>sh</w:t>
      </w:r>
      <w:r>
        <w:rPr>
          <w:spacing w:val="-2"/>
        </w:rPr>
        <w:t>a</w:t>
      </w:r>
      <w:r>
        <w:rPr>
          <w:spacing w:val="1"/>
        </w:rPr>
        <w:t>l</w:t>
      </w:r>
      <w:r>
        <w:t>l be</w:t>
      </w:r>
      <w:r>
        <w:rPr>
          <w:spacing w:val="1"/>
        </w:rPr>
        <w:t xml:space="preserve"> </w:t>
      </w:r>
      <w:r>
        <w:rPr>
          <w:spacing w:val="-1"/>
        </w:rPr>
        <w:t>s</w:t>
      </w:r>
      <w:r>
        <w:t>u</w:t>
      </w:r>
      <w:r>
        <w:rPr>
          <w:spacing w:val="-1"/>
        </w:rPr>
        <w:t>c</w:t>
      </w:r>
      <w:r>
        <w:t>h</w:t>
      </w:r>
      <w:r>
        <w:rPr>
          <w:spacing w:val="1"/>
        </w:rPr>
        <w:t xml:space="preserve"> </w:t>
      </w:r>
      <w:r>
        <w:t>th</w:t>
      </w:r>
      <w:r>
        <w:rPr>
          <w:spacing w:val="-1"/>
        </w:rPr>
        <w:t>at</w:t>
      </w:r>
      <w:r>
        <w:t>,</w:t>
      </w:r>
      <w:r>
        <w:rPr>
          <w:spacing w:val="1"/>
        </w:rPr>
        <w:t xml:space="preserve"> </w:t>
      </w:r>
      <w:r>
        <w:t>w</w:t>
      </w:r>
      <w:r>
        <w:rPr>
          <w:spacing w:val="1"/>
        </w:rPr>
        <w:t>h</w:t>
      </w:r>
      <w:r>
        <w:rPr>
          <w:spacing w:val="-1"/>
        </w:rPr>
        <w:t>e</w:t>
      </w:r>
      <w:r>
        <w:t>n</w:t>
      </w:r>
      <w:r>
        <w:rPr>
          <w:spacing w:val="1"/>
        </w:rPr>
        <w:t xml:space="preserve"> </w:t>
      </w:r>
      <w:r>
        <w:t>remov</w:t>
      </w:r>
      <w:r>
        <w:rPr>
          <w:spacing w:val="-1"/>
        </w:rPr>
        <w:t>e</w:t>
      </w:r>
      <w:r>
        <w:t>d,</w:t>
      </w:r>
      <w:r>
        <w:rPr>
          <w:spacing w:val="1"/>
        </w:rPr>
        <w:t xml:space="preserve"> </w:t>
      </w:r>
      <w:r>
        <w:t>th</w:t>
      </w:r>
      <w:r>
        <w:rPr>
          <w:spacing w:val="-1"/>
        </w:rPr>
        <w:t>e</w:t>
      </w:r>
      <w:r>
        <w:t>y n</w:t>
      </w:r>
      <w:r>
        <w:rPr>
          <w:spacing w:val="-1"/>
        </w:rPr>
        <w:t>e</w:t>
      </w:r>
      <w:r>
        <w:t>it</w:t>
      </w:r>
      <w:r>
        <w:rPr>
          <w:spacing w:val="-1"/>
        </w:rPr>
        <w:t>he</w:t>
      </w:r>
      <w:r>
        <w:t>r l</w:t>
      </w:r>
      <w:r>
        <w:rPr>
          <w:spacing w:val="-1"/>
        </w:rPr>
        <w:t>ea</w:t>
      </w:r>
      <w:r>
        <w:rPr>
          <w:spacing w:val="1"/>
        </w:rPr>
        <w:t>v</w:t>
      </w:r>
      <w:r>
        <w:t>e</w:t>
      </w:r>
      <w:r>
        <w:rPr>
          <w:spacing w:val="-8"/>
        </w:rPr>
        <w:t xml:space="preserve"> </w:t>
      </w:r>
      <w:r>
        <w:rPr>
          <w:spacing w:val="1"/>
        </w:rPr>
        <w:t>v</w:t>
      </w:r>
      <w:r>
        <w:t>i</w:t>
      </w:r>
      <w:r>
        <w:rPr>
          <w:spacing w:val="-1"/>
        </w:rPr>
        <w:t>s</w:t>
      </w:r>
      <w:r>
        <w:t>i</w:t>
      </w:r>
      <w:r>
        <w:rPr>
          <w:spacing w:val="1"/>
        </w:rPr>
        <w:t>b</w:t>
      </w:r>
      <w:r>
        <w:t>le</w:t>
      </w:r>
      <w:r>
        <w:rPr>
          <w:spacing w:val="-9"/>
        </w:rPr>
        <w:t xml:space="preserve"> </w:t>
      </w:r>
      <w:r>
        <w:rPr>
          <w:spacing w:val="1"/>
        </w:rPr>
        <w:t>t</w:t>
      </w:r>
      <w:r>
        <w:rPr>
          <w:spacing w:val="-1"/>
        </w:rPr>
        <w:t>ra</w:t>
      </w:r>
      <w:r>
        <w:rPr>
          <w:spacing w:val="1"/>
        </w:rPr>
        <w:t>c</w:t>
      </w:r>
      <w:r>
        <w:rPr>
          <w:spacing w:val="-2"/>
        </w:rPr>
        <w:t>e</w:t>
      </w:r>
      <w:r>
        <w:t>s</w:t>
      </w:r>
      <w:r>
        <w:rPr>
          <w:spacing w:val="-7"/>
        </w:rPr>
        <w:t xml:space="preserve"> </w:t>
      </w:r>
      <w:r>
        <w:rPr>
          <w:spacing w:val="1"/>
        </w:rPr>
        <w:t>o</w:t>
      </w:r>
      <w:r>
        <w:t>f</w:t>
      </w:r>
      <w:r>
        <w:rPr>
          <w:spacing w:val="-8"/>
        </w:rPr>
        <w:t xml:space="preserve"> </w:t>
      </w:r>
      <w:r>
        <w:rPr>
          <w:spacing w:val="1"/>
        </w:rPr>
        <w:t>glu</w:t>
      </w:r>
      <w:r>
        <w:rPr>
          <w:spacing w:val="-2"/>
        </w:rPr>
        <w:t>e</w:t>
      </w:r>
      <w:r>
        <w:t>,</w:t>
      </w:r>
      <w:r>
        <w:rPr>
          <w:spacing w:val="-8"/>
        </w:rPr>
        <w:t xml:space="preserve"> </w:t>
      </w:r>
      <w:r>
        <w:rPr>
          <w:spacing w:val="1"/>
        </w:rPr>
        <w:t>no</w:t>
      </w:r>
      <w:r>
        <w:t>r</w:t>
      </w:r>
      <w:r>
        <w:rPr>
          <w:spacing w:val="-8"/>
        </w:rPr>
        <w:t xml:space="preserve"> </w:t>
      </w:r>
      <w:r>
        <w:t>l</w:t>
      </w:r>
      <w:r>
        <w:rPr>
          <w:spacing w:val="-1"/>
        </w:rPr>
        <w:t>ea</w:t>
      </w:r>
      <w:r>
        <w:t>d</w:t>
      </w:r>
      <w:r>
        <w:rPr>
          <w:spacing w:val="-8"/>
        </w:rPr>
        <w:t xml:space="preserve"> </w:t>
      </w:r>
      <w:r>
        <w:rPr>
          <w:spacing w:val="1"/>
        </w:rPr>
        <w:t>t</w:t>
      </w:r>
      <w:r>
        <w:t>o</w:t>
      </w:r>
      <w:r>
        <w:rPr>
          <w:spacing w:val="-8"/>
        </w:rPr>
        <w:t xml:space="preserve"> </w:t>
      </w:r>
      <w:r>
        <w:t>s</w:t>
      </w:r>
      <w:r>
        <w:rPr>
          <w:spacing w:val="1"/>
        </w:rPr>
        <w:t>k</w:t>
      </w:r>
      <w:r>
        <w:t>in</w:t>
      </w:r>
      <w:r>
        <w:rPr>
          <w:spacing w:val="-7"/>
        </w:rPr>
        <w:t xml:space="preserve"> </w:t>
      </w:r>
      <w:r>
        <w:rPr>
          <w:spacing w:val="-1"/>
        </w:rPr>
        <w:t>de</w:t>
      </w:r>
      <w:r>
        <w:t>f</w:t>
      </w:r>
      <w:r>
        <w:rPr>
          <w:spacing w:val="-1"/>
        </w:rPr>
        <w:t>ec</w:t>
      </w:r>
      <w:r>
        <w:t>ts.</w:t>
      </w:r>
      <w:r>
        <w:rPr>
          <w:spacing w:val="-8"/>
        </w:rPr>
        <w:t xml:space="preserve"> </w:t>
      </w:r>
      <w:r w:rsidRPr="009A4D50">
        <w:t>Inf</w:t>
      </w:r>
      <w:r w:rsidRPr="009A4D50">
        <w:rPr>
          <w:spacing w:val="-1"/>
        </w:rPr>
        <w:t>o</w:t>
      </w:r>
      <w:r w:rsidRPr="009A4D50">
        <w:t>r</w:t>
      </w:r>
      <w:r w:rsidRPr="009A4D50">
        <w:rPr>
          <w:spacing w:val="-2"/>
        </w:rPr>
        <w:t>m</w:t>
      </w:r>
      <w:r w:rsidRPr="009A4D50">
        <w:t>ati</w:t>
      </w:r>
      <w:r w:rsidRPr="009A4D50">
        <w:rPr>
          <w:spacing w:val="-1"/>
        </w:rPr>
        <w:t>o</w:t>
      </w:r>
      <w:r w:rsidRPr="009A4D50">
        <w:t>n</w:t>
      </w:r>
      <w:r w:rsidRPr="009A4D50">
        <w:rPr>
          <w:spacing w:val="-8"/>
        </w:rPr>
        <w:t xml:space="preserve"> </w:t>
      </w:r>
      <w:r w:rsidRPr="009A4D50">
        <w:rPr>
          <w:spacing w:val="1"/>
        </w:rPr>
        <w:t>l</w:t>
      </w:r>
      <w:r w:rsidRPr="009A4D50">
        <w:rPr>
          <w:spacing w:val="-2"/>
        </w:rPr>
        <w:t>a</w:t>
      </w:r>
      <w:r w:rsidRPr="009A4D50">
        <w:t>s</w:t>
      </w:r>
      <w:r w:rsidRPr="009A4D50">
        <w:rPr>
          <w:spacing w:val="-1"/>
        </w:rPr>
        <w:t>e</w:t>
      </w:r>
      <w:r w:rsidRPr="009A4D50">
        <w:t>r</w:t>
      </w:r>
      <w:r w:rsidRPr="009A4D50">
        <w:rPr>
          <w:spacing w:val="-1"/>
        </w:rPr>
        <w:t>e</w:t>
      </w:r>
      <w:r w:rsidRPr="009A4D50">
        <w:t>d</w:t>
      </w:r>
      <w:r w:rsidRPr="009A4D50">
        <w:rPr>
          <w:spacing w:val="-7"/>
        </w:rPr>
        <w:t xml:space="preserve"> </w:t>
      </w:r>
      <w:r w:rsidRPr="009A4D50">
        <w:t>on</w:t>
      </w:r>
      <w:r w:rsidRPr="009A4D50">
        <w:rPr>
          <w:spacing w:val="-9"/>
        </w:rPr>
        <w:t xml:space="preserve"> </w:t>
      </w:r>
      <w:r w:rsidRPr="009A4D50">
        <w:t>s</w:t>
      </w:r>
      <w:r w:rsidRPr="009A4D50">
        <w:rPr>
          <w:spacing w:val="-1"/>
        </w:rPr>
        <w:t>i</w:t>
      </w:r>
      <w:r w:rsidRPr="009A4D50">
        <w:t>ngle</w:t>
      </w:r>
      <w:r w:rsidRPr="009A4D50">
        <w:rPr>
          <w:spacing w:val="-10"/>
        </w:rPr>
        <w:t xml:space="preserve"> </w:t>
      </w:r>
      <w:r w:rsidRPr="009A4D50">
        <w:t>fr</w:t>
      </w:r>
      <w:r w:rsidRPr="009A4D50">
        <w:rPr>
          <w:spacing w:val="-1"/>
        </w:rPr>
        <w:t>u</w:t>
      </w:r>
      <w:r w:rsidRPr="009A4D50">
        <w:rPr>
          <w:spacing w:val="1"/>
        </w:rPr>
        <w:t>i</w:t>
      </w:r>
      <w:r w:rsidRPr="009A4D50">
        <w:t>t</w:t>
      </w:r>
      <w:r w:rsidRPr="009A4D50">
        <w:rPr>
          <w:spacing w:val="-9"/>
        </w:rPr>
        <w:t xml:space="preserve"> </w:t>
      </w:r>
      <w:r w:rsidRPr="009A4D50">
        <w:t>s</w:t>
      </w:r>
      <w:r w:rsidRPr="009A4D50">
        <w:rPr>
          <w:spacing w:val="-1"/>
        </w:rPr>
        <w:t>ho</w:t>
      </w:r>
      <w:r w:rsidRPr="009A4D50">
        <w:rPr>
          <w:spacing w:val="1"/>
        </w:rPr>
        <w:t>u</w:t>
      </w:r>
      <w:r w:rsidRPr="009A4D50">
        <w:t>ld n</w:t>
      </w:r>
      <w:r w:rsidRPr="009A4D50">
        <w:rPr>
          <w:spacing w:val="-1"/>
        </w:rPr>
        <w:t>o</w:t>
      </w:r>
      <w:r w:rsidRPr="009A4D50">
        <w:t>t l</w:t>
      </w:r>
      <w:r w:rsidRPr="009A4D50">
        <w:rPr>
          <w:spacing w:val="-1"/>
        </w:rPr>
        <w:t>ea</w:t>
      </w:r>
      <w:r w:rsidRPr="009A4D50">
        <w:t>d</w:t>
      </w:r>
      <w:r w:rsidRPr="009A4D50">
        <w:rPr>
          <w:spacing w:val="-1"/>
        </w:rPr>
        <w:t xml:space="preserve"> </w:t>
      </w:r>
      <w:r w:rsidRPr="009A4D50">
        <w:t>to fl</w:t>
      </w:r>
      <w:r w:rsidRPr="009A4D50">
        <w:rPr>
          <w:spacing w:val="-1"/>
        </w:rPr>
        <w:t>e</w:t>
      </w:r>
      <w:r w:rsidRPr="009A4D50">
        <w:t>sh</w:t>
      </w:r>
      <w:r w:rsidRPr="009A4D50">
        <w:rPr>
          <w:spacing w:val="-1"/>
        </w:rPr>
        <w:t xml:space="preserve"> </w:t>
      </w:r>
      <w:r w:rsidRPr="009A4D50">
        <w:t>or s</w:t>
      </w:r>
      <w:r w:rsidRPr="009A4D50">
        <w:rPr>
          <w:spacing w:val="-1"/>
        </w:rPr>
        <w:t>ki</w:t>
      </w:r>
      <w:r w:rsidRPr="009A4D50">
        <w:t>n d</w:t>
      </w:r>
      <w:r w:rsidRPr="009A4D50">
        <w:rPr>
          <w:spacing w:val="-2"/>
        </w:rPr>
        <w:t>e</w:t>
      </w:r>
      <w:r w:rsidRPr="009A4D50">
        <w:t>fe</w:t>
      </w:r>
      <w:r w:rsidRPr="009A4D50">
        <w:rPr>
          <w:spacing w:val="-1"/>
        </w:rPr>
        <w:t>c</w:t>
      </w:r>
      <w:r w:rsidRPr="009A4D50">
        <w:rPr>
          <w:spacing w:val="1"/>
        </w:rPr>
        <w:t>t</w:t>
      </w:r>
      <w:r w:rsidRPr="009A4D50">
        <w:rPr>
          <w:spacing w:val="-1"/>
        </w:rPr>
        <w:t>s</w:t>
      </w:r>
      <w:r>
        <w:t>.</w:t>
      </w:r>
    </w:p>
    <w:p w14:paraId="7DCCCB26" w14:textId="77777777" w:rsidR="00D41C24" w:rsidRDefault="00D41C24" w:rsidP="00D41C24">
      <w:pPr>
        <w:pStyle w:val="SingleTxtG"/>
      </w:pPr>
      <w:r>
        <w:t>If t</w:t>
      </w:r>
      <w:r>
        <w:rPr>
          <w:spacing w:val="1"/>
        </w:rPr>
        <w:t>h</w:t>
      </w:r>
      <w:r>
        <w:t>e</w:t>
      </w:r>
      <w:r>
        <w:rPr>
          <w:spacing w:val="-2"/>
        </w:rPr>
        <w:t xml:space="preserve"> </w:t>
      </w:r>
      <w:r>
        <w:t>fr</w:t>
      </w:r>
      <w:r>
        <w:rPr>
          <w:spacing w:val="1"/>
        </w:rPr>
        <w:t>u</w:t>
      </w:r>
      <w:r>
        <w:t>it is</w:t>
      </w:r>
      <w:r>
        <w:rPr>
          <w:spacing w:val="-2"/>
        </w:rPr>
        <w:t xml:space="preserve"> </w:t>
      </w:r>
      <w:r>
        <w:t>wra</w:t>
      </w:r>
      <w:r>
        <w:rPr>
          <w:spacing w:val="1"/>
        </w:rPr>
        <w:t>pp</w:t>
      </w:r>
      <w:r>
        <w:rPr>
          <w:spacing w:val="-2"/>
        </w:rPr>
        <w:t>e</w:t>
      </w:r>
      <w:r>
        <w:rPr>
          <w:spacing w:val="1"/>
        </w:rPr>
        <w:t>d</w:t>
      </w:r>
      <w:r>
        <w:t>, t</w:t>
      </w:r>
      <w:r>
        <w:rPr>
          <w:spacing w:val="1"/>
        </w:rPr>
        <w:t>h</w:t>
      </w:r>
      <w:r>
        <w:rPr>
          <w:spacing w:val="-1"/>
        </w:rPr>
        <w:t>i</w:t>
      </w:r>
      <w:r>
        <w:rPr>
          <w:spacing w:val="1"/>
        </w:rPr>
        <w:t>n</w:t>
      </w:r>
      <w:r>
        <w:t xml:space="preserve">, </w:t>
      </w:r>
      <w:r>
        <w:rPr>
          <w:spacing w:val="1"/>
        </w:rPr>
        <w:t>d</w:t>
      </w:r>
      <w:r>
        <w:t xml:space="preserve">ry, </w:t>
      </w:r>
      <w:r>
        <w:rPr>
          <w:spacing w:val="1"/>
        </w:rPr>
        <w:t>n</w:t>
      </w:r>
      <w:r>
        <w:t>ew</w:t>
      </w:r>
      <w:r>
        <w:rPr>
          <w:spacing w:val="1"/>
        </w:rPr>
        <w:t xml:space="preserve"> </w:t>
      </w:r>
      <w:r>
        <w:rPr>
          <w:spacing w:val="-1"/>
        </w:rPr>
        <w:t>a</w:t>
      </w:r>
      <w:r>
        <w:rPr>
          <w:spacing w:val="1"/>
        </w:rPr>
        <w:t>n</w:t>
      </w:r>
      <w:r>
        <w:t>d</w:t>
      </w:r>
      <w:r>
        <w:rPr>
          <w:spacing w:val="-1"/>
        </w:rPr>
        <w:t xml:space="preserve"> </w:t>
      </w:r>
      <w:r>
        <w:rPr>
          <w:spacing w:val="1"/>
        </w:rPr>
        <w:t>o</w:t>
      </w:r>
      <w:r>
        <w:t>do</w:t>
      </w:r>
      <w:r>
        <w:rPr>
          <w:spacing w:val="1"/>
        </w:rPr>
        <w:t>u</w:t>
      </w:r>
      <w:r>
        <w:t>rl</w:t>
      </w:r>
      <w:r>
        <w:rPr>
          <w:spacing w:val="-2"/>
        </w:rPr>
        <w:t>e</w:t>
      </w:r>
      <w:r>
        <w:t>s</w:t>
      </w:r>
      <w:r>
        <w:rPr>
          <w:spacing w:val="2"/>
        </w:rPr>
        <w:t>s</w:t>
      </w:r>
      <w:r w:rsidR="00523442" w:rsidRPr="00B1712F">
        <w:rPr>
          <w:rStyle w:val="FootnoteReference"/>
        </w:rPr>
        <w:footnoteReference w:id="12"/>
      </w:r>
      <w:r>
        <w:rPr>
          <w:spacing w:val="16"/>
          <w:position w:val="4"/>
          <w:sz w:val="9"/>
          <w:szCs w:val="9"/>
        </w:rPr>
        <w:t xml:space="preserve"> </w:t>
      </w:r>
      <w:r>
        <w:rPr>
          <w:spacing w:val="1"/>
        </w:rPr>
        <w:t>p</w:t>
      </w:r>
      <w:r>
        <w:rPr>
          <w:spacing w:val="-1"/>
        </w:rPr>
        <w:t>a</w:t>
      </w:r>
      <w:r>
        <w:rPr>
          <w:spacing w:val="1"/>
        </w:rPr>
        <w:t>p</w:t>
      </w:r>
      <w:r>
        <w:rPr>
          <w:spacing w:val="-2"/>
        </w:rPr>
        <w:t>e</w:t>
      </w:r>
      <w:r>
        <w:t>r</w:t>
      </w:r>
      <w:r>
        <w:rPr>
          <w:spacing w:val="1"/>
        </w:rPr>
        <w:t xml:space="preserve"> </w:t>
      </w:r>
      <w:r>
        <w:t>m</w:t>
      </w:r>
      <w:r>
        <w:rPr>
          <w:spacing w:val="1"/>
        </w:rPr>
        <w:t>u</w:t>
      </w:r>
      <w:r>
        <w:rPr>
          <w:spacing w:val="-1"/>
        </w:rPr>
        <w:t>s</w:t>
      </w:r>
      <w:r>
        <w:t xml:space="preserve">t </w:t>
      </w:r>
      <w:r>
        <w:rPr>
          <w:spacing w:val="1"/>
        </w:rPr>
        <w:t>b</w:t>
      </w:r>
      <w:r>
        <w:t>e</w:t>
      </w:r>
      <w:r>
        <w:rPr>
          <w:spacing w:val="-2"/>
        </w:rPr>
        <w:t xml:space="preserve"> </w:t>
      </w:r>
      <w:r>
        <w:rPr>
          <w:spacing w:val="1"/>
        </w:rPr>
        <w:t>us</w:t>
      </w:r>
      <w:r>
        <w:rPr>
          <w:spacing w:val="-2"/>
        </w:rPr>
        <w:t>e</w:t>
      </w:r>
      <w:r>
        <w:rPr>
          <w:spacing w:val="1"/>
        </w:rPr>
        <w:t>d.</w:t>
      </w:r>
    </w:p>
    <w:p w14:paraId="349A7D12" w14:textId="77777777" w:rsidR="00D41C24" w:rsidRDefault="00D41C24" w:rsidP="00D41C24">
      <w:pPr>
        <w:pStyle w:val="SingleTxtG"/>
      </w:pPr>
      <w:r>
        <w:rPr>
          <w:spacing w:val="-1"/>
        </w:rPr>
        <w:t>T</w:t>
      </w:r>
      <w:r>
        <w:rPr>
          <w:spacing w:val="1"/>
        </w:rPr>
        <w:t>h</w:t>
      </w:r>
      <w:r>
        <w:t>e</w:t>
      </w:r>
      <w:r>
        <w:rPr>
          <w:spacing w:val="-8"/>
        </w:rPr>
        <w:t xml:space="preserve"> </w:t>
      </w:r>
      <w:r>
        <w:t>use</w:t>
      </w:r>
      <w:r>
        <w:rPr>
          <w:spacing w:val="-7"/>
        </w:rPr>
        <w:t xml:space="preserve"> </w:t>
      </w:r>
      <w:r>
        <w:t>of</w:t>
      </w:r>
      <w:r>
        <w:rPr>
          <w:spacing w:val="-6"/>
        </w:rPr>
        <w:t xml:space="preserve"> </w:t>
      </w:r>
      <w:r>
        <w:rPr>
          <w:spacing w:val="-1"/>
        </w:rPr>
        <w:t>a</w:t>
      </w:r>
      <w:r>
        <w:t>ny</w:t>
      </w:r>
      <w:r>
        <w:rPr>
          <w:spacing w:val="-6"/>
        </w:rPr>
        <w:t xml:space="preserve"> </w:t>
      </w:r>
      <w:r>
        <w:t>su</w:t>
      </w:r>
      <w:r>
        <w:rPr>
          <w:spacing w:val="-1"/>
        </w:rPr>
        <w:t>bs</w:t>
      </w:r>
      <w:r>
        <w:rPr>
          <w:spacing w:val="1"/>
        </w:rPr>
        <w:t>t</w:t>
      </w:r>
      <w:r>
        <w:rPr>
          <w:spacing w:val="-2"/>
        </w:rPr>
        <w:t>a</w:t>
      </w:r>
      <w:r>
        <w:t>n</w:t>
      </w:r>
      <w:r>
        <w:rPr>
          <w:spacing w:val="-1"/>
        </w:rPr>
        <w:t>c</w:t>
      </w:r>
      <w:r>
        <w:t>e</w:t>
      </w:r>
      <w:r>
        <w:rPr>
          <w:spacing w:val="-7"/>
        </w:rPr>
        <w:t xml:space="preserve"> </w:t>
      </w:r>
      <w:r>
        <w:t>t</w:t>
      </w:r>
      <w:r>
        <w:rPr>
          <w:spacing w:val="-1"/>
        </w:rPr>
        <w:t>e</w:t>
      </w:r>
      <w:r>
        <w:t>nd</w:t>
      </w:r>
      <w:r>
        <w:rPr>
          <w:spacing w:val="-1"/>
        </w:rPr>
        <w:t>i</w:t>
      </w:r>
      <w:r>
        <w:t>ng</w:t>
      </w:r>
      <w:r>
        <w:rPr>
          <w:spacing w:val="-7"/>
        </w:rPr>
        <w:t xml:space="preserve"> </w:t>
      </w:r>
      <w:r>
        <w:t>to</w:t>
      </w:r>
      <w:r>
        <w:rPr>
          <w:spacing w:val="-6"/>
        </w:rPr>
        <w:t xml:space="preserve"> </w:t>
      </w:r>
      <w:r>
        <w:rPr>
          <w:spacing w:val="-2"/>
        </w:rPr>
        <w:t>m</w:t>
      </w:r>
      <w:r>
        <w:t>odify</w:t>
      </w:r>
      <w:r>
        <w:rPr>
          <w:spacing w:val="-7"/>
        </w:rPr>
        <w:t xml:space="preserve"> </w:t>
      </w:r>
      <w:r>
        <w:t>t</w:t>
      </w:r>
      <w:r>
        <w:rPr>
          <w:spacing w:val="-1"/>
        </w:rPr>
        <w:t>h</w:t>
      </w:r>
      <w:r>
        <w:t>e</w:t>
      </w:r>
      <w:r>
        <w:rPr>
          <w:spacing w:val="-7"/>
        </w:rPr>
        <w:t xml:space="preserve"> </w:t>
      </w:r>
      <w:r>
        <w:rPr>
          <w:spacing w:val="1"/>
        </w:rPr>
        <w:t>n</w:t>
      </w:r>
      <w:r>
        <w:rPr>
          <w:spacing w:val="-2"/>
        </w:rPr>
        <w:t>a</w:t>
      </w:r>
      <w:r>
        <w:rPr>
          <w:spacing w:val="1"/>
        </w:rPr>
        <w:t>t</w:t>
      </w:r>
      <w:r>
        <w:t>ur</w:t>
      </w:r>
      <w:r>
        <w:rPr>
          <w:spacing w:val="-2"/>
        </w:rPr>
        <w:t>a</w:t>
      </w:r>
      <w:r>
        <w:t>l</w:t>
      </w:r>
      <w:r>
        <w:rPr>
          <w:spacing w:val="-5"/>
        </w:rPr>
        <w:t xml:space="preserve"> </w:t>
      </w:r>
      <w:r>
        <w:rPr>
          <w:spacing w:val="-2"/>
        </w:rPr>
        <w:t>c</w:t>
      </w:r>
      <w:r>
        <w:t>h</w:t>
      </w:r>
      <w:r>
        <w:rPr>
          <w:spacing w:val="-1"/>
        </w:rPr>
        <w:t>a</w:t>
      </w:r>
      <w:r>
        <w:rPr>
          <w:spacing w:val="2"/>
        </w:rPr>
        <w:t>r</w:t>
      </w:r>
      <w:r>
        <w:rPr>
          <w:spacing w:val="-1"/>
        </w:rPr>
        <w:t>ac</w:t>
      </w:r>
      <w:r>
        <w:t>t</w:t>
      </w:r>
      <w:r>
        <w:rPr>
          <w:spacing w:val="-1"/>
        </w:rPr>
        <w:t>e</w:t>
      </w:r>
      <w:r>
        <w:t>risti</w:t>
      </w:r>
      <w:r>
        <w:rPr>
          <w:spacing w:val="-1"/>
        </w:rPr>
        <w:t>c</w:t>
      </w:r>
      <w:r>
        <w:t>s</w:t>
      </w:r>
      <w:r>
        <w:rPr>
          <w:spacing w:val="-7"/>
        </w:rPr>
        <w:t xml:space="preserve"> </w:t>
      </w:r>
      <w:r>
        <w:t>of</w:t>
      </w:r>
      <w:r>
        <w:rPr>
          <w:spacing w:val="-7"/>
        </w:rPr>
        <w:t xml:space="preserve"> </w:t>
      </w:r>
      <w:r>
        <w:t>the</w:t>
      </w:r>
      <w:r>
        <w:rPr>
          <w:spacing w:val="-7"/>
        </w:rPr>
        <w:t xml:space="preserve"> </w:t>
      </w:r>
      <w:r>
        <w:t>lim</w:t>
      </w:r>
      <w:r>
        <w:rPr>
          <w:spacing w:val="-2"/>
        </w:rPr>
        <w:t>e</w:t>
      </w:r>
      <w:r>
        <w:rPr>
          <w:spacing w:val="2"/>
        </w:rPr>
        <w:t>s</w:t>
      </w:r>
      <w:r>
        <w:t>,</w:t>
      </w:r>
      <w:r>
        <w:rPr>
          <w:spacing w:val="-6"/>
        </w:rPr>
        <w:t xml:space="preserve"> </w:t>
      </w:r>
      <w:r>
        <w:rPr>
          <w:spacing w:val="-1"/>
        </w:rPr>
        <w:t>e</w:t>
      </w:r>
      <w:r>
        <w:t>sp</w:t>
      </w:r>
      <w:r>
        <w:rPr>
          <w:spacing w:val="-1"/>
        </w:rPr>
        <w:t>ec</w:t>
      </w:r>
      <w:r>
        <w:t>i</w:t>
      </w:r>
      <w:r>
        <w:rPr>
          <w:spacing w:val="-1"/>
        </w:rPr>
        <w:t>a</w:t>
      </w:r>
      <w:r>
        <w:rPr>
          <w:spacing w:val="1"/>
        </w:rPr>
        <w:t>l</w:t>
      </w:r>
      <w:r>
        <w:t>ly in tas</w:t>
      </w:r>
      <w:r>
        <w:rPr>
          <w:spacing w:val="1"/>
        </w:rPr>
        <w:t>t</w:t>
      </w:r>
      <w:r>
        <w:t>e</w:t>
      </w:r>
      <w:r>
        <w:rPr>
          <w:spacing w:val="-2"/>
        </w:rPr>
        <w:t xml:space="preserve"> </w:t>
      </w:r>
      <w:r>
        <w:rPr>
          <w:spacing w:val="1"/>
        </w:rPr>
        <w:t>o</w:t>
      </w:r>
      <w:r>
        <w:t>r</w:t>
      </w:r>
      <w:r>
        <w:rPr>
          <w:spacing w:val="-1"/>
        </w:rPr>
        <w:t xml:space="preserve"> </w:t>
      </w:r>
      <w:r>
        <w:t>sme</w:t>
      </w:r>
      <w:r>
        <w:rPr>
          <w:spacing w:val="1"/>
        </w:rPr>
        <w:t>l</w:t>
      </w:r>
      <w:r>
        <w:rPr>
          <w:spacing w:val="-1"/>
        </w:rPr>
        <w:t>l</w:t>
      </w:r>
      <w:r>
        <w:t>,</w:t>
      </w:r>
      <w:r>
        <w:rPr>
          <w:spacing w:val="2"/>
        </w:rPr>
        <w:t xml:space="preserve"> </w:t>
      </w:r>
      <w:r>
        <w:t>is</w:t>
      </w:r>
      <w:r>
        <w:rPr>
          <w:spacing w:val="-2"/>
        </w:rPr>
        <w:t xml:space="preserve"> </w:t>
      </w:r>
      <w:r>
        <w:rPr>
          <w:spacing w:val="1"/>
        </w:rPr>
        <w:t>p</w:t>
      </w:r>
      <w:r>
        <w:t>ro</w:t>
      </w:r>
      <w:r>
        <w:rPr>
          <w:spacing w:val="1"/>
        </w:rPr>
        <w:t>h</w:t>
      </w:r>
      <w:r>
        <w:t>ibi</w:t>
      </w:r>
      <w:r>
        <w:rPr>
          <w:spacing w:val="1"/>
        </w:rPr>
        <w:t>t</w:t>
      </w:r>
      <w:r>
        <w:rPr>
          <w:spacing w:val="-2"/>
        </w:rPr>
        <w:t>e</w:t>
      </w:r>
      <w:r>
        <w:rPr>
          <w:spacing w:val="1"/>
        </w:rPr>
        <w:t>d</w:t>
      </w:r>
      <w:r>
        <w:t>.</w:t>
      </w:r>
    </w:p>
    <w:p w14:paraId="25BCF694" w14:textId="77777777" w:rsidR="00D41C24" w:rsidRDefault="00D41C24" w:rsidP="00D41C24">
      <w:pPr>
        <w:pStyle w:val="SingleTxtG"/>
      </w:pPr>
      <w:r>
        <w:t>P</w:t>
      </w:r>
      <w:r>
        <w:rPr>
          <w:spacing w:val="-1"/>
        </w:rPr>
        <w:t>ac</w:t>
      </w:r>
      <w:r>
        <w:rPr>
          <w:spacing w:val="1"/>
        </w:rPr>
        <w:t>k</w:t>
      </w:r>
      <w:r>
        <w:rPr>
          <w:spacing w:val="-2"/>
        </w:rPr>
        <w:t>a</w:t>
      </w:r>
      <w:r>
        <w:rPr>
          <w:spacing w:val="1"/>
        </w:rPr>
        <w:t>g</w:t>
      </w:r>
      <w:r>
        <w:rPr>
          <w:spacing w:val="-1"/>
        </w:rPr>
        <w:t>e</w:t>
      </w:r>
      <w:r>
        <w:t>s</w:t>
      </w:r>
      <w:r>
        <w:rPr>
          <w:spacing w:val="22"/>
        </w:rPr>
        <w:t xml:space="preserve"> </w:t>
      </w:r>
      <w:r>
        <w:rPr>
          <w:spacing w:val="-2"/>
        </w:rPr>
        <w:t>m</w:t>
      </w:r>
      <w:r>
        <w:t>ust</w:t>
      </w:r>
      <w:r>
        <w:rPr>
          <w:spacing w:val="21"/>
        </w:rPr>
        <w:t xml:space="preserve"> </w:t>
      </w:r>
      <w:r>
        <w:t>be</w:t>
      </w:r>
      <w:r>
        <w:rPr>
          <w:spacing w:val="18"/>
        </w:rPr>
        <w:t xml:space="preserve"> </w:t>
      </w:r>
      <w:r>
        <w:t>free</w:t>
      </w:r>
      <w:r>
        <w:rPr>
          <w:spacing w:val="20"/>
        </w:rPr>
        <w:t xml:space="preserve"> </w:t>
      </w:r>
      <w:r>
        <w:t>of</w:t>
      </w:r>
      <w:r>
        <w:rPr>
          <w:spacing w:val="21"/>
        </w:rPr>
        <w:t xml:space="preserve"> </w:t>
      </w:r>
      <w:r>
        <w:rPr>
          <w:spacing w:val="-1"/>
        </w:rPr>
        <w:t>a</w:t>
      </w:r>
      <w:r>
        <w:t>ll</w:t>
      </w:r>
      <w:r>
        <w:rPr>
          <w:spacing w:val="21"/>
        </w:rPr>
        <w:t xml:space="preserve"> </w:t>
      </w:r>
      <w:r>
        <w:t>for</w:t>
      </w:r>
      <w:r>
        <w:rPr>
          <w:spacing w:val="-1"/>
        </w:rPr>
        <w:t>ei</w:t>
      </w:r>
      <w:r>
        <w:t>gn</w:t>
      </w:r>
      <w:r>
        <w:rPr>
          <w:spacing w:val="21"/>
        </w:rPr>
        <w:t xml:space="preserve"> </w:t>
      </w:r>
      <w:r>
        <w:rPr>
          <w:spacing w:val="-2"/>
        </w:rPr>
        <w:t>m</w:t>
      </w:r>
      <w:r>
        <w:rPr>
          <w:spacing w:val="-1"/>
        </w:rPr>
        <w:t>a</w:t>
      </w:r>
      <w:r>
        <w:t>t</w:t>
      </w:r>
      <w:r>
        <w:rPr>
          <w:spacing w:val="1"/>
        </w:rPr>
        <w:t>t</w:t>
      </w:r>
      <w:r>
        <w:rPr>
          <w:spacing w:val="-1"/>
        </w:rPr>
        <w:t>e</w:t>
      </w:r>
      <w:r>
        <w:t>r.</w:t>
      </w:r>
      <w:r>
        <w:rPr>
          <w:spacing w:val="20"/>
        </w:rPr>
        <w:t xml:space="preserve"> </w:t>
      </w:r>
      <w:r>
        <w:t>H</w:t>
      </w:r>
      <w:r>
        <w:rPr>
          <w:spacing w:val="-1"/>
        </w:rPr>
        <w:t>o</w:t>
      </w:r>
      <w:r>
        <w:t>w</w:t>
      </w:r>
      <w:r>
        <w:rPr>
          <w:spacing w:val="-1"/>
        </w:rPr>
        <w:t>e</w:t>
      </w:r>
      <w:r>
        <w:t>v</w:t>
      </w:r>
      <w:r>
        <w:rPr>
          <w:spacing w:val="-2"/>
        </w:rPr>
        <w:t>e</w:t>
      </w:r>
      <w:r>
        <w:t>r,</w:t>
      </w:r>
      <w:r>
        <w:rPr>
          <w:spacing w:val="22"/>
        </w:rPr>
        <w:t xml:space="preserve"> </w:t>
      </w:r>
      <w:r>
        <w:t>a</w:t>
      </w:r>
      <w:r>
        <w:rPr>
          <w:spacing w:val="20"/>
        </w:rPr>
        <w:t xml:space="preserve"> </w:t>
      </w:r>
      <w:r>
        <w:rPr>
          <w:spacing w:val="1"/>
        </w:rPr>
        <w:t>p</w:t>
      </w:r>
      <w:r>
        <w:t>r</w:t>
      </w:r>
      <w:r>
        <w:rPr>
          <w:spacing w:val="-2"/>
        </w:rPr>
        <w:t>e</w:t>
      </w:r>
      <w:r>
        <w:t>s</w:t>
      </w:r>
      <w:r>
        <w:rPr>
          <w:spacing w:val="-1"/>
        </w:rPr>
        <w:t>e</w:t>
      </w:r>
      <w:r>
        <w:t>nt</w:t>
      </w:r>
      <w:r>
        <w:rPr>
          <w:spacing w:val="-1"/>
        </w:rPr>
        <w:t>a</w:t>
      </w:r>
      <w:r>
        <w:t>t</w:t>
      </w:r>
      <w:r>
        <w:rPr>
          <w:spacing w:val="-1"/>
        </w:rPr>
        <w:t>i</w:t>
      </w:r>
      <w:r>
        <w:rPr>
          <w:spacing w:val="1"/>
        </w:rPr>
        <w:t>o</w:t>
      </w:r>
      <w:r>
        <w:t>n</w:t>
      </w:r>
      <w:r>
        <w:rPr>
          <w:spacing w:val="21"/>
        </w:rPr>
        <w:t xml:space="preserve"> </w:t>
      </w:r>
      <w:r>
        <w:rPr>
          <w:spacing w:val="-2"/>
        </w:rPr>
        <w:t>w</w:t>
      </w:r>
      <w:r>
        <w:rPr>
          <w:spacing w:val="1"/>
        </w:rPr>
        <w:t>h</w:t>
      </w:r>
      <w:r>
        <w:rPr>
          <w:spacing w:val="-1"/>
        </w:rPr>
        <w:t>e</w:t>
      </w:r>
      <w:r>
        <w:t>re</w:t>
      </w:r>
      <w:r>
        <w:rPr>
          <w:spacing w:val="20"/>
        </w:rPr>
        <w:t xml:space="preserve"> </w:t>
      </w:r>
      <w:r>
        <w:t>a</w:t>
      </w:r>
      <w:r>
        <w:rPr>
          <w:spacing w:val="21"/>
        </w:rPr>
        <w:t xml:space="preserve"> </w:t>
      </w:r>
      <w:r>
        <w:rPr>
          <w:spacing w:val="-1"/>
        </w:rPr>
        <w:t>s</w:t>
      </w:r>
      <w:r>
        <w:rPr>
          <w:spacing w:val="1"/>
        </w:rPr>
        <w:t>ho</w:t>
      </w:r>
      <w:r>
        <w:rPr>
          <w:spacing w:val="-1"/>
        </w:rPr>
        <w:t>r</w:t>
      </w:r>
      <w:r>
        <w:t>t</w:t>
      </w:r>
      <w:r>
        <w:rPr>
          <w:spacing w:val="22"/>
        </w:rPr>
        <w:t xml:space="preserve"> </w:t>
      </w:r>
      <w:r>
        <w:rPr>
          <w:spacing w:val="-1"/>
        </w:rPr>
        <w:t>(</w:t>
      </w:r>
      <w:r>
        <w:rPr>
          <w:spacing w:val="1"/>
        </w:rPr>
        <w:t>n</w:t>
      </w:r>
      <w:r>
        <w:rPr>
          <w:spacing w:val="-1"/>
        </w:rPr>
        <w:t xml:space="preserve">ot </w:t>
      </w:r>
      <w:r>
        <w:t>wo</w:t>
      </w:r>
      <w:r>
        <w:rPr>
          <w:spacing w:val="-1"/>
        </w:rPr>
        <w:t>o</w:t>
      </w:r>
      <w:r>
        <w:rPr>
          <w:spacing w:val="1"/>
        </w:rPr>
        <w:t>d</w:t>
      </w:r>
      <w:r>
        <w:rPr>
          <w:spacing w:val="-1"/>
        </w:rPr>
        <w:t>e</w:t>
      </w:r>
      <w:r>
        <w:rPr>
          <w:spacing w:val="1"/>
        </w:rPr>
        <w:t>n</w:t>
      </w:r>
      <w:r>
        <w:t>)</w:t>
      </w:r>
      <w:r>
        <w:rPr>
          <w:spacing w:val="-1"/>
        </w:rPr>
        <w:t xml:space="preserve"> </w:t>
      </w:r>
      <w:r>
        <w:t>twig</w:t>
      </w:r>
      <w:r>
        <w:rPr>
          <w:spacing w:val="-1"/>
        </w:rPr>
        <w:t xml:space="preserve"> </w:t>
      </w:r>
      <w:r>
        <w:t>w</w:t>
      </w:r>
      <w:r>
        <w:rPr>
          <w:spacing w:val="1"/>
        </w:rPr>
        <w:t>i</w:t>
      </w:r>
      <w:r>
        <w:rPr>
          <w:spacing w:val="-1"/>
        </w:rPr>
        <w:t>t</w:t>
      </w:r>
      <w:r>
        <w:t xml:space="preserve">h </w:t>
      </w:r>
      <w:r>
        <w:rPr>
          <w:spacing w:val="-1"/>
        </w:rPr>
        <w:t>s</w:t>
      </w:r>
      <w:r>
        <w:rPr>
          <w:spacing w:val="1"/>
        </w:rPr>
        <w:t>o</w:t>
      </w:r>
      <w:r>
        <w:t>me</w:t>
      </w:r>
      <w:r>
        <w:rPr>
          <w:spacing w:val="-2"/>
        </w:rPr>
        <w:t xml:space="preserve"> </w:t>
      </w:r>
      <w:r>
        <w:rPr>
          <w:spacing w:val="1"/>
        </w:rPr>
        <w:t>g</w:t>
      </w:r>
      <w:r>
        <w:t>re</w:t>
      </w:r>
      <w:r>
        <w:rPr>
          <w:spacing w:val="-1"/>
        </w:rPr>
        <w:t>e</w:t>
      </w:r>
      <w:r>
        <w:t>n</w:t>
      </w:r>
      <w:r>
        <w:rPr>
          <w:spacing w:val="1"/>
        </w:rPr>
        <w:t xml:space="preserve"> </w:t>
      </w:r>
      <w:r>
        <w:t>l</w:t>
      </w:r>
      <w:r>
        <w:rPr>
          <w:spacing w:val="-1"/>
        </w:rPr>
        <w:t>e</w:t>
      </w:r>
      <w:r>
        <w:rPr>
          <w:spacing w:val="-2"/>
        </w:rPr>
        <w:t>a</w:t>
      </w:r>
      <w:r>
        <w:rPr>
          <w:spacing w:val="2"/>
        </w:rPr>
        <w:t>v</w:t>
      </w:r>
      <w:r>
        <w:rPr>
          <w:spacing w:val="-1"/>
        </w:rPr>
        <w:t>e</w:t>
      </w:r>
      <w:r>
        <w:t xml:space="preserve">s </w:t>
      </w:r>
      <w:r>
        <w:rPr>
          <w:spacing w:val="-1"/>
        </w:rPr>
        <w:t>ad</w:t>
      </w:r>
      <w:r>
        <w:t>h</w:t>
      </w:r>
      <w:r>
        <w:rPr>
          <w:spacing w:val="-1"/>
        </w:rPr>
        <w:t>e</w:t>
      </w:r>
      <w:r>
        <w:t>r</w:t>
      </w:r>
      <w:r>
        <w:rPr>
          <w:spacing w:val="-1"/>
        </w:rPr>
        <w:t>e</w:t>
      </w:r>
      <w:r>
        <w:t>s</w:t>
      </w:r>
      <w:r>
        <w:rPr>
          <w:spacing w:val="-1"/>
        </w:rPr>
        <w:t xml:space="preserve"> </w:t>
      </w:r>
      <w:r>
        <w:t xml:space="preserve">to the </w:t>
      </w:r>
      <w:r>
        <w:rPr>
          <w:spacing w:val="-1"/>
        </w:rPr>
        <w:t>f</w:t>
      </w:r>
      <w:r>
        <w:t xml:space="preserve">ruit </w:t>
      </w:r>
      <w:r>
        <w:rPr>
          <w:spacing w:val="-1"/>
        </w:rPr>
        <w:t>i</w:t>
      </w:r>
      <w:r>
        <w:t>s</w:t>
      </w:r>
      <w:r>
        <w:rPr>
          <w:spacing w:val="1"/>
        </w:rPr>
        <w:t xml:space="preserve"> </w:t>
      </w:r>
      <w:r>
        <w:rPr>
          <w:spacing w:val="-2"/>
        </w:rPr>
        <w:t>a</w:t>
      </w:r>
      <w:r>
        <w:rPr>
          <w:spacing w:val="1"/>
        </w:rPr>
        <w:t>l</w:t>
      </w:r>
      <w:r>
        <w:t>l</w:t>
      </w:r>
      <w:r>
        <w:rPr>
          <w:spacing w:val="1"/>
        </w:rPr>
        <w:t>o</w:t>
      </w:r>
      <w:r>
        <w:t>w</w:t>
      </w:r>
      <w:r>
        <w:rPr>
          <w:spacing w:val="-2"/>
        </w:rPr>
        <w:t>e</w:t>
      </w:r>
      <w:r>
        <w:rPr>
          <w:spacing w:val="1"/>
        </w:rPr>
        <w:t>d</w:t>
      </w:r>
      <w:r>
        <w:t>.</w:t>
      </w:r>
    </w:p>
    <w:p w14:paraId="5D4C59D7" w14:textId="77777777" w:rsidR="00D41C24" w:rsidRDefault="00D41C24" w:rsidP="00D41C24">
      <w:pPr>
        <w:pStyle w:val="HChG"/>
      </w:pPr>
      <w:r>
        <w:tab/>
        <w:t>VI.</w:t>
      </w:r>
      <w:r>
        <w:tab/>
        <w:t>Prov</w:t>
      </w:r>
      <w:r>
        <w:rPr>
          <w:spacing w:val="-1"/>
        </w:rPr>
        <w:t>i</w:t>
      </w:r>
      <w:r>
        <w:t>sio</w:t>
      </w:r>
      <w:r>
        <w:rPr>
          <w:spacing w:val="-1"/>
        </w:rPr>
        <w:t>n</w:t>
      </w:r>
      <w:r>
        <w:t>s</w:t>
      </w:r>
      <w:r>
        <w:rPr>
          <w:spacing w:val="-8"/>
        </w:rPr>
        <w:t xml:space="preserve"> </w:t>
      </w:r>
      <w:r>
        <w:rPr>
          <w:spacing w:val="-1"/>
        </w:rPr>
        <w:t>c</w:t>
      </w:r>
      <w:r>
        <w:rPr>
          <w:spacing w:val="1"/>
        </w:rPr>
        <w:t>o</w:t>
      </w:r>
      <w:r>
        <w:rPr>
          <w:spacing w:val="-1"/>
        </w:rPr>
        <w:t>n</w:t>
      </w:r>
      <w:r>
        <w:t>cern</w:t>
      </w:r>
      <w:r>
        <w:rPr>
          <w:spacing w:val="-1"/>
        </w:rPr>
        <w:t>in</w:t>
      </w:r>
      <w:r>
        <w:t>g</w:t>
      </w:r>
      <w:r>
        <w:rPr>
          <w:spacing w:val="-9"/>
        </w:rPr>
        <w:t xml:space="preserve"> </w:t>
      </w:r>
      <w:r>
        <w:t>marki</w:t>
      </w:r>
      <w:r>
        <w:rPr>
          <w:spacing w:val="-1"/>
        </w:rPr>
        <w:t>n</w:t>
      </w:r>
      <w:r>
        <w:t>g</w:t>
      </w:r>
    </w:p>
    <w:p w14:paraId="551F7149" w14:textId="77777777" w:rsidR="00D41C24" w:rsidRDefault="00D41C24" w:rsidP="00D41C24">
      <w:pPr>
        <w:pStyle w:val="SingleTxtG"/>
      </w:pPr>
      <w:r>
        <w:rPr>
          <w:spacing w:val="-1"/>
        </w:rPr>
        <w:t>E</w:t>
      </w:r>
      <w:r>
        <w:rPr>
          <w:spacing w:val="1"/>
        </w:rPr>
        <w:t>a</w:t>
      </w:r>
      <w:r>
        <w:rPr>
          <w:spacing w:val="-1"/>
        </w:rPr>
        <w:t>c</w:t>
      </w:r>
      <w:r>
        <w:t>h</w:t>
      </w:r>
      <w:r>
        <w:rPr>
          <w:spacing w:val="1"/>
        </w:rPr>
        <w:t xml:space="preserve"> pa</w:t>
      </w:r>
      <w:r>
        <w:rPr>
          <w:spacing w:val="-2"/>
        </w:rPr>
        <w:t>c</w:t>
      </w:r>
      <w:r>
        <w:rPr>
          <w:spacing w:val="1"/>
        </w:rPr>
        <w:t>k</w:t>
      </w:r>
      <w:r>
        <w:rPr>
          <w:spacing w:val="-1"/>
        </w:rPr>
        <w:t>a</w:t>
      </w:r>
      <w:r>
        <w:rPr>
          <w:spacing w:val="1"/>
        </w:rPr>
        <w:t>g</w:t>
      </w:r>
      <w:r>
        <w:rPr>
          <w:spacing w:val="-1"/>
        </w:rPr>
        <w:t>e</w:t>
      </w:r>
      <w:r w:rsidR="00523442" w:rsidRPr="00B1712F">
        <w:rPr>
          <w:rStyle w:val="FootnoteReference"/>
        </w:rPr>
        <w:footnoteReference w:id="13"/>
      </w:r>
      <w:r>
        <w:rPr>
          <w:spacing w:val="18"/>
          <w:position w:val="4"/>
          <w:sz w:val="9"/>
          <w:szCs w:val="9"/>
        </w:rPr>
        <w:t xml:space="preserve"> </w:t>
      </w:r>
      <w:r>
        <w:rPr>
          <w:spacing w:val="-2"/>
        </w:rPr>
        <w:t>m</w:t>
      </w:r>
      <w:r>
        <w:t>ust</w:t>
      </w:r>
      <w:r>
        <w:rPr>
          <w:spacing w:val="1"/>
        </w:rPr>
        <w:t xml:space="preserve"> </w:t>
      </w:r>
      <w:r>
        <w:t>be</w:t>
      </w:r>
      <w:r>
        <w:rPr>
          <w:spacing w:val="-1"/>
        </w:rPr>
        <w:t>a</w:t>
      </w:r>
      <w:r>
        <w:t>r</w:t>
      </w:r>
      <w:r>
        <w:rPr>
          <w:spacing w:val="1"/>
        </w:rPr>
        <w:t xml:space="preserve"> </w:t>
      </w:r>
      <w:r>
        <w:t>the</w:t>
      </w:r>
      <w:r>
        <w:rPr>
          <w:spacing w:val="1"/>
        </w:rPr>
        <w:t xml:space="preserve"> </w:t>
      </w:r>
      <w:r>
        <w:t>fo</w:t>
      </w:r>
      <w:r>
        <w:rPr>
          <w:spacing w:val="-1"/>
        </w:rPr>
        <w:t>l</w:t>
      </w:r>
      <w:r>
        <w:t>lo</w:t>
      </w:r>
      <w:r>
        <w:rPr>
          <w:spacing w:val="-2"/>
        </w:rPr>
        <w:t>w</w:t>
      </w:r>
      <w:r>
        <w:rPr>
          <w:spacing w:val="1"/>
        </w:rPr>
        <w:t>i</w:t>
      </w:r>
      <w:r>
        <w:rPr>
          <w:spacing w:val="-1"/>
        </w:rPr>
        <w:t>n</w:t>
      </w:r>
      <w:r>
        <w:t>g</w:t>
      </w:r>
      <w:r>
        <w:rPr>
          <w:spacing w:val="1"/>
        </w:rPr>
        <w:t xml:space="preserve"> p</w:t>
      </w:r>
      <w:r>
        <w:rPr>
          <w:spacing w:val="-1"/>
        </w:rPr>
        <w:t>a</w:t>
      </w:r>
      <w:r>
        <w:t>r</w:t>
      </w:r>
      <w:r>
        <w:rPr>
          <w:spacing w:val="-1"/>
        </w:rPr>
        <w:t>t</w:t>
      </w:r>
      <w:r>
        <w:t>i</w:t>
      </w:r>
      <w:r>
        <w:rPr>
          <w:spacing w:val="-1"/>
        </w:rPr>
        <w:t>cu</w:t>
      </w:r>
      <w:r>
        <w:rPr>
          <w:spacing w:val="1"/>
        </w:rPr>
        <w:t>l</w:t>
      </w:r>
      <w:r>
        <w:rPr>
          <w:spacing w:val="-2"/>
        </w:rPr>
        <w:t>a</w:t>
      </w:r>
      <w:r>
        <w:t xml:space="preserve">rs, </w:t>
      </w:r>
      <w:r>
        <w:rPr>
          <w:spacing w:val="1"/>
        </w:rPr>
        <w:t>i</w:t>
      </w:r>
      <w:r>
        <w:t>n</w:t>
      </w:r>
      <w:r>
        <w:rPr>
          <w:spacing w:val="1"/>
        </w:rPr>
        <w:t xml:space="preserve"> </w:t>
      </w:r>
      <w:r>
        <w:t>l</w:t>
      </w:r>
      <w:r>
        <w:rPr>
          <w:spacing w:val="-1"/>
        </w:rPr>
        <w:t>e</w:t>
      </w:r>
      <w:r>
        <w:t>t</w:t>
      </w:r>
      <w:r>
        <w:rPr>
          <w:spacing w:val="1"/>
        </w:rPr>
        <w:t>t</w:t>
      </w:r>
      <w:r>
        <w:rPr>
          <w:spacing w:val="-2"/>
        </w:rPr>
        <w:t>e</w:t>
      </w:r>
      <w:r>
        <w:t>rs</w:t>
      </w:r>
      <w:r>
        <w:rPr>
          <w:spacing w:val="2"/>
        </w:rPr>
        <w:t xml:space="preserve"> </w:t>
      </w:r>
      <w:r>
        <w:rPr>
          <w:spacing w:val="1"/>
        </w:rPr>
        <w:t>g</w:t>
      </w:r>
      <w:r>
        <w:rPr>
          <w:spacing w:val="-1"/>
        </w:rPr>
        <w:t>ro</w:t>
      </w:r>
      <w:r>
        <w:t>up</w:t>
      </w:r>
      <w:r>
        <w:rPr>
          <w:spacing w:val="-2"/>
        </w:rPr>
        <w:t>e</w:t>
      </w:r>
      <w:r>
        <w:t>d</w:t>
      </w:r>
      <w:r>
        <w:rPr>
          <w:spacing w:val="2"/>
        </w:rPr>
        <w:t xml:space="preserve"> </w:t>
      </w:r>
      <w:r>
        <w:rPr>
          <w:spacing w:val="-1"/>
        </w:rPr>
        <w:t>o</w:t>
      </w:r>
      <w:r>
        <w:t>n</w:t>
      </w:r>
      <w:r>
        <w:rPr>
          <w:spacing w:val="1"/>
        </w:rPr>
        <w:t xml:space="preserve"> </w:t>
      </w:r>
      <w:r>
        <w:t xml:space="preserve">the </w:t>
      </w:r>
      <w:r>
        <w:rPr>
          <w:spacing w:val="-1"/>
        </w:rPr>
        <w:t>s</w:t>
      </w:r>
      <w:r>
        <w:rPr>
          <w:spacing w:val="1"/>
        </w:rPr>
        <w:t>a</w:t>
      </w:r>
      <w:r>
        <w:rPr>
          <w:spacing w:val="-2"/>
        </w:rPr>
        <w:t>m</w:t>
      </w:r>
      <w:r>
        <w:t>e</w:t>
      </w:r>
      <w:r>
        <w:rPr>
          <w:spacing w:val="2"/>
        </w:rPr>
        <w:t xml:space="preserve"> </w:t>
      </w:r>
      <w:r>
        <w:rPr>
          <w:spacing w:val="-1"/>
        </w:rPr>
        <w:t>s</w:t>
      </w:r>
      <w:r>
        <w:rPr>
          <w:spacing w:val="1"/>
        </w:rPr>
        <w:t>i</w:t>
      </w:r>
      <w:r>
        <w:rPr>
          <w:spacing w:val="-1"/>
        </w:rPr>
        <w:t>de</w:t>
      </w:r>
      <w:r>
        <w:t>, l</w:t>
      </w:r>
      <w:r>
        <w:rPr>
          <w:spacing w:val="-1"/>
        </w:rPr>
        <w:t>e</w:t>
      </w:r>
      <w:r>
        <w:t>g</w:t>
      </w:r>
      <w:r>
        <w:rPr>
          <w:spacing w:val="-1"/>
        </w:rPr>
        <w:t>i</w:t>
      </w:r>
      <w:r>
        <w:t>bly</w:t>
      </w:r>
      <w:r>
        <w:rPr>
          <w:spacing w:val="-1"/>
        </w:rPr>
        <w:t xml:space="preserve"> a</w:t>
      </w:r>
      <w:r>
        <w:t xml:space="preserve">nd </w:t>
      </w:r>
      <w:r>
        <w:rPr>
          <w:spacing w:val="-1"/>
        </w:rPr>
        <w:t>i</w:t>
      </w:r>
      <w:r>
        <w:rPr>
          <w:spacing w:val="1"/>
        </w:rPr>
        <w:t>n</w:t>
      </w:r>
      <w:r>
        <w:rPr>
          <w:spacing w:val="-1"/>
        </w:rPr>
        <w:t>de</w:t>
      </w:r>
      <w:r>
        <w:t>li</w:t>
      </w:r>
      <w:r>
        <w:rPr>
          <w:spacing w:val="-1"/>
        </w:rPr>
        <w:t>b</w:t>
      </w:r>
      <w:r>
        <w:rPr>
          <w:spacing w:val="1"/>
        </w:rPr>
        <w:t>l</w:t>
      </w:r>
      <w:r>
        <w:t>y</w:t>
      </w:r>
      <w:r>
        <w:rPr>
          <w:spacing w:val="-1"/>
        </w:rPr>
        <w:t xml:space="preserve"> </w:t>
      </w:r>
      <w:r>
        <w:t>m</w:t>
      </w:r>
      <w:r>
        <w:rPr>
          <w:spacing w:val="-1"/>
        </w:rPr>
        <w:t>a</w:t>
      </w:r>
      <w:r>
        <w:t>r</w:t>
      </w:r>
      <w:r>
        <w:rPr>
          <w:spacing w:val="-1"/>
        </w:rPr>
        <w:t>ke</w:t>
      </w:r>
      <w:r>
        <w:t>d,</w:t>
      </w:r>
      <w:r>
        <w:rPr>
          <w:spacing w:val="-1"/>
        </w:rPr>
        <w:t xml:space="preserve"> a</w:t>
      </w:r>
      <w:r>
        <w:t xml:space="preserve">nd </w:t>
      </w:r>
      <w:r>
        <w:rPr>
          <w:spacing w:val="-1"/>
        </w:rPr>
        <w:t>v</w:t>
      </w:r>
      <w:r>
        <w:rPr>
          <w:spacing w:val="1"/>
        </w:rPr>
        <w:t>i</w:t>
      </w:r>
      <w:r>
        <w:rPr>
          <w:spacing w:val="-1"/>
        </w:rPr>
        <w:t>si</w:t>
      </w:r>
      <w:r>
        <w:t>ble</w:t>
      </w:r>
      <w:r>
        <w:rPr>
          <w:spacing w:val="-1"/>
        </w:rPr>
        <w:t xml:space="preserve"> </w:t>
      </w:r>
      <w:r>
        <w:t>fr</w:t>
      </w:r>
      <w:r>
        <w:rPr>
          <w:spacing w:val="-1"/>
        </w:rPr>
        <w:t>o</w:t>
      </w:r>
      <w:r>
        <w:t>m</w:t>
      </w:r>
      <w:r>
        <w:rPr>
          <w:spacing w:val="-2"/>
        </w:rPr>
        <w:t xml:space="preserve"> </w:t>
      </w:r>
      <w:r>
        <w:t>the</w:t>
      </w:r>
      <w:r>
        <w:rPr>
          <w:spacing w:val="-1"/>
        </w:rPr>
        <w:t xml:space="preserve"> </w:t>
      </w:r>
      <w:r>
        <w:t>out</w:t>
      </w:r>
      <w:r>
        <w:rPr>
          <w:spacing w:val="-1"/>
        </w:rPr>
        <w:t>s</w:t>
      </w:r>
      <w:r>
        <w:t>id</w:t>
      </w:r>
      <w:r>
        <w:rPr>
          <w:spacing w:val="-2"/>
        </w:rPr>
        <w:t>e</w:t>
      </w:r>
      <w:r>
        <w:t>:</w:t>
      </w:r>
    </w:p>
    <w:p w14:paraId="3249D1BD" w14:textId="77777777" w:rsidR="00D41C24" w:rsidRDefault="00D41C24" w:rsidP="00D41C24">
      <w:pPr>
        <w:pStyle w:val="H1G"/>
      </w:pPr>
      <w:r>
        <w:tab/>
        <w:t>A.</w:t>
      </w:r>
      <w:r>
        <w:tab/>
        <w:t>Identifica</w:t>
      </w:r>
      <w:r>
        <w:rPr>
          <w:spacing w:val="-1"/>
        </w:rPr>
        <w:t>ti</w:t>
      </w:r>
      <w:r>
        <w:t>on</w:t>
      </w:r>
    </w:p>
    <w:p w14:paraId="55001FCB" w14:textId="77777777" w:rsidR="00D41C24" w:rsidRDefault="00D41C24" w:rsidP="00D41C24">
      <w:pPr>
        <w:pStyle w:val="SingleTxtG"/>
      </w:pPr>
      <w:r>
        <w:t>P</w:t>
      </w:r>
      <w:r>
        <w:rPr>
          <w:spacing w:val="-1"/>
        </w:rPr>
        <w:t>ac</w:t>
      </w:r>
      <w:r>
        <w:rPr>
          <w:spacing w:val="1"/>
        </w:rPr>
        <w:t>k</w:t>
      </w:r>
      <w:r>
        <w:rPr>
          <w:spacing w:val="-2"/>
        </w:rPr>
        <w:t>e</w:t>
      </w:r>
      <w:r>
        <w:t>r</w:t>
      </w:r>
      <w:r>
        <w:rPr>
          <w:spacing w:val="1"/>
        </w:rPr>
        <w:t xml:space="preserve"> </w:t>
      </w:r>
      <w:r>
        <w:rPr>
          <w:spacing w:val="-2"/>
        </w:rPr>
        <w:t>a</w:t>
      </w:r>
      <w:r>
        <w:t>nd/or</w:t>
      </w:r>
      <w:r>
        <w:rPr>
          <w:spacing w:val="-1"/>
        </w:rPr>
        <w:t xml:space="preserve"> </w:t>
      </w:r>
      <w:r>
        <w:rPr>
          <w:spacing w:val="1"/>
        </w:rPr>
        <w:t>d</w:t>
      </w:r>
      <w:r>
        <w:t>is</w:t>
      </w:r>
      <w:r>
        <w:rPr>
          <w:spacing w:val="-1"/>
        </w:rPr>
        <w:t>pa</w:t>
      </w:r>
      <w:r>
        <w:t>t</w:t>
      </w:r>
      <w:r>
        <w:rPr>
          <w:spacing w:val="-1"/>
        </w:rPr>
        <w:t>c</w:t>
      </w:r>
      <w:r>
        <w:t>h</w:t>
      </w:r>
      <w:r>
        <w:rPr>
          <w:spacing w:val="-1"/>
        </w:rPr>
        <w:t>e</w:t>
      </w:r>
      <w:r>
        <w:t>r/</w:t>
      </w:r>
      <w:r w:rsidRPr="009A4D50">
        <w:rPr>
          <w:spacing w:val="-2"/>
          <w:u w:color="000000"/>
        </w:rPr>
        <w:t>e</w:t>
      </w:r>
      <w:r w:rsidRPr="009A4D50">
        <w:rPr>
          <w:u w:color="000000"/>
        </w:rPr>
        <w:t>xpo</w:t>
      </w:r>
      <w:r w:rsidRPr="009A4D50">
        <w:rPr>
          <w:spacing w:val="-1"/>
          <w:u w:color="000000"/>
        </w:rPr>
        <w:t>r</w:t>
      </w:r>
      <w:r w:rsidRPr="009A4D50">
        <w:rPr>
          <w:u w:color="000000"/>
        </w:rPr>
        <w:t>t</w:t>
      </w:r>
      <w:r w:rsidRPr="009A4D50">
        <w:rPr>
          <w:spacing w:val="-1"/>
          <w:u w:color="000000"/>
        </w:rPr>
        <w:t>e</w:t>
      </w:r>
      <w:r w:rsidRPr="009A4D50">
        <w:rPr>
          <w:u w:color="000000"/>
        </w:rPr>
        <w:t>r</w:t>
      </w:r>
      <w:r w:rsidR="009A4D50" w:rsidRPr="009A4D50">
        <w:t>:</w:t>
      </w:r>
    </w:p>
    <w:p w14:paraId="00D08A50" w14:textId="77777777" w:rsidR="00D41C24" w:rsidRDefault="00D41C24" w:rsidP="00D41C24">
      <w:pPr>
        <w:pStyle w:val="SingleTxtG"/>
      </w:pPr>
      <w:r>
        <w:t>N</w:t>
      </w:r>
      <w:r>
        <w:rPr>
          <w:spacing w:val="-1"/>
        </w:rPr>
        <w:t>a</w:t>
      </w:r>
      <w:r>
        <w:t>me</w:t>
      </w:r>
      <w:r>
        <w:rPr>
          <w:spacing w:val="2"/>
        </w:rPr>
        <w:t xml:space="preserve"> </w:t>
      </w:r>
      <w:r>
        <w:rPr>
          <w:spacing w:val="-2"/>
        </w:rPr>
        <w:t>a</w:t>
      </w:r>
      <w:r>
        <w:t>nd</w:t>
      </w:r>
      <w:r>
        <w:rPr>
          <w:spacing w:val="2"/>
        </w:rPr>
        <w:t xml:space="preserve"> </w:t>
      </w:r>
      <w:r>
        <w:rPr>
          <w:spacing w:val="-1"/>
        </w:rPr>
        <w:t>p</w:t>
      </w:r>
      <w:r>
        <w:t>hy</w:t>
      </w:r>
      <w:r>
        <w:rPr>
          <w:spacing w:val="-1"/>
        </w:rPr>
        <w:t>s</w:t>
      </w:r>
      <w:r>
        <w:rPr>
          <w:spacing w:val="1"/>
        </w:rPr>
        <w:t>i</w:t>
      </w:r>
      <w:r>
        <w:rPr>
          <w:spacing w:val="-2"/>
        </w:rPr>
        <w:t>c</w:t>
      </w:r>
      <w:r>
        <w:rPr>
          <w:spacing w:val="-1"/>
        </w:rPr>
        <w:t>a</w:t>
      </w:r>
      <w:r>
        <w:t>l</w:t>
      </w:r>
      <w:r>
        <w:rPr>
          <w:spacing w:val="3"/>
        </w:rPr>
        <w:t xml:space="preserve"> </w:t>
      </w:r>
      <w:r>
        <w:rPr>
          <w:spacing w:val="-1"/>
        </w:rPr>
        <w:t>a</w:t>
      </w:r>
      <w:r>
        <w:t>ddr</w:t>
      </w:r>
      <w:r>
        <w:rPr>
          <w:spacing w:val="-2"/>
        </w:rPr>
        <w:t>e</w:t>
      </w:r>
      <w:r>
        <w:t>ss (e</w:t>
      </w:r>
      <w:r>
        <w:rPr>
          <w:spacing w:val="-2"/>
        </w:rPr>
        <w:t>.</w:t>
      </w:r>
      <w:r>
        <w:rPr>
          <w:spacing w:val="1"/>
        </w:rPr>
        <w:t>g</w:t>
      </w:r>
      <w:r>
        <w:t>.</w:t>
      </w:r>
      <w:r>
        <w:rPr>
          <w:spacing w:val="1"/>
        </w:rPr>
        <w:t xml:space="preserve"> </w:t>
      </w:r>
      <w:r>
        <w:t>str</w:t>
      </w:r>
      <w:r>
        <w:rPr>
          <w:spacing w:val="-1"/>
        </w:rPr>
        <w:t>ee</w:t>
      </w:r>
      <w:r>
        <w:t>t/</w:t>
      </w:r>
      <w:r>
        <w:rPr>
          <w:spacing w:val="-1"/>
        </w:rPr>
        <w:t>c</w:t>
      </w:r>
      <w:r>
        <w:t>it</w:t>
      </w:r>
      <w:r>
        <w:rPr>
          <w:spacing w:val="-1"/>
        </w:rPr>
        <w:t>y</w:t>
      </w:r>
      <w:r>
        <w:t>/r</w:t>
      </w:r>
      <w:r>
        <w:rPr>
          <w:spacing w:val="-1"/>
        </w:rPr>
        <w:t>e</w:t>
      </w:r>
      <w:r>
        <w:rPr>
          <w:spacing w:val="1"/>
        </w:rPr>
        <w:t>g</w:t>
      </w:r>
      <w:r>
        <w:rPr>
          <w:spacing w:val="-1"/>
        </w:rPr>
        <w:t>i</w:t>
      </w:r>
      <w:r>
        <w:t>on</w:t>
      </w:r>
      <w:r>
        <w:rPr>
          <w:spacing w:val="-1"/>
        </w:rPr>
        <w:t>/p</w:t>
      </w:r>
      <w:r>
        <w:rPr>
          <w:spacing w:val="1"/>
        </w:rPr>
        <w:t>o</w:t>
      </w:r>
      <w:r>
        <w:t>st</w:t>
      </w:r>
      <w:r>
        <w:rPr>
          <w:spacing w:val="-1"/>
        </w:rPr>
        <w:t>a</w:t>
      </w:r>
      <w:r>
        <w:t>l</w:t>
      </w:r>
      <w:r>
        <w:rPr>
          <w:spacing w:val="1"/>
        </w:rPr>
        <w:t xml:space="preserve"> </w:t>
      </w:r>
      <w:r>
        <w:rPr>
          <w:spacing w:val="-1"/>
        </w:rPr>
        <w:t>c</w:t>
      </w:r>
      <w:r>
        <w:t xml:space="preserve">ode </w:t>
      </w:r>
      <w:r>
        <w:rPr>
          <w:spacing w:val="-1"/>
        </w:rPr>
        <w:t>an</w:t>
      </w:r>
      <w:r>
        <w:t>d,</w:t>
      </w:r>
      <w:r>
        <w:rPr>
          <w:spacing w:val="2"/>
        </w:rPr>
        <w:t xml:space="preserve"> </w:t>
      </w:r>
      <w:r>
        <w:t>if</w:t>
      </w:r>
      <w:r>
        <w:rPr>
          <w:spacing w:val="2"/>
        </w:rPr>
        <w:t xml:space="preserve"> </w:t>
      </w:r>
      <w:r>
        <w:t>d</w:t>
      </w:r>
      <w:r>
        <w:rPr>
          <w:spacing w:val="-1"/>
        </w:rPr>
        <w:t>i</w:t>
      </w:r>
      <w:r>
        <w:t>ff</w:t>
      </w:r>
      <w:r>
        <w:rPr>
          <w:spacing w:val="-1"/>
        </w:rPr>
        <w:t>e</w:t>
      </w:r>
      <w:r>
        <w:t>r</w:t>
      </w:r>
      <w:r>
        <w:rPr>
          <w:spacing w:val="-1"/>
        </w:rPr>
        <w:t>en</w:t>
      </w:r>
      <w:r>
        <w:t>t</w:t>
      </w:r>
      <w:r>
        <w:rPr>
          <w:spacing w:val="2"/>
        </w:rPr>
        <w:t xml:space="preserve"> </w:t>
      </w:r>
      <w:r>
        <w:t>f</w:t>
      </w:r>
      <w:r>
        <w:rPr>
          <w:spacing w:val="-1"/>
        </w:rPr>
        <w:t>r</w:t>
      </w:r>
      <w:r>
        <w:rPr>
          <w:spacing w:val="1"/>
        </w:rPr>
        <w:t>o</w:t>
      </w:r>
      <w:r>
        <w:t xml:space="preserve">m the </w:t>
      </w:r>
      <w:r>
        <w:rPr>
          <w:spacing w:val="-1"/>
        </w:rPr>
        <w:t>c</w:t>
      </w:r>
      <w:r>
        <w:t>ou</w:t>
      </w:r>
      <w:r>
        <w:rPr>
          <w:spacing w:val="-1"/>
        </w:rPr>
        <w:t>n</w:t>
      </w:r>
      <w:r>
        <w:t>try</w:t>
      </w:r>
      <w:r>
        <w:rPr>
          <w:spacing w:val="-8"/>
        </w:rPr>
        <w:t xml:space="preserve"> </w:t>
      </w:r>
      <w:r>
        <w:rPr>
          <w:spacing w:val="-1"/>
        </w:rPr>
        <w:t>o</w:t>
      </w:r>
      <w:r>
        <w:t>f</w:t>
      </w:r>
      <w:r>
        <w:rPr>
          <w:spacing w:val="-7"/>
        </w:rPr>
        <w:t xml:space="preserve"> </w:t>
      </w:r>
      <w:r>
        <w:rPr>
          <w:spacing w:val="-1"/>
        </w:rPr>
        <w:t>o</w:t>
      </w:r>
      <w:r>
        <w:t>r</w:t>
      </w:r>
      <w:r>
        <w:rPr>
          <w:spacing w:val="-1"/>
        </w:rPr>
        <w:t>ig</w:t>
      </w:r>
      <w:r>
        <w:rPr>
          <w:spacing w:val="1"/>
        </w:rPr>
        <w:t>i</w:t>
      </w:r>
      <w:r>
        <w:t>n,</w:t>
      </w:r>
      <w:r>
        <w:rPr>
          <w:spacing w:val="-9"/>
        </w:rPr>
        <w:t xml:space="preserve"> </w:t>
      </w:r>
      <w:r>
        <w:rPr>
          <w:spacing w:val="-1"/>
        </w:rPr>
        <w:t>t</w:t>
      </w:r>
      <w:r>
        <w:t>he</w:t>
      </w:r>
      <w:r>
        <w:rPr>
          <w:spacing w:val="-8"/>
        </w:rPr>
        <w:t xml:space="preserve"> </w:t>
      </w:r>
      <w:r>
        <w:rPr>
          <w:spacing w:val="-2"/>
        </w:rPr>
        <w:t>c</w:t>
      </w:r>
      <w:r>
        <w:t>ountr</w:t>
      </w:r>
      <w:r>
        <w:rPr>
          <w:spacing w:val="-1"/>
        </w:rPr>
        <w:t>y</w:t>
      </w:r>
      <w:r>
        <w:t>)</w:t>
      </w:r>
      <w:r>
        <w:rPr>
          <w:spacing w:val="-8"/>
        </w:rPr>
        <w:t xml:space="preserve"> </w:t>
      </w:r>
      <w:r>
        <w:t>or</w:t>
      </w:r>
      <w:r>
        <w:rPr>
          <w:spacing w:val="-8"/>
        </w:rPr>
        <w:t xml:space="preserve"> </w:t>
      </w:r>
      <w:r>
        <w:t>a</w:t>
      </w:r>
      <w:r>
        <w:rPr>
          <w:spacing w:val="-7"/>
        </w:rPr>
        <w:t xml:space="preserve"> </w:t>
      </w:r>
      <w:r>
        <w:rPr>
          <w:spacing w:val="-2"/>
        </w:rPr>
        <w:t>c</w:t>
      </w:r>
      <w:r>
        <w:t>ode</w:t>
      </w:r>
      <w:r>
        <w:rPr>
          <w:spacing w:val="-8"/>
        </w:rPr>
        <w:t xml:space="preserve"> </w:t>
      </w:r>
      <w:r>
        <w:t>m</w:t>
      </w:r>
      <w:r>
        <w:rPr>
          <w:spacing w:val="-1"/>
        </w:rPr>
        <w:t>a</w:t>
      </w:r>
      <w:r>
        <w:t>rk</w:t>
      </w:r>
      <w:r>
        <w:rPr>
          <w:spacing w:val="-8"/>
        </w:rPr>
        <w:t xml:space="preserve"> </w:t>
      </w:r>
      <w:r>
        <w:t>of</w:t>
      </w:r>
      <w:r>
        <w:rPr>
          <w:spacing w:val="-1"/>
        </w:rPr>
        <w:t>f</w:t>
      </w:r>
      <w:r>
        <w:t>i</w:t>
      </w:r>
      <w:r>
        <w:rPr>
          <w:spacing w:val="-1"/>
        </w:rPr>
        <w:t>c</w:t>
      </w:r>
      <w:r>
        <w:t>i</w:t>
      </w:r>
      <w:r>
        <w:rPr>
          <w:spacing w:val="-1"/>
        </w:rPr>
        <w:t>a</w:t>
      </w:r>
      <w:r>
        <w:t>l</w:t>
      </w:r>
      <w:r>
        <w:rPr>
          <w:spacing w:val="1"/>
        </w:rPr>
        <w:t>l</w:t>
      </w:r>
      <w:r>
        <w:t>y</w:t>
      </w:r>
      <w:r>
        <w:rPr>
          <w:spacing w:val="-9"/>
        </w:rPr>
        <w:t xml:space="preserve"> </w:t>
      </w:r>
      <w:r>
        <w:t>r</w:t>
      </w:r>
      <w:r>
        <w:rPr>
          <w:spacing w:val="-1"/>
        </w:rPr>
        <w:t>ec</w:t>
      </w:r>
      <w:r>
        <w:rPr>
          <w:spacing w:val="1"/>
        </w:rPr>
        <w:t>o</w:t>
      </w:r>
      <w:r>
        <w:t>g</w:t>
      </w:r>
      <w:r>
        <w:rPr>
          <w:spacing w:val="-1"/>
        </w:rPr>
        <w:t>n</w:t>
      </w:r>
      <w:r>
        <w:t>i</w:t>
      </w:r>
      <w:r>
        <w:rPr>
          <w:spacing w:val="-1"/>
        </w:rPr>
        <w:t>z</w:t>
      </w:r>
      <w:r>
        <w:rPr>
          <w:spacing w:val="-2"/>
        </w:rPr>
        <w:t>e</w:t>
      </w:r>
      <w:r>
        <w:t>d</w:t>
      </w:r>
      <w:r>
        <w:rPr>
          <w:spacing w:val="-7"/>
        </w:rPr>
        <w:t xml:space="preserve"> </w:t>
      </w:r>
      <w:r>
        <w:t>by</w:t>
      </w:r>
      <w:r>
        <w:rPr>
          <w:spacing w:val="-8"/>
        </w:rPr>
        <w:t xml:space="preserve"> </w:t>
      </w:r>
      <w:r>
        <w:t>the</w:t>
      </w:r>
      <w:r>
        <w:rPr>
          <w:spacing w:val="-9"/>
        </w:rPr>
        <w:t xml:space="preserve"> </w:t>
      </w:r>
      <w:r>
        <w:rPr>
          <w:spacing w:val="1"/>
        </w:rPr>
        <w:t>n</w:t>
      </w:r>
      <w:r>
        <w:rPr>
          <w:spacing w:val="-1"/>
        </w:rPr>
        <w:t>a</w:t>
      </w:r>
      <w:r>
        <w:t>tion</w:t>
      </w:r>
      <w:r>
        <w:rPr>
          <w:spacing w:val="-2"/>
        </w:rPr>
        <w:t>a</w:t>
      </w:r>
      <w:r>
        <w:t>l</w:t>
      </w:r>
      <w:r>
        <w:rPr>
          <w:spacing w:val="-7"/>
        </w:rPr>
        <w:t xml:space="preserve"> </w:t>
      </w:r>
      <w:r>
        <w:rPr>
          <w:spacing w:val="-1"/>
        </w:rPr>
        <w:t>a</w:t>
      </w:r>
      <w:r>
        <w:rPr>
          <w:spacing w:val="1"/>
        </w:rPr>
        <w:t>u</w:t>
      </w:r>
      <w:r>
        <w:t>t</w:t>
      </w:r>
      <w:r>
        <w:rPr>
          <w:spacing w:val="-1"/>
        </w:rPr>
        <w:t>h</w:t>
      </w:r>
      <w:r>
        <w:t>o</w:t>
      </w:r>
      <w:r>
        <w:rPr>
          <w:spacing w:val="-1"/>
        </w:rPr>
        <w:t>r</w:t>
      </w:r>
      <w:r>
        <w:t>i</w:t>
      </w:r>
      <w:r>
        <w:rPr>
          <w:spacing w:val="-1"/>
        </w:rPr>
        <w:t>ty</w:t>
      </w:r>
      <w:r w:rsidR="00523442" w:rsidRPr="00B1712F">
        <w:rPr>
          <w:rStyle w:val="FootnoteReference"/>
        </w:rPr>
        <w:footnoteReference w:id="14"/>
      </w:r>
      <w:r>
        <w:rPr>
          <w:spacing w:val="1"/>
          <w:position w:val="5"/>
          <w:sz w:val="9"/>
          <w:szCs w:val="9"/>
        </w:rPr>
        <w:t xml:space="preserve"> </w:t>
      </w:r>
      <w:r w:rsidRPr="009A4D50">
        <w:t xml:space="preserve">if </w:t>
      </w:r>
      <w:r w:rsidRPr="009A4D50">
        <w:rPr>
          <w:spacing w:val="-1"/>
        </w:rPr>
        <w:t>t</w:t>
      </w:r>
      <w:r w:rsidRPr="009A4D50">
        <w:t>he</w:t>
      </w:r>
      <w:r w:rsidRPr="009A4D50">
        <w:rPr>
          <w:spacing w:val="-2"/>
        </w:rPr>
        <w:t xml:space="preserve"> </w:t>
      </w:r>
      <w:r w:rsidRPr="009A4D50">
        <w:rPr>
          <w:spacing w:val="-1"/>
        </w:rPr>
        <w:t>c</w:t>
      </w:r>
      <w:r w:rsidRPr="009A4D50">
        <w:t>ou</w:t>
      </w:r>
      <w:r w:rsidRPr="009A4D50">
        <w:rPr>
          <w:spacing w:val="-1"/>
        </w:rPr>
        <w:t>n</w:t>
      </w:r>
      <w:r w:rsidRPr="009A4D50">
        <w:t>try</w:t>
      </w:r>
      <w:r w:rsidRPr="009A4D50">
        <w:rPr>
          <w:spacing w:val="-2"/>
        </w:rPr>
        <w:t xml:space="preserve"> </w:t>
      </w:r>
      <w:r w:rsidRPr="009A4D50">
        <w:rPr>
          <w:spacing w:val="-1"/>
        </w:rPr>
        <w:t>a</w:t>
      </w:r>
      <w:r w:rsidRPr="009A4D50">
        <w:rPr>
          <w:spacing w:val="1"/>
        </w:rPr>
        <w:t>p</w:t>
      </w:r>
      <w:r w:rsidRPr="009A4D50">
        <w:rPr>
          <w:spacing w:val="-1"/>
        </w:rPr>
        <w:t>p</w:t>
      </w:r>
      <w:r w:rsidRPr="009A4D50">
        <w:t>l</w:t>
      </w:r>
      <w:r w:rsidRPr="009A4D50">
        <w:rPr>
          <w:spacing w:val="-1"/>
        </w:rPr>
        <w:t>y</w:t>
      </w:r>
      <w:r w:rsidRPr="009A4D50">
        <w:t>i</w:t>
      </w:r>
      <w:r w:rsidRPr="009A4D50">
        <w:rPr>
          <w:spacing w:val="-1"/>
        </w:rPr>
        <w:t>n</w:t>
      </w:r>
      <w:r w:rsidRPr="009A4D50">
        <w:t xml:space="preserve">g </w:t>
      </w:r>
      <w:r w:rsidRPr="009A4D50">
        <w:rPr>
          <w:spacing w:val="-1"/>
        </w:rPr>
        <w:t>s</w:t>
      </w:r>
      <w:r w:rsidRPr="009A4D50">
        <w:t>u</w:t>
      </w:r>
      <w:r w:rsidRPr="009A4D50">
        <w:rPr>
          <w:spacing w:val="-1"/>
        </w:rPr>
        <w:t>c</w:t>
      </w:r>
      <w:r w:rsidRPr="009A4D50">
        <w:t xml:space="preserve">h a </w:t>
      </w:r>
      <w:r w:rsidRPr="009A4D50">
        <w:rPr>
          <w:spacing w:val="-1"/>
        </w:rPr>
        <w:t>sy</w:t>
      </w:r>
      <w:r w:rsidRPr="009A4D50">
        <w:t>stem</w:t>
      </w:r>
      <w:r w:rsidRPr="009A4D50">
        <w:rPr>
          <w:spacing w:val="-3"/>
        </w:rPr>
        <w:t xml:space="preserve"> </w:t>
      </w:r>
      <w:r w:rsidRPr="009A4D50">
        <w:t>is li</w:t>
      </w:r>
      <w:r w:rsidRPr="009A4D50">
        <w:rPr>
          <w:spacing w:val="-1"/>
        </w:rPr>
        <w:t>s</w:t>
      </w:r>
      <w:r w:rsidRPr="009A4D50">
        <w:t>t</w:t>
      </w:r>
      <w:r w:rsidRPr="009A4D50">
        <w:rPr>
          <w:spacing w:val="-1"/>
        </w:rPr>
        <w:t>e</w:t>
      </w:r>
      <w:r w:rsidRPr="009A4D50">
        <w:t>d in the</w:t>
      </w:r>
      <w:r w:rsidRPr="009A4D50">
        <w:rPr>
          <w:spacing w:val="-3"/>
        </w:rPr>
        <w:t xml:space="preserve"> </w:t>
      </w:r>
      <w:r w:rsidRPr="009A4D50">
        <w:t>UN</w:t>
      </w:r>
      <w:r w:rsidRPr="009A4D50">
        <w:rPr>
          <w:spacing w:val="-2"/>
        </w:rPr>
        <w:t>E</w:t>
      </w:r>
      <w:r w:rsidRPr="009A4D50">
        <w:t>CE</w:t>
      </w:r>
      <w:r w:rsidRPr="009A4D50">
        <w:rPr>
          <w:spacing w:val="-2"/>
        </w:rPr>
        <w:t xml:space="preserve"> </w:t>
      </w:r>
      <w:r w:rsidRPr="009A4D50">
        <w:rPr>
          <w:spacing w:val="1"/>
        </w:rPr>
        <w:t>d</w:t>
      </w:r>
      <w:r w:rsidRPr="009A4D50">
        <w:rPr>
          <w:spacing w:val="-2"/>
        </w:rPr>
        <w:t>a</w:t>
      </w:r>
      <w:r w:rsidRPr="009A4D50">
        <w:rPr>
          <w:spacing w:val="1"/>
        </w:rPr>
        <w:t>t</w:t>
      </w:r>
      <w:r w:rsidRPr="009A4D50">
        <w:rPr>
          <w:spacing w:val="-1"/>
        </w:rPr>
        <w:t>a</w:t>
      </w:r>
      <w:r w:rsidRPr="009A4D50">
        <w:rPr>
          <w:spacing w:val="1"/>
        </w:rPr>
        <w:t>b</w:t>
      </w:r>
      <w:r w:rsidRPr="009A4D50">
        <w:rPr>
          <w:spacing w:val="-1"/>
        </w:rPr>
        <w:t>a</w:t>
      </w:r>
      <w:r w:rsidRPr="009A4D50">
        <w:rPr>
          <w:spacing w:val="1"/>
        </w:rPr>
        <w:t>s</w:t>
      </w:r>
      <w:r w:rsidRPr="009A4D50">
        <w:rPr>
          <w:spacing w:val="-1"/>
        </w:rPr>
        <w:t>e</w:t>
      </w:r>
      <w:r>
        <w:t>.</w:t>
      </w:r>
    </w:p>
    <w:p w14:paraId="5B56D130" w14:textId="77777777" w:rsidR="00D41C24" w:rsidRDefault="00D41C24" w:rsidP="00D41C24">
      <w:pPr>
        <w:pStyle w:val="H1G"/>
        <w:rPr>
          <w:sz w:val="9"/>
          <w:szCs w:val="9"/>
        </w:rPr>
      </w:pPr>
      <w:r>
        <w:tab/>
        <w:t>B.</w:t>
      </w:r>
      <w:r>
        <w:tab/>
        <w:t>Nature</w:t>
      </w:r>
      <w:r>
        <w:rPr>
          <w:spacing w:val="-4"/>
        </w:rPr>
        <w:t xml:space="preserve"> </w:t>
      </w:r>
      <w:r>
        <w:rPr>
          <w:spacing w:val="-1"/>
        </w:rPr>
        <w:t>o</w:t>
      </w:r>
      <w:r>
        <w:t>f</w:t>
      </w:r>
      <w:r>
        <w:rPr>
          <w:spacing w:val="-1"/>
        </w:rPr>
        <w:t xml:space="preserve"> </w:t>
      </w:r>
      <w:r>
        <w:t>p</w:t>
      </w:r>
      <w:r>
        <w:rPr>
          <w:spacing w:val="-1"/>
        </w:rPr>
        <w:t>r</w:t>
      </w:r>
      <w:r>
        <w:t>odu</w:t>
      </w:r>
      <w:r>
        <w:rPr>
          <w:spacing w:val="-1"/>
        </w:rPr>
        <w:t>c</w:t>
      </w:r>
      <w:r>
        <w:rPr>
          <w:spacing w:val="1"/>
        </w:rPr>
        <w:t>e</w:t>
      </w:r>
      <w:r w:rsidR="00523442" w:rsidRPr="008A1CB8">
        <w:rPr>
          <w:rStyle w:val="FootnoteReference"/>
          <w:b w:val="0"/>
          <w:sz w:val="20"/>
        </w:rPr>
        <w:footnoteReference w:id="15"/>
      </w:r>
    </w:p>
    <w:p w14:paraId="2CA40C23" w14:textId="77777777" w:rsidR="00D41C24" w:rsidRDefault="00D41C24" w:rsidP="00D41C24">
      <w:pPr>
        <w:pStyle w:val="Bullet1G"/>
        <w:numPr>
          <w:ilvl w:val="0"/>
          <w:numId w:val="1"/>
        </w:numPr>
      </w:pPr>
      <w:r>
        <w:rPr>
          <w:spacing w:val="1"/>
        </w:rPr>
        <w:t>“</w:t>
      </w:r>
      <w:commentRangeStart w:id="148"/>
      <w:r>
        <w:rPr>
          <w:spacing w:val="-2"/>
        </w:rPr>
        <w:t>L</w:t>
      </w:r>
      <w:r>
        <w:rPr>
          <w:spacing w:val="1"/>
        </w:rPr>
        <w:t>i</w:t>
      </w:r>
      <w:r>
        <w:rPr>
          <w:spacing w:val="-2"/>
        </w:rPr>
        <w:t>m</w:t>
      </w:r>
      <w:r>
        <w:rPr>
          <w:spacing w:val="-1"/>
        </w:rPr>
        <w:t>e</w:t>
      </w:r>
      <w:r>
        <w:t>s</w:t>
      </w:r>
      <w:r>
        <w:rPr>
          <w:spacing w:val="-1"/>
        </w:rPr>
        <w:t>”</w:t>
      </w:r>
      <w:commentRangeEnd w:id="148"/>
      <w:r w:rsidR="00D27630">
        <w:rPr>
          <w:rStyle w:val="CommentReference"/>
          <w:rFonts w:eastAsia="Times New Roman"/>
        </w:rPr>
        <w:commentReference w:id="148"/>
      </w:r>
      <w:r>
        <w:t>,</w:t>
      </w:r>
      <w:r>
        <w:rPr>
          <w:spacing w:val="1"/>
        </w:rPr>
        <w:t xml:space="preserve"> “P</w:t>
      </w:r>
      <w:r>
        <w:rPr>
          <w:spacing w:val="-2"/>
        </w:rPr>
        <w:t>e</w:t>
      </w:r>
      <w:r>
        <w:t>rsi</w:t>
      </w:r>
      <w:r>
        <w:rPr>
          <w:spacing w:val="-1"/>
        </w:rPr>
        <w:t>a</w:t>
      </w:r>
      <w:r>
        <w:t>n</w:t>
      </w:r>
      <w:r>
        <w:rPr>
          <w:spacing w:val="1"/>
        </w:rPr>
        <w:t xml:space="preserve"> l</w:t>
      </w:r>
      <w:r>
        <w:t>i</w:t>
      </w:r>
      <w:r>
        <w:rPr>
          <w:spacing w:val="-2"/>
        </w:rPr>
        <w:t>m</w:t>
      </w:r>
      <w:r>
        <w:rPr>
          <w:spacing w:val="-1"/>
        </w:rPr>
        <w:t>e</w:t>
      </w:r>
      <w:r>
        <w:t>s</w:t>
      </w:r>
      <w:r>
        <w:rPr>
          <w:spacing w:val="-1"/>
        </w:rPr>
        <w:t>”</w:t>
      </w:r>
      <w:r>
        <w:t>,</w:t>
      </w:r>
      <w:r>
        <w:rPr>
          <w:spacing w:val="1"/>
        </w:rPr>
        <w:t xml:space="preserve"> “</w:t>
      </w:r>
      <w:r>
        <w:t>M</w:t>
      </w:r>
      <w:r>
        <w:rPr>
          <w:spacing w:val="-1"/>
        </w:rPr>
        <w:t>e</w:t>
      </w:r>
      <w:r>
        <w:rPr>
          <w:spacing w:val="1"/>
        </w:rPr>
        <w:t>x</w:t>
      </w:r>
      <w:r>
        <w:t>i</w:t>
      </w:r>
      <w:r>
        <w:rPr>
          <w:spacing w:val="1"/>
        </w:rPr>
        <w:t>c</w:t>
      </w:r>
      <w:r>
        <w:rPr>
          <w:spacing w:val="-2"/>
        </w:rPr>
        <w:t>a</w:t>
      </w:r>
      <w:r>
        <w:t>n</w:t>
      </w:r>
      <w:r>
        <w:rPr>
          <w:spacing w:val="2"/>
        </w:rPr>
        <w:t xml:space="preserve"> </w:t>
      </w:r>
      <w:r>
        <w:t>lim</w:t>
      </w:r>
      <w:r>
        <w:rPr>
          <w:spacing w:val="-2"/>
        </w:rPr>
        <w:t>e</w:t>
      </w:r>
      <w:r>
        <w:rPr>
          <w:spacing w:val="2"/>
        </w:rPr>
        <w:t>s</w:t>
      </w:r>
      <w:r>
        <w:rPr>
          <w:spacing w:val="-1"/>
        </w:rPr>
        <w:t>”</w:t>
      </w:r>
      <w:r>
        <w:t>,</w:t>
      </w:r>
      <w:r>
        <w:rPr>
          <w:spacing w:val="1"/>
        </w:rPr>
        <w:t xml:space="preserve"> “</w:t>
      </w:r>
      <w:r>
        <w:t>I</w:t>
      </w:r>
      <w:r>
        <w:rPr>
          <w:spacing w:val="-1"/>
        </w:rPr>
        <w:t>n</w:t>
      </w:r>
      <w:r>
        <w:rPr>
          <w:spacing w:val="1"/>
        </w:rPr>
        <w:t>d</w:t>
      </w:r>
      <w:r>
        <w:t>i</w:t>
      </w:r>
      <w:r>
        <w:rPr>
          <w:spacing w:val="-1"/>
        </w:rPr>
        <w:t>a</w:t>
      </w:r>
      <w:r>
        <w:t>n</w:t>
      </w:r>
      <w:r>
        <w:rPr>
          <w:spacing w:val="1"/>
        </w:rPr>
        <w:t xml:space="preserve"> </w:t>
      </w:r>
      <w:r>
        <w:t>s</w:t>
      </w:r>
      <w:r>
        <w:rPr>
          <w:spacing w:val="-1"/>
        </w:rPr>
        <w:t>wee</w:t>
      </w:r>
      <w:r>
        <w:t>t</w:t>
      </w:r>
      <w:r>
        <w:rPr>
          <w:spacing w:val="1"/>
        </w:rPr>
        <w:t xml:space="preserve"> l</w:t>
      </w:r>
      <w:r>
        <w:t>i</w:t>
      </w:r>
      <w:r>
        <w:rPr>
          <w:spacing w:val="-2"/>
        </w:rPr>
        <w:t>m</w:t>
      </w:r>
      <w:r>
        <w:rPr>
          <w:spacing w:val="-1"/>
        </w:rPr>
        <w:t>e</w:t>
      </w:r>
      <w:r>
        <w:t>s”/</w:t>
      </w:r>
      <w:r>
        <w:rPr>
          <w:spacing w:val="1"/>
        </w:rPr>
        <w:t>“P</w:t>
      </w:r>
      <w:r>
        <w:rPr>
          <w:spacing w:val="-1"/>
        </w:rPr>
        <w:t>a</w:t>
      </w:r>
      <w:r>
        <w:t>l</w:t>
      </w:r>
      <w:r>
        <w:rPr>
          <w:spacing w:val="-2"/>
        </w:rPr>
        <w:t>e</w:t>
      </w:r>
      <w:r>
        <w:t>st</w:t>
      </w:r>
      <w:r>
        <w:rPr>
          <w:spacing w:val="1"/>
        </w:rPr>
        <w:t>in</w:t>
      </w:r>
      <w:r>
        <w:t xml:space="preserve">e </w:t>
      </w:r>
      <w:r>
        <w:rPr>
          <w:spacing w:val="-1"/>
        </w:rPr>
        <w:t>s</w:t>
      </w:r>
      <w:r>
        <w:rPr>
          <w:spacing w:val="1"/>
        </w:rPr>
        <w:t>w</w:t>
      </w:r>
      <w:r>
        <w:rPr>
          <w:spacing w:val="-1"/>
        </w:rPr>
        <w:t>ee</w:t>
      </w:r>
      <w:r>
        <w:t>t li</w:t>
      </w:r>
      <w:r>
        <w:rPr>
          <w:spacing w:val="-2"/>
        </w:rPr>
        <w:t>m</w:t>
      </w:r>
      <w:r>
        <w:rPr>
          <w:spacing w:val="-1"/>
        </w:rPr>
        <w:t>e</w:t>
      </w:r>
      <w:r>
        <w:t>s”</w:t>
      </w:r>
      <w:r>
        <w:rPr>
          <w:spacing w:val="-1"/>
        </w:rPr>
        <w:t xml:space="preserve"> </w:t>
      </w:r>
      <w:r>
        <w:t>if</w:t>
      </w:r>
      <w:r>
        <w:rPr>
          <w:spacing w:val="1"/>
        </w:rPr>
        <w:t xml:space="preserve"> </w:t>
      </w:r>
      <w:r>
        <w:t xml:space="preserve">the </w:t>
      </w:r>
      <w:r>
        <w:rPr>
          <w:spacing w:val="-1"/>
        </w:rPr>
        <w:t>p</w:t>
      </w:r>
      <w:r>
        <w:t>ro</w:t>
      </w:r>
      <w:r>
        <w:rPr>
          <w:spacing w:val="-1"/>
        </w:rPr>
        <w:t>d</w:t>
      </w:r>
      <w:r>
        <w:rPr>
          <w:spacing w:val="1"/>
        </w:rPr>
        <w:t>u</w:t>
      </w:r>
      <w:r>
        <w:rPr>
          <w:spacing w:val="-2"/>
        </w:rPr>
        <w:t>c</w:t>
      </w:r>
      <w:r>
        <w:t>e</w:t>
      </w:r>
      <w:r>
        <w:rPr>
          <w:spacing w:val="1"/>
        </w:rPr>
        <w:t xml:space="preserve"> </w:t>
      </w:r>
      <w:r>
        <w:t>is</w:t>
      </w:r>
      <w:r>
        <w:rPr>
          <w:spacing w:val="-1"/>
        </w:rPr>
        <w:t xml:space="preserve"> </w:t>
      </w:r>
      <w:r>
        <w:t>n</w:t>
      </w:r>
      <w:r>
        <w:rPr>
          <w:spacing w:val="-1"/>
        </w:rPr>
        <w:t>o</w:t>
      </w:r>
      <w:r>
        <w:t>t vi</w:t>
      </w:r>
      <w:r>
        <w:rPr>
          <w:spacing w:val="-1"/>
        </w:rPr>
        <w:t>s</w:t>
      </w:r>
      <w:r>
        <w:t>ible</w:t>
      </w:r>
      <w:r>
        <w:rPr>
          <w:spacing w:val="-2"/>
        </w:rPr>
        <w:t xml:space="preserve"> </w:t>
      </w:r>
      <w:r>
        <w:t>from</w:t>
      </w:r>
      <w:r>
        <w:rPr>
          <w:spacing w:val="-2"/>
        </w:rPr>
        <w:t xml:space="preserve"> </w:t>
      </w:r>
      <w:r>
        <w:t>the</w:t>
      </w:r>
      <w:r>
        <w:rPr>
          <w:spacing w:val="-1"/>
        </w:rPr>
        <w:t xml:space="preserve"> </w:t>
      </w:r>
      <w:r>
        <w:t>o</w:t>
      </w:r>
      <w:r>
        <w:rPr>
          <w:spacing w:val="-1"/>
        </w:rPr>
        <w:t>u</w:t>
      </w:r>
      <w:r>
        <w:t>t</w:t>
      </w:r>
      <w:r>
        <w:rPr>
          <w:spacing w:val="-1"/>
        </w:rPr>
        <w:t>s</w:t>
      </w:r>
      <w:r>
        <w:t>ide</w:t>
      </w:r>
    </w:p>
    <w:p w14:paraId="2C7256A9" w14:textId="77777777" w:rsidR="00D41C24" w:rsidRDefault="00D41C24" w:rsidP="00D41C24">
      <w:pPr>
        <w:pStyle w:val="Bullet1G"/>
        <w:numPr>
          <w:ilvl w:val="0"/>
          <w:numId w:val="1"/>
        </w:numPr>
      </w:pPr>
      <w:r>
        <w:t>“</w:t>
      </w:r>
      <w:r>
        <w:rPr>
          <w:spacing w:val="-1"/>
        </w:rPr>
        <w:t>M</w:t>
      </w:r>
      <w:r>
        <w:t>i</w:t>
      </w:r>
      <w:r>
        <w:rPr>
          <w:spacing w:val="-1"/>
        </w:rPr>
        <w:t>x</w:t>
      </w:r>
      <w:r>
        <w:t>ture</w:t>
      </w:r>
      <w:r>
        <w:rPr>
          <w:spacing w:val="-1"/>
        </w:rPr>
        <w:t xml:space="preserve"> </w:t>
      </w:r>
      <w:r>
        <w:t xml:space="preserve">of </w:t>
      </w:r>
      <w:r>
        <w:rPr>
          <w:spacing w:val="-1"/>
        </w:rPr>
        <w:t>c</w:t>
      </w:r>
      <w:r>
        <w:t>i</w:t>
      </w:r>
      <w:r>
        <w:rPr>
          <w:spacing w:val="-1"/>
        </w:rPr>
        <w:t>t</w:t>
      </w:r>
      <w:r>
        <w:t>rus f</w:t>
      </w:r>
      <w:r>
        <w:rPr>
          <w:spacing w:val="-1"/>
        </w:rPr>
        <w:t>r</w:t>
      </w:r>
      <w:r>
        <w:rPr>
          <w:spacing w:val="1"/>
        </w:rPr>
        <w:t>u</w:t>
      </w:r>
      <w:r>
        <w:rPr>
          <w:spacing w:val="-1"/>
        </w:rPr>
        <w:t>i</w:t>
      </w:r>
      <w:r>
        <w:rPr>
          <w:spacing w:val="1"/>
        </w:rPr>
        <w:t>t</w:t>
      </w:r>
      <w:r>
        <w:t>”</w:t>
      </w:r>
      <w:r>
        <w:rPr>
          <w:spacing w:val="-1"/>
        </w:rPr>
        <w:t xml:space="preserve"> </w:t>
      </w:r>
      <w:r>
        <w:t xml:space="preserve">or </w:t>
      </w:r>
      <w:r>
        <w:rPr>
          <w:spacing w:val="-1"/>
        </w:rPr>
        <w:t>e</w:t>
      </w:r>
      <w:r>
        <w:t>qu</w:t>
      </w:r>
      <w:r>
        <w:rPr>
          <w:spacing w:val="-1"/>
        </w:rPr>
        <w:t>i</w:t>
      </w:r>
      <w:r>
        <w:t>v</w:t>
      </w:r>
      <w:r>
        <w:rPr>
          <w:spacing w:val="-1"/>
        </w:rPr>
        <w:t>a</w:t>
      </w:r>
      <w:r>
        <w:t>l</w:t>
      </w:r>
      <w:r>
        <w:rPr>
          <w:spacing w:val="-1"/>
        </w:rPr>
        <w:t>en</w:t>
      </w:r>
      <w:r>
        <w:t>t</w:t>
      </w:r>
      <w:r>
        <w:rPr>
          <w:spacing w:val="1"/>
        </w:rPr>
        <w:t xml:space="preserve"> d</w:t>
      </w:r>
      <w:r>
        <w:rPr>
          <w:spacing w:val="-1"/>
        </w:rPr>
        <w:t>eno</w:t>
      </w:r>
      <w:r>
        <w:rPr>
          <w:spacing w:val="-2"/>
        </w:rPr>
        <w:t>m</w:t>
      </w:r>
      <w:r>
        <w:t>in</w:t>
      </w:r>
      <w:r>
        <w:rPr>
          <w:spacing w:val="-1"/>
        </w:rPr>
        <w:t>a</w:t>
      </w:r>
      <w:r>
        <w:t>tion</w:t>
      </w:r>
      <w:r>
        <w:rPr>
          <w:spacing w:val="1"/>
        </w:rPr>
        <w:t xml:space="preserve"> </w:t>
      </w:r>
      <w:r>
        <w:rPr>
          <w:spacing w:val="-2"/>
        </w:rPr>
        <w:t>a</w:t>
      </w:r>
      <w:r>
        <w:t>nd</w:t>
      </w:r>
      <w:r>
        <w:rPr>
          <w:spacing w:val="1"/>
        </w:rPr>
        <w:t xml:space="preserve"> </w:t>
      </w:r>
      <w:r>
        <w:rPr>
          <w:spacing w:val="-2"/>
        </w:rPr>
        <w:t>c</w:t>
      </w:r>
      <w:r>
        <w:rPr>
          <w:spacing w:val="1"/>
        </w:rPr>
        <w:t>o</w:t>
      </w:r>
      <w:r>
        <w:t>m</w:t>
      </w:r>
      <w:r>
        <w:rPr>
          <w:spacing w:val="-2"/>
        </w:rPr>
        <w:t>m</w:t>
      </w:r>
      <w:r>
        <w:t>on n</w:t>
      </w:r>
      <w:r>
        <w:rPr>
          <w:spacing w:val="-1"/>
        </w:rPr>
        <w:t>a</w:t>
      </w:r>
      <w:r>
        <w:t>m</w:t>
      </w:r>
      <w:r>
        <w:rPr>
          <w:spacing w:val="-1"/>
        </w:rPr>
        <w:t>e</w:t>
      </w:r>
      <w:r>
        <w:t>s</w:t>
      </w:r>
      <w:r>
        <w:rPr>
          <w:spacing w:val="1"/>
        </w:rPr>
        <w:t xml:space="preserve"> </w:t>
      </w:r>
      <w:r>
        <w:t>of</w:t>
      </w:r>
      <w:r>
        <w:rPr>
          <w:spacing w:val="1"/>
        </w:rPr>
        <w:t xml:space="preserve"> </w:t>
      </w:r>
      <w:r>
        <w:rPr>
          <w:spacing w:val="-1"/>
        </w:rPr>
        <w:t>t</w:t>
      </w:r>
      <w:r>
        <w:rPr>
          <w:spacing w:val="1"/>
        </w:rPr>
        <w:t>h</w:t>
      </w:r>
      <w:r>
        <w:t>e</w:t>
      </w:r>
      <w:r>
        <w:rPr>
          <w:spacing w:val="-1"/>
        </w:rPr>
        <w:t xml:space="preserve"> </w:t>
      </w:r>
      <w:r>
        <w:t>diff</w:t>
      </w:r>
      <w:r>
        <w:rPr>
          <w:spacing w:val="-2"/>
        </w:rPr>
        <w:t>e</w:t>
      </w:r>
      <w:r>
        <w:t>r</w:t>
      </w:r>
      <w:r>
        <w:rPr>
          <w:spacing w:val="-1"/>
        </w:rPr>
        <w:t>e</w:t>
      </w:r>
      <w:r>
        <w:t xml:space="preserve">nt </w:t>
      </w:r>
      <w:r>
        <w:rPr>
          <w:spacing w:val="-1"/>
        </w:rPr>
        <w:t>s</w:t>
      </w:r>
      <w:r>
        <w:rPr>
          <w:spacing w:val="1"/>
        </w:rPr>
        <w:t>p</w:t>
      </w:r>
      <w:r>
        <w:rPr>
          <w:spacing w:val="-1"/>
        </w:rPr>
        <w:t>ec</w:t>
      </w:r>
      <w:r>
        <w:t>i</w:t>
      </w:r>
      <w:r>
        <w:rPr>
          <w:spacing w:val="-2"/>
        </w:rPr>
        <w:t>e</w:t>
      </w:r>
      <w:r>
        <w:rPr>
          <w:spacing w:val="2"/>
        </w:rPr>
        <w:t>s</w:t>
      </w:r>
      <w:r>
        <w:t xml:space="preserve">, in </w:t>
      </w:r>
      <w:r>
        <w:rPr>
          <w:spacing w:val="-1"/>
        </w:rPr>
        <w:t>ca</w:t>
      </w:r>
      <w:r>
        <w:t>se of</w:t>
      </w:r>
      <w:r>
        <w:rPr>
          <w:spacing w:val="-1"/>
        </w:rPr>
        <w:t xml:space="preserve"> </w:t>
      </w:r>
      <w:r>
        <w:t>a</w:t>
      </w:r>
      <w:r>
        <w:rPr>
          <w:spacing w:val="1"/>
        </w:rPr>
        <w:t xml:space="preserve"> </w:t>
      </w:r>
      <w:r>
        <w:rPr>
          <w:spacing w:val="-2"/>
        </w:rPr>
        <w:t>m</w:t>
      </w:r>
      <w:r>
        <w:t>ixture</w:t>
      </w:r>
      <w:r>
        <w:rPr>
          <w:spacing w:val="-2"/>
        </w:rPr>
        <w:t xml:space="preserve"> </w:t>
      </w:r>
      <w:r>
        <w:t>of li</w:t>
      </w:r>
      <w:r>
        <w:rPr>
          <w:spacing w:val="-2"/>
        </w:rPr>
        <w:t>m</w:t>
      </w:r>
      <w:r>
        <w:rPr>
          <w:spacing w:val="-1"/>
        </w:rPr>
        <w:t>e</w:t>
      </w:r>
      <w:r>
        <w:t>s</w:t>
      </w:r>
      <w:r>
        <w:rPr>
          <w:spacing w:val="1"/>
        </w:rPr>
        <w:t xml:space="preserve"> </w:t>
      </w:r>
      <w:r>
        <w:t xml:space="preserve">with </w:t>
      </w:r>
      <w:r>
        <w:rPr>
          <w:spacing w:val="-2"/>
        </w:rPr>
        <w:t>c</w:t>
      </w:r>
      <w:r>
        <w:rPr>
          <w:spacing w:val="1"/>
        </w:rPr>
        <w:t>i</w:t>
      </w:r>
      <w:r>
        <w:rPr>
          <w:spacing w:val="-1"/>
        </w:rPr>
        <w:t>t</w:t>
      </w:r>
      <w:r>
        <w:t>rus</w:t>
      </w:r>
      <w:r>
        <w:rPr>
          <w:spacing w:val="-1"/>
        </w:rPr>
        <w:t xml:space="preserve"> </w:t>
      </w:r>
      <w:r>
        <w:t>f</w:t>
      </w:r>
      <w:r>
        <w:rPr>
          <w:spacing w:val="-1"/>
        </w:rPr>
        <w:t>r</w:t>
      </w:r>
      <w:r>
        <w:t>u</w:t>
      </w:r>
      <w:r>
        <w:rPr>
          <w:spacing w:val="-1"/>
        </w:rPr>
        <w:t>i</w:t>
      </w:r>
      <w:r>
        <w:t xml:space="preserve">t of </w:t>
      </w:r>
      <w:r>
        <w:rPr>
          <w:spacing w:val="-1"/>
        </w:rPr>
        <w:t>d</w:t>
      </w:r>
      <w:r>
        <w:t>i</w:t>
      </w:r>
      <w:r>
        <w:rPr>
          <w:spacing w:val="-1"/>
        </w:rPr>
        <w:t>st</w:t>
      </w:r>
      <w:r>
        <w:rPr>
          <w:spacing w:val="1"/>
        </w:rPr>
        <w:t>i</w:t>
      </w:r>
      <w:r>
        <w:t>n</w:t>
      </w:r>
      <w:r>
        <w:rPr>
          <w:spacing w:val="-2"/>
        </w:rPr>
        <w:t>c</w:t>
      </w:r>
      <w:r>
        <w:t>tly</w:t>
      </w:r>
      <w:r>
        <w:rPr>
          <w:spacing w:val="-1"/>
        </w:rPr>
        <w:t xml:space="preserve"> </w:t>
      </w:r>
      <w:r>
        <w:rPr>
          <w:spacing w:val="1"/>
        </w:rPr>
        <w:t>d</w:t>
      </w:r>
      <w:r>
        <w:rPr>
          <w:spacing w:val="-1"/>
        </w:rPr>
        <w:t>i</w:t>
      </w:r>
      <w:r>
        <w:t>ff</w:t>
      </w:r>
      <w:r>
        <w:rPr>
          <w:spacing w:val="-1"/>
        </w:rPr>
        <w:t>e</w:t>
      </w:r>
      <w:r>
        <w:t>r</w:t>
      </w:r>
      <w:r>
        <w:rPr>
          <w:spacing w:val="-2"/>
        </w:rPr>
        <w:t>e</w:t>
      </w:r>
      <w:r>
        <w:t xml:space="preserve">nt </w:t>
      </w:r>
      <w:r>
        <w:rPr>
          <w:spacing w:val="-1"/>
        </w:rPr>
        <w:t>s</w:t>
      </w:r>
      <w:r>
        <w:t>pe</w:t>
      </w:r>
      <w:r>
        <w:rPr>
          <w:spacing w:val="-2"/>
        </w:rPr>
        <w:t>c</w:t>
      </w:r>
      <w:r>
        <w:rPr>
          <w:spacing w:val="1"/>
        </w:rPr>
        <w:t>i</w:t>
      </w:r>
      <w:r>
        <w:rPr>
          <w:spacing w:val="-2"/>
        </w:rPr>
        <w:t>e</w:t>
      </w:r>
      <w:r>
        <w:t>s</w:t>
      </w:r>
    </w:p>
    <w:p w14:paraId="397350DC" w14:textId="77777777" w:rsidR="00D41C24" w:rsidRDefault="00D41C24" w:rsidP="00D41C24">
      <w:pPr>
        <w:pStyle w:val="Bullet1G"/>
        <w:numPr>
          <w:ilvl w:val="0"/>
          <w:numId w:val="1"/>
        </w:numPr>
      </w:pPr>
      <w:r>
        <w:rPr>
          <w:spacing w:val="-2"/>
        </w:rPr>
        <w:t>N</w:t>
      </w:r>
      <w:r>
        <w:rPr>
          <w:spacing w:val="1"/>
        </w:rPr>
        <w:t>a</w:t>
      </w:r>
      <w:r>
        <w:t>me of</w:t>
      </w:r>
      <w:r>
        <w:rPr>
          <w:spacing w:val="-1"/>
        </w:rPr>
        <w:t xml:space="preserve"> </w:t>
      </w:r>
      <w:r>
        <w:t>the</w:t>
      </w:r>
      <w:r>
        <w:rPr>
          <w:spacing w:val="-1"/>
        </w:rPr>
        <w:t xml:space="preserve"> </w:t>
      </w:r>
      <w:r>
        <w:t>vari</w:t>
      </w:r>
      <w:r>
        <w:rPr>
          <w:spacing w:val="-1"/>
        </w:rPr>
        <w:t>e</w:t>
      </w:r>
      <w:r>
        <w:t>ty</w:t>
      </w:r>
      <w:r>
        <w:rPr>
          <w:spacing w:val="-1"/>
        </w:rPr>
        <w:t xml:space="preserve"> </w:t>
      </w:r>
      <w:r>
        <w:t>(</w:t>
      </w:r>
      <w:r>
        <w:rPr>
          <w:spacing w:val="-1"/>
        </w:rPr>
        <w:t>o</w:t>
      </w:r>
      <w:r>
        <w:t>p</w:t>
      </w:r>
      <w:r>
        <w:rPr>
          <w:spacing w:val="-1"/>
        </w:rPr>
        <w:t>t</w:t>
      </w:r>
      <w:r>
        <w:t>i</w:t>
      </w:r>
      <w:r>
        <w:rPr>
          <w:spacing w:val="-1"/>
        </w:rPr>
        <w:t>o</w:t>
      </w:r>
      <w:r>
        <w:t>n</w:t>
      </w:r>
      <w:r>
        <w:rPr>
          <w:spacing w:val="-1"/>
        </w:rPr>
        <w:t>a</w:t>
      </w:r>
      <w:r>
        <w:t>l)</w:t>
      </w:r>
    </w:p>
    <w:p w14:paraId="17F1DBFF" w14:textId="77777777" w:rsidR="00D41C24" w:rsidRDefault="00D41C24" w:rsidP="00C54820">
      <w:pPr>
        <w:pStyle w:val="SingleTxtG"/>
        <w:ind w:left="1701"/>
      </w:pPr>
      <w:r>
        <w:rPr>
          <w:spacing w:val="-2"/>
        </w:rPr>
        <w:t>T</w:t>
      </w:r>
      <w:r>
        <w:rPr>
          <w:spacing w:val="1"/>
        </w:rPr>
        <w:t>h</w:t>
      </w:r>
      <w:r>
        <w:t>e</w:t>
      </w:r>
      <w:r>
        <w:rPr>
          <w:spacing w:val="1"/>
        </w:rPr>
        <w:t xml:space="preserve"> n</w:t>
      </w:r>
      <w:r>
        <w:rPr>
          <w:spacing w:val="-1"/>
        </w:rPr>
        <w:t>a</w:t>
      </w:r>
      <w:r>
        <w:t xml:space="preserve">me </w:t>
      </w:r>
      <w:r>
        <w:rPr>
          <w:spacing w:val="1"/>
        </w:rPr>
        <w:t>o</w:t>
      </w:r>
      <w:r>
        <w:t>f</w:t>
      </w:r>
      <w:r>
        <w:rPr>
          <w:spacing w:val="3"/>
        </w:rPr>
        <w:t xml:space="preserve"> </w:t>
      </w:r>
      <w:r>
        <w:t>a</w:t>
      </w:r>
      <w:r>
        <w:rPr>
          <w:spacing w:val="1"/>
        </w:rPr>
        <w:t xml:space="preserve"> v</w:t>
      </w:r>
      <w:r>
        <w:rPr>
          <w:spacing w:val="-1"/>
        </w:rPr>
        <w:t>a</w:t>
      </w:r>
      <w:r>
        <w:rPr>
          <w:spacing w:val="1"/>
        </w:rPr>
        <w:t>ri</w:t>
      </w:r>
      <w:r>
        <w:rPr>
          <w:spacing w:val="-2"/>
        </w:rPr>
        <w:t>e</w:t>
      </w:r>
      <w:r>
        <w:rPr>
          <w:spacing w:val="1"/>
        </w:rPr>
        <w:t>t</w:t>
      </w:r>
      <w:r>
        <w:t>y</w:t>
      </w:r>
      <w:r>
        <w:rPr>
          <w:spacing w:val="1"/>
        </w:rPr>
        <w:t xml:space="preserve"> </w:t>
      </w:r>
      <w:r>
        <w:rPr>
          <w:spacing w:val="-2"/>
        </w:rPr>
        <w:t>m</w:t>
      </w:r>
      <w:r>
        <w:rPr>
          <w:spacing w:val="-1"/>
        </w:rPr>
        <w:t>a</w:t>
      </w:r>
      <w:r>
        <w:t>y</w:t>
      </w:r>
      <w:r>
        <w:rPr>
          <w:spacing w:val="1"/>
        </w:rPr>
        <w:t xml:space="preserve"> b</w:t>
      </w:r>
      <w:r>
        <w:t>e</w:t>
      </w:r>
      <w:r>
        <w:rPr>
          <w:spacing w:val="1"/>
        </w:rPr>
        <w:t xml:space="preserve"> r</w:t>
      </w:r>
      <w:r>
        <w:rPr>
          <w:spacing w:val="-2"/>
        </w:rPr>
        <w:t>e</w:t>
      </w:r>
      <w:r>
        <w:rPr>
          <w:spacing w:val="1"/>
        </w:rPr>
        <w:t>pl</w:t>
      </w:r>
      <w:r>
        <w:rPr>
          <w:spacing w:val="-2"/>
        </w:rPr>
        <w:t>a</w:t>
      </w:r>
      <w:r>
        <w:rPr>
          <w:spacing w:val="1"/>
        </w:rPr>
        <w:t>c</w:t>
      </w:r>
      <w:r>
        <w:rPr>
          <w:spacing w:val="-2"/>
        </w:rPr>
        <w:t>e</w:t>
      </w:r>
      <w:r>
        <w:t>d</w:t>
      </w:r>
      <w:r>
        <w:rPr>
          <w:spacing w:val="3"/>
        </w:rPr>
        <w:t xml:space="preserve"> </w:t>
      </w:r>
      <w:r>
        <w:rPr>
          <w:spacing w:val="-1"/>
        </w:rPr>
        <w:t>b</w:t>
      </w:r>
      <w:r>
        <w:t>y</w:t>
      </w:r>
      <w:r>
        <w:rPr>
          <w:spacing w:val="3"/>
        </w:rPr>
        <w:t xml:space="preserve"> </w:t>
      </w:r>
      <w:r>
        <w:t>a</w:t>
      </w:r>
      <w:r>
        <w:rPr>
          <w:spacing w:val="1"/>
        </w:rPr>
        <w:t xml:space="preserve"> </w:t>
      </w:r>
      <w:r>
        <w:t>s</w:t>
      </w:r>
      <w:r>
        <w:rPr>
          <w:spacing w:val="-1"/>
        </w:rPr>
        <w:t>y</w:t>
      </w:r>
      <w:r>
        <w:rPr>
          <w:spacing w:val="1"/>
        </w:rPr>
        <w:t>n</w:t>
      </w:r>
      <w:r>
        <w:rPr>
          <w:spacing w:val="-1"/>
        </w:rPr>
        <w:t>o</w:t>
      </w:r>
      <w:r>
        <w:rPr>
          <w:spacing w:val="1"/>
        </w:rPr>
        <w:t>n</w:t>
      </w:r>
      <w:r>
        <w:rPr>
          <w:spacing w:val="-1"/>
        </w:rPr>
        <w:t>y</w:t>
      </w:r>
      <w:r>
        <w:t>m.</w:t>
      </w:r>
      <w:r>
        <w:rPr>
          <w:spacing w:val="1"/>
        </w:rPr>
        <w:t xml:space="preserve"> </w:t>
      </w:r>
      <w:r>
        <w:t>A</w:t>
      </w:r>
      <w:r>
        <w:rPr>
          <w:spacing w:val="2"/>
        </w:rPr>
        <w:t xml:space="preserve"> </w:t>
      </w:r>
      <w:r>
        <w:rPr>
          <w:spacing w:val="1"/>
        </w:rPr>
        <w:t>tr</w:t>
      </w:r>
      <w:r>
        <w:rPr>
          <w:spacing w:val="-2"/>
        </w:rPr>
        <w:t>a</w:t>
      </w:r>
      <w:r>
        <w:rPr>
          <w:spacing w:val="1"/>
        </w:rPr>
        <w:t>d</w:t>
      </w:r>
      <w:r>
        <w:t>e</w:t>
      </w:r>
      <w:r>
        <w:rPr>
          <w:spacing w:val="1"/>
        </w:rPr>
        <w:t xml:space="preserve"> n</w:t>
      </w:r>
      <w:r>
        <w:rPr>
          <w:spacing w:val="-1"/>
        </w:rPr>
        <w:t>am</w:t>
      </w:r>
      <w:r>
        <w:rPr>
          <w:spacing w:val="1"/>
        </w:rPr>
        <w:t>e</w:t>
      </w:r>
      <w:r w:rsidR="00523442" w:rsidRPr="00B1712F">
        <w:rPr>
          <w:rStyle w:val="FootnoteReference"/>
        </w:rPr>
        <w:footnoteReference w:id="16"/>
      </w:r>
      <w:r>
        <w:rPr>
          <w:spacing w:val="18"/>
          <w:position w:val="4"/>
          <w:sz w:val="9"/>
          <w:szCs w:val="9"/>
        </w:rPr>
        <w:t xml:space="preserve"> </w:t>
      </w:r>
      <w:r>
        <w:rPr>
          <w:spacing w:val="-1"/>
        </w:rPr>
        <w:t>ca</w:t>
      </w:r>
      <w:r>
        <w:t>n</w:t>
      </w:r>
      <w:r>
        <w:rPr>
          <w:spacing w:val="3"/>
        </w:rPr>
        <w:t xml:space="preserve"> </w:t>
      </w:r>
      <w:r>
        <w:rPr>
          <w:spacing w:val="1"/>
        </w:rPr>
        <w:t>o</w:t>
      </w:r>
      <w:r>
        <w:rPr>
          <w:spacing w:val="-1"/>
        </w:rPr>
        <w:t>n</w:t>
      </w:r>
      <w:r>
        <w:t>ly</w:t>
      </w:r>
      <w:r>
        <w:rPr>
          <w:spacing w:val="1"/>
        </w:rPr>
        <w:t xml:space="preserve"> b</w:t>
      </w:r>
      <w:r>
        <w:t>e</w:t>
      </w:r>
      <w:r>
        <w:rPr>
          <w:spacing w:val="-1"/>
        </w:rPr>
        <w:t xml:space="preserve"> </w:t>
      </w:r>
      <w:r>
        <w:rPr>
          <w:spacing w:val="1"/>
        </w:rPr>
        <w:t>g</w:t>
      </w:r>
      <w:r>
        <w:t>i</w:t>
      </w:r>
      <w:r>
        <w:rPr>
          <w:spacing w:val="-1"/>
        </w:rPr>
        <w:t>v</w:t>
      </w:r>
      <w:r>
        <w:rPr>
          <w:spacing w:val="-2"/>
        </w:rPr>
        <w:t>e</w:t>
      </w:r>
      <w:r>
        <w:t>n in</w:t>
      </w:r>
      <w:r>
        <w:rPr>
          <w:spacing w:val="-1"/>
        </w:rPr>
        <w:t xml:space="preserve"> a</w:t>
      </w:r>
      <w:r>
        <w:t>d</w:t>
      </w:r>
      <w:r>
        <w:rPr>
          <w:spacing w:val="-1"/>
        </w:rPr>
        <w:t>d</w:t>
      </w:r>
      <w:r>
        <w:t>it</w:t>
      </w:r>
      <w:r>
        <w:rPr>
          <w:spacing w:val="-1"/>
        </w:rPr>
        <w:t>i</w:t>
      </w:r>
      <w:r>
        <w:t>on</w:t>
      </w:r>
      <w:r>
        <w:rPr>
          <w:spacing w:val="-1"/>
        </w:rPr>
        <w:t xml:space="preserve"> </w:t>
      </w:r>
      <w:r>
        <w:t>to</w:t>
      </w:r>
      <w:r>
        <w:rPr>
          <w:spacing w:val="1"/>
        </w:rPr>
        <w:t xml:space="preserve"> </w:t>
      </w:r>
      <w:r>
        <w:rPr>
          <w:spacing w:val="-1"/>
        </w:rPr>
        <w:t>t</w:t>
      </w:r>
      <w:r>
        <w:t>he v</w:t>
      </w:r>
      <w:r>
        <w:rPr>
          <w:spacing w:val="-2"/>
        </w:rPr>
        <w:t>a</w:t>
      </w:r>
      <w:r>
        <w:t>r</w:t>
      </w:r>
      <w:r>
        <w:rPr>
          <w:spacing w:val="1"/>
        </w:rPr>
        <w:t>i</w:t>
      </w:r>
      <w:r>
        <w:rPr>
          <w:spacing w:val="-2"/>
        </w:rPr>
        <w:t>e</w:t>
      </w:r>
      <w:r>
        <w:t>ty</w:t>
      </w:r>
      <w:r>
        <w:rPr>
          <w:spacing w:val="-1"/>
        </w:rPr>
        <w:t xml:space="preserve"> </w:t>
      </w:r>
      <w:r>
        <w:rPr>
          <w:spacing w:val="2"/>
          <w:u w:val="single" w:color="000000"/>
        </w:rPr>
        <w:t>n</w:t>
      </w:r>
      <w:r>
        <w:rPr>
          <w:spacing w:val="-1"/>
          <w:u w:val="single" w:color="000000"/>
        </w:rPr>
        <w:t>a</w:t>
      </w:r>
      <w:r>
        <w:rPr>
          <w:u w:val="single" w:color="000000"/>
        </w:rPr>
        <w:t>me</w:t>
      </w:r>
      <w:r>
        <w:rPr>
          <w:spacing w:val="-1"/>
        </w:rPr>
        <w:t xml:space="preserve"> </w:t>
      </w:r>
      <w:del w:id="149" w:author="Bickelmann, Ulrike" w:date="2019-05-17T14:26:00Z">
        <w:r w:rsidDel="000B68EB">
          <w:delText>[p</w:delText>
        </w:r>
        <w:r w:rsidDel="000B68EB">
          <w:rPr>
            <w:spacing w:val="-1"/>
          </w:rPr>
          <w:delText>r</w:delText>
        </w:r>
        <w:r w:rsidDel="000B68EB">
          <w:rPr>
            <w:spacing w:val="1"/>
          </w:rPr>
          <w:delText>o</w:delText>
        </w:r>
        <w:r w:rsidDel="000B68EB">
          <w:rPr>
            <w:spacing w:val="-1"/>
          </w:rPr>
          <w:delText>p</w:delText>
        </w:r>
        <w:r w:rsidDel="000B68EB">
          <w:rPr>
            <w:spacing w:val="1"/>
          </w:rPr>
          <w:delText>o</w:delText>
        </w:r>
        <w:r w:rsidDel="000B68EB">
          <w:delText>s</w:delText>
        </w:r>
        <w:r w:rsidDel="000B68EB">
          <w:rPr>
            <w:spacing w:val="-1"/>
          </w:rPr>
          <w:delText>a</w:delText>
        </w:r>
        <w:r w:rsidDel="000B68EB">
          <w:delText>l</w:delText>
        </w:r>
        <w:r w:rsidDel="000B68EB">
          <w:rPr>
            <w:spacing w:val="1"/>
          </w:rPr>
          <w:delText xml:space="preserve"> </w:delText>
        </w:r>
        <w:r w:rsidDel="000B68EB">
          <w:delText xml:space="preserve">by </w:delText>
        </w:r>
        <w:r w:rsidDel="000B68EB">
          <w:rPr>
            <w:spacing w:val="-1"/>
          </w:rPr>
          <w:delText>So</w:delText>
        </w:r>
        <w:r w:rsidDel="000B68EB">
          <w:rPr>
            <w:spacing w:val="1"/>
          </w:rPr>
          <w:delText>u</w:delText>
        </w:r>
        <w:r w:rsidDel="000B68EB">
          <w:delText>th</w:delText>
        </w:r>
        <w:r w:rsidDel="000B68EB">
          <w:rPr>
            <w:spacing w:val="-1"/>
          </w:rPr>
          <w:delText xml:space="preserve"> </w:delText>
        </w:r>
        <w:r w:rsidDel="000B68EB">
          <w:delText>Af</w:delText>
        </w:r>
        <w:r w:rsidDel="000B68EB">
          <w:rPr>
            <w:spacing w:val="-1"/>
          </w:rPr>
          <w:delText>r</w:delText>
        </w:r>
        <w:r w:rsidDel="000B68EB">
          <w:rPr>
            <w:spacing w:val="1"/>
          </w:rPr>
          <w:delText>i</w:delText>
        </w:r>
        <w:r w:rsidDel="000B68EB">
          <w:rPr>
            <w:spacing w:val="-2"/>
          </w:rPr>
          <w:delText>c</w:delText>
        </w:r>
        <w:r w:rsidDel="000B68EB">
          <w:delText xml:space="preserve">a] </w:delText>
        </w:r>
      </w:del>
      <w:r>
        <w:t>or</w:t>
      </w:r>
      <w:r>
        <w:rPr>
          <w:spacing w:val="1"/>
        </w:rPr>
        <w:t xml:space="preserve"> </w:t>
      </w:r>
      <w:r>
        <w:rPr>
          <w:spacing w:val="-1"/>
        </w:rPr>
        <w:t>th</w:t>
      </w:r>
      <w:r>
        <w:t>e</w:t>
      </w:r>
      <w:r>
        <w:rPr>
          <w:spacing w:val="-1"/>
        </w:rPr>
        <w:t xml:space="preserve"> </w:t>
      </w:r>
      <w:r>
        <w:t>s</w:t>
      </w:r>
      <w:r>
        <w:rPr>
          <w:spacing w:val="-1"/>
        </w:rPr>
        <w:t>y</w:t>
      </w:r>
      <w:r>
        <w:rPr>
          <w:spacing w:val="1"/>
        </w:rPr>
        <w:t>non</w:t>
      </w:r>
      <w:r>
        <w:rPr>
          <w:spacing w:val="-2"/>
        </w:rPr>
        <w:t>y</w:t>
      </w:r>
      <w:r>
        <w:t>m.</w:t>
      </w:r>
    </w:p>
    <w:p w14:paraId="34917179" w14:textId="77777777" w:rsidR="00D41C24" w:rsidRDefault="00D41C24" w:rsidP="00D41C24">
      <w:pPr>
        <w:pStyle w:val="Bullet1G"/>
        <w:numPr>
          <w:ilvl w:val="0"/>
          <w:numId w:val="1"/>
        </w:numPr>
      </w:pPr>
      <w:r>
        <w:rPr>
          <w:spacing w:val="1"/>
        </w:rPr>
        <w:t>“</w:t>
      </w:r>
      <w:r>
        <w:rPr>
          <w:spacing w:val="-1"/>
        </w:rPr>
        <w:t>see</w:t>
      </w:r>
      <w:r>
        <w:rPr>
          <w:spacing w:val="1"/>
        </w:rPr>
        <w:t>d</w:t>
      </w:r>
      <w:r>
        <w:t>l</w:t>
      </w:r>
      <w:r>
        <w:rPr>
          <w:spacing w:val="-1"/>
        </w:rPr>
        <w:t>es</w:t>
      </w:r>
      <w:r>
        <w:t>s</w:t>
      </w:r>
      <w:r>
        <w:rPr>
          <w:spacing w:val="-1"/>
        </w:rPr>
        <w:t>”</w:t>
      </w:r>
      <w:r>
        <w:t>: (</w:t>
      </w:r>
      <w:r>
        <w:rPr>
          <w:spacing w:val="-1"/>
        </w:rPr>
        <w:t>o</w:t>
      </w:r>
      <w:r>
        <w:rPr>
          <w:spacing w:val="1"/>
        </w:rPr>
        <w:t>p</w:t>
      </w:r>
      <w:r>
        <w:t>t</w:t>
      </w:r>
      <w:r>
        <w:rPr>
          <w:spacing w:val="-1"/>
        </w:rPr>
        <w:t>i</w:t>
      </w:r>
      <w:r>
        <w:rPr>
          <w:spacing w:val="1"/>
        </w:rPr>
        <w:t>o</w:t>
      </w:r>
      <w:r>
        <w:rPr>
          <w:spacing w:val="-1"/>
        </w:rPr>
        <w:t>na</w:t>
      </w:r>
      <w:r>
        <w:t>l,</w:t>
      </w:r>
      <w:r>
        <w:rPr>
          <w:spacing w:val="-1"/>
        </w:rPr>
        <w:t xml:space="preserve"> </w:t>
      </w:r>
      <w:r>
        <w:t>s</w:t>
      </w:r>
      <w:r>
        <w:rPr>
          <w:spacing w:val="1"/>
        </w:rPr>
        <w:t>e</w:t>
      </w:r>
      <w:r>
        <w:rPr>
          <w:spacing w:val="-2"/>
        </w:rPr>
        <w:t>e</w:t>
      </w:r>
      <w:r>
        <w:rPr>
          <w:spacing w:val="1"/>
        </w:rPr>
        <w:t>d</w:t>
      </w:r>
      <w:r>
        <w:t>l</w:t>
      </w:r>
      <w:r>
        <w:rPr>
          <w:spacing w:val="-1"/>
        </w:rPr>
        <w:t>e</w:t>
      </w:r>
      <w:r>
        <w:t xml:space="preserve">ss </w:t>
      </w:r>
      <w:r>
        <w:rPr>
          <w:spacing w:val="-1"/>
        </w:rPr>
        <w:t>c</w:t>
      </w:r>
      <w:r>
        <w:t>it</w:t>
      </w:r>
      <w:r>
        <w:rPr>
          <w:spacing w:val="-1"/>
        </w:rPr>
        <w:t>r</w:t>
      </w:r>
      <w:r>
        <w:rPr>
          <w:spacing w:val="1"/>
        </w:rPr>
        <w:t>u</w:t>
      </w:r>
      <w:r>
        <w:t>s f</w:t>
      </w:r>
      <w:r>
        <w:rPr>
          <w:spacing w:val="-1"/>
        </w:rPr>
        <w:t>ru</w:t>
      </w:r>
      <w:r>
        <w:t xml:space="preserve">it </w:t>
      </w:r>
      <w:r>
        <w:rPr>
          <w:spacing w:val="-1"/>
        </w:rPr>
        <w:t>ma</w:t>
      </w:r>
      <w:r>
        <w:t>y</w:t>
      </w:r>
      <w:r>
        <w:rPr>
          <w:spacing w:val="-1"/>
        </w:rPr>
        <w:t xml:space="preserve"> </w:t>
      </w:r>
      <w:r>
        <w:rPr>
          <w:spacing w:val="1"/>
        </w:rPr>
        <w:t>oc</w:t>
      </w:r>
      <w:r>
        <w:rPr>
          <w:spacing w:val="-1"/>
        </w:rPr>
        <w:t>cas</w:t>
      </w:r>
      <w:r>
        <w:rPr>
          <w:spacing w:val="1"/>
        </w:rPr>
        <w:t>i</w:t>
      </w:r>
      <w:r>
        <w:rPr>
          <w:spacing w:val="-1"/>
        </w:rPr>
        <w:t>o</w:t>
      </w:r>
      <w:r>
        <w:rPr>
          <w:spacing w:val="1"/>
        </w:rPr>
        <w:t>n</w:t>
      </w:r>
      <w:r>
        <w:rPr>
          <w:spacing w:val="-1"/>
        </w:rPr>
        <w:t>a</w:t>
      </w:r>
      <w:r>
        <w:t>l</w:t>
      </w:r>
      <w:r>
        <w:rPr>
          <w:spacing w:val="1"/>
        </w:rPr>
        <w:t>l</w:t>
      </w:r>
      <w:r>
        <w:t>y</w:t>
      </w:r>
      <w:r>
        <w:rPr>
          <w:spacing w:val="-2"/>
        </w:rPr>
        <w:t xml:space="preserve"> c</w:t>
      </w:r>
      <w:r>
        <w:t>ont</w:t>
      </w:r>
      <w:r>
        <w:rPr>
          <w:spacing w:val="-1"/>
        </w:rPr>
        <w:t>a</w:t>
      </w:r>
      <w:r>
        <w:t xml:space="preserve">in </w:t>
      </w:r>
      <w:r>
        <w:rPr>
          <w:spacing w:val="-1"/>
        </w:rPr>
        <w:t>see</w:t>
      </w:r>
      <w:r>
        <w:rPr>
          <w:spacing w:val="1"/>
        </w:rPr>
        <w:t>d</w:t>
      </w:r>
      <w:r>
        <w:rPr>
          <w:spacing w:val="-1"/>
        </w:rPr>
        <w:t>s</w:t>
      </w:r>
      <w:r>
        <w:t>).</w:t>
      </w:r>
    </w:p>
    <w:p w14:paraId="4ABAEC66" w14:textId="77777777" w:rsidR="00D41C24" w:rsidRDefault="00D41C24" w:rsidP="00D41C24">
      <w:pPr>
        <w:pStyle w:val="H1G"/>
      </w:pPr>
      <w:r>
        <w:lastRenderedPageBreak/>
        <w:tab/>
        <w:t>C.</w:t>
      </w:r>
      <w:r>
        <w:tab/>
      </w:r>
      <w:r>
        <w:rPr>
          <w:spacing w:val="1"/>
        </w:rPr>
        <w:t>Or</w:t>
      </w:r>
      <w:r>
        <w:t>igin</w:t>
      </w:r>
      <w:r>
        <w:rPr>
          <w:spacing w:val="-5"/>
        </w:rPr>
        <w:t xml:space="preserve"> </w:t>
      </w:r>
      <w:r>
        <w:rPr>
          <w:spacing w:val="-1"/>
        </w:rPr>
        <w:t>o</w:t>
      </w:r>
      <w:r>
        <w:t>f</w:t>
      </w:r>
      <w:r>
        <w:rPr>
          <w:spacing w:val="-1"/>
        </w:rPr>
        <w:t xml:space="preserve"> </w:t>
      </w:r>
      <w:r>
        <w:rPr>
          <w:spacing w:val="-2"/>
        </w:rPr>
        <w:t>p</w:t>
      </w:r>
      <w:r>
        <w:rPr>
          <w:spacing w:val="1"/>
        </w:rPr>
        <w:t>r</w:t>
      </w:r>
      <w:r>
        <w:t>odu</w:t>
      </w:r>
      <w:r>
        <w:rPr>
          <w:spacing w:val="1"/>
        </w:rPr>
        <w:t>c</w:t>
      </w:r>
      <w:r>
        <w:t>e</w:t>
      </w:r>
    </w:p>
    <w:p w14:paraId="000BDCCD" w14:textId="77777777" w:rsidR="00D41C24" w:rsidRDefault="00D41C24" w:rsidP="00D41C24">
      <w:pPr>
        <w:pStyle w:val="Bullet1G"/>
        <w:numPr>
          <w:ilvl w:val="0"/>
          <w:numId w:val="1"/>
        </w:numPr>
      </w:pPr>
      <w:r>
        <w:rPr>
          <w:spacing w:val="-1"/>
        </w:rPr>
        <w:t>C</w:t>
      </w:r>
      <w:r>
        <w:rPr>
          <w:spacing w:val="1"/>
        </w:rPr>
        <w:t>o</w:t>
      </w:r>
      <w:r>
        <w:rPr>
          <w:spacing w:val="-1"/>
        </w:rPr>
        <w:t>un</w:t>
      </w:r>
      <w:r>
        <w:t>try</w:t>
      </w:r>
      <w:r>
        <w:rPr>
          <w:spacing w:val="5"/>
        </w:rPr>
        <w:t xml:space="preserve"> </w:t>
      </w:r>
      <w:r>
        <w:rPr>
          <w:spacing w:val="1"/>
        </w:rPr>
        <w:t>o</w:t>
      </w:r>
      <w:r>
        <w:t>f</w:t>
      </w:r>
      <w:r>
        <w:rPr>
          <w:spacing w:val="5"/>
        </w:rPr>
        <w:t xml:space="preserve"> </w:t>
      </w:r>
      <w:r>
        <w:t>o</w:t>
      </w:r>
      <w:r>
        <w:rPr>
          <w:spacing w:val="-1"/>
        </w:rPr>
        <w:t>r</w:t>
      </w:r>
      <w:r>
        <w:t>ig</w:t>
      </w:r>
      <w:r>
        <w:rPr>
          <w:spacing w:val="-1"/>
        </w:rPr>
        <w:t>in</w:t>
      </w:r>
      <w:r w:rsidR="00523442" w:rsidRPr="00B1712F">
        <w:rPr>
          <w:rStyle w:val="FootnoteReference"/>
        </w:rPr>
        <w:footnoteReference w:id="17"/>
      </w:r>
      <w:r w:rsidR="003F4BFD">
        <w:rPr>
          <w:position w:val="4"/>
          <w:sz w:val="9"/>
          <w:szCs w:val="9"/>
        </w:rPr>
        <w:t xml:space="preserve"> </w:t>
      </w:r>
      <w:r>
        <w:rPr>
          <w:spacing w:val="-1"/>
        </w:rPr>
        <w:t>a</w:t>
      </w:r>
      <w:r>
        <w:t>n</w:t>
      </w:r>
      <w:r>
        <w:rPr>
          <w:spacing w:val="-1"/>
        </w:rPr>
        <w:t>d</w:t>
      </w:r>
      <w:r>
        <w:t>,</w:t>
      </w:r>
      <w:r>
        <w:rPr>
          <w:spacing w:val="5"/>
        </w:rPr>
        <w:t xml:space="preserve"> </w:t>
      </w:r>
      <w:r>
        <w:t>o</w:t>
      </w:r>
      <w:r>
        <w:rPr>
          <w:spacing w:val="-1"/>
        </w:rPr>
        <w:t>p</w:t>
      </w:r>
      <w:r>
        <w:t>ti</w:t>
      </w:r>
      <w:r>
        <w:rPr>
          <w:spacing w:val="-1"/>
        </w:rPr>
        <w:t>o</w:t>
      </w:r>
      <w:r>
        <w:t>n</w:t>
      </w:r>
      <w:r>
        <w:rPr>
          <w:spacing w:val="-1"/>
        </w:rPr>
        <w:t>a</w:t>
      </w:r>
      <w:r>
        <w:t>lly,</w:t>
      </w:r>
      <w:r>
        <w:rPr>
          <w:spacing w:val="4"/>
        </w:rPr>
        <w:t xml:space="preserve"> </w:t>
      </w:r>
      <w:r>
        <w:t>dis</w:t>
      </w:r>
      <w:r>
        <w:rPr>
          <w:spacing w:val="-1"/>
        </w:rPr>
        <w:t>tr</w:t>
      </w:r>
      <w:r>
        <w:t>i</w:t>
      </w:r>
      <w:r>
        <w:rPr>
          <w:spacing w:val="-1"/>
        </w:rPr>
        <w:t>c</w:t>
      </w:r>
      <w:r>
        <w:t>t</w:t>
      </w:r>
      <w:r>
        <w:rPr>
          <w:spacing w:val="7"/>
        </w:rPr>
        <w:t xml:space="preserve"> </w:t>
      </w:r>
      <w:r>
        <w:rPr>
          <w:spacing w:val="-2"/>
        </w:rPr>
        <w:t>w</w:t>
      </w:r>
      <w:r>
        <w:t>h</w:t>
      </w:r>
      <w:r>
        <w:rPr>
          <w:spacing w:val="-1"/>
        </w:rPr>
        <w:t>e</w:t>
      </w:r>
      <w:r>
        <w:t>re</w:t>
      </w:r>
      <w:r>
        <w:rPr>
          <w:spacing w:val="5"/>
        </w:rPr>
        <w:t xml:space="preserve"> </w:t>
      </w:r>
      <w:r>
        <w:rPr>
          <w:spacing w:val="1"/>
        </w:rPr>
        <w:t>g</w:t>
      </w:r>
      <w:r>
        <w:t>row</w:t>
      </w:r>
      <w:r>
        <w:rPr>
          <w:spacing w:val="1"/>
        </w:rPr>
        <w:t>n</w:t>
      </w:r>
      <w:r>
        <w:t>,</w:t>
      </w:r>
      <w:r>
        <w:rPr>
          <w:spacing w:val="4"/>
        </w:rPr>
        <w:t xml:space="preserve"> </w:t>
      </w:r>
      <w:r>
        <w:t>or</w:t>
      </w:r>
      <w:r>
        <w:rPr>
          <w:spacing w:val="5"/>
        </w:rPr>
        <w:t xml:space="preserve"> </w:t>
      </w:r>
      <w:r>
        <w:rPr>
          <w:spacing w:val="1"/>
        </w:rPr>
        <w:t>n</w:t>
      </w:r>
      <w:r>
        <w:rPr>
          <w:spacing w:val="-1"/>
        </w:rPr>
        <w:t>a</w:t>
      </w:r>
      <w:r>
        <w:t>t</w:t>
      </w:r>
      <w:r>
        <w:rPr>
          <w:spacing w:val="-1"/>
        </w:rPr>
        <w:t>i</w:t>
      </w:r>
      <w:r>
        <w:rPr>
          <w:spacing w:val="1"/>
        </w:rPr>
        <w:t>o</w:t>
      </w:r>
      <w:r>
        <w:rPr>
          <w:spacing w:val="-1"/>
        </w:rPr>
        <w:t>na</w:t>
      </w:r>
      <w:r>
        <w:t>l,</w:t>
      </w:r>
      <w:r>
        <w:rPr>
          <w:spacing w:val="5"/>
        </w:rPr>
        <w:t xml:space="preserve"> </w:t>
      </w:r>
      <w:r>
        <w:t>reg</w:t>
      </w:r>
      <w:r>
        <w:rPr>
          <w:spacing w:val="-1"/>
        </w:rPr>
        <w:t>io</w:t>
      </w:r>
      <w:r>
        <w:t>n</w:t>
      </w:r>
      <w:r>
        <w:rPr>
          <w:spacing w:val="-1"/>
        </w:rPr>
        <w:t>a</w:t>
      </w:r>
      <w:r>
        <w:t>l</w:t>
      </w:r>
      <w:r>
        <w:rPr>
          <w:spacing w:val="6"/>
        </w:rPr>
        <w:t xml:space="preserve"> </w:t>
      </w:r>
      <w:r>
        <w:rPr>
          <w:spacing w:val="-1"/>
        </w:rPr>
        <w:t>o</w:t>
      </w:r>
      <w:r>
        <w:t>r</w:t>
      </w:r>
      <w:r>
        <w:rPr>
          <w:spacing w:val="6"/>
        </w:rPr>
        <w:t xml:space="preserve"> </w:t>
      </w:r>
      <w:r>
        <w:t>lo</w:t>
      </w:r>
      <w:r>
        <w:rPr>
          <w:spacing w:val="-1"/>
        </w:rPr>
        <w:t>c</w:t>
      </w:r>
      <w:r>
        <w:rPr>
          <w:spacing w:val="-2"/>
        </w:rPr>
        <w:t>a</w:t>
      </w:r>
      <w:r>
        <w:t xml:space="preserve">l </w:t>
      </w:r>
      <w:r>
        <w:rPr>
          <w:spacing w:val="-1"/>
        </w:rPr>
        <w:t>p</w:t>
      </w:r>
      <w:r>
        <w:rPr>
          <w:spacing w:val="1"/>
        </w:rPr>
        <w:t>l</w:t>
      </w:r>
      <w:r>
        <w:rPr>
          <w:spacing w:val="-2"/>
        </w:rPr>
        <w:t>a</w:t>
      </w:r>
      <w:r>
        <w:rPr>
          <w:spacing w:val="1"/>
        </w:rPr>
        <w:t>c</w:t>
      </w:r>
      <w:r>
        <w:t>e</w:t>
      </w:r>
      <w:r>
        <w:rPr>
          <w:spacing w:val="-2"/>
        </w:rPr>
        <w:t xml:space="preserve"> </w:t>
      </w:r>
      <w:r>
        <w:rPr>
          <w:spacing w:val="2"/>
        </w:rPr>
        <w:t>n</w:t>
      </w:r>
      <w:r>
        <w:rPr>
          <w:spacing w:val="-1"/>
        </w:rPr>
        <w:t>a</w:t>
      </w:r>
      <w:r>
        <w:t>me</w:t>
      </w:r>
    </w:p>
    <w:p w14:paraId="62224C7C" w14:textId="77777777" w:rsidR="00D41C24" w:rsidRDefault="00D41C24" w:rsidP="00D41C24">
      <w:pPr>
        <w:pStyle w:val="SingleTxtG"/>
      </w:pPr>
      <w:r w:rsidRPr="00A85457">
        <w:t>In the case of a mixture of limes with citrus fruit of distinctly different species of different origins, the indication of each country of origin shall appear next to the name of the species concerned.</w:t>
      </w:r>
    </w:p>
    <w:p w14:paraId="58DD0ABC" w14:textId="77777777" w:rsidR="00D41C24" w:rsidRDefault="00D41C24" w:rsidP="00D41C24">
      <w:pPr>
        <w:pStyle w:val="H1G"/>
      </w:pPr>
      <w:r>
        <w:tab/>
        <w:t>D.</w:t>
      </w:r>
      <w:r>
        <w:tab/>
        <w:t>Comme</w:t>
      </w:r>
      <w:r>
        <w:rPr>
          <w:spacing w:val="-1"/>
        </w:rPr>
        <w:t>rc</w:t>
      </w:r>
      <w:r>
        <w:t>i</w:t>
      </w:r>
      <w:r>
        <w:rPr>
          <w:spacing w:val="-1"/>
        </w:rPr>
        <w:t>a</w:t>
      </w:r>
      <w:r>
        <w:t>l</w:t>
      </w:r>
      <w:r>
        <w:rPr>
          <w:spacing w:val="-8"/>
        </w:rPr>
        <w:t xml:space="preserve"> </w:t>
      </w:r>
      <w:r>
        <w:rPr>
          <w:spacing w:val="-2"/>
        </w:rPr>
        <w:t>s</w:t>
      </w:r>
      <w:r>
        <w:t>pec</w:t>
      </w:r>
      <w:r>
        <w:rPr>
          <w:spacing w:val="-1"/>
        </w:rPr>
        <w:t>i</w:t>
      </w:r>
      <w:r>
        <w:t>fic</w:t>
      </w:r>
      <w:r>
        <w:rPr>
          <w:spacing w:val="-1"/>
        </w:rPr>
        <w:t>a</w:t>
      </w:r>
      <w:r>
        <w:t>t</w:t>
      </w:r>
      <w:r>
        <w:rPr>
          <w:spacing w:val="-1"/>
        </w:rPr>
        <w:t>i</w:t>
      </w:r>
      <w:r>
        <w:t>ons</w:t>
      </w:r>
    </w:p>
    <w:p w14:paraId="32F1C609" w14:textId="77777777" w:rsidR="00D41C24" w:rsidRDefault="00D41C24" w:rsidP="00D41C24">
      <w:pPr>
        <w:pStyle w:val="Bullet1G"/>
        <w:numPr>
          <w:ilvl w:val="0"/>
          <w:numId w:val="1"/>
        </w:numPr>
      </w:pPr>
      <w:r>
        <w:t>Class</w:t>
      </w:r>
    </w:p>
    <w:p w14:paraId="004704CA" w14:textId="77777777" w:rsidR="00D41C24" w:rsidRDefault="00D41C24" w:rsidP="00D41C24">
      <w:pPr>
        <w:pStyle w:val="Bullet1G"/>
        <w:numPr>
          <w:ilvl w:val="0"/>
          <w:numId w:val="1"/>
        </w:numPr>
      </w:pPr>
      <w:r>
        <w:rPr>
          <w:spacing w:val="-1"/>
        </w:rPr>
        <w:t>S</w:t>
      </w:r>
      <w:r>
        <w:t>i</w:t>
      </w:r>
      <w:r>
        <w:rPr>
          <w:spacing w:val="-1"/>
        </w:rPr>
        <w:t>z</w:t>
      </w:r>
      <w:r>
        <w:t xml:space="preserve">e </w:t>
      </w:r>
      <w:r>
        <w:rPr>
          <w:spacing w:val="-1"/>
        </w:rPr>
        <w:t>e</w:t>
      </w:r>
      <w:r>
        <w:t>xpr</w:t>
      </w:r>
      <w:r>
        <w:rPr>
          <w:spacing w:val="-2"/>
        </w:rPr>
        <w:t>e</w:t>
      </w:r>
      <w:r>
        <w:t>ss</w:t>
      </w:r>
      <w:r>
        <w:rPr>
          <w:spacing w:val="-2"/>
        </w:rPr>
        <w:t>e</w:t>
      </w:r>
      <w:r>
        <w:t>d</w:t>
      </w:r>
      <w:r>
        <w:rPr>
          <w:spacing w:val="1"/>
        </w:rPr>
        <w:t xml:space="preserve"> </w:t>
      </w:r>
      <w:r>
        <w:rPr>
          <w:spacing w:val="-2"/>
        </w:rPr>
        <w:t>a</w:t>
      </w:r>
      <w:r>
        <w:t>s:</w:t>
      </w:r>
    </w:p>
    <w:p w14:paraId="3F8F71BB" w14:textId="77777777" w:rsidR="00D41C24" w:rsidRDefault="00D41C24" w:rsidP="00D41C24">
      <w:pPr>
        <w:pStyle w:val="Bullet2G"/>
        <w:numPr>
          <w:ilvl w:val="0"/>
          <w:numId w:val="2"/>
        </w:numPr>
      </w:pPr>
      <w:r>
        <w:t>Mini</w:t>
      </w:r>
      <w:r>
        <w:rPr>
          <w:spacing w:val="-2"/>
        </w:rPr>
        <w:t>m</w:t>
      </w:r>
      <w:r>
        <w:rPr>
          <w:spacing w:val="1"/>
        </w:rPr>
        <w:t>u</w:t>
      </w:r>
      <w:r>
        <w:t>m</w:t>
      </w:r>
      <w:r>
        <w:rPr>
          <w:spacing w:val="-1"/>
        </w:rPr>
        <w:t xml:space="preserve"> </w:t>
      </w:r>
      <w:r>
        <w:rPr>
          <w:spacing w:val="-2"/>
        </w:rPr>
        <w:t>a</w:t>
      </w:r>
      <w:r>
        <w:t>nd</w:t>
      </w:r>
      <w:r>
        <w:rPr>
          <w:spacing w:val="1"/>
        </w:rPr>
        <w:t xml:space="preserve"> </w:t>
      </w:r>
      <w:r>
        <w:rPr>
          <w:spacing w:val="-2"/>
        </w:rPr>
        <w:t>m</w:t>
      </w:r>
      <w:r>
        <w:rPr>
          <w:spacing w:val="-1"/>
        </w:rPr>
        <w:t>a</w:t>
      </w:r>
      <w:r>
        <w:t>x</w:t>
      </w:r>
      <w:r>
        <w:rPr>
          <w:spacing w:val="1"/>
        </w:rPr>
        <w:t>i</w:t>
      </w:r>
      <w:r>
        <w:rPr>
          <w:spacing w:val="-2"/>
        </w:rPr>
        <w:t>m</w:t>
      </w:r>
      <w:r>
        <w:rPr>
          <w:spacing w:val="1"/>
        </w:rPr>
        <w:t>u</w:t>
      </w:r>
      <w:r>
        <w:t>m</w:t>
      </w:r>
      <w:r>
        <w:rPr>
          <w:spacing w:val="-1"/>
        </w:rPr>
        <w:t xml:space="preserve"> </w:t>
      </w:r>
      <w:r>
        <w:t>si</w:t>
      </w:r>
      <w:r>
        <w:rPr>
          <w:spacing w:val="-1"/>
        </w:rPr>
        <w:t>z</w:t>
      </w:r>
      <w:r>
        <w:t>e</w:t>
      </w:r>
      <w:r>
        <w:rPr>
          <w:spacing w:val="-1"/>
        </w:rPr>
        <w:t xml:space="preserve"> </w:t>
      </w:r>
      <w:r>
        <w:t>(in</w:t>
      </w:r>
      <w:r>
        <w:rPr>
          <w:spacing w:val="-1"/>
        </w:rPr>
        <w:t xml:space="preserve"> </w:t>
      </w:r>
      <w:r>
        <w:t>mm)</w:t>
      </w:r>
      <w:r>
        <w:rPr>
          <w:spacing w:val="-1"/>
        </w:rPr>
        <w:t xml:space="preserve"> </w:t>
      </w:r>
      <w:r>
        <w:rPr>
          <w:spacing w:val="1"/>
        </w:rPr>
        <w:t>o</w:t>
      </w:r>
      <w:r>
        <w:t>r</w:t>
      </w:r>
    </w:p>
    <w:p w14:paraId="7D0ADD30" w14:textId="77777777" w:rsidR="00D27630" w:rsidRDefault="00D41C24" w:rsidP="00D41C24">
      <w:pPr>
        <w:pStyle w:val="Bullet2G"/>
        <w:numPr>
          <w:ilvl w:val="0"/>
          <w:numId w:val="2"/>
        </w:numPr>
        <w:rPr>
          <w:ins w:id="150" w:author="Bickelmann, Ulrike" w:date="2019-05-17T13:58:00Z"/>
        </w:rPr>
      </w:pPr>
      <w:r>
        <w:t>Si</w:t>
      </w:r>
      <w:r>
        <w:rPr>
          <w:spacing w:val="-1"/>
        </w:rPr>
        <w:t>z</w:t>
      </w:r>
      <w:r>
        <w:t>e</w:t>
      </w:r>
      <w:r>
        <w:rPr>
          <w:spacing w:val="24"/>
        </w:rPr>
        <w:t xml:space="preserve"> </w:t>
      </w:r>
      <w:r>
        <w:rPr>
          <w:spacing w:val="-1"/>
        </w:rPr>
        <w:t>c</w:t>
      </w:r>
      <w:r>
        <w:t>od</w:t>
      </w:r>
      <w:r>
        <w:rPr>
          <w:spacing w:val="-2"/>
        </w:rPr>
        <w:t>e</w:t>
      </w:r>
      <w:r>
        <w:t>(s),</w:t>
      </w:r>
      <w:r>
        <w:rPr>
          <w:spacing w:val="24"/>
        </w:rPr>
        <w:t xml:space="preserve"> </w:t>
      </w:r>
      <w:r w:rsidRPr="008A1CB8">
        <w:rPr>
          <w:spacing w:val="1"/>
        </w:rPr>
        <w:t>o</w:t>
      </w:r>
      <w:r w:rsidRPr="008A1CB8">
        <w:rPr>
          <w:spacing w:val="-1"/>
        </w:rPr>
        <w:t>pt</w:t>
      </w:r>
      <w:r w:rsidRPr="008A1CB8">
        <w:rPr>
          <w:spacing w:val="1"/>
        </w:rPr>
        <w:t>i</w:t>
      </w:r>
      <w:r w:rsidRPr="008A1CB8">
        <w:rPr>
          <w:spacing w:val="-1"/>
        </w:rPr>
        <w:t>o</w:t>
      </w:r>
      <w:r w:rsidRPr="008A1CB8">
        <w:t>n</w:t>
      </w:r>
      <w:r w:rsidRPr="008A1CB8">
        <w:rPr>
          <w:spacing w:val="-2"/>
        </w:rPr>
        <w:t>a</w:t>
      </w:r>
      <w:r w:rsidRPr="008A1CB8">
        <w:rPr>
          <w:spacing w:val="1"/>
        </w:rPr>
        <w:t>l</w:t>
      </w:r>
      <w:r w:rsidRPr="008A1CB8">
        <w:t>ly</w:t>
      </w:r>
      <w:r w:rsidRPr="008A1CB8">
        <w:rPr>
          <w:spacing w:val="22"/>
        </w:rPr>
        <w:t xml:space="preserve"> </w:t>
      </w:r>
      <w:r w:rsidRPr="008A1CB8">
        <w:rPr>
          <w:spacing w:val="-1"/>
        </w:rPr>
        <w:t>f</w:t>
      </w:r>
      <w:r w:rsidRPr="008A1CB8">
        <w:rPr>
          <w:spacing w:val="1"/>
        </w:rPr>
        <w:t>o</w:t>
      </w:r>
      <w:r w:rsidRPr="008A1CB8">
        <w:t>l</w:t>
      </w:r>
      <w:r w:rsidRPr="008A1CB8">
        <w:rPr>
          <w:spacing w:val="-1"/>
        </w:rPr>
        <w:t>l</w:t>
      </w:r>
      <w:r w:rsidRPr="008A1CB8">
        <w:t>ow</w:t>
      </w:r>
      <w:r w:rsidRPr="008A1CB8">
        <w:rPr>
          <w:spacing w:val="-1"/>
        </w:rPr>
        <w:t>e</w:t>
      </w:r>
      <w:r w:rsidRPr="008A1CB8">
        <w:rPr>
          <w:spacing w:val="1"/>
        </w:rPr>
        <w:t>d</w:t>
      </w:r>
      <w:r>
        <w:rPr>
          <w:spacing w:val="23"/>
        </w:rPr>
        <w:t xml:space="preserve"> </w:t>
      </w:r>
      <w:r>
        <w:t>by</w:t>
      </w:r>
      <w:r>
        <w:rPr>
          <w:spacing w:val="25"/>
        </w:rPr>
        <w:t xml:space="preserve"> </w:t>
      </w:r>
      <w:r>
        <w:t>a</w:t>
      </w:r>
      <w:r>
        <w:rPr>
          <w:spacing w:val="25"/>
        </w:rPr>
        <w:t xml:space="preserve"> </w:t>
      </w:r>
      <w:r>
        <w:rPr>
          <w:spacing w:val="-2"/>
        </w:rPr>
        <w:t>m</w:t>
      </w:r>
      <w:r>
        <w:rPr>
          <w:spacing w:val="1"/>
        </w:rPr>
        <w:t>i</w:t>
      </w:r>
      <w:r>
        <w:rPr>
          <w:spacing w:val="-1"/>
        </w:rPr>
        <w:t>n</w:t>
      </w:r>
      <w:r>
        <w:rPr>
          <w:spacing w:val="1"/>
        </w:rPr>
        <w:t>i</w:t>
      </w:r>
      <w:r>
        <w:rPr>
          <w:spacing w:val="-2"/>
        </w:rPr>
        <w:t>m</w:t>
      </w:r>
      <w:r>
        <w:rPr>
          <w:spacing w:val="-1"/>
        </w:rPr>
        <w:t>u</w:t>
      </w:r>
      <w:r>
        <w:t>m</w:t>
      </w:r>
      <w:r>
        <w:rPr>
          <w:spacing w:val="24"/>
        </w:rPr>
        <w:t xml:space="preserve"> </w:t>
      </w:r>
      <w:r>
        <w:rPr>
          <w:spacing w:val="-1"/>
        </w:rPr>
        <w:t xml:space="preserve">and </w:t>
      </w:r>
      <w:r>
        <w:t>ma</w:t>
      </w:r>
      <w:r>
        <w:rPr>
          <w:spacing w:val="1"/>
        </w:rPr>
        <w:t>xi</w:t>
      </w:r>
      <w:r>
        <w:rPr>
          <w:spacing w:val="-3"/>
        </w:rPr>
        <w:t>m</w:t>
      </w:r>
      <w:r>
        <w:rPr>
          <w:spacing w:val="2"/>
        </w:rPr>
        <w:t>u</w:t>
      </w:r>
      <w:r>
        <w:t>m</w:t>
      </w:r>
      <w:r>
        <w:rPr>
          <w:spacing w:val="-2"/>
        </w:rPr>
        <w:t xml:space="preserve"> </w:t>
      </w:r>
      <w:r>
        <w:t>si</w:t>
      </w:r>
      <w:r>
        <w:rPr>
          <w:spacing w:val="1"/>
        </w:rPr>
        <w:t>z</w:t>
      </w:r>
      <w:r>
        <w:t>e</w:t>
      </w:r>
      <w:r>
        <w:rPr>
          <w:spacing w:val="-1"/>
        </w:rPr>
        <w:t xml:space="preserve"> </w:t>
      </w:r>
      <w:r>
        <w:rPr>
          <w:spacing w:val="1"/>
        </w:rPr>
        <w:t>o</w:t>
      </w:r>
      <w:r>
        <w:t xml:space="preserve">r </w:t>
      </w:r>
    </w:p>
    <w:p w14:paraId="24D462E4" w14:textId="77777777" w:rsidR="00D41C24" w:rsidRDefault="00D41C24" w:rsidP="00D41C24">
      <w:pPr>
        <w:pStyle w:val="Bullet2G"/>
        <w:numPr>
          <w:ilvl w:val="0"/>
          <w:numId w:val="2"/>
        </w:numPr>
      </w:pPr>
      <w:r>
        <w:t>Co</w:t>
      </w:r>
      <w:r>
        <w:rPr>
          <w:spacing w:val="1"/>
        </w:rPr>
        <w:t>u</w:t>
      </w:r>
      <w:r>
        <w:rPr>
          <w:spacing w:val="-1"/>
        </w:rPr>
        <w:t>n</w:t>
      </w:r>
      <w:r>
        <w:t>t</w:t>
      </w:r>
    </w:p>
    <w:p w14:paraId="02E28066" w14:textId="77777777" w:rsidR="00D41C24" w:rsidRPr="009A4D50" w:rsidRDefault="00D41C24" w:rsidP="00D41C24">
      <w:pPr>
        <w:pStyle w:val="Bullet1G"/>
        <w:numPr>
          <w:ilvl w:val="0"/>
          <w:numId w:val="1"/>
        </w:numPr>
      </w:pPr>
      <w:r>
        <w:rPr>
          <w:spacing w:val="-1"/>
        </w:rPr>
        <w:t>P</w:t>
      </w:r>
      <w:r>
        <w:rPr>
          <w:spacing w:val="1"/>
        </w:rPr>
        <w:t>o</w:t>
      </w:r>
      <w:r>
        <w:rPr>
          <w:spacing w:val="-1"/>
        </w:rPr>
        <w:t>s</w:t>
      </w:r>
      <w:r>
        <w:t>t</w:t>
      </w:r>
      <w:r>
        <w:rPr>
          <w:spacing w:val="-1"/>
        </w:rPr>
        <w:t>-</w:t>
      </w:r>
      <w:r>
        <w:rPr>
          <w:spacing w:val="1"/>
        </w:rPr>
        <w:t>h</w:t>
      </w:r>
      <w:r>
        <w:rPr>
          <w:spacing w:val="-1"/>
        </w:rPr>
        <w:t>a</w:t>
      </w:r>
      <w:r>
        <w:t>rv</w:t>
      </w:r>
      <w:r>
        <w:rPr>
          <w:spacing w:val="-1"/>
        </w:rPr>
        <w:t>es</w:t>
      </w:r>
      <w:r>
        <w:t>t t</w:t>
      </w:r>
      <w:r>
        <w:rPr>
          <w:spacing w:val="-1"/>
        </w:rPr>
        <w:t>r</w:t>
      </w:r>
      <w:r>
        <w:rPr>
          <w:spacing w:val="1"/>
        </w:rPr>
        <w:t>e</w:t>
      </w:r>
      <w:r>
        <w:rPr>
          <w:spacing w:val="-1"/>
        </w:rPr>
        <w:t>a</w:t>
      </w:r>
      <w:r>
        <w:rPr>
          <w:spacing w:val="1"/>
        </w:rPr>
        <w:t>t</w:t>
      </w:r>
      <w:r>
        <w:rPr>
          <w:spacing w:val="-2"/>
        </w:rPr>
        <w:t>m</w:t>
      </w:r>
      <w:r>
        <w:rPr>
          <w:spacing w:val="-1"/>
        </w:rPr>
        <w:t>e</w:t>
      </w:r>
      <w:r>
        <w:t>nt</w:t>
      </w:r>
      <w:r>
        <w:rPr>
          <w:spacing w:val="37"/>
        </w:rPr>
        <w:t xml:space="preserve"> </w:t>
      </w:r>
      <w:r>
        <w:t>(o</w:t>
      </w:r>
      <w:r>
        <w:rPr>
          <w:spacing w:val="-1"/>
        </w:rPr>
        <w:t>p</w:t>
      </w:r>
      <w:r>
        <w:t>t</w:t>
      </w:r>
      <w:r>
        <w:rPr>
          <w:spacing w:val="-1"/>
        </w:rPr>
        <w:t>i</w:t>
      </w:r>
      <w:r>
        <w:t>on</w:t>
      </w:r>
      <w:r>
        <w:rPr>
          <w:spacing w:val="-2"/>
        </w:rPr>
        <w:t>a</w:t>
      </w:r>
      <w:r>
        <w:t>l,</w:t>
      </w:r>
      <w:r>
        <w:rPr>
          <w:spacing w:val="37"/>
        </w:rPr>
        <w:t xml:space="preserve"> </w:t>
      </w:r>
      <w:r>
        <w:rPr>
          <w:spacing w:val="-1"/>
        </w:rPr>
        <w:t>ba</w:t>
      </w:r>
      <w:r>
        <w:rPr>
          <w:spacing w:val="2"/>
        </w:rPr>
        <w:t>s</w:t>
      </w:r>
      <w:r>
        <w:rPr>
          <w:spacing w:val="-2"/>
        </w:rPr>
        <w:t>e</w:t>
      </w:r>
      <w:r>
        <w:t>d on</w:t>
      </w:r>
      <w:r>
        <w:rPr>
          <w:spacing w:val="37"/>
        </w:rPr>
        <w:t xml:space="preserve"> </w:t>
      </w:r>
      <w:r>
        <w:t>the</w:t>
      </w:r>
      <w:r>
        <w:rPr>
          <w:spacing w:val="36"/>
        </w:rPr>
        <w:t xml:space="preserve"> </w:t>
      </w:r>
      <w:r>
        <w:rPr>
          <w:spacing w:val="2"/>
        </w:rPr>
        <w:t>n</w:t>
      </w:r>
      <w:r>
        <w:rPr>
          <w:spacing w:val="-1"/>
        </w:rPr>
        <w:t>a</w:t>
      </w:r>
      <w:r>
        <w:t>ti</w:t>
      </w:r>
      <w:r>
        <w:rPr>
          <w:spacing w:val="-1"/>
        </w:rPr>
        <w:t>o</w:t>
      </w:r>
      <w:r>
        <w:t>n</w:t>
      </w:r>
      <w:r>
        <w:rPr>
          <w:spacing w:val="-1"/>
        </w:rPr>
        <w:t>a</w:t>
      </w:r>
      <w:r>
        <w:t>l</w:t>
      </w:r>
      <w:r>
        <w:rPr>
          <w:spacing w:val="37"/>
        </w:rPr>
        <w:t xml:space="preserve"> </w:t>
      </w:r>
      <w:r>
        <w:rPr>
          <w:spacing w:val="1"/>
        </w:rPr>
        <w:t>l</w:t>
      </w:r>
      <w:r>
        <w:rPr>
          <w:spacing w:val="-2"/>
        </w:rPr>
        <w:t>e</w:t>
      </w:r>
      <w:r>
        <w:t>gi</w:t>
      </w:r>
      <w:r>
        <w:rPr>
          <w:spacing w:val="-1"/>
        </w:rPr>
        <w:t>s</w:t>
      </w:r>
      <w:r>
        <w:rPr>
          <w:spacing w:val="1"/>
        </w:rPr>
        <w:t>l</w:t>
      </w:r>
      <w:r>
        <w:rPr>
          <w:spacing w:val="-2"/>
        </w:rPr>
        <w:t>a</w:t>
      </w:r>
      <w:r>
        <w:rPr>
          <w:spacing w:val="2"/>
        </w:rPr>
        <w:t>t</w:t>
      </w:r>
      <w:r>
        <w:rPr>
          <w:spacing w:val="-1"/>
        </w:rPr>
        <w:t>io</w:t>
      </w:r>
      <w:r>
        <w:t xml:space="preserve">n </w:t>
      </w:r>
      <w:r>
        <w:rPr>
          <w:spacing w:val="-1"/>
        </w:rPr>
        <w:t>o</w:t>
      </w:r>
      <w:r>
        <w:t>f the</w:t>
      </w:r>
      <w:r>
        <w:rPr>
          <w:spacing w:val="36"/>
        </w:rPr>
        <w:t xml:space="preserve"> </w:t>
      </w:r>
      <w:r>
        <w:t>i</w:t>
      </w:r>
      <w:r>
        <w:rPr>
          <w:spacing w:val="-2"/>
        </w:rPr>
        <w:t>m</w:t>
      </w:r>
      <w:r>
        <w:t>port</w:t>
      </w:r>
      <w:r>
        <w:rPr>
          <w:spacing w:val="-1"/>
        </w:rPr>
        <w:t>i</w:t>
      </w:r>
      <w:r>
        <w:t xml:space="preserve">ng </w:t>
      </w:r>
      <w:r>
        <w:rPr>
          <w:spacing w:val="-2"/>
        </w:rPr>
        <w:t>c</w:t>
      </w:r>
      <w:r>
        <w:t>ou</w:t>
      </w:r>
      <w:r>
        <w:rPr>
          <w:spacing w:val="-1"/>
        </w:rPr>
        <w:t>n</w:t>
      </w:r>
      <w:r>
        <w:t>try).</w:t>
      </w:r>
    </w:p>
    <w:p w14:paraId="46648C0A" w14:textId="77777777" w:rsidR="00D41C24" w:rsidDel="00D27630" w:rsidRDefault="00D41C24" w:rsidP="004E7E0E">
      <w:pPr>
        <w:pStyle w:val="SingleTxtG"/>
        <w:rPr>
          <w:del w:id="151" w:author="Bickelmann, Ulrike" w:date="2019-05-17T13:58:00Z"/>
        </w:rPr>
      </w:pPr>
      <w:del w:id="152" w:author="Bickelmann, Ulrike" w:date="2019-05-17T13:58:00Z">
        <w:r w:rsidDel="00D27630">
          <w:delText>[Note: This labelling requirement is not included in the CODEX Standard for limes]</w:delText>
        </w:r>
      </w:del>
    </w:p>
    <w:p w14:paraId="1A5D4450" w14:textId="77777777" w:rsidR="00D41C24" w:rsidRDefault="00D41C24" w:rsidP="00D41C24">
      <w:pPr>
        <w:pStyle w:val="H1G"/>
      </w:pPr>
      <w:r>
        <w:tab/>
        <w:t>E.</w:t>
      </w:r>
      <w:r>
        <w:tab/>
      </w:r>
      <w:r>
        <w:rPr>
          <w:spacing w:val="1"/>
        </w:rPr>
        <w:t>O</w:t>
      </w:r>
      <w:r>
        <w:t>f</w:t>
      </w:r>
      <w:r>
        <w:rPr>
          <w:spacing w:val="-1"/>
        </w:rPr>
        <w:t>f</w:t>
      </w:r>
      <w:r>
        <w:t>i</w:t>
      </w:r>
      <w:r>
        <w:rPr>
          <w:spacing w:val="1"/>
        </w:rPr>
        <w:t>c</w:t>
      </w:r>
      <w:r>
        <w:t>i</w:t>
      </w:r>
      <w:r>
        <w:rPr>
          <w:spacing w:val="-1"/>
        </w:rPr>
        <w:t>a</w:t>
      </w:r>
      <w:r>
        <w:t>l</w:t>
      </w:r>
      <w:r>
        <w:rPr>
          <w:spacing w:val="-5"/>
        </w:rPr>
        <w:t xml:space="preserve"> </w:t>
      </w:r>
      <w:r>
        <w:rPr>
          <w:spacing w:val="-1"/>
        </w:rPr>
        <w:t>c</w:t>
      </w:r>
      <w:r>
        <w:t>ont</w:t>
      </w:r>
      <w:r>
        <w:rPr>
          <w:spacing w:val="1"/>
        </w:rPr>
        <w:t>r</w:t>
      </w:r>
      <w:r>
        <w:rPr>
          <w:spacing w:val="-1"/>
        </w:rPr>
        <w:t>o</w:t>
      </w:r>
      <w:r>
        <w:t>l</w:t>
      </w:r>
      <w:r>
        <w:rPr>
          <w:spacing w:val="-4"/>
        </w:rPr>
        <w:t xml:space="preserve"> </w:t>
      </w:r>
      <w:r>
        <w:t>m</w:t>
      </w:r>
      <w:r>
        <w:rPr>
          <w:spacing w:val="-1"/>
        </w:rPr>
        <w:t>a</w:t>
      </w:r>
      <w:r>
        <w:rPr>
          <w:spacing w:val="1"/>
        </w:rPr>
        <w:t>r</w:t>
      </w:r>
      <w:r>
        <w:t>k</w:t>
      </w:r>
      <w:r>
        <w:rPr>
          <w:spacing w:val="-6"/>
        </w:rPr>
        <w:t xml:space="preserve"> </w:t>
      </w:r>
      <w:r>
        <w:t>(o</w:t>
      </w:r>
      <w:r>
        <w:rPr>
          <w:spacing w:val="-1"/>
        </w:rPr>
        <w:t>p</w:t>
      </w:r>
      <w:r>
        <w:t>tio</w:t>
      </w:r>
      <w:r>
        <w:rPr>
          <w:spacing w:val="-1"/>
        </w:rPr>
        <w:t>n</w:t>
      </w:r>
      <w:r>
        <w:t>al)</w:t>
      </w:r>
    </w:p>
    <w:p w14:paraId="07127207" w14:textId="77777777" w:rsidR="00E13CCA" w:rsidRPr="00E13CCA" w:rsidRDefault="00E13CCA" w:rsidP="00E13CCA"/>
    <w:p w14:paraId="69AD3C86" w14:textId="77777777" w:rsidR="00D41C24" w:rsidRDefault="00D41C24" w:rsidP="00D41C24">
      <w:pPr>
        <w:pStyle w:val="HChG"/>
      </w:pPr>
      <w:r>
        <w:tab/>
      </w:r>
      <w:r>
        <w:tab/>
        <w:t>Lemo</w:t>
      </w:r>
      <w:r>
        <w:rPr>
          <w:spacing w:val="-1"/>
        </w:rPr>
        <w:t>n</w:t>
      </w:r>
      <w:r>
        <w:t>s</w:t>
      </w:r>
    </w:p>
    <w:p w14:paraId="35F7D38C" w14:textId="77777777" w:rsidR="00D41C24" w:rsidRDefault="00D41C24" w:rsidP="00D41C24">
      <w:pPr>
        <w:pStyle w:val="HChG"/>
      </w:pPr>
      <w:r>
        <w:tab/>
        <w:t>I.</w:t>
      </w:r>
      <w:r>
        <w:tab/>
        <w:t>De</w:t>
      </w:r>
      <w:r>
        <w:rPr>
          <w:spacing w:val="-1"/>
        </w:rPr>
        <w:t>f</w:t>
      </w:r>
      <w:r>
        <w:rPr>
          <w:spacing w:val="1"/>
        </w:rPr>
        <w:t>i</w:t>
      </w:r>
      <w:r>
        <w:t>nition</w:t>
      </w:r>
      <w:r>
        <w:rPr>
          <w:spacing w:val="-8"/>
        </w:rPr>
        <w:t xml:space="preserve"> </w:t>
      </w:r>
      <w:r>
        <w:t>of</w:t>
      </w:r>
      <w:r>
        <w:rPr>
          <w:spacing w:val="-2"/>
        </w:rPr>
        <w:t xml:space="preserve"> </w:t>
      </w:r>
      <w:r>
        <w:t>pro</w:t>
      </w:r>
      <w:r>
        <w:rPr>
          <w:spacing w:val="-1"/>
        </w:rPr>
        <w:t>d</w:t>
      </w:r>
      <w:r>
        <w:rPr>
          <w:spacing w:val="1"/>
        </w:rPr>
        <w:t>uc</w:t>
      </w:r>
      <w:r>
        <w:t>e</w:t>
      </w:r>
      <w:r w:rsidR="00523442" w:rsidRPr="00EF5747">
        <w:rPr>
          <w:rStyle w:val="FootnoteReference"/>
        </w:rPr>
        <w:footnoteReference w:id="18"/>
      </w:r>
    </w:p>
    <w:p w14:paraId="7F7B66CA" w14:textId="77777777" w:rsidR="00D41C24" w:rsidRDefault="00D41C24" w:rsidP="00FA62B9">
      <w:pPr>
        <w:pStyle w:val="SingleTxtG"/>
      </w:pPr>
      <w:r>
        <w:rPr>
          <w:spacing w:val="-1"/>
        </w:rPr>
        <w:t>T</w:t>
      </w:r>
      <w:r>
        <w:rPr>
          <w:spacing w:val="1"/>
        </w:rPr>
        <w:t>h</w:t>
      </w:r>
      <w:r>
        <w:t>is</w:t>
      </w:r>
      <w:r>
        <w:rPr>
          <w:spacing w:val="1"/>
        </w:rPr>
        <w:t xml:space="preserve"> </w:t>
      </w:r>
      <w:r>
        <w:t>st</w:t>
      </w:r>
      <w:r>
        <w:rPr>
          <w:spacing w:val="-1"/>
        </w:rPr>
        <w:t>an</w:t>
      </w:r>
      <w:r>
        <w:rPr>
          <w:spacing w:val="1"/>
        </w:rPr>
        <w:t>d</w:t>
      </w:r>
      <w:r>
        <w:rPr>
          <w:spacing w:val="-1"/>
        </w:rPr>
        <w:t>a</w:t>
      </w:r>
      <w:r>
        <w:t xml:space="preserve">rd </w:t>
      </w:r>
      <w:r>
        <w:rPr>
          <w:spacing w:val="-1"/>
        </w:rPr>
        <w:t>a</w:t>
      </w:r>
      <w:r>
        <w:t>pp</w:t>
      </w:r>
      <w:r>
        <w:rPr>
          <w:spacing w:val="-1"/>
        </w:rPr>
        <w:t>l</w:t>
      </w:r>
      <w:r>
        <w:rPr>
          <w:spacing w:val="1"/>
        </w:rPr>
        <w:t>i</w:t>
      </w:r>
      <w:r>
        <w:rPr>
          <w:spacing w:val="-2"/>
        </w:rPr>
        <w:t>e</w:t>
      </w:r>
      <w:r>
        <w:t>s</w:t>
      </w:r>
      <w:r>
        <w:rPr>
          <w:spacing w:val="3"/>
        </w:rPr>
        <w:t xml:space="preserve"> </w:t>
      </w:r>
      <w:r>
        <w:t>to</w:t>
      </w:r>
      <w:r>
        <w:rPr>
          <w:spacing w:val="2"/>
        </w:rPr>
        <w:t xml:space="preserve"> </w:t>
      </w:r>
      <w:r>
        <w:t>l</w:t>
      </w:r>
      <w:r>
        <w:rPr>
          <w:spacing w:val="-1"/>
        </w:rPr>
        <w:t>e</w:t>
      </w:r>
      <w:r>
        <w:t>mons</w:t>
      </w:r>
      <w:r>
        <w:rPr>
          <w:spacing w:val="2"/>
        </w:rPr>
        <w:t xml:space="preserve"> </w:t>
      </w:r>
      <w:r>
        <w:rPr>
          <w:spacing w:val="1"/>
        </w:rPr>
        <w:t>o</w:t>
      </w:r>
      <w:r>
        <w:t>f</w:t>
      </w:r>
      <w:r>
        <w:rPr>
          <w:spacing w:val="2"/>
        </w:rPr>
        <w:t xml:space="preserve"> </w:t>
      </w:r>
      <w:r>
        <w:rPr>
          <w:spacing w:val="-1"/>
        </w:rPr>
        <w:t>va</w:t>
      </w:r>
      <w:r>
        <w:t>ri</w:t>
      </w:r>
      <w:r>
        <w:rPr>
          <w:spacing w:val="-1"/>
        </w:rPr>
        <w:t>et</w:t>
      </w:r>
      <w:r>
        <w:rPr>
          <w:spacing w:val="1"/>
        </w:rPr>
        <w:t>i</w:t>
      </w:r>
      <w:r>
        <w:rPr>
          <w:spacing w:val="-2"/>
        </w:rPr>
        <w:t>e</w:t>
      </w:r>
      <w:r>
        <w:t>s</w:t>
      </w:r>
      <w:r>
        <w:rPr>
          <w:spacing w:val="3"/>
        </w:rPr>
        <w:t xml:space="preserve"> </w:t>
      </w:r>
      <w:r>
        <w:t>(</w:t>
      </w:r>
      <w:r>
        <w:rPr>
          <w:spacing w:val="-2"/>
        </w:rPr>
        <w:t>c</w:t>
      </w:r>
      <w:r>
        <w:t>ult</w:t>
      </w:r>
      <w:r>
        <w:rPr>
          <w:spacing w:val="-1"/>
        </w:rPr>
        <w:t>i</w:t>
      </w:r>
      <w:r>
        <w:t>v</w:t>
      </w:r>
      <w:r>
        <w:rPr>
          <w:spacing w:val="-1"/>
        </w:rPr>
        <w:t>a</w:t>
      </w:r>
      <w:r>
        <w:t>rs)</w:t>
      </w:r>
      <w:r>
        <w:rPr>
          <w:spacing w:val="2"/>
        </w:rPr>
        <w:t xml:space="preserve"> </w:t>
      </w:r>
      <w:r>
        <w:t>g</w:t>
      </w:r>
      <w:r>
        <w:rPr>
          <w:spacing w:val="-1"/>
        </w:rPr>
        <w:t>r</w:t>
      </w:r>
      <w:r>
        <w:t>own</w:t>
      </w:r>
      <w:r>
        <w:rPr>
          <w:spacing w:val="1"/>
        </w:rPr>
        <w:t xml:space="preserve"> </w:t>
      </w:r>
      <w:r>
        <w:rPr>
          <w:spacing w:val="-1"/>
        </w:rPr>
        <w:t>f</w:t>
      </w:r>
      <w:r>
        <w:t>r</w:t>
      </w:r>
      <w:r>
        <w:rPr>
          <w:spacing w:val="1"/>
        </w:rPr>
        <w:t>o</w:t>
      </w:r>
      <w:r>
        <w:t>m</w:t>
      </w:r>
      <w:r>
        <w:rPr>
          <w:spacing w:val="1"/>
        </w:rPr>
        <w:t xml:space="preserve"> </w:t>
      </w:r>
      <w:r>
        <w:rPr>
          <w:i/>
          <w:spacing w:val="-1"/>
        </w:rPr>
        <w:t>C</w:t>
      </w:r>
      <w:r>
        <w:rPr>
          <w:i/>
        </w:rPr>
        <w:t>it</w:t>
      </w:r>
      <w:r>
        <w:rPr>
          <w:i/>
          <w:spacing w:val="-1"/>
        </w:rPr>
        <w:t>r</w:t>
      </w:r>
      <w:r>
        <w:rPr>
          <w:i/>
        </w:rPr>
        <w:t>us</w:t>
      </w:r>
      <w:r>
        <w:rPr>
          <w:i/>
          <w:spacing w:val="3"/>
        </w:rPr>
        <w:t xml:space="preserve"> </w:t>
      </w:r>
      <w:proofErr w:type="spellStart"/>
      <w:r>
        <w:rPr>
          <w:i/>
          <w:spacing w:val="-1"/>
        </w:rPr>
        <w:t>l</w:t>
      </w:r>
      <w:r>
        <w:rPr>
          <w:i/>
        </w:rPr>
        <w:t>imon</w:t>
      </w:r>
      <w:proofErr w:type="spellEnd"/>
      <w:r>
        <w:rPr>
          <w:i/>
          <w:spacing w:val="2"/>
        </w:rPr>
        <w:t xml:space="preserve"> </w:t>
      </w:r>
      <w:r>
        <w:t>(</w:t>
      </w:r>
      <w:r>
        <w:rPr>
          <w:spacing w:val="-1"/>
        </w:rPr>
        <w:t>L</w:t>
      </w:r>
      <w:r>
        <w:t>.)</w:t>
      </w:r>
      <w:r>
        <w:rPr>
          <w:spacing w:val="1"/>
        </w:rPr>
        <w:t xml:space="preserve"> </w:t>
      </w:r>
      <w:proofErr w:type="spellStart"/>
      <w:r>
        <w:rPr>
          <w:spacing w:val="-1"/>
        </w:rPr>
        <w:t>B</w:t>
      </w:r>
      <w:r>
        <w:t>urm</w:t>
      </w:r>
      <w:proofErr w:type="spellEnd"/>
      <w:r>
        <w:t>.</w:t>
      </w:r>
      <w:r w:rsidR="009A4D50">
        <w:t> </w:t>
      </w:r>
      <w:r>
        <w:t>f.</w:t>
      </w:r>
      <w:r>
        <w:rPr>
          <w:spacing w:val="-3"/>
        </w:rPr>
        <w:t xml:space="preserve"> </w:t>
      </w:r>
      <w:ins w:id="153" w:author="Bickelmann, Ulrike" w:date="2019-05-17T13:59:00Z">
        <w:r w:rsidR="00D27630">
          <w:rPr>
            <w:lang w:val="en-US"/>
          </w:rPr>
          <w:t>[</w:t>
        </w:r>
        <w:r w:rsidR="00D27630" w:rsidRPr="007D02EE">
          <w:rPr>
            <w:lang w:val="en-US"/>
          </w:rPr>
          <w:t>and hybrids thereof</w:t>
        </w:r>
        <w:r w:rsidR="00D27630">
          <w:rPr>
            <w:lang w:val="en-US"/>
          </w:rPr>
          <w:t xml:space="preserve">?] </w:t>
        </w:r>
      </w:ins>
      <w:r>
        <w:t>to</w:t>
      </w:r>
      <w:r>
        <w:rPr>
          <w:spacing w:val="-2"/>
        </w:rPr>
        <w:t xml:space="preserve"> </w:t>
      </w:r>
      <w:r>
        <w:t>be</w:t>
      </w:r>
      <w:r>
        <w:rPr>
          <w:spacing w:val="-5"/>
        </w:rPr>
        <w:t xml:space="preserve"> </w:t>
      </w:r>
      <w:r>
        <w:t>s</w:t>
      </w:r>
      <w:r>
        <w:rPr>
          <w:spacing w:val="-1"/>
        </w:rPr>
        <w:t>u</w:t>
      </w:r>
      <w:r>
        <w:rPr>
          <w:spacing w:val="1"/>
        </w:rPr>
        <w:t>p</w:t>
      </w:r>
      <w:r>
        <w:rPr>
          <w:spacing w:val="-1"/>
        </w:rPr>
        <w:t>pl</w:t>
      </w:r>
      <w:r>
        <w:rPr>
          <w:spacing w:val="1"/>
        </w:rPr>
        <w:t>i</w:t>
      </w:r>
      <w:r>
        <w:rPr>
          <w:spacing w:val="-2"/>
        </w:rPr>
        <w:t>e</w:t>
      </w:r>
      <w:r>
        <w:t>d</w:t>
      </w:r>
      <w:r>
        <w:rPr>
          <w:spacing w:val="-2"/>
        </w:rPr>
        <w:t xml:space="preserve"> </w:t>
      </w:r>
      <w:r>
        <w:t>fr</w:t>
      </w:r>
      <w:r>
        <w:rPr>
          <w:spacing w:val="-2"/>
        </w:rPr>
        <w:t>e</w:t>
      </w:r>
      <w:r>
        <w:t>sh</w:t>
      </w:r>
      <w:r>
        <w:rPr>
          <w:spacing w:val="-3"/>
        </w:rPr>
        <w:t xml:space="preserve"> </w:t>
      </w:r>
      <w:r>
        <w:t>to</w:t>
      </w:r>
      <w:r>
        <w:rPr>
          <w:spacing w:val="-3"/>
        </w:rPr>
        <w:t xml:space="preserve"> </w:t>
      </w:r>
      <w:r>
        <w:t xml:space="preserve">the </w:t>
      </w:r>
      <w:r>
        <w:rPr>
          <w:spacing w:val="-1"/>
        </w:rPr>
        <w:t>c</w:t>
      </w:r>
      <w:r>
        <w:t>on</w:t>
      </w:r>
      <w:r>
        <w:rPr>
          <w:spacing w:val="-1"/>
        </w:rPr>
        <w:t>s</w:t>
      </w:r>
      <w:r>
        <w:t>u</w:t>
      </w:r>
      <w:r>
        <w:rPr>
          <w:spacing w:val="-2"/>
        </w:rPr>
        <w:t>m</w:t>
      </w:r>
      <w:r>
        <w:rPr>
          <w:spacing w:val="-1"/>
        </w:rPr>
        <w:t>e</w:t>
      </w:r>
      <w:r>
        <w:t>r,</w:t>
      </w:r>
      <w:r>
        <w:rPr>
          <w:spacing w:val="-1"/>
        </w:rPr>
        <w:t xml:space="preserve"> </w:t>
      </w:r>
      <w:r>
        <w:rPr>
          <w:spacing w:val="2"/>
        </w:rPr>
        <w:t>l</w:t>
      </w:r>
      <w:r>
        <w:rPr>
          <w:spacing w:val="-1"/>
        </w:rPr>
        <w:t>e</w:t>
      </w:r>
      <w:r>
        <w:t>mons</w:t>
      </w:r>
      <w:r>
        <w:rPr>
          <w:spacing w:val="-1"/>
        </w:rPr>
        <w:t xml:space="preserve"> f</w:t>
      </w:r>
      <w:r>
        <w:t>or</w:t>
      </w:r>
      <w:r>
        <w:rPr>
          <w:spacing w:val="-1"/>
        </w:rPr>
        <w:t xml:space="preserve"> </w:t>
      </w:r>
      <w:r>
        <w:t>in</w:t>
      </w:r>
      <w:r>
        <w:rPr>
          <w:spacing w:val="-1"/>
        </w:rPr>
        <w:t>d</w:t>
      </w:r>
      <w:r>
        <w:t>u</w:t>
      </w:r>
      <w:r>
        <w:rPr>
          <w:spacing w:val="-1"/>
        </w:rPr>
        <w:t>s</w:t>
      </w:r>
      <w:r>
        <w:t>t</w:t>
      </w:r>
      <w:r>
        <w:rPr>
          <w:spacing w:val="-1"/>
        </w:rPr>
        <w:t>r</w:t>
      </w:r>
      <w:r>
        <w:t>i</w:t>
      </w:r>
      <w:r>
        <w:rPr>
          <w:spacing w:val="-2"/>
        </w:rPr>
        <w:t>a</w:t>
      </w:r>
      <w:r>
        <w:t>l pro</w:t>
      </w:r>
      <w:r>
        <w:rPr>
          <w:spacing w:val="-1"/>
        </w:rPr>
        <w:t>c</w:t>
      </w:r>
      <w:r>
        <w:rPr>
          <w:spacing w:val="-2"/>
        </w:rPr>
        <w:t>e</w:t>
      </w:r>
      <w:r>
        <w:t xml:space="preserve">ssing </w:t>
      </w:r>
      <w:r>
        <w:rPr>
          <w:spacing w:val="-1"/>
        </w:rPr>
        <w:t>b</w:t>
      </w:r>
      <w:r>
        <w:rPr>
          <w:spacing w:val="-2"/>
        </w:rPr>
        <w:t>e</w:t>
      </w:r>
      <w:r>
        <w:rPr>
          <w:spacing w:val="2"/>
        </w:rPr>
        <w:t>i</w:t>
      </w:r>
      <w:r>
        <w:rPr>
          <w:spacing w:val="1"/>
        </w:rPr>
        <w:t>n</w:t>
      </w:r>
      <w:r>
        <w:t>g</w:t>
      </w:r>
      <w:r>
        <w:rPr>
          <w:spacing w:val="-1"/>
        </w:rPr>
        <w:t xml:space="preserve"> e</w:t>
      </w:r>
      <w:r>
        <w:rPr>
          <w:spacing w:val="1"/>
        </w:rPr>
        <w:t>x</w:t>
      </w:r>
      <w:r>
        <w:rPr>
          <w:spacing w:val="-1"/>
        </w:rPr>
        <w:t>c</w:t>
      </w:r>
      <w:r>
        <w:t>lud</w:t>
      </w:r>
      <w:r>
        <w:rPr>
          <w:spacing w:val="-2"/>
        </w:rPr>
        <w:t>e</w:t>
      </w:r>
      <w:r>
        <w:t>d.</w:t>
      </w:r>
      <w:del w:id="154" w:author="Bickelmann, Ulrike" w:date="2019-05-17T13:58:00Z">
        <w:r w:rsidR="00BF2049" w:rsidDel="00D27630">
          <w:delText xml:space="preserve"> </w:delText>
        </w:r>
        <w:r w:rsidR="00401FFD" w:rsidRPr="008F54F7" w:rsidDel="00D27630">
          <w:rPr>
            <w:lang w:val="en-US"/>
          </w:rPr>
          <w:delText>[</w:delText>
        </w:r>
        <w:r w:rsidR="00401FFD" w:rsidRPr="008F54F7" w:rsidDel="00D27630">
          <w:rPr>
            <w:u w:val="single"/>
            <w:lang w:val="en-US"/>
          </w:rPr>
          <w:delText xml:space="preserve">Note: </w:delText>
        </w:r>
        <w:r w:rsidR="00401FFD" w:rsidRPr="005B20C1" w:rsidDel="00D27630">
          <w:rPr>
            <w:u w:val="single"/>
            <w:lang w:val="en-US"/>
          </w:rPr>
          <w:delText xml:space="preserve">concerning hybrids, refer to wording in current standard.] </w:delText>
        </w:r>
      </w:del>
      <w:r w:rsidRPr="005B20C1">
        <w:t xml:space="preserve"> </w:t>
      </w:r>
    </w:p>
    <w:p w14:paraId="3C2357C8" w14:textId="77777777" w:rsidR="00D41C24" w:rsidRDefault="00D41C24" w:rsidP="00D41C24">
      <w:pPr>
        <w:pStyle w:val="HChG"/>
      </w:pPr>
      <w:r>
        <w:rPr>
          <w:spacing w:val="1"/>
        </w:rPr>
        <w:tab/>
        <w:t>I</w:t>
      </w:r>
      <w:r>
        <w:t>I.</w:t>
      </w:r>
      <w:r>
        <w:tab/>
        <w:t>Provisio</w:t>
      </w:r>
      <w:r>
        <w:rPr>
          <w:spacing w:val="-1"/>
        </w:rPr>
        <w:t>n</w:t>
      </w:r>
      <w:r>
        <w:t>s</w:t>
      </w:r>
      <w:r>
        <w:rPr>
          <w:spacing w:val="-9"/>
        </w:rPr>
        <w:t xml:space="preserve"> </w:t>
      </w:r>
      <w:r>
        <w:t>concerni</w:t>
      </w:r>
      <w:r>
        <w:rPr>
          <w:spacing w:val="-1"/>
        </w:rPr>
        <w:t>n</w:t>
      </w:r>
      <w:r>
        <w:t>g</w:t>
      </w:r>
      <w:r>
        <w:rPr>
          <w:spacing w:val="-10"/>
        </w:rPr>
        <w:t xml:space="preserve"> </w:t>
      </w:r>
      <w:r>
        <w:t>quali</w:t>
      </w:r>
      <w:r>
        <w:rPr>
          <w:spacing w:val="-1"/>
        </w:rPr>
        <w:t>t</w:t>
      </w:r>
      <w:r>
        <w:t>y</w:t>
      </w:r>
    </w:p>
    <w:p w14:paraId="32EB6BFF" w14:textId="77777777" w:rsidR="00D41C24" w:rsidRDefault="00D41C24" w:rsidP="00E57380">
      <w:pPr>
        <w:pStyle w:val="SingleTxtG"/>
      </w:pPr>
      <w:r>
        <w:rPr>
          <w:spacing w:val="-1"/>
        </w:rPr>
        <w:t>T</w:t>
      </w:r>
      <w:r>
        <w:rPr>
          <w:spacing w:val="1"/>
        </w:rPr>
        <w:t>h</w:t>
      </w:r>
      <w:r>
        <w:t>e pu</w:t>
      </w:r>
      <w:r>
        <w:rPr>
          <w:spacing w:val="-1"/>
        </w:rPr>
        <w:t>r</w:t>
      </w:r>
      <w:r>
        <w:t>p</w:t>
      </w:r>
      <w:r>
        <w:rPr>
          <w:spacing w:val="-1"/>
        </w:rPr>
        <w:t>o</w:t>
      </w:r>
      <w:r>
        <w:t xml:space="preserve">se </w:t>
      </w:r>
      <w:r>
        <w:rPr>
          <w:spacing w:val="1"/>
        </w:rPr>
        <w:t>o</w:t>
      </w:r>
      <w:r>
        <w:t>f the st</w:t>
      </w:r>
      <w:r>
        <w:rPr>
          <w:spacing w:val="-1"/>
        </w:rPr>
        <w:t>a</w:t>
      </w:r>
      <w:r>
        <w:rPr>
          <w:spacing w:val="1"/>
        </w:rPr>
        <w:t>n</w:t>
      </w:r>
      <w:r>
        <w:rPr>
          <w:spacing w:val="-1"/>
        </w:rPr>
        <w:t>da</w:t>
      </w:r>
      <w:r>
        <w:t xml:space="preserve">rd is to </w:t>
      </w:r>
      <w:r>
        <w:rPr>
          <w:spacing w:val="1"/>
        </w:rPr>
        <w:t>d</w:t>
      </w:r>
      <w:r>
        <w:rPr>
          <w:spacing w:val="-1"/>
        </w:rPr>
        <w:t>e</w:t>
      </w:r>
      <w:r>
        <w:t>fine the qu</w:t>
      </w:r>
      <w:r>
        <w:rPr>
          <w:spacing w:val="-1"/>
        </w:rPr>
        <w:t>a</w:t>
      </w:r>
      <w:r>
        <w:t>l</w:t>
      </w:r>
      <w:r>
        <w:rPr>
          <w:spacing w:val="-1"/>
        </w:rPr>
        <w:t>i</w:t>
      </w:r>
      <w:r>
        <w:rPr>
          <w:spacing w:val="1"/>
        </w:rPr>
        <w:t>t</w:t>
      </w:r>
      <w:r>
        <w:t>y r</w:t>
      </w:r>
      <w:r>
        <w:rPr>
          <w:spacing w:val="-1"/>
        </w:rPr>
        <w:t>e</w:t>
      </w:r>
      <w:r>
        <w:t>qu</w:t>
      </w:r>
      <w:r>
        <w:rPr>
          <w:spacing w:val="-1"/>
        </w:rPr>
        <w:t>i</w:t>
      </w:r>
      <w:r>
        <w:t>re</w:t>
      </w:r>
      <w:r>
        <w:rPr>
          <w:spacing w:val="-2"/>
        </w:rPr>
        <w:t>m</w:t>
      </w:r>
      <w:r>
        <w:rPr>
          <w:spacing w:val="-1"/>
        </w:rPr>
        <w:t>e</w:t>
      </w:r>
      <w:r>
        <w:t>nts f</w:t>
      </w:r>
      <w:r>
        <w:rPr>
          <w:spacing w:val="1"/>
        </w:rPr>
        <w:t>o</w:t>
      </w:r>
      <w:r>
        <w:t>r l</w:t>
      </w:r>
      <w:r>
        <w:rPr>
          <w:spacing w:val="-1"/>
        </w:rPr>
        <w:t>e</w:t>
      </w:r>
      <w:r>
        <w:rPr>
          <w:spacing w:val="-2"/>
        </w:rPr>
        <w:t>m</w:t>
      </w:r>
      <w:r>
        <w:rPr>
          <w:spacing w:val="1"/>
        </w:rPr>
        <w:t>on</w:t>
      </w:r>
      <w:r>
        <w:t xml:space="preserve">s </w:t>
      </w:r>
      <w:r>
        <w:rPr>
          <w:spacing w:val="-1"/>
        </w:rPr>
        <w:t>a</w:t>
      </w:r>
      <w:r>
        <w:t>ft</w:t>
      </w:r>
      <w:r>
        <w:rPr>
          <w:spacing w:val="-1"/>
        </w:rPr>
        <w:t>e</w:t>
      </w:r>
      <w:r>
        <w:t>r</w:t>
      </w:r>
      <w:r>
        <w:rPr>
          <w:spacing w:val="-1"/>
        </w:rPr>
        <w:t xml:space="preserve"> </w:t>
      </w:r>
      <w:r>
        <w:rPr>
          <w:spacing w:val="1"/>
        </w:rPr>
        <w:t>p</w:t>
      </w:r>
      <w:r>
        <w:t>re</w:t>
      </w:r>
      <w:r>
        <w:rPr>
          <w:spacing w:val="-1"/>
        </w:rPr>
        <w:t>pa</w:t>
      </w:r>
      <w:r>
        <w:t>r</w:t>
      </w:r>
      <w:r>
        <w:rPr>
          <w:spacing w:val="-1"/>
        </w:rPr>
        <w:t>a</w:t>
      </w:r>
      <w:r>
        <w:t>ti</w:t>
      </w:r>
      <w:r>
        <w:rPr>
          <w:spacing w:val="-1"/>
        </w:rPr>
        <w:t>o</w:t>
      </w:r>
      <w:r>
        <w:t xml:space="preserve">n </w:t>
      </w:r>
      <w:r>
        <w:rPr>
          <w:spacing w:val="-1"/>
        </w:rPr>
        <w:t>a</w:t>
      </w:r>
      <w:r>
        <w:t>nd</w:t>
      </w:r>
      <w:r>
        <w:rPr>
          <w:spacing w:val="-1"/>
        </w:rPr>
        <w:t xml:space="preserve"> </w:t>
      </w:r>
      <w:r>
        <w:t>p</w:t>
      </w:r>
      <w:r>
        <w:rPr>
          <w:spacing w:val="-1"/>
        </w:rPr>
        <w:t>ac</w:t>
      </w:r>
      <w:r>
        <w:rPr>
          <w:spacing w:val="1"/>
        </w:rPr>
        <w:t>k</w:t>
      </w:r>
      <w:r>
        <w:rPr>
          <w:spacing w:val="-2"/>
        </w:rPr>
        <w:t>a</w:t>
      </w:r>
      <w:r>
        <w:rPr>
          <w:spacing w:val="1"/>
        </w:rPr>
        <w:t>g</w:t>
      </w:r>
      <w:r>
        <w:t>ing.</w:t>
      </w:r>
    </w:p>
    <w:p w14:paraId="0C9AF566" w14:textId="77777777" w:rsidR="00D41C24" w:rsidRDefault="00D41C24" w:rsidP="00E57380">
      <w:pPr>
        <w:pStyle w:val="SingleTxtG"/>
      </w:pPr>
      <w:r>
        <w:t>H</w:t>
      </w:r>
      <w:r>
        <w:rPr>
          <w:spacing w:val="1"/>
        </w:rPr>
        <w:t>o</w:t>
      </w:r>
      <w:r>
        <w:t>w</w:t>
      </w:r>
      <w:r>
        <w:rPr>
          <w:spacing w:val="-2"/>
        </w:rPr>
        <w:t>e</w:t>
      </w:r>
      <w:r>
        <w:t>v</w:t>
      </w:r>
      <w:r>
        <w:rPr>
          <w:spacing w:val="-1"/>
        </w:rPr>
        <w:t>e</w:t>
      </w:r>
      <w:r>
        <w:t>r,</w:t>
      </w:r>
      <w:r>
        <w:rPr>
          <w:spacing w:val="1"/>
        </w:rPr>
        <w:t xml:space="preserve"> </w:t>
      </w:r>
      <w:r>
        <w:t>if</w:t>
      </w:r>
      <w:r>
        <w:rPr>
          <w:spacing w:val="1"/>
        </w:rPr>
        <w:t xml:space="preserve"> </w:t>
      </w:r>
      <w:r>
        <w:t>ap</w:t>
      </w:r>
      <w:r>
        <w:rPr>
          <w:spacing w:val="-1"/>
        </w:rPr>
        <w:t>pl</w:t>
      </w:r>
      <w:r>
        <w:rPr>
          <w:spacing w:val="1"/>
        </w:rPr>
        <w:t>i</w:t>
      </w:r>
      <w:r>
        <w:rPr>
          <w:spacing w:val="-2"/>
        </w:rPr>
        <w:t>e</w:t>
      </w:r>
      <w:r>
        <w:t>d</w:t>
      </w:r>
      <w:r>
        <w:rPr>
          <w:spacing w:val="2"/>
        </w:rPr>
        <w:t xml:space="preserve"> </w:t>
      </w:r>
      <w:r>
        <w:rPr>
          <w:spacing w:val="-2"/>
        </w:rPr>
        <w:t>a</w:t>
      </w:r>
      <w:r>
        <w:t>t</w:t>
      </w:r>
      <w:r>
        <w:rPr>
          <w:spacing w:val="2"/>
        </w:rPr>
        <w:t xml:space="preserve"> </w:t>
      </w:r>
      <w:r>
        <w:t>st</w:t>
      </w:r>
      <w:r>
        <w:rPr>
          <w:spacing w:val="-1"/>
        </w:rPr>
        <w:t>a</w:t>
      </w:r>
      <w:r>
        <w:t>g</w:t>
      </w:r>
      <w:r>
        <w:rPr>
          <w:spacing w:val="-2"/>
        </w:rPr>
        <w:t>e</w:t>
      </w:r>
      <w:r>
        <w:t>s</w:t>
      </w:r>
      <w:r>
        <w:rPr>
          <w:spacing w:val="1"/>
        </w:rPr>
        <w:t xml:space="preserve"> </w:t>
      </w:r>
      <w:r>
        <w:t>follow</w:t>
      </w:r>
      <w:r>
        <w:rPr>
          <w:spacing w:val="-1"/>
        </w:rPr>
        <w:t>in</w:t>
      </w:r>
      <w:r>
        <w:t>g</w:t>
      </w:r>
      <w:r>
        <w:rPr>
          <w:spacing w:val="1"/>
        </w:rPr>
        <w:t xml:space="preserve"> </w:t>
      </w:r>
      <w:r>
        <w:rPr>
          <w:spacing w:val="-1"/>
        </w:rPr>
        <w:t>e</w:t>
      </w:r>
      <w:r>
        <w:t>xp</w:t>
      </w:r>
      <w:r>
        <w:rPr>
          <w:spacing w:val="-1"/>
        </w:rPr>
        <w:t>o</w:t>
      </w:r>
      <w:r>
        <w:t>rt, p</w:t>
      </w:r>
      <w:r>
        <w:rPr>
          <w:spacing w:val="-1"/>
        </w:rPr>
        <w:t>ro</w:t>
      </w:r>
      <w:r>
        <w:t>du</w:t>
      </w:r>
      <w:r>
        <w:rPr>
          <w:spacing w:val="-1"/>
        </w:rPr>
        <w:t>c</w:t>
      </w:r>
      <w:r>
        <w:t>ts</w:t>
      </w:r>
      <w:r>
        <w:rPr>
          <w:spacing w:val="1"/>
        </w:rPr>
        <w:t xml:space="preserve"> </w:t>
      </w:r>
      <w:r>
        <w:t>m</w:t>
      </w:r>
      <w:r>
        <w:rPr>
          <w:spacing w:val="-1"/>
        </w:rPr>
        <w:t>a</w:t>
      </w:r>
      <w:r>
        <w:t>y</w:t>
      </w:r>
      <w:r>
        <w:rPr>
          <w:spacing w:val="1"/>
        </w:rPr>
        <w:t xml:space="preserve"> </w:t>
      </w:r>
      <w:r>
        <w:t>sh</w:t>
      </w:r>
      <w:r>
        <w:rPr>
          <w:spacing w:val="-1"/>
        </w:rPr>
        <w:t>o</w:t>
      </w:r>
      <w:r>
        <w:t>w</w:t>
      </w:r>
      <w:r>
        <w:rPr>
          <w:spacing w:val="1"/>
        </w:rPr>
        <w:t xml:space="preserve"> </w:t>
      </w:r>
      <w:r>
        <w:t>in</w:t>
      </w:r>
      <w:r>
        <w:rPr>
          <w:spacing w:val="1"/>
        </w:rPr>
        <w:t xml:space="preserve"> </w:t>
      </w:r>
      <w:r>
        <w:t>r</w:t>
      </w:r>
      <w:r>
        <w:rPr>
          <w:spacing w:val="-2"/>
        </w:rPr>
        <w:t>e</w:t>
      </w:r>
      <w:r>
        <w:rPr>
          <w:spacing w:val="1"/>
        </w:rPr>
        <w:t>l</w:t>
      </w:r>
      <w:r>
        <w:rPr>
          <w:spacing w:val="-2"/>
        </w:rPr>
        <w:t>a</w:t>
      </w:r>
      <w:r>
        <w:t>t</w:t>
      </w:r>
      <w:r>
        <w:rPr>
          <w:spacing w:val="1"/>
        </w:rPr>
        <w:t>i</w:t>
      </w:r>
      <w:r>
        <w:rPr>
          <w:spacing w:val="-1"/>
        </w:rPr>
        <w:t>o</w:t>
      </w:r>
      <w:r>
        <w:t>n</w:t>
      </w:r>
      <w:r>
        <w:rPr>
          <w:spacing w:val="1"/>
        </w:rPr>
        <w:t xml:space="preserve"> </w:t>
      </w:r>
      <w:r>
        <w:t>to t</w:t>
      </w:r>
      <w:r>
        <w:rPr>
          <w:spacing w:val="1"/>
        </w:rPr>
        <w:t>h</w:t>
      </w:r>
      <w:r>
        <w:t>e r</w:t>
      </w:r>
      <w:r>
        <w:rPr>
          <w:spacing w:val="-1"/>
        </w:rPr>
        <w:t>e</w:t>
      </w:r>
      <w:r>
        <w:t>q</w:t>
      </w:r>
      <w:r>
        <w:rPr>
          <w:spacing w:val="-1"/>
        </w:rPr>
        <w:t>u</w:t>
      </w:r>
      <w:r>
        <w:t>ir</w:t>
      </w:r>
      <w:r>
        <w:rPr>
          <w:spacing w:val="-1"/>
        </w:rPr>
        <w:t>e</w:t>
      </w:r>
      <w:r>
        <w:t>m</w:t>
      </w:r>
      <w:r>
        <w:rPr>
          <w:spacing w:val="-1"/>
        </w:rPr>
        <w:t>e</w:t>
      </w:r>
      <w:r>
        <w:rPr>
          <w:spacing w:val="1"/>
        </w:rPr>
        <w:t>n</w:t>
      </w:r>
      <w:r>
        <w:t xml:space="preserve">ts </w:t>
      </w:r>
      <w:r>
        <w:rPr>
          <w:spacing w:val="-1"/>
        </w:rPr>
        <w:t>o</w:t>
      </w:r>
      <w:r>
        <w:t>f</w:t>
      </w:r>
      <w:r>
        <w:rPr>
          <w:spacing w:val="1"/>
        </w:rPr>
        <w:t xml:space="preserve"> </w:t>
      </w:r>
      <w:r>
        <w:t>the</w:t>
      </w:r>
      <w:r>
        <w:rPr>
          <w:spacing w:val="-1"/>
        </w:rPr>
        <w:t xml:space="preserve"> s</w:t>
      </w:r>
      <w:r>
        <w:rPr>
          <w:spacing w:val="1"/>
        </w:rPr>
        <w:t>t</w:t>
      </w:r>
      <w:r>
        <w:rPr>
          <w:spacing w:val="-2"/>
        </w:rPr>
        <w:t>a</w:t>
      </w:r>
      <w:r>
        <w:t>nd</w:t>
      </w:r>
      <w:r>
        <w:rPr>
          <w:spacing w:val="-1"/>
        </w:rPr>
        <w:t>a</w:t>
      </w:r>
      <w:r>
        <w:t>r</w:t>
      </w:r>
      <w:r>
        <w:rPr>
          <w:spacing w:val="-1"/>
        </w:rPr>
        <w:t>d</w:t>
      </w:r>
      <w:r>
        <w:t>:</w:t>
      </w:r>
    </w:p>
    <w:p w14:paraId="2FC502C7" w14:textId="77777777" w:rsidR="00D41C24" w:rsidRDefault="00D41C24" w:rsidP="00E57380">
      <w:pPr>
        <w:pStyle w:val="Bullet1G"/>
      </w:pPr>
      <w:r>
        <w:t>a</w:t>
      </w:r>
      <w:r>
        <w:rPr>
          <w:spacing w:val="-1"/>
        </w:rPr>
        <w:t xml:space="preserve"> </w:t>
      </w:r>
      <w:r>
        <w:t>slig</w:t>
      </w:r>
      <w:r>
        <w:rPr>
          <w:spacing w:val="-1"/>
        </w:rPr>
        <w:t>h</w:t>
      </w:r>
      <w:r>
        <w:t>t l</w:t>
      </w:r>
      <w:r>
        <w:rPr>
          <w:spacing w:val="-1"/>
        </w:rPr>
        <w:t>a</w:t>
      </w:r>
      <w:r>
        <w:rPr>
          <w:spacing w:val="-2"/>
        </w:rPr>
        <w:t>c</w:t>
      </w:r>
      <w:r>
        <w:t>k of fr</w:t>
      </w:r>
      <w:r>
        <w:rPr>
          <w:spacing w:val="-2"/>
        </w:rPr>
        <w:t>e</w:t>
      </w:r>
      <w:r>
        <w:t>shn</w:t>
      </w:r>
      <w:r>
        <w:rPr>
          <w:spacing w:val="-1"/>
        </w:rPr>
        <w:t>es</w:t>
      </w:r>
      <w:r>
        <w:t xml:space="preserve">s </w:t>
      </w:r>
      <w:r>
        <w:rPr>
          <w:spacing w:val="-2"/>
        </w:rPr>
        <w:t>a</w:t>
      </w:r>
      <w:r>
        <w:t>nd</w:t>
      </w:r>
      <w:r>
        <w:rPr>
          <w:spacing w:val="1"/>
        </w:rPr>
        <w:t xml:space="preserve"> </w:t>
      </w:r>
      <w:r>
        <w:t>t</w:t>
      </w:r>
      <w:r>
        <w:rPr>
          <w:spacing w:val="-1"/>
        </w:rPr>
        <w:t>ur</w:t>
      </w:r>
      <w:r>
        <w:rPr>
          <w:spacing w:val="1"/>
        </w:rPr>
        <w:t>g</w:t>
      </w:r>
      <w:r>
        <w:t>i</w:t>
      </w:r>
      <w:r>
        <w:rPr>
          <w:spacing w:val="-1"/>
        </w:rPr>
        <w:t>d</w:t>
      </w:r>
      <w:r>
        <w:t>ity</w:t>
      </w:r>
    </w:p>
    <w:p w14:paraId="34085307" w14:textId="77777777" w:rsidR="00D41C24" w:rsidRDefault="00D41C24" w:rsidP="00E57380">
      <w:pPr>
        <w:pStyle w:val="Bullet1G"/>
      </w:pPr>
      <w:r>
        <w:t>f</w:t>
      </w:r>
      <w:r>
        <w:rPr>
          <w:spacing w:val="-1"/>
        </w:rPr>
        <w:t>o</w:t>
      </w:r>
      <w:r>
        <w:t>r</w:t>
      </w:r>
      <w:r>
        <w:rPr>
          <w:spacing w:val="3"/>
        </w:rPr>
        <w:t xml:space="preserve"> </w:t>
      </w:r>
      <w:r>
        <w:t>p</w:t>
      </w:r>
      <w:r>
        <w:rPr>
          <w:spacing w:val="-1"/>
        </w:rPr>
        <w:t>r</w:t>
      </w:r>
      <w:r>
        <w:t>o</w:t>
      </w:r>
      <w:r>
        <w:rPr>
          <w:spacing w:val="-1"/>
        </w:rPr>
        <w:t>d</w:t>
      </w:r>
      <w:r>
        <w:t>u</w:t>
      </w:r>
      <w:r>
        <w:rPr>
          <w:spacing w:val="-2"/>
        </w:rPr>
        <w:t>c</w:t>
      </w:r>
      <w:r>
        <w:rPr>
          <w:spacing w:val="1"/>
        </w:rPr>
        <w:t>t</w:t>
      </w:r>
      <w:r>
        <w:t>s</w:t>
      </w:r>
      <w:r>
        <w:rPr>
          <w:spacing w:val="1"/>
        </w:rPr>
        <w:t xml:space="preserve"> </w:t>
      </w:r>
      <w:r>
        <w:rPr>
          <w:spacing w:val="-1"/>
        </w:rPr>
        <w:t>g</w:t>
      </w:r>
      <w:r>
        <w:t>r</w:t>
      </w:r>
      <w:r>
        <w:rPr>
          <w:spacing w:val="-2"/>
        </w:rPr>
        <w:t>a</w:t>
      </w:r>
      <w:r>
        <w:t>d</w:t>
      </w:r>
      <w:r>
        <w:rPr>
          <w:spacing w:val="-1"/>
        </w:rPr>
        <w:t>e</w:t>
      </w:r>
      <w:r>
        <w:t>d</w:t>
      </w:r>
      <w:r>
        <w:rPr>
          <w:spacing w:val="3"/>
        </w:rPr>
        <w:t xml:space="preserve"> </w:t>
      </w:r>
      <w:r>
        <w:t>in</w:t>
      </w:r>
      <w:r>
        <w:rPr>
          <w:spacing w:val="3"/>
        </w:rPr>
        <w:t xml:space="preserve"> </w:t>
      </w:r>
      <w:r>
        <w:rPr>
          <w:spacing w:val="-1"/>
        </w:rPr>
        <w:t>c</w:t>
      </w:r>
      <w:r>
        <w:t>l</w:t>
      </w:r>
      <w:r>
        <w:rPr>
          <w:spacing w:val="-1"/>
        </w:rPr>
        <w:t>as</w:t>
      </w:r>
      <w:r>
        <w:rPr>
          <w:spacing w:val="2"/>
        </w:rPr>
        <w:t>s</w:t>
      </w:r>
      <w:r>
        <w:rPr>
          <w:spacing w:val="-2"/>
        </w:rPr>
        <w:t>e</w:t>
      </w:r>
      <w:r>
        <w:t>s</w:t>
      </w:r>
      <w:r>
        <w:rPr>
          <w:spacing w:val="2"/>
        </w:rPr>
        <w:t xml:space="preserve"> </w:t>
      </w:r>
      <w:r>
        <w:rPr>
          <w:spacing w:val="1"/>
        </w:rPr>
        <w:t>o</w:t>
      </w:r>
      <w:r>
        <w:rPr>
          <w:spacing w:val="-1"/>
        </w:rPr>
        <w:t>t</w:t>
      </w:r>
      <w:r>
        <w:rPr>
          <w:spacing w:val="1"/>
        </w:rPr>
        <w:t>h</w:t>
      </w:r>
      <w:r>
        <w:rPr>
          <w:spacing w:val="-1"/>
        </w:rPr>
        <w:t>e</w:t>
      </w:r>
      <w:r>
        <w:t>r</w:t>
      </w:r>
      <w:r>
        <w:rPr>
          <w:spacing w:val="3"/>
        </w:rPr>
        <w:t xml:space="preserve"> </w:t>
      </w:r>
      <w:r>
        <w:rPr>
          <w:spacing w:val="-1"/>
        </w:rPr>
        <w:t>t</w:t>
      </w:r>
      <w:r>
        <w:t>h</w:t>
      </w:r>
      <w:r>
        <w:rPr>
          <w:spacing w:val="-1"/>
        </w:rPr>
        <w:t>a</w:t>
      </w:r>
      <w:r>
        <w:t>n</w:t>
      </w:r>
      <w:r>
        <w:rPr>
          <w:spacing w:val="3"/>
        </w:rPr>
        <w:t xml:space="preserve"> </w:t>
      </w:r>
      <w:r>
        <w:t>the</w:t>
      </w:r>
      <w:r>
        <w:rPr>
          <w:spacing w:val="1"/>
        </w:rPr>
        <w:t xml:space="preserve"> </w:t>
      </w:r>
      <w:r>
        <w:t>“</w:t>
      </w:r>
      <w:r>
        <w:rPr>
          <w:spacing w:val="-1"/>
        </w:rPr>
        <w:t>Ex</w:t>
      </w:r>
      <w:r>
        <w:t>tr</w:t>
      </w:r>
      <w:r>
        <w:rPr>
          <w:spacing w:val="-1"/>
        </w:rPr>
        <w:t>a</w:t>
      </w:r>
      <w:r>
        <w:t xml:space="preserve">” </w:t>
      </w:r>
      <w:r>
        <w:rPr>
          <w:spacing w:val="-1"/>
        </w:rPr>
        <w:t>C</w:t>
      </w:r>
      <w:r>
        <w:rPr>
          <w:spacing w:val="1"/>
        </w:rPr>
        <w:t>l</w:t>
      </w:r>
      <w:r>
        <w:rPr>
          <w:spacing w:val="-2"/>
        </w:rPr>
        <w:t>a</w:t>
      </w:r>
      <w:r>
        <w:t>s</w:t>
      </w:r>
      <w:r>
        <w:rPr>
          <w:spacing w:val="2"/>
        </w:rPr>
        <w:t>s</w:t>
      </w:r>
      <w:r>
        <w:t>,</w:t>
      </w:r>
      <w:r>
        <w:rPr>
          <w:spacing w:val="2"/>
        </w:rPr>
        <w:t xml:space="preserve"> </w:t>
      </w:r>
      <w:r>
        <w:t>a</w:t>
      </w:r>
      <w:r>
        <w:rPr>
          <w:spacing w:val="1"/>
        </w:rPr>
        <w:t xml:space="preserve"> </w:t>
      </w:r>
      <w:r>
        <w:rPr>
          <w:spacing w:val="-1"/>
        </w:rPr>
        <w:t>s</w:t>
      </w:r>
      <w:r>
        <w:rPr>
          <w:spacing w:val="1"/>
        </w:rPr>
        <w:t>l</w:t>
      </w:r>
      <w:r>
        <w:t>i</w:t>
      </w:r>
      <w:r>
        <w:rPr>
          <w:spacing w:val="-1"/>
        </w:rPr>
        <w:t>g</w:t>
      </w:r>
      <w:r>
        <w:t>ht</w:t>
      </w:r>
      <w:r>
        <w:rPr>
          <w:spacing w:val="1"/>
        </w:rPr>
        <w:t xml:space="preserve"> </w:t>
      </w:r>
      <w:r>
        <w:t>d</w:t>
      </w:r>
      <w:r>
        <w:rPr>
          <w:spacing w:val="-1"/>
        </w:rPr>
        <w:t>e</w:t>
      </w:r>
      <w:r>
        <w:t>t</w:t>
      </w:r>
      <w:r>
        <w:rPr>
          <w:spacing w:val="-1"/>
        </w:rPr>
        <w:t>e</w:t>
      </w:r>
      <w:r>
        <w:t>r</w:t>
      </w:r>
      <w:r>
        <w:rPr>
          <w:spacing w:val="-1"/>
        </w:rPr>
        <w:t>io</w:t>
      </w:r>
      <w:r>
        <w:t>r</w:t>
      </w:r>
      <w:r>
        <w:rPr>
          <w:spacing w:val="-1"/>
        </w:rPr>
        <w:t>a</w:t>
      </w:r>
      <w:r>
        <w:t>tion</w:t>
      </w:r>
      <w:r>
        <w:rPr>
          <w:spacing w:val="1"/>
        </w:rPr>
        <w:t xml:space="preserve"> </w:t>
      </w:r>
      <w:r>
        <w:t>due to t</w:t>
      </w:r>
      <w:r>
        <w:rPr>
          <w:spacing w:val="1"/>
        </w:rPr>
        <w:t>h</w:t>
      </w:r>
      <w:r>
        <w:rPr>
          <w:spacing w:val="-2"/>
        </w:rPr>
        <w:t>e</w:t>
      </w:r>
      <w:r>
        <w:t>ir</w:t>
      </w:r>
      <w:r>
        <w:rPr>
          <w:spacing w:val="-1"/>
        </w:rPr>
        <w:t xml:space="preserve"> </w:t>
      </w:r>
      <w:r>
        <w:rPr>
          <w:spacing w:val="1"/>
        </w:rPr>
        <w:t>d</w:t>
      </w:r>
      <w:r>
        <w:t>e</w:t>
      </w:r>
      <w:r>
        <w:rPr>
          <w:spacing w:val="1"/>
        </w:rPr>
        <w:t>v</w:t>
      </w:r>
      <w:r>
        <w:rPr>
          <w:spacing w:val="-2"/>
        </w:rPr>
        <w:t>e</w:t>
      </w:r>
      <w:r>
        <w:rPr>
          <w:spacing w:val="1"/>
        </w:rPr>
        <w:t>l</w:t>
      </w:r>
      <w:r>
        <w:t>o</w:t>
      </w:r>
      <w:r>
        <w:rPr>
          <w:spacing w:val="1"/>
        </w:rPr>
        <w:t>p</w:t>
      </w:r>
      <w:r>
        <w:rPr>
          <w:spacing w:val="-2"/>
        </w:rPr>
        <w:t>m</w:t>
      </w:r>
      <w:r>
        <w:rPr>
          <w:spacing w:val="-1"/>
        </w:rPr>
        <w:t>e</w:t>
      </w:r>
      <w:r>
        <w:rPr>
          <w:spacing w:val="1"/>
        </w:rPr>
        <w:t>n</w:t>
      </w:r>
      <w:r>
        <w:t xml:space="preserve">t and </w:t>
      </w:r>
      <w:r>
        <w:rPr>
          <w:spacing w:val="1"/>
        </w:rPr>
        <w:t>th</w:t>
      </w:r>
      <w:r>
        <w:rPr>
          <w:spacing w:val="-1"/>
        </w:rPr>
        <w:t>ei</w:t>
      </w:r>
      <w:r>
        <w:t>r t</w:t>
      </w:r>
      <w:r>
        <w:rPr>
          <w:spacing w:val="-1"/>
        </w:rPr>
        <w:t>e</w:t>
      </w:r>
      <w:r>
        <w:rPr>
          <w:spacing w:val="1"/>
        </w:rPr>
        <w:t>nd</w:t>
      </w:r>
      <w:r>
        <w:rPr>
          <w:spacing w:val="-1"/>
        </w:rPr>
        <w:t>enc</w:t>
      </w:r>
      <w:r>
        <w:t>y</w:t>
      </w:r>
      <w:r>
        <w:rPr>
          <w:spacing w:val="-1"/>
        </w:rPr>
        <w:t xml:space="preserve"> </w:t>
      </w:r>
      <w:r>
        <w:rPr>
          <w:spacing w:val="1"/>
        </w:rPr>
        <w:t>t</w:t>
      </w:r>
      <w:r>
        <w:t xml:space="preserve">o </w:t>
      </w:r>
      <w:r>
        <w:rPr>
          <w:spacing w:val="1"/>
        </w:rPr>
        <w:t>p</w:t>
      </w:r>
      <w:r>
        <w:rPr>
          <w:spacing w:val="-1"/>
        </w:rPr>
        <w:t>er</w:t>
      </w:r>
      <w:r>
        <w:rPr>
          <w:spacing w:val="1"/>
        </w:rPr>
        <w:t>i</w:t>
      </w:r>
      <w:r>
        <w:rPr>
          <w:spacing w:val="-1"/>
        </w:rPr>
        <w:t>s</w:t>
      </w:r>
      <w:r>
        <w:rPr>
          <w:spacing w:val="1"/>
        </w:rPr>
        <w:t>h.</w:t>
      </w:r>
    </w:p>
    <w:p w14:paraId="3E65F900" w14:textId="77777777" w:rsidR="00D41C24" w:rsidRDefault="00D41C24" w:rsidP="00E57380">
      <w:pPr>
        <w:pStyle w:val="SingleTxtG"/>
      </w:pPr>
      <w:r>
        <w:rPr>
          <w:spacing w:val="-1"/>
        </w:rPr>
        <w:t>T</w:t>
      </w:r>
      <w:r>
        <w:rPr>
          <w:spacing w:val="1"/>
        </w:rPr>
        <w:t>h</w:t>
      </w:r>
      <w:r>
        <w:t>e</w:t>
      </w:r>
      <w:r>
        <w:rPr>
          <w:spacing w:val="-5"/>
        </w:rPr>
        <w:t xml:space="preserve"> </w:t>
      </w:r>
      <w:r>
        <w:t>hold</w:t>
      </w:r>
      <w:r>
        <w:rPr>
          <w:spacing w:val="-2"/>
        </w:rPr>
        <w:t>e</w:t>
      </w:r>
      <w:r>
        <w:t>r</w:t>
      </w:r>
      <w:r>
        <w:rPr>
          <w:spacing w:val="1"/>
        </w:rPr>
        <w:t>/</w:t>
      </w:r>
      <w:r>
        <w:rPr>
          <w:spacing w:val="-1"/>
        </w:rPr>
        <w:t>se</w:t>
      </w:r>
      <w:r>
        <w:t>ll</w:t>
      </w:r>
      <w:r>
        <w:rPr>
          <w:spacing w:val="-2"/>
        </w:rPr>
        <w:t>e</w:t>
      </w:r>
      <w:r>
        <w:t>r</w:t>
      </w:r>
      <w:r>
        <w:rPr>
          <w:spacing w:val="-2"/>
        </w:rPr>
        <w:t xml:space="preserve"> </w:t>
      </w:r>
      <w:r>
        <w:t>of</w:t>
      </w:r>
      <w:r>
        <w:rPr>
          <w:spacing w:val="-3"/>
        </w:rPr>
        <w:t xml:space="preserve"> </w:t>
      </w:r>
      <w:r>
        <w:rPr>
          <w:spacing w:val="1"/>
        </w:rPr>
        <w:t>p</w:t>
      </w:r>
      <w:r>
        <w:t>ro</w:t>
      </w:r>
      <w:r>
        <w:rPr>
          <w:spacing w:val="-1"/>
        </w:rPr>
        <w:t>d</w:t>
      </w:r>
      <w:r>
        <w:rPr>
          <w:spacing w:val="1"/>
        </w:rPr>
        <w:t>u</w:t>
      </w:r>
      <w:r>
        <w:rPr>
          <w:spacing w:val="-1"/>
        </w:rPr>
        <w:t>c</w:t>
      </w:r>
      <w:r>
        <w:t>ts</w:t>
      </w:r>
      <w:r>
        <w:rPr>
          <w:spacing w:val="-3"/>
        </w:rPr>
        <w:t xml:space="preserve"> </w:t>
      </w:r>
      <w:r>
        <w:t>m</w:t>
      </w:r>
      <w:r>
        <w:rPr>
          <w:spacing w:val="-1"/>
        </w:rPr>
        <w:t>a</w:t>
      </w:r>
      <w:r>
        <w:t>y</w:t>
      </w:r>
      <w:r>
        <w:rPr>
          <w:spacing w:val="-2"/>
        </w:rPr>
        <w:t xml:space="preserve"> </w:t>
      </w:r>
      <w:r>
        <w:rPr>
          <w:spacing w:val="-1"/>
        </w:rPr>
        <w:t>n</w:t>
      </w:r>
      <w:r>
        <w:rPr>
          <w:spacing w:val="1"/>
        </w:rPr>
        <w:t>o</w:t>
      </w:r>
      <w:r>
        <w:t>t</w:t>
      </w:r>
      <w:r>
        <w:rPr>
          <w:spacing w:val="-2"/>
        </w:rPr>
        <w:t xml:space="preserve"> </w:t>
      </w:r>
      <w:r>
        <w:rPr>
          <w:spacing w:val="-1"/>
        </w:rPr>
        <w:t>d</w:t>
      </w:r>
      <w:r>
        <w:t>is</w:t>
      </w:r>
      <w:r>
        <w:rPr>
          <w:spacing w:val="-1"/>
        </w:rPr>
        <w:t>p</w:t>
      </w:r>
      <w:r>
        <w:rPr>
          <w:spacing w:val="1"/>
        </w:rPr>
        <w:t>l</w:t>
      </w:r>
      <w:r>
        <w:rPr>
          <w:spacing w:val="-2"/>
        </w:rPr>
        <w:t>a</w:t>
      </w:r>
      <w:r>
        <w:t>y</w:t>
      </w:r>
      <w:r>
        <w:rPr>
          <w:spacing w:val="-3"/>
        </w:rPr>
        <w:t xml:space="preserve"> </w:t>
      </w:r>
      <w:r>
        <w:t>su</w:t>
      </w:r>
      <w:r>
        <w:rPr>
          <w:spacing w:val="-2"/>
        </w:rPr>
        <w:t>c</w:t>
      </w:r>
      <w:r>
        <w:t>h</w:t>
      </w:r>
      <w:r>
        <w:rPr>
          <w:spacing w:val="-2"/>
        </w:rPr>
        <w:t xml:space="preserve"> </w:t>
      </w:r>
      <w:r>
        <w:rPr>
          <w:spacing w:val="1"/>
        </w:rPr>
        <w:t>p</w:t>
      </w:r>
      <w:r>
        <w:t>r</w:t>
      </w:r>
      <w:r>
        <w:rPr>
          <w:spacing w:val="-1"/>
        </w:rPr>
        <w:t>o</w:t>
      </w:r>
      <w:r>
        <w:t>du</w:t>
      </w:r>
      <w:r>
        <w:rPr>
          <w:spacing w:val="-1"/>
        </w:rPr>
        <w:t>ct</w:t>
      </w:r>
      <w:r>
        <w:t>s</w:t>
      </w:r>
      <w:r>
        <w:rPr>
          <w:spacing w:val="-2"/>
        </w:rPr>
        <w:t xml:space="preserve"> </w:t>
      </w:r>
      <w:r>
        <w:rPr>
          <w:spacing w:val="1"/>
        </w:rPr>
        <w:t>o</w:t>
      </w:r>
      <w:r>
        <w:t>r</w:t>
      </w:r>
      <w:r>
        <w:rPr>
          <w:spacing w:val="-4"/>
        </w:rPr>
        <w:t xml:space="preserve"> </w:t>
      </w:r>
      <w:r>
        <w:t>off</w:t>
      </w:r>
      <w:r>
        <w:rPr>
          <w:spacing w:val="-2"/>
        </w:rPr>
        <w:t>e</w:t>
      </w:r>
      <w:r>
        <w:t>r</w:t>
      </w:r>
      <w:r>
        <w:rPr>
          <w:spacing w:val="-2"/>
        </w:rPr>
        <w:t xml:space="preserve"> </w:t>
      </w:r>
      <w:r>
        <w:t>them</w:t>
      </w:r>
      <w:r>
        <w:rPr>
          <w:spacing w:val="-4"/>
        </w:rPr>
        <w:t xml:space="preserve"> </w:t>
      </w:r>
      <w:r>
        <w:t>f</w:t>
      </w:r>
      <w:r>
        <w:rPr>
          <w:spacing w:val="-1"/>
        </w:rPr>
        <w:t>o</w:t>
      </w:r>
      <w:r>
        <w:t>r</w:t>
      </w:r>
      <w:r>
        <w:rPr>
          <w:spacing w:val="-3"/>
        </w:rPr>
        <w:t xml:space="preserve"> </w:t>
      </w:r>
      <w:r>
        <w:t>s</w:t>
      </w:r>
      <w:r>
        <w:rPr>
          <w:spacing w:val="-1"/>
        </w:rPr>
        <w:t>a</w:t>
      </w:r>
      <w:r>
        <w:t>l</w:t>
      </w:r>
      <w:r>
        <w:rPr>
          <w:spacing w:val="-1"/>
        </w:rPr>
        <w:t>e</w:t>
      </w:r>
      <w:r>
        <w:t>,</w:t>
      </w:r>
      <w:r>
        <w:rPr>
          <w:spacing w:val="-3"/>
        </w:rPr>
        <w:t xml:space="preserve"> </w:t>
      </w:r>
      <w:r>
        <w:rPr>
          <w:spacing w:val="1"/>
        </w:rPr>
        <w:t>o</w:t>
      </w:r>
      <w:r>
        <w:t>r</w:t>
      </w:r>
      <w:r>
        <w:rPr>
          <w:spacing w:val="-3"/>
        </w:rPr>
        <w:t xml:space="preserve"> </w:t>
      </w:r>
      <w:r>
        <w:t>d</w:t>
      </w:r>
      <w:r>
        <w:rPr>
          <w:spacing w:val="-1"/>
        </w:rPr>
        <w:t>e</w:t>
      </w:r>
      <w:r>
        <w:t>l</w:t>
      </w:r>
      <w:r>
        <w:rPr>
          <w:spacing w:val="1"/>
        </w:rPr>
        <w:t>i</w:t>
      </w:r>
      <w:r>
        <w:rPr>
          <w:spacing w:val="-1"/>
        </w:rPr>
        <w:t>ve</w:t>
      </w:r>
      <w:r>
        <w:t xml:space="preserve">r </w:t>
      </w:r>
      <w:r>
        <w:rPr>
          <w:spacing w:val="1"/>
        </w:rPr>
        <w:t>o</w:t>
      </w:r>
      <w:r>
        <w:t>r m</w:t>
      </w:r>
      <w:r>
        <w:rPr>
          <w:spacing w:val="-1"/>
        </w:rPr>
        <w:t>a</w:t>
      </w:r>
      <w:r>
        <w:t>r</w:t>
      </w:r>
      <w:r>
        <w:rPr>
          <w:spacing w:val="1"/>
        </w:rPr>
        <w:t>k</w:t>
      </w:r>
      <w:r>
        <w:rPr>
          <w:spacing w:val="-2"/>
        </w:rPr>
        <w:t>e</w:t>
      </w:r>
      <w:r>
        <w:t>t</w:t>
      </w:r>
      <w:r>
        <w:rPr>
          <w:spacing w:val="2"/>
        </w:rPr>
        <w:t xml:space="preserve"> </w:t>
      </w:r>
      <w:r>
        <w:rPr>
          <w:spacing w:val="1"/>
        </w:rPr>
        <w:t>th</w:t>
      </w:r>
      <w:r>
        <w:rPr>
          <w:spacing w:val="-1"/>
        </w:rPr>
        <w:t>e</w:t>
      </w:r>
      <w:r>
        <w:t>m</w:t>
      </w:r>
      <w:r>
        <w:rPr>
          <w:spacing w:val="-1"/>
        </w:rPr>
        <w:t xml:space="preserve"> </w:t>
      </w:r>
      <w:r>
        <w:rPr>
          <w:spacing w:val="1"/>
        </w:rPr>
        <w:t>i</w:t>
      </w:r>
      <w:r>
        <w:t>n</w:t>
      </w:r>
      <w:r>
        <w:rPr>
          <w:spacing w:val="1"/>
        </w:rPr>
        <w:t xml:space="preserve"> </w:t>
      </w:r>
      <w:r>
        <w:rPr>
          <w:spacing w:val="-2"/>
        </w:rPr>
        <w:t>a</w:t>
      </w:r>
      <w:r>
        <w:rPr>
          <w:spacing w:val="1"/>
        </w:rPr>
        <w:t>n</w:t>
      </w:r>
      <w:r>
        <w:t>y</w:t>
      </w:r>
      <w:r>
        <w:rPr>
          <w:spacing w:val="1"/>
        </w:rPr>
        <w:t xml:space="preserve"> </w:t>
      </w:r>
      <w:r>
        <w:rPr>
          <w:spacing w:val="-2"/>
        </w:rPr>
        <w:t>m</w:t>
      </w:r>
      <w:r>
        <w:rPr>
          <w:spacing w:val="-1"/>
        </w:rPr>
        <w:t>a</w:t>
      </w:r>
      <w:r>
        <w:rPr>
          <w:spacing w:val="1"/>
        </w:rPr>
        <w:t>n</w:t>
      </w:r>
      <w:r>
        <w:rPr>
          <w:spacing w:val="2"/>
        </w:rPr>
        <w:t>n</w:t>
      </w:r>
      <w:r>
        <w:rPr>
          <w:spacing w:val="-2"/>
        </w:rPr>
        <w:t>e</w:t>
      </w:r>
      <w:r>
        <w:t>r</w:t>
      </w:r>
      <w:r>
        <w:rPr>
          <w:spacing w:val="1"/>
        </w:rPr>
        <w:t xml:space="preserve"> oth</w:t>
      </w:r>
      <w:r>
        <w:rPr>
          <w:spacing w:val="-1"/>
        </w:rPr>
        <w:t>e</w:t>
      </w:r>
      <w:r>
        <w:t xml:space="preserve">r </w:t>
      </w:r>
      <w:r>
        <w:rPr>
          <w:spacing w:val="1"/>
        </w:rPr>
        <w:t>th</w:t>
      </w:r>
      <w:r>
        <w:rPr>
          <w:spacing w:val="-1"/>
        </w:rPr>
        <w:t>a</w:t>
      </w:r>
      <w:r>
        <w:t xml:space="preserve">n </w:t>
      </w:r>
      <w:r>
        <w:rPr>
          <w:spacing w:val="1"/>
        </w:rPr>
        <w:t>i</w:t>
      </w:r>
      <w:r>
        <w:t>n</w:t>
      </w:r>
      <w:r>
        <w:rPr>
          <w:spacing w:val="1"/>
        </w:rPr>
        <w:t xml:space="preserve"> </w:t>
      </w:r>
      <w:r>
        <w:rPr>
          <w:spacing w:val="-1"/>
        </w:rPr>
        <w:t>c</w:t>
      </w:r>
      <w:r>
        <w:rPr>
          <w:spacing w:val="1"/>
        </w:rPr>
        <w:t>o</w:t>
      </w:r>
      <w:r>
        <w:rPr>
          <w:spacing w:val="-1"/>
        </w:rPr>
        <w:t>n</w:t>
      </w:r>
      <w:r>
        <w:rPr>
          <w:spacing w:val="1"/>
        </w:rPr>
        <w:t>f</w:t>
      </w:r>
      <w:r>
        <w:rPr>
          <w:spacing w:val="-1"/>
        </w:rPr>
        <w:t>o</w:t>
      </w:r>
      <w:r>
        <w:rPr>
          <w:spacing w:val="1"/>
        </w:rPr>
        <w:t>r</w:t>
      </w:r>
      <w:r>
        <w:rPr>
          <w:spacing w:val="-2"/>
        </w:rPr>
        <w:t>m</w:t>
      </w:r>
      <w:r>
        <w:rPr>
          <w:spacing w:val="1"/>
        </w:rPr>
        <w:t>i</w:t>
      </w:r>
      <w:r>
        <w:t>ty</w:t>
      </w:r>
      <w:r>
        <w:rPr>
          <w:spacing w:val="-1"/>
        </w:rPr>
        <w:t xml:space="preserve"> </w:t>
      </w:r>
      <w:r>
        <w:t>wi</w:t>
      </w:r>
      <w:r>
        <w:rPr>
          <w:spacing w:val="1"/>
        </w:rPr>
        <w:t>t</w:t>
      </w:r>
      <w:r>
        <w:t>h</w:t>
      </w:r>
      <w:r>
        <w:rPr>
          <w:spacing w:val="-1"/>
        </w:rPr>
        <w:t xml:space="preserve"> </w:t>
      </w:r>
      <w:r>
        <w:rPr>
          <w:spacing w:val="1"/>
        </w:rPr>
        <w:t>t</w:t>
      </w:r>
      <w:r>
        <w:rPr>
          <w:spacing w:val="-1"/>
        </w:rPr>
        <w:t>h</w:t>
      </w:r>
      <w:r>
        <w:rPr>
          <w:spacing w:val="1"/>
        </w:rPr>
        <w:t>i</w:t>
      </w:r>
      <w:r>
        <w:t>s</w:t>
      </w:r>
      <w:r>
        <w:rPr>
          <w:spacing w:val="-1"/>
        </w:rPr>
        <w:t xml:space="preserve"> </w:t>
      </w:r>
      <w:r>
        <w:t>st</w:t>
      </w:r>
      <w:r>
        <w:rPr>
          <w:spacing w:val="-2"/>
        </w:rPr>
        <w:t>a</w:t>
      </w:r>
      <w:r>
        <w:t>nd</w:t>
      </w:r>
      <w:r>
        <w:rPr>
          <w:spacing w:val="-1"/>
        </w:rPr>
        <w:t>ar</w:t>
      </w:r>
      <w:r>
        <w:rPr>
          <w:spacing w:val="1"/>
        </w:rPr>
        <w:t>d</w:t>
      </w:r>
      <w:r>
        <w:t>.</w:t>
      </w:r>
      <w:r>
        <w:rPr>
          <w:spacing w:val="1"/>
        </w:rPr>
        <w:t xml:space="preserve"> </w:t>
      </w:r>
      <w:r>
        <w:rPr>
          <w:spacing w:val="-1"/>
        </w:rPr>
        <w:t>T</w:t>
      </w:r>
      <w:r>
        <w:rPr>
          <w:spacing w:val="1"/>
        </w:rPr>
        <w:t>h</w:t>
      </w:r>
      <w:r>
        <w:t xml:space="preserve">e </w:t>
      </w:r>
      <w:r>
        <w:rPr>
          <w:spacing w:val="-1"/>
        </w:rPr>
        <w:t>h</w:t>
      </w:r>
      <w:r>
        <w:rPr>
          <w:spacing w:val="1"/>
        </w:rPr>
        <w:t>o</w:t>
      </w:r>
      <w:r>
        <w:t>ld</w:t>
      </w:r>
      <w:r>
        <w:rPr>
          <w:spacing w:val="-2"/>
        </w:rPr>
        <w:t>e</w:t>
      </w:r>
      <w:r>
        <w:t>r</w:t>
      </w:r>
      <w:r>
        <w:rPr>
          <w:spacing w:val="1"/>
        </w:rPr>
        <w:t>/</w:t>
      </w:r>
      <w:r>
        <w:rPr>
          <w:spacing w:val="-1"/>
        </w:rPr>
        <w:t>se</w:t>
      </w:r>
      <w:r>
        <w:t>ll</w:t>
      </w:r>
      <w:r>
        <w:rPr>
          <w:spacing w:val="-2"/>
        </w:rPr>
        <w:t>e</w:t>
      </w:r>
      <w:r>
        <w:t>r sh</w:t>
      </w:r>
      <w:r>
        <w:rPr>
          <w:spacing w:val="-2"/>
        </w:rPr>
        <w:t>a</w:t>
      </w:r>
      <w:r>
        <w:t>ll be</w:t>
      </w:r>
      <w:r>
        <w:rPr>
          <w:spacing w:val="-1"/>
        </w:rPr>
        <w:t xml:space="preserve"> </w:t>
      </w:r>
      <w:r>
        <w:t>r</w:t>
      </w:r>
      <w:r>
        <w:rPr>
          <w:spacing w:val="-2"/>
        </w:rPr>
        <w:t>e</w:t>
      </w:r>
      <w:r>
        <w:t>spo</w:t>
      </w:r>
      <w:r>
        <w:rPr>
          <w:spacing w:val="-1"/>
        </w:rPr>
        <w:t>n</w:t>
      </w:r>
      <w:r>
        <w:t>s</w:t>
      </w:r>
      <w:r>
        <w:rPr>
          <w:spacing w:val="-1"/>
        </w:rPr>
        <w:t>i</w:t>
      </w:r>
      <w:r>
        <w:t>ble</w:t>
      </w:r>
      <w:r>
        <w:rPr>
          <w:spacing w:val="-1"/>
        </w:rPr>
        <w:t xml:space="preserve"> </w:t>
      </w:r>
      <w:r>
        <w:t>for</w:t>
      </w:r>
      <w:r>
        <w:rPr>
          <w:spacing w:val="-1"/>
        </w:rPr>
        <w:t xml:space="preserve"> </w:t>
      </w:r>
      <w:r>
        <w:t>ob</w:t>
      </w:r>
      <w:r>
        <w:rPr>
          <w:spacing w:val="-1"/>
        </w:rPr>
        <w:t>ser</w:t>
      </w:r>
      <w:r>
        <w:t>v</w:t>
      </w:r>
      <w:r>
        <w:rPr>
          <w:spacing w:val="-1"/>
        </w:rPr>
        <w:t>i</w:t>
      </w:r>
      <w:r>
        <w:t>ng</w:t>
      </w:r>
      <w:r>
        <w:rPr>
          <w:spacing w:val="-1"/>
        </w:rPr>
        <w:t xml:space="preserve"> </w:t>
      </w:r>
      <w:r>
        <w:t>su</w:t>
      </w:r>
      <w:r>
        <w:rPr>
          <w:spacing w:val="-1"/>
        </w:rPr>
        <w:t>c</w:t>
      </w:r>
      <w:r>
        <w:t>h</w:t>
      </w:r>
      <w:r>
        <w:rPr>
          <w:spacing w:val="-1"/>
        </w:rPr>
        <w:t xml:space="preserve"> c</w:t>
      </w:r>
      <w:r>
        <w:t>on</w:t>
      </w:r>
      <w:r>
        <w:rPr>
          <w:spacing w:val="-1"/>
        </w:rPr>
        <w:t>f</w:t>
      </w:r>
      <w:r>
        <w:t>or</w:t>
      </w:r>
      <w:r>
        <w:rPr>
          <w:spacing w:val="-2"/>
        </w:rPr>
        <w:t>m</w:t>
      </w:r>
      <w:r>
        <w:t>it</w:t>
      </w:r>
      <w:r>
        <w:rPr>
          <w:spacing w:val="-1"/>
        </w:rPr>
        <w:t>y</w:t>
      </w:r>
      <w:r>
        <w:t>.</w:t>
      </w:r>
    </w:p>
    <w:p w14:paraId="690E5D73" w14:textId="77777777" w:rsidR="00D41C24" w:rsidRDefault="00D41C24" w:rsidP="00D41C24">
      <w:pPr>
        <w:pStyle w:val="H1G"/>
      </w:pPr>
      <w:r>
        <w:lastRenderedPageBreak/>
        <w:tab/>
        <w:t>A.</w:t>
      </w:r>
      <w:r>
        <w:tab/>
      </w:r>
      <w:r>
        <w:rPr>
          <w:spacing w:val="1"/>
        </w:rPr>
        <w:t>M</w:t>
      </w:r>
      <w:r>
        <w:t>inimum</w:t>
      </w:r>
      <w:r>
        <w:rPr>
          <w:spacing w:val="-8"/>
        </w:rPr>
        <w:t xml:space="preserve"> </w:t>
      </w:r>
      <w:r>
        <w:t>req</w:t>
      </w:r>
      <w:r>
        <w:rPr>
          <w:spacing w:val="1"/>
        </w:rPr>
        <w:t>u</w:t>
      </w:r>
      <w:r>
        <w:t>ir</w:t>
      </w:r>
      <w:r>
        <w:rPr>
          <w:spacing w:val="1"/>
        </w:rPr>
        <w:t>e</w:t>
      </w:r>
      <w:r>
        <w:t>m</w:t>
      </w:r>
      <w:r>
        <w:rPr>
          <w:spacing w:val="1"/>
        </w:rPr>
        <w:t>e</w:t>
      </w:r>
      <w:r>
        <w:t>nts</w:t>
      </w:r>
    </w:p>
    <w:p w14:paraId="6723E68F" w14:textId="77777777" w:rsidR="00D41C24" w:rsidRDefault="00D41C24" w:rsidP="00D41C24">
      <w:pPr>
        <w:pStyle w:val="SingleTxtG"/>
      </w:pPr>
      <w:r>
        <w:rPr>
          <w:spacing w:val="1"/>
        </w:rPr>
        <w:t>I</w:t>
      </w:r>
      <w:r>
        <w:t>n</w:t>
      </w:r>
      <w:r>
        <w:rPr>
          <w:spacing w:val="1"/>
        </w:rPr>
        <w:t xml:space="preserve"> </w:t>
      </w:r>
      <w:r>
        <w:rPr>
          <w:spacing w:val="-1"/>
        </w:rPr>
        <w:t>a</w:t>
      </w:r>
      <w:r>
        <w:rPr>
          <w:spacing w:val="1"/>
        </w:rPr>
        <w:t>l</w:t>
      </w:r>
      <w:r>
        <w:t>l</w:t>
      </w:r>
      <w:r>
        <w:rPr>
          <w:spacing w:val="1"/>
        </w:rPr>
        <w:t xml:space="preserve"> </w:t>
      </w:r>
      <w:r>
        <w:rPr>
          <w:spacing w:val="-1"/>
        </w:rPr>
        <w:t>c</w:t>
      </w:r>
      <w:r>
        <w:t>l</w:t>
      </w:r>
      <w:r>
        <w:rPr>
          <w:spacing w:val="-1"/>
        </w:rPr>
        <w:t>a</w:t>
      </w:r>
      <w:r>
        <w:rPr>
          <w:spacing w:val="1"/>
        </w:rPr>
        <w:t>ss</w:t>
      </w:r>
      <w:r>
        <w:rPr>
          <w:spacing w:val="-1"/>
        </w:rPr>
        <w:t>e</w:t>
      </w:r>
      <w:r>
        <w:rPr>
          <w:spacing w:val="1"/>
        </w:rPr>
        <w:t>s</w:t>
      </w:r>
      <w:r>
        <w:t xml:space="preserve">, </w:t>
      </w:r>
      <w:r>
        <w:rPr>
          <w:spacing w:val="1"/>
        </w:rPr>
        <w:t>su</w:t>
      </w:r>
      <w:r>
        <w:rPr>
          <w:spacing w:val="-1"/>
        </w:rPr>
        <w:t>b</w:t>
      </w:r>
      <w:r>
        <w:rPr>
          <w:spacing w:val="1"/>
        </w:rPr>
        <w:t>j</w:t>
      </w:r>
      <w:r>
        <w:rPr>
          <w:spacing w:val="-1"/>
        </w:rPr>
        <w:t>ec</w:t>
      </w:r>
      <w:r>
        <w:t>t</w:t>
      </w:r>
      <w:r>
        <w:rPr>
          <w:spacing w:val="1"/>
        </w:rPr>
        <w:t xml:space="preserve"> t</w:t>
      </w:r>
      <w:r>
        <w:t>o</w:t>
      </w:r>
      <w:r>
        <w:rPr>
          <w:spacing w:val="1"/>
        </w:rPr>
        <w:t xml:space="preserve"> th</w:t>
      </w:r>
      <w:r>
        <w:t>e</w:t>
      </w:r>
      <w:r>
        <w:rPr>
          <w:spacing w:val="-1"/>
        </w:rPr>
        <w:t xml:space="preserve"> </w:t>
      </w:r>
      <w:r>
        <w:rPr>
          <w:spacing w:val="1"/>
        </w:rPr>
        <w:t>s</w:t>
      </w:r>
      <w:r>
        <w:rPr>
          <w:spacing w:val="-1"/>
        </w:rPr>
        <w:t>p</w:t>
      </w:r>
      <w:r>
        <w:rPr>
          <w:spacing w:val="1"/>
        </w:rPr>
        <w:t>e</w:t>
      </w:r>
      <w:r>
        <w:rPr>
          <w:spacing w:val="-2"/>
        </w:rPr>
        <w:t>c</w:t>
      </w:r>
      <w:r>
        <w:rPr>
          <w:spacing w:val="1"/>
        </w:rPr>
        <w:t>i</w:t>
      </w:r>
      <w:r>
        <w:rPr>
          <w:spacing w:val="-2"/>
        </w:rPr>
        <w:t>a</w:t>
      </w:r>
      <w:r>
        <w:t>l</w:t>
      </w:r>
      <w:r>
        <w:rPr>
          <w:spacing w:val="2"/>
        </w:rPr>
        <w:t xml:space="preserve"> </w:t>
      </w:r>
      <w:r>
        <w:rPr>
          <w:spacing w:val="1"/>
        </w:rPr>
        <w:t>pro</w:t>
      </w:r>
      <w:r>
        <w:rPr>
          <w:spacing w:val="-1"/>
        </w:rPr>
        <w:t>v</w:t>
      </w:r>
      <w:r>
        <w:rPr>
          <w:spacing w:val="1"/>
        </w:rPr>
        <w:t>i</w:t>
      </w:r>
      <w:r>
        <w:rPr>
          <w:spacing w:val="-1"/>
        </w:rPr>
        <w:t>si</w:t>
      </w:r>
      <w:r>
        <w:rPr>
          <w:spacing w:val="1"/>
        </w:rPr>
        <w:t>o</w:t>
      </w:r>
      <w:r>
        <w:rPr>
          <w:spacing w:val="-1"/>
        </w:rPr>
        <w:t>n</w:t>
      </w:r>
      <w:r>
        <w:t>s</w:t>
      </w:r>
      <w:r>
        <w:rPr>
          <w:spacing w:val="1"/>
        </w:rPr>
        <w:t xml:space="preserve"> fo</w:t>
      </w:r>
      <w:r>
        <w:t>r</w:t>
      </w:r>
      <w:r>
        <w:rPr>
          <w:spacing w:val="1"/>
        </w:rPr>
        <w:t xml:space="preserve"> </w:t>
      </w:r>
      <w:r>
        <w:rPr>
          <w:spacing w:val="-1"/>
        </w:rPr>
        <w:t>e</w:t>
      </w:r>
      <w:r>
        <w:rPr>
          <w:spacing w:val="1"/>
        </w:rPr>
        <w:t>a</w:t>
      </w:r>
      <w:r>
        <w:rPr>
          <w:spacing w:val="-2"/>
        </w:rPr>
        <w:t>c</w:t>
      </w:r>
      <w:r>
        <w:t>h</w:t>
      </w:r>
      <w:r>
        <w:rPr>
          <w:spacing w:val="3"/>
        </w:rPr>
        <w:t xml:space="preserve"> </w:t>
      </w:r>
      <w:r>
        <w:rPr>
          <w:spacing w:val="-1"/>
        </w:rPr>
        <w:t>c</w:t>
      </w:r>
      <w:r>
        <w:t>l</w:t>
      </w:r>
      <w:r>
        <w:rPr>
          <w:spacing w:val="-1"/>
        </w:rPr>
        <w:t>a</w:t>
      </w:r>
      <w:r>
        <w:rPr>
          <w:spacing w:val="-2"/>
        </w:rPr>
        <w:t>s</w:t>
      </w:r>
      <w:r>
        <w:t>s</w:t>
      </w:r>
      <w:r>
        <w:rPr>
          <w:spacing w:val="4"/>
        </w:rPr>
        <w:t xml:space="preserve"> </w:t>
      </w:r>
      <w:r>
        <w:rPr>
          <w:spacing w:val="-1"/>
        </w:rPr>
        <w:t>an</w:t>
      </w:r>
      <w:r>
        <w:t>d</w:t>
      </w:r>
      <w:r>
        <w:rPr>
          <w:spacing w:val="3"/>
        </w:rPr>
        <w:t xml:space="preserve"> </w:t>
      </w:r>
      <w:r>
        <w:rPr>
          <w:spacing w:val="-1"/>
        </w:rPr>
        <w:t>t</w:t>
      </w:r>
      <w:r>
        <w:rPr>
          <w:spacing w:val="1"/>
        </w:rPr>
        <w:t>h</w:t>
      </w:r>
      <w:r>
        <w:t>e t</w:t>
      </w:r>
      <w:r>
        <w:rPr>
          <w:spacing w:val="1"/>
        </w:rPr>
        <w:t>o</w:t>
      </w:r>
      <w:r>
        <w:t>l</w:t>
      </w:r>
      <w:r>
        <w:rPr>
          <w:spacing w:val="-1"/>
        </w:rPr>
        <w:t>e</w:t>
      </w:r>
      <w:r>
        <w:t>r</w:t>
      </w:r>
      <w:r>
        <w:rPr>
          <w:spacing w:val="-1"/>
        </w:rPr>
        <w:t>ance</w:t>
      </w:r>
      <w:r>
        <w:t>s</w:t>
      </w:r>
      <w:r>
        <w:rPr>
          <w:spacing w:val="2"/>
        </w:rPr>
        <w:t xml:space="preserve"> </w:t>
      </w:r>
      <w:r>
        <w:rPr>
          <w:spacing w:val="-1"/>
        </w:rPr>
        <w:t>a</w:t>
      </w:r>
      <w:r>
        <w:t>ll</w:t>
      </w:r>
      <w:r>
        <w:rPr>
          <w:spacing w:val="1"/>
        </w:rPr>
        <w:t>o</w:t>
      </w:r>
      <w:r>
        <w:rPr>
          <w:spacing w:val="-1"/>
        </w:rPr>
        <w:t>we</w:t>
      </w:r>
      <w:r>
        <w:rPr>
          <w:spacing w:val="1"/>
        </w:rPr>
        <w:t>d</w:t>
      </w:r>
      <w:r>
        <w:t>,</w:t>
      </w:r>
      <w:r>
        <w:rPr>
          <w:spacing w:val="1"/>
        </w:rPr>
        <w:t xml:space="preserve"> </w:t>
      </w:r>
      <w:r>
        <w:t>t</w:t>
      </w:r>
      <w:r>
        <w:rPr>
          <w:spacing w:val="2"/>
        </w:rPr>
        <w:t>h</w:t>
      </w:r>
      <w:r>
        <w:t>e le</w:t>
      </w:r>
      <w:r>
        <w:rPr>
          <w:spacing w:val="-2"/>
        </w:rPr>
        <w:t>m</w:t>
      </w:r>
      <w:r>
        <w:rPr>
          <w:spacing w:val="-1"/>
        </w:rPr>
        <w:t>o</w:t>
      </w:r>
      <w:r>
        <w:t>ns</w:t>
      </w:r>
      <w:r>
        <w:rPr>
          <w:spacing w:val="1"/>
        </w:rPr>
        <w:t xml:space="preserve"> </w:t>
      </w:r>
      <w:r>
        <w:rPr>
          <w:spacing w:val="-3"/>
        </w:rPr>
        <w:t>m</w:t>
      </w:r>
      <w:r>
        <w:t>ust</w:t>
      </w:r>
      <w:r>
        <w:rPr>
          <w:spacing w:val="1"/>
        </w:rPr>
        <w:t xml:space="preserve"> </w:t>
      </w:r>
      <w:r>
        <w:rPr>
          <w:spacing w:val="-1"/>
        </w:rPr>
        <w:t>be</w:t>
      </w:r>
      <w:r>
        <w:t>:</w:t>
      </w:r>
    </w:p>
    <w:p w14:paraId="6750D75C" w14:textId="77777777" w:rsidR="00D41C24" w:rsidRDefault="00D41C24" w:rsidP="00E57380">
      <w:pPr>
        <w:pStyle w:val="Bullet1G"/>
      </w:pPr>
      <w:r>
        <w:t>int</w:t>
      </w:r>
      <w:r>
        <w:rPr>
          <w:spacing w:val="-1"/>
        </w:rPr>
        <w:t>a</w:t>
      </w:r>
      <w:r>
        <w:rPr>
          <w:spacing w:val="-2"/>
        </w:rPr>
        <w:t>c</w:t>
      </w:r>
      <w:r>
        <w:t>t</w:t>
      </w:r>
    </w:p>
    <w:p w14:paraId="2362D557" w14:textId="77777777" w:rsidR="00D41C24" w:rsidRDefault="00D41C24" w:rsidP="00E57380">
      <w:pPr>
        <w:pStyle w:val="Bullet1G"/>
      </w:pPr>
      <w:r>
        <w:rPr>
          <w:spacing w:val="1"/>
        </w:rPr>
        <w:t>fr</w:t>
      </w:r>
      <w:r>
        <w:rPr>
          <w:spacing w:val="-1"/>
        </w:rPr>
        <w:t>e</w:t>
      </w:r>
      <w:r>
        <w:t>e</w:t>
      </w:r>
      <w:r>
        <w:rPr>
          <w:spacing w:val="-1"/>
        </w:rPr>
        <w:t xml:space="preserve"> </w:t>
      </w:r>
      <w:r>
        <w:rPr>
          <w:spacing w:val="1"/>
        </w:rPr>
        <w:t>o</w:t>
      </w:r>
      <w:r>
        <w:t xml:space="preserve">f </w:t>
      </w:r>
      <w:r>
        <w:rPr>
          <w:spacing w:val="1"/>
        </w:rPr>
        <w:t>b</w:t>
      </w:r>
      <w:r>
        <w:rPr>
          <w:spacing w:val="-1"/>
        </w:rPr>
        <w:t>r</w:t>
      </w:r>
      <w:r>
        <w:rPr>
          <w:spacing w:val="1"/>
        </w:rPr>
        <w:t>u</w:t>
      </w:r>
      <w:r>
        <w:rPr>
          <w:spacing w:val="-1"/>
        </w:rPr>
        <w:t>i</w:t>
      </w:r>
      <w:r>
        <w:t>s</w:t>
      </w:r>
      <w:r>
        <w:rPr>
          <w:spacing w:val="-1"/>
        </w:rPr>
        <w:t>in</w:t>
      </w:r>
      <w:r>
        <w:t xml:space="preserve">g </w:t>
      </w:r>
      <w:r>
        <w:rPr>
          <w:spacing w:val="-1"/>
        </w:rPr>
        <w:t>a</w:t>
      </w:r>
      <w:r>
        <w:rPr>
          <w:spacing w:val="1"/>
        </w:rPr>
        <w:t>nd</w:t>
      </w:r>
      <w:r>
        <w:rPr>
          <w:spacing w:val="-1"/>
        </w:rPr>
        <w:t>/</w:t>
      </w:r>
      <w:r>
        <w:rPr>
          <w:spacing w:val="1"/>
        </w:rPr>
        <w:t>o</w:t>
      </w:r>
      <w:r>
        <w:t xml:space="preserve">r </w:t>
      </w:r>
      <w:r>
        <w:rPr>
          <w:spacing w:val="-2"/>
        </w:rPr>
        <w:t>e</w:t>
      </w:r>
      <w:r>
        <w:rPr>
          <w:spacing w:val="1"/>
        </w:rPr>
        <w:t>xt</w:t>
      </w:r>
      <w:r>
        <w:rPr>
          <w:spacing w:val="-2"/>
        </w:rPr>
        <w:t>e</w:t>
      </w:r>
      <w:r>
        <w:rPr>
          <w:spacing w:val="1"/>
        </w:rPr>
        <w:t>n</w:t>
      </w:r>
      <w:r>
        <w:rPr>
          <w:spacing w:val="-1"/>
        </w:rPr>
        <w:t>s</w:t>
      </w:r>
      <w:r>
        <w:t>i</w:t>
      </w:r>
      <w:r>
        <w:rPr>
          <w:spacing w:val="1"/>
        </w:rPr>
        <w:t>v</w:t>
      </w:r>
      <w:r>
        <w:t>e</w:t>
      </w:r>
      <w:r>
        <w:rPr>
          <w:spacing w:val="-1"/>
        </w:rPr>
        <w:t xml:space="preserve"> </w:t>
      </w:r>
      <w:r>
        <w:rPr>
          <w:spacing w:val="1"/>
        </w:rPr>
        <w:t>h</w:t>
      </w:r>
      <w:r>
        <w:rPr>
          <w:spacing w:val="-1"/>
        </w:rPr>
        <w:t>ea</w:t>
      </w:r>
      <w:r>
        <w:t>l</w:t>
      </w:r>
      <w:r>
        <w:rPr>
          <w:spacing w:val="-1"/>
        </w:rPr>
        <w:t>e</w:t>
      </w:r>
      <w:r>
        <w:t>d</w:t>
      </w:r>
      <w:r>
        <w:rPr>
          <w:spacing w:val="-1"/>
        </w:rPr>
        <w:t xml:space="preserve"> </w:t>
      </w:r>
      <w:r>
        <w:rPr>
          <w:spacing w:val="1"/>
        </w:rPr>
        <w:t>ov</w:t>
      </w:r>
      <w:r>
        <w:rPr>
          <w:spacing w:val="-1"/>
        </w:rPr>
        <w:t>e</w:t>
      </w:r>
      <w:r>
        <w:rPr>
          <w:spacing w:val="1"/>
        </w:rPr>
        <w:t>r</w:t>
      </w:r>
      <w:r>
        <w:rPr>
          <w:spacing w:val="-2"/>
        </w:rPr>
        <w:t>c</w:t>
      </w:r>
      <w:r>
        <w:rPr>
          <w:spacing w:val="1"/>
        </w:rPr>
        <w:t>ut</w:t>
      </w:r>
      <w:r>
        <w:t>s</w:t>
      </w:r>
    </w:p>
    <w:p w14:paraId="219F3A2E" w14:textId="77777777" w:rsidR="00D41C24" w:rsidRDefault="00D41C24" w:rsidP="00E57380">
      <w:pPr>
        <w:pStyle w:val="Bullet1G"/>
      </w:pPr>
      <w:r>
        <w:t>s</w:t>
      </w:r>
      <w:r>
        <w:rPr>
          <w:spacing w:val="1"/>
        </w:rPr>
        <w:t>o</w:t>
      </w:r>
      <w:r>
        <w:rPr>
          <w:spacing w:val="-1"/>
        </w:rPr>
        <w:t>und</w:t>
      </w:r>
      <w:r>
        <w:t>;</w:t>
      </w:r>
      <w:r>
        <w:rPr>
          <w:spacing w:val="33"/>
        </w:rPr>
        <w:t xml:space="preserve"> </w:t>
      </w:r>
      <w:r>
        <w:rPr>
          <w:spacing w:val="1"/>
        </w:rPr>
        <w:t>p</w:t>
      </w:r>
      <w:r>
        <w:t>r</w:t>
      </w:r>
      <w:r>
        <w:rPr>
          <w:spacing w:val="-1"/>
        </w:rPr>
        <w:t>o</w:t>
      </w:r>
      <w:r>
        <w:rPr>
          <w:spacing w:val="1"/>
        </w:rPr>
        <w:t>du</w:t>
      </w:r>
      <w:r>
        <w:rPr>
          <w:spacing w:val="-2"/>
        </w:rPr>
        <w:t>c</w:t>
      </w:r>
      <w:r>
        <w:t>e</w:t>
      </w:r>
      <w:r>
        <w:rPr>
          <w:spacing w:val="33"/>
        </w:rPr>
        <w:t xml:space="preserve"> </w:t>
      </w:r>
      <w:r>
        <w:rPr>
          <w:spacing w:val="-1"/>
        </w:rPr>
        <w:t>a</w:t>
      </w:r>
      <w:r>
        <w:t>ff</w:t>
      </w:r>
      <w:r>
        <w:rPr>
          <w:spacing w:val="-1"/>
        </w:rPr>
        <w:t>ec</w:t>
      </w:r>
      <w:r>
        <w:t>t</w:t>
      </w:r>
      <w:r>
        <w:rPr>
          <w:spacing w:val="-1"/>
        </w:rPr>
        <w:t>e</w:t>
      </w:r>
      <w:r>
        <w:t>d</w:t>
      </w:r>
      <w:r>
        <w:rPr>
          <w:spacing w:val="33"/>
        </w:rPr>
        <w:t xml:space="preserve"> </w:t>
      </w:r>
      <w:r>
        <w:rPr>
          <w:spacing w:val="1"/>
        </w:rPr>
        <w:t>b</w:t>
      </w:r>
      <w:r>
        <w:t>y</w:t>
      </w:r>
      <w:r>
        <w:rPr>
          <w:spacing w:val="33"/>
        </w:rPr>
        <w:t xml:space="preserve"> </w:t>
      </w:r>
      <w:r>
        <w:t>r</w:t>
      </w:r>
      <w:r>
        <w:rPr>
          <w:spacing w:val="-1"/>
        </w:rPr>
        <w:t>ot</w:t>
      </w:r>
      <w:r>
        <w:t>ti</w:t>
      </w:r>
      <w:r>
        <w:rPr>
          <w:spacing w:val="-1"/>
        </w:rPr>
        <w:t>n</w:t>
      </w:r>
      <w:r>
        <w:t>g</w:t>
      </w:r>
      <w:r>
        <w:rPr>
          <w:spacing w:val="33"/>
        </w:rPr>
        <w:t xml:space="preserve"> </w:t>
      </w:r>
      <w:r>
        <w:rPr>
          <w:spacing w:val="1"/>
        </w:rPr>
        <w:t>o</w:t>
      </w:r>
      <w:r>
        <w:t>r</w:t>
      </w:r>
      <w:r>
        <w:rPr>
          <w:spacing w:val="32"/>
        </w:rPr>
        <w:t xml:space="preserve"> </w:t>
      </w:r>
      <w:r>
        <w:rPr>
          <w:spacing w:val="1"/>
        </w:rPr>
        <w:t>d</w:t>
      </w:r>
      <w:r>
        <w:rPr>
          <w:spacing w:val="-1"/>
        </w:rPr>
        <w:t>e</w:t>
      </w:r>
      <w:r>
        <w:t>t</w:t>
      </w:r>
      <w:r>
        <w:rPr>
          <w:spacing w:val="1"/>
        </w:rPr>
        <w:t>e</w:t>
      </w:r>
      <w:r>
        <w:rPr>
          <w:spacing w:val="-1"/>
        </w:rPr>
        <w:t>r</w:t>
      </w:r>
      <w:r>
        <w:t>i</w:t>
      </w:r>
      <w:r>
        <w:rPr>
          <w:spacing w:val="1"/>
        </w:rPr>
        <w:t>o</w:t>
      </w:r>
      <w:r>
        <w:t>r</w:t>
      </w:r>
      <w:r>
        <w:rPr>
          <w:spacing w:val="-1"/>
        </w:rPr>
        <w:t>at</w:t>
      </w:r>
      <w:r>
        <w:t>i</w:t>
      </w:r>
      <w:r>
        <w:rPr>
          <w:spacing w:val="-1"/>
        </w:rPr>
        <w:t>o</w:t>
      </w:r>
      <w:r>
        <w:t>n</w:t>
      </w:r>
      <w:r>
        <w:rPr>
          <w:spacing w:val="33"/>
        </w:rPr>
        <w:t xml:space="preserve"> </w:t>
      </w:r>
      <w:r>
        <w:t>s</w:t>
      </w:r>
      <w:r>
        <w:rPr>
          <w:spacing w:val="1"/>
        </w:rPr>
        <w:t>u</w:t>
      </w:r>
      <w:r>
        <w:rPr>
          <w:spacing w:val="-2"/>
        </w:rPr>
        <w:t>c</w:t>
      </w:r>
      <w:r>
        <w:t>h</w:t>
      </w:r>
      <w:r>
        <w:rPr>
          <w:spacing w:val="33"/>
        </w:rPr>
        <w:t xml:space="preserve"> </w:t>
      </w:r>
      <w:r>
        <w:rPr>
          <w:spacing w:val="-1"/>
        </w:rPr>
        <w:t>a</w:t>
      </w:r>
      <w:r>
        <w:t>s</w:t>
      </w:r>
      <w:r>
        <w:rPr>
          <w:spacing w:val="33"/>
        </w:rPr>
        <w:t xml:space="preserve"> </w:t>
      </w:r>
      <w:r>
        <w:t>to</w:t>
      </w:r>
      <w:r>
        <w:rPr>
          <w:spacing w:val="32"/>
        </w:rPr>
        <w:t xml:space="preserve"> </w:t>
      </w:r>
      <w:r>
        <w:t>m</w:t>
      </w:r>
      <w:r>
        <w:rPr>
          <w:spacing w:val="-1"/>
        </w:rPr>
        <w:t>a</w:t>
      </w:r>
      <w:r>
        <w:t>ke</w:t>
      </w:r>
      <w:r>
        <w:rPr>
          <w:spacing w:val="32"/>
        </w:rPr>
        <w:t xml:space="preserve"> </w:t>
      </w:r>
      <w:r>
        <w:rPr>
          <w:spacing w:val="1"/>
        </w:rPr>
        <w:t>i</w:t>
      </w:r>
      <w:r>
        <w:t>t</w:t>
      </w:r>
      <w:r>
        <w:rPr>
          <w:spacing w:val="33"/>
        </w:rPr>
        <w:t xml:space="preserve"> </w:t>
      </w:r>
      <w:r>
        <w:t>u</w:t>
      </w:r>
      <w:r>
        <w:rPr>
          <w:spacing w:val="-1"/>
        </w:rPr>
        <w:t>n</w:t>
      </w:r>
      <w:r>
        <w:t>f</w:t>
      </w:r>
      <w:r>
        <w:rPr>
          <w:spacing w:val="-1"/>
        </w:rPr>
        <w:t>i</w:t>
      </w:r>
      <w:r>
        <w:t>t</w:t>
      </w:r>
      <w:r>
        <w:rPr>
          <w:spacing w:val="33"/>
        </w:rPr>
        <w:t xml:space="preserve"> </w:t>
      </w:r>
      <w:r>
        <w:t>f</w:t>
      </w:r>
      <w:r>
        <w:rPr>
          <w:spacing w:val="-1"/>
        </w:rPr>
        <w:t>o</w:t>
      </w:r>
      <w:r>
        <w:t xml:space="preserve">r </w:t>
      </w:r>
      <w:r>
        <w:rPr>
          <w:spacing w:val="-1"/>
        </w:rPr>
        <w:t>c</w:t>
      </w:r>
      <w:r>
        <w:t>ons</w:t>
      </w:r>
      <w:r>
        <w:rPr>
          <w:spacing w:val="-1"/>
        </w:rPr>
        <w:t>u</w:t>
      </w:r>
      <w:r>
        <w:rPr>
          <w:spacing w:val="-2"/>
        </w:rPr>
        <w:t>m</w:t>
      </w:r>
      <w:r>
        <w:t>pti</w:t>
      </w:r>
      <w:r>
        <w:rPr>
          <w:spacing w:val="-1"/>
        </w:rPr>
        <w:t>o</w:t>
      </w:r>
      <w:r>
        <w:t>n is</w:t>
      </w:r>
      <w:r>
        <w:rPr>
          <w:spacing w:val="-1"/>
        </w:rPr>
        <w:t xml:space="preserve"> e</w:t>
      </w:r>
      <w:r>
        <w:t>x</w:t>
      </w:r>
      <w:r>
        <w:rPr>
          <w:spacing w:val="-1"/>
        </w:rPr>
        <w:t>c</w:t>
      </w:r>
      <w:r>
        <w:t>lud</w:t>
      </w:r>
      <w:r>
        <w:rPr>
          <w:spacing w:val="-2"/>
        </w:rPr>
        <w:t>e</w:t>
      </w:r>
      <w:r>
        <w:t>d</w:t>
      </w:r>
    </w:p>
    <w:p w14:paraId="7487CCCD" w14:textId="77777777" w:rsidR="00D41C24" w:rsidRDefault="00D41C24" w:rsidP="00E57380">
      <w:pPr>
        <w:pStyle w:val="Bullet1G"/>
      </w:pPr>
      <w:r>
        <w:rPr>
          <w:spacing w:val="-1"/>
        </w:rPr>
        <w:t>c</w:t>
      </w:r>
      <w:r>
        <w:t>le</w:t>
      </w:r>
      <w:r>
        <w:rPr>
          <w:spacing w:val="-2"/>
        </w:rPr>
        <w:t>a</w:t>
      </w:r>
      <w:r>
        <w:t>n,</w:t>
      </w:r>
      <w:r>
        <w:rPr>
          <w:spacing w:val="-1"/>
        </w:rPr>
        <w:t xml:space="preserve"> </w:t>
      </w:r>
      <w:r>
        <w:rPr>
          <w:spacing w:val="1"/>
        </w:rPr>
        <w:t>p</w:t>
      </w:r>
      <w:r>
        <w:t>ra</w:t>
      </w:r>
      <w:r>
        <w:rPr>
          <w:spacing w:val="-2"/>
        </w:rPr>
        <w:t>c</w:t>
      </w:r>
      <w:r>
        <w:rPr>
          <w:spacing w:val="1"/>
        </w:rPr>
        <w:t>t</w:t>
      </w:r>
      <w:r>
        <w:t>i</w:t>
      </w:r>
      <w:r>
        <w:rPr>
          <w:spacing w:val="-1"/>
        </w:rPr>
        <w:t>c</w:t>
      </w:r>
      <w:r>
        <w:rPr>
          <w:spacing w:val="-2"/>
        </w:rPr>
        <w:t>a</w:t>
      </w:r>
      <w:r>
        <w:rPr>
          <w:spacing w:val="1"/>
        </w:rPr>
        <w:t>l</w:t>
      </w:r>
      <w:r>
        <w:t>ly</w:t>
      </w:r>
      <w:r>
        <w:rPr>
          <w:spacing w:val="-1"/>
        </w:rPr>
        <w:t xml:space="preserve"> </w:t>
      </w:r>
      <w:r>
        <w:t>fr</w:t>
      </w:r>
      <w:r>
        <w:rPr>
          <w:spacing w:val="-1"/>
        </w:rPr>
        <w:t>e</w:t>
      </w:r>
      <w:r>
        <w:t>e</w:t>
      </w:r>
      <w:r>
        <w:rPr>
          <w:spacing w:val="-1"/>
        </w:rPr>
        <w:t xml:space="preserve"> </w:t>
      </w:r>
      <w:r>
        <w:t xml:space="preserve">of </w:t>
      </w:r>
      <w:r>
        <w:rPr>
          <w:spacing w:val="-2"/>
        </w:rPr>
        <w:t>a</w:t>
      </w:r>
      <w:r>
        <w:t>ny vi</w:t>
      </w:r>
      <w:r>
        <w:rPr>
          <w:spacing w:val="-1"/>
        </w:rPr>
        <w:t>s</w:t>
      </w:r>
      <w:r>
        <w:t>i</w:t>
      </w:r>
      <w:r>
        <w:rPr>
          <w:spacing w:val="-1"/>
        </w:rPr>
        <w:t>b</w:t>
      </w:r>
      <w:r>
        <w:rPr>
          <w:spacing w:val="1"/>
        </w:rPr>
        <w:t>l</w:t>
      </w:r>
      <w:r>
        <w:t>e</w:t>
      </w:r>
      <w:r>
        <w:rPr>
          <w:spacing w:val="-2"/>
        </w:rPr>
        <w:t xml:space="preserve"> </w:t>
      </w:r>
      <w:r>
        <w:t>for</w:t>
      </w:r>
      <w:r>
        <w:rPr>
          <w:spacing w:val="-1"/>
        </w:rPr>
        <w:t>e</w:t>
      </w:r>
      <w:r>
        <w:t>i</w:t>
      </w:r>
      <w:r>
        <w:rPr>
          <w:spacing w:val="-1"/>
        </w:rPr>
        <w:t>g</w:t>
      </w:r>
      <w:r>
        <w:t xml:space="preserve">n </w:t>
      </w:r>
      <w:r>
        <w:rPr>
          <w:spacing w:val="-2"/>
        </w:rPr>
        <w:t>m</w:t>
      </w:r>
      <w:r>
        <w:rPr>
          <w:spacing w:val="-1"/>
        </w:rPr>
        <w:t>a</w:t>
      </w:r>
      <w:r>
        <w:t>tt</w:t>
      </w:r>
      <w:r>
        <w:rPr>
          <w:spacing w:val="-1"/>
        </w:rPr>
        <w:t>e</w:t>
      </w:r>
      <w:r>
        <w:t>r</w:t>
      </w:r>
    </w:p>
    <w:p w14:paraId="18C8C95D" w14:textId="77777777" w:rsidR="00D41C24" w:rsidRDefault="00D41C24" w:rsidP="00E57380">
      <w:pPr>
        <w:pStyle w:val="Bullet1G"/>
      </w:pPr>
      <w:r>
        <w:t>pr</w:t>
      </w:r>
      <w:r>
        <w:rPr>
          <w:spacing w:val="-1"/>
        </w:rPr>
        <w:t>ac</w:t>
      </w:r>
      <w:r>
        <w:t>ti</w:t>
      </w:r>
      <w:r>
        <w:rPr>
          <w:spacing w:val="-1"/>
        </w:rPr>
        <w:t>c</w:t>
      </w:r>
      <w:r>
        <w:rPr>
          <w:spacing w:val="-2"/>
        </w:rPr>
        <w:t>a</w:t>
      </w:r>
      <w:r>
        <w:rPr>
          <w:spacing w:val="1"/>
        </w:rPr>
        <w:t>l</w:t>
      </w:r>
      <w:r>
        <w:t>ly fr</w:t>
      </w:r>
      <w:r>
        <w:rPr>
          <w:spacing w:val="-1"/>
        </w:rPr>
        <w:t>e</w:t>
      </w:r>
      <w:r>
        <w:t>e</w:t>
      </w:r>
      <w:r>
        <w:rPr>
          <w:spacing w:val="-1"/>
        </w:rPr>
        <w:t xml:space="preserve"> </w:t>
      </w:r>
      <w:r>
        <w:t>from</w:t>
      </w:r>
      <w:r>
        <w:rPr>
          <w:spacing w:val="-2"/>
        </w:rPr>
        <w:t xml:space="preserve"> </w:t>
      </w:r>
      <w:r>
        <w:t>p</w:t>
      </w:r>
      <w:r>
        <w:rPr>
          <w:spacing w:val="-1"/>
        </w:rPr>
        <w:t>e</w:t>
      </w:r>
      <w:r>
        <w:t>sts</w:t>
      </w:r>
    </w:p>
    <w:p w14:paraId="69E1B60C" w14:textId="77777777" w:rsidR="00D41C24" w:rsidRDefault="00D41C24" w:rsidP="00E57380">
      <w:pPr>
        <w:pStyle w:val="Bullet1G"/>
      </w:pPr>
      <w:r>
        <w:t>fr</w:t>
      </w:r>
      <w:r>
        <w:rPr>
          <w:spacing w:val="-1"/>
        </w:rPr>
        <w:t>e</w:t>
      </w:r>
      <w:r>
        <w:t>e</w:t>
      </w:r>
      <w:r>
        <w:rPr>
          <w:spacing w:val="-1"/>
        </w:rPr>
        <w:t xml:space="preserve"> </w:t>
      </w:r>
      <w:r>
        <w:t>fr</w:t>
      </w:r>
      <w:r>
        <w:rPr>
          <w:spacing w:val="1"/>
        </w:rPr>
        <w:t>o</w:t>
      </w:r>
      <w:r>
        <w:t>m</w:t>
      </w:r>
      <w:r>
        <w:rPr>
          <w:spacing w:val="-3"/>
        </w:rPr>
        <w:t xml:space="preserve"> </w:t>
      </w:r>
      <w:r>
        <w:rPr>
          <w:spacing w:val="2"/>
        </w:rPr>
        <w:t>d</w:t>
      </w:r>
      <w:r>
        <w:rPr>
          <w:spacing w:val="1"/>
        </w:rPr>
        <w:t>a</w:t>
      </w:r>
      <w:r>
        <w:rPr>
          <w:spacing w:val="-2"/>
        </w:rPr>
        <w:t>m</w:t>
      </w:r>
      <w:r>
        <w:rPr>
          <w:spacing w:val="-1"/>
        </w:rPr>
        <w:t>a</w:t>
      </w:r>
      <w:r>
        <w:rPr>
          <w:spacing w:val="1"/>
        </w:rPr>
        <w:t>g</w:t>
      </w:r>
      <w:r>
        <w:t xml:space="preserve">e </w:t>
      </w:r>
      <w:r>
        <w:rPr>
          <w:spacing w:val="-1"/>
        </w:rPr>
        <w:t>ca</w:t>
      </w:r>
      <w:r>
        <w:rPr>
          <w:spacing w:val="1"/>
        </w:rPr>
        <w:t>u</w:t>
      </w:r>
      <w:r>
        <w:t>s</w:t>
      </w:r>
      <w:r>
        <w:rPr>
          <w:spacing w:val="-2"/>
        </w:rPr>
        <w:t>e</w:t>
      </w:r>
      <w:r>
        <w:t xml:space="preserve">d </w:t>
      </w:r>
      <w:r>
        <w:rPr>
          <w:spacing w:val="1"/>
        </w:rPr>
        <w:t>b</w:t>
      </w:r>
      <w:r>
        <w:t>y</w:t>
      </w:r>
      <w:r>
        <w:rPr>
          <w:spacing w:val="-1"/>
        </w:rPr>
        <w:t xml:space="preserve"> </w:t>
      </w:r>
      <w:r>
        <w:rPr>
          <w:spacing w:val="1"/>
        </w:rPr>
        <w:t>p</w:t>
      </w:r>
      <w:r>
        <w:rPr>
          <w:spacing w:val="-1"/>
        </w:rPr>
        <w:t>e</w:t>
      </w:r>
      <w:r>
        <w:t>sts</w:t>
      </w:r>
      <w:r>
        <w:rPr>
          <w:spacing w:val="-1"/>
        </w:rPr>
        <w:t xml:space="preserve"> a</w:t>
      </w:r>
      <w:r>
        <w:t>ff</w:t>
      </w:r>
      <w:r>
        <w:rPr>
          <w:spacing w:val="-1"/>
        </w:rPr>
        <w:t>ec</w:t>
      </w:r>
      <w:r>
        <w:t>t</w:t>
      </w:r>
      <w:r>
        <w:rPr>
          <w:spacing w:val="1"/>
        </w:rPr>
        <w:t>i</w:t>
      </w:r>
      <w:r>
        <w:rPr>
          <w:spacing w:val="-1"/>
        </w:rPr>
        <w:t>n</w:t>
      </w:r>
      <w:r>
        <w:t>g</w:t>
      </w:r>
      <w:r>
        <w:rPr>
          <w:spacing w:val="-1"/>
        </w:rPr>
        <w:t xml:space="preserve"> </w:t>
      </w:r>
      <w:r>
        <w:rPr>
          <w:spacing w:val="1"/>
        </w:rPr>
        <w:t>t</w:t>
      </w:r>
      <w:r>
        <w:rPr>
          <w:spacing w:val="-1"/>
        </w:rPr>
        <w:t>h</w:t>
      </w:r>
      <w:r>
        <w:t>e</w:t>
      </w:r>
      <w:r>
        <w:rPr>
          <w:spacing w:val="-1"/>
        </w:rPr>
        <w:t xml:space="preserve"> </w:t>
      </w:r>
      <w:r>
        <w:t>fl</w:t>
      </w:r>
      <w:r>
        <w:rPr>
          <w:spacing w:val="-1"/>
        </w:rPr>
        <w:t>esh</w:t>
      </w:r>
    </w:p>
    <w:p w14:paraId="1311CC38" w14:textId="77777777" w:rsidR="00D41C24" w:rsidRDefault="00D41C24" w:rsidP="00E57380">
      <w:pPr>
        <w:pStyle w:val="Bullet1G"/>
      </w:pPr>
      <w:r>
        <w:t>fr</w:t>
      </w:r>
      <w:r>
        <w:rPr>
          <w:spacing w:val="-1"/>
        </w:rPr>
        <w:t>e</w:t>
      </w:r>
      <w:r>
        <w:t>e</w:t>
      </w:r>
      <w:r>
        <w:rPr>
          <w:spacing w:val="-1"/>
        </w:rPr>
        <w:t xml:space="preserve"> </w:t>
      </w:r>
      <w:r>
        <w:t xml:space="preserve">of </w:t>
      </w:r>
      <w:r>
        <w:rPr>
          <w:spacing w:val="-1"/>
        </w:rPr>
        <w:t>s</w:t>
      </w:r>
      <w:r>
        <w:rPr>
          <w:spacing w:val="1"/>
        </w:rPr>
        <w:t>i</w:t>
      </w:r>
      <w:r>
        <w:rPr>
          <w:spacing w:val="-1"/>
        </w:rPr>
        <w:t>g</w:t>
      </w:r>
      <w:r>
        <w:t>ns</w:t>
      </w:r>
      <w:r>
        <w:rPr>
          <w:spacing w:val="-1"/>
        </w:rPr>
        <w:t xml:space="preserve"> o</w:t>
      </w:r>
      <w:r>
        <w:t>f</w:t>
      </w:r>
      <w:r>
        <w:rPr>
          <w:spacing w:val="-1"/>
        </w:rPr>
        <w:t xml:space="preserve"> </w:t>
      </w:r>
      <w:r>
        <w:t>shr</w:t>
      </w:r>
      <w:r>
        <w:rPr>
          <w:spacing w:val="-1"/>
        </w:rPr>
        <w:t>i</w:t>
      </w:r>
      <w:r>
        <w:t>v</w:t>
      </w:r>
      <w:r>
        <w:rPr>
          <w:spacing w:val="-1"/>
        </w:rPr>
        <w:t>e</w:t>
      </w:r>
      <w:r>
        <w:t>l</w:t>
      </w:r>
      <w:r>
        <w:rPr>
          <w:spacing w:val="-1"/>
        </w:rPr>
        <w:t>l</w:t>
      </w:r>
      <w:r>
        <w:t xml:space="preserve">ing </w:t>
      </w:r>
      <w:r>
        <w:rPr>
          <w:spacing w:val="-2"/>
        </w:rPr>
        <w:t>a</w:t>
      </w:r>
      <w:r>
        <w:rPr>
          <w:spacing w:val="-1"/>
        </w:rPr>
        <w:t>n</w:t>
      </w:r>
      <w:r>
        <w:t>d d</w:t>
      </w:r>
      <w:r>
        <w:rPr>
          <w:spacing w:val="-1"/>
        </w:rPr>
        <w:t>e</w:t>
      </w:r>
      <w:r>
        <w:t>h</w:t>
      </w:r>
      <w:r>
        <w:rPr>
          <w:spacing w:val="-1"/>
        </w:rPr>
        <w:t>y</w:t>
      </w:r>
      <w:r>
        <w:t>dr</w:t>
      </w:r>
      <w:r>
        <w:rPr>
          <w:spacing w:val="-2"/>
        </w:rPr>
        <w:t>a</w:t>
      </w:r>
      <w:r>
        <w:t>ti</w:t>
      </w:r>
      <w:r>
        <w:rPr>
          <w:spacing w:val="-1"/>
        </w:rPr>
        <w:t>o</w:t>
      </w:r>
      <w:r>
        <w:t>n</w:t>
      </w:r>
    </w:p>
    <w:p w14:paraId="2CD43C5D" w14:textId="77777777" w:rsidR="00D41C24" w:rsidDel="008204D7" w:rsidRDefault="00D41C24" w:rsidP="00E57380">
      <w:pPr>
        <w:pStyle w:val="Bullet1G"/>
        <w:rPr>
          <w:del w:id="155" w:author="Aruna Vivekanantham" w:date="2019-05-13T17:05:00Z"/>
        </w:rPr>
      </w:pPr>
      <w:del w:id="156" w:author="Aruna Vivekanantham" w:date="2019-05-13T17:05:00Z">
        <w:r w:rsidDel="008204D7">
          <w:delText>fr</w:delText>
        </w:r>
        <w:r w:rsidDel="008204D7">
          <w:rPr>
            <w:spacing w:val="-1"/>
          </w:rPr>
          <w:delText>e</w:delText>
        </w:r>
        <w:r w:rsidDel="008204D7">
          <w:delText>e</w:delText>
        </w:r>
        <w:r w:rsidDel="008204D7">
          <w:rPr>
            <w:spacing w:val="-1"/>
          </w:rPr>
          <w:delText xml:space="preserve"> </w:delText>
        </w:r>
        <w:r w:rsidDel="008204D7">
          <w:rPr>
            <w:spacing w:val="1"/>
          </w:rPr>
          <w:delText>o</w:delText>
        </w:r>
        <w:r w:rsidDel="008204D7">
          <w:delText xml:space="preserve">f </w:delText>
        </w:r>
        <w:r w:rsidDel="008204D7">
          <w:rPr>
            <w:spacing w:val="1"/>
          </w:rPr>
          <w:delText>d</w:delText>
        </w:r>
        <w:r w:rsidDel="008204D7">
          <w:rPr>
            <w:spacing w:val="-1"/>
          </w:rPr>
          <w:delText>am</w:delText>
        </w:r>
        <w:r w:rsidDel="008204D7">
          <w:rPr>
            <w:spacing w:val="-2"/>
          </w:rPr>
          <w:delText>a</w:delText>
        </w:r>
        <w:r w:rsidDel="008204D7">
          <w:rPr>
            <w:spacing w:val="1"/>
          </w:rPr>
          <w:delText>g</w:delText>
        </w:r>
        <w:r w:rsidDel="008204D7">
          <w:delText xml:space="preserve">e </w:delText>
        </w:r>
        <w:r w:rsidDel="008204D7">
          <w:rPr>
            <w:spacing w:val="1"/>
          </w:rPr>
          <w:delText>c</w:delText>
        </w:r>
        <w:r w:rsidDel="008204D7">
          <w:rPr>
            <w:spacing w:val="-2"/>
          </w:rPr>
          <w:delText>a</w:delText>
        </w:r>
        <w:r w:rsidDel="008204D7">
          <w:rPr>
            <w:spacing w:val="1"/>
          </w:rPr>
          <w:delText>u</w:delText>
        </w:r>
        <w:r w:rsidDel="008204D7">
          <w:delText>s</w:delText>
        </w:r>
        <w:r w:rsidDel="008204D7">
          <w:rPr>
            <w:spacing w:val="-1"/>
          </w:rPr>
          <w:delText>e</w:delText>
        </w:r>
        <w:r w:rsidDel="008204D7">
          <w:delText>d</w:delText>
        </w:r>
        <w:r w:rsidDel="008204D7">
          <w:rPr>
            <w:spacing w:val="-1"/>
          </w:rPr>
          <w:delText xml:space="preserve"> </w:delText>
        </w:r>
        <w:r w:rsidDel="008204D7">
          <w:rPr>
            <w:spacing w:val="1"/>
          </w:rPr>
          <w:delText>b</w:delText>
        </w:r>
        <w:r w:rsidDel="008204D7">
          <w:delText>y</w:delText>
        </w:r>
        <w:r w:rsidDel="008204D7">
          <w:rPr>
            <w:spacing w:val="-1"/>
          </w:rPr>
          <w:delText xml:space="preserve"> </w:delText>
        </w:r>
        <w:r w:rsidDel="008204D7">
          <w:delText>l</w:delText>
        </w:r>
        <w:r w:rsidDel="008204D7">
          <w:rPr>
            <w:spacing w:val="1"/>
          </w:rPr>
          <w:delText>o</w:delText>
        </w:r>
        <w:r w:rsidDel="008204D7">
          <w:delText>w</w:delText>
        </w:r>
        <w:r w:rsidDel="008204D7">
          <w:rPr>
            <w:spacing w:val="-1"/>
          </w:rPr>
          <w:delText xml:space="preserve"> </w:delText>
        </w:r>
        <w:r w:rsidDel="008204D7">
          <w:delText>t</w:delText>
        </w:r>
        <w:r w:rsidDel="008204D7">
          <w:rPr>
            <w:spacing w:val="-1"/>
          </w:rPr>
          <w:delText>e</w:delText>
        </w:r>
        <w:r w:rsidDel="008204D7">
          <w:rPr>
            <w:spacing w:val="-2"/>
          </w:rPr>
          <w:delText>m</w:delText>
        </w:r>
        <w:r w:rsidDel="008204D7">
          <w:rPr>
            <w:spacing w:val="2"/>
          </w:rPr>
          <w:delText>p</w:delText>
        </w:r>
        <w:r w:rsidDel="008204D7">
          <w:rPr>
            <w:spacing w:val="-1"/>
          </w:rPr>
          <w:delText>e</w:delText>
        </w:r>
        <w:r w:rsidDel="008204D7">
          <w:delText>r</w:delText>
        </w:r>
        <w:r w:rsidDel="008204D7">
          <w:rPr>
            <w:spacing w:val="-2"/>
          </w:rPr>
          <w:delText>a</w:delText>
        </w:r>
        <w:r w:rsidDel="008204D7">
          <w:rPr>
            <w:spacing w:val="1"/>
          </w:rPr>
          <w:delText>tu</w:delText>
        </w:r>
        <w:r w:rsidDel="008204D7">
          <w:rPr>
            <w:spacing w:val="-1"/>
          </w:rPr>
          <w:delText>r</w:delText>
        </w:r>
        <w:r w:rsidDel="008204D7">
          <w:delText>e</w:delText>
        </w:r>
        <w:r w:rsidDel="008204D7">
          <w:rPr>
            <w:spacing w:val="-1"/>
          </w:rPr>
          <w:delText xml:space="preserve"> </w:delText>
        </w:r>
        <w:r w:rsidDel="008204D7">
          <w:rPr>
            <w:spacing w:val="1"/>
          </w:rPr>
          <w:delText>o</w:delText>
        </w:r>
        <w:r w:rsidDel="008204D7">
          <w:delText>r</w:delText>
        </w:r>
        <w:r w:rsidDel="008204D7">
          <w:rPr>
            <w:spacing w:val="-1"/>
          </w:rPr>
          <w:delText xml:space="preserve"> </w:delText>
        </w:r>
        <w:r w:rsidDel="008204D7">
          <w:delText>fr</w:delText>
        </w:r>
        <w:r w:rsidDel="008204D7">
          <w:rPr>
            <w:spacing w:val="1"/>
          </w:rPr>
          <w:delText>o</w:delText>
        </w:r>
        <w:r w:rsidDel="008204D7">
          <w:rPr>
            <w:spacing w:val="-1"/>
          </w:rPr>
          <w:delText>st</w:delText>
        </w:r>
      </w:del>
    </w:p>
    <w:p w14:paraId="651C8237" w14:textId="77777777" w:rsidR="00D41C24" w:rsidRDefault="00D41C24" w:rsidP="00E57380">
      <w:pPr>
        <w:pStyle w:val="Bullet1G"/>
      </w:pPr>
      <w:r>
        <w:t>fr</w:t>
      </w:r>
      <w:r>
        <w:rPr>
          <w:spacing w:val="-1"/>
        </w:rPr>
        <w:t>e</w:t>
      </w:r>
      <w:r>
        <w:t>e</w:t>
      </w:r>
      <w:r>
        <w:rPr>
          <w:spacing w:val="-1"/>
        </w:rPr>
        <w:t xml:space="preserve"> </w:t>
      </w:r>
      <w:r>
        <w:t xml:space="preserve">of </w:t>
      </w:r>
      <w:r>
        <w:rPr>
          <w:spacing w:val="-2"/>
        </w:rPr>
        <w:t>a</w:t>
      </w:r>
      <w:r>
        <w:t>bnor</w:t>
      </w:r>
      <w:r>
        <w:rPr>
          <w:spacing w:val="-2"/>
        </w:rPr>
        <w:t>m</w:t>
      </w:r>
      <w:r>
        <w:rPr>
          <w:spacing w:val="-1"/>
        </w:rPr>
        <w:t>a</w:t>
      </w:r>
      <w:r>
        <w:t xml:space="preserve">l </w:t>
      </w:r>
      <w:r>
        <w:rPr>
          <w:spacing w:val="-1"/>
        </w:rPr>
        <w:t>e</w:t>
      </w:r>
      <w:r>
        <w:rPr>
          <w:spacing w:val="1"/>
        </w:rPr>
        <w:t>x</w:t>
      </w:r>
      <w:r>
        <w:t>t</w:t>
      </w:r>
      <w:r>
        <w:rPr>
          <w:spacing w:val="-1"/>
        </w:rPr>
        <w:t>e</w:t>
      </w:r>
      <w:r>
        <w:t>rn</w:t>
      </w:r>
      <w:r>
        <w:rPr>
          <w:spacing w:val="-2"/>
        </w:rPr>
        <w:t>a</w:t>
      </w:r>
      <w:r>
        <w:t>l</w:t>
      </w:r>
      <w:r>
        <w:rPr>
          <w:spacing w:val="1"/>
        </w:rPr>
        <w:t xml:space="preserve"> </w:t>
      </w:r>
      <w:r>
        <w:rPr>
          <w:spacing w:val="-2"/>
        </w:rPr>
        <w:t>m</w:t>
      </w:r>
      <w:r>
        <w:t>ois</w:t>
      </w:r>
      <w:r>
        <w:rPr>
          <w:spacing w:val="-1"/>
        </w:rPr>
        <w:t>t</w:t>
      </w:r>
      <w:r>
        <w:t>ure</w:t>
      </w:r>
    </w:p>
    <w:p w14:paraId="11BC6E4C" w14:textId="77777777" w:rsidR="00D41C24" w:rsidRDefault="00D41C24" w:rsidP="00E57380">
      <w:pPr>
        <w:pStyle w:val="Bullet1G"/>
      </w:pPr>
      <w:r>
        <w:t>fr</w:t>
      </w:r>
      <w:r>
        <w:rPr>
          <w:spacing w:val="-1"/>
        </w:rPr>
        <w:t>e</w:t>
      </w:r>
      <w:r>
        <w:t>e</w:t>
      </w:r>
      <w:r>
        <w:rPr>
          <w:spacing w:val="-1"/>
        </w:rPr>
        <w:t xml:space="preserve"> </w:t>
      </w:r>
      <w:r>
        <w:t xml:space="preserve">of </w:t>
      </w:r>
      <w:r>
        <w:rPr>
          <w:spacing w:val="-2"/>
        </w:rPr>
        <w:t>a</w:t>
      </w:r>
      <w:r>
        <w:t>ny</w:t>
      </w:r>
      <w:r>
        <w:rPr>
          <w:spacing w:val="-1"/>
        </w:rPr>
        <w:t xml:space="preserve"> </w:t>
      </w:r>
      <w:r>
        <w:t>for</w:t>
      </w:r>
      <w:r>
        <w:rPr>
          <w:spacing w:val="-1"/>
        </w:rPr>
        <w:t>e</w:t>
      </w:r>
      <w:r>
        <w:t>ign</w:t>
      </w:r>
      <w:r>
        <w:rPr>
          <w:spacing w:val="-1"/>
        </w:rPr>
        <w:t xml:space="preserve"> </w:t>
      </w:r>
      <w:r>
        <w:t>sm</w:t>
      </w:r>
      <w:r>
        <w:rPr>
          <w:spacing w:val="-2"/>
        </w:rPr>
        <w:t>e</w:t>
      </w:r>
      <w:r>
        <w:rPr>
          <w:spacing w:val="1"/>
        </w:rPr>
        <w:t>l</w:t>
      </w:r>
      <w:r>
        <w:t xml:space="preserve">l </w:t>
      </w:r>
      <w:r>
        <w:rPr>
          <w:spacing w:val="-2"/>
        </w:rPr>
        <w:t>a</w:t>
      </w:r>
      <w:r>
        <w:t>nd/or</w:t>
      </w:r>
      <w:r>
        <w:rPr>
          <w:spacing w:val="-1"/>
        </w:rPr>
        <w:t xml:space="preserve"> </w:t>
      </w:r>
      <w:r>
        <w:t>t</w:t>
      </w:r>
      <w:r>
        <w:rPr>
          <w:spacing w:val="-1"/>
        </w:rPr>
        <w:t>a</w:t>
      </w:r>
      <w:r>
        <w:t>st</w:t>
      </w:r>
      <w:r>
        <w:rPr>
          <w:spacing w:val="-1"/>
        </w:rPr>
        <w:t>e</w:t>
      </w:r>
      <w:r>
        <w:t>.</w:t>
      </w:r>
    </w:p>
    <w:p w14:paraId="04E005D2" w14:textId="77777777" w:rsidR="00D41C24" w:rsidRDefault="00D41C24" w:rsidP="00E57380">
      <w:pPr>
        <w:pStyle w:val="SingleTxtG"/>
      </w:pPr>
      <w:r>
        <w:rPr>
          <w:spacing w:val="-1"/>
        </w:rPr>
        <w:t>T</w:t>
      </w:r>
      <w:r>
        <w:rPr>
          <w:spacing w:val="1"/>
        </w:rPr>
        <w:t>h</w:t>
      </w:r>
      <w:r>
        <w:t>e</w:t>
      </w:r>
      <w:r>
        <w:rPr>
          <w:spacing w:val="-1"/>
        </w:rPr>
        <w:t xml:space="preserve"> </w:t>
      </w:r>
      <w:r>
        <w:t>d</w:t>
      </w:r>
      <w:r>
        <w:rPr>
          <w:spacing w:val="-2"/>
        </w:rPr>
        <w:t>e</w:t>
      </w:r>
      <w:r>
        <w:t>v</w:t>
      </w:r>
      <w:r>
        <w:rPr>
          <w:spacing w:val="-1"/>
        </w:rPr>
        <w:t>e</w:t>
      </w:r>
      <w:r>
        <w:t>lopm</w:t>
      </w:r>
      <w:r>
        <w:rPr>
          <w:spacing w:val="-2"/>
        </w:rPr>
        <w:t>e</w:t>
      </w:r>
      <w:r>
        <w:rPr>
          <w:spacing w:val="1"/>
        </w:rPr>
        <w:t>n</w:t>
      </w:r>
      <w:r>
        <w:t xml:space="preserve">t </w:t>
      </w:r>
      <w:r>
        <w:rPr>
          <w:spacing w:val="-1"/>
        </w:rPr>
        <w:t>a</w:t>
      </w:r>
      <w:r>
        <w:t xml:space="preserve">nd </w:t>
      </w:r>
      <w:r>
        <w:rPr>
          <w:spacing w:val="-1"/>
        </w:rPr>
        <w:t>c</w:t>
      </w:r>
      <w:r>
        <w:t>on</w:t>
      </w:r>
      <w:r>
        <w:rPr>
          <w:spacing w:val="-1"/>
        </w:rPr>
        <w:t>di</w:t>
      </w:r>
      <w:r>
        <w:t>t</w:t>
      </w:r>
      <w:r>
        <w:rPr>
          <w:spacing w:val="-1"/>
        </w:rPr>
        <w:t>i</w:t>
      </w:r>
      <w:r>
        <w:t xml:space="preserve">on </w:t>
      </w:r>
      <w:r>
        <w:rPr>
          <w:spacing w:val="-1"/>
        </w:rPr>
        <w:t>o</w:t>
      </w:r>
      <w:r>
        <w:t xml:space="preserve">f </w:t>
      </w:r>
      <w:r>
        <w:rPr>
          <w:spacing w:val="-1"/>
        </w:rPr>
        <w:t>t</w:t>
      </w:r>
      <w:r>
        <w:t>he</w:t>
      </w:r>
      <w:r>
        <w:rPr>
          <w:spacing w:val="-1"/>
        </w:rPr>
        <w:t xml:space="preserve"> </w:t>
      </w:r>
      <w:r>
        <w:t>l</w:t>
      </w:r>
      <w:r>
        <w:rPr>
          <w:spacing w:val="-1"/>
        </w:rPr>
        <w:t>e</w:t>
      </w:r>
      <w:r>
        <w:rPr>
          <w:spacing w:val="-2"/>
        </w:rPr>
        <w:t>m</w:t>
      </w:r>
      <w:r>
        <w:rPr>
          <w:spacing w:val="2"/>
        </w:rPr>
        <w:t>o</w:t>
      </w:r>
      <w:r>
        <w:rPr>
          <w:spacing w:val="1"/>
        </w:rPr>
        <w:t>n</w:t>
      </w:r>
      <w:r>
        <w:t>s</w:t>
      </w:r>
      <w:r>
        <w:rPr>
          <w:spacing w:val="-1"/>
        </w:rPr>
        <w:t xml:space="preserve"> </w:t>
      </w:r>
      <w:r>
        <w:rPr>
          <w:spacing w:val="-2"/>
        </w:rPr>
        <w:t>m</w:t>
      </w:r>
      <w:r>
        <w:rPr>
          <w:spacing w:val="1"/>
        </w:rPr>
        <w:t>u</w:t>
      </w:r>
      <w:r>
        <w:t xml:space="preserve">st </w:t>
      </w:r>
      <w:r>
        <w:rPr>
          <w:spacing w:val="1"/>
        </w:rPr>
        <w:t>b</w:t>
      </w:r>
      <w:r>
        <w:t>e</w:t>
      </w:r>
      <w:r>
        <w:rPr>
          <w:spacing w:val="-1"/>
        </w:rPr>
        <w:t xml:space="preserve"> s</w:t>
      </w:r>
      <w:r>
        <w:rPr>
          <w:spacing w:val="1"/>
        </w:rPr>
        <w:t>u</w:t>
      </w:r>
      <w:r>
        <w:t>ch</w:t>
      </w:r>
      <w:r>
        <w:rPr>
          <w:spacing w:val="-1"/>
        </w:rPr>
        <w:t xml:space="preserve"> a</w:t>
      </w:r>
      <w:r>
        <w:t>s</w:t>
      </w:r>
      <w:r>
        <w:rPr>
          <w:spacing w:val="-1"/>
        </w:rPr>
        <w:t xml:space="preserve"> </w:t>
      </w:r>
      <w:r>
        <w:rPr>
          <w:spacing w:val="1"/>
        </w:rPr>
        <w:t>t</w:t>
      </w:r>
      <w:r>
        <w:t xml:space="preserve">o </w:t>
      </w:r>
      <w:r>
        <w:rPr>
          <w:spacing w:val="-1"/>
        </w:rPr>
        <w:t>e</w:t>
      </w:r>
      <w:r>
        <w:rPr>
          <w:spacing w:val="1"/>
        </w:rPr>
        <w:t>n</w:t>
      </w:r>
      <w:r>
        <w:rPr>
          <w:spacing w:val="-2"/>
        </w:rPr>
        <w:t>a</w:t>
      </w:r>
      <w:r>
        <w:rPr>
          <w:spacing w:val="1"/>
        </w:rPr>
        <w:t>bl</w:t>
      </w:r>
      <w:r>
        <w:t>e</w:t>
      </w:r>
      <w:r>
        <w:rPr>
          <w:spacing w:val="-2"/>
        </w:rPr>
        <w:t xml:space="preserve"> </w:t>
      </w:r>
      <w:r>
        <w:rPr>
          <w:spacing w:val="1"/>
        </w:rPr>
        <w:t>i</w:t>
      </w:r>
      <w:r>
        <w:t>t:</w:t>
      </w:r>
    </w:p>
    <w:p w14:paraId="214C0336" w14:textId="77777777" w:rsidR="00D41C24" w:rsidRDefault="00D41C24" w:rsidP="00E57380">
      <w:pPr>
        <w:pStyle w:val="Bullet1G"/>
      </w:pPr>
      <w:r>
        <w:t>to w</w:t>
      </w:r>
      <w:r>
        <w:rPr>
          <w:spacing w:val="-1"/>
        </w:rPr>
        <w:t>i</w:t>
      </w:r>
      <w:r>
        <w:rPr>
          <w:spacing w:val="1"/>
        </w:rPr>
        <w:t>t</w:t>
      </w:r>
      <w:r>
        <w:rPr>
          <w:spacing w:val="-1"/>
        </w:rPr>
        <w:t>h</w:t>
      </w:r>
      <w:r>
        <w:t>st</w:t>
      </w:r>
      <w:r>
        <w:rPr>
          <w:spacing w:val="-2"/>
        </w:rPr>
        <w:t>a</w:t>
      </w:r>
      <w:r>
        <w:t>nd</w:t>
      </w:r>
      <w:r>
        <w:rPr>
          <w:spacing w:val="-1"/>
        </w:rPr>
        <w:t xml:space="preserve"> </w:t>
      </w:r>
      <w:r>
        <w:rPr>
          <w:spacing w:val="1"/>
        </w:rPr>
        <w:t>t</w:t>
      </w:r>
      <w:r>
        <w:rPr>
          <w:spacing w:val="-1"/>
        </w:rPr>
        <w:t>r</w:t>
      </w:r>
      <w:r>
        <w:rPr>
          <w:spacing w:val="-2"/>
        </w:rPr>
        <w:t>a</w:t>
      </w:r>
      <w:r>
        <w:rPr>
          <w:spacing w:val="1"/>
        </w:rPr>
        <w:t>n</w:t>
      </w:r>
      <w:r>
        <w:t>sp</w:t>
      </w:r>
      <w:r>
        <w:rPr>
          <w:spacing w:val="-1"/>
        </w:rPr>
        <w:t>o</w:t>
      </w:r>
      <w:r>
        <w:t>rt</w:t>
      </w:r>
      <w:r>
        <w:rPr>
          <w:spacing w:val="-1"/>
        </w:rPr>
        <w:t>at</w:t>
      </w:r>
      <w:r>
        <w:rPr>
          <w:spacing w:val="1"/>
        </w:rPr>
        <w:t>i</w:t>
      </w:r>
      <w:r>
        <w:rPr>
          <w:spacing w:val="-1"/>
        </w:rPr>
        <w:t>o</w:t>
      </w:r>
      <w:r>
        <w:t xml:space="preserve">n </w:t>
      </w:r>
      <w:r>
        <w:rPr>
          <w:spacing w:val="-2"/>
        </w:rPr>
        <w:t>a</w:t>
      </w:r>
      <w:r>
        <w:t>nd h</w:t>
      </w:r>
      <w:r>
        <w:rPr>
          <w:spacing w:val="-2"/>
        </w:rPr>
        <w:t>a</w:t>
      </w:r>
      <w:r>
        <w:t>ndl</w:t>
      </w:r>
      <w:r>
        <w:rPr>
          <w:spacing w:val="-1"/>
        </w:rPr>
        <w:t>in</w:t>
      </w:r>
      <w:r>
        <w:t>g</w:t>
      </w:r>
    </w:p>
    <w:p w14:paraId="7C23F1C0" w14:textId="77777777" w:rsidR="00D41C24" w:rsidRDefault="00D41C24" w:rsidP="00E57380">
      <w:pPr>
        <w:pStyle w:val="Bullet1G"/>
      </w:pPr>
      <w:r>
        <w:t xml:space="preserve">to </w:t>
      </w:r>
      <w:r>
        <w:rPr>
          <w:spacing w:val="-1"/>
        </w:rPr>
        <w:t>a</w:t>
      </w:r>
      <w:r>
        <w:t>rr</w:t>
      </w:r>
      <w:r>
        <w:rPr>
          <w:spacing w:val="-1"/>
        </w:rPr>
        <w:t>i</w:t>
      </w:r>
      <w:r>
        <w:t>ve</w:t>
      </w:r>
      <w:r>
        <w:rPr>
          <w:spacing w:val="-1"/>
        </w:rPr>
        <w:t xml:space="preserve"> </w:t>
      </w:r>
      <w:r>
        <w:t>in</w:t>
      </w:r>
      <w:r>
        <w:rPr>
          <w:spacing w:val="-1"/>
        </w:rPr>
        <w:t xml:space="preserve"> </w:t>
      </w:r>
      <w:r>
        <w:t>s</w:t>
      </w:r>
      <w:r>
        <w:rPr>
          <w:spacing w:val="-1"/>
        </w:rPr>
        <w:t>a</w:t>
      </w:r>
      <w:r>
        <w:t>t</w:t>
      </w:r>
      <w:r>
        <w:rPr>
          <w:spacing w:val="-1"/>
        </w:rPr>
        <w:t>i</w:t>
      </w:r>
      <w:r>
        <w:t>sf</w:t>
      </w:r>
      <w:r>
        <w:rPr>
          <w:spacing w:val="-1"/>
        </w:rPr>
        <w:t>a</w:t>
      </w:r>
      <w:r>
        <w:rPr>
          <w:spacing w:val="-2"/>
        </w:rPr>
        <w:t>c</w:t>
      </w:r>
      <w:r>
        <w:rPr>
          <w:spacing w:val="1"/>
        </w:rPr>
        <w:t>to</w:t>
      </w:r>
      <w:r>
        <w:t>ry</w:t>
      </w:r>
      <w:r>
        <w:rPr>
          <w:spacing w:val="-2"/>
        </w:rPr>
        <w:t xml:space="preserve"> </w:t>
      </w:r>
      <w:r>
        <w:rPr>
          <w:spacing w:val="-1"/>
        </w:rPr>
        <w:t>c</w:t>
      </w:r>
      <w:r>
        <w:t>ond</w:t>
      </w:r>
      <w:r>
        <w:rPr>
          <w:spacing w:val="-1"/>
        </w:rPr>
        <w:t>i</w:t>
      </w:r>
      <w:r>
        <w:t>ti</w:t>
      </w:r>
      <w:r>
        <w:rPr>
          <w:spacing w:val="-1"/>
        </w:rPr>
        <w:t>o</w:t>
      </w:r>
      <w:r>
        <w:t xml:space="preserve">n </w:t>
      </w:r>
      <w:r>
        <w:rPr>
          <w:spacing w:val="-1"/>
        </w:rPr>
        <w:t>a</w:t>
      </w:r>
      <w:r>
        <w:t>t the</w:t>
      </w:r>
      <w:r>
        <w:rPr>
          <w:spacing w:val="-2"/>
        </w:rPr>
        <w:t xml:space="preserve"> </w:t>
      </w:r>
      <w:r>
        <w:rPr>
          <w:spacing w:val="1"/>
        </w:rPr>
        <w:t>p</w:t>
      </w:r>
      <w:r>
        <w:t>l</w:t>
      </w:r>
      <w:r>
        <w:rPr>
          <w:spacing w:val="-1"/>
        </w:rPr>
        <w:t>ac</w:t>
      </w:r>
      <w:r>
        <w:t xml:space="preserve">e </w:t>
      </w:r>
      <w:r>
        <w:rPr>
          <w:spacing w:val="-1"/>
        </w:rPr>
        <w:t>o</w:t>
      </w:r>
      <w:r>
        <w:t>f d</w:t>
      </w:r>
      <w:r>
        <w:rPr>
          <w:spacing w:val="-1"/>
        </w:rPr>
        <w:t>es</w:t>
      </w:r>
      <w:r>
        <w:rPr>
          <w:spacing w:val="1"/>
        </w:rPr>
        <w:t>t</w:t>
      </w:r>
      <w:r>
        <w:rPr>
          <w:spacing w:val="-1"/>
        </w:rPr>
        <w:t>i</w:t>
      </w:r>
      <w:r>
        <w:rPr>
          <w:spacing w:val="1"/>
        </w:rPr>
        <w:t>n</w:t>
      </w:r>
      <w:r>
        <w:rPr>
          <w:spacing w:val="-1"/>
        </w:rPr>
        <w:t>a</w:t>
      </w:r>
      <w:r>
        <w:t>t</w:t>
      </w:r>
      <w:r>
        <w:rPr>
          <w:spacing w:val="-1"/>
        </w:rPr>
        <w:t>i</w:t>
      </w:r>
      <w:r>
        <w:rPr>
          <w:spacing w:val="1"/>
        </w:rPr>
        <w:t>o</w:t>
      </w:r>
      <w:r>
        <w:rPr>
          <w:spacing w:val="-1"/>
        </w:rPr>
        <w:t>n</w:t>
      </w:r>
      <w:r>
        <w:t>.</w:t>
      </w:r>
    </w:p>
    <w:p w14:paraId="09FE495D" w14:textId="77777777" w:rsidR="00D41C24" w:rsidRDefault="00D41C24" w:rsidP="00D41C24">
      <w:pPr>
        <w:pStyle w:val="H1G"/>
      </w:pPr>
      <w:r>
        <w:tab/>
        <w:t>B.</w:t>
      </w:r>
      <w:r>
        <w:tab/>
      </w:r>
      <w:r>
        <w:rPr>
          <w:spacing w:val="1"/>
        </w:rPr>
        <w:t>M</w:t>
      </w:r>
      <w:r>
        <w:rPr>
          <w:spacing w:val="-1"/>
        </w:rPr>
        <w:t>a</w:t>
      </w:r>
      <w:r>
        <w:rPr>
          <w:spacing w:val="1"/>
        </w:rPr>
        <w:t>t</w:t>
      </w:r>
      <w:r>
        <w:t>u</w:t>
      </w:r>
      <w:r>
        <w:rPr>
          <w:spacing w:val="1"/>
        </w:rPr>
        <w:t>r</w:t>
      </w:r>
      <w:r>
        <w:rPr>
          <w:spacing w:val="-1"/>
        </w:rPr>
        <w:t>i</w:t>
      </w:r>
      <w:r>
        <w:rPr>
          <w:spacing w:val="1"/>
        </w:rPr>
        <w:t>t</w:t>
      </w:r>
      <w:r>
        <w:t>y</w:t>
      </w:r>
      <w:r>
        <w:rPr>
          <w:spacing w:val="-7"/>
        </w:rPr>
        <w:t xml:space="preserve"> </w:t>
      </w:r>
      <w:r>
        <w:rPr>
          <w:spacing w:val="1"/>
        </w:rPr>
        <w:t>r</w:t>
      </w:r>
      <w:r>
        <w:rPr>
          <w:spacing w:val="-1"/>
        </w:rPr>
        <w:t>e</w:t>
      </w:r>
      <w:r>
        <w:t>qui</w:t>
      </w:r>
      <w:r>
        <w:rPr>
          <w:spacing w:val="1"/>
        </w:rPr>
        <w:t>rem</w:t>
      </w:r>
      <w:r>
        <w:rPr>
          <w:spacing w:val="-1"/>
        </w:rPr>
        <w:t>e</w:t>
      </w:r>
      <w:r>
        <w:t>n</w:t>
      </w:r>
      <w:r>
        <w:rPr>
          <w:spacing w:val="1"/>
        </w:rPr>
        <w:t>ts</w:t>
      </w:r>
    </w:p>
    <w:p w14:paraId="7B513CF0" w14:textId="77777777" w:rsidR="00D41C24" w:rsidRDefault="00D41C24" w:rsidP="00E57380">
      <w:pPr>
        <w:pStyle w:val="SingleTxtG"/>
      </w:pPr>
      <w:r>
        <w:rPr>
          <w:spacing w:val="-1"/>
        </w:rPr>
        <w:t>T</w:t>
      </w:r>
      <w:r>
        <w:rPr>
          <w:spacing w:val="1"/>
        </w:rPr>
        <w:t>h</w:t>
      </w:r>
      <w:r>
        <w:t>e</w:t>
      </w:r>
      <w:r>
        <w:rPr>
          <w:spacing w:val="-6"/>
        </w:rPr>
        <w:t xml:space="preserve"> </w:t>
      </w:r>
      <w:r>
        <w:t>le</w:t>
      </w:r>
      <w:r>
        <w:rPr>
          <w:spacing w:val="-2"/>
        </w:rPr>
        <w:t>m</w:t>
      </w:r>
      <w:r>
        <w:rPr>
          <w:spacing w:val="-1"/>
        </w:rPr>
        <w:t>o</w:t>
      </w:r>
      <w:r>
        <w:t>ns</w:t>
      </w:r>
      <w:r>
        <w:rPr>
          <w:spacing w:val="-2"/>
        </w:rPr>
        <w:t xml:space="preserve"> m</w:t>
      </w:r>
      <w:r>
        <w:t>u</w:t>
      </w:r>
      <w:r>
        <w:rPr>
          <w:spacing w:val="-1"/>
        </w:rPr>
        <w:t>s</w:t>
      </w:r>
      <w:r>
        <w:t>t</w:t>
      </w:r>
      <w:r>
        <w:rPr>
          <w:spacing w:val="-5"/>
        </w:rPr>
        <w:t xml:space="preserve"> </w:t>
      </w:r>
      <w:r w:rsidRPr="009A4D50">
        <w:t>be</w:t>
      </w:r>
      <w:r w:rsidRPr="009A4D50">
        <w:rPr>
          <w:spacing w:val="-5"/>
        </w:rPr>
        <w:t xml:space="preserve"> </w:t>
      </w:r>
      <w:r w:rsidRPr="009A4D50">
        <w:rPr>
          <w:spacing w:val="-1"/>
        </w:rPr>
        <w:t>s</w:t>
      </w:r>
      <w:r w:rsidRPr="009A4D50">
        <w:t>uf</w:t>
      </w:r>
      <w:r w:rsidRPr="009A4D50">
        <w:rPr>
          <w:spacing w:val="-1"/>
        </w:rPr>
        <w:t>f</w:t>
      </w:r>
      <w:r w:rsidRPr="009A4D50">
        <w:rPr>
          <w:spacing w:val="1"/>
        </w:rPr>
        <w:t>i</w:t>
      </w:r>
      <w:r w:rsidRPr="009A4D50">
        <w:rPr>
          <w:spacing w:val="-2"/>
        </w:rPr>
        <w:t>c</w:t>
      </w:r>
      <w:r w:rsidRPr="009A4D50">
        <w:t>i</w:t>
      </w:r>
      <w:r w:rsidRPr="009A4D50">
        <w:rPr>
          <w:spacing w:val="-1"/>
        </w:rPr>
        <w:t>e</w:t>
      </w:r>
      <w:r w:rsidRPr="009A4D50">
        <w:rPr>
          <w:spacing w:val="1"/>
        </w:rPr>
        <w:t>n</w:t>
      </w:r>
      <w:r w:rsidRPr="009A4D50">
        <w:t>tly</w:t>
      </w:r>
      <w:r w:rsidRPr="009A4D50">
        <w:rPr>
          <w:spacing w:val="-5"/>
        </w:rPr>
        <w:t xml:space="preserve"> </w:t>
      </w:r>
      <w:r w:rsidRPr="009A4D50">
        <w:rPr>
          <w:spacing w:val="1"/>
        </w:rPr>
        <w:t>d</w:t>
      </w:r>
      <w:r w:rsidRPr="009A4D50">
        <w:rPr>
          <w:spacing w:val="-2"/>
        </w:rPr>
        <w:t>e</w:t>
      </w:r>
      <w:r w:rsidRPr="009A4D50">
        <w:rPr>
          <w:spacing w:val="1"/>
        </w:rPr>
        <w:t>v</w:t>
      </w:r>
      <w:r w:rsidRPr="009A4D50">
        <w:rPr>
          <w:spacing w:val="-1"/>
        </w:rPr>
        <w:t>e</w:t>
      </w:r>
      <w:r w:rsidRPr="009A4D50">
        <w:t>lop</w:t>
      </w:r>
      <w:r w:rsidRPr="009A4D50">
        <w:rPr>
          <w:spacing w:val="-1"/>
        </w:rPr>
        <w:t>e</w:t>
      </w:r>
      <w:r w:rsidRPr="009A4D50">
        <w:t>d</w:t>
      </w:r>
      <w:r w:rsidRPr="009A4D50">
        <w:rPr>
          <w:spacing w:val="-5"/>
        </w:rPr>
        <w:t xml:space="preserve"> </w:t>
      </w:r>
      <w:r w:rsidRPr="009A4D50">
        <w:rPr>
          <w:spacing w:val="-1"/>
        </w:rPr>
        <w:t>a</w:t>
      </w:r>
      <w:r w:rsidRPr="009A4D50">
        <w:t>nd</w:t>
      </w:r>
      <w:r w:rsidRPr="009A4D50">
        <w:rPr>
          <w:spacing w:val="-5"/>
        </w:rPr>
        <w:t xml:space="preserve"> </w:t>
      </w:r>
      <w:r w:rsidRPr="009A4D50">
        <w:rPr>
          <w:spacing w:val="-1"/>
        </w:rPr>
        <w:t>d</w:t>
      </w:r>
      <w:r w:rsidRPr="009A4D50">
        <w:t>is</w:t>
      </w:r>
      <w:r w:rsidRPr="009A4D50">
        <w:rPr>
          <w:spacing w:val="-1"/>
        </w:rPr>
        <w:t>p</w:t>
      </w:r>
      <w:r w:rsidRPr="009A4D50">
        <w:t>l</w:t>
      </w:r>
      <w:r w:rsidRPr="009A4D50">
        <w:rPr>
          <w:spacing w:val="-1"/>
        </w:rPr>
        <w:t>a</w:t>
      </w:r>
      <w:r w:rsidRPr="009A4D50">
        <w:t>y</w:t>
      </w:r>
      <w:r w:rsidRPr="009A4D50">
        <w:rPr>
          <w:spacing w:val="-6"/>
        </w:rPr>
        <w:t xml:space="preserve"> </w:t>
      </w:r>
      <w:r w:rsidRPr="009A4D50">
        <w:rPr>
          <w:spacing w:val="2"/>
        </w:rPr>
        <w:t>s</w:t>
      </w:r>
      <w:r w:rsidRPr="009A4D50">
        <w:rPr>
          <w:spacing w:val="-2"/>
        </w:rPr>
        <w:t>a</w:t>
      </w:r>
      <w:r w:rsidRPr="009A4D50">
        <w:t>t</w:t>
      </w:r>
      <w:r w:rsidRPr="009A4D50">
        <w:rPr>
          <w:spacing w:val="1"/>
        </w:rPr>
        <w:t>i</w:t>
      </w:r>
      <w:r w:rsidRPr="009A4D50">
        <w:rPr>
          <w:spacing w:val="-1"/>
        </w:rPr>
        <w:t>s</w:t>
      </w:r>
      <w:r w:rsidRPr="009A4D50">
        <w:t>f</w:t>
      </w:r>
      <w:r w:rsidRPr="009A4D50">
        <w:rPr>
          <w:spacing w:val="-1"/>
        </w:rPr>
        <w:t>ac</w:t>
      </w:r>
      <w:r w:rsidRPr="009A4D50">
        <w:t>tory</w:t>
      </w:r>
      <w:r w:rsidRPr="009A4D50">
        <w:rPr>
          <w:spacing w:val="-5"/>
        </w:rPr>
        <w:t xml:space="preserve"> </w:t>
      </w:r>
      <w:r w:rsidRPr="009A4D50">
        <w:rPr>
          <w:spacing w:val="-2"/>
        </w:rPr>
        <w:t>m</w:t>
      </w:r>
      <w:r w:rsidRPr="009A4D50">
        <w:rPr>
          <w:spacing w:val="-1"/>
        </w:rPr>
        <w:t>a</w:t>
      </w:r>
      <w:r w:rsidRPr="009A4D50">
        <w:t>turi</w:t>
      </w:r>
      <w:r w:rsidRPr="009A4D50">
        <w:rPr>
          <w:spacing w:val="-1"/>
        </w:rPr>
        <w:t>t</w:t>
      </w:r>
      <w:r w:rsidRPr="009A4D50">
        <w:t>y</w:t>
      </w:r>
      <w:r w:rsidRPr="009A4D50">
        <w:rPr>
          <w:spacing w:val="-5"/>
        </w:rPr>
        <w:t xml:space="preserve"> </w:t>
      </w:r>
      <w:r w:rsidRPr="009A4D50">
        <w:rPr>
          <w:spacing w:val="-1"/>
        </w:rPr>
        <w:t>a</w:t>
      </w:r>
      <w:r w:rsidRPr="009A4D50">
        <w:t>nd/</w:t>
      </w:r>
      <w:r w:rsidRPr="009A4D50">
        <w:rPr>
          <w:spacing w:val="-1"/>
        </w:rPr>
        <w:t>o</w:t>
      </w:r>
      <w:r w:rsidRPr="009A4D50">
        <w:t>r</w:t>
      </w:r>
      <w:r w:rsidRPr="009A4D50">
        <w:rPr>
          <w:spacing w:val="-5"/>
        </w:rPr>
        <w:t xml:space="preserve"> </w:t>
      </w:r>
      <w:r w:rsidRPr="009A4D50">
        <w:t>r</w:t>
      </w:r>
      <w:r w:rsidRPr="009A4D50">
        <w:rPr>
          <w:spacing w:val="-1"/>
        </w:rPr>
        <w:t>i</w:t>
      </w:r>
      <w:r w:rsidRPr="009A4D50">
        <w:rPr>
          <w:spacing w:val="1"/>
        </w:rPr>
        <w:t>p</w:t>
      </w:r>
      <w:r w:rsidRPr="009A4D50">
        <w:rPr>
          <w:spacing w:val="-1"/>
        </w:rPr>
        <w:t>e</w:t>
      </w:r>
      <w:r w:rsidRPr="009A4D50">
        <w:rPr>
          <w:spacing w:val="1"/>
        </w:rPr>
        <w:t>n</w:t>
      </w:r>
      <w:r w:rsidRPr="009A4D50">
        <w:rPr>
          <w:spacing w:val="-1"/>
        </w:rPr>
        <w:t>e</w:t>
      </w:r>
      <w:r w:rsidRPr="009A4D50">
        <w:t>ss,</w:t>
      </w:r>
      <w:r>
        <w:t xml:space="preserve"> </w:t>
      </w:r>
      <w:r>
        <w:rPr>
          <w:spacing w:val="1"/>
        </w:rPr>
        <w:t>a</w:t>
      </w:r>
      <w:r>
        <w:rPr>
          <w:spacing w:val="-1"/>
        </w:rPr>
        <w:t>cc</w:t>
      </w:r>
      <w:r>
        <w:t>ou</w:t>
      </w:r>
      <w:r>
        <w:rPr>
          <w:spacing w:val="-1"/>
        </w:rPr>
        <w:t>n</w:t>
      </w:r>
      <w:r>
        <w:t>t</w:t>
      </w:r>
      <w:r>
        <w:rPr>
          <w:spacing w:val="2"/>
        </w:rPr>
        <w:t xml:space="preserve"> </w:t>
      </w:r>
      <w:r>
        <w:t>b</w:t>
      </w:r>
      <w:r>
        <w:rPr>
          <w:spacing w:val="-1"/>
        </w:rPr>
        <w:t>e</w:t>
      </w:r>
      <w:r>
        <w:t>i</w:t>
      </w:r>
      <w:r>
        <w:rPr>
          <w:spacing w:val="-1"/>
        </w:rPr>
        <w:t>n</w:t>
      </w:r>
      <w:r>
        <w:t>g</w:t>
      </w:r>
      <w:r>
        <w:rPr>
          <w:spacing w:val="2"/>
        </w:rPr>
        <w:t xml:space="preserve"> </w:t>
      </w:r>
      <w:r>
        <w:t>t</w:t>
      </w:r>
      <w:r>
        <w:rPr>
          <w:spacing w:val="-1"/>
        </w:rPr>
        <w:t>a</w:t>
      </w:r>
      <w:r>
        <w:t>k</w:t>
      </w:r>
      <w:r>
        <w:rPr>
          <w:spacing w:val="-1"/>
        </w:rPr>
        <w:t>e</w:t>
      </w:r>
      <w:r>
        <w:t>n</w:t>
      </w:r>
      <w:r>
        <w:rPr>
          <w:spacing w:val="2"/>
        </w:rPr>
        <w:t xml:space="preserve"> </w:t>
      </w:r>
      <w:r>
        <w:t xml:space="preserve">of </w:t>
      </w:r>
      <w:r>
        <w:rPr>
          <w:spacing w:val="-1"/>
        </w:rPr>
        <w:t>c</w:t>
      </w:r>
      <w:r>
        <w:t>rit</w:t>
      </w:r>
      <w:r>
        <w:rPr>
          <w:spacing w:val="-1"/>
        </w:rPr>
        <w:t>e</w:t>
      </w:r>
      <w:r>
        <w:t>ria</w:t>
      </w:r>
      <w:r>
        <w:rPr>
          <w:spacing w:val="-2"/>
        </w:rPr>
        <w:t xml:space="preserve"> </w:t>
      </w:r>
      <w:r>
        <w:rPr>
          <w:spacing w:val="1"/>
        </w:rPr>
        <w:t>p</w:t>
      </w:r>
      <w:r>
        <w:t>r</w:t>
      </w:r>
      <w:r>
        <w:rPr>
          <w:spacing w:val="-1"/>
        </w:rPr>
        <w:t>o</w:t>
      </w:r>
      <w:r>
        <w:rPr>
          <w:spacing w:val="1"/>
        </w:rPr>
        <w:t>p</w:t>
      </w:r>
      <w:r>
        <w:rPr>
          <w:spacing w:val="-1"/>
        </w:rPr>
        <w:t>e</w:t>
      </w:r>
      <w:r>
        <w:t xml:space="preserve">r to </w:t>
      </w:r>
      <w:r>
        <w:rPr>
          <w:spacing w:val="-1"/>
        </w:rPr>
        <w:t>t</w:t>
      </w:r>
      <w:r>
        <w:rPr>
          <w:spacing w:val="1"/>
        </w:rPr>
        <w:t>h</w:t>
      </w:r>
      <w:r>
        <w:t>e</w:t>
      </w:r>
      <w:r>
        <w:rPr>
          <w:spacing w:val="-2"/>
        </w:rPr>
        <w:t xml:space="preserve"> </w:t>
      </w:r>
      <w:r>
        <w:rPr>
          <w:spacing w:val="1"/>
        </w:rPr>
        <w:t>v</w:t>
      </w:r>
      <w:r>
        <w:rPr>
          <w:spacing w:val="-1"/>
        </w:rPr>
        <w:t>a</w:t>
      </w:r>
      <w:r>
        <w:t>ri</w:t>
      </w:r>
      <w:r>
        <w:rPr>
          <w:spacing w:val="-1"/>
        </w:rPr>
        <w:t>e</w:t>
      </w:r>
      <w:r>
        <w:t>t</w:t>
      </w:r>
      <w:r>
        <w:rPr>
          <w:spacing w:val="-1"/>
        </w:rPr>
        <w:t>y</w:t>
      </w:r>
      <w:r>
        <w:t>,</w:t>
      </w:r>
      <w:r>
        <w:rPr>
          <w:spacing w:val="-1"/>
        </w:rPr>
        <w:t xml:space="preserve"> </w:t>
      </w:r>
      <w:r>
        <w:rPr>
          <w:spacing w:val="1"/>
        </w:rPr>
        <w:t>t</w:t>
      </w:r>
      <w:r>
        <w:rPr>
          <w:spacing w:val="-1"/>
        </w:rPr>
        <w:t>h</w:t>
      </w:r>
      <w:r>
        <w:t>e</w:t>
      </w:r>
      <w:r>
        <w:rPr>
          <w:spacing w:val="-1"/>
        </w:rPr>
        <w:t xml:space="preserve"> </w:t>
      </w:r>
      <w:r>
        <w:t>time</w:t>
      </w:r>
      <w:r>
        <w:rPr>
          <w:spacing w:val="-1"/>
        </w:rPr>
        <w:t xml:space="preserve"> </w:t>
      </w:r>
      <w:r>
        <w:rPr>
          <w:spacing w:val="1"/>
        </w:rPr>
        <w:t>o</w:t>
      </w:r>
      <w:r>
        <w:t xml:space="preserve">f </w:t>
      </w:r>
      <w:r>
        <w:rPr>
          <w:spacing w:val="1"/>
        </w:rPr>
        <w:t>p</w:t>
      </w:r>
      <w:r>
        <w:t>i</w:t>
      </w:r>
      <w:r>
        <w:rPr>
          <w:spacing w:val="-1"/>
        </w:rPr>
        <w:t>ck</w:t>
      </w:r>
      <w:r>
        <w:t>i</w:t>
      </w:r>
      <w:r>
        <w:rPr>
          <w:spacing w:val="-1"/>
        </w:rPr>
        <w:t>n</w:t>
      </w:r>
      <w:r>
        <w:t xml:space="preserve">g </w:t>
      </w:r>
      <w:r>
        <w:rPr>
          <w:spacing w:val="-2"/>
        </w:rPr>
        <w:t>a</w:t>
      </w:r>
      <w:r>
        <w:rPr>
          <w:spacing w:val="1"/>
        </w:rPr>
        <w:t>n</w:t>
      </w:r>
      <w:r>
        <w:t>d t</w:t>
      </w:r>
      <w:r>
        <w:rPr>
          <w:spacing w:val="1"/>
        </w:rPr>
        <w:t>h</w:t>
      </w:r>
      <w:r>
        <w:t>e</w:t>
      </w:r>
      <w:r>
        <w:rPr>
          <w:spacing w:val="-1"/>
        </w:rPr>
        <w:t xml:space="preserve"> g</w:t>
      </w:r>
      <w:r>
        <w:t>r</w:t>
      </w:r>
      <w:r>
        <w:rPr>
          <w:spacing w:val="-1"/>
        </w:rPr>
        <w:t>owin</w:t>
      </w:r>
      <w:r>
        <w:t xml:space="preserve">g </w:t>
      </w:r>
      <w:r>
        <w:rPr>
          <w:spacing w:val="-1"/>
        </w:rPr>
        <w:t>ar</w:t>
      </w:r>
      <w:r>
        <w:rPr>
          <w:spacing w:val="1"/>
        </w:rPr>
        <w:t>e</w:t>
      </w:r>
      <w:r>
        <w:rPr>
          <w:spacing w:val="-1"/>
        </w:rPr>
        <w:t>a.</w:t>
      </w:r>
    </w:p>
    <w:p w14:paraId="769BC051" w14:textId="77777777" w:rsidR="00D41C24" w:rsidRDefault="00D41C24" w:rsidP="00E57380">
      <w:pPr>
        <w:pStyle w:val="SingleTxtG"/>
      </w:pPr>
      <w:r>
        <w:t>M</w:t>
      </w:r>
      <w:r>
        <w:rPr>
          <w:spacing w:val="-1"/>
        </w:rPr>
        <w:t>a</w:t>
      </w:r>
      <w:r>
        <w:t>tur</w:t>
      </w:r>
      <w:r>
        <w:rPr>
          <w:spacing w:val="-1"/>
        </w:rPr>
        <w:t>i</w:t>
      </w:r>
      <w:r>
        <w:t>ty</w:t>
      </w:r>
      <w:r>
        <w:rPr>
          <w:spacing w:val="-1"/>
        </w:rPr>
        <w:t xml:space="preserve"> </w:t>
      </w:r>
      <w:r>
        <w:rPr>
          <w:spacing w:val="1"/>
        </w:rPr>
        <w:t>o</w:t>
      </w:r>
      <w:r>
        <w:t>f l</w:t>
      </w:r>
      <w:r>
        <w:rPr>
          <w:spacing w:val="-1"/>
        </w:rPr>
        <w:t>e</w:t>
      </w:r>
      <w:r>
        <w:rPr>
          <w:spacing w:val="-2"/>
        </w:rPr>
        <w:t>m</w:t>
      </w:r>
      <w:r>
        <w:rPr>
          <w:spacing w:val="1"/>
        </w:rPr>
        <w:t>o</w:t>
      </w:r>
      <w:r>
        <w:rPr>
          <w:spacing w:val="-1"/>
        </w:rPr>
        <w:t>n</w:t>
      </w:r>
      <w:r>
        <w:t>s is</w:t>
      </w:r>
      <w:r>
        <w:rPr>
          <w:spacing w:val="-1"/>
        </w:rPr>
        <w:t xml:space="preserve"> </w:t>
      </w:r>
      <w:r>
        <w:t>d</w:t>
      </w:r>
      <w:r>
        <w:rPr>
          <w:spacing w:val="-1"/>
        </w:rPr>
        <w:t>e</w:t>
      </w:r>
      <w:r>
        <w:t>fin</w:t>
      </w:r>
      <w:r>
        <w:rPr>
          <w:spacing w:val="-1"/>
        </w:rPr>
        <w:t>e</w:t>
      </w:r>
      <w:r>
        <w:t xml:space="preserve">d </w:t>
      </w:r>
      <w:r>
        <w:rPr>
          <w:spacing w:val="-2"/>
        </w:rPr>
        <w:t>a</w:t>
      </w:r>
      <w:r>
        <w:t>s fol</w:t>
      </w:r>
      <w:r>
        <w:rPr>
          <w:spacing w:val="-1"/>
        </w:rPr>
        <w:t>l</w:t>
      </w:r>
      <w:r>
        <w:rPr>
          <w:spacing w:val="1"/>
        </w:rPr>
        <w:t>o</w:t>
      </w:r>
      <w:r>
        <w:t>ws:</w:t>
      </w:r>
    </w:p>
    <w:p w14:paraId="502DCA74" w14:textId="77777777" w:rsidR="00D41C24" w:rsidRDefault="00D41C24" w:rsidP="00E57380">
      <w:pPr>
        <w:pStyle w:val="SingleTxtG"/>
        <w:rPr>
          <w:ins w:id="157" w:author="Aruna Vivekanantham" w:date="2019-05-13T17:47:00Z"/>
        </w:rPr>
      </w:pPr>
      <w:r>
        <w:rPr>
          <w:spacing w:val="-1"/>
        </w:rPr>
        <w:t>T</w:t>
      </w:r>
      <w:r>
        <w:rPr>
          <w:spacing w:val="1"/>
        </w:rPr>
        <w:t>h</w:t>
      </w:r>
      <w:r>
        <w:t>e</w:t>
      </w:r>
      <w:r>
        <w:rPr>
          <w:spacing w:val="-1"/>
        </w:rPr>
        <w:t xml:space="preserve"> </w:t>
      </w:r>
      <w:r>
        <w:rPr>
          <w:spacing w:val="-2"/>
        </w:rPr>
        <w:t>m</w:t>
      </w:r>
      <w:r>
        <w:rPr>
          <w:spacing w:val="1"/>
        </w:rPr>
        <w:t>in</w:t>
      </w:r>
      <w:r>
        <w:t>i</w:t>
      </w:r>
      <w:r>
        <w:rPr>
          <w:spacing w:val="-2"/>
        </w:rPr>
        <w:t>m</w:t>
      </w:r>
      <w:r>
        <w:rPr>
          <w:spacing w:val="1"/>
        </w:rPr>
        <w:t>u</w:t>
      </w:r>
      <w:r>
        <w:t>m</w:t>
      </w:r>
      <w:r>
        <w:rPr>
          <w:spacing w:val="-1"/>
        </w:rPr>
        <w:t xml:space="preserve"> </w:t>
      </w:r>
      <w:r>
        <w:rPr>
          <w:spacing w:val="1"/>
        </w:rPr>
        <w:t>j</w:t>
      </w:r>
      <w:r>
        <w:rPr>
          <w:spacing w:val="-1"/>
        </w:rPr>
        <w:t>u</w:t>
      </w:r>
      <w:r>
        <w:t>i</w:t>
      </w:r>
      <w:r>
        <w:rPr>
          <w:spacing w:val="-1"/>
        </w:rPr>
        <w:t>c</w:t>
      </w:r>
      <w:r>
        <w:t xml:space="preserve">e </w:t>
      </w:r>
      <w:r>
        <w:rPr>
          <w:spacing w:val="-2"/>
        </w:rPr>
        <w:t>c</w:t>
      </w:r>
      <w:r>
        <w:rPr>
          <w:spacing w:val="1"/>
        </w:rPr>
        <w:t>o</w:t>
      </w:r>
      <w:r>
        <w:rPr>
          <w:spacing w:val="-1"/>
        </w:rPr>
        <w:t>n</w:t>
      </w:r>
      <w:r>
        <w:rPr>
          <w:spacing w:val="1"/>
        </w:rPr>
        <w:t>t</w:t>
      </w:r>
      <w:r>
        <w:rPr>
          <w:spacing w:val="-2"/>
        </w:rPr>
        <w:t>e</w:t>
      </w:r>
      <w:r>
        <w:rPr>
          <w:spacing w:val="1"/>
        </w:rPr>
        <w:t>n</w:t>
      </w:r>
      <w:r>
        <w:t>t</w:t>
      </w:r>
      <w:r w:rsidR="00523442">
        <w:rPr>
          <w:rStyle w:val="FootnoteReference"/>
        </w:rPr>
        <w:footnoteReference w:id="19"/>
      </w:r>
      <w:r>
        <w:rPr>
          <w:spacing w:val="16"/>
          <w:position w:val="4"/>
          <w:sz w:val="9"/>
          <w:szCs w:val="9"/>
        </w:rPr>
        <w:t xml:space="preserve"> </w:t>
      </w:r>
      <w:r>
        <w:t>is</w:t>
      </w:r>
      <w:r>
        <w:rPr>
          <w:spacing w:val="-1"/>
        </w:rPr>
        <w:t xml:space="preserve"> </w:t>
      </w:r>
      <w:r>
        <w:t>s</w:t>
      </w:r>
      <w:r>
        <w:rPr>
          <w:spacing w:val="-1"/>
        </w:rPr>
        <w:t>e</w:t>
      </w:r>
      <w:r>
        <w:t xml:space="preserve">t </w:t>
      </w:r>
      <w:r>
        <w:rPr>
          <w:spacing w:val="-1"/>
        </w:rPr>
        <w:t>a</w:t>
      </w:r>
      <w:r>
        <w:t>s 20 p</w:t>
      </w:r>
      <w:r>
        <w:rPr>
          <w:spacing w:val="-1"/>
        </w:rPr>
        <w:t>e</w:t>
      </w:r>
      <w:r>
        <w:t xml:space="preserve">r </w:t>
      </w:r>
      <w:r>
        <w:rPr>
          <w:spacing w:val="-1"/>
        </w:rPr>
        <w:t>ce</w:t>
      </w:r>
      <w:r>
        <w:rPr>
          <w:spacing w:val="1"/>
        </w:rPr>
        <w:t>n</w:t>
      </w:r>
      <w:r>
        <w:t>t.</w:t>
      </w:r>
    </w:p>
    <w:p w14:paraId="07BC94B1" w14:textId="77777777" w:rsidR="001845A4" w:rsidRDefault="001845A4" w:rsidP="001845A4">
      <w:pPr>
        <w:pStyle w:val="SingleTxtG"/>
        <w:rPr>
          <w:ins w:id="158" w:author="Aruna Vivekanantham" w:date="2019-05-13T17:47:00Z"/>
        </w:rPr>
      </w:pPr>
      <w:ins w:id="159" w:author="Aruna Vivekanantham" w:date="2019-05-13T17:47:00Z">
        <w:r>
          <w:t xml:space="preserve">Option 1 delete all ref to </w:t>
        </w:r>
        <w:proofErr w:type="spellStart"/>
        <w:r>
          <w:t>degreening</w:t>
        </w:r>
        <w:proofErr w:type="spellEnd"/>
      </w:ins>
    </w:p>
    <w:p w14:paraId="68A107E4" w14:textId="77777777" w:rsidR="001845A4" w:rsidRDefault="001845A4">
      <w:pPr>
        <w:pStyle w:val="SingleTxtG"/>
      </w:pPr>
      <w:ins w:id="160" w:author="Aruna Vivekanantham" w:date="2019-05-13T17:47:00Z">
        <w:r>
          <w:t>Option 2  [Lemons</w:t>
        </w:r>
        <w:r w:rsidRPr="00D05EA1">
          <w:t xml:space="preserve"> meeting the minimum maturity requirements</w:t>
        </w:r>
        <w:r>
          <w:t xml:space="preserve"> specified in the table above </w:t>
        </w:r>
        <w:r w:rsidRPr="00D05EA1">
          <w:t>may be “</w:t>
        </w:r>
        <w:proofErr w:type="spellStart"/>
        <w:r w:rsidRPr="00D05EA1">
          <w:t>degreened</w:t>
        </w:r>
        <w:proofErr w:type="spellEnd"/>
        <w:r w:rsidRPr="00D05EA1">
          <w:t>”.</w:t>
        </w:r>
        <w:r>
          <w:t>]</w:t>
        </w:r>
      </w:ins>
    </w:p>
    <w:p w14:paraId="04B89B82" w14:textId="77777777" w:rsidR="00D41C24" w:rsidDel="001845A4" w:rsidRDefault="00D41C24">
      <w:pPr>
        <w:pStyle w:val="SingleTxtG"/>
        <w:rPr>
          <w:del w:id="161" w:author="Aruna Vivekanantham" w:date="2019-05-13T17:47:00Z"/>
        </w:rPr>
      </w:pPr>
      <w:del w:id="162" w:author="Aruna Vivekanantham" w:date="2019-05-13T17:41:00Z">
        <w:r w:rsidDel="008952C1">
          <w:rPr>
            <w:spacing w:val="-1"/>
          </w:rPr>
          <w:delText>T</w:delText>
        </w:r>
        <w:r w:rsidDel="008952C1">
          <w:rPr>
            <w:spacing w:val="1"/>
          </w:rPr>
          <w:delText>h</w:delText>
        </w:r>
        <w:r w:rsidDel="008952C1">
          <w:delText>e</w:delText>
        </w:r>
        <w:r w:rsidDel="008952C1">
          <w:rPr>
            <w:spacing w:val="-1"/>
          </w:rPr>
          <w:delText xml:space="preserve"> </w:delText>
        </w:r>
        <w:r w:rsidDel="008952C1">
          <w:rPr>
            <w:spacing w:val="-2"/>
          </w:rPr>
          <w:delText>c</w:delText>
        </w:r>
        <w:r w:rsidDel="008952C1">
          <w:rPr>
            <w:spacing w:val="1"/>
          </w:rPr>
          <w:delText>ol</w:delText>
        </w:r>
        <w:r w:rsidDel="008952C1">
          <w:rPr>
            <w:spacing w:val="-1"/>
          </w:rPr>
          <w:delText>ou</w:delText>
        </w:r>
        <w:r w:rsidDel="008952C1">
          <w:delText>r</w:delText>
        </w:r>
        <w:r w:rsidDel="008952C1">
          <w:rPr>
            <w:spacing w:val="-1"/>
          </w:rPr>
          <w:delText>in</w:delText>
        </w:r>
        <w:r w:rsidDel="008952C1">
          <w:delText>g</w:delText>
        </w:r>
        <w:r w:rsidDel="008952C1">
          <w:rPr>
            <w:spacing w:val="-1"/>
          </w:rPr>
          <w:delText xml:space="preserve"> </w:delText>
        </w:r>
        <w:r w:rsidDel="008952C1">
          <w:rPr>
            <w:spacing w:val="-2"/>
          </w:rPr>
          <w:delText>m</w:delText>
        </w:r>
        <w:r w:rsidDel="008952C1">
          <w:rPr>
            <w:spacing w:val="1"/>
          </w:rPr>
          <w:delText>u</w:delText>
        </w:r>
        <w:r w:rsidDel="008952C1">
          <w:delText>st</w:delText>
        </w:r>
        <w:r w:rsidDel="008952C1">
          <w:rPr>
            <w:spacing w:val="-1"/>
          </w:rPr>
          <w:delText xml:space="preserve"> </w:delText>
        </w:r>
        <w:r w:rsidDel="008952C1">
          <w:rPr>
            <w:spacing w:val="1"/>
          </w:rPr>
          <w:delText>b</w:delText>
        </w:r>
        <w:r w:rsidDel="008952C1">
          <w:delText>e</w:delText>
        </w:r>
        <w:r w:rsidDel="008952C1">
          <w:rPr>
            <w:spacing w:val="-2"/>
          </w:rPr>
          <w:delText xml:space="preserve"> </w:delText>
        </w:r>
        <w:r w:rsidDel="008952C1">
          <w:delText>t</w:delText>
        </w:r>
        <w:r w:rsidDel="008952C1">
          <w:rPr>
            <w:spacing w:val="-1"/>
          </w:rPr>
          <w:delText>y</w:delText>
        </w:r>
        <w:r w:rsidDel="008952C1">
          <w:delText>pic</w:delText>
        </w:r>
        <w:r w:rsidDel="008952C1">
          <w:rPr>
            <w:spacing w:val="-2"/>
          </w:rPr>
          <w:delText>a</w:delText>
        </w:r>
        <w:r w:rsidDel="008952C1">
          <w:delText>l</w:delText>
        </w:r>
        <w:r w:rsidDel="008952C1">
          <w:rPr>
            <w:spacing w:val="-1"/>
          </w:rPr>
          <w:delText xml:space="preserve"> </w:delText>
        </w:r>
        <w:r w:rsidDel="008952C1">
          <w:delText>of</w:delText>
        </w:r>
        <w:r w:rsidDel="008952C1">
          <w:rPr>
            <w:spacing w:val="-1"/>
          </w:rPr>
          <w:delText xml:space="preserve"> </w:delText>
        </w:r>
        <w:r w:rsidDel="008952C1">
          <w:delText>the</w:delText>
        </w:r>
        <w:r w:rsidDel="008952C1">
          <w:rPr>
            <w:spacing w:val="-3"/>
          </w:rPr>
          <w:delText xml:space="preserve"> </w:delText>
        </w:r>
        <w:r w:rsidDel="008952C1">
          <w:rPr>
            <w:spacing w:val="1"/>
          </w:rPr>
          <w:delText>v</w:delText>
        </w:r>
        <w:r w:rsidDel="008952C1">
          <w:rPr>
            <w:spacing w:val="-1"/>
          </w:rPr>
          <w:delText>a</w:delText>
        </w:r>
        <w:r w:rsidDel="008952C1">
          <w:delText>ri</w:delText>
        </w:r>
        <w:r w:rsidDel="008952C1">
          <w:rPr>
            <w:spacing w:val="-1"/>
          </w:rPr>
          <w:delText>e</w:delText>
        </w:r>
        <w:r w:rsidDel="008952C1">
          <w:delText>t</w:delText>
        </w:r>
        <w:r w:rsidDel="008952C1">
          <w:rPr>
            <w:spacing w:val="-1"/>
          </w:rPr>
          <w:delText>y</w:delText>
        </w:r>
        <w:r w:rsidDel="008952C1">
          <w:delText>.</w:delText>
        </w:r>
        <w:r w:rsidDel="008952C1">
          <w:rPr>
            <w:spacing w:val="-1"/>
          </w:rPr>
          <w:delText xml:space="preserve"> </w:delText>
        </w:r>
        <w:r w:rsidDel="008952C1">
          <w:delText>H</w:delText>
        </w:r>
        <w:r w:rsidDel="008952C1">
          <w:rPr>
            <w:spacing w:val="1"/>
          </w:rPr>
          <w:delText>o</w:delText>
        </w:r>
        <w:r w:rsidDel="008952C1">
          <w:delText>w</w:delText>
        </w:r>
        <w:r w:rsidDel="008952C1">
          <w:rPr>
            <w:spacing w:val="-1"/>
          </w:rPr>
          <w:delText>e</w:delText>
        </w:r>
        <w:r w:rsidDel="008952C1">
          <w:delText>v</w:delText>
        </w:r>
        <w:r w:rsidDel="008952C1">
          <w:rPr>
            <w:spacing w:val="-2"/>
          </w:rPr>
          <w:delText>e</w:delText>
        </w:r>
        <w:r w:rsidDel="008952C1">
          <w:delText>r,</w:delText>
        </w:r>
        <w:r w:rsidDel="008952C1">
          <w:rPr>
            <w:spacing w:val="-1"/>
          </w:rPr>
          <w:delText xml:space="preserve"> </w:delText>
        </w:r>
        <w:r w:rsidDel="008952C1">
          <w:delText>t</w:delText>
        </w:r>
      </w:del>
      <w:del w:id="163" w:author="Aruna Vivekanantham" w:date="2019-05-13T17:43:00Z">
        <w:r w:rsidDel="008952C1">
          <w:delText>he</w:delText>
        </w:r>
        <w:r w:rsidDel="008952C1">
          <w:rPr>
            <w:spacing w:val="-2"/>
          </w:rPr>
          <w:delText xml:space="preserve"> </w:delText>
        </w:r>
        <w:r w:rsidDel="008952C1">
          <w:rPr>
            <w:spacing w:val="1"/>
          </w:rPr>
          <w:delText>d</w:delText>
        </w:r>
        <w:r w:rsidDel="008952C1">
          <w:rPr>
            <w:spacing w:val="-2"/>
          </w:rPr>
          <w:delText>e</w:delText>
        </w:r>
        <w:r w:rsidDel="008952C1">
          <w:rPr>
            <w:spacing w:val="1"/>
          </w:rPr>
          <w:delText>g</w:delText>
        </w:r>
        <w:r w:rsidDel="008952C1">
          <w:delText>ree</w:delText>
        </w:r>
        <w:r w:rsidDel="008952C1">
          <w:rPr>
            <w:spacing w:val="-3"/>
          </w:rPr>
          <w:delText xml:space="preserve"> </w:delText>
        </w:r>
        <w:r w:rsidDel="008952C1">
          <w:rPr>
            <w:spacing w:val="1"/>
          </w:rPr>
          <w:delText>o</w:delText>
        </w:r>
        <w:r w:rsidDel="008952C1">
          <w:delText xml:space="preserve">f </w:delText>
        </w:r>
        <w:r w:rsidDel="008952C1">
          <w:rPr>
            <w:spacing w:val="-1"/>
          </w:rPr>
          <w:delText>co</w:delText>
        </w:r>
        <w:r w:rsidDel="008952C1">
          <w:delText>lo</w:delText>
        </w:r>
        <w:r w:rsidDel="008952C1">
          <w:rPr>
            <w:spacing w:val="-1"/>
          </w:rPr>
          <w:delText>ur</w:delText>
        </w:r>
        <w:r w:rsidDel="008952C1">
          <w:delText>ing</w:delText>
        </w:r>
        <w:r w:rsidDel="008952C1">
          <w:rPr>
            <w:spacing w:val="-1"/>
          </w:rPr>
          <w:delText xml:space="preserve"> s</w:delText>
        </w:r>
        <w:r w:rsidDel="008952C1">
          <w:rPr>
            <w:spacing w:val="1"/>
          </w:rPr>
          <w:delText>h</w:delText>
        </w:r>
        <w:r w:rsidDel="008952C1">
          <w:rPr>
            <w:spacing w:val="-1"/>
          </w:rPr>
          <w:delText>al</w:delText>
        </w:r>
        <w:r w:rsidDel="008952C1">
          <w:delText>l</w:delText>
        </w:r>
        <w:r w:rsidDel="008952C1">
          <w:rPr>
            <w:spacing w:val="-1"/>
          </w:rPr>
          <w:delText xml:space="preserve"> </w:delText>
        </w:r>
        <w:r w:rsidDel="008952C1">
          <w:delText>be</w:delText>
        </w:r>
        <w:r w:rsidDel="008952C1">
          <w:rPr>
            <w:spacing w:val="-2"/>
          </w:rPr>
          <w:delText xml:space="preserve"> </w:delText>
        </w:r>
        <w:r w:rsidDel="008952C1">
          <w:delText>su</w:delText>
        </w:r>
        <w:r w:rsidDel="008952C1">
          <w:rPr>
            <w:spacing w:val="-2"/>
          </w:rPr>
          <w:delText>c</w:delText>
        </w:r>
        <w:r w:rsidDel="008952C1">
          <w:delText>h t</w:delText>
        </w:r>
        <w:r w:rsidDel="008952C1">
          <w:rPr>
            <w:spacing w:val="1"/>
          </w:rPr>
          <w:delText>h</w:delText>
        </w:r>
        <w:r w:rsidDel="008952C1">
          <w:rPr>
            <w:spacing w:val="-1"/>
          </w:rPr>
          <w:delText>a</w:delText>
        </w:r>
        <w:r w:rsidDel="008952C1">
          <w:delText>t</w:delText>
        </w:r>
        <w:r w:rsidDel="008952C1">
          <w:rPr>
            <w:spacing w:val="-2"/>
          </w:rPr>
          <w:delText xml:space="preserve"> </w:delText>
        </w:r>
        <w:r w:rsidDel="008952C1">
          <w:rPr>
            <w:spacing w:val="-1"/>
          </w:rPr>
          <w:delText>f</w:delText>
        </w:r>
        <w:r w:rsidDel="008952C1">
          <w:rPr>
            <w:spacing w:val="1"/>
          </w:rPr>
          <w:delText>o</w:delText>
        </w:r>
        <w:r w:rsidDel="008952C1">
          <w:delText>l</w:delText>
        </w:r>
        <w:r w:rsidDel="008952C1">
          <w:rPr>
            <w:spacing w:val="-1"/>
          </w:rPr>
          <w:delText>l</w:delText>
        </w:r>
        <w:r w:rsidDel="008952C1">
          <w:rPr>
            <w:spacing w:val="1"/>
          </w:rPr>
          <w:delText>o</w:delText>
        </w:r>
        <w:r w:rsidDel="008952C1">
          <w:rPr>
            <w:spacing w:val="-1"/>
          </w:rPr>
          <w:delText>w</w:delText>
        </w:r>
        <w:r w:rsidDel="008952C1">
          <w:delText>i</w:delText>
        </w:r>
        <w:r w:rsidDel="008952C1">
          <w:rPr>
            <w:spacing w:val="-1"/>
          </w:rPr>
          <w:delText>n</w:delText>
        </w:r>
        <w:r w:rsidDel="008952C1">
          <w:delText>g</w:delText>
        </w:r>
        <w:r w:rsidDel="008952C1">
          <w:rPr>
            <w:spacing w:val="-2"/>
          </w:rPr>
          <w:delText xml:space="preserve"> </w:delText>
        </w:r>
        <w:r w:rsidDel="008952C1">
          <w:rPr>
            <w:spacing w:val="1"/>
          </w:rPr>
          <w:delText>n</w:delText>
        </w:r>
        <w:r w:rsidDel="008952C1">
          <w:rPr>
            <w:spacing w:val="-1"/>
          </w:rPr>
          <w:delText>o</w:delText>
        </w:r>
        <w:r w:rsidDel="008952C1">
          <w:delText>r</w:delText>
        </w:r>
        <w:r w:rsidDel="008952C1">
          <w:rPr>
            <w:spacing w:val="-1"/>
          </w:rPr>
          <w:delText>m</w:delText>
        </w:r>
        <w:r w:rsidDel="008952C1">
          <w:rPr>
            <w:spacing w:val="-2"/>
          </w:rPr>
          <w:delText>a</w:delText>
        </w:r>
        <w:r w:rsidDel="008952C1">
          <w:delText>l</w:delText>
        </w:r>
        <w:r w:rsidDel="008952C1">
          <w:rPr>
            <w:spacing w:val="-1"/>
          </w:rPr>
          <w:delText xml:space="preserve"> </w:delText>
        </w:r>
        <w:r w:rsidDel="008952C1">
          <w:rPr>
            <w:spacing w:val="1"/>
          </w:rPr>
          <w:delText>d</w:delText>
        </w:r>
        <w:r w:rsidDel="008952C1">
          <w:rPr>
            <w:spacing w:val="-2"/>
          </w:rPr>
          <w:delText>e</w:delText>
        </w:r>
        <w:r w:rsidDel="008952C1">
          <w:rPr>
            <w:spacing w:val="1"/>
          </w:rPr>
          <w:delText>v</w:delText>
        </w:r>
        <w:r w:rsidDel="008952C1">
          <w:rPr>
            <w:spacing w:val="-1"/>
          </w:rPr>
          <w:delText>e</w:delText>
        </w:r>
        <w:r w:rsidDel="008952C1">
          <w:delText>l</w:delText>
        </w:r>
        <w:r w:rsidDel="008952C1">
          <w:rPr>
            <w:spacing w:val="1"/>
          </w:rPr>
          <w:delText>op</w:delText>
        </w:r>
        <w:r w:rsidDel="008952C1">
          <w:delText>m</w:delText>
        </w:r>
        <w:r w:rsidDel="008952C1">
          <w:rPr>
            <w:spacing w:val="-2"/>
          </w:rPr>
          <w:delText>e</w:delText>
        </w:r>
        <w:r w:rsidDel="008952C1">
          <w:rPr>
            <w:spacing w:val="1"/>
          </w:rPr>
          <w:delText>n</w:delText>
        </w:r>
        <w:r w:rsidDel="008952C1">
          <w:delText>t</w:delText>
        </w:r>
        <w:r w:rsidDel="008952C1">
          <w:rPr>
            <w:spacing w:val="-1"/>
          </w:rPr>
          <w:delText xml:space="preserve"> </w:delText>
        </w:r>
        <w:r w:rsidDel="008952C1">
          <w:delText>t</w:delText>
        </w:r>
        <w:r w:rsidDel="008952C1">
          <w:rPr>
            <w:spacing w:val="1"/>
          </w:rPr>
          <w:delText>h</w:delText>
        </w:r>
        <w:r w:rsidDel="008952C1">
          <w:delText>e</w:delText>
        </w:r>
        <w:r w:rsidDel="008952C1">
          <w:rPr>
            <w:spacing w:val="-3"/>
          </w:rPr>
          <w:delText xml:space="preserve"> </w:delText>
        </w:r>
        <w:r w:rsidDel="008952C1">
          <w:delText>l</w:delText>
        </w:r>
        <w:r w:rsidDel="008952C1">
          <w:rPr>
            <w:spacing w:val="-1"/>
          </w:rPr>
          <w:delText>em</w:delText>
        </w:r>
        <w:r w:rsidDel="008952C1">
          <w:rPr>
            <w:spacing w:val="1"/>
          </w:rPr>
          <w:delText>on</w:delText>
        </w:r>
        <w:r w:rsidDel="008952C1">
          <w:delText>s</w:delText>
        </w:r>
        <w:r w:rsidDel="008952C1">
          <w:rPr>
            <w:spacing w:val="-4"/>
          </w:rPr>
          <w:delText xml:space="preserve"> </w:delText>
        </w:r>
        <w:r w:rsidDel="008952C1">
          <w:delText>r</w:delText>
        </w:r>
        <w:r w:rsidDel="008952C1">
          <w:rPr>
            <w:spacing w:val="-1"/>
          </w:rPr>
          <w:delText>eac</w:delText>
        </w:r>
        <w:r w:rsidDel="008952C1">
          <w:delText>h</w:delText>
        </w:r>
        <w:r w:rsidDel="008952C1">
          <w:rPr>
            <w:spacing w:val="-2"/>
          </w:rPr>
          <w:delText xml:space="preserve"> </w:delText>
        </w:r>
        <w:r w:rsidDel="008952C1">
          <w:delText>t</w:delText>
        </w:r>
        <w:r w:rsidDel="008952C1">
          <w:rPr>
            <w:spacing w:val="1"/>
          </w:rPr>
          <w:delText>h</w:delText>
        </w:r>
        <w:r w:rsidDel="008952C1">
          <w:delText>e</w:delText>
        </w:r>
        <w:r w:rsidDel="008952C1">
          <w:rPr>
            <w:spacing w:val="-2"/>
          </w:rPr>
          <w:delText xml:space="preserve"> </w:delText>
        </w:r>
        <w:r w:rsidDel="008952C1">
          <w:rPr>
            <w:spacing w:val="-1"/>
          </w:rPr>
          <w:delText>c</w:delText>
        </w:r>
        <w:r w:rsidDel="008952C1">
          <w:rPr>
            <w:spacing w:val="1"/>
          </w:rPr>
          <w:delText>o</w:delText>
        </w:r>
        <w:r w:rsidDel="008952C1">
          <w:delText>l</w:delText>
        </w:r>
        <w:r w:rsidDel="008952C1">
          <w:rPr>
            <w:spacing w:val="-1"/>
          </w:rPr>
          <w:delText>o</w:delText>
        </w:r>
        <w:r w:rsidDel="008952C1">
          <w:rPr>
            <w:spacing w:val="1"/>
          </w:rPr>
          <w:delText>u</w:delText>
        </w:r>
        <w:r w:rsidDel="008952C1">
          <w:delText>r</w:delText>
        </w:r>
        <w:r w:rsidDel="008952C1">
          <w:rPr>
            <w:spacing w:val="-2"/>
          </w:rPr>
          <w:delText xml:space="preserve"> </w:delText>
        </w:r>
        <w:r w:rsidDel="008952C1">
          <w:delText>t</w:delText>
        </w:r>
        <w:r w:rsidDel="008952C1">
          <w:rPr>
            <w:spacing w:val="-1"/>
          </w:rPr>
          <w:delText>yp</w:delText>
        </w:r>
        <w:r w:rsidDel="008952C1">
          <w:delText>i</w:delText>
        </w:r>
        <w:r w:rsidDel="008952C1">
          <w:rPr>
            <w:spacing w:val="-1"/>
          </w:rPr>
          <w:delText>c</w:delText>
        </w:r>
        <w:r w:rsidDel="008952C1">
          <w:rPr>
            <w:spacing w:val="-2"/>
          </w:rPr>
          <w:delText>a</w:delText>
        </w:r>
        <w:r w:rsidDel="008952C1">
          <w:delText>l</w:delText>
        </w:r>
        <w:r w:rsidDel="008952C1">
          <w:rPr>
            <w:spacing w:val="-1"/>
          </w:rPr>
          <w:delText xml:space="preserve"> </w:delText>
        </w:r>
        <w:r w:rsidDel="008952C1">
          <w:rPr>
            <w:spacing w:val="1"/>
          </w:rPr>
          <w:delText>o</w:delText>
        </w:r>
        <w:r w:rsidDel="008952C1">
          <w:delText>f</w:delText>
        </w:r>
        <w:r w:rsidDel="008952C1">
          <w:rPr>
            <w:spacing w:val="-2"/>
          </w:rPr>
          <w:delText xml:space="preserve"> </w:delText>
        </w:r>
        <w:r w:rsidDel="008952C1">
          <w:delText>t</w:delText>
        </w:r>
        <w:r w:rsidDel="008952C1">
          <w:rPr>
            <w:spacing w:val="1"/>
          </w:rPr>
          <w:delText>h</w:delText>
        </w:r>
        <w:r w:rsidDel="008952C1">
          <w:delText>e</w:delText>
        </w:r>
        <w:r w:rsidDel="008952C1">
          <w:rPr>
            <w:spacing w:val="-3"/>
          </w:rPr>
          <w:delText xml:space="preserve"> </w:delText>
        </w:r>
        <w:r w:rsidDel="008952C1">
          <w:rPr>
            <w:spacing w:val="1"/>
          </w:rPr>
          <w:delText>v</w:delText>
        </w:r>
        <w:r w:rsidDel="008952C1">
          <w:rPr>
            <w:spacing w:val="-1"/>
          </w:rPr>
          <w:delText>ar</w:delText>
        </w:r>
        <w:r w:rsidDel="008952C1">
          <w:rPr>
            <w:spacing w:val="1"/>
          </w:rPr>
          <w:delText>i</w:delText>
        </w:r>
        <w:r w:rsidDel="008952C1">
          <w:rPr>
            <w:spacing w:val="-2"/>
          </w:rPr>
          <w:delText>e</w:delText>
        </w:r>
        <w:r w:rsidDel="008952C1">
          <w:rPr>
            <w:spacing w:val="1"/>
          </w:rPr>
          <w:delText>t</w:delText>
        </w:r>
        <w:r w:rsidDel="008952C1">
          <w:delText>y</w:delText>
        </w:r>
        <w:r w:rsidDel="008952C1">
          <w:rPr>
            <w:spacing w:val="-2"/>
          </w:rPr>
          <w:delText xml:space="preserve"> a</w:delText>
        </w:r>
        <w:r w:rsidDel="008952C1">
          <w:delText>t</w:delText>
        </w:r>
        <w:r w:rsidDel="008952C1">
          <w:rPr>
            <w:spacing w:val="-1"/>
          </w:rPr>
          <w:delText xml:space="preserve"> </w:delText>
        </w:r>
        <w:r w:rsidDel="008952C1">
          <w:delText>t</w:delText>
        </w:r>
        <w:r w:rsidDel="008952C1">
          <w:rPr>
            <w:spacing w:val="1"/>
          </w:rPr>
          <w:delText>h</w:delText>
        </w:r>
        <w:r w:rsidDel="008952C1">
          <w:rPr>
            <w:spacing w:val="-1"/>
          </w:rPr>
          <w:delText>e</w:delText>
        </w:r>
        <w:r w:rsidDel="008952C1">
          <w:delText>ir d</w:delText>
        </w:r>
        <w:r w:rsidDel="008952C1">
          <w:rPr>
            <w:spacing w:val="-1"/>
          </w:rPr>
          <w:delText>es</w:delText>
        </w:r>
        <w:r w:rsidDel="008952C1">
          <w:delText>tin</w:delText>
        </w:r>
        <w:r w:rsidDel="008952C1">
          <w:rPr>
            <w:spacing w:val="-1"/>
          </w:rPr>
          <w:delText>a</w:delText>
        </w:r>
        <w:r w:rsidDel="008952C1">
          <w:delText>t</w:delText>
        </w:r>
        <w:r w:rsidDel="008952C1">
          <w:rPr>
            <w:spacing w:val="-1"/>
          </w:rPr>
          <w:delText>io</w:delText>
        </w:r>
        <w:r w:rsidDel="008952C1">
          <w:delText>n</w:delText>
        </w:r>
        <w:r w:rsidDel="008952C1">
          <w:rPr>
            <w:spacing w:val="1"/>
          </w:rPr>
          <w:delText xml:space="preserve"> </w:delText>
        </w:r>
        <w:r w:rsidDel="008952C1">
          <w:delText>p</w:delText>
        </w:r>
        <w:r w:rsidDel="008952C1">
          <w:rPr>
            <w:spacing w:val="-1"/>
          </w:rPr>
          <w:delText>o</w:delText>
        </w:r>
        <w:r w:rsidDel="008952C1">
          <w:delText>int.</w:delText>
        </w:r>
        <w:r w:rsidDel="008952C1">
          <w:rPr>
            <w:spacing w:val="1"/>
          </w:rPr>
          <w:delText xml:space="preserve"> </w:delText>
        </w:r>
      </w:del>
      <w:del w:id="164" w:author="Aruna Vivekanantham" w:date="2019-05-13T17:47:00Z">
        <w:r w:rsidDel="001845A4">
          <w:rPr>
            <w:spacing w:val="-1"/>
          </w:rPr>
          <w:delText>F</w:delText>
        </w:r>
        <w:r w:rsidDel="001845A4">
          <w:delText>r</w:delText>
        </w:r>
        <w:r w:rsidDel="001845A4">
          <w:rPr>
            <w:spacing w:val="-1"/>
          </w:rPr>
          <w:delText>u</w:delText>
        </w:r>
        <w:r w:rsidDel="001845A4">
          <w:rPr>
            <w:spacing w:val="1"/>
          </w:rPr>
          <w:delText>i</w:delText>
        </w:r>
        <w:r w:rsidDel="001845A4">
          <w:delText>t wi</w:delText>
        </w:r>
        <w:r w:rsidDel="001845A4">
          <w:rPr>
            <w:spacing w:val="-1"/>
          </w:rPr>
          <w:delText>t</w:delText>
        </w:r>
        <w:r w:rsidDel="001845A4">
          <w:delText>h</w:delText>
        </w:r>
        <w:r w:rsidDel="001845A4">
          <w:rPr>
            <w:spacing w:val="1"/>
          </w:rPr>
          <w:delText xml:space="preserve"> </w:delText>
        </w:r>
        <w:r w:rsidDel="001845A4">
          <w:delText>a</w:delText>
        </w:r>
        <w:r w:rsidDel="001845A4">
          <w:rPr>
            <w:spacing w:val="1"/>
          </w:rPr>
          <w:delText xml:space="preserve"> </w:delText>
        </w:r>
        <w:r w:rsidDel="001845A4">
          <w:delText>gr</w:delText>
        </w:r>
        <w:r w:rsidDel="001845A4">
          <w:rPr>
            <w:spacing w:val="-1"/>
          </w:rPr>
          <w:delText>ee</w:delText>
        </w:r>
        <w:r w:rsidDel="001845A4">
          <w:delText>n</w:delText>
        </w:r>
        <w:r w:rsidDel="001845A4">
          <w:rPr>
            <w:spacing w:val="1"/>
          </w:rPr>
          <w:delText xml:space="preserve"> </w:delText>
        </w:r>
      </w:del>
      <w:del w:id="165" w:author="Aruna Vivekanantham" w:date="2019-05-13T17:41:00Z">
        <w:r w:rsidDel="008952C1">
          <w:delText>(</w:delText>
        </w:r>
        <w:r w:rsidDel="008952C1">
          <w:rPr>
            <w:spacing w:val="-1"/>
          </w:rPr>
          <w:delText>b</w:delText>
        </w:r>
        <w:r w:rsidDel="008952C1">
          <w:rPr>
            <w:spacing w:val="1"/>
          </w:rPr>
          <w:delText>u</w:delText>
        </w:r>
        <w:r w:rsidDel="008952C1">
          <w:delText>t</w:delText>
        </w:r>
        <w:r w:rsidDel="008952C1">
          <w:rPr>
            <w:spacing w:val="2"/>
          </w:rPr>
          <w:delText xml:space="preserve"> </w:delText>
        </w:r>
        <w:r w:rsidDel="008952C1">
          <w:rPr>
            <w:spacing w:val="-1"/>
          </w:rPr>
          <w:delText>n</w:delText>
        </w:r>
        <w:r w:rsidDel="008952C1">
          <w:rPr>
            <w:spacing w:val="1"/>
          </w:rPr>
          <w:delText>o</w:delText>
        </w:r>
        <w:r w:rsidDel="008952C1">
          <w:delText>t</w:delText>
        </w:r>
        <w:r w:rsidDel="008952C1">
          <w:rPr>
            <w:spacing w:val="1"/>
          </w:rPr>
          <w:delText xml:space="preserve"> </w:delText>
        </w:r>
        <w:r w:rsidDel="008952C1">
          <w:delText>d</w:delText>
        </w:r>
        <w:r w:rsidDel="008952C1">
          <w:rPr>
            <w:spacing w:val="-2"/>
          </w:rPr>
          <w:delText>a</w:delText>
        </w:r>
        <w:r w:rsidDel="008952C1">
          <w:delText>rk</w:delText>
        </w:r>
        <w:r w:rsidDel="008952C1">
          <w:rPr>
            <w:spacing w:val="1"/>
          </w:rPr>
          <w:delText xml:space="preserve"> g</w:delText>
        </w:r>
        <w:r w:rsidDel="008952C1">
          <w:delText>r</w:delText>
        </w:r>
        <w:r w:rsidDel="008952C1">
          <w:rPr>
            <w:spacing w:val="-1"/>
          </w:rPr>
          <w:delText>e</w:delText>
        </w:r>
        <w:r w:rsidDel="008952C1">
          <w:rPr>
            <w:spacing w:val="-2"/>
          </w:rPr>
          <w:delText>e</w:delText>
        </w:r>
        <w:r w:rsidDel="008952C1">
          <w:rPr>
            <w:spacing w:val="1"/>
          </w:rPr>
          <w:delText>n</w:delText>
        </w:r>
        <w:r w:rsidDel="008952C1">
          <w:delText>)</w:delText>
        </w:r>
        <w:r w:rsidDel="008952C1">
          <w:rPr>
            <w:spacing w:val="2"/>
          </w:rPr>
          <w:delText xml:space="preserve"> </w:delText>
        </w:r>
      </w:del>
      <w:del w:id="166" w:author="Aruna Vivekanantham" w:date="2019-05-13T17:47:00Z">
        <w:r w:rsidDel="001845A4">
          <w:rPr>
            <w:spacing w:val="-1"/>
          </w:rPr>
          <w:delText>c</w:delText>
        </w:r>
        <w:r w:rsidDel="001845A4">
          <w:rPr>
            <w:spacing w:val="1"/>
          </w:rPr>
          <w:delText>o</w:delText>
        </w:r>
        <w:r w:rsidDel="001845A4">
          <w:delText>l</w:delText>
        </w:r>
        <w:r w:rsidDel="001845A4">
          <w:rPr>
            <w:spacing w:val="-2"/>
          </w:rPr>
          <w:delText>o</w:delText>
        </w:r>
        <w:r w:rsidDel="001845A4">
          <w:delText>ur</w:delText>
        </w:r>
        <w:r w:rsidDel="001845A4">
          <w:rPr>
            <w:spacing w:val="1"/>
          </w:rPr>
          <w:delText xml:space="preserve"> </w:delText>
        </w:r>
        <w:r w:rsidDel="001845A4">
          <w:delText>is</w:delText>
        </w:r>
        <w:r w:rsidDel="001845A4">
          <w:rPr>
            <w:spacing w:val="1"/>
          </w:rPr>
          <w:delText xml:space="preserve"> </w:delText>
        </w:r>
        <w:r w:rsidDel="001845A4">
          <w:rPr>
            <w:spacing w:val="-2"/>
          </w:rPr>
          <w:delText>a</w:delText>
        </w:r>
        <w:r w:rsidDel="001845A4">
          <w:rPr>
            <w:spacing w:val="1"/>
          </w:rPr>
          <w:delText>l</w:delText>
        </w:r>
        <w:r w:rsidDel="001845A4">
          <w:delText>l</w:delText>
        </w:r>
        <w:r w:rsidDel="001845A4">
          <w:rPr>
            <w:spacing w:val="-1"/>
          </w:rPr>
          <w:delText>o</w:delText>
        </w:r>
        <w:r w:rsidDel="001845A4">
          <w:delText>w</w:delText>
        </w:r>
        <w:r w:rsidDel="001845A4">
          <w:rPr>
            <w:spacing w:val="-1"/>
          </w:rPr>
          <w:delText>e</w:delText>
        </w:r>
        <w:r w:rsidDel="001845A4">
          <w:delText xml:space="preserve">d, </w:delText>
        </w:r>
        <w:r w:rsidDel="001845A4">
          <w:rPr>
            <w:spacing w:val="1"/>
          </w:rPr>
          <w:delText>p</w:delText>
        </w:r>
        <w:r w:rsidDel="001845A4">
          <w:delText>ro</w:delText>
        </w:r>
        <w:r w:rsidDel="001845A4">
          <w:rPr>
            <w:spacing w:val="-1"/>
          </w:rPr>
          <w:delText>v</w:delText>
        </w:r>
        <w:r w:rsidDel="001845A4">
          <w:delText>id</w:delText>
        </w:r>
        <w:r w:rsidDel="001845A4">
          <w:rPr>
            <w:spacing w:val="-1"/>
          </w:rPr>
          <w:delText>e</w:delText>
        </w:r>
        <w:r w:rsidDel="001845A4">
          <w:delText>d it s</w:delText>
        </w:r>
        <w:r w:rsidDel="001845A4">
          <w:rPr>
            <w:spacing w:val="-2"/>
          </w:rPr>
          <w:delText>a</w:delText>
        </w:r>
        <w:r w:rsidDel="001845A4">
          <w:rPr>
            <w:spacing w:val="2"/>
          </w:rPr>
          <w:delText>t</w:delText>
        </w:r>
        <w:r w:rsidDel="001845A4">
          <w:delText>i</w:delText>
        </w:r>
        <w:r w:rsidDel="001845A4">
          <w:rPr>
            <w:spacing w:val="-1"/>
          </w:rPr>
          <w:delText>s</w:delText>
        </w:r>
        <w:r w:rsidDel="001845A4">
          <w:delText>fi</w:delText>
        </w:r>
        <w:r w:rsidDel="001845A4">
          <w:rPr>
            <w:spacing w:val="-1"/>
          </w:rPr>
          <w:delText>e</w:delText>
        </w:r>
        <w:r w:rsidDel="001845A4">
          <w:delText>s</w:delText>
        </w:r>
        <w:r w:rsidDel="001845A4">
          <w:rPr>
            <w:spacing w:val="-1"/>
          </w:rPr>
          <w:delText xml:space="preserve"> </w:delText>
        </w:r>
        <w:r w:rsidDel="001845A4">
          <w:delText>the</w:delText>
        </w:r>
        <w:r w:rsidDel="001845A4">
          <w:rPr>
            <w:spacing w:val="-1"/>
          </w:rPr>
          <w:delText xml:space="preserve"> </w:delText>
        </w:r>
        <w:r w:rsidDel="001845A4">
          <w:rPr>
            <w:spacing w:val="-2"/>
          </w:rPr>
          <w:delText>m</w:delText>
        </w:r>
        <w:r w:rsidDel="001845A4">
          <w:rPr>
            <w:spacing w:val="2"/>
          </w:rPr>
          <w:delText>i</w:delText>
        </w:r>
        <w:r w:rsidDel="001845A4">
          <w:delText>ni</w:delText>
        </w:r>
        <w:r w:rsidDel="001845A4">
          <w:rPr>
            <w:spacing w:val="-2"/>
          </w:rPr>
          <w:delText>m</w:delText>
        </w:r>
        <w:r w:rsidDel="001845A4">
          <w:rPr>
            <w:spacing w:val="1"/>
          </w:rPr>
          <w:delText>u</w:delText>
        </w:r>
        <w:r w:rsidDel="001845A4">
          <w:delText>m</w:delText>
        </w:r>
        <w:r w:rsidDel="001845A4">
          <w:rPr>
            <w:spacing w:val="-2"/>
          </w:rPr>
          <w:delText xml:space="preserve"> </w:delText>
        </w:r>
        <w:r w:rsidDel="001845A4">
          <w:delText>r</w:delText>
        </w:r>
        <w:r w:rsidDel="001845A4">
          <w:rPr>
            <w:spacing w:val="-1"/>
          </w:rPr>
          <w:delText>e</w:delText>
        </w:r>
        <w:r w:rsidDel="001845A4">
          <w:delText>quir</w:delText>
        </w:r>
        <w:r w:rsidDel="001845A4">
          <w:rPr>
            <w:spacing w:val="-1"/>
          </w:rPr>
          <w:delText>e</w:delText>
        </w:r>
        <w:r w:rsidDel="001845A4">
          <w:rPr>
            <w:spacing w:val="-2"/>
          </w:rPr>
          <w:delText>m</w:delText>
        </w:r>
        <w:r w:rsidDel="001845A4">
          <w:rPr>
            <w:spacing w:val="-1"/>
          </w:rPr>
          <w:delText>e</w:delText>
        </w:r>
        <w:r w:rsidDel="001845A4">
          <w:delText xml:space="preserve">nts </w:delText>
        </w:r>
        <w:r w:rsidDel="001845A4">
          <w:rPr>
            <w:spacing w:val="-1"/>
          </w:rPr>
          <w:delText>a</w:delText>
        </w:r>
        <w:r w:rsidDel="001845A4">
          <w:delText>s to</w:delText>
        </w:r>
        <w:r w:rsidDel="001845A4">
          <w:rPr>
            <w:spacing w:val="-1"/>
          </w:rPr>
          <w:delText xml:space="preserve"> </w:delText>
        </w:r>
        <w:r w:rsidDel="001845A4">
          <w:rPr>
            <w:spacing w:val="2"/>
          </w:rPr>
          <w:delText>j</w:delText>
        </w:r>
        <w:r w:rsidDel="001845A4">
          <w:rPr>
            <w:spacing w:val="-1"/>
          </w:rPr>
          <w:delText>ui</w:delText>
        </w:r>
        <w:r w:rsidDel="001845A4">
          <w:rPr>
            <w:spacing w:val="1"/>
          </w:rPr>
          <w:delText>c</w:delText>
        </w:r>
        <w:r w:rsidDel="001845A4">
          <w:delText xml:space="preserve">e </w:delText>
        </w:r>
        <w:r w:rsidDel="001845A4">
          <w:rPr>
            <w:spacing w:val="-2"/>
          </w:rPr>
          <w:delText>c</w:delText>
        </w:r>
        <w:r w:rsidDel="001845A4">
          <w:delText>ont</w:delText>
        </w:r>
        <w:r w:rsidDel="001845A4">
          <w:rPr>
            <w:spacing w:val="-1"/>
          </w:rPr>
          <w:delText>en</w:delText>
        </w:r>
        <w:r w:rsidDel="001845A4">
          <w:delText>t</w:delText>
        </w:r>
      </w:del>
    </w:p>
    <w:p w14:paraId="3932905C" w14:textId="77777777" w:rsidR="00D41C24" w:rsidRDefault="00D41C24">
      <w:pPr>
        <w:pStyle w:val="SingleTxtG"/>
      </w:pPr>
      <w:del w:id="167" w:author="Aruna Vivekanantham" w:date="2019-05-13T17:47:00Z">
        <w:r w:rsidDel="001845A4">
          <w:rPr>
            <w:spacing w:val="-1"/>
          </w:rPr>
          <w:delText>L</w:delText>
        </w:r>
        <w:r w:rsidDel="001845A4">
          <w:rPr>
            <w:spacing w:val="1"/>
          </w:rPr>
          <w:delText>e</w:delText>
        </w:r>
        <w:r w:rsidDel="001845A4">
          <w:rPr>
            <w:spacing w:val="-2"/>
          </w:rPr>
          <w:delText>m</w:delText>
        </w:r>
        <w:r w:rsidDel="001845A4">
          <w:delText>ons</w:delText>
        </w:r>
        <w:r w:rsidDel="001845A4">
          <w:rPr>
            <w:spacing w:val="1"/>
          </w:rPr>
          <w:delText xml:space="preserve"> </w:delText>
        </w:r>
        <w:r w:rsidDel="001845A4">
          <w:rPr>
            <w:spacing w:val="-2"/>
          </w:rPr>
          <w:delText>m</w:delText>
        </w:r>
        <w:r w:rsidDel="001845A4">
          <w:delText>e</w:delText>
        </w:r>
        <w:r w:rsidDel="001845A4">
          <w:rPr>
            <w:spacing w:val="-2"/>
          </w:rPr>
          <w:delText>e</w:delText>
        </w:r>
        <w:r w:rsidDel="001845A4">
          <w:rPr>
            <w:spacing w:val="1"/>
          </w:rPr>
          <w:delText>t</w:delText>
        </w:r>
        <w:r w:rsidDel="001845A4">
          <w:delText>ing th</w:delText>
        </w:r>
        <w:r w:rsidDel="001845A4">
          <w:rPr>
            <w:spacing w:val="-1"/>
          </w:rPr>
          <w:delText>es</w:delText>
        </w:r>
        <w:r w:rsidDel="001845A4">
          <w:delText>e</w:delText>
        </w:r>
        <w:r w:rsidDel="001845A4">
          <w:rPr>
            <w:spacing w:val="2"/>
          </w:rPr>
          <w:delText xml:space="preserve"> </w:delText>
        </w:r>
        <w:r w:rsidDel="001845A4">
          <w:delText>m</w:delText>
        </w:r>
        <w:r w:rsidDel="001845A4">
          <w:rPr>
            <w:spacing w:val="-2"/>
          </w:rPr>
          <w:delText>a</w:delText>
        </w:r>
        <w:r w:rsidDel="001845A4">
          <w:rPr>
            <w:spacing w:val="1"/>
          </w:rPr>
          <w:delText>tu</w:delText>
        </w:r>
        <w:r w:rsidDel="001845A4">
          <w:delText>rity r</w:delText>
        </w:r>
        <w:r w:rsidDel="001845A4">
          <w:rPr>
            <w:spacing w:val="-1"/>
          </w:rPr>
          <w:delText>eq</w:delText>
        </w:r>
        <w:r w:rsidDel="001845A4">
          <w:delText>uir</w:delText>
        </w:r>
        <w:r w:rsidDel="001845A4">
          <w:rPr>
            <w:spacing w:val="-1"/>
          </w:rPr>
          <w:delText>e</w:delText>
        </w:r>
        <w:r w:rsidDel="001845A4">
          <w:delText>m</w:delText>
        </w:r>
        <w:r w:rsidDel="001845A4">
          <w:rPr>
            <w:spacing w:val="-1"/>
          </w:rPr>
          <w:delText>en</w:delText>
        </w:r>
        <w:r w:rsidDel="001845A4">
          <w:rPr>
            <w:spacing w:val="1"/>
          </w:rPr>
          <w:delText>t</w:delText>
        </w:r>
        <w:r w:rsidDel="001845A4">
          <w:delText>s</w:delText>
        </w:r>
        <w:r w:rsidDel="001845A4">
          <w:rPr>
            <w:spacing w:val="1"/>
          </w:rPr>
          <w:delText xml:space="preserve"> </w:delText>
        </w:r>
        <w:r w:rsidDel="001845A4">
          <w:rPr>
            <w:spacing w:val="-2"/>
          </w:rPr>
          <w:delText>m</w:delText>
        </w:r>
        <w:r w:rsidDel="001845A4">
          <w:rPr>
            <w:spacing w:val="-1"/>
          </w:rPr>
          <w:delText>a</w:delText>
        </w:r>
        <w:r w:rsidDel="001845A4">
          <w:delText>y</w:delText>
        </w:r>
        <w:r w:rsidDel="001845A4">
          <w:rPr>
            <w:spacing w:val="2"/>
          </w:rPr>
          <w:delText xml:space="preserve"> </w:delText>
        </w:r>
        <w:r w:rsidDel="001845A4">
          <w:delText>be</w:delText>
        </w:r>
        <w:r w:rsidDel="001845A4">
          <w:rPr>
            <w:spacing w:val="2"/>
          </w:rPr>
          <w:delText xml:space="preserve"> </w:delText>
        </w:r>
        <w:r w:rsidDel="001845A4">
          <w:rPr>
            <w:spacing w:val="1"/>
          </w:rPr>
          <w:delText>“</w:delText>
        </w:r>
        <w:r w:rsidDel="001845A4">
          <w:delText>d</w:delText>
        </w:r>
        <w:r w:rsidDel="001845A4">
          <w:rPr>
            <w:spacing w:val="-2"/>
          </w:rPr>
          <w:delText>e</w:delText>
        </w:r>
        <w:r w:rsidDel="001845A4">
          <w:delText>gr</w:delText>
        </w:r>
        <w:r w:rsidDel="001845A4">
          <w:rPr>
            <w:spacing w:val="-1"/>
          </w:rPr>
          <w:delText>ee</w:delText>
        </w:r>
        <w:r w:rsidDel="001845A4">
          <w:rPr>
            <w:spacing w:val="1"/>
          </w:rPr>
          <w:delText>n</w:delText>
        </w:r>
        <w:r w:rsidDel="001845A4">
          <w:rPr>
            <w:spacing w:val="-2"/>
          </w:rPr>
          <w:delText>e</w:delText>
        </w:r>
        <w:r w:rsidDel="001845A4">
          <w:rPr>
            <w:spacing w:val="1"/>
          </w:rPr>
          <w:delText>d</w:delText>
        </w:r>
        <w:r w:rsidDel="001845A4">
          <w:delText>”.</w:delText>
        </w:r>
        <w:r w:rsidDel="001845A4">
          <w:rPr>
            <w:spacing w:val="1"/>
          </w:rPr>
          <w:delText xml:space="preserve"> </w:delText>
        </w:r>
        <w:r w:rsidDel="001845A4">
          <w:rPr>
            <w:spacing w:val="-2"/>
          </w:rPr>
          <w:delText>T</w:delText>
        </w:r>
        <w:r w:rsidDel="001845A4">
          <w:rPr>
            <w:spacing w:val="1"/>
          </w:rPr>
          <w:delText>h</w:delText>
        </w:r>
        <w:r w:rsidDel="001845A4">
          <w:delText>is tre</w:delText>
        </w:r>
        <w:r w:rsidDel="001845A4">
          <w:rPr>
            <w:spacing w:val="-2"/>
          </w:rPr>
          <w:delText>a</w:delText>
        </w:r>
        <w:r w:rsidDel="001845A4">
          <w:rPr>
            <w:spacing w:val="1"/>
          </w:rPr>
          <w:delText>t</w:delText>
        </w:r>
        <w:r w:rsidDel="001845A4">
          <w:delText>m</w:delText>
        </w:r>
        <w:r w:rsidDel="001845A4">
          <w:rPr>
            <w:spacing w:val="-1"/>
          </w:rPr>
          <w:delText>e</w:delText>
        </w:r>
        <w:r w:rsidDel="001845A4">
          <w:delText xml:space="preserve">nt </w:delText>
        </w:r>
        <w:r w:rsidDel="001845A4">
          <w:rPr>
            <w:spacing w:val="1"/>
          </w:rPr>
          <w:delText>i</w:delText>
        </w:r>
        <w:r w:rsidDel="001845A4">
          <w:delText xml:space="preserve">s only </w:delText>
        </w:r>
        <w:r w:rsidDel="001845A4">
          <w:rPr>
            <w:spacing w:val="1"/>
          </w:rPr>
          <w:delText>p</w:delText>
        </w:r>
        <w:r w:rsidDel="001845A4">
          <w:rPr>
            <w:spacing w:val="-1"/>
          </w:rPr>
          <w:delText>e</w:delText>
        </w:r>
        <w:r w:rsidDel="001845A4">
          <w:delText>r</w:delText>
        </w:r>
        <w:r w:rsidDel="001845A4">
          <w:rPr>
            <w:spacing w:val="-3"/>
          </w:rPr>
          <w:delText>m</w:delText>
        </w:r>
        <w:r w:rsidDel="001845A4">
          <w:rPr>
            <w:spacing w:val="1"/>
          </w:rPr>
          <w:delText>i</w:delText>
        </w:r>
        <w:r w:rsidDel="001845A4">
          <w:delText>tt</w:delText>
        </w:r>
        <w:r w:rsidDel="001845A4">
          <w:rPr>
            <w:spacing w:val="-1"/>
          </w:rPr>
          <w:delText>e</w:delText>
        </w:r>
        <w:r w:rsidDel="001845A4">
          <w:delText>d</w:delText>
        </w:r>
        <w:r w:rsidDel="001845A4">
          <w:rPr>
            <w:spacing w:val="-1"/>
          </w:rPr>
          <w:delText xml:space="preserve"> </w:delText>
        </w:r>
        <w:r w:rsidDel="001845A4">
          <w:rPr>
            <w:spacing w:val="1"/>
          </w:rPr>
          <w:delText>i</w:delText>
        </w:r>
        <w:r w:rsidDel="001845A4">
          <w:delText>f</w:delText>
        </w:r>
        <w:r w:rsidDel="001845A4">
          <w:rPr>
            <w:spacing w:val="-1"/>
          </w:rPr>
          <w:delText xml:space="preserve"> </w:delText>
        </w:r>
        <w:r w:rsidDel="001845A4">
          <w:delText>t</w:delText>
        </w:r>
        <w:r w:rsidDel="001845A4">
          <w:rPr>
            <w:spacing w:val="-1"/>
          </w:rPr>
          <w:delText>h</w:delText>
        </w:r>
        <w:r w:rsidDel="001845A4">
          <w:delText>e</w:delText>
        </w:r>
        <w:r w:rsidDel="001845A4">
          <w:rPr>
            <w:spacing w:val="-1"/>
          </w:rPr>
          <w:delText xml:space="preserve"> </w:delText>
        </w:r>
        <w:r w:rsidDel="001845A4">
          <w:rPr>
            <w:spacing w:val="1"/>
          </w:rPr>
          <w:delText>o</w:delText>
        </w:r>
        <w:r w:rsidDel="001845A4">
          <w:delText>t</w:delText>
        </w:r>
        <w:r w:rsidDel="001845A4">
          <w:rPr>
            <w:spacing w:val="1"/>
          </w:rPr>
          <w:delText>h</w:delText>
        </w:r>
        <w:r w:rsidDel="001845A4">
          <w:rPr>
            <w:spacing w:val="-1"/>
          </w:rPr>
          <w:delText>e</w:delText>
        </w:r>
        <w:r w:rsidDel="001845A4">
          <w:delText xml:space="preserve">r </w:delText>
        </w:r>
        <w:r w:rsidDel="001845A4">
          <w:rPr>
            <w:spacing w:val="-1"/>
          </w:rPr>
          <w:delText>na</w:delText>
        </w:r>
        <w:r w:rsidDel="001845A4">
          <w:delText>t</w:delText>
        </w:r>
        <w:r w:rsidDel="001845A4">
          <w:rPr>
            <w:spacing w:val="1"/>
          </w:rPr>
          <w:delText>u</w:delText>
        </w:r>
        <w:r w:rsidDel="001845A4">
          <w:rPr>
            <w:spacing w:val="-1"/>
          </w:rPr>
          <w:delText>ra</w:delText>
        </w:r>
        <w:r w:rsidDel="001845A4">
          <w:delText xml:space="preserve">l </w:delText>
        </w:r>
        <w:r w:rsidDel="001845A4">
          <w:rPr>
            <w:spacing w:val="1"/>
          </w:rPr>
          <w:delText>o</w:delText>
        </w:r>
        <w:r w:rsidDel="001845A4">
          <w:rPr>
            <w:spacing w:val="-1"/>
          </w:rPr>
          <w:delText>r</w:delText>
        </w:r>
        <w:r w:rsidDel="001845A4">
          <w:rPr>
            <w:spacing w:val="1"/>
          </w:rPr>
          <w:delText>g</w:delText>
        </w:r>
        <w:r w:rsidDel="001845A4">
          <w:rPr>
            <w:spacing w:val="-1"/>
          </w:rPr>
          <w:delText>a</w:delText>
        </w:r>
        <w:r w:rsidDel="001845A4">
          <w:rPr>
            <w:spacing w:val="1"/>
          </w:rPr>
          <w:delText>n</w:delText>
        </w:r>
        <w:r w:rsidDel="001845A4">
          <w:rPr>
            <w:spacing w:val="-1"/>
          </w:rPr>
          <w:delText>o</w:delText>
        </w:r>
        <w:r w:rsidDel="001845A4">
          <w:delText>l</w:delText>
        </w:r>
        <w:r w:rsidDel="001845A4">
          <w:rPr>
            <w:spacing w:val="-1"/>
          </w:rPr>
          <w:delText>e</w:delText>
        </w:r>
        <w:r w:rsidDel="001845A4">
          <w:rPr>
            <w:spacing w:val="1"/>
          </w:rPr>
          <w:delText>p</w:delText>
        </w:r>
        <w:r w:rsidDel="001845A4">
          <w:rPr>
            <w:spacing w:val="-1"/>
          </w:rPr>
          <w:delText>t</w:delText>
        </w:r>
        <w:r w:rsidDel="001845A4">
          <w:delText xml:space="preserve">ic </w:delText>
        </w:r>
        <w:r w:rsidDel="001845A4">
          <w:rPr>
            <w:spacing w:val="-1"/>
          </w:rPr>
          <w:delText>c</w:delText>
        </w:r>
        <w:r w:rsidDel="001845A4">
          <w:rPr>
            <w:spacing w:val="1"/>
          </w:rPr>
          <w:delText>h</w:delText>
        </w:r>
        <w:r w:rsidDel="001845A4">
          <w:rPr>
            <w:spacing w:val="-1"/>
          </w:rPr>
          <w:delText>a</w:delText>
        </w:r>
        <w:r w:rsidDel="001845A4">
          <w:delText>r</w:delText>
        </w:r>
        <w:r w:rsidDel="001845A4">
          <w:rPr>
            <w:spacing w:val="-1"/>
          </w:rPr>
          <w:delText>ac</w:delText>
        </w:r>
        <w:r w:rsidDel="001845A4">
          <w:delText>t</w:delText>
        </w:r>
        <w:r w:rsidDel="001845A4">
          <w:rPr>
            <w:spacing w:val="-1"/>
          </w:rPr>
          <w:delText>e</w:delText>
        </w:r>
        <w:r w:rsidDel="001845A4">
          <w:delText>ris</w:delText>
        </w:r>
        <w:r w:rsidDel="001845A4">
          <w:rPr>
            <w:spacing w:val="-1"/>
          </w:rPr>
          <w:delText>t</w:delText>
        </w:r>
        <w:r w:rsidDel="001845A4">
          <w:delText>i</w:delText>
        </w:r>
        <w:r w:rsidDel="001845A4">
          <w:rPr>
            <w:spacing w:val="-1"/>
          </w:rPr>
          <w:delText>c</w:delText>
        </w:r>
        <w:r w:rsidDel="001845A4">
          <w:delText xml:space="preserve">s </w:delText>
        </w:r>
        <w:r w:rsidDel="001845A4">
          <w:rPr>
            <w:spacing w:val="-1"/>
          </w:rPr>
          <w:delText>a</w:delText>
        </w:r>
        <w:r w:rsidDel="001845A4">
          <w:delText>re</w:delText>
        </w:r>
        <w:r w:rsidDel="001845A4">
          <w:rPr>
            <w:spacing w:val="-1"/>
          </w:rPr>
          <w:delText xml:space="preserve"> </w:delText>
        </w:r>
        <w:r w:rsidDel="001845A4">
          <w:delText xml:space="preserve">not </w:delText>
        </w:r>
        <w:r w:rsidDel="001845A4">
          <w:rPr>
            <w:spacing w:val="-2"/>
          </w:rPr>
          <w:delText>m</w:delText>
        </w:r>
        <w:r w:rsidDel="001845A4">
          <w:rPr>
            <w:spacing w:val="-1"/>
          </w:rPr>
          <w:delText>o</w:delText>
        </w:r>
        <w:r w:rsidDel="001845A4">
          <w:rPr>
            <w:spacing w:val="1"/>
          </w:rPr>
          <w:delText>di</w:delText>
        </w:r>
        <w:r w:rsidDel="001845A4">
          <w:rPr>
            <w:spacing w:val="-1"/>
          </w:rPr>
          <w:delText>f</w:delText>
        </w:r>
        <w:r w:rsidDel="001845A4">
          <w:delText>i</w:delText>
        </w:r>
        <w:r w:rsidDel="001845A4">
          <w:rPr>
            <w:spacing w:val="-1"/>
          </w:rPr>
          <w:delText>e</w:delText>
        </w:r>
        <w:r w:rsidDel="001845A4">
          <w:delText>d.</w:delText>
        </w:r>
      </w:del>
    </w:p>
    <w:p w14:paraId="63D8F3DC" w14:textId="77777777" w:rsidR="00D41C24" w:rsidRDefault="00D41C24" w:rsidP="00D41C24">
      <w:pPr>
        <w:pStyle w:val="H1G"/>
      </w:pPr>
      <w:r>
        <w:tab/>
        <w:t>C.</w:t>
      </w:r>
      <w:r>
        <w:tab/>
        <w:t>Classifi</w:t>
      </w:r>
      <w:r>
        <w:rPr>
          <w:spacing w:val="1"/>
        </w:rPr>
        <w:t>c</w:t>
      </w:r>
      <w:r>
        <w:t>ation</w:t>
      </w:r>
    </w:p>
    <w:p w14:paraId="151021FB" w14:textId="77777777" w:rsidR="00D41C24" w:rsidRDefault="00D41C24" w:rsidP="00E57380">
      <w:pPr>
        <w:pStyle w:val="SingleTxtG"/>
      </w:pPr>
      <w:r>
        <w:rPr>
          <w:spacing w:val="-1"/>
        </w:rPr>
        <w:t>L</w:t>
      </w:r>
      <w:r>
        <w:rPr>
          <w:spacing w:val="1"/>
        </w:rPr>
        <w:t>e</w:t>
      </w:r>
      <w:r>
        <w:rPr>
          <w:spacing w:val="-2"/>
        </w:rPr>
        <w:t>m</w:t>
      </w:r>
      <w:r>
        <w:rPr>
          <w:spacing w:val="1"/>
        </w:rPr>
        <w:t>on</w:t>
      </w:r>
      <w:r>
        <w:t xml:space="preserve">s </w:t>
      </w:r>
      <w:r>
        <w:rPr>
          <w:spacing w:val="-2"/>
        </w:rPr>
        <w:t>a</w:t>
      </w:r>
      <w:r>
        <w:rPr>
          <w:spacing w:val="1"/>
        </w:rPr>
        <w:t>r</w:t>
      </w:r>
      <w:r>
        <w:t xml:space="preserve">e </w:t>
      </w:r>
      <w:r>
        <w:rPr>
          <w:spacing w:val="-1"/>
        </w:rPr>
        <w:t>c</w:t>
      </w:r>
      <w:r>
        <w:rPr>
          <w:spacing w:val="1"/>
        </w:rPr>
        <w:t>la</w:t>
      </w:r>
      <w:r>
        <w:rPr>
          <w:spacing w:val="-1"/>
        </w:rPr>
        <w:t>s</w:t>
      </w:r>
      <w:r>
        <w:t>s</w:t>
      </w:r>
      <w:r>
        <w:rPr>
          <w:spacing w:val="1"/>
        </w:rPr>
        <w:t>i</w:t>
      </w:r>
      <w:r>
        <w:rPr>
          <w:spacing w:val="-1"/>
        </w:rPr>
        <w:t>f</w:t>
      </w:r>
      <w:r>
        <w:rPr>
          <w:spacing w:val="1"/>
        </w:rPr>
        <w:t>i</w:t>
      </w:r>
      <w:r>
        <w:rPr>
          <w:spacing w:val="-2"/>
        </w:rPr>
        <w:t>e</w:t>
      </w:r>
      <w:r>
        <w:t xml:space="preserve">d </w:t>
      </w:r>
      <w:r>
        <w:rPr>
          <w:spacing w:val="-1"/>
        </w:rPr>
        <w:t>i</w:t>
      </w:r>
      <w:r>
        <w:t>n t</w:t>
      </w:r>
      <w:r>
        <w:rPr>
          <w:spacing w:val="-1"/>
        </w:rPr>
        <w:t>h</w:t>
      </w:r>
      <w:r>
        <w:t>r</w:t>
      </w:r>
      <w:r>
        <w:rPr>
          <w:spacing w:val="-1"/>
        </w:rPr>
        <w:t>e</w:t>
      </w:r>
      <w:r>
        <w:t>e clas</w:t>
      </w:r>
      <w:r>
        <w:rPr>
          <w:spacing w:val="2"/>
        </w:rPr>
        <w:t>s</w:t>
      </w:r>
      <w:r>
        <w:rPr>
          <w:spacing w:val="-2"/>
        </w:rPr>
        <w:t>e</w:t>
      </w:r>
      <w:r>
        <w:t>s,</w:t>
      </w:r>
      <w:r>
        <w:rPr>
          <w:spacing w:val="1"/>
        </w:rPr>
        <w:t xml:space="preserve"> </w:t>
      </w:r>
      <w:r>
        <w:t>as</w:t>
      </w:r>
      <w:r>
        <w:rPr>
          <w:spacing w:val="-1"/>
        </w:rPr>
        <w:t xml:space="preserve"> </w:t>
      </w:r>
      <w:r>
        <w:rPr>
          <w:spacing w:val="1"/>
        </w:rPr>
        <w:t>d</w:t>
      </w:r>
      <w:r>
        <w:t>ef</w:t>
      </w:r>
      <w:r>
        <w:rPr>
          <w:spacing w:val="1"/>
        </w:rPr>
        <w:t>in</w:t>
      </w:r>
      <w:r>
        <w:rPr>
          <w:spacing w:val="-2"/>
        </w:rPr>
        <w:t>e</w:t>
      </w:r>
      <w:r>
        <w:t xml:space="preserve">d </w:t>
      </w:r>
      <w:r>
        <w:rPr>
          <w:spacing w:val="1"/>
        </w:rPr>
        <w:t>b</w:t>
      </w:r>
      <w:r>
        <w:t>el</w:t>
      </w:r>
      <w:r>
        <w:rPr>
          <w:spacing w:val="1"/>
        </w:rPr>
        <w:t>o</w:t>
      </w:r>
      <w:r>
        <w:t>w:</w:t>
      </w:r>
    </w:p>
    <w:p w14:paraId="26F4529B" w14:textId="77777777" w:rsidR="00D41C24" w:rsidRDefault="00D41C24" w:rsidP="00D41C24">
      <w:pPr>
        <w:pStyle w:val="H23G"/>
      </w:pPr>
      <w:r>
        <w:rPr>
          <w:spacing w:val="-1"/>
        </w:rPr>
        <w:tab/>
        <w:t>(</w:t>
      </w:r>
      <w:proofErr w:type="spellStart"/>
      <w:r>
        <w:t>i</w:t>
      </w:r>
      <w:proofErr w:type="spellEnd"/>
      <w:r>
        <w:t>)</w:t>
      </w:r>
      <w:r>
        <w:tab/>
      </w:r>
      <w:r>
        <w:rPr>
          <w:spacing w:val="-1"/>
        </w:rPr>
        <w:t>"E</w:t>
      </w:r>
      <w:r>
        <w:rPr>
          <w:spacing w:val="1"/>
        </w:rPr>
        <w:t>x</w:t>
      </w:r>
      <w:r>
        <w:t>t</w:t>
      </w:r>
      <w:r>
        <w:rPr>
          <w:spacing w:val="-1"/>
        </w:rPr>
        <w:t>r</w:t>
      </w:r>
      <w:r>
        <w:t>a"</w:t>
      </w:r>
      <w:r>
        <w:rPr>
          <w:spacing w:val="-1"/>
        </w:rPr>
        <w:t xml:space="preserve"> </w:t>
      </w:r>
      <w:r>
        <w:t>Class</w:t>
      </w:r>
    </w:p>
    <w:p w14:paraId="0611D589" w14:textId="77777777" w:rsidR="003B3944" w:rsidRDefault="00D41C24" w:rsidP="00D41C24">
      <w:pPr>
        <w:pStyle w:val="SingleTxtG"/>
        <w:rPr>
          <w:ins w:id="168" w:author="Bickelmann, Ulrike" w:date="2019-05-17T14:08:00Z"/>
        </w:rPr>
      </w:pPr>
      <w:r>
        <w:rPr>
          <w:spacing w:val="-1"/>
        </w:rPr>
        <w:t>L</w:t>
      </w:r>
      <w:r>
        <w:rPr>
          <w:spacing w:val="1"/>
        </w:rPr>
        <w:t>e</w:t>
      </w:r>
      <w:r>
        <w:rPr>
          <w:spacing w:val="-2"/>
        </w:rPr>
        <w:t>m</w:t>
      </w:r>
      <w:r>
        <w:t>ons</w:t>
      </w:r>
      <w:r>
        <w:rPr>
          <w:spacing w:val="-1"/>
        </w:rPr>
        <w:t xml:space="preserve"> </w:t>
      </w:r>
      <w:r>
        <w:t>in t</w:t>
      </w:r>
      <w:r>
        <w:rPr>
          <w:spacing w:val="-1"/>
        </w:rPr>
        <w:t>h</w:t>
      </w:r>
      <w:r>
        <w:t xml:space="preserve">is </w:t>
      </w:r>
      <w:r>
        <w:rPr>
          <w:spacing w:val="-1"/>
        </w:rPr>
        <w:t>c</w:t>
      </w:r>
      <w:r>
        <w:t>l</w:t>
      </w:r>
      <w:r>
        <w:rPr>
          <w:spacing w:val="-2"/>
        </w:rPr>
        <w:t>a</w:t>
      </w:r>
      <w:r>
        <w:t xml:space="preserve">ss </w:t>
      </w:r>
      <w:r>
        <w:rPr>
          <w:spacing w:val="-2"/>
        </w:rPr>
        <w:t>m</w:t>
      </w:r>
      <w:r>
        <w:rPr>
          <w:spacing w:val="1"/>
        </w:rPr>
        <w:t>u</w:t>
      </w:r>
      <w:r>
        <w:t xml:space="preserve">st </w:t>
      </w:r>
      <w:r>
        <w:rPr>
          <w:spacing w:val="1"/>
        </w:rPr>
        <w:t>b</w:t>
      </w:r>
      <w:r>
        <w:t>e of</w:t>
      </w:r>
      <w:r>
        <w:rPr>
          <w:spacing w:val="-1"/>
        </w:rPr>
        <w:t xml:space="preserve"> </w:t>
      </w:r>
      <w:r>
        <w:t>s</w:t>
      </w:r>
      <w:r>
        <w:rPr>
          <w:spacing w:val="-1"/>
        </w:rPr>
        <w:t>u</w:t>
      </w:r>
      <w:r>
        <w:rPr>
          <w:spacing w:val="1"/>
        </w:rPr>
        <w:t>p</w:t>
      </w:r>
      <w:r>
        <w:rPr>
          <w:spacing w:val="-1"/>
        </w:rPr>
        <w:t>e</w:t>
      </w:r>
      <w:r>
        <w:t>r</w:t>
      </w:r>
      <w:r>
        <w:rPr>
          <w:spacing w:val="-1"/>
        </w:rPr>
        <w:t>i</w:t>
      </w:r>
      <w:r>
        <w:rPr>
          <w:spacing w:val="1"/>
        </w:rPr>
        <w:t>o</w:t>
      </w:r>
      <w:r>
        <w:t xml:space="preserve">r </w:t>
      </w:r>
      <w:r>
        <w:rPr>
          <w:spacing w:val="-1"/>
        </w:rPr>
        <w:t>q</w:t>
      </w:r>
      <w:r>
        <w:rPr>
          <w:spacing w:val="1"/>
        </w:rPr>
        <w:t>u</w:t>
      </w:r>
      <w:r>
        <w:rPr>
          <w:spacing w:val="-2"/>
        </w:rPr>
        <w:t>a</w:t>
      </w:r>
      <w:r>
        <w:rPr>
          <w:spacing w:val="1"/>
        </w:rPr>
        <w:t>l</w:t>
      </w:r>
      <w:r>
        <w:rPr>
          <w:spacing w:val="-1"/>
        </w:rPr>
        <w:t>i</w:t>
      </w:r>
      <w:r>
        <w:t>t</w:t>
      </w:r>
      <w:r>
        <w:rPr>
          <w:spacing w:val="1"/>
        </w:rPr>
        <w:t>y</w:t>
      </w:r>
      <w:r>
        <w:t>.</w:t>
      </w:r>
      <w:r>
        <w:rPr>
          <w:spacing w:val="-2"/>
        </w:rPr>
        <w:t xml:space="preserve"> </w:t>
      </w:r>
      <w:r>
        <w:t>It</w:t>
      </w:r>
      <w:r>
        <w:rPr>
          <w:spacing w:val="1"/>
        </w:rPr>
        <w:t xml:space="preserve"> </w:t>
      </w:r>
      <w:r>
        <w:rPr>
          <w:spacing w:val="-2"/>
        </w:rPr>
        <w:t>m</w:t>
      </w:r>
      <w:r>
        <w:rPr>
          <w:spacing w:val="-1"/>
        </w:rPr>
        <w:t>u</w:t>
      </w:r>
      <w:r>
        <w:t xml:space="preserve">st </w:t>
      </w:r>
      <w:r>
        <w:rPr>
          <w:spacing w:val="1"/>
        </w:rPr>
        <w:t>b</w:t>
      </w:r>
      <w:r>
        <w:t>e</w:t>
      </w:r>
      <w:r>
        <w:rPr>
          <w:spacing w:val="-1"/>
        </w:rPr>
        <w:t xml:space="preserve"> c</w:t>
      </w:r>
      <w:r>
        <w:t>h</w:t>
      </w:r>
      <w:r>
        <w:rPr>
          <w:spacing w:val="-2"/>
        </w:rPr>
        <w:t>a</w:t>
      </w:r>
      <w:r>
        <w:rPr>
          <w:spacing w:val="2"/>
        </w:rPr>
        <w:t>r</w:t>
      </w:r>
      <w:r>
        <w:t>a</w:t>
      </w:r>
      <w:r>
        <w:rPr>
          <w:spacing w:val="-2"/>
        </w:rPr>
        <w:t>c</w:t>
      </w:r>
      <w:r>
        <w:t>t</w:t>
      </w:r>
      <w:r>
        <w:rPr>
          <w:spacing w:val="-1"/>
        </w:rPr>
        <w:t>e</w:t>
      </w:r>
      <w:r>
        <w:t>ristic</w:t>
      </w:r>
      <w:r>
        <w:rPr>
          <w:spacing w:val="-2"/>
        </w:rPr>
        <w:t xml:space="preserve"> </w:t>
      </w:r>
      <w:r>
        <w:t>of</w:t>
      </w:r>
      <w:r>
        <w:rPr>
          <w:spacing w:val="1"/>
        </w:rPr>
        <w:t xml:space="preserve"> </w:t>
      </w:r>
      <w:r>
        <w:t>the</w:t>
      </w:r>
      <w:r>
        <w:rPr>
          <w:spacing w:val="-2"/>
        </w:rPr>
        <w:t xml:space="preserve"> </w:t>
      </w:r>
      <w:r>
        <w:t>v</w:t>
      </w:r>
      <w:r>
        <w:rPr>
          <w:spacing w:val="-1"/>
        </w:rPr>
        <w:t>a</w:t>
      </w:r>
      <w:r>
        <w:t>ri</w:t>
      </w:r>
      <w:r>
        <w:rPr>
          <w:spacing w:val="-1"/>
        </w:rPr>
        <w:t>e</w:t>
      </w:r>
      <w:r>
        <w:t>t</w:t>
      </w:r>
      <w:r>
        <w:rPr>
          <w:spacing w:val="-1"/>
        </w:rPr>
        <w:t>y</w:t>
      </w:r>
      <w:r>
        <w:t xml:space="preserve">. </w:t>
      </w:r>
    </w:p>
    <w:p w14:paraId="75399859" w14:textId="77777777" w:rsidR="00D41C24" w:rsidRDefault="00D41C24" w:rsidP="00D41C24">
      <w:pPr>
        <w:pStyle w:val="SingleTxtG"/>
      </w:pPr>
      <w:r>
        <w:rPr>
          <w:spacing w:val="-1"/>
        </w:rPr>
        <w:lastRenderedPageBreak/>
        <w:t>T</w:t>
      </w:r>
      <w:r>
        <w:rPr>
          <w:spacing w:val="1"/>
        </w:rPr>
        <w:t>h</w:t>
      </w:r>
      <w:r>
        <w:rPr>
          <w:spacing w:val="-2"/>
        </w:rPr>
        <w:t>e</w:t>
      </w:r>
      <w:r>
        <w:t>y</w:t>
      </w:r>
      <w:r>
        <w:rPr>
          <w:spacing w:val="-7"/>
        </w:rPr>
        <w:t xml:space="preserve"> </w:t>
      </w:r>
      <w:r>
        <w:rPr>
          <w:spacing w:val="-2"/>
        </w:rPr>
        <w:t>m</w:t>
      </w:r>
      <w:r>
        <w:t>u</w:t>
      </w:r>
      <w:r>
        <w:rPr>
          <w:spacing w:val="-1"/>
        </w:rPr>
        <w:t>s</w:t>
      </w:r>
      <w:r>
        <w:t>t</w:t>
      </w:r>
      <w:r>
        <w:rPr>
          <w:spacing w:val="-7"/>
        </w:rPr>
        <w:t xml:space="preserve"> </w:t>
      </w:r>
      <w:r>
        <w:t>be</w:t>
      </w:r>
      <w:r>
        <w:rPr>
          <w:spacing w:val="-9"/>
        </w:rPr>
        <w:t xml:space="preserve"> </w:t>
      </w:r>
      <w:r>
        <w:rPr>
          <w:spacing w:val="2"/>
        </w:rPr>
        <w:t>f</w:t>
      </w:r>
      <w:r>
        <w:t>r</w:t>
      </w:r>
      <w:r>
        <w:rPr>
          <w:spacing w:val="-2"/>
        </w:rPr>
        <w:t>e</w:t>
      </w:r>
      <w:r>
        <w:t>e</w:t>
      </w:r>
      <w:r>
        <w:rPr>
          <w:spacing w:val="-8"/>
        </w:rPr>
        <w:t xml:space="preserve"> </w:t>
      </w:r>
      <w:r>
        <w:t>from</w:t>
      </w:r>
      <w:r>
        <w:rPr>
          <w:spacing w:val="-10"/>
        </w:rPr>
        <w:t xml:space="preserve"> </w:t>
      </w:r>
      <w:r>
        <w:t>d</w:t>
      </w:r>
      <w:r>
        <w:rPr>
          <w:spacing w:val="-1"/>
        </w:rPr>
        <w:t>e</w:t>
      </w:r>
      <w:r>
        <w:t>fe</w:t>
      </w:r>
      <w:r>
        <w:rPr>
          <w:spacing w:val="-1"/>
        </w:rPr>
        <w:t>c</w:t>
      </w:r>
      <w:r>
        <w:t>ts,</w:t>
      </w:r>
      <w:r>
        <w:rPr>
          <w:spacing w:val="-9"/>
        </w:rPr>
        <w:t xml:space="preserve"> </w:t>
      </w:r>
      <w:r>
        <w:t>with</w:t>
      </w:r>
      <w:r>
        <w:rPr>
          <w:spacing w:val="-8"/>
        </w:rPr>
        <w:t xml:space="preserve"> </w:t>
      </w:r>
      <w:r>
        <w:t>the</w:t>
      </w:r>
      <w:r>
        <w:rPr>
          <w:spacing w:val="-9"/>
        </w:rPr>
        <w:t xml:space="preserve"> </w:t>
      </w:r>
      <w:r>
        <w:rPr>
          <w:spacing w:val="-1"/>
        </w:rPr>
        <w:t>e</w:t>
      </w:r>
      <w:r>
        <w:t>x</w:t>
      </w:r>
      <w:r>
        <w:rPr>
          <w:spacing w:val="-1"/>
        </w:rPr>
        <w:t>ce</w:t>
      </w:r>
      <w:r>
        <w:rPr>
          <w:spacing w:val="1"/>
        </w:rPr>
        <w:t>p</w:t>
      </w:r>
      <w:r>
        <w:t>t</w:t>
      </w:r>
      <w:r>
        <w:rPr>
          <w:spacing w:val="-1"/>
        </w:rPr>
        <w:t>i</w:t>
      </w:r>
      <w:r>
        <w:t>on</w:t>
      </w:r>
      <w:r>
        <w:rPr>
          <w:spacing w:val="-8"/>
        </w:rPr>
        <w:t xml:space="preserve"> </w:t>
      </w:r>
      <w:r>
        <w:rPr>
          <w:spacing w:val="-1"/>
        </w:rPr>
        <w:t>o</w:t>
      </w:r>
      <w:r>
        <w:t>f</w:t>
      </w:r>
      <w:r>
        <w:rPr>
          <w:spacing w:val="-8"/>
        </w:rPr>
        <w:t xml:space="preserve"> </w:t>
      </w:r>
      <w:r>
        <w:rPr>
          <w:spacing w:val="1"/>
        </w:rPr>
        <w:t>v</w:t>
      </w:r>
      <w:r>
        <w:rPr>
          <w:spacing w:val="-1"/>
        </w:rPr>
        <w:t>e</w:t>
      </w:r>
      <w:r>
        <w:t>ry</w:t>
      </w:r>
      <w:r>
        <w:rPr>
          <w:spacing w:val="-9"/>
        </w:rPr>
        <w:t xml:space="preserve"> </w:t>
      </w:r>
      <w:r>
        <w:t>sli</w:t>
      </w:r>
      <w:r>
        <w:rPr>
          <w:spacing w:val="-1"/>
        </w:rPr>
        <w:t>gh</w:t>
      </w:r>
      <w:r>
        <w:t>t</w:t>
      </w:r>
      <w:r>
        <w:rPr>
          <w:spacing w:val="-7"/>
        </w:rPr>
        <w:t xml:space="preserve"> </w:t>
      </w:r>
      <w:r>
        <w:rPr>
          <w:spacing w:val="-1"/>
        </w:rPr>
        <w:t>s</w:t>
      </w:r>
      <w:r>
        <w:rPr>
          <w:spacing w:val="1"/>
        </w:rPr>
        <w:t>up</w:t>
      </w:r>
      <w:r>
        <w:rPr>
          <w:spacing w:val="-1"/>
        </w:rPr>
        <w:t>e</w:t>
      </w:r>
      <w:r>
        <w:t>r</w:t>
      </w:r>
      <w:r>
        <w:rPr>
          <w:spacing w:val="-1"/>
        </w:rPr>
        <w:t>f</w:t>
      </w:r>
      <w:r>
        <w:t>i</w:t>
      </w:r>
      <w:r>
        <w:rPr>
          <w:spacing w:val="-1"/>
        </w:rPr>
        <w:t>c</w:t>
      </w:r>
      <w:r>
        <w:t>i</w:t>
      </w:r>
      <w:r>
        <w:rPr>
          <w:spacing w:val="-1"/>
        </w:rPr>
        <w:t>a</w:t>
      </w:r>
      <w:r>
        <w:t>l</w:t>
      </w:r>
      <w:r>
        <w:rPr>
          <w:spacing w:val="-9"/>
        </w:rPr>
        <w:t xml:space="preserve"> </w:t>
      </w:r>
      <w:r>
        <w:rPr>
          <w:spacing w:val="1"/>
        </w:rPr>
        <w:t>d</w:t>
      </w:r>
      <w:r>
        <w:rPr>
          <w:spacing w:val="-1"/>
        </w:rPr>
        <w:t>e</w:t>
      </w:r>
      <w:r>
        <w:rPr>
          <w:spacing w:val="2"/>
        </w:rPr>
        <w:t>f</w:t>
      </w:r>
      <w:r>
        <w:rPr>
          <w:spacing w:val="-1"/>
        </w:rPr>
        <w:t>ec</w:t>
      </w:r>
      <w:r>
        <w:t>ts,</w:t>
      </w:r>
      <w:r>
        <w:rPr>
          <w:spacing w:val="-10"/>
        </w:rPr>
        <w:t xml:space="preserve"> </w:t>
      </w:r>
      <w:r>
        <w:rPr>
          <w:spacing w:val="1"/>
        </w:rPr>
        <w:t>p</w:t>
      </w:r>
      <w:r>
        <w:t>r</w:t>
      </w:r>
      <w:r>
        <w:rPr>
          <w:spacing w:val="1"/>
        </w:rPr>
        <w:t>o</w:t>
      </w:r>
      <w:r>
        <w:rPr>
          <w:spacing w:val="-1"/>
        </w:rPr>
        <w:t>v</w:t>
      </w:r>
      <w:r>
        <w:t>i</w:t>
      </w:r>
      <w:r>
        <w:rPr>
          <w:spacing w:val="-1"/>
        </w:rPr>
        <w:t>ded</w:t>
      </w:r>
      <w:r w:rsidR="003B3944">
        <w:rPr>
          <w:spacing w:val="-1"/>
        </w:rPr>
        <w:t xml:space="preserve"> </w:t>
      </w:r>
      <w:r>
        <w:t>t</w:t>
      </w:r>
      <w:r>
        <w:rPr>
          <w:spacing w:val="1"/>
        </w:rPr>
        <w:t>h</w:t>
      </w:r>
      <w:r>
        <w:rPr>
          <w:spacing w:val="-1"/>
        </w:rPr>
        <w:t>es</w:t>
      </w:r>
      <w:r>
        <w:t>e</w:t>
      </w:r>
      <w:r>
        <w:rPr>
          <w:spacing w:val="-7"/>
        </w:rPr>
        <w:t xml:space="preserve"> </w:t>
      </w:r>
      <w:r>
        <w:rPr>
          <w:spacing w:val="1"/>
        </w:rPr>
        <w:t>d</w:t>
      </w:r>
      <w:r>
        <w:t>o</w:t>
      </w:r>
      <w:r>
        <w:rPr>
          <w:spacing w:val="-6"/>
        </w:rPr>
        <w:t xml:space="preserve"> </w:t>
      </w:r>
      <w:r>
        <w:rPr>
          <w:spacing w:val="1"/>
        </w:rPr>
        <w:t>no</w:t>
      </w:r>
      <w:r>
        <w:t>t</w:t>
      </w:r>
      <w:r>
        <w:rPr>
          <w:spacing w:val="-6"/>
        </w:rPr>
        <w:t xml:space="preserve"> </w:t>
      </w:r>
      <w:r>
        <w:rPr>
          <w:spacing w:val="-1"/>
        </w:rPr>
        <w:t>a</w:t>
      </w:r>
      <w:r>
        <w:t>ff</w:t>
      </w:r>
      <w:r>
        <w:rPr>
          <w:spacing w:val="-1"/>
        </w:rPr>
        <w:t>ec</w:t>
      </w:r>
      <w:r>
        <w:t>t</w:t>
      </w:r>
      <w:r>
        <w:rPr>
          <w:spacing w:val="-6"/>
        </w:rPr>
        <w:t xml:space="preserve"> </w:t>
      </w:r>
      <w:r>
        <w:t>t</w:t>
      </w:r>
      <w:r>
        <w:rPr>
          <w:spacing w:val="1"/>
        </w:rPr>
        <w:t>h</w:t>
      </w:r>
      <w:r>
        <w:t>e</w:t>
      </w:r>
      <w:r>
        <w:rPr>
          <w:spacing w:val="-7"/>
        </w:rPr>
        <w:t xml:space="preserve"> </w:t>
      </w:r>
      <w:r>
        <w:rPr>
          <w:spacing w:val="1"/>
        </w:rPr>
        <w:t>g</w:t>
      </w:r>
      <w:r>
        <w:rPr>
          <w:spacing w:val="-1"/>
        </w:rPr>
        <w:t>e</w:t>
      </w:r>
      <w:r>
        <w:rPr>
          <w:spacing w:val="2"/>
        </w:rPr>
        <w:t>n</w:t>
      </w:r>
      <w:r>
        <w:rPr>
          <w:spacing w:val="-2"/>
        </w:rPr>
        <w:t>e</w:t>
      </w:r>
      <w:r>
        <w:t>r</w:t>
      </w:r>
      <w:r>
        <w:rPr>
          <w:spacing w:val="-1"/>
        </w:rPr>
        <w:t>a</w:t>
      </w:r>
      <w:r>
        <w:t>l</w:t>
      </w:r>
      <w:r>
        <w:rPr>
          <w:spacing w:val="-5"/>
        </w:rPr>
        <w:t xml:space="preserve"> </w:t>
      </w:r>
      <w:r>
        <w:rPr>
          <w:spacing w:val="-1"/>
        </w:rPr>
        <w:t>a</w:t>
      </w:r>
      <w:r>
        <w:rPr>
          <w:spacing w:val="1"/>
        </w:rPr>
        <w:t>pp</w:t>
      </w:r>
      <w:r>
        <w:rPr>
          <w:spacing w:val="-1"/>
        </w:rPr>
        <w:t>ea</w:t>
      </w:r>
      <w:r>
        <w:t>r</w:t>
      </w:r>
      <w:r>
        <w:rPr>
          <w:spacing w:val="-2"/>
        </w:rPr>
        <w:t>a</w:t>
      </w:r>
      <w:r>
        <w:rPr>
          <w:spacing w:val="1"/>
        </w:rPr>
        <w:t>nc</w:t>
      </w:r>
      <w:r>
        <w:t>e</w:t>
      </w:r>
      <w:r>
        <w:rPr>
          <w:spacing w:val="-7"/>
        </w:rPr>
        <w:t xml:space="preserve"> </w:t>
      </w:r>
      <w:r>
        <w:rPr>
          <w:spacing w:val="1"/>
        </w:rPr>
        <w:t>o</w:t>
      </w:r>
      <w:r>
        <w:t>f</w:t>
      </w:r>
      <w:r>
        <w:rPr>
          <w:spacing w:val="-6"/>
        </w:rPr>
        <w:t xml:space="preserve"> </w:t>
      </w:r>
      <w:r>
        <w:rPr>
          <w:spacing w:val="1"/>
        </w:rPr>
        <w:t>th</w:t>
      </w:r>
      <w:r>
        <w:t>e</w:t>
      </w:r>
      <w:r>
        <w:rPr>
          <w:spacing w:val="-7"/>
        </w:rPr>
        <w:t xml:space="preserve"> </w:t>
      </w:r>
      <w:r>
        <w:rPr>
          <w:spacing w:val="-1"/>
        </w:rPr>
        <w:t>p</w:t>
      </w:r>
      <w:r>
        <w:t>r</w:t>
      </w:r>
      <w:r>
        <w:rPr>
          <w:spacing w:val="1"/>
        </w:rPr>
        <w:t>od</w:t>
      </w:r>
      <w:r>
        <w:rPr>
          <w:spacing w:val="-1"/>
        </w:rPr>
        <w:t>uce</w:t>
      </w:r>
      <w:r>
        <w:t>,</w:t>
      </w:r>
      <w:r>
        <w:rPr>
          <w:spacing w:val="-6"/>
        </w:rPr>
        <w:t xml:space="preserve"> </w:t>
      </w:r>
      <w:r>
        <w:t>t</w:t>
      </w:r>
      <w:r>
        <w:rPr>
          <w:spacing w:val="1"/>
        </w:rPr>
        <w:t>h</w:t>
      </w:r>
      <w:r>
        <w:t>e</w:t>
      </w:r>
      <w:r>
        <w:rPr>
          <w:spacing w:val="-8"/>
        </w:rPr>
        <w:t xml:space="preserve"> </w:t>
      </w:r>
      <w:r>
        <w:t>qu</w:t>
      </w:r>
      <w:r>
        <w:rPr>
          <w:spacing w:val="-1"/>
        </w:rPr>
        <w:t>a</w:t>
      </w:r>
      <w:r>
        <w:t>lit</w:t>
      </w:r>
      <w:r>
        <w:rPr>
          <w:spacing w:val="-1"/>
        </w:rPr>
        <w:t>y</w:t>
      </w:r>
      <w:r>
        <w:t>,</w:t>
      </w:r>
      <w:r>
        <w:rPr>
          <w:spacing w:val="-6"/>
        </w:rPr>
        <w:t xml:space="preserve"> </w:t>
      </w:r>
      <w:r>
        <w:t>the</w:t>
      </w:r>
      <w:r>
        <w:rPr>
          <w:spacing w:val="-7"/>
        </w:rPr>
        <w:t xml:space="preserve"> </w:t>
      </w:r>
      <w:r>
        <w:t>k</w:t>
      </w:r>
      <w:r>
        <w:rPr>
          <w:spacing w:val="-1"/>
        </w:rPr>
        <w:t>ee</w:t>
      </w:r>
      <w:r>
        <w:rPr>
          <w:spacing w:val="1"/>
        </w:rPr>
        <w:t>p</w:t>
      </w:r>
      <w:r>
        <w:t>i</w:t>
      </w:r>
      <w:r>
        <w:rPr>
          <w:spacing w:val="-1"/>
        </w:rPr>
        <w:t>n</w:t>
      </w:r>
      <w:r>
        <w:t>g</w:t>
      </w:r>
      <w:r>
        <w:rPr>
          <w:spacing w:val="-6"/>
        </w:rPr>
        <w:t xml:space="preserve"> </w:t>
      </w:r>
      <w:r>
        <w:t>qu</w:t>
      </w:r>
      <w:r>
        <w:rPr>
          <w:spacing w:val="-1"/>
        </w:rPr>
        <w:t>al</w:t>
      </w:r>
      <w:r>
        <w:t>ity</w:t>
      </w:r>
      <w:r>
        <w:rPr>
          <w:spacing w:val="-6"/>
        </w:rPr>
        <w:t xml:space="preserve"> </w:t>
      </w:r>
      <w:r>
        <w:rPr>
          <w:spacing w:val="-1"/>
        </w:rPr>
        <w:t>a</w:t>
      </w:r>
      <w:r>
        <w:t xml:space="preserve">nd </w:t>
      </w:r>
      <w:r>
        <w:rPr>
          <w:spacing w:val="1"/>
        </w:rPr>
        <w:t>p</w:t>
      </w:r>
      <w:r>
        <w:t>r</w:t>
      </w:r>
      <w:r>
        <w:rPr>
          <w:spacing w:val="-1"/>
        </w:rPr>
        <w:t>ese</w:t>
      </w:r>
      <w:r>
        <w:rPr>
          <w:spacing w:val="1"/>
        </w:rPr>
        <w:t>n</w:t>
      </w:r>
      <w:r>
        <w:t>t</w:t>
      </w:r>
      <w:r>
        <w:rPr>
          <w:spacing w:val="-1"/>
        </w:rPr>
        <w:t>a</w:t>
      </w:r>
      <w:r>
        <w:t>t</w:t>
      </w:r>
      <w:r>
        <w:rPr>
          <w:spacing w:val="-1"/>
        </w:rPr>
        <w:t>i</w:t>
      </w:r>
      <w:r>
        <w:rPr>
          <w:spacing w:val="1"/>
        </w:rPr>
        <w:t>o</w:t>
      </w:r>
      <w:r>
        <w:t>n</w:t>
      </w:r>
      <w:r>
        <w:rPr>
          <w:spacing w:val="-1"/>
        </w:rPr>
        <w:t xml:space="preserve"> </w:t>
      </w:r>
      <w:r>
        <w:t>in</w:t>
      </w:r>
      <w:r>
        <w:rPr>
          <w:spacing w:val="-1"/>
        </w:rPr>
        <w:t xml:space="preserve"> </w:t>
      </w:r>
      <w:r>
        <w:rPr>
          <w:spacing w:val="1"/>
        </w:rPr>
        <w:t>th</w:t>
      </w:r>
      <w:r>
        <w:t>e</w:t>
      </w:r>
      <w:r>
        <w:rPr>
          <w:spacing w:val="-2"/>
        </w:rPr>
        <w:t xml:space="preserve"> </w:t>
      </w:r>
      <w:r>
        <w:rPr>
          <w:spacing w:val="1"/>
        </w:rPr>
        <w:t>p</w:t>
      </w:r>
      <w:r>
        <w:rPr>
          <w:spacing w:val="-1"/>
        </w:rPr>
        <w:t>ac</w:t>
      </w:r>
      <w:r>
        <w:rPr>
          <w:spacing w:val="2"/>
        </w:rPr>
        <w:t>k</w:t>
      </w:r>
      <w:r>
        <w:rPr>
          <w:spacing w:val="-2"/>
        </w:rPr>
        <w:t>a</w:t>
      </w:r>
      <w:r>
        <w:rPr>
          <w:spacing w:val="1"/>
        </w:rPr>
        <w:t>g</w:t>
      </w:r>
      <w:r>
        <w:rPr>
          <w:spacing w:val="-1"/>
        </w:rPr>
        <w:t>e.</w:t>
      </w:r>
    </w:p>
    <w:p w14:paraId="3D967549" w14:textId="77777777" w:rsidR="00D41C24" w:rsidRDefault="00D41C24" w:rsidP="00D41C24">
      <w:pPr>
        <w:pStyle w:val="H23G"/>
      </w:pPr>
      <w:r>
        <w:tab/>
        <w:t>(ii)</w:t>
      </w:r>
      <w:r>
        <w:tab/>
      </w:r>
      <w:r>
        <w:rPr>
          <w:spacing w:val="-1"/>
        </w:rPr>
        <w:t>C</w:t>
      </w:r>
      <w:r>
        <w:t>l</w:t>
      </w:r>
      <w:r>
        <w:rPr>
          <w:spacing w:val="1"/>
        </w:rPr>
        <w:t>a</w:t>
      </w:r>
      <w:r>
        <w:t>ss</w:t>
      </w:r>
      <w:r>
        <w:rPr>
          <w:spacing w:val="-1"/>
        </w:rPr>
        <w:t xml:space="preserve"> </w:t>
      </w:r>
      <w:r>
        <w:t>I</w:t>
      </w:r>
    </w:p>
    <w:p w14:paraId="501E3B2C" w14:textId="77777777" w:rsidR="00D41C24" w:rsidRDefault="00D41C24" w:rsidP="00E57380">
      <w:pPr>
        <w:pStyle w:val="SingleTxtG"/>
      </w:pPr>
      <w:r w:rsidRPr="00E57380">
        <w:t>Lemons in this class must be of good quality. It must be characteristic of the variety.</w:t>
      </w:r>
    </w:p>
    <w:p w14:paraId="32D0F607" w14:textId="77777777" w:rsidR="00D41C24" w:rsidRDefault="00D41C24" w:rsidP="00D41C24">
      <w:pPr>
        <w:pStyle w:val="SingleTxtG"/>
      </w:pPr>
      <w:r>
        <w:rPr>
          <w:spacing w:val="-1"/>
        </w:rPr>
        <w:t>T</w:t>
      </w:r>
      <w:r>
        <w:rPr>
          <w:spacing w:val="1"/>
        </w:rPr>
        <w:t>h</w:t>
      </w:r>
      <w:r>
        <w:t>e</w:t>
      </w:r>
      <w:r>
        <w:rPr>
          <w:spacing w:val="18"/>
        </w:rPr>
        <w:t xml:space="preserve"> </w:t>
      </w:r>
      <w:r>
        <w:rPr>
          <w:spacing w:val="1"/>
        </w:rPr>
        <w:t>fol</w:t>
      </w:r>
      <w:r>
        <w:rPr>
          <w:spacing w:val="-1"/>
        </w:rPr>
        <w:t>l</w:t>
      </w:r>
      <w:r>
        <w:rPr>
          <w:spacing w:val="1"/>
        </w:rPr>
        <w:t>o</w:t>
      </w:r>
      <w:r>
        <w:t>w</w:t>
      </w:r>
      <w:r>
        <w:rPr>
          <w:spacing w:val="-1"/>
        </w:rPr>
        <w:t>i</w:t>
      </w:r>
      <w:r>
        <w:rPr>
          <w:spacing w:val="1"/>
        </w:rPr>
        <w:t>n</w:t>
      </w:r>
      <w:r>
        <w:t>g</w:t>
      </w:r>
      <w:r>
        <w:rPr>
          <w:spacing w:val="20"/>
        </w:rPr>
        <w:t xml:space="preserve"> </w:t>
      </w:r>
      <w:r>
        <w:rPr>
          <w:spacing w:val="-1"/>
        </w:rPr>
        <w:t>s</w:t>
      </w:r>
      <w:r>
        <w:rPr>
          <w:spacing w:val="1"/>
        </w:rPr>
        <w:t>l</w:t>
      </w:r>
      <w:r>
        <w:rPr>
          <w:spacing w:val="-1"/>
        </w:rPr>
        <w:t>i</w:t>
      </w:r>
      <w:r>
        <w:rPr>
          <w:spacing w:val="1"/>
        </w:rPr>
        <w:t>g</w:t>
      </w:r>
      <w:r>
        <w:rPr>
          <w:spacing w:val="-1"/>
        </w:rPr>
        <w:t>h</w:t>
      </w:r>
      <w:r>
        <w:t>t</w:t>
      </w:r>
      <w:r>
        <w:rPr>
          <w:spacing w:val="20"/>
        </w:rPr>
        <w:t xml:space="preserve"> </w:t>
      </w:r>
      <w:r>
        <w:rPr>
          <w:spacing w:val="1"/>
        </w:rPr>
        <w:t>d</w:t>
      </w:r>
      <w:r>
        <w:rPr>
          <w:spacing w:val="-1"/>
        </w:rPr>
        <w:t>e</w:t>
      </w:r>
      <w:r>
        <w:t>f</w:t>
      </w:r>
      <w:r>
        <w:rPr>
          <w:spacing w:val="-1"/>
        </w:rPr>
        <w:t>e</w:t>
      </w:r>
      <w:r>
        <w:rPr>
          <w:spacing w:val="-2"/>
        </w:rPr>
        <w:t>c</w:t>
      </w:r>
      <w:r>
        <w:rPr>
          <w:spacing w:val="1"/>
        </w:rPr>
        <w:t>t</w:t>
      </w:r>
      <w:r>
        <w:rPr>
          <w:spacing w:val="-1"/>
        </w:rPr>
        <w:t>s</w:t>
      </w:r>
      <w:r>
        <w:t>,</w:t>
      </w:r>
      <w:r>
        <w:rPr>
          <w:spacing w:val="20"/>
        </w:rPr>
        <w:t xml:space="preserve"> </w:t>
      </w:r>
      <w:r>
        <w:rPr>
          <w:spacing w:val="1"/>
        </w:rPr>
        <w:t>ho</w:t>
      </w:r>
      <w:r>
        <w:t>w</w:t>
      </w:r>
      <w:r>
        <w:rPr>
          <w:spacing w:val="-2"/>
        </w:rPr>
        <w:t>e</w:t>
      </w:r>
      <w:r>
        <w:rPr>
          <w:spacing w:val="1"/>
        </w:rPr>
        <w:t>v</w:t>
      </w:r>
      <w:r>
        <w:rPr>
          <w:spacing w:val="-1"/>
        </w:rPr>
        <w:t>e</w:t>
      </w:r>
      <w:r>
        <w:t>r,</w:t>
      </w:r>
      <w:r>
        <w:rPr>
          <w:spacing w:val="20"/>
        </w:rPr>
        <w:t xml:space="preserve"> </w:t>
      </w:r>
      <w:r>
        <w:rPr>
          <w:spacing w:val="-2"/>
        </w:rPr>
        <w:t>m</w:t>
      </w:r>
      <w:r>
        <w:rPr>
          <w:spacing w:val="2"/>
        </w:rPr>
        <w:t>a</w:t>
      </w:r>
      <w:r>
        <w:t>y</w:t>
      </w:r>
      <w:r>
        <w:rPr>
          <w:spacing w:val="18"/>
        </w:rPr>
        <w:t xml:space="preserve"> </w:t>
      </w:r>
      <w:r>
        <w:rPr>
          <w:spacing w:val="1"/>
        </w:rPr>
        <w:t>b</w:t>
      </w:r>
      <w:r>
        <w:t>e</w:t>
      </w:r>
      <w:r>
        <w:rPr>
          <w:spacing w:val="20"/>
        </w:rPr>
        <w:t xml:space="preserve"> </w:t>
      </w:r>
      <w:r>
        <w:rPr>
          <w:spacing w:val="-1"/>
        </w:rPr>
        <w:t>a</w:t>
      </w:r>
      <w:r>
        <w:rPr>
          <w:spacing w:val="1"/>
        </w:rPr>
        <w:t>llo</w:t>
      </w:r>
      <w:r>
        <w:rPr>
          <w:spacing w:val="-2"/>
        </w:rPr>
        <w:t>w</w:t>
      </w:r>
      <w:r>
        <w:rPr>
          <w:spacing w:val="-1"/>
        </w:rPr>
        <w:t>e</w:t>
      </w:r>
      <w:r>
        <w:rPr>
          <w:spacing w:val="1"/>
        </w:rPr>
        <w:t>d</w:t>
      </w:r>
      <w:r>
        <w:t>,</w:t>
      </w:r>
      <w:r>
        <w:rPr>
          <w:spacing w:val="20"/>
        </w:rPr>
        <w:t xml:space="preserve"> </w:t>
      </w:r>
      <w:r>
        <w:rPr>
          <w:spacing w:val="1"/>
        </w:rPr>
        <w:t>p</w:t>
      </w:r>
      <w:r>
        <w:rPr>
          <w:spacing w:val="-1"/>
        </w:rPr>
        <w:t>ro</w:t>
      </w:r>
      <w:r>
        <w:rPr>
          <w:spacing w:val="1"/>
        </w:rPr>
        <w:t>v</w:t>
      </w:r>
      <w:r>
        <w:rPr>
          <w:spacing w:val="-1"/>
        </w:rPr>
        <w:t>i</w:t>
      </w:r>
      <w:r>
        <w:rPr>
          <w:spacing w:val="1"/>
        </w:rPr>
        <w:t>d</w:t>
      </w:r>
      <w:r>
        <w:rPr>
          <w:spacing w:val="-1"/>
        </w:rPr>
        <w:t>e</w:t>
      </w:r>
      <w:r>
        <w:t>d</w:t>
      </w:r>
      <w:r>
        <w:rPr>
          <w:spacing w:val="18"/>
        </w:rPr>
        <w:t xml:space="preserve"> </w:t>
      </w:r>
      <w:r>
        <w:t>th</w:t>
      </w:r>
      <w:r>
        <w:rPr>
          <w:spacing w:val="-1"/>
        </w:rPr>
        <w:t>e</w:t>
      </w:r>
      <w:r>
        <w:t>se</w:t>
      </w:r>
      <w:r>
        <w:rPr>
          <w:spacing w:val="18"/>
        </w:rPr>
        <w:t xml:space="preserve"> </w:t>
      </w:r>
      <w:r>
        <w:rPr>
          <w:spacing w:val="-1"/>
        </w:rPr>
        <w:t>d</w:t>
      </w:r>
      <w:r>
        <w:t>o</w:t>
      </w:r>
      <w:r>
        <w:rPr>
          <w:spacing w:val="21"/>
        </w:rPr>
        <w:t xml:space="preserve"> </w:t>
      </w:r>
      <w:r>
        <w:rPr>
          <w:spacing w:val="-1"/>
        </w:rPr>
        <w:t>n</w:t>
      </w:r>
      <w:r>
        <w:rPr>
          <w:spacing w:val="1"/>
        </w:rPr>
        <w:t>o</w:t>
      </w:r>
      <w:r>
        <w:t>t</w:t>
      </w:r>
      <w:r>
        <w:rPr>
          <w:spacing w:val="20"/>
        </w:rPr>
        <w:t xml:space="preserve"> </w:t>
      </w:r>
      <w:r>
        <w:rPr>
          <w:spacing w:val="-1"/>
        </w:rPr>
        <w:t>a</w:t>
      </w:r>
      <w:r>
        <w:t>ff</w:t>
      </w:r>
      <w:r>
        <w:rPr>
          <w:spacing w:val="-2"/>
        </w:rPr>
        <w:t>e</w:t>
      </w:r>
      <w:r>
        <w:rPr>
          <w:spacing w:val="-1"/>
        </w:rPr>
        <w:t>c</w:t>
      </w:r>
      <w:r>
        <w:t>t</w:t>
      </w:r>
      <w:r>
        <w:rPr>
          <w:spacing w:val="21"/>
        </w:rPr>
        <w:t xml:space="preserve"> </w:t>
      </w:r>
      <w:r>
        <w:t>the g</w:t>
      </w:r>
      <w:r>
        <w:rPr>
          <w:spacing w:val="-1"/>
        </w:rPr>
        <w:t>e</w:t>
      </w:r>
      <w:r>
        <w:t>n</w:t>
      </w:r>
      <w:r>
        <w:rPr>
          <w:spacing w:val="-2"/>
        </w:rPr>
        <w:t>e</w:t>
      </w:r>
      <w:r>
        <w:t>r</w:t>
      </w:r>
      <w:r>
        <w:rPr>
          <w:spacing w:val="-1"/>
        </w:rPr>
        <w:t>a</w:t>
      </w:r>
      <w:r>
        <w:t>l</w:t>
      </w:r>
      <w:r>
        <w:rPr>
          <w:spacing w:val="4"/>
        </w:rPr>
        <w:t xml:space="preserve"> </w:t>
      </w:r>
      <w:r>
        <w:rPr>
          <w:spacing w:val="-2"/>
        </w:rPr>
        <w:t>a</w:t>
      </w:r>
      <w:r>
        <w:t>pp</w:t>
      </w:r>
      <w:r>
        <w:rPr>
          <w:spacing w:val="-1"/>
        </w:rPr>
        <w:t>e</w:t>
      </w:r>
      <w:r>
        <w:rPr>
          <w:spacing w:val="-2"/>
        </w:rPr>
        <w:t>a</w:t>
      </w:r>
      <w:r>
        <w:rPr>
          <w:spacing w:val="2"/>
        </w:rPr>
        <w:t>r</w:t>
      </w:r>
      <w:r>
        <w:rPr>
          <w:spacing w:val="-1"/>
        </w:rPr>
        <w:t>a</w:t>
      </w:r>
      <w:r>
        <w:rPr>
          <w:spacing w:val="1"/>
        </w:rPr>
        <w:t>n</w:t>
      </w:r>
      <w:r>
        <w:rPr>
          <w:spacing w:val="-1"/>
        </w:rPr>
        <w:t>c</w:t>
      </w:r>
      <w:r>
        <w:t>e</w:t>
      </w:r>
      <w:r>
        <w:rPr>
          <w:spacing w:val="2"/>
        </w:rPr>
        <w:t xml:space="preserve"> </w:t>
      </w:r>
      <w:r>
        <w:rPr>
          <w:spacing w:val="1"/>
        </w:rPr>
        <w:t>o</w:t>
      </w:r>
      <w:r>
        <w:t xml:space="preserve">f </w:t>
      </w:r>
      <w:r>
        <w:rPr>
          <w:spacing w:val="1"/>
        </w:rPr>
        <w:t>th</w:t>
      </w:r>
      <w:r>
        <w:t>e</w:t>
      </w:r>
      <w:r>
        <w:rPr>
          <w:spacing w:val="1"/>
        </w:rPr>
        <w:t xml:space="preserve"> </w:t>
      </w:r>
      <w:r>
        <w:t>pro</w:t>
      </w:r>
      <w:r>
        <w:rPr>
          <w:spacing w:val="-1"/>
        </w:rPr>
        <w:t>d</w:t>
      </w:r>
      <w:r>
        <w:t>u</w:t>
      </w:r>
      <w:r>
        <w:rPr>
          <w:spacing w:val="-1"/>
        </w:rPr>
        <w:t>ce</w:t>
      </w:r>
      <w:r>
        <w:t>,</w:t>
      </w:r>
      <w:r>
        <w:rPr>
          <w:spacing w:val="1"/>
        </w:rPr>
        <w:t xml:space="preserve"> t</w:t>
      </w:r>
      <w:r>
        <w:t>he</w:t>
      </w:r>
      <w:r>
        <w:rPr>
          <w:spacing w:val="1"/>
        </w:rPr>
        <w:t xml:space="preserve"> </w:t>
      </w:r>
      <w:r>
        <w:t>qu</w:t>
      </w:r>
      <w:r>
        <w:rPr>
          <w:spacing w:val="-1"/>
        </w:rPr>
        <w:t>a</w:t>
      </w:r>
      <w:r>
        <w:t>l</w:t>
      </w:r>
      <w:r>
        <w:rPr>
          <w:spacing w:val="-1"/>
        </w:rPr>
        <w:t>i</w:t>
      </w:r>
      <w:r>
        <w:t>ty, the</w:t>
      </w:r>
      <w:r>
        <w:rPr>
          <w:spacing w:val="2"/>
        </w:rPr>
        <w:t xml:space="preserve"> </w:t>
      </w:r>
      <w:r>
        <w:t>k</w:t>
      </w:r>
      <w:r>
        <w:rPr>
          <w:spacing w:val="-1"/>
        </w:rPr>
        <w:t>ee</w:t>
      </w:r>
      <w:r>
        <w:rPr>
          <w:spacing w:val="1"/>
        </w:rPr>
        <w:t>p</w:t>
      </w:r>
      <w:r>
        <w:t>i</w:t>
      </w:r>
      <w:r>
        <w:rPr>
          <w:spacing w:val="-1"/>
        </w:rPr>
        <w:t>n</w:t>
      </w:r>
      <w:r>
        <w:t>g</w:t>
      </w:r>
      <w:r>
        <w:rPr>
          <w:spacing w:val="3"/>
        </w:rPr>
        <w:t xml:space="preserve"> </w:t>
      </w:r>
      <w:r>
        <w:rPr>
          <w:spacing w:val="-1"/>
        </w:rPr>
        <w:t>q</w:t>
      </w:r>
      <w:r>
        <w:rPr>
          <w:spacing w:val="1"/>
        </w:rPr>
        <w:t>u</w:t>
      </w:r>
      <w:r>
        <w:rPr>
          <w:spacing w:val="-1"/>
        </w:rPr>
        <w:t>a</w:t>
      </w:r>
      <w:r>
        <w:t>l</w:t>
      </w:r>
      <w:r>
        <w:rPr>
          <w:spacing w:val="-1"/>
        </w:rPr>
        <w:t>i</w:t>
      </w:r>
      <w:r>
        <w:rPr>
          <w:spacing w:val="1"/>
        </w:rPr>
        <w:t>t</w:t>
      </w:r>
      <w:r>
        <w:t>y</w:t>
      </w:r>
      <w:r>
        <w:rPr>
          <w:spacing w:val="1"/>
        </w:rPr>
        <w:t xml:space="preserve"> </w:t>
      </w:r>
      <w:r>
        <w:rPr>
          <w:spacing w:val="-1"/>
        </w:rPr>
        <w:t>a</w:t>
      </w:r>
      <w:r>
        <w:t>nd</w:t>
      </w:r>
      <w:r>
        <w:rPr>
          <w:spacing w:val="2"/>
        </w:rPr>
        <w:t xml:space="preserve"> </w:t>
      </w:r>
      <w:r>
        <w:t>pr</w:t>
      </w:r>
      <w:r>
        <w:rPr>
          <w:spacing w:val="-2"/>
        </w:rPr>
        <w:t>e</w:t>
      </w:r>
      <w:r>
        <w:t>s</w:t>
      </w:r>
      <w:r>
        <w:rPr>
          <w:spacing w:val="-1"/>
        </w:rPr>
        <w:t>e</w:t>
      </w:r>
      <w:r>
        <w:rPr>
          <w:spacing w:val="1"/>
        </w:rPr>
        <w:t>n</w:t>
      </w:r>
      <w:r>
        <w:t>t</w:t>
      </w:r>
      <w:r>
        <w:rPr>
          <w:spacing w:val="-1"/>
        </w:rPr>
        <w:t>a</w:t>
      </w:r>
      <w:r>
        <w:t>t</w:t>
      </w:r>
      <w:r>
        <w:rPr>
          <w:spacing w:val="-1"/>
        </w:rPr>
        <w:t>i</w:t>
      </w:r>
      <w:r>
        <w:t>on</w:t>
      </w:r>
      <w:r>
        <w:rPr>
          <w:spacing w:val="2"/>
        </w:rPr>
        <w:t xml:space="preserve"> </w:t>
      </w:r>
      <w:r>
        <w:t>in</w:t>
      </w:r>
      <w:r>
        <w:rPr>
          <w:spacing w:val="2"/>
        </w:rPr>
        <w:t xml:space="preserve"> </w:t>
      </w:r>
      <w:r>
        <w:t xml:space="preserve">the </w:t>
      </w:r>
      <w:r>
        <w:rPr>
          <w:spacing w:val="1"/>
        </w:rPr>
        <w:t>p</w:t>
      </w:r>
      <w:r>
        <w:rPr>
          <w:spacing w:val="-1"/>
        </w:rPr>
        <w:t>a</w:t>
      </w:r>
      <w:r>
        <w:rPr>
          <w:spacing w:val="-2"/>
        </w:rPr>
        <w:t>c</w:t>
      </w:r>
      <w:r>
        <w:rPr>
          <w:spacing w:val="2"/>
        </w:rPr>
        <w:t>k</w:t>
      </w:r>
      <w:r>
        <w:rPr>
          <w:spacing w:val="-1"/>
        </w:rPr>
        <w:t>a</w:t>
      </w:r>
      <w:r>
        <w:rPr>
          <w:spacing w:val="1"/>
        </w:rPr>
        <w:t>g</w:t>
      </w:r>
      <w:r>
        <w:rPr>
          <w:spacing w:val="-2"/>
        </w:rPr>
        <w:t>e:</w:t>
      </w:r>
    </w:p>
    <w:p w14:paraId="157B4BBA" w14:textId="77777777" w:rsidR="00D41C24" w:rsidRDefault="00D41C24" w:rsidP="00E57380">
      <w:pPr>
        <w:pStyle w:val="Bullet1G"/>
      </w:pPr>
      <w:r>
        <w:t>a</w:t>
      </w:r>
      <w:r>
        <w:rPr>
          <w:spacing w:val="-1"/>
        </w:rPr>
        <w:t xml:space="preserve"> </w:t>
      </w:r>
      <w:r>
        <w:t>sli</w:t>
      </w:r>
      <w:r>
        <w:rPr>
          <w:spacing w:val="1"/>
        </w:rPr>
        <w:t>g</w:t>
      </w:r>
      <w:r>
        <w:rPr>
          <w:spacing w:val="-1"/>
        </w:rPr>
        <w:t>h</w:t>
      </w:r>
      <w:r>
        <w:t xml:space="preserve">t </w:t>
      </w:r>
      <w:r>
        <w:rPr>
          <w:spacing w:val="1"/>
        </w:rPr>
        <w:t>d</w:t>
      </w:r>
      <w:r>
        <w:rPr>
          <w:spacing w:val="-2"/>
        </w:rPr>
        <w:t>e</w:t>
      </w:r>
      <w:r>
        <w:t>f</w:t>
      </w:r>
      <w:r>
        <w:rPr>
          <w:spacing w:val="-1"/>
        </w:rPr>
        <w:t>ec</w:t>
      </w:r>
      <w:r>
        <w:t xml:space="preserve">t </w:t>
      </w:r>
      <w:r>
        <w:rPr>
          <w:spacing w:val="1"/>
        </w:rPr>
        <w:t>i</w:t>
      </w:r>
      <w:r>
        <w:t>n</w:t>
      </w:r>
      <w:r>
        <w:rPr>
          <w:spacing w:val="-1"/>
        </w:rPr>
        <w:t xml:space="preserve"> </w:t>
      </w:r>
      <w:r>
        <w:t>s</w:t>
      </w:r>
      <w:r>
        <w:rPr>
          <w:spacing w:val="1"/>
        </w:rPr>
        <w:t>h</w:t>
      </w:r>
      <w:r>
        <w:rPr>
          <w:spacing w:val="-1"/>
        </w:rPr>
        <w:t>a</w:t>
      </w:r>
      <w:r>
        <w:rPr>
          <w:spacing w:val="1"/>
        </w:rPr>
        <w:t>p</w:t>
      </w:r>
      <w:r>
        <w:t>e</w:t>
      </w:r>
    </w:p>
    <w:p w14:paraId="3614E89A" w14:textId="77777777" w:rsidR="00D41C24" w:rsidRDefault="00D41C24" w:rsidP="00E57380">
      <w:pPr>
        <w:pStyle w:val="Bullet1G"/>
      </w:pPr>
      <w:r>
        <w:t>s</w:t>
      </w:r>
      <w:r>
        <w:rPr>
          <w:spacing w:val="-1"/>
        </w:rPr>
        <w:t>l</w:t>
      </w:r>
      <w:r>
        <w:rPr>
          <w:spacing w:val="1"/>
        </w:rPr>
        <w:t>i</w:t>
      </w:r>
      <w:r>
        <w:rPr>
          <w:spacing w:val="-1"/>
        </w:rPr>
        <w:t>gh</w:t>
      </w:r>
      <w:r>
        <w:t xml:space="preserve">t </w:t>
      </w:r>
      <w:r>
        <w:rPr>
          <w:spacing w:val="1"/>
        </w:rPr>
        <w:t>d</w:t>
      </w:r>
      <w:r>
        <w:rPr>
          <w:spacing w:val="-1"/>
        </w:rPr>
        <w:t>e</w:t>
      </w:r>
      <w:r>
        <w:t>f</w:t>
      </w:r>
      <w:r>
        <w:rPr>
          <w:spacing w:val="-1"/>
        </w:rPr>
        <w:t>ec</w:t>
      </w:r>
      <w:r>
        <w:t>ts</w:t>
      </w:r>
      <w:r>
        <w:rPr>
          <w:spacing w:val="-1"/>
        </w:rPr>
        <w:t xml:space="preserve"> </w:t>
      </w:r>
      <w:r>
        <w:t xml:space="preserve">in </w:t>
      </w:r>
      <w:r>
        <w:rPr>
          <w:spacing w:val="-1"/>
        </w:rPr>
        <w:t>c</w:t>
      </w:r>
      <w:r>
        <w:rPr>
          <w:spacing w:val="1"/>
        </w:rPr>
        <w:t>o</w:t>
      </w:r>
      <w:r>
        <w:t>l</w:t>
      </w:r>
      <w:r>
        <w:rPr>
          <w:spacing w:val="-1"/>
        </w:rPr>
        <w:t>o</w:t>
      </w:r>
      <w:r>
        <w:rPr>
          <w:spacing w:val="1"/>
        </w:rPr>
        <w:t>u</w:t>
      </w:r>
      <w:r>
        <w:rPr>
          <w:spacing w:val="-1"/>
        </w:rPr>
        <w:t>r</w:t>
      </w:r>
      <w:r>
        <w:t>i</w:t>
      </w:r>
      <w:r>
        <w:rPr>
          <w:spacing w:val="1"/>
        </w:rPr>
        <w:t>ng</w:t>
      </w:r>
      <w:r>
        <w:t>,</w:t>
      </w:r>
      <w:r>
        <w:rPr>
          <w:spacing w:val="-2"/>
        </w:rPr>
        <w:t xml:space="preserve"> </w:t>
      </w:r>
      <w:r>
        <w:t>i</w:t>
      </w:r>
      <w:r>
        <w:rPr>
          <w:spacing w:val="-1"/>
        </w:rPr>
        <w:t>nc</w:t>
      </w:r>
      <w:r>
        <w:t>l</w:t>
      </w:r>
      <w:r>
        <w:rPr>
          <w:spacing w:val="1"/>
        </w:rPr>
        <w:t>u</w:t>
      </w:r>
      <w:r>
        <w:rPr>
          <w:spacing w:val="-1"/>
        </w:rPr>
        <w:t>d</w:t>
      </w:r>
      <w:r>
        <w:rPr>
          <w:spacing w:val="1"/>
        </w:rPr>
        <w:t>i</w:t>
      </w:r>
      <w:r>
        <w:rPr>
          <w:spacing w:val="-1"/>
        </w:rPr>
        <w:t>n</w:t>
      </w:r>
      <w:r>
        <w:t>g</w:t>
      </w:r>
      <w:r>
        <w:rPr>
          <w:spacing w:val="-1"/>
        </w:rPr>
        <w:t xml:space="preserve"> </w:t>
      </w:r>
      <w:r>
        <w:t>sl</w:t>
      </w:r>
      <w:r>
        <w:rPr>
          <w:spacing w:val="-1"/>
        </w:rPr>
        <w:t>i</w:t>
      </w:r>
      <w:r>
        <w:rPr>
          <w:spacing w:val="1"/>
        </w:rPr>
        <w:t>g</w:t>
      </w:r>
      <w:r>
        <w:rPr>
          <w:spacing w:val="-1"/>
        </w:rPr>
        <w:t>h</w:t>
      </w:r>
      <w:r>
        <w:t>t s</w:t>
      </w:r>
      <w:r>
        <w:rPr>
          <w:spacing w:val="1"/>
        </w:rPr>
        <w:t>u</w:t>
      </w:r>
      <w:r>
        <w:rPr>
          <w:spacing w:val="-1"/>
        </w:rPr>
        <w:t>nb</w:t>
      </w:r>
      <w:r>
        <w:rPr>
          <w:spacing w:val="1"/>
        </w:rPr>
        <w:t>u</w:t>
      </w:r>
      <w:r>
        <w:rPr>
          <w:spacing w:val="-1"/>
        </w:rPr>
        <w:t>rn</w:t>
      </w:r>
    </w:p>
    <w:p w14:paraId="5B2C211A" w14:textId="77777777" w:rsidR="00D41C24" w:rsidRDefault="00D41C24" w:rsidP="00E57380">
      <w:pPr>
        <w:pStyle w:val="Bullet1G"/>
      </w:pPr>
      <w:r>
        <w:t>s</w:t>
      </w:r>
      <w:r>
        <w:rPr>
          <w:spacing w:val="-1"/>
        </w:rPr>
        <w:t>l</w:t>
      </w:r>
      <w:r>
        <w:rPr>
          <w:spacing w:val="1"/>
        </w:rPr>
        <w:t>i</w:t>
      </w:r>
      <w:r>
        <w:rPr>
          <w:spacing w:val="-1"/>
        </w:rPr>
        <w:t>gh</w:t>
      </w:r>
      <w:r>
        <w:t xml:space="preserve">t </w:t>
      </w:r>
      <w:r>
        <w:rPr>
          <w:spacing w:val="1"/>
        </w:rPr>
        <w:t>p</w:t>
      </w:r>
      <w:r>
        <w:rPr>
          <w:spacing w:val="-1"/>
        </w:rPr>
        <w:t>r</w:t>
      </w:r>
      <w:r>
        <w:rPr>
          <w:spacing w:val="1"/>
        </w:rPr>
        <w:t>o</w:t>
      </w:r>
      <w:r>
        <w:rPr>
          <w:spacing w:val="-1"/>
        </w:rPr>
        <w:t>g</w:t>
      </w:r>
      <w:r>
        <w:t>r</w:t>
      </w:r>
      <w:r>
        <w:rPr>
          <w:spacing w:val="-1"/>
        </w:rPr>
        <w:t>e</w:t>
      </w:r>
      <w:r>
        <w:t>s</w:t>
      </w:r>
      <w:r>
        <w:rPr>
          <w:spacing w:val="-1"/>
        </w:rPr>
        <w:t>s</w:t>
      </w:r>
      <w:r>
        <w:t>ive</w:t>
      </w:r>
      <w:r>
        <w:rPr>
          <w:spacing w:val="-2"/>
        </w:rPr>
        <w:t xml:space="preserve"> </w:t>
      </w:r>
      <w:r>
        <w:t xml:space="preserve">skin </w:t>
      </w:r>
      <w:r>
        <w:rPr>
          <w:spacing w:val="-1"/>
        </w:rPr>
        <w:t>de</w:t>
      </w:r>
      <w:r>
        <w:t>f</w:t>
      </w:r>
      <w:r>
        <w:rPr>
          <w:spacing w:val="-1"/>
        </w:rPr>
        <w:t>e</w:t>
      </w:r>
      <w:r>
        <w:rPr>
          <w:spacing w:val="-2"/>
        </w:rPr>
        <w:t>c</w:t>
      </w:r>
      <w:r>
        <w:rPr>
          <w:spacing w:val="1"/>
        </w:rPr>
        <w:t>t</w:t>
      </w:r>
      <w:r>
        <w:rPr>
          <w:spacing w:val="-1"/>
        </w:rPr>
        <w:t>s</w:t>
      </w:r>
      <w:r>
        <w:t>,</w:t>
      </w:r>
      <w:r>
        <w:rPr>
          <w:spacing w:val="-1"/>
        </w:rPr>
        <w:t xml:space="preserve"> </w:t>
      </w:r>
      <w:r>
        <w:rPr>
          <w:spacing w:val="1"/>
        </w:rPr>
        <w:t>p</w:t>
      </w:r>
      <w:r>
        <w:t>ro</w:t>
      </w:r>
      <w:r>
        <w:rPr>
          <w:spacing w:val="-1"/>
        </w:rPr>
        <w:t>vi</w:t>
      </w:r>
      <w:r>
        <w:t>d</w:t>
      </w:r>
      <w:r>
        <w:rPr>
          <w:spacing w:val="-1"/>
        </w:rPr>
        <w:t>e</w:t>
      </w:r>
      <w:r>
        <w:t>d th</w:t>
      </w:r>
      <w:r>
        <w:rPr>
          <w:spacing w:val="-2"/>
        </w:rPr>
        <w:t>e</w:t>
      </w:r>
      <w:r>
        <w:t>y</w:t>
      </w:r>
      <w:r>
        <w:rPr>
          <w:spacing w:val="-1"/>
        </w:rPr>
        <w:t xml:space="preserve"> </w:t>
      </w:r>
      <w:r>
        <w:t>do n</w:t>
      </w:r>
      <w:r>
        <w:rPr>
          <w:spacing w:val="-1"/>
        </w:rPr>
        <w:t>o</w:t>
      </w:r>
      <w:r>
        <w:t xml:space="preserve">t </w:t>
      </w:r>
      <w:r>
        <w:rPr>
          <w:spacing w:val="-1"/>
        </w:rPr>
        <w:t>a</w:t>
      </w:r>
      <w:r>
        <w:t>f</w:t>
      </w:r>
      <w:r>
        <w:rPr>
          <w:spacing w:val="-1"/>
        </w:rPr>
        <w:t>f</w:t>
      </w:r>
      <w:r>
        <w:rPr>
          <w:spacing w:val="1"/>
        </w:rPr>
        <w:t>e</w:t>
      </w:r>
      <w:r>
        <w:rPr>
          <w:spacing w:val="-1"/>
        </w:rPr>
        <w:t>c</w:t>
      </w:r>
      <w:r>
        <w:t>t the</w:t>
      </w:r>
      <w:r>
        <w:rPr>
          <w:spacing w:val="-2"/>
        </w:rPr>
        <w:t xml:space="preserve"> </w:t>
      </w:r>
      <w:r>
        <w:t>fl</w:t>
      </w:r>
      <w:r>
        <w:rPr>
          <w:spacing w:val="-1"/>
        </w:rPr>
        <w:t>e</w:t>
      </w:r>
      <w:r>
        <w:t>sh</w:t>
      </w:r>
    </w:p>
    <w:p w14:paraId="46FED563" w14:textId="77777777" w:rsidR="00D41C24" w:rsidRDefault="00D41C24" w:rsidP="00E57380">
      <w:pPr>
        <w:pStyle w:val="Bullet1G"/>
      </w:pPr>
      <w:r>
        <w:t>s</w:t>
      </w:r>
      <w:r>
        <w:rPr>
          <w:spacing w:val="-1"/>
        </w:rPr>
        <w:t>l</w:t>
      </w:r>
      <w:r>
        <w:rPr>
          <w:spacing w:val="1"/>
        </w:rPr>
        <w:t>i</w:t>
      </w:r>
      <w:r>
        <w:rPr>
          <w:spacing w:val="-1"/>
        </w:rPr>
        <w:t>gh</w:t>
      </w:r>
      <w:r>
        <w:t>t</w:t>
      </w:r>
      <w:r>
        <w:rPr>
          <w:spacing w:val="10"/>
        </w:rPr>
        <w:t xml:space="preserve"> </w:t>
      </w:r>
      <w:r>
        <w:t>sk</w:t>
      </w:r>
      <w:r>
        <w:rPr>
          <w:spacing w:val="-1"/>
        </w:rPr>
        <w:t>i</w:t>
      </w:r>
      <w:r>
        <w:t>n</w:t>
      </w:r>
      <w:r>
        <w:rPr>
          <w:spacing w:val="10"/>
        </w:rPr>
        <w:t xml:space="preserve"> </w:t>
      </w:r>
      <w:r>
        <w:t>d</w:t>
      </w:r>
      <w:r>
        <w:rPr>
          <w:spacing w:val="-1"/>
        </w:rPr>
        <w:t>e</w:t>
      </w:r>
      <w:r>
        <w:t>f</w:t>
      </w:r>
      <w:r>
        <w:rPr>
          <w:spacing w:val="-1"/>
        </w:rPr>
        <w:t>ec</w:t>
      </w:r>
      <w:r>
        <w:t>ts</w:t>
      </w:r>
      <w:r>
        <w:rPr>
          <w:spacing w:val="10"/>
        </w:rPr>
        <w:t xml:space="preserve"> </w:t>
      </w:r>
      <w:r>
        <w:t>o</w:t>
      </w:r>
      <w:r>
        <w:rPr>
          <w:spacing w:val="-1"/>
        </w:rPr>
        <w:t>cc</w:t>
      </w:r>
      <w:r>
        <w:rPr>
          <w:spacing w:val="1"/>
        </w:rPr>
        <w:t>u</w:t>
      </w:r>
      <w:r>
        <w:t>rr</w:t>
      </w:r>
      <w:r>
        <w:rPr>
          <w:spacing w:val="-1"/>
        </w:rPr>
        <w:t>i</w:t>
      </w:r>
      <w:r>
        <w:t>ng</w:t>
      </w:r>
      <w:r>
        <w:rPr>
          <w:spacing w:val="10"/>
        </w:rPr>
        <w:t xml:space="preserve"> </w:t>
      </w:r>
      <w:r>
        <w:t>d</w:t>
      </w:r>
      <w:r>
        <w:rPr>
          <w:spacing w:val="-1"/>
        </w:rPr>
        <w:t>ur</w:t>
      </w:r>
      <w:r>
        <w:t>ing</w:t>
      </w:r>
      <w:r>
        <w:rPr>
          <w:spacing w:val="9"/>
        </w:rPr>
        <w:t xml:space="preserve"> </w:t>
      </w:r>
      <w:r>
        <w:rPr>
          <w:spacing w:val="1"/>
        </w:rPr>
        <w:t>th</w:t>
      </w:r>
      <w:r>
        <w:t>e</w:t>
      </w:r>
      <w:r>
        <w:rPr>
          <w:spacing w:val="7"/>
        </w:rPr>
        <w:t xml:space="preserve"> </w:t>
      </w:r>
      <w:r>
        <w:t>fo</w:t>
      </w:r>
      <w:r>
        <w:rPr>
          <w:spacing w:val="-1"/>
        </w:rPr>
        <w:t>r</w:t>
      </w:r>
      <w:r>
        <w:t>m</w:t>
      </w:r>
      <w:r>
        <w:rPr>
          <w:spacing w:val="-1"/>
        </w:rPr>
        <w:t>a</w:t>
      </w:r>
      <w:r>
        <w:t>tion</w:t>
      </w:r>
      <w:r>
        <w:rPr>
          <w:spacing w:val="10"/>
        </w:rPr>
        <w:t xml:space="preserve"> </w:t>
      </w:r>
      <w:r>
        <w:t>of</w:t>
      </w:r>
      <w:r>
        <w:rPr>
          <w:spacing w:val="10"/>
        </w:rPr>
        <w:t xml:space="preserve"> </w:t>
      </w:r>
      <w:r>
        <w:rPr>
          <w:spacing w:val="-1"/>
        </w:rPr>
        <w:t>t</w:t>
      </w:r>
      <w:r>
        <w:t>he</w:t>
      </w:r>
      <w:r>
        <w:rPr>
          <w:spacing w:val="10"/>
        </w:rPr>
        <w:t xml:space="preserve"> </w:t>
      </w:r>
      <w:r>
        <w:t>f</w:t>
      </w:r>
      <w:r>
        <w:rPr>
          <w:spacing w:val="-1"/>
        </w:rPr>
        <w:t>r</w:t>
      </w:r>
      <w:r>
        <w:rPr>
          <w:spacing w:val="1"/>
        </w:rPr>
        <w:t>u</w:t>
      </w:r>
      <w:r>
        <w:rPr>
          <w:spacing w:val="-1"/>
        </w:rPr>
        <w:t>i</w:t>
      </w:r>
      <w:r>
        <w:t>t,</w:t>
      </w:r>
      <w:r>
        <w:rPr>
          <w:spacing w:val="9"/>
        </w:rPr>
        <w:t xml:space="preserve"> </w:t>
      </w:r>
      <w:r>
        <w:t>s</w:t>
      </w:r>
      <w:r>
        <w:rPr>
          <w:spacing w:val="1"/>
        </w:rPr>
        <w:t>u</w:t>
      </w:r>
      <w:r>
        <w:rPr>
          <w:spacing w:val="-2"/>
        </w:rPr>
        <w:t>c</w:t>
      </w:r>
      <w:r>
        <w:t>h</w:t>
      </w:r>
      <w:r>
        <w:rPr>
          <w:spacing w:val="12"/>
        </w:rPr>
        <w:t xml:space="preserve"> </w:t>
      </w:r>
      <w:r>
        <w:rPr>
          <w:spacing w:val="-2"/>
        </w:rPr>
        <w:t>a</w:t>
      </w:r>
      <w:r>
        <w:t>s</w:t>
      </w:r>
      <w:r>
        <w:rPr>
          <w:spacing w:val="11"/>
        </w:rPr>
        <w:t xml:space="preserve"> </w:t>
      </w:r>
      <w:r>
        <w:rPr>
          <w:spacing w:val="-1"/>
        </w:rPr>
        <w:t>s</w:t>
      </w:r>
      <w:r>
        <w:rPr>
          <w:spacing w:val="1"/>
        </w:rPr>
        <w:t>i</w:t>
      </w:r>
      <w:r>
        <w:t>l</w:t>
      </w:r>
      <w:r>
        <w:rPr>
          <w:spacing w:val="1"/>
        </w:rPr>
        <w:t>v</w:t>
      </w:r>
      <w:r>
        <w:rPr>
          <w:spacing w:val="-1"/>
        </w:rPr>
        <w:t>e</w:t>
      </w:r>
      <w:r>
        <w:t>r</w:t>
      </w:r>
      <w:r>
        <w:rPr>
          <w:spacing w:val="9"/>
        </w:rPr>
        <w:t xml:space="preserve"> </w:t>
      </w:r>
      <w:proofErr w:type="spellStart"/>
      <w:r>
        <w:t>s</w:t>
      </w:r>
      <w:r>
        <w:rPr>
          <w:spacing w:val="-1"/>
        </w:rPr>
        <w:t>c</w:t>
      </w:r>
      <w:r>
        <w:rPr>
          <w:spacing w:val="1"/>
        </w:rPr>
        <w:t>u</w:t>
      </w:r>
      <w:r>
        <w:t>rf</w:t>
      </w:r>
      <w:r>
        <w:rPr>
          <w:spacing w:val="-1"/>
        </w:rPr>
        <w:t>s</w:t>
      </w:r>
      <w:proofErr w:type="spellEnd"/>
      <w:r>
        <w:t>, r</w:t>
      </w:r>
      <w:r>
        <w:rPr>
          <w:spacing w:val="1"/>
        </w:rPr>
        <w:t>u</w:t>
      </w:r>
      <w:r>
        <w:t>ss</w:t>
      </w:r>
      <w:r>
        <w:rPr>
          <w:spacing w:val="-2"/>
        </w:rPr>
        <w:t>e</w:t>
      </w:r>
      <w:r>
        <w:t xml:space="preserve">ts </w:t>
      </w:r>
      <w:r>
        <w:rPr>
          <w:spacing w:val="-1"/>
        </w:rPr>
        <w:t>o</w:t>
      </w:r>
      <w:r>
        <w:t xml:space="preserve">r </w:t>
      </w:r>
      <w:r>
        <w:rPr>
          <w:spacing w:val="1"/>
        </w:rPr>
        <w:t>p</w:t>
      </w:r>
      <w:r>
        <w:rPr>
          <w:spacing w:val="-2"/>
        </w:rPr>
        <w:t>e</w:t>
      </w:r>
      <w:r>
        <w:t xml:space="preserve">st </w:t>
      </w:r>
      <w:r>
        <w:rPr>
          <w:spacing w:val="1"/>
        </w:rPr>
        <w:t>d</w:t>
      </w:r>
      <w:r>
        <w:rPr>
          <w:spacing w:val="-1"/>
        </w:rPr>
        <w:t>ama</w:t>
      </w:r>
      <w:r>
        <w:rPr>
          <w:spacing w:val="1"/>
        </w:rPr>
        <w:t>g</w:t>
      </w:r>
      <w:r>
        <w:t>e</w:t>
      </w:r>
    </w:p>
    <w:p w14:paraId="394D02DE" w14:textId="77777777" w:rsidR="00D41C24" w:rsidRDefault="00D41C24" w:rsidP="00E57380">
      <w:pPr>
        <w:pStyle w:val="Bullet1G"/>
      </w:pPr>
      <w:r>
        <w:t>s</w:t>
      </w:r>
      <w:r>
        <w:rPr>
          <w:spacing w:val="-1"/>
        </w:rPr>
        <w:t>l</w:t>
      </w:r>
      <w:r>
        <w:rPr>
          <w:spacing w:val="1"/>
        </w:rPr>
        <w:t>i</w:t>
      </w:r>
      <w:r>
        <w:rPr>
          <w:spacing w:val="-1"/>
        </w:rPr>
        <w:t>gh</w:t>
      </w:r>
      <w:r>
        <w:t>t</w:t>
      </w:r>
      <w:r>
        <w:rPr>
          <w:spacing w:val="26"/>
        </w:rPr>
        <w:t xml:space="preserve"> </w:t>
      </w:r>
      <w:r>
        <w:rPr>
          <w:spacing w:val="1"/>
        </w:rPr>
        <w:t>h</w:t>
      </w:r>
      <w:r>
        <w:rPr>
          <w:spacing w:val="-1"/>
        </w:rPr>
        <w:t>ea</w:t>
      </w:r>
      <w:r>
        <w:t>l</w:t>
      </w:r>
      <w:r>
        <w:rPr>
          <w:spacing w:val="-1"/>
        </w:rPr>
        <w:t>e</w:t>
      </w:r>
      <w:r>
        <w:t>d</w:t>
      </w:r>
      <w:r>
        <w:rPr>
          <w:spacing w:val="26"/>
        </w:rPr>
        <w:t xml:space="preserve"> </w:t>
      </w:r>
      <w:r>
        <w:rPr>
          <w:spacing w:val="1"/>
        </w:rPr>
        <w:t>d</w:t>
      </w:r>
      <w:r>
        <w:rPr>
          <w:spacing w:val="-1"/>
        </w:rPr>
        <w:t>e</w:t>
      </w:r>
      <w:r>
        <w:t>f</w:t>
      </w:r>
      <w:r>
        <w:rPr>
          <w:spacing w:val="-1"/>
        </w:rPr>
        <w:t>ec</w:t>
      </w:r>
      <w:r>
        <w:t>ts</w:t>
      </w:r>
      <w:r>
        <w:rPr>
          <w:spacing w:val="26"/>
        </w:rPr>
        <w:t xml:space="preserve"> </w:t>
      </w:r>
      <w:r>
        <w:rPr>
          <w:spacing w:val="-1"/>
        </w:rPr>
        <w:t>d</w:t>
      </w:r>
      <w:r>
        <w:rPr>
          <w:spacing w:val="1"/>
        </w:rPr>
        <w:t>u</w:t>
      </w:r>
      <w:r>
        <w:t>e</w:t>
      </w:r>
      <w:r>
        <w:rPr>
          <w:spacing w:val="25"/>
        </w:rPr>
        <w:t xml:space="preserve"> </w:t>
      </w:r>
      <w:r>
        <w:t>to</w:t>
      </w:r>
      <w:r>
        <w:rPr>
          <w:spacing w:val="26"/>
        </w:rPr>
        <w:t xml:space="preserve"> </w:t>
      </w:r>
      <w:r>
        <w:t>a</w:t>
      </w:r>
      <w:r>
        <w:rPr>
          <w:spacing w:val="26"/>
        </w:rPr>
        <w:t xml:space="preserve"> </w:t>
      </w:r>
      <w:r>
        <w:t>m</w:t>
      </w:r>
      <w:r>
        <w:rPr>
          <w:spacing w:val="-1"/>
        </w:rPr>
        <w:t>ec</w:t>
      </w:r>
      <w:r>
        <w:rPr>
          <w:spacing w:val="2"/>
        </w:rPr>
        <w:t>h</w:t>
      </w:r>
      <w:r>
        <w:rPr>
          <w:spacing w:val="-2"/>
        </w:rPr>
        <w:t>a</w:t>
      </w:r>
      <w:r>
        <w:rPr>
          <w:spacing w:val="1"/>
        </w:rPr>
        <w:t>ni</w:t>
      </w:r>
      <w:r>
        <w:rPr>
          <w:spacing w:val="-2"/>
        </w:rPr>
        <w:t>c</w:t>
      </w:r>
      <w:r>
        <w:rPr>
          <w:spacing w:val="-1"/>
        </w:rPr>
        <w:t>a</w:t>
      </w:r>
      <w:r>
        <w:t>l</w:t>
      </w:r>
      <w:r>
        <w:rPr>
          <w:spacing w:val="27"/>
        </w:rPr>
        <w:t xml:space="preserve"> </w:t>
      </w:r>
      <w:r>
        <w:rPr>
          <w:spacing w:val="-1"/>
        </w:rPr>
        <w:t>ca</w:t>
      </w:r>
      <w:r>
        <w:rPr>
          <w:spacing w:val="1"/>
        </w:rPr>
        <w:t>u</w:t>
      </w:r>
      <w:r>
        <w:rPr>
          <w:spacing w:val="-1"/>
        </w:rPr>
        <w:t>s</w:t>
      </w:r>
      <w:r>
        <w:t>e</w:t>
      </w:r>
      <w:r>
        <w:rPr>
          <w:spacing w:val="25"/>
        </w:rPr>
        <w:t xml:space="preserve"> </w:t>
      </w:r>
      <w:r>
        <w:t>s</w:t>
      </w:r>
      <w:r>
        <w:rPr>
          <w:spacing w:val="1"/>
        </w:rPr>
        <w:t>u</w:t>
      </w:r>
      <w:r>
        <w:rPr>
          <w:spacing w:val="-1"/>
        </w:rPr>
        <w:t>c</w:t>
      </w:r>
      <w:r>
        <w:t>h</w:t>
      </w:r>
      <w:r>
        <w:rPr>
          <w:spacing w:val="26"/>
        </w:rPr>
        <w:t xml:space="preserve"> </w:t>
      </w:r>
      <w:r>
        <w:rPr>
          <w:spacing w:val="1"/>
        </w:rPr>
        <w:t>a</w:t>
      </w:r>
      <w:r>
        <w:t>s</w:t>
      </w:r>
      <w:r>
        <w:rPr>
          <w:spacing w:val="25"/>
        </w:rPr>
        <w:t xml:space="preserve"> </w:t>
      </w:r>
      <w:r>
        <w:rPr>
          <w:spacing w:val="1"/>
        </w:rPr>
        <w:t>h</w:t>
      </w:r>
      <w:r>
        <w:rPr>
          <w:spacing w:val="-1"/>
        </w:rPr>
        <w:t>a</w:t>
      </w:r>
      <w:r>
        <w:t>il</w:t>
      </w:r>
      <w:r>
        <w:rPr>
          <w:spacing w:val="26"/>
        </w:rPr>
        <w:t xml:space="preserve"> </w:t>
      </w:r>
      <w:r>
        <w:rPr>
          <w:spacing w:val="1"/>
        </w:rPr>
        <w:t>d</w:t>
      </w:r>
      <w:r>
        <w:rPr>
          <w:spacing w:val="-1"/>
        </w:rPr>
        <w:t>am</w:t>
      </w:r>
      <w:r>
        <w:rPr>
          <w:spacing w:val="-2"/>
        </w:rPr>
        <w:t>a</w:t>
      </w:r>
      <w:r>
        <w:rPr>
          <w:spacing w:val="2"/>
        </w:rPr>
        <w:t>g</w:t>
      </w:r>
      <w:r>
        <w:rPr>
          <w:spacing w:val="-1"/>
        </w:rPr>
        <w:t>e</w:t>
      </w:r>
      <w:r>
        <w:t>,</w:t>
      </w:r>
      <w:r>
        <w:rPr>
          <w:spacing w:val="25"/>
        </w:rPr>
        <w:t xml:space="preserve"> </w:t>
      </w:r>
      <w:r>
        <w:t>r</w:t>
      </w:r>
      <w:r>
        <w:rPr>
          <w:spacing w:val="1"/>
        </w:rPr>
        <w:t>u</w:t>
      </w:r>
      <w:r>
        <w:rPr>
          <w:spacing w:val="-1"/>
        </w:rPr>
        <w:t>b</w:t>
      </w:r>
      <w:r>
        <w:rPr>
          <w:spacing w:val="1"/>
        </w:rPr>
        <w:t>b</w:t>
      </w:r>
      <w:r>
        <w:rPr>
          <w:spacing w:val="-1"/>
        </w:rPr>
        <w:t>i</w:t>
      </w:r>
      <w:r>
        <w:rPr>
          <w:spacing w:val="1"/>
        </w:rPr>
        <w:t>n</w:t>
      </w:r>
      <w:r>
        <w:t>g</w:t>
      </w:r>
      <w:r>
        <w:rPr>
          <w:spacing w:val="25"/>
        </w:rPr>
        <w:t xml:space="preserve"> </w:t>
      </w:r>
      <w:r>
        <w:rPr>
          <w:spacing w:val="1"/>
        </w:rPr>
        <w:t>o</w:t>
      </w:r>
      <w:r>
        <w:t xml:space="preserve">r </w:t>
      </w:r>
      <w:r>
        <w:rPr>
          <w:spacing w:val="1"/>
        </w:rPr>
        <w:t>da</w:t>
      </w:r>
      <w:r>
        <w:rPr>
          <w:spacing w:val="-2"/>
        </w:rPr>
        <w:t>m</w:t>
      </w:r>
      <w:r>
        <w:rPr>
          <w:spacing w:val="-1"/>
        </w:rPr>
        <w:t>a</w:t>
      </w:r>
      <w:r>
        <w:rPr>
          <w:spacing w:val="1"/>
        </w:rPr>
        <w:t>g</w:t>
      </w:r>
      <w:r>
        <w:t>e</w:t>
      </w:r>
      <w:r>
        <w:rPr>
          <w:spacing w:val="-1"/>
        </w:rPr>
        <w:t xml:space="preserve"> </w:t>
      </w:r>
      <w:r>
        <w:rPr>
          <w:spacing w:val="1"/>
        </w:rPr>
        <w:t>fro</w:t>
      </w:r>
      <w:r>
        <w:t>m</w:t>
      </w:r>
      <w:r>
        <w:rPr>
          <w:spacing w:val="-2"/>
        </w:rPr>
        <w:t xml:space="preserve"> </w:t>
      </w:r>
      <w:r>
        <w:rPr>
          <w:spacing w:val="1"/>
        </w:rPr>
        <w:t>h</w:t>
      </w:r>
      <w:r>
        <w:rPr>
          <w:spacing w:val="-1"/>
        </w:rPr>
        <w:t>a</w:t>
      </w:r>
      <w:r>
        <w:rPr>
          <w:spacing w:val="1"/>
        </w:rPr>
        <w:t>nd</w:t>
      </w:r>
      <w:r>
        <w:rPr>
          <w:spacing w:val="-1"/>
        </w:rPr>
        <w:t>l</w:t>
      </w:r>
      <w:r>
        <w:rPr>
          <w:spacing w:val="1"/>
        </w:rPr>
        <w:t>ing.</w:t>
      </w:r>
    </w:p>
    <w:p w14:paraId="5A73D890" w14:textId="77777777" w:rsidR="00D41C24" w:rsidRDefault="00D41C24" w:rsidP="00D41C24">
      <w:pPr>
        <w:pStyle w:val="H23G"/>
      </w:pPr>
      <w:r>
        <w:tab/>
        <w:t>(</w:t>
      </w:r>
      <w:r>
        <w:rPr>
          <w:spacing w:val="-1"/>
        </w:rPr>
        <w:t>i</w:t>
      </w:r>
      <w:r>
        <w:t>ii)</w:t>
      </w:r>
      <w:r>
        <w:tab/>
        <w:t>Cl</w:t>
      </w:r>
      <w:r>
        <w:rPr>
          <w:spacing w:val="1"/>
        </w:rPr>
        <w:t>a</w:t>
      </w:r>
      <w:r>
        <w:t>ss</w:t>
      </w:r>
      <w:r>
        <w:rPr>
          <w:spacing w:val="-1"/>
        </w:rPr>
        <w:t xml:space="preserve"> </w:t>
      </w:r>
      <w:r>
        <w:t>II</w:t>
      </w:r>
    </w:p>
    <w:p w14:paraId="2947E4F4" w14:textId="77777777" w:rsidR="00D41C24" w:rsidRDefault="00D41C24" w:rsidP="00E57380">
      <w:pPr>
        <w:pStyle w:val="SingleTxtG"/>
      </w:pPr>
      <w:r>
        <w:rPr>
          <w:spacing w:val="-1"/>
        </w:rPr>
        <w:t>T</w:t>
      </w:r>
      <w:r>
        <w:rPr>
          <w:spacing w:val="1"/>
        </w:rPr>
        <w:t>h</w:t>
      </w:r>
      <w:r>
        <w:t>is</w:t>
      </w:r>
      <w:r>
        <w:rPr>
          <w:spacing w:val="1"/>
        </w:rPr>
        <w:t xml:space="preserve"> </w:t>
      </w:r>
      <w:r>
        <w:rPr>
          <w:spacing w:val="-2"/>
        </w:rPr>
        <w:t>c</w:t>
      </w:r>
      <w:r>
        <w:rPr>
          <w:spacing w:val="1"/>
        </w:rPr>
        <w:t>l</w:t>
      </w:r>
      <w:r>
        <w:rPr>
          <w:spacing w:val="-2"/>
        </w:rPr>
        <w:t>a</w:t>
      </w:r>
      <w:r>
        <w:t>ss</w:t>
      </w:r>
      <w:r>
        <w:rPr>
          <w:spacing w:val="1"/>
        </w:rPr>
        <w:t xml:space="preserve"> </w:t>
      </w:r>
      <w:r>
        <w:t>in</w:t>
      </w:r>
      <w:r>
        <w:rPr>
          <w:spacing w:val="-1"/>
        </w:rPr>
        <w:t>c</w:t>
      </w:r>
      <w:r>
        <w:t>lud</w:t>
      </w:r>
      <w:r>
        <w:rPr>
          <w:spacing w:val="-2"/>
        </w:rPr>
        <w:t>e</w:t>
      </w:r>
      <w:r>
        <w:t>s</w:t>
      </w:r>
      <w:r>
        <w:rPr>
          <w:spacing w:val="1"/>
        </w:rPr>
        <w:t xml:space="preserve"> l</w:t>
      </w:r>
      <w:r>
        <w:rPr>
          <w:spacing w:val="-1"/>
        </w:rPr>
        <w:t>e</w:t>
      </w:r>
      <w:r>
        <w:rPr>
          <w:spacing w:val="-2"/>
        </w:rPr>
        <w:t>m</w:t>
      </w:r>
      <w:r>
        <w:t>ons</w:t>
      </w:r>
      <w:r>
        <w:rPr>
          <w:spacing w:val="1"/>
        </w:rPr>
        <w:t xml:space="preserve"> </w:t>
      </w:r>
      <w:r>
        <w:rPr>
          <w:spacing w:val="-1"/>
        </w:rPr>
        <w:t>tha</w:t>
      </w:r>
      <w:r>
        <w:t>t</w:t>
      </w:r>
      <w:r>
        <w:rPr>
          <w:spacing w:val="1"/>
        </w:rPr>
        <w:t xml:space="preserve"> </w:t>
      </w:r>
      <w:r>
        <w:t>do</w:t>
      </w:r>
      <w:r>
        <w:rPr>
          <w:spacing w:val="2"/>
        </w:rPr>
        <w:t xml:space="preserve"> </w:t>
      </w:r>
      <w:r>
        <w:rPr>
          <w:spacing w:val="-1"/>
        </w:rPr>
        <w:t>no</w:t>
      </w:r>
      <w:r>
        <w:t>t</w:t>
      </w:r>
      <w:r>
        <w:rPr>
          <w:spacing w:val="1"/>
        </w:rPr>
        <w:t xml:space="preserve"> </w:t>
      </w:r>
      <w:r>
        <w:rPr>
          <w:spacing w:val="-1"/>
        </w:rPr>
        <w:t>q</w:t>
      </w:r>
      <w:r>
        <w:t>u</w:t>
      </w:r>
      <w:r>
        <w:rPr>
          <w:spacing w:val="-1"/>
        </w:rPr>
        <w:t>a</w:t>
      </w:r>
      <w:r>
        <w:t>lify f</w:t>
      </w:r>
      <w:r>
        <w:rPr>
          <w:spacing w:val="-1"/>
        </w:rPr>
        <w:t>o</w:t>
      </w:r>
      <w:r>
        <w:t>r</w:t>
      </w:r>
      <w:r>
        <w:rPr>
          <w:spacing w:val="1"/>
        </w:rPr>
        <w:t xml:space="preserve"> </w:t>
      </w:r>
      <w:r>
        <w:t>in</w:t>
      </w:r>
      <w:r>
        <w:rPr>
          <w:spacing w:val="-2"/>
        </w:rPr>
        <w:t>c</w:t>
      </w:r>
      <w:r>
        <w:rPr>
          <w:spacing w:val="1"/>
        </w:rPr>
        <w:t>l</w:t>
      </w:r>
      <w:r>
        <w:t>u</w:t>
      </w:r>
      <w:r>
        <w:rPr>
          <w:spacing w:val="-1"/>
        </w:rPr>
        <w:t>sio</w:t>
      </w:r>
      <w:r>
        <w:t>n</w:t>
      </w:r>
      <w:r>
        <w:rPr>
          <w:spacing w:val="1"/>
        </w:rPr>
        <w:t xml:space="preserve"> </w:t>
      </w:r>
      <w:r>
        <w:t xml:space="preserve">in </w:t>
      </w:r>
      <w:r>
        <w:rPr>
          <w:spacing w:val="-1"/>
        </w:rPr>
        <w:t>t</w:t>
      </w:r>
      <w:r>
        <w:t xml:space="preserve">he </w:t>
      </w:r>
      <w:r>
        <w:rPr>
          <w:spacing w:val="1"/>
        </w:rPr>
        <w:t>h</w:t>
      </w:r>
      <w:r>
        <w:t>igh</w:t>
      </w:r>
      <w:r>
        <w:rPr>
          <w:spacing w:val="-2"/>
        </w:rPr>
        <w:t>e</w:t>
      </w:r>
      <w:r>
        <w:t>r</w:t>
      </w:r>
      <w:r>
        <w:rPr>
          <w:spacing w:val="1"/>
        </w:rPr>
        <w:t xml:space="preserve"> </w:t>
      </w:r>
      <w:r>
        <w:rPr>
          <w:spacing w:val="-2"/>
        </w:rPr>
        <w:t>c</w:t>
      </w:r>
      <w:r>
        <w:rPr>
          <w:spacing w:val="1"/>
        </w:rPr>
        <w:t>l</w:t>
      </w:r>
      <w:r>
        <w:rPr>
          <w:spacing w:val="-2"/>
        </w:rPr>
        <w:t>a</w:t>
      </w:r>
      <w:r>
        <w:t>ss</w:t>
      </w:r>
      <w:r>
        <w:rPr>
          <w:spacing w:val="-1"/>
        </w:rPr>
        <w:t>e</w:t>
      </w:r>
      <w:r>
        <w:t>s</w:t>
      </w:r>
      <w:r>
        <w:rPr>
          <w:spacing w:val="1"/>
        </w:rPr>
        <w:t xml:space="preserve"> </w:t>
      </w:r>
      <w:r>
        <w:t>but</w:t>
      </w:r>
      <w:r>
        <w:rPr>
          <w:spacing w:val="1"/>
        </w:rPr>
        <w:t xml:space="preserve"> </w:t>
      </w:r>
      <w:r>
        <w:t>s</w:t>
      </w:r>
      <w:r>
        <w:rPr>
          <w:spacing w:val="-1"/>
        </w:rPr>
        <w:t>a</w:t>
      </w:r>
      <w:r>
        <w:t>tisfy the</w:t>
      </w:r>
      <w:r>
        <w:rPr>
          <w:spacing w:val="-1"/>
        </w:rPr>
        <w:t xml:space="preserve"> </w:t>
      </w:r>
      <w:r>
        <w:rPr>
          <w:spacing w:val="-2"/>
        </w:rPr>
        <w:t>m</w:t>
      </w:r>
      <w:r>
        <w:t>in</w:t>
      </w:r>
      <w:r>
        <w:rPr>
          <w:spacing w:val="1"/>
        </w:rPr>
        <w:t>i</w:t>
      </w:r>
      <w:r>
        <w:rPr>
          <w:spacing w:val="-3"/>
        </w:rPr>
        <w:t>m</w:t>
      </w:r>
      <w:r>
        <w:rPr>
          <w:spacing w:val="1"/>
        </w:rPr>
        <w:t>u</w:t>
      </w:r>
      <w:r>
        <w:t>m</w:t>
      </w:r>
      <w:r>
        <w:rPr>
          <w:spacing w:val="-1"/>
        </w:rPr>
        <w:t xml:space="preserve"> </w:t>
      </w:r>
      <w:r>
        <w:t>r</w:t>
      </w:r>
      <w:r>
        <w:rPr>
          <w:spacing w:val="-1"/>
        </w:rPr>
        <w:t>e</w:t>
      </w:r>
      <w:r>
        <w:t>qu</w:t>
      </w:r>
      <w:r>
        <w:rPr>
          <w:spacing w:val="-1"/>
        </w:rPr>
        <w:t>i</w:t>
      </w:r>
      <w:r>
        <w:t>re</w:t>
      </w:r>
      <w:r>
        <w:rPr>
          <w:spacing w:val="-2"/>
        </w:rPr>
        <w:t>m</w:t>
      </w:r>
      <w:r>
        <w:rPr>
          <w:spacing w:val="-1"/>
        </w:rPr>
        <w:t>e</w:t>
      </w:r>
      <w:r>
        <w:t xml:space="preserve">nts </w:t>
      </w:r>
      <w:r>
        <w:rPr>
          <w:spacing w:val="-1"/>
        </w:rPr>
        <w:t>s</w:t>
      </w:r>
      <w:r>
        <w:rPr>
          <w:spacing w:val="1"/>
        </w:rPr>
        <w:t>p</w:t>
      </w:r>
      <w:r>
        <w:rPr>
          <w:spacing w:val="-1"/>
        </w:rPr>
        <w:t>ec</w:t>
      </w:r>
      <w:r>
        <w:t>ifi</w:t>
      </w:r>
      <w:r>
        <w:rPr>
          <w:spacing w:val="-1"/>
        </w:rPr>
        <w:t>e</w:t>
      </w:r>
      <w:r>
        <w:t>d</w:t>
      </w:r>
      <w:r>
        <w:rPr>
          <w:spacing w:val="-1"/>
        </w:rPr>
        <w:t xml:space="preserve"> a</w:t>
      </w:r>
      <w:r>
        <w:t>bov</w:t>
      </w:r>
      <w:r>
        <w:rPr>
          <w:spacing w:val="-1"/>
        </w:rPr>
        <w:t>e</w:t>
      </w:r>
      <w:r>
        <w:t>.</w:t>
      </w:r>
    </w:p>
    <w:p w14:paraId="462739E9" w14:textId="77777777" w:rsidR="00D41C24" w:rsidRDefault="00D41C24" w:rsidP="00E57380">
      <w:pPr>
        <w:pStyle w:val="SingleTxtG"/>
      </w:pPr>
      <w:r>
        <w:rPr>
          <w:spacing w:val="-1"/>
        </w:rPr>
        <w:t>T</w:t>
      </w:r>
      <w:r>
        <w:rPr>
          <w:spacing w:val="1"/>
        </w:rPr>
        <w:t>h</w:t>
      </w:r>
      <w:r>
        <w:t xml:space="preserve">e </w:t>
      </w:r>
      <w:r>
        <w:rPr>
          <w:spacing w:val="1"/>
        </w:rPr>
        <w:t>fo</w:t>
      </w:r>
      <w:r>
        <w:rPr>
          <w:spacing w:val="-1"/>
        </w:rPr>
        <w:t>l</w:t>
      </w:r>
      <w:r>
        <w:t>l</w:t>
      </w:r>
      <w:r>
        <w:rPr>
          <w:spacing w:val="1"/>
        </w:rPr>
        <w:t>o</w:t>
      </w:r>
      <w:r>
        <w:rPr>
          <w:spacing w:val="-2"/>
        </w:rPr>
        <w:t>w</w:t>
      </w:r>
      <w:r>
        <w:rPr>
          <w:spacing w:val="1"/>
        </w:rPr>
        <w:t>i</w:t>
      </w:r>
      <w:r>
        <w:rPr>
          <w:spacing w:val="-1"/>
        </w:rPr>
        <w:t>n</w:t>
      </w:r>
      <w:r>
        <w:t xml:space="preserve">g </w:t>
      </w:r>
      <w:r>
        <w:rPr>
          <w:spacing w:val="1"/>
        </w:rPr>
        <w:t>d</w:t>
      </w:r>
      <w:r>
        <w:rPr>
          <w:spacing w:val="-1"/>
        </w:rPr>
        <w:t>e</w:t>
      </w:r>
      <w:r>
        <w:rPr>
          <w:spacing w:val="1"/>
        </w:rPr>
        <w:t>f</w:t>
      </w:r>
      <w:r>
        <w:rPr>
          <w:spacing w:val="-1"/>
        </w:rPr>
        <w:t>ec</w:t>
      </w:r>
      <w:r>
        <w:t>ts</w:t>
      </w:r>
      <w:r>
        <w:rPr>
          <w:spacing w:val="2"/>
        </w:rPr>
        <w:t xml:space="preserve"> </w:t>
      </w:r>
      <w:r>
        <w:t>m</w:t>
      </w:r>
      <w:r>
        <w:rPr>
          <w:spacing w:val="1"/>
        </w:rPr>
        <w:t>a</w:t>
      </w:r>
      <w:r>
        <w:t xml:space="preserve">y </w:t>
      </w:r>
      <w:r>
        <w:rPr>
          <w:spacing w:val="2"/>
        </w:rPr>
        <w:t>b</w:t>
      </w:r>
      <w:r>
        <w:t xml:space="preserve">e </w:t>
      </w:r>
      <w:r>
        <w:rPr>
          <w:spacing w:val="-2"/>
        </w:rPr>
        <w:t>a</w:t>
      </w:r>
      <w:r>
        <w:rPr>
          <w:spacing w:val="1"/>
        </w:rPr>
        <w:t>l</w:t>
      </w:r>
      <w:r>
        <w:t>l</w:t>
      </w:r>
      <w:r>
        <w:rPr>
          <w:spacing w:val="1"/>
        </w:rPr>
        <w:t>o</w:t>
      </w:r>
      <w:r>
        <w:t>w</w:t>
      </w:r>
      <w:r>
        <w:rPr>
          <w:spacing w:val="-2"/>
        </w:rPr>
        <w:t>e</w:t>
      </w:r>
      <w:r>
        <w:rPr>
          <w:spacing w:val="1"/>
        </w:rPr>
        <w:t>d</w:t>
      </w:r>
      <w:r>
        <w:t xml:space="preserve">, </w:t>
      </w:r>
      <w:r>
        <w:rPr>
          <w:spacing w:val="1"/>
        </w:rPr>
        <w:t>pr</w:t>
      </w:r>
      <w:r>
        <w:rPr>
          <w:spacing w:val="-1"/>
        </w:rPr>
        <w:t>o</w:t>
      </w:r>
      <w:r>
        <w:rPr>
          <w:spacing w:val="1"/>
        </w:rPr>
        <w:t>vid</w:t>
      </w:r>
      <w:r>
        <w:rPr>
          <w:spacing w:val="-2"/>
        </w:rPr>
        <w:t>e</w:t>
      </w:r>
      <w:r>
        <w:t>d</w:t>
      </w:r>
      <w:r>
        <w:rPr>
          <w:spacing w:val="2"/>
        </w:rPr>
        <w:t xml:space="preserve"> </w:t>
      </w:r>
      <w:r>
        <w:t>t</w:t>
      </w:r>
      <w:r>
        <w:rPr>
          <w:spacing w:val="-1"/>
        </w:rPr>
        <w:t>h</w:t>
      </w:r>
      <w:r>
        <w:t>e l</w:t>
      </w:r>
      <w:r>
        <w:rPr>
          <w:spacing w:val="-1"/>
        </w:rPr>
        <w:t>e</w:t>
      </w:r>
      <w:r>
        <w:rPr>
          <w:spacing w:val="-2"/>
        </w:rPr>
        <w:t>m</w:t>
      </w:r>
      <w:r>
        <w:rPr>
          <w:spacing w:val="1"/>
        </w:rPr>
        <w:t>on</w:t>
      </w:r>
      <w:r>
        <w:t>s</w:t>
      </w:r>
      <w:r>
        <w:rPr>
          <w:spacing w:val="2"/>
        </w:rPr>
        <w:t xml:space="preserve"> </w:t>
      </w:r>
      <w:r>
        <w:t>r</w:t>
      </w:r>
      <w:r>
        <w:rPr>
          <w:spacing w:val="-1"/>
        </w:rPr>
        <w:t>e</w:t>
      </w:r>
      <w:r>
        <w:t>t</w:t>
      </w:r>
      <w:r>
        <w:rPr>
          <w:spacing w:val="-1"/>
        </w:rPr>
        <w:t>ai</w:t>
      </w:r>
      <w:r>
        <w:t xml:space="preserve">ns </w:t>
      </w:r>
      <w:r>
        <w:rPr>
          <w:spacing w:val="1"/>
        </w:rPr>
        <w:t>i</w:t>
      </w:r>
      <w:r>
        <w:t xml:space="preserve">ts </w:t>
      </w:r>
      <w:r>
        <w:rPr>
          <w:spacing w:val="-1"/>
        </w:rPr>
        <w:t>es</w:t>
      </w:r>
      <w:r>
        <w:t>s</w:t>
      </w:r>
      <w:r>
        <w:rPr>
          <w:spacing w:val="-1"/>
        </w:rPr>
        <w:t>e</w:t>
      </w:r>
      <w:r>
        <w:rPr>
          <w:spacing w:val="2"/>
        </w:rPr>
        <w:t>n</w:t>
      </w:r>
      <w:r>
        <w:t>ti</w:t>
      </w:r>
      <w:r>
        <w:rPr>
          <w:spacing w:val="-1"/>
        </w:rPr>
        <w:t>a</w:t>
      </w:r>
      <w:r>
        <w:t xml:space="preserve">l </w:t>
      </w:r>
      <w:r>
        <w:rPr>
          <w:spacing w:val="-1"/>
        </w:rPr>
        <w:t>c</w:t>
      </w:r>
      <w:r>
        <w:rPr>
          <w:spacing w:val="1"/>
        </w:rPr>
        <w:t>h</w:t>
      </w:r>
      <w:r>
        <w:rPr>
          <w:spacing w:val="-2"/>
        </w:rPr>
        <w:t>a</w:t>
      </w:r>
      <w:r>
        <w:rPr>
          <w:spacing w:val="2"/>
        </w:rPr>
        <w:t>r</w:t>
      </w:r>
      <w:r>
        <w:rPr>
          <w:spacing w:val="-1"/>
        </w:rPr>
        <w:t>ac</w:t>
      </w:r>
      <w:r>
        <w:t>t</w:t>
      </w:r>
      <w:r>
        <w:rPr>
          <w:spacing w:val="-1"/>
        </w:rPr>
        <w:t>e</w:t>
      </w:r>
      <w:r>
        <w:t>ris</w:t>
      </w:r>
      <w:r>
        <w:rPr>
          <w:spacing w:val="-1"/>
        </w:rPr>
        <w:t>t</w:t>
      </w:r>
      <w:r>
        <w:rPr>
          <w:spacing w:val="1"/>
        </w:rPr>
        <w:t>i</w:t>
      </w:r>
      <w:r>
        <w:rPr>
          <w:spacing w:val="-2"/>
        </w:rPr>
        <w:t>c</w:t>
      </w:r>
      <w:r>
        <w:t>s</w:t>
      </w:r>
      <w:r>
        <w:rPr>
          <w:spacing w:val="1"/>
        </w:rPr>
        <w:t xml:space="preserve"> </w:t>
      </w:r>
      <w:r>
        <w:rPr>
          <w:spacing w:val="-1"/>
        </w:rPr>
        <w:t>a</w:t>
      </w:r>
      <w:r>
        <w:t>s</w:t>
      </w:r>
      <w:r>
        <w:rPr>
          <w:spacing w:val="-1"/>
        </w:rPr>
        <w:t xml:space="preserve"> </w:t>
      </w:r>
      <w:r>
        <w:rPr>
          <w:spacing w:val="2"/>
        </w:rPr>
        <w:t>r</w:t>
      </w:r>
      <w:r>
        <w:rPr>
          <w:spacing w:val="-1"/>
        </w:rPr>
        <w:t>e</w:t>
      </w:r>
      <w:r>
        <w:t>g</w:t>
      </w:r>
      <w:r>
        <w:rPr>
          <w:spacing w:val="-2"/>
        </w:rPr>
        <w:t>a</w:t>
      </w:r>
      <w:r>
        <w:t>rds</w:t>
      </w:r>
      <w:r>
        <w:rPr>
          <w:spacing w:val="1"/>
        </w:rPr>
        <w:t xml:space="preserve"> </w:t>
      </w:r>
      <w:r>
        <w:t>the</w:t>
      </w:r>
      <w:r>
        <w:rPr>
          <w:spacing w:val="-1"/>
        </w:rPr>
        <w:t xml:space="preserve"> </w:t>
      </w:r>
      <w:r>
        <w:t>qu</w:t>
      </w:r>
      <w:r>
        <w:rPr>
          <w:spacing w:val="-1"/>
        </w:rPr>
        <w:t>al</w:t>
      </w:r>
      <w:r>
        <w:t>i</w:t>
      </w:r>
      <w:r>
        <w:rPr>
          <w:spacing w:val="1"/>
        </w:rPr>
        <w:t>t</w:t>
      </w:r>
      <w:r>
        <w:rPr>
          <w:spacing w:val="-1"/>
        </w:rPr>
        <w:t>y</w:t>
      </w:r>
      <w:r>
        <w:t>,</w:t>
      </w:r>
      <w:r>
        <w:rPr>
          <w:spacing w:val="-2"/>
        </w:rPr>
        <w:t xml:space="preserve"> </w:t>
      </w:r>
      <w:r>
        <w:t>the</w:t>
      </w:r>
      <w:r>
        <w:rPr>
          <w:spacing w:val="-1"/>
        </w:rPr>
        <w:t xml:space="preserve"> </w:t>
      </w:r>
      <w:r>
        <w:t>k</w:t>
      </w:r>
      <w:r>
        <w:rPr>
          <w:spacing w:val="-1"/>
        </w:rPr>
        <w:t>ee</w:t>
      </w:r>
      <w:r>
        <w:rPr>
          <w:spacing w:val="1"/>
        </w:rPr>
        <w:t>p</w:t>
      </w:r>
      <w:r>
        <w:t>i</w:t>
      </w:r>
      <w:r>
        <w:rPr>
          <w:spacing w:val="-1"/>
        </w:rPr>
        <w:t>n</w:t>
      </w:r>
      <w:r>
        <w:t>g</w:t>
      </w:r>
      <w:r>
        <w:rPr>
          <w:spacing w:val="1"/>
        </w:rPr>
        <w:t xml:space="preserve"> </w:t>
      </w:r>
      <w:r>
        <w:t>qu</w:t>
      </w:r>
      <w:r>
        <w:rPr>
          <w:spacing w:val="-2"/>
        </w:rPr>
        <w:t>a</w:t>
      </w:r>
      <w:r>
        <w:t xml:space="preserve">lity </w:t>
      </w:r>
      <w:r>
        <w:rPr>
          <w:spacing w:val="-1"/>
        </w:rPr>
        <w:t>a</w:t>
      </w:r>
      <w:r>
        <w:t>nd</w:t>
      </w:r>
      <w:r>
        <w:rPr>
          <w:spacing w:val="-1"/>
        </w:rPr>
        <w:t xml:space="preserve"> </w:t>
      </w:r>
      <w:r>
        <w:rPr>
          <w:spacing w:val="1"/>
        </w:rPr>
        <w:t>p</w:t>
      </w:r>
      <w:r>
        <w:t>r</w:t>
      </w:r>
      <w:r>
        <w:rPr>
          <w:spacing w:val="-1"/>
        </w:rPr>
        <w:t>e</w:t>
      </w:r>
      <w:r>
        <w:t>s</w:t>
      </w:r>
      <w:r>
        <w:rPr>
          <w:spacing w:val="-2"/>
        </w:rPr>
        <w:t>e</w:t>
      </w:r>
      <w:r>
        <w:t>nt</w:t>
      </w:r>
      <w:r>
        <w:rPr>
          <w:spacing w:val="-1"/>
        </w:rPr>
        <w:t>a</w:t>
      </w:r>
      <w:r>
        <w:t>ti</w:t>
      </w:r>
      <w:r>
        <w:rPr>
          <w:spacing w:val="-1"/>
        </w:rPr>
        <w:t>o</w:t>
      </w:r>
      <w:r>
        <w:t>n:</w:t>
      </w:r>
    </w:p>
    <w:p w14:paraId="69E56E3E" w14:textId="77777777" w:rsidR="00D41C24" w:rsidRDefault="00D41C24" w:rsidP="00E57380">
      <w:pPr>
        <w:pStyle w:val="Bullet1G"/>
      </w:pPr>
      <w:r>
        <w:t>d</w:t>
      </w:r>
      <w:r>
        <w:rPr>
          <w:spacing w:val="-1"/>
        </w:rPr>
        <w:t>e</w:t>
      </w:r>
      <w:r>
        <w:t>f</w:t>
      </w:r>
      <w:r>
        <w:rPr>
          <w:spacing w:val="-1"/>
        </w:rPr>
        <w:t>ec</w:t>
      </w:r>
      <w:r>
        <w:t>ts in</w:t>
      </w:r>
      <w:r>
        <w:rPr>
          <w:spacing w:val="-1"/>
        </w:rPr>
        <w:t xml:space="preserve"> </w:t>
      </w:r>
      <w:r>
        <w:t>sh</w:t>
      </w:r>
      <w:r>
        <w:rPr>
          <w:spacing w:val="-1"/>
        </w:rPr>
        <w:t>ap</w:t>
      </w:r>
      <w:r>
        <w:t>e</w:t>
      </w:r>
    </w:p>
    <w:p w14:paraId="21C32F1F" w14:textId="77777777" w:rsidR="00D41C24" w:rsidRDefault="00D41C24" w:rsidP="00E57380">
      <w:pPr>
        <w:pStyle w:val="Bullet1G"/>
      </w:pPr>
      <w:r>
        <w:rPr>
          <w:spacing w:val="1"/>
        </w:rPr>
        <w:t>d</w:t>
      </w:r>
      <w:r>
        <w:rPr>
          <w:spacing w:val="-1"/>
        </w:rPr>
        <w:t>e</w:t>
      </w:r>
      <w:r>
        <w:t>f</w:t>
      </w:r>
      <w:r>
        <w:rPr>
          <w:spacing w:val="-1"/>
        </w:rPr>
        <w:t>ec</w:t>
      </w:r>
      <w:r>
        <w:t>ts in</w:t>
      </w:r>
      <w:r>
        <w:rPr>
          <w:spacing w:val="-1"/>
        </w:rPr>
        <w:t xml:space="preserve"> c</w:t>
      </w:r>
      <w:r>
        <w:rPr>
          <w:spacing w:val="1"/>
        </w:rPr>
        <w:t>o</w:t>
      </w:r>
      <w:r>
        <w:t>l</w:t>
      </w:r>
      <w:r>
        <w:rPr>
          <w:spacing w:val="-1"/>
        </w:rPr>
        <w:t>o</w:t>
      </w:r>
      <w:r>
        <w:rPr>
          <w:spacing w:val="1"/>
        </w:rPr>
        <w:t>u</w:t>
      </w:r>
      <w:r>
        <w:t>r</w:t>
      </w:r>
      <w:r>
        <w:rPr>
          <w:spacing w:val="-1"/>
        </w:rPr>
        <w:t>i</w:t>
      </w:r>
      <w:r>
        <w:rPr>
          <w:spacing w:val="1"/>
        </w:rPr>
        <w:t>ng</w:t>
      </w:r>
      <w:r>
        <w:t>,</w:t>
      </w:r>
      <w:r>
        <w:rPr>
          <w:spacing w:val="-2"/>
        </w:rPr>
        <w:t xml:space="preserve"> </w:t>
      </w:r>
      <w:r>
        <w:rPr>
          <w:spacing w:val="1"/>
        </w:rPr>
        <w:t>i</w:t>
      </w:r>
      <w:r>
        <w:rPr>
          <w:spacing w:val="-1"/>
        </w:rPr>
        <w:t>nc</w:t>
      </w:r>
      <w:r>
        <w:t>l</w:t>
      </w:r>
      <w:r>
        <w:rPr>
          <w:spacing w:val="1"/>
        </w:rPr>
        <w:t>u</w:t>
      </w:r>
      <w:r>
        <w:rPr>
          <w:spacing w:val="-1"/>
        </w:rPr>
        <w:t>din</w:t>
      </w:r>
      <w:r>
        <w:t>g s</w:t>
      </w:r>
      <w:r>
        <w:rPr>
          <w:spacing w:val="1"/>
        </w:rPr>
        <w:t>u</w:t>
      </w:r>
      <w:r>
        <w:rPr>
          <w:spacing w:val="-1"/>
        </w:rPr>
        <w:t>nb</w:t>
      </w:r>
      <w:r>
        <w:rPr>
          <w:spacing w:val="1"/>
        </w:rPr>
        <w:t>u</w:t>
      </w:r>
      <w:r>
        <w:rPr>
          <w:spacing w:val="-1"/>
        </w:rPr>
        <w:t>rn</w:t>
      </w:r>
    </w:p>
    <w:p w14:paraId="57F36FA2" w14:textId="77777777" w:rsidR="00D41C24" w:rsidRDefault="00D41C24" w:rsidP="00E57380">
      <w:pPr>
        <w:pStyle w:val="Bullet1G"/>
      </w:pPr>
      <w:r>
        <w:t>p</w:t>
      </w:r>
      <w:r>
        <w:rPr>
          <w:spacing w:val="-1"/>
        </w:rPr>
        <w:t>r</w:t>
      </w:r>
      <w:r>
        <w:t>og</w:t>
      </w:r>
      <w:r>
        <w:rPr>
          <w:spacing w:val="-1"/>
        </w:rPr>
        <w:t>re</w:t>
      </w:r>
      <w:r>
        <w:t>ss</w:t>
      </w:r>
      <w:r>
        <w:rPr>
          <w:spacing w:val="-1"/>
        </w:rPr>
        <w:t>i</w:t>
      </w:r>
      <w:r>
        <w:t>ve</w:t>
      </w:r>
      <w:r>
        <w:rPr>
          <w:spacing w:val="-2"/>
        </w:rPr>
        <w:t xml:space="preserve"> </w:t>
      </w:r>
      <w:r>
        <w:t>sk</w:t>
      </w:r>
      <w:r>
        <w:rPr>
          <w:spacing w:val="-1"/>
        </w:rPr>
        <w:t>i</w:t>
      </w:r>
      <w:r>
        <w:t>n d</w:t>
      </w:r>
      <w:r>
        <w:rPr>
          <w:spacing w:val="-1"/>
        </w:rPr>
        <w:t>e</w:t>
      </w:r>
      <w:r>
        <w:t>f</w:t>
      </w:r>
      <w:r>
        <w:rPr>
          <w:spacing w:val="-1"/>
        </w:rPr>
        <w:t>ec</w:t>
      </w:r>
      <w:r>
        <w:t>ts,</w:t>
      </w:r>
      <w:r>
        <w:rPr>
          <w:spacing w:val="-2"/>
        </w:rPr>
        <w:t xml:space="preserve"> </w:t>
      </w:r>
      <w:r>
        <w:rPr>
          <w:spacing w:val="1"/>
        </w:rPr>
        <w:t>p</w:t>
      </w:r>
      <w:r>
        <w:t>ro</w:t>
      </w:r>
      <w:r>
        <w:rPr>
          <w:spacing w:val="-1"/>
        </w:rPr>
        <w:t>v</w:t>
      </w:r>
      <w:r>
        <w:t>id</w:t>
      </w:r>
      <w:r>
        <w:rPr>
          <w:spacing w:val="-1"/>
        </w:rPr>
        <w:t>e</w:t>
      </w:r>
      <w:r>
        <w:t xml:space="preserve">d </w:t>
      </w:r>
      <w:r>
        <w:rPr>
          <w:spacing w:val="-1"/>
        </w:rPr>
        <w:t>t</w:t>
      </w:r>
      <w:r>
        <w:rPr>
          <w:spacing w:val="1"/>
        </w:rPr>
        <w:t>h</w:t>
      </w:r>
      <w:r>
        <w:rPr>
          <w:spacing w:val="-1"/>
        </w:rPr>
        <w:t>e</w:t>
      </w:r>
      <w:r>
        <w:t>y</w:t>
      </w:r>
      <w:r>
        <w:rPr>
          <w:spacing w:val="-1"/>
        </w:rPr>
        <w:t xml:space="preserve"> </w:t>
      </w:r>
      <w:r>
        <w:rPr>
          <w:spacing w:val="1"/>
        </w:rPr>
        <w:t>d</w:t>
      </w:r>
      <w:r>
        <w:t>o</w:t>
      </w:r>
      <w:r>
        <w:rPr>
          <w:spacing w:val="-1"/>
        </w:rPr>
        <w:t xml:space="preserve"> </w:t>
      </w:r>
      <w:r>
        <w:t xml:space="preserve">not </w:t>
      </w:r>
      <w:r>
        <w:rPr>
          <w:spacing w:val="-1"/>
        </w:rPr>
        <w:t>a</w:t>
      </w:r>
      <w:r>
        <w:t>ff</w:t>
      </w:r>
      <w:r>
        <w:rPr>
          <w:spacing w:val="-2"/>
        </w:rPr>
        <w:t>e</w:t>
      </w:r>
      <w:r>
        <w:rPr>
          <w:spacing w:val="-1"/>
        </w:rPr>
        <w:t>c</w:t>
      </w:r>
      <w:r>
        <w:t>t the</w:t>
      </w:r>
      <w:r>
        <w:rPr>
          <w:spacing w:val="-2"/>
        </w:rPr>
        <w:t xml:space="preserve"> </w:t>
      </w:r>
      <w:r>
        <w:t>f</w:t>
      </w:r>
      <w:r>
        <w:rPr>
          <w:spacing w:val="1"/>
        </w:rPr>
        <w:t>l</w:t>
      </w:r>
      <w:r>
        <w:rPr>
          <w:spacing w:val="-1"/>
        </w:rPr>
        <w:t>e</w:t>
      </w:r>
      <w:r>
        <w:t>sh</w:t>
      </w:r>
    </w:p>
    <w:p w14:paraId="310E7C9C" w14:textId="77777777" w:rsidR="00D41C24" w:rsidRDefault="00D41C24" w:rsidP="00E57380">
      <w:pPr>
        <w:pStyle w:val="Bullet1G"/>
      </w:pPr>
      <w:r>
        <w:t>s</w:t>
      </w:r>
      <w:r>
        <w:rPr>
          <w:spacing w:val="-1"/>
        </w:rPr>
        <w:t>k</w:t>
      </w:r>
      <w:r>
        <w:t>in</w:t>
      </w:r>
      <w:r>
        <w:rPr>
          <w:spacing w:val="5"/>
        </w:rPr>
        <w:t xml:space="preserve"> </w:t>
      </w:r>
      <w:r>
        <w:rPr>
          <w:spacing w:val="1"/>
        </w:rPr>
        <w:t>d</w:t>
      </w:r>
      <w:r>
        <w:rPr>
          <w:spacing w:val="-2"/>
        </w:rPr>
        <w:t>e</w:t>
      </w:r>
      <w:r>
        <w:t>f</w:t>
      </w:r>
      <w:r>
        <w:rPr>
          <w:spacing w:val="-1"/>
        </w:rPr>
        <w:t>ec</w:t>
      </w:r>
      <w:r>
        <w:t>ts</w:t>
      </w:r>
      <w:r>
        <w:rPr>
          <w:spacing w:val="4"/>
        </w:rPr>
        <w:t xml:space="preserve"> </w:t>
      </w:r>
      <w:r>
        <w:t>o</w:t>
      </w:r>
      <w:r>
        <w:rPr>
          <w:spacing w:val="-1"/>
        </w:rPr>
        <w:t>cc</w:t>
      </w:r>
      <w:r>
        <w:rPr>
          <w:spacing w:val="1"/>
        </w:rPr>
        <w:t>u</w:t>
      </w:r>
      <w:r>
        <w:t>rr</w:t>
      </w:r>
      <w:r>
        <w:rPr>
          <w:spacing w:val="-1"/>
        </w:rPr>
        <w:t>i</w:t>
      </w:r>
      <w:r>
        <w:t>ng</w:t>
      </w:r>
      <w:r>
        <w:rPr>
          <w:spacing w:val="4"/>
        </w:rPr>
        <w:t xml:space="preserve"> </w:t>
      </w:r>
      <w:r>
        <w:t>d</w:t>
      </w:r>
      <w:r>
        <w:rPr>
          <w:spacing w:val="-1"/>
        </w:rPr>
        <w:t>ur</w:t>
      </w:r>
      <w:r>
        <w:rPr>
          <w:spacing w:val="1"/>
        </w:rPr>
        <w:t>i</w:t>
      </w:r>
      <w:r>
        <w:rPr>
          <w:spacing w:val="-1"/>
        </w:rPr>
        <w:t>n</w:t>
      </w:r>
      <w:r>
        <w:t>g</w:t>
      </w:r>
      <w:r>
        <w:rPr>
          <w:spacing w:val="4"/>
        </w:rPr>
        <w:t xml:space="preserve"> </w:t>
      </w:r>
      <w:r>
        <w:t>the</w:t>
      </w:r>
      <w:r>
        <w:rPr>
          <w:spacing w:val="3"/>
        </w:rPr>
        <w:t xml:space="preserve"> </w:t>
      </w:r>
      <w:r>
        <w:t>for</w:t>
      </w:r>
      <w:r>
        <w:rPr>
          <w:spacing w:val="-2"/>
        </w:rPr>
        <w:t>m</w:t>
      </w:r>
      <w:r>
        <w:rPr>
          <w:spacing w:val="-1"/>
        </w:rPr>
        <w:t>a</w:t>
      </w:r>
      <w:r>
        <w:t>ti</w:t>
      </w:r>
      <w:r>
        <w:rPr>
          <w:spacing w:val="-1"/>
        </w:rPr>
        <w:t>o</w:t>
      </w:r>
      <w:r>
        <w:t>n</w:t>
      </w:r>
      <w:r>
        <w:rPr>
          <w:spacing w:val="5"/>
        </w:rPr>
        <w:t xml:space="preserve"> </w:t>
      </w:r>
      <w:r>
        <w:t>of</w:t>
      </w:r>
      <w:r>
        <w:rPr>
          <w:spacing w:val="4"/>
        </w:rPr>
        <w:t xml:space="preserve"> </w:t>
      </w:r>
      <w:r>
        <w:t>the</w:t>
      </w:r>
      <w:r>
        <w:rPr>
          <w:spacing w:val="3"/>
        </w:rPr>
        <w:t xml:space="preserve"> </w:t>
      </w:r>
      <w:r>
        <w:t>fr</w:t>
      </w:r>
      <w:r>
        <w:rPr>
          <w:spacing w:val="-1"/>
        </w:rPr>
        <w:t>u</w:t>
      </w:r>
      <w:r>
        <w:t>it,</w:t>
      </w:r>
      <w:r>
        <w:rPr>
          <w:spacing w:val="3"/>
        </w:rPr>
        <w:t xml:space="preserve"> </w:t>
      </w:r>
      <w:r>
        <w:t>s</w:t>
      </w:r>
      <w:r>
        <w:rPr>
          <w:spacing w:val="-1"/>
        </w:rPr>
        <w:t>uc</w:t>
      </w:r>
      <w:r>
        <w:t>h</w:t>
      </w:r>
      <w:r>
        <w:rPr>
          <w:spacing w:val="4"/>
        </w:rPr>
        <w:t xml:space="preserve"> </w:t>
      </w:r>
      <w:r>
        <w:rPr>
          <w:spacing w:val="-1"/>
        </w:rPr>
        <w:t>a</w:t>
      </w:r>
      <w:r>
        <w:t>s</w:t>
      </w:r>
      <w:r>
        <w:rPr>
          <w:spacing w:val="4"/>
        </w:rPr>
        <w:t xml:space="preserve"> </w:t>
      </w:r>
      <w:r>
        <w:t>sil</w:t>
      </w:r>
      <w:r>
        <w:rPr>
          <w:spacing w:val="1"/>
        </w:rPr>
        <w:t>v</w:t>
      </w:r>
      <w:r>
        <w:rPr>
          <w:spacing w:val="-1"/>
        </w:rPr>
        <w:t>e</w:t>
      </w:r>
      <w:r>
        <w:t>r</w:t>
      </w:r>
      <w:r>
        <w:rPr>
          <w:spacing w:val="4"/>
        </w:rPr>
        <w:t xml:space="preserve"> </w:t>
      </w:r>
      <w:proofErr w:type="spellStart"/>
      <w:r>
        <w:t>s</w:t>
      </w:r>
      <w:r>
        <w:rPr>
          <w:spacing w:val="-1"/>
        </w:rPr>
        <w:t>c</w:t>
      </w:r>
      <w:r>
        <w:rPr>
          <w:spacing w:val="1"/>
        </w:rPr>
        <w:t>u</w:t>
      </w:r>
      <w:r>
        <w:rPr>
          <w:spacing w:val="-1"/>
        </w:rPr>
        <w:t>r</w:t>
      </w:r>
      <w:r>
        <w:t>fs</w:t>
      </w:r>
      <w:proofErr w:type="spellEnd"/>
      <w:r>
        <w:t>,</w:t>
      </w:r>
      <w:r>
        <w:rPr>
          <w:spacing w:val="3"/>
        </w:rPr>
        <w:t xml:space="preserve"> </w:t>
      </w:r>
      <w:r>
        <w:t>r</w:t>
      </w:r>
      <w:r>
        <w:rPr>
          <w:spacing w:val="1"/>
        </w:rPr>
        <w:t>u</w:t>
      </w:r>
      <w:r>
        <w:t>s</w:t>
      </w:r>
      <w:r>
        <w:rPr>
          <w:spacing w:val="-1"/>
        </w:rPr>
        <w:t>se</w:t>
      </w:r>
      <w:r>
        <w:t xml:space="preserve">ts or </w:t>
      </w:r>
      <w:r>
        <w:rPr>
          <w:spacing w:val="1"/>
        </w:rPr>
        <w:t>p</w:t>
      </w:r>
      <w:r>
        <w:rPr>
          <w:spacing w:val="-2"/>
        </w:rPr>
        <w:t>e</w:t>
      </w:r>
      <w:r>
        <w:t>st d</w:t>
      </w:r>
      <w:r>
        <w:rPr>
          <w:spacing w:val="-1"/>
        </w:rPr>
        <w:t>a</w:t>
      </w:r>
      <w:r>
        <w:t>m</w:t>
      </w:r>
      <w:r>
        <w:rPr>
          <w:spacing w:val="-1"/>
        </w:rPr>
        <w:t>a</w:t>
      </w:r>
      <w:r>
        <w:t>ge</w:t>
      </w:r>
    </w:p>
    <w:p w14:paraId="13CF2F96" w14:textId="77777777" w:rsidR="00D41C24" w:rsidRDefault="00D41C24" w:rsidP="00E57380">
      <w:pPr>
        <w:pStyle w:val="Bullet1G"/>
      </w:pPr>
      <w:r>
        <w:rPr>
          <w:spacing w:val="1"/>
        </w:rPr>
        <w:t>h</w:t>
      </w:r>
      <w:r>
        <w:rPr>
          <w:spacing w:val="-1"/>
        </w:rPr>
        <w:t>ea</w:t>
      </w:r>
      <w:r>
        <w:rPr>
          <w:spacing w:val="1"/>
        </w:rPr>
        <w:t>l</w:t>
      </w:r>
      <w:r>
        <w:rPr>
          <w:spacing w:val="-2"/>
        </w:rPr>
        <w:t>e</w:t>
      </w:r>
      <w:r>
        <w:t>d</w:t>
      </w:r>
      <w:r>
        <w:rPr>
          <w:spacing w:val="16"/>
        </w:rPr>
        <w:t xml:space="preserve"> </w:t>
      </w:r>
      <w:r>
        <w:rPr>
          <w:spacing w:val="1"/>
        </w:rPr>
        <w:t>d</w:t>
      </w:r>
      <w:r>
        <w:rPr>
          <w:spacing w:val="-2"/>
        </w:rPr>
        <w:t>e</w:t>
      </w:r>
      <w:r>
        <w:t>f</w:t>
      </w:r>
      <w:r>
        <w:rPr>
          <w:spacing w:val="1"/>
        </w:rPr>
        <w:t>e</w:t>
      </w:r>
      <w:r>
        <w:rPr>
          <w:spacing w:val="-2"/>
        </w:rPr>
        <w:t>c</w:t>
      </w:r>
      <w:r>
        <w:rPr>
          <w:spacing w:val="1"/>
        </w:rPr>
        <w:t>t</w:t>
      </w:r>
      <w:r>
        <w:t>s</w:t>
      </w:r>
      <w:r>
        <w:rPr>
          <w:spacing w:val="14"/>
        </w:rPr>
        <w:t xml:space="preserve"> </w:t>
      </w:r>
      <w:r>
        <w:rPr>
          <w:spacing w:val="1"/>
        </w:rPr>
        <w:t>du</w:t>
      </w:r>
      <w:r>
        <w:t>e</w:t>
      </w:r>
      <w:r>
        <w:rPr>
          <w:spacing w:val="13"/>
        </w:rPr>
        <w:t xml:space="preserve"> </w:t>
      </w:r>
      <w:r>
        <w:t>to</w:t>
      </w:r>
      <w:r>
        <w:rPr>
          <w:spacing w:val="15"/>
        </w:rPr>
        <w:t xml:space="preserve"> </w:t>
      </w:r>
      <w:r>
        <w:t>a</w:t>
      </w:r>
      <w:r>
        <w:rPr>
          <w:spacing w:val="15"/>
        </w:rPr>
        <w:t xml:space="preserve"> </w:t>
      </w:r>
      <w:r>
        <w:rPr>
          <w:spacing w:val="-1"/>
        </w:rPr>
        <w:t>me</w:t>
      </w:r>
      <w:r>
        <w:rPr>
          <w:spacing w:val="1"/>
        </w:rPr>
        <w:t>ch</w:t>
      </w:r>
      <w:r>
        <w:rPr>
          <w:spacing w:val="-1"/>
        </w:rPr>
        <w:t>a</w:t>
      </w:r>
      <w:r>
        <w:rPr>
          <w:spacing w:val="1"/>
        </w:rPr>
        <w:t>n</w:t>
      </w:r>
      <w:r>
        <w:t>i</w:t>
      </w:r>
      <w:r>
        <w:rPr>
          <w:spacing w:val="-1"/>
        </w:rPr>
        <w:t>ca</w:t>
      </w:r>
      <w:r>
        <w:t>l</w:t>
      </w:r>
      <w:r>
        <w:rPr>
          <w:spacing w:val="16"/>
        </w:rPr>
        <w:t xml:space="preserve"> </w:t>
      </w:r>
      <w:r>
        <w:rPr>
          <w:spacing w:val="-1"/>
        </w:rPr>
        <w:t>ca</w:t>
      </w:r>
      <w:r>
        <w:rPr>
          <w:spacing w:val="1"/>
        </w:rPr>
        <w:t>u</w:t>
      </w:r>
      <w:r>
        <w:t>se</w:t>
      </w:r>
      <w:r>
        <w:rPr>
          <w:spacing w:val="15"/>
        </w:rPr>
        <w:t xml:space="preserve"> </w:t>
      </w:r>
      <w:r>
        <w:rPr>
          <w:spacing w:val="-1"/>
        </w:rPr>
        <w:t>s</w:t>
      </w:r>
      <w:r>
        <w:rPr>
          <w:spacing w:val="1"/>
        </w:rPr>
        <w:t>u</w:t>
      </w:r>
      <w:r>
        <w:rPr>
          <w:spacing w:val="-1"/>
        </w:rPr>
        <w:t>c</w:t>
      </w:r>
      <w:r>
        <w:t>h</w:t>
      </w:r>
      <w:r>
        <w:rPr>
          <w:spacing w:val="15"/>
        </w:rPr>
        <w:t xml:space="preserve"> </w:t>
      </w:r>
      <w:r>
        <w:rPr>
          <w:spacing w:val="-1"/>
        </w:rPr>
        <w:t>a</w:t>
      </w:r>
      <w:r>
        <w:t>s</w:t>
      </w:r>
      <w:r>
        <w:rPr>
          <w:spacing w:val="14"/>
        </w:rPr>
        <w:t xml:space="preserve"> </w:t>
      </w:r>
      <w:r>
        <w:rPr>
          <w:spacing w:val="2"/>
        </w:rPr>
        <w:t>h</w:t>
      </w:r>
      <w:r>
        <w:rPr>
          <w:spacing w:val="-1"/>
        </w:rPr>
        <w:t>a</w:t>
      </w:r>
      <w:r>
        <w:t>il</w:t>
      </w:r>
      <w:r>
        <w:rPr>
          <w:spacing w:val="14"/>
        </w:rPr>
        <w:t xml:space="preserve"> </w:t>
      </w:r>
      <w:r>
        <w:rPr>
          <w:spacing w:val="1"/>
        </w:rPr>
        <w:t>d</w:t>
      </w:r>
      <w:r>
        <w:rPr>
          <w:spacing w:val="-1"/>
        </w:rPr>
        <w:t>am</w:t>
      </w:r>
      <w:r>
        <w:rPr>
          <w:spacing w:val="-2"/>
        </w:rPr>
        <w:t>a</w:t>
      </w:r>
      <w:r>
        <w:rPr>
          <w:spacing w:val="2"/>
        </w:rPr>
        <w:t>g</w:t>
      </w:r>
      <w:r>
        <w:rPr>
          <w:spacing w:val="-1"/>
        </w:rPr>
        <w:t>e</w:t>
      </w:r>
      <w:r>
        <w:t>,</w:t>
      </w:r>
      <w:r>
        <w:rPr>
          <w:spacing w:val="15"/>
        </w:rPr>
        <w:t xml:space="preserve"> </w:t>
      </w:r>
      <w:r>
        <w:t>r</w:t>
      </w:r>
      <w:r>
        <w:rPr>
          <w:spacing w:val="1"/>
        </w:rPr>
        <w:t>u</w:t>
      </w:r>
      <w:r>
        <w:rPr>
          <w:spacing w:val="-1"/>
        </w:rPr>
        <w:t>b</w:t>
      </w:r>
      <w:r>
        <w:rPr>
          <w:spacing w:val="1"/>
        </w:rPr>
        <w:t>b</w:t>
      </w:r>
      <w:r>
        <w:rPr>
          <w:spacing w:val="-1"/>
        </w:rPr>
        <w:t>in</w:t>
      </w:r>
      <w:r>
        <w:t>g</w:t>
      </w:r>
      <w:r>
        <w:rPr>
          <w:spacing w:val="16"/>
        </w:rPr>
        <w:t xml:space="preserve"> </w:t>
      </w:r>
      <w:r>
        <w:rPr>
          <w:spacing w:val="1"/>
        </w:rPr>
        <w:t>o</w:t>
      </w:r>
      <w:r>
        <w:t>r</w:t>
      </w:r>
      <w:r>
        <w:rPr>
          <w:spacing w:val="13"/>
        </w:rPr>
        <w:t xml:space="preserve"> </w:t>
      </w:r>
      <w:r>
        <w:rPr>
          <w:spacing w:val="1"/>
        </w:rPr>
        <w:t>da</w:t>
      </w:r>
      <w:r>
        <w:rPr>
          <w:spacing w:val="-2"/>
        </w:rPr>
        <w:t>m</w:t>
      </w:r>
      <w:r>
        <w:rPr>
          <w:spacing w:val="-1"/>
        </w:rPr>
        <w:t>a</w:t>
      </w:r>
      <w:r>
        <w:rPr>
          <w:spacing w:val="1"/>
        </w:rPr>
        <w:t xml:space="preserve">ge </w:t>
      </w:r>
      <w:r>
        <w:t>f</w:t>
      </w:r>
      <w:r>
        <w:rPr>
          <w:spacing w:val="-1"/>
        </w:rPr>
        <w:t>r</w:t>
      </w:r>
      <w:r>
        <w:t>om</w:t>
      </w:r>
      <w:r>
        <w:rPr>
          <w:spacing w:val="-1"/>
        </w:rPr>
        <w:t xml:space="preserve"> </w:t>
      </w:r>
      <w:r>
        <w:rPr>
          <w:spacing w:val="1"/>
        </w:rPr>
        <w:t>h</w:t>
      </w:r>
      <w:r>
        <w:rPr>
          <w:spacing w:val="-2"/>
        </w:rPr>
        <w:t>a</w:t>
      </w:r>
      <w:r>
        <w:t>ndli</w:t>
      </w:r>
      <w:r>
        <w:rPr>
          <w:spacing w:val="-1"/>
        </w:rPr>
        <w:t>n</w:t>
      </w:r>
      <w:r>
        <w:t>g</w:t>
      </w:r>
    </w:p>
    <w:p w14:paraId="0E6148D7" w14:textId="77777777" w:rsidR="00D41C24" w:rsidRDefault="00D41C24" w:rsidP="00E57380">
      <w:pPr>
        <w:pStyle w:val="Bullet1G"/>
      </w:pPr>
      <w:r>
        <w:t>sup</w:t>
      </w:r>
      <w:r>
        <w:rPr>
          <w:spacing w:val="-1"/>
        </w:rPr>
        <w:t>er</w:t>
      </w:r>
      <w:r>
        <w:t>fi</w:t>
      </w:r>
      <w:r>
        <w:rPr>
          <w:spacing w:val="-1"/>
        </w:rPr>
        <w:t>c</w:t>
      </w:r>
      <w:r>
        <w:t>i</w:t>
      </w:r>
      <w:r>
        <w:rPr>
          <w:spacing w:val="-2"/>
        </w:rPr>
        <w:t>a</w:t>
      </w:r>
      <w:r>
        <w:t>l h</w:t>
      </w:r>
      <w:r>
        <w:rPr>
          <w:spacing w:val="-1"/>
        </w:rPr>
        <w:t>ea</w:t>
      </w:r>
      <w:r>
        <w:rPr>
          <w:spacing w:val="1"/>
        </w:rPr>
        <w:t>l</w:t>
      </w:r>
      <w:r>
        <w:rPr>
          <w:spacing w:val="-2"/>
        </w:rPr>
        <w:t>e</w:t>
      </w:r>
      <w:r>
        <w:t>d skin</w:t>
      </w:r>
      <w:r>
        <w:rPr>
          <w:spacing w:val="-1"/>
        </w:rPr>
        <w:t xml:space="preserve"> a</w:t>
      </w:r>
      <w:r>
        <w:t>l</w:t>
      </w:r>
      <w:r>
        <w:rPr>
          <w:spacing w:val="1"/>
        </w:rPr>
        <w:t>t</w:t>
      </w:r>
      <w:r>
        <w:rPr>
          <w:spacing w:val="-2"/>
        </w:rPr>
        <w:t>e</w:t>
      </w:r>
      <w:r>
        <w:t>r</w:t>
      </w:r>
      <w:r>
        <w:rPr>
          <w:spacing w:val="-1"/>
        </w:rPr>
        <w:t>a</w:t>
      </w:r>
      <w:r>
        <w:t>tio</w:t>
      </w:r>
      <w:r>
        <w:rPr>
          <w:spacing w:val="-1"/>
        </w:rPr>
        <w:t>n</w:t>
      </w:r>
      <w:r>
        <w:t>s</w:t>
      </w:r>
    </w:p>
    <w:p w14:paraId="45340E30" w14:textId="77777777" w:rsidR="00D41C24" w:rsidRDefault="00D41C24" w:rsidP="00E57380">
      <w:pPr>
        <w:pStyle w:val="Bullet1G"/>
      </w:pPr>
      <w:r>
        <w:t>r</w:t>
      </w:r>
      <w:r>
        <w:rPr>
          <w:spacing w:val="-1"/>
        </w:rPr>
        <w:t>o</w:t>
      </w:r>
      <w:r>
        <w:rPr>
          <w:spacing w:val="1"/>
        </w:rPr>
        <w:t>ug</w:t>
      </w:r>
      <w:r>
        <w:t>h</w:t>
      </w:r>
      <w:r>
        <w:rPr>
          <w:spacing w:val="-1"/>
        </w:rPr>
        <w:t xml:space="preserve"> </w:t>
      </w:r>
      <w:r>
        <w:t>skin.</w:t>
      </w:r>
    </w:p>
    <w:p w14:paraId="7911161C" w14:textId="77777777" w:rsidR="00D41C24" w:rsidRDefault="00D41C24" w:rsidP="00D41C24">
      <w:pPr>
        <w:pStyle w:val="HChG"/>
      </w:pPr>
      <w:r>
        <w:tab/>
        <w:t>III.</w:t>
      </w:r>
      <w:r>
        <w:tab/>
        <w:t>Provisio</w:t>
      </w:r>
      <w:r>
        <w:rPr>
          <w:spacing w:val="-1"/>
        </w:rPr>
        <w:t>n</w:t>
      </w:r>
      <w:r>
        <w:t>s</w:t>
      </w:r>
      <w:r>
        <w:rPr>
          <w:spacing w:val="-9"/>
        </w:rPr>
        <w:t xml:space="preserve"> </w:t>
      </w:r>
      <w:r>
        <w:t>concerni</w:t>
      </w:r>
      <w:r>
        <w:rPr>
          <w:spacing w:val="-1"/>
        </w:rPr>
        <w:t>n</w:t>
      </w:r>
      <w:r>
        <w:t>g</w:t>
      </w:r>
      <w:r>
        <w:rPr>
          <w:spacing w:val="-10"/>
        </w:rPr>
        <w:t xml:space="preserve"> </w:t>
      </w:r>
      <w:r>
        <w:t>si</w:t>
      </w:r>
      <w:r>
        <w:rPr>
          <w:spacing w:val="-2"/>
        </w:rPr>
        <w:t>z</w:t>
      </w:r>
      <w:r>
        <w:rPr>
          <w:spacing w:val="1"/>
        </w:rPr>
        <w:t>i</w:t>
      </w:r>
      <w:r>
        <w:t>ng</w:t>
      </w:r>
    </w:p>
    <w:p w14:paraId="1F8A25BD" w14:textId="77777777" w:rsidR="00D41C24" w:rsidRDefault="00D41C24" w:rsidP="00E57380">
      <w:pPr>
        <w:pStyle w:val="SingleTxtG"/>
      </w:pPr>
      <w:r>
        <w:t>Si</w:t>
      </w:r>
      <w:r>
        <w:rPr>
          <w:spacing w:val="-1"/>
        </w:rPr>
        <w:t>z</w:t>
      </w:r>
      <w:r>
        <w:t>e</w:t>
      </w:r>
      <w:r>
        <w:rPr>
          <w:spacing w:val="-8"/>
        </w:rPr>
        <w:t xml:space="preserve"> </w:t>
      </w:r>
      <w:r>
        <w:t>is</w:t>
      </w:r>
      <w:r>
        <w:rPr>
          <w:spacing w:val="-8"/>
        </w:rPr>
        <w:t xml:space="preserve"> </w:t>
      </w:r>
      <w:r>
        <w:rPr>
          <w:spacing w:val="1"/>
        </w:rPr>
        <w:t>d</w:t>
      </w:r>
      <w:r>
        <w:rPr>
          <w:spacing w:val="-1"/>
        </w:rPr>
        <w:t>e</w:t>
      </w:r>
      <w:r>
        <w:t>t</w:t>
      </w:r>
      <w:r>
        <w:rPr>
          <w:spacing w:val="-1"/>
        </w:rPr>
        <w:t>e</w:t>
      </w:r>
      <w:r>
        <w:rPr>
          <w:spacing w:val="2"/>
        </w:rPr>
        <w:t>r</w:t>
      </w:r>
      <w:r>
        <w:rPr>
          <w:spacing w:val="-3"/>
        </w:rPr>
        <w:t>m</w:t>
      </w:r>
      <w:r>
        <w:rPr>
          <w:spacing w:val="1"/>
        </w:rPr>
        <w:t>i</w:t>
      </w:r>
      <w:r>
        <w:t>n</w:t>
      </w:r>
      <w:r>
        <w:rPr>
          <w:spacing w:val="-2"/>
        </w:rPr>
        <w:t>e</w:t>
      </w:r>
      <w:r>
        <w:t>d</w:t>
      </w:r>
      <w:r>
        <w:rPr>
          <w:spacing w:val="-7"/>
        </w:rPr>
        <w:t xml:space="preserve"> </w:t>
      </w:r>
      <w:r>
        <w:t>by</w:t>
      </w:r>
      <w:r>
        <w:rPr>
          <w:spacing w:val="-8"/>
        </w:rPr>
        <w:t xml:space="preserve"> </w:t>
      </w:r>
      <w:r>
        <w:t>the</w:t>
      </w:r>
      <w:r>
        <w:rPr>
          <w:spacing w:val="-8"/>
        </w:rPr>
        <w:t xml:space="preserve"> </w:t>
      </w:r>
      <w:r>
        <w:t>m</w:t>
      </w:r>
      <w:r>
        <w:rPr>
          <w:spacing w:val="-2"/>
        </w:rPr>
        <w:t>a</w:t>
      </w:r>
      <w:r>
        <w:rPr>
          <w:spacing w:val="2"/>
        </w:rPr>
        <w:t>x</w:t>
      </w:r>
      <w:r>
        <w:t>i</w:t>
      </w:r>
      <w:r>
        <w:rPr>
          <w:spacing w:val="-2"/>
        </w:rPr>
        <w:t>m</w:t>
      </w:r>
      <w:r>
        <w:rPr>
          <w:spacing w:val="2"/>
        </w:rPr>
        <w:t>u</w:t>
      </w:r>
      <w:r>
        <w:t>m</w:t>
      </w:r>
      <w:r>
        <w:rPr>
          <w:spacing w:val="-9"/>
        </w:rPr>
        <w:t xml:space="preserve"> </w:t>
      </w:r>
      <w:r>
        <w:rPr>
          <w:spacing w:val="1"/>
        </w:rPr>
        <w:t>d</w:t>
      </w:r>
      <w:r>
        <w:t>ia</w:t>
      </w:r>
      <w:r>
        <w:rPr>
          <w:spacing w:val="-2"/>
        </w:rPr>
        <w:t>m</w:t>
      </w:r>
      <w:r>
        <w:rPr>
          <w:spacing w:val="-1"/>
        </w:rPr>
        <w:t>e</w:t>
      </w:r>
      <w:r>
        <w:t>t</w:t>
      </w:r>
      <w:r>
        <w:rPr>
          <w:spacing w:val="-1"/>
        </w:rPr>
        <w:t>e</w:t>
      </w:r>
      <w:r>
        <w:t>r</w:t>
      </w:r>
      <w:r>
        <w:rPr>
          <w:spacing w:val="-7"/>
        </w:rPr>
        <w:t xml:space="preserve"> </w:t>
      </w:r>
      <w:r>
        <w:t>of</w:t>
      </w:r>
      <w:r>
        <w:rPr>
          <w:spacing w:val="-8"/>
        </w:rPr>
        <w:t xml:space="preserve"> </w:t>
      </w:r>
      <w:r>
        <w:rPr>
          <w:spacing w:val="1"/>
        </w:rPr>
        <w:t>t</w:t>
      </w:r>
      <w:r>
        <w:rPr>
          <w:spacing w:val="-1"/>
        </w:rPr>
        <w:t>h</w:t>
      </w:r>
      <w:r>
        <w:t>e</w:t>
      </w:r>
      <w:r>
        <w:rPr>
          <w:spacing w:val="-8"/>
        </w:rPr>
        <w:t xml:space="preserve"> </w:t>
      </w:r>
      <w:r>
        <w:rPr>
          <w:spacing w:val="-1"/>
        </w:rPr>
        <w:t>eq</w:t>
      </w:r>
      <w:r>
        <w:rPr>
          <w:spacing w:val="1"/>
        </w:rPr>
        <w:t>u</w:t>
      </w:r>
      <w:r>
        <w:rPr>
          <w:spacing w:val="-1"/>
        </w:rPr>
        <w:t>a</w:t>
      </w:r>
      <w:r>
        <w:t>to</w:t>
      </w:r>
      <w:r>
        <w:rPr>
          <w:spacing w:val="-1"/>
        </w:rPr>
        <w:t>r</w:t>
      </w:r>
      <w:r>
        <w:t>i</w:t>
      </w:r>
      <w:r>
        <w:rPr>
          <w:spacing w:val="-1"/>
        </w:rPr>
        <w:t>a</w:t>
      </w:r>
      <w:r>
        <w:t>l</w:t>
      </w:r>
      <w:r>
        <w:rPr>
          <w:spacing w:val="-7"/>
        </w:rPr>
        <w:t xml:space="preserve"> </w:t>
      </w:r>
      <w:r>
        <w:t>s</w:t>
      </w:r>
      <w:r>
        <w:rPr>
          <w:spacing w:val="-2"/>
        </w:rPr>
        <w:t>e</w:t>
      </w:r>
      <w:r>
        <w:rPr>
          <w:spacing w:val="-1"/>
        </w:rPr>
        <w:t>c</w:t>
      </w:r>
      <w:r>
        <w:t>t</w:t>
      </w:r>
      <w:r>
        <w:rPr>
          <w:spacing w:val="1"/>
        </w:rPr>
        <w:t>i</w:t>
      </w:r>
      <w:r>
        <w:rPr>
          <w:spacing w:val="-1"/>
        </w:rPr>
        <w:t>o</w:t>
      </w:r>
      <w:r>
        <w:t>n</w:t>
      </w:r>
      <w:r>
        <w:rPr>
          <w:spacing w:val="-8"/>
        </w:rPr>
        <w:t xml:space="preserve"> </w:t>
      </w:r>
      <w:r>
        <w:t>of</w:t>
      </w:r>
      <w:r>
        <w:rPr>
          <w:spacing w:val="-8"/>
        </w:rPr>
        <w:t xml:space="preserve"> </w:t>
      </w:r>
      <w:r>
        <w:t>the</w:t>
      </w:r>
      <w:r>
        <w:rPr>
          <w:spacing w:val="-8"/>
        </w:rPr>
        <w:t xml:space="preserve"> </w:t>
      </w:r>
      <w:r>
        <w:t>fr</w:t>
      </w:r>
      <w:r>
        <w:rPr>
          <w:spacing w:val="-1"/>
        </w:rPr>
        <w:t>u</w:t>
      </w:r>
      <w:r>
        <w:t>it</w:t>
      </w:r>
      <w:r>
        <w:rPr>
          <w:spacing w:val="-8"/>
        </w:rPr>
        <w:t xml:space="preserve"> </w:t>
      </w:r>
      <w:r>
        <w:t>or</w:t>
      </w:r>
      <w:r>
        <w:rPr>
          <w:spacing w:val="-7"/>
        </w:rPr>
        <w:t xml:space="preserve"> </w:t>
      </w:r>
      <w:r>
        <w:rPr>
          <w:spacing w:val="1"/>
        </w:rPr>
        <w:t>b</w:t>
      </w:r>
      <w:r>
        <w:t>y</w:t>
      </w:r>
      <w:r>
        <w:rPr>
          <w:spacing w:val="-8"/>
        </w:rPr>
        <w:t xml:space="preserve"> </w:t>
      </w:r>
      <w:r>
        <w:rPr>
          <w:spacing w:val="-2"/>
        </w:rPr>
        <w:t>c</w:t>
      </w:r>
      <w:r>
        <w:t>ou</w:t>
      </w:r>
      <w:r>
        <w:rPr>
          <w:spacing w:val="-1"/>
        </w:rPr>
        <w:t>n</w:t>
      </w:r>
      <w:r>
        <w:rPr>
          <w:spacing w:val="1"/>
        </w:rPr>
        <w:t>t</w:t>
      </w:r>
      <w:r>
        <w:t>.</w:t>
      </w:r>
    </w:p>
    <w:p w14:paraId="11D676FD" w14:textId="77777777" w:rsidR="00D41C24" w:rsidRDefault="00D41C24" w:rsidP="00E57380">
      <w:pPr>
        <w:pStyle w:val="SingleTxtG"/>
      </w:pPr>
      <w:r>
        <w:rPr>
          <w:spacing w:val="-1"/>
        </w:rPr>
        <w:t>T</w:t>
      </w:r>
      <w:r>
        <w:rPr>
          <w:spacing w:val="1"/>
        </w:rPr>
        <w:t>h</w:t>
      </w:r>
      <w:r>
        <w:t>e</w:t>
      </w:r>
      <w:r>
        <w:rPr>
          <w:spacing w:val="-1"/>
        </w:rPr>
        <w:t xml:space="preserve"> </w:t>
      </w:r>
      <w:r>
        <w:rPr>
          <w:spacing w:val="-2"/>
        </w:rPr>
        <w:t>m</w:t>
      </w:r>
      <w:r>
        <w:rPr>
          <w:spacing w:val="1"/>
        </w:rPr>
        <w:t>in</w:t>
      </w:r>
      <w:r>
        <w:t>i</w:t>
      </w:r>
      <w:r>
        <w:rPr>
          <w:spacing w:val="-2"/>
        </w:rPr>
        <w:t>m</w:t>
      </w:r>
      <w:r>
        <w:rPr>
          <w:spacing w:val="1"/>
        </w:rPr>
        <w:t>u</w:t>
      </w:r>
      <w:r>
        <w:t>m</w:t>
      </w:r>
      <w:r>
        <w:rPr>
          <w:spacing w:val="-1"/>
        </w:rPr>
        <w:t xml:space="preserve"> </w:t>
      </w:r>
      <w:r>
        <w:t>si</w:t>
      </w:r>
      <w:r>
        <w:rPr>
          <w:spacing w:val="-1"/>
        </w:rPr>
        <w:t>z</w:t>
      </w:r>
      <w:r>
        <w:t>e</w:t>
      </w:r>
      <w:r>
        <w:rPr>
          <w:spacing w:val="-1"/>
        </w:rPr>
        <w:t xml:space="preserve"> </w:t>
      </w:r>
      <w:r>
        <w:t xml:space="preserve">is </w:t>
      </w:r>
      <w:r>
        <w:rPr>
          <w:spacing w:val="-1"/>
        </w:rPr>
        <w:t>se</w:t>
      </w:r>
      <w:r>
        <w:t>t</w:t>
      </w:r>
      <w:r>
        <w:rPr>
          <w:spacing w:val="1"/>
        </w:rPr>
        <w:t xml:space="preserve"> </w:t>
      </w:r>
      <w:r>
        <w:rPr>
          <w:spacing w:val="-1"/>
        </w:rPr>
        <w:t>a</w:t>
      </w:r>
      <w:r>
        <w:t>t</w:t>
      </w:r>
      <w:r>
        <w:rPr>
          <w:spacing w:val="-1"/>
        </w:rPr>
        <w:t xml:space="preserve"> </w:t>
      </w:r>
      <w:r>
        <w:rPr>
          <w:spacing w:val="1"/>
        </w:rPr>
        <w:t>4</w:t>
      </w:r>
      <w:r>
        <w:t>5</w:t>
      </w:r>
      <w:r>
        <w:rPr>
          <w:spacing w:val="1"/>
        </w:rPr>
        <w:t xml:space="preserve"> </w:t>
      </w:r>
      <w:r>
        <w:rPr>
          <w:spacing w:val="-2"/>
        </w:rPr>
        <w:t>m</w:t>
      </w:r>
      <w:r>
        <w:t>m.</w:t>
      </w:r>
    </w:p>
    <w:p w14:paraId="6B9F8BA5" w14:textId="77777777" w:rsidR="00D41C24" w:rsidRDefault="00D41C24" w:rsidP="00E57380">
      <w:pPr>
        <w:pStyle w:val="SingleTxtG"/>
      </w:pPr>
      <w:r>
        <w:rPr>
          <w:spacing w:val="-1"/>
        </w:rPr>
        <w:t>T</w:t>
      </w:r>
      <w:r>
        <w:t>o</w:t>
      </w:r>
      <w:r>
        <w:rPr>
          <w:spacing w:val="10"/>
        </w:rPr>
        <w:t xml:space="preserve"> </w:t>
      </w:r>
      <w:r>
        <w:rPr>
          <w:spacing w:val="-1"/>
        </w:rPr>
        <w:t>e</w:t>
      </w:r>
      <w:r>
        <w:t>nsu</w:t>
      </w:r>
      <w:r>
        <w:rPr>
          <w:spacing w:val="-1"/>
        </w:rPr>
        <w:t>r</w:t>
      </w:r>
      <w:r>
        <w:t>e</w:t>
      </w:r>
      <w:r>
        <w:rPr>
          <w:spacing w:val="9"/>
        </w:rPr>
        <w:t xml:space="preserve"> </w:t>
      </w:r>
      <w:r>
        <w:t>u</w:t>
      </w:r>
      <w:r>
        <w:rPr>
          <w:spacing w:val="-1"/>
        </w:rPr>
        <w:t>n</w:t>
      </w:r>
      <w:r>
        <w:t>ifor</w:t>
      </w:r>
      <w:r>
        <w:rPr>
          <w:spacing w:val="-3"/>
        </w:rPr>
        <w:t>m</w:t>
      </w:r>
      <w:r>
        <w:rPr>
          <w:spacing w:val="1"/>
        </w:rPr>
        <w:t>i</w:t>
      </w:r>
      <w:r>
        <w:t>ty</w:t>
      </w:r>
      <w:r>
        <w:rPr>
          <w:spacing w:val="9"/>
        </w:rPr>
        <w:t xml:space="preserve"> </w:t>
      </w:r>
      <w:r>
        <w:t>in</w:t>
      </w:r>
      <w:r>
        <w:rPr>
          <w:spacing w:val="10"/>
        </w:rPr>
        <w:t xml:space="preserve"> </w:t>
      </w:r>
      <w:r>
        <w:rPr>
          <w:spacing w:val="-1"/>
        </w:rPr>
        <w:t>s</w:t>
      </w:r>
      <w:r>
        <w:t>i</w:t>
      </w:r>
      <w:r>
        <w:rPr>
          <w:spacing w:val="-1"/>
        </w:rPr>
        <w:t>ze</w:t>
      </w:r>
      <w:r>
        <w:t>,</w:t>
      </w:r>
      <w:r>
        <w:rPr>
          <w:spacing w:val="10"/>
        </w:rPr>
        <w:t xml:space="preserve"> </w:t>
      </w:r>
      <w:r>
        <w:t>the</w:t>
      </w:r>
      <w:r>
        <w:rPr>
          <w:spacing w:val="9"/>
        </w:rPr>
        <w:t xml:space="preserve"> </w:t>
      </w:r>
      <w:r>
        <w:t>r</w:t>
      </w:r>
      <w:r>
        <w:rPr>
          <w:spacing w:val="-2"/>
        </w:rPr>
        <w:t>a</w:t>
      </w:r>
      <w:r>
        <w:t>nge</w:t>
      </w:r>
      <w:r>
        <w:rPr>
          <w:spacing w:val="9"/>
        </w:rPr>
        <w:t xml:space="preserve"> </w:t>
      </w:r>
      <w:r>
        <w:t>in</w:t>
      </w:r>
      <w:r>
        <w:rPr>
          <w:spacing w:val="10"/>
        </w:rPr>
        <w:t xml:space="preserve"> </w:t>
      </w:r>
      <w:r>
        <w:t>si</w:t>
      </w:r>
      <w:r>
        <w:rPr>
          <w:spacing w:val="-2"/>
        </w:rPr>
        <w:t>z</w:t>
      </w:r>
      <w:r>
        <w:t>e</w:t>
      </w:r>
      <w:r>
        <w:rPr>
          <w:spacing w:val="10"/>
        </w:rPr>
        <w:t xml:space="preserve"> </w:t>
      </w:r>
      <w:r>
        <w:rPr>
          <w:spacing w:val="1"/>
        </w:rPr>
        <w:t>b</w:t>
      </w:r>
      <w:r>
        <w:rPr>
          <w:spacing w:val="-2"/>
        </w:rPr>
        <w:t>e</w:t>
      </w:r>
      <w:r>
        <w:rPr>
          <w:spacing w:val="1"/>
        </w:rPr>
        <w:t>t</w:t>
      </w:r>
      <w:r>
        <w:t>w</w:t>
      </w:r>
      <w:r>
        <w:rPr>
          <w:spacing w:val="1"/>
        </w:rPr>
        <w:t>e</w:t>
      </w:r>
      <w:r>
        <w:rPr>
          <w:spacing w:val="-2"/>
        </w:rPr>
        <w:t>e</w:t>
      </w:r>
      <w:r>
        <w:t>n</w:t>
      </w:r>
      <w:r>
        <w:rPr>
          <w:spacing w:val="10"/>
        </w:rPr>
        <w:t xml:space="preserve"> </w:t>
      </w:r>
      <w:r>
        <w:rPr>
          <w:spacing w:val="1"/>
        </w:rPr>
        <w:t>p</w:t>
      </w:r>
      <w:r>
        <w:rPr>
          <w:spacing w:val="-1"/>
        </w:rPr>
        <w:t>r</w:t>
      </w:r>
      <w:r>
        <w:t>od</w:t>
      </w:r>
      <w:r>
        <w:rPr>
          <w:spacing w:val="-1"/>
        </w:rPr>
        <w:t>uc</w:t>
      </w:r>
      <w:r>
        <w:t>e</w:t>
      </w:r>
      <w:r>
        <w:rPr>
          <w:spacing w:val="8"/>
        </w:rPr>
        <w:t xml:space="preserve"> </w:t>
      </w:r>
      <w:r>
        <w:t>in</w:t>
      </w:r>
      <w:r>
        <w:rPr>
          <w:spacing w:val="10"/>
        </w:rPr>
        <w:t xml:space="preserve"> </w:t>
      </w:r>
      <w:r>
        <w:t>t</w:t>
      </w:r>
      <w:r>
        <w:rPr>
          <w:spacing w:val="1"/>
        </w:rPr>
        <w:t>h</w:t>
      </w:r>
      <w:r>
        <w:t>e</w:t>
      </w:r>
      <w:r>
        <w:rPr>
          <w:spacing w:val="9"/>
        </w:rPr>
        <w:t xml:space="preserve"> </w:t>
      </w:r>
      <w:r>
        <w:t>s</w:t>
      </w:r>
      <w:r>
        <w:rPr>
          <w:spacing w:val="1"/>
        </w:rPr>
        <w:t>a</w:t>
      </w:r>
      <w:r>
        <w:rPr>
          <w:spacing w:val="-2"/>
        </w:rPr>
        <w:t>m</w:t>
      </w:r>
      <w:r>
        <w:t>e</w:t>
      </w:r>
      <w:r>
        <w:rPr>
          <w:spacing w:val="10"/>
        </w:rPr>
        <w:t xml:space="preserve"> </w:t>
      </w:r>
      <w:r>
        <w:rPr>
          <w:spacing w:val="1"/>
        </w:rPr>
        <w:t>p</w:t>
      </w:r>
      <w:r>
        <w:rPr>
          <w:spacing w:val="-1"/>
        </w:rPr>
        <w:t>ac</w:t>
      </w:r>
      <w:r>
        <w:rPr>
          <w:spacing w:val="1"/>
        </w:rPr>
        <w:t>k</w:t>
      </w:r>
      <w:r>
        <w:rPr>
          <w:spacing w:val="-1"/>
        </w:rPr>
        <w:t>a</w:t>
      </w:r>
      <w:r>
        <w:rPr>
          <w:spacing w:val="1"/>
        </w:rPr>
        <w:t>g</w:t>
      </w:r>
      <w:r>
        <w:t>e</w:t>
      </w:r>
      <w:r>
        <w:rPr>
          <w:spacing w:val="9"/>
        </w:rPr>
        <w:t xml:space="preserve"> </w:t>
      </w:r>
      <w:r>
        <w:t>s</w:t>
      </w:r>
      <w:r>
        <w:rPr>
          <w:spacing w:val="1"/>
        </w:rPr>
        <w:t>h</w:t>
      </w:r>
      <w:r>
        <w:rPr>
          <w:spacing w:val="-1"/>
        </w:rPr>
        <w:t>a</w:t>
      </w:r>
      <w:r>
        <w:t xml:space="preserve">ll </w:t>
      </w:r>
      <w:r>
        <w:rPr>
          <w:spacing w:val="1"/>
        </w:rPr>
        <w:t>n</w:t>
      </w:r>
      <w:r>
        <w:rPr>
          <w:spacing w:val="-1"/>
        </w:rPr>
        <w:t>o</w:t>
      </w:r>
      <w:r>
        <w:t xml:space="preserve">t </w:t>
      </w:r>
      <w:r>
        <w:rPr>
          <w:spacing w:val="-1"/>
        </w:rPr>
        <w:t>e</w:t>
      </w:r>
      <w:r>
        <w:rPr>
          <w:spacing w:val="1"/>
        </w:rPr>
        <w:t>x</w:t>
      </w:r>
      <w:r>
        <w:rPr>
          <w:spacing w:val="-1"/>
        </w:rPr>
        <w:t>c</w:t>
      </w:r>
      <w:r>
        <w:rPr>
          <w:spacing w:val="1"/>
        </w:rPr>
        <w:t>e</w:t>
      </w:r>
      <w:r>
        <w:rPr>
          <w:spacing w:val="-2"/>
        </w:rPr>
        <w:t>e</w:t>
      </w:r>
      <w:r>
        <w:rPr>
          <w:spacing w:val="1"/>
        </w:rPr>
        <w:t>d</w:t>
      </w:r>
      <w:r>
        <w:t>:</w:t>
      </w:r>
    </w:p>
    <w:p w14:paraId="62BD1A92" w14:textId="77777777" w:rsidR="00D41C24" w:rsidRDefault="00D41C24" w:rsidP="00E57380">
      <w:pPr>
        <w:pStyle w:val="SingleTxtG"/>
      </w:pPr>
      <w:r>
        <w:t>(</w:t>
      </w:r>
      <w:r>
        <w:rPr>
          <w:spacing w:val="-1"/>
        </w:rPr>
        <w:t>a</w:t>
      </w:r>
      <w:r>
        <w:t>)</w:t>
      </w:r>
      <w:r w:rsidR="001E5F1D">
        <w:tab/>
      </w:r>
      <w:r>
        <w:rPr>
          <w:spacing w:val="-1"/>
        </w:rPr>
        <w:t>W</w:t>
      </w:r>
      <w:r>
        <w:rPr>
          <w:spacing w:val="1"/>
        </w:rPr>
        <w:t>h</w:t>
      </w:r>
      <w:r>
        <w:rPr>
          <w:spacing w:val="-1"/>
        </w:rPr>
        <w:t>e</w:t>
      </w:r>
      <w:r>
        <w:t>n</w:t>
      </w:r>
      <w:r>
        <w:rPr>
          <w:spacing w:val="-1"/>
        </w:rPr>
        <w:t xml:space="preserve"> </w:t>
      </w:r>
      <w:r>
        <w:t>si</w:t>
      </w:r>
      <w:r>
        <w:rPr>
          <w:spacing w:val="-1"/>
        </w:rPr>
        <w:t>ze</w:t>
      </w:r>
      <w:r>
        <w:t>d</w:t>
      </w:r>
      <w:r>
        <w:rPr>
          <w:spacing w:val="-1"/>
        </w:rPr>
        <w:t xml:space="preserve"> </w:t>
      </w:r>
      <w:r>
        <w:rPr>
          <w:spacing w:val="1"/>
        </w:rPr>
        <w:t>b</w:t>
      </w:r>
      <w:r>
        <w:t>y</w:t>
      </w:r>
      <w:r>
        <w:rPr>
          <w:spacing w:val="-1"/>
        </w:rPr>
        <w:t xml:space="preserve"> </w:t>
      </w:r>
      <w:r>
        <w:rPr>
          <w:spacing w:val="1"/>
        </w:rPr>
        <w:t>d</w:t>
      </w:r>
      <w:r>
        <w:t>i</w:t>
      </w:r>
      <w:r>
        <w:rPr>
          <w:spacing w:val="1"/>
        </w:rPr>
        <w:t>a</w:t>
      </w:r>
      <w:r>
        <w:rPr>
          <w:spacing w:val="-2"/>
        </w:rPr>
        <w:t>m</w:t>
      </w:r>
      <w:r>
        <w:rPr>
          <w:spacing w:val="-1"/>
        </w:rPr>
        <w:t>e</w:t>
      </w:r>
      <w:r>
        <w:t>t</w:t>
      </w:r>
      <w:r>
        <w:rPr>
          <w:spacing w:val="-1"/>
        </w:rPr>
        <w:t>er</w:t>
      </w:r>
    </w:p>
    <w:p w14:paraId="0BB146F5" w14:textId="77777777" w:rsidR="00D41C24" w:rsidRDefault="00D41C24" w:rsidP="0045571A">
      <w:pPr>
        <w:pStyle w:val="Bullet1G"/>
      </w:pPr>
      <w:r w:rsidRPr="00E57380">
        <w:rPr>
          <w:spacing w:val="1"/>
        </w:rPr>
        <w:t>1</w:t>
      </w:r>
      <w:r>
        <w:t>0</w:t>
      </w:r>
      <w:r w:rsidRPr="00E57380">
        <w:rPr>
          <w:spacing w:val="3"/>
        </w:rPr>
        <w:t xml:space="preserve"> </w:t>
      </w:r>
      <w:r w:rsidRPr="00E57380">
        <w:rPr>
          <w:spacing w:val="-1"/>
        </w:rPr>
        <w:t>mm</w:t>
      </w:r>
      <w:r>
        <w:t>,</w:t>
      </w:r>
      <w:r w:rsidRPr="00E57380">
        <w:rPr>
          <w:spacing w:val="3"/>
        </w:rPr>
        <w:t xml:space="preserve"> </w:t>
      </w:r>
      <w:r>
        <w:t>if</w:t>
      </w:r>
      <w:r w:rsidRPr="00E57380">
        <w:rPr>
          <w:spacing w:val="4"/>
        </w:rPr>
        <w:t xml:space="preserve"> </w:t>
      </w:r>
      <w:r>
        <w:t>t</w:t>
      </w:r>
      <w:r w:rsidRPr="00E57380">
        <w:rPr>
          <w:spacing w:val="1"/>
        </w:rPr>
        <w:t>h</w:t>
      </w:r>
      <w:r>
        <w:t>e</w:t>
      </w:r>
      <w:r w:rsidRPr="00E57380">
        <w:rPr>
          <w:spacing w:val="1"/>
        </w:rPr>
        <w:t xml:space="preserve"> di</w:t>
      </w:r>
      <w:r w:rsidRPr="00E57380">
        <w:rPr>
          <w:spacing w:val="-2"/>
        </w:rPr>
        <w:t>a</w:t>
      </w:r>
      <w:r>
        <w:t>m</w:t>
      </w:r>
      <w:r w:rsidRPr="00E57380">
        <w:rPr>
          <w:spacing w:val="-1"/>
        </w:rPr>
        <w:t>e</w:t>
      </w:r>
      <w:r>
        <w:t>t</w:t>
      </w:r>
      <w:r w:rsidRPr="00E57380">
        <w:rPr>
          <w:spacing w:val="-2"/>
        </w:rPr>
        <w:t>e</w:t>
      </w:r>
      <w:r>
        <w:t>r</w:t>
      </w:r>
      <w:r w:rsidRPr="00E57380">
        <w:rPr>
          <w:spacing w:val="5"/>
        </w:rPr>
        <w:t xml:space="preserve"> </w:t>
      </w:r>
      <w:r w:rsidRPr="00E57380">
        <w:rPr>
          <w:spacing w:val="1"/>
        </w:rPr>
        <w:t>o</w:t>
      </w:r>
      <w:r>
        <w:t>f</w:t>
      </w:r>
      <w:r w:rsidRPr="00E57380">
        <w:rPr>
          <w:spacing w:val="3"/>
        </w:rPr>
        <w:t xml:space="preserve"> </w:t>
      </w:r>
      <w:r w:rsidRPr="00E57380">
        <w:rPr>
          <w:spacing w:val="1"/>
        </w:rPr>
        <w:t>th</w:t>
      </w:r>
      <w:r>
        <w:t>e</w:t>
      </w:r>
      <w:r w:rsidRPr="00E57380">
        <w:rPr>
          <w:spacing w:val="1"/>
        </w:rPr>
        <w:t xml:space="preserve"> </w:t>
      </w:r>
      <w:r>
        <w:t>sm</w:t>
      </w:r>
      <w:r w:rsidRPr="00E57380">
        <w:rPr>
          <w:spacing w:val="-1"/>
        </w:rPr>
        <w:t>a</w:t>
      </w:r>
      <w:r>
        <w:t>ll</w:t>
      </w:r>
      <w:r w:rsidRPr="00E57380">
        <w:rPr>
          <w:spacing w:val="-1"/>
        </w:rPr>
        <w:t>e</w:t>
      </w:r>
      <w:r>
        <w:t>st</w:t>
      </w:r>
      <w:r w:rsidRPr="00E57380">
        <w:rPr>
          <w:spacing w:val="2"/>
        </w:rPr>
        <w:t xml:space="preserve"> </w:t>
      </w:r>
      <w:r>
        <w:t>fr</w:t>
      </w:r>
      <w:r w:rsidRPr="00E57380">
        <w:rPr>
          <w:spacing w:val="1"/>
        </w:rPr>
        <w:t>u</w:t>
      </w:r>
      <w:r w:rsidRPr="00E57380">
        <w:rPr>
          <w:spacing w:val="-1"/>
        </w:rPr>
        <w:t>i</w:t>
      </w:r>
      <w:r>
        <w:t>t</w:t>
      </w:r>
      <w:r w:rsidRPr="00E57380">
        <w:rPr>
          <w:spacing w:val="4"/>
        </w:rPr>
        <w:t xml:space="preserve"> </w:t>
      </w:r>
      <w:r>
        <w:t>(</w:t>
      </w:r>
      <w:r w:rsidRPr="00E57380">
        <w:rPr>
          <w:spacing w:val="-1"/>
        </w:rPr>
        <w:t>a</w:t>
      </w:r>
      <w:r>
        <w:t>s</w:t>
      </w:r>
      <w:r w:rsidRPr="00E57380">
        <w:rPr>
          <w:spacing w:val="3"/>
        </w:rPr>
        <w:t xml:space="preserve"> </w:t>
      </w:r>
      <w:r>
        <w:t>i</w:t>
      </w:r>
      <w:r w:rsidRPr="00E57380">
        <w:rPr>
          <w:spacing w:val="1"/>
        </w:rPr>
        <w:t>n</w:t>
      </w:r>
      <w:r w:rsidRPr="00E57380">
        <w:rPr>
          <w:spacing w:val="-1"/>
        </w:rPr>
        <w:t>d</w:t>
      </w:r>
      <w:r w:rsidRPr="00E57380">
        <w:rPr>
          <w:spacing w:val="1"/>
        </w:rPr>
        <w:t>i</w:t>
      </w:r>
      <w:r w:rsidRPr="00E57380">
        <w:rPr>
          <w:spacing w:val="-2"/>
        </w:rPr>
        <w:t>c</w:t>
      </w:r>
      <w:r w:rsidRPr="00E57380">
        <w:rPr>
          <w:spacing w:val="-1"/>
        </w:rPr>
        <w:t>a</w:t>
      </w:r>
      <w:r>
        <w:t>t</w:t>
      </w:r>
      <w:r w:rsidRPr="00E57380">
        <w:rPr>
          <w:spacing w:val="-1"/>
        </w:rPr>
        <w:t>e</w:t>
      </w:r>
      <w:r>
        <w:t>d</w:t>
      </w:r>
      <w:r w:rsidRPr="00E57380">
        <w:rPr>
          <w:spacing w:val="3"/>
        </w:rPr>
        <w:t xml:space="preserve"> </w:t>
      </w:r>
      <w:r w:rsidRPr="00E57380">
        <w:rPr>
          <w:spacing w:val="2"/>
        </w:rPr>
        <w:t>o</w:t>
      </w:r>
      <w:r>
        <w:t>n</w:t>
      </w:r>
      <w:r w:rsidRPr="00E57380">
        <w:rPr>
          <w:spacing w:val="4"/>
        </w:rPr>
        <w:t xml:space="preserve"> </w:t>
      </w:r>
      <w:r>
        <w:t>t</w:t>
      </w:r>
      <w:r w:rsidRPr="00E57380">
        <w:rPr>
          <w:spacing w:val="1"/>
        </w:rPr>
        <w:t>h</w:t>
      </w:r>
      <w:r>
        <w:t>e</w:t>
      </w:r>
      <w:r w:rsidRPr="00E57380">
        <w:rPr>
          <w:spacing w:val="1"/>
        </w:rPr>
        <w:t xml:space="preserve"> p</w:t>
      </w:r>
      <w:r w:rsidRPr="00E57380">
        <w:rPr>
          <w:spacing w:val="-1"/>
        </w:rPr>
        <w:t>ac</w:t>
      </w:r>
      <w:r w:rsidRPr="00E57380">
        <w:rPr>
          <w:spacing w:val="1"/>
        </w:rPr>
        <w:t>k</w:t>
      </w:r>
      <w:r w:rsidRPr="00E57380">
        <w:rPr>
          <w:spacing w:val="-1"/>
        </w:rPr>
        <w:t>a</w:t>
      </w:r>
      <w:r w:rsidRPr="00E57380">
        <w:rPr>
          <w:spacing w:val="1"/>
        </w:rPr>
        <w:t>g</w:t>
      </w:r>
      <w:r w:rsidRPr="00E57380">
        <w:rPr>
          <w:spacing w:val="-1"/>
        </w:rPr>
        <w:t>e</w:t>
      </w:r>
      <w:r>
        <w:t>)</w:t>
      </w:r>
      <w:r w:rsidRPr="00E57380">
        <w:rPr>
          <w:spacing w:val="3"/>
        </w:rPr>
        <w:t xml:space="preserve"> </w:t>
      </w:r>
      <w:r>
        <w:t>is</w:t>
      </w:r>
      <w:r w:rsidRPr="00E57380">
        <w:rPr>
          <w:spacing w:val="4"/>
        </w:rPr>
        <w:t xml:space="preserve"> </w:t>
      </w:r>
      <w:r>
        <w:t>&lt;</w:t>
      </w:r>
      <w:r w:rsidR="00E57380">
        <w:t xml:space="preserve"> </w:t>
      </w:r>
      <w:r w:rsidRPr="00E57380">
        <w:rPr>
          <w:spacing w:val="1"/>
        </w:rPr>
        <w:t>6</w:t>
      </w:r>
      <w:r>
        <w:t>0</w:t>
      </w:r>
      <w:r w:rsidRPr="00E57380">
        <w:rPr>
          <w:spacing w:val="-1"/>
        </w:rPr>
        <w:t xml:space="preserve"> </w:t>
      </w:r>
      <w:r>
        <w:t>mm</w:t>
      </w:r>
    </w:p>
    <w:p w14:paraId="2AFBD868" w14:textId="77777777" w:rsidR="00D41C24" w:rsidRDefault="00D41C24" w:rsidP="0045571A">
      <w:pPr>
        <w:pStyle w:val="Bullet1G"/>
      </w:pPr>
      <w:r w:rsidRPr="00E57380">
        <w:rPr>
          <w:spacing w:val="1"/>
        </w:rPr>
        <w:t>1</w:t>
      </w:r>
      <w:r>
        <w:t>5</w:t>
      </w:r>
      <w:r w:rsidRPr="00E57380">
        <w:rPr>
          <w:spacing w:val="3"/>
        </w:rPr>
        <w:t xml:space="preserve"> </w:t>
      </w:r>
      <w:r w:rsidRPr="00E57380">
        <w:rPr>
          <w:spacing w:val="-1"/>
        </w:rPr>
        <w:t>mm</w:t>
      </w:r>
      <w:r>
        <w:t>,</w:t>
      </w:r>
      <w:r w:rsidRPr="00E57380">
        <w:rPr>
          <w:spacing w:val="2"/>
        </w:rPr>
        <w:t xml:space="preserve"> </w:t>
      </w:r>
      <w:r>
        <w:t>if</w:t>
      </w:r>
      <w:r w:rsidRPr="00E57380">
        <w:rPr>
          <w:spacing w:val="4"/>
        </w:rPr>
        <w:t xml:space="preserve"> </w:t>
      </w:r>
      <w:r>
        <w:t>t</w:t>
      </w:r>
      <w:r w:rsidRPr="00E57380">
        <w:rPr>
          <w:spacing w:val="1"/>
        </w:rPr>
        <w:t>h</w:t>
      </w:r>
      <w:r>
        <w:t>e</w:t>
      </w:r>
      <w:r w:rsidRPr="00E57380">
        <w:rPr>
          <w:spacing w:val="3"/>
        </w:rPr>
        <w:t xml:space="preserve"> </w:t>
      </w:r>
      <w:r w:rsidRPr="00E57380">
        <w:rPr>
          <w:spacing w:val="1"/>
        </w:rPr>
        <w:t>d</w:t>
      </w:r>
      <w:r>
        <w:t>i</w:t>
      </w:r>
      <w:r w:rsidRPr="00E57380">
        <w:rPr>
          <w:spacing w:val="-2"/>
        </w:rPr>
        <w:t>a</w:t>
      </w:r>
      <w:r>
        <w:t>m</w:t>
      </w:r>
      <w:r w:rsidRPr="00E57380">
        <w:rPr>
          <w:spacing w:val="-1"/>
        </w:rPr>
        <w:t>e</w:t>
      </w:r>
      <w:r>
        <w:t>t</w:t>
      </w:r>
      <w:r w:rsidRPr="00E57380">
        <w:rPr>
          <w:spacing w:val="-1"/>
        </w:rPr>
        <w:t>e</w:t>
      </w:r>
      <w:r>
        <w:t>r</w:t>
      </w:r>
      <w:r w:rsidRPr="00E57380">
        <w:rPr>
          <w:spacing w:val="3"/>
        </w:rPr>
        <w:t xml:space="preserve"> </w:t>
      </w:r>
      <w:r w:rsidRPr="00E57380">
        <w:rPr>
          <w:spacing w:val="1"/>
        </w:rPr>
        <w:t>o</w:t>
      </w:r>
      <w:r>
        <w:t>f</w:t>
      </w:r>
      <w:r w:rsidRPr="00E57380">
        <w:rPr>
          <w:spacing w:val="4"/>
        </w:rPr>
        <w:t xml:space="preserve"> </w:t>
      </w:r>
      <w:r>
        <w:t>t</w:t>
      </w:r>
      <w:r w:rsidRPr="00E57380">
        <w:rPr>
          <w:spacing w:val="1"/>
        </w:rPr>
        <w:t>h</w:t>
      </w:r>
      <w:r>
        <w:t>e</w:t>
      </w:r>
      <w:r w:rsidRPr="00E57380">
        <w:rPr>
          <w:spacing w:val="1"/>
        </w:rPr>
        <w:t xml:space="preserve"> </w:t>
      </w:r>
      <w:r w:rsidRPr="00E57380">
        <w:rPr>
          <w:spacing w:val="2"/>
        </w:rPr>
        <w:t>s</w:t>
      </w:r>
      <w:r>
        <w:t>m</w:t>
      </w:r>
      <w:r w:rsidRPr="00E57380">
        <w:rPr>
          <w:spacing w:val="-2"/>
        </w:rPr>
        <w:t>a</w:t>
      </w:r>
      <w:r>
        <w:t>l</w:t>
      </w:r>
      <w:r w:rsidRPr="00E57380">
        <w:rPr>
          <w:spacing w:val="1"/>
        </w:rPr>
        <w:t>l</w:t>
      </w:r>
      <w:r w:rsidRPr="00E57380">
        <w:rPr>
          <w:spacing w:val="-2"/>
        </w:rPr>
        <w:t>e</w:t>
      </w:r>
      <w:r>
        <w:t>st</w:t>
      </w:r>
      <w:r w:rsidRPr="00E57380">
        <w:rPr>
          <w:spacing w:val="4"/>
        </w:rPr>
        <w:t xml:space="preserve"> </w:t>
      </w:r>
      <w:r>
        <w:t>f</w:t>
      </w:r>
      <w:r w:rsidRPr="00E57380">
        <w:rPr>
          <w:spacing w:val="-1"/>
        </w:rPr>
        <w:t>r</w:t>
      </w:r>
      <w:r w:rsidRPr="00E57380">
        <w:rPr>
          <w:spacing w:val="1"/>
        </w:rPr>
        <w:t>u</w:t>
      </w:r>
      <w:r>
        <w:t>it</w:t>
      </w:r>
      <w:r w:rsidRPr="00E57380">
        <w:rPr>
          <w:spacing w:val="2"/>
        </w:rPr>
        <w:t xml:space="preserve"> </w:t>
      </w:r>
      <w:r>
        <w:t>(</w:t>
      </w:r>
      <w:r w:rsidRPr="00E57380">
        <w:rPr>
          <w:spacing w:val="-2"/>
        </w:rPr>
        <w:t>a</w:t>
      </w:r>
      <w:r>
        <w:t>s</w:t>
      </w:r>
      <w:r w:rsidRPr="00E57380">
        <w:rPr>
          <w:spacing w:val="4"/>
        </w:rPr>
        <w:t xml:space="preserve"> </w:t>
      </w:r>
      <w:r>
        <w:t>i</w:t>
      </w:r>
      <w:r w:rsidRPr="00E57380">
        <w:rPr>
          <w:spacing w:val="1"/>
        </w:rPr>
        <w:t>n</w:t>
      </w:r>
      <w:r w:rsidRPr="00E57380">
        <w:rPr>
          <w:spacing w:val="-1"/>
        </w:rPr>
        <w:t>d</w:t>
      </w:r>
      <w:r>
        <w:t>i</w:t>
      </w:r>
      <w:r w:rsidRPr="00E57380">
        <w:rPr>
          <w:spacing w:val="-1"/>
        </w:rPr>
        <w:t>ca</w:t>
      </w:r>
      <w:r>
        <w:t>t</w:t>
      </w:r>
      <w:r w:rsidRPr="00E57380">
        <w:rPr>
          <w:spacing w:val="-1"/>
        </w:rPr>
        <w:t>e</w:t>
      </w:r>
      <w:r>
        <w:t>d</w:t>
      </w:r>
      <w:r w:rsidRPr="00E57380">
        <w:rPr>
          <w:spacing w:val="3"/>
        </w:rPr>
        <w:t xml:space="preserve"> </w:t>
      </w:r>
      <w:r w:rsidRPr="00E57380">
        <w:rPr>
          <w:spacing w:val="1"/>
        </w:rPr>
        <w:t>o</w:t>
      </w:r>
      <w:r>
        <w:t>n</w:t>
      </w:r>
      <w:r w:rsidRPr="00E57380">
        <w:rPr>
          <w:spacing w:val="4"/>
        </w:rPr>
        <w:t xml:space="preserve"> </w:t>
      </w:r>
      <w:r w:rsidRPr="00E57380">
        <w:rPr>
          <w:spacing w:val="-2"/>
        </w:rPr>
        <w:t>t</w:t>
      </w:r>
      <w:r w:rsidRPr="00E57380">
        <w:rPr>
          <w:spacing w:val="1"/>
        </w:rPr>
        <w:t>h</w:t>
      </w:r>
      <w:r>
        <w:t>e</w:t>
      </w:r>
      <w:r w:rsidRPr="00E57380">
        <w:rPr>
          <w:spacing w:val="3"/>
        </w:rPr>
        <w:t xml:space="preserve"> </w:t>
      </w:r>
      <w:r w:rsidRPr="00E57380">
        <w:rPr>
          <w:spacing w:val="1"/>
        </w:rPr>
        <w:t>p</w:t>
      </w:r>
      <w:r w:rsidRPr="00E57380">
        <w:rPr>
          <w:spacing w:val="-1"/>
        </w:rPr>
        <w:t>ac</w:t>
      </w:r>
      <w:r w:rsidRPr="00E57380">
        <w:rPr>
          <w:spacing w:val="1"/>
        </w:rPr>
        <w:t>k</w:t>
      </w:r>
      <w:r w:rsidRPr="00E57380">
        <w:rPr>
          <w:spacing w:val="-2"/>
        </w:rPr>
        <w:t>a</w:t>
      </w:r>
      <w:r w:rsidRPr="00E57380">
        <w:rPr>
          <w:spacing w:val="2"/>
        </w:rPr>
        <w:t>g</w:t>
      </w:r>
      <w:r w:rsidRPr="00E57380">
        <w:rPr>
          <w:spacing w:val="-1"/>
        </w:rPr>
        <w:t>e</w:t>
      </w:r>
      <w:r>
        <w:t>)</w:t>
      </w:r>
      <w:r w:rsidRPr="00E57380">
        <w:rPr>
          <w:spacing w:val="3"/>
        </w:rPr>
        <w:t xml:space="preserve"> </w:t>
      </w:r>
      <w:r>
        <w:t>is</w:t>
      </w:r>
      <w:r w:rsidRPr="00E57380">
        <w:rPr>
          <w:spacing w:val="5"/>
        </w:rPr>
        <w:t xml:space="preserve"> </w:t>
      </w:r>
      <w:r w:rsidRPr="00027A9F">
        <w:rPr>
          <w:rFonts w:asciiTheme="majorBidi" w:eastAsia="Microsoft Sans Serif" w:hAnsiTheme="majorBidi" w:cstheme="majorBidi"/>
        </w:rPr>
        <w:t>≥</w:t>
      </w:r>
      <w:r w:rsidR="00E57380" w:rsidRPr="00E57380">
        <w:rPr>
          <w:rFonts w:ascii="Microsoft Sans Serif" w:eastAsia="Microsoft Sans Serif" w:hAnsi="Microsoft Sans Serif" w:cs="Microsoft Sans Serif"/>
        </w:rPr>
        <w:t xml:space="preserve"> </w:t>
      </w:r>
      <w:r w:rsidRPr="00E57380">
        <w:rPr>
          <w:spacing w:val="1"/>
        </w:rPr>
        <w:t>6</w:t>
      </w:r>
      <w:r>
        <w:t>0</w:t>
      </w:r>
      <w:r w:rsidRPr="00E57380">
        <w:rPr>
          <w:spacing w:val="-1"/>
        </w:rPr>
        <w:t xml:space="preserve"> </w:t>
      </w:r>
      <w:r>
        <w:t>mm</w:t>
      </w:r>
      <w:r w:rsidRPr="00E57380">
        <w:rPr>
          <w:spacing w:val="-2"/>
        </w:rPr>
        <w:t xml:space="preserve"> </w:t>
      </w:r>
      <w:r w:rsidRPr="00E57380">
        <w:rPr>
          <w:spacing w:val="1"/>
        </w:rPr>
        <w:t>bu</w:t>
      </w:r>
      <w:r>
        <w:t>t &lt;</w:t>
      </w:r>
      <w:r w:rsidRPr="00E57380">
        <w:rPr>
          <w:spacing w:val="-1"/>
        </w:rPr>
        <w:t xml:space="preserve"> </w:t>
      </w:r>
      <w:r w:rsidRPr="00E57380">
        <w:rPr>
          <w:spacing w:val="1"/>
        </w:rPr>
        <w:t>8</w:t>
      </w:r>
      <w:r>
        <w:t>0</w:t>
      </w:r>
      <w:r w:rsidRPr="00E57380">
        <w:rPr>
          <w:spacing w:val="1"/>
        </w:rPr>
        <w:t xml:space="preserve"> </w:t>
      </w:r>
      <w:r w:rsidRPr="00E57380">
        <w:rPr>
          <w:spacing w:val="-2"/>
        </w:rPr>
        <w:t>m</w:t>
      </w:r>
      <w:r>
        <w:t>m</w:t>
      </w:r>
    </w:p>
    <w:p w14:paraId="1AA9D87D" w14:textId="77777777" w:rsidR="00D41C24" w:rsidRDefault="00D41C24" w:rsidP="0045571A">
      <w:pPr>
        <w:pStyle w:val="Bullet1G"/>
      </w:pPr>
      <w:r w:rsidRPr="00E57380">
        <w:rPr>
          <w:spacing w:val="1"/>
        </w:rPr>
        <w:t>2</w:t>
      </w:r>
      <w:r>
        <w:t>0</w:t>
      </w:r>
      <w:r w:rsidRPr="00E57380">
        <w:rPr>
          <w:spacing w:val="3"/>
        </w:rPr>
        <w:t xml:space="preserve"> </w:t>
      </w:r>
      <w:r w:rsidRPr="00E57380">
        <w:rPr>
          <w:spacing w:val="-1"/>
        </w:rPr>
        <w:t>mm</w:t>
      </w:r>
      <w:r>
        <w:t>,</w:t>
      </w:r>
      <w:r w:rsidRPr="00E57380">
        <w:rPr>
          <w:spacing w:val="2"/>
        </w:rPr>
        <w:t xml:space="preserve"> </w:t>
      </w:r>
      <w:r>
        <w:t>if</w:t>
      </w:r>
      <w:r w:rsidRPr="00E57380">
        <w:rPr>
          <w:spacing w:val="4"/>
        </w:rPr>
        <w:t xml:space="preserve"> </w:t>
      </w:r>
      <w:r>
        <w:t>t</w:t>
      </w:r>
      <w:r w:rsidRPr="00E57380">
        <w:rPr>
          <w:spacing w:val="1"/>
        </w:rPr>
        <w:t>h</w:t>
      </w:r>
      <w:r>
        <w:t>e</w:t>
      </w:r>
      <w:r w:rsidRPr="00E57380">
        <w:rPr>
          <w:spacing w:val="3"/>
        </w:rPr>
        <w:t xml:space="preserve"> </w:t>
      </w:r>
      <w:r w:rsidRPr="00E57380">
        <w:rPr>
          <w:spacing w:val="1"/>
        </w:rPr>
        <w:t>d</w:t>
      </w:r>
      <w:r>
        <w:t>i</w:t>
      </w:r>
      <w:r w:rsidRPr="00E57380">
        <w:rPr>
          <w:spacing w:val="-2"/>
        </w:rPr>
        <w:t>a</w:t>
      </w:r>
      <w:r>
        <w:t>m</w:t>
      </w:r>
      <w:r w:rsidRPr="00E57380">
        <w:rPr>
          <w:spacing w:val="-1"/>
        </w:rPr>
        <w:t>e</w:t>
      </w:r>
      <w:r>
        <w:t>t</w:t>
      </w:r>
      <w:r w:rsidRPr="00E57380">
        <w:rPr>
          <w:spacing w:val="-1"/>
        </w:rPr>
        <w:t>e</w:t>
      </w:r>
      <w:r>
        <w:t>r</w:t>
      </w:r>
      <w:r w:rsidRPr="00E57380">
        <w:rPr>
          <w:spacing w:val="3"/>
        </w:rPr>
        <w:t xml:space="preserve"> </w:t>
      </w:r>
      <w:r w:rsidRPr="00E57380">
        <w:rPr>
          <w:spacing w:val="1"/>
        </w:rPr>
        <w:t>o</w:t>
      </w:r>
      <w:r>
        <w:t>f</w:t>
      </w:r>
      <w:r w:rsidRPr="00E57380">
        <w:rPr>
          <w:spacing w:val="4"/>
        </w:rPr>
        <w:t xml:space="preserve"> </w:t>
      </w:r>
      <w:r>
        <w:t>t</w:t>
      </w:r>
      <w:r w:rsidRPr="00E57380">
        <w:rPr>
          <w:spacing w:val="1"/>
        </w:rPr>
        <w:t>h</w:t>
      </w:r>
      <w:r>
        <w:t>e</w:t>
      </w:r>
      <w:r w:rsidRPr="00E57380">
        <w:rPr>
          <w:spacing w:val="1"/>
        </w:rPr>
        <w:t xml:space="preserve"> </w:t>
      </w:r>
      <w:r w:rsidRPr="00E57380">
        <w:rPr>
          <w:spacing w:val="2"/>
        </w:rPr>
        <w:t>s</w:t>
      </w:r>
      <w:r>
        <w:t>m</w:t>
      </w:r>
      <w:r w:rsidRPr="00E57380">
        <w:rPr>
          <w:spacing w:val="-2"/>
        </w:rPr>
        <w:t>a</w:t>
      </w:r>
      <w:r>
        <w:t>l</w:t>
      </w:r>
      <w:r w:rsidRPr="00E57380">
        <w:rPr>
          <w:spacing w:val="1"/>
        </w:rPr>
        <w:t>l</w:t>
      </w:r>
      <w:r w:rsidRPr="00E57380">
        <w:rPr>
          <w:spacing w:val="-2"/>
        </w:rPr>
        <w:t>e</w:t>
      </w:r>
      <w:r>
        <w:t>st</w:t>
      </w:r>
      <w:r w:rsidRPr="00E57380">
        <w:rPr>
          <w:spacing w:val="4"/>
        </w:rPr>
        <w:t xml:space="preserve"> </w:t>
      </w:r>
      <w:r>
        <w:t>f</w:t>
      </w:r>
      <w:r w:rsidRPr="00E57380">
        <w:rPr>
          <w:spacing w:val="-1"/>
        </w:rPr>
        <w:t>r</w:t>
      </w:r>
      <w:r w:rsidRPr="00E57380">
        <w:rPr>
          <w:spacing w:val="1"/>
        </w:rPr>
        <w:t>u</w:t>
      </w:r>
      <w:r>
        <w:t>it</w:t>
      </w:r>
      <w:r w:rsidRPr="00E57380">
        <w:rPr>
          <w:spacing w:val="2"/>
        </w:rPr>
        <w:t xml:space="preserve"> </w:t>
      </w:r>
      <w:r>
        <w:t>(</w:t>
      </w:r>
      <w:r w:rsidRPr="00E57380">
        <w:rPr>
          <w:spacing w:val="-2"/>
        </w:rPr>
        <w:t>a</w:t>
      </w:r>
      <w:r>
        <w:t>s</w:t>
      </w:r>
      <w:r w:rsidRPr="00E57380">
        <w:rPr>
          <w:spacing w:val="4"/>
        </w:rPr>
        <w:t xml:space="preserve"> </w:t>
      </w:r>
      <w:r>
        <w:t>i</w:t>
      </w:r>
      <w:r w:rsidRPr="00E57380">
        <w:rPr>
          <w:spacing w:val="1"/>
        </w:rPr>
        <w:t>n</w:t>
      </w:r>
      <w:r w:rsidRPr="00E57380">
        <w:rPr>
          <w:spacing w:val="-1"/>
        </w:rPr>
        <w:t>d</w:t>
      </w:r>
      <w:r>
        <w:t>i</w:t>
      </w:r>
      <w:r w:rsidRPr="00E57380">
        <w:rPr>
          <w:spacing w:val="-1"/>
        </w:rPr>
        <w:t>ca</w:t>
      </w:r>
      <w:r>
        <w:t>t</w:t>
      </w:r>
      <w:r w:rsidRPr="00E57380">
        <w:rPr>
          <w:spacing w:val="-1"/>
        </w:rPr>
        <w:t>e</w:t>
      </w:r>
      <w:r>
        <w:t>d</w:t>
      </w:r>
      <w:r w:rsidRPr="00E57380">
        <w:rPr>
          <w:spacing w:val="3"/>
        </w:rPr>
        <w:t xml:space="preserve"> </w:t>
      </w:r>
      <w:r w:rsidRPr="00E57380">
        <w:rPr>
          <w:spacing w:val="1"/>
        </w:rPr>
        <w:t>o</w:t>
      </w:r>
      <w:r>
        <w:t>n</w:t>
      </w:r>
      <w:r w:rsidRPr="00E57380">
        <w:rPr>
          <w:spacing w:val="4"/>
        </w:rPr>
        <w:t xml:space="preserve"> </w:t>
      </w:r>
      <w:r w:rsidRPr="00E57380">
        <w:rPr>
          <w:spacing w:val="-2"/>
        </w:rPr>
        <w:t>t</w:t>
      </w:r>
      <w:r w:rsidRPr="00E57380">
        <w:rPr>
          <w:spacing w:val="1"/>
        </w:rPr>
        <w:t>h</w:t>
      </w:r>
      <w:r>
        <w:t>e</w:t>
      </w:r>
      <w:r w:rsidRPr="00E57380">
        <w:rPr>
          <w:spacing w:val="3"/>
        </w:rPr>
        <w:t xml:space="preserve"> </w:t>
      </w:r>
      <w:r w:rsidRPr="00E57380">
        <w:rPr>
          <w:spacing w:val="1"/>
        </w:rPr>
        <w:t>p</w:t>
      </w:r>
      <w:r w:rsidRPr="00E57380">
        <w:rPr>
          <w:spacing w:val="-1"/>
        </w:rPr>
        <w:t>ac</w:t>
      </w:r>
      <w:r w:rsidRPr="00E57380">
        <w:rPr>
          <w:spacing w:val="1"/>
        </w:rPr>
        <w:t>k</w:t>
      </w:r>
      <w:r w:rsidRPr="00E57380">
        <w:rPr>
          <w:spacing w:val="-2"/>
        </w:rPr>
        <w:t>a</w:t>
      </w:r>
      <w:r w:rsidRPr="00E57380">
        <w:rPr>
          <w:spacing w:val="2"/>
        </w:rPr>
        <w:t>g</w:t>
      </w:r>
      <w:r w:rsidRPr="00E57380">
        <w:rPr>
          <w:spacing w:val="-1"/>
        </w:rPr>
        <w:t>e</w:t>
      </w:r>
      <w:r>
        <w:t>)</w:t>
      </w:r>
      <w:r w:rsidRPr="00E57380">
        <w:rPr>
          <w:spacing w:val="3"/>
        </w:rPr>
        <w:t xml:space="preserve"> </w:t>
      </w:r>
      <w:r>
        <w:t>is</w:t>
      </w:r>
      <w:r w:rsidRPr="00E57380">
        <w:rPr>
          <w:spacing w:val="5"/>
        </w:rPr>
        <w:t xml:space="preserve"> </w:t>
      </w:r>
      <w:r w:rsidRPr="00027A9F">
        <w:rPr>
          <w:rFonts w:asciiTheme="majorBidi" w:eastAsia="Microsoft Sans Serif" w:hAnsiTheme="majorBidi" w:cstheme="majorBidi"/>
        </w:rPr>
        <w:t>≥</w:t>
      </w:r>
      <w:r w:rsidR="00E57380" w:rsidRPr="00E57380">
        <w:rPr>
          <w:rFonts w:ascii="Microsoft Sans Serif" w:eastAsia="Microsoft Sans Serif" w:hAnsi="Microsoft Sans Serif" w:cs="Microsoft Sans Serif"/>
        </w:rPr>
        <w:t xml:space="preserve"> </w:t>
      </w:r>
      <w:r>
        <w:t>80</w:t>
      </w:r>
      <w:r w:rsidRPr="00E57380">
        <w:rPr>
          <w:spacing w:val="-1"/>
        </w:rPr>
        <w:t xml:space="preserve"> </w:t>
      </w:r>
      <w:r>
        <w:t>mm</w:t>
      </w:r>
      <w:r w:rsidRPr="00E57380">
        <w:rPr>
          <w:spacing w:val="-2"/>
        </w:rPr>
        <w:t xml:space="preserve"> </w:t>
      </w:r>
      <w:r>
        <w:t>but &lt;</w:t>
      </w:r>
      <w:r w:rsidRPr="00E57380">
        <w:rPr>
          <w:spacing w:val="-1"/>
        </w:rPr>
        <w:t xml:space="preserve"> </w:t>
      </w:r>
      <w:r>
        <w:t>110 mm</w:t>
      </w:r>
    </w:p>
    <w:p w14:paraId="00E2EA90" w14:textId="77777777" w:rsidR="00D41C24" w:rsidRDefault="00D41C24" w:rsidP="00E57380">
      <w:pPr>
        <w:pStyle w:val="Bullet1G"/>
      </w:pPr>
      <w:r>
        <w:t>th</w:t>
      </w:r>
      <w:r>
        <w:rPr>
          <w:spacing w:val="-1"/>
        </w:rPr>
        <w:t>e</w:t>
      </w:r>
      <w:r>
        <w:t>re</w:t>
      </w:r>
      <w:r>
        <w:rPr>
          <w:spacing w:val="6"/>
        </w:rPr>
        <w:t xml:space="preserve"> </w:t>
      </w:r>
      <w:r>
        <w:t>is</w:t>
      </w:r>
      <w:r>
        <w:rPr>
          <w:spacing w:val="7"/>
        </w:rPr>
        <w:t xml:space="preserve"> </w:t>
      </w:r>
      <w:r>
        <w:rPr>
          <w:spacing w:val="-1"/>
        </w:rPr>
        <w:t>n</w:t>
      </w:r>
      <w:r>
        <w:t>o</w:t>
      </w:r>
      <w:r>
        <w:rPr>
          <w:spacing w:val="8"/>
        </w:rPr>
        <w:t xml:space="preserve"> </w:t>
      </w:r>
      <w:r>
        <w:rPr>
          <w:spacing w:val="-1"/>
        </w:rPr>
        <w:t>l</w:t>
      </w:r>
      <w:r>
        <w:t>imi</w:t>
      </w:r>
      <w:r>
        <w:rPr>
          <w:spacing w:val="1"/>
        </w:rPr>
        <w:t>t</w:t>
      </w:r>
      <w:r>
        <w:rPr>
          <w:spacing w:val="-2"/>
        </w:rPr>
        <w:t>a</w:t>
      </w:r>
      <w:r>
        <w:t>ti</w:t>
      </w:r>
      <w:r>
        <w:rPr>
          <w:spacing w:val="-1"/>
        </w:rPr>
        <w:t>o</w:t>
      </w:r>
      <w:r>
        <w:t>n</w:t>
      </w:r>
      <w:r>
        <w:rPr>
          <w:spacing w:val="7"/>
        </w:rPr>
        <w:t xml:space="preserve"> </w:t>
      </w:r>
      <w:r>
        <w:t>of</w:t>
      </w:r>
      <w:r>
        <w:rPr>
          <w:spacing w:val="6"/>
        </w:rPr>
        <w:t xml:space="preserve"> </w:t>
      </w:r>
      <w:r>
        <w:rPr>
          <w:spacing w:val="1"/>
        </w:rPr>
        <w:t>d</w:t>
      </w:r>
      <w:r>
        <w:t>iff</w:t>
      </w:r>
      <w:r>
        <w:rPr>
          <w:spacing w:val="-2"/>
        </w:rPr>
        <w:t>e</w:t>
      </w:r>
      <w:r>
        <w:t>r</w:t>
      </w:r>
      <w:r>
        <w:rPr>
          <w:spacing w:val="-1"/>
        </w:rPr>
        <w:t>e</w:t>
      </w:r>
      <w:r>
        <w:t>n</w:t>
      </w:r>
      <w:r>
        <w:rPr>
          <w:spacing w:val="-1"/>
        </w:rPr>
        <w:t>c</w:t>
      </w:r>
      <w:r>
        <w:t>e</w:t>
      </w:r>
      <w:r>
        <w:rPr>
          <w:spacing w:val="6"/>
        </w:rPr>
        <w:t xml:space="preserve"> </w:t>
      </w:r>
      <w:r>
        <w:rPr>
          <w:spacing w:val="1"/>
        </w:rPr>
        <w:t>i</w:t>
      </w:r>
      <w:r>
        <w:t>n</w:t>
      </w:r>
      <w:r>
        <w:rPr>
          <w:spacing w:val="7"/>
        </w:rPr>
        <w:t xml:space="preserve"> </w:t>
      </w:r>
      <w:r>
        <w:rPr>
          <w:spacing w:val="-1"/>
        </w:rPr>
        <w:t>d</w:t>
      </w:r>
      <w:r>
        <w:t>ia</w:t>
      </w:r>
      <w:r>
        <w:rPr>
          <w:spacing w:val="-2"/>
        </w:rPr>
        <w:t>m</w:t>
      </w:r>
      <w:r>
        <w:rPr>
          <w:spacing w:val="1"/>
        </w:rPr>
        <w:t>e</w:t>
      </w:r>
      <w:r>
        <w:t>t</w:t>
      </w:r>
      <w:r>
        <w:rPr>
          <w:spacing w:val="-1"/>
        </w:rPr>
        <w:t>e</w:t>
      </w:r>
      <w:r>
        <w:t>r</w:t>
      </w:r>
      <w:r>
        <w:rPr>
          <w:spacing w:val="7"/>
        </w:rPr>
        <w:t xml:space="preserve"> </w:t>
      </w:r>
      <w:r>
        <w:t>f</w:t>
      </w:r>
      <w:r>
        <w:rPr>
          <w:spacing w:val="-1"/>
        </w:rPr>
        <w:t>o</w:t>
      </w:r>
      <w:r>
        <w:t>r</w:t>
      </w:r>
      <w:r>
        <w:rPr>
          <w:spacing w:val="8"/>
        </w:rPr>
        <w:t xml:space="preserve"> </w:t>
      </w:r>
      <w:r>
        <w:rPr>
          <w:spacing w:val="-1"/>
        </w:rPr>
        <w:t>f</w:t>
      </w:r>
      <w:r>
        <w:t>r</w:t>
      </w:r>
      <w:r>
        <w:rPr>
          <w:spacing w:val="-1"/>
        </w:rPr>
        <w:t>u</w:t>
      </w:r>
      <w:r>
        <w:t>it</w:t>
      </w:r>
      <w:r>
        <w:rPr>
          <w:spacing w:val="6"/>
        </w:rPr>
        <w:t xml:space="preserve"> </w:t>
      </w:r>
      <w:r w:rsidRPr="00027A9F">
        <w:rPr>
          <w:rFonts w:asciiTheme="majorBidi" w:eastAsia="Microsoft Sans Serif" w:hAnsiTheme="majorBidi" w:cstheme="majorBidi"/>
        </w:rPr>
        <w:t>≥</w:t>
      </w:r>
      <w:r>
        <w:rPr>
          <w:rFonts w:ascii="Microsoft Sans Serif" w:eastAsia="Microsoft Sans Serif" w:hAnsi="Microsoft Sans Serif" w:cs="Microsoft Sans Serif"/>
          <w:spacing w:val="4"/>
        </w:rPr>
        <w:t xml:space="preserve"> </w:t>
      </w:r>
      <w:r>
        <w:rPr>
          <w:spacing w:val="1"/>
        </w:rPr>
        <w:t>11</w:t>
      </w:r>
      <w:r>
        <w:t>0</w:t>
      </w:r>
      <w:r>
        <w:rPr>
          <w:spacing w:val="7"/>
        </w:rPr>
        <w:t xml:space="preserve"> </w:t>
      </w:r>
      <w:r>
        <w:t>m</w:t>
      </w:r>
      <w:r>
        <w:rPr>
          <w:spacing w:val="-2"/>
        </w:rPr>
        <w:t>m</w:t>
      </w:r>
      <w:r>
        <w:t>.</w:t>
      </w:r>
      <w:r>
        <w:rPr>
          <w:spacing w:val="7"/>
        </w:rPr>
        <w:t xml:space="preserve"> </w:t>
      </w:r>
    </w:p>
    <w:p w14:paraId="1C4D3DCD" w14:textId="77777777" w:rsidR="00D41C24" w:rsidDel="00666413" w:rsidRDefault="00666413" w:rsidP="00E57380">
      <w:pPr>
        <w:pStyle w:val="SingleTxtG"/>
        <w:rPr>
          <w:del w:id="169" w:author="Stephen Hatem" w:date="2019-05-14T13:57:00Z"/>
        </w:rPr>
      </w:pPr>
      <w:ins w:id="170" w:author="Stephen Hatem" w:date="2019-05-14T13:57:00Z">
        <w:del w:id="171" w:author="Bickelmann, Ulrike" w:date="2019-05-17T14:23:00Z">
          <w:r w:rsidDel="000B68EB">
            <w:rPr>
              <w:i/>
              <w:spacing w:val="-1"/>
            </w:rPr>
            <w:delText xml:space="preserve"> </w:delText>
          </w:r>
        </w:del>
      </w:ins>
      <w:del w:id="172" w:author="Stephen Hatem" w:date="2019-05-14T13:57:00Z">
        <w:r w:rsidR="00D41C24" w:rsidDel="00666413">
          <w:rPr>
            <w:i/>
            <w:spacing w:val="-1"/>
          </w:rPr>
          <w:delText>Re</w:delText>
        </w:r>
        <w:r w:rsidR="00D41C24" w:rsidDel="00666413">
          <w:rPr>
            <w:i/>
          </w:rPr>
          <w:delText>m</w:delText>
        </w:r>
        <w:r w:rsidR="00D41C24" w:rsidDel="00666413">
          <w:rPr>
            <w:i/>
            <w:spacing w:val="1"/>
          </w:rPr>
          <w:delText>a</w:delText>
        </w:r>
        <w:r w:rsidR="00D41C24" w:rsidDel="00666413">
          <w:rPr>
            <w:i/>
          </w:rPr>
          <w:delText>rk</w:delText>
        </w:r>
        <w:r w:rsidR="00D41C24" w:rsidDel="00666413">
          <w:rPr>
            <w:i/>
            <w:spacing w:val="-1"/>
          </w:rPr>
          <w:delText xml:space="preserve"> </w:delText>
        </w:r>
        <w:r w:rsidR="00D41C24" w:rsidDel="00666413">
          <w:rPr>
            <w:i/>
          </w:rPr>
          <w:delText>by</w:delText>
        </w:r>
        <w:r w:rsidR="00D41C24" w:rsidDel="00666413">
          <w:rPr>
            <w:i/>
            <w:spacing w:val="-1"/>
          </w:rPr>
          <w:delText xml:space="preserve"> </w:delText>
        </w:r>
        <w:r w:rsidR="00D41C24" w:rsidDel="00666413">
          <w:rPr>
            <w:i/>
          </w:rPr>
          <w:delText>So</w:delText>
        </w:r>
        <w:r w:rsidR="00D41C24" w:rsidDel="00666413">
          <w:rPr>
            <w:i/>
            <w:spacing w:val="-1"/>
          </w:rPr>
          <w:delText>u</w:delText>
        </w:r>
        <w:r w:rsidR="00D41C24" w:rsidDel="00666413">
          <w:rPr>
            <w:i/>
          </w:rPr>
          <w:delText xml:space="preserve">th </w:delText>
        </w:r>
        <w:r w:rsidR="00D41C24" w:rsidDel="00666413">
          <w:rPr>
            <w:i/>
            <w:spacing w:val="-2"/>
          </w:rPr>
          <w:delText>A</w:delText>
        </w:r>
        <w:r w:rsidR="00D41C24" w:rsidDel="00666413">
          <w:rPr>
            <w:i/>
            <w:spacing w:val="1"/>
          </w:rPr>
          <w:delText>f</w:delText>
        </w:r>
        <w:r w:rsidR="00D41C24" w:rsidDel="00666413">
          <w:rPr>
            <w:i/>
            <w:spacing w:val="-1"/>
          </w:rPr>
          <w:delText>r</w:delText>
        </w:r>
        <w:r w:rsidR="00D41C24" w:rsidDel="00666413">
          <w:rPr>
            <w:i/>
            <w:spacing w:val="1"/>
          </w:rPr>
          <w:delText>i</w:delText>
        </w:r>
        <w:r w:rsidR="00D41C24" w:rsidDel="00666413">
          <w:rPr>
            <w:i/>
            <w:spacing w:val="-2"/>
          </w:rPr>
          <w:delText>c</w:delText>
        </w:r>
        <w:r w:rsidR="00D41C24" w:rsidDel="00666413">
          <w:rPr>
            <w:i/>
            <w:spacing w:val="-1"/>
          </w:rPr>
          <w:delText>a</w:delText>
        </w:r>
        <w:r w:rsidR="00D41C24" w:rsidDel="00666413">
          <w:delText>: d</w:delText>
        </w:r>
        <w:r w:rsidR="00D41C24" w:rsidDel="00666413">
          <w:rPr>
            <w:spacing w:val="-1"/>
          </w:rPr>
          <w:delText>e</w:delText>
        </w:r>
        <w:r w:rsidR="00D41C24" w:rsidDel="00666413">
          <w:delText>l</w:delText>
        </w:r>
        <w:r w:rsidR="00D41C24" w:rsidDel="00666413">
          <w:rPr>
            <w:spacing w:val="-1"/>
          </w:rPr>
          <w:delText>e</w:delText>
        </w:r>
        <w:r w:rsidR="00D41C24" w:rsidDel="00666413">
          <w:delText>t</w:delText>
        </w:r>
        <w:r w:rsidR="00D41C24" w:rsidDel="00666413">
          <w:rPr>
            <w:spacing w:val="-1"/>
          </w:rPr>
          <w:delText>e</w:delText>
        </w:r>
        <w:r w:rsidR="00D41C24" w:rsidDel="00666413">
          <w:delText>,</w:delText>
        </w:r>
        <w:r w:rsidR="00D41C24" w:rsidDel="00666413">
          <w:rPr>
            <w:spacing w:val="1"/>
          </w:rPr>
          <w:delText xml:space="preserve"> </w:delText>
        </w:r>
        <w:r w:rsidR="00D41C24" w:rsidDel="00666413">
          <w:rPr>
            <w:spacing w:val="-2"/>
          </w:rPr>
          <w:delText>a</w:delText>
        </w:r>
        <w:r w:rsidR="00D41C24" w:rsidDel="00666413">
          <w:delText>s</w:delText>
        </w:r>
        <w:r w:rsidR="00D41C24" w:rsidDel="00666413">
          <w:rPr>
            <w:spacing w:val="1"/>
          </w:rPr>
          <w:delText xml:space="preserve"> </w:delText>
        </w:r>
        <w:r w:rsidR="00D41C24" w:rsidDel="00666413">
          <w:delText>th</w:delText>
        </w:r>
        <w:r w:rsidR="00D41C24" w:rsidDel="00666413">
          <w:rPr>
            <w:spacing w:val="-2"/>
          </w:rPr>
          <w:delText>e</w:delText>
        </w:r>
        <w:r w:rsidR="00D41C24" w:rsidDel="00666413">
          <w:delText>se</w:delText>
        </w:r>
        <w:r w:rsidR="00D41C24" w:rsidDel="00666413">
          <w:rPr>
            <w:spacing w:val="-1"/>
          </w:rPr>
          <w:delText xml:space="preserve"> </w:delText>
        </w:r>
        <w:r w:rsidR="00D41C24" w:rsidDel="00666413">
          <w:rPr>
            <w:spacing w:val="1"/>
          </w:rPr>
          <w:delText>p</w:delText>
        </w:r>
        <w:r w:rsidR="00D41C24" w:rsidDel="00666413">
          <w:delText>r</w:delText>
        </w:r>
        <w:r w:rsidR="00D41C24" w:rsidDel="00666413">
          <w:rPr>
            <w:spacing w:val="-1"/>
          </w:rPr>
          <w:delText>o</w:delText>
        </w:r>
        <w:r w:rsidR="00D41C24" w:rsidDel="00666413">
          <w:delText>vi</w:delText>
        </w:r>
        <w:r w:rsidR="00D41C24" w:rsidDel="00666413">
          <w:rPr>
            <w:spacing w:val="-1"/>
          </w:rPr>
          <w:delText>s</w:delText>
        </w:r>
        <w:r w:rsidR="00D41C24" w:rsidDel="00666413">
          <w:delText>i</w:delText>
        </w:r>
        <w:r w:rsidR="00D41C24" w:rsidDel="00666413">
          <w:rPr>
            <w:spacing w:val="-1"/>
          </w:rPr>
          <w:delText>o</w:delText>
        </w:r>
        <w:r w:rsidR="00D41C24" w:rsidDel="00666413">
          <w:rPr>
            <w:spacing w:val="1"/>
          </w:rPr>
          <w:delText>n</w:delText>
        </w:r>
        <w:r w:rsidR="00D41C24" w:rsidDel="00666413">
          <w:delText>s</w:delText>
        </w:r>
        <w:r w:rsidR="00D41C24" w:rsidDel="00666413">
          <w:rPr>
            <w:spacing w:val="-1"/>
          </w:rPr>
          <w:delText xml:space="preserve"> a</w:delText>
        </w:r>
        <w:r w:rsidR="00D41C24" w:rsidDel="00666413">
          <w:delText>re</w:delText>
        </w:r>
        <w:r w:rsidR="00D41C24" w:rsidDel="00666413">
          <w:rPr>
            <w:spacing w:val="-1"/>
          </w:rPr>
          <w:delText xml:space="preserve"> </w:delText>
        </w:r>
        <w:r w:rsidR="00D41C24" w:rsidDel="00666413">
          <w:rPr>
            <w:spacing w:val="2"/>
          </w:rPr>
          <w:delText>r</w:delText>
        </w:r>
        <w:r w:rsidR="00D41C24" w:rsidDel="00666413">
          <w:rPr>
            <w:spacing w:val="-2"/>
          </w:rPr>
          <w:delText>e</w:delText>
        </w:r>
        <w:r w:rsidR="00D41C24" w:rsidDel="00666413">
          <w:delText>dun</w:delText>
        </w:r>
        <w:r w:rsidR="00D41C24" w:rsidDel="00666413">
          <w:rPr>
            <w:spacing w:val="-1"/>
          </w:rPr>
          <w:delText>da</w:delText>
        </w:r>
        <w:r w:rsidR="00D41C24" w:rsidDel="00666413">
          <w:rPr>
            <w:spacing w:val="1"/>
          </w:rPr>
          <w:delText>n</w:delText>
        </w:r>
        <w:r w:rsidR="00D41C24" w:rsidDel="00666413">
          <w:delText xml:space="preserve">t </w:delText>
        </w:r>
        <w:r w:rsidR="00D41C24" w:rsidDel="00666413">
          <w:rPr>
            <w:spacing w:val="-1"/>
          </w:rPr>
          <w:delText>f</w:delText>
        </w:r>
        <w:r w:rsidR="00D41C24" w:rsidDel="00666413">
          <w:rPr>
            <w:spacing w:val="1"/>
          </w:rPr>
          <w:delText>o</w:delText>
        </w:r>
        <w:r w:rsidR="00D41C24" w:rsidDel="00666413">
          <w:delText>r l</w:delText>
        </w:r>
        <w:r w:rsidR="00D41C24" w:rsidDel="00666413">
          <w:rPr>
            <w:spacing w:val="-1"/>
          </w:rPr>
          <w:delText>e</w:delText>
        </w:r>
        <w:r w:rsidR="00D41C24" w:rsidDel="00666413">
          <w:rPr>
            <w:spacing w:val="-2"/>
          </w:rPr>
          <w:delText>m</w:delText>
        </w:r>
        <w:r w:rsidR="00D41C24" w:rsidDel="00666413">
          <w:delText>ons.</w:delText>
        </w:r>
      </w:del>
    </w:p>
    <w:p w14:paraId="5A48B0BF" w14:textId="77777777" w:rsidR="00D41C24" w:rsidRDefault="00D41C24" w:rsidP="00E57380">
      <w:pPr>
        <w:pStyle w:val="SingleTxtG"/>
      </w:pPr>
      <w:r>
        <w:lastRenderedPageBreak/>
        <w:t>(</w:t>
      </w:r>
      <w:r>
        <w:rPr>
          <w:spacing w:val="-1"/>
        </w:rPr>
        <w:t>b</w:t>
      </w:r>
      <w:r>
        <w:t>)</w:t>
      </w:r>
      <w:r w:rsidR="001E5F1D">
        <w:tab/>
      </w:r>
      <w:r>
        <w:t>Wh</w:t>
      </w:r>
      <w:r>
        <w:rPr>
          <w:spacing w:val="-1"/>
        </w:rPr>
        <w:t>e</w:t>
      </w:r>
      <w:r>
        <w:t>n</w:t>
      </w:r>
      <w:r>
        <w:rPr>
          <w:spacing w:val="25"/>
        </w:rPr>
        <w:t xml:space="preserve"> </w:t>
      </w:r>
      <w:r>
        <w:rPr>
          <w:spacing w:val="-1"/>
        </w:rPr>
        <w:t>s</w:t>
      </w:r>
      <w:r>
        <w:t>i</w:t>
      </w:r>
      <w:r>
        <w:rPr>
          <w:spacing w:val="-1"/>
        </w:rPr>
        <w:t>z</w:t>
      </w:r>
      <w:r>
        <w:t>e</w:t>
      </w:r>
      <w:r>
        <w:rPr>
          <w:spacing w:val="25"/>
        </w:rPr>
        <w:t xml:space="preserve"> </w:t>
      </w:r>
      <w:r>
        <w:rPr>
          <w:spacing w:val="-2"/>
        </w:rPr>
        <w:t>c</w:t>
      </w:r>
      <w:r>
        <w:t>od</w:t>
      </w:r>
      <w:r>
        <w:rPr>
          <w:spacing w:val="-1"/>
        </w:rPr>
        <w:t>e</w:t>
      </w:r>
      <w:r>
        <w:t>s</w:t>
      </w:r>
      <w:r>
        <w:rPr>
          <w:spacing w:val="25"/>
        </w:rPr>
        <w:t xml:space="preserve"> </w:t>
      </w:r>
      <w:r>
        <w:rPr>
          <w:spacing w:val="-1"/>
        </w:rPr>
        <w:t>a</w:t>
      </w:r>
      <w:r>
        <w:t>re</w:t>
      </w:r>
      <w:r>
        <w:rPr>
          <w:spacing w:val="25"/>
        </w:rPr>
        <w:t xml:space="preserve"> </w:t>
      </w:r>
      <w:r>
        <w:rPr>
          <w:spacing w:val="-1"/>
        </w:rPr>
        <w:t>a</w:t>
      </w:r>
      <w:r>
        <w:t>pp</w:t>
      </w:r>
      <w:r>
        <w:rPr>
          <w:spacing w:val="-1"/>
        </w:rPr>
        <w:t>l</w:t>
      </w:r>
      <w:r>
        <w:t>i</w:t>
      </w:r>
      <w:r>
        <w:rPr>
          <w:spacing w:val="-1"/>
        </w:rPr>
        <w:t>e</w:t>
      </w:r>
      <w:r>
        <w:t>d,</w:t>
      </w:r>
      <w:r>
        <w:rPr>
          <w:spacing w:val="23"/>
        </w:rPr>
        <w:t xml:space="preserve"> </w:t>
      </w:r>
      <w:r>
        <w:rPr>
          <w:spacing w:val="1"/>
        </w:rPr>
        <w:t>t</w:t>
      </w:r>
      <w:r>
        <w:t>he</w:t>
      </w:r>
      <w:r>
        <w:rPr>
          <w:spacing w:val="24"/>
        </w:rPr>
        <w:t xml:space="preserve"> </w:t>
      </w:r>
      <w:r>
        <w:rPr>
          <w:spacing w:val="-1"/>
        </w:rPr>
        <w:t>c</w:t>
      </w:r>
      <w:r>
        <w:t>od</w:t>
      </w:r>
      <w:r>
        <w:rPr>
          <w:spacing w:val="-2"/>
        </w:rPr>
        <w:t>e</w:t>
      </w:r>
      <w:r>
        <w:t>s</w:t>
      </w:r>
      <w:r>
        <w:rPr>
          <w:spacing w:val="26"/>
        </w:rPr>
        <w:t xml:space="preserve"> </w:t>
      </w:r>
      <w:r>
        <w:rPr>
          <w:spacing w:val="-1"/>
        </w:rPr>
        <w:t>a</w:t>
      </w:r>
      <w:r>
        <w:t>nd</w:t>
      </w:r>
      <w:r>
        <w:rPr>
          <w:spacing w:val="25"/>
        </w:rPr>
        <w:t xml:space="preserve"> </w:t>
      </w:r>
      <w:r>
        <w:t>r</w:t>
      </w:r>
      <w:r>
        <w:rPr>
          <w:spacing w:val="-2"/>
        </w:rPr>
        <w:t>a</w:t>
      </w:r>
      <w:r>
        <w:t>ng</w:t>
      </w:r>
      <w:r>
        <w:rPr>
          <w:spacing w:val="-2"/>
        </w:rPr>
        <w:t>e</w:t>
      </w:r>
      <w:r>
        <w:t>s</w:t>
      </w:r>
      <w:r>
        <w:rPr>
          <w:spacing w:val="25"/>
        </w:rPr>
        <w:t xml:space="preserve"> </w:t>
      </w:r>
      <w:r>
        <w:t>in</w:t>
      </w:r>
      <w:r>
        <w:rPr>
          <w:spacing w:val="25"/>
        </w:rPr>
        <w:t xml:space="preserve"> </w:t>
      </w:r>
      <w:r>
        <w:rPr>
          <w:spacing w:val="-1"/>
        </w:rPr>
        <w:t>t</w:t>
      </w:r>
      <w:r>
        <w:t>he</w:t>
      </w:r>
      <w:r>
        <w:rPr>
          <w:spacing w:val="24"/>
        </w:rPr>
        <w:t xml:space="preserve"> </w:t>
      </w:r>
      <w:r>
        <w:t>fo</w:t>
      </w:r>
      <w:r>
        <w:rPr>
          <w:spacing w:val="-1"/>
        </w:rPr>
        <w:t>l</w:t>
      </w:r>
      <w:r>
        <w:rPr>
          <w:spacing w:val="1"/>
        </w:rPr>
        <w:t>lo</w:t>
      </w:r>
      <w:r>
        <w:rPr>
          <w:spacing w:val="-2"/>
        </w:rPr>
        <w:t>w</w:t>
      </w:r>
      <w:r>
        <w:t>i</w:t>
      </w:r>
      <w:r>
        <w:rPr>
          <w:spacing w:val="-1"/>
        </w:rPr>
        <w:t>n</w:t>
      </w:r>
      <w:r>
        <w:t>g</w:t>
      </w:r>
      <w:r>
        <w:rPr>
          <w:spacing w:val="25"/>
        </w:rPr>
        <w:t xml:space="preserve"> </w:t>
      </w:r>
      <w:r>
        <w:rPr>
          <w:spacing w:val="-1"/>
        </w:rPr>
        <w:t>ta</w:t>
      </w:r>
      <w:r>
        <w:t>bl</w:t>
      </w:r>
      <w:r>
        <w:rPr>
          <w:spacing w:val="-1"/>
        </w:rPr>
        <w:t>e</w:t>
      </w:r>
      <w:r>
        <w:rPr>
          <w:spacing w:val="25"/>
        </w:rPr>
        <w:t xml:space="preserve"> </w:t>
      </w:r>
      <w:r>
        <w:rPr>
          <w:spacing w:val="-2"/>
        </w:rPr>
        <w:t>m</w:t>
      </w:r>
      <w:r>
        <w:t>ust</w:t>
      </w:r>
      <w:r>
        <w:rPr>
          <w:spacing w:val="25"/>
        </w:rPr>
        <w:t xml:space="preserve"> </w:t>
      </w:r>
      <w:r>
        <w:t>be r</w:t>
      </w:r>
      <w:r>
        <w:rPr>
          <w:spacing w:val="-2"/>
        </w:rPr>
        <w:t>e</w:t>
      </w:r>
      <w:r>
        <w:t>s</w:t>
      </w:r>
      <w:r>
        <w:rPr>
          <w:spacing w:val="1"/>
        </w:rPr>
        <w:t>p</w:t>
      </w:r>
      <w:r>
        <w:rPr>
          <w:spacing w:val="-1"/>
        </w:rPr>
        <w:t>ec</w:t>
      </w:r>
      <w:r>
        <w:t>t</w:t>
      </w:r>
      <w:r>
        <w:rPr>
          <w:spacing w:val="-1"/>
        </w:rPr>
        <w:t>e</w:t>
      </w:r>
      <w:r>
        <w:rPr>
          <w:spacing w:val="1"/>
        </w:rPr>
        <w:t>d</w:t>
      </w:r>
      <w:r>
        <w:t>:</w:t>
      </w:r>
    </w:p>
    <w:tbl>
      <w:tblPr>
        <w:tblW w:w="4914" w:type="dxa"/>
        <w:tblInd w:w="1138" w:type="dxa"/>
        <w:tblLayout w:type="fixed"/>
        <w:tblCellMar>
          <w:left w:w="0" w:type="dxa"/>
          <w:right w:w="0" w:type="dxa"/>
        </w:tblCellMar>
        <w:tblLook w:val="01E0" w:firstRow="1" w:lastRow="1" w:firstColumn="1" w:lastColumn="1" w:noHBand="0" w:noVBand="0"/>
      </w:tblPr>
      <w:tblGrid>
        <w:gridCol w:w="2457"/>
        <w:gridCol w:w="2457"/>
      </w:tblGrid>
      <w:tr w:rsidR="00E13CCA" w:rsidRPr="00E13CCA" w14:paraId="5D1125B9" w14:textId="77777777" w:rsidTr="00E13CCA">
        <w:tc>
          <w:tcPr>
            <w:tcW w:w="2457" w:type="dxa"/>
            <w:tcBorders>
              <w:top w:val="single" w:sz="4" w:space="0" w:color="auto"/>
              <w:bottom w:val="single" w:sz="12" w:space="0" w:color="auto"/>
            </w:tcBorders>
            <w:shd w:val="clear" w:color="auto" w:fill="auto"/>
            <w:vAlign w:val="bottom"/>
          </w:tcPr>
          <w:p w14:paraId="31B17B79" w14:textId="77777777" w:rsidR="00E13CCA" w:rsidRPr="00E13CCA" w:rsidRDefault="00E13CCA" w:rsidP="007C1962">
            <w:pPr>
              <w:keepNext/>
              <w:spacing w:before="80" w:after="80" w:line="200" w:lineRule="exact"/>
              <w:jc w:val="center"/>
              <w:rPr>
                <w:i/>
                <w:sz w:val="16"/>
              </w:rPr>
            </w:pPr>
            <w:r w:rsidRPr="00E13CCA">
              <w:rPr>
                <w:i/>
                <w:sz w:val="16"/>
              </w:rPr>
              <w:t>Size code</w:t>
            </w:r>
          </w:p>
        </w:tc>
        <w:tc>
          <w:tcPr>
            <w:tcW w:w="2457" w:type="dxa"/>
            <w:tcBorders>
              <w:top w:val="single" w:sz="4" w:space="0" w:color="auto"/>
              <w:bottom w:val="single" w:sz="12" w:space="0" w:color="auto"/>
            </w:tcBorders>
            <w:shd w:val="clear" w:color="auto" w:fill="auto"/>
            <w:vAlign w:val="bottom"/>
          </w:tcPr>
          <w:p w14:paraId="00DA984B" w14:textId="77777777" w:rsidR="00E13CCA" w:rsidRPr="00E13CCA" w:rsidRDefault="00E13CCA" w:rsidP="007C1962">
            <w:pPr>
              <w:keepNext/>
              <w:spacing w:before="80" w:after="80" w:line="200" w:lineRule="exact"/>
              <w:jc w:val="center"/>
              <w:rPr>
                <w:i/>
                <w:sz w:val="16"/>
              </w:rPr>
            </w:pPr>
            <w:r w:rsidRPr="00E13CCA">
              <w:rPr>
                <w:i/>
                <w:sz w:val="16"/>
              </w:rPr>
              <w:t>Diameter (mm)</w:t>
            </w:r>
          </w:p>
        </w:tc>
      </w:tr>
      <w:tr w:rsidR="00E13CCA" w:rsidRPr="00E13CCA" w14:paraId="4999D377" w14:textId="77777777" w:rsidTr="00E13CCA">
        <w:tc>
          <w:tcPr>
            <w:tcW w:w="2457" w:type="dxa"/>
            <w:tcBorders>
              <w:top w:val="single" w:sz="4" w:space="0" w:color="auto"/>
            </w:tcBorders>
            <w:shd w:val="clear" w:color="auto" w:fill="auto"/>
          </w:tcPr>
          <w:p w14:paraId="75E1180D" w14:textId="77777777" w:rsidR="00E13CCA" w:rsidRPr="00E13CCA" w:rsidRDefault="00E13CCA" w:rsidP="00FE2AE7">
            <w:pPr>
              <w:keepNext/>
              <w:spacing w:before="40" w:after="40" w:line="220" w:lineRule="exact"/>
              <w:jc w:val="center"/>
            </w:pPr>
            <w:r w:rsidRPr="00E13CCA">
              <w:t>0</w:t>
            </w:r>
          </w:p>
        </w:tc>
        <w:tc>
          <w:tcPr>
            <w:tcW w:w="2457" w:type="dxa"/>
            <w:tcBorders>
              <w:top w:val="single" w:sz="4" w:space="0" w:color="auto"/>
            </w:tcBorders>
            <w:shd w:val="clear" w:color="auto" w:fill="auto"/>
          </w:tcPr>
          <w:p w14:paraId="57649AF7" w14:textId="77777777" w:rsidR="00E13CCA" w:rsidRPr="00E13CCA" w:rsidRDefault="00E13CCA" w:rsidP="00FE2AE7">
            <w:pPr>
              <w:keepNext/>
              <w:spacing w:before="40" w:after="40" w:line="220" w:lineRule="exact"/>
              <w:jc w:val="center"/>
            </w:pPr>
            <w:r w:rsidRPr="00E13CCA">
              <w:t>79 - 90</w:t>
            </w:r>
          </w:p>
        </w:tc>
      </w:tr>
      <w:tr w:rsidR="00E13CCA" w:rsidRPr="00E13CCA" w14:paraId="092EA400" w14:textId="77777777" w:rsidTr="00E13CCA">
        <w:tc>
          <w:tcPr>
            <w:tcW w:w="2457" w:type="dxa"/>
            <w:shd w:val="clear" w:color="auto" w:fill="auto"/>
          </w:tcPr>
          <w:p w14:paraId="2D525EFD" w14:textId="77777777" w:rsidR="00E13CCA" w:rsidRPr="00E13CCA" w:rsidRDefault="00E13CCA" w:rsidP="00FE2AE7">
            <w:pPr>
              <w:keepNext/>
              <w:spacing w:before="40" w:after="40" w:line="220" w:lineRule="exact"/>
              <w:jc w:val="center"/>
            </w:pPr>
            <w:r w:rsidRPr="00E13CCA">
              <w:t>1</w:t>
            </w:r>
          </w:p>
        </w:tc>
        <w:tc>
          <w:tcPr>
            <w:tcW w:w="2457" w:type="dxa"/>
            <w:shd w:val="clear" w:color="auto" w:fill="auto"/>
          </w:tcPr>
          <w:p w14:paraId="4C12D2D2" w14:textId="77777777" w:rsidR="00E13CCA" w:rsidRPr="00E13CCA" w:rsidRDefault="00E13CCA" w:rsidP="00FE2AE7">
            <w:pPr>
              <w:keepNext/>
              <w:spacing w:before="40" w:after="40" w:line="220" w:lineRule="exact"/>
              <w:jc w:val="center"/>
            </w:pPr>
            <w:r w:rsidRPr="00E13CCA">
              <w:t>72 - 83</w:t>
            </w:r>
          </w:p>
        </w:tc>
      </w:tr>
      <w:tr w:rsidR="00E13CCA" w:rsidRPr="00E13CCA" w14:paraId="038FF58A" w14:textId="77777777" w:rsidTr="00E13CCA">
        <w:tc>
          <w:tcPr>
            <w:tcW w:w="2457" w:type="dxa"/>
            <w:shd w:val="clear" w:color="auto" w:fill="auto"/>
          </w:tcPr>
          <w:p w14:paraId="5D564214" w14:textId="77777777" w:rsidR="00E13CCA" w:rsidRPr="00E13CCA" w:rsidRDefault="00E13CCA" w:rsidP="00FE2AE7">
            <w:pPr>
              <w:keepNext/>
              <w:spacing w:before="40" w:after="40" w:line="220" w:lineRule="exact"/>
              <w:jc w:val="center"/>
            </w:pPr>
            <w:r w:rsidRPr="00E13CCA">
              <w:t>2</w:t>
            </w:r>
          </w:p>
        </w:tc>
        <w:tc>
          <w:tcPr>
            <w:tcW w:w="2457" w:type="dxa"/>
            <w:shd w:val="clear" w:color="auto" w:fill="auto"/>
          </w:tcPr>
          <w:p w14:paraId="5131EE4E" w14:textId="77777777" w:rsidR="00E13CCA" w:rsidRPr="00E13CCA" w:rsidRDefault="00E13CCA" w:rsidP="00FE2AE7">
            <w:pPr>
              <w:keepNext/>
              <w:spacing w:before="40" w:after="40" w:line="220" w:lineRule="exact"/>
              <w:jc w:val="center"/>
            </w:pPr>
            <w:r w:rsidRPr="00E13CCA">
              <w:t>68 - 78</w:t>
            </w:r>
          </w:p>
        </w:tc>
      </w:tr>
      <w:tr w:rsidR="00E13CCA" w:rsidRPr="00E13CCA" w14:paraId="54E2E7AF" w14:textId="77777777" w:rsidTr="00E13CCA">
        <w:tc>
          <w:tcPr>
            <w:tcW w:w="2457" w:type="dxa"/>
            <w:shd w:val="clear" w:color="auto" w:fill="auto"/>
          </w:tcPr>
          <w:p w14:paraId="44CB6262" w14:textId="77777777" w:rsidR="00E13CCA" w:rsidRPr="00E13CCA" w:rsidRDefault="00E13CCA" w:rsidP="00FE2AE7">
            <w:pPr>
              <w:keepNext/>
              <w:spacing w:before="40" w:after="40" w:line="220" w:lineRule="exact"/>
              <w:jc w:val="center"/>
            </w:pPr>
            <w:r w:rsidRPr="00E13CCA">
              <w:t>3</w:t>
            </w:r>
          </w:p>
        </w:tc>
        <w:tc>
          <w:tcPr>
            <w:tcW w:w="2457" w:type="dxa"/>
            <w:shd w:val="clear" w:color="auto" w:fill="auto"/>
          </w:tcPr>
          <w:p w14:paraId="498A2CBB" w14:textId="77777777" w:rsidR="00E13CCA" w:rsidRPr="00E13CCA" w:rsidRDefault="00E13CCA" w:rsidP="00FE2AE7">
            <w:pPr>
              <w:keepNext/>
              <w:spacing w:before="40" w:after="40" w:line="220" w:lineRule="exact"/>
              <w:jc w:val="center"/>
            </w:pPr>
            <w:r w:rsidRPr="00E13CCA">
              <w:t>63 - 72</w:t>
            </w:r>
          </w:p>
        </w:tc>
      </w:tr>
      <w:tr w:rsidR="00E13CCA" w:rsidRPr="00E13CCA" w14:paraId="32E606B5" w14:textId="77777777" w:rsidTr="00E13CCA">
        <w:tc>
          <w:tcPr>
            <w:tcW w:w="2457" w:type="dxa"/>
            <w:shd w:val="clear" w:color="auto" w:fill="auto"/>
          </w:tcPr>
          <w:p w14:paraId="1FDF180A" w14:textId="77777777" w:rsidR="00E13CCA" w:rsidRPr="00E13CCA" w:rsidRDefault="00E13CCA" w:rsidP="00FE2AE7">
            <w:pPr>
              <w:keepNext/>
              <w:spacing w:before="40" w:after="40" w:line="220" w:lineRule="exact"/>
              <w:jc w:val="center"/>
            </w:pPr>
            <w:r w:rsidRPr="00E13CCA">
              <w:t>4</w:t>
            </w:r>
          </w:p>
        </w:tc>
        <w:tc>
          <w:tcPr>
            <w:tcW w:w="2457" w:type="dxa"/>
            <w:shd w:val="clear" w:color="auto" w:fill="auto"/>
          </w:tcPr>
          <w:p w14:paraId="4CAA0DF3" w14:textId="77777777" w:rsidR="00E13CCA" w:rsidRPr="00E13CCA" w:rsidRDefault="00E13CCA" w:rsidP="00FE2AE7">
            <w:pPr>
              <w:keepNext/>
              <w:spacing w:before="40" w:after="40" w:line="220" w:lineRule="exact"/>
              <w:jc w:val="center"/>
            </w:pPr>
            <w:r w:rsidRPr="00E13CCA">
              <w:t>58 - 67</w:t>
            </w:r>
          </w:p>
        </w:tc>
      </w:tr>
      <w:tr w:rsidR="00E13CCA" w:rsidRPr="00E13CCA" w14:paraId="304CB724" w14:textId="77777777" w:rsidTr="00E13CCA">
        <w:tc>
          <w:tcPr>
            <w:tcW w:w="2457" w:type="dxa"/>
            <w:shd w:val="clear" w:color="auto" w:fill="auto"/>
          </w:tcPr>
          <w:p w14:paraId="3D9C2904" w14:textId="77777777" w:rsidR="00E13CCA" w:rsidRPr="00E13CCA" w:rsidRDefault="00E13CCA" w:rsidP="00FE2AE7">
            <w:pPr>
              <w:keepNext/>
              <w:spacing w:before="40" w:after="40" w:line="220" w:lineRule="exact"/>
              <w:jc w:val="center"/>
            </w:pPr>
            <w:r w:rsidRPr="00E13CCA">
              <w:t>5</w:t>
            </w:r>
          </w:p>
        </w:tc>
        <w:tc>
          <w:tcPr>
            <w:tcW w:w="2457" w:type="dxa"/>
            <w:shd w:val="clear" w:color="auto" w:fill="auto"/>
          </w:tcPr>
          <w:p w14:paraId="2ADE616F" w14:textId="77777777" w:rsidR="00E13CCA" w:rsidRPr="00E13CCA" w:rsidRDefault="00E13CCA" w:rsidP="00FE2AE7">
            <w:pPr>
              <w:keepNext/>
              <w:spacing w:before="40" w:after="40" w:line="220" w:lineRule="exact"/>
              <w:jc w:val="center"/>
            </w:pPr>
            <w:r w:rsidRPr="00E13CCA">
              <w:t>53 - 62</w:t>
            </w:r>
          </w:p>
        </w:tc>
      </w:tr>
      <w:tr w:rsidR="00E13CCA" w:rsidRPr="00E13CCA" w14:paraId="74E733F1" w14:textId="77777777" w:rsidTr="005B20C1">
        <w:tc>
          <w:tcPr>
            <w:tcW w:w="2457" w:type="dxa"/>
            <w:shd w:val="clear" w:color="auto" w:fill="auto"/>
          </w:tcPr>
          <w:p w14:paraId="0A1AB56D" w14:textId="77777777" w:rsidR="00E13CCA" w:rsidRPr="00E13CCA" w:rsidRDefault="00E13CCA" w:rsidP="00FE2AE7">
            <w:pPr>
              <w:keepNext/>
              <w:spacing w:before="40" w:after="40" w:line="220" w:lineRule="exact"/>
              <w:jc w:val="center"/>
            </w:pPr>
            <w:r w:rsidRPr="00E13CCA">
              <w:t>6</w:t>
            </w:r>
          </w:p>
        </w:tc>
        <w:tc>
          <w:tcPr>
            <w:tcW w:w="2457" w:type="dxa"/>
            <w:shd w:val="clear" w:color="auto" w:fill="auto"/>
          </w:tcPr>
          <w:p w14:paraId="3DAEC5CE" w14:textId="77777777" w:rsidR="00E13CCA" w:rsidRPr="00E13CCA" w:rsidRDefault="00E13CCA" w:rsidP="00FE2AE7">
            <w:pPr>
              <w:keepNext/>
              <w:spacing w:before="40" w:after="40" w:line="220" w:lineRule="exact"/>
              <w:jc w:val="center"/>
            </w:pPr>
            <w:r w:rsidRPr="00E13CCA">
              <w:t>48 - 57</w:t>
            </w:r>
          </w:p>
        </w:tc>
      </w:tr>
      <w:tr w:rsidR="00E13CCA" w:rsidRPr="00E13CCA" w14:paraId="6964F92D" w14:textId="77777777" w:rsidTr="005B20C1">
        <w:tc>
          <w:tcPr>
            <w:tcW w:w="2457" w:type="dxa"/>
            <w:tcBorders>
              <w:bottom w:val="single" w:sz="12" w:space="0" w:color="auto"/>
            </w:tcBorders>
            <w:shd w:val="clear" w:color="auto" w:fill="auto"/>
          </w:tcPr>
          <w:p w14:paraId="64C0A906" w14:textId="77777777" w:rsidR="00E13CCA" w:rsidRPr="00E13CCA" w:rsidRDefault="00E13CCA" w:rsidP="00FE2AE7">
            <w:pPr>
              <w:spacing w:before="40" w:after="40" w:line="220" w:lineRule="exact"/>
              <w:jc w:val="center"/>
            </w:pPr>
            <w:r w:rsidRPr="00E13CCA">
              <w:t>7</w:t>
            </w:r>
          </w:p>
        </w:tc>
        <w:tc>
          <w:tcPr>
            <w:tcW w:w="2457" w:type="dxa"/>
            <w:tcBorders>
              <w:bottom w:val="single" w:sz="12" w:space="0" w:color="auto"/>
            </w:tcBorders>
            <w:shd w:val="clear" w:color="auto" w:fill="auto"/>
          </w:tcPr>
          <w:p w14:paraId="4E212A6A" w14:textId="77777777" w:rsidR="00E13CCA" w:rsidRPr="00E13CCA" w:rsidRDefault="00E13CCA" w:rsidP="00FE2AE7">
            <w:pPr>
              <w:spacing w:before="40" w:after="40" w:line="220" w:lineRule="exact"/>
              <w:jc w:val="center"/>
            </w:pPr>
            <w:r w:rsidRPr="00E13CCA">
              <w:t>45 - 52</w:t>
            </w:r>
          </w:p>
        </w:tc>
      </w:tr>
    </w:tbl>
    <w:p w14:paraId="61B816ED" w14:textId="77777777" w:rsidR="00D41C24" w:rsidRDefault="00D41C24" w:rsidP="00E13CCA">
      <w:pPr>
        <w:pStyle w:val="SingleTxtG"/>
        <w:spacing w:before="120"/>
        <w:ind w:left="1138" w:right="1138"/>
      </w:pPr>
      <w:r>
        <w:t>U</w:t>
      </w:r>
      <w:r>
        <w:rPr>
          <w:spacing w:val="1"/>
        </w:rPr>
        <w:t>n</w:t>
      </w:r>
      <w:r>
        <w:rPr>
          <w:spacing w:val="-1"/>
        </w:rPr>
        <w:t>i</w:t>
      </w:r>
      <w:r>
        <w:t>f</w:t>
      </w:r>
      <w:r>
        <w:rPr>
          <w:spacing w:val="-1"/>
        </w:rPr>
        <w:t>o</w:t>
      </w:r>
      <w:r>
        <w:t>r</w:t>
      </w:r>
      <w:r>
        <w:rPr>
          <w:spacing w:val="-2"/>
        </w:rPr>
        <w:t>m</w:t>
      </w:r>
      <w:r>
        <w:t>i</w:t>
      </w:r>
      <w:r>
        <w:rPr>
          <w:spacing w:val="1"/>
        </w:rPr>
        <w:t>t</w:t>
      </w:r>
      <w:r>
        <w:t>y</w:t>
      </w:r>
      <w:r>
        <w:rPr>
          <w:spacing w:val="2"/>
        </w:rPr>
        <w:t xml:space="preserve"> </w:t>
      </w:r>
      <w:r>
        <w:t>in</w:t>
      </w:r>
      <w:r>
        <w:rPr>
          <w:spacing w:val="3"/>
        </w:rPr>
        <w:t xml:space="preserve"> </w:t>
      </w:r>
      <w:r>
        <w:t>si</w:t>
      </w:r>
      <w:r>
        <w:rPr>
          <w:spacing w:val="-1"/>
        </w:rPr>
        <w:t>z</w:t>
      </w:r>
      <w:r>
        <w:t>e</w:t>
      </w:r>
      <w:r>
        <w:rPr>
          <w:spacing w:val="3"/>
        </w:rPr>
        <w:t xml:space="preserve"> </w:t>
      </w:r>
      <w:r>
        <w:t>is</w:t>
      </w:r>
      <w:r>
        <w:rPr>
          <w:spacing w:val="3"/>
        </w:rPr>
        <w:t xml:space="preserve"> </w:t>
      </w:r>
      <w:r>
        <w:rPr>
          <w:spacing w:val="-1"/>
        </w:rPr>
        <w:t>ac</w:t>
      </w:r>
      <w:r>
        <w:rPr>
          <w:spacing w:val="1"/>
        </w:rPr>
        <w:t>h</w:t>
      </w:r>
      <w:r>
        <w:t>i</w:t>
      </w:r>
      <w:r>
        <w:rPr>
          <w:spacing w:val="-1"/>
        </w:rPr>
        <w:t>e</w:t>
      </w:r>
      <w:r>
        <w:t>v</w:t>
      </w:r>
      <w:r>
        <w:rPr>
          <w:spacing w:val="-1"/>
        </w:rPr>
        <w:t>e</w:t>
      </w:r>
      <w:r>
        <w:t>d</w:t>
      </w:r>
      <w:r>
        <w:rPr>
          <w:spacing w:val="3"/>
        </w:rPr>
        <w:t xml:space="preserve"> </w:t>
      </w:r>
      <w:r>
        <w:t>by</w:t>
      </w:r>
      <w:r>
        <w:rPr>
          <w:spacing w:val="2"/>
        </w:rPr>
        <w:t xml:space="preserve"> </w:t>
      </w:r>
      <w:r>
        <w:rPr>
          <w:spacing w:val="1"/>
        </w:rPr>
        <w:t>t</w:t>
      </w:r>
      <w:r>
        <w:t xml:space="preserve">he </w:t>
      </w:r>
      <w:r>
        <w:rPr>
          <w:spacing w:val="-1"/>
        </w:rPr>
        <w:t>a</w:t>
      </w:r>
      <w:r>
        <w:t>bo</w:t>
      </w:r>
      <w:r>
        <w:rPr>
          <w:spacing w:val="-1"/>
        </w:rPr>
        <w:t>ve</w:t>
      </w:r>
      <w:r>
        <w:rPr>
          <w:spacing w:val="2"/>
        </w:rPr>
        <w:t>-</w:t>
      </w:r>
      <w:r>
        <w:rPr>
          <w:spacing w:val="-2"/>
        </w:rPr>
        <w:t>m</w:t>
      </w:r>
      <w:r>
        <w:rPr>
          <w:spacing w:val="-1"/>
        </w:rPr>
        <w:t>e</w:t>
      </w:r>
      <w:r>
        <w:t>nti</w:t>
      </w:r>
      <w:r>
        <w:rPr>
          <w:spacing w:val="-1"/>
        </w:rPr>
        <w:t>o</w:t>
      </w:r>
      <w:r>
        <w:t>n</w:t>
      </w:r>
      <w:r>
        <w:rPr>
          <w:spacing w:val="-1"/>
        </w:rPr>
        <w:t>e</w:t>
      </w:r>
      <w:r>
        <w:t>d</w:t>
      </w:r>
      <w:r>
        <w:rPr>
          <w:spacing w:val="3"/>
        </w:rPr>
        <w:t xml:space="preserve"> </w:t>
      </w:r>
      <w:r>
        <w:t>s</w:t>
      </w:r>
      <w:r>
        <w:rPr>
          <w:spacing w:val="-1"/>
        </w:rPr>
        <w:t>i</w:t>
      </w:r>
      <w:r>
        <w:t>ze</w:t>
      </w:r>
      <w:r>
        <w:rPr>
          <w:spacing w:val="2"/>
        </w:rPr>
        <w:t xml:space="preserve"> </w:t>
      </w:r>
      <w:r>
        <w:t>sc</w:t>
      </w:r>
      <w:r>
        <w:rPr>
          <w:spacing w:val="-2"/>
        </w:rPr>
        <w:t>a</w:t>
      </w:r>
      <w:r>
        <w:rPr>
          <w:spacing w:val="1"/>
        </w:rPr>
        <w:t>l</w:t>
      </w:r>
      <w:r>
        <w:rPr>
          <w:spacing w:val="-1"/>
        </w:rPr>
        <w:t>e</w:t>
      </w:r>
      <w:r>
        <w:t>s,</w:t>
      </w:r>
      <w:r>
        <w:rPr>
          <w:spacing w:val="2"/>
        </w:rPr>
        <w:t xml:space="preserve"> </w:t>
      </w:r>
      <w:r>
        <w:t>unl</w:t>
      </w:r>
      <w:r>
        <w:rPr>
          <w:spacing w:val="-1"/>
        </w:rPr>
        <w:t>e</w:t>
      </w:r>
      <w:r>
        <w:t>ss</w:t>
      </w:r>
      <w:r>
        <w:rPr>
          <w:spacing w:val="3"/>
        </w:rPr>
        <w:t xml:space="preserve"> </w:t>
      </w:r>
      <w:r>
        <w:t>o</w:t>
      </w:r>
      <w:r>
        <w:rPr>
          <w:spacing w:val="-1"/>
        </w:rPr>
        <w:t>t</w:t>
      </w:r>
      <w:r>
        <w:t>h</w:t>
      </w:r>
      <w:r>
        <w:rPr>
          <w:spacing w:val="-1"/>
        </w:rPr>
        <w:t>e</w:t>
      </w:r>
      <w:r>
        <w:t>r</w:t>
      </w:r>
      <w:r>
        <w:rPr>
          <w:spacing w:val="-2"/>
        </w:rPr>
        <w:t>w</w:t>
      </w:r>
      <w:r>
        <w:rPr>
          <w:spacing w:val="1"/>
        </w:rPr>
        <w:t>i</w:t>
      </w:r>
      <w:r>
        <w:rPr>
          <w:spacing w:val="-1"/>
        </w:rPr>
        <w:t>s</w:t>
      </w:r>
      <w:r>
        <w:t>e st</w:t>
      </w:r>
      <w:r>
        <w:rPr>
          <w:spacing w:val="-1"/>
        </w:rPr>
        <w:t>a</w:t>
      </w:r>
      <w:r>
        <w:t>t</w:t>
      </w:r>
      <w:r>
        <w:rPr>
          <w:spacing w:val="-2"/>
        </w:rPr>
        <w:t>e</w:t>
      </w:r>
      <w:r>
        <w:t>d</w:t>
      </w:r>
      <w:r>
        <w:rPr>
          <w:spacing w:val="1"/>
        </w:rPr>
        <w:t xml:space="preserve"> </w:t>
      </w:r>
      <w:r>
        <w:rPr>
          <w:spacing w:val="-1"/>
        </w:rPr>
        <w:t>a</w:t>
      </w:r>
      <w:r>
        <w:t>s fo</w:t>
      </w:r>
      <w:r>
        <w:rPr>
          <w:spacing w:val="-1"/>
        </w:rPr>
        <w:t>l</w:t>
      </w:r>
      <w:r>
        <w:t>low</w:t>
      </w:r>
      <w:r>
        <w:rPr>
          <w:spacing w:val="-1"/>
        </w:rPr>
        <w:t>s</w:t>
      </w:r>
      <w:r>
        <w:t>:</w:t>
      </w:r>
    </w:p>
    <w:p w14:paraId="6E546B4B" w14:textId="77777777" w:rsidR="00D41C24" w:rsidRDefault="00D41C24" w:rsidP="00E57380">
      <w:pPr>
        <w:pStyle w:val="SingleTxtG"/>
      </w:pPr>
      <w:r>
        <w:rPr>
          <w:spacing w:val="1"/>
        </w:rPr>
        <w:t>Fo</w:t>
      </w:r>
      <w:r>
        <w:t>r</w:t>
      </w:r>
      <w:r>
        <w:rPr>
          <w:spacing w:val="1"/>
        </w:rPr>
        <w:t xml:space="preserve"> f</w:t>
      </w:r>
      <w:r>
        <w:rPr>
          <w:spacing w:val="-1"/>
        </w:rPr>
        <w:t>ru</w:t>
      </w:r>
      <w:r>
        <w:rPr>
          <w:spacing w:val="1"/>
        </w:rPr>
        <w:t>i</w:t>
      </w:r>
      <w:r>
        <w:t>t</w:t>
      </w:r>
      <w:r>
        <w:rPr>
          <w:spacing w:val="3"/>
        </w:rPr>
        <w:t xml:space="preserve"> </w:t>
      </w:r>
      <w:r>
        <w:rPr>
          <w:spacing w:val="-1"/>
        </w:rPr>
        <w:t>i</w:t>
      </w:r>
      <w:r>
        <w:t>n</w:t>
      </w:r>
      <w:r>
        <w:rPr>
          <w:spacing w:val="1"/>
        </w:rPr>
        <w:t xml:space="preserve"> b</w:t>
      </w:r>
      <w:r>
        <w:rPr>
          <w:spacing w:val="-1"/>
        </w:rPr>
        <w:t>u</w:t>
      </w:r>
      <w:r>
        <w:t>lk</w:t>
      </w:r>
      <w:r>
        <w:rPr>
          <w:spacing w:val="1"/>
        </w:rPr>
        <w:t xml:space="preserve"> b</w:t>
      </w:r>
      <w:r>
        <w:rPr>
          <w:spacing w:val="-1"/>
        </w:rPr>
        <w:t>i</w:t>
      </w:r>
      <w:r>
        <w:rPr>
          <w:spacing w:val="1"/>
        </w:rPr>
        <w:t>n</w:t>
      </w:r>
      <w:r>
        <w:t>s</w:t>
      </w:r>
      <w:r>
        <w:rPr>
          <w:spacing w:val="1"/>
        </w:rPr>
        <w:t xml:space="preserve"> </w:t>
      </w:r>
      <w:r>
        <w:rPr>
          <w:spacing w:val="-1"/>
        </w:rPr>
        <w:t>a</w:t>
      </w:r>
      <w:r>
        <w:rPr>
          <w:spacing w:val="1"/>
        </w:rPr>
        <w:t>n</w:t>
      </w:r>
      <w:r>
        <w:t>d</w:t>
      </w:r>
      <w:r>
        <w:rPr>
          <w:spacing w:val="1"/>
        </w:rPr>
        <w:t xml:space="preserve"> fru</w:t>
      </w:r>
      <w:r>
        <w:rPr>
          <w:spacing w:val="-1"/>
        </w:rPr>
        <w:t>i</w:t>
      </w:r>
      <w:r>
        <w:t>t</w:t>
      </w:r>
      <w:r>
        <w:rPr>
          <w:spacing w:val="1"/>
        </w:rPr>
        <w:t xml:space="preserve"> i</w:t>
      </w:r>
      <w:r>
        <w:t>n</w:t>
      </w:r>
      <w:r>
        <w:rPr>
          <w:spacing w:val="1"/>
        </w:rPr>
        <w:t xml:space="preserve"> </w:t>
      </w:r>
      <w:r>
        <w:rPr>
          <w:spacing w:val="2"/>
        </w:rPr>
        <w:t>s</w:t>
      </w:r>
      <w:r>
        <w:rPr>
          <w:spacing w:val="-2"/>
        </w:rPr>
        <w:t>a</w:t>
      </w:r>
      <w:r>
        <w:rPr>
          <w:spacing w:val="1"/>
        </w:rPr>
        <w:t>l</w:t>
      </w:r>
      <w:r>
        <w:rPr>
          <w:spacing w:val="-2"/>
        </w:rPr>
        <w:t>e</w:t>
      </w:r>
      <w:r>
        <w:t>s</w:t>
      </w:r>
      <w:r>
        <w:rPr>
          <w:spacing w:val="2"/>
        </w:rPr>
        <w:t xml:space="preserve"> </w:t>
      </w:r>
      <w:r>
        <w:rPr>
          <w:spacing w:val="1"/>
        </w:rPr>
        <w:t>p</w:t>
      </w:r>
      <w:r>
        <w:rPr>
          <w:spacing w:val="-1"/>
        </w:rPr>
        <w:t>ac</w:t>
      </w:r>
      <w:r>
        <w:rPr>
          <w:spacing w:val="1"/>
        </w:rPr>
        <w:t>k</w:t>
      </w:r>
      <w:r>
        <w:rPr>
          <w:spacing w:val="-1"/>
        </w:rPr>
        <w:t>a</w:t>
      </w:r>
      <w:r>
        <w:rPr>
          <w:spacing w:val="1"/>
        </w:rPr>
        <w:t>g</w:t>
      </w:r>
      <w:r>
        <w:rPr>
          <w:spacing w:val="-1"/>
        </w:rPr>
        <w:t>e</w:t>
      </w:r>
      <w:r>
        <w:t>s</w:t>
      </w:r>
      <w:r>
        <w:rPr>
          <w:spacing w:val="1"/>
        </w:rPr>
        <w:t xml:space="preserve"> o</w:t>
      </w:r>
      <w:r>
        <w:t>f</w:t>
      </w:r>
      <w:r>
        <w:rPr>
          <w:spacing w:val="3"/>
        </w:rPr>
        <w:t xml:space="preserve"> </w:t>
      </w:r>
      <w:r>
        <w:t>a</w:t>
      </w:r>
      <w:r>
        <w:rPr>
          <w:spacing w:val="1"/>
        </w:rPr>
        <w:t xml:space="preserve"> </w:t>
      </w:r>
      <w:r>
        <w:t>m</w:t>
      </w:r>
      <w:r>
        <w:rPr>
          <w:spacing w:val="-1"/>
        </w:rPr>
        <w:t>ax</w:t>
      </w:r>
      <w:r>
        <w:rPr>
          <w:spacing w:val="1"/>
        </w:rPr>
        <w:t>i</w:t>
      </w:r>
      <w:r>
        <w:rPr>
          <w:spacing w:val="-2"/>
        </w:rPr>
        <w:t>m</w:t>
      </w:r>
      <w:r>
        <w:rPr>
          <w:spacing w:val="1"/>
        </w:rPr>
        <w:t>u</w:t>
      </w:r>
      <w:r>
        <w:t xml:space="preserve">m </w:t>
      </w:r>
      <w:r>
        <w:rPr>
          <w:spacing w:val="2"/>
        </w:rPr>
        <w:t>n</w:t>
      </w:r>
      <w:r>
        <w:rPr>
          <w:spacing w:val="-2"/>
        </w:rPr>
        <w:t>e</w:t>
      </w:r>
      <w:r>
        <w:t>t</w:t>
      </w:r>
      <w:r>
        <w:rPr>
          <w:spacing w:val="4"/>
        </w:rPr>
        <w:t xml:space="preserve"> </w:t>
      </w:r>
      <w:r>
        <w:t>w</w:t>
      </w:r>
      <w:r>
        <w:rPr>
          <w:spacing w:val="-1"/>
        </w:rPr>
        <w:t>e</w:t>
      </w:r>
      <w:r>
        <w:t>i</w:t>
      </w:r>
      <w:r>
        <w:rPr>
          <w:spacing w:val="-1"/>
        </w:rPr>
        <w:t>g</w:t>
      </w:r>
      <w:r>
        <w:rPr>
          <w:spacing w:val="1"/>
        </w:rPr>
        <w:t>h</w:t>
      </w:r>
      <w:r>
        <w:t>t</w:t>
      </w:r>
      <w:r>
        <w:rPr>
          <w:spacing w:val="1"/>
        </w:rPr>
        <w:t xml:space="preserve"> o</w:t>
      </w:r>
      <w:r>
        <w:t>f</w:t>
      </w:r>
      <w:r>
        <w:rPr>
          <w:spacing w:val="1"/>
        </w:rPr>
        <w:t xml:space="preserve"> </w:t>
      </w:r>
      <w:r>
        <w:t>5</w:t>
      </w:r>
      <w:r>
        <w:rPr>
          <w:spacing w:val="1"/>
        </w:rPr>
        <w:t xml:space="preserve"> kg</w:t>
      </w:r>
      <w:r>
        <w:t xml:space="preserve">, </w:t>
      </w:r>
      <w:r>
        <w:rPr>
          <w:spacing w:val="1"/>
        </w:rPr>
        <w:t>t</w:t>
      </w:r>
      <w:r>
        <w:rPr>
          <w:spacing w:val="2"/>
        </w:rPr>
        <w:t>h</w:t>
      </w:r>
      <w:r>
        <w:t>e m</w:t>
      </w:r>
      <w:r>
        <w:rPr>
          <w:spacing w:val="-2"/>
        </w:rPr>
        <w:t>a</w:t>
      </w:r>
      <w:r>
        <w:rPr>
          <w:spacing w:val="1"/>
        </w:rPr>
        <w:t>xi</w:t>
      </w:r>
      <w:r>
        <w:rPr>
          <w:spacing w:val="-2"/>
        </w:rPr>
        <w:t>m</w:t>
      </w:r>
      <w:r>
        <w:rPr>
          <w:spacing w:val="2"/>
        </w:rPr>
        <w:t>u</w:t>
      </w:r>
      <w:r>
        <w:t>m</w:t>
      </w:r>
      <w:r>
        <w:rPr>
          <w:spacing w:val="-7"/>
        </w:rPr>
        <w:t xml:space="preserve"> </w:t>
      </w:r>
      <w:r>
        <w:rPr>
          <w:spacing w:val="-1"/>
        </w:rPr>
        <w:t>d</w:t>
      </w:r>
      <w:r>
        <w:rPr>
          <w:spacing w:val="1"/>
        </w:rPr>
        <w:t>if</w:t>
      </w:r>
      <w:r>
        <w:rPr>
          <w:spacing w:val="-1"/>
        </w:rPr>
        <w:t>fe</w:t>
      </w:r>
      <w:r>
        <w:t>r</w:t>
      </w:r>
      <w:r>
        <w:rPr>
          <w:spacing w:val="-2"/>
        </w:rPr>
        <w:t>e</w:t>
      </w:r>
      <w:r>
        <w:rPr>
          <w:spacing w:val="2"/>
        </w:rPr>
        <w:t>n</w:t>
      </w:r>
      <w:r>
        <w:rPr>
          <w:spacing w:val="-1"/>
        </w:rPr>
        <w:t>c</w:t>
      </w:r>
      <w:r>
        <w:t>e</w:t>
      </w:r>
      <w:r>
        <w:rPr>
          <w:spacing w:val="-5"/>
        </w:rPr>
        <w:t xml:space="preserve"> </w:t>
      </w:r>
      <w:r>
        <w:rPr>
          <w:spacing w:val="-2"/>
        </w:rPr>
        <w:t>m</w:t>
      </w:r>
      <w:r>
        <w:rPr>
          <w:spacing w:val="1"/>
        </w:rPr>
        <w:t>u</w:t>
      </w:r>
      <w:r>
        <w:rPr>
          <w:spacing w:val="-1"/>
        </w:rPr>
        <w:t>s</w:t>
      </w:r>
      <w:r>
        <w:t>t</w:t>
      </w:r>
      <w:r>
        <w:rPr>
          <w:spacing w:val="-5"/>
        </w:rPr>
        <w:t xml:space="preserve"> </w:t>
      </w:r>
      <w:r>
        <w:rPr>
          <w:spacing w:val="1"/>
        </w:rPr>
        <w:t>no</w:t>
      </w:r>
      <w:r>
        <w:t>t</w:t>
      </w:r>
      <w:r>
        <w:rPr>
          <w:spacing w:val="-5"/>
        </w:rPr>
        <w:t xml:space="preserve"> </w:t>
      </w:r>
      <w:r>
        <w:rPr>
          <w:spacing w:val="-2"/>
        </w:rPr>
        <w:t>e</w:t>
      </w:r>
      <w:r>
        <w:rPr>
          <w:spacing w:val="1"/>
        </w:rPr>
        <w:t>xc</w:t>
      </w:r>
      <w:r>
        <w:rPr>
          <w:spacing w:val="-1"/>
        </w:rPr>
        <w:t>ee</w:t>
      </w:r>
      <w:r>
        <w:t>d</w:t>
      </w:r>
      <w:r>
        <w:rPr>
          <w:spacing w:val="-5"/>
        </w:rPr>
        <w:t xml:space="preserve"> </w:t>
      </w:r>
      <w:r>
        <w:t>t</w:t>
      </w:r>
      <w:r>
        <w:rPr>
          <w:spacing w:val="1"/>
        </w:rPr>
        <w:t>h</w:t>
      </w:r>
      <w:r>
        <w:t>e</w:t>
      </w:r>
      <w:r>
        <w:rPr>
          <w:spacing w:val="-6"/>
        </w:rPr>
        <w:t xml:space="preserve"> </w:t>
      </w:r>
      <w:r>
        <w:t>r</w:t>
      </w:r>
      <w:r>
        <w:rPr>
          <w:spacing w:val="-1"/>
        </w:rPr>
        <w:t>a</w:t>
      </w:r>
      <w:r>
        <w:rPr>
          <w:spacing w:val="1"/>
        </w:rPr>
        <w:t>ng</w:t>
      </w:r>
      <w:r>
        <w:t>e</w:t>
      </w:r>
      <w:r>
        <w:rPr>
          <w:spacing w:val="-6"/>
        </w:rPr>
        <w:t xml:space="preserve"> </w:t>
      </w:r>
      <w:r>
        <w:rPr>
          <w:spacing w:val="-1"/>
        </w:rPr>
        <w:t>o</w:t>
      </w:r>
      <w:r>
        <w:rPr>
          <w:spacing w:val="1"/>
        </w:rPr>
        <w:t>bt</w:t>
      </w:r>
      <w:r>
        <w:rPr>
          <w:spacing w:val="-1"/>
        </w:rPr>
        <w:t>a</w:t>
      </w:r>
      <w:r>
        <w:t>i</w:t>
      </w:r>
      <w:r>
        <w:rPr>
          <w:spacing w:val="1"/>
        </w:rPr>
        <w:t>n</w:t>
      </w:r>
      <w:r>
        <w:rPr>
          <w:spacing w:val="-2"/>
        </w:rPr>
        <w:t>e</w:t>
      </w:r>
      <w:r>
        <w:t>d</w:t>
      </w:r>
      <w:r>
        <w:rPr>
          <w:spacing w:val="-5"/>
        </w:rPr>
        <w:t xml:space="preserve"> </w:t>
      </w:r>
      <w:r>
        <w:rPr>
          <w:spacing w:val="-1"/>
        </w:rPr>
        <w:t>b</w:t>
      </w:r>
      <w:r>
        <w:t>y</w:t>
      </w:r>
      <w:r>
        <w:rPr>
          <w:spacing w:val="-5"/>
        </w:rPr>
        <w:t xml:space="preserve"> </w:t>
      </w:r>
      <w:r>
        <w:rPr>
          <w:spacing w:val="1"/>
        </w:rPr>
        <w:t>g</w:t>
      </w:r>
      <w:r>
        <w:rPr>
          <w:spacing w:val="-1"/>
        </w:rPr>
        <w:t>r</w:t>
      </w:r>
      <w:r>
        <w:rPr>
          <w:spacing w:val="1"/>
        </w:rPr>
        <w:t>ou</w:t>
      </w:r>
      <w:r>
        <w:rPr>
          <w:spacing w:val="-1"/>
        </w:rPr>
        <w:t>p</w:t>
      </w:r>
      <w:r>
        <w:rPr>
          <w:spacing w:val="-2"/>
        </w:rPr>
        <w:t>i</w:t>
      </w:r>
      <w:r>
        <w:rPr>
          <w:spacing w:val="1"/>
        </w:rPr>
        <w:t>n</w:t>
      </w:r>
      <w:r>
        <w:t>g</w:t>
      </w:r>
      <w:r>
        <w:rPr>
          <w:spacing w:val="-6"/>
        </w:rPr>
        <w:t xml:space="preserve"> </w:t>
      </w:r>
      <w:r>
        <w:rPr>
          <w:spacing w:val="1"/>
        </w:rPr>
        <w:t>t</w:t>
      </w:r>
      <w:r>
        <w:rPr>
          <w:spacing w:val="-1"/>
        </w:rPr>
        <w:t>h</w:t>
      </w:r>
      <w:r>
        <w:t>r</w:t>
      </w:r>
      <w:r>
        <w:rPr>
          <w:spacing w:val="-2"/>
        </w:rPr>
        <w:t>e</w:t>
      </w:r>
      <w:r>
        <w:t>e</w:t>
      </w:r>
      <w:r>
        <w:rPr>
          <w:spacing w:val="-5"/>
        </w:rPr>
        <w:t xml:space="preserve"> </w:t>
      </w:r>
      <w:r>
        <w:rPr>
          <w:spacing w:val="-2"/>
        </w:rPr>
        <w:t>c</w:t>
      </w:r>
      <w:r>
        <w:rPr>
          <w:spacing w:val="1"/>
        </w:rPr>
        <w:t>on</w:t>
      </w:r>
      <w:r>
        <w:t>s</w:t>
      </w:r>
      <w:r>
        <w:rPr>
          <w:spacing w:val="-1"/>
        </w:rPr>
        <w:t>ec</w:t>
      </w:r>
      <w:r>
        <w:rPr>
          <w:spacing w:val="1"/>
        </w:rPr>
        <w:t>u</w:t>
      </w:r>
      <w:r>
        <w:t>ti</w:t>
      </w:r>
      <w:r>
        <w:rPr>
          <w:spacing w:val="1"/>
        </w:rPr>
        <w:t>v</w:t>
      </w:r>
      <w:r>
        <w:t>e siz</w:t>
      </w:r>
      <w:r>
        <w:rPr>
          <w:spacing w:val="-2"/>
        </w:rPr>
        <w:t>e</w:t>
      </w:r>
      <w:r>
        <w:t xml:space="preserve">s </w:t>
      </w:r>
      <w:r>
        <w:rPr>
          <w:spacing w:val="1"/>
        </w:rPr>
        <w:t>i</w:t>
      </w:r>
      <w:r>
        <w:t>n</w:t>
      </w:r>
      <w:r>
        <w:rPr>
          <w:spacing w:val="-1"/>
        </w:rPr>
        <w:t xml:space="preserve"> </w:t>
      </w:r>
      <w:r>
        <w:t>t</w:t>
      </w:r>
      <w:r>
        <w:rPr>
          <w:spacing w:val="1"/>
        </w:rPr>
        <w:t>h</w:t>
      </w:r>
      <w:r>
        <w:t>e</w:t>
      </w:r>
      <w:r>
        <w:rPr>
          <w:spacing w:val="-1"/>
        </w:rPr>
        <w:t xml:space="preserve"> </w:t>
      </w:r>
      <w:r>
        <w:t>s</w:t>
      </w:r>
      <w:r>
        <w:rPr>
          <w:spacing w:val="1"/>
        </w:rPr>
        <w:t>i</w:t>
      </w:r>
      <w:r>
        <w:rPr>
          <w:spacing w:val="-2"/>
        </w:rPr>
        <w:t>z</w:t>
      </w:r>
      <w:r>
        <w:t>e s</w:t>
      </w:r>
      <w:r>
        <w:rPr>
          <w:spacing w:val="1"/>
        </w:rPr>
        <w:t>c</w:t>
      </w:r>
      <w:r>
        <w:rPr>
          <w:spacing w:val="-2"/>
        </w:rPr>
        <w:t>a</w:t>
      </w:r>
      <w:r>
        <w:rPr>
          <w:spacing w:val="1"/>
        </w:rPr>
        <w:t>l</w:t>
      </w:r>
      <w:r>
        <w:t>e.</w:t>
      </w:r>
    </w:p>
    <w:p w14:paraId="37A51D59" w14:textId="77777777" w:rsidR="00D41C24" w:rsidRDefault="00D41C24" w:rsidP="00E57380">
      <w:pPr>
        <w:pStyle w:val="SingleTxtG"/>
      </w:pPr>
      <w:r>
        <w:t>(</w:t>
      </w:r>
      <w:r>
        <w:rPr>
          <w:spacing w:val="-1"/>
        </w:rPr>
        <w:t>c</w:t>
      </w:r>
      <w:r>
        <w:t>)</w:t>
      </w:r>
      <w:r w:rsidR="001E5F1D">
        <w:tab/>
      </w:r>
      <w:r>
        <w:rPr>
          <w:spacing w:val="-1"/>
        </w:rPr>
        <w:t>F</w:t>
      </w:r>
      <w:r>
        <w:rPr>
          <w:spacing w:val="1"/>
        </w:rPr>
        <w:t>o</w:t>
      </w:r>
      <w:r>
        <w:t xml:space="preserve">r </w:t>
      </w:r>
      <w:r>
        <w:rPr>
          <w:spacing w:val="-1"/>
        </w:rPr>
        <w:t>f</w:t>
      </w:r>
      <w:r>
        <w:t>r</w:t>
      </w:r>
      <w:r>
        <w:rPr>
          <w:spacing w:val="-1"/>
        </w:rPr>
        <w:t>u</w:t>
      </w:r>
      <w:r>
        <w:t xml:space="preserve">it </w:t>
      </w:r>
      <w:r>
        <w:rPr>
          <w:spacing w:val="-1"/>
        </w:rPr>
        <w:t>s</w:t>
      </w:r>
      <w:r>
        <w:rPr>
          <w:spacing w:val="1"/>
        </w:rPr>
        <w:t>i</w:t>
      </w:r>
      <w:r>
        <w:rPr>
          <w:spacing w:val="-2"/>
        </w:rPr>
        <w:t>z</w:t>
      </w:r>
      <w:r>
        <w:rPr>
          <w:spacing w:val="-1"/>
        </w:rPr>
        <w:t>e</w:t>
      </w:r>
      <w:r>
        <w:t>d by</w:t>
      </w:r>
      <w:r>
        <w:rPr>
          <w:spacing w:val="-1"/>
        </w:rPr>
        <w:t xml:space="preserve"> c</w:t>
      </w:r>
      <w:r>
        <w:t>ount,</w:t>
      </w:r>
      <w:r>
        <w:rPr>
          <w:spacing w:val="-2"/>
        </w:rPr>
        <w:t xml:space="preserve"> </w:t>
      </w:r>
      <w:r>
        <w:rPr>
          <w:spacing w:val="1"/>
        </w:rPr>
        <w:t>t</w:t>
      </w:r>
      <w:r>
        <w:rPr>
          <w:spacing w:val="-1"/>
        </w:rPr>
        <w:t>h</w:t>
      </w:r>
      <w:r>
        <w:t>e</w:t>
      </w:r>
      <w:r>
        <w:rPr>
          <w:spacing w:val="-1"/>
        </w:rPr>
        <w:t xml:space="preserve"> </w:t>
      </w:r>
      <w:r>
        <w:t>di</w:t>
      </w:r>
      <w:r>
        <w:rPr>
          <w:spacing w:val="-1"/>
        </w:rPr>
        <w:t>f</w:t>
      </w:r>
      <w:r>
        <w:t>f</w:t>
      </w:r>
      <w:r>
        <w:rPr>
          <w:spacing w:val="-1"/>
        </w:rPr>
        <w:t>e</w:t>
      </w:r>
      <w:r>
        <w:t>r</w:t>
      </w:r>
      <w:r>
        <w:rPr>
          <w:spacing w:val="-1"/>
        </w:rPr>
        <w:t>en</w:t>
      </w:r>
      <w:r>
        <w:t>ce</w:t>
      </w:r>
      <w:r>
        <w:rPr>
          <w:spacing w:val="-1"/>
        </w:rPr>
        <w:t xml:space="preserve"> </w:t>
      </w:r>
      <w:r>
        <w:t>in si</w:t>
      </w:r>
      <w:r>
        <w:rPr>
          <w:spacing w:val="-2"/>
        </w:rPr>
        <w:t>z</w:t>
      </w:r>
      <w:r>
        <w:t xml:space="preserve">e </w:t>
      </w:r>
      <w:r>
        <w:rPr>
          <w:spacing w:val="-1"/>
        </w:rPr>
        <w:t>s</w:t>
      </w:r>
      <w:r>
        <w:t>h</w:t>
      </w:r>
      <w:r>
        <w:rPr>
          <w:spacing w:val="-1"/>
        </w:rPr>
        <w:t>o</w:t>
      </w:r>
      <w:r>
        <w:t>uld</w:t>
      </w:r>
      <w:r>
        <w:rPr>
          <w:spacing w:val="-1"/>
        </w:rPr>
        <w:t xml:space="preserve"> </w:t>
      </w:r>
      <w:r>
        <w:t xml:space="preserve">be </w:t>
      </w:r>
      <w:r>
        <w:rPr>
          <w:spacing w:val="-2"/>
        </w:rPr>
        <w:t>c</w:t>
      </w:r>
      <w:r>
        <w:t>on</w:t>
      </w:r>
      <w:r>
        <w:rPr>
          <w:spacing w:val="-2"/>
        </w:rPr>
        <w:t>s</w:t>
      </w:r>
      <w:r>
        <w:t>ist</w:t>
      </w:r>
      <w:r>
        <w:rPr>
          <w:spacing w:val="-1"/>
        </w:rPr>
        <w:t>en</w:t>
      </w:r>
      <w:r>
        <w:t>t with</w:t>
      </w:r>
      <w:r>
        <w:rPr>
          <w:spacing w:val="-1"/>
        </w:rPr>
        <w:t xml:space="preserve"> </w:t>
      </w:r>
      <w:r>
        <w:t>(</w:t>
      </w:r>
      <w:r>
        <w:rPr>
          <w:spacing w:val="-1"/>
        </w:rPr>
        <w:t>a</w:t>
      </w:r>
      <w:r>
        <w:t>).</w:t>
      </w:r>
    </w:p>
    <w:p w14:paraId="5463B7F9" w14:textId="77777777" w:rsidR="00D41C24" w:rsidRPr="00027A9F" w:rsidDel="003B3944" w:rsidRDefault="00D41C24" w:rsidP="00E57380">
      <w:pPr>
        <w:pStyle w:val="SingleTxtG"/>
        <w:rPr>
          <w:del w:id="173" w:author="Bickelmann, Ulrike" w:date="2019-05-17T14:08:00Z"/>
        </w:rPr>
      </w:pPr>
      <w:del w:id="174" w:author="Bickelmann, Ulrike" w:date="2019-05-17T14:08:00Z">
        <w:r w:rsidRPr="00027A9F" w:rsidDel="003B3944">
          <w:delText>U</w:delText>
        </w:r>
        <w:r w:rsidRPr="00027A9F" w:rsidDel="003B3944">
          <w:rPr>
            <w:spacing w:val="1"/>
          </w:rPr>
          <w:delText>n</w:delText>
        </w:r>
        <w:r w:rsidRPr="00027A9F" w:rsidDel="003B3944">
          <w:rPr>
            <w:spacing w:val="-1"/>
          </w:rPr>
          <w:delText>i</w:delText>
        </w:r>
        <w:r w:rsidRPr="00027A9F" w:rsidDel="003B3944">
          <w:delText>f</w:delText>
        </w:r>
        <w:r w:rsidRPr="00027A9F" w:rsidDel="003B3944">
          <w:rPr>
            <w:spacing w:val="-1"/>
          </w:rPr>
          <w:delText>o</w:delText>
        </w:r>
        <w:r w:rsidRPr="00027A9F" w:rsidDel="003B3944">
          <w:delText>r</w:delText>
        </w:r>
        <w:r w:rsidRPr="00027A9F" w:rsidDel="003B3944">
          <w:rPr>
            <w:spacing w:val="-2"/>
          </w:rPr>
          <w:delText>m</w:delText>
        </w:r>
        <w:r w:rsidRPr="00027A9F" w:rsidDel="003B3944">
          <w:delText>i</w:delText>
        </w:r>
        <w:r w:rsidRPr="00027A9F" w:rsidDel="003B3944">
          <w:rPr>
            <w:spacing w:val="1"/>
          </w:rPr>
          <w:delText>t</w:delText>
        </w:r>
        <w:r w:rsidRPr="00027A9F" w:rsidDel="003B3944">
          <w:delText>y in si</w:delText>
        </w:r>
        <w:r w:rsidRPr="00027A9F" w:rsidDel="003B3944">
          <w:rPr>
            <w:spacing w:val="-1"/>
          </w:rPr>
          <w:delText>z</w:delText>
        </w:r>
        <w:r w:rsidRPr="00027A9F" w:rsidDel="003B3944">
          <w:delText>e</w:delText>
        </w:r>
        <w:r w:rsidRPr="00027A9F" w:rsidDel="003B3944">
          <w:rPr>
            <w:spacing w:val="1"/>
          </w:rPr>
          <w:delText xml:space="preserve"> </w:delText>
        </w:r>
        <w:r w:rsidRPr="00027A9F" w:rsidDel="003B3944">
          <w:delText>is</w:delText>
        </w:r>
        <w:r w:rsidRPr="00027A9F" w:rsidDel="003B3944">
          <w:rPr>
            <w:spacing w:val="1"/>
          </w:rPr>
          <w:delText xml:space="preserve"> </w:delText>
        </w:r>
        <w:r w:rsidRPr="00027A9F" w:rsidDel="003B3944">
          <w:delText>not</w:delText>
        </w:r>
        <w:r w:rsidRPr="00027A9F" w:rsidDel="003B3944">
          <w:rPr>
            <w:spacing w:val="1"/>
          </w:rPr>
          <w:delText xml:space="preserve"> </w:delText>
        </w:r>
        <w:r w:rsidRPr="00027A9F" w:rsidDel="003B3944">
          <w:delText>r</w:delText>
        </w:r>
        <w:r w:rsidRPr="00027A9F" w:rsidDel="003B3944">
          <w:rPr>
            <w:spacing w:val="-2"/>
          </w:rPr>
          <w:delText>e</w:delText>
        </w:r>
        <w:r w:rsidRPr="00027A9F" w:rsidDel="003B3944">
          <w:rPr>
            <w:spacing w:val="1"/>
          </w:rPr>
          <w:delText>q</w:delText>
        </w:r>
        <w:r w:rsidRPr="00027A9F" w:rsidDel="003B3944">
          <w:rPr>
            <w:spacing w:val="-1"/>
          </w:rPr>
          <w:delText>u</w:delText>
        </w:r>
        <w:r w:rsidRPr="00027A9F" w:rsidDel="003B3944">
          <w:rPr>
            <w:spacing w:val="1"/>
          </w:rPr>
          <w:delText>i</w:delText>
        </w:r>
        <w:r w:rsidRPr="00027A9F" w:rsidDel="003B3944">
          <w:rPr>
            <w:spacing w:val="-1"/>
          </w:rPr>
          <w:delText>re</w:delText>
        </w:r>
        <w:r w:rsidRPr="00027A9F" w:rsidDel="003B3944">
          <w:delText>d</w:delText>
        </w:r>
        <w:r w:rsidRPr="00027A9F" w:rsidDel="003B3944">
          <w:rPr>
            <w:spacing w:val="2"/>
          </w:rPr>
          <w:delText xml:space="preserve"> </w:delText>
        </w:r>
        <w:r w:rsidRPr="00027A9F" w:rsidDel="003B3944">
          <w:delText>in</w:delText>
        </w:r>
        <w:r w:rsidRPr="00027A9F" w:rsidDel="003B3944">
          <w:rPr>
            <w:spacing w:val="1"/>
          </w:rPr>
          <w:delText xml:space="preserve"> </w:delText>
        </w:r>
        <w:r w:rsidRPr="00027A9F" w:rsidDel="003B3944">
          <w:rPr>
            <w:spacing w:val="-2"/>
          </w:rPr>
          <w:delText>m</w:delText>
        </w:r>
        <w:r w:rsidRPr="00027A9F" w:rsidDel="003B3944">
          <w:delText>ixt</w:delText>
        </w:r>
        <w:r w:rsidRPr="00027A9F" w:rsidDel="003B3944">
          <w:rPr>
            <w:spacing w:val="-1"/>
          </w:rPr>
          <w:delText>u</w:delText>
        </w:r>
        <w:r w:rsidRPr="00027A9F" w:rsidDel="003B3944">
          <w:delText>r</w:delText>
        </w:r>
        <w:r w:rsidRPr="00027A9F" w:rsidDel="003B3944">
          <w:rPr>
            <w:spacing w:val="-1"/>
          </w:rPr>
          <w:delText>e</w:delText>
        </w:r>
        <w:r w:rsidRPr="00027A9F" w:rsidDel="003B3944">
          <w:delText>s of</w:delText>
        </w:r>
        <w:r w:rsidRPr="00027A9F" w:rsidDel="003B3944">
          <w:rPr>
            <w:spacing w:val="1"/>
          </w:rPr>
          <w:delText xml:space="preserve"> </w:delText>
        </w:r>
        <w:r w:rsidRPr="00027A9F" w:rsidDel="003B3944">
          <w:delText>l</w:delText>
        </w:r>
        <w:r w:rsidRPr="00027A9F" w:rsidDel="003B3944">
          <w:rPr>
            <w:spacing w:val="-1"/>
          </w:rPr>
          <w:delText>e</w:delText>
        </w:r>
        <w:r w:rsidRPr="00027A9F" w:rsidDel="003B3944">
          <w:rPr>
            <w:spacing w:val="-2"/>
          </w:rPr>
          <w:delText>m</w:delText>
        </w:r>
        <w:r w:rsidRPr="00027A9F" w:rsidDel="003B3944">
          <w:delText>ons</w:delText>
        </w:r>
        <w:r w:rsidRPr="00027A9F" w:rsidDel="003B3944">
          <w:rPr>
            <w:spacing w:val="1"/>
          </w:rPr>
          <w:delText xml:space="preserve"> </w:delText>
        </w:r>
        <w:r w:rsidRPr="00027A9F" w:rsidDel="003B3944">
          <w:rPr>
            <w:spacing w:val="-2"/>
          </w:rPr>
          <w:delText>w</w:delText>
        </w:r>
        <w:r w:rsidRPr="00027A9F" w:rsidDel="003B3944">
          <w:rPr>
            <w:spacing w:val="1"/>
          </w:rPr>
          <w:delText>it</w:delText>
        </w:r>
        <w:r w:rsidRPr="00027A9F" w:rsidDel="003B3944">
          <w:delText xml:space="preserve">h </w:delText>
        </w:r>
        <w:r w:rsidRPr="00027A9F" w:rsidDel="003B3944">
          <w:rPr>
            <w:spacing w:val="-1"/>
          </w:rPr>
          <w:delText>d</w:delText>
        </w:r>
        <w:r w:rsidRPr="00027A9F" w:rsidDel="003B3944">
          <w:rPr>
            <w:spacing w:val="1"/>
          </w:rPr>
          <w:delText>i</w:delText>
        </w:r>
        <w:r w:rsidRPr="00027A9F" w:rsidDel="003B3944">
          <w:rPr>
            <w:spacing w:val="-1"/>
          </w:rPr>
          <w:delText>s</w:delText>
        </w:r>
        <w:r w:rsidRPr="00027A9F" w:rsidDel="003B3944">
          <w:delText>t</w:delText>
        </w:r>
        <w:r w:rsidRPr="00027A9F" w:rsidDel="003B3944">
          <w:rPr>
            <w:spacing w:val="-1"/>
          </w:rPr>
          <w:delText>i</w:delText>
        </w:r>
        <w:r w:rsidRPr="00027A9F" w:rsidDel="003B3944">
          <w:delText>n</w:delText>
        </w:r>
        <w:r w:rsidRPr="00027A9F" w:rsidDel="003B3944">
          <w:rPr>
            <w:spacing w:val="-1"/>
          </w:rPr>
          <w:delText>c</w:delText>
        </w:r>
        <w:r w:rsidRPr="00027A9F" w:rsidDel="003B3944">
          <w:delText xml:space="preserve">tly </w:delText>
        </w:r>
        <w:r w:rsidRPr="00027A9F" w:rsidDel="003B3944">
          <w:rPr>
            <w:spacing w:val="1"/>
          </w:rPr>
          <w:delText>d</w:delText>
        </w:r>
        <w:r w:rsidRPr="00027A9F" w:rsidDel="003B3944">
          <w:delText>iff</w:delText>
        </w:r>
        <w:r w:rsidRPr="00027A9F" w:rsidDel="003B3944">
          <w:rPr>
            <w:spacing w:val="-2"/>
          </w:rPr>
          <w:delText>e</w:delText>
        </w:r>
        <w:r w:rsidRPr="00027A9F" w:rsidDel="003B3944">
          <w:delText>r</w:delText>
        </w:r>
        <w:r w:rsidRPr="00027A9F" w:rsidDel="003B3944">
          <w:rPr>
            <w:spacing w:val="-1"/>
          </w:rPr>
          <w:delText>e</w:delText>
        </w:r>
        <w:r w:rsidRPr="00027A9F" w:rsidDel="003B3944">
          <w:delText>nt</w:delText>
        </w:r>
        <w:r w:rsidRPr="00027A9F" w:rsidDel="003B3944">
          <w:rPr>
            <w:spacing w:val="1"/>
          </w:rPr>
          <w:delText xml:space="preserve"> </w:delText>
        </w:r>
        <w:r w:rsidRPr="00027A9F" w:rsidDel="003B3944">
          <w:rPr>
            <w:spacing w:val="-2"/>
          </w:rPr>
          <w:delText>c</w:delText>
        </w:r>
        <w:r w:rsidRPr="00027A9F" w:rsidDel="003B3944">
          <w:rPr>
            <w:spacing w:val="1"/>
          </w:rPr>
          <w:delText>i</w:delText>
        </w:r>
        <w:r w:rsidRPr="00027A9F" w:rsidDel="003B3944">
          <w:delText>t</w:delText>
        </w:r>
        <w:r w:rsidRPr="00027A9F" w:rsidDel="003B3944">
          <w:rPr>
            <w:spacing w:val="-1"/>
          </w:rPr>
          <w:delText>r</w:delText>
        </w:r>
        <w:r w:rsidRPr="00027A9F" w:rsidDel="003B3944">
          <w:rPr>
            <w:spacing w:val="1"/>
          </w:rPr>
          <w:delText>u</w:delText>
        </w:r>
        <w:r w:rsidRPr="00027A9F" w:rsidDel="003B3944">
          <w:delText>s f</w:delText>
        </w:r>
        <w:r w:rsidRPr="00027A9F" w:rsidDel="003B3944">
          <w:rPr>
            <w:spacing w:val="-1"/>
          </w:rPr>
          <w:delText>r</w:delText>
        </w:r>
        <w:r w:rsidRPr="00027A9F" w:rsidDel="003B3944">
          <w:delText>uit sp</w:delText>
        </w:r>
        <w:r w:rsidRPr="00027A9F" w:rsidDel="003B3944">
          <w:rPr>
            <w:spacing w:val="-2"/>
          </w:rPr>
          <w:delText>e</w:delText>
        </w:r>
        <w:r w:rsidRPr="00027A9F" w:rsidDel="003B3944">
          <w:rPr>
            <w:spacing w:val="-1"/>
          </w:rPr>
          <w:delText>c</w:delText>
        </w:r>
        <w:r w:rsidRPr="00027A9F" w:rsidDel="003B3944">
          <w:delText>i</w:delText>
        </w:r>
        <w:r w:rsidRPr="00027A9F" w:rsidDel="003B3944">
          <w:rPr>
            <w:spacing w:val="-1"/>
          </w:rPr>
          <w:delText>e</w:delText>
        </w:r>
        <w:r w:rsidRPr="00027A9F" w:rsidDel="003B3944">
          <w:delText>s.</w:delText>
        </w:r>
      </w:del>
    </w:p>
    <w:p w14:paraId="1095A0BB" w14:textId="77777777" w:rsidR="00D41C24" w:rsidRDefault="00D41C24" w:rsidP="00D41C24">
      <w:pPr>
        <w:pStyle w:val="HChG"/>
      </w:pPr>
      <w:r>
        <w:tab/>
        <w:t>IV.</w:t>
      </w:r>
      <w:r>
        <w:tab/>
        <w:t>Prov</w:t>
      </w:r>
      <w:r>
        <w:rPr>
          <w:spacing w:val="-1"/>
        </w:rPr>
        <w:t>i</w:t>
      </w:r>
      <w:r>
        <w:t>sio</w:t>
      </w:r>
      <w:r>
        <w:rPr>
          <w:spacing w:val="-1"/>
        </w:rPr>
        <w:t>n</w:t>
      </w:r>
      <w:r>
        <w:t>s</w:t>
      </w:r>
      <w:r>
        <w:rPr>
          <w:spacing w:val="-8"/>
        </w:rPr>
        <w:t xml:space="preserve"> </w:t>
      </w:r>
      <w:r>
        <w:rPr>
          <w:spacing w:val="-1"/>
        </w:rPr>
        <w:t>c</w:t>
      </w:r>
      <w:r>
        <w:rPr>
          <w:spacing w:val="1"/>
        </w:rPr>
        <w:t>o</w:t>
      </w:r>
      <w:r>
        <w:t>n</w:t>
      </w:r>
      <w:r>
        <w:rPr>
          <w:spacing w:val="-1"/>
        </w:rPr>
        <w:t>c</w:t>
      </w:r>
      <w:r>
        <w:t>ern</w:t>
      </w:r>
      <w:r>
        <w:rPr>
          <w:spacing w:val="-1"/>
        </w:rPr>
        <w:t>in</w:t>
      </w:r>
      <w:r>
        <w:t>g</w:t>
      </w:r>
      <w:r>
        <w:rPr>
          <w:spacing w:val="-9"/>
        </w:rPr>
        <w:t xml:space="preserve"> </w:t>
      </w:r>
      <w:r>
        <w:t>to</w:t>
      </w:r>
      <w:r>
        <w:rPr>
          <w:spacing w:val="-1"/>
        </w:rPr>
        <w:t>l</w:t>
      </w:r>
      <w:r>
        <w:t>era</w:t>
      </w:r>
      <w:r>
        <w:rPr>
          <w:spacing w:val="-1"/>
        </w:rPr>
        <w:t>n</w:t>
      </w:r>
      <w:r>
        <w:t>ces</w:t>
      </w:r>
    </w:p>
    <w:p w14:paraId="5743CE2B" w14:textId="77777777" w:rsidR="00D41C24" w:rsidRDefault="00D41C24" w:rsidP="00E57380">
      <w:pPr>
        <w:pStyle w:val="SingleTxtG"/>
      </w:pPr>
      <w:r>
        <w:t>At</w:t>
      </w:r>
      <w:r>
        <w:rPr>
          <w:spacing w:val="1"/>
        </w:rPr>
        <w:t xml:space="preserve"> </w:t>
      </w:r>
      <w:r>
        <w:rPr>
          <w:spacing w:val="-1"/>
        </w:rPr>
        <w:t>a</w:t>
      </w:r>
      <w:r>
        <w:t>ll</w:t>
      </w:r>
      <w:r>
        <w:rPr>
          <w:spacing w:val="3"/>
        </w:rPr>
        <w:t xml:space="preserve"> </w:t>
      </w:r>
      <w:r>
        <w:t>m</w:t>
      </w:r>
      <w:r>
        <w:rPr>
          <w:spacing w:val="-1"/>
        </w:rPr>
        <w:t>a</w:t>
      </w:r>
      <w:r>
        <w:t>rk</w:t>
      </w:r>
      <w:r>
        <w:rPr>
          <w:spacing w:val="-2"/>
        </w:rPr>
        <w:t>e</w:t>
      </w:r>
      <w:r>
        <w:t>t</w:t>
      </w:r>
      <w:r>
        <w:rPr>
          <w:spacing w:val="1"/>
        </w:rPr>
        <w:t>i</w:t>
      </w:r>
      <w:r>
        <w:rPr>
          <w:spacing w:val="-1"/>
        </w:rPr>
        <w:t>n</w:t>
      </w:r>
      <w:r>
        <w:t>g</w:t>
      </w:r>
      <w:r>
        <w:rPr>
          <w:spacing w:val="1"/>
        </w:rPr>
        <w:t xml:space="preserve"> </w:t>
      </w:r>
      <w:r>
        <w:t>st</w:t>
      </w:r>
      <w:r>
        <w:rPr>
          <w:spacing w:val="-1"/>
        </w:rPr>
        <w:t>a</w:t>
      </w:r>
      <w:r>
        <w:rPr>
          <w:spacing w:val="1"/>
        </w:rPr>
        <w:t>g</w:t>
      </w:r>
      <w:r>
        <w:rPr>
          <w:spacing w:val="-2"/>
        </w:rPr>
        <w:t>e</w:t>
      </w:r>
      <w:r>
        <w:t>s,</w:t>
      </w:r>
      <w:r>
        <w:rPr>
          <w:spacing w:val="1"/>
        </w:rPr>
        <w:t xml:space="preserve"> </w:t>
      </w:r>
      <w:r>
        <w:t>tol</w:t>
      </w:r>
      <w:r>
        <w:rPr>
          <w:spacing w:val="-1"/>
        </w:rPr>
        <w:t>e</w:t>
      </w:r>
      <w:r>
        <w:t>r</w:t>
      </w:r>
      <w:r>
        <w:rPr>
          <w:spacing w:val="-1"/>
        </w:rPr>
        <w:t>a</w:t>
      </w:r>
      <w:r>
        <w:t>n</w:t>
      </w:r>
      <w:r>
        <w:rPr>
          <w:spacing w:val="-1"/>
        </w:rPr>
        <w:t>ce</w:t>
      </w:r>
      <w:r>
        <w:t>s</w:t>
      </w:r>
      <w:r>
        <w:rPr>
          <w:spacing w:val="1"/>
        </w:rPr>
        <w:t xml:space="preserve"> </w:t>
      </w:r>
      <w:r>
        <w:t>in</w:t>
      </w:r>
      <w:r>
        <w:rPr>
          <w:spacing w:val="3"/>
        </w:rPr>
        <w:t xml:space="preserve"> </w:t>
      </w:r>
      <w:r>
        <w:t>r</w:t>
      </w:r>
      <w:r>
        <w:rPr>
          <w:spacing w:val="-2"/>
        </w:rPr>
        <w:t>e</w:t>
      </w:r>
      <w:r>
        <w:t>sp</w:t>
      </w:r>
      <w:r>
        <w:rPr>
          <w:spacing w:val="-1"/>
        </w:rPr>
        <w:t>e</w:t>
      </w:r>
      <w:r>
        <w:rPr>
          <w:spacing w:val="-2"/>
        </w:rPr>
        <w:t>c</w:t>
      </w:r>
      <w:r>
        <w:t>t</w:t>
      </w:r>
      <w:r>
        <w:rPr>
          <w:spacing w:val="2"/>
        </w:rPr>
        <w:t xml:space="preserve"> </w:t>
      </w:r>
      <w:r>
        <w:t>of</w:t>
      </w:r>
      <w:r>
        <w:rPr>
          <w:spacing w:val="3"/>
        </w:rPr>
        <w:t xml:space="preserve"> </w:t>
      </w:r>
      <w:r>
        <w:rPr>
          <w:spacing w:val="-1"/>
        </w:rPr>
        <w:t>q</w:t>
      </w:r>
      <w:r>
        <w:t>u</w:t>
      </w:r>
      <w:r>
        <w:rPr>
          <w:spacing w:val="-2"/>
        </w:rPr>
        <w:t>a</w:t>
      </w:r>
      <w:r>
        <w:rPr>
          <w:spacing w:val="1"/>
        </w:rPr>
        <w:t>l</w:t>
      </w:r>
      <w:r>
        <w:rPr>
          <w:spacing w:val="-1"/>
        </w:rPr>
        <w:t>i</w:t>
      </w:r>
      <w:r>
        <w:t>ty</w:t>
      </w:r>
      <w:r>
        <w:rPr>
          <w:spacing w:val="1"/>
        </w:rPr>
        <w:t xml:space="preserve"> </w:t>
      </w:r>
      <w:r>
        <w:rPr>
          <w:spacing w:val="-2"/>
        </w:rPr>
        <w:t>a</w:t>
      </w:r>
      <w:r>
        <w:t>nd</w:t>
      </w:r>
      <w:r>
        <w:rPr>
          <w:spacing w:val="1"/>
        </w:rPr>
        <w:t xml:space="preserve"> </w:t>
      </w:r>
      <w:r>
        <w:t>si</w:t>
      </w:r>
      <w:r>
        <w:rPr>
          <w:spacing w:val="-1"/>
        </w:rPr>
        <w:t>z</w:t>
      </w:r>
      <w:r>
        <w:t>e</w:t>
      </w:r>
      <w:r>
        <w:rPr>
          <w:spacing w:val="1"/>
        </w:rPr>
        <w:t xml:space="preserve"> </w:t>
      </w:r>
      <w:r>
        <w:rPr>
          <w:spacing w:val="-1"/>
        </w:rPr>
        <w:t>s</w:t>
      </w:r>
      <w:r>
        <w:rPr>
          <w:spacing w:val="1"/>
        </w:rPr>
        <w:t>h</w:t>
      </w:r>
      <w:r>
        <w:rPr>
          <w:spacing w:val="-1"/>
        </w:rPr>
        <w:t>a</w:t>
      </w:r>
      <w:r>
        <w:t>ll</w:t>
      </w:r>
      <w:r>
        <w:rPr>
          <w:spacing w:val="2"/>
        </w:rPr>
        <w:t xml:space="preserve"> </w:t>
      </w:r>
      <w:r>
        <w:rPr>
          <w:spacing w:val="1"/>
        </w:rPr>
        <w:t>b</w:t>
      </w:r>
      <w:r>
        <w:t xml:space="preserve">e </w:t>
      </w:r>
      <w:r>
        <w:rPr>
          <w:spacing w:val="-1"/>
        </w:rPr>
        <w:t>a</w:t>
      </w:r>
      <w:r>
        <w:t>ll</w:t>
      </w:r>
      <w:r>
        <w:rPr>
          <w:spacing w:val="1"/>
        </w:rPr>
        <w:t>o</w:t>
      </w:r>
      <w:r>
        <w:rPr>
          <w:spacing w:val="-1"/>
        </w:rPr>
        <w:t>we</w:t>
      </w:r>
      <w:r>
        <w:t>d</w:t>
      </w:r>
      <w:r>
        <w:rPr>
          <w:spacing w:val="1"/>
        </w:rPr>
        <w:t xml:space="preserve"> </w:t>
      </w:r>
      <w:r>
        <w:rPr>
          <w:spacing w:val="-1"/>
        </w:rPr>
        <w:t>i</w:t>
      </w:r>
      <w:r>
        <w:t>n</w:t>
      </w:r>
      <w:r>
        <w:rPr>
          <w:spacing w:val="3"/>
        </w:rPr>
        <w:t xml:space="preserve"> </w:t>
      </w:r>
      <w:r>
        <w:rPr>
          <w:spacing w:val="-1"/>
        </w:rPr>
        <w:t>eac</w:t>
      </w:r>
      <w:r>
        <w:t>h</w:t>
      </w:r>
      <w:r>
        <w:rPr>
          <w:spacing w:val="1"/>
        </w:rPr>
        <w:t xml:space="preserve"> </w:t>
      </w:r>
      <w:r>
        <w:t>l</w:t>
      </w:r>
      <w:r>
        <w:rPr>
          <w:spacing w:val="1"/>
        </w:rPr>
        <w:t>o</w:t>
      </w:r>
      <w:r>
        <w:t>t f</w:t>
      </w:r>
      <w:r>
        <w:rPr>
          <w:spacing w:val="-1"/>
        </w:rPr>
        <w:t>o</w:t>
      </w:r>
      <w:r>
        <w:t>r p</w:t>
      </w:r>
      <w:r>
        <w:rPr>
          <w:spacing w:val="-1"/>
        </w:rPr>
        <w:t>ro</w:t>
      </w:r>
      <w:r>
        <w:t>du</w:t>
      </w:r>
      <w:r>
        <w:rPr>
          <w:spacing w:val="-1"/>
        </w:rPr>
        <w:t>c</w:t>
      </w:r>
      <w:r>
        <w:t>e</w:t>
      </w:r>
      <w:r>
        <w:rPr>
          <w:spacing w:val="-2"/>
        </w:rPr>
        <w:t xml:space="preserve"> </w:t>
      </w:r>
      <w:r>
        <w:t>not s</w:t>
      </w:r>
      <w:r>
        <w:rPr>
          <w:spacing w:val="-2"/>
        </w:rPr>
        <w:t>a</w:t>
      </w:r>
      <w:r>
        <w:t>t</w:t>
      </w:r>
      <w:r>
        <w:rPr>
          <w:spacing w:val="1"/>
        </w:rPr>
        <w:t>i</w:t>
      </w:r>
      <w:r>
        <w:rPr>
          <w:spacing w:val="-1"/>
        </w:rPr>
        <w:t>s</w:t>
      </w:r>
      <w:r>
        <w:t>f</w:t>
      </w:r>
      <w:r>
        <w:rPr>
          <w:spacing w:val="-1"/>
        </w:rPr>
        <w:t>y</w:t>
      </w:r>
      <w:r>
        <w:t>i</w:t>
      </w:r>
      <w:r>
        <w:rPr>
          <w:spacing w:val="-1"/>
        </w:rPr>
        <w:t>n</w:t>
      </w:r>
      <w:r>
        <w:t xml:space="preserve">g </w:t>
      </w:r>
      <w:r>
        <w:rPr>
          <w:spacing w:val="-1"/>
        </w:rPr>
        <w:t>t</w:t>
      </w:r>
      <w:r>
        <w:rPr>
          <w:spacing w:val="1"/>
        </w:rPr>
        <w:t>h</w:t>
      </w:r>
      <w:r>
        <w:t>e</w:t>
      </w:r>
      <w:r>
        <w:rPr>
          <w:spacing w:val="-1"/>
        </w:rPr>
        <w:t xml:space="preserve"> </w:t>
      </w:r>
      <w:r>
        <w:t>r</w:t>
      </w:r>
      <w:r>
        <w:rPr>
          <w:spacing w:val="-1"/>
        </w:rPr>
        <w:t>e</w:t>
      </w:r>
      <w:r>
        <w:t>q</w:t>
      </w:r>
      <w:r>
        <w:rPr>
          <w:spacing w:val="-1"/>
        </w:rPr>
        <w:t>u</w:t>
      </w:r>
      <w:r>
        <w:t>ire</w:t>
      </w:r>
      <w:r>
        <w:rPr>
          <w:spacing w:val="-2"/>
        </w:rPr>
        <w:t>m</w:t>
      </w:r>
      <w:r>
        <w:rPr>
          <w:spacing w:val="-1"/>
        </w:rPr>
        <w:t>e</w:t>
      </w:r>
      <w:r>
        <w:rPr>
          <w:spacing w:val="1"/>
        </w:rPr>
        <w:t>n</w:t>
      </w:r>
      <w:r>
        <w:t xml:space="preserve">ts </w:t>
      </w:r>
      <w:r>
        <w:rPr>
          <w:spacing w:val="-1"/>
        </w:rPr>
        <w:t>o</w:t>
      </w:r>
      <w:r>
        <w:t>f</w:t>
      </w:r>
      <w:r>
        <w:rPr>
          <w:spacing w:val="-1"/>
        </w:rPr>
        <w:t xml:space="preserve"> </w:t>
      </w:r>
      <w:r>
        <w:rPr>
          <w:spacing w:val="1"/>
        </w:rPr>
        <w:t>th</w:t>
      </w:r>
      <w:r>
        <w:t>e</w:t>
      </w:r>
      <w:r>
        <w:rPr>
          <w:spacing w:val="-2"/>
        </w:rPr>
        <w:t xml:space="preserve"> </w:t>
      </w:r>
      <w:r>
        <w:rPr>
          <w:spacing w:val="-1"/>
        </w:rPr>
        <w:t>c</w:t>
      </w:r>
      <w:r>
        <w:rPr>
          <w:spacing w:val="1"/>
        </w:rPr>
        <w:t>l</w:t>
      </w:r>
      <w:r>
        <w:rPr>
          <w:spacing w:val="-2"/>
        </w:rPr>
        <w:t>a</w:t>
      </w:r>
      <w:r>
        <w:t>ss</w:t>
      </w:r>
      <w:r>
        <w:rPr>
          <w:spacing w:val="-1"/>
        </w:rPr>
        <w:t xml:space="preserve"> </w:t>
      </w:r>
      <w:r>
        <w:rPr>
          <w:spacing w:val="1"/>
        </w:rPr>
        <w:t>in</w:t>
      </w:r>
      <w:r>
        <w:rPr>
          <w:spacing w:val="-1"/>
        </w:rPr>
        <w:t>di</w:t>
      </w:r>
      <w:r>
        <w:t>c</w:t>
      </w:r>
      <w:r>
        <w:rPr>
          <w:spacing w:val="-3"/>
        </w:rPr>
        <w:t>a</w:t>
      </w:r>
      <w:r>
        <w:rPr>
          <w:spacing w:val="1"/>
        </w:rPr>
        <w:t>t</w:t>
      </w:r>
      <w:r>
        <w:rPr>
          <w:spacing w:val="-2"/>
        </w:rPr>
        <w:t>e</w:t>
      </w:r>
      <w:r>
        <w:rPr>
          <w:spacing w:val="1"/>
        </w:rPr>
        <w:t>d</w:t>
      </w:r>
      <w:r>
        <w:t>.</w:t>
      </w:r>
    </w:p>
    <w:p w14:paraId="5F493637" w14:textId="77777777" w:rsidR="00D41C24" w:rsidRDefault="00D41C24" w:rsidP="00D41C24">
      <w:pPr>
        <w:pStyle w:val="H1G"/>
      </w:pPr>
      <w:r>
        <w:tab/>
        <w:t>A.</w:t>
      </w:r>
      <w:r>
        <w:tab/>
        <w:t>Quali</w:t>
      </w:r>
      <w:r>
        <w:rPr>
          <w:spacing w:val="-1"/>
        </w:rPr>
        <w:t>t</w:t>
      </w:r>
      <w:r>
        <w:t>y</w:t>
      </w:r>
      <w:r>
        <w:rPr>
          <w:spacing w:val="-5"/>
        </w:rPr>
        <w:t xml:space="preserve"> </w:t>
      </w:r>
      <w:r>
        <w:t>to</w:t>
      </w:r>
      <w:r>
        <w:rPr>
          <w:spacing w:val="-1"/>
        </w:rPr>
        <w:t>le</w:t>
      </w:r>
      <w:r>
        <w:t>r</w:t>
      </w:r>
      <w:r>
        <w:rPr>
          <w:spacing w:val="-1"/>
        </w:rPr>
        <w:t>a</w:t>
      </w:r>
      <w:r>
        <w:t>n</w:t>
      </w:r>
      <w:r>
        <w:rPr>
          <w:spacing w:val="-1"/>
        </w:rPr>
        <w:t>c</w:t>
      </w:r>
      <w:r>
        <w:t>es</w:t>
      </w:r>
    </w:p>
    <w:p w14:paraId="16B1B9B8" w14:textId="77777777" w:rsidR="00D41C24" w:rsidRDefault="00D41C24" w:rsidP="00D41C24">
      <w:pPr>
        <w:pStyle w:val="H23G"/>
      </w:pPr>
      <w:r>
        <w:rPr>
          <w:spacing w:val="-1"/>
        </w:rPr>
        <w:tab/>
        <w:t>(</w:t>
      </w:r>
      <w:proofErr w:type="spellStart"/>
      <w:r>
        <w:t>i</w:t>
      </w:r>
      <w:proofErr w:type="spellEnd"/>
      <w:r>
        <w:t>)</w:t>
      </w:r>
      <w:r>
        <w:tab/>
      </w:r>
      <w:r>
        <w:rPr>
          <w:spacing w:val="-1"/>
        </w:rPr>
        <w:t>"E</w:t>
      </w:r>
      <w:r>
        <w:rPr>
          <w:spacing w:val="1"/>
        </w:rPr>
        <w:t>x</w:t>
      </w:r>
      <w:r>
        <w:t>t</w:t>
      </w:r>
      <w:r>
        <w:rPr>
          <w:spacing w:val="-1"/>
        </w:rPr>
        <w:t>r</w:t>
      </w:r>
      <w:r>
        <w:t>a"</w:t>
      </w:r>
      <w:r>
        <w:rPr>
          <w:spacing w:val="-1"/>
        </w:rPr>
        <w:t xml:space="preserve"> </w:t>
      </w:r>
      <w:r>
        <w:t>Class</w:t>
      </w:r>
    </w:p>
    <w:p w14:paraId="3B2E843D" w14:textId="77777777" w:rsidR="00D41C24" w:rsidRDefault="00D41C24" w:rsidP="00D41C24">
      <w:pPr>
        <w:pStyle w:val="SingleTxtG"/>
      </w:pPr>
      <w:r>
        <w:t xml:space="preserve">A </w:t>
      </w:r>
      <w:r>
        <w:rPr>
          <w:spacing w:val="1"/>
        </w:rPr>
        <w:t>t</w:t>
      </w:r>
      <w:r>
        <w:rPr>
          <w:spacing w:val="-1"/>
        </w:rPr>
        <w:t>o</w:t>
      </w:r>
      <w:r>
        <w:rPr>
          <w:spacing w:val="1"/>
        </w:rPr>
        <w:t>t</w:t>
      </w:r>
      <w:r>
        <w:rPr>
          <w:spacing w:val="-2"/>
        </w:rPr>
        <w:t>a</w:t>
      </w:r>
      <w:r>
        <w:t>l</w:t>
      </w:r>
      <w:r>
        <w:rPr>
          <w:spacing w:val="2"/>
        </w:rPr>
        <w:t xml:space="preserve"> </w:t>
      </w:r>
      <w:r>
        <w:t>tol</w:t>
      </w:r>
      <w:r>
        <w:rPr>
          <w:spacing w:val="-1"/>
        </w:rPr>
        <w:t>e</w:t>
      </w:r>
      <w:r>
        <w:t>r</w:t>
      </w:r>
      <w:r>
        <w:rPr>
          <w:spacing w:val="-1"/>
        </w:rPr>
        <w:t>a</w:t>
      </w:r>
      <w:r>
        <w:t>n</w:t>
      </w:r>
      <w:r>
        <w:rPr>
          <w:spacing w:val="-2"/>
        </w:rPr>
        <w:t>c</w:t>
      </w:r>
      <w:r>
        <w:t>e</w:t>
      </w:r>
      <w:r>
        <w:rPr>
          <w:spacing w:val="1"/>
        </w:rPr>
        <w:t xml:space="preserve"> </w:t>
      </w:r>
      <w:r>
        <w:t>of</w:t>
      </w:r>
      <w:r>
        <w:rPr>
          <w:spacing w:val="1"/>
        </w:rPr>
        <w:t xml:space="preserve"> </w:t>
      </w:r>
      <w:r>
        <w:t>5</w:t>
      </w:r>
      <w:r>
        <w:rPr>
          <w:spacing w:val="3"/>
        </w:rPr>
        <w:t xml:space="preserve"> </w:t>
      </w:r>
      <w:r>
        <w:rPr>
          <w:spacing w:val="-1"/>
        </w:rPr>
        <w:t>pe</w:t>
      </w:r>
      <w:r>
        <w:t>r</w:t>
      </w:r>
      <w:r>
        <w:rPr>
          <w:spacing w:val="2"/>
        </w:rPr>
        <w:t xml:space="preserve"> </w:t>
      </w:r>
      <w:r>
        <w:rPr>
          <w:spacing w:val="1"/>
        </w:rPr>
        <w:t>c</w:t>
      </w:r>
      <w:r>
        <w:rPr>
          <w:spacing w:val="-2"/>
        </w:rPr>
        <w:t>e</w:t>
      </w:r>
      <w:r>
        <w:rPr>
          <w:spacing w:val="1"/>
        </w:rPr>
        <w:t>nt</w:t>
      </w:r>
      <w:r>
        <w:t>, by</w:t>
      </w:r>
      <w:r>
        <w:rPr>
          <w:spacing w:val="1"/>
        </w:rPr>
        <w:t xml:space="preserve"> </w:t>
      </w:r>
      <w:r>
        <w:t>nu</w:t>
      </w:r>
      <w:r>
        <w:rPr>
          <w:spacing w:val="-2"/>
        </w:rPr>
        <w:t>m</w:t>
      </w:r>
      <w:r>
        <w:t>b</w:t>
      </w:r>
      <w:r>
        <w:rPr>
          <w:spacing w:val="-1"/>
        </w:rPr>
        <w:t>e</w:t>
      </w:r>
      <w:r>
        <w:t>r</w:t>
      </w:r>
      <w:r>
        <w:rPr>
          <w:spacing w:val="2"/>
        </w:rPr>
        <w:t xml:space="preserve"> </w:t>
      </w:r>
      <w:r>
        <w:t>or</w:t>
      </w:r>
      <w:r>
        <w:rPr>
          <w:spacing w:val="2"/>
        </w:rPr>
        <w:t xml:space="preserve"> </w:t>
      </w:r>
      <w:r>
        <w:t>w</w:t>
      </w:r>
      <w:r>
        <w:rPr>
          <w:spacing w:val="-1"/>
        </w:rPr>
        <w:t>e</w:t>
      </w:r>
      <w:r>
        <w:t>i</w:t>
      </w:r>
      <w:r>
        <w:rPr>
          <w:spacing w:val="-1"/>
        </w:rPr>
        <w:t>g</w:t>
      </w:r>
      <w:r>
        <w:rPr>
          <w:spacing w:val="1"/>
        </w:rPr>
        <w:t>h</w:t>
      </w:r>
      <w:r>
        <w:t>t,</w:t>
      </w:r>
      <w:r>
        <w:rPr>
          <w:spacing w:val="1"/>
        </w:rPr>
        <w:t xml:space="preserve"> </w:t>
      </w:r>
      <w:r>
        <w:rPr>
          <w:spacing w:val="-1"/>
        </w:rPr>
        <w:t>o</w:t>
      </w:r>
      <w:r>
        <w:t>f</w:t>
      </w:r>
      <w:r>
        <w:rPr>
          <w:spacing w:val="2"/>
        </w:rPr>
        <w:t xml:space="preserve"> </w:t>
      </w:r>
      <w:r>
        <w:t>le</w:t>
      </w:r>
      <w:r>
        <w:rPr>
          <w:spacing w:val="-3"/>
        </w:rPr>
        <w:t>m</w:t>
      </w:r>
      <w:r>
        <w:t>ons not</w:t>
      </w:r>
      <w:r>
        <w:rPr>
          <w:spacing w:val="2"/>
        </w:rPr>
        <w:t xml:space="preserve"> </w:t>
      </w:r>
      <w:r>
        <w:t>s</w:t>
      </w:r>
      <w:r>
        <w:rPr>
          <w:spacing w:val="-2"/>
        </w:rPr>
        <w:t>a</w:t>
      </w:r>
      <w:r>
        <w:t>t</w:t>
      </w:r>
      <w:r>
        <w:rPr>
          <w:spacing w:val="1"/>
        </w:rPr>
        <w:t>i</w:t>
      </w:r>
      <w:r>
        <w:rPr>
          <w:spacing w:val="-1"/>
        </w:rPr>
        <w:t>s</w:t>
      </w:r>
      <w:r>
        <w:t>fy</w:t>
      </w:r>
      <w:r>
        <w:rPr>
          <w:spacing w:val="-1"/>
        </w:rPr>
        <w:t>in</w:t>
      </w:r>
      <w:r>
        <w:t>g</w:t>
      </w:r>
      <w:r>
        <w:rPr>
          <w:spacing w:val="2"/>
        </w:rPr>
        <w:t xml:space="preserve"> </w:t>
      </w:r>
      <w:r>
        <w:t>the r</w:t>
      </w:r>
      <w:r>
        <w:rPr>
          <w:spacing w:val="-1"/>
        </w:rPr>
        <w:t>e</w:t>
      </w:r>
      <w:r>
        <w:t>q</w:t>
      </w:r>
      <w:r>
        <w:rPr>
          <w:spacing w:val="-1"/>
        </w:rPr>
        <w:t>u</w:t>
      </w:r>
      <w:r>
        <w:t>ir</w:t>
      </w:r>
      <w:r>
        <w:rPr>
          <w:spacing w:val="-1"/>
        </w:rPr>
        <w:t>e</w:t>
      </w:r>
      <w:r>
        <w:t>m</w:t>
      </w:r>
      <w:r>
        <w:rPr>
          <w:spacing w:val="-1"/>
        </w:rPr>
        <w:t>e</w:t>
      </w:r>
      <w:r>
        <w:rPr>
          <w:spacing w:val="1"/>
        </w:rPr>
        <w:t>n</w:t>
      </w:r>
      <w:r>
        <w:t>ts</w:t>
      </w:r>
      <w:r>
        <w:rPr>
          <w:spacing w:val="1"/>
        </w:rPr>
        <w:t xml:space="preserve"> </w:t>
      </w:r>
      <w:r>
        <w:rPr>
          <w:spacing w:val="-1"/>
        </w:rPr>
        <w:t>o</w:t>
      </w:r>
      <w:r>
        <w:t>f</w:t>
      </w:r>
      <w:r>
        <w:rPr>
          <w:spacing w:val="2"/>
        </w:rPr>
        <w:t xml:space="preserve"> </w:t>
      </w:r>
      <w:r>
        <w:t>the</w:t>
      </w:r>
      <w:r>
        <w:rPr>
          <w:spacing w:val="1"/>
        </w:rPr>
        <w:t xml:space="preserve"> </w:t>
      </w:r>
      <w:r>
        <w:rPr>
          <w:spacing w:val="-2"/>
        </w:rPr>
        <w:t>c</w:t>
      </w:r>
      <w:r>
        <w:t>l</w:t>
      </w:r>
      <w:r>
        <w:rPr>
          <w:spacing w:val="-1"/>
        </w:rPr>
        <w:t>a</w:t>
      </w:r>
      <w:r>
        <w:t>ss</w:t>
      </w:r>
      <w:r>
        <w:rPr>
          <w:spacing w:val="1"/>
        </w:rPr>
        <w:t xml:space="preserve"> </w:t>
      </w:r>
      <w:r>
        <w:t>but</w:t>
      </w:r>
      <w:r>
        <w:rPr>
          <w:spacing w:val="2"/>
        </w:rPr>
        <w:t xml:space="preserve"> </w:t>
      </w:r>
      <w:r>
        <w:t>m</w:t>
      </w:r>
      <w:r>
        <w:rPr>
          <w:spacing w:val="-1"/>
        </w:rPr>
        <w:t>ee</w:t>
      </w:r>
      <w:r>
        <w:t>ting</w:t>
      </w:r>
      <w:r>
        <w:rPr>
          <w:spacing w:val="2"/>
        </w:rPr>
        <w:t xml:space="preserve"> </w:t>
      </w:r>
      <w:r>
        <w:rPr>
          <w:spacing w:val="-1"/>
        </w:rPr>
        <w:t>th</w:t>
      </w:r>
      <w:r>
        <w:t>ose of</w:t>
      </w:r>
      <w:r>
        <w:rPr>
          <w:spacing w:val="2"/>
        </w:rPr>
        <w:t xml:space="preserve"> </w:t>
      </w:r>
      <w:r>
        <w:rPr>
          <w:spacing w:val="-1"/>
        </w:rPr>
        <w:t>C</w:t>
      </w:r>
      <w:r>
        <w:t>l</w:t>
      </w:r>
      <w:r>
        <w:rPr>
          <w:spacing w:val="-1"/>
        </w:rPr>
        <w:t>a</w:t>
      </w:r>
      <w:r>
        <w:t>ss</w:t>
      </w:r>
      <w:r>
        <w:rPr>
          <w:spacing w:val="1"/>
        </w:rPr>
        <w:t xml:space="preserve"> </w:t>
      </w:r>
      <w:r>
        <w:t>I</w:t>
      </w:r>
      <w:r>
        <w:rPr>
          <w:spacing w:val="2"/>
        </w:rPr>
        <w:t xml:space="preserve"> </w:t>
      </w:r>
      <w:r>
        <w:t>is</w:t>
      </w:r>
      <w:r>
        <w:rPr>
          <w:spacing w:val="2"/>
        </w:rPr>
        <w:t xml:space="preserve"> </w:t>
      </w:r>
      <w:r>
        <w:rPr>
          <w:spacing w:val="-2"/>
        </w:rPr>
        <w:t>a</w:t>
      </w:r>
      <w:r>
        <w:t>l</w:t>
      </w:r>
      <w:r>
        <w:rPr>
          <w:spacing w:val="1"/>
        </w:rPr>
        <w:t>l</w:t>
      </w:r>
      <w:r>
        <w:t>o</w:t>
      </w:r>
      <w:r>
        <w:rPr>
          <w:spacing w:val="-2"/>
        </w:rPr>
        <w:t>w</w:t>
      </w:r>
      <w:r>
        <w:rPr>
          <w:spacing w:val="-1"/>
        </w:rPr>
        <w:t>e</w:t>
      </w:r>
      <w:r>
        <w:rPr>
          <w:spacing w:val="1"/>
        </w:rPr>
        <w:t>d</w:t>
      </w:r>
      <w:r>
        <w:t>.</w:t>
      </w:r>
      <w:r>
        <w:rPr>
          <w:spacing w:val="1"/>
        </w:rPr>
        <w:t xml:space="preserve"> </w:t>
      </w:r>
      <w:r>
        <w:t>W</w:t>
      </w:r>
      <w:r>
        <w:rPr>
          <w:spacing w:val="-1"/>
        </w:rPr>
        <w:t>i</w:t>
      </w:r>
      <w:r>
        <w:rPr>
          <w:spacing w:val="1"/>
        </w:rPr>
        <w:t>t</w:t>
      </w:r>
      <w:r>
        <w:rPr>
          <w:spacing w:val="-1"/>
        </w:rPr>
        <w:t>hi</w:t>
      </w:r>
      <w:r>
        <w:t>n</w:t>
      </w:r>
      <w:r>
        <w:rPr>
          <w:spacing w:val="2"/>
        </w:rPr>
        <w:t xml:space="preserve"> </w:t>
      </w:r>
      <w:r>
        <w:t>t</w:t>
      </w:r>
      <w:r>
        <w:rPr>
          <w:spacing w:val="-1"/>
        </w:rPr>
        <w:t>h</w:t>
      </w:r>
      <w:r>
        <w:t>is</w:t>
      </w:r>
      <w:r>
        <w:rPr>
          <w:spacing w:val="2"/>
        </w:rPr>
        <w:t xml:space="preserve"> </w:t>
      </w:r>
      <w:r>
        <w:rPr>
          <w:spacing w:val="-1"/>
        </w:rPr>
        <w:t>to</w:t>
      </w:r>
      <w:r>
        <w:rPr>
          <w:spacing w:val="1"/>
        </w:rPr>
        <w:t>l</w:t>
      </w:r>
      <w:r>
        <w:rPr>
          <w:spacing w:val="-2"/>
        </w:rPr>
        <w:t>e</w:t>
      </w:r>
      <w:r>
        <w:t>r</w:t>
      </w:r>
      <w:r>
        <w:rPr>
          <w:spacing w:val="-1"/>
        </w:rPr>
        <w:t>a</w:t>
      </w:r>
      <w:r>
        <w:rPr>
          <w:spacing w:val="1"/>
        </w:rPr>
        <w:t>n</w:t>
      </w:r>
      <w:r>
        <w:rPr>
          <w:spacing w:val="-1"/>
        </w:rPr>
        <w:t>c</w:t>
      </w:r>
      <w:r>
        <w:t>e</w:t>
      </w:r>
      <w:r>
        <w:rPr>
          <w:spacing w:val="2"/>
        </w:rPr>
        <w:t xml:space="preserve"> </w:t>
      </w:r>
      <w:r>
        <w:rPr>
          <w:spacing w:val="-1"/>
        </w:rPr>
        <w:t>n</w:t>
      </w:r>
      <w:r>
        <w:rPr>
          <w:spacing w:val="1"/>
        </w:rPr>
        <w:t>o</w:t>
      </w:r>
      <w:r>
        <w:t xml:space="preserve">t </w:t>
      </w:r>
      <w:r>
        <w:rPr>
          <w:spacing w:val="-2"/>
        </w:rPr>
        <w:t>m</w:t>
      </w:r>
      <w:r>
        <w:rPr>
          <w:spacing w:val="1"/>
        </w:rPr>
        <w:t>o</w:t>
      </w:r>
      <w:r>
        <w:t>re</w:t>
      </w:r>
      <w:r>
        <w:rPr>
          <w:spacing w:val="-3"/>
        </w:rPr>
        <w:t xml:space="preserve"> </w:t>
      </w:r>
      <w:r>
        <w:rPr>
          <w:spacing w:val="1"/>
        </w:rPr>
        <w:t>t</w:t>
      </w:r>
      <w:r>
        <w:t>h</w:t>
      </w:r>
      <w:r>
        <w:rPr>
          <w:spacing w:val="-2"/>
        </w:rPr>
        <w:t>a</w:t>
      </w:r>
      <w:r>
        <w:t>n</w:t>
      </w:r>
      <w:r>
        <w:rPr>
          <w:spacing w:val="-2"/>
        </w:rPr>
        <w:t xml:space="preserve"> </w:t>
      </w:r>
      <w:r>
        <w:t>0.5</w:t>
      </w:r>
      <w:r>
        <w:rPr>
          <w:spacing w:val="-2"/>
        </w:rPr>
        <w:t xml:space="preserve"> </w:t>
      </w:r>
      <w:r>
        <w:t>p</w:t>
      </w:r>
      <w:r>
        <w:rPr>
          <w:spacing w:val="-1"/>
        </w:rPr>
        <w:t>e</w:t>
      </w:r>
      <w:r>
        <w:t>r</w:t>
      </w:r>
      <w:r>
        <w:rPr>
          <w:spacing w:val="-2"/>
        </w:rPr>
        <w:t xml:space="preserve"> </w:t>
      </w:r>
      <w:r>
        <w:rPr>
          <w:spacing w:val="-1"/>
        </w:rPr>
        <w:t>ce</w:t>
      </w:r>
      <w:r>
        <w:rPr>
          <w:spacing w:val="1"/>
        </w:rPr>
        <w:t>n</w:t>
      </w:r>
      <w:r>
        <w:t>t</w:t>
      </w:r>
      <w:r>
        <w:rPr>
          <w:spacing w:val="-2"/>
        </w:rPr>
        <w:t xml:space="preserve"> </w:t>
      </w:r>
      <w:r>
        <w:rPr>
          <w:spacing w:val="1"/>
        </w:rPr>
        <w:t>i</w:t>
      </w:r>
      <w:r>
        <w:t>n</w:t>
      </w:r>
      <w:r>
        <w:rPr>
          <w:spacing w:val="-3"/>
        </w:rPr>
        <w:t xml:space="preserve"> </w:t>
      </w:r>
      <w:r>
        <w:t>t</w:t>
      </w:r>
      <w:r>
        <w:rPr>
          <w:spacing w:val="-1"/>
        </w:rPr>
        <w:t>o</w:t>
      </w:r>
      <w:r>
        <w:rPr>
          <w:spacing w:val="1"/>
        </w:rPr>
        <w:t>t</w:t>
      </w:r>
      <w:r>
        <w:rPr>
          <w:spacing w:val="-2"/>
        </w:rPr>
        <w:t>a</w:t>
      </w:r>
      <w:r>
        <w:t>l</w:t>
      </w:r>
      <w:r>
        <w:rPr>
          <w:spacing w:val="-1"/>
        </w:rPr>
        <w:t xml:space="preserve"> </w:t>
      </w:r>
      <w:r>
        <w:rPr>
          <w:spacing w:val="-2"/>
        </w:rPr>
        <w:t>m</w:t>
      </w:r>
      <w:r>
        <w:t>ay</w:t>
      </w:r>
      <w:r>
        <w:rPr>
          <w:spacing w:val="-2"/>
        </w:rPr>
        <w:t xml:space="preserve"> </w:t>
      </w:r>
      <w:r>
        <w:rPr>
          <w:spacing w:val="-1"/>
        </w:rPr>
        <w:t>c</w:t>
      </w:r>
      <w:r>
        <w:t>on</w:t>
      </w:r>
      <w:r>
        <w:rPr>
          <w:spacing w:val="-1"/>
        </w:rPr>
        <w:t>s</w:t>
      </w:r>
      <w:r>
        <w:t>i</w:t>
      </w:r>
      <w:r>
        <w:rPr>
          <w:spacing w:val="-1"/>
        </w:rPr>
        <w:t>s</w:t>
      </w:r>
      <w:r>
        <w:t>t</w:t>
      </w:r>
      <w:r>
        <w:rPr>
          <w:spacing w:val="-1"/>
        </w:rPr>
        <w:t xml:space="preserve"> o</w:t>
      </w:r>
      <w:r>
        <w:t>f</w:t>
      </w:r>
      <w:r>
        <w:rPr>
          <w:spacing w:val="-2"/>
        </w:rPr>
        <w:t xml:space="preserve"> </w:t>
      </w:r>
      <w:r>
        <w:rPr>
          <w:spacing w:val="1"/>
        </w:rPr>
        <w:t>p</w:t>
      </w:r>
      <w:r>
        <w:rPr>
          <w:spacing w:val="-1"/>
        </w:rPr>
        <w:t>r</w:t>
      </w:r>
      <w:r>
        <w:rPr>
          <w:spacing w:val="1"/>
        </w:rPr>
        <w:t>o</w:t>
      </w:r>
      <w:r>
        <w:rPr>
          <w:spacing w:val="-1"/>
        </w:rPr>
        <w:t>d</w:t>
      </w:r>
      <w:r>
        <w:rPr>
          <w:spacing w:val="1"/>
        </w:rPr>
        <w:t>u</w:t>
      </w:r>
      <w:r>
        <w:rPr>
          <w:spacing w:val="-1"/>
        </w:rPr>
        <w:t>c</w:t>
      </w:r>
      <w:r>
        <w:t>e</w:t>
      </w:r>
      <w:r>
        <w:rPr>
          <w:spacing w:val="-3"/>
        </w:rPr>
        <w:t xml:space="preserve"> </w:t>
      </w:r>
      <w:r>
        <w:t>s</w:t>
      </w:r>
      <w:r>
        <w:rPr>
          <w:spacing w:val="-1"/>
        </w:rPr>
        <w:t>a</w:t>
      </w:r>
      <w:r>
        <w:t>t</w:t>
      </w:r>
      <w:r>
        <w:rPr>
          <w:spacing w:val="1"/>
        </w:rPr>
        <w:t>i</w:t>
      </w:r>
      <w:r>
        <w:rPr>
          <w:spacing w:val="-1"/>
        </w:rPr>
        <w:t>sf</w:t>
      </w:r>
      <w:r>
        <w:t>yi</w:t>
      </w:r>
      <w:r>
        <w:rPr>
          <w:spacing w:val="-1"/>
        </w:rPr>
        <w:t>n</w:t>
      </w:r>
      <w:r>
        <w:t>g</w:t>
      </w:r>
      <w:r>
        <w:rPr>
          <w:spacing w:val="-2"/>
        </w:rPr>
        <w:t xml:space="preserve"> </w:t>
      </w:r>
      <w:r>
        <w:t>the</w:t>
      </w:r>
      <w:r>
        <w:rPr>
          <w:spacing w:val="-5"/>
        </w:rPr>
        <w:t xml:space="preserve"> </w:t>
      </w:r>
      <w:r>
        <w:t>r</w:t>
      </w:r>
      <w:r>
        <w:rPr>
          <w:spacing w:val="-1"/>
        </w:rPr>
        <w:t>e</w:t>
      </w:r>
      <w:r>
        <w:t>qui</w:t>
      </w:r>
      <w:r>
        <w:rPr>
          <w:spacing w:val="-1"/>
        </w:rPr>
        <w:t>r</w:t>
      </w:r>
      <w:r>
        <w:rPr>
          <w:spacing w:val="1"/>
        </w:rPr>
        <w:t>e</w:t>
      </w:r>
      <w:r>
        <w:rPr>
          <w:spacing w:val="-2"/>
        </w:rPr>
        <w:t>m</w:t>
      </w:r>
      <w:r>
        <w:rPr>
          <w:spacing w:val="-1"/>
        </w:rPr>
        <w:t>e</w:t>
      </w:r>
      <w:r>
        <w:t>nts</w:t>
      </w:r>
      <w:r>
        <w:rPr>
          <w:spacing w:val="-2"/>
        </w:rPr>
        <w:t xml:space="preserve"> </w:t>
      </w:r>
      <w:r>
        <w:t>of</w:t>
      </w:r>
      <w:r>
        <w:rPr>
          <w:spacing w:val="-2"/>
        </w:rPr>
        <w:t xml:space="preserve"> </w:t>
      </w:r>
      <w:r>
        <w:rPr>
          <w:spacing w:val="-1"/>
        </w:rPr>
        <w:t>C</w:t>
      </w:r>
      <w:r>
        <w:rPr>
          <w:spacing w:val="1"/>
        </w:rPr>
        <w:t>l</w:t>
      </w:r>
      <w:r>
        <w:rPr>
          <w:spacing w:val="-2"/>
        </w:rPr>
        <w:t>a</w:t>
      </w:r>
      <w:r>
        <w:t>ss</w:t>
      </w:r>
      <w:r>
        <w:rPr>
          <w:spacing w:val="-2"/>
        </w:rPr>
        <w:t xml:space="preserve"> </w:t>
      </w:r>
      <w:r>
        <w:t>II qu</w:t>
      </w:r>
      <w:r>
        <w:rPr>
          <w:spacing w:val="-1"/>
        </w:rPr>
        <w:t>al</w:t>
      </w:r>
      <w:r>
        <w:t>ity.</w:t>
      </w:r>
    </w:p>
    <w:p w14:paraId="0293DB13" w14:textId="77777777" w:rsidR="00D41C24" w:rsidRDefault="00D41C24" w:rsidP="00D41C24">
      <w:pPr>
        <w:pStyle w:val="H23G"/>
      </w:pPr>
      <w:r>
        <w:tab/>
        <w:t>(ii)</w:t>
      </w:r>
      <w:r>
        <w:tab/>
      </w:r>
      <w:r>
        <w:rPr>
          <w:spacing w:val="-1"/>
        </w:rPr>
        <w:t>C</w:t>
      </w:r>
      <w:r>
        <w:t>l</w:t>
      </w:r>
      <w:r>
        <w:rPr>
          <w:spacing w:val="1"/>
        </w:rPr>
        <w:t>a</w:t>
      </w:r>
      <w:r>
        <w:t>ss</w:t>
      </w:r>
      <w:r>
        <w:rPr>
          <w:spacing w:val="-1"/>
        </w:rPr>
        <w:t xml:space="preserve"> </w:t>
      </w:r>
      <w:r>
        <w:t>I</w:t>
      </w:r>
    </w:p>
    <w:p w14:paraId="7D48233E" w14:textId="77777777" w:rsidR="00D41C24" w:rsidRDefault="00D41C24" w:rsidP="00D41C24">
      <w:pPr>
        <w:pStyle w:val="SingleTxtG"/>
      </w:pPr>
      <w:r>
        <w:t>A</w:t>
      </w:r>
      <w:r>
        <w:rPr>
          <w:spacing w:val="1"/>
        </w:rPr>
        <w:t xml:space="preserve"> </w:t>
      </w:r>
      <w:r>
        <w:t>tot</w:t>
      </w:r>
      <w:r>
        <w:rPr>
          <w:spacing w:val="-1"/>
        </w:rPr>
        <w:t>a</w:t>
      </w:r>
      <w:r>
        <w:t>l</w:t>
      </w:r>
      <w:r>
        <w:rPr>
          <w:spacing w:val="1"/>
        </w:rPr>
        <w:t xml:space="preserve"> </w:t>
      </w:r>
      <w:r>
        <w:t>tol</w:t>
      </w:r>
      <w:r>
        <w:rPr>
          <w:spacing w:val="-1"/>
        </w:rPr>
        <w:t>e</w:t>
      </w:r>
      <w:r>
        <w:t>r</w:t>
      </w:r>
      <w:r>
        <w:rPr>
          <w:spacing w:val="-2"/>
        </w:rPr>
        <w:t>a</w:t>
      </w:r>
      <w:r>
        <w:t>n</w:t>
      </w:r>
      <w:r>
        <w:rPr>
          <w:spacing w:val="-1"/>
        </w:rPr>
        <w:t>c</w:t>
      </w:r>
      <w:r>
        <w:t>e</w:t>
      </w:r>
      <w:r>
        <w:rPr>
          <w:spacing w:val="1"/>
        </w:rPr>
        <w:t xml:space="preserve"> </w:t>
      </w:r>
      <w:r>
        <w:t>of</w:t>
      </w:r>
      <w:r>
        <w:rPr>
          <w:spacing w:val="2"/>
        </w:rPr>
        <w:t xml:space="preserve"> </w:t>
      </w:r>
      <w:r>
        <w:t>10</w:t>
      </w:r>
      <w:r>
        <w:rPr>
          <w:spacing w:val="1"/>
        </w:rPr>
        <w:t xml:space="preserve"> </w:t>
      </w:r>
      <w:r>
        <w:t>p</w:t>
      </w:r>
      <w:r>
        <w:rPr>
          <w:spacing w:val="-1"/>
        </w:rPr>
        <w:t>e</w:t>
      </w:r>
      <w:r>
        <w:t>r</w:t>
      </w:r>
      <w:r>
        <w:rPr>
          <w:spacing w:val="1"/>
        </w:rPr>
        <w:t xml:space="preserve"> </w:t>
      </w:r>
      <w:r>
        <w:rPr>
          <w:spacing w:val="-1"/>
        </w:rPr>
        <w:t>ce</w:t>
      </w:r>
      <w:r>
        <w:rPr>
          <w:spacing w:val="1"/>
        </w:rPr>
        <w:t>n</w:t>
      </w:r>
      <w:r>
        <w:t>t, by</w:t>
      </w:r>
      <w:r>
        <w:rPr>
          <w:spacing w:val="1"/>
        </w:rPr>
        <w:t xml:space="preserve"> </w:t>
      </w:r>
      <w:r>
        <w:t>nu</w:t>
      </w:r>
      <w:r>
        <w:rPr>
          <w:spacing w:val="-2"/>
        </w:rPr>
        <w:t>m</w:t>
      </w:r>
      <w:r>
        <w:rPr>
          <w:spacing w:val="2"/>
        </w:rPr>
        <w:t>b</w:t>
      </w:r>
      <w:r>
        <w:rPr>
          <w:spacing w:val="-2"/>
        </w:rPr>
        <w:t>e</w:t>
      </w:r>
      <w:r>
        <w:t>r</w:t>
      </w:r>
      <w:r>
        <w:rPr>
          <w:spacing w:val="2"/>
        </w:rPr>
        <w:t xml:space="preserve"> </w:t>
      </w:r>
      <w:r>
        <w:t>or</w:t>
      </w:r>
      <w:r>
        <w:rPr>
          <w:spacing w:val="2"/>
        </w:rPr>
        <w:t xml:space="preserve"> </w:t>
      </w:r>
      <w:r>
        <w:t>w</w:t>
      </w:r>
      <w:r>
        <w:rPr>
          <w:spacing w:val="-1"/>
        </w:rPr>
        <w:t>e</w:t>
      </w:r>
      <w:r>
        <w:t>i</w:t>
      </w:r>
      <w:r>
        <w:rPr>
          <w:spacing w:val="-1"/>
        </w:rPr>
        <w:t>g</w:t>
      </w:r>
      <w:r>
        <w:rPr>
          <w:spacing w:val="1"/>
        </w:rPr>
        <w:t>h</w:t>
      </w:r>
      <w:r>
        <w:t>t,</w:t>
      </w:r>
      <w:r>
        <w:rPr>
          <w:spacing w:val="1"/>
        </w:rPr>
        <w:t xml:space="preserve"> o</w:t>
      </w:r>
      <w:r>
        <w:t>f</w:t>
      </w:r>
      <w:r>
        <w:rPr>
          <w:spacing w:val="1"/>
        </w:rPr>
        <w:t xml:space="preserve"> </w:t>
      </w:r>
      <w:r>
        <w:t>l</w:t>
      </w:r>
      <w:r>
        <w:rPr>
          <w:spacing w:val="-1"/>
        </w:rPr>
        <w:t>e</w:t>
      </w:r>
      <w:r>
        <w:rPr>
          <w:spacing w:val="-2"/>
        </w:rPr>
        <w:t>m</w:t>
      </w:r>
      <w:r>
        <w:rPr>
          <w:spacing w:val="1"/>
        </w:rPr>
        <w:t>o</w:t>
      </w:r>
      <w:r>
        <w:t>ns</w:t>
      </w:r>
      <w:r>
        <w:rPr>
          <w:spacing w:val="1"/>
        </w:rPr>
        <w:t xml:space="preserve"> </w:t>
      </w:r>
      <w:r>
        <w:t>n</w:t>
      </w:r>
      <w:r>
        <w:rPr>
          <w:spacing w:val="-1"/>
        </w:rPr>
        <w:t>o</w:t>
      </w:r>
      <w:r>
        <w:t>t</w:t>
      </w:r>
      <w:r>
        <w:rPr>
          <w:spacing w:val="2"/>
        </w:rPr>
        <w:t xml:space="preserve"> </w:t>
      </w:r>
      <w:r>
        <w:t>s</w:t>
      </w:r>
      <w:r>
        <w:rPr>
          <w:spacing w:val="-1"/>
        </w:rPr>
        <w:t>a</w:t>
      </w:r>
      <w:r>
        <w:t>tisf</w:t>
      </w:r>
      <w:r>
        <w:rPr>
          <w:spacing w:val="-2"/>
        </w:rPr>
        <w:t>y</w:t>
      </w:r>
      <w:r>
        <w:t>ing</w:t>
      </w:r>
      <w:r>
        <w:rPr>
          <w:spacing w:val="1"/>
        </w:rPr>
        <w:t xml:space="preserve"> </w:t>
      </w:r>
      <w:r>
        <w:t>the r</w:t>
      </w:r>
      <w:r>
        <w:rPr>
          <w:spacing w:val="-1"/>
        </w:rPr>
        <w:t>e</w:t>
      </w:r>
      <w:r>
        <w:rPr>
          <w:spacing w:val="1"/>
        </w:rPr>
        <w:t>q</w:t>
      </w:r>
      <w:r>
        <w:rPr>
          <w:spacing w:val="-1"/>
        </w:rPr>
        <w:t>u</w:t>
      </w:r>
      <w:r>
        <w:t>ir</w:t>
      </w:r>
      <w:r>
        <w:rPr>
          <w:spacing w:val="-1"/>
        </w:rPr>
        <w:t>eme</w:t>
      </w:r>
      <w:r>
        <w:rPr>
          <w:spacing w:val="1"/>
        </w:rPr>
        <w:t>n</w:t>
      </w:r>
      <w:r>
        <w:t xml:space="preserve">ts </w:t>
      </w:r>
      <w:r>
        <w:rPr>
          <w:spacing w:val="-1"/>
        </w:rPr>
        <w:t>o</w:t>
      </w:r>
      <w:r>
        <w:t>f</w:t>
      </w:r>
      <w:r>
        <w:rPr>
          <w:spacing w:val="2"/>
        </w:rPr>
        <w:t xml:space="preserve"> </w:t>
      </w:r>
      <w:r>
        <w:t>t</w:t>
      </w:r>
      <w:r>
        <w:rPr>
          <w:spacing w:val="1"/>
        </w:rPr>
        <w:t>h</w:t>
      </w:r>
      <w:r>
        <w:t>e</w:t>
      </w:r>
      <w:r>
        <w:rPr>
          <w:spacing w:val="1"/>
        </w:rPr>
        <w:t xml:space="preserve"> </w:t>
      </w:r>
      <w:r>
        <w:rPr>
          <w:spacing w:val="-2"/>
        </w:rPr>
        <w:t>c</w:t>
      </w:r>
      <w:r>
        <w:rPr>
          <w:spacing w:val="1"/>
        </w:rPr>
        <w:t>l</w:t>
      </w:r>
      <w:r>
        <w:rPr>
          <w:spacing w:val="-1"/>
        </w:rPr>
        <w:t>a</w:t>
      </w:r>
      <w:r>
        <w:t>ss</w:t>
      </w:r>
      <w:r>
        <w:rPr>
          <w:spacing w:val="1"/>
        </w:rPr>
        <w:t xml:space="preserve"> bu</w:t>
      </w:r>
      <w:r>
        <w:t>t</w:t>
      </w:r>
      <w:r>
        <w:rPr>
          <w:spacing w:val="2"/>
        </w:rPr>
        <w:t xml:space="preserve"> </w:t>
      </w:r>
      <w:r>
        <w:rPr>
          <w:spacing w:val="-2"/>
        </w:rPr>
        <w:t>m</w:t>
      </w:r>
      <w:r>
        <w:rPr>
          <w:spacing w:val="1"/>
        </w:rPr>
        <w:t>e</w:t>
      </w:r>
      <w:r>
        <w:rPr>
          <w:spacing w:val="-1"/>
        </w:rPr>
        <w:t>e</w:t>
      </w:r>
      <w:r>
        <w:t>ti</w:t>
      </w:r>
      <w:r>
        <w:rPr>
          <w:spacing w:val="1"/>
        </w:rPr>
        <w:t>n</w:t>
      </w:r>
      <w:r>
        <w:t>g</w:t>
      </w:r>
      <w:r>
        <w:rPr>
          <w:spacing w:val="2"/>
        </w:rPr>
        <w:t xml:space="preserve"> </w:t>
      </w:r>
      <w:r>
        <w:rPr>
          <w:spacing w:val="-1"/>
        </w:rPr>
        <w:t>t</w:t>
      </w:r>
      <w:r>
        <w:rPr>
          <w:spacing w:val="1"/>
        </w:rPr>
        <w:t>h</w:t>
      </w:r>
      <w:r>
        <w:rPr>
          <w:spacing w:val="-1"/>
        </w:rPr>
        <w:t>o</w:t>
      </w:r>
      <w:r>
        <w:t>se</w:t>
      </w:r>
      <w:r>
        <w:rPr>
          <w:spacing w:val="1"/>
        </w:rPr>
        <w:t xml:space="preserve"> o</w:t>
      </w:r>
      <w:r>
        <w:t>f</w:t>
      </w:r>
      <w:r>
        <w:rPr>
          <w:spacing w:val="2"/>
        </w:rPr>
        <w:t xml:space="preserve"> </w:t>
      </w:r>
      <w:r>
        <w:rPr>
          <w:spacing w:val="-1"/>
        </w:rPr>
        <w:t>C</w:t>
      </w:r>
      <w:r>
        <w:t>l</w:t>
      </w:r>
      <w:r>
        <w:rPr>
          <w:spacing w:val="-1"/>
        </w:rPr>
        <w:t>as</w:t>
      </w:r>
      <w:r>
        <w:t>s</w:t>
      </w:r>
      <w:r>
        <w:rPr>
          <w:spacing w:val="2"/>
        </w:rPr>
        <w:t xml:space="preserve"> </w:t>
      </w:r>
      <w:r>
        <w:t>II</w:t>
      </w:r>
      <w:r>
        <w:rPr>
          <w:spacing w:val="1"/>
        </w:rPr>
        <w:t xml:space="preserve"> i</w:t>
      </w:r>
      <w:r>
        <w:t xml:space="preserve">s </w:t>
      </w:r>
      <w:r>
        <w:rPr>
          <w:spacing w:val="-1"/>
        </w:rPr>
        <w:t>a</w:t>
      </w:r>
      <w:r>
        <w:rPr>
          <w:spacing w:val="1"/>
        </w:rPr>
        <w:t>l</w:t>
      </w:r>
      <w:r>
        <w:rPr>
          <w:spacing w:val="-1"/>
        </w:rPr>
        <w:t>l</w:t>
      </w:r>
      <w:r>
        <w:t>ow</w:t>
      </w:r>
      <w:r>
        <w:rPr>
          <w:spacing w:val="-1"/>
        </w:rPr>
        <w:t>e</w:t>
      </w:r>
      <w:r>
        <w:rPr>
          <w:spacing w:val="1"/>
        </w:rPr>
        <w:t>d</w:t>
      </w:r>
      <w:r>
        <w:t>. W</w:t>
      </w:r>
      <w:r>
        <w:rPr>
          <w:spacing w:val="1"/>
        </w:rPr>
        <w:t>i</w:t>
      </w:r>
      <w:r>
        <w:rPr>
          <w:spacing w:val="-1"/>
        </w:rPr>
        <w:t>t</w:t>
      </w:r>
      <w:r>
        <w:rPr>
          <w:spacing w:val="1"/>
        </w:rPr>
        <w:t>h</w:t>
      </w:r>
      <w:r>
        <w:rPr>
          <w:spacing w:val="-1"/>
        </w:rPr>
        <w:t>i</w:t>
      </w:r>
      <w:r>
        <w:t>n</w:t>
      </w:r>
      <w:r>
        <w:rPr>
          <w:spacing w:val="1"/>
        </w:rPr>
        <w:t xml:space="preserve"> t</w:t>
      </w:r>
      <w:r>
        <w:rPr>
          <w:spacing w:val="-1"/>
        </w:rPr>
        <w:t>h</w:t>
      </w:r>
      <w:r>
        <w:rPr>
          <w:spacing w:val="1"/>
        </w:rPr>
        <w:t>i</w:t>
      </w:r>
      <w:r>
        <w:t>s t</w:t>
      </w:r>
      <w:r>
        <w:rPr>
          <w:spacing w:val="-1"/>
        </w:rPr>
        <w:t>o</w:t>
      </w:r>
      <w:r>
        <w:t>l</w:t>
      </w:r>
      <w:r>
        <w:rPr>
          <w:spacing w:val="-1"/>
        </w:rPr>
        <w:t>e</w:t>
      </w:r>
      <w:r>
        <w:t>r</w:t>
      </w:r>
      <w:r>
        <w:rPr>
          <w:spacing w:val="-2"/>
        </w:rPr>
        <w:t>a</w:t>
      </w:r>
      <w:r>
        <w:rPr>
          <w:spacing w:val="1"/>
        </w:rPr>
        <w:t>nc</w:t>
      </w:r>
      <w:r>
        <w:t>e</w:t>
      </w:r>
      <w:r>
        <w:rPr>
          <w:spacing w:val="2"/>
        </w:rPr>
        <w:t xml:space="preserve"> </w:t>
      </w:r>
      <w:r>
        <w:rPr>
          <w:spacing w:val="-1"/>
        </w:rPr>
        <w:t>n</w:t>
      </w:r>
      <w:r>
        <w:rPr>
          <w:spacing w:val="1"/>
        </w:rPr>
        <w:t xml:space="preserve">ot </w:t>
      </w:r>
      <w:r>
        <w:rPr>
          <w:spacing w:val="-2"/>
        </w:rPr>
        <w:t>m</w:t>
      </w:r>
      <w:r>
        <w:rPr>
          <w:spacing w:val="1"/>
        </w:rPr>
        <w:t>o</w:t>
      </w:r>
      <w:r>
        <w:t>re th</w:t>
      </w:r>
      <w:r>
        <w:rPr>
          <w:spacing w:val="-2"/>
        </w:rPr>
        <w:t>a</w:t>
      </w:r>
      <w:r>
        <w:t>n</w:t>
      </w:r>
      <w:r>
        <w:rPr>
          <w:spacing w:val="2"/>
        </w:rPr>
        <w:t xml:space="preserve"> </w:t>
      </w:r>
      <w:r>
        <w:t>1</w:t>
      </w:r>
      <w:r>
        <w:rPr>
          <w:spacing w:val="2"/>
        </w:rPr>
        <w:t xml:space="preserve"> </w:t>
      </w:r>
      <w:r>
        <w:t>p</w:t>
      </w:r>
      <w:r>
        <w:rPr>
          <w:spacing w:val="-1"/>
        </w:rPr>
        <w:t>e</w:t>
      </w:r>
      <w:r>
        <w:t>r</w:t>
      </w:r>
      <w:r>
        <w:rPr>
          <w:spacing w:val="2"/>
        </w:rPr>
        <w:t xml:space="preserve"> </w:t>
      </w:r>
      <w:r>
        <w:rPr>
          <w:spacing w:val="-1"/>
        </w:rPr>
        <w:t>ce</w:t>
      </w:r>
      <w:r>
        <w:rPr>
          <w:spacing w:val="1"/>
        </w:rPr>
        <w:t>n</w:t>
      </w:r>
      <w:r>
        <w:t>t</w:t>
      </w:r>
      <w:r>
        <w:rPr>
          <w:spacing w:val="2"/>
        </w:rPr>
        <w:t xml:space="preserve"> </w:t>
      </w:r>
      <w:r>
        <w:t>in tot</w:t>
      </w:r>
      <w:r>
        <w:rPr>
          <w:spacing w:val="-1"/>
        </w:rPr>
        <w:t>a</w:t>
      </w:r>
      <w:r>
        <w:t>l</w:t>
      </w:r>
      <w:r>
        <w:rPr>
          <w:spacing w:val="1"/>
        </w:rPr>
        <w:t xml:space="preserve"> </w:t>
      </w:r>
      <w:r>
        <w:rPr>
          <w:spacing w:val="-2"/>
        </w:rPr>
        <w:t>m</w:t>
      </w:r>
      <w:r>
        <w:t>ay</w:t>
      </w:r>
      <w:r>
        <w:rPr>
          <w:spacing w:val="2"/>
        </w:rPr>
        <w:t xml:space="preserve"> </w:t>
      </w:r>
      <w:r>
        <w:rPr>
          <w:spacing w:val="-1"/>
        </w:rPr>
        <w:t>c</w:t>
      </w:r>
      <w:r>
        <w:t>on</w:t>
      </w:r>
      <w:r>
        <w:rPr>
          <w:spacing w:val="-1"/>
        </w:rPr>
        <w:t>s</w:t>
      </w:r>
      <w:r>
        <w:t>i</w:t>
      </w:r>
      <w:r>
        <w:rPr>
          <w:spacing w:val="-1"/>
        </w:rPr>
        <w:t>s</w:t>
      </w:r>
      <w:r>
        <w:t>t</w:t>
      </w:r>
      <w:r>
        <w:rPr>
          <w:spacing w:val="1"/>
        </w:rPr>
        <w:t xml:space="preserve"> </w:t>
      </w:r>
      <w:r>
        <w:t xml:space="preserve">of </w:t>
      </w:r>
      <w:r>
        <w:rPr>
          <w:spacing w:val="1"/>
        </w:rPr>
        <w:t>p</w:t>
      </w:r>
      <w:r>
        <w:t>r</w:t>
      </w:r>
      <w:r>
        <w:rPr>
          <w:spacing w:val="-1"/>
        </w:rPr>
        <w:t>o</w:t>
      </w:r>
      <w:r>
        <w:t>du</w:t>
      </w:r>
      <w:r>
        <w:rPr>
          <w:spacing w:val="-2"/>
        </w:rPr>
        <w:t>c</w:t>
      </w:r>
      <w:r>
        <w:t xml:space="preserve">e </w:t>
      </w:r>
      <w:r>
        <w:rPr>
          <w:spacing w:val="2"/>
        </w:rPr>
        <w:t>s</w:t>
      </w:r>
      <w:r>
        <w:rPr>
          <w:spacing w:val="-2"/>
        </w:rPr>
        <w:t>a</w:t>
      </w:r>
      <w:r>
        <w:rPr>
          <w:spacing w:val="1"/>
        </w:rPr>
        <w:t>t</w:t>
      </w:r>
      <w:r>
        <w:t>i</w:t>
      </w:r>
      <w:r>
        <w:rPr>
          <w:spacing w:val="-1"/>
        </w:rPr>
        <w:t>s</w:t>
      </w:r>
      <w:r>
        <w:t>f</w:t>
      </w:r>
      <w:r>
        <w:rPr>
          <w:spacing w:val="-1"/>
        </w:rPr>
        <w:t>y</w:t>
      </w:r>
      <w:r>
        <w:t>i</w:t>
      </w:r>
      <w:r>
        <w:rPr>
          <w:spacing w:val="-1"/>
        </w:rPr>
        <w:t>n</w:t>
      </w:r>
      <w:r>
        <w:t>g</w:t>
      </w:r>
      <w:r>
        <w:rPr>
          <w:spacing w:val="1"/>
        </w:rPr>
        <w:t xml:space="preserve"> n</w:t>
      </w:r>
      <w:r>
        <w:rPr>
          <w:spacing w:val="-2"/>
        </w:rPr>
        <w:t>e</w:t>
      </w:r>
      <w:r>
        <w:t>i</w:t>
      </w:r>
      <w:r>
        <w:rPr>
          <w:spacing w:val="1"/>
        </w:rPr>
        <w:t>th</w:t>
      </w:r>
      <w:r>
        <w:rPr>
          <w:spacing w:val="-2"/>
        </w:rPr>
        <w:t>e</w:t>
      </w:r>
      <w:r>
        <w:t>r</w:t>
      </w:r>
      <w:r>
        <w:rPr>
          <w:spacing w:val="1"/>
        </w:rPr>
        <w:t xml:space="preserve"> </w:t>
      </w:r>
      <w:r>
        <w:t>t</w:t>
      </w:r>
      <w:r>
        <w:rPr>
          <w:spacing w:val="-1"/>
        </w:rPr>
        <w:t>h</w:t>
      </w:r>
      <w:r>
        <w:t>e r</w:t>
      </w:r>
      <w:r>
        <w:rPr>
          <w:spacing w:val="-1"/>
        </w:rPr>
        <w:t>e</w:t>
      </w:r>
      <w:r>
        <w:rPr>
          <w:spacing w:val="1"/>
        </w:rPr>
        <w:t>q</w:t>
      </w:r>
      <w:r>
        <w:rPr>
          <w:spacing w:val="-1"/>
        </w:rPr>
        <w:t>u</w:t>
      </w:r>
      <w:r>
        <w:rPr>
          <w:spacing w:val="1"/>
        </w:rPr>
        <w:t>i</w:t>
      </w:r>
      <w:r>
        <w:t>r</w:t>
      </w:r>
      <w:r>
        <w:rPr>
          <w:spacing w:val="-2"/>
        </w:rPr>
        <w:t>e</w:t>
      </w:r>
      <w:r>
        <w:t>m</w:t>
      </w:r>
      <w:r>
        <w:rPr>
          <w:spacing w:val="-1"/>
        </w:rPr>
        <w:t>e</w:t>
      </w:r>
      <w:r>
        <w:rPr>
          <w:spacing w:val="1"/>
        </w:rPr>
        <w:t>n</w:t>
      </w:r>
      <w:r>
        <w:t xml:space="preserve">ts </w:t>
      </w:r>
      <w:r>
        <w:rPr>
          <w:spacing w:val="1"/>
        </w:rPr>
        <w:t>o</w:t>
      </w:r>
      <w:r>
        <w:t xml:space="preserve">f </w:t>
      </w:r>
      <w:r>
        <w:rPr>
          <w:spacing w:val="-1"/>
        </w:rPr>
        <w:t>C</w:t>
      </w:r>
      <w:r>
        <w:t>l</w:t>
      </w:r>
      <w:r>
        <w:rPr>
          <w:spacing w:val="-1"/>
        </w:rPr>
        <w:t>a</w:t>
      </w:r>
      <w:r>
        <w:t>ss</w:t>
      </w:r>
      <w:r>
        <w:rPr>
          <w:spacing w:val="-1"/>
        </w:rPr>
        <w:t xml:space="preserve"> </w:t>
      </w:r>
      <w:r>
        <w:t>II qu</w:t>
      </w:r>
      <w:r>
        <w:rPr>
          <w:spacing w:val="-2"/>
        </w:rPr>
        <w:t>a</w:t>
      </w:r>
      <w:r>
        <w:rPr>
          <w:spacing w:val="1"/>
        </w:rPr>
        <w:t>l</w:t>
      </w:r>
      <w:r>
        <w:rPr>
          <w:spacing w:val="-1"/>
        </w:rPr>
        <w:t>i</w:t>
      </w:r>
      <w:r>
        <w:t>ty</w:t>
      </w:r>
      <w:r>
        <w:rPr>
          <w:spacing w:val="-2"/>
        </w:rPr>
        <w:t xml:space="preserve"> </w:t>
      </w:r>
      <w:r>
        <w:t xml:space="preserve">nor </w:t>
      </w:r>
      <w:r>
        <w:rPr>
          <w:spacing w:val="-1"/>
        </w:rPr>
        <w:t>t</w:t>
      </w:r>
      <w:r>
        <w:t>he</w:t>
      </w:r>
      <w:r>
        <w:rPr>
          <w:spacing w:val="-1"/>
        </w:rPr>
        <w:t xml:space="preserve"> </w:t>
      </w:r>
      <w:r>
        <w:rPr>
          <w:spacing w:val="-2"/>
        </w:rPr>
        <w:t>m</w:t>
      </w:r>
      <w:r>
        <w:rPr>
          <w:spacing w:val="1"/>
        </w:rPr>
        <w:t>i</w:t>
      </w:r>
      <w:r>
        <w:rPr>
          <w:spacing w:val="-1"/>
        </w:rPr>
        <w:t>n</w:t>
      </w:r>
      <w:r>
        <w:rPr>
          <w:spacing w:val="1"/>
        </w:rPr>
        <w:t>i</w:t>
      </w:r>
      <w:r>
        <w:rPr>
          <w:spacing w:val="-2"/>
        </w:rPr>
        <w:t>m</w:t>
      </w:r>
      <w:r>
        <w:t>um</w:t>
      </w:r>
      <w:r>
        <w:rPr>
          <w:spacing w:val="-1"/>
        </w:rPr>
        <w:t xml:space="preserve"> </w:t>
      </w:r>
      <w:r>
        <w:t>r</w:t>
      </w:r>
      <w:r>
        <w:rPr>
          <w:spacing w:val="-2"/>
        </w:rPr>
        <w:t>e</w:t>
      </w:r>
      <w:r>
        <w:t>quir</w:t>
      </w:r>
      <w:r>
        <w:rPr>
          <w:spacing w:val="-1"/>
        </w:rPr>
        <w:t>e</w:t>
      </w:r>
      <w:r>
        <w:t>m</w:t>
      </w:r>
      <w:r>
        <w:rPr>
          <w:spacing w:val="-2"/>
        </w:rPr>
        <w:t>e</w:t>
      </w:r>
      <w:r>
        <w:t>nts,</w:t>
      </w:r>
      <w:r>
        <w:rPr>
          <w:spacing w:val="-1"/>
        </w:rPr>
        <w:t xml:space="preserve"> o</w:t>
      </w:r>
      <w:r>
        <w:t xml:space="preserve">r of </w:t>
      </w:r>
      <w:r>
        <w:rPr>
          <w:spacing w:val="-1"/>
        </w:rPr>
        <w:t>p</w:t>
      </w:r>
      <w:r>
        <w:t>r</w:t>
      </w:r>
      <w:r>
        <w:rPr>
          <w:spacing w:val="-1"/>
        </w:rPr>
        <w:t>od</w:t>
      </w:r>
      <w:r>
        <w:rPr>
          <w:spacing w:val="1"/>
        </w:rPr>
        <w:t>u</w:t>
      </w:r>
      <w:r>
        <w:rPr>
          <w:spacing w:val="-1"/>
        </w:rPr>
        <w:t>c</w:t>
      </w:r>
      <w:r>
        <w:t xml:space="preserve">e </w:t>
      </w:r>
      <w:r>
        <w:rPr>
          <w:spacing w:val="-2"/>
        </w:rPr>
        <w:t>a</w:t>
      </w:r>
      <w:r>
        <w:t>ff</w:t>
      </w:r>
      <w:r>
        <w:rPr>
          <w:spacing w:val="1"/>
        </w:rPr>
        <w:t>e</w:t>
      </w:r>
      <w:r>
        <w:rPr>
          <w:spacing w:val="-2"/>
        </w:rPr>
        <w:t>c</w:t>
      </w:r>
      <w:r>
        <w:rPr>
          <w:spacing w:val="1"/>
        </w:rPr>
        <w:t>t</w:t>
      </w:r>
      <w:r>
        <w:rPr>
          <w:spacing w:val="-2"/>
        </w:rPr>
        <w:t>e</w:t>
      </w:r>
      <w:r>
        <w:t xml:space="preserve">d </w:t>
      </w:r>
      <w:r>
        <w:rPr>
          <w:spacing w:val="1"/>
        </w:rPr>
        <w:t>b</w:t>
      </w:r>
      <w:r>
        <w:t>y</w:t>
      </w:r>
      <w:r>
        <w:rPr>
          <w:spacing w:val="-1"/>
        </w:rPr>
        <w:t xml:space="preserve"> </w:t>
      </w:r>
      <w:r>
        <w:rPr>
          <w:spacing w:val="1"/>
        </w:rPr>
        <w:t>d</w:t>
      </w:r>
      <w:r>
        <w:rPr>
          <w:spacing w:val="-1"/>
        </w:rPr>
        <w:t>e</w:t>
      </w:r>
      <w:r>
        <w:rPr>
          <w:spacing w:val="1"/>
        </w:rPr>
        <w:t>c</w:t>
      </w:r>
      <w:r>
        <w:rPr>
          <w:spacing w:val="-2"/>
        </w:rPr>
        <w:t>a</w:t>
      </w:r>
      <w:r>
        <w:rPr>
          <w:spacing w:val="1"/>
        </w:rPr>
        <w:t>y</w:t>
      </w:r>
      <w:r>
        <w:t>.</w:t>
      </w:r>
    </w:p>
    <w:p w14:paraId="537CFC55" w14:textId="77777777" w:rsidR="00D41C24" w:rsidRDefault="00D41C24" w:rsidP="00D41C24">
      <w:pPr>
        <w:pStyle w:val="H23G"/>
      </w:pPr>
      <w:r>
        <w:tab/>
        <w:t>(</w:t>
      </w:r>
      <w:r>
        <w:rPr>
          <w:spacing w:val="-1"/>
        </w:rPr>
        <w:t>i</w:t>
      </w:r>
      <w:r>
        <w:t>ii)</w:t>
      </w:r>
      <w:r>
        <w:tab/>
        <w:t>Cl</w:t>
      </w:r>
      <w:r>
        <w:rPr>
          <w:spacing w:val="1"/>
        </w:rPr>
        <w:t>a</w:t>
      </w:r>
      <w:r>
        <w:t>ss</w:t>
      </w:r>
      <w:r>
        <w:rPr>
          <w:spacing w:val="-1"/>
        </w:rPr>
        <w:t xml:space="preserve"> </w:t>
      </w:r>
      <w:r>
        <w:t>II</w:t>
      </w:r>
    </w:p>
    <w:p w14:paraId="7CE92E8E" w14:textId="77777777" w:rsidR="00D41C24" w:rsidRDefault="00D41C24" w:rsidP="00D41C24">
      <w:pPr>
        <w:pStyle w:val="SingleTxtG"/>
      </w:pPr>
      <w:r>
        <w:t>A</w:t>
      </w:r>
      <w:r>
        <w:rPr>
          <w:spacing w:val="1"/>
        </w:rPr>
        <w:t xml:space="preserve"> </w:t>
      </w:r>
      <w:r>
        <w:t>tot</w:t>
      </w:r>
      <w:r>
        <w:rPr>
          <w:spacing w:val="-1"/>
        </w:rPr>
        <w:t>a</w:t>
      </w:r>
      <w:r>
        <w:t>l</w:t>
      </w:r>
      <w:r>
        <w:rPr>
          <w:spacing w:val="2"/>
        </w:rPr>
        <w:t xml:space="preserve"> </w:t>
      </w:r>
      <w:r>
        <w:t>t</w:t>
      </w:r>
      <w:r>
        <w:rPr>
          <w:spacing w:val="-1"/>
        </w:rPr>
        <w:t>o</w:t>
      </w:r>
      <w:r>
        <w:rPr>
          <w:spacing w:val="1"/>
        </w:rPr>
        <w:t>l</w:t>
      </w:r>
      <w:r>
        <w:rPr>
          <w:spacing w:val="-2"/>
        </w:rPr>
        <w:t>e</w:t>
      </w:r>
      <w:r>
        <w:t>r</w:t>
      </w:r>
      <w:r>
        <w:rPr>
          <w:spacing w:val="-1"/>
        </w:rPr>
        <w:t>a</w:t>
      </w:r>
      <w:r>
        <w:t>n</w:t>
      </w:r>
      <w:r>
        <w:rPr>
          <w:spacing w:val="-1"/>
        </w:rPr>
        <w:t>c</w:t>
      </w:r>
      <w:r>
        <w:t>e</w:t>
      </w:r>
      <w:r>
        <w:rPr>
          <w:spacing w:val="2"/>
        </w:rPr>
        <w:t xml:space="preserve"> </w:t>
      </w:r>
      <w:r>
        <w:t>of</w:t>
      </w:r>
      <w:r>
        <w:rPr>
          <w:spacing w:val="2"/>
        </w:rPr>
        <w:t xml:space="preserve"> </w:t>
      </w:r>
      <w:r>
        <w:rPr>
          <w:spacing w:val="-1"/>
        </w:rPr>
        <w:t>1</w:t>
      </w:r>
      <w:r>
        <w:t>0</w:t>
      </w:r>
      <w:r>
        <w:rPr>
          <w:spacing w:val="2"/>
        </w:rPr>
        <w:t xml:space="preserve"> </w:t>
      </w:r>
      <w:r>
        <w:t>p</w:t>
      </w:r>
      <w:r>
        <w:rPr>
          <w:spacing w:val="-1"/>
        </w:rPr>
        <w:t>e</w:t>
      </w:r>
      <w:r>
        <w:t>r</w:t>
      </w:r>
      <w:r>
        <w:rPr>
          <w:spacing w:val="3"/>
        </w:rPr>
        <w:t xml:space="preserve"> </w:t>
      </w:r>
      <w:r>
        <w:rPr>
          <w:spacing w:val="-1"/>
        </w:rPr>
        <w:t>ce</w:t>
      </w:r>
      <w:r>
        <w:rPr>
          <w:spacing w:val="1"/>
        </w:rPr>
        <w:t>n</w:t>
      </w:r>
      <w:r>
        <w:t>t,</w:t>
      </w:r>
      <w:r>
        <w:rPr>
          <w:spacing w:val="1"/>
        </w:rPr>
        <w:t xml:space="preserve"> </w:t>
      </w:r>
      <w:r>
        <w:rPr>
          <w:spacing w:val="-1"/>
        </w:rPr>
        <w:t>b</w:t>
      </w:r>
      <w:r>
        <w:t>y</w:t>
      </w:r>
      <w:r>
        <w:rPr>
          <w:spacing w:val="2"/>
        </w:rPr>
        <w:t xml:space="preserve"> </w:t>
      </w:r>
      <w:r>
        <w:t>nu</w:t>
      </w:r>
      <w:r>
        <w:rPr>
          <w:spacing w:val="-2"/>
        </w:rPr>
        <w:t>m</w:t>
      </w:r>
      <w:r>
        <w:t>b</w:t>
      </w:r>
      <w:r>
        <w:rPr>
          <w:spacing w:val="-1"/>
        </w:rPr>
        <w:t>e</w:t>
      </w:r>
      <w:r>
        <w:t>r</w:t>
      </w:r>
      <w:r>
        <w:rPr>
          <w:spacing w:val="2"/>
        </w:rPr>
        <w:t xml:space="preserve"> </w:t>
      </w:r>
      <w:r>
        <w:t>or</w:t>
      </w:r>
      <w:r>
        <w:rPr>
          <w:spacing w:val="2"/>
        </w:rPr>
        <w:t xml:space="preserve"> </w:t>
      </w:r>
      <w:r>
        <w:t>w</w:t>
      </w:r>
      <w:r>
        <w:rPr>
          <w:spacing w:val="-1"/>
        </w:rPr>
        <w:t>e</w:t>
      </w:r>
      <w:r>
        <w:t>ight,</w:t>
      </w:r>
      <w:r>
        <w:rPr>
          <w:spacing w:val="1"/>
        </w:rPr>
        <w:t xml:space="preserve"> </w:t>
      </w:r>
      <w:r>
        <w:t>of</w:t>
      </w:r>
      <w:r>
        <w:rPr>
          <w:spacing w:val="2"/>
        </w:rPr>
        <w:t xml:space="preserve"> </w:t>
      </w:r>
      <w:r>
        <w:t>l</w:t>
      </w:r>
      <w:r>
        <w:rPr>
          <w:spacing w:val="-1"/>
        </w:rPr>
        <w:t>e</w:t>
      </w:r>
      <w:r>
        <w:rPr>
          <w:spacing w:val="-2"/>
        </w:rPr>
        <w:t>m</w:t>
      </w:r>
      <w:r>
        <w:t>ons</w:t>
      </w:r>
      <w:r>
        <w:rPr>
          <w:spacing w:val="2"/>
        </w:rPr>
        <w:t xml:space="preserve"> </w:t>
      </w:r>
      <w:r>
        <w:rPr>
          <w:spacing w:val="-1"/>
        </w:rPr>
        <w:t>sa</w:t>
      </w:r>
      <w:r>
        <w:t>tisf</w:t>
      </w:r>
      <w:r>
        <w:rPr>
          <w:spacing w:val="-1"/>
        </w:rPr>
        <w:t>y</w:t>
      </w:r>
      <w:r>
        <w:t>ing n</w:t>
      </w:r>
      <w:r>
        <w:rPr>
          <w:spacing w:val="-1"/>
        </w:rPr>
        <w:t>e</w:t>
      </w:r>
      <w:r>
        <w:t>ith</w:t>
      </w:r>
      <w:r>
        <w:rPr>
          <w:spacing w:val="-2"/>
        </w:rPr>
        <w:t>e</w:t>
      </w:r>
      <w:r>
        <w:t>r</w:t>
      </w:r>
      <w:r>
        <w:rPr>
          <w:spacing w:val="2"/>
        </w:rPr>
        <w:t xml:space="preserve"> </w:t>
      </w:r>
      <w:r>
        <w:t>the r</w:t>
      </w:r>
      <w:r>
        <w:rPr>
          <w:spacing w:val="-1"/>
        </w:rPr>
        <w:t>e</w:t>
      </w:r>
      <w:r>
        <w:t>q</w:t>
      </w:r>
      <w:r>
        <w:rPr>
          <w:spacing w:val="-1"/>
        </w:rPr>
        <w:t>u</w:t>
      </w:r>
      <w:r>
        <w:t>ir</w:t>
      </w:r>
      <w:r>
        <w:rPr>
          <w:spacing w:val="-1"/>
        </w:rPr>
        <w:t>e</w:t>
      </w:r>
      <w:r>
        <w:t>m</w:t>
      </w:r>
      <w:r>
        <w:rPr>
          <w:spacing w:val="-1"/>
        </w:rPr>
        <w:t>e</w:t>
      </w:r>
      <w:r>
        <w:rPr>
          <w:spacing w:val="1"/>
        </w:rPr>
        <w:t>n</w:t>
      </w:r>
      <w:r>
        <w:t>ts</w:t>
      </w:r>
      <w:r>
        <w:rPr>
          <w:spacing w:val="-7"/>
        </w:rPr>
        <w:t xml:space="preserve"> </w:t>
      </w:r>
      <w:r>
        <w:rPr>
          <w:spacing w:val="-1"/>
        </w:rPr>
        <w:t>o</w:t>
      </w:r>
      <w:r>
        <w:t>f</w:t>
      </w:r>
      <w:r>
        <w:rPr>
          <w:spacing w:val="-6"/>
        </w:rPr>
        <w:t xml:space="preserve"> </w:t>
      </w:r>
      <w:r>
        <w:t>the</w:t>
      </w:r>
      <w:r>
        <w:rPr>
          <w:spacing w:val="-7"/>
        </w:rPr>
        <w:t xml:space="preserve"> </w:t>
      </w:r>
      <w:r>
        <w:rPr>
          <w:spacing w:val="-2"/>
        </w:rPr>
        <w:t>c</w:t>
      </w:r>
      <w:r>
        <w:rPr>
          <w:spacing w:val="1"/>
        </w:rPr>
        <w:t>l</w:t>
      </w:r>
      <w:r>
        <w:rPr>
          <w:spacing w:val="-2"/>
        </w:rPr>
        <w:t>a</w:t>
      </w:r>
      <w:r>
        <w:t>ss</w:t>
      </w:r>
      <w:r>
        <w:rPr>
          <w:spacing w:val="-6"/>
        </w:rPr>
        <w:t xml:space="preserve"> </w:t>
      </w:r>
      <w:r>
        <w:t>nor</w:t>
      </w:r>
      <w:r>
        <w:rPr>
          <w:spacing w:val="-7"/>
        </w:rPr>
        <w:t xml:space="preserve"> </w:t>
      </w:r>
      <w:r>
        <w:t>t</w:t>
      </w:r>
      <w:r>
        <w:rPr>
          <w:spacing w:val="-1"/>
        </w:rPr>
        <w:t>h</w:t>
      </w:r>
      <w:r>
        <w:t>e</w:t>
      </w:r>
      <w:r>
        <w:rPr>
          <w:spacing w:val="-7"/>
        </w:rPr>
        <w:t xml:space="preserve"> </w:t>
      </w:r>
      <w:r>
        <w:rPr>
          <w:spacing w:val="-2"/>
        </w:rPr>
        <w:t>m</w:t>
      </w:r>
      <w:r>
        <w:rPr>
          <w:spacing w:val="1"/>
        </w:rPr>
        <w:t>i</w:t>
      </w:r>
      <w:r>
        <w:rPr>
          <w:spacing w:val="-1"/>
        </w:rPr>
        <w:t>n</w:t>
      </w:r>
      <w:r>
        <w:rPr>
          <w:spacing w:val="1"/>
        </w:rPr>
        <w:t>i</w:t>
      </w:r>
      <w:r>
        <w:rPr>
          <w:spacing w:val="-2"/>
        </w:rPr>
        <w:t>m</w:t>
      </w:r>
      <w:r>
        <w:t>um</w:t>
      </w:r>
      <w:r>
        <w:rPr>
          <w:spacing w:val="-8"/>
        </w:rPr>
        <w:t xml:space="preserve"> </w:t>
      </w:r>
      <w:r>
        <w:rPr>
          <w:spacing w:val="2"/>
        </w:rPr>
        <w:t>r</w:t>
      </w:r>
      <w:r>
        <w:rPr>
          <w:spacing w:val="-1"/>
        </w:rPr>
        <w:t>e</w:t>
      </w:r>
      <w:r>
        <w:t>qu</w:t>
      </w:r>
      <w:r>
        <w:rPr>
          <w:spacing w:val="-1"/>
        </w:rPr>
        <w:t>i</w:t>
      </w:r>
      <w:r>
        <w:t>r</w:t>
      </w:r>
      <w:r>
        <w:rPr>
          <w:spacing w:val="-1"/>
        </w:rPr>
        <w:t>e</w:t>
      </w:r>
      <w:r>
        <w:t>m</w:t>
      </w:r>
      <w:r>
        <w:rPr>
          <w:spacing w:val="-1"/>
        </w:rPr>
        <w:t>e</w:t>
      </w:r>
      <w:r>
        <w:t>nts</w:t>
      </w:r>
      <w:r>
        <w:rPr>
          <w:spacing w:val="-7"/>
        </w:rPr>
        <w:t xml:space="preserve"> </w:t>
      </w:r>
      <w:r>
        <w:t>is</w:t>
      </w:r>
      <w:r>
        <w:rPr>
          <w:spacing w:val="-6"/>
        </w:rPr>
        <w:t xml:space="preserve"> </w:t>
      </w:r>
      <w:r>
        <w:rPr>
          <w:spacing w:val="1"/>
        </w:rPr>
        <w:t>a</w:t>
      </w:r>
      <w:r>
        <w:t>l</w:t>
      </w:r>
      <w:r>
        <w:rPr>
          <w:spacing w:val="-1"/>
        </w:rPr>
        <w:t>l</w:t>
      </w:r>
      <w:r>
        <w:t>o</w:t>
      </w:r>
      <w:r>
        <w:rPr>
          <w:spacing w:val="-1"/>
        </w:rPr>
        <w:t>we</w:t>
      </w:r>
      <w:r>
        <w:rPr>
          <w:spacing w:val="1"/>
        </w:rPr>
        <w:t>d</w:t>
      </w:r>
      <w:r>
        <w:t>.</w:t>
      </w:r>
      <w:r>
        <w:rPr>
          <w:spacing w:val="-7"/>
        </w:rPr>
        <w:t xml:space="preserve"> </w:t>
      </w:r>
      <w:r>
        <w:t>W</w:t>
      </w:r>
      <w:r>
        <w:rPr>
          <w:spacing w:val="1"/>
        </w:rPr>
        <w:t>i</w:t>
      </w:r>
      <w:r>
        <w:rPr>
          <w:spacing w:val="-1"/>
        </w:rPr>
        <w:t>t</w:t>
      </w:r>
      <w:r>
        <w:rPr>
          <w:spacing w:val="1"/>
        </w:rPr>
        <w:t>h</w:t>
      </w:r>
      <w:r>
        <w:rPr>
          <w:spacing w:val="-1"/>
        </w:rPr>
        <w:t>i</w:t>
      </w:r>
      <w:r>
        <w:t>n</w:t>
      </w:r>
      <w:r>
        <w:rPr>
          <w:spacing w:val="-7"/>
        </w:rPr>
        <w:t xml:space="preserve"> </w:t>
      </w:r>
      <w:r>
        <w:t>t</w:t>
      </w:r>
      <w:r>
        <w:rPr>
          <w:spacing w:val="1"/>
        </w:rPr>
        <w:t>h</w:t>
      </w:r>
      <w:r>
        <w:t>is</w:t>
      </w:r>
      <w:r>
        <w:rPr>
          <w:spacing w:val="-6"/>
        </w:rPr>
        <w:t xml:space="preserve"> </w:t>
      </w:r>
      <w:r>
        <w:rPr>
          <w:spacing w:val="-1"/>
        </w:rPr>
        <w:t>t</w:t>
      </w:r>
      <w:r>
        <w:rPr>
          <w:spacing w:val="1"/>
        </w:rPr>
        <w:t>o</w:t>
      </w:r>
      <w:r>
        <w:t>l</w:t>
      </w:r>
      <w:r>
        <w:rPr>
          <w:spacing w:val="-1"/>
        </w:rPr>
        <w:t>e</w:t>
      </w:r>
      <w:r>
        <w:t>r</w:t>
      </w:r>
      <w:r>
        <w:rPr>
          <w:spacing w:val="-2"/>
        </w:rPr>
        <w:t>a</w:t>
      </w:r>
      <w:r>
        <w:rPr>
          <w:spacing w:val="1"/>
        </w:rPr>
        <w:t>n</w:t>
      </w:r>
      <w:r>
        <w:rPr>
          <w:spacing w:val="-1"/>
        </w:rPr>
        <w:t>c</w:t>
      </w:r>
      <w:r>
        <w:t>e</w:t>
      </w:r>
      <w:r>
        <w:rPr>
          <w:spacing w:val="-6"/>
        </w:rPr>
        <w:t xml:space="preserve"> </w:t>
      </w:r>
      <w:r>
        <w:rPr>
          <w:spacing w:val="1"/>
        </w:rPr>
        <w:t>n</w:t>
      </w:r>
      <w:r>
        <w:rPr>
          <w:spacing w:val="-1"/>
        </w:rPr>
        <w:t>o</w:t>
      </w:r>
      <w:r>
        <w:t xml:space="preserve">t </w:t>
      </w:r>
      <w:r>
        <w:rPr>
          <w:spacing w:val="-2"/>
        </w:rPr>
        <w:t>m</w:t>
      </w:r>
      <w:r>
        <w:rPr>
          <w:spacing w:val="1"/>
        </w:rPr>
        <w:t>o</w:t>
      </w:r>
      <w:r>
        <w:t>re</w:t>
      </w:r>
      <w:r>
        <w:rPr>
          <w:spacing w:val="-1"/>
        </w:rPr>
        <w:t xml:space="preserve"> </w:t>
      </w:r>
      <w:r>
        <w:t>th</w:t>
      </w:r>
      <w:r>
        <w:rPr>
          <w:spacing w:val="-1"/>
        </w:rPr>
        <w:t>a</w:t>
      </w:r>
      <w:r>
        <w:t>n</w:t>
      </w:r>
      <w:r>
        <w:rPr>
          <w:spacing w:val="-1"/>
        </w:rPr>
        <w:t xml:space="preserve"> </w:t>
      </w:r>
      <w:r>
        <w:t>2 p</w:t>
      </w:r>
      <w:r>
        <w:rPr>
          <w:spacing w:val="-1"/>
        </w:rPr>
        <w:t>e</w:t>
      </w:r>
      <w:r>
        <w:t xml:space="preserve">r </w:t>
      </w:r>
      <w:r>
        <w:rPr>
          <w:spacing w:val="-1"/>
        </w:rPr>
        <w:t>ce</w:t>
      </w:r>
      <w:r>
        <w:rPr>
          <w:spacing w:val="1"/>
        </w:rPr>
        <w:t>n</w:t>
      </w:r>
      <w:r>
        <w:t xml:space="preserve">t in </w:t>
      </w:r>
      <w:r>
        <w:rPr>
          <w:spacing w:val="-1"/>
        </w:rPr>
        <w:t>t</w:t>
      </w:r>
      <w:r>
        <w:t>o</w:t>
      </w:r>
      <w:r>
        <w:rPr>
          <w:spacing w:val="1"/>
        </w:rPr>
        <w:t>t</w:t>
      </w:r>
      <w:r>
        <w:rPr>
          <w:spacing w:val="-2"/>
        </w:rPr>
        <w:t>a</w:t>
      </w:r>
      <w:r>
        <w:t>l m</w:t>
      </w:r>
      <w:r>
        <w:rPr>
          <w:spacing w:val="-1"/>
        </w:rPr>
        <w:t>a</w:t>
      </w:r>
      <w:r>
        <w:t>y</w:t>
      </w:r>
      <w:r>
        <w:rPr>
          <w:spacing w:val="1"/>
        </w:rPr>
        <w:t xml:space="preserve"> </w:t>
      </w:r>
      <w:r>
        <w:rPr>
          <w:spacing w:val="-2"/>
        </w:rPr>
        <w:t>c</w:t>
      </w:r>
      <w:r>
        <w:t>on</w:t>
      </w:r>
      <w:r>
        <w:rPr>
          <w:spacing w:val="-1"/>
        </w:rPr>
        <w:t>s</w:t>
      </w:r>
      <w:r>
        <w:t xml:space="preserve">ist </w:t>
      </w:r>
      <w:r>
        <w:rPr>
          <w:spacing w:val="-1"/>
        </w:rPr>
        <w:t>o</w:t>
      </w:r>
      <w:r>
        <w:t xml:space="preserve">f </w:t>
      </w:r>
      <w:r>
        <w:rPr>
          <w:spacing w:val="1"/>
        </w:rPr>
        <w:t>p</w:t>
      </w:r>
      <w:r>
        <w:rPr>
          <w:spacing w:val="-1"/>
        </w:rPr>
        <w:t>ro</w:t>
      </w:r>
      <w:r>
        <w:t>du</w:t>
      </w:r>
      <w:r>
        <w:rPr>
          <w:spacing w:val="-1"/>
        </w:rPr>
        <w:t>c</w:t>
      </w:r>
      <w:r>
        <w:t>e</w:t>
      </w:r>
      <w:r>
        <w:rPr>
          <w:spacing w:val="-1"/>
        </w:rPr>
        <w:t xml:space="preserve"> </w:t>
      </w:r>
      <w:r>
        <w:rPr>
          <w:spacing w:val="-2"/>
        </w:rPr>
        <w:t>a</w:t>
      </w:r>
      <w:r>
        <w:t>ffe</w:t>
      </w:r>
      <w:r>
        <w:rPr>
          <w:spacing w:val="-1"/>
        </w:rPr>
        <w:t>c</w:t>
      </w:r>
      <w:r>
        <w:t>t</w:t>
      </w:r>
      <w:r>
        <w:rPr>
          <w:spacing w:val="-1"/>
        </w:rPr>
        <w:t>e</w:t>
      </w:r>
      <w:r>
        <w:t>d by</w:t>
      </w:r>
      <w:r>
        <w:rPr>
          <w:spacing w:val="-1"/>
        </w:rPr>
        <w:t xml:space="preserve"> </w:t>
      </w:r>
      <w:r>
        <w:rPr>
          <w:spacing w:val="1"/>
        </w:rPr>
        <w:t>de</w:t>
      </w:r>
      <w:r>
        <w:rPr>
          <w:spacing w:val="-1"/>
        </w:rPr>
        <w:t>ca</w:t>
      </w:r>
      <w:r>
        <w:rPr>
          <w:spacing w:val="1"/>
        </w:rPr>
        <w:t>y</w:t>
      </w:r>
      <w:r>
        <w:t>.</w:t>
      </w:r>
    </w:p>
    <w:p w14:paraId="18ABEA16" w14:textId="77777777" w:rsidR="00D41C24" w:rsidRDefault="00D41C24" w:rsidP="00D41C24">
      <w:pPr>
        <w:pStyle w:val="H1G"/>
      </w:pPr>
      <w:r>
        <w:tab/>
        <w:t>B.</w:t>
      </w:r>
      <w:r>
        <w:tab/>
        <w:t>S</w:t>
      </w:r>
      <w:r>
        <w:rPr>
          <w:spacing w:val="2"/>
        </w:rPr>
        <w:t>i</w:t>
      </w:r>
      <w:r>
        <w:rPr>
          <w:spacing w:val="-2"/>
        </w:rPr>
        <w:t>z</w:t>
      </w:r>
      <w:r>
        <w:t>e</w:t>
      </w:r>
      <w:r>
        <w:rPr>
          <w:spacing w:val="-2"/>
        </w:rPr>
        <w:t xml:space="preserve"> </w:t>
      </w:r>
      <w:r>
        <w:t>tol</w:t>
      </w:r>
      <w:r>
        <w:rPr>
          <w:spacing w:val="1"/>
        </w:rPr>
        <w:t>er</w:t>
      </w:r>
      <w:r>
        <w:rPr>
          <w:spacing w:val="-1"/>
        </w:rPr>
        <w:t>a</w:t>
      </w:r>
      <w:r>
        <w:t>n</w:t>
      </w:r>
      <w:r>
        <w:rPr>
          <w:spacing w:val="1"/>
        </w:rPr>
        <w:t>c</w:t>
      </w:r>
      <w:r>
        <w:t>es</w:t>
      </w:r>
    </w:p>
    <w:p w14:paraId="16400212" w14:textId="77777777" w:rsidR="00D41C24" w:rsidRPr="00A73D1C" w:rsidRDefault="00D41C24" w:rsidP="00D41C24">
      <w:pPr>
        <w:pStyle w:val="SingleTxtG"/>
      </w:pPr>
      <w:r>
        <w:rPr>
          <w:noProof/>
          <w:lang w:val="de-DE" w:eastAsia="de-DE"/>
        </w:rPr>
        <mc:AlternateContent>
          <mc:Choice Requires="wpg">
            <w:drawing>
              <wp:anchor distT="0" distB="0" distL="114300" distR="114300" simplePos="0" relativeHeight="251686912" behindDoc="1" locked="0" layoutInCell="1" allowOverlap="1" wp14:anchorId="40E780A3" wp14:editId="0C3EB680">
                <wp:simplePos x="0" y="0"/>
                <wp:positionH relativeFrom="page">
                  <wp:posOffset>4575810</wp:posOffset>
                </wp:positionH>
                <wp:positionV relativeFrom="paragraph">
                  <wp:posOffset>213360</wp:posOffset>
                </wp:positionV>
                <wp:extent cx="24130" cy="4445"/>
                <wp:effectExtent l="13335" t="8255" r="10160" b="6350"/>
                <wp:wrapNone/>
                <wp:docPr id="216" name="Group 2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130" cy="4445"/>
                          <a:chOff x="7206" y="336"/>
                          <a:chExt cx="38" cy="7"/>
                        </a:xfrm>
                      </wpg:grpSpPr>
                      <wps:wsp>
                        <wps:cNvPr id="217" name="Freeform 202"/>
                        <wps:cNvSpPr>
                          <a:spLocks/>
                        </wps:cNvSpPr>
                        <wps:spPr bwMode="auto">
                          <a:xfrm>
                            <a:off x="7206" y="336"/>
                            <a:ext cx="38" cy="7"/>
                          </a:xfrm>
                          <a:custGeom>
                            <a:avLst/>
                            <a:gdLst>
                              <a:gd name="T0" fmla="+- 0 7206 7206"/>
                              <a:gd name="T1" fmla="*/ T0 w 38"/>
                              <a:gd name="T2" fmla="+- 0 339 336"/>
                              <a:gd name="T3" fmla="*/ 339 h 7"/>
                              <a:gd name="T4" fmla="+- 0 7244 7206"/>
                              <a:gd name="T5" fmla="*/ T4 w 38"/>
                              <a:gd name="T6" fmla="+- 0 339 336"/>
                              <a:gd name="T7" fmla="*/ 339 h 7"/>
                            </a:gdLst>
                            <a:ahLst/>
                            <a:cxnLst>
                              <a:cxn ang="0">
                                <a:pos x="T1" y="T3"/>
                              </a:cxn>
                              <a:cxn ang="0">
                                <a:pos x="T5" y="T7"/>
                              </a:cxn>
                            </a:cxnLst>
                            <a:rect l="0" t="0" r="r" b="b"/>
                            <a:pathLst>
                              <a:path w="38" h="7">
                                <a:moveTo>
                                  <a:pt x="0" y="3"/>
                                </a:moveTo>
                                <a:lnTo>
                                  <a:pt x="38" y="3"/>
                                </a:lnTo>
                              </a:path>
                            </a:pathLst>
                          </a:custGeom>
                          <a:noFill/>
                          <a:ln w="58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FE052D" id="Group 201" o:spid="_x0000_s1026" style="position:absolute;margin-left:360.3pt;margin-top:16.8pt;width:1.9pt;height:.35pt;z-index:-251629568;mso-position-horizontal-relative:page" coordorigin="7206,336" coordsize="3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">
                <v:shape id="Freeform 202" o:spid="_x0000_s1027" style="position:absolute;left:7206;top:336;width:38;height:7;visibility:visible;mso-wrap-style:square;v-text-anchor:top" coordsize="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" path="m,3r38,e" filled="f" strokeweight=".46pt">
                  <v:path arrowok="t" o:connecttype="custom" o:connectlocs="0,339;38,339" o:connectangles="0,0"/>
                </v:shape>
                <w10:wrap anchorx="page"/>
              </v:group>
            </w:pict>
          </mc:Fallback>
        </mc:AlternateContent>
      </w:r>
      <w:r>
        <w:t>For</w:t>
      </w:r>
      <w:r>
        <w:rPr>
          <w:spacing w:val="-6"/>
        </w:rPr>
        <w:t xml:space="preserve"> </w:t>
      </w:r>
      <w:r>
        <w:rPr>
          <w:spacing w:val="-1"/>
        </w:rPr>
        <w:t>a</w:t>
      </w:r>
      <w:r>
        <w:t>ll</w:t>
      </w:r>
      <w:r>
        <w:rPr>
          <w:spacing w:val="-4"/>
        </w:rPr>
        <w:t xml:space="preserve"> </w:t>
      </w:r>
      <w:r>
        <w:rPr>
          <w:spacing w:val="-2"/>
        </w:rPr>
        <w:t>c</w:t>
      </w:r>
      <w:r>
        <w:t>l</w:t>
      </w:r>
      <w:r>
        <w:rPr>
          <w:spacing w:val="-1"/>
        </w:rPr>
        <w:t>a</w:t>
      </w:r>
      <w:r>
        <w:t>ss</w:t>
      </w:r>
      <w:r>
        <w:rPr>
          <w:spacing w:val="-1"/>
        </w:rPr>
        <w:t>e</w:t>
      </w:r>
      <w:r>
        <w:t>s:</w:t>
      </w:r>
      <w:ins w:id="175" w:author="Bickelmann, Ulrike" w:date="2019-05-17T14:09:00Z">
        <w:r w:rsidR="003B3944">
          <w:t xml:space="preserve"> </w:t>
        </w:r>
      </w:ins>
      <w:r>
        <w:t>a</w:t>
      </w:r>
      <w:r>
        <w:rPr>
          <w:spacing w:val="-6"/>
        </w:rPr>
        <w:t xml:space="preserve"> </w:t>
      </w:r>
      <w:r>
        <w:t>tot</w:t>
      </w:r>
      <w:r>
        <w:rPr>
          <w:spacing w:val="-1"/>
        </w:rPr>
        <w:t>a</w:t>
      </w:r>
      <w:r>
        <w:t>l</w:t>
      </w:r>
      <w:r>
        <w:rPr>
          <w:spacing w:val="-5"/>
        </w:rPr>
        <w:t xml:space="preserve"> </w:t>
      </w:r>
      <w:r>
        <w:t>tol</w:t>
      </w:r>
      <w:r>
        <w:rPr>
          <w:spacing w:val="-1"/>
        </w:rPr>
        <w:t>era</w:t>
      </w:r>
      <w:r>
        <w:rPr>
          <w:spacing w:val="1"/>
        </w:rPr>
        <w:t>n</w:t>
      </w:r>
      <w:r>
        <w:rPr>
          <w:spacing w:val="-1"/>
        </w:rPr>
        <w:t>c</w:t>
      </w:r>
      <w:r>
        <w:t>e</w:t>
      </w:r>
      <w:r>
        <w:rPr>
          <w:spacing w:val="-6"/>
        </w:rPr>
        <w:t xml:space="preserve"> </w:t>
      </w:r>
      <w:r>
        <w:t>of</w:t>
      </w:r>
      <w:r>
        <w:rPr>
          <w:spacing w:val="-5"/>
        </w:rPr>
        <w:t xml:space="preserve"> </w:t>
      </w:r>
      <w:r>
        <w:t>10</w:t>
      </w:r>
      <w:r>
        <w:rPr>
          <w:spacing w:val="-5"/>
        </w:rPr>
        <w:t xml:space="preserve"> </w:t>
      </w:r>
      <w:r>
        <w:t>p</w:t>
      </w:r>
      <w:r>
        <w:rPr>
          <w:spacing w:val="-1"/>
        </w:rPr>
        <w:t>e</w:t>
      </w:r>
      <w:r>
        <w:t>r</w:t>
      </w:r>
      <w:r>
        <w:rPr>
          <w:spacing w:val="-6"/>
        </w:rPr>
        <w:t xml:space="preserve"> </w:t>
      </w:r>
      <w:r>
        <w:t>c</w:t>
      </w:r>
      <w:r>
        <w:rPr>
          <w:spacing w:val="-1"/>
        </w:rPr>
        <w:t>en</w:t>
      </w:r>
      <w:r>
        <w:rPr>
          <w:spacing w:val="1"/>
        </w:rPr>
        <w:t>t</w:t>
      </w:r>
      <w:r>
        <w:t>,</w:t>
      </w:r>
      <w:r>
        <w:rPr>
          <w:spacing w:val="-7"/>
        </w:rPr>
        <w:t xml:space="preserve"> </w:t>
      </w:r>
      <w:r>
        <w:t>by</w:t>
      </w:r>
      <w:r>
        <w:rPr>
          <w:spacing w:val="-5"/>
        </w:rPr>
        <w:t xml:space="preserve"> </w:t>
      </w:r>
      <w:r>
        <w:t>nu</w:t>
      </w:r>
      <w:r>
        <w:rPr>
          <w:spacing w:val="-2"/>
        </w:rPr>
        <w:t>m</w:t>
      </w:r>
      <w:r>
        <w:rPr>
          <w:spacing w:val="2"/>
        </w:rPr>
        <w:t>b</w:t>
      </w:r>
      <w:r>
        <w:rPr>
          <w:spacing w:val="-2"/>
        </w:rPr>
        <w:t>e</w:t>
      </w:r>
      <w:r>
        <w:t>r</w:t>
      </w:r>
      <w:r>
        <w:rPr>
          <w:spacing w:val="-5"/>
        </w:rPr>
        <w:t xml:space="preserve"> </w:t>
      </w:r>
      <w:r>
        <w:t>or</w:t>
      </w:r>
      <w:r>
        <w:rPr>
          <w:spacing w:val="-6"/>
        </w:rPr>
        <w:t xml:space="preserve"> </w:t>
      </w:r>
      <w:r>
        <w:t>w</w:t>
      </w:r>
      <w:r>
        <w:rPr>
          <w:spacing w:val="-1"/>
        </w:rPr>
        <w:t>e</w:t>
      </w:r>
      <w:r>
        <w:t>ight,</w:t>
      </w:r>
      <w:r>
        <w:rPr>
          <w:spacing w:val="-5"/>
        </w:rPr>
        <w:t xml:space="preserve"> </w:t>
      </w:r>
      <w:r>
        <w:t>of</w:t>
      </w:r>
      <w:r>
        <w:rPr>
          <w:spacing w:val="-5"/>
        </w:rPr>
        <w:t xml:space="preserve"> </w:t>
      </w:r>
      <w:r>
        <w:t>l</w:t>
      </w:r>
      <w:r>
        <w:rPr>
          <w:spacing w:val="-1"/>
        </w:rPr>
        <w:t>e</w:t>
      </w:r>
      <w:r>
        <w:t>mons</w:t>
      </w:r>
      <w:r>
        <w:rPr>
          <w:spacing w:val="-6"/>
        </w:rPr>
        <w:t xml:space="preserve"> </w:t>
      </w:r>
      <w:r w:rsidRPr="0096572E">
        <w:rPr>
          <w:spacing w:val="-1"/>
        </w:rPr>
        <w:t>c</w:t>
      </w:r>
      <w:r w:rsidRPr="0096572E">
        <w:rPr>
          <w:spacing w:val="1"/>
        </w:rPr>
        <w:t>o</w:t>
      </w:r>
      <w:r w:rsidRPr="0096572E">
        <w:t>r</w:t>
      </w:r>
      <w:r w:rsidRPr="0096572E">
        <w:rPr>
          <w:spacing w:val="-1"/>
        </w:rPr>
        <w:t>re</w:t>
      </w:r>
      <w:r w:rsidRPr="0096572E">
        <w:t>sp</w:t>
      </w:r>
      <w:r w:rsidRPr="0096572E">
        <w:rPr>
          <w:spacing w:val="-1"/>
        </w:rPr>
        <w:t>on</w:t>
      </w:r>
      <w:r w:rsidRPr="0096572E">
        <w:rPr>
          <w:spacing w:val="1"/>
        </w:rPr>
        <w:t>d</w:t>
      </w:r>
      <w:r w:rsidRPr="0096572E">
        <w:t>i</w:t>
      </w:r>
      <w:r w:rsidRPr="0096572E">
        <w:rPr>
          <w:spacing w:val="-1"/>
        </w:rPr>
        <w:t>n</w:t>
      </w:r>
      <w:r w:rsidRPr="0096572E">
        <w:t>g</w:t>
      </w:r>
      <w:r w:rsidRPr="0096572E">
        <w:rPr>
          <w:spacing w:val="2"/>
        </w:rPr>
        <w:t xml:space="preserve"> </w:t>
      </w:r>
      <w:r w:rsidRPr="0096572E">
        <w:t>to</w:t>
      </w:r>
      <w:r w:rsidRPr="0096572E">
        <w:rPr>
          <w:spacing w:val="2"/>
        </w:rPr>
        <w:t xml:space="preserve"> </w:t>
      </w:r>
      <w:r w:rsidRPr="0096572E">
        <w:rPr>
          <w:spacing w:val="-1"/>
        </w:rPr>
        <w:t>t</w:t>
      </w:r>
      <w:r w:rsidRPr="0096572E">
        <w:t xml:space="preserve">he </w:t>
      </w:r>
      <w:r w:rsidRPr="0096572E">
        <w:rPr>
          <w:spacing w:val="-1"/>
        </w:rPr>
        <w:t>s</w:t>
      </w:r>
      <w:r w:rsidRPr="0096572E">
        <w:rPr>
          <w:spacing w:val="1"/>
        </w:rPr>
        <w:t>i</w:t>
      </w:r>
      <w:r w:rsidRPr="0096572E">
        <w:rPr>
          <w:spacing w:val="-1"/>
        </w:rPr>
        <w:t>z</w:t>
      </w:r>
      <w:r w:rsidRPr="0096572E">
        <w:t>e</w:t>
      </w:r>
      <w:r w:rsidRPr="0096572E">
        <w:rPr>
          <w:spacing w:val="2"/>
        </w:rPr>
        <w:t xml:space="preserve"> </w:t>
      </w:r>
      <w:r w:rsidRPr="0096572E">
        <w:t>imm</w:t>
      </w:r>
      <w:r w:rsidRPr="0096572E">
        <w:rPr>
          <w:spacing w:val="-2"/>
        </w:rPr>
        <w:t>e</w:t>
      </w:r>
      <w:r w:rsidRPr="0096572E">
        <w:t>d</w:t>
      </w:r>
      <w:r w:rsidRPr="0096572E">
        <w:rPr>
          <w:spacing w:val="1"/>
        </w:rPr>
        <w:t>i</w:t>
      </w:r>
      <w:r w:rsidRPr="0096572E">
        <w:rPr>
          <w:spacing w:val="-2"/>
        </w:rPr>
        <w:t>a</w:t>
      </w:r>
      <w:r w:rsidRPr="0096572E">
        <w:t>t</w:t>
      </w:r>
      <w:r w:rsidRPr="0096572E">
        <w:rPr>
          <w:spacing w:val="-1"/>
        </w:rPr>
        <w:t>e</w:t>
      </w:r>
      <w:r w:rsidRPr="0096572E">
        <w:t>ly</w:t>
      </w:r>
      <w:r w:rsidRPr="0096572E">
        <w:rPr>
          <w:spacing w:val="2"/>
        </w:rPr>
        <w:t xml:space="preserve"> </w:t>
      </w:r>
      <w:r w:rsidRPr="0096572E">
        <w:t>b</w:t>
      </w:r>
      <w:r w:rsidRPr="0096572E">
        <w:rPr>
          <w:spacing w:val="-1"/>
        </w:rPr>
        <w:t>e</w:t>
      </w:r>
      <w:r w:rsidRPr="0096572E">
        <w:t>low</w:t>
      </w:r>
      <w:r w:rsidRPr="0096572E">
        <w:rPr>
          <w:spacing w:val="2"/>
        </w:rPr>
        <w:t xml:space="preserve"> </w:t>
      </w:r>
      <w:r w:rsidRPr="0096572E">
        <w:rPr>
          <w:spacing w:val="-2"/>
        </w:rPr>
        <w:t>a</w:t>
      </w:r>
      <w:r w:rsidRPr="0096572E">
        <w:t xml:space="preserve">nd/or </w:t>
      </w:r>
      <w:r w:rsidRPr="0096572E">
        <w:rPr>
          <w:spacing w:val="-1"/>
        </w:rPr>
        <w:t>a</w:t>
      </w:r>
      <w:r w:rsidRPr="0096572E">
        <w:t>bo</w:t>
      </w:r>
      <w:r w:rsidRPr="0096572E">
        <w:rPr>
          <w:spacing w:val="-1"/>
        </w:rPr>
        <w:t>v</w:t>
      </w:r>
      <w:r w:rsidRPr="0096572E">
        <w:t>e</w:t>
      </w:r>
      <w:r w:rsidRPr="0096572E">
        <w:rPr>
          <w:spacing w:val="2"/>
        </w:rPr>
        <w:t xml:space="preserve"> </w:t>
      </w:r>
      <w:r w:rsidRPr="0096572E">
        <w:t>th</w:t>
      </w:r>
      <w:r w:rsidRPr="0096572E">
        <w:rPr>
          <w:spacing w:val="-2"/>
        </w:rPr>
        <w:t>a</w:t>
      </w:r>
      <w:r w:rsidRPr="0096572E">
        <w:t>t</w:t>
      </w:r>
      <w:r w:rsidRPr="0096572E">
        <w:rPr>
          <w:spacing w:val="3"/>
        </w:rPr>
        <w:t xml:space="preserve"> </w:t>
      </w:r>
      <w:r w:rsidRPr="0096572E">
        <w:rPr>
          <w:spacing w:val="-1"/>
        </w:rPr>
        <w:t>(</w:t>
      </w:r>
      <w:r w:rsidRPr="0096572E">
        <w:t>or th</w:t>
      </w:r>
      <w:r w:rsidRPr="0096572E">
        <w:rPr>
          <w:spacing w:val="-1"/>
        </w:rPr>
        <w:t>o</w:t>
      </w:r>
      <w:r w:rsidRPr="0096572E">
        <w:t>s</w:t>
      </w:r>
      <w:r w:rsidRPr="0096572E">
        <w:rPr>
          <w:spacing w:val="-2"/>
        </w:rPr>
        <w:t>e</w:t>
      </w:r>
      <w:r w:rsidRPr="0096572E">
        <w:t>,</w:t>
      </w:r>
      <w:r w:rsidRPr="0096572E">
        <w:rPr>
          <w:spacing w:val="1"/>
        </w:rPr>
        <w:t xml:space="preserve"> </w:t>
      </w:r>
      <w:r w:rsidRPr="0096572E">
        <w:t>in</w:t>
      </w:r>
      <w:r w:rsidRPr="0096572E">
        <w:rPr>
          <w:spacing w:val="2"/>
        </w:rPr>
        <w:t xml:space="preserve"> </w:t>
      </w:r>
      <w:r w:rsidRPr="0096572E">
        <w:t>the</w:t>
      </w:r>
      <w:r w:rsidRPr="0096572E">
        <w:rPr>
          <w:spacing w:val="2"/>
        </w:rPr>
        <w:t xml:space="preserve"> </w:t>
      </w:r>
      <w:r w:rsidRPr="0096572E">
        <w:rPr>
          <w:spacing w:val="-1"/>
        </w:rPr>
        <w:t>ca</w:t>
      </w:r>
      <w:r w:rsidRPr="0096572E">
        <w:t>se</w:t>
      </w:r>
      <w:r w:rsidRPr="0096572E">
        <w:rPr>
          <w:spacing w:val="2"/>
        </w:rPr>
        <w:t xml:space="preserve"> </w:t>
      </w:r>
      <w:r w:rsidRPr="0096572E">
        <w:t>of</w:t>
      </w:r>
      <w:r w:rsidRPr="0096572E">
        <w:rPr>
          <w:spacing w:val="2"/>
        </w:rPr>
        <w:t xml:space="preserve"> </w:t>
      </w:r>
      <w:r w:rsidRPr="0096572E">
        <w:t>the</w:t>
      </w:r>
      <w:r w:rsidRPr="00A73D1C">
        <w:t xml:space="preserve"> </w:t>
      </w:r>
      <w:r w:rsidRPr="0096572E">
        <w:rPr>
          <w:spacing w:val="-1"/>
        </w:rPr>
        <w:t>c</w:t>
      </w:r>
      <w:r w:rsidRPr="0096572E">
        <w:rPr>
          <w:spacing w:val="1"/>
        </w:rPr>
        <w:t>o</w:t>
      </w:r>
      <w:r w:rsidRPr="0096572E">
        <w:rPr>
          <w:spacing w:val="-2"/>
        </w:rPr>
        <w:t>m</w:t>
      </w:r>
      <w:r w:rsidRPr="0096572E">
        <w:rPr>
          <w:spacing w:val="1"/>
        </w:rPr>
        <w:t>b</w:t>
      </w:r>
      <w:r w:rsidRPr="0096572E">
        <w:t>in</w:t>
      </w:r>
      <w:r w:rsidRPr="0096572E">
        <w:rPr>
          <w:spacing w:val="-1"/>
        </w:rPr>
        <w:t>at</w:t>
      </w:r>
      <w:r w:rsidRPr="0096572E">
        <w:rPr>
          <w:spacing w:val="1"/>
        </w:rPr>
        <w:t>i</w:t>
      </w:r>
      <w:r w:rsidRPr="0096572E">
        <w:rPr>
          <w:spacing w:val="-1"/>
        </w:rPr>
        <w:t>o</w:t>
      </w:r>
      <w:r w:rsidRPr="0096572E">
        <w:t>n</w:t>
      </w:r>
      <w:r w:rsidRPr="0096572E">
        <w:rPr>
          <w:spacing w:val="-1"/>
        </w:rPr>
        <w:t xml:space="preserve"> </w:t>
      </w:r>
      <w:r w:rsidRPr="0096572E">
        <w:t>of</w:t>
      </w:r>
      <w:r w:rsidRPr="0096572E">
        <w:rPr>
          <w:spacing w:val="-2"/>
        </w:rPr>
        <w:t xml:space="preserve"> </w:t>
      </w:r>
      <w:r w:rsidRPr="0096572E">
        <w:rPr>
          <w:spacing w:val="1"/>
        </w:rPr>
        <w:t>t</w:t>
      </w:r>
      <w:r w:rsidRPr="0096572E">
        <w:rPr>
          <w:spacing w:val="-1"/>
        </w:rPr>
        <w:t>h</w:t>
      </w:r>
      <w:r w:rsidRPr="0096572E">
        <w:t>r</w:t>
      </w:r>
      <w:r w:rsidRPr="0096572E">
        <w:rPr>
          <w:spacing w:val="-1"/>
        </w:rPr>
        <w:t>e</w:t>
      </w:r>
      <w:r w:rsidRPr="0096572E">
        <w:t>e</w:t>
      </w:r>
      <w:r w:rsidRPr="0096572E">
        <w:rPr>
          <w:spacing w:val="-1"/>
        </w:rPr>
        <w:t xml:space="preserve"> s</w:t>
      </w:r>
      <w:r w:rsidRPr="0096572E">
        <w:rPr>
          <w:spacing w:val="1"/>
        </w:rPr>
        <w:t>i</w:t>
      </w:r>
      <w:r w:rsidRPr="0096572E">
        <w:t>z</w:t>
      </w:r>
      <w:r w:rsidRPr="0096572E">
        <w:rPr>
          <w:spacing w:val="-2"/>
        </w:rPr>
        <w:t>e</w:t>
      </w:r>
      <w:r w:rsidRPr="0096572E">
        <w:t>s) m</w:t>
      </w:r>
      <w:r w:rsidRPr="0096572E">
        <w:rPr>
          <w:spacing w:val="-1"/>
        </w:rPr>
        <w:t>e</w:t>
      </w:r>
      <w:r w:rsidRPr="0096572E">
        <w:rPr>
          <w:spacing w:val="1"/>
        </w:rPr>
        <w:t>n</w:t>
      </w:r>
      <w:r w:rsidRPr="0096572E">
        <w:t>t</w:t>
      </w:r>
      <w:r w:rsidRPr="0096572E">
        <w:rPr>
          <w:spacing w:val="-1"/>
        </w:rPr>
        <w:t>i</w:t>
      </w:r>
      <w:r w:rsidRPr="0096572E">
        <w:t>on</w:t>
      </w:r>
      <w:r w:rsidRPr="0096572E">
        <w:rPr>
          <w:spacing w:val="-1"/>
        </w:rPr>
        <w:t>e</w:t>
      </w:r>
      <w:r w:rsidRPr="0096572E">
        <w:t xml:space="preserve">d </w:t>
      </w:r>
      <w:r w:rsidRPr="0096572E">
        <w:rPr>
          <w:spacing w:val="-1"/>
        </w:rPr>
        <w:t>o</w:t>
      </w:r>
      <w:r w:rsidRPr="0096572E">
        <w:t>n</w:t>
      </w:r>
      <w:r w:rsidRPr="0096572E">
        <w:rPr>
          <w:spacing w:val="-1"/>
        </w:rPr>
        <w:t xml:space="preserve"> </w:t>
      </w:r>
      <w:r w:rsidRPr="0096572E">
        <w:t>t</w:t>
      </w:r>
      <w:r w:rsidRPr="0096572E">
        <w:rPr>
          <w:spacing w:val="-1"/>
        </w:rPr>
        <w:t>h</w:t>
      </w:r>
      <w:r w:rsidRPr="0096572E">
        <w:t>e</w:t>
      </w:r>
      <w:r w:rsidRPr="0096572E">
        <w:rPr>
          <w:spacing w:val="-1"/>
        </w:rPr>
        <w:t xml:space="preserve"> </w:t>
      </w:r>
      <w:r w:rsidRPr="0096572E">
        <w:rPr>
          <w:spacing w:val="1"/>
        </w:rPr>
        <w:t>p</w:t>
      </w:r>
      <w:r w:rsidRPr="0096572E">
        <w:t>a</w:t>
      </w:r>
      <w:r w:rsidRPr="0096572E">
        <w:rPr>
          <w:spacing w:val="-2"/>
        </w:rPr>
        <w:t>c</w:t>
      </w:r>
      <w:r w:rsidRPr="0096572E">
        <w:t>k</w:t>
      </w:r>
      <w:r w:rsidRPr="0096572E">
        <w:rPr>
          <w:spacing w:val="-1"/>
        </w:rPr>
        <w:t>a</w:t>
      </w:r>
      <w:r w:rsidRPr="0096572E">
        <w:rPr>
          <w:spacing w:val="2"/>
        </w:rPr>
        <w:t>g</w:t>
      </w:r>
      <w:r w:rsidRPr="0096572E">
        <w:t>e</w:t>
      </w:r>
      <w:r w:rsidRPr="0096572E">
        <w:rPr>
          <w:spacing w:val="-2"/>
        </w:rPr>
        <w:t xml:space="preserve"> </w:t>
      </w:r>
      <w:r w:rsidRPr="0096572E">
        <w:t xml:space="preserve">is </w:t>
      </w:r>
      <w:r w:rsidRPr="0096572E">
        <w:rPr>
          <w:spacing w:val="-1"/>
        </w:rPr>
        <w:t>a</w:t>
      </w:r>
      <w:r w:rsidRPr="0096572E">
        <w:t>llow</w:t>
      </w:r>
      <w:r w:rsidRPr="0096572E">
        <w:rPr>
          <w:spacing w:val="-1"/>
        </w:rPr>
        <w:t>e</w:t>
      </w:r>
      <w:r w:rsidRPr="0096572E">
        <w:t>d</w:t>
      </w:r>
      <w:r w:rsidRPr="00A73D1C">
        <w:t>.</w:t>
      </w:r>
    </w:p>
    <w:p w14:paraId="309C293B" w14:textId="77777777" w:rsidR="00D41C24" w:rsidRPr="00A73D1C" w:rsidRDefault="00D41C24" w:rsidP="00D41C24">
      <w:pPr>
        <w:pStyle w:val="SingleTxtG"/>
      </w:pPr>
      <w:r w:rsidRPr="0096572E">
        <w:t xml:space="preserve">In </w:t>
      </w:r>
      <w:r w:rsidRPr="0096572E">
        <w:rPr>
          <w:spacing w:val="-2"/>
        </w:rPr>
        <w:t>a</w:t>
      </w:r>
      <w:r w:rsidRPr="0096572E">
        <w:t>ny</w:t>
      </w:r>
      <w:r w:rsidRPr="0096572E">
        <w:rPr>
          <w:spacing w:val="-1"/>
        </w:rPr>
        <w:t xml:space="preserve"> ca</w:t>
      </w:r>
      <w:r w:rsidRPr="0096572E">
        <w:t>s</w:t>
      </w:r>
      <w:r w:rsidRPr="0096572E">
        <w:rPr>
          <w:spacing w:val="-1"/>
        </w:rPr>
        <w:t>e</w:t>
      </w:r>
      <w:r w:rsidRPr="0096572E">
        <w:t>,</w:t>
      </w:r>
      <w:r w:rsidRPr="0096572E">
        <w:rPr>
          <w:spacing w:val="-1"/>
        </w:rPr>
        <w:t xml:space="preserve"> </w:t>
      </w:r>
      <w:r w:rsidRPr="0096572E">
        <w:t>the tol</w:t>
      </w:r>
      <w:r w:rsidRPr="0096572E">
        <w:rPr>
          <w:spacing w:val="-1"/>
        </w:rPr>
        <w:t>e</w:t>
      </w:r>
      <w:r w:rsidRPr="0096572E">
        <w:t>r</w:t>
      </w:r>
      <w:r w:rsidRPr="0096572E">
        <w:rPr>
          <w:spacing w:val="-2"/>
        </w:rPr>
        <w:t>a</w:t>
      </w:r>
      <w:r w:rsidRPr="0096572E">
        <w:rPr>
          <w:spacing w:val="1"/>
        </w:rPr>
        <w:t>n</w:t>
      </w:r>
      <w:r w:rsidRPr="0096572E">
        <w:rPr>
          <w:spacing w:val="-1"/>
        </w:rPr>
        <w:t>c</w:t>
      </w:r>
      <w:r w:rsidRPr="0096572E">
        <w:t>e</w:t>
      </w:r>
      <w:r w:rsidRPr="0096572E">
        <w:rPr>
          <w:spacing w:val="-1"/>
        </w:rPr>
        <w:t xml:space="preserve"> </w:t>
      </w:r>
      <w:r w:rsidRPr="0096572E">
        <w:t xml:space="preserve">of </w:t>
      </w:r>
      <w:r w:rsidRPr="0096572E">
        <w:rPr>
          <w:spacing w:val="1"/>
        </w:rPr>
        <w:t>1</w:t>
      </w:r>
      <w:r w:rsidRPr="0096572E">
        <w:t>0</w:t>
      </w:r>
      <w:r w:rsidRPr="0096572E">
        <w:rPr>
          <w:spacing w:val="-1"/>
        </w:rPr>
        <w:t xml:space="preserve"> </w:t>
      </w:r>
      <w:r w:rsidRPr="0096572E">
        <w:t>p</w:t>
      </w:r>
      <w:r w:rsidRPr="0096572E">
        <w:rPr>
          <w:spacing w:val="-1"/>
        </w:rPr>
        <w:t>e</w:t>
      </w:r>
      <w:r w:rsidRPr="0096572E">
        <w:t>r</w:t>
      </w:r>
      <w:r w:rsidRPr="0096572E">
        <w:rPr>
          <w:spacing w:val="-1"/>
        </w:rPr>
        <w:t xml:space="preserve"> </w:t>
      </w:r>
      <w:r w:rsidRPr="0096572E">
        <w:t>c</w:t>
      </w:r>
      <w:r w:rsidRPr="0096572E">
        <w:rPr>
          <w:spacing w:val="-1"/>
        </w:rPr>
        <w:t>e</w:t>
      </w:r>
      <w:r w:rsidRPr="0096572E">
        <w:t>nt</w:t>
      </w:r>
      <w:r w:rsidRPr="0096572E">
        <w:rPr>
          <w:spacing w:val="-2"/>
        </w:rPr>
        <w:t xml:space="preserve"> </w:t>
      </w:r>
      <w:r w:rsidRPr="0096572E">
        <w:rPr>
          <w:spacing w:val="-1"/>
        </w:rPr>
        <w:t>a</w:t>
      </w:r>
      <w:r w:rsidRPr="0096572E">
        <w:t>ppli</w:t>
      </w:r>
      <w:r w:rsidRPr="0096572E">
        <w:rPr>
          <w:spacing w:val="-1"/>
        </w:rPr>
        <w:t>e</w:t>
      </w:r>
      <w:r w:rsidRPr="0096572E">
        <w:t xml:space="preserve">s </w:t>
      </w:r>
      <w:r w:rsidRPr="0096572E">
        <w:rPr>
          <w:spacing w:val="-1"/>
        </w:rPr>
        <w:t>o</w:t>
      </w:r>
      <w:r w:rsidRPr="0096572E">
        <w:rPr>
          <w:spacing w:val="1"/>
        </w:rPr>
        <w:t>n</w:t>
      </w:r>
      <w:r w:rsidRPr="0096572E">
        <w:t>ly</w:t>
      </w:r>
      <w:r w:rsidRPr="0096572E">
        <w:rPr>
          <w:spacing w:val="-2"/>
        </w:rPr>
        <w:t xml:space="preserve"> </w:t>
      </w:r>
      <w:r w:rsidRPr="0096572E">
        <w:t xml:space="preserve">to </w:t>
      </w:r>
      <w:r w:rsidRPr="0096572E">
        <w:rPr>
          <w:spacing w:val="-1"/>
        </w:rPr>
        <w:t>f</w:t>
      </w:r>
      <w:r w:rsidRPr="0096572E">
        <w:t>r</w:t>
      </w:r>
      <w:r w:rsidRPr="0096572E">
        <w:rPr>
          <w:spacing w:val="-1"/>
        </w:rPr>
        <w:t>ui</w:t>
      </w:r>
      <w:r w:rsidRPr="0096572E">
        <w:t>t</w:t>
      </w:r>
      <w:r w:rsidRPr="0096572E">
        <w:rPr>
          <w:spacing w:val="-1"/>
        </w:rPr>
        <w:t xml:space="preserve"> </w:t>
      </w:r>
      <w:r w:rsidRPr="0096572E">
        <w:rPr>
          <w:spacing w:val="1"/>
        </w:rPr>
        <w:t>n</w:t>
      </w:r>
      <w:r w:rsidRPr="0096572E">
        <w:rPr>
          <w:spacing w:val="-1"/>
        </w:rPr>
        <w:t>o</w:t>
      </w:r>
      <w:r w:rsidRPr="0096572E">
        <w:t>t sm</w:t>
      </w:r>
      <w:r w:rsidRPr="0096572E">
        <w:rPr>
          <w:spacing w:val="-2"/>
        </w:rPr>
        <w:t>a</w:t>
      </w:r>
      <w:r w:rsidRPr="0096572E">
        <w:rPr>
          <w:spacing w:val="1"/>
        </w:rPr>
        <w:t>l</w:t>
      </w:r>
      <w:r w:rsidRPr="0096572E">
        <w:t>l</w:t>
      </w:r>
      <w:r w:rsidRPr="0096572E">
        <w:rPr>
          <w:spacing w:val="-1"/>
        </w:rPr>
        <w:t>e</w:t>
      </w:r>
      <w:r w:rsidRPr="0096572E">
        <w:t>r</w:t>
      </w:r>
      <w:r w:rsidRPr="0096572E">
        <w:rPr>
          <w:spacing w:val="-1"/>
        </w:rPr>
        <w:t xml:space="preserve"> </w:t>
      </w:r>
      <w:r w:rsidRPr="0096572E">
        <w:t>t</w:t>
      </w:r>
      <w:r w:rsidRPr="0096572E">
        <w:rPr>
          <w:spacing w:val="1"/>
        </w:rPr>
        <w:t>h</w:t>
      </w:r>
      <w:r w:rsidRPr="0096572E">
        <w:rPr>
          <w:spacing w:val="-2"/>
        </w:rPr>
        <w:t>a</w:t>
      </w:r>
      <w:r w:rsidRPr="0096572E">
        <w:t xml:space="preserve">n </w:t>
      </w:r>
      <w:r w:rsidRPr="0096572E">
        <w:rPr>
          <w:spacing w:val="1"/>
        </w:rPr>
        <w:t>43</w:t>
      </w:r>
      <w:r w:rsidRPr="0096572E">
        <w:t xml:space="preserve"> mm</w:t>
      </w:r>
      <w:r w:rsidRPr="00A73D1C">
        <w:t>.</w:t>
      </w:r>
    </w:p>
    <w:p w14:paraId="71E69B37" w14:textId="77777777" w:rsidR="00D41C24" w:rsidRDefault="00D41C24" w:rsidP="00E57380">
      <w:pPr>
        <w:pStyle w:val="H1G"/>
      </w:pPr>
      <w:r>
        <w:lastRenderedPageBreak/>
        <w:tab/>
        <w:t>V.</w:t>
      </w:r>
      <w:r>
        <w:tab/>
        <w:t>Prov</w:t>
      </w:r>
      <w:r>
        <w:rPr>
          <w:spacing w:val="-1"/>
        </w:rPr>
        <w:t>i</w:t>
      </w:r>
      <w:r>
        <w:t>sio</w:t>
      </w:r>
      <w:r>
        <w:rPr>
          <w:spacing w:val="-1"/>
        </w:rPr>
        <w:t>n</w:t>
      </w:r>
      <w:r>
        <w:t>s</w:t>
      </w:r>
      <w:r>
        <w:rPr>
          <w:spacing w:val="-9"/>
        </w:rPr>
        <w:t xml:space="preserve"> </w:t>
      </w:r>
      <w:r>
        <w:rPr>
          <w:spacing w:val="-1"/>
        </w:rPr>
        <w:t>c</w:t>
      </w:r>
      <w:r>
        <w:t>on</w:t>
      </w:r>
      <w:r>
        <w:rPr>
          <w:spacing w:val="-1"/>
        </w:rPr>
        <w:t>c</w:t>
      </w:r>
      <w:r>
        <w:t>ern</w:t>
      </w:r>
      <w:r>
        <w:rPr>
          <w:spacing w:val="-1"/>
        </w:rPr>
        <w:t>in</w:t>
      </w:r>
      <w:r>
        <w:t>g</w:t>
      </w:r>
      <w:r>
        <w:rPr>
          <w:spacing w:val="-9"/>
        </w:rPr>
        <w:t xml:space="preserve"> </w:t>
      </w:r>
      <w:r>
        <w:t>presen</w:t>
      </w:r>
      <w:r>
        <w:rPr>
          <w:spacing w:val="-1"/>
        </w:rPr>
        <w:t>t</w:t>
      </w:r>
      <w:r>
        <w:rPr>
          <w:spacing w:val="1"/>
        </w:rPr>
        <w:t>a</w:t>
      </w:r>
      <w:r>
        <w:t>t</w:t>
      </w:r>
      <w:r>
        <w:rPr>
          <w:spacing w:val="-1"/>
        </w:rPr>
        <w:t>i</w:t>
      </w:r>
      <w:r>
        <w:t>on</w:t>
      </w:r>
    </w:p>
    <w:p w14:paraId="36DD8491" w14:textId="77777777" w:rsidR="00D41C24" w:rsidRDefault="00D41C24" w:rsidP="00D41C24">
      <w:pPr>
        <w:pStyle w:val="H1G"/>
      </w:pPr>
      <w:r>
        <w:tab/>
        <w:t>A.</w:t>
      </w:r>
      <w:r>
        <w:tab/>
        <w:t>Unifo</w:t>
      </w:r>
      <w:r>
        <w:rPr>
          <w:spacing w:val="1"/>
        </w:rPr>
        <w:t>r</w:t>
      </w:r>
      <w:r>
        <w:t>m</w:t>
      </w:r>
      <w:r>
        <w:rPr>
          <w:spacing w:val="-1"/>
        </w:rPr>
        <w:t>i</w:t>
      </w:r>
      <w:r>
        <w:t>ty</w:t>
      </w:r>
    </w:p>
    <w:p w14:paraId="6B33849E" w14:textId="77777777" w:rsidR="00D41C24" w:rsidRDefault="00D41C24">
      <w:pPr>
        <w:pStyle w:val="SingleTxtG"/>
      </w:pPr>
      <w:r w:rsidRPr="00A85457">
        <w:t>The contents of each package must be uniform and contain only lemons of the same origin,</w:t>
      </w:r>
      <w:r>
        <w:t xml:space="preserve"> v</w:t>
      </w:r>
      <w:r>
        <w:rPr>
          <w:spacing w:val="-1"/>
        </w:rPr>
        <w:t>a</w:t>
      </w:r>
      <w:r>
        <w:t>ri</w:t>
      </w:r>
      <w:r>
        <w:rPr>
          <w:spacing w:val="-2"/>
        </w:rPr>
        <w:t>e</w:t>
      </w:r>
      <w:r>
        <w:rPr>
          <w:spacing w:val="1"/>
        </w:rPr>
        <w:t>t</w:t>
      </w:r>
      <w:r>
        <w:rPr>
          <w:spacing w:val="-1"/>
        </w:rPr>
        <w:t>y</w:t>
      </w:r>
      <w:r>
        <w:t>,</w:t>
      </w:r>
      <w:r>
        <w:rPr>
          <w:spacing w:val="-2"/>
        </w:rPr>
        <w:t xml:space="preserve"> </w:t>
      </w:r>
      <w:r>
        <w:t>qu</w:t>
      </w:r>
      <w:r>
        <w:rPr>
          <w:spacing w:val="-1"/>
        </w:rPr>
        <w:t>a</w:t>
      </w:r>
      <w:r>
        <w:t xml:space="preserve">lity </w:t>
      </w:r>
      <w:r>
        <w:rPr>
          <w:spacing w:val="-1"/>
        </w:rPr>
        <w:t>a</w:t>
      </w:r>
      <w:r>
        <w:t>nd</w:t>
      </w:r>
      <w:r>
        <w:rPr>
          <w:spacing w:val="1"/>
        </w:rPr>
        <w:t xml:space="preserve"> </w:t>
      </w:r>
      <w:r>
        <w:rPr>
          <w:spacing w:val="-1"/>
        </w:rPr>
        <w:t>s</w:t>
      </w:r>
      <w:r>
        <w:rPr>
          <w:spacing w:val="1"/>
        </w:rPr>
        <w:t>i</w:t>
      </w:r>
      <w:r>
        <w:rPr>
          <w:spacing w:val="-2"/>
        </w:rPr>
        <w:t>z</w:t>
      </w:r>
      <w:r>
        <w:rPr>
          <w:spacing w:val="1"/>
        </w:rPr>
        <w:t>e</w:t>
      </w:r>
      <w:r>
        <w:t>,</w:t>
      </w:r>
      <w:r>
        <w:rPr>
          <w:spacing w:val="-1"/>
        </w:rPr>
        <w:t xml:space="preserve"> an</w:t>
      </w:r>
      <w:r>
        <w:t>d</w:t>
      </w:r>
      <w:r>
        <w:rPr>
          <w:spacing w:val="1"/>
        </w:rPr>
        <w:t xml:space="preserve"> </w:t>
      </w:r>
      <w:r>
        <w:rPr>
          <w:spacing w:val="-1"/>
        </w:rPr>
        <w:t>a</w:t>
      </w:r>
      <w:r>
        <w:rPr>
          <w:spacing w:val="1"/>
        </w:rPr>
        <w:t>p</w:t>
      </w:r>
      <w:r>
        <w:rPr>
          <w:spacing w:val="-1"/>
        </w:rPr>
        <w:t>p</w:t>
      </w:r>
      <w:r>
        <w:t>r</w:t>
      </w:r>
      <w:r>
        <w:rPr>
          <w:spacing w:val="-1"/>
        </w:rPr>
        <w:t>ec</w:t>
      </w:r>
      <w:r>
        <w:t>i</w:t>
      </w:r>
      <w:r>
        <w:rPr>
          <w:spacing w:val="-1"/>
        </w:rPr>
        <w:t>a</w:t>
      </w:r>
      <w:r>
        <w:rPr>
          <w:spacing w:val="1"/>
        </w:rPr>
        <w:t>b</w:t>
      </w:r>
      <w:r>
        <w:t>ly of</w:t>
      </w:r>
      <w:r>
        <w:rPr>
          <w:spacing w:val="-1"/>
        </w:rPr>
        <w:t xml:space="preserve"> </w:t>
      </w:r>
      <w:r>
        <w:t>the</w:t>
      </w:r>
      <w:r>
        <w:rPr>
          <w:spacing w:val="-1"/>
        </w:rPr>
        <w:t xml:space="preserve"> </w:t>
      </w:r>
      <w:r>
        <w:t>sa</w:t>
      </w:r>
      <w:r>
        <w:rPr>
          <w:spacing w:val="-2"/>
        </w:rPr>
        <w:t>m</w:t>
      </w:r>
      <w:r>
        <w:t>e</w:t>
      </w:r>
      <w:r>
        <w:rPr>
          <w:spacing w:val="-1"/>
        </w:rPr>
        <w:t xml:space="preserve"> </w:t>
      </w:r>
      <w:r>
        <w:rPr>
          <w:spacing w:val="1"/>
        </w:rPr>
        <w:t>d</w:t>
      </w:r>
      <w:r>
        <w:rPr>
          <w:spacing w:val="-1"/>
        </w:rPr>
        <w:t>e</w:t>
      </w:r>
      <w:r>
        <w:rPr>
          <w:spacing w:val="1"/>
        </w:rPr>
        <w:t>g</w:t>
      </w:r>
      <w:r>
        <w:t>r</w:t>
      </w:r>
      <w:r>
        <w:rPr>
          <w:spacing w:val="-1"/>
        </w:rPr>
        <w:t>e</w:t>
      </w:r>
      <w:r>
        <w:t>e</w:t>
      </w:r>
      <w:r>
        <w:rPr>
          <w:spacing w:val="1"/>
        </w:rPr>
        <w:t xml:space="preserve"> </w:t>
      </w:r>
      <w:r>
        <w:t>of</w:t>
      </w:r>
      <w:r>
        <w:rPr>
          <w:spacing w:val="-1"/>
        </w:rPr>
        <w:t xml:space="preserve"> </w:t>
      </w:r>
      <w:r>
        <w:rPr>
          <w:spacing w:val="1"/>
        </w:rPr>
        <w:t>rip</w:t>
      </w:r>
      <w:r>
        <w:rPr>
          <w:spacing w:val="-2"/>
        </w:rPr>
        <w:t>e</w:t>
      </w:r>
      <w:r>
        <w:rPr>
          <w:spacing w:val="1"/>
        </w:rPr>
        <w:t>n</w:t>
      </w:r>
      <w:r>
        <w:rPr>
          <w:spacing w:val="-1"/>
        </w:rPr>
        <w:t>e</w:t>
      </w:r>
      <w:r>
        <w:rPr>
          <w:spacing w:val="1"/>
        </w:rPr>
        <w:t>s</w:t>
      </w:r>
      <w:r>
        <w:t xml:space="preserve">s </w:t>
      </w:r>
      <w:r>
        <w:rPr>
          <w:spacing w:val="-1"/>
        </w:rPr>
        <w:t>a</w:t>
      </w:r>
      <w:r>
        <w:rPr>
          <w:spacing w:val="1"/>
        </w:rPr>
        <w:t>n</w:t>
      </w:r>
      <w:r>
        <w:t xml:space="preserve">d </w:t>
      </w:r>
      <w:r>
        <w:rPr>
          <w:spacing w:val="1"/>
        </w:rPr>
        <w:t>d</w:t>
      </w:r>
      <w:r>
        <w:rPr>
          <w:spacing w:val="-2"/>
        </w:rPr>
        <w:t>e</w:t>
      </w:r>
      <w:r>
        <w:rPr>
          <w:spacing w:val="1"/>
        </w:rPr>
        <w:t>v</w:t>
      </w:r>
      <w:r>
        <w:rPr>
          <w:spacing w:val="-1"/>
        </w:rPr>
        <w:t>e</w:t>
      </w:r>
      <w:r>
        <w:rPr>
          <w:spacing w:val="1"/>
        </w:rPr>
        <w:t>l</w:t>
      </w:r>
      <w:r>
        <w:rPr>
          <w:spacing w:val="-1"/>
        </w:rPr>
        <w:t>o</w:t>
      </w:r>
      <w:r>
        <w:rPr>
          <w:spacing w:val="1"/>
        </w:rPr>
        <w:t>p</w:t>
      </w:r>
      <w:r>
        <w:rPr>
          <w:spacing w:val="-2"/>
        </w:rPr>
        <w:t>m</w:t>
      </w:r>
      <w:r>
        <w:rPr>
          <w:spacing w:val="-1"/>
        </w:rPr>
        <w:t>e</w:t>
      </w:r>
      <w:r>
        <w:rPr>
          <w:spacing w:val="1"/>
        </w:rPr>
        <w:t>nt</w:t>
      </w:r>
      <w:r>
        <w:t>.</w:t>
      </w:r>
    </w:p>
    <w:p w14:paraId="3273885A" w14:textId="77777777" w:rsidR="00D41C24" w:rsidRDefault="00D41C24" w:rsidP="00D41C24">
      <w:pPr>
        <w:pStyle w:val="SingleTxtG"/>
      </w:pPr>
      <w:r>
        <w:t xml:space="preserve">In </w:t>
      </w:r>
      <w:r>
        <w:rPr>
          <w:spacing w:val="-2"/>
        </w:rPr>
        <w:t>a</w:t>
      </w:r>
      <w:r>
        <w:rPr>
          <w:spacing w:val="1"/>
        </w:rPr>
        <w:t>d</w:t>
      </w:r>
      <w:r>
        <w:rPr>
          <w:spacing w:val="-1"/>
        </w:rPr>
        <w:t>d</w:t>
      </w:r>
      <w:r>
        <w:rPr>
          <w:spacing w:val="1"/>
        </w:rPr>
        <w:t>i</w:t>
      </w:r>
      <w:r>
        <w:rPr>
          <w:spacing w:val="-1"/>
        </w:rPr>
        <w:t>t</w:t>
      </w:r>
      <w:r>
        <w:t>io</w:t>
      </w:r>
      <w:r>
        <w:rPr>
          <w:spacing w:val="1"/>
        </w:rPr>
        <w:t>n</w:t>
      </w:r>
      <w:r>
        <w:t>, for "</w:t>
      </w:r>
      <w:r>
        <w:rPr>
          <w:spacing w:val="-2"/>
        </w:rPr>
        <w:t>E</w:t>
      </w:r>
      <w:r>
        <w:rPr>
          <w:spacing w:val="1"/>
        </w:rPr>
        <w:t>xt</w:t>
      </w:r>
      <w:r>
        <w:t>r</w:t>
      </w:r>
      <w:r>
        <w:rPr>
          <w:spacing w:val="-2"/>
        </w:rPr>
        <w:t>a</w:t>
      </w:r>
      <w:r>
        <w:t>" C</w:t>
      </w:r>
      <w:r>
        <w:rPr>
          <w:spacing w:val="1"/>
        </w:rPr>
        <w:t>l</w:t>
      </w:r>
      <w:r>
        <w:rPr>
          <w:spacing w:val="-1"/>
        </w:rPr>
        <w:t>a</w:t>
      </w:r>
      <w:r>
        <w:t>ss,</w:t>
      </w:r>
      <w:r>
        <w:rPr>
          <w:spacing w:val="-1"/>
        </w:rPr>
        <w:t xml:space="preserve"> </w:t>
      </w:r>
      <w:r>
        <w:rPr>
          <w:spacing w:val="1"/>
        </w:rPr>
        <w:t>un</w:t>
      </w:r>
      <w:r>
        <w:t>if</w:t>
      </w:r>
      <w:r>
        <w:rPr>
          <w:spacing w:val="1"/>
        </w:rPr>
        <w:t>o</w:t>
      </w:r>
      <w:r>
        <w:t>r</w:t>
      </w:r>
      <w:r>
        <w:rPr>
          <w:spacing w:val="-2"/>
        </w:rPr>
        <w:t>m</w:t>
      </w:r>
      <w:r>
        <w:t>ity in</w:t>
      </w:r>
      <w:r>
        <w:rPr>
          <w:spacing w:val="-1"/>
        </w:rPr>
        <w:t xml:space="preserve"> </w:t>
      </w:r>
      <w:r>
        <w:t>c</w:t>
      </w:r>
      <w:r>
        <w:rPr>
          <w:spacing w:val="1"/>
        </w:rPr>
        <w:t>o</w:t>
      </w:r>
      <w:r>
        <w:t>lo</w:t>
      </w:r>
      <w:r>
        <w:rPr>
          <w:spacing w:val="1"/>
        </w:rPr>
        <w:t>u</w:t>
      </w:r>
      <w:r>
        <w:rPr>
          <w:spacing w:val="-1"/>
        </w:rPr>
        <w:t>r</w:t>
      </w:r>
      <w:r>
        <w:t>i</w:t>
      </w:r>
      <w:r>
        <w:rPr>
          <w:spacing w:val="1"/>
        </w:rPr>
        <w:t>n</w:t>
      </w:r>
      <w:r>
        <w:t>g is r</w:t>
      </w:r>
      <w:r>
        <w:rPr>
          <w:spacing w:val="-2"/>
        </w:rPr>
        <w:t>e</w:t>
      </w:r>
      <w:r>
        <w:rPr>
          <w:spacing w:val="1"/>
        </w:rPr>
        <w:t>q</w:t>
      </w:r>
      <w:r>
        <w:t>u</w:t>
      </w:r>
      <w:r>
        <w:rPr>
          <w:spacing w:val="-1"/>
        </w:rPr>
        <w:t>i</w:t>
      </w:r>
      <w:r>
        <w:t>r</w:t>
      </w:r>
      <w:r>
        <w:rPr>
          <w:spacing w:val="-1"/>
        </w:rPr>
        <w:t>e</w:t>
      </w:r>
      <w:r>
        <w:rPr>
          <w:spacing w:val="1"/>
        </w:rPr>
        <w:t>d</w:t>
      </w:r>
      <w:r>
        <w:t>.</w:t>
      </w:r>
    </w:p>
    <w:p w14:paraId="1542AE5A" w14:textId="77777777" w:rsidR="00D41C24" w:rsidRDefault="00D41C24" w:rsidP="00D41C24">
      <w:pPr>
        <w:pStyle w:val="SingleTxtG"/>
      </w:pPr>
      <w:r>
        <w:t>How</w:t>
      </w:r>
      <w:r>
        <w:rPr>
          <w:spacing w:val="-2"/>
        </w:rPr>
        <w:t>e</w:t>
      </w:r>
      <w:r>
        <w:t>v</w:t>
      </w:r>
      <w:r>
        <w:rPr>
          <w:spacing w:val="-1"/>
        </w:rPr>
        <w:t>e</w:t>
      </w:r>
      <w:r>
        <w:t>r,</w:t>
      </w:r>
      <w:r>
        <w:rPr>
          <w:spacing w:val="2"/>
        </w:rPr>
        <w:t xml:space="preserve"> </w:t>
      </w:r>
      <w:r>
        <w:t xml:space="preserve">a </w:t>
      </w:r>
      <w:r>
        <w:rPr>
          <w:spacing w:val="-3"/>
        </w:rPr>
        <w:t>m</w:t>
      </w:r>
      <w:r>
        <w:rPr>
          <w:spacing w:val="1"/>
        </w:rPr>
        <w:t>ix</w:t>
      </w:r>
      <w:r>
        <w:t>t</w:t>
      </w:r>
      <w:r>
        <w:rPr>
          <w:spacing w:val="-1"/>
        </w:rPr>
        <w:t>u</w:t>
      </w:r>
      <w:r>
        <w:t xml:space="preserve">re of </w:t>
      </w:r>
      <w:r>
        <w:rPr>
          <w:spacing w:val="1"/>
        </w:rPr>
        <w:t>l</w:t>
      </w:r>
      <w:r>
        <w:rPr>
          <w:spacing w:val="-1"/>
        </w:rPr>
        <w:t>e</w:t>
      </w:r>
      <w:r>
        <w:rPr>
          <w:spacing w:val="-2"/>
        </w:rPr>
        <w:t>m</w:t>
      </w:r>
      <w:r>
        <w:t xml:space="preserve">ons with </w:t>
      </w:r>
      <w:r>
        <w:rPr>
          <w:spacing w:val="-2"/>
        </w:rPr>
        <w:t>c</w:t>
      </w:r>
      <w:r>
        <w:rPr>
          <w:spacing w:val="1"/>
        </w:rPr>
        <w:t>i</w:t>
      </w:r>
      <w:r>
        <w:rPr>
          <w:spacing w:val="-1"/>
        </w:rPr>
        <w:t>tr</w:t>
      </w:r>
      <w:r>
        <w:rPr>
          <w:spacing w:val="1"/>
        </w:rPr>
        <w:t>u</w:t>
      </w:r>
      <w:r>
        <w:t>s fr</w:t>
      </w:r>
      <w:r>
        <w:rPr>
          <w:spacing w:val="-1"/>
        </w:rPr>
        <w:t>u</w:t>
      </w:r>
      <w:r>
        <w:t xml:space="preserve">it </w:t>
      </w:r>
      <w:r>
        <w:rPr>
          <w:spacing w:val="-1"/>
        </w:rPr>
        <w:t>o</w:t>
      </w:r>
      <w:r>
        <w:t>f</w:t>
      </w:r>
      <w:r>
        <w:rPr>
          <w:spacing w:val="1"/>
        </w:rPr>
        <w:t xml:space="preserve"> </w:t>
      </w:r>
      <w:r>
        <w:rPr>
          <w:spacing w:val="-1"/>
        </w:rPr>
        <w:t>d</w:t>
      </w:r>
      <w:r>
        <w:rPr>
          <w:spacing w:val="1"/>
        </w:rPr>
        <w:t>i</w:t>
      </w:r>
      <w:r>
        <w:rPr>
          <w:spacing w:val="-1"/>
        </w:rPr>
        <w:t>s</w:t>
      </w:r>
      <w:r>
        <w:t>t</w:t>
      </w:r>
      <w:r>
        <w:rPr>
          <w:spacing w:val="-1"/>
        </w:rPr>
        <w:t>i</w:t>
      </w:r>
      <w:r>
        <w:t>n</w:t>
      </w:r>
      <w:r>
        <w:rPr>
          <w:spacing w:val="-1"/>
        </w:rPr>
        <w:t>c</w:t>
      </w:r>
      <w:r>
        <w:t>tly d</w:t>
      </w:r>
      <w:r>
        <w:rPr>
          <w:spacing w:val="-1"/>
        </w:rPr>
        <w:t>if</w:t>
      </w:r>
      <w:r>
        <w:t>f</w:t>
      </w:r>
      <w:r>
        <w:rPr>
          <w:spacing w:val="-1"/>
        </w:rPr>
        <w:t>e</w:t>
      </w:r>
      <w:r>
        <w:t>r</w:t>
      </w:r>
      <w:r>
        <w:rPr>
          <w:spacing w:val="-1"/>
        </w:rPr>
        <w:t>e</w:t>
      </w:r>
      <w:r>
        <w:rPr>
          <w:spacing w:val="1"/>
        </w:rPr>
        <w:t>n</w:t>
      </w:r>
      <w:r>
        <w:t>t s</w:t>
      </w:r>
      <w:r>
        <w:rPr>
          <w:spacing w:val="1"/>
        </w:rPr>
        <w:t>p</w:t>
      </w:r>
      <w:r>
        <w:rPr>
          <w:spacing w:val="-1"/>
        </w:rPr>
        <w:t>e</w:t>
      </w:r>
      <w:r>
        <w:rPr>
          <w:spacing w:val="-2"/>
        </w:rPr>
        <w:t>c</w:t>
      </w:r>
      <w:r>
        <w:rPr>
          <w:spacing w:val="1"/>
        </w:rPr>
        <w:t>i</w:t>
      </w:r>
      <w:r>
        <w:rPr>
          <w:spacing w:val="-2"/>
        </w:rPr>
        <w:t>e</w:t>
      </w:r>
      <w:r>
        <w:t>s</w:t>
      </w:r>
      <w:r>
        <w:rPr>
          <w:spacing w:val="1"/>
        </w:rPr>
        <w:t xml:space="preserve"> </w:t>
      </w:r>
      <w:r>
        <w:rPr>
          <w:spacing w:val="-1"/>
        </w:rPr>
        <w:t>ma</w:t>
      </w:r>
      <w:r>
        <w:t>y</w:t>
      </w:r>
      <w:r>
        <w:rPr>
          <w:spacing w:val="1"/>
        </w:rPr>
        <w:t xml:space="preserve"> b</w:t>
      </w:r>
      <w:r>
        <w:t>e</w:t>
      </w:r>
      <w:r>
        <w:rPr>
          <w:spacing w:val="-1"/>
        </w:rPr>
        <w:t xml:space="preserve"> </w:t>
      </w:r>
      <w:r>
        <w:rPr>
          <w:spacing w:val="1"/>
        </w:rPr>
        <w:t>p</w:t>
      </w:r>
      <w:r>
        <w:rPr>
          <w:spacing w:val="-1"/>
        </w:rPr>
        <w:t>a</w:t>
      </w:r>
      <w:r>
        <w:rPr>
          <w:spacing w:val="1"/>
        </w:rPr>
        <w:t>c</w:t>
      </w:r>
      <w:r>
        <w:rPr>
          <w:spacing w:val="-1"/>
        </w:rPr>
        <w:t xml:space="preserve">ked </w:t>
      </w:r>
      <w:r>
        <w:t>t</w:t>
      </w:r>
      <w:r>
        <w:rPr>
          <w:spacing w:val="-1"/>
        </w:rPr>
        <w:t>o</w:t>
      </w:r>
      <w:r>
        <w:t>g</w:t>
      </w:r>
      <w:r>
        <w:rPr>
          <w:spacing w:val="-1"/>
        </w:rPr>
        <w:t>e</w:t>
      </w:r>
      <w:r>
        <w:t>th</w:t>
      </w:r>
      <w:r>
        <w:rPr>
          <w:spacing w:val="-1"/>
        </w:rPr>
        <w:t>e</w:t>
      </w:r>
      <w:r>
        <w:t>r</w:t>
      </w:r>
      <w:r>
        <w:rPr>
          <w:spacing w:val="1"/>
        </w:rPr>
        <w:t xml:space="preserve"> </w:t>
      </w:r>
      <w:r>
        <w:t>in</w:t>
      </w:r>
      <w:r>
        <w:rPr>
          <w:spacing w:val="1"/>
        </w:rPr>
        <w:t xml:space="preserve"> </w:t>
      </w:r>
      <w:r>
        <w:t>a</w:t>
      </w:r>
      <w:r>
        <w:rPr>
          <w:spacing w:val="1"/>
        </w:rPr>
        <w:t xml:space="preserve"> </w:t>
      </w:r>
      <w:r>
        <w:t>s</w:t>
      </w:r>
      <w:r>
        <w:rPr>
          <w:spacing w:val="-2"/>
        </w:rPr>
        <w:t>a</w:t>
      </w:r>
      <w:r>
        <w:rPr>
          <w:spacing w:val="1"/>
        </w:rPr>
        <w:t>l</w:t>
      </w:r>
      <w:r>
        <w:rPr>
          <w:spacing w:val="-2"/>
        </w:rPr>
        <w:t>e</w:t>
      </w:r>
      <w:r>
        <w:t>s</w:t>
      </w:r>
      <w:r>
        <w:rPr>
          <w:spacing w:val="2"/>
        </w:rPr>
        <w:t xml:space="preserve"> </w:t>
      </w:r>
      <w:r>
        <w:t>p</w:t>
      </w:r>
      <w:r>
        <w:rPr>
          <w:spacing w:val="-1"/>
        </w:rPr>
        <w:t>ac</w:t>
      </w:r>
      <w:r>
        <w:rPr>
          <w:spacing w:val="1"/>
        </w:rPr>
        <w:t>k</w:t>
      </w:r>
      <w:r>
        <w:rPr>
          <w:spacing w:val="-1"/>
        </w:rPr>
        <w:t>a</w:t>
      </w:r>
      <w:r>
        <w:rPr>
          <w:spacing w:val="1"/>
        </w:rPr>
        <w:t>g</w:t>
      </w:r>
      <w:r>
        <w:rPr>
          <w:spacing w:val="-1"/>
        </w:rPr>
        <w:t>e</w:t>
      </w:r>
      <w:r>
        <w:t>,</w:t>
      </w:r>
      <w:r>
        <w:rPr>
          <w:spacing w:val="1"/>
        </w:rPr>
        <w:t xml:space="preserve"> </w:t>
      </w:r>
      <w:r>
        <w:rPr>
          <w:spacing w:val="-1"/>
        </w:rPr>
        <w:t>p</w:t>
      </w:r>
      <w:r>
        <w:t>rov</w:t>
      </w:r>
      <w:r>
        <w:rPr>
          <w:spacing w:val="-1"/>
        </w:rPr>
        <w:t>i</w:t>
      </w:r>
      <w:r>
        <w:t>d</w:t>
      </w:r>
      <w:r>
        <w:rPr>
          <w:spacing w:val="-1"/>
        </w:rPr>
        <w:t>e</w:t>
      </w:r>
      <w:r>
        <w:t>d</w:t>
      </w:r>
      <w:r>
        <w:rPr>
          <w:spacing w:val="1"/>
        </w:rPr>
        <w:t xml:space="preserve"> </w:t>
      </w:r>
      <w:r>
        <w:t>th</w:t>
      </w:r>
      <w:r>
        <w:rPr>
          <w:spacing w:val="-1"/>
        </w:rPr>
        <w:t>e</w:t>
      </w:r>
      <w:r>
        <w:t>y</w:t>
      </w:r>
      <w:r>
        <w:rPr>
          <w:spacing w:val="1"/>
        </w:rPr>
        <w:t xml:space="preserve"> </w:t>
      </w:r>
      <w:r>
        <w:rPr>
          <w:spacing w:val="-2"/>
        </w:rPr>
        <w:t>a</w:t>
      </w:r>
      <w:r>
        <w:t>re</w:t>
      </w:r>
      <w:r>
        <w:rPr>
          <w:spacing w:val="1"/>
        </w:rPr>
        <w:t xml:space="preserve"> </w:t>
      </w:r>
      <w:r>
        <w:t>uni</w:t>
      </w:r>
      <w:r>
        <w:rPr>
          <w:spacing w:val="-1"/>
        </w:rPr>
        <w:t>fo</w:t>
      </w:r>
      <w:r>
        <w:t>rm in</w:t>
      </w:r>
      <w:r>
        <w:rPr>
          <w:spacing w:val="2"/>
        </w:rPr>
        <w:t xml:space="preserve"> </w:t>
      </w:r>
      <w:r>
        <w:rPr>
          <w:spacing w:val="-1"/>
        </w:rPr>
        <w:t>q</w:t>
      </w:r>
      <w:r>
        <w:rPr>
          <w:spacing w:val="1"/>
        </w:rPr>
        <w:t>u</w:t>
      </w:r>
      <w:r>
        <w:rPr>
          <w:spacing w:val="-1"/>
        </w:rPr>
        <w:t>a</w:t>
      </w:r>
      <w:r>
        <w:t xml:space="preserve">lity </w:t>
      </w:r>
      <w:r>
        <w:rPr>
          <w:spacing w:val="-1"/>
        </w:rPr>
        <w:t>a</w:t>
      </w:r>
      <w:r>
        <w:t>nd, for</w:t>
      </w:r>
      <w:r>
        <w:rPr>
          <w:spacing w:val="1"/>
        </w:rPr>
        <w:t xml:space="preserve"> </w:t>
      </w:r>
      <w:r>
        <w:rPr>
          <w:spacing w:val="-1"/>
        </w:rPr>
        <w:t>e</w:t>
      </w:r>
      <w:r>
        <w:t>a</w:t>
      </w:r>
      <w:r>
        <w:rPr>
          <w:spacing w:val="-2"/>
        </w:rPr>
        <w:t>c</w:t>
      </w:r>
      <w:r>
        <w:t>h</w:t>
      </w:r>
      <w:r>
        <w:rPr>
          <w:spacing w:val="1"/>
        </w:rPr>
        <w:t xml:space="preserve"> </w:t>
      </w:r>
      <w:r>
        <w:t>spe</w:t>
      </w:r>
      <w:r>
        <w:rPr>
          <w:spacing w:val="-1"/>
        </w:rPr>
        <w:t>c</w:t>
      </w:r>
      <w:r>
        <w:t xml:space="preserve">ies </w:t>
      </w:r>
      <w:r>
        <w:rPr>
          <w:spacing w:val="-1"/>
        </w:rPr>
        <w:t>c</w:t>
      </w:r>
      <w:r>
        <w:t>on</w:t>
      </w:r>
      <w:r>
        <w:rPr>
          <w:spacing w:val="-1"/>
        </w:rPr>
        <w:t>ce</w:t>
      </w:r>
      <w:r>
        <w:t>rn</w:t>
      </w:r>
      <w:r>
        <w:rPr>
          <w:spacing w:val="-2"/>
        </w:rPr>
        <w:t>e</w:t>
      </w:r>
      <w:r>
        <w:t>d,</w:t>
      </w:r>
      <w:r>
        <w:rPr>
          <w:spacing w:val="13"/>
        </w:rPr>
        <w:t xml:space="preserve"> </w:t>
      </w:r>
      <w:r>
        <w:t>in</w:t>
      </w:r>
      <w:r>
        <w:rPr>
          <w:spacing w:val="13"/>
        </w:rPr>
        <w:t xml:space="preserve"> </w:t>
      </w:r>
      <w:r>
        <w:t>v</w:t>
      </w:r>
      <w:r>
        <w:rPr>
          <w:spacing w:val="-1"/>
        </w:rPr>
        <w:t>ar</w:t>
      </w:r>
      <w:r>
        <w:rPr>
          <w:spacing w:val="1"/>
        </w:rPr>
        <w:t>i</w:t>
      </w:r>
      <w:r>
        <w:rPr>
          <w:spacing w:val="-2"/>
        </w:rPr>
        <w:t>e</w:t>
      </w:r>
      <w:r>
        <w:rPr>
          <w:spacing w:val="1"/>
        </w:rPr>
        <w:t>t</w:t>
      </w:r>
      <w:r>
        <w:t>y</w:t>
      </w:r>
      <w:r>
        <w:rPr>
          <w:spacing w:val="12"/>
        </w:rPr>
        <w:t xml:space="preserve"> </w:t>
      </w:r>
      <w:r>
        <w:t>or</w:t>
      </w:r>
      <w:r>
        <w:rPr>
          <w:spacing w:val="13"/>
        </w:rPr>
        <w:t xml:space="preserve"> </w:t>
      </w:r>
      <w:r>
        <w:rPr>
          <w:spacing w:val="-2"/>
        </w:rPr>
        <w:t>c</w:t>
      </w:r>
      <w:r>
        <w:t>om</w:t>
      </w:r>
      <w:r>
        <w:rPr>
          <w:spacing w:val="-2"/>
        </w:rPr>
        <w:t>m</w:t>
      </w:r>
      <w:r>
        <w:rPr>
          <w:spacing w:val="-1"/>
        </w:rPr>
        <w:t>e</w:t>
      </w:r>
      <w:r>
        <w:rPr>
          <w:spacing w:val="2"/>
        </w:rPr>
        <w:t>r</w:t>
      </w:r>
      <w:r>
        <w:rPr>
          <w:spacing w:val="-1"/>
        </w:rPr>
        <w:t>c</w:t>
      </w:r>
      <w:r>
        <w:t>i</w:t>
      </w:r>
      <w:r>
        <w:rPr>
          <w:spacing w:val="-2"/>
        </w:rPr>
        <w:t>a</w:t>
      </w:r>
      <w:r>
        <w:t>l</w:t>
      </w:r>
      <w:r>
        <w:rPr>
          <w:spacing w:val="14"/>
        </w:rPr>
        <w:t xml:space="preserve"> </w:t>
      </w:r>
      <w:r>
        <w:t>t</w:t>
      </w:r>
      <w:r>
        <w:rPr>
          <w:spacing w:val="-1"/>
        </w:rPr>
        <w:t>y</w:t>
      </w:r>
      <w:r>
        <w:t>pe</w:t>
      </w:r>
      <w:r>
        <w:rPr>
          <w:spacing w:val="12"/>
        </w:rPr>
        <w:t xml:space="preserve"> </w:t>
      </w:r>
      <w:r>
        <w:rPr>
          <w:spacing w:val="1"/>
        </w:rPr>
        <w:t>a</w:t>
      </w:r>
      <w:r>
        <w:t>nd</w:t>
      </w:r>
      <w:r>
        <w:rPr>
          <w:spacing w:val="12"/>
        </w:rPr>
        <w:t xml:space="preserve"> </w:t>
      </w:r>
      <w:r>
        <w:t>o</w:t>
      </w:r>
      <w:r>
        <w:rPr>
          <w:spacing w:val="-1"/>
        </w:rPr>
        <w:t>ri</w:t>
      </w:r>
      <w:r>
        <w:rPr>
          <w:spacing w:val="1"/>
        </w:rPr>
        <w:t>g</w:t>
      </w:r>
      <w:r>
        <w:t xml:space="preserve">in. </w:t>
      </w:r>
      <w:r>
        <w:rPr>
          <w:spacing w:val="25"/>
        </w:rPr>
        <w:t xml:space="preserve"> </w:t>
      </w:r>
      <w:r w:rsidRPr="00027A9F">
        <w:t>How</w:t>
      </w:r>
      <w:r w:rsidRPr="00027A9F">
        <w:rPr>
          <w:spacing w:val="-1"/>
        </w:rPr>
        <w:t>e</w:t>
      </w:r>
      <w:r w:rsidRPr="00027A9F">
        <w:rPr>
          <w:spacing w:val="1"/>
        </w:rPr>
        <w:t>v</w:t>
      </w:r>
      <w:r w:rsidRPr="00027A9F">
        <w:rPr>
          <w:spacing w:val="-1"/>
        </w:rPr>
        <w:t>e</w:t>
      </w:r>
      <w:r w:rsidRPr="00027A9F">
        <w:t>r,</w:t>
      </w:r>
      <w:r w:rsidRPr="00027A9F">
        <w:rPr>
          <w:spacing w:val="12"/>
        </w:rPr>
        <w:t xml:space="preserve"> </w:t>
      </w:r>
      <w:r w:rsidRPr="00027A9F">
        <w:t>in</w:t>
      </w:r>
      <w:r w:rsidRPr="00027A9F">
        <w:rPr>
          <w:spacing w:val="13"/>
        </w:rPr>
        <w:t xml:space="preserve"> </w:t>
      </w:r>
      <w:r w:rsidRPr="00027A9F">
        <w:rPr>
          <w:spacing w:val="-1"/>
        </w:rPr>
        <w:t>ca</w:t>
      </w:r>
      <w:r w:rsidRPr="00027A9F">
        <w:t>se</w:t>
      </w:r>
      <w:r w:rsidRPr="00027A9F">
        <w:rPr>
          <w:spacing w:val="13"/>
        </w:rPr>
        <w:t xml:space="preserve"> </w:t>
      </w:r>
      <w:r w:rsidRPr="00027A9F">
        <w:t>of</w:t>
      </w:r>
      <w:r w:rsidRPr="00027A9F">
        <w:rPr>
          <w:spacing w:val="13"/>
        </w:rPr>
        <w:t xml:space="preserve"> </w:t>
      </w:r>
      <w:r w:rsidRPr="00027A9F">
        <w:rPr>
          <w:spacing w:val="-1"/>
        </w:rPr>
        <w:t>th</w:t>
      </w:r>
      <w:r w:rsidRPr="00027A9F">
        <w:rPr>
          <w:spacing w:val="1"/>
        </w:rPr>
        <w:t>o</w:t>
      </w:r>
      <w:r w:rsidRPr="00027A9F">
        <w:t>se</w:t>
      </w:r>
      <w:r w:rsidRPr="00027A9F">
        <w:rPr>
          <w:spacing w:val="12"/>
        </w:rPr>
        <w:t xml:space="preserve"> </w:t>
      </w:r>
      <w:r w:rsidRPr="00027A9F">
        <w:rPr>
          <w:spacing w:val="-2"/>
        </w:rPr>
        <w:t>m</w:t>
      </w:r>
      <w:r w:rsidRPr="00027A9F">
        <w:t>ixtur</w:t>
      </w:r>
      <w:r w:rsidRPr="00027A9F">
        <w:rPr>
          <w:spacing w:val="-2"/>
        </w:rPr>
        <w:t>e</w:t>
      </w:r>
      <w:r w:rsidRPr="00027A9F">
        <w:t>s u</w:t>
      </w:r>
      <w:r w:rsidRPr="00027A9F">
        <w:rPr>
          <w:spacing w:val="-1"/>
        </w:rPr>
        <w:t>n</w:t>
      </w:r>
      <w:r w:rsidRPr="00027A9F">
        <w:t>i</w:t>
      </w:r>
      <w:r w:rsidRPr="00027A9F">
        <w:rPr>
          <w:spacing w:val="-1"/>
        </w:rPr>
        <w:t>f</w:t>
      </w:r>
      <w:r w:rsidRPr="00027A9F">
        <w:t>or</w:t>
      </w:r>
      <w:r w:rsidRPr="00027A9F">
        <w:rPr>
          <w:spacing w:val="-2"/>
        </w:rPr>
        <w:t>m</w:t>
      </w:r>
      <w:r w:rsidRPr="00027A9F">
        <w:t>ity</w:t>
      </w:r>
      <w:r w:rsidRPr="00027A9F">
        <w:rPr>
          <w:spacing w:val="-2"/>
        </w:rPr>
        <w:t xml:space="preserve"> </w:t>
      </w:r>
      <w:r w:rsidRPr="00027A9F">
        <w:t xml:space="preserve">in </w:t>
      </w:r>
      <w:r w:rsidRPr="00027A9F">
        <w:rPr>
          <w:spacing w:val="-1"/>
        </w:rPr>
        <w:t>s</w:t>
      </w:r>
      <w:r w:rsidRPr="00027A9F">
        <w:rPr>
          <w:spacing w:val="1"/>
        </w:rPr>
        <w:t>i</w:t>
      </w:r>
      <w:r w:rsidRPr="00027A9F">
        <w:rPr>
          <w:spacing w:val="-2"/>
        </w:rPr>
        <w:t>z</w:t>
      </w:r>
      <w:r w:rsidRPr="00027A9F">
        <w:t>e</w:t>
      </w:r>
      <w:r w:rsidRPr="00027A9F">
        <w:rPr>
          <w:spacing w:val="-1"/>
        </w:rPr>
        <w:t xml:space="preserve"> </w:t>
      </w:r>
      <w:r w:rsidRPr="00027A9F">
        <w:rPr>
          <w:spacing w:val="1"/>
        </w:rPr>
        <w:t>i</w:t>
      </w:r>
      <w:r w:rsidRPr="00027A9F">
        <w:t>s</w:t>
      </w:r>
      <w:r w:rsidRPr="00027A9F">
        <w:rPr>
          <w:spacing w:val="-1"/>
        </w:rPr>
        <w:t xml:space="preserve"> </w:t>
      </w:r>
      <w:r w:rsidRPr="00027A9F">
        <w:t>not r</w:t>
      </w:r>
      <w:r w:rsidRPr="00027A9F">
        <w:rPr>
          <w:spacing w:val="-2"/>
        </w:rPr>
        <w:t>e</w:t>
      </w:r>
      <w:r w:rsidRPr="00027A9F">
        <w:t>qu</w:t>
      </w:r>
      <w:r w:rsidRPr="00027A9F">
        <w:rPr>
          <w:spacing w:val="-1"/>
        </w:rPr>
        <w:t>i</w:t>
      </w:r>
      <w:r w:rsidRPr="00027A9F">
        <w:t>r</w:t>
      </w:r>
      <w:r w:rsidRPr="00027A9F">
        <w:rPr>
          <w:spacing w:val="-1"/>
        </w:rPr>
        <w:t>e</w:t>
      </w:r>
      <w:r w:rsidRPr="00027A9F">
        <w:t>d.</w:t>
      </w:r>
    </w:p>
    <w:p w14:paraId="3A277B60" w14:textId="77777777" w:rsidR="00D41C24" w:rsidRDefault="00D41C24" w:rsidP="00D41C24">
      <w:pPr>
        <w:pStyle w:val="SingleTxtG"/>
      </w:pPr>
      <w:r>
        <w:rPr>
          <w:spacing w:val="-1"/>
        </w:rPr>
        <w:t>T</w:t>
      </w:r>
      <w:r>
        <w:rPr>
          <w:spacing w:val="1"/>
        </w:rPr>
        <w:t>h</w:t>
      </w:r>
      <w:r>
        <w:t>e</w:t>
      </w:r>
      <w:r>
        <w:rPr>
          <w:spacing w:val="-1"/>
        </w:rPr>
        <w:t xml:space="preserve"> </w:t>
      </w:r>
      <w:r>
        <w:rPr>
          <w:spacing w:val="1"/>
        </w:rPr>
        <w:t>v</w:t>
      </w:r>
      <w:r>
        <w:t>is</w:t>
      </w:r>
      <w:r>
        <w:rPr>
          <w:spacing w:val="-1"/>
        </w:rPr>
        <w:t>ib</w:t>
      </w:r>
      <w:r>
        <w:t>le</w:t>
      </w:r>
      <w:r>
        <w:rPr>
          <w:spacing w:val="-1"/>
        </w:rPr>
        <w:t xml:space="preserve"> </w:t>
      </w:r>
      <w:r>
        <w:rPr>
          <w:spacing w:val="1"/>
        </w:rPr>
        <w:t>p</w:t>
      </w:r>
      <w:r>
        <w:rPr>
          <w:spacing w:val="-2"/>
        </w:rPr>
        <w:t>a</w:t>
      </w:r>
      <w:r>
        <w:rPr>
          <w:spacing w:val="2"/>
        </w:rPr>
        <w:t>r</w:t>
      </w:r>
      <w:r>
        <w:t xml:space="preserve">t </w:t>
      </w:r>
      <w:r>
        <w:rPr>
          <w:spacing w:val="1"/>
        </w:rPr>
        <w:t>o</w:t>
      </w:r>
      <w:r>
        <w:t xml:space="preserve">f </w:t>
      </w:r>
      <w:r>
        <w:rPr>
          <w:spacing w:val="-1"/>
        </w:rPr>
        <w:t>t</w:t>
      </w:r>
      <w:r>
        <w:rPr>
          <w:spacing w:val="1"/>
        </w:rPr>
        <w:t>h</w:t>
      </w:r>
      <w:r>
        <w:t>e</w:t>
      </w:r>
      <w:r>
        <w:rPr>
          <w:spacing w:val="-1"/>
        </w:rPr>
        <w:t xml:space="preserve"> c</w:t>
      </w:r>
      <w:r>
        <w:rPr>
          <w:spacing w:val="1"/>
        </w:rPr>
        <w:t>on</w:t>
      </w:r>
      <w:r>
        <w:t>t</w:t>
      </w:r>
      <w:r>
        <w:rPr>
          <w:spacing w:val="-1"/>
        </w:rPr>
        <w:t>ent</w:t>
      </w:r>
      <w:r>
        <w:t xml:space="preserve">s </w:t>
      </w:r>
      <w:r>
        <w:rPr>
          <w:spacing w:val="1"/>
        </w:rPr>
        <w:t>o</w:t>
      </w:r>
      <w:r>
        <w:t>f</w:t>
      </w:r>
      <w:r>
        <w:rPr>
          <w:spacing w:val="-1"/>
        </w:rPr>
        <w:t xml:space="preserve"> </w:t>
      </w:r>
      <w:r>
        <w:rPr>
          <w:spacing w:val="1"/>
        </w:rPr>
        <w:t>t</w:t>
      </w:r>
      <w:r>
        <w:rPr>
          <w:spacing w:val="-1"/>
        </w:rPr>
        <w:t>h</w:t>
      </w:r>
      <w:r>
        <w:t>e</w:t>
      </w:r>
      <w:r>
        <w:rPr>
          <w:spacing w:val="-1"/>
        </w:rPr>
        <w:t xml:space="preserve"> </w:t>
      </w:r>
      <w:r>
        <w:rPr>
          <w:spacing w:val="1"/>
        </w:rPr>
        <w:t>p</w:t>
      </w:r>
      <w:r>
        <w:rPr>
          <w:spacing w:val="-1"/>
        </w:rPr>
        <w:t>ac</w:t>
      </w:r>
      <w:r>
        <w:rPr>
          <w:spacing w:val="1"/>
        </w:rPr>
        <w:t>k</w:t>
      </w:r>
      <w:r>
        <w:rPr>
          <w:spacing w:val="-1"/>
        </w:rPr>
        <w:t>ag</w:t>
      </w:r>
      <w:r>
        <w:t xml:space="preserve">e </w:t>
      </w:r>
      <w:r>
        <w:rPr>
          <w:spacing w:val="-2"/>
        </w:rPr>
        <w:t>m</w:t>
      </w:r>
      <w:r>
        <w:rPr>
          <w:spacing w:val="1"/>
        </w:rPr>
        <w:t>u</w:t>
      </w:r>
      <w:r>
        <w:t xml:space="preserve">st </w:t>
      </w:r>
      <w:r>
        <w:rPr>
          <w:spacing w:val="1"/>
        </w:rPr>
        <w:t>b</w:t>
      </w:r>
      <w:r>
        <w:t>e</w:t>
      </w:r>
      <w:r>
        <w:rPr>
          <w:spacing w:val="-2"/>
        </w:rPr>
        <w:t xml:space="preserve"> </w:t>
      </w:r>
      <w:r>
        <w:rPr>
          <w:spacing w:val="2"/>
        </w:rPr>
        <w:t>r</w:t>
      </w:r>
      <w:r>
        <w:rPr>
          <w:spacing w:val="-1"/>
        </w:rPr>
        <w:t>ep</w:t>
      </w:r>
      <w:r>
        <w:t>r</w:t>
      </w:r>
      <w:r>
        <w:rPr>
          <w:spacing w:val="1"/>
        </w:rPr>
        <w:t>e</w:t>
      </w:r>
      <w:r>
        <w:t>s</w:t>
      </w:r>
      <w:r>
        <w:rPr>
          <w:spacing w:val="-2"/>
        </w:rPr>
        <w:t>e</w:t>
      </w:r>
      <w:r>
        <w:t>nt</w:t>
      </w:r>
      <w:r>
        <w:rPr>
          <w:spacing w:val="-1"/>
        </w:rPr>
        <w:t>a</w:t>
      </w:r>
      <w:r>
        <w:t>tive</w:t>
      </w:r>
      <w:r>
        <w:rPr>
          <w:spacing w:val="-2"/>
        </w:rPr>
        <w:t xml:space="preserve"> </w:t>
      </w:r>
      <w:r>
        <w:t>of the</w:t>
      </w:r>
      <w:r>
        <w:rPr>
          <w:spacing w:val="-1"/>
        </w:rPr>
        <w:t xml:space="preserve"> e</w:t>
      </w:r>
      <w:r>
        <w:t>nt</w:t>
      </w:r>
      <w:r>
        <w:rPr>
          <w:spacing w:val="-1"/>
        </w:rPr>
        <w:t>i</w:t>
      </w:r>
      <w:r>
        <w:t>re</w:t>
      </w:r>
      <w:r>
        <w:rPr>
          <w:spacing w:val="-1"/>
        </w:rPr>
        <w:t xml:space="preserve"> c</w:t>
      </w:r>
      <w:r>
        <w:t>ont</w:t>
      </w:r>
      <w:r>
        <w:rPr>
          <w:spacing w:val="-1"/>
        </w:rPr>
        <w:t>en</w:t>
      </w:r>
      <w:r>
        <w:t>t</w:t>
      </w:r>
      <w:r>
        <w:rPr>
          <w:spacing w:val="-1"/>
        </w:rPr>
        <w:t>s</w:t>
      </w:r>
      <w:r>
        <w:t>.</w:t>
      </w:r>
    </w:p>
    <w:p w14:paraId="17B4F30F" w14:textId="77777777" w:rsidR="00D41C24" w:rsidRDefault="00D41C24" w:rsidP="00D41C24">
      <w:pPr>
        <w:pStyle w:val="H1G"/>
      </w:pPr>
      <w:r>
        <w:tab/>
        <w:t>B.</w:t>
      </w:r>
      <w:r>
        <w:tab/>
        <w:t>Packaging</w:t>
      </w:r>
    </w:p>
    <w:p w14:paraId="13DD507B" w14:textId="77777777" w:rsidR="00D41C24" w:rsidRPr="00E57380" w:rsidRDefault="00D41C24" w:rsidP="00E57380">
      <w:pPr>
        <w:pStyle w:val="SingleTxtG"/>
      </w:pPr>
      <w:r w:rsidRPr="00E57380">
        <w:t>The lemons must be packed in such a way as to protect the produce properly.</w:t>
      </w:r>
    </w:p>
    <w:p w14:paraId="2C6543D8" w14:textId="77777777" w:rsidR="00D41C24" w:rsidRPr="00E57380" w:rsidRDefault="00D41C24" w:rsidP="00E57380">
      <w:pPr>
        <w:pStyle w:val="SingleTxtG"/>
      </w:pPr>
      <w:r w:rsidRPr="00E57380">
        <w:t>The materials used inside the package must be clean and of a quality such as to avoid causing any external or internal damage to the produce. The use of materials, particularly of paper or stamps bearing trade specifications, is allowed, provided the printing or labelling has been done with non-toxic ink or glue.</w:t>
      </w:r>
    </w:p>
    <w:p w14:paraId="43E8820C" w14:textId="77777777" w:rsidR="00D41C24" w:rsidRPr="00E57380" w:rsidRDefault="00D41C24" w:rsidP="00E57380">
      <w:pPr>
        <w:pStyle w:val="SingleTxtG"/>
      </w:pPr>
      <w:r w:rsidRPr="00E57380">
        <w:t xml:space="preserve">Stickers individually affixed to the produce shall be such that, when removed, they neither leave visible traces of glue, nor lead to skin defects. </w:t>
      </w:r>
      <w:r w:rsidRPr="00027A9F">
        <w:t>Information lasered on single fruit should not lead to flesh or skin defects</w:t>
      </w:r>
      <w:r w:rsidRPr="00E57380">
        <w:t>.</w:t>
      </w:r>
    </w:p>
    <w:p w14:paraId="49D1D243" w14:textId="77777777" w:rsidR="00D41C24" w:rsidRPr="00E57380" w:rsidRDefault="00D41C24" w:rsidP="00E57380">
      <w:pPr>
        <w:pStyle w:val="SingleTxtG"/>
      </w:pPr>
      <w:r w:rsidRPr="00E57380">
        <w:t>If the fruit is wrapped, thin, dry, new and odourless</w:t>
      </w:r>
      <w:r w:rsidR="00523442" w:rsidRPr="00F400F7">
        <w:rPr>
          <w:rStyle w:val="FootnoteReference"/>
        </w:rPr>
        <w:footnoteReference w:id="20"/>
      </w:r>
      <w:r w:rsidRPr="00E57380">
        <w:t xml:space="preserve"> paper must be used.</w:t>
      </w:r>
    </w:p>
    <w:p w14:paraId="117C2E42" w14:textId="77777777" w:rsidR="00D41C24" w:rsidRPr="00E57380" w:rsidRDefault="00D41C24" w:rsidP="00E57380">
      <w:pPr>
        <w:pStyle w:val="SingleTxtG"/>
      </w:pPr>
      <w:r w:rsidRPr="00E57380">
        <w:t>The use of any substance tending to modify the natural characteristics of the lemons, especially in taste or smell, is prohibited.</w:t>
      </w:r>
    </w:p>
    <w:p w14:paraId="64074C40" w14:textId="77777777" w:rsidR="00D41C24" w:rsidRPr="00E57380" w:rsidRDefault="00D41C24" w:rsidP="00E57380">
      <w:pPr>
        <w:pStyle w:val="SingleTxtG"/>
      </w:pPr>
      <w:r w:rsidRPr="00E57380">
        <w:t>Packages must be free of all foreign matter. However, a presentation where a short (not wooden) twig with some green leaves adheres to the fruit is allowed.</w:t>
      </w:r>
    </w:p>
    <w:p w14:paraId="07052EE3" w14:textId="77777777" w:rsidR="00D41C24" w:rsidRDefault="00D41C24" w:rsidP="00D41C24">
      <w:pPr>
        <w:pStyle w:val="HChG"/>
      </w:pPr>
      <w:r>
        <w:tab/>
        <w:t>VI.</w:t>
      </w:r>
      <w:r>
        <w:tab/>
        <w:t>Prov</w:t>
      </w:r>
      <w:r>
        <w:rPr>
          <w:spacing w:val="-1"/>
        </w:rPr>
        <w:t>i</w:t>
      </w:r>
      <w:r>
        <w:t>sio</w:t>
      </w:r>
      <w:r>
        <w:rPr>
          <w:spacing w:val="-1"/>
        </w:rPr>
        <w:t>n</w:t>
      </w:r>
      <w:r>
        <w:t>s</w:t>
      </w:r>
      <w:r>
        <w:rPr>
          <w:spacing w:val="-8"/>
        </w:rPr>
        <w:t xml:space="preserve"> </w:t>
      </w:r>
      <w:r>
        <w:rPr>
          <w:spacing w:val="-1"/>
        </w:rPr>
        <w:t>c</w:t>
      </w:r>
      <w:r>
        <w:t>on</w:t>
      </w:r>
      <w:r>
        <w:rPr>
          <w:spacing w:val="-1"/>
        </w:rPr>
        <w:t>c</w:t>
      </w:r>
      <w:r>
        <w:t>ern</w:t>
      </w:r>
      <w:r>
        <w:rPr>
          <w:spacing w:val="-1"/>
        </w:rPr>
        <w:t>in</w:t>
      </w:r>
      <w:r>
        <w:t>g</w:t>
      </w:r>
      <w:r>
        <w:rPr>
          <w:spacing w:val="-9"/>
        </w:rPr>
        <w:t xml:space="preserve"> </w:t>
      </w:r>
      <w:r>
        <w:t>marki</w:t>
      </w:r>
      <w:r>
        <w:rPr>
          <w:spacing w:val="-1"/>
        </w:rPr>
        <w:t>n</w:t>
      </w:r>
      <w:r>
        <w:t>g</w:t>
      </w:r>
    </w:p>
    <w:p w14:paraId="6CE462B3" w14:textId="77777777" w:rsidR="00D41C24" w:rsidRDefault="00D41C24" w:rsidP="00D41C24">
      <w:pPr>
        <w:pStyle w:val="SingleTxtG"/>
      </w:pPr>
      <w:r>
        <w:rPr>
          <w:spacing w:val="-1"/>
        </w:rPr>
        <w:t>E</w:t>
      </w:r>
      <w:r>
        <w:rPr>
          <w:spacing w:val="1"/>
        </w:rPr>
        <w:t>a</w:t>
      </w:r>
      <w:r>
        <w:rPr>
          <w:spacing w:val="-1"/>
        </w:rPr>
        <w:t>c</w:t>
      </w:r>
      <w:r>
        <w:t>h</w:t>
      </w:r>
      <w:r>
        <w:rPr>
          <w:spacing w:val="1"/>
        </w:rPr>
        <w:t xml:space="preserve"> pa</w:t>
      </w:r>
      <w:r>
        <w:rPr>
          <w:spacing w:val="-2"/>
        </w:rPr>
        <w:t>c</w:t>
      </w:r>
      <w:r>
        <w:rPr>
          <w:spacing w:val="1"/>
        </w:rPr>
        <w:t>k</w:t>
      </w:r>
      <w:r>
        <w:rPr>
          <w:spacing w:val="-1"/>
        </w:rPr>
        <w:t>a</w:t>
      </w:r>
      <w:r>
        <w:rPr>
          <w:spacing w:val="1"/>
        </w:rPr>
        <w:t>g</w:t>
      </w:r>
      <w:r>
        <w:rPr>
          <w:spacing w:val="-1"/>
        </w:rPr>
        <w:t>e</w:t>
      </w:r>
      <w:r w:rsidR="00523442" w:rsidRPr="00F400F7">
        <w:rPr>
          <w:rStyle w:val="FootnoteReference"/>
        </w:rPr>
        <w:footnoteReference w:id="21"/>
      </w:r>
      <w:r>
        <w:rPr>
          <w:spacing w:val="18"/>
          <w:position w:val="4"/>
          <w:sz w:val="9"/>
          <w:szCs w:val="9"/>
        </w:rPr>
        <w:t xml:space="preserve"> </w:t>
      </w:r>
      <w:r>
        <w:rPr>
          <w:spacing w:val="-2"/>
        </w:rPr>
        <w:t>m</w:t>
      </w:r>
      <w:r>
        <w:t>ust</w:t>
      </w:r>
      <w:r>
        <w:rPr>
          <w:spacing w:val="1"/>
        </w:rPr>
        <w:t xml:space="preserve"> </w:t>
      </w:r>
      <w:r>
        <w:t>be</w:t>
      </w:r>
      <w:r>
        <w:rPr>
          <w:spacing w:val="-1"/>
        </w:rPr>
        <w:t>a</w:t>
      </w:r>
      <w:r>
        <w:t>r</w:t>
      </w:r>
      <w:r>
        <w:rPr>
          <w:spacing w:val="1"/>
        </w:rPr>
        <w:t xml:space="preserve"> </w:t>
      </w:r>
      <w:r>
        <w:t>the</w:t>
      </w:r>
      <w:r>
        <w:rPr>
          <w:spacing w:val="1"/>
        </w:rPr>
        <w:t xml:space="preserve"> </w:t>
      </w:r>
      <w:r>
        <w:t>fo</w:t>
      </w:r>
      <w:r>
        <w:rPr>
          <w:spacing w:val="-1"/>
        </w:rPr>
        <w:t>l</w:t>
      </w:r>
      <w:r>
        <w:t>lo</w:t>
      </w:r>
      <w:r>
        <w:rPr>
          <w:spacing w:val="-2"/>
        </w:rPr>
        <w:t>w</w:t>
      </w:r>
      <w:r>
        <w:rPr>
          <w:spacing w:val="1"/>
        </w:rPr>
        <w:t>i</w:t>
      </w:r>
      <w:r>
        <w:rPr>
          <w:spacing w:val="-1"/>
        </w:rPr>
        <w:t>n</w:t>
      </w:r>
      <w:r>
        <w:t>g</w:t>
      </w:r>
      <w:r>
        <w:rPr>
          <w:spacing w:val="1"/>
        </w:rPr>
        <w:t xml:space="preserve"> p</w:t>
      </w:r>
      <w:r>
        <w:rPr>
          <w:spacing w:val="-1"/>
        </w:rPr>
        <w:t>a</w:t>
      </w:r>
      <w:r>
        <w:t>r</w:t>
      </w:r>
      <w:r>
        <w:rPr>
          <w:spacing w:val="-1"/>
        </w:rPr>
        <w:t>t</w:t>
      </w:r>
      <w:r>
        <w:t>i</w:t>
      </w:r>
      <w:r>
        <w:rPr>
          <w:spacing w:val="-1"/>
        </w:rPr>
        <w:t>cu</w:t>
      </w:r>
      <w:r>
        <w:rPr>
          <w:spacing w:val="1"/>
        </w:rPr>
        <w:t>l</w:t>
      </w:r>
      <w:r>
        <w:rPr>
          <w:spacing w:val="-2"/>
        </w:rPr>
        <w:t>a</w:t>
      </w:r>
      <w:r>
        <w:t xml:space="preserve">rs, </w:t>
      </w:r>
      <w:r>
        <w:rPr>
          <w:spacing w:val="1"/>
        </w:rPr>
        <w:t>i</w:t>
      </w:r>
      <w:r>
        <w:t>n</w:t>
      </w:r>
      <w:r>
        <w:rPr>
          <w:spacing w:val="1"/>
        </w:rPr>
        <w:t xml:space="preserve"> </w:t>
      </w:r>
      <w:r>
        <w:t>l</w:t>
      </w:r>
      <w:r>
        <w:rPr>
          <w:spacing w:val="-1"/>
        </w:rPr>
        <w:t>e</w:t>
      </w:r>
      <w:r>
        <w:t>t</w:t>
      </w:r>
      <w:r>
        <w:rPr>
          <w:spacing w:val="1"/>
        </w:rPr>
        <w:t>t</w:t>
      </w:r>
      <w:r>
        <w:rPr>
          <w:spacing w:val="-2"/>
        </w:rPr>
        <w:t>e</w:t>
      </w:r>
      <w:r>
        <w:t>rs</w:t>
      </w:r>
      <w:r>
        <w:rPr>
          <w:spacing w:val="2"/>
        </w:rPr>
        <w:t xml:space="preserve"> </w:t>
      </w:r>
      <w:r>
        <w:rPr>
          <w:spacing w:val="1"/>
        </w:rPr>
        <w:t>g</w:t>
      </w:r>
      <w:r>
        <w:rPr>
          <w:spacing w:val="-1"/>
        </w:rPr>
        <w:t>ro</w:t>
      </w:r>
      <w:r>
        <w:t>up</w:t>
      </w:r>
      <w:r>
        <w:rPr>
          <w:spacing w:val="-2"/>
        </w:rPr>
        <w:t>e</w:t>
      </w:r>
      <w:r>
        <w:t>d</w:t>
      </w:r>
      <w:r>
        <w:rPr>
          <w:spacing w:val="2"/>
        </w:rPr>
        <w:t xml:space="preserve"> </w:t>
      </w:r>
      <w:r>
        <w:rPr>
          <w:spacing w:val="-1"/>
        </w:rPr>
        <w:t>o</w:t>
      </w:r>
      <w:r>
        <w:t>n</w:t>
      </w:r>
      <w:r>
        <w:rPr>
          <w:spacing w:val="1"/>
        </w:rPr>
        <w:t xml:space="preserve"> </w:t>
      </w:r>
      <w:r>
        <w:t xml:space="preserve">the </w:t>
      </w:r>
      <w:r>
        <w:rPr>
          <w:spacing w:val="-1"/>
        </w:rPr>
        <w:t>s</w:t>
      </w:r>
      <w:r>
        <w:rPr>
          <w:spacing w:val="1"/>
        </w:rPr>
        <w:t>a</w:t>
      </w:r>
      <w:r>
        <w:rPr>
          <w:spacing w:val="-2"/>
        </w:rPr>
        <w:t>m</w:t>
      </w:r>
      <w:r>
        <w:t>e</w:t>
      </w:r>
      <w:r>
        <w:rPr>
          <w:spacing w:val="2"/>
        </w:rPr>
        <w:t xml:space="preserve"> </w:t>
      </w:r>
      <w:r>
        <w:rPr>
          <w:spacing w:val="-1"/>
        </w:rPr>
        <w:t>s</w:t>
      </w:r>
      <w:r>
        <w:rPr>
          <w:spacing w:val="1"/>
        </w:rPr>
        <w:t>i</w:t>
      </w:r>
      <w:r>
        <w:rPr>
          <w:spacing w:val="-1"/>
        </w:rPr>
        <w:t>de</w:t>
      </w:r>
      <w:r>
        <w:t>, l</w:t>
      </w:r>
      <w:r>
        <w:rPr>
          <w:spacing w:val="-1"/>
        </w:rPr>
        <w:t>e</w:t>
      </w:r>
      <w:r>
        <w:t>g</w:t>
      </w:r>
      <w:r>
        <w:rPr>
          <w:spacing w:val="-1"/>
        </w:rPr>
        <w:t>i</w:t>
      </w:r>
      <w:r>
        <w:t>bly</w:t>
      </w:r>
      <w:r>
        <w:rPr>
          <w:spacing w:val="-1"/>
        </w:rPr>
        <w:t xml:space="preserve"> a</w:t>
      </w:r>
      <w:r>
        <w:t xml:space="preserve">nd </w:t>
      </w:r>
      <w:r>
        <w:rPr>
          <w:spacing w:val="-1"/>
        </w:rPr>
        <w:t>i</w:t>
      </w:r>
      <w:r>
        <w:rPr>
          <w:spacing w:val="1"/>
        </w:rPr>
        <w:t>n</w:t>
      </w:r>
      <w:r>
        <w:rPr>
          <w:spacing w:val="-1"/>
        </w:rPr>
        <w:t>de</w:t>
      </w:r>
      <w:r>
        <w:t>li</w:t>
      </w:r>
      <w:r>
        <w:rPr>
          <w:spacing w:val="-1"/>
        </w:rPr>
        <w:t>b</w:t>
      </w:r>
      <w:r>
        <w:rPr>
          <w:spacing w:val="1"/>
        </w:rPr>
        <w:t>l</w:t>
      </w:r>
      <w:r>
        <w:t>y</w:t>
      </w:r>
      <w:r>
        <w:rPr>
          <w:spacing w:val="-1"/>
        </w:rPr>
        <w:t xml:space="preserve"> </w:t>
      </w:r>
      <w:r>
        <w:t>m</w:t>
      </w:r>
      <w:r>
        <w:rPr>
          <w:spacing w:val="-1"/>
        </w:rPr>
        <w:t>a</w:t>
      </w:r>
      <w:r>
        <w:t>r</w:t>
      </w:r>
      <w:r>
        <w:rPr>
          <w:spacing w:val="-1"/>
        </w:rPr>
        <w:t>ke</w:t>
      </w:r>
      <w:r>
        <w:t>d,</w:t>
      </w:r>
      <w:r>
        <w:rPr>
          <w:spacing w:val="-1"/>
        </w:rPr>
        <w:t xml:space="preserve"> a</w:t>
      </w:r>
      <w:r>
        <w:t xml:space="preserve">nd </w:t>
      </w:r>
      <w:r>
        <w:rPr>
          <w:spacing w:val="-1"/>
        </w:rPr>
        <w:t>v</w:t>
      </w:r>
      <w:r>
        <w:rPr>
          <w:spacing w:val="1"/>
        </w:rPr>
        <w:t>i</w:t>
      </w:r>
      <w:r>
        <w:rPr>
          <w:spacing w:val="-1"/>
        </w:rPr>
        <w:t>si</w:t>
      </w:r>
      <w:r>
        <w:t>ble</w:t>
      </w:r>
      <w:r>
        <w:rPr>
          <w:spacing w:val="-1"/>
        </w:rPr>
        <w:t xml:space="preserve"> </w:t>
      </w:r>
      <w:r>
        <w:t>fr</w:t>
      </w:r>
      <w:r>
        <w:rPr>
          <w:spacing w:val="-1"/>
        </w:rPr>
        <w:t>o</w:t>
      </w:r>
      <w:r>
        <w:t>m</w:t>
      </w:r>
      <w:r>
        <w:rPr>
          <w:spacing w:val="-2"/>
        </w:rPr>
        <w:t xml:space="preserve"> </w:t>
      </w:r>
      <w:r>
        <w:t>the</w:t>
      </w:r>
      <w:r>
        <w:rPr>
          <w:spacing w:val="-1"/>
        </w:rPr>
        <w:t xml:space="preserve"> </w:t>
      </w:r>
      <w:r>
        <w:t>out</w:t>
      </w:r>
      <w:r>
        <w:rPr>
          <w:spacing w:val="-1"/>
        </w:rPr>
        <w:t>s</w:t>
      </w:r>
      <w:r>
        <w:t>id</w:t>
      </w:r>
      <w:r>
        <w:rPr>
          <w:spacing w:val="-2"/>
        </w:rPr>
        <w:t>e</w:t>
      </w:r>
      <w:r>
        <w:t>:</w:t>
      </w:r>
    </w:p>
    <w:p w14:paraId="10AB5BA0" w14:textId="77777777" w:rsidR="00D41C24" w:rsidRDefault="00D41C24" w:rsidP="00D41C24">
      <w:pPr>
        <w:pStyle w:val="H1G"/>
      </w:pPr>
      <w:r>
        <w:tab/>
        <w:t>A.</w:t>
      </w:r>
      <w:r>
        <w:tab/>
        <w:t>Identifica</w:t>
      </w:r>
      <w:r>
        <w:rPr>
          <w:spacing w:val="-1"/>
        </w:rPr>
        <w:t>ti</w:t>
      </w:r>
      <w:r>
        <w:t>on</w:t>
      </w:r>
    </w:p>
    <w:p w14:paraId="18E6C080" w14:textId="77777777" w:rsidR="00D41C24" w:rsidRDefault="00D41C24" w:rsidP="00D41C24">
      <w:pPr>
        <w:pStyle w:val="SingleTxtG"/>
      </w:pPr>
      <w:r>
        <w:t>P</w:t>
      </w:r>
      <w:r>
        <w:rPr>
          <w:spacing w:val="-1"/>
        </w:rPr>
        <w:t>ac</w:t>
      </w:r>
      <w:r>
        <w:rPr>
          <w:spacing w:val="1"/>
        </w:rPr>
        <w:t>k</w:t>
      </w:r>
      <w:r>
        <w:rPr>
          <w:spacing w:val="-2"/>
        </w:rPr>
        <w:t>e</w:t>
      </w:r>
      <w:r>
        <w:t>r</w:t>
      </w:r>
      <w:r>
        <w:rPr>
          <w:spacing w:val="1"/>
        </w:rPr>
        <w:t xml:space="preserve"> </w:t>
      </w:r>
      <w:r>
        <w:rPr>
          <w:spacing w:val="-2"/>
        </w:rPr>
        <w:t>a</w:t>
      </w:r>
      <w:r>
        <w:t>nd/or</w:t>
      </w:r>
      <w:r>
        <w:rPr>
          <w:spacing w:val="-1"/>
        </w:rPr>
        <w:t xml:space="preserve"> </w:t>
      </w:r>
      <w:r>
        <w:rPr>
          <w:spacing w:val="1"/>
        </w:rPr>
        <w:t>d</w:t>
      </w:r>
      <w:r>
        <w:t>is</w:t>
      </w:r>
      <w:r>
        <w:rPr>
          <w:spacing w:val="-1"/>
        </w:rPr>
        <w:t>pa</w:t>
      </w:r>
      <w:r>
        <w:t>t</w:t>
      </w:r>
      <w:r>
        <w:rPr>
          <w:spacing w:val="-1"/>
        </w:rPr>
        <w:t>c</w:t>
      </w:r>
      <w:r>
        <w:t>h</w:t>
      </w:r>
      <w:r>
        <w:rPr>
          <w:spacing w:val="-1"/>
        </w:rPr>
        <w:t>e</w:t>
      </w:r>
      <w:r>
        <w:t>r/</w:t>
      </w:r>
      <w:r w:rsidRPr="00027A9F">
        <w:rPr>
          <w:spacing w:val="-2"/>
          <w:u w:color="000000"/>
        </w:rPr>
        <w:t>e</w:t>
      </w:r>
      <w:r w:rsidRPr="00027A9F">
        <w:rPr>
          <w:u w:color="000000"/>
        </w:rPr>
        <w:t>xpo</w:t>
      </w:r>
      <w:r w:rsidRPr="00027A9F">
        <w:rPr>
          <w:spacing w:val="-1"/>
          <w:u w:color="000000"/>
        </w:rPr>
        <w:t>r</w:t>
      </w:r>
      <w:r w:rsidRPr="00027A9F">
        <w:rPr>
          <w:u w:color="000000"/>
        </w:rPr>
        <w:t>t</w:t>
      </w:r>
      <w:r w:rsidRPr="00027A9F">
        <w:rPr>
          <w:spacing w:val="-1"/>
          <w:u w:color="000000"/>
        </w:rPr>
        <w:t>e</w:t>
      </w:r>
      <w:r w:rsidRPr="00027A9F">
        <w:rPr>
          <w:u w:color="000000"/>
        </w:rPr>
        <w:t>r</w:t>
      </w:r>
      <w:r w:rsidR="00027A9F" w:rsidRPr="00027A9F">
        <w:rPr>
          <w:u w:color="000000"/>
        </w:rPr>
        <w:t>:</w:t>
      </w:r>
    </w:p>
    <w:p w14:paraId="6773AAE4" w14:textId="77777777" w:rsidR="00D41C24" w:rsidRDefault="00D41C24" w:rsidP="00D41C24">
      <w:pPr>
        <w:pStyle w:val="SingleTxtG"/>
      </w:pPr>
      <w:r>
        <w:t>N</w:t>
      </w:r>
      <w:r>
        <w:rPr>
          <w:spacing w:val="-1"/>
        </w:rPr>
        <w:t>a</w:t>
      </w:r>
      <w:r>
        <w:t>me</w:t>
      </w:r>
      <w:r>
        <w:rPr>
          <w:spacing w:val="3"/>
        </w:rPr>
        <w:t xml:space="preserve"> </w:t>
      </w:r>
      <w:r>
        <w:rPr>
          <w:spacing w:val="-2"/>
        </w:rPr>
        <w:t>a</w:t>
      </w:r>
      <w:r>
        <w:t>nd</w:t>
      </w:r>
      <w:r>
        <w:rPr>
          <w:spacing w:val="3"/>
        </w:rPr>
        <w:t xml:space="preserve"> </w:t>
      </w:r>
      <w:r>
        <w:rPr>
          <w:spacing w:val="-1"/>
        </w:rPr>
        <w:t>p</w:t>
      </w:r>
      <w:r>
        <w:t>hy</w:t>
      </w:r>
      <w:r>
        <w:rPr>
          <w:spacing w:val="-1"/>
        </w:rPr>
        <w:t>s</w:t>
      </w:r>
      <w:r>
        <w:rPr>
          <w:spacing w:val="1"/>
        </w:rPr>
        <w:t>i</w:t>
      </w:r>
      <w:r>
        <w:rPr>
          <w:spacing w:val="-2"/>
        </w:rPr>
        <w:t>c</w:t>
      </w:r>
      <w:r>
        <w:rPr>
          <w:spacing w:val="-1"/>
        </w:rPr>
        <w:t>a</w:t>
      </w:r>
      <w:r>
        <w:t>l</w:t>
      </w:r>
      <w:r>
        <w:rPr>
          <w:spacing w:val="4"/>
        </w:rPr>
        <w:t xml:space="preserve"> </w:t>
      </w:r>
      <w:r>
        <w:rPr>
          <w:spacing w:val="-1"/>
        </w:rPr>
        <w:t>a</w:t>
      </w:r>
      <w:r>
        <w:t>ddr</w:t>
      </w:r>
      <w:r>
        <w:rPr>
          <w:spacing w:val="-2"/>
        </w:rPr>
        <w:t>e</w:t>
      </w:r>
      <w:r>
        <w:t>ss</w:t>
      </w:r>
      <w:r>
        <w:rPr>
          <w:spacing w:val="1"/>
        </w:rPr>
        <w:t xml:space="preserve"> </w:t>
      </w:r>
      <w:r>
        <w:t>(e</w:t>
      </w:r>
      <w:r>
        <w:rPr>
          <w:spacing w:val="-2"/>
        </w:rPr>
        <w:t>.</w:t>
      </w:r>
      <w:r>
        <w:rPr>
          <w:spacing w:val="1"/>
        </w:rPr>
        <w:t>g</w:t>
      </w:r>
      <w:r>
        <w:t>.</w:t>
      </w:r>
      <w:r>
        <w:rPr>
          <w:spacing w:val="2"/>
        </w:rPr>
        <w:t xml:space="preserve"> </w:t>
      </w:r>
      <w:r>
        <w:t>str</w:t>
      </w:r>
      <w:r>
        <w:rPr>
          <w:spacing w:val="-1"/>
        </w:rPr>
        <w:t>ee</w:t>
      </w:r>
      <w:r>
        <w:t>t/</w:t>
      </w:r>
      <w:r>
        <w:rPr>
          <w:spacing w:val="-1"/>
        </w:rPr>
        <w:t>c</w:t>
      </w:r>
      <w:r>
        <w:t>it</w:t>
      </w:r>
      <w:r>
        <w:rPr>
          <w:spacing w:val="-1"/>
        </w:rPr>
        <w:t>y</w:t>
      </w:r>
      <w:r>
        <w:t>/r</w:t>
      </w:r>
      <w:r>
        <w:rPr>
          <w:spacing w:val="-1"/>
        </w:rPr>
        <w:t>e</w:t>
      </w:r>
      <w:r>
        <w:rPr>
          <w:spacing w:val="1"/>
        </w:rPr>
        <w:t>g</w:t>
      </w:r>
      <w:r>
        <w:rPr>
          <w:spacing w:val="-1"/>
        </w:rPr>
        <w:t>i</w:t>
      </w:r>
      <w:r>
        <w:t>on</w:t>
      </w:r>
      <w:r>
        <w:rPr>
          <w:spacing w:val="-1"/>
        </w:rPr>
        <w:t>/p</w:t>
      </w:r>
      <w:r>
        <w:rPr>
          <w:spacing w:val="1"/>
        </w:rPr>
        <w:t>o</w:t>
      </w:r>
      <w:r>
        <w:t>st</w:t>
      </w:r>
      <w:r>
        <w:rPr>
          <w:spacing w:val="-1"/>
        </w:rPr>
        <w:t>a</w:t>
      </w:r>
      <w:r>
        <w:t>l</w:t>
      </w:r>
      <w:r>
        <w:rPr>
          <w:spacing w:val="2"/>
        </w:rPr>
        <w:t xml:space="preserve"> </w:t>
      </w:r>
      <w:r>
        <w:rPr>
          <w:spacing w:val="-1"/>
        </w:rPr>
        <w:t>c</w:t>
      </w:r>
      <w:r>
        <w:t>ode</w:t>
      </w:r>
      <w:r>
        <w:rPr>
          <w:spacing w:val="1"/>
        </w:rPr>
        <w:t xml:space="preserve"> </w:t>
      </w:r>
      <w:r>
        <w:rPr>
          <w:spacing w:val="-2"/>
        </w:rPr>
        <w:t>a</w:t>
      </w:r>
      <w:r>
        <w:t>nd,</w:t>
      </w:r>
      <w:r>
        <w:rPr>
          <w:spacing w:val="2"/>
        </w:rPr>
        <w:t xml:space="preserve"> </w:t>
      </w:r>
      <w:r>
        <w:rPr>
          <w:spacing w:val="1"/>
        </w:rPr>
        <w:t>i</w:t>
      </w:r>
      <w:r>
        <w:t>f</w:t>
      </w:r>
      <w:r>
        <w:rPr>
          <w:spacing w:val="3"/>
        </w:rPr>
        <w:t xml:space="preserve"> </w:t>
      </w:r>
      <w:r>
        <w:t>d</w:t>
      </w:r>
      <w:r>
        <w:rPr>
          <w:spacing w:val="-1"/>
        </w:rPr>
        <w:t>i</w:t>
      </w:r>
      <w:r>
        <w:t>ff</w:t>
      </w:r>
      <w:r>
        <w:rPr>
          <w:spacing w:val="-1"/>
        </w:rPr>
        <w:t>e</w:t>
      </w:r>
      <w:r>
        <w:t>r</w:t>
      </w:r>
      <w:r>
        <w:rPr>
          <w:spacing w:val="-2"/>
        </w:rPr>
        <w:t>e</w:t>
      </w:r>
      <w:r>
        <w:t>nt</w:t>
      </w:r>
      <w:r>
        <w:rPr>
          <w:spacing w:val="3"/>
        </w:rPr>
        <w:t xml:space="preserve"> </w:t>
      </w:r>
      <w:r>
        <w:t>f</w:t>
      </w:r>
      <w:r>
        <w:rPr>
          <w:spacing w:val="-1"/>
        </w:rPr>
        <w:t>r</w:t>
      </w:r>
      <w:r>
        <w:rPr>
          <w:spacing w:val="1"/>
        </w:rPr>
        <w:t>o</w:t>
      </w:r>
      <w:r>
        <w:t xml:space="preserve">m </w:t>
      </w:r>
      <w:r>
        <w:rPr>
          <w:spacing w:val="1"/>
        </w:rPr>
        <w:t>th</w:t>
      </w:r>
      <w:r>
        <w:t xml:space="preserve">e </w:t>
      </w:r>
      <w:r>
        <w:rPr>
          <w:spacing w:val="-1"/>
        </w:rPr>
        <w:t>c</w:t>
      </w:r>
      <w:r>
        <w:t>ou</w:t>
      </w:r>
      <w:r>
        <w:rPr>
          <w:spacing w:val="-1"/>
        </w:rPr>
        <w:t>n</w:t>
      </w:r>
      <w:r>
        <w:t>try</w:t>
      </w:r>
      <w:r>
        <w:rPr>
          <w:spacing w:val="-8"/>
        </w:rPr>
        <w:t xml:space="preserve"> </w:t>
      </w:r>
      <w:r>
        <w:rPr>
          <w:spacing w:val="-1"/>
        </w:rPr>
        <w:t>o</w:t>
      </w:r>
      <w:r>
        <w:t>f</w:t>
      </w:r>
      <w:r>
        <w:rPr>
          <w:spacing w:val="-7"/>
        </w:rPr>
        <w:t xml:space="preserve"> </w:t>
      </w:r>
      <w:r>
        <w:rPr>
          <w:spacing w:val="-1"/>
        </w:rPr>
        <w:t>o</w:t>
      </w:r>
      <w:r>
        <w:t>r</w:t>
      </w:r>
      <w:r>
        <w:rPr>
          <w:spacing w:val="-1"/>
        </w:rPr>
        <w:t>ig</w:t>
      </w:r>
      <w:r>
        <w:rPr>
          <w:spacing w:val="1"/>
        </w:rPr>
        <w:t>i</w:t>
      </w:r>
      <w:r>
        <w:t>n,</w:t>
      </w:r>
      <w:r>
        <w:rPr>
          <w:spacing w:val="-9"/>
        </w:rPr>
        <w:t xml:space="preserve"> </w:t>
      </w:r>
      <w:r>
        <w:rPr>
          <w:spacing w:val="-1"/>
        </w:rPr>
        <w:t>t</w:t>
      </w:r>
      <w:r>
        <w:t>he</w:t>
      </w:r>
      <w:r>
        <w:rPr>
          <w:spacing w:val="-8"/>
        </w:rPr>
        <w:t xml:space="preserve"> </w:t>
      </w:r>
      <w:r>
        <w:rPr>
          <w:spacing w:val="-2"/>
        </w:rPr>
        <w:t>c</w:t>
      </w:r>
      <w:r>
        <w:t>ountr</w:t>
      </w:r>
      <w:r>
        <w:rPr>
          <w:spacing w:val="-1"/>
        </w:rPr>
        <w:t>y</w:t>
      </w:r>
      <w:r>
        <w:t>)</w:t>
      </w:r>
      <w:r>
        <w:rPr>
          <w:spacing w:val="-8"/>
        </w:rPr>
        <w:t xml:space="preserve"> </w:t>
      </w:r>
      <w:r>
        <w:t>or</w:t>
      </w:r>
      <w:r>
        <w:rPr>
          <w:spacing w:val="-8"/>
        </w:rPr>
        <w:t xml:space="preserve"> </w:t>
      </w:r>
      <w:r>
        <w:t>a</w:t>
      </w:r>
      <w:r>
        <w:rPr>
          <w:spacing w:val="-7"/>
        </w:rPr>
        <w:t xml:space="preserve"> </w:t>
      </w:r>
      <w:r>
        <w:rPr>
          <w:spacing w:val="-2"/>
        </w:rPr>
        <w:t>c</w:t>
      </w:r>
      <w:r>
        <w:t>ode</w:t>
      </w:r>
      <w:r>
        <w:rPr>
          <w:spacing w:val="-8"/>
        </w:rPr>
        <w:t xml:space="preserve"> </w:t>
      </w:r>
      <w:r>
        <w:t>m</w:t>
      </w:r>
      <w:r>
        <w:rPr>
          <w:spacing w:val="-1"/>
        </w:rPr>
        <w:t>a</w:t>
      </w:r>
      <w:r>
        <w:t>rk</w:t>
      </w:r>
      <w:r>
        <w:rPr>
          <w:spacing w:val="-8"/>
        </w:rPr>
        <w:t xml:space="preserve"> </w:t>
      </w:r>
      <w:r>
        <w:t>of</w:t>
      </w:r>
      <w:r>
        <w:rPr>
          <w:spacing w:val="-1"/>
        </w:rPr>
        <w:t>f</w:t>
      </w:r>
      <w:r>
        <w:t>i</w:t>
      </w:r>
      <w:r>
        <w:rPr>
          <w:spacing w:val="-1"/>
        </w:rPr>
        <w:t>c</w:t>
      </w:r>
      <w:r>
        <w:t>i</w:t>
      </w:r>
      <w:r>
        <w:rPr>
          <w:spacing w:val="-1"/>
        </w:rPr>
        <w:t>a</w:t>
      </w:r>
      <w:r>
        <w:t>l</w:t>
      </w:r>
      <w:r>
        <w:rPr>
          <w:spacing w:val="1"/>
        </w:rPr>
        <w:t>l</w:t>
      </w:r>
      <w:r>
        <w:t>y</w:t>
      </w:r>
      <w:r>
        <w:rPr>
          <w:spacing w:val="-9"/>
        </w:rPr>
        <w:t xml:space="preserve"> </w:t>
      </w:r>
      <w:r>
        <w:t>r</w:t>
      </w:r>
      <w:r>
        <w:rPr>
          <w:spacing w:val="-1"/>
        </w:rPr>
        <w:t>ec</w:t>
      </w:r>
      <w:r>
        <w:rPr>
          <w:spacing w:val="1"/>
        </w:rPr>
        <w:t>o</w:t>
      </w:r>
      <w:r>
        <w:t>g</w:t>
      </w:r>
      <w:r>
        <w:rPr>
          <w:spacing w:val="-1"/>
        </w:rPr>
        <w:t>n</w:t>
      </w:r>
      <w:r>
        <w:t>i</w:t>
      </w:r>
      <w:r>
        <w:rPr>
          <w:spacing w:val="-1"/>
        </w:rPr>
        <w:t>z</w:t>
      </w:r>
      <w:r>
        <w:rPr>
          <w:spacing w:val="-2"/>
        </w:rPr>
        <w:t>e</w:t>
      </w:r>
      <w:r>
        <w:t>d</w:t>
      </w:r>
      <w:r>
        <w:rPr>
          <w:spacing w:val="-7"/>
        </w:rPr>
        <w:t xml:space="preserve"> </w:t>
      </w:r>
      <w:r>
        <w:t>by</w:t>
      </w:r>
      <w:r>
        <w:rPr>
          <w:spacing w:val="-8"/>
        </w:rPr>
        <w:t xml:space="preserve"> </w:t>
      </w:r>
      <w:r>
        <w:t>the</w:t>
      </w:r>
      <w:r>
        <w:rPr>
          <w:spacing w:val="-9"/>
        </w:rPr>
        <w:t xml:space="preserve"> </w:t>
      </w:r>
      <w:r>
        <w:rPr>
          <w:spacing w:val="1"/>
        </w:rPr>
        <w:t>n</w:t>
      </w:r>
      <w:r>
        <w:rPr>
          <w:spacing w:val="-1"/>
        </w:rPr>
        <w:t>a</w:t>
      </w:r>
      <w:r>
        <w:t>tion</w:t>
      </w:r>
      <w:r>
        <w:rPr>
          <w:spacing w:val="-2"/>
        </w:rPr>
        <w:t>a</w:t>
      </w:r>
      <w:r>
        <w:t>l</w:t>
      </w:r>
      <w:r>
        <w:rPr>
          <w:spacing w:val="-7"/>
        </w:rPr>
        <w:t xml:space="preserve"> </w:t>
      </w:r>
      <w:r>
        <w:rPr>
          <w:spacing w:val="-1"/>
        </w:rPr>
        <w:t>a</w:t>
      </w:r>
      <w:r>
        <w:rPr>
          <w:spacing w:val="1"/>
        </w:rPr>
        <w:t>u</w:t>
      </w:r>
      <w:r>
        <w:t>t</w:t>
      </w:r>
      <w:r>
        <w:rPr>
          <w:spacing w:val="-1"/>
        </w:rPr>
        <w:t>h</w:t>
      </w:r>
      <w:r>
        <w:t>o</w:t>
      </w:r>
      <w:r>
        <w:rPr>
          <w:spacing w:val="-1"/>
        </w:rPr>
        <w:t>r</w:t>
      </w:r>
      <w:r>
        <w:t>i</w:t>
      </w:r>
      <w:r>
        <w:rPr>
          <w:spacing w:val="-1"/>
        </w:rPr>
        <w:t>ty</w:t>
      </w:r>
      <w:r w:rsidR="00523442" w:rsidRPr="00F400F7">
        <w:rPr>
          <w:rStyle w:val="FootnoteReference"/>
        </w:rPr>
        <w:footnoteReference w:id="22"/>
      </w:r>
      <w:r>
        <w:rPr>
          <w:spacing w:val="1"/>
          <w:position w:val="5"/>
          <w:sz w:val="9"/>
          <w:szCs w:val="9"/>
        </w:rPr>
        <w:t xml:space="preserve"> </w:t>
      </w:r>
      <w:r w:rsidRPr="00027A9F">
        <w:t xml:space="preserve">if </w:t>
      </w:r>
      <w:r w:rsidRPr="00027A9F">
        <w:rPr>
          <w:spacing w:val="-1"/>
        </w:rPr>
        <w:t>t</w:t>
      </w:r>
      <w:r w:rsidRPr="00027A9F">
        <w:t>he</w:t>
      </w:r>
      <w:r w:rsidRPr="00027A9F">
        <w:rPr>
          <w:spacing w:val="-2"/>
        </w:rPr>
        <w:t xml:space="preserve"> </w:t>
      </w:r>
      <w:r w:rsidRPr="00027A9F">
        <w:rPr>
          <w:spacing w:val="-1"/>
        </w:rPr>
        <w:t>c</w:t>
      </w:r>
      <w:r w:rsidRPr="00027A9F">
        <w:t>ou</w:t>
      </w:r>
      <w:r w:rsidRPr="00027A9F">
        <w:rPr>
          <w:spacing w:val="-1"/>
        </w:rPr>
        <w:t>n</w:t>
      </w:r>
      <w:r w:rsidRPr="00027A9F">
        <w:t>try</w:t>
      </w:r>
      <w:r w:rsidRPr="00027A9F">
        <w:rPr>
          <w:spacing w:val="-2"/>
        </w:rPr>
        <w:t xml:space="preserve"> </w:t>
      </w:r>
      <w:r w:rsidRPr="00027A9F">
        <w:rPr>
          <w:spacing w:val="-1"/>
        </w:rPr>
        <w:t>a</w:t>
      </w:r>
      <w:r w:rsidRPr="00027A9F">
        <w:rPr>
          <w:spacing w:val="1"/>
        </w:rPr>
        <w:t>p</w:t>
      </w:r>
      <w:r w:rsidRPr="00027A9F">
        <w:rPr>
          <w:spacing w:val="-1"/>
        </w:rPr>
        <w:t>p</w:t>
      </w:r>
      <w:r w:rsidRPr="00027A9F">
        <w:t>l</w:t>
      </w:r>
      <w:r w:rsidRPr="00027A9F">
        <w:rPr>
          <w:spacing w:val="-1"/>
        </w:rPr>
        <w:t>y</w:t>
      </w:r>
      <w:r w:rsidRPr="00027A9F">
        <w:t>i</w:t>
      </w:r>
      <w:r w:rsidRPr="00027A9F">
        <w:rPr>
          <w:spacing w:val="-1"/>
        </w:rPr>
        <w:t>n</w:t>
      </w:r>
      <w:r w:rsidRPr="00027A9F">
        <w:t xml:space="preserve">g </w:t>
      </w:r>
      <w:r w:rsidRPr="00027A9F">
        <w:rPr>
          <w:spacing w:val="-1"/>
        </w:rPr>
        <w:t>s</w:t>
      </w:r>
      <w:r w:rsidRPr="00027A9F">
        <w:t>u</w:t>
      </w:r>
      <w:r w:rsidRPr="00027A9F">
        <w:rPr>
          <w:spacing w:val="-1"/>
        </w:rPr>
        <w:t>c</w:t>
      </w:r>
      <w:r w:rsidRPr="00027A9F">
        <w:t xml:space="preserve">h a </w:t>
      </w:r>
      <w:r w:rsidRPr="00027A9F">
        <w:rPr>
          <w:spacing w:val="-1"/>
        </w:rPr>
        <w:t>sy</w:t>
      </w:r>
      <w:r w:rsidRPr="00027A9F">
        <w:t>stem</w:t>
      </w:r>
      <w:r w:rsidRPr="00027A9F">
        <w:rPr>
          <w:spacing w:val="-3"/>
        </w:rPr>
        <w:t xml:space="preserve"> </w:t>
      </w:r>
      <w:r w:rsidRPr="00027A9F">
        <w:t>is li</w:t>
      </w:r>
      <w:r w:rsidRPr="00027A9F">
        <w:rPr>
          <w:spacing w:val="-1"/>
        </w:rPr>
        <w:t>s</w:t>
      </w:r>
      <w:r w:rsidRPr="00027A9F">
        <w:t>t</w:t>
      </w:r>
      <w:r w:rsidRPr="00027A9F">
        <w:rPr>
          <w:spacing w:val="-1"/>
        </w:rPr>
        <w:t>e</w:t>
      </w:r>
      <w:r w:rsidRPr="00027A9F">
        <w:t>d in the</w:t>
      </w:r>
      <w:r w:rsidRPr="00027A9F">
        <w:rPr>
          <w:spacing w:val="-3"/>
        </w:rPr>
        <w:t xml:space="preserve"> </w:t>
      </w:r>
      <w:r w:rsidRPr="00027A9F">
        <w:t>UN</w:t>
      </w:r>
      <w:r w:rsidRPr="00027A9F">
        <w:rPr>
          <w:spacing w:val="-2"/>
        </w:rPr>
        <w:t>E</w:t>
      </w:r>
      <w:r w:rsidRPr="00027A9F">
        <w:t>CE</w:t>
      </w:r>
      <w:r w:rsidRPr="00027A9F">
        <w:rPr>
          <w:spacing w:val="-2"/>
        </w:rPr>
        <w:t xml:space="preserve"> </w:t>
      </w:r>
      <w:r w:rsidRPr="00027A9F">
        <w:rPr>
          <w:spacing w:val="1"/>
        </w:rPr>
        <w:t>d</w:t>
      </w:r>
      <w:r w:rsidRPr="00027A9F">
        <w:rPr>
          <w:spacing w:val="-2"/>
        </w:rPr>
        <w:t>a</w:t>
      </w:r>
      <w:r w:rsidRPr="00027A9F">
        <w:rPr>
          <w:spacing w:val="1"/>
        </w:rPr>
        <w:t>t</w:t>
      </w:r>
      <w:r w:rsidRPr="00027A9F">
        <w:rPr>
          <w:spacing w:val="-1"/>
        </w:rPr>
        <w:t>a</w:t>
      </w:r>
      <w:r w:rsidRPr="00027A9F">
        <w:rPr>
          <w:spacing w:val="1"/>
        </w:rPr>
        <w:t>b</w:t>
      </w:r>
      <w:r w:rsidRPr="00027A9F">
        <w:rPr>
          <w:spacing w:val="-1"/>
        </w:rPr>
        <w:t>a</w:t>
      </w:r>
      <w:r w:rsidRPr="00027A9F">
        <w:rPr>
          <w:spacing w:val="1"/>
        </w:rPr>
        <w:t>s</w:t>
      </w:r>
      <w:r w:rsidRPr="00027A9F">
        <w:rPr>
          <w:spacing w:val="-1"/>
        </w:rPr>
        <w:t>e</w:t>
      </w:r>
      <w:r>
        <w:t>.</w:t>
      </w:r>
    </w:p>
    <w:p w14:paraId="5B6FD61A" w14:textId="77777777" w:rsidR="00D41C24" w:rsidRDefault="00D41C24" w:rsidP="00D41C24">
      <w:pPr>
        <w:pStyle w:val="H1G"/>
        <w:rPr>
          <w:spacing w:val="1"/>
        </w:rPr>
      </w:pPr>
      <w:r>
        <w:lastRenderedPageBreak/>
        <w:tab/>
        <w:t>B.</w:t>
      </w:r>
      <w:r>
        <w:tab/>
        <w:t>Nature</w:t>
      </w:r>
      <w:r>
        <w:rPr>
          <w:spacing w:val="-4"/>
        </w:rPr>
        <w:t xml:space="preserve"> </w:t>
      </w:r>
      <w:r>
        <w:rPr>
          <w:spacing w:val="-1"/>
        </w:rPr>
        <w:t>o</w:t>
      </w:r>
      <w:r>
        <w:t>f</w:t>
      </w:r>
      <w:r>
        <w:rPr>
          <w:spacing w:val="-1"/>
        </w:rPr>
        <w:t xml:space="preserve"> </w:t>
      </w:r>
      <w:r>
        <w:t>p</w:t>
      </w:r>
      <w:r>
        <w:rPr>
          <w:spacing w:val="-1"/>
        </w:rPr>
        <w:t>r</w:t>
      </w:r>
      <w:r>
        <w:t>odu</w:t>
      </w:r>
      <w:r>
        <w:rPr>
          <w:spacing w:val="-1"/>
        </w:rPr>
        <w:t>c</w:t>
      </w:r>
      <w:r>
        <w:rPr>
          <w:spacing w:val="1"/>
        </w:rPr>
        <w:t>e</w:t>
      </w:r>
      <w:r w:rsidR="00523442" w:rsidRPr="008A1CB8">
        <w:rPr>
          <w:rStyle w:val="FootnoteReference"/>
          <w:b w:val="0"/>
          <w:sz w:val="20"/>
        </w:rPr>
        <w:footnoteReference w:id="23"/>
      </w:r>
    </w:p>
    <w:p w14:paraId="6C758526" w14:textId="77777777" w:rsidR="00D41C24" w:rsidRDefault="00D41C24" w:rsidP="00E57380">
      <w:pPr>
        <w:pStyle w:val="Bullet1G"/>
      </w:pPr>
      <w:r>
        <w:t>“</w:t>
      </w:r>
      <w:r>
        <w:rPr>
          <w:spacing w:val="-2"/>
        </w:rPr>
        <w:t>L</w:t>
      </w:r>
      <w:r>
        <w:t>e</w:t>
      </w:r>
      <w:r>
        <w:rPr>
          <w:spacing w:val="-2"/>
        </w:rPr>
        <w:t>m</w:t>
      </w:r>
      <w:r>
        <w:t>on</w:t>
      </w:r>
      <w:r>
        <w:rPr>
          <w:spacing w:val="-1"/>
        </w:rPr>
        <w:t>s</w:t>
      </w:r>
      <w:r>
        <w:t>”</w:t>
      </w:r>
      <w:r>
        <w:rPr>
          <w:spacing w:val="-1"/>
        </w:rPr>
        <w:t xml:space="preserve"> </w:t>
      </w:r>
      <w:r>
        <w:rPr>
          <w:spacing w:val="1"/>
        </w:rPr>
        <w:t>i</w:t>
      </w:r>
      <w:r>
        <w:t>f</w:t>
      </w:r>
      <w:r>
        <w:rPr>
          <w:spacing w:val="-1"/>
        </w:rPr>
        <w:t xml:space="preserve"> </w:t>
      </w:r>
      <w:r>
        <w:rPr>
          <w:spacing w:val="1"/>
        </w:rPr>
        <w:t>t</w:t>
      </w:r>
      <w:r>
        <w:rPr>
          <w:spacing w:val="-1"/>
        </w:rPr>
        <w:t>h</w:t>
      </w:r>
      <w:r>
        <w:t>e</w:t>
      </w:r>
      <w:r>
        <w:rPr>
          <w:spacing w:val="-1"/>
        </w:rPr>
        <w:t xml:space="preserve"> </w:t>
      </w:r>
      <w:r>
        <w:rPr>
          <w:spacing w:val="1"/>
        </w:rPr>
        <w:t>p</w:t>
      </w:r>
      <w:r>
        <w:t>r</w:t>
      </w:r>
      <w:r>
        <w:rPr>
          <w:spacing w:val="-1"/>
        </w:rPr>
        <w:t>od</w:t>
      </w:r>
      <w:r>
        <w:rPr>
          <w:spacing w:val="1"/>
        </w:rPr>
        <w:t>u</w:t>
      </w:r>
      <w:r>
        <w:rPr>
          <w:spacing w:val="-1"/>
        </w:rPr>
        <w:t>c</w:t>
      </w:r>
      <w:r>
        <w:t>e</w:t>
      </w:r>
      <w:r>
        <w:rPr>
          <w:spacing w:val="-1"/>
        </w:rPr>
        <w:t xml:space="preserve"> </w:t>
      </w:r>
      <w:r>
        <w:t>is</w:t>
      </w:r>
      <w:r>
        <w:rPr>
          <w:spacing w:val="-1"/>
        </w:rPr>
        <w:t xml:space="preserve"> </w:t>
      </w:r>
      <w:r>
        <w:t xml:space="preserve">not </w:t>
      </w:r>
      <w:r>
        <w:rPr>
          <w:spacing w:val="1"/>
        </w:rPr>
        <w:t>v</w:t>
      </w:r>
      <w:r>
        <w:t>i</w:t>
      </w:r>
      <w:r>
        <w:rPr>
          <w:spacing w:val="-1"/>
        </w:rPr>
        <w:t>s</w:t>
      </w:r>
      <w:r>
        <w:t>i</w:t>
      </w:r>
      <w:r>
        <w:rPr>
          <w:spacing w:val="-1"/>
        </w:rPr>
        <w:t>b</w:t>
      </w:r>
      <w:r>
        <w:t>le</w:t>
      </w:r>
      <w:r>
        <w:rPr>
          <w:spacing w:val="-1"/>
        </w:rPr>
        <w:t xml:space="preserve"> </w:t>
      </w:r>
      <w:r>
        <w:t>fr</w:t>
      </w:r>
      <w:r>
        <w:rPr>
          <w:spacing w:val="-1"/>
        </w:rPr>
        <w:t>o</w:t>
      </w:r>
      <w:r>
        <w:t>m</w:t>
      </w:r>
      <w:r>
        <w:rPr>
          <w:spacing w:val="-1"/>
        </w:rPr>
        <w:t xml:space="preserve"> </w:t>
      </w:r>
      <w:r>
        <w:t>the</w:t>
      </w:r>
      <w:r>
        <w:rPr>
          <w:spacing w:val="-2"/>
        </w:rPr>
        <w:t xml:space="preserve"> </w:t>
      </w:r>
      <w:r>
        <w:t>out</w:t>
      </w:r>
      <w:r>
        <w:rPr>
          <w:spacing w:val="-1"/>
        </w:rPr>
        <w:t>s</w:t>
      </w:r>
      <w:r>
        <w:t>ide</w:t>
      </w:r>
    </w:p>
    <w:p w14:paraId="7381FD9C" w14:textId="77777777" w:rsidR="00D41C24" w:rsidRDefault="00D41C24" w:rsidP="00E57380">
      <w:pPr>
        <w:pStyle w:val="Bullet1G"/>
      </w:pPr>
      <w:r>
        <w:t>“</w:t>
      </w:r>
      <w:r>
        <w:rPr>
          <w:spacing w:val="-1"/>
        </w:rPr>
        <w:t>M</w:t>
      </w:r>
      <w:r>
        <w:t>i</w:t>
      </w:r>
      <w:r>
        <w:rPr>
          <w:spacing w:val="-1"/>
        </w:rPr>
        <w:t>x</w:t>
      </w:r>
      <w:r>
        <w:t>ture</w:t>
      </w:r>
      <w:r>
        <w:rPr>
          <w:spacing w:val="-1"/>
        </w:rPr>
        <w:t xml:space="preserve"> </w:t>
      </w:r>
      <w:r>
        <w:t xml:space="preserve">of </w:t>
      </w:r>
      <w:r>
        <w:rPr>
          <w:spacing w:val="-1"/>
        </w:rPr>
        <w:t>c</w:t>
      </w:r>
      <w:r>
        <w:t>i</w:t>
      </w:r>
      <w:r>
        <w:rPr>
          <w:spacing w:val="-1"/>
        </w:rPr>
        <w:t>t</w:t>
      </w:r>
      <w:r>
        <w:t>rus f</w:t>
      </w:r>
      <w:r>
        <w:rPr>
          <w:spacing w:val="-1"/>
        </w:rPr>
        <w:t>r</w:t>
      </w:r>
      <w:r>
        <w:rPr>
          <w:spacing w:val="1"/>
        </w:rPr>
        <w:t>u</w:t>
      </w:r>
      <w:r>
        <w:rPr>
          <w:spacing w:val="-1"/>
        </w:rPr>
        <w:t>i</w:t>
      </w:r>
      <w:r>
        <w:t xml:space="preserve">t” or </w:t>
      </w:r>
      <w:r>
        <w:rPr>
          <w:spacing w:val="-1"/>
        </w:rPr>
        <w:t>e</w:t>
      </w:r>
      <w:r>
        <w:t>qu</w:t>
      </w:r>
      <w:r>
        <w:rPr>
          <w:spacing w:val="-1"/>
        </w:rPr>
        <w:t>i</w:t>
      </w:r>
      <w:r>
        <w:t>v</w:t>
      </w:r>
      <w:r>
        <w:rPr>
          <w:spacing w:val="-1"/>
        </w:rPr>
        <w:t>a</w:t>
      </w:r>
      <w:r>
        <w:t>l</w:t>
      </w:r>
      <w:r>
        <w:rPr>
          <w:spacing w:val="-1"/>
        </w:rPr>
        <w:t>en</w:t>
      </w:r>
      <w:r>
        <w:t>t</w:t>
      </w:r>
      <w:r>
        <w:rPr>
          <w:spacing w:val="1"/>
        </w:rPr>
        <w:t xml:space="preserve"> d</w:t>
      </w:r>
      <w:r>
        <w:rPr>
          <w:spacing w:val="-1"/>
        </w:rPr>
        <w:t>eno</w:t>
      </w:r>
      <w:r>
        <w:rPr>
          <w:spacing w:val="-2"/>
        </w:rPr>
        <w:t>m</w:t>
      </w:r>
      <w:r>
        <w:t>in</w:t>
      </w:r>
      <w:r>
        <w:rPr>
          <w:spacing w:val="-1"/>
        </w:rPr>
        <w:t>a</w:t>
      </w:r>
      <w:r>
        <w:t>tion</w:t>
      </w:r>
      <w:r>
        <w:rPr>
          <w:spacing w:val="1"/>
        </w:rPr>
        <w:t xml:space="preserve"> </w:t>
      </w:r>
      <w:r>
        <w:rPr>
          <w:spacing w:val="-2"/>
        </w:rPr>
        <w:t>a</w:t>
      </w:r>
      <w:r>
        <w:t>nd</w:t>
      </w:r>
      <w:r>
        <w:rPr>
          <w:spacing w:val="1"/>
        </w:rPr>
        <w:t xml:space="preserve"> </w:t>
      </w:r>
      <w:r>
        <w:rPr>
          <w:spacing w:val="-2"/>
        </w:rPr>
        <w:t>c</w:t>
      </w:r>
      <w:r>
        <w:rPr>
          <w:spacing w:val="1"/>
        </w:rPr>
        <w:t>o</w:t>
      </w:r>
      <w:r>
        <w:t>m</w:t>
      </w:r>
      <w:r>
        <w:rPr>
          <w:spacing w:val="-2"/>
        </w:rPr>
        <w:t>m</w:t>
      </w:r>
      <w:r>
        <w:t>on n</w:t>
      </w:r>
      <w:r>
        <w:rPr>
          <w:spacing w:val="-1"/>
        </w:rPr>
        <w:t>a</w:t>
      </w:r>
      <w:r>
        <w:t>m</w:t>
      </w:r>
      <w:r>
        <w:rPr>
          <w:spacing w:val="-1"/>
        </w:rPr>
        <w:t>e</w:t>
      </w:r>
      <w:r>
        <w:t>s</w:t>
      </w:r>
      <w:r>
        <w:rPr>
          <w:spacing w:val="1"/>
        </w:rPr>
        <w:t xml:space="preserve"> </w:t>
      </w:r>
      <w:r>
        <w:t>of</w:t>
      </w:r>
      <w:r>
        <w:rPr>
          <w:spacing w:val="1"/>
        </w:rPr>
        <w:t xml:space="preserve"> </w:t>
      </w:r>
      <w:r>
        <w:rPr>
          <w:spacing w:val="-1"/>
        </w:rPr>
        <w:t>t</w:t>
      </w:r>
      <w:r>
        <w:rPr>
          <w:spacing w:val="1"/>
        </w:rPr>
        <w:t>h</w:t>
      </w:r>
      <w:r>
        <w:t>e</w:t>
      </w:r>
      <w:r>
        <w:rPr>
          <w:spacing w:val="-1"/>
        </w:rPr>
        <w:t xml:space="preserve"> </w:t>
      </w:r>
      <w:r>
        <w:t>diff</w:t>
      </w:r>
      <w:r>
        <w:rPr>
          <w:spacing w:val="-2"/>
        </w:rPr>
        <w:t>e</w:t>
      </w:r>
      <w:r>
        <w:t>r</w:t>
      </w:r>
      <w:r>
        <w:rPr>
          <w:spacing w:val="-1"/>
        </w:rPr>
        <w:t>e</w:t>
      </w:r>
      <w:r>
        <w:t xml:space="preserve">nt </w:t>
      </w:r>
      <w:r>
        <w:rPr>
          <w:spacing w:val="-1"/>
        </w:rPr>
        <w:t>s</w:t>
      </w:r>
      <w:r>
        <w:rPr>
          <w:spacing w:val="1"/>
        </w:rPr>
        <w:t>p</w:t>
      </w:r>
      <w:r>
        <w:rPr>
          <w:spacing w:val="-1"/>
        </w:rPr>
        <w:t>ec</w:t>
      </w:r>
      <w:r>
        <w:t>i</w:t>
      </w:r>
      <w:r>
        <w:rPr>
          <w:spacing w:val="-2"/>
        </w:rPr>
        <w:t>e</w:t>
      </w:r>
      <w:r>
        <w:rPr>
          <w:spacing w:val="2"/>
        </w:rPr>
        <w:t>s</w:t>
      </w:r>
      <w:r>
        <w:t xml:space="preserve">, in </w:t>
      </w:r>
      <w:r>
        <w:rPr>
          <w:spacing w:val="-1"/>
        </w:rPr>
        <w:t>ca</w:t>
      </w:r>
      <w:r>
        <w:t>se of</w:t>
      </w:r>
      <w:r>
        <w:rPr>
          <w:spacing w:val="-1"/>
        </w:rPr>
        <w:t xml:space="preserve"> </w:t>
      </w:r>
      <w:r>
        <w:t>a</w:t>
      </w:r>
      <w:r>
        <w:rPr>
          <w:spacing w:val="1"/>
        </w:rPr>
        <w:t xml:space="preserve"> </w:t>
      </w:r>
      <w:r>
        <w:rPr>
          <w:spacing w:val="-2"/>
        </w:rPr>
        <w:t>m</w:t>
      </w:r>
      <w:r>
        <w:t>ixture</w:t>
      </w:r>
      <w:r>
        <w:rPr>
          <w:spacing w:val="-2"/>
        </w:rPr>
        <w:t xml:space="preserve"> </w:t>
      </w:r>
      <w:r>
        <w:t>of l</w:t>
      </w:r>
      <w:r>
        <w:rPr>
          <w:spacing w:val="-1"/>
        </w:rPr>
        <w:t>e</w:t>
      </w:r>
      <w:r>
        <w:rPr>
          <w:spacing w:val="-2"/>
        </w:rPr>
        <w:t>m</w:t>
      </w:r>
      <w:r>
        <w:t>ons</w:t>
      </w:r>
      <w:r>
        <w:rPr>
          <w:spacing w:val="-1"/>
        </w:rPr>
        <w:t xml:space="preserve"> </w:t>
      </w:r>
      <w:r>
        <w:rPr>
          <w:spacing w:val="1"/>
        </w:rPr>
        <w:t>o</w:t>
      </w:r>
      <w:r>
        <w:t xml:space="preserve">f </w:t>
      </w:r>
      <w:r>
        <w:rPr>
          <w:spacing w:val="-1"/>
        </w:rPr>
        <w:t>d</w:t>
      </w:r>
      <w:r>
        <w:t>i</w:t>
      </w:r>
      <w:r>
        <w:rPr>
          <w:spacing w:val="-1"/>
        </w:rPr>
        <w:t>s</w:t>
      </w:r>
      <w:r>
        <w:t>tin</w:t>
      </w:r>
      <w:r>
        <w:rPr>
          <w:spacing w:val="-1"/>
        </w:rPr>
        <w:t>c</w:t>
      </w:r>
      <w:r>
        <w:t xml:space="preserve">tly </w:t>
      </w:r>
      <w:r>
        <w:rPr>
          <w:spacing w:val="-1"/>
        </w:rPr>
        <w:t>d</w:t>
      </w:r>
      <w:r>
        <w:t>i</w:t>
      </w:r>
      <w:r>
        <w:rPr>
          <w:spacing w:val="-1"/>
        </w:rPr>
        <w:t>f</w:t>
      </w:r>
      <w:r>
        <w:t>f</w:t>
      </w:r>
      <w:r>
        <w:rPr>
          <w:spacing w:val="-1"/>
        </w:rPr>
        <w:t>e</w:t>
      </w:r>
      <w:r>
        <w:t>r</w:t>
      </w:r>
      <w:r>
        <w:rPr>
          <w:spacing w:val="-1"/>
        </w:rPr>
        <w:t>e</w:t>
      </w:r>
      <w:r>
        <w:t>nt</w:t>
      </w:r>
      <w:r>
        <w:rPr>
          <w:spacing w:val="-1"/>
        </w:rPr>
        <w:t xml:space="preserve"> s</w:t>
      </w:r>
      <w:r>
        <w:rPr>
          <w:spacing w:val="1"/>
        </w:rPr>
        <w:t>p</w:t>
      </w:r>
      <w:r>
        <w:rPr>
          <w:spacing w:val="-1"/>
        </w:rPr>
        <w:t>ec</w:t>
      </w:r>
      <w:r>
        <w:t>i</w:t>
      </w:r>
      <w:r>
        <w:rPr>
          <w:spacing w:val="-1"/>
        </w:rPr>
        <w:t>es</w:t>
      </w:r>
    </w:p>
    <w:p w14:paraId="5CEB3EC9" w14:textId="77777777" w:rsidR="00D41C24" w:rsidRDefault="00D41C24" w:rsidP="00E57380">
      <w:pPr>
        <w:pStyle w:val="Bullet1G"/>
      </w:pPr>
      <w:r>
        <w:rPr>
          <w:spacing w:val="-2"/>
        </w:rPr>
        <w:t>N</w:t>
      </w:r>
      <w:r>
        <w:rPr>
          <w:spacing w:val="1"/>
        </w:rPr>
        <w:t>a</w:t>
      </w:r>
      <w:r>
        <w:t>me of</w:t>
      </w:r>
      <w:r>
        <w:rPr>
          <w:spacing w:val="-1"/>
        </w:rPr>
        <w:t xml:space="preserve"> </w:t>
      </w:r>
      <w:r>
        <w:t>the</w:t>
      </w:r>
      <w:r>
        <w:rPr>
          <w:spacing w:val="-1"/>
        </w:rPr>
        <w:t xml:space="preserve"> </w:t>
      </w:r>
      <w:r>
        <w:t>vari</w:t>
      </w:r>
      <w:r>
        <w:rPr>
          <w:spacing w:val="-1"/>
        </w:rPr>
        <w:t>e</w:t>
      </w:r>
      <w:r>
        <w:t>ty</w:t>
      </w:r>
      <w:r>
        <w:rPr>
          <w:spacing w:val="-1"/>
        </w:rPr>
        <w:t xml:space="preserve"> </w:t>
      </w:r>
      <w:r>
        <w:t>(</w:t>
      </w:r>
      <w:r>
        <w:rPr>
          <w:spacing w:val="-1"/>
        </w:rPr>
        <w:t>o</w:t>
      </w:r>
      <w:r>
        <w:t>p</w:t>
      </w:r>
      <w:r>
        <w:rPr>
          <w:spacing w:val="-1"/>
        </w:rPr>
        <w:t>t</w:t>
      </w:r>
      <w:r>
        <w:t>i</w:t>
      </w:r>
      <w:r>
        <w:rPr>
          <w:spacing w:val="-1"/>
        </w:rPr>
        <w:t>o</w:t>
      </w:r>
      <w:r>
        <w:t>n</w:t>
      </w:r>
      <w:r>
        <w:rPr>
          <w:spacing w:val="-1"/>
        </w:rPr>
        <w:t>a</w:t>
      </w:r>
      <w:r>
        <w:t>l</w:t>
      </w:r>
      <w:r>
        <w:rPr>
          <w:spacing w:val="-1"/>
        </w:rPr>
        <w:t>)</w:t>
      </w:r>
      <w:r>
        <w:t>;</w:t>
      </w:r>
    </w:p>
    <w:p w14:paraId="47D47B43" w14:textId="77777777" w:rsidR="00D41C24" w:rsidRDefault="00D41C24" w:rsidP="003E37AA">
      <w:pPr>
        <w:pStyle w:val="Bullet1G"/>
        <w:numPr>
          <w:ilvl w:val="0"/>
          <w:numId w:val="0"/>
        </w:numPr>
        <w:ind w:left="1531"/>
      </w:pPr>
      <w:r>
        <w:rPr>
          <w:spacing w:val="-2"/>
        </w:rPr>
        <w:t>T</w:t>
      </w:r>
      <w:r>
        <w:rPr>
          <w:spacing w:val="1"/>
        </w:rPr>
        <w:t>h</w:t>
      </w:r>
      <w:r>
        <w:t>e</w:t>
      </w:r>
      <w:r>
        <w:rPr>
          <w:spacing w:val="4"/>
        </w:rPr>
        <w:t xml:space="preserve"> </w:t>
      </w:r>
      <w:r>
        <w:rPr>
          <w:spacing w:val="1"/>
        </w:rPr>
        <w:t>n</w:t>
      </w:r>
      <w:r>
        <w:rPr>
          <w:spacing w:val="-1"/>
        </w:rPr>
        <w:t>am</w:t>
      </w:r>
      <w:r>
        <w:t>e</w:t>
      </w:r>
      <w:r>
        <w:rPr>
          <w:spacing w:val="4"/>
        </w:rPr>
        <w:t xml:space="preserve"> </w:t>
      </w:r>
      <w:r>
        <w:rPr>
          <w:spacing w:val="1"/>
        </w:rPr>
        <w:t>o</w:t>
      </w:r>
      <w:r>
        <w:t>f</w:t>
      </w:r>
      <w:r>
        <w:rPr>
          <w:spacing w:val="5"/>
        </w:rPr>
        <w:t xml:space="preserve"> </w:t>
      </w:r>
      <w:r>
        <w:t>a</w:t>
      </w:r>
      <w:r>
        <w:rPr>
          <w:spacing w:val="5"/>
        </w:rPr>
        <w:t xml:space="preserve"> </w:t>
      </w:r>
      <w:r>
        <w:rPr>
          <w:spacing w:val="1"/>
        </w:rPr>
        <w:t>v</w:t>
      </w:r>
      <w:r>
        <w:rPr>
          <w:spacing w:val="-2"/>
        </w:rPr>
        <w:t>a</w:t>
      </w:r>
      <w:r>
        <w:t>ri</w:t>
      </w:r>
      <w:r>
        <w:rPr>
          <w:spacing w:val="-1"/>
        </w:rPr>
        <w:t>e</w:t>
      </w:r>
      <w:r>
        <w:t>ty</w:t>
      </w:r>
      <w:r>
        <w:rPr>
          <w:spacing w:val="4"/>
        </w:rPr>
        <w:t xml:space="preserve"> </w:t>
      </w:r>
      <w:r>
        <w:rPr>
          <w:spacing w:val="-1"/>
        </w:rPr>
        <w:t>ca</w:t>
      </w:r>
      <w:r>
        <w:t>n</w:t>
      </w:r>
      <w:r>
        <w:rPr>
          <w:spacing w:val="5"/>
        </w:rPr>
        <w:t xml:space="preserve"> </w:t>
      </w:r>
      <w:r>
        <w:rPr>
          <w:spacing w:val="1"/>
        </w:rPr>
        <w:t>b</w:t>
      </w:r>
      <w:r>
        <w:t>e</w:t>
      </w:r>
      <w:r>
        <w:rPr>
          <w:spacing w:val="4"/>
        </w:rPr>
        <w:t xml:space="preserve"> </w:t>
      </w:r>
      <w:r>
        <w:t>r</w:t>
      </w:r>
      <w:r>
        <w:rPr>
          <w:spacing w:val="-1"/>
        </w:rPr>
        <w:t>e</w:t>
      </w:r>
      <w:r>
        <w:rPr>
          <w:spacing w:val="1"/>
        </w:rPr>
        <w:t>p</w:t>
      </w:r>
      <w:r>
        <w:t>l</w:t>
      </w:r>
      <w:r>
        <w:rPr>
          <w:spacing w:val="-1"/>
        </w:rPr>
        <w:t>ace</w:t>
      </w:r>
      <w:r>
        <w:t>d</w:t>
      </w:r>
      <w:r>
        <w:rPr>
          <w:spacing w:val="4"/>
        </w:rPr>
        <w:t xml:space="preserve"> </w:t>
      </w:r>
      <w:r>
        <w:rPr>
          <w:spacing w:val="1"/>
        </w:rPr>
        <w:t>b</w:t>
      </w:r>
      <w:r>
        <w:t>y</w:t>
      </w:r>
      <w:r>
        <w:rPr>
          <w:spacing w:val="4"/>
        </w:rPr>
        <w:t xml:space="preserve"> </w:t>
      </w:r>
      <w:r>
        <w:t>a</w:t>
      </w:r>
      <w:r>
        <w:rPr>
          <w:spacing w:val="4"/>
        </w:rPr>
        <w:t xml:space="preserve"> </w:t>
      </w:r>
      <w:r>
        <w:rPr>
          <w:spacing w:val="2"/>
        </w:rPr>
        <w:t>s</w:t>
      </w:r>
      <w:r>
        <w:rPr>
          <w:spacing w:val="-1"/>
        </w:rPr>
        <w:t>y</w:t>
      </w:r>
      <w:r>
        <w:rPr>
          <w:spacing w:val="1"/>
        </w:rPr>
        <w:t>n</w:t>
      </w:r>
      <w:r>
        <w:rPr>
          <w:spacing w:val="-1"/>
        </w:rPr>
        <w:t>o</w:t>
      </w:r>
      <w:r>
        <w:rPr>
          <w:spacing w:val="1"/>
        </w:rPr>
        <w:t>n</w:t>
      </w:r>
      <w:r>
        <w:rPr>
          <w:spacing w:val="-1"/>
        </w:rPr>
        <w:t>ym</w:t>
      </w:r>
      <w:r>
        <w:t>.</w:t>
      </w:r>
      <w:r>
        <w:rPr>
          <w:spacing w:val="4"/>
        </w:rPr>
        <w:t xml:space="preserve"> </w:t>
      </w:r>
      <w:r>
        <w:t>A</w:t>
      </w:r>
      <w:r>
        <w:rPr>
          <w:spacing w:val="4"/>
        </w:rPr>
        <w:t xml:space="preserve"> </w:t>
      </w:r>
      <w:r>
        <w:t>tr</w:t>
      </w:r>
      <w:r>
        <w:rPr>
          <w:spacing w:val="-1"/>
        </w:rPr>
        <w:t>a</w:t>
      </w:r>
      <w:r>
        <w:rPr>
          <w:spacing w:val="1"/>
        </w:rPr>
        <w:t>d</w:t>
      </w:r>
      <w:r>
        <w:t>e</w:t>
      </w:r>
      <w:r>
        <w:rPr>
          <w:spacing w:val="3"/>
        </w:rPr>
        <w:t xml:space="preserve"> </w:t>
      </w:r>
      <w:r>
        <w:rPr>
          <w:spacing w:val="1"/>
        </w:rPr>
        <w:t>na</w:t>
      </w:r>
      <w:r>
        <w:rPr>
          <w:spacing w:val="-1"/>
        </w:rPr>
        <w:t>m</w:t>
      </w:r>
      <w:r>
        <w:rPr>
          <w:spacing w:val="1"/>
        </w:rPr>
        <w:t>e</w:t>
      </w:r>
      <w:r w:rsidR="00523442" w:rsidRPr="00F400F7">
        <w:rPr>
          <w:rStyle w:val="FootnoteReference"/>
        </w:rPr>
        <w:footnoteReference w:id="24"/>
      </w:r>
      <w:r>
        <w:rPr>
          <w:spacing w:val="21"/>
          <w:position w:val="5"/>
          <w:sz w:val="9"/>
          <w:szCs w:val="9"/>
        </w:rPr>
        <w:t xml:space="preserve"> </w:t>
      </w:r>
      <w:r>
        <w:rPr>
          <w:spacing w:val="1"/>
        </w:rPr>
        <w:t>c</w:t>
      </w:r>
      <w:r>
        <w:rPr>
          <w:spacing w:val="-2"/>
        </w:rPr>
        <w:t>a</w:t>
      </w:r>
      <w:r>
        <w:t>n</w:t>
      </w:r>
      <w:r>
        <w:rPr>
          <w:spacing w:val="5"/>
        </w:rPr>
        <w:t xml:space="preserve"> </w:t>
      </w:r>
      <w:r>
        <w:t>only</w:t>
      </w:r>
      <w:r>
        <w:rPr>
          <w:spacing w:val="4"/>
        </w:rPr>
        <w:t xml:space="preserve"> </w:t>
      </w:r>
      <w:r>
        <w:t>be</w:t>
      </w:r>
      <w:r>
        <w:rPr>
          <w:spacing w:val="3"/>
        </w:rPr>
        <w:t xml:space="preserve"> </w:t>
      </w:r>
      <w:r>
        <w:rPr>
          <w:spacing w:val="1"/>
        </w:rPr>
        <w:t>g</w:t>
      </w:r>
      <w:r>
        <w:t>i</w:t>
      </w:r>
      <w:r>
        <w:rPr>
          <w:spacing w:val="-1"/>
        </w:rPr>
        <w:t>v</w:t>
      </w:r>
      <w:r>
        <w:rPr>
          <w:spacing w:val="-2"/>
        </w:rPr>
        <w:t>e</w:t>
      </w:r>
      <w:r>
        <w:t>n in</w:t>
      </w:r>
      <w:r>
        <w:rPr>
          <w:spacing w:val="-1"/>
        </w:rPr>
        <w:t xml:space="preserve"> a</w:t>
      </w:r>
      <w:r>
        <w:t>d</w:t>
      </w:r>
      <w:r>
        <w:rPr>
          <w:spacing w:val="-1"/>
        </w:rPr>
        <w:t>d</w:t>
      </w:r>
      <w:r>
        <w:t>it</w:t>
      </w:r>
      <w:r>
        <w:rPr>
          <w:spacing w:val="-1"/>
        </w:rPr>
        <w:t>i</w:t>
      </w:r>
      <w:r>
        <w:t>on</w:t>
      </w:r>
      <w:r>
        <w:rPr>
          <w:spacing w:val="-1"/>
        </w:rPr>
        <w:t xml:space="preserve"> </w:t>
      </w:r>
      <w:r>
        <w:t xml:space="preserve">to </w:t>
      </w:r>
      <w:r>
        <w:rPr>
          <w:spacing w:val="-1"/>
        </w:rPr>
        <w:t>t</w:t>
      </w:r>
      <w:r>
        <w:t>he</w:t>
      </w:r>
      <w:r>
        <w:rPr>
          <w:spacing w:val="-1"/>
        </w:rPr>
        <w:t xml:space="preserve"> </w:t>
      </w:r>
      <w:r>
        <w:rPr>
          <w:spacing w:val="1"/>
        </w:rPr>
        <w:t>v</w:t>
      </w:r>
      <w:r>
        <w:rPr>
          <w:spacing w:val="-2"/>
        </w:rPr>
        <w:t>a</w:t>
      </w:r>
      <w:r>
        <w:t>r</w:t>
      </w:r>
      <w:r>
        <w:rPr>
          <w:spacing w:val="1"/>
        </w:rPr>
        <w:t>i</w:t>
      </w:r>
      <w:r>
        <w:rPr>
          <w:spacing w:val="-2"/>
        </w:rPr>
        <w:t>e</w:t>
      </w:r>
      <w:r>
        <w:t>ty</w:t>
      </w:r>
      <w:r>
        <w:rPr>
          <w:spacing w:val="-1"/>
        </w:rPr>
        <w:t xml:space="preserve"> </w:t>
      </w:r>
      <w:r>
        <w:rPr>
          <w:spacing w:val="1"/>
        </w:rPr>
        <w:t>o</w:t>
      </w:r>
      <w:r>
        <w:t>r t</w:t>
      </w:r>
      <w:r>
        <w:rPr>
          <w:spacing w:val="-1"/>
        </w:rPr>
        <w:t>h</w:t>
      </w:r>
      <w:r>
        <w:t xml:space="preserve">e </w:t>
      </w:r>
      <w:r>
        <w:rPr>
          <w:spacing w:val="-1"/>
        </w:rPr>
        <w:t>sy</w:t>
      </w:r>
      <w:r>
        <w:t>non</w:t>
      </w:r>
      <w:r>
        <w:rPr>
          <w:spacing w:val="-1"/>
        </w:rPr>
        <w:t>y</w:t>
      </w:r>
      <w:r>
        <w:rPr>
          <w:spacing w:val="-2"/>
        </w:rPr>
        <w:t>m</w:t>
      </w:r>
      <w:r>
        <w:t>.</w:t>
      </w:r>
    </w:p>
    <w:p w14:paraId="3D8995CD" w14:textId="77777777" w:rsidR="00D41C24" w:rsidRDefault="00D41C24" w:rsidP="00E57380">
      <w:pPr>
        <w:pStyle w:val="Bullet1G"/>
      </w:pPr>
      <w:r>
        <w:t>“</w:t>
      </w:r>
      <w:r>
        <w:rPr>
          <w:spacing w:val="-1"/>
        </w:rPr>
        <w:t>see</w:t>
      </w:r>
      <w:r>
        <w:rPr>
          <w:spacing w:val="1"/>
        </w:rPr>
        <w:t>d</w:t>
      </w:r>
      <w:r>
        <w:t>l</w:t>
      </w:r>
      <w:r>
        <w:rPr>
          <w:spacing w:val="-1"/>
        </w:rPr>
        <w:t>es</w:t>
      </w:r>
      <w:r>
        <w:t>s”</w:t>
      </w:r>
      <w:r>
        <w:rPr>
          <w:spacing w:val="-1"/>
        </w:rPr>
        <w:t xml:space="preserve"> </w:t>
      </w:r>
      <w:r>
        <w:t>(o</w:t>
      </w:r>
      <w:r>
        <w:rPr>
          <w:spacing w:val="-1"/>
        </w:rPr>
        <w:t>p</w:t>
      </w:r>
      <w:r>
        <w:t>ti</w:t>
      </w:r>
      <w:r>
        <w:rPr>
          <w:spacing w:val="-1"/>
        </w:rPr>
        <w:t>o</w:t>
      </w:r>
      <w:r>
        <w:t>n</w:t>
      </w:r>
      <w:r>
        <w:rPr>
          <w:spacing w:val="-1"/>
        </w:rPr>
        <w:t>a</w:t>
      </w:r>
      <w:r>
        <w:t>l,</w:t>
      </w:r>
      <w:r>
        <w:rPr>
          <w:spacing w:val="-1"/>
        </w:rPr>
        <w:t xml:space="preserve"> </w:t>
      </w:r>
      <w:r>
        <w:t>s</w:t>
      </w:r>
      <w:r>
        <w:rPr>
          <w:spacing w:val="-1"/>
        </w:rPr>
        <w:t>ee</w:t>
      </w:r>
      <w:r>
        <w:rPr>
          <w:spacing w:val="1"/>
        </w:rPr>
        <w:t>d</w:t>
      </w:r>
      <w:r>
        <w:t>l</w:t>
      </w:r>
      <w:r>
        <w:rPr>
          <w:spacing w:val="-1"/>
        </w:rPr>
        <w:t>e</w:t>
      </w:r>
      <w:r>
        <w:t>ss l</w:t>
      </w:r>
      <w:r>
        <w:rPr>
          <w:spacing w:val="-1"/>
        </w:rPr>
        <w:t>e</w:t>
      </w:r>
      <w:r>
        <w:rPr>
          <w:spacing w:val="-2"/>
        </w:rPr>
        <w:t>m</w:t>
      </w:r>
      <w:r>
        <w:t>ons</w:t>
      </w:r>
      <w:r>
        <w:rPr>
          <w:spacing w:val="1"/>
        </w:rPr>
        <w:t xml:space="preserve"> </w:t>
      </w:r>
      <w:r>
        <w:t>m</w:t>
      </w:r>
      <w:r>
        <w:rPr>
          <w:spacing w:val="-1"/>
        </w:rPr>
        <w:t>a</w:t>
      </w:r>
      <w:r>
        <w:t>y</w:t>
      </w:r>
      <w:r>
        <w:rPr>
          <w:spacing w:val="-1"/>
        </w:rPr>
        <w:t xml:space="preserve"> </w:t>
      </w:r>
      <w:r>
        <w:rPr>
          <w:spacing w:val="1"/>
        </w:rPr>
        <w:t>o</w:t>
      </w:r>
      <w:r>
        <w:t>c</w:t>
      </w:r>
      <w:r>
        <w:rPr>
          <w:spacing w:val="-1"/>
        </w:rPr>
        <w:t>ca</w:t>
      </w:r>
      <w:r>
        <w:t>sion</w:t>
      </w:r>
      <w:r>
        <w:rPr>
          <w:spacing w:val="-2"/>
        </w:rPr>
        <w:t>a</w:t>
      </w:r>
      <w:r>
        <w:t xml:space="preserve">lly </w:t>
      </w:r>
      <w:r>
        <w:rPr>
          <w:spacing w:val="-1"/>
        </w:rPr>
        <w:t>c</w:t>
      </w:r>
      <w:r>
        <w:t>o</w:t>
      </w:r>
      <w:r>
        <w:rPr>
          <w:spacing w:val="-1"/>
        </w:rPr>
        <w:t>n</w:t>
      </w:r>
      <w:r>
        <w:t>t</w:t>
      </w:r>
      <w:r>
        <w:rPr>
          <w:spacing w:val="-1"/>
        </w:rPr>
        <w:t>a</w:t>
      </w:r>
      <w:r>
        <w:t>in</w:t>
      </w:r>
      <w:r>
        <w:rPr>
          <w:spacing w:val="-2"/>
        </w:rPr>
        <w:t xml:space="preserve"> </w:t>
      </w:r>
      <w:r>
        <w:t>se</w:t>
      </w:r>
      <w:r>
        <w:rPr>
          <w:spacing w:val="-2"/>
        </w:rPr>
        <w:t>e</w:t>
      </w:r>
      <w:r>
        <w:rPr>
          <w:spacing w:val="1"/>
        </w:rPr>
        <w:t>d</w:t>
      </w:r>
      <w:r>
        <w:t>s).</w:t>
      </w:r>
    </w:p>
    <w:p w14:paraId="6244B8DB" w14:textId="77777777" w:rsidR="00D41C24" w:rsidRDefault="00D41C24" w:rsidP="00D41C24">
      <w:pPr>
        <w:pStyle w:val="H1G"/>
      </w:pPr>
      <w:r>
        <w:tab/>
        <w:t>C.</w:t>
      </w:r>
      <w:r>
        <w:tab/>
      </w:r>
      <w:r>
        <w:rPr>
          <w:spacing w:val="1"/>
        </w:rPr>
        <w:t>Or</w:t>
      </w:r>
      <w:r>
        <w:t>igin</w:t>
      </w:r>
      <w:r>
        <w:rPr>
          <w:spacing w:val="-5"/>
        </w:rPr>
        <w:t xml:space="preserve"> </w:t>
      </w:r>
      <w:r>
        <w:rPr>
          <w:spacing w:val="-1"/>
        </w:rPr>
        <w:t>o</w:t>
      </w:r>
      <w:r>
        <w:t>f</w:t>
      </w:r>
      <w:r>
        <w:rPr>
          <w:spacing w:val="-1"/>
        </w:rPr>
        <w:t xml:space="preserve"> </w:t>
      </w:r>
      <w:r>
        <w:rPr>
          <w:spacing w:val="-2"/>
        </w:rPr>
        <w:t>p</w:t>
      </w:r>
      <w:r>
        <w:rPr>
          <w:spacing w:val="1"/>
        </w:rPr>
        <w:t>r</w:t>
      </w:r>
      <w:r>
        <w:t>odu</w:t>
      </w:r>
      <w:r>
        <w:rPr>
          <w:spacing w:val="1"/>
        </w:rPr>
        <w:t>c</w:t>
      </w:r>
      <w:r>
        <w:t>e</w:t>
      </w:r>
    </w:p>
    <w:p w14:paraId="01748C2B" w14:textId="77777777" w:rsidR="00D41C24" w:rsidRDefault="00D41C24" w:rsidP="00E57380">
      <w:pPr>
        <w:pStyle w:val="Bullet1G"/>
      </w:pPr>
      <w:r>
        <w:rPr>
          <w:spacing w:val="-1"/>
        </w:rPr>
        <w:t>C</w:t>
      </w:r>
      <w:r>
        <w:rPr>
          <w:spacing w:val="1"/>
        </w:rPr>
        <w:t>o</w:t>
      </w:r>
      <w:r>
        <w:rPr>
          <w:spacing w:val="-1"/>
        </w:rPr>
        <w:t>un</w:t>
      </w:r>
      <w:r>
        <w:t>try</w:t>
      </w:r>
      <w:r>
        <w:rPr>
          <w:spacing w:val="1"/>
        </w:rPr>
        <w:t xml:space="preserve"> </w:t>
      </w:r>
      <w:r>
        <w:rPr>
          <w:spacing w:val="-1"/>
        </w:rPr>
        <w:t>o</w:t>
      </w:r>
      <w:r>
        <w:t>f</w:t>
      </w:r>
      <w:r>
        <w:rPr>
          <w:spacing w:val="1"/>
        </w:rPr>
        <w:t xml:space="preserve"> </w:t>
      </w:r>
      <w:r>
        <w:t>or</w:t>
      </w:r>
      <w:r>
        <w:rPr>
          <w:spacing w:val="-1"/>
        </w:rPr>
        <w:t>i</w:t>
      </w:r>
      <w:r>
        <w:rPr>
          <w:spacing w:val="1"/>
        </w:rPr>
        <w:t>g</w:t>
      </w:r>
      <w:r>
        <w:rPr>
          <w:spacing w:val="-1"/>
        </w:rPr>
        <w:t>i</w:t>
      </w:r>
      <w:r>
        <w:t>n</w:t>
      </w:r>
      <w:r w:rsidR="00523442" w:rsidRPr="00F12896">
        <w:rPr>
          <w:vertAlign w:val="superscript"/>
        </w:rPr>
        <w:footnoteReference w:id="25"/>
      </w:r>
      <w:r w:rsidR="003F4BFD">
        <w:rPr>
          <w:position w:val="5"/>
          <w:sz w:val="9"/>
          <w:szCs w:val="9"/>
        </w:rPr>
        <w:t xml:space="preserve"> </w:t>
      </w:r>
      <w:r>
        <w:rPr>
          <w:spacing w:val="-1"/>
        </w:rPr>
        <w:t>a</w:t>
      </w:r>
      <w:r>
        <w:t>nd, op</w:t>
      </w:r>
      <w:r>
        <w:rPr>
          <w:spacing w:val="-1"/>
        </w:rPr>
        <w:t>t</w:t>
      </w:r>
      <w:r>
        <w:t>i</w:t>
      </w:r>
      <w:r>
        <w:rPr>
          <w:spacing w:val="-1"/>
        </w:rPr>
        <w:t>o</w:t>
      </w:r>
      <w:r>
        <w:t>n</w:t>
      </w:r>
      <w:r>
        <w:rPr>
          <w:spacing w:val="-1"/>
        </w:rPr>
        <w:t>a</w:t>
      </w:r>
      <w:r>
        <w:t>ll</w:t>
      </w:r>
      <w:r>
        <w:rPr>
          <w:spacing w:val="-1"/>
        </w:rPr>
        <w:t>y</w:t>
      </w:r>
      <w:r>
        <w:t>, d</w:t>
      </w:r>
      <w:r>
        <w:rPr>
          <w:spacing w:val="1"/>
        </w:rPr>
        <w:t>i</w:t>
      </w:r>
      <w:r>
        <w:rPr>
          <w:spacing w:val="-1"/>
        </w:rPr>
        <w:t>st</w:t>
      </w:r>
      <w:r>
        <w:t>ri</w:t>
      </w:r>
      <w:r>
        <w:rPr>
          <w:spacing w:val="-1"/>
        </w:rPr>
        <w:t>c</w:t>
      </w:r>
      <w:r>
        <w:t>t</w:t>
      </w:r>
      <w:r>
        <w:rPr>
          <w:spacing w:val="1"/>
        </w:rPr>
        <w:t xml:space="preserve"> </w:t>
      </w:r>
      <w:r>
        <w:t>wh</w:t>
      </w:r>
      <w:r>
        <w:rPr>
          <w:spacing w:val="-2"/>
        </w:rPr>
        <w:t>e</w:t>
      </w:r>
      <w:r>
        <w:t xml:space="preserve">re </w:t>
      </w:r>
      <w:r>
        <w:rPr>
          <w:spacing w:val="1"/>
        </w:rPr>
        <w:t>g</w:t>
      </w:r>
      <w:r>
        <w:t>row</w:t>
      </w:r>
      <w:r>
        <w:rPr>
          <w:spacing w:val="1"/>
        </w:rPr>
        <w:t>n</w:t>
      </w:r>
      <w:r>
        <w:t>, or</w:t>
      </w:r>
      <w:r>
        <w:rPr>
          <w:spacing w:val="1"/>
        </w:rPr>
        <w:t xml:space="preserve"> n</w:t>
      </w:r>
      <w:r>
        <w:rPr>
          <w:spacing w:val="-2"/>
        </w:rPr>
        <w:t>a</w:t>
      </w:r>
      <w:r>
        <w:rPr>
          <w:spacing w:val="1"/>
        </w:rPr>
        <w:t>t</w:t>
      </w:r>
      <w:r>
        <w:rPr>
          <w:spacing w:val="-1"/>
        </w:rPr>
        <w:t>i</w:t>
      </w:r>
      <w:r>
        <w:t>on</w:t>
      </w:r>
      <w:r>
        <w:rPr>
          <w:spacing w:val="-1"/>
        </w:rPr>
        <w:t>a</w:t>
      </w:r>
      <w:r>
        <w:t>l, r</w:t>
      </w:r>
      <w:r>
        <w:rPr>
          <w:spacing w:val="-1"/>
        </w:rPr>
        <w:t>e</w:t>
      </w:r>
      <w:r>
        <w:rPr>
          <w:spacing w:val="1"/>
        </w:rPr>
        <w:t>g</w:t>
      </w:r>
      <w:r>
        <w:rPr>
          <w:spacing w:val="-1"/>
        </w:rPr>
        <w:t>io</w:t>
      </w:r>
      <w:r>
        <w:t>n</w:t>
      </w:r>
      <w:r>
        <w:rPr>
          <w:spacing w:val="-1"/>
        </w:rPr>
        <w:t>a</w:t>
      </w:r>
      <w:r>
        <w:t>l</w:t>
      </w:r>
      <w:r>
        <w:rPr>
          <w:spacing w:val="2"/>
        </w:rPr>
        <w:t xml:space="preserve"> </w:t>
      </w:r>
      <w:r>
        <w:rPr>
          <w:spacing w:val="-1"/>
        </w:rPr>
        <w:t>o</w:t>
      </w:r>
      <w:r>
        <w:t>r</w:t>
      </w:r>
      <w:r>
        <w:rPr>
          <w:spacing w:val="1"/>
        </w:rPr>
        <w:t xml:space="preserve"> </w:t>
      </w:r>
      <w:r>
        <w:t>lo</w:t>
      </w:r>
      <w:r>
        <w:rPr>
          <w:spacing w:val="-2"/>
        </w:rPr>
        <w:t>c</w:t>
      </w:r>
      <w:r>
        <w:rPr>
          <w:spacing w:val="-1"/>
        </w:rPr>
        <w:t>a</w:t>
      </w:r>
      <w:r>
        <w:t xml:space="preserve">l </w:t>
      </w:r>
      <w:r>
        <w:rPr>
          <w:spacing w:val="-1"/>
        </w:rPr>
        <w:t>p</w:t>
      </w:r>
      <w:r>
        <w:rPr>
          <w:spacing w:val="1"/>
        </w:rPr>
        <w:t>l</w:t>
      </w:r>
      <w:r>
        <w:rPr>
          <w:spacing w:val="-2"/>
        </w:rPr>
        <w:t>a</w:t>
      </w:r>
      <w:r>
        <w:rPr>
          <w:spacing w:val="1"/>
        </w:rPr>
        <w:t>c</w:t>
      </w:r>
      <w:r>
        <w:t>e</w:t>
      </w:r>
      <w:r>
        <w:rPr>
          <w:spacing w:val="-2"/>
        </w:rPr>
        <w:t xml:space="preserve"> </w:t>
      </w:r>
      <w:r>
        <w:rPr>
          <w:spacing w:val="2"/>
        </w:rPr>
        <w:t>n</w:t>
      </w:r>
      <w:r>
        <w:rPr>
          <w:spacing w:val="-1"/>
        </w:rPr>
        <w:t>a</w:t>
      </w:r>
      <w:r>
        <w:t>me</w:t>
      </w:r>
    </w:p>
    <w:p w14:paraId="6F320298" w14:textId="77777777" w:rsidR="00D41C24" w:rsidRDefault="00D41C24" w:rsidP="00E57380">
      <w:pPr>
        <w:pStyle w:val="Bullet1G"/>
      </w:pPr>
      <w:r>
        <w:rPr>
          <w:spacing w:val="-1"/>
        </w:rPr>
        <w:t>I</w:t>
      </w:r>
      <w:r>
        <w:t>n</w:t>
      </w:r>
      <w:r>
        <w:rPr>
          <w:spacing w:val="-7"/>
        </w:rPr>
        <w:t xml:space="preserve"> </w:t>
      </w:r>
      <w:r>
        <w:t>the</w:t>
      </w:r>
      <w:r>
        <w:rPr>
          <w:spacing w:val="-8"/>
        </w:rPr>
        <w:t xml:space="preserve"> </w:t>
      </w:r>
      <w:r>
        <w:rPr>
          <w:spacing w:val="1"/>
        </w:rPr>
        <w:t>c</w:t>
      </w:r>
      <w:r>
        <w:rPr>
          <w:spacing w:val="-1"/>
        </w:rPr>
        <w:t>as</w:t>
      </w:r>
      <w:r>
        <w:t>e</w:t>
      </w:r>
      <w:r>
        <w:rPr>
          <w:spacing w:val="-8"/>
        </w:rPr>
        <w:t xml:space="preserve"> </w:t>
      </w:r>
      <w:r>
        <w:t>of</w:t>
      </w:r>
      <w:r>
        <w:rPr>
          <w:spacing w:val="-5"/>
        </w:rPr>
        <w:t xml:space="preserve"> </w:t>
      </w:r>
      <w:r>
        <w:t>a</w:t>
      </w:r>
      <w:r>
        <w:rPr>
          <w:spacing w:val="-8"/>
        </w:rPr>
        <w:t xml:space="preserve"> </w:t>
      </w:r>
      <w:r>
        <w:rPr>
          <w:spacing w:val="-2"/>
        </w:rPr>
        <w:t>m</w:t>
      </w:r>
      <w:r>
        <w:rPr>
          <w:spacing w:val="1"/>
        </w:rPr>
        <w:t>i</w:t>
      </w:r>
      <w:r>
        <w:rPr>
          <w:spacing w:val="-1"/>
        </w:rPr>
        <w:t>x</w:t>
      </w:r>
      <w:r>
        <w:rPr>
          <w:spacing w:val="1"/>
        </w:rPr>
        <w:t>t</w:t>
      </w:r>
      <w:r>
        <w:rPr>
          <w:spacing w:val="-1"/>
        </w:rPr>
        <w:t>u</w:t>
      </w:r>
      <w:r>
        <w:t>re</w:t>
      </w:r>
      <w:r>
        <w:rPr>
          <w:spacing w:val="-8"/>
        </w:rPr>
        <w:t xml:space="preserve"> </w:t>
      </w:r>
      <w:r>
        <w:rPr>
          <w:spacing w:val="1"/>
        </w:rPr>
        <w:t>o</w:t>
      </w:r>
      <w:r>
        <w:t>f</w:t>
      </w:r>
      <w:r>
        <w:rPr>
          <w:spacing w:val="-7"/>
        </w:rPr>
        <w:t xml:space="preserve"> </w:t>
      </w:r>
      <w:r>
        <w:t>l</w:t>
      </w:r>
      <w:r>
        <w:rPr>
          <w:spacing w:val="-1"/>
        </w:rPr>
        <w:t>e</w:t>
      </w:r>
      <w:r>
        <w:t>mons</w:t>
      </w:r>
      <w:r>
        <w:rPr>
          <w:spacing w:val="-8"/>
        </w:rPr>
        <w:t xml:space="preserve"> </w:t>
      </w:r>
      <w:r>
        <w:rPr>
          <w:u w:val="single" w:color="000000"/>
        </w:rPr>
        <w:t>with</w:t>
      </w:r>
      <w:r>
        <w:rPr>
          <w:spacing w:val="-9"/>
          <w:u w:val="single" w:color="000000"/>
        </w:rPr>
        <w:t xml:space="preserve"> </w:t>
      </w:r>
      <w:r>
        <w:rPr>
          <w:spacing w:val="-1"/>
          <w:u w:val="single" w:color="000000"/>
        </w:rPr>
        <w:t>c</w:t>
      </w:r>
      <w:r>
        <w:rPr>
          <w:u w:val="single" w:color="000000"/>
        </w:rPr>
        <w:t>itrus</w:t>
      </w:r>
      <w:r>
        <w:rPr>
          <w:spacing w:val="-9"/>
          <w:u w:val="single" w:color="000000"/>
        </w:rPr>
        <w:t xml:space="preserve"> </w:t>
      </w:r>
      <w:r>
        <w:rPr>
          <w:u w:val="single" w:color="000000"/>
        </w:rPr>
        <w:t>f</w:t>
      </w:r>
      <w:r>
        <w:rPr>
          <w:spacing w:val="-1"/>
          <w:u w:val="single" w:color="000000"/>
        </w:rPr>
        <w:t>r</w:t>
      </w:r>
      <w:r>
        <w:rPr>
          <w:spacing w:val="1"/>
          <w:u w:val="single" w:color="000000"/>
        </w:rPr>
        <w:t>u</w:t>
      </w:r>
      <w:r>
        <w:rPr>
          <w:u w:val="single" w:color="000000"/>
        </w:rPr>
        <w:t>it</w:t>
      </w:r>
      <w:r>
        <w:rPr>
          <w:spacing w:val="-8"/>
        </w:rPr>
        <w:t xml:space="preserve"> </w:t>
      </w:r>
      <w:del w:id="176" w:author="Bickelmann, Ulrike" w:date="2019-05-17T14:09:00Z">
        <w:r w:rsidDel="003B3944">
          <w:rPr>
            <w:spacing w:val="-1"/>
          </w:rPr>
          <w:delText>[</w:delText>
        </w:r>
        <w:r w:rsidDel="003B3944">
          <w:rPr>
            <w:spacing w:val="1"/>
          </w:rPr>
          <w:delText>p</w:delText>
        </w:r>
        <w:r w:rsidDel="003B3944">
          <w:delText>r</w:delText>
        </w:r>
        <w:r w:rsidDel="003B3944">
          <w:rPr>
            <w:spacing w:val="-1"/>
          </w:rPr>
          <w:delText>op</w:delText>
        </w:r>
        <w:r w:rsidDel="003B3944">
          <w:rPr>
            <w:spacing w:val="1"/>
          </w:rPr>
          <w:delText>o</w:delText>
        </w:r>
        <w:r w:rsidDel="003B3944">
          <w:delText>s</w:delText>
        </w:r>
        <w:r w:rsidDel="003B3944">
          <w:rPr>
            <w:spacing w:val="-2"/>
          </w:rPr>
          <w:delText>a</w:delText>
        </w:r>
        <w:r w:rsidDel="003B3944">
          <w:delText>l</w:delText>
        </w:r>
        <w:r w:rsidDel="003B3944">
          <w:rPr>
            <w:spacing w:val="-7"/>
          </w:rPr>
          <w:delText xml:space="preserve"> </w:delText>
        </w:r>
        <w:r w:rsidDel="003B3944">
          <w:delText>by</w:delText>
        </w:r>
        <w:r w:rsidDel="003B3944">
          <w:rPr>
            <w:spacing w:val="-8"/>
          </w:rPr>
          <w:delText xml:space="preserve"> </w:delText>
        </w:r>
        <w:r w:rsidDel="003B3944">
          <w:rPr>
            <w:spacing w:val="-1"/>
          </w:rPr>
          <w:delText>S</w:delText>
        </w:r>
        <w:r w:rsidDel="003B3944">
          <w:delText>outh</w:delText>
        </w:r>
        <w:r w:rsidDel="003B3944">
          <w:rPr>
            <w:spacing w:val="-8"/>
          </w:rPr>
          <w:delText xml:space="preserve"> </w:delText>
        </w:r>
        <w:r w:rsidDel="003B3944">
          <w:delText>Afri</w:delText>
        </w:r>
        <w:r w:rsidDel="003B3944">
          <w:rPr>
            <w:spacing w:val="-1"/>
          </w:rPr>
          <w:delText>ca</w:delText>
        </w:r>
        <w:r w:rsidDel="003B3944">
          <w:delText>]</w:delText>
        </w:r>
        <w:r w:rsidDel="003B3944">
          <w:rPr>
            <w:spacing w:val="-8"/>
          </w:rPr>
          <w:delText xml:space="preserve"> </w:delText>
        </w:r>
      </w:del>
      <w:r>
        <w:rPr>
          <w:spacing w:val="1"/>
        </w:rPr>
        <w:t>o</w:t>
      </w:r>
      <w:r>
        <w:t>f</w:t>
      </w:r>
      <w:r>
        <w:rPr>
          <w:spacing w:val="-6"/>
        </w:rPr>
        <w:t xml:space="preserve"> </w:t>
      </w:r>
      <w:r>
        <w:t>di</w:t>
      </w:r>
      <w:r>
        <w:rPr>
          <w:spacing w:val="-1"/>
        </w:rPr>
        <w:t>s</w:t>
      </w:r>
      <w:r>
        <w:t>tin</w:t>
      </w:r>
      <w:r>
        <w:rPr>
          <w:spacing w:val="-2"/>
        </w:rPr>
        <w:t>c</w:t>
      </w:r>
      <w:r>
        <w:t>t</w:t>
      </w:r>
      <w:r>
        <w:rPr>
          <w:spacing w:val="1"/>
        </w:rPr>
        <w:t>l</w:t>
      </w:r>
      <w:r>
        <w:t xml:space="preserve">y </w:t>
      </w:r>
      <w:r>
        <w:rPr>
          <w:spacing w:val="-1"/>
        </w:rPr>
        <w:t>d</w:t>
      </w:r>
      <w:r>
        <w:t>iff</w:t>
      </w:r>
      <w:r>
        <w:rPr>
          <w:spacing w:val="-1"/>
        </w:rPr>
        <w:t>ere</w:t>
      </w:r>
      <w:r>
        <w:rPr>
          <w:spacing w:val="1"/>
        </w:rPr>
        <w:t>n</w:t>
      </w:r>
      <w:r>
        <w:t>t</w:t>
      </w:r>
      <w:r>
        <w:rPr>
          <w:spacing w:val="-1"/>
        </w:rPr>
        <w:t xml:space="preserve"> </w:t>
      </w:r>
      <w:r>
        <w:rPr>
          <w:spacing w:val="-2"/>
        </w:rPr>
        <w:t>s</w:t>
      </w:r>
      <w:r>
        <w:rPr>
          <w:spacing w:val="1"/>
        </w:rPr>
        <w:t>p</w:t>
      </w:r>
      <w:r>
        <w:rPr>
          <w:spacing w:val="-1"/>
        </w:rPr>
        <w:t>ec</w:t>
      </w:r>
      <w:r>
        <w:rPr>
          <w:spacing w:val="1"/>
        </w:rPr>
        <w:t>i</w:t>
      </w:r>
      <w:r>
        <w:rPr>
          <w:spacing w:val="-2"/>
        </w:rPr>
        <w:t>e</w:t>
      </w:r>
      <w:r>
        <w:t>s</w:t>
      </w:r>
      <w:r>
        <w:rPr>
          <w:spacing w:val="-2"/>
        </w:rPr>
        <w:t xml:space="preserve"> </w:t>
      </w:r>
      <w:r>
        <w:rPr>
          <w:spacing w:val="1"/>
        </w:rPr>
        <w:t>o</w:t>
      </w:r>
      <w:r>
        <w:t>f</w:t>
      </w:r>
      <w:r>
        <w:rPr>
          <w:spacing w:val="-2"/>
        </w:rPr>
        <w:t xml:space="preserve"> </w:t>
      </w:r>
      <w:r>
        <w:rPr>
          <w:spacing w:val="1"/>
        </w:rPr>
        <w:t>di</w:t>
      </w:r>
      <w:r>
        <w:rPr>
          <w:spacing w:val="-1"/>
        </w:rPr>
        <w:t>f</w:t>
      </w:r>
      <w:r>
        <w:t>f</w:t>
      </w:r>
      <w:r>
        <w:rPr>
          <w:spacing w:val="-2"/>
        </w:rPr>
        <w:t>e</w:t>
      </w:r>
      <w:r>
        <w:t>r</w:t>
      </w:r>
      <w:r>
        <w:rPr>
          <w:spacing w:val="-1"/>
        </w:rPr>
        <w:t>e</w:t>
      </w:r>
      <w:r>
        <w:rPr>
          <w:spacing w:val="1"/>
        </w:rPr>
        <w:t>n</w:t>
      </w:r>
      <w:r>
        <w:t>t</w:t>
      </w:r>
      <w:r>
        <w:rPr>
          <w:spacing w:val="-2"/>
        </w:rPr>
        <w:t xml:space="preserve"> </w:t>
      </w:r>
      <w:r>
        <w:rPr>
          <w:spacing w:val="1"/>
        </w:rPr>
        <w:t>o</w:t>
      </w:r>
      <w:r>
        <w:t>r</w:t>
      </w:r>
      <w:r>
        <w:rPr>
          <w:spacing w:val="-1"/>
        </w:rPr>
        <w:t>i</w:t>
      </w:r>
      <w:r>
        <w:rPr>
          <w:spacing w:val="1"/>
        </w:rPr>
        <w:t>g</w:t>
      </w:r>
      <w:r>
        <w:rPr>
          <w:spacing w:val="-1"/>
        </w:rPr>
        <w:t>i</w:t>
      </w:r>
      <w:r>
        <w:rPr>
          <w:spacing w:val="1"/>
        </w:rPr>
        <w:t>n</w:t>
      </w:r>
      <w:r>
        <w:t>s,</w:t>
      </w:r>
      <w:r>
        <w:rPr>
          <w:spacing w:val="-3"/>
        </w:rPr>
        <w:t xml:space="preserve"> </w:t>
      </w:r>
      <w:r>
        <w:t>t</w:t>
      </w:r>
      <w:r>
        <w:rPr>
          <w:spacing w:val="1"/>
        </w:rPr>
        <w:t>h</w:t>
      </w:r>
      <w:r>
        <w:t>e</w:t>
      </w:r>
      <w:r>
        <w:rPr>
          <w:spacing w:val="-3"/>
        </w:rPr>
        <w:t xml:space="preserve"> </w:t>
      </w:r>
      <w:r>
        <w:t>i</w:t>
      </w:r>
      <w:r>
        <w:rPr>
          <w:spacing w:val="-1"/>
        </w:rPr>
        <w:t>n</w:t>
      </w:r>
      <w:r>
        <w:rPr>
          <w:spacing w:val="1"/>
        </w:rPr>
        <w:t>d</w:t>
      </w:r>
      <w:r>
        <w:t>i</w:t>
      </w:r>
      <w:r>
        <w:rPr>
          <w:spacing w:val="-2"/>
        </w:rPr>
        <w:t>c</w:t>
      </w:r>
      <w:r>
        <w:rPr>
          <w:spacing w:val="-1"/>
        </w:rPr>
        <w:t>a</w:t>
      </w:r>
      <w:r>
        <w:t>t</w:t>
      </w:r>
      <w:r>
        <w:rPr>
          <w:spacing w:val="1"/>
        </w:rPr>
        <w:t>io</w:t>
      </w:r>
      <w:r>
        <w:t>n</w:t>
      </w:r>
      <w:r>
        <w:rPr>
          <w:spacing w:val="-3"/>
        </w:rPr>
        <w:t xml:space="preserve"> </w:t>
      </w:r>
      <w:r>
        <w:rPr>
          <w:spacing w:val="1"/>
        </w:rPr>
        <w:t>o</w:t>
      </w:r>
      <w:r>
        <w:t>f</w:t>
      </w:r>
      <w:r>
        <w:rPr>
          <w:spacing w:val="-2"/>
        </w:rPr>
        <w:t xml:space="preserve"> </w:t>
      </w:r>
      <w:r>
        <w:rPr>
          <w:spacing w:val="-1"/>
        </w:rPr>
        <w:t>eac</w:t>
      </w:r>
      <w:r>
        <w:t>h</w:t>
      </w:r>
      <w:r>
        <w:rPr>
          <w:spacing w:val="-1"/>
        </w:rPr>
        <w:t xml:space="preserve"> </w:t>
      </w:r>
      <w:r>
        <w:rPr>
          <w:spacing w:val="-2"/>
        </w:rPr>
        <w:t>c</w:t>
      </w:r>
      <w:r>
        <w:t>ou</w:t>
      </w:r>
      <w:r>
        <w:rPr>
          <w:spacing w:val="-1"/>
        </w:rPr>
        <w:t>n</w:t>
      </w:r>
      <w:r>
        <w:rPr>
          <w:spacing w:val="1"/>
        </w:rPr>
        <w:t>t</w:t>
      </w:r>
      <w:r>
        <w:t>ry</w:t>
      </w:r>
      <w:r>
        <w:rPr>
          <w:spacing w:val="-3"/>
        </w:rPr>
        <w:t xml:space="preserve"> </w:t>
      </w:r>
      <w:r>
        <w:rPr>
          <w:spacing w:val="-1"/>
        </w:rPr>
        <w:t>o</w:t>
      </w:r>
      <w:r>
        <w:t>f</w:t>
      </w:r>
      <w:r>
        <w:rPr>
          <w:spacing w:val="-2"/>
        </w:rPr>
        <w:t xml:space="preserve"> </w:t>
      </w:r>
      <w:r>
        <w:rPr>
          <w:spacing w:val="1"/>
        </w:rPr>
        <w:t>o</w:t>
      </w:r>
      <w:r>
        <w:t>ri</w:t>
      </w:r>
      <w:r>
        <w:rPr>
          <w:spacing w:val="-1"/>
        </w:rPr>
        <w:t>g</w:t>
      </w:r>
      <w:r>
        <w:t>in</w:t>
      </w:r>
      <w:r>
        <w:rPr>
          <w:spacing w:val="-2"/>
        </w:rPr>
        <w:t xml:space="preserve"> </w:t>
      </w:r>
      <w:r>
        <w:rPr>
          <w:spacing w:val="-1"/>
        </w:rPr>
        <w:t>s</w:t>
      </w:r>
      <w:r>
        <w:rPr>
          <w:spacing w:val="1"/>
        </w:rPr>
        <w:t>h</w:t>
      </w:r>
      <w:r>
        <w:rPr>
          <w:spacing w:val="-1"/>
        </w:rPr>
        <w:t>a</w:t>
      </w:r>
      <w:r>
        <w:t>ll</w:t>
      </w:r>
      <w:r>
        <w:rPr>
          <w:spacing w:val="-2"/>
        </w:rPr>
        <w:t xml:space="preserve"> </w:t>
      </w:r>
      <w:r>
        <w:rPr>
          <w:spacing w:val="-1"/>
        </w:rPr>
        <w:t>a</w:t>
      </w:r>
      <w:r>
        <w:t>pp</w:t>
      </w:r>
      <w:r>
        <w:rPr>
          <w:spacing w:val="-1"/>
        </w:rPr>
        <w:t>e</w:t>
      </w:r>
      <w:r>
        <w:rPr>
          <w:spacing w:val="-2"/>
        </w:rPr>
        <w:t>a</w:t>
      </w:r>
      <w:r>
        <w:t xml:space="preserve">r </w:t>
      </w:r>
      <w:r>
        <w:rPr>
          <w:spacing w:val="-1"/>
        </w:rPr>
        <w:t>ne</w:t>
      </w:r>
      <w:r>
        <w:rPr>
          <w:spacing w:val="1"/>
        </w:rPr>
        <w:t>x</w:t>
      </w:r>
      <w:r>
        <w:t xml:space="preserve">t </w:t>
      </w:r>
      <w:r>
        <w:rPr>
          <w:spacing w:val="-1"/>
        </w:rPr>
        <w:t>t</w:t>
      </w:r>
      <w:r>
        <w:t>o t</w:t>
      </w:r>
      <w:r>
        <w:rPr>
          <w:spacing w:val="1"/>
        </w:rPr>
        <w:t>h</w:t>
      </w:r>
      <w:r>
        <w:t>e</w:t>
      </w:r>
      <w:r>
        <w:rPr>
          <w:spacing w:val="-1"/>
        </w:rPr>
        <w:t xml:space="preserve"> </w:t>
      </w:r>
      <w:r>
        <w:rPr>
          <w:spacing w:val="1"/>
        </w:rPr>
        <w:t>n</w:t>
      </w:r>
      <w:r>
        <w:rPr>
          <w:spacing w:val="-2"/>
        </w:rPr>
        <w:t>a</w:t>
      </w:r>
      <w:r>
        <w:rPr>
          <w:spacing w:val="-1"/>
        </w:rPr>
        <w:t>m</w:t>
      </w:r>
      <w:r>
        <w:t>e</w:t>
      </w:r>
      <w:r>
        <w:rPr>
          <w:spacing w:val="-1"/>
        </w:rPr>
        <w:t xml:space="preserve"> </w:t>
      </w:r>
      <w:r>
        <w:rPr>
          <w:spacing w:val="1"/>
        </w:rPr>
        <w:t>o</w:t>
      </w:r>
      <w:r>
        <w:t>f t</w:t>
      </w:r>
      <w:r>
        <w:rPr>
          <w:spacing w:val="1"/>
        </w:rPr>
        <w:t>h</w:t>
      </w:r>
      <w:r>
        <w:t>e</w:t>
      </w:r>
      <w:r>
        <w:rPr>
          <w:spacing w:val="-2"/>
        </w:rPr>
        <w:t xml:space="preserve"> </w:t>
      </w:r>
      <w:r>
        <w:t>s</w:t>
      </w:r>
      <w:r>
        <w:rPr>
          <w:spacing w:val="1"/>
        </w:rPr>
        <w:t>p</w:t>
      </w:r>
      <w:r>
        <w:rPr>
          <w:spacing w:val="-1"/>
        </w:rPr>
        <w:t>ec</w:t>
      </w:r>
      <w:r>
        <w:t>i</w:t>
      </w:r>
      <w:r>
        <w:rPr>
          <w:spacing w:val="-1"/>
        </w:rPr>
        <w:t>e</w:t>
      </w:r>
      <w:r>
        <w:t xml:space="preserve">s </w:t>
      </w:r>
      <w:r>
        <w:rPr>
          <w:spacing w:val="-1"/>
        </w:rPr>
        <w:t>c</w:t>
      </w:r>
      <w:r>
        <w:rPr>
          <w:spacing w:val="1"/>
        </w:rPr>
        <w:t>on</w:t>
      </w:r>
      <w:r>
        <w:rPr>
          <w:spacing w:val="-1"/>
        </w:rPr>
        <w:t>ce</w:t>
      </w:r>
      <w:r>
        <w:t>r</w:t>
      </w:r>
      <w:r>
        <w:rPr>
          <w:spacing w:val="1"/>
        </w:rPr>
        <w:t>n</w:t>
      </w:r>
      <w:r>
        <w:rPr>
          <w:spacing w:val="-2"/>
        </w:rPr>
        <w:t>e</w:t>
      </w:r>
      <w:r>
        <w:rPr>
          <w:spacing w:val="1"/>
        </w:rPr>
        <w:t>d</w:t>
      </w:r>
      <w:r>
        <w:t>.</w:t>
      </w:r>
    </w:p>
    <w:p w14:paraId="6C9A6B2B" w14:textId="77777777" w:rsidR="00D41C24" w:rsidRDefault="00D41C24" w:rsidP="00D41C24">
      <w:pPr>
        <w:pStyle w:val="H1G"/>
      </w:pPr>
      <w:r>
        <w:tab/>
        <w:t>D.</w:t>
      </w:r>
      <w:r>
        <w:tab/>
        <w:t>Comme</w:t>
      </w:r>
      <w:r>
        <w:rPr>
          <w:spacing w:val="-1"/>
        </w:rPr>
        <w:t>rc</w:t>
      </w:r>
      <w:r>
        <w:t>i</w:t>
      </w:r>
      <w:r>
        <w:rPr>
          <w:spacing w:val="-1"/>
        </w:rPr>
        <w:t>a</w:t>
      </w:r>
      <w:r>
        <w:t>l</w:t>
      </w:r>
      <w:r>
        <w:rPr>
          <w:spacing w:val="-8"/>
        </w:rPr>
        <w:t xml:space="preserve"> </w:t>
      </w:r>
      <w:r>
        <w:rPr>
          <w:spacing w:val="-2"/>
        </w:rPr>
        <w:t>s</w:t>
      </w:r>
      <w:r>
        <w:t>pec</w:t>
      </w:r>
      <w:r>
        <w:rPr>
          <w:spacing w:val="-1"/>
        </w:rPr>
        <w:t>i</w:t>
      </w:r>
      <w:r>
        <w:t>fic</w:t>
      </w:r>
      <w:r>
        <w:rPr>
          <w:spacing w:val="-1"/>
        </w:rPr>
        <w:t>a</w:t>
      </w:r>
      <w:r>
        <w:t>t</w:t>
      </w:r>
      <w:r>
        <w:rPr>
          <w:spacing w:val="-1"/>
        </w:rPr>
        <w:t>i</w:t>
      </w:r>
      <w:r>
        <w:t>ons</w:t>
      </w:r>
    </w:p>
    <w:p w14:paraId="7B0E2FDA" w14:textId="77777777" w:rsidR="00D41C24" w:rsidRDefault="00D41C24" w:rsidP="00E57380">
      <w:pPr>
        <w:pStyle w:val="Bullet1G"/>
      </w:pPr>
      <w:r>
        <w:t>Class</w:t>
      </w:r>
    </w:p>
    <w:p w14:paraId="6A4EB94D" w14:textId="77777777" w:rsidR="00D41C24" w:rsidRPr="000B5E55" w:rsidRDefault="00D41C24" w:rsidP="000B5E55">
      <w:pPr>
        <w:pStyle w:val="Bullet1G"/>
      </w:pPr>
      <w:r w:rsidRPr="000B5E55">
        <w:t>Size expressed as:</w:t>
      </w:r>
    </w:p>
    <w:p w14:paraId="6927A998" w14:textId="77777777" w:rsidR="00D41C24" w:rsidRDefault="00D41C24" w:rsidP="000B5E55">
      <w:pPr>
        <w:pStyle w:val="Bullet2G"/>
      </w:pPr>
      <w:r>
        <w:t>Mini</w:t>
      </w:r>
      <w:r>
        <w:rPr>
          <w:spacing w:val="-2"/>
        </w:rPr>
        <w:t>m</w:t>
      </w:r>
      <w:r>
        <w:rPr>
          <w:spacing w:val="1"/>
        </w:rPr>
        <w:t>u</w:t>
      </w:r>
      <w:r>
        <w:t>m</w:t>
      </w:r>
      <w:r>
        <w:rPr>
          <w:spacing w:val="-1"/>
        </w:rPr>
        <w:t xml:space="preserve"> </w:t>
      </w:r>
      <w:r>
        <w:rPr>
          <w:spacing w:val="-2"/>
        </w:rPr>
        <w:t>a</w:t>
      </w:r>
      <w:r>
        <w:t>nd</w:t>
      </w:r>
      <w:r>
        <w:rPr>
          <w:spacing w:val="1"/>
        </w:rPr>
        <w:t xml:space="preserve"> </w:t>
      </w:r>
      <w:r>
        <w:rPr>
          <w:spacing w:val="-2"/>
        </w:rPr>
        <w:t>m</w:t>
      </w:r>
      <w:r>
        <w:rPr>
          <w:spacing w:val="-1"/>
        </w:rPr>
        <w:t>a</w:t>
      </w:r>
      <w:r>
        <w:t>x</w:t>
      </w:r>
      <w:r>
        <w:rPr>
          <w:spacing w:val="1"/>
        </w:rPr>
        <w:t>i</w:t>
      </w:r>
      <w:r>
        <w:rPr>
          <w:spacing w:val="-2"/>
        </w:rPr>
        <w:t>m</w:t>
      </w:r>
      <w:r>
        <w:rPr>
          <w:spacing w:val="1"/>
        </w:rPr>
        <w:t>u</w:t>
      </w:r>
      <w:r>
        <w:t>m</w:t>
      </w:r>
      <w:r>
        <w:rPr>
          <w:spacing w:val="-1"/>
        </w:rPr>
        <w:t xml:space="preserve"> </w:t>
      </w:r>
      <w:r>
        <w:t>si</w:t>
      </w:r>
      <w:r>
        <w:rPr>
          <w:spacing w:val="-1"/>
        </w:rPr>
        <w:t>z</w:t>
      </w:r>
      <w:r>
        <w:t>e</w:t>
      </w:r>
      <w:r>
        <w:rPr>
          <w:spacing w:val="-1"/>
        </w:rPr>
        <w:t xml:space="preserve"> </w:t>
      </w:r>
      <w:r>
        <w:t>(in</w:t>
      </w:r>
      <w:r>
        <w:rPr>
          <w:spacing w:val="-1"/>
        </w:rPr>
        <w:t xml:space="preserve"> </w:t>
      </w:r>
      <w:r>
        <w:t>mm)</w:t>
      </w:r>
      <w:r>
        <w:rPr>
          <w:spacing w:val="-1"/>
        </w:rPr>
        <w:t xml:space="preserve"> </w:t>
      </w:r>
      <w:r>
        <w:rPr>
          <w:spacing w:val="1"/>
        </w:rPr>
        <w:t>o</w:t>
      </w:r>
      <w:r>
        <w:t>r</w:t>
      </w:r>
    </w:p>
    <w:p w14:paraId="31A21844" w14:textId="77777777" w:rsidR="00D41C24" w:rsidRDefault="00D41C24" w:rsidP="00E57380">
      <w:pPr>
        <w:pStyle w:val="Bullet2G"/>
      </w:pPr>
      <w:r>
        <w:t>Si</w:t>
      </w:r>
      <w:r>
        <w:rPr>
          <w:spacing w:val="-1"/>
        </w:rPr>
        <w:t>z</w:t>
      </w:r>
      <w:r>
        <w:t xml:space="preserve">e </w:t>
      </w:r>
      <w:r>
        <w:rPr>
          <w:spacing w:val="-2"/>
        </w:rPr>
        <w:t>c</w:t>
      </w:r>
      <w:r>
        <w:t>od</w:t>
      </w:r>
      <w:r>
        <w:rPr>
          <w:spacing w:val="-1"/>
        </w:rPr>
        <w:t>e</w:t>
      </w:r>
      <w:r>
        <w:t>(s)</w:t>
      </w:r>
      <w:r>
        <w:rPr>
          <w:spacing w:val="-1"/>
        </w:rPr>
        <w:t xml:space="preserve"> </w:t>
      </w:r>
      <w:r w:rsidRPr="00027A9F">
        <w:t>o</w:t>
      </w:r>
      <w:r w:rsidRPr="00027A9F">
        <w:rPr>
          <w:spacing w:val="-1"/>
        </w:rPr>
        <w:t>p</w:t>
      </w:r>
      <w:r w:rsidRPr="00027A9F">
        <w:t>t</w:t>
      </w:r>
      <w:r w:rsidRPr="00027A9F">
        <w:rPr>
          <w:spacing w:val="-1"/>
        </w:rPr>
        <w:t>i</w:t>
      </w:r>
      <w:r w:rsidRPr="00027A9F">
        <w:t>on</w:t>
      </w:r>
      <w:r w:rsidRPr="00027A9F">
        <w:rPr>
          <w:spacing w:val="-1"/>
        </w:rPr>
        <w:t>al</w:t>
      </w:r>
      <w:r w:rsidRPr="00027A9F">
        <w:rPr>
          <w:spacing w:val="1"/>
        </w:rPr>
        <w:t>l</w:t>
      </w:r>
      <w:r w:rsidRPr="00027A9F">
        <w:t>y</w:t>
      </w:r>
      <w:r w:rsidRPr="00027A9F">
        <w:rPr>
          <w:spacing w:val="-2"/>
        </w:rPr>
        <w:t xml:space="preserve"> </w:t>
      </w:r>
      <w:r w:rsidRPr="00027A9F">
        <w:t>fol</w:t>
      </w:r>
      <w:r w:rsidRPr="00027A9F">
        <w:rPr>
          <w:spacing w:val="-1"/>
        </w:rPr>
        <w:t>lo</w:t>
      </w:r>
      <w:r w:rsidRPr="00027A9F">
        <w:t>w</w:t>
      </w:r>
      <w:r w:rsidRPr="00027A9F">
        <w:rPr>
          <w:spacing w:val="-1"/>
        </w:rPr>
        <w:t>e</w:t>
      </w:r>
      <w:r w:rsidRPr="00027A9F">
        <w:t>d</w:t>
      </w:r>
      <w:r>
        <w:t xml:space="preserve"> by a</w:t>
      </w:r>
      <w:r>
        <w:rPr>
          <w:spacing w:val="-1"/>
        </w:rPr>
        <w:t xml:space="preserve"> </w:t>
      </w:r>
      <w:r>
        <w:rPr>
          <w:spacing w:val="-2"/>
        </w:rPr>
        <w:t>m</w:t>
      </w:r>
      <w:r>
        <w:t>ini</w:t>
      </w:r>
      <w:r>
        <w:rPr>
          <w:spacing w:val="-2"/>
        </w:rPr>
        <w:t>m</w:t>
      </w:r>
      <w:r>
        <w:rPr>
          <w:spacing w:val="2"/>
        </w:rPr>
        <w:t>u</w:t>
      </w:r>
      <w:r>
        <w:t>m</w:t>
      </w:r>
      <w:r>
        <w:rPr>
          <w:spacing w:val="-1"/>
        </w:rPr>
        <w:t xml:space="preserve"> a</w:t>
      </w:r>
      <w:r>
        <w:t>nd m</w:t>
      </w:r>
      <w:r>
        <w:rPr>
          <w:spacing w:val="-2"/>
        </w:rPr>
        <w:t>a</w:t>
      </w:r>
      <w:r>
        <w:t>x</w:t>
      </w:r>
      <w:r>
        <w:rPr>
          <w:spacing w:val="1"/>
        </w:rPr>
        <w:t>i</w:t>
      </w:r>
      <w:r>
        <w:rPr>
          <w:spacing w:val="-2"/>
        </w:rPr>
        <w:t>m</w:t>
      </w:r>
      <w:r>
        <w:rPr>
          <w:spacing w:val="1"/>
        </w:rPr>
        <w:t>u</w:t>
      </w:r>
      <w:r>
        <w:t>m</w:t>
      </w:r>
      <w:r>
        <w:rPr>
          <w:spacing w:val="-1"/>
        </w:rPr>
        <w:t xml:space="preserve"> s</w:t>
      </w:r>
      <w:r>
        <w:t>ize</w:t>
      </w:r>
      <w:r>
        <w:rPr>
          <w:spacing w:val="-2"/>
        </w:rPr>
        <w:t xml:space="preserve"> </w:t>
      </w:r>
      <w:r>
        <w:t>or</w:t>
      </w:r>
    </w:p>
    <w:p w14:paraId="3289BFB2" w14:textId="77777777" w:rsidR="00D41C24" w:rsidRDefault="00D41C24" w:rsidP="00E57380">
      <w:pPr>
        <w:pStyle w:val="Bullet2G"/>
      </w:pPr>
      <w:r>
        <w:rPr>
          <w:spacing w:val="-1"/>
        </w:rPr>
        <w:t>C</w:t>
      </w:r>
      <w:r>
        <w:rPr>
          <w:spacing w:val="1"/>
        </w:rPr>
        <w:t>ou</w:t>
      </w:r>
      <w:r>
        <w:rPr>
          <w:spacing w:val="-1"/>
        </w:rPr>
        <w:t>n</w:t>
      </w:r>
      <w:r>
        <w:t>t</w:t>
      </w:r>
    </w:p>
    <w:p w14:paraId="698BE515" w14:textId="77777777" w:rsidR="00D41C24" w:rsidRDefault="00D41C24" w:rsidP="00E57380">
      <w:pPr>
        <w:pStyle w:val="Bullet1G"/>
      </w:pPr>
      <w:r>
        <w:rPr>
          <w:spacing w:val="-1"/>
        </w:rPr>
        <w:t>P</w:t>
      </w:r>
      <w:r>
        <w:rPr>
          <w:spacing w:val="1"/>
        </w:rPr>
        <w:t>o</w:t>
      </w:r>
      <w:r>
        <w:rPr>
          <w:spacing w:val="-1"/>
        </w:rPr>
        <w:t>s</w:t>
      </w:r>
      <w:r>
        <w:t>t</w:t>
      </w:r>
      <w:r>
        <w:rPr>
          <w:spacing w:val="-1"/>
        </w:rPr>
        <w:t>-</w:t>
      </w:r>
      <w:r>
        <w:rPr>
          <w:spacing w:val="1"/>
        </w:rPr>
        <w:t>h</w:t>
      </w:r>
      <w:r>
        <w:rPr>
          <w:spacing w:val="-1"/>
        </w:rPr>
        <w:t>a</w:t>
      </w:r>
      <w:r>
        <w:t>rv</w:t>
      </w:r>
      <w:r>
        <w:rPr>
          <w:spacing w:val="-1"/>
        </w:rPr>
        <w:t>es</w:t>
      </w:r>
      <w:r>
        <w:t>t</w:t>
      </w:r>
      <w:r w:rsidR="003F4BFD">
        <w:t xml:space="preserve"> </w:t>
      </w:r>
      <w:r>
        <w:t>t</w:t>
      </w:r>
      <w:r>
        <w:rPr>
          <w:spacing w:val="-1"/>
        </w:rPr>
        <w:t>r</w:t>
      </w:r>
      <w:r>
        <w:rPr>
          <w:spacing w:val="1"/>
        </w:rPr>
        <w:t>e</w:t>
      </w:r>
      <w:r>
        <w:rPr>
          <w:spacing w:val="-1"/>
        </w:rPr>
        <w:t>a</w:t>
      </w:r>
      <w:r>
        <w:rPr>
          <w:spacing w:val="1"/>
        </w:rPr>
        <w:t>t</w:t>
      </w:r>
      <w:r>
        <w:rPr>
          <w:spacing w:val="-2"/>
        </w:rPr>
        <w:t>m</w:t>
      </w:r>
      <w:r>
        <w:rPr>
          <w:spacing w:val="-1"/>
        </w:rPr>
        <w:t>e</w:t>
      </w:r>
      <w:r>
        <w:t>nt</w:t>
      </w:r>
      <w:r>
        <w:rPr>
          <w:spacing w:val="37"/>
        </w:rPr>
        <w:t xml:space="preserve"> </w:t>
      </w:r>
      <w:r>
        <w:t>(o</w:t>
      </w:r>
      <w:r>
        <w:rPr>
          <w:spacing w:val="-1"/>
        </w:rPr>
        <w:t>p</w:t>
      </w:r>
      <w:r>
        <w:t>t</w:t>
      </w:r>
      <w:r>
        <w:rPr>
          <w:spacing w:val="-1"/>
        </w:rPr>
        <w:t>i</w:t>
      </w:r>
      <w:r>
        <w:t>on</w:t>
      </w:r>
      <w:r>
        <w:rPr>
          <w:spacing w:val="-2"/>
        </w:rPr>
        <w:t>a</w:t>
      </w:r>
      <w:r>
        <w:t>l,</w:t>
      </w:r>
      <w:r>
        <w:rPr>
          <w:spacing w:val="37"/>
        </w:rPr>
        <w:t xml:space="preserve"> </w:t>
      </w:r>
      <w:r>
        <w:rPr>
          <w:spacing w:val="-1"/>
        </w:rPr>
        <w:t>ba</w:t>
      </w:r>
      <w:r>
        <w:rPr>
          <w:spacing w:val="2"/>
        </w:rPr>
        <w:t>s</w:t>
      </w:r>
      <w:r>
        <w:rPr>
          <w:spacing w:val="-2"/>
        </w:rPr>
        <w:t>e</w:t>
      </w:r>
      <w:r>
        <w:t>d</w:t>
      </w:r>
      <w:r w:rsidR="003F4BFD">
        <w:t xml:space="preserve"> </w:t>
      </w:r>
      <w:r>
        <w:t>on</w:t>
      </w:r>
      <w:r>
        <w:rPr>
          <w:spacing w:val="37"/>
        </w:rPr>
        <w:t xml:space="preserve"> </w:t>
      </w:r>
      <w:r>
        <w:t>the</w:t>
      </w:r>
      <w:r>
        <w:rPr>
          <w:spacing w:val="36"/>
        </w:rPr>
        <w:t xml:space="preserve"> </w:t>
      </w:r>
      <w:r>
        <w:rPr>
          <w:spacing w:val="2"/>
        </w:rPr>
        <w:t>n</w:t>
      </w:r>
      <w:r>
        <w:rPr>
          <w:spacing w:val="-1"/>
        </w:rPr>
        <w:t>a</w:t>
      </w:r>
      <w:r>
        <w:t>ti</w:t>
      </w:r>
      <w:r>
        <w:rPr>
          <w:spacing w:val="-1"/>
        </w:rPr>
        <w:t>o</w:t>
      </w:r>
      <w:r>
        <w:t>n</w:t>
      </w:r>
      <w:r>
        <w:rPr>
          <w:spacing w:val="-1"/>
        </w:rPr>
        <w:t>a</w:t>
      </w:r>
      <w:r>
        <w:t>l</w:t>
      </w:r>
      <w:r>
        <w:rPr>
          <w:spacing w:val="37"/>
        </w:rPr>
        <w:t xml:space="preserve"> </w:t>
      </w:r>
      <w:r>
        <w:rPr>
          <w:spacing w:val="1"/>
        </w:rPr>
        <w:t>l</w:t>
      </w:r>
      <w:r>
        <w:rPr>
          <w:spacing w:val="-2"/>
        </w:rPr>
        <w:t>e</w:t>
      </w:r>
      <w:r>
        <w:t>gi</w:t>
      </w:r>
      <w:r>
        <w:rPr>
          <w:spacing w:val="-1"/>
        </w:rPr>
        <w:t>s</w:t>
      </w:r>
      <w:r>
        <w:rPr>
          <w:spacing w:val="1"/>
        </w:rPr>
        <w:t>l</w:t>
      </w:r>
      <w:r>
        <w:rPr>
          <w:spacing w:val="-2"/>
        </w:rPr>
        <w:t>a</w:t>
      </w:r>
      <w:r>
        <w:rPr>
          <w:spacing w:val="2"/>
        </w:rPr>
        <w:t>t</w:t>
      </w:r>
      <w:r>
        <w:rPr>
          <w:spacing w:val="-1"/>
        </w:rPr>
        <w:t>io</w:t>
      </w:r>
      <w:r>
        <w:t>n</w:t>
      </w:r>
      <w:r w:rsidR="003F4BFD">
        <w:t xml:space="preserve"> </w:t>
      </w:r>
      <w:r>
        <w:rPr>
          <w:spacing w:val="-1"/>
        </w:rPr>
        <w:t>o</w:t>
      </w:r>
      <w:r>
        <w:t>f</w:t>
      </w:r>
      <w:r w:rsidR="003F4BFD">
        <w:t xml:space="preserve"> </w:t>
      </w:r>
      <w:r>
        <w:t>the</w:t>
      </w:r>
      <w:r>
        <w:rPr>
          <w:spacing w:val="36"/>
        </w:rPr>
        <w:t xml:space="preserve"> </w:t>
      </w:r>
      <w:r>
        <w:t>i</w:t>
      </w:r>
      <w:r>
        <w:rPr>
          <w:spacing w:val="-2"/>
        </w:rPr>
        <w:t>m</w:t>
      </w:r>
      <w:r>
        <w:t>port</w:t>
      </w:r>
      <w:r>
        <w:rPr>
          <w:spacing w:val="-1"/>
        </w:rPr>
        <w:t>i</w:t>
      </w:r>
      <w:r>
        <w:t xml:space="preserve">ng </w:t>
      </w:r>
      <w:r>
        <w:rPr>
          <w:spacing w:val="-2"/>
        </w:rPr>
        <w:t>c</w:t>
      </w:r>
      <w:r>
        <w:t>ou</w:t>
      </w:r>
      <w:r>
        <w:rPr>
          <w:spacing w:val="-1"/>
        </w:rPr>
        <w:t>n</w:t>
      </w:r>
      <w:r>
        <w:t>try).</w:t>
      </w:r>
    </w:p>
    <w:p w14:paraId="36E0332B" w14:textId="77777777" w:rsidR="00D41C24" w:rsidRDefault="00D41C24" w:rsidP="00D41C24">
      <w:pPr>
        <w:pStyle w:val="H1G"/>
      </w:pPr>
      <w:r>
        <w:tab/>
        <w:t>E.</w:t>
      </w:r>
      <w:r>
        <w:tab/>
      </w:r>
      <w:r>
        <w:rPr>
          <w:spacing w:val="1"/>
        </w:rPr>
        <w:t>O</w:t>
      </w:r>
      <w:r>
        <w:t>f</w:t>
      </w:r>
      <w:r>
        <w:rPr>
          <w:spacing w:val="-1"/>
        </w:rPr>
        <w:t>f</w:t>
      </w:r>
      <w:r>
        <w:t>i</w:t>
      </w:r>
      <w:r>
        <w:rPr>
          <w:spacing w:val="1"/>
        </w:rPr>
        <w:t>c</w:t>
      </w:r>
      <w:r>
        <w:t>i</w:t>
      </w:r>
      <w:r>
        <w:rPr>
          <w:spacing w:val="-1"/>
        </w:rPr>
        <w:t>a</w:t>
      </w:r>
      <w:r>
        <w:t>l</w:t>
      </w:r>
      <w:r>
        <w:rPr>
          <w:spacing w:val="-5"/>
        </w:rPr>
        <w:t xml:space="preserve"> </w:t>
      </w:r>
      <w:r>
        <w:rPr>
          <w:spacing w:val="-1"/>
        </w:rPr>
        <w:t>c</w:t>
      </w:r>
      <w:r>
        <w:t>ont</w:t>
      </w:r>
      <w:r>
        <w:rPr>
          <w:spacing w:val="1"/>
        </w:rPr>
        <w:t>r</w:t>
      </w:r>
      <w:r>
        <w:rPr>
          <w:spacing w:val="-1"/>
        </w:rPr>
        <w:t>o</w:t>
      </w:r>
      <w:r>
        <w:t>l</w:t>
      </w:r>
      <w:r>
        <w:rPr>
          <w:spacing w:val="-4"/>
        </w:rPr>
        <w:t xml:space="preserve"> </w:t>
      </w:r>
      <w:r>
        <w:t>m</w:t>
      </w:r>
      <w:r>
        <w:rPr>
          <w:spacing w:val="-1"/>
        </w:rPr>
        <w:t>a</w:t>
      </w:r>
      <w:r>
        <w:rPr>
          <w:spacing w:val="1"/>
        </w:rPr>
        <w:t>r</w:t>
      </w:r>
      <w:r>
        <w:t>k</w:t>
      </w:r>
      <w:r>
        <w:rPr>
          <w:spacing w:val="-6"/>
        </w:rPr>
        <w:t xml:space="preserve"> </w:t>
      </w:r>
      <w:r>
        <w:t>(o</w:t>
      </w:r>
      <w:r>
        <w:rPr>
          <w:spacing w:val="-1"/>
        </w:rPr>
        <w:t>p</w:t>
      </w:r>
      <w:r>
        <w:t>tio</w:t>
      </w:r>
      <w:r>
        <w:rPr>
          <w:spacing w:val="-1"/>
        </w:rPr>
        <w:t>n</w:t>
      </w:r>
      <w:r>
        <w:t>al)</w:t>
      </w:r>
    </w:p>
    <w:p w14:paraId="5217B89C" w14:textId="77777777" w:rsidR="00D41C24" w:rsidRDefault="00D41C24" w:rsidP="00E57380">
      <w:pPr>
        <w:pStyle w:val="SingleTxtG"/>
      </w:pPr>
    </w:p>
    <w:p w14:paraId="73121727" w14:textId="77777777" w:rsidR="00D41C24" w:rsidRDefault="00D41C24" w:rsidP="00D41C24">
      <w:pPr>
        <w:pStyle w:val="HChG"/>
      </w:pPr>
      <w:r>
        <w:tab/>
      </w:r>
      <w:r>
        <w:tab/>
        <w:t>Mandarin</w:t>
      </w:r>
      <w:r w:rsidR="003F4BFD">
        <w:rPr>
          <w:spacing w:val="-9"/>
        </w:rPr>
        <w:t xml:space="preserve"> </w:t>
      </w:r>
      <w:r w:rsidRPr="00633DD0">
        <w:t>g</w:t>
      </w:r>
      <w:r w:rsidRPr="00633DD0">
        <w:rPr>
          <w:spacing w:val="-1"/>
        </w:rPr>
        <w:t>r</w:t>
      </w:r>
      <w:r w:rsidRPr="00633DD0">
        <w:rPr>
          <w:spacing w:val="1"/>
        </w:rPr>
        <w:t>o</w:t>
      </w:r>
      <w:r w:rsidRPr="00633DD0">
        <w:t>up</w:t>
      </w:r>
    </w:p>
    <w:p w14:paraId="180F353F" w14:textId="77777777" w:rsidR="00D41C24" w:rsidRDefault="00D41C24" w:rsidP="006C5032">
      <w:pPr>
        <w:pStyle w:val="HChG"/>
      </w:pPr>
      <w:r>
        <w:tab/>
        <w:t>I.</w:t>
      </w:r>
      <w:r>
        <w:tab/>
        <w:t>De</w:t>
      </w:r>
      <w:r>
        <w:rPr>
          <w:spacing w:val="-1"/>
        </w:rPr>
        <w:t>f</w:t>
      </w:r>
      <w:r>
        <w:rPr>
          <w:spacing w:val="1"/>
        </w:rPr>
        <w:t>i</w:t>
      </w:r>
      <w:r>
        <w:t>nition</w:t>
      </w:r>
      <w:r>
        <w:rPr>
          <w:spacing w:val="-8"/>
        </w:rPr>
        <w:t xml:space="preserve"> </w:t>
      </w:r>
      <w:r>
        <w:t>of</w:t>
      </w:r>
      <w:r>
        <w:rPr>
          <w:spacing w:val="-2"/>
        </w:rPr>
        <w:t xml:space="preserve"> </w:t>
      </w:r>
      <w:r>
        <w:t>pro</w:t>
      </w:r>
      <w:r>
        <w:rPr>
          <w:spacing w:val="-1"/>
        </w:rPr>
        <w:t>d</w:t>
      </w:r>
      <w:r>
        <w:rPr>
          <w:spacing w:val="1"/>
        </w:rPr>
        <w:t>uc</w:t>
      </w:r>
      <w:r>
        <w:t>e</w:t>
      </w:r>
      <w:r w:rsidR="00D367C6" w:rsidRPr="00EF5747">
        <w:rPr>
          <w:rStyle w:val="FootnoteReference"/>
        </w:rPr>
        <w:footnoteReference w:id="26"/>
      </w:r>
    </w:p>
    <w:p w14:paraId="1A7A71F4" w14:textId="77777777" w:rsidR="00DB11B8" w:rsidRDefault="00DB11B8" w:rsidP="00DB11B8">
      <w:pPr>
        <w:pStyle w:val="SingleTxtG"/>
      </w:pPr>
      <w:r w:rsidRPr="00D14990">
        <w:t>This standard applies to the mandarin group</w:t>
      </w:r>
      <w:ins w:id="177" w:author="Aruna Vivekanantham" w:date="2019-05-13T17:50:00Z">
        <w:r w:rsidR="001845A4">
          <w:t xml:space="preserve"> (subsequently referred to as mandarin</w:t>
        </w:r>
      </w:ins>
      <w:r w:rsidRPr="00D14990">
        <w:t>s</w:t>
      </w:r>
      <w:ins w:id="178" w:author="Aruna Vivekanantham" w:date="2019-05-13T17:50:00Z">
        <w:r w:rsidR="001845A4">
          <w:t>)</w:t>
        </w:r>
      </w:ins>
      <w:r w:rsidRPr="00D14990">
        <w:t xml:space="preserve"> of varieties (cultivars) grown from:</w:t>
      </w:r>
    </w:p>
    <w:p w14:paraId="66725CBA" w14:textId="77777777" w:rsidR="00DB11B8" w:rsidRDefault="00DB11B8" w:rsidP="00DB11B8">
      <w:pPr>
        <w:pStyle w:val="Bullet1G"/>
      </w:pPr>
      <w:r>
        <w:t xml:space="preserve">Mandarins (Citrus reticulata Blanco), </w:t>
      </w:r>
    </w:p>
    <w:p w14:paraId="4C5C4986" w14:textId="77777777" w:rsidR="00DB11B8" w:rsidRDefault="00DB11B8" w:rsidP="00DB11B8">
      <w:pPr>
        <w:pStyle w:val="Bullet1G"/>
      </w:pPr>
      <w:r>
        <w:t xml:space="preserve">satsumas (Citrus </w:t>
      </w:r>
      <w:proofErr w:type="spellStart"/>
      <w:r>
        <w:t>unshiu</w:t>
      </w:r>
      <w:proofErr w:type="spellEnd"/>
      <w:r>
        <w:t xml:space="preserve"> </w:t>
      </w:r>
      <w:proofErr w:type="spellStart"/>
      <w:r>
        <w:t>Marcow</w:t>
      </w:r>
      <w:proofErr w:type="spellEnd"/>
      <w:r>
        <w:t>.),</w:t>
      </w:r>
    </w:p>
    <w:p w14:paraId="0B7D807C" w14:textId="77777777" w:rsidR="00DB11B8" w:rsidRPr="00996EBE" w:rsidRDefault="00DB11B8" w:rsidP="00DB11B8">
      <w:pPr>
        <w:pStyle w:val="Bullet1G"/>
        <w:rPr>
          <w:lang w:val="fr-CH"/>
        </w:rPr>
      </w:pPr>
      <w:proofErr w:type="spellStart"/>
      <w:r w:rsidRPr="00996EBE">
        <w:rPr>
          <w:lang w:val="fr-CH"/>
        </w:rPr>
        <w:t>clementines</w:t>
      </w:r>
      <w:proofErr w:type="spellEnd"/>
      <w:r w:rsidRPr="00996EBE">
        <w:rPr>
          <w:lang w:val="fr-CH"/>
        </w:rPr>
        <w:t xml:space="preserve"> (Citrus </w:t>
      </w:r>
      <w:proofErr w:type="spellStart"/>
      <w:r w:rsidRPr="00996EBE">
        <w:rPr>
          <w:lang w:val="fr-CH"/>
        </w:rPr>
        <w:t>clementina</w:t>
      </w:r>
      <w:proofErr w:type="spellEnd"/>
      <w:r w:rsidRPr="00996EBE">
        <w:rPr>
          <w:lang w:val="fr-CH"/>
        </w:rPr>
        <w:t xml:space="preserve"> </w:t>
      </w:r>
      <w:proofErr w:type="spellStart"/>
      <w:r w:rsidRPr="00996EBE">
        <w:rPr>
          <w:lang w:val="fr-CH"/>
        </w:rPr>
        <w:t>hort</w:t>
      </w:r>
      <w:proofErr w:type="spellEnd"/>
      <w:r w:rsidRPr="00996EBE">
        <w:rPr>
          <w:lang w:val="fr-CH"/>
        </w:rPr>
        <w:t>. ex Tanaka),</w:t>
      </w:r>
    </w:p>
    <w:p w14:paraId="68B6D09D" w14:textId="77777777" w:rsidR="00DB11B8" w:rsidRDefault="00DB11B8" w:rsidP="00DB11B8">
      <w:pPr>
        <w:pStyle w:val="Bullet1G"/>
      </w:pPr>
      <w:r>
        <w:lastRenderedPageBreak/>
        <w:t xml:space="preserve">common mandarins (Citrus </w:t>
      </w:r>
      <w:proofErr w:type="spellStart"/>
      <w:r>
        <w:t>deliciosa</w:t>
      </w:r>
      <w:proofErr w:type="spellEnd"/>
      <w:r>
        <w:t xml:space="preserve"> Ten.) and</w:t>
      </w:r>
    </w:p>
    <w:p w14:paraId="486E0062" w14:textId="77777777" w:rsidR="00DB11B8" w:rsidRDefault="00DB11B8" w:rsidP="00DB11B8">
      <w:pPr>
        <w:pStyle w:val="Bullet1G"/>
        <w:rPr>
          <w:ins w:id="179" w:author="Bickelmann, Ulrike" w:date="2019-05-17T14:01:00Z"/>
        </w:rPr>
      </w:pPr>
      <w:r>
        <w:t xml:space="preserve">tangerines (Citrus </w:t>
      </w:r>
      <w:proofErr w:type="spellStart"/>
      <w:r>
        <w:t>tangerina</w:t>
      </w:r>
      <w:proofErr w:type="spellEnd"/>
      <w:r>
        <w:t xml:space="preserve"> Tanaka) and</w:t>
      </w:r>
    </w:p>
    <w:p w14:paraId="3F119847" w14:textId="77777777" w:rsidR="00D27630" w:rsidRDefault="00D27630" w:rsidP="00DB11B8">
      <w:pPr>
        <w:pStyle w:val="Bullet1G"/>
      </w:pPr>
      <w:ins w:id="180" w:author="Bickelmann, Ulrike" w:date="2019-05-17T14:01:00Z">
        <w:r>
          <w:rPr>
            <w:lang w:val="en-US"/>
          </w:rPr>
          <w:t>[</w:t>
        </w:r>
        <w:r w:rsidRPr="007D02EE">
          <w:rPr>
            <w:lang w:val="en-US"/>
          </w:rPr>
          <w:t>hybrids thereof</w:t>
        </w:r>
        <w:r>
          <w:rPr>
            <w:lang w:val="en-US"/>
          </w:rPr>
          <w:t>?]</w:t>
        </w:r>
      </w:ins>
    </w:p>
    <w:p w14:paraId="210BAC1E" w14:textId="77777777" w:rsidR="00DB11B8" w:rsidDel="001845A4" w:rsidRDefault="00401FFD" w:rsidP="00DB11B8">
      <w:pPr>
        <w:pStyle w:val="SingleTxtG"/>
        <w:rPr>
          <w:del w:id="181" w:author="Aruna Vivekanantham" w:date="2019-05-13T17:51:00Z"/>
        </w:rPr>
      </w:pPr>
      <w:del w:id="182" w:author="Aruna Vivekanantham" w:date="2019-05-13T17:51:00Z">
        <w:r w:rsidRPr="008F54F7" w:rsidDel="001845A4">
          <w:rPr>
            <w:lang w:val="en-US"/>
          </w:rPr>
          <w:delText>[</w:delText>
        </w:r>
        <w:r w:rsidRPr="008F54F7" w:rsidDel="001845A4">
          <w:rPr>
            <w:u w:val="single"/>
            <w:lang w:val="en-US"/>
          </w:rPr>
          <w:delText>Note</w:delText>
        </w:r>
        <w:r w:rsidRPr="005B20C1" w:rsidDel="001845A4">
          <w:rPr>
            <w:u w:val="single"/>
            <w:lang w:val="en-US"/>
          </w:rPr>
          <w:delText xml:space="preserve">: concerning hybrids, </w:delText>
        </w:r>
        <w:r w:rsidRPr="008F54F7" w:rsidDel="001845A4">
          <w:rPr>
            <w:u w:val="single"/>
            <w:lang w:val="en-US"/>
          </w:rPr>
          <w:delText>refer to wording in current standard</w:delText>
        </w:r>
        <w:r w:rsidDel="001845A4">
          <w:rPr>
            <w:u w:val="single"/>
            <w:lang w:val="en-US"/>
          </w:rPr>
          <w:delText>.</w:delText>
        </w:r>
        <w:r w:rsidRPr="008F54F7" w:rsidDel="001845A4">
          <w:rPr>
            <w:u w:val="single"/>
            <w:lang w:val="en-US"/>
          </w:rPr>
          <w:delText xml:space="preserve">] </w:delText>
        </w:r>
      </w:del>
    </w:p>
    <w:p w14:paraId="57D6C9F2" w14:textId="77777777" w:rsidR="00D41C24" w:rsidRDefault="00D41C24">
      <w:pPr>
        <w:pStyle w:val="SingleTxtG"/>
      </w:pPr>
      <w:r>
        <w:t>to</w:t>
      </w:r>
      <w:r>
        <w:rPr>
          <w:spacing w:val="-9"/>
        </w:rPr>
        <w:t xml:space="preserve"> </w:t>
      </w:r>
      <w:r>
        <w:rPr>
          <w:spacing w:val="1"/>
        </w:rPr>
        <w:t>b</w:t>
      </w:r>
      <w:r>
        <w:t>e</w:t>
      </w:r>
      <w:r>
        <w:rPr>
          <w:spacing w:val="-11"/>
        </w:rPr>
        <w:t xml:space="preserve"> </w:t>
      </w:r>
      <w:r>
        <w:t>s</w:t>
      </w:r>
      <w:r>
        <w:rPr>
          <w:spacing w:val="-1"/>
        </w:rPr>
        <w:t>u</w:t>
      </w:r>
      <w:r>
        <w:t>pp</w:t>
      </w:r>
      <w:r>
        <w:rPr>
          <w:spacing w:val="-1"/>
        </w:rPr>
        <w:t>l</w:t>
      </w:r>
      <w:r>
        <w:t>i</w:t>
      </w:r>
      <w:r>
        <w:rPr>
          <w:spacing w:val="-1"/>
        </w:rPr>
        <w:t>e</w:t>
      </w:r>
      <w:r>
        <w:t>d</w:t>
      </w:r>
      <w:r>
        <w:rPr>
          <w:spacing w:val="-9"/>
        </w:rPr>
        <w:t xml:space="preserve"> </w:t>
      </w:r>
      <w:r>
        <w:t>fr</w:t>
      </w:r>
      <w:r>
        <w:rPr>
          <w:spacing w:val="-1"/>
        </w:rPr>
        <w:t>es</w:t>
      </w:r>
      <w:r>
        <w:t>h</w:t>
      </w:r>
      <w:r>
        <w:rPr>
          <w:spacing w:val="-8"/>
        </w:rPr>
        <w:t xml:space="preserve"> </w:t>
      </w:r>
      <w:r>
        <w:t>to</w:t>
      </w:r>
      <w:r>
        <w:rPr>
          <w:spacing w:val="-9"/>
        </w:rPr>
        <w:t xml:space="preserve"> </w:t>
      </w:r>
      <w:r>
        <w:t>the</w:t>
      </w:r>
      <w:r>
        <w:rPr>
          <w:spacing w:val="-11"/>
        </w:rPr>
        <w:t xml:space="preserve"> </w:t>
      </w:r>
      <w:r>
        <w:rPr>
          <w:spacing w:val="-1"/>
        </w:rPr>
        <w:t>c</w:t>
      </w:r>
      <w:r>
        <w:t>on</w:t>
      </w:r>
      <w:r>
        <w:rPr>
          <w:spacing w:val="-1"/>
        </w:rPr>
        <w:t>s</w:t>
      </w:r>
      <w:r>
        <w:t>um</w:t>
      </w:r>
      <w:r>
        <w:rPr>
          <w:spacing w:val="-2"/>
        </w:rPr>
        <w:t>e</w:t>
      </w:r>
      <w:r>
        <w:t>r,</w:t>
      </w:r>
      <w:r>
        <w:rPr>
          <w:spacing w:val="-8"/>
        </w:rPr>
        <w:t xml:space="preserve"> </w:t>
      </w:r>
      <w:r>
        <w:t>m</w:t>
      </w:r>
      <w:r>
        <w:rPr>
          <w:spacing w:val="-2"/>
        </w:rPr>
        <w:t>a</w:t>
      </w:r>
      <w:r>
        <w:t>nd</w:t>
      </w:r>
      <w:r>
        <w:rPr>
          <w:spacing w:val="-1"/>
        </w:rPr>
        <w:t>a</w:t>
      </w:r>
      <w:r>
        <w:t>rins</w:t>
      </w:r>
      <w:r>
        <w:rPr>
          <w:spacing w:val="-9"/>
        </w:rPr>
        <w:t xml:space="preserve"> </w:t>
      </w:r>
      <w:del w:id="183" w:author="Aruna Vivekanantham" w:date="2019-05-13T17:50:00Z">
        <w:r w:rsidDel="001845A4">
          <w:delText>(</w:delText>
        </w:r>
        <w:r w:rsidDel="001845A4">
          <w:rPr>
            <w:spacing w:val="-2"/>
          </w:rPr>
          <w:delText>e</w:delText>
        </w:r>
        <w:r w:rsidDel="001845A4">
          <w:rPr>
            <w:spacing w:val="-1"/>
          </w:rPr>
          <w:delText>a</w:delText>
        </w:r>
        <w:r w:rsidDel="001845A4">
          <w:rPr>
            <w:spacing w:val="2"/>
          </w:rPr>
          <w:delText>s</w:delText>
        </w:r>
        <w:r w:rsidDel="001845A4">
          <w:delText>y</w:delText>
        </w:r>
        <w:r w:rsidDel="001845A4">
          <w:rPr>
            <w:spacing w:val="-11"/>
          </w:rPr>
          <w:delText xml:space="preserve"> </w:delText>
        </w:r>
        <w:r w:rsidDel="001845A4">
          <w:rPr>
            <w:spacing w:val="2"/>
          </w:rPr>
          <w:delText>p</w:delText>
        </w:r>
        <w:r w:rsidDel="001845A4">
          <w:rPr>
            <w:spacing w:val="-1"/>
          </w:rPr>
          <w:delText>ee</w:delText>
        </w:r>
        <w:r w:rsidDel="001845A4">
          <w:delText>l</w:delText>
        </w:r>
        <w:r w:rsidDel="001845A4">
          <w:rPr>
            <w:spacing w:val="-1"/>
          </w:rPr>
          <w:delText>e</w:delText>
        </w:r>
        <w:r w:rsidDel="001845A4">
          <w:delText>r</w:delText>
        </w:r>
        <w:r w:rsidDel="001845A4">
          <w:rPr>
            <w:spacing w:val="-1"/>
          </w:rPr>
          <w:delText>s</w:delText>
        </w:r>
        <w:r w:rsidDel="001845A4">
          <w:delText>)</w:delText>
        </w:r>
      </w:del>
      <w:r>
        <w:rPr>
          <w:spacing w:val="-10"/>
        </w:rPr>
        <w:t xml:space="preserve"> </w:t>
      </w:r>
      <w:r>
        <w:t>for</w:t>
      </w:r>
      <w:r>
        <w:rPr>
          <w:spacing w:val="-9"/>
        </w:rPr>
        <w:t xml:space="preserve"> </w:t>
      </w:r>
      <w:r>
        <w:t>i</w:t>
      </w:r>
      <w:r>
        <w:rPr>
          <w:spacing w:val="-1"/>
        </w:rPr>
        <w:t>n</w:t>
      </w:r>
      <w:r>
        <w:t>d</w:t>
      </w:r>
      <w:r>
        <w:rPr>
          <w:spacing w:val="-1"/>
        </w:rPr>
        <w:t>u</w:t>
      </w:r>
      <w:r>
        <w:t>s</w:t>
      </w:r>
      <w:r>
        <w:rPr>
          <w:spacing w:val="-1"/>
        </w:rPr>
        <w:t>t</w:t>
      </w:r>
      <w:r>
        <w:t>r</w:t>
      </w:r>
      <w:r>
        <w:rPr>
          <w:spacing w:val="1"/>
        </w:rPr>
        <w:t>i</w:t>
      </w:r>
      <w:r>
        <w:rPr>
          <w:spacing w:val="-2"/>
        </w:rPr>
        <w:t>a</w:t>
      </w:r>
      <w:r>
        <w:t>l</w:t>
      </w:r>
      <w:r>
        <w:rPr>
          <w:spacing w:val="-10"/>
        </w:rPr>
        <w:t xml:space="preserve"> </w:t>
      </w:r>
      <w:r>
        <w:rPr>
          <w:spacing w:val="1"/>
        </w:rPr>
        <w:t>p</w:t>
      </w:r>
      <w:r>
        <w:t>ro</w:t>
      </w:r>
      <w:r>
        <w:rPr>
          <w:spacing w:val="-1"/>
        </w:rPr>
        <w:t>c</w:t>
      </w:r>
      <w:r>
        <w:rPr>
          <w:spacing w:val="-2"/>
        </w:rPr>
        <w:t>e</w:t>
      </w:r>
      <w:r>
        <w:t>ssing</w:t>
      </w:r>
      <w:r>
        <w:rPr>
          <w:spacing w:val="-9"/>
        </w:rPr>
        <w:t xml:space="preserve"> </w:t>
      </w:r>
      <w:r>
        <w:t>b</w:t>
      </w:r>
      <w:r>
        <w:rPr>
          <w:spacing w:val="-2"/>
        </w:rPr>
        <w:t>e</w:t>
      </w:r>
      <w:r>
        <w:t xml:space="preserve">ing </w:t>
      </w:r>
      <w:r>
        <w:rPr>
          <w:spacing w:val="-2"/>
        </w:rPr>
        <w:t>e</w:t>
      </w:r>
      <w:r>
        <w:rPr>
          <w:spacing w:val="1"/>
        </w:rPr>
        <w:t>x</w:t>
      </w:r>
      <w:r>
        <w:rPr>
          <w:spacing w:val="-1"/>
        </w:rPr>
        <w:t>c</w:t>
      </w:r>
      <w:r>
        <w:t>l</w:t>
      </w:r>
      <w:r>
        <w:rPr>
          <w:spacing w:val="1"/>
        </w:rPr>
        <w:t>ud</w:t>
      </w:r>
      <w:r>
        <w:rPr>
          <w:spacing w:val="-1"/>
        </w:rPr>
        <w:t>e</w:t>
      </w:r>
      <w:r>
        <w:rPr>
          <w:spacing w:val="1"/>
        </w:rPr>
        <w:t>d.</w:t>
      </w:r>
    </w:p>
    <w:p w14:paraId="660E3AF4" w14:textId="77777777" w:rsidR="00D41C24" w:rsidRDefault="00D41C24" w:rsidP="00D41C24">
      <w:pPr>
        <w:pStyle w:val="HChG"/>
      </w:pPr>
      <w:r>
        <w:rPr>
          <w:spacing w:val="1"/>
        </w:rPr>
        <w:tab/>
        <w:t>I</w:t>
      </w:r>
      <w:r>
        <w:t>I.</w:t>
      </w:r>
      <w:r>
        <w:tab/>
        <w:t>Provisio</w:t>
      </w:r>
      <w:r>
        <w:rPr>
          <w:spacing w:val="-1"/>
        </w:rPr>
        <w:t>n</w:t>
      </w:r>
      <w:r>
        <w:t>s</w:t>
      </w:r>
      <w:r>
        <w:rPr>
          <w:spacing w:val="-9"/>
        </w:rPr>
        <w:t xml:space="preserve"> </w:t>
      </w:r>
      <w:r>
        <w:t>concerni</w:t>
      </w:r>
      <w:r>
        <w:rPr>
          <w:spacing w:val="-1"/>
        </w:rPr>
        <w:t>n</w:t>
      </w:r>
      <w:r>
        <w:t>g</w:t>
      </w:r>
      <w:r>
        <w:rPr>
          <w:spacing w:val="-10"/>
        </w:rPr>
        <w:t xml:space="preserve"> </w:t>
      </w:r>
      <w:r>
        <w:t>quali</w:t>
      </w:r>
      <w:r>
        <w:rPr>
          <w:spacing w:val="-1"/>
        </w:rPr>
        <w:t>t</w:t>
      </w:r>
      <w:r>
        <w:t>y</w:t>
      </w:r>
    </w:p>
    <w:p w14:paraId="4AF88E03" w14:textId="77777777" w:rsidR="00D41C24" w:rsidRDefault="00D41C24" w:rsidP="00DB11B8">
      <w:pPr>
        <w:pStyle w:val="SingleTxtG"/>
      </w:pPr>
      <w:r>
        <w:rPr>
          <w:spacing w:val="-1"/>
        </w:rPr>
        <w:t>T</w:t>
      </w:r>
      <w:r>
        <w:rPr>
          <w:spacing w:val="1"/>
        </w:rPr>
        <w:t>h</w:t>
      </w:r>
      <w:r>
        <w:t>e</w:t>
      </w:r>
      <w:r>
        <w:rPr>
          <w:spacing w:val="-8"/>
        </w:rPr>
        <w:t xml:space="preserve"> </w:t>
      </w:r>
      <w:r>
        <w:rPr>
          <w:spacing w:val="1"/>
        </w:rPr>
        <w:t>pu</w:t>
      </w:r>
      <w:r>
        <w:t>r</w:t>
      </w:r>
      <w:r>
        <w:rPr>
          <w:spacing w:val="-1"/>
        </w:rPr>
        <w:t>p</w:t>
      </w:r>
      <w:r>
        <w:rPr>
          <w:spacing w:val="1"/>
        </w:rPr>
        <w:t>o</w:t>
      </w:r>
      <w:r>
        <w:t>se</w:t>
      </w:r>
      <w:r>
        <w:rPr>
          <w:spacing w:val="-8"/>
        </w:rPr>
        <w:t xml:space="preserve"> </w:t>
      </w:r>
      <w:r>
        <w:rPr>
          <w:spacing w:val="1"/>
        </w:rPr>
        <w:t>o</w:t>
      </w:r>
      <w:r>
        <w:t>f</w:t>
      </w:r>
      <w:r>
        <w:rPr>
          <w:spacing w:val="-7"/>
        </w:rPr>
        <w:t xml:space="preserve"> </w:t>
      </w:r>
      <w:r>
        <w:t>t</w:t>
      </w:r>
      <w:r>
        <w:rPr>
          <w:spacing w:val="1"/>
        </w:rPr>
        <w:t>h</w:t>
      </w:r>
      <w:r>
        <w:t>e</w:t>
      </w:r>
      <w:r>
        <w:rPr>
          <w:spacing w:val="-8"/>
        </w:rPr>
        <w:t xml:space="preserve"> </w:t>
      </w:r>
      <w:r>
        <w:t>st</w:t>
      </w:r>
      <w:r>
        <w:rPr>
          <w:spacing w:val="-1"/>
        </w:rPr>
        <w:t>a</w:t>
      </w:r>
      <w:r>
        <w:rPr>
          <w:spacing w:val="1"/>
        </w:rPr>
        <w:t>nd</w:t>
      </w:r>
      <w:r>
        <w:rPr>
          <w:spacing w:val="-2"/>
        </w:rPr>
        <w:t>a</w:t>
      </w:r>
      <w:r>
        <w:t>rd</w:t>
      </w:r>
      <w:r>
        <w:rPr>
          <w:spacing w:val="-6"/>
        </w:rPr>
        <w:t xml:space="preserve"> </w:t>
      </w:r>
      <w:r>
        <w:t>is</w:t>
      </w:r>
      <w:r>
        <w:rPr>
          <w:spacing w:val="-6"/>
        </w:rPr>
        <w:t xml:space="preserve"> </w:t>
      </w:r>
      <w:r>
        <w:t>to</w:t>
      </w:r>
      <w:r>
        <w:rPr>
          <w:spacing w:val="-7"/>
        </w:rPr>
        <w:t xml:space="preserve"> </w:t>
      </w:r>
      <w:r>
        <w:rPr>
          <w:spacing w:val="1"/>
        </w:rPr>
        <w:t>d</w:t>
      </w:r>
      <w:r>
        <w:rPr>
          <w:spacing w:val="-1"/>
        </w:rPr>
        <w:t>e</w:t>
      </w:r>
      <w:r>
        <w:t>f</w:t>
      </w:r>
      <w:r>
        <w:rPr>
          <w:spacing w:val="-1"/>
        </w:rPr>
        <w:t>i</w:t>
      </w:r>
      <w:r>
        <w:rPr>
          <w:spacing w:val="1"/>
        </w:rPr>
        <w:t>n</w:t>
      </w:r>
      <w:r>
        <w:t>e</w:t>
      </w:r>
      <w:r>
        <w:rPr>
          <w:spacing w:val="-7"/>
        </w:rPr>
        <w:t xml:space="preserve"> </w:t>
      </w:r>
      <w:r>
        <w:t>t</w:t>
      </w:r>
      <w:r>
        <w:rPr>
          <w:spacing w:val="1"/>
        </w:rPr>
        <w:t>h</w:t>
      </w:r>
      <w:r>
        <w:t>e</w:t>
      </w:r>
      <w:r>
        <w:rPr>
          <w:spacing w:val="-8"/>
        </w:rPr>
        <w:t xml:space="preserve"> </w:t>
      </w:r>
      <w:r>
        <w:rPr>
          <w:spacing w:val="1"/>
        </w:rPr>
        <w:t>qu</w:t>
      </w:r>
      <w:r>
        <w:rPr>
          <w:spacing w:val="-2"/>
        </w:rPr>
        <w:t>a</w:t>
      </w:r>
      <w:r>
        <w:rPr>
          <w:spacing w:val="1"/>
        </w:rPr>
        <w:t>l</w:t>
      </w:r>
      <w:r>
        <w:t>ity</w:t>
      </w:r>
      <w:r>
        <w:rPr>
          <w:spacing w:val="-7"/>
        </w:rPr>
        <w:t xml:space="preserve"> </w:t>
      </w:r>
      <w:r>
        <w:t>r</w:t>
      </w:r>
      <w:r>
        <w:rPr>
          <w:spacing w:val="-2"/>
        </w:rPr>
        <w:t>e</w:t>
      </w:r>
      <w:r>
        <w:rPr>
          <w:spacing w:val="1"/>
        </w:rPr>
        <w:t>q</w:t>
      </w:r>
      <w:r>
        <w:rPr>
          <w:spacing w:val="-1"/>
        </w:rPr>
        <w:t>u</w:t>
      </w:r>
      <w:r>
        <w:rPr>
          <w:spacing w:val="1"/>
        </w:rPr>
        <w:t>i</w:t>
      </w:r>
      <w:r>
        <w:t>r</w:t>
      </w:r>
      <w:r>
        <w:rPr>
          <w:spacing w:val="-1"/>
        </w:rPr>
        <w:t>eme</w:t>
      </w:r>
      <w:r>
        <w:t>n</w:t>
      </w:r>
      <w:r>
        <w:rPr>
          <w:spacing w:val="-1"/>
        </w:rPr>
        <w:t>t</w:t>
      </w:r>
      <w:r>
        <w:t>s</w:t>
      </w:r>
      <w:r>
        <w:rPr>
          <w:spacing w:val="-6"/>
        </w:rPr>
        <w:t xml:space="preserve"> </w:t>
      </w:r>
      <w:r>
        <w:t>for</w:t>
      </w:r>
      <w:r>
        <w:rPr>
          <w:spacing w:val="-7"/>
        </w:rPr>
        <w:t xml:space="preserve"> </w:t>
      </w:r>
      <w:r>
        <w:t>m</w:t>
      </w:r>
      <w:r>
        <w:rPr>
          <w:spacing w:val="-2"/>
        </w:rPr>
        <w:t>a</w:t>
      </w:r>
      <w:r>
        <w:t>nd</w:t>
      </w:r>
      <w:r>
        <w:rPr>
          <w:spacing w:val="-1"/>
        </w:rPr>
        <w:t>a</w:t>
      </w:r>
      <w:r>
        <w:t>r</w:t>
      </w:r>
      <w:r>
        <w:rPr>
          <w:spacing w:val="-1"/>
        </w:rPr>
        <w:t>i</w:t>
      </w:r>
      <w:r>
        <w:t>ns</w:t>
      </w:r>
      <w:r>
        <w:rPr>
          <w:spacing w:val="-7"/>
        </w:rPr>
        <w:t xml:space="preserve"> </w:t>
      </w:r>
      <w:del w:id="184" w:author="Stephen Hatem" w:date="2019-05-14T13:58:00Z">
        <w:r w:rsidDel="00666413">
          <w:delText>(</w:delText>
        </w:r>
        <w:r w:rsidDel="00666413">
          <w:rPr>
            <w:spacing w:val="-1"/>
          </w:rPr>
          <w:delText>ea</w:delText>
        </w:r>
        <w:r w:rsidDel="00666413">
          <w:delText>sy</w:delText>
        </w:r>
        <w:r w:rsidDel="00666413">
          <w:rPr>
            <w:spacing w:val="-7"/>
          </w:rPr>
          <w:delText xml:space="preserve"> </w:delText>
        </w:r>
        <w:r w:rsidDel="00666413">
          <w:delText>pe</w:delText>
        </w:r>
        <w:r w:rsidDel="00666413">
          <w:rPr>
            <w:spacing w:val="-1"/>
          </w:rPr>
          <w:delText>e</w:delText>
        </w:r>
        <w:r w:rsidDel="00666413">
          <w:delText>l</w:delText>
        </w:r>
        <w:r w:rsidDel="00666413">
          <w:rPr>
            <w:spacing w:val="-2"/>
          </w:rPr>
          <w:delText>e</w:delText>
        </w:r>
        <w:r w:rsidDel="00666413">
          <w:delText>rs)</w:delText>
        </w:r>
      </w:del>
      <w:r w:rsidR="00DB11B8">
        <w:t xml:space="preserve"> </w:t>
      </w:r>
      <w:r>
        <w:rPr>
          <w:spacing w:val="-1"/>
        </w:rPr>
        <w:t>a</w:t>
      </w:r>
      <w:r>
        <w:t>ft</w:t>
      </w:r>
      <w:r>
        <w:rPr>
          <w:spacing w:val="-1"/>
        </w:rPr>
        <w:t>e</w:t>
      </w:r>
      <w:r>
        <w:t>r</w:t>
      </w:r>
      <w:r>
        <w:rPr>
          <w:spacing w:val="-1"/>
        </w:rPr>
        <w:t xml:space="preserve"> </w:t>
      </w:r>
      <w:r>
        <w:rPr>
          <w:spacing w:val="1"/>
        </w:rPr>
        <w:t>p</w:t>
      </w:r>
      <w:r>
        <w:t>r</w:t>
      </w:r>
      <w:r>
        <w:rPr>
          <w:spacing w:val="-1"/>
        </w:rPr>
        <w:t>e</w:t>
      </w:r>
      <w:r>
        <w:rPr>
          <w:spacing w:val="1"/>
        </w:rPr>
        <w:t>p</w:t>
      </w:r>
      <w:r>
        <w:rPr>
          <w:spacing w:val="-2"/>
        </w:rPr>
        <w:t>a</w:t>
      </w:r>
      <w:r>
        <w:rPr>
          <w:spacing w:val="2"/>
        </w:rPr>
        <w:t>r</w:t>
      </w:r>
      <w:r>
        <w:rPr>
          <w:spacing w:val="-1"/>
        </w:rPr>
        <w:t>a</w:t>
      </w:r>
      <w:r>
        <w:t>ti</w:t>
      </w:r>
      <w:r>
        <w:rPr>
          <w:spacing w:val="-1"/>
        </w:rPr>
        <w:t>o</w:t>
      </w:r>
      <w:r>
        <w:t xml:space="preserve">n </w:t>
      </w:r>
      <w:r>
        <w:rPr>
          <w:spacing w:val="-1"/>
        </w:rPr>
        <w:t>a</w:t>
      </w:r>
      <w:r>
        <w:rPr>
          <w:spacing w:val="1"/>
        </w:rPr>
        <w:t>n</w:t>
      </w:r>
      <w:r>
        <w:t>d</w:t>
      </w:r>
      <w:r>
        <w:rPr>
          <w:spacing w:val="-1"/>
        </w:rPr>
        <w:t xml:space="preserve"> </w:t>
      </w:r>
      <w:r>
        <w:rPr>
          <w:spacing w:val="1"/>
        </w:rPr>
        <w:t>pa</w:t>
      </w:r>
      <w:r>
        <w:rPr>
          <w:spacing w:val="-2"/>
        </w:rPr>
        <w:t>c</w:t>
      </w:r>
      <w:r>
        <w:rPr>
          <w:spacing w:val="1"/>
        </w:rPr>
        <w:t>k</w:t>
      </w:r>
      <w:r>
        <w:rPr>
          <w:spacing w:val="-1"/>
        </w:rPr>
        <w:t>a</w:t>
      </w:r>
      <w:r>
        <w:rPr>
          <w:spacing w:val="1"/>
        </w:rPr>
        <w:t>g</w:t>
      </w:r>
      <w:r>
        <w:t>i</w:t>
      </w:r>
      <w:r>
        <w:rPr>
          <w:spacing w:val="-1"/>
        </w:rPr>
        <w:t>n</w:t>
      </w:r>
      <w:r>
        <w:rPr>
          <w:spacing w:val="1"/>
        </w:rPr>
        <w:t>g</w:t>
      </w:r>
      <w:r>
        <w:t>.</w:t>
      </w:r>
    </w:p>
    <w:p w14:paraId="3C6CEE18" w14:textId="77777777" w:rsidR="00D41C24" w:rsidRDefault="00D41C24" w:rsidP="00DB11B8">
      <w:pPr>
        <w:pStyle w:val="SingleTxtG"/>
      </w:pPr>
      <w:r>
        <w:t>H</w:t>
      </w:r>
      <w:r>
        <w:rPr>
          <w:spacing w:val="1"/>
        </w:rPr>
        <w:t>o</w:t>
      </w:r>
      <w:r>
        <w:t>w</w:t>
      </w:r>
      <w:r>
        <w:rPr>
          <w:spacing w:val="-2"/>
        </w:rPr>
        <w:t>e</w:t>
      </w:r>
      <w:r>
        <w:t>v</w:t>
      </w:r>
      <w:r>
        <w:rPr>
          <w:spacing w:val="-1"/>
        </w:rPr>
        <w:t>e</w:t>
      </w:r>
      <w:r>
        <w:t>r,</w:t>
      </w:r>
      <w:r>
        <w:rPr>
          <w:spacing w:val="2"/>
        </w:rPr>
        <w:t xml:space="preserve"> </w:t>
      </w:r>
      <w:r>
        <w:t>if</w:t>
      </w:r>
      <w:r>
        <w:rPr>
          <w:spacing w:val="2"/>
        </w:rPr>
        <w:t xml:space="preserve"> </w:t>
      </w:r>
      <w:r>
        <w:t>ap</w:t>
      </w:r>
      <w:r>
        <w:rPr>
          <w:spacing w:val="-1"/>
        </w:rPr>
        <w:t>pl</w:t>
      </w:r>
      <w:r>
        <w:rPr>
          <w:spacing w:val="1"/>
        </w:rPr>
        <w:t>i</w:t>
      </w:r>
      <w:r>
        <w:rPr>
          <w:spacing w:val="-2"/>
        </w:rPr>
        <w:t>e</w:t>
      </w:r>
      <w:r>
        <w:t>d</w:t>
      </w:r>
      <w:r>
        <w:rPr>
          <w:spacing w:val="3"/>
        </w:rPr>
        <w:t xml:space="preserve"> </w:t>
      </w:r>
      <w:r>
        <w:rPr>
          <w:spacing w:val="-2"/>
        </w:rPr>
        <w:t>a</w:t>
      </w:r>
      <w:r>
        <w:t>t</w:t>
      </w:r>
      <w:r>
        <w:rPr>
          <w:spacing w:val="3"/>
        </w:rPr>
        <w:t xml:space="preserve"> </w:t>
      </w:r>
      <w:r>
        <w:t>st</w:t>
      </w:r>
      <w:r>
        <w:rPr>
          <w:spacing w:val="-1"/>
        </w:rPr>
        <w:t>a</w:t>
      </w:r>
      <w:r>
        <w:t>g</w:t>
      </w:r>
      <w:r>
        <w:rPr>
          <w:spacing w:val="-2"/>
        </w:rPr>
        <w:t>e</w:t>
      </w:r>
      <w:r>
        <w:t>s</w:t>
      </w:r>
      <w:r>
        <w:rPr>
          <w:spacing w:val="2"/>
        </w:rPr>
        <w:t xml:space="preserve"> </w:t>
      </w:r>
      <w:r>
        <w:t>follow</w:t>
      </w:r>
      <w:r>
        <w:rPr>
          <w:spacing w:val="-1"/>
        </w:rPr>
        <w:t>in</w:t>
      </w:r>
      <w:r>
        <w:t>g</w:t>
      </w:r>
      <w:r>
        <w:rPr>
          <w:spacing w:val="2"/>
        </w:rPr>
        <w:t xml:space="preserve"> </w:t>
      </w:r>
      <w:r>
        <w:rPr>
          <w:spacing w:val="-1"/>
        </w:rPr>
        <w:t>e</w:t>
      </w:r>
      <w:r>
        <w:t>xp</w:t>
      </w:r>
      <w:r>
        <w:rPr>
          <w:spacing w:val="-1"/>
        </w:rPr>
        <w:t>o</w:t>
      </w:r>
      <w:r>
        <w:t>rt,</w:t>
      </w:r>
      <w:r>
        <w:rPr>
          <w:spacing w:val="1"/>
        </w:rPr>
        <w:t xml:space="preserve"> </w:t>
      </w:r>
      <w:r>
        <w:t>p</w:t>
      </w:r>
      <w:r>
        <w:rPr>
          <w:spacing w:val="-1"/>
        </w:rPr>
        <w:t>ro</w:t>
      </w:r>
      <w:r>
        <w:t>du</w:t>
      </w:r>
      <w:r>
        <w:rPr>
          <w:spacing w:val="-1"/>
        </w:rPr>
        <w:t>c</w:t>
      </w:r>
      <w:r>
        <w:t>ts</w:t>
      </w:r>
      <w:r>
        <w:rPr>
          <w:spacing w:val="2"/>
        </w:rPr>
        <w:t xml:space="preserve"> </w:t>
      </w:r>
      <w:r>
        <w:t>m</w:t>
      </w:r>
      <w:r>
        <w:rPr>
          <w:spacing w:val="-1"/>
        </w:rPr>
        <w:t>a</w:t>
      </w:r>
      <w:r>
        <w:t>y</w:t>
      </w:r>
      <w:r>
        <w:rPr>
          <w:spacing w:val="2"/>
        </w:rPr>
        <w:t xml:space="preserve"> </w:t>
      </w:r>
      <w:r>
        <w:t>show</w:t>
      </w:r>
      <w:r>
        <w:rPr>
          <w:spacing w:val="1"/>
        </w:rPr>
        <w:t xml:space="preserve"> </w:t>
      </w:r>
      <w:r>
        <w:t>in</w:t>
      </w:r>
      <w:r>
        <w:rPr>
          <w:spacing w:val="2"/>
        </w:rPr>
        <w:t xml:space="preserve"> </w:t>
      </w:r>
      <w:r>
        <w:t>r</w:t>
      </w:r>
      <w:r>
        <w:rPr>
          <w:spacing w:val="-2"/>
        </w:rPr>
        <w:t>e</w:t>
      </w:r>
      <w:r>
        <w:rPr>
          <w:spacing w:val="1"/>
        </w:rPr>
        <w:t>l</w:t>
      </w:r>
      <w:r>
        <w:rPr>
          <w:spacing w:val="-2"/>
        </w:rPr>
        <w:t>a</w:t>
      </w:r>
      <w:r>
        <w:t>t</w:t>
      </w:r>
      <w:r>
        <w:rPr>
          <w:spacing w:val="1"/>
        </w:rPr>
        <w:t>i</w:t>
      </w:r>
      <w:r>
        <w:rPr>
          <w:spacing w:val="-1"/>
        </w:rPr>
        <w:t>o</w:t>
      </w:r>
      <w:r>
        <w:t>n</w:t>
      </w:r>
      <w:r>
        <w:rPr>
          <w:spacing w:val="2"/>
        </w:rPr>
        <w:t xml:space="preserve"> </w:t>
      </w:r>
      <w:r>
        <w:t>to the r</w:t>
      </w:r>
      <w:r>
        <w:rPr>
          <w:spacing w:val="-1"/>
        </w:rPr>
        <w:t>e</w:t>
      </w:r>
      <w:r>
        <w:t>q</w:t>
      </w:r>
      <w:r>
        <w:rPr>
          <w:spacing w:val="-1"/>
        </w:rPr>
        <w:t>u</w:t>
      </w:r>
      <w:r>
        <w:t>ir</w:t>
      </w:r>
      <w:r>
        <w:rPr>
          <w:spacing w:val="-1"/>
        </w:rPr>
        <w:t>e</w:t>
      </w:r>
      <w:r>
        <w:t>m</w:t>
      </w:r>
      <w:r>
        <w:rPr>
          <w:spacing w:val="-1"/>
        </w:rPr>
        <w:t>e</w:t>
      </w:r>
      <w:r>
        <w:rPr>
          <w:spacing w:val="1"/>
        </w:rPr>
        <w:t>n</w:t>
      </w:r>
      <w:r>
        <w:t xml:space="preserve">ts </w:t>
      </w:r>
      <w:r>
        <w:rPr>
          <w:spacing w:val="-1"/>
        </w:rPr>
        <w:t>o</w:t>
      </w:r>
      <w:r>
        <w:t>f</w:t>
      </w:r>
      <w:r>
        <w:rPr>
          <w:spacing w:val="1"/>
        </w:rPr>
        <w:t xml:space="preserve"> </w:t>
      </w:r>
      <w:r>
        <w:t>the</w:t>
      </w:r>
      <w:r>
        <w:rPr>
          <w:spacing w:val="-1"/>
        </w:rPr>
        <w:t xml:space="preserve"> s</w:t>
      </w:r>
      <w:r>
        <w:rPr>
          <w:spacing w:val="1"/>
        </w:rPr>
        <w:t>t</w:t>
      </w:r>
      <w:r>
        <w:rPr>
          <w:spacing w:val="-2"/>
        </w:rPr>
        <w:t>a</w:t>
      </w:r>
      <w:r>
        <w:t>nd</w:t>
      </w:r>
      <w:r>
        <w:rPr>
          <w:spacing w:val="-1"/>
        </w:rPr>
        <w:t>a</w:t>
      </w:r>
      <w:r>
        <w:t>r</w:t>
      </w:r>
      <w:r>
        <w:rPr>
          <w:spacing w:val="-1"/>
        </w:rPr>
        <w:t>d</w:t>
      </w:r>
      <w:r>
        <w:t>:</w:t>
      </w:r>
    </w:p>
    <w:p w14:paraId="39F6E2DD" w14:textId="77777777" w:rsidR="00D41C24" w:rsidRDefault="00D41C24" w:rsidP="00DB11B8">
      <w:pPr>
        <w:pStyle w:val="Bullet1G"/>
      </w:pPr>
      <w:r>
        <w:t>a</w:t>
      </w:r>
      <w:r>
        <w:rPr>
          <w:spacing w:val="-1"/>
        </w:rPr>
        <w:t xml:space="preserve"> </w:t>
      </w:r>
      <w:r>
        <w:t>sl</w:t>
      </w:r>
      <w:r>
        <w:rPr>
          <w:spacing w:val="-1"/>
        </w:rPr>
        <w:t>i</w:t>
      </w:r>
      <w:r>
        <w:t>ght</w:t>
      </w:r>
      <w:r>
        <w:rPr>
          <w:spacing w:val="-1"/>
        </w:rPr>
        <w:t xml:space="preserve"> </w:t>
      </w:r>
      <w:r>
        <w:rPr>
          <w:spacing w:val="1"/>
        </w:rPr>
        <w:t>l</w:t>
      </w:r>
      <w:r>
        <w:rPr>
          <w:spacing w:val="-2"/>
        </w:rPr>
        <w:t>a</w:t>
      </w:r>
      <w:r>
        <w:rPr>
          <w:spacing w:val="-1"/>
        </w:rPr>
        <w:t>c</w:t>
      </w:r>
      <w:r>
        <w:t>k of</w:t>
      </w:r>
      <w:r>
        <w:rPr>
          <w:spacing w:val="-1"/>
        </w:rPr>
        <w:t xml:space="preserve"> </w:t>
      </w:r>
      <w:r>
        <w:t>fr</w:t>
      </w:r>
      <w:r>
        <w:rPr>
          <w:spacing w:val="-1"/>
        </w:rPr>
        <w:t>e</w:t>
      </w:r>
      <w:r>
        <w:t>sh</w:t>
      </w:r>
      <w:r>
        <w:rPr>
          <w:spacing w:val="-1"/>
        </w:rPr>
        <w:t>ne</w:t>
      </w:r>
      <w:r>
        <w:t>ss</w:t>
      </w:r>
      <w:r>
        <w:rPr>
          <w:spacing w:val="-1"/>
        </w:rPr>
        <w:t xml:space="preserve"> a</w:t>
      </w:r>
      <w:r>
        <w:t>nd tu</w:t>
      </w:r>
      <w:r>
        <w:rPr>
          <w:spacing w:val="-1"/>
        </w:rPr>
        <w:t>r</w:t>
      </w:r>
      <w:r>
        <w:rPr>
          <w:spacing w:val="1"/>
        </w:rPr>
        <w:t>g</w:t>
      </w:r>
      <w:r>
        <w:rPr>
          <w:spacing w:val="-1"/>
        </w:rPr>
        <w:t>id</w:t>
      </w:r>
      <w:r>
        <w:rPr>
          <w:spacing w:val="1"/>
        </w:rPr>
        <w:t>i</w:t>
      </w:r>
      <w:r>
        <w:t>ty</w:t>
      </w:r>
    </w:p>
    <w:p w14:paraId="4F6A1173" w14:textId="77777777" w:rsidR="00D41C24" w:rsidRDefault="00D41C24" w:rsidP="00DB11B8">
      <w:pPr>
        <w:pStyle w:val="Bullet1G"/>
      </w:pPr>
      <w:r>
        <w:t>f</w:t>
      </w:r>
      <w:r>
        <w:rPr>
          <w:spacing w:val="-1"/>
        </w:rPr>
        <w:t>o</w:t>
      </w:r>
      <w:r>
        <w:t>r pr</w:t>
      </w:r>
      <w:r>
        <w:rPr>
          <w:spacing w:val="-1"/>
        </w:rPr>
        <w:t>o</w:t>
      </w:r>
      <w:r>
        <w:t>du</w:t>
      </w:r>
      <w:r>
        <w:rPr>
          <w:spacing w:val="-2"/>
        </w:rPr>
        <w:t>c</w:t>
      </w:r>
      <w:r>
        <w:t xml:space="preserve">ts </w:t>
      </w:r>
      <w:r>
        <w:rPr>
          <w:spacing w:val="1"/>
        </w:rPr>
        <w:t>g</w:t>
      </w:r>
      <w:r>
        <w:t>r</w:t>
      </w:r>
      <w:r>
        <w:rPr>
          <w:spacing w:val="-2"/>
        </w:rPr>
        <w:t>a</w:t>
      </w:r>
      <w:r>
        <w:t>d</w:t>
      </w:r>
      <w:r>
        <w:rPr>
          <w:spacing w:val="-1"/>
        </w:rPr>
        <w:t>e</w:t>
      </w:r>
      <w:r>
        <w:t xml:space="preserve">d in </w:t>
      </w:r>
      <w:r>
        <w:rPr>
          <w:spacing w:val="-1"/>
        </w:rPr>
        <w:t>c</w:t>
      </w:r>
      <w:r>
        <w:t>la</w:t>
      </w:r>
      <w:r>
        <w:rPr>
          <w:spacing w:val="-1"/>
        </w:rPr>
        <w:t>s</w:t>
      </w:r>
      <w:r>
        <w:t>s</w:t>
      </w:r>
      <w:r>
        <w:rPr>
          <w:spacing w:val="-1"/>
        </w:rPr>
        <w:t>e</w:t>
      </w:r>
      <w:r>
        <w:t xml:space="preserve">s </w:t>
      </w:r>
      <w:r>
        <w:rPr>
          <w:spacing w:val="1"/>
        </w:rPr>
        <w:t>o</w:t>
      </w:r>
      <w:r>
        <w:t>th</w:t>
      </w:r>
      <w:r>
        <w:rPr>
          <w:spacing w:val="-2"/>
        </w:rPr>
        <w:t>e</w:t>
      </w:r>
      <w:r>
        <w:t xml:space="preserve">r </w:t>
      </w:r>
      <w:r>
        <w:rPr>
          <w:spacing w:val="-1"/>
        </w:rPr>
        <w:t>tha</w:t>
      </w:r>
      <w:r>
        <w:t>n the “</w:t>
      </w:r>
      <w:r>
        <w:rPr>
          <w:spacing w:val="-1"/>
        </w:rPr>
        <w:t>E</w:t>
      </w:r>
      <w:r>
        <w:t>xtr</w:t>
      </w:r>
      <w:r>
        <w:rPr>
          <w:spacing w:val="-2"/>
        </w:rPr>
        <w:t>a</w:t>
      </w:r>
      <w:r>
        <w:t>” C</w:t>
      </w:r>
      <w:r>
        <w:rPr>
          <w:spacing w:val="1"/>
        </w:rPr>
        <w:t>l</w:t>
      </w:r>
      <w:r>
        <w:rPr>
          <w:spacing w:val="-2"/>
        </w:rPr>
        <w:t>a</w:t>
      </w:r>
      <w:r>
        <w:t>ss,</w:t>
      </w:r>
      <w:r>
        <w:rPr>
          <w:spacing w:val="21"/>
        </w:rPr>
        <w:t xml:space="preserve"> </w:t>
      </w:r>
      <w:r>
        <w:t>a</w:t>
      </w:r>
      <w:r>
        <w:rPr>
          <w:spacing w:val="18"/>
        </w:rPr>
        <w:t xml:space="preserve"> </w:t>
      </w:r>
      <w:r>
        <w:t>sl</w:t>
      </w:r>
      <w:r>
        <w:rPr>
          <w:spacing w:val="1"/>
        </w:rPr>
        <w:t>i</w:t>
      </w:r>
      <w:r>
        <w:rPr>
          <w:spacing w:val="-1"/>
        </w:rPr>
        <w:t xml:space="preserve">ght </w:t>
      </w:r>
      <w:r>
        <w:t>d</w:t>
      </w:r>
      <w:r>
        <w:rPr>
          <w:spacing w:val="-1"/>
        </w:rPr>
        <w:t>e</w:t>
      </w:r>
      <w:r>
        <w:t>t</w:t>
      </w:r>
      <w:r>
        <w:rPr>
          <w:spacing w:val="-2"/>
        </w:rPr>
        <w:t>e</w:t>
      </w:r>
      <w:r>
        <w:t>r</w:t>
      </w:r>
      <w:r>
        <w:rPr>
          <w:spacing w:val="1"/>
        </w:rPr>
        <w:t>i</w:t>
      </w:r>
      <w:r>
        <w:rPr>
          <w:spacing w:val="-1"/>
        </w:rPr>
        <w:t>o</w:t>
      </w:r>
      <w:r>
        <w:t>r</w:t>
      </w:r>
      <w:r>
        <w:rPr>
          <w:spacing w:val="-2"/>
        </w:rPr>
        <w:t>a</w:t>
      </w:r>
      <w:r>
        <w:rPr>
          <w:spacing w:val="1"/>
        </w:rPr>
        <w:t>t</w:t>
      </w:r>
      <w:r>
        <w:rPr>
          <w:spacing w:val="-1"/>
        </w:rPr>
        <w:t>io</w:t>
      </w:r>
      <w:r>
        <w:t xml:space="preserve">n </w:t>
      </w:r>
      <w:r>
        <w:rPr>
          <w:spacing w:val="-1"/>
        </w:rPr>
        <w:t>d</w:t>
      </w:r>
      <w:r>
        <w:rPr>
          <w:spacing w:val="1"/>
        </w:rPr>
        <w:t>u</w:t>
      </w:r>
      <w:r>
        <w:t>e</w:t>
      </w:r>
      <w:r>
        <w:rPr>
          <w:spacing w:val="-2"/>
        </w:rPr>
        <w:t xml:space="preserve"> </w:t>
      </w:r>
      <w:r>
        <w:rPr>
          <w:spacing w:val="1"/>
        </w:rPr>
        <w:t>t</w:t>
      </w:r>
      <w:r>
        <w:t>o</w:t>
      </w:r>
      <w:r>
        <w:rPr>
          <w:spacing w:val="-1"/>
        </w:rPr>
        <w:t xml:space="preserve"> </w:t>
      </w:r>
      <w:r>
        <w:t>th</w:t>
      </w:r>
      <w:r>
        <w:rPr>
          <w:spacing w:val="-1"/>
        </w:rPr>
        <w:t>e</w:t>
      </w:r>
      <w:r>
        <w:t xml:space="preserve">ir </w:t>
      </w:r>
      <w:r>
        <w:rPr>
          <w:spacing w:val="1"/>
        </w:rPr>
        <w:t>d</w:t>
      </w:r>
      <w:r>
        <w:rPr>
          <w:spacing w:val="-1"/>
        </w:rPr>
        <w:t>ev</w:t>
      </w:r>
      <w:r>
        <w:rPr>
          <w:spacing w:val="-2"/>
        </w:rPr>
        <w:t>e</w:t>
      </w:r>
      <w:r>
        <w:rPr>
          <w:spacing w:val="1"/>
        </w:rPr>
        <w:t>l</w:t>
      </w:r>
      <w:r>
        <w:t>op</w:t>
      </w:r>
      <w:r>
        <w:rPr>
          <w:spacing w:val="-2"/>
        </w:rPr>
        <w:t>m</w:t>
      </w:r>
      <w:r>
        <w:rPr>
          <w:spacing w:val="-1"/>
        </w:rPr>
        <w:t>e</w:t>
      </w:r>
      <w:r>
        <w:rPr>
          <w:spacing w:val="1"/>
        </w:rPr>
        <w:t>n</w:t>
      </w:r>
      <w:r>
        <w:t xml:space="preserve">t </w:t>
      </w:r>
      <w:r>
        <w:rPr>
          <w:spacing w:val="-2"/>
        </w:rPr>
        <w:t>a</w:t>
      </w:r>
      <w:r>
        <w:t xml:space="preserve">nd </w:t>
      </w:r>
      <w:r>
        <w:rPr>
          <w:spacing w:val="-1"/>
        </w:rPr>
        <w:t>t</w:t>
      </w:r>
      <w:r>
        <w:rPr>
          <w:spacing w:val="1"/>
        </w:rPr>
        <w:t>h</w:t>
      </w:r>
      <w:r>
        <w:rPr>
          <w:spacing w:val="-1"/>
        </w:rPr>
        <w:t>e</w:t>
      </w:r>
      <w:r>
        <w:t>ir t</w:t>
      </w:r>
      <w:r>
        <w:rPr>
          <w:spacing w:val="-1"/>
        </w:rPr>
        <w:t>e</w:t>
      </w:r>
      <w:r>
        <w:t>nd</w:t>
      </w:r>
      <w:r>
        <w:rPr>
          <w:spacing w:val="-2"/>
        </w:rPr>
        <w:t>e</w:t>
      </w:r>
      <w:r>
        <w:t>n</w:t>
      </w:r>
      <w:r>
        <w:rPr>
          <w:spacing w:val="-1"/>
        </w:rPr>
        <w:t>c</w:t>
      </w:r>
      <w:r>
        <w:t>y</w:t>
      </w:r>
      <w:r>
        <w:rPr>
          <w:spacing w:val="-1"/>
        </w:rPr>
        <w:t xml:space="preserve"> </w:t>
      </w:r>
      <w:r>
        <w:t xml:space="preserve">to </w:t>
      </w:r>
      <w:r>
        <w:rPr>
          <w:spacing w:val="1"/>
        </w:rPr>
        <w:t>p</w:t>
      </w:r>
      <w:r>
        <w:rPr>
          <w:spacing w:val="-3"/>
        </w:rPr>
        <w:t>e</w:t>
      </w:r>
      <w:r>
        <w:t>r</w:t>
      </w:r>
      <w:r>
        <w:rPr>
          <w:spacing w:val="1"/>
        </w:rPr>
        <w:t>i</w:t>
      </w:r>
      <w:r>
        <w:rPr>
          <w:spacing w:val="-1"/>
        </w:rPr>
        <w:t>sh</w:t>
      </w:r>
      <w:r>
        <w:t>.</w:t>
      </w:r>
    </w:p>
    <w:p w14:paraId="332C4876" w14:textId="77777777" w:rsidR="00D41C24" w:rsidRPr="00DB11B8" w:rsidRDefault="00D41C24" w:rsidP="00DB11B8">
      <w:pPr>
        <w:pStyle w:val="SingleTxtG"/>
      </w:pPr>
      <w:r w:rsidRPr="00DB11B8">
        <w:t>The holder/seller of products may not display such products or offer them for sale, or deliver or market them in any manner other than in conformity with this standard. The holder/seller shall be responsible for observing such conformity.</w:t>
      </w:r>
    </w:p>
    <w:p w14:paraId="44E4AEFC" w14:textId="77777777" w:rsidR="00D41C24" w:rsidRDefault="00D41C24" w:rsidP="00D41C24">
      <w:pPr>
        <w:pStyle w:val="H1G"/>
      </w:pPr>
      <w:r>
        <w:tab/>
        <w:t>A.</w:t>
      </w:r>
      <w:r>
        <w:tab/>
      </w:r>
      <w:r>
        <w:rPr>
          <w:spacing w:val="1"/>
        </w:rPr>
        <w:t>M</w:t>
      </w:r>
      <w:r>
        <w:t>inimum</w:t>
      </w:r>
      <w:r>
        <w:rPr>
          <w:spacing w:val="-8"/>
        </w:rPr>
        <w:t xml:space="preserve"> </w:t>
      </w:r>
      <w:r>
        <w:t>req</w:t>
      </w:r>
      <w:r>
        <w:rPr>
          <w:spacing w:val="1"/>
        </w:rPr>
        <w:t>u</w:t>
      </w:r>
      <w:r>
        <w:t>ir</w:t>
      </w:r>
      <w:r>
        <w:rPr>
          <w:spacing w:val="1"/>
        </w:rPr>
        <w:t>e</w:t>
      </w:r>
      <w:r>
        <w:t>m</w:t>
      </w:r>
      <w:r>
        <w:rPr>
          <w:spacing w:val="1"/>
        </w:rPr>
        <w:t>e</w:t>
      </w:r>
      <w:r>
        <w:t>nts</w:t>
      </w:r>
    </w:p>
    <w:p w14:paraId="1419C467" w14:textId="77777777" w:rsidR="00D41C24" w:rsidRDefault="00D41C24">
      <w:pPr>
        <w:pStyle w:val="SingleTxtG"/>
      </w:pPr>
      <w:r>
        <w:rPr>
          <w:spacing w:val="1"/>
        </w:rPr>
        <w:t>I</w:t>
      </w:r>
      <w:r>
        <w:t>n</w:t>
      </w:r>
      <w:r>
        <w:rPr>
          <w:spacing w:val="1"/>
        </w:rPr>
        <w:t xml:space="preserve"> </w:t>
      </w:r>
      <w:r>
        <w:rPr>
          <w:spacing w:val="-1"/>
        </w:rPr>
        <w:t>a</w:t>
      </w:r>
      <w:r>
        <w:rPr>
          <w:spacing w:val="1"/>
        </w:rPr>
        <w:t>l</w:t>
      </w:r>
      <w:r>
        <w:t>l</w:t>
      </w:r>
      <w:r>
        <w:rPr>
          <w:spacing w:val="1"/>
        </w:rPr>
        <w:t xml:space="preserve"> </w:t>
      </w:r>
      <w:r>
        <w:rPr>
          <w:spacing w:val="-1"/>
        </w:rPr>
        <w:t>c</w:t>
      </w:r>
      <w:r>
        <w:t>l</w:t>
      </w:r>
      <w:r>
        <w:rPr>
          <w:spacing w:val="-1"/>
        </w:rPr>
        <w:t>a</w:t>
      </w:r>
      <w:r>
        <w:rPr>
          <w:spacing w:val="1"/>
        </w:rPr>
        <w:t>ss</w:t>
      </w:r>
      <w:r>
        <w:rPr>
          <w:spacing w:val="-1"/>
        </w:rPr>
        <w:t>e</w:t>
      </w:r>
      <w:r>
        <w:rPr>
          <w:spacing w:val="1"/>
        </w:rPr>
        <w:t>s</w:t>
      </w:r>
      <w:r>
        <w:t xml:space="preserve">, </w:t>
      </w:r>
      <w:r>
        <w:rPr>
          <w:spacing w:val="1"/>
        </w:rPr>
        <w:t>su</w:t>
      </w:r>
      <w:r>
        <w:rPr>
          <w:spacing w:val="-1"/>
        </w:rPr>
        <w:t>b</w:t>
      </w:r>
      <w:r>
        <w:rPr>
          <w:spacing w:val="1"/>
        </w:rPr>
        <w:t>j</w:t>
      </w:r>
      <w:r>
        <w:rPr>
          <w:spacing w:val="-1"/>
        </w:rPr>
        <w:t>ec</w:t>
      </w:r>
      <w:r>
        <w:t>t</w:t>
      </w:r>
      <w:r>
        <w:rPr>
          <w:spacing w:val="1"/>
        </w:rPr>
        <w:t xml:space="preserve"> t</w:t>
      </w:r>
      <w:r>
        <w:t>o</w:t>
      </w:r>
      <w:r>
        <w:rPr>
          <w:spacing w:val="1"/>
        </w:rPr>
        <w:t xml:space="preserve"> th</w:t>
      </w:r>
      <w:r>
        <w:t>e</w:t>
      </w:r>
      <w:r>
        <w:rPr>
          <w:spacing w:val="-1"/>
        </w:rPr>
        <w:t xml:space="preserve"> </w:t>
      </w:r>
      <w:r>
        <w:rPr>
          <w:spacing w:val="1"/>
        </w:rPr>
        <w:t>s</w:t>
      </w:r>
      <w:r>
        <w:rPr>
          <w:spacing w:val="-1"/>
        </w:rPr>
        <w:t>p</w:t>
      </w:r>
      <w:r>
        <w:rPr>
          <w:spacing w:val="1"/>
        </w:rPr>
        <w:t>e</w:t>
      </w:r>
      <w:r>
        <w:rPr>
          <w:spacing w:val="-2"/>
        </w:rPr>
        <w:t>c</w:t>
      </w:r>
      <w:r>
        <w:rPr>
          <w:spacing w:val="1"/>
        </w:rPr>
        <w:t>i</w:t>
      </w:r>
      <w:r>
        <w:rPr>
          <w:spacing w:val="-2"/>
        </w:rPr>
        <w:t>a</w:t>
      </w:r>
      <w:r>
        <w:t>l</w:t>
      </w:r>
      <w:r>
        <w:rPr>
          <w:spacing w:val="2"/>
        </w:rPr>
        <w:t xml:space="preserve"> </w:t>
      </w:r>
      <w:r>
        <w:rPr>
          <w:spacing w:val="1"/>
        </w:rPr>
        <w:t>pro</w:t>
      </w:r>
      <w:r>
        <w:rPr>
          <w:spacing w:val="-1"/>
        </w:rPr>
        <w:t>v</w:t>
      </w:r>
      <w:r>
        <w:rPr>
          <w:spacing w:val="1"/>
        </w:rPr>
        <w:t>i</w:t>
      </w:r>
      <w:r>
        <w:rPr>
          <w:spacing w:val="-1"/>
        </w:rPr>
        <w:t>si</w:t>
      </w:r>
      <w:r>
        <w:rPr>
          <w:spacing w:val="1"/>
        </w:rPr>
        <w:t>o</w:t>
      </w:r>
      <w:r>
        <w:rPr>
          <w:spacing w:val="-1"/>
        </w:rPr>
        <w:t>n</w:t>
      </w:r>
      <w:r>
        <w:t>s</w:t>
      </w:r>
      <w:r>
        <w:rPr>
          <w:spacing w:val="1"/>
        </w:rPr>
        <w:t xml:space="preserve"> fo</w:t>
      </w:r>
      <w:r>
        <w:t>r</w:t>
      </w:r>
      <w:r>
        <w:rPr>
          <w:spacing w:val="1"/>
        </w:rPr>
        <w:t xml:space="preserve"> </w:t>
      </w:r>
      <w:r>
        <w:rPr>
          <w:spacing w:val="-1"/>
        </w:rPr>
        <w:t>e</w:t>
      </w:r>
      <w:r>
        <w:rPr>
          <w:spacing w:val="1"/>
        </w:rPr>
        <w:t>a</w:t>
      </w:r>
      <w:r>
        <w:rPr>
          <w:spacing w:val="-2"/>
        </w:rPr>
        <w:t>c</w:t>
      </w:r>
      <w:r>
        <w:t>h</w:t>
      </w:r>
      <w:r>
        <w:rPr>
          <w:spacing w:val="3"/>
        </w:rPr>
        <w:t xml:space="preserve"> </w:t>
      </w:r>
      <w:r>
        <w:rPr>
          <w:spacing w:val="-1"/>
        </w:rPr>
        <w:t>c</w:t>
      </w:r>
      <w:r>
        <w:t>l</w:t>
      </w:r>
      <w:r>
        <w:rPr>
          <w:spacing w:val="-1"/>
        </w:rPr>
        <w:t>a</w:t>
      </w:r>
      <w:r>
        <w:rPr>
          <w:spacing w:val="-2"/>
        </w:rPr>
        <w:t>s</w:t>
      </w:r>
      <w:r>
        <w:t>s</w:t>
      </w:r>
      <w:r>
        <w:rPr>
          <w:spacing w:val="4"/>
        </w:rPr>
        <w:t xml:space="preserve"> </w:t>
      </w:r>
      <w:r>
        <w:rPr>
          <w:spacing w:val="-1"/>
        </w:rPr>
        <w:t>an</w:t>
      </w:r>
      <w:r>
        <w:t>d</w:t>
      </w:r>
      <w:r>
        <w:rPr>
          <w:spacing w:val="3"/>
        </w:rPr>
        <w:t xml:space="preserve"> </w:t>
      </w:r>
      <w:r>
        <w:rPr>
          <w:spacing w:val="-1"/>
        </w:rPr>
        <w:t>t</w:t>
      </w:r>
      <w:r>
        <w:rPr>
          <w:spacing w:val="1"/>
        </w:rPr>
        <w:t>h</w:t>
      </w:r>
      <w:r>
        <w:t>e t</w:t>
      </w:r>
      <w:r>
        <w:rPr>
          <w:spacing w:val="1"/>
        </w:rPr>
        <w:t>o</w:t>
      </w:r>
      <w:r>
        <w:t>l</w:t>
      </w:r>
      <w:r>
        <w:rPr>
          <w:spacing w:val="-1"/>
        </w:rPr>
        <w:t>e</w:t>
      </w:r>
      <w:r>
        <w:t>r</w:t>
      </w:r>
      <w:r>
        <w:rPr>
          <w:spacing w:val="-1"/>
        </w:rPr>
        <w:t>ance</w:t>
      </w:r>
      <w:r>
        <w:t>s</w:t>
      </w:r>
      <w:r>
        <w:rPr>
          <w:spacing w:val="2"/>
        </w:rPr>
        <w:t xml:space="preserve"> </w:t>
      </w:r>
      <w:r>
        <w:rPr>
          <w:spacing w:val="-1"/>
        </w:rPr>
        <w:t>a</w:t>
      </w:r>
      <w:r>
        <w:t>ll</w:t>
      </w:r>
      <w:r>
        <w:rPr>
          <w:spacing w:val="1"/>
        </w:rPr>
        <w:t>o</w:t>
      </w:r>
      <w:r>
        <w:rPr>
          <w:spacing w:val="-1"/>
        </w:rPr>
        <w:t>we</w:t>
      </w:r>
      <w:r>
        <w:rPr>
          <w:spacing w:val="1"/>
        </w:rPr>
        <w:t>d</w:t>
      </w:r>
      <w:r>
        <w:t>,</w:t>
      </w:r>
      <w:r>
        <w:rPr>
          <w:spacing w:val="1"/>
        </w:rPr>
        <w:t xml:space="preserve"> </w:t>
      </w:r>
      <w:r>
        <w:t>t</w:t>
      </w:r>
      <w:r>
        <w:rPr>
          <w:spacing w:val="2"/>
        </w:rPr>
        <w:t>h</w:t>
      </w:r>
      <w:r>
        <w:t>e m</w:t>
      </w:r>
      <w:r>
        <w:rPr>
          <w:spacing w:val="-2"/>
        </w:rPr>
        <w:t>a</w:t>
      </w:r>
      <w:r>
        <w:t>nd</w:t>
      </w:r>
      <w:r>
        <w:rPr>
          <w:spacing w:val="-1"/>
        </w:rPr>
        <w:t>a</w:t>
      </w:r>
      <w:r>
        <w:t>rins</w:t>
      </w:r>
      <w:r>
        <w:rPr>
          <w:spacing w:val="-1"/>
        </w:rPr>
        <w:t xml:space="preserve"> </w:t>
      </w:r>
      <w:del w:id="185" w:author="Aruna Vivekanantham" w:date="2019-05-13T17:51:00Z">
        <w:r w:rsidDel="001845A4">
          <w:delText>(</w:delText>
        </w:r>
        <w:r w:rsidDel="001845A4">
          <w:rPr>
            <w:spacing w:val="-1"/>
          </w:rPr>
          <w:delText>ea</w:delText>
        </w:r>
        <w:r w:rsidDel="001845A4">
          <w:delText>sy</w:delText>
        </w:r>
        <w:r w:rsidDel="001845A4">
          <w:rPr>
            <w:spacing w:val="-1"/>
          </w:rPr>
          <w:delText xml:space="preserve"> </w:delText>
        </w:r>
        <w:r w:rsidDel="001845A4">
          <w:delText>p</w:delText>
        </w:r>
        <w:r w:rsidDel="001845A4">
          <w:rPr>
            <w:spacing w:val="-1"/>
          </w:rPr>
          <w:delText>ee</w:delText>
        </w:r>
        <w:r w:rsidDel="001845A4">
          <w:rPr>
            <w:spacing w:val="1"/>
          </w:rPr>
          <w:delText>l</w:delText>
        </w:r>
        <w:r w:rsidDel="001845A4">
          <w:rPr>
            <w:spacing w:val="-1"/>
          </w:rPr>
          <w:delText>e</w:delText>
        </w:r>
        <w:r w:rsidDel="001845A4">
          <w:delText>r</w:delText>
        </w:r>
        <w:r w:rsidDel="001845A4">
          <w:rPr>
            <w:spacing w:val="-1"/>
          </w:rPr>
          <w:delText>s</w:delText>
        </w:r>
        <w:r w:rsidDel="001845A4">
          <w:delText>)</w:delText>
        </w:r>
        <w:r w:rsidDel="001845A4">
          <w:rPr>
            <w:spacing w:val="1"/>
          </w:rPr>
          <w:delText xml:space="preserve"> </w:delText>
        </w:r>
      </w:del>
      <w:r>
        <w:rPr>
          <w:spacing w:val="-2"/>
        </w:rPr>
        <w:t>m</w:t>
      </w:r>
      <w:r>
        <w:t>u</w:t>
      </w:r>
      <w:r>
        <w:rPr>
          <w:spacing w:val="-1"/>
        </w:rPr>
        <w:t>s</w:t>
      </w:r>
      <w:r>
        <w:t>t</w:t>
      </w:r>
      <w:r>
        <w:rPr>
          <w:spacing w:val="-1"/>
        </w:rPr>
        <w:t xml:space="preserve"> </w:t>
      </w:r>
      <w:r>
        <w:t>b</w:t>
      </w:r>
      <w:r>
        <w:rPr>
          <w:spacing w:val="-1"/>
        </w:rPr>
        <w:t>e</w:t>
      </w:r>
      <w:r>
        <w:t>:</w:t>
      </w:r>
    </w:p>
    <w:p w14:paraId="3B906881" w14:textId="77777777" w:rsidR="00D41C24" w:rsidRDefault="00D41C24" w:rsidP="00D41C24">
      <w:pPr>
        <w:pStyle w:val="Bullet1G"/>
        <w:numPr>
          <w:ilvl w:val="0"/>
          <w:numId w:val="1"/>
        </w:numPr>
      </w:pPr>
      <w:r>
        <w:t>i</w:t>
      </w:r>
      <w:r>
        <w:rPr>
          <w:spacing w:val="-1"/>
        </w:rPr>
        <w:t>n</w:t>
      </w:r>
      <w:r>
        <w:rPr>
          <w:spacing w:val="1"/>
        </w:rPr>
        <w:t>t</w:t>
      </w:r>
      <w:r>
        <w:rPr>
          <w:spacing w:val="-2"/>
        </w:rPr>
        <w:t>a</w:t>
      </w:r>
      <w:r>
        <w:rPr>
          <w:spacing w:val="-1"/>
        </w:rPr>
        <w:t>c</w:t>
      </w:r>
      <w:r>
        <w:t>t</w:t>
      </w:r>
    </w:p>
    <w:p w14:paraId="2E05E279" w14:textId="77777777" w:rsidR="00D41C24" w:rsidRDefault="00D41C24" w:rsidP="00D41C24">
      <w:pPr>
        <w:pStyle w:val="Bullet1G"/>
        <w:numPr>
          <w:ilvl w:val="0"/>
          <w:numId w:val="1"/>
        </w:numPr>
      </w:pPr>
      <w:r>
        <w:t>s</w:t>
      </w:r>
      <w:r>
        <w:rPr>
          <w:spacing w:val="1"/>
        </w:rPr>
        <w:t>o</w:t>
      </w:r>
      <w:r>
        <w:rPr>
          <w:spacing w:val="-1"/>
        </w:rPr>
        <w:t>und</w:t>
      </w:r>
      <w:r>
        <w:t>;</w:t>
      </w:r>
      <w:r>
        <w:rPr>
          <w:spacing w:val="-1"/>
        </w:rPr>
        <w:t xml:space="preserve"> p</w:t>
      </w:r>
      <w:r>
        <w:t>r</w:t>
      </w:r>
      <w:r>
        <w:rPr>
          <w:spacing w:val="1"/>
        </w:rPr>
        <w:t>o</w:t>
      </w:r>
      <w:r>
        <w:rPr>
          <w:spacing w:val="-1"/>
        </w:rPr>
        <w:t>d</w:t>
      </w:r>
      <w:r>
        <w:rPr>
          <w:spacing w:val="1"/>
        </w:rPr>
        <w:t>u</w:t>
      </w:r>
      <w:r>
        <w:rPr>
          <w:spacing w:val="-2"/>
        </w:rPr>
        <w:t>c</w:t>
      </w:r>
      <w:r>
        <w:t>e</w:t>
      </w:r>
      <w:r>
        <w:rPr>
          <w:spacing w:val="-1"/>
        </w:rPr>
        <w:t xml:space="preserve"> </w:t>
      </w:r>
      <w:r>
        <w:rPr>
          <w:spacing w:val="-2"/>
        </w:rPr>
        <w:t>a</w:t>
      </w:r>
      <w:r>
        <w:t>ff</w:t>
      </w:r>
      <w:r>
        <w:rPr>
          <w:spacing w:val="1"/>
        </w:rPr>
        <w:t>e</w:t>
      </w:r>
      <w:r>
        <w:rPr>
          <w:spacing w:val="-2"/>
        </w:rPr>
        <w:t>c</w:t>
      </w:r>
      <w:r>
        <w:rPr>
          <w:spacing w:val="1"/>
        </w:rPr>
        <w:t>t</w:t>
      </w:r>
      <w:r>
        <w:rPr>
          <w:spacing w:val="-2"/>
        </w:rPr>
        <w:t>e</w:t>
      </w:r>
      <w:r>
        <w:t>d</w:t>
      </w:r>
      <w:r>
        <w:rPr>
          <w:spacing w:val="-1"/>
        </w:rPr>
        <w:t xml:space="preserve"> b</w:t>
      </w:r>
      <w:r>
        <w:t>y</w:t>
      </w:r>
      <w:r>
        <w:rPr>
          <w:spacing w:val="-1"/>
        </w:rPr>
        <w:t xml:space="preserve"> </w:t>
      </w:r>
      <w:r>
        <w:t>r</w:t>
      </w:r>
      <w:r>
        <w:rPr>
          <w:spacing w:val="1"/>
        </w:rPr>
        <w:t>o</w:t>
      </w:r>
      <w:r>
        <w:rPr>
          <w:spacing w:val="-1"/>
        </w:rPr>
        <w:t>t</w:t>
      </w:r>
      <w:r>
        <w:t>ti</w:t>
      </w:r>
      <w:r>
        <w:rPr>
          <w:spacing w:val="-1"/>
        </w:rPr>
        <w:t>n</w:t>
      </w:r>
      <w:r>
        <w:t>g</w:t>
      </w:r>
      <w:r>
        <w:rPr>
          <w:spacing w:val="-2"/>
        </w:rPr>
        <w:t xml:space="preserve"> </w:t>
      </w:r>
      <w:r>
        <w:rPr>
          <w:spacing w:val="1"/>
        </w:rPr>
        <w:t>o</w:t>
      </w:r>
      <w:r>
        <w:t>r</w:t>
      </w:r>
      <w:r>
        <w:rPr>
          <w:spacing w:val="-2"/>
        </w:rPr>
        <w:t xml:space="preserve"> </w:t>
      </w:r>
      <w:r>
        <w:rPr>
          <w:spacing w:val="1"/>
        </w:rPr>
        <w:t>d</w:t>
      </w:r>
      <w:r>
        <w:rPr>
          <w:spacing w:val="-1"/>
        </w:rPr>
        <w:t>e</w:t>
      </w:r>
      <w:r>
        <w:t>t</w:t>
      </w:r>
      <w:r>
        <w:rPr>
          <w:spacing w:val="-1"/>
        </w:rPr>
        <w:t>e</w:t>
      </w:r>
      <w:r>
        <w:t>r</w:t>
      </w:r>
      <w:r>
        <w:rPr>
          <w:spacing w:val="-1"/>
        </w:rPr>
        <w:t>i</w:t>
      </w:r>
      <w:r>
        <w:rPr>
          <w:spacing w:val="1"/>
        </w:rPr>
        <w:t>o</w:t>
      </w:r>
      <w:r>
        <w:rPr>
          <w:spacing w:val="-1"/>
        </w:rPr>
        <w:t>ra</w:t>
      </w:r>
      <w:r>
        <w:t>ti</w:t>
      </w:r>
      <w:r>
        <w:rPr>
          <w:spacing w:val="-1"/>
        </w:rPr>
        <w:t>o</w:t>
      </w:r>
      <w:r>
        <w:t>n</w:t>
      </w:r>
      <w:r>
        <w:rPr>
          <w:spacing w:val="-1"/>
        </w:rPr>
        <w:t xml:space="preserve"> s</w:t>
      </w:r>
      <w:r>
        <w:rPr>
          <w:spacing w:val="1"/>
        </w:rPr>
        <w:t>u</w:t>
      </w:r>
      <w:r>
        <w:rPr>
          <w:spacing w:val="-1"/>
        </w:rPr>
        <w:t>c</w:t>
      </w:r>
      <w:r>
        <w:t>h</w:t>
      </w:r>
      <w:r>
        <w:rPr>
          <w:spacing w:val="-2"/>
        </w:rPr>
        <w:t xml:space="preserve"> </w:t>
      </w:r>
      <w:r>
        <w:rPr>
          <w:spacing w:val="-1"/>
        </w:rPr>
        <w:t>a</w:t>
      </w:r>
      <w:r>
        <w:t>s</w:t>
      </w:r>
      <w:r>
        <w:rPr>
          <w:spacing w:val="-2"/>
        </w:rPr>
        <w:t xml:space="preserve"> </w:t>
      </w:r>
      <w:r>
        <w:rPr>
          <w:spacing w:val="1"/>
        </w:rPr>
        <w:t>t</w:t>
      </w:r>
      <w:r>
        <w:t>o</w:t>
      </w:r>
      <w:r>
        <w:rPr>
          <w:spacing w:val="-3"/>
        </w:rPr>
        <w:t xml:space="preserve"> </w:t>
      </w:r>
      <w:r>
        <w:t>m</w:t>
      </w:r>
      <w:r>
        <w:rPr>
          <w:spacing w:val="-1"/>
        </w:rPr>
        <w:t>a</w:t>
      </w:r>
      <w:r>
        <w:t>ke</w:t>
      </w:r>
      <w:r>
        <w:rPr>
          <w:spacing w:val="-3"/>
        </w:rPr>
        <w:t xml:space="preserve"> </w:t>
      </w:r>
      <w:r>
        <w:rPr>
          <w:spacing w:val="1"/>
        </w:rPr>
        <w:t>i</w:t>
      </w:r>
      <w:r>
        <w:t>t</w:t>
      </w:r>
      <w:r>
        <w:rPr>
          <w:spacing w:val="-2"/>
        </w:rPr>
        <w:t xml:space="preserve"> </w:t>
      </w:r>
      <w:r>
        <w:t>u</w:t>
      </w:r>
      <w:r>
        <w:rPr>
          <w:spacing w:val="-1"/>
        </w:rPr>
        <w:t>n</w:t>
      </w:r>
      <w:r>
        <w:t>fit</w:t>
      </w:r>
      <w:r>
        <w:rPr>
          <w:spacing w:val="-2"/>
        </w:rPr>
        <w:t xml:space="preserve"> </w:t>
      </w:r>
      <w:r>
        <w:t>f</w:t>
      </w:r>
      <w:r>
        <w:rPr>
          <w:spacing w:val="-1"/>
        </w:rPr>
        <w:t>o</w:t>
      </w:r>
      <w:r>
        <w:t xml:space="preserve">r </w:t>
      </w:r>
      <w:r>
        <w:rPr>
          <w:spacing w:val="-1"/>
        </w:rPr>
        <w:t>c</w:t>
      </w:r>
      <w:r>
        <w:rPr>
          <w:spacing w:val="1"/>
        </w:rPr>
        <w:t>o</w:t>
      </w:r>
      <w:r>
        <w:rPr>
          <w:spacing w:val="-1"/>
        </w:rPr>
        <w:t>n</w:t>
      </w:r>
      <w:r>
        <w:t>s</w:t>
      </w:r>
      <w:r>
        <w:rPr>
          <w:spacing w:val="1"/>
        </w:rPr>
        <w:t>u</w:t>
      </w:r>
      <w:r>
        <w:rPr>
          <w:spacing w:val="-2"/>
        </w:rPr>
        <w:t>m</w:t>
      </w:r>
      <w:r>
        <w:rPr>
          <w:spacing w:val="1"/>
        </w:rPr>
        <w:t>p</w:t>
      </w:r>
      <w:r>
        <w:rPr>
          <w:spacing w:val="-1"/>
        </w:rPr>
        <w:t>t</w:t>
      </w:r>
      <w:r>
        <w:rPr>
          <w:spacing w:val="1"/>
        </w:rPr>
        <w:t>i</w:t>
      </w:r>
      <w:r>
        <w:rPr>
          <w:spacing w:val="-1"/>
        </w:rPr>
        <w:t>o</w:t>
      </w:r>
      <w:r>
        <w:t>n</w:t>
      </w:r>
      <w:r>
        <w:rPr>
          <w:spacing w:val="-1"/>
        </w:rPr>
        <w:t xml:space="preserve"> </w:t>
      </w:r>
      <w:r>
        <w:rPr>
          <w:spacing w:val="1"/>
        </w:rPr>
        <w:t>i</w:t>
      </w:r>
      <w:r>
        <w:t>s</w:t>
      </w:r>
      <w:r>
        <w:rPr>
          <w:spacing w:val="-1"/>
        </w:rPr>
        <w:t xml:space="preserve"> e</w:t>
      </w:r>
      <w:r>
        <w:rPr>
          <w:spacing w:val="1"/>
        </w:rPr>
        <w:t>x</w:t>
      </w:r>
      <w:r>
        <w:rPr>
          <w:spacing w:val="-2"/>
        </w:rPr>
        <w:t>c</w:t>
      </w:r>
      <w:r>
        <w:rPr>
          <w:spacing w:val="1"/>
        </w:rPr>
        <w:t>l</w:t>
      </w:r>
      <w:r>
        <w:rPr>
          <w:spacing w:val="-1"/>
        </w:rPr>
        <w:t>u</w:t>
      </w:r>
      <w:r>
        <w:rPr>
          <w:spacing w:val="1"/>
        </w:rPr>
        <w:t>d</w:t>
      </w:r>
      <w:r>
        <w:rPr>
          <w:spacing w:val="-1"/>
        </w:rPr>
        <w:t>e</w:t>
      </w:r>
      <w:r>
        <w:t>d</w:t>
      </w:r>
    </w:p>
    <w:p w14:paraId="32CE0BFB" w14:textId="77777777" w:rsidR="00D41C24" w:rsidRDefault="00D41C24" w:rsidP="00D41C24">
      <w:pPr>
        <w:pStyle w:val="Bullet1G"/>
        <w:numPr>
          <w:ilvl w:val="0"/>
          <w:numId w:val="1"/>
        </w:numPr>
      </w:pPr>
      <w:r>
        <w:rPr>
          <w:spacing w:val="-1"/>
        </w:rPr>
        <w:t>c</w:t>
      </w:r>
      <w:r>
        <w:t>l</w:t>
      </w:r>
      <w:r>
        <w:rPr>
          <w:spacing w:val="-1"/>
        </w:rPr>
        <w:t>ea</w:t>
      </w:r>
      <w:r>
        <w:rPr>
          <w:spacing w:val="1"/>
        </w:rPr>
        <w:t>n</w:t>
      </w:r>
      <w:r>
        <w:t>,</w:t>
      </w:r>
      <w:r>
        <w:rPr>
          <w:spacing w:val="-1"/>
        </w:rPr>
        <w:t xml:space="preserve"> </w:t>
      </w:r>
      <w:r>
        <w:rPr>
          <w:spacing w:val="1"/>
        </w:rPr>
        <w:t>p</w:t>
      </w:r>
      <w:r>
        <w:t>r</w:t>
      </w:r>
      <w:r>
        <w:rPr>
          <w:spacing w:val="-1"/>
        </w:rPr>
        <w:t>ac</w:t>
      </w:r>
      <w:r>
        <w:t>ti</w:t>
      </w:r>
      <w:r>
        <w:rPr>
          <w:spacing w:val="-1"/>
        </w:rPr>
        <w:t>ca</w:t>
      </w:r>
      <w:r>
        <w:rPr>
          <w:spacing w:val="1"/>
        </w:rPr>
        <w:t>l</w:t>
      </w:r>
      <w:r>
        <w:t>ly</w:t>
      </w:r>
      <w:r>
        <w:rPr>
          <w:spacing w:val="-1"/>
        </w:rPr>
        <w:t xml:space="preserve"> </w:t>
      </w:r>
      <w:r>
        <w:t>fr</w:t>
      </w:r>
      <w:r>
        <w:rPr>
          <w:spacing w:val="-1"/>
        </w:rPr>
        <w:t>e</w:t>
      </w:r>
      <w:r>
        <w:t>e</w:t>
      </w:r>
      <w:r>
        <w:rPr>
          <w:spacing w:val="-1"/>
        </w:rPr>
        <w:t xml:space="preserve"> </w:t>
      </w:r>
      <w:r>
        <w:rPr>
          <w:spacing w:val="1"/>
        </w:rPr>
        <w:t>o</w:t>
      </w:r>
      <w:r>
        <w:t>f</w:t>
      </w:r>
      <w:r>
        <w:rPr>
          <w:spacing w:val="-1"/>
        </w:rPr>
        <w:t xml:space="preserve"> a</w:t>
      </w:r>
      <w:r>
        <w:rPr>
          <w:spacing w:val="1"/>
        </w:rPr>
        <w:t>n</w:t>
      </w:r>
      <w:r>
        <w:t xml:space="preserve">y </w:t>
      </w:r>
      <w:r>
        <w:rPr>
          <w:spacing w:val="-1"/>
        </w:rPr>
        <w:t>v</w:t>
      </w:r>
      <w:r>
        <w:rPr>
          <w:spacing w:val="1"/>
        </w:rPr>
        <w:t>i</w:t>
      </w:r>
      <w:r>
        <w:rPr>
          <w:spacing w:val="-1"/>
        </w:rPr>
        <w:t>s</w:t>
      </w:r>
      <w:r>
        <w:t>i</w:t>
      </w:r>
      <w:r>
        <w:rPr>
          <w:spacing w:val="-1"/>
        </w:rPr>
        <w:t>b</w:t>
      </w:r>
      <w:r>
        <w:t>le</w:t>
      </w:r>
      <w:r>
        <w:rPr>
          <w:spacing w:val="-1"/>
        </w:rPr>
        <w:t xml:space="preserve"> </w:t>
      </w:r>
      <w:r>
        <w:t>f</w:t>
      </w:r>
      <w:r>
        <w:rPr>
          <w:spacing w:val="1"/>
        </w:rPr>
        <w:t>o</w:t>
      </w:r>
      <w:r>
        <w:rPr>
          <w:spacing w:val="-1"/>
        </w:rPr>
        <w:t>re</w:t>
      </w:r>
      <w:r>
        <w:t>i</w:t>
      </w:r>
      <w:r>
        <w:rPr>
          <w:spacing w:val="1"/>
        </w:rPr>
        <w:t>g</w:t>
      </w:r>
      <w:r>
        <w:t>n</w:t>
      </w:r>
      <w:r>
        <w:rPr>
          <w:spacing w:val="-1"/>
        </w:rPr>
        <w:t xml:space="preserve"> ma</w:t>
      </w:r>
      <w:r>
        <w:t>tt</w:t>
      </w:r>
      <w:r>
        <w:rPr>
          <w:spacing w:val="-1"/>
        </w:rPr>
        <w:t>e</w:t>
      </w:r>
      <w:r>
        <w:t>r</w:t>
      </w:r>
    </w:p>
    <w:p w14:paraId="25AE75BA" w14:textId="77777777" w:rsidR="00D41C24" w:rsidRDefault="00D41C24" w:rsidP="00D41C24">
      <w:pPr>
        <w:pStyle w:val="Bullet1G"/>
        <w:numPr>
          <w:ilvl w:val="0"/>
          <w:numId w:val="1"/>
        </w:numPr>
      </w:pPr>
      <w:r>
        <w:t>pr</w:t>
      </w:r>
      <w:r>
        <w:rPr>
          <w:spacing w:val="-2"/>
        </w:rPr>
        <w:t>a</w:t>
      </w:r>
      <w:r>
        <w:rPr>
          <w:spacing w:val="-1"/>
        </w:rPr>
        <w:t>c</w:t>
      </w:r>
      <w:r>
        <w:t>t</w:t>
      </w:r>
      <w:r>
        <w:rPr>
          <w:spacing w:val="1"/>
        </w:rPr>
        <w:t>i</w:t>
      </w:r>
      <w:r>
        <w:rPr>
          <w:spacing w:val="-2"/>
        </w:rPr>
        <w:t>c</w:t>
      </w:r>
      <w:r>
        <w:rPr>
          <w:spacing w:val="-1"/>
        </w:rPr>
        <w:t>a</w:t>
      </w:r>
      <w:r>
        <w:t>lly</w:t>
      </w:r>
      <w:r>
        <w:rPr>
          <w:spacing w:val="-1"/>
        </w:rPr>
        <w:t xml:space="preserve"> </w:t>
      </w:r>
      <w:r>
        <w:t>free</w:t>
      </w:r>
      <w:r>
        <w:rPr>
          <w:spacing w:val="-1"/>
        </w:rPr>
        <w:t xml:space="preserve"> </w:t>
      </w:r>
      <w:r>
        <w:t>from</w:t>
      </w:r>
      <w:r>
        <w:rPr>
          <w:spacing w:val="-3"/>
        </w:rPr>
        <w:t xml:space="preserve"> </w:t>
      </w:r>
      <w:r>
        <w:rPr>
          <w:spacing w:val="2"/>
        </w:rPr>
        <w:t>p</w:t>
      </w:r>
      <w:r>
        <w:rPr>
          <w:spacing w:val="-1"/>
        </w:rPr>
        <w:t>es</w:t>
      </w:r>
      <w:r>
        <w:rPr>
          <w:spacing w:val="1"/>
        </w:rPr>
        <w:t>t</w:t>
      </w:r>
      <w:r>
        <w:t>s</w:t>
      </w:r>
    </w:p>
    <w:p w14:paraId="30E7165F" w14:textId="77777777" w:rsidR="00D41C24" w:rsidRDefault="00D41C24" w:rsidP="00D41C24">
      <w:pPr>
        <w:pStyle w:val="Bullet1G"/>
        <w:numPr>
          <w:ilvl w:val="0"/>
          <w:numId w:val="1"/>
        </w:numPr>
      </w:pPr>
      <w:r>
        <w:t>fr</w:t>
      </w:r>
      <w:r>
        <w:rPr>
          <w:spacing w:val="-1"/>
        </w:rPr>
        <w:t>e</w:t>
      </w:r>
      <w:r>
        <w:t>e</w:t>
      </w:r>
      <w:r>
        <w:rPr>
          <w:spacing w:val="-1"/>
        </w:rPr>
        <w:t xml:space="preserve"> </w:t>
      </w:r>
      <w:r>
        <w:t>fr</w:t>
      </w:r>
      <w:r>
        <w:rPr>
          <w:spacing w:val="-1"/>
        </w:rPr>
        <w:t>o</w:t>
      </w:r>
      <w:r>
        <w:t>m</w:t>
      </w:r>
      <w:r>
        <w:rPr>
          <w:spacing w:val="-2"/>
        </w:rPr>
        <w:t xml:space="preserve"> </w:t>
      </w:r>
      <w:r>
        <w:rPr>
          <w:spacing w:val="2"/>
        </w:rPr>
        <w:t>d</w:t>
      </w:r>
      <w:r>
        <w:rPr>
          <w:spacing w:val="-1"/>
        </w:rPr>
        <w:t>a</w:t>
      </w:r>
      <w:r>
        <w:t>m</w:t>
      </w:r>
      <w:r>
        <w:rPr>
          <w:spacing w:val="-1"/>
        </w:rPr>
        <w:t>ag</w:t>
      </w:r>
      <w:r>
        <w:t xml:space="preserve">e </w:t>
      </w:r>
      <w:r>
        <w:rPr>
          <w:spacing w:val="1"/>
        </w:rPr>
        <w:t>c</w:t>
      </w:r>
      <w:r>
        <w:rPr>
          <w:spacing w:val="-2"/>
        </w:rPr>
        <w:t>a</w:t>
      </w:r>
      <w:r>
        <w:rPr>
          <w:spacing w:val="1"/>
        </w:rPr>
        <w:t>u</w:t>
      </w:r>
      <w:r>
        <w:t>s</w:t>
      </w:r>
      <w:r>
        <w:rPr>
          <w:spacing w:val="-1"/>
        </w:rPr>
        <w:t>e</w:t>
      </w:r>
      <w:r>
        <w:t>d</w:t>
      </w:r>
      <w:r>
        <w:rPr>
          <w:spacing w:val="-1"/>
        </w:rPr>
        <w:t xml:space="preserve"> </w:t>
      </w:r>
      <w:r>
        <w:t>by p</w:t>
      </w:r>
      <w:r>
        <w:rPr>
          <w:spacing w:val="-1"/>
        </w:rPr>
        <w:t>es</w:t>
      </w:r>
      <w:r>
        <w:rPr>
          <w:spacing w:val="1"/>
        </w:rPr>
        <w:t>t</w:t>
      </w:r>
      <w:r>
        <w:t>s</w:t>
      </w:r>
      <w:r>
        <w:rPr>
          <w:spacing w:val="-1"/>
        </w:rPr>
        <w:t xml:space="preserve"> a</w:t>
      </w:r>
      <w:r>
        <w:t>ff</w:t>
      </w:r>
      <w:r>
        <w:rPr>
          <w:spacing w:val="-1"/>
        </w:rPr>
        <w:t>ec</w:t>
      </w:r>
      <w:r>
        <w:t>ti</w:t>
      </w:r>
      <w:r>
        <w:rPr>
          <w:spacing w:val="-1"/>
        </w:rPr>
        <w:t>n</w:t>
      </w:r>
      <w:r>
        <w:t>g the</w:t>
      </w:r>
      <w:r>
        <w:rPr>
          <w:spacing w:val="-2"/>
        </w:rPr>
        <w:t xml:space="preserve"> </w:t>
      </w:r>
      <w:r>
        <w:t>f</w:t>
      </w:r>
      <w:r>
        <w:rPr>
          <w:spacing w:val="1"/>
        </w:rPr>
        <w:t>l</w:t>
      </w:r>
      <w:r>
        <w:rPr>
          <w:spacing w:val="-2"/>
        </w:rPr>
        <w:t>e</w:t>
      </w:r>
      <w:r>
        <w:t>sh</w:t>
      </w:r>
    </w:p>
    <w:p w14:paraId="2C51FE06" w14:textId="77777777" w:rsidR="00D41C24" w:rsidRDefault="00D41C24" w:rsidP="00D41C24">
      <w:pPr>
        <w:pStyle w:val="Bullet1G"/>
        <w:numPr>
          <w:ilvl w:val="0"/>
          <w:numId w:val="1"/>
        </w:numPr>
      </w:pPr>
      <w:r>
        <w:t>fr</w:t>
      </w:r>
      <w:r>
        <w:rPr>
          <w:spacing w:val="-1"/>
        </w:rPr>
        <w:t>e</w:t>
      </w:r>
      <w:r>
        <w:t>e</w:t>
      </w:r>
      <w:r>
        <w:rPr>
          <w:spacing w:val="-1"/>
        </w:rPr>
        <w:t xml:space="preserve"> </w:t>
      </w:r>
      <w:r>
        <w:t>of</w:t>
      </w:r>
      <w:r>
        <w:rPr>
          <w:spacing w:val="-1"/>
        </w:rPr>
        <w:t xml:space="preserve"> </w:t>
      </w:r>
      <w:r>
        <w:rPr>
          <w:spacing w:val="1"/>
        </w:rPr>
        <w:t>b</w:t>
      </w:r>
      <w:r>
        <w:rPr>
          <w:spacing w:val="-1"/>
        </w:rPr>
        <w:t>r</w:t>
      </w:r>
      <w:r>
        <w:rPr>
          <w:spacing w:val="1"/>
        </w:rPr>
        <w:t>u</w:t>
      </w:r>
      <w:r>
        <w:t>i</w:t>
      </w:r>
      <w:r>
        <w:rPr>
          <w:spacing w:val="-1"/>
        </w:rPr>
        <w:t>s</w:t>
      </w:r>
      <w:r>
        <w:t>i</w:t>
      </w:r>
      <w:r>
        <w:rPr>
          <w:spacing w:val="-1"/>
        </w:rPr>
        <w:t>n</w:t>
      </w:r>
      <w:r>
        <w:t xml:space="preserve">g </w:t>
      </w:r>
      <w:r>
        <w:rPr>
          <w:spacing w:val="-2"/>
        </w:rPr>
        <w:t>a</w:t>
      </w:r>
      <w:r>
        <w:t>nd/or</w:t>
      </w:r>
      <w:r>
        <w:rPr>
          <w:spacing w:val="-1"/>
        </w:rPr>
        <w:t xml:space="preserve"> e</w:t>
      </w:r>
      <w:r>
        <w:t>xt</w:t>
      </w:r>
      <w:r>
        <w:rPr>
          <w:spacing w:val="-1"/>
        </w:rPr>
        <w:t>e</w:t>
      </w:r>
      <w:r>
        <w:rPr>
          <w:spacing w:val="1"/>
        </w:rPr>
        <w:t>n</w:t>
      </w:r>
      <w:r>
        <w:rPr>
          <w:spacing w:val="-1"/>
        </w:rPr>
        <w:t>s</w:t>
      </w:r>
      <w:r>
        <w:t>ive</w:t>
      </w:r>
      <w:r>
        <w:rPr>
          <w:spacing w:val="-2"/>
        </w:rPr>
        <w:t xml:space="preserve"> </w:t>
      </w:r>
      <w:r>
        <w:rPr>
          <w:spacing w:val="1"/>
        </w:rPr>
        <w:t>h</w:t>
      </w:r>
      <w:r>
        <w:t>e</w:t>
      </w:r>
      <w:r>
        <w:rPr>
          <w:spacing w:val="-2"/>
        </w:rPr>
        <w:t>a</w:t>
      </w:r>
      <w:r>
        <w:rPr>
          <w:spacing w:val="1"/>
        </w:rPr>
        <w:t>l</w:t>
      </w:r>
      <w:r>
        <w:rPr>
          <w:spacing w:val="-2"/>
        </w:rPr>
        <w:t>e</w:t>
      </w:r>
      <w:r>
        <w:t>d ov</w:t>
      </w:r>
      <w:r>
        <w:rPr>
          <w:spacing w:val="-2"/>
        </w:rPr>
        <w:t>e</w:t>
      </w:r>
      <w:r>
        <w:t>r</w:t>
      </w:r>
      <w:r>
        <w:rPr>
          <w:spacing w:val="-1"/>
        </w:rPr>
        <w:t>c</w:t>
      </w:r>
      <w:r>
        <w:t>uts</w:t>
      </w:r>
    </w:p>
    <w:p w14:paraId="608AF8E8" w14:textId="77777777" w:rsidR="00D41C24" w:rsidRDefault="00D41C24" w:rsidP="00D41C24">
      <w:pPr>
        <w:pStyle w:val="Bullet1G"/>
        <w:numPr>
          <w:ilvl w:val="0"/>
          <w:numId w:val="1"/>
        </w:numPr>
      </w:pPr>
      <w:r>
        <w:t>fr</w:t>
      </w:r>
      <w:r>
        <w:rPr>
          <w:spacing w:val="-1"/>
        </w:rPr>
        <w:t>e</w:t>
      </w:r>
      <w:r>
        <w:t>e</w:t>
      </w:r>
      <w:r>
        <w:rPr>
          <w:spacing w:val="-1"/>
        </w:rPr>
        <w:t xml:space="preserve"> </w:t>
      </w:r>
      <w:r>
        <w:t>of</w:t>
      </w:r>
      <w:r>
        <w:rPr>
          <w:spacing w:val="-1"/>
        </w:rPr>
        <w:t xml:space="preserve"> </w:t>
      </w:r>
      <w:r>
        <w:t>si</w:t>
      </w:r>
      <w:r>
        <w:rPr>
          <w:spacing w:val="-1"/>
        </w:rPr>
        <w:t>g</w:t>
      </w:r>
      <w:r>
        <w:t xml:space="preserve">ns </w:t>
      </w:r>
      <w:r>
        <w:rPr>
          <w:spacing w:val="-1"/>
        </w:rPr>
        <w:t>o</w:t>
      </w:r>
      <w:r>
        <w:t>f</w:t>
      </w:r>
      <w:r>
        <w:rPr>
          <w:spacing w:val="-1"/>
        </w:rPr>
        <w:t xml:space="preserve"> s</w:t>
      </w:r>
      <w:r>
        <w:rPr>
          <w:spacing w:val="1"/>
        </w:rPr>
        <w:t>h</w:t>
      </w:r>
      <w:r>
        <w:t>riv</w:t>
      </w:r>
      <w:r>
        <w:rPr>
          <w:spacing w:val="-2"/>
        </w:rPr>
        <w:t>e</w:t>
      </w:r>
      <w:r>
        <w:rPr>
          <w:spacing w:val="1"/>
        </w:rPr>
        <w:t>l</w:t>
      </w:r>
      <w:r>
        <w:rPr>
          <w:spacing w:val="-1"/>
        </w:rPr>
        <w:t>l</w:t>
      </w:r>
      <w:r>
        <w:t>ing</w:t>
      </w:r>
      <w:r>
        <w:rPr>
          <w:spacing w:val="-1"/>
        </w:rPr>
        <w:t xml:space="preserve"> an</w:t>
      </w:r>
      <w:r>
        <w:t>d d</w:t>
      </w:r>
      <w:r>
        <w:rPr>
          <w:spacing w:val="-2"/>
        </w:rPr>
        <w:t>e</w:t>
      </w:r>
      <w:r>
        <w:t>h</w:t>
      </w:r>
      <w:r>
        <w:rPr>
          <w:spacing w:val="-1"/>
        </w:rPr>
        <w:t>y</w:t>
      </w:r>
      <w:r>
        <w:t>dr</w:t>
      </w:r>
      <w:r>
        <w:rPr>
          <w:spacing w:val="-1"/>
        </w:rPr>
        <w:t>at</w:t>
      </w:r>
      <w:r>
        <w:rPr>
          <w:spacing w:val="1"/>
        </w:rPr>
        <w:t>i</w:t>
      </w:r>
      <w:r>
        <w:rPr>
          <w:spacing w:val="-1"/>
        </w:rPr>
        <w:t>o</w:t>
      </w:r>
      <w:r>
        <w:t>n</w:t>
      </w:r>
    </w:p>
    <w:p w14:paraId="4E7BB61F" w14:textId="77777777" w:rsidR="00D41C24" w:rsidDel="008204D7" w:rsidRDefault="00D41C24" w:rsidP="00D41C24">
      <w:pPr>
        <w:pStyle w:val="Bullet1G"/>
        <w:numPr>
          <w:ilvl w:val="0"/>
          <w:numId w:val="1"/>
        </w:numPr>
        <w:rPr>
          <w:del w:id="186" w:author="Aruna Vivekanantham" w:date="2019-05-13T17:05:00Z"/>
        </w:rPr>
      </w:pPr>
      <w:del w:id="187" w:author="Aruna Vivekanantham" w:date="2019-05-13T17:05:00Z">
        <w:r w:rsidDel="008204D7">
          <w:delText>fr</w:delText>
        </w:r>
        <w:r w:rsidDel="008204D7">
          <w:rPr>
            <w:spacing w:val="-1"/>
          </w:rPr>
          <w:delText>e</w:delText>
        </w:r>
        <w:r w:rsidDel="008204D7">
          <w:delText>e</w:delText>
        </w:r>
        <w:r w:rsidDel="008204D7">
          <w:rPr>
            <w:spacing w:val="-1"/>
          </w:rPr>
          <w:delText xml:space="preserve"> </w:delText>
        </w:r>
        <w:r w:rsidDel="008204D7">
          <w:rPr>
            <w:spacing w:val="1"/>
          </w:rPr>
          <w:delText>o</w:delText>
        </w:r>
        <w:r w:rsidDel="008204D7">
          <w:delText>f</w:delText>
        </w:r>
        <w:r w:rsidDel="008204D7">
          <w:rPr>
            <w:spacing w:val="-1"/>
          </w:rPr>
          <w:delText xml:space="preserve"> </w:delText>
        </w:r>
        <w:r w:rsidDel="008204D7">
          <w:rPr>
            <w:spacing w:val="1"/>
          </w:rPr>
          <w:delText>da</w:delText>
        </w:r>
        <w:r w:rsidDel="008204D7">
          <w:rPr>
            <w:spacing w:val="-2"/>
          </w:rPr>
          <w:delText>m</w:delText>
        </w:r>
        <w:r w:rsidDel="008204D7">
          <w:rPr>
            <w:spacing w:val="-1"/>
          </w:rPr>
          <w:delText>a</w:delText>
        </w:r>
        <w:r w:rsidDel="008204D7">
          <w:rPr>
            <w:spacing w:val="1"/>
          </w:rPr>
          <w:delText>g</w:delText>
        </w:r>
        <w:r w:rsidDel="008204D7">
          <w:delText xml:space="preserve">e </w:delText>
        </w:r>
        <w:r w:rsidDel="008204D7">
          <w:rPr>
            <w:spacing w:val="-1"/>
          </w:rPr>
          <w:delText>ca</w:delText>
        </w:r>
        <w:r w:rsidDel="008204D7">
          <w:rPr>
            <w:spacing w:val="1"/>
          </w:rPr>
          <w:delText>u</w:delText>
        </w:r>
        <w:r w:rsidDel="008204D7">
          <w:delText>s</w:delText>
        </w:r>
        <w:r w:rsidDel="008204D7">
          <w:rPr>
            <w:spacing w:val="-2"/>
          </w:rPr>
          <w:delText>e</w:delText>
        </w:r>
        <w:r w:rsidDel="008204D7">
          <w:delText xml:space="preserve">d </w:delText>
        </w:r>
        <w:r w:rsidDel="008204D7">
          <w:rPr>
            <w:spacing w:val="1"/>
          </w:rPr>
          <w:delText>b</w:delText>
        </w:r>
        <w:r w:rsidDel="008204D7">
          <w:delText>y</w:delText>
        </w:r>
        <w:r w:rsidDel="008204D7">
          <w:rPr>
            <w:spacing w:val="-1"/>
          </w:rPr>
          <w:delText xml:space="preserve"> </w:delText>
        </w:r>
        <w:r w:rsidDel="008204D7">
          <w:delText>l</w:delText>
        </w:r>
        <w:r w:rsidDel="008204D7">
          <w:rPr>
            <w:spacing w:val="1"/>
          </w:rPr>
          <w:delText>o</w:delText>
        </w:r>
        <w:r w:rsidDel="008204D7">
          <w:delText>w</w:delText>
        </w:r>
        <w:r w:rsidDel="008204D7">
          <w:rPr>
            <w:spacing w:val="-2"/>
          </w:rPr>
          <w:delText xml:space="preserve"> </w:delText>
        </w:r>
        <w:r w:rsidDel="008204D7">
          <w:rPr>
            <w:spacing w:val="1"/>
          </w:rPr>
          <w:delText>t</w:delText>
        </w:r>
        <w:r w:rsidDel="008204D7">
          <w:rPr>
            <w:spacing w:val="-1"/>
          </w:rPr>
          <w:delText>e</w:delText>
        </w:r>
        <w:r w:rsidDel="008204D7">
          <w:rPr>
            <w:spacing w:val="-2"/>
          </w:rPr>
          <w:delText>m</w:delText>
        </w:r>
        <w:r w:rsidDel="008204D7">
          <w:rPr>
            <w:spacing w:val="2"/>
          </w:rPr>
          <w:delText>p</w:delText>
        </w:r>
        <w:r w:rsidDel="008204D7">
          <w:rPr>
            <w:spacing w:val="-2"/>
          </w:rPr>
          <w:delText>e</w:delText>
        </w:r>
        <w:r w:rsidDel="008204D7">
          <w:delText>r</w:delText>
        </w:r>
        <w:r w:rsidDel="008204D7">
          <w:rPr>
            <w:spacing w:val="-1"/>
          </w:rPr>
          <w:delText>a</w:delText>
        </w:r>
        <w:r w:rsidDel="008204D7">
          <w:delText>t</w:delText>
        </w:r>
        <w:r w:rsidDel="008204D7">
          <w:rPr>
            <w:spacing w:val="1"/>
          </w:rPr>
          <w:delText>u</w:delText>
        </w:r>
        <w:r w:rsidDel="008204D7">
          <w:delText>re</w:delText>
        </w:r>
        <w:r w:rsidDel="008204D7">
          <w:rPr>
            <w:spacing w:val="-1"/>
          </w:rPr>
          <w:delText xml:space="preserve"> o</w:delText>
        </w:r>
        <w:r w:rsidDel="008204D7">
          <w:delText>r fr</w:delText>
        </w:r>
        <w:r w:rsidDel="008204D7">
          <w:rPr>
            <w:spacing w:val="1"/>
          </w:rPr>
          <w:delText>o</w:delText>
        </w:r>
        <w:r w:rsidDel="008204D7">
          <w:rPr>
            <w:spacing w:val="-1"/>
          </w:rPr>
          <w:delText>st</w:delText>
        </w:r>
      </w:del>
    </w:p>
    <w:p w14:paraId="7B0694EE" w14:textId="77777777" w:rsidR="00D41C24" w:rsidRDefault="00D41C24" w:rsidP="003D7275">
      <w:pPr>
        <w:pStyle w:val="Bullet1G"/>
        <w:numPr>
          <w:ilvl w:val="0"/>
          <w:numId w:val="1"/>
        </w:numPr>
        <w:ind w:left="0" w:right="1138" w:firstLine="0"/>
      </w:pPr>
      <w:r>
        <w:t>fr</w:t>
      </w:r>
      <w:r>
        <w:rPr>
          <w:spacing w:val="-1"/>
        </w:rPr>
        <w:t>e</w:t>
      </w:r>
      <w:r>
        <w:t>e</w:t>
      </w:r>
      <w:r>
        <w:rPr>
          <w:spacing w:val="-1"/>
        </w:rPr>
        <w:t xml:space="preserve"> </w:t>
      </w:r>
      <w:r>
        <w:t>of</w:t>
      </w:r>
      <w:r>
        <w:rPr>
          <w:spacing w:val="-1"/>
        </w:rPr>
        <w:t xml:space="preserve"> a</w:t>
      </w:r>
      <w:r>
        <w:t>bnor</w:t>
      </w:r>
      <w:r>
        <w:rPr>
          <w:spacing w:val="-2"/>
        </w:rPr>
        <w:t>ma</w:t>
      </w:r>
      <w:r>
        <w:t>l</w:t>
      </w:r>
      <w:r>
        <w:rPr>
          <w:spacing w:val="1"/>
        </w:rPr>
        <w:t xml:space="preserve"> </w:t>
      </w:r>
      <w:r>
        <w:rPr>
          <w:spacing w:val="-1"/>
        </w:rPr>
        <w:t>e</w:t>
      </w:r>
      <w:r>
        <w:rPr>
          <w:spacing w:val="1"/>
        </w:rPr>
        <w:t>x</w:t>
      </w:r>
      <w:r>
        <w:t>t</w:t>
      </w:r>
      <w:r>
        <w:rPr>
          <w:spacing w:val="-2"/>
        </w:rPr>
        <w:t>e</w:t>
      </w:r>
      <w:r>
        <w:t>rn</w:t>
      </w:r>
      <w:r>
        <w:rPr>
          <w:spacing w:val="-1"/>
        </w:rPr>
        <w:t>a</w:t>
      </w:r>
      <w:r>
        <w:t>l</w:t>
      </w:r>
      <w:r>
        <w:rPr>
          <w:spacing w:val="1"/>
        </w:rPr>
        <w:t xml:space="preserve"> </w:t>
      </w:r>
      <w:r>
        <w:rPr>
          <w:spacing w:val="-2"/>
        </w:rPr>
        <w:t>m</w:t>
      </w:r>
      <w:r>
        <w:t>oi</w:t>
      </w:r>
      <w:r>
        <w:rPr>
          <w:spacing w:val="-1"/>
        </w:rPr>
        <w:t>s</w:t>
      </w:r>
      <w:r>
        <w:t>ture</w:t>
      </w:r>
    </w:p>
    <w:p w14:paraId="468C6E37" w14:textId="77777777" w:rsidR="00D41C24" w:rsidRDefault="00D41C24" w:rsidP="00D41C24">
      <w:pPr>
        <w:pStyle w:val="Bullet1G"/>
        <w:numPr>
          <w:ilvl w:val="0"/>
          <w:numId w:val="1"/>
        </w:numPr>
      </w:pPr>
      <w:r>
        <w:rPr>
          <w:spacing w:val="1"/>
        </w:rPr>
        <w:t>fr</w:t>
      </w:r>
      <w:r>
        <w:rPr>
          <w:spacing w:val="-1"/>
        </w:rPr>
        <w:t>e</w:t>
      </w:r>
      <w:r>
        <w:t>e</w:t>
      </w:r>
      <w:r>
        <w:rPr>
          <w:spacing w:val="-1"/>
        </w:rPr>
        <w:t xml:space="preserve"> </w:t>
      </w:r>
      <w:r>
        <w:rPr>
          <w:spacing w:val="1"/>
        </w:rPr>
        <w:t>o</w:t>
      </w:r>
      <w:r>
        <w:t>f</w:t>
      </w:r>
      <w:r>
        <w:rPr>
          <w:spacing w:val="-1"/>
        </w:rPr>
        <w:t xml:space="preserve"> a</w:t>
      </w:r>
      <w:r>
        <w:rPr>
          <w:spacing w:val="1"/>
        </w:rPr>
        <w:t>n</w:t>
      </w:r>
      <w:r>
        <w:t>y</w:t>
      </w:r>
      <w:r>
        <w:rPr>
          <w:spacing w:val="-1"/>
        </w:rPr>
        <w:t xml:space="preserve"> </w:t>
      </w:r>
      <w:r>
        <w:t>f</w:t>
      </w:r>
      <w:r>
        <w:rPr>
          <w:spacing w:val="1"/>
        </w:rPr>
        <w:t>or</w:t>
      </w:r>
      <w:r>
        <w:rPr>
          <w:spacing w:val="-2"/>
        </w:rPr>
        <w:t>e</w:t>
      </w:r>
      <w:r>
        <w:rPr>
          <w:spacing w:val="1"/>
        </w:rPr>
        <w:t>i</w:t>
      </w:r>
      <w:r>
        <w:rPr>
          <w:spacing w:val="-1"/>
        </w:rPr>
        <w:t>g</w:t>
      </w:r>
      <w:r>
        <w:t>n s</w:t>
      </w:r>
      <w:r>
        <w:rPr>
          <w:spacing w:val="-2"/>
        </w:rPr>
        <w:t>m</w:t>
      </w:r>
      <w:r>
        <w:rPr>
          <w:spacing w:val="-1"/>
        </w:rPr>
        <w:t>e</w:t>
      </w:r>
      <w:r>
        <w:rPr>
          <w:spacing w:val="1"/>
        </w:rPr>
        <w:t>l</w:t>
      </w:r>
      <w:r>
        <w:t xml:space="preserve">l </w:t>
      </w:r>
      <w:r>
        <w:rPr>
          <w:spacing w:val="-1"/>
        </w:rPr>
        <w:t>a</w:t>
      </w:r>
      <w:r>
        <w:rPr>
          <w:spacing w:val="1"/>
        </w:rPr>
        <w:t>nd</w:t>
      </w:r>
      <w:r>
        <w:rPr>
          <w:spacing w:val="-1"/>
        </w:rPr>
        <w:t>/</w:t>
      </w:r>
      <w:r>
        <w:rPr>
          <w:spacing w:val="1"/>
        </w:rPr>
        <w:t>o</w:t>
      </w:r>
      <w:r>
        <w:t>r t</w:t>
      </w:r>
      <w:r>
        <w:rPr>
          <w:spacing w:val="-1"/>
        </w:rPr>
        <w:t>as</w:t>
      </w:r>
      <w:r>
        <w:rPr>
          <w:spacing w:val="1"/>
        </w:rPr>
        <w:t>t</w:t>
      </w:r>
      <w:r>
        <w:rPr>
          <w:spacing w:val="-2"/>
        </w:rPr>
        <w:t>e</w:t>
      </w:r>
      <w:r>
        <w:t>.</w:t>
      </w:r>
    </w:p>
    <w:p w14:paraId="146D0249" w14:textId="77777777" w:rsidR="00D41C24" w:rsidRDefault="00D41C24" w:rsidP="00D41C24">
      <w:pPr>
        <w:pStyle w:val="SingleTxtG"/>
      </w:pPr>
      <w:r>
        <w:rPr>
          <w:spacing w:val="-1"/>
        </w:rPr>
        <w:t>T</w:t>
      </w:r>
      <w:r>
        <w:rPr>
          <w:spacing w:val="1"/>
        </w:rPr>
        <w:t>h</w:t>
      </w:r>
      <w:r>
        <w:t>e</w:t>
      </w:r>
      <w:r>
        <w:rPr>
          <w:spacing w:val="-2"/>
        </w:rPr>
        <w:t xml:space="preserve"> </w:t>
      </w:r>
      <w:r>
        <w:t>d</w:t>
      </w:r>
      <w:r>
        <w:rPr>
          <w:spacing w:val="-1"/>
        </w:rPr>
        <w:t>e</w:t>
      </w:r>
      <w:r>
        <w:t>v</w:t>
      </w:r>
      <w:r>
        <w:rPr>
          <w:spacing w:val="-2"/>
        </w:rPr>
        <w:t>e</w:t>
      </w:r>
      <w:r>
        <w:t>lopm</w:t>
      </w:r>
      <w:r>
        <w:rPr>
          <w:spacing w:val="-1"/>
        </w:rPr>
        <w:t>e</w:t>
      </w:r>
      <w:r>
        <w:rPr>
          <w:spacing w:val="1"/>
        </w:rPr>
        <w:t>n</w:t>
      </w:r>
      <w:r>
        <w:t>t</w:t>
      </w:r>
      <w:r>
        <w:rPr>
          <w:spacing w:val="-1"/>
        </w:rPr>
        <w:t xml:space="preserve"> </w:t>
      </w:r>
      <w:r>
        <w:rPr>
          <w:spacing w:val="-2"/>
        </w:rPr>
        <w:t>a</w:t>
      </w:r>
      <w:r>
        <w:t>nd</w:t>
      </w:r>
      <w:r>
        <w:rPr>
          <w:spacing w:val="-1"/>
        </w:rPr>
        <w:t xml:space="preserve"> c</w:t>
      </w:r>
      <w:r>
        <w:t>on</w:t>
      </w:r>
      <w:r>
        <w:rPr>
          <w:spacing w:val="-1"/>
        </w:rPr>
        <w:t>d</w:t>
      </w:r>
      <w:r>
        <w:t>it</w:t>
      </w:r>
      <w:r>
        <w:rPr>
          <w:spacing w:val="-1"/>
        </w:rPr>
        <w:t>i</w:t>
      </w:r>
      <w:r>
        <w:t>on</w:t>
      </w:r>
      <w:r>
        <w:rPr>
          <w:spacing w:val="-2"/>
        </w:rPr>
        <w:t xml:space="preserve"> </w:t>
      </w:r>
      <w:r>
        <w:t>of</w:t>
      </w:r>
      <w:r>
        <w:rPr>
          <w:spacing w:val="-1"/>
        </w:rPr>
        <w:t xml:space="preserve"> t</w:t>
      </w:r>
      <w:r>
        <w:t>he</w:t>
      </w:r>
      <w:r>
        <w:rPr>
          <w:spacing w:val="-1"/>
        </w:rPr>
        <w:t xml:space="preserve"> </w:t>
      </w:r>
      <w:r>
        <w:rPr>
          <w:spacing w:val="-2"/>
        </w:rPr>
        <w:t>m</w:t>
      </w:r>
      <w:r>
        <w:rPr>
          <w:spacing w:val="-1"/>
        </w:rPr>
        <w:t>a</w:t>
      </w:r>
      <w:r>
        <w:t>nd</w:t>
      </w:r>
      <w:r>
        <w:rPr>
          <w:spacing w:val="-1"/>
        </w:rPr>
        <w:t>a</w:t>
      </w:r>
      <w:r>
        <w:t>rins</w:t>
      </w:r>
      <w:r>
        <w:rPr>
          <w:spacing w:val="-2"/>
        </w:rPr>
        <w:t xml:space="preserve"> </w:t>
      </w:r>
      <w:del w:id="188" w:author="Stephen Hatem" w:date="2019-05-14T13:58:00Z">
        <w:r w:rsidDel="00666413">
          <w:delText>(</w:delText>
        </w:r>
        <w:r w:rsidDel="00666413">
          <w:rPr>
            <w:spacing w:val="-1"/>
          </w:rPr>
          <w:delText>eas</w:delText>
        </w:r>
        <w:r w:rsidDel="00666413">
          <w:delText>y</w:delText>
        </w:r>
        <w:r w:rsidDel="00666413">
          <w:rPr>
            <w:spacing w:val="-1"/>
          </w:rPr>
          <w:delText xml:space="preserve"> </w:delText>
        </w:r>
        <w:r w:rsidDel="00666413">
          <w:delText>pe</w:delText>
        </w:r>
        <w:r w:rsidDel="00666413">
          <w:rPr>
            <w:spacing w:val="-1"/>
          </w:rPr>
          <w:delText>e</w:delText>
        </w:r>
        <w:r w:rsidDel="00666413">
          <w:delText>l</w:delText>
        </w:r>
        <w:r w:rsidDel="00666413">
          <w:rPr>
            <w:spacing w:val="-1"/>
          </w:rPr>
          <w:delText>e</w:delText>
        </w:r>
        <w:r w:rsidDel="00666413">
          <w:delText>rs)</w:delText>
        </w:r>
      </w:del>
      <w:r>
        <w:rPr>
          <w:spacing w:val="-1"/>
        </w:rPr>
        <w:t xml:space="preserve"> </w:t>
      </w:r>
      <w:r>
        <w:rPr>
          <w:spacing w:val="-2"/>
        </w:rPr>
        <w:t>m</w:t>
      </w:r>
      <w:r>
        <w:rPr>
          <w:spacing w:val="-1"/>
        </w:rPr>
        <w:t>u</w:t>
      </w:r>
      <w:r>
        <w:t>st</w:t>
      </w:r>
      <w:r>
        <w:rPr>
          <w:spacing w:val="-1"/>
        </w:rPr>
        <w:t xml:space="preserve"> </w:t>
      </w:r>
      <w:r>
        <w:t>be</w:t>
      </w:r>
      <w:r>
        <w:rPr>
          <w:spacing w:val="-2"/>
        </w:rPr>
        <w:t xml:space="preserve"> </w:t>
      </w:r>
      <w:r>
        <w:t>su</w:t>
      </w:r>
      <w:r>
        <w:rPr>
          <w:spacing w:val="-1"/>
        </w:rPr>
        <w:t>c</w:t>
      </w:r>
      <w:r>
        <w:t>h</w:t>
      </w:r>
      <w:r>
        <w:rPr>
          <w:spacing w:val="-1"/>
        </w:rPr>
        <w:t xml:space="preserve"> a</w:t>
      </w:r>
      <w:r>
        <w:t>s</w:t>
      </w:r>
      <w:r>
        <w:rPr>
          <w:spacing w:val="-2"/>
        </w:rPr>
        <w:t xml:space="preserve"> </w:t>
      </w:r>
      <w:r>
        <w:t xml:space="preserve">to </w:t>
      </w:r>
      <w:r>
        <w:rPr>
          <w:spacing w:val="-1"/>
        </w:rPr>
        <w:t>e</w:t>
      </w:r>
      <w:r>
        <w:rPr>
          <w:spacing w:val="1"/>
        </w:rPr>
        <w:t>n</w:t>
      </w:r>
      <w:r>
        <w:rPr>
          <w:spacing w:val="-2"/>
        </w:rPr>
        <w:t>a</w:t>
      </w:r>
      <w:r>
        <w:rPr>
          <w:spacing w:val="1"/>
        </w:rPr>
        <w:t>b</w:t>
      </w:r>
      <w:r>
        <w:t>le</w:t>
      </w:r>
      <w:r>
        <w:rPr>
          <w:spacing w:val="-3"/>
        </w:rPr>
        <w:t xml:space="preserve"> </w:t>
      </w:r>
      <w:r>
        <w:rPr>
          <w:spacing w:val="1"/>
        </w:rPr>
        <w:t>i</w:t>
      </w:r>
      <w:r>
        <w:t>t:</w:t>
      </w:r>
    </w:p>
    <w:p w14:paraId="34FD56E1" w14:textId="77777777" w:rsidR="00D41C24" w:rsidRDefault="00D41C24" w:rsidP="00D41C24">
      <w:pPr>
        <w:pStyle w:val="Bullet1G"/>
        <w:numPr>
          <w:ilvl w:val="0"/>
          <w:numId w:val="1"/>
        </w:numPr>
      </w:pPr>
      <w:r>
        <w:t>to w</w:t>
      </w:r>
      <w:r>
        <w:rPr>
          <w:spacing w:val="-1"/>
        </w:rPr>
        <w:t>i</w:t>
      </w:r>
      <w:r>
        <w:t>th</w:t>
      </w:r>
      <w:r>
        <w:rPr>
          <w:spacing w:val="-1"/>
        </w:rPr>
        <w:t>s</w:t>
      </w:r>
      <w:r>
        <w:t>t</w:t>
      </w:r>
      <w:r>
        <w:rPr>
          <w:spacing w:val="-1"/>
        </w:rPr>
        <w:t>an</w:t>
      </w:r>
      <w:r>
        <w:t>d t</w:t>
      </w:r>
      <w:r>
        <w:rPr>
          <w:spacing w:val="-1"/>
        </w:rPr>
        <w:t>ra</w:t>
      </w:r>
      <w:r>
        <w:t>nsp</w:t>
      </w:r>
      <w:r>
        <w:rPr>
          <w:spacing w:val="-1"/>
        </w:rPr>
        <w:t>o</w:t>
      </w:r>
      <w:r>
        <w:t>rt</w:t>
      </w:r>
      <w:r>
        <w:rPr>
          <w:spacing w:val="-1"/>
        </w:rPr>
        <w:t>at</w:t>
      </w:r>
      <w:r>
        <w:t>i</w:t>
      </w:r>
      <w:r>
        <w:rPr>
          <w:spacing w:val="-1"/>
        </w:rPr>
        <w:t>o</w:t>
      </w:r>
      <w:r>
        <w:t xml:space="preserve">n </w:t>
      </w:r>
      <w:r>
        <w:rPr>
          <w:spacing w:val="-1"/>
        </w:rPr>
        <w:t>a</w:t>
      </w:r>
      <w:r>
        <w:t>nd</w:t>
      </w:r>
      <w:r>
        <w:rPr>
          <w:spacing w:val="-1"/>
        </w:rPr>
        <w:t xml:space="preserve"> </w:t>
      </w:r>
      <w:r>
        <w:t>h</w:t>
      </w:r>
      <w:r>
        <w:rPr>
          <w:spacing w:val="-1"/>
        </w:rPr>
        <w:t>a</w:t>
      </w:r>
      <w:r>
        <w:t>n</w:t>
      </w:r>
      <w:r>
        <w:rPr>
          <w:spacing w:val="-1"/>
        </w:rPr>
        <w:t>d</w:t>
      </w:r>
      <w:r>
        <w:t>li</w:t>
      </w:r>
      <w:r>
        <w:rPr>
          <w:spacing w:val="-1"/>
        </w:rPr>
        <w:t>n</w:t>
      </w:r>
      <w:r>
        <w:t>g</w:t>
      </w:r>
    </w:p>
    <w:p w14:paraId="75FABD97" w14:textId="77777777" w:rsidR="00D41C24" w:rsidRDefault="00D41C24" w:rsidP="00D41C24">
      <w:pPr>
        <w:pStyle w:val="Bullet1G"/>
        <w:numPr>
          <w:ilvl w:val="0"/>
          <w:numId w:val="1"/>
        </w:numPr>
      </w:pPr>
      <w:r>
        <w:t xml:space="preserve">to </w:t>
      </w:r>
      <w:r>
        <w:rPr>
          <w:spacing w:val="-2"/>
        </w:rPr>
        <w:t>a</w:t>
      </w:r>
      <w:r>
        <w:t>rri</w:t>
      </w:r>
      <w:r>
        <w:rPr>
          <w:spacing w:val="1"/>
        </w:rPr>
        <w:t>v</w:t>
      </w:r>
      <w:r>
        <w:t>e</w:t>
      </w:r>
      <w:r>
        <w:rPr>
          <w:spacing w:val="-2"/>
        </w:rPr>
        <w:t xml:space="preserve"> </w:t>
      </w:r>
      <w:r>
        <w:t>in s</w:t>
      </w:r>
      <w:r>
        <w:rPr>
          <w:spacing w:val="-2"/>
        </w:rPr>
        <w:t>a</w:t>
      </w:r>
      <w:r>
        <w:rPr>
          <w:spacing w:val="1"/>
        </w:rPr>
        <w:t>t</w:t>
      </w:r>
      <w:r>
        <w:rPr>
          <w:spacing w:val="-1"/>
        </w:rPr>
        <w:t>i</w:t>
      </w:r>
      <w:r>
        <w:t>sf</w:t>
      </w:r>
      <w:r>
        <w:rPr>
          <w:spacing w:val="-2"/>
        </w:rPr>
        <w:t>a</w:t>
      </w:r>
      <w:r>
        <w:rPr>
          <w:spacing w:val="-1"/>
        </w:rPr>
        <w:t>c</w:t>
      </w:r>
      <w:r>
        <w:t>t</w:t>
      </w:r>
      <w:r>
        <w:rPr>
          <w:spacing w:val="1"/>
        </w:rPr>
        <w:t>o</w:t>
      </w:r>
      <w:r>
        <w:t>ry</w:t>
      </w:r>
      <w:r>
        <w:rPr>
          <w:spacing w:val="-1"/>
        </w:rPr>
        <w:t xml:space="preserve"> c</w:t>
      </w:r>
      <w:r>
        <w:rPr>
          <w:spacing w:val="1"/>
        </w:rPr>
        <w:t>ond</w:t>
      </w:r>
      <w:r>
        <w:rPr>
          <w:spacing w:val="-1"/>
        </w:rPr>
        <w:t>it</w:t>
      </w:r>
      <w:r>
        <w:rPr>
          <w:spacing w:val="1"/>
        </w:rPr>
        <w:t>i</w:t>
      </w:r>
      <w:r>
        <w:rPr>
          <w:spacing w:val="-1"/>
        </w:rPr>
        <w:t>o</w:t>
      </w:r>
      <w:r>
        <w:t xml:space="preserve">n </w:t>
      </w:r>
      <w:r>
        <w:rPr>
          <w:spacing w:val="-2"/>
        </w:rPr>
        <w:t>a</w:t>
      </w:r>
      <w:r>
        <w:t>t t</w:t>
      </w:r>
      <w:r>
        <w:rPr>
          <w:spacing w:val="1"/>
        </w:rPr>
        <w:t>h</w:t>
      </w:r>
      <w:r>
        <w:t>e</w:t>
      </w:r>
      <w:r>
        <w:rPr>
          <w:spacing w:val="-1"/>
        </w:rPr>
        <w:t xml:space="preserve"> </w:t>
      </w:r>
      <w:r>
        <w:rPr>
          <w:spacing w:val="1"/>
        </w:rPr>
        <w:t>p</w:t>
      </w:r>
      <w:r>
        <w:t>l</w:t>
      </w:r>
      <w:r>
        <w:rPr>
          <w:spacing w:val="-1"/>
        </w:rPr>
        <w:t>ac</w:t>
      </w:r>
      <w:r>
        <w:t>e</w:t>
      </w:r>
      <w:r>
        <w:rPr>
          <w:spacing w:val="-1"/>
        </w:rPr>
        <w:t xml:space="preserve"> </w:t>
      </w:r>
      <w:r>
        <w:rPr>
          <w:spacing w:val="1"/>
        </w:rPr>
        <w:t>o</w:t>
      </w:r>
      <w:r>
        <w:t xml:space="preserve">f </w:t>
      </w:r>
      <w:r>
        <w:rPr>
          <w:spacing w:val="1"/>
        </w:rPr>
        <w:t>d</w:t>
      </w:r>
      <w:r>
        <w:rPr>
          <w:spacing w:val="-2"/>
        </w:rPr>
        <w:t>e</w:t>
      </w:r>
      <w:r>
        <w:t>sti</w:t>
      </w:r>
      <w:r>
        <w:rPr>
          <w:spacing w:val="1"/>
        </w:rPr>
        <w:t>n</w:t>
      </w:r>
      <w:r>
        <w:rPr>
          <w:spacing w:val="-2"/>
        </w:rPr>
        <w:t>a</w:t>
      </w:r>
      <w:r>
        <w:rPr>
          <w:spacing w:val="1"/>
        </w:rPr>
        <w:t>t</w:t>
      </w:r>
      <w:r>
        <w:rPr>
          <w:spacing w:val="-1"/>
        </w:rPr>
        <w:t>ion</w:t>
      </w:r>
      <w:r>
        <w:t>.</w:t>
      </w:r>
    </w:p>
    <w:p w14:paraId="2F48517A" w14:textId="77777777" w:rsidR="00D41C24" w:rsidRDefault="00D41C24" w:rsidP="00D41C24">
      <w:pPr>
        <w:pStyle w:val="H1G"/>
      </w:pPr>
      <w:r>
        <w:tab/>
        <w:t>B.</w:t>
      </w:r>
      <w:r>
        <w:tab/>
      </w:r>
      <w:r>
        <w:rPr>
          <w:spacing w:val="1"/>
        </w:rPr>
        <w:t>M</w:t>
      </w:r>
      <w:r>
        <w:rPr>
          <w:spacing w:val="-1"/>
        </w:rPr>
        <w:t>a</w:t>
      </w:r>
      <w:r>
        <w:rPr>
          <w:spacing w:val="1"/>
        </w:rPr>
        <w:t>t</w:t>
      </w:r>
      <w:r>
        <w:t>u</w:t>
      </w:r>
      <w:r>
        <w:rPr>
          <w:spacing w:val="1"/>
        </w:rPr>
        <w:t>r</w:t>
      </w:r>
      <w:r>
        <w:rPr>
          <w:spacing w:val="-1"/>
        </w:rPr>
        <w:t>i</w:t>
      </w:r>
      <w:r>
        <w:rPr>
          <w:spacing w:val="1"/>
        </w:rPr>
        <w:t>t</w:t>
      </w:r>
      <w:r>
        <w:t>y</w:t>
      </w:r>
      <w:r>
        <w:rPr>
          <w:spacing w:val="-7"/>
        </w:rPr>
        <w:t xml:space="preserve"> </w:t>
      </w:r>
      <w:r>
        <w:rPr>
          <w:spacing w:val="1"/>
        </w:rPr>
        <w:t>r</w:t>
      </w:r>
      <w:r>
        <w:rPr>
          <w:spacing w:val="-1"/>
        </w:rPr>
        <w:t>e</w:t>
      </w:r>
      <w:r>
        <w:t>qui</w:t>
      </w:r>
      <w:r>
        <w:rPr>
          <w:spacing w:val="1"/>
        </w:rPr>
        <w:t>rem</w:t>
      </w:r>
      <w:r>
        <w:rPr>
          <w:spacing w:val="-1"/>
        </w:rPr>
        <w:t>e</w:t>
      </w:r>
      <w:r>
        <w:t>n</w:t>
      </w:r>
      <w:r>
        <w:rPr>
          <w:spacing w:val="1"/>
        </w:rPr>
        <w:t>ts</w:t>
      </w:r>
    </w:p>
    <w:p w14:paraId="046A8679" w14:textId="77777777" w:rsidR="00D41C24" w:rsidRDefault="00D41C24" w:rsidP="00DB11B8">
      <w:pPr>
        <w:pStyle w:val="SingleTxtG"/>
      </w:pPr>
      <w:r>
        <w:rPr>
          <w:spacing w:val="-1"/>
        </w:rPr>
        <w:t>T</w:t>
      </w:r>
      <w:r>
        <w:rPr>
          <w:spacing w:val="1"/>
        </w:rPr>
        <w:t>h</w:t>
      </w:r>
      <w:r>
        <w:t>e</w:t>
      </w:r>
      <w:r>
        <w:rPr>
          <w:spacing w:val="3"/>
        </w:rPr>
        <w:t xml:space="preserve"> </w:t>
      </w:r>
      <w:r>
        <w:t>m</w:t>
      </w:r>
      <w:r>
        <w:rPr>
          <w:spacing w:val="-1"/>
        </w:rPr>
        <w:t>a</w:t>
      </w:r>
      <w:r>
        <w:t>nd</w:t>
      </w:r>
      <w:r>
        <w:rPr>
          <w:spacing w:val="-2"/>
        </w:rPr>
        <w:t>a</w:t>
      </w:r>
      <w:r>
        <w:t>rins</w:t>
      </w:r>
      <w:r>
        <w:rPr>
          <w:spacing w:val="3"/>
        </w:rPr>
        <w:t xml:space="preserve"> </w:t>
      </w:r>
      <w:del w:id="189" w:author="Stephen Hatem" w:date="2019-05-14T13:58:00Z">
        <w:r w:rsidDel="00666413">
          <w:delText>(</w:delText>
        </w:r>
        <w:r w:rsidDel="00666413">
          <w:rPr>
            <w:spacing w:val="-1"/>
          </w:rPr>
          <w:delText>ea</w:delText>
        </w:r>
        <w:r w:rsidDel="00666413">
          <w:delText>sy</w:delText>
        </w:r>
        <w:r w:rsidDel="00666413">
          <w:rPr>
            <w:spacing w:val="3"/>
          </w:rPr>
          <w:delText xml:space="preserve"> </w:delText>
        </w:r>
        <w:r w:rsidDel="00666413">
          <w:delText>pe</w:delText>
        </w:r>
        <w:r w:rsidDel="00666413">
          <w:rPr>
            <w:spacing w:val="-2"/>
          </w:rPr>
          <w:delText>e</w:delText>
        </w:r>
        <w:r w:rsidDel="00666413">
          <w:rPr>
            <w:spacing w:val="1"/>
          </w:rPr>
          <w:delText>l</w:delText>
        </w:r>
        <w:r w:rsidDel="00666413">
          <w:rPr>
            <w:spacing w:val="-2"/>
          </w:rPr>
          <w:delText>e</w:delText>
        </w:r>
        <w:r w:rsidDel="00666413">
          <w:delText>rs)</w:delText>
        </w:r>
      </w:del>
      <w:r>
        <w:rPr>
          <w:spacing w:val="4"/>
        </w:rPr>
        <w:t xml:space="preserve"> </w:t>
      </w:r>
      <w:r>
        <w:rPr>
          <w:spacing w:val="-2"/>
        </w:rPr>
        <w:t>m</w:t>
      </w:r>
      <w:r>
        <w:rPr>
          <w:spacing w:val="-1"/>
        </w:rPr>
        <w:t>u</w:t>
      </w:r>
      <w:r>
        <w:t>st</w:t>
      </w:r>
      <w:r>
        <w:rPr>
          <w:spacing w:val="4"/>
        </w:rPr>
        <w:t xml:space="preserve"> </w:t>
      </w:r>
      <w:r w:rsidRPr="00027A9F">
        <w:t>be suf</w:t>
      </w:r>
      <w:r w:rsidRPr="00027A9F">
        <w:rPr>
          <w:spacing w:val="-1"/>
        </w:rPr>
        <w:t>f</w:t>
      </w:r>
      <w:r w:rsidRPr="00027A9F">
        <w:t>i</w:t>
      </w:r>
      <w:r w:rsidRPr="00027A9F">
        <w:rPr>
          <w:spacing w:val="-1"/>
        </w:rPr>
        <w:t>c</w:t>
      </w:r>
      <w:r w:rsidRPr="00027A9F">
        <w:t>i</w:t>
      </w:r>
      <w:r w:rsidRPr="00027A9F">
        <w:rPr>
          <w:spacing w:val="-1"/>
        </w:rPr>
        <w:t>e</w:t>
      </w:r>
      <w:r w:rsidRPr="00027A9F">
        <w:rPr>
          <w:spacing w:val="1"/>
        </w:rPr>
        <w:t>n</w:t>
      </w:r>
      <w:r w:rsidRPr="00027A9F">
        <w:rPr>
          <w:spacing w:val="-1"/>
        </w:rPr>
        <w:t>t</w:t>
      </w:r>
      <w:r w:rsidRPr="00027A9F">
        <w:rPr>
          <w:spacing w:val="1"/>
        </w:rPr>
        <w:t>l</w:t>
      </w:r>
      <w:r w:rsidRPr="00027A9F">
        <w:t>y</w:t>
      </w:r>
      <w:r w:rsidRPr="00027A9F">
        <w:rPr>
          <w:spacing w:val="1"/>
        </w:rPr>
        <w:t xml:space="preserve"> </w:t>
      </w:r>
      <w:r w:rsidRPr="00027A9F">
        <w:t>d</w:t>
      </w:r>
      <w:r w:rsidRPr="00027A9F">
        <w:rPr>
          <w:spacing w:val="-1"/>
        </w:rPr>
        <w:t>e</w:t>
      </w:r>
      <w:r w:rsidRPr="00027A9F">
        <w:t>v</w:t>
      </w:r>
      <w:r w:rsidRPr="00027A9F">
        <w:rPr>
          <w:spacing w:val="-1"/>
        </w:rPr>
        <w:t>e</w:t>
      </w:r>
      <w:r w:rsidRPr="00027A9F">
        <w:rPr>
          <w:spacing w:val="1"/>
        </w:rPr>
        <w:t>l</w:t>
      </w:r>
      <w:r w:rsidRPr="00027A9F">
        <w:rPr>
          <w:spacing w:val="-1"/>
        </w:rPr>
        <w:t>o</w:t>
      </w:r>
      <w:r w:rsidRPr="00027A9F">
        <w:t>p</w:t>
      </w:r>
      <w:r w:rsidRPr="00027A9F">
        <w:rPr>
          <w:spacing w:val="-2"/>
        </w:rPr>
        <w:t>e</w:t>
      </w:r>
      <w:r w:rsidRPr="00027A9F">
        <w:t>d</w:t>
      </w:r>
      <w:r w:rsidRPr="00027A9F">
        <w:rPr>
          <w:spacing w:val="3"/>
        </w:rPr>
        <w:t xml:space="preserve"> </w:t>
      </w:r>
      <w:r w:rsidRPr="00027A9F">
        <w:rPr>
          <w:spacing w:val="-1"/>
        </w:rPr>
        <w:t>a</w:t>
      </w:r>
      <w:r w:rsidRPr="00027A9F">
        <w:rPr>
          <w:spacing w:val="1"/>
        </w:rPr>
        <w:t>n</w:t>
      </w:r>
      <w:r w:rsidRPr="00027A9F">
        <w:t>d</w:t>
      </w:r>
      <w:r w:rsidRPr="00027A9F">
        <w:rPr>
          <w:spacing w:val="1"/>
        </w:rPr>
        <w:t xml:space="preserve"> </w:t>
      </w:r>
      <w:r w:rsidRPr="00027A9F">
        <w:rPr>
          <w:spacing w:val="-1"/>
        </w:rPr>
        <w:t>d</w:t>
      </w:r>
      <w:r w:rsidRPr="00027A9F">
        <w:rPr>
          <w:spacing w:val="1"/>
        </w:rPr>
        <w:t>i</w:t>
      </w:r>
      <w:r w:rsidRPr="00027A9F">
        <w:rPr>
          <w:spacing w:val="-1"/>
        </w:rPr>
        <w:t>sp</w:t>
      </w:r>
      <w:r w:rsidRPr="00027A9F">
        <w:rPr>
          <w:spacing w:val="1"/>
        </w:rPr>
        <w:t>l</w:t>
      </w:r>
      <w:r w:rsidRPr="00027A9F">
        <w:rPr>
          <w:spacing w:val="-2"/>
        </w:rPr>
        <w:t>a</w:t>
      </w:r>
      <w:r w:rsidRPr="00027A9F">
        <w:t>y</w:t>
      </w:r>
      <w:r w:rsidRPr="00027A9F">
        <w:rPr>
          <w:spacing w:val="2"/>
        </w:rPr>
        <w:t xml:space="preserve"> </w:t>
      </w:r>
      <w:r w:rsidRPr="00027A9F">
        <w:t>s</w:t>
      </w:r>
      <w:r w:rsidRPr="00027A9F">
        <w:rPr>
          <w:spacing w:val="-1"/>
        </w:rPr>
        <w:t>a</w:t>
      </w:r>
      <w:r w:rsidRPr="00027A9F">
        <w:t>tisf</w:t>
      </w:r>
      <w:r w:rsidRPr="00027A9F">
        <w:rPr>
          <w:spacing w:val="-2"/>
        </w:rPr>
        <w:t>a</w:t>
      </w:r>
      <w:r w:rsidRPr="00027A9F">
        <w:rPr>
          <w:spacing w:val="-1"/>
        </w:rPr>
        <w:t>c</w:t>
      </w:r>
      <w:r w:rsidRPr="00027A9F">
        <w:t>t</w:t>
      </w:r>
      <w:r w:rsidRPr="00027A9F">
        <w:rPr>
          <w:spacing w:val="1"/>
        </w:rPr>
        <w:t>o</w:t>
      </w:r>
      <w:r w:rsidRPr="00027A9F">
        <w:t>ry m</w:t>
      </w:r>
      <w:r w:rsidRPr="00027A9F">
        <w:rPr>
          <w:spacing w:val="-2"/>
        </w:rPr>
        <w:t>a</w:t>
      </w:r>
      <w:r w:rsidRPr="00027A9F">
        <w:rPr>
          <w:spacing w:val="1"/>
        </w:rPr>
        <w:t>t</w:t>
      </w:r>
      <w:r w:rsidRPr="00027A9F">
        <w:rPr>
          <w:spacing w:val="-1"/>
        </w:rPr>
        <w:t>u</w:t>
      </w:r>
      <w:r w:rsidRPr="00027A9F">
        <w:t>rity</w:t>
      </w:r>
      <w:r w:rsidRPr="00027A9F">
        <w:rPr>
          <w:spacing w:val="1"/>
        </w:rPr>
        <w:t xml:space="preserve"> </w:t>
      </w:r>
      <w:r w:rsidRPr="00027A9F">
        <w:rPr>
          <w:spacing w:val="-1"/>
        </w:rPr>
        <w:t>a</w:t>
      </w:r>
      <w:r w:rsidRPr="00027A9F">
        <w:t>nd</w:t>
      </w:r>
      <w:r w:rsidRPr="00027A9F">
        <w:rPr>
          <w:spacing w:val="-1"/>
        </w:rPr>
        <w:t>/o</w:t>
      </w:r>
      <w:r w:rsidRPr="00027A9F">
        <w:t>r</w:t>
      </w:r>
      <w:r w:rsidRPr="00027A9F">
        <w:rPr>
          <w:spacing w:val="2"/>
        </w:rPr>
        <w:t xml:space="preserve"> </w:t>
      </w:r>
      <w:r w:rsidRPr="00027A9F">
        <w:t>r</w:t>
      </w:r>
      <w:r w:rsidRPr="00027A9F">
        <w:rPr>
          <w:spacing w:val="-1"/>
        </w:rPr>
        <w:t>i</w:t>
      </w:r>
      <w:r w:rsidRPr="00027A9F">
        <w:rPr>
          <w:spacing w:val="1"/>
        </w:rPr>
        <w:t>p</w:t>
      </w:r>
      <w:r w:rsidRPr="00027A9F">
        <w:rPr>
          <w:spacing w:val="-1"/>
        </w:rPr>
        <w:t>e</w:t>
      </w:r>
      <w:r w:rsidRPr="00027A9F">
        <w:rPr>
          <w:spacing w:val="1"/>
        </w:rPr>
        <w:t>n</w:t>
      </w:r>
      <w:r w:rsidRPr="00027A9F">
        <w:rPr>
          <w:spacing w:val="-2"/>
        </w:rPr>
        <w:t>e</w:t>
      </w:r>
      <w:r w:rsidRPr="00027A9F">
        <w:t>ss,</w:t>
      </w:r>
      <w:r>
        <w:t xml:space="preserve"> </w:t>
      </w:r>
      <w:r>
        <w:rPr>
          <w:spacing w:val="-1"/>
        </w:rPr>
        <w:t>a</w:t>
      </w:r>
      <w:r>
        <w:rPr>
          <w:spacing w:val="1"/>
        </w:rPr>
        <w:t>c</w:t>
      </w:r>
      <w:r>
        <w:rPr>
          <w:spacing w:val="-1"/>
        </w:rPr>
        <w:t>co</w:t>
      </w:r>
      <w:r>
        <w:rPr>
          <w:spacing w:val="1"/>
        </w:rPr>
        <w:t>un</w:t>
      </w:r>
      <w:r>
        <w:t>t</w:t>
      </w:r>
      <w:r>
        <w:rPr>
          <w:spacing w:val="-7"/>
        </w:rPr>
        <w:t xml:space="preserve"> </w:t>
      </w:r>
      <w:r>
        <w:rPr>
          <w:spacing w:val="1"/>
        </w:rPr>
        <w:t>b</w:t>
      </w:r>
      <w:r>
        <w:rPr>
          <w:spacing w:val="-1"/>
        </w:rPr>
        <w:t>e</w:t>
      </w:r>
      <w:r>
        <w:t>i</w:t>
      </w:r>
      <w:r>
        <w:rPr>
          <w:spacing w:val="-1"/>
        </w:rPr>
        <w:t>n</w:t>
      </w:r>
      <w:r>
        <w:t>g</w:t>
      </w:r>
      <w:r>
        <w:rPr>
          <w:spacing w:val="-6"/>
        </w:rPr>
        <w:t xml:space="preserve"> </w:t>
      </w:r>
      <w:r>
        <w:rPr>
          <w:spacing w:val="-1"/>
        </w:rPr>
        <w:t>ta</w:t>
      </w:r>
      <w:r>
        <w:rPr>
          <w:spacing w:val="1"/>
        </w:rPr>
        <w:t>k</w:t>
      </w:r>
      <w:r>
        <w:rPr>
          <w:spacing w:val="-2"/>
        </w:rPr>
        <w:t>e</w:t>
      </w:r>
      <w:r>
        <w:t>n</w:t>
      </w:r>
      <w:r>
        <w:rPr>
          <w:spacing w:val="-6"/>
        </w:rPr>
        <w:t xml:space="preserve"> </w:t>
      </w:r>
      <w:r>
        <w:rPr>
          <w:spacing w:val="1"/>
        </w:rPr>
        <w:t>o</w:t>
      </w:r>
      <w:r>
        <w:t>f</w:t>
      </w:r>
      <w:r>
        <w:rPr>
          <w:spacing w:val="-7"/>
        </w:rPr>
        <w:t xml:space="preserve"> </w:t>
      </w:r>
      <w:r>
        <w:rPr>
          <w:spacing w:val="-1"/>
        </w:rPr>
        <w:t>c</w:t>
      </w:r>
      <w:r>
        <w:t>rit</w:t>
      </w:r>
      <w:r>
        <w:rPr>
          <w:spacing w:val="-1"/>
        </w:rPr>
        <w:t>e</w:t>
      </w:r>
      <w:r>
        <w:t>ria</w:t>
      </w:r>
      <w:r>
        <w:rPr>
          <w:spacing w:val="-8"/>
        </w:rPr>
        <w:t xml:space="preserve"> </w:t>
      </w:r>
      <w:r>
        <w:rPr>
          <w:spacing w:val="1"/>
        </w:rPr>
        <w:t>p</w:t>
      </w:r>
      <w:r>
        <w:t>r</w:t>
      </w:r>
      <w:r>
        <w:rPr>
          <w:spacing w:val="-1"/>
        </w:rPr>
        <w:t>o</w:t>
      </w:r>
      <w:r>
        <w:rPr>
          <w:spacing w:val="1"/>
        </w:rPr>
        <w:t>p</w:t>
      </w:r>
      <w:r>
        <w:rPr>
          <w:spacing w:val="-1"/>
        </w:rPr>
        <w:t>e</w:t>
      </w:r>
      <w:r>
        <w:t>r</w:t>
      </w:r>
      <w:r>
        <w:rPr>
          <w:spacing w:val="-7"/>
        </w:rPr>
        <w:t xml:space="preserve"> </w:t>
      </w:r>
      <w:r>
        <w:rPr>
          <w:spacing w:val="1"/>
        </w:rPr>
        <w:t>t</w:t>
      </w:r>
      <w:r>
        <w:t>o</w:t>
      </w:r>
      <w:r>
        <w:rPr>
          <w:spacing w:val="-8"/>
        </w:rPr>
        <w:t xml:space="preserve"> </w:t>
      </w:r>
      <w:r>
        <w:t>t</w:t>
      </w:r>
      <w:r>
        <w:rPr>
          <w:spacing w:val="1"/>
        </w:rPr>
        <w:t>h</w:t>
      </w:r>
      <w:r>
        <w:t>e</w:t>
      </w:r>
      <w:r>
        <w:rPr>
          <w:spacing w:val="-7"/>
        </w:rPr>
        <w:t xml:space="preserve"> </w:t>
      </w:r>
      <w:r>
        <w:rPr>
          <w:spacing w:val="-1"/>
        </w:rPr>
        <w:t>va</w:t>
      </w:r>
      <w:r>
        <w:t>ri</w:t>
      </w:r>
      <w:r>
        <w:rPr>
          <w:spacing w:val="-1"/>
        </w:rPr>
        <w:t>e</w:t>
      </w:r>
      <w:r>
        <w:t>t</w:t>
      </w:r>
      <w:r>
        <w:rPr>
          <w:spacing w:val="-1"/>
        </w:rPr>
        <w:t>y</w:t>
      </w:r>
      <w:r>
        <w:t>,</w:t>
      </w:r>
      <w:r>
        <w:rPr>
          <w:spacing w:val="-7"/>
        </w:rPr>
        <w:t xml:space="preserve"> </w:t>
      </w:r>
      <w:r>
        <w:rPr>
          <w:spacing w:val="1"/>
        </w:rPr>
        <w:t>t</w:t>
      </w:r>
      <w:r>
        <w:rPr>
          <w:spacing w:val="-1"/>
        </w:rPr>
        <w:t>h</w:t>
      </w:r>
      <w:r>
        <w:t>e</w:t>
      </w:r>
      <w:r>
        <w:rPr>
          <w:spacing w:val="-7"/>
        </w:rPr>
        <w:t xml:space="preserve"> </w:t>
      </w:r>
      <w:r>
        <w:t>time</w:t>
      </w:r>
      <w:r>
        <w:rPr>
          <w:spacing w:val="-8"/>
        </w:rPr>
        <w:t xml:space="preserve"> </w:t>
      </w:r>
      <w:r>
        <w:rPr>
          <w:spacing w:val="1"/>
        </w:rPr>
        <w:t>o</w:t>
      </w:r>
      <w:r>
        <w:t>f</w:t>
      </w:r>
      <w:r>
        <w:rPr>
          <w:spacing w:val="-7"/>
        </w:rPr>
        <w:t xml:space="preserve"> </w:t>
      </w:r>
      <w:r>
        <w:rPr>
          <w:spacing w:val="-1"/>
        </w:rPr>
        <w:t>p</w:t>
      </w:r>
      <w:r>
        <w:t>i</w:t>
      </w:r>
      <w:r>
        <w:rPr>
          <w:spacing w:val="-1"/>
        </w:rPr>
        <w:t>c</w:t>
      </w:r>
      <w:r>
        <w:rPr>
          <w:spacing w:val="1"/>
        </w:rPr>
        <w:t>k</w:t>
      </w:r>
      <w:r>
        <w:rPr>
          <w:spacing w:val="-1"/>
        </w:rPr>
        <w:t>i</w:t>
      </w:r>
      <w:r>
        <w:t>ng</w:t>
      </w:r>
      <w:r>
        <w:rPr>
          <w:spacing w:val="-6"/>
        </w:rPr>
        <w:t xml:space="preserve"> </w:t>
      </w:r>
      <w:r>
        <w:rPr>
          <w:spacing w:val="-2"/>
        </w:rPr>
        <w:t>a</w:t>
      </w:r>
      <w:r>
        <w:t>nd</w:t>
      </w:r>
      <w:r>
        <w:rPr>
          <w:spacing w:val="-7"/>
        </w:rPr>
        <w:t xml:space="preserve"> </w:t>
      </w:r>
      <w:r>
        <w:t>the</w:t>
      </w:r>
      <w:r>
        <w:rPr>
          <w:spacing w:val="-8"/>
        </w:rPr>
        <w:t xml:space="preserve"> </w:t>
      </w:r>
      <w:r>
        <w:t>g</w:t>
      </w:r>
      <w:r>
        <w:rPr>
          <w:spacing w:val="-1"/>
        </w:rPr>
        <w:t>r</w:t>
      </w:r>
      <w:r>
        <w:t>owing</w:t>
      </w:r>
      <w:r>
        <w:rPr>
          <w:spacing w:val="-7"/>
        </w:rPr>
        <w:t xml:space="preserve"> </w:t>
      </w:r>
      <w:r>
        <w:rPr>
          <w:spacing w:val="-1"/>
        </w:rPr>
        <w:t>a</w:t>
      </w:r>
      <w:r>
        <w:t>r</w:t>
      </w:r>
      <w:r>
        <w:rPr>
          <w:spacing w:val="-1"/>
        </w:rPr>
        <w:t>e</w:t>
      </w:r>
      <w:r>
        <w:rPr>
          <w:spacing w:val="1"/>
        </w:rPr>
        <w:t>a</w:t>
      </w:r>
      <w:r>
        <w:t>.</w:t>
      </w:r>
    </w:p>
    <w:p w14:paraId="05B57892" w14:textId="77777777" w:rsidR="00D41C24" w:rsidRDefault="00D41C24" w:rsidP="00DB11B8">
      <w:pPr>
        <w:pStyle w:val="SingleTxtG"/>
      </w:pPr>
      <w:r>
        <w:lastRenderedPageBreak/>
        <w:t>M</w:t>
      </w:r>
      <w:r>
        <w:rPr>
          <w:spacing w:val="-1"/>
        </w:rPr>
        <w:t>a</w:t>
      </w:r>
      <w:r>
        <w:t>tur</w:t>
      </w:r>
      <w:r>
        <w:rPr>
          <w:spacing w:val="-1"/>
        </w:rPr>
        <w:t>i</w:t>
      </w:r>
      <w:r>
        <w:t>ty</w:t>
      </w:r>
      <w:r>
        <w:rPr>
          <w:spacing w:val="1"/>
        </w:rPr>
        <w:t xml:space="preserve"> o</w:t>
      </w:r>
      <w:r>
        <w:t>f</w:t>
      </w:r>
      <w:r>
        <w:rPr>
          <w:spacing w:val="3"/>
        </w:rPr>
        <w:t xml:space="preserve"> </w:t>
      </w:r>
      <w:r>
        <w:rPr>
          <w:spacing w:val="-2"/>
        </w:rPr>
        <w:t>m</w:t>
      </w:r>
      <w:r>
        <w:rPr>
          <w:spacing w:val="-1"/>
        </w:rPr>
        <w:t>a</w:t>
      </w:r>
      <w:r>
        <w:t>nd</w:t>
      </w:r>
      <w:r>
        <w:rPr>
          <w:spacing w:val="-1"/>
        </w:rPr>
        <w:t>a</w:t>
      </w:r>
      <w:r>
        <w:t>rins</w:t>
      </w:r>
      <w:r>
        <w:rPr>
          <w:spacing w:val="1"/>
        </w:rPr>
        <w:t xml:space="preserve"> </w:t>
      </w:r>
      <w:del w:id="190" w:author="Stephen Hatem" w:date="2019-05-14T13:58:00Z">
        <w:r w:rsidDel="00666413">
          <w:delText>(</w:delText>
        </w:r>
        <w:r w:rsidDel="00666413">
          <w:rPr>
            <w:spacing w:val="-1"/>
          </w:rPr>
          <w:delText>e</w:delText>
        </w:r>
        <w:r w:rsidDel="00666413">
          <w:rPr>
            <w:spacing w:val="-2"/>
          </w:rPr>
          <w:delText>a</w:delText>
        </w:r>
        <w:r w:rsidDel="00666413">
          <w:delText>sy</w:delText>
        </w:r>
        <w:r w:rsidDel="00666413">
          <w:rPr>
            <w:spacing w:val="3"/>
          </w:rPr>
          <w:delText xml:space="preserve"> </w:delText>
        </w:r>
        <w:r w:rsidDel="00666413">
          <w:rPr>
            <w:spacing w:val="1"/>
          </w:rPr>
          <w:delText>p</w:delText>
        </w:r>
        <w:r w:rsidDel="00666413">
          <w:rPr>
            <w:spacing w:val="-1"/>
          </w:rPr>
          <w:delText>ee</w:delText>
        </w:r>
        <w:r w:rsidDel="00666413">
          <w:delText>l</w:delText>
        </w:r>
        <w:r w:rsidDel="00666413">
          <w:rPr>
            <w:spacing w:val="-1"/>
          </w:rPr>
          <w:delText>e</w:delText>
        </w:r>
        <w:r w:rsidDel="00666413">
          <w:delText>r</w:delText>
        </w:r>
        <w:r w:rsidDel="00666413">
          <w:rPr>
            <w:spacing w:val="-1"/>
          </w:rPr>
          <w:delText>s</w:delText>
        </w:r>
        <w:r w:rsidDel="00666413">
          <w:delText>)</w:delText>
        </w:r>
      </w:del>
      <w:r>
        <w:rPr>
          <w:spacing w:val="3"/>
        </w:rPr>
        <w:t xml:space="preserve"> </w:t>
      </w:r>
      <w:r>
        <w:t>is</w:t>
      </w:r>
      <w:r>
        <w:rPr>
          <w:spacing w:val="3"/>
        </w:rPr>
        <w:t xml:space="preserve"> </w:t>
      </w:r>
      <w:r>
        <w:t>d</w:t>
      </w:r>
      <w:r>
        <w:rPr>
          <w:spacing w:val="-1"/>
        </w:rPr>
        <w:t>e</w:t>
      </w:r>
      <w:r>
        <w:t>f</w:t>
      </w:r>
      <w:r>
        <w:rPr>
          <w:spacing w:val="-1"/>
        </w:rPr>
        <w:t>i</w:t>
      </w:r>
      <w:r>
        <w:t>n</w:t>
      </w:r>
      <w:r>
        <w:rPr>
          <w:spacing w:val="-1"/>
        </w:rPr>
        <w:t>e</w:t>
      </w:r>
      <w:r>
        <w:t>d</w:t>
      </w:r>
      <w:r>
        <w:rPr>
          <w:spacing w:val="3"/>
        </w:rPr>
        <w:t xml:space="preserve"> </w:t>
      </w:r>
      <w:r>
        <w:t xml:space="preserve">by </w:t>
      </w:r>
      <w:r>
        <w:rPr>
          <w:spacing w:val="1"/>
        </w:rPr>
        <w:t>t</w:t>
      </w:r>
      <w:r>
        <w:t>he fo</w:t>
      </w:r>
      <w:r>
        <w:rPr>
          <w:spacing w:val="-1"/>
        </w:rPr>
        <w:t>l</w:t>
      </w:r>
      <w:r>
        <w:t>low</w:t>
      </w:r>
      <w:r>
        <w:rPr>
          <w:spacing w:val="-1"/>
        </w:rPr>
        <w:t>i</w:t>
      </w:r>
      <w:r>
        <w:t>ng</w:t>
      </w:r>
      <w:r>
        <w:rPr>
          <w:spacing w:val="1"/>
        </w:rPr>
        <w:t xml:space="preserve"> </w:t>
      </w:r>
      <w:r>
        <w:t>p</w:t>
      </w:r>
      <w:r>
        <w:rPr>
          <w:spacing w:val="-1"/>
        </w:rPr>
        <w:t>a</w:t>
      </w:r>
      <w:r>
        <w:t>r</w:t>
      </w:r>
      <w:r>
        <w:rPr>
          <w:spacing w:val="-1"/>
        </w:rPr>
        <w:t>a</w:t>
      </w:r>
      <w:r>
        <w:t>m</w:t>
      </w:r>
      <w:r>
        <w:rPr>
          <w:spacing w:val="-2"/>
        </w:rPr>
        <w:t>e</w:t>
      </w:r>
      <w:r>
        <w:rPr>
          <w:spacing w:val="1"/>
        </w:rPr>
        <w:t>t</w:t>
      </w:r>
      <w:r>
        <w:rPr>
          <w:spacing w:val="-1"/>
        </w:rPr>
        <w:t>e</w:t>
      </w:r>
      <w:r>
        <w:t>rs</w:t>
      </w:r>
      <w:r>
        <w:rPr>
          <w:spacing w:val="1"/>
        </w:rPr>
        <w:t xml:space="preserve"> </w:t>
      </w:r>
      <w:r>
        <w:t>sp</w:t>
      </w:r>
      <w:r>
        <w:rPr>
          <w:spacing w:val="-1"/>
        </w:rPr>
        <w:t>ec</w:t>
      </w:r>
      <w:r>
        <w:t>ifi</w:t>
      </w:r>
      <w:r>
        <w:rPr>
          <w:spacing w:val="-1"/>
        </w:rPr>
        <w:t>e</w:t>
      </w:r>
      <w:r>
        <w:t>d</w:t>
      </w:r>
      <w:r>
        <w:rPr>
          <w:spacing w:val="3"/>
        </w:rPr>
        <w:t xml:space="preserve"> </w:t>
      </w:r>
      <w:r>
        <w:t>f</w:t>
      </w:r>
      <w:r>
        <w:rPr>
          <w:spacing w:val="-1"/>
        </w:rPr>
        <w:t>o</w:t>
      </w:r>
      <w:r>
        <w:t xml:space="preserve">r </w:t>
      </w:r>
      <w:r>
        <w:rPr>
          <w:spacing w:val="-1"/>
        </w:rPr>
        <w:t>e</w:t>
      </w:r>
      <w:r>
        <w:rPr>
          <w:spacing w:val="1"/>
        </w:rPr>
        <w:t>a</w:t>
      </w:r>
      <w:r>
        <w:rPr>
          <w:spacing w:val="-1"/>
        </w:rPr>
        <w:t>c</w:t>
      </w:r>
      <w:r>
        <w:t>h</w:t>
      </w:r>
      <w:r>
        <w:rPr>
          <w:spacing w:val="-1"/>
        </w:rPr>
        <w:t xml:space="preserve"> </w:t>
      </w:r>
      <w:r>
        <w:t>s</w:t>
      </w:r>
      <w:r>
        <w:rPr>
          <w:spacing w:val="1"/>
        </w:rPr>
        <w:t>p</w:t>
      </w:r>
      <w:r>
        <w:rPr>
          <w:spacing w:val="-1"/>
        </w:rPr>
        <w:t>ec</w:t>
      </w:r>
      <w:r>
        <w:t>i</w:t>
      </w:r>
      <w:r>
        <w:rPr>
          <w:spacing w:val="-1"/>
        </w:rPr>
        <w:t>e</w:t>
      </w:r>
      <w:r>
        <w:t xml:space="preserve">s </w:t>
      </w:r>
      <w:r>
        <w:rPr>
          <w:spacing w:val="1"/>
        </w:rPr>
        <w:t>b</w:t>
      </w:r>
      <w:r>
        <w:rPr>
          <w:spacing w:val="-1"/>
        </w:rPr>
        <w:t>e</w:t>
      </w:r>
      <w:r>
        <w:t>l</w:t>
      </w:r>
      <w:r>
        <w:rPr>
          <w:spacing w:val="1"/>
        </w:rPr>
        <w:t>o</w:t>
      </w:r>
      <w:r>
        <w:rPr>
          <w:spacing w:val="-1"/>
        </w:rPr>
        <w:t>w</w:t>
      </w:r>
      <w:r w:rsidR="00D367C6">
        <w:rPr>
          <w:rStyle w:val="FootnoteReference"/>
        </w:rPr>
        <w:footnoteReference w:id="27"/>
      </w:r>
      <w:r>
        <w:t>:</w:t>
      </w:r>
    </w:p>
    <w:tbl>
      <w:tblPr>
        <w:tblW w:w="720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10"/>
        <w:gridCol w:w="1704"/>
        <w:gridCol w:w="1725"/>
        <w:gridCol w:w="1461"/>
      </w:tblGrid>
      <w:tr w:rsidR="003E4E8D" w:rsidRPr="00596E27" w14:paraId="7572417B" w14:textId="77777777" w:rsidTr="005B20C1">
        <w:trPr>
          <w:cantSplit/>
          <w:tblHeader/>
        </w:trPr>
        <w:tc>
          <w:tcPr>
            <w:tcW w:w="1366" w:type="dxa"/>
            <w:tcBorders>
              <w:top w:val="single" w:sz="4" w:space="0" w:color="auto"/>
              <w:left w:val="nil"/>
              <w:bottom w:val="single" w:sz="12" w:space="0" w:color="auto"/>
              <w:right w:val="nil"/>
            </w:tcBorders>
            <w:shd w:val="clear" w:color="auto" w:fill="auto"/>
            <w:tcMar>
              <w:left w:w="0" w:type="dxa"/>
              <w:right w:w="0" w:type="dxa"/>
            </w:tcMar>
            <w:vAlign w:val="bottom"/>
          </w:tcPr>
          <w:p w14:paraId="1DDF3DC0" w14:textId="77777777" w:rsidR="003E4E8D" w:rsidRPr="00596E27" w:rsidRDefault="003E4E8D" w:rsidP="007C1962">
            <w:pPr>
              <w:keepNext/>
              <w:spacing w:before="80" w:after="80" w:line="200" w:lineRule="exact"/>
              <w:ind w:right="115"/>
              <w:rPr>
                <w:i/>
                <w:sz w:val="16"/>
              </w:rPr>
            </w:pPr>
          </w:p>
        </w:tc>
        <w:tc>
          <w:tcPr>
            <w:tcW w:w="1008" w:type="dxa"/>
            <w:tcBorders>
              <w:top w:val="single" w:sz="4" w:space="0" w:color="auto"/>
              <w:left w:val="nil"/>
              <w:bottom w:val="single" w:sz="12" w:space="0" w:color="auto"/>
              <w:right w:val="nil"/>
            </w:tcBorders>
            <w:shd w:val="clear" w:color="auto" w:fill="auto"/>
            <w:tcMar>
              <w:left w:w="0" w:type="dxa"/>
              <w:right w:w="0" w:type="dxa"/>
            </w:tcMar>
            <w:vAlign w:val="bottom"/>
          </w:tcPr>
          <w:p w14:paraId="1850B7E2" w14:textId="77777777" w:rsidR="003E4E8D" w:rsidRPr="00596E27" w:rsidRDefault="003E4E8D" w:rsidP="007C1962">
            <w:pPr>
              <w:keepNext/>
              <w:spacing w:before="80" w:after="80" w:line="200" w:lineRule="exact"/>
              <w:ind w:right="115"/>
              <w:rPr>
                <w:i/>
                <w:sz w:val="16"/>
              </w:rPr>
            </w:pPr>
            <w:r w:rsidRPr="00596E27">
              <w:rPr>
                <w:i/>
                <w:sz w:val="16"/>
              </w:rPr>
              <w:t>Minimum juice content (per cent)</w:t>
            </w:r>
          </w:p>
        </w:tc>
        <w:tc>
          <w:tcPr>
            <w:tcW w:w="1020" w:type="dxa"/>
            <w:tcBorders>
              <w:top w:val="single" w:sz="4" w:space="0" w:color="auto"/>
              <w:left w:val="nil"/>
              <w:bottom w:val="single" w:sz="12" w:space="0" w:color="auto"/>
              <w:right w:val="nil"/>
            </w:tcBorders>
            <w:shd w:val="clear" w:color="auto" w:fill="auto"/>
            <w:tcMar>
              <w:left w:w="0" w:type="dxa"/>
              <w:right w:w="0" w:type="dxa"/>
            </w:tcMar>
            <w:vAlign w:val="bottom"/>
          </w:tcPr>
          <w:p w14:paraId="6BAB175D" w14:textId="77777777" w:rsidR="003E4E8D" w:rsidRPr="00596E27" w:rsidRDefault="003E4E8D" w:rsidP="007C1962">
            <w:pPr>
              <w:keepNext/>
              <w:spacing w:before="80" w:after="80" w:line="200" w:lineRule="exact"/>
              <w:ind w:right="115"/>
              <w:rPr>
                <w:i/>
                <w:sz w:val="16"/>
              </w:rPr>
            </w:pPr>
            <w:r w:rsidRPr="00596E27">
              <w:rPr>
                <w:i/>
                <w:sz w:val="16"/>
              </w:rPr>
              <w:t>Minimum sugar/acid ratio</w:t>
            </w:r>
          </w:p>
        </w:tc>
        <w:tc>
          <w:tcPr>
            <w:tcW w:w="864" w:type="dxa"/>
            <w:tcBorders>
              <w:top w:val="single" w:sz="4" w:space="0" w:color="auto"/>
              <w:left w:val="nil"/>
              <w:bottom w:val="single" w:sz="12" w:space="0" w:color="auto"/>
              <w:right w:val="nil"/>
            </w:tcBorders>
            <w:tcMar>
              <w:left w:w="0" w:type="dxa"/>
              <w:right w:w="0" w:type="dxa"/>
            </w:tcMar>
            <w:vAlign w:val="bottom"/>
          </w:tcPr>
          <w:p w14:paraId="1DAC48D1" w14:textId="77777777" w:rsidR="003E4E8D" w:rsidRPr="00596E27" w:rsidRDefault="003E4E8D" w:rsidP="007C1962">
            <w:pPr>
              <w:keepNext/>
              <w:spacing w:before="80" w:after="80" w:line="200" w:lineRule="exact"/>
              <w:ind w:right="115"/>
              <w:rPr>
                <w:i/>
                <w:sz w:val="16"/>
              </w:rPr>
            </w:pPr>
            <w:r w:rsidRPr="00596E27">
              <w:rPr>
                <w:i/>
                <w:sz w:val="16"/>
              </w:rPr>
              <w:t>Colouring</w:t>
            </w:r>
          </w:p>
        </w:tc>
      </w:tr>
      <w:tr w:rsidR="003E4E8D" w:rsidRPr="00596E27" w14:paraId="46104CB1" w14:textId="77777777" w:rsidTr="005B20C1">
        <w:trPr>
          <w:cantSplit/>
        </w:trPr>
        <w:tc>
          <w:tcPr>
            <w:tcW w:w="1366" w:type="dxa"/>
            <w:tcBorders>
              <w:top w:val="single" w:sz="12" w:space="0" w:color="auto"/>
              <w:left w:val="nil"/>
              <w:bottom w:val="nil"/>
              <w:right w:val="nil"/>
            </w:tcBorders>
            <w:shd w:val="clear" w:color="auto" w:fill="auto"/>
            <w:tcMar>
              <w:left w:w="0" w:type="dxa"/>
              <w:right w:w="0" w:type="dxa"/>
            </w:tcMar>
          </w:tcPr>
          <w:p w14:paraId="3B46F76E" w14:textId="77777777" w:rsidR="003E4E8D" w:rsidRPr="00596E27" w:rsidRDefault="003E4E8D" w:rsidP="00FE2AE7">
            <w:pPr>
              <w:keepNext/>
              <w:spacing w:before="40" w:after="40" w:line="220" w:lineRule="exact"/>
            </w:pPr>
            <w:r w:rsidRPr="00596E27">
              <w:t>Satsumas</w:t>
            </w:r>
          </w:p>
        </w:tc>
        <w:tc>
          <w:tcPr>
            <w:tcW w:w="1008" w:type="dxa"/>
            <w:tcBorders>
              <w:top w:val="single" w:sz="12" w:space="0" w:color="auto"/>
              <w:left w:val="nil"/>
              <w:bottom w:val="nil"/>
              <w:right w:val="nil"/>
            </w:tcBorders>
            <w:shd w:val="clear" w:color="auto" w:fill="auto"/>
            <w:tcMar>
              <w:left w:w="0" w:type="dxa"/>
              <w:right w:w="0" w:type="dxa"/>
            </w:tcMar>
          </w:tcPr>
          <w:p w14:paraId="2C8F1898" w14:textId="77777777" w:rsidR="003E4E8D" w:rsidRPr="00596E27" w:rsidRDefault="003E4E8D" w:rsidP="00FE2AE7">
            <w:pPr>
              <w:keepNext/>
              <w:spacing w:before="40" w:after="40" w:line="220" w:lineRule="exact"/>
            </w:pPr>
            <w:r w:rsidRPr="00596E27">
              <w:t>33</w:t>
            </w:r>
          </w:p>
        </w:tc>
        <w:tc>
          <w:tcPr>
            <w:tcW w:w="1020" w:type="dxa"/>
            <w:tcBorders>
              <w:top w:val="single" w:sz="12" w:space="0" w:color="auto"/>
              <w:left w:val="nil"/>
              <w:bottom w:val="nil"/>
              <w:right w:val="nil"/>
            </w:tcBorders>
            <w:shd w:val="clear" w:color="auto" w:fill="auto"/>
            <w:tcMar>
              <w:left w:w="0" w:type="dxa"/>
              <w:right w:w="0" w:type="dxa"/>
            </w:tcMar>
          </w:tcPr>
          <w:p w14:paraId="08AF4CB3" w14:textId="77777777" w:rsidR="003E4E8D" w:rsidRPr="00596E27" w:rsidRDefault="003E4E8D" w:rsidP="00FE2AE7">
            <w:pPr>
              <w:keepNext/>
              <w:spacing w:before="40" w:after="40" w:line="220" w:lineRule="exact"/>
            </w:pPr>
            <w:r w:rsidRPr="00596E27">
              <w:t>6.5:1</w:t>
            </w:r>
          </w:p>
        </w:tc>
        <w:tc>
          <w:tcPr>
            <w:tcW w:w="864" w:type="dxa"/>
            <w:vMerge w:val="restart"/>
            <w:tcBorders>
              <w:top w:val="single" w:sz="12" w:space="0" w:color="auto"/>
              <w:left w:val="nil"/>
              <w:bottom w:val="single" w:sz="12" w:space="0" w:color="auto"/>
              <w:right w:val="nil"/>
            </w:tcBorders>
            <w:tcMar>
              <w:left w:w="0" w:type="dxa"/>
              <w:right w:w="0" w:type="dxa"/>
            </w:tcMar>
            <w:vAlign w:val="center"/>
          </w:tcPr>
          <w:p w14:paraId="481E1B76" w14:textId="77777777" w:rsidR="003E4E8D" w:rsidRPr="00596E27" w:rsidRDefault="003E4E8D" w:rsidP="00405CD9">
            <w:pPr>
              <w:keepNext/>
            </w:pPr>
          </w:p>
        </w:tc>
      </w:tr>
      <w:tr w:rsidR="003E4E8D" w:rsidRPr="00596E27" w14:paraId="16C07C1C" w14:textId="77777777" w:rsidTr="005B20C1">
        <w:trPr>
          <w:cantSplit/>
        </w:trPr>
        <w:tc>
          <w:tcPr>
            <w:tcW w:w="1366" w:type="dxa"/>
            <w:tcBorders>
              <w:top w:val="nil"/>
              <w:left w:val="nil"/>
              <w:bottom w:val="nil"/>
              <w:right w:val="nil"/>
            </w:tcBorders>
            <w:shd w:val="clear" w:color="auto" w:fill="auto"/>
            <w:tcMar>
              <w:left w:w="0" w:type="dxa"/>
              <w:right w:w="0" w:type="dxa"/>
            </w:tcMar>
          </w:tcPr>
          <w:p w14:paraId="7A5AFF6F" w14:textId="77777777" w:rsidR="003E4E8D" w:rsidRPr="00596E27" w:rsidRDefault="003E4E8D" w:rsidP="00FE2AE7">
            <w:pPr>
              <w:keepNext/>
              <w:spacing w:before="40" w:after="40" w:line="220" w:lineRule="exact"/>
            </w:pPr>
            <w:proofErr w:type="spellStart"/>
            <w:r w:rsidRPr="00596E27">
              <w:t>Clementines</w:t>
            </w:r>
            <w:proofErr w:type="spellEnd"/>
          </w:p>
        </w:tc>
        <w:tc>
          <w:tcPr>
            <w:tcW w:w="1008" w:type="dxa"/>
            <w:tcBorders>
              <w:top w:val="nil"/>
              <w:left w:val="nil"/>
              <w:bottom w:val="nil"/>
              <w:right w:val="nil"/>
            </w:tcBorders>
            <w:shd w:val="clear" w:color="auto" w:fill="auto"/>
            <w:tcMar>
              <w:left w:w="0" w:type="dxa"/>
              <w:right w:w="0" w:type="dxa"/>
            </w:tcMar>
          </w:tcPr>
          <w:p w14:paraId="10063D10" w14:textId="77777777" w:rsidR="003E4E8D" w:rsidRPr="00596E27" w:rsidRDefault="003E4E8D" w:rsidP="00FE2AE7">
            <w:pPr>
              <w:keepNext/>
              <w:spacing w:before="40" w:after="40" w:line="220" w:lineRule="exact"/>
            </w:pPr>
            <w:r w:rsidRPr="00596E27">
              <w:t>40</w:t>
            </w:r>
          </w:p>
        </w:tc>
        <w:tc>
          <w:tcPr>
            <w:tcW w:w="1020" w:type="dxa"/>
            <w:tcBorders>
              <w:top w:val="nil"/>
              <w:left w:val="nil"/>
              <w:bottom w:val="nil"/>
              <w:right w:val="nil"/>
            </w:tcBorders>
            <w:shd w:val="clear" w:color="auto" w:fill="auto"/>
            <w:tcMar>
              <w:left w:w="0" w:type="dxa"/>
              <w:right w:w="0" w:type="dxa"/>
            </w:tcMar>
          </w:tcPr>
          <w:p w14:paraId="5A614C7A" w14:textId="77777777" w:rsidR="003E4E8D" w:rsidRPr="00596E27" w:rsidRDefault="003E4E8D" w:rsidP="00FE2AE7">
            <w:pPr>
              <w:keepNext/>
              <w:spacing w:before="40" w:after="40" w:line="220" w:lineRule="exact"/>
            </w:pPr>
            <w:r w:rsidRPr="00596E27">
              <w:t>7.0:1</w:t>
            </w:r>
          </w:p>
        </w:tc>
        <w:tc>
          <w:tcPr>
            <w:tcW w:w="864" w:type="dxa"/>
            <w:vMerge/>
            <w:tcBorders>
              <w:top w:val="nil"/>
              <w:left w:val="nil"/>
              <w:bottom w:val="single" w:sz="12" w:space="0" w:color="auto"/>
              <w:right w:val="nil"/>
            </w:tcBorders>
            <w:shd w:val="clear" w:color="auto" w:fill="auto"/>
            <w:tcMar>
              <w:left w:w="0" w:type="dxa"/>
              <w:right w:w="0" w:type="dxa"/>
            </w:tcMar>
          </w:tcPr>
          <w:p w14:paraId="61BFD0F7" w14:textId="77777777" w:rsidR="003E4E8D" w:rsidRPr="00596E27" w:rsidRDefault="003E4E8D" w:rsidP="003E4E8D">
            <w:pPr>
              <w:keepNext/>
            </w:pPr>
          </w:p>
        </w:tc>
      </w:tr>
      <w:tr w:rsidR="003E4E8D" w:rsidRPr="00596E27" w14:paraId="14FC9AC8" w14:textId="77777777" w:rsidTr="00FE2AE7">
        <w:trPr>
          <w:cantSplit/>
        </w:trPr>
        <w:tc>
          <w:tcPr>
            <w:tcW w:w="1366" w:type="dxa"/>
            <w:tcBorders>
              <w:top w:val="nil"/>
              <w:left w:val="nil"/>
              <w:bottom w:val="single" w:sz="12" w:space="0" w:color="auto"/>
              <w:right w:val="nil"/>
            </w:tcBorders>
            <w:shd w:val="clear" w:color="auto" w:fill="auto"/>
            <w:tcMar>
              <w:left w:w="0" w:type="dxa"/>
              <w:right w:w="0" w:type="dxa"/>
            </w:tcMar>
          </w:tcPr>
          <w:p w14:paraId="7165F29E" w14:textId="77777777" w:rsidR="003E4E8D" w:rsidRPr="00596E27" w:rsidRDefault="003E4E8D" w:rsidP="00FE2AE7">
            <w:pPr>
              <w:keepNext/>
              <w:spacing w:before="40" w:after="40" w:line="220" w:lineRule="exact"/>
            </w:pPr>
            <w:r w:rsidRPr="00596E27">
              <w:t>Other mandarin varieties and their hybrids</w:t>
            </w:r>
          </w:p>
        </w:tc>
        <w:tc>
          <w:tcPr>
            <w:tcW w:w="1008" w:type="dxa"/>
            <w:tcBorders>
              <w:top w:val="nil"/>
              <w:left w:val="nil"/>
              <w:bottom w:val="single" w:sz="12" w:space="0" w:color="auto"/>
              <w:right w:val="nil"/>
            </w:tcBorders>
            <w:shd w:val="clear" w:color="auto" w:fill="auto"/>
            <w:tcMar>
              <w:left w:w="0" w:type="dxa"/>
              <w:right w:w="0" w:type="dxa"/>
            </w:tcMar>
          </w:tcPr>
          <w:p w14:paraId="6F199D4B" w14:textId="77777777" w:rsidR="003E4E8D" w:rsidRPr="00596E27" w:rsidRDefault="003E4E8D" w:rsidP="00FE2AE7">
            <w:pPr>
              <w:keepNext/>
              <w:spacing w:before="40" w:after="40" w:line="220" w:lineRule="exact"/>
            </w:pPr>
            <w:r w:rsidRPr="00596E27">
              <w:t>33</w:t>
            </w:r>
          </w:p>
        </w:tc>
        <w:tc>
          <w:tcPr>
            <w:tcW w:w="1020" w:type="dxa"/>
            <w:tcBorders>
              <w:top w:val="nil"/>
              <w:left w:val="nil"/>
              <w:bottom w:val="single" w:sz="12" w:space="0" w:color="auto"/>
              <w:right w:val="nil"/>
            </w:tcBorders>
            <w:shd w:val="clear" w:color="auto" w:fill="auto"/>
            <w:tcMar>
              <w:left w:w="0" w:type="dxa"/>
              <w:right w:w="0" w:type="dxa"/>
            </w:tcMar>
          </w:tcPr>
          <w:p w14:paraId="44B436DD" w14:textId="77777777" w:rsidR="003E4E8D" w:rsidRPr="00596E27" w:rsidRDefault="003E4E8D" w:rsidP="00FE2AE7">
            <w:pPr>
              <w:keepNext/>
              <w:spacing w:before="40" w:after="40" w:line="220" w:lineRule="exact"/>
            </w:pPr>
            <w:r w:rsidRPr="00596E27">
              <w:t>7.5:1</w:t>
            </w:r>
          </w:p>
        </w:tc>
        <w:tc>
          <w:tcPr>
            <w:tcW w:w="864" w:type="dxa"/>
            <w:vMerge/>
            <w:tcBorders>
              <w:top w:val="nil"/>
              <w:left w:val="nil"/>
              <w:bottom w:val="single" w:sz="12" w:space="0" w:color="auto"/>
              <w:right w:val="nil"/>
            </w:tcBorders>
            <w:shd w:val="clear" w:color="auto" w:fill="auto"/>
            <w:tcMar>
              <w:left w:w="0" w:type="dxa"/>
              <w:right w:w="0" w:type="dxa"/>
            </w:tcMar>
          </w:tcPr>
          <w:p w14:paraId="50A9966C" w14:textId="77777777" w:rsidR="003E4E8D" w:rsidRPr="00596E27" w:rsidRDefault="003E4E8D" w:rsidP="003E4E8D">
            <w:pPr>
              <w:keepNext/>
            </w:pPr>
          </w:p>
        </w:tc>
      </w:tr>
    </w:tbl>
    <w:p w14:paraId="39CAB390" w14:textId="77777777" w:rsidR="00D41C24" w:rsidDel="003B3944" w:rsidRDefault="00D41C24" w:rsidP="000A3878">
      <w:pPr>
        <w:pStyle w:val="SingleTxtG"/>
        <w:spacing w:before="120"/>
        <w:ind w:left="1138" w:right="1138"/>
        <w:rPr>
          <w:del w:id="191" w:author="Bickelmann, Ulrike" w:date="2019-05-17T14:13:00Z"/>
        </w:rPr>
      </w:pPr>
      <w:del w:id="192" w:author="Bickelmann, Ulrike" w:date="2019-05-17T14:13:00Z">
        <w:r w:rsidDel="003B3944">
          <w:rPr>
            <w:spacing w:val="-1"/>
          </w:rPr>
          <w:delText>T</w:delText>
        </w:r>
        <w:r w:rsidDel="003B3944">
          <w:rPr>
            <w:spacing w:val="1"/>
          </w:rPr>
          <w:delText>h</w:delText>
        </w:r>
        <w:r w:rsidDel="003B3944">
          <w:delText>e</w:delText>
        </w:r>
        <w:r w:rsidDel="003B3944">
          <w:rPr>
            <w:spacing w:val="5"/>
          </w:rPr>
          <w:delText xml:space="preserve"> </w:delText>
        </w:r>
        <w:r w:rsidDel="003B3944">
          <w:rPr>
            <w:spacing w:val="-1"/>
          </w:rPr>
          <w:delText>c</w:delText>
        </w:r>
        <w:r w:rsidDel="003B3944">
          <w:rPr>
            <w:spacing w:val="1"/>
          </w:rPr>
          <w:delText>o</w:delText>
        </w:r>
        <w:r w:rsidDel="003B3944">
          <w:delText>l</w:delText>
        </w:r>
        <w:r w:rsidDel="003B3944">
          <w:rPr>
            <w:spacing w:val="-1"/>
          </w:rPr>
          <w:delText>o</w:delText>
        </w:r>
        <w:r w:rsidDel="003B3944">
          <w:rPr>
            <w:spacing w:val="1"/>
          </w:rPr>
          <w:delText>u</w:delText>
        </w:r>
        <w:r w:rsidDel="003B3944">
          <w:rPr>
            <w:spacing w:val="-1"/>
          </w:rPr>
          <w:delText>r</w:delText>
        </w:r>
        <w:r w:rsidDel="003B3944">
          <w:delText>i</w:delText>
        </w:r>
        <w:r w:rsidDel="003B3944">
          <w:rPr>
            <w:spacing w:val="-1"/>
          </w:rPr>
          <w:delText>n</w:delText>
        </w:r>
        <w:r w:rsidDel="003B3944">
          <w:delText>g</w:delText>
        </w:r>
        <w:r w:rsidDel="003B3944">
          <w:rPr>
            <w:spacing w:val="6"/>
          </w:rPr>
          <w:delText xml:space="preserve"> </w:delText>
        </w:r>
        <w:r w:rsidDel="003B3944">
          <w:rPr>
            <w:spacing w:val="-2"/>
          </w:rPr>
          <w:delText>m</w:delText>
        </w:r>
        <w:r w:rsidDel="003B3944">
          <w:rPr>
            <w:spacing w:val="-1"/>
          </w:rPr>
          <w:delText>u</w:delText>
        </w:r>
        <w:r w:rsidDel="003B3944">
          <w:delText>st</w:delText>
        </w:r>
        <w:r w:rsidDel="003B3944">
          <w:rPr>
            <w:spacing w:val="6"/>
          </w:rPr>
          <w:delText xml:space="preserve"> </w:delText>
        </w:r>
        <w:r w:rsidDel="003B3944">
          <w:rPr>
            <w:spacing w:val="1"/>
          </w:rPr>
          <w:delText>b</w:delText>
        </w:r>
        <w:r w:rsidDel="003B3944">
          <w:delText>e</w:delText>
        </w:r>
        <w:r w:rsidDel="003B3944">
          <w:rPr>
            <w:spacing w:val="4"/>
          </w:rPr>
          <w:delText xml:space="preserve"> </w:delText>
        </w:r>
        <w:r w:rsidDel="003B3944">
          <w:delText>t</w:delText>
        </w:r>
        <w:r w:rsidDel="003B3944">
          <w:rPr>
            <w:spacing w:val="1"/>
          </w:rPr>
          <w:delText>y</w:delText>
        </w:r>
        <w:r w:rsidDel="003B3944">
          <w:rPr>
            <w:spacing w:val="-1"/>
          </w:rPr>
          <w:delText>p</w:delText>
        </w:r>
        <w:r w:rsidDel="003B3944">
          <w:rPr>
            <w:spacing w:val="1"/>
          </w:rPr>
          <w:delText>i</w:delText>
        </w:r>
        <w:r w:rsidDel="003B3944">
          <w:rPr>
            <w:spacing w:val="-2"/>
          </w:rPr>
          <w:delText>c</w:delText>
        </w:r>
        <w:r w:rsidDel="003B3944">
          <w:rPr>
            <w:spacing w:val="1"/>
          </w:rPr>
          <w:delText>a</w:delText>
        </w:r>
        <w:r w:rsidDel="003B3944">
          <w:delText>l</w:delText>
        </w:r>
        <w:r w:rsidDel="003B3944">
          <w:rPr>
            <w:spacing w:val="5"/>
          </w:rPr>
          <w:delText xml:space="preserve"> </w:delText>
        </w:r>
        <w:r w:rsidDel="003B3944">
          <w:rPr>
            <w:spacing w:val="1"/>
          </w:rPr>
          <w:delText>o</w:delText>
        </w:r>
        <w:r w:rsidDel="003B3944">
          <w:delText>f</w:delText>
        </w:r>
        <w:r w:rsidDel="003B3944">
          <w:rPr>
            <w:spacing w:val="5"/>
          </w:rPr>
          <w:delText xml:space="preserve"> </w:delText>
        </w:r>
        <w:r w:rsidDel="003B3944">
          <w:rPr>
            <w:spacing w:val="1"/>
          </w:rPr>
          <w:delText>t</w:delText>
        </w:r>
        <w:r w:rsidDel="003B3944">
          <w:rPr>
            <w:spacing w:val="-1"/>
          </w:rPr>
          <w:delText>h</w:delText>
        </w:r>
        <w:r w:rsidDel="003B3944">
          <w:delText>e</w:delText>
        </w:r>
        <w:r w:rsidDel="003B3944">
          <w:rPr>
            <w:spacing w:val="4"/>
          </w:rPr>
          <w:delText xml:space="preserve"> </w:delText>
        </w:r>
        <w:r w:rsidDel="003B3944">
          <w:rPr>
            <w:spacing w:val="1"/>
          </w:rPr>
          <w:delText>v</w:delText>
        </w:r>
        <w:r w:rsidDel="003B3944">
          <w:rPr>
            <w:spacing w:val="-1"/>
          </w:rPr>
          <w:delText>a</w:delText>
        </w:r>
        <w:r w:rsidDel="003B3944">
          <w:delText>ri</w:delText>
        </w:r>
        <w:r w:rsidDel="003B3944">
          <w:rPr>
            <w:spacing w:val="-1"/>
          </w:rPr>
          <w:delText>e</w:delText>
        </w:r>
        <w:r w:rsidDel="003B3944">
          <w:delText>ty</w:delText>
        </w:r>
        <w:r w:rsidDel="003B3944">
          <w:rPr>
            <w:spacing w:val="4"/>
          </w:rPr>
          <w:delText xml:space="preserve"> </w:delText>
        </w:r>
        <w:r w:rsidDel="003B3944">
          <w:rPr>
            <w:spacing w:val="1"/>
          </w:rPr>
          <w:delText>o</w:delText>
        </w:r>
        <w:r w:rsidDel="003B3944">
          <w:delText>n</w:delText>
        </w:r>
        <w:r w:rsidDel="003B3944">
          <w:rPr>
            <w:spacing w:val="5"/>
          </w:rPr>
          <w:delText xml:space="preserve"> </w:delText>
        </w:r>
        <w:r w:rsidDel="003B3944">
          <w:rPr>
            <w:spacing w:val="-1"/>
          </w:rPr>
          <w:delText>a</w:delText>
        </w:r>
        <w:r w:rsidDel="003B3944">
          <w:delText>t</w:delText>
        </w:r>
        <w:r w:rsidDel="003B3944">
          <w:rPr>
            <w:spacing w:val="6"/>
          </w:rPr>
          <w:delText xml:space="preserve"> </w:delText>
        </w:r>
        <w:r w:rsidDel="003B3944">
          <w:rPr>
            <w:spacing w:val="1"/>
          </w:rPr>
          <w:delText>l</w:delText>
        </w:r>
        <w:r w:rsidDel="003B3944">
          <w:rPr>
            <w:spacing w:val="-1"/>
          </w:rPr>
          <w:delText>eas</w:delText>
        </w:r>
        <w:r w:rsidDel="003B3944">
          <w:delText>t</w:delText>
        </w:r>
        <w:r w:rsidDel="003B3944">
          <w:rPr>
            <w:spacing w:val="6"/>
          </w:rPr>
          <w:delText xml:space="preserve"> </w:delText>
        </w:r>
        <w:r w:rsidDel="003B3944">
          <w:rPr>
            <w:spacing w:val="1"/>
          </w:rPr>
          <w:delText>on</w:delText>
        </w:r>
        <w:r w:rsidDel="003B3944">
          <w:delText>e</w:delText>
        </w:r>
        <w:r w:rsidDel="003B3944">
          <w:rPr>
            <w:spacing w:val="4"/>
          </w:rPr>
          <w:delText xml:space="preserve"> </w:delText>
        </w:r>
        <w:r w:rsidDel="003B3944">
          <w:rPr>
            <w:spacing w:val="1"/>
          </w:rPr>
          <w:delText>t</w:delText>
        </w:r>
        <w:r w:rsidDel="003B3944">
          <w:rPr>
            <w:spacing w:val="-2"/>
          </w:rPr>
          <w:delText>h</w:delText>
        </w:r>
        <w:r w:rsidDel="003B3944">
          <w:delText>ird</w:delText>
        </w:r>
        <w:r w:rsidDel="003B3944">
          <w:rPr>
            <w:spacing w:val="5"/>
          </w:rPr>
          <w:delText xml:space="preserve"> </w:delText>
        </w:r>
        <w:r w:rsidDel="003B3944">
          <w:rPr>
            <w:spacing w:val="-1"/>
          </w:rPr>
          <w:delText>o</w:delText>
        </w:r>
        <w:r w:rsidDel="003B3944">
          <w:delText>f</w:delText>
        </w:r>
        <w:r w:rsidDel="003B3944">
          <w:rPr>
            <w:spacing w:val="5"/>
          </w:rPr>
          <w:delText xml:space="preserve"> </w:delText>
        </w:r>
        <w:r w:rsidDel="003B3944">
          <w:rPr>
            <w:spacing w:val="1"/>
          </w:rPr>
          <w:delText>t</w:delText>
        </w:r>
        <w:r w:rsidDel="003B3944">
          <w:delText>he</w:delText>
        </w:r>
        <w:r w:rsidDel="003B3944">
          <w:rPr>
            <w:spacing w:val="3"/>
          </w:rPr>
          <w:delText xml:space="preserve"> </w:delText>
        </w:r>
        <w:r w:rsidDel="003B3944">
          <w:rPr>
            <w:spacing w:val="2"/>
          </w:rPr>
          <w:delText>s</w:delText>
        </w:r>
        <w:r w:rsidDel="003B3944">
          <w:delText>u</w:delText>
        </w:r>
        <w:r w:rsidDel="003B3944">
          <w:rPr>
            <w:spacing w:val="-1"/>
          </w:rPr>
          <w:delText>r</w:delText>
        </w:r>
        <w:r w:rsidDel="003B3944">
          <w:delText>f</w:delText>
        </w:r>
        <w:r w:rsidDel="003B3944">
          <w:rPr>
            <w:spacing w:val="-1"/>
          </w:rPr>
          <w:delText>ac</w:delText>
        </w:r>
        <w:r w:rsidDel="003B3944">
          <w:delText>e</w:delText>
        </w:r>
        <w:r w:rsidDel="003B3944">
          <w:rPr>
            <w:spacing w:val="5"/>
          </w:rPr>
          <w:delText xml:space="preserve"> </w:delText>
        </w:r>
        <w:r w:rsidDel="003B3944">
          <w:rPr>
            <w:spacing w:val="1"/>
          </w:rPr>
          <w:delText>o</w:delText>
        </w:r>
        <w:r w:rsidDel="003B3944">
          <w:delText>f</w:delText>
        </w:r>
        <w:r w:rsidDel="003B3944">
          <w:rPr>
            <w:spacing w:val="5"/>
          </w:rPr>
          <w:delText xml:space="preserve"> </w:delText>
        </w:r>
        <w:r w:rsidDel="003B3944">
          <w:delText>the</w:delText>
        </w:r>
        <w:r w:rsidDel="003B3944">
          <w:rPr>
            <w:spacing w:val="4"/>
          </w:rPr>
          <w:delText xml:space="preserve"> </w:delText>
        </w:r>
        <w:r w:rsidDel="003B3944">
          <w:delText>fru</w:delText>
        </w:r>
        <w:r w:rsidDel="003B3944">
          <w:rPr>
            <w:spacing w:val="-1"/>
          </w:rPr>
          <w:delText>i</w:delText>
        </w:r>
        <w:r w:rsidDel="003B3944">
          <w:delText>t.</w:delText>
        </w:r>
      </w:del>
    </w:p>
    <w:p w14:paraId="30576B0A" w14:textId="77777777" w:rsidR="00D41C24" w:rsidDel="003B3944" w:rsidRDefault="00D41C24" w:rsidP="00DB11B8">
      <w:pPr>
        <w:pStyle w:val="SingleTxtG"/>
        <w:rPr>
          <w:del w:id="193" w:author="Bickelmann, Ulrike" w:date="2019-05-17T14:13:00Z"/>
        </w:rPr>
      </w:pPr>
      <w:del w:id="194" w:author="Bickelmann, Ulrike" w:date="2019-05-17T14:13:00Z">
        <w:r w:rsidDel="003B3944">
          <w:rPr>
            <w:b/>
            <w:bCs/>
          </w:rPr>
          <w:delText>[</w:delText>
        </w:r>
        <w:r w:rsidDel="003B3944">
          <w:delText>P</w:delText>
        </w:r>
        <w:r w:rsidDel="003B3944">
          <w:rPr>
            <w:spacing w:val="-1"/>
          </w:rPr>
          <w:delText>ro</w:delText>
        </w:r>
        <w:r w:rsidDel="003B3944">
          <w:delText>pos</w:delText>
        </w:r>
        <w:r w:rsidDel="003B3944">
          <w:rPr>
            <w:spacing w:val="-2"/>
          </w:rPr>
          <w:delText>a</w:delText>
        </w:r>
        <w:r w:rsidDel="003B3944">
          <w:delText xml:space="preserve">l </w:delText>
        </w:r>
        <w:r w:rsidDel="003B3944">
          <w:rPr>
            <w:spacing w:val="1"/>
          </w:rPr>
          <w:delText>b</w:delText>
        </w:r>
        <w:r w:rsidDel="003B3944">
          <w:delText>y</w:delText>
        </w:r>
        <w:r w:rsidDel="003B3944">
          <w:rPr>
            <w:spacing w:val="-1"/>
          </w:rPr>
          <w:delText xml:space="preserve"> S</w:delText>
        </w:r>
        <w:r w:rsidDel="003B3944">
          <w:rPr>
            <w:spacing w:val="1"/>
          </w:rPr>
          <w:delText>o</w:delText>
        </w:r>
        <w:r w:rsidDel="003B3944">
          <w:rPr>
            <w:spacing w:val="-1"/>
          </w:rPr>
          <w:delText>ut</w:delText>
        </w:r>
        <w:r w:rsidDel="003B3944">
          <w:delText>h Afri</w:delText>
        </w:r>
        <w:r w:rsidDel="003B3944">
          <w:rPr>
            <w:spacing w:val="-1"/>
          </w:rPr>
          <w:delText>c</w:delText>
        </w:r>
        <w:r w:rsidDel="003B3944">
          <w:delText>a</w:delText>
        </w:r>
        <w:r w:rsidDel="003B3944">
          <w:rPr>
            <w:spacing w:val="-2"/>
          </w:rPr>
          <w:delText xml:space="preserve"> </w:delText>
        </w:r>
        <w:r w:rsidDel="003B3944">
          <w:delText>to</w:delText>
        </w:r>
        <w:r w:rsidDel="003B3944">
          <w:rPr>
            <w:spacing w:val="1"/>
          </w:rPr>
          <w:delText xml:space="preserve"> </w:delText>
        </w:r>
        <w:r w:rsidDel="003B3944">
          <w:rPr>
            <w:spacing w:val="-2"/>
          </w:rPr>
          <w:delText>m</w:delText>
        </w:r>
        <w:r w:rsidDel="003B3944">
          <w:delText>ove</w:delText>
        </w:r>
        <w:r w:rsidDel="003B3944">
          <w:rPr>
            <w:spacing w:val="-1"/>
          </w:rPr>
          <w:delText xml:space="preserve"> </w:delText>
        </w:r>
        <w:r w:rsidDel="003B3944">
          <w:delText>s</w:delText>
        </w:r>
        <w:r w:rsidDel="003B3944">
          <w:rPr>
            <w:spacing w:val="-1"/>
          </w:rPr>
          <w:delText>e</w:delText>
        </w:r>
        <w:r w:rsidDel="003B3944">
          <w:rPr>
            <w:spacing w:val="1"/>
          </w:rPr>
          <w:delText>n</w:delText>
        </w:r>
        <w:r w:rsidDel="003B3944">
          <w:delText>t</w:delText>
        </w:r>
        <w:r w:rsidDel="003B3944">
          <w:rPr>
            <w:spacing w:val="-1"/>
          </w:rPr>
          <w:delText>e</w:delText>
        </w:r>
        <w:r w:rsidDel="003B3944">
          <w:delText>n</w:delText>
        </w:r>
        <w:r w:rsidDel="003B3944">
          <w:rPr>
            <w:spacing w:val="-1"/>
          </w:rPr>
          <w:delText>c</w:delText>
        </w:r>
        <w:r w:rsidDel="003B3944">
          <w:delText xml:space="preserve">e </w:delText>
        </w:r>
        <w:r w:rsidDel="003B3944">
          <w:rPr>
            <w:spacing w:val="-1"/>
          </w:rPr>
          <w:delText>a</w:delText>
        </w:r>
        <w:r w:rsidDel="003B3944">
          <w:delText>bo</w:delText>
        </w:r>
        <w:r w:rsidDel="003B3944">
          <w:rPr>
            <w:spacing w:val="-1"/>
          </w:rPr>
          <w:delText>u</w:delText>
        </w:r>
        <w:r w:rsidDel="003B3944">
          <w:delText xml:space="preserve">t </w:delText>
        </w:r>
        <w:r w:rsidDel="003B3944">
          <w:rPr>
            <w:spacing w:val="-2"/>
          </w:rPr>
          <w:delText>c</w:delText>
        </w:r>
        <w:r w:rsidDel="003B3944">
          <w:rPr>
            <w:spacing w:val="1"/>
          </w:rPr>
          <w:delText>o</w:delText>
        </w:r>
        <w:r w:rsidDel="003B3944">
          <w:delText>lo</w:delText>
        </w:r>
        <w:r w:rsidDel="003B3944">
          <w:rPr>
            <w:spacing w:val="-1"/>
          </w:rPr>
          <w:delText>u</w:delText>
        </w:r>
        <w:r w:rsidDel="003B3944">
          <w:delText>r</w:delText>
        </w:r>
        <w:r w:rsidDel="003B3944">
          <w:rPr>
            <w:spacing w:val="-1"/>
          </w:rPr>
          <w:delText>in</w:delText>
        </w:r>
        <w:r w:rsidDel="003B3944">
          <w:delText>g b</w:delText>
        </w:r>
        <w:r w:rsidDel="003B3944">
          <w:rPr>
            <w:spacing w:val="-1"/>
          </w:rPr>
          <w:delText>e</w:delText>
        </w:r>
        <w:r w:rsidDel="003B3944">
          <w:delText>low</w:delText>
        </w:r>
        <w:r w:rsidDel="003B3944">
          <w:rPr>
            <w:spacing w:val="-3"/>
          </w:rPr>
          <w:delText xml:space="preserve"> </w:delText>
        </w:r>
        <w:r w:rsidDel="003B3944">
          <w:rPr>
            <w:spacing w:val="1"/>
          </w:rPr>
          <w:delText>t</w:delText>
        </w:r>
        <w:r w:rsidDel="003B3944">
          <w:rPr>
            <w:spacing w:val="-2"/>
          </w:rPr>
          <w:delText>a</w:delText>
        </w:r>
        <w:r w:rsidDel="003B3944">
          <w:rPr>
            <w:spacing w:val="1"/>
          </w:rPr>
          <w:delText>b</w:delText>
        </w:r>
        <w:r w:rsidDel="003B3944">
          <w:delText>le.]</w:delText>
        </w:r>
      </w:del>
    </w:p>
    <w:p w14:paraId="24B21C4D" w14:textId="77777777" w:rsidR="00D41C24" w:rsidDel="003B3944" w:rsidRDefault="00D41C24" w:rsidP="00DB11B8">
      <w:pPr>
        <w:pStyle w:val="SingleTxtG"/>
        <w:rPr>
          <w:del w:id="195" w:author="Bickelmann, Ulrike" w:date="2019-05-17T14:13:00Z"/>
        </w:rPr>
      </w:pPr>
      <w:del w:id="196" w:author="Bickelmann, Ulrike" w:date="2019-05-17T14:13:00Z">
        <w:r w:rsidDel="003B3944">
          <w:rPr>
            <w:i/>
            <w:spacing w:val="-1"/>
          </w:rPr>
          <w:delText>Rem</w:delText>
        </w:r>
        <w:r w:rsidDel="003B3944">
          <w:rPr>
            <w:i/>
            <w:spacing w:val="1"/>
          </w:rPr>
          <w:delText>a</w:delText>
        </w:r>
        <w:r w:rsidDel="003B3944">
          <w:rPr>
            <w:i/>
          </w:rPr>
          <w:delText>rk</w:delText>
        </w:r>
        <w:r w:rsidDel="003B3944">
          <w:rPr>
            <w:i/>
            <w:spacing w:val="-1"/>
          </w:rPr>
          <w:delText xml:space="preserve"> </w:delText>
        </w:r>
        <w:r w:rsidDel="003B3944">
          <w:rPr>
            <w:i/>
            <w:spacing w:val="1"/>
          </w:rPr>
          <w:delText>b</w:delText>
        </w:r>
        <w:r w:rsidDel="003B3944">
          <w:rPr>
            <w:i/>
          </w:rPr>
          <w:delText>y</w:delText>
        </w:r>
        <w:r w:rsidDel="003B3944">
          <w:rPr>
            <w:i/>
            <w:spacing w:val="-1"/>
          </w:rPr>
          <w:delText xml:space="preserve"> Ge</w:delText>
        </w:r>
        <w:r w:rsidDel="003B3944">
          <w:rPr>
            <w:i/>
            <w:spacing w:val="2"/>
          </w:rPr>
          <w:delText>r</w:delText>
        </w:r>
        <w:r w:rsidDel="003B3944">
          <w:rPr>
            <w:i/>
          </w:rPr>
          <w:delText>m</w:delText>
        </w:r>
        <w:r w:rsidDel="003B3944">
          <w:rPr>
            <w:i/>
            <w:spacing w:val="-1"/>
          </w:rPr>
          <w:delText>a</w:delText>
        </w:r>
        <w:r w:rsidDel="003B3944">
          <w:rPr>
            <w:i/>
            <w:spacing w:val="1"/>
          </w:rPr>
          <w:delText>n</w:delText>
        </w:r>
        <w:r w:rsidDel="003B3944">
          <w:rPr>
            <w:i/>
            <w:spacing w:val="-1"/>
          </w:rPr>
          <w:delText>y</w:delText>
        </w:r>
        <w:r w:rsidDel="003B3944">
          <w:rPr>
            <w:i/>
          </w:rPr>
          <w:delText xml:space="preserve">: </w:delText>
        </w:r>
        <w:r w:rsidDel="003B3944">
          <w:delText>Wh</w:delText>
        </w:r>
        <w:r w:rsidDel="003B3944">
          <w:rPr>
            <w:spacing w:val="-1"/>
          </w:rPr>
          <w:delText>et</w:delText>
        </w:r>
        <w:r w:rsidDel="003B3944">
          <w:rPr>
            <w:spacing w:val="1"/>
          </w:rPr>
          <w:delText>h</w:delText>
        </w:r>
        <w:r w:rsidDel="003B3944">
          <w:rPr>
            <w:spacing w:val="-1"/>
          </w:rPr>
          <w:delText>e</w:delText>
        </w:r>
        <w:r w:rsidDel="003B3944">
          <w:delText>r</w:delText>
        </w:r>
        <w:r w:rsidDel="003B3944">
          <w:rPr>
            <w:spacing w:val="-1"/>
          </w:rPr>
          <w:delText xml:space="preserve"> </w:delText>
        </w:r>
        <w:r w:rsidDel="003B3944">
          <w:rPr>
            <w:spacing w:val="1"/>
          </w:rPr>
          <w:delText>t</w:delText>
        </w:r>
        <w:r w:rsidDel="003B3944">
          <w:delText>he</w:delText>
        </w:r>
        <w:r w:rsidDel="003B3944">
          <w:rPr>
            <w:spacing w:val="-2"/>
          </w:rPr>
          <w:delText xml:space="preserve"> </w:delText>
        </w:r>
        <w:r w:rsidDel="003B3944">
          <w:delText>s</w:delText>
        </w:r>
        <w:r w:rsidDel="003B3944">
          <w:rPr>
            <w:spacing w:val="-2"/>
          </w:rPr>
          <w:delText>e</w:delText>
        </w:r>
        <w:r w:rsidDel="003B3944">
          <w:rPr>
            <w:spacing w:val="1"/>
          </w:rPr>
          <w:delText>nt</w:delText>
        </w:r>
        <w:r w:rsidDel="003B3944">
          <w:rPr>
            <w:spacing w:val="-2"/>
          </w:rPr>
          <w:delText>e</w:delText>
        </w:r>
        <w:r w:rsidDel="003B3944">
          <w:delText xml:space="preserve">nce </w:delText>
        </w:r>
        <w:r w:rsidDel="003B3944">
          <w:rPr>
            <w:spacing w:val="-1"/>
          </w:rPr>
          <w:delText>p</w:delText>
        </w:r>
        <w:r w:rsidDel="003B3944">
          <w:delText>r</w:delText>
        </w:r>
        <w:r w:rsidDel="003B3944">
          <w:rPr>
            <w:spacing w:val="-1"/>
          </w:rPr>
          <w:delText>o</w:delText>
        </w:r>
        <w:r w:rsidDel="003B3944">
          <w:delText>po</w:delText>
        </w:r>
        <w:r w:rsidDel="003B3944">
          <w:rPr>
            <w:spacing w:val="-1"/>
          </w:rPr>
          <w:delText>se</w:delText>
        </w:r>
        <w:r w:rsidDel="003B3944">
          <w:delText xml:space="preserve">d </w:delText>
        </w:r>
        <w:r w:rsidDel="003B3944">
          <w:rPr>
            <w:spacing w:val="-1"/>
          </w:rPr>
          <w:delText>f</w:delText>
        </w:r>
        <w:r w:rsidDel="003B3944">
          <w:delText xml:space="preserve">or </w:delText>
        </w:r>
        <w:r w:rsidDel="003B3944">
          <w:rPr>
            <w:spacing w:val="-1"/>
          </w:rPr>
          <w:delText>d</w:delText>
        </w:r>
        <w:r w:rsidDel="003B3944">
          <w:rPr>
            <w:spacing w:val="-2"/>
          </w:rPr>
          <w:delText>e</w:delText>
        </w:r>
        <w:r w:rsidDel="003B3944">
          <w:rPr>
            <w:spacing w:val="1"/>
          </w:rPr>
          <w:delText>l</w:delText>
        </w:r>
        <w:r w:rsidDel="003B3944">
          <w:rPr>
            <w:spacing w:val="-2"/>
          </w:rPr>
          <w:delText>e</w:delText>
        </w:r>
        <w:r w:rsidDel="003B3944">
          <w:rPr>
            <w:spacing w:val="1"/>
          </w:rPr>
          <w:delText>t</w:delText>
        </w:r>
        <w:r w:rsidDel="003B3944">
          <w:delText>ion</w:delText>
        </w:r>
        <w:r w:rsidDel="003B3944">
          <w:rPr>
            <w:spacing w:val="-1"/>
          </w:rPr>
          <w:delText xml:space="preserve"> </w:delText>
        </w:r>
        <w:r w:rsidDel="003B3944">
          <w:delText>is</w:delText>
        </w:r>
        <w:r w:rsidDel="003B3944">
          <w:rPr>
            <w:spacing w:val="-1"/>
          </w:rPr>
          <w:delText xml:space="preserve"> </w:delText>
        </w:r>
        <w:r w:rsidDel="003B3944">
          <w:rPr>
            <w:spacing w:val="1"/>
          </w:rPr>
          <w:delText>n</w:delText>
        </w:r>
        <w:r w:rsidDel="003B3944">
          <w:rPr>
            <w:spacing w:val="-1"/>
          </w:rPr>
          <w:delText>ece</w:delText>
        </w:r>
        <w:r w:rsidDel="003B3944">
          <w:delText>ss</w:delText>
        </w:r>
        <w:r w:rsidDel="003B3944">
          <w:rPr>
            <w:spacing w:val="-1"/>
          </w:rPr>
          <w:delText>a</w:delText>
        </w:r>
        <w:r w:rsidDel="003B3944">
          <w:delText>ry</w:delText>
        </w:r>
        <w:r w:rsidDel="003B3944">
          <w:rPr>
            <w:spacing w:val="-1"/>
          </w:rPr>
          <w:delText xml:space="preserve"> </w:delText>
        </w:r>
        <w:r w:rsidDel="003B3944">
          <w:delText>whi</w:delText>
        </w:r>
        <w:r w:rsidDel="003B3944">
          <w:rPr>
            <w:spacing w:val="1"/>
          </w:rPr>
          <w:delText>l</w:delText>
        </w:r>
        <w:r w:rsidDel="003B3944">
          <w:delText>e</w:delText>
        </w:r>
        <w:r w:rsidDel="003B3944">
          <w:rPr>
            <w:spacing w:val="-3"/>
          </w:rPr>
          <w:delText xml:space="preserve"> </w:delText>
        </w:r>
        <w:r w:rsidDel="003B3944">
          <w:delText xml:space="preserve">the </w:delText>
        </w:r>
        <w:r w:rsidDel="003B3944">
          <w:rPr>
            <w:spacing w:val="-2"/>
          </w:rPr>
          <w:delText>m</w:delText>
        </w:r>
        <w:r w:rsidDel="003B3944">
          <w:delText>inima</w:delText>
        </w:r>
        <w:r w:rsidDel="003B3944">
          <w:rPr>
            <w:spacing w:val="-1"/>
          </w:rPr>
          <w:delText xml:space="preserve"> </w:delText>
        </w:r>
        <w:r w:rsidDel="003B3944">
          <w:rPr>
            <w:spacing w:val="1"/>
          </w:rPr>
          <w:delText>o</w:delText>
        </w:r>
        <w:r w:rsidDel="003B3944">
          <w:delText xml:space="preserve">f </w:delText>
        </w:r>
        <w:r w:rsidDel="003B3944">
          <w:rPr>
            <w:spacing w:val="-2"/>
          </w:rPr>
          <w:delText>c</w:delText>
        </w:r>
        <w:r w:rsidDel="003B3944">
          <w:rPr>
            <w:spacing w:val="1"/>
          </w:rPr>
          <w:delText>o</w:delText>
        </w:r>
        <w:r w:rsidDel="003B3944">
          <w:delText>lou</w:delText>
        </w:r>
        <w:r w:rsidDel="003B3944">
          <w:rPr>
            <w:spacing w:val="-1"/>
          </w:rPr>
          <w:delText>ri</w:delText>
        </w:r>
        <w:r w:rsidDel="003B3944">
          <w:delText xml:space="preserve">ng </w:delText>
        </w:r>
        <w:r w:rsidDel="003B3944">
          <w:rPr>
            <w:spacing w:val="-2"/>
          </w:rPr>
          <w:delText>a</w:delText>
        </w:r>
        <w:r w:rsidDel="003B3944">
          <w:delText>re d</w:delText>
        </w:r>
        <w:r w:rsidDel="003B3944">
          <w:rPr>
            <w:spacing w:val="-2"/>
          </w:rPr>
          <w:delText>e</w:delText>
        </w:r>
        <w:r w:rsidDel="003B3944">
          <w:delText>fin</w:delText>
        </w:r>
        <w:r w:rsidDel="003B3944">
          <w:rPr>
            <w:spacing w:val="-2"/>
          </w:rPr>
          <w:delText>e</w:delText>
        </w:r>
        <w:r w:rsidDel="003B3944">
          <w:delText>d sh</w:delText>
        </w:r>
        <w:r w:rsidDel="003B3944">
          <w:rPr>
            <w:spacing w:val="-1"/>
          </w:rPr>
          <w:delText>o</w:delText>
        </w:r>
        <w:r w:rsidDel="003B3944">
          <w:rPr>
            <w:spacing w:val="1"/>
          </w:rPr>
          <w:delText>u</w:delText>
        </w:r>
        <w:r w:rsidDel="003B3944">
          <w:rPr>
            <w:spacing w:val="-1"/>
          </w:rPr>
          <w:delText>l</w:delText>
        </w:r>
        <w:r w:rsidDel="003B3944">
          <w:delText xml:space="preserve">d </w:delText>
        </w:r>
        <w:r w:rsidDel="003B3944">
          <w:rPr>
            <w:spacing w:val="1"/>
          </w:rPr>
          <w:delText>b</w:delText>
        </w:r>
        <w:r w:rsidDel="003B3944">
          <w:delText>e</w:delText>
        </w:r>
        <w:r w:rsidDel="003B3944">
          <w:rPr>
            <w:spacing w:val="-2"/>
          </w:rPr>
          <w:delText xml:space="preserve"> </w:delText>
        </w:r>
        <w:r w:rsidDel="003B3944">
          <w:delText>dis</w:delText>
        </w:r>
        <w:r w:rsidDel="003B3944">
          <w:rPr>
            <w:spacing w:val="-1"/>
          </w:rPr>
          <w:delText>c</w:delText>
        </w:r>
        <w:r w:rsidDel="003B3944">
          <w:delText>u</w:delText>
        </w:r>
        <w:r w:rsidDel="003B3944">
          <w:rPr>
            <w:spacing w:val="-1"/>
          </w:rPr>
          <w:delText>s</w:delText>
        </w:r>
        <w:r w:rsidDel="003B3944">
          <w:delText>s</w:delText>
        </w:r>
        <w:r w:rsidDel="003B3944">
          <w:rPr>
            <w:spacing w:val="-1"/>
          </w:rPr>
          <w:delText>e</w:delText>
        </w:r>
        <w:r w:rsidDel="003B3944">
          <w:delText>d.</w:delText>
        </w:r>
      </w:del>
    </w:p>
    <w:p w14:paraId="5FF47C41" w14:textId="77777777" w:rsidR="00D41C24" w:rsidDel="003B3944" w:rsidRDefault="00D41C24" w:rsidP="00DB11B8">
      <w:pPr>
        <w:pStyle w:val="SingleTxtG"/>
        <w:rPr>
          <w:del w:id="197" w:author="Bickelmann, Ulrike" w:date="2019-05-17T14:13:00Z"/>
        </w:rPr>
      </w:pPr>
      <w:del w:id="198" w:author="Bickelmann, Ulrike" w:date="2019-05-17T14:13:00Z">
        <w:r w:rsidDel="003B3944">
          <w:rPr>
            <w:i/>
            <w:spacing w:val="-1"/>
          </w:rPr>
          <w:delText>Re</w:delText>
        </w:r>
        <w:r w:rsidDel="003B3944">
          <w:rPr>
            <w:i/>
          </w:rPr>
          <w:delText>m</w:delText>
        </w:r>
        <w:r w:rsidDel="003B3944">
          <w:rPr>
            <w:i/>
            <w:spacing w:val="1"/>
          </w:rPr>
          <w:delText>a</w:delText>
        </w:r>
        <w:r w:rsidDel="003B3944">
          <w:rPr>
            <w:i/>
          </w:rPr>
          <w:delText>rk</w:delText>
        </w:r>
        <w:r w:rsidDel="003B3944">
          <w:rPr>
            <w:i/>
            <w:spacing w:val="-1"/>
          </w:rPr>
          <w:delText xml:space="preserve"> </w:delText>
        </w:r>
        <w:r w:rsidDel="003B3944">
          <w:rPr>
            <w:i/>
          </w:rPr>
          <w:delText>by</w:delText>
        </w:r>
        <w:r w:rsidDel="003B3944">
          <w:rPr>
            <w:i/>
            <w:spacing w:val="-1"/>
          </w:rPr>
          <w:delText xml:space="preserve"> </w:delText>
        </w:r>
        <w:r w:rsidDel="003B3944">
          <w:rPr>
            <w:i/>
          </w:rPr>
          <w:delText>So</w:delText>
        </w:r>
        <w:r w:rsidDel="003B3944">
          <w:rPr>
            <w:i/>
            <w:spacing w:val="-1"/>
          </w:rPr>
          <w:delText>u</w:delText>
        </w:r>
        <w:r w:rsidDel="003B3944">
          <w:rPr>
            <w:i/>
          </w:rPr>
          <w:delText xml:space="preserve">th </w:delText>
        </w:r>
        <w:r w:rsidDel="003B3944">
          <w:rPr>
            <w:i/>
            <w:spacing w:val="-2"/>
          </w:rPr>
          <w:delText>A</w:delText>
        </w:r>
        <w:r w:rsidDel="003B3944">
          <w:rPr>
            <w:i/>
            <w:spacing w:val="1"/>
          </w:rPr>
          <w:delText>f</w:delText>
        </w:r>
        <w:r w:rsidDel="003B3944">
          <w:rPr>
            <w:i/>
            <w:spacing w:val="-1"/>
          </w:rPr>
          <w:delText>r</w:delText>
        </w:r>
        <w:r w:rsidDel="003B3944">
          <w:rPr>
            <w:i/>
            <w:spacing w:val="1"/>
          </w:rPr>
          <w:delText>i</w:delText>
        </w:r>
        <w:r w:rsidDel="003B3944">
          <w:rPr>
            <w:i/>
            <w:spacing w:val="-2"/>
          </w:rPr>
          <w:delText>c</w:delText>
        </w:r>
        <w:r w:rsidDel="003B3944">
          <w:rPr>
            <w:i/>
            <w:spacing w:val="-1"/>
          </w:rPr>
          <w:delText>a</w:delText>
        </w:r>
        <w:r w:rsidDel="003B3944">
          <w:delText>: S</w:delText>
        </w:r>
        <w:r w:rsidDel="003B3944">
          <w:rPr>
            <w:spacing w:val="-1"/>
          </w:rPr>
          <w:delText>ou</w:delText>
        </w:r>
        <w:r w:rsidDel="003B3944">
          <w:delText>th</w:delText>
        </w:r>
        <w:r w:rsidDel="003B3944">
          <w:rPr>
            <w:spacing w:val="-1"/>
          </w:rPr>
          <w:delText xml:space="preserve"> </w:delText>
        </w:r>
        <w:r w:rsidDel="003B3944">
          <w:delText>Afri</w:delText>
        </w:r>
        <w:r w:rsidDel="003B3944">
          <w:rPr>
            <w:spacing w:val="-1"/>
          </w:rPr>
          <w:delText>c</w:delText>
        </w:r>
        <w:r w:rsidDel="003B3944">
          <w:delText>a</w:delText>
        </w:r>
        <w:r w:rsidDel="003B3944">
          <w:rPr>
            <w:spacing w:val="-1"/>
          </w:rPr>
          <w:delText xml:space="preserve"> s</w:delText>
        </w:r>
        <w:r w:rsidDel="003B3944">
          <w:delText>up</w:delText>
        </w:r>
        <w:r w:rsidDel="003B3944">
          <w:rPr>
            <w:spacing w:val="-1"/>
          </w:rPr>
          <w:delText>po</w:delText>
        </w:r>
        <w:r w:rsidDel="003B3944">
          <w:delText>r</w:delText>
        </w:r>
        <w:r w:rsidDel="003B3944">
          <w:rPr>
            <w:spacing w:val="2"/>
          </w:rPr>
          <w:delText>t</w:delText>
        </w:r>
        <w:r w:rsidDel="003B3944">
          <w:delText>s</w:delText>
        </w:r>
        <w:r w:rsidDel="003B3944">
          <w:rPr>
            <w:spacing w:val="-1"/>
          </w:rPr>
          <w:delText xml:space="preserve"> t</w:delText>
        </w:r>
        <w:r w:rsidDel="003B3944">
          <w:delText>he</w:delText>
        </w:r>
        <w:r w:rsidDel="003B3944">
          <w:rPr>
            <w:spacing w:val="-1"/>
          </w:rPr>
          <w:delText xml:space="preserve"> </w:delText>
        </w:r>
        <w:r w:rsidDel="003B3944">
          <w:delText>in</w:delText>
        </w:r>
        <w:r w:rsidDel="003B3944">
          <w:rPr>
            <w:spacing w:val="-1"/>
          </w:rPr>
          <w:delText>c</w:delText>
        </w:r>
        <w:r w:rsidDel="003B3944">
          <w:delText>lu</w:delText>
        </w:r>
        <w:r w:rsidDel="003B3944">
          <w:rPr>
            <w:spacing w:val="-1"/>
          </w:rPr>
          <w:delText>sio</w:delText>
        </w:r>
        <w:r w:rsidDel="003B3944">
          <w:delText xml:space="preserve">n </w:delText>
        </w:r>
        <w:r w:rsidDel="003B3944">
          <w:rPr>
            <w:spacing w:val="1"/>
          </w:rPr>
          <w:delText>o</w:delText>
        </w:r>
        <w:r w:rsidDel="003B3944">
          <w:delText xml:space="preserve">f </w:delText>
        </w:r>
        <w:r w:rsidDel="003B3944">
          <w:rPr>
            <w:spacing w:val="-1"/>
          </w:rPr>
          <w:delText>th</w:delText>
        </w:r>
        <w:r w:rsidDel="003B3944">
          <w:rPr>
            <w:spacing w:val="2"/>
          </w:rPr>
          <w:delText>i</w:delText>
        </w:r>
        <w:r w:rsidDel="003B3944">
          <w:delText>s</w:delText>
        </w:r>
        <w:r w:rsidDel="003B3944">
          <w:rPr>
            <w:spacing w:val="-1"/>
          </w:rPr>
          <w:delText xml:space="preserve"> </w:delText>
        </w:r>
        <w:r w:rsidDel="003B3944">
          <w:rPr>
            <w:spacing w:val="1"/>
          </w:rPr>
          <w:delText>p</w:delText>
        </w:r>
        <w:r w:rsidDel="003B3944">
          <w:rPr>
            <w:spacing w:val="-1"/>
          </w:rPr>
          <w:delText>ara</w:delText>
        </w:r>
        <w:r w:rsidDel="003B3944">
          <w:rPr>
            <w:spacing w:val="1"/>
          </w:rPr>
          <w:delText>g</w:delText>
        </w:r>
        <w:r w:rsidDel="003B3944">
          <w:delText>r</w:delText>
        </w:r>
        <w:r w:rsidDel="003B3944">
          <w:rPr>
            <w:spacing w:val="-1"/>
          </w:rPr>
          <w:delText>a</w:delText>
        </w:r>
        <w:r w:rsidDel="003B3944">
          <w:delText>ph</w:delText>
        </w:r>
        <w:r w:rsidDel="003B3944">
          <w:rPr>
            <w:spacing w:val="-1"/>
          </w:rPr>
          <w:delText xml:space="preserve"> </w:delText>
        </w:r>
        <w:r w:rsidDel="003B3944">
          <w:delText>sin</w:delText>
        </w:r>
        <w:r w:rsidDel="003B3944">
          <w:rPr>
            <w:spacing w:val="-1"/>
          </w:rPr>
          <w:delText>c</w:delText>
        </w:r>
        <w:r w:rsidDel="003B3944">
          <w:delText>e so</w:delText>
        </w:r>
        <w:r w:rsidDel="003B3944">
          <w:rPr>
            <w:spacing w:val="-2"/>
          </w:rPr>
          <w:delText>m</w:delText>
        </w:r>
        <w:r w:rsidDel="003B3944">
          <w:rPr>
            <w:spacing w:val="-1"/>
          </w:rPr>
          <w:delText>e</w:delText>
        </w:r>
        <w:r w:rsidDel="003B3944">
          <w:delText>tim</w:delText>
        </w:r>
        <w:r w:rsidDel="003B3944">
          <w:rPr>
            <w:spacing w:val="-1"/>
          </w:rPr>
          <w:delText>e</w:delText>
        </w:r>
        <w:r w:rsidDel="003B3944">
          <w:delText>s wh</w:delText>
        </w:r>
        <w:r w:rsidDel="003B3944">
          <w:rPr>
            <w:spacing w:val="-2"/>
          </w:rPr>
          <w:delText>e</w:delText>
        </w:r>
        <w:r w:rsidDel="003B3944">
          <w:delText>n S</w:delText>
        </w:r>
        <w:r w:rsidDel="003B3944">
          <w:rPr>
            <w:spacing w:val="-1"/>
          </w:rPr>
          <w:delText>a</w:delText>
        </w:r>
        <w:r w:rsidDel="003B3944">
          <w:delText>tsum</w:delText>
        </w:r>
        <w:r w:rsidDel="003B3944">
          <w:rPr>
            <w:spacing w:val="-2"/>
          </w:rPr>
          <w:delText>a</w:delText>
        </w:r>
        <w:r w:rsidDel="003B3944">
          <w:delText xml:space="preserve">s </w:delText>
        </w:r>
        <w:r w:rsidDel="003B3944">
          <w:rPr>
            <w:spacing w:val="-1"/>
          </w:rPr>
          <w:delText>a</w:delText>
        </w:r>
        <w:r w:rsidDel="003B3944">
          <w:rPr>
            <w:spacing w:val="2"/>
          </w:rPr>
          <w:delText>r</w:delText>
        </w:r>
        <w:r w:rsidDel="003B3944">
          <w:delText>e</w:delText>
        </w:r>
        <w:r w:rsidDel="003B3944">
          <w:rPr>
            <w:spacing w:val="-1"/>
          </w:rPr>
          <w:delText xml:space="preserve"> </w:delText>
        </w:r>
        <w:r w:rsidDel="003B3944">
          <w:rPr>
            <w:spacing w:val="1"/>
          </w:rPr>
          <w:delText>h</w:delText>
        </w:r>
        <w:r w:rsidDel="003B3944">
          <w:rPr>
            <w:spacing w:val="-1"/>
          </w:rPr>
          <w:delText>a</w:delText>
        </w:r>
        <w:r w:rsidDel="003B3944">
          <w:delText>r</w:delText>
        </w:r>
        <w:r w:rsidDel="003B3944">
          <w:rPr>
            <w:spacing w:val="-1"/>
          </w:rPr>
          <w:delText>ve</w:delText>
        </w:r>
        <w:r w:rsidDel="003B3944">
          <w:delText>sted mat</w:delText>
        </w:r>
        <w:r w:rsidDel="003B3944">
          <w:rPr>
            <w:spacing w:val="1"/>
          </w:rPr>
          <w:delText>u</w:delText>
        </w:r>
        <w:r w:rsidDel="003B3944">
          <w:delText>re</w:delText>
        </w:r>
        <w:r w:rsidDel="003B3944">
          <w:rPr>
            <w:spacing w:val="-2"/>
          </w:rPr>
          <w:delText xml:space="preserve"> </w:delText>
        </w:r>
        <w:r w:rsidDel="003B3944">
          <w:rPr>
            <w:spacing w:val="1"/>
          </w:rPr>
          <w:delText>bu</w:delText>
        </w:r>
        <w:r w:rsidDel="003B3944">
          <w:delText>t not</w:delText>
        </w:r>
        <w:r w:rsidDel="003B3944">
          <w:rPr>
            <w:spacing w:val="-1"/>
          </w:rPr>
          <w:delText xml:space="preserve"> </w:delText>
        </w:r>
        <w:r w:rsidDel="003B3944">
          <w:delText>yet</w:delText>
        </w:r>
        <w:r w:rsidDel="003B3944">
          <w:rPr>
            <w:spacing w:val="1"/>
          </w:rPr>
          <w:delText xml:space="preserve"> </w:delText>
        </w:r>
        <w:r w:rsidDel="003B3944">
          <w:delText>f</w:delText>
        </w:r>
        <w:r w:rsidDel="003B3944">
          <w:rPr>
            <w:spacing w:val="1"/>
          </w:rPr>
          <w:delText>u</w:delText>
        </w:r>
        <w:r w:rsidDel="003B3944">
          <w:rPr>
            <w:spacing w:val="-1"/>
          </w:rPr>
          <w:delText>l</w:delText>
        </w:r>
        <w:r w:rsidDel="003B3944">
          <w:delText xml:space="preserve">ly </w:delText>
        </w:r>
        <w:r w:rsidDel="003B3944">
          <w:rPr>
            <w:spacing w:val="-1"/>
          </w:rPr>
          <w:delText>c</w:delText>
        </w:r>
        <w:r w:rsidDel="003B3944">
          <w:rPr>
            <w:spacing w:val="1"/>
          </w:rPr>
          <w:delText>o</w:delText>
        </w:r>
        <w:r w:rsidDel="003B3944">
          <w:delText>l</w:delText>
        </w:r>
        <w:r w:rsidDel="003B3944">
          <w:rPr>
            <w:spacing w:val="-1"/>
          </w:rPr>
          <w:delText>o</w:delText>
        </w:r>
        <w:r w:rsidDel="003B3944">
          <w:rPr>
            <w:spacing w:val="1"/>
          </w:rPr>
          <w:delText>u</w:delText>
        </w:r>
        <w:r w:rsidDel="003B3944">
          <w:delText>r</w:delText>
        </w:r>
        <w:r w:rsidDel="003B3944">
          <w:rPr>
            <w:spacing w:val="-1"/>
          </w:rPr>
          <w:delText>e</w:delText>
        </w:r>
        <w:r w:rsidDel="003B3944">
          <w:rPr>
            <w:spacing w:val="1"/>
          </w:rPr>
          <w:delText>d</w:delText>
        </w:r>
        <w:r w:rsidDel="003B3944">
          <w:delText>,</w:delText>
        </w:r>
        <w:r w:rsidDel="003B3944">
          <w:rPr>
            <w:spacing w:val="-2"/>
          </w:rPr>
          <w:delText xml:space="preserve"> </w:delText>
        </w:r>
        <w:r w:rsidDel="003B3944">
          <w:delText>t</w:delText>
        </w:r>
        <w:r w:rsidDel="003B3944">
          <w:rPr>
            <w:spacing w:val="1"/>
          </w:rPr>
          <w:delText>h</w:delText>
        </w:r>
        <w:r w:rsidDel="003B3944">
          <w:rPr>
            <w:spacing w:val="-1"/>
          </w:rPr>
          <w:delText>e</w:delText>
        </w:r>
        <w:r w:rsidDel="003B3944">
          <w:delText>y</w:delText>
        </w:r>
        <w:r w:rsidDel="003B3944">
          <w:rPr>
            <w:spacing w:val="-1"/>
          </w:rPr>
          <w:delText xml:space="preserve"> </w:delText>
        </w:r>
        <w:r w:rsidDel="003B3944">
          <w:rPr>
            <w:spacing w:val="1"/>
          </w:rPr>
          <w:delText>c</w:delText>
        </w:r>
        <w:r w:rsidDel="003B3944">
          <w:rPr>
            <w:spacing w:val="-1"/>
          </w:rPr>
          <w:delText>a</w:delText>
        </w:r>
        <w:r w:rsidDel="003B3944">
          <w:delText>n</w:delText>
        </w:r>
        <w:r w:rsidDel="003B3944">
          <w:rPr>
            <w:spacing w:val="-1"/>
          </w:rPr>
          <w:delText xml:space="preserve"> </w:delText>
        </w:r>
        <w:r w:rsidDel="003B3944">
          <w:delText>t</w:delText>
        </w:r>
        <w:r w:rsidDel="003B3944">
          <w:rPr>
            <w:spacing w:val="1"/>
          </w:rPr>
          <w:delText>h</w:delText>
        </w:r>
        <w:r w:rsidDel="003B3944">
          <w:rPr>
            <w:spacing w:val="-1"/>
          </w:rPr>
          <w:delText>e</w:delText>
        </w:r>
        <w:r w:rsidDel="003B3944">
          <w:delText xml:space="preserve">n </w:delText>
        </w:r>
        <w:r w:rsidDel="003B3944">
          <w:rPr>
            <w:spacing w:val="1"/>
          </w:rPr>
          <w:delText>b</w:delText>
        </w:r>
        <w:r w:rsidDel="003B3944">
          <w:delText>e s</w:delText>
        </w:r>
        <w:r w:rsidDel="003B3944">
          <w:rPr>
            <w:spacing w:val="-1"/>
          </w:rPr>
          <w:delText>h</w:delText>
        </w:r>
        <w:r w:rsidDel="003B3944">
          <w:delText>i</w:delText>
        </w:r>
        <w:r w:rsidDel="003B3944">
          <w:rPr>
            <w:spacing w:val="-1"/>
          </w:rPr>
          <w:delText>p</w:delText>
        </w:r>
        <w:r w:rsidDel="003B3944">
          <w:delText>p</w:delText>
        </w:r>
        <w:r w:rsidDel="003B3944">
          <w:rPr>
            <w:spacing w:val="-1"/>
          </w:rPr>
          <w:delText>e</w:delText>
        </w:r>
        <w:r w:rsidDel="003B3944">
          <w:delText xml:space="preserve">d </w:delText>
        </w:r>
        <w:r w:rsidDel="003B3944">
          <w:rPr>
            <w:spacing w:val="-1"/>
          </w:rPr>
          <w:delText>s</w:delText>
        </w:r>
        <w:r w:rsidDel="003B3944">
          <w:delText>li</w:delText>
        </w:r>
        <w:r w:rsidDel="003B3944">
          <w:rPr>
            <w:spacing w:val="-1"/>
          </w:rPr>
          <w:delText>g</w:delText>
        </w:r>
        <w:r w:rsidDel="003B3944">
          <w:delText>h</w:delText>
        </w:r>
        <w:r w:rsidDel="003B3944">
          <w:rPr>
            <w:spacing w:val="-1"/>
          </w:rPr>
          <w:delText>t</w:delText>
        </w:r>
        <w:r w:rsidDel="003B3944">
          <w:delText>ly</w:delText>
        </w:r>
        <w:r w:rsidDel="003B3944">
          <w:rPr>
            <w:spacing w:val="-1"/>
          </w:rPr>
          <w:delText xml:space="preserve"> </w:delText>
        </w:r>
        <w:r w:rsidDel="003B3944">
          <w:rPr>
            <w:spacing w:val="1"/>
          </w:rPr>
          <w:delText>g</w:delText>
        </w:r>
        <w:r w:rsidDel="003B3944">
          <w:delText>r</w:delText>
        </w:r>
        <w:r w:rsidDel="003B3944">
          <w:rPr>
            <w:spacing w:val="-1"/>
          </w:rPr>
          <w:delText>ee</w:delText>
        </w:r>
        <w:r w:rsidDel="003B3944">
          <w:rPr>
            <w:spacing w:val="1"/>
          </w:rPr>
          <w:delText>n</w:delText>
        </w:r>
        <w:r w:rsidDel="003B3944">
          <w:rPr>
            <w:spacing w:val="-2"/>
          </w:rPr>
          <w:delText>e</w:delText>
        </w:r>
        <w:r w:rsidDel="003B3944">
          <w:delText>r (ins</w:delText>
        </w:r>
        <w:r w:rsidDel="003B3944">
          <w:rPr>
            <w:spacing w:val="-1"/>
          </w:rPr>
          <w:delText>t</w:delText>
        </w:r>
        <w:r w:rsidDel="003B3944">
          <w:delText>e</w:delText>
        </w:r>
        <w:r w:rsidDel="003B3944">
          <w:rPr>
            <w:spacing w:val="-2"/>
          </w:rPr>
          <w:delText>a</w:delText>
        </w:r>
        <w:r w:rsidDel="003B3944">
          <w:delText xml:space="preserve">d of </w:delText>
        </w:r>
        <w:r w:rsidDel="003B3944">
          <w:rPr>
            <w:spacing w:val="1"/>
          </w:rPr>
          <w:delText>d</w:delText>
        </w:r>
        <w:r w:rsidDel="003B3944">
          <w:rPr>
            <w:spacing w:val="-2"/>
          </w:rPr>
          <w:delText>e</w:delText>
        </w:r>
        <w:r w:rsidDel="003B3944">
          <w:rPr>
            <w:spacing w:val="1"/>
          </w:rPr>
          <w:delText>g</w:delText>
        </w:r>
        <w:r w:rsidDel="003B3944">
          <w:delText>re</w:delText>
        </w:r>
        <w:r w:rsidDel="003B3944">
          <w:rPr>
            <w:spacing w:val="-2"/>
          </w:rPr>
          <w:delText>e</w:delText>
        </w:r>
        <w:r w:rsidDel="003B3944">
          <w:rPr>
            <w:spacing w:val="1"/>
          </w:rPr>
          <w:delText>n</w:delText>
        </w:r>
        <w:r w:rsidDel="003B3944">
          <w:delText>in</w:delText>
        </w:r>
        <w:r w:rsidDel="003B3944">
          <w:rPr>
            <w:spacing w:val="-1"/>
          </w:rPr>
          <w:delText>g</w:delText>
        </w:r>
        <w:r w:rsidDel="003B3944">
          <w:delText>)</w:delText>
        </w:r>
        <w:r w:rsidDel="003B3944">
          <w:rPr>
            <w:spacing w:val="-1"/>
          </w:rPr>
          <w:delText xml:space="preserve"> </w:delText>
        </w:r>
        <w:r w:rsidDel="003B3944">
          <w:rPr>
            <w:spacing w:val="1"/>
          </w:rPr>
          <w:delText>t</w:delText>
        </w:r>
        <w:r w:rsidDel="003B3944">
          <w:delText>o</w:delText>
        </w:r>
        <w:r w:rsidDel="003B3944">
          <w:rPr>
            <w:spacing w:val="-1"/>
          </w:rPr>
          <w:delText xml:space="preserve"> </w:delText>
        </w:r>
        <w:r w:rsidDel="003B3944">
          <w:delText>st</w:delText>
        </w:r>
        <w:r w:rsidDel="003B3944">
          <w:rPr>
            <w:spacing w:val="-1"/>
          </w:rPr>
          <w:delText>il</w:delText>
        </w:r>
        <w:r w:rsidDel="003B3944">
          <w:delText xml:space="preserve">l </w:delText>
        </w:r>
        <w:r w:rsidDel="003B3944">
          <w:rPr>
            <w:spacing w:val="2"/>
          </w:rPr>
          <w:delText>“</w:delText>
        </w:r>
        <w:r w:rsidDel="003B3944">
          <w:delText>r</w:delText>
        </w:r>
        <w:r w:rsidDel="003B3944">
          <w:rPr>
            <w:spacing w:val="-2"/>
          </w:rPr>
          <w:delText>e</w:delText>
        </w:r>
        <w:r w:rsidDel="003B3944">
          <w:delText>a</w:delText>
        </w:r>
        <w:r w:rsidDel="003B3944">
          <w:rPr>
            <w:spacing w:val="-3"/>
          </w:rPr>
          <w:delText>c</w:delText>
        </w:r>
        <w:r w:rsidDel="003B3944">
          <w:delText>h the</w:delText>
        </w:r>
        <w:r w:rsidDel="003B3944">
          <w:rPr>
            <w:spacing w:val="-1"/>
          </w:rPr>
          <w:delText xml:space="preserve"> c</w:delText>
        </w:r>
        <w:r w:rsidDel="003B3944">
          <w:rPr>
            <w:spacing w:val="1"/>
          </w:rPr>
          <w:delText>o</w:delText>
        </w:r>
        <w:r w:rsidDel="003B3944">
          <w:delText>l</w:delText>
        </w:r>
        <w:r w:rsidDel="003B3944">
          <w:rPr>
            <w:spacing w:val="-1"/>
          </w:rPr>
          <w:delText>o</w:delText>
        </w:r>
        <w:r w:rsidDel="003B3944">
          <w:delText>ur t</w:delText>
        </w:r>
        <w:r w:rsidDel="003B3944">
          <w:rPr>
            <w:spacing w:val="-1"/>
          </w:rPr>
          <w:delText>yp</w:delText>
        </w:r>
        <w:r w:rsidDel="003B3944">
          <w:rPr>
            <w:spacing w:val="1"/>
          </w:rPr>
          <w:delText>i</w:delText>
        </w:r>
        <w:r w:rsidDel="003B3944">
          <w:rPr>
            <w:spacing w:val="-2"/>
          </w:rPr>
          <w:delText>c</w:delText>
        </w:r>
        <w:r w:rsidDel="003B3944">
          <w:rPr>
            <w:spacing w:val="-1"/>
          </w:rPr>
          <w:delText>a</w:delText>
        </w:r>
        <w:r w:rsidDel="003B3944">
          <w:delText xml:space="preserve">l of the </w:delText>
        </w:r>
        <w:r w:rsidDel="003B3944">
          <w:rPr>
            <w:spacing w:val="1"/>
          </w:rPr>
          <w:delText>v</w:delText>
        </w:r>
        <w:r w:rsidDel="003B3944">
          <w:rPr>
            <w:spacing w:val="-1"/>
          </w:rPr>
          <w:delText>a</w:delText>
        </w:r>
        <w:r w:rsidDel="003B3944">
          <w:delText>ri</w:delText>
        </w:r>
        <w:r w:rsidDel="003B3944">
          <w:rPr>
            <w:spacing w:val="-2"/>
          </w:rPr>
          <w:delText>e</w:delText>
        </w:r>
        <w:r w:rsidDel="003B3944">
          <w:rPr>
            <w:spacing w:val="1"/>
          </w:rPr>
          <w:delText>t</w:delText>
        </w:r>
        <w:r w:rsidDel="003B3944">
          <w:delText>y</w:delText>
        </w:r>
        <w:r w:rsidDel="003B3944">
          <w:rPr>
            <w:spacing w:val="-1"/>
          </w:rPr>
          <w:delText xml:space="preserve"> </w:delText>
        </w:r>
        <w:r w:rsidDel="003B3944">
          <w:rPr>
            <w:spacing w:val="-2"/>
          </w:rPr>
          <w:delText>a</w:delText>
        </w:r>
        <w:r w:rsidDel="003B3944">
          <w:delText>t t</w:delText>
        </w:r>
        <w:r w:rsidDel="003B3944">
          <w:rPr>
            <w:spacing w:val="1"/>
          </w:rPr>
          <w:delText>h</w:delText>
        </w:r>
        <w:r w:rsidDel="003B3944">
          <w:rPr>
            <w:spacing w:val="-1"/>
          </w:rPr>
          <w:delText>e</w:delText>
        </w:r>
        <w:r w:rsidDel="003B3944">
          <w:delText xml:space="preserve">ir </w:delText>
        </w:r>
        <w:r w:rsidDel="003B3944">
          <w:rPr>
            <w:spacing w:val="1"/>
          </w:rPr>
          <w:delText>d</w:delText>
        </w:r>
        <w:r w:rsidDel="003B3944">
          <w:rPr>
            <w:spacing w:val="-2"/>
          </w:rPr>
          <w:delText>e</w:delText>
        </w:r>
        <w:r w:rsidDel="003B3944">
          <w:delText>sti</w:delText>
        </w:r>
        <w:r w:rsidDel="003B3944">
          <w:rPr>
            <w:spacing w:val="1"/>
          </w:rPr>
          <w:delText>n</w:delText>
        </w:r>
        <w:r w:rsidDel="003B3944">
          <w:rPr>
            <w:spacing w:val="-2"/>
          </w:rPr>
          <w:delText>a</w:delText>
        </w:r>
        <w:r w:rsidDel="003B3944">
          <w:rPr>
            <w:spacing w:val="1"/>
          </w:rPr>
          <w:delText>t</w:delText>
        </w:r>
        <w:r w:rsidDel="003B3944">
          <w:rPr>
            <w:spacing w:val="-1"/>
          </w:rPr>
          <w:delText>io</w:delText>
        </w:r>
        <w:r w:rsidDel="003B3944">
          <w:delText xml:space="preserve">n </w:delText>
        </w:r>
        <w:r w:rsidDel="003B3944">
          <w:rPr>
            <w:spacing w:val="1"/>
          </w:rPr>
          <w:delText>p</w:delText>
        </w:r>
        <w:r w:rsidDel="003B3944">
          <w:rPr>
            <w:spacing w:val="-1"/>
          </w:rPr>
          <w:delText>o</w:delText>
        </w:r>
        <w:r w:rsidDel="003B3944">
          <w:delText>i</w:delText>
        </w:r>
        <w:r w:rsidDel="003B3944">
          <w:rPr>
            <w:spacing w:val="-1"/>
          </w:rPr>
          <w:delText>n</w:delText>
        </w:r>
        <w:r w:rsidDel="003B3944">
          <w:rPr>
            <w:spacing w:val="1"/>
          </w:rPr>
          <w:delText>t</w:delText>
        </w:r>
        <w:r w:rsidDel="003B3944">
          <w:delText>.</w:delText>
        </w:r>
      </w:del>
    </w:p>
    <w:p w14:paraId="414FB1FD" w14:textId="77777777" w:rsidR="00D41C24" w:rsidDel="003B3944" w:rsidRDefault="00D41C24" w:rsidP="00DB11B8">
      <w:pPr>
        <w:pStyle w:val="SingleTxtG"/>
        <w:rPr>
          <w:del w:id="199" w:author="Bickelmann, Ulrike" w:date="2019-05-17T14:13:00Z"/>
        </w:rPr>
      </w:pPr>
      <w:del w:id="200" w:author="Bickelmann, Ulrike" w:date="2019-05-17T14:13:00Z">
        <w:r w:rsidDel="003B3944">
          <w:delText>M</w:delText>
        </w:r>
        <w:r w:rsidDel="003B3944">
          <w:rPr>
            <w:spacing w:val="-1"/>
          </w:rPr>
          <w:delText>an</w:delText>
        </w:r>
        <w:r w:rsidDel="003B3944">
          <w:rPr>
            <w:spacing w:val="1"/>
          </w:rPr>
          <w:delText>d</w:delText>
        </w:r>
        <w:r w:rsidDel="003B3944">
          <w:rPr>
            <w:spacing w:val="-1"/>
          </w:rPr>
          <w:delText>a</w:delText>
        </w:r>
        <w:r w:rsidDel="003B3944">
          <w:delText>rins</w:delText>
        </w:r>
        <w:r w:rsidDel="003B3944">
          <w:rPr>
            <w:spacing w:val="18"/>
          </w:rPr>
          <w:delText xml:space="preserve"> </w:delText>
        </w:r>
        <w:r w:rsidDel="003B3944">
          <w:delText>(</w:delText>
        </w:r>
        <w:r w:rsidDel="003B3944">
          <w:rPr>
            <w:spacing w:val="-2"/>
          </w:rPr>
          <w:delText>e</w:delText>
        </w:r>
        <w:r w:rsidDel="003B3944">
          <w:delText>a</w:delText>
        </w:r>
        <w:r w:rsidDel="003B3944">
          <w:rPr>
            <w:spacing w:val="-1"/>
          </w:rPr>
          <w:delText>s</w:delText>
        </w:r>
        <w:r w:rsidDel="003B3944">
          <w:delText>y</w:delText>
        </w:r>
        <w:r w:rsidDel="003B3944">
          <w:rPr>
            <w:spacing w:val="17"/>
          </w:rPr>
          <w:delText xml:space="preserve"> </w:delText>
        </w:r>
        <w:r w:rsidDel="003B3944">
          <w:rPr>
            <w:spacing w:val="2"/>
          </w:rPr>
          <w:delText>p</w:delText>
        </w:r>
        <w:r w:rsidDel="003B3944">
          <w:rPr>
            <w:spacing w:val="-1"/>
          </w:rPr>
          <w:delText>ee</w:delText>
        </w:r>
        <w:r w:rsidDel="003B3944">
          <w:delText>l</w:delText>
        </w:r>
        <w:r w:rsidDel="003B3944">
          <w:rPr>
            <w:spacing w:val="-1"/>
          </w:rPr>
          <w:delText>e</w:delText>
        </w:r>
        <w:r w:rsidDel="003B3944">
          <w:delText>rs)</w:delText>
        </w:r>
        <w:r w:rsidDel="003B3944">
          <w:rPr>
            <w:spacing w:val="18"/>
          </w:rPr>
          <w:delText xml:space="preserve"> </w:delText>
        </w:r>
        <w:r w:rsidDel="003B3944">
          <w:delText>me</w:delText>
        </w:r>
        <w:r w:rsidDel="003B3944">
          <w:rPr>
            <w:spacing w:val="-1"/>
          </w:rPr>
          <w:delText>e</w:delText>
        </w:r>
        <w:r w:rsidDel="003B3944">
          <w:delText>ti</w:delText>
        </w:r>
        <w:r w:rsidDel="003B3944">
          <w:rPr>
            <w:spacing w:val="-1"/>
          </w:rPr>
          <w:delText>n</w:delText>
        </w:r>
        <w:r w:rsidDel="003B3944">
          <w:delText>g</w:delText>
        </w:r>
        <w:r w:rsidDel="003B3944">
          <w:rPr>
            <w:spacing w:val="18"/>
          </w:rPr>
          <w:delText xml:space="preserve"> </w:delText>
        </w:r>
        <w:r w:rsidDel="003B3944">
          <w:delText>th</w:delText>
        </w:r>
        <w:r w:rsidDel="003B3944">
          <w:rPr>
            <w:spacing w:val="-1"/>
          </w:rPr>
          <w:delText>es</w:delText>
        </w:r>
        <w:r w:rsidDel="003B3944">
          <w:delText>e</w:delText>
        </w:r>
        <w:r w:rsidDel="003B3944">
          <w:rPr>
            <w:spacing w:val="18"/>
          </w:rPr>
          <w:delText xml:space="preserve"> </w:delText>
        </w:r>
        <w:r w:rsidDel="003B3944">
          <w:delText>mat</w:delText>
        </w:r>
        <w:r w:rsidDel="003B3944">
          <w:rPr>
            <w:spacing w:val="-1"/>
          </w:rPr>
          <w:delText>u</w:delText>
        </w:r>
        <w:r w:rsidDel="003B3944">
          <w:delText>rity</w:delText>
        </w:r>
        <w:r w:rsidDel="003B3944">
          <w:rPr>
            <w:spacing w:val="17"/>
          </w:rPr>
          <w:delText xml:space="preserve"> </w:delText>
        </w:r>
        <w:r w:rsidDel="003B3944">
          <w:delText>r</w:delText>
        </w:r>
        <w:r w:rsidDel="003B3944">
          <w:rPr>
            <w:spacing w:val="-1"/>
          </w:rPr>
          <w:delText>eq</w:delText>
        </w:r>
        <w:r w:rsidDel="003B3944">
          <w:delText>uir</w:delText>
        </w:r>
        <w:r w:rsidDel="003B3944">
          <w:rPr>
            <w:spacing w:val="-2"/>
          </w:rPr>
          <w:delText>e</w:delText>
        </w:r>
        <w:r w:rsidDel="003B3944">
          <w:delText>m</w:delText>
        </w:r>
        <w:r w:rsidDel="003B3944">
          <w:rPr>
            <w:spacing w:val="-1"/>
          </w:rPr>
          <w:delText>e</w:delText>
        </w:r>
        <w:r w:rsidDel="003B3944">
          <w:delText>nts</w:delText>
        </w:r>
        <w:r w:rsidDel="003B3944">
          <w:rPr>
            <w:spacing w:val="18"/>
          </w:rPr>
          <w:delText xml:space="preserve"> </w:delText>
        </w:r>
        <w:r w:rsidDel="003B3944">
          <w:delText>m</w:delText>
        </w:r>
        <w:r w:rsidDel="003B3944">
          <w:rPr>
            <w:spacing w:val="-1"/>
          </w:rPr>
          <w:delText>a</w:delText>
        </w:r>
        <w:r w:rsidDel="003B3944">
          <w:delText>y</w:delText>
        </w:r>
        <w:r w:rsidDel="003B3944">
          <w:rPr>
            <w:spacing w:val="18"/>
          </w:rPr>
          <w:delText xml:space="preserve"> </w:delText>
        </w:r>
        <w:r w:rsidDel="003B3944">
          <w:rPr>
            <w:spacing w:val="2"/>
          </w:rPr>
          <w:delText>b</w:delText>
        </w:r>
        <w:r w:rsidDel="003B3944">
          <w:delText>e</w:delText>
        </w:r>
        <w:r w:rsidDel="003B3944">
          <w:rPr>
            <w:spacing w:val="17"/>
          </w:rPr>
          <w:delText xml:space="preserve"> </w:delText>
        </w:r>
        <w:r w:rsidDel="003B3944">
          <w:rPr>
            <w:spacing w:val="1"/>
          </w:rPr>
          <w:delText>“</w:delText>
        </w:r>
        <w:r w:rsidDel="003B3944">
          <w:delText>d</w:delText>
        </w:r>
        <w:r w:rsidDel="003B3944">
          <w:rPr>
            <w:spacing w:val="-2"/>
          </w:rPr>
          <w:delText>e</w:delText>
        </w:r>
        <w:r w:rsidDel="003B3944">
          <w:delText>gr</w:delText>
        </w:r>
        <w:r w:rsidDel="003B3944">
          <w:rPr>
            <w:spacing w:val="-1"/>
          </w:rPr>
          <w:delText>ee</w:delText>
        </w:r>
        <w:r w:rsidDel="003B3944">
          <w:rPr>
            <w:spacing w:val="1"/>
          </w:rPr>
          <w:delText>n</w:delText>
        </w:r>
        <w:r w:rsidDel="003B3944">
          <w:rPr>
            <w:spacing w:val="-1"/>
          </w:rPr>
          <w:delText>e</w:delText>
        </w:r>
        <w:r w:rsidDel="003B3944">
          <w:rPr>
            <w:spacing w:val="1"/>
          </w:rPr>
          <w:delText>d</w:delText>
        </w:r>
        <w:r w:rsidDel="003B3944">
          <w:rPr>
            <w:spacing w:val="-1"/>
          </w:rPr>
          <w:delText>”</w:delText>
        </w:r>
        <w:r w:rsidDel="003B3944">
          <w:delText>.</w:delText>
        </w:r>
        <w:r w:rsidDel="003B3944">
          <w:rPr>
            <w:spacing w:val="19"/>
          </w:rPr>
          <w:delText xml:space="preserve"> </w:delText>
        </w:r>
        <w:r w:rsidDel="003B3944">
          <w:rPr>
            <w:spacing w:val="-1"/>
          </w:rPr>
          <w:delText>T</w:delText>
        </w:r>
        <w:r w:rsidDel="003B3944">
          <w:delText>his tr</w:delText>
        </w:r>
        <w:r w:rsidDel="003B3944">
          <w:rPr>
            <w:spacing w:val="-1"/>
          </w:rPr>
          <w:delText>ea</w:delText>
        </w:r>
        <w:r w:rsidDel="003B3944">
          <w:delText>tm</w:delText>
        </w:r>
        <w:r w:rsidDel="003B3944">
          <w:rPr>
            <w:spacing w:val="-1"/>
          </w:rPr>
          <w:delText>e</w:delText>
        </w:r>
        <w:r w:rsidDel="003B3944">
          <w:delText>nt</w:delText>
        </w:r>
        <w:r w:rsidDel="003B3944">
          <w:rPr>
            <w:spacing w:val="1"/>
          </w:rPr>
          <w:delText xml:space="preserve"> </w:delText>
        </w:r>
        <w:r w:rsidDel="003B3944">
          <w:delText>is</w:delText>
        </w:r>
        <w:r w:rsidDel="003B3944">
          <w:rPr>
            <w:spacing w:val="-1"/>
          </w:rPr>
          <w:delText xml:space="preserve"> o</w:delText>
        </w:r>
        <w:r w:rsidDel="003B3944">
          <w:rPr>
            <w:spacing w:val="1"/>
          </w:rPr>
          <w:delText>n</w:delText>
        </w:r>
        <w:r w:rsidDel="003B3944">
          <w:delText>ly p</w:delText>
        </w:r>
        <w:r w:rsidDel="003B3944">
          <w:rPr>
            <w:spacing w:val="-2"/>
          </w:rPr>
          <w:delText>e</w:delText>
        </w:r>
        <w:r w:rsidDel="003B3944">
          <w:rPr>
            <w:spacing w:val="2"/>
          </w:rPr>
          <w:delText>r</w:delText>
        </w:r>
        <w:r w:rsidDel="003B3944">
          <w:rPr>
            <w:spacing w:val="-2"/>
          </w:rPr>
          <w:delText>m</w:delText>
        </w:r>
        <w:r w:rsidDel="003B3944">
          <w:delText>it</w:delText>
        </w:r>
        <w:r w:rsidDel="003B3944">
          <w:rPr>
            <w:spacing w:val="1"/>
          </w:rPr>
          <w:delText>t</w:delText>
        </w:r>
        <w:r w:rsidDel="003B3944">
          <w:rPr>
            <w:spacing w:val="-2"/>
          </w:rPr>
          <w:delText>e</w:delText>
        </w:r>
        <w:r w:rsidDel="003B3944">
          <w:delText>d</w:delText>
        </w:r>
        <w:r w:rsidDel="003B3944">
          <w:rPr>
            <w:spacing w:val="1"/>
          </w:rPr>
          <w:delText xml:space="preserve"> </w:delText>
        </w:r>
        <w:r w:rsidDel="003B3944">
          <w:rPr>
            <w:spacing w:val="-1"/>
          </w:rPr>
          <w:delText>i</w:delText>
        </w:r>
        <w:r w:rsidDel="003B3944">
          <w:delText>f</w:delText>
        </w:r>
        <w:r w:rsidDel="003B3944">
          <w:rPr>
            <w:spacing w:val="1"/>
          </w:rPr>
          <w:delText xml:space="preserve"> </w:delText>
        </w:r>
        <w:r w:rsidDel="003B3944">
          <w:delText>the</w:delText>
        </w:r>
        <w:r w:rsidDel="003B3944">
          <w:rPr>
            <w:spacing w:val="-1"/>
          </w:rPr>
          <w:delText xml:space="preserve"> </w:delText>
        </w:r>
        <w:r w:rsidDel="003B3944">
          <w:delText>o</w:delText>
        </w:r>
        <w:r w:rsidDel="003B3944">
          <w:rPr>
            <w:spacing w:val="-1"/>
          </w:rPr>
          <w:delText>t</w:delText>
        </w:r>
        <w:r w:rsidDel="003B3944">
          <w:delText>h</w:delText>
        </w:r>
        <w:r w:rsidDel="003B3944">
          <w:rPr>
            <w:spacing w:val="-1"/>
          </w:rPr>
          <w:delText>e</w:delText>
        </w:r>
        <w:r w:rsidDel="003B3944">
          <w:delText>r</w:delText>
        </w:r>
        <w:r w:rsidDel="003B3944">
          <w:rPr>
            <w:spacing w:val="-1"/>
          </w:rPr>
          <w:delText xml:space="preserve"> </w:delText>
        </w:r>
        <w:r w:rsidDel="003B3944">
          <w:delText>n</w:delText>
        </w:r>
        <w:r w:rsidDel="003B3944">
          <w:rPr>
            <w:spacing w:val="-1"/>
          </w:rPr>
          <w:delText>a</w:delText>
        </w:r>
        <w:r w:rsidDel="003B3944">
          <w:delText>tu</w:delText>
        </w:r>
        <w:r w:rsidDel="003B3944">
          <w:rPr>
            <w:spacing w:val="-1"/>
          </w:rPr>
          <w:delText>ra</w:delText>
        </w:r>
        <w:r w:rsidDel="003B3944">
          <w:delText>l</w:delText>
        </w:r>
        <w:r w:rsidDel="003B3944">
          <w:rPr>
            <w:spacing w:val="1"/>
          </w:rPr>
          <w:delText xml:space="preserve"> </w:delText>
        </w:r>
        <w:r w:rsidDel="003B3944">
          <w:delText>org</w:delText>
        </w:r>
        <w:r w:rsidDel="003B3944">
          <w:rPr>
            <w:spacing w:val="-2"/>
          </w:rPr>
          <w:delText>a</w:delText>
        </w:r>
        <w:r w:rsidDel="003B3944">
          <w:delText>n</w:delText>
        </w:r>
        <w:r w:rsidDel="003B3944">
          <w:rPr>
            <w:spacing w:val="-1"/>
          </w:rPr>
          <w:delText>o</w:delText>
        </w:r>
        <w:r w:rsidDel="003B3944">
          <w:rPr>
            <w:spacing w:val="1"/>
          </w:rPr>
          <w:delText>l</w:delText>
        </w:r>
        <w:r w:rsidDel="003B3944">
          <w:rPr>
            <w:spacing w:val="-2"/>
          </w:rPr>
          <w:delText>e</w:delText>
        </w:r>
        <w:r w:rsidDel="003B3944">
          <w:delText xml:space="preserve">ptic </w:delText>
        </w:r>
        <w:r w:rsidDel="003B3944">
          <w:rPr>
            <w:spacing w:val="-1"/>
          </w:rPr>
          <w:delText>c</w:delText>
        </w:r>
        <w:r w:rsidDel="003B3944">
          <w:delText>h</w:delText>
        </w:r>
        <w:r w:rsidDel="003B3944">
          <w:rPr>
            <w:spacing w:val="-2"/>
          </w:rPr>
          <w:delText>a</w:delText>
        </w:r>
        <w:r w:rsidDel="003B3944">
          <w:delText>ra</w:delText>
        </w:r>
        <w:r w:rsidDel="003B3944">
          <w:rPr>
            <w:spacing w:val="-1"/>
          </w:rPr>
          <w:delText>c</w:delText>
        </w:r>
        <w:r w:rsidDel="003B3944">
          <w:delText>t</w:delText>
        </w:r>
        <w:r w:rsidDel="003B3944">
          <w:rPr>
            <w:spacing w:val="-1"/>
          </w:rPr>
          <w:delText>e</w:delText>
        </w:r>
        <w:r w:rsidDel="003B3944">
          <w:delText>risti</w:delText>
        </w:r>
        <w:r w:rsidDel="003B3944">
          <w:rPr>
            <w:spacing w:val="-2"/>
          </w:rPr>
          <w:delText>c</w:delText>
        </w:r>
        <w:r w:rsidDel="003B3944">
          <w:delText>s</w:delText>
        </w:r>
        <w:r w:rsidDel="003B3944">
          <w:rPr>
            <w:spacing w:val="1"/>
          </w:rPr>
          <w:delText xml:space="preserve"> </w:delText>
        </w:r>
        <w:r w:rsidDel="003B3944">
          <w:rPr>
            <w:spacing w:val="-2"/>
          </w:rPr>
          <w:delText>a</w:delText>
        </w:r>
        <w:r w:rsidDel="003B3944">
          <w:delText>re</w:delText>
        </w:r>
        <w:r w:rsidDel="003B3944">
          <w:rPr>
            <w:spacing w:val="-1"/>
          </w:rPr>
          <w:delText xml:space="preserve"> </w:delText>
        </w:r>
        <w:r w:rsidDel="003B3944">
          <w:delText xml:space="preserve">not </w:delText>
        </w:r>
        <w:r w:rsidDel="003B3944">
          <w:rPr>
            <w:spacing w:val="-2"/>
          </w:rPr>
          <w:delText>m</w:delText>
        </w:r>
        <w:r w:rsidDel="003B3944">
          <w:delText>od</w:delText>
        </w:r>
        <w:r w:rsidDel="003B3944">
          <w:rPr>
            <w:spacing w:val="-1"/>
          </w:rPr>
          <w:delText>i</w:delText>
        </w:r>
        <w:r w:rsidDel="003B3944">
          <w:delText>fi</w:delText>
        </w:r>
        <w:r w:rsidDel="003B3944">
          <w:rPr>
            <w:spacing w:val="-2"/>
          </w:rPr>
          <w:delText>e</w:delText>
        </w:r>
        <w:r w:rsidDel="003B3944">
          <w:rPr>
            <w:spacing w:val="1"/>
          </w:rPr>
          <w:delText>d</w:delText>
        </w:r>
        <w:r w:rsidDel="003B3944">
          <w:delText>.</w:delText>
        </w:r>
      </w:del>
    </w:p>
    <w:p w14:paraId="296C11BA" w14:textId="77777777" w:rsidR="003B3944" w:rsidRDefault="003B3944" w:rsidP="003B3944">
      <w:pPr>
        <w:pStyle w:val="SingleTxtG"/>
        <w:rPr>
          <w:ins w:id="201" w:author="Bickelmann, Ulrike" w:date="2019-05-17T14:14:00Z"/>
        </w:rPr>
      </w:pPr>
      <w:ins w:id="202" w:author="Bickelmann, Ulrike" w:date="2019-05-17T14:14:00Z">
        <w:r>
          <w:t xml:space="preserve">Option 1 delete all ref to </w:t>
        </w:r>
        <w:proofErr w:type="spellStart"/>
        <w:r>
          <w:t>degreening</w:t>
        </w:r>
        <w:proofErr w:type="spellEnd"/>
      </w:ins>
    </w:p>
    <w:p w14:paraId="31F0C5BE" w14:textId="77777777" w:rsidR="003B3944" w:rsidRDefault="003B3944" w:rsidP="003B3944">
      <w:pPr>
        <w:pStyle w:val="SingleTxtG"/>
        <w:rPr>
          <w:ins w:id="203" w:author="Bickelmann, Ulrike" w:date="2019-05-17T14:14:00Z"/>
        </w:rPr>
      </w:pPr>
      <w:ins w:id="204" w:author="Bickelmann, Ulrike" w:date="2019-05-17T14:14:00Z">
        <w:r>
          <w:t>Option 2  [Mandarins</w:t>
        </w:r>
        <w:r w:rsidRPr="00D05EA1">
          <w:t xml:space="preserve"> meeting the minimum maturity requirements</w:t>
        </w:r>
        <w:r>
          <w:t xml:space="preserve"> specified in the table above </w:t>
        </w:r>
        <w:r w:rsidRPr="00D05EA1">
          <w:t>may be “</w:t>
        </w:r>
        <w:proofErr w:type="spellStart"/>
        <w:r w:rsidRPr="00D05EA1">
          <w:t>degreened</w:t>
        </w:r>
        <w:proofErr w:type="spellEnd"/>
        <w:r w:rsidRPr="00D05EA1">
          <w:t>”.</w:t>
        </w:r>
        <w:r>
          <w:t>]</w:t>
        </w:r>
      </w:ins>
    </w:p>
    <w:p w14:paraId="7CDED433" w14:textId="77777777" w:rsidR="00D41C24" w:rsidRDefault="00D41C24" w:rsidP="00D41C24">
      <w:pPr>
        <w:pStyle w:val="H1G"/>
      </w:pPr>
      <w:r>
        <w:tab/>
        <w:t>C.</w:t>
      </w:r>
      <w:r>
        <w:tab/>
        <w:t>Classifi</w:t>
      </w:r>
      <w:r>
        <w:rPr>
          <w:spacing w:val="1"/>
        </w:rPr>
        <w:t>c</w:t>
      </w:r>
      <w:r>
        <w:t>ation</w:t>
      </w:r>
    </w:p>
    <w:p w14:paraId="0B7FA1FD" w14:textId="77777777" w:rsidR="00D41C24" w:rsidRDefault="00D41C24" w:rsidP="00D41C24">
      <w:pPr>
        <w:pStyle w:val="SingleTxtG"/>
      </w:pPr>
      <w:r>
        <w:t>M</w:t>
      </w:r>
      <w:r>
        <w:rPr>
          <w:spacing w:val="-1"/>
        </w:rPr>
        <w:t>an</w:t>
      </w:r>
      <w:r>
        <w:rPr>
          <w:spacing w:val="1"/>
        </w:rPr>
        <w:t>d</w:t>
      </w:r>
      <w:r>
        <w:rPr>
          <w:spacing w:val="-1"/>
        </w:rPr>
        <w:t>a</w:t>
      </w:r>
      <w:r>
        <w:t>rins</w:t>
      </w:r>
      <w:r>
        <w:rPr>
          <w:spacing w:val="1"/>
        </w:rPr>
        <w:t xml:space="preserve"> </w:t>
      </w:r>
      <w:del w:id="205" w:author="Stephen Hatem" w:date="2019-05-14T13:58:00Z">
        <w:r w:rsidDel="00666413">
          <w:delText>(</w:delText>
        </w:r>
        <w:r w:rsidDel="00666413">
          <w:rPr>
            <w:spacing w:val="-2"/>
          </w:rPr>
          <w:delText>e</w:delText>
        </w:r>
        <w:r w:rsidDel="00666413">
          <w:rPr>
            <w:spacing w:val="-1"/>
          </w:rPr>
          <w:delText>a</w:delText>
        </w:r>
        <w:r w:rsidDel="00666413">
          <w:delText>sy</w:delText>
        </w:r>
        <w:r w:rsidDel="00666413">
          <w:rPr>
            <w:spacing w:val="-1"/>
          </w:rPr>
          <w:delText xml:space="preserve"> </w:delText>
        </w:r>
        <w:r w:rsidDel="00666413">
          <w:delText>pe</w:delText>
        </w:r>
        <w:r w:rsidDel="00666413">
          <w:rPr>
            <w:spacing w:val="-2"/>
          </w:rPr>
          <w:delText>e</w:delText>
        </w:r>
        <w:r w:rsidDel="00666413">
          <w:rPr>
            <w:spacing w:val="1"/>
          </w:rPr>
          <w:delText>l</w:delText>
        </w:r>
        <w:r w:rsidDel="00666413">
          <w:rPr>
            <w:spacing w:val="-1"/>
          </w:rPr>
          <w:delText>e</w:delText>
        </w:r>
        <w:r w:rsidDel="00666413">
          <w:delText>rs)</w:delText>
        </w:r>
      </w:del>
      <w:r>
        <w:rPr>
          <w:spacing w:val="-1"/>
        </w:rPr>
        <w:t xml:space="preserve"> a</w:t>
      </w:r>
      <w:r>
        <w:rPr>
          <w:spacing w:val="2"/>
        </w:rPr>
        <w:t>r</w:t>
      </w:r>
      <w:r>
        <w:t>e</w:t>
      </w:r>
      <w:r>
        <w:rPr>
          <w:spacing w:val="-1"/>
        </w:rPr>
        <w:t xml:space="preserve"> c</w:t>
      </w:r>
      <w:r>
        <w:t>l</w:t>
      </w:r>
      <w:r>
        <w:rPr>
          <w:spacing w:val="-1"/>
        </w:rPr>
        <w:t>a</w:t>
      </w:r>
      <w:r>
        <w:t>ssi</w:t>
      </w:r>
      <w:r>
        <w:rPr>
          <w:spacing w:val="-1"/>
        </w:rPr>
        <w:t>f</w:t>
      </w:r>
      <w:r>
        <w:t>i</w:t>
      </w:r>
      <w:r>
        <w:rPr>
          <w:spacing w:val="-1"/>
        </w:rPr>
        <w:t>e</w:t>
      </w:r>
      <w:r>
        <w:t>d</w:t>
      </w:r>
      <w:r>
        <w:rPr>
          <w:spacing w:val="1"/>
        </w:rPr>
        <w:t xml:space="preserve"> </w:t>
      </w:r>
      <w:r>
        <w:t>in</w:t>
      </w:r>
      <w:r>
        <w:rPr>
          <w:spacing w:val="-1"/>
        </w:rPr>
        <w:t xml:space="preserve"> </w:t>
      </w:r>
      <w:r>
        <w:t>t</w:t>
      </w:r>
      <w:r>
        <w:rPr>
          <w:spacing w:val="-1"/>
        </w:rPr>
        <w:t>hr</w:t>
      </w:r>
      <w:r>
        <w:rPr>
          <w:spacing w:val="1"/>
        </w:rPr>
        <w:t>e</w:t>
      </w:r>
      <w:r>
        <w:t xml:space="preserve">e </w:t>
      </w:r>
      <w:r>
        <w:rPr>
          <w:spacing w:val="-2"/>
        </w:rPr>
        <w:t>c</w:t>
      </w:r>
      <w:r>
        <w:t>l</w:t>
      </w:r>
      <w:r>
        <w:rPr>
          <w:spacing w:val="-1"/>
        </w:rPr>
        <w:t>a</w:t>
      </w:r>
      <w:r>
        <w:t>ss</w:t>
      </w:r>
      <w:r>
        <w:rPr>
          <w:spacing w:val="-1"/>
        </w:rPr>
        <w:t>e</w:t>
      </w:r>
      <w:r>
        <w:t>s,</w:t>
      </w:r>
      <w:r>
        <w:rPr>
          <w:spacing w:val="1"/>
        </w:rPr>
        <w:t xml:space="preserve"> </w:t>
      </w:r>
      <w:r>
        <w:rPr>
          <w:spacing w:val="-2"/>
        </w:rPr>
        <w:t>a</w:t>
      </w:r>
      <w:r>
        <w:t>s</w:t>
      </w:r>
      <w:r>
        <w:rPr>
          <w:spacing w:val="1"/>
        </w:rPr>
        <w:t xml:space="preserve"> </w:t>
      </w:r>
      <w:r>
        <w:t>d</w:t>
      </w:r>
      <w:r>
        <w:rPr>
          <w:spacing w:val="-2"/>
        </w:rPr>
        <w:t>e</w:t>
      </w:r>
      <w:r>
        <w:t>fin</w:t>
      </w:r>
      <w:r>
        <w:rPr>
          <w:spacing w:val="-1"/>
        </w:rPr>
        <w:t>e</w:t>
      </w:r>
      <w:r>
        <w:t xml:space="preserve">d </w:t>
      </w:r>
      <w:r>
        <w:rPr>
          <w:spacing w:val="-1"/>
        </w:rPr>
        <w:t>be</w:t>
      </w:r>
      <w:r>
        <w:t>low:</w:t>
      </w:r>
    </w:p>
    <w:p w14:paraId="3A762B52" w14:textId="77777777" w:rsidR="00D41C24" w:rsidRDefault="00D41C24" w:rsidP="00D41C24">
      <w:pPr>
        <w:pStyle w:val="H23G"/>
      </w:pPr>
      <w:r>
        <w:rPr>
          <w:spacing w:val="-1"/>
        </w:rPr>
        <w:tab/>
        <w:t>(</w:t>
      </w:r>
      <w:proofErr w:type="spellStart"/>
      <w:r>
        <w:t>i</w:t>
      </w:r>
      <w:proofErr w:type="spellEnd"/>
      <w:r>
        <w:t>)</w:t>
      </w:r>
      <w:r>
        <w:tab/>
      </w:r>
      <w:r>
        <w:rPr>
          <w:spacing w:val="-1"/>
        </w:rPr>
        <w:t>"E</w:t>
      </w:r>
      <w:r>
        <w:rPr>
          <w:spacing w:val="1"/>
        </w:rPr>
        <w:t>x</w:t>
      </w:r>
      <w:r>
        <w:t>t</w:t>
      </w:r>
      <w:r>
        <w:rPr>
          <w:spacing w:val="-1"/>
        </w:rPr>
        <w:t>r</w:t>
      </w:r>
      <w:r>
        <w:t>a"</w:t>
      </w:r>
      <w:r>
        <w:rPr>
          <w:spacing w:val="-1"/>
        </w:rPr>
        <w:t xml:space="preserve"> </w:t>
      </w:r>
      <w:r>
        <w:t>Class</w:t>
      </w:r>
    </w:p>
    <w:p w14:paraId="6268BC68" w14:textId="77777777" w:rsidR="00D41C24" w:rsidRDefault="00D41C24">
      <w:pPr>
        <w:pStyle w:val="SingleTxtG"/>
      </w:pPr>
      <w:r>
        <w:t>M</w:t>
      </w:r>
      <w:r>
        <w:rPr>
          <w:spacing w:val="-1"/>
        </w:rPr>
        <w:t>an</w:t>
      </w:r>
      <w:r>
        <w:rPr>
          <w:spacing w:val="1"/>
        </w:rPr>
        <w:t>d</w:t>
      </w:r>
      <w:r>
        <w:rPr>
          <w:spacing w:val="-1"/>
        </w:rPr>
        <w:t>a</w:t>
      </w:r>
      <w:r>
        <w:t>rins</w:t>
      </w:r>
      <w:r>
        <w:rPr>
          <w:spacing w:val="-3"/>
        </w:rPr>
        <w:t xml:space="preserve"> </w:t>
      </w:r>
      <w:del w:id="206" w:author="Aruna Vivekanantham" w:date="2019-05-13T17:51:00Z">
        <w:r w:rsidDel="001845A4">
          <w:delText>(</w:delText>
        </w:r>
        <w:r w:rsidDel="001845A4">
          <w:rPr>
            <w:spacing w:val="-1"/>
          </w:rPr>
          <w:delText>eas</w:delText>
        </w:r>
        <w:r w:rsidDel="001845A4">
          <w:delText>y</w:delText>
        </w:r>
        <w:r w:rsidDel="001845A4">
          <w:rPr>
            <w:spacing w:val="-3"/>
          </w:rPr>
          <w:delText xml:space="preserve"> </w:delText>
        </w:r>
        <w:r w:rsidDel="001845A4">
          <w:delText>p</w:delText>
        </w:r>
        <w:r w:rsidDel="001845A4">
          <w:rPr>
            <w:spacing w:val="-1"/>
          </w:rPr>
          <w:delText>ee</w:delText>
        </w:r>
        <w:r w:rsidDel="001845A4">
          <w:delText>l</w:delText>
        </w:r>
        <w:r w:rsidDel="001845A4">
          <w:rPr>
            <w:spacing w:val="-1"/>
          </w:rPr>
          <w:delText>e</w:delText>
        </w:r>
        <w:r w:rsidDel="001845A4">
          <w:delText>rs)</w:delText>
        </w:r>
        <w:r w:rsidDel="001845A4">
          <w:rPr>
            <w:spacing w:val="-3"/>
          </w:rPr>
          <w:delText xml:space="preserve"> </w:delText>
        </w:r>
      </w:del>
      <w:r>
        <w:t>in</w:t>
      </w:r>
      <w:r>
        <w:rPr>
          <w:spacing w:val="-2"/>
        </w:rPr>
        <w:t xml:space="preserve"> </w:t>
      </w:r>
      <w:r>
        <w:rPr>
          <w:spacing w:val="-1"/>
        </w:rPr>
        <w:t>th</w:t>
      </w:r>
      <w:r>
        <w:rPr>
          <w:spacing w:val="1"/>
        </w:rPr>
        <w:t>i</w:t>
      </w:r>
      <w:r>
        <w:t>s</w:t>
      </w:r>
      <w:r>
        <w:rPr>
          <w:spacing w:val="-4"/>
        </w:rPr>
        <w:t xml:space="preserve"> </w:t>
      </w:r>
      <w:r>
        <w:rPr>
          <w:spacing w:val="-2"/>
        </w:rPr>
        <w:t>c</w:t>
      </w:r>
      <w:r>
        <w:rPr>
          <w:spacing w:val="1"/>
        </w:rPr>
        <w:t>l</w:t>
      </w:r>
      <w:r>
        <w:rPr>
          <w:spacing w:val="-2"/>
        </w:rPr>
        <w:t>a</w:t>
      </w:r>
      <w:r>
        <w:t>ss</w:t>
      </w:r>
      <w:r>
        <w:rPr>
          <w:spacing w:val="-2"/>
        </w:rPr>
        <w:t xml:space="preserve"> m</w:t>
      </w:r>
      <w:r>
        <w:rPr>
          <w:spacing w:val="1"/>
        </w:rPr>
        <w:t>u</w:t>
      </w:r>
      <w:r>
        <w:rPr>
          <w:spacing w:val="-1"/>
        </w:rPr>
        <w:t>s</w:t>
      </w:r>
      <w:r>
        <w:t>t</w:t>
      </w:r>
      <w:r>
        <w:rPr>
          <w:spacing w:val="-2"/>
        </w:rPr>
        <w:t xml:space="preserve"> </w:t>
      </w:r>
      <w:r>
        <w:rPr>
          <w:spacing w:val="1"/>
        </w:rPr>
        <w:t>b</w:t>
      </w:r>
      <w:r>
        <w:t>e</w:t>
      </w:r>
      <w:r>
        <w:rPr>
          <w:spacing w:val="-5"/>
        </w:rPr>
        <w:t xml:space="preserve"> </w:t>
      </w:r>
      <w:r>
        <w:t>of</w:t>
      </w:r>
      <w:r>
        <w:rPr>
          <w:spacing w:val="-2"/>
        </w:rPr>
        <w:t xml:space="preserve"> </w:t>
      </w:r>
      <w:r>
        <w:rPr>
          <w:spacing w:val="-1"/>
        </w:rPr>
        <w:t>s</w:t>
      </w:r>
      <w:r>
        <w:t>up</w:t>
      </w:r>
      <w:r>
        <w:rPr>
          <w:spacing w:val="-1"/>
        </w:rPr>
        <w:t>e</w:t>
      </w:r>
      <w:r>
        <w:t>r</w:t>
      </w:r>
      <w:r>
        <w:rPr>
          <w:spacing w:val="-1"/>
        </w:rPr>
        <w:t>i</w:t>
      </w:r>
      <w:r>
        <w:t>or</w:t>
      </w:r>
      <w:r>
        <w:rPr>
          <w:spacing w:val="-3"/>
        </w:rPr>
        <w:t xml:space="preserve"> </w:t>
      </w:r>
      <w:r>
        <w:rPr>
          <w:spacing w:val="-1"/>
        </w:rPr>
        <w:t>q</w:t>
      </w:r>
      <w:r>
        <w:t>u</w:t>
      </w:r>
      <w:r>
        <w:rPr>
          <w:spacing w:val="-1"/>
        </w:rPr>
        <w:t>a</w:t>
      </w:r>
      <w:r>
        <w:t>l</w:t>
      </w:r>
      <w:r>
        <w:rPr>
          <w:spacing w:val="-1"/>
        </w:rPr>
        <w:t>i</w:t>
      </w:r>
      <w:r>
        <w:t>t</w:t>
      </w:r>
      <w:r>
        <w:rPr>
          <w:spacing w:val="1"/>
        </w:rPr>
        <w:t>y</w:t>
      </w:r>
      <w:r>
        <w:t>.</w:t>
      </w:r>
      <w:r>
        <w:rPr>
          <w:spacing w:val="-4"/>
        </w:rPr>
        <w:t xml:space="preserve"> </w:t>
      </w:r>
      <w:r>
        <w:t>It</w:t>
      </w:r>
      <w:r>
        <w:rPr>
          <w:spacing w:val="-4"/>
        </w:rPr>
        <w:t xml:space="preserve"> </w:t>
      </w:r>
      <w:r>
        <w:rPr>
          <w:spacing w:val="-2"/>
        </w:rPr>
        <w:t>m</w:t>
      </w:r>
      <w:r>
        <w:rPr>
          <w:spacing w:val="1"/>
        </w:rPr>
        <w:t>u</w:t>
      </w:r>
      <w:r>
        <w:t>st</w:t>
      </w:r>
      <w:r>
        <w:rPr>
          <w:spacing w:val="-2"/>
        </w:rPr>
        <w:t xml:space="preserve"> </w:t>
      </w:r>
      <w:r>
        <w:rPr>
          <w:spacing w:val="1"/>
        </w:rPr>
        <w:t>b</w:t>
      </w:r>
      <w:r>
        <w:t>e</w:t>
      </w:r>
      <w:r>
        <w:rPr>
          <w:spacing w:val="-5"/>
        </w:rPr>
        <w:t xml:space="preserve"> </w:t>
      </w:r>
      <w:r>
        <w:rPr>
          <w:spacing w:val="-1"/>
        </w:rPr>
        <w:t>c</w:t>
      </w:r>
      <w:r>
        <w:rPr>
          <w:spacing w:val="1"/>
        </w:rPr>
        <w:t>h</w:t>
      </w:r>
      <w:r>
        <w:rPr>
          <w:spacing w:val="-1"/>
        </w:rPr>
        <w:t>a</w:t>
      </w:r>
      <w:r>
        <w:t>r</w:t>
      </w:r>
      <w:r>
        <w:rPr>
          <w:spacing w:val="-1"/>
        </w:rPr>
        <w:t>ac</w:t>
      </w:r>
      <w:r>
        <w:rPr>
          <w:spacing w:val="1"/>
        </w:rPr>
        <w:t>t</w:t>
      </w:r>
      <w:r>
        <w:rPr>
          <w:spacing w:val="-1"/>
        </w:rPr>
        <w:t>er</w:t>
      </w:r>
      <w:r>
        <w:rPr>
          <w:spacing w:val="1"/>
        </w:rPr>
        <w:t>i</w:t>
      </w:r>
      <w:r>
        <w:rPr>
          <w:spacing w:val="-1"/>
        </w:rPr>
        <w:t>s</w:t>
      </w:r>
      <w:r>
        <w:t>t</w:t>
      </w:r>
      <w:r>
        <w:rPr>
          <w:spacing w:val="-1"/>
        </w:rPr>
        <w:t>i</w:t>
      </w:r>
      <w:r>
        <w:t>c</w:t>
      </w:r>
      <w:r>
        <w:rPr>
          <w:spacing w:val="-5"/>
        </w:rPr>
        <w:t xml:space="preserve"> </w:t>
      </w:r>
      <w:r>
        <w:rPr>
          <w:spacing w:val="1"/>
        </w:rPr>
        <w:t>o</w:t>
      </w:r>
      <w:r>
        <w:t>f t</w:t>
      </w:r>
      <w:r>
        <w:rPr>
          <w:spacing w:val="1"/>
        </w:rPr>
        <w:t>h</w:t>
      </w:r>
      <w:r>
        <w:t>e</w:t>
      </w:r>
      <w:r>
        <w:rPr>
          <w:spacing w:val="-1"/>
        </w:rPr>
        <w:t xml:space="preserve"> va</w:t>
      </w:r>
      <w:r>
        <w:t>ri</w:t>
      </w:r>
      <w:r>
        <w:rPr>
          <w:spacing w:val="-1"/>
        </w:rPr>
        <w:t>e</w:t>
      </w:r>
      <w:r>
        <w:t xml:space="preserve">ty </w:t>
      </w:r>
      <w:r>
        <w:rPr>
          <w:spacing w:val="-1"/>
        </w:rPr>
        <w:t>an</w:t>
      </w:r>
      <w:r>
        <w:rPr>
          <w:spacing w:val="1"/>
        </w:rPr>
        <w:t>d</w:t>
      </w:r>
      <w:r>
        <w:t>/</w:t>
      </w:r>
      <w:r>
        <w:rPr>
          <w:spacing w:val="-1"/>
        </w:rPr>
        <w:t>o</w:t>
      </w:r>
      <w:r>
        <w:t xml:space="preserve">r </w:t>
      </w:r>
      <w:del w:id="207" w:author="Bickelmann, Ulrike" w:date="2019-05-17T14:14:00Z">
        <w:r w:rsidDel="003B3944">
          <w:rPr>
            <w:spacing w:val="-1"/>
          </w:rPr>
          <w:delText>t</w:delText>
        </w:r>
        <w:r w:rsidDel="003B3944">
          <w:rPr>
            <w:spacing w:val="1"/>
          </w:rPr>
          <w:delText>h</w:delText>
        </w:r>
        <w:r w:rsidDel="003B3944">
          <w:delText>e</w:delText>
        </w:r>
        <w:r w:rsidDel="003B3944">
          <w:rPr>
            <w:spacing w:val="-1"/>
          </w:rPr>
          <w:delText xml:space="preserve"> </w:delText>
        </w:r>
      </w:del>
      <w:r>
        <w:rPr>
          <w:spacing w:val="-1"/>
        </w:rPr>
        <w:t>s</w:t>
      </w:r>
      <w:r>
        <w:rPr>
          <w:spacing w:val="1"/>
        </w:rPr>
        <w:t>pe</w:t>
      </w:r>
      <w:r>
        <w:rPr>
          <w:spacing w:val="-2"/>
        </w:rPr>
        <w:t>c</w:t>
      </w:r>
      <w:r>
        <w:t>i</w:t>
      </w:r>
      <w:r>
        <w:rPr>
          <w:spacing w:val="-1"/>
        </w:rPr>
        <w:t>e</w:t>
      </w:r>
      <w:r>
        <w:rPr>
          <w:spacing w:val="2"/>
        </w:rPr>
        <w:t>s</w:t>
      </w:r>
      <w:r>
        <w:t>.</w:t>
      </w:r>
    </w:p>
    <w:p w14:paraId="6710D6E4" w14:textId="77777777" w:rsidR="00D41C24" w:rsidRDefault="00D41C24" w:rsidP="00D41C24">
      <w:pPr>
        <w:pStyle w:val="SingleTxtG"/>
      </w:pPr>
      <w:r>
        <w:t>It</w:t>
      </w:r>
      <w:r>
        <w:rPr>
          <w:spacing w:val="2"/>
        </w:rPr>
        <w:t xml:space="preserve"> </w:t>
      </w:r>
      <w:r>
        <w:rPr>
          <w:spacing w:val="-2"/>
        </w:rPr>
        <w:t>m</w:t>
      </w:r>
      <w:r>
        <w:t>u</w:t>
      </w:r>
      <w:r>
        <w:rPr>
          <w:spacing w:val="-1"/>
        </w:rPr>
        <w:t>s</w:t>
      </w:r>
      <w:r>
        <w:t>t</w:t>
      </w:r>
      <w:r>
        <w:rPr>
          <w:spacing w:val="2"/>
        </w:rPr>
        <w:t xml:space="preserve"> </w:t>
      </w:r>
      <w:r>
        <w:t>be</w:t>
      </w:r>
      <w:r>
        <w:rPr>
          <w:spacing w:val="1"/>
        </w:rPr>
        <w:t xml:space="preserve"> </w:t>
      </w:r>
      <w:r>
        <w:t>free</w:t>
      </w:r>
      <w:r>
        <w:rPr>
          <w:spacing w:val="1"/>
        </w:rPr>
        <w:t xml:space="preserve"> </w:t>
      </w:r>
      <w:r>
        <w:t>from d</w:t>
      </w:r>
      <w:r>
        <w:rPr>
          <w:spacing w:val="-1"/>
        </w:rPr>
        <w:t>e</w:t>
      </w:r>
      <w:r>
        <w:t>fe</w:t>
      </w:r>
      <w:r>
        <w:rPr>
          <w:spacing w:val="-2"/>
        </w:rPr>
        <w:t>c</w:t>
      </w:r>
      <w:r>
        <w:rPr>
          <w:spacing w:val="1"/>
        </w:rPr>
        <w:t>t</w:t>
      </w:r>
      <w:r>
        <w:rPr>
          <w:spacing w:val="-1"/>
        </w:rPr>
        <w:t>s</w:t>
      </w:r>
      <w:r>
        <w:t>,</w:t>
      </w:r>
      <w:r>
        <w:rPr>
          <w:spacing w:val="3"/>
        </w:rPr>
        <w:t xml:space="preserve"> </w:t>
      </w:r>
      <w:r>
        <w:t>with</w:t>
      </w:r>
      <w:r>
        <w:rPr>
          <w:spacing w:val="2"/>
        </w:rPr>
        <w:t xml:space="preserve"> </w:t>
      </w:r>
      <w:r>
        <w:t>the</w:t>
      </w:r>
      <w:r>
        <w:rPr>
          <w:spacing w:val="1"/>
        </w:rPr>
        <w:t xml:space="preserve"> </w:t>
      </w:r>
      <w:r>
        <w:rPr>
          <w:spacing w:val="-1"/>
        </w:rPr>
        <w:t>ex</w:t>
      </w:r>
      <w:r>
        <w:rPr>
          <w:spacing w:val="1"/>
        </w:rPr>
        <w:t>c</w:t>
      </w:r>
      <w:r>
        <w:rPr>
          <w:spacing w:val="-1"/>
        </w:rPr>
        <w:t>ep</w:t>
      </w:r>
      <w:r>
        <w:rPr>
          <w:spacing w:val="1"/>
        </w:rPr>
        <w:t>t</w:t>
      </w:r>
      <w:r>
        <w:rPr>
          <w:spacing w:val="-1"/>
        </w:rPr>
        <w:t>io</w:t>
      </w:r>
      <w:r>
        <w:t>n</w:t>
      </w:r>
      <w:r>
        <w:rPr>
          <w:spacing w:val="2"/>
        </w:rPr>
        <w:t xml:space="preserve"> </w:t>
      </w:r>
      <w:r>
        <w:rPr>
          <w:spacing w:val="1"/>
        </w:rPr>
        <w:t>o</w:t>
      </w:r>
      <w:r>
        <w:t>f</w:t>
      </w:r>
      <w:r>
        <w:rPr>
          <w:spacing w:val="2"/>
        </w:rPr>
        <w:t xml:space="preserve"> </w:t>
      </w:r>
      <w:r>
        <w:t>v</w:t>
      </w:r>
      <w:r>
        <w:rPr>
          <w:spacing w:val="-2"/>
        </w:rPr>
        <w:t>e</w:t>
      </w:r>
      <w:r>
        <w:t>ry</w:t>
      </w:r>
      <w:r>
        <w:rPr>
          <w:spacing w:val="1"/>
        </w:rPr>
        <w:t xml:space="preserve"> </w:t>
      </w:r>
      <w:r>
        <w:t>slig</w:t>
      </w:r>
      <w:r>
        <w:rPr>
          <w:spacing w:val="-1"/>
        </w:rPr>
        <w:t>h</w:t>
      </w:r>
      <w:r>
        <w:t>t</w:t>
      </w:r>
      <w:r>
        <w:rPr>
          <w:spacing w:val="2"/>
        </w:rPr>
        <w:t xml:space="preserve"> </w:t>
      </w:r>
      <w:r>
        <w:t>s</w:t>
      </w:r>
      <w:r>
        <w:rPr>
          <w:spacing w:val="-1"/>
        </w:rPr>
        <w:t>u</w:t>
      </w:r>
      <w:r>
        <w:rPr>
          <w:spacing w:val="1"/>
        </w:rPr>
        <w:t>p</w:t>
      </w:r>
      <w:r>
        <w:rPr>
          <w:spacing w:val="-1"/>
        </w:rPr>
        <w:t>e</w:t>
      </w:r>
      <w:r>
        <w:t>rfi</w:t>
      </w:r>
      <w:r>
        <w:rPr>
          <w:spacing w:val="-2"/>
        </w:rPr>
        <w:t>c</w:t>
      </w:r>
      <w:r>
        <w:rPr>
          <w:spacing w:val="1"/>
        </w:rPr>
        <w:t>i</w:t>
      </w:r>
      <w:r>
        <w:rPr>
          <w:spacing w:val="-2"/>
        </w:rPr>
        <w:t>a</w:t>
      </w:r>
      <w:r>
        <w:t>l</w:t>
      </w:r>
      <w:r>
        <w:rPr>
          <w:spacing w:val="2"/>
        </w:rPr>
        <w:t xml:space="preserve"> </w:t>
      </w:r>
      <w:r>
        <w:rPr>
          <w:spacing w:val="1"/>
        </w:rPr>
        <w:t>d</w:t>
      </w:r>
      <w:r>
        <w:rPr>
          <w:spacing w:val="-1"/>
        </w:rPr>
        <w:t>e</w:t>
      </w:r>
      <w:r>
        <w:t>f</w:t>
      </w:r>
      <w:r>
        <w:rPr>
          <w:spacing w:val="-1"/>
        </w:rPr>
        <w:t>ec</w:t>
      </w:r>
      <w:r>
        <w:t>ts,</w:t>
      </w:r>
      <w:r>
        <w:rPr>
          <w:spacing w:val="2"/>
        </w:rPr>
        <w:t xml:space="preserve"> </w:t>
      </w:r>
      <w:r>
        <w:rPr>
          <w:spacing w:val="1"/>
        </w:rPr>
        <w:t>p</w:t>
      </w:r>
      <w:r>
        <w:t>r</w:t>
      </w:r>
      <w:r>
        <w:rPr>
          <w:spacing w:val="-1"/>
        </w:rPr>
        <w:t>ov</w:t>
      </w:r>
      <w:r>
        <w:rPr>
          <w:spacing w:val="1"/>
        </w:rPr>
        <w:t>i</w:t>
      </w:r>
      <w:r>
        <w:rPr>
          <w:spacing w:val="-1"/>
        </w:rPr>
        <w:t>d</w:t>
      </w:r>
      <w:r>
        <w:rPr>
          <w:spacing w:val="-2"/>
        </w:rPr>
        <w:t>e</w:t>
      </w:r>
      <w:r>
        <w:t>d t</w:t>
      </w:r>
      <w:r>
        <w:rPr>
          <w:spacing w:val="1"/>
        </w:rPr>
        <w:t>h</w:t>
      </w:r>
      <w:r>
        <w:rPr>
          <w:spacing w:val="-1"/>
        </w:rPr>
        <w:t>es</w:t>
      </w:r>
      <w:r>
        <w:t>e</w:t>
      </w:r>
      <w:r>
        <w:rPr>
          <w:spacing w:val="-7"/>
        </w:rPr>
        <w:t xml:space="preserve"> </w:t>
      </w:r>
      <w:r>
        <w:rPr>
          <w:spacing w:val="1"/>
        </w:rPr>
        <w:t>d</w:t>
      </w:r>
      <w:r>
        <w:t>o</w:t>
      </w:r>
      <w:r>
        <w:rPr>
          <w:spacing w:val="-6"/>
        </w:rPr>
        <w:t xml:space="preserve"> </w:t>
      </w:r>
      <w:r>
        <w:rPr>
          <w:spacing w:val="1"/>
        </w:rPr>
        <w:t>no</w:t>
      </w:r>
      <w:r>
        <w:t>t</w:t>
      </w:r>
      <w:r>
        <w:rPr>
          <w:spacing w:val="-6"/>
        </w:rPr>
        <w:t xml:space="preserve"> </w:t>
      </w:r>
      <w:r>
        <w:rPr>
          <w:spacing w:val="-1"/>
        </w:rPr>
        <w:t>a</w:t>
      </w:r>
      <w:r>
        <w:t>ff</w:t>
      </w:r>
      <w:r>
        <w:rPr>
          <w:spacing w:val="-1"/>
        </w:rPr>
        <w:t>ec</w:t>
      </w:r>
      <w:r>
        <w:t>t</w:t>
      </w:r>
      <w:r>
        <w:rPr>
          <w:spacing w:val="-6"/>
        </w:rPr>
        <w:t xml:space="preserve"> </w:t>
      </w:r>
      <w:r>
        <w:t>t</w:t>
      </w:r>
      <w:r>
        <w:rPr>
          <w:spacing w:val="1"/>
        </w:rPr>
        <w:t>h</w:t>
      </w:r>
      <w:r>
        <w:t>e</w:t>
      </w:r>
      <w:r>
        <w:rPr>
          <w:spacing w:val="-7"/>
        </w:rPr>
        <w:t xml:space="preserve"> </w:t>
      </w:r>
      <w:r>
        <w:rPr>
          <w:spacing w:val="1"/>
        </w:rPr>
        <w:t>g</w:t>
      </w:r>
      <w:r>
        <w:rPr>
          <w:spacing w:val="-1"/>
        </w:rPr>
        <w:t>e</w:t>
      </w:r>
      <w:r>
        <w:rPr>
          <w:spacing w:val="2"/>
        </w:rPr>
        <w:t>n</w:t>
      </w:r>
      <w:r>
        <w:rPr>
          <w:spacing w:val="-2"/>
        </w:rPr>
        <w:t>e</w:t>
      </w:r>
      <w:r>
        <w:t>r</w:t>
      </w:r>
      <w:r>
        <w:rPr>
          <w:spacing w:val="-1"/>
        </w:rPr>
        <w:t>a</w:t>
      </w:r>
      <w:r>
        <w:t>l</w:t>
      </w:r>
      <w:r>
        <w:rPr>
          <w:spacing w:val="-5"/>
        </w:rPr>
        <w:t xml:space="preserve"> </w:t>
      </w:r>
      <w:r>
        <w:rPr>
          <w:spacing w:val="-1"/>
        </w:rPr>
        <w:t>a</w:t>
      </w:r>
      <w:r>
        <w:rPr>
          <w:spacing w:val="1"/>
        </w:rPr>
        <w:t>pp</w:t>
      </w:r>
      <w:r>
        <w:rPr>
          <w:spacing w:val="-1"/>
        </w:rPr>
        <w:t>ea</w:t>
      </w:r>
      <w:r>
        <w:t>r</w:t>
      </w:r>
      <w:r>
        <w:rPr>
          <w:spacing w:val="-2"/>
        </w:rPr>
        <w:t>a</w:t>
      </w:r>
      <w:r>
        <w:rPr>
          <w:spacing w:val="1"/>
        </w:rPr>
        <w:t>nc</w:t>
      </w:r>
      <w:r>
        <w:t>e</w:t>
      </w:r>
      <w:r>
        <w:rPr>
          <w:spacing w:val="-7"/>
        </w:rPr>
        <w:t xml:space="preserve"> </w:t>
      </w:r>
      <w:r>
        <w:rPr>
          <w:spacing w:val="1"/>
        </w:rPr>
        <w:t>o</w:t>
      </w:r>
      <w:r>
        <w:t>f</w:t>
      </w:r>
      <w:r>
        <w:rPr>
          <w:spacing w:val="-6"/>
        </w:rPr>
        <w:t xml:space="preserve"> </w:t>
      </w:r>
      <w:r>
        <w:rPr>
          <w:spacing w:val="1"/>
        </w:rPr>
        <w:t>th</w:t>
      </w:r>
      <w:r>
        <w:t>e</w:t>
      </w:r>
      <w:r>
        <w:rPr>
          <w:spacing w:val="-7"/>
        </w:rPr>
        <w:t xml:space="preserve"> </w:t>
      </w:r>
      <w:r>
        <w:rPr>
          <w:spacing w:val="-1"/>
        </w:rPr>
        <w:t>p</w:t>
      </w:r>
      <w:r>
        <w:t>r</w:t>
      </w:r>
      <w:r>
        <w:rPr>
          <w:spacing w:val="1"/>
        </w:rPr>
        <w:t>od</w:t>
      </w:r>
      <w:r>
        <w:rPr>
          <w:spacing w:val="-1"/>
        </w:rPr>
        <w:t>uce</w:t>
      </w:r>
      <w:r>
        <w:t>,</w:t>
      </w:r>
      <w:r>
        <w:rPr>
          <w:spacing w:val="-6"/>
        </w:rPr>
        <w:t xml:space="preserve"> </w:t>
      </w:r>
      <w:r>
        <w:t>t</w:t>
      </w:r>
      <w:r>
        <w:rPr>
          <w:spacing w:val="1"/>
        </w:rPr>
        <w:t>h</w:t>
      </w:r>
      <w:r>
        <w:t>e</w:t>
      </w:r>
      <w:r>
        <w:rPr>
          <w:spacing w:val="-8"/>
        </w:rPr>
        <w:t xml:space="preserve"> </w:t>
      </w:r>
      <w:r>
        <w:t>qu</w:t>
      </w:r>
      <w:r>
        <w:rPr>
          <w:spacing w:val="-1"/>
        </w:rPr>
        <w:t>a</w:t>
      </w:r>
      <w:r>
        <w:t>lit</w:t>
      </w:r>
      <w:r>
        <w:rPr>
          <w:spacing w:val="-1"/>
        </w:rPr>
        <w:t>y</w:t>
      </w:r>
      <w:r>
        <w:t>,</w:t>
      </w:r>
      <w:r>
        <w:rPr>
          <w:spacing w:val="-6"/>
        </w:rPr>
        <w:t xml:space="preserve"> </w:t>
      </w:r>
      <w:r>
        <w:t>the</w:t>
      </w:r>
      <w:r>
        <w:rPr>
          <w:spacing w:val="-7"/>
        </w:rPr>
        <w:t xml:space="preserve"> </w:t>
      </w:r>
      <w:r>
        <w:t>k</w:t>
      </w:r>
      <w:r>
        <w:rPr>
          <w:spacing w:val="-1"/>
        </w:rPr>
        <w:t>ee</w:t>
      </w:r>
      <w:r>
        <w:rPr>
          <w:spacing w:val="1"/>
        </w:rPr>
        <w:t>p</w:t>
      </w:r>
      <w:r>
        <w:t>i</w:t>
      </w:r>
      <w:r>
        <w:rPr>
          <w:spacing w:val="-1"/>
        </w:rPr>
        <w:t>n</w:t>
      </w:r>
      <w:r>
        <w:t>g</w:t>
      </w:r>
      <w:r>
        <w:rPr>
          <w:spacing w:val="-6"/>
        </w:rPr>
        <w:t xml:space="preserve"> </w:t>
      </w:r>
      <w:r>
        <w:t>qu</w:t>
      </w:r>
      <w:r>
        <w:rPr>
          <w:spacing w:val="-1"/>
        </w:rPr>
        <w:t>al</w:t>
      </w:r>
      <w:r>
        <w:t>ity</w:t>
      </w:r>
      <w:r>
        <w:rPr>
          <w:spacing w:val="-6"/>
        </w:rPr>
        <w:t xml:space="preserve"> </w:t>
      </w:r>
      <w:r>
        <w:rPr>
          <w:spacing w:val="-1"/>
        </w:rPr>
        <w:t>a</w:t>
      </w:r>
      <w:r>
        <w:t xml:space="preserve">nd </w:t>
      </w:r>
      <w:r>
        <w:rPr>
          <w:spacing w:val="1"/>
        </w:rPr>
        <w:t>p</w:t>
      </w:r>
      <w:r>
        <w:t>r</w:t>
      </w:r>
      <w:r>
        <w:rPr>
          <w:spacing w:val="-1"/>
        </w:rPr>
        <w:t>ese</w:t>
      </w:r>
      <w:r>
        <w:rPr>
          <w:spacing w:val="1"/>
        </w:rPr>
        <w:t>n</w:t>
      </w:r>
      <w:r>
        <w:t>t</w:t>
      </w:r>
      <w:r>
        <w:rPr>
          <w:spacing w:val="-1"/>
        </w:rPr>
        <w:t>a</w:t>
      </w:r>
      <w:r>
        <w:t>t</w:t>
      </w:r>
      <w:r>
        <w:rPr>
          <w:spacing w:val="-1"/>
        </w:rPr>
        <w:t>i</w:t>
      </w:r>
      <w:r>
        <w:rPr>
          <w:spacing w:val="1"/>
        </w:rPr>
        <w:t>o</w:t>
      </w:r>
      <w:r>
        <w:t>n</w:t>
      </w:r>
      <w:r>
        <w:rPr>
          <w:spacing w:val="-1"/>
        </w:rPr>
        <w:t xml:space="preserve"> </w:t>
      </w:r>
      <w:r>
        <w:t>in</w:t>
      </w:r>
      <w:r>
        <w:rPr>
          <w:spacing w:val="-1"/>
        </w:rPr>
        <w:t xml:space="preserve"> </w:t>
      </w:r>
      <w:r>
        <w:rPr>
          <w:spacing w:val="1"/>
        </w:rPr>
        <w:t>th</w:t>
      </w:r>
      <w:r>
        <w:t>e</w:t>
      </w:r>
      <w:r>
        <w:rPr>
          <w:spacing w:val="-2"/>
        </w:rPr>
        <w:t xml:space="preserve"> </w:t>
      </w:r>
      <w:r>
        <w:rPr>
          <w:spacing w:val="1"/>
        </w:rPr>
        <w:t>p</w:t>
      </w:r>
      <w:r>
        <w:rPr>
          <w:spacing w:val="-1"/>
        </w:rPr>
        <w:t>ac</w:t>
      </w:r>
      <w:r>
        <w:rPr>
          <w:spacing w:val="2"/>
        </w:rPr>
        <w:t>k</w:t>
      </w:r>
      <w:r>
        <w:rPr>
          <w:spacing w:val="-2"/>
        </w:rPr>
        <w:t>a</w:t>
      </w:r>
      <w:r>
        <w:rPr>
          <w:spacing w:val="1"/>
        </w:rPr>
        <w:t>g</w:t>
      </w:r>
      <w:r>
        <w:rPr>
          <w:spacing w:val="-1"/>
        </w:rPr>
        <w:t>e.</w:t>
      </w:r>
    </w:p>
    <w:p w14:paraId="0C10E55D" w14:textId="77777777" w:rsidR="00D41C24" w:rsidRDefault="00D41C24" w:rsidP="00D41C24">
      <w:pPr>
        <w:pStyle w:val="H23G"/>
      </w:pPr>
      <w:r>
        <w:tab/>
        <w:t>(ii)</w:t>
      </w:r>
      <w:r>
        <w:tab/>
      </w:r>
      <w:r>
        <w:rPr>
          <w:spacing w:val="-1"/>
        </w:rPr>
        <w:t>C</w:t>
      </w:r>
      <w:r>
        <w:t>l</w:t>
      </w:r>
      <w:r>
        <w:rPr>
          <w:spacing w:val="1"/>
        </w:rPr>
        <w:t>a</w:t>
      </w:r>
      <w:r>
        <w:t>ss</w:t>
      </w:r>
      <w:r>
        <w:rPr>
          <w:spacing w:val="-1"/>
        </w:rPr>
        <w:t xml:space="preserve"> </w:t>
      </w:r>
      <w:r>
        <w:t>I</w:t>
      </w:r>
    </w:p>
    <w:p w14:paraId="7F3BCFE9" w14:textId="77777777" w:rsidR="00D41C24" w:rsidRDefault="00D41C24">
      <w:pPr>
        <w:pStyle w:val="SingleTxtG"/>
      </w:pPr>
      <w:r>
        <w:t>M</w:t>
      </w:r>
      <w:r>
        <w:rPr>
          <w:spacing w:val="-1"/>
        </w:rPr>
        <w:t>an</w:t>
      </w:r>
      <w:r>
        <w:rPr>
          <w:spacing w:val="1"/>
        </w:rPr>
        <w:t>d</w:t>
      </w:r>
      <w:r>
        <w:rPr>
          <w:spacing w:val="-1"/>
        </w:rPr>
        <w:t>a</w:t>
      </w:r>
      <w:r>
        <w:t>rins</w:t>
      </w:r>
      <w:r>
        <w:rPr>
          <w:spacing w:val="-5"/>
        </w:rPr>
        <w:t xml:space="preserve"> </w:t>
      </w:r>
      <w:del w:id="208" w:author="Aruna Vivekanantham" w:date="2019-05-13T17:52:00Z">
        <w:r w:rsidDel="001845A4">
          <w:delText>(</w:delText>
        </w:r>
        <w:r w:rsidDel="001845A4">
          <w:rPr>
            <w:spacing w:val="-2"/>
          </w:rPr>
          <w:delText>e</w:delText>
        </w:r>
        <w:r w:rsidDel="001845A4">
          <w:rPr>
            <w:spacing w:val="-1"/>
          </w:rPr>
          <w:delText>a</w:delText>
        </w:r>
        <w:r w:rsidDel="001845A4">
          <w:rPr>
            <w:spacing w:val="2"/>
          </w:rPr>
          <w:delText>s</w:delText>
        </w:r>
        <w:r w:rsidDel="001845A4">
          <w:delText>y</w:delText>
        </w:r>
        <w:r w:rsidDel="001845A4">
          <w:rPr>
            <w:spacing w:val="-6"/>
          </w:rPr>
          <w:delText xml:space="preserve"> </w:delText>
        </w:r>
        <w:r w:rsidDel="001845A4">
          <w:delText>p</w:delText>
        </w:r>
        <w:r w:rsidDel="001845A4">
          <w:rPr>
            <w:spacing w:val="-1"/>
          </w:rPr>
          <w:delText>ee</w:delText>
        </w:r>
        <w:r w:rsidDel="001845A4">
          <w:delText>l</w:delText>
        </w:r>
        <w:r w:rsidDel="001845A4">
          <w:rPr>
            <w:spacing w:val="-1"/>
          </w:rPr>
          <w:delText>e</w:delText>
        </w:r>
        <w:r w:rsidDel="001845A4">
          <w:delText>r</w:delText>
        </w:r>
        <w:r w:rsidDel="001845A4">
          <w:rPr>
            <w:spacing w:val="-1"/>
          </w:rPr>
          <w:delText>s</w:delText>
        </w:r>
        <w:r w:rsidDel="001845A4">
          <w:delText>)</w:delText>
        </w:r>
        <w:r w:rsidDel="001845A4">
          <w:rPr>
            <w:spacing w:val="-5"/>
          </w:rPr>
          <w:delText xml:space="preserve"> </w:delText>
        </w:r>
      </w:del>
      <w:r>
        <w:rPr>
          <w:spacing w:val="1"/>
        </w:rPr>
        <w:t>i</w:t>
      </w:r>
      <w:r>
        <w:t>n</w:t>
      </w:r>
      <w:r>
        <w:rPr>
          <w:spacing w:val="-6"/>
        </w:rPr>
        <w:t xml:space="preserve"> </w:t>
      </w:r>
      <w:r>
        <w:rPr>
          <w:spacing w:val="1"/>
        </w:rPr>
        <w:t>t</w:t>
      </w:r>
      <w:r>
        <w:rPr>
          <w:spacing w:val="-1"/>
        </w:rPr>
        <w:t>h</w:t>
      </w:r>
      <w:r>
        <w:t>is</w:t>
      </w:r>
      <w:r>
        <w:rPr>
          <w:spacing w:val="-5"/>
        </w:rPr>
        <w:t xml:space="preserve"> </w:t>
      </w:r>
      <w:r>
        <w:rPr>
          <w:spacing w:val="-2"/>
        </w:rPr>
        <w:t>c</w:t>
      </w:r>
      <w:r>
        <w:rPr>
          <w:spacing w:val="1"/>
        </w:rPr>
        <w:t>l</w:t>
      </w:r>
      <w:r>
        <w:rPr>
          <w:spacing w:val="-2"/>
        </w:rPr>
        <w:t>a</w:t>
      </w:r>
      <w:r>
        <w:t>ss</w:t>
      </w:r>
      <w:r>
        <w:rPr>
          <w:spacing w:val="-5"/>
        </w:rPr>
        <w:t xml:space="preserve"> </w:t>
      </w:r>
      <w:r>
        <w:rPr>
          <w:spacing w:val="-2"/>
        </w:rPr>
        <w:t>m</w:t>
      </w:r>
      <w:r>
        <w:rPr>
          <w:spacing w:val="1"/>
        </w:rPr>
        <w:t>u</w:t>
      </w:r>
      <w:r>
        <w:t>st</w:t>
      </w:r>
      <w:r>
        <w:rPr>
          <w:spacing w:val="-5"/>
        </w:rPr>
        <w:t xml:space="preserve"> </w:t>
      </w:r>
      <w:r>
        <w:rPr>
          <w:spacing w:val="1"/>
        </w:rPr>
        <w:t>b</w:t>
      </w:r>
      <w:r>
        <w:t>e</w:t>
      </w:r>
      <w:r>
        <w:rPr>
          <w:spacing w:val="-6"/>
        </w:rPr>
        <w:t xml:space="preserve"> </w:t>
      </w:r>
      <w:r>
        <w:t>of</w:t>
      </w:r>
      <w:r>
        <w:rPr>
          <w:spacing w:val="-5"/>
        </w:rPr>
        <w:t xml:space="preserve"> </w:t>
      </w:r>
      <w:r>
        <w:rPr>
          <w:spacing w:val="-1"/>
        </w:rPr>
        <w:t>g</w:t>
      </w:r>
      <w:r>
        <w:t>ood</w:t>
      </w:r>
      <w:r>
        <w:rPr>
          <w:spacing w:val="-6"/>
        </w:rPr>
        <w:t xml:space="preserve"> </w:t>
      </w:r>
      <w:r>
        <w:t>qu</w:t>
      </w:r>
      <w:r>
        <w:rPr>
          <w:spacing w:val="-2"/>
        </w:rPr>
        <w:t>a</w:t>
      </w:r>
      <w:r>
        <w:t>lit</w:t>
      </w:r>
      <w:r>
        <w:rPr>
          <w:spacing w:val="-1"/>
        </w:rPr>
        <w:t>y</w:t>
      </w:r>
      <w:r>
        <w:t>.</w:t>
      </w:r>
      <w:r>
        <w:rPr>
          <w:spacing w:val="-6"/>
        </w:rPr>
        <w:t xml:space="preserve"> </w:t>
      </w:r>
      <w:r>
        <w:t>It</w:t>
      </w:r>
      <w:r>
        <w:rPr>
          <w:spacing w:val="-4"/>
        </w:rPr>
        <w:t xml:space="preserve"> </w:t>
      </w:r>
      <w:r>
        <w:rPr>
          <w:spacing w:val="-2"/>
        </w:rPr>
        <w:t>m</w:t>
      </w:r>
      <w:r>
        <w:rPr>
          <w:spacing w:val="1"/>
        </w:rPr>
        <w:t>u</w:t>
      </w:r>
      <w:r>
        <w:rPr>
          <w:spacing w:val="-1"/>
        </w:rPr>
        <w:t>s</w:t>
      </w:r>
      <w:r>
        <w:t>t</w:t>
      </w:r>
      <w:r>
        <w:rPr>
          <w:spacing w:val="-4"/>
        </w:rPr>
        <w:t xml:space="preserve"> </w:t>
      </w:r>
      <w:r>
        <w:rPr>
          <w:spacing w:val="1"/>
        </w:rPr>
        <w:t>b</w:t>
      </w:r>
      <w:r>
        <w:t>e</w:t>
      </w:r>
      <w:r>
        <w:rPr>
          <w:spacing w:val="-6"/>
        </w:rPr>
        <w:t xml:space="preserve"> </w:t>
      </w:r>
      <w:r>
        <w:rPr>
          <w:spacing w:val="-1"/>
        </w:rPr>
        <w:t>c</w:t>
      </w:r>
      <w:r>
        <w:rPr>
          <w:spacing w:val="1"/>
        </w:rPr>
        <w:t>h</w:t>
      </w:r>
      <w:r>
        <w:rPr>
          <w:spacing w:val="-1"/>
        </w:rPr>
        <w:t>a</w:t>
      </w:r>
      <w:r>
        <w:t>r</w:t>
      </w:r>
      <w:r>
        <w:rPr>
          <w:spacing w:val="-1"/>
        </w:rPr>
        <w:t>ac</w:t>
      </w:r>
      <w:r>
        <w:t>t</w:t>
      </w:r>
      <w:r>
        <w:rPr>
          <w:spacing w:val="-1"/>
        </w:rPr>
        <w:t>e</w:t>
      </w:r>
      <w:r>
        <w:t>ris</w:t>
      </w:r>
      <w:r>
        <w:rPr>
          <w:spacing w:val="-1"/>
        </w:rPr>
        <w:t>t</w:t>
      </w:r>
      <w:r>
        <w:rPr>
          <w:spacing w:val="1"/>
        </w:rPr>
        <w:t>i</w:t>
      </w:r>
      <w:r>
        <w:t>c</w:t>
      </w:r>
      <w:r>
        <w:rPr>
          <w:spacing w:val="-7"/>
        </w:rPr>
        <w:t xml:space="preserve"> </w:t>
      </w:r>
      <w:r>
        <w:rPr>
          <w:spacing w:val="1"/>
        </w:rPr>
        <w:t>o</w:t>
      </w:r>
      <w:r>
        <w:t>f</w:t>
      </w:r>
      <w:r>
        <w:rPr>
          <w:spacing w:val="-5"/>
        </w:rPr>
        <w:t xml:space="preserve"> </w:t>
      </w:r>
      <w:r>
        <w:t>t</w:t>
      </w:r>
      <w:r>
        <w:rPr>
          <w:spacing w:val="1"/>
        </w:rPr>
        <w:t>h</w:t>
      </w:r>
      <w:r>
        <w:t xml:space="preserve">e </w:t>
      </w:r>
      <w:r>
        <w:rPr>
          <w:spacing w:val="1"/>
        </w:rPr>
        <w:t>v</w:t>
      </w:r>
      <w:r>
        <w:rPr>
          <w:spacing w:val="-1"/>
        </w:rPr>
        <w:t>a</w:t>
      </w:r>
      <w:r>
        <w:rPr>
          <w:spacing w:val="1"/>
        </w:rPr>
        <w:t>ri</w:t>
      </w:r>
      <w:r>
        <w:rPr>
          <w:spacing w:val="-2"/>
        </w:rPr>
        <w:t>e</w:t>
      </w:r>
      <w:r>
        <w:rPr>
          <w:spacing w:val="1"/>
        </w:rPr>
        <w:t>t</w:t>
      </w:r>
      <w:r>
        <w:t>y</w:t>
      </w:r>
      <w:r>
        <w:rPr>
          <w:spacing w:val="-1"/>
        </w:rPr>
        <w:t xml:space="preserve"> </w:t>
      </w:r>
      <w:r>
        <w:rPr>
          <w:spacing w:val="-2"/>
        </w:rPr>
        <w:t>a</w:t>
      </w:r>
      <w:r>
        <w:rPr>
          <w:spacing w:val="1"/>
        </w:rPr>
        <w:t>nd/</w:t>
      </w:r>
      <w:r>
        <w:rPr>
          <w:spacing w:val="-1"/>
        </w:rPr>
        <w:t>o</w:t>
      </w:r>
      <w:r>
        <w:t xml:space="preserve">r </w:t>
      </w:r>
      <w:del w:id="209" w:author="Bickelmann, Ulrike" w:date="2019-05-17T14:14:00Z">
        <w:r w:rsidDel="003B3944">
          <w:delText>t</w:delText>
        </w:r>
        <w:r w:rsidDel="003B3944">
          <w:rPr>
            <w:spacing w:val="1"/>
          </w:rPr>
          <w:delText>h</w:delText>
        </w:r>
        <w:r w:rsidDel="003B3944">
          <w:delText>e</w:delText>
        </w:r>
        <w:r w:rsidDel="003B3944">
          <w:rPr>
            <w:spacing w:val="-2"/>
          </w:rPr>
          <w:delText xml:space="preserve"> </w:delText>
        </w:r>
      </w:del>
      <w:r>
        <w:t>s</w:t>
      </w:r>
      <w:r>
        <w:rPr>
          <w:spacing w:val="1"/>
        </w:rPr>
        <w:t>p</w:t>
      </w:r>
      <w:r>
        <w:rPr>
          <w:spacing w:val="-1"/>
        </w:rPr>
        <w:t>ec</w:t>
      </w:r>
      <w:r>
        <w:t>i</w:t>
      </w:r>
      <w:r>
        <w:rPr>
          <w:spacing w:val="-1"/>
        </w:rPr>
        <w:t>e</w:t>
      </w:r>
      <w:r>
        <w:t>s.</w:t>
      </w:r>
    </w:p>
    <w:p w14:paraId="34A42783" w14:textId="77777777" w:rsidR="00D41C24" w:rsidRDefault="00D41C24" w:rsidP="00D41C24">
      <w:pPr>
        <w:pStyle w:val="SingleTxtG"/>
      </w:pPr>
      <w:r>
        <w:t>T</w:t>
      </w:r>
      <w:r>
        <w:rPr>
          <w:spacing w:val="1"/>
        </w:rPr>
        <w:t>h</w:t>
      </w:r>
      <w:r>
        <w:t>e</w:t>
      </w:r>
      <w:r>
        <w:rPr>
          <w:spacing w:val="18"/>
        </w:rPr>
        <w:t xml:space="preserve"> </w:t>
      </w:r>
      <w:r>
        <w:rPr>
          <w:spacing w:val="1"/>
        </w:rPr>
        <w:t>fol</w:t>
      </w:r>
      <w:r>
        <w:rPr>
          <w:spacing w:val="-1"/>
        </w:rPr>
        <w:t>l</w:t>
      </w:r>
      <w:r>
        <w:rPr>
          <w:spacing w:val="1"/>
        </w:rPr>
        <w:t>o</w:t>
      </w:r>
      <w:r>
        <w:t>w</w:t>
      </w:r>
      <w:r>
        <w:rPr>
          <w:spacing w:val="-1"/>
        </w:rPr>
        <w:t>i</w:t>
      </w:r>
      <w:r>
        <w:rPr>
          <w:spacing w:val="1"/>
        </w:rPr>
        <w:t>n</w:t>
      </w:r>
      <w:r>
        <w:t>g</w:t>
      </w:r>
      <w:r>
        <w:rPr>
          <w:spacing w:val="20"/>
        </w:rPr>
        <w:t xml:space="preserve"> </w:t>
      </w:r>
      <w:r>
        <w:rPr>
          <w:spacing w:val="-1"/>
        </w:rPr>
        <w:t>s</w:t>
      </w:r>
      <w:r>
        <w:rPr>
          <w:spacing w:val="2"/>
        </w:rPr>
        <w:t>l</w:t>
      </w:r>
      <w:r>
        <w:rPr>
          <w:spacing w:val="-1"/>
        </w:rPr>
        <w:t>i</w:t>
      </w:r>
      <w:r>
        <w:rPr>
          <w:spacing w:val="1"/>
        </w:rPr>
        <w:t>g</w:t>
      </w:r>
      <w:r>
        <w:rPr>
          <w:spacing w:val="-1"/>
        </w:rPr>
        <w:t>h</w:t>
      </w:r>
      <w:r>
        <w:t>t</w:t>
      </w:r>
      <w:r>
        <w:rPr>
          <w:spacing w:val="20"/>
        </w:rPr>
        <w:t xml:space="preserve"> </w:t>
      </w:r>
      <w:r>
        <w:rPr>
          <w:spacing w:val="1"/>
        </w:rPr>
        <w:t>d</w:t>
      </w:r>
      <w:r>
        <w:rPr>
          <w:spacing w:val="-1"/>
        </w:rPr>
        <w:t>e</w:t>
      </w:r>
      <w:r>
        <w:t>f</w:t>
      </w:r>
      <w:r>
        <w:rPr>
          <w:spacing w:val="-1"/>
        </w:rPr>
        <w:t>e</w:t>
      </w:r>
      <w:r>
        <w:rPr>
          <w:spacing w:val="-2"/>
        </w:rPr>
        <w:t>c</w:t>
      </w:r>
      <w:r>
        <w:rPr>
          <w:spacing w:val="2"/>
        </w:rPr>
        <w:t>t</w:t>
      </w:r>
      <w:r>
        <w:rPr>
          <w:spacing w:val="-1"/>
        </w:rPr>
        <w:t>s</w:t>
      </w:r>
      <w:r>
        <w:t>,</w:t>
      </w:r>
      <w:r>
        <w:rPr>
          <w:spacing w:val="20"/>
        </w:rPr>
        <w:t xml:space="preserve"> </w:t>
      </w:r>
      <w:r>
        <w:rPr>
          <w:spacing w:val="1"/>
        </w:rPr>
        <w:t>ho</w:t>
      </w:r>
      <w:r>
        <w:t>w</w:t>
      </w:r>
      <w:r>
        <w:rPr>
          <w:spacing w:val="-2"/>
        </w:rPr>
        <w:t>e</w:t>
      </w:r>
      <w:r>
        <w:rPr>
          <w:spacing w:val="1"/>
        </w:rPr>
        <w:t>v</w:t>
      </w:r>
      <w:r>
        <w:rPr>
          <w:spacing w:val="-1"/>
        </w:rPr>
        <w:t>e</w:t>
      </w:r>
      <w:r>
        <w:t>r,</w:t>
      </w:r>
      <w:r>
        <w:rPr>
          <w:spacing w:val="20"/>
        </w:rPr>
        <w:t xml:space="preserve"> </w:t>
      </w:r>
      <w:r>
        <w:rPr>
          <w:spacing w:val="-2"/>
        </w:rPr>
        <w:t>m</w:t>
      </w:r>
      <w:r>
        <w:rPr>
          <w:spacing w:val="2"/>
        </w:rPr>
        <w:t>a</w:t>
      </w:r>
      <w:r>
        <w:t>y</w:t>
      </w:r>
      <w:r>
        <w:rPr>
          <w:spacing w:val="18"/>
        </w:rPr>
        <w:t xml:space="preserve"> </w:t>
      </w:r>
      <w:r>
        <w:rPr>
          <w:spacing w:val="1"/>
        </w:rPr>
        <w:t>b</w:t>
      </w:r>
      <w:r>
        <w:t>e</w:t>
      </w:r>
      <w:r>
        <w:rPr>
          <w:spacing w:val="20"/>
        </w:rPr>
        <w:t xml:space="preserve"> </w:t>
      </w:r>
      <w:r>
        <w:rPr>
          <w:spacing w:val="-1"/>
        </w:rPr>
        <w:t>a</w:t>
      </w:r>
      <w:r>
        <w:rPr>
          <w:spacing w:val="1"/>
        </w:rPr>
        <w:t>llo</w:t>
      </w:r>
      <w:r>
        <w:rPr>
          <w:spacing w:val="-2"/>
        </w:rPr>
        <w:t>w</w:t>
      </w:r>
      <w:r>
        <w:rPr>
          <w:spacing w:val="-1"/>
        </w:rPr>
        <w:t>e</w:t>
      </w:r>
      <w:r>
        <w:rPr>
          <w:spacing w:val="1"/>
        </w:rPr>
        <w:t>d</w:t>
      </w:r>
      <w:r>
        <w:t>,</w:t>
      </w:r>
      <w:r>
        <w:rPr>
          <w:spacing w:val="20"/>
        </w:rPr>
        <w:t xml:space="preserve"> </w:t>
      </w:r>
      <w:r>
        <w:rPr>
          <w:spacing w:val="1"/>
        </w:rPr>
        <w:t>p</w:t>
      </w:r>
      <w:r>
        <w:rPr>
          <w:spacing w:val="-1"/>
        </w:rPr>
        <w:t>ro</w:t>
      </w:r>
      <w:r>
        <w:rPr>
          <w:spacing w:val="1"/>
        </w:rPr>
        <w:t>v</w:t>
      </w:r>
      <w:r>
        <w:rPr>
          <w:spacing w:val="-1"/>
        </w:rPr>
        <w:t>i</w:t>
      </w:r>
      <w:r>
        <w:rPr>
          <w:spacing w:val="1"/>
        </w:rPr>
        <w:t>d</w:t>
      </w:r>
      <w:r>
        <w:rPr>
          <w:spacing w:val="-1"/>
        </w:rPr>
        <w:t>e</w:t>
      </w:r>
      <w:r>
        <w:t>d</w:t>
      </w:r>
      <w:r>
        <w:rPr>
          <w:spacing w:val="18"/>
        </w:rPr>
        <w:t xml:space="preserve"> </w:t>
      </w:r>
      <w:r>
        <w:t>th</w:t>
      </w:r>
      <w:r>
        <w:rPr>
          <w:spacing w:val="-1"/>
        </w:rPr>
        <w:t>e</w:t>
      </w:r>
      <w:r>
        <w:t>se</w:t>
      </w:r>
      <w:r>
        <w:rPr>
          <w:spacing w:val="18"/>
        </w:rPr>
        <w:t xml:space="preserve"> </w:t>
      </w:r>
      <w:r>
        <w:rPr>
          <w:spacing w:val="-1"/>
        </w:rPr>
        <w:t>d</w:t>
      </w:r>
      <w:r>
        <w:t>o</w:t>
      </w:r>
      <w:r>
        <w:rPr>
          <w:spacing w:val="21"/>
        </w:rPr>
        <w:t xml:space="preserve"> </w:t>
      </w:r>
      <w:r>
        <w:rPr>
          <w:spacing w:val="-1"/>
        </w:rPr>
        <w:t>n</w:t>
      </w:r>
      <w:r>
        <w:rPr>
          <w:spacing w:val="1"/>
        </w:rPr>
        <w:t>o</w:t>
      </w:r>
      <w:r>
        <w:t>t</w:t>
      </w:r>
      <w:r>
        <w:rPr>
          <w:spacing w:val="20"/>
        </w:rPr>
        <w:t xml:space="preserve"> </w:t>
      </w:r>
      <w:r>
        <w:rPr>
          <w:spacing w:val="-1"/>
        </w:rPr>
        <w:t>a</w:t>
      </w:r>
      <w:r>
        <w:t>ff</w:t>
      </w:r>
      <w:r>
        <w:rPr>
          <w:spacing w:val="-2"/>
        </w:rPr>
        <w:t>e</w:t>
      </w:r>
      <w:r>
        <w:rPr>
          <w:spacing w:val="-1"/>
        </w:rPr>
        <w:t>c</w:t>
      </w:r>
      <w:r>
        <w:t>t</w:t>
      </w:r>
      <w:r>
        <w:rPr>
          <w:spacing w:val="21"/>
        </w:rPr>
        <w:t xml:space="preserve"> </w:t>
      </w:r>
      <w:r>
        <w:t>the g</w:t>
      </w:r>
      <w:r>
        <w:rPr>
          <w:spacing w:val="-1"/>
        </w:rPr>
        <w:t>e</w:t>
      </w:r>
      <w:r>
        <w:t>n</w:t>
      </w:r>
      <w:r>
        <w:rPr>
          <w:spacing w:val="-2"/>
        </w:rPr>
        <w:t>e</w:t>
      </w:r>
      <w:r>
        <w:t>r</w:t>
      </w:r>
      <w:r>
        <w:rPr>
          <w:spacing w:val="-1"/>
        </w:rPr>
        <w:t>a</w:t>
      </w:r>
      <w:r>
        <w:t>l</w:t>
      </w:r>
      <w:r>
        <w:rPr>
          <w:spacing w:val="4"/>
        </w:rPr>
        <w:t xml:space="preserve"> </w:t>
      </w:r>
      <w:r>
        <w:rPr>
          <w:spacing w:val="-2"/>
        </w:rPr>
        <w:t>a</w:t>
      </w:r>
      <w:r>
        <w:t>pp</w:t>
      </w:r>
      <w:r>
        <w:rPr>
          <w:spacing w:val="-1"/>
        </w:rPr>
        <w:t>e</w:t>
      </w:r>
      <w:r>
        <w:rPr>
          <w:spacing w:val="-2"/>
        </w:rPr>
        <w:t>a</w:t>
      </w:r>
      <w:r>
        <w:rPr>
          <w:spacing w:val="2"/>
        </w:rPr>
        <w:t>r</w:t>
      </w:r>
      <w:r>
        <w:rPr>
          <w:spacing w:val="-1"/>
        </w:rPr>
        <w:t>a</w:t>
      </w:r>
      <w:r>
        <w:rPr>
          <w:spacing w:val="1"/>
        </w:rPr>
        <w:t>n</w:t>
      </w:r>
      <w:r>
        <w:rPr>
          <w:spacing w:val="-1"/>
        </w:rPr>
        <w:t>c</w:t>
      </w:r>
      <w:r>
        <w:t>e</w:t>
      </w:r>
      <w:r>
        <w:rPr>
          <w:spacing w:val="2"/>
        </w:rPr>
        <w:t xml:space="preserve"> </w:t>
      </w:r>
      <w:r>
        <w:rPr>
          <w:spacing w:val="1"/>
        </w:rPr>
        <w:t>o</w:t>
      </w:r>
      <w:r>
        <w:t xml:space="preserve">f </w:t>
      </w:r>
      <w:r>
        <w:rPr>
          <w:spacing w:val="1"/>
        </w:rPr>
        <w:t>th</w:t>
      </w:r>
      <w:r>
        <w:t>e</w:t>
      </w:r>
      <w:r>
        <w:rPr>
          <w:spacing w:val="1"/>
        </w:rPr>
        <w:t xml:space="preserve"> </w:t>
      </w:r>
      <w:r>
        <w:t>pro</w:t>
      </w:r>
      <w:r>
        <w:rPr>
          <w:spacing w:val="-1"/>
        </w:rPr>
        <w:t>d</w:t>
      </w:r>
      <w:r>
        <w:t>u</w:t>
      </w:r>
      <w:r>
        <w:rPr>
          <w:spacing w:val="-1"/>
        </w:rPr>
        <w:t>ce</w:t>
      </w:r>
      <w:r>
        <w:t>,</w:t>
      </w:r>
      <w:r>
        <w:rPr>
          <w:spacing w:val="1"/>
        </w:rPr>
        <w:t xml:space="preserve"> t</w:t>
      </w:r>
      <w:r>
        <w:t>he</w:t>
      </w:r>
      <w:r>
        <w:rPr>
          <w:spacing w:val="1"/>
        </w:rPr>
        <w:t xml:space="preserve"> </w:t>
      </w:r>
      <w:r>
        <w:t>qu</w:t>
      </w:r>
      <w:r>
        <w:rPr>
          <w:spacing w:val="-1"/>
        </w:rPr>
        <w:t>a</w:t>
      </w:r>
      <w:r>
        <w:t>l</w:t>
      </w:r>
      <w:r>
        <w:rPr>
          <w:spacing w:val="-1"/>
        </w:rPr>
        <w:t>i</w:t>
      </w:r>
      <w:r>
        <w:t>ty, the</w:t>
      </w:r>
      <w:r>
        <w:rPr>
          <w:spacing w:val="2"/>
        </w:rPr>
        <w:t xml:space="preserve"> </w:t>
      </w:r>
      <w:r>
        <w:t>k</w:t>
      </w:r>
      <w:r>
        <w:rPr>
          <w:spacing w:val="-1"/>
        </w:rPr>
        <w:t>ee</w:t>
      </w:r>
      <w:r>
        <w:rPr>
          <w:spacing w:val="1"/>
        </w:rPr>
        <w:t>p</w:t>
      </w:r>
      <w:r>
        <w:t>i</w:t>
      </w:r>
      <w:r>
        <w:rPr>
          <w:spacing w:val="-1"/>
        </w:rPr>
        <w:t>n</w:t>
      </w:r>
      <w:r>
        <w:t>g</w:t>
      </w:r>
      <w:r>
        <w:rPr>
          <w:spacing w:val="3"/>
        </w:rPr>
        <w:t xml:space="preserve"> </w:t>
      </w:r>
      <w:r>
        <w:rPr>
          <w:spacing w:val="-1"/>
        </w:rPr>
        <w:t>q</w:t>
      </w:r>
      <w:r>
        <w:rPr>
          <w:spacing w:val="1"/>
        </w:rPr>
        <w:t>u</w:t>
      </w:r>
      <w:r>
        <w:rPr>
          <w:spacing w:val="-1"/>
        </w:rPr>
        <w:t>a</w:t>
      </w:r>
      <w:r>
        <w:t>l</w:t>
      </w:r>
      <w:r>
        <w:rPr>
          <w:spacing w:val="-1"/>
        </w:rPr>
        <w:t>i</w:t>
      </w:r>
      <w:r>
        <w:rPr>
          <w:spacing w:val="1"/>
        </w:rPr>
        <w:t>t</w:t>
      </w:r>
      <w:r>
        <w:t>y</w:t>
      </w:r>
      <w:r>
        <w:rPr>
          <w:spacing w:val="1"/>
        </w:rPr>
        <w:t xml:space="preserve"> </w:t>
      </w:r>
      <w:r>
        <w:rPr>
          <w:spacing w:val="-1"/>
        </w:rPr>
        <w:t>a</w:t>
      </w:r>
      <w:r>
        <w:t>nd</w:t>
      </w:r>
      <w:r>
        <w:rPr>
          <w:spacing w:val="2"/>
        </w:rPr>
        <w:t xml:space="preserve"> </w:t>
      </w:r>
      <w:r>
        <w:t>pr</w:t>
      </w:r>
      <w:r>
        <w:rPr>
          <w:spacing w:val="-2"/>
        </w:rPr>
        <w:t>e</w:t>
      </w:r>
      <w:r>
        <w:t>s</w:t>
      </w:r>
      <w:r>
        <w:rPr>
          <w:spacing w:val="-1"/>
        </w:rPr>
        <w:t>e</w:t>
      </w:r>
      <w:r>
        <w:rPr>
          <w:spacing w:val="1"/>
        </w:rPr>
        <w:t>n</w:t>
      </w:r>
      <w:r>
        <w:t>t</w:t>
      </w:r>
      <w:r>
        <w:rPr>
          <w:spacing w:val="-1"/>
        </w:rPr>
        <w:t>a</w:t>
      </w:r>
      <w:r>
        <w:t>t</w:t>
      </w:r>
      <w:r>
        <w:rPr>
          <w:spacing w:val="-1"/>
        </w:rPr>
        <w:t>i</w:t>
      </w:r>
      <w:r>
        <w:t>on</w:t>
      </w:r>
      <w:r>
        <w:rPr>
          <w:spacing w:val="2"/>
        </w:rPr>
        <w:t xml:space="preserve"> </w:t>
      </w:r>
      <w:r>
        <w:t>in</w:t>
      </w:r>
      <w:r>
        <w:rPr>
          <w:spacing w:val="2"/>
        </w:rPr>
        <w:t xml:space="preserve"> </w:t>
      </w:r>
      <w:r>
        <w:t xml:space="preserve">the </w:t>
      </w:r>
      <w:r>
        <w:rPr>
          <w:spacing w:val="1"/>
        </w:rPr>
        <w:t>p</w:t>
      </w:r>
      <w:r>
        <w:rPr>
          <w:spacing w:val="-1"/>
        </w:rPr>
        <w:t>a</w:t>
      </w:r>
      <w:r>
        <w:rPr>
          <w:spacing w:val="-2"/>
        </w:rPr>
        <w:t>c</w:t>
      </w:r>
      <w:r>
        <w:rPr>
          <w:spacing w:val="2"/>
        </w:rPr>
        <w:t>k</w:t>
      </w:r>
      <w:r>
        <w:rPr>
          <w:spacing w:val="-1"/>
        </w:rPr>
        <w:t>a</w:t>
      </w:r>
      <w:r>
        <w:rPr>
          <w:spacing w:val="1"/>
        </w:rPr>
        <w:t>g</w:t>
      </w:r>
      <w:r>
        <w:rPr>
          <w:spacing w:val="-2"/>
        </w:rPr>
        <w:t>e:</w:t>
      </w:r>
    </w:p>
    <w:p w14:paraId="188CAED3" w14:textId="77777777" w:rsidR="00D41C24" w:rsidRDefault="00D41C24" w:rsidP="00D41C24">
      <w:pPr>
        <w:pStyle w:val="Bullet1G"/>
        <w:numPr>
          <w:ilvl w:val="0"/>
          <w:numId w:val="1"/>
        </w:numPr>
      </w:pPr>
      <w:r>
        <w:t>a</w:t>
      </w:r>
      <w:r>
        <w:rPr>
          <w:spacing w:val="-1"/>
        </w:rPr>
        <w:t xml:space="preserve"> </w:t>
      </w:r>
      <w:r>
        <w:t>sl</w:t>
      </w:r>
      <w:r>
        <w:rPr>
          <w:spacing w:val="-1"/>
        </w:rPr>
        <w:t>i</w:t>
      </w:r>
      <w:r>
        <w:t>ght</w:t>
      </w:r>
      <w:r>
        <w:rPr>
          <w:spacing w:val="-1"/>
        </w:rPr>
        <w:t xml:space="preserve"> </w:t>
      </w:r>
      <w:r>
        <w:rPr>
          <w:spacing w:val="1"/>
        </w:rPr>
        <w:t>d</w:t>
      </w:r>
      <w:r>
        <w:rPr>
          <w:spacing w:val="-1"/>
        </w:rPr>
        <w:t>e</w:t>
      </w:r>
      <w:r>
        <w:t>f</w:t>
      </w:r>
      <w:r>
        <w:rPr>
          <w:spacing w:val="-1"/>
        </w:rPr>
        <w:t>e</w:t>
      </w:r>
      <w:r>
        <w:rPr>
          <w:spacing w:val="-2"/>
        </w:rPr>
        <w:t>c</w:t>
      </w:r>
      <w:r>
        <w:t xml:space="preserve">t </w:t>
      </w:r>
      <w:r>
        <w:rPr>
          <w:spacing w:val="1"/>
        </w:rPr>
        <w:t>i</w:t>
      </w:r>
      <w:r>
        <w:t>n sh</w:t>
      </w:r>
      <w:r>
        <w:rPr>
          <w:spacing w:val="-2"/>
        </w:rPr>
        <w:t>a</w:t>
      </w:r>
      <w:r>
        <w:t>pe</w:t>
      </w:r>
    </w:p>
    <w:p w14:paraId="681B8D25" w14:textId="77777777" w:rsidR="00D41C24" w:rsidRDefault="00D41C24" w:rsidP="00D41C24">
      <w:pPr>
        <w:pStyle w:val="Bullet1G"/>
        <w:numPr>
          <w:ilvl w:val="0"/>
          <w:numId w:val="1"/>
        </w:numPr>
      </w:pPr>
      <w:r>
        <w:t>s</w:t>
      </w:r>
      <w:r>
        <w:rPr>
          <w:spacing w:val="-1"/>
        </w:rPr>
        <w:t>l</w:t>
      </w:r>
      <w:r>
        <w:t>i</w:t>
      </w:r>
      <w:r>
        <w:rPr>
          <w:spacing w:val="-1"/>
        </w:rPr>
        <w:t>g</w:t>
      </w:r>
      <w:r>
        <w:t xml:space="preserve">ht </w:t>
      </w:r>
      <w:r>
        <w:rPr>
          <w:spacing w:val="-1"/>
        </w:rPr>
        <w:t>de</w:t>
      </w:r>
      <w:r>
        <w:t>fe</w:t>
      </w:r>
      <w:r>
        <w:rPr>
          <w:spacing w:val="-2"/>
        </w:rPr>
        <w:t>c</w:t>
      </w:r>
      <w:r>
        <w:t xml:space="preserve">ts in </w:t>
      </w:r>
      <w:r>
        <w:rPr>
          <w:spacing w:val="-2"/>
        </w:rPr>
        <w:t>c</w:t>
      </w:r>
      <w:r>
        <w:rPr>
          <w:spacing w:val="1"/>
        </w:rPr>
        <w:t>ol</w:t>
      </w:r>
      <w:r>
        <w:rPr>
          <w:spacing w:val="-1"/>
        </w:rPr>
        <w:t>o</w:t>
      </w:r>
      <w:r>
        <w:t>u</w:t>
      </w:r>
      <w:r>
        <w:rPr>
          <w:spacing w:val="-1"/>
        </w:rPr>
        <w:t>ri</w:t>
      </w:r>
      <w:r>
        <w:t>ng,</w:t>
      </w:r>
      <w:r>
        <w:rPr>
          <w:spacing w:val="-1"/>
        </w:rPr>
        <w:t xml:space="preserve"> </w:t>
      </w:r>
      <w:r>
        <w:t>i</w:t>
      </w:r>
      <w:r>
        <w:rPr>
          <w:spacing w:val="-1"/>
        </w:rPr>
        <w:t>nc</w:t>
      </w:r>
      <w:r>
        <w:t>lu</w:t>
      </w:r>
      <w:r>
        <w:rPr>
          <w:spacing w:val="-1"/>
        </w:rPr>
        <w:t>d</w:t>
      </w:r>
      <w:r>
        <w:t>i</w:t>
      </w:r>
      <w:r>
        <w:rPr>
          <w:spacing w:val="-1"/>
        </w:rPr>
        <w:t>n</w:t>
      </w:r>
      <w:r>
        <w:t>g s</w:t>
      </w:r>
      <w:r>
        <w:rPr>
          <w:spacing w:val="-1"/>
        </w:rPr>
        <w:t>l</w:t>
      </w:r>
      <w:r>
        <w:t>ig</w:t>
      </w:r>
      <w:r>
        <w:rPr>
          <w:spacing w:val="-1"/>
        </w:rPr>
        <w:t>h</w:t>
      </w:r>
      <w:r>
        <w:t xml:space="preserve">t </w:t>
      </w:r>
      <w:r>
        <w:rPr>
          <w:spacing w:val="-1"/>
        </w:rPr>
        <w:t>s</w:t>
      </w:r>
      <w:r>
        <w:t>un</w:t>
      </w:r>
      <w:r>
        <w:rPr>
          <w:spacing w:val="-1"/>
        </w:rPr>
        <w:t>b</w:t>
      </w:r>
      <w:r>
        <w:t>u</w:t>
      </w:r>
      <w:r>
        <w:rPr>
          <w:spacing w:val="-1"/>
        </w:rPr>
        <w:t>r</w:t>
      </w:r>
      <w:r>
        <w:t>n</w:t>
      </w:r>
    </w:p>
    <w:p w14:paraId="0402C300" w14:textId="77777777" w:rsidR="00D41C24" w:rsidRDefault="00D41C24" w:rsidP="00D41C24">
      <w:pPr>
        <w:pStyle w:val="Bullet1G"/>
        <w:numPr>
          <w:ilvl w:val="0"/>
          <w:numId w:val="1"/>
        </w:numPr>
      </w:pPr>
      <w:r>
        <w:t>s</w:t>
      </w:r>
      <w:r>
        <w:rPr>
          <w:spacing w:val="-1"/>
        </w:rPr>
        <w:t>l</w:t>
      </w:r>
      <w:r>
        <w:t>i</w:t>
      </w:r>
      <w:r>
        <w:rPr>
          <w:spacing w:val="-1"/>
        </w:rPr>
        <w:t>g</w:t>
      </w:r>
      <w:r>
        <w:t xml:space="preserve">ht </w:t>
      </w:r>
      <w:r>
        <w:rPr>
          <w:spacing w:val="-1"/>
        </w:rPr>
        <w:t>p</w:t>
      </w:r>
      <w:r>
        <w:t>ro</w:t>
      </w:r>
      <w:r>
        <w:rPr>
          <w:spacing w:val="-1"/>
        </w:rPr>
        <w:t>g</w:t>
      </w:r>
      <w:r>
        <w:t>r</w:t>
      </w:r>
      <w:r>
        <w:rPr>
          <w:spacing w:val="-2"/>
        </w:rPr>
        <w:t>e</w:t>
      </w:r>
      <w:r>
        <w:t>ss</w:t>
      </w:r>
      <w:r>
        <w:rPr>
          <w:spacing w:val="-1"/>
        </w:rPr>
        <w:t>i</w:t>
      </w:r>
      <w:r>
        <w:t>ve</w:t>
      </w:r>
      <w:r>
        <w:rPr>
          <w:spacing w:val="-1"/>
        </w:rPr>
        <w:t xml:space="preserve"> s</w:t>
      </w:r>
      <w:r>
        <w:t>kin d</w:t>
      </w:r>
      <w:r>
        <w:rPr>
          <w:spacing w:val="-1"/>
        </w:rPr>
        <w:t>e</w:t>
      </w:r>
      <w:r>
        <w:t>f</w:t>
      </w:r>
      <w:r>
        <w:rPr>
          <w:spacing w:val="-2"/>
        </w:rPr>
        <w:t>e</w:t>
      </w:r>
      <w:r>
        <w:rPr>
          <w:spacing w:val="-1"/>
        </w:rPr>
        <w:t>c</w:t>
      </w:r>
      <w:r>
        <w:t>ts,</w:t>
      </w:r>
      <w:r>
        <w:rPr>
          <w:spacing w:val="-2"/>
        </w:rPr>
        <w:t xml:space="preserve"> </w:t>
      </w:r>
      <w:r>
        <w:rPr>
          <w:spacing w:val="1"/>
        </w:rPr>
        <w:t>p</w:t>
      </w:r>
      <w:r>
        <w:t>ro</w:t>
      </w:r>
      <w:r>
        <w:rPr>
          <w:spacing w:val="-1"/>
        </w:rPr>
        <w:t>v</w:t>
      </w:r>
      <w:r>
        <w:t>id</w:t>
      </w:r>
      <w:r>
        <w:rPr>
          <w:spacing w:val="-2"/>
        </w:rPr>
        <w:t>e</w:t>
      </w:r>
      <w:r>
        <w:t>d th</w:t>
      </w:r>
      <w:r>
        <w:rPr>
          <w:spacing w:val="-1"/>
        </w:rPr>
        <w:t>e</w:t>
      </w:r>
      <w:r>
        <w:t>y</w:t>
      </w:r>
      <w:r>
        <w:rPr>
          <w:spacing w:val="-1"/>
        </w:rPr>
        <w:t xml:space="preserve"> </w:t>
      </w:r>
      <w:r>
        <w:t>do</w:t>
      </w:r>
      <w:r>
        <w:rPr>
          <w:spacing w:val="-1"/>
        </w:rPr>
        <w:t xml:space="preserve"> </w:t>
      </w:r>
      <w:r>
        <w:t>not</w:t>
      </w:r>
      <w:r>
        <w:rPr>
          <w:spacing w:val="-1"/>
        </w:rPr>
        <w:t xml:space="preserve"> a</w:t>
      </w:r>
      <w:r>
        <w:t>ffe</w:t>
      </w:r>
      <w:r>
        <w:rPr>
          <w:spacing w:val="-2"/>
        </w:rPr>
        <w:t>c</w:t>
      </w:r>
      <w:r>
        <w:t>t the</w:t>
      </w:r>
      <w:r>
        <w:rPr>
          <w:spacing w:val="-1"/>
        </w:rPr>
        <w:t xml:space="preserve"> </w:t>
      </w:r>
      <w:r>
        <w:t>fl</w:t>
      </w:r>
      <w:r>
        <w:rPr>
          <w:spacing w:val="-1"/>
        </w:rPr>
        <w:t>esh</w:t>
      </w:r>
    </w:p>
    <w:p w14:paraId="78FF8275" w14:textId="77777777" w:rsidR="00D41C24" w:rsidRDefault="00D41C24" w:rsidP="00D41C24">
      <w:pPr>
        <w:pStyle w:val="Bullet1G"/>
        <w:numPr>
          <w:ilvl w:val="0"/>
          <w:numId w:val="1"/>
        </w:numPr>
      </w:pPr>
      <w:r>
        <w:t>s</w:t>
      </w:r>
      <w:r>
        <w:rPr>
          <w:spacing w:val="-1"/>
        </w:rPr>
        <w:t>l</w:t>
      </w:r>
      <w:r>
        <w:t>i</w:t>
      </w:r>
      <w:r>
        <w:rPr>
          <w:spacing w:val="-1"/>
        </w:rPr>
        <w:t>g</w:t>
      </w:r>
      <w:r>
        <w:t>ht</w:t>
      </w:r>
      <w:r>
        <w:rPr>
          <w:spacing w:val="10"/>
        </w:rPr>
        <w:t xml:space="preserve"> </w:t>
      </w:r>
      <w:r>
        <w:rPr>
          <w:spacing w:val="-1"/>
        </w:rPr>
        <w:t>s</w:t>
      </w:r>
      <w:r>
        <w:t>kin</w:t>
      </w:r>
      <w:r>
        <w:rPr>
          <w:spacing w:val="10"/>
        </w:rPr>
        <w:t xml:space="preserve"> </w:t>
      </w:r>
      <w:r>
        <w:t>d</w:t>
      </w:r>
      <w:r>
        <w:rPr>
          <w:spacing w:val="-2"/>
        </w:rPr>
        <w:t>e</w:t>
      </w:r>
      <w:r>
        <w:t>fe</w:t>
      </w:r>
      <w:r>
        <w:rPr>
          <w:spacing w:val="-2"/>
        </w:rPr>
        <w:t>c</w:t>
      </w:r>
      <w:r>
        <w:rPr>
          <w:spacing w:val="1"/>
        </w:rPr>
        <w:t>t</w:t>
      </w:r>
      <w:r>
        <w:t>s</w:t>
      </w:r>
      <w:r>
        <w:rPr>
          <w:spacing w:val="8"/>
        </w:rPr>
        <w:t xml:space="preserve"> </w:t>
      </w:r>
      <w:r>
        <w:t>oc</w:t>
      </w:r>
      <w:r>
        <w:rPr>
          <w:spacing w:val="-2"/>
        </w:rPr>
        <w:t>c</w:t>
      </w:r>
      <w:r>
        <w:rPr>
          <w:spacing w:val="1"/>
        </w:rPr>
        <w:t>u</w:t>
      </w:r>
      <w:r>
        <w:t>rri</w:t>
      </w:r>
      <w:r>
        <w:rPr>
          <w:spacing w:val="-1"/>
        </w:rPr>
        <w:t>n</w:t>
      </w:r>
      <w:r>
        <w:t>g</w:t>
      </w:r>
      <w:r>
        <w:rPr>
          <w:spacing w:val="10"/>
        </w:rPr>
        <w:t xml:space="preserve"> </w:t>
      </w:r>
      <w:r>
        <w:rPr>
          <w:spacing w:val="1"/>
        </w:rPr>
        <w:t>d</w:t>
      </w:r>
      <w:r>
        <w:rPr>
          <w:spacing w:val="-1"/>
        </w:rPr>
        <w:t>ur</w:t>
      </w:r>
      <w:r>
        <w:t>i</w:t>
      </w:r>
      <w:r>
        <w:rPr>
          <w:spacing w:val="-1"/>
        </w:rPr>
        <w:t>n</w:t>
      </w:r>
      <w:r>
        <w:t>g</w:t>
      </w:r>
      <w:r>
        <w:rPr>
          <w:spacing w:val="10"/>
        </w:rPr>
        <w:t xml:space="preserve"> </w:t>
      </w:r>
      <w:r>
        <w:t>the</w:t>
      </w:r>
      <w:r>
        <w:rPr>
          <w:spacing w:val="7"/>
        </w:rPr>
        <w:t xml:space="preserve"> </w:t>
      </w:r>
      <w:r>
        <w:t>form</w:t>
      </w:r>
      <w:r>
        <w:rPr>
          <w:spacing w:val="-1"/>
        </w:rPr>
        <w:t>a</w:t>
      </w:r>
      <w:r>
        <w:t>tion</w:t>
      </w:r>
      <w:r>
        <w:rPr>
          <w:spacing w:val="10"/>
        </w:rPr>
        <w:t xml:space="preserve"> </w:t>
      </w:r>
      <w:r>
        <w:rPr>
          <w:spacing w:val="-1"/>
        </w:rPr>
        <w:t>o</w:t>
      </w:r>
      <w:r>
        <w:t>f</w:t>
      </w:r>
      <w:r>
        <w:rPr>
          <w:spacing w:val="10"/>
        </w:rPr>
        <w:t xml:space="preserve"> </w:t>
      </w:r>
      <w:r>
        <w:t>the</w:t>
      </w:r>
      <w:r>
        <w:rPr>
          <w:spacing w:val="9"/>
        </w:rPr>
        <w:t xml:space="preserve"> </w:t>
      </w:r>
      <w:r>
        <w:t>fr</w:t>
      </w:r>
      <w:r>
        <w:rPr>
          <w:spacing w:val="-1"/>
        </w:rPr>
        <w:t>ui</w:t>
      </w:r>
      <w:r>
        <w:t>t,</w:t>
      </w:r>
      <w:r>
        <w:rPr>
          <w:spacing w:val="10"/>
        </w:rPr>
        <w:t xml:space="preserve"> </w:t>
      </w:r>
      <w:r>
        <w:t>su</w:t>
      </w:r>
      <w:r>
        <w:rPr>
          <w:spacing w:val="-2"/>
        </w:rPr>
        <w:t>c</w:t>
      </w:r>
      <w:r>
        <w:t>h</w:t>
      </w:r>
      <w:r>
        <w:rPr>
          <w:spacing w:val="11"/>
        </w:rPr>
        <w:t xml:space="preserve"> </w:t>
      </w:r>
      <w:r>
        <w:rPr>
          <w:spacing w:val="-1"/>
        </w:rPr>
        <w:t>a</w:t>
      </w:r>
      <w:r>
        <w:t>s</w:t>
      </w:r>
      <w:r>
        <w:rPr>
          <w:spacing w:val="10"/>
        </w:rPr>
        <w:t xml:space="preserve"> </w:t>
      </w:r>
      <w:r>
        <w:t>silv</w:t>
      </w:r>
      <w:r>
        <w:rPr>
          <w:spacing w:val="-1"/>
        </w:rPr>
        <w:t>e</w:t>
      </w:r>
      <w:r>
        <w:t xml:space="preserve">r </w:t>
      </w:r>
      <w:proofErr w:type="spellStart"/>
      <w:r>
        <w:t>s</w:t>
      </w:r>
      <w:r>
        <w:rPr>
          <w:spacing w:val="-2"/>
        </w:rPr>
        <w:t>c</w:t>
      </w:r>
      <w:r>
        <w:t>urfs</w:t>
      </w:r>
      <w:proofErr w:type="spellEnd"/>
      <w:r>
        <w:t>,</w:t>
      </w:r>
      <w:r>
        <w:rPr>
          <w:spacing w:val="-1"/>
        </w:rPr>
        <w:t xml:space="preserve"> </w:t>
      </w:r>
      <w:r>
        <w:t>russ</w:t>
      </w:r>
      <w:r>
        <w:rPr>
          <w:spacing w:val="-2"/>
        </w:rPr>
        <w:t>e</w:t>
      </w:r>
      <w:r>
        <w:t>ts</w:t>
      </w:r>
      <w:r>
        <w:rPr>
          <w:spacing w:val="1"/>
        </w:rPr>
        <w:t xml:space="preserve"> </w:t>
      </w:r>
      <w:r>
        <w:t>or</w:t>
      </w:r>
      <w:r>
        <w:rPr>
          <w:spacing w:val="-1"/>
        </w:rPr>
        <w:t xml:space="preserve"> </w:t>
      </w:r>
      <w:r>
        <w:t>p</w:t>
      </w:r>
      <w:r>
        <w:rPr>
          <w:spacing w:val="-1"/>
        </w:rPr>
        <w:t>e</w:t>
      </w:r>
      <w:r>
        <w:t>st</w:t>
      </w:r>
      <w:r>
        <w:rPr>
          <w:spacing w:val="1"/>
        </w:rPr>
        <w:t xml:space="preserve"> </w:t>
      </w:r>
      <w:r>
        <w:t>d</w:t>
      </w:r>
      <w:r>
        <w:rPr>
          <w:spacing w:val="-1"/>
        </w:rPr>
        <w:t>a</w:t>
      </w:r>
      <w:r>
        <w:t>m</w:t>
      </w:r>
      <w:r>
        <w:rPr>
          <w:spacing w:val="-2"/>
        </w:rPr>
        <w:t>a</w:t>
      </w:r>
      <w:r>
        <w:rPr>
          <w:spacing w:val="1"/>
        </w:rPr>
        <w:t>g</w:t>
      </w:r>
      <w:r>
        <w:t>e</w:t>
      </w:r>
    </w:p>
    <w:p w14:paraId="7D3CA9D4" w14:textId="77777777" w:rsidR="00D41C24" w:rsidRDefault="00D41C24" w:rsidP="00D41C24">
      <w:pPr>
        <w:pStyle w:val="Bullet1G"/>
        <w:numPr>
          <w:ilvl w:val="0"/>
          <w:numId w:val="1"/>
        </w:numPr>
      </w:pPr>
      <w:r>
        <w:lastRenderedPageBreak/>
        <w:t>s</w:t>
      </w:r>
      <w:r>
        <w:rPr>
          <w:spacing w:val="-1"/>
        </w:rPr>
        <w:t>l</w:t>
      </w:r>
      <w:r>
        <w:t>i</w:t>
      </w:r>
      <w:r>
        <w:rPr>
          <w:spacing w:val="-1"/>
        </w:rPr>
        <w:t>g</w:t>
      </w:r>
      <w:r>
        <w:t>ht</w:t>
      </w:r>
      <w:r>
        <w:rPr>
          <w:spacing w:val="4"/>
        </w:rPr>
        <w:t xml:space="preserve"> </w:t>
      </w:r>
      <w:r>
        <w:rPr>
          <w:spacing w:val="-1"/>
        </w:rPr>
        <w:t>h</w:t>
      </w:r>
      <w:r>
        <w:t>e</w:t>
      </w:r>
      <w:r>
        <w:rPr>
          <w:spacing w:val="-1"/>
        </w:rPr>
        <w:t>a</w:t>
      </w:r>
      <w:r>
        <w:t>l</w:t>
      </w:r>
      <w:r>
        <w:rPr>
          <w:spacing w:val="-1"/>
        </w:rPr>
        <w:t>e</w:t>
      </w:r>
      <w:r>
        <w:t>d</w:t>
      </w:r>
      <w:r>
        <w:rPr>
          <w:spacing w:val="3"/>
        </w:rPr>
        <w:t xml:space="preserve"> </w:t>
      </w:r>
      <w:r>
        <w:t>d</w:t>
      </w:r>
      <w:r>
        <w:rPr>
          <w:spacing w:val="-1"/>
        </w:rPr>
        <w:t>e</w:t>
      </w:r>
      <w:r>
        <w:t>f</w:t>
      </w:r>
      <w:r>
        <w:rPr>
          <w:spacing w:val="-1"/>
        </w:rPr>
        <w:t>ec</w:t>
      </w:r>
      <w:r>
        <w:t>ts</w:t>
      </w:r>
      <w:r>
        <w:rPr>
          <w:spacing w:val="3"/>
        </w:rPr>
        <w:t xml:space="preserve"> </w:t>
      </w:r>
      <w:r>
        <w:t>due</w:t>
      </w:r>
      <w:r>
        <w:rPr>
          <w:spacing w:val="3"/>
        </w:rPr>
        <w:t xml:space="preserve"> </w:t>
      </w:r>
      <w:r>
        <w:rPr>
          <w:spacing w:val="1"/>
        </w:rPr>
        <w:t>t</w:t>
      </w:r>
      <w:r>
        <w:t>o</w:t>
      </w:r>
      <w:r>
        <w:rPr>
          <w:spacing w:val="3"/>
        </w:rPr>
        <w:t xml:space="preserve"> </w:t>
      </w:r>
      <w:r>
        <w:t>a</w:t>
      </w:r>
      <w:r>
        <w:rPr>
          <w:spacing w:val="4"/>
        </w:rPr>
        <w:t xml:space="preserve"> </w:t>
      </w:r>
      <w:r>
        <w:t>m</w:t>
      </w:r>
      <w:r>
        <w:rPr>
          <w:spacing w:val="-1"/>
        </w:rPr>
        <w:t>ec</w:t>
      </w:r>
      <w:r>
        <w:rPr>
          <w:spacing w:val="2"/>
        </w:rPr>
        <w:t>h</w:t>
      </w:r>
      <w:r>
        <w:rPr>
          <w:spacing w:val="-2"/>
        </w:rPr>
        <w:t>a</w:t>
      </w:r>
      <w:r>
        <w:rPr>
          <w:spacing w:val="1"/>
        </w:rPr>
        <w:t>ni</w:t>
      </w:r>
      <w:r>
        <w:rPr>
          <w:spacing w:val="-2"/>
        </w:rPr>
        <w:t>c</w:t>
      </w:r>
      <w:r>
        <w:rPr>
          <w:spacing w:val="-1"/>
        </w:rPr>
        <w:t>a</w:t>
      </w:r>
      <w:r>
        <w:t>l</w:t>
      </w:r>
      <w:r>
        <w:rPr>
          <w:spacing w:val="5"/>
        </w:rPr>
        <w:t xml:space="preserve"> </w:t>
      </w:r>
      <w:r>
        <w:rPr>
          <w:spacing w:val="1"/>
        </w:rPr>
        <w:t>c</w:t>
      </w:r>
      <w:r>
        <w:rPr>
          <w:spacing w:val="-1"/>
        </w:rPr>
        <w:t>a</w:t>
      </w:r>
      <w:r>
        <w:rPr>
          <w:spacing w:val="1"/>
        </w:rPr>
        <w:t>u</w:t>
      </w:r>
      <w:r>
        <w:t>se</w:t>
      </w:r>
      <w:r>
        <w:rPr>
          <w:spacing w:val="1"/>
        </w:rPr>
        <w:t xml:space="preserve"> </w:t>
      </w:r>
      <w:r>
        <w:t>su</w:t>
      </w:r>
      <w:r>
        <w:rPr>
          <w:spacing w:val="-1"/>
        </w:rPr>
        <w:t>c</w:t>
      </w:r>
      <w:r>
        <w:t>h</w:t>
      </w:r>
      <w:r>
        <w:rPr>
          <w:spacing w:val="4"/>
        </w:rPr>
        <w:t xml:space="preserve"> </w:t>
      </w:r>
      <w:r>
        <w:rPr>
          <w:spacing w:val="-1"/>
        </w:rPr>
        <w:t>a</w:t>
      </w:r>
      <w:r>
        <w:t>s</w:t>
      </w:r>
      <w:r>
        <w:rPr>
          <w:spacing w:val="4"/>
        </w:rPr>
        <w:t xml:space="preserve"> </w:t>
      </w:r>
      <w:r>
        <w:rPr>
          <w:spacing w:val="1"/>
        </w:rPr>
        <w:t>h</w:t>
      </w:r>
      <w:r>
        <w:rPr>
          <w:spacing w:val="-2"/>
        </w:rPr>
        <w:t>a</w:t>
      </w:r>
      <w:r>
        <w:rPr>
          <w:spacing w:val="1"/>
        </w:rPr>
        <w:t>i</w:t>
      </w:r>
      <w:r>
        <w:t>l</w:t>
      </w:r>
      <w:r>
        <w:rPr>
          <w:spacing w:val="4"/>
        </w:rPr>
        <w:t xml:space="preserve"> </w:t>
      </w:r>
      <w:r>
        <w:t>da</w:t>
      </w:r>
      <w:r>
        <w:rPr>
          <w:spacing w:val="-2"/>
        </w:rPr>
        <w:t>m</w:t>
      </w:r>
      <w:r>
        <w:rPr>
          <w:spacing w:val="-1"/>
        </w:rPr>
        <w:t>a</w:t>
      </w:r>
      <w:r>
        <w:rPr>
          <w:spacing w:val="1"/>
        </w:rPr>
        <w:t>g</w:t>
      </w:r>
      <w:r>
        <w:rPr>
          <w:spacing w:val="-1"/>
        </w:rPr>
        <w:t>e</w:t>
      </w:r>
      <w:r>
        <w:t>,</w:t>
      </w:r>
      <w:r>
        <w:rPr>
          <w:spacing w:val="4"/>
        </w:rPr>
        <w:t xml:space="preserve"> </w:t>
      </w:r>
      <w:r>
        <w:rPr>
          <w:spacing w:val="-1"/>
        </w:rPr>
        <w:t>r</w:t>
      </w:r>
      <w:r>
        <w:rPr>
          <w:spacing w:val="1"/>
        </w:rPr>
        <w:t>ub</w:t>
      </w:r>
      <w:r>
        <w:rPr>
          <w:spacing w:val="-1"/>
        </w:rPr>
        <w:t>b</w:t>
      </w:r>
      <w:r>
        <w:rPr>
          <w:spacing w:val="1"/>
        </w:rPr>
        <w:t>i</w:t>
      </w:r>
      <w:r>
        <w:rPr>
          <w:spacing w:val="-1"/>
        </w:rPr>
        <w:t>n</w:t>
      </w:r>
      <w:r>
        <w:t xml:space="preserve">g or </w:t>
      </w:r>
      <w:r>
        <w:rPr>
          <w:spacing w:val="-1"/>
        </w:rPr>
        <w:t>da</w:t>
      </w:r>
      <w:r>
        <w:t>m</w:t>
      </w:r>
      <w:r>
        <w:rPr>
          <w:spacing w:val="-2"/>
        </w:rPr>
        <w:t>a</w:t>
      </w:r>
      <w:r>
        <w:rPr>
          <w:spacing w:val="2"/>
        </w:rPr>
        <w:t>g</w:t>
      </w:r>
      <w:r>
        <w:t>e</w:t>
      </w:r>
      <w:r>
        <w:rPr>
          <w:spacing w:val="-1"/>
        </w:rPr>
        <w:t xml:space="preserve"> f</w:t>
      </w:r>
      <w:r>
        <w:t>rom</w:t>
      </w:r>
      <w:r>
        <w:rPr>
          <w:spacing w:val="-1"/>
        </w:rPr>
        <w:t xml:space="preserve"> </w:t>
      </w:r>
      <w:r>
        <w:rPr>
          <w:spacing w:val="1"/>
        </w:rPr>
        <w:t>h</w:t>
      </w:r>
      <w:r>
        <w:rPr>
          <w:spacing w:val="-1"/>
        </w:rPr>
        <w:t>a</w:t>
      </w:r>
      <w:r>
        <w:t>nd</w:t>
      </w:r>
      <w:r>
        <w:rPr>
          <w:spacing w:val="-1"/>
        </w:rPr>
        <w:t>l</w:t>
      </w:r>
      <w:r>
        <w:t>ing</w:t>
      </w:r>
    </w:p>
    <w:p w14:paraId="1B4C1670" w14:textId="77777777" w:rsidR="00D41C24" w:rsidRDefault="00D41C24" w:rsidP="00D41C24">
      <w:pPr>
        <w:pStyle w:val="Bullet1G"/>
        <w:numPr>
          <w:ilvl w:val="0"/>
          <w:numId w:val="1"/>
        </w:numPr>
      </w:pPr>
      <w:r>
        <w:t>s</w:t>
      </w:r>
      <w:r>
        <w:rPr>
          <w:spacing w:val="-1"/>
        </w:rPr>
        <w:t>l</w:t>
      </w:r>
      <w:r>
        <w:t>i</w:t>
      </w:r>
      <w:r>
        <w:rPr>
          <w:spacing w:val="-1"/>
        </w:rPr>
        <w:t>g</w:t>
      </w:r>
      <w:r>
        <w:t xml:space="preserve">ht </w:t>
      </w:r>
      <w:r>
        <w:rPr>
          <w:spacing w:val="-2"/>
        </w:rPr>
        <w:t>a</w:t>
      </w:r>
      <w:r>
        <w:t>nd p</w:t>
      </w:r>
      <w:r>
        <w:rPr>
          <w:spacing w:val="-2"/>
        </w:rPr>
        <w:t>a</w:t>
      </w:r>
      <w:r>
        <w:t>r</w:t>
      </w:r>
      <w:r>
        <w:rPr>
          <w:spacing w:val="1"/>
        </w:rPr>
        <w:t>t</w:t>
      </w:r>
      <w:r>
        <w:rPr>
          <w:spacing w:val="-1"/>
        </w:rPr>
        <w:t>ia</w:t>
      </w:r>
      <w:r>
        <w:t>l d</w:t>
      </w:r>
      <w:r>
        <w:rPr>
          <w:spacing w:val="-2"/>
        </w:rPr>
        <w:t>e</w:t>
      </w:r>
      <w:r>
        <w:rPr>
          <w:spacing w:val="1"/>
        </w:rPr>
        <w:t>t</w:t>
      </w:r>
      <w:r>
        <w:rPr>
          <w:spacing w:val="-1"/>
        </w:rPr>
        <w:t>ac</w:t>
      </w:r>
      <w:r>
        <w:rPr>
          <w:spacing w:val="1"/>
        </w:rPr>
        <w:t>h</w:t>
      </w:r>
      <w:r>
        <w:t>m</w:t>
      </w:r>
      <w:r>
        <w:rPr>
          <w:spacing w:val="-1"/>
        </w:rPr>
        <w:t>e</w:t>
      </w:r>
      <w:r>
        <w:t xml:space="preserve">nt </w:t>
      </w:r>
      <w:r>
        <w:rPr>
          <w:spacing w:val="1"/>
        </w:rPr>
        <w:t>o</w:t>
      </w:r>
      <w:r>
        <w:t xml:space="preserve">f </w:t>
      </w:r>
      <w:r>
        <w:rPr>
          <w:spacing w:val="-1"/>
        </w:rPr>
        <w:t>t</w:t>
      </w:r>
      <w:r>
        <w:rPr>
          <w:spacing w:val="1"/>
        </w:rPr>
        <w:t>h</w:t>
      </w:r>
      <w:r>
        <w:t>e</w:t>
      </w:r>
      <w:r>
        <w:rPr>
          <w:spacing w:val="-1"/>
        </w:rPr>
        <w:t xml:space="preserve"> </w:t>
      </w:r>
      <w:r>
        <w:t>p</w:t>
      </w:r>
      <w:r>
        <w:rPr>
          <w:spacing w:val="-1"/>
        </w:rPr>
        <w:t>ee</w:t>
      </w:r>
      <w:r>
        <w:t>l (or</w:t>
      </w:r>
      <w:r>
        <w:rPr>
          <w:spacing w:val="-1"/>
        </w:rPr>
        <w:t xml:space="preserve"> </w:t>
      </w:r>
      <w:r>
        <w:t>ri</w:t>
      </w:r>
      <w:r>
        <w:rPr>
          <w:spacing w:val="-1"/>
        </w:rPr>
        <w:t>n</w:t>
      </w:r>
      <w:r>
        <w:t>d)</w:t>
      </w:r>
      <w:r>
        <w:rPr>
          <w:spacing w:val="-1"/>
        </w:rPr>
        <w:t xml:space="preserve"> </w:t>
      </w:r>
      <w:r>
        <w:t>for</w:t>
      </w:r>
      <w:r>
        <w:rPr>
          <w:spacing w:val="-1"/>
        </w:rPr>
        <w:t xml:space="preserve"> a</w:t>
      </w:r>
      <w:r>
        <w:t>ll f</w:t>
      </w:r>
      <w:r>
        <w:rPr>
          <w:spacing w:val="-1"/>
        </w:rPr>
        <w:t>ru</w:t>
      </w:r>
      <w:r>
        <w:rPr>
          <w:spacing w:val="1"/>
        </w:rPr>
        <w:t>i</w:t>
      </w:r>
      <w:r>
        <w:t>t.</w:t>
      </w:r>
    </w:p>
    <w:p w14:paraId="51059A3B" w14:textId="77777777" w:rsidR="00D41C24" w:rsidRDefault="00D41C24" w:rsidP="00D41C24">
      <w:pPr>
        <w:pStyle w:val="H23G"/>
      </w:pPr>
      <w:r>
        <w:tab/>
        <w:t>(</w:t>
      </w:r>
      <w:r>
        <w:rPr>
          <w:spacing w:val="-1"/>
        </w:rPr>
        <w:t>i</w:t>
      </w:r>
      <w:r>
        <w:t>ii)</w:t>
      </w:r>
      <w:r>
        <w:tab/>
        <w:t>Cl</w:t>
      </w:r>
      <w:r>
        <w:rPr>
          <w:spacing w:val="1"/>
        </w:rPr>
        <w:t>a</w:t>
      </w:r>
      <w:r>
        <w:t>ss</w:t>
      </w:r>
      <w:r>
        <w:rPr>
          <w:spacing w:val="-1"/>
        </w:rPr>
        <w:t xml:space="preserve"> </w:t>
      </w:r>
      <w:r>
        <w:t>II</w:t>
      </w:r>
    </w:p>
    <w:p w14:paraId="5EFAB794" w14:textId="77777777" w:rsidR="00D41C24" w:rsidRPr="00390770" w:rsidRDefault="00D41C24" w:rsidP="00D41C24">
      <w:pPr>
        <w:pStyle w:val="SingleTxtG"/>
      </w:pPr>
      <w:r w:rsidRPr="00390770">
        <w:t xml:space="preserve">This class includes mandarins </w:t>
      </w:r>
      <w:del w:id="210" w:author="Stephen Hatem" w:date="2019-05-14T13:59:00Z">
        <w:r w:rsidRPr="00390770" w:rsidDel="00666413">
          <w:delText>(easy peelers)</w:delText>
        </w:r>
      </w:del>
      <w:r w:rsidRPr="00390770">
        <w:t xml:space="preserve"> that do not qualify for inclusion in the higher classes but satisfy the minimum requirements specified above.</w:t>
      </w:r>
    </w:p>
    <w:p w14:paraId="5361830E" w14:textId="77777777" w:rsidR="00D41C24" w:rsidRDefault="00D41C24" w:rsidP="00D41C24">
      <w:pPr>
        <w:pStyle w:val="SingleTxtG"/>
      </w:pPr>
      <w:r w:rsidRPr="00390770">
        <w:t xml:space="preserve">The following defects may be allowed, provided the mandarins </w:t>
      </w:r>
      <w:del w:id="211" w:author="Stephen Hatem" w:date="2019-05-14T13:59:00Z">
        <w:r w:rsidRPr="00390770" w:rsidDel="00666413">
          <w:delText>(easy peelers)</w:delText>
        </w:r>
      </w:del>
      <w:r w:rsidRPr="00390770">
        <w:t xml:space="preserve"> retain their essential characteristics as regards the quality, the keeping quality and presentation</w:t>
      </w:r>
      <w:r>
        <w:t>:</w:t>
      </w:r>
    </w:p>
    <w:p w14:paraId="5EED8534" w14:textId="77777777" w:rsidR="00D41C24" w:rsidRDefault="00D41C24" w:rsidP="00D41C24">
      <w:pPr>
        <w:pStyle w:val="Bullet1G"/>
        <w:numPr>
          <w:ilvl w:val="0"/>
          <w:numId w:val="1"/>
        </w:numPr>
      </w:pPr>
      <w:r>
        <w:t>d</w:t>
      </w:r>
      <w:r>
        <w:rPr>
          <w:spacing w:val="-1"/>
        </w:rPr>
        <w:t>ef</w:t>
      </w:r>
      <w:r>
        <w:rPr>
          <w:spacing w:val="1"/>
        </w:rPr>
        <w:t>e</w:t>
      </w:r>
      <w:r>
        <w:rPr>
          <w:spacing w:val="-1"/>
        </w:rPr>
        <w:t>c</w:t>
      </w:r>
      <w:r>
        <w:t>ts</w:t>
      </w:r>
      <w:r>
        <w:rPr>
          <w:spacing w:val="-1"/>
        </w:rPr>
        <w:t xml:space="preserve"> </w:t>
      </w:r>
      <w:r>
        <w:t>in sh</w:t>
      </w:r>
      <w:r>
        <w:rPr>
          <w:spacing w:val="-2"/>
        </w:rPr>
        <w:t>a</w:t>
      </w:r>
      <w:r>
        <w:t>pe</w:t>
      </w:r>
    </w:p>
    <w:p w14:paraId="591C02EA" w14:textId="77777777" w:rsidR="00D41C24" w:rsidRDefault="00D41C24" w:rsidP="00D41C24">
      <w:pPr>
        <w:pStyle w:val="Bullet1G"/>
        <w:numPr>
          <w:ilvl w:val="0"/>
          <w:numId w:val="1"/>
        </w:numPr>
      </w:pPr>
      <w:r>
        <w:t>d</w:t>
      </w:r>
      <w:r>
        <w:rPr>
          <w:spacing w:val="-1"/>
        </w:rPr>
        <w:t>ef</w:t>
      </w:r>
      <w:r>
        <w:rPr>
          <w:spacing w:val="1"/>
        </w:rPr>
        <w:t>e</w:t>
      </w:r>
      <w:r>
        <w:rPr>
          <w:spacing w:val="-1"/>
        </w:rPr>
        <w:t>c</w:t>
      </w:r>
      <w:r>
        <w:t>ts</w:t>
      </w:r>
      <w:r>
        <w:rPr>
          <w:spacing w:val="-1"/>
        </w:rPr>
        <w:t xml:space="preserve"> </w:t>
      </w:r>
      <w:r>
        <w:t xml:space="preserve">in </w:t>
      </w:r>
      <w:r>
        <w:rPr>
          <w:spacing w:val="-1"/>
        </w:rPr>
        <w:t>c</w:t>
      </w:r>
      <w:r>
        <w:t>ol</w:t>
      </w:r>
      <w:r>
        <w:rPr>
          <w:spacing w:val="-1"/>
        </w:rPr>
        <w:t>o</w:t>
      </w:r>
      <w:r>
        <w:rPr>
          <w:spacing w:val="1"/>
        </w:rPr>
        <w:t>u</w:t>
      </w:r>
      <w:r>
        <w:rPr>
          <w:spacing w:val="-1"/>
        </w:rPr>
        <w:t>r</w:t>
      </w:r>
      <w:r>
        <w:t>ing,</w:t>
      </w:r>
      <w:r>
        <w:rPr>
          <w:spacing w:val="-2"/>
        </w:rPr>
        <w:t xml:space="preserve"> </w:t>
      </w:r>
      <w:r>
        <w:t>in</w:t>
      </w:r>
      <w:r>
        <w:rPr>
          <w:spacing w:val="-1"/>
        </w:rPr>
        <w:t>cl</w:t>
      </w:r>
      <w:r>
        <w:rPr>
          <w:spacing w:val="1"/>
        </w:rPr>
        <w:t>u</w:t>
      </w:r>
      <w:r>
        <w:rPr>
          <w:spacing w:val="-1"/>
        </w:rPr>
        <w:t>d</w:t>
      </w:r>
      <w:r>
        <w:t>i</w:t>
      </w:r>
      <w:r>
        <w:rPr>
          <w:spacing w:val="-1"/>
        </w:rPr>
        <w:t>n</w:t>
      </w:r>
      <w:r>
        <w:t xml:space="preserve">g </w:t>
      </w:r>
      <w:r>
        <w:rPr>
          <w:spacing w:val="-1"/>
        </w:rPr>
        <w:t>s</w:t>
      </w:r>
      <w:r>
        <w:t>un</w:t>
      </w:r>
      <w:r>
        <w:rPr>
          <w:spacing w:val="-1"/>
        </w:rPr>
        <w:t>b</w:t>
      </w:r>
      <w:r>
        <w:t>u</w:t>
      </w:r>
      <w:r>
        <w:rPr>
          <w:spacing w:val="-1"/>
        </w:rPr>
        <w:t>r</w:t>
      </w:r>
      <w:r>
        <w:t>n</w:t>
      </w:r>
    </w:p>
    <w:p w14:paraId="22A8C1D9" w14:textId="77777777" w:rsidR="00D41C24" w:rsidRDefault="00D41C24" w:rsidP="00D41C24">
      <w:pPr>
        <w:pStyle w:val="Bullet1G"/>
        <w:numPr>
          <w:ilvl w:val="0"/>
          <w:numId w:val="1"/>
        </w:numPr>
      </w:pPr>
      <w:r>
        <w:t>p</w:t>
      </w:r>
      <w:r>
        <w:rPr>
          <w:spacing w:val="-1"/>
        </w:rPr>
        <w:t>ro</w:t>
      </w:r>
      <w:r>
        <w:rPr>
          <w:spacing w:val="1"/>
        </w:rPr>
        <w:t>g</w:t>
      </w:r>
      <w:r>
        <w:t>r</w:t>
      </w:r>
      <w:r>
        <w:rPr>
          <w:spacing w:val="-1"/>
        </w:rPr>
        <w:t>es</w:t>
      </w:r>
      <w:r>
        <w:t>sive</w:t>
      </w:r>
      <w:r>
        <w:rPr>
          <w:spacing w:val="-2"/>
        </w:rPr>
        <w:t xml:space="preserve"> </w:t>
      </w:r>
      <w:r>
        <w:t>sk</w:t>
      </w:r>
      <w:r>
        <w:rPr>
          <w:spacing w:val="-1"/>
        </w:rPr>
        <w:t>i</w:t>
      </w:r>
      <w:r>
        <w:t xml:space="preserve">n </w:t>
      </w:r>
      <w:r>
        <w:rPr>
          <w:spacing w:val="1"/>
        </w:rPr>
        <w:t>d</w:t>
      </w:r>
      <w:r>
        <w:rPr>
          <w:spacing w:val="-2"/>
        </w:rPr>
        <w:t>e</w:t>
      </w:r>
      <w:r>
        <w:t>fe</w:t>
      </w:r>
      <w:r>
        <w:rPr>
          <w:spacing w:val="-2"/>
        </w:rPr>
        <w:t>c</w:t>
      </w:r>
      <w:r>
        <w:rPr>
          <w:spacing w:val="1"/>
        </w:rPr>
        <w:t>t</w:t>
      </w:r>
      <w:r>
        <w:rPr>
          <w:spacing w:val="-1"/>
        </w:rPr>
        <w:t>s</w:t>
      </w:r>
      <w:r>
        <w:t>,</w:t>
      </w:r>
      <w:r>
        <w:rPr>
          <w:spacing w:val="-1"/>
        </w:rPr>
        <w:t xml:space="preserve"> </w:t>
      </w:r>
      <w:r>
        <w:rPr>
          <w:spacing w:val="1"/>
        </w:rPr>
        <w:t>p</w:t>
      </w:r>
      <w:r>
        <w:t>ro</w:t>
      </w:r>
      <w:r>
        <w:rPr>
          <w:spacing w:val="-1"/>
        </w:rPr>
        <w:t>v</w:t>
      </w:r>
      <w:r>
        <w:t>id</w:t>
      </w:r>
      <w:r>
        <w:rPr>
          <w:spacing w:val="-1"/>
        </w:rPr>
        <w:t>e</w:t>
      </w:r>
      <w:r>
        <w:t>d</w:t>
      </w:r>
      <w:r>
        <w:rPr>
          <w:spacing w:val="-1"/>
        </w:rPr>
        <w:t xml:space="preserve"> </w:t>
      </w:r>
      <w:r>
        <w:t>th</w:t>
      </w:r>
      <w:r>
        <w:rPr>
          <w:spacing w:val="-2"/>
        </w:rPr>
        <w:t>e</w:t>
      </w:r>
      <w:r>
        <w:t>y</w:t>
      </w:r>
      <w:r>
        <w:rPr>
          <w:spacing w:val="-1"/>
        </w:rPr>
        <w:t xml:space="preserve"> </w:t>
      </w:r>
      <w:r>
        <w:t xml:space="preserve">do not </w:t>
      </w:r>
      <w:r>
        <w:rPr>
          <w:spacing w:val="-2"/>
        </w:rPr>
        <w:t>a</w:t>
      </w:r>
      <w:r>
        <w:t>ff</w:t>
      </w:r>
      <w:r>
        <w:rPr>
          <w:spacing w:val="-1"/>
        </w:rPr>
        <w:t>ec</w:t>
      </w:r>
      <w:r>
        <w:t>t</w:t>
      </w:r>
      <w:r>
        <w:rPr>
          <w:spacing w:val="-1"/>
        </w:rPr>
        <w:t xml:space="preserve"> </w:t>
      </w:r>
      <w:r>
        <w:rPr>
          <w:spacing w:val="1"/>
        </w:rPr>
        <w:t>t</w:t>
      </w:r>
      <w:r>
        <w:t>he</w:t>
      </w:r>
      <w:r>
        <w:rPr>
          <w:spacing w:val="-2"/>
        </w:rPr>
        <w:t xml:space="preserve"> </w:t>
      </w:r>
      <w:r>
        <w:t>fle</w:t>
      </w:r>
      <w:r>
        <w:rPr>
          <w:spacing w:val="-1"/>
        </w:rPr>
        <w:t>s</w:t>
      </w:r>
      <w:r>
        <w:t>h</w:t>
      </w:r>
    </w:p>
    <w:p w14:paraId="3F215875" w14:textId="77777777" w:rsidR="00D41C24" w:rsidRDefault="00D41C24" w:rsidP="00D41C24">
      <w:pPr>
        <w:pStyle w:val="Bullet1G"/>
        <w:numPr>
          <w:ilvl w:val="0"/>
          <w:numId w:val="1"/>
        </w:numPr>
      </w:pPr>
      <w:r>
        <w:t>s</w:t>
      </w:r>
      <w:r>
        <w:rPr>
          <w:spacing w:val="-1"/>
        </w:rPr>
        <w:t>k</w:t>
      </w:r>
      <w:r>
        <w:t>in</w:t>
      </w:r>
      <w:r>
        <w:rPr>
          <w:spacing w:val="4"/>
        </w:rPr>
        <w:t xml:space="preserve"> </w:t>
      </w:r>
      <w:r>
        <w:rPr>
          <w:spacing w:val="1"/>
        </w:rPr>
        <w:t>d</w:t>
      </w:r>
      <w:r>
        <w:rPr>
          <w:spacing w:val="-1"/>
        </w:rPr>
        <w:t>e</w:t>
      </w:r>
      <w:r>
        <w:t>f</w:t>
      </w:r>
      <w:r>
        <w:rPr>
          <w:spacing w:val="-1"/>
        </w:rPr>
        <w:t>ec</w:t>
      </w:r>
      <w:r>
        <w:t>ts</w:t>
      </w:r>
      <w:r>
        <w:rPr>
          <w:spacing w:val="4"/>
        </w:rPr>
        <w:t xml:space="preserve"> </w:t>
      </w:r>
      <w:r>
        <w:t>oc</w:t>
      </w:r>
      <w:r>
        <w:rPr>
          <w:spacing w:val="-1"/>
        </w:rPr>
        <w:t>cu</w:t>
      </w:r>
      <w:r>
        <w:t>rri</w:t>
      </w:r>
      <w:r>
        <w:rPr>
          <w:spacing w:val="-1"/>
        </w:rPr>
        <w:t>n</w:t>
      </w:r>
      <w:r>
        <w:t>g</w:t>
      </w:r>
      <w:r>
        <w:rPr>
          <w:spacing w:val="4"/>
        </w:rPr>
        <w:t xml:space="preserve"> </w:t>
      </w:r>
      <w:r>
        <w:rPr>
          <w:spacing w:val="1"/>
        </w:rPr>
        <w:t>d</w:t>
      </w:r>
      <w:r>
        <w:rPr>
          <w:spacing w:val="-1"/>
        </w:rPr>
        <w:t>u</w:t>
      </w:r>
      <w:r>
        <w:t>ri</w:t>
      </w:r>
      <w:r>
        <w:rPr>
          <w:spacing w:val="-1"/>
        </w:rPr>
        <w:t>n</w:t>
      </w:r>
      <w:r>
        <w:t>g</w:t>
      </w:r>
      <w:r>
        <w:rPr>
          <w:spacing w:val="4"/>
        </w:rPr>
        <w:t xml:space="preserve"> </w:t>
      </w:r>
      <w:r>
        <w:rPr>
          <w:spacing w:val="1"/>
        </w:rPr>
        <w:t>th</w:t>
      </w:r>
      <w:r>
        <w:t>e</w:t>
      </w:r>
      <w:r>
        <w:rPr>
          <w:spacing w:val="3"/>
        </w:rPr>
        <w:t xml:space="preserve"> </w:t>
      </w:r>
      <w:r>
        <w:t>for</w:t>
      </w:r>
      <w:r>
        <w:rPr>
          <w:spacing w:val="-2"/>
        </w:rPr>
        <w:t>m</w:t>
      </w:r>
      <w:r>
        <w:rPr>
          <w:spacing w:val="-1"/>
        </w:rPr>
        <w:t>a</w:t>
      </w:r>
      <w:r>
        <w:t>tion</w:t>
      </w:r>
      <w:r>
        <w:rPr>
          <w:spacing w:val="4"/>
        </w:rPr>
        <w:t xml:space="preserve"> </w:t>
      </w:r>
      <w:r>
        <w:t>of</w:t>
      </w:r>
      <w:r>
        <w:rPr>
          <w:spacing w:val="4"/>
        </w:rPr>
        <w:t xml:space="preserve"> </w:t>
      </w:r>
      <w:r>
        <w:t>the</w:t>
      </w:r>
      <w:r>
        <w:rPr>
          <w:spacing w:val="3"/>
        </w:rPr>
        <w:t xml:space="preserve"> </w:t>
      </w:r>
      <w:r>
        <w:t>fru</w:t>
      </w:r>
      <w:r>
        <w:rPr>
          <w:spacing w:val="-1"/>
        </w:rPr>
        <w:t>i</w:t>
      </w:r>
      <w:r>
        <w:t>t,</w:t>
      </w:r>
      <w:r>
        <w:rPr>
          <w:spacing w:val="5"/>
        </w:rPr>
        <w:t xml:space="preserve"> </w:t>
      </w:r>
      <w:r>
        <w:rPr>
          <w:spacing w:val="-1"/>
        </w:rPr>
        <w:t>s</w:t>
      </w:r>
      <w:r>
        <w:rPr>
          <w:spacing w:val="1"/>
        </w:rPr>
        <w:t>u</w:t>
      </w:r>
      <w:r>
        <w:rPr>
          <w:spacing w:val="-1"/>
        </w:rPr>
        <w:t>c</w:t>
      </w:r>
      <w:r>
        <w:t>h</w:t>
      </w:r>
      <w:r>
        <w:rPr>
          <w:spacing w:val="5"/>
        </w:rPr>
        <w:t xml:space="preserve"> </w:t>
      </w:r>
      <w:r>
        <w:rPr>
          <w:spacing w:val="-1"/>
        </w:rPr>
        <w:t>a</w:t>
      </w:r>
      <w:r>
        <w:t>s</w:t>
      </w:r>
      <w:r>
        <w:rPr>
          <w:spacing w:val="5"/>
        </w:rPr>
        <w:t xml:space="preserve"> </w:t>
      </w:r>
      <w:r>
        <w:rPr>
          <w:spacing w:val="-1"/>
        </w:rPr>
        <w:t>s</w:t>
      </w:r>
      <w:r>
        <w:t>i</w:t>
      </w:r>
      <w:r>
        <w:rPr>
          <w:spacing w:val="1"/>
        </w:rPr>
        <w:t>l</w:t>
      </w:r>
      <w:r>
        <w:t>v</w:t>
      </w:r>
      <w:r>
        <w:rPr>
          <w:spacing w:val="-2"/>
        </w:rPr>
        <w:t>e</w:t>
      </w:r>
      <w:r>
        <w:t>r</w:t>
      </w:r>
      <w:r>
        <w:rPr>
          <w:spacing w:val="5"/>
        </w:rPr>
        <w:t xml:space="preserve"> </w:t>
      </w:r>
      <w:proofErr w:type="spellStart"/>
      <w:r>
        <w:rPr>
          <w:spacing w:val="-1"/>
        </w:rPr>
        <w:t>s</w:t>
      </w:r>
      <w:r>
        <w:rPr>
          <w:spacing w:val="1"/>
        </w:rPr>
        <w:t>c</w:t>
      </w:r>
      <w:r>
        <w:t>u</w:t>
      </w:r>
      <w:r>
        <w:rPr>
          <w:spacing w:val="-1"/>
        </w:rPr>
        <w:t>r</w:t>
      </w:r>
      <w:r>
        <w:t>fs</w:t>
      </w:r>
      <w:proofErr w:type="spellEnd"/>
      <w:r>
        <w:t>, ru</w:t>
      </w:r>
      <w:r>
        <w:rPr>
          <w:spacing w:val="-1"/>
        </w:rPr>
        <w:t>s</w:t>
      </w:r>
      <w:r>
        <w:t>s</w:t>
      </w:r>
      <w:r>
        <w:rPr>
          <w:spacing w:val="-1"/>
        </w:rPr>
        <w:t>e</w:t>
      </w:r>
      <w:r>
        <w:t>ts</w:t>
      </w:r>
      <w:r>
        <w:rPr>
          <w:spacing w:val="-1"/>
        </w:rPr>
        <w:t xml:space="preserve"> </w:t>
      </w:r>
      <w:r>
        <w:t>or</w:t>
      </w:r>
      <w:r>
        <w:rPr>
          <w:spacing w:val="-1"/>
        </w:rPr>
        <w:t xml:space="preserve"> </w:t>
      </w:r>
      <w:r>
        <w:rPr>
          <w:spacing w:val="1"/>
        </w:rPr>
        <w:t>p</w:t>
      </w:r>
      <w:r>
        <w:rPr>
          <w:spacing w:val="-1"/>
        </w:rPr>
        <w:t>e</w:t>
      </w:r>
      <w:r>
        <w:t>st d</w:t>
      </w:r>
      <w:r>
        <w:rPr>
          <w:spacing w:val="-1"/>
        </w:rPr>
        <w:t>a</w:t>
      </w:r>
      <w:r>
        <w:t>m</w:t>
      </w:r>
      <w:r>
        <w:rPr>
          <w:spacing w:val="-2"/>
        </w:rPr>
        <w:t>a</w:t>
      </w:r>
      <w:r>
        <w:t>ge</w:t>
      </w:r>
    </w:p>
    <w:p w14:paraId="7D4B43F0" w14:textId="77777777" w:rsidR="00D41C24" w:rsidRDefault="00D41C24" w:rsidP="00D41C24">
      <w:pPr>
        <w:pStyle w:val="Bullet1G"/>
        <w:numPr>
          <w:ilvl w:val="0"/>
          <w:numId w:val="1"/>
        </w:numPr>
      </w:pPr>
      <w:r>
        <w:rPr>
          <w:spacing w:val="1"/>
        </w:rPr>
        <w:t>h</w:t>
      </w:r>
      <w:r>
        <w:rPr>
          <w:spacing w:val="-1"/>
        </w:rPr>
        <w:t>e</w:t>
      </w:r>
      <w:r>
        <w:rPr>
          <w:spacing w:val="-2"/>
        </w:rPr>
        <w:t>a</w:t>
      </w:r>
      <w:r>
        <w:rPr>
          <w:spacing w:val="1"/>
        </w:rPr>
        <w:t>l</w:t>
      </w:r>
      <w:r>
        <w:rPr>
          <w:spacing w:val="-1"/>
        </w:rPr>
        <w:t>e</w:t>
      </w:r>
      <w:r>
        <w:t>d</w:t>
      </w:r>
      <w:r>
        <w:rPr>
          <w:spacing w:val="21"/>
        </w:rPr>
        <w:t xml:space="preserve"> </w:t>
      </w:r>
      <w:r>
        <w:rPr>
          <w:spacing w:val="1"/>
        </w:rPr>
        <w:t>d</w:t>
      </w:r>
      <w:r>
        <w:rPr>
          <w:spacing w:val="-2"/>
        </w:rPr>
        <w:t>e</w:t>
      </w:r>
      <w:r>
        <w:rPr>
          <w:spacing w:val="2"/>
        </w:rPr>
        <w:t>f</w:t>
      </w:r>
      <w:r>
        <w:rPr>
          <w:spacing w:val="1"/>
        </w:rPr>
        <w:t>e</w:t>
      </w:r>
      <w:r>
        <w:rPr>
          <w:spacing w:val="-2"/>
        </w:rPr>
        <w:t>c</w:t>
      </w:r>
      <w:r>
        <w:rPr>
          <w:spacing w:val="1"/>
        </w:rPr>
        <w:t>t</w:t>
      </w:r>
      <w:r>
        <w:t>s</w:t>
      </w:r>
      <w:r>
        <w:rPr>
          <w:spacing w:val="21"/>
        </w:rPr>
        <w:t xml:space="preserve"> </w:t>
      </w:r>
      <w:r>
        <w:rPr>
          <w:spacing w:val="1"/>
        </w:rPr>
        <w:t>du</w:t>
      </w:r>
      <w:r>
        <w:t>e</w:t>
      </w:r>
      <w:r>
        <w:rPr>
          <w:spacing w:val="20"/>
        </w:rPr>
        <w:t xml:space="preserve"> </w:t>
      </w:r>
      <w:r>
        <w:t>to</w:t>
      </w:r>
      <w:r>
        <w:rPr>
          <w:spacing w:val="22"/>
        </w:rPr>
        <w:t xml:space="preserve"> </w:t>
      </w:r>
      <w:r>
        <w:t>a</w:t>
      </w:r>
      <w:r>
        <w:rPr>
          <w:spacing w:val="21"/>
        </w:rPr>
        <w:t xml:space="preserve"> </w:t>
      </w:r>
      <w:r>
        <w:t>m</w:t>
      </w:r>
      <w:r>
        <w:rPr>
          <w:spacing w:val="-1"/>
        </w:rPr>
        <w:t>e</w:t>
      </w:r>
      <w:r>
        <w:rPr>
          <w:spacing w:val="1"/>
        </w:rPr>
        <w:t>ch</w:t>
      </w:r>
      <w:r>
        <w:rPr>
          <w:spacing w:val="-2"/>
        </w:rPr>
        <w:t>a</w:t>
      </w:r>
      <w:r>
        <w:rPr>
          <w:spacing w:val="1"/>
        </w:rPr>
        <w:t>ni</w:t>
      </w:r>
      <w:r>
        <w:rPr>
          <w:spacing w:val="-2"/>
        </w:rPr>
        <w:t>c</w:t>
      </w:r>
      <w:r>
        <w:rPr>
          <w:spacing w:val="-1"/>
        </w:rPr>
        <w:t>a</w:t>
      </w:r>
      <w:r>
        <w:t>l</w:t>
      </w:r>
      <w:r>
        <w:rPr>
          <w:spacing w:val="22"/>
        </w:rPr>
        <w:t xml:space="preserve"> </w:t>
      </w:r>
      <w:r>
        <w:rPr>
          <w:spacing w:val="-1"/>
        </w:rPr>
        <w:t>ca</w:t>
      </w:r>
      <w:r>
        <w:rPr>
          <w:spacing w:val="1"/>
        </w:rPr>
        <w:t>us</w:t>
      </w:r>
      <w:r>
        <w:t>e</w:t>
      </w:r>
      <w:r>
        <w:rPr>
          <w:spacing w:val="21"/>
        </w:rPr>
        <w:t xml:space="preserve"> </w:t>
      </w:r>
      <w:r>
        <w:t>s</w:t>
      </w:r>
      <w:r>
        <w:rPr>
          <w:spacing w:val="1"/>
        </w:rPr>
        <w:t>u</w:t>
      </w:r>
      <w:r>
        <w:rPr>
          <w:spacing w:val="-1"/>
        </w:rPr>
        <w:t>c</w:t>
      </w:r>
      <w:r>
        <w:t>h</w:t>
      </w:r>
      <w:r>
        <w:rPr>
          <w:spacing w:val="21"/>
        </w:rPr>
        <w:t xml:space="preserve"> </w:t>
      </w:r>
      <w:r>
        <w:rPr>
          <w:spacing w:val="-1"/>
        </w:rPr>
        <w:t>a</w:t>
      </w:r>
      <w:r>
        <w:t>s</w:t>
      </w:r>
      <w:r>
        <w:rPr>
          <w:spacing w:val="21"/>
        </w:rPr>
        <w:t xml:space="preserve"> </w:t>
      </w:r>
      <w:r>
        <w:rPr>
          <w:spacing w:val="1"/>
        </w:rPr>
        <w:t>h</w:t>
      </w:r>
      <w:r>
        <w:rPr>
          <w:spacing w:val="-1"/>
        </w:rPr>
        <w:t>a</w:t>
      </w:r>
      <w:r>
        <w:t>il</w:t>
      </w:r>
      <w:r>
        <w:rPr>
          <w:spacing w:val="21"/>
        </w:rPr>
        <w:t xml:space="preserve"> </w:t>
      </w:r>
      <w:r>
        <w:rPr>
          <w:spacing w:val="1"/>
        </w:rPr>
        <w:t>da</w:t>
      </w:r>
      <w:r>
        <w:rPr>
          <w:spacing w:val="-2"/>
        </w:rPr>
        <w:t>m</w:t>
      </w:r>
      <w:r>
        <w:rPr>
          <w:spacing w:val="-1"/>
        </w:rPr>
        <w:t>a</w:t>
      </w:r>
      <w:r>
        <w:rPr>
          <w:spacing w:val="2"/>
        </w:rPr>
        <w:t>g</w:t>
      </w:r>
      <w:r>
        <w:rPr>
          <w:spacing w:val="-1"/>
        </w:rPr>
        <w:t>e</w:t>
      </w:r>
      <w:r>
        <w:t>,</w:t>
      </w:r>
      <w:r>
        <w:rPr>
          <w:spacing w:val="21"/>
        </w:rPr>
        <w:t xml:space="preserve"> </w:t>
      </w:r>
      <w:r>
        <w:rPr>
          <w:spacing w:val="-1"/>
        </w:rPr>
        <w:t>r</w:t>
      </w:r>
      <w:r>
        <w:rPr>
          <w:spacing w:val="1"/>
        </w:rPr>
        <w:t>u</w:t>
      </w:r>
      <w:r>
        <w:rPr>
          <w:spacing w:val="-1"/>
        </w:rPr>
        <w:t>bb</w:t>
      </w:r>
      <w:r>
        <w:t>i</w:t>
      </w:r>
      <w:r>
        <w:rPr>
          <w:spacing w:val="-1"/>
        </w:rPr>
        <w:t>n</w:t>
      </w:r>
      <w:r>
        <w:t>g</w:t>
      </w:r>
      <w:r>
        <w:rPr>
          <w:spacing w:val="21"/>
        </w:rPr>
        <w:t xml:space="preserve"> </w:t>
      </w:r>
      <w:r>
        <w:rPr>
          <w:spacing w:val="1"/>
        </w:rPr>
        <w:t>o</w:t>
      </w:r>
      <w:r>
        <w:t>r d</w:t>
      </w:r>
      <w:r>
        <w:rPr>
          <w:spacing w:val="-1"/>
        </w:rPr>
        <w:t>a</w:t>
      </w:r>
      <w:r>
        <w:t>m</w:t>
      </w:r>
      <w:r>
        <w:rPr>
          <w:spacing w:val="-1"/>
        </w:rPr>
        <w:t>a</w:t>
      </w:r>
      <w:r>
        <w:t>ge</w:t>
      </w:r>
      <w:r>
        <w:rPr>
          <w:spacing w:val="-1"/>
        </w:rPr>
        <w:t xml:space="preserve"> </w:t>
      </w:r>
      <w:r>
        <w:t>from</w:t>
      </w:r>
      <w:r>
        <w:rPr>
          <w:spacing w:val="-2"/>
        </w:rPr>
        <w:t xml:space="preserve"> </w:t>
      </w:r>
      <w:r>
        <w:t>h</w:t>
      </w:r>
      <w:r>
        <w:rPr>
          <w:spacing w:val="-2"/>
        </w:rPr>
        <w:t>a</w:t>
      </w:r>
      <w:r>
        <w:t>ndli</w:t>
      </w:r>
      <w:r>
        <w:rPr>
          <w:spacing w:val="-1"/>
        </w:rPr>
        <w:t>n</w:t>
      </w:r>
      <w:r>
        <w:t>g</w:t>
      </w:r>
    </w:p>
    <w:p w14:paraId="4B7A3A4F" w14:textId="77777777" w:rsidR="00D41C24" w:rsidRDefault="00D41C24" w:rsidP="00D41C24">
      <w:pPr>
        <w:pStyle w:val="Bullet1G"/>
        <w:numPr>
          <w:ilvl w:val="0"/>
          <w:numId w:val="1"/>
        </w:numPr>
      </w:pPr>
      <w:r>
        <w:t>su</w:t>
      </w:r>
      <w:r>
        <w:rPr>
          <w:spacing w:val="-1"/>
        </w:rPr>
        <w:t>per</w:t>
      </w:r>
      <w:r>
        <w:t>f</w:t>
      </w:r>
      <w:r>
        <w:rPr>
          <w:spacing w:val="1"/>
        </w:rPr>
        <w:t>i</w:t>
      </w:r>
      <w:r>
        <w:rPr>
          <w:spacing w:val="-2"/>
        </w:rPr>
        <w:t>c</w:t>
      </w:r>
      <w:r>
        <w:t>i</w:t>
      </w:r>
      <w:r>
        <w:rPr>
          <w:spacing w:val="-1"/>
        </w:rPr>
        <w:t>a</w:t>
      </w:r>
      <w:r>
        <w:t>l</w:t>
      </w:r>
      <w:r>
        <w:rPr>
          <w:spacing w:val="1"/>
        </w:rPr>
        <w:t xml:space="preserve"> </w:t>
      </w:r>
      <w:r>
        <w:t>h</w:t>
      </w:r>
      <w:r>
        <w:rPr>
          <w:spacing w:val="-1"/>
        </w:rPr>
        <w:t>e</w:t>
      </w:r>
      <w:r>
        <w:rPr>
          <w:spacing w:val="-2"/>
        </w:rPr>
        <w:t>a</w:t>
      </w:r>
      <w:r>
        <w:rPr>
          <w:spacing w:val="1"/>
        </w:rPr>
        <w:t>l</w:t>
      </w:r>
      <w:r>
        <w:rPr>
          <w:spacing w:val="-1"/>
        </w:rPr>
        <w:t>e</w:t>
      </w:r>
      <w:r>
        <w:t>d</w:t>
      </w:r>
      <w:r>
        <w:rPr>
          <w:spacing w:val="1"/>
        </w:rPr>
        <w:t xml:space="preserve"> </w:t>
      </w:r>
      <w:r>
        <w:rPr>
          <w:spacing w:val="-1"/>
        </w:rPr>
        <w:t>s</w:t>
      </w:r>
      <w:r>
        <w:t>kin</w:t>
      </w:r>
      <w:r>
        <w:rPr>
          <w:spacing w:val="1"/>
        </w:rPr>
        <w:t xml:space="preserve"> </w:t>
      </w:r>
      <w:r>
        <w:rPr>
          <w:spacing w:val="-1"/>
        </w:rPr>
        <w:t>a</w:t>
      </w:r>
      <w:r>
        <w:t>lt</w:t>
      </w:r>
      <w:r>
        <w:rPr>
          <w:spacing w:val="-1"/>
        </w:rPr>
        <w:t>e</w:t>
      </w:r>
      <w:r>
        <w:t>r</w:t>
      </w:r>
      <w:r>
        <w:rPr>
          <w:spacing w:val="-1"/>
        </w:rPr>
        <w:t>a</w:t>
      </w:r>
      <w:r>
        <w:t>t</w:t>
      </w:r>
      <w:r>
        <w:rPr>
          <w:spacing w:val="-1"/>
        </w:rPr>
        <w:t>i</w:t>
      </w:r>
      <w:r>
        <w:t>ons</w:t>
      </w:r>
    </w:p>
    <w:p w14:paraId="2B1BC6BC" w14:textId="77777777" w:rsidR="00D41C24" w:rsidRDefault="00D41C24" w:rsidP="00D41C24">
      <w:pPr>
        <w:pStyle w:val="Bullet1G"/>
        <w:numPr>
          <w:ilvl w:val="0"/>
          <w:numId w:val="1"/>
        </w:numPr>
      </w:pPr>
      <w:r>
        <w:rPr>
          <w:spacing w:val="1"/>
        </w:rPr>
        <w:t>r</w:t>
      </w:r>
      <w:r>
        <w:rPr>
          <w:spacing w:val="-1"/>
        </w:rPr>
        <w:t>ou</w:t>
      </w:r>
      <w:r>
        <w:rPr>
          <w:spacing w:val="1"/>
        </w:rPr>
        <w:t>g</w:t>
      </w:r>
      <w:r>
        <w:t xml:space="preserve">h </w:t>
      </w:r>
      <w:r>
        <w:rPr>
          <w:spacing w:val="-1"/>
        </w:rPr>
        <w:t>s</w:t>
      </w:r>
      <w:r>
        <w:rPr>
          <w:spacing w:val="1"/>
        </w:rPr>
        <w:t>k</w:t>
      </w:r>
      <w:r>
        <w:rPr>
          <w:spacing w:val="-1"/>
        </w:rPr>
        <w:t>i</w:t>
      </w:r>
      <w:r>
        <w:t>n</w:t>
      </w:r>
    </w:p>
    <w:p w14:paraId="63A3F290" w14:textId="77777777" w:rsidR="00D41C24" w:rsidRDefault="00D41C24" w:rsidP="00D41C24">
      <w:pPr>
        <w:pStyle w:val="Bullet1G"/>
        <w:numPr>
          <w:ilvl w:val="0"/>
          <w:numId w:val="1"/>
        </w:numPr>
      </w:pPr>
      <w:r>
        <w:t>a</w:t>
      </w:r>
      <w:r>
        <w:rPr>
          <w:spacing w:val="-1"/>
        </w:rPr>
        <w:t xml:space="preserve"> </w:t>
      </w:r>
      <w:r>
        <w:t>p</w:t>
      </w:r>
      <w:r>
        <w:rPr>
          <w:spacing w:val="-1"/>
        </w:rPr>
        <w:t>a</w:t>
      </w:r>
      <w:r>
        <w:t>rti</w:t>
      </w:r>
      <w:r>
        <w:rPr>
          <w:spacing w:val="-1"/>
        </w:rPr>
        <w:t>a</w:t>
      </w:r>
      <w:r>
        <w:t>l d</w:t>
      </w:r>
      <w:r>
        <w:rPr>
          <w:spacing w:val="-2"/>
        </w:rPr>
        <w:t>e</w:t>
      </w:r>
      <w:r>
        <w:rPr>
          <w:spacing w:val="1"/>
        </w:rPr>
        <w:t>t</w:t>
      </w:r>
      <w:r>
        <w:rPr>
          <w:spacing w:val="-1"/>
        </w:rPr>
        <w:t>ac</w:t>
      </w:r>
      <w:r>
        <w:rPr>
          <w:spacing w:val="1"/>
        </w:rPr>
        <w:t>h</w:t>
      </w:r>
      <w:r>
        <w:rPr>
          <w:spacing w:val="-2"/>
        </w:rPr>
        <w:t>m</w:t>
      </w:r>
      <w:r>
        <w:rPr>
          <w:spacing w:val="-1"/>
        </w:rPr>
        <w:t>e</w:t>
      </w:r>
      <w:r>
        <w:t xml:space="preserve">nt </w:t>
      </w:r>
      <w:r>
        <w:rPr>
          <w:spacing w:val="1"/>
        </w:rPr>
        <w:t>o</w:t>
      </w:r>
      <w:r>
        <w:t>f</w:t>
      </w:r>
      <w:r>
        <w:rPr>
          <w:spacing w:val="-1"/>
        </w:rPr>
        <w:t xml:space="preserve"> </w:t>
      </w:r>
      <w:r>
        <w:rPr>
          <w:spacing w:val="1"/>
        </w:rPr>
        <w:t>t</w:t>
      </w:r>
      <w:r>
        <w:rPr>
          <w:spacing w:val="-1"/>
        </w:rPr>
        <w:t>h</w:t>
      </w:r>
      <w:r>
        <w:t>e</w:t>
      </w:r>
      <w:r>
        <w:rPr>
          <w:spacing w:val="-1"/>
        </w:rPr>
        <w:t xml:space="preserve"> </w:t>
      </w:r>
      <w:r>
        <w:t>p</w:t>
      </w:r>
      <w:r>
        <w:rPr>
          <w:spacing w:val="-1"/>
        </w:rPr>
        <w:t>ee</w:t>
      </w:r>
      <w:r>
        <w:t>l (or</w:t>
      </w:r>
      <w:r>
        <w:rPr>
          <w:spacing w:val="-1"/>
        </w:rPr>
        <w:t xml:space="preserve"> </w:t>
      </w:r>
      <w:r>
        <w:t>ri</w:t>
      </w:r>
      <w:r>
        <w:rPr>
          <w:spacing w:val="-1"/>
        </w:rPr>
        <w:t>n</w:t>
      </w:r>
      <w:r>
        <w:t>d).</w:t>
      </w:r>
    </w:p>
    <w:p w14:paraId="239D571B" w14:textId="77777777" w:rsidR="00D41C24" w:rsidRDefault="00D41C24" w:rsidP="00D41C24">
      <w:pPr>
        <w:pStyle w:val="HChG"/>
      </w:pPr>
      <w:r>
        <w:tab/>
        <w:t>III.</w:t>
      </w:r>
      <w:r>
        <w:tab/>
        <w:t>Provisio</w:t>
      </w:r>
      <w:r>
        <w:rPr>
          <w:spacing w:val="-1"/>
        </w:rPr>
        <w:t>n</w:t>
      </w:r>
      <w:r>
        <w:t>s</w:t>
      </w:r>
      <w:r>
        <w:rPr>
          <w:spacing w:val="-9"/>
        </w:rPr>
        <w:t xml:space="preserve"> </w:t>
      </w:r>
      <w:r>
        <w:t>concerni</w:t>
      </w:r>
      <w:r>
        <w:rPr>
          <w:spacing w:val="-1"/>
        </w:rPr>
        <w:t>n</w:t>
      </w:r>
      <w:r>
        <w:t>g</w:t>
      </w:r>
      <w:r>
        <w:rPr>
          <w:spacing w:val="-10"/>
        </w:rPr>
        <w:t xml:space="preserve"> </w:t>
      </w:r>
      <w:r>
        <w:rPr>
          <w:w w:val="99"/>
        </w:rPr>
        <w:t>si</w:t>
      </w:r>
      <w:r>
        <w:rPr>
          <w:spacing w:val="-2"/>
          <w:w w:val="99"/>
        </w:rPr>
        <w:t>z</w:t>
      </w:r>
      <w:r>
        <w:rPr>
          <w:spacing w:val="1"/>
          <w:w w:val="99"/>
        </w:rPr>
        <w:t>i</w:t>
      </w:r>
      <w:r>
        <w:rPr>
          <w:w w:val="99"/>
        </w:rPr>
        <w:t>ng</w:t>
      </w:r>
    </w:p>
    <w:p w14:paraId="662363A6" w14:textId="77777777" w:rsidR="00D41C24" w:rsidRDefault="00D41C24" w:rsidP="00D41C24">
      <w:pPr>
        <w:pStyle w:val="SingleTxtG"/>
      </w:pPr>
      <w:r>
        <w:t>Si</w:t>
      </w:r>
      <w:r>
        <w:rPr>
          <w:spacing w:val="-1"/>
        </w:rPr>
        <w:t>z</w:t>
      </w:r>
      <w:r>
        <w:t>e</w:t>
      </w:r>
      <w:r>
        <w:rPr>
          <w:spacing w:val="-8"/>
        </w:rPr>
        <w:t xml:space="preserve"> </w:t>
      </w:r>
      <w:r>
        <w:t>is</w:t>
      </w:r>
      <w:r>
        <w:rPr>
          <w:spacing w:val="-8"/>
        </w:rPr>
        <w:t xml:space="preserve"> </w:t>
      </w:r>
      <w:r>
        <w:rPr>
          <w:spacing w:val="1"/>
        </w:rPr>
        <w:t>d</w:t>
      </w:r>
      <w:r>
        <w:rPr>
          <w:spacing w:val="-1"/>
        </w:rPr>
        <w:t>e</w:t>
      </w:r>
      <w:r>
        <w:t>t</w:t>
      </w:r>
      <w:r>
        <w:rPr>
          <w:spacing w:val="-1"/>
        </w:rPr>
        <w:t>e</w:t>
      </w:r>
      <w:r>
        <w:rPr>
          <w:spacing w:val="2"/>
        </w:rPr>
        <w:t>r</w:t>
      </w:r>
      <w:r>
        <w:rPr>
          <w:spacing w:val="-3"/>
        </w:rPr>
        <w:t>m</w:t>
      </w:r>
      <w:r>
        <w:rPr>
          <w:spacing w:val="1"/>
        </w:rPr>
        <w:t>i</w:t>
      </w:r>
      <w:r>
        <w:t>n</w:t>
      </w:r>
      <w:r>
        <w:rPr>
          <w:spacing w:val="-2"/>
        </w:rPr>
        <w:t>e</w:t>
      </w:r>
      <w:r>
        <w:t>d</w:t>
      </w:r>
      <w:r>
        <w:rPr>
          <w:spacing w:val="-7"/>
        </w:rPr>
        <w:t xml:space="preserve"> </w:t>
      </w:r>
      <w:r>
        <w:t>by</w:t>
      </w:r>
      <w:r>
        <w:rPr>
          <w:spacing w:val="-8"/>
        </w:rPr>
        <w:t xml:space="preserve"> </w:t>
      </w:r>
      <w:r>
        <w:t>the</w:t>
      </w:r>
      <w:r>
        <w:rPr>
          <w:spacing w:val="-8"/>
        </w:rPr>
        <w:t xml:space="preserve"> </w:t>
      </w:r>
      <w:r>
        <w:t>m</w:t>
      </w:r>
      <w:r>
        <w:rPr>
          <w:spacing w:val="-2"/>
        </w:rPr>
        <w:t>a</w:t>
      </w:r>
      <w:r>
        <w:rPr>
          <w:spacing w:val="2"/>
        </w:rPr>
        <w:t>x</w:t>
      </w:r>
      <w:r>
        <w:t>i</w:t>
      </w:r>
      <w:r>
        <w:rPr>
          <w:spacing w:val="-2"/>
        </w:rPr>
        <w:t>m</w:t>
      </w:r>
      <w:r>
        <w:rPr>
          <w:spacing w:val="2"/>
        </w:rPr>
        <w:t>u</w:t>
      </w:r>
      <w:r>
        <w:t>m</w:t>
      </w:r>
      <w:r>
        <w:rPr>
          <w:spacing w:val="-9"/>
        </w:rPr>
        <w:t xml:space="preserve"> </w:t>
      </w:r>
      <w:r>
        <w:rPr>
          <w:spacing w:val="1"/>
        </w:rPr>
        <w:t>d</w:t>
      </w:r>
      <w:r>
        <w:t>ia</w:t>
      </w:r>
      <w:r>
        <w:rPr>
          <w:spacing w:val="-2"/>
        </w:rPr>
        <w:t>m</w:t>
      </w:r>
      <w:r>
        <w:rPr>
          <w:spacing w:val="-1"/>
        </w:rPr>
        <w:t>e</w:t>
      </w:r>
      <w:r>
        <w:t>t</w:t>
      </w:r>
      <w:r>
        <w:rPr>
          <w:spacing w:val="-1"/>
        </w:rPr>
        <w:t>e</w:t>
      </w:r>
      <w:r>
        <w:t>r</w:t>
      </w:r>
      <w:r>
        <w:rPr>
          <w:spacing w:val="-7"/>
        </w:rPr>
        <w:t xml:space="preserve"> </w:t>
      </w:r>
      <w:r>
        <w:t>of</w:t>
      </w:r>
      <w:r>
        <w:rPr>
          <w:spacing w:val="-8"/>
        </w:rPr>
        <w:t xml:space="preserve"> </w:t>
      </w:r>
      <w:r>
        <w:rPr>
          <w:spacing w:val="1"/>
        </w:rPr>
        <w:t>t</w:t>
      </w:r>
      <w:r>
        <w:rPr>
          <w:spacing w:val="-1"/>
        </w:rPr>
        <w:t>h</w:t>
      </w:r>
      <w:r>
        <w:t>e</w:t>
      </w:r>
      <w:r>
        <w:rPr>
          <w:spacing w:val="-8"/>
        </w:rPr>
        <w:t xml:space="preserve"> </w:t>
      </w:r>
      <w:r>
        <w:rPr>
          <w:spacing w:val="-1"/>
        </w:rPr>
        <w:t>eq</w:t>
      </w:r>
      <w:r>
        <w:rPr>
          <w:spacing w:val="1"/>
        </w:rPr>
        <w:t>u</w:t>
      </w:r>
      <w:r>
        <w:rPr>
          <w:spacing w:val="-1"/>
        </w:rPr>
        <w:t>a</w:t>
      </w:r>
      <w:r>
        <w:t>to</w:t>
      </w:r>
      <w:r>
        <w:rPr>
          <w:spacing w:val="-1"/>
        </w:rPr>
        <w:t>r</w:t>
      </w:r>
      <w:r>
        <w:t>i</w:t>
      </w:r>
      <w:r>
        <w:rPr>
          <w:spacing w:val="-1"/>
        </w:rPr>
        <w:t>a</w:t>
      </w:r>
      <w:r>
        <w:t>l</w:t>
      </w:r>
      <w:r>
        <w:rPr>
          <w:spacing w:val="-7"/>
        </w:rPr>
        <w:t xml:space="preserve"> </w:t>
      </w:r>
      <w:r>
        <w:t>s</w:t>
      </w:r>
      <w:r>
        <w:rPr>
          <w:spacing w:val="-2"/>
        </w:rPr>
        <w:t>e</w:t>
      </w:r>
      <w:r>
        <w:rPr>
          <w:spacing w:val="-1"/>
        </w:rPr>
        <w:t>c</w:t>
      </w:r>
      <w:r>
        <w:t>t</w:t>
      </w:r>
      <w:r>
        <w:rPr>
          <w:spacing w:val="1"/>
        </w:rPr>
        <w:t>i</w:t>
      </w:r>
      <w:r>
        <w:rPr>
          <w:spacing w:val="-1"/>
        </w:rPr>
        <w:t>o</w:t>
      </w:r>
      <w:r>
        <w:t>n</w:t>
      </w:r>
      <w:r>
        <w:rPr>
          <w:spacing w:val="-8"/>
        </w:rPr>
        <w:t xml:space="preserve"> </w:t>
      </w:r>
      <w:r>
        <w:t>of</w:t>
      </w:r>
      <w:r>
        <w:rPr>
          <w:spacing w:val="-8"/>
        </w:rPr>
        <w:t xml:space="preserve"> </w:t>
      </w:r>
      <w:r>
        <w:t>the</w:t>
      </w:r>
      <w:r>
        <w:rPr>
          <w:spacing w:val="-8"/>
        </w:rPr>
        <w:t xml:space="preserve"> </w:t>
      </w:r>
      <w:r>
        <w:t>fr</w:t>
      </w:r>
      <w:r>
        <w:rPr>
          <w:spacing w:val="-1"/>
        </w:rPr>
        <w:t>u</w:t>
      </w:r>
      <w:r>
        <w:t>it</w:t>
      </w:r>
      <w:r>
        <w:rPr>
          <w:spacing w:val="-8"/>
        </w:rPr>
        <w:t xml:space="preserve"> </w:t>
      </w:r>
      <w:r>
        <w:t>or</w:t>
      </w:r>
      <w:r>
        <w:rPr>
          <w:spacing w:val="-7"/>
        </w:rPr>
        <w:t xml:space="preserve"> </w:t>
      </w:r>
      <w:r>
        <w:rPr>
          <w:spacing w:val="1"/>
        </w:rPr>
        <w:t>b</w:t>
      </w:r>
      <w:r>
        <w:t>y</w:t>
      </w:r>
      <w:r>
        <w:rPr>
          <w:spacing w:val="-8"/>
        </w:rPr>
        <w:t xml:space="preserve"> </w:t>
      </w:r>
      <w:r>
        <w:rPr>
          <w:spacing w:val="-2"/>
        </w:rPr>
        <w:t>c</w:t>
      </w:r>
      <w:r>
        <w:t>ou</w:t>
      </w:r>
      <w:r>
        <w:rPr>
          <w:spacing w:val="-1"/>
        </w:rPr>
        <w:t>n</w:t>
      </w:r>
      <w:r>
        <w:rPr>
          <w:spacing w:val="1"/>
        </w:rPr>
        <w:t>t</w:t>
      </w:r>
      <w:r>
        <w:t>.</w:t>
      </w:r>
    </w:p>
    <w:p w14:paraId="76B2C406" w14:textId="77777777" w:rsidR="00D41C24" w:rsidRDefault="00D41C24" w:rsidP="00D41C24">
      <w:pPr>
        <w:pStyle w:val="H1G"/>
      </w:pPr>
      <w:r>
        <w:tab/>
        <w:t>A.</w:t>
      </w:r>
      <w:r>
        <w:tab/>
      </w:r>
      <w:r>
        <w:rPr>
          <w:spacing w:val="1"/>
        </w:rPr>
        <w:t>M</w:t>
      </w:r>
      <w:r>
        <w:t>inimum</w:t>
      </w:r>
      <w:r>
        <w:rPr>
          <w:spacing w:val="-8"/>
        </w:rPr>
        <w:t xml:space="preserve"> </w:t>
      </w:r>
      <w:r>
        <w:rPr>
          <w:spacing w:val="-2"/>
        </w:rPr>
        <w:t>s</w:t>
      </w:r>
      <w:r>
        <w:t>i</w:t>
      </w:r>
      <w:r>
        <w:rPr>
          <w:spacing w:val="-1"/>
        </w:rPr>
        <w:t>z</w:t>
      </w:r>
      <w:r>
        <w:t>e</w:t>
      </w:r>
    </w:p>
    <w:p w14:paraId="43170986" w14:textId="77777777" w:rsidR="00D41C24" w:rsidRDefault="00D41C24" w:rsidP="00D41C24">
      <w:pPr>
        <w:pStyle w:val="SingleTxtG"/>
      </w:pPr>
      <w:r>
        <w:rPr>
          <w:spacing w:val="-1"/>
        </w:rPr>
        <w:t>T</w:t>
      </w:r>
      <w:r>
        <w:rPr>
          <w:spacing w:val="1"/>
        </w:rPr>
        <w:t>h</w:t>
      </w:r>
      <w:r>
        <w:t>e</w:t>
      </w:r>
      <w:r>
        <w:rPr>
          <w:spacing w:val="-1"/>
        </w:rPr>
        <w:t xml:space="preserve"> </w:t>
      </w:r>
      <w:r>
        <w:rPr>
          <w:spacing w:val="-2"/>
        </w:rPr>
        <w:t>m</w:t>
      </w:r>
      <w:r>
        <w:rPr>
          <w:spacing w:val="1"/>
        </w:rPr>
        <w:t>in</w:t>
      </w:r>
      <w:r>
        <w:t>i</w:t>
      </w:r>
      <w:r>
        <w:rPr>
          <w:spacing w:val="-2"/>
        </w:rPr>
        <w:t>m</w:t>
      </w:r>
      <w:r>
        <w:rPr>
          <w:spacing w:val="1"/>
        </w:rPr>
        <w:t>u</w:t>
      </w:r>
      <w:r>
        <w:t>m</w:t>
      </w:r>
      <w:r>
        <w:rPr>
          <w:spacing w:val="-1"/>
        </w:rPr>
        <w:t xml:space="preserve"> </w:t>
      </w:r>
      <w:r>
        <w:t>si</w:t>
      </w:r>
      <w:r>
        <w:rPr>
          <w:spacing w:val="-1"/>
        </w:rPr>
        <w:t>z</w:t>
      </w:r>
      <w:r>
        <w:t>e</w:t>
      </w:r>
      <w:r>
        <w:rPr>
          <w:spacing w:val="-1"/>
        </w:rPr>
        <w:t xml:space="preserve"> </w:t>
      </w:r>
      <w:r>
        <w:t xml:space="preserve">is </w:t>
      </w:r>
      <w:r>
        <w:rPr>
          <w:spacing w:val="-1"/>
        </w:rPr>
        <w:t>se</w:t>
      </w:r>
      <w:r>
        <w:t>t</w:t>
      </w:r>
      <w:r>
        <w:rPr>
          <w:spacing w:val="1"/>
        </w:rPr>
        <w:t xml:space="preserve"> </w:t>
      </w:r>
      <w:r>
        <w:rPr>
          <w:spacing w:val="-1"/>
        </w:rPr>
        <w:t>a</w:t>
      </w:r>
      <w:r>
        <w:t>t</w:t>
      </w:r>
    </w:p>
    <w:p w14:paraId="65D53085" w14:textId="77777777" w:rsidR="00D41C24" w:rsidRDefault="00D41C24" w:rsidP="00D41C24">
      <w:pPr>
        <w:pStyle w:val="Bullet1G"/>
        <w:numPr>
          <w:ilvl w:val="0"/>
          <w:numId w:val="1"/>
        </w:numPr>
      </w:pPr>
      <w:r>
        <w:t xml:space="preserve">35 </w:t>
      </w:r>
      <w:r>
        <w:rPr>
          <w:spacing w:val="-2"/>
        </w:rPr>
        <w:t>m</w:t>
      </w:r>
      <w:r>
        <w:t>m</w:t>
      </w:r>
      <w:r>
        <w:rPr>
          <w:spacing w:val="-1"/>
        </w:rPr>
        <w:t xml:space="preserve"> </w:t>
      </w:r>
      <w:r>
        <w:t>for</w:t>
      </w:r>
      <w:r>
        <w:rPr>
          <w:spacing w:val="-1"/>
        </w:rPr>
        <w:t xml:space="preserve"> </w:t>
      </w:r>
      <w:proofErr w:type="spellStart"/>
      <w:r>
        <w:rPr>
          <w:spacing w:val="-1"/>
        </w:rPr>
        <w:t>c</w:t>
      </w:r>
      <w:r>
        <w:t>le</w:t>
      </w:r>
      <w:r>
        <w:rPr>
          <w:spacing w:val="-2"/>
        </w:rPr>
        <w:t>m</w:t>
      </w:r>
      <w:r>
        <w:rPr>
          <w:spacing w:val="-1"/>
        </w:rPr>
        <w:t>e</w:t>
      </w:r>
      <w:r>
        <w:t>ntin</w:t>
      </w:r>
      <w:r>
        <w:rPr>
          <w:spacing w:val="-1"/>
        </w:rPr>
        <w:t>e</w:t>
      </w:r>
      <w:r>
        <w:t>s</w:t>
      </w:r>
      <w:proofErr w:type="spellEnd"/>
    </w:p>
    <w:p w14:paraId="3EB34C29" w14:textId="77777777" w:rsidR="00D41C24" w:rsidRDefault="00D41C24" w:rsidP="00D41C24">
      <w:pPr>
        <w:pStyle w:val="Bullet1G"/>
        <w:numPr>
          <w:ilvl w:val="0"/>
          <w:numId w:val="1"/>
        </w:numPr>
      </w:pPr>
      <w:r>
        <w:t xml:space="preserve">45 </w:t>
      </w:r>
      <w:r>
        <w:rPr>
          <w:spacing w:val="-2"/>
        </w:rPr>
        <w:t>m</w:t>
      </w:r>
      <w:r>
        <w:t>m</w:t>
      </w:r>
      <w:r>
        <w:rPr>
          <w:spacing w:val="-1"/>
        </w:rPr>
        <w:t xml:space="preserve"> </w:t>
      </w:r>
      <w:r>
        <w:t>for</w:t>
      </w:r>
      <w:r>
        <w:rPr>
          <w:spacing w:val="-1"/>
        </w:rPr>
        <w:t xml:space="preserve"> </w:t>
      </w:r>
      <w:r>
        <w:t>s</w:t>
      </w:r>
      <w:r>
        <w:rPr>
          <w:spacing w:val="-1"/>
        </w:rPr>
        <w:t>a</w:t>
      </w:r>
      <w:r>
        <w:t>tsu</w:t>
      </w:r>
      <w:r>
        <w:rPr>
          <w:spacing w:val="-2"/>
        </w:rPr>
        <w:t>m</w:t>
      </w:r>
      <w:r>
        <w:rPr>
          <w:spacing w:val="-1"/>
        </w:rPr>
        <w:t>a</w:t>
      </w:r>
      <w:r>
        <w:t>s,</w:t>
      </w:r>
      <w:r>
        <w:rPr>
          <w:spacing w:val="-1"/>
        </w:rPr>
        <w:t xml:space="preserve"> </w:t>
      </w:r>
      <w:r>
        <w:rPr>
          <w:spacing w:val="1"/>
        </w:rPr>
        <w:t>o</w:t>
      </w:r>
      <w:r>
        <w:t>th</w:t>
      </w:r>
      <w:r>
        <w:rPr>
          <w:spacing w:val="-1"/>
        </w:rPr>
        <w:t>e</w:t>
      </w:r>
      <w:r>
        <w:t>r m</w:t>
      </w:r>
      <w:r>
        <w:rPr>
          <w:spacing w:val="-1"/>
        </w:rPr>
        <w:t>a</w:t>
      </w:r>
      <w:r>
        <w:t>nd</w:t>
      </w:r>
      <w:r>
        <w:rPr>
          <w:spacing w:val="-1"/>
        </w:rPr>
        <w:t>ar</w:t>
      </w:r>
      <w:r>
        <w:t>in v</w:t>
      </w:r>
      <w:r>
        <w:rPr>
          <w:spacing w:val="-2"/>
        </w:rPr>
        <w:t>a</w:t>
      </w:r>
      <w:r>
        <w:t>ri</w:t>
      </w:r>
      <w:r>
        <w:rPr>
          <w:spacing w:val="-1"/>
        </w:rPr>
        <w:t>e</w:t>
      </w:r>
      <w:r>
        <w:t>ti</w:t>
      </w:r>
      <w:r>
        <w:rPr>
          <w:spacing w:val="-1"/>
        </w:rPr>
        <w:t>e</w:t>
      </w:r>
      <w:r>
        <w:t>s</w:t>
      </w:r>
      <w:r>
        <w:rPr>
          <w:spacing w:val="-1"/>
        </w:rPr>
        <w:t xml:space="preserve"> a</w:t>
      </w:r>
      <w:r>
        <w:t>nd</w:t>
      </w:r>
      <w:r>
        <w:rPr>
          <w:spacing w:val="-1"/>
        </w:rPr>
        <w:t xml:space="preserve"> </w:t>
      </w:r>
      <w:r>
        <w:t>h</w:t>
      </w:r>
      <w:r>
        <w:rPr>
          <w:spacing w:val="-1"/>
        </w:rPr>
        <w:t>y</w:t>
      </w:r>
      <w:r>
        <w:t>brids</w:t>
      </w:r>
    </w:p>
    <w:p w14:paraId="7F7DA5AB" w14:textId="77777777" w:rsidR="00D41C24" w:rsidRDefault="00D41C24" w:rsidP="00D41C24">
      <w:pPr>
        <w:pStyle w:val="H1G"/>
      </w:pPr>
      <w:r>
        <w:tab/>
        <w:t>B.</w:t>
      </w:r>
      <w:r>
        <w:tab/>
        <w:t>Unifo</w:t>
      </w:r>
      <w:r>
        <w:rPr>
          <w:spacing w:val="1"/>
        </w:rPr>
        <w:t>r</w:t>
      </w:r>
      <w:r>
        <w:t>m</w:t>
      </w:r>
      <w:r>
        <w:rPr>
          <w:spacing w:val="-1"/>
        </w:rPr>
        <w:t>i</w:t>
      </w:r>
      <w:r>
        <w:t>ty</w:t>
      </w:r>
    </w:p>
    <w:p w14:paraId="12499D17" w14:textId="77777777" w:rsidR="00D41C24" w:rsidRDefault="00D41C24" w:rsidP="00D41C24">
      <w:pPr>
        <w:pStyle w:val="SingleTxtG"/>
      </w:pPr>
      <w:r>
        <w:t>M</w:t>
      </w:r>
      <w:r>
        <w:rPr>
          <w:spacing w:val="-1"/>
        </w:rPr>
        <w:t>an</w:t>
      </w:r>
      <w:r>
        <w:rPr>
          <w:spacing w:val="1"/>
        </w:rPr>
        <w:t>d</w:t>
      </w:r>
      <w:r>
        <w:rPr>
          <w:spacing w:val="-1"/>
        </w:rPr>
        <w:t>a</w:t>
      </w:r>
      <w:r>
        <w:t xml:space="preserve">rins </w:t>
      </w:r>
      <w:del w:id="212" w:author="Stephen Hatem" w:date="2019-05-14T13:59:00Z">
        <w:r w:rsidDel="00666413">
          <w:delText>(</w:delText>
        </w:r>
        <w:r w:rsidDel="00666413">
          <w:rPr>
            <w:spacing w:val="-2"/>
          </w:rPr>
          <w:delText>e</w:delText>
        </w:r>
        <w:r w:rsidDel="00666413">
          <w:rPr>
            <w:spacing w:val="-1"/>
          </w:rPr>
          <w:delText>a</w:delText>
        </w:r>
        <w:r w:rsidDel="00666413">
          <w:delText>sy</w:delText>
        </w:r>
        <w:r w:rsidDel="00666413">
          <w:rPr>
            <w:spacing w:val="-1"/>
          </w:rPr>
          <w:delText xml:space="preserve"> </w:delText>
        </w:r>
        <w:r w:rsidDel="00666413">
          <w:delText>pe</w:delText>
        </w:r>
        <w:r w:rsidDel="00666413">
          <w:rPr>
            <w:spacing w:val="-2"/>
          </w:rPr>
          <w:delText>e</w:delText>
        </w:r>
        <w:r w:rsidDel="00666413">
          <w:rPr>
            <w:spacing w:val="1"/>
          </w:rPr>
          <w:delText>l</w:delText>
        </w:r>
        <w:r w:rsidDel="00666413">
          <w:rPr>
            <w:spacing w:val="-1"/>
          </w:rPr>
          <w:delText>e</w:delText>
        </w:r>
        <w:r w:rsidDel="00666413">
          <w:delText>rs)</w:delText>
        </w:r>
      </w:del>
      <w:r>
        <w:t xml:space="preserve"> m</w:t>
      </w:r>
      <w:r>
        <w:rPr>
          <w:spacing w:val="-2"/>
        </w:rPr>
        <w:t>a</w:t>
      </w:r>
      <w:r>
        <w:t>y</w:t>
      </w:r>
      <w:r>
        <w:rPr>
          <w:spacing w:val="1"/>
        </w:rPr>
        <w:t xml:space="preserve"> </w:t>
      </w:r>
      <w:r>
        <w:t>be</w:t>
      </w:r>
      <w:r>
        <w:rPr>
          <w:spacing w:val="-2"/>
        </w:rPr>
        <w:t xml:space="preserve"> </w:t>
      </w:r>
      <w:r>
        <w:t>si</w:t>
      </w:r>
      <w:r>
        <w:rPr>
          <w:spacing w:val="-1"/>
        </w:rPr>
        <w:t>ze</w:t>
      </w:r>
      <w:r>
        <w:t xml:space="preserve">d </w:t>
      </w:r>
      <w:r>
        <w:rPr>
          <w:spacing w:val="1"/>
        </w:rPr>
        <w:t>b</w:t>
      </w:r>
      <w:r>
        <w:t>y</w:t>
      </w:r>
      <w:r>
        <w:rPr>
          <w:spacing w:val="-1"/>
        </w:rPr>
        <w:t xml:space="preserve"> </w:t>
      </w:r>
      <w:r>
        <w:t>o</w:t>
      </w:r>
      <w:r>
        <w:rPr>
          <w:spacing w:val="-1"/>
        </w:rPr>
        <w:t>n</w:t>
      </w:r>
      <w:r>
        <w:t>e of</w:t>
      </w:r>
      <w:r>
        <w:rPr>
          <w:spacing w:val="-1"/>
        </w:rPr>
        <w:t xml:space="preserve"> </w:t>
      </w:r>
      <w:r>
        <w:t>the</w:t>
      </w:r>
      <w:r>
        <w:rPr>
          <w:spacing w:val="-1"/>
        </w:rPr>
        <w:t xml:space="preserve"> </w:t>
      </w:r>
      <w:r>
        <w:t>fo</w:t>
      </w:r>
      <w:r>
        <w:rPr>
          <w:spacing w:val="-1"/>
        </w:rPr>
        <w:t>l</w:t>
      </w:r>
      <w:r>
        <w:t>lo</w:t>
      </w:r>
      <w:r>
        <w:rPr>
          <w:spacing w:val="-2"/>
        </w:rPr>
        <w:t>w</w:t>
      </w:r>
      <w:r>
        <w:t>ing</w:t>
      </w:r>
      <w:r>
        <w:rPr>
          <w:spacing w:val="-1"/>
        </w:rPr>
        <w:t xml:space="preserve"> </w:t>
      </w:r>
      <w:r>
        <w:t>o</w:t>
      </w:r>
      <w:r>
        <w:rPr>
          <w:spacing w:val="-1"/>
        </w:rPr>
        <w:t>p</w:t>
      </w:r>
      <w:r>
        <w:t>t</w:t>
      </w:r>
      <w:r>
        <w:rPr>
          <w:spacing w:val="-1"/>
        </w:rPr>
        <w:t>i</w:t>
      </w:r>
      <w:r>
        <w:rPr>
          <w:spacing w:val="1"/>
        </w:rPr>
        <w:t>on</w:t>
      </w:r>
      <w:r>
        <w:rPr>
          <w:spacing w:val="-1"/>
        </w:rPr>
        <w:t>s</w:t>
      </w:r>
      <w:r>
        <w:t>:</w:t>
      </w:r>
    </w:p>
    <w:p w14:paraId="2D1C3A86" w14:textId="77777777" w:rsidR="00D41C24" w:rsidRDefault="00D41C24" w:rsidP="00D41C24">
      <w:pPr>
        <w:pStyle w:val="SingleTxtG"/>
      </w:pPr>
      <w:r>
        <w:rPr>
          <w:spacing w:val="-1"/>
        </w:rPr>
        <w:t>T</w:t>
      </w:r>
      <w:r>
        <w:t>o</w:t>
      </w:r>
      <w:r>
        <w:rPr>
          <w:spacing w:val="10"/>
        </w:rPr>
        <w:t xml:space="preserve"> </w:t>
      </w:r>
      <w:r>
        <w:rPr>
          <w:spacing w:val="-1"/>
        </w:rPr>
        <w:t>e</w:t>
      </w:r>
      <w:r>
        <w:t>nsu</w:t>
      </w:r>
      <w:r>
        <w:rPr>
          <w:spacing w:val="-1"/>
        </w:rPr>
        <w:t>r</w:t>
      </w:r>
      <w:r>
        <w:t>e</w:t>
      </w:r>
      <w:r>
        <w:rPr>
          <w:spacing w:val="9"/>
        </w:rPr>
        <w:t xml:space="preserve"> </w:t>
      </w:r>
      <w:r>
        <w:t>u</w:t>
      </w:r>
      <w:r>
        <w:rPr>
          <w:spacing w:val="-1"/>
        </w:rPr>
        <w:t>n</w:t>
      </w:r>
      <w:r>
        <w:t>ifor</w:t>
      </w:r>
      <w:r>
        <w:rPr>
          <w:spacing w:val="-3"/>
        </w:rPr>
        <w:t>m</w:t>
      </w:r>
      <w:r>
        <w:rPr>
          <w:spacing w:val="1"/>
        </w:rPr>
        <w:t>i</w:t>
      </w:r>
      <w:r>
        <w:t>ty</w:t>
      </w:r>
      <w:r>
        <w:rPr>
          <w:spacing w:val="9"/>
        </w:rPr>
        <w:t xml:space="preserve"> </w:t>
      </w:r>
      <w:r>
        <w:t>in</w:t>
      </w:r>
      <w:r>
        <w:rPr>
          <w:spacing w:val="10"/>
        </w:rPr>
        <w:t xml:space="preserve"> </w:t>
      </w:r>
      <w:r>
        <w:rPr>
          <w:spacing w:val="-1"/>
        </w:rPr>
        <w:t>s</w:t>
      </w:r>
      <w:r>
        <w:t>i</w:t>
      </w:r>
      <w:r>
        <w:rPr>
          <w:spacing w:val="-1"/>
        </w:rPr>
        <w:t>ze</w:t>
      </w:r>
      <w:r>
        <w:t>,</w:t>
      </w:r>
      <w:r>
        <w:rPr>
          <w:spacing w:val="10"/>
        </w:rPr>
        <w:t xml:space="preserve"> </w:t>
      </w:r>
      <w:r>
        <w:t>the</w:t>
      </w:r>
      <w:r>
        <w:rPr>
          <w:spacing w:val="9"/>
        </w:rPr>
        <w:t xml:space="preserve"> </w:t>
      </w:r>
      <w:r>
        <w:t>r</w:t>
      </w:r>
      <w:r>
        <w:rPr>
          <w:spacing w:val="-2"/>
        </w:rPr>
        <w:t>a</w:t>
      </w:r>
      <w:r>
        <w:t>nge</w:t>
      </w:r>
      <w:r>
        <w:rPr>
          <w:spacing w:val="9"/>
        </w:rPr>
        <w:t xml:space="preserve"> </w:t>
      </w:r>
      <w:r>
        <w:t>in</w:t>
      </w:r>
      <w:r>
        <w:rPr>
          <w:spacing w:val="10"/>
        </w:rPr>
        <w:t xml:space="preserve"> </w:t>
      </w:r>
      <w:r>
        <w:t>si</w:t>
      </w:r>
      <w:r>
        <w:rPr>
          <w:spacing w:val="-2"/>
        </w:rPr>
        <w:t>z</w:t>
      </w:r>
      <w:r>
        <w:t>e</w:t>
      </w:r>
      <w:r>
        <w:rPr>
          <w:spacing w:val="10"/>
        </w:rPr>
        <w:t xml:space="preserve"> </w:t>
      </w:r>
      <w:r>
        <w:rPr>
          <w:spacing w:val="1"/>
        </w:rPr>
        <w:t>b</w:t>
      </w:r>
      <w:r>
        <w:rPr>
          <w:spacing w:val="-2"/>
        </w:rPr>
        <w:t>e</w:t>
      </w:r>
      <w:r>
        <w:rPr>
          <w:spacing w:val="1"/>
        </w:rPr>
        <w:t>t</w:t>
      </w:r>
      <w:r>
        <w:t>w</w:t>
      </w:r>
      <w:r>
        <w:rPr>
          <w:spacing w:val="1"/>
        </w:rPr>
        <w:t>e</w:t>
      </w:r>
      <w:r>
        <w:rPr>
          <w:spacing w:val="-2"/>
        </w:rPr>
        <w:t>e</w:t>
      </w:r>
      <w:r>
        <w:t>n</w:t>
      </w:r>
      <w:r>
        <w:rPr>
          <w:spacing w:val="10"/>
        </w:rPr>
        <w:t xml:space="preserve"> </w:t>
      </w:r>
      <w:r>
        <w:rPr>
          <w:spacing w:val="1"/>
        </w:rPr>
        <w:t>p</w:t>
      </w:r>
      <w:r>
        <w:rPr>
          <w:spacing w:val="-1"/>
        </w:rPr>
        <w:t>r</w:t>
      </w:r>
      <w:r>
        <w:t>od</w:t>
      </w:r>
      <w:r>
        <w:rPr>
          <w:spacing w:val="-1"/>
        </w:rPr>
        <w:t>uc</w:t>
      </w:r>
      <w:r>
        <w:t>e</w:t>
      </w:r>
      <w:r>
        <w:rPr>
          <w:spacing w:val="8"/>
        </w:rPr>
        <w:t xml:space="preserve"> </w:t>
      </w:r>
      <w:r>
        <w:t>in</w:t>
      </w:r>
      <w:r>
        <w:rPr>
          <w:spacing w:val="10"/>
        </w:rPr>
        <w:t xml:space="preserve"> </w:t>
      </w:r>
      <w:r>
        <w:t>t</w:t>
      </w:r>
      <w:r>
        <w:rPr>
          <w:spacing w:val="1"/>
        </w:rPr>
        <w:t>h</w:t>
      </w:r>
      <w:r>
        <w:t>e</w:t>
      </w:r>
      <w:r>
        <w:rPr>
          <w:spacing w:val="9"/>
        </w:rPr>
        <w:t xml:space="preserve"> </w:t>
      </w:r>
      <w:r>
        <w:t>s</w:t>
      </w:r>
      <w:r>
        <w:rPr>
          <w:spacing w:val="1"/>
        </w:rPr>
        <w:t>a</w:t>
      </w:r>
      <w:r>
        <w:rPr>
          <w:spacing w:val="-2"/>
        </w:rPr>
        <w:t>m</w:t>
      </w:r>
      <w:r>
        <w:t>e</w:t>
      </w:r>
      <w:r>
        <w:rPr>
          <w:spacing w:val="10"/>
        </w:rPr>
        <w:t xml:space="preserve"> </w:t>
      </w:r>
      <w:r>
        <w:rPr>
          <w:spacing w:val="1"/>
        </w:rPr>
        <w:t>p</w:t>
      </w:r>
      <w:r>
        <w:rPr>
          <w:spacing w:val="-1"/>
        </w:rPr>
        <w:t>ac</w:t>
      </w:r>
      <w:r>
        <w:rPr>
          <w:spacing w:val="1"/>
        </w:rPr>
        <w:t>k</w:t>
      </w:r>
      <w:r>
        <w:rPr>
          <w:spacing w:val="-1"/>
        </w:rPr>
        <w:t>a</w:t>
      </w:r>
      <w:r>
        <w:rPr>
          <w:spacing w:val="1"/>
        </w:rPr>
        <w:t>g</w:t>
      </w:r>
      <w:r>
        <w:t>e</w:t>
      </w:r>
      <w:r>
        <w:rPr>
          <w:spacing w:val="9"/>
        </w:rPr>
        <w:t xml:space="preserve"> </w:t>
      </w:r>
      <w:r>
        <w:t>s</w:t>
      </w:r>
      <w:r>
        <w:rPr>
          <w:spacing w:val="1"/>
        </w:rPr>
        <w:t>h</w:t>
      </w:r>
      <w:r>
        <w:rPr>
          <w:spacing w:val="-1"/>
        </w:rPr>
        <w:t>a</w:t>
      </w:r>
      <w:r>
        <w:t xml:space="preserve">ll </w:t>
      </w:r>
      <w:r>
        <w:rPr>
          <w:spacing w:val="1"/>
        </w:rPr>
        <w:t>n</w:t>
      </w:r>
      <w:r>
        <w:rPr>
          <w:spacing w:val="-1"/>
        </w:rPr>
        <w:t>o</w:t>
      </w:r>
      <w:r>
        <w:t xml:space="preserve">t </w:t>
      </w:r>
      <w:r>
        <w:rPr>
          <w:spacing w:val="-1"/>
        </w:rPr>
        <w:t>e</w:t>
      </w:r>
      <w:r>
        <w:rPr>
          <w:spacing w:val="1"/>
        </w:rPr>
        <w:t>x</w:t>
      </w:r>
      <w:r>
        <w:rPr>
          <w:spacing w:val="-1"/>
        </w:rPr>
        <w:t>c</w:t>
      </w:r>
      <w:r>
        <w:rPr>
          <w:spacing w:val="1"/>
        </w:rPr>
        <w:t>e</w:t>
      </w:r>
      <w:r>
        <w:rPr>
          <w:spacing w:val="-2"/>
        </w:rPr>
        <w:t>e</w:t>
      </w:r>
      <w:r>
        <w:rPr>
          <w:spacing w:val="1"/>
        </w:rPr>
        <w:t>d</w:t>
      </w:r>
      <w:r>
        <w:t>:</w:t>
      </w:r>
    </w:p>
    <w:p w14:paraId="2EFDDEE1" w14:textId="77777777" w:rsidR="00D41C24" w:rsidRDefault="00D41C24" w:rsidP="00DB11B8">
      <w:pPr>
        <w:pStyle w:val="SingleTxtG"/>
      </w:pPr>
      <w:r>
        <w:t>(</w:t>
      </w:r>
      <w:r>
        <w:rPr>
          <w:spacing w:val="-1"/>
        </w:rPr>
        <w:t>a</w:t>
      </w:r>
      <w:r>
        <w:t>)</w:t>
      </w:r>
      <w:r>
        <w:tab/>
        <w:t>W</w:t>
      </w:r>
      <w:r>
        <w:rPr>
          <w:spacing w:val="1"/>
        </w:rPr>
        <w:t>h</w:t>
      </w:r>
      <w:r>
        <w:t>en s</w:t>
      </w:r>
      <w:r>
        <w:rPr>
          <w:spacing w:val="1"/>
        </w:rPr>
        <w:t>i</w:t>
      </w:r>
      <w:r>
        <w:rPr>
          <w:spacing w:val="-2"/>
        </w:rPr>
        <w:t>z</w:t>
      </w:r>
      <w:r>
        <w:t xml:space="preserve">ed </w:t>
      </w:r>
      <w:r>
        <w:rPr>
          <w:spacing w:val="1"/>
        </w:rPr>
        <w:t>b</w:t>
      </w:r>
      <w:r>
        <w:t>y</w:t>
      </w:r>
      <w:r>
        <w:rPr>
          <w:spacing w:val="-2"/>
        </w:rPr>
        <w:t xml:space="preserve"> </w:t>
      </w:r>
      <w:r>
        <w:rPr>
          <w:spacing w:val="1"/>
        </w:rPr>
        <w:t>di</w:t>
      </w:r>
      <w:r>
        <w:t>am</w:t>
      </w:r>
      <w:r>
        <w:rPr>
          <w:spacing w:val="-2"/>
        </w:rPr>
        <w:t>e</w:t>
      </w:r>
      <w:r>
        <w:rPr>
          <w:spacing w:val="1"/>
        </w:rPr>
        <w:t>t</w:t>
      </w:r>
      <w:r>
        <w:rPr>
          <w:spacing w:val="-2"/>
        </w:rPr>
        <w:t>e</w:t>
      </w:r>
      <w:r>
        <w:t>r</w:t>
      </w:r>
    </w:p>
    <w:p w14:paraId="5C5C1A0E" w14:textId="77777777" w:rsidR="00D41C24" w:rsidRDefault="00D41C24" w:rsidP="005F72D3">
      <w:pPr>
        <w:pStyle w:val="Bullet1G"/>
      </w:pPr>
      <w:r w:rsidRPr="001C56C8">
        <w:rPr>
          <w:spacing w:val="1"/>
        </w:rPr>
        <w:t>1</w:t>
      </w:r>
      <w:r>
        <w:t>0</w:t>
      </w:r>
      <w:r w:rsidRPr="001C56C8">
        <w:rPr>
          <w:spacing w:val="3"/>
        </w:rPr>
        <w:t xml:space="preserve"> </w:t>
      </w:r>
      <w:r w:rsidRPr="001C56C8">
        <w:rPr>
          <w:spacing w:val="-1"/>
        </w:rPr>
        <w:t>mm</w:t>
      </w:r>
      <w:r>
        <w:t>,</w:t>
      </w:r>
      <w:r w:rsidRPr="001C56C8">
        <w:rPr>
          <w:spacing w:val="3"/>
        </w:rPr>
        <w:t xml:space="preserve"> </w:t>
      </w:r>
      <w:r>
        <w:t>if</w:t>
      </w:r>
      <w:r w:rsidRPr="001C56C8">
        <w:rPr>
          <w:spacing w:val="4"/>
        </w:rPr>
        <w:t xml:space="preserve"> </w:t>
      </w:r>
      <w:r>
        <w:t>t</w:t>
      </w:r>
      <w:r w:rsidRPr="001C56C8">
        <w:rPr>
          <w:spacing w:val="1"/>
        </w:rPr>
        <w:t>h</w:t>
      </w:r>
      <w:r>
        <w:t>e</w:t>
      </w:r>
      <w:r w:rsidRPr="001C56C8">
        <w:rPr>
          <w:spacing w:val="1"/>
        </w:rPr>
        <w:t xml:space="preserve"> di</w:t>
      </w:r>
      <w:r w:rsidRPr="001C56C8">
        <w:rPr>
          <w:spacing w:val="-2"/>
        </w:rPr>
        <w:t>a</w:t>
      </w:r>
      <w:r>
        <w:t>m</w:t>
      </w:r>
      <w:r w:rsidRPr="001C56C8">
        <w:rPr>
          <w:spacing w:val="-1"/>
        </w:rPr>
        <w:t>e</w:t>
      </w:r>
      <w:r>
        <w:t>t</w:t>
      </w:r>
      <w:r w:rsidRPr="001C56C8">
        <w:rPr>
          <w:spacing w:val="-2"/>
        </w:rPr>
        <w:t>e</w:t>
      </w:r>
      <w:r>
        <w:t>r</w:t>
      </w:r>
      <w:r w:rsidRPr="001C56C8">
        <w:rPr>
          <w:spacing w:val="5"/>
        </w:rPr>
        <w:t xml:space="preserve"> </w:t>
      </w:r>
      <w:r w:rsidRPr="001C56C8">
        <w:rPr>
          <w:spacing w:val="1"/>
        </w:rPr>
        <w:t>o</w:t>
      </w:r>
      <w:r>
        <w:t>f</w:t>
      </w:r>
      <w:r w:rsidRPr="001C56C8">
        <w:rPr>
          <w:spacing w:val="3"/>
        </w:rPr>
        <w:t xml:space="preserve"> </w:t>
      </w:r>
      <w:r w:rsidRPr="001C56C8">
        <w:rPr>
          <w:spacing w:val="1"/>
        </w:rPr>
        <w:t>th</w:t>
      </w:r>
      <w:r>
        <w:t>e</w:t>
      </w:r>
      <w:r w:rsidRPr="001C56C8">
        <w:rPr>
          <w:spacing w:val="1"/>
        </w:rPr>
        <w:t xml:space="preserve"> </w:t>
      </w:r>
      <w:r>
        <w:t>sm</w:t>
      </w:r>
      <w:r w:rsidRPr="001C56C8">
        <w:rPr>
          <w:spacing w:val="-1"/>
        </w:rPr>
        <w:t>a</w:t>
      </w:r>
      <w:r>
        <w:t>ll</w:t>
      </w:r>
      <w:r w:rsidRPr="001C56C8">
        <w:rPr>
          <w:spacing w:val="-1"/>
        </w:rPr>
        <w:t>e</w:t>
      </w:r>
      <w:r>
        <w:t>st</w:t>
      </w:r>
      <w:r w:rsidRPr="001C56C8">
        <w:rPr>
          <w:spacing w:val="2"/>
        </w:rPr>
        <w:t xml:space="preserve"> </w:t>
      </w:r>
      <w:r>
        <w:t>fr</w:t>
      </w:r>
      <w:r w:rsidRPr="001C56C8">
        <w:rPr>
          <w:spacing w:val="1"/>
        </w:rPr>
        <w:t>u</w:t>
      </w:r>
      <w:r w:rsidRPr="001C56C8">
        <w:rPr>
          <w:spacing w:val="-1"/>
        </w:rPr>
        <w:t>i</w:t>
      </w:r>
      <w:r>
        <w:t>t</w:t>
      </w:r>
      <w:r w:rsidRPr="001C56C8">
        <w:rPr>
          <w:spacing w:val="4"/>
        </w:rPr>
        <w:t xml:space="preserve"> </w:t>
      </w:r>
      <w:r>
        <w:t>(</w:t>
      </w:r>
      <w:r w:rsidRPr="001C56C8">
        <w:rPr>
          <w:spacing w:val="-1"/>
        </w:rPr>
        <w:t>a</w:t>
      </w:r>
      <w:r>
        <w:t>s</w:t>
      </w:r>
      <w:r w:rsidRPr="001C56C8">
        <w:rPr>
          <w:spacing w:val="3"/>
        </w:rPr>
        <w:t xml:space="preserve"> </w:t>
      </w:r>
      <w:r>
        <w:t>i</w:t>
      </w:r>
      <w:r w:rsidRPr="001C56C8">
        <w:rPr>
          <w:spacing w:val="1"/>
        </w:rPr>
        <w:t>n</w:t>
      </w:r>
      <w:r w:rsidRPr="001C56C8">
        <w:rPr>
          <w:spacing w:val="-1"/>
        </w:rPr>
        <w:t>d</w:t>
      </w:r>
      <w:r w:rsidRPr="001C56C8">
        <w:rPr>
          <w:spacing w:val="1"/>
        </w:rPr>
        <w:t>i</w:t>
      </w:r>
      <w:r w:rsidRPr="001C56C8">
        <w:rPr>
          <w:spacing w:val="-2"/>
        </w:rPr>
        <w:t>c</w:t>
      </w:r>
      <w:r w:rsidRPr="001C56C8">
        <w:rPr>
          <w:spacing w:val="-1"/>
        </w:rPr>
        <w:t>a</w:t>
      </w:r>
      <w:r>
        <w:t>t</w:t>
      </w:r>
      <w:r w:rsidRPr="001C56C8">
        <w:rPr>
          <w:spacing w:val="-1"/>
        </w:rPr>
        <w:t>e</w:t>
      </w:r>
      <w:r>
        <w:t>d</w:t>
      </w:r>
      <w:r w:rsidRPr="001C56C8">
        <w:rPr>
          <w:spacing w:val="3"/>
        </w:rPr>
        <w:t xml:space="preserve"> </w:t>
      </w:r>
      <w:r w:rsidRPr="001C56C8">
        <w:rPr>
          <w:spacing w:val="2"/>
        </w:rPr>
        <w:t>o</w:t>
      </w:r>
      <w:r>
        <w:t>n</w:t>
      </w:r>
      <w:r w:rsidRPr="001C56C8">
        <w:rPr>
          <w:spacing w:val="4"/>
        </w:rPr>
        <w:t xml:space="preserve"> </w:t>
      </w:r>
      <w:r>
        <w:t>t</w:t>
      </w:r>
      <w:r w:rsidRPr="001C56C8">
        <w:rPr>
          <w:spacing w:val="1"/>
        </w:rPr>
        <w:t>h</w:t>
      </w:r>
      <w:r>
        <w:t>e</w:t>
      </w:r>
      <w:r w:rsidRPr="001C56C8">
        <w:rPr>
          <w:spacing w:val="1"/>
        </w:rPr>
        <w:t xml:space="preserve"> p</w:t>
      </w:r>
      <w:r w:rsidRPr="001C56C8">
        <w:rPr>
          <w:spacing w:val="-1"/>
        </w:rPr>
        <w:t>ac</w:t>
      </w:r>
      <w:r w:rsidRPr="001C56C8">
        <w:rPr>
          <w:spacing w:val="1"/>
        </w:rPr>
        <w:t>k</w:t>
      </w:r>
      <w:r w:rsidRPr="001C56C8">
        <w:rPr>
          <w:spacing w:val="-1"/>
        </w:rPr>
        <w:t>a</w:t>
      </w:r>
      <w:r w:rsidRPr="001C56C8">
        <w:rPr>
          <w:spacing w:val="1"/>
        </w:rPr>
        <w:t>g</w:t>
      </w:r>
      <w:r w:rsidRPr="001C56C8">
        <w:rPr>
          <w:spacing w:val="-1"/>
        </w:rPr>
        <w:t>e</w:t>
      </w:r>
      <w:r>
        <w:t>)</w:t>
      </w:r>
      <w:r w:rsidRPr="001C56C8">
        <w:rPr>
          <w:spacing w:val="3"/>
        </w:rPr>
        <w:t xml:space="preserve"> </w:t>
      </w:r>
      <w:r>
        <w:t>is</w:t>
      </w:r>
      <w:r w:rsidRPr="001C56C8">
        <w:rPr>
          <w:spacing w:val="4"/>
        </w:rPr>
        <w:t xml:space="preserve"> </w:t>
      </w:r>
      <w:r>
        <w:t>&lt;</w:t>
      </w:r>
      <w:r w:rsidR="001C56C8">
        <w:t xml:space="preserve"> </w:t>
      </w:r>
      <w:r w:rsidRPr="001C56C8">
        <w:rPr>
          <w:spacing w:val="1"/>
        </w:rPr>
        <w:t>6</w:t>
      </w:r>
      <w:r>
        <w:t>0</w:t>
      </w:r>
      <w:r w:rsidRPr="001C56C8">
        <w:rPr>
          <w:spacing w:val="-1"/>
        </w:rPr>
        <w:t xml:space="preserve"> </w:t>
      </w:r>
      <w:r>
        <w:t>mm</w:t>
      </w:r>
    </w:p>
    <w:p w14:paraId="54606D64" w14:textId="77777777" w:rsidR="00D41C24" w:rsidRDefault="00D41C24" w:rsidP="005F72D3">
      <w:pPr>
        <w:pStyle w:val="Bullet1G"/>
      </w:pPr>
      <w:r w:rsidRPr="001C56C8">
        <w:rPr>
          <w:spacing w:val="1"/>
        </w:rPr>
        <w:t>1</w:t>
      </w:r>
      <w:r>
        <w:t>5</w:t>
      </w:r>
      <w:r w:rsidRPr="001C56C8">
        <w:rPr>
          <w:spacing w:val="3"/>
        </w:rPr>
        <w:t xml:space="preserve"> </w:t>
      </w:r>
      <w:r w:rsidRPr="001C56C8">
        <w:rPr>
          <w:spacing w:val="-1"/>
        </w:rPr>
        <w:t>mm</w:t>
      </w:r>
      <w:r>
        <w:t>,</w:t>
      </w:r>
      <w:r w:rsidRPr="001C56C8">
        <w:rPr>
          <w:spacing w:val="2"/>
        </w:rPr>
        <w:t xml:space="preserve"> </w:t>
      </w:r>
      <w:r>
        <w:t>if</w:t>
      </w:r>
      <w:r w:rsidRPr="001C56C8">
        <w:rPr>
          <w:spacing w:val="4"/>
        </w:rPr>
        <w:t xml:space="preserve"> </w:t>
      </w:r>
      <w:r>
        <w:t>t</w:t>
      </w:r>
      <w:r w:rsidRPr="001C56C8">
        <w:rPr>
          <w:spacing w:val="1"/>
        </w:rPr>
        <w:t>h</w:t>
      </w:r>
      <w:r>
        <w:t>e</w:t>
      </w:r>
      <w:r w:rsidRPr="001C56C8">
        <w:rPr>
          <w:spacing w:val="3"/>
        </w:rPr>
        <w:t xml:space="preserve"> </w:t>
      </w:r>
      <w:r w:rsidRPr="001C56C8">
        <w:rPr>
          <w:spacing w:val="1"/>
        </w:rPr>
        <w:t>d</w:t>
      </w:r>
      <w:r>
        <w:t>i</w:t>
      </w:r>
      <w:r w:rsidRPr="001C56C8">
        <w:rPr>
          <w:spacing w:val="-2"/>
        </w:rPr>
        <w:t>a</w:t>
      </w:r>
      <w:r>
        <w:t>m</w:t>
      </w:r>
      <w:r w:rsidRPr="001C56C8">
        <w:rPr>
          <w:spacing w:val="-1"/>
        </w:rPr>
        <w:t>e</w:t>
      </w:r>
      <w:r>
        <w:t>t</w:t>
      </w:r>
      <w:r w:rsidRPr="001C56C8">
        <w:rPr>
          <w:spacing w:val="-1"/>
        </w:rPr>
        <w:t>e</w:t>
      </w:r>
      <w:r>
        <w:t>r</w:t>
      </w:r>
      <w:r w:rsidRPr="001C56C8">
        <w:rPr>
          <w:spacing w:val="3"/>
        </w:rPr>
        <w:t xml:space="preserve"> </w:t>
      </w:r>
      <w:r w:rsidRPr="001C56C8">
        <w:rPr>
          <w:spacing w:val="1"/>
        </w:rPr>
        <w:t>o</w:t>
      </w:r>
      <w:r>
        <w:t>f</w:t>
      </w:r>
      <w:r w:rsidRPr="001C56C8">
        <w:rPr>
          <w:spacing w:val="4"/>
        </w:rPr>
        <w:t xml:space="preserve"> </w:t>
      </w:r>
      <w:r>
        <w:t>t</w:t>
      </w:r>
      <w:r w:rsidRPr="001C56C8">
        <w:rPr>
          <w:spacing w:val="1"/>
        </w:rPr>
        <w:t>h</w:t>
      </w:r>
      <w:r>
        <w:t>e</w:t>
      </w:r>
      <w:r w:rsidRPr="001C56C8">
        <w:rPr>
          <w:spacing w:val="1"/>
        </w:rPr>
        <w:t xml:space="preserve"> </w:t>
      </w:r>
      <w:r w:rsidRPr="001C56C8">
        <w:rPr>
          <w:spacing w:val="2"/>
        </w:rPr>
        <w:t>s</w:t>
      </w:r>
      <w:r>
        <w:t>m</w:t>
      </w:r>
      <w:r w:rsidRPr="001C56C8">
        <w:rPr>
          <w:spacing w:val="-2"/>
        </w:rPr>
        <w:t>a</w:t>
      </w:r>
      <w:r>
        <w:t>l</w:t>
      </w:r>
      <w:r w:rsidRPr="001C56C8">
        <w:rPr>
          <w:spacing w:val="1"/>
        </w:rPr>
        <w:t>l</w:t>
      </w:r>
      <w:r w:rsidRPr="001C56C8">
        <w:rPr>
          <w:spacing w:val="-2"/>
        </w:rPr>
        <w:t>e</w:t>
      </w:r>
      <w:r>
        <w:t>st</w:t>
      </w:r>
      <w:r w:rsidRPr="001C56C8">
        <w:rPr>
          <w:spacing w:val="4"/>
        </w:rPr>
        <w:t xml:space="preserve"> </w:t>
      </w:r>
      <w:r>
        <w:t>f</w:t>
      </w:r>
      <w:r w:rsidRPr="001C56C8">
        <w:rPr>
          <w:spacing w:val="-1"/>
        </w:rPr>
        <w:t>r</w:t>
      </w:r>
      <w:r w:rsidRPr="001C56C8">
        <w:rPr>
          <w:spacing w:val="1"/>
        </w:rPr>
        <w:t>u</w:t>
      </w:r>
      <w:r>
        <w:t>it</w:t>
      </w:r>
      <w:r w:rsidRPr="001C56C8">
        <w:rPr>
          <w:spacing w:val="2"/>
        </w:rPr>
        <w:t xml:space="preserve"> </w:t>
      </w:r>
      <w:r>
        <w:t>(</w:t>
      </w:r>
      <w:r w:rsidRPr="001C56C8">
        <w:rPr>
          <w:spacing w:val="-2"/>
        </w:rPr>
        <w:t>a</w:t>
      </w:r>
      <w:r>
        <w:t>s</w:t>
      </w:r>
      <w:r w:rsidRPr="001C56C8">
        <w:rPr>
          <w:spacing w:val="4"/>
        </w:rPr>
        <w:t xml:space="preserve"> </w:t>
      </w:r>
      <w:r>
        <w:t>i</w:t>
      </w:r>
      <w:r w:rsidRPr="001C56C8">
        <w:rPr>
          <w:spacing w:val="1"/>
        </w:rPr>
        <w:t>n</w:t>
      </w:r>
      <w:r w:rsidRPr="001C56C8">
        <w:rPr>
          <w:spacing w:val="-1"/>
        </w:rPr>
        <w:t>d</w:t>
      </w:r>
      <w:r>
        <w:t>i</w:t>
      </w:r>
      <w:r w:rsidRPr="001C56C8">
        <w:rPr>
          <w:spacing w:val="-1"/>
        </w:rPr>
        <w:t>ca</w:t>
      </w:r>
      <w:r>
        <w:t>t</w:t>
      </w:r>
      <w:r w:rsidRPr="001C56C8">
        <w:rPr>
          <w:spacing w:val="-1"/>
        </w:rPr>
        <w:t>e</w:t>
      </w:r>
      <w:r>
        <w:t>d</w:t>
      </w:r>
      <w:r w:rsidRPr="001C56C8">
        <w:rPr>
          <w:spacing w:val="3"/>
        </w:rPr>
        <w:t xml:space="preserve"> </w:t>
      </w:r>
      <w:r w:rsidRPr="001C56C8">
        <w:rPr>
          <w:spacing w:val="1"/>
        </w:rPr>
        <w:t>o</w:t>
      </w:r>
      <w:r>
        <w:t>n</w:t>
      </w:r>
      <w:r w:rsidRPr="001C56C8">
        <w:rPr>
          <w:spacing w:val="4"/>
        </w:rPr>
        <w:t xml:space="preserve"> </w:t>
      </w:r>
      <w:r w:rsidRPr="001C56C8">
        <w:rPr>
          <w:spacing w:val="-2"/>
        </w:rPr>
        <w:t>t</w:t>
      </w:r>
      <w:r w:rsidRPr="001C56C8">
        <w:rPr>
          <w:spacing w:val="1"/>
        </w:rPr>
        <w:t>h</w:t>
      </w:r>
      <w:r>
        <w:t>e</w:t>
      </w:r>
      <w:r w:rsidRPr="001C56C8">
        <w:rPr>
          <w:spacing w:val="3"/>
        </w:rPr>
        <w:t xml:space="preserve"> </w:t>
      </w:r>
      <w:r w:rsidRPr="001C56C8">
        <w:rPr>
          <w:spacing w:val="1"/>
        </w:rPr>
        <w:t>p</w:t>
      </w:r>
      <w:r w:rsidRPr="001C56C8">
        <w:rPr>
          <w:spacing w:val="-1"/>
        </w:rPr>
        <w:t>ac</w:t>
      </w:r>
      <w:r w:rsidRPr="001C56C8">
        <w:rPr>
          <w:spacing w:val="1"/>
        </w:rPr>
        <w:t>k</w:t>
      </w:r>
      <w:r w:rsidRPr="001C56C8">
        <w:rPr>
          <w:spacing w:val="-2"/>
        </w:rPr>
        <w:t>a</w:t>
      </w:r>
      <w:r w:rsidRPr="001C56C8">
        <w:rPr>
          <w:spacing w:val="2"/>
        </w:rPr>
        <w:t>g</w:t>
      </w:r>
      <w:r w:rsidRPr="001C56C8">
        <w:rPr>
          <w:spacing w:val="-1"/>
        </w:rPr>
        <w:t>e</w:t>
      </w:r>
      <w:r>
        <w:t>)</w:t>
      </w:r>
      <w:r w:rsidRPr="001C56C8">
        <w:rPr>
          <w:spacing w:val="3"/>
        </w:rPr>
        <w:t xml:space="preserve"> </w:t>
      </w:r>
      <w:r>
        <w:t>is</w:t>
      </w:r>
      <w:r w:rsidRPr="001C56C8">
        <w:rPr>
          <w:spacing w:val="5"/>
        </w:rPr>
        <w:t xml:space="preserve"> </w:t>
      </w:r>
      <w:r w:rsidRPr="001C56C8">
        <w:rPr>
          <w:rFonts w:ascii="Microsoft Sans Serif" w:eastAsia="Microsoft Sans Serif" w:hAnsi="Microsoft Sans Serif" w:cs="Microsoft Sans Serif"/>
        </w:rPr>
        <w:t>≥</w:t>
      </w:r>
      <w:r w:rsidR="001C56C8" w:rsidRPr="001C56C8">
        <w:rPr>
          <w:rFonts w:ascii="Microsoft Sans Serif" w:eastAsia="Microsoft Sans Serif" w:hAnsi="Microsoft Sans Serif" w:cs="Microsoft Sans Serif"/>
        </w:rPr>
        <w:t xml:space="preserve"> </w:t>
      </w:r>
      <w:r w:rsidRPr="001C56C8">
        <w:rPr>
          <w:spacing w:val="1"/>
        </w:rPr>
        <w:t>6</w:t>
      </w:r>
      <w:r>
        <w:t>0</w:t>
      </w:r>
      <w:r w:rsidRPr="001C56C8">
        <w:rPr>
          <w:spacing w:val="-1"/>
        </w:rPr>
        <w:t xml:space="preserve"> </w:t>
      </w:r>
      <w:r>
        <w:t>mm</w:t>
      </w:r>
      <w:r w:rsidRPr="001C56C8">
        <w:rPr>
          <w:spacing w:val="-2"/>
        </w:rPr>
        <w:t xml:space="preserve"> </w:t>
      </w:r>
      <w:r w:rsidRPr="001C56C8">
        <w:rPr>
          <w:spacing w:val="1"/>
        </w:rPr>
        <w:t>bu</w:t>
      </w:r>
      <w:r>
        <w:t>t &lt;</w:t>
      </w:r>
      <w:r w:rsidRPr="001C56C8">
        <w:rPr>
          <w:spacing w:val="-1"/>
        </w:rPr>
        <w:t xml:space="preserve"> </w:t>
      </w:r>
      <w:r w:rsidRPr="001C56C8">
        <w:rPr>
          <w:spacing w:val="1"/>
        </w:rPr>
        <w:t>8</w:t>
      </w:r>
      <w:r>
        <w:t>0</w:t>
      </w:r>
      <w:r w:rsidRPr="001C56C8">
        <w:rPr>
          <w:spacing w:val="1"/>
        </w:rPr>
        <w:t xml:space="preserve"> </w:t>
      </w:r>
      <w:r w:rsidRPr="001C56C8">
        <w:rPr>
          <w:spacing w:val="-2"/>
        </w:rPr>
        <w:t>m</w:t>
      </w:r>
      <w:r>
        <w:t>m</w:t>
      </w:r>
    </w:p>
    <w:p w14:paraId="12517B29" w14:textId="77777777" w:rsidR="00D41C24" w:rsidRDefault="00D41C24">
      <w:pPr>
        <w:pStyle w:val="Bullet1G"/>
      </w:pPr>
      <w:r>
        <w:t>20</w:t>
      </w:r>
      <w:r w:rsidRPr="001C56C8">
        <w:rPr>
          <w:spacing w:val="1"/>
        </w:rPr>
        <w:t xml:space="preserve"> </w:t>
      </w:r>
      <w:r w:rsidRPr="001C56C8">
        <w:rPr>
          <w:spacing w:val="-2"/>
        </w:rPr>
        <w:t>m</w:t>
      </w:r>
      <w:r>
        <w:t>m,</w:t>
      </w:r>
      <w:r w:rsidRPr="001C56C8">
        <w:rPr>
          <w:spacing w:val="-1"/>
        </w:rPr>
        <w:t xml:space="preserve"> </w:t>
      </w:r>
      <w:r>
        <w:t>if</w:t>
      </w:r>
      <w:r w:rsidRPr="001C56C8">
        <w:rPr>
          <w:spacing w:val="1"/>
        </w:rPr>
        <w:t xml:space="preserve"> </w:t>
      </w:r>
      <w:r>
        <w:t>the di</w:t>
      </w:r>
      <w:r w:rsidRPr="001C56C8">
        <w:rPr>
          <w:spacing w:val="-1"/>
        </w:rPr>
        <w:t>a</w:t>
      </w:r>
      <w:r w:rsidRPr="001C56C8">
        <w:rPr>
          <w:spacing w:val="-2"/>
        </w:rPr>
        <w:t>m</w:t>
      </w:r>
      <w:r w:rsidRPr="001C56C8">
        <w:rPr>
          <w:spacing w:val="-1"/>
        </w:rPr>
        <w:t>e</w:t>
      </w:r>
      <w:r>
        <w:t>t</w:t>
      </w:r>
      <w:r w:rsidRPr="001C56C8">
        <w:rPr>
          <w:spacing w:val="-1"/>
        </w:rPr>
        <w:t>e</w:t>
      </w:r>
      <w:r>
        <w:t>r</w:t>
      </w:r>
      <w:r w:rsidRPr="001C56C8">
        <w:rPr>
          <w:spacing w:val="1"/>
        </w:rPr>
        <w:t xml:space="preserve"> o</w:t>
      </w:r>
      <w:r>
        <w:t xml:space="preserve">f </w:t>
      </w:r>
      <w:r w:rsidRPr="001C56C8">
        <w:rPr>
          <w:spacing w:val="1"/>
        </w:rPr>
        <w:t>th</w:t>
      </w:r>
      <w:r>
        <w:t>e</w:t>
      </w:r>
      <w:r w:rsidRPr="001C56C8">
        <w:rPr>
          <w:spacing w:val="-1"/>
        </w:rPr>
        <w:t xml:space="preserve"> </w:t>
      </w:r>
      <w:r>
        <w:t>sm</w:t>
      </w:r>
      <w:r w:rsidRPr="001C56C8">
        <w:rPr>
          <w:spacing w:val="-1"/>
        </w:rPr>
        <w:t>a</w:t>
      </w:r>
      <w:r>
        <w:t>ll</w:t>
      </w:r>
      <w:r w:rsidRPr="001C56C8">
        <w:rPr>
          <w:spacing w:val="-1"/>
        </w:rPr>
        <w:t>es</w:t>
      </w:r>
      <w:r>
        <w:t>t</w:t>
      </w:r>
      <w:r w:rsidRPr="001C56C8">
        <w:rPr>
          <w:spacing w:val="1"/>
        </w:rPr>
        <w:t xml:space="preserve"> </w:t>
      </w:r>
      <w:r>
        <w:t>fr</w:t>
      </w:r>
      <w:r w:rsidRPr="001C56C8">
        <w:rPr>
          <w:spacing w:val="-1"/>
        </w:rPr>
        <w:t>u</w:t>
      </w:r>
      <w:r>
        <w:t xml:space="preserve">it </w:t>
      </w:r>
      <w:r w:rsidRPr="001C56C8">
        <w:rPr>
          <w:spacing w:val="-1"/>
        </w:rPr>
        <w:t>(a</w:t>
      </w:r>
      <w:r>
        <w:t>s ind</w:t>
      </w:r>
      <w:r w:rsidRPr="001C56C8">
        <w:rPr>
          <w:spacing w:val="1"/>
        </w:rPr>
        <w:t>i</w:t>
      </w:r>
      <w:r w:rsidRPr="001C56C8">
        <w:rPr>
          <w:spacing w:val="-2"/>
        </w:rPr>
        <w:t>c</w:t>
      </w:r>
      <w:r w:rsidRPr="001C56C8">
        <w:rPr>
          <w:spacing w:val="-1"/>
        </w:rPr>
        <w:t>a</w:t>
      </w:r>
      <w:r>
        <w:t>t</w:t>
      </w:r>
      <w:r w:rsidRPr="001C56C8">
        <w:rPr>
          <w:spacing w:val="-1"/>
        </w:rPr>
        <w:t>e</w:t>
      </w:r>
      <w:r>
        <w:t>d on t</w:t>
      </w:r>
      <w:r w:rsidRPr="001C56C8">
        <w:rPr>
          <w:spacing w:val="1"/>
        </w:rPr>
        <w:t>h</w:t>
      </w:r>
      <w:r>
        <w:t>e</w:t>
      </w:r>
      <w:r w:rsidRPr="001C56C8">
        <w:rPr>
          <w:spacing w:val="-1"/>
        </w:rPr>
        <w:t xml:space="preserve"> </w:t>
      </w:r>
      <w:r w:rsidRPr="001C56C8">
        <w:rPr>
          <w:spacing w:val="1"/>
        </w:rPr>
        <w:t>p</w:t>
      </w:r>
      <w:r w:rsidRPr="001C56C8">
        <w:rPr>
          <w:spacing w:val="-1"/>
        </w:rPr>
        <w:t>ac</w:t>
      </w:r>
      <w:r w:rsidRPr="001C56C8">
        <w:rPr>
          <w:spacing w:val="1"/>
        </w:rPr>
        <w:t>k</w:t>
      </w:r>
      <w:r w:rsidRPr="001C56C8">
        <w:rPr>
          <w:spacing w:val="-1"/>
        </w:rPr>
        <w:t>a</w:t>
      </w:r>
      <w:r w:rsidRPr="001C56C8">
        <w:rPr>
          <w:spacing w:val="1"/>
        </w:rPr>
        <w:t>g</w:t>
      </w:r>
      <w:r w:rsidRPr="001C56C8">
        <w:rPr>
          <w:spacing w:val="-1"/>
        </w:rPr>
        <w:t>e</w:t>
      </w:r>
      <w:r>
        <w:t>)</w:t>
      </w:r>
      <w:r w:rsidRPr="001C56C8">
        <w:rPr>
          <w:spacing w:val="1"/>
        </w:rPr>
        <w:t xml:space="preserve"> </w:t>
      </w:r>
      <w:r>
        <w:t>is</w:t>
      </w:r>
      <w:r w:rsidRPr="001C56C8">
        <w:rPr>
          <w:spacing w:val="1"/>
        </w:rPr>
        <w:t xml:space="preserve"> </w:t>
      </w:r>
      <w:r w:rsidRPr="001C56C8">
        <w:rPr>
          <w:rFonts w:ascii="Microsoft Sans Serif" w:eastAsia="Microsoft Sans Serif" w:hAnsi="Microsoft Sans Serif" w:cs="Microsoft Sans Serif"/>
        </w:rPr>
        <w:t>≥</w:t>
      </w:r>
      <w:r w:rsidR="001C56C8" w:rsidRPr="001C56C8">
        <w:rPr>
          <w:rFonts w:ascii="Microsoft Sans Serif" w:eastAsia="Microsoft Sans Serif" w:hAnsi="Microsoft Sans Serif" w:cs="Microsoft Sans Serif"/>
        </w:rPr>
        <w:t xml:space="preserve"> </w:t>
      </w:r>
      <w:r>
        <w:t>80</w:t>
      </w:r>
      <w:r w:rsidRPr="001C56C8">
        <w:rPr>
          <w:spacing w:val="-1"/>
        </w:rPr>
        <w:t xml:space="preserve"> </w:t>
      </w:r>
      <w:r>
        <w:t>mm</w:t>
      </w:r>
      <w:r w:rsidRPr="001C56C8">
        <w:rPr>
          <w:spacing w:val="-2"/>
        </w:rPr>
        <w:t xml:space="preserve"> </w:t>
      </w:r>
      <w:r>
        <w:t>but &lt;</w:t>
      </w:r>
      <w:r w:rsidRPr="001C56C8">
        <w:rPr>
          <w:spacing w:val="-1"/>
        </w:rPr>
        <w:t xml:space="preserve"> </w:t>
      </w:r>
      <w:r>
        <w:t>110 mm</w:t>
      </w:r>
      <w:r w:rsidRPr="001C56C8">
        <w:rPr>
          <w:spacing w:val="-2"/>
        </w:rPr>
        <w:t xml:space="preserve"> </w:t>
      </w:r>
      <w:del w:id="213" w:author="Aruna Vivekanantham" w:date="2019-05-14T10:35:00Z">
        <w:r w:rsidDel="004008E6">
          <w:delText>[pr</w:delText>
        </w:r>
        <w:r w:rsidRPr="001C56C8" w:rsidDel="004008E6">
          <w:rPr>
            <w:spacing w:val="-1"/>
          </w:rPr>
          <w:delText>o</w:delText>
        </w:r>
        <w:r w:rsidRPr="001C56C8" w:rsidDel="004008E6">
          <w:rPr>
            <w:spacing w:val="1"/>
          </w:rPr>
          <w:delText>p</w:delText>
        </w:r>
        <w:r w:rsidRPr="001C56C8" w:rsidDel="004008E6">
          <w:rPr>
            <w:spacing w:val="-1"/>
          </w:rPr>
          <w:delText>osa</w:delText>
        </w:r>
        <w:r w:rsidDel="004008E6">
          <w:delText xml:space="preserve">l </w:delText>
        </w:r>
        <w:r w:rsidRPr="001C56C8" w:rsidDel="004008E6">
          <w:rPr>
            <w:spacing w:val="1"/>
          </w:rPr>
          <w:delText>b</w:delText>
        </w:r>
        <w:r w:rsidDel="004008E6">
          <w:delText>y</w:delText>
        </w:r>
        <w:r w:rsidRPr="001C56C8" w:rsidDel="004008E6">
          <w:rPr>
            <w:spacing w:val="-2"/>
          </w:rPr>
          <w:delText xml:space="preserve"> </w:delText>
        </w:r>
        <w:r w:rsidDel="004008E6">
          <w:delText>Sou</w:delText>
        </w:r>
        <w:r w:rsidRPr="001C56C8" w:rsidDel="004008E6">
          <w:rPr>
            <w:spacing w:val="-1"/>
          </w:rPr>
          <w:delText>t</w:delText>
        </w:r>
        <w:r w:rsidDel="004008E6">
          <w:delText>h Afri</w:delText>
        </w:r>
        <w:r w:rsidRPr="001C56C8" w:rsidDel="004008E6">
          <w:rPr>
            <w:spacing w:val="-1"/>
          </w:rPr>
          <w:delText>c</w:delText>
        </w:r>
        <w:r w:rsidRPr="001C56C8" w:rsidDel="004008E6">
          <w:rPr>
            <w:spacing w:val="-2"/>
          </w:rPr>
          <w:delText>a</w:delText>
        </w:r>
        <w:r w:rsidDel="004008E6">
          <w:delText>]</w:delText>
        </w:r>
      </w:del>
    </w:p>
    <w:p w14:paraId="5AEE8199" w14:textId="77777777" w:rsidR="00D41C24" w:rsidRDefault="00D41C24">
      <w:pPr>
        <w:pStyle w:val="Bullet1G"/>
      </w:pPr>
      <w:r>
        <w:t>no</w:t>
      </w:r>
      <w:r w:rsidRPr="001C56C8">
        <w:rPr>
          <w:spacing w:val="-1"/>
        </w:rPr>
        <w:t xml:space="preserve"> </w:t>
      </w:r>
      <w:r>
        <w:t>li</w:t>
      </w:r>
      <w:r w:rsidRPr="001C56C8">
        <w:rPr>
          <w:spacing w:val="-2"/>
        </w:rPr>
        <w:t>m</w:t>
      </w:r>
      <w:r>
        <w:t>it</w:t>
      </w:r>
      <w:r w:rsidRPr="001C56C8">
        <w:rPr>
          <w:spacing w:val="-1"/>
        </w:rPr>
        <w:t>a</w:t>
      </w:r>
      <w:r>
        <w:t>ti</w:t>
      </w:r>
      <w:r w:rsidRPr="001C56C8">
        <w:rPr>
          <w:spacing w:val="-1"/>
        </w:rPr>
        <w:t>o</w:t>
      </w:r>
      <w:r>
        <w:t>n</w:t>
      </w:r>
      <w:r w:rsidRPr="001C56C8">
        <w:rPr>
          <w:spacing w:val="1"/>
        </w:rPr>
        <w:t xml:space="preserve"> </w:t>
      </w:r>
      <w:r w:rsidRPr="001C56C8">
        <w:rPr>
          <w:spacing w:val="-1"/>
        </w:rPr>
        <w:t>o</w:t>
      </w:r>
      <w:r>
        <w:t>f</w:t>
      </w:r>
      <w:r w:rsidRPr="001C56C8">
        <w:rPr>
          <w:spacing w:val="1"/>
        </w:rPr>
        <w:t xml:space="preserve"> </w:t>
      </w:r>
      <w:r w:rsidRPr="001C56C8">
        <w:rPr>
          <w:spacing w:val="-1"/>
        </w:rPr>
        <w:t>d</w:t>
      </w:r>
      <w:r>
        <w:t>iff</w:t>
      </w:r>
      <w:r w:rsidRPr="001C56C8">
        <w:rPr>
          <w:spacing w:val="-2"/>
        </w:rPr>
        <w:t>e</w:t>
      </w:r>
      <w:r>
        <w:t>r</w:t>
      </w:r>
      <w:r w:rsidRPr="001C56C8">
        <w:rPr>
          <w:spacing w:val="-1"/>
        </w:rPr>
        <w:t>e</w:t>
      </w:r>
      <w:r>
        <w:t>n</w:t>
      </w:r>
      <w:r w:rsidRPr="001C56C8">
        <w:rPr>
          <w:spacing w:val="-1"/>
        </w:rPr>
        <w:t>c</w:t>
      </w:r>
      <w:r>
        <w:t>e</w:t>
      </w:r>
      <w:r w:rsidRPr="001C56C8">
        <w:rPr>
          <w:spacing w:val="-1"/>
        </w:rPr>
        <w:t xml:space="preserve"> </w:t>
      </w:r>
      <w:r>
        <w:t>in</w:t>
      </w:r>
      <w:r w:rsidRPr="001C56C8">
        <w:rPr>
          <w:spacing w:val="1"/>
        </w:rPr>
        <w:t xml:space="preserve"> </w:t>
      </w:r>
      <w:r>
        <w:t>di</w:t>
      </w:r>
      <w:r w:rsidRPr="001C56C8">
        <w:rPr>
          <w:spacing w:val="-1"/>
        </w:rPr>
        <w:t>a</w:t>
      </w:r>
      <w:r w:rsidRPr="001C56C8">
        <w:rPr>
          <w:spacing w:val="-2"/>
        </w:rPr>
        <w:t>m</w:t>
      </w:r>
      <w:r w:rsidRPr="001C56C8">
        <w:rPr>
          <w:spacing w:val="-1"/>
        </w:rPr>
        <w:t>e</w:t>
      </w:r>
      <w:r>
        <w:t>t</w:t>
      </w:r>
      <w:r w:rsidRPr="001C56C8">
        <w:rPr>
          <w:spacing w:val="-1"/>
        </w:rPr>
        <w:t>e</w:t>
      </w:r>
      <w:r>
        <w:t>r for</w:t>
      </w:r>
      <w:r w:rsidRPr="001C56C8">
        <w:rPr>
          <w:spacing w:val="1"/>
        </w:rPr>
        <w:t xml:space="preserve"> </w:t>
      </w:r>
      <w:r>
        <w:t>f</w:t>
      </w:r>
      <w:r w:rsidRPr="001C56C8">
        <w:rPr>
          <w:spacing w:val="-1"/>
        </w:rPr>
        <w:t>r</w:t>
      </w:r>
      <w:r>
        <w:t>u</w:t>
      </w:r>
      <w:r w:rsidRPr="001C56C8">
        <w:rPr>
          <w:spacing w:val="-1"/>
        </w:rPr>
        <w:t>i</w:t>
      </w:r>
      <w:r>
        <w:t>t</w:t>
      </w:r>
      <w:r w:rsidRPr="001C56C8">
        <w:rPr>
          <w:spacing w:val="-1"/>
        </w:rPr>
        <w:t xml:space="preserve"> </w:t>
      </w:r>
      <w:r w:rsidRPr="001C56C8">
        <w:rPr>
          <w:rFonts w:ascii="Microsoft Sans Serif" w:eastAsia="Microsoft Sans Serif" w:hAnsi="Microsoft Sans Serif" w:cs="Microsoft Sans Serif"/>
        </w:rPr>
        <w:t>≥</w:t>
      </w:r>
      <w:r w:rsidRPr="001C56C8">
        <w:rPr>
          <w:rFonts w:ascii="Microsoft Sans Serif" w:eastAsia="Microsoft Sans Serif" w:hAnsi="Microsoft Sans Serif" w:cs="Microsoft Sans Serif"/>
          <w:spacing w:val="-3"/>
        </w:rPr>
        <w:t xml:space="preserve"> </w:t>
      </w:r>
      <w:r w:rsidRPr="001C56C8">
        <w:rPr>
          <w:spacing w:val="1"/>
        </w:rPr>
        <w:t>11</w:t>
      </w:r>
      <w:r>
        <w:t>0</w:t>
      </w:r>
      <w:r w:rsidRPr="001C56C8">
        <w:rPr>
          <w:spacing w:val="-1"/>
        </w:rPr>
        <w:t xml:space="preserve"> </w:t>
      </w:r>
      <w:r>
        <w:t>m</w:t>
      </w:r>
      <w:r w:rsidRPr="001C56C8">
        <w:rPr>
          <w:spacing w:val="-2"/>
        </w:rPr>
        <w:t>m</w:t>
      </w:r>
      <w:r>
        <w:t>.</w:t>
      </w:r>
      <w:r w:rsidRPr="001C56C8">
        <w:rPr>
          <w:spacing w:val="1"/>
        </w:rPr>
        <w:t xml:space="preserve"> </w:t>
      </w:r>
      <w:del w:id="214" w:author="Aruna Vivekanantham" w:date="2019-05-14T10:35:00Z">
        <w:r w:rsidDel="004008E6">
          <w:delText>[</w:delText>
        </w:r>
        <w:r w:rsidRPr="001C56C8" w:rsidDel="004008E6">
          <w:rPr>
            <w:spacing w:val="1"/>
          </w:rPr>
          <w:delText>p</w:delText>
        </w:r>
        <w:r w:rsidRPr="001C56C8" w:rsidDel="004008E6">
          <w:rPr>
            <w:spacing w:val="-1"/>
          </w:rPr>
          <w:delText>r</w:delText>
        </w:r>
        <w:r w:rsidRPr="001C56C8" w:rsidDel="004008E6">
          <w:rPr>
            <w:spacing w:val="1"/>
          </w:rPr>
          <w:delText>o</w:delText>
        </w:r>
        <w:r w:rsidRPr="001C56C8" w:rsidDel="004008E6">
          <w:rPr>
            <w:spacing w:val="-1"/>
          </w:rPr>
          <w:delText>p</w:delText>
        </w:r>
        <w:r w:rsidRPr="001C56C8" w:rsidDel="004008E6">
          <w:rPr>
            <w:spacing w:val="1"/>
          </w:rPr>
          <w:delText>o</w:delText>
        </w:r>
        <w:r w:rsidRPr="001C56C8" w:rsidDel="004008E6">
          <w:rPr>
            <w:spacing w:val="-1"/>
          </w:rPr>
          <w:delText>sa</w:delText>
        </w:r>
        <w:r w:rsidDel="004008E6">
          <w:delText xml:space="preserve">l </w:delText>
        </w:r>
        <w:r w:rsidRPr="001C56C8" w:rsidDel="004008E6">
          <w:rPr>
            <w:spacing w:val="1"/>
          </w:rPr>
          <w:delText>b</w:delText>
        </w:r>
        <w:r w:rsidDel="004008E6">
          <w:delText>y</w:delText>
        </w:r>
        <w:r w:rsidRPr="001C56C8" w:rsidDel="004008E6">
          <w:rPr>
            <w:spacing w:val="-1"/>
          </w:rPr>
          <w:delText xml:space="preserve"> </w:delText>
        </w:r>
        <w:r w:rsidRPr="001C56C8" w:rsidDel="004008E6">
          <w:rPr>
            <w:spacing w:val="1"/>
          </w:rPr>
          <w:delText>So</w:delText>
        </w:r>
        <w:r w:rsidRPr="001C56C8" w:rsidDel="004008E6">
          <w:rPr>
            <w:spacing w:val="-1"/>
          </w:rPr>
          <w:delText>ut</w:delText>
        </w:r>
        <w:r w:rsidDel="004008E6">
          <w:delText>h</w:delText>
        </w:r>
        <w:r w:rsidR="001C56C8" w:rsidDel="004008E6">
          <w:delText xml:space="preserve"> </w:delText>
        </w:r>
        <w:r w:rsidDel="004008E6">
          <w:delText>Afri</w:delText>
        </w:r>
        <w:r w:rsidRPr="001C56C8" w:rsidDel="004008E6">
          <w:rPr>
            <w:spacing w:val="-1"/>
          </w:rPr>
          <w:delText>c</w:delText>
        </w:r>
        <w:r w:rsidRPr="001C56C8" w:rsidDel="004008E6">
          <w:rPr>
            <w:spacing w:val="-2"/>
          </w:rPr>
          <w:delText>a</w:delText>
        </w:r>
        <w:r w:rsidDel="004008E6">
          <w:delText>]</w:delText>
        </w:r>
      </w:del>
    </w:p>
    <w:p w14:paraId="0AEEC325" w14:textId="77777777" w:rsidR="00D41C24" w:rsidRDefault="00D41C24" w:rsidP="001C56C8">
      <w:pPr>
        <w:pStyle w:val="SingleTxtG"/>
      </w:pPr>
      <w:r>
        <w:t>(</w:t>
      </w:r>
      <w:r>
        <w:rPr>
          <w:spacing w:val="-1"/>
        </w:rPr>
        <w:t>b</w:t>
      </w:r>
      <w:r>
        <w:t>)</w:t>
      </w:r>
      <w:r>
        <w:tab/>
        <w:t>Wh</w:t>
      </w:r>
      <w:r>
        <w:rPr>
          <w:spacing w:val="-2"/>
        </w:rPr>
        <w:t>e</w:t>
      </w:r>
      <w:r>
        <w:t>n</w:t>
      </w:r>
      <w:r>
        <w:rPr>
          <w:spacing w:val="13"/>
        </w:rPr>
        <w:t xml:space="preserve"> </w:t>
      </w:r>
      <w:r>
        <w:rPr>
          <w:spacing w:val="-1"/>
        </w:rPr>
        <w:t>s</w:t>
      </w:r>
      <w:r>
        <w:t>i</w:t>
      </w:r>
      <w:r>
        <w:rPr>
          <w:spacing w:val="-1"/>
        </w:rPr>
        <w:t>z</w:t>
      </w:r>
      <w:r>
        <w:t>e</w:t>
      </w:r>
      <w:r>
        <w:rPr>
          <w:spacing w:val="13"/>
        </w:rPr>
        <w:t xml:space="preserve"> </w:t>
      </w:r>
      <w:r>
        <w:rPr>
          <w:spacing w:val="-1"/>
        </w:rPr>
        <w:t>c</w:t>
      </w:r>
      <w:r>
        <w:rPr>
          <w:spacing w:val="1"/>
        </w:rPr>
        <w:t>o</w:t>
      </w:r>
      <w:r>
        <w:rPr>
          <w:spacing w:val="-1"/>
        </w:rPr>
        <w:t>de</w:t>
      </w:r>
      <w:r>
        <w:t>s</w:t>
      </w:r>
      <w:r>
        <w:rPr>
          <w:spacing w:val="13"/>
        </w:rPr>
        <w:t xml:space="preserve"> </w:t>
      </w:r>
      <w:r>
        <w:rPr>
          <w:spacing w:val="-1"/>
        </w:rPr>
        <w:t>a</w:t>
      </w:r>
      <w:r>
        <w:t>re</w:t>
      </w:r>
      <w:r>
        <w:rPr>
          <w:spacing w:val="13"/>
        </w:rPr>
        <w:t xml:space="preserve"> </w:t>
      </w:r>
      <w:r>
        <w:rPr>
          <w:spacing w:val="-2"/>
        </w:rPr>
        <w:t>a</w:t>
      </w:r>
      <w:r>
        <w:t>ppli</w:t>
      </w:r>
      <w:r>
        <w:rPr>
          <w:spacing w:val="-1"/>
        </w:rPr>
        <w:t>e</w:t>
      </w:r>
      <w:r>
        <w:t>d,</w:t>
      </w:r>
      <w:r>
        <w:rPr>
          <w:spacing w:val="11"/>
        </w:rPr>
        <w:t xml:space="preserve"> </w:t>
      </w:r>
      <w:r>
        <w:rPr>
          <w:spacing w:val="1"/>
        </w:rPr>
        <w:t>t</w:t>
      </w:r>
      <w:r>
        <w:rPr>
          <w:spacing w:val="-1"/>
        </w:rPr>
        <w:t>h</w:t>
      </w:r>
      <w:r>
        <w:t>e</w:t>
      </w:r>
      <w:r>
        <w:rPr>
          <w:spacing w:val="12"/>
        </w:rPr>
        <w:t xml:space="preserve"> </w:t>
      </w:r>
      <w:r>
        <w:rPr>
          <w:spacing w:val="-1"/>
        </w:rPr>
        <w:t>c</w:t>
      </w:r>
      <w:r>
        <w:t>od</w:t>
      </w:r>
      <w:r>
        <w:rPr>
          <w:spacing w:val="-2"/>
        </w:rPr>
        <w:t>e</w:t>
      </w:r>
      <w:r>
        <w:t>s</w:t>
      </w:r>
      <w:r>
        <w:rPr>
          <w:spacing w:val="15"/>
        </w:rPr>
        <w:t xml:space="preserve"> </w:t>
      </w:r>
      <w:r>
        <w:rPr>
          <w:spacing w:val="-2"/>
        </w:rPr>
        <w:t>a</w:t>
      </w:r>
      <w:r>
        <w:t>nd</w:t>
      </w:r>
      <w:r>
        <w:rPr>
          <w:spacing w:val="13"/>
        </w:rPr>
        <w:t xml:space="preserve"> </w:t>
      </w:r>
      <w:r>
        <w:rPr>
          <w:spacing w:val="-1"/>
        </w:rPr>
        <w:t>ra</w:t>
      </w:r>
      <w:r>
        <w:t>ng</w:t>
      </w:r>
      <w:r>
        <w:rPr>
          <w:spacing w:val="-1"/>
        </w:rPr>
        <w:t>e</w:t>
      </w:r>
      <w:r>
        <w:t>s</w:t>
      </w:r>
      <w:r>
        <w:rPr>
          <w:spacing w:val="12"/>
        </w:rPr>
        <w:t xml:space="preserve"> </w:t>
      </w:r>
      <w:r>
        <w:rPr>
          <w:spacing w:val="1"/>
        </w:rPr>
        <w:t>i</w:t>
      </w:r>
      <w:r>
        <w:t>n</w:t>
      </w:r>
      <w:r>
        <w:rPr>
          <w:spacing w:val="12"/>
        </w:rPr>
        <w:t xml:space="preserve"> </w:t>
      </w:r>
      <w:r>
        <w:t>the</w:t>
      </w:r>
      <w:r>
        <w:rPr>
          <w:spacing w:val="12"/>
        </w:rPr>
        <w:t xml:space="preserve"> </w:t>
      </w:r>
      <w:r>
        <w:rPr>
          <w:spacing w:val="-1"/>
        </w:rPr>
        <w:t>f</w:t>
      </w:r>
      <w:r>
        <w:t>o</w:t>
      </w:r>
      <w:r>
        <w:rPr>
          <w:spacing w:val="-1"/>
        </w:rPr>
        <w:t>l</w:t>
      </w:r>
      <w:r>
        <w:t>lo</w:t>
      </w:r>
      <w:r>
        <w:rPr>
          <w:spacing w:val="-2"/>
        </w:rPr>
        <w:t>w</w:t>
      </w:r>
      <w:r>
        <w:rPr>
          <w:spacing w:val="1"/>
        </w:rPr>
        <w:t>i</w:t>
      </w:r>
      <w:r>
        <w:rPr>
          <w:spacing w:val="-1"/>
        </w:rPr>
        <w:t>n</w:t>
      </w:r>
      <w:r>
        <w:t>g</w:t>
      </w:r>
      <w:r>
        <w:rPr>
          <w:spacing w:val="13"/>
        </w:rPr>
        <w:t xml:space="preserve"> </w:t>
      </w:r>
      <w:r>
        <w:t>t</w:t>
      </w:r>
      <w:r>
        <w:rPr>
          <w:spacing w:val="-1"/>
        </w:rPr>
        <w:t>able</w:t>
      </w:r>
      <w:r>
        <w:rPr>
          <w:spacing w:val="13"/>
        </w:rPr>
        <w:t xml:space="preserve"> </w:t>
      </w:r>
      <w:r>
        <w:rPr>
          <w:spacing w:val="-2"/>
        </w:rPr>
        <w:t>m</w:t>
      </w:r>
      <w:r>
        <w:t>ust</w:t>
      </w:r>
      <w:r>
        <w:rPr>
          <w:spacing w:val="13"/>
        </w:rPr>
        <w:t xml:space="preserve"> </w:t>
      </w:r>
      <w:r>
        <w:rPr>
          <w:spacing w:val="2"/>
        </w:rPr>
        <w:t>b</w:t>
      </w:r>
      <w:r>
        <w:t>e r</w:t>
      </w:r>
      <w:r>
        <w:rPr>
          <w:spacing w:val="-1"/>
        </w:rPr>
        <w:t>es</w:t>
      </w:r>
      <w:r>
        <w:rPr>
          <w:spacing w:val="1"/>
        </w:rPr>
        <w:t>p</w:t>
      </w:r>
      <w:r>
        <w:t>e</w:t>
      </w:r>
      <w:r>
        <w:rPr>
          <w:spacing w:val="-2"/>
        </w:rPr>
        <w:t>c</w:t>
      </w:r>
      <w:r>
        <w:rPr>
          <w:spacing w:val="1"/>
        </w:rPr>
        <w:t>t</w:t>
      </w:r>
      <w:r>
        <w:rPr>
          <w:spacing w:val="-2"/>
        </w:rPr>
        <w:t>e</w:t>
      </w:r>
      <w:r>
        <w:t>d:</w:t>
      </w:r>
    </w:p>
    <w:tbl>
      <w:tblPr>
        <w:tblW w:w="4914" w:type="dxa"/>
        <w:tblInd w:w="1134" w:type="dxa"/>
        <w:tblLayout w:type="fixed"/>
        <w:tblCellMar>
          <w:left w:w="0" w:type="dxa"/>
          <w:right w:w="0" w:type="dxa"/>
        </w:tblCellMar>
        <w:tblLook w:val="01E0" w:firstRow="1" w:lastRow="1" w:firstColumn="1" w:lastColumn="1" w:noHBand="0" w:noVBand="0"/>
      </w:tblPr>
      <w:tblGrid>
        <w:gridCol w:w="2457"/>
        <w:gridCol w:w="2457"/>
      </w:tblGrid>
      <w:tr w:rsidR="003E4E8D" w:rsidRPr="003E4E8D" w14:paraId="5A8744D8" w14:textId="77777777" w:rsidTr="00E13CCA">
        <w:tc>
          <w:tcPr>
            <w:tcW w:w="2457" w:type="dxa"/>
            <w:tcBorders>
              <w:top w:val="single" w:sz="4" w:space="0" w:color="auto"/>
              <w:bottom w:val="single" w:sz="12" w:space="0" w:color="auto"/>
            </w:tcBorders>
            <w:shd w:val="clear" w:color="auto" w:fill="auto"/>
            <w:vAlign w:val="bottom"/>
          </w:tcPr>
          <w:p w14:paraId="04C11FE3" w14:textId="77777777" w:rsidR="003E4E8D" w:rsidRPr="003E4E8D" w:rsidRDefault="003E4E8D" w:rsidP="00B13974">
            <w:pPr>
              <w:keepNext/>
              <w:spacing w:before="80" w:after="80" w:line="200" w:lineRule="exact"/>
              <w:jc w:val="center"/>
              <w:rPr>
                <w:i/>
                <w:sz w:val="16"/>
              </w:rPr>
            </w:pPr>
            <w:r w:rsidRPr="003E4E8D">
              <w:rPr>
                <w:i/>
                <w:sz w:val="16"/>
              </w:rPr>
              <w:lastRenderedPageBreak/>
              <w:t>Size code</w:t>
            </w:r>
          </w:p>
        </w:tc>
        <w:tc>
          <w:tcPr>
            <w:tcW w:w="2457" w:type="dxa"/>
            <w:tcBorders>
              <w:top w:val="single" w:sz="4" w:space="0" w:color="auto"/>
              <w:bottom w:val="single" w:sz="12" w:space="0" w:color="auto"/>
            </w:tcBorders>
            <w:shd w:val="clear" w:color="auto" w:fill="auto"/>
            <w:vAlign w:val="bottom"/>
          </w:tcPr>
          <w:p w14:paraId="7FF0F8D7" w14:textId="77777777" w:rsidR="003E4E8D" w:rsidRPr="003E4E8D" w:rsidRDefault="003E4E8D" w:rsidP="00B13974">
            <w:pPr>
              <w:keepNext/>
              <w:spacing w:before="80" w:after="80" w:line="200" w:lineRule="exact"/>
              <w:jc w:val="center"/>
              <w:rPr>
                <w:i/>
                <w:sz w:val="16"/>
              </w:rPr>
            </w:pPr>
            <w:r w:rsidRPr="003E4E8D">
              <w:rPr>
                <w:i/>
                <w:sz w:val="16"/>
              </w:rPr>
              <w:t>Diameter (mm)</w:t>
            </w:r>
          </w:p>
        </w:tc>
      </w:tr>
      <w:tr w:rsidR="003E4E8D" w:rsidRPr="003E4E8D" w14:paraId="1A9D69E7" w14:textId="77777777" w:rsidTr="00E13CCA">
        <w:tc>
          <w:tcPr>
            <w:tcW w:w="2457" w:type="dxa"/>
            <w:tcBorders>
              <w:top w:val="single" w:sz="4" w:space="0" w:color="auto"/>
            </w:tcBorders>
            <w:shd w:val="clear" w:color="auto" w:fill="auto"/>
          </w:tcPr>
          <w:p w14:paraId="1268EC50" w14:textId="77777777" w:rsidR="003E4E8D" w:rsidRPr="003E4E8D" w:rsidRDefault="003E4E8D" w:rsidP="00B13974">
            <w:pPr>
              <w:keepNext/>
              <w:keepLines/>
              <w:spacing w:before="40" w:after="40" w:line="220" w:lineRule="exact"/>
              <w:jc w:val="center"/>
            </w:pPr>
            <w:r w:rsidRPr="003E4E8D">
              <w:t>1 - XXX</w:t>
            </w:r>
          </w:p>
        </w:tc>
        <w:tc>
          <w:tcPr>
            <w:tcW w:w="2457" w:type="dxa"/>
            <w:tcBorders>
              <w:top w:val="single" w:sz="4" w:space="0" w:color="auto"/>
            </w:tcBorders>
            <w:shd w:val="clear" w:color="auto" w:fill="auto"/>
          </w:tcPr>
          <w:p w14:paraId="5E3E645F" w14:textId="77777777" w:rsidR="003E4E8D" w:rsidRPr="003E4E8D" w:rsidRDefault="003E4E8D" w:rsidP="00B13974">
            <w:pPr>
              <w:keepNext/>
              <w:keepLines/>
              <w:spacing w:before="40" w:after="40" w:line="220" w:lineRule="exact"/>
              <w:jc w:val="center"/>
            </w:pPr>
            <w:r w:rsidRPr="003E4E8D">
              <w:t>78 and above</w:t>
            </w:r>
          </w:p>
        </w:tc>
      </w:tr>
      <w:tr w:rsidR="003E4E8D" w:rsidRPr="003E4E8D" w14:paraId="22BABE25" w14:textId="77777777" w:rsidTr="00E13CCA">
        <w:tc>
          <w:tcPr>
            <w:tcW w:w="2457" w:type="dxa"/>
            <w:shd w:val="clear" w:color="auto" w:fill="auto"/>
          </w:tcPr>
          <w:p w14:paraId="23F49125" w14:textId="77777777" w:rsidR="003E4E8D" w:rsidRPr="003E4E8D" w:rsidRDefault="003E4E8D" w:rsidP="00B13974">
            <w:pPr>
              <w:keepNext/>
              <w:keepLines/>
              <w:spacing w:before="40" w:after="40" w:line="220" w:lineRule="exact"/>
              <w:jc w:val="center"/>
            </w:pPr>
            <w:r w:rsidRPr="003E4E8D">
              <w:t>1 - XX</w:t>
            </w:r>
          </w:p>
        </w:tc>
        <w:tc>
          <w:tcPr>
            <w:tcW w:w="2457" w:type="dxa"/>
            <w:shd w:val="clear" w:color="auto" w:fill="auto"/>
          </w:tcPr>
          <w:p w14:paraId="78710431" w14:textId="77777777" w:rsidR="003E4E8D" w:rsidRPr="003E4E8D" w:rsidRDefault="003E4E8D" w:rsidP="00B13974">
            <w:pPr>
              <w:keepNext/>
              <w:keepLines/>
              <w:spacing w:before="40" w:after="40" w:line="220" w:lineRule="exact"/>
              <w:jc w:val="center"/>
            </w:pPr>
            <w:r w:rsidRPr="003E4E8D">
              <w:t>67 - 78</w:t>
            </w:r>
          </w:p>
        </w:tc>
      </w:tr>
      <w:tr w:rsidR="003E4E8D" w:rsidRPr="003E4E8D" w14:paraId="1E6DDE0B" w14:textId="77777777" w:rsidTr="00E13CCA">
        <w:tc>
          <w:tcPr>
            <w:tcW w:w="2457" w:type="dxa"/>
            <w:shd w:val="clear" w:color="auto" w:fill="auto"/>
          </w:tcPr>
          <w:p w14:paraId="711D4C1C" w14:textId="77777777" w:rsidR="003E4E8D" w:rsidRPr="003E4E8D" w:rsidRDefault="003E4E8D" w:rsidP="00B13974">
            <w:pPr>
              <w:keepNext/>
              <w:spacing w:before="40" w:after="40" w:line="220" w:lineRule="exact"/>
              <w:jc w:val="center"/>
            </w:pPr>
            <w:r w:rsidRPr="003E4E8D">
              <w:t>1 or 1 - X</w:t>
            </w:r>
          </w:p>
        </w:tc>
        <w:tc>
          <w:tcPr>
            <w:tcW w:w="2457" w:type="dxa"/>
            <w:shd w:val="clear" w:color="auto" w:fill="auto"/>
          </w:tcPr>
          <w:p w14:paraId="0BFDB0A2" w14:textId="77777777" w:rsidR="003E4E8D" w:rsidRPr="003E4E8D" w:rsidRDefault="003E4E8D" w:rsidP="00B13974">
            <w:pPr>
              <w:keepNext/>
              <w:spacing w:before="40" w:after="40" w:line="220" w:lineRule="exact"/>
              <w:jc w:val="center"/>
            </w:pPr>
            <w:r w:rsidRPr="003E4E8D">
              <w:t>63 - 74</w:t>
            </w:r>
          </w:p>
        </w:tc>
      </w:tr>
      <w:tr w:rsidR="003E4E8D" w:rsidRPr="003E4E8D" w14:paraId="43BD0E10" w14:textId="77777777" w:rsidTr="00E13CCA">
        <w:tc>
          <w:tcPr>
            <w:tcW w:w="2457" w:type="dxa"/>
            <w:shd w:val="clear" w:color="auto" w:fill="auto"/>
          </w:tcPr>
          <w:p w14:paraId="77EBFF65" w14:textId="77777777" w:rsidR="003E4E8D" w:rsidRPr="003E4E8D" w:rsidRDefault="003E4E8D" w:rsidP="00B13974">
            <w:pPr>
              <w:keepNext/>
              <w:spacing w:before="40" w:after="40" w:line="220" w:lineRule="exact"/>
              <w:jc w:val="center"/>
            </w:pPr>
            <w:r w:rsidRPr="003E4E8D">
              <w:t>2</w:t>
            </w:r>
          </w:p>
        </w:tc>
        <w:tc>
          <w:tcPr>
            <w:tcW w:w="2457" w:type="dxa"/>
            <w:shd w:val="clear" w:color="auto" w:fill="auto"/>
          </w:tcPr>
          <w:p w14:paraId="33B1B6C2" w14:textId="77777777" w:rsidR="003E4E8D" w:rsidRPr="003E4E8D" w:rsidRDefault="003E4E8D" w:rsidP="00B13974">
            <w:pPr>
              <w:keepNext/>
              <w:spacing w:before="40" w:after="40" w:line="220" w:lineRule="exact"/>
              <w:jc w:val="center"/>
            </w:pPr>
            <w:r w:rsidRPr="003E4E8D">
              <w:t>58 - 69</w:t>
            </w:r>
          </w:p>
        </w:tc>
      </w:tr>
      <w:tr w:rsidR="003E4E8D" w:rsidRPr="003E4E8D" w14:paraId="4A986152" w14:textId="77777777" w:rsidTr="00E13CCA">
        <w:tc>
          <w:tcPr>
            <w:tcW w:w="2457" w:type="dxa"/>
            <w:shd w:val="clear" w:color="auto" w:fill="auto"/>
          </w:tcPr>
          <w:p w14:paraId="46D150A2" w14:textId="77777777" w:rsidR="003E4E8D" w:rsidRPr="003E4E8D" w:rsidRDefault="003E4E8D" w:rsidP="00B13974">
            <w:pPr>
              <w:keepNext/>
              <w:spacing w:before="40" w:after="40" w:line="220" w:lineRule="exact"/>
              <w:jc w:val="center"/>
            </w:pPr>
            <w:r w:rsidRPr="003E4E8D">
              <w:t>3</w:t>
            </w:r>
          </w:p>
        </w:tc>
        <w:tc>
          <w:tcPr>
            <w:tcW w:w="2457" w:type="dxa"/>
            <w:shd w:val="clear" w:color="auto" w:fill="auto"/>
          </w:tcPr>
          <w:p w14:paraId="670F2201" w14:textId="77777777" w:rsidR="003E4E8D" w:rsidRPr="003E4E8D" w:rsidRDefault="003E4E8D" w:rsidP="00B13974">
            <w:pPr>
              <w:keepNext/>
              <w:spacing w:before="40" w:after="40" w:line="220" w:lineRule="exact"/>
              <w:jc w:val="center"/>
            </w:pPr>
            <w:r w:rsidRPr="003E4E8D">
              <w:t>54 - 64</w:t>
            </w:r>
          </w:p>
        </w:tc>
      </w:tr>
      <w:tr w:rsidR="003E4E8D" w:rsidRPr="003E4E8D" w14:paraId="53CD61E1" w14:textId="77777777" w:rsidTr="00E13CCA">
        <w:tc>
          <w:tcPr>
            <w:tcW w:w="2457" w:type="dxa"/>
            <w:shd w:val="clear" w:color="auto" w:fill="auto"/>
          </w:tcPr>
          <w:p w14:paraId="52DA6247" w14:textId="77777777" w:rsidR="003E4E8D" w:rsidRPr="003E4E8D" w:rsidRDefault="003E4E8D" w:rsidP="00B13974">
            <w:pPr>
              <w:keepNext/>
              <w:spacing w:before="40" w:after="40" w:line="220" w:lineRule="exact"/>
              <w:jc w:val="center"/>
            </w:pPr>
            <w:r w:rsidRPr="003E4E8D">
              <w:t>4</w:t>
            </w:r>
          </w:p>
        </w:tc>
        <w:tc>
          <w:tcPr>
            <w:tcW w:w="2457" w:type="dxa"/>
            <w:shd w:val="clear" w:color="auto" w:fill="auto"/>
          </w:tcPr>
          <w:p w14:paraId="1EF90F51" w14:textId="77777777" w:rsidR="003E4E8D" w:rsidRPr="003E4E8D" w:rsidRDefault="003E4E8D" w:rsidP="00B13974">
            <w:pPr>
              <w:keepNext/>
              <w:spacing w:before="40" w:after="40" w:line="220" w:lineRule="exact"/>
              <w:jc w:val="center"/>
            </w:pPr>
            <w:r w:rsidRPr="003E4E8D">
              <w:t>50 - 60</w:t>
            </w:r>
          </w:p>
        </w:tc>
      </w:tr>
      <w:tr w:rsidR="003E4E8D" w:rsidRPr="003E4E8D" w14:paraId="37B565FF" w14:textId="77777777" w:rsidTr="00E13CCA">
        <w:tc>
          <w:tcPr>
            <w:tcW w:w="2457" w:type="dxa"/>
            <w:shd w:val="clear" w:color="auto" w:fill="auto"/>
          </w:tcPr>
          <w:p w14:paraId="0930CB36" w14:textId="77777777" w:rsidR="003E4E8D" w:rsidRPr="003E4E8D" w:rsidRDefault="003E4E8D" w:rsidP="00B13974">
            <w:pPr>
              <w:keepNext/>
              <w:spacing w:before="40" w:after="40" w:line="220" w:lineRule="exact"/>
              <w:jc w:val="center"/>
            </w:pPr>
            <w:r w:rsidRPr="003E4E8D">
              <w:t>5</w:t>
            </w:r>
          </w:p>
        </w:tc>
        <w:tc>
          <w:tcPr>
            <w:tcW w:w="2457" w:type="dxa"/>
            <w:shd w:val="clear" w:color="auto" w:fill="auto"/>
          </w:tcPr>
          <w:p w14:paraId="2FF07B42" w14:textId="77777777" w:rsidR="003E4E8D" w:rsidRPr="003E4E8D" w:rsidRDefault="003E4E8D" w:rsidP="00B13974">
            <w:pPr>
              <w:keepNext/>
              <w:spacing w:before="40" w:after="40" w:line="220" w:lineRule="exact"/>
              <w:jc w:val="center"/>
            </w:pPr>
            <w:r w:rsidRPr="003E4E8D">
              <w:t>46 - 56</w:t>
            </w:r>
          </w:p>
        </w:tc>
      </w:tr>
      <w:tr w:rsidR="003E4E8D" w:rsidRPr="003E4E8D" w14:paraId="79DE213A" w14:textId="77777777" w:rsidTr="00E13CCA">
        <w:tc>
          <w:tcPr>
            <w:tcW w:w="2457" w:type="dxa"/>
            <w:shd w:val="clear" w:color="auto" w:fill="auto"/>
          </w:tcPr>
          <w:p w14:paraId="4516CB5E" w14:textId="77777777" w:rsidR="003E4E8D" w:rsidRPr="003E4E8D" w:rsidRDefault="003E4E8D" w:rsidP="00B13974">
            <w:pPr>
              <w:keepNext/>
              <w:spacing w:before="40" w:after="40" w:line="220" w:lineRule="exact"/>
              <w:jc w:val="center"/>
            </w:pPr>
            <w:r w:rsidRPr="003E4E8D">
              <w:t>6</w:t>
            </w:r>
            <w:r w:rsidR="00F373C2" w:rsidRPr="00F373C2">
              <w:rPr>
                <w:vertAlign w:val="superscript"/>
              </w:rPr>
              <w:t>a</w:t>
            </w:r>
          </w:p>
        </w:tc>
        <w:tc>
          <w:tcPr>
            <w:tcW w:w="2457" w:type="dxa"/>
            <w:shd w:val="clear" w:color="auto" w:fill="auto"/>
          </w:tcPr>
          <w:p w14:paraId="1684A5ED" w14:textId="77777777" w:rsidR="003E4E8D" w:rsidRPr="003E4E8D" w:rsidRDefault="003E4E8D" w:rsidP="00B13974">
            <w:pPr>
              <w:keepNext/>
              <w:spacing w:before="40" w:after="40" w:line="220" w:lineRule="exact"/>
              <w:jc w:val="center"/>
            </w:pPr>
            <w:r w:rsidRPr="003E4E8D">
              <w:t>43 - 52</w:t>
            </w:r>
          </w:p>
        </w:tc>
      </w:tr>
      <w:tr w:rsidR="003E4E8D" w:rsidRPr="003E4E8D" w14:paraId="59292A99" w14:textId="77777777" w:rsidTr="00405CD9">
        <w:tc>
          <w:tcPr>
            <w:tcW w:w="2457" w:type="dxa"/>
            <w:shd w:val="clear" w:color="auto" w:fill="auto"/>
          </w:tcPr>
          <w:p w14:paraId="59ADADBF" w14:textId="77777777" w:rsidR="003E4E8D" w:rsidRPr="003E4E8D" w:rsidRDefault="003E4E8D" w:rsidP="00B13974">
            <w:pPr>
              <w:keepNext/>
              <w:spacing w:before="40" w:after="40" w:line="220" w:lineRule="exact"/>
              <w:jc w:val="center"/>
            </w:pPr>
            <w:r w:rsidRPr="003E4E8D">
              <w:t>7</w:t>
            </w:r>
          </w:p>
        </w:tc>
        <w:tc>
          <w:tcPr>
            <w:tcW w:w="2457" w:type="dxa"/>
            <w:shd w:val="clear" w:color="auto" w:fill="auto"/>
          </w:tcPr>
          <w:p w14:paraId="76EF6601" w14:textId="77777777" w:rsidR="003E4E8D" w:rsidRPr="003E4E8D" w:rsidRDefault="003E4E8D" w:rsidP="00B13974">
            <w:pPr>
              <w:keepNext/>
              <w:spacing w:before="40" w:after="40" w:line="220" w:lineRule="exact"/>
              <w:jc w:val="center"/>
            </w:pPr>
            <w:r w:rsidRPr="003E4E8D">
              <w:t>41 - 48</w:t>
            </w:r>
          </w:p>
        </w:tc>
      </w:tr>
      <w:tr w:rsidR="003E4E8D" w:rsidRPr="003E4E8D" w14:paraId="0A76B340" w14:textId="77777777" w:rsidTr="00C54820">
        <w:tc>
          <w:tcPr>
            <w:tcW w:w="2457" w:type="dxa"/>
            <w:shd w:val="clear" w:color="auto" w:fill="auto"/>
          </w:tcPr>
          <w:p w14:paraId="1B5421B3" w14:textId="77777777" w:rsidR="003E4E8D" w:rsidRPr="003E4E8D" w:rsidRDefault="003E4E8D" w:rsidP="00B13974">
            <w:pPr>
              <w:keepNext/>
              <w:spacing w:before="40" w:after="40" w:line="220" w:lineRule="exact"/>
              <w:jc w:val="center"/>
            </w:pPr>
            <w:r w:rsidRPr="003E4E8D">
              <w:t>8</w:t>
            </w:r>
          </w:p>
        </w:tc>
        <w:tc>
          <w:tcPr>
            <w:tcW w:w="2457" w:type="dxa"/>
            <w:shd w:val="clear" w:color="auto" w:fill="auto"/>
          </w:tcPr>
          <w:p w14:paraId="059D9C02" w14:textId="77777777" w:rsidR="003E4E8D" w:rsidRPr="003E4E8D" w:rsidRDefault="003E4E8D" w:rsidP="00B13974">
            <w:pPr>
              <w:keepNext/>
              <w:spacing w:before="40" w:after="40" w:line="220" w:lineRule="exact"/>
              <w:jc w:val="center"/>
            </w:pPr>
            <w:r w:rsidRPr="003E4E8D">
              <w:t>39 - 46</w:t>
            </w:r>
          </w:p>
        </w:tc>
      </w:tr>
      <w:tr w:rsidR="004008E6" w:rsidRPr="003E4E8D" w14:paraId="0894225B" w14:textId="77777777" w:rsidTr="00405CD9">
        <w:trPr>
          <w:ins w:id="215" w:author="Aruna Vivekanantham" w:date="2019-05-14T10:32:00Z"/>
        </w:trPr>
        <w:tc>
          <w:tcPr>
            <w:tcW w:w="2457" w:type="dxa"/>
            <w:tcBorders>
              <w:bottom w:val="single" w:sz="12" w:space="0" w:color="auto"/>
            </w:tcBorders>
            <w:shd w:val="clear" w:color="auto" w:fill="auto"/>
          </w:tcPr>
          <w:p w14:paraId="06C74C69" w14:textId="77777777" w:rsidR="004008E6" w:rsidRDefault="004008E6" w:rsidP="00B13974">
            <w:pPr>
              <w:keepNext/>
              <w:spacing w:before="40" w:after="40" w:line="220" w:lineRule="exact"/>
              <w:jc w:val="center"/>
              <w:rPr>
                <w:ins w:id="216" w:author="Bickelmann, Ulrike" w:date="2019-05-17T14:15:00Z"/>
              </w:rPr>
            </w:pPr>
            <w:ins w:id="217" w:author="Aruna Vivekanantham" w:date="2019-05-14T10:32:00Z">
              <w:r>
                <w:t>9</w:t>
              </w:r>
            </w:ins>
          </w:p>
          <w:p w14:paraId="26CB076D" w14:textId="77777777" w:rsidR="003B3944" w:rsidRPr="003E4E8D" w:rsidRDefault="003B3944" w:rsidP="00B13974">
            <w:pPr>
              <w:keepNext/>
              <w:spacing w:before="40" w:after="40" w:line="220" w:lineRule="exact"/>
              <w:jc w:val="center"/>
              <w:rPr>
                <w:ins w:id="218" w:author="Aruna Vivekanantham" w:date="2019-05-14T10:32:00Z"/>
              </w:rPr>
            </w:pPr>
            <w:ins w:id="219" w:author="Bickelmann, Ulrike" w:date="2019-05-17T14:15:00Z">
              <w:r>
                <w:t>10</w:t>
              </w:r>
            </w:ins>
          </w:p>
        </w:tc>
        <w:tc>
          <w:tcPr>
            <w:tcW w:w="2457" w:type="dxa"/>
            <w:tcBorders>
              <w:bottom w:val="single" w:sz="12" w:space="0" w:color="auto"/>
            </w:tcBorders>
            <w:shd w:val="clear" w:color="auto" w:fill="auto"/>
          </w:tcPr>
          <w:p w14:paraId="55E8ABAD" w14:textId="77777777" w:rsidR="004008E6" w:rsidRDefault="004008E6" w:rsidP="00B13974">
            <w:pPr>
              <w:keepNext/>
              <w:spacing w:before="40" w:after="40" w:line="220" w:lineRule="exact"/>
              <w:jc w:val="center"/>
              <w:rPr>
                <w:ins w:id="220" w:author="Aruna Vivekanantham" w:date="2019-05-14T10:33:00Z"/>
              </w:rPr>
            </w:pPr>
            <w:ins w:id="221" w:author="Aruna Vivekanantham" w:date="2019-05-14T10:32:00Z">
              <w:r>
                <w:t>37-44</w:t>
              </w:r>
            </w:ins>
          </w:p>
          <w:p w14:paraId="5A0EE5D6" w14:textId="77777777" w:rsidR="004008E6" w:rsidRPr="003E4E8D" w:rsidRDefault="004008E6" w:rsidP="00B13974">
            <w:pPr>
              <w:keepNext/>
              <w:spacing w:before="40" w:after="40" w:line="220" w:lineRule="exact"/>
              <w:jc w:val="center"/>
              <w:rPr>
                <w:ins w:id="222" w:author="Aruna Vivekanantham" w:date="2019-05-14T10:32:00Z"/>
              </w:rPr>
            </w:pPr>
            <w:ins w:id="223" w:author="Aruna Vivekanantham" w:date="2019-05-14T10:33:00Z">
              <w:r>
                <w:t>35-42</w:t>
              </w:r>
            </w:ins>
          </w:p>
        </w:tc>
      </w:tr>
    </w:tbl>
    <w:p w14:paraId="35F6A7D8" w14:textId="77777777" w:rsidR="003E4E8D" w:rsidRDefault="00F373C2" w:rsidP="001C56C8">
      <w:pPr>
        <w:pStyle w:val="SingleTxtG"/>
      </w:pPr>
      <w:r w:rsidRPr="00F373C2">
        <w:rPr>
          <w:vertAlign w:val="superscript"/>
        </w:rPr>
        <w:t>a</w:t>
      </w:r>
      <w:r>
        <w:t xml:space="preserve"> </w:t>
      </w:r>
      <w:r w:rsidRPr="00F373C2">
        <w:rPr>
          <w:sz w:val="18"/>
          <w:szCs w:val="18"/>
        </w:rPr>
        <w:t xml:space="preserve">Sizes below 45 mm refer to </w:t>
      </w:r>
      <w:proofErr w:type="spellStart"/>
      <w:r w:rsidRPr="00F373C2">
        <w:rPr>
          <w:sz w:val="18"/>
          <w:szCs w:val="18"/>
        </w:rPr>
        <w:t>clementines</w:t>
      </w:r>
      <w:proofErr w:type="spellEnd"/>
      <w:r w:rsidRPr="00F373C2">
        <w:rPr>
          <w:sz w:val="18"/>
          <w:szCs w:val="18"/>
        </w:rPr>
        <w:t xml:space="preserve"> only</w:t>
      </w:r>
      <w:r>
        <w:rPr>
          <w:sz w:val="18"/>
          <w:szCs w:val="18"/>
        </w:rPr>
        <w:t>.</w:t>
      </w:r>
    </w:p>
    <w:p w14:paraId="5291D871" w14:textId="77777777" w:rsidR="00D41C24" w:rsidRDefault="00D41C24" w:rsidP="001C56C8">
      <w:pPr>
        <w:pStyle w:val="SingleTxtG"/>
      </w:pPr>
      <w:r>
        <w:t>For</w:t>
      </w:r>
      <w:r>
        <w:rPr>
          <w:spacing w:val="20"/>
        </w:rPr>
        <w:t xml:space="preserve"> </w:t>
      </w:r>
      <w:r>
        <w:rPr>
          <w:spacing w:val="-1"/>
        </w:rPr>
        <w:t>f</w:t>
      </w:r>
      <w:r>
        <w:t>r</w:t>
      </w:r>
      <w:r>
        <w:rPr>
          <w:spacing w:val="-1"/>
        </w:rPr>
        <w:t>u</w:t>
      </w:r>
      <w:r>
        <w:t>it</w:t>
      </w:r>
      <w:r>
        <w:rPr>
          <w:spacing w:val="20"/>
        </w:rPr>
        <w:t xml:space="preserve"> </w:t>
      </w:r>
      <w:r>
        <w:t>in</w:t>
      </w:r>
      <w:r>
        <w:rPr>
          <w:spacing w:val="20"/>
        </w:rPr>
        <w:t xml:space="preserve"> </w:t>
      </w:r>
      <w:r>
        <w:rPr>
          <w:spacing w:val="-1"/>
        </w:rPr>
        <w:t>b</w:t>
      </w:r>
      <w:r>
        <w:t>ulk</w:t>
      </w:r>
      <w:r>
        <w:rPr>
          <w:spacing w:val="20"/>
        </w:rPr>
        <w:t xml:space="preserve"> </w:t>
      </w:r>
      <w:r>
        <w:rPr>
          <w:spacing w:val="-1"/>
        </w:rPr>
        <w:t>b</w:t>
      </w:r>
      <w:r>
        <w:t>ins</w:t>
      </w:r>
      <w:r>
        <w:rPr>
          <w:spacing w:val="18"/>
        </w:rPr>
        <w:t xml:space="preserve"> </w:t>
      </w:r>
      <w:r>
        <w:rPr>
          <w:spacing w:val="-1"/>
        </w:rPr>
        <w:t>a</w:t>
      </w:r>
      <w:r>
        <w:t>nd</w:t>
      </w:r>
      <w:r>
        <w:rPr>
          <w:spacing w:val="20"/>
        </w:rPr>
        <w:t xml:space="preserve"> </w:t>
      </w:r>
      <w:r>
        <w:t>f</w:t>
      </w:r>
      <w:r>
        <w:rPr>
          <w:spacing w:val="-1"/>
        </w:rPr>
        <w:t>r</w:t>
      </w:r>
      <w:r>
        <w:t>uit</w:t>
      </w:r>
      <w:r>
        <w:rPr>
          <w:spacing w:val="20"/>
        </w:rPr>
        <w:t xml:space="preserve"> </w:t>
      </w:r>
      <w:r>
        <w:t>in</w:t>
      </w:r>
      <w:r>
        <w:rPr>
          <w:spacing w:val="20"/>
        </w:rPr>
        <w:t xml:space="preserve"> </w:t>
      </w:r>
      <w:r>
        <w:rPr>
          <w:spacing w:val="-1"/>
        </w:rPr>
        <w:t>sa</w:t>
      </w:r>
      <w:r>
        <w:t>l</w:t>
      </w:r>
      <w:r>
        <w:rPr>
          <w:spacing w:val="-1"/>
        </w:rPr>
        <w:t>e</w:t>
      </w:r>
      <w:r>
        <w:t>s</w:t>
      </w:r>
      <w:r>
        <w:rPr>
          <w:spacing w:val="21"/>
        </w:rPr>
        <w:t xml:space="preserve"> </w:t>
      </w:r>
      <w:r>
        <w:rPr>
          <w:spacing w:val="1"/>
        </w:rPr>
        <w:t>p</w:t>
      </w:r>
      <w:r>
        <w:rPr>
          <w:spacing w:val="-1"/>
        </w:rPr>
        <w:t>ac</w:t>
      </w:r>
      <w:r>
        <w:rPr>
          <w:spacing w:val="1"/>
        </w:rPr>
        <w:t>k</w:t>
      </w:r>
      <w:r>
        <w:rPr>
          <w:spacing w:val="-2"/>
        </w:rPr>
        <w:t>a</w:t>
      </w:r>
      <w:r>
        <w:rPr>
          <w:spacing w:val="2"/>
        </w:rPr>
        <w:t>g</w:t>
      </w:r>
      <w:r>
        <w:rPr>
          <w:spacing w:val="-1"/>
        </w:rPr>
        <w:t>e</w:t>
      </w:r>
      <w:r>
        <w:t>s</w:t>
      </w:r>
      <w:r>
        <w:rPr>
          <w:spacing w:val="20"/>
        </w:rPr>
        <w:t xml:space="preserve"> </w:t>
      </w:r>
      <w:r>
        <w:rPr>
          <w:spacing w:val="1"/>
        </w:rPr>
        <w:t>o</w:t>
      </w:r>
      <w:r>
        <w:t>f</w:t>
      </w:r>
      <w:r>
        <w:rPr>
          <w:spacing w:val="20"/>
        </w:rPr>
        <w:t xml:space="preserve"> </w:t>
      </w:r>
      <w:r>
        <w:t>a</w:t>
      </w:r>
      <w:r>
        <w:rPr>
          <w:spacing w:val="21"/>
        </w:rPr>
        <w:t xml:space="preserve"> </w:t>
      </w:r>
      <w:r>
        <w:rPr>
          <w:spacing w:val="-2"/>
        </w:rPr>
        <w:t>m</w:t>
      </w:r>
      <w:r>
        <w:rPr>
          <w:spacing w:val="-1"/>
        </w:rPr>
        <w:t>a</w:t>
      </w:r>
      <w:r>
        <w:t>xi</w:t>
      </w:r>
      <w:r>
        <w:rPr>
          <w:spacing w:val="-2"/>
        </w:rPr>
        <w:t>m</w:t>
      </w:r>
      <w:r>
        <w:rPr>
          <w:spacing w:val="2"/>
        </w:rPr>
        <w:t>u</w:t>
      </w:r>
      <w:r>
        <w:t>m</w:t>
      </w:r>
      <w:r>
        <w:rPr>
          <w:spacing w:val="18"/>
        </w:rPr>
        <w:t xml:space="preserve"> </w:t>
      </w:r>
      <w:r>
        <w:rPr>
          <w:spacing w:val="1"/>
        </w:rPr>
        <w:t>n</w:t>
      </w:r>
      <w:r>
        <w:rPr>
          <w:spacing w:val="-2"/>
        </w:rPr>
        <w:t>e</w:t>
      </w:r>
      <w:r>
        <w:t>t</w:t>
      </w:r>
      <w:r>
        <w:rPr>
          <w:spacing w:val="21"/>
        </w:rPr>
        <w:t xml:space="preserve"> </w:t>
      </w:r>
      <w:r>
        <w:rPr>
          <w:spacing w:val="1"/>
        </w:rPr>
        <w:t>w</w:t>
      </w:r>
      <w:r>
        <w:rPr>
          <w:spacing w:val="-1"/>
        </w:rPr>
        <w:t>e</w:t>
      </w:r>
      <w:r>
        <w:t>i</w:t>
      </w:r>
      <w:r>
        <w:rPr>
          <w:spacing w:val="1"/>
        </w:rPr>
        <w:t>g</w:t>
      </w:r>
      <w:r>
        <w:rPr>
          <w:spacing w:val="-1"/>
        </w:rPr>
        <w:t>h</w:t>
      </w:r>
      <w:r>
        <w:t>t</w:t>
      </w:r>
      <w:r>
        <w:rPr>
          <w:spacing w:val="21"/>
        </w:rPr>
        <w:t xml:space="preserve"> </w:t>
      </w:r>
      <w:r>
        <w:rPr>
          <w:spacing w:val="-1"/>
        </w:rPr>
        <w:t>o</w:t>
      </w:r>
      <w:r>
        <w:t>f</w:t>
      </w:r>
      <w:r>
        <w:rPr>
          <w:spacing w:val="21"/>
        </w:rPr>
        <w:t xml:space="preserve"> </w:t>
      </w:r>
      <w:r>
        <w:t>5</w:t>
      </w:r>
      <w:r>
        <w:rPr>
          <w:spacing w:val="20"/>
        </w:rPr>
        <w:t xml:space="preserve"> </w:t>
      </w:r>
      <w:r>
        <w:rPr>
          <w:spacing w:val="-1"/>
        </w:rPr>
        <w:t>k</w:t>
      </w:r>
      <w:r>
        <w:rPr>
          <w:spacing w:val="1"/>
        </w:rPr>
        <w:t>g</w:t>
      </w:r>
      <w:r>
        <w:t>,</w:t>
      </w:r>
      <w:r>
        <w:rPr>
          <w:spacing w:val="20"/>
        </w:rPr>
        <w:t xml:space="preserve"> </w:t>
      </w:r>
      <w:r>
        <w:t>t</w:t>
      </w:r>
      <w:r>
        <w:rPr>
          <w:spacing w:val="1"/>
        </w:rPr>
        <w:t>h</w:t>
      </w:r>
      <w:r>
        <w:t xml:space="preserve">e </w:t>
      </w:r>
      <w:r>
        <w:rPr>
          <w:spacing w:val="-1"/>
        </w:rPr>
        <w:t>m</w:t>
      </w:r>
      <w:r>
        <w:rPr>
          <w:spacing w:val="-2"/>
        </w:rPr>
        <w:t>a</w:t>
      </w:r>
      <w:r>
        <w:rPr>
          <w:spacing w:val="1"/>
        </w:rPr>
        <w:t>xi</w:t>
      </w:r>
      <w:r>
        <w:rPr>
          <w:spacing w:val="-2"/>
        </w:rPr>
        <w:t>m</w:t>
      </w:r>
      <w:r>
        <w:rPr>
          <w:spacing w:val="2"/>
        </w:rPr>
        <w:t>u</w:t>
      </w:r>
      <w:r>
        <w:t>m</w:t>
      </w:r>
      <w:r>
        <w:rPr>
          <w:spacing w:val="-7"/>
        </w:rPr>
        <w:t xml:space="preserve"> </w:t>
      </w:r>
      <w:r>
        <w:rPr>
          <w:spacing w:val="1"/>
        </w:rPr>
        <w:t>d</w:t>
      </w:r>
      <w:r>
        <w:t>i</w:t>
      </w:r>
      <w:r>
        <w:rPr>
          <w:spacing w:val="-1"/>
        </w:rPr>
        <w:t>ffe</w:t>
      </w:r>
      <w:r>
        <w:t>r</w:t>
      </w:r>
      <w:r>
        <w:rPr>
          <w:spacing w:val="-1"/>
        </w:rPr>
        <w:t>e</w:t>
      </w:r>
      <w:r>
        <w:rPr>
          <w:spacing w:val="1"/>
        </w:rPr>
        <w:t>nc</w:t>
      </w:r>
      <w:r>
        <w:t>e</w:t>
      </w:r>
      <w:r>
        <w:rPr>
          <w:spacing w:val="-6"/>
        </w:rPr>
        <w:t xml:space="preserve"> </w:t>
      </w:r>
      <w:r>
        <w:rPr>
          <w:spacing w:val="-2"/>
        </w:rPr>
        <w:t>m</w:t>
      </w:r>
      <w:r>
        <w:rPr>
          <w:spacing w:val="1"/>
        </w:rPr>
        <w:t>u</w:t>
      </w:r>
      <w:r>
        <w:t>st</w:t>
      </w:r>
      <w:r>
        <w:rPr>
          <w:spacing w:val="-6"/>
        </w:rPr>
        <w:t xml:space="preserve"> </w:t>
      </w:r>
      <w:r>
        <w:rPr>
          <w:spacing w:val="1"/>
        </w:rPr>
        <w:t>n</w:t>
      </w:r>
      <w:r>
        <w:rPr>
          <w:spacing w:val="-1"/>
        </w:rPr>
        <w:t>o</w:t>
      </w:r>
      <w:r>
        <w:t>t</w:t>
      </w:r>
      <w:r>
        <w:rPr>
          <w:spacing w:val="-5"/>
        </w:rPr>
        <w:t xml:space="preserve"> </w:t>
      </w:r>
      <w:r>
        <w:rPr>
          <w:spacing w:val="-2"/>
        </w:rPr>
        <w:t>e</w:t>
      </w:r>
      <w:r>
        <w:rPr>
          <w:spacing w:val="2"/>
        </w:rPr>
        <w:t>x</w:t>
      </w:r>
      <w:r>
        <w:rPr>
          <w:spacing w:val="-1"/>
        </w:rPr>
        <w:t>cee</w:t>
      </w:r>
      <w:r>
        <w:t>d</w:t>
      </w:r>
      <w:r>
        <w:rPr>
          <w:spacing w:val="-5"/>
        </w:rPr>
        <w:t xml:space="preserve"> </w:t>
      </w:r>
      <w:r>
        <w:t>t</w:t>
      </w:r>
      <w:r>
        <w:rPr>
          <w:spacing w:val="1"/>
        </w:rPr>
        <w:t>h</w:t>
      </w:r>
      <w:r>
        <w:t>e</w:t>
      </w:r>
      <w:r>
        <w:rPr>
          <w:spacing w:val="-7"/>
        </w:rPr>
        <w:t xml:space="preserve"> </w:t>
      </w:r>
      <w:r>
        <w:t>r</w:t>
      </w:r>
      <w:r>
        <w:rPr>
          <w:spacing w:val="1"/>
        </w:rPr>
        <w:t>ang</w:t>
      </w:r>
      <w:r>
        <w:t>e</w:t>
      </w:r>
      <w:r>
        <w:rPr>
          <w:spacing w:val="-7"/>
        </w:rPr>
        <w:t xml:space="preserve"> </w:t>
      </w:r>
      <w:r>
        <w:rPr>
          <w:spacing w:val="1"/>
        </w:rPr>
        <w:t>o</w:t>
      </w:r>
      <w:r>
        <w:rPr>
          <w:spacing w:val="-1"/>
        </w:rPr>
        <w:t>b</w:t>
      </w:r>
      <w:r>
        <w:rPr>
          <w:spacing w:val="1"/>
        </w:rPr>
        <w:t>t</w:t>
      </w:r>
      <w:r>
        <w:rPr>
          <w:spacing w:val="-2"/>
        </w:rPr>
        <w:t>a</w:t>
      </w:r>
      <w:r>
        <w:t>i</w:t>
      </w:r>
      <w:r>
        <w:rPr>
          <w:spacing w:val="1"/>
        </w:rPr>
        <w:t>n</w:t>
      </w:r>
      <w:r>
        <w:rPr>
          <w:spacing w:val="-2"/>
        </w:rPr>
        <w:t>e</w:t>
      </w:r>
      <w:r>
        <w:t>d</w:t>
      </w:r>
      <w:r>
        <w:rPr>
          <w:spacing w:val="-5"/>
        </w:rPr>
        <w:t xml:space="preserve"> </w:t>
      </w:r>
      <w:r>
        <w:rPr>
          <w:spacing w:val="-1"/>
        </w:rPr>
        <w:t>b</w:t>
      </w:r>
      <w:r>
        <w:t>y</w:t>
      </w:r>
      <w:r>
        <w:rPr>
          <w:spacing w:val="-6"/>
        </w:rPr>
        <w:t xml:space="preserve"> </w:t>
      </w:r>
      <w:r>
        <w:rPr>
          <w:spacing w:val="1"/>
        </w:rPr>
        <w:t>g</w:t>
      </w:r>
      <w:r>
        <w:t>r</w:t>
      </w:r>
      <w:r>
        <w:rPr>
          <w:spacing w:val="1"/>
        </w:rPr>
        <w:t>o</w:t>
      </w:r>
      <w:r>
        <w:rPr>
          <w:spacing w:val="-1"/>
        </w:rPr>
        <w:t>upin</w:t>
      </w:r>
      <w:r>
        <w:t>g</w:t>
      </w:r>
      <w:r>
        <w:rPr>
          <w:spacing w:val="-5"/>
        </w:rPr>
        <w:t xml:space="preserve"> </w:t>
      </w:r>
      <w:r>
        <w:t>t</w:t>
      </w:r>
      <w:r>
        <w:rPr>
          <w:spacing w:val="-1"/>
        </w:rPr>
        <w:t>h</w:t>
      </w:r>
      <w:r>
        <w:t>r</w:t>
      </w:r>
      <w:r>
        <w:rPr>
          <w:spacing w:val="-1"/>
        </w:rPr>
        <w:t>e</w:t>
      </w:r>
      <w:r>
        <w:t>e</w:t>
      </w:r>
      <w:r>
        <w:rPr>
          <w:spacing w:val="-6"/>
        </w:rPr>
        <w:t xml:space="preserve"> </w:t>
      </w:r>
      <w:r>
        <w:rPr>
          <w:spacing w:val="-1"/>
        </w:rPr>
        <w:t>c</w:t>
      </w:r>
      <w:r>
        <w:rPr>
          <w:spacing w:val="1"/>
        </w:rPr>
        <w:t>on</w:t>
      </w:r>
      <w:r>
        <w:rPr>
          <w:spacing w:val="-1"/>
        </w:rPr>
        <w:t>sec</w:t>
      </w:r>
      <w:r>
        <w:rPr>
          <w:spacing w:val="1"/>
        </w:rPr>
        <w:t>u</w:t>
      </w:r>
      <w:r>
        <w:t>ti</w:t>
      </w:r>
      <w:r>
        <w:rPr>
          <w:spacing w:val="1"/>
        </w:rPr>
        <w:t>v</w:t>
      </w:r>
      <w:r>
        <w:t>e</w:t>
      </w:r>
      <w:r>
        <w:rPr>
          <w:spacing w:val="-7"/>
        </w:rPr>
        <w:t xml:space="preserve"> </w:t>
      </w:r>
      <w:r>
        <w:t>si</w:t>
      </w:r>
      <w:r>
        <w:rPr>
          <w:spacing w:val="-2"/>
        </w:rPr>
        <w:t>z</w:t>
      </w:r>
      <w:r>
        <w:rPr>
          <w:spacing w:val="1"/>
        </w:rPr>
        <w:t>e</w:t>
      </w:r>
      <w:r>
        <w:t xml:space="preserve">s in </w:t>
      </w:r>
      <w:r>
        <w:rPr>
          <w:spacing w:val="-1"/>
        </w:rPr>
        <w:t>t</w:t>
      </w:r>
      <w:r>
        <w:rPr>
          <w:spacing w:val="1"/>
        </w:rPr>
        <w:t>h</w:t>
      </w:r>
      <w:r>
        <w:t>e</w:t>
      </w:r>
      <w:r>
        <w:rPr>
          <w:spacing w:val="-1"/>
        </w:rPr>
        <w:t xml:space="preserve"> s</w:t>
      </w:r>
      <w:r>
        <w:rPr>
          <w:spacing w:val="1"/>
        </w:rPr>
        <w:t>i</w:t>
      </w:r>
      <w:r>
        <w:rPr>
          <w:spacing w:val="-1"/>
        </w:rPr>
        <w:t>z</w:t>
      </w:r>
      <w:r>
        <w:t>e</w:t>
      </w:r>
      <w:r>
        <w:rPr>
          <w:spacing w:val="-2"/>
        </w:rPr>
        <w:t xml:space="preserve"> </w:t>
      </w:r>
      <w:r>
        <w:rPr>
          <w:spacing w:val="2"/>
        </w:rPr>
        <w:t>s</w:t>
      </w:r>
      <w:r>
        <w:rPr>
          <w:spacing w:val="-1"/>
        </w:rPr>
        <w:t>ca</w:t>
      </w:r>
      <w:r>
        <w:t>l</w:t>
      </w:r>
      <w:r>
        <w:rPr>
          <w:spacing w:val="1"/>
        </w:rPr>
        <w:t>e</w:t>
      </w:r>
      <w:r>
        <w:t>.</w:t>
      </w:r>
    </w:p>
    <w:p w14:paraId="40295220" w14:textId="77777777" w:rsidR="001C56C8" w:rsidRDefault="00D41C24" w:rsidP="001C56C8">
      <w:pPr>
        <w:pStyle w:val="SingleTxtG"/>
      </w:pPr>
      <w:r>
        <w:t>(</w:t>
      </w:r>
      <w:r w:rsidR="001C56C8">
        <w:rPr>
          <w:spacing w:val="-1"/>
        </w:rPr>
        <w:t>c</w:t>
      </w:r>
      <w:r>
        <w:t>)</w:t>
      </w:r>
      <w:r w:rsidR="001C56C8">
        <w:tab/>
      </w:r>
      <w:r>
        <w:t>For</w:t>
      </w:r>
      <w:r>
        <w:rPr>
          <w:spacing w:val="-1"/>
        </w:rPr>
        <w:t xml:space="preserve"> </w:t>
      </w:r>
      <w:r>
        <w:t>fr</w:t>
      </w:r>
      <w:r>
        <w:rPr>
          <w:spacing w:val="-1"/>
        </w:rPr>
        <w:t>ui</w:t>
      </w:r>
      <w:r>
        <w:t>t si</w:t>
      </w:r>
      <w:r>
        <w:rPr>
          <w:spacing w:val="-1"/>
        </w:rPr>
        <w:t>z</w:t>
      </w:r>
      <w:r>
        <w:rPr>
          <w:spacing w:val="-2"/>
        </w:rPr>
        <w:t>e</w:t>
      </w:r>
      <w:r>
        <w:t>d</w:t>
      </w:r>
      <w:r>
        <w:rPr>
          <w:spacing w:val="1"/>
        </w:rPr>
        <w:t xml:space="preserve"> </w:t>
      </w:r>
      <w:r>
        <w:t>by</w:t>
      </w:r>
      <w:r>
        <w:rPr>
          <w:spacing w:val="-1"/>
        </w:rPr>
        <w:t xml:space="preserve"> </w:t>
      </w:r>
      <w:r>
        <w:rPr>
          <w:spacing w:val="-2"/>
        </w:rPr>
        <w:t>c</w:t>
      </w:r>
      <w:r>
        <w:t>ount,</w:t>
      </w:r>
      <w:r>
        <w:rPr>
          <w:spacing w:val="-1"/>
        </w:rPr>
        <w:t xml:space="preserve"> </w:t>
      </w:r>
      <w:r>
        <w:t>the</w:t>
      </w:r>
      <w:r>
        <w:rPr>
          <w:spacing w:val="-2"/>
        </w:rPr>
        <w:t xml:space="preserve"> </w:t>
      </w:r>
      <w:r>
        <w:rPr>
          <w:spacing w:val="1"/>
        </w:rPr>
        <w:t>d</w:t>
      </w:r>
      <w:r>
        <w:t>iff</w:t>
      </w:r>
      <w:r>
        <w:rPr>
          <w:spacing w:val="-2"/>
        </w:rPr>
        <w:t>e</w:t>
      </w:r>
      <w:r>
        <w:t>r</w:t>
      </w:r>
      <w:r>
        <w:rPr>
          <w:spacing w:val="-1"/>
        </w:rPr>
        <w:t>e</w:t>
      </w:r>
      <w:r>
        <w:t>n</w:t>
      </w:r>
      <w:r>
        <w:rPr>
          <w:spacing w:val="-1"/>
        </w:rPr>
        <w:t>c</w:t>
      </w:r>
      <w:r>
        <w:t>e</w:t>
      </w:r>
      <w:r>
        <w:rPr>
          <w:spacing w:val="-1"/>
        </w:rPr>
        <w:t xml:space="preserve"> </w:t>
      </w:r>
      <w:r>
        <w:rPr>
          <w:spacing w:val="1"/>
        </w:rPr>
        <w:t>i</w:t>
      </w:r>
      <w:r>
        <w:t>n</w:t>
      </w:r>
      <w:r>
        <w:rPr>
          <w:spacing w:val="-1"/>
        </w:rPr>
        <w:t xml:space="preserve"> </w:t>
      </w:r>
      <w:r>
        <w:t>si</w:t>
      </w:r>
      <w:r>
        <w:rPr>
          <w:spacing w:val="-1"/>
        </w:rPr>
        <w:t>z</w:t>
      </w:r>
      <w:r>
        <w:t>e</w:t>
      </w:r>
      <w:r>
        <w:rPr>
          <w:spacing w:val="-1"/>
        </w:rPr>
        <w:t xml:space="preserve"> </w:t>
      </w:r>
      <w:r>
        <w:t>sh</w:t>
      </w:r>
      <w:r>
        <w:rPr>
          <w:spacing w:val="-1"/>
        </w:rPr>
        <w:t>o</w:t>
      </w:r>
      <w:r>
        <w:rPr>
          <w:spacing w:val="1"/>
        </w:rPr>
        <w:t>u</w:t>
      </w:r>
      <w:r>
        <w:rPr>
          <w:spacing w:val="-1"/>
        </w:rPr>
        <w:t>l</w:t>
      </w:r>
      <w:r>
        <w:t xml:space="preserve">d </w:t>
      </w:r>
      <w:r>
        <w:rPr>
          <w:spacing w:val="1"/>
        </w:rPr>
        <w:t>b</w:t>
      </w:r>
      <w:r>
        <w:t>e</w:t>
      </w:r>
      <w:r>
        <w:rPr>
          <w:spacing w:val="-1"/>
        </w:rPr>
        <w:t xml:space="preserve"> c</w:t>
      </w:r>
      <w:r>
        <w:t>on</w:t>
      </w:r>
      <w:r>
        <w:rPr>
          <w:spacing w:val="-2"/>
        </w:rPr>
        <w:t>s</w:t>
      </w:r>
      <w:r>
        <w:rPr>
          <w:spacing w:val="1"/>
        </w:rPr>
        <w:t>i</w:t>
      </w:r>
      <w:r>
        <w:rPr>
          <w:spacing w:val="-1"/>
        </w:rPr>
        <w:t>s</w:t>
      </w:r>
      <w:r>
        <w:rPr>
          <w:spacing w:val="1"/>
        </w:rPr>
        <w:t>t</w:t>
      </w:r>
      <w:r>
        <w:rPr>
          <w:spacing w:val="-2"/>
        </w:rPr>
        <w:t>e</w:t>
      </w:r>
      <w:r>
        <w:rPr>
          <w:spacing w:val="-1"/>
        </w:rPr>
        <w:t>n</w:t>
      </w:r>
      <w:r>
        <w:t>t with (</w:t>
      </w:r>
      <w:r>
        <w:rPr>
          <w:spacing w:val="-2"/>
        </w:rPr>
        <w:t>a</w:t>
      </w:r>
      <w:r>
        <w:t xml:space="preserve">). </w:t>
      </w:r>
    </w:p>
    <w:p w14:paraId="0C405EC2" w14:textId="77777777" w:rsidR="00D41C24" w:rsidDel="003B3944" w:rsidRDefault="00D41C24" w:rsidP="001C56C8">
      <w:pPr>
        <w:pStyle w:val="SingleTxtG"/>
        <w:rPr>
          <w:del w:id="224" w:author="Bickelmann, Ulrike" w:date="2019-05-17T14:11:00Z"/>
        </w:rPr>
      </w:pPr>
      <w:del w:id="225" w:author="Bickelmann, Ulrike" w:date="2019-05-17T14:11:00Z">
        <w:r w:rsidRPr="00125052" w:rsidDel="003B3944">
          <w:rPr>
            <w:u w:color="000000"/>
          </w:rPr>
          <w:delText>U</w:delText>
        </w:r>
        <w:r w:rsidRPr="00125052" w:rsidDel="003B3944">
          <w:rPr>
            <w:spacing w:val="1"/>
            <w:u w:color="000000"/>
          </w:rPr>
          <w:delText>n</w:delText>
        </w:r>
        <w:r w:rsidRPr="00125052" w:rsidDel="003B3944">
          <w:rPr>
            <w:spacing w:val="-1"/>
            <w:u w:color="000000"/>
          </w:rPr>
          <w:delText>i</w:delText>
        </w:r>
        <w:r w:rsidRPr="00125052" w:rsidDel="003B3944">
          <w:rPr>
            <w:u w:color="000000"/>
          </w:rPr>
          <w:delText>f</w:delText>
        </w:r>
        <w:r w:rsidRPr="00125052" w:rsidDel="003B3944">
          <w:rPr>
            <w:spacing w:val="-1"/>
            <w:u w:color="000000"/>
          </w:rPr>
          <w:delText>o</w:delText>
        </w:r>
        <w:r w:rsidRPr="00125052" w:rsidDel="003B3944">
          <w:rPr>
            <w:u w:color="000000"/>
          </w:rPr>
          <w:delText>r</w:delText>
        </w:r>
        <w:r w:rsidRPr="00125052" w:rsidDel="003B3944">
          <w:rPr>
            <w:spacing w:val="-2"/>
            <w:u w:color="000000"/>
          </w:rPr>
          <w:delText>m</w:delText>
        </w:r>
        <w:r w:rsidRPr="00125052" w:rsidDel="003B3944">
          <w:rPr>
            <w:u w:color="000000"/>
          </w:rPr>
          <w:delText>i</w:delText>
        </w:r>
        <w:r w:rsidRPr="00125052" w:rsidDel="003B3944">
          <w:rPr>
            <w:spacing w:val="1"/>
            <w:u w:color="000000"/>
          </w:rPr>
          <w:delText>t</w:delText>
        </w:r>
        <w:r w:rsidRPr="00125052" w:rsidDel="003B3944">
          <w:rPr>
            <w:u w:color="000000"/>
          </w:rPr>
          <w:delText xml:space="preserve">y </w:delText>
        </w:r>
        <w:r w:rsidRPr="00125052" w:rsidDel="003B3944">
          <w:rPr>
            <w:spacing w:val="1"/>
            <w:u w:color="000000"/>
          </w:rPr>
          <w:delText>in</w:delText>
        </w:r>
        <w:r w:rsidRPr="00125052" w:rsidDel="003B3944">
          <w:rPr>
            <w:u w:color="000000"/>
          </w:rPr>
          <w:delText xml:space="preserve"> </w:delText>
        </w:r>
        <w:r w:rsidRPr="00125052" w:rsidDel="003B3944">
          <w:rPr>
            <w:spacing w:val="-1"/>
            <w:u w:color="000000"/>
          </w:rPr>
          <w:delText>s</w:delText>
        </w:r>
        <w:r w:rsidRPr="00125052" w:rsidDel="003B3944">
          <w:rPr>
            <w:spacing w:val="1"/>
            <w:u w:color="000000"/>
          </w:rPr>
          <w:delText>i</w:delText>
        </w:r>
        <w:r w:rsidRPr="00125052" w:rsidDel="003B3944">
          <w:rPr>
            <w:spacing w:val="-2"/>
            <w:u w:color="000000"/>
          </w:rPr>
          <w:delText>z</w:delText>
        </w:r>
        <w:r w:rsidRPr="00125052" w:rsidDel="003B3944">
          <w:rPr>
            <w:u w:color="000000"/>
          </w:rPr>
          <w:delText xml:space="preserve">e </w:delText>
        </w:r>
        <w:r w:rsidRPr="00125052" w:rsidDel="003B3944">
          <w:rPr>
            <w:spacing w:val="1"/>
            <w:u w:color="000000"/>
          </w:rPr>
          <w:delText>is</w:delText>
        </w:r>
        <w:r w:rsidRPr="00125052" w:rsidDel="003B3944">
          <w:rPr>
            <w:u w:color="000000"/>
          </w:rPr>
          <w:delText xml:space="preserve"> </w:delText>
        </w:r>
        <w:r w:rsidRPr="00125052" w:rsidDel="003B3944">
          <w:rPr>
            <w:spacing w:val="1"/>
            <w:u w:color="000000"/>
          </w:rPr>
          <w:delText>not</w:delText>
        </w:r>
        <w:r w:rsidRPr="00125052" w:rsidDel="003B3944">
          <w:rPr>
            <w:spacing w:val="2"/>
            <w:u w:color="000000"/>
          </w:rPr>
          <w:delText xml:space="preserve"> </w:delText>
        </w:r>
        <w:r w:rsidRPr="00125052" w:rsidDel="003B3944">
          <w:rPr>
            <w:u w:color="000000"/>
          </w:rPr>
          <w:delText>r</w:delText>
        </w:r>
        <w:r w:rsidRPr="00125052" w:rsidDel="003B3944">
          <w:rPr>
            <w:spacing w:val="-2"/>
            <w:u w:color="000000"/>
          </w:rPr>
          <w:delText>e</w:delText>
        </w:r>
        <w:r w:rsidRPr="00125052" w:rsidDel="003B3944">
          <w:rPr>
            <w:spacing w:val="-1"/>
            <w:u w:color="000000"/>
          </w:rPr>
          <w:delText>q</w:delText>
        </w:r>
        <w:r w:rsidRPr="00125052" w:rsidDel="003B3944">
          <w:rPr>
            <w:spacing w:val="1"/>
            <w:u w:color="000000"/>
          </w:rPr>
          <w:delText>uir</w:delText>
        </w:r>
        <w:r w:rsidRPr="00125052" w:rsidDel="003B3944">
          <w:rPr>
            <w:spacing w:val="-2"/>
            <w:u w:color="000000"/>
          </w:rPr>
          <w:delText>e</w:delText>
        </w:r>
        <w:r w:rsidRPr="00125052" w:rsidDel="003B3944">
          <w:rPr>
            <w:u w:color="000000"/>
          </w:rPr>
          <w:delText>d</w:delText>
        </w:r>
        <w:r w:rsidRPr="00125052" w:rsidDel="003B3944">
          <w:rPr>
            <w:spacing w:val="2"/>
            <w:u w:color="000000"/>
          </w:rPr>
          <w:delText xml:space="preserve"> </w:delText>
        </w:r>
        <w:r w:rsidRPr="00125052" w:rsidDel="003B3944">
          <w:rPr>
            <w:spacing w:val="-1"/>
            <w:u w:color="000000"/>
          </w:rPr>
          <w:delText>i</w:delText>
        </w:r>
        <w:r w:rsidRPr="00125052" w:rsidDel="003B3944">
          <w:rPr>
            <w:u w:color="000000"/>
          </w:rPr>
          <w:delText>n</w:delText>
        </w:r>
        <w:r w:rsidRPr="00125052" w:rsidDel="003B3944">
          <w:rPr>
            <w:spacing w:val="1"/>
            <w:u w:color="000000"/>
          </w:rPr>
          <w:delText xml:space="preserve"> </w:delText>
        </w:r>
        <w:r w:rsidRPr="00125052" w:rsidDel="003B3944">
          <w:rPr>
            <w:spacing w:val="-2"/>
            <w:u w:color="000000"/>
          </w:rPr>
          <w:delText>m</w:delText>
        </w:r>
        <w:r w:rsidRPr="00125052" w:rsidDel="003B3944">
          <w:rPr>
            <w:spacing w:val="1"/>
            <w:u w:color="000000"/>
          </w:rPr>
          <w:delText>ixtur</w:delText>
        </w:r>
        <w:r w:rsidRPr="00125052" w:rsidDel="003B3944">
          <w:rPr>
            <w:spacing w:val="-2"/>
            <w:u w:color="000000"/>
          </w:rPr>
          <w:delText>e</w:delText>
        </w:r>
        <w:r w:rsidRPr="00125052" w:rsidDel="003B3944">
          <w:rPr>
            <w:u w:color="000000"/>
          </w:rPr>
          <w:delText>s</w:delText>
        </w:r>
        <w:r w:rsidRPr="00125052" w:rsidDel="003B3944">
          <w:rPr>
            <w:spacing w:val="1"/>
            <w:u w:color="000000"/>
          </w:rPr>
          <w:delText xml:space="preserve"> of</w:delText>
        </w:r>
        <w:r w:rsidRPr="00125052" w:rsidDel="003B3944">
          <w:rPr>
            <w:u w:color="000000"/>
          </w:rPr>
          <w:delText xml:space="preserve"> </w:delText>
        </w:r>
        <w:r w:rsidRPr="00125052" w:rsidDel="003B3944">
          <w:rPr>
            <w:spacing w:val="-1"/>
            <w:u w:color="000000"/>
          </w:rPr>
          <w:delText>d</w:delText>
        </w:r>
        <w:r w:rsidRPr="00125052" w:rsidDel="003B3944">
          <w:rPr>
            <w:spacing w:val="1"/>
            <w:u w:color="000000"/>
          </w:rPr>
          <w:delText>i</w:delText>
        </w:r>
        <w:r w:rsidRPr="00125052" w:rsidDel="003B3944">
          <w:rPr>
            <w:spacing w:val="-1"/>
            <w:u w:color="000000"/>
          </w:rPr>
          <w:delText>s</w:delText>
        </w:r>
        <w:r w:rsidRPr="00125052" w:rsidDel="003B3944">
          <w:rPr>
            <w:spacing w:val="1"/>
            <w:u w:color="000000"/>
          </w:rPr>
          <w:delText>t</w:delText>
        </w:r>
        <w:r w:rsidRPr="00125052" w:rsidDel="003B3944">
          <w:rPr>
            <w:spacing w:val="-1"/>
            <w:u w:color="000000"/>
          </w:rPr>
          <w:delText>i</w:delText>
        </w:r>
        <w:r w:rsidRPr="00125052" w:rsidDel="003B3944">
          <w:rPr>
            <w:spacing w:val="1"/>
            <w:u w:color="000000"/>
          </w:rPr>
          <w:delText>n</w:delText>
        </w:r>
        <w:r w:rsidRPr="00125052" w:rsidDel="003B3944">
          <w:rPr>
            <w:spacing w:val="-1"/>
            <w:u w:color="000000"/>
          </w:rPr>
          <w:delText>ct</w:delText>
        </w:r>
        <w:r w:rsidRPr="00125052" w:rsidDel="003B3944">
          <w:rPr>
            <w:spacing w:val="1"/>
            <w:u w:color="000000"/>
          </w:rPr>
          <w:delText>l</w:delText>
        </w:r>
        <w:r w:rsidRPr="00125052" w:rsidDel="003B3944">
          <w:rPr>
            <w:u w:color="000000"/>
          </w:rPr>
          <w:delText xml:space="preserve">y </w:delText>
        </w:r>
        <w:r w:rsidRPr="00125052" w:rsidDel="003B3944">
          <w:rPr>
            <w:spacing w:val="1"/>
            <w:u w:color="000000"/>
          </w:rPr>
          <w:delText>d</w:delText>
        </w:r>
        <w:r w:rsidRPr="00125052" w:rsidDel="003B3944">
          <w:rPr>
            <w:spacing w:val="-2"/>
            <w:u w:color="000000"/>
          </w:rPr>
          <w:delText>i</w:delText>
        </w:r>
        <w:r w:rsidRPr="00125052" w:rsidDel="003B3944">
          <w:rPr>
            <w:u w:color="000000"/>
          </w:rPr>
          <w:delText>ff</w:delText>
        </w:r>
        <w:r w:rsidRPr="00125052" w:rsidDel="003B3944">
          <w:rPr>
            <w:spacing w:val="-1"/>
            <w:u w:color="000000"/>
          </w:rPr>
          <w:delText>e</w:delText>
        </w:r>
        <w:r w:rsidRPr="00125052" w:rsidDel="003B3944">
          <w:rPr>
            <w:u w:color="000000"/>
          </w:rPr>
          <w:delText>r</w:delText>
        </w:r>
        <w:r w:rsidRPr="00125052" w:rsidDel="003B3944">
          <w:rPr>
            <w:spacing w:val="-1"/>
            <w:u w:color="000000"/>
          </w:rPr>
          <w:delText>e</w:delText>
        </w:r>
        <w:r w:rsidRPr="00125052" w:rsidDel="003B3944">
          <w:rPr>
            <w:spacing w:val="1"/>
            <w:u w:color="000000"/>
          </w:rPr>
          <w:delText>n</w:delText>
        </w:r>
        <w:r w:rsidRPr="00125052" w:rsidDel="003B3944">
          <w:rPr>
            <w:u w:color="000000"/>
          </w:rPr>
          <w:delText xml:space="preserve">t </w:delText>
        </w:r>
        <w:r w:rsidRPr="00125052" w:rsidDel="003B3944">
          <w:rPr>
            <w:spacing w:val="1"/>
            <w:u w:color="000000"/>
          </w:rPr>
          <w:delText>v</w:delText>
        </w:r>
        <w:r w:rsidRPr="00125052" w:rsidDel="003B3944">
          <w:rPr>
            <w:spacing w:val="-1"/>
            <w:u w:color="000000"/>
          </w:rPr>
          <w:delText>a</w:delText>
        </w:r>
        <w:r w:rsidRPr="00125052" w:rsidDel="003B3944">
          <w:rPr>
            <w:u w:color="000000"/>
          </w:rPr>
          <w:delText>ri</w:delText>
        </w:r>
        <w:r w:rsidRPr="00125052" w:rsidDel="003B3944">
          <w:rPr>
            <w:spacing w:val="-1"/>
            <w:u w:color="000000"/>
          </w:rPr>
          <w:delText>et</w:delText>
        </w:r>
        <w:r w:rsidRPr="00125052" w:rsidDel="003B3944">
          <w:rPr>
            <w:u w:color="000000"/>
          </w:rPr>
          <w:delText>i</w:delText>
        </w:r>
        <w:r w:rsidRPr="00125052" w:rsidDel="003B3944">
          <w:rPr>
            <w:spacing w:val="-1"/>
            <w:u w:color="000000"/>
          </w:rPr>
          <w:delText>es</w:delText>
        </w:r>
        <w:r w:rsidRPr="00125052" w:rsidDel="003B3944">
          <w:rPr>
            <w:spacing w:val="2"/>
            <w:u w:color="000000"/>
          </w:rPr>
          <w:delText xml:space="preserve"> </w:delText>
        </w:r>
        <w:r w:rsidRPr="00125052" w:rsidDel="003B3944">
          <w:rPr>
            <w:spacing w:val="1"/>
            <w:u w:color="000000"/>
          </w:rPr>
          <w:delText>o</w:delText>
        </w:r>
        <w:r w:rsidRPr="00125052" w:rsidDel="003B3944">
          <w:rPr>
            <w:u w:color="000000"/>
          </w:rPr>
          <w:delText>f</w:delText>
        </w:r>
        <w:r w:rsidRPr="00125052" w:rsidDel="003B3944">
          <w:rPr>
            <w:spacing w:val="1"/>
            <w:u w:color="000000"/>
          </w:rPr>
          <w:delText xml:space="preserve"> </w:delText>
        </w:r>
        <w:r w:rsidRPr="00125052" w:rsidDel="003B3944">
          <w:rPr>
            <w:spacing w:val="-1"/>
            <w:u w:color="000000"/>
          </w:rPr>
          <w:delText>ea</w:delText>
        </w:r>
        <w:r w:rsidRPr="00125052" w:rsidDel="003B3944">
          <w:rPr>
            <w:u w:color="000000"/>
          </w:rPr>
          <w:delText xml:space="preserve">sy </w:delText>
        </w:r>
        <w:r w:rsidRPr="00125052" w:rsidDel="003B3944">
          <w:rPr>
            <w:spacing w:val="2"/>
            <w:u w:color="000000"/>
          </w:rPr>
          <w:delText>p</w:delText>
        </w:r>
        <w:r w:rsidRPr="00125052" w:rsidDel="003B3944">
          <w:rPr>
            <w:spacing w:val="-1"/>
            <w:u w:color="000000"/>
          </w:rPr>
          <w:delText>ee</w:delText>
        </w:r>
        <w:r w:rsidRPr="00125052" w:rsidDel="003B3944">
          <w:rPr>
            <w:u w:color="000000"/>
          </w:rPr>
          <w:delText>l</w:delText>
        </w:r>
        <w:r w:rsidRPr="00125052" w:rsidDel="003B3944">
          <w:rPr>
            <w:spacing w:val="-1"/>
            <w:u w:color="000000"/>
          </w:rPr>
          <w:delText>e</w:delText>
        </w:r>
        <w:r w:rsidRPr="00125052" w:rsidDel="003B3944">
          <w:rPr>
            <w:spacing w:val="2"/>
            <w:u w:color="000000"/>
          </w:rPr>
          <w:delText>r</w:delText>
        </w:r>
        <w:r w:rsidRPr="00125052" w:rsidDel="003B3944">
          <w:rPr>
            <w:u w:color="000000"/>
          </w:rPr>
          <w:delText>s</w:delText>
        </w:r>
        <w:r w:rsidR="001C56C8" w:rsidRPr="00125052" w:rsidDel="003B3944">
          <w:rPr>
            <w:u w:color="000000"/>
          </w:rPr>
          <w:delText xml:space="preserve"> </w:delText>
        </w:r>
        <w:r w:rsidRPr="00125052" w:rsidDel="003B3944">
          <w:rPr>
            <w:u w:color="000000"/>
          </w:rPr>
          <w:delText>with</w:delText>
        </w:r>
        <w:r w:rsidRPr="00125052" w:rsidDel="003B3944">
          <w:rPr>
            <w:spacing w:val="-1"/>
            <w:u w:color="000000"/>
          </w:rPr>
          <w:delText xml:space="preserve"> </w:delText>
        </w:r>
        <w:r w:rsidRPr="00125052" w:rsidDel="003B3944">
          <w:rPr>
            <w:u w:color="000000"/>
          </w:rPr>
          <w:delText>di</w:delText>
        </w:r>
        <w:r w:rsidRPr="00125052" w:rsidDel="003B3944">
          <w:rPr>
            <w:spacing w:val="-1"/>
            <w:u w:color="000000"/>
          </w:rPr>
          <w:delText>s</w:delText>
        </w:r>
        <w:r w:rsidRPr="00125052" w:rsidDel="003B3944">
          <w:rPr>
            <w:u w:color="000000"/>
          </w:rPr>
          <w:delText>t</w:delText>
        </w:r>
        <w:r w:rsidRPr="00125052" w:rsidDel="003B3944">
          <w:rPr>
            <w:spacing w:val="-1"/>
            <w:u w:color="000000"/>
          </w:rPr>
          <w:delText>i</w:delText>
        </w:r>
        <w:r w:rsidRPr="00125052" w:rsidDel="003B3944">
          <w:rPr>
            <w:u w:color="000000"/>
          </w:rPr>
          <w:delText>n</w:delText>
        </w:r>
        <w:r w:rsidRPr="00125052" w:rsidDel="003B3944">
          <w:rPr>
            <w:spacing w:val="-1"/>
            <w:u w:color="000000"/>
          </w:rPr>
          <w:delText>c</w:delText>
        </w:r>
        <w:r w:rsidRPr="00125052" w:rsidDel="003B3944">
          <w:rPr>
            <w:u w:color="000000"/>
          </w:rPr>
          <w:delText>tly</w:delText>
        </w:r>
        <w:r w:rsidRPr="00125052" w:rsidDel="003B3944">
          <w:rPr>
            <w:spacing w:val="-1"/>
            <w:u w:color="000000"/>
          </w:rPr>
          <w:delText xml:space="preserve"> </w:delText>
        </w:r>
        <w:r w:rsidRPr="00125052" w:rsidDel="003B3944">
          <w:rPr>
            <w:u w:color="000000"/>
          </w:rPr>
          <w:delText>di</w:delText>
        </w:r>
        <w:r w:rsidRPr="00125052" w:rsidDel="003B3944">
          <w:rPr>
            <w:spacing w:val="-1"/>
            <w:u w:color="000000"/>
          </w:rPr>
          <w:delText>f</w:delText>
        </w:r>
        <w:r w:rsidRPr="00125052" w:rsidDel="003B3944">
          <w:rPr>
            <w:u w:color="000000"/>
          </w:rPr>
          <w:delText>f</w:delText>
        </w:r>
        <w:r w:rsidRPr="00125052" w:rsidDel="003B3944">
          <w:rPr>
            <w:spacing w:val="-1"/>
            <w:u w:color="000000"/>
          </w:rPr>
          <w:delText>e</w:delText>
        </w:r>
        <w:r w:rsidRPr="00125052" w:rsidDel="003B3944">
          <w:rPr>
            <w:u w:color="000000"/>
          </w:rPr>
          <w:delText>r</w:delText>
        </w:r>
        <w:r w:rsidRPr="00125052" w:rsidDel="003B3944">
          <w:rPr>
            <w:spacing w:val="-1"/>
            <w:u w:color="000000"/>
          </w:rPr>
          <w:delText>e</w:delText>
        </w:r>
        <w:r w:rsidRPr="00125052" w:rsidDel="003B3944">
          <w:rPr>
            <w:u w:color="000000"/>
          </w:rPr>
          <w:delText xml:space="preserve">nt </w:delText>
        </w:r>
        <w:r w:rsidRPr="00125052" w:rsidDel="003B3944">
          <w:rPr>
            <w:spacing w:val="-2"/>
            <w:u w:color="000000"/>
          </w:rPr>
          <w:delText>c</w:delText>
        </w:r>
        <w:r w:rsidRPr="00125052" w:rsidDel="003B3944">
          <w:rPr>
            <w:spacing w:val="1"/>
            <w:u w:color="000000"/>
          </w:rPr>
          <w:delText>i</w:delText>
        </w:r>
        <w:r w:rsidRPr="00125052" w:rsidDel="003B3944">
          <w:rPr>
            <w:spacing w:val="-1"/>
            <w:u w:color="000000"/>
          </w:rPr>
          <w:delText>t</w:delText>
        </w:r>
        <w:r w:rsidRPr="00125052" w:rsidDel="003B3944">
          <w:rPr>
            <w:u w:color="000000"/>
          </w:rPr>
          <w:delText>rus</w:delText>
        </w:r>
        <w:r w:rsidRPr="00125052" w:rsidDel="003B3944">
          <w:rPr>
            <w:spacing w:val="-2"/>
            <w:u w:color="000000"/>
          </w:rPr>
          <w:delText xml:space="preserve"> </w:delText>
        </w:r>
        <w:r w:rsidRPr="00125052" w:rsidDel="003B3944">
          <w:rPr>
            <w:spacing w:val="-1"/>
            <w:u w:color="000000"/>
          </w:rPr>
          <w:delText>f</w:delText>
        </w:r>
        <w:r w:rsidRPr="00125052" w:rsidDel="003B3944">
          <w:rPr>
            <w:u w:color="000000"/>
          </w:rPr>
          <w:delText xml:space="preserve">ruit </w:delText>
        </w:r>
        <w:r w:rsidRPr="00125052" w:rsidDel="003B3944">
          <w:rPr>
            <w:spacing w:val="-1"/>
            <w:u w:color="000000"/>
          </w:rPr>
          <w:delText>s</w:delText>
        </w:r>
        <w:r w:rsidRPr="00125052" w:rsidDel="003B3944">
          <w:rPr>
            <w:spacing w:val="1"/>
            <w:u w:color="000000"/>
          </w:rPr>
          <w:delText>p</w:delText>
        </w:r>
        <w:r w:rsidRPr="00125052" w:rsidDel="003B3944">
          <w:rPr>
            <w:spacing w:val="-2"/>
            <w:u w:color="000000"/>
          </w:rPr>
          <w:delText>e</w:delText>
        </w:r>
        <w:r w:rsidRPr="00125052" w:rsidDel="003B3944">
          <w:rPr>
            <w:spacing w:val="-1"/>
            <w:u w:color="000000"/>
          </w:rPr>
          <w:delText>c</w:delText>
        </w:r>
        <w:r w:rsidRPr="00125052" w:rsidDel="003B3944">
          <w:rPr>
            <w:spacing w:val="1"/>
            <w:u w:color="000000"/>
          </w:rPr>
          <w:delText>i</w:delText>
        </w:r>
        <w:r w:rsidRPr="00125052" w:rsidDel="003B3944">
          <w:rPr>
            <w:spacing w:val="-1"/>
            <w:u w:color="000000"/>
          </w:rPr>
          <w:delText>es</w:delText>
        </w:r>
        <w:r w:rsidDel="003B3944">
          <w:delText>.</w:delText>
        </w:r>
      </w:del>
    </w:p>
    <w:p w14:paraId="1C7FF6BF" w14:textId="77777777" w:rsidR="00D41C24" w:rsidRDefault="00D41C24" w:rsidP="00D41C24">
      <w:pPr>
        <w:pStyle w:val="HChG"/>
      </w:pPr>
      <w:r>
        <w:tab/>
        <w:t>IV.</w:t>
      </w:r>
      <w:r>
        <w:tab/>
        <w:t>Prov</w:t>
      </w:r>
      <w:r>
        <w:rPr>
          <w:spacing w:val="-1"/>
        </w:rPr>
        <w:t>i</w:t>
      </w:r>
      <w:r>
        <w:t>sio</w:t>
      </w:r>
      <w:r>
        <w:rPr>
          <w:spacing w:val="-1"/>
        </w:rPr>
        <w:t>n</w:t>
      </w:r>
      <w:r>
        <w:t>s</w:t>
      </w:r>
      <w:r>
        <w:rPr>
          <w:spacing w:val="-8"/>
        </w:rPr>
        <w:t xml:space="preserve"> </w:t>
      </w:r>
      <w:r>
        <w:rPr>
          <w:spacing w:val="-1"/>
        </w:rPr>
        <w:t>c</w:t>
      </w:r>
      <w:r>
        <w:rPr>
          <w:spacing w:val="1"/>
        </w:rPr>
        <w:t>o</w:t>
      </w:r>
      <w:r>
        <w:t>n</w:t>
      </w:r>
      <w:r>
        <w:rPr>
          <w:spacing w:val="-1"/>
        </w:rPr>
        <w:t>c</w:t>
      </w:r>
      <w:r>
        <w:t>ern</w:t>
      </w:r>
      <w:r>
        <w:rPr>
          <w:spacing w:val="-1"/>
        </w:rPr>
        <w:t>in</w:t>
      </w:r>
      <w:r>
        <w:t>g</w:t>
      </w:r>
      <w:r>
        <w:rPr>
          <w:spacing w:val="-9"/>
        </w:rPr>
        <w:t xml:space="preserve"> </w:t>
      </w:r>
      <w:r>
        <w:t>to</w:t>
      </w:r>
      <w:r>
        <w:rPr>
          <w:spacing w:val="-1"/>
        </w:rPr>
        <w:t>l</w:t>
      </w:r>
      <w:r>
        <w:t>era</w:t>
      </w:r>
      <w:r>
        <w:rPr>
          <w:spacing w:val="-1"/>
        </w:rPr>
        <w:t>n</w:t>
      </w:r>
      <w:r>
        <w:t>ces</w:t>
      </w:r>
    </w:p>
    <w:p w14:paraId="7429AEB0" w14:textId="77777777" w:rsidR="00D41C24" w:rsidRDefault="00D41C24" w:rsidP="001C56C8">
      <w:pPr>
        <w:pStyle w:val="SingleTxtG"/>
      </w:pPr>
      <w:r>
        <w:t>At</w:t>
      </w:r>
      <w:r>
        <w:rPr>
          <w:spacing w:val="1"/>
        </w:rPr>
        <w:t xml:space="preserve"> </w:t>
      </w:r>
      <w:r>
        <w:rPr>
          <w:spacing w:val="-1"/>
        </w:rPr>
        <w:t>a</w:t>
      </w:r>
      <w:r>
        <w:t>ll</w:t>
      </w:r>
      <w:r>
        <w:rPr>
          <w:spacing w:val="3"/>
        </w:rPr>
        <w:t xml:space="preserve"> </w:t>
      </w:r>
      <w:r>
        <w:t>m</w:t>
      </w:r>
      <w:r>
        <w:rPr>
          <w:spacing w:val="-1"/>
        </w:rPr>
        <w:t>a</w:t>
      </w:r>
      <w:r>
        <w:t>rk</w:t>
      </w:r>
      <w:r>
        <w:rPr>
          <w:spacing w:val="-2"/>
        </w:rPr>
        <w:t>e</w:t>
      </w:r>
      <w:r>
        <w:t>t</w:t>
      </w:r>
      <w:r>
        <w:rPr>
          <w:spacing w:val="1"/>
        </w:rPr>
        <w:t>i</w:t>
      </w:r>
      <w:r>
        <w:rPr>
          <w:spacing w:val="-1"/>
        </w:rPr>
        <w:t>n</w:t>
      </w:r>
      <w:r>
        <w:t>g</w:t>
      </w:r>
      <w:r>
        <w:rPr>
          <w:spacing w:val="1"/>
        </w:rPr>
        <w:t xml:space="preserve"> </w:t>
      </w:r>
      <w:r>
        <w:t>st</w:t>
      </w:r>
      <w:r>
        <w:rPr>
          <w:spacing w:val="-1"/>
        </w:rPr>
        <w:t>a</w:t>
      </w:r>
      <w:r>
        <w:rPr>
          <w:spacing w:val="1"/>
        </w:rPr>
        <w:t>g</w:t>
      </w:r>
      <w:r>
        <w:rPr>
          <w:spacing w:val="-2"/>
        </w:rPr>
        <w:t>e</w:t>
      </w:r>
      <w:r>
        <w:t>s,</w:t>
      </w:r>
      <w:r>
        <w:rPr>
          <w:spacing w:val="1"/>
        </w:rPr>
        <w:t xml:space="preserve"> </w:t>
      </w:r>
      <w:r>
        <w:t>tol</w:t>
      </w:r>
      <w:r>
        <w:rPr>
          <w:spacing w:val="-1"/>
        </w:rPr>
        <w:t>e</w:t>
      </w:r>
      <w:r>
        <w:t>r</w:t>
      </w:r>
      <w:r>
        <w:rPr>
          <w:spacing w:val="-1"/>
        </w:rPr>
        <w:t>a</w:t>
      </w:r>
      <w:r>
        <w:t>n</w:t>
      </w:r>
      <w:r>
        <w:rPr>
          <w:spacing w:val="-1"/>
        </w:rPr>
        <w:t>ce</w:t>
      </w:r>
      <w:r>
        <w:t>s</w:t>
      </w:r>
      <w:r>
        <w:rPr>
          <w:spacing w:val="1"/>
        </w:rPr>
        <w:t xml:space="preserve"> </w:t>
      </w:r>
      <w:r>
        <w:t>in</w:t>
      </w:r>
      <w:r>
        <w:rPr>
          <w:spacing w:val="3"/>
        </w:rPr>
        <w:t xml:space="preserve"> </w:t>
      </w:r>
      <w:r>
        <w:t>r</w:t>
      </w:r>
      <w:r>
        <w:rPr>
          <w:spacing w:val="-2"/>
        </w:rPr>
        <w:t>e</w:t>
      </w:r>
      <w:r>
        <w:t>sp</w:t>
      </w:r>
      <w:r>
        <w:rPr>
          <w:spacing w:val="-1"/>
        </w:rPr>
        <w:t>e</w:t>
      </w:r>
      <w:r>
        <w:rPr>
          <w:spacing w:val="-2"/>
        </w:rPr>
        <w:t>c</w:t>
      </w:r>
      <w:r>
        <w:t>t</w:t>
      </w:r>
      <w:r>
        <w:rPr>
          <w:spacing w:val="2"/>
        </w:rPr>
        <w:t xml:space="preserve"> </w:t>
      </w:r>
      <w:r>
        <w:t>of</w:t>
      </w:r>
      <w:r>
        <w:rPr>
          <w:spacing w:val="3"/>
        </w:rPr>
        <w:t xml:space="preserve"> </w:t>
      </w:r>
      <w:r>
        <w:rPr>
          <w:spacing w:val="-1"/>
        </w:rPr>
        <w:t>q</w:t>
      </w:r>
      <w:r>
        <w:t>u</w:t>
      </w:r>
      <w:r>
        <w:rPr>
          <w:spacing w:val="-2"/>
        </w:rPr>
        <w:t>a</w:t>
      </w:r>
      <w:r>
        <w:rPr>
          <w:spacing w:val="1"/>
        </w:rPr>
        <w:t>l</w:t>
      </w:r>
      <w:r>
        <w:rPr>
          <w:spacing w:val="-1"/>
        </w:rPr>
        <w:t>i</w:t>
      </w:r>
      <w:r>
        <w:t>ty</w:t>
      </w:r>
      <w:r>
        <w:rPr>
          <w:spacing w:val="1"/>
        </w:rPr>
        <w:t xml:space="preserve"> </w:t>
      </w:r>
      <w:r>
        <w:rPr>
          <w:spacing w:val="-2"/>
        </w:rPr>
        <w:t>a</w:t>
      </w:r>
      <w:r>
        <w:t>nd</w:t>
      </w:r>
      <w:r>
        <w:rPr>
          <w:spacing w:val="1"/>
        </w:rPr>
        <w:t xml:space="preserve"> </w:t>
      </w:r>
      <w:r>
        <w:t>si</w:t>
      </w:r>
      <w:r>
        <w:rPr>
          <w:spacing w:val="-1"/>
        </w:rPr>
        <w:t>z</w:t>
      </w:r>
      <w:r>
        <w:t>e</w:t>
      </w:r>
      <w:r>
        <w:rPr>
          <w:spacing w:val="1"/>
        </w:rPr>
        <w:t xml:space="preserve"> </w:t>
      </w:r>
      <w:r>
        <w:rPr>
          <w:spacing w:val="-1"/>
        </w:rPr>
        <w:t>s</w:t>
      </w:r>
      <w:r>
        <w:rPr>
          <w:spacing w:val="1"/>
        </w:rPr>
        <w:t>h</w:t>
      </w:r>
      <w:r>
        <w:rPr>
          <w:spacing w:val="-1"/>
        </w:rPr>
        <w:t>a</w:t>
      </w:r>
      <w:r>
        <w:t>ll</w:t>
      </w:r>
      <w:r>
        <w:rPr>
          <w:spacing w:val="2"/>
        </w:rPr>
        <w:t xml:space="preserve"> </w:t>
      </w:r>
      <w:r>
        <w:rPr>
          <w:spacing w:val="1"/>
        </w:rPr>
        <w:t>b</w:t>
      </w:r>
      <w:r>
        <w:t xml:space="preserve">e </w:t>
      </w:r>
      <w:r>
        <w:rPr>
          <w:spacing w:val="-1"/>
        </w:rPr>
        <w:t>a</w:t>
      </w:r>
      <w:r>
        <w:t>ll</w:t>
      </w:r>
      <w:r>
        <w:rPr>
          <w:spacing w:val="1"/>
        </w:rPr>
        <w:t>o</w:t>
      </w:r>
      <w:r>
        <w:rPr>
          <w:spacing w:val="-1"/>
        </w:rPr>
        <w:t>we</w:t>
      </w:r>
      <w:r>
        <w:t>d</w:t>
      </w:r>
      <w:r>
        <w:rPr>
          <w:spacing w:val="1"/>
        </w:rPr>
        <w:t xml:space="preserve"> </w:t>
      </w:r>
      <w:r>
        <w:rPr>
          <w:spacing w:val="-1"/>
        </w:rPr>
        <w:t>i</w:t>
      </w:r>
      <w:r>
        <w:t>n</w:t>
      </w:r>
      <w:r>
        <w:rPr>
          <w:spacing w:val="3"/>
        </w:rPr>
        <w:t xml:space="preserve"> </w:t>
      </w:r>
      <w:r>
        <w:rPr>
          <w:spacing w:val="-1"/>
        </w:rPr>
        <w:t>eac</w:t>
      </w:r>
      <w:r>
        <w:t>h</w:t>
      </w:r>
      <w:r>
        <w:rPr>
          <w:spacing w:val="1"/>
        </w:rPr>
        <w:t xml:space="preserve"> </w:t>
      </w:r>
      <w:r>
        <w:t>l</w:t>
      </w:r>
      <w:r>
        <w:rPr>
          <w:spacing w:val="1"/>
        </w:rPr>
        <w:t>o</w:t>
      </w:r>
      <w:r>
        <w:t>t f</w:t>
      </w:r>
      <w:r>
        <w:rPr>
          <w:spacing w:val="-1"/>
        </w:rPr>
        <w:t>o</w:t>
      </w:r>
      <w:r>
        <w:t>r p</w:t>
      </w:r>
      <w:r>
        <w:rPr>
          <w:spacing w:val="-1"/>
        </w:rPr>
        <w:t>ro</w:t>
      </w:r>
      <w:r>
        <w:t>du</w:t>
      </w:r>
      <w:r>
        <w:rPr>
          <w:spacing w:val="-1"/>
        </w:rPr>
        <w:t>c</w:t>
      </w:r>
      <w:r>
        <w:t>e</w:t>
      </w:r>
      <w:r>
        <w:rPr>
          <w:spacing w:val="-2"/>
        </w:rPr>
        <w:t xml:space="preserve"> </w:t>
      </w:r>
      <w:r>
        <w:t>not s</w:t>
      </w:r>
      <w:r>
        <w:rPr>
          <w:spacing w:val="-2"/>
        </w:rPr>
        <w:t>a</w:t>
      </w:r>
      <w:r>
        <w:t>t</w:t>
      </w:r>
      <w:r>
        <w:rPr>
          <w:spacing w:val="1"/>
        </w:rPr>
        <w:t>i</w:t>
      </w:r>
      <w:r>
        <w:rPr>
          <w:spacing w:val="-1"/>
        </w:rPr>
        <w:t>s</w:t>
      </w:r>
      <w:r>
        <w:t>f</w:t>
      </w:r>
      <w:r>
        <w:rPr>
          <w:spacing w:val="-1"/>
        </w:rPr>
        <w:t>y</w:t>
      </w:r>
      <w:r>
        <w:t>i</w:t>
      </w:r>
      <w:r>
        <w:rPr>
          <w:spacing w:val="-1"/>
        </w:rPr>
        <w:t>n</w:t>
      </w:r>
      <w:r>
        <w:t xml:space="preserve">g </w:t>
      </w:r>
      <w:r>
        <w:rPr>
          <w:spacing w:val="-1"/>
        </w:rPr>
        <w:t>t</w:t>
      </w:r>
      <w:r>
        <w:rPr>
          <w:spacing w:val="1"/>
        </w:rPr>
        <w:t>h</w:t>
      </w:r>
      <w:r>
        <w:t>e</w:t>
      </w:r>
      <w:r>
        <w:rPr>
          <w:spacing w:val="-1"/>
        </w:rPr>
        <w:t xml:space="preserve"> </w:t>
      </w:r>
      <w:r>
        <w:t>r</w:t>
      </w:r>
      <w:r>
        <w:rPr>
          <w:spacing w:val="-1"/>
        </w:rPr>
        <w:t>e</w:t>
      </w:r>
      <w:r>
        <w:t>q</w:t>
      </w:r>
      <w:r>
        <w:rPr>
          <w:spacing w:val="-1"/>
        </w:rPr>
        <w:t>u</w:t>
      </w:r>
      <w:r>
        <w:t>ire</w:t>
      </w:r>
      <w:r>
        <w:rPr>
          <w:spacing w:val="-2"/>
        </w:rPr>
        <w:t>m</w:t>
      </w:r>
      <w:r>
        <w:rPr>
          <w:spacing w:val="-1"/>
        </w:rPr>
        <w:t>e</w:t>
      </w:r>
      <w:r>
        <w:rPr>
          <w:spacing w:val="1"/>
        </w:rPr>
        <w:t>n</w:t>
      </w:r>
      <w:r>
        <w:t xml:space="preserve">ts </w:t>
      </w:r>
      <w:r>
        <w:rPr>
          <w:spacing w:val="-1"/>
        </w:rPr>
        <w:t>o</w:t>
      </w:r>
      <w:r>
        <w:t>f</w:t>
      </w:r>
      <w:r>
        <w:rPr>
          <w:spacing w:val="-1"/>
        </w:rPr>
        <w:t xml:space="preserve"> </w:t>
      </w:r>
      <w:r>
        <w:rPr>
          <w:spacing w:val="1"/>
        </w:rPr>
        <w:t>th</w:t>
      </w:r>
      <w:r>
        <w:t>e</w:t>
      </w:r>
      <w:r>
        <w:rPr>
          <w:spacing w:val="-2"/>
        </w:rPr>
        <w:t xml:space="preserve"> </w:t>
      </w:r>
      <w:r>
        <w:rPr>
          <w:spacing w:val="-1"/>
        </w:rPr>
        <w:t>c</w:t>
      </w:r>
      <w:r>
        <w:rPr>
          <w:spacing w:val="1"/>
        </w:rPr>
        <w:t>l</w:t>
      </w:r>
      <w:r>
        <w:rPr>
          <w:spacing w:val="-2"/>
        </w:rPr>
        <w:t>a</w:t>
      </w:r>
      <w:r>
        <w:t>ss</w:t>
      </w:r>
      <w:r>
        <w:rPr>
          <w:spacing w:val="-1"/>
        </w:rPr>
        <w:t xml:space="preserve"> </w:t>
      </w:r>
      <w:r>
        <w:rPr>
          <w:spacing w:val="1"/>
        </w:rPr>
        <w:t>in</w:t>
      </w:r>
      <w:r>
        <w:rPr>
          <w:spacing w:val="-1"/>
        </w:rPr>
        <w:t>di</w:t>
      </w:r>
      <w:r>
        <w:t>c</w:t>
      </w:r>
      <w:r>
        <w:rPr>
          <w:spacing w:val="-3"/>
        </w:rPr>
        <w:t>a</w:t>
      </w:r>
      <w:r>
        <w:rPr>
          <w:spacing w:val="1"/>
        </w:rPr>
        <w:t>t</w:t>
      </w:r>
      <w:r>
        <w:rPr>
          <w:spacing w:val="-2"/>
        </w:rPr>
        <w:t>e</w:t>
      </w:r>
      <w:r>
        <w:rPr>
          <w:spacing w:val="1"/>
        </w:rPr>
        <w:t>d</w:t>
      </w:r>
      <w:r>
        <w:t>.</w:t>
      </w:r>
    </w:p>
    <w:p w14:paraId="7E1F83B4" w14:textId="77777777" w:rsidR="00D41C24" w:rsidRDefault="00D41C24" w:rsidP="00D41C24">
      <w:pPr>
        <w:pStyle w:val="H1G"/>
      </w:pPr>
      <w:r>
        <w:tab/>
        <w:t>A.</w:t>
      </w:r>
      <w:r>
        <w:tab/>
        <w:t>Quali</w:t>
      </w:r>
      <w:r>
        <w:rPr>
          <w:spacing w:val="-1"/>
        </w:rPr>
        <w:t>t</w:t>
      </w:r>
      <w:r>
        <w:t>y</w:t>
      </w:r>
      <w:r>
        <w:rPr>
          <w:spacing w:val="-5"/>
        </w:rPr>
        <w:t xml:space="preserve"> </w:t>
      </w:r>
      <w:r>
        <w:t>to</w:t>
      </w:r>
      <w:r>
        <w:rPr>
          <w:spacing w:val="-1"/>
        </w:rPr>
        <w:t>le</w:t>
      </w:r>
      <w:r>
        <w:t>r</w:t>
      </w:r>
      <w:r>
        <w:rPr>
          <w:spacing w:val="-1"/>
        </w:rPr>
        <w:t>a</w:t>
      </w:r>
      <w:r>
        <w:t>n</w:t>
      </w:r>
      <w:r>
        <w:rPr>
          <w:spacing w:val="-1"/>
        </w:rPr>
        <w:t>c</w:t>
      </w:r>
      <w:r>
        <w:t>es</w:t>
      </w:r>
    </w:p>
    <w:p w14:paraId="1A0C94A4" w14:textId="77777777" w:rsidR="00D41C24" w:rsidRDefault="00D41C24" w:rsidP="00D41C24">
      <w:pPr>
        <w:pStyle w:val="H23G"/>
      </w:pPr>
      <w:r>
        <w:rPr>
          <w:spacing w:val="-1"/>
        </w:rPr>
        <w:tab/>
        <w:t>(</w:t>
      </w:r>
      <w:proofErr w:type="spellStart"/>
      <w:r>
        <w:t>i</w:t>
      </w:r>
      <w:proofErr w:type="spellEnd"/>
      <w:r>
        <w:t>)</w:t>
      </w:r>
      <w:r>
        <w:tab/>
      </w:r>
      <w:r>
        <w:rPr>
          <w:spacing w:val="-1"/>
        </w:rPr>
        <w:t>"E</w:t>
      </w:r>
      <w:r>
        <w:rPr>
          <w:spacing w:val="1"/>
        </w:rPr>
        <w:t>x</w:t>
      </w:r>
      <w:r>
        <w:t>t</w:t>
      </w:r>
      <w:r>
        <w:rPr>
          <w:spacing w:val="-1"/>
        </w:rPr>
        <w:t>r</w:t>
      </w:r>
      <w:r>
        <w:t>a"</w:t>
      </w:r>
      <w:r>
        <w:rPr>
          <w:spacing w:val="-1"/>
        </w:rPr>
        <w:t xml:space="preserve"> </w:t>
      </w:r>
      <w:r>
        <w:t>Class</w:t>
      </w:r>
    </w:p>
    <w:p w14:paraId="6FAF21FB" w14:textId="77777777" w:rsidR="00D41C24" w:rsidRDefault="00D41C24" w:rsidP="001C56C8">
      <w:pPr>
        <w:pStyle w:val="SingleTxtG"/>
      </w:pPr>
      <w:r>
        <w:t xml:space="preserve">A </w:t>
      </w:r>
      <w:r>
        <w:rPr>
          <w:spacing w:val="1"/>
        </w:rPr>
        <w:t>t</w:t>
      </w:r>
      <w:r>
        <w:rPr>
          <w:spacing w:val="-1"/>
        </w:rPr>
        <w:t>o</w:t>
      </w:r>
      <w:r>
        <w:rPr>
          <w:spacing w:val="1"/>
        </w:rPr>
        <w:t>t</w:t>
      </w:r>
      <w:r>
        <w:rPr>
          <w:spacing w:val="-2"/>
        </w:rPr>
        <w:t>a</w:t>
      </w:r>
      <w:r>
        <w:t>l</w:t>
      </w:r>
      <w:r>
        <w:rPr>
          <w:spacing w:val="1"/>
        </w:rPr>
        <w:t xml:space="preserve"> </w:t>
      </w:r>
      <w:r>
        <w:t>tol</w:t>
      </w:r>
      <w:r>
        <w:rPr>
          <w:spacing w:val="-1"/>
        </w:rPr>
        <w:t>e</w:t>
      </w:r>
      <w:r>
        <w:t>r</w:t>
      </w:r>
      <w:r>
        <w:rPr>
          <w:spacing w:val="-1"/>
        </w:rPr>
        <w:t>a</w:t>
      </w:r>
      <w:r>
        <w:t>n</w:t>
      </w:r>
      <w:r>
        <w:rPr>
          <w:spacing w:val="-2"/>
        </w:rPr>
        <w:t>c</w:t>
      </w:r>
      <w:r>
        <w:t>e of 5</w:t>
      </w:r>
      <w:r>
        <w:rPr>
          <w:spacing w:val="3"/>
        </w:rPr>
        <w:t xml:space="preserve"> </w:t>
      </w:r>
      <w:r>
        <w:rPr>
          <w:spacing w:val="1"/>
        </w:rPr>
        <w:t>p</w:t>
      </w:r>
      <w:r>
        <w:rPr>
          <w:spacing w:val="-2"/>
        </w:rPr>
        <w:t>e</w:t>
      </w:r>
      <w:r>
        <w:t>r</w:t>
      </w:r>
      <w:r>
        <w:rPr>
          <w:spacing w:val="2"/>
        </w:rPr>
        <w:t xml:space="preserve"> </w:t>
      </w:r>
      <w:r>
        <w:rPr>
          <w:spacing w:val="1"/>
        </w:rPr>
        <w:t>c</w:t>
      </w:r>
      <w:r>
        <w:rPr>
          <w:spacing w:val="-1"/>
        </w:rPr>
        <w:t>en</w:t>
      </w:r>
      <w:r>
        <w:rPr>
          <w:spacing w:val="1"/>
        </w:rPr>
        <w:t>t</w:t>
      </w:r>
      <w:r>
        <w:t>, by nu</w:t>
      </w:r>
      <w:r>
        <w:rPr>
          <w:spacing w:val="-2"/>
        </w:rPr>
        <w:t>m</w:t>
      </w:r>
      <w:r>
        <w:rPr>
          <w:spacing w:val="2"/>
        </w:rPr>
        <w:t>b</w:t>
      </w:r>
      <w:r>
        <w:rPr>
          <w:spacing w:val="-2"/>
        </w:rPr>
        <w:t>e</w:t>
      </w:r>
      <w:r>
        <w:t>r</w:t>
      </w:r>
      <w:r>
        <w:rPr>
          <w:spacing w:val="2"/>
        </w:rPr>
        <w:t xml:space="preserve"> </w:t>
      </w:r>
      <w:r>
        <w:t>or</w:t>
      </w:r>
      <w:r>
        <w:rPr>
          <w:spacing w:val="2"/>
        </w:rPr>
        <w:t xml:space="preserve"> </w:t>
      </w:r>
      <w:r>
        <w:t>w</w:t>
      </w:r>
      <w:r>
        <w:rPr>
          <w:spacing w:val="-1"/>
        </w:rPr>
        <w:t>e</w:t>
      </w:r>
      <w:r>
        <w:t>ig</w:t>
      </w:r>
      <w:r>
        <w:rPr>
          <w:spacing w:val="-1"/>
        </w:rPr>
        <w:t>h</w:t>
      </w:r>
      <w:r>
        <w:rPr>
          <w:spacing w:val="1"/>
        </w:rPr>
        <w:t>t</w:t>
      </w:r>
      <w:r>
        <w:t xml:space="preserve">, </w:t>
      </w:r>
      <w:r>
        <w:rPr>
          <w:spacing w:val="1"/>
        </w:rPr>
        <w:t>o</w:t>
      </w:r>
      <w:r>
        <w:t>f</w:t>
      </w:r>
      <w:r>
        <w:rPr>
          <w:spacing w:val="3"/>
        </w:rPr>
        <w:t xml:space="preserve"> </w:t>
      </w:r>
      <w:r>
        <w:rPr>
          <w:spacing w:val="-3"/>
        </w:rPr>
        <w:t>m</w:t>
      </w:r>
      <w:r>
        <w:rPr>
          <w:spacing w:val="-1"/>
        </w:rPr>
        <w:t>a</w:t>
      </w:r>
      <w:r>
        <w:t>nd</w:t>
      </w:r>
      <w:r>
        <w:rPr>
          <w:spacing w:val="-1"/>
        </w:rPr>
        <w:t>a</w:t>
      </w:r>
      <w:r>
        <w:t xml:space="preserve">rins </w:t>
      </w:r>
      <w:del w:id="226" w:author="Stephen Hatem" w:date="2019-05-14T13:59:00Z">
        <w:r w:rsidDel="00666413">
          <w:delText>(</w:delText>
        </w:r>
        <w:r w:rsidDel="00666413">
          <w:rPr>
            <w:spacing w:val="-1"/>
          </w:rPr>
          <w:delText>e</w:delText>
        </w:r>
        <w:r w:rsidDel="00666413">
          <w:rPr>
            <w:spacing w:val="-2"/>
          </w:rPr>
          <w:delText>a</w:delText>
        </w:r>
        <w:r w:rsidDel="00666413">
          <w:rPr>
            <w:spacing w:val="2"/>
          </w:rPr>
          <w:delText>s</w:delText>
        </w:r>
        <w:r w:rsidDel="00666413">
          <w:delText>y p</w:delText>
        </w:r>
        <w:r w:rsidDel="00666413">
          <w:rPr>
            <w:spacing w:val="-1"/>
          </w:rPr>
          <w:delText>ee</w:delText>
        </w:r>
        <w:r w:rsidDel="00666413">
          <w:delText>l</w:delText>
        </w:r>
        <w:r w:rsidDel="00666413">
          <w:rPr>
            <w:spacing w:val="-1"/>
          </w:rPr>
          <w:delText>e</w:delText>
        </w:r>
        <w:r w:rsidDel="00666413">
          <w:delText>rs)</w:delText>
        </w:r>
      </w:del>
      <w:r>
        <w:t xml:space="preserve"> not s</w:t>
      </w:r>
      <w:r>
        <w:rPr>
          <w:spacing w:val="-2"/>
        </w:rPr>
        <w:t>a</w:t>
      </w:r>
      <w:r>
        <w:rPr>
          <w:spacing w:val="1"/>
        </w:rPr>
        <w:t>t</w:t>
      </w:r>
      <w:r>
        <w:t>i</w:t>
      </w:r>
      <w:r>
        <w:rPr>
          <w:spacing w:val="-1"/>
        </w:rPr>
        <w:t>s</w:t>
      </w:r>
      <w:r>
        <w:t>f</w:t>
      </w:r>
      <w:r>
        <w:rPr>
          <w:spacing w:val="-1"/>
        </w:rPr>
        <w:t>y</w:t>
      </w:r>
      <w:r>
        <w:t>i</w:t>
      </w:r>
      <w:r>
        <w:rPr>
          <w:spacing w:val="-1"/>
        </w:rPr>
        <w:t>n</w:t>
      </w:r>
      <w:r>
        <w:t>g</w:t>
      </w:r>
      <w:r>
        <w:rPr>
          <w:spacing w:val="1"/>
        </w:rPr>
        <w:t xml:space="preserve"> </w:t>
      </w:r>
      <w:r>
        <w:t>the r</w:t>
      </w:r>
      <w:r>
        <w:rPr>
          <w:spacing w:val="-2"/>
        </w:rPr>
        <w:t>e</w:t>
      </w:r>
      <w:r>
        <w:t>quir</w:t>
      </w:r>
      <w:r>
        <w:rPr>
          <w:spacing w:val="-1"/>
        </w:rPr>
        <w:t>e</w:t>
      </w:r>
      <w:r>
        <w:t>m</w:t>
      </w:r>
      <w:r>
        <w:rPr>
          <w:spacing w:val="-2"/>
        </w:rPr>
        <w:t>e</w:t>
      </w:r>
      <w:r>
        <w:t>n</w:t>
      </w:r>
      <w:r>
        <w:rPr>
          <w:spacing w:val="1"/>
        </w:rPr>
        <w:t>t</w:t>
      </w:r>
      <w:r>
        <w:t>s of</w:t>
      </w:r>
      <w:r>
        <w:rPr>
          <w:spacing w:val="1"/>
        </w:rPr>
        <w:t xml:space="preserve"> </w:t>
      </w:r>
      <w:r>
        <w:t>the</w:t>
      </w:r>
      <w:r>
        <w:rPr>
          <w:spacing w:val="1"/>
        </w:rPr>
        <w:t xml:space="preserve"> </w:t>
      </w:r>
      <w:r>
        <w:rPr>
          <w:spacing w:val="-2"/>
        </w:rPr>
        <w:t>c</w:t>
      </w:r>
      <w:r>
        <w:t>l</w:t>
      </w:r>
      <w:r>
        <w:rPr>
          <w:spacing w:val="-1"/>
        </w:rPr>
        <w:t>a</w:t>
      </w:r>
      <w:r>
        <w:t>ss</w:t>
      </w:r>
      <w:r>
        <w:rPr>
          <w:spacing w:val="1"/>
        </w:rPr>
        <w:t xml:space="preserve"> </w:t>
      </w:r>
      <w:r>
        <w:t>but</w:t>
      </w:r>
      <w:r>
        <w:rPr>
          <w:spacing w:val="1"/>
        </w:rPr>
        <w:t xml:space="preserve"> </w:t>
      </w:r>
      <w:r>
        <w:t>m</w:t>
      </w:r>
      <w:r>
        <w:rPr>
          <w:spacing w:val="-1"/>
        </w:rPr>
        <w:t>ee</w:t>
      </w:r>
      <w:r>
        <w:t>ting</w:t>
      </w:r>
      <w:r>
        <w:rPr>
          <w:spacing w:val="1"/>
        </w:rPr>
        <w:t xml:space="preserve"> </w:t>
      </w:r>
      <w:r>
        <w:t>t</w:t>
      </w:r>
      <w:r>
        <w:rPr>
          <w:spacing w:val="-1"/>
        </w:rPr>
        <w:t>h</w:t>
      </w:r>
      <w:r>
        <w:t>ose of</w:t>
      </w:r>
      <w:r>
        <w:rPr>
          <w:spacing w:val="1"/>
        </w:rPr>
        <w:t xml:space="preserve"> </w:t>
      </w:r>
      <w:r>
        <w:rPr>
          <w:spacing w:val="-1"/>
        </w:rPr>
        <w:t>C</w:t>
      </w:r>
      <w:r>
        <w:rPr>
          <w:spacing w:val="1"/>
        </w:rPr>
        <w:t>l</w:t>
      </w:r>
      <w:r>
        <w:rPr>
          <w:spacing w:val="-2"/>
        </w:rPr>
        <w:t>a</w:t>
      </w:r>
      <w:r>
        <w:t>ss</w:t>
      </w:r>
      <w:r>
        <w:rPr>
          <w:spacing w:val="1"/>
        </w:rPr>
        <w:t xml:space="preserve"> </w:t>
      </w:r>
      <w:r>
        <w:t>I</w:t>
      </w:r>
      <w:r>
        <w:rPr>
          <w:spacing w:val="1"/>
        </w:rPr>
        <w:t xml:space="preserve"> </w:t>
      </w:r>
      <w:r>
        <w:t>is</w:t>
      </w:r>
      <w:r>
        <w:rPr>
          <w:spacing w:val="1"/>
        </w:rPr>
        <w:t xml:space="preserve"> </w:t>
      </w:r>
      <w:r>
        <w:rPr>
          <w:spacing w:val="-1"/>
        </w:rPr>
        <w:t>a</w:t>
      </w:r>
      <w:r>
        <w:t>llo</w:t>
      </w:r>
      <w:r>
        <w:rPr>
          <w:spacing w:val="-2"/>
        </w:rPr>
        <w:t>w</w:t>
      </w:r>
      <w:r>
        <w:rPr>
          <w:spacing w:val="-1"/>
        </w:rPr>
        <w:t>e</w:t>
      </w:r>
      <w:r>
        <w:t>d. W</w:t>
      </w:r>
      <w:r>
        <w:rPr>
          <w:spacing w:val="1"/>
        </w:rPr>
        <w:t>i</w:t>
      </w:r>
      <w:r>
        <w:rPr>
          <w:spacing w:val="-1"/>
        </w:rPr>
        <w:t>t</w:t>
      </w:r>
      <w:r>
        <w:t>h</w:t>
      </w:r>
      <w:r>
        <w:rPr>
          <w:spacing w:val="-1"/>
        </w:rPr>
        <w:t>i</w:t>
      </w:r>
      <w:r>
        <w:t>n</w:t>
      </w:r>
      <w:r>
        <w:rPr>
          <w:spacing w:val="2"/>
        </w:rPr>
        <w:t xml:space="preserve"> </w:t>
      </w:r>
      <w:r>
        <w:rPr>
          <w:spacing w:val="-1"/>
        </w:rPr>
        <w:t>t</w:t>
      </w:r>
      <w:r>
        <w:rPr>
          <w:spacing w:val="1"/>
        </w:rPr>
        <w:t>h</w:t>
      </w:r>
      <w:r>
        <w:rPr>
          <w:spacing w:val="-1"/>
        </w:rPr>
        <w:t>i</w:t>
      </w:r>
      <w:r>
        <w:t>s t</w:t>
      </w:r>
      <w:r>
        <w:rPr>
          <w:spacing w:val="-1"/>
        </w:rPr>
        <w:t>o</w:t>
      </w:r>
      <w:r>
        <w:rPr>
          <w:spacing w:val="1"/>
        </w:rPr>
        <w:t>l</w:t>
      </w:r>
      <w:r>
        <w:rPr>
          <w:spacing w:val="-2"/>
        </w:rPr>
        <w:t>e</w:t>
      </w:r>
      <w:r>
        <w:t>r</w:t>
      </w:r>
      <w:r>
        <w:rPr>
          <w:spacing w:val="-1"/>
        </w:rPr>
        <w:t>a</w:t>
      </w:r>
      <w:r>
        <w:t>n</w:t>
      </w:r>
      <w:r>
        <w:rPr>
          <w:spacing w:val="-1"/>
        </w:rPr>
        <w:t>c</w:t>
      </w:r>
      <w:r>
        <w:t xml:space="preserve">e not </w:t>
      </w:r>
      <w:r>
        <w:rPr>
          <w:spacing w:val="-2"/>
        </w:rPr>
        <w:t>m</w:t>
      </w:r>
      <w:r>
        <w:t>ore th</w:t>
      </w:r>
      <w:r>
        <w:rPr>
          <w:spacing w:val="-2"/>
        </w:rPr>
        <w:t>a</w:t>
      </w:r>
      <w:r>
        <w:t xml:space="preserve">n </w:t>
      </w:r>
      <w:r>
        <w:rPr>
          <w:spacing w:val="1"/>
        </w:rPr>
        <w:t>0</w:t>
      </w:r>
      <w:r>
        <w:t>.5</w:t>
      </w:r>
      <w:r>
        <w:rPr>
          <w:spacing w:val="1"/>
        </w:rPr>
        <w:t xml:space="preserve"> p</w:t>
      </w:r>
      <w:r>
        <w:rPr>
          <w:spacing w:val="-1"/>
        </w:rPr>
        <w:t>e</w:t>
      </w:r>
      <w:r>
        <w:t>r</w:t>
      </w:r>
      <w:r>
        <w:rPr>
          <w:spacing w:val="1"/>
        </w:rPr>
        <w:t xml:space="preserve"> c</w:t>
      </w:r>
      <w:r>
        <w:rPr>
          <w:spacing w:val="-2"/>
        </w:rPr>
        <w:t>e</w:t>
      </w:r>
      <w:r>
        <w:rPr>
          <w:spacing w:val="1"/>
        </w:rPr>
        <w:t>n</w:t>
      </w:r>
      <w:r>
        <w:t>t</w:t>
      </w:r>
      <w:r>
        <w:rPr>
          <w:spacing w:val="1"/>
        </w:rPr>
        <w:t xml:space="preserve"> </w:t>
      </w:r>
      <w:r>
        <w:t>in t</w:t>
      </w:r>
      <w:r>
        <w:rPr>
          <w:spacing w:val="-1"/>
        </w:rPr>
        <w:t>o</w:t>
      </w:r>
      <w:r>
        <w:rPr>
          <w:spacing w:val="1"/>
        </w:rPr>
        <w:t>t</w:t>
      </w:r>
      <w:r>
        <w:rPr>
          <w:spacing w:val="-2"/>
        </w:rPr>
        <w:t>a</w:t>
      </w:r>
      <w:r>
        <w:t>l</w:t>
      </w:r>
      <w:r>
        <w:rPr>
          <w:spacing w:val="1"/>
        </w:rPr>
        <w:t xml:space="preserve"> </w:t>
      </w:r>
      <w:r>
        <w:t>m</w:t>
      </w:r>
      <w:r>
        <w:rPr>
          <w:spacing w:val="-1"/>
        </w:rPr>
        <w:t>a</w:t>
      </w:r>
      <w:r>
        <w:t>y</w:t>
      </w:r>
      <w:r>
        <w:rPr>
          <w:spacing w:val="1"/>
        </w:rPr>
        <w:t xml:space="preserve"> </w:t>
      </w:r>
      <w:r>
        <w:rPr>
          <w:spacing w:val="-2"/>
        </w:rPr>
        <w:t>c</w:t>
      </w:r>
      <w:r>
        <w:t>onsi</w:t>
      </w:r>
      <w:r>
        <w:rPr>
          <w:spacing w:val="-1"/>
        </w:rPr>
        <w:t>s</w:t>
      </w:r>
      <w:r>
        <w:t xml:space="preserve">t of </w:t>
      </w:r>
      <w:r>
        <w:rPr>
          <w:spacing w:val="1"/>
        </w:rPr>
        <w:t>pr</w:t>
      </w:r>
      <w:r>
        <w:rPr>
          <w:spacing w:val="-1"/>
        </w:rPr>
        <w:t>o</w:t>
      </w:r>
      <w:r>
        <w:t>du</w:t>
      </w:r>
      <w:r>
        <w:rPr>
          <w:spacing w:val="-2"/>
        </w:rPr>
        <w:t>c</w:t>
      </w:r>
      <w:r>
        <w:t>e s</w:t>
      </w:r>
      <w:r>
        <w:rPr>
          <w:spacing w:val="-1"/>
        </w:rPr>
        <w:t>a</w:t>
      </w:r>
      <w:r>
        <w:t>tisf</w:t>
      </w:r>
      <w:r>
        <w:rPr>
          <w:spacing w:val="-1"/>
        </w:rPr>
        <w:t>y</w:t>
      </w:r>
      <w:r>
        <w:t>i</w:t>
      </w:r>
      <w:r>
        <w:rPr>
          <w:spacing w:val="-1"/>
        </w:rPr>
        <w:t>n</w:t>
      </w:r>
      <w:r>
        <w:t xml:space="preserve">g </w:t>
      </w:r>
      <w:r>
        <w:rPr>
          <w:spacing w:val="-1"/>
        </w:rPr>
        <w:t>t</w:t>
      </w:r>
      <w:r>
        <w:rPr>
          <w:spacing w:val="1"/>
        </w:rPr>
        <w:t>h</w:t>
      </w:r>
      <w:r>
        <w:t>e r</w:t>
      </w:r>
      <w:r>
        <w:rPr>
          <w:spacing w:val="-1"/>
        </w:rPr>
        <w:t>e</w:t>
      </w:r>
      <w:r>
        <w:t>q</w:t>
      </w:r>
      <w:r>
        <w:rPr>
          <w:spacing w:val="-1"/>
        </w:rPr>
        <w:t>u</w:t>
      </w:r>
      <w:r>
        <w:t>ir</w:t>
      </w:r>
      <w:r>
        <w:rPr>
          <w:spacing w:val="-1"/>
        </w:rPr>
        <w:t>e</w:t>
      </w:r>
      <w:r>
        <w:t>m</w:t>
      </w:r>
      <w:r>
        <w:rPr>
          <w:spacing w:val="-1"/>
        </w:rPr>
        <w:t>e</w:t>
      </w:r>
      <w:r>
        <w:rPr>
          <w:spacing w:val="1"/>
        </w:rPr>
        <w:t>n</w:t>
      </w:r>
      <w:r>
        <w:t>ts</w:t>
      </w:r>
      <w:r>
        <w:rPr>
          <w:spacing w:val="-1"/>
        </w:rPr>
        <w:t xml:space="preserve"> o</w:t>
      </w:r>
      <w:r>
        <w:t xml:space="preserve">f </w:t>
      </w:r>
      <w:r>
        <w:rPr>
          <w:spacing w:val="-1"/>
        </w:rPr>
        <w:t>C</w:t>
      </w:r>
      <w:r>
        <w:t>l</w:t>
      </w:r>
      <w:r>
        <w:rPr>
          <w:spacing w:val="-1"/>
        </w:rPr>
        <w:t>a</w:t>
      </w:r>
      <w:r>
        <w:t>ss</w:t>
      </w:r>
      <w:r>
        <w:rPr>
          <w:spacing w:val="-1"/>
        </w:rPr>
        <w:t xml:space="preserve"> </w:t>
      </w:r>
      <w:r>
        <w:t>II qu</w:t>
      </w:r>
      <w:r>
        <w:rPr>
          <w:spacing w:val="-2"/>
        </w:rPr>
        <w:t>a</w:t>
      </w:r>
      <w:r>
        <w:rPr>
          <w:spacing w:val="1"/>
        </w:rPr>
        <w:t>l</w:t>
      </w:r>
      <w:r>
        <w:rPr>
          <w:spacing w:val="-1"/>
        </w:rPr>
        <w:t>i</w:t>
      </w:r>
      <w:r>
        <w:t>t</w:t>
      </w:r>
      <w:r>
        <w:rPr>
          <w:spacing w:val="-1"/>
        </w:rPr>
        <w:t>y</w:t>
      </w:r>
      <w:r>
        <w:t>.</w:t>
      </w:r>
    </w:p>
    <w:p w14:paraId="2CB78230" w14:textId="77777777" w:rsidR="00D41C24" w:rsidRDefault="00D41C24" w:rsidP="00D41C24">
      <w:pPr>
        <w:pStyle w:val="H23G"/>
      </w:pPr>
      <w:r>
        <w:tab/>
        <w:t>(ii)</w:t>
      </w:r>
      <w:r>
        <w:tab/>
      </w:r>
      <w:r>
        <w:rPr>
          <w:spacing w:val="-1"/>
        </w:rPr>
        <w:t>C</w:t>
      </w:r>
      <w:r>
        <w:t>l</w:t>
      </w:r>
      <w:r>
        <w:rPr>
          <w:spacing w:val="1"/>
        </w:rPr>
        <w:t>a</w:t>
      </w:r>
      <w:r>
        <w:t>ss</w:t>
      </w:r>
      <w:r>
        <w:rPr>
          <w:spacing w:val="-1"/>
        </w:rPr>
        <w:t xml:space="preserve"> </w:t>
      </w:r>
      <w:r>
        <w:t>I</w:t>
      </w:r>
    </w:p>
    <w:p w14:paraId="170A2369" w14:textId="77777777" w:rsidR="00D41C24" w:rsidRDefault="00D41C24" w:rsidP="001C56C8">
      <w:pPr>
        <w:pStyle w:val="SingleTxtG"/>
      </w:pPr>
      <w:r>
        <w:t>A</w:t>
      </w:r>
      <w:r>
        <w:rPr>
          <w:spacing w:val="1"/>
        </w:rPr>
        <w:t xml:space="preserve"> </w:t>
      </w:r>
      <w:r>
        <w:t>tot</w:t>
      </w:r>
      <w:r>
        <w:rPr>
          <w:spacing w:val="-1"/>
        </w:rPr>
        <w:t>a</w:t>
      </w:r>
      <w:r>
        <w:t>l</w:t>
      </w:r>
      <w:r>
        <w:rPr>
          <w:spacing w:val="2"/>
        </w:rPr>
        <w:t xml:space="preserve"> </w:t>
      </w:r>
      <w:r>
        <w:rPr>
          <w:spacing w:val="-1"/>
        </w:rPr>
        <w:t>t</w:t>
      </w:r>
      <w:r>
        <w:rPr>
          <w:spacing w:val="1"/>
        </w:rPr>
        <w:t>o</w:t>
      </w:r>
      <w:r>
        <w:t>l</w:t>
      </w:r>
      <w:r>
        <w:rPr>
          <w:spacing w:val="-1"/>
        </w:rPr>
        <w:t>e</w:t>
      </w:r>
      <w:r>
        <w:t>r</w:t>
      </w:r>
      <w:r>
        <w:rPr>
          <w:spacing w:val="-2"/>
        </w:rPr>
        <w:t>a</w:t>
      </w:r>
      <w:r>
        <w:t>n</w:t>
      </w:r>
      <w:r>
        <w:rPr>
          <w:spacing w:val="-1"/>
        </w:rPr>
        <w:t>c</w:t>
      </w:r>
      <w:r>
        <w:t>e of</w:t>
      </w:r>
      <w:r>
        <w:rPr>
          <w:spacing w:val="2"/>
        </w:rPr>
        <w:t xml:space="preserve"> </w:t>
      </w:r>
      <w:r>
        <w:t>10</w:t>
      </w:r>
      <w:r>
        <w:rPr>
          <w:spacing w:val="2"/>
        </w:rPr>
        <w:t xml:space="preserve"> </w:t>
      </w:r>
      <w:r>
        <w:rPr>
          <w:spacing w:val="-1"/>
        </w:rPr>
        <w:t>pe</w:t>
      </w:r>
      <w:r>
        <w:t>r</w:t>
      </w:r>
      <w:r>
        <w:rPr>
          <w:spacing w:val="2"/>
        </w:rPr>
        <w:t xml:space="preserve"> </w:t>
      </w:r>
      <w:r>
        <w:rPr>
          <w:spacing w:val="-1"/>
        </w:rPr>
        <w:t>ce</w:t>
      </w:r>
      <w:r>
        <w:rPr>
          <w:spacing w:val="1"/>
        </w:rPr>
        <w:t>n</w:t>
      </w:r>
      <w:r>
        <w:t>t,</w:t>
      </w:r>
      <w:r>
        <w:rPr>
          <w:spacing w:val="1"/>
        </w:rPr>
        <w:t xml:space="preserve"> </w:t>
      </w:r>
      <w:r>
        <w:rPr>
          <w:spacing w:val="-1"/>
        </w:rPr>
        <w:t>b</w:t>
      </w:r>
      <w:r>
        <w:t>y</w:t>
      </w:r>
      <w:r>
        <w:rPr>
          <w:spacing w:val="1"/>
        </w:rPr>
        <w:t xml:space="preserve"> </w:t>
      </w:r>
      <w:r>
        <w:t>nu</w:t>
      </w:r>
      <w:r>
        <w:rPr>
          <w:spacing w:val="-2"/>
        </w:rPr>
        <w:t>m</w:t>
      </w:r>
      <w:r>
        <w:rPr>
          <w:spacing w:val="2"/>
        </w:rPr>
        <w:t>b</w:t>
      </w:r>
      <w:r>
        <w:rPr>
          <w:spacing w:val="-1"/>
        </w:rPr>
        <w:t>e</w:t>
      </w:r>
      <w:r>
        <w:t>r</w:t>
      </w:r>
      <w:r>
        <w:rPr>
          <w:spacing w:val="2"/>
        </w:rPr>
        <w:t xml:space="preserve"> </w:t>
      </w:r>
      <w:r>
        <w:t>or</w:t>
      </w:r>
      <w:r>
        <w:rPr>
          <w:spacing w:val="1"/>
        </w:rPr>
        <w:t xml:space="preserve"> </w:t>
      </w:r>
      <w:r>
        <w:t>w</w:t>
      </w:r>
      <w:r>
        <w:rPr>
          <w:spacing w:val="-1"/>
        </w:rPr>
        <w:t>e</w:t>
      </w:r>
      <w:r>
        <w:t>ig</w:t>
      </w:r>
      <w:r>
        <w:rPr>
          <w:spacing w:val="-1"/>
        </w:rPr>
        <w:t>h</w:t>
      </w:r>
      <w:r>
        <w:rPr>
          <w:spacing w:val="1"/>
        </w:rPr>
        <w:t>t</w:t>
      </w:r>
      <w:r>
        <w:t xml:space="preserve">, </w:t>
      </w:r>
      <w:r>
        <w:rPr>
          <w:spacing w:val="-1"/>
        </w:rPr>
        <w:t>o</w:t>
      </w:r>
      <w:r>
        <w:t>f</w:t>
      </w:r>
      <w:r>
        <w:rPr>
          <w:spacing w:val="3"/>
        </w:rPr>
        <w:t xml:space="preserve"> </w:t>
      </w:r>
      <w:r>
        <w:rPr>
          <w:spacing w:val="-2"/>
        </w:rPr>
        <w:t>m</w:t>
      </w:r>
      <w:r>
        <w:rPr>
          <w:spacing w:val="-1"/>
        </w:rPr>
        <w:t>a</w:t>
      </w:r>
      <w:r>
        <w:t>nd</w:t>
      </w:r>
      <w:r>
        <w:rPr>
          <w:spacing w:val="-2"/>
        </w:rPr>
        <w:t>a</w:t>
      </w:r>
      <w:r>
        <w:t>ri</w:t>
      </w:r>
      <w:r>
        <w:rPr>
          <w:spacing w:val="1"/>
        </w:rPr>
        <w:t>n</w:t>
      </w:r>
      <w:r>
        <w:t>s</w:t>
      </w:r>
      <w:r>
        <w:rPr>
          <w:spacing w:val="1"/>
        </w:rPr>
        <w:t xml:space="preserve"> </w:t>
      </w:r>
      <w:del w:id="227" w:author="Stephen Hatem" w:date="2019-05-14T13:59:00Z">
        <w:r w:rsidDel="00666413">
          <w:delText>(</w:delText>
        </w:r>
        <w:r w:rsidDel="00666413">
          <w:rPr>
            <w:spacing w:val="-1"/>
          </w:rPr>
          <w:delText>e</w:delText>
        </w:r>
        <w:r w:rsidDel="00666413">
          <w:rPr>
            <w:spacing w:val="-2"/>
          </w:rPr>
          <w:delText>a</w:delText>
        </w:r>
        <w:r w:rsidDel="00666413">
          <w:delText>sy</w:delText>
        </w:r>
        <w:r w:rsidDel="00666413">
          <w:rPr>
            <w:spacing w:val="2"/>
          </w:rPr>
          <w:delText xml:space="preserve"> </w:delText>
        </w:r>
        <w:r w:rsidDel="00666413">
          <w:rPr>
            <w:spacing w:val="1"/>
          </w:rPr>
          <w:delText>p</w:delText>
        </w:r>
        <w:r w:rsidDel="00666413">
          <w:rPr>
            <w:spacing w:val="-1"/>
          </w:rPr>
          <w:delText>ee</w:delText>
        </w:r>
        <w:r w:rsidDel="00666413">
          <w:delText>l</w:delText>
        </w:r>
        <w:r w:rsidDel="00666413">
          <w:rPr>
            <w:spacing w:val="-1"/>
          </w:rPr>
          <w:delText>e</w:delText>
        </w:r>
        <w:r w:rsidDel="00666413">
          <w:delText>r</w:delText>
        </w:r>
        <w:r w:rsidDel="00666413">
          <w:rPr>
            <w:spacing w:val="-1"/>
          </w:rPr>
          <w:delText>s</w:delText>
        </w:r>
        <w:r w:rsidDel="00666413">
          <w:delText>)</w:delText>
        </w:r>
      </w:del>
      <w:r>
        <w:rPr>
          <w:spacing w:val="2"/>
        </w:rPr>
        <w:t xml:space="preserve"> </w:t>
      </w:r>
      <w:r>
        <w:rPr>
          <w:spacing w:val="1"/>
        </w:rPr>
        <w:t>no</w:t>
      </w:r>
      <w:r>
        <w:t xml:space="preserve">t </w:t>
      </w:r>
      <w:r>
        <w:rPr>
          <w:spacing w:val="1"/>
        </w:rPr>
        <w:t>s</w:t>
      </w:r>
      <w:r>
        <w:rPr>
          <w:spacing w:val="-2"/>
        </w:rPr>
        <w:t>a</w:t>
      </w:r>
      <w:r>
        <w:rPr>
          <w:spacing w:val="1"/>
        </w:rPr>
        <w:t>t</w:t>
      </w:r>
      <w:r>
        <w:t>i</w:t>
      </w:r>
      <w:r>
        <w:rPr>
          <w:spacing w:val="-1"/>
        </w:rPr>
        <w:t>s</w:t>
      </w:r>
      <w:r>
        <w:t>f</w:t>
      </w:r>
      <w:r>
        <w:rPr>
          <w:spacing w:val="-1"/>
        </w:rPr>
        <w:t>y</w:t>
      </w:r>
      <w:r>
        <w:t>i</w:t>
      </w:r>
      <w:r>
        <w:rPr>
          <w:spacing w:val="-1"/>
        </w:rPr>
        <w:t>n</w:t>
      </w:r>
      <w:r>
        <w:t>g</w:t>
      </w:r>
      <w:r>
        <w:rPr>
          <w:spacing w:val="1"/>
        </w:rPr>
        <w:t xml:space="preserve"> th</w:t>
      </w:r>
      <w:r>
        <w:t>e</w:t>
      </w:r>
      <w:r>
        <w:rPr>
          <w:spacing w:val="-1"/>
        </w:rPr>
        <w:t xml:space="preserve"> </w:t>
      </w:r>
      <w:r>
        <w:rPr>
          <w:spacing w:val="1"/>
        </w:rPr>
        <w:t>r</w:t>
      </w:r>
      <w:r>
        <w:rPr>
          <w:spacing w:val="-1"/>
        </w:rPr>
        <w:t>e</w:t>
      </w:r>
      <w:r>
        <w:rPr>
          <w:spacing w:val="1"/>
        </w:rPr>
        <w:t>qu</w:t>
      </w:r>
      <w:r>
        <w:rPr>
          <w:spacing w:val="-1"/>
        </w:rPr>
        <w:t>i</w:t>
      </w:r>
      <w:r>
        <w:rPr>
          <w:spacing w:val="1"/>
        </w:rPr>
        <w:t>re</w:t>
      </w:r>
      <w:r>
        <w:rPr>
          <w:spacing w:val="-2"/>
        </w:rPr>
        <w:t>m</w:t>
      </w:r>
      <w:r>
        <w:rPr>
          <w:spacing w:val="-1"/>
        </w:rPr>
        <w:t>e</w:t>
      </w:r>
      <w:r>
        <w:rPr>
          <w:spacing w:val="1"/>
        </w:rPr>
        <w:t>nt</w:t>
      </w:r>
      <w:r>
        <w:t>s</w:t>
      </w:r>
      <w:r>
        <w:rPr>
          <w:spacing w:val="1"/>
        </w:rPr>
        <w:t xml:space="preserve"> o</w:t>
      </w:r>
      <w:r>
        <w:t>f</w:t>
      </w:r>
      <w:r>
        <w:rPr>
          <w:spacing w:val="1"/>
        </w:rPr>
        <w:t xml:space="preserve"> </w:t>
      </w:r>
      <w:r>
        <w:t>t</w:t>
      </w:r>
      <w:r>
        <w:rPr>
          <w:spacing w:val="1"/>
        </w:rPr>
        <w:t>h</w:t>
      </w:r>
      <w:r>
        <w:t xml:space="preserve">e </w:t>
      </w:r>
      <w:r>
        <w:rPr>
          <w:spacing w:val="-1"/>
        </w:rPr>
        <w:t>c</w:t>
      </w:r>
      <w:r>
        <w:rPr>
          <w:spacing w:val="1"/>
        </w:rPr>
        <w:t>l</w:t>
      </w:r>
      <w:r>
        <w:rPr>
          <w:spacing w:val="-1"/>
        </w:rPr>
        <w:t>as</w:t>
      </w:r>
      <w:r>
        <w:t>s</w:t>
      </w:r>
      <w:r>
        <w:rPr>
          <w:spacing w:val="1"/>
        </w:rPr>
        <w:t xml:space="preserve"> bu</w:t>
      </w:r>
      <w:r>
        <w:t>t</w:t>
      </w:r>
      <w:r>
        <w:rPr>
          <w:spacing w:val="3"/>
        </w:rPr>
        <w:t xml:space="preserve"> </w:t>
      </w:r>
      <w:r>
        <w:rPr>
          <w:spacing w:val="-2"/>
        </w:rPr>
        <w:t>m</w:t>
      </w:r>
      <w:r>
        <w:rPr>
          <w:spacing w:val="1"/>
        </w:rPr>
        <w:t>e</w:t>
      </w:r>
      <w:r>
        <w:rPr>
          <w:spacing w:val="-2"/>
        </w:rPr>
        <w:t>e</w:t>
      </w:r>
      <w:r>
        <w:rPr>
          <w:spacing w:val="1"/>
        </w:rPr>
        <w:t>t</w:t>
      </w:r>
      <w:r>
        <w:t>i</w:t>
      </w:r>
      <w:r>
        <w:rPr>
          <w:spacing w:val="1"/>
        </w:rPr>
        <w:t>n</w:t>
      </w:r>
      <w:r>
        <w:t>g</w:t>
      </w:r>
      <w:r>
        <w:rPr>
          <w:spacing w:val="1"/>
        </w:rPr>
        <w:t xml:space="preserve"> </w:t>
      </w:r>
      <w:r>
        <w:rPr>
          <w:spacing w:val="-1"/>
        </w:rPr>
        <w:t>t</w:t>
      </w:r>
      <w:r>
        <w:rPr>
          <w:spacing w:val="1"/>
        </w:rPr>
        <w:t>hos</w:t>
      </w:r>
      <w:r>
        <w:t xml:space="preserve">e </w:t>
      </w:r>
      <w:r>
        <w:rPr>
          <w:spacing w:val="1"/>
        </w:rPr>
        <w:t>o</w:t>
      </w:r>
      <w:r>
        <w:t>f</w:t>
      </w:r>
      <w:r>
        <w:rPr>
          <w:spacing w:val="1"/>
        </w:rPr>
        <w:t xml:space="preserve"> </w:t>
      </w:r>
      <w:r>
        <w:rPr>
          <w:spacing w:val="-1"/>
        </w:rPr>
        <w:t>C</w:t>
      </w:r>
      <w:r>
        <w:t>l</w:t>
      </w:r>
      <w:r>
        <w:rPr>
          <w:spacing w:val="-1"/>
        </w:rPr>
        <w:t>a</w:t>
      </w:r>
      <w:r>
        <w:t>ss II</w:t>
      </w:r>
      <w:r>
        <w:rPr>
          <w:spacing w:val="3"/>
        </w:rPr>
        <w:t xml:space="preserve"> </w:t>
      </w:r>
      <w:r>
        <w:t>is</w:t>
      </w:r>
      <w:r>
        <w:rPr>
          <w:spacing w:val="1"/>
        </w:rPr>
        <w:t xml:space="preserve"> </w:t>
      </w:r>
      <w:r>
        <w:rPr>
          <w:spacing w:val="-2"/>
        </w:rPr>
        <w:t>a</w:t>
      </w:r>
      <w:r>
        <w:rPr>
          <w:spacing w:val="1"/>
        </w:rPr>
        <w:t>llo</w:t>
      </w:r>
      <w:r>
        <w:rPr>
          <w:spacing w:val="-2"/>
        </w:rPr>
        <w:t>w</w:t>
      </w:r>
      <w:r>
        <w:rPr>
          <w:spacing w:val="-1"/>
        </w:rPr>
        <w:t>e</w:t>
      </w:r>
      <w:r>
        <w:t>d.</w:t>
      </w:r>
      <w:r>
        <w:rPr>
          <w:spacing w:val="1"/>
        </w:rPr>
        <w:t xml:space="preserve"> </w:t>
      </w:r>
      <w:r>
        <w:t>W</w:t>
      </w:r>
      <w:r>
        <w:rPr>
          <w:spacing w:val="1"/>
        </w:rPr>
        <w:t>i</w:t>
      </w:r>
      <w:r>
        <w:rPr>
          <w:spacing w:val="-1"/>
        </w:rPr>
        <w:t>th</w:t>
      </w:r>
      <w:r>
        <w:t>in</w:t>
      </w:r>
      <w:r>
        <w:rPr>
          <w:spacing w:val="3"/>
        </w:rPr>
        <w:t xml:space="preserve"> </w:t>
      </w:r>
      <w:r>
        <w:t>t</w:t>
      </w:r>
      <w:r>
        <w:rPr>
          <w:spacing w:val="-1"/>
        </w:rPr>
        <w:t>h</w:t>
      </w:r>
      <w:r>
        <w:t>is t</w:t>
      </w:r>
      <w:r>
        <w:rPr>
          <w:spacing w:val="-1"/>
        </w:rPr>
        <w:t>o</w:t>
      </w:r>
      <w:r>
        <w:rPr>
          <w:spacing w:val="1"/>
        </w:rPr>
        <w:t>l</w:t>
      </w:r>
      <w:r>
        <w:rPr>
          <w:spacing w:val="-2"/>
        </w:rPr>
        <w:t>e</w:t>
      </w:r>
      <w:r>
        <w:t>r</w:t>
      </w:r>
      <w:r>
        <w:rPr>
          <w:spacing w:val="-1"/>
        </w:rPr>
        <w:t>a</w:t>
      </w:r>
      <w:r>
        <w:t>n</w:t>
      </w:r>
      <w:r>
        <w:rPr>
          <w:spacing w:val="-1"/>
        </w:rPr>
        <w:t>c</w:t>
      </w:r>
      <w:r>
        <w:t>e</w:t>
      </w:r>
      <w:r>
        <w:rPr>
          <w:spacing w:val="18"/>
        </w:rPr>
        <w:t xml:space="preserve"> </w:t>
      </w:r>
      <w:r>
        <w:t>not</w:t>
      </w:r>
      <w:r>
        <w:rPr>
          <w:spacing w:val="20"/>
        </w:rPr>
        <w:t xml:space="preserve"> </w:t>
      </w:r>
      <w:r>
        <w:rPr>
          <w:spacing w:val="-2"/>
        </w:rPr>
        <w:t>m</w:t>
      </w:r>
      <w:r>
        <w:t>o</w:t>
      </w:r>
      <w:r>
        <w:rPr>
          <w:spacing w:val="-1"/>
        </w:rPr>
        <w:t>r</w:t>
      </w:r>
      <w:r>
        <w:t>e</w:t>
      </w:r>
      <w:r>
        <w:rPr>
          <w:spacing w:val="20"/>
        </w:rPr>
        <w:t xml:space="preserve"> </w:t>
      </w:r>
      <w:r>
        <w:t>th</w:t>
      </w:r>
      <w:r>
        <w:rPr>
          <w:spacing w:val="-1"/>
        </w:rPr>
        <w:t>a</w:t>
      </w:r>
      <w:r>
        <w:t>n</w:t>
      </w:r>
      <w:r>
        <w:rPr>
          <w:spacing w:val="20"/>
        </w:rPr>
        <w:t xml:space="preserve"> </w:t>
      </w:r>
      <w:r>
        <w:t>1</w:t>
      </w:r>
      <w:r>
        <w:rPr>
          <w:spacing w:val="20"/>
        </w:rPr>
        <w:t xml:space="preserve"> </w:t>
      </w:r>
      <w:r>
        <w:rPr>
          <w:spacing w:val="-1"/>
        </w:rPr>
        <w:t>pe</w:t>
      </w:r>
      <w:r>
        <w:t>r</w:t>
      </w:r>
      <w:r>
        <w:rPr>
          <w:spacing w:val="21"/>
        </w:rPr>
        <w:t xml:space="preserve"> </w:t>
      </w:r>
      <w:r>
        <w:rPr>
          <w:spacing w:val="-1"/>
        </w:rPr>
        <w:t>ce</w:t>
      </w:r>
      <w:r>
        <w:rPr>
          <w:spacing w:val="1"/>
        </w:rPr>
        <w:t>n</w:t>
      </w:r>
      <w:r>
        <w:t>t</w:t>
      </w:r>
      <w:r>
        <w:rPr>
          <w:spacing w:val="20"/>
        </w:rPr>
        <w:t xml:space="preserve"> </w:t>
      </w:r>
      <w:r>
        <w:t>in</w:t>
      </w:r>
      <w:r>
        <w:rPr>
          <w:spacing w:val="20"/>
        </w:rPr>
        <w:t xml:space="preserve"> </w:t>
      </w:r>
      <w:r>
        <w:rPr>
          <w:spacing w:val="-1"/>
        </w:rPr>
        <w:t>t</w:t>
      </w:r>
      <w:r>
        <w:t>o</w:t>
      </w:r>
      <w:r>
        <w:rPr>
          <w:spacing w:val="1"/>
        </w:rPr>
        <w:t>t</w:t>
      </w:r>
      <w:r>
        <w:rPr>
          <w:spacing w:val="-2"/>
        </w:rPr>
        <w:t>a</w:t>
      </w:r>
      <w:r>
        <w:t>l</w:t>
      </w:r>
      <w:r>
        <w:rPr>
          <w:spacing w:val="21"/>
        </w:rPr>
        <w:t xml:space="preserve"> </w:t>
      </w:r>
      <w:r>
        <w:rPr>
          <w:spacing w:val="-2"/>
        </w:rPr>
        <w:t>m</w:t>
      </w:r>
      <w:r>
        <w:rPr>
          <w:spacing w:val="-1"/>
        </w:rPr>
        <w:t>a</w:t>
      </w:r>
      <w:r>
        <w:t>y</w:t>
      </w:r>
      <w:r>
        <w:rPr>
          <w:spacing w:val="21"/>
        </w:rPr>
        <w:t xml:space="preserve"> </w:t>
      </w:r>
      <w:r>
        <w:rPr>
          <w:spacing w:val="-1"/>
        </w:rPr>
        <w:t>c</w:t>
      </w:r>
      <w:r>
        <w:t>o</w:t>
      </w:r>
      <w:r>
        <w:rPr>
          <w:spacing w:val="-1"/>
        </w:rPr>
        <w:t>ns</w:t>
      </w:r>
      <w:r>
        <w:rPr>
          <w:spacing w:val="1"/>
        </w:rPr>
        <w:t>i</w:t>
      </w:r>
      <w:r>
        <w:rPr>
          <w:spacing w:val="-1"/>
        </w:rPr>
        <w:t>s</w:t>
      </w:r>
      <w:r>
        <w:t>t</w:t>
      </w:r>
      <w:r>
        <w:rPr>
          <w:spacing w:val="20"/>
        </w:rPr>
        <w:t xml:space="preserve"> </w:t>
      </w:r>
      <w:r>
        <w:rPr>
          <w:spacing w:val="-1"/>
        </w:rPr>
        <w:t>o</w:t>
      </w:r>
      <w:r>
        <w:t>f</w:t>
      </w:r>
      <w:r>
        <w:rPr>
          <w:spacing w:val="20"/>
        </w:rPr>
        <w:t xml:space="preserve"> </w:t>
      </w:r>
      <w:r>
        <w:t>p</w:t>
      </w:r>
      <w:r>
        <w:rPr>
          <w:spacing w:val="-1"/>
        </w:rPr>
        <w:t>r</w:t>
      </w:r>
      <w:r>
        <w:t>od</w:t>
      </w:r>
      <w:r>
        <w:rPr>
          <w:spacing w:val="-1"/>
        </w:rPr>
        <w:t>uc</w:t>
      </w:r>
      <w:r>
        <w:t>e</w:t>
      </w:r>
      <w:r>
        <w:rPr>
          <w:spacing w:val="18"/>
        </w:rPr>
        <w:t xml:space="preserve"> </w:t>
      </w:r>
      <w:r>
        <w:t>s</w:t>
      </w:r>
      <w:r>
        <w:rPr>
          <w:spacing w:val="-1"/>
        </w:rPr>
        <w:t>a</w:t>
      </w:r>
      <w:r>
        <w:t>t</w:t>
      </w:r>
      <w:r>
        <w:rPr>
          <w:spacing w:val="1"/>
        </w:rPr>
        <w:t>i</w:t>
      </w:r>
      <w:r>
        <w:rPr>
          <w:spacing w:val="-1"/>
        </w:rPr>
        <w:t>s</w:t>
      </w:r>
      <w:r>
        <w:t>f</w:t>
      </w:r>
      <w:r>
        <w:rPr>
          <w:spacing w:val="-1"/>
        </w:rPr>
        <w:t>yi</w:t>
      </w:r>
      <w:r>
        <w:t>ng</w:t>
      </w:r>
      <w:r>
        <w:rPr>
          <w:spacing w:val="18"/>
        </w:rPr>
        <w:t xml:space="preserve"> </w:t>
      </w:r>
      <w:r>
        <w:t>n</w:t>
      </w:r>
      <w:r>
        <w:rPr>
          <w:spacing w:val="-1"/>
        </w:rPr>
        <w:t>e</w:t>
      </w:r>
      <w:r>
        <w:t>ith</w:t>
      </w:r>
      <w:r>
        <w:rPr>
          <w:spacing w:val="-2"/>
        </w:rPr>
        <w:t>e</w:t>
      </w:r>
      <w:r>
        <w:t>r</w:t>
      </w:r>
      <w:r>
        <w:rPr>
          <w:spacing w:val="21"/>
        </w:rPr>
        <w:t xml:space="preserve"> </w:t>
      </w:r>
      <w:r>
        <w:rPr>
          <w:spacing w:val="-1"/>
        </w:rPr>
        <w:t>t</w:t>
      </w:r>
      <w:r>
        <w:rPr>
          <w:spacing w:val="2"/>
        </w:rPr>
        <w:t>h</w:t>
      </w:r>
      <w:r>
        <w:t>e r</w:t>
      </w:r>
      <w:r>
        <w:rPr>
          <w:spacing w:val="-1"/>
        </w:rPr>
        <w:t>e</w:t>
      </w:r>
      <w:r>
        <w:t>q</w:t>
      </w:r>
      <w:r>
        <w:rPr>
          <w:spacing w:val="-1"/>
        </w:rPr>
        <w:t>u</w:t>
      </w:r>
      <w:r>
        <w:t>ir</w:t>
      </w:r>
      <w:r>
        <w:rPr>
          <w:spacing w:val="-1"/>
        </w:rPr>
        <w:t>e</w:t>
      </w:r>
      <w:r>
        <w:t>m</w:t>
      </w:r>
      <w:r>
        <w:rPr>
          <w:spacing w:val="-1"/>
        </w:rPr>
        <w:t>e</w:t>
      </w:r>
      <w:r>
        <w:rPr>
          <w:spacing w:val="1"/>
        </w:rPr>
        <w:t>n</w:t>
      </w:r>
      <w:r>
        <w:t>ts</w:t>
      </w:r>
      <w:r>
        <w:rPr>
          <w:spacing w:val="1"/>
        </w:rPr>
        <w:t xml:space="preserve"> </w:t>
      </w:r>
      <w:r>
        <w:rPr>
          <w:spacing w:val="-1"/>
        </w:rPr>
        <w:t>o</w:t>
      </w:r>
      <w:r>
        <w:t>f</w:t>
      </w:r>
      <w:r>
        <w:rPr>
          <w:spacing w:val="2"/>
        </w:rPr>
        <w:t xml:space="preserve"> </w:t>
      </w:r>
      <w:r>
        <w:rPr>
          <w:spacing w:val="-1"/>
        </w:rPr>
        <w:t>C</w:t>
      </w:r>
      <w:r>
        <w:t>l</w:t>
      </w:r>
      <w:r>
        <w:rPr>
          <w:spacing w:val="-1"/>
        </w:rPr>
        <w:t>a</w:t>
      </w:r>
      <w:r>
        <w:t>ss</w:t>
      </w:r>
      <w:r>
        <w:rPr>
          <w:spacing w:val="1"/>
        </w:rPr>
        <w:t xml:space="preserve"> </w:t>
      </w:r>
      <w:r>
        <w:t>II</w:t>
      </w:r>
      <w:r>
        <w:rPr>
          <w:spacing w:val="2"/>
        </w:rPr>
        <w:t xml:space="preserve"> </w:t>
      </w:r>
      <w:r>
        <w:t>qu</w:t>
      </w:r>
      <w:r>
        <w:rPr>
          <w:spacing w:val="-2"/>
        </w:rPr>
        <w:t>a</w:t>
      </w:r>
      <w:r>
        <w:t>l</w:t>
      </w:r>
      <w:r>
        <w:rPr>
          <w:spacing w:val="-1"/>
        </w:rPr>
        <w:t>i</w:t>
      </w:r>
      <w:r>
        <w:t>ty</w:t>
      </w:r>
      <w:r>
        <w:rPr>
          <w:spacing w:val="1"/>
        </w:rPr>
        <w:t xml:space="preserve"> n</w:t>
      </w:r>
      <w:r>
        <w:rPr>
          <w:spacing w:val="-1"/>
        </w:rPr>
        <w:t>o</w:t>
      </w:r>
      <w:r>
        <w:t>r</w:t>
      </w:r>
      <w:r>
        <w:rPr>
          <w:spacing w:val="2"/>
        </w:rPr>
        <w:t xml:space="preserve"> </w:t>
      </w:r>
      <w:r>
        <w:t>the</w:t>
      </w:r>
      <w:r>
        <w:rPr>
          <w:spacing w:val="1"/>
        </w:rPr>
        <w:t xml:space="preserve"> </w:t>
      </w:r>
      <w:r>
        <w:rPr>
          <w:spacing w:val="-2"/>
        </w:rPr>
        <w:t>m</w:t>
      </w:r>
      <w:r>
        <w:t>in</w:t>
      </w:r>
      <w:r>
        <w:rPr>
          <w:spacing w:val="-1"/>
        </w:rPr>
        <w:t>i</w:t>
      </w:r>
      <w:r>
        <w:rPr>
          <w:spacing w:val="-2"/>
        </w:rPr>
        <w:t>m</w:t>
      </w:r>
      <w:r>
        <w:rPr>
          <w:spacing w:val="2"/>
        </w:rPr>
        <w:t>u</w:t>
      </w:r>
      <w:r>
        <w:t xml:space="preserve">m </w:t>
      </w:r>
      <w:r>
        <w:rPr>
          <w:spacing w:val="2"/>
        </w:rPr>
        <w:t>r</w:t>
      </w:r>
      <w:r>
        <w:rPr>
          <w:spacing w:val="-2"/>
        </w:rPr>
        <w:t>e</w:t>
      </w:r>
      <w:r>
        <w:t>quir</w:t>
      </w:r>
      <w:r>
        <w:rPr>
          <w:spacing w:val="-1"/>
        </w:rPr>
        <w:t>e</w:t>
      </w:r>
      <w:r>
        <w:t>m</w:t>
      </w:r>
      <w:r>
        <w:rPr>
          <w:spacing w:val="-1"/>
        </w:rPr>
        <w:t>en</w:t>
      </w:r>
      <w:r>
        <w:rPr>
          <w:spacing w:val="1"/>
        </w:rPr>
        <w:t>t</w:t>
      </w:r>
      <w:r>
        <w:rPr>
          <w:spacing w:val="-1"/>
        </w:rPr>
        <w:t>s</w:t>
      </w:r>
      <w:r>
        <w:t>,</w:t>
      </w:r>
      <w:r>
        <w:rPr>
          <w:spacing w:val="1"/>
        </w:rPr>
        <w:t xml:space="preserve"> o</w:t>
      </w:r>
      <w:r>
        <w:t>r</w:t>
      </w:r>
      <w:r>
        <w:rPr>
          <w:spacing w:val="1"/>
        </w:rPr>
        <w:t xml:space="preserve"> o</w:t>
      </w:r>
      <w:r>
        <w:t>f</w:t>
      </w:r>
      <w:r>
        <w:rPr>
          <w:spacing w:val="2"/>
        </w:rPr>
        <w:t xml:space="preserve"> </w:t>
      </w:r>
      <w:r>
        <w:rPr>
          <w:spacing w:val="-1"/>
        </w:rPr>
        <w:t>pr</w:t>
      </w:r>
      <w:r>
        <w:rPr>
          <w:spacing w:val="1"/>
        </w:rPr>
        <w:t>o</w:t>
      </w:r>
      <w:r>
        <w:rPr>
          <w:spacing w:val="-1"/>
        </w:rPr>
        <w:t>d</w:t>
      </w:r>
      <w:r>
        <w:rPr>
          <w:spacing w:val="1"/>
        </w:rPr>
        <w:t>u</w:t>
      </w:r>
      <w:r>
        <w:rPr>
          <w:spacing w:val="-1"/>
        </w:rPr>
        <w:t>c</w:t>
      </w:r>
      <w:r>
        <w:t>e</w:t>
      </w:r>
      <w:r>
        <w:rPr>
          <w:spacing w:val="1"/>
        </w:rPr>
        <w:t xml:space="preserve"> </w:t>
      </w:r>
      <w:r>
        <w:rPr>
          <w:spacing w:val="-1"/>
        </w:rPr>
        <w:t>a</w:t>
      </w:r>
      <w:r>
        <w:t>ff</w:t>
      </w:r>
      <w:r>
        <w:rPr>
          <w:spacing w:val="-1"/>
        </w:rPr>
        <w:t>ec</w:t>
      </w:r>
      <w:r>
        <w:t>t</w:t>
      </w:r>
      <w:r>
        <w:rPr>
          <w:spacing w:val="-1"/>
        </w:rPr>
        <w:t>e</w:t>
      </w:r>
      <w:r>
        <w:t>d</w:t>
      </w:r>
      <w:r>
        <w:rPr>
          <w:spacing w:val="2"/>
        </w:rPr>
        <w:t xml:space="preserve"> </w:t>
      </w:r>
      <w:r>
        <w:rPr>
          <w:spacing w:val="1"/>
        </w:rPr>
        <w:t>b</w:t>
      </w:r>
      <w:r>
        <w:t xml:space="preserve">y </w:t>
      </w:r>
      <w:r>
        <w:rPr>
          <w:spacing w:val="1"/>
        </w:rPr>
        <w:t>d</w:t>
      </w:r>
      <w:r>
        <w:rPr>
          <w:spacing w:val="-1"/>
        </w:rPr>
        <w:t>eca</w:t>
      </w:r>
      <w:r>
        <w:rPr>
          <w:spacing w:val="1"/>
        </w:rPr>
        <w:t>y</w:t>
      </w:r>
      <w:r>
        <w:t>.</w:t>
      </w:r>
    </w:p>
    <w:p w14:paraId="7AFD40EB" w14:textId="77777777" w:rsidR="00D41C24" w:rsidRDefault="00D41C24" w:rsidP="00D41C24">
      <w:pPr>
        <w:pStyle w:val="H23G"/>
      </w:pPr>
      <w:r>
        <w:tab/>
        <w:t>(</w:t>
      </w:r>
      <w:r>
        <w:rPr>
          <w:spacing w:val="-1"/>
        </w:rPr>
        <w:t>i</w:t>
      </w:r>
      <w:r>
        <w:t>ii)</w:t>
      </w:r>
      <w:r>
        <w:tab/>
        <w:t>Cl</w:t>
      </w:r>
      <w:r>
        <w:rPr>
          <w:spacing w:val="1"/>
        </w:rPr>
        <w:t>a</w:t>
      </w:r>
      <w:r>
        <w:t>ss</w:t>
      </w:r>
      <w:r>
        <w:rPr>
          <w:spacing w:val="-1"/>
        </w:rPr>
        <w:t xml:space="preserve"> </w:t>
      </w:r>
      <w:r>
        <w:t>II</w:t>
      </w:r>
    </w:p>
    <w:p w14:paraId="60B0660A" w14:textId="77777777" w:rsidR="00D41C24" w:rsidRDefault="00D41C24" w:rsidP="001C56C8">
      <w:pPr>
        <w:pStyle w:val="SingleTxtG"/>
      </w:pPr>
      <w:r>
        <w:t>A</w:t>
      </w:r>
      <w:r>
        <w:rPr>
          <w:spacing w:val="-2"/>
        </w:rPr>
        <w:t xml:space="preserve"> </w:t>
      </w:r>
      <w:r>
        <w:t>tot</w:t>
      </w:r>
      <w:r>
        <w:rPr>
          <w:spacing w:val="-1"/>
        </w:rPr>
        <w:t>a</w:t>
      </w:r>
      <w:r>
        <w:t>l</w:t>
      </w:r>
      <w:r>
        <w:rPr>
          <w:spacing w:val="-1"/>
        </w:rPr>
        <w:t xml:space="preserve"> </w:t>
      </w:r>
      <w:r>
        <w:t>t</w:t>
      </w:r>
      <w:r>
        <w:rPr>
          <w:spacing w:val="-1"/>
        </w:rPr>
        <w:t>o</w:t>
      </w:r>
      <w:r>
        <w:rPr>
          <w:spacing w:val="1"/>
        </w:rPr>
        <w:t>l</w:t>
      </w:r>
      <w:r>
        <w:rPr>
          <w:spacing w:val="-2"/>
        </w:rPr>
        <w:t>e</w:t>
      </w:r>
      <w:r>
        <w:t>r</w:t>
      </w:r>
      <w:r>
        <w:rPr>
          <w:spacing w:val="-1"/>
        </w:rPr>
        <w:t>an</w:t>
      </w:r>
      <w:r>
        <w:rPr>
          <w:spacing w:val="1"/>
        </w:rPr>
        <w:t>c</w:t>
      </w:r>
      <w:r>
        <w:t>e</w:t>
      </w:r>
      <w:r>
        <w:rPr>
          <w:spacing w:val="-3"/>
        </w:rPr>
        <w:t xml:space="preserve"> </w:t>
      </w:r>
      <w:r>
        <w:t>of</w:t>
      </w:r>
      <w:r>
        <w:rPr>
          <w:spacing w:val="-1"/>
        </w:rPr>
        <w:t xml:space="preserve"> </w:t>
      </w:r>
      <w:r>
        <w:t>10</w:t>
      </w:r>
      <w:r>
        <w:rPr>
          <w:spacing w:val="-1"/>
        </w:rPr>
        <w:t xml:space="preserve"> </w:t>
      </w:r>
      <w:r>
        <w:t>p</w:t>
      </w:r>
      <w:r>
        <w:rPr>
          <w:spacing w:val="-1"/>
        </w:rPr>
        <w:t>e</w:t>
      </w:r>
      <w:r>
        <w:t>r</w:t>
      </w:r>
      <w:r>
        <w:rPr>
          <w:spacing w:val="-2"/>
        </w:rPr>
        <w:t xml:space="preserve"> </w:t>
      </w:r>
      <w:r>
        <w:t>c</w:t>
      </w:r>
      <w:r>
        <w:rPr>
          <w:spacing w:val="-1"/>
        </w:rPr>
        <w:t>e</w:t>
      </w:r>
      <w:r>
        <w:t>nt,</w:t>
      </w:r>
      <w:r>
        <w:rPr>
          <w:spacing w:val="-2"/>
        </w:rPr>
        <w:t xml:space="preserve"> </w:t>
      </w:r>
      <w:r>
        <w:t>by</w:t>
      </w:r>
      <w:r>
        <w:rPr>
          <w:spacing w:val="-2"/>
        </w:rPr>
        <w:t xml:space="preserve"> </w:t>
      </w:r>
      <w:r>
        <w:t>nu</w:t>
      </w:r>
      <w:r>
        <w:rPr>
          <w:spacing w:val="-2"/>
        </w:rPr>
        <w:t>m</w:t>
      </w:r>
      <w:r>
        <w:t>b</w:t>
      </w:r>
      <w:r>
        <w:rPr>
          <w:spacing w:val="-1"/>
        </w:rPr>
        <w:t>e</w:t>
      </w:r>
      <w:r>
        <w:t>r</w:t>
      </w:r>
      <w:r>
        <w:rPr>
          <w:spacing w:val="-1"/>
        </w:rPr>
        <w:t xml:space="preserve"> </w:t>
      </w:r>
      <w:r>
        <w:t>or</w:t>
      </w:r>
      <w:r>
        <w:rPr>
          <w:spacing w:val="-1"/>
        </w:rPr>
        <w:t xml:space="preserve"> </w:t>
      </w:r>
      <w:r>
        <w:t>w</w:t>
      </w:r>
      <w:r>
        <w:rPr>
          <w:spacing w:val="-1"/>
        </w:rPr>
        <w:t>e</w:t>
      </w:r>
      <w:r>
        <w:t>ig</w:t>
      </w:r>
      <w:r>
        <w:rPr>
          <w:spacing w:val="-1"/>
        </w:rPr>
        <w:t>h</w:t>
      </w:r>
      <w:r>
        <w:t>t,</w:t>
      </w:r>
      <w:r>
        <w:rPr>
          <w:spacing w:val="-2"/>
        </w:rPr>
        <w:t xml:space="preserve"> </w:t>
      </w:r>
      <w:r>
        <w:rPr>
          <w:spacing w:val="1"/>
        </w:rPr>
        <w:t>o</w:t>
      </w:r>
      <w:r>
        <w:t>f</w:t>
      </w:r>
      <w:r>
        <w:rPr>
          <w:spacing w:val="-2"/>
        </w:rPr>
        <w:t xml:space="preserve"> </w:t>
      </w:r>
      <w:r>
        <w:t>m</w:t>
      </w:r>
      <w:r>
        <w:rPr>
          <w:spacing w:val="-2"/>
        </w:rPr>
        <w:t>a</w:t>
      </w:r>
      <w:r>
        <w:t>nd</w:t>
      </w:r>
      <w:r>
        <w:rPr>
          <w:spacing w:val="-1"/>
        </w:rPr>
        <w:t>a</w:t>
      </w:r>
      <w:r>
        <w:t>ri</w:t>
      </w:r>
      <w:r>
        <w:rPr>
          <w:spacing w:val="1"/>
        </w:rPr>
        <w:t>n</w:t>
      </w:r>
      <w:r>
        <w:t>s</w:t>
      </w:r>
      <w:r>
        <w:rPr>
          <w:spacing w:val="-1"/>
        </w:rPr>
        <w:t xml:space="preserve"> </w:t>
      </w:r>
      <w:del w:id="228" w:author="Stephen Hatem" w:date="2019-05-14T13:59:00Z">
        <w:r w:rsidDel="00666413">
          <w:delText>(</w:delText>
        </w:r>
        <w:r w:rsidDel="00666413">
          <w:rPr>
            <w:spacing w:val="-1"/>
          </w:rPr>
          <w:delText>ea</w:delText>
        </w:r>
        <w:r w:rsidDel="00666413">
          <w:delText>sy</w:delText>
        </w:r>
        <w:r w:rsidDel="00666413">
          <w:rPr>
            <w:spacing w:val="-1"/>
          </w:rPr>
          <w:delText xml:space="preserve"> </w:delText>
        </w:r>
        <w:r w:rsidDel="00666413">
          <w:rPr>
            <w:spacing w:val="1"/>
          </w:rPr>
          <w:delText>p</w:delText>
        </w:r>
        <w:r w:rsidDel="00666413">
          <w:rPr>
            <w:spacing w:val="-1"/>
          </w:rPr>
          <w:delText>ee</w:delText>
        </w:r>
        <w:r w:rsidDel="00666413">
          <w:delText>l</w:delText>
        </w:r>
        <w:r w:rsidDel="00666413">
          <w:rPr>
            <w:spacing w:val="-1"/>
          </w:rPr>
          <w:delText>e</w:delText>
        </w:r>
        <w:r w:rsidDel="00666413">
          <w:delText>r</w:delText>
        </w:r>
        <w:r w:rsidDel="00666413">
          <w:rPr>
            <w:spacing w:val="-1"/>
          </w:rPr>
          <w:delText>s</w:delText>
        </w:r>
        <w:r w:rsidDel="00666413">
          <w:delText>)</w:delText>
        </w:r>
      </w:del>
      <w:r>
        <w:rPr>
          <w:spacing w:val="-1"/>
        </w:rPr>
        <w:t xml:space="preserve"> </w:t>
      </w:r>
      <w:r>
        <w:rPr>
          <w:spacing w:val="2"/>
        </w:rPr>
        <w:t>s</w:t>
      </w:r>
      <w:r>
        <w:rPr>
          <w:spacing w:val="-1"/>
        </w:rPr>
        <w:t>a</w:t>
      </w:r>
      <w:r>
        <w:t>t</w:t>
      </w:r>
      <w:r>
        <w:rPr>
          <w:spacing w:val="1"/>
        </w:rPr>
        <w:t>i</w:t>
      </w:r>
      <w:r>
        <w:rPr>
          <w:spacing w:val="-1"/>
        </w:rPr>
        <w:t>s</w:t>
      </w:r>
      <w:r>
        <w:t>f</w:t>
      </w:r>
      <w:r>
        <w:rPr>
          <w:spacing w:val="-1"/>
        </w:rPr>
        <w:t>yi</w:t>
      </w:r>
      <w:r>
        <w:rPr>
          <w:spacing w:val="1"/>
        </w:rPr>
        <w:t>n</w:t>
      </w:r>
      <w:r>
        <w:t>g n</w:t>
      </w:r>
      <w:r>
        <w:rPr>
          <w:spacing w:val="-1"/>
        </w:rPr>
        <w:t>e</w:t>
      </w:r>
      <w:r>
        <w:t>i</w:t>
      </w:r>
      <w:r>
        <w:rPr>
          <w:spacing w:val="-1"/>
        </w:rPr>
        <w:t>t</w:t>
      </w:r>
      <w:r>
        <w:t>h</w:t>
      </w:r>
      <w:r>
        <w:rPr>
          <w:spacing w:val="-1"/>
        </w:rPr>
        <w:t>e</w:t>
      </w:r>
      <w:r>
        <w:t>r</w:t>
      </w:r>
      <w:r>
        <w:rPr>
          <w:spacing w:val="1"/>
        </w:rPr>
        <w:t xml:space="preserve"> t</w:t>
      </w:r>
      <w:r>
        <w:rPr>
          <w:spacing w:val="-1"/>
        </w:rPr>
        <w:t>h</w:t>
      </w:r>
      <w:r>
        <w:t>e</w:t>
      </w:r>
      <w:r>
        <w:rPr>
          <w:spacing w:val="1"/>
        </w:rPr>
        <w:t xml:space="preserve"> </w:t>
      </w:r>
      <w:r>
        <w:t>r</w:t>
      </w:r>
      <w:r>
        <w:rPr>
          <w:spacing w:val="-1"/>
        </w:rPr>
        <w:t>e</w:t>
      </w:r>
      <w:r>
        <w:t>qu</w:t>
      </w:r>
      <w:r>
        <w:rPr>
          <w:spacing w:val="-1"/>
        </w:rPr>
        <w:t>i</w:t>
      </w:r>
      <w:r>
        <w:t>re</w:t>
      </w:r>
      <w:r>
        <w:rPr>
          <w:spacing w:val="-2"/>
        </w:rPr>
        <w:t>m</w:t>
      </w:r>
      <w:r>
        <w:rPr>
          <w:spacing w:val="-1"/>
        </w:rPr>
        <w:t>e</w:t>
      </w:r>
      <w:r>
        <w:t>nts</w:t>
      </w:r>
      <w:r>
        <w:rPr>
          <w:spacing w:val="1"/>
        </w:rPr>
        <w:t xml:space="preserve"> </w:t>
      </w:r>
      <w:r>
        <w:t>of</w:t>
      </w:r>
      <w:r>
        <w:rPr>
          <w:spacing w:val="2"/>
        </w:rPr>
        <w:t xml:space="preserve"> </w:t>
      </w:r>
      <w:r>
        <w:t>t</w:t>
      </w:r>
      <w:r>
        <w:rPr>
          <w:spacing w:val="-1"/>
        </w:rPr>
        <w:t>h</w:t>
      </w:r>
      <w:r>
        <w:t>e</w:t>
      </w:r>
      <w:r>
        <w:rPr>
          <w:spacing w:val="2"/>
        </w:rPr>
        <w:t xml:space="preserve"> </w:t>
      </w:r>
      <w:r>
        <w:rPr>
          <w:spacing w:val="-2"/>
        </w:rPr>
        <w:t>c</w:t>
      </w:r>
      <w:r>
        <w:rPr>
          <w:spacing w:val="1"/>
        </w:rPr>
        <w:t>l</w:t>
      </w:r>
      <w:r>
        <w:rPr>
          <w:spacing w:val="-2"/>
        </w:rPr>
        <w:t>a</w:t>
      </w:r>
      <w:r>
        <w:t>ss</w:t>
      </w:r>
      <w:r>
        <w:rPr>
          <w:spacing w:val="2"/>
        </w:rPr>
        <w:t xml:space="preserve"> </w:t>
      </w:r>
      <w:r>
        <w:t>nor</w:t>
      </w:r>
      <w:r>
        <w:rPr>
          <w:spacing w:val="1"/>
        </w:rPr>
        <w:t xml:space="preserve"> </w:t>
      </w:r>
      <w:r>
        <w:t>the</w:t>
      </w:r>
      <w:r>
        <w:rPr>
          <w:spacing w:val="1"/>
        </w:rPr>
        <w:t xml:space="preserve"> </w:t>
      </w:r>
      <w:r>
        <w:rPr>
          <w:spacing w:val="-2"/>
        </w:rPr>
        <w:t>m</w:t>
      </w:r>
      <w:r>
        <w:t>ini</w:t>
      </w:r>
      <w:r>
        <w:rPr>
          <w:spacing w:val="-2"/>
        </w:rPr>
        <w:t>m</w:t>
      </w:r>
      <w:r>
        <w:rPr>
          <w:spacing w:val="2"/>
        </w:rPr>
        <w:t>u</w:t>
      </w:r>
      <w:r>
        <w:t xml:space="preserve">m </w:t>
      </w:r>
      <w:r>
        <w:rPr>
          <w:spacing w:val="2"/>
        </w:rPr>
        <w:t>r</w:t>
      </w:r>
      <w:r>
        <w:rPr>
          <w:spacing w:val="-1"/>
        </w:rPr>
        <w:t>eq</w:t>
      </w:r>
      <w:r>
        <w:t>uir</w:t>
      </w:r>
      <w:r>
        <w:rPr>
          <w:spacing w:val="-2"/>
        </w:rPr>
        <w:t>e</w:t>
      </w:r>
      <w:r>
        <w:t>m</w:t>
      </w:r>
      <w:r>
        <w:rPr>
          <w:spacing w:val="-1"/>
        </w:rPr>
        <w:t>e</w:t>
      </w:r>
      <w:r>
        <w:t>nts</w:t>
      </w:r>
      <w:r>
        <w:rPr>
          <w:spacing w:val="1"/>
        </w:rPr>
        <w:t xml:space="preserve"> </w:t>
      </w:r>
      <w:r>
        <w:t>is</w:t>
      </w:r>
      <w:r>
        <w:rPr>
          <w:spacing w:val="2"/>
        </w:rPr>
        <w:t xml:space="preserve"> </w:t>
      </w:r>
      <w:r>
        <w:rPr>
          <w:spacing w:val="-1"/>
        </w:rPr>
        <w:t>a</w:t>
      </w:r>
      <w:r>
        <w:t>llow</w:t>
      </w:r>
      <w:r>
        <w:rPr>
          <w:spacing w:val="-1"/>
        </w:rPr>
        <w:t>e</w:t>
      </w:r>
      <w:r>
        <w:t>d.</w:t>
      </w:r>
      <w:r>
        <w:rPr>
          <w:spacing w:val="2"/>
        </w:rPr>
        <w:t xml:space="preserve"> </w:t>
      </w:r>
      <w:r>
        <w:t>Wit</w:t>
      </w:r>
      <w:r>
        <w:rPr>
          <w:spacing w:val="-1"/>
        </w:rPr>
        <w:t>h</w:t>
      </w:r>
      <w:r>
        <w:t>in</w:t>
      </w:r>
      <w:r>
        <w:rPr>
          <w:spacing w:val="2"/>
        </w:rPr>
        <w:t xml:space="preserve"> </w:t>
      </w:r>
      <w:r>
        <w:rPr>
          <w:spacing w:val="-1"/>
        </w:rPr>
        <w:t>t</w:t>
      </w:r>
      <w:r>
        <w:t>h</w:t>
      </w:r>
      <w:r>
        <w:rPr>
          <w:spacing w:val="-1"/>
        </w:rPr>
        <w:t>i</w:t>
      </w:r>
      <w:r>
        <w:t>s t</w:t>
      </w:r>
      <w:r>
        <w:rPr>
          <w:spacing w:val="-1"/>
        </w:rPr>
        <w:t>o</w:t>
      </w:r>
      <w:r>
        <w:rPr>
          <w:spacing w:val="1"/>
        </w:rPr>
        <w:t>l</w:t>
      </w:r>
      <w:r>
        <w:rPr>
          <w:spacing w:val="-2"/>
        </w:rPr>
        <w:t>e</w:t>
      </w:r>
      <w:r>
        <w:t>r</w:t>
      </w:r>
      <w:r>
        <w:rPr>
          <w:spacing w:val="-1"/>
        </w:rPr>
        <w:t>a</w:t>
      </w:r>
      <w:r>
        <w:t>n</w:t>
      </w:r>
      <w:r>
        <w:rPr>
          <w:spacing w:val="-1"/>
        </w:rPr>
        <w:t>c</w:t>
      </w:r>
      <w:r>
        <w:t>e</w:t>
      </w:r>
      <w:r>
        <w:rPr>
          <w:spacing w:val="-1"/>
        </w:rPr>
        <w:t xml:space="preserve"> </w:t>
      </w:r>
      <w:r>
        <w:t>not</w:t>
      </w:r>
      <w:r>
        <w:rPr>
          <w:spacing w:val="-1"/>
        </w:rPr>
        <w:t xml:space="preserve"> </w:t>
      </w:r>
      <w:r>
        <w:rPr>
          <w:spacing w:val="-2"/>
        </w:rPr>
        <w:t>m</w:t>
      </w:r>
      <w:r>
        <w:t>ore</w:t>
      </w:r>
      <w:r>
        <w:rPr>
          <w:spacing w:val="-1"/>
        </w:rPr>
        <w:t xml:space="preserve"> </w:t>
      </w:r>
      <w:r>
        <w:rPr>
          <w:spacing w:val="1"/>
        </w:rPr>
        <w:t>th</w:t>
      </w:r>
      <w:r>
        <w:rPr>
          <w:spacing w:val="-2"/>
        </w:rPr>
        <w:t>a</w:t>
      </w:r>
      <w:r>
        <w:t xml:space="preserve">n 2 </w:t>
      </w:r>
      <w:r>
        <w:rPr>
          <w:spacing w:val="-1"/>
        </w:rPr>
        <w:t>p</w:t>
      </w:r>
      <w:r>
        <w:t xml:space="preserve">er </w:t>
      </w:r>
      <w:r>
        <w:rPr>
          <w:spacing w:val="-1"/>
        </w:rPr>
        <w:t>ce</w:t>
      </w:r>
      <w:r>
        <w:rPr>
          <w:spacing w:val="1"/>
        </w:rPr>
        <w:t>n</w:t>
      </w:r>
      <w:r>
        <w:t>t in</w:t>
      </w:r>
      <w:r>
        <w:rPr>
          <w:spacing w:val="-1"/>
        </w:rPr>
        <w:t xml:space="preserve"> </w:t>
      </w:r>
      <w:r>
        <w:t>tot</w:t>
      </w:r>
      <w:r>
        <w:rPr>
          <w:spacing w:val="-1"/>
        </w:rPr>
        <w:t>a</w:t>
      </w:r>
      <w:r>
        <w:t xml:space="preserve">l </w:t>
      </w:r>
      <w:r>
        <w:rPr>
          <w:spacing w:val="-2"/>
        </w:rPr>
        <w:t>m</w:t>
      </w:r>
      <w:r>
        <w:t xml:space="preserve">ay </w:t>
      </w:r>
      <w:r>
        <w:rPr>
          <w:spacing w:val="-1"/>
        </w:rPr>
        <w:t>c</w:t>
      </w:r>
      <w:r>
        <w:t>on</w:t>
      </w:r>
      <w:r>
        <w:rPr>
          <w:spacing w:val="-1"/>
        </w:rPr>
        <w:t>s</w:t>
      </w:r>
      <w:r>
        <w:t>i</w:t>
      </w:r>
      <w:r>
        <w:rPr>
          <w:spacing w:val="-1"/>
        </w:rPr>
        <w:t>s</w:t>
      </w:r>
      <w:r>
        <w:t>t of</w:t>
      </w:r>
      <w:r>
        <w:rPr>
          <w:spacing w:val="-1"/>
        </w:rPr>
        <w:t xml:space="preserve"> </w:t>
      </w:r>
      <w:r>
        <w:rPr>
          <w:spacing w:val="1"/>
        </w:rPr>
        <w:t>p</w:t>
      </w:r>
      <w:r>
        <w:rPr>
          <w:spacing w:val="-1"/>
        </w:rPr>
        <w:t>r</w:t>
      </w:r>
      <w:r>
        <w:rPr>
          <w:spacing w:val="1"/>
        </w:rPr>
        <w:t>o</w:t>
      </w:r>
      <w:r>
        <w:t>d</w:t>
      </w:r>
      <w:r>
        <w:rPr>
          <w:spacing w:val="-1"/>
        </w:rPr>
        <w:t>uc</w:t>
      </w:r>
      <w:r>
        <w:t>e</w:t>
      </w:r>
      <w:r>
        <w:rPr>
          <w:spacing w:val="-1"/>
        </w:rPr>
        <w:t xml:space="preserve"> a</w:t>
      </w:r>
      <w:r>
        <w:t>ff</w:t>
      </w:r>
      <w:r>
        <w:rPr>
          <w:spacing w:val="-1"/>
        </w:rPr>
        <w:t>ec</w:t>
      </w:r>
      <w:r>
        <w:rPr>
          <w:spacing w:val="1"/>
        </w:rPr>
        <w:t>t</w:t>
      </w:r>
      <w:r>
        <w:rPr>
          <w:spacing w:val="-1"/>
        </w:rPr>
        <w:t>e</w:t>
      </w:r>
      <w:r>
        <w:t>d</w:t>
      </w:r>
      <w:r>
        <w:rPr>
          <w:spacing w:val="-1"/>
        </w:rPr>
        <w:t xml:space="preserve"> </w:t>
      </w:r>
      <w:r>
        <w:rPr>
          <w:spacing w:val="1"/>
        </w:rPr>
        <w:t>b</w:t>
      </w:r>
      <w:r>
        <w:t>y</w:t>
      </w:r>
      <w:r>
        <w:rPr>
          <w:spacing w:val="-1"/>
        </w:rPr>
        <w:t xml:space="preserve"> </w:t>
      </w:r>
      <w:r>
        <w:rPr>
          <w:spacing w:val="2"/>
        </w:rPr>
        <w:t>d</w:t>
      </w:r>
      <w:r>
        <w:rPr>
          <w:spacing w:val="-1"/>
        </w:rPr>
        <w:t>e</w:t>
      </w:r>
      <w:r>
        <w:rPr>
          <w:spacing w:val="1"/>
        </w:rPr>
        <w:t>c</w:t>
      </w:r>
      <w:r>
        <w:rPr>
          <w:spacing w:val="-2"/>
        </w:rPr>
        <w:t>a</w:t>
      </w:r>
      <w:r>
        <w:rPr>
          <w:spacing w:val="1"/>
        </w:rPr>
        <w:t>y</w:t>
      </w:r>
      <w:r>
        <w:t>.</w:t>
      </w:r>
    </w:p>
    <w:p w14:paraId="6A477269" w14:textId="77777777" w:rsidR="00D41C24" w:rsidRDefault="00D41C24" w:rsidP="00D41C24">
      <w:pPr>
        <w:pStyle w:val="H1G"/>
      </w:pPr>
      <w:r>
        <w:lastRenderedPageBreak/>
        <w:tab/>
        <w:t>B.</w:t>
      </w:r>
      <w:r>
        <w:tab/>
        <w:t>S</w:t>
      </w:r>
      <w:r>
        <w:rPr>
          <w:spacing w:val="2"/>
        </w:rPr>
        <w:t>i</w:t>
      </w:r>
      <w:r>
        <w:rPr>
          <w:spacing w:val="-2"/>
        </w:rPr>
        <w:t>z</w:t>
      </w:r>
      <w:r>
        <w:t>e</w:t>
      </w:r>
      <w:r>
        <w:rPr>
          <w:spacing w:val="-2"/>
        </w:rPr>
        <w:t xml:space="preserve"> </w:t>
      </w:r>
      <w:r>
        <w:t>tol</w:t>
      </w:r>
      <w:r>
        <w:rPr>
          <w:spacing w:val="1"/>
        </w:rPr>
        <w:t>er</w:t>
      </w:r>
      <w:r>
        <w:rPr>
          <w:spacing w:val="-1"/>
        </w:rPr>
        <w:t>a</w:t>
      </w:r>
      <w:r>
        <w:t>n</w:t>
      </w:r>
      <w:r>
        <w:rPr>
          <w:spacing w:val="1"/>
        </w:rPr>
        <w:t>c</w:t>
      </w:r>
      <w:r>
        <w:t>es</w:t>
      </w:r>
    </w:p>
    <w:p w14:paraId="51FD0BBF" w14:textId="77777777" w:rsidR="000B5E55" w:rsidRDefault="00D41C24" w:rsidP="000B5E55">
      <w:pPr>
        <w:pStyle w:val="SingleTxtG"/>
      </w:pPr>
      <w:r>
        <w:t>For</w:t>
      </w:r>
      <w:r>
        <w:rPr>
          <w:spacing w:val="1"/>
        </w:rPr>
        <w:t xml:space="preserve"> </w:t>
      </w:r>
      <w:r>
        <w:rPr>
          <w:spacing w:val="-1"/>
        </w:rPr>
        <w:t>a</w:t>
      </w:r>
      <w:r>
        <w:t>ll</w:t>
      </w:r>
      <w:r>
        <w:rPr>
          <w:spacing w:val="3"/>
        </w:rPr>
        <w:t xml:space="preserve"> </w:t>
      </w:r>
      <w:r>
        <w:rPr>
          <w:spacing w:val="-1"/>
        </w:rPr>
        <w:t>c</w:t>
      </w:r>
      <w:r>
        <w:t>l</w:t>
      </w:r>
      <w:r>
        <w:rPr>
          <w:spacing w:val="-1"/>
        </w:rPr>
        <w:t>as</w:t>
      </w:r>
      <w:r>
        <w:t>s</w:t>
      </w:r>
      <w:r>
        <w:rPr>
          <w:spacing w:val="-1"/>
        </w:rPr>
        <w:t>es</w:t>
      </w:r>
      <w:r>
        <w:t>:</w:t>
      </w:r>
      <w:r>
        <w:rPr>
          <w:spacing w:val="4"/>
        </w:rPr>
        <w:t xml:space="preserve"> </w:t>
      </w:r>
      <w:r>
        <w:t xml:space="preserve">a </w:t>
      </w:r>
      <w:r>
        <w:rPr>
          <w:spacing w:val="1"/>
        </w:rPr>
        <w:t>t</w:t>
      </w:r>
      <w:r>
        <w:t>ot</w:t>
      </w:r>
      <w:r>
        <w:rPr>
          <w:spacing w:val="-1"/>
        </w:rPr>
        <w:t>a</w:t>
      </w:r>
      <w:r>
        <w:t>l</w:t>
      </w:r>
      <w:r>
        <w:rPr>
          <w:spacing w:val="1"/>
        </w:rPr>
        <w:t xml:space="preserve"> t</w:t>
      </w:r>
      <w:r>
        <w:rPr>
          <w:spacing w:val="-1"/>
        </w:rPr>
        <w:t>o</w:t>
      </w:r>
      <w:r>
        <w:t>l</w:t>
      </w:r>
      <w:r>
        <w:rPr>
          <w:spacing w:val="-1"/>
        </w:rPr>
        <w:t>e</w:t>
      </w:r>
      <w:r>
        <w:t>r</w:t>
      </w:r>
      <w:r>
        <w:rPr>
          <w:spacing w:val="-2"/>
        </w:rPr>
        <w:t>a</w:t>
      </w:r>
      <w:r>
        <w:rPr>
          <w:spacing w:val="1"/>
        </w:rPr>
        <w:t>n</w:t>
      </w:r>
      <w:r>
        <w:t>ce</w:t>
      </w:r>
      <w:r>
        <w:rPr>
          <w:spacing w:val="1"/>
        </w:rPr>
        <w:t xml:space="preserve"> o</w:t>
      </w:r>
      <w:r>
        <w:t>f</w:t>
      </w:r>
      <w:r>
        <w:rPr>
          <w:spacing w:val="1"/>
        </w:rPr>
        <w:t xml:space="preserve"> </w:t>
      </w:r>
      <w:r>
        <w:t>10</w:t>
      </w:r>
      <w:r>
        <w:rPr>
          <w:spacing w:val="3"/>
        </w:rPr>
        <w:t xml:space="preserve"> </w:t>
      </w:r>
      <w:r>
        <w:t>p</w:t>
      </w:r>
      <w:r>
        <w:rPr>
          <w:spacing w:val="-1"/>
        </w:rPr>
        <w:t>e</w:t>
      </w:r>
      <w:r>
        <w:t>r</w:t>
      </w:r>
      <w:r>
        <w:rPr>
          <w:spacing w:val="1"/>
        </w:rPr>
        <w:t xml:space="preserve"> </w:t>
      </w:r>
      <w:r>
        <w:t>c</w:t>
      </w:r>
      <w:r>
        <w:rPr>
          <w:spacing w:val="-2"/>
        </w:rPr>
        <w:t>e</w:t>
      </w:r>
      <w:r>
        <w:t>n</w:t>
      </w:r>
      <w:r>
        <w:rPr>
          <w:spacing w:val="1"/>
        </w:rPr>
        <w:t>t</w:t>
      </w:r>
      <w:r>
        <w:t>,</w:t>
      </w:r>
      <w:r>
        <w:rPr>
          <w:spacing w:val="1"/>
        </w:rPr>
        <w:t xml:space="preserve"> </w:t>
      </w:r>
      <w:r>
        <w:t>by</w:t>
      </w:r>
      <w:r>
        <w:rPr>
          <w:spacing w:val="1"/>
        </w:rPr>
        <w:t xml:space="preserve"> </w:t>
      </w:r>
      <w:r>
        <w:t>nu</w:t>
      </w:r>
      <w:r>
        <w:rPr>
          <w:spacing w:val="-2"/>
        </w:rPr>
        <w:t>m</w:t>
      </w:r>
      <w:r>
        <w:t>ber</w:t>
      </w:r>
      <w:r>
        <w:rPr>
          <w:spacing w:val="1"/>
        </w:rPr>
        <w:t xml:space="preserve"> </w:t>
      </w:r>
      <w:r>
        <w:t>or</w:t>
      </w:r>
      <w:r>
        <w:rPr>
          <w:spacing w:val="2"/>
        </w:rPr>
        <w:t xml:space="preserve"> </w:t>
      </w:r>
      <w:r>
        <w:t>w</w:t>
      </w:r>
      <w:r>
        <w:rPr>
          <w:spacing w:val="-2"/>
        </w:rPr>
        <w:t>e</w:t>
      </w:r>
      <w:r>
        <w:rPr>
          <w:spacing w:val="1"/>
        </w:rPr>
        <w:t>i</w:t>
      </w:r>
      <w:r>
        <w:t>g</w:t>
      </w:r>
      <w:r>
        <w:rPr>
          <w:spacing w:val="-1"/>
        </w:rPr>
        <w:t>h</w:t>
      </w:r>
      <w:r>
        <w:t>t,</w:t>
      </w:r>
      <w:r>
        <w:rPr>
          <w:spacing w:val="1"/>
        </w:rPr>
        <w:t xml:space="preserve"> o</w:t>
      </w:r>
      <w:r>
        <w:t>f</w:t>
      </w:r>
      <w:r>
        <w:rPr>
          <w:spacing w:val="3"/>
        </w:rPr>
        <w:t xml:space="preserve"> </w:t>
      </w:r>
      <w:r>
        <w:t>m</w:t>
      </w:r>
      <w:r>
        <w:rPr>
          <w:spacing w:val="-2"/>
        </w:rPr>
        <w:t>a</w:t>
      </w:r>
      <w:r>
        <w:t>nd</w:t>
      </w:r>
      <w:r>
        <w:rPr>
          <w:spacing w:val="-1"/>
        </w:rPr>
        <w:t>a</w:t>
      </w:r>
      <w:r>
        <w:t>rins</w:t>
      </w:r>
      <w:r>
        <w:rPr>
          <w:spacing w:val="1"/>
        </w:rPr>
        <w:t xml:space="preserve"> </w:t>
      </w:r>
      <w:del w:id="229" w:author="Stephen Hatem" w:date="2019-05-14T13:59:00Z">
        <w:r w:rsidDel="00666413">
          <w:delText>(</w:delText>
        </w:r>
        <w:r w:rsidDel="00666413">
          <w:rPr>
            <w:spacing w:val="-1"/>
          </w:rPr>
          <w:delText>ea</w:delText>
        </w:r>
        <w:r w:rsidDel="00666413">
          <w:delText>sy p</w:delText>
        </w:r>
        <w:r w:rsidDel="00666413">
          <w:rPr>
            <w:spacing w:val="-1"/>
          </w:rPr>
          <w:delText>e</w:delText>
        </w:r>
        <w:r w:rsidDel="00666413">
          <w:rPr>
            <w:spacing w:val="-2"/>
          </w:rPr>
          <w:delText>e</w:delText>
        </w:r>
        <w:r w:rsidDel="00666413">
          <w:rPr>
            <w:spacing w:val="1"/>
          </w:rPr>
          <w:delText>l</w:delText>
        </w:r>
        <w:r w:rsidDel="00666413">
          <w:rPr>
            <w:spacing w:val="-1"/>
          </w:rPr>
          <w:delText>e</w:delText>
        </w:r>
        <w:r w:rsidDel="00666413">
          <w:delText>rs)</w:delText>
        </w:r>
      </w:del>
      <w:r w:rsidR="001C56C8">
        <w:t xml:space="preserve"> corresponding to the size immediately below and/or above that (or those, in the case of the combination of three sizes) mentioned on the package is allowed</w:t>
      </w:r>
      <w:r>
        <w:t>.</w:t>
      </w:r>
      <w:r w:rsidR="000B5E55">
        <w:t xml:space="preserve">  </w:t>
      </w:r>
    </w:p>
    <w:p w14:paraId="73B883E9" w14:textId="77777777" w:rsidR="00D41C24" w:rsidRDefault="00D41C24" w:rsidP="000B5E55">
      <w:pPr>
        <w:pStyle w:val="SingleTxtG"/>
      </w:pPr>
      <w:r>
        <w:t>In</w:t>
      </w:r>
      <w:r>
        <w:rPr>
          <w:spacing w:val="1"/>
        </w:rPr>
        <w:t xml:space="preserve"> </w:t>
      </w:r>
      <w:r>
        <w:rPr>
          <w:spacing w:val="-2"/>
        </w:rPr>
        <w:t>a</w:t>
      </w:r>
      <w:r>
        <w:t>ny</w:t>
      </w:r>
      <w:r>
        <w:rPr>
          <w:spacing w:val="3"/>
        </w:rPr>
        <w:t xml:space="preserve"> </w:t>
      </w:r>
      <w:r>
        <w:rPr>
          <w:spacing w:val="-1"/>
        </w:rPr>
        <w:t>ca</w:t>
      </w:r>
      <w:r>
        <w:rPr>
          <w:spacing w:val="2"/>
        </w:rPr>
        <w:t>s</w:t>
      </w:r>
      <w:r>
        <w:rPr>
          <w:spacing w:val="-2"/>
        </w:rPr>
        <w:t>e</w:t>
      </w:r>
      <w:r>
        <w:t>,</w:t>
      </w:r>
      <w:r>
        <w:rPr>
          <w:spacing w:val="2"/>
        </w:rPr>
        <w:t xml:space="preserve"> </w:t>
      </w:r>
      <w:r>
        <w:t>the to</w:t>
      </w:r>
      <w:r>
        <w:rPr>
          <w:spacing w:val="1"/>
        </w:rPr>
        <w:t>l</w:t>
      </w:r>
      <w:r>
        <w:rPr>
          <w:spacing w:val="-2"/>
        </w:rPr>
        <w:t>e</w:t>
      </w:r>
      <w:r>
        <w:t>r</w:t>
      </w:r>
      <w:r>
        <w:rPr>
          <w:spacing w:val="-1"/>
        </w:rPr>
        <w:t>a</w:t>
      </w:r>
      <w:r>
        <w:rPr>
          <w:spacing w:val="1"/>
        </w:rPr>
        <w:t>n</w:t>
      </w:r>
      <w:r>
        <w:rPr>
          <w:spacing w:val="-1"/>
        </w:rPr>
        <w:t>c</w:t>
      </w:r>
      <w:r>
        <w:t>e</w:t>
      </w:r>
      <w:r>
        <w:rPr>
          <w:spacing w:val="1"/>
        </w:rPr>
        <w:t xml:space="preserve"> o</w:t>
      </w:r>
      <w:r>
        <w:t>f</w:t>
      </w:r>
      <w:r>
        <w:rPr>
          <w:spacing w:val="1"/>
        </w:rPr>
        <w:t xml:space="preserve"> </w:t>
      </w:r>
      <w:r>
        <w:t>10</w:t>
      </w:r>
      <w:r>
        <w:rPr>
          <w:spacing w:val="1"/>
        </w:rPr>
        <w:t xml:space="preserve"> </w:t>
      </w:r>
      <w:r>
        <w:t>p</w:t>
      </w:r>
      <w:r>
        <w:rPr>
          <w:spacing w:val="-1"/>
        </w:rPr>
        <w:t>e</w:t>
      </w:r>
      <w:r>
        <w:t>r</w:t>
      </w:r>
      <w:r>
        <w:rPr>
          <w:spacing w:val="1"/>
        </w:rPr>
        <w:t xml:space="preserve"> </w:t>
      </w:r>
      <w:r>
        <w:t>c</w:t>
      </w:r>
      <w:r>
        <w:rPr>
          <w:spacing w:val="-1"/>
        </w:rPr>
        <w:t>en</w:t>
      </w:r>
      <w:r>
        <w:t>t</w:t>
      </w:r>
      <w:r>
        <w:rPr>
          <w:spacing w:val="2"/>
        </w:rPr>
        <w:t xml:space="preserve"> </w:t>
      </w:r>
      <w:r>
        <w:rPr>
          <w:spacing w:val="-2"/>
        </w:rPr>
        <w:t>a</w:t>
      </w:r>
      <w:r>
        <w:rPr>
          <w:spacing w:val="2"/>
        </w:rPr>
        <w:t>p</w:t>
      </w:r>
      <w:r>
        <w:rPr>
          <w:spacing w:val="1"/>
        </w:rPr>
        <w:t>p</w:t>
      </w:r>
      <w:r>
        <w:rPr>
          <w:spacing w:val="-1"/>
        </w:rPr>
        <w:t>l</w:t>
      </w:r>
      <w:r>
        <w:rPr>
          <w:spacing w:val="1"/>
        </w:rPr>
        <w:t>i</w:t>
      </w:r>
      <w:r>
        <w:rPr>
          <w:spacing w:val="-2"/>
        </w:rPr>
        <w:t>e</w:t>
      </w:r>
      <w:r>
        <w:t>s</w:t>
      </w:r>
      <w:r>
        <w:rPr>
          <w:spacing w:val="1"/>
        </w:rPr>
        <w:t xml:space="preserve"> </w:t>
      </w:r>
      <w:r>
        <w:t>only to</w:t>
      </w:r>
      <w:r>
        <w:rPr>
          <w:spacing w:val="1"/>
        </w:rPr>
        <w:t xml:space="preserve"> </w:t>
      </w:r>
      <w:r>
        <w:t>f</w:t>
      </w:r>
      <w:r>
        <w:rPr>
          <w:spacing w:val="-1"/>
        </w:rPr>
        <w:t>r</w:t>
      </w:r>
      <w:r>
        <w:rPr>
          <w:spacing w:val="1"/>
        </w:rPr>
        <w:t>u</w:t>
      </w:r>
      <w:r>
        <w:t xml:space="preserve">it </w:t>
      </w:r>
      <w:r>
        <w:rPr>
          <w:spacing w:val="1"/>
        </w:rPr>
        <w:t>n</w:t>
      </w:r>
      <w:r>
        <w:rPr>
          <w:spacing w:val="-1"/>
        </w:rPr>
        <w:t>o</w:t>
      </w:r>
      <w:r>
        <w:t>t</w:t>
      </w:r>
      <w:r>
        <w:rPr>
          <w:spacing w:val="1"/>
        </w:rPr>
        <w:t xml:space="preserve"> </w:t>
      </w:r>
      <w:r>
        <w:rPr>
          <w:spacing w:val="2"/>
        </w:rPr>
        <w:t>s</w:t>
      </w:r>
      <w:r>
        <w:rPr>
          <w:spacing w:val="-2"/>
        </w:rPr>
        <w:t>m</w:t>
      </w:r>
      <w:r>
        <w:rPr>
          <w:spacing w:val="-1"/>
        </w:rPr>
        <w:t>a</w:t>
      </w:r>
      <w:r>
        <w:t>ll</w:t>
      </w:r>
      <w:r>
        <w:rPr>
          <w:spacing w:val="-1"/>
        </w:rPr>
        <w:t>e</w:t>
      </w:r>
      <w:r>
        <w:t>r</w:t>
      </w:r>
      <w:r>
        <w:rPr>
          <w:spacing w:val="1"/>
        </w:rPr>
        <w:t xml:space="preserve"> </w:t>
      </w:r>
      <w:r>
        <w:t>th</w:t>
      </w:r>
      <w:r>
        <w:rPr>
          <w:spacing w:val="-1"/>
        </w:rPr>
        <w:t>a</w:t>
      </w:r>
      <w:r>
        <w:t>n</w:t>
      </w:r>
      <w:r>
        <w:rPr>
          <w:spacing w:val="1"/>
        </w:rPr>
        <w:t xml:space="preserve"> </w:t>
      </w:r>
      <w:r>
        <w:t>34</w:t>
      </w:r>
      <w:r>
        <w:rPr>
          <w:spacing w:val="1"/>
        </w:rPr>
        <w:t xml:space="preserve"> </w:t>
      </w:r>
      <w:r>
        <w:t>mm</w:t>
      </w:r>
      <w:r>
        <w:rPr>
          <w:spacing w:val="1"/>
        </w:rPr>
        <w:t xml:space="preserve"> </w:t>
      </w:r>
      <w:r>
        <w:rPr>
          <w:spacing w:val="2"/>
        </w:rPr>
        <w:t>f</w:t>
      </w:r>
      <w:r>
        <w:rPr>
          <w:spacing w:val="1"/>
        </w:rPr>
        <w:t>o</w:t>
      </w:r>
      <w:r>
        <w:t xml:space="preserve">r </w:t>
      </w:r>
      <w:proofErr w:type="spellStart"/>
      <w:r>
        <w:rPr>
          <w:spacing w:val="-1"/>
        </w:rPr>
        <w:t>c</w:t>
      </w:r>
      <w:r>
        <w:t>l</w:t>
      </w:r>
      <w:r>
        <w:rPr>
          <w:spacing w:val="-1"/>
        </w:rPr>
        <w:t>eme</w:t>
      </w:r>
      <w:r>
        <w:rPr>
          <w:spacing w:val="1"/>
        </w:rPr>
        <w:t>n</w:t>
      </w:r>
      <w:r>
        <w:t>ti</w:t>
      </w:r>
      <w:r>
        <w:rPr>
          <w:spacing w:val="1"/>
        </w:rPr>
        <w:t>n</w:t>
      </w:r>
      <w:r>
        <w:rPr>
          <w:spacing w:val="-1"/>
        </w:rPr>
        <w:t>e</w:t>
      </w:r>
      <w:r>
        <w:t>s</w:t>
      </w:r>
      <w:proofErr w:type="spellEnd"/>
      <w:r>
        <w:rPr>
          <w:spacing w:val="-1"/>
        </w:rPr>
        <w:t xml:space="preserve"> </w:t>
      </w:r>
      <w:r>
        <w:rPr>
          <w:spacing w:val="1"/>
        </w:rPr>
        <w:t>o</w:t>
      </w:r>
      <w:r>
        <w:t xml:space="preserve">r </w:t>
      </w:r>
      <w:r>
        <w:rPr>
          <w:spacing w:val="1"/>
        </w:rPr>
        <w:t>4</w:t>
      </w:r>
      <w:r>
        <w:t>3</w:t>
      </w:r>
      <w:r>
        <w:rPr>
          <w:spacing w:val="-1"/>
        </w:rPr>
        <w:t xml:space="preserve"> m</w:t>
      </w:r>
      <w:r>
        <w:t>m</w:t>
      </w:r>
      <w:r>
        <w:rPr>
          <w:spacing w:val="-2"/>
        </w:rPr>
        <w:t xml:space="preserve"> </w:t>
      </w:r>
      <w:r>
        <w:t>f</w:t>
      </w:r>
      <w:r>
        <w:rPr>
          <w:spacing w:val="1"/>
        </w:rPr>
        <w:t>o</w:t>
      </w:r>
      <w:r>
        <w:t xml:space="preserve">r </w:t>
      </w:r>
      <w:r>
        <w:rPr>
          <w:spacing w:val="-1"/>
        </w:rPr>
        <w:t>sa</w:t>
      </w:r>
      <w:r>
        <w:t>ts</w:t>
      </w:r>
      <w:r>
        <w:rPr>
          <w:spacing w:val="1"/>
        </w:rPr>
        <w:t>u</w:t>
      </w:r>
      <w:r>
        <w:t>m</w:t>
      </w:r>
      <w:r>
        <w:rPr>
          <w:spacing w:val="-2"/>
        </w:rPr>
        <w:t>a</w:t>
      </w:r>
      <w:r>
        <w:t>s,</w:t>
      </w:r>
      <w:r>
        <w:rPr>
          <w:spacing w:val="-1"/>
        </w:rPr>
        <w:t xml:space="preserve"> </w:t>
      </w:r>
      <w:r>
        <w:rPr>
          <w:spacing w:val="1"/>
        </w:rPr>
        <w:t>o</w:t>
      </w:r>
      <w:r>
        <w:t>t</w:t>
      </w:r>
      <w:r>
        <w:rPr>
          <w:spacing w:val="1"/>
        </w:rPr>
        <w:t>h</w:t>
      </w:r>
      <w:r>
        <w:rPr>
          <w:spacing w:val="-1"/>
        </w:rPr>
        <w:t>e</w:t>
      </w:r>
      <w:r>
        <w:t xml:space="preserve">r </w:t>
      </w:r>
      <w:r>
        <w:rPr>
          <w:spacing w:val="-1"/>
        </w:rPr>
        <w:t>ma</w:t>
      </w:r>
      <w:r>
        <w:rPr>
          <w:spacing w:val="1"/>
        </w:rPr>
        <w:t>nd</w:t>
      </w:r>
      <w:r>
        <w:rPr>
          <w:spacing w:val="-1"/>
        </w:rPr>
        <w:t>ar</w:t>
      </w:r>
      <w:r>
        <w:t xml:space="preserve">in </w:t>
      </w:r>
      <w:r>
        <w:rPr>
          <w:spacing w:val="1"/>
        </w:rPr>
        <w:t>v</w:t>
      </w:r>
      <w:r>
        <w:rPr>
          <w:spacing w:val="-1"/>
        </w:rPr>
        <w:t>a</w:t>
      </w:r>
      <w:r>
        <w:t>ri</w:t>
      </w:r>
      <w:r>
        <w:rPr>
          <w:spacing w:val="-1"/>
        </w:rPr>
        <w:t>et</w:t>
      </w:r>
      <w:r>
        <w:t>i</w:t>
      </w:r>
      <w:r>
        <w:rPr>
          <w:spacing w:val="-1"/>
        </w:rPr>
        <w:t>e</w:t>
      </w:r>
      <w:r>
        <w:t>s</w:t>
      </w:r>
      <w:r>
        <w:rPr>
          <w:spacing w:val="-1"/>
        </w:rPr>
        <w:t xml:space="preserve"> a</w:t>
      </w:r>
      <w:r>
        <w:rPr>
          <w:spacing w:val="1"/>
        </w:rPr>
        <w:t>n</w:t>
      </w:r>
      <w:r>
        <w:t xml:space="preserve">d </w:t>
      </w:r>
      <w:r>
        <w:rPr>
          <w:spacing w:val="-1"/>
        </w:rPr>
        <w:t>h</w:t>
      </w:r>
      <w:r>
        <w:t>ybr</w:t>
      </w:r>
      <w:r>
        <w:rPr>
          <w:spacing w:val="-1"/>
        </w:rPr>
        <w:t>i</w:t>
      </w:r>
      <w:r>
        <w:rPr>
          <w:spacing w:val="1"/>
        </w:rPr>
        <w:t>d</w:t>
      </w:r>
      <w:r>
        <w:t>s.</w:t>
      </w:r>
    </w:p>
    <w:p w14:paraId="08A98692" w14:textId="77777777" w:rsidR="00D41C24" w:rsidRDefault="00D41C24" w:rsidP="00D41C24">
      <w:pPr>
        <w:pStyle w:val="HChG"/>
      </w:pPr>
      <w:r>
        <w:tab/>
        <w:t>V.</w:t>
      </w:r>
      <w:r>
        <w:tab/>
        <w:t>Prov</w:t>
      </w:r>
      <w:r>
        <w:rPr>
          <w:spacing w:val="-1"/>
        </w:rPr>
        <w:t>i</w:t>
      </w:r>
      <w:r>
        <w:t>sio</w:t>
      </w:r>
      <w:r>
        <w:rPr>
          <w:spacing w:val="-1"/>
        </w:rPr>
        <w:t>n</w:t>
      </w:r>
      <w:r>
        <w:t>s</w:t>
      </w:r>
      <w:r>
        <w:rPr>
          <w:spacing w:val="-9"/>
        </w:rPr>
        <w:t xml:space="preserve"> </w:t>
      </w:r>
      <w:r>
        <w:rPr>
          <w:spacing w:val="-1"/>
        </w:rPr>
        <w:t>c</w:t>
      </w:r>
      <w:r>
        <w:t>on</w:t>
      </w:r>
      <w:r>
        <w:rPr>
          <w:spacing w:val="-1"/>
        </w:rPr>
        <w:t>c</w:t>
      </w:r>
      <w:r>
        <w:t>ern</w:t>
      </w:r>
      <w:r>
        <w:rPr>
          <w:spacing w:val="-1"/>
        </w:rPr>
        <w:t>in</w:t>
      </w:r>
      <w:r>
        <w:t>g</w:t>
      </w:r>
      <w:r>
        <w:rPr>
          <w:spacing w:val="-9"/>
        </w:rPr>
        <w:t xml:space="preserve"> </w:t>
      </w:r>
      <w:r>
        <w:t>presen</w:t>
      </w:r>
      <w:r>
        <w:rPr>
          <w:spacing w:val="-1"/>
        </w:rPr>
        <w:t>t</w:t>
      </w:r>
      <w:r>
        <w:rPr>
          <w:spacing w:val="1"/>
        </w:rPr>
        <w:t>a</w:t>
      </w:r>
      <w:r>
        <w:t>t</w:t>
      </w:r>
      <w:r>
        <w:rPr>
          <w:spacing w:val="-1"/>
        </w:rPr>
        <w:t>i</w:t>
      </w:r>
      <w:r>
        <w:t>on</w:t>
      </w:r>
    </w:p>
    <w:p w14:paraId="6A9C4B81" w14:textId="77777777" w:rsidR="00D41C24" w:rsidRDefault="00D41C24" w:rsidP="00D41C24">
      <w:pPr>
        <w:pStyle w:val="H1G"/>
      </w:pPr>
      <w:r>
        <w:tab/>
        <w:t>A.</w:t>
      </w:r>
      <w:r>
        <w:tab/>
        <w:t>Unifo</w:t>
      </w:r>
      <w:r>
        <w:rPr>
          <w:spacing w:val="1"/>
        </w:rPr>
        <w:t>r</w:t>
      </w:r>
      <w:r>
        <w:t>m</w:t>
      </w:r>
      <w:r>
        <w:rPr>
          <w:spacing w:val="-1"/>
        </w:rPr>
        <w:t>i</w:t>
      </w:r>
      <w:r>
        <w:t>ty</w:t>
      </w:r>
    </w:p>
    <w:p w14:paraId="0909841C" w14:textId="77777777" w:rsidR="00D41C24" w:rsidRDefault="00D41C24" w:rsidP="00D41C24">
      <w:pPr>
        <w:pStyle w:val="SingleTxtG"/>
      </w:pPr>
      <w:r>
        <w:rPr>
          <w:spacing w:val="-1"/>
        </w:rPr>
        <w:t>T</w:t>
      </w:r>
      <w:r>
        <w:rPr>
          <w:spacing w:val="1"/>
        </w:rPr>
        <w:t>h</w:t>
      </w:r>
      <w:r>
        <w:t>e</w:t>
      </w:r>
      <w:r>
        <w:rPr>
          <w:spacing w:val="-1"/>
        </w:rPr>
        <w:t xml:space="preserve"> c</w:t>
      </w:r>
      <w:r>
        <w:rPr>
          <w:spacing w:val="1"/>
        </w:rPr>
        <w:t>o</w:t>
      </w:r>
      <w:r>
        <w:rPr>
          <w:spacing w:val="-1"/>
        </w:rPr>
        <w:t>n</w:t>
      </w:r>
      <w:r>
        <w:t>t</w:t>
      </w:r>
      <w:r>
        <w:rPr>
          <w:spacing w:val="-1"/>
        </w:rPr>
        <w:t>e</w:t>
      </w:r>
      <w:r>
        <w:rPr>
          <w:spacing w:val="1"/>
        </w:rPr>
        <w:t>n</w:t>
      </w:r>
      <w:r>
        <w:t xml:space="preserve">ts </w:t>
      </w:r>
      <w:r>
        <w:rPr>
          <w:spacing w:val="-1"/>
        </w:rPr>
        <w:t>o</w:t>
      </w:r>
      <w:r>
        <w:t xml:space="preserve">f </w:t>
      </w:r>
      <w:r>
        <w:rPr>
          <w:spacing w:val="-1"/>
        </w:rPr>
        <w:t>eac</w:t>
      </w:r>
      <w:r>
        <w:t xml:space="preserve">h </w:t>
      </w:r>
      <w:r>
        <w:rPr>
          <w:spacing w:val="1"/>
        </w:rPr>
        <w:t>p</w:t>
      </w:r>
      <w:r>
        <w:rPr>
          <w:spacing w:val="-1"/>
        </w:rPr>
        <w:t>ac</w:t>
      </w:r>
      <w:r>
        <w:rPr>
          <w:spacing w:val="1"/>
        </w:rPr>
        <w:t>k</w:t>
      </w:r>
      <w:r>
        <w:rPr>
          <w:spacing w:val="-2"/>
        </w:rPr>
        <w:t>a</w:t>
      </w:r>
      <w:r>
        <w:rPr>
          <w:spacing w:val="1"/>
        </w:rPr>
        <w:t>g</w:t>
      </w:r>
      <w:r>
        <w:t xml:space="preserve">e </w:t>
      </w:r>
      <w:r>
        <w:rPr>
          <w:spacing w:val="-2"/>
        </w:rPr>
        <w:t>m</w:t>
      </w:r>
      <w:r>
        <w:rPr>
          <w:spacing w:val="1"/>
        </w:rPr>
        <w:t>u</w:t>
      </w:r>
      <w:r>
        <w:t xml:space="preserve">st </w:t>
      </w:r>
      <w:r>
        <w:rPr>
          <w:spacing w:val="1"/>
        </w:rPr>
        <w:t>b</w:t>
      </w:r>
      <w:r>
        <w:t>e</w:t>
      </w:r>
      <w:r>
        <w:rPr>
          <w:spacing w:val="-2"/>
        </w:rPr>
        <w:t xml:space="preserve"> </w:t>
      </w:r>
      <w:r>
        <w:rPr>
          <w:spacing w:val="1"/>
        </w:rPr>
        <w:t>un</w:t>
      </w:r>
      <w:r>
        <w:rPr>
          <w:spacing w:val="-1"/>
        </w:rPr>
        <w:t>i</w:t>
      </w:r>
      <w:r>
        <w:t>f</w:t>
      </w:r>
      <w:r>
        <w:rPr>
          <w:spacing w:val="1"/>
        </w:rPr>
        <w:t>o</w:t>
      </w:r>
      <w:r>
        <w:rPr>
          <w:spacing w:val="-1"/>
        </w:rPr>
        <w:t>r</w:t>
      </w:r>
      <w:r>
        <w:t>m</w:t>
      </w:r>
      <w:r>
        <w:rPr>
          <w:spacing w:val="-1"/>
        </w:rPr>
        <w:t xml:space="preserve"> an</w:t>
      </w:r>
      <w:r>
        <w:t xml:space="preserve">d </w:t>
      </w:r>
      <w:r>
        <w:rPr>
          <w:spacing w:val="-1"/>
        </w:rPr>
        <w:t>c</w:t>
      </w:r>
      <w:r>
        <w:rPr>
          <w:spacing w:val="1"/>
        </w:rPr>
        <w:t>on</w:t>
      </w:r>
      <w:r>
        <w:t>t</w:t>
      </w:r>
      <w:r>
        <w:rPr>
          <w:spacing w:val="-1"/>
        </w:rPr>
        <w:t>a</w:t>
      </w:r>
      <w:r>
        <w:t>in</w:t>
      </w:r>
      <w:r>
        <w:rPr>
          <w:spacing w:val="-1"/>
        </w:rPr>
        <w:t xml:space="preserve"> </w:t>
      </w:r>
      <w:r>
        <w:rPr>
          <w:spacing w:val="1"/>
        </w:rPr>
        <w:t>o</w:t>
      </w:r>
      <w:r>
        <w:rPr>
          <w:spacing w:val="-1"/>
        </w:rPr>
        <w:t>n</w:t>
      </w:r>
      <w:r>
        <w:t>ly</w:t>
      </w:r>
      <w:r>
        <w:rPr>
          <w:spacing w:val="-1"/>
        </w:rPr>
        <w:t xml:space="preserve"> m</w:t>
      </w:r>
      <w:r>
        <w:rPr>
          <w:spacing w:val="-2"/>
        </w:rPr>
        <w:t>a</w:t>
      </w:r>
      <w:r>
        <w:rPr>
          <w:spacing w:val="1"/>
        </w:rPr>
        <w:t>nd</w:t>
      </w:r>
      <w:r>
        <w:rPr>
          <w:spacing w:val="-1"/>
        </w:rPr>
        <w:t>a</w:t>
      </w:r>
      <w:r>
        <w:t>ri</w:t>
      </w:r>
      <w:r>
        <w:rPr>
          <w:spacing w:val="-1"/>
        </w:rPr>
        <w:t>n</w:t>
      </w:r>
      <w:r>
        <w:t xml:space="preserve">s </w:t>
      </w:r>
      <w:del w:id="230" w:author="Stephen Hatem" w:date="2019-05-14T13:59:00Z">
        <w:r w:rsidDel="00666413">
          <w:rPr>
            <w:spacing w:val="-1"/>
          </w:rPr>
          <w:delText>(</w:delText>
        </w:r>
        <w:r w:rsidDel="00666413">
          <w:rPr>
            <w:spacing w:val="1"/>
          </w:rPr>
          <w:delText>e</w:delText>
        </w:r>
        <w:r w:rsidDel="00666413">
          <w:rPr>
            <w:spacing w:val="-1"/>
          </w:rPr>
          <w:delText>as</w:delText>
        </w:r>
        <w:r w:rsidDel="00666413">
          <w:delText>y</w:delText>
        </w:r>
        <w:r w:rsidDel="00666413">
          <w:rPr>
            <w:spacing w:val="-1"/>
          </w:rPr>
          <w:delText xml:space="preserve"> </w:delText>
        </w:r>
        <w:r w:rsidDel="00666413">
          <w:rPr>
            <w:spacing w:val="2"/>
          </w:rPr>
          <w:delText>p</w:delText>
        </w:r>
        <w:r w:rsidDel="00666413">
          <w:rPr>
            <w:spacing w:val="-1"/>
          </w:rPr>
          <w:delText>ee</w:delText>
        </w:r>
        <w:r w:rsidDel="00666413">
          <w:delText>l</w:delText>
        </w:r>
        <w:r w:rsidDel="00666413">
          <w:rPr>
            <w:spacing w:val="-1"/>
          </w:rPr>
          <w:delText>e</w:delText>
        </w:r>
        <w:r w:rsidDel="00666413">
          <w:delText>rs)</w:delText>
        </w:r>
      </w:del>
      <w:r>
        <w:rPr>
          <w:spacing w:val="-1"/>
        </w:rPr>
        <w:t xml:space="preserve"> </w:t>
      </w:r>
      <w:r>
        <w:rPr>
          <w:spacing w:val="1"/>
        </w:rPr>
        <w:t>o</w:t>
      </w:r>
      <w:r>
        <w:t>f the sa</w:t>
      </w:r>
      <w:r>
        <w:rPr>
          <w:spacing w:val="-2"/>
        </w:rPr>
        <w:t>m</w:t>
      </w:r>
      <w:r>
        <w:t>e</w:t>
      </w:r>
      <w:r>
        <w:rPr>
          <w:spacing w:val="1"/>
        </w:rPr>
        <w:t xml:space="preserve"> o</w:t>
      </w:r>
      <w:r>
        <w:t>rig</w:t>
      </w:r>
      <w:r>
        <w:rPr>
          <w:spacing w:val="-1"/>
        </w:rPr>
        <w:t>i</w:t>
      </w:r>
      <w:r>
        <w:t xml:space="preserve">n, </w:t>
      </w:r>
      <w:r>
        <w:rPr>
          <w:spacing w:val="1"/>
        </w:rPr>
        <w:t>v</w:t>
      </w:r>
      <w:r>
        <w:rPr>
          <w:spacing w:val="-1"/>
        </w:rPr>
        <w:t>a</w:t>
      </w:r>
      <w:r>
        <w:t>ri</w:t>
      </w:r>
      <w:r>
        <w:rPr>
          <w:spacing w:val="-1"/>
        </w:rPr>
        <w:t>e</w:t>
      </w:r>
      <w:r>
        <w:t>ty</w:t>
      </w:r>
      <w:r>
        <w:rPr>
          <w:spacing w:val="1"/>
        </w:rPr>
        <w:t xml:space="preserve"> o</w:t>
      </w:r>
      <w:r>
        <w:t>r</w:t>
      </w:r>
      <w:r>
        <w:rPr>
          <w:spacing w:val="2"/>
        </w:rPr>
        <w:t xml:space="preserve"> </w:t>
      </w:r>
      <w:r>
        <w:rPr>
          <w:spacing w:val="-1"/>
        </w:rPr>
        <w:t>s</w:t>
      </w:r>
      <w:r>
        <w:rPr>
          <w:spacing w:val="1"/>
        </w:rPr>
        <w:t>p</w:t>
      </w:r>
      <w:r>
        <w:rPr>
          <w:spacing w:val="-1"/>
        </w:rPr>
        <w:t>ec</w:t>
      </w:r>
      <w:r>
        <w:t>i</w:t>
      </w:r>
      <w:r>
        <w:rPr>
          <w:spacing w:val="-1"/>
        </w:rPr>
        <w:t>e</w:t>
      </w:r>
      <w:r>
        <w:t>s, qu</w:t>
      </w:r>
      <w:r>
        <w:rPr>
          <w:spacing w:val="-1"/>
        </w:rPr>
        <w:t>a</w:t>
      </w:r>
      <w:r>
        <w:t>li</w:t>
      </w:r>
      <w:r>
        <w:rPr>
          <w:spacing w:val="1"/>
        </w:rPr>
        <w:t>t</w:t>
      </w:r>
      <w:r>
        <w:t>y and</w:t>
      </w:r>
      <w:r>
        <w:rPr>
          <w:spacing w:val="2"/>
        </w:rPr>
        <w:t xml:space="preserve"> </w:t>
      </w:r>
      <w:r>
        <w:rPr>
          <w:spacing w:val="-2"/>
        </w:rPr>
        <w:t>s</w:t>
      </w:r>
      <w:r>
        <w:rPr>
          <w:spacing w:val="1"/>
        </w:rPr>
        <w:t>i</w:t>
      </w:r>
      <w:r>
        <w:rPr>
          <w:spacing w:val="-2"/>
        </w:rPr>
        <w:t>z</w:t>
      </w:r>
      <w:r>
        <w:rPr>
          <w:spacing w:val="1"/>
        </w:rPr>
        <w:t>e</w:t>
      </w:r>
      <w:r>
        <w:t>,</w:t>
      </w:r>
      <w:r>
        <w:rPr>
          <w:spacing w:val="2"/>
        </w:rPr>
        <w:t xml:space="preserve"> </w:t>
      </w:r>
      <w:r>
        <w:rPr>
          <w:spacing w:val="-1"/>
        </w:rPr>
        <w:t>a</w:t>
      </w:r>
      <w:r>
        <w:t>nd</w:t>
      </w:r>
      <w:r>
        <w:rPr>
          <w:spacing w:val="1"/>
        </w:rPr>
        <w:t xml:space="preserve"> </w:t>
      </w:r>
      <w:r>
        <w:rPr>
          <w:spacing w:val="-1"/>
        </w:rPr>
        <w:t>a</w:t>
      </w:r>
      <w:r>
        <w:rPr>
          <w:spacing w:val="2"/>
        </w:rPr>
        <w:t>p</w:t>
      </w:r>
      <w:r>
        <w:t>p</w:t>
      </w:r>
      <w:r>
        <w:rPr>
          <w:spacing w:val="-1"/>
        </w:rPr>
        <w:t>rec</w:t>
      </w:r>
      <w:r>
        <w:t>i</w:t>
      </w:r>
      <w:r>
        <w:rPr>
          <w:spacing w:val="-1"/>
        </w:rPr>
        <w:t>a</w:t>
      </w:r>
      <w:r>
        <w:rPr>
          <w:spacing w:val="1"/>
        </w:rPr>
        <w:t>b</w:t>
      </w:r>
      <w:r>
        <w:t>ly</w:t>
      </w:r>
      <w:r>
        <w:rPr>
          <w:spacing w:val="1"/>
        </w:rPr>
        <w:t xml:space="preserve"> o</w:t>
      </w:r>
      <w:r>
        <w:t>f</w:t>
      </w:r>
      <w:r>
        <w:rPr>
          <w:spacing w:val="1"/>
        </w:rPr>
        <w:t xml:space="preserve"> </w:t>
      </w:r>
      <w:r>
        <w:t>t</w:t>
      </w:r>
      <w:r>
        <w:rPr>
          <w:spacing w:val="-1"/>
        </w:rPr>
        <w:t>h</w:t>
      </w:r>
      <w:r>
        <w:t xml:space="preserve">e </w:t>
      </w:r>
      <w:r>
        <w:rPr>
          <w:spacing w:val="2"/>
        </w:rPr>
        <w:t>s</w:t>
      </w:r>
      <w:r>
        <w:rPr>
          <w:spacing w:val="-1"/>
        </w:rPr>
        <w:t>am</w:t>
      </w:r>
      <w:r>
        <w:t>e</w:t>
      </w:r>
      <w:r>
        <w:rPr>
          <w:spacing w:val="1"/>
        </w:rPr>
        <w:t xml:space="preserve"> </w:t>
      </w:r>
      <w:r>
        <w:rPr>
          <w:spacing w:val="2"/>
        </w:rPr>
        <w:t>d</w:t>
      </w:r>
      <w:r>
        <w:rPr>
          <w:spacing w:val="-2"/>
        </w:rPr>
        <w:t>e</w:t>
      </w:r>
      <w:r>
        <w:rPr>
          <w:spacing w:val="1"/>
        </w:rPr>
        <w:t>g</w:t>
      </w:r>
      <w:r>
        <w:t>r</w:t>
      </w:r>
      <w:r>
        <w:rPr>
          <w:spacing w:val="-1"/>
        </w:rPr>
        <w:t>e</w:t>
      </w:r>
      <w:r>
        <w:t>e</w:t>
      </w:r>
      <w:r>
        <w:rPr>
          <w:spacing w:val="2"/>
        </w:rPr>
        <w:t xml:space="preserve"> </w:t>
      </w:r>
      <w:r>
        <w:rPr>
          <w:spacing w:val="1"/>
        </w:rPr>
        <w:t>o</w:t>
      </w:r>
      <w:r>
        <w:t>f r</w:t>
      </w:r>
      <w:r>
        <w:rPr>
          <w:spacing w:val="-1"/>
        </w:rPr>
        <w:t>i</w:t>
      </w:r>
      <w:r>
        <w:t>p</w:t>
      </w:r>
      <w:r>
        <w:rPr>
          <w:spacing w:val="-1"/>
        </w:rPr>
        <w:t>e</w:t>
      </w:r>
      <w:r>
        <w:t>n</w:t>
      </w:r>
      <w:r>
        <w:rPr>
          <w:spacing w:val="-1"/>
        </w:rPr>
        <w:t>es</w:t>
      </w:r>
      <w:r>
        <w:t xml:space="preserve">s </w:t>
      </w:r>
      <w:r>
        <w:rPr>
          <w:spacing w:val="-1"/>
        </w:rPr>
        <w:t>a</w:t>
      </w:r>
      <w:r>
        <w:t xml:space="preserve">nd </w:t>
      </w:r>
      <w:r>
        <w:rPr>
          <w:spacing w:val="-1"/>
        </w:rPr>
        <w:t>de</w:t>
      </w:r>
      <w:r>
        <w:t>v</w:t>
      </w:r>
      <w:r>
        <w:rPr>
          <w:spacing w:val="-2"/>
        </w:rPr>
        <w:t>e</w:t>
      </w:r>
      <w:r>
        <w:t>lopm</w:t>
      </w:r>
      <w:r>
        <w:rPr>
          <w:spacing w:val="-1"/>
        </w:rPr>
        <w:t>e</w:t>
      </w:r>
      <w:r>
        <w:rPr>
          <w:spacing w:val="1"/>
        </w:rPr>
        <w:t>n</w:t>
      </w:r>
      <w:r>
        <w:t>t.</w:t>
      </w:r>
    </w:p>
    <w:p w14:paraId="4D1DDD65" w14:textId="77777777" w:rsidR="00D41C24" w:rsidRDefault="00D41C24" w:rsidP="00D41C24">
      <w:pPr>
        <w:pStyle w:val="SingleTxtG"/>
      </w:pPr>
      <w:r>
        <w:t xml:space="preserve">In </w:t>
      </w:r>
      <w:r>
        <w:rPr>
          <w:spacing w:val="-2"/>
        </w:rPr>
        <w:t>a</w:t>
      </w:r>
      <w:r>
        <w:rPr>
          <w:spacing w:val="1"/>
        </w:rPr>
        <w:t>d</w:t>
      </w:r>
      <w:r>
        <w:rPr>
          <w:spacing w:val="-1"/>
        </w:rPr>
        <w:t>d</w:t>
      </w:r>
      <w:r>
        <w:rPr>
          <w:spacing w:val="1"/>
        </w:rPr>
        <w:t>i</w:t>
      </w:r>
      <w:r>
        <w:rPr>
          <w:spacing w:val="-1"/>
        </w:rPr>
        <w:t>t</w:t>
      </w:r>
      <w:r>
        <w:t>io</w:t>
      </w:r>
      <w:r>
        <w:rPr>
          <w:spacing w:val="1"/>
        </w:rPr>
        <w:t>n</w:t>
      </w:r>
      <w:r>
        <w:t>, for "</w:t>
      </w:r>
      <w:r>
        <w:rPr>
          <w:spacing w:val="-2"/>
        </w:rPr>
        <w:t>E</w:t>
      </w:r>
      <w:r>
        <w:rPr>
          <w:spacing w:val="1"/>
        </w:rPr>
        <w:t>xt</w:t>
      </w:r>
      <w:r>
        <w:t>r</w:t>
      </w:r>
      <w:r>
        <w:rPr>
          <w:spacing w:val="-2"/>
        </w:rPr>
        <w:t>a</w:t>
      </w:r>
      <w:r>
        <w:t>" C</w:t>
      </w:r>
      <w:r>
        <w:rPr>
          <w:spacing w:val="1"/>
        </w:rPr>
        <w:t>l</w:t>
      </w:r>
      <w:r>
        <w:rPr>
          <w:spacing w:val="-1"/>
        </w:rPr>
        <w:t>a</w:t>
      </w:r>
      <w:r>
        <w:t>ss,</w:t>
      </w:r>
      <w:r>
        <w:rPr>
          <w:spacing w:val="-1"/>
        </w:rPr>
        <w:t xml:space="preserve"> </w:t>
      </w:r>
      <w:r>
        <w:rPr>
          <w:spacing w:val="1"/>
        </w:rPr>
        <w:t>un</w:t>
      </w:r>
      <w:r>
        <w:t>if</w:t>
      </w:r>
      <w:r>
        <w:rPr>
          <w:spacing w:val="1"/>
        </w:rPr>
        <w:t>o</w:t>
      </w:r>
      <w:r>
        <w:t>r</w:t>
      </w:r>
      <w:r>
        <w:rPr>
          <w:spacing w:val="-2"/>
        </w:rPr>
        <w:t>m</w:t>
      </w:r>
      <w:r>
        <w:t>ity in</w:t>
      </w:r>
      <w:r>
        <w:rPr>
          <w:spacing w:val="-1"/>
        </w:rPr>
        <w:t xml:space="preserve"> </w:t>
      </w:r>
      <w:r>
        <w:t>c</w:t>
      </w:r>
      <w:r>
        <w:rPr>
          <w:spacing w:val="1"/>
        </w:rPr>
        <w:t>o</w:t>
      </w:r>
      <w:r>
        <w:t>lo</w:t>
      </w:r>
      <w:r>
        <w:rPr>
          <w:spacing w:val="1"/>
        </w:rPr>
        <w:t>u</w:t>
      </w:r>
      <w:r>
        <w:rPr>
          <w:spacing w:val="-1"/>
        </w:rPr>
        <w:t>r</w:t>
      </w:r>
      <w:r>
        <w:t>i</w:t>
      </w:r>
      <w:r>
        <w:rPr>
          <w:spacing w:val="1"/>
        </w:rPr>
        <w:t>n</w:t>
      </w:r>
      <w:r>
        <w:t>g is r</w:t>
      </w:r>
      <w:r>
        <w:rPr>
          <w:spacing w:val="-2"/>
        </w:rPr>
        <w:t>e</w:t>
      </w:r>
      <w:r>
        <w:rPr>
          <w:spacing w:val="1"/>
        </w:rPr>
        <w:t>q</w:t>
      </w:r>
      <w:r>
        <w:t>u</w:t>
      </w:r>
      <w:r>
        <w:rPr>
          <w:spacing w:val="-1"/>
        </w:rPr>
        <w:t>i</w:t>
      </w:r>
      <w:r>
        <w:t>r</w:t>
      </w:r>
      <w:r>
        <w:rPr>
          <w:spacing w:val="-1"/>
        </w:rPr>
        <w:t>e</w:t>
      </w:r>
      <w:r>
        <w:rPr>
          <w:spacing w:val="1"/>
        </w:rPr>
        <w:t>d</w:t>
      </w:r>
      <w:r>
        <w:t>.</w:t>
      </w:r>
    </w:p>
    <w:p w14:paraId="0DC34083" w14:textId="77777777" w:rsidR="00D41C24" w:rsidRDefault="00D41C24" w:rsidP="00D41C24">
      <w:pPr>
        <w:pStyle w:val="SingleTxtG"/>
      </w:pPr>
      <w:r>
        <w:t>H</w:t>
      </w:r>
      <w:r>
        <w:rPr>
          <w:spacing w:val="1"/>
        </w:rPr>
        <w:t>o</w:t>
      </w:r>
      <w:r>
        <w:t>w</w:t>
      </w:r>
      <w:r>
        <w:rPr>
          <w:spacing w:val="-2"/>
        </w:rPr>
        <w:t>e</w:t>
      </w:r>
      <w:r>
        <w:rPr>
          <w:spacing w:val="1"/>
        </w:rPr>
        <w:t>v</w:t>
      </w:r>
      <w:r>
        <w:rPr>
          <w:spacing w:val="-1"/>
        </w:rPr>
        <w:t>e</w:t>
      </w:r>
      <w:r>
        <w:t>r,</w:t>
      </w:r>
      <w:r>
        <w:rPr>
          <w:spacing w:val="2"/>
        </w:rPr>
        <w:t xml:space="preserve"> </w:t>
      </w:r>
      <w:r>
        <w:t>a</w:t>
      </w:r>
      <w:r>
        <w:rPr>
          <w:spacing w:val="2"/>
        </w:rPr>
        <w:t xml:space="preserve"> </w:t>
      </w:r>
      <w:r>
        <w:rPr>
          <w:spacing w:val="-2"/>
        </w:rPr>
        <w:t>m</w:t>
      </w:r>
      <w:r>
        <w:rPr>
          <w:spacing w:val="1"/>
        </w:rPr>
        <w:t>i</w:t>
      </w:r>
      <w:r>
        <w:rPr>
          <w:spacing w:val="-1"/>
        </w:rPr>
        <w:t>x</w:t>
      </w:r>
      <w:r>
        <w:rPr>
          <w:spacing w:val="1"/>
        </w:rPr>
        <w:t>t</w:t>
      </w:r>
      <w:r>
        <w:rPr>
          <w:spacing w:val="-1"/>
        </w:rPr>
        <w:t>u</w:t>
      </w:r>
      <w:r>
        <w:t>re</w:t>
      </w:r>
      <w:r>
        <w:rPr>
          <w:spacing w:val="1"/>
        </w:rPr>
        <w:t xml:space="preserve"> o</w:t>
      </w:r>
      <w:r>
        <w:t>f</w:t>
      </w:r>
      <w:r>
        <w:rPr>
          <w:spacing w:val="2"/>
        </w:rPr>
        <w:t xml:space="preserve"> </w:t>
      </w:r>
      <w:r>
        <w:rPr>
          <w:spacing w:val="-1"/>
        </w:rPr>
        <w:t>d</w:t>
      </w:r>
      <w:r>
        <w:t>is</w:t>
      </w:r>
      <w:r>
        <w:rPr>
          <w:spacing w:val="-1"/>
        </w:rPr>
        <w:t>t</w:t>
      </w:r>
      <w:r>
        <w:t>i</w:t>
      </w:r>
      <w:r>
        <w:rPr>
          <w:spacing w:val="1"/>
        </w:rPr>
        <w:t>n</w:t>
      </w:r>
      <w:r>
        <w:rPr>
          <w:spacing w:val="-1"/>
        </w:rPr>
        <w:t>ct</w:t>
      </w:r>
      <w:r>
        <w:rPr>
          <w:spacing w:val="1"/>
        </w:rPr>
        <w:t>l</w:t>
      </w:r>
      <w:r>
        <w:t xml:space="preserve">y </w:t>
      </w:r>
      <w:r>
        <w:rPr>
          <w:spacing w:val="1"/>
        </w:rPr>
        <w:t>di</w:t>
      </w:r>
      <w:r>
        <w:rPr>
          <w:spacing w:val="-1"/>
        </w:rPr>
        <w:t>f</w:t>
      </w:r>
      <w:r>
        <w:t>f</w:t>
      </w:r>
      <w:r>
        <w:rPr>
          <w:spacing w:val="-2"/>
        </w:rPr>
        <w:t>e</w:t>
      </w:r>
      <w:r>
        <w:t>r</w:t>
      </w:r>
      <w:r>
        <w:rPr>
          <w:spacing w:val="-1"/>
        </w:rPr>
        <w:t>e</w:t>
      </w:r>
      <w:r>
        <w:rPr>
          <w:spacing w:val="1"/>
        </w:rPr>
        <w:t>n</w:t>
      </w:r>
      <w:r>
        <w:t>t</w:t>
      </w:r>
      <w:r>
        <w:rPr>
          <w:spacing w:val="2"/>
        </w:rPr>
        <w:t xml:space="preserve"> </w:t>
      </w:r>
      <w:r>
        <w:rPr>
          <w:spacing w:val="1"/>
        </w:rPr>
        <w:t>v</w:t>
      </w:r>
      <w:r>
        <w:rPr>
          <w:spacing w:val="-1"/>
        </w:rPr>
        <w:t>ar</w:t>
      </w:r>
      <w:r>
        <w:rPr>
          <w:spacing w:val="1"/>
        </w:rPr>
        <w:t>i</w:t>
      </w:r>
      <w:r>
        <w:rPr>
          <w:spacing w:val="-2"/>
        </w:rPr>
        <w:t>e</w:t>
      </w:r>
      <w:r>
        <w:rPr>
          <w:spacing w:val="1"/>
        </w:rPr>
        <w:t>t</w:t>
      </w:r>
      <w:r>
        <w:t>i</w:t>
      </w:r>
      <w:r>
        <w:rPr>
          <w:spacing w:val="-2"/>
        </w:rPr>
        <w:t>e</w:t>
      </w:r>
      <w:r>
        <w:t>s</w:t>
      </w:r>
      <w:r>
        <w:rPr>
          <w:spacing w:val="3"/>
        </w:rPr>
        <w:t xml:space="preserve"> </w:t>
      </w:r>
      <w:r>
        <w:rPr>
          <w:spacing w:val="1"/>
        </w:rPr>
        <w:t>o</w:t>
      </w:r>
      <w:r>
        <w:t>f</w:t>
      </w:r>
      <w:r>
        <w:rPr>
          <w:spacing w:val="2"/>
        </w:rPr>
        <w:t xml:space="preserve"> </w:t>
      </w:r>
      <w:r>
        <w:rPr>
          <w:spacing w:val="-2"/>
        </w:rPr>
        <w:t>m</w:t>
      </w:r>
      <w:r>
        <w:rPr>
          <w:spacing w:val="-1"/>
        </w:rPr>
        <w:t>a</w:t>
      </w:r>
      <w:r>
        <w:rPr>
          <w:spacing w:val="1"/>
        </w:rPr>
        <w:t>nd</w:t>
      </w:r>
      <w:r>
        <w:rPr>
          <w:spacing w:val="-1"/>
        </w:rPr>
        <w:t>a</w:t>
      </w:r>
      <w:r>
        <w:t>r</w:t>
      </w:r>
      <w:r>
        <w:rPr>
          <w:spacing w:val="-2"/>
        </w:rPr>
        <w:t>i</w:t>
      </w:r>
      <w:r>
        <w:rPr>
          <w:spacing w:val="1"/>
        </w:rPr>
        <w:t>n</w:t>
      </w:r>
      <w:r>
        <w:t>s</w:t>
      </w:r>
      <w:r>
        <w:rPr>
          <w:spacing w:val="1"/>
        </w:rPr>
        <w:t xml:space="preserve"> </w:t>
      </w:r>
      <w:del w:id="231" w:author="Stephen Hatem" w:date="2019-05-14T13:59:00Z">
        <w:r w:rsidDel="00666413">
          <w:delText>(</w:delText>
        </w:r>
        <w:r w:rsidDel="00666413">
          <w:rPr>
            <w:spacing w:val="-1"/>
          </w:rPr>
          <w:delText>ea</w:delText>
        </w:r>
        <w:r w:rsidDel="00666413">
          <w:delText>sy</w:delText>
        </w:r>
        <w:r w:rsidDel="00666413">
          <w:rPr>
            <w:spacing w:val="2"/>
          </w:rPr>
          <w:delText xml:space="preserve"> </w:delText>
        </w:r>
        <w:r w:rsidDel="00666413">
          <w:rPr>
            <w:spacing w:val="1"/>
          </w:rPr>
          <w:delText>p</w:delText>
        </w:r>
        <w:r w:rsidDel="00666413">
          <w:rPr>
            <w:spacing w:val="-1"/>
          </w:rPr>
          <w:delText>ee</w:delText>
        </w:r>
        <w:r w:rsidDel="00666413">
          <w:delText>l</w:delText>
        </w:r>
        <w:r w:rsidDel="00666413">
          <w:rPr>
            <w:spacing w:val="-1"/>
          </w:rPr>
          <w:delText>e</w:delText>
        </w:r>
        <w:r w:rsidDel="00666413">
          <w:delText>r</w:delText>
        </w:r>
        <w:r w:rsidDel="00666413">
          <w:rPr>
            <w:spacing w:val="-1"/>
          </w:rPr>
          <w:delText>s</w:delText>
        </w:r>
        <w:r w:rsidDel="00666413">
          <w:delText>)</w:delText>
        </w:r>
      </w:del>
      <w:r>
        <w:rPr>
          <w:spacing w:val="3"/>
        </w:rPr>
        <w:t xml:space="preserve"> </w:t>
      </w:r>
      <w:r>
        <w:t>wi</w:t>
      </w:r>
      <w:r>
        <w:rPr>
          <w:spacing w:val="-1"/>
        </w:rPr>
        <w:t>t</w:t>
      </w:r>
      <w:r>
        <w:t>h d</w:t>
      </w:r>
      <w:r>
        <w:rPr>
          <w:spacing w:val="-1"/>
        </w:rPr>
        <w:t>i</w:t>
      </w:r>
      <w:r>
        <w:t>st</w:t>
      </w:r>
      <w:r>
        <w:rPr>
          <w:spacing w:val="-1"/>
        </w:rPr>
        <w:t>i</w:t>
      </w:r>
      <w:r>
        <w:rPr>
          <w:spacing w:val="1"/>
        </w:rPr>
        <w:t>n</w:t>
      </w:r>
      <w:r>
        <w:rPr>
          <w:spacing w:val="-1"/>
        </w:rPr>
        <w:t>c</w:t>
      </w:r>
      <w:r>
        <w:t>tly</w:t>
      </w:r>
      <w:r>
        <w:rPr>
          <w:spacing w:val="-7"/>
        </w:rPr>
        <w:t xml:space="preserve"> </w:t>
      </w:r>
      <w:r>
        <w:rPr>
          <w:spacing w:val="1"/>
        </w:rPr>
        <w:t>d</w:t>
      </w:r>
      <w:r>
        <w:t>iff</w:t>
      </w:r>
      <w:r>
        <w:rPr>
          <w:spacing w:val="-2"/>
        </w:rPr>
        <w:t>e</w:t>
      </w:r>
      <w:r>
        <w:t>r</w:t>
      </w:r>
      <w:r>
        <w:rPr>
          <w:spacing w:val="-1"/>
        </w:rPr>
        <w:t>e</w:t>
      </w:r>
      <w:r>
        <w:t>nt</w:t>
      </w:r>
      <w:r>
        <w:rPr>
          <w:spacing w:val="-6"/>
        </w:rPr>
        <w:t xml:space="preserve"> </w:t>
      </w:r>
      <w:r>
        <w:t>sp</w:t>
      </w:r>
      <w:r>
        <w:rPr>
          <w:spacing w:val="-1"/>
        </w:rPr>
        <w:t>e</w:t>
      </w:r>
      <w:r>
        <w:rPr>
          <w:spacing w:val="-2"/>
        </w:rPr>
        <w:t>c</w:t>
      </w:r>
      <w:r>
        <w:rPr>
          <w:spacing w:val="1"/>
        </w:rPr>
        <w:t>i</w:t>
      </w:r>
      <w:r>
        <w:rPr>
          <w:spacing w:val="-2"/>
        </w:rPr>
        <w:t>e</w:t>
      </w:r>
      <w:r>
        <w:t>s</w:t>
      </w:r>
      <w:r>
        <w:rPr>
          <w:spacing w:val="-5"/>
        </w:rPr>
        <w:t xml:space="preserve"> </w:t>
      </w:r>
      <w:r>
        <w:rPr>
          <w:spacing w:val="1"/>
        </w:rPr>
        <w:t>o</w:t>
      </w:r>
      <w:r>
        <w:t>f</w:t>
      </w:r>
      <w:r>
        <w:rPr>
          <w:spacing w:val="-5"/>
        </w:rPr>
        <w:t xml:space="preserve"> </w:t>
      </w:r>
      <w:r>
        <w:rPr>
          <w:spacing w:val="-1"/>
        </w:rPr>
        <w:t>c</w:t>
      </w:r>
      <w:r>
        <w:t>it</w:t>
      </w:r>
      <w:r>
        <w:rPr>
          <w:spacing w:val="-1"/>
        </w:rPr>
        <w:t>r</w:t>
      </w:r>
      <w:r>
        <w:t>us</w:t>
      </w:r>
      <w:r>
        <w:rPr>
          <w:spacing w:val="-6"/>
        </w:rPr>
        <w:t xml:space="preserve"> </w:t>
      </w:r>
      <w:r>
        <w:t>f</w:t>
      </w:r>
      <w:r>
        <w:rPr>
          <w:spacing w:val="-1"/>
        </w:rPr>
        <w:t>r</w:t>
      </w:r>
      <w:r>
        <w:rPr>
          <w:spacing w:val="1"/>
        </w:rPr>
        <w:t>u</w:t>
      </w:r>
      <w:r>
        <w:t>it</w:t>
      </w:r>
      <w:r>
        <w:rPr>
          <w:spacing w:val="-6"/>
        </w:rPr>
        <w:t xml:space="preserve"> </w:t>
      </w:r>
      <w:r>
        <w:t>m</w:t>
      </w:r>
      <w:r>
        <w:rPr>
          <w:spacing w:val="-1"/>
        </w:rPr>
        <w:t>a</w:t>
      </w:r>
      <w:r>
        <w:t>y</w:t>
      </w:r>
      <w:r>
        <w:rPr>
          <w:spacing w:val="-6"/>
        </w:rPr>
        <w:t xml:space="preserve"> </w:t>
      </w:r>
      <w:r>
        <w:t>be</w:t>
      </w:r>
      <w:r>
        <w:rPr>
          <w:spacing w:val="-6"/>
        </w:rPr>
        <w:t xml:space="preserve"> </w:t>
      </w:r>
      <w:r>
        <w:rPr>
          <w:spacing w:val="1"/>
        </w:rPr>
        <w:t>p</w:t>
      </w:r>
      <w:r>
        <w:rPr>
          <w:spacing w:val="-1"/>
        </w:rPr>
        <w:t>ac</w:t>
      </w:r>
      <w:r>
        <w:rPr>
          <w:spacing w:val="1"/>
        </w:rPr>
        <w:t>k</w:t>
      </w:r>
      <w:r>
        <w:rPr>
          <w:spacing w:val="-2"/>
        </w:rPr>
        <w:t>e</w:t>
      </w:r>
      <w:r>
        <w:t>d</w:t>
      </w:r>
      <w:r>
        <w:rPr>
          <w:spacing w:val="-5"/>
        </w:rPr>
        <w:t xml:space="preserve"> </w:t>
      </w:r>
      <w:r>
        <w:rPr>
          <w:spacing w:val="1"/>
        </w:rPr>
        <w:t>t</w:t>
      </w:r>
      <w:r>
        <w:t>o</w:t>
      </w:r>
      <w:r>
        <w:rPr>
          <w:spacing w:val="-1"/>
        </w:rPr>
        <w:t>g</w:t>
      </w:r>
      <w:r>
        <w:rPr>
          <w:spacing w:val="-2"/>
        </w:rPr>
        <w:t>e</w:t>
      </w:r>
      <w:r>
        <w:rPr>
          <w:spacing w:val="1"/>
        </w:rPr>
        <w:t>th</w:t>
      </w:r>
      <w:r>
        <w:rPr>
          <w:spacing w:val="-2"/>
        </w:rPr>
        <w:t>e</w:t>
      </w:r>
      <w:r>
        <w:t>r</w:t>
      </w:r>
      <w:r>
        <w:rPr>
          <w:spacing w:val="-6"/>
        </w:rPr>
        <w:t xml:space="preserve"> </w:t>
      </w:r>
      <w:r>
        <w:rPr>
          <w:spacing w:val="1"/>
        </w:rPr>
        <w:t>i</w:t>
      </w:r>
      <w:r>
        <w:t>n</w:t>
      </w:r>
      <w:r>
        <w:rPr>
          <w:spacing w:val="-6"/>
        </w:rPr>
        <w:t xml:space="preserve"> </w:t>
      </w:r>
      <w:r>
        <w:t>a</w:t>
      </w:r>
      <w:r>
        <w:rPr>
          <w:spacing w:val="-7"/>
        </w:rPr>
        <w:t xml:space="preserve"> </w:t>
      </w:r>
      <w:r>
        <w:rPr>
          <w:spacing w:val="2"/>
        </w:rPr>
        <w:t>s</w:t>
      </w:r>
      <w:r>
        <w:rPr>
          <w:spacing w:val="-1"/>
        </w:rPr>
        <w:t>a</w:t>
      </w:r>
      <w:r>
        <w:t>l</w:t>
      </w:r>
      <w:r>
        <w:rPr>
          <w:spacing w:val="-2"/>
        </w:rPr>
        <w:t>e</w:t>
      </w:r>
      <w:r>
        <w:t>s</w:t>
      </w:r>
      <w:r>
        <w:rPr>
          <w:spacing w:val="-4"/>
        </w:rPr>
        <w:t xml:space="preserve"> </w:t>
      </w:r>
      <w:r>
        <w:rPr>
          <w:spacing w:val="1"/>
        </w:rPr>
        <w:t>p</w:t>
      </w:r>
      <w:r>
        <w:rPr>
          <w:spacing w:val="-2"/>
        </w:rPr>
        <w:t>a</w:t>
      </w:r>
      <w:r>
        <w:rPr>
          <w:spacing w:val="-1"/>
        </w:rPr>
        <w:t>c</w:t>
      </w:r>
      <w:r>
        <w:rPr>
          <w:spacing w:val="2"/>
        </w:rPr>
        <w:t>k</w:t>
      </w:r>
      <w:r>
        <w:rPr>
          <w:spacing w:val="-1"/>
        </w:rPr>
        <w:t>ag</w:t>
      </w:r>
      <w:r>
        <w:rPr>
          <w:spacing w:val="1"/>
        </w:rPr>
        <w:t>e</w:t>
      </w:r>
      <w:r>
        <w:t>,</w:t>
      </w:r>
      <w:r>
        <w:rPr>
          <w:spacing w:val="-7"/>
        </w:rPr>
        <w:t xml:space="preserve"> </w:t>
      </w:r>
      <w:r>
        <w:rPr>
          <w:spacing w:val="1"/>
        </w:rPr>
        <w:t>p</w:t>
      </w:r>
      <w:r>
        <w:t>r</w:t>
      </w:r>
      <w:r>
        <w:rPr>
          <w:spacing w:val="1"/>
        </w:rPr>
        <w:t>o</w:t>
      </w:r>
      <w:r>
        <w:rPr>
          <w:spacing w:val="-1"/>
        </w:rPr>
        <w:t>vi</w:t>
      </w:r>
      <w:r>
        <w:rPr>
          <w:spacing w:val="1"/>
        </w:rPr>
        <w:t>d</w:t>
      </w:r>
      <w:r>
        <w:rPr>
          <w:spacing w:val="-1"/>
        </w:rPr>
        <w:t>e</w:t>
      </w:r>
      <w:r>
        <w:t xml:space="preserve">d </w:t>
      </w:r>
      <w:r>
        <w:rPr>
          <w:spacing w:val="1"/>
        </w:rPr>
        <w:t>th</w:t>
      </w:r>
      <w:r>
        <w:rPr>
          <w:spacing w:val="-1"/>
        </w:rPr>
        <w:t>e</w:t>
      </w:r>
      <w:r>
        <w:t xml:space="preserve">y </w:t>
      </w:r>
      <w:r>
        <w:rPr>
          <w:spacing w:val="-1"/>
        </w:rPr>
        <w:t>a</w:t>
      </w:r>
      <w:r>
        <w:rPr>
          <w:spacing w:val="1"/>
        </w:rPr>
        <w:t>r</w:t>
      </w:r>
      <w:r>
        <w:t xml:space="preserve">e </w:t>
      </w:r>
      <w:r>
        <w:rPr>
          <w:spacing w:val="1"/>
        </w:rPr>
        <w:t>un</w:t>
      </w:r>
      <w:r>
        <w:rPr>
          <w:spacing w:val="-1"/>
        </w:rPr>
        <w:t>i</w:t>
      </w:r>
      <w:r>
        <w:rPr>
          <w:spacing w:val="1"/>
        </w:rPr>
        <w:t>f</w:t>
      </w:r>
      <w:r>
        <w:rPr>
          <w:spacing w:val="-1"/>
        </w:rPr>
        <w:t>or</w:t>
      </w:r>
      <w:r>
        <w:t xml:space="preserve">m </w:t>
      </w:r>
      <w:r>
        <w:rPr>
          <w:spacing w:val="1"/>
        </w:rPr>
        <w:t>i</w:t>
      </w:r>
      <w:r>
        <w:t xml:space="preserve">n </w:t>
      </w:r>
      <w:r>
        <w:rPr>
          <w:spacing w:val="1"/>
        </w:rPr>
        <w:t>qu</w:t>
      </w:r>
      <w:r>
        <w:rPr>
          <w:spacing w:val="-1"/>
        </w:rPr>
        <w:t>a</w:t>
      </w:r>
      <w:r>
        <w:rPr>
          <w:spacing w:val="1"/>
        </w:rPr>
        <w:t>l</w:t>
      </w:r>
      <w:r>
        <w:rPr>
          <w:spacing w:val="-1"/>
        </w:rPr>
        <w:t>i</w:t>
      </w:r>
      <w:r>
        <w:rPr>
          <w:spacing w:val="1"/>
        </w:rPr>
        <w:t>t</w:t>
      </w:r>
      <w:r>
        <w:t>y</w:t>
      </w:r>
      <w:r>
        <w:rPr>
          <w:spacing w:val="-1"/>
        </w:rPr>
        <w:t xml:space="preserve"> a</w:t>
      </w:r>
      <w:r>
        <w:rPr>
          <w:spacing w:val="1"/>
        </w:rPr>
        <w:t>nd</w:t>
      </w:r>
      <w:r>
        <w:t>,</w:t>
      </w:r>
      <w:r>
        <w:rPr>
          <w:spacing w:val="-1"/>
        </w:rPr>
        <w:t xml:space="preserve"> </w:t>
      </w:r>
      <w:r>
        <w:rPr>
          <w:spacing w:val="1"/>
        </w:rPr>
        <w:t>fo</w:t>
      </w:r>
      <w:r>
        <w:t xml:space="preserve">r </w:t>
      </w:r>
      <w:r>
        <w:rPr>
          <w:spacing w:val="1"/>
        </w:rPr>
        <w:t>e</w:t>
      </w:r>
      <w:r>
        <w:rPr>
          <w:spacing w:val="-1"/>
        </w:rPr>
        <w:t>ac</w:t>
      </w:r>
      <w:r>
        <w:t>h s</w:t>
      </w:r>
      <w:r>
        <w:rPr>
          <w:spacing w:val="1"/>
        </w:rPr>
        <w:t>p</w:t>
      </w:r>
      <w:r>
        <w:rPr>
          <w:spacing w:val="-1"/>
        </w:rPr>
        <w:t>ec</w:t>
      </w:r>
      <w:r>
        <w:t>i</w:t>
      </w:r>
      <w:r>
        <w:rPr>
          <w:spacing w:val="-1"/>
        </w:rPr>
        <w:t>e</w:t>
      </w:r>
      <w:r>
        <w:t>s</w:t>
      </w:r>
      <w:r>
        <w:rPr>
          <w:spacing w:val="1"/>
        </w:rPr>
        <w:t xml:space="preserve"> </w:t>
      </w:r>
      <w:r>
        <w:rPr>
          <w:spacing w:val="-1"/>
        </w:rPr>
        <w:t>c</w:t>
      </w:r>
      <w:r>
        <w:rPr>
          <w:spacing w:val="1"/>
        </w:rPr>
        <w:t>on</w:t>
      </w:r>
      <w:r>
        <w:rPr>
          <w:spacing w:val="-1"/>
        </w:rPr>
        <w:t>c</w:t>
      </w:r>
      <w:r>
        <w:rPr>
          <w:spacing w:val="-2"/>
        </w:rPr>
        <w:t>e</w:t>
      </w:r>
      <w:r>
        <w:t>r</w:t>
      </w:r>
      <w:r>
        <w:rPr>
          <w:spacing w:val="1"/>
        </w:rPr>
        <w:t>n</w:t>
      </w:r>
      <w:r>
        <w:rPr>
          <w:spacing w:val="-1"/>
        </w:rPr>
        <w:t>e</w:t>
      </w:r>
      <w:r>
        <w:rPr>
          <w:spacing w:val="1"/>
        </w:rPr>
        <w:t>d</w:t>
      </w:r>
      <w:r>
        <w:t>,</w:t>
      </w:r>
      <w:r>
        <w:rPr>
          <w:spacing w:val="-1"/>
        </w:rPr>
        <w:t xml:space="preserve"> </w:t>
      </w:r>
      <w:r>
        <w:t>in v</w:t>
      </w:r>
      <w:r>
        <w:rPr>
          <w:spacing w:val="-2"/>
        </w:rPr>
        <w:t>a</w:t>
      </w:r>
      <w:r>
        <w:t>ri</w:t>
      </w:r>
      <w:r>
        <w:rPr>
          <w:spacing w:val="-1"/>
        </w:rPr>
        <w:t>e</w:t>
      </w:r>
      <w:r>
        <w:t xml:space="preserve">ty </w:t>
      </w:r>
      <w:r>
        <w:rPr>
          <w:spacing w:val="1"/>
        </w:rPr>
        <w:t>o</w:t>
      </w:r>
      <w:r>
        <w:t>r sp</w:t>
      </w:r>
      <w:r>
        <w:rPr>
          <w:spacing w:val="-1"/>
        </w:rPr>
        <w:t>e</w:t>
      </w:r>
      <w:r>
        <w:rPr>
          <w:spacing w:val="-2"/>
        </w:rPr>
        <w:t>c</w:t>
      </w:r>
      <w:r>
        <w:rPr>
          <w:spacing w:val="1"/>
        </w:rPr>
        <w:t>i</w:t>
      </w:r>
      <w:r>
        <w:rPr>
          <w:spacing w:val="-1"/>
        </w:rPr>
        <w:t>e</w:t>
      </w:r>
      <w:r>
        <w:t>s</w:t>
      </w:r>
      <w:r>
        <w:rPr>
          <w:spacing w:val="1"/>
        </w:rPr>
        <w:t xml:space="preserve"> </w:t>
      </w:r>
      <w:r>
        <w:rPr>
          <w:spacing w:val="-1"/>
        </w:rPr>
        <w:t>a</w:t>
      </w:r>
      <w:r>
        <w:t>nd or</w:t>
      </w:r>
      <w:r>
        <w:rPr>
          <w:spacing w:val="-1"/>
        </w:rPr>
        <w:t>ig</w:t>
      </w:r>
      <w:r>
        <w:rPr>
          <w:spacing w:val="1"/>
        </w:rPr>
        <w:t>in</w:t>
      </w:r>
      <w:r>
        <w:t xml:space="preserve">. </w:t>
      </w:r>
      <w:r w:rsidRPr="0008614C">
        <w:t>H</w:t>
      </w:r>
      <w:r w:rsidRPr="0008614C">
        <w:rPr>
          <w:spacing w:val="1"/>
        </w:rPr>
        <w:t>o</w:t>
      </w:r>
      <w:r w:rsidRPr="0008614C">
        <w:t>w</w:t>
      </w:r>
      <w:r w:rsidRPr="0008614C">
        <w:rPr>
          <w:spacing w:val="-2"/>
        </w:rPr>
        <w:t>e</w:t>
      </w:r>
      <w:r w:rsidRPr="0008614C">
        <w:t>v</w:t>
      </w:r>
      <w:r w:rsidRPr="0008614C">
        <w:rPr>
          <w:spacing w:val="-1"/>
        </w:rPr>
        <w:t>e</w:t>
      </w:r>
      <w:r w:rsidRPr="0008614C">
        <w:t>r,</w:t>
      </w:r>
      <w:r w:rsidRPr="0008614C">
        <w:rPr>
          <w:spacing w:val="-1"/>
        </w:rPr>
        <w:t xml:space="preserve"> </w:t>
      </w:r>
      <w:r w:rsidRPr="0008614C">
        <w:t xml:space="preserve">in </w:t>
      </w:r>
      <w:r w:rsidRPr="0008614C">
        <w:rPr>
          <w:spacing w:val="-1"/>
        </w:rPr>
        <w:t>c</w:t>
      </w:r>
      <w:r w:rsidRPr="0008614C">
        <w:rPr>
          <w:spacing w:val="1"/>
        </w:rPr>
        <w:t>a</w:t>
      </w:r>
      <w:r w:rsidRPr="0008614C">
        <w:t>se</w:t>
      </w:r>
      <w:r w:rsidRPr="0008614C">
        <w:rPr>
          <w:spacing w:val="-3"/>
        </w:rPr>
        <w:t xml:space="preserve"> </w:t>
      </w:r>
      <w:r w:rsidRPr="0008614C">
        <w:rPr>
          <w:spacing w:val="1"/>
        </w:rPr>
        <w:t>o</w:t>
      </w:r>
      <w:r w:rsidRPr="0008614C">
        <w:t>f tho</w:t>
      </w:r>
      <w:r w:rsidRPr="0008614C">
        <w:rPr>
          <w:spacing w:val="-1"/>
        </w:rPr>
        <w:t>s</w:t>
      </w:r>
      <w:r w:rsidRPr="0008614C">
        <w:t>e</w:t>
      </w:r>
      <w:r w:rsidRPr="0008614C">
        <w:rPr>
          <w:spacing w:val="-1"/>
        </w:rPr>
        <w:t xml:space="preserve"> </w:t>
      </w:r>
      <w:r w:rsidRPr="0008614C">
        <w:rPr>
          <w:spacing w:val="-2"/>
        </w:rPr>
        <w:t>m</w:t>
      </w:r>
      <w:r w:rsidRPr="0008614C">
        <w:rPr>
          <w:spacing w:val="1"/>
        </w:rPr>
        <w:t>i</w:t>
      </w:r>
      <w:r w:rsidRPr="0008614C">
        <w:t>xt</w:t>
      </w:r>
      <w:r w:rsidRPr="0008614C">
        <w:rPr>
          <w:spacing w:val="-1"/>
        </w:rPr>
        <w:t>u</w:t>
      </w:r>
      <w:r w:rsidRPr="0008614C">
        <w:t>r</w:t>
      </w:r>
      <w:r w:rsidRPr="0008614C">
        <w:rPr>
          <w:spacing w:val="-1"/>
        </w:rPr>
        <w:t>e</w:t>
      </w:r>
      <w:r w:rsidRPr="0008614C">
        <w:t>s</w:t>
      </w:r>
      <w:r w:rsidRPr="0008614C">
        <w:rPr>
          <w:spacing w:val="-1"/>
        </w:rPr>
        <w:t xml:space="preserve"> </w:t>
      </w:r>
      <w:r w:rsidRPr="0008614C">
        <w:t>un</w:t>
      </w:r>
      <w:r w:rsidRPr="0008614C">
        <w:rPr>
          <w:spacing w:val="-1"/>
        </w:rPr>
        <w:t>i</w:t>
      </w:r>
      <w:r w:rsidRPr="0008614C">
        <w:t>f</w:t>
      </w:r>
      <w:r w:rsidRPr="0008614C">
        <w:rPr>
          <w:spacing w:val="-1"/>
        </w:rPr>
        <w:t>o</w:t>
      </w:r>
      <w:r w:rsidRPr="0008614C">
        <w:t>r</w:t>
      </w:r>
      <w:r w:rsidRPr="0008614C">
        <w:rPr>
          <w:spacing w:val="-2"/>
        </w:rPr>
        <w:t>m</w:t>
      </w:r>
      <w:r w:rsidRPr="0008614C">
        <w:t>ity</w:t>
      </w:r>
      <w:r w:rsidRPr="0008614C">
        <w:rPr>
          <w:spacing w:val="-2"/>
        </w:rPr>
        <w:t xml:space="preserve"> </w:t>
      </w:r>
      <w:r w:rsidRPr="0008614C">
        <w:t xml:space="preserve">in </w:t>
      </w:r>
      <w:r w:rsidRPr="0008614C">
        <w:rPr>
          <w:spacing w:val="-1"/>
        </w:rPr>
        <w:t>s</w:t>
      </w:r>
      <w:r w:rsidRPr="0008614C">
        <w:rPr>
          <w:spacing w:val="1"/>
        </w:rPr>
        <w:t>i</w:t>
      </w:r>
      <w:r w:rsidRPr="0008614C">
        <w:rPr>
          <w:spacing w:val="-2"/>
        </w:rPr>
        <w:t>z</w:t>
      </w:r>
      <w:r w:rsidRPr="0008614C">
        <w:t>e</w:t>
      </w:r>
      <w:r w:rsidRPr="0008614C">
        <w:rPr>
          <w:spacing w:val="-1"/>
        </w:rPr>
        <w:t xml:space="preserve"> </w:t>
      </w:r>
      <w:r w:rsidRPr="0008614C">
        <w:rPr>
          <w:spacing w:val="1"/>
        </w:rPr>
        <w:t>i</w:t>
      </w:r>
      <w:r w:rsidRPr="0008614C">
        <w:t>s</w:t>
      </w:r>
      <w:r w:rsidRPr="0008614C">
        <w:rPr>
          <w:spacing w:val="-1"/>
        </w:rPr>
        <w:t xml:space="preserve"> </w:t>
      </w:r>
      <w:r w:rsidRPr="0008614C">
        <w:t>not r</w:t>
      </w:r>
      <w:r w:rsidRPr="0008614C">
        <w:rPr>
          <w:spacing w:val="-1"/>
        </w:rPr>
        <w:t>e</w:t>
      </w:r>
      <w:r w:rsidRPr="0008614C">
        <w:t>q</w:t>
      </w:r>
      <w:r w:rsidRPr="0008614C">
        <w:rPr>
          <w:spacing w:val="1"/>
        </w:rPr>
        <w:t>u</w:t>
      </w:r>
      <w:r w:rsidRPr="0008614C">
        <w:t>ir</w:t>
      </w:r>
      <w:r w:rsidRPr="0008614C">
        <w:rPr>
          <w:spacing w:val="-2"/>
        </w:rPr>
        <w:t>e</w:t>
      </w:r>
      <w:r w:rsidRPr="0008614C">
        <w:rPr>
          <w:spacing w:val="1"/>
        </w:rPr>
        <w:t>d</w:t>
      </w:r>
      <w:r>
        <w:t>.</w:t>
      </w:r>
    </w:p>
    <w:p w14:paraId="168EACBF" w14:textId="77777777" w:rsidR="00D41C24" w:rsidRDefault="00D41C24" w:rsidP="00D41C24">
      <w:pPr>
        <w:pStyle w:val="SingleTxtG"/>
      </w:pPr>
      <w:r>
        <w:rPr>
          <w:spacing w:val="-1"/>
        </w:rPr>
        <w:t>T</w:t>
      </w:r>
      <w:r>
        <w:rPr>
          <w:spacing w:val="1"/>
        </w:rPr>
        <w:t>h</w:t>
      </w:r>
      <w:r>
        <w:t>e</w:t>
      </w:r>
      <w:r>
        <w:rPr>
          <w:spacing w:val="-1"/>
        </w:rPr>
        <w:t xml:space="preserve"> </w:t>
      </w:r>
      <w:r>
        <w:rPr>
          <w:spacing w:val="1"/>
        </w:rPr>
        <w:t>v</w:t>
      </w:r>
      <w:r>
        <w:t>is</w:t>
      </w:r>
      <w:r>
        <w:rPr>
          <w:spacing w:val="-1"/>
        </w:rPr>
        <w:t>ib</w:t>
      </w:r>
      <w:r>
        <w:t>le</w:t>
      </w:r>
      <w:r>
        <w:rPr>
          <w:spacing w:val="-1"/>
        </w:rPr>
        <w:t xml:space="preserve"> </w:t>
      </w:r>
      <w:r>
        <w:rPr>
          <w:spacing w:val="1"/>
        </w:rPr>
        <w:t>p</w:t>
      </w:r>
      <w:r>
        <w:rPr>
          <w:spacing w:val="-2"/>
        </w:rPr>
        <w:t>a</w:t>
      </w:r>
      <w:r>
        <w:rPr>
          <w:spacing w:val="2"/>
        </w:rPr>
        <w:t>r</w:t>
      </w:r>
      <w:r>
        <w:t xml:space="preserve">t </w:t>
      </w:r>
      <w:r>
        <w:rPr>
          <w:spacing w:val="1"/>
        </w:rPr>
        <w:t>o</w:t>
      </w:r>
      <w:r>
        <w:t xml:space="preserve">f </w:t>
      </w:r>
      <w:r>
        <w:rPr>
          <w:spacing w:val="-1"/>
        </w:rPr>
        <w:t>t</w:t>
      </w:r>
      <w:r>
        <w:rPr>
          <w:spacing w:val="1"/>
        </w:rPr>
        <w:t>h</w:t>
      </w:r>
      <w:r>
        <w:t>e</w:t>
      </w:r>
      <w:r>
        <w:rPr>
          <w:spacing w:val="-1"/>
        </w:rPr>
        <w:t xml:space="preserve"> c</w:t>
      </w:r>
      <w:r>
        <w:rPr>
          <w:spacing w:val="1"/>
        </w:rPr>
        <w:t>on</w:t>
      </w:r>
      <w:r>
        <w:t>t</w:t>
      </w:r>
      <w:r>
        <w:rPr>
          <w:spacing w:val="-1"/>
        </w:rPr>
        <w:t>ent</w:t>
      </w:r>
      <w:r>
        <w:t xml:space="preserve">s </w:t>
      </w:r>
      <w:r>
        <w:rPr>
          <w:spacing w:val="1"/>
        </w:rPr>
        <w:t>o</w:t>
      </w:r>
      <w:r>
        <w:t>f</w:t>
      </w:r>
      <w:r>
        <w:rPr>
          <w:spacing w:val="-1"/>
        </w:rPr>
        <w:t xml:space="preserve"> </w:t>
      </w:r>
      <w:r>
        <w:rPr>
          <w:spacing w:val="1"/>
        </w:rPr>
        <w:t>t</w:t>
      </w:r>
      <w:r>
        <w:rPr>
          <w:spacing w:val="-1"/>
        </w:rPr>
        <w:t>h</w:t>
      </w:r>
      <w:r>
        <w:t>e</w:t>
      </w:r>
      <w:r>
        <w:rPr>
          <w:spacing w:val="-1"/>
        </w:rPr>
        <w:t xml:space="preserve"> </w:t>
      </w:r>
      <w:r>
        <w:rPr>
          <w:spacing w:val="1"/>
        </w:rPr>
        <w:t>p</w:t>
      </w:r>
      <w:r>
        <w:rPr>
          <w:spacing w:val="-1"/>
        </w:rPr>
        <w:t>ac</w:t>
      </w:r>
      <w:r>
        <w:rPr>
          <w:spacing w:val="1"/>
        </w:rPr>
        <w:t>k</w:t>
      </w:r>
      <w:r>
        <w:rPr>
          <w:spacing w:val="-1"/>
        </w:rPr>
        <w:t>ag</w:t>
      </w:r>
      <w:r>
        <w:t xml:space="preserve">e </w:t>
      </w:r>
      <w:r>
        <w:rPr>
          <w:spacing w:val="-2"/>
        </w:rPr>
        <w:t>m</w:t>
      </w:r>
      <w:r>
        <w:rPr>
          <w:spacing w:val="1"/>
        </w:rPr>
        <w:t>u</w:t>
      </w:r>
      <w:r>
        <w:t xml:space="preserve">st </w:t>
      </w:r>
      <w:r>
        <w:rPr>
          <w:spacing w:val="1"/>
        </w:rPr>
        <w:t>b</w:t>
      </w:r>
      <w:r>
        <w:t>e</w:t>
      </w:r>
      <w:r>
        <w:rPr>
          <w:spacing w:val="-2"/>
        </w:rPr>
        <w:t xml:space="preserve"> </w:t>
      </w:r>
      <w:r>
        <w:rPr>
          <w:spacing w:val="2"/>
        </w:rPr>
        <w:t>r</w:t>
      </w:r>
      <w:r>
        <w:rPr>
          <w:spacing w:val="-1"/>
        </w:rPr>
        <w:t>ep</w:t>
      </w:r>
      <w:r>
        <w:t>r</w:t>
      </w:r>
      <w:r>
        <w:rPr>
          <w:spacing w:val="1"/>
        </w:rPr>
        <w:t>e</w:t>
      </w:r>
      <w:r>
        <w:t>s</w:t>
      </w:r>
      <w:r>
        <w:rPr>
          <w:spacing w:val="-2"/>
        </w:rPr>
        <w:t>e</w:t>
      </w:r>
      <w:r>
        <w:t>nt</w:t>
      </w:r>
      <w:r>
        <w:rPr>
          <w:spacing w:val="-1"/>
        </w:rPr>
        <w:t>a</w:t>
      </w:r>
      <w:r>
        <w:t>tive</w:t>
      </w:r>
      <w:r>
        <w:rPr>
          <w:spacing w:val="-2"/>
        </w:rPr>
        <w:t xml:space="preserve"> </w:t>
      </w:r>
      <w:r>
        <w:t>of the</w:t>
      </w:r>
      <w:r>
        <w:rPr>
          <w:spacing w:val="-1"/>
        </w:rPr>
        <w:t xml:space="preserve"> e</w:t>
      </w:r>
      <w:r>
        <w:t>nt</w:t>
      </w:r>
      <w:r>
        <w:rPr>
          <w:spacing w:val="-1"/>
        </w:rPr>
        <w:t>i</w:t>
      </w:r>
      <w:r>
        <w:t>re</w:t>
      </w:r>
      <w:r>
        <w:rPr>
          <w:spacing w:val="-1"/>
        </w:rPr>
        <w:t xml:space="preserve"> c</w:t>
      </w:r>
      <w:r>
        <w:t>ont</w:t>
      </w:r>
      <w:r>
        <w:rPr>
          <w:spacing w:val="-1"/>
        </w:rPr>
        <w:t>en</w:t>
      </w:r>
      <w:r>
        <w:t>t</w:t>
      </w:r>
      <w:r>
        <w:rPr>
          <w:spacing w:val="-1"/>
        </w:rPr>
        <w:t>s</w:t>
      </w:r>
      <w:r>
        <w:t>.</w:t>
      </w:r>
    </w:p>
    <w:p w14:paraId="7A85D5FA" w14:textId="77777777" w:rsidR="00D41C24" w:rsidRDefault="00D41C24" w:rsidP="00D41C24">
      <w:pPr>
        <w:pStyle w:val="H1G"/>
      </w:pPr>
      <w:r>
        <w:tab/>
        <w:t>B.</w:t>
      </w:r>
      <w:r>
        <w:tab/>
        <w:t>Packaging</w:t>
      </w:r>
    </w:p>
    <w:p w14:paraId="7B6ED9AB" w14:textId="77777777" w:rsidR="00D41C24" w:rsidRDefault="00D41C24">
      <w:pPr>
        <w:pStyle w:val="SingleTxtG"/>
      </w:pPr>
      <w:r>
        <w:rPr>
          <w:spacing w:val="-1"/>
        </w:rPr>
        <w:t>T</w:t>
      </w:r>
      <w:r>
        <w:rPr>
          <w:spacing w:val="1"/>
        </w:rPr>
        <w:t>h</w:t>
      </w:r>
      <w:r>
        <w:t>e</w:t>
      </w:r>
      <w:r>
        <w:rPr>
          <w:spacing w:val="1"/>
        </w:rPr>
        <w:t xml:space="preserve"> </w:t>
      </w:r>
      <w:r>
        <w:rPr>
          <w:spacing w:val="-2"/>
        </w:rPr>
        <w:t>m</w:t>
      </w:r>
      <w:r>
        <w:rPr>
          <w:spacing w:val="-1"/>
        </w:rPr>
        <w:t>a</w:t>
      </w:r>
      <w:r>
        <w:rPr>
          <w:spacing w:val="1"/>
        </w:rPr>
        <w:t>n</w:t>
      </w:r>
      <w:r>
        <w:rPr>
          <w:spacing w:val="2"/>
        </w:rPr>
        <w:t>d</w:t>
      </w:r>
      <w:r>
        <w:rPr>
          <w:spacing w:val="-2"/>
        </w:rPr>
        <w:t>a</w:t>
      </w:r>
      <w:r>
        <w:t>r</w:t>
      </w:r>
      <w:r>
        <w:rPr>
          <w:spacing w:val="1"/>
        </w:rPr>
        <w:t>in</w:t>
      </w:r>
      <w:r>
        <w:t>s</w:t>
      </w:r>
      <w:r>
        <w:rPr>
          <w:spacing w:val="1"/>
        </w:rPr>
        <w:t xml:space="preserve"> </w:t>
      </w:r>
      <w:del w:id="232" w:author="Stephen Hatem" w:date="2019-05-14T13:59:00Z">
        <w:r w:rsidDel="00666413">
          <w:rPr>
            <w:spacing w:val="1"/>
          </w:rPr>
          <w:delText>(</w:delText>
        </w:r>
        <w:r w:rsidDel="00666413">
          <w:rPr>
            <w:spacing w:val="-1"/>
          </w:rPr>
          <w:delText>ea</w:delText>
        </w:r>
        <w:r w:rsidDel="00666413">
          <w:delText>sy</w:delText>
        </w:r>
        <w:r w:rsidDel="00666413">
          <w:rPr>
            <w:spacing w:val="1"/>
          </w:rPr>
          <w:delText xml:space="preserve"> p</w:delText>
        </w:r>
        <w:r w:rsidDel="00666413">
          <w:rPr>
            <w:spacing w:val="-1"/>
          </w:rPr>
          <w:delText>ee</w:delText>
        </w:r>
        <w:r w:rsidDel="00666413">
          <w:delText>l</w:delText>
        </w:r>
        <w:r w:rsidDel="00666413">
          <w:rPr>
            <w:spacing w:val="-1"/>
          </w:rPr>
          <w:delText>e</w:delText>
        </w:r>
        <w:r w:rsidDel="00666413">
          <w:delText>r</w:delText>
        </w:r>
        <w:r w:rsidDel="00666413">
          <w:rPr>
            <w:spacing w:val="1"/>
          </w:rPr>
          <w:delText>s</w:delText>
        </w:r>
        <w:r w:rsidDel="00666413">
          <w:delText>)</w:delText>
        </w:r>
      </w:del>
      <w:del w:id="233" w:author="Aruna Vivekanantham" w:date="2019-05-13T17:52:00Z">
        <w:r w:rsidDel="001845A4">
          <w:rPr>
            <w:spacing w:val="3"/>
          </w:rPr>
          <w:delText xml:space="preserve"> </w:delText>
        </w:r>
      </w:del>
      <w:r>
        <w:rPr>
          <w:spacing w:val="-2"/>
        </w:rPr>
        <w:t>m</w:t>
      </w:r>
      <w:r>
        <w:rPr>
          <w:spacing w:val="1"/>
        </w:rPr>
        <w:t>u</w:t>
      </w:r>
      <w:r>
        <w:rPr>
          <w:spacing w:val="-1"/>
        </w:rPr>
        <w:t>s</w:t>
      </w:r>
      <w:r>
        <w:t>t</w:t>
      </w:r>
      <w:r>
        <w:rPr>
          <w:spacing w:val="3"/>
        </w:rPr>
        <w:t xml:space="preserve"> </w:t>
      </w:r>
      <w:r>
        <w:rPr>
          <w:spacing w:val="1"/>
        </w:rPr>
        <w:t>b</w:t>
      </w:r>
      <w:r>
        <w:t xml:space="preserve">e </w:t>
      </w:r>
      <w:r>
        <w:rPr>
          <w:spacing w:val="1"/>
        </w:rPr>
        <w:t>pa</w:t>
      </w:r>
      <w:r>
        <w:rPr>
          <w:spacing w:val="-2"/>
        </w:rPr>
        <w:t>c</w:t>
      </w:r>
      <w:r>
        <w:rPr>
          <w:spacing w:val="1"/>
        </w:rPr>
        <w:t>k</w:t>
      </w:r>
      <w:r>
        <w:rPr>
          <w:spacing w:val="-1"/>
        </w:rPr>
        <w:t>e</w:t>
      </w:r>
      <w:r>
        <w:t>d</w:t>
      </w:r>
      <w:r>
        <w:rPr>
          <w:spacing w:val="3"/>
        </w:rPr>
        <w:t xml:space="preserve"> </w:t>
      </w:r>
      <w:r>
        <w:rPr>
          <w:spacing w:val="1"/>
        </w:rPr>
        <w:t>i</w:t>
      </w:r>
      <w:r>
        <w:t>n</w:t>
      </w:r>
      <w:r>
        <w:rPr>
          <w:spacing w:val="3"/>
        </w:rPr>
        <w:t xml:space="preserve"> </w:t>
      </w:r>
      <w:r>
        <w:rPr>
          <w:spacing w:val="-1"/>
        </w:rPr>
        <w:t>s</w:t>
      </w:r>
      <w:r>
        <w:rPr>
          <w:spacing w:val="1"/>
        </w:rPr>
        <w:t>u</w:t>
      </w:r>
      <w:r>
        <w:rPr>
          <w:spacing w:val="-1"/>
        </w:rPr>
        <w:t>c</w:t>
      </w:r>
      <w:r>
        <w:t>h</w:t>
      </w:r>
      <w:r>
        <w:rPr>
          <w:spacing w:val="1"/>
        </w:rPr>
        <w:t xml:space="preserve"> </w:t>
      </w:r>
      <w:r>
        <w:t>a</w:t>
      </w:r>
      <w:r>
        <w:rPr>
          <w:spacing w:val="1"/>
        </w:rPr>
        <w:t xml:space="preserve"> w</w:t>
      </w:r>
      <w:r>
        <w:rPr>
          <w:spacing w:val="-2"/>
        </w:rPr>
        <w:t>a</w:t>
      </w:r>
      <w:r>
        <w:t>y</w:t>
      </w:r>
      <w:r>
        <w:rPr>
          <w:spacing w:val="3"/>
        </w:rPr>
        <w:t xml:space="preserve"> </w:t>
      </w:r>
      <w:r>
        <w:rPr>
          <w:spacing w:val="-1"/>
        </w:rPr>
        <w:t>a</w:t>
      </w:r>
      <w:r>
        <w:t>s</w:t>
      </w:r>
      <w:r>
        <w:rPr>
          <w:spacing w:val="1"/>
        </w:rPr>
        <w:t xml:space="preserve"> </w:t>
      </w:r>
      <w:r>
        <w:t>to</w:t>
      </w:r>
      <w:r>
        <w:rPr>
          <w:spacing w:val="2"/>
        </w:rPr>
        <w:t xml:space="preserve"> </w:t>
      </w:r>
      <w:r>
        <w:rPr>
          <w:spacing w:val="-1"/>
        </w:rPr>
        <w:t>p</w:t>
      </w:r>
      <w:r>
        <w:t>r</w:t>
      </w:r>
      <w:r>
        <w:rPr>
          <w:spacing w:val="-1"/>
        </w:rPr>
        <w:t>o</w:t>
      </w:r>
      <w:r>
        <w:t>t</w:t>
      </w:r>
      <w:r>
        <w:rPr>
          <w:spacing w:val="-1"/>
        </w:rPr>
        <w:t>ec</w:t>
      </w:r>
      <w:r>
        <w:t>t</w:t>
      </w:r>
      <w:r>
        <w:rPr>
          <w:spacing w:val="2"/>
        </w:rPr>
        <w:t xml:space="preserve"> </w:t>
      </w:r>
      <w:r>
        <w:t>t</w:t>
      </w:r>
      <w:r>
        <w:rPr>
          <w:spacing w:val="1"/>
        </w:rPr>
        <w:t>h</w:t>
      </w:r>
      <w:r>
        <w:t xml:space="preserve">e </w:t>
      </w:r>
      <w:r>
        <w:rPr>
          <w:spacing w:val="1"/>
        </w:rPr>
        <w:t>p</w:t>
      </w:r>
      <w:r>
        <w:t>r</w:t>
      </w:r>
      <w:r>
        <w:rPr>
          <w:spacing w:val="-1"/>
        </w:rPr>
        <w:t>o</w:t>
      </w:r>
      <w:r>
        <w:rPr>
          <w:spacing w:val="1"/>
        </w:rPr>
        <w:t>du</w:t>
      </w:r>
      <w:r>
        <w:rPr>
          <w:spacing w:val="-1"/>
        </w:rPr>
        <w:t>c</w:t>
      </w:r>
      <w:r>
        <w:t>e p</w:t>
      </w:r>
      <w:r>
        <w:rPr>
          <w:spacing w:val="-1"/>
        </w:rPr>
        <w:t>ro</w:t>
      </w:r>
      <w:r>
        <w:rPr>
          <w:spacing w:val="1"/>
        </w:rPr>
        <w:t>p</w:t>
      </w:r>
      <w:r>
        <w:rPr>
          <w:spacing w:val="-1"/>
        </w:rPr>
        <w:t>e</w:t>
      </w:r>
      <w:r>
        <w:t>rl</w:t>
      </w:r>
      <w:r>
        <w:rPr>
          <w:spacing w:val="-1"/>
        </w:rPr>
        <w:t>y</w:t>
      </w:r>
      <w:r>
        <w:t>.</w:t>
      </w:r>
    </w:p>
    <w:p w14:paraId="66A16D14" w14:textId="77777777" w:rsidR="00D41C24" w:rsidRDefault="00D41C24" w:rsidP="00D41C24">
      <w:pPr>
        <w:pStyle w:val="SingleTxtG"/>
      </w:pPr>
      <w:r>
        <w:rPr>
          <w:spacing w:val="-1"/>
        </w:rPr>
        <w:t>T</w:t>
      </w:r>
      <w:r>
        <w:rPr>
          <w:spacing w:val="1"/>
        </w:rPr>
        <w:t>h</w:t>
      </w:r>
      <w:r>
        <w:t>e</w:t>
      </w:r>
      <w:r>
        <w:rPr>
          <w:spacing w:val="-6"/>
        </w:rPr>
        <w:t xml:space="preserve"> </w:t>
      </w:r>
      <w:r>
        <w:rPr>
          <w:spacing w:val="-1"/>
        </w:rPr>
        <w:t>m</w:t>
      </w:r>
      <w:r>
        <w:rPr>
          <w:spacing w:val="-2"/>
        </w:rPr>
        <w:t>a</w:t>
      </w:r>
      <w:r>
        <w:rPr>
          <w:spacing w:val="1"/>
        </w:rPr>
        <w:t>t</w:t>
      </w:r>
      <w:r>
        <w:rPr>
          <w:spacing w:val="-1"/>
        </w:rPr>
        <w:t>e</w:t>
      </w:r>
      <w:r>
        <w:t>ri</w:t>
      </w:r>
      <w:r>
        <w:rPr>
          <w:spacing w:val="-1"/>
        </w:rPr>
        <w:t>a</w:t>
      </w:r>
      <w:r>
        <w:t>ls</w:t>
      </w:r>
      <w:r>
        <w:rPr>
          <w:spacing w:val="-5"/>
        </w:rPr>
        <w:t xml:space="preserve"> </w:t>
      </w:r>
      <w:r>
        <w:rPr>
          <w:spacing w:val="1"/>
        </w:rPr>
        <w:t>u</w:t>
      </w:r>
      <w:r>
        <w:rPr>
          <w:spacing w:val="-1"/>
        </w:rPr>
        <w:t>se</w:t>
      </w:r>
      <w:r>
        <w:t>d</w:t>
      </w:r>
      <w:r>
        <w:rPr>
          <w:spacing w:val="-5"/>
        </w:rPr>
        <w:t xml:space="preserve"> </w:t>
      </w:r>
      <w:r>
        <w:rPr>
          <w:spacing w:val="-1"/>
        </w:rPr>
        <w:t>i</w:t>
      </w:r>
      <w:r>
        <w:rPr>
          <w:spacing w:val="1"/>
        </w:rPr>
        <w:t>n</w:t>
      </w:r>
      <w:r>
        <w:t>s</w:t>
      </w:r>
      <w:r>
        <w:rPr>
          <w:spacing w:val="-1"/>
        </w:rPr>
        <w:t>i</w:t>
      </w:r>
      <w:r>
        <w:rPr>
          <w:spacing w:val="1"/>
        </w:rPr>
        <w:t>d</w:t>
      </w:r>
      <w:r>
        <w:t>e</w:t>
      </w:r>
      <w:r>
        <w:rPr>
          <w:spacing w:val="-6"/>
        </w:rPr>
        <w:t xml:space="preserve"> </w:t>
      </w:r>
      <w:r>
        <w:t>t</w:t>
      </w:r>
      <w:r>
        <w:rPr>
          <w:spacing w:val="1"/>
        </w:rPr>
        <w:t>h</w:t>
      </w:r>
      <w:r>
        <w:t>e</w:t>
      </w:r>
      <w:r>
        <w:rPr>
          <w:spacing w:val="-6"/>
        </w:rPr>
        <w:t xml:space="preserve"> </w:t>
      </w:r>
      <w:r>
        <w:rPr>
          <w:spacing w:val="1"/>
        </w:rPr>
        <w:t>p</w:t>
      </w:r>
      <w:r>
        <w:rPr>
          <w:spacing w:val="-2"/>
        </w:rPr>
        <w:t>a</w:t>
      </w:r>
      <w:r>
        <w:rPr>
          <w:spacing w:val="-1"/>
        </w:rPr>
        <w:t>c</w:t>
      </w:r>
      <w:r>
        <w:rPr>
          <w:spacing w:val="2"/>
        </w:rPr>
        <w:t>k</w:t>
      </w:r>
      <w:r>
        <w:rPr>
          <w:spacing w:val="-1"/>
        </w:rPr>
        <w:t>ag</w:t>
      </w:r>
      <w:r>
        <w:t>e</w:t>
      </w:r>
      <w:r>
        <w:rPr>
          <w:spacing w:val="-5"/>
        </w:rPr>
        <w:t xml:space="preserve"> </w:t>
      </w:r>
      <w:r>
        <w:rPr>
          <w:spacing w:val="-2"/>
        </w:rPr>
        <w:t>m</w:t>
      </w:r>
      <w:r>
        <w:rPr>
          <w:spacing w:val="1"/>
        </w:rPr>
        <w:t>u</w:t>
      </w:r>
      <w:r>
        <w:rPr>
          <w:spacing w:val="-1"/>
        </w:rPr>
        <w:t>s</w:t>
      </w:r>
      <w:r>
        <w:t>t</w:t>
      </w:r>
      <w:r>
        <w:rPr>
          <w:spacing w:val="-4"/>
        </w:rPr>
        <w:t xml:space="preserve"> </w:t>
      </w:r>
      <w:r>
        <w:rPr>
          <w:spacing w:val="1"/>
        </w:rPr>
        <w:t>b</w:t>
      </w:r>
      <w:r>
        <w:t>e</w:t>
      </w:r>
      <w:r>
        <w:rPr>
          <w:spacing w:val="-5"/>
        </w:rPr>
        <w:t xml:space="preserve"> </w:t>
      </w:r>
      <w:r>
        <w:rPr>
          <w:spacing w:val="-2"/>
        </w:rPr>
        <w:t>c</w:t>
      </w:r>
      <w:r>
        <w:rPr>
          <w:spacing w:val="1"/>
        </w:rPr>
        <w:t>l</w:t>
      </w:r>
      <w:r>
        <w:rPr>
          <w:spacing w:val="-1"/>
        </w:rPr>
        <w:t>ea</w:t>
      </w:r>
      <w:r>
        <w:t>n</w:t>
      </w:r>
      <w:r>
        <w:rPr>
          <w:spacing w:val="-5"/>
        </w:rPr>
        <w:t xml:space="preserve"> </w:t>
      </w:r>
      <w:r>
        <w:rPr>
          <w:spacing w:val="-2"/>
        </w:rPr>
        <w:t>a</w:t>
      </w:r>
      <w:r>
        <w:rPr>
          <w:spacing w:val="1"/>
        </w:rPr>
        <w:t>n</w:t>
      </w:r>
      <w:r>
        <w:t>d</w:t>
      </w:r>
      <w:r>
        <w:rPr>
          <w:spacing w:val="-5"/>
        </w:rPr>
        <w:t xml:space="preserve"> </w:t>
      </w:r>
      <w:r>
        <w:rPr>
          <w:spacing w:val="1"/>
        </w:rPr>
        <w:t>o</w:t>
      </w:r>
      <w:r>
        <w:t>f</w:t>
      </w:r>
      <w:r>
        <w:rPr>
          <w:spacing w:val="-6"/>
        </w:rPr>
        <w:t xml:space="preserve"> </w:t>
      </w:r>
      <w:r>
        <w:t>a</w:t>
      </w:r>
      <w:r>
        <w:rPr>
          <w:spacing w:val="-5"/>
        </w:rPr>
        <w:t xml:space="preserve"> </w:t>
      </w:r>
      <w:r>
        <w:rPr>
          <w:spacing w:val="1"/>
        </w:rPr>
        <w:t>q</w:t>
      </w:r>
      <w:r>
        <w:rPr>
          <w:spacing w:val="-1"/>
        </w:rPr>
        <w:t>ua</w:t>
      </w:r>
      <w:r>
        <w:t>lity</w:t>
      </w:r>
      <w:r>
        <w:rPr>
          <w:spacing w:val="-6"/>
        </w:rPr>
        <w:t xml:space="preserve"> </w:t>
      </w:r>
      <w:r>
        <w:t>su</w:t>
      </w:r>
      <w:r>
        <w:rPr>
          <w:spacing w:val="-1"/>
        </w:rPr>
        <w:t>c</w:t>
      </w:r>
      <w:r>
        <w:t>h</w:t>
      </w:r>
      <w:r>
        <w:rPr>
          <w:spacing w:val="-6"/>
        </w:rPr>
        <w:t xml:space="preserve"> </w:t>
      </w:r>
      <w:r>
        <w:rPr>
          <w:spacing w:val="-2"/>
        </w:rPr>
        <w:t>a</w:t>
      </w:r>
      <w:r>
        <w:t>s</w:t>
      </w:r>
      <w:r>
        <w:rPr>
          <w:spacing w:val="-5"/>
        </w:rPr>
        <w:t xml:space="preserve"> </w:t>
      </w:r>
      <w:r>
        <w:t>to</w:t>
      </w:r>
      <w:r>
        <w:rPr>
          <w:spacing w:val="-5"/>
        </w:rPr>
        <w:t xml:space="preserve"> </w:t>
      </w:r>
      <w:r>
        <w:rPr>
          <w:spacing w:val="-1"/>
        </w:rPr>
        <w:t>a</w:t>
      </w:r>
      <w:r>
        <w:t>vo</w:t>
      </w:r>
      <w:r>
        <w:rPr>
          <w:spacing w:val="-1"/>
        </w:rPr>
        <w:t>i</w:t>
      </w:r>
      <w:r>
        <w:t>d</w:t>
      </w:r>
      <w:r>
        <w:rPr>
          <w:spacing w:val="-5"/>
        </w:rPr>
        <w:t xml:space="preserve"> </w:t>
      </w:r>
      <w:r>
        <w:rPr>
          <w:spacing w:val="-1"/>
        </w:rPr>
        <w:t>c</w:t>
      </w:r>
      <w:r>
        <w:rPr>
          <w:spacing w:val="-2"/>
        </w:rPr>
        <w:t>a</w:t>
      </w:r>
      <w:r>
        <w:rPr>
          <w:spacing w:val="2"/>
        </w:rPr>
        <w:t>u</w:t>
      </w:r>
      <w:r>
        <w:t>s</w:t>
      </w:r>
      <w:r>
        <w:rPr>
          <w:spacing w:val="-1"/>
        </w:rPr>
        <w:t>i</w:t>
      </w:r>
      <w:r>
        <w:t xml:space="preserve">ng </w:t>
      </w:r>
      <w:r>
        <w:rPr>
          <w:spacing w:val="-1"/>
        </w:rPr>
        <w:t>a</w:t>
      </w:r>
      <w:r>
        <w:rPr>
          <w:spacing w:val="1"/>
        </w:rPr>
        <w:t>n</w:t>
      </w:r>
      <w:r>
        <w:t>y</w:t>
      </w:r>
      <w:r>
        <w:rPr>
          <w:spacing w:val="-2"/>
        </w:rPr>
        <w:t xml:space="preserve"> </w:t>
      </w:r>
      <w:r>
        <w:rPr>
          <w:spacing w:val="-1"/>
        </w:rPr>
        <w:t>e</w:t>
      </w:r>
      <w:r>
        <w:rPr>
          <w:spacing w:val="1"/>
        </w:rPr>
        <w:t>x</w:t>
      </w:r>
      <w:r>
        <w:t>t</w:t>
      </w:r>
      <w:r>
        <w:rPr>
          <w:spacing w:val="-1"/>
        </w:rPr>
        <w:t>e</w:t>
      </w:r>
      <w:r>
        <w:t>r</w:t>
      </w:r>
      <w:r>
        <w:rPr>
          <w:spacing w:val="1"/>
        </w:rPr>
        <w:t>n</w:t>
      </w:r>
      <w:r>
        <w:rPr>
          <w:spacing w:val="-1"/>
        </w:rPr>
        <w:t>a</w:t>
      </w:r>
      <w:r>
        <w:t>l</w:t>
      </w:r>
      <w:r>
        <w:rPr>
          <w:spacing w:val="-2"/>
        </w:rPr>
        <w:t xml:space="preserve"> </w:t>
      </w:r>
      <w:r>
        <w:rPr>
          <w:spacing w:val="1"/>
        </w:rPr>
        <w:t>o</w:t>
      </w:r>
      <w:r>
        <w:t>r</w:t>
      </w:r>
      <w:r>
        <w:rPr>
          <w:spacing w:val="-3"/>
        </w:rPr>
        <w:t xml:space="preserve"> </w:t>
      </w:r>
      <w:r>
        <w:rPr>
          <w:spacing w:val="1"/>
        </w:rPr>
        <w:t>i</w:t>
      </w:r>
      <w:r>
        <w:rPr>
          <w:spacing w:val="-1"/>
        </w:rPr>
        <w:t>n</w:t>
      </w:r>
      <w:r>
        <w:rPr>
          <w:spacing w:val="1"/>
        </w:rPr>
        <w:t>t</w:t>
      </w:r>
      <w:r>
        <w:rPr>
          <w:spacing w:val="-2"/>
        </w:rPr>
        <w:t>e</w:t>
      </w:r>
      <w:r>
        <w:t>r</w:t>
      </w:r>
      <w:r>
        <w:rPr>
          <w:spacing w:val="1"/>
        </w:rPr>
        <w:t>n</w:t>
      </w:r>
      <w:r>
        <w:rPr>
          <w:spacing w:val="-1"/>
        </w:rPr>
        <w:t>a</w:t>
      </w:r>
      <w:r>
        <w:t>l</w:t>
      </w:r>
      <w:r>
        <w:rPr>
          <w:spacing w:val="-2"/>
        </w:rPr>
        <w:t xml:space="preserve"> </w:t>
      </w:r>
      <w:r>
        <w:rPr>
          <w:spacing w:val="1"/>
        </w:rPr>
        <w:t>da</w:t>
      </w:r>
      <w:r>
        <w:rPr>
          <w:spacing w:val="-2"/>
        </w:rPr>
        <w:t>m</w:t>
      </w:r>
      <w:r>
        <w:rPr>
          <w:spacing w:val="1"/>
        </w:rPr>
        <w:t>ag</w:t>
      </w:r>
      <w:r>
        <w:t>e</w:t>
      </w:r>
      <w:r>
        <w:rPr>
          <w:spacing w:val="-3"/>
        </w:rPr>
        <w:t xml:space="preserve"> </w:t>
      </w:r>
      <w:r>
        <w:t>to</w:t>
      </w:r>
      <w:r>
        <w:rPr>
          <w:spacing w:val="-2"/>
        </w:rPr>
        <w:t xml:space="preserve"> </w:t>
      </w:r>
      <w:r>
        <w:t>t</w:t>
      </w:r>
      <w:r>
        <w:rPr>
          <w:spacing w:val="1"/>
        </w:rPr>
        <w:t>h</w:t>
      </w:r>
      <w:r>
        <w:t>e</w:t>
      </w:r>
      <w:r>
        <w:rPr>
          <w:spacing w:val="-3"/>
        </w:rPr>
        <w:t xml:space="preserve"> </w:t>
      </w:r>
      <w:r>
        <w:rPr>
          <w:spacing w:val="1"/>
        </w:rPr>
        <w:t>p</w:t>
      </w:r>
      <w:r>
        <w:t>r</w:t>
      </w:r>
      <w:r>
        <w:rPr>
          <w:spacing w:val="1"/>
        </w:rPr>
        <w:t>o</w:t>
      </w:r>
      <w:r>
        <w:rPr>
          <w:spacing w:val="-1"/>
        </w:rPr>
        <w:t>du</w:t>
      </w:r>
      <w:r>
        <w:rPr>
          <w:spacing w:val="1"/>
        </w:rPr>
        <w:t>c</w:t>
      </w:r>
      <w:r>
        <w:rPr>
          <w:spacing w:val="-1"/>
        </w:rPr>
        <w:t>e</w:t>
      </w:r>
      <w:r>
        <w:t>.</w:t>
      </w:r>
      <w:r>
        <w:rPr>
          <w:spacing w:val="-2"/>
        </w:rPr>
        <w:t xml:space="preserve"> T</w:t>
      </w:r>
      <w:r>
        <w:rPr>
          <w:spacing w:val="2"/>
        </w:rPr>
        <w:t>h</w:t>
      </w:r>
      <w:r>
        <w:t>e</w:t>
      </w:r>
      <w:r>
        <w:rPr>
          <w:spacing w:val="-2"/>
        </w:rPr>
        <w:t xml:space="preserve"> </w:t>
      </w:r>
      <w:r>
        <w:rPr>
          <w:spacing w:val="1"/>
        </w:rPr>
        <w:t>u</w:t>
      </w:r>
      <w:r>
        <w:rPr>
          <w:spacing w:val="-1"/>
        </w:rPr>
        <w:t>s</w:t>
      </w:r>
      <w:r>
        <w:t>e</w:t>
      </w:r>
      <w:r>
        <w:rPr>
          <w:spacing w:val="-2"/>
        </w:rPr>
        <w:t xml:space="preserve"> </w:t>
      </w:r>
      <w:r>
        <w:rPr>
          <w:spacing w:val="1"/>
        </w:rPr>
        <w:t>o</w:t>
      </w:r>
      <w:r>
        <w:t>f</w:t>
      </w:r>
      <w:r>
        <w:rPr>
          <w:spacing w:val="-2"/>
        </w:rPr>
        <w:t xml:space="preserve"> </w:t>
      </w:r>
      <w:r>
        <w:t>m</w:t>
      </w:r>
      <w:r>
        <w:rPr>
          <w:spacing w:val="-1"/>
        </w:rPr>
        <w:t>a</w:t>
      </w:r>
      <w:r>
        <w:t>t</w:t>
      </w:r>
      <w:r>
        <w:rPr>
          <w:spacing w:val="-1"/>
        </w:rPr>
        <w:t>e</w:t>
      </w:r>
      <w:r>
        <w:t>ri</w:t>
      </w:r>
      <w:r>
        <w:rPr>
          <w:spacing w:val="-1"/>
        </w:rPr>
        <w:t>a</w:t>
      </w:r>
      <w:r>
        <w:t>ls,</w:t>
      </w:r>
      <w:r>
        <w:rPr>
          <w:spacing w:val="-2"/>
        </w:rPr>
        <w:t xml:space="preserve"> </w:t>
      </w:r>
      <w:r>
        <w:rPr>
          <w:spacing w:val="2"/>
        </w:rPr>
        <w:t>p</w:t>
      </w:r>
      <w:r>
        <w:rPr>
          <w:spacing w:val="-2"/>
        </w:rPr>
        <w:t>a</w:t>
      </w:r>
      <w:r>
        <w:t>rti</w:t>
      </w:r>
      <w:r>
        <w:rPr>
          <w:spacing w:val="-1"/>
        </w:rPr>
        <w:t>cu</w:t>
      </w:r>
      <w:r>
        <w:rPr>
          <w:spacing w:val="1"/>
        </w:rPr>
        <w:t>l</w:t>
      </w:r>
      <w:r>
        <w:rPr>
          <w:spacing w:val="-2"/>
        </w:rPr>
        <w:t>a</w:t>
      </w:r>
      <w:r>
        <w:t>r</w:t>
      </w:r>
      <w:r>
        <w:rPr>
          <w:spacing w:val="1"/>
        </w:rPr>
        <w:t>l</w:t>
      </w:r>
      <w:r>
        <w:t>y</w:t>
      </w:r>
      <w:r>
        <w:rPr>
          <w:spacing w:val="-3"/>
        </w:rPr>
        <w:t xml:space="preserve"> </w:t>
      </w:r>
      <w:r>
        <w:rPr>
          <w:spacing w:val="1"/>
        </w:rPr>
        <w:t>o</w:t>
      </w:r>
      <w:r>
        <w:t>f</w:t>
      </w:r>
      <w:r>
        <w:rPr>
          <w:spacing w:val="-2"/>
        </w:rPr>
        <w:t xml:space="preserve"> </w:t>
      </w:r>
      <w:r>
        <w:t>p</w:t>
      </w:r>
      <w:r>
        <w:rPr>
          <w:spacing w:val="-1"/>
        </w:rPr>
        <w:t>a</w:t>
      </w:r>
      <w:r>
        <w:t>p</w:t>
      </w:r>
      <w:r>
        <w:rPr>
          <w:spacing w:val="-1"/>
        </w:rPr>
        <w:t>e</w:t>
      </w:r>
      <w:r>
        <w:t>r</w:t>
      </w:r>
      <w:r>
        <w:rPr>
          <w:spacing w:val="-2"/>
        </w:rPr>
        <w:t xml:space="preserve"> </w:t>
      </w:r>
      <w:r>
        <w:t>or st</w:t>
      </w:r>
      <w:r>
        <w:rPr>
          <w:spacing w:val="-1"/>
        </w:rPr>
        <w:t>a</w:t>
      </w:r>
      <w:r>
        <w:rPr>
          <w:spacing w:val="-2"/>
        </w:rPr>
        <w:t>m</w:t>
      </w:r>
      <w:r>
        <w:t>ps</w:t>
      </w:r>
      <w:r>
        <w:rPr>
          <w:spacing w:val="2"/>
        </w:rPr>
        <w:t xml:space="preserve"> </w:t>
      </w:r>
      <w:r>
        <w:rPr>
          <w:spacing w:val="1"/>
        </w:rPr>
        <w:t>b</w:t>
      </w:r>
      <w:r>
        <w:rPr>
          <w:spacing w:val="-1"/>
        </w:rPr>
        <w:t>ea</w:t>
      </w:r>
      <w:r>
        <w:t>ring</w:t>
      </w:r>
      <w:r>
        <w:rPr>
          <w:spacing w:val="2"/>
        </w:rPr>
        <w:t xml:space="preserve"> </w:t>
      </w:r>
      <w:r>
        <w:t>tr</w:t>
      </w:r>
      <w:r>
        <w:rPr>
          <w:spacing w:val="-2"/>
        </w:rPr>
        <w:t>a</w:t>
      </w:r>
      <w:r>
        <w:rPr>
          <w:spacing w:val="1"/>
        </w:rPr>
        <w:t>d</w:t>
      </w:r>
      <w:r>
        <w:t>e</w:t>
      </w:r>
      <w:r>
        <w:rPr>
          <w:spacing w:val="2"/>
        </w:rPr>
        <w:t xml:space="preserve"> </w:t>
      </w:r>
      <w:r>
        <w:t>sp</w:t>
      </w:r>
      <w:r>
        <w:rPr>
          <w:spacing w:val="-1"/>
        </w:rPr>
        <w:t>ec</w:t>
      </w:r>
      <w:r>
        <w:t>ific</w:t>
      </w:r>
      <w:r>
        <w:rPr>
          <w:spacing w:val="-2"/>
        </w:rPr>
        <w:t>a</w:t>
      </w:r>
      <w:r>
        <w:t>t</w:t>
      </w:r>
      <w:r>
        <w:rPr>
          <w:spacing w:val="1"/>
        </w:rPr>
        <w:t>i</w:t>
      </w:r>
      <w:r>
        <w:rPr>
          <w:spacing w:val="-1"/>
        </w:rPr>
        <w:t>o</w:t>
      </w:r>
      <w:r>
        <w:rPr>
          <w:spacing w:val="1"/>
        </w:rPr>
        <w:t>n</w:t>
      </w:r>
      <w:r>
        <w:rPr>
          <w:spacing w:val="-1"/>
        </w:rPr>
        <w:t>s</w:t>
      </w:r>
      <w:r>
        <w:t>,</w:t>
      </w:r>
      <w:r>
        <w:rPr>
          <w:spacing w:val="1"/>
        </w:rPr>
        <w:t xml:space="preserve"> i</w:t>
      </w:r>
      <w:r>
        <w:t>s</w:t>
      </w:r>
      <w:r>
        <w:rPr>
          <w:spacing w:val="1"/>
        </w:rPr>
        <w:t xml:space="preserve"> </w:t>
      </w:r>
      <w:r>
        <w:rPr>
          <w:spacing w:val="-1"/>
        </w:rPr>
        <w:t>a</w:t>
      </w:r>
      <w:r>
        <w:t>llo</w:t>
      </w:r>
      <w:r>
        <w:rPr>
          <w:spacing w:val="-2"/>
        </w:rPr>
        <w:t>w</w:t>
      </w:r>
      <w:r>
        <w:rPr>
          <w:spacing w:val="-1"/>
        </w:rPr>
        <w:t>e</w:t>
      </w:r>
      <w:r>
        <w:t>d,</w:t>
      </w:r>
      <w:r>
        <w:rPr>
          <w:spacing w:val="2"/>
        </w:rPr>
        <w:t xml:space="preserve"> </w:t>
      </w:r>
      <w:r>
        <w:rPr>
          <w:spacing w:val="1"/>
        </w:rPr>
        <w:t>p</w:t>
      </w:r>
      <w:r>
        <w:t>ro</w:t>
      </w:r>
      <w:r>
        <w:rPr>
          <w:spacing w:val="-1"/>
        </w:rPr>
        <w:t>v</w:t>
      </w:r>
      <w:r>
        <w:t>id</w:t>
      </w:r>
      <w:r>
        <w:rPr>
          <w:spacing w:val="-1"/>
        </w:rPr>
        <w:t>e</w:t>
      </w:r>
      <w:r>
        <w:t>d</w:t>
      </w:r>
      <w:r>
        <w:rPr>
          <w:spacing w:val="2"/>
        </w:rPr>
        <w:t xml:space="preserve"> </w:t>
      </w:r>
      <w:r>
        <w:t>the pr</w:t>
      </w:r>
      <w:r>
        <w:rPr>
          <w:spacing w:val="-1"/>
        </w:rPr>
        <w:t>i</w:t>
      </w:r>
      <w:r>
        <w:t>n</w:t>
      </w:r>
      <w:r>
        <w:rPr>
          <w:spacing w:val="-1"/>
        </w:rPr>
        <w:t>t</w:t>
      </w:r>
      <w:r>
        <w:t>i</w:t>
      </w:r>
      <w:r>
        <w:rPr>
          <w:spacing w:val="-1"/>
        </w:rPr>
        <w:t>n</w:t>
      </w:r>
      <w:r>
        <w:t>g</w:t>
      </w:r>
      <w:r>
        <w:rPr>
          <w:spacing w:val="2"/>
        </w:rPr>
        <w:t xml:space="preserve"> </w:t>
      </w:r>
      <w:r>
        <w:t>or</w:t>
      </w:r>
      <w:r>
        <w:rPr>
          <w:spacing w:val="1"/>
        </w:rPr>
        <w:t xml:space="preserve"> </w:t>
      </w:r>
      <w:r>
        <w:t>l</w:t>
      </w:r>
      <w:r>
        <w:rPr>
          <w:spacing w:val="-1"/>
        </w:rPr>
        <w:t>a</w:t>
      </w:r>
      <w:r>
        <w:rPr>
          <w:spacing w:val="1"/>
        </w:rPr>
        <w:t>b</w:t>
      </w:r>
      <w:r>
        <w:rPr>
          <w:spacing w:val="-1"/>
        </w:rPr>
        <w:t>e</w:t>
      </w:r>
      <w:r>
        <w:t>lli</w:t>
      </w:r>
      <w:r>
        <w:rPr>
          <w:spacing w:val="-1"/>
        </w:rPr>
        <w:t>n</w:t>
      </w:r>
      <w:r>
        <w:t>g</w:t>
      </w:r>
      <w:r>
        <w:rPr>
          <w:spacing w:val="2"/>
        </w:rPr>
        <w:t xml:space="preserve"> </w:t>
      </w:r>
      <w:r>
        <w:t>h</w:t>
      </w:r>
      <w:r>
        <w:rPr>
          <w:spacing w:val="-1"/>
        </w:rPr>
        <w:t>a</w:t>
      </w:r>
      <w:r>
        <w:t>s</w:t>
      </w:r>
      <w:r>
        <w:rPr>
          <w:spacing w:val="3"/>
        </w:rPr>
        <w:t xml:space="preserve"> </w:t>
      </w:r>
      <w:r>
        <w:t>b</w:t>
      </w:r>
      <w:r>
        <w:rPr>
          <w:spacing w:val="-1"/>
        </w:rPr>
        <w:t>e</w:t>
      </w:r>
      <w:r>
        <w:rPr>
          <w:spacing w:val="-2"/>
        </w:rPr>
        <w:t>e</w:t>
      </w:r>
      <w:r>
        <w:t>n d</w:t>
      </w:r>
      <w:r>
        <w:rPr>
          <w:spacing w:val="-1"/>
        </w:rPr>
        <w:t>o</w:t>
      </w:r>
      <w:r>
        <w:t>ne</w:t>
      </w:r>
      <w:r>
        <w:rPr>
          <w:spacing w:val="-2"/>
        </w:rPr>
        <w:t xml:space="preserve"> </w:t>
      </w:r>
      <w:r>
        <w:t>wi</w:t>
      </w:r>
      <w:r>
        <w:rPr>
          <w:spacing w:val="1"/>
        </w:rPr>
        <w:t>t</w:t>
      </w:r>
      <w:r>
        <w:t>h</w:t>
      </w:r>
      <w:r>
        <w:rPr>
          <w:spacing w:val="-1"/>
        </w:rPr>
        <w:t xml:space="preserve"> </w:t>
      </w:r>
      <w:r>
        <w:t>n</w:t>
      </w:r>
      <w:r>
        <w:rPr>
          <w:spacing w:val="-1"/>
        </w:rPr>
        <w:t>o</w:t>
      </w:r>
      <w:r>
        <w:t>n</w:t>
      </w:r>
      <w:r>
        <w:rPr>
          <w:spacing w:val="-1"/>
        </w:rPr>
        <w:t>-</w:t>
      </w:r>
      <w:r>
        <w:t>t</w:t>
      </w:r>
      <w:r>
        <w:rPr>
          <w:spacing w:val="-1"/>
        </w:rPr>
        <w:t>ox</w:t>
      </w:r>
      <w:r>
        <w:rPr>
          <w:spacing w:val="1"/>
        </w:rPr>
        <w:t>i</w:t>
      </w:r>
      <w:r>
        <w:t>c</w:t>
      </w:r>
      <w:r>
        <w:rPr>
          <w:spacing w:val="-2"/>
        </w:rPr>
        <w:t xml:space="preserve"> </w:t>
      </w:r>
      <w:r>
        <w:t xml:space="preserve">ink </w:t>
      </w:r>
      <w:r>
        <w:rPr>
          <w:spacing w:val="-1"/>
        </w:rPr>
        <w:t>o</w:t>
      </w:r>
      <w:r>
        <w:t xml:space="preserve">r </w:t>
      </w:r>
      <w:r>
        <w:rPr>
          <w:spacing w:val="1"/>
        </w:rPr>
        <w:t>g</w:t>
      </w:r>
      <w:r>
        <w:rPr>
          <w:spacing w:val="-1"/>
        </w:rPr>
        <w:t>lu</w:t>
      </w:r>
      <w:r>
        <w:t>e.</w:t>
      </w:r>
    </w:p>
    <w:p w14:paraId="59E29120" w14:textId="77777777" w:rsidR="00D41C24" w:rsidRDefault="00D41C24" w:rsidP="00D41C24">
      <w:pPr>
        <w:pStyle w:val="SingleTxtG"/>
      </w:pPr>
      <w:r>
        <w:t>S</w:t>
      </w:r>
      <w:r>
        <w:rPr>
          <w:spacing w:val="-1"/>
        </w:rPr>
        <w:t>t</w:t>
      </w:r>
      <w:r>
        <w:t>i</w:t>
      </w:r>
      <w:r>
        <w:rPr>
          <w:spacing w:val="-1"/>
        </w:rPr>
        <w:t>c</w:t>
      </w:r>
      <w:r>
        <w:t>k</w:t>
      </w:r>
      <w:r>
        <w:rPr>
          <w:spacing w:val="-1"/>
        </w:rPr>
        <w:t>e</w:t>
      </w:r>
      <w:r>
        <w:t>rs</w:t>
      </w:r>
      <w:r>
        <w:rPr>
          <w:spacing w:val="1"/>
        </w:rPr>
        <w:t xml:space="preserve"> </w:t>
      </w:r>
      <w:r>
        <w:t>i</w:t>
      </w:r>
      <w:r>
        <w:rPr>
          <w:spacing w:val="-1"/>
        </w:rPr>
        <w:t>nd</w:t>
      </w:r>
      <w:r>
        <w:rPr>
          <w:spacing w:val="1"/>
        </w:rPr>
        <w:t>i</w:t>
      </w:r>
      <w:r>
        <w:rPr>
          <w:spacing w:val="-1"/>
        </w:rPr>
        <w:t>vi</w:t>
      </w:r>
      <w:r>
        <w:t>du</w:t>
      </w:r>
      <w:r>
        <w:rPr>
          <w:spacing w:val="-1"/>
        </w:rPr>
        <w:t>al</w:t>
      </w:r>
      <w:r>
        <w:t>ly</w:t>
      </w:r>
      <w:r>
        <w:rPr>
          <w:spacing w:val="1"/>
        </w:rPr>
        <w:t xml:space="preserve"> </w:t>
      </w:r>
      <w:r>
        <w:rPr>
          <w:spacing w:val="-1"/>
        </w:rPr>
        <w:t>a</w:t>
      </w:r>
      <w:r>
        <w:t>ff</w:t>
      </w:r>
      <w:r>
        <w:rPr>
          <w:spacing w:val="-1"/>
        </w:rPr>
        <w:t>i</w:t>
      </w:r>
      <w:r>
        <w:t>x</w:t>
      </w:r>
      <w:r>
        <w:rPr>
          <w:spacing w:val="-1"/>
        </w:rPr>
        <w:t>e</w:t>
      </w:r>
      <w:r>
        <w:t>d</w:t>
      </w:r>
      <w:r>
        <w:rPr>
          <w:spacing w:val="1"/>
        </w:rPr>
        <w:t xml:space="preserve"> </w:t>
      </w:r>
      <w:r>
        <w:t>to</w:t>
      </w:r>
      <w:r>
        <w:rPr>
          <w:spacing w:val="1"/>
        </w:rPr>
        <w:t xml:space="preserve"> </w:t>
      </w:r>
      <w:r>
        <w:t xml:space="preserve">the </w:t>
      </w:r>
      <w:r>
        <w:rPr>
          <w:spacing w:val="1"/>
        </w:rPr>
        <w:t>p</w:t>
      </w:r>
      <w:r>
        <w:rPr>
          <w:spacing w:val="-1"/>
        </w:rPr>
        <w:t>r</w:t>
      </w:r>
      <w:r>
        <w:rPr>
          <w:spacing w:val="1"/>
        </w:rPr>
        <w:t>o</w:t>
      </w:r>
      <w:r>
        <w:rPr>
          <w:spacing w:val="-1"/>
        </w:rPr>
        <w:t>d</w:t>
      </w:r>
      <w:r>
        <w:rPr>
          <w:spacing w:val="1"/>
        </w:rPr>
        <w:t>u</w:t>
      </w:r>
      <w:r>
        <w:rPr>
          <w:spacing w:val="-1"/>
        </w:rPr>
        <w:t>c</w:t>
      </w:r>
      <w:r>
        <w:t>e</w:t>
      </w:r>
      <w:r>
        <w:rPr>
          <w:spacing w:val="1"/>
        </w:rPr>
        <w:t xml:space="preserve"> </w:t>
      </w:r>
      <w:r>
        <w:t>sh</w:t>
      </w:r>
      <w:r>
        <w:rPr>
          <w:spacing w:val="-2"/>
        </w:rPr>
        <w:t>a</w:t>
      </w:r>
      <w:r>
        <w:rPr>
          <w:spacing w:val="1"/>
        </w:rPr>
        <w:t>l</w:t>
      </w:r>
      <w:r>
        <w:t>l be</w:t>
      </w:r>
      <w:r>
        <w:rPr>
          <w:spacing w:val="1"/>
        </w:rPr>
        <w:t xml:space="preserve"> </w:t>
      </w:r>
      <w:r>
        <w:rPr>
          <w:spacing w:val="-1"/>
        </w:rPr>
        <w:t>s</w:t>
      </w:r>
      <w:r>
        <w:t>u</w:t>
      </w:r>
      <w:r>
        <w:rPr>
          <w:spacing w:val="-1"/>
        </w:rPr>
        <w:t>c</w:t>
      </w:r>
      <w:r>
        <w:t>h</w:t>
      </w:r>
      <w:r>
        <w:rPr>
          <w:spacing w:val="1"/>
        </w:rPr>
        <w:t xml:space="preserve"> </w:t>
      </w:r>
      <w:r>
        <w:t>th</w:t>
      </w:r>
      <w:r>
        <w:rPr>
          <w:spacing w:val="-1"/>
        </w:rPr>
        <w:t>at</w:t>
      </w:r>
      <w:r>
        <w:t>,</w:t>
      </w:r>
      <w:r>
        <w:rPr>
          <w:spacing w:val="1"/>
        </w:rPr>
        <w:t xml:space="preserve"> </w:t>
      </w:r>
      <w:r>
        <w:t>w</w:t>
      </w:r>
      <w:r>
        <w:rPr>
          <w:spacing w:val="1"/>
        </w:rPr>
        <w:t>h</w:t>
      </w:r>
      <w:r>
        <w:rPr>
          <w:spacing w:val="-1"/>
        </w:rPr>
        <w:t>e</w:t>
      </w:r>
      <w:r>
        <w:t>n</w:t>
      </w:r>
      <w:r>
        <w:rPr>
          <w:spacing w:val="1"/>
        </w:rPr>
        <w:t xml:space="preserve"> </w:t>
      </w:r>
      <w:r>
        <w:t>remov</w:t>
      </w:r>
      <w:r>
        <w:rPr>
          <w:spacing w:val="-1"/>
        </w:rPr>
        <w:t>e</w:t>
      </w:r>
      <w:r>
        <w:t>d,</w:t>
      </w:r>
      <w:r>
        <w:rPr>
          <w:spacing w:val="1"/>
        </w:rPr>
        <w:t xml:space="preserve"> </w:t>
      </w:r>
      <w:r>
        <w:t>th</w:t>
      </w:r>
      <w:r>
        <w:rPr>
          <w:spacing w:val="-1"/>
        </w:rPr>
        <w:t>e</w:t>
      </w:r>
      <w:r>
        <w:t>y n</w:t>
      </w:r>
      <w:r>
        <w:rPr>
          <w:spacing w:val="-1"/>
        </w:rPr>
        <w:t>e</w:t>
      </w:r>
      <w:r>
        <w:t>it</w:t>
      </w:r>
      <w:r>
        <w:rPr>
          <w:spacing w:val="-1"/>
        </w:rPr>
        <w:t>he</w:t>
      </w:r>
      <w:r>
        <w:t>r l</w:t>
      </w:r>
      <w:r>
        <w:rPr>
          <w:spacing w:val="-1"/>
        </w:rPr>
        <w:t>ea</w:t>
      </w:r>
      <w:r>
        <w:rPr>
          <w:spacing w:val="1"/>
        </w:rPr>
        <w:t>v</w:t>
      </w:r>
      <w:r>
        <w:t>e</w:t>
      </w:r>
      <w:r>
        <w:rPr>
          <w:spacing w:val="-8"/>
        </w:rPr>
        <w:t xml:space="preserve"> </w:t>
      </w:r>
      <w:r>
        <w:rPr>
          <w:spacing w:val="1"/>
        </w:rPr>
        <w:t>v</w:t>
      </w:r>
      <w:r>
        <w:t>i</w:t>
      </w:r>
      <w:r>
        <w:rPr>
          <w:spacing w:val="-1"/>
        </w:rPr>
        <w:t>s</w:t>
      </w:r>
      <w:r>
        <w:t>i</w:t>
      </w:r>
      <w:r>
        <w:rPr>
          <w:spacing w:val="1"/>
        </w:rPr>
        <w:t>b</w:t>
      </w:r>
      <w:r>
        <w:t>le</w:t>
      </w:r>
      <w:r>
        <w:rPr>
          <w:spacing w:val="-9"/>
        </w:rPr>
        <w:t xml:space="preserve"> </w:t>
      </w:r>
      <w:r>
        <w:rPr>
          <w:spacing w:val="1"/>
        </w:rPr>
        <w:t>t</w:t>
      </w:r>
      <w:r>
        <w:rPr>
          <w:spacing w:val="-1"/>
        </w:rPr>
        <w:t>ra</w:t>
      </w:r>
      <w:r>
        <w:rPr>
          <w:spacing w:val="1"/>
        </w:rPr>
        <w:t>c</w:t>
      </w:r>
      <w:r>
        <w:rPr>
          <w:spacing w:val="-2"/>
        </w:rPr>
        <w:t>e</w:t>
      </w:r>
      <w:r>
        <w:t>s</w:t>
      </w:r>
      <w:r>
        <w:rPr>
          <w:spacing w:val="-7"/>
        </w:rPr>
        <w:t xml:space="preserve"> </w:t>
      </w:r>
      <w:r>
        <w:rPr>
          <w:spacing w:val="1"/>
        </w:rPr>
        <w:t>o</w:t>
      </w:r>
      <w:r>
        <w:t>f</w:t>
      </w:r>
      <w:r>
        <w:rPr>
          <w:spacing w:val="-7"/>
        </w:rPr>
        <w:t xml:space="preserve"> </w:t>
      </w:r>
      <w:r>
        <w:rPr>
          <w:spacing w:val="-1"/>
        </w:rPr>
        <w:t>g</w:t>
      </w:r>
      <w:r>
        <w:rPr>
          <w:spacing w:val="1"/>
        </w:rPr>
        <w:t>lu</w:t>
      </w:r>
      <w:r>
        <w:rPr>
          <w:spacing w:val="-2"/>
        </w:rPr>
        <w:t>e</w:t>
      </w:r>
      <w:r>
        <w:t>,</w:t>
      </w:r>
      <w:r>
        <w:rPr>
          <w:spacing w:val="-8"/>
        </w:rPr>
        <w:t xml:space="preserve"> </w:t>
      </w:r>
      <w:r>
        <w:rPr>
          <w:spacing w:val="1"/>
        </w:rPr>
        <w:t>no</w:t>
      </w:r>
      <w:r>
        <w:t>r</w:t>
      </w:r>
      <w:r>
        <w:rPr>
          <w:spacing w:val="-8"/>
        </w:rPr>
        <w:t xml:space="preserve"> </w:t>
      </w:r>
      <w:r>
        <w:t>l</w:t>
      </w:r>
      <w:r>
        <w:rPr>
          <w:spacing w:val="-1"/>
        </w:rPr>
        <w:t>ea</w:t>
      </w:r>
      <w:r>
        <w:t>d</w:t>
      </w:r>
      <w:r>
        <w:rPr>
          <w:spacing w:val="-8"/>
        </w:rPr>
        <w:t xml:space="preserve"> </w:t>
      </w:r>
      <w:r>
        <w:rPr>
          <w:spacing w:val="1"/>
        </w:rPr>
        <w:t>t</w:t>
      </w:r>
      <w:r>
        <w:t>o</w:t>
      </w:r>
      <w:r>
        <w:rPr>
          <w:spacing w:val="-8"/>
        </w:rPr>
        <w:t xml:space="preserve"> </w:t>
      </w:r>
      <w:r>
        <w:t>s</w:t>
      </w:r>
      <w:r>
        <w:rPr>
          <w:spacing w:val="1"/>
        </w:rPr>
        <w:t>k</w:t>
      </w:r>
      <w:r>
        <w:t>in</w:t>
      </w:r>
      <w:r>
        <w:rPr>
          <w:spacing w:val="-7"/>
        </w:rPr>
        <w:t xml:space="preserve"> </w:t>
      </w:r>
      <w:r>
        <w:rPr>
          <w:spacing w:val="-1"/>
        </w:rPr>
        <w:t>de</w:t>
      </w:r>
      <w:r>
        <w:t>f</w:t>
      </w:r>
      <w:r>
        <w:rPr>
          <w:spacing w:val="-1"/>
        </w:rPr>
        <w:t>ec</w:t>
      </w:r>
      <w:r>
        <w:t>ts.</w:t>
      </w:r>
      <w:r>
        <w:rPr>
          <w:spacing w:val="-8"/>
        </w:rPr>
        <w:t xml:space="preserve"> </w:t>
      </w:r>
      <w:r w:rsidRPr="0008614C">
        <w:t>I</w:t>
      </w:r>
      <w:r w:rsidRPr="0008614C">
        <w:rPr>
          <w:spacing w:val="1"/>
        </w:rPr>
        <w:t>n</w:t>
      </w:r>
      <w:r w:rsidRPr="0008614C">
        <w:t>f</w:t>
      </w:r>
      <w:r w:rsidRPr="0008614C">
        <w:rPr>
          <w:spacing w:val="-1"/>
        </w:rPr>
        <w:t>o</w:t>
      </w:r>
      <w:r w:rsidRPr="0008614C">
        <w:t>r</w:t>
      </w:r>
      <w:r w:rsidRPr="0008614C">
        <w:rPr>
          <w:spacing w:val="-2"/>
        </w:rPr>
        <w:t>m</w:t>
      </w:r>
      <w:r w:rsidRPr="0008614C">
        <w:t>ati</w:t>
      </w:r>
      <w:r w:rsidRPr="0008614C">
        <w:rPr>
          <w:spacing w:val="-1"/>
        </w:rPr>
        <w:t>o</w:t>
      </w:r>
      <w:r w:rsidRPr="0008614C">
        <w:t>n</w:t>
      </w:r>
      <w:r w:rsidRPr="0008614C">
        <w:rPr>
          <w:spacing w:val="-8"/>
        </w:rPr>
        <w:t xml:space="preserve"> </w:t>
      </w:r>
      <w:r w:rsidRPr="0008614C">
        <w:rPr>
          <w:spacing w:val="1"/>
        </w:rPr>
        <w:t>l</w:t>
      </w:r>
      <w:r w:rsidRPr="0008614C">
        <w:rPr>
          <w:spacing w:val="-2"/>
        </w:rPr>
        <w:t>a</w:t>
      </w:r>
      <w:r w:rsidRPr="0008614C">
        <w:t>s</w:t>
      </w:r>
      <w:r w:rsidRPr="0008614C">
        <w:rPr>
          <w:spacing w:val="-1"/>
        </w:rPr>
        <w:t>e</w:t>
      </w:r>
      <w:r w:rsidRPr="0008614C">
        <w:t>r</w:t>
      </w:r>
      <w:r w:rsidRPr="0008614C">
        <w:rPr>
          <w:spacing w:val="-1"/>
        </w:rPr>
        <w:t>e</w:t>
      </w:r>
      <w:r w:rsidRPr="0008614C">
        <w:t>d</w:t>
      </w:r>
      <w:r w:rsidRPr="0008614C">
        <w:rPr>
          <w:spacing w:val="-7"/>
        </w:rPr>
        <w:t xml:space="preserve"> </w:t>
      </w:r>
      <w:r w:rsidRPr="0008614C">
        <w:t>on</w:t>
      </w:r>
      <w:r w:rsidRPr="0008614C">
        <w:rPr>
          <w:spacing w:val="-9"/>
        </w:rPr>
        <w:t xml:space="preserve"> </w:t>
      </w:r>
      <w:r w:rsidRPr="0008614C">
        <w:t>s</w:t>
      </w:r>
      <w:r w:rsidRPr="0008614C">
        <w:rPr>
          <w:spacing w:val="-1"/>
        </w:rPr>
        <w:t>i</w:t>
      </w:r>
      <w:r w:rsidRPr="0008614C">
        <w:t>ngle</w:t>
      </w:r>
      <w:r w:rsidRPr="0008614C">
        <w:rPr>
          <w:spacing w:val="-10"/>
        </w:rPr>
        <w:t xml:space="preserve"> </w:t>
      </w:r>
      <w:r w:rsidRPr="0008614C">
        <w:t>fr</w:t>
      </w:r>
      <w:r w:rsidRPr="0008614C">
        <w:rPr>
          <w:spacing w:val="-1"/>
        </w:rPr>
        <w:t>u</w:t>
      </w:r>
      <w:r w:rsidRPr="0008614C">
        <w:rPr>
          <w:spacing w:val="1"/>
        </w:rPr>
        <w:t>i</w:t>
      </w:r>
      <w:r w:rsidRPr="0008614C">
        <w:t>t</w:t>
      </w:r>
      <w:r w:rsidRPr="0008614C">
        <w:rPr>
          <w:spacing w:val="-9"/>
        </w:rPr>
        <w:t xml:space="preserve"> </w:t>
      </w:r>
      <w:r w:rsidRPr="0008614C">
        <w:t>s</w:t>
      </w:r>
      <w:r w:rsidRPr="0008614C">
        <w:rPr>
          <w:spacing w:val="-1"/>
        </w:rPr>
        <w:t>ho</w:t>
      </w:r>
      <w:r w:rsidRPr="0008614C">
        <w:rPr>
          <w:spacing w:val="1"/>
        </w:rPr>
        <w:t>u</w:t>
      </w:r>
      <w:r w:rsidRPr="0008614C">
        <w:t>ld n</w:t>
      </w:r>
      <w:r w:rsidRPr="0008614C">
        <w:rPr>
          <w:spacing w:val="-1"/>
        </w:rPr>
        <w:t>o</w:t>
      </w:r>
      <w:r w:rsidRPr="0008614C">
        <w:t>t l</w:t>
      </w:r>
      <w:r w:rsidRPr="0008614C">
        <w:rPr>
          <w:spacing w:val="-1"/>
        </w:rPr>
        <w:t>ea</w:t>
      </w:r>
      <w:r w:rsidRPr="0008614C">
        <w:t>d</w:t>
      </w:r>
      <w:r w:rsidRPr="0008614C">
        <w:rPr>
          <w:spacing w:val="-1"/>
        </w:rPr>
        <w:t xml:space="preserve"> </w:t>
      </w:r>
      <w:r w:rsidRPr="0008614C">
        <w:t>to fl</w:t>
      </w:r>
      <w:r w:rsidRPr="0008614C">
        <w:rPr>
          <w:spacing w:val="-1"/>
        </w:rPr>
        <w:t>e</w:t>
      </w:r>
      <w:r w:rsidRPr="0008614C">
        <w:t>sh</w:t>
      </w:r>
      <w:r w:rsidRPr="0008614C">
        <w:rPr>
          <w:spacing w:val="-1"/>
        </w:rPr>
        <w:t xml:space="preserve"> </w:t>
      </w:r>
      <w:r w:rsidRPr="0008614C">
        <w:t>or s</w:t>
      </w:r>
      <w:r w:rsidRPr="0008614C">
        <w:rPr>
          <w:spacing w:val="-1"/>
        </w:rPr>
        <w:t>ki</w:t>
      </w:r>
      <w:r w:rsidRPr="0008614C">
        <w:t>n d</w:t>
      </w:r>
      <w:r w:rsidRPr="0008614C">
        <w:rPr>
          <w:spacing w:val="-2"/>
        </w:rPr>
        <w:t>e</w:t>
      </w:r>
      <w:r w:rsidRPr="0008614C">
        <w:t>fe</w:t>
      </w:r>
      <w:r w:rsidRPr="0008614C">
        <w:rPr>
          <w:spacing w:val="-1"/>
        </w:rPr>
        <w:t>c</w:t>
      </w:r>
      <w:r w:rsidRPr="0008614C">
        <w:rPr>
          <w:spacing w:val="1"/>
        </w:rPr>
        <w:t>t</w:t>
      </w:r>
      <w:r w:rsidRPr="0008614C">
        <w:rPr>
          <w:spacing w:val="-1"/>
        </w:rPr>
        <w:t>s</w:t>
      </w:r>
      <w:r>
        <w:t>.</w:t>
      </w:r>
    </w:p>
    <w:p w14:paraId="63E651F0" w14:textId="77777777" w:rsidR="00D41C24" w:rsidRDefault="00D41C24" w:rsidP="00D41C24">
      <w:pPr>
        <w:pStyle w:val="SingleTxtG"/>
      </w:pPr>
      <w:r>
        <w:t>If t</w:t>
      </w:r>
      <w:r>
        <w:rPr>
          <w:spacing w:val="1"/>
        </w:rPr>
        <w:t>h</w:t>
      </w:r>
      <w:r>
        <w:t>e</w:t>
      </w:r>
      <w:r>
        <w:rPr>
          <w:spacing w:val="-2"/>
        </w:rPr>
        <w:t xml:space="preserve"> </w:t>
      </w:r>
      <w:r>
        <w:t>fr</w:t>
      </w:r>
      <w:r>
        <w:rPr>
          <w:spacing w:val="1"/>
        </w:rPr>
        <w:t>u</w:t>
      </w:r>
      <w:r>
        <w:t>it is</w:t>
      </w:r>
      <w:r>
        <w:rPr>
          <w:spacing w:val="-2"/>
        </w:rPr>
        <w:t xml:space="preserve"> </w:t>
      </w:r>
      <w:r>
        <w:t>wra</w:t>
      </w:r>
      <w:r>
        <w:rPr>
          <w:spacing w:val="1"/>
        </w:rPr>
        <w:t>pp</w:t>
      </w:r>
      <w:r>
        <w:rPr>
          <w:spacing w:val="-2"/>
        </w:rPr>
        <w:t>e</w:t>
      </w:r>
      <w:r>
        <w:rPr>
          <w:spacing w:val="1"/>
        </w:rPr>
        <w:t>d</w:t>
      </w:r>
      <w:r>
        <w:t>, t</w:t>
      </w:r>
      <w:r>
        <w:rPr>
          <w:spacing w:val="1"/>
        </w:rPr>
        <w:t>h</w:t>
      </w:r>
      <w:r>
        <w:rPr>
          <w:spacing w:val="-1"/>
        </w:rPr>
        <w:t>i</w:t>
      </w:r>
      <w:r>
        <w:rPr>
          <w:spacing w:val="1"/>
        </w:rPr>
        <w:t>n</w:t>
      </w:r>
      <w:r>
        <w:t xml:space="preserve">, </w:t>
      </w:r>
      <w:r>
        <w:rPr>
          <w:spacing w:val="1"/>
        </w:rPr>
        <w:t>d</w:t>
      </w:r>
      <w:r>
        <w:t xml:space="preserve">ry, </w:t>
      </w:r>
      <w:r>
        <w:rPr>
          <w:spacing w:val="1"/>
        </w:rPr>
        <w:t>n</w:t>
      </w:r>
      <w:r>
        <w:t>ew</w:t>
      </w:r>
      <w:r>
        <w:rPr>
          <w:spacing w:val="1"/>
        </w:rPr>
        <w:t xml:space="preserve"> </w:t>
      </w:r>
      <w:r>
        <w:rPr>
          <w:spacing w:val="-1"/>
        </w:rPr>
        <w:t>a</w:t>
      </w:r>
      <w:r>
        <w:rPr>
          <w:spacing w:val="1"/>
        </w:rPr>
        <w:t>n</w:t>
      </w:r>
      <w:r>
        <w:t>d</w:t>
      </w:r>
      <w:r>
        <w:rPr>
          <w:spacing w:val="-1"/>
        </w:rPr>
        <w:t xml:space="preserve"> </w:t>
      </w:r>
      <w:r>
        <w:rPr>
          <w:spacing w:val="1"/>
        </w:rPr>
        <w:t>o</w:t>
      </w:r>
      <w:r>
        <w:t>do</w:t>
      </w:r>
      <w:r>
        <w:rPr>
          <w:spacing w:val="1"/>
        </w:rPr>
        <w:t>u</w:t>
      </w:r>
      <w:r>
        <w:t>rl</w:t>
      </w:r>
      <w:r>
        <w:rPr>
          <w:spacing w:val="-2"/>
        </w:rPr>
        <w:t>e</w:t>
      </w:r>
      <w:r>
        <w:t>s</w:t>
      </w:r>
      <w:r>
        <w:rPr>
          <w:spacing w:val="2"/>
        </w:rPr>
        <w:t>s</w:t>
      </w:r>
      <w:r w:rsidR="00D367C6" w:rsidRPr="00596E27">
        <w:rPr>
          <w:rStyle w:val="FootnoteReference"/>
        </w:rPr>
        <w:footnoteReference w:id="28"/>
      </w:r>
      <w:r>
        <w:rPr>
          <w:spacing w:val="16"/>
          <w:position w:val="4"/>
          <w:sz w:val="9"/>
          <w:szCs w:val="9"/>
        </w:rPr>
        <w:t xml:space="preserve"> </w:t>
      </w:r>
      <w:r>
        <w:rPr>
          <w:spacing w:val="1"/>
        </w:rPr>
        <w:t>p</w:t>
      </w:r>
      <w:r>
        <w:rPr>
          <w:spacing w:val="-1"/>
        </w:rPr>
        <w:t>a</w:t>
      </w:r>
      <w:r>
        <w:rPr>
          <w:spacing w:val="1"/>
        </w:rPr>
        <w:t>p</w:t>
      </w:r>
      <w:r>
        <w:rPr>
          <w:spacing w:val="-2"/>
        </w:rPr>
        <w:t>e</w:t>
      </w:r>
      <w:r>
        <w:t>r</w:t>
      </w:r>
      <w:r>
        <w:rPr>
          <w:spacing w:val="1"/>
        </w:rPr>
        <w:t xml:space="preserve"> </w:t>
      </w:r>
      <w:r>
        <w:t>m</w:t>
      </w:r>
      <w:r>
        <w:rPr>
          <w:spacing w:val="1"/>
        </w:rPr>
        <w:t>u</w:t>
      </w:r>
      <w:r>
        <w:rPr>
          <w:spacing w:val="-1"/>
        </w:rPr>
        <w:t>s</w:t>
      </w:r>
      <w:r>
        <w:t xml:space="preserve">t </w:t>
      </w:r>
      <w:r>
        <w:rPr>
          <w:spacing w:val="1"/>
        </w:rPr>
        <w:t>b</w:t>
      </w:r>
      <w:r>
        <w:t>e</w:t>
      </w:r>
      <w:r>
        <w:rPr>
          <w:spacing w:val="-2"/>
        </w:rPr>
        <w:t xml:space="preserve"> </w:t>
      </w:r>
      <w:r>
        <w:rPr>
          <w:spacing w:val="1"/>
        </w:rPr>
        <w:t>us</w:t>
      </w:r>
      <w:r>
        <w:rPr>
          <w:spacing w:val="-2"/>
        </w:rPr>
        <w:t>e</w:t>
      </w:r>
      <w:r>
        <w:rPr>
          <w:spacing w:val="1"/>
        </w:rPr>
        <w:t>d.</w:t>
      </w:r>
    </w:p>
    <w:p w14:paraId="15E251CF" w14:textId="77777777" w:rsidR="00D41C24" w:rsidRDefault="00D41C24" w:rsidP="00D41C24">
      <w:pPr>
        <w:pStyle w:val="SingleTxtG"/>
      </w:pPr>
      <w:r>
        <w:rPr>
          <w:spacing w:val="-1"/>
        </w:rPr>
        <w:t>T</w:t>
      </w:r>
      <w:r>
        <w:rPr>
          <w:spacing w:val="1"/>
        </w:rPr>
        <w:t>h</w:t>
      </w:r>
      <w:r>
        <w:t>e</w:t>
      </w:r>
      <w:r>
        <w:rPr>
          <w:spacing w:val="-6"/>
        </w:rPr>
        <w:t xml:space="preserve"> </w:t>
      </w:r>
      <w:r>
        <w:t>use</w:t>
      </w:r>
      <w:r>
        <w:rPr>
          <w:spacing w:val="-6"/>
        </w:rPr>
        <w:t xml:space="preserve"> </w:t>
      </w:r>
      <w:r>
        <w:t>of</w:t>
      </w:r>
      <w:r>
        <w:rPr>
          <w:spacing w:val="-5"/>
        </w:rPr>
        <w:t xml:space="preserve"> </w:t>
      </w:r>
      <w:r>
        <w:rPr>
          <w:spacing w:val="-1"/>
        </w:rPr>
        <w:t>an</w:t>
      </w:r>
      <w:r>
        <w:t>y</w:t>
      </w:r>
      <w:r>
        <w:rPr>
          <w:spacing w:val="-3"/>
        </w:rPr>
        <w:t xml:space="preserve"> </w:t>
      </w:r>
      <w:r>
        <w:t>su</w:t>
      </w:r>
      <w:r>
        <w:rPr>
          <w:spacing w:val="-1"/>
        </w:rPr>
        <w:t>b</w:t>
      </w:r>
      <w:r>
        <w:t>st</w:t>
      </w:r>
      <w:r>
        <w:rPr>
          <w:spacing w:val="-1"/>
        </w:rPr>
        <w:t>anc</w:t>
      </w:r>
      <w:r>
        <w:t>e</w:t>
      </w:r>
      <w:r>
        <w:rPr>
          <w:spacing w:val="-5"/>
        </w:rPr>
        <w:t xml:space="preserve"> </w:t>
      </w:r>
      <w:r>
        <w:t>t</w:t>
      </w:r>
      <w:r>
        <w:rPr>
          <w:spacing w:val="-2"/>
        </w:rPr>
        <w:t>e</w:t>
      </w:r>
      <w:r>
        <w:t>nding</w:t>
      </w:r>
      <w:r>
        <w:rPr>
          <w:spacing w:val="-5"/>
        </w:rPr>
        <w:t xml:space="preserve"> </w:t>
      </w:r>
      <w:r>
        <w:rPr>
          <w:spacing w:val="-1"/>
        </w:rPr>
        <w:t>t</w:t>
      </w:r>
      <w:r>
        <w:t>o</w:t>
      </w:r>
      <w:r>
        <w:rPr>
          <w:spacing w:val="-5"/>
        </w:rPr>
        <w:t xml:space="preserve"> </w:t>
      </w:r>
      <w:r>
        <w:rPr>
          <w:spacing w:val="-2"/>
        </w:rPr>
        <w:t>m</w:t>
      </w:r>
      <w:r>
        <w:t>odify</w:t>
      </w:r>
      <w:r>
        <w:rPr>
          <w:spacing w:val="-6"/>
        </w:rPr>
        <w:t xml:space="preserve"> </w:t>
      </w:r>
      <w:r>
        <w:t>t</w:t>
      </w:r>
      <w:r>
        <w:rPr>
          <w:spacing w:val="-1"/>
        </w:rPr>
        <w:t>h</w:t>
      </w:r>
      <w:r>
        <w:t>e</w:t>
      </w:r>
      <w:r>
        <w:rPr>
          <w:spacing w:val="-5"/>
        </w:rPr>
        <w:t xml:space="preserve"> </w:t>
      </w:r>
      <w:r>
        <w:rPr>
          <w:spacing w:val="1"/>
        </w:rPr>
        <w:t>n</w:t>
      </w:r>
      <w:r>
        <w:rPr>
          <w:spacing w:val="-2"/>
        </w:rPr>
        <w:t>a</w:t>
      </w:r>
      <w:r>
        <w:rPr>
          <w:spacing w:val="1"/>
        </w:rPr>
        <w:t>t</w:t>
      </w:r>
      <w:r>
        <w:t>ur</w:t>
      </w:r>
      <w:r>
        <w:rPr>
          <w:spacing w:val="-2"/>
        </w:rPr>
        <w:t>a</w:t>
      </w:r>
      <w:r>
        <w:t>l</w:t>
      </w:r>
      <w:r>
        <w:rPr>
          <w:spacing w:val="-5"/>
        </w:rPr>
        <w:t xml:space="preserve"> </w:t>
      </w:r>
      <w:r>
        <w:rPr>
          <w:spacing w:val="-1"/>
        </w:rPr>
        <w:t>c</w:t>
      </w:r>
      <w:r>
        <w:rPr>
          <w:spacing w:val="2"/>
        </w:rPr>
        <w:t>h</w:t>
      </w:r>
      <w:r>
        <w:rPr>
          <w:spacing w:val="-2"/>
        </w:rPr>
        <w:t>a</w:t>
      </w:r>
      <w:r>
        <w:t>ra</w:t>
      </w:r>
      <w:r>
        <w:rPr>
          <w:spacing w:val="-1"/>
        </w:rPr>
        <w:t>c</w:t>
      </w:r>
      <w:r>
        <w:t>t</w:t>
      </w:r>
      <w:r>
        <w:rPr>
          <w:spacing w:val="-3"/>
        </w:rPr>
        <w:t>e</w:t>
      </w:r>
      <w:r>
        <w:t>r</w:t>
      </w:r>
      <w:r>
        <w:rPr>
          <w:spacing w:val="1"/>
        </w:rPr>
        <w:t>i</w:t>
      </w:r>
      <w:r>
        <w:rPr>
          <w:spacing w:val="-1"/>
        </w:rPr>
        <w:t>s</w:t>
      </w:r>
      <w:r>
        <w:rPr>
          <w:spacing w:val="1"/>
        </w:rPr>
        <w:t>t</w:t>
      </w:r>
      <w:r>
        <w:t>i</w:t>
      </w:r>
      <w:r>
        <w:rPr>
          <w:spacing w:val="-2"/>
        </w:rPr>
        <w:t>c</w:t>
      </w:r>
      <w:r>
        <w:t>s</w:t>
      </w:r>
      <w:r>
        <w:rPr>
          <w:spacing w:val="-5"/>
        </w:rPr>
        <w:t xml:space="preserve"> </w:t>
      </w:r>
      <w:r>
        <w:t>of</w:t>
      </w:r>
      <w:r>
        <w:rPr>
          <w:spacing w:val="-5"/>
        </w:rPr>
        <w:t xml:space="preserve"> </w:t>
      </w:r>
      <w:r>
        <w:rPr>
          <w:spacing w:val="-1"/>
        </w:rPr>
        <w:t>t</w:t>
      </w:r>
      <w:r>
        <w:t>he</w:t>
      </w:r>
      <w:r>
        <w:rPr>
          <w:spacing w:val="-5"/>
        </w:rPr>
        <w:t xml:space="preserve"> </w:t>
      </w:r>
      <w:r>
        <w:rPr>
          <w:spacing w:val="-2"/>
        </w:rPr>
        <w:t>m</w:t>
      </w:r>
      <w:r>
        <w:rPr>
          <w:spacing w:val="-1"/>
        </w:rPr>
        <w:t>a</w:t>
      </w:r>
      <w:r>
        <w:t>nd</w:t>
      </w:r>
      <w:r>
        <w:rPr>
          <w:spacing w:val="-1"/>
        </w:rPr>
        <w:t>a</w:t>
      </w:r>
      <w:r>
        <w:t>rins</w:t>
      </w:r>
      <w:r>
        <w:rPr>
          <w:spacing w:val="-6"/>
        </w:rPr>
        <w:t xml:space="preserve"> </w:t>
      </w:r>
      <w:del w:id="234" w:author="Stephen Hatem" w:date="2019-05-14T13:59:00Z">
        <w:r w:rsidDel="00666413">
          <w:delText>(</w:delText>
        </w:r>
        <w:r w:rsidDel="00666413">
          <w:rPr>
            <w:spacing w:val="-1"/>
          </w:rPr>
          <w:delText>ea</w:delText>
        </w:r>
        <w:r w:rsidDel="00666413">
          <w:delText>sy p</w:delText>
        </w:r>
        <w:r w:rsidDel="00666413">
          <w:rPr>
            <w:spacing w:val="-1"/>
          </w:rPr>
          <w:delText>e</w:delText>
        </w:r>
        <w:r w:rsidDel="00666413">
          <w:rPr>
            <w:spacing w:val="-2"/>
          </w:rPr>
          <w:delText>e</w:delText>
        </w:r>
        <w:r w:rsidDel="00666413">
          <w:rPr>
            <w:spacing w:val="1"/>
          </w:rPr>
          <w:delText>l</w:delText>
        </w:r>
        <w:r w:rsidDel="00666413">
          <w:rPr>
            <w:spacing w:val="-1"/>
          </w:rPr>
          <w:delText>e</w:delText>
        </w:r>
        <w:r w:rsidDel="00666413">
          <w:delText>rs)</w:delText>
        </w:r>
      </w:del>
      <w:r>
        <w:t>,</w:t>
      </w:r>
      <w:r>
        <w:rPr>
          <w:spacing w:val="-1"/>
        </w:rPr>
        <w:t xml:space="preserve"> </w:t>
      </w:r>
      <w:r>
        <w:rPr>
          <w:spacing w:val="-2"/>
        </w:rPr>
        <w:t>e</w:t>
      </w:r>
      <w:r>
        <w:t>sp</w:t>
      </w:r>
      <w:r>
        <w:rPr>
          <w:spacing w:val="-1"/>
        </w:rPr>
        <w:t>e</w:t>
      </w:r>
      <w:r>
        <w:t>ci</w:t>
      </w:r>
      <w:r>
        <w:rPr>
          <w:spacing w:val="-1"/>
        </w:rPr>
        <w:t>a</w:t>
      </w:r>
      <w:r>
        <w:t>lly</w:t>
      </w:r>
      <w:r>
        <w:rPr>
          <w:spacing w:val="-1"/>
        </w:rPr>
        <w:t xml:space="preserve"> </w:t>
      </w:r>
      <w:r>
        <w:t>in</w:t>
      </w:r>
      <w:r>
        <w:rPr>
          <w:spacing w:val="-1"/>
        </w:rPr>
        <w:t xml:space="preserve"> </w:t>
      </w:r>
      <w:r>
        <w:t>t</w:t>
      </w:r>
      <w:r>
        <w:rPr>
          <w:spacing w:val="-1"/>
        </w:rPr>
        <w:t>a</w:t>
      </w:r>
      <w:r>
        <w:t>ste</w:t>
      </w:r>
      <w:r>
        <w:rPr>
          <w:spacing w:val="-2"/>
        </w:rPr>
        <w:t xml:space="preserve"> </w:t>
      </w:r>
      <w:r>
        <w:t>or sm</w:t>
      </w:r>
      <w:r>
        <w:rPr>
          <w:spacing w:val="-1"/>
        </w:rPr>
        <w:t>e</w:t>
      </w:r>
      <w:r>
        <w:t>ll</w:t>
      </w:r>
      <w:r>
        <w:rPr>
          <w:spacing w:val="1"/>
          <w:position w:val="5"/>
          <w:sz w:val="9"/>
          <w:szCs w:val="9"/>
        </w:rPr>
        <w:t>4</w:t>
      </w:r>
      <w:r>
        <w:t>,</w:t>
      </w:r>
      <w:r>
        <w:rPr>
          <w:spacing w:val="2"/>
        </w:rPr>
        <w:t xml:space="preserve"> </w:t>
      </w:r>
      <w:r>
        <w:t>is</w:t>
      </w:r>
      <w:r>
        <w:rPr>
          <w:spacing w:val="-1"/>
        </w:rPr>
        <w:t xml:space="preserve"> </w:t>
      </w:r>
      <w:r>
        <w:t>pro</w:t>
      </w:r>
      <w:r>
        <w:rPr>
          <w:spacing w:val="-1"/>
        </w:rPr>
        <w:t>h</w:t>
      </w:r>
      <w:r>
        <w:t>i</w:t>
      </w:r>
      <w:r>
        <w:rPr>
          <w:spacing w:val="-1"/>
        </w:rPr>
        <w:t>b</w:t>
      </w:r>
      <w:r>
        <w:t>it</w:t>
      </w:r>
      <w:r>
        <w:rPr>
          <w:spacing w:val="-2"/>
        </w:rPr>
        <w:t>e</w:t>
      </w:r>
      <w:r>
        <w:t>d.</w:t>
      </w:r>
    </w:p>
    <w:p w14:paraId="26694213" w14:textId="77777777" w:rsidR="00D41C24" w:rsidRDefault="00D41C24" w:rsidP="001C56C8">
      <w:pPr>
        <w:pStyle w:val="SingleTxtG"/>
      </w:pPr>
      <w:r>
        <w:t>P</w:t>
      </w:r>
      <w:r>
        <w:rPr>
          <w:spacing w:val="-1"/>
        </w:rPr>
        <w:t>ac</w:t>
      </w:r>
      <w:r>
        <w:rPr>
          <w:spacing w:val="1"/>
        </w:rPr>
        <w:t>k</w:t>
      </w:r>
      <w:r>
        <w:rPr>
          <w:spacing w:val="-2"/>
        </w:rPr>
        <w:t>a</w:t>
      </w:r>
      <w:r>
        <w:rPr>
          <w:spacing w:val="1"/>
        </w:rPr>
        <w:t>g</w:t>
      </w:r>
      <w:r>
        <w:rPr>
          <w:spacing w:val="-1"/>
        </w:rPr>
        <w:t>e</w:t>
      </w:r>
      <w:r>
        <w:t>s</w:t>
      </w:r>
      <w:r>
        <w:rPr>
          <w:spacing w:val="22"/>
        </w:rPr>
        <w:t xml:space="preserve"> </w:t>
      </w:r>
      <w:r>
        <w:rPr>
          <w:spacing w:val="-2"/>
        </w:rPr>
        <w:t>m</w:t>
      </w:r>
      <w:r>
        <w:t>ust</w:t>
      </w:r>
      <w:r>
        <w:rPr>
          <w:spacing w:val="21"/>
        </w:rPr>
        <w:t xml:space="preserve"> </w:t>
      </w:r>
      <w:r>
        <w:t>be</w:t>
      </w:r>
      <w:r>
        <w:rPr>
          <w:spacing w:val="18"/>
        </w:rPr>
        <w:t xml:space="preserve"> </w:t>
      </w:r>
      <w:r>
        <w:t>free</w:t>
      </w:r>
      <w:r>
        <w:rPr>
          <w:spacing w:val="20"/>
        </w:rPr>
        <w:t xml:space="preserve"> </w:t>
      </w:r>
      <w:r>
        <w:t>of</w:t>
      </w:r>
      <w:r>
        <w:rPr>
          <w:spacing w:val="21"/>
        </w:rPr>
        <w:t xml:space="preserve"> </w:t>
      </w:r>
      <w:r>
        <w:rPr>
          <w:spacing w:val="-1"/>
        </w:rPr>
        <w:t>a</w:t>
      </w:r>
      <w:r>
        <w:t>ll</w:t>
      </w:r>
      <w:r>
        <w:rPr>
          <w:spacing w:val="21"/>
        </w:rPr>
        <w:t xml:space="preserve"> </w:t>
      </w:r>
      <w:r>
        <w:t>for</w:t>
      </w:r>
      <w:r>
        <w:rPr>
          <w:spacing w:val="-1"/>
        </w:rPr>
        <w:t>ei</w:t>
      </w:r>
      <w:r>
        <w:t>gn</w:t>
      </w:r>
      <w:r>
        <w:rPr>
          <w:spacing w:val="21"/>
        </w:rPr>
        <w:t xml:space="preserve"> </w:t>
      </w:r>
      <w:r>
        <w:rPr>
          <w:spacing w:val="-2"/>
        </w:rPr>
        <w:t>m</w:t>
      </w:r>
      <w:r>
        <w:rPr>
          <w:spacing w:val="-1"/>
        </w:rPr>
        <w:t>a</w:t>
      </w:r>
      <w:r>
        <w:t>t</w:t>
      </w:r>
      <w:r>
        <w:rPr>
          <w:spacing w:val="1"/>
        </w:rPr>
        <w:t>t</w:t>
      </w:r>
      <w:r>
        <w:rPr>
          <w:spacing w:val="-1"/>
        </w:rPr>
        <w:t>e</w:t>
      </w:r>
      <w:r>
        <w:t>r.</w:t>
      </w:r>
      <w:r>
        <w:rPr>
          <w:spacing w:val="20"/>
        </w:rPr>
        <w:t xml:space="preserve"> </w:t>
      </w:r>
      <w:r>
        <w:t>H</w:t>
      </w:r>
      <w:r>
        <w:rPr>
          <w:spacing w:val="-1"/>
        </w:rPr>
        <w:t>o</w:t>
      </w:r>
      <w:r>
        <w:t>w</w:t>
      </w:r>
      <w:r>
        <w:rPr>
          <w:spacing w:val="-1"/>
        </w:rPr>
        <w:t>e</w:t>
      </w:r>
      <w:r>
        <w:t>v</w:t>
      </w:r>
      <w:r>
        <w:rPr>
          <w:spacing w:val="-2"/>
        </w:rPr>
        <w:t>e</w:t>
      </w:r>
      <w:r>
        <w:t>r,</w:t>
      </w:r>
      <w:r>
        <w:rPr>
          <w:spacing w:val="22"/>
        </w:rPr>
        <w:t xml:space="preserve"> </w:t>
      </w:r>
      <w:r>
        <w:t>a</w:t>
      </w:r>
      <w:r>
        <w:rPr>
          <w:spacing w:val="20"/>
        </w:rPr>
        <w:t xml:space="preserve"> </w:t>
      </w:r>
      <w:r>
        <w:rPr>
          <w:spacing w:val="1"/>
        </w:rPr>
        <w:t>p</w:t>
      </w:r>
      <w:r>
        <w:t>r</w:t>
      </w:r>
      <w:r>
        <w:rPr>
          <w:spacing w:val="-2"/>
        </w:rPr>
        <w:t>e</w:t>
      </w:r>
      <w:r>
        <w:t>s</w:t>
      </w:r>
      <w:r>
        <w:rPr>
          <w:spacing w:val="-1"/>
        </w:rPr>
        <w:t>e</w:t>
      </w:r>
      <w:r>
        <w:t>nt</w:t>
      </w:r>
      <w:r>
        <w:rPr>
          <w:spacing w:val="-1"/>
        </w:rPr>
        <w:t>a</w:t>
      </w:r>
      <w:r>
        <w:t>t</w:t>
      </w:r>
      <w:r>
        <w:rPr>
          <w:spacing w:val="-1"/>
        </w:rPr>
        <w:t>i</w:t>
      </w:r>
      <w:r>
        <w:rPr>
          <w:spacing w:val="1"/>
        </w:rPr>
        <w:t>o</w:t>
      </w:r>
      <w:r>
        <w:t>n</w:t>
      </w:r>
      <w:r>
        <w:rPr>
          <w:spacing w:val="21"/>
        </w:rPr>
        <w:t xml:space="preserve"> </w:t>
      </w:r>
      <w:r>
        <w:rPr>
          <w:spacing w:val="-2"/>
        </w:rPr>
        <w:t>w</w:t>
      </w:r>
      <w:r>
        <w:rPr>
          <w:spacing w:val="1"/>
        </w:rPr>
        <w:t>h</w:t>
      </w:r>
      <w:r>
        <w:rPr>
          <w:spacing w:val="-1"/>
        </w:rPr>
        <w:t>e</w:t>
      </w:r>
      <w:r>
        <w:t>re</w:t>
      </w:r>
      <w:r>
        <w:rPr>
          <w:spacing w:val="20"/>
        </w:rPr>
        <w:t xml:space="preserve"> </w:t>
      </w:r>
      <w:r>
        <w:t>a</w:t>
      </w:r>
      <w:r>
        <w:rPr>
          <w:spacing w:val="21"/>
        </w:rPr>
        <w:t xml:space="preserve"> </w:t>
      </w:r>
      <w:r>
        <w:rPr>
          <w:spacing w:val="-1"/>
        </w:rPr>
        <w:t>s</w:t>
      </w:r>
      <w:r>
        <w:rPr>
          <w:spacing w:val="1"/>
        </w:rPr>
        <w:t>ho</w:t>
      </w:r>
      <w:r>
        <w:rPr>
          <w:spacing w:val="-1"/>
        </w:rPr>
        <w:t>r</w:t>
      </w:r>
      <w:r>
        <w:t>t</w:t>
      </w:r>
      <w:r>
        <w:rPr>
          <w:spacing w:val="22"/>
        </w:rPr>
        <w:t xml:space="preserve"> </w:t>
      </w:r>
      <w:r>
        <w:rPr>
          <w:spacing w:val="-1"/>
        </w:rPr>
        <w:t>(</w:t>
      </w:r>
      <w:r>
        <w:rPr>
          <w:spacing w:val="1"/>
        </w:rPr>
        <w:t>n</w:t>
      </w:r>
      <w:r>
        <w:rPr>
          <w:spacing w:val="-1"/>
        </w:rPr>
        <w:t xml:space="preserve">ot </w:t>
      </w:r>
      <w:r>
        <w:t>wo</w:t>
      </w:r>
      <w:r>
        <w:rPr>
          <w:spacing w:val="-1"/>
        </w:rPr>
        <w:t>o</w:t>
      </w:r>
      <w:r>
        <w:rPr>
          <w:spacing w:val="1"/>
        </w:rPr>
        <w:t>d</w:t>
      </w:r>
      <w:r>
        <w:rPr>
          <w:spacing w:val="-1"/>
        </w:rPr>
        <w:t>e</w:t>
      </w:r>
      <w:r>
        <w:rPr>
          <w:spacing w:val="1"/>
        </w:rPr>
        <w:t>n</w:t>
      </w:r>
      <w:r>
        <w:t>)</w:t>
      </w:r>
      <w:r>
        <w:rPr>
          <w:spacing w:val="-1"/>
        </w:rPr>
        <w:t xml:space="preserve"> </w:t>
      </w:r>
      <w:r>
        <w:t>twig</w:t>
      </w:r>
      <w:r>
        <w:rPr>
          <w:spacing w:val="-1"/>
        </w:rPr>
        <w:t xml:space="preserve"> </w:t>
      </w:r>
      <w:r>
        <w:t>w</w:t>
      </w:r>
      <w:r>
        <w:rPr>
          <w:spacing w:val="1"/>
        </w:rPr>
        <w:t>i</w:t>
      </w:r>
      <w:r>
        <w:rPr>
          <w:spacing w:val="-1"/>
        </w:rPr>
        <w:t>t</w:t>
      </w:r>
      <w:r>
        <w:t xml:space="preserve">h </w:t>
      </w:r>
      <w:r>
        <w:rPr>
          <w:spacing w:val="-1"/>
        </w:rPr>
        <w:t>s</w:t>
      </w:r>
      <w:r>
        <w:rPr>
          <w:spacing w:val="1"/>
        </w:rPr>
        <w:t>o</w:t>
      </w:r>
      <w:r>
        <w:t>me</w:t>
      </w:r>
      <w:r>
        <w:rPr>
          <w:spacing w:val="-2"/>
        </w:rPr>
        <w:t xml:space="preserve"> </w:t>
      </w:r>
      <w:r>
        <w:rPr>
          <w:spacing w:val="1"/>
        </w:rPr>
        <w:t>g</w:t>
      </w:r>
      <w:r>
        <w:t>re</w:t>
      </w:r>
      <w:r>
        <w:rPr>
          <w:spacing w:val="-1"/>
        </w:rPr>
        <w:t>e</w:t>
      </w:r>
      <w:r>
        <w:t>n</w:t>
      </w:r>
      <w:r>
        <w:rPr>
          <w:spacing w:val="1"/>
        </w:rPr>
        <w:t xml:space="preserve"> </w:t>
      </w:r>
      <w:r>
        <w:t>l</w:t>
      </w:r>
      <w:r>
        <w:rPr>
          <w:spacing w:val="-1"/>
        </w:rPr>
        <w:t>e</w:t>
      </w:r>
      <w:r>
        <w:rPr>
          <w:spacing w:val="-2"/>
        </w:rPr>
        <w:t>a</w:t>
      </w:r>
      <w:r>
        <w:rPr>
          <w:spacing w:val="2"/>
        </w:rPr>
        <w:t>v</w:t>
      </w:r>
      <w:r>
        <w:rPr>
          <w:spacing w:val="-1"/>
        </w:rPr>
        <w:t>e</w:t>
      </w:r>
      <w:r>
        <w:t xml:space="preserve">s </w:t>
      </w:r>
      <w:r>
        <w:rPr>
          <w:spacing w:val="-1"/>
        </w:rPr>
        <w:t>ad</w:t>
      </w:r>
      <w:r>
        <w:t>h</w:t>
      </w:r>
      <w:r>
        <w:rPr>
          <w:spacing w:val="-1"/>
        </w:rPr>
        <w:t>e</w:t>
      </w:r>
      <w:r>
        <w:t>r</w:t>
      </w:r>
      <w:r>
        <w:rPr>
          <w:spacing w:val="-1"/>
        </w:rPr>
        <w:t>e</w:t>
      </w:r>
      <w:r>
        <w:t>s</w:t>
      </w:r>
      <w:r>
        <w:rPr>
          <w:spacing w:val="-1"/>
        </w:rPr>
        <w:t xml:space="preserve"> </w:t>
      </w:r>
      <w:r>
        <w:t xml:space="preserve">to the </w:t>
      </w:r>
      <w:r>
        <w:rPr>
          <w:spacing w:val="-1"/>
        </w:rPr>
        <w:t>f</w:t>
      </w:r>
      <w:r>
        <w:t xml:space="preserve">ruit </w:t>
      </w:r>
      <w:r>
        <w:rPr>
          <w:spacing w:val="-1"/>
        </w:rPr>
        <w:t>i</w:t>
      </w:r>
      <w:r>
        <w:t>s</w:t>
      </w:r>
      <w:r>
        <w:rPr>
          <w:spacing w:val="1"/>
        </w:rPr>
        <w:t xml:space="preserve"> </w:t>
      </w:r>
      <w:r>
        <w:rPr>
          <w:spacing w:val="-2"/>
        </w:rPr>
        <w:t>a</w:t>
      </w:r>
      <w:r>
        <w:rPr>
          <w:spacing w:val="1"/>
        </w:rPr>
        <w:t>l</w:t>
      </w:r>
      <w:r>
        <w:t>l</w:t>
      </w:r>
      <w:r>
        <w:rPr>
          <w:spacing w:val="1"/>
        </w:rPr>
        <w:t>o</w:t>
      </w:r>
      <w:r>
        <w:t>w</w:t>
      </w:r>
      <w:r>
        <w:rPr>
          <w:spacing w:val="-2"/>
        </w:rPr>
        <w:t>e</w:t>
      </w:r>
      <w:r>
        <w:rPr>
          <w:spacing w:val="1"/>
        </w:rPr>
        <w:t>d</w:t>
      </w:r>
      <w:r>
        <w:t>.</w:t>
      </w:r>
    </w:p>
    <w:p w14:paraId="2F189E82" w14:textId="77777777" w:rsidR="00D41C24" w:rsidRDefault="00D41C24" w:rsidP="00D41C24">
      <w:pPr>
        <w:pStyle w:val="HChG"/>
      </w:pPr>
      <w:r>
        <w:tab/>
        <w:t>VI.</w:t>
      </w:r>
      <w:r>
        <w:tab/>
        <w:t>Prov</w:t>
      </w:r>
      <w:r>
        <w:rPr>
          <w:spacing w:val="-1"/>
        </w:rPr>
        <w:t>i</w:t>
      </w:r>
      <w:r>
        <w:t>sio</w:t>
      </w:r>
      <w:r>
        <w:rPr>
          <w:spacing w:val="-1"/>
        </w:rPr>
        <w:t>n</w:t>
      </w:r>
      <w:r>
        <w:t>s</w:t>
      </w:r>
      <w:r>
        <w:rPr>
          <w:spacing w:val="-8"/>
        </w:rPr>
        <w:t xml:space="preserve"> </w:t>
      </w:r>
      <w:r>
        <w:rPr>
          <w:spacing w:val="-1"/>
        </w:rPr>
        <w:t>c</w:t>
      </w:r>
      <w:r>
        <w:t>on</w:t>
      </w:r>
      <w:r>
        <w:rPr>
          <w:spacing w:val="-1"/>
        </w:rPr>
        <w:t>c</w:t>
      </w:r>
      <w:r>
        <w:t>ern</w:t>
      </w:r>
      <w:r>
        <w:rPr>
          <w:spacing w:val="-1"/>
        </w:rPr>
        <w:t>in</w:t>
      </w:r>
      <w:r>
        <w:t>g</w:t>
      </w:r>
      <w:r>
        <w:rPr>
          <w:spacing w:val="-9"/>
        </w:rPr>
        <w:t xml:space="preserve"> </w:t>
      </w:r>
      <w:r>
        <w:t>marki</w:t>
      </w:r>
      <w:r>
        <w:rPr>
          <w:spacing w:val="-1"/>
        </w:rPr>
        <w:t>n</w:t>
      </w:r>
      <w:r>
        <w:t>g</w:t>
      </w:r>
    </w:p>
    <w:p w14:paraId="5E859F44" w14:textId="77777777" w:rsidR="00D41C24" w:rsidRDefault="00D41C24" w:rsidP="00D41C24">
      <w:pPr>
        <w:pStyle w:val="SingleTxtG"/>
      </w:pPr>
      <w:r>
        <w:rPr>
          <w:spacing w:val="-1"/>
        </w:rPr>
        <w:t>E</w:t>
      </w:r>
      <w:r>
        <w:rPr>
          <w:spacing w:val="1"/>
        </w:rPr>
        <w:t>a</w:t>
      </w:r>
      <w:r>
        <w:rPr>
          <w:spacing w:val="-1"/>
        </w:rPr>
        <w:t>c</w:t>
      </w:r>
      <w:r>
        <w:t>h</w:t>
      </w:r>
      <w:r>
        <w:rPr>
          <w:spacing w:val="1"/>
        </w:rPr>
        <w:t xml:space="preserve"> pa</w:t>
      </w:r>
      <w:r>
        <w:rPr>
          <w:spacing w:val="-2"/>
        </w:rPr>
        <w:t>c</w:t>
      </w:r>
      <w:r>
        <w:rPr>
          <w:spacing w:val="1"/>
        </w:rPr>
        <w:t>k</w:t>
      </w:r>
      <w:r>
        <w:rPr>
          <w:spacing w:val="-1"/>
        </w:rPr>
        <w:t>a</w:t>
      </w:r>
      <w:r>
        <w:rPr>
          <w:spacing w:val="1"/>
        </w:rPr>
        <w:t>g</w:t>
      </w:r>
      <w:r>
        <w:rPr>
          <w:spacing w:val="-1"/>
        </w:rPr>
        <w:t>e</w:t>
      </w:r>
      <w:r w:rsidR="00D367C6" w:rsidRPr="00596E27">
        <w:rPr>
          <w:rStyle w:val="FootnoteReference"/>
        </w:rPr>
        <w:footnoteReference w:id="29"/>
      </w:r>
      <w:r>
        <w:rPr>
          <w:spacing w:val="18"/>
          <w:position w:val="4"/>
          <w:sz w:val="9"/>
          <w:szCs w:val="9"/>
        </w:rPr>
        <w:t xml:space="preserve"> </w:t>
      </w:r>
      <w:r>
        <w:rPr>
          <w:spacing w:val="-2"/>
        </w:rPr>
        <w:t>m</w:t>
      </w:r>
      <w:r>
        <w:t>ust</w:t>
      </w:r>
      <w:r>
        <w:rPr>
          <w:spacing w:val="1"/>
        </w:rPr>
        <w:t xml:space="preserve"> </w:t>
      </w:r>
      <w:r>
        <w:t>be</w:t>
      </w:r>
      <w:r>
        <w:rPr>
          <w:spacing w:val="-1"/>
        </w:rPr>
        <w:t>a</w:t>
      </w:r>
      <w:r>
        <w:t>r</w:t>
      </w:r>
      <w:r>
        <w:rPr>
          <w:spacing w:val="1"/>
        </w:rPr>
        <w:t xml:space="preserve"> </w:t>
      </w:r>
      <w:r>
        <w:t>the</w:t>
      </w:r>
      <w:r>
        <w:rPr>
          <w:spacing w:val="1"/>
        </w:rPr>
        <w:t xml:space="preserve"> </w:t>
      </w:r>
      <w:r>
        <w:t>fo</w:t>
      </w:r>
      <w:r>
        <w:rPr>
          <w:spacing w:val="-1"/>
        </w:rPr>
        <w:t>l</w:t>
      </w:r>
      <w:r>
        <w:t>lo</w:t>
      </w:r>
      <w:r>
        <w:rPr>
          <w:spacing w:val="-2"/>
        </w:rPr>
        <w:t>w</w:t>
      </w:r>
      <w:r>
        <w:rPr>
          <w:spacing w:val="1"/>
        </w:rPr>
        <w:t>i</w:t>
      </w:r>
      <w:r>
        <w:rPr>
          <w:spacing w:val="-1"/>
        </w:rPr>
        <w:t>n</w:t>
      </w:r>
      <w:r>
        <w:t>g</w:t>
      </w:r>
      <w:r>
        <w:rPr>
          <w:spacing w:val="1"/>
        </w:rPr>
        <w:t xml:space="preserve"> p</w:t>
      </w:r>
      <w:r>
        <w:rPr>
          <w:spacing w:val="-1"/>
        </w:rPr>
        <w:t>a</w:t>
      </w:r>
      <w:r>
        <w:t>r</w:t>
      </w:r>
      <w:r>
        <w:rPr>
          <w:spacing w:val="-1"/>
        </w:rPr>
        <w:t>t</w:t>
      </w:r>
      <w:r>
        <w:t>i</w:t>
      </w:r>
      <w:r>
        <w:rPr>
          <w:spacing w:val="-1"/>
        </w:rPr>
        <w:t>cu</w:t>
      </w:r>
      <w:r>
        <w:rPr>
          <w:spacing w:val="1"/>
        </w:rPr>
        <w:t>l</w:t>
      </w:r>
      <w:r>
        <w:rPr>
          <w:spacing w:val="-2"/>
        </w:rPr>
        <w:t>a</w:t>
      </w:r>
      <w:r>
        <w:t xml:space="preserve">rs, </w:t>
      </w:r>
      <w:r>
        <w:rPr>
          <w:spacing w:val="1"/>
        </w:rPr>
        <w:t>i</w:t>
      </w:r>
      <w:r>
        <w:t>n</w:t>
      </w:r>
      <w:r>
        <w:rPr>
          <w:spacing w:val="1"/>
        </w:rPr>
        <w:t xml:space="preserve"> </w:t>
      </w:r>
      <w:r>
        <w:t>l</w:t>
      </w:r>
      <w:r>
        <w:rPr>
          <w:spacing w:val="-1"/>
        </w:rPr>
        <w:t>e</w:t>
      </w:r>
      <w:r>
        <w:t>t</w:t>
      </w:r>
      <w:r>
        <w:rPr>
          <w:spacing w:val="1"/>
        </w:rPr>
        <w:t>t</w:t>
      </w:r>
      <w:r>
        <w:rPr>
          <w:spacing w:val="-2"/>
        </w:rPr>
        <w:t>e</w:t>
      </w:r>
      <w:r>
        <w:t>rs</w:t>
      </w:r>
      <w:r>
        <w:rPr>
          <w:spacing w:val="2"/>
        </w:rPr>
        <w:t xml:space="preserve"> </w:t>
      </w:r>
      <w:r>
        <w:rPr>
          <w:spacing w:val="1"/>
        </w:rPr>
        <w:t>g</w:t>
      </w:r>
      <w:r>
        <w:rPr>
          <w:spacing w:val="-1"/>
        </w:rPr>
        <w:t>ro</w:t>
      </w:r>
      <w:r>
        <w:t>up</w:t>
      </w:r>
      <w:r>
        <w:rPr>
          <w:spacing w:val="-2"/>
        </w:rPr>
        <w:t>e</w:t>
      </w:r>
      <w:r>
        <w:t>d</w:t>
      </w:r>
      <w:r>
        <w:rPr>
          <w:spacing w:val="2"/>
        </w:rPr>
        <w:t xml:space="preserve"> </w:t>
      </w:r>
      <w:r>
        <w:rPr>
          <w:spacing w:val="-1"/>
        </w:rPr>
        <w:t>o</w:t>
      </w:r>
      <w:r>
        <w:t>n</w:t>
      </w:r>
      <w:r>
        <w:rPr>
          <w:spacing w:val="1"/>
        </w:rPr>
        <w:t xml:space="preserve"> </w:t>
      </w:r>
      <w:r>
        <w:t xml:space="preserve">the </w:t>
      </w:r>
      <w:r>
        <w:rPr>
          <w:spacing w:val="-1"/>
        </w:rPr>
        <w:t>s</w:t>
      </w:r>
      <w:r>
        <w:rPr>
          <w:spacing w:val="1"/>
        </w:rPr>
        <w:t>a</w:t>
      </w:r>
      <w:r>
        <w:rPr>
          <w:spacing w:val="-2"/>
        </w:rPr>
        <w:t>m</w:t>
      </w:r>
      <w:r>
        <w:t>e</w:t>
      </w:r>
      <w:r>
        <w:rPr>
          <w:spacing w:val="2"/>
        </w:rPr>
        <w:t xml:space="preserve"> </w:t>
      </w:r>
      <w:r>
        <w:rPr>
          <w:spacing w:val="-1"/>
        </w:rPr>
        <w:t>s</w:t>
      </w:r>
      <w:r>
        <w:rPr>
          <w:spacing w:val="1"/>
        </w:rPr>
        <w:t>i</w:t>
      </w:r>
      <w:r>
        <w:rPr>
          <w:spacing w:val="-1"/>
        </w:rPr>
        <w:t>de</w:t>
      </w:r>
      <w:r>
        <w:t>, l</w:t>
      </w:r>
      <w:r>
        <w:rPr>
          <w:spacing w:val="-1"/>
        </w:rPr>
        <w:t>e</w:t>
      </w:r>
      <w:r>
        <w:t>g</w:t>
      </w:r>
      <w:r>
        <w:rPr>
          <w:spacing w:val="-1"/>
        </w:rPr>
        <w:t>i</w:t>
      </w:r>
      <w:r>
        <w:t>bly</w:t>
      </w:r>
      <w:r>
        <w:rPr>
          <w:spacing w:val="-1"/>
        </w:rPr>
        <w:t xml:space="preserve"> a</w:t>
      </w:r>
      <w:r>
        <w:t xml:space="preserve">nd </w:t>
      </w:r>
      <w:r>
        <w:rPr>
          <w:spacing w:val="-1"/>
        </w:rPr>
        <w:t>i</w:t>
      </w:r>
      <w:r>
        <w:rPr>
          <w:spacing w:val="1"/>
        </w:rPr>
        <w:t>n</w:t>
      </w:r>
      <w:r>
        <w:rPr>
          <w:spacing w:val="-1"/>
        </w:rPr>
        <w:t>de</w:t>
      </w:r>
      <w:r>
        <w:t>li</w:t>
      </w:r>
      <w:r>
        <w:rPr>
          <w:spacing w:val="-1"/>
        </w:rPr>
        <w:t>b</w:t>
      </w:r>
      <w:r>
        <w:rPr>
          <w:spacing w:val="1"/>
        </w:rPr>
        <w:t>l</w:t>
      </w:r>
      <w:r>
        <w:t>y</w:t>
      </w:r>
      <w:r>
        <w:rPr>
          <w:spacing w:val="-1"/>
        </w:rPr>
        <w:t xml:space="preserve"> </w:t>
      </w:r>
      <w:r>
        <w:t>m</w:t>
      </w:r>
      <w:r>
        <w:rPr>
          <w:spacing w:val="-1"/>
        </w:rPr>
        <w:t>a</w:t>
      </w:r>
      <w:r>
        <w:t>r</w:t>
      </w:r>
      <w:r>
        <w:rPr>
          <w:spacing w:val="-1"/>
        </w:rPr>
        <w:t>ke</w:t>
      </w:r>
      <w:r>
        <w:t>d,</w:t>
      </w:r>
      <w:r>
        <w:rPr>
          <w:spacing w:val="-1"/>
        </w:rPr>
        <w:t xml:space="preserve"> a</w:t>
      </w:r>
      <w:r>
        <w:t xml:space="preserve">nd </w:t>
      </w:r>
      <w:r>
        <w:rPr>
          <w:spacing w:val="-1"/>
        </w:rPr>
        <w:t>v</w:t>
      </w:r>
      <w:r>
        <w:rPr>
          <w:spacing w:val="1"/>
        </w:rPr>
        <w:t>i</w:t>
      </w:r>
      <w:r>
        <w:rPr>
          <w:spacing w:val="-1"/>
        </w:rPr>
        <w:t>si</w:t>
      </w:r>
      <w:r>
        <w:t>ble</w:t>
      </w:r>
      <w:r>
        <w:rPr>
          <w:spacing w:val="-1"/>
        </w:rPr>
        <w:t xml:space="preserve"> </w:t>
      </w:r>
      <w:r>
        <w:t>fr</w:t>
      </w:r>
      <w:r>
        <w:rPr>
          <w:spacing w:val="-1"/>
        </w:rPr>
        <w:t>o</w:t>
      </w:r>
      <w:r>
        <w:t>m</w:t>
      </w:r>
      <w:r>
        <w:rPr>
          <w:spacing w:val="-2"/>
        </w:rPr>
        <w:t xml:space="preserve"> </w:t>
      </w:r>
      <w:r>
        <w:t>the</w:t>
      </w:r>
      <w:r>
        <w:rPr>
          <w:spacing w:val="-1"/>
        </w:rPr>
        <w:t xml:space="preserve"> </w:t>
      </w:r>
      <w:r>
        <w:t>out</w:t>
      </w:r>
      <w:r>
        <w:rPr>
          <w:spacing w:val="-1"/>
        </w:rPr>
        <w:t>s</w:t>
      </w:r>
      <w:r>
        <w:t>id</w:t>
      </w:r>
      <w:r>
        <w:rPr>
          <w:spacing w:val="-2"/>
        </w:rPr>
        <w:t>e</w:t>
      </w:r>
      <w:r>
        <w:t>:</w:t>
      </w:r>
    </w:p>
    <w:p w14:paraId="473BDCD4" w14:textId="77777777" w:rsidR="00D41C24" w:rsidRDefault="00D41C24" w:rsidP="008D336F">
      <w:pPr>
        <w:pStyle w:val="H1G"/>
        <w:ind w:left="1138" w:right="1138"/>
      </w:pPr>
      <w:r>
        <w:lastRenderedPageBreak/>
        <w:tab/>
        <w:t>A.</w:t>
      </w:r>
      <w:r>
        <w:tab/>
        <w:t>Identifica</w:t>
      </w:r>
      <w:r>
        <w:rPr>
          <w:spacing w:val="-1"/>
        </w:rPr>
        <w:t>ti</w:t>
      </w:r>
      <w:r>
        <w:t>on</w:t>
      </w:r>
    </w:p>
    <w:p w14:paraId="5E9384C9" w14:textId="77777777" w:rsidR="00D41C24" w:rsidRDefault="00D41C24" w:rsidP="008D336F">
      <w:pPr>
        <w:pStyle w:val="SingleTxtG"/>
        <w:keepNext/>
        <w:ind w:left="1138" w:right="1138"/>
      </w:pPr>
      <w:r>
        <w:t>P</w:t>
      </w:r>
      <w:r>
        <w:rPr>
          <w:spacing w:val="-1"/>
        </w:rPr>
        <w:t>ac</w:t>
      </w:r>
      <w:r>
        <w:rPr>
          <w:spacing w:val="1"/>
        </w:rPr>
        <w:t>k</w:t>
      </w:r>
      <w:r>
        <w:rPr>
          <w:spacing w:val="-2"/>
        </w:rPr>
        <w:t>e</w:t>
      </w:r>
      <w:r>
        <w:t>r</w:t>
      </w:r>
      <w:r>
        <w:rPr>
          <w:spacing w:val="1"/>
        </w:rPr>
        <w:t xml:space="preserve"> </w:t>
      </w:r>
      <w:r>
        <w:rPr>
          <w:spacing w:val="-2"/>
        </w:rPr>
        <w:t>a</w:t>
      </w:r>
      <w:r>
        <w:t>nd/or</w:t>
      </w:r>
      <w:r>
        <w:rPr>
          <w:spacing w:val="-1"/>
        </w:rPr>
        <w:t xml:space="preserve"> </w:t>
      </w:r>
      <w:r>
        <w:rPr>
          <w:spacing w:val="1"/>
        </w:rPr>
        <w:t>d</w:t>
      </w:r>
      <w:r>
        <w:t>is</w:t>
      </w:r>
      <w:r>
        <w:rPr>
          <w:spacing w:val="-1"/>
        </w:rPr>
        <w:t>pa</w:t>
      </w:r>
      <w:r>
        <w:t>t</w:t>
      </w:r>
      <w:r>
        <w:rPr>
          <w:spacing w:val="-1"/>
        </w:rPr>
        <w:t>c</w:t>
      </w:r>
      <w:r>
        <w:t>h</w:t>
      </w:r>
      <w:r>
        <w:rPr>
          <w:spacing w:val="-1"/>
        </w:rPr>
        <w:t>e</w:t>
      </w:r>
      <w:r>
        <w:t>r/</w:t>
      </w:r>
      <w:r w:rsidRPr="0008614C">
        <w:rPr>
          <w:spacing w:val="-2"/>
          <w:u w:color="000000"/>
        </w:rPr>
        <w:t>e</w:t>
      </w:r>
      <w:r w:rsidRPr="0008614C">
        <w:rPr>
          <w:u w:color="000000"/>
        </w:rPr>
        <w:t>xpo</w:t>
      </w:r>
      <w:r w:rsidRPr="0008614C">
        <w:rPr>
          <w:spacing w:val="-1"/>
          <w:u w:color="000000"/>
        </w:rPr>
        <w:t>r</w:t>
      </w:r>
      <w:r w:rsidRPr="0008614C">
        <w:rPr>
          <w:u w:color="000000"/>
        </w:rPr>
        <w:t>t</w:t>
      </w:r>
      <w:r w:rsidRPr="0008614C">
        <w:rPr>
          <w:spacing w:val="-1"/>
          <w:u w:color="000000"/>
        </w:rPr>
        <w:t>e</w:t>
      </w:r>
      <w:r w:rsidRPr="0008614C">
        <w:rPr>
          <w:u w:color="000000"/>
        </w:rPr>
        <w:t>r</w:t>
      </w:r>
      <w:r w:rsidR="0008614C">
        <w:rPr>
          <w:u w:color="000000"/>
        </w:rPr>
        <w:t>:</w:t>
      </w:r>
    </w:p>
    <w:p w14:paraId="5C59EFB4" w14:textId="77777777" w:rsidR="00D41C24" w:rsidRDefault="00D41C24" w:rsidP="001C56C8">
      <w:pPr>
        <w:pStyle w:val="SingleTxtG"/>
      </w:pPr>
      <w:r>
        <w:t>N</w:t>
      </w:r>
      <w:r>
        <w:rPr>
          <w:spacing w:val="-1"/>
        </w:rPr>
        <w:t>a</w:t>
      </w:r>
      <w:r>
        <w:t>me</w:t>
      </w:r>
      <w:r>
        <w:rPr>
          <w:spacing w:val="2"/>
        </w:rPr>
        <w:t xml:space="preserve"> </w:t>
      </w:r>
      <w:r>
        <w:rPr>
          <w:spacing w:val="-2"/>
        </w:rPr>
        <w:t>a</w:t>
      </w:r>
      <w:r>
        <w:t>nd</w:t>
      </w:r>
      <w:r>
        <w:rPr>
          <w:spacing w:val="2"/>
        </w:rPr>
        <w:t xml:space="preserve"> </w:t>
      </w:r>
      <w:r>
        <w:rPr>
          <w:spacing w:val="-1"/>
        </w:rPr>
        <w:t>p</w:t>
      </w:r>
      <w:r>
        <w:t>hy</w:t>
      </w:r>
      <w:r>
        <w:rPr>
          <w:spacing w:val="-1"/>
        </w:rPr>
        <w:t>s</w:t>
      </w:r>
      <w:r>
        <w:rPr>
          <w:spacing w:val="1"/>
        </w:rPr>
        <w:t>i</w:t>
      </w:r>
      <w:r>
        <w:rPr>
          <w:spacing w:val="-2"/>
        </w:rPr>
        <w:t>c</w:t>
      </w:r>
      <w:r>
        <w:rPr>
          <w:spacing w:val="-1"/>
        </w:rPr>
        <w:t>a</w:t>
      </w:r>
      <w:r>
        <w:t>l</w:t>
      </w:r>
      <w:r>
        <w:rPr>
          <w:spacing w:val="3"/>
        </w:rPr>
        <w:t xml:space="preserve"> </w:t>
      </w:r>
      <w:r>
        <w:rPr>
          <w:spacing w:val="-1"/>
        </w:rPr>
        <w:t>a</w:t>
      </w:r>
      <w:r>
        <w:t>ddr</w:t>
      </w:r>
      <w:r>
        <w:rPr>
          <w:spacing w:val="-2"/>
        </w:rPr>
        <w:t>e</w:t>
      </w:r>
      <w:r>
        <w:t>ss (e</w:t>
      </w:r>
      <w:r>
        <w:rPr>
          <w:spacing w:val="-2"/>
        </w:rPr>
        <w:t>.</w:t>
      </w:r>
      <w:r>
        <w:rPr>
          <w:spacing w:val="1"/>
        </w:rPr>
        <w:t>g</w:t>
      </w:r>
      <w:r>
        <w:t>.</w:t>
      </w:r>
      <w:r>
        <w:rPr>
          <w:spacing w:val="1"/>
        </w:rPr>
        <w:t xml:space="preserve"> </w:t>
      </w:r>
      <w:r>
        <w:t>str</w:t>
      </w:r>
      <w:r>
        <w:rPr>
          <w:spacing w:val="-1"/>
        </w:rPr>
        <w:t>ee</w:t>
      </w:r>
      <w:r>
        <w:t>t/</w:t>
      </w:r>
      <w:r>
        <w:rPr>
          <w:spacing w:val="-1"/>
        </w:rPr>
        <w:t>c</w:t>
      </w:r>
      <w:r>
        <w:t>it</w:t>
      </w:r>
      <w:r>
        <w:rPr>
          <w:spacing w:val="-1"/>
        </w:rPr>
        <w:t>y</w:t>
      </w:r>
      <w:r>
        <w:t>/r</w:t>
      </w:r>
      <w:r>
        <w:rPr>
          <w:spacing w:val="-1"/>
        </w:rPr>
        <w:t>e</w:t>
      </w:r>
      <w:r>
        <w:rPr>
          <w:spacing w:val="1"/>
        </w:rPr>
        <w:t>g</w:t>
      </w:r>
      <w:r>
        <w:rPr>
          <w:spacing w:val="-1"/>
        </w:rPr>
        <w:t>i</w:t>
      </w:r>
      <w:r>
        <w:t>on</w:t>
      </w:r>
      <w:r>
        <w:rPr>
          <w:spacing w:val="-1"/>
        </w:rPr>
        <w:t>/p</w:t>
      </w:r>
      <w:r>
        <w:rPr>
          <w:spacing w:val="1"/>
        </w:rPr>
        <w:t>o</w:t>
      </w:r>
      <w:r>
        <w:t>st</w:t>
      </w:r>
      <w:r>
        <w:rPr>
          <w:spacing w:val="-1"/>
        </w:rPr>
        <w:t>a</w:t>
      </w:r>
      <w:r>
        <w:t>l</w:t>
      </w:r>
      <w:r>
        <w:rPr>
          <w:spacing w:val="1"/>
        </w:rPr>
        <w:t xml:space="preserve"> </w:t>
      </w:r>
      <w:r>
        <w:rPr>
          <w:spacing w:val="-1"/>
        </w:rPr>
        <w:t>c</w:t>
      </w:r>
      <w:r>
        <w:t xml:space="preserve">ode </w:t>
      </w:r>
      <w:r>
        <w:rPr>
          <w:spacing w:val="-1"/>
        </w:rPr>
        <w:t>an</w:t>
      </w:r>
      <w:r>
        <w:t>d,</w:t>
      </w:r>
      <w:r>
        <w:rPr>
          <w:spacing w:val="2"/>
        </w:rPr>
        <w:t xml:space="preserve"> </w:t>
      </w:r>
      <w:r>
        <w:t>if</w:t>
      </w:r>
      <w:r>
        <w:rPr>
          <w:spacing w:val="2"/>
        </w:rPr>
        <w:t xml:space="preserve"> </w:t>
      </w:r>
      <w:r>
        <w:t>d</w:t>
      </w:r>
      <w:r>
        <w:rPr>
          <w:spacing w:val="-1"/>
        </w:rPr>
        <w:t>i</w:t>
      </w:r>
      <w:r>
        <w:t>ff</w:t>
      </w:r>
      <w:r>
        <w:rPr>
          <w:spacing w:val="-1"/>
        </w:rPr>
        <w:t>e</w:t>
      </w:r>
      <w:r>
        <w:t>r</w:t>
      </w:r>
      <w:r>
        <w:rPr>
          <w:spacing w:val="-1"/>
        </w:rPr>
        <w:t>en</w:t>
      </w:r>
      <w:r>
        <w:t>t</w:t>
      </w:r>
      <w:r>
        <w:rPr>
          <w:spacing w:val="2"/>
        </w:rPr>
        <w:t xml:space="preserve"> </w:t>
      </w:r>
      <w:r>
        <w:t>f</w:t>
      </w:r>
      <w:r>
        <w:rPr>
          <w:spacing w:val="-1"/>
        </w:rPr>
        <w:t>r</w:t>
      </w:r>
      <w:r>
        <w:rPr>
          <w:spacing w:val="1"/>
        </w:rPr>
        <w:t>o</w:t>
      </w:r>
      <w:r>
        <w:t xml:space="preserve">m the </w:t>
      </w:r>
      <w:r>
        <w:rPr>
          <w:spacing w:val="-1"/>
        </w:rPr>
        <w:t>c</w:t>
      </w:r>
      <w:r>
        <w:t>ou</w:t>
      </w:r>
      <w:r>
        <w:rPr>
          <w:spacing w:val="-1"/>
        </w:rPr>
        <w:t>n</w:t>
      </w:r>
      <w:r>
        <w:t>try</w:t>
      </w:r>
      <w:r>
        <w:rPr>
          <w:spacing w:val="-8"/>
        </w:rPr>
        <w:t xml:space="preserve"> </w:t>
      </w:r>
      <w:r>
        <w:rPr>
          <w:spacing w:val="-1"/>
        </w:rPr>
        <w:t>o</w:t>
      </w:r>
      <w:r>
        <w:t>f</w:t>
      </w:r>
      <w:r>
        <w:rPr>
          <w:spacing w:val="-7"/>
        </w:rPr>
        <w:t xml:space="preserve"> </w:t>
      </w:r>
      <w:r>
        <w:rPr>
          <w:spacing w:val="-1"/>
        </w:rPr>
        <w:t>o</w:t>
      </w:r>
      <w:r>
        <w:t>r</w:t>
      </w:r>
      <w:r>
        <w:rPr>
          <w:spacing w:val="-1"/>
        </w:rPr>
        <w:t>ig</w:t>
      </w:r>
      <w:r>
        <w:rPr>
          <w:spacing w:val="1"/>
        </w:rPr>
        <w:t>i</w:t>
      </w:r>
      <w:r>
        <w:t>n,</w:t>
      </w:r>
      <w:r>
        <w:rPr>
          <w:spacing w:val="-9"/>
        </w:rPr>
        <w:t xml:space="preserve"> </w:t>
      </w:r>
      <w:r>
        <w:rPr>
          <w:spacing w:val="-1"/>
        </w:rPr>
        <w:t>t</w:t>
      </w:r>
      <w:r>
        <w:t>he</w:t>
      </w:r>
      <w:r>
        <w:rPr>
          <w:spacing w:val="-8"/>
        </w:rPr>
        <w:t xml:space="preserve"> </w:t>
      </w:r>
      <w:r>
        <w:rPr>
          <w:spacing w:val="-2"/>
        </w:rPr>
        <w:t>c</w:t>
      </w:r>
      <w:r>
        <w:t>ountr</w:t>
      </w:r>
      <w:r>
        <w:rPr>
          <w:spacing w:val="-1"/>
        </w:rPr>
        <w:t>y</w:t>
      </w:r>
      <w:r>
        <w:t>)</w:t>
      </w:r>
      <w:r>
        <w:rPr>
          <w:spacing w:val="-8"/>
        </w:rPr>
        <w:t xml:space="preserve"> </w:t>
      </w:r>
      <w:r>
        <w:t>or</w:t>
      </w:r>
      <w:r>
        <w:rPr>
          <w:spacing w:val="-8"/>
        </w:rPr>
        <w:t xml:space="preserve"> </w:t>
      </w:r>
      <w:r>
        <w:t>a</w:t>
      </w:r>
      <w:r>
        <w:rPr>
          <w:spacing w:val="-7"/>
        </w:rPr>
        <w:t xml:space="preserve"> </w:t>
      </w:r>
      <w:r>
        <w:rPr>
          <w:spacing w:val="-2"/>
        </w:rPr>
        <w:t>c</w:t>
      </w:r>
      <w:r>
        <w:t>ode</w:t>
      </w:r>
      <w:r>
        <w:rPr>
          <w:spacing w:val="-8"/>
        </w:rPr>
        <w:t xml:space="preserve"> </w:t>
      </w:r>
      <w:r>
        <w:t>m</w:t>
      </w:r>
      <w:r>
        <w:rPr>
          <w:spacing w:val="-1"/>
        </w:rPr>
        <w:t>a</w:t>
      </w:r>
      <w:r>
        <w:t>rk</w:t>
      </w:r>
      <w:r>
        <w:rPr>
          <w:spacing w:val="-8"/>
        </w:rPr>
        <w:t xml:space="preserve"> </w:t>
      </w:r>
      <w:r>
        <w:t>of</w:t>
      </w:r>
      <w:r>
        <w:rPr>
          <w:spacing w:val="-1"/>
        </w:rPr>
        <w:t>f</w:t>
      </w:r>
      <w:r>
        <w:t>i</w:t>
      </w:r>
      <w:r>
        <w:rPr>
          <w:spacing w:val="-1"/>
        </w:rPr>
        <w:t>c</w:t>
      </w:r>
      <w:r>
        <w:t>i</w:t>
      </w:r>
      <w:r>
        <w:rPr>
          <w:spacing w:val="-1"/>
        </w:rPr>
        <w:t>a</w:t>
      </w:r>
      <w:r>
        <w:t>l</w:t>
      </w:r>
      <w:r>
        <w:rPr>
          <w:spacing w:val="1"/>
        </w:rPr>
        <w:t>l</w:t>
      </w:r>
      <w:r>
        <w:t>y</w:t>
      </w:r>
      <w:r>
        <w:rPr>
          <w:spacing w:val="-9"/>
        </w:rPr>
        <w:t xml:space="preserve"> </w:t>
      </w:r>
      <w:r>
        <w:t>r</w:t>
      </w:r>
      <w:r>
        <w:rPr>
          <w:spacing w:val="-1"/>
        </w:rPr>
        <w:t>ec</w:t>
      </w:r>
      <w:r>
        <w:rPr>
          <w:spacing w:val="1"/>
        </w:rPr>
        <w:t>o</w:t>
      </w:r>
      <w:r>
        <w:t>g</w:t>
      </w:r>
      <w:r>
        <w:rPr>
          <w:spacing w:val="-1"/>
        </w:rPr>
        <w:t>n</w:t>
      </w:r>
      <w:r>
        <w:t>i</w:t>
      </w:r>
      <w:r>
        <w:rPr>
          <w:spacing w:val="-1"/>
        </w:rPr>
        <w:t>z</w:t>
      </w:r>
      <w:r>
        <w:rPr>
          <w:spacing w:val="-2"/>
        </w:rPr>
        <w:t>e</w:t>
      </w:r>
      <w:r>
        <w:t>d</w:t>
      </w:r>
      <w:r>
        <w:rPr>
          <w:spacing w:val="-7"/>
        </w:rPr>
        <w:t xml:space="preserve"> </w:t>
      </w:r>
      <w:r>
        <w:t>by</w:t>
      </w:r>
      <w:r>
        <w:rPr>
          <w:spacing w:val="-8"/>
        </w:rPr>
        <w:t xml:space="preserve"> </w:t>
      </w:r>
      <w:r>
        <w:t>the</w:t>
      </w:r>
      <w:r>
        <w:rPr>
          <w:spacing w:val="-9"/>
        </w:rPr>
        <w:t xml:space="preserve"> </w:t>
      </w:r>
      <w:r>
        <w:rPr>
          <w:spacing w:val="1"/>
        </w:rPr>
        <w:t>n</w:t>
      </w:r>
      <w:r>
        <w:rPr>
          <w:spacing w:val="-1"/>
        </w:rPr>
        <w:t>a</w:t>
      </w:r>
      <w:r>
        <w:t>tion</w:t>
      </w:r>
      <w:r>
        <w:rPr>
          <w:spacing w:val="-2"/>
        </w:rPr>
        <w:t>a</w:t>
      </w:r>
      <w:r>
        <w:t>l</w:t>
      </w:r>
      <w:r>
        <w:rPr>
          <w:spacing w:val="-7"/>
        </w:rPr>
        <w:t xml:space="preserve"> </w:t>
      </w:r>
      <w:r>
        <w:rPr>
          <w:spacing w:val="-1"/>
        </w:rPr>
        <w:t>a</w:t>
      </w:r>
      <w:r>
        <w:rPr>
          <w:spacing w:val="1"/>
        </w:rPr>
        <w:t>u</w:t>
      </w:r>
      <w:r>
        <w:t>t</w:t>
      </w:r>
      <w:r>
        <w:rPr>
          <w:spacing w:val="-1"/>
        </w:rPr>
        <w:t>h</w:t>
      </w:r>
      <w:r>
        <w:t>o</w:t>
      </w:r>
      <w:r>
        <w:rPr>
          <w:spacing w:val="-1"/>
        </w:rPr>
        <w:t>r</w:t>
      </w:r>
      <w:r>
        <w:t>i</w:t>
      </w:r>
      <w:r>
        <w:rPr>
          <w:spacing w:val="-1"/>
        </w:rPr>
        <w:t>ty</w:t>
      </w:r>
      <w:r w:rsidR="00D367C6" w:rsidRPr="00596E27">
        <w:rPr>
          <w:rStyle w:val="FootnoteReference"/>
        </w:rPr>
        <w:footnoteReference w:id="30"/>
      </w:r>
      <w:r>
        <w:rPr>
          <w:spacing w:val="1"/>
          <w:position w:val="5"/>
          <w:sz w:val="9"/>
          <w:szCs w:val="9"/>
        </w:rPr>
        <w:t xml:space="preserve"> </w:t>
      </w:r>
      <w:r w:rsidRPr="0008614C">
        <w:rPr>
          <w:u w:color="000000"/>
        </w:rPr>
        <w:t xml:space="preserve">if </w:t>
      </w:r>
      <w:r w:rsidRPr="0008614C">
        <w:rPr>
          <w:spacing w:val="-1"/>
          <w:u w:color="000000"/>
        </w:rPr>
        <w:t>t</w:t>
      </w:r>
      <w:r w:rsidRPr="0008614C">
        <w:rPr>
          <w:u w:color="000000"/>
        </w:rPr>
        <w:t>he</w:t>
      </w:r>
      <w:r w:rsidRPr="0008614C">
        <w:rPr>
          <w:spacing w:val="-2"/>
          <w:u w:color="000000"/>
        </w:rPr>
        <w:t xml:space="preserve"> </w:t>
      </w:r>
      <w:r w:rsidRPr="0008614C">
        <w:rPr>
          <w:spacing w:val="-1"/>
          <w:u w:color="000000"/>
        </w:rPr>
        <w:t>c</w:t>
      </w:r>
      <w:r w:rsidRPr="0008614C">
        <w:rPr>
          <w:u w:color="000000"/>
        </w:rPr>
        <w:t>ou</w:t>
      </w:r>
      <w:r w:rsidRPr="0008614C">
        <w:rPr>
          <w:spacing w:val="-1"/>
          <w:u w:color="000000"/>
        </w:rPr>
        <w:t>n</w:t>
      </w:r>
      <w:r w:rsidRPr="0008614C">
        <w:rPr>
          <w:u w:color="000000"/>
        </w:rPr>
        <w:t>try</w:t>
      </w:r>
      <w:r w:rsidRPr="0008614C">
        <w:rPr>
          <w:spacing w:val="-2"/>
          <w:u w:color="000000"/>
        </w:rPr>
        <w:t xml:space="preserve"> </w:t>
      </w:r>
      <w:r w:rsidRPr="0008614C">
        <w:rPr>
          <w:spacing w:val="-1"/>
          <w:u w:color="000000"/>
        </w:rPr>
        <w:t>a</w:t>
      </w:r>
      <w:r w:rsidRPr="0008614C">
        <w:rPr>
          <w:spacing w:val="1"/>
          <w:u w:color="000000"/>
        </w:rPr>
        <w:t>p</w:t>
      </w:r>
      <w:r w:rsidRPr="0008614C">
        <w:rPr>
          <w:spacing w:val="-1"/>
          <w:u w:color="000000"/>
        </w:rPr>
        <w:t>p</w:t>
      </w:r>
      <w:r w:rsidRPr="0008614C">
        <w:rPr>
          <w:u w:color="000000"/>
        </w:rPr>
        <w:t>l</w:t>
      </w:r>
      <w:r w:rsidRPr="0008614C">
        <w:rPr>
          <w:spacing w:val="-1"/>
          <w:u w:color="000000"/>
        </w:rPr>
        <w:t>y</w:t>
      </w:r>
      <w:r w:rsidRPr="0008614C">
        <w:rPr>
          <w:u w:color="000000"/>
        </w:rPr>
        <w:t>i</w:t>
      </w:r>
      <w:r w:rsidRPr="0008614C">
        <w:rPr>
          <w:spacing w:val="-1"/>
          <w:u w:color="000000"/>
        </w:rPr>
        <w:t>n</w:t>
      </w:r>
      <w:r w:rsidRPr="0008614C">
        <w:rPr>
          <w:u w:color="000000"/>
        </w:rPr>
        <w:t xml:space="preserve">g </w:t>
      </w:r>
      <w:r w:rsidRPr="0008614C">
        <w:rPr>
          <w:spacing w:val="-1"/>
          <w:u w:color="000000"/>
        </w:rPr>
        <w:t>s</w:t>
      </w:r>
      <w:r w:rsidRPr="0008614C">
        <w:rPr>
          <w:u w:color="000000"/>
        </w:rPr>
        <w:t>u</w:t>
      </w:r>
      <w:r w:rsidRPr="0008614C">
        <w:rPr>
          <w:spacing w:val="-1"/>
          <w:u w:color="000000"/>
        </w:rPr>
        <w:t>c</w:t>
      </w:r>
      <w:r w:rsidRPr="0008614C">
        <w:rPr>
          <w:u w:color="000000"/>
        </w:rPr>
        <w:t xml:space="preserve">h a </w:t>
      </w:r>
      <w:r w:rsidRPr="0008614C">
        <w:rPr>
          <w:spacing w:val="-1"/>
          <w:u w:color="000000"/>
        </w:rPr>
        <w:t>sy</w:t>
      </w:r>
      <w:r w:rsidRPr="0008614C">
        <w:rPr>
          <w:u w:color="000000"/>
        </w:rPr>
        <w:t>stem</w:t>
      </w:r>
      <w:r w:rsidRPr="0008614C">
        <w:rPr>
          <w:spacing w:val="-3"/>
          <w:u w:color="000000"/>
        </w:rPr>
        <w:t xml:space="preserve"> </w:t>
      </w:r>
      <w:r w:rsidRPr="0008614C">
        <w:rPr>
          <w:u w:color="000000"/>
        </w:rPr>
        <w:t>is li</w:t>
      </w:r>
      <w:r w:rsidRPr="0008614C">
        <w:rPr>
          <w:spacing w:val="-1"/>
          <w:u w:color="000000"/>
        </w:rPr>
        <w:t>s</w:t>
      </w:r>
      <w:r w:rsidRPr="0008614C">
        <w:rPr>
          <w:u w:color="000000"/>
        </w:rPr>
        <w:t>t</w:t>
      </w:r>
      <w:r w:rsidRPr="0008614C">
        <w:rPr>
          <w:spacing w:val="-1"/>
          <w:u w:color="000000"/>
        </w:rPr>
        <w:t>e</w:t>
      </w:r>
      <w:r w:rsidRPr="0008614C">
        <w:rPr>
          <w:u w:color="000000"/>
        </w:rPr>
        <w:t>d in the</w:t>
      </w:r>
      <w:r w:rsidRPr="0008614C">
        <w:rPr>
          <w:spacing w:val="-3"/>
          <w:u w:color="000000"/>
        </w:rPr>
        <w:t xml:space="preserve"> </w:t>
      </w:r>
      <w:r w:rsidRPr="0008614C">
        <w:rPr>
          <w:u w:color="000000"/>
        </w:rPr>
        <w:t>UN</w:t>
      </w:r>
      <w:r w:rsidRPr="0008614C">
        <w:rPr>
          <w:spacing w:val="-2"/>
          <w:u w:color="000000"/>
        </w:rPr>
        <w:t>E</w:t>
      </w:r>
      <w:r w:rsidRPr="0008614C">
        <w:rPr>
          <w:u w:color="000000"/>
        </w:rPr>
        <w:t>CE</w:t>
      </w:r>
      <w:r w:rsidRPr="0008614C">
        <w:rPr>
          <w:spacing w:val="-2"/>
          <w:u w:color="000000"/>
        </w:rPr>
        <w:t xml:space="preserve"> </w:t>
      </w:r>
      <w:r w:rsidRPr="0008614C">
        <w:rPr>
          <w:spacing w:val="1"/>
          <w:u w:color="000000"/>
        </w:rPr>
        <w:t>d</w:t>
      </w:r>
      <w:r w:rsidRPr="0008614C">
        <w:rPr>
          <w:spacing w:val="-2"/>
          <w:u w:color="000000"/>
        </w:rPr>
        <w:t>a</w:t>
      </w:r>
      <w:r w:rsidRPr="0008614C">
        <w:rPr>
          <w:spacing w:val="1"/>
          <w:u w:color="000000"/>
        </w:rPr>
        <w:t>t</w:t>
      </w:r>
      <w:r w:rsidRPr="0008614C">
        <w:rPr>
          <w:spacing w:val="-1"/>
          <w:u w:color="000000"/>
        </w:rPr>
        <w:t>a</w:t>
      </w:r>
      <w:r w:rsidRPr="0008614C">
        <w:rPr>
          <w:spacing w:val="1"/>
          <w:u w:color="000000"/>
        </w:rPr>
        <w:t>b</w:t>
      </w:r>
      <w:r w:rsidRPr="0008614C">
        <w:rPr>
          <w:spacing w:val="-1"/>
          <w:u w:color="000000"/>
        </w:rPr>
        <w:t>a</w:t>
      </w:r>
      <w:r w:rsidRPr="0008614C">
        <w:rPr>
          <w:spacing w:val="1"/>
          <w:u w:color="000000"/>
        </w:rPr>
        <w:t>s</w:t>
      </w:r>
      <w:r w:rsidRPr="0008614C">
        <w:rPr>
          <w:spacing w:val="-1"/>
          <w:u w:color="000000"/>
        </w:rPr>
        <w:t>e</w:t>
      </w:r>
      <w:r>
        <w:t>.</w:t>
      </w:r>
    </w:p>
    <w:p w14:paraId="014DC0AF" w14:textId="77777777" w:rsidR="00D41C24" w:rsidRDefault="00D41C24" w:rsidP="00D41C24">
      <w:pPr>
        <w:pStyle w:val="H1G"/>
        <w:rPr>
          <w:spacing w:val="1"/>
        </w:rPr>
      </w:pPr>
      <w:r>
        <w:tab/>
        <w:t>B.</w:t>
      </w:r>
      <w:r>
        <w:tab/>
        <w:t>Nature</w:t>
      </w:r>
      <w:r>
        <w:rPr>
          <w:spacing w:val="-4"/>
        </w:rPr>
        <w:t xml:space="preserve"> </w:t>
      </w:r>
      <w:r>
        <w:rPr>
          <w:spacing w:val="-1"/>
        </w:rPr>
        <w:t>o</w:t>
      </w:r>
      <w:r>
        <w:t>f</w:t>
      </w:r>
      <w:r>
        <w:rPr>
          <w:spacing w:val="-1"/>
        </w:rPr>
        <w:t xml:space="preserve"> </w:t>
      </w:r>
      <w:r>
        <w:t>p</w:t>
      </w:r>
      <w:r>
        <w:rPr>
          <w:spacing w:val="-1"/>
        </w:rPr>
        <w:t>r</w:t>
      </w:r>
      <w:r>
        <w:t>odu</w:t>
      </w:r>
      <w:r>
        <w:rPr>
          <w:spacing w:val="-1"/>
        </w:rPr>
        <w:t>c</w:t>
      </w:r>
      <w:r>
        <w:rPr>
          <w:spacing w:val="1"/>
        </w:rPr>
        <w:t>e</w:t>
      </w:r>
      <w:r w:rsidR="00D367C6" w:rsidRPr="008A1CB8">
        <w:rPr>
          <w:rStyle w:val="FootnoteReference"/>
          <w:b w:val="0"/>
          <w:sz w:val="20"/>
        </w:rPr>
        <w:footnoteReference w:id="31"/>
      </w:r>
    </w:p>
    <w:p w14:paraId="1EE5A975" w14:textId="77777777" w:rsidR="00796B21" w:rsidRDefault="00796B21">
      <w:pPr>
        <w:pStyle w:val="Bullet1G"/>
        <w:rPr>
          <w:ins w:id="235" w:author="Aruna Vivekanantham" w:date="2019-05-14T10:42:00Z"/>
        </w:rPr>
      </w:pPr>
      <w:ins w:id="236" w:author="Aruna Vivekanantham" w:date="2019-05-14T10:42:00Z">
        <w:r>
          <w:t>Common name of the species</w:t>
        </w:r>
      </w:ins>
    </w:p>
    <w:p w14:paraId="6BA2A39A" w14:textId="77777777" w:rsidR="00D41C24" w:rsidDel="00796B21" w:rsidRDefault="00796B21">
      <w:pPr>
        <w:pStyle w:val="Bullet1G"/>
        <w:rPr>
          <w:del w:id="237" w:author="Aruna Vivekanantham" w:date="2019-05-14T10:43:00Z"/>
        </w:rPr>
      </w:pPr>
      <w:ins w:id="238" w:author="Aruna Vivekanantham" w:date="2019-05-14T10:43:00Z">
        <w:r w:rsidDel="00796B21">
          <w:t xml:space="preserve"> </w:t>
        </w:r>
      </w:ins>
      <w:del w:id="239" w:author="Aruna Vivekanantham" w:date="2019-05-14T10:43:00Z">
        <w:r w:rsidR="00D41C24" w:rsidDel="00796B21">
          <w:delText>“M</w:delText>
        </w:r>
        <w:r w:rsidR="00D41C24" w:rsidDel="00796B21">
          <w:rPr>
            <w:spacing w:val="-2"/>
          </w:rPr>
          <w:delText>a</w:delText>
        </w:r>
        <w:r w:rsidR="00D41C24" w:rsidDel="00796B21">
          <w:delText>nd</w:delText>
        </w:r>
        <w:r w:rsidR="00D41C24" w:rsidDel="00796B21">
          <w:rPr>
            <w:spacing w:val="-1"/>
          </w:rPr>
          <w:delText>a</w:delText>
        </w:r>
        <w:r w:rsidR="00D41C24" w:rsidDel="00796B21">
          <w:delText>r</w:delText>
        </w:r>
        <w:r w:rsidR="00D41C24" w:rsidDel="00796B21">
          <w:rPr>
            <w:spacing w:val="-1"/>
          </w:rPr>
          <w:delText>i</w:delText>
        </w:r>
        <w:r w:rsidR="00D41C24" w:rsidDel="00796B21">
          <w:delText>ns</w:delText>
        </w:r>
      </w:del>
      <w:del w:id="240" w:author="Aruna Vivekanantham" w:date="2019-05-14T10:40:00Z">
        <w:r w:rsidR="00D41C24" w:rsidDel="004008E6">
          <w:rPr>
            <w:spacing w:val="1"/>
          </w:rPr>
          <w:delText xml:space="preserve"> </w:delText>
        </w:r>
        <w:r w:rsidR="00D41C24" w:rsidDel="004008E6">
          <w:delText>(</w:delText>
        </w:r>
        <w:r w:rsidR="00D41C24" w:rsidDel="004008E6">
          <w:rPr>
            <w:spacing w:val="-2"/>
          </w:rPr>
          <w:delText>e</w:delText>
        </w:r>
        <w:r w:rsidR="00D41C24" w:rsidDel="004008E6">
          <w:rPr>
            <w:spacing w:val="-1"/>
          </w:rPr>
          <w:delText>a</w:delText>
        </w:r>
        <w:r w:rsidR="00D41C24" w:rsidDel="004008E6">
          <w:delText>sy</w:delText>
        </w:r>
        <w:r w:rsidR="00D41C24" w:rsidDel="004008E6">
          <w:rPr>
            <w:spacing w:val="-1"/>
          </w:rPr>
          <w:delText xml:space="preserve"> </w:delText>
        </w:r>
        <w:r w:rsidR="00D41C24" w:rsidDel="004008E6">
          <w:rPr>
            <w:spacing w:val="1"/>
          </w:rPr>
          <w:delText>p</w:delText>
        </w:r>
        <w:r w:rsidR="00D41C24" w:rsidDel="004008E6">
          <w:delText>e</w:delText>
        </w:r>
        <w:r w:rsidR="00D41C24" w:rsidDel="004008E6">
          <w:rPr>
            <w:spacing w:val="-2"/>
          </w:rPr>
          <w:delText>e</w:delText>
        </w:r>
        <w:r w:rsidR="00D41C24" w:rsidDel="004008E6">
          <w:rPr>
            <w:spacing w:val="1"/>
          </w:rPr>
          <w:delText>l</w:delText>
        </w:r>
        <w:r w:rsidR="00D41C24" w:rsidDel="004008E6">
          <w:rPr>
            <w:spacing w:val="-2"/>
          </w:rPr>
          <w:delText>e</w:delText>
        </w:r>
        <w:r w:rsidR="00D41C24" w:rsidDel="004008E6">
          <w:delText>rs)</w:delText>
        </w:r>
      </w:del>
      <w:del w:id="241" w:author="Aruna Vivekanantham" w:date="2019-05-14T10:43:00Z">
        <w:r w:rsidR="00D41C24" w:rsidDel="00796B21">
          <w:delText>” if</w:delText>
        </w:r>
        <w:r w:rsidR="00D41C24" w:rsidDel="00796B21">
          <w:rPr>
            <w:spacing w:val="1"/>
          </w:rPr>
          <w:delText xml:space="preserve"> </w:delText>
        </w:r>
        <w:r w:rsidR="00D41C24" w:rsidDel="00796B21">
          <w:delText>the</w:delText>
        </w:r>
        <w:r w:rsidR="00D41C24" w:rsidDel="00796B21">
          <w:rPr>
            <w:spacing w:val="-2"/>
          </w:rPr>
          <w:delText xml:space="preserve"> </w:delText>
        </w:r>
        <w:r w:rsidR="00D41C24" w:rsidDel="00796B21">
          <w:delText>pr</w:delText>
        </w:r>
        <w:r w:rsidR="00D41C24" w:rsidDel="00796B21">
          <w:rPr>
            <w:spacing w:val="-1"/>
          </w:rPr>
          <w:delText>o</w:delText>
        </w:r>
        <w:r w:rsidR="00D41C24" w:rsidDel="00796B21">
          <w:delText>du</w:delText>
        </w:r>
        <w:r w:rsidR="00D41C24" w:rsidDel="00796B21">
          <w:rPr>
            <w:spacing w:val="-1"/>
          </w:rPr>
          <w:delText>c</w:delText>
        </w:r>
        <w:r w:rsidR="00D41C24" w:rsidDel="00796B21">
          <w:delText>e</w:delText>
        </w:r>
        <w:r w:rsidR="00D41C24" w:rsidDel="00796B21">
          <w:rPr>
            <w:spacing w:val="-2"/>
          </w:rPr>
          <w:delText xml:space="preserve"> </w:delText>
        </w:r>
        <w:r w:rsidR="00D41C24" w:rsidDel="00796B21">
          <w:rPr>
            <w:spacing w:val="1"/>
          </w:rPr>
          <w:delText>i</w:delText>
        </w:r>
        <w:r w:rsidR="00D41C24" w:rsidDel="00796B21">
          <w:delText>s n</w:delText>
        </w:r>
        <w:r w:rsidR="00D41C24" w:rsidDel="00796B21">
          <w:rPr>
            <w:spacing w:val="-1"/>
          </w:rPr>
          <w:delText>o</w:delText>
        </w:r>
        <w:r w:rsidR="00D41C24" w:rsidDel="00796B21">
          <w:delText>t</w:delText>
        </w:r>
        <w:r w:rsidR="00D41C24" w:rsidDel="00796B21">
          <w:rPr>
            <w:spacing w:val="1"/>
          </w:rPr>
          <w:delText xml:space="preserve"> </w:delText>
        </w:r>
        <w:r w:rsidR="00D41C24" w:rsidDel="00796B21">
          <w:rPr>
            <w:spacing w:val="-1"/>
          </w:rPr>
          <w:delText>v</w:delText>
        </w:r>
        <w:r w:rsidR="00D41C24" w:rsidDel="00796B21">
          <w:delText>i</w:delText>
        </w:r>
        <w:r w:rsidR="00D41C24" w:rsidDel="00796B21">
          <w:rPr>
            <w:spacing w:val="-1"/>
          </w:rPr>
          <w:delText>s</w:delText>
        </w:r>
        <w:r w:rsidR="00D41C24" w:rsidDel="00796B21">
          <w:delText>ible</w:delText>
        </w:r>
        <w:r w:rsidR="00D41C24" w:rsidDel="00796B21">
          <w:rPr>
            <w:spacing w:val="-1"/>
          </w:rPr>
          <w:delText xml:space="preserve"> </w:delText>
        </w:r>
        <w:r w:rsidR="00D41C24" w:rsidDel="00796B21">
          <w:delText>fr</w:delText>
        </w:r>
        <w:r w:rsidR="00D41C24" w:rsidDel="00796B21">
          <w:rPr>
            <w:spacing w:val="-1"/>
          </w:rPr>
          <w:delText>o</w:delText>
        </w:r>
        <w:r w:rsidR="00D41C24" w:rsidDel="00796B21">
          <w:delText>m</w:delText>
        </w:r>
        <w:r w:rsidR="00D41C24" w:rsidDel="00796B21">
          <w:rPr>
            <w:spacing w:val="-1"/>
          </w:rPr>
          <w:delText xml:space="preserve"> </w:delText>
        </w:r>
        <w:r w:rsidR="00D41C24" w:rsidDel="00796B21">
          <w:delText>t</w:delText>
        </w:r>
        <w:r w:rsidR="00D41C24" w:rsidDel="00796B21">
          <w:rPr>
            <w:spacing w:val="1"/>
          </w:rPr>
          <w:delText>h</w:delText>
        </w:r>
        <w:r w:rsidR="00D41C24" w:rsidDel="00796B21">
          <w:delText>e</w:delText>
        </w:r>
        <w:r w:rsidR="00D41C24" w:rsidDel="00796B21">
          <w:rPr>
            <w:spacing w:val="-1"/>
          </w:rPr>
          <w:delText xml:space="preserve"> </w:delText>
        </w:r>
        <w:r w:rsidR="00D41C24" w:rsidDel="00796B21">
          <w:rPr>
            <w:spacing w:val="1"/>
          </w:rPr>
          <w:delText>ou</w:delText>
        </w:r>
        <w:r w:rsidR="00D41C24" w:rsidDel="00796B21">
          <w:rPr>
            <w:spacing w:val="-1"/>
          </w:rPr>
          <w:delText>t</w:delText>
        </w:r>
        <w:r w:rsidR="00D41C24" w:rsidDel="00796B21">
          <w:rPr>
            <w:spacing w:val="1"/>
          </w:rPr>
          <w:delText>s</w:delText>
        </w:r>
        <w:r w:rsidR="00D41C24" w:rsidDel="00796B21">
          <w:rPr>
            <w:spacing w:val="-1"/>
          </w:rPr>
          <w:delText>i</w:delText>
        </w:r>
        <w:r w:rsidR="00D41C24" w:rsidDel="00796B21">
          <w:rPr>
            <w:spacing w:val="1"/>
          </w:rPr>
          <w:delText>de</w:delText>
        </w:r>
      </w:del>
    </w:p>
    <w:p w14:paraId="596B35D4" w14:textId="77777777" w:rsidR="00D41C24" w:rsidRDefault="00D41C24" w:rsidP="001C56C8">
      <w:pPr>
        <w:pStyle w:val="Bullet1G"/>
      </w:pPr>
      <w:r>
        <w:t>“</w:t>
      </w:r>
      <w:r>
        <w:rPr>
          <w:spacing w:val="-1"/>
        </w:rPr>
        <w:t>M</w:t>
      </w:r>
      <w:r>
        <w:t>i</w:t>
      </w:r>
      <w:r>
        <w:rPr>
          <w:spacing w:val="-1"/>
        </w:rPr>
        <w:t>x</w:t>
      </w:r>
      <w:r>
        <w:t>ture</w:t>
      </w:r>
      <w:r>
        <w:rPr>
          <w:spacing w:val="-1"/>
        </w:rPr>
        <w:t xml:space="preserve"> </w:t>
      </w:r>
      <w:r>
        <w:t xml:space="preserve">of </w:t>
      </w:r>
      <w:r>
        <w:rPr>
          <w:spacing w:val="-1"/>
        </w:rPr>
        <w:t>c</w:t>
      </w:r>
      <w:r>
        <w:t>i</w:t>
      </w:r>
      <w:r>
        <w:rPr>
          <w:spacing w:val="-1"/>
        </w:rPr>
        <w:t>t</w:t>
      </w:r>
      <w:r>
        <w:t>rus f</w:t>
      </w:r>
      <w:r>
        <w:rPr>
          <w:spacing w:val="-1"/>
        </w:rPr>
        <w:t>r</w:t>
      </w:r>
      <w:r>
        <w:rPr>
          <w:spacing w:val="1"/>
        </w:rPr>
        <w:t>u</w:t>
      </w:r>
      <w:r>
        <w:rPr>
          <w:spacing w:val="-1"/>
        </w:rPr>
        <w:t>i</w:t>
      </w:r>
      <w:r>
        <w:t xml:space="preserve">t” or </w:t>
      </w:r>
      <w:r>
        <w:rPr>
          <w:spacing w:val="-1"/>
        </w:rPr>
        <w:t>e</w:t>
      </w:r>
      <w:r>
        <w:t>qu</w:t>
      </w:r>
      <w:r>
        <w:rPr>
          <w:spacing w:val="-1"/>
        </w:rPr>
        <w:t>i</w:t>
      </w:r>
      <w:r>
        <w:t>v</w:t>
      </w:r>
      <w:r>
        <w:rPr>
          <w:spacing w:val="-1"/>
        </w:rPr>
        <w:t>a</w:t>
      </w:r>
      <w:r>
        <w:t>l</w:t>
      </w:r>
      <w:r>
        <w:rPr>
          <w:spacing w:val="-1"/>
        </w:rPr>
        <w:t>en</w:t>
      </w:r>
      <w:r>
        <w:t>t</w:t>
      </w:r>
      <w:r>
        <w:rPr>
          <w:spacing w:val="1"/>
        </w:rPr>
        <w:t xml:space="preserve"> d</w:t>
      </w:r>
      <w:r>
        <w:rPr>
          <w:spacing w:val="-1"/>
        </w:rPr>
        <w:t>eno</w:t>
      </w:r>
      <w:r>
        <w:rPr>
          <w:spacing w:val="-2"/>
        </w:rPr>
        <w:t>m</w:t>
      </w:r>
      <w:r>
        <w:t>in</w:t>
      </w:r>
      <w:r>
        <w:rPr>
          <w:spacing w:val="-1"/>
        </w:rPr>
        <w:t>a</w:t>
      </w:r>
      <w:r>
        <w:t>tion</w:t>
      </w:r>
      <w:r>
        <w:rPr>
          <w:spacing w:val="1"/>
        </w:rPr>
        <w:t xml:space="preserve"> </w:t>
      </w:r>
      <w:r>
        <w:rPr>
          <w:spacing w:val="-2"/>
        </w:rPr>
        <w:t>a</w:t>
      </w:r>
      <w:r>
        <w:t>nd</w:t>
      </w:r>
      <w:r>
        <w:rPr>
          <w:spacing w:val="1"/>
        </w:rPr>
        <w:t xml:space="preserve"> </w:t>
      </w:r>
      <w:r>
        <w:rPr>
          <w:spacing w:val="-2"/>
        </w:rPr>
        <w:t>c</w:t>
      </w:r>
      <w:r>
        <w:rPr>
          <w:spacing w:val="1"/>
        </w:rPr>
        <w:t>o</w:t>
      </w:r>
      <w:r>
        <w:t>m</w:t>
      </w:r>
      <w:r>
        <w:rPr>
          <w:spacing w:val="-2"/>
        </w:rPr>
        <w:t>m</w:t>
      </w:r>
      <w:r>
        <w:t>on n</w:t>
      </w:r>
      <w:r>
        <w:rPr>
          <w:spacing w:val="-1"/>
        </w:rPr>
        <w:t>a</w:t>
      </w:r>
      <w:r>
        <w:t>m</w:t>
      </w:r>
      <w:r>
        <w:rPr>
          <w:spacing w:val="-1"/>
        </w:rPr>
        <w:t>e</w:t>
      </w:r>
      <w:r>
        <w:t>s</w:t>
      </w:r>
      <w:r>
        <w:rPr>
          <w:spacing w:val="1"/>
        </w:rPr>
        <w:t xml:space="preserve"> </w:t>
      </w:r>
      <w:r>
        <w:t>of</w:t>
      </w:r>
      <w:r>
        <w:rPr>
          <w:spacing w:val="1"/>
        </w:rPr>
        <w:t xml:space="preserve"> </w:t>
      </w:r>
      <w:r>
        <w:rPr>
          <w:spacing w:val="-1"/>
        </w:rPr>
        <w:t>t</w:t>
      </w:r>
      <w:r>
        <w:rPr>
          <w:spacing w:val="1"/>
        </w:rPr>
        <w:t>h</w:t>
      </w:r>
      <w:r>
        <w:t>e</w:t>
      </w:r>
      <w:r>
        <w:rPr>
          <w:spacing w:val="-1"/>
        </w:rPr>
        <w:t xml:space="preserve"> </w:t>
      </w:r>
      <w:r>
        <w:t>diff</w:t>
      </w:r>
      <w:r>
        <w:rPr>
          <w:spacing w:val="-2"/>
        </w:rPr>
        <w:t>e</w:t>
      </w:r>
      <w:r>
        <w:t>r</w:t>
      </w:r>
      <w:r>
        <w:rPr>
          <w:spacing w:val="-1"/>
        </w:rPr>
        <w:t>e</w:t>
      </w:r>
      <w:r>
        <w:t xml:space="preserve">nt </w:t>
      </w:r>
      <w:r>
        <w:rPr>
          <w:spacing w:val="-1"/>
        </w:rPr>
        <w:t>s</w:t>
      </w:r>
      <w:r>
        <w:rPr>
          <w:spacing w:val="1"/>
        </w:rPr>
        <w:t>p</w:t>
      </w:r>
      <w:r>
        <w:rPr>
          <w:spacing w:val="-1"/>
        </w:rPr>
        <w:t>ec</w:t>
      </w:r>
      <w:r>
        <w:t>i</w:t>
      </w:r>
      <w:r>
        <w:rPr>
          <w:spacing w:val="-2"/>
        </w:rPr>
        <w:t>e</w:t>
      </w:r>
      <w:r>
        <w:rPr>
          <w:spacing w:val="2"/>
        </w:rPr>
        <w:t>s</w:t>
      </w:r>
      <w:r>
        <w:t>,</w:t>
      </w:r>
      <w:r>
        <w:rPr>
          <w:spacing w:val="-1"/>
        </w:rPr>
        <w:t xml:space="preserve"> </w:t>
      </w:r>
      <w:r>
        <w:t>in</w:t>
      </w:r>
      <w:r>
        <w:rPr>
          <w:spacing w:val="1"/>
        </w:rPr>
        <w:t xml:space="preserve"> </w:t>
      </w:r>
      <w:r>
        <w:rPr>
          <w:spacing w:val="-1"/>
        </w:rPr>
        <w:t>ca</w:t>
      </w:r>
      <w:r>
        <w:t>se</w:t>
      </w:r>
      <w:r>
        <w:rPr>
          <w:spacing w:val="-1"/>
        </w:rPr>
        <w:t xml:space="preserve"> </w:t>
      </w:r>
      <w:r>
        <w:rPr>
          <w:spacing w:val="1"/>
        </w:rPr>
        <w:t>o</w:t>
      </w:r>
      <w:r>
        <w:t>f</w:t>
      </w:r>
      <w:r>
        <w:rPr>
          <w:spacing w:val="1"/>
        </w:rPr>
        <w:t xml:space="preserve"> </w:t>
      </w:r>
      <w:r>
        <w:t xml:space="preserve">a </w:t>
      </w:r>
      <w:r>
        <w:rPr>
          <w:spacing w:val="-2"/>
        </w:rPr>
        <w:t>m</w:t>
      </w:r>
      <w:r>
        <w:t>i</w:t>
      </w:r>
      <w:r>
        <w:rPr>
          <w:spacing w:val="1"/>
        </w:rPr>
        <w:t>xt</w:t>
      </w:r>
      <w:r>
        <w:rPr>
          <w:spacing w:val="-1"/>
        </w:rPr>
        <w:t>u</w:t>
      </w:r>
      <w:r>
        <w:t xml:space="preserve">re </w:t>
      </w:r>
      <w:r>
        <w:rPr>
          <w:spacing w:val="1"/>
        </w:rPr>
        <w:t>o</w:t>
      </w:r>
      <w:r>
        <w:t xml:space="preserve">f </w:t>
      </w:r>
      <w:r>
        <w:rPr>
          <w:spacing w:val="-1"/>
        </w:rPr>
        <w:t>m</w:t>
      </w:r>
      <w:r>
        <w:rPr>
          <w:spacing w:val="-2"/>
        </w:rPr>
        <w:t>a</w:t>
      </w:r>
      <w:r>
        <w:rPr>
          <w:spacing w:val="1"/>
        </w:rPr>
        <w:t>nd</w:t>
      </w:r>
      <w:r>
        <w:rPr>
          <w:spacing w:val="-1"/>
        </w:rPr>
        <w:t>a</w:t>
      </w:r>
      <w:r>
        <w:t>ri</w:t>
      </w:r>
      <w:r>
        <w:rPr>
          <w:spacing w:val="-1"/>
        </w:rPr>
        <w:t>n</w:t>
      </w:r>
      <w:r>
        <w:t xml:space="preserve">s </w:t>
      </w:r>
      <w:del w:id="242" w:author="Stephen Hatem" w:date="2019-05-14T13:59:00Z">
        <w:r w:rsidDel="00666413">
          <w:delText>(</w:delText>
        </w:r>
        <w:r w:rsidDel="00666413">
          <w:rPr>
            <w:spacing w:val="-1"/>
          </w:rPr>
          <w:delText>eas</w:delText>
        </w:r>
        <w:r w:rsidDel="00666413">
          <w:delText>y</w:delText>
        </w:r>
        <w:r w:rsidDel="00666413">
          <w:rPr>
            <w:spacing w:val="1"/>
          </w:rPr>
          <w:delText xml:space="preserve"> p</w:delText>
        </w:r>
        <w:r w:rsidDel="00666413">
          <w:rPr>
            <w:spacing w:val="-1"/>
          </w:rPr>
          <w:delText>ee</w:delText>
        </w:r>
        <w:r w:rsidDel="00666413">
          <w:delText>l</w:delText>
        </w:r>
        <w:r w:rsidDel="00666413">
          <w:rPr>
            <w:spacing w:val="-1"/>
          </w:rPr>
          <w:delText>e</w:delText>
        </w:r>
        <w:r w:rsidDel="00666413">
          <w:delText>r</w:delText>
        </w:r>
        <w:r w:rsidDel="00666413">
          <w:rPr>
            <w:spacing w:val="-1"/>
          </w:rPr>
          <w:delText>s</w:delText>
        </w:r>
        <w:r w:rsidDel="00666413">
          <w:delText>)</w:delText>
        </w:r>
      </w:del>
      <w:r>
        <w:rPr>
          <w:spacing w:val="1"/>
        </w:rPr>
        <w:t xml:space="preserve"> </w:t>
      </w:r>
      <w:r>
        <w:t>wi</w:t>
      </w:r>
      <w:r>
        <w:rPr>
          <w:spacing w:val="-1"/>
        </w:rPr>
        <w:t>t</w:t>
      </w:r>
      <w:r>
        <w:t>h</w:t>
      </w:r>
      <w:r>
        <w:rPr>
          <w:spacing w:val="1"/>
        </w:rPr>
        <w:t xml:space="preserve"> </w:t>
      </w:r>
      <w:r>
        <w:rPr>
          <w:spacing w:val="-1"/>
        </w:rPr>
        <w:t>d</w:t>
      </w:r>
      <w:r>
        <w:t>is</w:t>
      </w:r>
      <w:r>
        <w:rPr>
          <w:spacing w:val="-1"/>
        </w:rPr>
        <w:t>t</w:t>
      </w:r>
      <w:r>
        <w:t>in</w:t>
      </w:r>
      <w:r>
        <w:rPr>
          <w:spacing w:val="-2"/>
        </w:rPr>
        <w:t>c</w:t>
      </w:r>
      <w:r>
        <w:rPr>
          <w:spacing w:val="1"/>
        </w:rPr>
        <w:t>t</w:t>
      </w:r>
      <w:r>
        <w:t>ly d</w:t>
      </w:r>
      <w:r>
        <w:rPr>
          <w:spacing w:val="-1"/>
        </w:rPr>
        <w:t>i</w:t>
      </w:r>
      <w:r>
        <w:t>ff</w:t>
      </w:r>
      <w:r>
        <w:rPr>
          <w:spacing w:val="-1"/>
        </w:rPr>
        <w:t>e</w:t>
      </w:r>
      <w:r>
        <w:t>r</w:t>
      </w:r>
      <w:r>
        <w:rPr>
          <w:spacing w:val="-2"/>
        </w:rPr>
        <w:t>e</w:t>
      </w:r>
      <w:r>
        <w:t>nt</w:t>
      </w:r>
      <w:r>
        <w:rPr>
          <w:spacing w:val="2"/>
        </w:rPr>
        <w:t xml:space="preserve"> </w:t>
      </w:r>
      <w:r>
        <w:rPr>
          <w:spacing w:val="-1"/>
        </w:rPr>
        <w:t>s</w:t>
      </w:r>
      <w:r>
        <w:t>p</w:t>
      </w:r>
      <w:r>
        <w:rPr>
          <w:spacing w:val="-1"/>
        </w:rPr>
        <w:t>e</w:t>
      </w:r>
      <w:r>
        <w:rPr>
          <w:spacing w:val="-2"/>
        </w:rPr>
        <w:t>c</w:t>
      </w:r>
      <w:r>
        <w:rPr>
          <w:spacing w:val="1"/>
        </w:rPr>
        <w:t>i</w:t>
      </w:r>
      <w:r>
        <w:t xml:space="preserve">es </w:t>
      </w:r>
      <w:r>
        <w:rPr>
          <w:spacing w:val="-1"/>
        </w:rPr>
        <w:t>o</w:t>
      </w:r>
      <w:r>
        <w:t>f</w:t>
      </w:r>
      <w:r>
        <w:rPr>
          <w:spacing w:val="1"/>
        </w:rPr>
        <w:t xml:space="preserve"> </w:t>
      </w:r>
      <w:r>
        <w:rPr>
          <w:spacing w:val="-1"/>
        </w:rPr>
        <w:t>c</w:t>
      </w:r>
      <w:r>
        <w:t>it</w:t>
      </w:r>
      <w:r>
        <w:rPr>
          <w:spacing w:val="-1"/>
        </w:rPr>
        <w:t>r</w:t>
      </w:r>
      <w:r>
        <w:t xml:space="preserve">us </w:t>
      </w:r>
      <w:r>
        <w:rPr>
          <w:spacing w:val="-1"/>
        </w:rPr>
        <w:t>f</w:t>
      </w:r>
      <w:r>
        <w:t>r</w:t>
      </w:r>
      <w:r>
        <w:rPr>
          <w:spacing w:val="-1"/>
        </w:rPr>
        <w:t>u</w:t>
      </w:r>
      <w:r>
        <w:t>it</w:t>
      </w:r>
    </w:p>
    <w:p w14:paraId="00FCF763" w14:textId="77777777" w:rsidR="00D41C24" w:rsidDel="00796B21" w:rsidRDefault="00D41C24">
      <w:pPr>
        <w:pStyle w:val="Bullet1G"/>
        <w:rPr>
          <w:del w:id="243" w:author="Aruna Vivekanantham" w:date="2019-05-14T10:43:00Z"/>
        </w:rPr>
      </w:pPr>
      <w:del w:id="244" w:author="Aruna Vivekanantham" w:date="2019-05-14T10:43:00Z">
        <w:r w:rsidDel="00796B21">
          <w:rPr>
            <w:spacing w:val="1"/>
          </w:rPr>
          <w:delText>“</w:delText>
        </w:r>
        <w:r w:rsidDel="00796B21">
          <w:rPr>
            <w:spacing w:val="-1"/>
          </w:rPr>
          <w:delText>Sa</w:delText>
        </w:r>
        <w:r w:rsidDel="00796B21">
          <w:delText>t</w:delText>
        </w:r>
        <w:r w:rsidDel="00796B21">
          <w:rPr>
            <w:spacing w:val="-1"/>
          </w:rPr>
          <w:delText>s</w:delText>
        </w:r>
        <w:r w:rsidDel="00796B21">
          <w:rPr>
            <w:spacing w:val="1"/>
          </w:rPr>
          <w:delText>u</w:delText>
        </w:r>
        <w:r w:rsidDel="00796B21">
          <w:rPr>
            <w:spacing w:val="-1"/>
          </w:rPr>
          <w:delText>m</w:delText>
        </w:r>
        <w:r w:rsidDel="00796B21">
          <w:rPr>
            <w:spacing w:val="-2"/>
          </w:rPr>
          <w:delText>a</w:delText>
        </w:r>
        <w:r w:rsidDel="00796B21">
          <w:rPr>
            <w:spacing w:val="2"/>
          </w:rPr>
          <w:delText>s</w:delText>
        </w:r>
        <w:r w:rsidDel="00796B21">
          <w:delText>”</w:delText>
        </w:r>
        <w:r w:rsidDel="00796B21">
          <w:rPr>
            <w:spacing w:val="-2"/>
          </w:rPr>
          <w:delText xml:space="preserve"> </w:delText>
        </w:r>
        <w:r w:rsidDel="00796B21">
          <w:rPr>
            <w:spacing w:val="1"/>
          </w:rPr>
          <w:delText>o</w:delText>
        </w:r>
        <w:r w:rsidDel="00796B21">
          <w:delText>r</w:delText>
        </w:r>
        <w:r w:rsidDel="00796B21">
          <w:rPr>
            <w:spacing w:val="1"/>
          </w:rPr>
          <w:delText xml:space="preserve"> “</w:delText>
        </w:r>
        <w:r w:rsidDel="00796B21">
          <w:rPr>
            <w:spacing w:val="-2"/>
          </w:rPr>
          <w:delText>C</w:delText>
        </w:r>
        <w:r w:rsidDel="00796B21">
          <w:delText>l</w:delText>
        </w:r>
        <w:r w:rsidDel="00796B21">
          <w:rPr>
            <w:spacing w:val="1"/>
          </w:rPr>
          <w:delText>e</w:delText>
        </w:r>
        <w:r w:rsidDel="00796B21">
          <w:rPr>
            <w:spacing w:val="-1"/>
          </w:rPr>
          <w:delText>m</w:delText>
        </w:r>
        <w:r w:rsidDel="00796B21">
          <w:rPr>
            <w:spacing w:val="-2"/>
          </w:rPr>
          <w:delText>e</w:delText>
        </w:r>
        <w:r w:rsidDel="00796B21">
          <w:rPr>
            <w:spacing w:val="1"/>
          </w:rPr>
          <w:delText>n</w:delText>
        </w:r>
        <w:r w:rsidDel="00796B21">
          <w:delText>ti</w:delText>
        </w:r>
        <w:r w:rsidDel="00796B21">
          <w:rPr>
            <w:spacing w:val="1"/>
          </w:rPr>
          <w:delText>n</w:delText>
        </w:r>
        <w:r w:rsidDel="00796B21">
          <w:rPr>
            <w:spacing w:val="-2"/>
          </w:rPr>
          <w:delText>e</w:delText>
        </w:r>
        <w:r w:rsidDel="00796B21">
          <w:delText xml:space="preserve">s” </w:delText>
        </w:r>
      </w:del>
      <w:del w:id="245" w:author="Aruna Vivekanantham" w:date="2019-05-14T10:37:00Z">
        <w:r w:rsidDel="004008E6">
          <w:rPr>
            <w:spacing w:val="-1"/>
          </w:rPr>
          <w:delText>w</w:delText>
        </w:r>
        <w:r w:rsidDel="004008E6">
          <w:rPr>
            <w:spacing w:val="1"/>
          </w:rPr>
          <w:delText>h</w:delText>
        </w:r>
        <w:r w:rsidDel="004008E6">
          <w:rPr>
            <w:spacing w:val="-1"/>
          </w:rPr>
          <w:delText>e</w:delText>
        </w:r>
        <w:r w:rsidDel="004008E6">
          <w:delText>re</w:delText>
        </w:r>
        <w:r w:rsidDel="004008E6">
          <w:rPr>
            <w:spacing w:val="-1"/>
          </w:rPr>
          <w:delText xml:space="preserve"> a</w:delText>
        </w:r>
        <w:r w:rsidDel="004008E6">
          <w:rPr>
            <w:spacing w:val="1"/>
          </w:rPr>
          <w:delText>pp</w:delText>
        </w:r>
        <w:r w:rsidDel="004008E6">
          <w:rPr>
            <w:spacing w:val="-1"/>
          </w:rPr>
          <w:delText>r</w:delText>
        </w:r>
        <w:r w:rsidDel="004008E6">
          <w:rPr>
            <w:spacing w:val="1"/>
          </w:rPr>
          <w:delText>o</w:delText>
        </w:r>
        <w:r w:rsidDel="004008E6">
          <w:rPr>
            <w:spacing w:val="-1"/>
          </w:rPr>
          <w:delText>pr</w:delText>
        </w:r>
        <w:r w:rsidDel="004008E6">
          <w:delText>i</w:delText>
        </w:r>
        <w:r w:rsidDel="004008E6">
          <w:rPr>
            <w:spacing w:val="-1"/>
          </w:rPr>
          <w:delText>a</w:delText>
        </w:r>
        <w:r w:rsidDel="004008E6">
          <w:delText xml:space="preserve">te </w:delText>
        </w:r>
      </w:del>
      <w:del w:id="246" w:author="Aruna Vivekanantham" w:date="2019-05-14T10:43:00Z">
        <w:r w:rsidDel="00796B21">
          <w:rPr>
            <w:spacing w:val="-2"/>
          </w:rPr>
          <w:delText>a</w:delText>
        </w:r>
        <w:r w:rsidDel="00796B21">
          <w:rPr>
            <w:spacing w:val="1"/>
          </w:rPr>
          <w:delText>n</w:delText>
        </w:r>
        <w:r w:rsidDel="00796B21">
          <w:delText>d t</w:delText>
        </w:r>
        <w:r w:rsidDel="00796B21">
          <w:rPr>
            <w:spacing w:val="1"/>
          </w:rPr>
          <w:delText>h</w:delText>
        </w:r>
        <w:r w:rsidDel="00796B21">
          <w:delText>e</w:delText>
        </w:r>
        <w:r w:rsidDel="00796B21">
          <w:rPr>
            <w:spacing w:val="-1"/>
          </w:rPr>
          <w:delText xml:space="preserve"> </w:delText>
        </w:r>
        <w:r w:rsidDel="00796B21">
          <w:rPr>
            <w:spacing w:val="1"/>
          </w:rPr>
          <w:delText>n</w:delText>
        </w:r>
        <w:r w:rsidDel="00796B21">
          <w:rPr>
            <w:spacing w:val="-1"/>
          </w:rPr>
          <w:delText>am</w:delText>
        </w:r>
        <w:r w:rsidDel="00796B21">
          <w:delText>e</w:delText>
        </w:r>
        <w:r w:rsidDel="00796B21">
          <w:rPr>
            <w:spacing w:val="-1"/>
          </w:rPr>
          <w:delText xml:space="preserve"> </w:delText>
        </w:r>
        <w:r w:rsidDel="00796B21">
          <w:rPr>
            <w:spacing w:val="1"/>
          </w:rPr>
          <w:delText>o</w:delText>
        </w:r>
        <w:r w:rsidDel="00796B21">
          <w:delText>f</w:delText>
        </w:r>
        <w:r w:rsidDel="00796B21">
          <w:rPr>
            <w:spacing w:val="-1"/>
          </w:rPr>
          <w:delText xml:space="preserve"> </w:delText>
        </w:r>
        <w:r w:rsidDel="00796B21">
          <w:rPr>
            <w:spacing w:val="1"/>
          </w:rPr>
          <w:delText>t</w:delText>
        </w:r>
        <w:r w:rsidDel="00796B21">
          <w:delText>he</w:delText>
        </w:r>
        <w:r w:rsidDel="00796B21">
          <w:rPr>
            <w:spacing w:val="-1"/>
          </w:rPr>
          <w:delText xml:space="preserve"> </w:delText>
        </w:r>
        <w:r w:rsidDel="00796B21">
          <w:rPr>
            <w:spacing w:val="1"/>
          </w:rPr>
          <w:delText>v</w:delText>
        </w:r>
        <w:r w:rsidDel="00796B21">
          <w:delText>ar</w:delText>
        </w:r>
        <w:r w:rsidDel="00796B21">
          <w:rPr>
            <w:spacing w:val="1"/>
          </w:rPr>
          <w:delText>i</w:delText>
        </w:r>
        <w:r w:rsidDel="00796B21">
          <w:rPr>
            <w:spacing w:val="-1"/>
          </w:rPr>
          <w:delText>e</w:delText>
        </w:r>
        <w:r w:rsidDel="00796B21">
          <w:delText>ty</w:delText>
        </w:r>
        <w:r w:rsidDel="00796B21">
          <w:rPr>
            <w:spacing w:val="-1"/>
          </w:rPr>
          <w:delText xml:space="preserve"> </w:delText>
        </w:r>
        <w:r w:rsidDel="00796B21">
          <w:delText>is</w:delText>
        </w:r>
        <w:r w:rsidDel="00796B21">
          <w:rPr>
            <w:spacing w:val="-1"/>
          </w:rPr>
          <w:delText xml:space="preserve"> </w:delText>
        </w:r>
        <w:r w:rsidDel="00796B21">
          <w:rPr>
            <w:spacing w:val="1"/>
          </w:rPr>
          <w:delText>o</w:delText>
        </w:r>
        <w:r w:rsidDel="00796B21">
          <w:rPr>
            <w:spacing w:val="-1"/>
          </w:rPr>
          <w:delText>p</w:delText>
        </w:r>
        <w:r w:rsidDel="00796B21">
          <w:delText>t</w:delText>
        </w:r>
        <w:r w:rsidDel="00796B21">
          <w:rPr>
            <w:spacing w:val="1"/>
          </w:rPr>
          <w:delText>i</w:delText>
        </w:r>
        <w:r w:rsidDel="00796B21">
          <w:delText>o</w:delText>
        </w:r>
        <w:r w:rsidDel="00796B21">
          <w:rPr>
            <w:spacing w:val="1"/>
          </w:rPr>
          <w:delText>n</w:delText>
        </w:r>
        <w:r w:rsidDel="00796B21">
          <w:rPr>
            <w:spacing w:val="-2"/>
          </w:rPr>
          <w:delText>a</w:delText>
        </w:r>
        <w:r w:rsidDel="00796B21">
          <w:rPr>
            <w:spacing w:val="1"/>
          </w:rPr>
          <w:delText>l</w:delText>
        </w:r>
        <w:r w:rsidDel="00796B21">
          <w:delText>;</w:delText>
        </w:r>
      </w:del>
    </w:p>
    <w:p w14:paraId="03AB3DA0" w14:textId="77777777" w:rsidR="00D41C24" w:rsidRDefault="00D41C24" w:rsidP="001C56C8">
      <w:pPr>
        <w:pStyle w:val="Bullet1G"/>
      </w:pPr>
      <w:r>
        <w:rPr>
          <w:spacing w:val="-2"/>
        </w:rPr>
        <w:t>N</w:t>
      </w:r>
      <w:r>
        <w:rPr>
          <w:spacing w:val="1"/>
        </w:rPr>
        <w:t>a</w:t>
      </w:r>
      <w:r>
        <w:t>me</w:t>
      </w:r>
      <w:r>
        <w:rPr>
          <w:spacing w:val="-1"/>
        </w:rPr>
        <w:t xml:space="preserve"> </w:t>
      </w:r>
      <w:r>
        <w:rPr>
          <w:spacing w:val="1"/>
        </w:rPr>
        <w:t>o</w:t>
      </w:r>
      <w:r>
        <w:t>f</w:t>
      </w:r>
      <w:r>
        <w:rPr>
          <w:spacing w:val="-1"/>
        </w:rPr>
        <w:t xml:space="preserve"> </w:t>
      </w:r>
      <w:r>
        <w:t>the</w:t>
      </w:r>
      <w:r>
        <w:rPr>
          <w:spacing w:val="-1"/>
        </w:rPr>
        <w:t xml:space="preserve"> </w:t>
      </w:r>
      <w:r>
        <w:t>vari</w:t>
      </w:r>
      <w:r>
        <w:rPr>
          <w:spacing w:val="-1"/>
        </w:rPr>
        <w:t>e</w:t>
      </w:r>
      <w:r>
        <w:t>ty</w:t>
      </w:r>
      <w:r>
        <w:rPr>
          <w:spacing w:val="-1"/>
        </w:rPr>
        <w:t xml:space="preserve"> </w:t>
      </w:r>
      <w:r>
        <w:t>f</w:t>
      </w:r>
      <w:r>
        <w:rPr>
          <w:spacing w:val="-1"/>
        </w:rPr>
        <w:t>o</w:t>
      </w:r>
      <w:r>
        <w:t xml:space="preserve">r </w:t>
      </w:r>
      <w:del w:id="247" w:author="Bickelmann, Ulrike" w:date="2019-05-17T14:17:00Z">
        <w:r w:rsidDel="003B3944">
          <w:delText>o</w:delText>
        </w:r>
        <w:r w:rsidDel="003B3944">
          <w:rPr>
            <w:spacing w:val="-1"/>
          </w:rPr>
          <w:delText>t</w:delText>
        </w:r>
        <w:r w:rsidDel="003B3944">
          <w:delText>h</w:delText>
        </w:r>
        <w:r w:rsidDel="003B3944">
          <w:rPr>
            <w:spacing w:val="-1"/>
          </w:rPr>
          <w:delText>e</w:delText>
        </w:r>
        <w:r w:rsidDel="003B3944">
          <w:delText>r</w:delText>
        </w:r>
        <w:r w:rsidDel="003B3944">
          <w:rPr>
            <w:spacing w:val="-1"/>
          </w:rPr>
          <w:delText xml:space="preserve"> </w:delText>
        </w:r>
      </w:del>
      <w:r>
        <w:t>m</w:t>
      </w:r>
      <w:r>
        <w:rPr>
          <w:spacing w:val="-1"/>
        </w:rPr>
        <w:t>a</w:t>
      </w:r>
      <w:r>
        <w:t>nd</w:t>
      </w:r>
      <w:r>
        <w:rPr>
          <w:spacing w:val="-2"/>
        </w:rPr>
        <w:t>a</w:t>
      </w:r>
      <w:r>
        <w:t xml:space="preserve">rins </w:t>
      </w:r>
      <w:ins w:id="248" w:author="Bickelmann, Ulrike" w:date="2019-05-17T14:17:00Z">
        <w:r w:rsidR="003B3944">
          <w:t xml:space="preserve">other than satsumas, </w:t>
        </w:r>
        <w:proofErr w:type="spellStart"/>
        <w:r w:rsidR="003B3944">
          <w:t>clementines</w:t>
        </w:r>
        <w:proofErr w:type="spellEnd"/>
        <w:r w:rsidR="003B3944">
          <w:t xml:space="preserve"> </w:t>
        </w:r>
      </w:ins>
      <w:r>
        <w:rPr>
          <w:spacing w:val="-2"/>
        </w:rPr>
        <w:t>a</w:t>
      </w:r>
      <w:r>
        <w:t>nd m</w:t>
      </w:r>
      <w:r>
        <w:rPr>
          <w:spacing w:val="-2"/>
        </w:rPr>
        <w:t>a</w:t>
      </w:r>
      <w:r>
        <w:t>nd</w:t>
      </w:r>
      <w:r>
        <w:rPr>
          <w:spacing w:val="-1"/>
        </w:rPr>
        <w:t>a</w:t>
      </w:r>
      <w:r>
        <w:t>rin h</w:t>
      </w:r>
      <w:r>
        <w:rPr>
          <w:spacing w:val="-1"/>
        </w:rPr>
        <w:t>y</w:t>
      </w:r>
      <w:r>
        <w:t>b</w:t>
      </w:r>
      <w:r>
        <w:rPr>
          <w:spacing w:val="-1"/>
        </w:rPr>
        <w:t>ri</w:t>
      </w:r>
      <w:r>
        <w:rPr>
          <w:spacing w:val="1"/>
        </w:rPr>
        <w:t>d</w:t>
      </w:r>
      <w:r>
        <w:t>s</w:t>
      </w:r>
    </w:p>
    <w:p w14:paraId="5B67E07E" w14:textId="77777777" w:rsidR="00D41C24" w:rsidRDefault="00D41C24" w:rsidP="00C54820">
      <w:pPr>
        <w:pStyle w:val="Bullet1G"/>
        <w:numPr>
          <w:ilvl w:val="0"/>
          <w:numId w:val="0"/>
        </w:numPr>
        <w:ind w:left="1701"/>
      </w:pPr>
      <w:r>
        <w:rPr>
          <w:spacing w:val="-2"/>
        </w:rPr>
        <w:t>T</w:t>
      </w:r>
      <w:r>
        <w:rPr>
          <w:spacing w:val="1"/>
        </w:rPr>
        <w:t>h</w:t>
      </w:r>
      <w:r>
        <w:t>e</w:t>
      </w:r>
      <w:r>
        <w:rPr>
          <w:spacing w:val="4"/>
        </w:rPr>
        <w:t xml:space="preserve"> </w:t>
      </w:r>
      <w:r>
        <w:rPr>
          <w:spacing w:val="1"/>
        </w:rPr>
        <w:t>n</w:t>
      </w:r>
      <w:r>
        <w:rPr>
          <w:spacing w:val="-1"/>
        </w:rPr>
        <w:t>am</w:t>
      </w:r>
      <w:r>
        <w:t>e</w:t>
      </w:r>
      <w:r>
        <w:rPr>
          <w:spacing w:val="4"/>
        </w:rPr>
        <w:t xml:space="preserve"> </w:t>
      </w:r>
      <w:r>
        <w:rPr>
          <w:spacing w:val="1"/>
        </w:rPr>
        <w:t>o</w:t>
      </w:r>
      <w:r>
        <w:t>f</w:t>
      </w:r>
      <w:r>
        <w:rPr>
          <w:spacing w:val="5"/>
        </w:rPr>
        <w:t xml:space="preserve"> </w:t>
      </w:r>
      <w:r>
        <w:t>a</w:t>
      </w:r>
      <w:r>
        <w:rPr>
          <w:spacing w:val="5"/>
        </w:rPr>
        <w:t xml:space="preserve"> </w:t>
      </w:r>
      <w:r>
        <w:rPr>
          <w:spacing w:val="1"/>
        </w:rPr>
        <w:t>v</w:t>
      </w:r>
      <w:r>
        <w:rPr>
          <w:spacing w:val="-2"/>
        </w:rPr>
        <w:t>a</w:t>
      </w:r>
      <w:r>
        <w:t>ri</w:t>
      </w:r>
      <w:r>
        <w:rPr>
          <w:spacing w:val="-1"/>
        </w:rPr>
        <w:t>e</w:t>
      </w:r>
      <w:r>
        <w:t>ty</w:t>
      </w:r>
      <w:r>
        <w:rPr>
          <w:spacing w:val="4"/>
        </w:rPr>
        <w:t xml:space="preserve"> </w:t>
      </w:r>
      <w:r>
        <w:rPr>
          <w:spacing w:val="-1"/>
        </w:rPr>
        <w:t>ca</w:t>
      </w:r>
      <w:r>
        <w:t>n</w:t>
      </w:r>
      <w:r>
        <w:rPr>
          <w:spacing w:val="5"/>
        </w:rPr>
        <w:t xml:space="preserve"> </w:t>
      </w:r>
      <w:r>
        <w:rPr>
          <w:spacing w:val="1"/>
        </w:rPr>
        <w:t>b</w:t>
      </w:r>
      <w:r>
        <w:t>e</w:t>
      </w:r>
      <w:r>
        <w:rPr>
          <w:spacing w:val="4"/>
        </w:rPr>
        <w:t xml:space="preserve"> </w:t>
      </w:r>
      <w:r>
        <w:t>r</w:t>
      </w:r>
      <w:r>
        <w:rPr>
          <w:spacing w:val="-1"/>
        </w:rPr>
        <w:t>e</w:t>
      </w:r>
      <w:r>
        <w:rPr>
          <w:spacing w:val="1"/>
        </w:rPr>
        <w:t>p</w:t>
      </w:r>
      <w:r>
        <w:t>l</w:t>
      </w:r>
      <w:r>
        <w:rPr>
          <w:spacing w:val="-1"/>
        </w:rPr>
        <w:t>ace</w:t>
      </w:r>
      <w:r>
        <w:t>d</w:t>
      </w:r>
      <w:r>
        <w:rPr>
          <w:spacing w:val="4"/>
        </w:rPr>
        <w:t xml:space="preserve"> </w:t>
      </w:r>
      <w:r>
        <w:rPr>
          <w:spacing w:val="1"/>
        </w:rPr>
        <w:t>b</w:t>
      </w:r>
      <w:r>
        <w:t>y</w:t>
      </w:r>
      <w:r>
        <w:rPr>
          <w:spacing w:val="4"/>
        </w:rPr>
        <w:t xml:space="preserve"> </w:t>
      </w:r>
      <w:r>
        <w:t>a</w:t>
      </w:r>
      <w:r>
        <w:rPr>
          <w:spacing w:val="4"/>
        </w:rPr>
        <w:t xml:space="preserve"> </w:t>
      </w:r>
      <w:r>
        <w:rPr>
          <w:spacing w:val="2"/>
        </w:rPr>
        <w:t>s</w:t>
      </w:r>
      <w:r>
        <w:rPr>
          <w:spacing w:val="-1"/>
        </w:rPr>
        <w:t>y</w:t>
      </w:r>
      <w:r>
        <w:rPr>
          <w:spacing w:val="1"/>
        </w:rPr>
        <w:t>n</w:t>
      </w:r>
      <w:r>
        <w:rPr>
          <w:spacing w:val="-1"/>
        </w:rPr>
        <w:t>o</w:t>
      </w:r>
      <w:r>
        <w:rPr>
          <w:spacing w:val="1"/>
        </w:rPr>
        <w:t>n</w:t>
      </w:r>
      <w:r>
        <w:rPr>
          <w:spacing w:val="-1"/>
        </w:rPr>
        <w:t>ym</w:t>
      </w:r>
      <w:r>
        <w:t>.</w:t>
      </w:r>
      <w:r>
        <w:rPr>
          <w:spacing w:val="4"/>
        </w:rPr>
        <w:t xml:space="preserve"> </w:t>
      </w:r>
      <w:r>
        <w:t>A</w:t>
      </w:r>
      <w:r>
        <w:rPr>
          <w:spacing w:val="4"/>
        </w:rPr>
        <w:t xml:space="preserve"> </w:t>
      </w:r>
      <w:r>
        <w:t>tr</w:t>
      </w:r>
      <w:r>
        <w:rPr>
          <w:spacing w:val="-1"/>
        </w:rPr>
        <w:t>a</w:t>
      </w:r>
      <w:r>
        <w:rPr>
          <w:spacing w:val="1"/>
        </w:rPr>
        <w:t>d</w:t>
      </w:r>
      <w:r>
        <w:t>e</w:t>
      </w:r>
      <w:r>
        <w:rPr>
          <w:spacing w:val="4"/>
        </w:rPr>
        <w:t xml:space="preserve"> </w:t>
      </w:r>
      <w:r>
        <w:rPr>
          <w:spacing w:val="-1"/>
        </w:rPr>
        <w:t>n</w:t>
      </w:r>
      <w:r>
        <w:rPr>
          <w:spacing w:val="1"/>
        </w:rPr>
        <w:t>a</w:t>
      </w:r>
      <w:r>
        <w:rPr>
          <w:spacing w:val="-1"/>
        </w:rPr>
        <w:t>m</w:t>
      </w:r>
      <w:r>
        <w:rPr>
          <w:spacing w:val="1"/>
        </w:rPr>
        <w:t>e</w:t>
      </w:r>
      <w:r w:rsidR="00D367C6" w:rsidRPr="00596E27">
        <w:rPr>
          <w:rStyle w:val="FootnoteReference"/>
        </w:rPr>
        <w:footnoteReference w:id="32"/>
      </w:r>
      <w:r>
        <w:rPr>
          <w:spacing w:val="21"/>
          <w:position w:val="4"/>
          <w:sz w:val="9"/>
          <w:szCs w:val="9"/>
        </w:rPr>
        <w:t xml:space="preserve"> </w:t>
      </w:r>
      <w:r>
        <w:rPr>
          <w:spacing w:val="1"/>
        </w:rPr>
        <w:t>c</w:t>
      </w:r>
      <w:r>
        <w:rPr>
          <w:spacing w:val="-2"/>
        </w:rPr>
        <w:t>a</w:t>
      </w:r>
      <w:r>
        <w:t>n</w:t>
      </w:r>
      <w:r>
        <w:rPr>
          <w:spacing w:val="5"/>
        </w:rPr>
        <w:t xml:space="preserve"> </w:t>
      </w:r>
      <w:r>
        <w:t>only</w:t>
      </w:r>
      <w:r>
        <w:rPr>
          <w:spacing w:val="4"/>
        </w:rPr>
        <w:t xml:space="preserve"> </w:t>
      </w:r>
      <w:r>
        <w:t>be</w:t>
      </w:r>
      <w:r>
        <w:rPr>
          <w:spacing w:val="3"/>
        </w:rPr>
        <w:t xml:space="preserve"> </w:t>
      </w:r>
      <w:r>
        <w:rPr>
          <w:spacing w:val="1"/>
        </w:rPr>
        <w:t>g</w:t>
      </w:r>
      <w:r>
        <w:t>i</w:t>
      </w:r>
      <w:r>
        <w:rPr>
          <w:spacing w:val="-1"/>
        </w:rPr>
        <w:t>v</w:t>
      </w:r>
      <w:r>
        <w:rPr>
          <w:spacing w:val="-2"/>
        </w:rPr>
        <w:t>e</w:t>
      </w:r>
      <w:r>
        <w:t>n in</w:t>
      </w:r>
      <w:r>
        <w:rPr>
          <w:spacing w:val="-1"/>
        </w:rPr>
        <w:t xml:space="preserve"> a</w:t>
      </w:r>
      <w:r>
        <w:t>d</w:t>
      </w:r>
      <w:r>
        <w:rPr>
          <w:spacing w:val="-1"/>
        </w:rPr>
        <w:t>d</w:t>
      </w:r>
      <w:r>
        <w:t>it</w:t>
      </w:r>
      <w:r>
        <w:rPr>
          <w:spacing w:val="-1"/>
        </w:rPr>
        <w:t>i</w:t>
      </w:r>
      <w:r>
        <w:t>on</w:t>
      </w:r>
      <w:r>
        <w:rPr>
          <w:spacing w:val="-1"/>
        </w:rPr>
        <w:t xml:space="preserve"> </w:t>
      </w:r>
      <w:r>
        <w:t xml:space="preserve">to </w:t>
      </w:r>
      <w:r>
        <w:rPr>
          <w:spacing w:val="-1"/>
        </w:rPr>
        <w:t>t</w:t>
      </w:r>
      <w:r>
        <w:t>he</w:t>
      </w:r>
      <w:r>
        <w:rPr>
          <w:spacing w:val="-1"/>
        </w:rPr>
        <w:t xml:space="preserve"> </w:t>
      </w:r>
      <w:r>
        <w:rPr>
          <w:spacing w:val="1"/>
        </w:rPr>
        <w:t>v</w:t>
      </w:r>
      <w:r>
        <w:rPr>
          <w:spacing w:val="-2"/>
        </w:rPr>
        <w:t>a</w:t>
      </w:r>
      <w:r>
        <w:t>r</w:t>
      </w:r>
      <w:r>
        <w:rPr>
          <w:spacing w:val="1"/>
        </w:rPr>
        <w:t>i</w:t>
      </w:r>
      <w:r>
        <w:rPr>
          <w:spacing w:val="-2"/>
        </w:rPr>
        <w:t>e</w:t>
      </w:r>
      <w:r>
        <w:t>ty</w:t>
      </w:r>
      <w:r>
        <w:rPr>
          <w:spacing w:val="-1"/>
        </w:rPr>
        <w:t xml:space="preserve"> </w:t>
      </w:r>
      <w:r>
        <w:rPr>
          <w:spacing w:val="1"/>
        </w:rPr>
        <w:t>o</w:t>
      </w:r>
      <w:r>
        <w:t>r t</w:t>
      </w:r>
      <w:r>
        <w:rPr>
          <w:spacing w:val="-1"/>
        </w:rPr>
        <w:t>h</w:t>
      </w:r>
      <w:r>
        <w:t xml:space="preserve">e </w:t>
      </w:r>
      <w:r>
        <w:rPr>
          <w:spacing w:val="-1"/>
        </w:rPr>
        <w:t>sy</w:t>
      </w:r>
      <w:r>
        <w:t>non</w:t>
      </w:r>
      <w:r>
        <w:rPr>
          <w:spacing w:val="-1"/>
        </w:rPr>
        <w:t>y</w:t>
      </w:r>
      <w:r>
        <w:rPr>
          <w:spacing w:val="-2"/>
        </w:rPr>
        <w:t>m</w:t>
      </w:r>
      <w:r>
        <w:t>.</w:t>
      </w:r>
    </w:p>
    <w:p w14:paraId="3B1C1E0B" w14:textId="77777777" w:rsidR="00D41C24" w:rsidRDefault="00D41C24">
      <w:pPr>
        <w:pStyle w:val="Bullet1G"/>
      </w:pPr>
      <w:r>
        <w:t>“</w:t>
      </w:r>
      <w:r>
        <w:rPr>
          <w:spacing w:val="-1"/>
        </w:rPr>
        <w:t>see</w:t>
      </w:r>
      <w:r>
        <w:rPr>
          <w:spacing w:val="1"/>
        </w:rPr>
        <w:t>d</w:t>
      </w:r>
      <w:r>
        <w:rPr>
          <w:spacing w:val="-2"/>
        </w:rPr>
        <w:t>e</w:t>
      </w:r>
      <w:r>
        <w:rPr>
          <w:spacing w:val="1"/>
        </w:rPr>
        <w:t>d</w:t>
      </w:r>
      <w:r>
        <w:t>”</w:t>
      </w:r>
      <w:r>
        <w:rPr>
          <w:spacing w:val="1"/>
        </w:rPr>
        <w:t xml:space="preserve"> </w:t>
      </w:r>
      <w:r>
        <w:rPr>
          <w:u w:val="single" w:color="000000"/>
        </w:rPr>
        <w:t>or</w:t>
      </w:r>
      <w:r>
        <w:rPr>
          <w:spacing w:val="2"/>
          <w:u w:val="single" w:color="000000"/>
        </w:rPr>
        <w:t xml:space="preserve"> </w:t>
      </w:r>
      <w:r>
        <w:rPr>
          <w:spacing w:val="-1"/>
          <w:u w:val="single" w:color="000000"/>
        </w:rPr>
        <w:t>“</w:t>
      </w:r>
      <w:r>
        <w:rPr>
          <w:u w:val="single" w:color="000000"/>
        </w:rPr>
        <w:t>with se</w:t>
      </w:r>
      <w:r>
        <w:rPr>
          <w:spacing w:val="-2"/>
          <w:u w:val="single" w:color="000000"/>
        </w:rPr>
        <w:t>e</w:t>
      </w:r>
      <w:r>
        <w:rPr>
          <w:u w:val="single" w:color="000000"/>
        </w:rPr>
        <w:t>ds”</w:t>
      </w:r>
      <w:r>
        <w:t xml:space="preserve"> </w:t>
      </w:r>
      <w:del w:id="249" w:author="Aruna Vivekanantham" w:date="2019-05-14T10:46:00Z">
        <w:r w:rsidDel="007B19C2">
          <w:delText>[pr</w:delText>
        </w:r>
        <w:r w:rsidDel="007B19C2">
          <w:rPr>
            <w:spacing w:val="-1"/>
          </w:rPr>
          <w:delText>op</w:delText>
        </w:r>
        <w:r w:rsidDel="007B19C2">
          <w:rPr>
            <w:spacing w:val="1"/>
          </w:rPr>
          <w:delText>o</w:delText>
        </w:r>
        <w:r w:rsidDel="007B19C2">
          <w:delText>s</w:delText>
        </w:r>
        <w:r w:rsidDel="007B19C2">
          <w:rPr>
            <w:spacing w:val="-1"/>
          </w:rPr>
          <w:delText>a</w:delText>
        </w:r>
        <w:r w:rsidDel="007B19C2">
          <w:delText>l</w:delText>
        </w:r>
        <w:r w:rsidDel="007B19C2">
          <w:rPr>
            <w:spacing w:val="1"/>
          </w:rPr>
          <w:delText xml:space="preserve"> </w:delText>
        </w:r>
        <w:r w:rsidDel="007B19C2">
          <w:delText>by</w:delText>
        </w:r>
        <w:r w:rsidDel="007B19C2">
          <w:rPr>
            <w:spacing w:val="2"/>
          </w:rPr>
          <w:delText xml:space="preserve"> </w:delText>
        </w:r>
        <w:r w:rsidDel="007B19C2">
          <w:delText>Sou</w:delText>
        </w:r>
        <w:r w:rsidDel="007B19C2">
          <w:rPr>
            <w:spacing w:val="-1"/>
          </w:rPr>
          <w:delText>t</w:delText>
        </w:r>
        <w:r w:rsidDel="007B19C2">
          <w:delText>h</w:delText>
        </w:r>
        <w:r w:rsidDel="007B19C2">
          <w:rPr>
            <w:spacing w:val="2"/>
          </w:rPr>
          <w:delText xml:space="preserve"> </w:delText>
        </w:r>
        <w:r w:rsidDel="007B19C2">
          <w:delText>A</w:delText>
        </w:r>
        <w:r w:rsidDel="007B19C2">
          <w:rPr>
            <w:spacing w:val="-1"/>
          </w:rPr>
          <w:delText>f</w:delText>
        </w:r>
        <w:r w:rsidDel="007B19C2">
          <w:delText>r</w:delText>
        </w:r>
        <w:r w:rsidDel="007B19C2">
          <w:rPr>
            <w:spacing w:val="1"/>
          </w:rPr>
          <w:delText>i</w:delText>
        </w:r>
        <w:r w:rsidDel="007B19C2">
          <w:rPr>
            <w:spacing w:val="-2"/>
          </w:rPr>
          <w:delText>c</w:delText>
        </w:r>
        <w:r w:rsidDel="007B19C2">
          <w:rPr>
            <w:spacing w:val="-1"/>
          </w:rPr>
          <w:delText>a</w:delText>
        </w:r>
        <w:r w:rsidDel="007B19C2">
          <w:rPr>
            <w:b/>
            <w:bCs/>
          </w:rPr>
          <w:delText>]</w:delText>
        </w:r>
        <w:r w:rsidDel="007B19C2">
          <w:rPr>
            <w:b/>
            <w:bCs/>
            <w:spacing w:val="2"/>
          </w:rPr>
          <w:delText xml:space="preserve"> </w:delText>
        </w:r>
      </w:del>
      <w:r>
        <w:t>in</w:t>
      </w:r>
      <w:r>
        <w:rPr>
          <w:spacing w:val="2"/>
        </w:rPr>
        <w:t xml:space="preserve"> </w:t>
      </w:r>
      <w:r>
        <w:rPr>
          <w:spacing w:val="1"/>
        </w:rPr>
        <w:t>c</w:t>
      </w:r>
      <w:r>
        <w:rPr>
          <w:spacing w:val="-2"/>
        </w:rPr>
        <w:t>a</w:t>
      </w:r>
      <w:r>
        <w:rPr>
          <w:spacing w:val="2"/>
        </w:rPr>
        <w:t>s</w:t>
      </w:r>
      <w:r>
        <w:t>e</w:t>
      </w:r>
      <w:r>
        <w:rPr>
          <w:spacing w:val="1"/>
        </w:rPr>
        <w:t xml:space="preserve"> o</w:t>
      </w:r>
      <w:r>
        <w:t>f</w:t>
      </w:r>
      <w:r>
        <w:rPr>
          <w:spacing w:val="2"/>
        </w:rPr>
        <w:t xml:space="preserve"> </w:t>
      </w:r>
      <w:proofErr w:type="spellStart"/>
      <w:r>
        <w:rPr>
          <w:spacing w:val="-1"/>
        </w:rPr>
        <w:t>c</w:t>
      </w:r>
      <w:r>
        <w:t>l</w:t>
      </w:r>
      <w:r>
        <w:rPr>
          <w:spacing w:val="1"/>
        </w:rPr>
        <w:t>e</w:t>
      </w:r>
      <w:r>
        <w:rPr>
          <w:spacing w:val="-2"/>
        </w:rPr>
        <w:t>m</w:t>
      </w:r>
      <w:r>
        <w:rPr>
          <w:spacing w:val="-1"/>
        </w:rPr>
        <w:t>e</w:t>
      </w:r>
      <w:r>
        <w:rPr>
          <w:spacing w:val="2"/>
        </w:rPr>
        <w:t>n</w:t>
      </w:r>
      <w:r>
        <w:t>t</w:t>
      </w:r>
      <w:r>
        <w:rPr>
          <w:spacing w:val="-1"/>
        </w:rPr>
        <w:t>i</w:t>
      </w:r>
      <w:r>
        <w:rPr>
          <w:spacing w:val="1"/>
        </w:rPr>
        <w:t>n</w:t>
      </w:r>
      <w:r>
        <w:rPr>
          <w:spacing w:val="-1"/>
        </w:rPr>
        <w:t>e</w:t>
      </w:r>
      <w:r>
        <w:t>s</w:t>
      </w:r>
      <w:proofErr w:type="spellEnd"/>
      <w:r>
        <w:rPr>
          <w:spacing w:val="1"/>
        </w:rPr>
        <w:t xml:space="preserve"> </w:t>
      </w:r>
      <w:r>
        <w:t>w</w:t>
      </w:r>
      <w:r>
        <w:rPr>
          <w:spacing w:val="1"/>
        </w:rPr>
        <w:t>i</w:t>
      </w:r>
      <w:r>
        <w:t>th</w:t>
      </w:r>
      <w:r>
        <w:rPr>
          <w:spacing w:val="2"/>
        </w:rPr>
        <w:t xml:space="preserve"> </w:t>
      </w:r>
      <w:r>
        <w:rPr>
          <w:spacing w:val="-2"/>
        </w:rPr>
        <w:t>m</w:t>
      </w:r>
      <w:r>
        <w:rPr>
          <w:spacing w:val="1"/>
        </w:rPr>
        <w:t>o</w:t>
      </w:r>
      <w:r>
        <w:t>re t</w:t>
      </w:r>
      <w:r>
        <w:rPr>
          <w:spacing w:val="1"/>
        </w:rPr>
        <w:t>h</w:t>
      </w:r>
      <w:r>
        <w:rPr>
          <w:spacing w:val="-2"/>
        </w:rPr>
        <w:t>a</w:t>
      </w:r>
      <w:r>
        <w:t xml:space="preserve">n </w:t>
      </w:r>
      <w:r>
        <w:rPr>
          <w:spacing w:val="-1"/>
        </w:rPr>
        <w:t>1</w:t>
      </w:r>
      <w:r>
        <w:t>0 s</w:t>
      </w:r>
      <w:r>
        <w:rPr>
          <w:spacing w:val="-1"/>
        </w:rPr>
        <w:t>ee</w:t>
      </w:r>
      <w:r>
        <w:rPr>
          <w:spacing w:val="1"/>
        </w:rPr>
        <w:t>d</w:t>
      </w:r>
      <w:r>
        <w:t>s</w:t>
      </w:r>
    </w:p>
    <w:p w14:paraId="40B96589" w14:textId="77777777" w:rsidR="00D41C24" w:rsidRDefault="00D41C24" w:rsidP="001C56C8">
      <w:pPr>
        <w:pStyle w:val="Bullet1G"/>
      </w:pPr>
      <w:r>
        <w:rPr>
          <w:spacing w:val="1"/>
        </w:rPr>
        <w:t>“</w:t>
      </w:r>
      <w:r>
        <w:rPr>
          <w:spacing w:val="-1"/>
        </w:rPr>
        <w:t>see</w:t>
      </w:r>
      <w:r>
        <w:rPr>
          <w:spacing w:val="1"/>
        </w:rPr>
        <w:t>d</w:t>
      </w:r>
      <w:r>
        <w:t>l</w:t>
      </w:r>
      <w:r>
        <w:rPr>
          <w:spacing w:val="-1"/>
        </w:rPr>
        <w:t>es</w:t>
      </w:r>
      <w:r>
        <w:t>s</w:t>
      </w:r>
      <w:r>
        <w:rPr>
          <w:spacing w:val="-1"/>
        </w:rPr>
        <w:t>”</w:t>
      </w:r>
      <w:r>
        <w:t>:</w:t>
      </w:r>
      <w:r>
        <w:rPr>
          <w:spacing w:val="-5"/>
        </w:rPr>
        <w:t xml:space="preserve"> </w:t>
      </w:r>
      <w:r>
        <w:t>(</w:t>
      </w:r>
      <w:r>
        <w:rPr>
          <w:spacing w:val="1"/>
        </w:rPr>
        <w:t>op</w:t>
      </w:r>
      <w:r>
        <w:t>t</w:t>
      </w:r>
      <w:r>
        <w:rPr>
          <w:spacing w:val="-1"/>
        </w:rPr>
        <w:t>i</w:t>
      </w:r>
      <w:r>
        <w:rPr>
          <w:spacing w:val="1"/>
        </w:rPr>
        <w:t>o</w:t>
      </w:r>
      <w:r>
        <w:rPr>
          <w:spacing w:val="-1"/>
        </w:rPr>
        <w:t>na</w:t>
      </w:r>
      <w:r>
        <w:t>l,</w:t>
      </w:r>
      <w:r>
        <w:rPr>
          <w:spacing w:val="-5"/>
        </w:rPr>
        <w:t xml:space="preserve"> </w:t>
      </w:r>
      <w:r>
        <w:rPr>
          <w:spacing w:val="2"/>
        </w:rPr>
        <w:t>s</w:t>
      </w:r>
      <w:r>
        <w:rPr>
          <w:spacing w:val="-1"/>
        </w:rPr>
        <w:t>ee</w:t>
      </w:r>
      <w:r>
        <w:rPr>
          <w:spacing w:val="1"/>
        </w:rPr>
        <w:t>d</w:t>
      </w:r>
      <w:r>
        <w:t>l</w:t>
      </w:r>
      <w:r>
        <w:rPr>
          <w:spacing w:val="-2"/>
        </w:rPr>
        <w:t>e</w:t>
      </w:r>
      <w:r>
        <w:t>ss</w:t>
      </w:r>
      <w:r>
        <w:rPr>
          <w:spacing w:val="-4"/>
        </w:rPr>
        <w:t xml:space="preserve"> </w:t>
      </w:r>
      <w:r>
        <w:rPr>
          <w:spacing w:val="-2"/>
        </w:rPr>
        <w:t>m</w:t>
      </w:r>
      <w:r>
        <w:rPr>
          <w:spacing w:val="-1"/>
        </w:rPr>
        <w:t>a</w:t>
      </w:r>
      <w:r>
        <w:rPr>
          <w:spacing w:val="1"/>
        </w:rPr>
        <w:t>nd</w:t>
      </w:r>
      <w:r>
        <w:rPr>
          <w:spacing w:val="-2"/>
        </w:rPr>
        <w:t>a</w:t>
      </w:r>
      <w:r>
        <w:t>r</w:t>
      </w:r>
      <w:r>
        <w:rPr>
          <w:spacing w:val="1"/>
        </w:rPr>
        <w:t>in</w:t>
      </w:r>
      <w:r>
        <w:t>s</w:t>
      </w:r>
      <w:r>
        <w:rPr>
          <w:spacing w:val="-6"/>
        </w:rPr>
        <w:t xml:space="preserve"> </w:t>
      </w:r>
      <w:del w:id="250" w:author="Stephen Hatem" w:date="2019-05-14T13:59:00Z">
        <w:r w:rsidDel="00666413">
          <w:delText>(</w:delText>
        </w:r>
        <w:r w:rsidDel="00666413">
          <w:rPr>
            <w:spacing w:val="1"/>
          </w:rPr>
          <w:delText>e</w:delText>
        </w:r>
        <w:r w:rsidDel="00666413">
          <w:rPr>
            <w:spacing w:val="-1"/>
          </w:rPr>
          <w:delText>a</w:delText>
        </w:r>
        <w:r w:rsidDel="00666413">
          <w:delText>sy</w:delText>
        </w:r>
        <w:r w:rsidDel="00666413">
          <w:rPr>
            <w:spacing w:val="-6"/>
          </w:rPr>
          <w:delText xml:space="preserve"> </w:delText>
        </w:r>
        <w:r w:rsidDel="00666413">
          <w:rPr>
            <w:spacing w:val="2"/>
          </w:rPr>
          <w:delText>p</w:delText>
        </w:r>
        <w:r w:rsidDel="00666413">
          <w:rPr>
            <w:spacing w:val="-1"/>
          </w:rPr>
          <w:delText>ee</w:delText>
        </w:r>
        <w:r w:rsidDel="00666413">
          <w:delText>l</w:delText>
        </w:r>
        <w:r w:rsidDel="00666413">
          <w:rPr>
            <w:spacing w:val="-1"/>
          </w:rPr>
          <w:delText>e</w:delText>
        </w:r>
        <w:r w:rsidDel="00666413">
          <w:delText>r</w:delText>
        </w:r>
        <w:r w:rsidDel="00666413">
          <w:rPr>
            <w:spacing w:val="-1"/>
          </w:rPr>
          <w:delText>s</w:delText>
        </w:r>
        <w:r w:rsidDel="00666413">
          <w:delText>)</w:delText>
        </w:r>
      </w:del>
      <w:r>
        <w:rPr>
          <w:spacing w:val="-3"/>
        </w:rPr>
        <w:t xml:space="preserve"> </w:t>
      </w:r>
      <w:r>
        <w:t>m</w:t>
      </w:r>
      <w:r>
        <w:rPr>
          <w:spacing w:val="-1"/>
        </w:rPr>
        <w:t>a</w:t>
      </w:r>
      <w:r>
        <w:t>y</w:t>
      </w:r>
      <w:r>
        <w:rPr>
          <w:spacing w:val="-6"/>
        </w:rPr>
        <w:t xml:space="preserve"> </w:t>
      </w:r>
      <w:r>
        <w:rPr>
          <w:spacing w:val="2"/>
        </w:rPr>
        <w:t>o</w:t>
      </w:r>
      <w:r>
        <w:rPr>
          <w:spacing w:val="-1"/>
        </w:rPr>
        <w:t>c</w:t>
      </w:r>
      <w:r>
        <w:rPr>
          <w:spacing w:val="1"/>
        </w:rPr>
        <w:t>c</w:t>
      </w:r>
      <w:r>
        <w:rPr>
          <w:spacing w:val="-2"/>
        </w:rPr>
        <w:t>a</w:t>
      </w:r>
      <w:r>
        <w:t>si</w:t>
      </w:r>
      <w:r>
        <w:rPr>
          <w:spacing w:val="-1"/>
        </w:rPr>
        <w:t>o</w:t>
      </w:r>
      <w:r>
        <w:rPr>
          <w:spacing w:val="1"/>
        </w:rPr>
        <w:t>n</w:t>
      </w:r>
      <w:r>
        <w:rPr>
          <w:spacing w:val="-1"/>
        </w:rPr>
        <w:t>a</w:t>
      </w:r>
      <w:r>
        <w:t>l</w:t>
      </w:r>
      <w:r>
        <w:rPr>
          <w:spacing w:val="1"/>
        </w:rPr>
        <w:t>l</w:t>
      </w:r>
      <w:r>
        <w:t>y</w:t>
      </w:r>
      <w:r>
        <w:rPr>
          <w:spacing w:val="-6"/>
        </w:rPr>
        <w:t xml:space="preserve"> </w:t>
      </w:r>
      <w:r>
        <w:rPr>
          <w:spacing w:val="-1"/>
        </w:rPr>
        <w:t>c</w:t>
      </w:r>
      <w:r>
        <w:rPr>
          <w:spacing w:val="1"/>
        </w:rPr>
        <w:t>on</w:t>
      </w:r>
      <w:r>
        <w:t>t</w:t>
      </w:r>
      <w:r>
        <w:rPr>
          <w:spacing w:val="-1"/>
        </w:rPr>
        <w:t>a</w:t>
      </w:r>
      <w:r>
        <w:t>in</w:t>
      </w:r>
      <w:r>
        <w:rPr>
          <w:spacing w:val="-5"/>
        </w:rPr>
        <w:t xml:space="preserve"> </w:t>
      </w:r>
      <w:r>
        <w:t>s</w:t>
      </w:r>
      <w:r>
        <w:rPr>
          <w:spacing w:val="-2"/>
        </w:rPr>
        <w:t>e</w:t>
      </w:r>
      <w:r>
        <w:rPr>
          <w:spacing w:val="-1"/>
        </w:rPr>
        <w:t>e</w:t>
      </w:r>
      <w:r>
        <w:rPr>
          <w:spacing w:val="1"/>
        </w:rPr>
        <w:t>d</w:t>
      </w:r>
      <w:r>
        <w:t>s).</w:t>
      </w:r>
    </w:p>
    <w:p w14:paraId="237914EF" w14:textId="77777777" w:rsidR="00D41C24" w:rsidRDefault="00D41C24" w:rsidP="00D41C24">
      <w:pPr>
        <w:pStyle w:val="H1G"/>
      </w:pPr>
      <w:r>
        <w:tab/>
        <w:t>C.</w:t>
      </w:r>
      <w:r>
        <w:tab/>
      </w:r>
      <w:r>
        <w:rPr>
          <w:spacing w:val="1"/>
        </w:rPr>
        <w:t>Or</w:t>
      </w:r>
      <w:r>
        <w:t>igin</w:t>
      </w:r>
      <w:r>
        <w:rPr>
          <w:spacing w:val="-5"/>
        </w:rPr>
        <w:t xml:space="preserve"> </w:t>
      </w:r>
      <w:r>
        <w:rPr>
          <w:spacing w:val="-1"/>
        </w:rPr>
        <w:t>o</w:t>
      </w:r>
      <w:r>
        <w:t>f</w:t>
      </w:r>
      <w:r>
        <w:rPr>
          <w:spacing w:val="-1"/>
        </w:rPr>
        <w:t xml:space="preserve"> </w:t>
      </w:r>
      <w:r>
        <w:rPr>
          <w:spacing w:val="-2"/>
        </w:rPr>
        <w:t>p</w:t>
      </w:r>
      <w:r>
        <w:rPr>
          <w:spacing w:val="1"/>
        </w:rPr>
        <w:t>r</w:t>
      </w:r>
      <w:r>
        <w:t>odu</w:t>
      </w:r>
      <w:r>
        <w:rPr>
          <w:spacing w:val="1"/>
        </w:rPr>
        <w:t>c</w:t>
      </w:r>
      <w:r>
        <w:t>e</w:t>
      </w:r>
    </w:p>
    <w:p w14:paraId="7724D855" w14:textId="77777777" w:rsidR="00D41C24" w:rsidRDefault="00D41C24" w:rsidP="001C56C8">
      <w:pPr>
        <w:pStyle w:val="Bullet1G"/>
      </w:pPr>
      <w:r>
        <w:rPr>
          <w:spacing w:val="-1"/>
        </w:rPr>
        <w:t>C</w:t>
      </w:r>
      <w:r>
        <w:rPr>
          <w:spacing w:val="1"/>
        </w:rPr>
        <w:t>o</w:t>
      </w:r>
      <w:r>
        <w:rPr>
          <w:spacing w:val="-1"/>
        </w:rPr>
        <w:t>un</w:t>
      </w:r>
      <w:r>
        <w:t>try</w:t>
      </w:r>
      <w:r>
        <w:rPr>
          <w:spacing w:val="5"/>
        </w:rPr>
        <w:t xml:space="preserve"> </w:t>
      </w:r>
      <w:r>
        <w:rPr>
          <w:spacing w:val="1"/>
        </w:rPr>
        <w:t>o</w:t>
      </w:r>
      <w:r>
        <w:t>f</w:t>
      </w:r>
      <w:r>
        <w:rPr>
          <w:spacing w:val="5"/>
        </w:rPr>
        <w:t xml:space="preserve"> </w:t>
      </w:r>
      <w:r>
        <w:t>o</w:t>
      </w:r>
      <w:r>
        <w:rPr>
          <w:spacing w:val="-1"/>
        </w:rPr>
        <w:t>r</w:t>
      </w:r>
      <w:r>
        <w:t>ig</w:t>
      </w:r>
      <w:r>
        <w:rPr>
          <w:spacing w:val="-1"/>
        </w:rPr>
        <w:t>in</w:t>
      </w:r>
      <w:r w:rsidR="00D367C6" w:rsidRPr="00596E27">
        <w:rPr>
          <w:rStyle w:val="FootnoteReference"/>
        </w:rPr>
        <w:footnoteReference w:id="33"/>
      </w:r>
      <w:r w:rsidR="003F4BFD">
        <w:rPr>
          <w:position w:val="4"/>
          <w:sz w:val="9"/>
          <w:szCs w:val="9"/>
        </w:rPr>
        <w:t xml:space="preserve"> </w:t>
      </w:r>
      <w:r>
        <w:rPr>
          <w:spacing w:val="-1"/>
        </w:rPr>
        <w:t>a</w:t>
      </w:r>
      <w:r>
        <w:t>n</w:t>
      </w:r>
      <w:r>
        <w:rPr>
          <w:spacing w:val="-1"/>
        </w:rPr>
        <w:t>d</w:t>
      </w:r>
      <w:r>
        <w:t>,</w:t>
      </w:r>
      <w:r>
        <w:rPr>
          <w:spacing w:val="5"/>
        </w:rPr>
        <w:t xml:space="preserve"> </w:t>
      </w:r>
      <w:r>
        <w:t>o</w:t>
      </w:r>
      <w:r>
        <w:rPr>
          <w:spacing w:val="-1"/>
        </w:rPr>
        <w:t>p</w:t>
      </w:r>
      <w:r>
        <w:t>ti</w:t>
      </w:r>
      <w:r>
        <w:rPr>
          <w:spacing w:val="-1"/>
        </w:rPr>
        <w:t>o</w:t>
      </w:r>
      <w:r>
        <w:t>n</w:t>
      </w:r>
      <w:r>
        <w:rPr>
          <w:spacing w:val="-1"/>
        </w:rPr>
        <w:t>a</w:t>
      </w:r>
      <w:r>
        <w:t>lly,</w:t>
      </w:r>
      <w:r>
        <w:rPr>
          <w:spacing w:val="4"/>
        </w:rPr>
        <w:t xml:space="preserve"> </w:t>
      </w:r>
      <w:r>
        <w:t>dis</w:t>
      </w:r>
      <w:r>
        <w:rPr>
          <w:spacing w:val="-1"/>
        </w:rPr>
        <w:t>tr</w:t>
      </w:r>
      <w:r>
        <w:t>i</w:t>
      </w:r>
      <w:r>
        <w:rPr>
          <w:spacing w:val="-1"/>
        </w:rPr>
        <w:t>c</w:t>
      </w:r>
      <w:r>
        <w:t>t</w:t>
      </w:r>
      <w:r>
        <w:rPr>
          <w:spacing w:val="7"/>
        </w:rPr>
        <w:t xml:space="preserve"> </w:t>
      </w:r>
      <w:r>
        <w:rPr>
          <w:spacing w:val="-2"/>
        </w:rPr>
        <w:t>w</w:t>
      </w:r>
      <w:r>
        <w:t>h</w:t>
      </w:r>
      <w:r>
        <w:rPr>
          <w:spacing w:val="-1"/>
        </w:rPr>
        <w:t>e</w:t>
      </w:r>
      <w:r>
        <w:t>re</w:t>
      </w:r>
      <w:r>
        <w:rPr>
          <w:spacing w:val="5"/>
        </w:rPr>
        <w:t xml:space="preserve"> </w:t>
      </w:r>
      <w:r>
        <w:rPr>
          <w:spacing w:val="1"/>
        </w:rPr>
        <w:t>g</w:t>
      </w:r>
      <w:r>
        <w:t>row</w:t>
      </w:r>
      <w:r>
        <w:rPr>
          <w:spacing w:val="1"/>
        </w:rPr>
        <w:t>n</w:t>
      </w:r>
      <w:r>
        <w:t>,</w:t>
      </w:r>
      <w:r>
        <w:rPr>
          <w:spacing w:val="4"/>
        </w:rPr>
        <w:t xml:space="preserve"> </w:t>
      </w:r>
      <w:r>
        <w:t>or</w:t>
      </w:r>
      <w:r>
        <w:rPr>
          <w:spacing w:val="5"/>
        </w:rPr>
        <w:t xml:space="preserve"> </w:t>
      </w:r>
      <w:r>
        <w:rPr>
          <w:spacing w:val="1"/>
        </w:rPr>
        <w:t>n</w:t>
      </w:r>
      <w:r>
        <w:rPr>
          <w:spacing w:val="-1"/>
        </w:rPr>
        <w:t>a</w:t>
      </w:r>
      <w:r>
        <w:t>t</w:t>
      </w:r>
      <w:r>
        <w:rPr>
          <w:spacing w:val="-1"/>
        </w:rPr>
        <w:t>i</w:t>
      </w:r>
      <w:r>
        <w:rPr>
          <w:spacing w:val="1"/>
        </w:rPr>
        <w:t>o</w:t>
      </w:r>
      <w:r>
        <w:rPr>
          <w:spacing w:val="-1"/>
        </w:rPr>
        <w:t>na</w:t>
      </w:r>
      <w:r>
        <w:t>l,</w:t>
      </w:r>
      <w:r>
        <w:rPr>
          <w:spacing w:val="5"/>
        </w:rPr>
        <w:t xml:space="preserve"> </w:t>
      </w:r>
      <w:r>
        <w:t>reg</w:t>
      </w:r>
      <w:r>
        <w:rPr>
          <w:spacing w:val="-1"/>
        </w:rPr>
        <w:t>io</w:t>
      </w:r>
      <w:r>
        <w:t>n</w:t>
      </w:r>
      <w:r>
        <w:rPr>
          <w:spacing w:val="-1"/>
        </w:rPr>
        <w:t>a</w:t>
      </w:r>
      <w:r>
        <w:t>l</w:t>
      </w:r>
      <w:r>
        <w:rPr>
          <w:spacing w:val="6"/>
        </w:rPr>
        <w:t xml:space="preserve"> </w:t>
      </w:r>
      <w:r>
        <w:rPr>
          <w:spacing w:val="-1"/>
        </w:rPr>
        <w:t>o</w:t>
      </w:r>
      <w:r>
        <w:t>r</w:t>
      </w:r>
      <w:r>
        <w:rPr>
          <w:spacing w:val="6"/>
        </w:rPr>
        <w:t xml:space="preserve"> </w:t>
      </w:r>
      <w:r>
        <w:t>lo</w:t>
      </w:r>
      <w:r>
        <w:rPr>
          <w:spacing w:val="-1"/>
        </w:rPr>
        <w:t>c</w:t>
      </w:r>
      <w:r>
        <w:rPr>
          <w:spacing w:val="-2"/>
        </w:rPr>
        <w:t>a</w:t>
      </w:r>
      <w:r>
        <w:t xml:space="preserve">l </w:t>
      </w:r>
      <w:r>
        <w:rPr>
          <w:spacing w:val="-1"/>
        </w:rPr>
        <w:t>p</w:t>
      </w:r>
      <w:r>
        <w:rPr>
          <w:spacing w:val="1"/>
        </w:rPr>
        <w:t>l</w:t>
      </w:r>
      <w:r>
        <w:rPr>
          <w:spacing w:val="-2"/>
        </w:rPr>
        <w:t>a</w:t>
      </w:r>
      <w:r>
        <w:rPr>
          <w:spacing w:val="1"/>
        </w:rPr>
        <w:t>c</w:t>
      </w:r>
      <w:r>
        <w:t>e</w:t>
      </w:r>
      <w:r>
        <w:rPr>
          <w:spacing w:val="-2"/>
        </w:rPr>
        <w:t xml:space="preserve"> </w:t>
      </w:r>
      <w:r>
        <w:rPr>
          <w:spacing w:val="2"/>
        </w:rPr>
        <w:t>n</w:t>
      </w:r>
      <w:r>
        <w:rPr>
          <w:spacing w:val="-1"/>
        </w:rPr>
        <w:t>a</w:t>
      </w:r>
      <w:r>
        <w:t>me</w:t>
      </w:r>
    </w:p>
    <w:p w14:paraId="5B8C27F8" w14:textId="77777777" w:rsidR="00D41C24" w:rsidRDefault="00D41C24" w:rsidP="001C56C8">
      <w:pPr>
        <w:pStyle w:val="Bullet1G"/>
      </w:pPr>
      <w:r>
        <w:rPr>
          <w:spacing w:val="-1"/>
        </w:rPr>
        <w:t>I</w:t>
      </w:r>
      <w:r>
        <w:t>n</w:t>
      </w:r>
      <w:r>
        <w:rPr>
          <w:spacing w:val="20"/>
        </w:rPr>
        <w:t xml:space="preserve"> </w:t>
      </w:r>
      <w:r>
        <w:rPr>
          <w:spacing w:val="-1"/>
        </w:rPr>
        <w:t>t</w:t>
      </w:r>
      <w:r>
        <w:t>he</w:t>
      </w:r>
      <w:r>
        <w:rPr>
          <w:spacing w:val="18"/>
        </w:rPr>
        <w:t xml:space="preserve"> </w:t>
      </w:r>
      <w:r>
        <w:rPr>
          <w:spacing w:val="1"/>
        </w:rPr>
        <w:t>c</w:t>
      </w:r>
      <w:r>
        <w:rPr>
          <w:spacing w:val="-2"/>
        </w:rPr>
        <w:t>a</w:t>
      </w:r>
      <w:r>
        <w:rPr>
          <w:spacing w:val="2"/>
        </w:rPr>
        <w:t>s</w:t>
      </w:r>
      <w:r>
        <w:t>e</w:t>
      </w:r>
      <w:r>
        <w:rPr>
          <w:spacing w:val="18"/>
        </w:rPr>
        <w:t xml:space="preserve"> </w:t>
      </w:r>
      <w:r>
        <w:t>of</w:t>
      </w:r>
      <w:r>
        <w:rPr>
          <w:spacing w:val="20"/>
        </w:rPr>
        <w:t xml:space="preserve"> </w:t>
      </w:r>
      <w:r>
        <w:t>a</w:t>
      </w:r>
      <w:r>
        <w:rPr>
          <w:spacing w:val="18"/>
        </w:rPr>
        <w:t xml:space="preserve"> </w:t>
      </w:r>
      <w:r>
        <w:rPr>
          <w:spacing w:val="-2"/>
        </w:rPr>
        <w:t>m</w:t>
      </w:r>
      <w:r>
        <w:t>ix</w:t>
      </w:r>
      <w:r>
        <w:rPr>
          <w:spacing w:val="1"/>
        </w:rPr>
        <w:t>t</w:t>
      </w:r>
      <w:r>
        <w:rPr>
          <w:spacing w:val="-1"/>
        </w:rPr>
        <w:t>u</w:t>
      </w:r>
      <w:r>
        <w:t>re</w:t>
      </w:r>
      <w:r>
        <w:rPr>
          <w:spacing w:val="17"/>
        </w:rPr>
        <w:t xml:space="preserve"> </w:t>
      </w:r>
      <w:r>
        <w:rPr>
          <w:spacing w:val="1"/>
        </w:rPr>
        <w:t>o</w:t>
      </w:r>
      <w:r>
        <w:t>f</w:t>
      </w:r>
      <w:r>
        <w:rPr>
          <w:spacing w:val="20"/>
        </w:rPr>
        <w:t xml:space="preserve"> </w:t>
      </w:r>
      <w:r>
        <w:t>m</w:t>
      </w:r>
      <w:r>
        <w:rPr>
          <w:spacing w:val="-2"/>
        </w:rPr>
        <w:t>a</w:t>
      </w:r>
      <w:r>
        <w:t>nd</w:t>
      </w:r>
      <w:r>
        <w:rPr>
          <w:spacing w:val="-1"/>
        </w:rPr>
        <w:t>a</w:t>
      </w:r>
      <w:r>
        <w:t>rins</w:t>
      </w:r>
      <w:r>
        <w:rPr>
          <w:spacing w:val="18"/>
        </w:rPr>
        <w:t xml:space="preserve"> </w:t>
      </w:r>
      <w:del w:id="251" w:author="Stephen Hatem" w:date="2019-05-14T13:59:00Z">
        <w:r w:rsidDel="00666413">
          <w:delText>(</w:delText>
        </w:r>
        <w:r w:rsidDel="00666413">
          <w:rPr>
            <w:spacing w:val="-1"/>
          </w:rPr>
          <w:delText>e</w:delText>
        </w:r>
        <w:r w:rsidDel="00666413">
          <w:rPr>
            <w:spacing w:val="1"/>
          </w:rPr>
          <w:delText>a</w:delText>
        </w:r>
        <w:r w:rsidDel="00666413">
          <w:delText>sy</w:delText>
        </w:r>
        <w:r w:rsidDel="00666413">
          <w:rPr>
            <w:spacing w:val="17"/>
          </w:rPr>
          <w:delText xml:space="preserve"> </w:delText>
        </w:r>
        <w:r w:rsidDel="00666413">
          <w:rPr>
            <w:spacing w:val="1"/>
          </w:rPr>
          <w:delText>p</w:delText>
        </w:r>
        <w:r w:rsidDel="00666413">
          <w:delText>e</w:delText>
        </w:r>
        <w:r w:rsidDel="00666413">
          <w:rPr>
            <w:spacing w:val="-2"/>
          </w:rPr>
          <w:delText>e</w:delText>
        </w:r>
        <w:r w:rsidDel="00666413">
          <w:rPr>
            <w:spacing w:val="1"/>
          </w:rPr>
          <w:delText>l</w:delText>
        </w:r>
        <w:r w:rsidDel="00666413">
          <w:rPr>
            <w:spacing w:val="-1"/>
          </w:rPr>
          <w:delText>e</w:delText>
        </w:r>
        <w:r w:rsidDel="00666413">
          <w:delText>rs)</w:delText>
        </w:r>
      </w:del>
      <w:r>
        <w:rPr>
          <w:spacing w:val="18"/>
        </w:rPr>
        <w:t xml:space="preserve"> </w:t>
      </w:r>
      <w:r>
        <w:t>of</w:t>
      </w:r>
      <w:r>
        <w:rPr>
          <w:spacing w:val="18"/>
        </w:rPr>
        <w:t xml:space="preserve"> </w:t>
      </w:r>
      <w:r>
        <w:rPr>
          <w:spacing w:val="1"/>
        </w:rPr>
        <w:t>d</w:t>
      </w:r>
      <w:r>
        <w:t>i</w:t>
      </w:r>
      <w:r>
        <w:rPr>
          <w:spacing w:val="-1"/>
        </w:rPr>
        <w:t>s</w:t>
      </w:r>
      <w:r>
        <w:t>t</w:t>
      </w:r>
      <w:r>
        <w:rPr>
          <w:spacing w:val="-1"/>
        </w:rPr>
        <w:t>i</w:t>
      </w:r>
      <w:r>
        <w:t>n</w:t>
      </w:r>
      <w:r>
        <w:rPr>
          <w:spacing w:val="-1"/>
        </w:rPr>
        <w:t>c</w:t>
      </w:r>
      <w:r>
        <w:t>tly</w:t>
      </w:r>
      <w:r>
        <w:rPr>
          <w:spacing w:val="18"/>
        </w:rPr>
        <w:t xml:space="preserve"> </w:t>
      </w:r>
      <w:r>
        <w:rPr>
          <w:spacing w:val="1"/>
        </w:rPr>
        <w:t>d</w:t>
      </w:r>
      <w:r>
        <w:rPr>
          <w:spacing w:val="-1"/>
        </w:rPr>
        <w:t>i</w:t>
      </w:r>
      <w:r>
        <w:t>ff</w:t>
      </w:r>
      <w:r>
        <w:rPr>
          <w:spacing w:val="-1"/>
        </w:rPr>
        <w:t>e</w:t>
      </w:r>
      <w:r>
        <w:t>r</w:t>
      </w:r>
      <w:r>
        <w:rPr>
          <w:spacing w:val="-1"/>
        </w:rPr>
        <w:t>en</w:t>
      </w:r>
      <w:r>
        <w:t>t</w:t>
      </w:r>
      <w:r>
        <w:rPr>
          <w:spacing w:val="20"/>
        </w:rPr>
        <w:t xml:space="preserve"> </w:t>
      </w:r>
      <w:r>
        <w:t>sp</w:t>
      </w:r>
      <w:r>
        <w:rPr>
          <w:spacing w:val="-2"/>
        </w:rPr>
        <w:t>e</w:t>
      </w:r>
      <w:r>
        <w:rPr>
          <w:spacing w:val="-1"/>
        </w:rPr>
        <w:t>c</w:t>
      </w:r>
      <w:r>
        <w:t>i</w:t>
      </w:r>
      <w:r>
        <w:rPr>
          <w:spacing w:val="-1"/>
        </w:rPr>
        <w:t>e</w:t>
      </w:r>
      <w:r>
        <w:t>s</w:t>
      </w:r>
      <w:r>
        <w:rPr>
          <w:spacing w:val="19"/>
        </w:rPr>
        <w:t xml:space="preserve"> </w:t>
      </w:r>
      <w:r>
        <w:rPr>
          <w:spacing w:val="1"/>
        </w:rPr>
        <w:t>o</w:t>
      </w:r>
      <w:r>
        <w:t xml:space="preserve">f </w:t>
      </w:r>
      <w:r>
        <w:rPr>
          <w:spacing w:val="-1"/>
        </w:rPr>
        <w:t>d</w:t>
      </w:r>
      <w:r>
        <w:t>iff</w:t>
      </w:r>
      <w:r>
        <w:rPr>
          <w:spacing w:val="-1"/>
        </w:rPr>
        <w:t>ere</w:t>
      </w:r>
      <w:r>
        <w:t>nt</w:t>
      </w:r>
      <w:r>
        <w:rPr>
          <w:spacing w:val="-2"/>
        </w:rPr>
        <w:t xml:space="preserve"> </w:t>
      </w:r>
      <w:r>
        <w:rPr>
          <w:spacing w:val="1"/>
        </w:rPr>
        <w:t>o</w:t>
      </w:r>
      <w:r>
        <w:rPr>
          <w:spacing w:val="-1"/>
        </w:rPr>
        <w:t>ri</w:t>
      </w:r>
      <w:r>
        <w:t>gi</w:t>
      </w:r>
      <w:r>
        <w:rPr>
          <w:spacing w:val="-1"/>
        </w:rPr>
        <w:t>n</w:t>
      </w:r>
      <w:r>
        <w:t>s,</w:t>
      </w:r>
      <w:r>
        <w:rPr>
          <w:spacing w:val="-3"/>
        </w:rPr>
        <w:t xml:space="preserve"> </w:t>
      </w:r>
      <w:r>
        <w:t>the</w:t>
      </w:r>
      <w:r>
        <w:rPr>
          <w:spacing w:val="-3"/>
        </w:rPr>
        <w:t xml:space="preserve"> </w:t>
      </w:r>
      <w:r>
        <w:t>in</w:t>
      </w:r>
      <w:r>
        <w:rPr>
          <w:spacing w:val="-1"/>
        </w:rPr>
        <w:t>d</w:t>
      </w:r>
      <w:r>
        <w:t>i</w:t>
      </w:r>
      <w:r>
        <w:rPr>
          <w:spacing w:val="-1"/>
        </w:rPr>
        <w:t>ca</w:t>
      </w:r>
      <w:r>
        <w:t>ti</w:t>
      </w:r>
      <w:r>
        <w:rPr>
          <w:spacing w:val="-1"/>
        </w:rPr>
        <w:t>o</w:t>
      </w:r>
      <w:r>
        <w:t>n</w:t>
      </w:r>
      <w:r>
        <w:rPr>
          <w:spacing w:val="-2"/>
        </w:rPr>
        <w:t xml:space="preserve"> </w:t>
      </w:r>
      <w:r>
        <w:rPr>
          <w:spacing w:val="-1"/>
        </w:rPr>
        <w:t>o</w:t>
      </w:r>
      <w:r>
        <w:t>f</w:t>
      </w:r>
      <w:r>
        <w:rPr>
          <w:spacing w:val="-1"/>
        </w:rPr>
        <w:t xml:space="preserve"> e</w:t>
      </w:r>
      <w:r>
        <w:t>a</w:t>
      </w:r>
      <w:r>
        <w:rPr>
          <w:spacing w:val="-2"/>
        </w:rPr>
        <w:t>c</w:t>
      </w:r>
      <w:r>
        <w:t>h</w:t>
      </w:r>
      <w:r>
        <w:rPr>
          <w:spacing w:val="-2"/>
        </w:rPr>
        <w:t xml:space="preserve"> </w:t>
      </w:r>
      <w:r>
        <w:rPr>
          <w:spacing w:val="-1"/>
        </w:rPr>
        <w:t>c</w:t>
      </w:r>
      <w:r>
        <w:t>ou</w:t>
      </w:r>
      <w:r>
        <w:rPr>
          <w:spacing w:val="-1"/>
        </w:rPr>
        <w:t>n</w:t>
      </w:r>
      <w:r>
        <w:t>t</w:t>
      </w:r>
      <w:r>
        <w:rPr>
          <w:spacing w:val="-1"/>
        </w:rPr>
        <w:t>r</w:t>
      </w:r>
      <w:r>
        <w:t>y</w:t>
      </w:r>
      <w:r>
        <w:rPr>
          <w:spacing w:val="-2"/>
        </w:rPr>
        <w:t xml:space="preserve"> </w:t>
      </w:r>
      <w:r>
        <w:t>of</w:t>
      </w:r>
      <w:r>
        <w:rPr>
          <w:spacing w:val="-3"/>
        </w:rPr>
        <w:t xml:space="preserve"> </w:t>
      </w:r>
      <w:r>
        <w:rPr>
          <w:spacing w:val="1"/>
        </w:rPr>
        <w:t>o</w:t>
      </w:r>
      <w:r>
        <w:rPr>
          <w:spacing w:val="-1"/>
        </w:rPr>
        <w:t>r</w:t>
      </w:r>
      <w:r>
        <w:rPr>
          <w:spacing w:val="1"/>
        </w:rPr>
        <w:t>i</w:t>
      </w:r>
      <w:r>
        <w:rPr>
          <w:spacing w:val="-1"/>
        </w:rPr>
        <w:t>gi</w:t>
      </w:r>
      <w:r>
        <w:t>n</w:t>
      </w:r>
      <w:r>
        <w:rPr>
          <w:spacing w:val="-2"/>
        </w:rPr>
        <w:t xml:space="preserve"> </w:t>
      </w:r>
      <w:r>
        <w:t>sh</w:t>
      </w:r>
      <w:r>
        <w:rPr>
          <w:spacing w:val="-2"/>
        </w:rPr>
        <w:t>a</w:t>
      </w:r>
      <w:r>
        <w:t>ll</w:t>
      </w:r>
      <w:r>
        <w:rPr>
          <w:spacing w:val="-2"/>
        </w:rPr>
        <w:t xml:space="preserve"> </w:t>
      </w:r>
      <w:r>
        <w:rPr>
          <w:spacing w:val="-1"/>
        </w:rPr>
        <w:t>ap</w:t>
      </w:r>
      <w:r>
        <w:t>p</w:t>
      </w:r>
      <w:r>
        <w:rPr>
          <w:spacing w:val="-1"/>
        </w:rPr>
        <w:t>ea</w:t>
      </w:r>
      <w:r>
        <w:t>r</w:t>
      </w:r>
      <w:r>
        <w:rPr>
          <w:spacing w:val="-2"/>
        </w:rPr>
        <w:t xml:space="preserve"> </w:t>
      </w:r>
      <w:r>
        <w:rPr>
          <w:spacing w:val="1"/>
        </w:rPr>
        <w:t>n</w:t>
      </w:r>
      <w:r>
        <w:rPr>
          <w:spacing w:val="-2"/>
        </w:rPr>
        <w:t>e</w:t>
      </w:r>
      <w:r>
        <w:rPr>
          <w:spacing w:val="1"/>
        </w:rPr>
        <w:t>x</w:t>
      </w:r>
      <w:r>
        <w:t>t</w:t>
      </w:r>
      <w:r>
        <w:rPr>
          <w:spacing w:val="-1"/>
        </w:rPr>
        <w:t xml:space="preserve"> </w:t>
      </w:r>
      <w:r>
        <w:t>to</w:t>
      </w:r>
      <w:r>
        <w:rPr>
          <w:spacing w:val="-2"/>
        </w:rPr>
        <w:t xml:space="preserve"> </w:t>
      </w:r>
      <w:r>
        <w:rPr>
          <w:spacing w:val="-1"/>
        </w:rPr>
        <w:t>t</w:t>
      </w:r>
      <w:r>
        <w:t>he</w:t>
      </w:r>
      <w:r>
        <w:rPr>
          <w:spacing w:val="-3"/>
        </w:rPr>
        <w:t xml:space="preserve"> </w:t>
      </w:r>
      <w:r>
        <w:rPr>
          <w:spacing w:val="1"/>
        </w:rPr>
        <w:t>n</w:t>
      </w:r>
      <w:r>
        <w:t>a</w:t>
      </w:r>
      <w:r>
        <w:rPr>
          <w:spacing w:val="-2"/>
        </w:rPr>
        <w:t>m</w:t>
      </w:r>
      <w:r>
        <w:t>e</w:t>
      </w:r>
      <w:r>
        <w:rPr>
          <w:spacing w:val="-2"/>
        </w:rPr>
        <w:t xml:space="preserve"> </w:t>
      </w:r>
      <w:r>
        <w:t>of t</w:t>
      </w:r>
      <w:r>
        <w:rPr>
          <w:spacing w:val="1"/>
        </w:rPr>
        <w:t>h</w:t>
      </w:r>
      <w:r>
        <w:t>e</w:t>
      </w:r>
      <w:r>
        <w:rPr>
          <w:spacing w:val="-2"/>
        </w:rPr>
        <w:t xml:space="preserve"> </w:t>
      </w:r>
      <w:r>
        <w:t>s</w:t>
      </w:r>
      <w:r>
        <w:rPr>
          <w:spacing w:val="1"/>
        </w:rPr>
        <w:t>p</w:t>
      </w:r>
      <w:r>
        <w:rPr>
          <w:spacing w:val="-2"/>
        </w:rPr>
        <w:t>e</w:t>
      </w:r>
      <w:r>
        <w:rPr>
          <w:spacing w:val="-1"/>
        </w:rPr>
        <w:t>c</w:t>
      </w:r>
      <w:r>
        <w:rPr>
          <w:spacing w:val="1"/>
        </w:rPr>
        <w:t>i</w:t>
      </w:r>
      <w:r>
        <w:rPr>
          <w:spacing w:val="-1"/>
        </w:rPr>
        <w:t>e</w:t>
      </w:r>
      <w:r>
        <w:t xml:space="preserve">s </w:t>
      </w:r>
      <w:r>
        <w:rPr>
          <w:spacing w:val="-1"/>
        </w:rPr>
        <w:t>c</w:t>
      </w:r>
      <w:r>
        <w:rPr>
          <w:spacing w:val="1"/>
        </w:rPr>
        <w:t>o</w:t>
      </w:r>
      <w:r>
        <w:rPr>
          <w:spacing w:val="-1"/>
        </w:rPr>
        <w:t>n</w:t>
      </w:r>
      <w:r>
        <w:rPr>
          <w:spacing w:val="1"/>
        </w:rPr>
        <w:t>c</w:t>
      </w:r>
      <w:r>
        <w:rPr>
          <w:spacing w:val="-1"/>
        </w:rPr>
        <w:t>er</w:t>
      </w:r>
      <w:r>
        <w:rPr>
          <w:spacing w:val="1"/>
        </w:rPr>
        <w:t>n</w:t>
      </w:r>
      <w:r>
        <w:rPr>
          <w:spacing w:val="-1"/>
        </w:rPr>
        <w:t>e</w:t>
      </w:r>
      <w:r>
        <w:rPr>
          <w:spacing w:val="1"/>
        </w:rPr>
        <w:t>d</w:t>
      </w:r>
      <w:r>
        <w:t>.</w:t>
      </w:r>
    </w:p>
    <w:p w14:paraId="2AE62EEF" w14:textId="77777777" w:rsidR="00D41C24" w:rsidRDefault="00D41C24" w:rsidP="00D41C24">
      <w:pPr>
        <w:pStyle w:val="H1G"/>
      </w:pPr>
      <w:r>
        <w:tab/>
        <w:t>D.</w:t>
      </w:r>
      <w:r>
        <w:tab/>
        <w:t>Comme</w:t>
      </w:r>
      <w:r>
        <w:rPr>
          <w:spacing w:val="-1"/>
        </w:rPr>
        <w:t>rc</w:t>
      </w:r>
      <w:r>
        <w:t>i</w:t>
      </w:r>
      <w:r>
        <w:rPr>
          <w:spacing w:val="-1"/>
        </w:rPr>
        <w:t>a</w:t>
      </w:r>
      <w:r>
        <w:t>l</w:t>
      </w:r>
      <w:r>
        <w:rPr>
          <w:spacing w:val="-8"/>
        </w:rPr>
        <w:t xml:space="preserve"> </w:t>
      </w:r>
      <w:r>
        <w:rPr>
          <w:spacing w:val="-2"/>
        </w:rPr>
        <w:t>s</w:t>
      </w:r>
      <w:r>
        <w:t>pec</w:t>
      </w:r>
      <w:r>
        <w:rPr>
          <w:spacing w:val="-1"/>
        </w:rPr>
        <w:t>i</w:t>
      </w:r>
      <w:r>
        <w:t>fic</w:t>
      </w:r>
      <w:r>
        <w:rPr>
          <w:spacing w:val="-1"/>
        </w:rPr>
        <w:t>a</w:t>
      </w:r>
      <w:r>
        <w:t>t</w:t>
      </w:r>
      <w:r>
        <w:rPr>
          <w:spacing w:val="-1"/>
        </w:rPr>
        <w:t>i</w:t>
      </w:r>
      <w:r>
        <w:t>ons</w:t>
      </w:r>
    </w:p>
    <w:p w14:paraId="5BA3587F" w14:textId="77777777" w:rsidR="00D41C24" w:rsidRDefault="00D41C24" w:rsidP="001C56C8">
      <w:pPr>
        <w:pStyle w:val="Bullet1G"/>
      </w:pPr>
      <w:r>
        <w:t>Class</w:t>
      </w:r>
    </w:p>
    <w:p w14:paraId="2486D987" w14:textId="77777777" w:rsidR="00D41C24" w:rsidRPr="00FD124D" w:rsidRDefault="00D41C24" w:rsidP="00FD124D">
      <w:pPr>
        <w:pStyle w:val="Bullet2G"/>
      </w:pPr>
      <w:r w:rsidRPr="00FD124D">
        <w:t>Size expressed as:</w:t>
      </w:r>
    </w:p>
    <w:p w14:paraId="6453DE44" w14:textId="77777777" w:rsidR="00D41C24" w:rsidRPr="00FD124D" w:rsidRDefault="00D41C24" w:rsidP="00FD124D">
      <w:pPr>
        <w:pStyle w:val="Bullet2G"/>
      </w:pPr>
      <w:r w:rsidRPr="00FD124D">
        <w:t>Minimum and maximum size (in mm) or</w:t>
      </w:r>
    </w:p>
    <w:p w14:paraId="0082C8D3" w14:textId="77777777" w:rsidR="00D41C24" w:rsidRPr="00FD124D" w:rsidRDefault="00D41C24" w:rsidP="00FD124D">
      <w:pPr>
        <w:pStyle w:val="Bullet2G"/>
      </w:pPr>
      <w:r w:rsidRPr="00FD124D">
        <w:t>Size code(s) optionally followed by a minimum and maximum size or</w:t>
      </w:r>
    </w:p>
    <w:p w14:paraId="345EEC44" w14:textId="77777777" w:rsidR="00D41C24" w:rsidRPr="001E5F1D" w:rsidRDefault="00D41C24" w:rsidP="00FD124D">
      <w:pPr>
        <w:pStyle w:val="Bullet2G"/>
      </w:pPr>
      <w:r w:rsidRPr="00FD124D">
        <w:t>Count</w:t>
      </w:r>
    </w:p>
    <w:p w14:paraId="389ACD96" w14:textId="77777777" w:rsidR="00D41C24" w:rsidRDefault="00D41C24" w:rsidP="001C56C8">
      <w:pPr>
        <w:pStyle w:val="Bullet1G"/>
      </w:pPr>
      <w:r>
        <w:rPr>
          <w:spacing w:val="-1"/>
        </w:rPr>
        <w:lastRenderedPageBreak/>
        <w:t>P</w:t>
      </w:r>
      <w:r>
        <w:rPr>
          <w:spacing w:val="1"/>
        </w:rPr>
        <w:t>o</w:t>
      </w:r>
      <w:r>
        <w:rPr>
          <w:spacing w:val="-1"/>
        </w:rPr>
        <w:t>s</w:t>
      </w:r>
      <w:r>
        <w:t>t</w:t>
      </w:r>
      <w:r>
        <w:rPr>
          <w:spacing w:val="-1"/>
        </w:rPr>
        <w:t>-</w:t>
      </w:r>
      <w:r w:rsidR="00FD124D">
        <w:rPr>
          <w:spacing w:val="1"/>
        </w:rPr>
        <w:t>h</w:t>
      </w:r>
      <w:r w:rsidR="00FD124D">
        <w:rPr>
          <w:spacing w:val="-1"/>
        </w:rPr>
        <w:t>a</w:t>
      </w:r>
      <w:r w:rsidR="00FD124D">
        <w:t>rv</w:t>
      </w:r>
      <w:r w:rsidR="00FD124D">
        <w:rPr>
          <w:spacing w:val="-1"/>
        </w:rPr>
        <w:t>es</w:t>
      </w:r>
      <w:r w:rsidR="00FD124D">
        <w:t>t treatment</w:t>
      </w:r>
      <w:r>
        <w:rPr>
          <w:spacing w:val="37"/>
        </w:rPr>
        <w:t xml:space="preserve"> </w:t>
      </w:r>
      <w:r>
        <w:t>(o</w:t>
      </w:r>
      <w:r>
        <w:rPr>
          <w:spacing w:val="-1"/>
        </w:rPr>
        <w:t>p</w:t>
      </w:r>
      <w:r>
        <w:t>t</w:t>
      </w:r>
      <w:r>
        <w:rPr>
          <w:spacing w:val="-1"/>
        </w:rPr>
        <w:t>i</w:t>
      </w:r>
      <w:r>
        <w:t>on</w:t>
      </w:r>
      <w:r>
        <w:rPr>
          <w:spacing w:val="-2"/>
        </w:rPr>
        <w:t>a</w:t>
      </w:r>
      <w:r>
        <w:t>l,</w:t>
      </w:r>
      <w:r>
        <w:rPr>
          <w:spacing w:val="37"/>
        </w:rPr>
        <w:t xml:space="preserve"> </w:t>
      </w:r>
      <w:r>
        <w:rPr>
          <w:spacing w:val="-1"/>
        </w:rPr>
        <w:t>ba</w:t>
      </w:r>
      <w:r>
        <w:rPr>
          <w:spacing w:val="2"/>
        </w:rPr>
        <w:t>s</w:t>
      </w:r>
      <w:r>
        <w:rPr>
          <w:spacing w:val="-2"/>
        </w:rPr>
        <w:t>e</w:t>
      </w:r>
      <w:r>
        <w:t>d on</w:t>
      </w:r>
      <w:r>
        <w:rPr>
          <w:spacing w:val="37"/>
        </w:rPr>
        <w:t xml:space="preserve"> </w:t>
      </w:r>
      <w:r>
        <w:t>the</w:t>
      </w:r>
      <w:r>
        <w:rPr>
          <w:spacing w:val="36"/>
        </w:rPr>
        <w:t xml:space="preserve"> </w:t>
      </w:r>
      <w:r>
        <w:rPr>
          <w:spacing w:val="2"/>
        </w:rPr>
        <w:t>n</w:t>
      </w:r>
      <w:r>
        <w:rPr>
          <w:spacing w:val="-1"/>
        </w:rPr>
        <w:t>a</w:t>
      </w:r>
      <w:r>
        <w:t>ti</w:t>
      </w:r>
      <w:r>
        <w:rPr>
          <w:spacing w:val="-1"/>
        </w:rPr>
        <w:t>o</w:t>
      </w:r>
      <w:r>
        <w:t>n</w:t>
      </w:r>
      <w:r>
        <w:rPr>
          <w:spacing w:val="-1"/>
        </w:rPr>
        <w:t>a</w:t>
      </w:r>
      <w:r>
        <w:t>l</w:t>
      </w:r>
      <w:r>
        <w:rPr>
          <w:spacing w:val="37"/>
        </w:rPr>
        <w:t xml:space="preserve"> </w:t>
      </w:r>
      <w:r>
        <w:rPr>
          <w:spacing w:val="1"/>
        </w:rPr>
        <w:t>l</w:t>
      </w:r>
      <w:r>
        <w:rPr>
          <w:spacing w:val="-2"/>
        </w:rPr>
        <w:t>e</w:t>
      </w:r>
      <w:r>
        <w:t>gi</w:t>
      </w:r>
      <w:r>
        <w:rPr>
          <w:spacing w:val="-1"/>
        </w:rPr>
        <w:t>s</w:t>
      </w:r>
      <w:r>
        <w:rPr>
          <w:spacing w:val="1"/>
        </w:rPr>
        <w:t>l</w:t>
      </w:r>
      <w:r>
        <w:rPr>
          <w:spacing w:val="-2"/>
        </w:rPr>
        <w:t>a</w:t>
      </w:r>
      <w:r>
        <w:rPr>
          <w:spacing w:val="2"/>
        </w:rPr>
        <w:t>t</w:t>
      </w:r>
      <w:r>
        <w:rPr>
          <w:spacing w:val="-1"/>
        </w:rPr>
        <w:t>io</w:t>
      </w:r>
      <w:r>
        <w:t xml:space="preserve">n </w:t>
      </w:r>
      <w:r>
        <w:rPr>
          <w:spacing w:val="-1"/>
        </w:rPr>
        <w:t>o</w:t>
      </w:r>
      <w:r>
        <w:t>f the</w:t>
      </w:r>
      <w:r>
        <w:rPr>
          <w:spacing w:val="36"/>
        </w:rPr>
        <w:t xml:space="preserve"> </w:t>
      </w:r>
      <w:r>
        <w:t>i</w:t>
      </w:r>
      <w:r>
        <w:rPr>
          <w:spacing w:val="-2"/>
        </w:rPr>
        <w:t>m</w:t>
      </w:r>
      <w:r>
        <w:t>port</w:t>
      </w:r>
      <w:r>
        <w:rPr>
          <w:spacing w:val="-1"/>
        </w:rPr>
        <w:t>i</w:t>
      </w:r>
      <w:r>
        <w:t xml:space="preserve">ng </w:t>
      </w:r>
      <w:r>
        <w:rPr>
          <w:spacing w:val="-2"/>
        </w:rPr>
        <w:t>c</w:t>
      </w:r>
      <w:r>
        <w:t>ou</w:t>
      </w:r>
      <w:r>
        <w:rPr>
          <w:spacing w:val="-1"/>
        </w:rPr>
        <w:t>n</w:t>
      </w:r>
      <w:r>
        <w:t>try).</w:t>
      </w:r>
    </w:p>
    <w:p w14:paraId="25CDD384" w14:textId="77777777" w:rsidR="00D41C24" w:rsidRDefault="00D41C24" w:rsidP="00D41C24">
      <w:pPr>
        <w:pStyle w:val="H1G"/>
      </w:pPr>
      <w:r>
        <w:tab/>
        <w:t>E.</w:t>
      </w:r>
      <w:r>
        <w:tab/>
      </w:r>
      <w:r>
        <w:rPr>
          <w:spacing w:val="1"/>
        </w:rPr>
        <w:t>O</w:t>
      </w:r>
      <w:r>
        <w:t>f</w:t>
      </w:r>
      <w:r>
        <w:rPr>
          <w:spacing w:val="-1"/>
        </w:rPr>
        <w:t>f</w:t>
      </w:r>
      <w:r>
        <w:t>i</w:t>
      </w:r>
      <w:r>
        <w:rPr>
          <w:spacing w:val="1"/>
        </w:rPr>
        <w:t>c</w:t>
      </w:r>
      <w:r>
        <w:t>i</w:t>
      </w:r>
      <w:r>
        <w:rPr>
          <w:spacing w:val="-1"/>
        </w:rPr>
        <w:t>a</w:t>
      </w:r>
      <w:r>
        <w:t>l</w:t>
      </w:r>
      <w:r>
        <w:rPr>
          <w:spacing w:val="-5"/>
        </w:rPr>
        <w:t xml:space="preserve"> </w:t>
      </w:r>
      <w:r>
        <w:rPr>
          <w:spacing w:val="-1"/>
        </w:rPr>
        <w:t>c</w:t>
      </w:r>
      <w:r>
        <w:t>ont</w:t>
      </w:r>
      <w:r>
        <w:rPr>
          <w:spacing w:val="1"/>
        </w:rPr>
        <w:t>r</w:t>
      </w:r>
      <w:r>
        <w:rPr>
          <w:spacing w:val="-1"/>
        </w:rPr>
        <w:t>o</w:t>
      </w:r>
      <w:r>
        <w:t>l</w:t>
      </w:r>
      <w:r>
        <w:rPr>
          <w:spacing w:val="-4"/>
        </w:rPr>
        <w:t xml:space="preserve"> </w:t>
      </w:r>
      <w:r>
        <w:t>m</w:t>
      </w:r>
      <w:r>
        <w:rPr>
          <w:spacing w:val="-1"/>
        </w:rPr>
        <w:t>a</w:t>
      </w:r>
      <w:r>
        <w:rPr>
          <w:spacing w:val="1"/>
        </w:rPr>
        <w:t>r</w:t>
      </w:r>
      <w:r>
        <w:t>k</w:t>
      </w:r>
      <w:r>
        <w:rPr>
          <w:spacing w:val="-6"/>
        </w:rPr>
        <w:t xml:space="preserve"> </w:t>
      </w:r>
      <w:r>
        <w:t>(o</w:t>
      </w:r>
      <w:r>
        <w:rPr>
          <w:spacing w:val="-1"/>
        </w:rPr>
        <w:t>p</w:t>
      </w:r>
      <w:r>
        <w:t>tio</w:t>
      </w:r>
      <w:r>
        <w:rPr>
          <w:spacing w:val="-1"/>
        </w:rPr>
        <w:t>n</w:t>
      </w:r>
      <w:r>
        <w:t>al)</w:t>
      </w:r>
    </w:p>
    <w:p w14:paraId="64382CD8" w14:textId="77777777" w:rsidR="00D41C24" w:rsidRDefault="00D41C24" w:rsidP="001C56C8">
      <w:pPr>
        <w:pStyle w:val="SingleTxtG"/>
      </w:pPr>
    </w:p>
    <w:p w14:paraId="5A1D35A8" w14:textId="77777777" w:rsidR="00D41C24" w:rsidRDefault="00D41C24" w:rsidP="00D41C24">
      <w:pPr>
        <w:pStyle w:val="HChG"/>
      </w:pPr>
      <w:r>
        <w:tab/>
      </w:r>
      <w:r>
        <w:tab/>
        <w:t>Ora</w:t>
      </w:r>
      <w:r>
        <w:rPr>
          <w:spacing w:val="-1"/>
        </w:rPr>
        <w:t>n</w:t>
      </w:r>
      <w:r>
        <w:t>g</w:t>
      </w:r>
      <w:r>
        <w:rPr>
          <w:spacing w:val="-1"/>
        </w:rPr>
        <w:t>e</w:t>
      </w:r>
      <w:r>
        <w:t>s</w:t>
      </w:r>
    </w:p>
    <w:p w14:paraId="2DA04A0B" w14:textId="77777777" w:rsidR="00D41C24" w:rsidRDefault="00D41C24" w:rsidP="00D41C24">
      <w:pPr>
        <w:pStyle w:val="HChG"/>
      </w:pPr>
      <w:r>
        <w:tab/>
        <w:t>I.</w:t>
      </w:r>
      <w:r>
        <w:tab/>
        <w:t>De</w:t>
      </w:r>
      <w:r>
        <w:rPr>
          <w:spacing w:val="-1"/>
        </w:rPr>
        <w:t>f</w:t>
      </w:r>
      <w:r>
        <w:rPr>
          <w:spacing w:val="1"/>
        </w:rPr>
        <w:t>i</w:t>
      </w:r>
      <w:r>
        <w:t>nition</w:t>
      </w:r>
      <w:r>
        <w:rPr>
          <w:spacing w:val="-8"/>
        </w:rPr>
        <w:t xml:space="preserve"> </w:t>
      </w:r>
      <w:r>
        <w:t>of</w:t>
      </w:r>
      <w:r>
        <w:rPr>
          <w:spacing w:val="-2"/>
        </w:rPr>
        <w:t xml:space="preserve"> </w:t>
      </w:r>
      <w:r>
        <w:t>pro</w:t>
      </w:r>
      <w:r>
        <w:rPr>
          <w:spacing w:val="-1"/>
        </w:rPr>
        <w:t>d</w:t>
      </w:r>
      <w:r>
        <w:rPr>
          <w:spacing w:val="1"/>
        </w:rPr>
        <w:t>uc</w:t>
      </w:r>
      <w:r>
        <w:t>e</w:t>
      </w:r>
      <w:r w:rsidR="00842443" w:rsidRPr="007C4EF4">
        <w:rPr>
          <w:rStyle w:val="FootnoteReference"/>
        </w:rPr>
        <w:footnoteReference w:id="34"/>
      </w:r>
    </w:p>
    <w:p w14:paraId="794563EE" w14:textId="77777777" w:rsidR="00D41C24" w:rsidRDefault="00D41C24">
      <w:pPr>
        <w:pStyle w:val="SingleTxtG"/>
      </w:pPr>
      <w:r>
        <w:rPr>
          <w:spacing w:val="-1"/>
        </w:rPr>
        <w:t>T</w:t>
      </w:r>
      <w:r>
        <w:rPr>
          <w:spacing w:val="1"/>
        </w:rPr>
        <w:t>h</w:t>
      </w:r>
      <w:r>
        <w:t>is st</w:t>
      </w:r>
      <w:r>
        <w:rPr>
          <w:spacing w:val="-1"/>
        </w:rPr>
        <w:t>a</w:t>
      </w:r>
      <w:r>
        <w:t>nd</w:t>
      </w:r>
      <w:r>
        <w:rPr>
          <w:spacing w:val="-1"/>
        </w:rPr>
        <w:t>a</w:t>
      </w:r>
      <w:r>
        <w:t>rd</w:t>
      </w:r>
      <w:r>
        <w:rPr>
          <w:spacing w:val="1"/>
        </w:rPr>
        <w:t xml:space="preserve"> </w:t>
      </w:r>
      <w:r>
        <w:rPr>
          <w:spacing w:val="-2"/>
        </w:rPr>
        <w:t>a</w:t>
      </w:r>
      <w:r>
        <w:t>ppli</w:t>
      </w:r>
      <w:r>
        <w:rPr>
          <w:spacing w:val="-1"/>
        </w:rPr>
        <w:t>e</w:t>
      </w:r>
      <w:r>
        <w:t>s to</w:t>
      </w:r>
      <w:r>
        <w:rPr>
          <w:spacing w:val="2"/>
        </w:rPr>
        <w:t xml:space="preserve"> </w:t>
      </w:r>
      <w:r>
        <w:rPr>
          <w:spacing w:val="1"/>
        </w:rPr>
        <w:t>o</w:t>
      </w:r>
      <w:r>
        <w:t>r</w:t>
      </w:r>
      <w:r>
        <w:rPr>
          <w:spacing w:val="-1"/>
        </w:rPr>
        <w:t>a</w:t>
      </w:r>
      <w:r>
        <w:t>ng</w:t>
      </w:r>
      <w:r>
        <w:rPr>
          <w:spacing w:val="-2"/>
        </w:rPr>
        <w:t>e</w:t>
      </w:r>
      <w:r>
        <w:t>s</w:t>
      </w:r>
      <w:r>
        <w:rPr>
          <w:spacing w:val="2"/>
        </w:rPr>
        <w:t xml:space="preserve"> </w:t>
      </w:r>
      <w:r>
        <w:t>of</w:t>
      </w:r>
      <w:r>
        <w:rPr>
          <w:spacing w:val="2"/>
        </w:rPr>
        <w:t xml:space="preserve"> </w:t>
      </w:r>
      <w:r>
        <w:rPr>
          <w:spacing w:val="1"/>
        </w:rPr>
        <w:t>v</w:t>
      </w:r>
      <w:r>
        <w:rPr>
          <w:spacing w:val="-2"/>
        </w:rPr>
        <w:t>a</w:t>
      </w:r>
      <w:r>
        <w:t>r</w:t>
      </w:r>
      <w:r>
        <w:rPr>
          <w:spacing w:val="1"/>
        </w:rPr>
        <w:t>i</w:t>
      </w:r>
      <w:r>
        <w:rPr>
          <w:spacing w:val="-2"/>
        </w:rPr>
        <w:t>e</w:t>
      </w:r>
      <w:r>
        <w:t>t</w:t>
      </w:r>
      <w:r>
        <w:rPr>
          <w:spacing w:val="-1"/>
        </w:rPr>
        <w:t>ie</w:t>
      </w:r>
      <w:r>
        <w:t>s</w:t>
      </w:r>
      <w:r>
        <w:rPr>
          <w:spacing w:val="2"/>
        </w:rPr>
        <w:t xml:space="preserve"> </w:t>
      </w:r>
      <w:r>
        <w:t>(</w:t>
      </w:r>
      <w:r>
        <w:rPr>
          <w:spacing w:val="-1"/>
        </w:rPr>
        <w:t>c</w:t>
      </w:r>
      <w:r>
        <w:rPr>
          <w:spacing w:val="1"/>
        </w:rPr>
        <w:t>u</w:t>
      </w:r>
      <w:r>
        <w:t>ltiv</w:t>
      </w:r>
      <w:r>
        <w:rPr>
          <w:spacing w:val="-2"/>
        </w:rPr>
        <w:t>a</w:t>
      </w:r>
      <w:r>
        <w:t>r</w:t>
      </w:r>
      <w:r>
        <w:rPr>
          <w:spacing w:val="-1"/>
        </w:rPr>
        <w:t>s</w:t>
      </w:r>
      <w:r>
        <w:t>)</w:t>
      </w:r>
      <w:r>
        <w:rPr>
          <w:spacing w:val="2"/>
        </w:rPr>
        <w:t xml:space="preserve"> </w:t>
      </w:r>
      <w:r>
        <w:rPr>
          <w:spacing w:val="1"/>
        </w:rPr>
        <w:t>g</w:t>
      </w:r>
      <w:r>
        <w:rPr>
          <w:spacing w:val="-1"/>
        </w:rPr>
        <w:t>r</w:t>
      </w:r>
      <w:r>
        <w:rPr>
          <w:spacing w:val="1"/>
        </w:rPr>
        <w:t>o</w:t>
      </w:r>
      <w:r>
        <w:t>wn</w:t>
      </w:r>
      <w:r>
        <w:rPr>
          <w:spacing w:val="2"/>
        </w:rPr>
        <w:t xml:space="preserve"> </w:t>
      </w:r>
      <w:r>
        <w:t>f</w:t>
      </w:r>
      <w:r>
        <w:rPr>
          <w:spacing w:val="-1"/>
        </w:rPr>
        <w:t>r</w:t>
      </w:r>
      <w:r>
        <w:rPr>
          <w:spacing w:val="1"/>
        </w:rPr>
        <w:t>o</w:t>
      </w:r>
      <w:r>
        <w:t xml:space="preserve">m </w:t>
      </w:r>
      <w:r>
        <w:rPr>
          <w:i/>
        </w:rPr>
        <w:t>Cit</w:t>
      </w:r>
      <w:r>
        <w:rPr>
          <w:i/>
          <w:spacing w:val="-1"/>
        </w:rPr>
        <w:t>r</w:t>
      </w:r>
      <w:r>
        <w:rPr>
          <w:i/>
        </w:rPr>
        <w:t>us</w:t>
      </w:r>
      <w:r>
        <w:rPr>
          <w:i/>
          <w:spacing w:val="2"/>
        </w:rPr>
        <w:t xml:space="preserve"> </w:t>
      </w:r>
      <w:proofErr w:type="spellStart"/>
      <w:r>
        <w:rPr>
          <w:i/>
        </w:rPr>
        <w:t>s</w:t>
      </w:r>
      <w:r>
        <w:rPr>
          <w:i/>
          <w:spacing w:val="-1"/>
        </w:rPr>
        <w:t>i</w:t>
      </w:r>
      <w:r>
        <w:rPr>
          <w:i/>
        </w:rPr>
        <w:t>n</w:t>
      </w:r>
      <w:r>
        <w:rPr>
          <w:i/>
          <w:spacing w:val="-1"/>
        </w:rPr>
        <w:t>e</w:t>
      </w:r>
      <w:r>
        <w:rPr>
          <w:i/>
        </w:rPr>
        <w:t>n</w:t>
      </w:r>
      <w:r>
        <w:rPr>
          <w:i/>
          <w:spacing w:val="-2"/>
        </w:rPr>
        <w:t>s</w:t>
      </w:r>
      <w:r>
        <w:rPr>
          <w:i/>
          <w:spacing w:val="1"/>
        </w:rPr>
        <w:t>i</w:t>
      </w:r>
      <w:r>
        <w:rPr>
          <w:i/>
        </w:rPr>
        <w:t>s</w:t>
      </w:r>
      <w:proofErr w:type="spellEnd"/>
      <w:r>
        <w:rPr>
          <w:i/>
        </w:rPr>
        <w:t xml:space="preserve"> </w:t>
      </w:r>
      <w:r>
        <w:t>(</w:t>
      </w:r>
      <w:r>
        <w:rPr>
          <w:spacing w:val="-1"/>
        </w:rPr>
        <w:t>L</w:t>
      </w:r>
      <w:r>
        <w:t xml:space="preserve">.) </w:t>
      </w:r>
      <w:proofErr w:type="spellStart"/>
      <w:r>
        <w:rPr>
          <w:spacing w:val="-1"/>
        </w:rPr>
        <w:t>O</w:t>
      </w:r>
      <w:r>
        <w:t>s</w:t>
      </w:r>
      <w:r>
        <w:rPr>
          <w:spacing w:val="-1"/>
        </w:rPr>
        <w:t>bec</w:t>
      </w:r>
      <w:r>
        <w:t>k</w:t>
      </w:r>
      <w:proofErr w:type="spellEnd"/>
      <w:r>
        <w:rPr>
          <w:spacing w:val="3"/>
        </w:rPr>
        <w:t xml:space="preserve"> </w:t>
      </w:r>
      <w:ins w:id="252" w:author="Bickelmann, Ulrike" w:date="2019-05-17T14:18:00Z">
        <w:r w:rsidR="000B68EB">
          <w:rPr>
            <w:lang w:val="en-US"/>
          </w:rPr>
          <w:t xml:space="preserve">[and </w:t>
        </w:r>
        <w:r w:rsidR="000B68EB" w:rsidRPr="007D02EE">
          <w:rPr>
            <w:lang w:val="en-US"/>
          </w:rPr>
          <w:t>hybrids thereof</w:t>
        </w:r>
        <w:r w:rsidR="000B68EB">
          <w:rPr>
            <w:lang w:val="en-US"/>
          </w:rPr>
          <w:t xml:space="preserve">?] </w:t>
        </w:r>
      </w:ins>
      <w:r>
        <w:t>to</w:t>
      </w:r>
      <w:r>
        <w:rPr>
          <w:spacing w:val="1"/>
        </w:rPr>
        <w:t xml:space="preserve"> b</w:t>
      </w:r>
      <w:r>
        <w:t>e s</w:t>
      </w:r>
      <w:r>
        <w:rPr>
          <w:spacing w:val="1"/>
        </w:rPr>
        <w:t>up</w:t>
      </w:r>
      <w:r>
        <w:rPr>
          <w:spacing w:val="-1"/>
        </w:rPr>
        <w:t>p</w:t>
      </w:r>
      <w:r>
        <w:t>li</w:t>
      </w:r>
      <w:r>
        <w:rPr>
          <w:spacing w:val="-2"/>
        </w:rPr>
        <w:t>e</w:t>
      </w:r>
      <w:r>
        <w:t>d fr</w:t>
      </w:r>
      <w:r>
        <w:rPr>
          <w:spacing w:val="-1"/>
        </w:rPr>
        <w:t>es</w:t>
      </w:r>
      <w:r>
        <w:t xml:space="preserve">h </w:t>
      </w:r>
      <w:r>
        <w:rPr>
          <w:spacing w:val="-1"/>
        </w:rPr>
        <w:t>t</w:t>
      </w:r>
      <w:r>
        <w:t>o the</w:t>
      </w:r>
      <w:r>
        <w:rPr>
          <w:spacing w:val="-1"/>
        </w:rPr>
        <w:t xml:space="preserve"> </w:t>
      </w:r>
      <w:r>
        <w:rPr>
          <w:spacing w:val="-2"/>
        </w:rPr>
        <w:t>c</w:t>
      </w:r>
      <w:r>
        <w:rPr>
          <w:spacing w:val="2"/>
        </w:rPr>
        <w:t>o</w:t>
      </w:r>
      <w:r>
        <w:t>ns</w:t>
      </w:r>
      <w:r>
        <w:rPr>
          <w:spacing w:val="-1"/>
        </w:rPr>
        <w:t>u</w:t>
      </w:r>
      <w:r>
        <w:rPr>
          <w:spacing w:val="-2"/>
        </w:rPr>
        <w:t>m</w:t>
      </w:r>
      <w:r>
        <w:rPr>
          <w:spacing w:val="-1"/>
        </w:rPr>
        <w:t>e</w:t>
      </w:r>
      <w:r>
        <w:t>r,</w:t>
      </w:r>
      <w:r>
        <w:rPr>
          <w:spacing w:val="-1"/>
        </w:rPr>
        <w:t xml:space="preserve"> </w:t>
      </w:r>
      <w:r>
        <w:rPr>
          <w:spacing w:val="1"/>
        </w:rPr>
        <w:t>o</w:t>
      </w:r>
      <w:r>
        <w:t>r</w:t>
      </w:r>
      <w:r>
        <w:rPr>
          <w:spacing w:val="-1"/>
        </w:rPr>
        <w:t>a</w:t>
      </w:r>
      <w:r>
        <w:t>n</w:t>
      </w:r>
      <w:r>
        <w:rPr>
          <w:spacing w:val="-1"/>
        </w:rPr>
        <w:t>ge</w:t>
      </w:r>
      <w:r>
        <w:t>s</w:t>
      </w:r>
      <w:r>
        <w:rPr>
          <w:spacing w:val="-1"/>
        </w:rPr>
        <w:t xml:space="preserve"> </w:t>
      </w:r>
      <w:r>
        <w:t>for i</w:t>
      </w:r>
      <w:r>
        <w:rPr>
          <w:spacing w:val="-1"/>
        </w:rPr>
        <w:t>n</w:t>
      </w:r>
      <w:r>
        <w:t>du</w:t>
      </w:r>
      <w:r>
        <w:rPr>
          <w:spacing w:val="-1"/>
        </w:rPr>
        <w:t>st</w:t>
      </w:r>
      <w:r>
        <w:t>ri</w:t>
      </w:r>
      <w:r>
        <w:rPr>
          <w:spacing w:val="-1"/>
        </w:rPr>
        <w:t>a</w:t>
      </w:r>
      <w:r>
        <w:t>l p</w:t>
      </w:r>
      <w:r>
        <w:rPr>
          <w:spacing w:val="-1"/>
        </w:rPr>
        <w:t>r</w:t>
      </w:r>
      <w:r>
        <w:t>o</w:t>
      </w:r>
      <w:r>
        <w:rPr>
          <w:spacing w:val="-1"/>
        </w:rPr>
        <w:t>c</w:t>
      </w:r>
      <w:r>
        <w:rPr>
          <w:spacing w:val="-2"/>
        </w:rPr>
        <w:t>e</w:t>
      </w:r>
      <w:r>
        <w:t>ssing b</w:t>
      </w:r>
      <w:r>
        <w:rPr>
          <w:spacing w:val="-2"/>
        </w:rPr>
        <w:t>e</w:t>
      </w:r>
      <w:r>
        <w:t>ing</w:t>
      </w:r>
      <w:r>
        <w:rPr>
          <w:spacing w:val="-2"/>
        </w:rPr>
        <w:t xml:space="preserve"> </w:t>
      </w:r>
      <w:r>
        <w:rPr>
          <w:spacing w:val="-1"/>
        </w:rPr>
        <w:t>e</w:t>
      </w:r>
      <w:r>
        <w:rPr>
          <w:spacing w:val="1"/>
        </w:rPr>
        <w:t>x</w:t>
      </w:r>
      <w:r>
        <w:rPr>
          <w:spacing w:val="-1"/>
        </w:rPr>
        <w:t>c</w:t>
      </w:r>
      <w:r>
        <w:t>l</w:t>
      </w:r>
      <w:r>
        <w:rPr>
          <w:spacing w:val="1"/>
        </w:rPr>
        <w:t>ud</w:t>
      </w:r>
      <w:r>
        <w:rPr>
          <w:spacing w:val="-2"/>
        </w:rPr>
        <w:t>e</w:t>
      </w:r>
      <w:r>
        <w:rPr>
          <w:spacing w:val="1"/>
        </w:rPr>
        <w:t xml:space="preserve">d. </w:t>
      </w:r>
      <w:del w:id="253" w:author="Aruna Vivekanantham" w:date="2019-05-13T17:52:00Z">
        <w:r w:rsidR="00401FFD" w:rsidRPr="008F54F7" w:rsidDel="001845A4">
          <w:rPr>
            <w:lang w:val="en-US"/>
          </w:rPr>
          <w:delText>[</w:delText>
        </w:r>
        <w:r w:rsidR="00401FFD" w:rsidRPr="008F54F7" w:rsidDel="001845A4">
          <w:rPr>
            <w:u w:val="single"/>
            <w:lang w:val="en-US"/>
          </w:rPr>
          <w:delText xml:space="preserve">Note: </w:delText>
        </w:r>
        <w:r w:rsidR="00401FFD" w:rsidRPr="0011429E" w:rsidDel="001845A4">
          <w:rPr>
            <w:u w:val="single"/>
            <w:lang w:val="en-US"/>
          </w:rPr>
          <w:delText xml:space="preserve">concerning hybrids, </w:delText>
        </w:r>
        <w:r w:rsidR="00401FFD" w:rsidRPr="008F54F7" w:rsidDel="001845A4">
          <w:rPr>
            <w:u w:val="single"/>
            <w:lang w:val="en-US"/>
          </w:rPr>
          <w:delText>refer to wording in current standard</w:delText>
        </w:r>
        <w:r w:rsidR="00401FFD" w:rsidDel="001845A4">
          <w:rPr>
            <w:u w:val="single"/>
            <w:lang w:val="en-US"/>
          </w:rPr>
          <w:delText>.</w:delText>
        </w:r>
        <w:r w:rsidR="00401FFD" w:rsidRPr="008F54F7" w:rsidDel="001845A4">
          <w:rPr>
            <w:u w:val="single"/>
            <w:lang w:val="en-US"/>
          </w:rPr>
          <w:delText xml:space="preserve">] </w:delText>
        </w:r>
      </w:del>
    </w:p>
    <w:p w14:paraId="76179CCA" w14:textId="77777777" w:rsidR="00D41C24" w:rsidRDefault="00D41C24" w:rsidP="00D41C24">
      <w:pPr>
        <w:pStyle w:val="HChG"/>
      </w:pPr>
      <w:r>
        <w:rPr>
          <w:spacing w:val="1"/>
        </w:rPr>
        <w:tab/>
        <w:t>I</w:t>
      </w:r>
      <w:r>
        <w:t>I.</w:t>
      </w:r>
      <w:r>
        <w:tab/>
        <w:t>Provisio</w:t>
      </w:r>
      <w:r>
        <w:rPr>
          <w:spacing w:val="-1"/>
        </w:rPr>
        <w:t>n</w:t>
      </w:r>
      <w:r>
        <w:t>s</w:t>
      </w:r>
      <w:r>
        <w:rPr>
          <w:spacing w:val="-9"/>
        </w:rPr>
        <w:t xml:space="preserve"> </w:t>
      </w:r>
      <w:r>
        <w:t>concerni</w:t>
      </w:r>
      <w:r>
        <w:rPr>
          <w:spacing w:val="-1"/>
        </w:rPr>
        <w:t>n</w:t>
      </w:r>
      <w:r>
        <w:t>g</w:t>
      </w:r>
      <w:r>
        <w:rPr>
          <w:spacing w:val="-10"/>
        </w:rPr>
        <w:t xml:space="preserve"> </w:t>
      </w:r>
      <w:r>
        <w:t>quali</w:t>
      </w:r>
      <w:r>
        <w:rPr>
          <w:spacing w:val="-1"/>
        </w:rPr>
        <w:t>t</w:t>
      </w:r>
      <w:r>
        <w:t>y</w:t>
      </w:r>
    </w:p>
    <w:p w14:paraId="02E6F0FD" w14:textId="77777777" w:rsidR="00D41C24" w:rsidRDefault="00D41C24" w:rsidP="00D41C24">
      <w:pPr>
        <w:pStyle w:val="SingleTxtG"/>
      </w:pPr>
      <w:r>
        <w:rPr>
          <w:spacing w:val="-1"/>
        </w:rPr>
        <w:t>T</w:t>
      </w:r>
      <w:r>
        <w:rPr>
          <w:spacing w:val="1"/>
        </w:rPr>
        <w:t>h</w:t>
      </w:r>
      <w:r>
        <w:t>e</w:t>
      </w:r>
      <w:r w:rsidR="003F4BFD">
        <w:t xml:space="preserve"> </w:t>
      </w:r>
      <w:r>
        <w:t>pur</w:t>
      </w:r>
      <w:r>
        <w:rPr>
          <w:spacing w:val="-1"/>
        </w:rPr>
        <w:t>p</w:t>
      </w:r>
      <w:r>
        <w:rPr>
          <w:spacing w:val="1"/>
        </w:rPr>
        <w:t>o</w:t>
      </w:r>
      <w:r>
        <w:t xml:space="preserve">se </w:t>
      </w:r>
      <w:r>
        <w:rPr>
          <w:spacing w:val="1"/>
        </w:rPr>
        <w:t>o</w:t>
      </w:r>
      <w:r>
        <w:t>f</w:t>
      </w:r>
      <w:r w:rsidR="003F4BFD">
        <w:t xml:space="preserve"> </w:t>
      </w:r>
      <w:r>
        <w:t xml:space="preserve">the </w:t>
      </w:r>
      <w:r>
        <w:rPr>
          <w:spacing w:val="-1"/>
        </w:rPr>
        <w:t>s</w:t>
      </w:r>
      <w:r>
        <w:rPr>
          <w:spacing w:val="1"/>
        </w:rPr>
        <w:t>t</w:t>
      </w:r>
      <w:r>
        <w:rPr>
          <w:spacing w:val="-1"/>
        </w:rPr>
        <w:t>a</w:t>
      </w:r>
      <w:r>
        <w:t>nd</w:t>
      </w:r>
      <w:r>
        <w:rPr>
          <w:spacing w:val="-1"/>
        </w:rPr>
        <w:t>a</w:t>
      </w:r>
      <w:r>
        <w:t>rd is to</w:t>
      </w:r>
      <w:r w:rsidR="003F4BFD">
        <w:t xml:space="preserve"> </w:t>
      </w:r>
      <w:r>
        <w:rPr>
          <w:spacing w:val="1"/>
        </w:rPr>
        <w:t>d</w:t>
      </w:r>
      <w:r>
        <w:rPr>
          <w:spacing w:val="-2"/>
        </w:rPr>
        <w:t>e</w:t>
      </w:r>
      <w:r>
        <w:t>f</w:t>
      </w:r>
      <w:r>
        <w:rPr>
          <w:spacing w:val="1"/>
        </w:rPr>
        <w:t>in</w:t>
      </w:r>
      <w:r>
        <w:t>e the qu</w:t>
      </w:r>
      <w:r>
        <w:rPr>
          <w:spacing w:val="-2"/>
        </w:rPr>
        <w:t>a</w:t>
      </w:r>
      <w:r>
        <w:t>lity r</w:t>
      </w:r>
      <w:r>
        <w:rPr>
          <w:spacing w:val="-2"/>
        </w:rPr>
        <w:t>e</w:t>
      </w:r>
      <w:r>
        <w:t>quir</w:t>
      </w:r>
      <w:r>
        <w:rPr>
          <w:spacing w:val="-1"/>
        </w:rPr>
        <w:t>e</w:t>
      </w:r>
      <w:r>
        <w:t>m</w:t>
      </w:r>
      <w:r>
        <w:rPr>
          <w:spacing w:val="-2"/>
        </w:rPr>
        <w:t>e</w:t>
      </w:r>
      <w:r>
        <w:t>n</w:t>
      </w:r>
      <w:r>
        <w:rPr>
          <w:spacing w:val="1"/>
        </w:rPr>
        <w:t>t</w:t>
      </w:r>
      <w:r>
        <w:t>s</w:t>
      </w:r>
      <w:r w:rsidR="003F4BFD">
        <w:t xml:space="preserve"> </w:t>
      </w:r>
      <w:r>
        <w:t>f</w:t>
      </w:r>
      <w:r>
        <w:rPr>
          <w:spacing w:val="1"/>
        </w:rPr>
        <w:t>o</w:t>
      </w:r>
      <w:r>
        <w:t>r</w:t>
      </w:r>
      <w:r w:rsidR="003F4BFD">
        <w:t xml:space="preserve"> </w:t>
      </w:r>
      <w:r>
        <w:rPr>
          <w:spacing w:val="1"/>
        </w:rPr>
        <w:t>o</w:t>
      </w:r>
      <w:r>
        <w:t>r</w:t>
      </w:r>
      <w:r>
        <w:rPr>
          <w:spacing w:val="-1"/>
        </w:rPr>
        <w:t>an</w:t>
      </w:r>
      <w:r>
        <w:rPr>
          <w:spacing w:val="1"/>
        </w:rPr>
        <w:t>g</w:t>
      </w:r>
      <w:r>
        <w:rPr>
          <w:spacing w:val="-2"/>
        </w:rPr>
        <w:t>e</w:t>
      </w:r>
      <w:r>
        <w:t>s</w:t>
      </w:r>
      <w:r w:rsidR="003F4BFD">
        <w:t xml:space="preserve"> </w:t>
      </w:r>
      <w:r>
        <w:rPr>
          <w:spacing w:val="-1"/>
        </w:rPr>
        <w:t>a</w:t>
      </w:r>
      <w:r>
        <w:t>ft</w:t>
      </w:r>
      <w:r>
        <w:rPr>
          <w:spacing w:val="-1"/>
        </w:rPr>
        <w:t>e</w:t>
      </w:r>
      <w:r>
        <w:t>r</w:t>
      </w:r>
      <w:r>
        <w:rPr>
          <w:spacing w:val="-1"/>
        </w:rPr>
        <w:t xml:space="preserve"> </w:t>
      </w:r>
      <w:r>
        <w:rPr>
          <w:spacing w:val="1"/>
        </w:rPr>
        <w:t>p</w:t>
      </w:r>
      <w:r>
        <w:t>re</w:t>
      </w:r>
      <w:r>
        <w:rPr>
          <w:spacing w:val="-1"/>
        </w:rPr>
        <w:t>pa</w:t>
      </w:r>
      <w:r>
        <w:t>r</w:t>
      </w:r>
      <w:r>
        <w:rPr>
          <w:spacing w:val="-1"/>
        </w:rPr>
        <w:t>a</w:t>
      </w:r>
      <w:r>
        <w:t>ti</w:t>
      </w:r>
      <w:r>
        <w:rPr>
          <w:spacing w:val="-1"/>
        </w:rPr>
        <w:t>o</w:t>
      </w:r>
      <w:r>
        <w:t xml:space="preserve">n </w:t>
      </w:r>
      <w:r>
        <w:rPr>
          <w:spacing w:val="-1"/>
        </w:rPr>
        <w:t>a</w:t>
      </w:r>
      <w:r>
        <w:t>nd</w:t>
      </w:r>
      <w:r>
        <w:rPr>
          <w:spacing w:val="-1"/>
        </w:rPr>
        <w:t xml:space="preserve"> </w:t>
      </w:r>
      <w:r>
        <w:t>p</w:t>
      </w:r>
      <w:r>
        <w:rPr>
          <w:spacing w:val="-1"/>
        </w:rPr>
        <w:t>ac</w:t>
      </w:r>
      <w:r>
        <w:rPr>
          <w:spacing w:val="1"/>
        </w:rPr>
        <w:t>k</w:t>
      </w:r>
      <w:r>
        <w:rPr>
          <w:spacing w:val="-2"/>
        </w:rPr>
        <w:t>a</w:t>
      </w:r>
      <w:r>
        <w:rPr>
          <w:spacing w:val="1"/>
        </w:rPr>
        <w:t>g</w:t>
      </w:r>
      <w:r>
        <w:t>ing.</w:t>
      </w:r>
    </w:p>
    <w:p w14:paraId="70B7DA45" w14:textId="77777777" w:rsidR="00D41C24" w:rsidRDefault="00D41C24" w:rsidP="00D41C24">
      <w:pPr>
        <w:pStyle w:val="SingleTxtG"/>
      </w:pPr>
      <w:r>
        <w:t>H</w:t>
      </w:r>
      <w:r>
        <w:rPr>
          <w:spacing w:val="1"/>
        </w:rPr>
        <w:t>o</w:t>
      </w:r>
      <w:r>
        <w:t>w</w:t>
      </w:r>
      <w:r>
        <w:rPr>
          <w:spacing w:val="-2"/>
        </w:rPr>
        <w:t>e</w:t>
      </w:r>
      <w:r>
        <w:t>v</w:t>
      </w:r>
      <w:r>
        <w:rPr>
          <w:spacing w:val="-1"/>
        </w:rPr>
        <w:t>e</w:t>
      </w:r>
      <w:r>
        <w:t>r,</w:t>
      </w:r>
      <w:r>
        <w:rPr>
          <w:spacing w:val="2"/>
        </w:rPr>
        <w:t xml:space="preserve"> </w:t>
      </w:r>
      <w:r>
        <w:t>if</w:t>
      </w:r>
      <w:r>
        <w:rPr>
          <w:spacing w:val="2"/>
        </w:rPr>
        <w:t xml:space="preserve"> </w:t>
      </w:r>
      <w:r>
        <w:t>ap</w:t>
      </w:r>
      <w:r>
        <w:rPr>
          <w:spacing w:val="-1"/>
        </w:rPr>
        <w:t>pl</w:t>
      </w:r>
      <w:r>
        <w:rPr>
          <w:spacing w:val="1"/>
        </w:rPr>
        <w:t>i</w:t>
      </w:r>
      <w:r>
        <w:rPr>
          <w:spacing w:val="-2"/>
        </w:rPr>
        <w:t>e</w:t>
      </w:r>
      <w:r>
        <w:t>d</w:t>
      </w:r>
      <w:r>
        <w:rPr>
          <w:spacing w:val="3"/>
        </w:rPr>
        <w:t xml:space="preserve"> </w:t>
      </w:r>
      <w:r>
        <w:rPr>
          <w:spacing w:val="-2"/>
        </w:rPr>
        <w:t>a</w:t>
      </w:r>
      <w:r>
        <w:t>t</w:t>
      </w:r>
      <w:r>
        <w:rPr>
          <w:spacing w:val="3"/>
        </w:rPr>
        <w:t xml:space="preserve"> </w:t>
      </w:r>
      <w:r>
        <w:t>st</w:t>
      </w:r>
      <w:r>
        <w:rPr>
          <w:spacing w:val="-1"/>
        </w:rPr>
        <w:t>a</w:t>
      </w:r>
      <w:r>
        <w:t>g</w:t>
      </w:r>
      <w:r>
        <w:rPr>
          <w:spacing w:val="-2"/>
        </w:rPr>
        <w:t>e</w:t>
      </w:r>
      <w:r>
        <w:t>s</w:t>
      </w:r>
      <w:r>
        <w:rPr>
          <w:spacing w:val="2"/>
        </w:rPr>
        <w:t xml:space="preserve"> </w:t>
      </w:r>
      <w:r>
        <w:t>follow</w:t>
      </w:r>
      <w:r>
        <w:rPr>
          <w:spacing w:val="-1"/>
        </w:rPr>
        <w:t>in</w:t>
      </w:r>
      <w:r>
        <w:t>g</w:t>
      </w:r>
      <w:r>
        <w:rPr>
          <w:spacing w:val="2"/>
        </w:rPr>
        <w:t xml:space="preserve"> </w:t>
      </w:r>
      <w:r>
        <w:rPr>
          <w:spacing w:val="-1"/>
        </w:rPr>
        <w:t>e</w:t>
      </w:r>
      <w:r>
        <w:t>xp</w:t>
      </w:r>
      <w:r>
        <w:rPr>
          <w:spacing w:val="-1"/>
        </w:rPr>
        <w:t>o</w:t>
      </w:r>
      <w:r>
        <w:t>rt,</w:t>
      </w:r>
      <w:r>
        <w:rPr>
          <w:spacing w:val="1"/>
        </w:rPr>
        <w:t xml:space="preserve"> </w:t>
      </w:r>
      <w:r>
        <w:t>p</w:t>
      </w:r>
      <w:r>
        <w:rPr>
          <w:spacing w:val="-1"/>
        </w:rPr>
        <w:t>ro</w:t>
      </w:r>
      <w:r>
        <w:t>du</w:t>
      </w:r>
      <w:r>
        <w:rPr>
          <w:spacing w:val="-1"/>
        </w:rPr>
        <w:t>c</w:t>
      </w:r>
      <w:r>
        <w:t>ts</w:t>
      </w:r>
      <w:r>
        <w:rPr>
          <w:spacing w:val="2"/>
        </w:rPr>
        <w:t xml:space="preserve"> </w:t>
      </w:r>
      <w:r>
        <w:t>m</w:t>
      </w:r>
      <w:r>
        <w:rPr>
          <w:spacing w:val="-1"/>
        </w:rPr>
        <w:t>a</w:t>
      </w:r>
      <w:r>
        <w:t>y</w:t>
      </w:r>
      <w:r>
        <w:rPr>
          <w:spacing w:val="2"/>
        </w:rPr>
        <w:t xml:space="preserve"> </w:t>
      </w:r>
      <w:r>
        <w:t>show</w:t>
      </w:r>
      <w:r>
        <w:rPr>
          <w:spacing w:val="1"/>
        </w:rPr>
        <w:t xml:space="preserve"> </w:t>
      </w:r>
      <w:r>
        <w:t>in</w:t>
      </w:r>
      <w:r>
        <w:rPr>
          <w:spacing w:val="2"/>
        </w:rPr>
        <w:t xml:space="preserve"> </w:t>
      </w:r>
      <w:r>
        <w:t>r</w:t>
      </w:r>
      <w:r>
        <w:rPr>
          <w:spacing w:val="-2"/>
        </w:rPr>
        <w:t>e</w:t>
      </w:r>
      <w:r>
        <w:rPr>
          <w:spacing w:val="1"/>
        </w:rPr>
        <w:t>l</w:t>
      </w:r>
      <w:r>
        <w:rPr>
          <w:spacing w:val="-2"/>
        </w:rPr>
        <w:t>a</w:t>
      </w:r>
      <w:r>
        <w:t>t</w:t>
      </w:r>
      <w:r>
        <w:rPr>
          <w:spacing w:val="1"/>
        </w:rPr>
        <w:t>i</w:t>
      </w:r>
      <w:r>
        <w:rPr>
          <w:spacing w:val="-1"/>
        </w:rPr>
        <w:t>o</w:t>
      </w:r>
      <w:r>
        <w:t>n</w:t>
      </w:r>
      <w:r>
        <w:rPr>
          <w:spacing w:val="2"/>
        </w:rPr>
        <w:t xml:space="preserve"> </w:t>
      </w:r>
      <w:r>
        <w:t>to the r</w:t>
      </w:r>
      <w:r>
        <w:rPr>
          <w:spacing w:val="-1"/>
        </w:rPr>
        <w:t>e</w:t>
      </w:r>
      <w:r>
        <w:t>q</w:t>
      </w:r>
      <w:r>
        <w:rPr>
          <w:spacing w:val="-1"/>
        </w:rPr>
        <w:t>u</w:t>
      </w:r>
      <w:r>
        <w:t>ir</w:t>
      </w:r>
      <w:r>
        <w:rPr>
          <w:spacing w:val="-1"/>
        </w:rPr>
        <w:t>e</w:t>
      </w:r>
      <w:r>
        <w:t>m</w:t>
      </w:r>
      <w:r>
        <w:rPr>
          <w:spacing w:val="-1"/>
        </w:rPr>
        <w:t>e</w:t>
      </w:r>
      <w:r>
        <w:rPr>
          <w:spacing w:val="1"/>
        </w:rPr>
        <w:t>n</w:t>
      </w:r>
      <w:r>
        <w:t xml:space="preserve">ts </w:t>
      </w:r>
      <w:r>
        <w:rPr>
          <w:spacing w:val="-1"/>
        </w:rPr>
        <w:t>o</w:t>
      </w:r>
      <w:r>
        <w:t>f</w:t>
      </w:r>
      <w:r>
        <w:rPr>
          <w:spacing w:val="1"/>
        </w:rPr>
        <w:t xml:space="preserve"> </w:t>
      </w:r>
      <w:r>
        <w:t>the</w:t>
      </w:r>
      <w:r>
        <w:rPr>
          <w:spacing w:val="-1"/>
        </w:rPr>
        <w:t xml:space="preserve"> s</w:t>
      </w:r>
      <w:r>
        <w:rPr>
          <w:spacing w:val="1"/>
        </w:rPr>
        <w:t>t</w:t>
      </w:r>
      <w:r>
        <w:rPr>
          <w:spacing w:val="-2"/>
        </w:rPr>
        <w:t>a</w:t>
      </w:r>
      <w:r>
        <w:t>nd</w:t>
      </w:r>
      <w:r>
        <w:rPr>
          <w:spacing w:val="-1"/>
        </w:rPr>
        <w:t>a</w:t>
      </w:r>
      <w:r>
        <w:t>r</w:t>
      </w:r>
      <w:r>
        <w:rPr>
          <w:spacing w:val="-1"/>
        </w:rPr>
        <w:t>d</w:t>
      </w:r>
      <w:r>
        <w:t>:</w:t>
      </w:r>
    </w:p>
    <w:p w14:paraId="583D8A65" w14:textId="77777777" w:rsidR="00D41C24" w:rsidRDefault="00D41C24" w:rsidP="00D41C24">
      <w:pPr>
        <w:pStyle w:val="Bullet1G"/>
        <w:numPr>
          <w:ilvl w:val="0"/>
          <w:numId w:val="1"/>
        </w:numPr>
      </w:pPr>
      <w:r>
        <w:t>a</w:t>
      </w:r>
      <w:r>
        <w:rPr>
          <w:spacing w:val="-1"/>
        </w:rPr>
        <w:t xml:space="preserve"> </w:t>
      </w:r>
      <w:r>
        <w:t>slig</w:t>
      </w:r>
      <w:r>
        <w:rPr>
          <w:spacing w:val="-1"/>
        </w:rPr>
        <w:t>h</w:t>
      </w:r>
      <w:r>
        <w:t>t l</w:t>
      </w:r>
      <w:r>
        <w:rPr>
          <w:spacing w:val="-1"/>
        </w:rPr>
        <w:t>a</w:t>
      </w:r>
      <w:r>
        <w:rPr>
          <w:spacing w:val="-2"/>
        </w:rPr>
        <w:t>c</w:t>
      </w:r>
      <w:r>
        <w:t>k of fr</w:t>
      </w:r>
      <w:r>
        <w:rPr>
          <w:spacing w:val="-2"/>
        </w:rPr>
        <w:t>e</w:t>
      </w:r>
      <w:r>
        <w:t>shn</w:t>
      </w:r>
      <w:r>
        <w:rPr>
          <w:spacing w:val="-1"/>
        </w:rPr>
        <w:t>es</w:t>
      </w:r>
      <w:r>
        <w:t xml:space="preserve">s </w:t>
      </w:r>
      <w:r>
        <w:rPr>
          <w:spacing w:val="-2"/>
        </w:rPr>
        <w:t>a</w:t>
      </w:r>
      <w:r>
        <w:t>nd</w:t>
      </w:r>
      <w:r>
        <w:rPr>
          <w:spacing w:val="1"/>
        </w:rPr>
        <w:t xml:space="preserve"> </w:t>
      </w:r>
      <w:r>
        <w:t>t</w:t>
      </w:r>
      <w:r>
        <w:rPr>
          <w:spacing w:val="-1"/>
        </w:rPr>
        <w:t>ur</w:t>
      </w:r>
      <w:r>
        <w:rPr>
          <w:spacing w:val="1"/>
        </w:rPr>
        <w:t>g</w:t>
      </w:r>
      <w:r>
        <w:t>i</w:t>
      </w:r>
      <w:r>
        <w:rPr>
          <w:spacing w:val="-1"/>
        </w:rPr>
        <w:t>d</w:t>
      </w:r>
      <w:r>
        <w:t>ity</w:t>
      </w:r>
    </w:p>
    <w:p w14:paraId="4BF322E0" w14:textId="77777777" w:rsidR="00D41C24" w:rsidRDefault="00D41C24" w:rsidP="00D41C24">
      <w:pPr>
        <w:pStyle w:val="Bullet1G"/>
        <w:numPr>
          <w:ilvl w:val="0"/>
          <w:numId w:val="1"/>
        </w:numPr>
      </w:pPr>
      <w:r>
        <w:t>f</w:t>
      </w:r>
      <w:r>
        <w:rPr>
          <w:spacing w:val="-1"/>
        </w:rPr>
        <w:t>o</w:t>
      </w:r>
      <w:r>
        <w:t>r</w:t>
      </w:r>
      <w:r>
        <w:rPr>
          <w:spacing w:val="3"/>
        </w:rPr>
        <w:t xml:space="preserve"> </w:t>
      </w:r>
      <w:r>
        <w:t>p</w:t>
      </w:r>
      <w:r>
        <w:rPr>
          <w:spacing w:val="-1"/>
        </w:rPr>
        <w:t>r</w:t>
      </w:r>
      <w:r>
        <w:t>o</w:t>
      </w:r>
      <w:r>
        <w:rPr>
          <w:spacing w:val="-1"/>
        </w:rPr>
        <w:t>d</w:t>
      </w:r>
      <w:r>
        <w:t>u</w:t>
      </w:r>
      <w:r>
        <w:rPr>
          <w:spacing w:val="-2"/>
        </w:rPr>
        <w:t>c</w:t>
      </w:r>
      <w:r>
        <w:rPr>
          <w:spacing w:val="1"/>
        </w:rPr>
        <w:t>t</w:t>
      </w:r>
      <w:r>
        <w:t>s</w:t>
      </w:r>
      <w:r>
        <w:rPr>
          <w:spacing w:val="1"/>
        </w:rPr>
        <w:t xml:space="preserve"> </w:t>
      </w:r>
      <w:r>
        <w:rPr>
          <w:spacing w:val="-1"/>
        </w:rPr>
        <w:t>g</w:t>
      </w:r>
      <w:r>
        <w:t>r</w:t>
      </w:r>
      <w:r>
        <w:rPr>
          <w:spacing w:val="-2"/>
        </w:rPr>
        <w:t>a</w:t>
      </w:r>
      <w:r>
        <w:t>d</w:t>
      </w:r>
      <w:r>
        <w:rPr>
          <w:spacing w:val="-1"/>
        </w:rPr>
        <w:t>e</w:t>
      </w:r>
      <w:r>
        <w:t>d</w:t>
      </w:r>
      <w:r>
        <w:rPr>
          <w:spacing w:val="3"/>
        </w:rPr>
        <w:t xml:space="preserve"> </w:t>
      </w:r>
      <w:r>
        <w:t>in</w:t>
      </w:r>
      <w:r>
        <w:rPr>
          <w:spacing w:val="3"/>
        </w:rPr>
        <w:t xml:space="preserve"> </w:t>
      </w:r>
      <w:r>
        <w:rPr>
          <w:spacing w:val="-1"/>
        </w:rPr>
        <w:t>c</w:t>
      </w:r>
      <w:r>
        <w:t>l</w:t>
      </w:r>
      <w:r>
        <w:rPr>
          <w:spacing w:val="-1"/>
        </w:rPr>
        <w:t>as</w:t>
      </w:r>
      <w:r>
        <w:rPr>
          <w:spacing w:val="2"/>
        </w:rPr>
        <w:t>s</w:t>
      </w:r>
      <w:r>
        <w:rPr>
          <w:spacing w:val="-2"/>
        </w:rPr>
        <w:t>e</w:t>
      </w:r>
      <w:r>
        <w:t>s</w:t>
      </w:r>
      <w:r>
        <w:rPr>
          <w:spacing w:val="2"/>
        </w:rPr>
        <w:t xml:space="preserve"> </w:t>
      </w:r>
      <w:r>
        <w:rPr>
          <w:spacing w:val="1"/>
        </w:rPr>
        <w:t>o</w:t>
      </w:r>
      <w:r>
        <w:rPr>
          <w:spacing w:val="-1"/>
        </w:rPr>
        <w:t>t</w:t>
      </w:r>
      <w:r>
        <w:rPr>
          <w:spacing w:val="1"/>
        </w:rPr>
        <w:t>h</w:t>
      </w:r>
      <w:r>
        <w:rPr>
          <w:spacing w:val="-1"/>
        </w:rPr>
        <w:t>e</w:t>
      </w:r>
      <w:r>
        <w:t>r</w:t>
      </w:r>
      <w:r>
        <w:rPr>
          <w:spacing w:val="3"/>
        </w:rPr>
        <w:t xml:space="preserve"> </w:t>
      </w:r>
      <w:r>
        <w:rPr>
          <w:spacing w:val="-1"/>
        </w:rPr>
        <w:t>t</w:t>
      </w:r>
      <w:r>
        <w:t>h</w:t>
      </w:r>
      <w:r>
        <w:rPr>
          <w:spacing w:val="-1"/>
        </w:rPr>
        <w:t>a</w:t>
      </w:r>
      <w:r>
        <w:t>n</w:t>
      </w:r>
      <w:r>
        <w:rPr>
          <w:spacing w:val="3"/>
        </w:rPr>
        <w:t xml:space="preserve"> </w:t>
      </w:r>
      <w:r>
        <w:t>the</w:t>
      </w:r>
      <w:r>
        <w:rPr>
          <w:spacing w:val="1"/>
        </w:rPr>
        <w:t xml:space="preserve"> </w:t>
      </w:r>
      <w:r>
        <w:t>“</w:t>
      </w:r>
      <w:r>
        <w:rPr>
          <w:spacing w:val="-1"/>
        </w:rPr>
        <w:t>Ex</w:t>
      </w:r>
      <w:r>
        <w:t>tr</w:t>
      </w:r>
      <w:r>
        <w:rPr>
          <w:spacing w:val="-1"/>
        </w:rPr>
        <w:t>a</w:t>
      </w:r>
      <w:r>
        <w:t xml:space="preserve">” </w:t>
      </w:r>
      <w:r>
        <w:rPr>
          <w:spacing w:val="-1"/>
        </w:rPr>
        <w:t>C</w:t>
      </w:r>
      <w:r>
        <w:rPr>
          <w:spacing w:val="1"/>
        </w:rPr>
        <w:t>l</w:t>
      </w:r>
      <w:r>
        <w:rPr>
          <w:spacing w:val="-2"/>
        </w:rPr>
        <w:t>a</w:t>
      </w:r>
      <w:r>
        <w:t>s</w:t>
      </w:r>
      <w:r>
        <w:rPr>
          <w:spacing w:val="2"/>
        </w:rPr>
        <w:t>s</w:t>
      </w:r>
      <w:r>
        <w:t>,</w:t>
      </w:r>
      <w:r>
        <w:rPr>
          <w:spacing w:val="2"/>
        </w:rPr>
        <w:t xml:space="preserve"> </w:t>
      </w:r>
      <w:r>
        <w:t>a</w:t>
      </w:r>
      <w:r>
        <w:rPr>
          <w:spacing w:val="1"/>
        </w:rPr>
        <w:t xml:space="preserve"> </w:t>
      </w:r>
      <w:r>
        <w:rPr>
          <w:spacing w:val="-1"/>
        </w:rPr>
        <w:t>s</w:t>
      </w:r>
      <w:r>
        <w:rPr>
          <w:spacing w:val="1"/>
        </w:rPr>
        <w:t>l</w:t>
      </w:r>
      <w:r>
        <w:t>i</w:t>
      </w:r>
      <w:r>
        <w:rPr>
          <w:spacing w:val="-1"/>
        </w:rPr>
        <w:t>g</w:t>
      </w:r>
      <w:r>
        <w:t>ht</w:t>
      </w:r>
      <w:r>
        <w:rPr>
          <w:spacing w:val="1"/>
        </w:rPr>
        <w:t xml:space="preserve"> </w:t>
      </w:r>
      <w:r>
        <w:t>d</w:t>
      </w:r>
      <w:r>
        <w:rPr>
          <w:spacing w:val="-1"/>
        </w:rPr>
        <w:t>e</w:t>
      </w:r>
      <w:r>
        <w:t>t</w:t>
      </w:r>
      <w:r>
        <w:rPr>
          <w:spacing w:val="-1"/>
        </w:rPr>
        <w:t>e</w:t>
      </w:r>
      <w:r>
        <w:t>r</w:t>
      </w:r>
      <w:r>
        <w:rPr>
          <w:spacing w:val="-1"/>
        </w:rPr>
        <w:t>io</w:t>
      </w:r>
      <w:r>
        <w:t>r</w:t>
      </w:r>
      <w:r>
        <w:rPr>
          <w:spacing w:val="-1"/>
        </w:rPr>
        <w:t>a</w:t>
      </w:r>
      <w:r>
        <w:t>tion</w:t>
      </w:r>
      <w:r>
        <w:rPr>
          <w:spacing w:val="1"/>
        </w:rPr>
        <w:t xml:space="preserve"> </w:t>
      </w:r>
      <w:r>
        <w:t>due to t</w:t>
      </w:r>
      <w:r>
        <w:rPr>
          <w:spacing w:val="1"/>
        </w:rPr>
        <w:t>h</w:t>
      </w:r>
      <w:r>
        <w:rPr>
          <w:spacing w:val="-2"/>
        </w:rPr>
        <w:t>e</w:t>
      </w:r>
      <w:r>
        <w:t>ir</w:t>
      </w:r>
      <w:r>
        <w:rPr>
          <w:spacing w:val="-1"/>
        </w:rPr>
        <w:t xml:space="preserve"> </w:t>
      </w:r>
      <w:r>
        <w:rPr>
          <w:spacing w:val="1"/>
        </w:rPr>
        <w:t>d</w:t>
      </w:r>
      <w:r>
        <w:t>e</w:t>
      </w:r>
      <w:r>
        <w:rPr>
          <w:spacing w:val="1"/>
        </w:rPr>
        <w:t>v</w:t>
      </w:r>
      <w:r>
        <w:rPr>
          <w:spacing w:val="-2"/>
        </w:rPr>
        <w:t>e</w:t>
      </w:r>
      <w:r>
        <w:rPr>
          <w:spacing w:val="1"/>
        </w:rPr>
        <w:t>l</w:t>
      </w:r>
      <w:r>
        <w:t>o</w:t>
      </w:r>
      <w:r>
        <w:rPr>
          <w:spacing w:val="1"/>
        </w:rPr>
        <w:t>p</w:t>
      </w:r>
      <w:r>
        <w:rPr>
          <w:spacing w:val="-2"/>
        </w:rPr>
        <w:t>m</w:t>
      </w:r>
      <w:r>
        <w:rPr>
          <w:spacing w:val="-1"/>
        </w:rPr>
        <w:t>e</w:t>
      </w:r>
      <w:r>
        <w:rPr>
          <w:spacing w:val="1"/>
        </w:rPr>
        <w:t>n</w:t>
      </w:r>
      <w:r>
        <w:t xml:space="preserve">t and </w:t>
      </w:r>
      <w:r>
        <w:rPr>
          <w:spacing w:val="1"/>
        </w:rPr>
        <w:t>th</w:t>
      </w:r>
      <w:r>
        <w:rPr>
          <w:spacing w:val="-1"/>
        </w:rPr>
        <w:t>ei</w:t>
      </w:r>
      <w:r>
        <w:t>r t</w:t>
      </w:r>
      <w:r>
        <w:rPr>
          <w:spacing w:val="-1"/>
        </w:rPr>
        <w:t>e</w:t>
      </w:r>
      <w:r>
        <w:rPr>
          <w:spacing w:val="1"/>
        </w:rPr>
        <w:t>nd</w:t>
      </w:r>
      <w:r>
        <w:rPr>
          <w:spacing w:val="-1"/>
        </w:rPr>
        <w:t>enc</w:t>
      </w:r>
      <w:r>
        <w:t>y</w:t>
      </w:r>
      <w:r>
        <w:rPr>
          <w:spacing w:val="-1"/>
        </w:rPr>
        <w:t xml:space="preserve"> </w:t>
      </w:r>
      <w:r>
        <w:rPr>
          <w:spacing w:val="1"/>
        </w:rPr>
        <w:t>t</w:t>
      </w:r>
      <w:r>
        <w:t xml:space="preserve">o </w:t>
      </w:r>
      <w:r>
        <w:rPr>
          <w:spacing w:val="1"/>
        </w:rPr>
        <w:t>p</w:t>
      </w:r>
      <w:r>
        <w:rPr>
          <w:spacing w:val="-1"/>
        </w:rPr>
        <w:t>er</w:t>
      </w:r>
      <w:r>
        <w:rPr>
          <w:spacing w:val="1"/>
        </w:rPr>
        <w:t>i</w:t>
      </w:r>
      <w:r>
        <w:rPr>
          <w:spacing w:val="-1"/>
        </w:rPr>
        <w:t>s</w:t>
      </w:r>
      <w:r>
        <w:rPr>
          <w:spacing w:val="1"/>
        </w:rPr>
        <w:t>h.</w:t>
      </w:r>
    </w:p>
    <w:p w14:paraId="498DD194" w14:textId="77777777" w:rsidR="00D41C24" w:rsidRDefault="00D41C24" w:rsidP="00D41C24">
      <w:pPr>
        <w:pStyle w:val="SingleTxtG"/>
      </w:pPr>
      <w:r>
        <w:rPr>
          <w:spacing w:val="-1"/>
        </w:rPr>
        <w:t>T</w:t>
      </w:r>
      <w:r>
        <w:rPr>
          <w:spacing w:val="1"/>
        </w:rPr>
        <w:t>h</w:t>
      </w:r>
      <w:r>
        <w:t>e</w:t>
      </w:r>
      <w:r>
        <w:rPr>
          <w:spacing w:val="-5"/>
        </w:rPr>
        <w:t xml:space="preserve"> </w:t>
      </w:r>
      <w:r>
        <w:t>hold</w:t>
      </w:r>
      <w:r>
        <w:rPr>
          <w:spacing w:val="-2"/>
        </w:rPr>
        <w:t>e</w:t>
      </w:r>
      <w:r>
        <w:t>r</w:t>
      </w:r>
      <w:r>
        <w:rPr>
          <w:spacing w:val="1"/>
        </w:rPr>
        <w:t>/</w:t>
      </w:r>
      <w:r>
        <w:rPr>
          <w:spacing w:val="-1"/>
        </w:rPr>
        <w:t>se</w:t>
      </w:r>
      <w:r>
        <w:t>ll</w:t>
      </w:r>
      <w:r>
        <w:rPr>
          <w:spacing w:val="-2"/>
        </w:rPr>
        <w:t>e</w:t>
      </w:r>
      <w:r>
        <w:t>r</w:t>
      </w:r>
      <w:r>
        <w:rPr>
          <w:spacing w:val="-2"/>
        </w:rPr>
        <w:t xml:space="preserve"> </w:t>
      </w:r>
      <w:r>
        <w:t>of</w:t>
      </w:r>
      <w:r>
        <w:rPr>
          <w:spacing w:val="-3"/>
        </w:rPr>
        <w:t xml:space="preserve"> </w:t>
      </w:r>
      <w:r>
        <w:rPr>
          <w:spacing w:val="1"/>
        </w:rPr>
        <w:t>p</w:t>
      </w:r>
      <w:r>
        <w:t>ro</w:t>
      </w:r>
      <w:r>
        <w:rPr>
          <w:spacing w:val="-1"/>
        </w:rPr>
        <w:t>d</w:t>
      </w:r>
      <w:r>
        <w:rPr>
          <w:spacing w:val="1"/>
        </w:rPr>
        <w:t>u</w:t>
      </w:r>
      <w:r>
        <w:rPr>
          <w:spacing w:val="-1"/>
        </w:rPr>
        <w:t>c</w:t>
      </w:r>
      <w:r>
        <w:t>ts</w:t>
      </w:r>
      <w:r>
        <w:rPr>
          <w:spacing w:val="-3"/>
        </w:rPr>
        <w:t xml:space="preserve"> </w:t>
      </w:r>
      <w:r>
        <w:t>m</w:t>
      </w:r>
      <w:r>
        <w:rPr>
          <w:spacing w:val="-1"/>
        </w:rPr>
        <w:t>a</w:t>
      </w:r>
      <w:r>
        <w:t>y</w:t>
      </w:r>
      <w:r>
        <w:rPr>
          <w:spacing w:val="-2"/>
        </w:rPr>
        <w:t xml:space="preserve"> </w:t>
      </w:r>
      <w:r>
        <w:rPr>
          <w:spacing w:val="-1"/>
        </w:rPr>
        <w:t>n</w:t>
      </w:r>
      <w:r>
        <w:rPr>
          <w:spacing w:val="1"/>
        </w:rPr>
        <w:t>o</w:t>
      </w:r>
      <w:r>
        <w:t>t</w:t>
      </w:r>
      <w:r>
        <w:rPr>
          <w:spacing w:val="-2"/>
        </w:rPr>
        <w:t xml:space="preserve"> </w:t>
      </w:r>
      <w:r>
        <w:rPr>
          <w:spacing w:val="-1"/>
        </w:rPr>
        <w:t>d</w:t>
      </w:r>
      <w:r>
        <w:t>is</w:t>
      </w:r>
      <w:r>
        <w:rPr>
          <w:spacing w:val="-1"/>
        </w:rPr>
        <w:t>p</w:t>
      </w:r>
      <w:r>
        <w:rPr>
          <w:spacing w:val="1"/>
        </w:rPr>
        <w:t>l</w:t>
      </w:r>
      <w:r>
        <w:rPr>
          <w:spacing w:val="-2"/>
        </w:rPr>
        <w:t>a</w:t>
      </w:r>
      <w:r>
        <w:t>y</w:t>
      </w:r>
      <w:r>
        <w:rPr>
          <w:spacing w:val="-3"/>
        </w:rPr>
        <w:t xml:space="preserve"> </w:t>
      </w:r>
      <w:r>
        <w:t>su</w:t>
      </w:r>
      <w:r>
        <w:rPr>
          <w:spacing w:val="-2"/>
        </w:rPr>
        <w:t>c</w:t>
      </w:r>
      <w:r>
        <w:t>h</w:t>
      </w:r>
      <w:r>
        <w:rPr>
          <w:spacing w:val="-2"/>
        </w:rPr>
        <w:t xml:space="preserve"> </w:t>
      </w:r>
      <w:r>
        <w:rPr>
          <w:spacing w:val="1"/>
        </w:rPr>
        <w:t>p</w:t>
      </w:r>
      <w:r>
        <w:t>r</w:t>
      </w:r>
      <w:r>
        <w:rPr>
          <w:spacing w:val="-1"/>
        </w:rPr>
        <w:t>o</w:t>
      </w:r>
      <w:r>
        <w:t>du</w:t>
      </w:r>
      <w:r>
        <w:rPr>
          <w:spacing w:val="-1"/>
        </w:rPr>
        <w:t>ct</w:t>
      </w:r>
      <w:r>
        <w:t>s</w:t>
      </w:r>
      <w:r>
        <w:rPr>
          <w:spacing w:val="-2"/>
        </w:rPr>
        <w:t xml:space="preserve"> </w:t>
      </w:r>
      <w:r>
        <w:rPr>
          <w:spacing w:val="1"/>
        </w:rPr>
        <w:t>o</w:t>
      </w:r>
      <w:r>
        <w:t>r</w:t>
      </w:r>
      <w:r>
        <w:rPr>
          <w:spacing w:val="-4"/>
        </w:rPr>
        <w:t xml:space="preserve"> </w:t>
      </w:r>
      <w:r>
        <w:t>off</w:t>
      </w:r>
      <w:r>
        <w:rPr>
          <w:spacing w:val="-2"/>
        </w:rPr>
        <w:t>e</w:t>
      </w:r>
      <w:r>
        <w:t>r</w:t>
      </w:r>
      <w:r>
        <w:rPr>
          <w:spacing w:val="-2"/>
        </w:rPr>
        <w:t xml:space="preserve"> </w:t>
      </w:r>
      <w:r>
        <w:t>them</w:t>
      </w:r>
      <w:r>
        <w:rPr>
          <w:spacing w:val="-4"/>
        </w:rPr>
        <w:t xml:space="preserve"> </w:t>
      </w:r>
      <w:r>
        <w:t>f</w:t>
      </w:r>
      <w:r>
        <w:rPr>
          <w:spacing w:val="-1"/>
        </w:rPr>
        <w:t>o</w:t>
      </w:r>
      <w:r>
        <w:t>r</w:t>
      </w:r>
      <w:r>
        <w:rPr>
          <w:spacing w:val="-3"/>
        </w:rPr>
        <w:t xml:space="preserve"> </w:t>
      </w:r>
      <w:r>
        <w:t>s</w:t>
      </w:r>
      <w:r>
        <w:rPr>
          <w:spacing w:val="-1"/>
        </w:rPr>
        <w:t>a</w:t>
      </w:r>
      <w:r>
        <w:t>l</w:t>
      </w:r>
      <w:r>
        <w:rPr>
          <w:spacing w:val="-1"/>
        </w:rPr>
        <w:t>e</w:t>
      </w:r>
      <w:r>
        <w:t>,</w:t>
      </w:r>
      <w:r>
        <w:rPr>
          <w:spacing w:val="-3"/>
        </w:rPr>
        <w:t xml:space="preserve"> </w:t>
      </w:r>
      <w:r>
        <w:rPr>
          <w:spacing w:val="1"/>
        </w:rPr>
        <w:t>o</w:t>
      </w:r>
      <w:r>
        <w:t>r</w:t>
      </w:r>
      <w:r>
        <w:rPr>
          <w:spacing w:val="-3"/>
        </w:rPr>
        <w:t xml:space="preserve"> </w:t>
      </w:r>
      <w:r>
        <w:t>d</w:t>
      </w:r>
      <w:r>
        <w:rPr>
          <w:spacing w:val="-1"/>
        </w:rPr>
        <w:t>e</w:t>
      </w:r>
      <w:r>
        <w:t>l</w:t>
      </w:r>
      <w:r>
        <w:rPr>
          <w:spacing w:val="1"/>
        </w:rPr>
        <w:t>i</w:t>
      </w:r>
      <w:r>
        <w:rPr>
          <w:spacing w:val="-1"/>
        </w:rPr>
        <w:t>ve</w:t>
      </w:r>
      <w:r>
        <w:t xml:space="preserve">r </w:t>
      </w:r>
      <w:r>
        <w:rPr>
          <w:spacing w:val="1"/>
        </w:rPr>
        <w:t>o</w:t>
      </w:r>
      <w:r>
        <w:t>r m</w:t>
      </w:r>
      <w:r>
        <w:rPr>
          <w:spacing w:val="-1"/>
        </w:rPr>
        <w:t>a</w:t>
      </w:r>
      <w:r>
        <w:t>r</w:t>
      </w:r>
      <w:r>
        <w:rPr>
          <w:spacing w:val="1"/>
        </w:rPr>
        <w:t>k</w:t>
      </w:r>
      <w:r>
        <w:rPr>
          <w:spacing w:val="-2"/>
        </w:rPr>
        <w:t>e</w:t>
      </w:r>
      <w:r>
        <w:t>t</w:t>
      </w:r>
      <w:r>
        <w:rPr>
          <w:spacing w:val="2"/>
        </w:rPr>
        <w:t xml:space="preserve"> </w:t>
      </w:r>
      <w:r>
        <w:rPr>
          <w:spacing w:val="1"/>
        </w:rPr>
        <w:t>th</w:t>
      </w:r>
      <w:r>
        <w:rPr>
          <w:spacing w:val="-1"/>
        </w:rPr>
        <w:t>e</w:t>
      </w:r>
      <w:r>
        <w:t>m</w:t>
      </w:r>
      <w:r>
        <w:rPr>
          <w:spacing w:val="-1"/>
        </w:rPr>
        <w:t xml:space="preserve"> </w:t>
      </w:r>
      <w:r>
        <w:rPr>
          <w:spacing w:val="1"/>
        </w:rPr>
        <w:t>i</w:t>
      </w:r>
      <w:r>
        <w:t>n</w:t>
      </w:r>
      <w:r>
        <w:rPr>
          <w:spacing w:val="1"/>
        </w:rPr>
        <w:t xml:space="preserve"> </w:t>
      </w:r>
      <w:r>
        <w:rPr>
          <w:spacing w:val="-2"/>
        </w:rPr>
        <w:t>a</w:t>
      </w:r>
      <w:r>
        <w:rPr>
          <w:spacing w:val="1"/>
        </w:rPr>
        <w:t>n</w:t>
      </w:r>
      <w:r>
        <w:t>y</w:t>
      </w:r>
      <w:r>
        <w:rPr>
          <w:spacing w:val="1"/>
        </w:rPr>
        <w:t xml:space="preserve"> </w:t>
      </w:r>
      <w:r>
        <w:rPr>
          <w:spacing w:val="-2"/>
        </w:rPr>
        <w:t>m</w:t>
      </w:r>
      <w:r>
        <w:rPr>
          <w:spacing w:val="-1"/>
        </w:rPr>
        <w:t>a</w:t>
      </w:r>
      <w:r>
        <w:rPr>
          <w:spacing w:val="1"/>
        </w:rPr>
        <w:t>n</w:t>
      </w:r>
      <w:r>
        <w:rPr>
          <w:spacing w:val="2"/>
        </w:rPr>
        <w:t>n</w:t>
      </w:r>
      <w:r>
        <w:rPr>
          <w:spacing w:val="-2"/>
        </w:rPr>
        <w:t>e</w:t>
      </w:r>
      <w:r>
        <w:t>r</w:t>
      </w:r>
      <w:r>
        <w:rPr>
          <w:spacing w:val="1"/>
        </w:rPr>
        <w:t xml:space="preserve"> oth</w:t>
      </w:r>
      <w:r>
        <w:rPr>
          <w:spacing w:val="-1"/>
        </w:rPr>
        <w:t>e</w:t>
      </w:r>
      <w:r>
        <w:t xml:space="preserve">r </w:t>
      </w:r>
      <w:r>
        <w:rPr>
          <w:spacing w:val="1"/>
        </w:rPr>
        <w:t>th</w:t>
      </w:r>
      <w:r>
        <w:rPr>
          <w:spacing w:val="-1"/>
        </w:rPr>
        <w:t>a</w:t>
      </w:r>
      <w:r>
        <w:t xml:space="preserve">n </w:t>
      </w:r>
      <w:r>
        <w:rPr>
          <w:spacing w:val="1"/>
        </w:rPr>
        <w:t>i</w:t>
      </w:r>
      <w:r>
        <w:t>n</w:t>
      </w:r>
      <w:r>
        <w:rPr>
          <w:spacing w:val="1"/>
        </w:rPr>
        <w:t xml:space="preserve"> </w:t>
      </w:r>
      <w:r>
        <w:rPr>
          <w:spacing w:val="-1"/>
        </w:rPr>
        <w:t>c</w:t>
      </w:r>
      <w:r>
        <w:rPr>
          <w:spacing w:val="1"/>
        </w:rPr>
        <w:t>o</w:t>
      </w:r>
      <w:r>
        <w:rPr>
          <w:spacing w:val="-1"/>
        </w:rPr>
        <w:t>n</w:t>
      </w:r>
      <w:r>
        <w:rPr>
          <w:spacing w:val="1"/>
        </w:rPr>
        <w:t>f</w:t>
      </w:r>
      <w:r>
        <w:rPr>
          <w:spacing w:val="-1"/>
        </w:rPr>
        <w:t>o</w:t>
      </w:r>
      <w:r>
        <w:rPr>
          <w:spacing w:val="1"/>
        </w:rPr>
        <w:t>r</w:t>
      </w:r>
      <w:r>
        <w:rPr>
          <w:spacing w:val="-2"/>
        </w:rPr>
        <w:t>m</w:t>
      </w:r>
      <w:r>
        <w:rPr>
          <w:spacing w:val="1"/>
        </w:rPr>
        <w:t>i</w:t>
      </w:r>
      <w:r>
        <w:t>ty</w:t>
      </w:r>
      <w:r>
        <w:rPr>
          <w:spacing w:val="-1"/>
        </w:rPr>
        <w:t xml:space="preserve"> </w:t>
      </w:r>
      <w:r>
        <w:t>wi</w:t>
      </w:r>
      <w:r>
        <w:rPr>
          <w:spacing w:val="1"/>
        </w:rPr>
        <w:t>t</w:t>
      </w:r>
      <w:r>
        <w:t>h</w:t>
      </w:r>
      <w:r>
        <w:rPr>
          <w:spacing w:val="-1"/>
        </w:rPr>
        <w:t xml:space="preserve"> </w:t>
      </w:r>
      <w:r>
        <w:rPr>
          <w:spacing w:val="1"/>
        </w:rPr>
        <w:t>t</w:t>
      </w:r>
      <w:r>
        <w:rPr>
          <w:spacing w:val="-1"/>
        </w:rPr>
        <w:t>h</w:t>
      </w:r>
      <w:r>
        <w:rPr>
          <w:spacing w:val="1"/>
        </w:rPr>
        <w:t>i</w:t>
      </w:r>
      <w:r>
        <w:t>s</w:t>
      </w:r>
      <w:r>
        <w:rPr>
          <w:spacing w:val="-1"/>
        </w:rPr>
        <w:t xml:space="preserve"> </w:t>
      </w:r>
      <w:r>
        <w:t>st</w:t>
      </w:r>
      <w:r>
        <w:rPr>
          <w:spacing w:val="-2"/>
        </w:rPr>
        <w:t>a</w:t>
      </w:r>
      <w:r>
        <w:t>nd</w:t>
      </w:r>
      <w:r>
        <w:rPr>
          <w:spacing w:val="-1"/>
        </w:rPr>
        <w:t>ar</w:t>
      </w:r>
      <w:r>
        <w:rPr>
          <w:spacing w:val="1"/>
        </w:rPr>
        <w:t>d</w:t>
      </w:r>
      <w:r>
        <w:t>.</w:t>
      </w:r>
      <w:r>
        <w:rPr>
          <w:spacing w:val="1"/>
        </w:rPr>
        <w:t xml:space="preserve"> </w:t>
      </w:r>
      <w:r>
        <w:rPr>
          <w:spacing w:val="-1"/>
        </w:rPr>
        <w:t>T</w:t>
      </w:r>
      <w:r>
        <w:rPr>
          <w:spacing w:val="1"/>
        </w:rPr>
        <w:t>h</w:t>
      </w:r>
      <w:r>
        <w:t xml:space="preserve">e </w:t>
      </w:r>
      <w:r>
        <w:rPr>
          <w:spacing w:val="-1"/>
        </w:rPr>
        <w:t>h</w:t>
      </w:r>
      <w:r>
        <w:rPr>
          <w:spacing w:val="1"/>
        </w:rPr>
        <w:t>o</w:t>
      </w:r>
      <w:r>
        <w:t>ld</w:t>
      </w:r>
      <w:r>
        <w:rPr>
          <w:spacing w:val="-2"/>
        </w:rPr>
        <w:t>e</w:t>
      </w:r>
      <w:r>
        <w:t>r</w:t>
      </w:r>
      <w:r>
        <w:rPr>
          <w:spacing w:val="1"/>
        </w:rPr>
        <w:t>/</w:t>
      </w:r>
      <w:r>
        <w:rPr>
          <w:spacing w:val="-1"/>
        </w:rPr>
        <w:t>se</w:t>
      </w:r>
      <w:r>
        <w:t>ll</w:t>
      </w:r>
      <w:r>
        <w:rPr>
          <w:spacing w:val="-2"/>
        </w:rPr>
        <w:t>e</w:t>
      </w:r>
      <w:r>
        <w:t>r sh</w:t>
      </w:r>
      <w:r>
        <w:rPr>
          <w:spacing w:val="-2"/>
        </w:rPr>
        <w:t>a</w:t>
      </w:r>
      <w:r>
        <w:t>ll be</w:t>
      </w:r>
      <w:r>
        <w:rPr>
          <w:spacing w:val="-1"/>
        </w:rPr>
        <w:t xml:space="preserve"> </w:t>
      </w:r>
      <w:r>
        <w:t>r</w:t>
      </w:r>
      <w:r>
        <w:rPr>
          <w:spacing w:val="-2"/>
        </w:rPr>
        <w:t>e</w:t>
      </w:r>
      <w:r>
        <w:t>spo</w:t>
      </w:r>
      <w:r>
        <w:rPr>
          <w:spacing w:val="-1"/>
        </w:rPr>
        <w:t>n</w:t>
      </w:r>
      <w:r>
        <w:t>s</w:t>
      </w:r>
      <w:r>
        <w:rPr>
          <w:spacing w:val="-1"/>
        </w:rPr>
        <w:t>i</w:t>
      </w:r>
      <w:r>
        <w:t>ble</w:t>
      </w:r>
      <w:r>
        <w:rPr>
          <w:spacing w:val="-1"/>
        </w:rPr>
        <w:t xml:space="preserve"> </w:t>
      </w:r>
      <w:r>
        <w:t>for</w:t>
      </w:r>
      <w:r>
        <w:rPr>
          <w:spacing w:val="-1"/>
        </w:rPr>
        <w:t xml:space="preserve"> </w:t>
      </w:r>
      <w:r>
        <w:t>ob</w:t>
      </w:r>
      <w:r>
        <w:rPr>
          <w:spacing w:val="-1"/>
        </w:rPr>
        <w:t>ser</w:t>
      </w:r>
      <w:r>
        <w:t>v</w:t>
      </w:r>
      <w:r>
        <w:rPr>
          <w:spacing w:val="-1"/>
        </w:rPr>
        <w:t>i</w:t>
      </w:r>
      <w:r>
        <w:t>ng</w:t>
      </w:r>
      <w:r>
        <w:rPr>
          <w:spacing w:val="-1"/>
        </w:rPr>
        <w:t xml:space="preserve"> </w:t>
      </w:r>
      <w:r>
        <w:t>su</w:t>
      </w:r>
      <w:r>
        <w:rPr>
          <w:spacing w:val="-1"/>
        </w:rPr>
        <w:t>c</w:t>
      </w:r>
      <w:r>
        <w:t>h</w:t>
      </w:r>
      <w:r>
        <w:rPr>
          <w:spacing w:val="-1"/>
        </w:rPr>
        <w:t xml:space="preserve"> c</w:t>
      </w:r>
      <w:r>
        <w:t>on</w:t>
      </w:r>
      <w:r>
        <w:rPr>
          <w:spacing w:val="-1"/>
        </w:rPr>
        <w:t>f</w:t>
      </w:r>
      <w:r>
        <w:t>or</w:t>
      </w:r>
      <w:r>
        <w:rPr>
          <w:spacing w:val="-2"/>
        </w:rPr>
        <w:t>m</w:t>
      </w:r>
      <w:r>
        <w:t>it</w:t>
      </w:r>
      <w:r>
        <w:rPr>
          <w:spacing w:val="-1"/>
        </w:rPr>
        <w:t>y</w:t>
      </w:r>
      <w:r>
        <w:t>.</w:t>
      </w:r>
    </w:p>
    <w:p w14:paraId="60ADEB50" w14:textId="77777777" w:rsidR="00D41C24" w:rsidRDefault="00D41C24" w:rsidP="00D41C24">
      <w:pPr>
        <w:pStyle w:val="H1G"/>
      </w:pPr>
      <w:r>
        <w:tab/>
        <w:t>A.</w:t>
      </w:r>
      <w:r>
        <w:tab/>
      </w:r>
      <w:r>
        <w:rPr>
          <w:spacing w:val="1"/>
        </w:rPr>
        <w:t>M</w:t>
      </w:r>
      <w:r>
        <w:t>inimum</w:t>
      </w:r>
      <w:r>
        <w:rPr>
          <w:spacing w:val="-8"/>
        </w:rPr>
        <w:t xml:space="preserve"> </w:t>
      </w:r>
      <w:r>
        <w:t>req</w:t>
      </w:r>
      <w:r>
        <w:rPr>
          <w:spacing w:val="1"/>
        </w:rPr>
        <w:t>u</w:t>
      </w:r>
      <w:r>
        <w:t>ir</w:t>
      </w:r>
      <w:r>
        <w:rPr>
          <w:spacing w:val="1"/>
        </w:rPr>
        <w:t>e</w:t>
      </w:r>
      <w:r>
        <w:t>m</w:t>
      </w:r>
      <w:r>
        <w:rPr>
          <w:spacing w:val="1"/>
        </w:rPr>
        <w:t>e</w:t>
      </w:r>
      <w:r>
        <w:t>nts</w:t>
      </w:r>
    </w:p>
    <w:p w14:paraId="0B294005" w14:textId="77777777" w:rsidR="00D41C24" w:rsidRDefault="00D41C24" w:rsidP="00D41C24">
      <w:pPr>
        <w:pStyle w:val="SingleTxtG"/>
      </w:pPr>
      <w:r>
        <w:t xml:space="preserve">In </w:t>
      </w:r>
      <w:r>
        <w:rPr>
          <w:spacing w:val="-1"/>
        </w:rPr>
        <w:t>a</w:t>
      </w:r>
      <w:r>
        <w:t xml:space="preserve">ll </w:t>
      </w:r>
      <w:r>
        <w:rPr>
          <w:spacing w:val="-1"/>
        </w:rPr>
        <w:t>c</w:t>
      </w:r>
      <w:r>
        <w:t>l</w:t>
      </w:r>
      <w:r>
        <w:rPr>
          <w:spacing w:val="-1"/>
        </w:rPr>
        <w:t>a</w:t>
      </w:r>
      <w:r>
        <w:t>ss</w:t>
      </w:r>
      <w:r>
        <w:rPr>
          <w:spacing w:val="-1"/>
        </w:rPr>
        <w:t>e</w:t>
      </w:r>
      <w:r>
        <w:t>s, su</w:t>
      </w:r>
      <w:r>
        <w:rPr>
          <w:spacing w:val="-1"/>
        </w:rPr>
        <w:t>b</w:t>
      </w:r>
      <w:r>
        <w:t>j</w:t>
      </w:r>
      <w:r>
        <w:rPr>
          <w:spacing w:val="-1"/>
        </w:rPr>
        <w:t>ec</w:t>
      </w:r>
      <w:r>
        <w:t>t to the</w:t>
      </w:r>
      <w:r>
        <w:rPr>
          <w:spacing w:val="-1"/>
        </w:rPr>
        <w:t xml:space="preserve"> </w:t>
      </w:r>
      <w:r>
        <w:t>s</w:t>
      </w:r>
      <w:r>
        <w:rPr>
          <w:spacing w:val="-1"/>
        </w:rPr>
        <w:t>p</w:t>
      </w:r>
      <w:r>
        <w:t>e</w:t>
      </w:r>
      <w:r>
        <w:rPr>
          <w:spacing w:val="-2"/>
        </w:rPr>
        <w:t>c</w:t>
      </w:r>
      <w:r>
        <w:t>i</w:t>
      </w:r>
      <w:r>
        <w:rPr>
          <w:spacing w:val="-2"/>
        </w:rPr>
        <w:t>a</w:t>
      </w:r>
      <w:r>
        <w:t>l</w:t>
      </w:r>
      <w:r>
        <w:rPr>
          <w:spacing w:val="2"/>
        </w:rPr>
        <w:t xml:space="preserve"> </w:t>
      </w:r>
      <w:r>
        <w:t>pro</w:t>
      </w:r>
      <w:r>
        <w:rPr>
          <w:spacing w:val="-1"/>
        </w:rPr>
        <w:t>v</w:t>
      </w:r>
      <w:r>
        <w:t>i</w:t>
      </w:r>
      <w:r>
        <w:rPr>
          <w:spacing w:val="-1"/>
        </w:rPr>
        <w:t>si</w:t>
      </w:r>
      <w:r>
        <w:t>o</w:t>
      </w:r>
      <w:r>
        <w:rPr>
          <w:spacing w:val="-1"/>
        </w:rPr>
        <w:t>n</w:t>
      </w:r>
      <w:r>
        <w:t xml:space="preserve">s for </w:t>
      </w:r>
      <w:r>
        <w:rPr>
          <w:spacing w:val="-1"/>
        </w:rPr>
        <w:t>e</w:t>
      </w:r>
      <w:r>
        <w:t>a</w:t>
      </w:r>
      <w:r>
        <w:rPr>
          <w:spacing w:val="-2"/>
        </w:rPr>
        <w:t>c</w:t>
      </w:r>
      <w:r>
        <w:t>h</w:t>
      </w:r>
      <w:r>
        <w:rPr>
          <w:spacing w:val="3"/>
        </w:rPr>
        <w:t xml:space="preserve"> </w:t>
      </w:r>
      <w:r>
        <w:rPr>
          <w:spacing w:val="-1"/>
        </w:rPr>
        <w:t>c</w:t>
      </w:r>
      <w:r>
        <w:t>l</w:t>
      </w:r>
      <w:r>
        <w:rPr>
          <w:spacing w:val="-1"/>
        </w:rPr>
        <w:t>a</w:t>
      </w:r>
      <w:r>
        <w:rPr>
          <w:spacing w:val="-2"/>
        </w:rPr>
        <w:t>s</w:t>
      </w:r>
      <w:r>
        <w:t>s</w:t>
      </w:r>
      <w:r>
        <w:rPr>
          <w:spacing w:val="4"/>
        </w:rPr>
        <w:t xml:space="preserve"> </w:t>
      </w:r>
      <w:r>
        <w:rPr>
          <w:spacing w:val="-1"/>
        </w:rPr>
        <w:t>an</w:t>
      </w:r>
      <w:r>
        <w:t>d</w:t>
      </w:r>
      <w:r>
        <w:rPr>
          <w:spacing w:val="3"/>
        </w:rPr>
        <w:t xml:space="preserve"> </w:t>
      </w:r>
      <w:r>
        <w:rPr>
          <w:spacing w:val="-1"/>
        </w:rPr>
        <w:t>t</w:t>
      </w:r>
      <w:r>
        <w:t>he tol</w:t>
      </w:r>
      <w:r>
        <w:rPr>
          <w:spacing w:val="-1"/>
        </w:rPr>
        <w:t>e</w:t>
      </w:r>
      <w:r>
        <w:t>r</w:t>
      </w:r>
      <w:r>
        <w:rPr>
          <w:spacing w:val="-1"/>
        </w:rPr>
        <w:t>ance</w:t>
      </w:r>
      <w:r>
        <w:t>s</w:t>
      </w:r>
      <w:r>
        <w:rPr>
          <w:spacing w:val="2"/>
        </w:rPr>
        <w:t xml:space="preserve"> </w:t>
      </w:r>
      <w:r>
        <w:rPr>
          <w:spacing w:val="-1"/>
        </w:rPr>
        <w:t>a</w:t>
      </w:r>
      <w:r>
        <w:t>llo</w:t>
      </w:r>
      <w:r>
        <w:rPr>
          <w:spacing w:val="-1"/>
        </w:rPr>
        <w:t>we</w:t>
      </w:r>
      <w:r>
        <w:t>d, t</w:t>
      </w:r>
      <w:r>
        <w:rPr>
          <w:spacing w:val="2"/>
        </w:rPr>
        <w:t>h</w:t>
      </w:r>
      <w:r>
        <w:t>e or</w:t>
      </w:r>
      <w:r>
        <w:rPr>
          <w:spacing w:val="-1"/>
        </w:rPr>
        <w:t>an</w:t>
      </w:r>
      <w:r>
        <w:t>g</w:t>
      </w:r>
      <w:r>
        <w:rPr>
          <w:spacing w:val="-2"/>
        </w:rPr>
        <w:t>e</w:t>
      </w:r>
      <w:r>
        <w:t xml:space="preserve">s </w:t>
      </w:r>
      <w:r>
        <w:rPr>
          <w:spacing w:val="-3"/>
        </w:rPr>
        <w:t>m</w:t>
      </w:r>
      <w:r>
        <w:t>ust b</w:t>
      </w:r>
      <w:r>
        <w:rPr>
          <w:spacing w:val="-1"/>
        </w:rPr>
        <w:t>e</w:t>
      </w:r>
      <w:r>
        <w:t>:</w:t>
      </w:r>
    </w:p>
    <w:p w14:paraId="4889BF21" w14:textId="77777777" w:rsidR="00D41C24" w:rsidRDefault="00D41C24" w:rsidP="004A0BA6">
      <w:pPr>
        <w:pStyle w:val="Bullet1G"/>
      </w:pPr>
      <w:r>
        <w:t>int</w:t>
      </w:r>
      <w:r>
        <w:rPr>
          <w:spacing w:val="-1"/>
        </w:rPr>
        <w:t>a</w:t>
      </w:r>
      <w:r>
        <w:rPr>
          <w:spacing w:val="-2"/>
        </w:rPr>
        <w:t>c</w:t>
      </w:r>
      <w:r>
        <w:t>t</w:t>
      </w:r>
    </w:p>
    <w:p w14:paraId="6776417B" w14:textId="77777777" w:rsidR="00D41C24" w:rsidRDefault="00D41C24" w:rsidP="004A0BA6">
      <w:pPr>
        <w:pStyle w:val="Bullet1G"/>
      </w:pPr>
      <w:r>
        <w:t>s</w:t>
      </w:r>
      <w:r>
        <w:rPr>
          <w:spacing w:val="1"/>
        </w:rPr>
        <w:t>o</w:t>
      </w:r>
      <w:r>
        <w:rPr>
          <w:spacing w:val="-1"/>
        </w:rPr>
        <w:t>und</w:t>
      </w:r>
      <w:r>
        <w:t>;</w:t>
      </w:r>
      <w:r>
        <w:rPr>
          <w:spacing w:val="33"/>
        </w:rPr>
        <w:t xml:space="preserve"> </w:t>
      </w:r>
      <w:r>
        <w:rPr>
          <w:spacing w:val="1"/>
        </w:rPr>
        <w:t>p</w:t>
      </w:r>
      <w:r>
        <w:t>r</w:t>
      </w:r>
      <w:r>
        <w:rPr>
          <w:spacing w:val="-1"/>
        </w:rPr>
        <w:t>o</w:t>
      </w:r>
      <w:r>
        <w:rPr>
          <w:spacing w:val="1"/>
        </w:rPr>
        <w:t>du</w:t>
      </w:r>
      <w:r>
        <w:rPr>
          <w:spacing w:val="-2"/>
        </w:rPr>
        <w:t>c</w:t>
      </w:r>
      <w:r>
        <w:t>e</w:t>
      </w:r>
      <w:r>
        <w:rPr>
          <w:spacing w:val="33"/>
        </w:rPr>
        <w:t xml:space="preserve"> </w:t>
      </w:r>
      <w:r>
        <w:rPr>
          <w:spacing w:val="-1"/>
        </w:rPr>
        <w:t>a</w:t>
      </w:r>
      <w:r>
        <w:t>ff</w:t>
      </w:r>
      <w:r>
        <w:rPr>
          <w:spacing w:val="-1"/>
        </w:rPr>
        <w:t>ec</w:t>
      </w:r>
      <w:r>
        <w:t>t</w:t>
      </w:r>
      <w:r>
        <w:rPr>
          <w:spacing w:val="-1"/>
        </w:rPr>
        <w:t>e</w:t>
      </w:r>
      <w:r>
        <w:t>d</w:t>
      </w:r>
      <w:r>
        <w:rPr>
          <w:spacing w:val="33"/>
        </w:rPr>
        <w:t xml:space="preserve"> </w:t>
      </w:r>
      <w:r>
        <w:rPr>
          <w:spacing w:val="1"/>
        </w:rPr>
        <w:t>b</w:t>
      </w:r>
      <w:r>
        <w:t>y</w:t>
      </w:r>
      <w:r>
        <w:rPr>
          <w:spacing w:val="33"/>
        </w:rPr>
        <w:t xml:space="preserve"> </w:t>
      </w:r>
      <w:r>
        <w:t>r</w:t>
      </w:r>
      <w:r>
        <w:rPr>
          <w:spacing w:val="-1"/>
        </w:rPr>
        <w:t>ot</w:t>
      </w:r>
      <w:r>
        <w:t>ti</w:t>
      </w:r>
      <w:r>
        <w:rPr>
          <w:spacing w:val="-1"/>
        </w:rPr>
        <w:t>n</w:t>
      </w:r>
      <w:r>
        <w:t>g</w:t>
      </w:r>
      <w:r>
        <w:rPr>
          <w:spacing w:val="33"/>
        </w:rPr>
        <w:t xml:space="preserve"> </w:t>
      </w:r>
      <w:r>
        <w:rPr>
          <w:spacing w:val="1"/>
        </w:rPr>
        <w:t>o</w:t>
      </w:r>
      <w:r>
        <w:t>r</w:t>
      </w:r>
      <w:r>
        <w:rPr>
          <w:spacing w:val="32"/>
        </w:rPr>
        <w:t xml:space="preserve"> </w:t>
      </w:r>
      <w:r>
        <w:rPr>
          <w:spacing w:val="1"/>
        </w:rPr>
        <w:t>d</w:t>
      </w:r>
      <w:r>
        <w:rPr>
          <w:spacing w:val="-1"/>
        </w:rPr>
        <w:t>e</w:t>
      </w:r>
      <w:r>
        <w:t>t</w:t>
      </w:r>
      <w:r>
        <w:rPr>
          <w:spacing w:val="1"/>
        </w:rPr>
        <w:t>e</w:t>
      </w:r>
      <w:r>
        <w:rPr>
          <w:spacing w:val="-1"/>
        </w:rPr>
        <w:t>r</w:t>
      </w:r>
      <w:r>
        <w:t>i</w:t>
      </w:r>
      <w:r>
        <w:rPr>
          <w:spacing w:val="1"/>
        </w:rPr>
        <w:t>o</w:t>
      </w:r>
      <w:r>
        <w:t>r</w:t>
      </w:r>
      <w:r>
        <w:rPr>
          <w:spacing w:val="-1"/>
        </w:rPr>
        <w:t>at</w:t>
      </w:r>
      <w:r>
        <w:t>i</w:t>
      </w:r>
      <w:r>
        <w:rPr>
          <w:spacing w:val="-1"/>
        </w:rPr>
        <w:t>o</w:t>
      </w:r>
      <w:r>
        <w:t>n</w:t>
      </w:r>
      <w:r>
        <w:rPr>
          <w:spacing w:val="33"/>
        </w:rPr>
        <w:t xml:space="preserve"> </w:t>
      </w:r>
      <w:r>
        <w:t>s</w:t>
      </w:r>
      <w:r>
        <w:rPr>
          <w:spacing w:val="1"/>
        </w:rPr>
        <w:t>u</w:t>
      </w:r>
      <w:r>
        <w:rPr>
          <w:spacing w:val="-2"/>
        </w:rPr>
        <w:t>c</w:t>
      </w:r>
      <w:r>
        <w:t>h</w:t>
      </w:r>
      <w:r>
        <w:rPr>
          <w:spacing w:val="33"/>
        </w:rPr>
        <w:t xml:space="preserve"> </w:t>
      </w:r>
      <w:r>
        <w:rPr>
          <w:spacing w:val="-1"/>
        </w:rPr>
        <w:t>a</w:t>
      </w:r>
      <w:r>
        <w:t>s</w:t>
      </w:r>
      <w:r>
        <w:rPr>
          <w:spacing w:val="33"/>
        </w:rPr>
        <w:t xml:space="preserve"> </w:t>
      </w:r>
      <w:r>
        <w:t>to</w:t>
      </w:r>
      <w:r>
        <w:rPr>
          <w:spacing w:val="32"/>
        </w:rPr>
        <w:t xml:space="preserve"> </w:t>
      </w:r>
      <w:r>
        <w:t>m</w:t>
      </w:r>
      <w:r>
        <w:rPr>
          <w:spacing w:val="-1"/>
        </w:rPr>
        <w:t>a</w:t>
      </w:r>
      <w:r>
        <w:t>ke</w:t>
      </w:r>
      <w:r>
        <w:rPr>
          <w:spacing w:val="32"/>
        </w:rPr>
        <w:t xml:space="preserve"> </w:t>
      </w:r>
      <w:r>
        <w:rPr>
          <w:spacing w:val="1"/>
        </w:rPr>
        <w:t>i</w:t>
      </w:r>
      <w:r>
        <w:t>t</w:t>
      </w:r>
      <w:r>
        <w:rPr>
          <w:spacing w:val="33"/>
        </w:rPr>
        <w:t xml:space="preserve"> </w:t>
      </w:r>
      <w:r>
        <w:rPr>
          <w:spacing w:val="-1"/>
        </w:rPr>
        <w:t>u</w:t>
      </w:r>
      <w:r>
        <w:rPr>
          <w:spacing w:val="1"/>
        </w:rPr>
        <w:t>n</w:t>
      </w:r>
      <w:r>
        <w:t>f</w:t>
      </w:r>
      <w:r>
        <w:rPr>
          <w:spacing w:val="-1"/>
        </w:rPr>
        <w:t>i</w:t>
      </w:r>
      <w:r>
        <w:t>t</w:t>
      </w:r>
      <w:r>
        <w:rPr>
          <w:spacing w:val="33"/>
        </w:rPr>
        <w:t xml:space="preserve"> </w:t>
      </w:r>
      <w:r>
        <w:t>f</w:t>
      </w:r>
      <w:r>
        <w:rPr>
          <w:spacing w:val="-1"/>
        </w:rPr>
        <w:t>o</w:t>
      </w:r>
      <w:r>
        <w:t xml:space="preserve">r </w:t>
      </w:r>
      <w:r>
        <w:rPr>
          <w:spacing w:val="-1"/>
        </w:rPr>
        <w:t>c</w:t>
      </w:r>
      <w:r>
        <w:t>ons</w:t>
      </w:r>
      <w:r>
        <w:rPr>
          <w:spacing w:val="-1"/>
        </w:rPr>
        <w:t>u</w:t>
      </w:r>
      <w:r>
        <w:rPr>
          <w:spacing w:val="-2"/>
        </w:rPr>
        <w:t>m</w:t>
      </w:r>
      <w:r>
        <w:t>pti</w:t>
      </w:r>
      <w:r>
        <w:rPr>
          <w:spacing w:val="-1"/>
        </w:rPr>
        <w:t>o</w:t>
      </w:r>
      <w:r>
        <w:t>n is</w:t>
      </w:r>
      <w:r>
        <w:rPr>
          <w:spacing w:val="-1"/>
        </w:rPr>
        <w:t xml:space="preserve"> e</w:t>
      </w:r>
      <w:r>
        <w:t>x</w:t>
      </w:r>
      <w:r>
        <w:rPr>
          <w:spacing w:val="-1"/>
        </w:rPr>
        <w:t>c</w:t>
      </w:r>
      <w:r>
        <w:t>lud</w:t>
      </w:r>
      <w:r>
        <w:rPr>
          <w:spacing w:val="-2"/>
        </w:rPr>
        <w:t>e</w:t>
      </w:r>
      <w:r>
        <w:t>d</w:t>
      </w:r>
    </w:p>
    <w:p w14:paraId="3EBB0C7C" w14:textId="77777777" w:rsidR="00D41C24" w:rsidRDefault="00D41C24" w:rsidP="004A0BA6">
      <w:pPr>
        <w:pStyle w:val="Bullet1G"/>
      </w:pPr>
      <w:r>
        <w:rPr>
          <w:spacing w:val="-1"/>
        </w:rPr>
        <w:t>c</w:t>
      </w:r>
      <w:r>
        <w:t>le</w:t>
      </w:r>
      <w:r>
        <w:rPr>
          <w:spacing w:val="-2"/>
        </w:rPr>
        <w:t>a</w:t>
      </w:r>
      <w:r>
        <w:t>n,</w:t>
      </w:r>
      <w:r>
        <w:rPr>
          <w:spacing w:val="-1"/>
        </w:rPr>
        <w:t xml:space="preserve"> </w:t>
      </w:r>
      <w:r>
        <w:rPr>
          <w:spacing w:val="1"/>
        </w:rPr>
        <w:t>p</w:t>
      </w:r>
      <w:r>
        <w:t>ra</w:t>
      </w:r>
      <w:r>
        <w:rPr>
          <w:spacing w:val="-2"/>
        </w:rPr>
        <w:t>c</w:t>
      </w:r>
      <w:r>
        <w:rPr>
          <w:spacing w:val="1"/>
        </w:rPr>
        <w:t>t</w:t>
      </w:r>
      <w:r>
        <w:t>i</w:t>
      </w:r>
      <w:r>
        <w:rPr>
          <w:spacing w:val="-1"/>
        </w:rPr>
        <w:t>c</w:t>
      </w:r>
      <w:r>
        <w:rPr>
          <w:spacing w:val="-2"/>
        </w:rPr>
        <w:t>a</w:t>
      </w:r>
      <w:r>
        <w:rPr>
          <w:spacing w:val="1"/>
        </w:rPr>
        <w:t>l</w:t>
      </w:r>
      <w:r>
        <w:t>ly</w:t>
      </w:r>
      <w:r>
        <w:rPr>
          <w:spacing w:val="-1"/>
        </w:rPr>
        <w:t xml:space="preserve"> </w:t>
      </w:r>
      <w:r>
        <w:t>fr</w:t>
      </w:r>
      <w:r>
        <w:rPr>
          <w:spacing w:val="-1"/>
        </w:rPr>
        <w:t>e</w:t>
      </w:r>
      <w:r>
        <w:t>e</w:t>
      </w:r>
      <w:r>
        <w:rPr>
          <w:spacing w:val="-1"/>
        </w:rPr>
        <w:t xml:space="preserve"> </w:t>
      </w:r>
      <w:r>
        <w:t xml:space="preserve">of </w:t>
      </w:r>
      <w:r>
        <w:rPr>
          <w:spacing w:val="-2"/>
        </w:rPr>
        <w:t>a</w:t>
      </w:r>
      <w:r>
        <w:t>ny vi</w:t>
      </w:r>
      <w:r>
        <w:rPr>
          <w:spacing w:val="-1"/>
        </w:rPr>
        <w:t>s</w:t>
      </w:r>
      <w:r>
        <w:t>i</w:t>
      </w:r>
      <w:r>
        <w:rPr>
          <w:spacing w:val="-1"/>
        </w:rPr>
        <w:t>b</w:t>
      </w:r>
      <w:r>
        <w:rPr>
          <w:spacing w:val="1"/>
        </w:rPr>
        <w:t>l</w:t>
      </w:r>
      <w:r>
        <w:t>e</w:t>
      </w:r>
      <w:r>
        <w:rPr>
          <w:spacing w:val="-2"/>
        </w:rPr>
        <w:t xml:space="preserve"> </w:t>
      </w:r>
      <w:r>
        <w:t>for</w:t>
      </w:r>
      <w:r>
        <w:rPr>
          <w:spacing w:val="-1"/>
        </w:rPr>
        <w:t>e</w:t>
      </w:r>
      <w:r>
        <w:t>i</w:t>
      </w:r>
      <w:r>
        <w:rPr>
          <w:spacing w:val="-1"/>
        </w:rPr>
        <w:t>g</w:t>
      </w:r>
      <w:r>
        <w:t xml:space="preserve">n </w:t>
      </w:r>
      <w:r>
        <w:rPr>
          <w:spacing w:val="-2"/>
        </w:rPr>
        <w:t>m</w:t>
      </w:r>
      <w:r>
        <w:rPr>
          <w:spacing w:val="-1"/>
        </w:rPr>
        <w:t>a</w:t>
      </w:r>
      <w:r>
        <w:t>tt</w:t>
      </w:r>
      <w:r>
        <w:rPr>
          <w:spacing w:val="-1"/>
        </w:rPr>
        <w:t>e</w:t>
      </w:r>
      <w:r>
        <w:t>r</w:t>
      </w:r>
    </w:p>
    <w:p w14:paraId="28DAD41B" w14:textId="77777777" w:rsidR="00D41C24" w:rsidRDefault="00D41C24" w:rsidP="004A0BA6">
      <w:pPr>
        <w:pStyle w:val="Bullet1G"/>
      </w:pPr>
      <w:r>
        <w:t>pr</w:t>
      </w:r>
      <w:r>
        <w:rPr>
          <w:spacing w:val="-1"/>
        </w:rPr>
        <w:t>ac</w:t>
      </w:r>
      <w:r>
        <w:t>ti</w:t>
      </w:r>
      <w:r>
        <w:rPr>
          <w:spacing w:val="-1"/>
        </w:rPr>
        <w:t>c</w:t>
      </w:r>
      <w:r>
        <w:rPr>
          <w:spacing w:val="-2"/>
        </w:rPr>
        <w:t>a</w:t>
      </w:r>
      <w:r>
        <w:rPr>
          <w:spacing w:val="1"/>
        </w:rPr>
        <w:t>l</w:t>
      </w:r>
      <w:r>
        <w:t>ly fr</w:t>
      </w:r>
      <w:r>
        <w:rPr>
          <w:spacing w:val="-1"/>
        </w:rPr>
        <w:t>e</w:t>
      </w:r>
      <w:r>
        <w:t>e</w:t>
      </w:r>
      <w:r>
        <w:rPr>
          <w:spacing w:val="-1"/>
        </w:rPr>
        <w:t xml:space="preserve"> </w:t>
      </w:r>
      <w:r>
        <w:t>from</w:t>
      </w:r>
      <w:r>
        <w:rPr>
          <w:spacing w:val="-2"/>
        </w:rPr>
        <w:t xml:space="preserve"> </w:t>
      </w:r>
      <w:r>
        <w:t>p</w:t>
      </w:r>
      <w:r>
        <w:rPr>
          <w:spacing w:val="-1"/>
        </w:rPr>
        <w:t>e</w:t>
      </w:r>
      <w:r>
        <w:t>sts</w:t>
      </w:r>
    </w:p>
    <w:p w14:paraId="6E07C83A" w14:textId="77777777" w:rsidR="00D41C24" w:rsidRDefault="00D41C24" w:rsidP="004A0BA6">
      <w:pPr>
        <w:pStyle w:val="Bullet1G"/>
      </w:pPr>
      <w:r>
        <w:t>fr</w:t>
      </w:r>
      <w:r>
        <w:rPr>
          <w:spacing w:val="-1"/>
        </w:rPr>
        <w:t>e</w:t>
      </w:r>
      <w:r>
        <w:t>e</w:t>
      </w:r>
      <w:r>
        <w:rPr>
          <w:spacing w:val="-1"/>
        </w:rPr>
        <w:t xml:space="preserve"> </w:t>
      </w:r>
      <w:r>
        <w:t>fr</w:t>
      </w:r>
      <w:r>
        <w:rPr>
          <w:spacing w:val="1"/>
        </w:rPr>
        <w:t>o</w:t>
      </w:r>
      <w:r>
        <w:t>m</w:t>
      </w:r>
      <w:r>
        <w:rPr>
          <w:spacing w:val="-3"/>
        </w:rPr>
        <w:t xml:space="preserve"> </w:t>
      </w:r>
      <w:r>
        <w:rPr>
          <w:spacing w:val="2"/>
        </w:rPr>
        <w:t>d</w:t>
      </w:r>
      <w:r>
        <w:rPr>
          <w:spacing w:val="1"/>
        </w:rPr>
        <w:t>a</w:t>
      </w:r>
      <w:r>
        <w:rPr>
          <w:spacing w:val="-2"/>
        </w:rPr>
        <w:t>m</w:t>
      </w:r>
      <w:r>
        <w:rPr>
          <w:spacing w:val="-1"/>
        </w:rPr>
        <w:t>a</w:t>
      </w:r>
      <w:r>
        <w:rPr>
          <w:spacing w:val="1"/>
        </w:rPr>
        <w:t>g</w:t>
      </w:r>
      <w:r>
        <w:t xml:space="preserve">e </w:t>
      </w:r>
      <w:r>
        <w:rPr>
          <w:spacing w:val="-1"/>
        </w:rPr>
        <w:t>ca</w:t>
      </w:r>
      <w:r>
        <w:rPr>
          <w:spacing w:val="1"/>
        </w:rPr>
        <w:t>u</w:t>
      </w:r>
      <w:r>
        <w:t>s</w:t>
      </w:r>
      <w:r>
        <w:rPr>
          <w:spacing w:val="-2"/>
        </w:rPr>
        <w:t>e</w:t>
      </w:r>
      <w:r>
        <w:t xml:space="preserve">d </w:t>
      </w:r>
      <w:r>
        <w:rPr>
          <w:spacing w:val="1"/>
        </w:rPr>
        <w:t>b</w:t>
      </w:r>
      <w:r>
        <w:t>y</w:t>
      </w:r>
      <w:r>
        <w:rPr>
          <w:spacing w:val="-1"/>
        </w:rPr>
        <w:t xml:space="preserve"> </w:t>
      </w:r>
      <w:r>
        <w:rPr>
          <w:spacing w:val="1"/>
        </w:rPr>
        <w:t>p</w:t>
      </w:r>
      <w:r>
        <w:rPr>
          <w:spacing w:val="-1"/>
        </w:rPr>
        <w:t>e</w:t>
      </w:r>
      <w:r>
        <w:t>sts</w:t>
      </w:r>
      <w:r>
        <w:rPr>
          <w:spacing w:val="-1"/>
        </w:rPr>
        <w:t xml:space="preserve"> a</w:t>
      </w:r>
      <w:r>
        <w:t>ff</w:t>
      </w:r>
      <w:r>
        <w:rPr>
          <w:spacing w:val="-1"/>
        </w:rPr>
        <w:t>ec</w:t>
      </w:r>
      <w:r>
        <w:t>t</w:t>
      </w:r>
      <w:r>
        <w:rPr>
          <w:spacing w:val="1"/>
        </w:rPr>
        <w:t>i</w:t>
      </w:r>
      <w:r>
        <w:rPr>
          <w:spacing w:val="-1"/>
        </w:rPr>
        <w:t>n</w:t>
      </w:r>
      <w:r>
        <w:t>g</w:t>
      </w:r>
      <w:r>
        <w:rPr>
          <w:spacing w:val="-1"/>
        </w:rPr>
        <w:t xml:space="preserve"> </w:t>
      </w:r>
      <w:r>
        <w:rPr>
          <w:spacing w:val="1"/>
        </w:rPr>
        <w:t>t</w:t>
      </w:r>
      <w:r>
        <w:rPr>
          <w:spacing w:val="-1"/>
        </w:rPr>
        <w:t>h</w:t>
      </w:r>
      <w:r>
        <w:t>e</w:t>
      </w:r>
      <w:r>
        <w:rPr>
          <w:spacing w:val="-1"/>
        </w:rPr>
        <w:t xml:space="preserve"> </w:t>
      </w:r>
      <w:r>
        <w:t>fl</w:t>
      </w:r>
      <w:r>
        <w:rPr>
          <w:spacing w:val="-1"/>
        </w:rPr>
        <w:t>esh</w:t>
      </w:r>
    </w:p>
    <w:p w14:paraId="3B9950A8" w14:textId="77777777" w:rsidR="00D41C24" w:rsidRDefault="00D41C24" w:rsidP="004A0BA6">
      <w:pPr>
        <w:pStyle w:val="Bullet1G"/>
      </w:pPr>
      <w:r>
        <w:rPr>
          <w:spacing w:val="1"/>
        </w:rPr>
        <w:t>fr</w:t>
      </w:r>
      <w:r>
        <w:rPr>
          <w:spacing w:val="-1"/>
        </w:rPr>
        <w:t>e</w:t>
      </w:r>
      <w:r>
        <w:t>e</w:t>
      </w:r>
      <w:r>
        <w:rPr>
          <w:spacing w:val="-1"/>
        </w:rPr>
        <w:t xml:space="preserve"> </w:t>
      </w:r>
      <w:r>
        <w:rPr>
          <w:spacing w:val="1"/>
        </w:rPr>
        <w:t>o</w:t>
      </w:r>
      <w:r>
        <w:t xml:space="preserve">f </w:t>
      </w:r>
      <w:r>
        <w:rPr>
          <w:spacing w:val="1"/>
        </w:rPr>
        <w:t>b</w:t>
      </w:r>
      <w:r>
        <w:rPr>
          <w:spacing w:val="-1"/>
        </w:rPr>
        <w:t>r</w:t>
      </w:r>
      <w:r>
        <w:rPr>
          <w:spacing w:val="1"/>
        </w:rPr>
        <w:t>u</w:t>
      </w:r>
      <w:r>
        <w:rPr>
          <w:spacing w:val="-1"/>
        </w:rPr>
        <w:t>i</w:t>
      </w:r>
      <w:r>
        <w:t>s</w:t>
      </w:r>
      <w:r>
        <w:rPr>
          <w:spacing w:val="-1"/>
        </w:rPr>
        <w:t>in</w:t>
      </w:r>
      <w:r>
        <w:t xml:space="preserve">g </w:t>
      </w:r>
      <w:r>
        <w:rPr>
          <w:spacing w:val="-1"/>
        </w:rPr>
        <w:t>a</w:t>
      </w:r>
      <w:r>
        <w:rPr>
          <w:spacing w:val="1"/>
        </w:rPr>
        <w:t>nd</w:t>
      </w:r>
      <w:r>
        <w:rPr>
          <w:spacing w:val="-1"/>
        </w:rPr>
        <w:t>/</w:t>
      </w:r>
      <w:r>
        <w:rPr>
          <w:spacing w:val="1"/>
        </w:rPr>
        <w:t>o</w:t>
      </w:r>
      <w:r>
        <w:t xml:space="preserve">r </w:t>
      </w:r>
      <w:r>
        <w:rPr>
          <w:spacing w:val="-2"/>
        </w:rPr>
        <w:t>e</w:t>
      </w:r>
      <w:r>
        <w:rPr>
          <w:spacing w:val="1"/>
        </w:rPr>
        <w:t>xt</w:t>
      </w:r>
      <w:r>
        <w:rPr>
          <w:spacing w:val="-2"/>
        </w:rPr>
        <w:t>e</w:t>
      </w:r>
      <w:r>
        <w:rPr>
          <w:spacing w:val="1"/>
        </w:rPr>
        <w:t>n</w:t>
      </w:r>
      <w:r>
        <w:rPr>
          <w:spacing w:val="-1"/>
        </w:rPr>
        <w:t>s</w:t>
      </w:r>
      <w:r>
        <w:t>i</w:t>
      </w:r>
      <w:r>
        <w:rPr>
          <w:spacing w:val="1"/>
        </w:rPr>
        <w:t>v</w:t>
      </w:r>
      <w:r>
        <w:t>e</w:t>
      </w:r>
      <w:r>
        <w:rPr>
          <w:spacing w:val="-1"/>
        </w:rPr>
        <w:t xml:space="preserve"> </w:t>
      </w:r>
      <w:r>
        <w:rPr>
          <w:spacing w:val="1"/>
        </w:rPr>
        <w:t>h</w:t>
      </w:r>
      <w:r>
        <w:rPr>
          <w:spacing w:val="-1"/>
        </w:rPr>
        <w:t>ea</w:t>
      </w:r>
      <w:r>
        <w:t>l</w:t>
      </w:r>
      <w:r>
        <w:rPr>
          <w:spacing w:val="-1"/>
        </w:rPr>
        <w:t>e</w:t>
      </w:r>
      <w:r>
        <w:t>d</w:t>
      </w:r>
      <w:r>
        <w:rPr>
          <w:spacing w:val="-1"/>
        </w:rPr>
        <w:t xml:space="preserve"> </w:t>
      </w:r>
      <w:r>
        <w:rPr>
          <w:spacing w:val="1"/>
        </w:rPr>
        <w:t>ov</w:t>
      </w:r>
      <w:r>
        <w:rPr>
          <w:spacing w:val="-1"/>
        </w:rPr>
        <w:t>e</w:t>
      </w:r>
      <w:r>
        <w:rPr>
          <w:spacing w:val="1"/>
        </w:rPr>
        <w:t>r</w:t>
      </w:r>
      <w:r>
        <w:rPr>
          <w:spacing w:val="-2"/>
        </w:rPr>
        <w:t>c</w:t>
      </w:r>
      <w:r>
        <w:rPr>
          <w:spacing w:val="1"/>
        </w:rPr>
        <w:t>ut</w:t>
      </w:r>
      <w:r>
        <w:t>s</w:t>
      </w:r>
    </w:p>
    <w:p w14:paraId="03B812FA" w14:textId="77777777" w:rsidR="00D41C24" w:rsidRDefault="00D41C24" w:rsidP="004A0BA6">
      <w:pPr>
        <w:pStyle w:val="Bullet1G"/>
      </w:pPr>
      <w:r>
        <w:t>fr</w:t>
      </w:r>
      <w:r>
        <w:rPr>
          <w:spacing w:val="-1"/>
        </w:rPr>
        <w:t>e</w:t>
      </w:r>
      <w:r>
        <w:t>e</w:t>
      </w:r>
      <w:r>
        <w:rPr>
          <w:spacing w:val="-1"/>
        </w:rPr>
        <w:t xml:space="preserve"> </w:t>
      </w:r>
      <w:r>
        <w:t xml:space="preserve">of </w:t>
      </w:r>
      <w:r>
        <w:rPr>
          <w:spacing w:val="-1"/>
        </w:rPr>
        <w:t>s</w:t>
      </w:r>
      <w:r>
        <w:rPr>
          <w:spacing w:val="1"/>
        </w:rPr>
        <w:t>i</w:t>
      </w:r>
      <w:r>
        <w:rPr>
          <w:spacing w:val="-1"/>
        </w:rPr>
        <w:t>g</w:t>
      </w:r>
      <w:r>
        <w:t>ns</w:t>
      </w:r>
      <w:r>
        <w:rPr>
          <w:spacing w:val="-1"/>
        </w:rPr>
        <w:t xml:space="preserve"> o</w:t>
      </w:r>
      <w:r>
        <w:t>f</w:t>
      </w:r>
      <w:r>
        <w:rPr>
          <w:spacing w:val="-1"/>
        </w:rPr>
        <w:t xml:space="preserve"> </w:t>
      </w:r>
      <w:r>
        <w:t>shr</w:t>
      </w:r>
      <w:r>
        <w:rPr>
          <w:spacing w:val="-1"/>
        </w:rPr>
        <w:t>i</w:t>
      </w:r>
      <w:r>
        <w:t>v</w:t>
      </w:r>
      <w:r>
        <w:rPr>
          <w:spacing w:val="-1"/>
        </w:rPr>
        <w:t>e</w:t>
      </w:r>
      <w:r>
        <w:t>l</w:t>
      </w:r>
      <w:r>
        <w:rPr>
          <w:spacing w:val="-1"/>
        </w:rPr>
        <w:t>l</w:t>
      </w:r>
      <w:r>
        <w:t xml:space="preserve">ing </w:t>
      </w:r>
      <w:r>
        <w:rPr>
          <w:spacing w:val="-2"/>
        </w:rPr>
        <w:t>a</w:t>
      </w:r>
      <w:r>
        <w:rPr>
          <w:spacing w:val="-1"/>
        </w:rPr>
        <w:t>n</w:t>
      </w:r>
      <w:r>
        <w:t>d d</w:t>
      </w:r>
      <w:r>
        <w:rPr>
          <w:spacing w:val="-1"/>
        </w:rPr>
        <w:t>e</w:t>
      </w:r>
      <w:r>
        <w:t>h</w:t>
      </w:r>
      <w:r>
        <w:rPr>
          <w:spacing w:val="-1"/>
        </w:rPr>
        <w:t>y</w:t>
      </w:r>
      <w:r>
        <w:t>dr</w:t>
      </w:r>
      <w:r>
        <w:rPr>
          <w:spacing w:val="-2"/>
        </w:rPr>
        <w:t>a</w:t>
      </w:r>
      <w:r>
        <w:t>ti</w:t>
      </w:r>
      <w:r>
        <w:rPr>
          <w:spacing w:val="-1"/>
        </w:rPr>
        <w:t>o</w:t>
      </w:r>
      <w:r>
        <w:t>n</w:t>
      </w:r>
    </w:p>
    <w:p w14:paraId="47BCC169" w14:textId="77777777" w:rsidR="00D41C24" w:rsidDel="008204D7" w:rsidRDefault="00D41C24" w:rsidP="004A0BA6">
      <w:pPr>
        <w:pStyle w:val="Bullet1G"/>
        <w:rPr>
          <w:del w:id="254" w:author="Aruna Vivekanantham" w:date="2019-05-13T17:06:00Z"/>
        </w:rPr>
      </w:pPr>
      <w:del w:id="255" w:author="Aruna Vivekanantham" w:date="2019-05-13T17:06:00Z">
        <w:r w:rsidDel="008204D7">
          <w:delText>fr</w:delText>
        </w:r>
        <w:r w:rsidDel="008204D7">
          <w:rPr>
            <w:spacing w:val="-1"/>
          </w:rPr>
          <w:delText>e</w:delText>
        </w:r>
        <w:r w:rsidDel="008204D7">
          <w:delText>e</w:delText>
        </w:r>
        <w:r w:rsidDel="008204D7">
          <w:rPr>
            <w:spacing w:val="-1"/>
          </w:rPr>
          <w:delText xml:space="preserve"> </w:delText>
        </w:r>
        <w:r w:rsidDel="008204D7">
          <w:rPr>
            <w:spacing w:val="1"/>
          </w:rPr>
          <w:delText>o</w:delText>
        </w:r>
        <w:r w:rsidDel="008204D7">
          <w:delText xml:space="preserve">f </w:delText>
        </w:r>
        <w:r w:rsidDel="008204D7">
          <w:rPr>
            <w:spacing w:val="1"/>
          </w:rPr>
          <w:delText>d</w:delText>
        </w:r>
        <w:r w:rsidDel="008204D7">
          <w:rPr>
            <w:spacing w:val="-1"/>
          </w:rPr>
          <w:delText>am</w:delText>
        </w:r>
        <w:r w:rsidDel="008204D7">
          <w:rPr>
            <w:spacing w:val="-2"/>
          </w:rPr>
          <w:delText>a</w:delText>
        </w:r>
        <w:r w:rsidDel="008204D7">
          <w:rPr>
            <w:spacing w:val="1"/>
          </w:rPr>
          <w:delText>g</w:delText>
        </w:r>
        <w:r w:rsidDel="008204D7">
          <w:delText xml:space="preserve">e </w:delText>
        </w:r>
        <w:r w:rsidDel="008204D7">
          <w:rPr>
            <w:spacing w:val="1"/>
          </w:rPr>
          <w:delText>c</w:delText>
        </w:r>
        <w:r w:rsidDel="008204D7">
          <w:rPr>
            <w:spacing w:val="-2"/>
          </w:rPr>
          <w:delText>a</w:delText>
        </w:r>
        <w:r w:rsidDel="008204D7">
          <w:rPr>
            <w:spacing w:val="1"/>
          </w:rPr>
          <w:delText>u</w:delText>
        </w:r>
        <w:r w:rsidDel="008204D7">
          <w:delText>s</w:delText>
        </w:r>
        <w:r w:rsidDel="008204D7">
          <w:rPr>
            <w:spacing w:val="-1"/>
          </w:rPr>
          <w:delText>e</w:delText>
        </w:r>
        <w:r w:rsidDel="008204D7">
          <w:delText>d</w:delText>
        </w:r>
        <w:r w:rsidDel="008204D7">
          <w:rPr>
            <w:spacing w:val="-1"/>
          </w:rPr>
          <w:delText xml:space="preserve"> </w:delText>
        </w:r>
        <w:r w:rsidDel="008204D7">
          <w:rPr>
            <w:spacing w:val="1"/>
          </w:rPr>
          <w:delText>b</w:delText>
        </w:r>
        <w:r w:rsidDel="008204D7">
          <w:delText>y</w:delText>
        </w:r>
        <w:r w:rsidDel="008204D7">
          <w:rPr>
            <w:spacing w:val="-1"/>
          </w:rPr>
          <w:delText xml:space="preserve"> </w:delText>
        </w:r>
        <w:r w:rsidDel="008204D7">
          <w:delText>l</w:delText>
        </w:r>
        <w:r w:rsidDel="008204D7">
          <w:rPr>
            <w:spacing w:val="1"/>
          </w:rPr>
          <w:delText>o</w:delText>
        </w:r>
        <w:r w:rsidDel="008204D7">
          <w:delText>w</w:delText>
        </w:r>
        <w:r w:rsidDel="008204D7">
          <w:rPr>
            <w:spacing w:val="-1"/>
          </w:rPr>
          <w:delText xml:space="preserve"> </w:delText>
        </w:r>
        <w:r w:rsidDel="008204D7">
          <w:delText>t</w:delText>
        </w:r>
        <w:r w:rsidDel="008204D7">
          <w:rPr>
            <w:spacing w:val="-1"/>
          </w:rPr>
          <w:delText>e</w:delText>
        </w:r>
        <w:r w:rsidDel="008204D7">
          <w:rPr>
            <w:spacing w:val="-2"/>
          </w:rPr>
          <w:delText>m</w:delText>
        </w:r>
        <w:r w:rsidDel="008204D7">
          <w:rPr>
            <w:spacing w:val="2"/>
          </w:rPr>
          <w:delText>p</w:delText>
        </w:r>
        <w:r w:rsidDel="008204D7">
          <w:rPr>
            <w:spacing w:val="-1"/>
          </w:rPr>
          <w:delText>e</w:delText>
        </w:r>
        <w:r w:rsidDel="008204D7">
          <w:delText>r</w:delText>
        </w:r>
        <w:r w:rsidDel="008204D7">
          <w:rPr>
            <w:spacing w:val="-2"/>
          </w:rPr>
          <w:delText>a</w:delText>
        </w:r>
        <w:r w:rsidDel="008204D7">
          <w:rPr>
            <w:spacing w:val="1"/>
          </w:rPr>
          <w:delText>tu</w:delText>
        </w:r>
        <w:r w:rsidDel="008204D7">
          <w:rPr>
            <w:spacing w:val="-1"/>
          </w:rPr>
          <w:delText>r</w:delText>
        </w:r>
        <w:r w:rsidDel="008204D7">
          <w:delText>e</w:delText>
        </w:r>
        <w:r w:rsidDel="008204D7">
          <w:rPr>
            <w:spacing w:val="-1"/>
          </w:rPr>
          <w:delText xml:space="preserve"> </w:delText>
        </w:r>
        <w:r w:rsidDel="008204D7">
          <w:rPr>
            <w:spacing w:val="1"/>
          </w:rPr>
          <w:delText>o</w:delText>
        </w:r>
        <w:r w:rsidDel="008204D7">
          <w:delText>r</w:delText>
        </w:r>
        <w:r w:rsidDel="008204D7">
          <w:rPr>
            <w:spacing w:val="-1"/>
          </w:rPr>
          <w:delText xml:space="preserve"> </w:delText>
        </w:r>
        <w:r w:rsidDel="008204D7">
          <w:delText>fr</w:delText>
        </w:r>
        <w:r w:rsidDel="008204D7">
          <w:rPr>
            <w:spacing w:val="1"/>
          </w:rPr>
          <w:delText>o</w:delText>
        </w:r>
        <w:r w:rsidDel="008204D7">
          <w:rPr>
            <w:spacing w:val="-1"/>
          </w:rPr>
          <w:delText>st</w:delText>
        </w:r>
      </w:del>
    </w:p>
    <w:p w14:paraId="2F54A2A7" w14:textId="77777777" w:rsidR="00D41C24" w:rsidRDefault="00D41C24" w:rsidP="004A0BA6">
      <w:pPr>
        <w:pStyle w:val="Bullet1G"/>
      </w:pPr>
      <w:r>
        <w:t>fr</w:t>
      </w:r>
      <w:r>
        <w:rPr>
          <w:spacing w:val="-1"/>
        </w:rPr>
        <w:t>e</w:t>
      </w:r>
      <w:r>
        <w:t>e</w:t>
      </w:r>
      <w:r>
        <w:rPr>
          <w:spacing w:val="-1"/>
        </w:rPr>
        <w:t xml:space="preserve"> </w:t>
      </w:r>
      <w:r>
        <w:t xml:space="preserve">of </w:t>
      </w:r>
      <w:r>
        <w:rPr>
          <w:spacing w:val="-2"/>
        </w:rPr>
        <w:t>a</w:t>
      </w:r>
      <w:r>
        <w:t>bnor</w:t>
      </w:r>
      <w:r>
        <w:rPr>
          <w:spacing w:val="-2"/>
        </w:rPr>
        <w:t>m</w:t>
      </w:r>
      <w:r>
        <w:rPr>
          <w:spacing w:val="-1"/>
        </w:rPr>
        <w:t>a</w:t>
      </w:r>
      <w:r>
        <w:t xml:space="preserve">l </w:t>
      </w:r>
      <w:r>
        <w:rPr>
          <w:spacing w:val="-1"/>
        </w:rPr>
        <w:t>e</w:t>
      </w:r>
      <w:r>
        <w:rPr>
          <w:spacing w:val="1"/>
        </w:rPr>
        <w:t>x</w:t>
      </w:r>
      <w:r>
        <w:t>t</w:t>
      </w:r>
      <w:r>
        <w:rPr>
          <w:spacing w:val="-1"/>
        </w:rPr>
        <w:t>e</w:t>
      </w:r>
      <w:r>
        <w:t>rn</w:t>
      </w:r>
      <w:r>
        <w:rPr>
          <w:spacing w:val="-2"/>
        </w:rPr>
        <w:t>a</w:t>
      </w:r>
      <w:r>
        <w:t>l</w:t>
      </w:r>
      <w:r>
        <w:rPr>
          <w:spacing w:val="1"/>
        </w:rPr>
        <w:t xml:space="preserve"> </w:t>
      </w:r>
      <w:r>
        <w:rPr>
          <w:spacing w:val="-2"/>
        </w:rPr>
        <w:t>m</w:t>
      </w:r>
      <w:r>
        <w:t>ois</w:t>
      </w:r>
      <w:r>
        <w:rPr>
          <w:spacing w:val="-1"/>
        </w:rPr>
        <w:t>t</w:t>
      </w:r>
      <w:r>
        <w:t>ure</w:t>
      </w:r>
    </w:p>
    <w:p w14:paraId="5CF09B69" w14:textId="77777777" w:rsidR="00D41C24" w:rsidRDefault="00D41C24" w:rsidP="004A0BA6">
      <w:pPr>
        <w:pStyle w:val="Bullet1G"/>
      </w:pPr>
      <w:r>
        <w:t>fr</w:t>
      </w:r>
      <w:r>
        <w:rPr>
          <w:spacing w:val="-1"/>
        </w:rPr>
        <w:t>e</w:t>
      </w:r>
      <w:r>
        <w:t>e</w:t>
      </w:r>
      <w:r>
        <w:rPr>
          <w:spacing w:val="-1"/>
        </w:rPr>
        <w:t xml:space="preserve"> </w:t>
      </w:r>
      <w:r>
        <w:t xml:space="preserve">of </w:t>
      </w:r>
      <w:r>
        <w:rPr>
          <w:spacing w:val="-2"/>
        </w:rPr>
        <w:t>a</w:t>
      </w:r>
      <w:r>
        <w:t>ny</w:t>
      </w:r>
      <w:r>
        <w:rPr>
          <w:spacing w:val="-1"/>
        </w:rPr>
        <w:t xml:space="preserve"> </w:t>
      </w:r>
      <w:r>
        <w:t>for</w:t>
      </w:r>
      <w:r>
        <w:rPr>
          <w:spacing w:val="-1"/>
        </w:rPr>
        <w:t>e</w:t>
      </w:r>
      <w:r>
        <w:t>ign</w:t>
      </w:r>
      <w:r>
        <w:rPr>
          <w:spacing w:val="-1"/>
        </w:rPr>
        <w:t xml:space="preserve"> </w:t>
      </w:r>
      <w:r>
        <w:t>sm</w:t>
      </w:r>
      <w:r>
        <w:rPr>
          <w:spacing w:val="-2"/>
        </w:rPr>
        <w:t>e</w:t>
      </w:r>
      <w:r>
        <w:rPr>
          <w:spacing w:val="1"/>
        </w:rPr>
        <w:t>l</w:t>
      </w:r>
      <w:r>
        <w:t xml:space="preserve">l </w:t>
      </w:r>
      <w:r>
        <w:rPr>
          <w:spacing w:val="-2"/>
        </w:rPr>
        <w:t>a</w:t>
      </w:r>
      <w:r>
        <w:t>nd/or</w:t>
      </w:r>
      <w:r>
        <w:rPr>
          <w:spacing w:val="-1"/>
        </w:rPr>
        <w:t xml:space="preserve"> </w:t>
      </w:r>
      <w:r>
        <w:t>t</w:t>
      </w:r>
      <w:r>
        <w:rPr>
          <w:spacing w:val="-1"/>
        </w:rPr>
        <w:t>a</w:t>
      </w:r>
      <w:r>
        <w:t>st</w:t>
      </w:r>
      <w:r>
        <w:rPr>
          <w:spacing w:val="-1"/>
        </w:rPr>
        <w:t>e</w:t>
      </w:r>
      <w:r>
        <w:t>.</w:t>
      </w:r>
    </w:p>
    <w:p w14:paraId="1586F492" w14:textId="77777777" w:rsidR="00D41C24" w:rsidRDefault="00D41C24" w:rsidP="00D41C24">
      <w:pPr>
        <w:pStyle w:val="SingleTxtG"/>
      </w:pPr>
      <w:r>
        <w:rPr>
          <w:spacing w:val="-1"/>
        </w:rPr>
        <w:t>T</w:t>
      </w:r>
      <w:r>
        <w:rPr>
          <w:spacing w:val="1"/>
        </w:rPr>
        <w:t>h</w:t>
      </w:r>
      <w:r>
        <w:t>e</w:t>
      </w:r>
      <w:r>
        <w:rPr>
          <w:spacing w:val="-1"/>
        </w:rPr>
        <w:t xml:space="preserve"> </w:t>
      </w:r>
      <w:r>
        <w:t>d</w:t>
      </w:r>
      <w:r>
        <w:rPr>
          <w:spacing w:val="-2"/>
        </w:rPr>
        <w:t>e</w:t>
      </w:r>
      <w:r>
        <w:t>v</w:t>
      </w:r>
      <w:r>
        <w:rPr>
          <w:spacing w:val="-1"/>
        </w:rPr>
        <w:t>e</w:t>
      </w:r>
      <w:r>
        <w:t>lopm</w:t>
      </w:r>
      <w:r>
        <w:rPr>
          <w:spacing w:val="-2"/>
        </w:rPr>
        <w:t>e</w:t>
      </w:r>
      <w:r>
        <w:rPr>
          <w:spacing w:val="1"/>
        </w:rPr>
        <w:t>n</w:t>
      </w:r>
      <w:r>
        <w:t xml:space="preserve">t </w:t>
      </w:r>
      <w:r>
        <w:rPr>
          <w:spacing w:val="-1"/>
        </w:rPr>
        <w:t>a</w:t>
      </w:r>
      <w:r>
        <w:t xml:space="preserve">nd </w:t>
      </w:r>
      <w:r>
        <w:rPr>
          <w:spacing w:val="-1"/>
        </w:rPr>
        <w:t>c</w:t>
      </w:r>
      <w:r>
        <w:t>on</w:t>
      </w:r>
      <w:r>
        <w:rPr>
          <w:spacing w:val="-1"/>
        </w:rPr>
        <w:t>di</w:t>
      </w:r>
      <w:r>
        <w:t>t</w:t>
      </w:r>
      <w:r>
        <w:rPr>
          <w:spacing w:val="-1"/>
        </w:rPr>
        <w:t>i</w:t>
      </w:r>
      <w:r>
        <w:t xml:space="preserve">on </w:t>
      </w:r>
      <w:r>
        <w:rPr>
          <w:spacing w:val="-1"/>
        </w:rPr>
        <w:t>o</w:t>
      </w:r>
      <w:r>
        <w:t xml:space="preserve">f </w:t>
      </w:r>
      <w:r>
        <w:rPr>
          <w:spacing w:val="-1"/>
        </w:rPr>
        <w:t>t</w:t>
      </w:r>
      <w:r>
        <w:t>he</w:t>
      </w:r>
      <w:r>
        <w:rPr>
          <w:spacing w:val="-1"/>
        </w:rPr>
        <w:t xml:space="preserve"> o</w:t>
      </w:r>
      <w:r>
        <w:t>r</w:t>
      </w:r>
      <w:r>
        <w:rPr>
          <w:spacing w:val="-1"/>
        </w:rPr>
        <w:t>a</w:t>
      </w:r>
      <w:r>
        <w:t>ng</w:t>
      </w:r>
      <w:r>
        <w:rPr>
          <w:spacing w:val="-1"/>
        </w:rPr>
        <w:t>e</w:t>
      </w:r>
      <w:r>
        <w:t xml:space="preserve">s </w:t>
      </w:r>
      <w:r>
        <w:rPr>
          <w:spacing w:val="-2"/>
        </w:rPr>
        <w:t>m</w:t>
      </w:r>
      <w:r>
        <w:rPr>
          <w:spacing w:val="1"/>
        </w:rPr>
        <w:t>u</w:t>
      </w:r>
      <w:r>
        <w:rPr>
          <w:spacing w:val="-1"/>
        </w:rPr>
        <w:t>s</w:t>
      </w:r>
      <w:r>
        <w:t xml:space="preserve">t </w:t>
      </w:r>
      <w:r>
        <w:rPr>
          <w:spacing w:val="2"/>
        </w:rPr>
        <w:t>b</w:t>
      </w:r>
      <w:r>
        <w:t>e</w:t>
      </w:r>
      <w:r>
        <w:rPr>
          <w:spacing w:val="-2"/>
        </w:rPr>
        <w:t xml:space="preserve"> </w:t>
      </w:r>
      <w:r>
        <w:t>su</w:t>
      </w:r>
      <w:r>
        <w:rPr>
          <w:spacing w:val="-1"/>
        </w:rPr>
        <w:t>c</w:t>
      </w:r>
      <w:r>
        <w:t xml:space="preserve">h </w:t>
      </w:r>
      <w:r>
        <w:rPr>
          <w:spacing w:val="-1"/>
        </w:rPr>
        <w:t>a</w:t>
      </w:r>
      <w:r>
        <w:t>s</w:t>
      </w:r>
      <w:r>
        <w:rPr>
          <w:spacing w:val="-1"/>
        </w:rPr>
        <w:t xml:space="preserve"> </w:t>
      </w:r>
      <w:r>
        <w:t>to</w:t>
      </w:r>
      <w:r>
        <w:rPr>
          <w:spacing w:val="1"/>
        </w:rPr>
        <w:t xml:space="preserve"> </w:t>
      </w:r>
      <w:r>
        <w:rPr>
          <w:spacing w:val="-2"/>
        </w:rPr>
        <w:t>e</w:t>
      </w:r>
      <w:r>
        <w:rPr>
          <w:spacing w:val="1"/>
        </w:rPr>
        <w:t>n</w:t>
      </w:r>
      <w:r>
        <w:rPr>
          <w:spacing w:val="-1"/>
        </w:rPr>
        <w:t>a</w:t>
      </w:r>
      <w:r>
        <w:rPr>
          <w:spacing w:val="1"/>
        </w:rPr>
        <w:t>bl</w:t>
      </w:r>
      <w:r>
        <w:t>e</w:t>
      </w:r>
      <w:r>
        <w:rPr>
          <w:spacing w:val="-1"/>
        </w:rPr>
        <w:t xml:space="preserve"> </w:t>
      </w:r>
      <w:r>
        <w:rPr>
          <w:spacing w:val="1"/>
        </w:rPr>
        <w:t>i</w:t>
      </w:r>
      <w:r>
        <w:t>t:</w:t>
      </w:r>
    </w:p>
    <w:p w14:paraId="75614E51" w14:textId="77777777" w:rsidR="00D41C24" w:rsidRDefault="00D41C24" w:rsidP="00D41C24">
      <w:pPr>
        <w:pStyle w:val="Bullet1G"/>
        <w:numPr>
          <w:ilvl w:val="0"/>
          <w:numId w:val="1"/>
        </w:numPr>
      </w:pPr>
      <w:r>
        <w:t>to w</w:t>
      </w:r>
      <w:r>
        <w:rPr>
          <w:spacing w:val="-1"/>
        </w:rPr>
        <w:t>i</w:t>
      </w:r>
      <w:r>
        <w:rPr>
          <w:spacing w:val="1"/>
        </w:rPr>
        <w:t>t</w:t>
      </w:r>
      <w:r>
        <w:rPr>
          <w:spacing w:val="-1"/>
        </w:rPr>
        <w:t>h</w:t>
      </w:r>
      <w:r>
        <w:t>st</w:t>
      </w:r>
      <w:r>
        <w:rPr>
          <w:spacing w:val="-2"/>
        </w:rPr>
        <w:t>a</w:t>
      </w:r>
      <w:r>
        <w:t>nd</w:t>
      </w:r>
      <w:r>
        <w:rPr>
          <w:spacing w:val="-1"/>
        </w:rPr>
        <w:t xml:space="preserve"> </w:t>
      </w:r>
      <w:r>
        <w:rPr>
          <w:spacing w:val="1"/>
        </w:rPr>
        <w:t>t</w:t>
      </w:r>
      <w:r>
        <w:rPr>
          <w:spacing w:val="-1"/>
        </w:rPr>
        <w:t>r</w:t>
      </w:r>
      <w:r>
        <w:rPr>
          <w:spacing w:val="-2"/>
        </w:rPr>
        <w:t>a</w:t>
      </w:r>
      <w:r>
        <w:rPr>
          <w:spacing w:val="1"/>
        </w:rPr>
        <w:t>n</w:t>
      </w:r>
      <w:r>
        <w:t>sp</w:t>
      </w:r>
      <w:r>
        <w:rPr>
          <w:spacing w:val="-1"/>
        </w:rPr>
        <w:t>o</w:t>
      </w:r>
      <w:r>
        <w:t>rt</w:t>
      </w:r>
      <w:r>
        <w:rPr>
          <w:spacing w:val="-1"/>
        </w:rPr>
        <w:t>at</w:t>
      </w:r>
      <w:r>
        <w:rPr>
          <w:spacing w:val="1"/>
        </w:rPr>
        <w:t>i</w:t>
      </w:r>
      <w:r>
        <w:rPr>
          <w:spacing w:val="-1"/>
        </w:rPr>
        <w:t>o</w:t>
      </w:r>
      <w:r>
        <w:t xml:space="preserve">n </w:t>
      </w:r>
      <w:r>
        <w:rPr>
          <w:spacing w:val="-2"/>
        </w:rPr>
        <w:t>a</w:t>
      </w:r>
      <w:r>
        <w:t>nd h</w:t>
      </w:r>
      <w:r>
        <w:rPr>
          <w:spacing w:val="-2"/>
        </w:rPr>
        <w:t>a</w:t>
      </w:r>
      <w:r>
        <w:t>ndl</w:t>
      </w:r>
      <w:r>
        <w:rPr>
          <w:spacing w:val="-1"/>
        </w:rPr>
        <w:t>in</w:t>
      </w:r>
      <w:r>
        <w:t>g</w:t>
      </w:r>
    </w:p>
    <w:p w14:paraId="31066BFE" w14:textId="77777777" w:rsidR="00D41C24" w:rsidRDefault="00D41C24" w:rsidP="00D41C24">
      <w:pPr>
        <w:pStyle w:val="Bullet1G"/>
        <w:numPr>
          <w:ilvl w:val="0"/>
          <w:numId w:val="1"/>
        </w:numPr>
      </w:pPr>
      <w:r>
        <w:lastRenderedPageBreak/>
        <w:t xml:space="preserve">to </w:t>
      </w:r>
      <w:r>
        <w:rPr>
          <w:spacing w:val="-1"/>
        </w:rPr>
        <w:t>a</w:t>
      </w:r>
      <w:r>
        <w:t>rr</w:t>
      </w:r>
      <w:r>
        <w:rPr>
          <w:spacing w:val="-1"/>
        </w:rPr>
        <w:t>i</w:t>
      </w:r>
      <w:r>
        <w:t>ve</w:t>
      </w:r>
      <w:r>
        <w:rPr>
          <w:spacing w:val="-1"/>
        </w:rPr>
        <w:t xml:space="preserve"> </w:t>
      </w:r>
      <w:r>
        <w:t>in</w:t>
      </w:r>
      <w:r>
        <w:rPr>
          <w:spacing w:val="-1"/>
        </w:rPr>
        <w:t xml:space="preserve"> </w:t>
      </w:r>
      <w:r>
        <w:t>s</w:t>
      </w:r>
      <w:r>
        <w:rPr>
          <w:spacing w:val="-1"/>
        </w:rPr>
        <w:t>a</w:t>
      </w:r>
      <w:r>
        <w:t>t</w:t>
      </w:r>
      <w:r>
        <w:rPr>
          <w:spacing w:val="-1"/>
        </w:rPr>
        <w:t>i</w:t>
      </w:r>
      <w:r>
        <w:t>sf</w:t>
      </w:r>
      <w:r>
        <w:rPr>
          <w:spacing w:val="-1"/>
        </w:rPr>
        <w:t>a</w:t>
      </w:r>
      <w:r>
        <w:rPr>
          <w:spacing w:val="-2"/>
        </w:rPr>
        <w:t>c</w:t>
      </w:r>
      <w:r>
        <w:rPr>
          <w:spacing w:val="1"/>
        </w:rPr>
        <w:t>to</w:t>
      </w:r>
      <w:r>
        <w:t>ry</w:t>
      </w:r>
      <w:r>
        <w:rPr>
          <w:spacing w:val="-2"/>
        </w:rPr>
        <w:t xml:space="preserve"> </w:t>
      </w:r>
      <w:r>
        <w:rPr>
          <w:spacing w:val="-1"/>
        </w:rPr>
        <w:t>c</w:t>
      </w:r>
      <w:r>
        <w:t>ond</w:t>
      </w:r>
      <w:r>
        <w:rPr>
          <w:spacing w:val="-1"/>
        </w:rPr>
        <w:t>i</w:t>
      </w:r>
      <w:r>
        <w:t>ti</w:t>
      </w:r>
      <w:r>
        <w:rPr>
          <w:spacing w:val="-1"/>
        </w:rPr>
        <w:t>o</w:t>
      </w:r>
      <w:r>
        <w:t xml:space="preserve">n </w:t>
      </w:r>
      <w:r>
        <w:rPr>
          <w:spacing w:val="-1"/>
        </w:rPr>
        <w:t>a</w:t>
      </w:r>
      <w:r>
        <w:t>t the</w:t>
      </w:r>
      <w:r>
        <w:rPr>
          <w:spacing w:val="-2"/>
        </w:rPr>
        <w:t xml:space="preserve"> </w:t>
      </w:r>
      <w:r>
        <w:rPr>
          <w:spacing w:val="1"/>
        </w:rPr>
        <w:t>p</w:t>
      </w:r>
      <w:r>
        <w:t>l</w:t>
      </w:r>
      <w:r>
        <w:rPr>
          <w:spacing w:val="-1"/>
        </w:rPr>
        <w:t>ac</w:t>
      </w:r>
      <w:r>
        <w:t>e</w:t>
      </w:r>
      <w:r>
        <w:rPr>
          <w:spacing w:val="-1"/>
        </w:rPr>
        <w:t xml:space="preserve"> </w:t>
      </w:r>
      <w:r>
        <w:rPr>
          <w:spacing w:val="1"/>
        </w:rPr>
        <w:t>o</w:t>
      </w:r>
      <w:r>
        <w:t>f d</w:t>
      </w:r>
      <w:r>
        <w:rPr>
          <w:spacing w:val="-1"/>
        </w:rPr>
        <w:t>es</w:t>
      </w:r>
      <w:r>
        <w:rPr>
          <w:spacing w:val="1"/>
        </w:rPr>
        <w:t>t</w:t>
      </w:r>
      <w:r>
        <w:rPr>
          <w:spacing w:val="-1"/>
        </w:rPr>
        <w:t>i</w:t>
      </w:r>
      <w:r>
        <w:rPr>
          <w:spacing w:val="1"/>
        </w:rPr>
        <w:t>n</w:t>
      </w:r>
      <w:r>
        <w:rPr>
          <w:spacing w:val="-1"/>
        </w:rPr>
        <w:t>a</w:t>
      </w:r>
      <w:r>
        <w:t>t</w:t>
      </w:r>
      <w:r>
        <w:rPr>
          <w:spacing w:val="-1"/>
        </w:rPr>
        <w:t>i</w:t>
      </w:r>
      <w:r>
        <w:rPr>
          <w:spacing w:val="1"/>
        </w:rPr>
        <w:t>o</w:t>
      </w:r>
      <w:r>
        <w:rPr>
          <w:spacing w:val="-1"/>
        </w:rPr>
        <w:t>n</w:t>
      </w:r>
      <w:r>
        <w:t>.</w:t>
      </w:r>
    </w:p>
    <w:p w14:paraId="5E69BEC5" w14:textId="77777777" w:rsidR="00D41C24" w:rsidRDefault="00D41C24" w:rsidP="00D41C24">
      <w:pPr>
        <w:pStyle w:val="H1G"/>
      </w:pPr>
      <w:r>
        <w:tab/>
        <w:t>B.</w:t>
      </w:r>
      <w:r>
        <w:tab/>
      </w:r>
      <w:r>
        <w:rPr>
          <w:spacing w:val="1"/>
        </w:rPr>
        <w:t>M</w:t>
      </w:r>
      <w:r>
        <w:rPr>
          <w:spacing w:val="-1"/>
        </w:rPr>
        <w:t>a</w:t>
      </w:r>
      <w:r>
        <w:rPr>
          <w:spacing w:val="1"/>
        </w:rPr>
        <w:t>t</w:t>
      </w:r>
      <w:r>
        <w:t>u</w:t>
      </w:r>
      <w:r>
        <w:rPr>
          <w:spacing w:val="1"/>
        </w:rPr>
        <w:t>r</w:t>
      </w:r>
      <w:r>
        <w:rPr>
          <w:spacing w:val="-1"/>
        </w:rPr>
        <w:t>i</w:t>
      </w:r>
      <w:r>
        <w:rPr>
          <w:spacing w:val="1"/>
        </w:rPr>
        <w:t>t</w:t>
      </w:r>
      <w:r>
        <w:t>y</w:t>
      </w:r>
      <w:r>
        <w:rPr>
          <w:spacing w:val="-7"/>
        </w:rPr>
        <w:t xml:space="preserve"> </w:t>
      </w:r>
      <w:r>
        <w:rPr>
          <w:spacing w:val="1"/>
        </w:rPr>
        <w:t>r</w:t>
      </w:r>
      <w:r>
        <w:rPr>
          <w:spacing w:val="-1"/>
        </w:rPr>
        <w:t>e</w:t>
      </w:r>
      <w:r>
        <w:t>qui</w:t>
      </w:r>
      <w:r>
        <w:rPr>
          <w:spacing w:val="1"/>
        </w:rPr>
        <w:t>rem</w:t>
      </w:r>
      <w:r>
        <w:rPr>
          <w:spacing w:val="-1"/>
        </w:rPr>
        <w:t>e</w:t>
      </w:r>
      <w:r>
        <w:t>n</w:t>
      </w:r>
      <w:r>
        <w:rPr>
          <w:spacing w:val="1"/>
        </w:rPr>
        <w:t>ts</w:t>
      </w:r>
    </w:p>
    <w:p w14:paraId="19C8810E" w14:textId="77777777" w:rsidR="00D41C24" w:rsidRDefault="00D41C24" w:rsidP="008669CA">
      <w:pPr>
        <w:pStyle w:val="SingleTxtG"/>
      </w:pPr>
      <w:r>
        <w:rPr>
          <w:spacing w:val="-1"/>
        </w:rPr>
        <w:t>T</w:t>
      </w:r>
      <w:r>
        <w:rPr>
          <w:spacing w:val="1"/>
        </w:rPr>
        <w:t>h</w:t>
      </w:r>
      <w:r>
        <w:t>e</w:t>
      </w:r>
      <w:r>
        <w:rPr>
          <w:spacing w:val="-8"/>
        </w:rPr>
        <w:t xml:space="preserve"> </w:t>
      </w:r>
      <w:r>
        <w:t>or</w:t>
      </w:r>
      <w:r>
        <w:rPr>
          <w:spacing w:val="-2"/>
        </w:rPr>
        <w:t>a</w:t>
      </w:r>
      <w:r>
        <w:t>ng</w:t>
      </w:r>
      <w:r>
        <w:rPr>
          <w:spacing w:val="-1"/>
        </w:rPr>
        <w:t>e</w:t>
      </w:r>
      <w:r>
        <w:t>s</w:t>
      </w:r>
      <w:r>
        <w:rPr>
          <w:spacing w:val="-7"/>
        </w:rPr>
        <w:t xml:space="preserve"> </w:t>
      </w:r>
      <w:r>
        <w:t>m</w:t>
      </w:r>
      <w:r>
        <w:rPr>
          <w:spacing w:val="1"/>
        </w:rPr>
        <w:t>u</w:t>
      </w:r>
      <w:r>
        <w:rPr>
          <w:spacing w:val="-1"/>
        </w:rPr>
        <w:t>s</w:t>
      </w:r>
      <w:r>
        <w:t>t</w:t>
      </w:r>
      <w:r>
        <w:rPr>
          <w:spacing w:val="-8"/>
        </w:rPr>
        <w:t xml:space="preserve"> </w:t>
      </w:r>
      <w:r>
        <w:rPr>
          <w:spacing w:val="1"/>
        </w:rPr>
        <w:t>b</w:t>
      </w:r>
      <w:r>
        <w:t>e</w:t>
      </w:r>
      <w:r>
        <w:rPr>
          <w:spacing w:val="-8"/>
        </w:rPr>
        <w:t xml:space="preserve"> </w:t>
      </w:r>
      <w:r>
        <w:t>s</w:t>
      </w:r>
      <w:r>
        <w:rPr>
          <w:spacing w:val="-1"/>
        </w:rPr>
        <w:t>u</w:t>
      </w:r>
      <w:r>
        <w:t>ff</w:t>
      </w:r>
      <w:r>
        <w:rPr>
          <w:spacing w:val="1"/>
        </w:rPr>
        <w:t>i</w:t>
      </w:r>
      <w:r>
        <w:rPr>
          <w:spacing w:val="-2"/>
        </w:rPr>
        <w:t>c</w:t>
      </w:r>
      <w:r>
        <w:t>i</w:t>
      </w:r>
      <w:r>
        <w:rPr>
          <w:spacing w:val="-1"/>
        </w:rPr>
        <w:t>en</w:t>
      </w:r>
      <w:r>
        <w:rPr>
          <w:spacing w:val="1"/>
        </w:rPr>
        <w:t>t</w:t>
      </w:r>
      <w:r>
        <w:t>ly</w:t>
      </w:r>
      <w:r>
        <w:rPr>
          <w:spacing w:val="-8"/>
        </w:rPr>
        <w:t xml:space="preserve"> </w:t>
      </w:r>
      <w:r>
        <w:t>d</w:t>
      </w:r>
      <w:r>
        <w:rPr>
          <w:spacing w:val="-2"/>
        </w:rPr>
        <w:t>e</w:t>
      </w:r>
      <w:r>
        <w:t>v</w:t>
      </w:r>
      <w:r>
        <w:rPr>
          <w:spacing w:val="-1"/>
        </w:rPr>
        <w:t>e</w:t>
      </w:r>
      <w:r>
        <w:t>l</w:t>
      </w:r>
      <w:r>
        <w:rPr>
          <w:spacing w:val="-1"/>
        </w:rPr>
        <w:t>o</w:t>
      </w:r>
      <w:r>
        <w:t>p</w:t>
      </w:r>
      <w:r>
        <w:rPr>
          <w:spacing w:val="-1"/>
        </w:rPr>
        <w:t>e</w:t>
      </w:r>
      <w:r>
        <w:t>d</w:t>
      </w:r>
      <w:r>
        <w:rPr>
          <w:spacing w:val="-7"/>
        </w:rPr>
        <w:t xml:space="preserve"> </w:t>
      </w:r>
      <w:r>
        <w:rPr>
          <w:spacing w:val="-1"/>
        </w:rPr>
        <w:t>a</w:t>
      </w:r>
      <w:r>
        <w:t>nd</w:t>
      </w:r>
      <w:r>
        <w:rPr>
          <w:spacing w:val="-7"/>
        </w:rPr>
        <w:t xml:space="preserve"> </w:t>
      </w:r>
      <w:r>
        <w:rPr>
          <w:spacing w:val="-1"/>
        </w:rPr>
        <w:t>d</w:t>
      </w:r>
      <w:r>
        <w:t>i</w:t>
      </w:r>
      <w:r>
        <w:rPr>
          <w:spacing w:val="-1"/>
        </w:rPr>
        <w:t>s</w:t>
      </w:r>
      <w:r>
        <w:rPr>
          <w:spacing w:val="1"/>
        </w:rPr>
        <w:t>p</w:t>
      </w:r>
      <w:r>
        <w:t>l</w:t>
      </w:r>
      <w:r>
        <w:rPr>
          <w:spacing w:val="-1"/>
        </w:rPr>
        <w:t>a</w:t>
      </w:r>
      <w:r>
        <w:t>y</w:t>
      </w:r>
      <w:r>
        <w:rPr>
          <w:spacing w:val="-8"/>
        </w:rPr>
        <w:t xml:space="preserve"> </w:t>
      </w:r>
      <w:r>
        <w:rPr>
          <w:spacing w:val="-1"/>
        </w:rPr>
        <w:t>sa</w:t>
      </w:r>
      <w:r>
        <w:t>tisf</w:t>
      </w:r>
      <w:r>
        <w:rPr>
          <w:spacing w:val="-1"/>
        </w:rPr>
        <w:t>a</w:t>
      </w:r>
      <w:r>
        <w:rPr>
          <w:spacing w:val="-2"/>
        </w:rPr>
        <w:t>c</w:t>
      </w:r>
      <w:r>
        <w:rPr>
          <w:spacing w:val="1"/>
        </w:rPr>
        <w:t>to</w:t>
      </w:r>
      <w:r>
        <w:t>ry</w:t>
      </w:r>
      <w:r>
        <w:rPr>
          <w:spacing w:val="-8"/>
        </w:rPr>
        <w:t xml:space="preserve"> </w:t>
      </w:r>
      <w:r>
        <w:t>m</w:t>
      </w:r>
      <w:r>
        <w:rPr>
          <w:spacing w:val="-1"/>
        </w:rPr>
        <w:t>a</w:t>
      </w:r>
      <w:r>
        <w:t>tur</w:t>
      </w:r>
      <w:r>
        <w:rPr>
          <w:spacing w:val="-1"/>
        </w:rPr>
        <w:t>i</w:t>
      </w:r>
      <w:r>
        <w:t>ty</w:t>
      </w:r>
      <w:r>
        <w:rPr>
          <w:spacing w:val="-8"/>
        </w:rPr>
        <w:t xml:space="preserve"> </w:t>
      </w:r>
      <w:r>
        <w:rPr>
          <w:spacing w:val="-1"/>
        </w:rPr>
        <w:t>a</w:t>
      </w:r>
      <w:r>
        <w:t>nd</w:t>
      </w:r>
      <w:r>
        <w:rPr>
          <w:spacing w:val="-1"/>
        </w:rPr>
        <w:t>/</w:t>
      </w:r>
      <w:r>
        <w:t>or</w:t>
      </w:r>
      <w:r>
        <w:rPr>
          <w:spacing w:val="-7"/>
        </w:rPr>
        <w:t xml:space="preserve"> </w:t>
      </w:r>
      <w:r>
        <w:rPr>
          <w:spacing w:val="-1"/>
        </w:rPr>
        <w:t>r</w:t>
      </w:r>
      <w:r>
        <w:t>ip</w:t>
      </w:r>
      <w:r>
        <w:rPr>
          <w:spacing w:val="-1"/>
        </w:rPr>
        <w:t>e</w:t>
      </w:r>
      <w:r>
        <w:rPr>
          <w:spacing w:val="1"/>
        </w:rPr>
        <w:t>n</w:t>
      </w:r>
      <w:r>
        <w:rPr>
          <w:spacing w:val="-1"/>
        </w:rPr>
        <w:t>es</w:t>
      </w:r>
      <w:r>
        <w:rPr>
          <w:spacing w:val="2"/>
        </w:rPr>
        <w:t>s</w:t>
      </w:r>
      <w:r>
        <w:t xml:space="preserve">, </w:t>
      </w:r>
      <w:r>
        <w:rPr>
          <w:spacing w:val="1"/>
        </w:rPr>
        <w:t>a</w:t>
      </w:r>
      <w:r>
        <w:rPr>
          <w:spacing w:val="-1"/>
        </w:rPr>
        <w:t>cc</w:t>
      </w:r>
      <w:r>
        <w:t>ou</w:t>
      </w:r>
      <w:r>
        <w:rPr>
          <w:spacing w:val="-1"/>
        </w:rPr>
        <w:t>n</w:t>
      </w:r>
      <w:r>
        <w:t>t</w:t>
      </w:r>
      <w:r>
        <w:rPr>
          <w:spacing w:val="2"/>
        </w:rPr>
        <w:t xml:space="preserve"> </w:t>
      </w:r>
      <w:r>
        <w:t>b</w:t>
      </w:r>
      <w:r>
        <w:rPr>
          <w:spacing w:val="-1"/>
        </w:rPr>
        <w:t>e</w:t>
      </w:r>
      <w:r>
        <w:t>i</w:t>
      </w:r>
      <w:r>
        <w:rPr>
          <w:spacing w:val="-1"/>
        </w:rPr>
        <w:t>n</w:t>
      </w:r>
      <w:r>
        <w:t>g</w:t>
      </w:r>
      <w:r>
        <w:rPr>
          <w:spacing w:val="2"/>
        </w:rPr>
        <w:t xml:space="preserve"> </w:t>
      </w:r>
      <w:r>
        <w:t>t</w:t>
      </w:r>
      <w:r>
        <w:rPr>
          <w:spacing w:val="-1"/>
        </w:rPr>
        <w:t>a</w:t>
      </w:r>
      <w:r>
        <w:t>k</w:t>
      </w:r>
      <w:r>
        <w:rPr>
          <w:spacing w:val="-1"/>
        </w:rPr>
        <w:t>e</w:t>
      </w:r>
      <w:r>
        <w:t>n</w:t>
      </w:r>
      <w:r>
        <w:rPr>
          <w:spacing w:val="2"/>
        </w:rPr>
        <w:t xml:space="preserve"> </w:t>
      </w:r>
      <w:r>
        <w:t xml:space="preserve">of </w:t>
      </w:r>
      <w:r>
        <w:rPr>
          <w:spacing w:val="-1"/>
        </w:rPr>
        <w:t>c</w:t>
      </w:r>
      <w:r>
        <w:t>rit</w:t>
      </w:r>
      <w:r>
        <w:rPr>
          <w:spacing w:val="-1"/>
        </w:rPr>
        <w:t>e</w:t>
      </w:r>
      <w:r>
        <w:t>ria</w:t>
      </w:r>
      <w:r>
        <w:rPr>
          <w:spacing w:val="-2"/>
        </w:rPr>
        <w:t xml:space="preserve"> </w:t>
      </w:r>
      <w:r>
        <w:rPr>
          <w:spacing w:val="1"/>
        </w:rPr>
        <w:t>p</w:t>
      </w:r>
      <w:r>
        <w:t>r</w:t>
      </w:r>
      <w:r>
        <w:rPr>
          <w:spacing w:val="-1"/>
        </w:rPr>
        <w:t>o</w:t>
      </w:r>
      <w:r>
        <w:rPr>
          <w:spacing w:val="1"/>
        </w:rPr>
        <w:t>p</w:t>
      </w:r>
      <w:r>
        <w:rPr>
          <w:spacing w:val="-1"/>
        </w:rPr>
        <w:t>e</w:t>
      </w:r>
      <w:r>
        <w:t xml:space="preserve">r to </w:t>
      </w:r>
      <w:r>
        <w:rPr>
          <w:spacing w:val="-1"/>
        </w:rPr>
        <w:t>t</w:t>
      </w:r>
      <w:r>
        <w:rPr>
          <w:spacing w:val="1"/>
        </w:rPr>
        <w:t>h</w:t>
      </w:r>
      <w:r>
        <w:t>e</w:t>
      </w:r>
      <w:r>
        <w:rPr>
          <w:spacing w:val="-2"/>
        </w:rPr>
        <w:t xml:space="preserve"> </w:t>
      </w:r>
      <w:r>
        <w:rPr>
          <w:spacing w:val="1"/>
        </w:rPr>
        <w:t>v</w:t>
      </w:r>
      <w:r>
        <w:rPr>
          <w:spacing w:val="-1"/>
        </w:rPr>
        <w:t>a</w:t>
      </w:r>
      <w:r>
        <w:t>ri</w:t>
      </w:r>
      <w:r>
        <w:rPr>
          <w:spacing w:val="-1"/>
        </w:rPr>
        <w:t>e</w:t>
      </w:r>
      <w:r>
        <w:t>t</w:t>
      </w:r>
      <w:r>
        <w:rPr>
          <w:spacing w:val="-1"/>
        </w:rPr>
        <w:t>y</w:t>
      </w:r>
      <w:r>
        <w:t>,</w:t>
      </w:r>
      <w:r>
        <w:rPr>
          <w:spacing w:val="-1"/>
        </w:rPr>
        <w:t xml:space="preserve"> </w:t>
      </w:r>
      <w:r>
        <w:rPr>
          <w:spacing w:val="1"/>
        </w:rPr>
        <w:t>t</w:t>
      </w:r>
      <w:r>
        <w:rPr>
          <w:spacing w:val="-1"/>
        </w:rPr>
        <w:t>h</w:t>
      </w:r>
      <w:r>
        <w:t>e</w:t>
      </w:r>
      <w:r>
        <w:rPr>
          <w:spacing w:val="-1"/>
        </w:rPr>
        <w:t xml:space="preserve"> </w:t>
      </w:r>
      <w:r>
        <w:t>time</w:t>
      </w:r>
      <w:r>
        <w:rPr>
          <w:spacing w:val="-1"/>
        </w:rPr>
        <w:t xml:space="preserve"> </w:t>
      </w:r>
      <w:r>
        <w:rPr>
          <w:spacing w:val="1"/>
        </w:rPr>
        <w:t>o</w:t>
      </w:r>
      <w:r>
        <w:t xml:space="preserve">f </w:t>
      </w:r>
      <w:r>
        <w:rPr>
          <w:spacing w:val="1"/>
        </w:rPr>
        <w:t>p</w:t>
      </w:r>
      <w:r>
        <w:t>i</w:t>
      </w:r>
      <w:r>
        <w:rPr>
          <w:spacing w:val="-1"/>
        </w:rPr>
        <w:t>ck</w:t>
      </w:r>
      <w:r>
        <w:t>i</w:t>
      </w:r>
      <w:r>
        <w:rPr>
          <w:spacing w:val="-1"/>
        </w:rPr>
        <w:t>n</w:t>
      </w:r>
      <w:r>
        <w:t xml:space="preserve">g </w:t>
      </w:r>
      <w:r>
        <w:rPr>
          <w:spacing w:val="-2"/>
        </w:rPr>
        <w:t>a</w:t>
      </w:r>
      <w:r>
        <w:rPr>
          <w:spacing w:val="1"/>
        </w:rPr>
        <w:t>n</w:t>
      </w:r>
      <w:r>
        <w:t>d t</w:t>
      </w:r>
      <w:r>
        <w:rPr>
          <w:spacing w:val="1"/>
        </w:rPr>
        <w:t>h</w:t>
      </w:r>
      <w:r>
        <w:t>e</w:t>
      </w:r>
      <w:r>
        <w:rPr>
          <w:spacing w:val="-1"/>
        </w:rPr>
        <w:t xml:space="preserve"> g</w:t>
      </w:r>
      <w:r>
        <w:t>r</w:t>
      </w:r>
      <w:r>
        <w:rPr>
          <w:spacing w:val="-1"/>
        </w:rPr>
        <w:t>owin</w:t>
      </w:r>
      <w:r>
        <w:t xml:space="preserve">g </w:t>
      </w:r>
      <w:r>
        <w:rPr>
          <w:spacing w:val="-1"/>
        </w:rPr>
        <w:t>ar</w:t>
      </w:r>
      <w:r>
        <w:rPr>
          <w:spacing w:val="1"/>
        </w:rPr>
        <w:t>e</w:t>
      </w:r>
      <w:r>
        <w:rPr>
          <w:spacing w:val="-1"/>
        </w:rPr>
        <w:t>a.</w:t>
      </w:r>
    </w:p>
    <w:p w14:paraId="3C0BC8BB" w14:textId="77777777" w:rsidR="00D41C24" w:rsidRDefault="00D41C24" w:rsidP="008669CA">
      <w:pPr>
        <w:pStyle w:val="SingleTxtG"/>
      </w:pPr>
      <w:r>
        <w:t>M</w:t>
      </w:r>
      <w:r>
        <w:rPr>
          <w:spacing w:val="-1"/>
        </w:rPr>
        <w:t>a</w:t>
      </w:r>
      <w:r>
        <w:t>tur</w:t>
      </w:r>
      <w:r>
        <w:rPr>
          <w:spacing w:val="-1"/>
        </w:rPr>
        <w:t>i</w:t>
      </w:r>
      <w:r>
        <w:t xml:space="preserve">ty of </w:t>
      </w:r>
      <w:r>
        <w:rPr>
          <w:spacing w:val="-1"/>
        </w:rPr>
        <w:t>o</w:t>
      </w:r>
      <w:r>
        <w:t>r</w:t>
      </w:r>
      <w:r>
        <w:rPr>
          <w:spacing w:val="-1"/>
        </w:rPr>
        <w:t>a</w:t>
      </w:r>
      <w:r>
        <w:rPr>
          <w:spacing w:val="1"/>
        </w:rPr>
        <w:t>n</w:t>
      </w:r>
      <w:r>
        <w:rPr>
          <w:spacing w:val="-1"/>
        </w:rPr>
        <w:t>ge</w:t>
      </w:r>
      <w:r>
        <w:t>s is</w:t>
      </w:r>
      <w:r>
        <w:rPr>
          <w:spacing w:val="-1"/>
        </w:rPr>
        <w:t xml:space="preserve"> </w:t>
      </w:r>
      <w:r>
        <w:t>d</w:t>
      </w:r>
      <w:r>
        <w:rPr>
          <w:spacing w:val="-1"/>
        </w:rPr>
        <w:t>e</w:t>
      </w:r>
      <w:r>
        <w:t>f</w:t>
      </w:r>
      <w:r>
        <w:rPr>
          <w:spacing w:val="-1"/>
        </w:rPr>
        <w:t>i</w:t>
      </w:r>
      <w:r>
        <w:rPr>
          <w:spacing w:val="1"/>
        </w:rPr>
        <w:t>n</w:t>
      </w:r>
      <w:r>
        <w:rPr>
          <w:spacing w:val="-1"/>
        </w:rPr>
        <w:t>e</w:t>
      </w:r>
      <w:r>
        <w:t>d</w:t>
      </w:r>
      <w:r>
        <w:rPr>
          <w:spacing w:val="1"/>
        </w:rPr>
        <w:t xml:space="preserve"> </w:t>
      </w:r>
      <w:r>
        <w:rPr>
          <w:spacing w:val="-1"/>
        </w:rPr>
        <w:t>b</w:t>
      </w:r>
      <w:r>
        <w:t>y</w:t>
      </w:r>
      <w:r>
        <w:rPr>
          <w:spacing w:val="-1"/>
        </w:rPr>
        <w:t xml:space="preserve"> </w:t>
      </w:r>
      <w:r>
        <w:rPr>
          <w:spacing w:val="1"/>
        </w:rPr>
        <w:t>t</w:t>
      </w:r>
      <w:r>
        <w:rPr>
          <w:spacing w:val="-1"/>
        </w:rPr>
        <w:t>h</w:t>
      </w:r>
      <w:r>
        <w:t>e</w:t>
      </w:r>
      <w:r>
        <w:rPr>
          <w:spacing w:val="-1"/>
        </w:rPr>
        <w:t xml:space="preserve"> </w:t>
      </w:r>
      <w:r>
        <w:t>fol</w:t>
      </w:r>
      <w:r>
        <w:rPr>
          <w:spacing w:val="-1"/>
        </w:rPr>
        <w:t>l</w:t>
      </w:r>
      <w:r>
        <w:t>owing</w:t>
      </w:r>
      <w:r>
        <w:rPr>
          <w:spacing w:val="-1"/>
        </w:rPr>
        <w:t xml:space="preserve"> </w:t>
      </w:r>
      <w:r>
        <w:t>p</w:t>
      </w:r>
      <w:r>
        <w:rPr>
          <w:spacing w:val="-1"/>
        </w:rPr>
        <w:t>a</w:t>
      </w:r>
      <w:r>
        <w:t>r</w:t>
      </w:r>
      <w:r>
        <w:rPr>
          <w:spacing w:val="-1"/>
        </w:rPr>
        <w:t>a</w:t>
      </w:r>
      <w:r>
        <w:t>m</w:t>
      </w:r>
      <w:r>
        <w:rPr>
          <w:spacing w:val="-1"/>
        </w:rPr>
        <w:t>e</w:t>
      </w:r>
      <w:r>
        <w:t>t</w:t>
      </w:r>
      <w:r>
        <w:rPr>
          <w:spacing w:val="-1"/>
        </w:rPr>
        <w:t>er</w:t>
      </w:r>
      <w:r>
        <w:t>s</w:t>
      </w:r>
      <w:r w:rsidR="007E62E2">
        <w:rPr>
          <w:rStyle w:val="FootnoteReference"/>
        </w:rPr>
        <w:footnoteReference w:id="35"/>
      </w:r>
      <w:r>
        <w:t>:</w:t>
      </w:r>
    </w:p>
    <w:tbl>
      <w:tblPr>
        <w:tblW w:w="7200" w:type="dxa"/>
        <w:tblInd w:w="1138" w:type="dxa"/>
        <w:tblLayout w:type="fixed"/>
        <w:tblCellMar>
          <w:left w:w="0" w:type="dxa"/>
          <w:right w:w="0" w:type="dxa"/>
        </w:tblCellMar>
        <w:tblLook w:val="01E0" w:firstRow="1" w:lastRow="1" w:firstColumn="1" w:lastColumn="1" w:noHBand="0" w:noVBand="0"/>
      </w:tblPr>
      <w:tblGrid>
        <w:gridCol w:w="3322"/>
        <w:gridCol w:w="2032"/>
        <w:gridCol w:w="1846"/>
      </w:tblGrid>
      <w:tr w:rsidR="008A56D5" w:rsidRPr="008A56D5" w14:paraId="1670A6C4" w14:textId="77777777" w:rsidTr="005B20C1">
        <w:tc>
          <w:tcPr>
            <w:tcW w:w="1912" w:type="dxa"/>
            <w:tcBorders>
              <w:top w:val="single" w:sz="4" w:space="0" w:color="000000"/>
              <w:left w:val="nil"/>
              <w:bottom w:val="single" w:sz="12" w:space="0" w:color="000000"/>
            </w:tcBorders>
          </w:tcPr>
          <w:p w14:paraId="2B209530" w14:textId="77777777" w:rsidR="008A56D5" w:rsidRPr="008A56D5" w:rsidRDefault="008A56D5" w:rsidP="007C1962">
            <w:pPr>
              <w:widowControl w:val="0"/>
              <w:suppressAutoHyphens w:val="0"/>
              <w:spacing w:before="80" w:after="80" w:line="200" w:lineRule="exact"/>
              <w:rPr>
                <w:rFonts w:ascii="Calibri" w:eastAsia="Calibri" w:hAnsi="Calibri" w:cs="Arial"/>
                <w:sz w:val="16"/>
                <w:szCs w:val="16"/>
                <w:lang w:val="en-US"/>
              </w:rPr>
            </w:pPr>
          </w:p>
        </w:tc>
        <w:tc>
          <w:tcPr>
            <w:tcW w:w="1169" w:type="dxa"/>
            <w:tcBorders>
              <w:top w:val="single" w:sz="4" w:space="0" w:color="000000"/>
              <w:bottom w:val="single" w:sz="12" w:space="0" w:color="000000"/>
            </w:tcBorders>
          </w:tcPr>
          <w:p w14:paraId="1C081174" w14:textId="77777777" w:rsidR="008A56D5" w:rsidRPr="008A56D5" w:rsidRDefault="008A56D5" w:rsidP="007C1962">
            <w:pPr>
              <w:widowControl w:val="0"/>
              <w:suppressAutoHyphens w:val="0"/>
              <w:spacing w:before="80" w:after="80" w:line="200" w:lineRule="exact"/>
              <w:ind w:left="-1" w:right="267"/>
              <w:rPr>
                <w:sz w:val="16"/>
                <w:szCs w:val="16"/>
                <w:lang w:val="en-US"/>
              </w:rPr>
            </w:pPr>
            <w:r w:rsidRPr="008A56D5">
              <w:rPr>
                <w:i/>
                <w:spacing w:val="1"/>
                <w:sz w:val="16"/>
                <w:szCs w:val="16"/>
                <w:lang w:val="en-US"/>
              </w:rPr>
              <w:t>M</w:t>
            </w:r>
            <w:r w:rsidRPr="008A56D5">
              <w:rPr>
                <w:i/>
                <w:spacing w:val="-1"/>
                <w:sz w:val="16"/>
                <w:szCs w:val="16"/>
                <w:lang w:val="en-US"/>
              </w:rPr>
              <w:t>i</w:t>
            </w:r>
            <w:r w:rsidRPr="008A56D5">
              <w:rPr>
                <w:i/>
                <w:sz w:val="16"/>
                <w:szCs w:val="16"/>
                <w:lang w:val="en-US"/>
              </w:rPr>
              <w:t>nimum</w:t>
            </w:r>
            <w:r w:rsidRPr="008A56D5">
              <w:rPr>
                <w:i/>
                <w:spacing w:val="-5"/>
                <w:sz w:val="16"/>
                <w:szCs w:val="16"/>
                <w:lang w:val="en-US"/>
              </w:rPr>
              <w:t xml:space="preserve"> </w:t>
            </w:r>
            <w:r w:rsidRPr="008A56D5">
              <w:rPr>
                <w:i/>
                <w:sz w:val="16"/>
                <w:szCs w:val="16"/>
                <w:lang w:val="en-US"/>
              </w:rPr>
              <w:t xml:space="preserve">juice </w:t>
            </w:r>
            <w:r w:rsidRPr="008A56D5">
              <w:rPr>
                <w:i/>
                <w:spacing w:val="1"/>
                <w:sz w:val="16"/>
                <w:szCs w:val="16"/>
                <w:lang w:val="en-US"/>
              </w:rPr>
              <w:t>c</w:t>
            </w:r>
            <w:r w:rsidRPr="008A56D5">
              <w:rPr>
                <w:i/>
                <w:sz w:val="16"/>
                <w:szCs w:val="16"/>
                <w:lang w:val="en-US"/>
              </w:rPr>
              <w:t>ontent</w:t>
            </w:r>
            <w:r w:rsidRPr="008A56D5">
              <w:rPr>
                <w:i/>
                <w:spacing w:val="-4"/>
                <w:sz w:val="16"/>
                <w:szCs w:val="16"/>
                <w:lang w:val="en-US"/>
              </w:rPr>
              <w:t xml:space="preserve"> </w:t>
            </w:r>
            <w:r w:rsidRPr="008A56D5">
              <w:rPr>
                <w:i/>
                <w:spacing w:val="-1"/>
                <w:sz w:val="16"/>
                <w:szCs w:val="16"/>
                <w:lang w:val="en-US"/>
              </w:rPr>
              <w:t>(</w:t>
            </w:r>
            <w:r w:rsidRPr="008A56D5">
              <w:rPr>
                <w:i/>
                <w:sz w:val="16"/>
                <w:szCs w:val="16"/>
                <w:lang w:val="en-US"/>
              </w:rPr>
              <w:t>per</w:t>
            </w:r>
            <w:r w:rsidRPr="008A56D5">
              <w:rPr>
                <w:i/>
                <w:spacing w:val="-2"/>
                <w:sz w:val="16"/>
                <w:szCs w:val="16"/>
                <w:lang w:val="en-US"/>
              </w:rPr>
              <w:t xml:space="preserve"> </w:t>
            </w:r>
            <w:r w:rsidRPr="008A56D5">
              <w:rPr>
                <w:i/>
                <w:spacing w:val="1"/>
                <w:sz w:val="16"/>
                <w:szCs w:val="16"/>
                <w:lang w:val="en-US"/>
              </w:rPr>
              <w:t>c</w:t>
            </w:r>
            <w:r w:rsidRPr="008A56D5">
              <w:rPr>
                <w:i/>
                <w:sz w:val="16"/>
                <w:szCs w:val="16"/>
                <w:lang w:val="en-US"/>
              </w:rPr>
              <w:t>en</w:t>
            </w:r>
            <w:r w:rsidRPr="008A56D5">
              <w:rPr>
                <w:i/>
                <w:spacing w:val="2"/>
                <w:sz w:val="16"/>
                <w:szCs w:val="16"/>
                <w:lang w:val="en-US"/>
              </w:rPr>
              <w:t>t</w:t>
            </w:r>
            <w:r w:rsidRPr="008A56D5">
              <w:rPr>
                <w:i/>
                <w:sz w:val="16"/>
                <w:szCs w:val="16"/>
                <w:lang w:val="en-US"/>
              </w:rPr>
              <w:t>)</w:t>
            </w:r>
          </w:p>
        </w:tc>
        <w:tc>
          <w:tcPr>
            <w:tcW w:w="1062" w:type="dxa"/>
            <w:tcBorders>
              <w:top w:val="single" w:sz="4" w:space="0" w:color="000000"/>
              <w:bottom w:val="single" w:sz="12" w:space="0" w:color="000000"/>
            </w:tcBorders>
          </w:tcPr>
          <w:p w14:paraId="7C925FC3" w14:textId="77777777" w:rsidR="008A56D5" w:rsidRPr="008A56D5" w:rsidRDefault="008A56D5" w:rsidP="007C1962">
            <w:pPr>
              <w:widowControl w:val="0"/>
              <w:suppressAutoHyphens w:val="0"/>
              <w:spacing w:before="80" w:after="80" w:line="200" w:lineRule="exact"/>
              <w:ind w:left="-1" w:right="237"/>
              <w:rPr>
                <w:sz w:val="16"/>
                <w:szCs w:val="16"/>
                <w:lang w:val="en-US"/>
              </w:rPr>
            </w:pPr>
            <w:r w:rsidRPr="008A56D5">
              <w:rPr>
                <w:i/>
                <w:sz w:val="16"/>
                <w:szCs w:val="16"/>
                <w:lang w:val="en-US"/>
              </w:rPr>
              <w:t>M</w:t>
            </w:r>
            <w:r w:rsidRPr="008A56D5">
              <w:rPr>
                <w:i/>
                <w:spacing w:val="-1"/>
                <w:sz w:val="16"/>
                <w:szCs w:val="16"/>
                <w:lang w:val="en-US"/>
              </w:rPr>
              <w:t>i</w:t>
            </w:r>
            <w:r w:rsidRPr="008A56D5">
              <w:rPr>
                <w:i/>
                <w:spacing w:val="1"/>
                <w:sz w:val="16"/>
                <w:szCs w:val="16"/>
                <w:lang w:val="en-US"/>
              </w:rPr>
              <w:t>n</w:t>
            </w:r>
            <w:r w:rsidRPr="008A56D5">
              <w:rPr>
                <w:i/>
                <w:spacing w:val="-1"/>
                <w:sz w:val="16"/>
                <w:szCs w:val="16"/>
                <w:lang w:val="en-US"/>
              </w:rPr>
              <w:t>i</w:t>
            </w:r>
            <w:r w:rsidRPr="008A56D5">
              <w:rPr>
                <w:i/>
                <w:sz w:val="16"/>
                <w:szCs w:val="16"/>
                <w:lang w:val="en-US"/>
              </w:rPr>
              <w:t>mum sugar</w:t>
            </w:r>
            <w:r w:rsidRPr="008A56D5">
              <w:rPr>
                <w:i/>
                <w:spacing w:val="-1"/>
                <w:sz w:val="16"/>
                <w:szCs w:val="16"/>
                <w:lang w:val="en-US"/>
              </w:rPr>
              <w:t>/</w:t>
            </w:r>
            <w:r w:rsidRPr="008A56D5">
              <w:rPr>
                <w:i/>
                <w:sz w:val="16"/>
                <w:szCs w:val="16"/>
                <w:lang w:val="en-US"/>
              </w:rPr>
              <w:t>acid</w:t>
            </w:r>
            <w:r w:rsidRPr="008A56D5">
              <w:rPr>
                <w:i/>
                <w:spacing w:val="-5"/>
                <w:sz w:val="16"/>
                <w:szCs w:val="16"/>
                <w:lang w:val="en-US"/>
              </w:rPr>
              <w:t xml:space="preserve"> </w:t>
            </w:r>
            <w:r w:rsidRPr="008A56D5">
              <w:rPr>
                <w:i/>
                <w:sz w:val="16"/>
                <w:szCs w:val="16"/>
                <w:lang w:val="en-US"/>
              </w:rPr>
              <w:t>ratio</w:t>
            </w:r>
          </w:p>
        </w:tc>
      </w:tr>
      <w:tr w:rsidR="008A56D5" w:rsidRPr="008A56D5" w14:paraId="05C963D5" w14:textId="77777777" w:rsidTr="005B20C1">
        <w:tc>
          <w:tcPr>
            <w:tcW w:w="1912" w:type="dxa"/>
            <w:tcBorders>
              <w:top w:val="single" w:sz="12" w:space="0" w:color="000000"/>
            </w:tcBorders>
          </w:tcPr>
          <w:p w14:paraId="7ABA6878" w14:textId="77777777" w:rsidR="008A56D5" w:rsidRPr="008A56D5" w:rsidRDefault="008A56D5" w:rsidP="00405CD9">
            <w:pPr>
              <w:widowControl w:val="0"/>
              <w:suppressAutoHyphens w:val="0"/>
              <w:spacing w:before="40" w:after="40" w:line="220" w:lineRule="exact"/>
              <w:ind w:left="-1" w:right="-20"/>
              <w:rPr>
                <w:lang w:val="en-US"/>
              </w:rPr>
            </w:pPr>
            <w:r w:rsidRPr="008A56D5">
              <w:rPr>
                <w:spacing w:val="1"/>
                <w:lang w:val="en-US"/>
              </w:rPr>
              <w:t>B</w:t>
            </w:r>
            <w:r w:rsidRPr="008A56D5">
              <w:rPr>
                <w:lang w:val="en-US"/>
              </w:rPr>
              <w:t>l</w:t>
            </w:r>
            <w:r w:rsidRPr="008A56D5">
              <w:rPr>
                <w:spacing w:val="-1"/>
                <w:lang w:val="en-US"/>
              </w:rPr>
              <w:t>oo</w:t>
            </w:r>
            <w:r w:rsidRPr="008A56D5">
              <w:rPr>
                <w:lang w:val="en-US"/>
              </w:rPr>
              <w:t xml:space="preserve">d </w:t>
            </w:r>
            <w:r w:rsidRPr="008A56D5">
              <w:rPr>
                <w:spacing w:val="1"/>
                <w:lang w:val="en-US"/>
              </w:rPr>
              <w:t>o</w:t>
            </w:r>
            <w:r w:rsidRPr="008A56D5">
              <w:rPr>
                <w:lang w:val="en-US"/>
              </w:rPr>
              <w:t>r</w:t>
            </w:r>
            <w:r w:rsidRPr="008A56D5">
              <w:rPr>
                <w:spacing w:val="-2"/>
                <w:lang w:val="en-US"/>
              </w:rPr>
              <w:t>a</w:t>
            </w:r>
            <w:r w:rsidRPr="008A56D5">
              <w:rPr>
                <w:lang w:val="en-US"/>
              </w:rPr>
              <w:t>n</w:t>
            </w:r>
            <w:r w:rsidRPr="008A56D5">
              <w:rPr>
                <w:spacing w:val="1"/>
                <w:lang w:val="en-US"/>
              </w:rPr>
              <w:t>g</w:t>
            </w:r>
            <w:r w:rsidRPr="008A56D5">
              <w:rPr>
                <w:lang w:val="en-US"/>
              </w:rPr>
              <w:t>es</w:t>
            </w:r>
          </w:p>
        </w:tc>
        <w:tc>
          <w:tcPr>
            <w:tcW w:w="1169" w:type="dxa"/>
            <w:tcBorders>
              <w:top w:val="single" w:sz="12" w:space="0" w:color="000000"/>
            </w:tcBorders>
          </w:tcPr>
          <w:p w14:paraId="5C46B76E" w14:textId="77777777" w:rsidR="008A56D5" w:rsidRPr="008A56D5" w:rsidRDefault="008A56D5" w:rsidP="00405CD9">
            <w:pPr>
              <w:widowControl w:val="0"/>
              <w:suppressAutoHyphens w:val="0"/>
              <w:spacing w:before="40" w:after="40" w:line="220" w:lineRule="exact"/>
              <w:ind w:left="144" w:right="144"/>
              <w:rPr>
                <w:lang w:val="en-US"/>
              </w:rPr>
            </w:pPr>
            <w:r w:rsidRPr="008A56D5">
              <w:rPr>
                <w:spacing w:val="1"/>
                <w:lang w:val="en-US"/>
              </w:rPr>
              <w:t>3</w:t>
            </w:r>
            <w:r w:rsidRPr="008A56D5">
              <w:rPr>
                <w:lang w:val="en-US"/>
              </w:rPr>
              <w:t>0</w:t>
            </w:r>
          </w:p>
        </w:tc>
        <w:tc>
          <w:tcPr>
            <w:tcW w:w="1062" w:type="dxa"/>
            <w:tcBorders>
              <w:top w:val="single" w:sz="12" w:space="0" w:color="000000"/>
            </w:tcBorders>
          </w:tcPr>
          <w:p w14:paraId="1FF7F046" w14:textId="77777777" w:rsidR="008A56D5" w:rsidRPr="008A56D5" w:rsidRDefault="008A56D5" w:rsidP="00405CD9">
            <w:pPr>
              <w:widowControl w:val="0"/>
              <w:suppressAutoHyphens w:val="0"/>
              <w:spacing w:before="40" w:after="40" w:line="220" w:lineRule="exact"/>
              <w:ind w:left="144" w:right="144"/>
              <w:rPr>
                <w:lang w:val="en-US"/>
              </w:rPr>
            </w:pPr>
            <w:r w:rsidRPr="008A56D5">
              <w:rPr>
                <w:spacing w:val="1"/>
                <w:lang w:val="en-US"/>
              </w:rPr>
              <w:t>6</w:t>
            </w:r>
            <w:r w:rsidRPr="008A56D5">
              <w:rPr>
                <w:lang w:val="en-US"/>
              </w:rPr>
              <w:t>.</w:t>
            </w:r>
            <w:r w:rsidRPr="008A56D5">
              <w:rPr>
                <w:spacing w:val="1"/>
                <w:lang w:val="en-US"/>
              </w:rPr>
              <w:t>5</w:t>
            </w:r>
            <w:r w:rsidRPr="008A56D5">
              <w:rPr>
                <w:lang w:val="en-US"/>
              </w:rPr>
              <w:t>:1</w:t>
            </w:r>
          </w:p>
        </w:tc>
      </w:tr>
      <w:tr w:rsidR="008A56D5" w:rsidRPr="008A56D5" w14:paraId="333A937F" w14:textId="77777777" w:rsidTr="005B20C1">
        <w:tc>
          <w:tcPr>
            <w:tcW w:w="1912" w:type="dxa"/>
          </w:tcPr>
          <w:p w14:paraId="1A0790E9" w14:textId="77777777" w:rsidR="008A56D5" w:rsidRPr="008A56D5" w:rsidRDefault="008A56D5" w:rsidP="00405CD9">
            <w:pPr>
              <w:widowControl w:val="0"/>
              <w:suppressAutoHyphens w:val="0"/>
              <w:spacing w:before="40" w:after="40" w:line="220" w:lineRule="exact"/>
              <w:ind w:left="-1" w:right="-20"/>
              <w:rPr>
                <w:lang w:val="en-US"/>
              </w:rPr>
            </w:pPr>
            <w:r w:rsidRPr="008A56D5">
              <w:rPr>
                <w:lang w:val="en-US"/>
              </w:rPr>
              <w:t>N</w:t>
            </w:r>
            <w:r w:rsidRPr="008A56D5">
              <w:rPr>
                <w:spacing w:val="-1"/>
                <w:lang w:val="en-US"/>
              </w:rPr>
              <w:t>a</w:t>
            </w:r>
            <w:r w:rsidRPr="008A56D5">
              <w:rPr>
                <w:spacing w:val="2"/>
                <w:lang w:val="en-US"/>
              </w:rPr>
              <w:t>v</w:t>
            </w:r>
            <w:r w:rsidRPr="008A56D5">
              <w:rPr>
                <w:spacing w:val="-2"/>
                <w:lang w:val="en-US"/>
              </w:rPr>
              <w:t>e</w:t>
            </w:r>
            <w:r w:rsidRPr="008A56D5">
              <w:rPr>
                <w:spacing w:val="1"/>
                <w:lang w:val="en-US"/>
              </w:rPr>
              <w:t>l</w:t>
            </w:r>
            <w:r w:rsidRPr="008A56D5">
              <w:rPr>
                <w:lang w:val="en-US"/>
              </w:rPr>
              <w:t>s</w:t>
            </w:r>
            <w:r w:rsidRPr="008A56D5">
              <w:rPr>
                <w:spacing w:val="-1"/>
                <w:lang w:val="en-US"/>
              </w:rPr>
              <w:t xml:space="preserve"> </w:t>
            </w:r>
            <w:r w:rsidRPr="008A56D5">
              <w:rPr>
                <w:spacing w:val="1"/>
                <w:lang w:val="en-US"/>
              </w:rPr>
              <w:t>g</w:t>
            </w:r>
            <w:r w:rsidRPr="008A56D5">
              <w:rPr>
                <w:lang w:val="en-US"/>
              </w:rPr>
              <w:t>r</w:t>
            </w:r>
            <w:r w:rsidRPr="008A56D5">
              <w:rPr>
                <w:spacing w:val="-1"/>
                <w:lang w:val="en-US"/>
              </w:rPr>
              <w:t>ou</w:t>
            </w:r>
            <w:r w:rsidRPr="008A56D5">
              <w:rPr>
                <w:lang w:val="en-US"/>
              </w:rPr>
              <w:t>p</w:t>
            </w:r>
          </w:p>
        </w:tc>
        <w:tc>
          <w:tcPr>
            <w:tcW w:w="1169" w:type="dxa"/>
          </w:tcPr>
          <w:p w14:paraId="2F4F0CC4" w14:textId="77777777" w:rsidR="008A56D5" w:rsidRPr="008A56D5" w:rsidRDefault="008A56D5" w:rsidP="00405CD9">
            <w:pPr>
              <w:widowControl w:val="0"/>
              <w:suppressAutoHyphens w:val="0"/>
              <w:spacing w:before="40" w:after="40" w:line="220" w:lineRule="exact"/>
              <w:ind w:left="144" w:right="144"/>
              <w:rPr>
                <w:lang w:val="en-US"/>
              </w:rPr>
            </w:pPr>
            <w:r w:rsidRPr="008A56D5">
              <w:rPr>
                <w:lang w:val="en-US"/>
              </w:rPr>
              <w:t>33</w:t>
            </w:r>
          </w:p>
        </w:tc>
        <w:tc>
          <w:tcPr>
            <w:tcW w:w="1062" w:type="dxa"/>
          </w:tcPr>
          <w:p w14:paraId="06A9980B" w14:textId="77777777" w:rsidR="008A56D5" w:rsidRPr="008A56D5" w:rsidRDefault="008A56D5" w:rsidP="00405CD9">
            <w:pPr>
              <w:widowControl w:val="0"/>
              <w:suppressAutoHyphens w:val="0"/>
              <w:spacing w:before="40" w:after="40" w:line="220" w:lineRule="exact"/>
              <w:ind w:left="144" w:right="144"/>
              <w:rPr>
                <w:lang w:val="en-US"/>
              </w:rPr>
            </w:pPr>
            <w:r w:rsidRPr="008A56D5">
              <w:rPr>
                <w:lang w:val="en-US"/>
              </w:rPr>
              <w:t>6.5:1</w:t>
            </w:r>
          </w:p>
        </w:tc>
      </w:tr>
      <w:tr w:rsidR="008A56D5" w:rsidRPr="008A56D5" w14:paraId="7A437871" w14:textId="77777777" w:rsidTr="005B20C1">
        <w:tc>
          <w:tcPr>
            <w:tcW w:w="1912" w:type="dxa"/>
          </w:tcPr>
          <w:p w14:paraId="69393D23" w14:textId="77777777" w:rsidR="008A56D5" w:rsidRPr="008A56D5" w:rsidRDefault="008A56D5" w:rsidP="00405CD9">
            <w:pPr>
              <w:widowControl w:val="0"/>
              <w:suppressAutoHyphens w:val="0"/>
              <w:spacing w:before="40" w:after="40" w:line="220" w:lineRule="exact"/>
              <w:ind w:left="-1" w:right="-20"/>
              <w:rPr>
                <w:lang w:val="en-US"/>
              </w:rPr>
            </w:pPr>
            <w:r w:rsidRPr="008A56D5">
              <w:rPr>
                <w:lang w:val="en-US"/>
              </w:rPr>
              <w:t>O</w:t>
            </w:r>
            <w:r w:rsidRPr="008A56D5">
              <w:rPr>
                <w:spacing w:val="1"/>
                <w:lang w:val="en-US"/>
              </w:rPr>
              <w:t>t</w:t>
            </w:r>
            <w:r w:rsidRPr="008A56D5">
              <w:rPr>
                <w:lang w:val="en-US"/>
              </w:rPr>
              <w:t>h</w:t>
            </w:r>
            <w:r w:rsidRPr="008A56D5">
              <w:rPr>
                <w:spacing w:val="-2"/>
                <w:lang w:val="en-US"/>
              </w:rPr>
              <w:t>e</w:t>
            </w:r>
            <w:r w:rsidRPr="008A56D5">
              <w:rPr>
                <w:lang w:val="en-US"/>
              </w:rPr>
              <w:t>r v</w:t>
            </w:r>
            <w:r w:rsidRPr="008A56D5">
              <w:rPr>
                <w:spacing w:val="-2"/>
                <w:lang w:val="en-US"/>
              </w:rPr>
              <w:t>a</w:t>
            </w:r>
            <w:r w:rsidRPr="008A56D5">
              <w:rPr>
                <w:lang w:val="en-US"/>
              </w:rPr>
              <w:t>r</w:t>
            </w:r>
            <w:r w:rsidRPr="008A56D5">
              <w:rPr>
                <w:spacing w:val="1"/>
                <w:lang w:val="en-US"/>
              </w:rPr>
              <w:t>i</w:t>
            </w:r>
            <w:r w:rsidRPr="008A56D5">
              <w:rPr>
                <w:spacing w:val="-2"/>
                <w:lang w:val="en-US"/>
              </w:rPr>
              <w:t>e</w:t>
            </w:r>
            <w:r w:rsidRPr="008A56D5">
              <w:rPr>
                <w:spacing w:val="1"/>
                <w:lang w:val="en-US"/>
              </w:rPr>
              <w:t>t</w:t>
            </w:r>
            <w:r w:rsidRPr="008A56D5">
              <w:rPr>
                <w:lang w:val="en-US"/>
              </w:rPr>
              <w:t>i</w:t>
            </w:r>
            <w:r w:rsidRPr="008A56D5">
              <w:rPr>
                <w:spacing w:val="-2"/>
                <w:lang w:val="en-US"/>
              </w:rPr>
              <w:t>e</w:t>
            </w:r>
            <w:r w:rsidRPr="008A56D5">
              <w:rPr>
                <w:lang w:val="en-US"/>
              </w:rPr>
              <w:t>s</w:t>
            </w:r>
          </w:p>
        </w:tc>
        <w:tc>
          <w:tcPr>
            <w:tcW w:w="1169" w:type="dxa"/>
          </w:tcPr>
          <w:p w14:paraId="53EB44ED" w14:textId="77777777" w:rsidR="008A56D5" w:rsidRPr="008A56D5" w:rsidRDefault="008A56D5" w:rsidP="00405CD9">
            <w:pPr>
              <w:widowControl w:val="0"/>
              <w:suppressAutoHyphens w:val="0"/>
              <w:spacing w:before="40" w:after="40" w:line="220" w:lineRule="exact"/>
              <w:ind w:left="144" w:right="144"/>
              <w:rPr>
                <w:lang w:val="en-US"/>
              </w:rPr>
            </w:pPr>
            <w:r w:rsidRPr="008A56D5">
              <w:rPr>
                <w:lang w:val="en-US"/>
              </w:rPr>
              <w:t>35</w:t>
            </w:r>
          </w:p>
        </w:tc>
        <w:tc>
          <w:tcPr>
            <w:tcW w:w="1062" w:type="dxa"/>
          </w:tcPr>
          <w:p w14:paraId="03C01071" w14:textId="77777777" w:rsidR="008A56D5" w:rsidRPr="008A56D5" w:rsidRDefault="008A56D5" w:rsidP="00405CD9">
            <w:pPr>
              <w:widowControl w:val="0"/>
              <w:suppressAutoHyphens w:val="0"/>
              <w:spacing w:before="40" w:after="40" w:line="220" w:lineRule="exact"/>
              <w:ind w:left="144" w:right="144"/>
              <w:rPr>
                <w:lang w:val="en-US"/>
              </w:rPr>
            </w:pPr>
            <w:r w:rsidRPr="008A56D5">
              <w:rPr>
                <w:lang w:val="en-US"/>
              </w:rPr>
              <w:t>6.5:1</w:t>
            </w:r>
          </w:p>
        </w:tc>
      </w:tr>
      <w:tr w:rsidR="008A56D5" w:rsidRPr="008A56D5" w14:paraId="4AC1FFF4" w14:textId="77777777" w:rsidTr="005B20C1">
        <w:tc>
          <w:tcPr>
            <w:tcW w:w="1912" w:type="dxa"/>
          </w:tcPr>
          <w:p w14:paraId="09708C80" w14:textId="77777777" w:rsidR="008A56D5" w:rsidRPr="008A56D5" w:rsidRDefault="008A56D5" w:rsidP="00405CD9">
            <w:pPr>
              <w:widowControl w:val="0"/>
              <w:suppressAutoHyphens w:val="0"/>
              <w:spacing w:before="40" w:after="40" w:line="220" w:lineRule="exact"/>
              <w:ind w:left="-1" w:right="-45"/>
              <w:rPr>
                <w:lang w:val="en-US"/>
              </w:rPr>
            </w:pPr>
            <w:proofErr w:type="spellStart"/>
            <w:r w:rsidRPr="008A56D5">
              <w:rPr>
                <w:spacing w:val="-1"/>
                <w:lang w:val="en-US"/>
              </w:rPr>
              <w:t>M</w:t>
            </w:r>
            <w:r w:rsidRPr="008A56D5">
              <w:rPr>
                <w:spacing w:val="1"/>
                <w:lang w:val="en-US"/>
              </w:rPr>
              <w:t>o</w:t>
            </w:r>
            <w:r w:rsidRPr="008A56D5">
              <w:rPr>
                <w:lang w:val="en-US"/>
              </w:rPr>
              <w:t>s</w:t>
            </w:r>
            <w:r w:rsidRPr="008A56D5">
              <w:rPr>
                <w:spacing w:val="-1"/>
                <w:lang w:val="en-US"/>
              </w:rPr>
              <w:t>a</w:t>
            </w:r>
            <w:r w:rsidRPr="008A56D5">
              <w:rPr>
                <w:spacing w:val="-2"/>
                <w:lang w:val="en-US"/>
              </w:rPr>
              <w:t>m</w:t>
            </w:r>
            <w:r w:rsidRPr="008A56D5">
              <w:rPr>
                <w:spacing w:val="1"/>
                <w:lang w:val="en-US"/>
              </w:rPr>
              <w:t>b</w:t>
            </w:r>
            <w:r w:rsidRPr="008A56D5">
              <w:rPr>
                <w:lang w:val="en-US"/>
              </w:rPr>
              <w:t>i</w:t>
            </w:r>
            <w:proofErr w:type="spellEnd"/>
            <w:r w:rsidRPr="008A56D5">
              <w:rPr>
                <w:lang w:val="en-US"/>
              </w:rPr>
              <w:t>,</w:t>
            </w:r>
            <w:r w:rsidRPr="008A56D5">
              <w:rPr>
                <w:spacing w:val="-1"/>
                <w:lang w:val="en-US"/>
              </w:rPr>
              <w:t xml:space="preserve"> </w:t>
            </w:r>
            <w:proofErr w:type="spellStart"/>
            <w:r w:rsidRPr="008A56D5">
              <w:rPr>
                <w:spacing w:val="1"/>
                <w:lang w:val="en-US"/>
              </w:rPr>
              <w:t>S</w:t>
            </w:r>
            <w:r w:rsidRPr="008A56D5">
              <w:rPr>
                <w:spacing w:val="-1"/>
                <w:lang w:val="en-US"/>
              </w:rPr>
              <w:t>a</w:t>
            </w:r>
            <w:r w:rsidRPr="008A56D5">
              <w:rPr>
                <w:lang w:val="en-US"/>
              </w:rPr>
              <w:t>t</w:t>
            </w:r>
            <w:r w:rsidRPr="008A56D5">
              <w:rPr>
                <w:spacing w:val="-1"/>
                <w:lang w:val="en-US"/>
              </w:rPr>
              <w:t>h</w:t>
            </w:r>
            <w:r w:rsidRPr="008A56D5">
              <w:rPr>
                <w:spacing w:val="1"/>
                <w:lang w:val="en-US"/>
              </w:rPr>
              <w:t>g</w:t>
            </w:r>
            <w:r w:rsidRPr="008A56D5">
              <w:rPr>
                <w:spacing w:val="-1"/>
                <w:lang w:val="en-US"/>
              </w:rPr>
              <w:t>u</w:t>
            </w:r>
            <w:r w:rsidRPr="008A56D5">
              <w:rPr>
                <w:spacing w:val="1"/>
                <w:lang w:val="en-US"/>
              </w:rPr>
              <w:t>d</w:t>
            </w:r>
            <w:r w:rsidRPr="008A56D5">
              <w:rPr>
                <w:lang w:val="en-US"/>
              </w:rPr>
              <w:t>i</w:t>
            </w:r>
            <w:proofErr w:type="spellEnd"/>
            <w:r w:rsidRPr="008A56D5">
              <w:rPr>
                <w:lang w:val="en-US"/>
              </w:rPr>
              <w:t xml:space="preserve"> </w:t>
            </w:r>
            <w:r w:rsidRPr="008A56D5">
              <w:rPr>
                <w:spacing w:val="-2"/>
                <w:lang w:val="en-US"/>
              </w:rPr>
              <w:t>a</w:t>
            </w:r>
            <w:r w:rsidRPr="008A56D5">
              <w:rPr>
                <w:spacing w:val="1"/>
                <w:lang w:val="en-US"/>
              </w:rPr>
              <w:t>n</w:t>
            </w:r>
            <w:r w:rsidRPr="008A56D5">
              <w:rPr>
                <w:lang w:val="en-US"/>
              </w:rPr>
              <w:t xml:space="preserve">d </w:t>
            </w:r>
            <w:proofErr w:type="spellStart"/>
            <w:r w:rsidRPr="008A56D5">
              <w:rPr>
                <w:spacing w:val="1"/>
                <w:lang w:val="en-US"/>
              </w:rPr>
              <w:t>P</w:t>
            </w:r>
            <w:r w:rsidRPr="008A56D5">
              <w:rPr>
                <w:spacing w:val="-1"/>
                <w:lang w:val="en-US"/>
              </w:rPr>
              <w:t>ac</w:t>
            </w:r>
            <w:r w:rsidRPr="008A56D5">
              <w:rPr>
                <w:lang w:val="en-US"/>
              </w:rPr>
              <w:t>i</w:t>
            </w:r>
            <w:r w:rsidRPr="008A56D5">
              <w:rPr>
                <w:spacing w:val="-1"/>
                <w:lang w:val="en-US"/>
              </w:rPr>
              <w:t>tan</w:t>
            </w:r>
            <w:proofErr w:type="spellEnd"/>
            <w:r w:rsidRPr="008A56D5">
              <w:rPr>
                <w:spacing w:val="-1"/>
                <w:lang w:val="en-US"/>
              </w:rPr>
              <w:t xml:space="preserve"> </w:t>
            </w:r>
            <w:r w:rsidRPr="008A56D5">
              <w:rPr>
                <w:lang w:val="en-US"/>
              </w:rPr>
              <w:t>w</w:t>
            </w:r>
            <w:r w:rsidRPr="008A56D5">
              <w:rPr>
                <w:spacing w:val="1"/>
                <w:lang w:val="en-US"/>
              </w:rPr>
              <w:t>i</w:t>
            </w:r>
            <w:r w:rsidRPr="008A56D5">
              <w:rPr>
                <w:spacing w:val="-1"/>
                <w:lang w:val="en-US"/>
              </w:rPr>
              <w:t>t</w:t>
            </w:r>
            <w:r w:rsidRPr="008A56D5">
              <w:rPr>
                <w:lang w:val="en-US"/>
              </w:rPr>
              <w:t xml:space="preserve">h </w:t>
            </w:r>
            <w:r w:rsidRPr="008A56D5">
              <w:rPr>
                <w:spacing w:val="-2"/>
                <w:lang w:val="en-US"/>
              </w:rPr>
              <w:t>m</w:t>
            </w:r>
            <w:r w:rsidRPr="008A56D5">
              <w:rPr>
                <w:lang w:val="en-US"/>
              </w:rPr>
              <w:t>ore</w:t>
            </w:r>
            <w:r w:rsidRPr="008A56D5">
              <w:rPr>
                <w:spacing w:val="-1"/>
                <w:lang w:val="en-US"/>
              </w:rPr>
              <w:t xml:space="preserve"> </w:t>
            </w:r>
            <w:r w:rsidRPr="008A56D5">
              <w:rPr>
                <w:lang w:val="en-US"/>
              </w:rPr>
              <w:t>th</w:t>
            </w:r>
            <w:r w:rsidRPr="008A56D5">
              <w:rPr>
                <w:spacing w:val="-2"/>
                <w:lang w:val="en-US"/>
              </w:rPr>
              <w:t>a</w:t>
            </w:r>
            <w:r w:rsidRPr="008A56D5">
              <w:rPr>
                <w:lang w:val="en-US"/>
              </w:rPr>
              <w:t>n one</w:t>
            </w:r>
            <w:r w:rsidRPr="008A56D5">
              <w:rPr>
                <w:spacing w:val="-2"/>
                <w:lang w:val="en-US"/>
              </w:rPr>
              <w:t xml:space="preserve"> </w:t>
            </w:r>
            <w:r w:rsidRPr="008A56D5">
              <w:rPr>
                <w:lang w:val="en-US"/>
              </w:rPr>
              <w:t>f</w:t>
            </w:r>
            <w:r w:rsidRPr="008A56D5">
              <w:rPr>
                <w:spacing w:val="1"/>
                <w:lang w:val="en-US"/>
              </w:rPr>
              <w:t>i</w:t>
            </w:r>
            <w:r w:rsidRPr="008A56D5">
              <w:rPr>
                <w:spacing w:val="-1"/>
                <w:lang w:val="en-US"/>
              </w:rPr>
              <w:t>f</w:t>
            </w:r>
            <w:r w:rsidRPr="008A56D5">
              <w:rPr>
                <w:lang w:val="en-US"/>
              </w:rPr>
              <w:t xml:space="preserve">th </w:t>
            </w:r>
            <w:r w:rsidRPr="008A56D5">
              <w:rPr>
                <w:spacing w:val="-1"/>
                <w:lang w:val="en-US"/>
              </w:rPr>
              <w:t>g</w:t>
            </w:r>
            <w:r w:rsidRPr="008A56D5">
              <w:rPr>
                <w:lang w:val="en-US"/>
              </w:rPr>
              <w:t>r</w:t>
            </w:r>
            <w:r w:rsidRPr="008A56D5">
              <w:rPr>
                <w:spacing w:val="-2"/>
                <w:lang w:val="en-US"/>
              </w:rPr>
              <w:t>e</w:t>
            </w:r>
            <w:r w:rsidRPr="008A56D5">
              <w:rPr>
                <w:spacing w:val="-1"/>
                <w:lang w:val="en-US"/>
              </w:rPr>
              <w:t>e</w:t>
            </w:r>
            <w:r w:rsidRPr="008A56D5">
              <w:rPr>
                <w:lang w:val="en-US"/>
              </w:rPr>
              <w:t xml:space="preserve">n </w:t>
            </w:r>
            <w:proofErr w:type="spellStart"/>
            <w:r w:rsidRPr="008A56D5">
              <w:rPr>
                <w:spacing w:val="-1"/>
                <w:lang w:val="en-US"/>
              </w:rPr>
              <w:t>c</w:t>
            </w:r>
            <w:r w:rsidRPr="008A56D5">
              <w:rPr>
                <w:spacing w:val="1"/>
                <w:lang w:val="en-US"/>
              </w:rPr>
              <w:t>o</w:t>
            </w:r>
            <w:r w:rsidRPr="008A56D5">
              <w:rPr>
                <w:lang w:val="en-US"/>
              </w:rPr>
              <w:t>l</w:t>
            </w:r>
            <w:r w:rsidRPr="008A56D5">
              <w:rPr>
                <w:spacing w:val="-1"/>
                <w:lang w:val="en-US"/>
              </w:rPr>
              <w:t>o</w:t>
            </w:r>
            <w:r w:rsidRPr="008A56D5">
              <w:rPr>
                <w:lang w:val="en-US"/>
              </w:rPr>
              <w:t>ur</w:t>
            </w:r>
            <w:proofErr w:type="spellEnd"/>
          </w:p>
        </w:tc>
        <w:tc>
          <w:tcPr>
            <w:tcW w:w="1169" w:type="dxa"/>
          </w:tcPr>
          <w:p w14:paraId="3DCAD14F" w14:textId="77777777" w:rsidR="008A56D5" w:rsidRPr="008A56D5" w:rsidRDefault="008A56D5" w:rsidP="00405CD9">
            <w:pPr>
              <w:widowControl w:val="0"/>
              <w:suppressAutoHyphens w:val="0"/>
              <w:spacing w:before="40" w:after="40" w:line="220" w:lineRule="exact"/>
              <w:ind w:left="144" w:right="144"/>
              <w:rPr>
                <w:lang w:val="en-US"/>
              </w:rPr>
            </w:pPr>
            <w:r w:rsidRPr="008A56D5">
              <w:rPr>
                <w:spacing w:val="1"/>
                <w:lang w:val="en-US"/>
              </w:rPr>
              <w:t>33</w:t>
            </w:r>
          </w:p>
        </w:tc>
        <w:tc>
          <w:tcPr>
            <w:tcW w:w="1062" w:type="dxa"/>
          </w:tcPr>
          <w:p w14:paraId="28CC9021" w14:textId="77777777" w:rsidR="008A56D5" w:rsidRPr="008A56D5" w:rsidRDefault="008A56D5" w:rsidP="00405CD9">
            <w:pPr>
              <w:widowControl w:val="0"/>
              <w:suppressAutoHyphens w:val="0"/>
              <w:spacing w:before="40" w:after="40" w:line="220" w:lineRule="exact"/>
              <w:ind w:left="144" w:right="144"/>
              <w:rPr>
                <w:rFonts w:ascii="Calibri" w:eastAsia="Calibri" w:hAnsi="Calibri" w:cs="Arial"/>
                <w:lang w:val="en-US"/>
              </w:rPr>
            </w:pPr>
          </w:p>
        </w:tc>
      </w:tr>
      <w:tr w:rsidR="008A56D5" w:rsidRPr="008A56D5" w14:paraId="64C65D82" w14:textId="77777777" w:rsidTr="005B20C1">
        <w:tc>
          <w:tcPr>
            <w:tcW w:w="1912" w:type="dxa"/>
            <w:tcBorders>
              <w:bottom w:val="single" w:sz="12" w:space="0" w:color="auto"/>
            </w:tcBorders>
          </w:tcPr>
          <w:p w14:paraId="0F8515CD" w14:textId="77777777" w:rsidR="008A56D5" w:rsidRPr="008A56D5" w:rsidRDefault="008A56D5" w:rsidP="00405CD9">
            <w:pPr>
              <w:widowControl w:val="0"/>
              <w:suppressAutoHyphens w:val="0"/>
              <w:spacing w:before="40" w:after="40" w:line="220" w:lineRule="exact"/>
              <w:ind w:left="-1" w:right="-20"/>
              <w:rPr>
                <w:lang w:val="en-US"/>
              </w:rPr>
            </w:pPr>
            <w:r w:rsidRPr="008A56D5">
              <w:rPr>
                <w:lang w:val="en-US"/>
              </w:rPr>
              <w:t>O</w:t>
            </w:r>
            <w:r w:rsidRPr="008A56D5">
              <w:rPr>
                <w:spacing w:val="1"/>
                <w:lang w:val="en-US"/>
              </w:rPr>
              <w:t>t</w:t>
            </w:r>
            <w:r w:rsidRPr="008A56D5">
              <w:rPr>
                <w:lang w:val="en-US"/>
              </w:rPr>
              <w:t>h</w:t>
            </w:r>
            <w:r w:rsidRPr="008A56D5">
              <w:rPr>
                <w:spacing w:val="-2"/>
                <w:lang w:val="en-US"/>
              </w:rPr>
              <w:t>e</w:t>
            </w:r>
            <w:r w:rsidRPr="008A56D5">
              <w:rPr>
                <w:lang w:val="en-US"/>
              </w:rPr>
              <w:t>r v</w:t>
            </w:r>
            <w:r w:rsidRPr="008A56D5">
              <w:rPr>
                <w:spacing w:val="-2"/>
                <w:lang w:val="en-US"/>
              </w:rPr>
              <w:t>a</w:t>
            </w:r>
            <w:r w:rsidRPr="008A56D5">
              <w:rPr>
                <w:lang w:val="en-US"/>
              </w:rPr>
              <w:t>r</w:t>
            </w:r>
            <w:r w:rsidRPr="008A56D5">
              <w:rPr>
                <w:spacing w:val="1"/>
                <w:lang w:val="en-US"/>
              </w:rPr>
              <w:t>i</w:t>
            </w:r>
            <w:r w:rsidRPr="008A56D5">
              <w:rPr>
                <w:spacing w:val="-2"/>
                <w:lang w:val="en-US"/>
              </w:rPr>
              <w:t>e</w:t>
            </w:r>
            <w:r w:rsidRPr="008A56D5">
              <w:rPr>
                <w:spacing w:val="1"/>
                <w:lang w:val="en-US"/>
              </w:rPr>
              <w:t>t</w:t>
            </w:r>
            <w:r w:rsidRPr="008A56D5">
              <w:rPr>
                <w:lang w:val="en-US"/>
              </w:rPr>
              <w:t>i</w:t>
            </w:r>
            <w:r w:rsidRPr="008A56D5">
              <w:rPr>
                <w:spacing w:val="-2"/>
                <w:lang w:val="en-US"/>
              </w:rPr>
              <w:t>e</w:t>
            </w:r>
            <w:r w:rsidRPr="008A56D5">
              <w:rPr>
                <w:lang w:val="en-US"/>
              </w:rPr>
              <w:t>s</w:t>
            </w:r>
            <w:r>
              <w:rPr>
                <w:lang w:val="en-US"/>
              </w:rPr>
              <w:t xml:space="preserve"> </w:t>
            </w:r>
            <w:r w:rsidRPr="008A56D5">
              <w:rPr>
                <w:lang w:val="en-US"/>
              </w:rPr>
              <w:t>w</w:t>
            </w:r>
            <w:r w:rsidRPr="008A56D5">
              <w:rPr>
                <w:spacing w:val="1"/>
                <w:lang w:val="en-US"/>
              </w:rPr>
              <w:t>i</w:t>
            </w:r>
            <w:r w:rsidRPr="008A56D5">
              <w:rPr>
                <w:spacing w:val="-1"/>
                <w:lang w:val="en-US"/>
              </w:rPr>
              <w:t>t</w:t>
            </w:r>
            <w:r w:rsidRPr="008A56D5">
              <w:rPr>
                <w:lang w:val="en-US"/>
              </w:rPr>
              <w:t xml:space="preserve">h </w:t>
            </w:r>
            <w:r w:rsidRPr="008A56D5">
              <w:rPr>
                <w:spacing w:val="-2"/>
                <w:lang w:val="en-US"/>
              </w:rPr>
              <w:t>m</w:t>
            </w:r>
            <w:r w:rsidRPr="008A56D5">
              <w:rPr>
                <w:lang w:val="en-US"/>
              </w:rPr>
              <w:t>ore</w:t>
            </w:r>
            <w:r w:rsidRPr="008A56D5">
              <w:rPr>
                <w:spacing w:val="-1"/>
                <w:lang w:val="en-US"/>
              </w:rPr>
              <w:t xml:space="preserve"> </w:t>
            </w:r>
            <w:r w:rsidRPr="008A56D5">
              <w:rPr>
                <w:lang w:val="en-US"/>
              </w:rPr>
              <w:t>th</w:t>
            </w:r>
            <w:r w:rsidRPr="008A56D5">
              <w:rPr>
                <w:spacing w:val="-2"/>
                <w:lang w:val="en-US"/>
              </w:rPr>
              <w:t>a</w:t>
            </w:r>
            <w:r w:rsidRPr="008A56D5">
              <w:rPr>
                <w:lang w:val="en-US"/>
              </w:rPr>
              <w:t>n one</w:t>
            </w:r>
            <w:r w:rsidRPr="008A56D5">
              <w:rPr>
                <w:spacing w:val="-2"/>
                <w:lang w:val="en-US"/>
              </w:rPr>
              <w:t xml:space="preserve"> </w:t>
            </w:r>
            <w:r w:rsidRPr="008A56D5">
              <w:rPr>
                <w:lang w:val="en-US"/>
              </w:rPr>
              <w:t>f</w:t>
            </w:r>
            <w:r w:rsidRPr="008A56D5">
              <w:rPr>
                <w:spacing w:val="1"/>
                <w:lang w:val="en-US"/>
              </w:rPr>
              <w:t>i</w:t>
            </w:r>
            <w:r w:rsidRPr="008A56D5">
              <w:rPr>
                <w:spacing w:val="-1"/>
                <w:lang w:val="en-US"/>
              </w:rPr>
              <w:t>f</w:t>
            </w:r>
            <w:r w:rsidRPr="008A56D5">
              <w:rPr>
                <w:lang w:val="en-US"/>
              </w:rPr>
              <w:t xml:space="preserve">th </w:t>
            </w:r>
            <w:r w:rsidRPr="008A56D5">
              <w:rPr>
                <w:spacing w:val="-1"/>
                <w:lang w:val="en-US"/>
              </w:rPr>
              <w:t>g</w:t>
            </w:r>
            <w:r w:rsidRPr="008A56D5">
              <w:rPr>
                <w:lang w:val="en-US"/>
              </w:rPr>
              <w:t>r</w:t>
            </w:r>
            <w:r w:rsidRPr="008A56D5">
              <w:rPr>
                <w:spacing w:val="-2"/>
                <w:lang w:val="en-US"/>
              </w:rPr>
              <w:t>e</w:t>
            </w:r>
            <w:r w:rsidRPr="008A56D5">
              <w:rPr>
                <w:spacing w:val="-1"/>
                <w:lang w:val="en-US"/>
              </w:rPr>
              <w:t>e</w:t>
            </w:r>
            <w:r w:rsidRPr="008A56D5">
              <w:rPr>
                <w:lang w:val="en-US"/>
              </w:rPr>
              <w:t xml:space="preserve">n </w:t>
            </w:r>
            <w:proofErr w:type="spellStart"/>
            <w:r w:rsidRPr="008A56D5">
              <w:rPr>
                <w:spacing w:val="-1"/>
                <w:lang w:val="en-US"/>
              </w:rPr>
              <w:t>c</w:t>
            </w:r>
            <w:r w:rsidRPr="008A56D5">
              <w:rPr>
                <w:spacing w:val="1"/>
                <w:lang w:val="en-US"/>
              </w:rPr>
              <w:t>o</w:t>
            </w:r>
            <w:r w:rsidRPr="008A56D5">
              <w:rPr>
                <w:lang w:val="en-US"/>
              </w:rPr>
              <w:t>l</w:t>
            </w:r>
            <w:r w:rsidRPr="008A56D5">
              <w:rPr>
                <w:spacing w:val="-1"/>
                <w:lang w:val="en-US"/>
              </w:rPr>
              <w:t>o</w:t>
            </w:r>
            <w:r w:rsidRPr="008A56D5">
              <w:rPr>
                <w:lang w:val="en-US"/>
              </w:rPr>
              <w:t>ur</w:t>
            </w:r>
            <w:proofErr w:type="spellEnd"/>
          </w:p>
        </w:tc>
        <w:tc>
          <w:tcPr>
            <w:tcW w:w="1169" w:type="dxa"/>
            <w:tcBorders>
              <w:bottom w:val="single" w:sz="12" w:space="0" w:color="auto"/>
            </w:tcBorders>
          </w:tcPr>
          <w:p w14:paraId="7FA20AFF" w14:textId="77777777" w:rsidR="008A56D5" w:rsidRPr="008A56D5" w:rsidRDefault="008A56D5" w:rsidP="00405CD9">
            <w:pPr>
              <w:widowControl w:val="0"/>
              <w:suppressAutoHyphens w:val="0"/>
              <w:spacing w:before="40" w:after="40" w:line="220" w:lineRule="exact"/>
              <w:ind w:left="144" w:right="144"/>
              <w:rPr>
                <w:lang w:val="en-US"/>
              </w:rPr>
            </w:pPr>
            <w:r w:rsidRPr="008A56D5">
              <w:rPr>
                <w:spacing w:val="1"/>
                <w:lang w:val="en-US"/>
              </w:rPr>
              <w:t>45</w:t>
            </w:r>
          </w:p>
        </w:tc>
        <w:tc>
          <w:tcPr>
            <w:tcW w:w="1062" w:type="dxa"/>
            <w:tcBorders>
              <w:bottom w:val="single" w:sz="12" w:space="0" w:color="auto"/>
            </w:tcBorders>
          </w:tcPr>
          <w:p w14:paraId="068CDB51" w14:textId="77777777" w:rsidR="008A56D5" w:rsidRPr="008A56D5" w:rsidRDefault="008A56D5" w:rsidP="00405CD9">
            <w:pPr>
              <w:widowControl w:val="0"/>
              <w:suppressAutoHyphens w:val="0"/>
              <w:spacing w:before="40" w:after="40" w:line="220" w:lineRule="exact"/>
              <w:ind w:left="144" w:right="144"/>
              <w:rPr>
                <w:rFonts w:ascii="Calibri" w:eastAsia="Calibri" w:hAnsi="Calibri" w:cs="Arial"/>
                <w:lang w:val="en-US"/>
              </w:rPr>
            </w:pPr>
          </w:p>
        </w:tc>
      </w:tr>
    </w:tbl>
    <w:p w14:paraId="28FE2F13" w14:textId="77777777" w:rsidR="00D41C24" w:rsidDel="000B68EB" w:rsidRDefault="00D41C24" w:rsidP="008A56D5">
      <w:pPr>
        <w:pStyle w:val="SingleTxtG"/>
        <w:spacing w:before="120"/>
        <w:ind w:left="1138" w:right="1138"/>
        <w:rPr>
          <w:del w:id="256" w:author="Bickelmann, Ulrike" w:date="2019-05-17T14:18:00Z"/>
        </w:rPr>
      </w:pPr>
      <w:del w:id="257" w:author="Bickelmann, Ulrike" w:date="2019-05-17T14:18:00Z">
        <w:r w:rsidDel="000B68EB">
          <w:rPr>
            <w:spacing w:val="-1"/>
          </w:rPr>
          <w:delText>T</w:delText>
        </w:r>
        <w:r w:rsidDel="000B68EB">
          <w:rPr>
            <w:spacing w:val="1"/>
          </w:rPr>
          <w:delText>h</w:delText>
        </w:r>
        <w:r w:rsidDel="000B68EB">
          <w:delText>e</w:delText>
        </w:r>
        <w:r w:rsidDel="000B68EB">
          <w:rPr>
            <w:spacing w:val="-1"/>
          </w:rPr>
          <w:delText xml:space="preserve"> c</w:delText>
        </w:r>
        <w:r w:rsidDel="000B68EB">
          <w:rPr>
            <w:spacing w:val="1"/>
          </w:rPr>
          <w:delText>o</w:delText>
        </w:r>
        <w:r w:rsidDel="000B68EB">
          <w:delText>l</w:delText>
        </w:r>
        <w:r w:rsidDel="000B68EB">
          <w:rPr>
            <w:spacing w:val="-1"/>
          </w:rPr>
          <w:delText>o</w:delText>
        </w:r>
        <w:r w:rsidDel="000B68EB">
          <w:delText>ur</w:delText>
        </w:r>
        <w:r w:rsidDel="000B68EB">
          <w:rPr>
            <w:spacing w:val="-1"/>
          </w:rPr>
          <w:delText>in</w:delText>
        </w:r>
        <w:r w:rsidDel="000B68EB">
          <w:delText xml:space="preserve">g </w:delText>
        </w:r>
        <w:r w:rsidDel="000B68EB">
          <w:rPr>
            <w:spacing w:val="-2"/>
          </w:rPr>
          <w:delText>m</w:delText>
        </w:r>
        <w:r w:rsidDel="000B68EB">
          <w:rPr>
            <w:spacing w:val="1"/>
          </w:rPr>
          <w:delText>u</w:delText>
        </w:r>
        <w:r w:rsidDel="000B68EB">
          <w:rPr>
            <w:spacing w:val="-1"/>
          </w:rPr>
          <w:delText>s</w:delText>
        </w:r>
        <w:r w:rsidDel="000B68EB">
          <w:delText xml:space="preserve">t </w:delText>
        </w:r>
        <w:r w:rsidDel="000B68EB">
          <w:rPr>
            <w:spacing w:val="1"/>
          </w:rPr>
          <w:delText>b</w:delText>
        </w:r>
        <w:r w:rsidDel="000B68EB">
          <w:delText>e</w:delText>
        </w:r>
        <w:r w:rsidDel="000B68EB">
          <w:rPr>
            <w:spacing w:val="-1"/>
          </w:rPr>
          <w:delText xml:space="preserve"> </w:delText>
        </w:r>
        <w:r w:rsidDel="000B68EB">
          <w:rPr>
            <w:spacing w:val="1"/>
          </w:rPr>
          <w:delText>t</w:delText>
        </w:r>
        <w:r w:rsidDel="000B68EB">
          <w:rPr>
            <w:spacing w:val="-1"/>
          </w:rPr>
          <w:delText>y</w:delText>
        </w:r>
        <w:r w:rsidDel="000B68EB">
          <w:delText>pi</w:delText>
        </w:r>
        <w:r w:rsidDel="000B68EB">
          <w:rPr>
            <w:spacing w:val="-1"/>
          </w:rPr>
          <w:delText>c</w:delText>
        </w:r>
        <w:r w:rsidDel="000B68EB">
          <w:rPr>
            <w:spacing w:val="-2"/>
          </w:rPr>
          <w:delText>a</w:delText>
        </w:r>
        <w:r w:rsidDel="000B68EB">
          <w:delText>l of the</w:delText>
        </w:r>
        <w:r w:rsidDel="000B68EB">
          <w:rPr>
            <w:spacing w:val="-2"/>
          </w:rPr>
          <w:delText xml:space="preserve"> </w:delText>
        </w:r>
        <w:r w:rsidDel="000B68EB">
          <w:rPr>
            <w:spacing w:val="1"/>
          </w:rPr>
          <w:delText>v</w:delText>
        </w:r>
        <w:r w:rsidDel="000B68EB">
          <w:rPr>
            <w:spacing w:val="-1"/>
          </w:rPr>
          <w:delText>a</w:delText>
        </w:r>
        <w:r w:rsidDel="000B68EB">
          <w:delText>ri</w:delText>
        </w:r>
        <w:r w:rsidDel="000B68EB">
          <w:rPr>
            <w:spacing w:val="-1"/>
          </w:rPr>
          <w:delText>e</w:delText>
        </w:r>
        <w:r w:rsidDel="000B68EB">
          <w:delText>t</w:delText>
        </w:r>
        <w:r w:rsidDel="000B68EB">
          <w:rPr>
            <w:spacing w:val="-1"/>
          </w:rPr>
          <w:delText>y</w:delText>
        </w:r>
        <w:r w:rsidDel="000B68EB">
          <w:delText>.</w:delText>
        </w:r>
        <w:r w:rsidDel="000B68EB">
          <w:rPr>
            <w:spacing w:val="-1"/>
          </w:rPr>
          <w:delText xml:space="preserve"> </w:delText>
        </w:r>
        <w:r w:rsidDel="000B68EB">
          <w:delText>How</w:delText>
        </w:r>
        <w:r w:rsidDel="000B68EB">
          <w:rPr>
            <w:spacing w:val="-1"/>
          </w:rPr>
          <w:delText>e</w:delText>
        </w:r>
        <w:r w:rsidDel="000B68EB">
          <w:rPr>
            <w:spacing w:val="1"/>
          </w:rPr>
          <w:delText>v</w:delText>
        </w:r>
        <w:r w:rsidDel="000B68EB">
          <w:rPr>
            <w:spacing w:val="-2"/>
          </w:rPr>
          <w:delText>e</w:delText>
        </w:r>
        <w:r w:rsidDel="000B68EB">
          <w:delText>r, the</w:delText>
        </w:r>
        <w:r w:rsidDel="000B68EB">
          <w:rPr>
            <w:spacing w:val="-2"/>
          </w:rPr>
          <w:delText xml:space="preserve"> </w:delText>
        </w:r>
        <w:r w:rsidDel="000B68EB">
          <w:rPr>
            <w:spacing w:val="2"/>
          </w:rPr>
          <w:delText>d</w:delText>
        </w:r>
        <w:r w:rsidDel="000B68EB">
          <w:rPr>
            <w:spacing w:val="-1"/>
          </w:rPr>
          <w:delText>eg</w:delText>
        </w:r>
        <w:r w:rsidDel="000B68EB">
          <w:delText>ree</w:delText>
        </w:r>
        <w:r w:rsidDel="000B68EB">
          <w:rPr>
            <w:spacing w:val="-2"/>
          </w:rPr>
          <w:delText xml:space="preserve"> </w:delText>
        </w:r>
        <w:r w:rsidDel="000B68EB">
          <w:rPr>
            <w:spacing w:val="1"/>
          </w:rPr>
          <w:delText>o</w:delText>
        </w:r>
        <w:r w:rsidDel="000B68EB">
          <w:delText>f</w:delText>
        </w:r>
        <w:r w:rsidDel="000B68EB">
          <w:rPr>
            <w:spacing w:val="1"/>
          </w:rPr>
          <w:delText xml:space="preserve"> </w:delText>
        </w:r>
        <w:r w:rsidDel="000B68EB">
          <w:rPr>
            <w:spacing w:val="-2"/>
          </w:rPr>
          <w:delText>c</w:delText>
        </w:r>
        <w:r w:rsidDel="000B68EB">
          <w:rPr>
            <w:spacing w:val="1"/>
          </w:rPr>
          <w:delText>o</w:delText>
        </w:r>
        <w:r w:rsidDel="000B68EB">
          <w:delText>lou</w:delText>
        </w:r>
        <w:r w:rsidDel="000B68EB">
          <w:rPr>
            <w:spacing w:val="-1"/>
          </w:rPr>
          <w:delText>r</w:delText>
        </w:r>
        <w:r w:rsidDel="000B68EB">
          <w:delText>i</w:delText>
        </w:r>
        <w:r w:rsidDel="000B68EB">
          <w:rPr>
            <w:spacing w:val="-1"/>
          </w:rPr>
          <w:delText>n</w:delText>
        </w:r>
        <w:r w:rsidDel="000B68EB">
          <w:delText>g</w:delText>
        </w:r>
        <w:r w:rsidDel="000B68EB">
          <w:rPr>
            <w:spacing w:val="1"/>
          </w:rPr>
          <w:delText xml:space="preserve"> </w:delText>
        </w:r>
        <w:r w:rsidDel="000B68EB">
          <w:rPr>
            <w:spacing w:val="-1"/>
          </w:rPr>
          <w:delText>s</w:delText>
        </w:r>
        <w:r w:rsidDel="000B68EB">
          <w:rPr>
            <w:spacing w:val="1"/>
          </w:rPr>
          <w:delText>h</w:delText>
        </w:r>
        <w:r w:rsidDel="000B68EB">
          <w:rPr>
            <w:spacing w:val="-1"/>
          </w:rPr>
          <w:delText>a</w:delText>
        </w:r>
        <w:r w:rsidDel="000B68EB">
          <w:delText>ll</w:delText>
        </w:r>
        <w:r w:rsidDel="000B68EB">
          <w:rPr>
            <w:spacing w:val="1"/>
          </w:rPr>
          <w:delText xml:space="preserve"> </w:delText>
        </w:r>
        <w:r w:rsidDel="000B68EB">
          <w:rPr>
            <w:spacing w:val="-1"/>
          </w:rPr>
          <w:delText>b</w:delText>
        </w:r>
        <w:r w:rsidDel="000B68EB">
          <w:delText>e su</w:delText>
        </w:r>
        <w:r w:rsidDel="000B68EB">
          <w:rPr>
            <w:spacing w:val="-2"/>
          </w:rPr>
          <w:delText>c</w:delText>
        </w:r>
        <w:r w:rsidDel="000B68EB">
          <w:delText>h th</w:delText>
        </w:r>
        <w:r w:rsidDel="000B68EB">
          <w:rPr>
            <w:spacing w:val="-1"/>
          </w:rPr>
          <w:delText>a</w:delText>
        </w:r>
        <w:r w:rsidDel="000B68EB">
          <w:delText>t f</w:delText>
        </w:r>
        <w:r w:rsidDel="000B68EB">
          <w:rPr>
            <w:spacing w:val="-1"/>
          </w:rPr>
          <w:delText>ol</w:delText>
        </w:r>
        <w:r w:rsidDel="000B68EB">
          <w:delText>l</w:delText>
        </w:r>
        <w:r w:rsidDel="000B68EB">
          <w:rPr>
            <w:spacing w:val="-1"/>
          </w:rPr>
          <w:delText>o</w:delText>
        </w:r>
        <w:r w:rsidDel="000B68EB">
          <w:delText>wi</w:delText>
        </w:r>
        <w:r w:rsidDel="000B68EB">
          <w:rPr>
            <w:spacing w:val="-1"/>
          </w:rPr>
          <w:delText>n</w:delText>
        </w:r>
        <w:r w:rsidDel="000B68EB">
          <w:delText>g n</w:delText>
        </w:r>
        <w:r w:rsidDel="000B68EB">
          <w:rPr>
            <w:spacing w:val="-1"/>
          </w:rPr>
          <w:delText>o</w:delText>
        </w:r>
        <w:r w:rsidDel="000B68EB">
          <w:delText>rm</w:delText>
        </w:r>
        <w:r w:rsidDel="000B68EB">
          <w:rPr>
            <w:spacing w:val="-2"/>
          </w:rPr>
          <w:delText>a</w:delText>
        </w:r>
        <w:r w:rsidDel="000B68EB">
          <w:delText xml:space="preserve">l </w:delText>
        </w:r>
        <w:r w:rsidDel="000B68EB">
          <w:rPr>
            <w:spacing w:val="1"/>
          </w:rPr>
          <w:delText>d</w:delText>
        </w:r>
        <w:r w:rsidDel="000B68EB">
          <w:rPr>
            <w:spacing w:val="-1"/>
          </w:rPr>
          <w:delText>e</w:delText>
        </w:r>
        <w:r w:rsidDel="000B68EB">
          <w:rPr>
            <w:spacing w:val="1"/>
          </w:rPr>
          <w:delText>v</w:delText>
        </w:r>
        <w:r w:rsidDel="000B68EB">
          <w:rPr>
            <w:spacing w:val="-2"/>
          </w:rPr>
          <w:delText>e</w:delText>
        </w:r>
        <w:r w:rsidDel="000B68EB">
          <w:rPr>
            <w:spacing w:val="1"/>
          </w:rPr>
          <w:delText>l</w:delText>
        </w:r>
        <w:r w:rsidDel="000B68EB">
          <w:delText>o</w:delText>
        </w:r>
        <w:r w:rsidDel="000B68EB">
          <w:rPr>
            <w:spacing w:val="-1"/>
          </w:rPr>
          <w:delText>p</w:delText>
        </w:r>
        <w:r w:rsidDel="000B68EB">
          <w:delText>m</w:delText>
        </w:r>
        <w:r w:rsidDel="000B68EB">
          <w:rPr>
            <w:spacing w:val="-1"/>
          </w:rPr>
          <w:delText>e</w:delText>
        </w:r>
        <w:r w:rsidDel="000B68EB">
          <w:delText>nt the</w:delText>
        </w:r>
        <w:r w:rsidDel="000B68EB">
          <w:rPr>
            <w:spacing w:val="-2"/>
          </w:rPr>
          <w:delText xml:space="preserve"> </w:delText>
        </w:r>
        <w:r w:rsidDel="000B68EB">
          <w:rPr>
            <w:spacing w:val="1"/>
          </w:rPr>
          <w:delText>o</w:delText>
        </w:r>
        <w:r w:rsidDel="000B68EB">
          <w:delText>r</w:delText>
        </w:r>
        <w:r w:rsidDel="000B68EB">
          <w:rPr>
            <w:spacing w:val="-1"/>
          </w:rPr>
          <w:delText>a</w:delText>
        </w:r>
        <w:r w:rsidDel="000B68EB">
          <w:delText>ng</w:delText>
        </w:r>
        <w:r w:rsidDel="000B68EB">
          <w:rPr>
            <w:spacing w:val="-2"/>
          </w:rPr>
          <w:delText>e</w:delText>
        </w:r>
        <w:r w:rsidDel="000B68EB">
          <w:delText>s r</w:delText>
        </w:r>
        <w:r w:rsidDel="000B68EB">
          <w:rPr>
            <w:spacing w:val="-1"/>
          </w:rPr>
          <w:delText>e</w:delText>
        </w:r>
        <w:r w:rsidDel="000B68EB">
          <w:delText>a</w:delText>
        </w:r>
        <w:r w:rsidDel="000B68EB">
          <w:rPr>
            <w:spacing w:val="-2"/>
          </w:rPr>
          <w:delText>c</w:delText>
        </w:r>
        <w:r w:rsidDel="000B68EB">
          <w:delText>h</w:delText>
        </w:r>
        <w:r w:rsidDel="000B68EB">
          <w:rPr>
            <w:spacing w:val="1"/>
          </w:rPr>
          <w:delText xml:space="preserve"> </w:delText>
        </w:r>
        <w:r w:rsidDel="000B68EB">
          <w:delText>the</w:delText>
        </w:r>
        <w:r w:rsidDel="000B68EB">
          <w:rPr>
            <w:spacing w:val="-2"/>
          </w:rPr>
          <w:delText xml:space="preserve"> </w:delText>
        </w:r>
        <w:r w:rsidDel="000B68EB">
          <w:rPr>
            <w:spacing w:val="-1"/>
          </w:rPr>
          <w:delText>c</w:delText>
        </w:r>
        <w:r w:rsidDel="000B68EB">
          <w:delText>ol</w:delText>
        </w:r>
        <w:r w:rsidDel="000B68EB">
          <w:rPr>
            <w:spacing w:val="1"/>
          </w:rPr>
          <w:delText>o</w:delText>
        </w:r>
        <w:r w:rsidDel="000B68EB">
          <w:rPr>
            <w:spacing w:val="-1"/>
          </w:rPr>
          <w:delText>u</w:delText>
        </w:r>
        <w:r w:rsidDel="000B68EB">
          <w:delText>r t</w:delText>
        </w:r>
        <w:r w:rsidDel="000B68EB">
          <w:rPr>
            <w:spacing w:val="-1"/>
          </w:rPr>
          <w:delText>yp</w:delText>
        </w:r>
        <w:r w:rsidDel="000B68EB">
          <w:delText>i</w:delText>
        </w:r>
        <w:r w:rsidDel="000B68EB">
          <w:rPr>
            <w:spacing w:val="-1"/>
          </w:rPr>
          <w:delText>ca</w:delText>
        </w:r>
        <w:r w:rsidDel="000B68EB">
          <w:delText xml:space="preserve">l </w:delText>
        </w:r>
        <w:r w:rsidDel="000B68EB">
          <w:rPr>
            <w:spacing w:val="1"/>
          </w:rPr>
          <w:delText>o</w:delText>
        </w:r>
        <w:r w:rsidDel="000B68EB">
          <w:delText>f t</w:delText>
        </w:r>
        <w:r w:rsidDel="000B68EB">
          <w:rPr>
            <w:spacing w:val="1"/>
          </w:rPr>
          <w:delText>h</w:delText>
        </w:r>
        <w:r w:rsidDel="000B68EB">
          <w:delText>e</w:delText>
        </w:r>
        <w:r w:rsidDel="000B68EB">
          <w:rPr>
            <w:spacing w:val="-2"/>
          </w:rPr>
          <w:delText xml:space="preserve"> </w:delText>
        </w:r>
        <w:r w:rsidDel="000B68EB">
          <w:rPr>
            <w:spacing w:val="1"/>
          </w:rPr>
          <w:delText>v</w:delText>
        </w:r>
        <w:r w:rsidDel="000B68EB">
          <w:rPr>
            <w:spacing w:val="-1"/>
          </w:rPr>
          <w:delText>a</w:delText>
        </w:r>
        <w:r w:rsidDel="000B68EB">
          <w:delText>ri</w:delText>
        </w:r>
        <w:r w:rsidDel="000B68EB">
          <w:rPr>
            <w:spacing w:val="-1"/>
          </w:rPr>
          <w:delText>e</w:delText>
        </w:r>
        <w:r w:rsidDel="000B68EB">
          <w:delText xml:space="preserve">ty </w:delText>
        </w:r>
        <w:r w:rsidDel="000B68EB">
          <w:rPr>
            <w:spacing w:val="-1"/>
          </w:rPr>
          <w:delText>a</w:delText>
        </w:r>
        <w:r w:rsidDel="000B68EB">
          <w:delText>t th</w:delText>
        </w:r>
        <w:r w:rsidDel="000B68EB">
          <w:rPr>
            <w:spacing w:val="-2"/>
          </w:rPr>
          <w:delText>e</w:delText>
        </w:r>
        <w:r w:rsidDel="000B68EB">
          <w:rPr>
            <w:spacing w:val="1"/>
          </w:rPr>
          <w:delText>i</w:delText>
        </w:r>
        <w:r w:rsidDel="000B68EB">
          <w:delText>r</w:delText>
        </w:r>
        <w:r w:rsidDel="000B68EB">
          <w:rPr>
            <w:spacing w:val="-1"/>
          </w:rPr>
          <w:delText xml:space="preserve"> </w:delText>
        </w:r>
        <w:r w:rsidDel="000B68EB">
          <w:rPr>
            <w:spacing w:val="1"/>
          </w:rPr>
          <w:delText>d</w:delText>
        </w:r>
        <w:r w:rsidDel="000B68EB">
          <w:rPr>
            <w:spacing w:val="-1"/>
          </w:rPr>
          <w:delText>e</w:delText>
        </w:r>
        <w:r w:rsidDel="000B68EB">
          <w:delText>st</w:delText>
        </w:r>
        <w:r w:rsidDel="000B68EB">
          <w:rPr>
            <w:spacing w:val="-1"/>
          </w:rPr>
          <w:delText>i</w:delText>
        </w:r>
        <w:r w:rsidDel="000B68EB">
          <w:delText>n</w:delText>
        </w:r>
        <w:r w:rsidDel="000B68EB">
          <w:rPr>
            <w:spacing w:val="-1"/>
          </w:rPr>
          <w:delText>a</w:delText>
        </w:r>
        <w:r w:rsidDel="000B68EB">
          <w:delText>ti</w:delText>
        </w:r>
        <w:r w:rsidDel="000B68EB">
          <w:rPr>
            <w:spacing w:val="-1"/>
          </w:rPr>
          <w:delText>o</w:delText>
        </w:r>
        <w:r w:rsidDel="000B68EB">
          <w:delText>n</w:delText>
        </w:r>
        <w:r w:rsidDel="000B68EB">
          <w:rPr>
            <w:spacing w:val="-1"/>
          </w:rPr>
          <w:delText xml:space="preserve"> </w:delText>
        </w:r>
        <w:r w:rsidDel="000B68EB">
          <w:delText>po</w:delText>
        </w:r>
        <w:r w:rsidDel="000B68EB">
          <w:rPr>
            <w:spacing w:val="-1"/>
          </w:rPr>
          <w:delText>i</w:delText>
        </w:r>
        <w:r w:rsidDel="000B68EB">
          <w:delText>nt.</w:delText>
        </w:r>
      </w:del>
    </w:p>
    <w:p w14:paraId="3A60C67E" w14:textId="77777777" w:rsidR="00D41C24" w:rsidDel="000B68EB" w:rsidRDefault="00D41C24" w:rsidP="00DB0C09">
      <w:pPr>
        <w:pStyle w:val="SingleTxtG"/>
        <w:rPr>
          <w:del w:id="258" w:author="Bickelmann, Ulrike" w:date="2019-05-17T14:18:00Z"/>
        </w:rPr>
      </w:pPr>
      <w:del w:id="259" w:author="Bickelmann, Ulrike" w:date="2019-05-17T14:18:00Z">
        <w:r w:rsidDel="000B68EB">
          <w:delText>H</w:delText>
        </w:r>
        <w:r w:rsidDel="000B68EB">
          <w:rPr>
            <w:spacing w:val="1"/>
          </w:rPr>
          <w:delText>o</w:delText>
        </w:r>
        <w:r w:rsidDel="000B68EB">
          <w:delText>w</w:delText>
        </w:r>
        <w:r w:rsidDel="000B68EB">
          <w:rPr>
            <w:spacing w:val="-2"/>
          </w:rPr>
          <w:delText>e</w:delText>
        </w:r>
        <w:r w:rsidDel="000B68EB">
          <w:delText>v</w:delText>
        </w:r>
        <w:r w:rsidDel="000B68EB">
          <w:rPr>
            <w:spacing w:val="-1"/>
          </w:rPr>
          <w:delText>e</w:delText>
        </w:r>
        <w:r w:rsidDel="000B68EB">
          <w:delText>r,</w:delText>
        </w:r>
        <w:r w:rsidDel="000B68EB">
          <w:rPr>
            <w:spacing w:val="-1"/>
          </w:rPr>
          <w:delText xml:space="preserve"> </w:delText>
        </w:r>
        <w:r w:rsidDel="000B68EB">
          <w:delText>fru</w:delText>
        </w:r>
        <w:r w:rsidDel="000B68EB">
          <w:rPr>
            <w:spacing w:val="-1"/>
          </w:rPr>
          <w:delText>i</w:delText>
        </w:r>
        <w:r w:rsidDel="000B68EB">
          <w:delText>t with l</w:delText>
        </w:r>
        <w:r w:rsidDel="000B68EB">
          <w:rPr>
            <w:spacing w:val="-1"/>
          </w:rPr>
          <w:delText>ig</w:delText>
        </w:r>
        <w:r w:rsidDel="000B68EB">
          <w:delText xml:space="preserve">ht </w:delText>
        </w:r>
        <w:r w:rsidDel="000B68EB">
          <w:rPr>
            <w:spacing w:val="-1"/>
          </w:rPr>
          <w:delText>g</w:delText>
        </w:r>
        <w:r w:rsidDel="000B68EB">
          <w:delText>r</w:delText>
        </w:r>
        <w:r w:rsidDel="000B68EB">
          <w:rPr>
            <w:spacing w:val="-1"/>
          </w:rPr>
          <w:delText>e</w:delText>
        </w:r>
        <w:r w:rsidDel="000B68EB">
          <w:delText>en</w:delText>
        </w:r>
        <w:r w:rsidDel="000B68EB">
          <w:rPr>
            <w:spacing w:val="-1"/>
          </w:rPr>
          <w:delText xml:space="preserve"> c</w:delText>
        </w:r>
        <w:r w:rsidDel="000B68EB">
          <w:delText>ol</w:delText>
        </w:r>
        <w:r w:rsidDel="000B68EB">
          <w:rPr>
            <w:spacing w:val="-1"/>
          </w:rPr>
          <w:delText>o</w:delText>
        </w:r>
        <w:r w:rsidDel="000B68EB">
          <w:rPr>
            <w:spacing w:val="1"/>
          </w:rPr>
          <w:delText>u</w:delText>
        </w:r>
        <w:r w:rsidDel="000B68EB">
          <w:delText xml:space="preserve">r </w:delText>
        </w:r>
        <w:r w:rsidDel="000B68EB">
          <w:rPr>
            <w:spacing w:val="-1"/>
          </w:rPr>
          <w:delText>no</w:delText>
        </w:r>
        <w:r w:rsidDel="000B68EB">
          <w:delText xml:space="preserve">t </w:delText>
        </w:r>
        <w:r w:rsidDel="000B68EB">
          <w:rPr>
            <w:spacing w:val="-1"/>
          </w:rPr>
          <w:delText>e</w:delText>
        </w:r>
        <w:r w:rsidDel="000B68EB">
          <w:delText>x</w:delText>
        </w:r>
        <w:r w:rsidDel="000B68EB">
          <w:rPr>
            <w:spacing w:val="-1"/>
          </w:rPr>
          <w:delText>c</w:delText>
        </w:r>
        <w:r w:rsidDel="000B68EB">
          <w:delText>e</w:delText>
        </w:r>
        <w:r w:rsidDel="000B68EB">
          <w:rPr>
            <w:spacing w:val="-2"/>
          </w:rPr>
          <w:delText>e</w:delText>
        </w:r>
        <w:r w:rsidDel="000B68EB">
          <w:delText>ding</w:delText>
        </w:r>
        <w:r w:rsidDel="000B68EB">
          <w:rPr>
            <w:spacing w:val="-1"/>
          </w:rPr>
          <w:delText xml:space="preserve"> </w:delText>
        </w:r>
        <w:r w:rsidDel="000B68EB">
          <w:delText>one</w:delText>
        </w:r>
        <w:r w:rsidDel="000B68EB">
          <w:rPr>
            <w:spacing w:val="-1"/>
          </w:rPr>
          <w:delText xml:space="preserve"> f</w:delText>
        </w:r>
        <w:r w:rsidDel="000B68EB">
          <w:delText>i</w:delText>
        </w:r>
        <w:r w:rsidDel="000B68EB">
          <w:rPr>
            <w:spacing w:val="-1"/>
          </w:rPr>
          <w:delText>f</w:delText>
        </w:r>
        <w:r w:rsidDel="000B68EB">
          <w:delText>th</w:delText>
        </w:r>
        <w:r w:rsidDel="000B68EB">
          <w:rPr>
            <w:spacing w:val="-1"/>
          </w:rPr>
          <w:delText xml:space="preserve"> </w:delText>
        </w:r>
        <w:r w:rsidDel="000B68EB">
          <w:delText>of t</w:delText>
        </w:r>
        <w:r w:rsidDel="000B68EB">
          <w:rPr>
            <w:spacing w:val="1"/>
          </w:rPr>
          <w:delText>h</w:delText>
        </w:r>
        <w:r w:rsidDel="000B68EB">
          <w:delText>e</w:delText>
        </w:r>
        <w:r w:rsidDel="000B68EB">
          <w:rPr>
            <w:spacing w:val="-1"/>
          </w:rPr>
          <w:delText xml:space="preserve"> </w:delText>
        </w:r>
        <w:r w:rsidDel="000B68EB">
          <w:delText>t</w:delText>
        </w:r>
        <w:r w:rsidDel="000B68EB">
          <w:rPr>
            <w:spacing w:val="1"/>
          </w:rPr>
          <w:delText>o</w:delText>
        </w:r>
        <w:r w:rsidDel="000B68EB">
          <w:delText>tal s</w:delText>
        </w:r>
        <w:r w:rsidDel="000B68EB">
          <w:rPr>
            <w:spacing w:val="1"/>
          </w:rPr>
          <w:delText>u</w:delText>
        </w:r>
        <w:r w:rsidDel="000B68EB">
          <w:rPr>
            <w:spacing w:val="-1"/>
          </w:rPr>
          <w:delText>r</w:delText>
        </w:r>
        <w:r w:rsidDel="000B68EB">
          <w:delText>fa</w:delText>
        </w:r>
        <w:r w:rsidDel="000B68EB">
          <w:rPr>
            <w:spacing w:val="1"/>
          </w:rPr>
          <w:delText>c</w:delText>
        </w:r>
        <w:r w:rsidDel="000B68EB">
          <w:delText>e</w:delText>
        </w:r>
        <w:r w:rsidDel="000B68EB">
          <w:rPr>
            <w:spacing w:val="-1"/>
          </w:rPr>
          <w:delText xml:space="preserve"> </w:delText>
        </w:r>
        <w:r w:rsidDel="000B68EB">
          <w:delText>ar</w:delText>
        </w:r>
        <w:r w:rsidDel="000B68EB">
          <w:rPr>
            <w:spacing w:val="1"/>
          </w:rPr>
          <w:delText>e</w:delText>
        </w:r>
        <w:r w:rsidDel="000B68EB">
          <w:delText xml:space="preserve">a </w:delText>
        </w:r>
        <w:r w:rsidDel="000B68EB">
          <w:rPr>
            <w:spacing w:val="1"/>
          </w:rPr>
          <w:delText>o</w:delText>
        </w:r>
        <w:r w:rsidDel="000B68EB">
          <w:delText>f the</w:delText>
        </w:r>
        <w:r w:rsidDel="000B68EB">
          <w:rPr>
            <w:spacing w:val="-1"/>
          </w:rPr>
          <w:delText xml:space="preserve"> f</w:delText>
        </w:r>
        <w:r w:rsidDel="000B68EB">
          <w:delText>ru</w:delText>
        </w:r>
        <w:r w:rsidDel="000B68EB">
          <w:rPr>
            <w:spacing w:val="-1"/>
          </w:rPr>
          <w:delText>i</w:delText>
        </w:r>
        <w:r w:rsidDel="000B68EB">
          <w:delText xml:space="preserve">t is </w:delText>
        </w:r>
        <w:r w:rsidDel="000B68EB">
          <w:rPr>
            <w:spacing w:val="-2"/>
          </w:rPr>
          <w:delText>a</w:delText>
        </w:r>
        <w:r w:rsidDel="000B68EB">
          <w:rPr>
            <w:spacing w:val="1"/>
          </w:rPr>
          <w:delText>l</w:delText>
        </w:r>
        <w:r w:rsidDel="000B68EB">
          <w:delText>l</w:delText>
        </w:r>
        <w:r w:rsidDel="000B68EB">
          <w:rPr>
            <w:spacing w:val="-1"/>
          </w:rPr>
          <w:delText>o</w:delText>
        </w:r>
        <w:r w:rsidDel="000B68EB">
          <w:delText>w</w:delText>
        </w:r>
        <w:r w:rsidDel="000B68EB">
          <w:rPr>
            <w:spacing w:val="-2"/>
          </w:rPr>
          <w:delText>e</w:delText>
        </w:r>
        <w:r w:rsidDel="000B68EB">
          <w:rPr>
            <w:spacing w:val="1"/>
          </w:rPr>
          <w:delText>d</w:delText>
        </w:r>
        <w:r w:rsidDel="000B68EB">
          <w:delText>, p</w:delText>
        </w:r>
        <w:r w:rsidDel="000B68EB">
          <w:rPr>
            <w:spacing w:val="-1"/>
          </w:rPr>
          <w:delText>r</w:delText>
        </w:r>
        <w:r w:rsidDel="000B68EB">
          <w:delText>ov</w:delText>
        </w:r>
        <w:r w:rsidDel="000B68EB">
          <w:rPr>
            <w:spacing w:val="-1"/>
          </w:rPr>
          <w:delText>i</w:delText>
        </w:r>
        <w:r w:rsidDel="000B68EB">
          <w:delText>d</w:delText>
        </w:r>
        <w:r w:rsidDel="000B68EB">
          <w:rPr>
            <w:spacing w:val="-1"/>
          </w:rPr>
          <w:delText>e</w:delText>
        </w:r>
        <w:r w:rsidDel="000B68EB">
          <w:delText>d</w:delText>
        </w:r>
        <w:r w:rsidDel="000B68EB">
          <w:rPr>
            <w:spacing w:val="-1"/>
          </w:rPr>
          <w:delText xml:space="preserve"> </w:delText>
        </w:r>
        <w:r w:rsidDel="000B68EB">
          <w:rPr>
            <w:spacing w:val="1"/>
          </w:rPr>
          <w:delText>i</w:delText>
        </w:r>
        <w:r w:rsidDel="000B68EB">
          <w:delText>t</w:delText>
        </w:r>
        <w:r w:rsidDel="000B68EB">
          <w:rPr>
            <w:spacing w:val="-1"/>
          </w:rPr>
          <w:delText xml:space="preserve"> </w:delText>
        </w:r>
        <w:r w:rsidDel="000B68EB">
          <w:delText>s</w:delText>
        </w:r>
        <w:r w:rsidDel="000B68EB">
          <w:rPr>
            <w:spacing w:val="-1"/>
          </w:rPr>
          <w:delText>a</w:delText>
        </w:r>
        <w:r w:rsidDel="000B68EB">
          <w:delText>ti</w:delText>
        </w:r>
        <w:r w:rsidDel="000B68EB">
          <w:rPr>
            <w:spacing w:val="-1"/>
          </w:rPr>
          <w:delText>sf</w:delText>
        </w:r>
        <w:r w:rsidDel="000B68EB">
          <w:rPr>
            <w:spacing w:val="1"/>
          </w:rPr>
          <w:delText>i</w:delText>
        </w:r>
        <w:r w:rsidDel="000B68EB">
          <w:rPr>
            <w:spacing w:val="-2"/>
          </w:rPr>
          <w:delText>e</w:delText>
        </w:r>
        <w:r w:rsidDel="000B68EB">
          <w:delText>s the</w:delText>
        </w:r>
        <w:r w:rsidDel="000B68EB">
          <w:rPr>
            <w:spacing w:val="-1"/>
          </w:rPr>
          <w:delText xml:space="preserve"> </w:delText>
        </w:r>
        <w:r w:rsidDel="000B68EB">
          <w:rPr>
            <w:spacing w:val="-2"/>
          </w:rPr>
          <w:delText>m</w:delText>
        </w:r>
        <w:r w:rsidDel="000B68EB">
          <w:delText>ini</w:delText>
        </w:r>
        <w:r w:rsidDel="000B68EB">
          <w:rPr>
            <w:spacing w:val="-2"/>
          </w:rPr>
          <w:delText>m</w:delText>
        </w:r>
        <w:r w:rsidDel="000B68EB">
          <w:rPr>
            <w:spacing w:val="2"/>
          </w:rPr>
          <w:delText>u</w:delText>
        </w:r>
        <w:r w:rsidDel="000B68EB">
          <w:delText>m</w:delText>
        </w:r>
        <w:r w:rsidDel="000B68EB">
          <w:rPr>
            <w:spacing w:val="-2"/>
          </w:rPr>
          <w:delText xml:space="preserve"> </w:delText>
        </w:r>
        <w:r w:rsidDel="000B68EB">
          <w:delText>r</w:delText>
        </w:r>
        <w:r w:rsidDel="000B68EB">
          <w:rPr>
            <w:spacing w:val="-1"/>
          </w:rPr>
          <w:delText>e</w:delText>
        </w:r>
        <w:r w:rsidDel="000B68EB">
          <w:delText>quir</w:delText>
        </w:r>
        <w:r w:rsidDel="000B68EB">
          <w:rPr>
            <w:spacing w:val="-2"/>
          </w:rPr>
          <w:delText>em</w:delText>
        </w:r>
        <w:r w:rsidDel="000B68EB">
          <w:rPr>
            <w:spacing w:val="-1"/>
          </w:rPr>
          <w:delText>e</w:delText>
        </w:r>
        <w:r w:rsidDel="000B68EB">
          <w:rPr>
            <w:spacing w:val="1"/>
          </w:rPr>
          <w:delText>n</w:delText>
        </w:r>
        <w:r w:rsidDel="000B68EB">
          <w:delText xml:space="preserve">ts </w:delText>
        </w:r>
        <w:r w:rsidDel="000B68EB">
          <w:rPr>
            <w:spacing w:val="-1"/>
          </w:rPr>
          <w:delText>a</w:delText>
        </w:r>
        <w:r w:rsidDel="000B68EB">
          <w:delText>s</w:delText>
        </w:r>
        <w:r w:rsidDel="000B68EB">
          <w:rPr>
            <w:spacing w:val="-1"/>
          </w:rPr>
          <w:delText xml:space="preserve"> </w:delText>
        </w:r>
        <w:r w:rsidDel="000B68EB">
          <w:rPr>
            <w:spacing w:val="1"/>
          </w:rPr>
          <w:delText>t</w:delText>
        </w:r>
        <w:r w:rsidDel="000B68EB">
          <w:delText>o</w:delText>
        </w:r>
        <w:r w:rsidDel="000B68EB">
          <w:rPr>
            <w:spacing w:val="-1"/>
          </w:rPr>
          <w:delText xml:space="preserve"> </w:delText>
        </w:r>
        <w:r w:rsidDel="000B68EB">
          <w:delText>j</w:delText>
        </w:r>
        <w:r w:rsidDel="000B68EB">
          <w:rPr>
            <w:spacing w:val="1"/>
          </w:rPr>
          <w:delText>ui</w:delText>
        </w:r>
        <w:r w:rsidDel="000B68EB">
          <w:rPr>
            <w:spacing w:val="-2"/>
          </w:rPr>
          <w:delText>c</w:delText>
        </w:r>
        <w:r w:rsidDel="000B68EB">
          <w:delText>e</w:delText>
        </w:r>
        <w:r w:rsidDel="000B68EB">
          <w:rPr>
            <w:spacing w:val="-1"/>
          </w:rPr>
          <w:delText xml:space="preserve"> c</w:delText>
        </w:r>
        <w:r w:rsidDel="000B68EB">
          <w:rPr>
            <w:spacing w:val="1"/>
          </w:rPr>
          <w:delText>on</w:delText>
        </w:r>
        <w:r w:rsidDel="000B68EB">
          <w:delText>t</w:delText>
        </w:r>
        <w:r w:rsidDel="000B68EB">
          <w:rPr>
            <w:spacing w:val="-1"/>
          </w:rPr>
          <w:delText>e</w:delText>
        </w:r>
        <w:r w:rsidDel="000B68EB">
          <w:rPr>
            <w:spacing w:val="1"/>
          </w:rPr>
          <w:delText>n</w:delText>
        </w:r>
        <w:r w:rsidDel="000B68EB">
          <w:delText>t</w:delText>
        </w:r>
        <w:r w:rsidDel="000B68EB">
          <w:rPr>
            <w:color w:val="000000"/>
          </w:rPr>
          <w:delText>.</w:delText>
        </w:r>
      </w:del>
    </w:p>
    <w:p w14:paraId="2DAB9A67" w14:textId="77777777" w:rsidR="008669CA" w:rsidDel="000B68EB" w:rsidRDefault="00D41C24" w:rsidP="00DB0C09">
      <w:pPr>
        <w:pStyle w:val="SingleTxtG"/>
        <w:rPr>
          <w:del w:id="260" w:author="Bickelmann, Ulrike" w:date="2019-05-17T14:18:00Z"/>
        </w:rPr>
      </w:pPr>
      <w:del w:id="261" w:author="Bickelmann, Ulrike" w:date="2019-05-17T14:18:00Z">
        <w:r w:rsidDel="000B68EB">
          <w:delText>Or</w:delText>
        </w:r>
        <w:r w:rsidDel="000B68EB">
          <w:rPr>
            <w:spacing w:val="-1"/>
          </w:rPr>
          <w:delText>an</w:delText>
        </w:r>
        <w:r w:rsidDel="000B68EB">
          <w:delText>g</w:delText>
        </w:r>
        <w:r w:rsidDel="000B68EB">
          <w:rPr>
            <w:spacing w:val="-1"/>
          </w:rPr>
          <w:delText>e</w:delText>
        </w:r>
        <w:r w:rsidDel="000B68EB">
          <w:delText>s</w:delText>
        </w:r>
        <w:r w:rsidDel="000B68EB">
          <w:rPr>
            <w:spacing w:val="21"/>
          </w:rPr>
          <w:delText xml:space="preserve"> </w:delText>
        </w:r>
        <w:r w:rsidDel="000B68EB">
          <w:delText>pr</w:delText>
        </w:r>
        <w:r w:rsidDel="000B68EB">
          <w:rPr>
            <w:spacing w:val="-1"/>
          </w:rPr>
          <w:delText>o</w:delText>
        </w:r>
        <w:r w:rsidDel="000B68EB">
          <w:rPr>
            <w:spacing w:val="1"/>
          </w:rPr>
          <w:delText>d</w:delText>
        </w:r>
        <w:r w:rsidDel="000B68EB">
          <w:rPr>
            <w:spacing w:val="-1"/>
          </w:rPr>
          <w:delText>uce</w:delText>
        </w:r>
        <w:r w:rsidDel="000B68EB">
          <w:delText>d</w:delText>
        </w:r>
        <w:r w:rsidDel="000B68EB">
          <w:rPr>
            <w:spacing w:val="21"/>
          </w:rPr>
          <w:delText xml:space="preserve"> </w:delText>
        </w:r>
        <w:r w:rsidDel="000B68EB">
          <w:delText>in</w:delText>
        </w:r>
        <w:r w:rsidDel="000B68EB">
          <w:rPr>
            <w:spacing w:val="21"/>
          </w:rPr>
          <w:delText xml:space="preserve"> </w:delText>
        </w:r>
        <w:r w:rsidDel="000B68EB">
          <w:rPr>
            <w:spacing w:val="-1"/>
          </w:rPr>
          <w:delText>a</w:delText>
        </w:r>
        <w:r w:rsidDel="000B68EB">
          <w:delText>r</w:delText>
        </w:r>
        <w:r w:rsidDel="000B68EB">
          <w:rPr>
            <w:spacing w:val="-1"/>
          </w:rPr>
          <w:delText>ea</w:delText>
        </w:r>
        <w:r w:rsidDel="000B68EB">
          <w:delText>s</w:delText>
        </w:r>
        <w:r w:rsidDel="000B68EB">
          <w:rPr>
            <w:spacing w:val="21"/>
          </w:rPr>
          <w:delText xml:space="preserve"> </w:delText>
        </w:r>
        <w:r w:rsidDel="000B68EB">
          <w:rPr>
            <w:spacing w:val="1"/>
          </w:rPr>
          <w:delText>w</w:delText>
        </w:r>
        <w:r w:rsidDel="000B68EB">
          <w:delText>i</w:delText>
        </w:r>
        <w:r w:rsidDel="000B68EB">
          <w:rPr>
            <w:spacing w:val="-1"/>
          </w:rPr>
          <w:delText>t</w:delText>
        </w:r>
        <w:r w:rsidDel="000B68EB">
          <w:delText>h</w:delText>
        </w:r>
        <w:r w:rsidDel="000B68EB">
          <w:rPr>
            <w:spacing w:val="21"/>
          </w:rPr>
          <w:delText xml:space="preserve"> </w:delText>
        </w:r>
        <w:r w:rsidDel="000B68EB">
          <w:delText>h</w:delText>
        </w:r>
        <w:r w:rsidDel="000B68EB">
          <w:rPr>
            <w:spacing w:val="-1"/>
          </w:rPr>
          <w:delText>i</w:delText>
        </w:r>
        <w:r w:rsidDel="000B68EB">
          <w:delText>gh</w:delText>
        </w:r>
        <w:r w:rsidDel="000B68EB">
          <w:rPr>
            <w:spacing w:val="20"/>
          </w:rPr>
          <w:delText xml:space="preserve"> </w:delText>
        </w:r>
        <w:r w:rsidDel="000B68EB">
          <w:delText>te</w:delText>
        </w:r>
        <w:r w:rsidDel="000B68EB">
          <w:rPr>
            <w:spacing w:val="-2"/>
          </w:rPr>
          <w:delText>m</w:delText>
        </w:r>
        <w:r w:rsidDel="000B68EB">
          <w:rPr>
            <w:spacing w:val="1"/>
          </w:rPr>
          <w:delText>p</w:delText>
        </w:r>
        <w:r w:rsidDel="000B68EB">
          <w:rPr>
            <w:spacing w:val="-1"/>
          </w:rPr>
          <w:delText>e</w:delText>
        </w:r>
        <w:r w:rsidDel="000B68EB">
          <w:delText>r</w:delText>
        </w:r>
        <w:r w:rsidDel="000B68EB">
          <w:rPr>
            <w:spacing w:val="-1"/>
          </w:rPr>
          <w:delText>a</w:delText>
        </w:r>
        <w:r w:rsidDel="000B68EB">
          <w:delText>tur</w:delText>
        </w:r>
        <w:r w:rsidDel="000B68EB">
          <w:rPr>
            <w:spacing w:val="-2"/>
          </w:rPr>
          <w:delText>e</w:delText>
        </w:r>
        <w:r w:rsidDel="000B68EB">
          <w:delText>s</w:delText>
        </w:r>
        <w:r w:rsidDel="000B68EB">
          <w:rPr>
            <w:spacing w:val="21"/>
          </w:rPr>
          <w:delText xml:space="preserve"> </w:delText>
        </w:r>
        <w:r w:rsidDel="000B68EB">
          <w:rPr>
            <w:spacing w:val="-1"/>
          </w:rPr>
          <w:delText>a</w:delText>
        </w:r>
        <w:r w:rsidDel="000B68EB">
          <w:delText>nd</w:delText>
        </w:r>
        <w:r w:rsidDel="000B68EB">
          <w:rPr>
            <w:spacing w:val="21"/>
          </w:rPr>
          <w:delText xml:space="preserve"> </w:delText>
        </w:r>
        <w:r w:rsidDel="000B68EB">
          <w:rPr>
            <w:spacing w:val="-1"/>
          </w:rPr>
          <w:delText>h</w:delText>
        </w:r>
        <w:r w:rsidDel="000B68EB">
          <w:delText>igh</w:delText>
        </w:r>
        <w:r w:rsidDel="000B68EB">
          <w:rPr>
            <w:spacing w:val="21"/>
          </w:rPr>
          <w:delText xml:space="preserve"> </w:delText>
        </w:r>
        <w:r w:rsidDel="000B68EB">
          <w:delText>r</w:delText>
        </w:r>
        <w:r w:rsidDel="000B68EB">
          <w:rPr>
            <w:spacing w:val="-2"/>
          </w:rPr>
          <w:delText>e</w:delText>
        </w:r>
        <w:r w:rsidDel="000B68EB">
          <w:rPr>
            <w:spacing w:val="1"/>
          </w:rPr>
          <w:delText>l</w:delText>
        </w:r>
        <w:r w:rsidDel="000B68EB">
          <w:rPr>
            <w:spacing w:val="-2"/>
          </w:rPr>
          <w:delText>a</w:delText>
        </w:r>
        <w:r w:rsidDel="000B68EB">
          <w:delText>tive</w:delText>
        </w:r>
        <w:r w:rsidDel="000B68EB">
          <w:rPr>
            <w:spacing w:val="18"/>
          </w:rPr>
          <w:delText xml:space="preserve"> </w:delText>
        </w:r>
        <w:r w:rsidDel="000B68EB">
          <w:delText>hu</w:delText>
        </w:r>
        <w:r w:rsidDel="000B68EB">
          <w:rPr>
            <w:spacing w:val="-3"/>
          </w:rPr>
          <w:delText>m</w:delText>
        </w:r>
        <w:r w:rsidDel="000B68EB">
          <w:rPr>
            <w:spacing w:val="1"/>
          </w:rPr>
          <w:delText>id</w:delText>
        </w:r>
        <w:r w:rsidDel="000B68EB">
          <w:delText>ity</w:delText>
        </w:r>
        <w:r w:rsidDel="000B68EB">
          <w:rPr>
            <w:spacing w:val="20"/>
          </w:rPr>
          <w:delText xml:space="preserve"> </w:delText>
        </w:r>
        <w:r w:rsidDel="000B68EB">
          <w:rPr>
            <w:spacing w:val="-1"/>
          </w:rPr>
          <w:delText>c</w:delText>
        </w:r>
        <w:r w:rsidDel="000B68EB">
          <w:delText>on</w:delText>
        </w:r>
        <w:r w:rsidDel="000B68EB">
          <w:rPr>
            <w:spacing w:val="-1"/>
          </w:rPr>
          <w:delText>di</w:delText>
        </w:r>
        <w:r w:rsidDel="000B68EB">
          <w:rPr>
            <w:spacing w:val="1"/>
          </w:rPr>
          <w:delText>t</w:delText>
        </w:r>
        <w:r w:rsidDel="000B68EB">
          <w:rPr>
            <w:spacing w:val="-1"/>
          </w:rPr>
          <w:delText>i</w:delText>
        </w:r>
        <w:r w:rsidDel="000B68EB">
          <w:rPr>
            <w:spacing w:val="1"/>
          </w:rPr>
          <w:delText>o</w:delText>
        </w:r>
        <w:r w:rsidDel="000B68EB">
          <w:rPr>
            <w:spacing w:val="-1"/>
          </w:rPr>
          <w:delText>n</w:delText>
        </w:r>
        <w:r w:rsidDel="000B68EB">
          <w:delText>s d</w:delText>
        </w:r>
        <w:r w:rsidDel="000B68EB">
          <w:rPr>
            <w:spacing w:val="-1"/>
          </w:rPr>
          <w:delText>ur</w:delText>
        </w:r>
        <w:r w:rsidDel="000B68EB">
          <w:delText>ing</w:delText>
        </w:r>
        <w:r w:rsidDel="000B68EB">
          <w:rPr>
            <w:spacing w:val="-5"/>
          </w:rPr>
          <w:delText xml:space="preserve"> </w:delText>
        </w:r>
        <w:r w:rsidDel="000B68EB">
          <w:rPr>
            <w:spacing w:val="1"/>
          </w:rPr>
          <w:delText>t</w:delText>
        </w:r>
        <w:r w:rsidDel="000B68EB">
          <w:rPr>
            <w:spacing w:val="-1"/>
          </w:rPr>
          <w:delText>h</w:delText>
        </w:r>
        <w:r w:rsidDel="000B68EB">
          <w:delText>e</w:delText>
        </w:r>
        <w:r w:rsidDel="000B68EB">
          <w:rPr>
            <w:spacing w:val="-5"/>
          </w:rPr>
          <w:delText xml:space="preserve"> </w:delText>
        </w:r>
        <w:r w:rsidDel="000B68EB">
          <w:delText>d</w:delText>
        </w:r>
        <w:r w:rsidDel="000B68EB">
          <w:rPr>
            <w:spacing w:val="-2"/>
          </w:rPr>
          <w:delText>e</w:delText>
        </w:r>
        <w:r w:rsidDel="000B68EB">
          <w:delText>v</w:delText>
        </w:r>
        <w:r w:rsidDel="000B68EB">
          <w:rPr>
            <w:spacing w:val="-1"/>
          </w:rPr>
          <w:delText>e</w:delText>
        </w:r>
        <w:r w:rsidDel="000B68EB">
          <w:delText>lo</w:delText>
        </w:r>
        <w:r w:rsidDel="000B68EB">
          <w:rPr>
            <w:spacing w:val="-1"/>
          </w:rPr>
          <w:delText>p</w:delText>
        </w:r>
        <w:r w:rsidDel="000B68EB">
          <w:rPr>
            <w:spacing w:val="1"/>
          </w:rPr>
          <w:delText>i</w:delText>
        </w:r>
        <w:r w:rsidDel="000B68EB">
          <w:rPr>
            <w:spacing w:val="-1"/>
          </w:rPr>
          <w:delText>n</w:delText>
        </w:r>
        <w:r w:rsidDel="000B68EB">
          <w:delText>g</w:delText>
        </w:r>
        <w:r w:rsidDel="000B68EB">
          <w:rPr>
            <w:spacing w:val="-5"/>
          </w:rPr>
          <w:delText xml:space="preserve"> </w:delText>
        </w:r>
        <w:r w:rsidDel="000B68EB">
          <w:rPr>
            <w:spacing w:val="1"/>
          </w:rPr>
          <w:delText>p</w:delText>
        </w:r>
        <w:r w:rsidDel="000B68EB">
          <w:rPr>
            <w:spacing w:val="-1"/>
          </w:rPr>
          <w:delText>e</w:delText>
        </w:r>
        <w:r w:rsidDel="000B68EB">
          <w:delText>ri</w:delText>
        </w:r>
        <w:r w:rsidDel="000B68EB">
          <w:rPr>
            <w:spacing w:val="-1"/>
          </w:rPr>
          <w:delText>o</w:delText>
        </w:r>
        <w:r w:rsidDel="000B68EB">
          <w:delText>d</w:delText>
        </w:r>
        <w:r w:rsidDel="000B68EB">
          <w:rPr>
            <w:spacing w:val="-3"/>
          </w:rPr>
          <w:delText xml:space="preserve"> </w:delText>
        </w:r>
        <w:r w:rsidDel="000B68EB">
          <w:delText>h</w:delText>
        </w:r>
        <w:r w:rsidDel="000B68EB">
          <w:rPr>
            <w:spacing w:val="-1"/>
          </w:rPr>
          <w:delText>a</w:delText>
        </w:r>
        <w:r w:rsidDel="000B68EB">
          <w:delText>v</w:delText>
        </w:r>
        <w:r w:rsidDel="000B68EB">
          <w:rPr>
            <w:spacing w:val="-1"/>
          </w:rPr>
          <w:delText>i</w:delText>
        </w:r>
        <w:r w:rsidDel="000B68EB">
          <w:delText>ng</w:delText>
        </w:r>
        <w:r w:rsidDel="000B68EB">
          <w:rPr>
            <w:spacing w:val="-3"/>
          </w:rPr>
          <w:delText xml:space="preserve"> </w:delText>
        </w:r>
        <w:r w:rsidDel="000B68EB">
          <w:delText>a</w:delText>
        </w:r>
        <w:r w:rsidDel="000B68EB">
          <w:rPr>
            <w:spacing w:val="-5"/>
          </w:rPr>
          <w:delText xml:space="preserve"> </w:delText>
        </w:r>
        <w:r w:rsidDel="000B68EB">
          <w:delText>gr</w:delText>
        </w:r>
        <w:r w:rsidDel="000B68EB">
          <w:rPr>
            <w:spacing w:val="-2"/>
          </w:rPr>
          <w:delText>e</w:delText>
        </w:r>
        <w:r w:rsidDel="000B68EB">
          <w:rPr>
            <w:spacing w:val="-1"/>
          </w:rPr>
          <w:delText>e</w:delText>
        </w:r>
        <w:r w:rsidDel="000B68EB">
          <w:delText>n</w:delText>
        </w:r>
        <w:r w:rsidDel="000B68EB">
          <w:rPr>
            <w:spacing w:val="-2"/>
          </w:rPr>
          <w:delText xml:space="preserve"> </w:delText>
        </w:r>
        <w:r w:rsidDel="000B68EB">
          <w:rPr>
            <w:spacing w:val="-1"/>
          </w:rPr>
          <w:delText>c</w:delText>
        </w:r>
        <w:r w:rsidDel="000B68EB">
          <w:rPr>
            <w:spacing w:val="1"/>
          </w:rPr>
          <w:delText>o</w:delText>
        </w:r>
        <w:r w:rsidDel="000B68EB">
          <w:delText>l</w:delText>
        </w:r>
        <w:r w:rsidDel="000B68EB">
          <w:rPr>
            <w:spacing w:val="-1"/>
          </w:rPr>
          <w:delText>o</w:delText>
        </w:r>
        <w:r w:rsidDel="000B68EB">
          <w:delText>ur</w:delText>
        </w:r>
        <w:r w:rsidDel="000B68EB">
          <w:rPr>
            <w:spacing w:val="-3"/>
          </w:rPr>
          <w:delText xml:space="preserve"> </w:delText>
        </w:r>
        <w:r w:rsidDel="000B68EB">
          <w:rPr>
            <w:spacing w:val="-1"/>
          </w:rPr>
          <w:delText>ex</w:delText>
        </w:r>
        <w:r w:rsidDel="000B68EB">
          <w:rPr>
            <w:spacing w:val="1"/>
          </w:rPr>
          <w:delText>c</w:delText>
        </w:r>
        <w:r w:rsidDel="000B68EB">
          <w:rPr>
            <w:spacing w:val="-1"/>
          </w:rPr>
          <w:delText>ee</w:delText>
        </w:r>
        <w:r w:rsidDel="000B68EB">
          <w:rPr>
            <w:spacing w:val="1"/>
          </w:rPr>
          <w:delText>d</w:delText>
        </w:r>
        <w:r w:rsidDel="000B68EB">
          <w:delText>ing</w:delText>
        </w:r>
        <w:r w:rsidDel="000B68EB">
          <w:rPr>
            <w:spacing w:val="-3"/>
          </w:rPr>
          <w:delText xml:space="preserve"> </w:delText>
        </w:r>
        <w:r w:rsidDel="000B68EB">
          <w:rPr>
            <w:spacing w:val="-1"/>
          </w:rPr>
          <w:delText>o</w:delText>
        </w:r>
        <w:r w:rsidDel="000B68EB">
          <w:delText>ne</w:delText>
        </w:r>
        <w:r w:rsidDel="000B68EB">
          <w:rPr>
            <w:spacing w:val="-6"/>
          </w:rPr>
          <w:delText xml:space="preserve"> </w:delText>
        </w:r>
        <w:r w:rsidDel="000B68EB">
          <w:delText>fifth</w:delText>
        </w:r>
        <w:r w:rsidDel="000B68EB">
          <w:rPr>
            <w:spacing w:val="-3"/>
          </w:rPr>
          <w:delText xml:space="preserve"> </w:delText>
        </w:r>
        <w:r w:rsidDel="000B68EB">
          <w:rPr>
            <w:spacing w:val="-1"/>
          </w:rPr>
          <w:delText>o</w:delText>
        </w:r>
        <w:r w:rsidDel="000B68EB">
          <w:delText>f</w:delText>
        </w:r>
        <w:r w:rsidDel="000B68EB">
          <w:rPr>
            <w:spacing w:val="-3"/>
          </w:rPr>
          <w:delText xml:space="preserve"> </w:delText>
        </w:r>
        <w:r w:rsidDel="000B68EB">
          <w:delText>the</w:delText>
        </w:r>
        <w:r w:rsidDel="000B68EB">
          <w:rPr>
            <w:spacing w:val="-5"/>
          </w:rPr>
          <w:delText xml:space="preserve"> </w:delText>
        </w:r>
        <w:r w:rsidDel="000B68EB">
          <w:rPr>
            <w:spacing w:val="-1"/>
          </w:rPr>
          <w:delText>s</w:delText>
        </w:r>
        <w:r w:rsidDel="000B68EB">
          <w:delText>urf</w:delText>
        </w:r>
        <w:r w:rsidDel="000B68EB">
          <w:rPr>
            <w:spacing w:val="-1"/>
          </w:rPr>
          <w:delText>ac</w:delText>
        </w:r>
        <w:r w:rsidDel="000B68EB">
          <w:delText>e</w:delText>
        </w:r>
        <w:r w:rsidDel="000B68EB">
          <w:rPr>
            <w:spacing w:val="-3"/>
          </w:rPr>
          <w:delText xml:space="preserve"> </w:delText>
        </w:r>
        <w:r w:rsidDel="000B68EB">
          <w:rPr>
            <w:spacing w:val="-1"/>
          </w:rPr>
          <w:delText>a</w:delText>
        </w:r>
        <w:r w:rsidDel="000B68EB">
          <w:delText>r</w:delText>
        </w:r>
        <w:r w:rsidDel="000B68EB">
          <w:rPr>
            <w:spacing w:val="-1"/>
          </w:rPr>
          <w:delText>e</w:delText>
        </w:r>
        <w:r w:rsidDel="000B68EB">
          <w:delText>a</w:delText>
        </w:r>
        <w:r w:rsidDel="000B68EB">
          <w:rPr>
            <w:spacing w:val="-5"/>
          </w:rPr>
          <w:delText xml:space="preserve"> </w:delText>
        </w:r>
        <w:r w:rsidDel="000B68EB">
          <w:delText>of</w:delText>
        </w:r>
        <w:r w:rsidR="008669CA" w:rsidDel="000B68EB">
          <w:delText xml:space="preserve"> </w:delText>
        </w:r>
        <w:r w:rsidR="00DB0C09" w:rsidDel="000B68EB">
          <w:delText>the fruit are allowed, provided they satisfy the minimum requirements as to juice content</w:delText>
        </w:r>
        <w:r w:rsidR="008669CA" w:rsidDel="000B68EB">
          <w:delText>.</w:delText>
        </w:r>
      </w:del>
    </w:p>
    <w:p w14:paraId="2B4F37F6" w14:textId="77777777" w:rsidR="008669CA" w:rsidDel="000B68EB" w:rsidRDefault="008669CA" w:rsidP="00DB0C09">
      <w:pPr>
        <w:pStyle w:val="SingleTxtG"/>
        <w:rPr>
          <w:ins w:id="262" w:author="Aruna Vivekanantham" w:date="2019-05-13T18:03:00Z"/>
          <w:del w:id="263" w:author="Bickelmann, Ulrike" w:date="2019-05-17T14:18:00Z"/>
        </w:rPr>
      </w:pPr>
      <w:del w:id="264" w:author="Bickelmann, Ulrike" w:date="2019-05-17T14:18:00Z">
        <w:r w:rsidDel="000B68EB">
          <w:delText>Oranges meeting these maturity requirements may be “degreened”. This treatment is only permitted if the other natural organoleptic characteristics are not modified.</w:delText>
        </w:r>
      </w:del>
    </w:p>
    <w:p w14:paraId="1922AA57" w14:textId="77777777" w:rsidR="009B46AD" w:rsidRPr="00767497" w:rsidRDefault="009B46AD" w:rsidP="009B46AD">
      <w:pPr>
        <w:pStyle w:val="SingleTxtG"/>
        <w:rPr>
          <w:ins w:id="265" w:author="Aruna Vivekanantham" w:date="2019-05-13T18:03:00Z"/>
          <w:lang w:val="en-US"/>
        </w:rPr>
      </w:pPr>
      <w:ins w:id="266" w:author="Aruna Vivekanantham" w:date="2019-05-13T18:03:00Z">
        <w:r w:rsidRPr="00767497">
          <w:rPr>
            <w:lang w:val="en-US"/>
          </w:rPr>
          <w:t xml:space="preserve">Option 1 delete all ref to </w:t>
        </w:r>
        <w:proofErr w:type="spellStart"/>
        <w:r w:rsidRPr="00767497">
          <w:rPr>
            <w:lang w:val="en-US"/>
          </w:rPr>
          <w:t>degreening</w:t>
        </w:r>
        <w:proofErr w:type="spellEnd"/>
      </w:ins>
    </w:p>
    <w:p w14:paraId="61ED9A81" w14:textId="77777777" w:rsidR="009B46AD" w:rsidRPr="00767497" w:rsidRDefault="009B46AD" w:rsidP="009B46AD">
      <w:pPr>
        <w:pStyle w:val="SingleTxtG"/>
        <w:rPr>
          <w:ins w:id="267" w:author="Aruna Vivekanantham" w:date="2019-05-13T18:03:00Z"/>
          <w:lang w:val="en-US"/>
        </w:rPr>
      </w:pPr>
      <w:ins w:id="268" w:author="Aruna Vivekanantham" w:date="2019-05-13T18:03:00Z">
        <w:r w:rsidRPr="00767497">
          <w:rPr>
            <w:lang w:val="en-US"/>
          </w:rPr>
          <w:t>Option 2  [Lemons meeting the minimum maturity requirements specified in the table above may be “</w:t>
        </w:r>
        <w:proofErr w:type="spellStart"/>
        <w:r w:rsidRPr="00767497">
          <w:rPr>
            <w:lang w:val="en-US"/>
          </w:rPr>
          <w:t>degreened</w:t>
        </w:r>
        <w:proofErr w:type="spellEnd"/>
        <w:r w:rsidRPr="00767497">
          <w:rPr>
            <w:lang w:val="en-US"/>
          </w:rPr>
          <w:t>”.]</w:t>
        </w:r>
      </w:ins>
    </w:p>
    <w:p w14:paraId="734D2AF7" w14:textId="77777777" w:rsidR="009B46AD" w:rsidRPr="00C54820" w:rsidRDefault="009B46AD" w:rsidP="00DB0C09">
      <w:pPr>
        <w:pStyle w:val="SingleTxtG"/>
        <w:rPr>
          <w:lang w:val="en-US"/>
        </w:rPr>
      </w:pPr>
    </w:p>
    <w:p w14:paraId="72763958" w14:textId="77777777" w:rsidR="00D41C24" w:rsidRDefault="00D41C24" w:rsidP="00D41C24">
      <w:pPr>
        <w:pStyle w:val="H1G"/>
      </w:pPr>
      <w:r>
        <w:tab/>
        <w:t>C.</w:t>
      </w:r>
      <w:r>
        <w:tab/>
        <w:t>Classifi</w:t>
      </w:r>
      <w:r>
        <w:rPr>
          <w:spacing w:val="1"/>
        </w:rPr>
        <w:t>c</w:t>
      </w:r>
      <w:r>
        <w:t>ation</w:t>
      </w:r>
    </w:p>
    <w:p w14:paraId="3C82C94C" w14:textId="77777777" w:rsidR="00D41C24" w:rsidRDefault="00D41C24" w:rsidP="00DB0C09">
      <w:pPr>
        <w:pStyle w:val="SingleTxtG"/>
      </w:pPr>
      <w:r>
        <w:t>Or</w:t>
      </w:r>
      <w:r>
        <w:rPr>
          <w:spacing w:val="-2"/>
        </w:rPr>
        <w:t>a</w:t>
      </w:r>
      <w:r>
        <w:t>ng</w:t>
      </w:r>
      <w:r>
        <w:rPr>
          <w:spacing w:val="-1"/>
        </w:rPr>
        <w:t>e</w:t>
      </w:r>
      <w:r>
        <w:t xml:space="preserve">s </w:t>
      </w:r>
      <w:r>
        <w:rPr>
          <w:spacing w:val="-1"/>
        </w:rPr>
        <w:t>a</w:t>
      </w:r>
      <w:r>
        <w:t xml:space="preserve">re </w:t>
      </w:r>
      <w:r>
        <w:rPr>
          <w:spacing w:val="-2"/>
        </w:rPr>
        <w:t>c</w:t>
      </w:r>
      <w:r>
        <w:rPr>
          <w:spacing w:val="1"/>
        </w:rPr>
        <w:t>l</w:t>
      </w:r>
      <w:r>
        <w:rPr>
          <w:spacing w:val="-2"/>
        </w:rPr>
        <w:t>a</w:t>
      </w:r>
      <w:r>
        <w:t>ssifi</w:t>
      </w:r>
      <w:r>
        <w:rPr>
          <w:spacing w:val="-1"/>
        </w:rPr>
        <w:t>e</w:t>
      </w:r>
      <w:r>
        <w:t>d</w:t>
      </w:r>
      <w:r>
        <w:rPr>
          <w:spacing w:val="-1"/>
        </w:rPr>
        <w:t xml:space="preserve"> </w:t>
      </w:r>
      <w:r>
        <w:t>in t</w:t>
      </w:r>
      <w:r>
        <w:rPr>
          <w:spacing w:val="-1"/>
        </w:rPr>
        <w:t>h</w:t>
      </w:r>
      <w:r>
        <w:t>r</w:t>
      </w:r>
      <w:r>
        <w:rPr>
          <w:spacing w:val="-1"/>
        </w:rPr>
        <w:t>e</w:t>
      </w:r>
      <w:r>
        <w:t>e</w:t>
      </w:r>
      <w:r>
        <w:rPr>
          <w:spacing w:val="-1"/>
        </w:rPr>
        <w:t xml:space="preserve"> c</w:t>
      </w:r>
      <w:r>
        <w:t>l</w:t>
      </w:r>
      <w:r>
        <w:rPr>
          <w:spacing w:val="-1"/>
        </w:rPr>
        <w:t>a</w:t>
      </w:r>
      <w:r>
        <w:t>ss</w:t>
      </w:r>
      <w:r>
        <w:rPr>
          <w:spacing w:val="-1"/>
        </w:rPr>
        <w:t>e</w:t>
      </w:r>
      <w:r>
        <w:t xml:space="preserve">s, </w:t>
      </w:r>
      <w:r>
        <w:rPr>
          <w:spacing w:val="-2"/>
        </w:rPr>
        <w:t>a</w:t>
      </w:r>
      <w:r>
        <w:t>s def</w:t>
      </w:r>
      <w:r>
        <w:rPr>
          <w:spacing w:val="-1"/>
        </w:rPr>
        <w:t>i</w:t>
      </w:r>
      <w:r>
        <w:t>n</w:t>
      </w:r>
      <w:r>
        <w:rPr>
          <w:spacing w:val="-1"/>
        </w:rPr>
        <w:t>e</w:t>
      </w:r>
      <w:r>
        <w:t>d</w:t>
      </w:r>
      <w:r>
        <w:rPr>
          <w:spacing w:val="-1"/>
        </w:rPr>
        <w:t xml:space="preserve"> </w:t>
      </w:r>
      <w:r>
        <w:t>b</w:t>
      </w:r>
      <w:r>
        <w:rPr>
          <w:spacing w:val="-1"/>
        </w:rPr>
        <w:t>e</w:t>
      </w:r>
      <w:r>
        <w:t>low:</w:t>
      </w:r>
    </w:p>
    <w:p w14:paraId="00714AD8" w14:textId="77777777" w:rsidR="00D41C24" w:rsidRDefault="00D41C24" w:rsidP="00D41C24">
      <w:pPr>
        <w:pStyle w:val="H23G"/>
      </w:pPr>
      <w:r>
        <w:rPr>
          <w:spacing w:val="-1"/>
        </w:rPr>
        <w:tab/>
        <w:t>(</w:t>
      </w:r>
      <w:proofErr w:type="spellStart"/>
      <w:r>
        <w:t>i</w:t>
      </w:r>
      <w:proofErr w:type="spellEnd"/>
      <w:r>
        <w:t>)</w:t>
      </w:r>
      <w:r>
        <w:tab/>
      </w:r>
      <w:r>
        <w:rPr>
          <w:spacing w:val="-1"/>
        </w:rPr>
        <w:t>"E</w:t>
      </w:r>
      <w:r>
        <w:rPr>
          <w:spacing w:val="1"/>
        </w:rPr>
        <w:t>x</w:t>
      </w:r>
      <w:r>
        <w:t>t</w:t>
      </w:r>
      <w:r>
        <w:rPr>
          <w:spacing w:val="-1"/>
        </w:rPr>
        <w:t>r</w:t>
      </w:r>
      <w:r>
        <w:t>a"</w:t>
      </w:r>
      <w:r>
        <w:rPr>
          <w:spacing w:val="-1"/>
        </w:rPr>
        <w:t xml:space="preserve"> </w:t>
      </w:r>
      <w:r>
        <w:t>Class</w:t>
      </w:r>
    </w:p>
    <w:p w14:paraId="1550F8F8" w14:textId="77777777" w:rsidR="00D41C24" w:rsidRDefault="00D41C24">
      <w:pPr>
        <w:pStyle w:val="SingleTxtG"/>
      </w:pPr>
      <w:r>
        <w:t>Or</w:t>
      </w:r>
      <w:r>
        <w:rPr>
          <w:spacing w:val="-1"/>
        </w:rPr>
        <w:t>an</w:t>
      </w:r>
      <w:r>
        <w:t>g</w:t>
      </w:r>
      <w:r>
        <w:rPr>
          <w:spacing w:val="-1"/>
        </w:rPr>
        <w:t>e</w:t>
      </w:r>
      <w:r>
        <w:t>s</w:t>
      </w:r>
      <w:r>
        <w:rPr>
          <w:spacing w:val="-1"/>
        </w:rPr>
        <w:t xml:space="preserve"> </w:t>
      </w:r>
      <w:r>
        <w:rPr>
          <w:spacing w:val="1"/>
        </w:rPr>
        <w:t>i</w:t>
      </w:r>
      <w:r>
        <w:t>n</w:t>
      </w:r>
      <w:r>
        <w:rPr>
          <w:spacing w:val="-1"/>
        </w:rPr>
        <w:t xml:space="preserve"> </w:t>
      </w:r>
      <w:r>
        <w:rPr>
          <w:spacing w:val="1"/>
        </w:rPr>
        <w:t>t</w:t>
      </w:r>
      <w:r>
        <w:rPr>
          <w:spacing w:val="-1"/>
        </w:rPr>
        <w:t>h</w:t>
      </w:r>
      <w:r>
        <w:t>is</w:t>
      </w:r>
      <w:r>
        <w:rPr>
          <w:spacing w:val="-1"/>
        </w:rPr>
        <w:t xml:space="preserve"> c</w:t>
      </w:r>
      <w:r>
        <w:t>l</w:t>
      </w:r>
      <w:r>
        <w:rPr>
          <w:spacing w:val="-1"/>
        </w:rPr>
        <w:t>a</w:t>
      </w:r>
      <w:r>
        <w:t xml:space="preserve">ss </w:t>
      </w:r>
      <w:r>
        <w:rPr>
          <w:spacing w:val="-2"/>
        </w:rPr>
        <w:t>m</w:t>
      </w:r>
      <w:r>
        <w:rPr>
          <w:spacing w:val="1"/>
        </w:rPr>
        <w:t>u</w:t>
      </w:r>
      <w:r>
        <w:rPr>
          <w:spacing w:val="-1"/>
        </w:rPr>
        <w:t>s</w:t>
      </w:r>
      <w:r>
        <w:t xml:space="preserve">t </w:t>
      </w:r>
      <w:r>
        <w:rPr>
          <w:spacing w:val="1"/>
        </w:rPr>
        <w:t>b</w:t>
      </w:r>
      <w:r>
        <w:t>e</w:t>
      </w:r>
      <w:r>
        <w:rPr>
          <w:spacing w:val="1"/>
        </w:rPr>
        <w:t xml:space="preserve"> </w:t>
      </w:r>
      <w:r>
        <w:t>of</w:t>
      </w:r>
      <w:r>
        <w:rPr>
          <w:spacing w:val="1"/>
        </w:rPr>
        <w:t xml:space="preserve"> </w:t>
      </w:r>
      <w:r>
        <w:rPr>
          <w:spacing w:val="-1"/>
        </w:rPr>
        <w:t>s</w:t>
      </w:r>
      <w:r>
        <w:t>u</w:t>
      </w:r>
      <w:r>
        <w:rPr>
          <w:spacing w:val="-1"/>
        </w:rPr>
        <w:t>pe</w:t>
      </w:r>
      <w:r>
        <w:t>rior</w:t>
      </w:r>
      <w:r>
        <w:rPr>
          <w:spacing w:val="-1"/>
        </w:rPr>
        <w:t xml:space="preserve"> q</w:t>
      </w:r>
      <w:r>
        <w:rPr>
          <w:spacing w:val="1"/>
        </w:rPr>
        <w:t>u</w:t>
      </w:r>
      <w:r>
        <w:rPr>
          <w:spacing w:val="-1"/>
        </w:rPr>
        <w:t>a</w:t>
      </w:r>
      <w:r>
        <w:t>lit</w:t>
      </w:r>
      <w:r>
        <w:rPr>
          <w:spacing w:val="-1"/>
        </w:rPr>
        <w:t>y</w:t>
      </w:r>
      <w:r>
        <w:t>.</w:t>
      </w:r>
      <w:r>
        <w:rPr>
          <w:spacing w:val="-1"/>
        </w:rPr>
        <w:t xml:space="preserve"> </w:t>
      </w:r>
      <w:r>
        <w:t>It</w:t>
      </w:r>
      <w:r>
        <w:rPr>
          <w:spacing w:val="2"/>
        </w:rPr>
        <w:t xml:space="preserve"> </w:t>
      </w:r>
      <w:r>
        <w:rPr>
          <w:spacing w:val="-2"/>
        </w:rPr>
        <w:t>m</w:t>
      </w:r>
      <w:r>
        <w:t>ust</w:t>
      </w:r>
      <w:r>
        <w:rPr>
          <w:spacing w:val="1"/>
        </w:rPr>
        <w:t xml:space="preserve"> </w:t>
      </w:r>
      <w:r>
        <w:rPr>
          <w:spacing w:val="-1"/>
        </w:rPr>
        <w:t>b</w:t>
      </w:r>
      <w:r>
        <w:t xml:space="preserve">e </w:t>
      </w:r>
      <w:r>
        <w:rPr>
          <w:spacing w:val="-2"/>
        </w:rPr>
        <w:t>c</w:t>
      </w:r>
      <w:r>
        <w:rPr>
          <w:spacing w:val="1"/>
        </w:rPr>
        <w:t>h</w:t>
      </w:r>
      <w:r>
        <w:rPr>
          <w:spacing w:val="-1"/>
        </w:rPr>
        <w:t>a</w:t>
      </w:r>
      <w:r>
        <w:rPr>
          <w:spacing w:val="2"/>
        </w:rPr>
        <w:t>r</w:t>
      </w:r>
      <w:r>
        <w:rPr>
          <w:spacing w:val="-1"/>
        </w:rPr>
        <w:t>ac</w:t>
      </w:r>
      <w:r>
        <w:t>t</w:t>
      </w:r>
      <w:r>
        <w:rPr>
          <w:spacing w:val="-1"/>
        </w:rPr>
        <w:t>e</w:t>
      </w:r>
      <w:r>
        <w:t>ris</w:t>
      </w:r>
      <w:r>
        <w:rPr>
          <w:spacing w:val="-1"/>
        </w:rPr>
        <w:t>t</w:t>
      </w:r>
      <w:r>
        <w:t>ic</w:t>
      </w:r>
      <w:r>
        <w:rPr>
          <w:spacing w:val="-1"/>
        </w:rPr>
        <w:t xml:space="preserve"> </w:t>
      </w:r>
      <w:r>
        <w:rPr>
          <w:spacing w:val="1"/>
        </w:rPr>
        <w:t>o</w:t>
      </w:r>
      <w:r>
        <w:t>f</w:t>
      </w:r>
      <w:r>
        <w:rPr>
          <w:spacing w:val="-1"/>
        </w:rPr>
        <w:t xml:space="preserve"> </w:t>
      </w:r>
      <w:r>
        <w:t>t</w:t>
      </w:r>
      <w:r>
        <w:rPr>
          <w:spacing w:val="1"/>
        </w:rPr>
        <w:t>h</w:t>
      </w:r>
      <w:r>
        <w:t>e</w:t>
      </w:r>
      <w:r>
        <w:rPr>
          <w:spacing w:val="-1"/>
        </w:rPr>
        <w:t xml:space="preserve"> </w:t>
      </w:r>
      <w:r>
        <w:rPr>
          <w:spacing w:val="1"/>
        </w:rPr>
        <w:t>v</w:t>
      </w:r>
      <w:r>
        <w:rPr>
          <w:spacing w:val="-2"/>
        </w:rPr>
        <w:t>a</w:t>
      </w:r>
      <w:r>
        <w:t>r</w:t>
      </w:r>
      <w:r>
        <w:rPr>
          <w:spacing w:val="1"/>
        </w:rPr>
        <w:t>i</w:t>
      </w:r>
      <w:r>
        <w:rPr>
          <w:spacing w:val="-2"/>
        </w:rPr>
        <w:t>e</w:t>
      </w:r>
      <w:r>
        <w:t>t</w:t>
      </w:r>
      <w:r>
        <w:rPr>
          <w:spacing w:val="1"/>
        </w:rPr>
        <w:t>y</w:t>
      </w:r>
      <w:r>
        <w:t>.</w:t>
      </w:r>
    </w:p>
    <w:p w14:paraId="5E6BF3EC" w14:textId="77777777" w:rsidR="00D41C24" w:rsidRDefault="00D41C24" w:rsidP="00DB0C09">
      <w:pPr>
        <w:pStyle w:val="SingleTxtG"/>
      </w:pPr>
      <w:r>
        <w:t>It</w:t>
      </w:r>
      <w:r>
        <w:rPr>
          <w:spacing w:val="2"/>
        </w:rPr>
        <w:t xml:space="preserve"> </w:t>
      </w:r>
      <w:r>
        <w:rPr>
          <w:spacing w:val="-2"/>
        </w:rPr>
        <w:t>m</w:t>
      </w:r>
      <w:r>
        <w:t>u</w:t>
      </w:r>
      <w:r>
        <w:rPr>
          <w:spacing w:val="-1"/>
        </w:rPr>
        <w:t>s</w:t>
      </w:r>
      <w:r>
        <w:t>t</w:t>
      </w:r>
      <w:r>
        <w:rPr>
          <w:spacing w:val="2"/>
        </w:rPr>
        <w:t xml:space="preserve"> </w:t>
      </w:r>
      <w:r>
        <w:t>be</w:t>
      </w:r>
      <w:r>
        <w:rPr>
          <w:spacing w:val="1"/>
        </w:rPr>
        <w:t xml:space="preserve"> </w:t>
      </w:r>
      <w:r>
        <w:t>free</w:t>
      </w:r>
      <w:r>
        <w:rPr>
          <w:spacing w:val="1"/>
        </w:rPr>
        <w:t xml:space="preserve"> </w:t>
      </w:r>
      <w:r>
        <w:t>from d</w:t>
      </w:r>
      <w:r>
        <w:rPr>
          <w:spacing w:val="-1"/>
        </w:rPr>
        <w:t>e</w:t>
      </w:r>
      <w:r>
        <w:t>fe</w:t>
      </w:r>
      <w:r>
        <w:rPr>
          <w:spacing w:val="-2"/>
        </w:rPr>
        <w:t>c</w:t>
      </w:r>
      <w:r>
        <w:rPr>
          <w:spacing w:val="1"/>
        </w:rPr>
        <w:t>t</w:t>
      </w:r>
      <w:r>
        <w:rPr>
          <w:spacing w:val="-1"/>
        </w:rPr>
        <w:t>s</w:t>
      </w:r>
      <w:r>
        <w:t>,</w:t>
      </w:r>
      <w:r>
        <w:rPr>
          <w:spacing w:val="3"/>
        </w:rPr>
        <w:t xml:space="preserve"> </w:t>
      </w:r>
      <w:r>
        <w:t>with</w:t>
      </w:r>
      <w:r>
        <w:rPr>
          <w:spacing w:val="2"/>
        </w:rPr>
        <w:t xml:space="preserve"> </w:t>
      </w:r>
      <w:r>
        <w:t>the</w:t>
      </w:r>
      <w:r>
        <w:rPr>
          <w:spacing w:val="1"/>
        </w:rPr>
        <w:t xml:space="preserve"> </w:t>
      </w:r>
      <w:r>
        <w:rPr>
          <w:spacing w:val="-1"/>
        </w:rPr>
        <w:t>ex</w:t>
      </w:r>
      <w:r>
        <w:rPr>
          <w:spacing w:val="1"/>
        </w:rPr>
        <w:t>c</w:t>
      </w:r>
      <w:r>
        <w:rPr>
          <w:spacing w:val="-1"/>
        </w:rPr>
        <w:t>ep</w:t>
      </w:r>
      <w:r>
        <w:rPr>
          <w:spacing w:val="1"/>
        </w:rPr>
        <w:t>t</w:t>
      </w:r>
      <w:r>
        <w:rPr>
          <w:spacing w:val="-1"/>
        </w:rPr>
        <w:t>io</w:t>
      </w:r>
      <w:r>
        <w:t>n</w:t>
      </w:r>
      <w:r>
        <w:rPr>
          <w:spacing w:val="2"/>
        </w:rPr>
        <w:t xml:space="preserve"> </w:t>
      </w:r>
      <w:r>
        <w:rPr>
          <w:spacing w:val="1"/>
        </w:rPr>
        <w:t>o</w:t>
      </w:r>
      <w:r>
        <w:t>f</w:t>
      </w:r>
      <w:r>
        <w:rPr>
          <w:spacing w:val="2"/>
        </w:rPr>
        <w:t xml:space="preserve"> </w:t>
      </w:r>
      <w:r>
        <w:t>v</w:t>
      </w:r>
      <w:r>
        <w:rPr>
          <w:spacing w:val="-2"/>
        </w:rPr>
        <w:t>e</w:t>
      </w:r>
      <w:r>
        <w:t>ry</w:t>
      </w:r>
      <w:r>
        <w:rPr>
          <w:spacing w:val="1"/>
        </w:rPr>
        <w:t xml:space="preserve"> </w:t>
      </w:r>
      <w:r>
        <w:t>slig</w:t>
      </w:r>
      <w:r>
        <w:rPr>
          <w:spacing w:val="-1"/>
        </w:rPr>
        <w:t>h</w:t>
      </w:r>
      <w:r>
        <w:t>t</w:t>
      </w:r>
      <w:r>
        <w:rPr>
          <w:spacing w:val="2"/>
        </w:rPr>
        <w:t xml:space="preserve"> </w:t>
      </w:r>
      <w:r>
        <w:t>s</w:t>
      </w:r>
      <w:r>
        <w:rPr>
          <w:spacing w:val="-1"/>
        </w:rPr>
        <w:t>u</w:t>
      </w:r>
      <w:r>
        <w:rPr>
          <w:spacing w:val="1"/>
        </w:rPr>
        <w:t>p</w:t>
      </w:r>
      <w:r>
        <w:rPr>
          <w:spacing w:val="-1"/>
        </w:rPr>
        <w:t>e</w:t>
      </w:r>
      <w:r>
        <w:t>rfi</w:t>
      </w:r>
      <w:r>
        <w:rPr>
          <w:spacing w:val="-2"/>
        </w:rPr>
        <w:t>c</w:t>
      </w:r>
      <w:r>
        <w:rPr>
          <w:spacing w:val="1"/>
        </w:rPr>
        <w:t>i</w:t>
      </w:r>
      <w:r>
        <w:rPr>
          <w:spacing w:val="-2"/>
        </w:rPr>
        <w:t>a</w:t>
      </w:r>
      <w:r>
        <w:t>l</w:t>
      </w:r>
      <w:r>
        <w:rPr>
          <w:spacing w:val="2"/>
        </w:rPr>
        <w:t xml:space="preserve"> </w:t>
      </w:r>
      <w:r>
        <w:rPr>
          <w:spacing w:val="1"/>
        </w:rPr>
        <w:t>d</w:t>
      </w:r>
      <w:r>
        <w:rPr>
          <w:spacing w:val="-1"/>
        </w:rPr>
        <w:t>e</w:t>
      </w:r>
      <w:r>
        <w:t>f</w:t>
      </w:r>
      <w:r>
        <w:rPr>
          <w:spacing w:val="-1"/>
        </w:rPr>
        <w:t>ec</w:t>
      </w:r>
      <w:r>
        <w:t>ts,</w:t>
      </w:r>
      <w:r>
        <w:rPr>
          <w:spacing w:val="2"/>
        </w:rPr>
        <w:t xml:space="preserve"> </w:t>
      </w:r>
      <w:r>
        <w:rPr>
          <w:spacing w:val="1"/>
        </w:rPr>
        <w:t>p</w:t>
      </w:r>
      <w:r>
        <w:t>r</w:t>
      </w:r>
      <w:r>
        <w:rPr>
          <w:spacing w:val="-1"/>
        </w:rPr>
        <w:t>ov</w:t>
      </w:r>
      <w:r>
        <w:rPr>
          <w:spacing w:val="1"/>
        </w:rPr>
        <w:t>i</w:t>
      </w:r>
      <w:r>
        <w:rPr>
          <w:spacing w:val="-1"/>
        </w:rPr>
        <w:t>d</w:t>
      </w:r>
      <w:r>
        <w:rPr>
          <w:spacing w:val="-2"/>
        </w:rPr>
        <w:t>e</w:t>
      </w:r>
      <w:r>
        <w:t>d t</w:t>
      </w:r>
      <w:r>
        <w:rPr>
          <w:spacing w:val="1"/>
        </w:rPr>
        <w:t>h</w:t>
      </w:r>
      <w:r>
        <w:rPr>
          <w:spacing w:val="-1"/>
        </w:rPr>
        <w:t>es</w:t>
      </w:r>
      <w:r>
        <w:t>e</w:t>
      </w:r>
      <w:r>
        <w:rPr>
          <w:spacing w:val="-7"/>
        </w:rPr>
        <w:t xml:space="preserve"> </w:t>
      </w:r>
      <w:r>
        <w:rPr>
          <w:spacing w:val="1"/>
        </w:rPr>
        <w:t>d</w:t>
      </w:r>
      <w:r>
        <w:t>o</w:t>
      </w:r>
      <w:r>
        <w:rPr>
          <w:spacing w:val="-6"/>
        </w:rPr>
        <w:t xml:space="preserve"> </w:t>
      </w:r>
      <w:r>
        <w:rPr>
          <w:spacing w:val="1"/>
        </w:rPr>
        <w:t>no</w:t>
      </w:r>
      <w:r>
        <w:t>t</w:t>
      </w:r>
      <w:r>
        <w:rPr>
          <w:spacing w:val="-6"/>
        </w:rPr>
        <w:t xml:space="preserve"> </w:t>
      </w:r>
      <w:r>
        <w:rPr>
          <w:spacing w:val="-1"/>
        </w:rPr>
        <w:t>a</w:t>
      </w:r>
      <w:r>
        <w:t>ff</w:t>
      </w:r>
      <w:r>
        <w:rPr>
          <w:spacing w:val="-1"/>
        </w:rPr>
        <w:t>ec</w:t>
      </w:r>
      <w:r>
        <w:t>t</w:t>
      </w:r>
      <w:r>
        <w:rPr>
          <w:spacing w:val="-6"/>
        </w:rPr>
        <w:t xml:space="preserve"> </w:t>
      </w:r>
      <w:r>
        <w:t>t</w:t>
      </w:r>
      <w:r>
        <w:rPr>
          <w:spacing w:val="1"/>
        </w:rPr>
        <w:t>h</w:t>
      </w:r>
      <w:r>
        <w:t>e</w:t>
      </w:r>
      <w:r>
        <w:rPr>
          <w:spacing w:val="-7"/>
        </w:rPr>
        <w:t xml:space="preserve"> </w:t>
      </w:r>
      <w:r>
        <w:rPr>
          <w:spacing w:val="1"/>
        </w:rPr>
        <w:t>g</w:t>
      </w:r>
      <w:r>
        <w:rPr>
          <w:spacing w:val="-1"/>
        </w:rPr>
        <w:t>e</w:t>
      </w:r>
      <w:r>
        <w:rPr>
          <w:spacing w:val="2"/>
        </w:rPr>
        <w:t>n</w:t>
      </w:r>
      <w:r>
        <w:rPr>
          <w:spacing w:val="-2"/>
        </w:rPr>
        <w:t>e</w:t>
      </w:r>
      <w:r>
        <w:t>r</w:t>
      </w:r>
      <w:r>
        <w:rPr>
          <w:spacing w:val="-1"/>
        </w:rPr>
        <w:t>a</w:t>
      </w:r>
      <w:r>
        <w:t>l</w:t>
      </w:r>
      <w:r>
        <w:rPr>
          <w:spacing w:val="-5"/>
        </w:rPr>
        <w:t xml:space="preserve"> </w:t>
      </w:r>
      <w:r>
        <w:rPr>
          <w:spacing w:val="-1"/>
        </w:rPr>
        <w:t>a</w:t>
      </w:r>
      <w:r>
        <w:rPr>
          <w:spacing w:val="1"/>
        </w:rPr>
        <w:t>pp</w:t>
      </w:r>
      <w:r>
        <w:rPr>
          <w:spacing w:val="-1"/>
        </w:rPr>
        <w:t>ea</w:t>
      </w:r>
      <w:r>
        <w:t>r</w:t>
      </w:r>
      <w:r>
        <w:rPr>
          <w:spacing w:val="-2"/>
        </w:rPr>
        <w:t>a</w:t>
      </w:r>
      <w:r>
        <w:rPr>
          <w:spacing w:val="1"/>
        </w:rPr>
        <w:t>nc</w:t>
      </w:r>
      <w:r>
        <w:t>e</w:t>
      </w:r>
      <w:r>
        <w:rPr>
          <w:spacing w:val="-7"/>
        </w:rPr>
        <w:t xml:space="preserve"> </w:t>
      </w:r>
      <w:r>
        <w:rPr>
          <w:spacing w:val="1"/>
        </w:rPr>
        <w:t>o</w:t>
      </w:r>
      <w:r>
        <w:t>f</w:t>
      </w:r>
      <w:r>
        <w:rPr>
          <w:spacing w:val="-6"/>
        </w:rPr>
        <w:t xml:space="preserve"> </w:t>
      </w:r>
      <w:r>
        <w:rPr>
          <w:spacing w:val="1"/>
        </w:rPr>
        <w:t>th</w:t>
      </w:r>
      <w:r>
        <w:t>e</w:t>
      </w:r>
      <w:r>
        <w:rPr>
          <w:spacing w:val="-7"/>
        </w:rPr>
        <w:t xml:space="preserve"> </w:t>
      </w:r>
      <w:r>
        <w:rPr>
          <w:spacing w:val="-1"/>
        </w:rPr>
        <w:t>p</w:t>
      </w:r>
      <w:r>
        <w:t>r</w:t>
      </w:r>
      <w:r>
        <w:rPr>
          <w:spacing w:val="1"/>
        </w:rPr>
        <w:t>od</w:t>
      </w:r>
      <w:r>
        <w:rPr>
          <w:spacing w:val="-1"/>
        </w:rPr>
        <w:t>uce</w:t>
      </w:r>
      <w:r>
        <w:t>,</w:t>
      </w:r>
      <w:r>
        <w:rPr>
          <w:spacing w:val="-6"/>
        </w:rPr>
        <w:t xml:space="preserve"> </w:t>
      </w:r>
      <w:r>
        <w:t>t</w:t>
      </w:r>
      <w:r>
        <w:rPr>
          <w:spacing w:val="1"/>
        </w:rPr>
        <w:t>h</w:t>
      </w:r>
      <w:r>
        <w:t>e</w:t>
      </w:r>
      <w:r>
        <w:rPr>
          <w:spacing w:val="-8"/>
        </w:rPr>
        <w:t xml:space="preserve"> </w:t>
      </w:r>
      <w:r>
        <w:t>qu</w:t>
      </w:r>
      <w:r>
        <w:rPr>
          <w:spacing w:val="-1"/>
        </w:rPr>
        <w:t>a</w:t>
      </w:r>
      <w:r>
        <w:t>lit</w:t>
      </w:r>
      <w:r>
        <w:rPr>
          <w:spacing w:val="-1"/>
        </w:rPr>
        <w:t>y</w:t>
      </w:r>
      <w:r>
        <w:t>,</w:t>
      </w:r>
      <w:r>
        <w:rPr>
          <w:spacing w:val="-6"/>
        </w:rPr>
        <w:t xml:space="preserve"> </w:t>
      </w:r>
      <w:r>
        <w:t>the</w:t>
      </w:r>
      <w:r>
        <w:rPr>
          <w:spacing w:val="-7"/>
        </w:rPr>
        <w:t xml:space="preserve"> </w:t>
      </w:r>
      <w:r>
        <w:t>k</w:t>
      </w:r>
      <w:r>
        <w:rPr>
          <w:spacing w:val="-1"/>
        </w:rPr>
        <w:t>ee</w:t>
      </w:r>
      <w:r>
        <w:rPr>
          <w:spacing w:val="1"/>
        </w:rPr>
        <w:t>p</w:t>
      </w:r>
      <w:r>
        <w:t>i</w:t>
      </w:r>
      <w:r>
        <w:rPr>
          <w:spacing w:val="-1"/>
        </w:rPr>
        <w:t>n</w:t>
      </w:r>
      <w:r>
        <w:t>g</w:t>
      </w:r>
      <w:r>
        <w:rPr>
          <w:spacing w:val="-6"/>
        </w:rPr>
        <w:t xml:space="preserve"> </w:t>
      </w:r>
      <w:r>
        <w:t>qu</w:t>
      </w:r>
      <w:r>
        <w:rPr>
          <w:spacing w:val="-1"/>
        </w:rPr>
        <w:t>al</w:t>
      </w:r>
      <w:r>
        <w:t>ity</w:t>
      </w:r>
      <w:r>
        <w:rPr>
          <w:spacing w:val="-6"/>
        </w:rPr>
        <w:t xml:space="preserve"> </w:t>
      </w:r>
      <w:r>
        <w:rPr>
          <w:spacing w:val="-1"/>
        </w:rPr>
        <w:t>a</w:t>
      </w:r>
      <w:r>
        <w:t xml:space="preserve">nd </w:t>
      </w:r>
      <w:r>
        <w:rPr>
          <w:spacing w:val="1"/>
        </w:rPr>
        <w:t>p</w:t>
      </w:r>
      <w:r>
        <w:t>r</w:t>
      </w:r>
      <w:r>
        <w:rPr>
          <w:spacing w:val="-1"/>
        </w:rPr>
        <w:t>ese</w:t>
      </w:r>
      <w:r>
        <w:rPr>
          <w:spacing w:val="1"/>
        </w:rPr>
        <w:t>n</w:t>
      </w:r>
      <w:r>
        <w:t>t</w:t>
      </w:r>
      <w:r>
        <w:rPr>
          <w:spacing w:val="-1"/>
        </w:rPr>
        <w:t>a</w:t>
      </w:r>
      <w:r>
        <w:t>t</w:t>
      </w:r>
      <w:r>
        <w:rPr>
          <w:spacing w:val="-1"/>
        </w:rPr>
        <w:t>i</w:t>
      </w:r>
      <w:r>
        <w:rPr>
          <w:spacing w:val="1"/>
        </w:rPr>
        <w:t>o</w:t>
      </w:r>
      <w:r>
        <w:t>n</w:t>
      </w:r>
      <w:r>
        <w:rPr>
          <w:spacing w:val="-1"/>
        </w:rPr>
        <w:t xml:space="preserve"> </w:t>
      </w:r>
      <w:r>
        <w:t>in</w:t>
      </w:r>
      <w:r>
        <w:rPr>
          <w:spacing w:val="-1"/>
        </w:rPr>
        <w:t xml:space="preserve"> </w:t>
      </w:r>
      <w:r>
        <w:rPr>
          <w:spacing w:val="1"/>
        </w:rPr>
        <w:t>th</w:t>
      </w:r>
      <w:r>
        <w:t>e</w:t>
      </w:r>
      <w:r>
        <w:rPr>
          <w:spacing w:val="-2"/>
        </w:rPr>
        <w:t xml:space="preserve"> </w:t>
      </w:r>
      <w:r>
        <w:rPr>
          <w:spacing w:val="1"/>
        </w:rPr>
        <w:t>p</w:t>
      </w:r>
      <w:r>
        <w:rPr>
          <w:spacing w:val="-1"/>
        </w:rPr>
        <w:t>ac</w:t>
      </w:r>
      <w:r>
        <w:rPr>
          <w:spacing w:val="2"/>
        </w:rPr>
        <w:t>k</w:t>
      </w:r>
      <w:r>
        <w:rPr>
          <w:spacing w:val="-2"/>
        </w:rPr>
        <w:t>a</w:t>
      </w:r>
      <w:r>
        <w:rPr>
          <w:spacing w:val="1"/>
        </w:rPr>
        <w:t>g</w:t>
      </w:r>
      <w:r>
        <w:rPr>
          <w:spacing w:val="-1"/>
        </w:rPr>
        <w:t>e.</w:t>
      </w:r>
    </w:p>
    <w:p w14:paraId="6E79820E" w14:textId="77777777" w:rsidR="00D41C24" w:rsidRDefault="00D41C24" w:rsidP="00D41C24">
      <w:pPr>
        <w:pStyle w:val="H23G"/>
      </w:pPr>
      <w:r>
        <w:tab/>
        <w:t>(ii)</w:t>
      </w:r>
      <w:r>
        <w:tab/>
      </w:r>
      <w:r>
        <w:rPr>
          <w:spacing w:val="-1"/>
        </w:rPr>
        <w:t>C</w:t>
      </w:r>
      <w:r>
        <w:t>l</w:t>
      </w:r>
      <w:r>
        <w:rPr>
          <w:spacing w:val="1"/>
        </w:rPr>
        <w:t>a</w:t>
      </w:r>
      <w:r>
        <w:t>ss</w:t>
      </w:r>
      <w:r>
        <w:rPr>
          <w:spacing w:val="-1"/>
        </w:rPr>
        <w:t xml:space="preserve"> </w:t>
      </w:r>
      <w:r>
        <w:t>I</w:t>
      </w:r>
    </w:p>
    <w:p w14:paraId="467F4906" w14:textId="77777777" w:rsidR="00D41C24" w:rsidRDefault="00D41C24" w:rsidP="00DB0C09">
      <w:pPr>
        <w:pStyle w:val="SingleTxtG"/>
      </w:pPr>
      <w:r>
        <w:rPr>
          <w:spacing w:val="-1"/>
        </w:rPr>
        <w:t>O</w:t>
      </w:r>
      <w:r>
        <w:t>r</w:t>
      </w:r>
      <w:r>
        <w:rPr>
          <w:spacing w:val="-1"/>
        </w:rPr>
        <w:t>an</w:t>
      </w:r>
      <w:r>
        <w:rPr>
          <w:spacing w:val="1"/>
        </w:rPr>
        <w:t>g</w:t>
      </w:r>
      <w:r>
        <w:rPr>
          <w:spacing w:val="-1"/>
        </w:rPr>
        <w:t>e</w:t>
      </w:r>
      <w:r>
        <w:t>s</w:t>
      </w:r>
      <w:r>
        <w:rPr>
          <w:spacing w:val="-1"/>
        </w:rPr>
        <w:t xml:space="preserve"> </w:t>
      </w:r>
      <w:r>
        <w:rPr>
          <w:spacing w:val="1"/>
        </w:rPr>
        <w:t>i</w:t>
      </w:r>
      <w:r>
        <w:t>n</w:t>
      </w:r>
      <w:r>
        <w:rPr>
          <w:spacing w:val="-1"/>
        </w:rPr>
        <w:t xml:space="preserve"> </w:t>
      </w:r>
      <w:r>
        <w:rPr>
          <w:spacing w:val="1"/>
        </w:rPr>
        <w:t>t</w:t>
      </w:r>
      <w:r>
        <w:rPr>
          <w:spacing w:val="-1"/>
        </w:rPr>
        <w:t>h</w:t>
      </w:r>
      <w:r>
        <w:t>is</w:t>
      </w:r>
      <w:r>
        <w:rPr>
          <w:spacing w:val="-1"/>
        </w:rPr>
        <w:t xml:space="preserve"> c</w:t>
      </w:r>
      <w:r>
        <w:t>l</w:t>
      </w:r>
      <w:r>
        <w:rPr>
          <w:spacing w:val="-1"/>
        </w:rPr>
        <w:t>a</w:t>
      </w:r>
      <w:r>
        <w:t xml:space="preserve">ss </w:t>
      </w:r>
      <w:r>
        <w:rPr>
          <w:spacing w:val="-2"/>
        </w:rPr>
        <w:t>m</w:t>
      </w:r>
      <w:r>
        <w:rPr>
          <w:spacing w:val="1"/>
        </w:rPr>
        <w:t>u</w:t>
      </w:r>
      <w:r>
        <w:rPr>
          <w:spacing w:val="-1"/>
        </w:rPr>
        <w:t>s</w:t>
      </w:r>
      <w:r>
        <w:t xml:space="preserve">t </w:t>
      </w:r>
      <w:r>
        <w:rPr>
          <w:spacing w:val="1"/>
        </w:rPr>
        <w:t>b</w:t>
      </w:r>
      <w:r>
        <w:t xml:space="preserve">e </w:t>
      </w:r>
      <w:r>
        <w:rPr>
          <w:spacing w:val="1"/>
        </w:rPr>
        <w:t>o</w:t>
      </w:r>
      <w:r>
        <w:t xml:space="preserve">f </w:t>
      </w:r>
      <w:r>
        <w:rPr>
          <w:spacing w:val="-1"/>
        </w:rPr>
        <w:t>go</w:t>
      </w:r>
      <w:r>
        <w:rPr>
          <w:spacing w:val="1"/>
        </w:rPr>
        <w:t>o</w:t>
      </w:r>
      <w:r>
        <w:t xml:space="preserve">d </w:t>
      </w:r>
      <w:r>
        <w:rPr>
          <w:spacing w:val="-1"/>
        </w:rPr>
        <w:t>q</w:t>
      </w:r>
      <w:r>
        <w:rPr>
          <w:spacing w:val="1"/>
        </w:rPr>
        <w:t>u</w:t>
      </w:r>
      <w:r>
        <w:rPr>
          <w:spacing w:val="-2"/>
        </w:rPr>
        <w:t>a</w:t>
      </w:r>
      <w:r>
        <w:rPr>
          <w:spacing w:val="1"/>
        </w:rPr>
        <w:t>l</w:t>
      </w:r>
      <w:r>
        <w:rPr>
          <w:spacing w:val="-1"/>
        </w:rPr>
        <w:t>i</w:t>
      </w:r>
      <w:r>
        <w:t>t</w:t>
      </w:r>
      <w:r>
        <w:rPr>
          <w:spacing w:val="-1"/>
        </w:rPr>
        <w:t>y</w:t>
      </w:r>
      <w:r>
        <w:t>.</w:t>
      </w:r>
      <w:r>
        <w:rPr>
          <w:spacing w:val="-2"/>
        </w:rPr>
        <w:t xml:space="preserve"> </w:t>
      </w:r>
      <w:r>
        <w:t>It</w:t>
      </w:r>
      <w:r>
        <w:rPr>
          <w:spacing w:val="1"/>
        </w:rPr>
        <w:t xml:space="preserve"> </w:t>
      </w:r>
      <w:r>
        <w:rPr>
          <w:spacing w:val="-2"/>
        </w:rPr>
        <w:t>m</w:t>
      </w:r>
      <w:r>
        <w:rPr>
          <w:spacing w:val="1"/>
        </w:rPr>
        <w:t>u</w:t>
      </w:r>
      <w:r>
        <w:rPr>
          <w:spacing w:val="-1"/>
        </w:rPr>
        <w:t>s</w:t>
      </w:r>
      <w:r>
        <w:t xml:space="preserve">t </w:t>
      </w:r>
      <w:r>
        <w:rPr>
          <w:spacing w:val="1"/>
        </w:rPr>
        <w:t>b</w:t>
      </w:r>
      <w:r>
        <w:t xml:space="preserve">e </w:t>
      </w:r>
      <w:r>
        <w:rPr>
          <w:spacing w:val="-1"/>
        </w:rPr>
        <w:t>c</w:t>
      </w:r>
      <w:r>
        <w:rPr>
          <w:spacing w:val="1"/>
        </w:rPr>
        <w:t>h</w:t>
      </w:r>
      <w:r>
        <w:rPr>
          <w:spacing w:val="-1"/>
        </w:rPr>
        <w:t>a</w:t>
      </w:r>
      <w:r>
        <w:t>r</w:t>
      </w:r>
      <w:r>
        <w:rPr>
          <w:spacing w:val="-1"/>
        </w:rPr>
        <w:t>a</w:t>
      </w:r>
      <w:r>
        <w:rPr>
          <w:spacing w:val="-2"/>
        </w:rPr>
        <w:t>c</w:t>
      </w:r>
      <w:r>
        <w:rPr>
          <w:spacing w:val="1"/>
        </w:rPr>
        <w:t>t</w:t>
      </w:r>
      <w:r>
        <w:rPr>
          <w:spacing w:val="-1"/>
        </w:rPr>
        <w:t>e</w:t>
      </w:r>
      <w:r>
        <w:t>ris</w:t>
      </w:r>
      <w:r>
        <w:rPr>
          <w:spacing w:val="-1"/>
        </w:rPr>
        <w:t>t</w:t>
      </w:r>
      <w:r>
        <w:rPr>
          <w:spacing w:val="1"/>
        </w:rPr>
        <w:t>i</w:t>
      </w:r>
      <w:r>
        <w:t>c</w:t>
      </w:r>
      <w:r>
        <w:rPr>
          <w:spacing w:val="-2"/>
        </w:rPr>
        <w:t xml:space="preserve"> </w:t>
      </w:r>
      <w:r>
        <w:t>of t</w:t>
      </w:r>
      <w:r>
        <w:rPr>
          <w:spacing w:val="-1"/>
        </w:rPr>
        <w:t>h</w:t>
      </w:r>
      <w:r>
        <w:t>e v</w:t>
      </w:r>
      <w:r>
        <w:rPr>
          <w:spacing w:val="-1"/>
        </w:rPr>
        <w:t>a</w:t>
      </w:r>
      <w:r>
        <w:t>ri</w:t>
      </w:r>
      <w:r>
        <w:rPr>
          <w:spacing w:val="-1"/>
        </w:rPr>
        <w:t>e</w:t>
      </w:r>
      <w:r>
        <w:t>t</w:t>
      </w:r>
      <w:r>
        <w:rPr>
          <w:spacing w:val="-1"/>
        </w:rPr>
        <w:t>y</w:t>
      </w:r>
      <w:r>
        <w:t>.</w:t>
      </w:r>
    </w:p>
    <w:p w14:paraId="1C21416D" w14:textId="77777777" w:rsidR="00D41C24" w:rsidRDefault="00D41C24" w:rsidP="00DB0C09">
      <w:pPr>
        <w:pStyle w:val="SingleTxtG"/>
      </w:pPr>
      <w:r>
        <w:rPr>
          <w:spacing w:val="-1"/>
        </w:rPr>
        <w:lastRenderedPageBreak/>
        <w:t>T</w:t>
      </w:r>
      <w:r>
        <w:rPr>
          <w:spacing w:val="1"/>
        </w:rPr>
        <w:t>h</w:t>
      </w:r>
      <w:r>
        <w:t>e</w:t>
      </w:r>
      <w:r>
        <w:rPr>
          <w:spacing w:val="18"/>
        </w:rPr>
        <w:t xml:space="preserve"> </w:t>
      </w:r>
      <w:r>
        <w:rPr>
          <w:spacing w:val="1"/>
        </w:rPr>
        <w:t>fol</w:t>
      </w:r>
      <w:r>
        <w:rPr>
          <w:spacing w:val="-1"/>
        </w:rPr>
        <w:t>l</w:t>
      </w:r>
      <w:r>
        <w:rPr>
          <w:spacing w:val="1"/>
        </w:rPr>
        <w:t>o</w:t>
      </w:r>
      <w:r>
        <w:t>w</w:t>
      </w:r>
      <w:r>
        <w:rPr>
          <w:spacing w:val="-1"/>
        </w:rPr>
        <w:t>i</w:t>
      </w:r>
      <w:r>
        <w:rPr>
          <w:spacing w:val="1"/>
        </w:rPr>
        <w:t>n</w:t>
      </w:r>
      <w:r>
        <w:t>g</w:t>
      </w:r>
      <w:r>
        <w:rPr>
          <w:spacing w:val="20"/>
        </w:rPr>
        <w:t xml:space="preserve"> </w:t>
      </w:r>
      <w:r>
        <w:rPr>
          <w:spacing w:val="-1"/>
        </w:rPr>
        <w:t>s</w:t>
      </w:r>
      <w:r>
        <w:rPr>
          <w:spacing w:val="1"/>
        </w:rPr>
        <w:t>l</w:t>
      </w:r>
      <w:r>
        <w:rPr>
          <w:spacing w:val="-1"/>
        </w:rPr>
        <w:t>i</w:t>
      </w:r>
      <w:r>
        <w:rPr>
          <w:spacing w:val="1"/>
        </w:rPr>
        <w:t>g</w:t>
      </w:r>
      <w:r>
        <w:rPr>
          <w:spacing w:val="-1"/>
        </w:rPr>
        <w:t>h</w:t>
      </w:r>
      <w:r>
        <w:t>t</w:t>
      </w:r>
      <w:r>
        <w:rPr>
          <w:spacing w:val="21"/>
        </w:rPr>
        <w:t xml:space="preserve"> </w:t>
      </w:r>
      <w:r>
        <w:rPr>
          <w:spacing w:val="-1"/>
        </w:rPr>
        <w:t>de</w:t>
      </w:r>
      <w:r>
        <w:t>f</w:t>
      </w:r>
      <w:r>
        <w:rPr>
          <w:spacing w:val="-1"/>
        </w:rPr>
        <w:t>e</w:t>
      </w:r>
      <w:r>
        <w:rPr>
          <w:spacing w:val="-2"/>
        </w:rPr>
        <w:t>c</w:t>
      </w:r>
      <w:r>
        <w:rPr>
          <w:spacing w:val="1"/>
        </w:rPr>
        <w:t>t</w:t>
      </w:r>
      <w:r>
        <w:rPr>
          <w:spacing w:val="-1"/>
        </w:rPr>
        <w:t>s</w:t>
      </w:r>
      <w:r>
        <w:t>,</w:t>
      </w:r>
      <w:r>
        <w:rPr>
          <w:spacing w:val="20"/>
        </w:rPr>
        <w:t xml:space="preserve"> </w:t>
      </w:r>
      <w:r>
        <w:rPr>
          <w:spacing w:val="1"/>
        </w:rPr>
        <w:t>ho</w:t>
      </w:r>
      <w:r>
        <w:t>w</w:t>
      </w:r>
      <w:r>
        <w:rPr>
          <w:spacing w:val="-2"/>
        </w:rPr>
        <w:t>e</w:t>
      </w:r>
      <w:r>
        <w:rPr>
          <w:spacing w:val="1"/>
        </w:rPr>
        <w:t>v</w:t>
      </w:r>
      <w:r>
        <w:rPr>
          <w:spacing w:val="-1"/>
        </w:rPr>
        <w:t>e</w:t>
      </w:r>
      <w:r>
        <w:t>r,</w:t>
      </w:r>
      <w:r>
        <w:rPr>
          <w:spacing w:val="20"/>
        </w:rPr>
        <w:t xml:space="preserve"> </w:t>
      </w:r>
      <w:r>
        <w:rPr>
          <w:spacing w:val="-2"/>
        </w:rPr>
        <w:t>m</w:t>
      </w:r>
      <w:r>
        <w:rPr>
          <w:spacing w:val="2"/>
        </w:rPr>
        <w:t>a</w:t>
      </w:r>
      <w:r>
        <w:t>y</w:t>
      </w:r>
      <w:r>
        <w:rPr>
          <w:spacing w:val="18"/>
        </w:rPr>
        <w:t xml:space="preserve"> </w:t>
      </w:r>
      <w:r>
        <w:rPr>
          <w:spacing w:val="1"/>
        </w:rPr>
        <w:t>b</w:t>
      </w:r>
      <w:r>
        <w:t>e</w:t>
      </w:r>
      <w:r>
        <w:rPr>
          <w:spacing w:val="20"/>
        </w:rPr>
        <w:t xml:space="preserve"> </w:t>
      </w:r>
      <w:r>
        <w:rPr>
          <w:spacing w:val="-1"/>
        </w:rPr>
        <w:t>a</w:t>
      </w:r>
      <w:r>
        <w:rPr>
          <w:spacing w:val="1"/>
        </w:rPr>
        <w:t>llo</w:t>
      </w:r>
      <w:r>
        <w:rPr>
          <w:spacing w:val="-2"/>
        </w:rPr>
        <w:t>w</w:t>
      </w:r>
      <w:r>
        <w:rPr>
          <w:spacing w:val="-1"/>
        </w:rPr>
        <w:t>e</w:t>
      </w:r>
      <w:r>
        <w:rPr>
          <w:spacing w:val="1"/>
        </w:rPr>
        <w:t>d</w:t>
      </w:r>
      <w:r>
        <w:t>,</w:t>
      </w:r>
      <w:r>
        <w:rPr>
          <w:spacing w:val="20"/>
        </w:rPr>
        <w:t xml:space="preserve"> </w:t>
      </w:r>
      <w:r>
        <w:rPr>
          <w:spacing w:val="1"/>
        </w:rPr>
        <w:t>p</w:t>
      </w:r>
      <w:r>
        <w:rPr>
          <w:spacing w:val="-1"/>
        </w:rPr>
        <w:t>ro</w:t>
      </w:r>
      <w:r>
        <w:rPr>
          <w:spacing w:val="1"/>
        </w:rPr>
        <w:t>v</w:t>
      </w:r>
      <w:r>
        <w:rPr>
          <w:spacing w:val="-1"/>
        </w:rPr>
        <w:t>i</w:t>
      </w:r>
      <w:r>
        <w:rPr>
          <w:spacing w:val="1"/>
        </w:rPr>
        <w:t>d</w:t>
      </w:r>
      <w:r>
        <w:rPr>
          <w:spacing w:val="-1"/>
        </w:rPr>
        <w:t>e</w:t>
      </w:r>
      <w:r>
        <w:t>d</w:t>
      </w:r>
      <w:r>
        <w:rPr>
          <w:spacing w:val="18"/>
        </w:rPr>
        <w:t xml:space="preserve"> </w:t>
      </w:r>
      <w:r>
        <w:t>th</w:t>
      </w:r>
      <w:r>
        <w:rPr>
          <w:spacing w:val="-1"/>
        </w:rPr>
        <w:t>e</w:t>
      </w:r>
      <w:r>
        <w:t>se</w:t>
      </w:r>
      <w:r>
        <w:rPr>
          <w:spacing w:val="18"/>
        </w:rPr>
        <w:t xml:space="preserve"> </w:t>
      </w:r>
      <w:r>
        <w:rPr>
          <w:spacing w:val="-1"/>
        </w:rPr>
        <w:t>d</w:t>
      </w:r>
      <w:r>
        <w:t>o</w:t>
      </w:r>
      <w:r>
        <w:rPr>
          <w:spacing w:val="21"/>
        </w:rPr>
        <w:t xml:space="preserve"> </w:t>
      </w:r>
      <w:r>
        <w:rPr>
          <w:spacing w:val="-1"/>
        </w:rPr>
        <w:t>n</w:t>
      </w:r>
      <w:r>
        <w:rPr>
          <w:spacing w:val="1"/>
        </w:rPr>
        <w:t>o</w:t>
      </w:r>
      <w:r>
        <w:t>t</w:t>
      </w:r>
      <w:r>
        <w:rPr>
          <w:spacing w:val="20"/>
        </w:rPr>
        <w:t xml:space="preserve"> </w:t>
      </w:r>
      <w:r>
        <w:rPr>
          <w:spacing w:val="-1"/>
        </w:rPr>
        <w:t>a</w:t>
      </w:r>
      <w:r>
        <w:t>ff</w:t>
      </w:r>
      <w:r>
        <w:rPr>
          <w:spacing w:val="-2"/>
        </w:rPr>
        <w:t>e</w:t>
      </w:r>
      <w:r>
        <w:rPr>
          <w:spacing w:val="-1"/>
        </w:rPr>
        <w:t>c</w:t>
      </w:r>
      <w:r>
        <w:t>t</w:t>
      </w:r>
      <w:r>
        <w:rPr>
          <w:spacing w:val="21"/>
        </w:rPr>
        <w:t xml:space="preserve"> </w:t>
      </w:r>
      <w:r>
        <w:t>the g</w:t>
      </w:r>
      <w:r>
        <w:rPr>
          <w:spacing w:val="-1"/>
        </w:rPr>
        <w:t>e</w:t>
      </w:r>
      <w:r>
        <w:t>n</w:t>
      </w:r>
      <w:r>
        <w:rPr>
          <w:spacing w:val="-2"/>
        </w:rPr>
        <w:t>e</w:t>
      </w:r>
      <w:r>
        <w:t>r</w:t>
      </w:r>
      <w:r>
        <w:rPr>
          <w:spacing w:val="-1"/>
        </w:rPr>
        <w:t>a</w:t>
      </w:r>
      <w:r>
        <w:t>l</w:t>
      </w:r>
      <w:r>
        <w:rPr>
          <w:spacing w:val="4"/>
        </w:rPr>
        <w:t xml:space="preserve"> </w:t>
      </w:r>
      <w:r>
        <w:rPr>
          <w:spacing w:val="-2"/>
        </w:rPr>
        <w:t>a</w:t>
      </w:r>
      <w:r>
        <w:t>pp</w:t>
      </w:r>
      <w:r>
        <w:rPr>
          <w:spacing w:val="-1"/>
        </w:rPr>
        <w:t>e</w:t>
      </w:r>
      <w:r>
        <w:rPr>
          <w:spacing w:val="-2"/>
        </w:rPr>
        <w:t>a</w:t>
      </w:r>
      <w:r>
        <w:rPr>
          <w:spacing w:val="2"/>
        </w:rPr>
        <w:t>r</w:t>
      </w:r>
      <w:r>
        <w:rPr>
          <w:spacing w:val="-1"/>
        </w:rPr>
        <w:t>a</w:t>
      </w:r>
      <w:r>
        <w:rPr>
          <w:spacing w:val="1"/>
        </w:rPr>
        <w:t>n</w:t>
      </w:r>
      <w:r>
        <w:rPr>
          <w:spacing w:val="-1"/>
        </w:rPr>
        <w:t>c</w:t>
      </w:r>
      <w:r>
        <w:t>e</w:t>
      </w:r>
      <w:r>
        <w:rPr>
          <w:spacing w:val="2"/>
        </w:rPr>
        <w:t xml:space="preserve"> </w:t>
      </w:r>
      <w:r>
        <w:rPr>
          <w:spacing w:val="1"/>
        </w:rPr>
        <w:t>o</w:t>
      </w:r>
      <w:r>
        <w:t xml:space="preserve">f </w:t>
      </w:r>
      <w:r>
        <w:rPr>
          <w:spacing w:val="1"/>
        </w:rPr>
        <w:t>th</w:t>
      </w:r>
      <w:r>
        <w:t>e</w:t>
      </w:r>
      <w:r>
        <w:rPr>
          <w:spacing w:val="1"/>
        </w:rPr>
        <w:t xml:space="preserve"> </w:t>
      </w:r>
      <w:r>
        <w:t>pro</w:t>
      </w:r>
      <w:r>
        <w:rPr>
          <w:spacing w:val="-1"/>
        </w:rPr>
        <w:t>d</w:t>
      </w:r>
      <w:r>
        <w:t>u</w:t>
      </w:r>
      <w:r>
        <w:rPr>
          <w:spacing w:val="-1"/>
        </w:rPr>
        <w:t>ce</w:t>
      </w:r>
      <w:r>
        <w:t>,</w:t>
      </w:r>
      <w:r>
        <w:rPr>
          <w:spacing w:val="1"/>
        </w:rPr>
        <w:t xml:space="preserve"> t</w:t>
      </w:r>
      <w:r>
        <w:t>he</w:t>
      </w:r>
      <w:r>
        <w:rPr>
          <w:spacing w:val="1"/>
        </w:rPr>
        <w:t xml:space="preserve"> </w:t>
      </w:r>
      <w:r>
        <w:t>qu</w:t>
      </w:r>
      <w:r>
        <w:rPr>
          <w:spacing w:val="-1"/>
        </w:rPr>
        <w:t>a</w:t>
      </w:r>
      <w:r>
        <w:t>l</w:t>
      </w:r>
      <w:r>
        <w:rPr>
          <w:spacing w:val="-1"/>
        </w:rPr>
        <w:t>i</w:t>
      </w:r>
      <w:r>
        <w:t>ty, the</w:t>
      </w:r>
      <w:r>
        <w:rPr>
          <w:spacing w:val="2"/>
        </w:rPr>
        <w:t xml:space="preserve"> </w:t>
      </w:r>
      <w:r>
        <w:t>k</w:t>
      </w:r>
      <w:r>
        <w:rPr>
          <w:spacing w:val="-1"/>
        </w:rPr>
        <w:t>ee</w:t>
      </w:r>
      <w:r>
        <w:rPr>
          <w:spacing w:val="1"/>
        </w:rPr>
        <w:t>p</w:t>
      </w:r>
      <w:r>
        <w:t>i</w:t>
      </w:r>
      <w:r>
        <w:rPr>
          <w:spacing w:val="-1"/>
        </w:rPr>
        <w:t>n</w:t>
      </w:r>
      <w:r>
        <w:t>g</w:t>
      </w:r>
      <w:r>
        <w:rPr>
          <w:spacing w:val="3"/>
        </w:rPr>
        <w:t xml:space="preserve"> </w:t>
      </w:r>
      <w:r>
        <w:rPr>
          <w:spacing w:val="-1"/>
        </w:rPr>
        <w:t>q</w:t>
      </w:r>
      <w:r>
        <w:rPr>
          <w:spacing w:val="1"/>
        </w:rPr>
        <w:t>u</w:t>
      </w:r>
      <w:r>
        <w:rPr>
          <w:spacing w:val="-1"/>
        </w:rPr>
        <w:t>a</w:t>
      </w:r>
      <w:r>
        <w:t>l</w:t>
      </w:r>
      <w:r>
        <w:rPr>
          <w:spacing w:val="-1"/>
        </w:rPr>
        <w:t>i</w:t>
      </w:r>
      <w:r>
        <w:rPr>
          <w:spacing w:val="1"/>
        </w:rPr>
        <w:t>t</w:t>
      </w:r>
      <w:r>
        <w:t>y</w:t>
      </w:r>
      <w:r>
        <w:rPr>
          <w:spacing w:val="1"/>
        </w:rPr>
        <w:t xml:space="preserve"> </w:t>
      </w:r>
      <w:r>
        <w:rPr>
          <w:spacing w:val="-1"/>
        </w:rPr>
        <w:t>a</w:t>
      </w:r>
      <w:r>
        <w:t>nd</w:t>
      </w:r>
      <w:r>
        <w:rPr>
          <w:spacing w:val="2"/>
        </w:rPr>
        <w:t xml:space="preserve"> </w:t>
      </w:r>
      <w:r>
        <w:t>pr</w:t>
      </w:r>
      <w:r>
        <w:rPr>
          <w:spacing w:val="-2"/>
        </w:rPr>
        <w:t>e</w:t>
      </w:r>
      <w:r>
        <w:t>s</w:t>
      </w:r>
      <w:r>
        <w:rPr>
          <w:spacing w:val="-1"/>
        </w:rPr>
        <w:t>e</w:t>
      </w:r>
      <w:r>
        <w:rPr>
          <w:spacing w:val="1"/>
        </w:rPr>
        <w:t>n</w:t>
      </w:r>
      <w:r>
        <w:t>t</w:t>
      </w:r>
      <w:r>
        <w:rPr>
          <w:spacing w:val="-1"/>
        </w:rPr>
        <w:t>a</w:t>
      </w:r>
      <w:r>
        <w:t>t</w:t>
      </w:r>
      <w:r>
        <w:rPr>
          <w:spacing w:val="-1"/>
        </w:rPr>
        <w:t>i</w:t>
      </w:r>
      <w:r>
        <w:t>on</w:t>
      </w:r>
      <w:r>
        <w:rPr>
          <w:spacing w:val="2"/>
        </w:rPr>
        <w:t xml:space="preserve"> </w:t>
      </w:r>
      <w:r>
        <w:t>in</w:t>
      </w:r>
      <w:r>
        <w:rPr>
          <w:spacing w:val="2"/>
        </w:rPr>
        <w:t xml:space="preserve"> </w:t>
      </w:r>
      <w:r>
        <w:t xml:space="preserve">the </w:t>
      </w:r>
      <w:r>
        <w:rPr>
          <w:spacing w:val="1"/>
        </w:rPr>
        <w:t>p</w:t>
      </w:r>
      <w:r>
        <w:rPr>
          <w:spacing w:val="-1"/>
        </w:rPr>
        <w:t>a</w:t>
      </w:r>
      <w:r>
        <w:rPr>
          <w:spacing w:val="-2"/>
        </w:rPr>
        <w:t>c</w:t>
      </w:r>
      <w:r>
        <w:rPr>
          <w:spacing w:val="2"/>
        </w:rPr>
        <w:t>k</w:t>
      </w:r>
      <w:r>
        <w:rPr>
          <w:spacing w:val="-1"/>
        </w:rPr>
        <w:t>a</w:t>
      </w:r>
      <w:r>
        <w:rPr>
          <w:spacing w:val="1"/>
        </w:rPr>
        <w:t>g</w:t>
      </w:r>
      <w:r>
        <w:rPr>
          <w:spacing w:val="-2"/>
        </w:rPr>
        <w:t>e:</w:t>
      </w:r>
    </w:p>
    <w:p w14:paraId="42D7A8B2" w14:textId="77777777" w:rsidR="00D41C24" w:rsidRDefault="00D41C24" w:rsidP="00DB0C09">
      <w:pPr>
        <w:pStyle w:val="Bullet1G"/>
      </w:pPr>
      <w:r>
        <w:t>a</w:t>
      </w:r>
      <w:r>
        <w:rPr>
          <w:spacing w:val="-1"/>
        </w:rPr>
        <w:t xml:space="preserve"> </w:t>
      </w:r>
      <w:r>
        <w:t>sli</w:t>
      </w:r>
      <w:r>
        <w:rPr>
          <w:spacing w:val="1"/>
        </w:rPr>
        <w:t>g</w:t>
      </w:r>
      <w:r>
        <w:rPr>
          <w:spacing w:val="-1"/>
        </w:rPr>
        <w:t>h</w:t>
      </w:r>
      <w:r>
        <w:t xml:space="preserve">t </w:t>
      </w:r>
      <w:r>
        <w:rPr>
          <w:spacing w:val="1"/>
        </w:rPr>
        <w:t>d</w:t>
      </w:r>
      <w:r>
        <w:rPr>
          <w:spacing w:val="-2"/>
        </w:rPr>
        <w:t>e</w:t>
      </w:r>
      <w:r>
        <w:t>f</w:t>
      </w:r>
      <w:r>
        <w:rPr>
          <w:spacing w:val="-1"/>
        </w:rPr>
        <w:t>ec</w:t>
      </w:r>
      <w:r>
        <w:t xml:space="preserve">t </w:t>
      </w:r>
      <w:r>
        <w:rPr>
          <w:spacing w:val="1"/>
        </w:rPr>
        <w:t>i</w:t>
      </w:r>
      <w:r>
        <w:t>n</w:t>
      </w:r>
      <w:r>
        <w:rPr>
          <w:spacing w:val="-1"/>
        </w:rPr>
        <w:t xml:space="preserve"> </w:t>
      </w:r>
      <w:r>
        <w:t>s</w:t>
      </w:r>
      <w:r>
        <w:rPr>
          <w:spacing w:val="1"/>
        </w:rPr>
        <w:t>h</w:t>
      </w:r>
      <w:r>
        <w:rPr>
          <w:spacing w:val="-1"/>
        </w:rPr>
        <w:t>a</w:t>
      </w:r>
      <w:r>
        <w:rPr>
          <w:spacing w:val="1"/>
        </w:rPr>
        <w:t>p</w:t>
      </w:r>
      <w:r>
        <w:t>e</w:t>
      </w:r>
    </w:p>
    <w:p w14:paraId="666F940C" w14:textId="77777777" w:rsidR="00D41C24" w:rsidRDefault="00D41C24" w:rsidP="00DB0C09">
      <w:pPr>
        <w:pStyle w:val="Bullet1G"/>
      </w:pPr>
      <w:r>
        <w:t>s</w:t>
      </w:r>
      <w:r>
        <w:rPr>
          <w:spacing w:val="-1"/>
        </w:rPr>
        <w:t>l</w:t>
      </w:r>
      <w:r>
        <w:rPr>
          <w:spacing w:val="1"/>
        </w:rPr>
        <w:t>i</w:t>
      </w:r>
      <w:r>
        <w:rPr>
          <w:spacing w:val="-1"/>
        </w:rPr>
        <w:t>gh</w:t>
      </w:r>
      <w:r>
        <w:t xml:space="preserve">t </w:t>
      </w:r>
      <w:r>
        <w:rPr>
          <w:spacing w:val="1"/>
        </w:rPr>
        <w:t>d</w:t>
      </w:r>
      <w:r>
        <w:rPr>
          <w:spacing w:val="-1"/>
        </w:rPr>
        <w:t>e</w:t>
      </w:r>
      <w:r>
        <w:t>f</w:t>
      </w:r>
      <w:r>
        <w:rPr>
          <w:spacing w:val="-1"/>
        </w:rPr>
        <w:t>ec</w:t>
      </w:r>
      <w:r>
        <w:t>ts</w:t>
      </w:r>
      <w:r>
        <w:rPr>
          <w:spacing w:val="-1"/>
        </w:rPr>
        <w:t xml:space="preserve"> </w:t>
      </w:r>
      <w:r>
        <w:t xml:space="preserve">in </w:t>
      </w:r>
      <w:r>
        <w:rPr>
          <w:spacing w:val="-1"/>
        </w:rPr>
        <w:t>c</w:t>
      </w:r>
      <w:r>
        <w:rPr>
          <w:spacing w:val="1"/>
        </w:rPr>
        <w:t>o</w:t>
      </w:r>
      <w:r>
        <w:t>l</w:t>
      </w:r>
      <w:r>
        <w:rPr>
          <w:spacing w:val="-1"/>
        </w:rPr>
        <w:t>o</w:t>
      </w:r>
      <w:r>
        <w:rPr>
          <w:spacing w:val="1"/>
        </w:rPr>
        <w:t>u</w:t>
      </w:r>
      <w:r>
        <w:rPr>
          <w:spacing w:val="-1"/>
        </w:rPr>
        <w:t>r</w:t>
      </w:r>
      <w:r>
        <w:t>i</w:t>
      </w:r>
      <w:r>
        <w:rPr>
          <w:spacing w:val="1"/>
        </w:rPr>
        <w:t>ng</w:t>
      </w:r>
      <w:r>
        <w:t>,</w:t>
      </w:r>
      <w:r>
        <w:rPr>
          <w:spacing w:val="-2"/>
        </w:rPr>
        <w:t xml:space="preserve"> </w:t>
      </w:r>
      <w:r>
        <w:t>i</w:t>
      </w:r>
      <w:r>
        <w:rPr>
          <w:spacing w:val="-1"/>
        </w:rPr>
        <w:t>nc</w:t>
      </w:r>
      <w:r>
        <w:t>l</w:t>
      </w:r>
      <w:r>
        <w:rPr>
          <w:spacing w:val="1"/>
        </w:rPr>
        <w:t>u</w:t>
      </w:r>
      <w:r>
        <w:rPr>
          <w:spacing w:val="-1"/>
        </w:rPr>
        <w:t>d</w:t>
      </w:r>
      <w:r>
        <w:rPr>
          <w:spacing w:val="1"/>
        </w:rPr>
        <w:t>i</w:t>
      </w:r>
      <w:r>
        <w:rPr>
          <w:spacing w:val="-1"/>
        </w:rPr>
        <w:t>n</w:t>
      </w:r>
      <w:r>
        <w:t>g</w:t>
      </w:r>
      <w:r>
        <w:rPr>
          <w:spacing w:val="-1"/>
        </w:rPr>
        <w:t xml:space="preserve"> </w:t>
      </w:r>
      <w:r>
        <w:t>sl</w:t>
      </w:r>
      <w:r>
        <w:rPr>
          <w:spacing w:val="-1"/>
        </w:rPr>
        <w:t>i</w:t>
      </w:r>
      <w:r>
        <w:rPr>
          <w:spacing w:val="1"/>
        </w:rPr>
        <w:t>g</w:t>
      </w:r>
      <w:r>
        <w:rPr>
          <w:spacing w:val="-1"/>
        </w:rPr>
        <w:t>h</w:t>
      </w:r>
      <w:r>
        <w:t>t s</w:t>
      </w:r>
      <w:r>
        <w:rPr>
          <w:spacing w:val="1"/>
        </w:rPr>
        <w:t>u</w:t>
      </w:r>
      <w:r>
        <w:rPr>
          <w:spacing w:val="-1"/>
        </w:rPr>
        <w:t>nb</w:t>
      </w:r>
      <w:r>
        <w:rPr>
          <w:spacing w:val="1"/>
        </w:rPr>
        <w:t>u</w:t>
      </w:r>
      <w:r>
        <w:rPr>
          <w:spacing w:val="-1"/>
        </w:rPr>
        <w:t>rn</w:t>
      </w:r>
    </w:p>
    <w:p w14:paraId="618F72F7" w14:textId="77777777" w:rsidR="00D41C24" w:rsidRDefault="00D41C24">
      <w:pPr>
        <w:pStyle w:val="Bullet1G"/>
      </w:pPr>
      <w:r>
        <w:t>s</w:t>
      </w:r>
      <w:r w:rsidRPr="00DB0C09">
        <w:rPr>
          <w:spacing w:val="-1"/>
        </w:rPr>
        <w:t>l</w:t>
      </w:r>
      <w:r w:rsidRPr="00DB0C09">
        <w:rPr>
          <w:spacing w:val="1"/>
        </w:rPr>
        <w:t>i</w:t>
      </w:r>
      <w:r w:rsidRPr="00DB0C09">
        <w:rPr>
          <w:spacing w:val="-1"/>
        </w:rPr>
        <w:t>gh</w:t>
      </w:r>
      <w:r>
        <w:t>t</w:t>
      </w:r>
      <w:r w:rsidRPr="00DB0C09">
        <w:rPr>
          <w:spacing w:val="-7"/>
        </w:rPr>
        <w:t xml:space="preserve"> </w:t>
      </w:r>
      <w:r w:rsidRPr="00DB0C09">
        <w:rPr>
          <w:spacing w:val="1"/>
        </w:rPr>
        <w:t>p</w:t>
      </w:r>
      <w:r w:rsidRPr="00DB0C09">
        <w:rPr>
          <w:spacing w:val="-1"/>
        </w:rPr>
        <w:t>ro</w:t>
      </w:r>
      <w:r>
        <w:t>gr</w:t>
      </w:r>
      <w:r w:rsidRPr="00DB0C09">
        <w:rPr>
          <w:spacing w:val="-1"/>
        </w:rPr>
        <w:t>e</w:t>
      </w:r>
      <w:r>
        <w:t>s</w:t>
      </w:r>
      <w:r w:rsidRPr="00DB0C09">
        <w:rPr>
          <w:spacing w:val="-1"/>
        </w:rPr>
        <w:t>s</w:t>
      </w:r>
      <w:r>
        <w:t>ive</w:t>
      </w:r>
      <w:r w:rsidRPr="00DB0C09">
        <w:rPr>
          <w:spacing w:val="-9"/>
        </w:rPr>
        <w:t xml:space="preserve"> </w:t>
      </w:r>
      <w:r>
        <w:t>skin</w:t>
      </w:r>
      <w:r w:rsidRPr="00DB0C09">
        <w:rPr>
          <w:spacing w:val="-8"/>
        </w:rPr>
        <w:t xml:space="preserve"> </w:t>
      </w:r>
      <w:r>
        <w:t>d</w:t>
      </w:r>
      <w:r w:rsidRPr="00DB0C09">
        <w:rPr>
          <w:spacing w:val="-2"/>
        </w:rPr>
        <w:t>e</w:t>
      </w:r>
      <w:r>
        <w:t>fe</w:t>
      </w:r>
      <w:r w:rsidRPr="00DB0C09">
        <w:rPr>
          <w:spacing w:val="-2"/>
        </w:rPr>
        <w:t>c</w:t>
      </w:r>
      <w:r w:rsidRPr="00DB0C09">
        <w:rPr>
          <w:spacing w:val="1"/>
        </w:rPr>
        <w:t>t</w:t>
      </w:r>
      <w:r w:rsidRPr="00DB0C09">
        <w:rPr>
          <w:spacing w:val="-1"/>
        </w:rPr>
        <w:t>s</w:t>
      </w:r>
      <w:r>
        <w:t>,</w:t>
      </w:r>
      <w:r w:rsidRPr="00DB0C09">
        <w:rPr>
          <w:spacing w:val="-7"/>
        </w:rPr>
        <w:t xml:space="preserve"> </w:t>
      </w:r>
      <w:r w:rsidRPr="00DB0C09">
        <w:rPr>
          <w:spacing w:val="1"/>
        </w:rPr>
        <w:t>p</w:t>
      </w:r>
      <w:r w:rsidRPr="00DB0C09">
        <w:rPr>
          <w:spacing w:val="-1"/>
        </w:rPr>
        <w:t>r</w:t>
      </w:r>
      <w:r w:rsidRPr="00DB0C09">
        <w:rPr>
          <w:spacing w:val="1"/>
        </w:rPr>
        <w:t>o</w:t>
      </w:r>
      <w:r w:rsidRPr="00DB0C09">
        <w:rPr>
          <w:spacing w:val="-1"/>
        </w:rPr>
        <w:t>v</w:t>
      </w:r>
      <w:r>
        <w:t>id</w:t>
      </w:r>
      <w:r w:rsidRPr="00DB0C09">
        <w:rPr>
          <w:spacing w:val="-1"/>
        </w:rPr>
        <w:t>e</w:t>
      </w:r>
      <w:r>
        <w:t>d</w:t>
      </w:r>
      <w:r w:rsidRPr="00DB0C09">
        <w:rPr>
          <w:spacing w:val="-8"/>
        </w:rPr>
        <w:t xml:space="preserve"> </w:t>
      </w:r>
      <w:r>
        <w:t>th</w:t>
      </w:r>
      <w:r w:rsidRPr="00DB0C09">
        <w:rPr>
          <w:spacing w:val="-2"/>
        </w:rPr>
        <w:t>e</w:t>
      </w:r>
      <w:r>
        <w:t>y</w:t>
      </w:r>
      <w:r w:rsidRPr="00DB0C09">
        <w:rPr>
          <w:spacing w:val="-7"/>
        </w:rPr>
        <w:t xml:space="preserve"> </w:t>
      </w:r>
      <w:r>
        <w:t>do</w:t>
      </w:r>
      <w:r w:rsidRPr="00DB0C09">
        <w:rPr>
          <w:spacing w:val="-8"/>
        </w:rPr>
        <w:t xml:space="preserve"> </w:t>
      </w:r>
      <w:r>
        <w:t>n</w:t>
      </w:r>
      <w:r w:rsidRPr="00DB0C09">
        <w:rPr>
          <w:spacing w:val="-1"/>
        </w:rPr>
        <w:t>o</w:t>
      </w:r>
      <w:r>
        <w:t>t</w:t>
      </w:r>
      <w:r w:rsidRPr="00DB0C09">
        <w:rPr>
          <w:spacing w:val="-7"/>
        </w:rPr>
        <w:t xml:space="preserve"> </w:t>
      </w:r>
      <w:r w:rsidRPr="00DB0C09">
        <w:rPr>
          <w:spacing w:val="-1"/>
        </w:rPr>
        <w:t>a</w:t>
      </w:r>
      <w:r>
        <w:t>ff</w:t>
      </w:r>
      <w:r w:rsidRPr="00DB0C09">
        <w:rPr>
          <w:spacing w:val="-2"/>
        </w:rPr>
        <w:t>e</w:t>
      </w:r>
      <w:r w:rsidRPr="00DB0C09">
        <w:rPr>
          <w:spacing w:val="-1"/>
        </w:rPr>
        <w:t>c</w:t>
      </w:r>
      <w:r>
        <w:t>t</w:t>
      </w:r>
      <w:r w:rsidRPr="00DB0C09">
        <w:rPr>
          <w:spacing w:val="-7"/>
        </w:rPr>
        <w:t xml:space="preserve"> </w:t>
      </w:r>
      <w:r>
        <w:t>the</w:t>
      </w:r>
      <w:r w:rsidRPr="00DB0C09">
        <w:rPr>
          <w:spacing w:val="-9"/>
        </w:rPr>
        <w:t xml:space="preserve"> </w:t>
      </w:r>
      <w:r>
        <w:t>f</w:t>
      </w:r>
      <w:r w:rsidRPr="00DB0C09">
        <w:rPr>
          <w:spacing w:val="1"/>
        </w:rPr>
        <w:t>l</w:t>
      </w:r>
      <w:r w:rsidRPr="00DB0C09">
        <w:rPr>
          <w:spacing w:val="-2"/>
        </w:rPr>
        <w:t>e</w:t>
      </w:r>
      <w:r>
        <w:t>sh</w:t>
      </w:r>
      <w:r w:rsidRPr="00DB0C09">
        <w:rPr>
          <w:spacing w:val="-7"/>
        </w:rPr>
        <w:t xml:space="preserve"> </w:t>
      </w:r>
      <w:del w:id="269" w:author="Aruna Vivekanantham" w:date="2019-05-13T17:06:00Z">
        <w:r w:rsidDel="008204D7">
          <w:delText>[</w:delText>
        </w:r>
        <w:r w:rsidRPr="00DB0C09" w:rsidDel="008204D7">
          <w:rPr>
            <w:spacing w:val="-2"/>
          </w:rPr>
          <w:delText>m</w:delText>
        </w:r>
        <w:r w:rsidDel="008204D7">
          <w:delText>issi</w:delText>
        </w:r>
        <w:r w:rsidRPr="00DB0C09" w:rsidDel="008204D7">
          <w:rPr>
            <w:spacing w:val="-1"/>
          </w:rPr>
          <w:delText>n</w:delText>
        </w:r>
        <w:r w:rsidDel="008204D7">
          <w:delText>g</w:delText>
        </w:r>
        <w:r w:rsidRPr="00DB0C09" w:rsidDel="008204D7">
          <w:rPr>
            <w:spacing w:val="-7"/>
          </w:rPr>
          <w:delText xml:space="preserve"> </w:delText>
        </w:r>
        <w:r w:rsidRPr="00DB0C09" w:rsidDel="008204D7">
          <w:rPr>
            <w:spacing w:val="-1"/>
          </w:rPr>
          <w:delText>i</w:delText>
        </w:r>
        <w:r w:rsidDel="008204D7">
          <w:delText>n</w:delText>
        </w:r>
        <w:r w:rsidRPr="00DB0C09" w:rsidDel="008204D7">
          <w:rPr>
            <w:spacing w:val="-7"/>
          </w:rPr>
          <w:delText xml:space="preserve"> </w:delText>
        </w:r>
        <w:r w:rsidRPr="00DB0C09" w:rsidDel="008204D7">
          <w:rPr>
            <w:spacing w:val="-1"/>
          </w:rPr>
          <w:delText>C</w:delText>
        </w:r>
        <w:r w:rsidDel="008204D7">
          <w:delText>od</w:delText>
        </w:r>
        <w:r w:rsidRPr="00DB0C09" w:rsidDel="008204D7">
          <w:rPr>
            <w:spacing w:val="-2"/>
          </w:rPr>
          <w:delText>e</w:delText>
        </w:r>
        <w:r w:rsidDel="008204D7">
          <w:delText>x</w:delText>
        </w:r>
        <w:r w:rsidR="00DB0C09" w:rsidDel="008204D7">
          <w:delText xml:space="preserve"> </w:delText>
        </w:r>
        <w:r w:rsidRPr="00DB0C09" w:rsidDel="008204D7">
          <w:rPr>
            <w:spacing w:val="1"/>
          </w:rPr>
          <w:delText>S</w:delText>
        </w:r>
        <w:r w:rsidRPr="00DB0C09" w:rsidDel="008204D7">
          <w:rPr>
            <w:spacing w:val="-1"/>
          </w:rPr>
          <w:delText>T</w:delText>
        </w:r>
        <w:r w:rsidDel="008204D7">
          <w:delText>AN</w:delText>
        </w:r>
        <w:r w:rsidRPr="00DB0C09" w:rsidDel="008204D7">
          <w:rPr>
            <w:spacing w:val="-1"/>
          </w:rPr>
          <w:delText xml:space="preserve"> </w:delText>
        </w:r>
        <w:r w:rsidRPr="00DB0C09" w:rsidDel="008204D7">
          <w:rPr>
            <w:spacing w:val="1"/>
          </w:rPr>
          <w:delText>245]</w:delText>
        </w:r>
      </w:del>
    </w:p>
    <w:p w14:paraId="573A4911" w14:textId="77777777" w:rsidR="00D41C24" w:rsidRDefault="00D41C24" w:rsidP="00DB0C09">
      <w:pPr>
        <w:pStyle w:val="Bullet1G"/>
      </w:pPr>
      <w:r>
        <w:t>s</w:t>
      </w:r>
      <w:r>
        <w:rPr>
          <w:spacing w:val="-1"/>
        </w:rPr>
        <w:t>l</w:t>
      </w:r>
      <w:r>
        <w:rPr>
          <w:spacing w:val="1"/>
        </w:rPr>
        <w:t>i</w:t>
      </w:r>
      <w:r>
        <w:rPr>
          <w:spacing w:val="-1"/>
        </w:rPr>
        <w:t>gh</w:t>
      </w:r>
      <w:r>
        <w:t>t</w:t>
      </w:r>
      <w:r>
        <w:rPr>
          <w:spacing w:val="10"/>
        </w:rPr>
        <w:t xml:space="preserve"> </w:t>
      </w:r>
      <w:r>
        <w:t>sk</w:t>
      </w:r>
      <w:r>
        <w:rPr>
          <w:spacing w:val="-1"/>
        </w:rPr>
        <w:t>i</w:t>
      </w:r>
      <w:r>
        <w:t>n</w:t>
      </w:r>
      <w:r>
        <w:rPr>
          <w:spacing w:val="10"/>
        </w:rPr>
        <w:t xml:space="preserve"> </w:t>
      </w:r>
      <w:r>
        <w:t>d</w:t>
      </w:r>
      <w:r>
        <w:rPr>
          <w:spacing w:val="-1"/>
        </w:rPr>
        <w:t>e</w:t>
      </w:r>
      <w:r>
        <w:t>f</w:t>
      </w:r>
      <w:r>
        <w:rPr>
          <w:spacing w:val="-1"/>
        </w:rPr>
        <w:t>ec</w:t>
      </w:r>
      <w:r>
        <w:t>ts</w:t>
      </w:r>
      <w:r>
        <w:rPr>
          <w:spacing w:val="10"/>
        </w:rPr>
        <w:t xml:space="preserve"> </w:t>
      </w:r>
      <w:r>
        <w:t>o</w:t>
      </w:r>
      <w:r>
        <w:rPr>
          <w:spacing w:val="-1"/>
        </w:rPr>
        <w:t>cc</w:t>
      </w:r>
      <w:r>
        <w:rPr>
          <w:spacing w:val="1"/>
        </w:rPr>
        <w:t>u</w:t>
      </w:r>
      <w:r>
        <w:t>rr</w:t>
      </w:r>
      <w:r>
        <w:rPr>
          <w:spacing w:val="-1"/>
        </w:rPr>
        <w:t>i</w:t>
      </w:r>
      <w:r>
        <w:t>ng</w:t>
      </w:r>
      <w:r>
        <w:rPr>
          <w:spacing w:val="10"/>
        </w:rPr>
        <w:t xml:space="preserve"> </w:t>
      </w:r>
      <w:r>
        <w:t>d</w:t>
      </w:r>
      <w:r>
        <w:rPr>
          <w:spacing w:val="-1"/>
        </w:rPr>
        <w:t>ur</w:t>
      </w:r>
      <w:r>
        <w:t>ing</w:t>
      </w:r>
      <w:r>
        <w:rPr>
          <w:spacing w:val="9"/>
        </w:rPr>
        <w:t xml:space="preserve"> </w:t>
      </w:r>
      <w:r>
        <w:rPr>
          <w:spacing w:val="1"/>
        </w:rPr>
        <w:t>th</w:t>
      </w:r>
      <w:r>
        <w:t>e</w:t>
      </w:r>
      <w:r>
        <w:rPr>
          <w:spacing w:val="7"/>
        </w:rPr>
        <w:t xml:space="preserve"> </w:t>
      </w:r>
      <w:r>
        <w:t>fo</w:t>
      </w:r>
      <w:r>
        <w:rPr>
          <w:spacing w:val="-1"/>
        </w:rPr>
        <w:t>r</w:t>
      </w:r>
      <w:r>
        <w:t>m</w:t>
      </w:r>
      <w:r>
        <w:rPr>
          <w:spacing w:val="-1"/>
        </w:rPr>
        <w:t>a</w:t>
      </w:r>
      <w:r>
        <w:t>tion</w:t>
      </w:r>
      <w:r>
        <w:rPr>
          <w:spacing w:val="10"/>
        </w:rPr>
        <w:t xml:space="preserve"> </w:t>
      </w:r>
      <w:r>
        <w:t>of</w:t>
      </w:r>
      <w:r>
        <w:rPr>
          <w:spacing w:val="10"/>
        </w:rPr>
        <w:t xml:space="preserve"> </w:t>
      </w:r>
      <w:r>
        <w:rPr>
          <w:spacing w:val="-1"/>
        </w:rPr>
        <w:t>t</w:t>
      </w:r>
      <w:r>
        <w:t>he</w:t>
      </w:r>
      <w:r>
        <w:rPr>
          <w:spacing w:val="10"/>
        </w:rPr>
        <w:t xml:space="preserve"> </w:t>
      </w:r>
      <w:r>
        <w:t>f</w:t>
      </w:r>
      <w:r>
        <w:rPr>
          <w:spacing w:val="-1"/>
        </w:rPr>
        <w:t>r</w:t>
      </w:r>
      <w:r>
        <w:rPr>
          <w:spacing w:val="1"/>
        </w:rPr>
        <w:t>u</w:t>
      </w:r>
      <w:r>
        <w:rPr>
          <w:spacing w:val="-1"/>
        </w:rPr>
        <w:t>i</w:t>
      </w:r>
      <w:r>
        <w:t>t,</w:t>
      </w:r>
      <w:r>
        <w:rPr>
          <w:spacing w:val="9"/>
        </w:rPr>
        <w:t xml:space="preserve"> </w:t>
      </w:r>
      <w:r>
        <w:t>s</w:t>
      </w:r>
      <w:r>
        <w:rPr>
          <w:spacing w:val="1"/>
        </w:rPr>
        <w:t>u</w:t>
      </w:r>
      <w:r>
        <w:rPr>
          <w:spacing w:val="-2"/>
        </w:rPr>
        <w:t>c</w:t>
      </w:r>
      <w:r>
        <w:t>h</w:t>
      </w:r>
      <w:r>
        <w:rPr>
          <w:spacing w:val="12"/>
        </w:rPr>
        <w:t xml:space="preserve"> </w:t>
      </w:r>
      <w:r>
        <w:rPr>
          <w:spacing w:val="-2"/>
        </w:rPr>
        <w:t>a</w:t>
      </w:r>
      <w:r>
        <w:t>s</w:t>
      </w:r>
      <w:r>
        <w:rPr>
          <w:spacing w:val="11"/>
        </w:rPr>
        <w:t xml:space="preserve"> </w:t>
      </w:r>
      <w:r>
        <w:rPr>
          <w:spacing w:val="-1"/>
        </w:rPr>
        <w:t>s</w:t>
      </w:r>
      <w:r>
        <w:rPr>
          <w:spacing w:val="1"/>
        </w:rPr>
        <w:t>i</w:t>
      </w:r>
      <w:r>
        <w:t>l</w:t>
      </w:r>
      <w:r>
        <w:rPr>
          <w:spacing w:val="1"/>
        </w:rPr>
        <w:t>v</w:t>
      </w:r>
      <w:r>
        <w:rPr>
          <w:spacing w:val="-1"/>
        </w:rPr>
        <w:t>e</w:t>
      </w:r>
      <w:r>
        <w:t>r</w:t>
      </w:r>
      <w:r>
        <w:rPr>
          <w:spacing w:val="9"/>
        </w:rPr>
        <w:t xml:space="preserve"> </w:t>
      </w:r>
      <w:proofErr w:type="spellStart"/>
      <w:r>
        <w:t>s</w:t>
      </w:r>
      <w:r>
        <w:rPr>
          <w:spacing w:val="-1"/>
        </w:rPr>
        <w:t>c</w:t>
      </w:r>
      <w:r>
        <w:rPr>
          <w:spacing w:val="1"/>
        </w:rPr>
        <w:t>u</w:t>
      </w:r>
      <w:r>
        <w:t>rf</w:t>
      </w:r>
      <w:r>
        <w:rPr>
          <w:spacing w:val="-1"/>
        </w:rPr>
        <w:t>s</w:t>
      </w:r>
      <w:proofErr w:type="spellEnd"/>
      <w:r>
        <w:t>, r</w:t>
      </w:r>
      <w:r>
        <w:rPr>
          <w:spacing w:val="1"/>
        </w:rPr>
        <w:t>u</w:t>
      </w:r>
      <w:r>
        <w:t>ss</w:t>
      </w:r>
      <w:r>
        <w:rPr>
          <w:spacing w:val="-2"/>
        </w:rPr>
        <w:t>e</w:t>
      </w:r>
      <w:r>
        <w:t xml:space="preserve">ts </w:t>
      </w:r>
      <w:r>
        <w:rPr>
          <w:spacing w:val="-1"/>
        </w:rPr>
        <w:t>o</w:t>
      </w:r>
      <w:r>
        <w:t xml:space="preserve">r </w:t>
      </w:r>
      <w:r>
        <w:rPr>
          <w:spacing w:val="1"/>
        </w:rPr>
        <w:t>p</w:t>
      </w:r>
      <w:r>
        <w:rPr>
          <w:spacing w:val="-2"/>
        </w:rPr>
        <w:t>e</w:t>
      </w:r>
      <w:r>
        <w:t xml:space="preserve">st </w:t>
      </w:r>
      <w:r>
        <w:rPr>
          <w:spacing w:val="1"/>
        </w:rPr>
        <w:t>d</w:t>
      </w:r>
      <w:r>
        <w:rPr>
          <w:spacing w:val="-1"/>
        </w:rPr>
        <w:t>ama</w:t>
      </w:r>
      <w:r>
        <w:rPr>
          <w:spacing w:val="1"/>
        </w:rPr>
        <w:t>g</w:t>
      </w:r>
      <w:r>
        <w:t>e</w:t>
      </w:r>
    </w:p>
    <w:p w14:paraId="7211FB1F" w14:textId="77777777" w:rsidR="00D41C24" w:rsidRDefault="00D41C24" w:rsidP="00DB0C09">
      <w:pPr>
        <w:pStyle w:val="Bullet1G"/>
      </w:pPr>
      <w:r>
        <w:t>s</w:t>
      </w:r>
      <w:r>
        <w:rPr>
          <w:spacing w:val="-1"/>
        </w:rPr>
        <w:t>l</w:t>
      </w:r>
      <w:r>
        <w:rPr>
          <w:spacing w:val="1"/>
        </w:rPr>
        <w:t>i</w:t>
      </w:r>
      <w:r>
        <w:rPr>
          <w:spacing w:val="-1"/>
        </w:rPr>
        <w:t>gh</w:t>
      </w:r>
      <w:r>
        <w:t>t</w:t>
      </w:r>
      <w:r>
        <w:rPr>
          <w:spacing w:val="26"/>
        </w:rPr>
        <w:t xml:space="preserve"> </w:t>
      </w:r>
      <w:r>
        <w:rPr>
          <w:spacing w:val="1"/>
        </w:rPr>
        <w:t>h</w:t>
      </w:r>
      <w:r>
        <w:rPr>
          <w:spacing w:val="-1"/>
        </w:rPr>
        <w:t>ea</w:t>
      </w:r>
      <w:r>
        <w:t>l</w:t>
      </w:r>
      <w:r>
        <w:rPr>
          <w:spacing w:val="-1"/>
        </w:rPr>
        <w:t>e</w:t>
      </w:r>
      <w:r>
        <w:t>d</w:t>
      </w:r>
      <w:r>
        <w:rPr>
          <w:spacing w:val="26"/>
        </w:rPr>
        <w:t xml:space="preserve"> </w:t>
      </w:r>
      <w:r>
        <w:rPr>
          <w:spacing w:val="1"/>
        </w:rPr>
        <w:t>d</w:t>
      </w:r>
      <w:r>
        <w:rPr>
          <w:spacing w:val="-1"/>
        </w:rPr>
        <w:t>e</w:t>
      </w:r>
      <w:r>
        <w:t>f</w:t>
      </w:r>
      <w:r>
        <w:rPr>
          <w:spacing w:val="-1"/>
        </w:rPr>
        <w:t>ec</w:t>
      </w:r>
      <w:r>
        <w:t>ts</w:t>
      </w:r>
      <w:r>
        <w:rPr>
          <w:spacing w:val="26"/>
        </w:rPr>
        <w:t xml:space="preserve"> </w:t>
      </w:r>
      <w:r>
        <w:rPr>
          <w:spacing w:val="-1"/>
        </w:rPr>
        <w:t>d</w:t>
      </w:r>
      <w:r>
        <w:rPr>
          <w:spacing w:val="1"/>
        </w:rPr>
        <w:t>u</w:t>
      </w:r>
      <w:r>
        <w:t>e</w:t>
      </w:r>
      <w:r>
        <w:rPr>
          <w:spacing w:val="25"/>
        </w:rPr>
        <w:t xml:space="preserve"> </w:t>
      </w:r>
      <w:r>
        <w:t>to</w:t>
      </w:r>
      <w:r>
        <w:rPr>
          <w:spacing w:val="26"/>
        </w:rPr>
        <w:t xml:space="preserve"> </w:t>
      </w:r>
      <w:r>
        <w:t>a</w:t>
      </w:r>
      <w:r>
        <w:rPr>
          <w:spacing w:val="26"/>
        </w:rPr>
        <w:t xml:space="preserve"> </w:t>
      </w:r>
      <w:r>
        <w:t>m</w:t>
      </w:r>
      <w:r>
        <w:rPr>
          <w:spacing w:val="-1"/>
        </w:rPr>
        <w:t>ec</w:t>
      </w:r>
      <w:r>
        <w:rPr>
          <w:spacing w:val="2"/>
        </w:rPr>
        <w:t>h</w:t>
      </w:r>
      <w:r>
        <w:rPr>
          <w:spacing w:val="-2"/>
        </w:rPr>
        <w:t>a</w:t>
      </w:r>
      <w:r>
        <w:rPr>
          <w:spacing w:val="1"/>
        </w:rPr>
        <w:t>ni</w:t>
      </w:r>
      <w:r>
        <w:rPr>
          <w:spacing w:val="-2"/>
        </w:rPr>
        <w:t>c</w:t>
      </w:r>
      <w:r>
        <w:rPr>
          <w:spacing w:val="-1"/>
        </w:rPr>
        <w:t>a</w:t>
      </w:r>
      <w:r>
        <w:t>l</w:t>
      </w:r>
      <w:r>
        <w:rPr>
          <w:spacing w:val="27"/>
        </w:rPr>
        <w:t xml:space="preserve"> </w:t>
      </w:r>
      <w:r>
        <w:rPr>
          <w:spacing w:val="-1"/>
        </w:rPr>
        <w:t>ca</w:t>
      </w:r>
      <w:r>
        <w:rPr>
          <w:spacing w:val="1"/>
        </w:rPr>
        <w:t>u</w:t>
      </w:r>
      <w:r>
        <w:rPr>
          <w:spacing w:val="-1"/>
        </w:rPr>
        <w:t>s</w:t>
      </w:r>
      <w:r>
        <w:t>e</w:t>
      </w:r>
      <w:r>
        <w:rPr>
          <w:spacing w:val="25"/>
        </w:rPr>
        <w:t xml:space="preserve"> </w:t>
      </w:r>
      <w:r>
        <w:t>s</w:t>
      </w:r>
      <w:r>
        <w:rPr>
          <w:spacing w:val="1"/>
        </w:rPr>
        <w:t>u</w:t>
      </w:r>
      <w:r>
        <w:rPr>
          <w:spacing w:val="-1"/>
        </w:rPr>
        <w:t>c</w:t>
      </w:r>
      <w:r>
        <w:t>h</w:t>
      </w:r>
      <w:r>
        <w:rPr>
          <w:spacing w:val="26"/>
        </w:rPr>
        <w:t xml:space="preserve"> </w:t>
      </w:r>
      <w:r>
        <w:rPr>
          <w:spacing w:val="1"/>
        </w:rPr>
        <w:t>a</w:t>
      </w:r>
      <w:r>
        <w:t>s</w:t>
      </w:r>
      <w:r>
        <w:rPr>
          <w:spacing w:val="25"/>
        </w:rPr>
        <w:t xml:space="preserve"> </w:t>
      </w:r>
      <w:r>
        <w:rPr>
          <w:spacing w:val="1"/>
        </w:rPr>
        <w:t>h</w:t>
      </w:r>
      <w:r>
        <w:rPr>
          <w:spacing w:val="-1"/>
        </w:rPr>
        <w:t>a</w:t>
      </w:r>
      <w:r>
        <w:t>il</w:t>
      </w:r>
      <w:r>
        <w:rPr>
          <w:spacing w:val="26"/>
        </w:rPr>
        <w:t xml:space="preserve"> </w:t>
      </w:r>
      <w:r>
        <w:rPr>
          <w:spacing w:val="1"/>
        </w:rPr>
        <w:t>d</w:t>
      </w:r>
      <w:r>
        <w:rPr>
          <w:spacing w:val="-1"/>
        </w:rPr>
        <w:t>a</w:t>
      </w:r>
      <w:r>
        <w:t>m</w:t>
      </w:r>
      <w:r>
        <w:rPr>
          <w:spacing w:val="-2"/>
        </w:rPr>
        <w:t>a</w:t>
      </w:r>
      <w:r>
        <w:rPr>
          <w:spacing w:val="2"/>
        </w:rPr>
        <w:t>g</w:t>
      </w:r>
      <w:r>
        <w:rPr>
          <w:spacing w:val="-1"/>
        </w:rPr>
        <w:t>e</w:t>
      </w:r>
      <w:r>
        <w:t>,</w:t>
      </w:r>
      <w:r>
        <w:rPr>
          <w:spacing w:val="25"/>
        </w:rPr>
        <w:t xml:space="preserve"> </w:t>
      </w:r>
      <w:r>
        <w:t>ru</w:t>
      </w:r>
      <w:r>
        <w:rPr>
          <w:spacing w:val="-1"/>
        </w:rPr>
        <w:t>b</w:t>
      </w:r>
      <w:r>
        <w:rPr>
          <w:spacing w:val="1"/>
        </w:rPr>
        <w:t>b</w:t>
      </w:r>
      <w:r>
        <w:rPr>
          <w:spacing w:val="-1"/>
        </w:rPr>
        <w:t>i</w:t>
      </w:r>
      <w:r>
        <w:t>ng</w:t>
      </w:r>
      <w:r>
        <w:rPr>
          <w:spacing w:val="25"/>
        </w:rPr>
        <w:t xml:space="preserve"> </w:t>
      </w:r>
      <w:r>
        <w:t xml:space="preserve">or </w:t>
      </w:r>
      <w:r>
        <w:rPr>
          <w:spacing w:val="1"/>
        </w:rPr>
        <w:t>da</w:t>
      </w:r>
      <w:r>
        <w:rPr>
          <w:spacing w:val="-2"/>
        </w:rPr>
        <w:t>m</w:t>
      </w:r>
      <w:r>
        <w:rPr>
          <w:spacing w:val="-1"/>
        </w:rPr>
        <w:t>a</w:t>
      </w:r>
      <w:r>
        <w:rPr>
          <w:spacing w:val="1"/>
        </w:rPr>
        <w:t>g</w:t>
      </w:r>
      <w:r>
        <w:t>e</w:t>
      </w:r>
      <w:r>
        <w:rPr>
          <w:spacing w:val="-1"/>
        </w:rPr>
        <w:t xml:space="preserve"> </w:t>
      </w:r>
      <w:r>
        <w:rPr>
          <w:spacing w:val="1"/>
        </w:rPr>
        <w:t>fro</w:t>
      </w:r>
      <w:r>
        <w:t>m</w:t>
      </w:r>
      <w:r>
        <w:rPr>
          <w:spacing w:val="-2"/>
        </w:rPr>
        <w:t xml:space="preserve"> </w:t>
      </w:r>
      <w:r>
        <w:rPr>
          <w:spacing w:val="1"/>
        </w:rPr>
        <w:t>h</w:t>
      </w:r>
      <w:r>
        <w:rPr>
          <w:spacing w:val="-1"/>
        </w:rPr>
        <w:t>a</w:t>
      </w:r>
      <w:r>
        <w:rPr>
          <w:spacing w:val="1"/>
        </w:rPr>
        <w:t>nd</w:t>
      </w:r>
      <w:r>
        <w:rPr>
          <w:spacing w:val="-1"/>
        </w:rPr>
        <w:t>l</w:t>
      </w:r>
      <w:r>
        <w:rPr>
          <w:spacing w:val="1"/>
        </w:rPr>
        <w:t>ing.</w:t>
      </w:r>
    </w:p>
    <w:p w14:paraId="36DBCE52" w14:textId="77777777" w:rsidR="00D41C24" w:rsidRDefault="00D41C24">
      <w:pPr>
        <w:pStyle w:val="SingleTxtG"/>
      </w:pPr>
      <w:r>
        <w:rPr>
          <w:spacing w:val="-1"/>
          <w:u w:color="000000"/>
        </w:rPr>
        <w:t>T</w:t>
      </w:r>
      <w:r>
        <w:rPr>
          <w:spacing w:val="1"/>
          <w:u w:color="000000"/>
        </w:rPr>
        <w:t>h</w:t>
      </w:r>
      <w:r>
        <w:rPr>
          <w:u w:color="000000"/>
        </w:rPr>
        <w:t>e</w:t>
      </w:r>
      <w:r>
        <w:rPr>
          <w:spacing w:val="-1"/>
          <w:u w:color="000000"/>
        </w:rPr>
        <w:t xml:space="preserve"> </w:t>
      </w:r>
      <w:r>
        <w:rPr>
          <w:spacing w:val="1"/>
          <w:u w:color="000000"/>
        </w:rPr>
        <w:t>d</w:t>
      </w:r>
      <w:r>
        <w:rPr>
          <w:spacing w:val="-2"/>
          <w:u w:color="000000"/>
        </w:rPr>
        <w:t>e</w:t>
      </w:r>
      <w:r>
        <w:rPr>
          <w:spacing w:val="2"/>
          <w:u w:color="000000"/>
        </w:rPr>
        <w:t>f</w:t>
      </w:r>
      <w:r>
        <w:rPr>
          <w:spacing w:val="-1"/>
          <w:u w:color="000000"/>
        </w:rPr>
        <w:t>ec</w:t>
      </w:r>
      <w:r>
        <w:rPr>
          <w:u w:color="000000"/>
        </w:rPr>
        <w:t>ts</w:t>
      </w:r>
      <w:r>
        <w:rPr>
          <w:spacing w:val="1"/>
          <w:u w:color="000000"/>
        </w:rPr>
        <w:t xml:space="preserve"> </w:t>
      </w:r>
      <w:r>
        <w:rPr>
          <w:spacing w:val="-2"/>
          <w:u w:color="000000"/>
        </w:rPr>
        <w:t>m</w:t>
      </w:r>
      <w:r>
        <w:rPr>
          <w:spacing w:val="1"/>
          <w:u w:color="000000"/>
        </w:rPr>
        <w:t>u</w:t>
      </w:r>
      <w:r>
        <w:rPr>
          <w:spacing w:val="-1"/>
          <w:u w:color="000000"/>
        </w:rPr>
        <w:t>st</w:t>
      </w:r>
      <w:r>
        <w:rPr>
          <w:u w:color="000000"/>
        </w:rPr>
        <w:t xml:space="preserve"> </w:t>
      </w:r>
      <w:r>
        <w:rPr>
          <w:spacing w:val="1"/>
          <w:u w:color="000000"/>
        </w:rPr>
        <w:t>n</w:t>
      </w:r>
      <w:r>
        <w:rPr>
          <w:spacing w:val="-1"/>
          <w:u w:color="000000"/>
        </w:rPr>
        <w:t>o</w:t>
      </w:r>
      <w:r>
        <w:rPr>
          <w:u w:color="000000"/>
        </w:rPr>
        <w:t>t,</w:t>
      </w:r>
      <w:r>
        <w:rPr>
          <w:spacing w:val="-1"/>
          <w:u w:color="000000"/>
        </w:rPr>
        <w:t xml:space="preserve"> </w:t>
      </w:r>
      <w:r>
        <w:rPr>
          <w:u w:color="000000"/>
        </w:rPr>
        <w:t xml:space="preserve">in </w:t>
      </w:r>
      <w:r>
        <w:rPr>
          <w:spacing w:val="-2"/>
          <w:u w:color="000000"/>
        </w:rPr>
        <w:t>a</w:t>
      </w:r>
      <w:r>
        <w:rPr>
          <w:spacing w:val="1"/>
          <w:u w:color="000000"/>
        </w:rPr>
        <w:t>n</w:t>
      </w:r>
      <w:r>
        <w:rPr>
          <w:u w:color="000000"/>
        </w:rPr>
        <w:t xml:space="preserve">y </w:t>
      </w:r>
      <w:r>
        <w:rPr>
          <w:spacing w:val="-1"/>
          <w:u w:color="000000"/>
        </w:rPr>
        <w:t>ca</w:t>
      </w:r>
      <w:r>
        <w:rPr>
          <w:u w:color="000000"/>
        </w:rPr>
        <w:t>se,</w:t>
      </w:r>
      <w:r>
        <w:rPr>
          <w:spacing w:val="1"/>
          <w:u w:color="000000"/>
        </w:rPr>
        <w:t xml:space="preserve"> </w:t>
      </w:r>
      <w:r>
        <w:rPr>
          <w:u w:color="000000"/>
        </w:rPr>
        <w:t>affect t</w:t>
      </w:r>
      <w:r>
        <w:rPr>
          <w:spacing w:val="1"/>
          <w:u w:color="000000"/>
        </w:rPr>
        <w:t>h</w:t>
      </w:r>
      <w:r>
        <w:rPr>
          <w:u w:color="000000"/>
        </w:rPr>
        <w:t>e</w:t>
      </w:r>
      <w:r>
        <w:rPr>
          <w:spacing w:val="-1"/>
          <w:u w:color="000000"/>
        </w:rPr>
        <w:t xml:space="preserve"> </w:t>
      </w:r>
      <w:r>
        <w:rPr>
          <w:u w:color="000000"/>
        </w:rPr>
        <w:t xml:space="preserve">flesh. </w:t>
      </w:r>
      <w:del w:id="270" w:author="Aruna Vivekanantham" w:date="2019-05-13T17:06:00Z">
        <w:r w:rsidDel="008204D7">
          <w:rPr>
            <w:u w:color="000000"/>
          </w:rPr>
          <w:delText>[</w:delText>
        </w:r>
        <w:r w:rsidDel="008204D7">
          <w:rPr>
            <w:spacing w:val="1"/>
            <w:u w:color="000000"/>
          </w:rPr>
          <w:delText>p</w:delText>
        </w:r>
        <w:r w:rsidDel="008204D7">
          <w:rPr>
            <w:spacing w:val="-2"/>
            <w:u w:color="000000"/>
          </w:rPr>
          <w:delText>a</w:delText>
        </w:r>
        <w:r w:rsidDel="008204D7">
          <w:rPr>
            <w:u w:color="000000"/>
          </w:rPr>
          <w:delText xml:space="preserve">rt </w:delText>
        </w:r>
        <w:r w:rsidDel="008204D7">
          <w:rPr>
            <w:spacing w:val="1"/>
            <w:u w:color="000000"/>
          </w:rPr>
          <w:delText>o</w:delText>
        </w:r>
        <w:r w:rsidDel="008204D7">
          <w:rPr>
            <w:u w:color="000000"/>
          </w:rPr>
          <w:delText xml:space="preserve">f </w:delText>
        </w:r>
        <w:r w:rsidDel="008204D7">
          <w:rPr>
            <w:spacing w:val="-1"/>
            <w:u w:color="000000"/>
          </w:rPr>
          <w:delText>C</w:delText>
        </w:r>
        <w:r w:rsidDel="008204D7">
          <w:rPr>
            <w:spacing w:val="1"/>
            <w:u w:color="000000"/>
          </w:rPr>
          <w:delText>od</w:delText>
        </w:r>
        <w:r w:rsidDel="008204D7">
          <w:rPr>
            <w:spacing w:val="-1"/>
            <w:u w:color="000000"/>
          </w:rPr>
          <w:delText>e</w:delText>
        </w:r>
        <w:r w:rsidDel="008204D7">
          <w:rPr>
            <w:u w:color="000000"/>
          </w:rPr>
          <w:delText>x</w:delText>
        </w:r>
        <w:r w:rsidDel="008204D7">
          <w:rPr>
            <w:spacing w:val="-1"/>
            <w:u w:color="000000"/>
          </w:rPr>
          <w:delText xml:space="preserve"> </w:delText>
        </w:r>
        <w:r w:rsidDel="008204D7">
          <w:rPr>
            <w:spacing w:val="1"/>
            <w:u w:color="000000"/>
          </w:rPr>
          <w:delText>S</w:delText>
        </w:r>
        <w:r w:rsidDel="008204D7">
          <w:rPr>
            <w:spacing w:val="-1"/>
            <w:u w:color="000000"/>
          </w:rPr>
          <w:delText>T</w:delText>
        </w:r>
        <w:r w:rsidDel="008204D7">
          <w:rPr>
            <w:u w:color="000000"/>
          </w:rPr>
          <w:delText xml:space="preserve">AN </w:delText>
        </w:r>
        <w:r w:rsidDel="008204D7">
          <w:rPr>
            <w:spacing w:val="1"/>
            <w:u w:color="000000"/>
          </w:rPr>
          <w:delText>2</w:delText>
        </w:r>
        <w:r w:rsidDel="008204D7">
          <w:rPr>
            <w:spacing w:val="-1"/>
            <w:u w:color="000000"/>
          </w:rPr>
          <w:delText>4</w:delText>
        </w:r>
        <w:r w:rsidDel="008204D7">
          <w:rPr>
            <w:spacing w:val="1"/>
            <w:u w:color="000000"/>
          </w:rPr>
          <w:delText>5]</w:delText>
        </w:r>
      </w:del>
    </w:p>
    <w:p w14:paraId="2986F595" w14:textId="77777777" w:rsidR="00D41C24" w:rsidRDefault="00D41C24" w:rsidP="00D41C24">
      <w:pPr>
        <w:pStyle w:val="H23G"/>
      </w:pPr>
      <w:r>
        <w:tab/>
        <w:t>(</w:t>
      </w:r>
      <w:r>
        <w:rPr>
          <w:spacing w:val="-1"/>
        </w:rPr>
        <w:t>i</w:t>
      </w:r>
      <w:r>
        <w:t>ii)</w:t>
      </w:r>
      <w:r>
        <w:tab/>
        <w:t>Cl</w:t>
      </w:r>
      <w:r>
        <w:rPr>
          <w:spacing w:val="1"/>
        </w:rPr>
        <w:t>a</w:t>
      </w:r>
      <w:r>
        <w:t>ss</w:t>
      </w:r>
      <w:r>
        <w:rPr>
          <w:spacing w:val="-1"/>
        </w:rPr>
        <w:t xml:space="preserve"> </w:t>
      </w:r>
      <w:r>
        <w:t>II</w:t>
      </w:r>
    </w:p>
    <w:p w14:paraId="39882E25" w14:textId="77777777" w:rsidR="00D41C24" w:rsidRDefault="00D41C24" w:rsidP="00DB0C09">
      <w:pPr>
        <w:pStyle w:val="SingleTxtG"/>
      </w:pPr>
      <w:r>
        <w:rPr>
          <w:spacing w:val="-1"/>
        </w:rPr>
        <w:t>T</w:t>
      </w:r>
      <w:r>
        <w:rPr>
          <w:spacing w:val="1"/>
        </w:rPr>
        <w:t>h</w:t>
      </w:r>
      <w:r>
        <w:t>is</w:t>
      </w:r>
      <w:r>
        <w:rPr>
          <w:spacing w:val="-5"/>
        </w:rPr>
        <w:t xml:space="preserve"> </w:t>
      </w:r>
      <w:r>
        <w:rPr>
          <w:spacing w:val="-1"/>
        </w:rPr>
        <w:t>c</w:t>
      </w:r>
      <w:r>
        <w:rPr>
          <w:spacing w:val="1"/>
        </w:rPr>
        <w:t>l</w:t>
      </w:r>
      <w:r>
        <w:rPr>
          <w:spacing w:val="-1"/>
        </w:rPr>
        <w:t>as</w:t>
      </w:r>
      <w:r>
        <w:t>s</w:t>
      </w:r>
      <w:r>
        <w:rPr>
          <w:spacing w:val="-4"/>
        </w:rPr>
        <w:t xml:space="preserve"> </w:t>
      </w:r>
      <w:r>
        <w:t>in</w:t>
      </w:r>
      <w:r>
        <w:rPr>
          <w:spacing w:val="-2"/>
        </w:rPr>
        <w:t>c</w:t>
      </w:r>
      <w:r>
        <w:rPr>
          <w:spacing w:val="1"/>
        </w:rPr>
        <w:t>l</w:t>
      </w:r>
      <w:r>
        <w:t>ud</w:t>
      </w:r>
      <w:r>
        <w:rPr>
          <w:spacing w:val="-2"/>
        </w:rPr>
        <w:t>e</w:t>
      </w:r>
      <w:r>
        <w:t>s</w:t>
      </w:r>
      <w:r>
        <w:rPr>
          <w:spacing w:val="-3"/>
        </w:rPr>
        <w:t xml:space="preserve"> </w:t>
      </w:r>
      <w:r>
        <w:t>or</w:t>
      </w:r>
      <w:r>
        <w:rPr>
          <w:spacing w:val="-2"/>
        </w:rPr>
        <w:t>a</w:t>
      </w:r>
      <w:r>
        <w:t>ng</w:t>
      </w:r>
      <w:r>
        <w:rPr>
          <w:spacing w:val="-1"/>
        </w:rPr>
        <w:t>e</w:t>
      </w:r>
      <w:r>
        <w:t>s</w:t>
      </w:r>
      <w:r>
        <w:rPr>
          <w:spacing w:val="-5"/>
        </w:rPr>
        <w:t xml:space="preserve"> </w:t>
      </w:r>
      <w:r>
        <w:t>th</w:t>
      </w:r>
      <w:r>
        <w:rPr>
          <w:spacing w:val="-1"/>
        </w:rPr>
        <w:t>a</w:t>
      </w:r>
      <w:r>
        <w:t>t</w:t>
      </w:r>
      <w:r>
        <w:rPr>
          <w:spacing w:val="-4"/>
        </w:rPr>
        <w:t xml:space="preserve"> </w:t>
      </w:r>
      <w:r>
        <w:t>do</w:t>
      </w:r>
      <w:r>
        <w:rPr>
          <w:spacing w:val="-3"/>
        </w:rPr>
        <w:t xml:space="preserve"> </w:t>
      </w:r>
      <w:r>
        <w:rPr>
          <w:spacing w:val="-1"/>
        </w:rPr>
        <w:t>n</w:t>
      </w:r>
      <w:r>
        <w:rPr>
          <w:spacing w:val="1"/>
        </w:rPr>
        <w:t>o</w:t>
      </w:r>
      <w:r>
        <w:t>t</w:t>
      </w:r>
      <w:r>
        <w:rPr>
          <w:spacing w:val="-3"/>
        </w:rPr>
        <w:t xml:space="preserve"> </w:t>
      </w:r>
      <w:r>
        <w:rPr>
          <w:spacing w:val="-1"/>
        </w:rPr>
        <w:t>q</w:t>
      </w:r>
      <w:r>
        <w:rPr>
          <w:spacing w:val="1"/>
        </w:rPr>
        <w:t>u</w:t>
      </w:r>
      <w:r>
        <w:rPr>
          <w:spacing w:val="-1"/>
        </w:rPr>
        <w:t>a</w:t>
      </w:r>
      <w:r>
        <w:t>lify</w:t>
      </w:r>
      <w:r>
        <w:rPr>
          <w:spacing w:val="-5"/>
        </w:rPr>
        <w:t xml:space="preserve"> </w:t>
      </w:r>
      <w:r>
        <w:t>f</w:t>
      </w:r>
      <w:r>
        <w:rPr>
          <w:spacing w:val="-1"/>
        </w:rPr>
        <w:t>o</w:t>
      </w:r>
      <w:r>
        <w:t>r</w:t>
      </w:r>
      <w:r>
        <w:rPr>
          <w:spacing w:val="-5"/>
        </w:rPr>
        <w:t xml:space="preserve"> </w:t>
      </w:r>
      <w:r>
        <w:rPr>
          <w:spacing w:val="1"/>
        </w:rPr>
        <w:t>in</w:t>
      </w:r>
      <w:r>
        <w:rPr>
          <w:spacing w:val="-2"/>
        </w:rPr>
        <w:t>c</w:t>
      </w:r>
      <w:r>
        <w:t>lu</w:t>
      </w:r>
      <w:r>
        <w:rPr>
          <w:spacing w:val="-1"/>
        </w:rPr>
        <w:t>s</w:t>
      </w:r>
      <w:r>
        <w:t>i</w:t>
      </w:r>
      <w:r>
        <w:rPr>
          <w:spacing w:val="-1"/>
        </w:rPr>
        <w:t>o</w:t>
      </w:r>
      <w:r>
        <w:t>n</w:t>
      </w:r>
      <w:r>
        <w:rPr>
          <w:spacing w:val="-3"/>
        </w:rPr>
        <w:t xml:space="preserve"> </w:t>
      </w:r>
      <w:r>
        <w:t>in</w:t>
      </w:r>
      <w:r>
        <w:rPr>
          <w:spacing w:val="-3"/>
        </w:rPr>
        <w:t xml:space="preserve"> </w:t>
      </w:r>
      <w:r>
        <w:t>the</w:t>
      </w:r>
      <w:r>
        <w:rPr>
          <w:spacing w:val="-6"/>
        </w:rPr>
        <w:t xml:space="preserve"> </w:t>
      </w:r>
      <w:r>
        <w:t>h</w:t>
      </w:r>
      <w:r>
        <w:rPr>
          <w:spacing w:val="-1"/>
        </w:rPr>
        <w:t>i</w:t>
      </w:r>
      <w:r>
        <w:t>gh</w:t>
      </w:r>
      <w:r>
        <w:rPr>
          <w:spacing w:val="-1"/>
        </w:rPr>
        <w:t>e</w:t>
      </w:r>
      <w:r>
        <w:t>r</w:t>
      </w:r>
      <w:r>
        <w:rPr>
          <w:spacing w:val="-3"/>
        </w:rPr>
        <w:t xml:space="preserve"> </w:t>
      </w:r>
      <w:r>
        <w:rPr>
          <w:spacing w:val="-2"/>
        </w:rPr>
        <w:t>c</w:t>
      </w:r>
      <w:r>
        <w:rPr>
          <w:spacing w:val="1"/>
        </w:rPr>
        <w:t>l</w:t>
      </w:r>
      <w:r>
        <w:rPr>
          <w:spacing w:val="-2"/>
        </w:rPr>
        <w:t>a</w:t>
      </w:r>
      <w:r>
        <w:t>ss</w:t>
      </w:r>
      <w:r>
        <w:rPr>
          <w:spacing w:val="-1"/>
        </w:rPr>
        <w:t>e</w:t>
      </w:r>
      <w:r>
        <w:t>s</w:t>
      </w:r>
      <w:r>
        <w:rPr>
          <w:spacing w:val="-4"/>
        </w:rPr>
        <w:t xml:space="preserve"> </w:t>
      </w:r>
      <w:r>
        <w:t>but</w:t>
      </w:r>
      <w:r>
        <w:rPr>
          <w:spacing w:val="-3"/>
        </w:rPr>
        <w:t xml:space="preserve"> </w:t>
      </w:r>
      <w:r>
        <w:t>s</w:t>
      </w:r>
      <w:r>
        <w:rPr>
          <w:spacing w:val="-2"/>
        </w:rPr>
        <w:t>a</w:t>
      </w:r>
      <w:r>
        <w:rPr>
          <w:spacing w:val="1"/>
        </w:rPr>
        <w:t>t</w:t>
      </w:r>
      <w:r>
        <w:rPr>
          <w:spacing w:val="-1"/>
        </w:rPr>
        <w:t>i</w:t>
      </w:r>
      <w:r>
        <w:t>sfi</w:t>
      </w:r>
      <w:r>
        <w:rPr>
          <w:spacing w:val="-1"/>
        </w:rPr>
        <w:t>e</w:t>
      </w:r>
      <w:r>
        <w:t>s the</w:t>
      </w:r>
      <w:r>
        <w:rPr>
          <w:spacing w:val="-1"/>
        </w:rPr>
        <w:t xml:space="preserve"> </w:t>
      </w:r>
      <w:r>
        <w:rPr>
          <w:spacing w:val="-2"/>
        </w:rPr>
        <w:t>m</w:t>
      </w:r>
      <w:r>
        <w:t>in</w:t>
      </w:r>
      <w:r>
        <w:rPr>
          <w:spacing w:val="1"/>
        </w:rPr>
        <w:t>i</w:t>
      </w:r>
      <w:r>
        <w:rPr>
          <w:spacing w:val="-3"/>
        </w:rPr>
        <w:t>m</w:t>
      </w:r>
      <w:r>
        <w:rPr>
          <w:spacing w:val="1"/>
        </w:rPr>
        <w:t>u</w:t>
      </w:r>
      <w:r>
        <w:t>m</w:t>
      </w:r>
      <w:r>
        <w:rPr>
          <w:spacing w:val="-1"/>
        </w:rPr>
        <w:t xml:space="preserve"> </w:t>
      </w:r>
      <w:r>
        <w:t>r</w:t>
      </w:r>
      <w:r>
        <w:rPr>
          <w:spacing w:val="-1"/>
        </w:rPr>
        <w:t>e</w:t>
      </w:r>
      <w:r>
        <w:t>qu</w:t>
      </w:r>
      <w:r>
        <w:rPr>
          <w:spacing w:val="-1"/>
        </w:rPr>
        <w:t>i</w:t>
      </w:r>
      <w:r>
        <w:t>re</w:t>
      </w:r>
      <w:r>
        <w:rPr>
          <w:spacing w:val="-2"/>
        </w:rPr>
        <w:t>m</w:t>
      </w:r>
      <w:r>
        <w:rPr>
          <w:spacing w:val="-1"/>
        </w:rPr>
        <w:t>e</w:t>
      </w:r>
      <w:r>
        <w:t xml:space="preserve">nts </w:t>
      </w:r>
      <w:r>
        <w:rPr>
          <w:spacing w:val="-1"/>
        </w:rPr>
        <w:t>s</w:t>
      </w:r>
      <w:r>
        <w:rPr>
          <w:spacing w:val="1"/>
        </w:rPr>
        <w:t>p</w:t>
      </w:r>
      <w:r>
        <w:rPr>
          <w:spacing w:val="-1"/>
        </w:rPr>
        <w:t>ec</w:t>
      </w:r>
      <w:r>
        <w:t>ifi</w:t>
      </w:r>
      <w:r>
        <w:rPr>
          <w:spacing w:val="-1"/>
        </w:rPr>
        <w:t>e</w:t>
      </w:r>
      <w:r>
        <w:t>d</w:t>
      </w:r>
      <w:r>
        <w:rPr>
          <w:spacing w:val="-1"/>
        </w:rPr>
        <w:t xml:space="preserve"> a</w:t>
      </w:r>
      <w:r>
        <w:t>bov</w:t>
      </w:r>
      <w:r>
        <w:rPr>
          <w:spacing w:val="-1"/>
        </w:rPr>
        <w:t>e</w:t>
      </w:r>
      <w:r>
        <w:t>.</w:t>
      </w:r>
    </w:p>
    <w:p w14:paraId="385F1330" w14:textId="77777777" w:rsidR="00D41C24" w:rsidRDefault="00D41C24" w:rsidP="00DB0C09">
      <w:pPr>
        <w:pStyle w:val="SingleTxtG"/>
      </w:pPr>
      <w:r>
        <w:rPr>
          <w:spacing w:val="-1"/>
        </w:rPr>
        <w:t>T</w:t>
      </w:r>
      <w:r>
        <w:rPr>
          <w:spacing w:val="1"/>
        </w:rPr>
        <w:t>h</w:t>
      </w:r>
      <w:r>
        <w:t>e fol</w:t>
      </w:r>
      <w:r>
        <w:rPr>
          <w:spacing w:val="-1"/>
        </w:rPr>
        <w:t>l</w:t>
      </w:r>
      <w:r>
        <w:t>owi</w:t>
      </w:r>
      <w:r>
        <w:rPr>
          <w:spacing w:val="-1"/>
        </w:rPr>
        <w:t>n</w:t>
      </w:r>
      <w:r>
        <w:t>g</w:t>
      </w:r>
      <w:r>
        <w:rPr>
          <w:spacing w:val="1"/>
        </w:rPr>
        <w:t xml:space="preserve"> </w:t>
      </w:r>
      <w:r>
        <w:t>d</w:t>
      </w:r>
      <w:r>
        <w:rPr>
          <w:spacing w:val="-1"/>
        </w:rPr>
        <w:t>e</w:t>
      </w:r>
      <w:r>
        <w:t>f</w:t>
      </w:r>
      <w:r>
        <w:rPr>
          <w:spacing w:val="-1"/>
        </w:rPr>
        <w:t>ec</w:t>
      </w:r>
      <w:r>
        <w:t>ts</w:t>
      </w:r>
      <w:r>
        <w:rPr>
          <w:spacing w:val="2"/>
        </w:rPr>
        <w:t xml:space="preserve"> </w:t>
      </w:r>
      <w:r>
        <w:rPr>
          <w:spacing w:val="-2"/>
        </w:rPr>
        <w:t>m</w:t>
      </w:r>
      <w:r>
        <w:rPr>
          <w:spacing w:val="1"/>
        </w:rPr>
        <w:t>a</w:t>
      </w:r>
      <w:r>
        <w:t>y</w:t>
      </w:r>
      <w:r>
        <w:rPr>
          <w:spacing w:val="1"/>
        </w:rPr>
        <w:t xml:space="preserve"> </w:t>
      </w:r>
      <w:r>
        <w:t>be</w:t>
      </w:r>
      <w:r>
        <w:rPr>
          <w:spacing w:val="1"/>
        </w:rPr>
        <w:t xml:space="preserve"> </w:t>
      </w:r>
      <w:r>
        <w:rPr>
          <w:spacing w:val="-1"/>
        </w:rPr>
        <w:t>a</w:t>
      </w:r>
      <w:r>
        <w:t>llow</w:t>
      </w:r>
      <w:r>
        <w:rPr>
          <w:spacing w:val="-1"/>
        </w:rPr>
        <w:t>e</w:t>
      </w:r>
      <w:r>
        <w:t xml:space="preserve">d, </w:t>
      </w:r>
      <w:r>
        <w:rPr>
          <w:spacing w:val="1"/>
        </w:rPr>
        <w:t>p</w:t>
      </w:r>
      <w:r>
        <w:t>r</w:t>
      </w:r>
      <w:r>
        <w:rPr>
          <w:spacing w:val="-1"/>
        </w:rPr>
        <w:t>o</w:t>
      </w:r>
      <w:r>
        <w:t>vid</w:t>
      </w:r>
      <w:r>
        <w:rPr>
          <w:spacing w:val="-2"/>
        </w:rPr>
        <w:t>e</w:t>
      </w:r>
      <w:r>
        <w:t>d</w:t>
      </w:r>
      <w:r>
        <w:rPr>
          <w:spacing w:val="2"/>
        </w:rPr>
        <w:t xml:space="preserve"> </w:t>
      </w:r>
      <w:r>
        <w:rPr>
          <w:spacing w:val="-1"/>
        </w:rPr>
        <w:t>th</w:t>
      </w:r>
      <w:r>
        <w:t>e</w:t>
      </w:r>
      <w:r>
        <w:rPr>
          <w:spacing w:val="1"/>
        </w:rPr>
        <w:t xml:space="preserve"> </w:t>
      </w:r>
      <w:r>
        <w:rPr>
          <w:spacing w:val="-1"/>
        </w:rPr>
        <w:t>o</w:t>
      </w:r>
      <w:r>
        <w:t>r</w:t>
      </w:r>
      <w:r>
        <w:rPr>
          <w:spacing w:val="-1"/>
        </w:rPr>
        <w:t>a</w:t>
      </w:r>
      <w:r>
        <w:t>ng</w:t>
      </w:r>
      <w:r>
        <w:rPr>
          <w:spacing w:val="-1"/>
        </w:rPr>
        <w:t>e</w:t>
      </w:r>
      <w:r>
        <w:t>s</w:t>
      </w:r>
      <w:r>
        <w:rPr>
          <w:spacing w:val="1"/>
        </w:rPr>
        <w:t xml:space="preserve"> </w:t>
      </w:r>
      <w:r>
        <w:t>r</w:t>
      </w:r>
      <w:r>
        <w:rPr>
          <w:spacing w:val="-1"/>
        </w:rPr>
        <w:t>e</w:t>
      </w:r>
      <w:r>
        <w:t>t</w:t>
      </w:r>
      <w:r>
        <w:rPr>
          <w:spacing w:val="-1"/>
        </w:rPr>
        <w:t>a</w:t>
      </w:r>
      <w:r>
        <w:t>ins</w:t>
      </w:r>
      <w:r>
        <w:rPr>
          <w:spacing w:val="1"/>
        </w:rPr>
        <w:t xml:space="preserve"> i</w:t>
      </w:r>
      <w:r>
        <w:rPr>
          <w:spacing w:val="-1"/>
        </w:rPr>
        <w:t>t</w:t>
      </w:r>
      <w:r>
        <w:t>s</w:t>
      </w:r>
      <w:r>
        <w:rPr>
          <w:spacing w:val="1"/>
        </w:rPr>
        <w:t xml:space="preserve"> </w:t>
      </w:r>
      <w:r>
        <w:rPr>
          <w:spacing w:val="-1"/>
        </w:rPr>
        <w:t>es</w:t>
      </w:r>
      <w:r>
        <w:rPr>
          <w:spacing w:val="2"/>
        </w:rPr>
        <w:t>s</w:t>
      </w:r>
      <w:r>
        <w:rPr>
          <w:spacing w:val="-1"/>
        </w:rPr>
        <w:t>e</w:t>
      </w:r>
      <w:r>
        <w:t>nti</w:t>
      </w:r>
      <w:r>
        <w:rPr>
          <w:spacing w:val="-1"/>
        </w:rPr>
        <w:t>a</w:t>
      </w:r>
      <w:r>
        <w:t xml:space="preserve">l </w:t>
      </w:r>
      <w:r>
        <w:rPr>
          <w:spacing w:val="-1"/>
        </w:rPr>
        <w:t>c</w:t>
      </w:r>
      <w:r>
        <w:rPr>
          <w:spacing w:val="1"/>
        </w:rPr>
        <w:t>h</w:t>
      </w:r>
      <w:r>
        <w:rPr>
          <w:spacing w:val="-2"/>
        </w:rPr>
        <w:t>a</w:t>
      </w:r>
      <w:r>
        <w:rPr>
          <w:spacing w:val="2"/>
        </w:rPr>
        <w:t>r</w:t>
      </w:r>
      <w:r>
        <w:rPr>
          <w:spacing w:val="-1"/>
        </w:rPr>
        <w:t>ac</w:t>
      </w:r>
      <w:r>
        <w:t>t</w:t>
      </w:r>
      <w:r>
        <w:rPr>
          <w:spacing w:val="-1"/>
        </w:rPr>
        <w:t>e</w:t>
      </w:r>
      <w:r>
        <w:t>ris</w:t>
      </w:r>
      <w:r>
        <w:rPr>
          <w:spacing w:val="-1"/>
        </w:rPr>
        <w:t>t</w:t>
      </w:r>
      <w:r>
        <w:rPr>
          <w:spacing w:val="1"/>
        </w:rPr>
        <w:t>i</w:t>
      </w:r>
      <w:r>
        <w:rPr>
          <w:spacing w:val="-2"/>
        </w:rPr>
        <w:t>c</w:t>
      </w:r>
      <w:r>
        <w:t>s</w:t>
      </w:r>
      <w:r>
        <w:rPr>
          <w:spacing w:val="1"/>
        </w:rPr>
        <w:t xml:space="preserve"> </w:t>
      </w:r>
      <w:r>
        <w:rPr>
          <w:spacing w:val="-1"/>
        </w:rPr>
        <w:t>a</w:t>
      </w:r>
      <w:r>
        <w:t>s</w:t>
      </w:r>
      <w:r>
        <w:rPr>
          <w:spacing w:val="-1"/>
        </w:rPr>
        <w:t xml:space="preserve"> </w:t>
      </w:r>
      <w:r>
        <w:rPr>
          <w:spacing w:val="2"/>
        </w:rPr>
        <w:t>r</w:t>
      </w:r>
      <w:r>
        <w:rPr>
          <w:spacing w:val="-1"/>
        </w:rPr>
        <w:t>e</w:t>
      </w:r>
      <w:r>
        <w:t>g</w:t>
      </w:r>
      <w:r>
        <w:rPr>
          <w:spacing w:val="-1"/>
        </w:rPr>
        <w:t>ar</w:t>
      </w:r>
      <w:r>
        <w:rPr>
          <w:spacing w:val="1"/>
        </w:rPr>
        <w:t>d</w:t>
      </w:r>
      <w:r>
        <w:t>s</w:t>
      </w:r>
      <w:r>
        <w:rPr>
          <w:spacing w:val="1"/>
        </w:rPr>
        <w:t xml:space="preserve"> </w:t>
      </w:r>
      <w:r>
        <w:t>the</w:t>
      </w:r>
      <w:r>
        <w:rPr>
          <w:spacing w:val="-1"/>
        </w:rPr>
        <w:t xml:space="preserve"> </w:t>
      </w:r>
      <w:r>
        <w:t>qu</w:t>
      </w:r>
      <w:r>
        <w:rPr>
          <w:spacing w:val="-1"/>
        </w:rPr>
        <w:t>al</w:t>
      </w:r>
      <w:r>
        <w:t>i</w:t>
      </w:r>
      <w:r>
        <w:rPr>
          <w:spacing w:val="1"/>
        </w:rPr>
        <w:t>t</w:t>
      </w:r>
      <w:r>
        <w:rPr>
          <w:spacing w:val="-1"/>
        </w:rPr>
        <w:t>y</w:t>
      </w:r>
      <w:r>
        <w:t>,</w:t>
      </w:r>
      <w:r>
        <w:rPr>
          <w:spacing w:val="-2"/>
        </w:rPr>
        <w:t xml:space="preserve"> </w:t>
      </w:r>
      <w:r>
        <w:t>the</w:t>
      </w:r>
      <w:r>
        <w:rPr>
          <w:spacing w:val="-1"/>
        </w:rPr>
        <w:t xml:space="preserve"> </w:t>
      </w:r>
      <w:r>
        <w:t>k</w:t>
      </w:r>
      <w:r>
        <w:rPr>
          <w:spacing w:val="-1"/>
        </w:rPr>
        <w:t>ee</w:t>
      </w:r>
      <w:r>
        <w:rPr>
          <w:spacing w:val="1"/>
        </w:rPr>
        <w:t>p</w:t>
      </w:r>
      <w:r>
        <w:t>i</w:t>
      </w:r>
      <w:r>
        <w:rPr>
          <w:spacing w:val="-1"/>
        </w:rPr>
        <w:t>n</w:t>
      </w:r>
      <w:r>
        <w:t>g</w:t>
      </w:r>
      <w:r>
        <w:rPr>
          <w:spacing w:val="1"/>
        </w:rPr>
        <w:t xml:space="preserve"> </w:t>
      </w:r>
      <w:r>
        <w:t>qu</w:t>
      </w:r>
      <w:r>
        <w:rPr>
          <w:spacing w:val="-2"/>
        </w:rPr>
        <w:t>a</w:t>
      </w:r>
      <w:r>
        <w:t xml:space="preserve">lity </w:t>
      </w:r>
      <w:r>
        <w:rPr>
          <w:spacing w:val="-1"/>
        </w:rPr>
        <w:t>a</w:t>
      </w:r>
      <w:r>
        <w:t>nd</w:t>
      </w:r>
      <w:r>
        <w:rPr>
          <w:spacing w:val="-1"/>
        </w:rPr>
        <w:t xml:space="preserve"> </w:t>
      </w:r>
      <w:r>
        <w:rPr>
          <w:spacing w:val="1"/>
        </w:rPr>
        <w:t>p</w:t>
      </w:r>
      <w:r>
        <w:t>r</w:t>
      </w:r>
      <w:r>
        <w:rPr>
          <w:spacing w:val="-1"/>
        </w:rPr>
        <w:t>e</w:t>
      </w:r>
      <w:r>
        <w:t>s</w:t>
      </w:r>
      <w:r>
        <w:rPr>
          <w:spacing w:val="-2"/>
        </w:rPr>
        <w:t>e</w:t>
      </w:r>
      <w:r>
        <w:t>nt</w:t>
      </w:r>
      <w:r>
        <w:rPr>
          <w:spacing w:val="-1"/>
        </w:rPr>
        <w:t>a</w:t>
      </w:r>
      <w:r>
        <w:t>ti</w:t>
      </w:r>
      <w:r>
        <w:rPr>
          <w:spacing w:val="-1"/>
        </w:rPr>
        <w:t>o</w:t>
      </w:r>
      <w:r>
        <w:t>n:</w:t>
      </w:r>
    </w:p>
    <w:p w14:paraId="326FF8CC" w14:textId="77777777" w:rsidR="00D41C24" w:rsidRDefault="00D41C24" w:rsidP="00DB0C09">
      <w:pPr>
        <w:pStyle w:val="Bullet1G"/>
      </w:pPr>
      <w:r>
        <w:t>d</w:t>
      </w:r>
      <w:r>
        <w:rPr>
          <w:spacing w:val="-1"/>
        </w:rPr>
        <w:t>e</w:t>
      </w:r>
      <w:r>
        <w:t>f</w:t>
      </w:r>
      <w:r>
        <w:rPr>
          <w:spacing w:val="-1"/>
        </w:rPr>
        <w:t>ec</w:t>
      </w:r>
      <w:r>
        <w:t>ts in</w:t>
      </w:r>
      <w:r>
        <w:rPr>
          <w:spacing w:val="-1"/>
        </w:rPr>
        <w:t xml:space="preserve"> </w:t>
      </w:r>
      <w:r>
        <w:t>sh</w:t>
      </w:r>
      <w:r>
        <w:rPr>
          <w:spacing w:val="-1"/>
        </w:rPr>
        <w:t>ap</w:t>
      </w:r>
      <w:r>
        <w:t>e</w:t>
      </w:r>
    </w:p>
    <w:p w14:paraId="0CA87438" w14:textId="77777777" w:rsidR="00D41C24" w:rsidRDefault="00D41C24" w:rsidP="00DB0C09">
      <w:pPr>
        <w:pStyle w:val="Bullet1G"/>
      </w:pPr>
      <w:r>
        <w:rPr>
          <w:spacing w:val="1"/>
        </w:rPr>
        <w:t>d</w:t>
      </w:r>
      <w:r>
        <w:rPr>
          <w:spacing w:val="-1"/>
        </w:rPr>
        <w:t>e</w:t>
      </w:r>
      <w:r>
        <w:t>f</w:t>
      </w:r>
      <w:r>
        <w:rPr>
          <w:spacing w:val="-1"/>
        </w:rPr>
        <w:t>ec</w:t>
      </w:r>
      <w:r>
        <w:t>ts in</w:t>
      </w:r>
      <w:r>
        <w:rPr>
          <w:spacing w:val="-1"/>
        </w:rPr>
        <w:t xml:space="preserve"> c</w:t>
      </w:r>
      <w:r>
        <w:rPr>
          <w:spacing w:val="1"/>
        </w:rPr>
        <w:t>o</w:t>
      </w:r>
      <w:r>
        <w:t>l</w:t>
      </w:r>
      <w:r>
        <w:rPr>
          <w:spacing w:val="-1"/>
        </w:rPr>
        <w:t>o</w:t>
      </w:r>
      <w:r>
        <w:rPr>
          <w:spacing w:val="1"/>
        </w:rPr>
        <w:t>u</w:t>
      </w:r>
      <w:r>
        <w:t>r</w:t>
      </w:r>
      <w:r>
        <w:rPr>
          <w:spacing w:val="-1"/>
        </w:rPr>
        <w:t>i</w:t>
      </w:r>
      <w:r>
        <w:rPr>
          <w:spacing w:val="1"/>
        </w:rPr>
        <w:t>ng</w:t>
      </w:r>
      <w:r>
        <w:t>,</w:t>
      </w:r>
      <w:r>
        <w:rPr>
          <w:spacing w:val="-2"/>
        </w:rPr>
        <w:t xml:space="preserve"> </w:t>
      </w:r>
      <w:r>
        <w:rPr>
          <w:spacing w:val="1"/>
        </w:rPr>
        <w:t>i</w:t>
      </w:r>
      <w:r>
        <w:rPr>
          <w:spacing w:val="-1"/>
        </w:rPr>
        <w:t>nc</w:t>
      </w:r>
      <w:r>
        <w:t>l</w:t>
      </w:r>
      <w:r>
        <w:rPr>
          <w:spacing w:val="1"/>
        </w:rPr>
        <w:t>u</w:t>
      </w:r>
      <w:r>
        <w:rPr>
          <w:spacing w:val="-1"/>
        </w:rPr>
        <w:t>din</w:t>
      </w:r>
      <w:r>
        <w:t>g s</w:t>
      </w:r>
      <w:r>
        <w:rPr>
          <w:spacing w:val="1"/>
        </w:rPr>
        <w:t>u</w:t>
      </w:r>
      <w:r>
        <w:rPr>
          <w:spacing w:val="-1"/>
        </w:rPr>
        <w:t>nb</w:t>
      </w:r>
      <w:r>
        <w:rPr>
          <w:spacing w:val="1"/>
        </w:rPr>
        <w:t>u</w:t>
      </w:r>
      <w:r>
        <w:rPr>
          <w:spacing w:val="-1"/>
        </w:rPr>
        <w:t>rn</w:t>
      </w:r>
    </w:p>
    <w:p w14:paraId="357F2E1C" w14:textId="77777777" w:rsidR="00D41C24" w:rsidRDefault="00D41C24" w:rsidP="005F72D3">
      <w:pPr>
        <w:pStyle w:val="Bullet1G"/>
      </w:pPr>
      <w:r>
        <w:t>p</w:t>
      </w:r>
      <w:r w:rsidRPr="00DB0C09">
        <w:rPr>
          <w:spacing w:val="-1"/>
        </w:rPr>
        <w:t>r</w:t>
      </w:r>
      <w:r>
        <w:t>og</w:t>
      </w:r>
      <w:r w:rsidRPr="00DB0C09">
        <w:rPr>
          <w:spacing w:val="-1"/>
        </w:rPr>
        <w:t>re</w:t>
      </w:r>
      <w:r>
        <w:t>ss</w:t>
      </w:r>
      <w:r w:rsidRPr="00DB0C09">
        <w:rPr>
          <w:spacing w:val="-1"/>
        </w:rPr>
        <w:t>i</w:t>
      </w:r>
      <w:r>
        <w:t>ve</w:t>
      </w:r>
      <w:r w:rsidRPr="00DB0C09">
        <w:rPr>
          <w:spacing w:val="21"/>
        </w:rPr>
        <w:t xml:space="preserve"> </w:t>
      </w:r>
      <w:r>
        <w:t>s</w:t>
      </w:r>
      <w:r w:rsidRPr="00DB0C09">
        <w:rPr>
          <w:spacing w:val="2"/>
        </w:rPr>
        <w:t>k</w:t>
      </w:r>
      <w:r>
        <w:t>in</w:t>
      </w:r>
      <w:r w:rsidRPr="00DB0C09">
        <w:rPr>
          <w:spacing w:val="22"/>
        </w:rPr>
        <w:t xml:space="preserve"> </w:t>
      </w:r>
      <w:r>
        <w:t>d</w:t>
      </w:r>
      <w:r w:rsidRPr="00DB0C09">
        <w:rPr>
          <w:spacing w:val="-1"/>
        </w:rPr>
        <w:t>e</w:t>
      </w:r>
      <w:r>
        <w:t>f</w:t>
      </w:r>
      <w:r w:rsidRPr="00DB0C09">
        <w:rPr>
          <w:spacing w:val="-1"/>
        </w:rPr>
        <w:t>ec</w:t>
      </w:r>
      <w:r>
        <w:t>ts,</w:t>
      </w:r>
      <w:r w:rsidRPr="00DB0C09">
        <w:rPr>
          <w:spacing w:val="21"/>
        </w:rPr>
        <w:t xml:space="preserve"> </w:t>
      </w:r>
      <w:r w:rsidRPr="00DB0C09">
        <w:rPr>
          <w:spacing w:val="1"/>
        </w:rPr>
        <w:t>p</w:t>
      </w:r>
      <w:r>
        <w:t>rov</w:t>
      </w:r>
      <w:r w:rsidRPr="00DB0C09">
        <w:rPr>
          <w:spacing w:val="-1"/>
        </w:rPr>
        <w:t>i</w:t>
      </w:r>
      <w:r>
        <w:t>d</w:t>
      </w:r>
      <w:r w:rsidRPr="00DB0C09">
        <w:rPr>
          <w:spacing w:val="-1"/>
        </w:rPr>
        <w:t>e</w:t>
      </w:r>
      <w:r>
        <w:t>d</w:t>
      </w:r>
      <w:r w:rsidRPr="00DB0C09">
        <w:rPr>
          <w:spacing w:val="22"/>
        </w:rPr>
        <w:t xml:space="preserve"> </w:t>
      </w:r>
      <w:r>
        <w:t>th</w:t>
      </w:r>
      <w:r w:rsidRPr="00DB0C09">
        <w:rPr>
          <w:spacing w:val="-1"/>
        </w:rPr>
        <w:t>e</w:t>
      </w:r>
      <w:r>
        <w:t>y</w:t>
      </w:r>
      <w:r w:rsidRPr="00DB0C09">
        <w:rPr>
          <w:spacing w:val="22"/>
        </w:rPr>
        <w:t xml:space="preserve"> </w:t>
      </w:r>
      <w:r w:rsidRPr="00DB0C09">
        <w:rPr>
          <w:spacing w:val="-1"/>
        </w:rPr>
        <w:t>d</w:t>
      </w:r>
      <w:r>
        <w:t>o</w:t>
      </w:r>
      <w:r w:rsidRPr="00DB0C09">
        <w:rPr>
          <w:spacing w:val="23"/>
        </w:rPr>
        <w:t xml:space="preserve"> </w:t>
      </w:r>
      <w:r>
        <w:t>not</w:t>
      </w:r>
      <w:r w:rsidRPr="00DB0C09">
        <w:rPr>
          <w:spacing w:val="22"/>
        </w:rPr>
        <w:t xml:space="preserve"> </w:t>
      </w:r>
      <w:r w:rsidRPr="00DB0C09">
        <w:rPr>
          <w:spacing w:val="-1"/>
        </w:rPr>
        <w:t>a</w:t>
      </w:r>
      <w:r>
        <w:t>ff</w:t>
      </w:r>
      <w:r w:rsidRPr="00DB0C09">
        <w:rPr>
          <w:spacing w:val="-1"/>
        </w:rPr>
        <w:t>ec</w:t>
      </w:r>
      <w:r>
        <w:t>t</w:t>
      </w:r>
      <w:r w:rsidRPr="00DB0C09">
        <w:rPr>
          <w:spacing w:val="23"/>
        </w:rPr>
        <w:t xml:space="preserve"> </w:t>
      </w:r>
      <w:r w:rsidRPr="00DB0C09">
        <w:rPr>
          <w:spacing w:val="1"/>
        </w:rPr>
        <w:t>t</w:t>
      </w:r>
      <w:r>
        <w:t>he</w:t>
      </w:r>
      <w:r w:rsidRPr="00DB0C09">
        <w:rPr>
          <w:spacing w:val="21"/>
        </w:rPr>
        <w:t xml:space="preserve"> </w:t>
      </w:r>
      <w:r>
        <w:t>fl</w:t>
      </w:r>
      <w:r w:rsidRPr="00DB0C09">
        <w:rPr>
          <w:spacing w:val="-1"/>
        </w:rPr>
        <w:t>es</w:t>
      </w:r>
      <w:r>
        <w:t>h</w:t>
      </w:r>
      <w:r w:rsidRPr="00DB0C09">
        <w:rPr>
          <w:spacing w:val="23"/>
        </w:rPr>
        <w:t xml:space="preserve"> </w:t>
      </w:r>
      <w:del w:id="271" w:author="Bickelmann, Ulrike" w:date="2019-05-17T14:20:00Z">
        <w:r w:rsidDel="000B68EB">
          <w:delText>[</w:delText>
        </w:r>
        <w:r w:rsidRPr="00DB0C09" w:rsidDel="000B68EB">
          <w:rPr>
            <w:spacing w:val="-2"/>
          </w:rPr>
          <w:delText>m</w:delText>
        </w:r>
        <w:r w:rsidDel="000B68EB">
          <w:delText>issi</w:delText>
        </w:r>
        <w:r w:rsidRPr="00DB0C09" w:rsidDel="000B68EB">
          <w:rPr>
            <w:spacing w:val="-1"/>
          </w:rPr>
          <w:delText>n</w:delText>
        </w:r>
        <w:r w:rsidDel="000B68EB">
          <w:delText>g</w:delText>
        </w:r>
        <w:r w:rsidRPr="00DB0C09" w:rsidDel="000B68EB">
          <w:rPr>
            <w:spacing w:val="24"/>
          </w:rPr>
          <w:delText xml:space="preserve"> </w:delText>
        </w:r>
        <w:r w:rsidDel="000B68EB">
          <w:delText>in</w:delText>
        </w:r>
        <w:r w:rsidRPr="00DB0C09" w:rsidDel="000B68EB">
          <w:rPr>
            <w:spacing w:val="22"/>
          </w:rPr>
          <w:delText xml:space="preserve"> </w:delText>
        </w:r>
        <w:r w:rsidRPr="00DB0C09" w:rsidDel="000B68EB">
          <w:rPr>
            <w:spacing w:val="-1"/>
          </w:rPr>
          <w:delText>C</w:delText>
        </w:r>
        <w:r w:rsidDel="000B68EB">
          <w:delText>od</w:delText>
        </w:r>
        <w:r w:rsidRPr="00DB0C09" w:rsidDel="000B68EB">
          <w:rPr>
            <w:spacing w:val="-1"/>
          </w:rPr>
          <w:delText>e</w:delText>
        </w:r>
        <w:r w:rsidDel="000B68EB">
          <w:delText>x</w:delText>
        </w:r>
        <w:r w:rsidR="00DB0C09" w:rsidDel="000B68EB">
          <w:delText xml:space="preserve"> </w:delText>
        </w:r>
        <w:r w:rsidRPr="00DB0C09" w:rsidDel="000B68EB">
          <w:rPr>
            <w:spacing w:val="1"/>
          </w:rPr>
          <w:delText>S</w:delText>
        </w:r>
        <w:r w:rsidRPr="00DB0C09" w:rsidDel="000B68EB">
          <w:rPr>
            <w:spacing w:val="-1"/>
          </w:rPr>
          <w:delText>T</w:delText>
        </w:r>
        <w:r w:rsidDel="000B68EB">
          <w:delText>AN</w:delText>
        </w:r>
        <w:r w:rsidRPr="00DB0C09" w:rsidDel="000B68EB">
          <w:rPr>
            <w:spacing w:val="-1"/>
          </w:rPr>
          <w:delText xml:space="preserve"> </w:delText>
        </w:r>
        <w:r w:rsidRPr="00DB0C09" w:rsidDel="000B68EB">
          <w:rPr>
            <w:spacing w:val="1"/>
          </w:rPr>
          <w:delText>245]</w:delText>
        </w:r>
      </w:del>
    </w:p>
    <w:p w14:paraId="6B18B0A0" w14:textId="77777777" w:rsidR="00D41C24" w:rsidRDefault="00D41C24" w:rsidP="00DB0C09">
      <w:pPr>
        <w:pStyle w:val="Bullet1G"/>
      </w:pPr>
      <w:r>
        <w:t>s</w:t>
      </w:r>
      <w:r>
        <w:rPr>
          <w:spacing w:val="-1"/>
        </w:rPr>
        <w:t>k</w:t>
      </w:r>
      <w:r>
        <w:t>in</w:t>
      </w:r>
      <w:r>
        <w:rPr>
          <w:spacing w:val="5"/>
        </w:rPr>
        <w:t xml:space="preserve"> </w:t>
      </w:r>
      <w:r>
        <w:rPr>
          <w:spacing w:val="1"/>
        </w:rPr>
        <w:t>d</w:t>
      </w:r>
      <w:r>
        <w:rPr>
          <w:spacing w:val="-2"/>
        </w:rPr>
        <w:t>e</w:t>
      </w:r>
      <w:r>
        <w:t>f</w:t>
      </w:r>
      <w:r>
        <w:rPr>
          <w:spacing w:val="-1"/>
        </w:rPr>
        <w:t>ec</w:t>
      </w:r>
      <w:r>
        <w:t>ts</w:t>
      </w:r>
      <w:r>
        <w:rPr>
          <w:spacing w:val="4"/>
        </w:rPr>
        <w:t xml:space="preserve"> </w:t>
      </w:r>
      <w:r>
        <w:t>o</w:t>
      </w:r>
      <w:r>
        <w:rPr>
          <w:spacing w:val="-1"/>
        </w:rPr>
        <w:t>cc</w:t>
      </w:r>
      <w:r>
        <w:rPr>
          <w:spacing w:val="1"/>
        </w:rPr>
        <w:t>u</w:t>
      </w:r>
      <w:r>
        <w:t>rr</w:t>
      </w:r>
      <w:r>
        <w:rPr>
          <w:spacing w:val="-1"/>
        </w:rPr>
        <w:t>i</w:t>
      </w:r>
      <w:r>
        <w:t>ng</w:t>
      </w:r>
      <w:r>
        <w:rPr>
          <w:spacing w:val="4"/>
        </w:rPr>
        <w:t xml:space="preserve"> </w:t>
      </w:r>
      <w:r>
        <w:t>d</w:t>
      </w:r>
      <w:r>
        <w:rPr>
          <w:spacing w:val="-1"/>
        </w:rPr>
        <w:t>ur</w:t>
      </w:r>
      <w:r>
        <w:rPr>
          <w:spacing w:val="1"/>
        </w:rPr>
        <w:t>i</w:t>
      </w:r>
      <w:r>
        <w:rPr>
          <w:spacing w:val="-1"/>
        </w:rPr>
        <w:t>n</w:t>
      </w:r>
      <w:r>
        <w:t>g</w:t>
      </w:r>
      <w:r>
        <w:rPr>
          <w:spacing w:val="4"/>
        </w:rPr>
        <w:t xml:space="preserve"> </w:t>
      </w:r>
      <w:r>
        <w:t>the</w:t>
      </w:r>
      <w:r>
        <w:rPr>
          <w:spacing w:val="3"/>
        </w:rPr>
        <w:t xml:space="preserve"> </w:t>
      </w:r>
      <w:r>
        <w:t>for</w:t>
      </w:r>
      <w:r>
        <w:rPr>
          <w:spacing w:val="-2"/>
        </w:rPr>
        <w:t>m</w:t>
      </w:r>
      <w:r>
        <w:rPr>
          <w:spacing w:val="-1"/>
        </w:rPr>
        <w:t>a</w:t>
      </w:r>
      <w:r>
        <w:t>ti</w:t>
      </w:r>
      <w:r>
        <w:rPr>
          <w:spacing w:val="-1"/>
        </w:rPr>
        <w:t>o</w:t>
      </w:r>
      <w:r>
        <w:t>n</w:t>
      </w:r>
      <w:r>
        <w:rPr>
          <w:spacing w:val="5"/>
        </w:rPr>
        <w:t xml:space="preserve"> </w:t>
      </w:r>
      <w:r>
        <w:t>of</w:t>
      </w:r>
      <w:r>
        <w:rPr>
          <w:spacing w:val="4"/>
        </w:rPr>
        <w:t xml:space="preserve"> </w:t>
      </w:r>
      <w:r>
        <w:t>the</w:t>
      </w:r>
      <w:r>
        <w:rPr>
          <w:spacing w:val="3"/>
        </w:rPr>
        <w:t xml:space="preserve"> </w:t>
      </w:r>
      <w:r>
        <w:t>fr</w:t>
      </w:r>
      <w:r>
        <w:rPr>
          <w:spacing w:val="-1"/>
        </w:rPr>
        <w:t>u</w:t>
      </w:r>
      <w:r>
        <w:t>it,</w:t>
      </w:r>
      <w:r>
        <w:rPr>
          <w:spacing w:val="3"/>
        </w:rPr>
        <w:t xml:space="preserve"> </w:t>
      </w:r>
      <w:r>
        <w:t>s</w:t>
      </w:r>
      <w:r>
        <w:rPr>
          <w:spacing w:val="-1"/>
        </w:rPr>
        <w:t>uc</w:t>
      </w:r>
      <w:r>
        <w:t>h</w:t>
      </w:r>
      <w:r>
        <w:rPr>
          <w:spacing w:val="4"/>
        </w:rPr>
        <w:t xml:space="preserve"> </w:t>
      </w:r>
      <w:r>
        <w:rPr>
          <w:spacing w:val="-1"/>
        </w:rPr>
        <w:t>a</w:t>
      </w:r>
      <w:r>
        <w:t>s</w:t>
      </w:r>
      <w:r>
        <w:rPr>
          <w:spacing w:val="4"/>
        </w:rPr>
        <w:t xml:space="preserve"> </w:t>
      </w:r>
      <w:r>
        <w:t>sil</w:t>
      </w:r>
      <w:r>
        <w:rPr>
          <w:spacing w:val="1"/>
        </w:rPr>
        <w:t>v</w:t>
      </w:r>
      <w:r>
        <w:rPr>
          <w:spacing w:val="-1"/>
        </w:rPr>
        <w:t>e</w:t>
      </w:r>
      <w:r>
        <w:t>r</w:t>
      </w:r>
      <w:r>
        <w:rPr>
          <w:spacing w:val="4"/>
        </w:rPr>
        <w:t xml:space="preserve"> </w:t>
      </w:r>
      <w:proofErr w:type="spellStart"/>
      <w:r>
        <w:t>s</w:t>
      </w:r>
      <w:r>
        <w:rPr>
          <w:spacing w:val="-1"/>
        </w:rPr>
        <w:t>c</w:t>
      </w:r>
      <w:r>
        <w:rPr>
          <w:spacing w:val="1"/>
        </w:rPr>
        <w:t>u</w:t>
      </w:r>
      <w:r>
        <w:rPr>
          <w:spacing w:val="-1"/>
        </w:rPr>
        <w:t>r</w:t>
      </w:r>
      <w:r>
        <w:t>fs</w:t>
      </w:r>
      <w:proofErr w:type="spellEnd"/>
      <w:r>
        <w:t>,</w:t>
      </w:r>
      <w:r>
        <w:rPr>
          <w:spacing w:val="3"/>
        </w:rPr>
        <w:t xml:space="preserve"> </w:t>
      </w:r>
      <w:r>
        <w:t>r</w:t>
      </w:r>
      <w:r>
        <w:rPr>
          <w:spacing w:val="1"/>
        </w:rPr>
        <w:t>u</w:t>
      </w:r>
      <w:r>
        <w:t>s</w:t>
      </w:r>
      <w:r>
        <w:rPr>
          <w:spacing w:val="-1"/>
        </w:rPr>
        <w:t>se</w:t>
      </w:r>
      <w:r>
        <w:t xml:space="preserve">ts or </w:t>
      </w:r>
      <w:r>
        <w:rPr>
          <w:spacing w:val="1"/>
        </w:rPr>
        <w:t>p</w:t>
      </w:r>
      <w:r>
        <w:rPr>
          <w:spacing w:val="-2"/>
        </w:rPr>
        <w:t>e</w:t>
      </w:r>
      <w:r>
        <w:t>st d</w:t>
      </w:r>
      <w:r>
        <w:rPr>
          <w:spacing w:val="-1"/>
        </w:rPr>
        <w:t>a</w:t>
      </w:r>
      <w:r>
        <w:t>m</w:t>
      </w:r>
      <w:r>
        <w:rPr>
          <w:spacing w:val="-1"/>
        </w:rPr>
        <w:t>a</w:t>
      </w:r>
      <w:r>
        <w:t>ge</w:t>
      </w:r>
    </w:p>
    <w:p w14:paraId="2D3CDCC4" w14:textId="77777777" w:rsidR="00D41C24" w:rsidRDefault="00D41C24" w:rsidP="00DB0C09">
      <w:pPr>
        <w:pStyle w:val="Bullet1G"/>
      </w:pPr>
      <w:r>
        <w:rPr>
          <w:spacing w:val="1"/>
        </w:rPr>
        <w:t>h</w:t>
      </w:r>
      <w:r>
        <w:rPr>
          <w:spacing w:val="-1"/>
        </w:rPr>
        <w:t>ea</w:t>
      </w:r>
      <w:r>
        <w:rPr>
          <w:spacing w:val="1"/>
        </w:rPr>
        <w:t>l</w:t>
      </w:r>
      <w:r>
        <w:rPr>
          <w:spacing w:val="-2"/>
        </w:rPr>
        <w:t>e</w:t>
      </w:r>
      <w:r>
        <w:t>d</w:t>
      </w:r>
      <w:r>
        <w:rPr>
          <w:spacing w:val="16"/>
        </w:rPr>
        <w:t xml:space="preserve"> </w:t>
      </w:r>
      <w:r>
        <w:rPr>
          <w:spacing w:val="1"/>
        </w:rPr>
        <w:t>d</w:t>
      </w:r>
      <w:r>
        <w:rPr>
          <w:spacing w:val="-2"/>
        </w:rPr>
        <w:t>e</w:t>
      </w:r>
      <w:r>
        <w:t>f</w:t>
      </w:r>
      <w:r>
        <w:rPr>
          <w:spacing w:val="1"/>
        </w:rPr>
        <w:t>e</w:t>
      </w:r>
      <w:r>
        <w:rPr>
          <w:spacing w:val="-2"/>
        </w:rPr>
        <w:t>c</w:t>
      </w:r>
      <w:r>
        <w:rPr>
          <w:spacing w:val="1"/>
        </w:rPr>
        <w:t>t</w:t>
      </w:r>
      <w:r>
        <w:t>s</w:t>
      </w:r>
      <w:r>
        <w:rPr>
          <w:spacing w:val="14"/>
        </w:rPr>
        <w:t xml:space="preserve"> </w:t>
      </w:r>
      <w:r>
        <w:rPr>
          <w:spacing w:val="1"/>
        </w:rPr>
        <w:t>du</w:t>
      </w:r>
      <w:r>
        <w:t>e</w:t>
      </w:r>
      <w:r>
        <w:rPr>
          <w:spacing w:val="13"/>
        </w:rPr>
        <w:t xml:space="preserve"> </w:t>
      </w:r>
      <w:r>
        <w:t>to</w:t>
      </w:r>
      <w:r>
        <w:rPr>
          <w:spacing w:val="15"/>
        </w:rPr>
        <w:t xml:space="preserve"> </w:t>
      </w:r>
      <w:r>
        <w:t>a</w:t>
      </w:r>
      <w:r>
        <w:rPr>
          <w:spacing w:val="15"/>
        </w:rPr>
        <w:t xml:space="preserve"> </w:t>
      </w:r>
      <w:r>
        <w:rPr>
          <w:spacing w:val="-1"/>
        </w:rPr>
        <w:t>me</w:t>
      </w:r>
      <w:r>
        <w:rPr>
          <w:spacing w:val="1"/>
        </w:rPr>
        <w:t>ch</w:t>
      </w:r>
      <w:r>
        <w:rPr>
          <w:spacing w:val="-1"/>
        </w:rPr>
        <w:t>a</w:t>
      </w:r>
      <w:r>
        <w:rPr>
          <w:spacing w:val="1"/>
        </w:rPr>
        <w:t>n</w:t>
      </w:r>
      <w:r>
        <w:t>i</w:t>
      </w:r>
      <w:r>
        <w:rPr>
          <w:spacing w:val="-1"/>
        </w:rPr>
        <w:t>ca</w:t>
      </w:r>
      <w:r>
        <w:t>l</w:t>
      </w:r>
      <w:r>
        <w:rPr>
          <w:spacing w:val="16"/>
        </w:rPr>
        <w:t xml:space="preserve"> </w:t>
      </w:r>
      <w:r>
        <w:rPr>
          <w:spacing w:val="-1"/>
        </w:rPr>
        <w:t>ca</w:t>
      </w:r>
      <w:r>
        <w:rPr>
          <w:spacing w:val="1"/>
        </w:rPr>
        <w:t>u</w:t>
      </w:r>
      <w:r>
        <w:t>se</w:t>
      </w:r>
      <w:r>
        <w:rPr>
          <w:spacing w:val="15"/>
        </w:rPr>
        <w:t xml:space="preserve"> </w:t>
      </w:r>
      <w:r>
        <w:rPr>
          <w:spacing w:val="-1"/>
        </w:rPr>
        <w:t>s</w:t>
      </w:r>
      <w:r>
        <w:rPr>
          <w:spacing w:val="1"/>
        </w:rPr>
        <w:t>u</w:t>
      </w:r>
      <w:r>
        <w:rPr>
          <w:spacing w:val="-1"/>
        </w:rPr>
        <w:t>c</w:t>
      </w:r>
      <w:r>
        <w:t>h</w:t>
      </w:r>
      <w:r>
        <w:rPr>
          <w:spacing w:val="15"/>
        </w:rPr>
        <w:t xml:space="preserve"> </w:t>
      </w:r>
      <w:r>
        <w:rPr>
          <w:spacing w:val="-1"/>
        </w:rPr>
        <w:t>a</w:t>
      </w:r>
      <w:r>
        <w:t>s</w:t>
      </w:r>
      <w:r>
        <w:rPr>
          <w:spacing w:val="14"/>
        </w:rPr>
        <w:t xml:space="preserve"> </w:t>
      </w:r>
      <w:r>
        <w:rPr>
          <w:spacing w:val="2"/>
        </w:rPr>
        <w:t>h</w:t>
      </w:r>
      <w:r>
        <w:rPr>
          <w:spacing w:val="-1"/>
        </w:rPr>
        <w:t>a</w:t>
      </w:r>
      <w:r>
        <w:t>il</w:t>
      </w:r>
      <w:r>
        <w:rPr>
          <w:spacing w:val="14"/>
        </w:rPr>
        <w:t xml:space="preserve"> </w:t>
      </w:r>
      <w:r>
        <w:rPr>
          <w:spacing w:val="1"/>
        </w:rPr>
        <w:t>d</w:t>
      </w:r>
      <w:r>
        <w:rPr>
          <w:spacing w:val="-1"/>
        </w:rPr>
        <w:t>am</w:t>
      </w:r>
      <w:r>
        <w:rPr>
          <w:spacing w:val="-2"/>
        </w:rPr>
        <w:t>a</w:t>
      </w:r>
      <w:r>
        <w:rPr>
          <w:spacing w:val="2"/>
        </w:rPr>
        <w:t>g</w:t>
      </w:r>
      <w:r>
        <w:rPr>
          <w:spacing w:val="-1"/>
        </w:rPr>
        <w:t>e</w:t>
      </w:r>
      <w:r>
        <w:t>,</w:t>
      </w:r>
      <w:r>
        <w:rPr>
          <w:spacing w:val="15"/>
        </w:rPr>
        <w:t xml:space="preserve"> </w:t>
      </w:r>
      <w:r>
        <w:t>r</w:t>
      </w:r>
      <w:r>
        <w:rPr>
          <w:spacing w:val="1"/>
        </w:rPr>
        <w:t>u</w:t>
      </w:r>
      <w:r>
        <w:rPr>
          <w:spacing w:val="-1"/>
        </w:rPr>
        <w:t>b</w:t>
      </w:r>
      <w:r>
        <w:rPr>
          <w:spacing w:val="1"/>
        </w:rPr>
        <w:t>b</w:t>
      </w:r>
      <w:r>
        <w:rPr>
          <w:spacing w:val="-1"/>
        </w:rPr>
        <w:t>in</w:t>
      </w:r>
      <w:r>
        <w:t>g</w:t>
      </w:r>
      <w:r>
        <w:rPr>
          <w:spacing w:val="16"/>
        </w:rPr>
        <w:t xml:space="preserve"> </w:t>
      </w:r>
      <w:r>
        <w:rPr>
          <w:spacing w:val="1"/>
        </w:rPr>
        <w:t>o</w:t>
      </w:r>
      <w:r>
        <w:t>r</w:t>
      </w:r>
      <w:r>
        <w:rPr>
          <w:spacing w:val="13"/>
        </w:rPr>
        <w:t xml:space="preserve"> </w:t>
      </w:r>
      <w:r>
        <w:rPr>
          <w:spacing w:val="1"/>
        </w:rPr>
        <w:t>da</w:t>
      </w:r>
      <w:r>
        <w:rPr>
          <w:spacing w:val="-2"/>
        </w:rPr>
        <w:t>m</w:t>
      </w:r>
      <w:r>
        <w:rPr>
          <w:spacing w:val="-1"/>
        </w:rPr>
        <w:t>a</w:t>
      </w:r>
      <w:r>
        <w:rPr>
          <w:spacing w:val="1"/>
        </w:rPr>
        <w:t xml:space="preserve">ge </w:t>
      </w:r>
      <w:r>
        <w:t>f</w:t>
      </w:r>
      <w:r>
        <w:rPr>
          <w:spacing w:val="-1"/>
        </w:rPr>
        <w:t>r</w:t>
      </w:r>
      <w:r>
        <w:t>om</w:t>
      </w:r>
      <w:r>
        <w:rPr>
          <w:spacing w:val="-1"/>
        </w:rPr>
        <w:t xml:space="preserve"> </w:t>
      </w:r>
      <w:r>
        <w:rPr>
          <w:spacing w:val="1"/>
        </w:rPr>
        <w:t>h</w:t>
      </w:r>
      <w:r>
        <w:rPr>
          <w:spacing w:val="-2"/>
        </w:rPr>
        <w:t>a</w:t>
      </w:r>
      <w:r>
        <w:t>ndli</w:t>
      </w:r>
      <w:r>
        <w:rPr>
          <w:spacing w:val="-1"/>
        </w:rPr>
        <w:t>n</w:t>
      </w:r>
      <w:r>
        <w:t>g</w:t>
      </w:r>
    </w:p>
    <w:p w14:paraId="12EE21C0" w14:textId="77777777" w:rsidR="00D41C24" w:rsidRDefault="00D41C24" w:rsidP="00DB0C09">
      <w:pPr>
        <w:pStyle w:val="Bullet1G"/>
      </w:pPr>
      <w:r>
        <w:t>sup</w:t>
      </w:r>
      <w:r>
        <w:rPr>
          <w:spacing w:val="-1"/>
        </w:rPr>
        <w:t>er</w:t>
      </w:r>
      <w:r>
        <w:t>fi</w:t>
      </w:r>
      <w:r>
        <w:rPr>
          <w:spacing w:val="-1"/>
        </w:rPr>
        <w:t>c</w:t>
      </w:r>
      <w:r>
        <w:t>i</w:t>
      </w:r>
      <w:r>
        <w:rPr>
          <w:spacing w:val="-2"/>
        </w:rPr>
        <w:t>a</w:t>
      </w:r>
      <w:r>
        <w:t>l h</w:t>
      </w:r>
      <w:r>
        <w:rPr>
          <w:spacing w:val="-1"/>
        </w:rPr>
        <w:t>ea</w:t>
      </w:r>
      <w:r>
        <w:rPr>
          <w:spacing w:val="1"/>
        </w:rPr>
        <w:t>l</w:t>
      </w:r>
      <w:r>
        <w:rPr>
          <w:spacing w:val="-2"/>
        </w:rPr>
        <w:t>e</w:t>
      </w:r>
      <w:r>
        <w:t>d skin</w:t>
      </w:r>
      <w:r>
        <w:rPr>
          <w:spacing w:val="-1"/>
        </w:rPr>
        <w:t xml:space="preserve"> a</w:t>
      </w:r>
      <w:r>
        <w:t>l</w:t>
      </w:r>
      <w:r>
        <w:rPr>
          <w:spacing w:val="1"/>
        </w:rPr>
        <w:t>t</w:t>
      </w:r>
      <w:r>
        <w:rPr>
          <w:spacing w:val="-2"/>
        </w:rPr>
        <w:t>e</w:t>
      </w:r>
      <w:r>
        <w:t>r</w:t>
      </w:r>
      <w:r>
        <w:rPr>
          <w:spacing w:val="-1"/>
        </w:rPr>
        <w:t>a</w:t>
      </w:r>
      <w:r>
        <w:t>tio</w:t>
      </w:r>
      <w:r>
        <w:rPr>
          <w:spacing w:val="-1"/>
        </w:rPr>
        <w:t>n</w:t>
      </w:r>
      <w:r>
        <w:t>s</w:t>
      </w:r>
    </w:p>
    <w:p w14:paraId="54916E5B" w14:textId="77777777" w:rsidR="00D41C24" w:rsidRDefault="00D41C24" w:rsidP="00DB0C09">
      <w:pPr>
        <w:pStyle w:val="Bullet1G"/>
      </w:pPr>
      <w:r>
        <w:t>r</w:t>
      </w:r>
      <w:r>
        <w:rPr>
          <w:spacing w:val="-1"/>
        </w:rPr>
        <w:t>o</w:t>
      </w:r>
      <w:r>
        <w:rPr>
          <w:spacing w:val="1"/>
        </w:rPr>
        <w:t>ug</w:t>
      </w:r>
      <w:r>
        <w:t>h</w:t>
      </w:r>
      <w:r>
        <w:rPr>
          <w:spacing w:val="-1"/>
        </w:rPr>
        <w:t xml:space="preserve"> </w:t>
      </w:r>
      <w:r>
        <w:t>s</w:t>
      </w:r>
      <w:r>
        <w:rPr>
          <w:spacing w:val="-1"/>
        </w:rPr>
        <w:t>k</w:t>
      </w:r>
      <w:r>
        <w:t>in</w:t>
      </w:r>
    </w:p>
    <w:p w14:paraId="6A438E52" w14:textId="77777777" w:rsidR="00D41C24" w:rsidRDefault="00D41C24" w:rsidP="00DB0C09">
      <w:pPr>
        <w:pStyle w:val="Bullet1G"/>
      </w:pPr>
      <w:r>
        <w:t>a</w:t>
      </w:r>
      <w:r>
        <w:rPr>
          <w:spacing w:val="-1"/>
        </w:rPr>
        <w:t xml:space="preserve"> </w:t>
      </w:r>
      <w:r>
        <w:t>slig</w:t>
      </w:r>
      <w:r>
        <w:rPr>
          <w:spacing w:val="-1"/>
        </w:rPr>
        <w:t>h</w:t>
      </w:r>
      <w:r>
        <w:t>t</w:t>
      </w:r>
      <w:r>
        <w:rPr>
          <w:spacing w:val="1"/>
        </w:rPr>
        <w:t xml:space="preserve"> </w:t>
      </w:r>
      <w:r>
        <w:rPr>
          <w:spacing w:val="-1"/>
        </w:rPr>
        <w:t>an</w:t>
      </w:r>
      <w:r>
        <w:t>d</w:t>
      </w:r>
      <w:r>
        <w:rPr>
          <w:spacing w:val="1"/>
        </w:rPr>
        <w:t xml:space="preserve"> </w:t>
      </w:r>
      <w:r>
        <w:t>p</w:t>
      </w:r>
      <w:r>
        <w:rPr>
          <w:spacing w:val="-1"/>
        </w:rPr>
        <w:t>a</w:t>
      </w:r>
      <w:r>
        <w:t>rti</w:t>
      </w:r>
      <w:r>
        <w:rPr>
          <w:spacing w:val="-1"/>
        </w:rPr>
        <w:t>a</w:t>
      </w:r>
      <w:r>
        <w:t>l</w:t>
      </w:r>
      <w:r>
        <w:rPr>
          <w:spacing w:val="1"/>
        </w:rPr>
        <w:t xml:space="preserve"> </w:t>
      </w:r>
      <w:r>
        <w:t>d</w:t>
      </w:r>
      <w:r>
        <w:rPr>
          <w:spacing w:val="-2"/>
        </w:rPr>
        <w:t>e</w:t>
      </w:r>
      <w:r>
        <w:rPr>
          <w:spacing w:val="1"/>
        </w:rPr>
        <w:t>t</w:t>
      </w:r>
      <w:r>
        <w:rPr>
          <w:spacing w:val="-2"/>
        </w:rPr>
        <w:t>a</w:t>
      </w:r>
      <w:r>
        <w:rPr>
          <w:spacing w:val="-1"/>
        </w:rPr>
        <w:t>c</w:t>
      </w:r>
      <w:r>
        <w:rPr>
          <w:spacing w:val="2"/>
        </w:rPr>
        <w:t>h</w:t>
      </w:r>
      <w:r>
        <w:rPr>
          <w:spacing w:val="-2"/>
        </w:rPr>
        <w:t>m</w:t>
      </w:r>
      <w:r>
        <w:rPr>
          <w:spacing w:val="-1"/>
        </w:rPr>
        <w:t>e</w:t>
      </w:r>
      <w:r>
        <w:t>nt</w:t>
      </w:r>
      <w:r>
        <w:rPr>
          <w:spacing w:val="1"/>
        </w:rPr>
        <w:t xml:space="preserve"> </w:t>
      </w:r>
      <w:r>
        <w:t>of</w:t>
      </w:r>
      <w:r>
        <w:rPr>
          <w:spacing w:val="-1"/>
        </w:rPr>
        <w:t xml:space="preserve"> </w:t>
      </w:r>
      <w:r>
        <w:rPr>
          <w:spacing w:val="1"/>
        </w:rPr>
        <w:t>th</w:t>
      </w:r>
      <w:r>
        <w:t>e</w:t>
      </w:r>
      <w:r>
        <w:rPr>
          <w:spacing w:val="-2"/>
        </w:rPr>
        <w:t xml:space="preserve"> </w:t>
      </w:r>
      <w:r>
        <w:t>p</w:t>
      </w:r>
      <w:r>
        <w:rPr>
          <w:spacing w:val="-1"/>
        </w:rPr>
        <w:t>ee</w:t>
      </w:r>
      <w:r>
        <w:t>l</w:t>
      </w:r>
      <w:r>
        <w:rPr>
          <w:spacing w:val="1"/>
        </w:rPr>
        <w:t xml:space="preserve"> </w:t>
      </w:r>
      <w:r>
        <w:t>(or</w:t>
      </w:r>
      <w:r>
        <w:rPr>
          <w:spacing w:val="-1"/>
        </w:rPr>
        <w:t xml:space="preserve"> </w:t>
      </w:r>
      <w:r>
        <w:t>ri</w:t>
      </w:r>
      <w:r>
        <w:rPr>
          <w:spacing w:val="-1"/>
        </w:rPr>
        <w:t>n</w:t>
      </w:r>
      <w:r>
        <w:t>d).</w:t>
      </w:r>
    </w:p>
    <w:p w14:paraId="3CB7C3E5" w14:textId="77777777" w:rsidR="00D41C24" w:rsidDel="000B68EB" w:rsidRDefault="00D41C24" w:rsidP="00DB0C09">
      <w:pPr>
        <w:pStyle w:val="SingleTxtG"/>
        <w:rPr>
          <w:del w:id="272" w:author="Bickelmann, Ulrike" w:date="2019-05-17T14:20:00Z"/>
        </w:rPr>
      </w:pPr>
      <w:del w:id="273" w:author="Bickelmann, Ulrike" w:date="2019-05-17T14:20:00Z">
        <w:r w:rsidDel="000B68EB">
          <w:rPr>
            <w:spacing w:val="-1"/>
            <w:u w:color="000000"/>
          </w:rPr>
          <w:delText>T</w:delText>
        </w:r>
        <w:r w:rsidDel="000B68EB">
          <w:rPr>
            <w:spacing w:val="1"/>
            <w:u w:color="000000"/>
          </w:rPr>
          <w:delText>h</w:delText>
        </w:r>
        <w:r w:rsidDel="000B68EB">
          <w:rPr>
            <w:u w:color="000000"/>
          </w:rPr>
          <w:delText>e</w:delText>
        </w:r>
        <w:r w:rsidDel="000B68EB">
          <w:rPr>
            <w:spacing w:val="-1"/>
            <w:u w:color="000000"/>
          </w:rPr>
          <w:delText xml:space="preserve"> </w:delText>
        </w:r>
        <w:r w:rsidDel="000B68EB">
          <w:rPr>
            <w:spacing w:val="1"/>
            <w:u w:color="000000"/>
          </w:rPr>
          <w:delText>d</w:delText>
        </w:r>
        <w:r w:rsidDel="000B68EB">
          <w:rPr>
            <w:spacing w:val="-2"/>
            <w:u w:color="000000"/>
          </w:rPr>
          <w:delText>e</w:delText>
        </w:r>
        <w:r w:rsidDel="000B68EB">
          <w:rPr>
            <w:spacing w:val="2"/>
            <w:u w:color="000000"/>
          </w:rPr>
          <w:delText>f</w:delText>
        </w:r>
        <w:r w:rsidDel="000B68EB">
          <w:rPr>
            <w:spacing w:val="-1"/>
            <w:u w:color="000000"/>
          </w:rPr>
          <w:delText>ec</w:delText>
        </w:r>
        <w:r w:rsidDel="000B68EB">
          <w:rPr>
            <w:u w:color="000000"/>
          </w:rPr>
          <w:delText>ts</w:delText>
        </w:r>
        <w:r w:rsidDel="000B68EB">
          <w:rPr>
            <w:spacing w:val="1"/>
            <w:u w:color="000000"/>
          </w:rPr>
          <w:delText xml:space="preserve"> </w:delText>
        </w:r>
        <w:r w:rsidDel="000B68EB">
          <w:rPr>
            <w:spacing w:val="-2"/>
            <w:u w:color="000000"/>
          </w:rPr>
          <w:delText>m</w:delText>
        </w:r>
        <w:r w:rsidDel="000B68EB">
          <w:rPr>
            <w:spacing w:val="1"/>
            <w:u w:color="000000"/>
          </w:rPr>
          <w:delText>u</w:delText>
        </w:r>
        <w:r w:rsidDel="000B68EB">
          <w:rPr>
            <w:spacing w:val="-1"/>
            <w:u w:color="000000"/>
          </w:rPr>
          <w:delText>st</w:delText>
        </w:r>
        <w:r w:rsidDel="000B68EB">
          <w:rPr>
            <w:u w:color="000000"/>
          </w:rPr>
          <w:delText xml:space="preserve"> </w:delText>
        </w:r>
        <w:r w:rsidDel="000B68EB">
          <w:rPr>
            <w:spacing w:val="1"/>
            <w:u w:color="000000"/>
          </w:rPr>
          <w:delText>n</w:delText>
        </w:r>
        <w:r w:rsidDel="000B68EB">
          <w:rPr>
            <w:spacing w:val="-1"/>
            <w:u w:color="000000"/>
          </w:rPr>
          <w:delText>o</w:delText>
        </w:r>
        <w:r w:rsidDel="000B68EB">
          <w:rPr>
            <w:u w:color="000000"/>
          </w:rPr>
          <w:delText>t,</w:delText>
        </w:r>
        <w:r w:rsidDel="000B68EB">
          <w:rPr>
            <w:spacing w:val="-1"/>
            <w:u w:color="000000"/>
          </w:rPr>
          <w:delText xml:space="preserve"> </w:delText>
        </w:r>
        <w:r w:rsidDel="000B68EB">
          <w:rPr>
            <w:u w:color="000000"/>
          </w:rPr>
          <w:delText xml:space="preserve">in </w:delText>
        </w:r>
        <w:r w:rsidDel="000B68EB">
          <w:rPr>
            <w:spacing w:val="-2"/>
            <w:u w:color="000000"/>
          </w:rPr>
          <w:delText>a</w:delText>
        </w:r>
        <w:r w:rsidDel="000B68EB">
          <w:rPr>
            <w:spacing w:val="1"/>
            <w:u w:color="000000"/>
          </w:rPr>
          <w:delText>n</w:delText>
        </w:r>
        <w:r w:rsidDel="000B68EB">
          <w:rPr>
            <w:u w:color="000000"/>
          </w:rPr>
          <w:delText xml:space="preserve">y </w:delText>
        </w:r>
        <w:r w:rsidDel="000B68EB">
          <w:rPr>
            <w:spacing w:val="-1"/>
            <w:u w:color="000000"/>
          </w:rPr>
          <w:delText>ca</w:delText>
        </w:r>
        <w:r w:rsidDel="000B68EB">
          <w:rPr>
            <w:u w:color="000000"/>
          </w:rPr>
          <w:delText>se,</w:delText>
        </w:r>
        <w:r w:rsidDel="000B68EB">
          <w:rPr>
            <w:spacing w:val="1"/>
            <w:u w:color="000000"/>
          </w:rPr>
          <w:delText xml:space="preserve"> </w:delText>
        </w:r>
        <w:r w:rsidDel="000B68EB">
          <w:rPr>
            <w:u w:color="000000"/>
          </w:rPr>
          <w:delText>affect t</w:delText>
        </w:r>
        <w:r w:rsidDel="000B68EB">
          <w:rPr>
            <w:spacing w:val="1"/>
            <w:u w:color="000000"/>
          </w:rPr>
          <w:delText>h</w:delText>
        </w:r>
        <w:r w:rsidDel="000B68EB">
          <w:rPr>
            <w:u w:color="000000"/>
          </w:rPr>
          <w:delText>e</w:delText>
        </w:r>
        <w:r w:rsidDel="000B68EB">
          <w:rPr>
            <w:spacing w:val="-1"/>
            <w:u w:color="000000"/>
          </w:rPr>
          <w:delText xml:space="preserve"> </w:delText>
        </w:r>
        <w:r w:rsidDel="000B68EB">
          <w:rPr>
            <w:u w:color="000000"/>
          </w:rPr>
          <w:delText>flesh.</w:delText>
        </w:r>
        <w:r w:rsidDel="000B68EB">
          <w:delText xml:space="preserve"> [</w:delText>
        </w:r>
        <w:r w:rsidDel="000B68EB">
          <w:rPr>
            <w:spacing w:val="1"/>
          </w:rPr>
          <w:delText>p</w:delText>
        </w:r>
        <w:r w:rsidDel="000B68EB">
          <w:rPr>
            <w:spacing w:val="-2"/>
          </w:rPr>
          <w:delText>a</w:delText>
        </w:r>
        <w:r w:rsidDel="000B68EB">
          <w:delText xml:space="preserve">rt </w:delText>
        </w:r>
        <w:r w:rsidDel="000B68EB">
          <w:rPr>
            <w:spacing w:val="1"/>
          </w:rPr>
          <w:delText>o</w:delText>
        </w:r>
        <w:r w:rsidDel="000B68EB">
          <w:delText xml:space="preserve">f </w:delText>
        </w:r>
        <w:r w:rsidDel="000B68EB">
          <w:rPr>
            <w:spacing w:val="-1"/>
          </w:rPr>
          <w:delText>C</w:delText>
        </w:r>
        <w:r w:rsidDel="000B68EB">
          <w:rPr>
            <w:spacing w:val="1"/>
          </w:rPr>
          <w:delText>od</w:delText>
        </w:r>
        <w:r w:rsidDel="000B68EB">
          <w:rPr>
            <w:spacing w:val="-1"/>
          </w:rPr>
          <w:delText>e</w:delText>
        </w:r>
        <w:r w:rsidDel="000B68EB">
          <w:delText>x</w:delText>
        </w:r>
        <w:r w:rsidDel="000B68EB">
          <w:rPr>
            <w:spacing w:val="-1"/>
          </w:rPr>
          <w:delText xml:space="preserve"> </w:delText>
        </w:r>
        <w:r w:rsidDel="000B68EB">
          <w:rPr>
            <w:spacing w:val="1"/>
          </w:rPr>
          <w:delText>S</w:delText>
        </w:r>
        <w:r w:rsidDel="000B68EB">
          <w:rPr>
            <w:spacing w:val="-1"/>
          </w:rPr>
          <w:delText>T</w:delText>
        </w:r>
        <w:r w:rsidDel="000B68EB">
          <w:delText xml:space="preserve">AN </w:delText>
        </w:r>
        <w:r w:rsidDel="000B68EB">
          <w:rPr>
            <w:spacing w:val="1"/>
          </w:rPr>
          <w:delText>2</w:delText>
        </w:r>
        <w:r w:rsidDel="000B68EB">
          <w:rPr>
            <w:spacing w:val="-1"/>
          </w:rPr>
          <w:delText>4</w:delText>
        </w:r>
        <w:r w:rsidDel="000B68EB">
          <w:rPr>
            <w:spacing w:val="1"/>
          </w:rPr>
          <w:delText>5]</w:delText>
        </w:r>
      </w:del>
    </w:p>
    <w:p w14:paraId="70E2F571" w14:textId="77777777" w:rsidR="00D41C24" w:rsidRDefault="00D41C24" w:rsidP="00D41C24">
      <w:pPr>
        <w:pStyle w:val="HChG"/>
      </w:pPr>
      <w:r>
        <w:tab/>
        <w:t>III.</w:t>
      </w:r>
      <w:r>
        <w:tab/>
        <w:t>Provisio</w:t>
      </w:r>
      <w:r>
        <w:rPr>
          <w:spacing w:val="-1"/>
        </w:rPr>
        <w:t>n</w:t>
      </w:r>
      <w:r>
        <w:t>s</w:t>
      </w:r>
      <w:r>
        <w:rPr>
          <w:spacing w:val="-9"/>
        </w:rPr>
        <w:t xml:space="preserve"> </w:t>
      </w:r>
      <w:r>
        <w:t>concerni</w:t>
      </w:r>
      <w:r>
        <w:rPr>
          <w:spacing w:val="-1"/>
        </w:rPr>
        <w:t>n</w:t>
      </w:r>
      <w:r>
        <w:t>g</w:t>
      </w:r>
      <w:r>
        <w:rPr>
          <w:spacing w:val="-10"/>
        </w:rPr>
        <w:t xml:space="preserve"> </w:t>
      </w:r>
      <w:r>
        <w:t>si</w:t>
      </w:r>
      <w:r>
        <w:rPr>
          <w:spacing w:val="-2"/>
        </w:rPr>
        <w:t>z</w:t>
      </w:r>
      <w:r>
        <w:rPr>
          <w:spacing w:val="1"/>
        </w:rPr>
        <w:t>i</w:t>
      </w:r>
      <w:r>
        <w:t>ng</w:t>
      </w:r>
    </w:p>
    <w:p w14:paraId="4DEED44E" w14:textId="77777777" w:rsidR="00D41C24" w:rsidRDefault="00D41C24" w:rsidP="00D41C24">
      <w:pPr>
        <w:pStyle w:val="SingleTxtG"/>
      </w:pPr>
      <w:r>
        <w:t>Si</w:t>
      </w:r>
      <w:r>
        <w:rPr>
          <w:spacing w:val="-1"/>
        </w:rPr>
        <w:t>z</w:t>
      </w:r>
      <w:r>
        <w:t>e</w:t>
      </w:r>
      <w:r>
        <w:rPr>
          <w:spacing w:val="-8"/>
        </w:rPr>
        <w:t xml:space="preserve"> </w:t>
      </w:r>
      <w:r>
        <w:t>is</w:t>
      </w:r>
      <w:r>
        <w:rPr>
          <w:spacing w:val="-8"/>
        </w:rPr>
        <w:t xml:space="preserve"> </w:t>
      </w:r>
      <w:r>
        <w:rPr>
          <w:spacing w:val="1"/>
        </w:rPr>
        <w:t>d</w:t>
      </w:r>
      <w:r>
        <w:rPr>
          <w:spacing w:val="-1"/>
        </w:rPr>
        <w:t>e</w:t>
      </w:r>
      <w:r>
        <w:t>t</w:t>
      </w:r>
      <w:r>
        <w:rPr>
          <w:spacing w:val="-1"/>
        </w:rPr>
        <w:t>e</w:t>
      </w:r>
      <w:r>
        <w:rPr>
          <w:spacing w:val="2"/>
        </w:rPr>
        <w:t>r</w:t>
      </w:r>
      <w:r>
        <w:rPr>
          <w:spacing w:val="-3"/>
        </w:rPr>
        <w:t>m</w:t>
      </w:r>
      <w:r>
        <w:rPr>
          <w:spacing w:val="1"/>
        </w:rPr>
        <w:t>i</w:t>
      </w:r>
      <w:r>
        <w:t>n</w:t>
      </w:r>
      <w:r>
        <w:rPr>
          <w:spacing w:val="-2"/>
        </w:rPr>
        <w:t>e</w:t>
      </w:r>
      <w:r>
        <w:t>d</w:t>
      </w:r>
      <w:r>
        <w:rPr>
          <w:spacing w:val="-7"/>
        </w:rPr>
        <w:t xml:space="preserve"> </w:t>
      </w:r>
      <w:r>
        <w:t>by</w:t>
      </w:r>
      <w:r>
        <w:rPr>
          <w:spacing w:val="-8"/>
        </w:rPr>
        <w:t xml:space="preserve"> </w:t>
      </w:r>
      <w:r>
        <w:t>the</w:t>
      </w:r>
      <w:r>
        <w:rPr>
          <w:spacing w:val="-8"/>
        </w:rPr>
        <w:t xml:space="preserve"> </w:t>
      </w:r>
      <w:r>
        <w:t>m</w:t>
      </w:r>
      <w:r>
        <w:rPr>
          <w:spacing w:val="-2"/>
        </w:rPr>
        <w:t>a</w:t>
      </w:r>
      <w:r>
        <w:rPr>
          <w:spacing w:val="2"/>
        </w:rPr>
        <w:t>x</w:t>
      </w:r>
      <w:r>
        <w:t>i</w:t>
      </w:r>
      <w:r>
        <w:rPr>
          <w:spacing w:val="-2"/>
        </w:rPr>
        <w:t>m</w:t>
      </w:r>
      <w:r>
        <w:rPr>
          <w:spacing w:val="2"/>
        </w:rPr>
        <w:t>u</w:t>
      </w:r>
      <w:r>
        <w:t>m</w:t>
      </w:r>
      <w:r>
        <w:rPr>
          <w:spacing w:val="-9"/>
        </w:rPr>
        <w:t xml:space="preserve"> </w:t>
      </w:r>
      <w:r>
        <w:rPr>
          <w:spacing w:val="1"/>
        </w:rPr>
        <w:t>d</w:t>
      </w:r>
      <w:r>
        <w:t>ia</w:t>
      </w:r>
      <w:r>
        <w:rPr>
          <w:spacing w:val="-2"/>
        </w:rPr>
        <w:t>m</w:t>
      </w:r>
      <w:r>
        <w:rPr>
          <w:spacing w:val="-1"/>
        </w:rPr>
        <w:t>e</w:t>
      </w:r>
      <w:r>
        <w:t>t</w:t>
      </w:r>
      <w:r>
        <w:rPr>
          <w:spacing w:val="-1"/>
        </w:rPr>
        <w:t>e</w:t>
      </w:r>
      <w:r>
        <w:t>r</w:t>
      </w:r>
      <w:r>
        <w:rPr>
          <w:spacing w:val="-7"/>
        </w:rPr>
        <w:t xml:space="preserve"> </w:t>
      </w:r>
      <w:r>
        <w:t>of</w:t>
      </w:r>
      <w:r>
        <w:rPr>
          <w:spacing w:val="-8"/>
        </w:rPr>
        <w:t xml:space="preserve"> </w:t>
      </w:r>
      <w:r>
        <w:rPr>
          <w:spacing w:val="1"/>
        </w:rPr>
        <w:t>t</w:t>
      </w:r>
      <w:r>
        <w:rPr>
          <w:spacing w:val="-1"/>
        </w:rPr>
        <w:t>h</w:t>
      </w:r>
      <w:r>
        <w:t>e</w:t>
      </w:r>
      <w:r>
        <w:rPr>
          <w:spacing w:val="-8"/>
        </w:rPr>
        <w:t xml:space="preserve"> </w:t>
      </w:r>
      <w:r>
        <w:rPr>
          <w:spacing w:val="-1"/>
        </w:rPr>
        <w:t>eq</w:t>
      </w:r>
      <w:r>
        <w:rPr>
          <w:spacing w:val="1"/>
        </w:rPr>
        <w:t>u</w:t>
      </w:r>
      <w:r>
        <w:rPr>
          <w:spacing w:val="-1"/>
        </w:rPr>
        <w:t>a</w:t>
      </w:r>
      <w:r>
        <w:t>to</w:t>
      </w:r>
      <w:r>
        <w:rPr>
          <w:spacing w:val="-1"/>
        </w:rPr>
        <w:t>r</w:t>
      </w:r>
      <w:r>
        <w:t>i</w:t>
      </w:r>
      <w:r>
        <w:rPr>
          <w:spacing w:val="-1"/>
        </w:rPr>
        <w:t>a</w:t>
      </w:r>
      <w:r>
        <w:t>l</w:t>
      </w:r>
      <w:r>
        <w:rPr>
          <w:spacing w:val="-7"/>
        </w:rPr>
        <w:t xml:space="preserve"> </w:t>
      </w:r>
      <w:r>
        <w:t>s</w:t>
      </w:r>
      <w:r>
        <w:rPr>
          <w:spacing w:val="-2"/>
        </w:rPr>
        <w:t>e</w:t>
      </w:r>
      <w:r>
        <w:rPr>
          <w:spacing w:val="-1"/>
        </w:rPr>
        <w:t>c</w:t>
      </w:r>
      <w:r>
        <w:t>t</w:t>
      </w:r>
      <w:r>
        <w:rPr>
          <w:spacing w:val="1"/>
        </w:rPr>
        <w:t>i</w:t>
      </w:r>
      <w:r>
        <w:rPr>
          <w:spacing w:val="-1"/>
        </w:rPr>
        <w:t>o</w:t>
      </w:r>
      <w:r>
        <w:t>n</w:t>
      </w:r>
      <w:r>
        <w:rPr>
          <w:spacing w:val="-8"/>
        </w:rPr>
        <w:t xml:space="preserve"> </w:t>
      </w:r>
      <w:r>
        <w:t>of</w:t>
      </w:r>
      <w:r>
        <w:rPr>
          <w:spacing w:val="-8"/>
        </w:rPr>
        <w:t xml:space="preserve"> </w:t>
      </w:r>
      <w:r>
        <w:t>the</w:t>
      </w:r>
      <w:r>
        <w:rPr>
          <w:spacing w:val="-8"/>
        </w:rPr>
        <w:t xml:space="preserve"> </w:t>
      </w:r>
      <w:r>
        <w:t>fr</w:t>
      </w:r>
      <w:r>
        <w:rPr>
          <w:spacing w:val="-1"/>
        </w:rPr>
        <w:t>u</w:t>
      </w:r>
      <w:r>
        <w:t>it</w:t>
      </w:r>
      <w:r>
        <w:rPr>
          <w:spacing w:val="-8"/>
        </w:rPr>
        <w:t xml:space="preserve"> </w:t>
      </w:r>
      <w:r>
        <w:t>or</w:t>
      </w:r>
      <w:r>
        <w:rPr>
          <w:spacing w:val="-7"/>
        </w:rPr>
        <w:t xml:space="preserve"> </w:t>
      </w:r>
      <w:r>
        <w:rPr>
          <w:spacing w:val="1"/>
        </w:rPr>
        <w:t>b</w:t>
      </w:r>
      <w:r>
        <w:t>y</w:t>
      </w:r>
      <w:r>
        <w:rPr>
          <w:spacing w:val="-8"/>
        </w:rPr>
        <w:t xml:space="preserve"> </w:t>
      </w:r>
      <w:r>
        <w:rPr>
          <w:spacing w:val="-2"/>
        </w:rPr>
        <w:t>c</w:t>
      </w:r>
      <w:r>
        <w:t>ou</w:t>
      </w:r>
      <w:r>
        <w:rPr>
          <w:spacing w:val="-1"/>
        </w:rPr>
        <w:t>n</w:t>
      </w:r>
      <w:r>
        <w:rPr>
          <w:spacing w:val="1"/>
        </w:rPr>
        <w:t>t</w:t>
      </w:r>
      <w:r>
        <w:t>.</w:t>
      </w:r>
    </w:p>
    <w:p w14:paraId="5E538FAC" w14:textId="77777777" w:rsidR="00D41C24" w:rsidRDefault="00D41C24" w:rsidP="00D41C24">
      <w:pPr>
        <w:pStyle w:val="SingleTxtG"/>
      </w:pPr>
      <w:r>
        <w:t>T</w:t>
      </w:r>
      <w:r>
        <w:rPr>
          <w:spacing w:val="1"/>
        </w:rPr>
        <w:t>h</w:t>
      </w:r>
      <w:r>
        <w:t>e</w:t>
      </w:r>
      <w:r>
        <w:rPr>
          <w:spacing w:val="-1"/>
        </w:rPr>
        <w:t xml:space="preserve"> </w:t>
      </w:r>
      <w:r>
        <w:rPr>
          <w:spacing w:val="-2"/>
        </w:rPr>
        <w:t>m</w:t>
      </w:r>
      <w:r>
        <w:rPr>
          <w:spacing w:val="1"/>
        </w:rPr>
        <w:t>in</w:t>
      </w:r>
      <w:r>
        <w:t>i</w:t>
      </w:r>
      <w:r>
        <w:rPr>
          <w:spacing w:val="-2"/>
        </w:rPr>
        <w:t>m</w:t>
      </w:r>
      <w:r>
        <w:rPr>
          <w:spacing w:val="1"/>
        </w:rPr>
        <w:t>u</w:t>
      </w:r>
      <w:r>
        <w:t>m</w:t>
      </w:r>
      <w:r>
        <w:rPr>
          <w:spacing w:val="-1"/>
        </w:rPr>
        <w:t xml:space="preserve"> </w:t>
      </w:r>
      <w:r>
        <w:t>size</w:t>
      </w:r>
      <w:r>
        <w:rPr>
          <w:spacing w:val="-1"/>
        </w:rPr>
        <w:t xml:space="preserve"> </w:t>
      </w:r>
      <w:r>
        <w:t>is set</w:t>
      </w:r>
      <w:r>
        <w:rPr>
          <w:spacing w:val="1"/>
        </w:rPr>
        <w:t xml:space="preserve"> </w:t>
      </w:r>
      <w:r>
        <w:rPr>
          <w:spacing w:val="-1"/>
        </w:rPr>
        <w:t>a</w:t>
      </w:r>
      <w:r>
        <w:t xml:space="preserve">s </w:t>
      </w:r>
      <w:r>
        <w:rPr>
          <w:spacing w:val="1"/>
        </w:rPr>
        <w:t>5</w:t>
      </w:r>
      <w:r>
        <w:t>3 mm</w:t>
      </w:r>
      <w:r>
        <w:rPr>
          <w:spacing w:val="-2"/>
        </w:rPr>
        <w:t xml:space="preserve"> </w:t>
      </w:r>
      <w:r>
        <w:rPr>
          <w:spacing w:val="1"/>
        </w:rPr>
        <w:t>b</w:t>
      </w:r>
      <w:r>
        <w:t>y</w:t>
      </w:r>
      <w:r>
        <w:rPr>
          <w:spacing w:val="-1"/>
        </w:rPr>
        <w:t xml:space="preserve"> </w:t>
      </w:r>
      <w:r>
        <w:rPr>
          <w:spacing w:val="1"/>
        </w:rPr>
        <w:t>d</w:t>
      </w:r>
      <w:r>
        <w:t>iameter.</w:t>
      </w:r>
    </w:p>
    <w:p w14:paraId="46BBA36F" w14:textId="77777777" w:rsidR="00D41C24" w:rsidRDefault="00D41C24" w:rsidP="00D41C24">
      <w:pPr>
        <w:pStyle w:val="SingleTxtG"/>
      </w:pPr>
      <w:r>
        <w:rPr>
          <w:spacing w:val="-1"/>
        </w:rPr>
        <w:t>T</w:t>
      </w:r>
      <w:r>
        <w:t>o</w:t>
      </w:r>
      <w:r>
        <w:rPr>
          <w:spacing w:val="2"/>
        </w:rPr>
        <w:t xml:space="preserve"> </w:t>
      </w:r>
      <w:r>
        <w:rPr>
          <w:spacing w:val="-1"/>
        </w:rPr>
        <w:t>e</w:t>
      </w:r>
      <w:r>
        <w:t>nsu</w:t>
      </w:r>
      <w:r>
        <w:rPr>
          <w:spacing w:val="-1"/>
        </w:rPr>
        <w:t>r</w:t>
      </w:r>
      <w:r>
        <w:t>e</w:t>
      </w:r>
      <w:r>
        <w:rPr>
          <w:spacing w:val="1"/>
        </w:rPr>
        <w:t xml:space="preserve"> </w:t>
      </w:r>
      <w:r>
        <w:t>u</w:t>
      </w:r>
      <w:r>
        <w:rPr>
          <w:spacing w:val="-1"/>
        </w:rPr>
        <w:t>n</w:t>
      </w:r>
      <w:r>
        <w:t>ifor</w:t>
      </w:r>
      <w:r>
        <w:rPr>
          <w:spacing w:val="-3"/>
        </w:rPr>
        <w:t>m</w:t>
      </w:r>
      <w:r>
        <w:rPr>
          <w:spacing w:val="1"/>
        </w:rPr>
        <w:t>i</w:t>
      </w:r>
      <w:r>
        <w:t>ty</w:t>
      </w:r>
      <w:r>
        <w:rPr>
          <w:spacing w:val="1"/>
        </w:rPr>
        <w:t xml:space="preserve"> </w:t>
      </w:r>
      <w:r>
        <w:t>in</w:t>
      </w:r>
      <w:r>
        <w:rPr>
          <w:spacing w:val="2"/>
        </w:rPr>
        <w:t xml:space="preserve"> </w:t>
      </w:r>
      <w:r>
        <w:rPr>
          <w:spacing w:val="-1"/>
        </w:rPr>
        <w:t>s</w:t>
      </w:r>
      <w:r>
        <w:t>i</w:t>
      </w:r>
      <w:r>
        <w:rPr>
          <w:spacing w:val="-1"/>
        </w:rPr>
        <w:t>ze</w:t>
      </w:r>
      <w:r>
        <w:t>,</w:t>
      </w:r>
      <w:r>
        <w:rPr>
          <w:spacing w:val="2"/>
        </w:rPr>
        <w:t xml:space="preserve"> </w:t>
      </w:r>
      <w:r>
        <w:t>the</w:t>
      </w:r>
      <w:r>
        <w:rPr>
          <w:spacing w:val="1"/>
        </w:rPr>
        <w:t xml:space="preserve"> </w:t>
      </w:r>
      <w:r>
        <w:t>r</w:t>
      </w:r>
      <w:r>
        <w:rPr>
          <w:spacing w:val="-2"/>
        </w:rPr>
        <w:t>a</w:t>
      </w:r>
      <w:r>
        <w:t>nge</w:t>
      </w:r>
      <w:r>
        <w:rPr>
          <w:spacing w:val="1"/>
        </w:rPr>
        <w:t xml:space="preserve"> </w:t>
      </w:r>
      <w:r>
        <w:t>in</w:t>
      </w:r>
      <w:r>
        <w:rPr>
          <w:spacing w:val="2"/>
        </w:rPr>
        <w:t xml:space="preserve"> </w:t>
      </w:r>
      <w:r>
        <w:t>si</w:t>
      </w:r>
      <w:r>
        <w:rPr>
          <w:spacing w:val="-2"/>
        </w:rPr>
        <w:t>z</w:t>
      </w:r>
      <w:r>
        <w:t>e</w:t>
      </w:r>
      <w:r>
        <w:rPr>
          <w:spacing w:val="2"/>
        </w:rPr>
        <w:t xml:space="preserve"> </w:t>
      </w:r>
      <w:r>
        <w:rPr>
          <w:spacing w:val="1"/>
        </w:rPr>
        <w:t>b</w:t>
      </w:r>
      <w:r>
        <w:rPr>
          <w:spacing w:val="-2"/>
        </w:rPr>
        <w:t>e</w:t>
      </w:r>
      <w:r>
        <w:rPr>
          <w:spacing w:val="1"/>
        </w:rPr>
        <w:t>t</w:t>
      </w:r>
      <w:r>
        <w:t>w</w:t>
      </w:r>
      <w:r>
        <w:rPr>
          <w:spacing w:val="1"/>
        </w:rPr>
        <w:t>e</w:t>
      </w:r>
      <w:r>
        <w:rPr>
          <w:spacing w:val="-2"/>
        </w:rPr>
        <w:t>e</w:t>
      </w:r>
      <w:r>
        <w:t>n</w:t>
      </w:r>
      <w:r>
        <w:rPr>
          <w:spacing w:val="2"/>
        </w:rPr>
        <w:t xml:space="preserve"> </w:t>
      </w:r>
      <w:r>
        <w:rPr>
          <w:spacing w:val="1"/>
        </w:rPr>
        <w:t>p</w:t>
      </w:r>
      <w:r>
        <w:rPr>
          <w:spacing w:val="-1"/>
        </w:rPr>
        <w:t>r</w:t>
      </w:r>
      <w:r>
        <w:t>od</w:t>
      </w:r>
      <w:r>
        <w:rPr>
          <w:spacing w:val="-1"/>
        </w:rPr>
        <w:t>uc</w:t>
      </w:r>
      <w:r>
        <w:t>e in</w:t>
      </w:r>
      <w:r>
        <w:rPr>
          <w:spacing w:val="2"/>
        </w:rPr>
        <w:t xml:space="preserve"> </w:t>
      </w:r>
      <w:r>
        <w:t>t</w:t>
      </w:r>
      <w:r>
        <w:rPr>
          <w:spacing w:val="1"/>
        </w:rPr>
        <w:t>h</w:t>
      </w:r>
      <w:r>
        <w:t>e</w:t>
      </w:r>
      <w:r>
        <w:rPr>
          <w:spacing w:val="1"/>
        </w:rPr>
        <w:t xml:space="preserve"> </w:t>
      </w:r>
      <w:r>
        <w:t>s</w:t>
      </w:r>
      <w:r>
        <w:rPr>
          <w:spacing w:val="1"/>
        </w:rPr>
        <w:t>a</w:t>
      </w:r>
      <w:r>
        <w:rPr>
          <w:spacing w:val="-2"/>
        </w:rPr>
        <w:t>m</w:t>
      </w:r>
      <w:r>
        <w:t>e</w:t>
      </w:r>
      <w:r>
        <w:rPr>
          <w:spacing w:val="2"/>
        </w:rPr>
        <w:t xml:space="preserve"> </w:t>
      </w:r>
      <w:r>
        <w:rPr>
          <w:spacing w:val="1"/>
        </w:rPr>
        <w:t>p</w:t>
      </w:r>
      <w:r>
        <w:rPr>
          <w:spacing w:val="-1"/>
        </w:rPr>
        <w:t>ac</w:t>
      </w:r>
      <w:r>
        <w:rPr>
          <w:spacing w:val="1"/>
        </w:rPr>
        <w:t>k</w:t>
      </w:r>
      <w:r>
        <w:rPr>
          <w:spacing w:val="-1"/>
        </w:rPr>
        <w:t>a</w:t>
      </w:r>
      <w:r>
        <w:rPr>
          <w:spacing w:val="1"/>
        </w:rPr>
        <w:t>g</w:t>
      </w:r>
      <w:r>
        <w:t>e</w:t>
      </w:r>
      <w:r>
        <w:rPr>
          <w:spacing w:val="1"/>
        </w:rPr>
        <w:t xml:space="preserve"> </w:t>
      </w:r>
      <w:r>
        <w:t>s</w:t>
      </w:r>
      <w:r>
        <w:rPr>
          <w:spacing w:val="1"/>
        </w:rPr>
        <w:t>h</w:t>
      </w:r>
      <w:r>
        <w:rPr>
          <w:spacing w:val="-1"/>
        </w:rPr>
        <w:t>a</w:t>
      </w:r>
      <w:r>
        <w:t xml:space="preserve">ll </w:t>
      </w:r>
      <w:r>
        <w:rPr>
          <w:spacing w:val="1"/>
        </w:rPr>
        <w:t>n</w:t>
      </w:r>
      <w:r>
        <w:rPr>
          <w:spacing w:val="-1"/>
        </w:rPr>
        <w:t>o</w:t>
      </w:r>
      <w:r>
        <w:t xml:space="preserve">t </w:t>
      </w:r>
      <w:r>
        <w:rPr>
          <w:spacing w:val="-1"/>
        </w:rPr>
        <w:t>e</w:t>
      </w:r>
      <w:r>
        <w:rPr>
          <w:spacing w:val="1"/>
        </w:rPr>
        <w:t>x</w:t>
      </w:r>
      <w:r>
        <w:rPr>
          <w:spacing w:val="-1"/>
        </w:rPr>
        <w:t>c</w:t>
      </w:r>
      <w:r>
        <w:rPr>
          <w:spacing w:val="1"/>
        </w:rPr>
        <w:t>e</w:t>
      </w:r>
      <w:r>
        <w:rPr>
          <w:spacing w:val="-2"/>
        </w:rPr>
        <w:t>e</w:t>
      </w:r>
      <w:r>
        <w:rPr>
          <w:spacing w:val="1"/>
        </w:rPr>
        <w:t>d</w:t>
      </w:r>
      <w:r>
        <w:t>:</w:t>
      </w:r>
    </w:p>
    <w:p w14:paraId="2779AD05" w14:textId="77777777" w:rsidR="00D41C24" w:rsidRDefault="00D41C24" w:rsidP="00DB0C09">
      <w:pPr>
        <w:pStyle w:val="SingleTxtG"/>
      </w:pPr>
      <w:r>
        <w:t>(</w:t>
      </w:r>
      <w:r>
        <w:rPr>
          <w:spacing w:val="-1"/>
        </w:rPr>
        <w:t>a</w:t>
      </w:r>
      <w:r>
        <w:t>)</w:t>
      </w:r>
      <w:r w:rsidR="00DB0C09">
        <w:tab/>
      </w:r>
      <w:r>
        <w:rPr>
          <w:spacing w:val="1"/>
        </w:rPr>
        <w:t>Wh</w:t>
      </w:r>
      <w:r>
        <w:rPr>
          <w:spacing w:val="-2"/>
        </w:rPr>
        <w:t>e</w:t>
      </w:r>
      <w:r>
        <w:t>n si</w:t>
      </w:r>
      <w:r>
        <w:rPr>
          <w:spacing w:val="-1"/>
        </w:rPr>
        <w:t>z</w:t>
      </w:r>
      <w:r>
        <w:rPr>
          <w:spacing w:val="-2"/>
        </w:rPr>
        <w:t>e</w:t>
      </w:r>
      <w:r>
        <w:t xml:space="preserve">d </w:t>
      </w:r>
      <w:r>
        <w:rPr>
          <w:spacing w:val="1"/>
        </w:rPr>
        <w:t>b</w:t>
      </w:r>
      <w:r>
        <w:t>y</w:t>
      </w:r>
      <w:r>
        <w:rPr>
          <w:spacing w:val="-1"/>
        </w:rPr>
        <w:t xml:space="preserve"> </w:t>
      </w:r>
      <w:r>
        <w:rPr>
          <w:spacing w:val="1"/>
        </w:rPr>
        <w:t>d</w:t>
      </w:r>
      <w:r>
        <w:t>i</w:t>
      </w:r>
      <w:r>
        <w:rPr>
          <w:spacing w:val="-1"/>
        </w:rPr>
        <w:t>a</w:t>
      </w:r>
      <w:r>
        <w:t>m</w:t>
      </w:r>
      <w:r>
        <w:rPr>
          <w:spacing w:val="-1"/>
        </w:rPr>
        <w:t>e</w:t>
      </w:r>
      <w:r>
        <w:t>t</w:t>
      </w:r>
      <w:r>
        <w:rPr>
          <w:spacing w:val="-2"/>
        </w:rPr>
        <w:t>er</w:t>
      </w:r>
    </w:p>
    <w:p w14:paraId="01EF6E8A" w14:textId="77777777" w:rsidR="00D41C24" w:rsidRDefault="00D41C24" w:rsidP="00DB0C09">
      <w:pPr>
        <w:pStyle w:val="Bullet1G"/>
      </w:pPr>
      <w:r>
        <w:rPr>
          <w:spacing w:val="1"/>
        </w:rPr>
        <w:t>1</w:t>
      </w:r>
      <w:r>
        <w:t>0</w:t>
      </w:r>
      <w:r>
        <w:rPr>
          <w:spacing w:val="3"/>
        </w:rPr>
        <w:t xml:space="preserve"> </w:t>
      </w:r>
      <w:r>
        <w:rPr>
          <w:spacing w:val="-1"/>
        </w:rPr>
        <w:t>mm</w:t>
      </w:r>
      <w:r>
        <w:t>,</w:t>
      </w:r>
      <w:r>
        <w:rPr>
          <w:spacing w:val="3"/>
        </w:rPr>
        <w:t xml:space="preserve"> </w:t>
      </w:r>
      <w:r>
        <w:t>if</w:t>
      </w:r>
      <w:r>
        <w:rPr>
          <w:spacing w:val="4"/>
        </w:rPr>
        <w:t xml:space="preserve"> </w:t>
      </w:r>
      <w:r>
        <w:t>t</w:t>
      </w:r>
      <w:r>
        <w:rPr>
          <w:spacing w:val="1"/>
        </w:rPr>
        <w:t>h</w:t>
      </w:r>
      <w:r>
        <w:t>e</w:t>
      </w:r>
      <w:r>
        <w:rPr>
          <w:spacing w:val="1"/>
        </w:rPr>
        <w:t xml:space="preserve"> di</w:t>
      </w:r>
      <w:r>
        <w:rPr>
          <w:spacing w:val="-2"/>
        </w:rPr>
        <w:t>a</w:t>
      </w:r>
      <w:r>
        <w:t>m</w:t>
      </w:r>
      <w:r>
        <w:rPr>
          <w:spacing w:val="-1"/>
        </w:rPr>
        <w:t>e</w:t>
      </w:r>
      <w:r>
        <w:t>t</w:t>
      </w:r>
      <w:r>
        <w:rPr>
          <w:spacing w:val="-2"/>
        </w:rPr>
        <w:t>e</w:t>
      </w:r>
      <w:r>
        <w:t>r</w:t>
      </w:r>
      <w:r>
        <w:rPr>
          <w:spacing w:val="5"/>
        </w:rPr>
        <w:t xml:space="preserve"> </w:t>
      </w:r>
      <w:r>
        <w:rPr>
          <w:spacing w:val="1"/>
        </w:rPr>
        <w:t>o</w:t>
      </w:r>
      <w:r>
        <w:t>f</w:t>
      </w:r>
      <w:r>
        <w:rPr>
          <w:spacing w:val="3"/>
        </w:rPr>
        <w:t xml:space="preserve"> </w:t>
      </w:r>
      <w:r>
        <w:rPr>
          <w:spacing w:val="1"/>
        </w:rPr>
        <w:t>th</w:t>
      </w:r>
      <w:r>
        <w:t>e</w:t>
      </w:r>
      <w:r>
        <w:rPr>
          <w:spacing w:val="1"/>
        </w:rPr>
        <w:t xml:space="preserve"> </w:t>
      </w:r>
      <w:r>
        <w:t>sm</w:t>
      </w:r>
      <w:r>
        <w:rPr>
          <w:spacing w:val="-1"/>
        </w:rPr>
        <w:t>a</w:t>
      </w:r>
      <w:r>
        <w:t>ll</w:t>
      </w:r>
      <w:r>
        <w:rPr>
          <w:spacing w:val="-1"/>
        </w:rPr>
        <w:t>e</w:t>
      </w:r>
      <w:r>
        <w:t>st</w:t>
      </w:r>
      <w:r>
        <w:rPr>
          <w:spacing w:val="4"/>
        </w:rPr>
        <w:t xml:space="preserve"> </w:t>
      </w:r>
      <w:r>
        <w:rPr>
          <w:spacing w:val="-1"/>
        </w:rPr>
        <w:t>f</w:t>
      </w:r>
      <w:r>
        <w:t>r</w:t>
      </w:r>
      <w:r>
        <w:rPr>
          <w:spacing w:val="1"/>
        </w:rPr>
        <w:t>u</w:t>
      </w:r>
      <w:r>
        <w:rPr>
          <w:spacing w:val="-1"/>
        </w:rPr>
        <w:t>i</w:t>
      </w:r>
      <w:r>
        <w:t>t</w:t>
      </w:r>
      <w:r>
        <w:rPr>
          <w:spacing w:val="4"/>
        </w:rPr>
        <w:t xml:space="preserve"> </w:t>
      </w:r>
      <w:r>
        <w:t>(</w:t>
      </w:r>
      <w:r>
        <w:rPr>
          <w:spacing w:val="-1"/>
        </w:rPr>
        <w:t>a</w:t>
      </w:r>
      <w:r>
        <w:t>s</w:t>
      </w:r>
      <w:r>
        <w:rPr>
          <w:spacing w:val="3"/>
        </w:rPr>
        <w:t xml:space="preserve"> </w:t>
      </w:r>
      <w:r>
        <w:t>i</w:t>
      </w:r>
      <w:r>
        <w:rPr>
          <w:spacing w:val="1"/>
        </w:rPr>
        <w:t>n</w:t>
      </w:r>
      <w:r>
        <w:rPr>
          <w:spacing w:val="-1"/>
        </w:rPr>
        <w:t>d</w:t>
      </w:r>
      <w:r>
        <w:rPr>
          <w:spacing w:val="1"/>
        </w:rPr>
        <w:t>i</w:t>
      </w:r>
      <w:r>
        <w:rPr>
          <w:spacing w:val="-2"/>
        </w:rPr>
        <w:t>c</w:t>
      </w:r>
      <w:r>
        <w:rPr>
          <w:spacing w:val="-1"/>
        </w:rPr>
        <w:t>a</w:t>
      </w:r>
      <w:r>
        <w:t>t</w:t>
      </w:r>
      <w:r>
        <w:rPr>
          <w:spacing w:val="-1"/>
        </w:rPr>
        <w:t>e</w:t>
      </w:r>
      <w:r>
        <w:t>d</w:t>
      </w:r>
      <w:r>
        <w:rPr>
          <w:spacing w:val="3"/>
        </w:rPr>
        <w:t xml:space="preserve"> </w:t>
      </w:r>
      <w:r>
        <w:rPr>
          <w:spacing w:val="2"/>
        </w:rPr>
        <w:t>o</w:t>
      </w:r>
      <w:r>
        <w:t>n</w:t>
      </w:r>
      <w:r>
        <w:rPr>
          <w:spacing w:val="4"/>
        </w:rPr>
        <w:t xml:space="preserve"> </w:t>
      </w:r>
      <w:r>
        <w:t>t</w:t>
      </w:r>
      <w:r>
        <w:rPr>
          <w:spacing w:val="1"/>
        </w:rPr>
        <w:t>h</w:t>
      </w:r>
      <w:r>
        <w:t>e</w:t>
      </w:r>
      <w:r>
        <w:rPr>
          <w:spacing w:val="1"/>
        </w:rPr>
        <w:t xml:space="preserve"> p</w:t>
      </w:r>
      <w:r>
        <w:rPr>
          <w:spacing w:val="-1"/>
        </w:rPr>
        <w:t>ac</w:t>
      </w:r>
      <w:r>
        <w:rPr>
          <w:spacing w:val="1"/>
        </w:rPr>
        <w:t>k</w:t>
      </w:r>
      <w:r>
        <w:rPr>
          <w:spacing w:val="-1"/>
        </w:rPr>
        <w:t>a</w:t>
      </w:r>
      <w:r>
        <w:rPr>
          <w:spacing w:val="1"/>
        </w:rPr>
        <w:t>g</w:t>
      </w:r>
      <w:r>
        <w:rPr>
          <w:spacing w:val="-1"/>
        </w:rPr>
        <w:t>e</w:t>
      </w:r>
      <w:r>
        <w:t>)</w:t>
      </w:r>
      <w:r>
        <w:rPr>
          <w:spacing w:val="3"/>
        </w:rPr>
        <w:t xml:space="preserve"> </w:t>
      </w:r>
      <w:r>
        <w:rPr>
          <w:spacing w:val="1"/>
        </w:rPr>
        <w:t>i</w:t>
      </w:r>
      <w:r>
        <w:t>s</w:t>
      </w:r>
      <w:r>
        <w:rPr>
          <w:spacing w:val="3"/>
        </w:rPr>
        <w:t xml:space="preserve"> </w:t>
      </w:r>
      <w:r>
        <w:t>&lt;</w:t>
      </w:r>
      <w:r w:rsidR="00DB0C09">
        <w:t xml:space="preserve"> </w:t>
      </w:r>
      <w:r>
        <w:rPr>
          <w:spacing w:val="1"/>
        </w:rPr>
        <w:t>6</w:t>
      </w:r>
      <w:r>
        <w:t>0</w:t>
      </w:r>
      <w:r>
        <w:rPr>
          <w:spacing w:val="-1"/>
        </w:rPr>
        <w:t xml:space="preserve"> </w:t>
      </w:r>
      <w:r>
        <w:t>mm</w:t>
      </w:r>
    </w:p>
    <w:p w14:paraId="59704FD1" w14:textId="77777777" w:rsidR="00D41C24" w:rsidRDefault="00D41C24" w:rsidP="00DB0C09">
      <w:pPr>
        <w:pStyle w:val="Bullet1G"/>
      </w:pPr>
      <w:r>
        <w:rPr>
          <w:spacing w:val="1"/>
        </w:rPr>
        <w:t>1</w:t>
      </w:r>
      <w:r>
        <w:t>5</w:t>
      </w:r>
      <w:r>
        <w:rPr>
          <w:spacing w:val="3"/>
        </w:rPr>
        <w:t xml:space="preserve"> </w:t>
      </w:r>
      <w:r>
        <w:rPr>
          <w:spacing w:val="-1"/>
        </w:rPr>
        <w:t>mm</w:t>
      </w:r>
      <w:r>
        <w:t>,</w:t>
      </w:r>
      <w:r>
        <w:rPr>
          <w:spacing w:val="2"/>
        </w:rPr>
        <w:t xml:space="preserve"> </w:t>
      </w:r>
      <w:r>
        <w:t>if</w:t>
      </w:r>
      <w:r>
        <w:rPr>
          <w:spacing w:val="4"/>
        </w:rPr>
        <w:t xml:space="preserve"> </w:t>
      </w:r>
      <w:r>
        <w:t>t</w:t>
      </w:r>
      <w:r>
        <w:rPr>
          <w:spacing w:val="1"/>
        </w:rPr>
        <w:t>h</w:t>
      </w:r>
      <w:r>
        <w:t>e</w:t>
      </w:r>
      <w:r>
        <w:rPr>
          <w:spacing w:val="3"/>
        </w:rPr>
        <w:t xml:space="preserve"> </w:t>
      </w:r>
      <w:r>
        <w:rPr>
          <w:spacing w:val="1"/>
        </w:rPr>
        <w:t>d</w:t>
      </w:r>
      <w:r>
        <w:t>i</w:t>
      </w:r>
      <w:r>
        <w:rPr>
          <w:spacing w:val="-2"/>
        </w:rPr>
        <w:t>a</w:t>
      </w:r>
      <w:r>
        <w:t>m</w:t>
      </w:r>
      <w:r>
        <w:rPr>
          <w:spacing w:val="-1"/>
        </w:rPr>
        <w:t>e</w:t>
      </w:r>
      <w:r>
        <w:t>t</w:t>
      </w:r>
      <w:r>
        <w:rPr>
          <w:spacing w:val="-1"/>
        </w:rPr>
        <w:t>e</w:t>
      </w:r>
      <w:r>
        <w:t>r</w:t>
      </w:r>
      <w:r>
        <w:rPr>
          <w:spacing w:val="3"/>
        </w:rPr>
        <w:t xml:space="preserve"> </w:t>
      </w:r>
      <w:r>
        <w:rPr>
          <w:spacing w:val="1"/>
        </w:rPr>
        <w:t>o</w:t>
      </w:r>
      <w:r>
        <w:t>f</w:t>
      </w:r>
      <w:r>
        <w:rPr>
          <w:spacing w:val="4"/>
        </w:rPr>
        <w:t xml:space="preserve"> </w:t>
      </w:r>
      <w:r>
        <w:t>t</w:t>
      </w:r>
      <w:r>
        <w:rPr>
          <w:spacing w:val="1"/>
        </w:rPr>
        <w:t>h</w:t>
      </w:r>
      <w:r>
        <w:t>e</w:t>
      </w:r>
      <w:r>
        <w:rPr>
          <w:spacing w:val="1"/>
        </w:rPr>
        <w:t xml:space="preserve"> </w:t>
      </w:r>
      <w:r>
        <w:rPr>
          <w:spacing w:val="2"/>
        </w:rPr>
        <w:t>s</w:t>
      </w:r>
      <w:r>
        <w:t>m</w:t>
      </w:r>
      <w:r>
        <w:rPr>
          <w:spacing w:val="-2"/>
        </w:rPr>
        <w:t>a</w:t>
      </w:r>
      <w:r>
        <w:t>l</w:t>
      </w:r>
      <w:r>
        <w:rPr>
          <w:spacing w:val="1"/>
        </w:rPr>
        <w:t>l</w:t>
      </w:r>
      <w:r>
        <w:rPr>
          <w:spacing w:val="-2"/>
        </w:rPr>
        <w:t>e</w:t>
      </w:r>
      <w:r>
        <w:t>st</w:t>
      </w:r>
      <w:r>
        <w:rPr>
          <w:spacing w:val="4"/>
        </w:rPr>
        <w:t xml:space="preserve"> </w:t>
      </w:r>
      <w:r>
        <w:t>f</w:t>
      </w:r>
      <w:r>
        <w:rPr>
          <w:spacing w:val="-1"/>
        </w:rPr>
        <w:t>r</w:t>
      </w:r>
      <w:r>
        <w:rPr>
          <w:spacing w:val="1"/>
        </w:rPr>
        <w:t>u</w:t>
      </w:r>
      <w:r>
        <w:t>it</w:t>
      </w:r>
      <w:r>
        <w:rPr>
          <w:spacing w:val="2"/>
        </w:rPr>
        <w:t xml:space="preserve"> </w:t>
      </w:r>
      <w:r>
        <w:t>(</w:t>
      </w:r>
      <w:r>
        <w:rPr>
          <w:spacing w:val="-2"/>
        </w:rPr>
        <w:t>a</w:t>
      </w:r>
      <w:r>
        <w:t>s</w:t>
      </w:r>
      <w:r>
        <w:rPr>
          <w:spacing w:val="4"/>
        </w:rPr>
        <w:t xml:space="preserve"> </w:t>
      </w:r>
      <w:r>
        <w:t>i</w:t>
      </w:r>
      <w:r>
        <w:rPr>
          <w:spacing w:val="1"/>
        </w:rPr>
        <w:t>n</w:t>
      </w:r>
      <w:r>
        <w:rPr>
          <w:spacing w:val="-1"/>
        </w:rPr>
        <w:t>d</w:t>
      </w:r>
      <w:r>
        <w:t>i</w:t>
      </w:r>
      <w:r>
        <w:rPr>
          <w:spacing w:val="-1"/>
        </w:rPr>
        <w:t>ca</w:t>
      </w:r>
      <w:r>
        <w:t>t</w:t>
      </w:r>
      <w:r>
        <w:rPr>
          <w:spacing w:val="-1"/>
        </w:rPr>
        <w:t>e</w:t>
      </w:r>
      <w:r>
        <w:t>d</w:t>
      </w:r>
      <w:r>
        <w:rPr>
          <w:spacing w:val="3"/>
        </w:rPr>
        <w:t xml:space="preserve"> </w:t>
      </w:r>
      <w:r>
        <w:rPr>
          <w:spacing w:val="1"/>
        </w:rPr>
        <w:t>o</w:t>
      </w:r>
      <w:r>
        <w:t>n</w:t>
      </w:r>
      <w:r>
        <w:rPr>
          <w:spacing w:val="4"/>
        </w:rPr>
        <w:t xml:space="preserve"> </w:t>
      </w:r>
      <w:r>
        <w:rPr>
          <w:spacing w:val="-2"/>
        </w:rPr>
        <w:t>t</w:t>
      </w:r>
      <w:r>
        <w:rPr>
          <w:spacing w:val="1"/>
        </w:rPr>
        <w:t>h</w:t>
      </w:r>
      <w:r>
        <w:t>e</w:t>
      </w:r>
      <w:r>
        <w:rPr>
          <w:spacing w:val="3"/>
        </w:rPr>
        <w:t xml:space="preserve"> </w:t>
      </w:r>
      <w:r>
        <w:rPr>
          <w:spacing w:val="1"/>
        </w:rPr>
        <w:t>p</w:t>
      </w:r>
      <w:r>
        <w:rPr>
          <w:spacing w:val="-1"/>
        </w:rPr>
        <w:t>ac</w:t>
      </w:r>
      <w:r>
        <w:rPr>
          <w:spacing w:val="1"/>
        </w:rPr>
        <w:t>k</w:t>
      </w:r>
      <w:r>
        <w:rPr>
          <w:spacing w:val="-2"/>
        </w:rPr>
        <w:t>a</w:t>
      </w:r>
      <w:r>
        <w:rPr>
          <w:spacing w:val="2"/>
        </w:rPr>
        <w:t>g</w:t>
      </w:r>
      <w:r>
        <w:rPr>
          <w:spacing w:val="-1"/>
        </w:rPr>
        <w:t>e</w:t>
      </w:r>
      <w:r>
        <w:t>)</w:t>
      </w:r>
      <w:r>
        <w:rPr>
          <w:spacing w:val="3"/>
        </w:rPr>
        <w:t xml:space="preserve"> </w:t>
      </w:r>
      <w:r>
        <w:t>is</w:t>
      </w:r>
      <w:r>
        <w:rPr>
          <w:spacing w:val="5"/>
        </w:rPr>
        <w:t xml:space="preserve"> </w:t>
      </w:r>
      <w:r w:rsidRPr="002D1DDA">
        <w:rPr>
          <w:rFonts w:asciiTheme="majorBidi" w:eastAsia="Microsoft Sans Serif" w:hAnsiTheme="majorBidi" w:cstheme="majorBidi"/>
        </w:rPr>
        <w:t>≥</w:t>
      </w:r>
      <w:r w:rsidR="00DB0C09">
        <w:rPr>
          <w:rFonts w:ascii="Microsoft Sans Serif" w:eastAsia="Microsoft Sans Serif" w:hAnsi="Microsoft Sans Serif" w:cs="Microsoft Sans Serif"/>
        </w:rPr>
        <w:t xml:space="preserve"> </w:t>
      </w:r>
      <w:r>
        <w:rPr>
          <w:spacing w:val="1"/>
        </w:rPr>
        <w:t>6</w:t>
      </w:r>
      <w:r>
        <w:t>0</w:t>
      </w:r>
      <w:r>
        <w:rPr>
          <w:spacing w:val="-1"/>
        </w:rPr>
        <w:t xml:space="preserve"> </w:t>
      </w:r>
      <w:r>
        <w:t>mm</w:t>
      </w:r>
      <w:r>
        <w:rPr>
          <w:spacing w:val="-2"/>
        </w:rPr>
        <w:t xml:space="preserve"> </w:t>
      </w:r>
      <w:r>
        <w:rPr>
          <w:spacing w:val="1"/>
        </w:rPr>
        <w:t>bu</w:t>
      </w:r>
      <w:r>
        <w:t>t &lt;</w:t>
      </w:r>
      <w:r>
        <w:rPr>
          <w:spacing w:val="-1"/>
        </w:rPr>
        <w:t xml:space="preserve"> </w:t>
      </w:r>
      <w:r>
        <w:rPr>
          <w:spacing w:val="1"/>
        </w:rPr>
        <w:t>8</w:t>
      </w:r>
      <w:r>
        <w:t>0</w:t>
      </w:r>
      <w:r>
        <w:rPr>
          <w:spacing w:val="1"/>
        </w:rPr>
        <w:t xml:space="preserve"> </w:t>
      </w:r>
      <w:r>
        <w:rPr>
          <w:spacing w:val="-2"/>
        </w:rPr>
        <w:t>m</w:t>
      </w:r>
      <w:r>
        <w:t>m</w:t>
      </w:r>
    </w:p>
    <w:p w14:paraId="44B2DACC" w14:textId="77777777" w:rsidR="00D41C24" w:rsidRDefault="00D41C24" w:rsidP="00DB0C09">
      <w:pPr>
        <w:pStyle w:val="Bullet1G"/>
      </w:pPr>
      <w:r>
        <w:rPr>
          <w:spacing w:val="1"/>
        </w:rPr>
        <w:t>2</w:t>
      </w:r>
      <w:r>
        <w:t>0</w:t>
      </w:r>
      <w:r>
        <w:rPr>
          <w:spacing w:val="3"/>
        </w:rPr>
        <w:t xml:space="preserve"> </w:t>
      </w:r>
      <w:r>
        <w:rPr>
          <w:spacing w:val="-1"/>
        </w:rPr>
        <w:t>mm</w:t>
      </w:r>
      <w:r>
        <w:t>,</w:t>
      </w:r>
      <w:r>
        <w:rPr>
          <w:spacing w:val="2"/>
        </w:rPr>
        <w:t xml:space="preserve"> </w:t>
      </w:r>
      <w:r>
        <w:t>if</w:t>
      </w:r>
      <w:r>
        <w:rPr>
          <w:spacing w:val="4"/>
        </w:rPr>
        <w:t xml:space="preserve"> </w:t>
      </w:r>
      <w:r>
        <w:t>t</w:t>
      </w:r>
      <w:r>
        <w:rPr>
          <w:spacing w:val="1"/>
        </w:rPr>
        <w:t>h</w:t>
      </w:r>
      <w:r>
        <w:t>e</w:t>
      </w:r>
      <w:r>
        <w:rPr>
          <w:spacing w:val="3"/>
        </w:rPr>
        <w:t xml:space="preserve"> </w:t>
      </w:r>
      <w:r>
        <w:rPr>
          <w:spacing w:val="1"/>
        </w:rPr>
        <w:t>d</w:t>
      </w:r>
      <w:r>
        <w:t>i</w:t>
      </w:r>
      <w:r>
        <w:rPr>
          <w:spacing w:val="-2"/>
        </w:rPr>
        <w:t>a</w:t>
      </w:r>
      <w:r>
        <w:t>m</w:t>
      </w:r>
      <w:r>
        <w:rPr>
          <w:spacing w:val="-1"/>
        </w:rPr>
        <w:t>e</w:t>
      </w:r>
      <w:r>
        <w:t>t</w:t>
      </w:r>
      <w:r>
        <w:rPr>
          <w:spacing w:val="-1"/>
        </w:rPr>
        <w:t>e</w:t>
      </w:r>
      <w:r>
        <w:t>r</w:t>
      </w:r>
      <w:r>
        <w:rPr>
          <w:spacing w:val="3"/>
        </w:rPr>
        <w:t xml:space="preserve"> </w:t>
      </w:r>
      <w:r>
        <w:rPr>
          <w:spacing w:val="1"/>
        </w:rPr>
        <w:t>o</w:t>
      </w:r>
      <w:r>
        <w:t>f</w:t>
      </w:r>
      <w:r>
        <w:rPr>
          <w:spacing w:val="4"/>
        </w:rPr>
        <w:t xml:space="preserve"> </w:t>
      </w:r>
      <w:r>
        <w:t>t</w:t>
      </w:r>
      <w:r>
        <w:rPr>
          <w:spacing w:val="1"/>
        </w:rPr>
        <w:t>h</w:t>
      </w:r>
      <w:r>
        <w:t>e</w:t>
      </w:r>
      <w:r>
        <w:rPr>
          <w:spacing w:val="1"/>
        </w:rPr>
        <w:t xml:space="preserve"> </w:t>
      </w:r>
      <w:r>
        <w:rPr>
          <w:spacing w:val="2"/>
        </w:rPr>
        <w:t>s</w:t>
      </w:r>
      <w:r>
        <w:t>m</w:t>
      </w:r>
      <w:r>
        <w:rPr>
          <w:spacing w:val="-2"/>
        </w:rPr>
        <w:t>a</w:t>
      </w:r>
      <w:r>
        <w:t>l</w:t>
      </w:r>
      <w:r>
        <w:rPr>
          <w:spacing w:val="1"/>
        </w:rPr>
        <w:t>l</w:t>
      </w:r>
      <w:r>
        <w:rPr>
          <w:spacing w:val="-2"/>
        </w:rPr>
        <w:t>e</w:t>
      </w:r>
      <w:r>
        <w:t>st</w:t>
      </w:r>
      <w:r>
        <w:rPr>
          <w:spacing w:val="4"/>
        </w:rPr>
        <w:t xml:space="preserve"> </w:t>
      </w:r>
      <w:r>
        <w:t>f</w:t>
      </w:r>
      <w:r>
        <w:rPr>
          <w:spacing w:val="-1"/>
        </w:rPr>
        <w:t>r</w:t>
      </w:r>
      <w:r>
        <w:rPr>
          <w:spacing w:val="1"/>
        </w:rPr>
        <w:t>u</w:t>
      </w:r>
      <w:r>
        <w:t>it</w:t>
      </w:r>
      <w:r>
        <w:rPr>
          <w:spacing w:val="2"/>
        </w:rPr>
        <w:t xml:space="preserve"> </w:t>
      </w:r>
      <w:r>
        <w:t>(</w:t>
      </w:r>
      <w:r>
        <w:rPr>
          <w:spacing w:val="-2"/>
        </w:rPr>
        <w:t>a</w:t>
      </w:r>
      <w:r>
        <w:t>s</w:t>
      </w:r>
      <w:r>
        <w:rPr>
          <w:spacing w:val="4"/>
        </w:rPr>
        <w:t xml:space="preserve"> </w:t>
      </w:r>
      <w:r>
        <w:t>i</w:t>
      </w:r>
      <w:r>
        <w:rPr>
          <w:spacing w:val="1"/>
        </w:rPr>
        <w:t>n</w:t>
      </w:r>
      <w:r>
        <w:rPr>
          <w:spacing w:val="-1"/>
        </w:rPr>
        <w:t>d</w:t>
      </w:r>
      <w:r>
        <w:t>i</w:t>
      </w:r>
      <w:r>
        <w:rPr>
          <w:spacing w:val="-1"/>
        </w:rPr>
        <w:t>ca</w:t>
      </w:r>
      <w:r>
        <w:t>t</w:t>
      </w:r>
      <w:r>
        <w:rPr>
          <w:spacing w:val="-1"/>
        </w:rPr>
        <w:t>e</w:t>
      </w:r>
      <w:r>
        <w:t>d</w:t>
      </w:r>
      <w:r>
        <w:rPr>
          <w:spacing w:val="3"/>
        </w:rPr>
        <w:t xml:space="preserve"> </w:t>
      </w:r>
      <w:r>
        <w:rPr>
          <w:spacing w:val="1"/>
        </w:rPr>
        <w:t>o</w:t>
      </w:r>
      <w:r>
        <w:t>n</w:t>
      </w:r>
      <w:r>
        <w:rPr>
          <w:spacing w:val="4"/>
        </w:rPr>
        <w:t xml:space="preserve"> </w:t>
      </w:r>
      <w:r>
        <w:rPr>
          <w:spacing w:val="-2"/>
        </w:rPr>
        <w:t>t</w:t>
      </w:r>
      <w:r>
        <w:rPr>
          <w:spacing w:val="1"/>
        </w:rPr>
        <w:t>h</w:t>
      </w:r>
      <w:r>
        <w:t>e</w:t>
      </w:r>
      <w:r>
        <w:rPr>
          <w:spacing w:val="3"/>
        </w:rPr>
        <w:t xml:space="preserve"> </w:t>
      </w:r>
      <w:r>
        <w:rPr>
          <w:spacing w:val="1"/>
        </w:rPr>
        <w:t>p</w:t>
      </w:r>
      <w:r>
        <w:rPr>
          <w:spacing w:val="-1"/>
        </w:rPr>
        <w:t>ac</w:t>
      </w:r>
      <w:r>
        <w:rPr>
          <w:spacing w:val="1"/>
        </w:rPr>
        <w:t>k</w:t>
      </w:r>
      <w:r>
        <w:rPr>
          <w:spacing w:val="-2"/>
        </w:rPr>
        <w:t>a</w:t>
      </w:r>
      <w:r>
        <w:rPr>
          <w:spacing w:val="2"/>
        </w:rPr>
        <w:t>g</w:t>
      </w:r>
      <w:r>
        <w:rPr>
          <w:spacing w:val="-1"/>
        </w:rPr>
        <w:t>e</w:t>
      </w:r>
      <w:r>
        <w:t>)</w:t>
      </w:r>
      <w:r>
        <w:rPr>
          <w:spacing w:val="3"/>
        </w:rPr>
        <w:t xml:space="preserve"> </w:t>
      </w:r>
      <w:r>
        <w:t>is</w:t>
      </w:r>
      <w:r>
        <w:rPr>
          <w:spacing w:val="5"/>
        </w:rPr>
        <w:t xml:space="preserve"> </w:t>
      </w:r>
      <w:r w:rsidRPr="002D1DDA">
        <w:rPr>
          <w:rFonts w:asciiTheme="majorBidi" w:eastAsia="Microsoft Sans Serif" w:hAnsiTheme="majorBidi" w:cstheme="majorBidi"/>
        </w:rPr>
        <w:t>≥</w:t>
      </w:r>
      <w:r w:rsidR="00DB0C09">
        <w:rPr>
          <w:rFonts w:ascii="Microsoft Sans Serif" w:eastAsia="Microsoft Sans Serif" w:hAnsi="Microsoft Sans Serif" w:cs="Microsoft Sans Serif"/>
        </w:rPr>
        <w:t xml:space="preserve"> </w:t>
      </w:r>
      <w:r>
        <w:rPr>
          <w:spacing w:val="1"/>
        </w:rPr>
        <w:t>8</w:t>
      </w:r>
      <w:r>
        <w:t>0</w:t>
      </w:r>
      <w:r>
        <w:rPr>
          <w:spacing w:val="-1"/>
        </w:rPr>
        <w:t xml:space="preserve"> </w:t>
      </w:r>
      <w:r>
        <w:t>mm</w:t>
      </w:r>
      <w:r>
        <w:rPr>
          <w:spacing w:val="-2"/>
        </w:rPr>
        <w:t xml:space="preserve"> </w:t>
      </w:r>
      <w:r>
        <w:rPr>
          <w:spacing w:val="1"/>
        </w:rPr>
        <w:t>bu</w:t>
      </w:r>
      <w:r>
        <w:t>t &lt;</w:t>
      </w:r>
      <w:r>
        <w:rPr>
          <w:spacing w:val="-1"/>
        </w:rPr>
        <w:t xml:space="preserve"> </w:t>
      </w:r>
      <w:r>
        <w:rPr>
          <w:spacing w:val="1"/>
        </w:rPr>
        <w:t>11</w:t>
      </w:r>
      <w:r>
        <w:t>0 mm</w:t>
      </w:r>
    </w:p>
    <w:p w14:paraId="1C8094BC" w14:textId="77777777" w:rsidR="00DB0C09" w:rsidRPr="00150DB2" w:rsidRDefault="00DB0C09" w:rsidP="00DB0C09">
      <w:pPr>
        <w:pStyle w:val="Bullet1G"/>
      </w:pPr>
      <w:r w:rsidRPr="003E7FA9">
        <w:rPr>
          <w:rFonts w:hint="eastAsia"/>
        </w:rPr>
        <w:t xml:space="preserve">no limitation of difference in diameter for fruit </w:t>
      </w:r>
      <w:r w:rsidRPr="002D1DDA">
        <w:rPr>
          <w:rFonts w:asciiTheme="majorBidi" w:hAnsiTheme="majorBidi" w:cstheme="majorBidi"/>
        </w:rPr>
        <w:t>≥</w:t>
      </w:r>
      <w:r w:rsidRPr="003E7FA9">
        <w:rPr>
          <w:rFonts w:hint="eastAsia"/>
        </w:rPr>
        <w:t xml:space="preserve"> 110 mm. </w:t>
      </w:r>
    </w:p>
    <w:p w14:paraId="0BD6B4DC" w14:textId="77777777" w:rsidR="00D41C24" w:rsidRDefault="00D41C24" w:rsidP="000F4C2E">
      <w:pPr>
        <w:pStyle w:val="SingleTxtG"/>
        <w:keepNext/>
      </w:pPr>
      <w:r>
        <w:lastRenderedPageBreak/>
        <w:t>(</w:t>
      </w:r>
      <w:r>
        <w:rPr>
          <w:spacing w:val="-1"/>
        </w:rPr>
        <w:t>b</w:t>
      </w:r>
      <w:r>
        <w:t>)</w:t>
      </w:r>
      <w:r w:rsidR="00DB0C09">
        <w:tab/>
      </w:r>
      <w:r>
        <w:t>Wh</w:t>
      </w:r>
      <w:r>
        <w:rPr>
          <w:spacing w:val="-2"/>
        </w:rPr>
        <w:t>e</w:t>
      </w:r>
      <w:r>
        <w:t>n</w:t>
      </w:r>
      <w:r>
        <w:rPr>
          <w:spacing w:val="13"/>
        </w:rPr>
        <w:t xml:space="preserve"> </w:t>
      </w:r>
      <w:r>
        <w:rPr>
          <w:spacing w:val="-1"/>
        </w:rPr>
        <w:t>s</w:t>
      </w:r>
      <w:r>
        <w:t>i</w:t>
      </w:r>
      <w:r>
        <w:rPr>
          <w:spacing w:val="-1"/>
        </w:rPr>
        <w:t>z</w:t>
      </w:r>
      <w:r>
        <w:t>e</w:t>
      </w:r>
      <w:r>
        <w:rPr>
          <w:spacing w:val="13"/>
        </w:rPr>
        <w:t xml:space="preserve"> </w:t>
      </w:r>
      <w:r>
        <w:rPr>
          <w:spacing w:val="-1"/>
        </w:rPr>
        <w:t>c</w:t>
      </w:r>
      <w:r>
        <w:rPr>
          <w:spacing w:val="1"/>
        </w:rPr>
        <w:t>o</w:t>
      </w:r>
      <w:r>
        <w:rPr>
          <w:spacing w:val="-1"/>
        </w:rPr>
        <w:t>de</w:t>
      </w:r>
      <w:r>
        <w:t>s</w:t>
      </w:r>
      <w:r>
        <w:rPr>
          <w:spacing w:val="13"/>
        </w:rPr>
        <w:t xml:space="preserve"> </w:t>
      </w:r>
      <w:r>
        <w:rPr>
          <w:spacing w:val="-1"/>
        </w:rPr>
        <w:t>a</w:t>
      </w:r>
      <w:r>
        <w:t>re</w:t>
      </w:r>
      <w:r>
        <w:rPr>
          <w:spacing w:val="13"/>
        </w:rPr>
        <w:t xml:space="preserve"> </w:t>
      </w:r>
      <w:r>
        <w:rPr>
          <w:spacing w:val="-2"/>
        </w:rPr>
        <w:t>a</w:t>
      </w:r>
      <w:r>
        <w:t>ppli</w:t>
      </w:r>
      <w:r>
        <w:rPr>
          <w:spacing w:val="-1"/>
        </w:rPr>
        <w:t>e</w:t>
      </w:r>
      <w:r>
        <w:t>d,</w:t>
      </w:r>
      <w:r>
        <w:rPr>
          <w:spacing w:val="11"/>
        </w:rPr>
        <w:t xml:space="preserve"> </w:t>
      </w:r>
      <w:r>
        <w:rPr>
          <w:spacing w:val="1"/>
        </w:rPr>
        <w:t>t</w:t>
      </w:r>
      <w:r>
        <w:rPr>
          <w:spacing w:val="-1"/>
        </w:rPr>
        <w:t>h</w:t>
      </w:r>
      <w:r>
        <w:t>e</w:t>
      </w:r>
      <w:r>
        <w:rPr>
          <w:spacing w:val="12"/>
        </w:rPr>
        <w:t xml:space="preserve"> </w:t>
      </w:r>
      <w:r>
        <w:rPr>
          <w:spacing w:val="-1"/>
        </w:rPr>
        <w:t>c</w:t>
      </w:r>
      <w:r>
        <w:t>od</w:t>
      </w:r>
      <w:r>
        <w:rPr>
          <w:spacing w:val="-2"/>
        </w:rPr>
        <w:t>e</w:t>
      </w:r>
      <w:r>
        <w:t>s</w:t>
      </w:r>
      <w:r>
        <w:rPr>
          <w:spacing w:val="15"/>
        </w:rPr>
        <w:t xml:space="preserve"> </w:t>
      </w:r>
      <w:r>
        <w:rPr>
          <w:spacing w:val="-2"/>
        </w:rPr>
        <w:t>a</w:t>
      </w:r>
      <w:r>
        <w:t>nd</w:t>
      </w:r>
      <w:r>
        <w:rPr>
          <w:spacing w:val="12"/>
        </w:rPr>
        <w:t xml:space="preserve"> </w:t>
      </w:r>
      <w:r>
        <w:t>r</w:t>
      </w:r>
      <w:r>
        <w:rPr>
          <w:spacing w:val="-1"/>
        </w:rPr>
        <w:t>a</w:t>
      </w:r>
      <w:r>
        <w:t>ng</w:t>
      </w:r>
      <w:r>
        <w:rPr>
          <w:spacing w:val="-1"/>
        </w:rPr>
        <w:t>e</w:t>
      </w:r>
      <w:r>
        <w:t>s</w:t>
      </w:r>
      <w:r>
        <w:rPr>
          <w:spacing w:val="12"/>
        </w:rPr>
        <w:t xml:space="preserve"> </w:t>
      </w:r>
      <w:r>
        <w:rPr>
          <w:spacing w:val="1"/>
        </w:rPr>
        <w:t>i</w:t>
      </w:r>
      <w:r>
        <w:t>n</w:t>
      </w:r>
      <w:r>
        <w:rPr>
          <w:spacing w:val="12"/>
        </w:rPr>
        <w:t xml:space="preserve"> </w:t>
      </w:r>
      <w:r>
        <w:t>the</w:t>
      </w:r>
      <w:r>
        <w:rPr>
          <w:spacing w:val="11"/>
        </w:rPr>
        <w:t xml:space="preserve"> </w:t>
      </w:r>
      <w:r>
        <w:t>fo</w:t>
      </w:r>
      <w:r>
        <w:rPr>
          <w:spacing w:val="-1"/>
        </w:rPr>
        <w:t>l</w:t>
      </w:r>
      <w:r>
        <w:t>lo</w:t>
      </w:r>
      <w:r>
        <w:rPr>
          <w:spacing w:val="-2"/>
        </w:rPr>
        <w:t>w</w:t>
      </w:r>
      <w:r>
        <w:rPr>
          <w:spacing w:val="1"/>
        </w:rPr>
        <w:t>i</w:t>
      </w:r>
      <w:r>
        <w:rPr>
          <w:spacing w:val="-1"/>
        </w:rPr>
        <w:t>n</w:t>
      </w:r>
      <w:r>
        <w:t>g</w:t>
      </w:r>
      <w:r>
        <w:rPr>
          <w:spacing w:val="13"/>
        </w:rPr>
        <w:t xml:space="preserve"> </w:t>
      </w:r>
      <w:r>
        <w:t>t</w:t>
      </w:r>
      <w:r>
        <w:rPr>
          <w:spacing w:val="-1"/>
        </w:rPr>
        <w:t>able</w:t>
      </w:r>
      <w:r w:rsidR="005D5798">
        <w:t xml:space="preserve"> </w:t>
      </w:r>
      <w:r>
        <w:rPr>
          <w:spacing w:val="-2"/>
        </w:rPr>
        <w:t>m</w:t>
      </w:r>
      <w:r>
        <w:t>ust</w:t>
      </w:r>
      <w:r>
        <w:rPr>
          <w:spacing w:val="13"/>
        </w:rPr>
        <w:t xml:space="preserve"> </w:t>
      </w:r>
      <w:r>
        <w:rPr>
          <w:spacing w:val="2"/>
        </w:rPr>
        <w:t>b</w:t>
      </w:r>
      <w:r>
        <w:t>e r</w:t>
      </w:r>
      <w:r>
        <w:rPr>
          <w:spacing w:val="-1"/>
        </w:rPr>
        <w:t>es</w:t>
      </w:r>
      <w:r>
        <w:rPr>
          <w:spacing w:val="1"/>
        </w:rPr>
        <w:t>p</w:t>
      </w:r>
      <w:r>
        <w:t>e</w:t>
      </w:r>
      <w:r>
        <w:rPr>
          <w:spacing w:val="-2"/>
        </w:rPr>
        <w:t>c</w:t>
      </w:r>
      <w:r>
        <w:rPr>
          <w:spacing w:val="1"/>
        </w:rPr>
        <w:t>t</w:t>
      </w:r>
      <w:r>
        <w:rPr>
          <w:spacing w:val="-2"/>
        </w:rPr>
        <w:t>e</w:t>
      </w:r>
      <w:r>
        <w:t>d:</w:t>
      </w:r>
    </w:p>
    <w:tbl>
      <w:tblPr>
        <w:tblW w:w="4914" w:type="dxa"/>
        <w:tblInd w:w="1134" w:type="dxa"/>
        <w:tblLayout w:type="fixed"/>
        <w:tblCellMar>
          <w:left w:w="0" w:type="dxa"/>
          <w:right w:w="0" w:type="dxa"/>
        </w:tblCellMar>
        <w:tblLook w:val="01E0" w:firstRow="1" w:lastRow="1" w:firstColumn="1" w:lastColumn="1" w:noHBand="0" w:noVBand="0"/>
      </w:tblPr>
      <w:tblGrid>
        <w:gridCol w:w="2457"/>
        <w:gridCol w:w="2457"/>
      </w:tblGrid>
      <w:tr w:rsidR="00FF45C4" w:rsidRPr="00FF45C4" w14:paraId="757A8CB2" w14:textId="77777777" w:rsidTr="00E13CCA">
        <w:tc>
          <w:tcPr>
            <w:tcW w:w="2457" w:type="dxa"/>
            <w:tcBorders>
              <w:top w:val="single" w:sz="4" w:space="0" w:color="auto"/>
              <w:bottom w:val="single" w:sz="12" w:space="0" w:color="auto"/>
            </w:tcBorders>
            <w:shd w:val="clear" w:color="auto" w:fill="auto"/>
            <w:vAlign w:val="bottom"/>
          </w:tcPr>
          <w:p w14:paraId="46E5171D" w14:textId="77777777" w:rsidR="00FF45C4" w:rsidRPr="00FF45C4" w:rsidRDefault="00FF45C4" w:rsidP="000F4C2E">
            <w:pPr>
              <w:keepNext/>
              <w:spacing w:before="80" w:after="80" w:line="200" w:lineRule="exact"/>
              <w:jc w:val="center"/>
              <w:rPr>
                <w:i/>
                <w:sz w:val="16"/>
              </w:rPr>
            </w:pPr>
            <w:r w:rsidRPr="00FF45C4">
              <w:rPr>
                <w:i/>
                <w:sz w:val="16"/>
              </w:rPr>
              <w:t>Size code</w:t>
            </w:r>
          </w:p>
        </w:tc>
        <w:tc>
          <w:tcPr>
            <w:tcW w:w="2457" w:type="dxa"/>
            <w:tcBorders>
              <w:top w:val="single" w:sz="4" w:space="0" w:color="auto"/>
              <w:bottom w:val="single" w:sz="12" w:space="0" w:color="auto"/>
            </w:tcBorders>
            <w:shd w:val="clear" w:color="auto" w:fill="auto"/>
            <w:vAlign w:val="bottom"/>
          </w:tcPr>
          <w:p w14:paraId="5DB4A068" w14:textId="77777777" w:rsidR="00FF45C4" w:rsidRPr="00FF45C4" w:rsidRDefault="00FF45C4" w:rsidP="000F4C2E">
            <w:pPr>
              <w:keepNext/>
              <w:spacing w:before="80" w:after="80" w:line="200" w:lineRule="exact"/>
              <w:jc w:val="center"/>
              <w:rPr>
                <w:i/>
                <w:sz w:val="16"/>
              </w:rPr>
            </w:pPr>
            <w:r w:rsidRPr="00FF45C4">
              <w:rPr>
                <w:i/>
                <w:sz w:val="16"/>
              </w:rPr>
              <w:t>Diameter (mm)</w:t>
            </w:r>
          </w:p>
        </w:tc>
      </w:tr>
      <w:tr w:rsidR="00FF45C4" w:rsidRPr="00FF45C4" w14:paraId="3535E9BF" w14:textId="77777777" w:rsidTr="00E13CCA">
        <w:tc>
          <w:tcPr>
            <w:tcW w:w="2457" w:type="dxa"/>
            <w:tcBorders>
              <w:top w:val="single" w:sz="4" w:space="0" w:color="auto"/>
            </w:tcBorders>
            <w:shd w:val="clear" w:color="auto" w:fill="auto"/>
          </w:tcPr>
          <w:p w14:paraId="79747D79" w14:textId="77777777" w:rsidR="00FF45C4" w:rsidRPr="00FF45C4" w:rsidRDefault="005D5798" w:rsidP="000F4C2E">
            <w:pPr>
              <w:keepNext/>
              <w:spacing w:before="40" w:after="40" w:line="220" w:lineRule="exact"/>
              <w:jc w:val="center"/>
            </w:pPr>
            <w:r>
              <w:t xml:space="preserve"> </w:t>
            </w:r>
            <w:r w:rsidR="00FF45C4" w:rsidRPr="00FF45C4">
              <w:t>0</w:t>
            </w:r>
          </w:p>
        </w:tc>
        <w:tc>
          <w:tcPr>
            <w:tcW w:w="2457" w:type="dxa"/>
            <w:tcBorders>
              <w:top w:val="single" w:sz="4" w:space="0" w:color="auto"/>
            </w:tcBorders>
            <w:shd w:val="clear" w:color="auto" w:fill="auto"/>
          </w:tcPr>
          <w:p w14:paraId="04FE920F" w14:textId="77777777" w:rsidR="00FF45C4" w:rsidRPr="00FF45C4" w:rsidRDefault="00FF45C4" w:rsidP="000F4C2E">
            <w:pPr>
              <w:keepNext/>
              <w:spacing w:before="40" w:after="40" w:line="220" w:lineRule="exact"/>
              <w:jc w:val="center"/>
            </w:pPr>
            <w:r w:rsidRPr="00FF45C4">
              <w:t>92 – 110</w:t>
            </w:r>
          </w:p>
        </w:tc>
      </w:tr>
      <w:tr w:rsidR="00FF45C4" w:rsidRPr="00FF45C4" w14:paraId="54DB2065" w14:textId="77777777" w:rsidTr="00E13CCA">
        <w:tc>
          <w:tcPr>
            <w:tcW w:w="2457" w:type="dxa"/>
            <w:shd w:val="clear" w:color="auto" w:fill="auto"/>
          </w:tcPr>
          <w:p w14:paraId="705502E0" w14:textId="77777777" w:rsidR="00FF45C4" w:rsidRPr="00FF45C4" w:rsidRDefault="00FF45C4" w:rsidP="000F4C2E">
            <w:pPr>
              <w:keepNext/>
              <w:spacing w:before="40" w:after="40" w:line="220" w:lineRule="exact"/>
              <w:jc w:val="center"/>
            </w:pPr>
            <w:r w:rsidRPr="00FF45C4">
              <w:t>1</w:t>
            </w:r>
          </w:p>
        </w:tc>
        <w:tc>
          <w:tcPr>
            <w:tcW w:w="2457" w:type="dxa"/>
            <w:shd w:val="clear" w:color="auto" w:fill="auto"/>
          </w:tcPr>
          <w:p w14:paraId="085C37F3" w14:textId="77777777" w:rsidR="00FF45C4" w:rsidRPr="00FF45C4" w:rsidRDefault="00FF45C4" w:rsidP="000F4C2E">
            <w:pPr>
              <w:keepNext/>
              <w:spacing w:before="40" w:after="40" w:line="220" w:lineRule="exact"/>
              <w:jc w:val="center"/>
            </w:pPr>
            <w:r w:rsidRPr="00FF45C4">
              <w:t>87 – 100</w:t>
            </w:r>
          </w:p>
        </w:tc>
      </w:tr>
      <w:tr w:rsidR="00FF45C4" w:rsidRPr="00FF45C4" w14:paraId="6D467420" w14:textId="77777777" w:rsidTr="00E13CCA">
        <w:tc>
          <w:tcPr>
            <w:tcW w:w="2457" w:type="dxa"/>
            <w:shd w:val="clear" w:color="auto" w:fill="auto"/>
          </w:tcPr>
          <w:p w14:paraId="7576A897" w14:textId="77777777" w:rsidR="00FF45C4" w:rsidRPr="00FF45C4" w:rsidRDefault="00FF45C4" w:rsidP="000F4C2E">
            <w:pPr>
              <w:keepNext/>
              <w:spacing w:before="40" w:after="40" w:line="220" w:lineRule="exact"/>
              <w:jc w:val="center"/>
            </w:pPr>
            <w:r w:rsidRPr="00FF45C4">
              <w:t>2</w:t>
            </w:r>
          </w:p>
        </w:tc>
        <w:tc>
          <w:tcPr>
            <w:tcW w:w="2457" w:type="dxa"/>
            <w:shd w:val="clear" w:color="auto" w:fill="auto"/>
          </w:tcPr>
          <w:p w14:paraId="642EAA41" w14:textId="77777777" w:rsidR="00FF45C4" w:rsidRPr="00FF45C4" w:rsidRDefault="00FF45C4" w:rsidP="000F4C2E">
            <w:pPr>
              <w:keepNext/>
              <w:spacing w:before="40" w:after="40" w:line="220" w:lineRule="exact"/>
              <w:jc w:val="center"/>
            </w:pPr>
            <w:r w:rsidRPr="00FF45C4">
              <w:t>84 – 96</w:t>
            </w:r>
          </w:p>
        </w:tc>
      </w:tr>
      <w:tr w:rsidR="00FF45C4" w:rsidRPr="00FF45C4" w14:paraId="2F30E2CB" w14:textId="77777777" w:rsidTr="00E13CCA">
        <w:tc>
          <w:tcPr>
            <w:tcW w:w="2457" w:type="dxa"/>
            <w:shd w:val="clear" w:color="auto" w:fill="auto"/>
          </w:tcPr>
          <w:p w14:paraId="42E1DAC6" w14:textId="77777777" w:rsidR="00FF45C4" w:rsidRPr="00FF45C4" w:rsidRDefault="00FF45C4" w:rsidP="000F4C2E">
            <w:pPr>
              <w:keepNext/>
              <w:spacing w:before="40" w:after="40" w:line="220" w:lineRule="exact"/>
              <w:jc w:val="center"/>
            </w:pPr>
            <w:r w:rsidRPr="00FF45C4">
              <w:t>3</w:t>
            </w:r>
          </w:p>
        </w:tc>
        <w:tc>
          <w:tcPr>
            <w:tcW w:w="2457" w:type="dxa"/>
            <w:shd w:val="clear" w:color="auto" w:fill="auto"/>
          </w:tcPr>
          <w:p w14:paraId="6D92AE2D" w14:textId="77777777" w:rsidR="00FF45C4" w:rsidRPr="00FF45C4" w:rsidRDefault="00FF45C4" w:rsidP="000F4C2E">
            <w:pPr>
              <w:keepNext/>
              <w:spacing w:before="40" w:after="40" w:line="220" w:lineRule="exact"/>
              <w:jc w:val="center"/>
            </w:pPr>
            <w:r w:rsidRPr="00FF45C4">
              <w:t>81 – 92</w:t>
            </w:r>
          </w:p>
        </w:tc>
      </w:tr>
      <w:tr w:rsidR="00FF45C4" w:rsidRPr="00FF45C4" w14:paraId="7C4DBE14" w14:textId="77777777" w:rsidTr="00E13CCA">
        <w:tc>
          <w:tcPr>
            <w:tcW w:w="2457" w:type="dxa"/>
            <w:shd w:val="clear" w:color="auto" w:fill="auto"/>
          </w:tcPr>
          <w:p w14:paraId="017955B3" w14:textId="77777777" w:rsidR="00FF45C4" w:rsidRPr="00FF45C4" w:rsidRDefault="00FF45C4" w:rsidP="000F4C2E">
            <w:pPr>
              <w:keepNext/>
              <w:spacing w:before="40" w:after="40" w:line="220" w:lineRule="exact"/>
              <w:jc w:val="center"/>
            </w:pPr>
            <w:r w:rsidRPr="00FF45C4">
              <w:t>4</w:t>
            </w:r>
          </w:p>
        </w:tc>
        <w:tc>
          <w:tcPr>
            <w:tcW w:w="2457" w:type="dxa"/>
            <w:shd w:val="clear" w:color="auto" w:fill="auto"/>
          </w:tcPr>
          <w:p w14:paraId="26D9603D" w14:textId="77777777" w:rsidR="00FF45C4" w:rsidRPr="00FF45C4" w:rsidRDefault="00FF45C4" w:rsidP="000F4C2E">
            <w:pPr>
              <w:keepNext/>
              <w:spacing w:before="40" w:after="40" w:line="220" w:lineRule="exact"/>
              <w:jc w:val="center"/>
            </w:pPr>
            <w:r w:rsidRPr="00FF45C4">
              <w:t>77 – 88</w:t>
            </w:r>
          </w:p>
        </w:tc>
      </w:tr>
      <w:tr w:rsidR="00FF45C4" w:rsidRPr="00FF45C4" w14:paraId="355F0960" w14:textId="77777777" w:rsidTr="00E13CCA">
        <w:tc>
          <w:tcPr>
            <w:tcW w:w="2457" w:type="dxa"/>
            <w:shd w:val="clear" w:color="auto" w:fill="auto"/>
          </w:tcPr>
          <w:p w14:paraId="4D81FA44" w14:textId="77777777" w:rsidR="00FF45C4" w:rsidRPr="00FF45C4" w:rsidRDefault="00FF45C4" w:rsidP="00405CD9">
            <w:pPr>
              <w:spacing w:before="40" w:after="40" w:line="220" w:lineRule="exact"/>
              <w:jc w:val="center"/>
            </w:pPr>
            <w:r w:rsidRPr="00FF45C4">
              <w:t>5</w:t>
            </w:r>
          </w:p>
        </w:tc>
        <w:tc>
          <w:tcPr>
            <w:tcW w:w="2457" w:type="dxa"/>
            <w:shd w:val="clear" w:color="auto" w:fill="auto"/>
          </w:tcPr>
          <w:p w14:paraId="0E6AE1A4" w14:textId="77777777" w:rsidR="00FF45C4" w:rsidRPr="00FF45C4" w:rsidRDefault="00FF45C4" w:rsidP="00405CD9">
            <w:pPr>
              <w:spacing w:before="40" w:after="40" w:line="220" w:lineRule="exact"/>
              <w:jc w:val="center"/>
            </w:pPr>
            <w:r w:rsidRPr="00FF45C4">
              <w:t>73 – 84</w:t>
            </w:r>
          </w:p>
        </w:tc>
      </w:tr>
      <w:tr w:rsidR="00FF45C4" w:rsidRPr="00FF45C4" w14:paraId="05E77E46" w14:textId="77777777" w:rsidTr="00E13CCA">
        <w:tc>
          <w:tcPr>
            <w:tcW w:w="2457" w:type="dxa"/>
            <w:shd w:val="clear" w:color="auto" w:fill="auto"/>
          </w:tcPr>
          <w:p w14:paraId="19F77594" w14:textId="77777777" w:rsidR="00FF45C4" w:rsidRPr="00FF45C4" w:rsidRDefault="00FF45C4" w:rsidP="00405CD9">
            <w:pPr>
              <w:spacing w:before="40" w:after="40" w:line="220" w:lineRule="exact"/>
              <w:jc w:val="center"/>
            </w:pPr>
            <w:r w:rsidRPr="00FF45C4">
              <w:t>6</w:t>
            </w:r>
          </w:p>
        </w:tc>
        <w:tc>
          <w:tcPr>
            <w:tcW w:w="2457" w:type="dxa"/>
            <w:shd w:val="clear" w:color="auto" w:fill="auto"/>
          </w:tcPr>
          <w:p w14:paraId="4566701A" w14:textId="77777777" w:rsidR="00FF45C4" w:rsidRPr="00FF45C4" w:rsidRDefault="00FF45C4" w:rsidP="00405CD9">
            <w:pPr>
              <w:spacing w:before="40" w:after="40" w:line="220" w:lineRule="exact"/>
              <w:jc w:val="center"/>
            </w:pPr>
            <w:r w:rsidRPr="00FF45C4">
              <w:t>70 – 80</w:t>
            </w:r>
          </w:p>
        </w:tc>
      </w:tr>
      <w:tr w:rsidR="00FF45C4" w:rsidRPr="00FF45C4" w14:paraId="7B6D1893" w14:textId="77777777" w:rsidTr="00E13CCA">
        <w:tc>
          <w:tcPr>
            <w:tcW w:w="2457" w:type="dxa"/>
            <w:shd w:val="clear" w:color="auto" w:fill="auto"/>
          </w:tcPr>
          <w:p w14:paraId="1CE3FB54" w14:textId="77777777" w:rsidR="00FF45C4" w:rsidRPr="00FF45C4" w:rsidRDefault="00FF45C4" w:rsidP="00405CD9">
            <w:pPr>
              <w:spacing w:before="40" w:after="40" w:line="220" w:lineRule="exact"/>
              <w:jc w:val="center"/>
            </w:pPr>
            <w:r w:rsidRPr="00FF45C4">
              <w:t>7</w:t>
            </w:r>
          </w:p>
        </w:tc>
        <w:tc>
          <w:tcPr>
            <w:tcW w:w="2457" w:type="dxa"/>
            <w:shd w:val="clear" w:color="auto" w:fill="auto"/>
          </w:tcPr>
          <w:p w14:paraId="712D8C52" w14:textId="77777777" w:rsidR="00FF45C4" w:rsidRPr="00FF45C4" w:rsidRDefault="00FF45C4" w:rsidP="00405CD9">
            <w:pPr>
              <w:spacing w:before="40" w:after="40" w:line="220" w:lineRule="exact"/>
              <w:jc w:val="center"/>
            </w:pPr>
            <w:r w:rsidRPr="00FF45C4">
              <w:t>67 – 76</w:t>
            </w:r>
          </w:p>
        </w:tc>
      </w:tr>
      <w:tr w:rsidR="00FF45C4" w:rsidRPr="00FF45C4" w14:paraId="6EFE3522" w14:textId="77777777" w:rsidTr="00E13CCA">
        <w:tc>
          <w:tcPr>
            <w:tcW w:w="2457" w:type="dxa"/>
            <w:shd w:val="clear" w:color="auto" w:fill="auto"/>
          </w:tcPr>
          <w:p w14:paraId="2354CA19" w14:textId="77777777" w:rsidR="00FF45C4" w:rsidRPr="00FF45C4" w:rsidRDefault="00FF45C4" w:rsidP="00405CD9">
            <w:pPr>
              <w:spacing w:before="40" w:after="40" w:line="220" w:lineRule="exact"/>
              <w:jc w:val="center"/>
            </w:pPr>
            <w:r w:rsidRPr="00FF45C4">
              <w:t>8</w:t>
            </w:r>
          </w:p>
        </w:tc>
        <w:tc>
          <w:tcPr>
            <w:tcW w:w="2457" w:type="dxa"/>
            <w:shd w:val="clear" w:color="auto" w:fill="auto"/>
          </w:tcPr>
          <w:p w14:paraId="06D9DCF4" w14:textId="77777777" w:rsidR="00FF45C4" w:rsidRPr="00FF45C4" w:rsidRDefault="00FF45C4" w:rsidP="00405CD9">
            <w:pPr>
              <w:spacing w:before="40" w:after="40" w:line="220" w:lineRule="exact"/>
              <w:jc w:val="center"/>
            </w:pPr>
            <w:r w:rsidRPr="00FF45C4">
              <w:t>64 – 73</w:t>
            </w:r>
          </w:p>
        </w:tc>
      </w:tr>
      <w:tr w:rsidR="00FF45C4" w:rsidRPr="00FF45C4" w14:paraId="047179A5" w14:textId="77777777" w:rsidTr="00E13CCA">
        <w:tc>
          <w:tcPr>
            <w:tcW w:w="2457" w:type="dxa"/>
            <w:shd w:val="clear" w:color="auto" w:fill="auto"/>
          </w:tcPr>
          <w:p w14:paraId="294957E8" w14:textId="77777777" w:rsidR="00FF45C4" w:rsidRPr="00FF45C4" w:rsidRDefault="00FF45C4" w:rsidP="00405CD9">
            <w:pPr>
              <w:spacing w:before="40" w:after="40" w:line="220" w:lineRule="exact"/>
              <w:jc w:val="center"/>
            </w:pPr>
            <w:r w:rsidRPr="00FF45C4">
              <w:t>9</w:t>
            </w:r>
          </w:p>
        </w:tc>
        <w:tc>
          <w:tcPr>
            <w:tcW w:w="2457" w:type="dxa"/>
            <w:shd w:val="clear" w:color="auto" w:fill="auto"/>
          </w:tcPr>
          <w:p w14:paraId="7DBE312D" w14:textId="77777777" w:rsidR="00FF45C4" w:rsidRPr="00FF45C4" w:rsidRDefault="00FF45C4" w:rsidP="00405CD9">
            <w:pPr>
              <w:spacing w:before="40" w:after="40" w:line="220" w:lineRule="exact"/>
              <w:jc w:val="center"/>
            </w:pPr>
            <w:r w:rsidRPr="00FF45C4">
              <w:t>62 – 70</w:t>
            </w:r>
          </w:p>
        </w:tc>
      </w:tr>
      <w:tr w:rsidR="00FF45C4" w:rsidRPr="00FF45C4" w14:paraId="2E633CE5" w14:textId="77777777" w:rsidTr="00E13CCA">
        <w:tc>
          <w:tcPr>
            <w:tcW w:w="2457" w:type="dxa"/>
            <w:shd w:val="clear" w:color="auto" w:fill="auto"/>
          </w:tcPr>
          <w:p w14:paraId="105470CE" w14:textId="77777777" w:rsidR="00FF45C4" w:rsidRPr="00FF45C4" w:rsidRDefault="00FF45C4" w:rsidP="00405CD9">
            <w:pPr>
              <w:spacing w:before="40" w:after="40" w:line="220" w:lineRule="exact"/>
              <w:jc w:val="center"/>
            </w:pPr>
            <w:r w:rsidRPr="00FF45C4">
              <w:t>10</w:t>
            </w:r>
          </w:p>
        </w:tc>
        <w:tc>
          <w:tcPr>
            <w:tcW w:w="2457" w:type="dxa"/>
            <w:shd w:val="clear" w:color="auto" w:fill="auto"/>
          </w:tcPr>
          <w:p w14:paraId="12785BB7" w14:textId="77777777" w:rsidR="00FF45C4" w:rsidRPr="00FF45C4" w:rsidRDefault="00FF45C4" w:rsidP="00405CD9">
            <w:pPr>
              <w:spacing w:before="40" w:after="40" w:line="220" w:lineRule="exact"/>
              <w:jc w:val="center"/>
            </w:pPr>
            <w:r w:rsidRPr="00FF45C4">
              <w:t>60 – 68</w:t>
            </w:r>
          </w:p>
        </w:tc>
      </w:tr>
      <w:tr w:rsidR="00FF45C4" w:rsidRPr="00FF45C4" w14:paraId="502DD419" w14:textId="77777777" w:rsidTr="00E13CCA">
        <w:tc>
          <w:tcPr>
            <w:tcW w:w="2457" w:type="dxa"/>
            <w:shd w:val="clear" w:color="auto" w:fill="auto"/>
          </w:tcPr>
          <w:p w14:paraId="3023E69F" w14:textId="77777777" w:rsidR="00FF45C4" w:rsidRPr="00FF45C4" w:rsidRDefault="00FF45C4" w:rsidP="00405CD9">
            <w:pPr>
              <w:spacing w:before="40" w:after="40" w:line="220" w:lineRule="exact"/>
              <w:jc w:val="center"/>
            </w:pPr>
            <w:r w:rsidRPr="00FF45C4">
              <w:t>11</w:t>
            </w:r>
          </w:p>
        </w:tc>
        <w:tc>
          <w:tcPr>
            <w:tcW w:w="2457" w:type="dxa"/>
            <w:shd w:val="clear" w:color="auto" w:fill="auto"/>
          </w:tcPr>
          <w:p w14:paraId="6C533BE6" w14:textId="77777777" w:rsidR="00FF45C4" w:rsidRPr="00FF45C4" w:rsidRDefault="00FF45C4" w:rsidP="00405CD9">
            <w:pPr>
              <w:spacing w:before="40" w:after="40" w:line="220" w:lineRule="exact"/>
              <w:jc w:val="center"/>
            </w:pPr>
            <w:r w:rsidRPr="00FF45C4">
              <w:t>58 – 66</w:t>
            </w:r>
          </w:p>
        </w:tc>
      </w:tr>
      <w:tr w:rsidR="00FF45C4" w:rsidRPr="00FF45C4" w14:paraId="34931EAF" w14:textId="77777777" w:rsidTr="00405CD9">
        <w:tc>
          <w:tcPr>
            <w:tcW w:w="2457" w:type="dxa"/>
            <w:shd w:val="clear" w:color="auto" w:fill="auto"/>
          </w:tcPr>
          <w:p w14:paraId="092EB281" w14:textId="77777777" w:rsidR="00FF45C4" w:rsidRPr="00FF45C4" w:rsidRDefault="00FF45C4" w:rsidP="00405CD9">
            <w:pPr>
              <w:spacing w:before="40" w:after="40" w:line="220" w:lineRule="exact"/>
              <w:jc w:val="center"/>
            </w:pPr>
            <w:r w:rsidRPr="00FF45C4">
              <w:t>12</w:t>
            </w:r>
          </w:p>
        </w:tc>
        <w:tc>
          <w:tcPr>
            <w:tcW w:w="2457" w:type="dxa"/>
            <w:shd w:val="clear" w:color="auto" w:fill="auto"/>
          </w:tcPr>
          <w:p w14:paraId="5F82B629" w14:textId="77777777" w:rsidR="00FF45C4" w:rsidRPr="00FF45C4" w:rsidRDefault="00FF45C4" w:rsidP="00405CD9">
            <w:pPr>
              <w:spacing w:before="40" w:after="40" w:line="220" w:lineRule="exact"/>
              <w:jc w:val="center"/>
            </w:pPr>
            <w:r w:rsidRPr="00FF45C4">
              <w:t>56 – 63</w:t>
            </w:r>
          </w:p>
        </w:tc>
      </w:tr>
      <w:tr w:rsidR="00FF45C4" w:rsidRPr="00FF45C4" w14:paraId="2033D08C" w14:textId="77777777" w:rsidTr="00405CD9">
        <w:tc>
          <w:tcPr>
            <w:tcW w:w="2457" w:type="dxa"/>
            <w:tcBorders>
              <w:bottom w:val="single" w:sz="12" w:space="0" w:color="auto"/>
            </w:tcBorders>
            <w:shd w:val="clear" w:color="auto" w:fill="auto"/>
          </w:tcPr>
          <w:p w14:paraId="0B0CE69C" w14:textId="77777777" w:rsidR="00FF45C4" w:rsidRPr="00FF45C4" w:rsidRDefault="00FF45C4" w:rsidP="00405CD9">
            <w:pPr>
              <w:spacing w:before="40" w:after="40" w:line="220" w:lineRule="exact"/>
              <w:jc w:val="center"/>
            </w:pPr>
            <w:r w:rsidRPr="00FF45C4">
              <w:t>13</w:t>
            </w:r>
          </w:p>
        </w:tc>
        <w:tc>
          <w:tcPr>
            <w:tcW w:w="2457" w:type="dxa"/>
            <w:tcBorders>
              <w:bottom w:val="single" w:sz="12" w:space="0" w:color="auto"/>
            </w:tcBorders>
            <w:shd w:val="clear" w:color="auto" w:fill="auto"/>
          </w:tcPr>
          <w:p w14:paraId="08F7A9A5" w14:textId="77777777" w:rsidR="00FF45C4" w:rsidRPr="00FF45C4" w:rsidRDefault="00FF45C4" w:rsidP="00405CD9">
            <w:pPr>
              <w:spacing w:before="40" w:after="40" w:line="220" w:lineRule="exact"/>
              <w:jc w:val="center"/>
            </w:pPr>
            <w:r w:rsidRPr="00FF45C4">
              <w:t>53 – 60</w:t>
            </w:r>
          </w:p>
        </w:tc>
      </w:tr>
    </w:tbl>
    <w:p w14:paraId="7ED447C6" w14:textId="77777777" w:rsidR="00D41C24" w:rsidRDefault="00D41C24" w:rsidP="00FF45C4">
      <w:pPr>
        <w:pStyle w:val="SingleTxtG"/>
        <w:spacing w:before="120"/>
        <w:ind w:left="1138" w:right="1138"/>
      </w:pPr>
      <w:r>
        <w:t>U</w:t>
      </w:r>
      <w:r>
        <w:rPr>
          <w:spacing w:val="1"/>
        </w:rPr>
        <w:t>n</w:t>
      </w:r>
      <w:r>
        <w:rPr>
          <w:spacing w:val="-1"/>
        </w:rPr>
        <w:t>i</w:t>
      </w:r>
      <w:r>
        <w:t>f</w:t>
      </w:r>
      <w:r>
        <w:rPr>
          <w:spacing w:val="-1"/>
        </w:rPr>
        <w:t>o</w:t>
      </w:r>
      <w:r>
        <w:t>r</w:t>
      </w:r>
      <w:r>
        <w:rPr>
          <w:spacing w:val="-2"/>
        </w:rPr>
        <w:t>m</w:t>
      </w:r>
      <w:r>
        <w:t>i</w:t>
      </w:r>
      <w:r>
        <w:rPr>
          <w:spacing w:val="1"/>
        </w:rPr>
        <w:t>t</w:t>
      </w:r>
      <w:r>
        <w:t>y</w:t>
      </w:r>
      <w:r>
        <w:rPr>
          <w:spacing w:val="-6"/>
        </w:rPr>
        <w:t xml:space="preserve"> </w:t>
      </w:r>
      <w:r>
        <w:t>in</w:t>
      </w:r>
      <w:r>
        <w:rPr>
          <w:spacing w:val="-5"/>
        </w:rPr>
        <w:t xml:space="preserve"> </w:t>
      </w:r>
      <w:r>
        <w:t>s</w:t>
      </w:r>
      <w:r>
        <w:rPr>
          <w:spacing w:val="1"/>
        </w:rPr>
        <w:t>i</w:t>
      </w:r>
      <w:r>
        <w:rPr>
          <w:spacing w:val="-2"/>
        </w:rPr>
        <w:t>z</w:t>
      </w:r>
      <w:r>
        <w:t>e</w:t>
      </w:r>
      <w:r>
        <w:rPr>
          <w:spacing w:val="-5"/>
        </w:rPr>
        <w:t xml:space="preserve"> </w:t>
      </w:r>
      <w:r>
        <w:t>is</w:t>
      </w:r>
      <w:r>
        <w:rPr>
          <w:spacing w:val="-3"/>
        </w:rPr>
        <w:t xml:space="preserve"> </w:t>
      </w:r>
      <w:r>
        <w:rPr>
          <w:spacing w:val="-1"/>
        </w:rPr>
        <w:t>ac</w:t>
      </w:r>
      <w:r>
        <w:rPr>
          <w:spacing w:val="1"/>
        </w:rPr>
        <w:t>h</w:t>
      </w:r>
      <w:r>
        <w:t>i</w:t>
      </w:r>
      <w:r>
        <w:rPr>
          <w:spacing w:val="-1"/>
        </w:rPr>
        <w:t>e</w:t>
      </w:r>
      <w:r>
        <w:t>v</w:t>
      </w:r>
      <w:r>
        <w:rPr>
          <w:spacing w:val="-1"/>
        </w:rPr>
        <w:t>e</w:t>
      </w:r>
      <w:r>
        <w:t>d</w:t>
      </w:r>
      <w:r>
        <w:rPr>
          <w:spacing w:val="-5"/>
        </w:rPr>
        <w:t xml:space="preserve"> </w:t>
      </w:r>
      <w:r>
        <w:t>by</w:t>
      </w:r>
      <w:r>
        <w:rPr>
          <w:spacing w:val="-6"/>
        </w:rPr>
        <w:t xml:space="preserve"> </w:t>
      </w:r>
      <w:r>
        <w:rPr>
          <w:spacing w:val="1"/>
        </w:rPr>
        <w:t>t</w:t>
      </w:r>
      <w:r>
        <w:t>he</w:t>
      </w:r>
      <w:r>
        <w:rPr>
          <w:spacing w:val="-6"/>
        </w:rPr>
        <w:t xml:space="preserve"> </w:t>
      </w:r>
      <w:r>
        <w:rPr>
          <w:spacing w:val="-1"/>
        </w:rPr>
        <w:t>a</w:t>
      </w:r>
      <w:r>
        <w:t>b</w:t>
      </w:r>
      <w:r>
        <w:rPr>
          <w:spacing w:val="-1"/>
        </w:rPr>
        <w:t>o</w:t>
      </w:r>
      <w:r>
        <w:t>v</w:t>
      </w:r>
      <w:r>
        <w:rPr>
          <w:spacing w:val="-1"/>
        </w:rPr>
        <w:t>e</w:t>
      </w:r>
      <w:r>
        <w:t>-m</w:t>
      </w:r>
      <w:r>
        <w:rPr>
          <w:spacing w:val="-2"/>
        </w:rPr>
        <w:t>e</w:t>
      </w:r>
      <w:r>
        <w:rPr>
          <w:spacing w:val="1"/>
        </w:rPr>
        <w:t>nt</w:t>
      </w:r>
      <w:r>
        <w:t>i</w:t>
      </w:r>
      <w:r>
        <w:rPr>
          <w:spacing w:val="-1"/>
        </w:rPr>
        <w:t>o</w:t>
      </w:r>
      <w:r>
        <w:rPr>
          <w:spacing w:val="1"/>
        </w:rPr>
        <w:t>n</w:t>
      </w:r>
      <w:r>
        <w:rPr>
          <w:spacing w:val="-1"/>
        </w:rPr>
        <w:t>e</w:t>
      </w:r>
      <w:r>
        <w:t>d</w:t>
      </w:r>
      <w:r>
        <w:rPr>
          <w:spacing w:val="-6"/>
        </w:rPr>
        <w:t xml:space="preserve"> </w:t>
      </w:r>
      <w:r>
        <w:t>size</w:t>
      </w:r>
      <w:r>
        <w:rPr>
          <w:spacing w:val="-6"/>
        </w:rPr>
        <w:t xml:space="preserve"> </w:t>
      </w:r>
      <w:r>
        <w:rPr>
          <w:spacing w:val="2"/>
        </w:rPr>
        <w:t>s</w:t>
      </w:r>
      <w:r>
        <w:rPr>
          <w:spacing w:val="-1"/>
        </w:rPr>
        <w:t>ca</w:t>
      </w:r>
      <w:r>
        <w:t>l</w:t>
      </w:r>
      <w:r>
        <w:rPr>
          <w:spacing w:val="-1"/>
        </w:rPr>
        <w:t>e</w:t>
      </w:r>
      <w:r>
        <w:t>s,</w:t>
      </w:r>
      <w:r>
        <w:rPr>
          <w:spacing w:val="-5"/>
        </w:rPr>
        <w:t xml:space="preserve"> </w:t>
      </w:r>
      <w:r>
        <w:rPr>
          <w:spacing w:val="-1"/>
        </w:rPr>
        <w:t>u</w:t>
      </w:r>
      <w:r>
        <w:rPr>
          <w:spacing w:val="1"/>
        </w:rPr>
        <w:t>nl</w:t>
      </w:r>
      <w:r>
        <w:rPr>
          <w:spacing w:val="-2"/>
        </w:rPr>
        <w:t>e</w:t>
      </w:r>
      <w:r>
        <w:t>ss</w:t>
      </w:r>
      <w:r>
        <w:rPr>
          <w:spacing w:val="-5"/>
        </w:rPr>
        <w:t xml:space="preserve"> </w:t>
      </w:r>
      <w:r>
        <w:t>oth</w:t>
      </w:r>
      <w:r>
        <w:rPr>
          <w:spacing w:val="-2"/>
        </w:rPr>
        <w:t>e</w:t>
      </w:r>
      <w:r>
        <w:t>rwise</w:t>
      </w:r>
      <w:r>
        <w:rPr>
          <w:spacing w:val="-6"/>
        </w:rPr>
        <w:t xml:space="preserve"> </w:t>
      </w:r>
      <w:r>
        <w:t>st</w:t>
      </w:r>
      <w:r>
        <w:rPr>
          <w:spacing w:val="-2"/>
        </w:rPr>
        <w:t>a</w:t>
      </w:r>
      <w:r>
        <w:rPr>
          <w:spacing w:val="1"/>
        </w:rPr>
        <w:t>t</w:t>
      </w:r>
      <w:r>
        <w:rPr>
          <w:spacing w:val="-1"/>
        </w:rPr>
        <w:t>e</w:t>
      </w:r>
      <w:r>
        <w:t>d</w:t>
      </w:r>
      <w:r>
        <w:rPr>
          <w:spacing w:val="-5"/>
        </w:rPr>
        <w:t xml:space="preserve"> </w:t>
      </w:r>
      <w:r>
        <w:rPr>
          <w:spacing w:val="-1"/>
        </w:rPr>
        <w:t>a</w:t>
      </w:r>
      <w:r>
        <w:t>s f</w:t>
      </w:r>
      <w:r>
        <w:rPr>
          <w:spacing w:val="-1"/>
        </w:rPr>
        <w:t>o</w:t>
      </w:r>
      <w:r>
        <w:t>llow</w:t>
      </w:r>
      <w:r>
        <w:rPr>
          <w:spacing w:val="-1"/>
        </w:rPr>
        <w:t>s</w:t>
      </w:r>
      <w:r>
        <w:t>:</w:t>
      </w:r>
    </w:p>
    <w:p w14:paraId="30D26A9F" w14:textId="77777777" w:rsidR="00D41C24" w:rsidRDefault="00D41C24" w:rsidP="00DB0C09">
      <w:pPr>
        <w:pStyle w:val="SingleTxtG"/>
      </w:pPr>
      <w:r>
        <w:t>For</w:t>
      </w:r>
      <w:r>
        <w:rPr>
          <w:spacing w:val="20"/>
        </w:rPr>
        <w:t xml:space="preserve"> </w:t>
      </w:r>
      <w:r>
        <w:rPr>
          <w:spacing w:val="-1"/>
        </w:rPr>
        <w:t>f</w:t>
      </w:r>
      <w:r>
        <w:t>r</w:t>
      </w:r>
      <w:r>
        <w:rPr>
          <w:spacing w:val="-1"/>
        </w:rPr>
        <w:t>u</w:t>
      </w:r>
      <w:r>
        <w:t>it</w:t>
      </w:r>
      <w:r>
        <w:rPr>
          <w:spacing w:val="20"/>
        </w:rPr>
        <w:t xml:space="preserve"> </w:t>
      </w:r>
      <w:r>
        <w:t>in</w:t>
      </w:r>
      <w:r>
        <w:rPr>
          <w:spacing w:val="20"/>
        </w:rPr>
        <w:t xml:space="preserve"> </w:t>
      </w:r>
      <w:r>
        <w:rPr>
          <w:spacing w:val="-1"/>
        </w:rPr>
        <w:t>b</w:t>
      </w:r>
      <w:r>
        <w:t>ulk</w:t>
      </w:r>
      <w:r>
        <w:rPr>
          <w:spacing w:val="20"/>
        </w:rPr>
        <w:t xml:space="preserve"> </w:t>
      </w:r>
      <w:r>
        <w:rPr>
          <w:spacing w:val="-1"/>
        </w:rPr>
        <w:t>b</w:t>
      </w:r>
      <w:r>
        <w:t>ins</w:t>
      </w:r>
      <w:r>
        <w:rPr>
          <w:spacing w:val="18"/>
        </w:rPr>
        <w:t xml:space="preserve"> </w:t>
      </w:r>
      <w:r>
        <w:rPr>
          <w:spacing w:val="-1"/>
        </w:rPr>
        <w:t>a</w:t>
      </w:r>
      <w:r>
        <w:t>nd</w:t>
      </w:r>
      <w:r>
        <w:rPr>
          <w:spacing w:val="20"/>
        </w:rPr>
        <w:t xml:space="preserve"> </w:t>
      </w:r>
      <w:r>
        <w:t>f</w:t>
      </w:r>
      <w:r>
        <w:rPr>
          <w:spacing w:val="-1"/>
        </w:rPr>
        <w:t>r</w:t>
      </w:r>
      <w:r>
        <w:t>uit</w:t>
      </w:r>
      <w:r>
        <w:rPr>
          <w:spacing w:val="20"/>
        </w:rPr>
        <w:t xml:space="preserve"> </w:t>
      </w:r>
      <w:r>
        <w:t>in</w:t>
      </w:r>
      <w:r>
        <w:rPr>
          <w:spacing w:val="20"/>
        </w:rPr>
        <w:t xml:space="preserve"> </w:t>
      </w:r>
      <w:r>
        <w:rPr>
          <w:spacing w:val="-1"/>
        </w:rPr>
        <w:t>sa</w:t>
      </w:r>
      <w:r>
        <w:t>l</w:t>
      </w:r>
      <w:r>
        <w:rPr>
          <w:spacing w:val="-1"/>
        </w:rPr>
        <w:t>e</w:t>
      </w:r>
      <w:r>
        <w:t>s</w:t>
      </w:r>
      <w:r>
        <w:rPr>
          <w:spacing w:val="21"/>
        </w:rPr>
        <w:t xml:space="preserve"> </w:t>
      </w:r>
      <w:r>
        <w:rPr>
          <w:spacing w:val="1"/>
        </w:rPr>
        <w:t>p</w:t>
      </w:r>
      <w:r>
        <w:rPr>
          <w:spacing w:val="-1"/>
        </w:rPr>
        <w:t>ac</w:t>
      </w:r>
      <w:r>
        <w:rPr>
          <w:spacing w:val="1"/>
        </w:rPr>
        <w:t>k</w:t>
      </w:r>
      <w:r>
        <w:rPr>
          <w:spacing w:val="-2"/>
        </w:rPr>
        <w:t>a</w:t>
      </w:r>
      <w:r>
        <w:rPr>
          <w:spacing w:val="2"/>
        </w:rPr>
        <w:t>g</w:t>
      </w:r>
      <w:r>
        <w:rPr>
          <w:spacing w:val="-1"/>
        </w:rPr>
        <w:t>e</w:t>
      </w:r>
      <w:r>
        <w:t>s</w:t>
      </w:r>
      <w:r>
        <w:rPr>
          <w:spacing w:val="20"/>
        </w:rPr>
        <w:t xml:space="preserve"> </w:t>
      </w:r>
      <w:r>
        <w:rPr>
          <w:spacing w:val="1"/>
        </w:rPr>
        <w:t>o</w:t>
      </w:r>
      <w:r>
        <w:t>f</w:t>
      </w:r>
      <w:r>
        <w:rPr>
          <w:spacing w:val="20"/>
        </w:rPr>
        <w:t xml:space="preserve"> </w:t>
      </w:r>
      <w:r>
        <w:t>a</w:t>
      </w:r>
      <w:r>
        <w:rPr>
          <w:spacing w:val="21"/>
        </w:rPr>
        <w:t xml:space="preserve"> </w:t>
      </w:r>
      <w:r>
        <w:rPr>
          <w:spacing w:val="-2"/>
        </w:rPr>
        <w:t>m</w:t>
      </w:r>
      <w:r>
        <w:rPr>
          <w:spacing w:val="-1"/>
        </w:rPr>
        <w:t>a</w:t>
      </w:r>
      <w:r>
        <w:t>xi</w:t>
      </w:r>
      <w:r>
        <w:rPr>
          <w:spacing w:val="-2"/>
        </w:rPr>
        <w:t>m</w:t>
      </w:r>
      <w:r>
        <w:rPr>
          <w:spacing w:val="2"/>
        </w:rPr>
        <w:t>u</w:t>
      </w:r>
      <w:r>
        <w:t>m</w:t>
      </w:r>
      <w:r>
        <w:rPr>
          <w:spacing w:val="18"/>
        </w:rPr>
        <w:t xml:space="preserve"> </w:t>
      </w:r>
      <w:r>
        <w:rPr>
          <w:spacing w:val="1"/>
        </w:rPr>
        <w:t>n</w:t>
      </w:r>
      <w:r>
        <w:rPr>
          <w:spacing w:val="-2"/>
        </w:rPr>
        <w:t>e</w:t>
      </w:r>
      <w:r>
        <w:t>t</w:t>
      </w:r>
      <w:r>
        <w:rPr>
          <w:spacing w:val="21"/>
        </w:rPr>
        <w:t xml:space="preserve"> </w:t>
      </w:r>
      <w:r>
        <w:rPr>
          <w:spacing w:val="1"/>
        </w:rPr>
        <w:t>w</w:t>
      </w:r>
      <w:r>
        <w:rPr>
          <w:spacing w:val="-1"/>
        </w:rPr>
        <w:t>e</w:t>
      </w:r>
      <w:r>
        <w:t>i</w:t>
      </w:r>
      <w:r>
        <w:rPr>
          <w:spacing w:val="1"/>
        </w:rPr>
        <w:t>g</w:t>
      </w:r>
      <w:r>
        <w:rPr>
          <w:spacing w:val="-1"/>
        </w:rPr>
        <w:t>h</w:t>
      </w:r>
      <w:r>
        <w:t>t</w:t>
      </w:r>
      <w:r>
        <w:rPr>
          <w:spacing w:val="21"/>
        </w:rPr>
        <w:t xml:space="preserve"> </w:t>
      </w:r>
      <w:r>
        <w:rPr>
          <w:spacing w:val="-1"/>
        </w:rPr>
        <w:t>o</w:t>
      </w:r>
      <w:r>
        <w:t>f</w:t>
      </w:r>
      <w:r>
        <w:rPr>
          <w:spacing w:val="21"/>
        </w:rPr>
        <w:t xml:space="preserve"> </w:t>
      </w:r>
      <w:r>
        <w:t>5</w:t>
      </w:r>
      <w:r>
        <w:rPr>
          <w:spacing w:val="20"/>
        </w:rPr>
        <w:t xml:space="preserve"> </w:t>
      </w:r>
      <w:r>
        <w:rPr>
          <w:spacing w:val="-1"/>
        </w:rPr>
        <w:t>k</w:t>
      </w:r>
      <w:r>
        <w:rPr>
          <w:spacing w:val="1"/>
        </w:rPr>
        <w:t>g</w:t>
      </w:r>
      <w:r>
        <w:t>,</w:t>
      </w:r>
      <w:r>
        <w:rPr>
          <w:spacing w:val="20"/>
        </w:rPr>
        <w:t xml:space="preserve"> </w:t>
      </w:r>
      <w:r>
        <w:t>t</w:t>
      </w:r>
      <w:r>
        <w:rPr>
          <w:spacing w:val="1"/>
        </w:rPr>
        <w:t>h</w:t>
      </w:r>
      <w:r>
        <w:t xml:space="preserve">e </w:t>
      </w:r>
      <w:r>
        <w:rPr>
          <w:spacing w:val="-1"/>
        </w:rPr>
        <w:t>m</w:t>
      </w:r>
      <w:r>
        <w:rPr>
          <w:spacing w:val="-2"/>
        </w:rPr>
        <w:t>a</w:t>
      </w:r>
      <w:r>
        <w:rPr>
          <w:spacing w:val="1"/>
        </w:rPr>
        <w:t>xi</w:t>
      </w:r>
      <w:r>
        <w:rPr>
          <w:spacing w:val="-2"/>
        </w:rPr>
        <w:t>m</w:t>
      </w:r>
      <w:r>
        <w:rPr>
          <w:spacing w:val="2"/>
        </w:rPr>
        <w:t>u</w:t>
      </w:r>
      <w:r>
        <w:t>m</w:t>
      </w:r>
      <w:r>
        <w:rPr>
          <w:spacing w:val="-7"/>
        </w:rPr>
        <w:t xml:space="preserve"> </w:t>
      </w:r>
      <w:r>
        <w:rPr>
          <w:spacing w:val="1"/>
        </w:rPr>
        <w:t>d</w:t>
      </w:r>
      <w:r>
        <w:t>i</w:t>
      </w:r>
      <w:r>
        <w:rPr>
          <w:spacing w:val="-1"/>
        </w:rPr>
        <w:t>ffe</w:t>
      </w:r>
      <w:r>
        <w:t>r</w:t>
      </w:r>
      <w:r>
        <w:rPr>
          <w:spacing w:val="-1"/>
        </w:rPr>
        <w:t>e</w:t>
      </w:r>
      <w:r>
        <w:rPr>
          <w:spacing w:val="1"/>
        </w:rPr>
        <w:t>nc</w:t>
      </w:r>
      <w:r>
        <w:t>e</w:t>
      </w:r>
      <w:r>
        <w:rPr>
          <w:spacing w:val="-6"/>
        </w:rPr>
        <w:t xml:space="preserve"> </w:t>
      </w:r>
      <w:r>
        <w:rPr>
          <w:spacing w:val="-2"/>
        </w:rPr>
        <w:t>m</w:t>
      </w:r>
      <w:r>
        <w:rPr>
          <w:spacing w:val="1"/>
        </w:rPr>
        <w:t>u</w:t>
      </w:r>
      <w:r>
        <w:t>st</w:t>
      </w:r>
      <w:r>
        <w:rPr>
          <w:spacing w:val="-6"/>
        </w:rPr>
        <w:t xml:space="preserve"> </w:t>
      </w:r>
      <w:r>
        <w:rPr>
          <w:spacing w:val="1"/>
        </w:rPr>
        <w:t>n</w:t>
      </w:r>
      <w:r>
        <w:rPr>
          <w:spacing w:val="-1"/>
        </w:rPr>
        <w:t>o</w:t>
      </w:r>
      <w:r>
        <w:t>t</w:t>
      </w:r>
      <w:r>
        <w:rPr>
          <w:spacing w:val="-5"/>
        </w:rPr>
        <w:t xml:space="preserve"> </w:t>
      </w:r>
      <w:r>
        <w:rPr>
          <w:spacing w:val="-2"/>
        </w:rPr>
        <w:t>e</w:t>
      </w:r>
      <w:r>
        <w:rPr>
          <w:spacing w:val="2"/>
        </w:rPr>
        <w:t>x</w:t>
      </w:r>
      <w:r>
        <w:rPr>
          <w:spacing w:val="-1"/>
        </w:rPr>
        <w:t>cee</w:t>
      </w:r>
      <w:r>
        <w:t>d</w:t>
      </w:r>
      <w:r>
        <w:rPr>
          <w:spacing w:val="-5"/>
        </w:rPr>
        <w:t xml:space="preserve"> </w:t>
      </w:r>
      <w:r>
        <w:t>t</w:t>
      </w:r>
      <w:r>
        <w:rPr>
          <w:spacing w:val="1"/>
        </w:rPr>
        <w:t>h</w:t>
      </w:r>
      <w:r>
        <w:t>e</w:t>
      </w:r>
      <w:r>
        <w:rPr>
          <w:spacing w:val="-7"/>
        </w:rPr>
        <w:t xml:space="preserve"> </w:t>
      </w:r>
      <w:r>
        <w:t>r</w:t>
      </w:r>
      <w:r>
        <w:rPr>
          <w:spacing w:val="1"/>
        </w:rPr>
        <w:t>ang</w:t>
      </w:r>
      <w:r>
        <w:t>e</w:t>
      </w:r>
      <w:r>
        <w:rPr>
          <w:spacing w:val="-7"/>
        </w:rPr>
        <w:t xml:space="preserve"> </w:t>
      </w:r>
      <w:r>
        <w:rPr>
          <w:spacing w:val="1"/>
        </w:rPr>
        <w:t>o</w:t>
      </w:r>
      <w:r>
        <w:rPr>
          <w:spacing w:val="-1"/>
        </w:rPr>
        <w:t>b</w:t>
      </w:r>
      <w:r>
        <w:rPr>
          <w:spacing w:val="1"/>
        </w:rPr>
        <w:t>t</w:t>
      </w:r>
      <w:r>
        <w:rPr>
          <w:spacing w:val="-2"/>
        </w:rPr>
        <w:t>a</w:t>
      </w:r>
      <w:r>
        <w:t>i</w:t>
      </w:r>
      <w:r>
        <w:rPr>
          <w:spacing w:val="1"/>
        </w:rPr>
        <w:t>n</w:t>
      </w:r>
      <w:r>
        <w:rPr>
          <w:spacing w:val="-2"/>
        </w:rPr>
        <w:t>e</w:t>
      </w:r>
      <w:r>
        <w:t>d</w:t>
      </w:r>
      <w:r>
        <w:rPr>
          <w:spacing w:val="-5"/>
        </w:rPr>
        <w:t xml:space="preserve"> </w:t>
      </w:r>
      <w:r>
        <w:rPr>
          <w:spacing w:val="-1"/>
        </w:rPr>
        <w:t>b</w:t>
      </w:r>
      <w:r>
        <w:t>y</w:t>
      </w:r>
      <w:r>
        <w:rPr>
          <w:spacing w:val="-6"/>
        </w:rPr>
        <w:t xml:space="preserve"> </w:t>
      </w:r>
      <w:r>
        <w:rPr>
          <w:spacing w:val="1"/>
        </w:rPr>
        <w:t>g</w:t>
      </w:r>
      <w:r>
        <w:t>r</w:t>
      </w:r>
      <w:r>
        <w:rPr>
          <w:spacing w:val="1"/>
        </w:rPr>
        <w:t>o</w:t>
      </w:r>
      <w:r>
        <w:rPr>
          <w:spacing w:val="-1"/>
        </w:rPr>
        <w:t>upin</w:t>
      </w:r>
      <w:r>
        <w:t>g</w:t>
      </w:r>
      <w:r>
        <w:rPr>
          <w:spacing w:val="-5"/>
        </w:rPr>
        <w:t xml:space="preserve"> </w:t>
      </w:r>
      <w:r>
        <w:t>t</w:t>
      </w:r>
      <w:r>
        <w:rPr>
          <w:spacing w:val="-1"/>
        </w:rPr>
        <w:t>h</w:t>
      </w:r>
      <w:r>
        <w:t>r</w:t>
      </w:r>
      <w:r>
        <w:rPr>
          <w:spacing w:val="-1"/>
        </w:rPr>
        <w:t>e</w:t>
      </w:r>
      <w:r>
        <w:t>e</w:t>
      </w:r>
      <w:r>
        <w:rPr>
          <w:spacing w:val="-6"/>
        </w:rPr>
        <w:t xml:space="preserve"> </w:t>
      </w:r>
      <w:r>
        <w:rPr>
          <w:spacing w:val="-1"/>
        </w:rPr>
        <w:t>c</w:t>
      </w:r>
      <w:r>
        <w:rPr>
          <w:spacing w:val="1"/>
        </w:rPr>
        <w:t>on</w:t>
      </w:r>
      <w:r>
        <w:rPr>
          <w:spacing w:val="-1"/>
        </w:rPr>
        <w:t>sec</w:t>
      </w:r>
      <w:r>
        <w:rPr>
          <w:spacing w:val="1"/>
        </w:rPr>
        <w:t>u</w:t>
      </w:r>
      <w:r>
        <w:t>ti</w:t>
      </w:r>
      <w:r>
        <w:rPr>
          <w:spacing w:val="1"/>
        </w:rPr>
        <w:t>v</w:t>
      </w:r>
      <w:r>
        <w:t>e</w:t>
      </w:r>
      <w:r>
        <w:rPr>
          <w:spacing w:val="-7"/>
        </w:rPr>
        <w:t xml:space="preserve"> </w:t>
      </w:r>
      <w:r>
        <w:t>si</w:t>
      </w:r>
      <w:r>
        <w:rPr>
          <w:spacing w:val="-2"/>
        </w:rPr>
        <w:t>z</w:t>
      </w:r>
      <w:r>
        <w:rPr>
          <w:spacing w:val="1"/>
        </w:rPr>
        <w:t>e</w:t>
      </w:r>
      <w:r>
        <w:t xml:space="preserve">s in </w:t>
      </w:r>
      <w:r>
        <w:rPr>
          <w:spacing w:val="-1"/>
        </w:rPr>
        <w:t>t</w:t>
      </w:r>
      <w:r>
        <w:rPr>
          <w:spacing w:val="1"/>
        </w:rPr>
        <w:t>h</w:t>
      </w:r>
      <w:r>
        <w:t>e</w:t>
      </w:r>
      <w:r>
        <w:rPr>
          <w:spacing w:val="-1"/>
        </w:rPr>
        <w:t xml:space="preserve"> s</w:t>
      </w:r>
      <w:r>
        <w:rPr>
          <w:spacing w:val="1"/>
        </w:rPr>
        <w:t>i</w:t>
      </w:r>
      <w:r>
        <w:rPr>
          <w:spacing w:val="-1"/>
        </w:rPr>
        <w:t>z</w:t>
      </w:r>
      <w:r>
        <w:t>e</w:t>
      </w:r>
      <w:r>
        <w:rPr>
          <w:spacing w:val="-2"/>
        </w:rPr>
        <w:t xml:space="preserve"> </w:t>
      </w:r>
      <w:r>
        <w:rPr>
          <w:spacing w:val="2"/>
        </w:rPr>
        <w:t>s</w:t>
      </w:r>
      <w:r>
        <w:rPr>
          <w:spacing w:val="-1"/>
        </w:rPr>
        <w:t>ca</w:t>
      </w:r>
      <w:r>
        <w:t>l</w:t>
      </w:r>
      <w:r>
        <w:rPr>
          <w:spacing w:val="1"/>
        </w:rPr>
        <w:t>e</w:t>
      </w:r>
      <w:r>
        <w:t>.</w:t>
      </w:r>
    </w:p>
    <w:p w14:paraId="13511AA0" w14:textId="77777777" w:rsidR="00D41C24" w:rsidDel="000B68EB" w:rsidRDefault="00D41C24" w:rsidP="00DB0C09">
      <w:pPr>
        <w:pStyle w:val="SingleTxtG"/>
        <w:rPr>
          <w:del w:id="274" w:author="Bickelmann, Ulrike" w:date="2019-05-17T14:20:00Z"/>
        </w:rPr>
      </w:pPr>
      <w:del w:id="275" w:author="Bickelmann, Ulrike" w:date="2019-05-17T14:20:00Z">
        <w:r w:rsidDel="000B68EB">
          <w:rPr>
            <w:i/>
            <w:spacing w:val="-1"/>
          </w:rPr>
          <w:delText>Re</w:delText>
        </w:r>
        <w:r w:rsidDel="000B68EB">
          <w:rPr>
            <w:i/>
          </w:rPr>
          <w:delText>m</w:delText>
        </w:r>
        <w:r w:rsidDel="000B68EB">
          <w:rPr>
            <w:i/>
            <w:spacing w:val="1"/>
          </w:rPr>
          <w:delText>ar</w:delText>
        </w:r>
        <w:r w:rsidDel="000B68EB">
          <w:rPr>
            <w:i/>
          </w:rPr>
          <w:delText>k</w:delText>
        </w:r>
        <w:r w:rsidDel="000B68EB">
          <w:rPr>
            <w:i/>
            <w:spacing w:val="-6"/>
          </w:rPr>
          <w:delText xml:space="preserve"> </w:delText>
        </w:r>
        <w:r w:rsidDel="000B68EB">
          <w:rPr>
            <w:i/>
            <w:spacing w:val="2"/>
          </w:rPr>
          <w:delText>b</w:delText>
        </w:r>
        <w:r w:rsidDel="000B68EB">
          <w:rPr>
            <w:i/>
          </w:rPr>
          <w:delText>y</w:delText>
        </w:r>
        <w:r w:rsidDel="000B68EB">
          <w:rPr>
            <w:i/>
            <w:spacing w:val="-6"/>
          </w:rPr>
          <w:delText xml:space="preserve"> </w:delText>
        </w:r>
        <w:r w:rsidDel="000B68EB">
          <w:rPr>
            <w:i/>
            <w:spacing w:val="1"/>
          </w:rPr>
          <w:delText>G</w:delText>
        </w:r>
        <w:r w:rsidDel="000B68EB">
          <w:rPr>
            <w:i/>
            <w:spacing w:val="-2"/>
          </w:rPr>
          <w:delText>e</w:delText>
        </w:r>
        <w:r w:rsidDel="000B68EB">
          <w:rPr>
            <w:i/>
            <w:spacing w:val="2"/>
          </w:rPr>
          <w:delText>r</w:delText>
        </w:r>
        <w:r w:rsidDel="000B68EB">
          <w:rPr>
            <w:i/>
          </w:rPr>
          <w:delText>m</w:delText>
        </w:r>
        <w:r w:rsidDel="000B68EB">
          <w:rPr>
            <w:i/>
            <w:spacing w:val="1"/>
          </w:rPr>
          <w:delText>an</w:delText>
        </w:r>
        <w:r w:rsidDel="000B68EB">
          <w:rPr>
            <w:i/>
            <w:spacing w:val="-2"/>
          </w:rPr>
          <w:delText>y</w:delText>
        </w:r>
        <w:r w:rsidDel="000B68EB">
          <w:delText>:</w:delText>
        </w:r>
        <w:r w:rsidDel="000B68EB">
          <w:rPr>
            <w:spacing w:val="-4"/>
          </w:rPr>
          <w:delText xml:space="preserve"> </w:delText>
        </w:r>
        <w:r w:rsidDel="000B68EB">
          <w:rPr>
            <w:spacing w:val="-1"/>
          </w:rPr>
          <w:delText>C</w:delText>
        </w:r>
        <w:r w:rsidDel="000B68EB">
          <w:rPr>
            <w:spacing w:val="1"/>
          </w:rPr>
          <w:delText>od</w:delText>
        </w:r>
        <w:r w:rsidDel="000B68EB">
          <w:rPr>
            <w:spacing w:val="-2"/>
          </w:rPr>
          <w:delText>e</w:delText>
        </w:r>
        <w:r w:rsidDel="000B68EB">
          <w:delText>x</w:delText>
        </w:r>
        <w:r w:rsidDel="000B68EB">
          <w:rPr>
            <w:spacing w:val="-5"/>
          </w:rPr>
          <w:delText xml:space="preserve"> </w:delText>
        </w:r>
        <w:r w:rsidDel="000B68EB">
          <w:rPr>
            <w:spacing w:val="1"/>
          </w:rPr>
          <w:delText>S</w:delText>
        </w:r>
        <w:r w:rsidDel="000B68EB">
          <w:rPr>
            <w:spacing w:val="-2"/>
          </w:rPr>
          <w:delText>T</w:delText>
        </w:r>
        <w:r w:rsidDel="000B68EB">
          <w:rPr>
            <w:spacing w:val="1"/>
          </w:rPr>
          <w:delText>A</w:delText>
        </w:r>
        <w:r w:rsidDel="000B68EB">
          <w:delText>N</w:delText>
        </w:r>
        <w:r w:rsidDel="000B68EB">
          <w:rPr>
            <w:spacing w:val="-5"/>
          </w:rPr>
          <w:delText xml:space="preserve"> </w:delText>
        </w:r>
        <w:r w:rsidDel="000B68EB">
          <w:rPr>
            <w:spacing w:val="1"/>
          </w:rPr>
          <w:delText>24</w:delText>
        </w:r>
        <w:r w:rsidDel="000B68EB">
          <w:delText>5</w:delText>
        </w:r>
        <w:r w:rsidDel="000B68EB">
          <w:rPr>
            <w:spacing w:val="-6"/>
          </w:rPr>
          <w:delText xml:space="preserve"> </w:delText>
        </w:r>
        <w:r w:rsidDel="000B68EB">
          <w:rPr>
            <w:spacing w:val="1"/>
          </w:rPr>
          <w:delText>i</w:delText>
        </w:r>
        <w:r w:rsidDel="000B68EB">
          <w:delText>s</w:delText>
        </w:r>
        <w:r w:rsidDel="000B68EB">
          <w:rPr>
            <w:spacing w:val="-6"/>
          </w:rPr>
          <w:delText xml:space="preserve"> </w:delText>
        </w:r>
        <w:r w:rsidDel="000B68EB">
          <w:delText>m</w:delText>
        </w:r>
        <w:r w:rsidDel="000B68EB">
          <w:rPr>
            <w:spacing w:val="1"/>
          </w:rPr>
          <w:delText>or</w:delText>
        </w:r>
        <w:r w:rsidDel="000B68EB">
          <w:delText>e</w:delText>
        </w:r>
        <w:r w:rsidDel="000B68EB">
          <w:rPr>
            <w:spacing w:val="-6"/>
          </w:rPr>
          <w:delText xml:space="preserve"> </w:delText>
        </w:r>
        <w:r w:rsidDel="000B68EB">
          <w:rPr>
            <w:spacing w:val="-1"/>
          </w:rPr>
          <w:delText>p</w:delText>
        </w:r>
        <w:r w:rsidDel="000B68EB">
          <w:delText>r</w:delText>
        </w:r>
        <w:r w:rsidDel="000B68EB">
          <w:rPr>
            <w:spacing w:val="-1"/>
          </w:rPr>
          <w:delText>e</w:delText>
        </w:r>
        <w:r w:rsidDel="000B68EB">
          <w:delText>s</w:delText>
        </w:r>
        <w:r w:rsidDel="000B68EB">
          <w:rPr>
            <w:spacing w:val="-1"/>
          </w:rPr>
          <w:delText>cr</w:delText>
        </w:r>
        <w:r w:rsidDel="000B68EB">
          <w:rPr>
            <w:spacing w:val="1"/>
          </w:rPr>
          <w:delText>ip</w:delText>
        </w:r>
        <w:r w:rsidDel="000B68EB">
          <w:rPr>
            <w:spacing w:val="-1"/>
          </w:rPr>
          <w:delText>t</w:delText>
        </w:r>
        <w:r w:rsidDel="000B68EB">
          <w:delText>i</w:delText>
        </w:r>
        <w:r w:rsidDel="000B68EB">
          <w:rPr>
            <w:spacing w:val="-1"/>
          </w:rPr>
          <w:delText>v</w:delText>
        </w:r>
        <w:r w:rsidDel="000B68EB">
          <w:delText>e</w:delText>
        </w:r>
        <w:r w:rsidDel="000B68EB">
          <w:rPr>
            <w:spacing w:val="-5"/>
          </w:rPr>
          <w:delText xml:space="preserve"> </w:delText>
        </w:r>
        <w:r w:rsidDel="000B68EB">
          <w:delText>–</w:delText>
        </w:r>
        <w:r w:rsidDel="000B68EB">
          <w:rPr>
            <w:spacing w:val="-5"/>
          </w:rPr>
          <w:delText xml:space="preserve"> </w:delText>
        </w:r>
        <w:r w:rsidDel="000B68EB">
          <w:rPr>
            <w:spacing w:val="-1"/>
          </w:rPr>
          <w:delText>a</w:delText>
        </w:r>
        <w:r w:rsidDel="000B68EB">
          <w:delText>s</w:delText>
        </w:r>
        <w:r w:rsidDel="000B68EB">
          <w:rPr>
            <w:spacing w:val="-4"/>
          </w:rPr>
          <w:delText xml:space="preserve"> </w:delText>
        </w:r>
        <w:r w:rsidDel="000B68EB">
          <w:rPr>
            <w:spacing w:val="1"/>
          </w:rPr>
          <w:delText>p</w:delText>
        </w:r>
        <w:r w:rsidDel="000B68EB">
          <w:rPr>
            <w:spacing w:val="-1"/>
          </w:rPr>
          <w:delText>re</w:delText>
        </w:r>
        <w:r w:rsidDel="000B68EB">
          <w:rPr>
            <w:spacing w:val="1"/>
          </w:rPr>
          <w:delText>vi</w:delText>
        </w:r>
        <w:r w:rsidDel="000B68EB">
          <w:rPr>
            <w:spacing w:val="-1"/>
          </w:rPr>
          <w:delText>o</w:delText>
        </w:r>
        <w:r w:rsidDel="000B68EB">
          <w:rPr>
            <w:spacing w:val="1"/>
          </w:rPr>
          <w:delText>u</w:delText>
        </w:r>
        <w:r w:rsidDel="000B68EB">
          <w:delText>s</w:delText>
        </w:r>
        <w:r w:rsidDel="000B68EB">
          <w:rPr>
            <w:spacing w:val="-5"/>
          </w:rPr>
          <w:delText xml:space="preserve"> </w:delText>
        </w:r>
        <w:r w:rsidDel="000B68EB">
          <w:delText>U</w:delText>
        </w:r>
        <w:r w:rsidDel="000B68EB">
          <w:rPr>
            <w:spacing w:val="1"/>
          </w:rPr>
          <w:delText>N</w:delText>
        </w:r>
        <w:r w:rsidDel="000B68EB">
          <w:rPr>
            <w:spacing w:val="-2"/>
          </w:rPr>
          <w:delText>E</w:delText>
        </w:r>
        <w:r w:rsidDel="000B68EB">
          <w:rPr>
            <w:spacing w:val="-1"/>
          </w:rPr>
          <w:delText>C</w:delText>
        </w:r>
        <w:r w:rsidDel="000B68EB">
          <w:delText>E</w:delText>
        </w:r>
        <w:r w:rsidDel="000B68EB">
          <w:rPr>
            <w:spacing w:val="-4"/>
          </w:rPr>
          <w:delText xml:space="preserve"> </w:delText>
        </w:r>
        <w:r w:rsidDel="000B68EB">
          <w:delText>s</w:delText>
        </w:r>
        <w:r w:rsidDel="000B68EB">
          <w:rPr>
            <w:spacing w:val="1"/>
          </w:rPr>
          <w:delText>t</w:delText>
        </w:r>
        <w:r w:rsidDel="000B68EB">
          <w:rPr>
            <w:spacing w:val="-1"/>
          </w:rPr>
          <w:delText>a</w:delText>
        </w:r>
        <w:r w:rsidDel="000B68EB">
          <w:rPr>
            <w:spacing w:val="1"/>
          </w:rPr>
          <w:delText>n</w:delText>
        </w:r>
        <w:r w:rsidDel="000B68EB">
          <w:delText>dar</w:delText>
        </w:r>
        <w:r w:rsidDel="000B68EB">
          <w:rPr>
            <w:spacing w:val="1"/>
          </w:rPr>
          <w:delText>d</w:delText>
        </w:r>
        <w:r w:rsidDel="000B68EB">
          <w:delText>.</w:delText>
        </w:r>
      </w:del>
    </w:p>
    <w:p w14:paraId="29771CD5" w14:textId="77777777" w:rsidR="00D41C24" w:rsidRDefault="00D41C24" w:rsidP="00DB0C09">
      <w:pPr>
        <w:pStyle w:val="SingleTxtG"/>
      </w:pPr>
      <w:r>
        <w:t>(</w:t>
      </w:r>
      <w:r>
        <w:rPr>
          <w:spacing w:val="-1"/>
        </w:rPr>
        <w:t>c</w:t>
      </w:r>
      <w:r>
        <w:t>)</w:t>
      </w:r>
      <w:r w:rsidR="00DB0C09">
        <w:tab/>
      </w:r>
      <w:r>
        <w:t xml:space="preserve">For </w:t>
      </w:r>
      <w:r>
        <w:rPr>
          <w:spacing w:val="-1"/>
        </w:rPr>
        <w:t>f</w:t>
      </w:r>
      <w:r>
        <w:t>r</w:t>
      </w:r>
      <w:r>
        <w:rPr>
          <w:spacing w:val="-1"/>
        </w:rPr>
        <w:t>ui</w:t>
      </w:r>
      <w:r>
        <w:t>t si</w:t>
      </w:r>
      <w:r>
        <w:rPr>
          <w:spacing w:val="-1"/>
        </w:rPr>
        <w:t>ze</w:t>
      </w:r>
      <w:r>
        <w:t>d by</w:t>
      </w:r>
      <w:r>
        <w:rPr>
          <w:spacing w:val="-1"/>
        </w:rPr>
        <w:t xml:space="preserve"> </w:t>
      </w:r>
      <w:r>
        <w:rPr>
          <w:spacing w:val="-2"/>
        </w:rPr>
        <w:t>c</w:t>
      </w:r>
      <w:r>
        <w:t>ount,</w:t>
      </w:r>
      <w:r>
        <w:rPr>
          <w:spacing w:val="-1"/>
        </w:rPr>
        <w:t xml:space="preserve"> </w:t>
      </w:r>
      <w:r>
        <w:t>the</w:t>
      </w:r>
      <w:r>
        <w:rPr>
          <w:spacing w:val="-2"/>
        </w:rPr>
        <w:t xml:space="preserve"> </w:t>
      </w:r>
      <w:r>
        <w:rPr>
          <w:spacing w:val="1"/>
        </w:rPr>
        <w:t>di</w:t>
      </w:r>
      <w:r>
        <w:rPr>
          <w:spacing w:val="-1"/>
        </w:rPr>
        <w:t>f</w:t>
      </w:r>
      <w:r>
        <w:t>f</w:t>
      </w:r>
      <w:r>
        <w:rPr>
          <w:spacing w:val="-2"/>
        </w:rPr>
        <w:t>e</w:t>
      </w:r>
      <w:r>
        <w:t>r</w:t>
      </w:r>
      <w:r>
        <w:rPr>
          <w:spacing w:val="-1"/>
        </w:rPr>
        <w:t>e</w:t>
      </w:r>
      <w:r>
        <w:t>n</w:t>
      </w:r>
      <w:r>
        <w:rPr>
          <w:spacing w:val="-1"/>
        </w:rPr>
        <w:t>c</w:t>
      </w:r>
      <w:r>
        <w:t>e in</w:t>
      </w:r>
      <w:r>
        <w:rPr>
          <w:spacing w:val="-1"/>
        </w:rPr>
        <w:t xml:space="preserve"> </w:t>
      </w:r>
      <w:r>
        <w:t>si</w:t>
      </w:r>
      <w:r>
        <w:rPr>
          <w:spacing w:val="-1"/>
        </w:rPr>
        <w:t>z</w:t>
      </w:r>
      <w:r>
        <w:t>e</w:t>
      </w:r>
      <w:r>
        <w:rPr>
          <w:spacing w:val="-1"/>
        </w:rPr>
        <w:t xml:space="preserve"> </w:t>
      </w:r>
      <w:r>
        <w:t>sh</w:t>
      </w:r>
      <w:r>
        <w:rPr>
          <w:spacing w:val="-1"/>
        </w:rPr>
        <w:t>o</w:t>
      </w:r>
      <w:r>
        <w:rPr>
          <w:spacing w:val="1"/>
        </w:rPr>
        <w:t>u</w:t>
      </w:r>
      <w:r>
        <w:rPr>
          <w:spacing w:val="-1"/>
        </w:rPr>
        <w:t>l</w:t>
      </w:r>
      <w:r>
        <w:t xml:space="preserve">d </w:t>
      </w:r>
      <w:r>
        <w:rPr>
          <w:spacing w:val="1"/>
        </w:rPr>
        <w:t>b</w:t>
      </w:r>
      <w:r>
        <w:t>e</w:t>
      </w:r>
      <w:r>
        <w:rPr>
          <w:spacing w:val="-1"/>
        </w:rPr>
        <w:t xml:space="preserve"> c</w:t>
      </w:r>
      <w:r>
        <w:t>on</w:t>
      </w:r>
      <w:r>
        <w:rPr>
          <w:spacing w:val="-1"/>
        </w:rPr>
        <w:t>s</w:t>
      </w:r>
      <w:r>
        <w:t>ist</w:t>
      </w:r>
      <w:r>
        <w:rPr>
          <w:spacing w:val="-2"/>
        </w:rPr>
        <w:t>e</w:t>
      </w:r>
      <w:r>
        <w:t xml:space="preserve">nt </w:t>
      </w:r>
      <w:r>
        <w:rPr>
          <w:spacing w:val="-2"/>
        </w:rPr>
        <w:t>w</w:t>
      </w:r>
      <w:r>
        <w:rPr>
          <w:spacing w:val="1"/>
        </w:rPr>
        <w:t>i</w:t>
      </w:r>
      <w:r>
        <w:rPr>
          <w:spacing w:val="-1"/>
        </w:rPr>
        <w:t>t</w:t>
      </w:r>
      <w:r>
        <w:t>h (</w:t>
      </w:r>
      <w:r>
        <w:rPr>
          <w:spacing w:val="-2"/>
        </w:rPr>
        <w:t>a</w:t>
      </w:r>
      <w:r>
        <w:t>).</w:t>
      </w:r>
    </w:p>
    <w:p w14:paraId="5999CD67" w14:textId="77777777" w:rsidR="00D41C24" w:rsidRPr="002D1DDA" w:rsidDel="000B68EB" w:rsidRDefault="00D41C24" w:rsidP="00DB0C09">
      <w:pPr>
        <w:pStyle w:val="SingleTxtG"/>
        <w:rPr>
          <w:del w:id="276" w:author="Bickelmann, Ulrike" w:date="2019-05-17T14:20:00Z"/>
        </w:rPr>
      </w:pPr>
      <w:del w:id="277" w:author="Bickelmann, Ulrike" w:date="2019-05-17T14:20:00Z">
        <w:r w:rsidRPr="002D1DDA" w:rsidDel="000B68EB">
          <w:delText>U</w:delText>
        </w:r>
        <w:r w:rsidRPr="002D1DDA" w:rsidDel="000B68EB">
          <w:rPr>
            <w:spacing w:val="1"/>
          </w:rPr>
          <w:delText>n</w:delText>
        </w:r>
        <w:r w:rsidRPr="002D1DDA" w:rsidDel="000B68EB">
          <w:rPr>
            <w:spacing w:val="-1"/>
          </w:rPr>
          <w:delText>i</w:delText>
        </w:r>
        <w:r w:rsidRPr="002D1DDA" w:rsidDel="000B68EB">
          <w:delText>f</w:delText>
        </w:r>
        <w:r w:rsidRPr="002D1DDA" w:rsidDel="000B68EB">
          <w:rPr>
            <w:spacing w:val="-1"/>
          </w:rPr>
          <w:delText>o</w:delText>
        </w:r>
        <w:r w:rsidRPr="002D1DDA" w:rsidDel="000B68EB">
          <w:delText>r</w:delText>
        </w:r>
        <w:r w:rsidRPr="002D1DDA" w:rsidDel="000B68EB">
          <w:rPr>
            <w:spacing w:val="-2"/>
          </w:rPr>
          <w:delText>m</w:delText>
        </w:r>
        <w:r w:rsidRPr="002D1DDA" w:rsidDel="000B68EB">
          <w:delText>i</w:delText>
        </w:r>
        <w:r w:rsidRPr="002D1DDA" w:rsidDel="000B68EB">
          <w:rPr>
            <w:spacing w:val="1"/>
          </w:rPr>
          <w:delText>t</w:delText>
        </w:r>
        <w:r w:rsidRPr="002D1DDA" w:rsidDel="000B68EB">
          <w:delText xml:space="preserve">y </w:delText>
        </w:r>
        <w:r w:rsidRPr="002D1DDA" w:rsidDel="000B68EB">
          <w:rPr>
            <w:spacing w:val="1"/>
          </w:rPr>
          <w:delText>in</w:delText>
        </w:r>
        <w:r w:rsidRPr="002D1DDA" w:rsidDel="000B68EB">
          <w:delText xml:space="preserve"> </w:delText>
        </w:r>
        <w:r w:rsidRPr="002D1DDA" w:rsidDel="000B68EB">
          <w:rPr>
            <w:spacing w:val="-1"/>
          </w:rPr>
          <w:delText>s</w:delText>
        </w:r>
        <w:r w:rsidRPr="002D1DDA" w:rsidDel="000B68EB">
          <w:rPr>
            <w:spacing w:val="1"/>
          </w:rPr>
          <w:delText>i</w:delText>
        </w:r>
        <w:r w:rsidRPr="002D1DDA" w:rsidDel="000B68EB">
          <w:rPr>
            <w:spacing w:val="-2"/>
          </w:rPr>
          <w:delText>z</w:delText>
        </w:r>
        <w:r w:rsidRPr="002D1DDA" w:rsidDel="000B68EB">
          <w:delText xml:space="preserve">e </w:delText>
        </w:r>
        <w:r w:rsidRPr="002D1DDA" w:rsidDel="000B68EB">
          <w:rPr>
            <w:spacing w:val="1"/>
          </w:rPr>
          <w:delText>is</w:delText>
        </w:r>
        <w:r w:rsidRPr="002D1DDA" w:rsidDel="000B68EB">
          <w:delText xml:space="preserve"> </w:delText>
        </w:r>
        <w:r w:rsidRPr="002D1DDA" w:rsidDel="000B68EB">
          <w:rPr>
            <w:spacing w:val="1"/>
          </w:rPr>
          <w:delText>not</w:delText>
        </w:r>
        <w:r w:rsidRPr="002D1DDA" w:rsidDel="000B68EB">
          <w:rPr>
            <w:spacing w:val="2"/>
          </w:rPr>
          <w:delText xml:space="preserve"> </w:delText>
        </w:r>
        <w:r w:rsidRPr="002D1DDA" w:rsidDel="000B68EB">
          <w:delText>r</w:delText>
        </w:r>
        <w:r w:rsidRPr="002D1DDA" w:rsidDel="000B68EB">
          <w:rPr>
            <w:spacing w:val="-2"/>
          </w:rPr>
          <w:delText>e</w:delText>
        </w:r>
        <w:r w:rsidRPr="002D1DDA" w:rsidDel="000B68EB">
          <w:rPr>
            <w:spacing w:val="-1"/>
          </w:rPr>
          <w:delText>q</w:delText>
        </w:r>
        <w:r w:rsidRPr="002D1DDA" w:rsidDel="000B68EB">
          <w:rPr>
            <w:spacing w:val="1"/>
          </w:rPr>
          <w:delText>uir</w:delText>
        </w:r>
        <w:r w:rsidRPr="002D1DDA" w:rsidDel="000B68EB">
          <w:rPr>
            <w:spacing w:val="-2"/>
          </w:rPr>
          <w:delText>e</w:delText>
        </w:r>
        <w:r w:rsidRPr="002D1DDA" w:rsidDel="000B68EB">
          <w:delText>d</w:delText>
        </w:r>
        <w:r w:rsidRPr="002D1DDA" w:rsidDel="000B68EB">
          <w:rPr>
            <w:spacing w:val="2"/>
          </w:rPr>
          <w:delText xml:space="preserve"> </w:delText>
        </w:r>
        <w:r w:rsidRPr="002D1DDA" w:rsidDel="000B68EB">
          <w:rPr>
            <w:spacing w:val="-1"/>
          </w:rPr>
          <w:delText>i</w:delText>
        </w:r>
        <w:r w:rsidRPr="002D1DDA" w:rsidDel="000B68EB">
          <w:delText>n</w:delText>
        </w:r>
        <w:r w:rsidRPr="002D1DDA" w:rsidDel="000B68EB">
          <w:rPr>
            <w:spacing w:val="1"/>
          </w:rPr>
          <w:delText xml:space="preserve"> </w:delText>
        </w:r>
        <w:r w:rsidRPr="002D1DDA" w:rsidDel="000B68EB">
          <w:rPr>
            <w:spacing w:val="-2"/>
          </w:rPr>
          <w:delText>m</w:delText>
        </w:r>
        <w:r w:rsidRPr="002D1DDA" w:rsidDel="000B68EB">
          <w:rPr>
            <w:spacing w:val="1"/>
          </w:rPr>
          <w:delText>ixtur</w:delText>
        </w:r>
        <w:r w:rsidRPr="002D1DDA" w:rsidDel="000B68EB">
          <w:rPr>
            <w:spacing w:val="-2"/>
          </w:rPr>
          <w:delText>e</w:delText>
        </w:r>
        <w:r w:rsidRPr="002D1DDA" w:rsidDel="000B68EB">
          <w:delText>s</w:delText>
        </w:r>
        <w:r w:rsidRPr="002D1DDA" w:rsidDel="000B68EB">
          <w:rPr>
            <w:spacing w:val="1"/>
          </w:rPr>
          <w:delText xml:space="preserve"> of</w:delText>
        </w:r>
        <w:r w:rsidRPr="002D1DDA" w:rsidDel="000B68EB">
          <w:delText xml:space="preserve"> </w:delText>
        </w:r>
        <w:r w:rsidRPr="002D1DDA" w:rsidDel="000B68EB">
          <w:rPr>
            <w:spacing w:val="-1"/>
          </w:rPr>
          <w:delText>o</w:delText>
        </w:r>
        <w:r w:rsidRPr="002D1DDA" w:rsidDel="000B68EB">
          <w:rPr>
            <w:spacing w:val="1"/>
          </w:rPr>
          <w:delText>r</w:delText>
        </w:r>
        <w:r w:rsidRPr="002D1DDA" w:rsidDel="000B68EB">
          <w:rPr>
            <w:spacing w:val="-1"/>
          </w:rPr>
          <w:delText>a</w:delText>
        </w:r>
        <w:r w:rsidRPr="002D1DDA" w:rsidDel="000B68EB">
          <w:rPr>
            <w:spacing w:val="1"/>
          </w:rPr>
          <w:delText>ng</w:delText>
        </w:r>
        <w:r w:rsidRPr="002D1DDA" w:rsidDel="000B68EB">
          <w:rPr>
            <w:spacing w:val="-1"/>
          </w:rPr>
          <w:delText>e</w:delText>
        </w:r>
        <w:r w:rsidRPr="002D1DDA" w:rsidDel="000B68EB">
          <w:delText>s</w:delText>
        </w:r>
        <w:r w:rsidRPr="002D1DDA" w:rsidDel="000B68EB">
          <w:rPr>
            <w:spacing w:val="1"/>
          </w:rPr>
          <w:delText xml:space="preserve"> </w:delText>
        </w:r>
        <w:r w:rsidRPr="002D1DDA" w:rsidDel="000B68EB">
          <w:rPr>
            <w:spacing w:val="-2"/>
          </w:rPr>
          <w:delText>w</w:delText>
        </w:r>
        <w:r w:rsidRPr="002D1DDA" w:rsidDel="000B68EB">
          <w:rPr>
            <w:spacing w:val="1"/>
          </w:rPr>
          <w:delText>ith</w:delText>
        </w:r>
        <w:r w:rsidRPr="002D1DDA" w:rsidDel="000B68EB">
          <w:rPr>
            <w:spacing w:val="-1"/>
          </w:rPr>
          <w:delText xml:space="preserve"> </w:delText>
        </w:r>
        <w:r w:rsidRPr="002D1DDA" w:rsidDel="000B68EB">
          <w:delText>di</w:delText>
        </w:r>
        <w:r w:rsidRPr="002D1DDA" w:rsidDel="000B68EB">
          <w:rPr>
            <w:spacing w:val="-1"/>
          </w:rPr>
          <w:delText>s</w:delText>
        </w:r>
        <w:r w:rsidRPr="002D1DDA" w:rsidDel="000B68EB">
          <w:delText>t</w:delText>
        </w:r>
        <w:r w:rsidRPr="002D1DDA" w:rsidDel="000B68EB">
          <w:rPr>
            <w:spacing w:val="-1"/>
          </w:rPr>
          <w:delText>i</w:delText>
        </w:r>
        <w:r w:rsidRPr="002D1DDA" w:rsidDel="000B68EB">
          <w:rPr>
            <w:spacing w:val="1"/>
          </w:rPr>
          <w:delText>n</w:delText>
        </w:r>
        <w:r w:rsidRPr="002D1DDA" w:rsidDel="000B68EB">
          <w:rPr>
            <w:spacing w:val="-1"/>
          </w:rPr>
          <w:delText>c</w:delText>
        </w:r>
        <w:r w:rsidRPr="002D1DDA" w:rsidDel="000B68EB">
          <w:delText>tly</w:delText>
        </w:r>
        <w:r w:rsidRPr="002D1DDA" w:rsidDel="000B68EB">
          <w:rPr>
            <w:spacing w:val="1"/>
          </w:rPr>
          <w:delText xml:space="preserve"> </w:delText>
        </w:r>
        <w:r w:rsidRPr="002D1DDA" w:rsidDel="000B68EB">
          <w:rPr>
            <w:spacing w:val="-1"/>
          </w:rPr>
          <w:delText>d</w:delText>
        </w:r>
        <w:r w:rsidRPr="002D1DDA" w:rsidDel="000B68EB">
          <w:delText>i</w:delText>
        </w:r>
        <w:r w:rsidRPr="002D1DDA" w:rsidDel="000B68EB">
          <w:rPr>
            <w:spacing w:val="-1"/>
          </w:rPr>
          <w:delText>f</w:delText>
        </w:r>
        <w:r w:rsidRPr="002D1DDA" w:rsidDel="000B68EB">
          <w:delText>f</w:delText>
        </w:r>
        <w:r w:rsidRPr="002D1DDA" w:rsidDel="000B68EB">
          <w:rPr>
            <w:spacing w:val="-1"/>
          </w:rPr>
          <w:delText>e</w:delText>
        </w:r>
        <w:r w:rsidRPr="002D1DDA" w:rsidDel="000B68EB">
          <w:delText>r</w:delText>
        </w:r>
        <w:r w:rsidRPr="002D1DDA" w:rsidDel="000B68EB">
          <w:rPr>
            <w:spacing w:val="-1"/>
          </w:rPr>
          <w:delText>e</w:delText>
        </w:r>
        <w:r w:rsidRPr="002D1DDA" w:rsidDel="000B68EB">
          <w:delText xml:space="preserve">nt </w:delText>
        </w:r>
        <w:r w:rsidRPr="002D1DDA" w:rsidDel="000B68EB">
          <w:rPr>
            <w:spacing w:val="-1"/>
          </w:rPr>
          <w:delText>c</w:delText>
        </w:r>
        <w:r w:rsidRPr="002D1DDA" w:rsidDel="000B68EB">
          <w:delText>it</w:delText>
        </w:r>
        <w:r w:rsidRPr="002D1DDA" w:rsidDel="000B68EB">
          <w:rPr>
            <w:spacing w:val="-1"/>
          </w:rPr>
          <w:delText>r</w:delText>
        </w:r>
        <w:r w:rsidRPr="002D1DDA" w:rsidDel="000B68EB">
          <w:delText>us f</w:delText>
        </w:r>
        <w:r w:rsidRPr="002D1DDA" w:rsidDel="000B68EB">
          <w:rPr>
            <w:spacing w:val="-1"/>
          </w:rPr>
          <w:delText>r</w:delText>
        </w:r>
        <w:r w:rsidRPr="002D1DDA" w:rsidDel="000B68EB">
          <w:rPr>
            <w:spacing w:val="1"/>
          </w:rPr>
          <w:delText>u</w:delText>
        </w:r>
        <w:r w:rsidRPr="002D1DDA" w:rsidDel="000B68EB">
          <w:delText>it sp</w:delText>
        </w:r>
        <w:r w:rsidRPr="002D1DDA" w:rsidDel="000B68EB">
          <w:rPr>
            <w:spacing w:val="-2"/>
          </w:rPr>
          <w:delText>e</w:delText>
        </w:r>
        <w:r w:rsidRPr="002D1DDA" w:rsidDel="000B68EB">
          <w:rPr>
            <w:spacing w:val="-1"/>
          </w:rPr>
          <w:delText>c</w:delText>
        </w:r>
        <w:r w:rsidRPr="002D1DDA" w:rsidDel="000B68EB">
          <w:delText>i</w:delText>
        </w:r>
        <w:r w:rsidRPr="002D1DDA" w:rsidDel="000B68EB">
          <w:rPr>
            <w:spacing w:val="-1"/>
          </w:rPr>
          <w:delText>e</w:delText>
        </w:r>
        <w:r w:rsidRPr="002D1DDA" w:rsidDel="000B68EB">
          <w:delText>s.</w:delText>
        </w:r>
      </w:del>
    </w:p>
    <w:p w14:paraId="7C69C0D4" w14:textId="77777777" w:rsidR="00D41C24" w:rsidRDefault="00D41C24" w:rsidP="00D41C24">
      <w:pPr>
        <w:pStyle w:val="HChG"/>
      </w:pPr>
      <w:r>
        <w:tab/>
        <w:t>IV.</w:t>
      </w:r>
      <w:r>
        <w:tab/>
        <w:t>Prov</w:t>
      </w:r>
      <w:r>
        <w:rPr>
          <w:spacing w:val="-1"/>
        </w:rPr>
        <w:t>i</w:t>
      </w:r>
      <w:r>
        <w:t>sio</w:t>
      </w:r>
      <w:r>
        <w:rPr>
          <w:spacing w:val="-1"/>
        </w:rPr>
        <w:t>n</w:t>
      </w:r>
      <w:r>
        <w:t>s</w:t>
      </w:r>
      <w:r>
        <w:rPr>
          <w:spacing w:val="-8"/>
        </w:rPr>
        <w:t xml:space="preserve"> </w:t>
      </w:r>
      <w:r>
        <w:rPr>
          <w:spacing w:val="-1"/>
        </w:rPr>
        <w:t>c</w:t>
      </w:r>
      <w:r>
        <w:rPr>
          <w:spacing w:val="1"/>
        </w:rPr>
        <w:t>o</w:t>
      </w:r>
      <w:r>
        <w:t>n</w:t>
      </w:r>
      <w:r>
        <w:rPr>
          <w:spacing w:val="-1"/>
        </w:rPr>
        <w:t>c</w:t>
      </w:r>
      <w:r>
        <w:t>ern</w:t>
      </w:r>
      <w:r>
        <w:rPr>
          <w:spacing w:val="-1"/>
        </w:rPr>
        <w:t>in</w:t>
      </w:r>
      <w:r>
        <w:t>g</w:t>
      </w:r>
      <w:r>
        <w:rPr>
          <w:spacing w:val="-9"/>
        </w:rPr>
        <w:t xml:space="preserve"> </w:t>
      </w:r>
      <w:r>
        <w:t>to</w:t>
      </w:r>
      <w:r>
        <w:rPr>
          <w:spacing w:val="-1"/>
        </w:rPr>
        <w:t>l</w:t>
      </w:r>
      <w:r>
        <w:t>era</w:t>
      </w:r>
      <w:r>
        <w:rPr>
          <w:spacing w:val="-1"/>
        </w:rPr>
        <w:t>n</w:t>
      </w:r>
      <w:r>
        <w:t>ces</w:t>
      </w:r>
    </w:p>
    <w:p w14:paraId="0017921C" w14:textId="77777777" w:rsidR="00D41C24" w:rsidRDefault="00D41C24" w:rsidP="00DB0C09">
      <w:pPr>
        <w:pStyle w:val="SingleTxtG"/>
      </w:pPr>
      <w:r>
        <w:t>At</w:t>
      </w:r>
      <w:r>
        <w:rPr>
          <w:spacing w:val="1"/>
        </w:rPr>
        <w:t xml:space="preserve"> </w:t>
      </w:r>
      <w:r>
        <w:rPr>
          <w:spacing w:val="-1"/>
        </w:rPr>
        <w:t>a</w:t>
      </w:r>
      <w:r>
        <w:t>ll</w:t>
      </w:r>
      <w:r>
        <w:rPr>
          <w:spacing w:val="3"/>
        </w:rPr>
        <w:t xml:space="preserve"> </w:t>
      </w:r>
      <w:r>
        <w:t>m</w:t>
      </w:r>
      <w:r>
        <w:rPr>
          <w:spacing w:val="-1"/>
        </w:rPr>
        <w:t>a</w:t>
      </w:r>
      <w:r>
        <w:t>rk</w:t>
      </w:r>
      <w:r>
        <w:rPr>
          <w:spacing w:val="-2"/>
        </w:rPr>
        <w:t>e</w:t>
      </w:r>
      <w:r>
        <w:t>t</w:t>
      </w:r>
      <w:r>
        <w:rPr>
          <w:spacing w:val="1"/>
        </w:rPr>
        <w:t>i</w:t>
      </w:r>
      <w:r>
        <w:rPr>
          <w:spacing w:val="-1"/>
        </w:rPr>
        <w:t>n</w:t>
      </w:r>
      <w:r>
        <w:t>g</w:t>
      </w:r>
      <w:r>
        <w:rPr>
          <w:spacing w:val="1"/>
        </w:rPr>
        <w:t xml:space="preserve"> </w:t>
      </w:r>
      <w:r>
        <w:t>st</w:t>
      </w:r>
      <w:r>
        <w:rPr>
          <w:spacing w:val="-1"/>
        </w:rPr>
        <w:t>a</w:t>
      </w:r>
      <w:r>
        <w:rPr>
          <w:spacing w:val="1"/>
        </w:rPr>
        <w:t>g</w:t>
      </w:r>
      <w:r>
        <w:rPr>
          <w:spacing w:val="-2"/>
        </w:rPr>
        <w:t>e</w:t>
      </w:r>
      <w:r>
        <w:t>s,</w:t>
      </w:r>
      <w:r>
        <w:rPr>
          <w:spacing w:val="1"/>
        </w:rPr>
        <w:t xml:space="preserve"> </w:t>
      </w:r>
      <w:r>
        <w:t>tol</w:t>
      </w:r>
      <w:r>
        <w:rPr>
          <w:spacing w:val="-1"/>
        </w:rPr>
        <w:t>e</w:t>
      </w:r>
      <w:r>
        <w:t>r</w:t>
      </w:r>
      <w:r>
        <w:rPr>
          <w:spacing w:val="-1"/>
        </w:rPr>
        <w:t>a</w:t>
      </w:r>
      <w:r>
        <w:t>n</w:t>
      </w:r>
      <w:r>
        <w:rPr>
          <w:spacing w:val="-1"/>
        </w:rPr>
        <w:t>ce</w:t>
      </w:r>
      <w:r>
        <w:t>s</w:t>
      </w:r>
      <w:r>
        <w:rPr>
          <w:spacing w:val="1"/>
        </w:rPr>
        <w:t xml:space="preserve"> </w:t>
      </w:r>
      <w:r>
        <w:t>in</w:t>
      </w:r>
      <w:r>
        <w:rPr>
          <w:spacing w:val="3"/>
        </w:rPr>
        <w:t xml:space="preserve"> </w:t>
      </w:r>
      <w:r>
        <w:t>r</w:t>
      </w:r>
      <w:r>
        <w:rPr>
          <w:spacing w:val="-2"/>
        </w:rPr>
        <w:t>e</w:t>
      </w:r>
      <w:r>
        <w:t>sp</w:t>
      </w:r>
      <w:r>
        <w:rPr>
          <w:spacing w:val="-1"/>
        </w:rPr>
        <w:t>e</w:t>
      </w:r>
      <w:r>
        <w:rPr>
          <w:spacing w:val="-2"/>
        </w:rPr>
        <w:t>c</w:t>
      </w:r>
      <w:r>
        <w:t>t</w:t>
      </w:r>
      <w:r>
        <w:rPr>
          <w:spacing w:val="2"/>
        </w:rPr>
        <w:t xml:space="preserve"> </w:t>
      </w:r>
      <w:r>
        <w:t>of</w:t>
      </w:r>
      <w:r>
        <w:rPr>
          <w:spacing w:val="3"/>
        </w:rPr>
        <w:t xml:space="preserve"> </w:t>
      </w:r>
      <w:r>
        <w:rPr>
          <w:spacing w:val="-1"/>
        </w:rPr>
        <w:t>q</w:t>
      </w:r>
      <w:r>
        <w:t>u</w:t>
      </w:r>
      <w:r>
        <w:rPr>
          <w:spacing w:val="-2"/>
        </w:rPr>
        <w:t>a</w:t>
      </w:r>
      <w:r>
        <w:rPr>
          <w:spacing w:val="1"/>
        </w:rPr>
        <w:t>l</w:t>
      </w:r>
      <w:r>
        <w:rPr>
          <w:spacing w:val="-1"/>
        </w:rPr>
        <w:t>i</w:t>
      </w:r>
      <w:r>
        <w:t>ty</w:t>
      </w:r>
      <w:r>
        <w:rPr>
          <w:spacing w:val="1"/>
        </w:rPr>
        <w:t xml:space="preserve"> </w:t>
      </w:r>
      <w:r>
        <w:rPr>
          <w:spacing w:val="-2"/>
        </w:rPr>
        <w:t>a</w:t>
      </w:r>
      <w:r>
        <w:t>nd</w:t>
      </w:r>
      <w:r>
        <w:rPr>
          <w:spacing w:val="1"/>
        </w:rPr>
        <w:t xml:space="preserve"> </w:t>
      </w:r>
      <w:r>
        <w:t>si</w:t>
      </w:r>
      <w:r>
        <w:rPr>
          <w:spacing w:val="-1"/>
        </w:rPr>
        <w:t>z</w:t>
      </w:r>
      <w:r>
        <w:t>e</w:t>
      </w:r>
      <w:r>
        <w:rPr>
          <w:spacing w:val="1"/>
        </w:rPr>
        <w:t xml:space="preserve"> </w:t>
      </w:r>
      <w:r>
        <w:rPr>
          <w:spacing w:val="-1"/>
        </w:rPr>
        <w:t>s</w:t>
      </w:r>
      <w:r>
        <w:rPr>
          <w:spacing w:val="1"/>
        </w:rPr>
        <w:t>h</w:t>
      </w:r>
      <w:r>
        <w:rPr>
          <w:spacing w:val="-1"/>
        </w:rPr>
        <w:t>a</w:t>
      </w:r>
      <w:r>
        <w:t>ll</w:t>
      </w:r>
      <w:r>
        <w:rPr>
          <w:spacing w:val="2"/>
        </w:rPr>
        <w:t xml:space="preserve"> </w:t>
      </w:r>
      <w:r>
        <w:rPr>
          <w:spacing w:val="1"/>
        </w:rPr>
        <w:t>b</w:t>
      </w:r>
      <w:r>
        <w:t xml:space="preserve">e </w:t>
      </w:r>
      <w:r>
        <w:rPr>
          <w:spacing w:val="-1"/>
        </w:rPr>
        <w:t>a</w:t>
      </w:r>
      <w:r>
        <w:t>ll</w:t>
      </w:r>
      <w:r>
        <w:rPr>
          <w:spacing w:val="1"/>
        </w:rPr>
        <w:t>o</w:t>
      </w:r>
      <w:r>
        <w:rPr>
          <w:spacing w:val="-1"/>
        </w:rPr>
        <w:t>we</w:t>
      </w:r>
      <w:r>
        <w:t>d</w:t>
      </w:r>
      <w:r>
        <w:rPr>
          <w:spacing w:val="1"/>
        </w:rPr>
        <w:t xml:space="preserve"> </w:t>
      </w:r>
      <w:r>
        <w:rPr>
          <w:spacing w:val="-1"/>
        </w:rPr>
        <w:t>i</w:t>
      </w:r>
      <w:r>
        <w:t>n</w:t>
      </w:r>
      <w:r>
        <w:rPr>
          <w:spacing w:val="3"/>
        </w:rPr>
        <w:t xml:space="preserve"> </w:t>
      </w:r>
      <w:r>
        <w:rPr>
          <w:spacing w:val="-1"/>
        </w:rPr>
        <w:t>eac</w:t>
      </w:r>
      <w:r>
        <w:t>h</w:t>
      </w:r>
      <w:r>
        <w:rPr>
          <w:spacing w:val="1"/>
        </w:rPr>
        <w:t xml:space="preserve"> </w:t>
      </w:r>
      <w:r>
        <w:t>l</w:t>
      </w:r>
      <w:r>
        <w:rPr>
          <w:spacing w:val="1"/>
        </w:rPr>
        <w:t>o</w:t>
      </w:r>
      <w:r>
        <w:t>t f</w:t>
      </w:r>
      <w:r>
        <w:rPr>
          <w:spacing w:val="-1"/>
        </w:rPr>
        <w:t>o</w:t>
      </w:r>
      <w:r>
        <w:t>r p</w:t>
      </w:r>
      <w:r>
        <w:rPr>
          <w:spacing w:val="-1"/>
        </w:rPr>
        <w:t>ro</w:t>
      </w:r>
      <w:r>
        <w:t>du</w:t>
      </w:r>
      <w:r>
        <w:rPr>
          <w:spacing w:val="-1"/>
        </w:rPr>
        <w:t>c</w:t>
      </w:r>
      <w:r>
        <w:t>e</w:t>
      </w:r>
      <w:r>
        <w:rPr>
          <w:spacing w:val="-2"/>
        </w:rPr>
        <w:t xml:space="preserve"> </w:t>
      </w:r>
      <w:r>
        <w:t>not s</w:t>
      </w:r>
      <w:r>
        <w:rPr>
          <w:spacing w:val="-2"/>
        </w:rPr>
        <w:t>a</w:t>
      </w:r>
      <w:r>
        <w:t>t</w:t>
      </w:r>
      <w:r>
        <w:rPr>
          <w:spacing w:val="1"/>
        </w:rPr>
        <w:t>i</w:t>
      </w:r>
      <w:r>
        <w:rPr>
          <w:spacing w:val="-1"/>
        </w:rPr>
        <w:t>s</w:t>
      </w:r>
      <w:r>
        <w:t>f</w:t>
      </w:r>
      <w:r>
        <w:rPr>
          <w:spacing w:val="-1"/>
        </w:rPr>
        <w:t>y</w:t>
      </w:r>
      <w:r>
        <w:t>i</w:t>
      </w:r>
      <w:r>
        <w:rPr>
          <w:spacing w:val="-1"/>
        </w:rPr>
        <w:t>n</w:t>
      </w:r>
      <w:r>
        <w:t xml:space="preserve">g </w:t>
      </w:r>
      <w:r>
        <w:rPr>
          <w:spacing w:val="-1"/>
        </w:rPr>
        <w:t>t</w:t>
      </w:r>
      <w:r>
        <w:rPr>
          <w:spacing w:val="1"/>
        </w:rPr>
        <w:t>h</w:t>
      </w:r>
      <w:r>
        <w:t>e</w:t>
      </w:r>
      <w:r>
        <w:rPr>
          <w:spacing w:val="-1"/>
        </w:rPr>
        <w:t xml:space="preserve"> </w:t>
      </w:r>
      <w:r>
        <w:t>r</w:t>
      </w:r>
      <w:r>
        <w:rPr>
          <w:spacing w:val="-1"/>
        </w:rPr>
        <w:t>e</w:t>
      </w:r>
      <w:r>
        <w:t>q</w:t>
      </w:r>
      <w:r>
        <w:rPr>
          <w:spacing w:val="-1"/>
        </w:rPr>
        <w:t>u</w:t>
      </w:r>
      <w:r>
        <w:t>ire</w:t>
      </w:r>
      <w:r>
        <w:rPr>
          <w:spacing w:val="-2"/>
        </w:rPr>
        <w:t>m</w:t>
      </w:r>
      <w:r>
        <w:rPr>
          <w:spacing w:val="-1"/>
        </w:rPr>
        <w:t>e</w:t>
      </w:r>
      <w:r>
        <w:rPr>
          <w:spacing w:val="1"/>
        </w:rPr>
        <w:t>n</w:t>
      </w:r>
      <w:r>
        <w:t xml:space="preserve">ts </w:t>
      </w:r>
      <w:r>
        <w:rPr>
          <w:spacing w:val="-1"/>
        </w:rPr>
        <w:t>o</w:t>
      </w:r>
      <w:r>
        <w:t>f</w:t>
      </w:r>
      <w:r>
        <w:rPr>
          <w:spacing w:val="-1"/>
        </w:rPr>
        <w:t xml:space="preserve"> </w:t>
      </w:r>
      <w:r>
        <w:rPr>
          <w:spacing w:val="1"/>
        </w:rPr>
        <w:t>th</w:t>
      </w:r>
      <w:r>
        <w:t>e</w:t>
      </w:r>
      <w:r>
        <w:rPr>
          <w:spacing w:val="-2"/>
        </w:rPr>
        <w:t xml:space="preserve"> </w:t>
      </w:r>
      <w:r>
        <w:rPr>
          <w:spacing w:val="-1"/>
        </w:rPr>
        <w:t>c</w:t>
      </w:r>
      <w:r>
        <w:rPr>
          <w:spacing w:val="1"/>
        </w:rPr>
        <w:t>l</w:t>
      </w:r>
      <w:r>
        <w:rPr>
          <w:spacing w:val="-2"/>
        </w:rPr>
        <w:t>a</w:t>
      </w:r>
      <w:r>
        <w:t>ss</w:t>
      </w:r>
      <w:r>
        <w:rPr>
          <w:spacing w:val="-1"/>
        </w:rPr>
        <w:t xml:space="preserve"> </w:t>
      </w:r>
      <w:r>
        <w:rPr>
          <w:spacing w:val="1"/>
        </w:rPr>
        <w:t>in</w:t>
      </w:r>
      <w:r>
        <w:rPr>
          <w:spacing w:val="-1"/>
        </w:rPr>
        <w:t>di</w:t>
      </w:r>
      <w:r>
        <w:t>c</w:t>
      </w:r>
      <w:r>
        <w:rPr>
          <w:spacing w:val="-3"/>
        </w:rPr>
        <w:t>a</w:t>
      </w:r>
      <w:r>
        <w:rPr>
          <w:spacing w:val="1"/>
        </w:rPr>
        <w:t>t</w:t>
      </w:r>
      <w:r>
        <w:rPr>
          <w:spacing w:val="-2"/>
        </w:rPr>
        <w:t>e</w:t>
      </w:r>
      <w:r>
        <w:rPr>
          <w:spacing w:val="1"/>
        </w:rPr>
        <w:t>d</w:t>
      </w:r>
      <w:r>
        <w:t>.</w:t>
      </w:r>
    </w:p>
    <w:p w14:paraId="234CF0D9" w14:textId="77777777" w:rsidR="00D41C24" w:rsidRDefault="00D41C24" w:rsidP="00D41C24">
      <w:pPr>
        <w:pStyle w:val="H1G"/>
      </w:pPr>
      <w:r>
        <w:tab/>
        <w:t>A.</w:t>
      </w:r>
      <w:r>
        <w:tab/>
        <w:t>Quali</w:t>
      </w:r>
      <w:r>
        <w:rPr>
          <w:spacing w:val="-1"/>
        </w:rPr>
        <w:t>t</w:t>
      </w:r>
      <w:r>
        <w:t>y</w:t>
      </w:r>
      <w:r>
        <w:rPr>
          <w:spacing w:val="-5"/>
        </w:rPr>
        <w:t xml:space="preserve"> </w:t>
      </w:r>
      <w:r>
        <w:t>to</w:t>
      </w:r>
      <w:r>
        <w:rPr>
          <w:spacing w:val="-1"/>
        </w:rPr>
        <w:t>le</w:t>
      </w:r>
      <w:r>
        <w:t>r</w:t>
      </w:r>
      <w:r>
        <w:rPr>
          <w:spacing w:val="-1"/>
        </w:rPr>
        <w:t>a</w:t>
      </w:r>
      <w:r>
        <w:t>n</w:t>
      </w:r>
      <w:r>
        <w:rPr>
          <w:spacing w:val="-1"/>
        </w:rPr>
        <w:t>c</w:t>
      </w:r>
      <w:r>
        <w:t>es</w:t>
      </w:r>
    </w:p>
    <w:p w14:paraId="59C082E8" w14:textId="77777777" w:rsidR="00D41C24" w:rsidRDefault="00D41C24" w:rsidP="00D41C24">
      <w:pPr>
        <w:pStyle w:val="H23G"/>
      </w:pPr>
      <w:r>
        <w:rPr>
          <w:spacing w:val="-1"/>
        </w:rPr>
        <w:tab/>
        <w:t>(</w:t>
      </w:r>
      <w:proofErr w:type="spellStart"/>
      <w:r>
        <w:t>i</w:t>
      </w:r>
      <w:proofErr w:type="spellEnd"/>
      <w:r>
        <w:t>)</w:t>
      </w:r>
      <w:r>
        <w:tab/>
      </w:r>
      <w:r>
        <w:rPr>
          <w:spacing w:val="-1"/>
        </w:rPr>
        <w:t>"E</w:t>
      </w:r>
      <w:r>
        <w:rPr>
          <w:spacing w:val="1"/>
        </w:rPr>
        <w:t>x</w:t>
      </w:r>
      <w:r>
        <w:t>t</w:t>
      </w:r>
      <w:r>
        <w:rPr>
          <w:spacing w:val="-1"/>
        </w:rPr>
        <w:t>r</w:t>
      </w:r>
      <w:r>
        <w:t>a"</w:t>
      </w:r>
      <w:r>
        <w:rPr>
          <w:spacing w:val="-1"/>
        </w:rPr>
        <w:t xml:space="preserve"> </w:t>
      </w:r>
      <w:r>
        <w:t>Class</w:t>
      </w:r>
    </w:p>
    <w:p w14:paraId="496AF019" w14:textId="77777777" w:rsidR="00D41C24" w:rsidRDefault="00D41C24" w:rsidP="00DB0C09">
      <w:pPr>
        <w:pStyle w:val="SingleTxtG"/>
      </w:pPr>
      <w:r>
        <w:t>A</w:t>
      </w:r>
      <w:r>
        <w:rPr>
          <w:spacing w:val="1"/>
        </w:rPr>
        <w:t xml:space="preserve"> </w:t>
      </w:r>
      <w:r>
        <w:t>tot</w:t>
      </w:r>
      <w:r>
        <w:rPr>
          <w:spacing w:val="-1"/>
        </w:rPr>
        <w:t>a</w:t>
      </w:r>
      <w:r>
        <w:t>l</w:t>
      </w:r>
      <w:r>
        <w:rPr>
          <w:spacing w:val="2"/>
        </w:rPr>
        <w:t xml:space="preserve"> </w:t>
      </w:r>
      <w:r>
        <w:rPr>
          <w:spacing w:val="-1"/>
        </w:rPr>
        <w:t>t</w:t>
      </w:r>
      <w:r>
        <w:rPr>
          <w:spacing w:val="1"/>
        </w:rPr>
        <w:t>ol</w:t>
      </w:r>
      <w:r>
        <w:rPr>
          <w:spacing w:val="-2"/>
        </w:rPr>
        <w:t>e</w:t>
      </w:r>
      <w:r>
        <w:t>r</w:t>
      </w:r>
      <w:r>
        <w:rPr>
          <w:spacing w:val="-1"/>
        </w:rPr>
        <w:t>a</w:t>
      </w:r>
      <w:r>
        <w:t>n</w:t>
      </w:r>
      <w:r>
        <w:rPr>
          <w:spacing w:val="-1"/>
        </w:rPr>
        <w:t>c</w:t>
      </w:r>
      <w:r>
        <w:t>e</w:t>
      </w:r>
      <w:r>
        <w:rPr>
          <w:spacing w:val="1"/>
        </w:rPr>
        <w:t xml:space="preserve"> </w:t>
      </w:r>
      <w:r>
        <w:t>of</w:t>
      </w:r>
      <w:r>
        <w:rPr>
          <w:spacing w:val="2"/>
        </w:rPr>
        <w:t xml:space="preserve"> </w:t>
      </w:r>
      <w:r>
        <w:t>5</w:t>
      </w:r>
      <w:r>
        <w:rPr>
          <w:spacing w:val="2"/>
        </w:rPr>
        <w:t xml:space="preserve"> </w:t>
      </w:r>
      <w:r>
        <w:rPr>
          <w:spacing w:val="-1"/>
        </w:rPr>
        <w:t>pe</w:t>
      </w:r>
      <w:r>
        <w:t>r</w:t>
      </w:r>
      <w:r>
        <w:rPr>
          <w:spacing w:val="3"/>
        </w:rPr>
        <w:t xml:space="preserve"> </w:t>
      </w:r>
      <w:r>
        <w:rPr>
          <w:spacing w:val="-1"/>
        </w:rPr>
        <w:t>ce</w:t>
      </w:r>
      <w:r>
        <w:rPr>
          <w:spacing w:val="1"/>
        </w:rPr>
        <w:t>n</w:t>
      </w:r>
      <w:r>
        <w:t>t,</w:t>
      </w:r>
      <w:r>
        <w:rPr>
          <w:spacing w:val="1"/>
        </w:rPr>
        <w:t xml:space="preserve"> b</w:t>
      </w:r>
      <w:r>
        <w:t>y</w:t>
      </w:r>
      <w:r>
        <w:rPr>
          <w:spacing w:val="1"/>
        </w:rPr>
        <w:t xml:space="preserve"> </w:t>
      </w:r>
      <w:r>
        <w:t>nu</w:t>
      </w:r>
      <w:r>
        <w:rPr>
          <w:spacing w:val="-2"/>
        </w:rPr>
        <w:t>m</w:t>
      </w:r>
      <w:r>
        <w:t>b</w:t>
      </w:r>
      <w:r>
        <w:rPr>
          <w:spacing w:val="-1"/>
        </w:rPr>
        <w:t>e</w:t>
      </w:r>
      <w:r>
        <w:t>r</w:t>
      </w:r>
      <w:r>
        <w:rPr>
          <w:spacing w:val="2"/>
        </w:rPr>
        <w:t xml:space="preserve"> </w:t>
      </w:r>
      <w:r>
        <w:t>or</w:t>
      </w:r>
      <w:r>
        <w:rPr>
          <w:spacing w:val="2"/>
        </w:rPr>
        <w:t xml:space="preserve"> </w:t>
      </w:r>
      <w:r>
        <w:rPr>
          <w:spacing w:val="-2"/>
        </w:rPr>
        <w:t>w</w:t>
      </w:r>
      <w:r>
        <w:rPr>
          <w:spacing w:val="-1"/>
        </w:rPr>
        <w:t>e</w:t>
      </w:r>
      <w:r>
        <w:t>ig</w:t>
      </w:r>
      <w:r>
        <w:rPr>
          <w:spacing w:val="-1"/>
        </w:rPr>
        <w:t>h</w:t>
      </w:r>
      <w:r>
        <w:t>t,</w:t>
      </w:r>
      <w:r>
        <w:rPr>
          <w:spacing w:val="1"/>
        </w:rPr>
        <w:t xml:space="preserve"> </w:t>
      </w:r>
      <w:r>
        <w:rPr>
          <w:spacing w:val="-1"/>
        </w:rPr>
        <w:t>o</w:t>
      </w:r>
      <w:r>
        <w:t>f</w:t>
      </w:r>
      <w:r>
        <w:rPr>
          <w:spacing w:val="2"/>
        </w:rPr>
        <w:t xml:space="preserve"> </w:t>
      </w:r>
      <w:r>
        <w:t>or</w:t>
      </w:r>
      <w:r>
        <w:rPr>
          <w:spacing w:val="-1"/>
        </w:rPr>
        <w:t>a</w:t>
      </w:r>
      <w:r>
        <w:t>ng</w:t>
      </w:r>
      <w:r>
        <w:rPr>
          <w:spacing w:val="-2"/>
        </w:rPr>
        <w:t>e</w:t>
      </w:r>
      <w:r>
        <w:t>s</w:t>
      </w:r>
      <w:r>
        <w:rPr>
          <w:spacing w:val="3"/>
        </w:rPr>
        <w:t xml:space="preserve"> </w:t>
      </w:r>
      <w:r>
        <w:t>n</w:t>
      </w:r>
      <w:r>
        <w:rPr>
          <w:spacing w:val="-1"/>
        </w:rPr>
        <w:t>o</w:t>
      </w:r>
      <w:r>
        <w:t>t</w:t>
      </w:r>
      <w:r>
        <w:rPr>
          <w:spacing w:val="2"/>
        </w:rPr>
        <w:t xml:space="preserve"> </w:t>
      </w:r>
      <w:r>
        <w:t>s</w:t>
      </w:r>
      <w:r>
        <w:rPr>
          <w:spacing w:val="-2"/>
        </w:rPr>
        <w:t>a</w:t>
      </w:r>
      <w:r>
        <w:rPr>
          <w:spacing w:val="1"/>
        </w:rPr>
        <w:t>t</w:t>
      </w:r>
      <w:r>
        <w:t>i</w:t>
      </w:r>
      <w:r>
        <w:rPr>
          <w:spacing w:val="-1"/>
        </w:rPr>
        <w:t>s</w:t>
      </w:r>
      <w:r>
        <w:t>f</w:t>
      </w:r>
      <w:r>
        <w:rPr>
          <w:spacing w:val="-1"/>
        </w:rPr>
        <w:t>yi</w:t>
      </w:r>
      <w:r>
        <w:t xml:space="preserve">ng </w:t>
      </w:r>
      <w:r>
        <w:rPr>
          <w:spacing w:val="1"/>
        </w:rPr>
        <w:t>th</w:t>
      </w:r>
      <w:r>
        <w:t>e r</w:t>
      </w:r>
      <w:r>
        <w:rPr>
          <w:spacing w:val="-1"/>
        </w:rPr>
        <w:t>e</w:t>
      </w:r>
      <w:r>
        <w:t>q</w:t>
      </w:r>
      <w:r>
        <w:rPr>
          <w:spacing w:val="-1"/>
        </w:rPr>
        <w:t>u</w:t>
      </w:r>
      <w:r>
        <w:t>ir</w:t>
      </w:r>
      <w:r>
        <w:rPr>
          <w:spacing w:val="-1"/>
        </w:rPr>
        <w:t>e</w:t>
      </w:r>
      <w:r>
        <w:t>m</w:t>
      </w:r>
      <w:r>
        <w:rPr>
          <w:spacing w:val="-1"/>
        </w:rPr>
        <w:t>e</w:t>
      </w:r>
      <w:r>
        <w:rPr>
          <w:spacing w:val="1"/>
        </w:rPr>
        <w:t>n</w:t>
      </w:r>
      <w:r>
        <w:t>ts</w:t>
      </w:r>
      <w:r>
        <w:rPr>
          <w:spacing w:val="1"/>
        </w:rPr>
        <w:t xml:space="preserve"> </w:t>
      </w:r>
      <w:r>
        <w:rPr>
          <w:spacing w:val="-1"/>
        </w:rPr>
        <w:t>o</w:t>
      </w:r>
      <w:r>
        <w:t>f</w:t>
      </w:r>
      <w:r>
        <w:rPr>
          <w:spacing w:val="2"/>
        </w:rPr>
        <w:t xml:space="preserve"> </w:t>
      </w:r>
      <w:r>
        <w:t>the</w:t>
      </w:r>
      <w:r>
        <w:rPr>
          <w:spacing w:val="1"/>
        </w:rPr>
        <w:t xml:space="preserve"> </w:t>
      </w:r>
      <w:r>
        <w:rPr>
          <w:spacing w:val="-2"/>
        </w:rPr>
        <w:t>c</w:t>
      </w:r>
      <w:r>
        <w:t>l</w:t>
      </w:r>
      <w:r>
        <w:rPr>
          <w:spacing w:val="-1"/>
        </w:rPr>
        <w:t>a</w:t>
      </w:r>
      <w:r>
        <w:t>ss</w:t>
      </w:r>
      <w:r>
        <w:rPr>
          <w:spacing w:val="1"/>
        </w:rPr>
        <w:t xml:space="preserve"> </w:t>
      </w:r>
      <w:r>
        <w:t>but</w:t>
      </w:r>
      <w:r>
        <w:rPr>
          <w:spacing w:val="2"/>
        </w:rPr>
        <w:t xml:space="preserve"> </w:t>
      </w:r>
      <w:r>
        <w:t>m</w:t>
      </w:r>
      <w:r>
        <w:rPr>
          <w:spacing w:val="-1"/>
        </w:rPr>
        <w:t>ee</w:t>
      </w:r>
      <w:r>
        <w:t>ting</w:t>
      </w:r>
      <w:r>
        <w:rPr>
          <w:spacing w:val="2"/>
        </w:rPr>
        <w:t xml:space="preserve"> </w:t>
      </w:r>
      <w:r>
        <w:rPr>
          <w:spacing w:val="-1"/>
        </w:rPr>
        <w:t>th</w:t>
      </w:r>
      <w:r>
        <w:t>ose of</w:t>
      </w:r>
      <w:r>
        <w:rPr>
          <w:spacing w:val="2"/>
        </w:rPr>
        <w:t xml:space="preserve"> </w:t>
      </w:r>
      <w:r>
        <w:rPr>
          <w:spacing w:val="-1"/>
        </w:rPr>
        <w:t>C</w:t>
      </w:r>
      <w:r>
        <w:t>l</w:t>
      </w:r>
      <w:r>
        <w:rPr>
          <w:spacing w:val="-1"/>
        </w:rPr>
        <w:t>a</w:t>
      </w:r>
      <w:r>
        <w:t>ss</w:t>
      </w:r>
      <w:r>
        <w:rPr>
          <w:spacing w:val="1"/>
        </w:rPr>
        <w:t xml:space="preserve"> </w:t>
      </w:r>
      <w:r>
        <w:t>I</w:t>
      </w:r>
      <w:r>
        <w:rPr>
          <w:spacing w:val="2"/>
        </w:rPr>
        <w:t xml:space="preserve"> </w:t>
      </w:r>
      <w:r>
        <w:t>is</w:t>
      </w:r>
      <w:r>
        <w:rPr>
          <w:spacing w:val="2"/>
        </w:rPr>
        <w:t xml:space="preserve"> </w:t>
      </w:r>
      <w:r>
        <w:rPr>
          <w:spacing w:val="-2"/>
        </w:rPr>
        <w:t>a</w:t>
      </w:r>
      <w:r>
        <w:t>l</w:t>
      </w:r>
      <w:r>
        <w:rPr>
          <w:spacing w:val="1"/>
        </w:rPr>
        <w:t>l</w:t>
      </w:r>
      <w:r>
        <w:t>o</w:t>
      </w:r>
      <w:r>
        <w:rPr>
          <w:spacing w:val="-2"/>
        </w:rPr>
        <w:t>w</w:t>
      </w:r>
      <w:r>
        <w:rPr>
          <w:spacing w:val="-1"/>
        </w:rPr>
        <w:t>e</w:t>
      </w:r>
      <w:r>
        <w:rPr>
          <w:spacing w:val="1"/>
        </w:rPr>
        <w:t>d</w:t>
      </w:r>
      <w:r>
        <w:t xml:space="preserve">. </w:t>
      </w:r>
      <w:r>
        <w:rPr>
          <w:spacing w:val="1"/>
        </w:rPr>
        <w:t>W</w:t>
      </w:r>
      <w:r>
        <w:rPr>
          <w:spacing w:val="-1"/>
        </w:rPr>
        <w:t>i</w:t>
      </w:r>
      <w:r>
        <w:rPr>
          <w:spacing w:val="1"/>
        </w:rPr>
        <w:t>t</w:t>
      </w:r>
      <w:r>
        <w:rPr>
          <w:spacing w:val="-1"/>
        </w:rPr>
        <w:t>hi</w:t>
      </w:r>
      <w:r>
        <w:t>n</w:t>
      </w:r>
      <w:r>
        <w:rPr>
          <w:spacing w:val="2"/>
        </w:rPr>
        <w:t xml:space="preserve"> </w:t>
      </w:r>
      <w:r>
        <w:t>t</w:t>
      </w:r>
      <w:r>
        <w:rPr>
          <w:spacing w:val="-1"/>
        </w:rPr>
        <w:t>h</w:t>
      </w:r>
      <w:r>
        <w:t>is</w:t>
      </w:r>
      <w:r>
        <w:rPr>
          <w:spacing w:val="2"/>
        </w:rPr>
        <w:t xml:space="preserve"> </w:t>
      </w:r>
      <w:r>
        <w:rPr>
          <w:spacing w:val="-1"/>
        </w:rPr>
        <w:t>to</w:t>
      </w:r>
      <w:r>
        <w:rPr>
          <w:spacing w:val="1"/>
        </w:rPr>
        <w:t>l</w:t>
      </w:r>
      <w:r>
        <w:rPr>
          <w:spacing w:val="-2"/>
        </w:rPr>
        <w:t>e</w:t>
      </w:r>
      <w:r>
        <w:t>r</w:t>
      </w:r>
      <w:r>
        <w:rPr>
          <w:spacing w:val="-1"/>
        </w:rPr>
        <w:t>a</w:t>
      </w:r>
      <w:r>
        <w:rPr>
          <w:spacing w:val="1"/>
        </w:rPr>
        <w:t>n</w:t>
      </w:r>
      <w:r>
        <w:rPr>
          <w:spacing w:val="-1"/>
        </w:rPr>
        <w:t>c</w:t>
      </w:r>
      <w:r>
        <w:t>e</w:t>
      </w:r>
      <w:r>
        <w:rPr>
          <w:spacing w:val="2"/>
        </w:rPr>
        <w:t xml:space="preserve"> </w:t>
      </w:r>
      <w:r>
        <w:rPr>
          <w:spacing w:val="-1"/>
        </w:rPr>
        <w:t>n</w:t>
      </w:r>
      <w:r>
        <w:rPr>
          <w:spacing w:val="1"/>
        </w:rPr>
        <w:t>o</w:t>
      </w:r>
      <w:r>
        <w:t xml:space="preserve">t </w:t>
      </w:r>
      <w:r>
        <w:rPr>
          <w:spacing w:val="-2"/>
        </w:rPr>
        <w:t>m</w:t>
      </w:r>
      <w:r>
        <w:rPr>
          <w:spacing w:val="1"/>
        </w:rPr>
        <w:t>o</w:t>
      </w:r>
      <w:r>
        <w:t>re</w:t>
      </w:r>
      <w:r>
        <w:rPr>
          <w:spacing w:val="-3"/>
        </w:rPr>
        <w:t xml:space="preserve"> </w:t>
      </w:r>
      <w:r>
        <w:rPr>
          <w:spacing w:val="1"/>
        </w:rPr>
        <w:t>t</w:t>
      </w:r>
      <w:r>
        <w:t>h</w:t>
      </w:r>
      <w:r>
        <w:rPr>
          <w:spacing w:val="-2"/>
        </w:rPr>
        <w:t>a</w:t>
      </w:r>
      <w:r>
        <w:t>n</w:t>
      </w:r>
      <w:r>
        <w:rPr>
          <w:spacing w:val="-2"/>
        </w:rPr>
        <w:t xml:space="preserve"> </w:t>
      </w:r>
      <w:r>
        <w:t>0.5</w:t>
      </w:r>
      <w:r>
        <w:rPr>
          <w:spacing w:val="-2"/>
        </w:rPr>
        <w:t xml:space="preserve"> </w:t>
      </w:r>
      <w:r>
        <w:t>p</w:t>
      </w:r>
      <w:r>
        <w:rPr>
          <w:spacing w:val="-1"/>
        </w:rPr>
        <w:t>e</w:t>
      </w:r>
      <w:r>
        <w:t>r</w:t>
      </w:r>
      <w:r>
        <w:rPr>
          <w:spacing w:val="-2"/>
        </w:rPr>
        <w:t xml:space="preserve"> </w:t>
      </w:r>
      <w:r>
        <w:rPr>
          <w:spacing w:val="-1"/>
        </w:rPr>
        <w:t>ce</w:t>
      </w:r>
      <w:r>
        <w:rPr>
          <w:spacing w:val="1"/>
        </w:rPr>
        <w:t>n</w:t>
      </w:r>
      <w:r>
        <w:t>t</w:t>
      </w:r>
      <w:r>
        <w:rPr>
          <w:spacing w:val="-2"/>
        </w:rPr>
        <w:t xml:space="preserve"> </w:t>
      </w:r>
      <w:r>
        <w:rPr>
          <w:spacing w:val="1"/>
        </w:rPr>
        <w:t>i</w:t>
      </w:r>
      <w:r>
        <w:t>n</w:t>
      </w:r>
      <w:r>
        <w:rPr>
          <w:spacing w:val="-3"/>
        </w:rPr>
        <w:t xml:space="preserve"> </w:t>
      </w:r>
      <w:r>
        <w:t>t</w:t>
      </w:r>
      <w:r>
        <w:rPr>
          <w:spacing w:val="-1"/>
        </w:rPr>
        <w:t>o</w:t>
      </w:r>
      <w:r>
        <w:rPr>
          <w:spacing w:val="1"/>
        </w:rPr>
        <w:t>t</w:t>
      </w:r>
      <w:r>
        <w:rPr>
          <w:spacing w:val="-2"/>
        </w:rPr>
        <w:t>a</w:t>
      </w:r>
      <w:r>
        <w:t>l</w:t>
      </w:r>
      <w:r>
        <w:rPr>
          <w:spacing w:val="-1"/>
        </w:rPr>
        <w:t xml:space="preserve"> </w:t>
      </w:r>
      <w:r>
        <w:rPr>
          <w:spacing w:val="-2"/>
        </w:rPr>
        <w:t>m</w:t>
      </w:r>
      <w:r>
        <w:t>ay</w:t>
      </w:r>
      <w:r>
        <w:rPr>
          <w:spacing w:val="-2"/>
        </w:rPr>
        <w:t xml:space="preserve"> </w:t>
      </w:r>
      <w:r>
        <w:rPr>
          <w:spacing w:val="-1"/>
        </w:rPr>
        <w:t>c</w:t>
      </w:r>
      <w:r>
        <w:t>on</w:t>
      </w:r>
      <w:r>
        <w:rPr>
          <w:spacing w:val="-1"/>
        </w:rPr>
        <w:t>s</w:t>
      </w:r>
      <w:r>
        <w:t>i</w:t>
      </w:r>
      <w:r>
        <w:rPr>
          <w:spacing w:val="-1"/>
        </w:rPr>
        <w:t>s</w:t>
      </w:r>
      <w:r>
        <w:t>t</w:t>
      </w:r>
      <w:r>
        <w:rPr>
          <w:spacing w:val="-1"/>
        </w:rPr>
        <w:t xml:space="preserve"> o</w:t>
      </w:r>
      <w:r>
        <w:t>f</w:t>
      </w:r>
      <w:r>
        <w:rPr>
          <w:spacing w:val="-2"/>
        </w:rPr>
        <w:t xml:space="preserve"> </w:t>
      </w:r>
      <w:r>
        <w:rPr>
          <w:spacing w:val="1"/>
        </w:rPr>
        <w:t>p</w:t>
      </w:r>
      <w:r>
        <w:rPr>
          <w:spacing w:val="-1"/>
        </w:rPr>
        <w:t>r</w:t>
      </w:r>
      <w:r>
        <w:rPr>
          <w:spacing w:val="1"/>
        </w:rPr>
        <w:t>o</w:t>
      </w:r>
      <w:r>
        <w:rPr>
          <w:spacing w:val="-1"/>
        </w:rPr>
        <w:t>d</w:t>
      </w:r>
      <w:r>
        <w:rPr>
          <w:spacing w:val="1"/>
        </w:rPr>
        <w:t>u</w:t>
      </w:r>
      <w:r>
        <w:rPr>
          <w:spacing w:val="-1"/>
        </w:rPr>
        <w:t>c</w:t>
      </w:r>
      <w:r>
        <w:t>e</w:t>
      </w:r>
      <w:r>
        <w:rPr>
          <w:spacing w:val="-3"/>
        </w:rPr>
        <w:t xml:space="preserve"> </w:t>
      </w:r>
      <w:r>
        <w:t>s</w:t>
      </w:r>
      <w:r>
        <w:rPr>
          <w:spacing w:val="-1"/>
        </w:rPr>
        <w:t>a</w:t>
      </w:r>
      <w:r>
        <w:t>t</w:t>
      </w:r>
      <w:r>
        <w:rPr>
          <w:spacing w:val="1"/>
        </w:rPr>
        <w:t>i</w:t>
      </w:r>
      <w:r>
        <w:rPr>
          <w:spacing w:val="-1"/>
        </w:rPr>
        <w:t>sf</w:t>
      </w:r>
      <w:r>
        <w:t>yi</w:t>
      </w:r>
      <w:r>
        <w:rPr>
          <w:spacing w:val="-1"/>
        </w:rPr>
        <w:t>n</w:t>
      </w:r>
      <w:r>
        <w:t>g</w:t>
      </w:r>
      <w:r>
        <w:rPr>
          <w:spacing w:val="-2"/>
        </w:rPr>
        <w:t xml:space="preserve"> </w:t>
      </w:r>
      <w:r>
        <w:t>the</w:t>
      </w:r>
      <w:r>
        <w:rPr>
          <w:spacing w:val="-5"/>
        </w:rPr>
        <w:t xml:space="preserve"> </w:t>
      </w:r>
      <w:r>
        <w:t>r</w:t>
      </w:r>
      <w:r>
        <w:rPr>
          <w:spacing w:val="-1"/>
        </w:rPr>
        <w:t>e</w:t>
      </w:r>
      <w:r>
        <w:t>qui</w:t>
      </w:r>
      <w:r>
        <w:rPr>
          <w:spacing w:val="-1"/>
        </w:rPr>
        <w:t>r</w:t>
      </w:r>
      <w:r>
        <w:rPr>
          <w:spacing w:val="1"/>
        </w:rPr>
        <w:t>e</w:t>
      </w:r>
      <w:r>
        <w:rPr>
          <w:spacing w:val="-2"/>
        </w:rPr>
        <w:t>m</w:t>
      </w:r>
      <w:r>
        <w:rPr>
          <w:spacing w:val="-1"/>
        </w:rPr>
        <w:t>e</w:t>
      </w:r>
      <w:r>
        <w:t>nts</w:t>
      </w:r>
      <w:r>
        <w:rPr>
          <w:spacing w:val="-2"/>
        </w:rPr>
        <w:t xml:space="preserve"> </w:t>
      </w:r>
      <w:r>
        <w:t>of</w:t>
      </w:r>
      <w:r>
        <w:rPr>
          <w:spacing w:val="-2"/>
        </w:rPr>
        <w:t xml:space="preserve"> </w:t>
      </w:r>
      <w:r>
        <w:rPr>
          <w:spacing w:val="-1"/>
        </w:rPr>
        <w:t>C</w:t>
      </w:r>
      <w:r>
        <w:rPr>
          <w:spacing w:val="1"/>
        </w:rPr>
        <w:t>l</w:t>
      </w:r>
      <w:r>
        <w:rPr>
          <w:spacing w:val="-2"/>
        </w:rPr>
        <w:t>a</w:t>
      </w:r>
      <w:r>
        <w:t>ss</w:t>
      </w:r>
      <w:r>
        <w:rPr>
          <w:spacing w:val="-2"/>
        </w:rPr>
        <w:t xml:space="preserve"> </w:t>
      </w:r>
      <w:r>
        <w:t>II qu</w:t>
      </w:r>
      <w:r>
        <w:rPr>
          <w:spacing w:val="-1"/>
        </w:rPr>
        <w:t>al</w:t>
      </w:r>
      <w:r>
        <w:t>ity.</w:t>
      </w:r>
    </w:p>
    <w:p w14:paraId="2689C58D" w14:textId="77777777" w:rsidR="00D41C24" w:rsidRDefault="00D41C24" w:rsidP="00D41C24">
      <w:pPr>
        <w:pStyle w:val="H23G"/>
      </w:pPr>
      <w:r>
        <w:tab/>
        <w:t>(ii)</w:t>
      </w:r>
      <w:r>
        <w:tab/>
      </w:r>
      <w:r>
        <w:rPr>
          <w:spacing w:val="-1"/>
        </w:rPr>
        <w:t>C</w:t>
      </w:r>
      <w:r>
        <w:t>l</w:t>
      </w:r>
      <w:r>
        <w:rPr>
          <w:spacing w:val="1"/>
        </w:rPr>
        <w:t>a</w:t>
      </w:r>
      <w:r>
        <w:t>ss</w:t>
      </w:r>
      <w:r>
        <w:rPr>
          <w:spacing w:val="-1"/>
        </w:rPr>
        <w:t xml:space="preserve"> </w:t>
      </w:r>
      <w:r>
        <w:t>I</w:t>
      </w:r>
    </w:p>
    <w:p w14:paraId="0E6C7D3B" w14:textId="77777777" w:rsidR="00D41C24" w:rsidRDefault="00D41C24" w:rsidP="00DB0C09">
      <w:pPr>
        <w:pStyle w:val="SingleTxtG"/>
      </w:pPr>
      <w:r>
        <w:t xml:space="preserve">A </w:t>
      </w:r>
      <w:r>
        <w:rPr>
          <w:spacing w:val="1"/>
        </w:rPr>
        <w:t>t</w:t>
      </w:r>
      <w:r>
        <w:rPr>
          <w:spacing w:val="-1"/>
        </w:rPr>
        <w:t>o</w:t>
      </w:r>
      <w:r>
        <w:rPr>
          <w:spacing w:val="1"/>
        </w:rPr>
        <w:t>t</w:t>
      </w:r>
      <w:r>
        <w:rPr>
          <w:spacing w:val="-2"/>
        </w:rPr>
        <w:t>a</w:t>
      </w:r>
      <w:r>
        <w:t>l</w:t>
      </w:r>
      <w:r>
        <w:rPr>
          <w:spacing w:val="2"/>
        </w:rPr>
        <w:t xml:space="preserve"> </w:t>
      </w:r>
      <w:r>
        <w:t>tol</w:t>
      </w:r>
      <w:r>
        <w:rPr>
          <w:spacing w:val="-1"/>
        </w:rPr>
        <w:t>e</w:t>
      </w:r>
      <w:r>
        <w:t>r</w:t>
      </w:r>
      <w:r>
        <w:rPr>
          <w:spacing w:val="-1"/>
        </w:rPr>
        <w:t>a</w:t>
      </w:r>
      <w:r>
        <w:t>n</w:t>
      </w:r>
      <w:r>
        <w:rPr>
          <w:spacing w:val="-2"/>
        </w:rPr>
        <w:t>c</w:t>
      </w:r>
      <w:r>
        <w:t>e</w:t>
      </w:r>
      <w:r>
        <w:rPr>
          <w:spacing w:val="1"/>
        </w:rPr>
        <w:t xml:space="preserve"> </w:t>
      </w:r>
      <w:r>
        <w:t>of</w:t>
      </w:r>
      <w:r>
        <w:rPr>
          <w:spacing w:val="1"/>
        </w:rPr>
        <w:t xml:space="preserve"> </w:t>
      </w:r>
      <w:r>
        <w:t>10</w:t>
      </w:r>
      <w:r>
        <w:rPr>
          <w:spacing w:val="2"/>
        </w:rPr>
        <w:t xml:space="preserve"> </w:t>
      </w:r>
      <w:r>
        <w:t>p</w:t>
      </w:r>
      <w:r>
        <w:rPr>
          <w:spacing w:val="-2"/>
        </w:rPr>
        <w:t>e</w:t>
      </w:r>
      <w:r>
        <w:t>r</w:t>
      </w:r>
      <w:r>
        <w:rPr>
          <w:spacing w:val="3"/>
        </w:rPr>
        <w:t xml:space="preserve"> </w:t>
      </w:r>
      <w:r>
        <w:t>c</w:t>
      </w:r>
      <w:r>
        <w:rPr>
          <w:spacing w:val="-2"/>
        </w:rPr>
        <w:t>e</w:t>
      </w:r>
      <w:r>
        <w:t>n</w:t>
      </w:r>
      <w:r>
        <w:rPr>
          <w:spacing w:val="1"/>
        </w:rPr>
        <w:t>t</w:t>
      </w:r>
      <w:r>
        <w:t>, by</w:t>
      </w:r>
      <w:r>
        <w:rPr>
          <w:spacing w:val="1"/>
        </w:rPr>
        <w:t xml:space="preserve"> </w:t>
      </w:r>
      <w:r>
        <w:t>nu</w:t>
      </w:r>
      <w:r>
        <w:rPr>
          <w:spacing w:val="-2"/>
        </w:rPr>
        <w:t>m</w:t>
      </w:r>
      <w:r>
        <w:t>b</w:t>
      </w:r>
      <w:r>
        <w:rPr>
          <w:spacing w:val="-1"/>
        </w:rPr>
        <w:t>e</w:t>
      </w:r>
      <w:r>
        <w:t>r</w:t>
      </w:r>
      <w:r>
        <w:rPr>
          <w:spacing w:val="1"/>
        </w:rPr>
        <w:t xml:space="preserve"> </w:t>
      </w:r>
      <w:r>
        <w:t>or</w:t>
      </w:r>
      <w:r>
        <w:rPr>
          <w:spacing w:val="3"/>
        </w:rPr>
        <w:t xml:space="preserve"> </w:t>
      </w:r>
      <w:r>
        <w:t>w</w:t>
      </w:r>
      <w:r>
        <w:rPr>
          <w:spacing w:val="-1"/>
        </w:rPr>
        <w:t>e</w:t>
      </w:r>
      <w:r>
        <w:t>i</w:t>
      </w:r>
      <w:r>
        <w:rPr>
          <w:spacing w:val="-1"/>
        </w:rPr>
        <w:t>g</w:t>
      </w:r>
      <w:r>
        <w:rPr>
          <w:spacing w:val="1"/>
        </w:rPr>
        <w:t>h</w:t>
      </w:r>
      <w:r>
        <w:t>t,</w:t>
      </w:r>
      <w:r>
        <w:rPr>
          <w:spacing w:val="1"/>
        </w:rPr>
        <w:t xml:space="preserve"> </w:t>
      </w:r>
      <w:r>
        <w:rPr>
          <w:spacing w:val="-1"/>
        </w:rPr>
        <w:t>o</w:t>
      </w:r>
      <w:r>
        <w:t>f</w:t>
      </w:r>
      <w:r>
        <w:rPr>
          <w:spacing w:val="2"/>
        </w:rPr>
        <w:t xml:space="preserve"> </w:t>
      </w:r>
      <w:r>
        <w:t>or</w:t>
      </w:r>
      <w:r>
        <w:rPr>
          <w:spacing w:val="-2"/>
        </w:rPr>
        <w:t>a</w:t>
      </w:r>
      <w:r>
        <w:rPr>
          <w:spacing w:val="1"/>
        </w:rPr>
        <w:t>n</w:t>
      </w:r>
      <w:r>
        <w:t>g</w:t>
      </w:r>
      <w:r>
        <w:rPr>
          <w:spacing w:val="-1"/>
        </w:rPr>
        <w:t>e</w:t>
      </w:r>
      <w:r>
        <w:t>s</w:t>
      </w:r>
      <w:r>
        <w:rPr>
          <w:spacing w:val="1"/>
        </w:rPr>
        <w:t xml:space="preserve"> </w:t>
      </w:r>
      <w:r>
        <w:t>not</w:t>
      </w:r>
      <w:r>
        <w:rPr>
          <w:spacing w:val="2"/>
        </w:rPr>
        <w:t xml:space="preserve"> </w:t>
      </w:r>
      <w:r>
        <w:rPr>
          <w:spacing w:val="-1"/>
        </w:rPr>
        <w:t>sa</w:t>
      </w:r>
      <w:r>
        <w:t>tisf</w:t>
      </w:r>
      <w:r>
        <w:rPr>
          <w:spacing w:val="-1"/>
        </w:rPr>
        <w:t>y</w:t>
      </w:r>
      <w:r>
        <w:t>i</w:t>
      </w:r>
      <w:r>
        <w:rPr>
          <w:spacing w:val="-1"/>
        </w:rPr>
        <w:t>n</w:t>
      </w:r>
      <w:r>
        <w:t>g</w:t>
      </w:r>
      <w:r>
        <w:rPr>
          <w:spacing w:val="1"/>
        </w:rPr>
        <w:t xml:space="preserve"> </w:t>
      </w:r>
      <w:r>
        <w:t>the r</w:t>
      </w:r>
      <w:r>
        <w:rPr>
          <w:spacing w:val="-1"/>
        </w:rPr>
        <w:t>e</w:t>
      </w:r>
      <w:r>
        <w:rPr>
          <w:spacing w:val="1"/>
        </w:rPr>
        <w:t>q</w:t>
      </w:r>
      <w:r>
        <w:rPr>
          <w:spacing w:val="-1"/>
        </w:rPr>
        <w:t>u</w:t>
      </w:r>
      <w:r>
        <w:t>ir</w:t>
      </w:r>
      <w:r>
        <w:rPr>
          <w:spacing w:val="-1"/>
        </w:rPr>
        <w:t>eme</w:t>
      </w:r>
      <w:r>
        <w:rPr>
          <w:spacing w:val="1"/>
        </w:rPr>
        <w:t>n</w:t>
      </w:r>
      <w:r>
        <w:t xml:space="preserve">ts </w:t>
      </w:r>
      <w:r>
        <w:rPr>
          <w:spacing w:val="-1"/>
        </w:rPr>
        <w:t>o</w:t>
      </w:r>
      <w:r>
        <w:t>f</w:t>
      </w:r>
      <w:r>
        <w:rPr>
          <w:spacing w:val="2"/>
        </w:rPr>
        <w:t xml:space="preserve"> </w:t>
      </w:r>
      <w:r>
        <w:t>t</w:t>
      </w:r>
      <w:r>
        <w:rPr>
          <w:spacing w:val="1"/>
        </w:rPr>
        <w:t>h</w:t>
      </w:r>
      <w:r>
        <w:t>e</w:t>
      </w:r>
      <w:r>
        <w:rPr>
          <w:spacing w:val="1"/>
        </w:rPr>
        <w:t xml:space="preserve"> </w:t>
      </w:r>
      <w:r>
        <w:rPr>
          <w:spacing w:val="-2"/>
        </w:rPr>
        <w:t>c</w:t>
      </w:r>
      <w:r>
        <w:rPr>
          <w:spacing w:val="1"/>
        </w:rPr>
        <w:t>l</w:t>
      </w:r>
      <w:r>
        <w:rPr>
          <w:spacing w:val="-1"/>
        </w:rPr>
        <w:t>a</w:t>
      </w:r>
      <w:r>
        <w:t>ss</w:t>
      </w:r>
      <w:r>
        <w:rPr>
          <w:spacing w:val="1"/>
        </w:rPr>
        <w:t xml:space="preserve"> bu</w:t>
      </w:r>
      <w:r>
        <w:t>t</w:t>
      </w:r>
      <w:r>
        <w:rPr>
          <w:spacing w:val="2"/>
        </w:rPr>
        <w:t xml:space="preserve"> </w:t>
      </w:r>
      <w:r>
        <w:rPr>
          <w:spacing w:val="-2"/>
        </w:rPr>
        <w:t>m</w:t>
      </w:r>
      <w:r>
        <w:rPr>
          <w:spacing w:val="1"/>
        </w:rPr>
        <w:t>e</w:t>
      </w:r>
      <w:r>
        <w:rPr>
          <w:spacing w:val="-1"/>
        </w:rPr>
        <w:t>e</w:t>
      </w:r>
      <w:r>
        <w:t>ti</w:t>
      </w:r>
      <w:r>
        <w:rPr>
          <w:spacing w:val="1"/>
        </w:rPr>
        <w:t>n</w:t>
      </w:r>
      <w:r>
        <w:t>g</w:t>
      </w:r>
      <w:r>
        <w:rPr>
          <w:spacing w:val="2"/>
        </w:rPr>
        <w:t xml:space="preserve"> </w:t>
      </w:r>
      <w:r>
        <w:rPr>
          <w:spacing w:val="-1"/>
        </w:rPr>
        <w:t>t</w:t>
      </w:r>
      <w:r>
        <w:rPr>
          <w:spacing w:val="1"/>
        </w:rPr>
        <w:t>h</w:t>
      </w:r>
      <w:r>
        <w:rPr>
          <w:spacing w:val="-1"/>
        </w:rPr>
        <w:t>o</w:t>
      </w:r>
      <w:r>
        <w:t>se</w:t>
      </w:r>
      <w:r>
        <w:rPr>
          <w:spacing w:val="1"/>
        </w:rPr>
        <w:t xml:space="preserve"> o</w:t>
      </w:r>
      <w:r>
        <w:t>f</w:t>
      </w:r>
      <w:r>
        <w:rPr>
          <w:spacing w:val="2"/>
        </w:rPr>
        <w:t xml:space="preserve"> </w:t>
      </w:r>
      <w:r>
        <w:rPr>
          <w:spacing w:val="-1"/>
        </w:rPr>
        <w:t>C</w:t>
      </w:r>
      <w:r>
        <w:t>l</w:t>
      </w:r>
      <w:r>
        <w:rPr>
          <w:spacing w:val="-1"/>
        </w:rPr>
        <w:t>as</w:t>
      </w:r>
      <w:r>
        <w:t>s</w:t>
      </w:r>
      <w:r>
        <w:rPr>
          <w:spacing w:val="2"/>
        </w:rPr>
        <w:t xml:space="preserve"> </w:t>
      </w:r>
      <w:r>
        <w:t>II</w:t>
      </w:r>
      <w:r>
        <w:rPr>
          <w:spacing w:val="1"/>
        </w:rPr>
        <w:t xml:space="preserve"> i</w:t>
      </w:r>
      <w:r>
        <w:t xml:space="preserve">s </w:t>
      </w:r>
      <w:r>
        <w:rPr>
          <w:spacing w:val="-1"/>
        </w:rPr>
        <w:t>a</w:t>
      </w:r>
      <w:r>
        <w:rPr>
          <w:spacing w:val="1"/>
        </w:rPr>
        <w:t>l</w:t>
      </w:r>
      <w:r>
        <w:rPr>
          <w:spacing w:val="-1"/>
        </w:rPr>
        <w:t>l</w:t>
      </w:r>
      <w:r>
        <w:t>ow</w:t>
      </w:r>
      <w:r>
        <w:rPr>
          <w:spacing w:val="-1"/>
        </w:rPr>
        <w:t>e</w:t>
      </w:r>
      <w:r>
        <w:rPr>
          <w:spacing w:val="1"/>
        </w:rPr>
        <w:t>d</w:t>
      </w:r>
      <w:r>
        <w:t>. W</w:t>
      </w:r>
      <w:r>
        <w:rPr>
          <w:spacing w:val="1"/>
        </w:rPr>
        <w:t>i</w:t>
      </w:r>
      <w:r>
        <w:rPr>
          <w:spacing w:val="-1"/>
        </w:rPr>
        <w:t>t</w:t>
      </w:r>
      <w:r>
        <w:rPr>
          <w:spacing w:val="1"/>
        </w:rPr>
        <w:t>h</w:t>
      </w:r>
      <w:r>
        <w:rPr>
          <w:spacing w:val="-1"/>
        </w:rPr>
        <w:t>i</w:t>
      </w:r>
      <w:r>
        <w:t>n</w:t>
      </w:r>
      <w:r>
        <w:rPr>
          <w:spacing w:val="1"/>
        </w:rPr>
        <w:t xml:space="preserve"> t</w:t>
      </w:r>
      <w:r>
        <w:rPr>
          <w:spacing w:val="-1"/>
        </w:rPr>
        <w:t>h</w:t>
      </w:r>
      <w:r>
        <w:rPr>
          <w:spacing w:val="1"/>
        </w:rPr>
        <w:t>i</w:t>
      </w:r>
      <w:r>
        <w:t>s t</w:t>
      </w:r>
      <w:r>
        <w:rPr>
          <w:spacing w:val="-1"/>
        </w:rPr>
        <w:t>o</w:t>
      </w:r>
      <w:r>
        <w:t>l</w:t>
      </w:r>
      <w:r>
        <w:rPr>
          <w:spacing w:val="-1"/>
        </w:rPr>
        <w:t>e</w:t>
      </w:r>
      <w:r>
        <w:t>r</w:t>
      </w:r>
      <w:r>
        <w:rPr>
          <w:spacing w:val="-2"/>
        </w:rPr>
        <w:t>a</w:t>
      </w:r>
      <w:r>
        <w:rPr>
          <w:spacing w:val="1"/>
        </w:rPr>
        <w:t>nc</w:t>
      </w:r>
      <w:r>
        <w:t>e</w:t>
      </w:r>
      <w:r>
        <w:rPr>
          <w:spacing w:val="2"/>
        </w:rPr>
        <w:t xml:space="preserve"> </w:t>
      </w:r>
      <w:r>
        <w:rPr>
          <w:spacing w:val="-1"/>
        </w:rPr>
        <w:t>n</w:t>
      </w:r>
      <w:r>
        <w:rPr>
          <w:spacing w:val="1"/>
        </w:rPr>
        <w:t xml:space="preserve">ot </w:t>
      </w:r>
      <w:r>
        <w:rPr>
          <w:spacing w:val="-2"/>
        </w:rPr>
        <w:t>m</w:t>
      </w:r>
      <w:r>
        <w:rPr>
          <w:spacing w:val="1"/>
        </w:rPr>
        <w:t>o</w:t>
      </w:r>
      <w:r>
        <w:t>re th</w:t>
      </w:r>
      <w:r>
        <w:rPr>
          <w:spacing w:val="-2"/>
        </w:rPr>
        <w:t>a</w:t>
      </w:r>
      <w:r>
        <w:t>n</w:t>
      </w:r>
      <w:r>
        <w:rPr>
          <w:spacing w:val="2"/>
        </w:rPr>
        <w:t xml:space="preserve"> </w:t>
      </w:r>
      <w:r>
        <w:t>1</w:t>
      </w:r>
      <w:r>
        <w:rPr>
          <w:spacing w:val="2"/>
        </w:rPr>
        <w:t xml:space="preserve"> </w:t>
      </w:r>
      <w:r>
        <w:t>p</w:t>
      </w:r>
      <w:r>
        <w:rPr>
          <w:spacing w:val="-1"/>
        </w:rPr>
        <w:t>e</w:t>
      </w:r>
      <w:r>
        <w:t>r</w:t>
      </w:r>
      <w:r>
        <w:rPr>
          <w:spacing w:val="2"/>
        </w:rPr>
        <w:t xml:space="preserve"> </w:t>
      </w:r>
      <w:r>
        <w:rPr>
          <w:spacing w:val="-1"/>
        </w:rPr>
        <w:t>ce</w:t>
      </w:r>
      <w:r>
        <w:rPr>
          <w:spacing w:val="1"/>
        </w:rPr>
        <w:t>n</w:t>
      </w:r>
      <w:r>
        <w:t>t</w:t>
      </w:r>
      <w:r>
        <w:rPr>
          <w:spacing w:val="2"/>
        </w:rPr>
        <w:t xml:space="preserve"> </w:t>
      </w:r>
      <w:r>
        <w:t>in tot</w:t>
      </w:r>
      <w:r>
        <w:rPr>
          <w:spacing w:val="-1"/>
        </w:rPr>
        <w:t>a</w:t>
      </w:r>
      <w:r>
        <w:t>l</w:t>
      </w:r>
      <w:r>
        <w:rPr>
          <w:spacing w:val="1"/>
        </w:rPr>
        <w:t xml:space="preserve"> </w:t>
      </w:r>
      <w:r>
        <w:rPr>
          <w:spacing w:val="-2"/>
        </w:rPr>
        <w:t>m</w:t>
      </w:r>
      <w:r>
        <w:t>ay</w:t>
      </w:r>
      <w:r>
        <w:rPr>
          <w:spacing w:val="2"/>
        </w:rPr>
        <w:t xml:space="preserve"> </w:t>
      </w:r>
      <w:r>
        <w:rPr>
          <w:spacing w:val="-1"/>
        </w:rPr>
        <w:t>c</w:t>
      </w:r>
      <w:r>
        <w:t>on</w:t>
      </w:r>
      <w:r>
        <w:rPr>
          <w:spacing w:val="-1"/>
        </w:rPr>
        <w:t>s</w:t>
      </w:r>
      <w:r>
        <w:t>i</w:t>
      </w:r>
      <w:r>
        <w:rPr>
          <w:spacing w:val="-1"/>
        </w:rPr>
        <w:t>s</w:t>
      </w:r>
      <w:r>
        <w:t>t</w:t>
      </w:r>
      <w:r>
        <w:rPr>
          <w:spacing w:val="1"/>
        </w:rPr>
        <w:t xml:space="preserve"> </w:t>
      </w:r>
      <w:r>
        <w:t xml:space="preserve">of </w:t>
      </w:r>
      <w:r>
        <w:rPr>
          <w:spacing w:val="1"/>
        </w:rPr>
        <w:t>p</w:t>
      </w:r>
      <w:r>
        <w:t>r</w:t>
      </w:r>
      <w:r>
        <w:rPr>
          <w:spacing w:val="-1"/>
        </w:rPr>
        <w:t>o</w:t>
      </w:r>
      <w:r>
        <w:t>du</w:t>
      </w:r>
      <w:r>
        <w:rPr>
          <w:spacing w:val="-2"/>
        </w:rPr>
        <w:t>c</w:t>
      </w:r>
      <w:r>
        <w:t xml:space="preserve">e </w:t>
      </w:r>
      <w:r>
        <w:rPr>
          <w:spacing w:val="2"/>
        </w:rPr>
        <w:t>s</w:t>
      </w:r>
      <w:r>
        <w:rPr>
          <w:spacing w:val="-2"/>
        </w:rPr>
        <w:t>a</w:t>
      </w:r>
      <w:r>
        <w:rPr>
          <w:spacing w:val="1"/>
        </w:rPr>
        <w:t>t</w:t>
      </w:r>
      <w:r>
        <w:t>i</w:t>
      </w:r>
      <w:r>
        <w:rPr>
          <w:spacing w:val="-1"/>
        </w:rPr>
        <w:t>s</w:t>
      </w:r>
      <w:r>
        <w:t>f</w:t>
      </w:r>
      <w:r>
        <w:rPr>
          <w:spacing w:val="-1"/>
        </w:rPr>
        <w:t>y</w:t>
      </w:r>
      <w:r>
        <w:t>i</w:t>
      </w:r>
      <w:r>
        <w:rPr>
          <w:spacing w:val="-1"/>
        </w:rPr>
        <w:t>n</w:t>
      </w:r>
      <w:r>
        <w:t>g</w:t>
      </w:r>
      <w:r>
        <w:rPr>
          <w:spacing w:val="1"/>
        </w:rPr>
        <w:t xml:space="preserve"> n</w:t>
      </w:r>
      <w:r>
        <w:rPr>
          <w:spacing w:val="-2"/>
        </w:rPr>
        <w:t>e</w:t>
      </w:r>
      <w:r>
        <w:t>i</w:t>
      </w:r>
      <w:r>
        <w:rPr>
          <w:spacing w:val="1"/>
        </w:rPr>
        <w:t>th</w:t>
      </w:r>
      <w:r>
        <w:rPr>
          <w:spacing w:val="-2"/>
        </w:rPr>
        <w:t>e</w:t>
      </w:r>
      <w:r>
        <w:t>r</w:t>
      </w:r>
      <w:r>
        <w:rPr>
          <w:spacing w:val="1"/>
        </w:rPr>
        <w:t xml:space="preserve"> </w:t>
      </w:r>
      <w:r>
        <w:t>t</w:t>
      </w:r>
      <w:r>
        <w:rPr>
          <w:spacing w:val="-1"/>
        </w:rPr>
        <w:t>h</w:t>
      </w:r>
      <w:r>
        <w:t>e r</w:t>
      </w:r>
      <w:r>
        <w:rPr>
          <w:spacing w:val="-1"/>
        </w:rPr>
        <w:t>e</w:t>
      </w:r>
      <w:r>
        <w:rPr>
          <w:spacing w:val="1"/>
        </w:rPr>
        <w:t>q</w:t>
      </w:r>
      <w:r>
        <w:rPr>
          <w:spacing w:val="-1"/>
        </w:rPr>
        <w:t>u</w:t>
      </w:r>
      <w:r>
        <w:rPr>
          <w:spacing w:val="1"/>
        </w:rPr>
        <w:t>i</w:t>
      </w:r>
      <w:r>
        <w:t>r</w:t>
      </w:r>
      <w:r>
        <w:rPr>
          <w:spacing w:val="-2"/>
        </w:rPr>
        <w:t>e</w:t>
      </w:r>
      <w:r>
        <w:t>m</w:t>
      </w:r>
      <w:r>
        <w:rPr>
          <w:spacing w:val="-1"/>
        </w:rPr>
        <w:t>e</w:t>
      </w:r>
      <w:r>
        <w:rPr>
          <w:spacing w:val="1"/>
        </w:rPr>
        <w:t>n</w:t>
      </w:r>
      <w:r>
        <w:t xml:space="preserve">ts </w:t>
      </w:r>
      <w:r>
        <w:rPr>
          <w:spacing w:val="1"/>
        </w:rPr>
        <w:t>o</w:t>
      </w:r>
      <w:r>
        <w:t xml:space="preserve">f </w:t>
      </w:r>
      <w:r>
        <w:rPr>
          <w:spacing w:val="-1"/>
        </w:rPr>
        <w:t>C</w:t>
      </w:r>
      <w:r>
        <w:t>l</w:t>
      </w:r>
      <w:r>
        <w:rPr>
          <w:spacing w:val="-1"/>
        </w:rPr>
        <w:t>a</w:t>
      </w:r>
      <w:r>
        <w:t>ss</w:t>
      </w:r>
      <w:r>
        <w:rPr>
          <w:spacing w:val="-1"/>
        </w:rPr>
        <w:t xml:space="preserve"> </w:t>
      </w:r>
      <w:r>
        <w:t>II qu</w:t>
      </w:r>
      <w:r>
        <w:rPr>
          <w:spacing w:val="-2"/>
        </w:rPr>
        <w:t>a</w:t>
      </w:r>
      <w:r>
        <w:rPr>
          <w:spacing w:val="1"/>
        </w:rPr>
        <w:t>l</w:t>
      </w:r>
      <w:r>
        <w:rPr>
          <w:spacing w:val="-1"/>
        </w:rPr>
        <w:t>i</w:t>
      </w:r>
      <w:r>
        <w:t>ty</w:t>
      </w:r>
      <w:r>
        <w:rPr>
          <w:spacing w:val="-2"/>
        </w:rPr>
        <w:t xml:space="preserve"> </w:t>
      </w:r>
      <w:r>
        <w:t xml:space="preserve">nor </w:t>
      </w:r>
      <w:r>
        <w:rPr>
          <w:spacing w:val="-1"/>
        </w:rPr>
        <w:t>t</w:t>
      </w:r>
      <w:r>
        <w:t>he</w:t>
      </w:r>
      <w:r>
        <w:rPr>
          <w:spacing w:val="-1"/>
        </w:rPr>
        <w:t xml:space="preserve"> </w:t>
      </w:r>
      <w:r>
        <w:rPr>
          <w:spacing w:val="-2"/>
        </w:rPr>
        <w:t>m</w:t>
      </w:r>
      <w:r>
        <w:rPr>
          <w:spacing w:val="1"/>
        </w:rPr>
        <w:t>i</w:t>
      </w:r>
      <w:r>
        <w:rPr>
          <w:spacing w:val="-1"/>
        </w:rPr>
        <w:t>n</w:t>
      </w:r>
      <w:r>
        <w:rPr>
          <w:spacing w:val="1"/>
        </w:rPr>
        <w:t>i</w:t>
      </w:r>
      <w:r>
        <w:rPr>
          <w:spacing w:val="-2"/>
        </w:rPr>
        <w:t>m</w:t>
      </w:r>
      <w:r>
        <w:t>um</w:t>
      </w:r>
      <w:r>
        <w:rPr>
          <w:spacing w:val="-1"/>
        </w:rPr>
        <w:t xml:space="preserve"> </w:t>
      </w:r>
      <w:r>
        <w:t>r</w:t>
      </w:r>
      <w:r>
        <w:rPr>
          <w:spacing w:val="-2"/>
        </w:rPr>
        <w:t>e</w:t>
      </w:r>
      <w:r>
        <w:t>quir</w:t>
      </w:r>
      <w:r>
        <w:rPr>
          <w:spacing w:val="-1"/>
        </w:rPr>
        <w:t>e</w:t>
      </w:r>
      <w:r>
        <w:t>m</w:t>
      </w:r>
      <w:r>
        <w:rPr>
          <w:spacing w:val="-2"/>
        </w:rPr>
        <w:t>e</w:t>
      </w:r>
      <w:r>
        <w:t>nts,</w:t>
      </w:r>
      <w:r>
        <w:rPr>
          <w:spacing w:val="-1"/>
        </w:rPr>
        <w:t xml:space="preserve"> o</w:t>
      </w:r>
      <w:r>
        <w:t xml:space="preserve">r of </w:t>
      </w:r>
      <w:r>
        <w:rPr>
          <w:spacing w:val="-1"/>
        </w:rPr>
        <w:t>p</w:t>
      </w:r>
      <w:r>
        <w:t>r</w:t>
      </w:r>
      <w:r>
        <w:rPr>
          <w:spacing w:val="-1"/>
        </w:rPr>
        <w:t>od</w:t>
      </w:r>
      <w:r>
        <w:rPr>
          <w:spacing w:val="1"/>
        </w:rPr>
        <w:t>u</w:t>
      </w:r>
      <w:r>
        <w:rPr>
          <w:spacing w:val="-1"/>
        </w:rPr>
        <w:t>c</w:t>
      </w:r>
      <w:r>
        <w:t xml:space="preserve">e </w:t>
      </w:r>
      <w:r>
        <w:rPr>
          <w:spacing w:val="-2"/>
        </w:rPr>
        <w:t>a</w:t>
      </w:r>
      <w:r>
        <w:t>ff</w:t>
      </w:r>
      <w:r>
        <w:rPr>
          <w:spacing w:val="1"/>
        </w:rPr>
        <w:t>e</w:t>
      </w:r>
      <w:r>
        <w:rPr>
          <w:spacing w:val="-2"/>
        </w:rPr>
        <w:t>c</w:t>
      </w:r>
      <w:r>
        <w:rPr>
          <w:spacing w:val="1"/>
        </w:rPr>
        <w:t>t</w:t>
      </w:r>
      <w:r>
        <w:rPr>
          <w:spacing w:val="-2"/>
        </w:rPr>
        <w:t>e</w:t>
      </w:r>
      <w:r>
        <w:t xml:space="preserve">d </w:t>
      </w:r>
      <w:r>
        <w:rPr>
          <w:spacing w:val="1"/>
        </w:rPr>
        <w:t>b</w:t>
      </w:r>
      <w:r>
        <w:t>y</w:t>
      </w:r>
      <w:r>
        <w:rPr>
          <w:spacing w:val="-1"/>
        </w:rPr>
        <w:t xml:space="preserve"> </w:t>
      </w:r>
      <w:r>
        <w:rPr>
          <w:spacing w:val="1"/>
        </w:rPr>
        <w:t>d</w:t>
      </w:r>
      <w:r>
        <w:rPr>
          <w:spacing w:val="-1"/>
        </w:rPr>
        <w:t>e</w:t>
      </w:r>
      <w:r>
        <w:rPr>
          <w:spacing w:val="1"/>
        </w:rPr>
        <w:t>c</w:t>
      </w:r>
      <w:r>
        <w:rPr>
          <w:spacing w:val="-2"/>
        </w:rPr>
        <w:t>a</w:t>
      </w:r>
      <w:r>
        <w:rPr>
          <w:spacing w:val="1"/>
        </w:rPr>
        <w:t>y</w:t>
      </w:r>
      <w:r>
        <w:t>.</w:t>
      </w:r>
    </w:p>
    <w:p w14:paraId="730CED17" w14:textId="77777777" w:rsidR="00D41C24" w:rsidRDefault="00D41C24" w:rsidP="00D41C24">
      <w:pPr>
        <w:pStyle w:val="H23G"/>
      </w:pPr>
      <w:r>
        <w:lastRenderedPageBreak/>
        <w:tab/>
        <w:t>(</w:t>
      </w:r>
      <w:r>
        <w:rPr>
          <w:spacing w:val="-1"/>
        </w:rPr>
        <w:t>i</w:t>
      </w:r>
      <w:r>
        <w:t>ii)</w:t>
      </w:r>
      <w:r>
        <w:tab/>
        <w:t>Cl</w:t>
      </w:r>
      <w:r>
        <w:rPr>
          <w:spacing w:val="1"/>
        </w:rPr>
        <w:t>a</w:t>
      </w:r>
      <w:r>
        <w:t>ss</w:t>
      </w:r>
      <w:r>
        <w:rPr>
          <w:spacing w:val="-1"/>
        </w:rPr>
        <w:t xml:space="preserve"> </w:t>
      </w:r>
      <w:r>
        <w:t>II</w:t>
      </w:r>
    </w:p>
    <w:p w14:paraId="51F06F16" w14:textId="77777777" w:rsidR="00D41C24" w:rsidRDefault="00D41C24" w:rsidP="00DB0C09">
      <w:pPr>
        <w:pStyle w:val="SingleTxtG"/>
      </w:pPr>
      <w:r>
        <w:t xml:space="preserve">A </w:t>
      </w:r>
      <w:r>
        <w:rPr>
          <w:spacing w:val="1"/>
        </w:rPr>
        <w:t>t</w:t>
      </w:r>
      <w:r>
        <w:rPr>
          <w:spacing w:val="-1"/>
        </w:rPr>
        <w:t>o</w:t>
      </w:r>
      <w:r>
        <w:rPr>
          <w:spacing w:val="1"/>
        </w:rPr>
        <w:t>t</w:t>
      </w:r>
      <w:r>
        <w:rPr>
          <w:spacing w:val="-2"/>
        </w:rPr>
        <w:t>a</w:t>
      </w:r>
      <w:r>
        <w:t>l</w:t>
      </w:r>
      <w:r>
        <w:rPr>
          <w:spacing w:val="2"/>
        </w:rPr>
        <w:t xml:space="preserve"> </w:t>
      </w:r>
      <w:r>
        <w:rPr>
          <w:spacing w:val="-1"/>
        </w:rPr>
        <w:t>t</w:t>
      </w:r>
      <w:r>
        <w:rPr>
          <w:spacing w:val="1"/>
        </w:rPr>
        <w:t>o</w:t>
      </w:r>
      <w:r>
        <w:t>l</w:t>
      </w:r>
      <w:r>
        <w:rPr>
          <w:spacing w:val="-1"/>
        </w:rPr>
        <w:t>e</w:t>
      </w:r>
      <w:r>
        <w:t>r</w:t>
      </w:r>
      <w:r>
        <w:rPr>
          <w:spacing w:val="-2"/>
        </w:rPr>
        <w:t>a</w:t>
      </w:r>
      <w:r>
        <w:t>nce of</w:t>
      </w:r>
      <w:r>
        <w:rPr>
          <w:spacing w:val="1"/>
        </w:rPr>
        <w:t xml:space="preserve"> </w:t>
      </w:r>
      <w:r>
        <w:t>10</w:t>
      </w:r>
      <w:r>
        <w:rPr>
          <w:spacing w:val="1"/>
        </w:rPr>
        <w:t xml:space="preserve"> </w:t>
      </w:r>
      <w:r>
        <w:t>p</w:t>
      </w:r>
      <w:r>
        <w:rPr>
          <w:spacing w:val="-1"/>
        </w:rPr>
        <w:t>e</w:t>
      </w:r>
      <w:r>
        <w:t>r</w:t>
      </w:r>
      <w:r>
        <w:rPr>
          <w:spacing w:val="1"/>
        </w:rPr>
        <w:t xml:space="preserve"> </w:t>
      </w:r>
      <w:r>
        <w:t>c</w:t>
      </w:r>
      <w:r>
        <w:rPr>
          <w:spacing w:val="-2"/>
        </w:rPr>
        <w:t>e</w:t>
      </w:r>
      <w:r>
        <w:t>n</w:t>
      </w:r>
      <w:r>
        <w:rPr>
          <w:spacing w:val="1"/>
        </w:rPr>
        <w:t>t</w:t>
      </w:r>
      <w:r>
        <w:t>, by nu</w:t>
      </w:r>
      <w:r>
        <w:rPr>
          <w:spacing w:val="-2"/>
        </w:rPr>
        <w:t>m</w:t>
      </w:r>
      <w:r>
        <w:t>b</w:t>
      </w:r>
      <w:r>
        <w:rPr>
          <w:spacing w:val="-1"/>
        </w:rPr>
        <w:t>e</w:t>
      </w:r>
      <w:r>
        <w:t>r</w:t>
      </w:r>
      <w:r>
        <w:rPr>
          <w:spacing w:val="2"/>
        </w:rPr>
        <w:t xml:space="preserve"> </w:t>
      </w:r>
      <w:r>
        <w:t>or</w:t>
      </w:r>
      <w:r>
        <w:rPr>
          <w:spacing w:val="1"/>
        </w:rPr>
        <w:t xml:space="preserve"> </w:t>
      </w:r>
      <w:r>
        <w:t>w</w:t>
      </w:r>
      <w:r>
        <w:rPr>
          <w:spacing w:val="-1"/>
        </w:rPr>
        <w:t>e</w:t>
      </w:r>
      <w:r>
        <w:t>i</w:t>
      </w:r>
      <w:r>
        <w:rPr>
          <w:spacing w:val="-1"/>
        </w:rPr>
        <w:t>g</w:t>
      </w:r>
      <w:r>
        <w:rPr>
          <w:spacing w:val="1"/>
        </w:rPr>
        <w:t>h</w:t>
      </w:r>
      <w:r>
        <w:t xml:space="preserve">t, </w:t>
      </w:r>
      <w:r>
        <w:rPr>
          <w:spacing w:val="1"/>
        </w:rPr>
        <w:t>o</w:t>
      </w:r>
      <w:r>
        <w:t>f</w:t>
      </w:r>
      <w:r>
        <w:rPr>
          <w:spacing w:val="1"/>
        </w:rPr>
        <w:t xml:space="preserve"> </w:t>
      </w:r>
      <w:r>
        <w:t>or</w:t>
      </w:r>
      <w:r>
        <w:rPr>
          <w:spacing w:val="-1"/>
        </w:rPr>
        <w:t>an</w:t>
      </w:r>
      <w:r>
        <w:t>g</w:t>
      </w:r>
      <w:r>
        <w:rPr>
          <w:spacing w:val="-2"/>
        </w:rPr>
        <w:t>e</w:t>
      </w:r>
      <w:r>
        <w:t>s</w:t>
      </w:r>
      <w:r>
        <w:rPr>
          <w:spacing w:val="2"/>
        </w:rPr>
        <w:t xml:space="preserve"> </w:t>
      </w:r>
      <w:r>
        <w:rPr>
          <w:spacing w:val="-1"/>
        </w:rPr>
        <w:t>sa</w:t>
      </w:r>
      <w:r>
        <w:t>tisf</w:t>
      </w:r>
      <w:r>
        <w:rPr>
          <w:spacing w:val="-1"/>
        </w:rPr>
        <w:t>y</w:t>
      </w:r>
      <w:r>
        <w:t>ing</w:t>
      </w:r>
      <w:r>
        <w:rPr>
          <w:spacing w:val="1"/>
        </w:rPr>
        <w:t xml:space="preserve"> </w:t>
      </w:r>
      <w:r>
        <w:t>n</w:t>
      </w:r>
      <w:r>
        <w:rPr>
          <w:spacing w:val="-1"/>
        </w:rPr>
        <w:t>ei</w:t>
      </w:r>
      <w:r>
        <w:t>t</w:t>
      </w:r>
      <w:r>
        <w:rPr>
          <w:spacing w:val="-1"/>
        </w:rPr>
        <w:t>he</w:t>
      </w:r>
      <w:r>
        <w:t>r</w:t>
      </w:r>
      <w:r>
        <w:rPr>
          <w:spacing w:val="2"/>
        </w:rPr>
        <w:t xml:space="preserve"> </w:t>
      </w:r>
      <w:r>
        <w:t>the r</w:t>
      </w:r>
      <w:r>
        <w:rPr>
          <w:spacing w:val="-1"/>
        </w:rPr>
        <w:t>e</w:t>
      </w:r>
      <w:r>
        <w:t>q</w:t>
      </w:r>
      <w:r>
        <w:rPr>
          <w:spacing w:val="-1"/>
        </w:rPr>
        <w:t>u</w:t>
      </w:r>
      <w:r>
        <w:t>ir</w:t>
      </w:r>
      <w:r>
        <w:rPr>
          <w:spacing w:val="-1"/>
        </w:rPr>
        <w:t>e</w:t>
      </w:r>
      <w:r>
        <w:t>m</w:t>
      </w:r>
      <w:r>
        <w:rPr>
          <w:spacing w:val="-1"/>
        </w:rPr>
        <w:t>e</w:t>
      </w:r>
      <w:r>
        <w:rPr>
          <w:spacing w:val="1"/>
        </w:rPr>
        <w:t>n</w:t>
      </w:r>
      <w:r>
        <w:t>ts</w:t>
      </w:r>
      <w:r>
        <w:rPr>
          <w:spacing w:val="-7"/>
        </w:rPr>
        <w:t xml:space="preserve"> </w:t>
      </w:r>
      <w:r>
        <w:rPr>
          <w:spacing w:val="-1"/>
        </w:rPr>
        <w:t>o</w:t>
      </w:r>
      <w:r>
        <w:t>f</w:t>
      </w:r>
      <w:r>
        <w:rPr>
          <w:spacing w:val="-6"/>
        </w:rPr>
        <w:t xml:space="preserve"> </w:t>
      </w:r>
      <w:r>
        <w:t>the</w:t>
      </w:r>
      <w:r>
        <w:rPr>
          <w:spacing w:val="-7"/>
        </w:rPr>
        <w:t xml:space="preserve"> </w:t>
      </w:r>
      <w:r>
        <w:rPr>
          <w:spacing w:val="-2"/>
        </w:rPr>
        <w:t>c</w:t>
      </w:r>
      <w:r>
        <w:rPr>
          <w:spacing w:val="1"/>
        </w:rPr>
        <w:t>l</w:t>
      </w:r>
      <w:r>
        <w:rPr>
          <w:spacing w:val="-2"/>
        </w:rPr>
        <w:t>a</w:t>
      </w:r>
      <w:r>
        <w:t>ss</w:t>
      </w:r>
      <w:r>
        <w:rPr>
          <w:spacing w:val="-6"/>
        </w:rPr>
        <w:t xml:space="preserve"> </w:t>
      </w:r>
      <w:r>
        <w:t>nor</w:t>
      </w:r>
      <w:r>
        <w:rPr>
          <w:spacing w:val="-7"/>
        </w:rPr>
        <w:t xml:space="preserve"> </w:t>
      </w:r>
      <w:r>
        <w:t>t</w:t>
      </w:r>
      <w:r>
        <w:rPr>
          <w:spacing w:val="-1"/>
        </w:rPr>
        <w:t>h</w:t>
      </w:r>
      <w:r>
        <w:t>e</w:t>
      </w:r>
      <w:r>
        <w:rPr>
          <w:spacing w:val="-7"/>
        </w:rPr>
        <w:t xml:space="preserve"> </w:t>
      </w:r>
      <w:r>
        <w:rPr>
          <w:spacing w:val="-2"/>
        </w:rPr>
        <w:t>m</w:t>
      </w:r>
      <w:r>
        <w:rPr>
          <w:spacing w:val="1"/>
        </w:rPr>
        <w:t>i</w:t>
      </w:r>
      <w:r>
        <w:rPr>
          <w:spacing w:val="-1"/>
        </w:rPr>
        <w:t>n</w:t>
      </w:r>
      <w:r>
        <w:rPr>
          <w:spacing w:val="1"/>
        </w:rPr>
        <w:t>i</w:t>
      </w:r>
      <w:r>
        <w:rPr>
          <w:spacing w:val="-2"/>
        </w:rPr>
        <w:t>m</w:t>
      </w:r>
      <w:r>
        <w:t>um</w:t>
      </w:r>
      <w:r>
        <w:rPr>
          <w:spacing w:val="-8"/>
        </w:rPr>
        <w:t xml:space="preserve"> </w:t>
      </w:r>
      <w:r>
        <w:rPr>
          <w:spacing w:val="2"/>
        </w:rPr>
        <w:t>r</w:t>
      </w:r>
      <w:r>
        <w:rPr>
          <w:spacing w:val="-1"/>
        </w:rPr>
        <w:t>e</w:t>
      </w:r>
      <w:r>
        <w:t>qu</w:t>
      </w:r>
      <w:r>
        <w:rPr>
          <w:spacing w:val="-1"/>
        </w:rPr>
        <w:t>i</w:t>
      </w:r>
      <w:r>
        <w:t>r</w:t>
      </w:r>
      <w:r>
        <w:rPr>
          <w:spacing w:val="-1"/>
        </w:rPr>
        <w:t>e</w:t>
      </w:r>
      <w:r>
        <w:t>m</w:t>
      </w:r>
      <w:r>
        <w:rPr>
          <w:spacing w:val="-1"/>
        </w:rPr>
        <w:t>e</w:t>
      </w:r>
      <w:r>
        <w:t>nts</w:t>
      </w:r>
      <w:r>
        <w:rPr>
          <w:spacing w:val="-7"/>
        </w:rPr>
        <w:t xml:space="preserve"> </w:t>
      </w:r>
      <w:r>
        <w:t>is</w:t>
      </w:r>
      <w:r>
        <w:rPr>
          <w:spacing w:val="-6"/>
        </w:rPr>
        <w:t xml:space="preserve"> </w:t>
      </w:r>
      <w:r>
        <w:rPr>
          <w:spacing w:val="1"/>
        </w:rPr>
        <w:t>a</w:t>
      </w:r>
      <w:r>
        <w:t>l</w:t>
      </w:r>
      <w:r>
        <w:rPr>
          <w:spacing w:val="-1"/>
        </w:rPr>
        <w:t>l</w:t>
      </w:r>
      <w:r>
        <w:t>o</w:t>
      </w:r>
      <w:r>
        <w:rPr>
          <w:spacing w:val="-1"/>
        </w:rPr>
        <w:t>we</w:t>
      </w:r>
      <w:r>
        <w:rPr>
          <w:spacing w:val="1"/>
        </w:rPr>
        <w:t>d</w:t>
      </w:r>
      <w:r>
        <w:t>.</w:t>
      </w:r>
      <w:r>
        <w:rPr>
          <w:spacing w:val="-7"/>
        </w:rPr>
        <w:t xml:space="preserve"> </w:t>
      </w:r>
      <w:r>
        <w:t>W</w:t>
      </w:r>
      <w:r>
        <w:rPr>
          <w:spacing w:val="1"/>
        </w:rPr>
        <w:t>i</w:t>
      </w:r>
      <w:r>
        <w:rPr>
          <w:spacing w:val="-1"/>
        </w:rPr>
        <w:t>t</w:t>
      </w:r>
      <w:r>
        <w:rPr>
          <w:spacing w:val="1"/>
        </w:rPr>
        <w:t>h</w:t>
      </w:r>
      <w:r>
        <w:rPr>
          <w:spacing w:val="-1"/>
        </w:rPr>
        <w:t>i</w:t>
      </w:r>
      <w:r>
        <w:t>n</w:t>
      </w:r>
      <w:r>
        <w:rPr>
          <w:spacing w:val="-7"/>
        </w:rPr>
        <w:t xml:space="preserve"> </w:t>
      </w:r>
      <w:r>
        <w:t>t</w:t>
      </w:r>
      <w:r>
        <w:rPr>
          <w:spacing w:val="1"/>
        </w:rPr>
        <w:t>h</w:t>
      </w:r>
      <w:r>
        <w:t>is</w:t>
      </w:r>
      <w:r>
        <w:rPr>
          <w:spacing w:val="-6"/>
        </w:rPr>
        <w:t xml:space="preserve"> </w:t>
      </w:r>
      <w:r>
        <w:rPr>
          <w:spacing w:val="-1"/>
        </w:rPr>
        <w:t>t</w:t>
      </w:r>
      <w:r>
        <w:rPr>
          <w:spacing w:val="1"/>
        </w:rPr>
        <w:t>o</w:t>
      </w:r>
      <w:r>
        <w:t>l</w:t>
      </w:r>
      <w:r>
        <w:rPr>
          <w:spacing w:val="-1"/>
        </w:rPr>
        <w:t>e</w:t>
      </w:r>
      <w:r>
        <w:t>r</w:t>
      </w:r>
      <w:r>
        <w:rPr>
          <w:spacing w:val="-1"/>
        </w:rPr>
        <w:t>anc</w:t>
      </w:r>
      <w:r>
        <w:t>e</w:t>
      </w:r>
      <w:r>
        <w:rPr>
          <w:spacing w:val="-6"/>
        </w:rPr>
        <w:t xml:space="preserve"> </w:t>
      </w:r>
      <w:r>
        <w:rPr>
          <w:spacing w:val="1"/>
        </w:rPr>
        <w:t>n</w:t>
      </w:r>
      <w:r>
        <w:rPr>
          <w:spacing w:val="-1"/>
        </w:rPr>
        <w:t>o</w:t>
      </w:r>
      <w:r>
        <w:t xml:space="preserve">t </w:t>
      </w:r>
      <w:r>
        <w:rPr>
          <w:spacing w:val="-2"/>
        </w:rPr>
        <w:t>m</w:t>
      </w:r>
      <w:r>
        <w:rPr>
          <w:spacing w:val="1"/>
        </w:rPr>
        <w:t>o</w:t>
      </w:r>
      <w:r>
        <w:t>re</w:t>
      </w:r>
      <w:r>
        <w:rPr>
          <w:spacing w:val="-1"/>
        </w:rPr>
        <w:t xml:space="preserve"> </w:t>
      </w:r>
      <w:r>
        <w:t>th</w:t>
      </w:r>
      <w:r>
        <w:rPr>
          <w:spacing w:val="-1"/>
        </w:rPr>
        <w:t>a</w:t>
      </w:r>
      <w:r>
        <w:t>n</w:t>
      </w:r>
      <w:r>
        <w:rPr>
          <w:spacing w:val="-1"/>
        </w:rPr>
        <w:t xml:space="preserve"> </w:t>
      </w:r>
      <w:r>
        <w:t>2 p</w:t>
      </w:r>
      <w:r>
        <w:rPr>
          <w:spacing w:val="-1"/>
        </w:rPr>
        <w:t>e</w:t>
      </w:r>
      <w:r>
        <w:t xml:space="preserve">r </w:t>
      </w:r>
      <w:r>
        <w:rPr>
          <w:spacing w:val="-1"/>
        </w:rPr>
        <w:t>ce</w:t>
      </w:r>
      <w:r>
        <w:rPr>
          <w:spacing w:val="1"/>
        </w:rPr>
        <w:t>n</w:t>
      </w:r>
      <w:r>
        <w:t xml:space="preserve">t in </w:t>
      </w:r>
      <w:r>
        <w:rPr>
          <w:spacing w:val="-1"/>
        </w:rPr>
        <w:t>t</w:t>
      </w:r>
      <w:r>
        <w:t>o</w:t>
      </w:r>
      <w:r>
        <w:rPr>
          <w:spacing w:val="1"/>
        </w:rPr>
        <w:t>t</w:t>
      </w:r>
      <w:r>
        <w:rPr>
          <w:spacing w:val="-2"/>
        </w:rPr>
        <w:t>a</w:t>
      </w:r>
      <w:r>
        <w:t>l m</w:t>
      </w:r>
      <w:r>
        <w:rPr>
          <w:spacing w:val="-1"/>
        </w:rPr>
        <w:t>a</w:t>
      </w:r>
      <w:r>
        <w:t>y</w:t>
      </w:r>
      <w:r>
        <w:rPr>
          <w:spacing w:val="1"/>
        </w:rPr>
        <w:t xml:space="preserve"> </w:t>
      </w:r>
      <w:r>
        <w:rPr>
          <w:spacing w:val="-2"/>
        </w:rPr>
        <w:t>c</w:t>
      </w:r>
      <w:r>
        <w:t>on</w:t>
      </w:r>
      <w:r>
        <w:rPr>
          <w:spacing w:val="-1"/>
        </w:rPr>
        <w:t>s</w:t>
      </w:r>
      <w:r>
        <w:t xml:space="preserve">ist </w:t>
      </w:r>
      <w:r>
        <w:rPr>
          <w:spacing w:val="-1"/>
        </w:rPr>
        <w:t>o</w:t>
      </w:r>
      <w:r>
        <w:t xml:space="preserve">f </w:t>
      </w:r>
      <w:r>
        <w:rPr>
          <w:spacing w:val="1"/>
        </w:rPr>
        <w:t>p</w:t>
      </w:r>
      <w:r>
        <w:rPr>
          <w:spacing w:val="-1"/>
        </w:rPr>
        <w:t>ro</w:t>
      </w:r>
      <w:r>
        <w:t>du</w:t>
      </w:r>
      <w:r>
        <w:rPr>
          <w:spacing w:val="-1"/>
        </w:rPr>
        <w:t>c</w:t>
      </w:r>
      <w:r>
        <w:t>e</w:t>
      </w:r>
      <w:r>
        <w:rPr>
          <w:spacing w:val="-1"/>
        </w:rPr>
        <w:t xml:space="preserve"> </w:t>
      </w:r>
      <w:r>
        <w:rPr>
          <w:spacing w:val="-2"/>
        </w:rPr>
        <w:t>a</w:t>
      </w:r>
      <w:r>
        <w:t>ffe</w:t>
      </w:r>
      <w:r>
        <w:rPr>
          <w:spacing w:val="-1"/>
        </w:rPr>
        <w:t>c</w:t>
      </w:r>
      <w:r>
        <w:t>t</w:t>
      </w:r>
      <w:r>
        <w:rPr>
          <w:spacing w:val="-1"/>
        </w:rPr>
        <w:t>e</w:t>
      </w:r>
      <w:r>
        <w:t>d by</w:t>
      </w:r>
      <w:r>
        <w:rPr>
          <w:spacing w:val="-1"/>
        </w:rPr>
        <w:t xml:space="preserve"> </w:t>
      </w:r>
      <w:r>
        <w:rPr>
          <w:spacing w:val="1"/>
        </w:rPr>
        <w:t>de</w:t>
      </w:r>
      <w:r>
        <w:rPr>
          <w:spacing w:val="-1"/>
        </w:rPr>
        <w:t>ca</w:t>
      </w:r>
      <w:r>
        <w:rPr>
          <w:spacing w:val="1"/>
        </w:rPr>
        <w:t>y</w:t>
      </w:r>
      <w:r>
        <w:t>.</w:t>
      </w:r>
    </w:p>
    <w:p w14:paraId="0FE26FD8" w14:textId="77777777" w:rsidR="00D41C24" w:rsidRDefault="00D41C24" w:rsidP="00D41C24">
      <w:pPr>
        <w:pStyle w:val="H1G"/>
      </w:pPr>
      <w:r>
        <w:tab/>
        <w:t>B.</w:t>
      </w:r>
      <w:r>
        <w:tab/>
        <w:t>S</w:t>
      </w:r>
      <w:r>
        <w:rPr>
          <w:spacing w:val="2"/>
        </w:rPr>
        <w:t>i</w:t>
      </w:r>
      <w:r>
        <w:rPr>
          <w:spacing w:val="-2"/>
        </w:rPr>
        <w:t>z</w:t>
      </w:r>
      <w:r>
        <w:t>e</w:t>
      </w:r>
      <w:r>
        <w:rPr>
          <w:spacing w:val="-2"/>
        </w:rPr>
        <w:t xml:space="preserve"> </w:t>
      </w:r>
      <w:r>
        <w:t>tol</w:t>
      </w:r>
      <w:r>
        <w:rPr>
          <w:spacing w:val="1"/>
        </w:rPr>
        <w:t>er</w:t>
      </w:r>
      <w:r>
        <w:rPr>
          <w:spacing w:val="-1"/>
        </w:rPr>
        <w:t>a</w:t>
      </w:r>
      <w:r>
        <w:t>n</w:t>
      </w:r>
      <w:r>
        <w:rPr>
          <w:spacing w:val="1"/>
        </w:rPr>
        <w:t>c</w:t>
      </w:r>
      <w:r>
        <w:t>es</w:t>
      </w:r>
    </w:p>
    <w:p w14:paraId="7CE96491" w14:textId="77777777" w:rsidR="00D41C24" w:rsidRDefault="00D41C24" w:rsidP="00DB0C09">
      <w:pPr>
        <w:pStyle w:val="SingleTxtG"/>
      </w:pPr>
      <w:r>
        <w:t>For</w:t>
      </w:r>
      <w:r>
        <w:rPr>
          <w:spacing w:val="1"/>
        </w:rPr>
        <w:t xml:space="preserve"> </w:t>
      </w:r>
      <w:r>
        <w:rPr>
          <w:spacing w:val="-1"/>
        </w:rPr>
        <w:t>a</w:t>
      </w:r>
      <w:r>
        <w:t xml:space="preserve">ll </w:t>
      </w:r>
      <w:r>
        <w:rPr>
          <w:spacing w:val="-2"/>
        </w:rPr>
        <w:t>c</w:t>
      </w:r>
      <w:r>
        <w:rPr>
          <w:spacing w:val="1"/>
        </w:rPr>
        <w:t>l</w:t>
      </w:r>
      <w:r>
        <w:rPr>
          <w:spacing w:val="-1"/>
        </w:rPr>
        <w:t>a</w:t>
      </w:r>
      <w:r>
        <w:t>s</w:t>
      </w:r>
      <w:r>
        <w:rPr>
          <w:spacing w:val="-1"/>
        </w:rPr>
        <w:t>se</w:t>
      </w:r>
      <w:r>
        <w:t xml:space="preserve">s: </w:t>
      </w:r>
      <w:r w:rsidRPr="00950AA3">
        <w:t xml:space="preserve">a total tolerance of 10 per cent, by number or weight, of </w:t>
      </w:r>
      <w:r>
        <w:t xml:space="preserve">oranges </w:t>
      </w:r>
      <w:r w:rsidRPr="00950AA3">
        <w:t>corresponding to the size immediately below and/or above that (or those, in the case of the</w:t>
      </w:r>
      <w:r>
        <w:t xml:space="preserve"> </w:t>
      </w:r>
      <w:r w:rsidRPr="00950AA3">
        <w:t>combination of three sizes) mentioned on the package is allowed</w:t>
      </w:r>
      <w:r>
        <w:t>.</w:t>
      </w:r>
    </w:p>
    <w:p w14:paraId="20C40A3C" w14:textId="77777777" w:rsidR="00D41C24" w:rsidRDefault="00D41C24" w:rsidP="00DB0C09">
      <w:pPr>
        <w:pStyle w:val="SingleTxtG"/>
      </w:pPr>
      <w:r w:rsidRPr="0096572E">
        <w:t xml:space="preserve">In </w:t>
      </w:r>
      <w:r w:rsidRPr="0096572E">
        <w:rPr>
          <w:spacing w:val="-2"/>
        </w:rPr>
        <w:t>a</w:t>
      </w:r>
      <w:r w:rsidRPr="0096572E">
        <w:t>ny</w:t>
      </w:r>
      <w:r w:rsidRPr="0096572E">
        <w:rPr>
          <w:spacing w:val="-1"/>
        </w:rPr>
        <w:t xml:space="preserve"> ca</w:t>
      </w:r>
      <w:r w:rsidRPr="0096572E">
        <w:t>s</w:t>
      </w:r>
      <w:r w:rsidRPr="0096572E">
        <w:rPr>
          <w:spacing w:val="-1"/>
        </w:rPr>
        <w:t>e</w:t>
      </w:r>
      <w:r w:rsidRPr="0096572E">
        <w:t>,</w:t>
      </w:r>
      <w:r w:rsidRPr="0096572E">
        <w:rPr>
          <w:spacing w:val="-1"/>
        </w:rPr>
        <w:t xml:space="preserve"> </w:t>
      </w:r>
      <w:r w:rsidRPr="0096572E">
        <w:t>the tol</w:t>
      </w:r>
      <w:r w:rsidRPr="0096572E">
        <w:rPr>
          <w:spacing w:val="-1"/>
        </w:rPr>
        <w:t>e</w:t>
      </w:r>
      <w:r w:rsidRPr="0096572E">
        <w:t>r</w:t>
      </w:r>
      <w:r w:rsidRPr="0096572E">
        <w:rPr>
          <w:spacing w:val="-2"/>
        </w:rPr>
        <w:t>a</w:t>
      </w:r>
      <w:r w:rsidRPr="0096572E">
        <w:rPr>
          <w:spacing w:val="1"/>
        </w:rPr>
        <w:t>n</w:t>
      </w:r>
      <w:r w:rsidRPr="0096572E">
        <w:rPr>
          <w:spacing w:val="-1"/>
        </w:rPr>
        <w:t>c</w:t>
      </w:r>
      <w:r w:rsidRPr="0096572E">
        <w:t>e</w:t>
      </w:r>
      <w:r w:rsidRPr="0096572E">
        <w:rPr>
          <w:spacing w:val="-1"/>
        </w:rPr>
        <w:t xml:space="preserve"> </w:t>
      </w:r>
      <w:r w:rsidRPr="0096572E">
        <w:t xml:space="preserve">of </w:t>
      </w:r>
      <w:r w:rsidRPr="0096572E">
        <w:rPr>
          <w:spacing w:val="1"/>
        </w:rPr>
        <w:t>1</w:t>
      </w:r>
      <w:r w:rsidRPr="0096572E">
        <w:t>0</w:t>
      </w:r>
      <w:r w:rsidRPr="0096572E">
        <w:rPr>
          <w:spacing w:val="-1"/>
        </w:rPr>
        <w:t xml:space="preserve"> </w:t>
      </w:r>
      <w:r w:rsidRPr="0096572E">
        <w:t>p</w:t>
      </w:r>
      <w:r w:rsidRPr="0096572E">
        <w:rPr>
          <w:spacing w:val="-1"/>
        </w:rPr>
        <w:t>e</w:t>
      </w:r>
      <w:r w:rsidRPr="0096572E">
        <w:t>r</w:t>
      </w:r>
      <w:r w:rsidRPr="0096572E">
        <w:rPr>
          <w:spacing w:val="-1"/>
        </w:rPr>
        <w:t xml:space="preserve"> </w:t>
      </w:r>
      <w:r w:rsidRPr="0096572E">
        <w:t>c</w:t>
      </w:r>
      <w:r w:rsidRPr="0096572E">
        <w:rPr>
          <w:spacing w:val="-1"/>
        </w:rPr>
        <w:t>e</w:t>
      </w:r>
      <w:r w:rsidRPr="0096572E">
        <w:t>nt</w:t>
      </w:r>
      <w:r w:rsidRPr="0096572E">
        <w:rPr>
          <w:spacing w:val="-2"/>
        </w:rPr>
        <w:t xml:space="preserve"> </w:t>
      </w:r>
      <w:r w:rsidRPr="0096572E">
        <w:rPr>
          <w:spacing w:val="-1"/>
        </w:rPr>
        <w:t>a</w:t>
      </w:r>
      <w:r w:rsidRPr="0096572E">
        <w:t>ppli</w:t>
      </w:r>
      <w:r w:rsidRPr="0096572E">
        <w:rPr>
          <w:spacing w:val="-1"/>
        </w:rPr>
        <w:t>e</w:t>
      </w:r>
      <w:r w:rsidRPr="0096572E">
        <w:t xml:space="preserve">s </w:t>
      </w:r>
      <w:r w:rsidRPr="0096572E">
        <w:rPr>
          <w:spacing w:val="-1"/>
        </w:rPr>
        <w:t>o</w:t>
      </w:r>
      <w:r w:rsidRPr="0096572E">
        <w:rPr>
          <w:spacing w:val="1"/>
        </w:rPr>
        <w:t>n</w:t>
      </w:r>
      <w:r w:rsidRPr="0096572E">
        <w:t>ly</w:t>
      </w:r>
      <w:r w:rsidRPr="0096572E">
        <w:rPr>
          <w:spacing w:val="-2"/>
        </w:rPr>
        <w:t xml:space="preserve"> </w:t>
      </w:r>
      <w:r w:rsidRPr="0096572E">
        <w:t xml:space="preserve">to </w:t>
      </w:r>
      <w:r w:rsidRPr="0096572E">
        <w:rPr>
          <w:spacing w:val="-1"/>
        </w:rPr>
        <w:t>f</w:t>
      </w:r>
      <w:r w:rsidRPr="0096572E">
        <w:t>r</w:t>
      </w:r>
      <w:r w:rsidRPr="0096572E">
        <w:rPr>
          <w:spacing w:val="-1"/>
        </w:rPr>
        <w:t>ui</w:t>
      </w:r>
      <w:r w:rsidRPr="0096572E">
        <w:t>t</w:t>
      </w:r>
      <w:r w:rsidRPr="0096572E">
        <w:rPr>
          <w:spacing w:val="-1"/>
        </w:rPr>
        <w:t xml:space="preserve"> </w:t>
      </w:r>
      <w:r w:rsidRPr="0096572E">
        <w:rPr>
          <w:spacing w:val="1"/>
        </w:rPr>
        <w:t>n</w:t>
      </w:r>
      <w:r w:rsidRPr="0096572E">
        <w:rPr>
          <w:spacing w:val="-1"/>
        </w:rPr>
        <w:t>o</w:t>
      </w:r>
      <w:r w:rsidRPr="0096572E">
        <w:t>t sm</w:t>
      </w:r>
      <w:r w:rsidRPr="0096572E">
        <w:rPr>
          <w:spacing w:val="-2"/>
        </w:rPr>
        <w:t>a</w:t>
      </w:r>
      <w:r w:rsidRPr="0096572E">
        <w:rPr>
          <w:spacing w:val="1"/>
        </w:rPr>
        <w:t>l</w:t>
      </w:r>
      <w:r w:rsidRPr="0096572E">
        <w:t>l</w:t>
      </w:r>
      <w:r w:rsidRPr="0096572E">
        <w:rPr>
          <w:spacing w:val="-1"/>
        </w:rPr>
        <w:t>e</w:t>
      </w:r>
      <w:r w:rsidRPr="0096572E">
        <w:t>r</w:t>
      </w:r>
      <w:r w:rsidRPr="0096572E">
        <w:rPr>
          <w:spacing w:val="-1"/>
        </w:rPr>
        <w:t xml:space="preserve"> </w:t>
      </w:r>
      <w:r w:rsidRPr="0096572E">
        <w:t>t</w:t>
      </w:r>
      <w:r w:rsidRPr="0096572E">
        <w:rPr>
          <w:spacing w:val="1"/>
        </w:rPr>
        <w:t>h</w:t>
      </w:r>
      <w:r w:rsidRPr="0096572E">
        <w:rPr>
          <w:spacing w:val="-2"/>
        </w:rPr>
        <w:t>a</w:t>
      </w:r>
      <w:r w:rsidRPr="0096572E">
        <w:t xml:space="preserve">n </w:t>
      </w:r>
      <w:r w:rsidRPr="0096572E">
        <w:rPr>
          <w:spacing w:val="1"/>
        </w:rPr>
        <w:t>50</w:t>
      </w:r>
      <w:r w:rsidRPr="0096572E">
        <w:t xml:space="preserve"> mm</w:t>
      </w:r>
      <w:r w:rsidRPr="004A2526">
        <w:t>.</w:t>
      </w:r>
    </w:p>
    <w:p w14:paraId="1BC96781" w14:textId="77777777" w:rsidR="00D41C24" w:rsidRDefault="00D41C24" w:rsidP="001E5F1D">
      <w:pPr>
        <w:pStyle w:val="HChG"/>
      </w:pPr>
      <w:r w:rsidRPr="001E5F1D">
        <w:tab/>
      </w:r>
      <w:r>
        <w:t>V.</w:t>
      </w:r>
      <w:r>
        <w:tab/>
        <w:t>Prov</w:t>
      </w:r>
      <w:r>
        <w:rPr>
          <w:spacing w:val="-1"/>
        </w:rPr>
        <w:t>i</w:t>
      </w:r>
      <w:r>
        <w:t>sio</w:t>
      </w:r>
      <w:r>
        <w:rPr>
          <w:spacing w:val="-1"/>
        </w:rPr>
        <w:t>n</w:t>
      </w:r>
      <w:r>
        <w:t>s</w:t>
      </w:r>
      <w:r>
        <w:rPr>
          <w:spacing w:val="-9"/>
        </w:rPr>
        <w:t xml:space="preserve"> </w:t>
      </w:r>
      <w:r>
        <w:rPr>
          <w:spacing w:val="-1"/>
        </w:rPr>
        <w:t>c</w:t>
      </w:r>
      <w:r>
        <w:t>on</w:t>
      </w:r>
      <w:r>
        <w:rPr>
          <w:spacing w:val="-1"/>
        </w:rPr>
        <w:t>c</w:t>
      </w:r>
      <w:r>
        <w:t>ern</w:t>
      </w:r>
      <w:r>
        <w:rPr>
          <w:spacing w:val="-1"/>
        </w:rPr>
        <w:t>in</w:t>
      </w:r>
      <w:r>
        <w:t>g</w:t>
      </w:r>
      <w:r>
        <w:rPr>
          <w:spacing w:val="-9"/>
        </w:rPr>
        <w:t xml:space="preserve"> </w:t>
      </w:r>
      <w:r>
        <w:t>presen</w:t>
      </w:r>
      <w:r>
        <w:rPr>
          <w:spacing w:val="-1"/>
        </w:rPr>
        <w:t>t</w:t>
      </w:r>
      <w:r>
        <w:rPr>
          <w:spacing w:val="1"/>
        </w:rPr>
        <w:t>a</w:t>
      </w:r>
      <w:r>
        <w:t>t</w:t>
      </w:r>
      <w:r>
        <w:rPr>
          <w:spacing w:val="-1"/>
        </w:rPr>
        <w:t>i</w:t>
      </w:r>
      <w:r>
        <w:t>on</w:t>
      </w:r>
    </w:p>
    <w:p w14:paraId="18949330" w14:textId="77777777" w:rsidR="00D41C24" w:rsidRDefault="00D41C24" w:rsidP="00D41C24">
      <w:pPr>
        <w:pStyle w:val="H1G"/>
      </w:pPr>
      <w:r>
        <w:tab/>
        <w:t>A.</w:t>
      </w:r>
      <w:r>
        <w:tab/>
        <w:t>Unifo</w:t>
      </w:r>
      <w:r>
        <w:rPr>
          <w:spacing w:val="1"/>
        </w:rPr>
        <w:t>r</w:t>
      </w:r>
      <w:r>
        <w:t>m</w:t>
      </w:r>
      <w:r>
        <w:rPr>
          <w:spacing w:val="-1"/>
        </w:rPr>
        <w:t>i</w:t>
      </w:r>
      <w:r>
        <w:t>ty</w:t>
      </w:r>
    </w:p>
    <w:p w14:paraId="16DF4B51" w14:textId="77777777" w:rsidR="00D41C24" w:rsidRDefault="00D41C24" w:rsidP="00DB0C09">
      <w:pPr>
        <w:pStyle w:val="SingleTxtG"/>
      </w:pPr>
      <w:r>
        <w:rPr>
          <w:spacing w:val="-1"/>
        </w:rPr>
        <w:t>T</w:t>
      </w:r>
      <w:r>
        <w:rPr>
          <w:spacing w:val="1"/>
        </w:rPr>
        <w:t>h</w:t>
      </w:r>
      <w:r>
        <w:t xml:space="preserve">e </w:t>
      </w:r>
      <w:r>
        <w:rPr>
          <w:spacing w:val="-1"/>
        </w:rPr>
        <w:t>c</w:t>
      </w:r>
      <w:r>
        <w:rPr>
          <w:spacing w:val="1"/>
        </w:rPr>
        <w:t>on</w:t>
      </w:r>
      <w:r>
        <w:t>t</w:t>
      </w:r>
      <w:r>
        <w:rPr>
          <w:spacing w:val="-1"/>
        </w:rPr>
        <w:t>e</w:t>
      </w:r>
      <w:r>
        <w:rPr>
          <w:spacing w:val="1"/>
        </w:rPr>
        <w:t>n</w:t>
      </w:r>
      <w:r>
        <w:t xml:space="preserve">ts </w:t>
      </w:r>
      <w:r>
        <w:rPr>
          <w:spacing w:val="-1"/>
        </w:rPr>
        <w:t>o</w:t>
      </w:r>
      <w:r>
        <w:t>f</w:t>
      </w:r>
      <w:r>
        <w:rPr>
          <w:spacing w:val="1"/>
        </w:rPr>
        <w:t xml:space="preserve"> e</w:t>
      </w:r>
      <w:r>
        <w:rPr>
          <w:spacing w:val="-1"/>
        </w:rPr>
        <w:t>ac</w:t>
      </w:r>
      <w:r>
        <w:t>h</w:t>
      </w:r>
      <w:r>
        <w:rPr>
          <w:spacing w:val="1"/>
        </w:rPr>
        <w:t xml:space="preserve"> p</w:t>
      </w:r>
      <w:r>
        <w:rPr>
          <w:spacing w:val="-1"/>
        </w:rPr>
        <w:t>ac</w:t>
      </w:r>
      <w:r>
        <w:rPr>
          <w:spacing w:val="1"/>
        </w:rPr>
        <w:t>k</w:t>
      </w:r>
      <w:r>
        <w:rPr>
          <w:spacing w:val="-1"/>
        </w:rPr>
        <w:t>a</w:t>
      </w:r>
      <w:r>
        <w:rPr>
          <w:spacing w:val="1"/>
        </w:rPr>
        <w:t>g</w:t>
      </w:r>
      <w:r>
        <w:t>e</w:t>
      </w:r>
      <w:r>
        <w:rPr>
          <w:spacing w:val="2"/>
        </w:rPr>
        <w:t xml:space="preserve"> </w:t>
      </w:r>
      <w:r>
        <w:rPr>
          <w:spacing w:val="-2"/>
        </w:rPr>
        <w:t>m</w:t>
      </w:r>
      <w:r>
        <w:rPr>
          <w:spacing w:val="1"/>
        </w:rPr>
        <w:t>u</w:t>
      </w:r>
      <w:r>
        <w:t>st</w:t>
      </w:r>
      <w:r>
        <w:rPr>
          <w:spacing w:val="1"/>
        </w:rPr>
        <w:t xml:space="preserve"> b</w:t>
      </w:r>
      <w:r>
        <w:t xml:space="preserve">e </w:t>
      </w:r>
      <w:r>
        <w:rPr>
          <w:spacing w:val="1"/>
        </w:rPr>
        <w:t>u</w:t>
      </w:r>
      <w:r>
        <w:rPr>
          <w:spacing w:val="-1"/>
        </w:rPr>
        <w:t>n</w:t>
      </w:r>
      <w:r>
        <w:t>i</w:t>
      </w:r>
      <w:r>
        <w:rPr>
          <w:spacing w:val="-1"/>
        </w:rPr>
        <w:t>f</w:t>
      </w:r>
      <w:r>
        <w:rPr>
          <w:spacing w:val="1"/>
        </w:rPr>
        <w:t>o</w:t>
      </w:r>
      <w:r>
        <w:rPr>
          <w:spacing w:val="-1"/>
        </w:rPr>
        <w:t>r</w:t>
      </w:r>
      <w:r>
        <w:t>m</w:t>
      </w:r>
      <w:r>
        <w:rPr>
          <w:spacing w:val="2"/>
        </w:rPr>
        <w:t xml:space="preserve"> </w:t>
      </w:r>
      <w:r>
        <w:rPr>
          <w:spacing w:val="-1"/>
        </w:rPr>
        <w:t>a</w:t>
      </w:r>
      <w:r>
        <w:rPr>
          <w:spacing w:val="1"/>
        </w:rPr>
        <w:t>n</w:t>
      </w:r>
      <w:r>
        <w:t>d</w:t>
      </w:r>
      <w:r>
        <w:rPr>
          <w:spacing w:val="1"/>
        </w:rPr>
        <w:t xml:space="preserve"> </w:t>
      </w:r>
      <w:r>
        <w:rPr>
          <w:spacing w:val="-1"/>
        </w:rPr>
        <w:t>co</w:t>
      </w:r>
      <w:r>
        <w:rPr>
          <w:spacing w:val="1"/>
        </w:rPr>
        <w:t>nt</w:t>
      </w:r>
      <w:r>
        <w:rPr>
          <w:spacing w:val="-2"/>
        </w:rPr>
        <w:t>a</w:t>
      </w:r>
      <w:r>
        <w:t>in</w:t>
      </w:r>
      <w:r>
        <w:rPr>
          <w:spacing w:val="1"/>
        </w:rPr>
        <w:t xml:space="preserve"> o</w:t>
      </w:r>
      <w:r>
        <w:rPr>
          <w:spacing w:val="-1"/>
        </w:rPr>
        <w:t>n</w:t>
      </w:r>
      <w:r>
        <w:t>ly</w:t>
      </w:r>
      <w:r>
        <w:rPr>
          <w:spacing w:val="1"/>
        </w:rPr>
        <w:t xml:space="preserve"> </w:t>
      </w:r>
      <w:r>
        <w:rPr>
          <w:spacing w:val="-1"/>
        </w:rPr>
        <w:t>o</w:t>
      </w:r>
      <w:r>
        <w:rPr>
          <w:spacing w:val="1"/>
        </w:rPr>
        <w:t>r</w:t>
      </w:r>
      <w:r>
        <w:rPr>
          <w:spacing w:val="-2"/>
        </w:rPr>
        <w:t>a</w:t>
      </w:r>
      <w:r>
        <w:rPr>
          <w:spacing w:val="1"/>
        </w:rPr>
        <w:t>ng</w:t>
      </w:r>
      <w:r>
        <w:rPr>
          <w:spacing w:val="-1"/>
        </w:rPr>
        <w:t>e</w:t>
      </w:r>
      <w:r>
        <w:t>s</w:t>
      </w:r>
      <w:r>
        <w:rPr>
          <w:spacing w:val="1"/>
        </w:rPr>
        <w:t xml:space="preserve"> </w:t>
      </w:r>
      <w:r>
        <w:rPr>
          <w:spacing w:val="-1"/>
        </w:rPr>
        <w:t>o</w:t>
      </w:r>
      <w:r>
        <w:t>f</w:t>
      </w:r>
      <w:r>
        <w:rPr>
          <w:spacing w:val="1"/>
        </w:rPr>
        <w:t xml:space="preserve"> th</w:t>
      </w:r>
      <w:r>
        <w:t xml:space="preserve">e </w:t>
      </w:r>
      <w:r>
        <w:rPr>
          <w:spacing w:val="-1"/>
        </w:rPr>
        <w:t>s</w:t>
      </w:r>
      <w:r>
        <w:rPr>
          <w:spacing w:val="1"/>
        </w:rPr>
        <w:t>a</w:t>
      </w:r>
      <w:r>
        <w:rPr>
          <w:spacing w:val="-2"/>
        </w:rPr>
        <w:t>m</w:t>
      </w:r>
      <w:r>
        <w:t>e</w:t>
      </w:r>
      <w:r>
        <w:rPr>
          <w:spacing w:val="1"/>
        </w:rPr>
        <w:t xml:space="preserve"> ori</w:t>
      </w:r>
      <w:r>
        <w:rPr>
          <w:spacing w:val="-1"/>
        </w:rPr>
        <w:t>g</w:t>
      </w:r>
      <w:r>
        <w:rPr>
          <w:spacing w:val="1"/>
        </w:rPr>
        <w:t xml:space="preserve">in, </w:t>
      </w:r>
      <w:r>
        <w:t>v</w:t>
      </w:r>
      <w:r>
        <w:rPr>
          <w:spacing w:val="-1"/>
        </w:rPr>
        <w:t>a</w:t>
      </w:r>
      <w:r>
        <w:t>ri</w:t>
      </w:r>
      <w:r>
        <w:rPr>
          <w:spacing w:val="-2"/>
        </w:rPr>
        <w:t>e</w:t>
      </w:r>
      <w:r>
        <w:rPr>
          <w:spacing w:val="1"/>
        </w:rPr>
        <w:t>t</w:t>
      </w:r>
      <w:r>
        <w:t xml:space="preserve">y </w:t>
      </w:r>
      <w:del w:id="278" w:author="Bickelmann, Ulrike" w:date="2019-05-17T14:21:00Z">
        <w:r w:rsidRPr="00356BC0" w:rsidDel="000B68EB">
          <w:rPr>
            <w:u w:color="000000"/>
          </w:rPr>
          <w:delText>or</w:delText>
        </w:r>
        <w:r w:rsidRPr="00356BC0" w:rsidDel="000B68EB">
          <w:rPr>
            <w:spacing w:val="-2"/>
            <w:u w:color="000000"/>
          </w:rPr>
          <w:delText xml:space="preserve"> </w:delText>
        </w:r>
        <w:r w:rsidRPr="00356BC0" w:rsidDel="000B68EB">
          <w:rPr>
            <w:spacing w:val="-1"/>
            <w:u w:color="000000"/>
          </w:rPr>
          <w:delText>c</w:delText>
        </w:r>
        <w:r w:rsidRPr="00356BC0" w:rsidDel="000B68EB">
          <w:rPr>
            <w:spacing w:val="2"/>
            <w:u w:color="000000"/>
          </w:rPr>
          <w:delText>o</w:delText>
        </w:r>
        <w:r w:rsidRPr="00356BC0" w:rsidDel="000B68EB">
          <w:rPr>
            <w:spacing w:val="-2"/>
            <w:u w:color="000000"/>
          </w:rPr>
          <w:delText>m</w:delText>
        </w:r>
        <w:r w:rsidRPr="00356BC0" w:rsidDel="000B68EB">
          <w:rPr>
            <w:u w:color="000000"/>
          </w:rPr>
          <w:delText>m</w:delText>
        </w:r>
        <w:r w:rsidRPr="00356BC0" w:rsidDel="000B68EB">
          <w:rPr>
            <w:spacing w:val="-1"/>
            <w:u w:color="000000"/>
          </w:rPr>
          <w:delText>e</w:delText>
        </w:r>
        <w:r w:rsidRPr="00356BC0" w:rsidDel="000B68EB">
          <w:rPr>
            <w:u w:color="000000"/>
          </w:rPr>
          <w:delText>r</w:delText>
        </w:r>
        <w:r w:rsidRPr="00356BC0" w:rsidDel="000B68EB">
          <w:rPr>
            <w:spacing w:val="-1"/>
            <w:u w:color="000000"/>
          </w:rPr>
          <w:delText>c</w:delText>
        </w:r>
        <w:r w:rsidRPr="00356BC0" w:rsidDel="000B68EB">
          <w:rPr>
            <w:u w:color="000000"/>
          </w:rPr>
          <w:delText>i</w:delText>
        </w:r>
        <w:r w:rsidRPr="00356BC0" w:rsidDel="000B68EB">
          <w:rPr>
            <w:spacing w:val="-1"/>
            <w:u w:color="000000"/>
          </w:rPr>
          <w:delText>a</w:delText>
        </w:r>
        <w:r w:rsidRPr="00356BC0" w:rsidDel="000B68EB">
          <w:rPr>
            <w:u w:color="000000"/>
          </w:rPr>
          <w:delText>l t</w:delText>
        </w:r>
        <w:r w:rsidRPr="00356BC0" w:rsidDel="000B68EB">
          <w:rPr>
            <w:spacing w:val="-1"/>
            <w:u w:color="000000"/>
          </w:rPr>
          <w:delText>y</w:delText>
        </w:r>
        <w:r w:rsidRPr="00356BC0" w:rsidDel="000B68EB">
          <w:rPr>
            <w:u w:color="000000"/>
          </w:rPr>
          <w:delText>p</w:delText>
        </w:r>
        <w:r w:rsidRPr="00356BC0" w:rsidDel="000B68EB">
          <w:rPr>
            <w:spacing w:val="-1"/>
            <w:u w:color="000000"/>
          </w:rPr>
          <w:delText>e</w:delText>
        </w:r>
        <w:r w:rsidRPr="00356BC0" w:rsidDel="000B68EB">
          <w:rPr>
            <w:u w:color="000000"/>
          </w:rPr>
          <w:delText>s</w:delText>
        </w:r>
        <w:r w:rsidDel="000B68EB">
          <w:rPr>
            <w:spacing w:val="-1"/>
          </w:rPr>
          <w:delText xml:space="preserve"> </w:delText>
        </w:r>
        <w:r w:rsidDel="000B68EB">
          <w:delText>[p</w:delText>
        </w:r>
        <w:r w:rsidDel="000B68EB">
          <w:rPr>
            <w:spacing w:val="-1"/>
          </w:rPr>
          <w:delText>r</w:delText>
        </w:r>
        <w:r w:rsidDel="000B68EB">
          <w:delText>op</w:delText>
        </w:r>
        <w:r w:rsidDel="000B68EB">
          <w:rPr>
            <w:spacing w:val="-1"/>
          </w:rPr>
          <w:delText>o</w:delText>
        </w:r>
        <w:r w:rsidDel="000B68EB">
          <w:delText>s</w:delText>
        </w:r>
        <w:r w:rsidDel="000B68EB">
          <w:rPr>
            <w:spacing w:val="-1"/>
          </w:rPr>
          <w:delText>a</w:delText>
        </w:r>
        <w:r w:rsidDel="000B68EB">
          <w:delText>l</w:delText>
        </w:r>
        <w:r w:rsidDel="000B68EB">
          <w:rPr>
            <w:spacing w:val="-1"/>
          </w:rPr>
          <w:delText xml:space="preserve"> </w:delText>
        </w:r>
        <w:r w:rsidDel="000B68EB">
          <w:delText>by</w:delText>
        </w:r>
        <w:r w:rsidDel="000B68EB">
          <w:rPr>
            <w:spacing w:val="-2"/>
          </w:rPr>
          <w:delText xml:space="preserve"> </w:delText>
        </w:r>
        <w:r w:rsidDel="000B68EB">
          <w:rPr>
            <w:spacing w:val="1"/>
          </w:rPr>
          <w:delText>S</w:delText>
        </w:r>
        <w:r w:rsidDel="000B68EB">
          <w:delText>ou</w:delText>
        </w:r>
        <w:r w:rsidDel="000B68EB">
          <w:rPr>
            <w:spacing w:val="-1"/>
          </w:rPr>
          <w:delText>t</w:delText>
        </w:r>
        <w:r w:rsidDel="000B68EB">
          <w:delText>h</w:delText>
        </w:r>
        <w:r w:rsidDel="000B68EB">
          <w:rPr>
            <w:spacing w:val="-1"/>
          </w:rPr>
          <w:delText xml:space="preserve"> </w:delText>
        </w:r>
        <w:r w:rsidDel="000B68EB">
          <w:delText>Afri</w:delText>
        </w:r>
        <w:r w:rsidDel="000B68EB">
          <w:rPr>
            <w:spacing w:val="-1"/>
          </w:rPr>
          <w:delText>c</w:delText>
        </w:r>
        <w:r w:rsidDel="000B68EB">
          <w:rPr>
            <w:spacing w:val="-2"/>
          </w:rPr>
          <w:delText>a</w:delText>
        </w:r>
        <w:r w:rsidR="00356BC0" w:rsidDel="000B68EB">
          <w:rPr>
            <w:spacing w:val="-2"/>
          </w:rPr>
          <w:delText xml:space="preserve"> to delete “</w:delText>
        </w:r>
        <w:r w:rsidR="00356BC0" w:rsidRPr="00356BC0" w:rsidDel="000B68EB">
          <w:rPr>
            <w:u w:color="000000"/>
          </w:rPr>
          <w:delText>or</w:delText>
        </w:r>
        <w:r w:rsidR="00356BC0" w:rsidRPr="00356BC0" w:rsidDel="000B68EB">
          <w:rPr>
            <w:spacing w:val="-2"/>
            <w:u w:color="000000"/>
          </w:rPr>
          <w:delText xml:space="preserve"> </w:delText>
        </w:r>
        <w:r w:rsidR="00356BC0" w:rsidRPr="00356BC0" w:rsidDel="000B68EB">
          <w:rPr>
            <w:spacing w:val="-1"/>
            <w:u w:color="000000"/>
          </w:rPr>
          <w:delText>c</w:delText>
        </w:r>
        <w:r w:rsidR="00356BC0" w:rsidRPr="00356BC0" w:rsidDel="000B68EB">
          <w:rPr>
            <w:spacing w:val="2"/>
            <w:u w:color="000000"/>
          </w:rPr>
          <w:delText>o</w:delText>
        </w:r>
        <w:r w:rsidR="00356BC0" w:rsidRPr="00356BC0" w:rsidDel="000B68EB">
          <w:rPr>
            <w:spacing w:val="-2"/>
            <w:u w:color="000000"/>
          </w:rPr>
          <w:delText>m</w:delText>
        </w:r>
        <w:r w:rsidR="00356BC0" w:rsidRPr="00356BC0" w:rsidDel="000B68EB">
          <w:rPr>
            <w:u w:color="000000"/>
          </w:rPr>
          <w:delText>m</w:delText>
        </w:r>
        <w:r w:rsidR="00356BC0" w:rsidRPr="00356BC0" w:rsidDel="000B68EB">
          <w:rPr>
            <w:spacing w:val="-1"/>
            <w:u w:color="000000"/>
          </w:rPr>
          <w:delText>e</w:delText>
        </w:r>
        <w:r w:rsidR="00356BC0" w:rsidRPr="00356BC0" w:rsidDel="000B68EB">
          <w:rPr>
            <w:u w:color="000000"/>
          </w:rPr>
          <w:delText>r</w:delText>
        </w:r>
        <w:r w:rsidR="00356BC0" w:rsidRPr="00356BC0" w:rsidDel="000B68EB">
          <w:rPr>
            <w:spacing w:val="-1"/>
            <w:u w:color="000000"/>
          </w:rPr>
          <w:delText>c</w:delText>
        </w:r>
        <w:r w:rsidR="00356BC0" w:rsidRPr="00356BC0" w:rsidDel="000B68EB">
          <w:rPr>
            <w:u w:color="000000"/>
          </w:rPr>
          <w:delText>i</w:delText>
        </w:r>
        <w:r w:rsidR="00356BC0" w:rsidRPr="00356BC0" w:rsidDel="000B68EB">
          <w:rPr>
            <w:spacing w:val="-1"/>
            <w:u w:color="000000"/>
          </w:rPr>
          <w:delText>a</w:delText>
        </w:r>
        <w:r w:rsidR="00356BC0" w:rsidRPr="00356BC0" w:rsidDel="000B68EB">
          <w:rPr>
            <w:u w:color="000000"/>
          </w:rPr>
          <w:delText>l t</w:delText>
        </w:r>
        <w:r w:rsidR="00356BC0" w:rsidRPr="00356BC0" w:rsidDel="000B68EB">
          <w:rPr>
            <w:spacing w:val="-1"/>
            <w:u w:color="000000"/>
          </w:rPr>
          <w:delText>y</w:delText>
        </w:r>
        <w:r w:rsidR="00356BC0" w:rsidRPr="00356BC0" w:rsidDel="000B68EB">
          <w:rPr>
            <w:u w:color="000000"/>
          </w:rPr>
          <w:delText>p</w:delText>
        </w:r>
        <w:r w:rsidR="00356BC0" w:rsidRPr="00356BC0" w:rsidDel="000B68EB">
          <w:rPr>
            <w:spacing w:val="-1"/>
            <w:u w:color="000000"/>
          </w:rPr>
          <w:delText>e</w:delText>
        </w:r>
        <w:r w:rsidR="00356BC0" w:rsidRPr="00356BC0" w:rsidDel="000B68EB">
          <w:rPr>
            <w:u w:color="000000"/>
          </w:rPr>
          <w:delText>s</w:delText>
        </w:r>
        <w:r w:rsidR="00356BC0" w:rsidDel="000B68EB">
          <w:rPr>
            <w:u w:color="000000"/>
          </w:rPr>
          <w:delText>”</w:delText>
        </w:r>
        <w:r w:rsidDel="000B68EB">
          <w:rPr>
            <w:b/>
            <w:bCs/>
          </w:rPr>
          <w:delText>]</w:delText>
        </w:r>
        <w:r w:rsidDel="000B68EB">
          <w:delText>,</w:delText>
        </w:r>
        <w:r w:rsidDel="000B68EB">
          <w:rPr>
            <w:spacing w:val="-1"/>
          </w:rPr>
          <w:delText xml:space="preserve"> </w:delText>
        </w:r>
      </w:del>
      <w:r>
        <w:t>q</w:t>
      </w:r>
      <w:r>
        <w:rPr>
          <w:spacing w:val="-1"/>
        </w:rPr>
        <w:t>ua</w:t>
      </w:r>
      <w:r>
        <w:t>lity</w:t>
      </w:r>
      <w:r>
        <w:rPr>
          <w:spacing w:val="-2"/>
        </w:rPr>
        <w:t xml:space="preserve"> </w:t>
      </w:r>
      <w:r>
        <w:rPr>
          <w:spacing w:val="-1"/>
        </w:rPr>
        <w:t>a</w:t>
      </w:r>
      <w:r>
        <w:t>nd</w:t>
      </w:r>
      <w:r>
        <w:rPr>
          <w:spacing w:val="-1"/>
        </w:rPr>
        <w:t xml:space="preserve"> </w:t>
      </w:r>
      <w:r>
        <w:t>si</w:t>
      </w:r>
      <w:r>
        <w:rPr>
          <w:spacing w:val="-1"/>
        </w:rPr>
        <w:t>z</w:t>
      </w:r>
      <w:r>
        <w:rPr>
          <w:spacing w:val="1"/>
        </w:rPr>
        <w:t>e</w:t>
      </w:r>
      <w:r>
        <w:t>,</w:t>
      </w:r>
      <w:r>
        <w:rPr>
          <w:spacing w:val="1"/>
        </w:rPr>
        <w:t xml:space="preserve"> </w:t>
      </w:r>
      <w:r>
        <w:rPr>
          <w:spacing w:val="-1"/>
        </w:rPr>
        <w:t>a</w:t>
      </w:r>
      <w:r>
        <w:t xml:space="preserve">nd </w:t>
      </w:r>
      <w:r>
        <w:rPr>
          <w:spacing w:val="-1"/>
        </w:rPr>
        <w:t>a</w:t>
      </w:r>
      <w:r>
        <w:t>ppr</w:t>
      </w:r>
      <w:r>
        <w:rPr>
          <w:spacing w:val="-2"/>
        </w:rPr>
        <w:t>e</w:t>
      </w:r>
      <w:r>
        <w:rPr>
          <w:spacing w:val="-1"/>
        </w:rPr>
        <w:t>c</w:t>
      </w:r>
      <w:r>
        <w:t>i</w:t>
      </w:r>
      <w:r>
        <w:rPr>
          <w:spacing w:val="-1"/>
        </w:rPr>
        <w:t>a</w:t>
      </w:r>
      <w:r>
        <w:t>bly</w:t>
      </w:r>
      <w:r>
        <w:rPr>
          <w:spacing w:val="-2"/>
        </w:rPr>
        <w:t xml:space="preserve"> </w:t>
      </w:r>
      <w:r>
        <w:t>of t</w:t>
      </w:r>
      <w:r>
        <w:rPr>
          <w:spacing w:val="1"/>
        </w:rPr>
        <w:t>h</w:t>
      </w:r>
      <w:r>
        <w:t>e</w:t>
      </w:r>
      <w:r>
        <w:rPr>
          <w:spacing w:val="-1"/>
        </w:rPr>
        <w:t xml:space="preserve"> s</w:t>
      </w:r>
      <w:r>
        <w:rPr>
          <w:spacing w:val="1"/>
        </w:rPr>
        <w:t>a</w:t>
      </w:r>
      <w:r>
        <w:rPr>
          <w:spacing w:val="-2"/>
        </w:rPr>
        <w:t>m</w:t>
      </w:r>
      <w:r>
        <w:t>e</w:t>
      </w:r>
      <w:r>
        <w:rPr>
          <w:spacing w:val="-1"/>
        </w:rPr>
        <w:t xml:space="preserve"> </w:t>
      </w:r>
      <w:r>
        <w:rPr>
          <w:spacing w:val="2"/>
        </w:rPr>
        <w:t>d</w:t>
      </w:r>
      <w:r>
        <w:rPr>
          <w:spacing w:val="-1"/>
        </w:rPr>
        <w:t>e</w:t>
      </w:r>
      <w:r>
        <w:rPr>
          <w:spacing w:val="1"/>
        </w:rPr>
        <w:t>g</w:t>
      </w:r>
      <w:r>
        <w:t>r</w:t>
      </w:r>
      <w:r>
        <w:rPr>
          <w:spacing w:val="-2"/>
        </w:rPr>
        <w:t>e</w:t>
      </w:r>
      <w:r>
        <w:t xml:space="preserve">e </w:t>
      </w:r>
      <w:r>
        <w:rPr>
          <w:spacing w:val="-1"/>
        </w:rPr>
        <w:t>o</w:t>
      </w:r>
      <w:r>
        <w:t>f ri</w:t>
      </w:r>
      <w:r>
        <w:rPr>
          <w:spacing w:val="-1"/>
        </w:rPr>
        <w:t>pe</w:t>
      </w:r>
      <w:r>
        <w:rPr>
          <w:spacing w:val="1"/>
        </w:rPr>
        <w:t>n</w:t>
      </w:r>
      <w:r>
        <w:rPr>
          <w:spacing w:val="-1"/>
        </w:rPr>
        <w:t>es</w:t>
      </w:r>
      <w:r>
        <w:t>s</w:t>
      </w:r>
      <w:r>
        <w:rPr>
          <w:spacing w:val="1"/>
        </w:rPr>
        <w:t xml:space="preserve"> </w:t>
      </w:r>
      <w:r>
        <w:rPr>
          <w:spacing w:val="-1"/>
        </w:rPr>
        <w:t>a</w:t>
      </w:r>
      <w:r>
        <w:rPr>
          <w:spacing w:val="1"/>
        </w:rPr>
        <w:t>n</w:t>
      </w:r>
      <w:r>
        <w:t xml:space="preserve">d </w:t>
      </w:r>
      <w:r>
        <w:rPr>
          <w:spacing w:val="1"/>
        </w:rPr>
        <w:t>d</w:t>
      </w:r>
      <w:r>
        <w:rPr>
          <w:spacing w:val="-2"/>
        </w:rPr>
        <w:t>e</w:t>
      </w:r>
      <w:r>
        <w:rPr>
          <w:spacing w:val="1"/>
        </w:rPr>
        <w:t>v</w:t>
      </w:r>
      <w:r>
        <w:rPr>
          <w:spacing w:val="-1"/>
        </w:rPr>
        <w:t>e</w:t>
      </w:r>
      <w:r>
        <w:t>l</w:t>
      </w:r>
      <w:r>
        <w:rPr>
          <w:spacing w:val="-1"/>
        </w:rPr>
        <w:t>o</w:t>
      </w:r>
      <w:r>
        <w:rPr>
          <w:spacing w:val="1"/>
        </w:rPr>
        <w:t>p</w:t>
      </w:r>
      <w:r>
        <w:rPr>
          <w:spacing w:val="-2"/>
        </w:rPr>
        <w:t>m</w:t>
      </w:r>
      <w:r>
        <w:rPr>
          <w:spacing w:val="-1"/>
        </w:rPr>
        <w:t>e</w:t>
      </w:r>
      <w:r>
        <w:rPr>
          <w:spacing w:val="1"/>
        </w:rPr>
        <w:t>nt</w:t>
      </w:r>
      <w:r>
        <w:t>.</w:t>
      </w:r>
    </w:p>
    <w:p w14:paraId="0F5922B8" w14:textId="77777777" w:rsidR="00D41C24" w:rsidRDefault="00D41C24" w:rsidP="00DB0C09">
      <w:pPr>
        <w:pStyle w:val="SingleTxtG"/>
      </w:pPr>
      <w:r>
        <w:t xml:space="preserve">In </w:t>
      </w:r>
      <w:r>
        <w:rPr>
          <w:spacing w:val="-2"/>
        </w:rPr>
        <w:t>a</w:t>
      </w:r>
      <w:r>
        <w:rPr>
          <w:spacing w:val="1"/>
        </w:rPr>
        <w:t>d</w:t>
      </w:r>
      <w:r>
        <w:rPr>
          <w:spacing w:val="-1"/>
        </w:rPr>
        <w:t>d</w:t>
      </w:r>
      <w:r>
        <w:rPr>
          <w:spacing w:val="1"/>
        </w:rPr>
        <w:t>i</w:t>
      </w:r>
      <w:r>
        <w:rPr>
          <w:spacing w:val="-1"/>
        </w:rPr>
        <w:t>t</w:t>
      </w:r>
      <w:r>
        <w:t>io</w:t>
      </w:r>
      <w:r>
        <w:rPr>
          <w:spacing w:val="1"/>
        </w:rPr>
        <w:t>n</w:t>
      </w:r>
      <w:r>
        <w:t>, for "</w:t>
      </w:r>
      <w:r>
        <w:rPr>
          <w:spacing w:val="-2"/>
        </w:rPr>
        <w:t>E</w:t>
      </w:r>
      <w:r>
        <w:rPr>
          <w:spacing w:val="1"/>
        </w:rPr>
        <w:t>xt</w:t>
      </w:r>
      <w:r>
        <w:t>r</w:t>
      </w:r>
      <w:r>
        <w:rPr>
          <w:spacing w:val="-2"/>
        </w:rPr>
        <w:t>a</w:t>
      </w:r>
      <w:r>
        <w:t>" C</w:t>
      </w:r>
      <w:r>
        <w:rPr>
          <w:spacing w:val="1"/>
        </w:rPr>
        <w:t>l</w:t>
      </w:r>
      <w:r>
        <w:rPr>
          <w:spacing w:val="-1"/>
        </w:rPr>
        <w:t>a</w:t>
      </w:r>
      <w:r>
        <w:t>ss,</w:t>
      </w:r>
      <w:r>
        <w:rPr>
          <w:spacing w:val="-1"/>
        </w:rPr>
        <w:t xml:space="preserve"> </w:t>
      </w:r>
      <w:r>
        <w:rPr>
          <w:spacing w:val="1"/>
        </w:rPr>
        <w:t>un</w:t>
      </w:r>
      <w:r>
        <w:t>if</w:t>
      </w:r>
      <w:r>
        <w:rPr>
          <w:spacing w:val="1"/>
        </w:rPr>
        <w:t>o</w:t>
      </w:r>
      <w:r>
        <w:t>r</w:t>
      </w:r>
      <w:r>
        <w:rPr>
          <w:spacing w:val="-2"/>
        </w:rPr>
        <w:t>m</w:t>
      </w:r>
      <w:r>
        <w:t>ity in</w:t>
      </w:r>
      <w:r>
        <w:rPr>
          <w:spacing w:val="-1"/>
        </w:rPr>
        <w:t xml:space="preserve"> </w:t>
      </w:r>
      <w:r>
        <w:t>c</w:t>
      </w:r>
      <w:r>
        <w:rPr>
          <w:spacing w:val="1"/>
        </w:rPr>
        <w:t>o</w:t>
      </w:r>
      <w:r>
        <w:t>lo</w:t>
      </w:r>
      <w:r>
        <w:rPr>
          <w:spacing w:val="1"/>
        </w:rPr>
        <w:t>u</w:t>
      </w:r>
      <w:r>
        <w:rPr>
          <w:spacing w:val="-1"/>
        </w:rPr>
        <w:t>r</w:t>
      </w:r>
      <w:r>
        <w:t>i</w:t>
      </w:r>
      <w:r>
        <w:rPr>
          <w:spacing w:val="1"/>
        </w:rPr>
        <w:t>n</w:t>
      </w:r>
      <w:r>
        <w:t>g is r</w:t>
      </w:r>
      <w:r>
        <w:rPr>
          <w:spacing w:val="-2"/>
        </w:rPr>
        <w:t>e</w:t>
      </w:r>
      <w:r>
        <w:rPr>
          <w:spacing w:val="1"/>
        </w:rPr>
        <w:t>q</w:t>
      </w:r>
      <w:r>
        <w:t>u</w:t>
      </w:r>
      <w:r>
        <w:rPr>
          <w:spacing w:val="-1"/>
        </w:rPr>
        <w:t>i</w:t>
      </w:r>
      <w:r>
        <w:t>r</w:t>
      </w:r>
      <w:r>
        <w:rPr>
          <w:spacing w:val="-1"/>
        </w:rPr>
        <w:t>e</w:t>
      </w:r>
      <w:r>
        <w:rPr>
          <w:spacing w:val="1"/>
        </w:rPr>
        <w:t>d</w:t>
      </w:r>
      <w:r>
        <w:t>.</w:t>
      </w:r>
    </w:p>
    <w:p w14:paraId="69959A79" w14:textId="77777777" w:rsidR="00D41C24" w:rsidRDefault="00D41C24" w:rsidP="00DB0C09">
      <w:pPr>
        <w:pStyle w:val="SingleTxtG"/>
      </w:pPr>
      <w:r>
        <w:t>H</w:t>
      </w:r>
      <w:r>
        <w:rPr>
          <w:spacing w:val="1"/>
        </w:rPr>
        <w:t>o</w:t>
      </w:r>
      <w:r>
        <w:t>w</w:t>
      </w:r>
      <w:r>
        <w:rPr>
          <w:spacing w:val="-2"/>
        </w:rPr>
        <w:t>e</w:t>
      </w:r>
      <w:r>
        <w:t>v</w:t>
      </w:r>
      <w:r>
        <w:rPr>
          <w:spacing w:val="-1"/>
        </w:rPr>
        <w:t>e</w:t>
      </w:r>
      <w:r>
        <w:t>r,</w:t>
      </w:r>
      <w:r>
        <w:rPr>
          <w:spacing w:val="-2"/>
        </w:rPr>
        <w:t xml:space="preserve"> </w:t>
      </w:r>
      <w:r>
        <w:t>a</w:t>
      </w:r>
      <w:r>
        <w:rPr>
          <w:spacing w:val="-1"/>
        </w:rPr>
        <w:t xml:space="preserve"> </w:t>
      </w:r>
      <w:r>
        <w:rPr>
          <w:spacing w:val="-2"/>
        </w:rPr>
        <w:t>m</w:t>
      </w:r>
      <w:r>
        <w:rPr>
          <w:spacing w:val="1"/>
        </w:rPr>
        <w:t>ix</w:t>
      </w:r>
      <w:r>
        <w:rPr>
          <w:spacing w:val="-1"/>
        </w:rPr>
        <w:t>tu</w:t>
      </w:r>
      <w:r>
        <w:t>re</w:t>
      </w:r>
      <w:r>
        <w:rPr>
          <w:spacing w:val="-3"/>
        </w:rPr>
        <w:t xml:space="preserve"> </w:t>
      </w:r>
      <w:r>
        <w:rPr>
          <w:spacing w:val="1"/>
        </w:rPr>
        <w:t>o</w:t>
      </w:r>
      <w:r>
        <w:t>f</w:t>
      </w:r>
      <w:r>
        <w:rPr>
          <w:spacing w:val="-2"/>
        </w:rPr>
        <w:t xml:space="preserve"> </w:t>
      </w:r>
      <w:r>
        <w:t>or</w:t>
      </w:r>
      <w:r>
        <w:rPr>
          <w:spacing w:val="-1"/>
        </w:rPr>
        <w:t>a</w:t>
      </w:r>
      <w:r>
        <w:t>ng</w:t>
      </w:r>
      <w:r>
        <w:rPr>
          <w:spacing w:val="-2"/>
        </w:rPr>
        <w:t>e</w:t>
      </w:r>
      <w:r>
        <w:t>s</w:t>
      </w:r>
      <w:r>
        <w:rPr>
          <w:spacing w:val="-2"/>
        </w:rPr>
        <w:t xml:space="preserve"> </w:t>
      </w:r>
      <w:r>
        <w:t>wi</w:t>
      </w:r>
      <w:r>
        <w:rPr>
          <w:spacing w:val="1"/>
        </w:rPr>
        <w:t>t</w:t>
      </w:r>
      <w:r>
        <w:t>h</w:t>
      </w:r>
      <w:r>
        <w:rPr>
          <w:spacing w:val="-2"/>
        </w:rPr>
        <w:t xml:space="preserve"> c</w:t>
      </w:r>
      <w:r>
        <w:rPr>
          <w:spacing w:val="1"/>
        </w:rPr>
        <w:t>i</w:t>
      </w:r>
      <w:r>
        <w:t>t</w:t>
      </w:r>
      <w:r>
        <w:rPr>
          <w:spacing w:val="-1"/>
        </w:rPr>
        <w:t>r</w:t>
      </w:r>
      <w:r>
        <w:rPr>
          <w:spacing w:val="1"/>
        </w:rPr>
        <w:t>u</w:t>
      </w:r>
      <w:r>
        <w:t>s</w:t>
      </w:r>
      <w:r>
        <w:rPr>
          <w:spacing w:val="-2"/>
        </w:rPr>
        <w:t xml:space="preserve"> </w:t>
      </w:r>
      <w:r>
        <w:t>f</w:t>
      </w:r>
      <w:r>
        <w:rPr>
          <w:spacing w:val="-1"/>
        </w:rPr>
        <w:t>r</w:t>
      </w:r>
      <w:r>
        <w:t>u</w:t>
      </w:r>
      <w:r>
        <w:rPr>
          <w:spacing w:val="-1"/>
        </w:rPr>
        <w:t>i</w:t>
      </w:r>
      <w:r>
        <w:t>t</w:t>
      </w:r>
      <w:r>
        <w:rPr>
          <w:spacing w:val="-1"/>
        </w:rPr>
        <w:t xml:space="preserve"> </w:t>
      </w:r>
      <w:r>
        <w:t>of</w:t>
      </w:r>
      <w:r>
        <w:rPr>
          <w:spacing w:val="-2"/>
        </w:rPr>
        <w:t xml:space="preserve"> </w:t>
      </w:r>
      <w:r>
        <w:rPr>
          <w:spacing w:val="-1"/>
        </w:rPr>
        <w:t>d</w:t>
      </w:r>
      <w:r>
        <w:t>i</w:t>
      </w:r>
      <w:r>
        <w:rPr>
          <w:spacing w:val="-1"/>
        </w:rPr>
        <w:t>s</w:t>
      </w:r>
      <w:r>
        <w:t>tin</w:t>
      </w:r>
      <w:r>
        <w:rPr>
          <w:spacing w:val="-1"/>
        </w:rPr>
        <w:t>ct</w:t>
      </w:r>
      <w:r>
        <w:t>ly</w:t>
      </w:r>
      <w:r>
        <w:rPr>
          <w:spacing w:val="-2"/>
        </w:rPr>
        <w:t xml:space="preserve"> </w:t>
      </w:r>
      <w:r>
        <w:t>di</w:t>
      </w:r>
      <w:r>
        <w:rPr>
          <w:spacing w:val="-1"/>
        </w:rPr>
        <w:t>f</w:t>
      </w:r>
      <w:r>
        <w:t>f</w:t>
      </w:r>
      <w:r>
        <w:rPr>
          <w:spacing w:val="-1"/>
        </w:rPr>
        <w:t>e</w:t>
      </w:r>
      <w:r>
        <w:t>r</w:t>
      </w:r>
      <w:r>
        <w:rPr>
          <w:spacing w:val="-2"/>
        </w:rPr>
        <w:t>e</w:t>
      </w:r>
      <w:r>
        <w:rPr>
          <w:spacing w:val="1"/>
        </w:rPr>
        <w:t>n</w:t>
      </w:r>
      <w:r>
        <w:t>t</w:t>
      </w:r>
      <w:r>
        <w:rPr>
          <w:spacing w:val="-1"/>
        </w:rPr>
        <w:t xml:space="preserve"> s</w:t>
      </w:r>
      <w:r>
        <w:rPr>
          <w:spacing w:val="1"/>
        </w:rPr>
        <w:t>p</w:t>
      </w:r>
      <w:r>
        <w:rPr>
          <w:spacing w:val="-1"/>
        </w:rPr>
        <w:t>ec</w:t>
      </w:r>
      <w:r>
        <w:rPr>
          <w:spacing w:val="1"/>
        </w:rPr>
        <w:t>i</w:t>
      </w:r>
      <w:r>
        <w:rPr>
          <w:spacing w:val="-2"/>
        </w:rPr>
        <w:t>e</w:t>
      </w:r>
      <w:r>
        <w:t xml:space="preserve">s </w:t>
      </w:r>
      <w:r>
        <w:rPr>
          <w:spacing w:val="-2"/>
        </w:rPr>
        <w:t>m</w:t>
      </w:r>
      <w:r>
        <w:rPr>
          <w:spacing w:val="1"/>
        </w:rPr>
        <w:t>a</w:t>
      </w:r>
      <w:r>
        <w:t>y</w:t>
      </w:r>
      <w:r>
        <w:rPr>
          <w:spacing w:val="-3"/>
        </w:rPr>
        <w:t xml:space="preserve"> </w:t>
      </w:r>
      <w:r>
        <w:rPr>
          <w:spacing w:val="2"/>
        </w:rPr>
        <w:t>b</w:t>
      </w:r>
      <w:r>
        <w:t>e</w:t>
      </w:r>
      <w:r>
        <w:rPr>
          <w:spacing w:val="-3"/>
        </w:rPr>
        <w:t xml:space="preserve"> </w:t>
      </w:r>
      <w:r>
        <w:rPr>
          <w:spacing w:val="1"/>
        </w:rPr>
        <w:t>pa</w:t>
      </w:r>
      <w:r>
        <w:rPr>
          <w:spacing w:val="-1"/>
        </w:rPr>
        <w:t xml:space="preserve">cked </w:t>
      </w:r>
      <w:r>
        <w:t>t</w:t>
      </w:r>
      <w:r>
        <w:rPr>
          <w:spacing w:val="-1"/>
        </w:rPr>
        <w:t>o</w:t>
      </w:r>
      <w:r>
        <w:t>g</w:t>
      </w:r>
      <w:r>
        <w:rPr>
          <w:spacing w:val="-1"/>
        </w:rPr>
        <w:t>e</w:t>
      </w:r>
      <w:r>
        <w:t>th</w:t>
      </w:r>
      <w:r>
        <w:rPr>
          <w:spacing w:val="-1"/>
        </w:rPr>
        <w:t>e</w:t>
      </w:r>
      <w:r>
        <w:t>r</w:t>
      </w:r>
      <w:r>
        <w:rPr>
          <w:spacing w:val="1"/>
        </w:rPr>
        <w:t xml:space="preserve"> </w:t>
      </w:r>
      <w:r>
        <w:t>in</w:t>
      </w:r>
      <w:r>
        <w:rPr>
          <w:spacing w:val="1"/>
        </w:rPr>
        <w:t xml:space="preserve"> </w:t>
      </w:r>
      <w:r>
        <w:t>a</w:t>
      </w:r>
      <w:r>
        <w:rPr>
          <w:spacing w:val="1"/>
        </w:rPr>
        <w:t xml:space="preserve"> </w:t>
      </w:r>
      <w:r>
        <w:t>s</w:t>
      </w:r>
      <w:r>
        <w:rPr>
          <w:spacing w:val="-2"/>
        </w:rPr>
        <w:t>a</w:t>
      </w:r>
      <w:r>
        <w:rPr>
          <w:spacing w:val="1"/>
        </w:rPr>
        <w:t>l</w:t>
      </w:r>
      <w:r>
        <w:rPr>
          <w:spacing w:val="-2"/>
        </w:rPr>
        <w:t>e</w:t>
      </w:r>
      <w:r>
        <w:t>s</w:t>
      </w:r>
      <w:r>
        <w:rPr>
          <w:spacing w:val="2"/>
        </w:rPr>
        <w:t xml:space="preserve"> </w:t>
      </w:r>
      <w:r>
        <w:t>p</w:t>
      </w:r>
      <w:r>
        <w:rPr>
          <w:spacing w:val="-1"/>
        </w:rPr>
        <w:t>ac</w:t>
      </w:r>
      <w:r>
        <w:rPr>
          <w:spacing w:val="1"/>
        </w:rPr>
        <w:t>k</w:t>
      </w:r>
      <w:r>
        <w:rPr>
          <w:spacing w:val="-1"/>
        </w:rPr>
        <w:t>a</w:t>
      </w:r>
      <w:r>
        <w:rPr>
          <w:spacing w:val="1"/>
        </w:rPr>
        <w:t>g</w:t>
      </w:r>
      <w:r>
        <w:rPr>
          <w:spacing w:val="-1"/>
        </w:rPr>
        <w:t>e</w:t>
      </w:r>
      <w:r>
        <w:t>,</w:t>
      </w:r>
      <w:r>
        <w:rPr>
          <w:spacing w:val="1"/>
        </w:rPr>
        <w:t xml:space="preserve"> </w:t>
      </w:r>
      <w:r>
        <w:rPr>
          <w:spacing w:val="-1"/>
        </w:rPr>
        <w:t>p</w:t>
      </w:r>
      <w:r>
        <w:t>rov</w:t>
      </w:r>
      <w:r>
        <w:rPr>
          <w:spacing w:val="-1"/>
        </w:rPr>
        <w:t>i</w:t>
      </w:r>
      <w:r>
        <w:t>d</w:t>
      </w:r>
      <w:r>
        <w:rPr>
          <w:spacing w:val="-1"/>
        </w:rPr>
        <w:t>e</w:t>
      </w:r>
      <w:r>
        <w:t>d</w:t>
      </w:r>
      <w:r>
        <w:rPr>
          <w:spacing w:val="1"/>
        </w:rPr>
        <w:t xml:space="preserve"> </w:t>
      </w:r>
      <w:r>
        <w:t>th</w:t>
      </w:r>
      <w:r>
        <w:rPr>
          <w:spacing w:val="-1"/>
        </w:rPr>
        <w:t>e</w:t>
      </w:r>
      <w:r>
        <w:t>y</w:t>
      </w:r>
      <w:r>
        <w:rPr>
          <w:spacing w:val="1"/>
        </w:rPr>
        <w:t xml:space="preserve"> </w:t>
      </w:r>
      <w:r>
        <w:rPr>
          <w:spacing w:val="-2"/>
        </w:rPr>
        <w:t>a</w:t>
      </w:r>
      <w:r>
        <w:t>re</w:t>
      </w:r>
      <w:r>
        <w:rPr>
          <w:spacing w:val="1"/>
        </w:rPr>
        <w:t xml:space="preserve"> </w:t>
      </w:r>
      <w:r>
        <w:t>uni</w:t>
      </w:r>
      <w:r>
        <w:rPr>
          <w:spacing w:val="-1"/>
        </w:rPr>
        <w:t>fo</w:t>
      </w:r>
      <w:r>
        <w:t>rm in</w:t>
      </w:r>
      <w:r>
        <w:rPr>
          <w:spacing w:val="2"/>
        </w:rPr>
        <w:t xml:space="preserve"> </w:t>
      </w:r>
      <w:r>
        <w:rPr>
          <w:spacing w:val="-1"/>
        </w:rPr>
        <w:t>q</w:t>
      </w:r>
      <w:r>
        <w:rPr>
          <w:spacing w:val="1"/>
        </w:rPr>
        <w:t>u</w:t>
      </w:r>
      <w:r>
        <w:rPr>
          <w:spacing w:val="-1"/>
        </w:rPr>
        <w:t>a</w:t>
      </w:r>
      <w:r>
        <w:t xml:space="preserve">lity </w:t>
      </w:r>
      <w:r>
        <w:rPr>
          <w:spacing w:val="-1"/>
        </w:rPr>
        <w:t>a</w:t>
      </w:r>
      <w:r>
        <w:t>nd, for</w:t>
      </w:r>
      <w:r>
        <w:rPr>
          <w:spacing w:val="1"/>
        </w:rPr>
        <w:t xml:space="preserve"> </w:t>
      </w:r>
      <w:r>
        <w:rPr>
          <w:spacing w:val="-1"/>
        </w:rPr>
        <w:t>e</w:t>
      </w:r>
      <w:r>
        <w:t>a</w:t>
      </w:r>
      <w:r>
        <w:rPr>
          <w:spacing w:val="-2"/>
        </w:rPr>
        <w:t>c</w:t>
      </w:r>
      <w:r>
        <w:t>h</w:t>
      </w:r>
      <w:r>
        <w:rPr>
          <w:spacing w:val="2"/>
        </w:rPr>
        <w:t xml:space="preserve"> </w:t>
      </w:r>
      <w:r>
        <w:rPr>
          <w:spacing w:val="-1"/>
        </w:rPr>
        <w:t>s</w:t>
      </w:r>
      <w:r>
        <w:rPr>
          <w:spacing w:val="1"/>
        </w:rPr>
        <w:t>p</w:t>
      </w:r>
      <w:r>
        <w:t>e</w:t>
      </w:r>
      <w:r>
        <w:rPr>
          <w:spacing w:val="-1"/>
        </w:rPr>
        <w:t>c</w:t>
      </w:r>
      <w:r>
        <w:t xml:space="preserve">ies </w:t>
      </w:r>
      <w:r>
        <w:rPr>
          <w:spacing w:val="-1"/>
        </w:rPr>
        <w:t>c</w:t>
      </w:r>
      <w:r>
        <w:t>on</w:t>
      </w:r>
      <w:r>
        <w:rPr>
          <w:spacing w:val="-1"/>
        </w:rPr>
        <w:t>ce</w:t>
      </w:r>
      <w:r>
        <w:t>rn</w:t>
      </w:r>
      <w:r>
        <w:rPr>
          <w:spacing w:val="-2"/>
        </w:rPr>
        <w:t>e</w:t>
      </w:r>
      <w:r>
        <w:t>d,</w:t>
      </w:r>
      <w:r>
        <w:rPr>
          <w:spacing w:val="2"/>
        </w:rPr>
        <w:t xml:space="preserve"> </w:t>
      </w:r>
      <w:r>
        <w:t>in</w:t>
      </w:r>
      <w:r>
        <w:rPr>
          <w:spacing w:val="3"/>
        </w:rPr>
        <w:t xml:space="preserve"> </w:t>
      </w:r>
      <w:r>
        <w:t>v</w:t>
      </w:r>
      <w:r>
        <w:rPr>
          <w:spacing w:val="-1"/>
        </w:rPr>
        <w:t>ar</w:t>
      </w:r>
      <w:r>
        <w:rPr>
          <w:spacing w:val="1"/>
        </w:rPr>
        <w:t>i</w:t>
      </w:r>
      <w:r>
        <w:rPr>
          <w:spacing w:val="-2"/>
        </w:rPr>
        <w:t>e</w:t>
      </w:r>
      <w:r>
        <w:rPr>
          <w:spacing w:val="1"/>
        </w:rPr>
        <w:t>t</w:t>
      </w:r>
      <w:r>
        <w:t>y</w:t>
      </w:r>
      <w:r>
        <w:rPr>
          <w:spacing w:val="2"/>
        </w:rPr>
        <w:t xml:space="preserve"> </w:t>
      </w:r>
      <w:r>
        <w:t>or</w:t>
      </w:r>
      <w:r>
        <w:rPr>
          <w:spacing w:val="3"/>
        </w:rPr>
        <w:t xml:space="preserve"> </w:t>
      </w:r>
      <w:r>
        <w:rPr>
          <w:spacing w:val="-2"/>
        </w:rPr>
        <w:t>c</w:t>
      </w:r>
      <w:r>
        <w:rPr>
          <w:spacing w:val="2"/>
        </w:rPr>
        <w:t>o</w:t>
      </w:r>
      <w:r>
        <w:t>m</w:t>
      </w:r>
      <w:r>
        <w:rPr>
          <w:spacing w:val="-2"/>
        </w:rPr>
        <w:t>m</w:t>
      </w:r>
      <w:r>
        <w:rPr>
          <w:spacing w:val="-1"/>
        </w:rPr>
        <w:t>e</w:t>
      </w:r>
      <w:r>
        <w:rPr>
          <w:spacing w:val="2"/>
        </w:rPr>
        <w:t>r</w:t>
      </w:r>
      <w:r>
        <w:rPr>
          <w:spacing w:val="-2"/>
        </w:rPr>
        <w:t>c</w:t>
      </w:r>
      <w:r>
        <w:t>i</w:t>
      </w:r>
      <w:r>
        <w:rPr>
          <w:spacing w:val="-1"/>
        </w:rPr>
        <w:t>a</w:t>
      </w:r>
      <w:r>
        <w:t>l</w:t>
      </w:r>
      <w:r>
        <w:rPr>
          <w:spacing w:val="3"/>
        </w:rPr>
        <w:t xml:space="preserve"> </w:t>
      </w:r>
      <w:r>
        <w:rPr>
          <w:spacing w:val="1"/>
        </w:rPr>
        <w:t>t</w:t>
      </w:r>
      <w:r>
        <w:rPr>
          <w:spacing w:val="-1"/>
        </w:rPr>
        <w:t>y</w:t>
      </w:r>
      <w:r>
        <w:t>pe</w:t>
      </w:r>
      <w:r>
        <w:rPr>
          <w:spacing w:val="3"/>
        </w:rPr>
        <w:t xml:space="preserve"> </w:t>
      </w:r>
      <w:r>
        <w:rPr>
          <w:spacing w:val="-1"/>
        </w:rPr>
        <w:t>a</w:t>
      </w:r>
      <w:r>
        <w:t>nd</w:t>
      </w:r>
      <w:r>
        <w:rPr>
          <w:spacing w:val="3"/>
        </w:rPr>
        <w:t xml:space="preserve"> </w:t>
      </w:r>
      <w:r>
        <w:rPr>
          <w:spacing w:val="-1"/>
        </w:rPr>
        <w:t>or</w:t>
      </w:r>
      <w:r>
        <w:rPr>
          <w:spacing w:val="1"/>
        </w:rPr>
        <w:t>i</w:t>
      </w:r>
      <w:r>
        <w:rPr>
          <w:spacing w:val="-1"/>
        </w:rPr>
        <w:t>gi</w:t>
      </w:r>
      <w:r>
        <w:rPr>
          <w:spacing w:val="1"/>
        </w:rPr>
        <w:t>n</w:t>
      </w:r>
      <w:r>
        <w:t>.</w:t>
      </w:r>
      <w:r>
        <w:rPr>
          <w:spacing w:val="2"/>
        </w:rPr>
        <w:t xml:space="preserve"> </w:t>
      </w:r>
      <w:r w:rsidRPr="002D1DDA">
        <w:t>H</w:t>
      </w:r>
      <w:r w:rsidRPr="002D1DDA">
        <w:rPr>
          <w:spacing w:val="1"/>
        </w:rPr>
        <w:t>o</w:t>
      </w:r>
      <w:r w:rsidRPr="002D1DDA">
        <w:t>w</w:t>
      </w:r>
      <w:r w:rsidRPr="002D1DDA">
        <w:rPr>
          <w:spacing w:val="-2"/>
        </w:rPr>
        <w:t>e</w:t>
      </w:r>
      <w:r w:rsidRPr="002D1DDA">
        <w:rPr>
          <w:spacing w:val="2"/>
        </w:rPr>
        <w:t>v</w:t>
      </w:r>
      <w:r w:rsidRPr="002D1DDA">
        <w:rPr>
          <w:spacing w:val="-1"/>
        </w:rPr>
        <w:t>e</w:t>
      </w:r>
      <w:r w:rsidRPr="002D1DDA">
        <w:t xml:space="preserve">r, </w:t>
      </w:r>
      <w:r w:rsidRPr="002D1DDA">
        <w:rPr>
          <w:spacing w:val="2"/>
        </w:rPr>
        <w:t>i</w:t>
      </w:r>
      <w:r w:rsidRPr="002D1DDA">
        <w:t>n</w:t>
      </w:r>
      <w:r w:rsidRPr="002D1DDA">
        <w:rPr>
          <w:spacing w:val="3"/>
        </w:rPr>
        <w:t xml:space="preserve"> </w:t>
      </w:r>
      <w:r w:rsidRPr="002D1DDA">
        <w:t>c</w:t>
      </w:r>
      <w:r w:rsidRPr="002D1DDA">
        <w:rPr>
          <w:spacing w:val="-2"/>
        </w:rPr>
        <w:t>a</w:t>
      </w:r>
      <w:r w:rsidRPr="002D1DDA">
        <w:t>se</w:t>
      </w:r>
      <w:r w:rsidRPr="002D1DDA">
        <w:rPr>
          <w:spacing w:val="1"/>
        </w:rPr>
        <w:t xml:space="preserve"> o</w:t>
      </w:r>
      <w:r w:rsidRPr="002D1DDA">
        <w:t>f</w:t>
      </w:r>
      <w:r w:rsidRPr="002D1DDA">
        <w:rPr>
          <w:spacing w:val="3"/>
        </w:rPr>
        <w:t xml:space="preserve"> </w:t>
      </w:r>
      <w:r w:rsidRPr="002D1DDA">
        <w:t>tho</w:t>
      </w:r>
      <w:r w:rsidRPr="002D1DDA">
        <w:rPr>
          <w:spacing w:val="-1"/>
        </w:rPr>
        <w:t>s</w:t>
      </w:r>
      <w:r w:rsidRPr="002D1DDA">
        <w:t>e</w:t>
      </w:r>
      <w:r w:rsidRPr="002D1DDA">
        <w:rPr>
          <w:spacing w:val="3"/>
        </w:rPr>
        <w:t xml:space="preserve"> </w:t>
      </w:r>
      <w:r w:rsidRPr="002D1DDA">
        <w:rPr>
          <w:spacing w:val="-3"/>
        </w:rPr>
        <w:t>m</w:t>
      </w:r>
      <w:r w:rsidRPr="002D1DDA">
        <w:rPr>
          <w:spacing w:val="1"/>
        </w:rPr>
        <w:t>i</w:t>
      </w:r>
      <w:r w:rsidRPr="002D1DDA">
        <w:t>x</w:t>
      </w:r>
      <w:r w:rsidRPr="002D1DDA">
        <w:rPr>
          <w:spacing w:val="-1"/>
        </w:rPr>
        <w:t>t</w:t>
      </w:r>
      <w:r w:rsidRPr="002D1DDA">
        <w:t>ur</w:t>
      </w:r>
      <w:r w:rsidRPr="002D1DDA">
        <w:rPr>
          <w:spacing w:val="-1"/>
        </w:rPr>
        <w:t>e</w:t>
      </w:r>
      <w:r w:rsidRPr="002D1DDA">
        <w:t>s u</w:t>
      </w:r>
      <w:r w:rsidRPr="002D1DDA">
        <w:rPr>
          <w:spacing w:val="-1"/>
        </w:rPr>
        <w:t>n</w:t>
      </w:r>
      <w:r w:rsidRPr="002D1DDA">
        <w:t>i</w:t>
      </w:r>
      <w:r w:rsidRPr="002D1DDA">
        <w:rPr>
          <w:spacing w:val="-1"/>
        </w:rPr>
        <w:t>f</w:t>
      </w:r>
      <w:r w:rsidRPr="002D1DDA">
        <w:t>or</w:t>
      </w:r>
      <w:r w:rsidRPr="002D1DDA">
        <w:rPr>
          <w:spacing w:val="-2"/>
        </w:rPr>
        <w:t>m</w:t>
      </w:r>
      <w:r w:rsidRPr="002D1DDA">
        <w:t>ity</w:t>
      </w:r>
      <w:r w:rsidRPr="002D1DDA">
        <w:rPr>
          <w:spacing w:val="-2"/>
        </w:rPr>
        <w:t xml:space="preserve"> </w:t>
      </w:r>
      <w:r w:rsidRPr="002D1DDA">
        <w:t xml:space="preserve">in </w:t>
      </w:r>
      <w:r w:rsidRPr="002D1DDA">
        <w:rPr>
          <w:spacing w:val="-1"/>
        </w:rPr>
        <w:t>s</w:t>
      </w:r>
      <w:r w:rsidRPr="002D1DDA">
        <w:rPr>
          <w:spacing w:val="1"/>
        </w:rPr>
        <w:t>i</w:t>
      </w:r>
      <w:r w:rsidRPr="002D1DDA">
        <w:rPr>
          <w:spacing w:val="-2"/>
        </w:rPr>
        <w:t>z</w:t>
      </w:r>
      <w:r w:rsidRPr="002D1DDA">
        <w:t>e</w:t>
      </w:r>
      <w:r w:rsidRPr="002D1DDA">
        <w:rPr>
          <w:spacing w:val="-1"/>
        </w:rPr>
        <w:t xml:space="preserve"> </w:t>
      </w:r>
      <w:r w:rsidRPr="002D1DDA">
        <w:rPr>
          <w:spacing w:val="1"/>
        </w:rPr>
        <w:t>i</w:t>
      </w:r>
      <w:r w:rsidRPr="002D1DDA">
        <w:t>s</w:t>
      </w:r>
      <w:r w:rsidRPr="002D1DDA">
        <w:rPr>
          <w:spacing w:val="-1"/>
        </w:rPr>
        <w:t xml:space="preserve"> </w:t>
      </w:r>
      <w:r w:rsidRPr="002D1DDA">
        <w:t>not r</w:t>
      </w:r>
      <w:r w:rsidRPr="002D1DDA">
        <w:rPr>
          <w:spacing w:val="-2"/>
        </w:rPr>
        <w:t>e</w:t>
      </w:r>
      <w:r w:rsidRPr="002D1DDA">
        <w:t>qu</w:t>
      </w:r>
      <w:r w:rsidRPr="002D1DDA">
        <w:rPr>
          <w:spacing w:val="-1"/>
        </w:rPr>
        <w:t>i</w:t>
      </w:r>
      <w:r w:rsidRPr="002D1DDA">
        <w:t>r</w:t>
      </w:r>
      <w:r w:rsidRPr="002D1DDA">
        <w:rPr>
          <w:spacing w:val="-1"/>
        </w:rPr>
        <w:t>e</w:t>
      </w:r>
      <w:r w:rsidRPr="002D1DDA">
        <w:t>d.</w:t>
      </w:r>
    </w:p>
    <w:p w14:paraId="2B54058D" w14:textId="77777777" w:rsidR="00D41C24" w:rsidDel="000B68EB" w:rsidRDefault="00D41C24" w:rsidP="00DB0C09">
      <w:pPr>
        <w:pStyle w:val="SingleTxtG"/>
        <w:rPr>
          <w:del w:id="279" w:author="Bickelmann, Ulrike" w:date="2019-05-17T14:21:00Z"/>
        </w:rPr>
      </w:pPr>
      <w:del w:id="280" w:author="Bickelmann, Ulrike" w:date="2019-05-17T14:21:00Z">
        <w:r w:rsidDel="000B68EB">
          <w:rPr>
            <w:i/>
            <w:spacing w:val="-1"/>
          </w:rPr>
          <w:delText>Re</w:delText>
        </w:r>
        <w:r w:rsidDel="000B68EB">
          <w:rPr>
            <w:i/>
          </w:rPr>
          <w:delText>m</w:delText>
        </w:r>
        <w:r w:rsidDel="000B68EB">
          <w:rPr>
            <w:i/>
            <w:spacing w:val="1"/>
          </w:rPr>
          <w:delText>a</w:delText>
        </w:r>
        <w:r w:rsidDel="000B68EB">
          <w:rPr>
            <w:i/>
          </w:rPr>
          <w:delText>rk</w:delText>
        </w:r>
        <w:r w:rsidDel="000B68EB">
          <w:rPr>
            <w:i/>
            <w:spacing w:val="-2"/>
          </w:rPr>
          <w:delText xml:space="preserve"> </w:delText>
        </w:r>
        <w:r w:rsidDel="000B68EB">
          <w:rPr>
            <w:i/>
          </w:rPr>
          <w:delText>by</w:delText>
        </w:r>
        <w:r w:rsidDel="000B68EB">
          <w:rPr>
            <w:i/>
            <w:spacing w:val="-1"/>
          </w:rPr>
          <w:delText xml:space="preserve"> </w:delText>
        </w:r>
        <w:r w:rsidDel="000B68EB">
          <w:rPr>
            <w:i/>
          </w:rPr>
          <w:delText>G</w:delText>
        </w:r>
        <w:r w:rsidDel="000B68EB">
          <w:rPr>
            <w:i/>
            <w:spacing w:val="-1"/>
          </w:rPr>
          <w:delText>e</w:delText>
        </w:r>
        <w:r w:rsidDel="000B68EB">
          <w:rPr>
            <w:i/>
          </w:rPr>
          <w:delText>rman</w:delText>
        </w:r>
        <w:r w:rsidDel="000B68EB">
          <w:rPr>
            <w:i/>
            <w:spacing w:val="-1"/>
          </w:rPr>
          <w:delText>y</w:delText>
        </w:r>
        <w:r w:rsidDel="000B68EB">
          <w:rPr>
            <w:i/>
          </w:rPr>
          <w:delText>:</w:delText>
        </w:r>
        <w:r w:rsidDel="000B68EB">
          <w:rPr>
            <w:i/>
            <w:spacing w:val="-2"/>
          </w:rPr>
          <w:delText xml:space="preserve"> </w:delText>
        </w:r>
        <w:r w:rsidDel="000B68EB">
          <w:rPr>
            <w:spacing w:val="-1"/>
          </w:rPr>
          <w:delText>T</w:delText>
        </w:r>
        <w:r w:rsidDel="000B68EB">
          <w:delText>he</w:delText>
        </w:r>
        <w:r w:rsidDel="000B68EB">
          <w:rPr>
            <w:spacing w:val="-2"/>
          </w:rPr>
          <w:delText xml:space="preserve"> </w:delText>
        </w:r>
        <w:r w:rsidDel="000B68EB">
          <w:rPr>
            <w:spacing w:val="1"/>
          </w:rPr>
          <w:delText>p</w:delText>
        </w:r>
        <w:r w:rsidDel="000B68EB">
          <w:rPr>
            <w:spacing w:val="-1"/>
          </w:rPr>
          <w:delText>a</w:delText>
        </w:r>
        <w:r w:rsidDel="000B68EB">
          <w:rPr>
            <w:spacing w:val="2"/>
          </w:rPr>
          <w:delText>r</w:delText>
        </w:r>
        <w:r w:rsidDel="000B68EB">
          <w:rPr>
            <w:spacing w:val="-2"/>
          </w:rPr>
          <w:delText>a</w:delText>
        </w:r>
        <w:r w:rsidDel="000B68EB">
          <w:rPr>
            <w:spacing w:val="1"/>
          </w:rPr>
          <w:delText>g</w:delText>
        </w:r>
        <w:r w:rsidDel="000B68EB">
          <w:delText>r</w:delText>
        </w:r>
        <w:r w:rsidDel="000B68EB">
          <w:rPr>
            <w:spacing w:val="-1"/>
          </w:rPr>
          <w:delText>a</w:delText>
        </w:r>
        <w:r w:rsidDel="000B68EB">
          <w:delText>ph</w:delText>
        </w:r>
        <w:r w:rsidDel="000B68EB">
          <w:rPr>
            <w:spacing w:val="-1"/>
          </w:rPr>
          <w:delText xml:space="preserve"> </w:delText>
        </w:r>
        <w:r w:rsidDel="000B68EB">
          <w:delText>on</w:delText>
        </w:r>
        <w:r w:rsidDel="000B68EB">
          <w:rPr>
            <w:spacing w:val="-1"/>
          </w:rPr>
          <w:delText xml:space="preserve"> </w:delText>
        </w:r>
        <w:r w:rsidDel="000B68EB">
          <w:rPr>
            <w:spacing w:val="-2"/>
          </w:rPr>
          <w:delText>m</w:delText>
        </w:r>
        <w:r w:rsidDel="000B68EB">
          <w:delText>ix</w:delText>
        </w:r>
        <w:r w:rsidDel="000B68EB">
          <w:rPr>
            <w:spacing w:val="-1"/>
          </w:rPr>
          <w:delText>t</w:delText>
        </w:r>
        <w:r w:rsidDel="000B68EB">
          <w:delText>ur</w:delText>
        </w:r>
        <w:r w:rsidDel="000B68EB">
          <w:rPr>
            <w:spacing w:val="-1"/>
          </w:rPr>
          <w:delText>e</w:delText>
        </w:r>
        <w:r w:rsidDel="000B68EB">
          <w:delText>s</w:delText>
        </w:r>
        <w:r w:rsidDel="000B68EB">
          <w:rPr>
            <w:spacing w:val="-2"/>
          </w:rPr>
          <w:delText xml:space="preserve"> </w:delText>
        </w:r>
        <w:r w:rsidDel="000B68EB">
          <w:rPr>
            <w:spacing w:val="1"/>
          </w:rPr>
          <w:delText>o</w:delText>
        </w:r>
        <w:r w:rsidDel="000B68EB">
          <w:delText>f</w:delText>
        </w:r>
        <w:r w:rsidDel="000B68EB">
          <w:rPr>
            <w:spacing w:val="-1"/>
          </w:rPr>
          <w:delText xml:space="preserve"> </w:delText>
        </w:r>
        <w:r w:rsidDel="000B68EB">
          <w:delText>sp</w:delText>
        </w:r>
        <w:r w:rsidDel="000B68EB">
          <w:rPr>
            <w:spacing w:val="-1"/>
          </w:rPr>
          <w:delText>e</w:delText>
        </w:r>
        <w:r w:rsidDel="000B68EB">
          <w:rPr>
            <w:spacing w:val="-2"/>
          </w:rPr>
          <w:delText>c</w:delText>
        </w:r>
        <w:r w:rsidDel="000B68EB">
          <w:rPr>
            <w:spacing w:val="1"/>
          </w:rPr>
          <w:delText>i</w:delText>
        </w:r>
        <w:r w:rsidDel="000B68EB">
          <w:rPr>
            <w:spacing w:val="-2"/>
          </w:rPr>
          <w:delText>e</w:delText>
        </w:r>
        <w:r w:rsidDel="000B68EB">
          <w:delText xml:space="preserve">s </w:delText>
        </w:r>
        <w:r w:rsidDel="000B68EB">
          <w:rPr>
            <w:spacing w:val="1"/>
          </w:rPr>
          <w:delText>i</w:delText>
        </w:r>
        <w:r w:rsidDel="000B68EB">
          <w:delText>s</w:delText>
        </w:r>
        <w:r w:rsidDel="000B68EB">
          <w:rPr>
            <w:spacing w:val="-2"/>
          </w:rPr>
          <w:delText xml:space="preserve"> </w:delText>
        </w:r>
        <w:r w:rsidDel="000B68EB">
          <w:rPr>
            <w:spacing w:val="1"/>
          </w:rPr>
          <w:delText>n</w:delText>
        </w:r>
        <w:r w:rsidDel="000B68EB">
          <w:rPr>
            <w:spacing w:val="-1"/>
          </w:rPr>
          <w:delText>o</w:delText>
        </w:r>
        <w:r w:rsidDel="000B68EB">
          <w:delText xml:space="preserve">t </w:delText>
        </w:r>
        <w:r w:rsidDel="000B68EB">
          <w:rPr>
            <w:spacing w:val="-1"/>
          </w:rPr>
          <w:delText>pa</w:delText>
        </w:r>
        <w:r w:rsidDel="000B68EB">
          <w:delText>rt</w:delText>
        </w:r>
        <w:r w:rsidDel="000B68EB">
          <w:rPr>
            <w:spacing w:val="-1"/>
          </w:rPr>
          <w:delText xml:space="preserve"> o</w:delText>
        </w:r>
        <w:r w:rsidDel="000B68EB">
          <w:delText>f</w:delText>
        </w:r>
        <w:r w:rsidDel="000B68EB">
          <w:rPr>
            <w:spacing w:val="-1"/>
          </w:rPr>
          <w:delText xml:space="preserve"> </w:delText>
        </w:r>
        <w:r w:rsidDel="000B68EB">
          <w:rPr>
            <w:spacing w:val="1"/>
          </w:rPr>
          <w:delText>C</w:delText>
        </w:r>
        <w:r w:rsidDel="000B68EB">
          <w:rPr>
            <w:spacing w:val="-1"/>
          </w:rPr>
          <w:delText>o</w:delText>
        </w:r>
        <w:r w:rsidDel="000B68EB">
          <w:rPr>
            <w:spacing w:val="1"/>
          </w:rPr>
          <w:delText>d</w:delText>
        </w:r>
        <w:r w:rsidDel="000B68EB">
          <w:rPr>
            <w:spacing w:val="-1"/>
          </w:rPr>
          <w:delText>e</w:delText>
        </w:r>
        <w:r w:rsidDel="000B68EB">
          <w:delText>x</w:delText>
        </w:r>
        <w:r w:rsidDel="000B68EB">
          <w:rPr>
            <w:spacing w:val="-1"/>
          </w:rPr>
          <w:delText xml:space="preserve"> </w:delText>
        </w:r>
        <w:r w:rsidDel="000B68EB">
          <w:delText>S</w:delText>
        </w:r>
        <w:r w:rsidDel="000B68EB">
          <w:rPr>
            <w:spacing w:val="-2"/>
          </w:rPr>
          <w:delText>T</w:delText>
        </w:r>
        <w:r w:rsidDel="000B68EB">
          <w:delText xml:space="preserve">AN </w:delText>
        </w:r>
        <w:r w:rsidDel="000B68EB">
          <w:rPr>
            <w:spacing w:val="1"/>
          </w:rPr>
          <w:delText>2</w:delText>
        </w:r>
        <w:r w:rsidDel="000B68EB">
          <w:rPr>
            <w:spacing w:val="-1"/>
          </w:rPr>
          <w:delText>4</w:delText>
        </w:r>
        <w:r w:rsidDel="000B68EB">
          <w:rPr>
            <w:spacing w:val="2"/>
          </w:rPr>
          <w:delText>5</w:delText>
        </w:r>
        <w:r w:rsidDel="000B68EB">
          <w:delText>. H</w:delText>
        </w:r>
        <w:r w:rsidDel="000B68EB">
          <w:rPr>
            <w:spacing w:val="1"/>
          </w:rPr>
          <w:delText>o</w:delText>
        </w:r>
        <w:r w:rsidDel="000B68EB">
          <w:delText>w</w:delText>
        </w:r>
        <w:r w:rsidDel="000B68EB">
          <w:rPr>
            <w:spacing w:val="-2"/>
          </w:rPr>
          <w:delText>e</w:delText>
        </w:r>
        <w:r w:rsidDel="000B68EB">
          <w:delText>v</w:delText>
        </w:r>
        <w:r w:rsidDel="000B68EB">
          <w:rPr>
            <w:spacing w:val="-1"/>
          </w:rPr>
          <w:delText>e</w:delText>
        </w:r>
        <w:r w:rsidDel="000B68EB">
          <w:delText>r,</w:delText>
        </w:r>
        <w:r w:rsidDel="000B68EB">
          <w:rPr>
            <w:spacing w:val="-1"/>
          </w:rPr>
          <w:delText xml:space="preserve"> </w:delText>
        </w:r>
        <w:r w:rsidDel="000B68EB">
          <w:delText>the</w:delText>
        </w:r>
        <w:r w:rsidDel="000B68EB">
          <w:rPr>
            <w:spacing w:val="-1"/>
          </w:rPr>
          <w:delText xml:space="preserve"> </w:delText>
        </w:r>
        <w:r w:rsidDel="000B68EB">
          <w:rPr>
            <w:spacing w:val="1"/>
          </w:rPr>
          <w:delText>C</w:delText>
        </w:r>
        <w:r w:rsidDel="000B68EB">
          <w:delText>o</w:delText>
        </w:r>
        <w:r w:rsidDel="000B68EB">
          <w:rPr>
            <w:spacing w:val="-1"/>
          </w:rPr>
          <w:delText>de</w:delText>
        </w:r>
        <w:r w:rsidDel="000B68EB">
          <w:delText xml:space="preserve">x </w:delText>
        </w:r>
        <w:r w:rsidDel="000B68EB">
          <w:rPr>
            <w:spacing w:val="-1"/>
          </w:rPr>
          <w:delText>s</w:delText>
        </w:r>
        <w:r w:rsidDel="000B68EB">
          <w:rPr>
            <w:spacing w:val="1"/>
          </w:rPr>
          <w:delText>t</w:delText>
        </w:r>
        <w:r w:rsidDel="000B68EB">
          <w:rPr>
            <w:spacing w:val="-2"/>
          </w:rPr>
          <w:delText>a</w:delText>
        </w:r>
        <w:r w:rsidDel="000B68EB">
          <w:delText>nd</w:delText>
        </w:r>
        <w:r w:rsidDel="000B68EB">
          <w:rPr>
            <w:spacing w:val="-1"/>
          </w:rPr>
          <w:delText>ar</w:delText>
        </w:r>
        <w:r w:rsidDel="000B68EB">
          <w:delText>d is</w:delText>
        </w:r>
        <w:r w:rsidDel="000B68EB">
          <w:rPr>
            <w:spacing w:val="-1"/>
          </w:rPr>
          <w:delText xml:space="preserve"> </w:delText>
        </w:r>
        <w:r w:rsidDel="000B68EB">
          <w:delText>v</w:delText>
        </w:r>
        <w:r w:rsidDel="000B68EB">
          <w:rPr>
            <w:spacing w:val="-1"/>
          </w:rPr>
          <w:delText>e</w:delText>
        </w:r>
        <w:r w:rsidDel="000B68EB">
          <w:delText>ry</w:delText>
        </w:r>
        <w:r w:rsidDel="000B68EB">
          <w:rPr>
            <w:spacing w:val="-1"/>
          </w:rPr>
          <w:delText xml:space="preserve"> </w:delText>
        </w:r>
        <w:r w:rsidDel="000B68EB">
          <w:rPr>
            <w:spacing w:val="1"/>
          </w:rPr>
          <w:delText>p</w:delText>
        </w:r>
        <w:r w:rsidDel="000B68EB">
          <w:delText>r</w:delText>
        </w:r>
        <w:r w:rsidDel="000B68EB">
          <w:rPr>
            <w:spacing w:val="-2"/>
          </w:rPr>
          <w:delText>e</w:delText>
        </w:r>
        <w:r w:rsidDel="000B68EB">
          <w:delText>s</w:delText>
        </w:r>
        <w:r w:rsidDel="000B68EB">
          <w:rPr>
            <w:spacing w:val="-1"/>
          </w:rPr>
          <w:delText>c</w:delText>
        </w:r>
        <w:r w:rsidDel="000B68EB">
          <w:rPr>
            <w:spacing w:val="2"/>
          </w:rPr>
          <w:delText>r</w:delText>
        </w:r>
        <w:r w:rsidDel="000B68EB">
          <w:delText>i</w:delText>
        </w:r>
        <w:r w:rsidDel="000B68EB">
          <w:rPr>
            <w:spacing w:val="-1"/>
          </w:rPr>
          <w:delText>pt</w:delText>
        </w:r>
        <w:r w:rsidDel="000B68EB">
          <w:rPr>
            <w:spacing w:val="1"/>
          </w:rPr>
          <w:delText>iv</w:delText>
        </w:r>
        <w:r w:rsidDel="000B68EB">
          <w:delText>e</w:delText>
        </w:r>
        <w:r w:rsidDel="000B68EB">
          <w:rPr>
            <w:spacing w:val="-2"/>
          </w:rPr>
          <w:delText xml:space="preserve"> </w:delText>
        </w:r>
        <w:r w:rsidDel="000B68EB">
          <w:delText>for</w:delText>
        </w:r>
        <w:r w:rsidDel="000B68EB">
          <w:rPr>
            <w:spacing w:val="-1"/>
          </w:rPr>
          <w:delText xml:space="preserve"> </w:delText>
        </w:r>
        <w:r w:rsidDel="000B68EB">
          <w:rPr>
            <w:spacing w:val="1"/>
          </w:rPr>
          <w:delText>t</w:delText>
        </w:r>
        <w:r w:rsidDel="000B68EB">
          <w:rPr>
            <w:spacing w:val="-2"/>
          </w:rPr>
          <w:delText>y</w:delText>
        </w:r>
        <w:r w:rsidDel="000B68EB">
          <w:delText>p</w:delText>
        </w:r>
        <w:r w:rsidDel="000B68EB">
          <w:rPr>
            <w:spacing w:val="-1"/>
          </w:rPr>
          <w:delText>e</w:delText>
        </w:r>
        <w:r w:rsidDel="000B68EB">
          <w:delText>s</w:delText>
        </w:r>
        <w:r w:rsidDel="000B68EB">
          <w:rPr>
            <w:spacing w:val="-1"/>
          </w:rPr>
          <w:delText xml:space="preserve"> </w:delText>
        </w:r>
        <w:r w:rsidDel="000B68EB">
          <w:delText>of pr</w:delText>
        </w:r>
        <w:r w:rsidDel="000B68EB">
          <w:rPr>
            <w:spacing w:val="-2"/>
          </w:rPr>
          <w:delText>e</w:delText>
        </w:r>
        <w:r w:rsidDel="000B68EB">
          <w:delText>s</w:delText>
        </w:r>
        <w:r w:rsidDel="000B68EB">
          <w:rPr>
            <w:spacing w:val="-1"/>
          </w:rPr>
          <w:delText>e</w:delText>
        </w:r>
        <w:r w:rsidDel="000B68EB">
          <w:delText>nt</w:delText>
        </w:r>
        <w:r w:rsidDel="000B68EB">
          <w:rPr>
            <w:spacing w:val="-1"/>
          </w:rPr>
          <w:delText>a</w:delText>
        </w:r>
        <w:r w:rsidDel="000B68EB">
          <w:delText>t</w:delText>
        </w:r>
        <w:r w:rsidDel="000B68EB">
          <w:rPr>
            <w:spacing w:val="-1"/>
          </w:rPr>
          <w:delText>io</w:delText>
        </w:r>
        <w:r w:rsidDel="000B68EB">
          <w:delText>n.</w:delText>
        </w:r>
      </w:del>
    </w:p>
    <w:p w14:paraId="5165B3C9" w14:textId="77777777" w:rsidR="00D41C24" w:rsidRDefault="00D41C24" w:rsidP="00DB0C09">
      <w:pPr>
        <w:pStyle w:val="SingleTxtG"/>
      </w:pPr>
      <w:r>
        <w:rPr>
          <w:spacing w:val="-1"/>
        </w:rPr>
        <w:t>T</w:t>
      </w:r>
      <w:r>
        <w:rPr>
          <w:spacing w:val="1"/>
        </w:rPr>
        <w:t>h</w:t>
      </w:r>
      <w:r>
        <w:t>e</w:t>
      </w:r>
      <w:r>
        <w:rPr>
          <w:spacing w:val="-1"/>
        </w:rPr>
        <w:t xml:space="preserve"> </w:t>
      </w:r>
      <w:r>
        <w:rPr>
          <w:spacing w:val="1"/>
        </w:rPr>
        <w:t>v</w:t>
      </w:r>
      <w:r>
        <w:t>is</w:t>
      </w:r>
      <w:r>
        <w:rPr>
          <w:spacing w:val="-1"/>
        </w:rPr>
        <w:t>ib</w:t>
      </w:r>
      <w:r>
        <w:t>le</w:t>
      </w:r>
      <w:r>
        <w:rPr>
          <w:spacing w:val="-1"/>
        </w:rPr>
        <w:t xml:space="preserve"> </w:t>
      </w:r>
      <w:r>
        <w:rPr>
          <w:spacing w:val="1"/>
        </w:rPr>
        <w:t>p</w:t>
      </w:r>
      <w:r>
        <w:rPr>
          <w:spacing w:val="-2"/>
        </w:rPr>
        <w:t>a</w:t>
      </w:r>
      <w:r>
        <w:rPr>
          <w:spacing w:val="2"/>
        </w:rPr>
        <w:t>r</w:t>
      </w:r>
      <w:r>
        <w:t xml:space="preserve">t </w:t>
      </w:r>
      <w:r>
        <w:rPr>
          <w:spacing w:val="1"/>
        </w:rPr>
        <w:t>o</w:t>
      </w:r>
      <w:r>
        <w:t xml:space="preserve">f </w:t>
      </w:r>
      <w:r>
        <w:rPr>
          <w:spacing w:val="-1"/>
        </w:rPr>
        <w:t>t</w:t>
      </w:r>
      <w:r>
        <w:rPr>
          <w:spacing w:val="1"/>
        </w:rPr>
        <w:t>h</w:t>
      </w:r>
      <w:r>
        <w:t>e</w:t>
      </w:r>
      <w:r>
        <w:rPr>
          <w:spacing w:val="-1"/>
        </w:rPr>
        <w:t xml:space="preserve"> c</w:t>
      </w:r>
      <w:r>
        <w:rPr>
          <w:spacing w:val="1"/>
        </w:rPr>
        <w:t>on</w:t>
      </w:r>
      <w:r>
        <w:t>t</w:t>
      </w:r>
      <w:r>
        <w:rPr>
          <w:spacing w:val="-1"/>
        </w:rPr>
        <w:t>ent</w:t>
      </w:r>
      <w:r>
        <w:t xml:space="preserve">s </w:t>
      </w:r>
      <w:r>
        <w:rPr>
          <w:spacing w:val="1"/>
        </w:rPr>
        <w:t>o</w:t>
      </w:r>
      <w:r>
        <w:t>f</w:t>
      </w:r>
      <w:r>
        <w:rPr>
          <w:spacing w:val="-1"/>
        </w:rPr>
        <w:t xml:space="preserve"> </w:t>
      </w:r>
      <w:r>
        <w:rPr>
          <w:spacing w:val="1"/>
        </w:rPr>
        <w:t>t</w:t>
      </w:r>
      <w:r>
        <w:rPr>
          <w:spacing w:val="-1"/>
        </w:rPr>
        <w:t>h</w:t>
      </w:r>
      <w:r>
        <w:t>e</w:t>
      </w:r>
      <w:r>
        <w:rPr>
          <w:spacing w:val="-1"/>
        </w:rPr>
        <w:t xml:space="preserve"> </w:t>
      </w:r>
      <w:r>
        <w:rPr>
          <w:spacing w:val="1"/>
        </w:rPr>
        <w:t>p</w:t>
      </w:r>
      <w:r>
        <w:rPr>
          <w:spacing w:val="-1"/>
        </w:rPr>
        <w:t>ac</w:t>
      </w:r>
      <w:r>
        <w:rPr>
          <w:spacing w:val="1"/>
        </w:rPr>
        <w:t>k</w:t>
      </w:r>
      <w:r>
        <w:rPr>
          <w:spacing w:val="-1"/>
        </w:rPr>
        <w:t>ag</w:t>
      </w:r>
      <w:r>
        <w:t xml:space="preserve">e </w:t>
      </w:r>
      <w:r>
        <w:rPr>
          <w:spacing w:val="-2"/>
        </w:rPr>
        <w:t>m</w:t>
      </w:r>
      <w:r>
        <w:rPr>
          <w:spacing w:val="1"/>
        </w:rPr>
        <w:t>u</w:t>
      </w:r>
      <w:r>
        <w:t xml:space="preserve">st </w:t>
      </w:r>
      <w:r>
        <w:rPr>
          <w:spacing w:val="1"/>
        </w:rPr>
        <w:t>b</w:t>
      </w:r>
      <w:r>
        <w:t>e</w:t>
      </w:r>
      <w:r>
        <w:rPr>
          <w:spacing w:val="-2"/>
        </w:rPr>
        <w:t xml:space="preserve"> </w:t>
      </w:r>
      <w:r>
        <w:rPr>
          <w:spacing w:val="2"/>
        </w:rPr>
        <w:t>r</w:t>
      </w:r>
      <w:r>
        <w:rPr>
          <w:spacing w:val="-1"/>
        </w:rPr>
        <w:t>ep</w:t>
      </w:r>
      <w:r>
        <w:t>r</w:t>
      </w:r>
      <w:r>
        <w:rPr>
          <w:spacing w:val="1"/>
        </w:rPr>
        <w:t>e</w:t>
      </w:r>
      <w:r>
        <w:t>s</w:t>
      </w:r>
      <w:r>
        <w:rPr>
          <w:spacing w:val="-2"/>
        </w:rPr>
        <w:t>e</w:t>
      </w:r>
      <w:r>
        <w:t>nt</w:t>
      </w:r>
      <w:r>
        <w:rPr>
          <w:spacing w:val="-1"/>
        </w:rPr>
        <w:t>a</w:t>
      </w:r>
      <w:r>
        <w:t>tive</w:t>
      </w:r>
      <w:r>
        <w:rPr>
          <w:spacing w:val="-2"/>
        </w:rPr>
        <w:t xml:space="preserve"> </w:t>
      </w:r>
      <w:r>
        <w:t>of the</w:t>
      </w:r>
      <w:r>
        <w:rPr>
          <w:spacing w:val="-1"/>
        </w:rPr>
        <w:t xml:space="preserve"> e</w:t>
      </w:r>
      <w:r>
        <w:t>nt</w:t>
      </w:r>
      <w:r>
        <w:rPr>
          <w:spacing w:val="-1"/>
        </w:rPr>
        <w:t>i</w:t>
      </w:r>
      <w:r>
        <w:t>re</w:t>
      </w:r>
      <w:r>
        <w:rPr>
          <w:spacing w:val="-1"/>
        </w:rPr>
        <w:t xml:space="preserve"> c</w:t>
      </w:r>
      <w:r>
        <w:t>ont</w:t>
      </w:r>
      <w:r>
        <w:rPr>
          <w:spacing w:val="-1"/>
        </w:rPr>
        <w:t>en</w:t>
      </w:r>
      <w:r>
        <w:t>t</w:t>
      </w:r>
      <w:r>
        <w:rPr>
          <w:spacing w:val="-1"/>
        </w:rPr>
        <w:t>s</w:t>
      </w:r>
      <w:r>
        <w:t>.</w:t>
      </w:r>
    </w:p>
    <w:p w14:paraId="45AEFD63" w14:textId="77777777" w:rsidR="00D41C24" w:rsidRDefault="00D41C24" w:rsidP="00D41C24">
      <w:pPr>
        <w:pStyle w:val="H1G"/>
      </w:pPr>
      <w:r>
        <w:tab/>
        <w:t>B.</w:t>
      </w:r>
      <w:r>
        <w:tab/>
        <w:t>Packaging</w:t>
      </w:r>
    </w:p>
    <w:p w14:paraId="653B90DC" w14:textId="77777777" w:rsidR="00D41C24" w:rsidRDefault="00D41C24" w:rsidP="00D41C24">
      <w:pPr>
        <w:pStyle w:val="SingleTxtG"/>
      </w:pPr>
      <w:r>
        <w:rPr>
          <w:spacing w:val="-1"/>
        </w:rPr>
        <w:t>T</w:t>
      </w:r>
      <w:r>
        <w:rPr>
          <w:spacing w:val="1"/>
        </w:rPr>
        <w:t>h</w:t>
      </w:r>
      <w:r>
        <w:t>e</w:t>
      </w:r>
      <w:r>
        <w:rPr>
          <w:spacing w:val="-1"/>
        </w:rPr>
        <w:t xml:space="preserve"> </w:t>
      </w:r>
      <w:r>
        <w:rPr>
          <w:spacing w:val="1"/>
        </w:rPr>
        <w:t>o</w:t>
      </w:r>
      <w:r>
        <w:t>r</w:t>
      </w:r>
      <w:r>
        <w:rPr>
          <w:spacing w:val="-2"/>
        </w:rPr>
        <w:t>a</w:t>
      </w:r>
      <w:r>
        <w:rPr>
          <w:spacing w:val="1"/>
        </w:rPr>
        <w:t>ng</w:t>
      </w:r>
      <w:r>
        <w:rPr>
          <w:spacing w:val="-1"/>
        </w:rPr>
        <w:t>e</w:t>
      </w:r>
      <w:r>
        <w:t xml:space="preserve">s </w:t>
      </w:r>
      <w:r>
        <w:rPr>
          <w:spacing w:val="-1"/>
        </w:rPr>
        <w:t>m</w:t>
      </w:r>
      <w:r>
        <w:rPr>
          <w:spacing w:val="1"/>
        </w:rPr>
        <w:t>u</w:t>
      </w:r>
      <w:r>
        <w:rPr>
          <w:spacing w:val="-1"/>
        </w:rPr>
        <w:t>s</w:t>
      </w:r>
      <w:r>
        <w:t>t</w:t>
      </w:r>
      <w:r>
        <w:rPr>
          <w:spacing w:val="-1"/>
        </w:rPr>
        <w:t xml:space="preserve"> </w:t>
      </w:r>
      <w:r>
        <w:rPr>
          <w:spacing w:val="1"/>
        </w:rPr>
        <w:t>b</w:t>
      </w:r>
      <w:r>
        <w:t>e</w:t>
      </w:r>
      <w:r>
        <w:rPr>
          <w:spacing w:val="-1"/>
        </w:rPr>
        <w:t xml:space="preserve"> </w:t>
      </w:r>
      <w:r>
        <w:rPr>
          <w:spacing w:val="1"/>
        </w:rPr>
        <w:t>p</w:t>
      </w:r>
      <w:r>
        <w:rPr>
          <w:spacing w:val="-1"/>
        </w:rPr>
        <w:t>ac</w:t>
      </w:r>
      <w:r>
        <w:rPr>
          <w:spacing w:val="2"/>
        </w:rPr>
        <w:t>k</w:t>
      </w:r>
      <w:r>
        <w:rPr>
          <w:spacing w:val="-2"/>
        </w:rPr>
        <w:t>e</w:t>
      </w:r>
      <w:r>
        <w:t xml:space="preserve">d in </w:t>
      </w:r>
      <w:r>
        <w:rPr>
          <w:spacing w:val="-1"/>
        </w:rPr>
        <w:t>s</w:t>
      </w:r>
      <w:r>
        <w:rPr>
          <w:spacing w:val="1"/>
        </w:rPr>
        <w:t>u</w:t>
      </w:r>
      <w:r>
        <w:rPr>
          <w:spacing w:val="-1"/>
        </w:rPr>
        <w:t>c</w:t>
      </w:r>
      <w:r>
        <w:t>h a</w:t>
      </w:r>
      <w:r>
        <w:rPr>
          <w:spacing w:val="-1"/>
        </w:rPr>
        <w:t xml:space="preserve"> wa</w:t>
      </w:r>
      <w:r>
        <w:t>y</w:t>
      </w:r>
      <w:r>
        <w:rPr>
          <w:spacing w:val="1"/>
        </w:rPr>
        <w:t xml:space="preserve"> </w:t>
      </w:r>
      <w:r>
        <w:rPr>
          <w:spacing w:val="-1"/>
        </w:rPr>
        <w:t>a</w:t>
      </w:r>
      <w:r>
        <w:t>s</w:t>
      </w:r>
      <w:r>
        <w:rPr>
          <w:spacing w:val="-1"/>
        </w:rPr>
        <w:t xml:space="preserve"> </w:t>
      </w:r>
      <w:r>
        <w:rPr>
          <w:spacing w:val="1"/>
        </w:rPr>
        <w:t>t</w:t>
      </w:r>
      <w:r>
        <w:t>o</w:t>
      </w:r>
      <w:r>
        <w:rPr>
          <w:spacing w:val="-1"/>
        </w:rPr>
        <w:t xml:space="preserve"> </w:t>
      </w:r>
      <w:r>
        <w:rPr>
          <w:spacing w:val="1"/>
        </w:rPr>
        <w:t>p</w:t>
      </w:r>
      <w:r>
        <w:rPr>
          <w:spacing w:val="-1"/>
        </w:rPr>
        <w:t>r</w:t>
      </w:r>
      <w:r>
        <w:rPr>
          <w:spacing w:val="1"/>
        </w:rPr>
        <w:t>o</w:t>
      </w:r>
      <w:r>
        <w:t>t</w:t>
      </w:r>
      <w:r>
        <w:rPr>
          <w:spacing w:val="-2"/>
        </w:rPr>
        <w:t>e</w:t>
      </w:r>
      <w:r>
        <w:rPr>
          <w:spacing w:val="-1"/>
        </w:rPr>
        <w:t>c</w:t>
      </w:r>
      <w:r>
        <w:t>t t</w:t>
      </w:r>
      <w:r>
        <w:rPr>
          <w:spacing w:val="1"/>
        </w:rPr>
        <w:t>h</w:t>
      </w:r>
      <w:r>
        <w:t>e</w:t>
      </w:r>
      <w:r>
        <w:rPr>
          <w:spacing w:val="-1"/>
        </w:rPr>
        <w:t xml:space="preserve"> </w:t>
      </w:r>
      <w:r>
        <w:rPr>
          <w:spacing w:val="1"/>
        </w:rPr>
        <w:t>p</w:t>
      </w:r>
      <w:r>
        <w:t>r</w:t>
      </w:r>
      <w:r>
        <w:rPr>
          <w:spacing w:val="-1"/>
        </w:rPr>
        <w:t>o</w:t>
      </w:r>
      <w:r>
        <w:t>du</w:t>
      </w:r>
      <w:r>
        <w:rPr>
          <w:spacing w:val="-2"/>
        </w:rPr>
        <w:t>c</w:t>
      </w:r>
      <w:r>
        <w:t>e</w:t>
      </w:r>
      <w:r>
        <w:rPr>
          <w:spacing w:val="-1"/>
        </w:rPr>
        <w:t xml:space="preserve"> </w:t>
      </w:r>
      <w:r>
        <w:t>prop</w:t>
      </w:r>
      <w:r>
        <w:rPr>
          <w:spacing w:val="-1"/>
        </w:rPr>
        <w:t>e</w:t>
      </w:r>
      <w:r>
        <w:t>rl</w:t>
      </w:r>
      <w:r>
        <w:rPr>
          <w:spacing w:val="-1"/>
        </w:rPr>
        <w:t>y</w:t>
      </w:r>
      <w:r>
        <w:t>.</w:t>
      </w:r>
    </w:p>
    <w:p w14:paraId="39313638" w14:textId="77777777" w:rsidR="00D41C24" w:rsidRDefault="00D41C24" w:rsidP="00D41C24">
      <w:pPr>
        <w:pStyle w:val="SingleTxtG"/>
      </w:pPr>
      <w:r>
        <w:rPr>
          <w:spacing w:val="-1"/>
        </w:rPr>
        <w:t>T</w:t>
      </w:r>
      <w:r>
        <w:rPr>
          <w:spacing w:val="1"/>
        </w:rPr>
        <w:t>h</w:t>
      </w:r>
      <w:r>
        <w:t>e</w:t>
      </w:r>
      <w:r>
        <w:rPr>
          <w:spacing w:val="-6"/>
        </w:rPr>
        <w:t xml:space="preserve"> </w:t>
      </w:r>
      <w:r>
        <w:rPr>
          <w:spacing w:val="-1"/>
        </w:rPr>
        <w:t>m</w:t>
      </w:r>
      <w:r>
        <w:rPr>
          <w:spacing w:val="-2"/>
        </w:rPr>
        <w:t>a</w:t>
      </w:r>
      <w:r>
        <w:rPr>
          <w:spacing w:val="1"/>
        </w:rPr>
        <w:t>t</w:t>
      </w:r>
      <w:r>
        <w:rPr>
          <w:spacing w:val="-1"/>
        </w:rPr>
        <w:t>e</w:t>
      </w:r>
      <w:r>
        <w:t>ri</w:t>
      </w:r>
      <w:r>
        <w:rPr>
          <w:spacing w:val="-1"/>
        </w:rPr>
        <w:t>a</w:t>
      </w:r>
      <w:r>
        <w:t>ls</w:t>
      </w:r>
      <w:r>
        <w:rPr>
          <w:spacing w:val="-5"/>
        </w:rPr>
        <w:t xml:space="preserve"> </w:t>
      </w:r>
      <w:r>
        <w:rPr>
          <w:spacing w:val="1"/>
        </w:rPr>
        <w:t>u</w:t>
      </w:r>
      <w:r>
        <w:rPr>
          <w:spacing w:val="-1"/>
        </w:rPr>
        <w:t>se</w:t>
      </w:r>
      <w:r>
        <w:t>d</w:t>
      </w:r>
      <w:r>
        <w:rPr>
          <w:spacing w:val="-5"/>
        </w:rPr>
        <w:t xml:space="preserve"> </w:t>
      </w:r>
      <w:r>
        <w:rPr>
          <w:spacing w:val="-1"/>
        </w:rPr>
        <w:t>i</w:t>
      </w:r>
      <w:r>
        <w:rPr>
          <w:spacing w:val="1"/>
        </w:rPr>
        <w:t>n</w:t>
      </w:r>
      <w:r>
        <w:t>s</w:t>
      </w:r>
      <w:r>
        <w:rPr>
          <w:spacing w:val="-1"/>
        </w:rPr>
        <w:t>i</w:t>
      </w:r>
      <w:r>
        <w:rPr>
          <w:spacing w:val="1"/>
        </w:rPr>
        <w:t>d</w:t>
      </w:r>
      <w:r>
        <w:t>e</w:t>
      </w:r>
      <w:r>
        <w:rPr>
          <w:spacing w:val="-6"/>
        </w:rPr>
        <w:t xml:space="preserve"> </w:t>
      </w:r>
      <w:r>
        <w:t>t</w:t>
      </w:r>
      <w:r>
        <w:rPr>
          <w:spacing w:val="1"/>
        </w:rPr>
        <w:t>h</w:t>
      </w:r>
      <w:r>
        <w:t>e</w:t>
      </w:r>
      <w:r>
        <w:rPr>
          <w:spacing w:val="-6"/>
        </w:rPr>
        <w:t xml:space="preserve"> </w:t>
      </w:r>
      <w:r>
        <w:rPr>
          <w:spacing w:val="1"/>
        </w:rPr>
        <w:t>p</w:t>
      </w:r>
      <w:r>
        <w:rPr>
          <w:spacing w:val="-2"/>
        </w:rPr>
        <w:t>a</w:t>
      </w:r>
      <w:r>
        <w:rPr>
          <w:spacing w:val="-1"/>
        </w:rPr>
        <w:t>c</w:t>
      </w:r>
      <w:r>
        <w:rPr>
          <w:spacing w:val="2"/>
        </w:rPr>
        <w:t>k</w:t>
      </w:r>
      <w:r>
        <w:rPr>
          <w:spacing w:val="-1"/>
        </w:rPr>
        <w:t>ag</w:t>
      </w:r>
      <w:r>
        <w:t>e</w:t>
      </w:r>
      <w:r>
        <w:rPr>
          <w:spacing w:val="-5"/>
        </w:rPr>
        <w:t xml:space="preserve"> </w:t>
      </w:r>
      <w:r>
        <w:rPr>
          <w:spacing w:val="-2"/>
        </w:rPr>
        <w:t>m</w:t>
      </w:r>
      <w:r>
        <w:rPr>
          <w:spacing w:val="1"/>
        </w:rPr>
        <w:t>u</w:t>
      </w:r>
      <w:r>
        <w:rPr>
          <w:spacing w:val="-1"/>
        </w:rPr>
        <w:t>s</w:t>
      </w:r>
      <w:r>
        <w:t>t</w:t>
      </w:r>
      <w:r>
        <w:rPr>
          <w:spacing w:val="-4"/>
        </w:rPr>
        <w:t xml:space="preserve"> </w:t>
      </w:r>
      <w:r>
        <w:rPr>
          <w:spacing w:val="1"/>
        </w:rPr>
        <w:t>b</w:t>
      </w:r>
      <w:r>
        <w:t>e</w:t>
      </w:r>
      <w:r>
        <w:rPr>
          <w:spacing w:val="-5"/>
        </w:rPr>
        <w:t xml:space="preserve"> </w:t>
      </w:r>
      <w:r>
        <w:rPr>
          <w:spacing w:val="-2"/>
        </w:rPr>
        <w:t>c</w:t>
      </w:r>
      <w:r>
        <w:rPr>
          <w:spacing w:val="1"/>
        </w:rPr>
        <w:t>l</w:t>
      </w:r>
      <w:r>
        <w:rPr>
          <w:spacing w:val="-1"/>
        </w:rPr>
        <w:t>ea</w:t>
      </w:r>
      <w:r>
        <w:t>n</w:t>
      </w:r>
      <w:r>
        <w:rPr>
          <w:spacing w:val="-5"/>
        </w:rPr>
        <w:t xml:space="preserve"> </w:t>
      </w:r>
      <w:r>
        <w:rPr>
          <w:spacing w:val="-2"/>
        </w:rPr>
        <w:t>a</w:t>
      </w:r>
      <w:r>
        <w:rPr>
          <w:spacing w:val="1"/>
        </w:rPr>
        <w:t>n</w:t>
      </w:r>
      <w:r>
        <w:t>d</w:t>
      </w:r>
      <w:r>
        <w:rPr>
          <w:spacing w:val="-5"/>
        </w:rPr>
        <w:t xml:space="preserve"> </w:t>
      </w:r>
      <w:r>
        <w:rPr>
          <w:spacing w:val="1"/>
        </w:rPr>
        <w:t>o</w:t>
      </w:r>
      <w:r>
        <w:t>f</w:t>
      </w:r>
      <w:r>
        <w:rPr>
          <w:spacing w:val="-6"/>
        </w:rPr>
        <w:t xml:space="preserve"> </w:t>
      </w:r>
      <w:r>
        <w:t>a</w:t>
      </w:r>
      <w:r>
        <w:rPr>
          <w:spacing w:val="-5"/>
        </w:rPr>
        <w:t xml:space="preserve"> </w:t>
      </w:r>
      <w:r>
        <w:rPr>
          <w:spacing w:val="1"/>
        </w:rPr>
        <w:t>q</w:t>
      </w:r>
      <w:r>
        <w:rPr>
          <w:spacing w:val="-1"/>
        </w:rPr>
        <w:t>ua</w:t>
      </w:r>
      <w:r>
        <w:t>lity</w:t>
      </w:r>
      <w:r>
        <w:rPr>
          <w:spacing w:val="-6"/>
        </w:rPr>
        <w:t xml:space="preserve"> </w:t>
      </w:r>
      <w:r>
        <w:t>su</w:t>
      </w:r>
      <w:r>
        <w:rPr>
          <w:spacing w:val="-2"/>
        </w:rPr>
        <w:t>c</w:t>
      </w:r>
      <w:r>
        <w:t>h</w:t>
      </w:r>
      <w:r>
        <w:rPr>
          <w:spacing w:val="-5"/>
        </w:rPr>
        <w:t xml:space="preserve"> </w:t>
      </w:r>
      <w:r>
        <w:rPr>
          <w:spacing w:val="-2"/>
        </w:rPr>
        <w:t>a</w:t>
      </w:r>
      <w:r>
        <w:t>s</w:t>
      </w:r>
      <w:r>
        <w:rPr>
          <w:spacing w:val="-5"/>
        </w:rPr>
        <w:t xml:space="preserve"> </w:t>
      </w:r>
      <w:r>
        <w:t>to</w:t>
      </w:r>
      <w:r>
        <w:rPr>
          <w:spacing w:val="-5"/>
        </w:rPr>
        <w:t xml:space="preserve"> </w:t>
      </w:r>
      <w:r>
        <w:rPr>
          <w:spacing w:val="-1"/>
        </w:rPr>
        <w:t>a</w:t>
      </w:r>
      <w:r>
        <w:t>vo</w:t>
      </w:r>
      <w:r>
        <w:rPr>
          <w:spacing w:val="-1"/>
        </w:rPr>
        <w:t>i</w:t>
      </w:r>
      <w:r>
        <w:t>d</w:t>
      </w:r>
      <w:r>
        <w:rPr>
          <w:spacing w:val="-5"/>
        </w:rPr>
        <w:t xml:space="preserve"> </w:t>
      </w:r>
      <w:r>
        <w:rPr>
          <w:spacing w:val="-1"/>
        </w:rPr>
        <w:t>c</w:t>
      </w:r>
      <w:r>
        <w:rPr>
          <w:spacing w:val="-2"/>
        </w:rPr>
        <w:t>a</w:t>
      </w:r>
      <w:r>
        <w:rPr>
          <w:spacing w:val="2"/>
        </w:rPr>
        <w:t>u</w:t>
      </w:r>
      <w:r>
        <w:t>s</w:t>
      </w:r>
      <w:r>
        <w:rPr>
          <w:spacing w:val="-1"/>
        </w:rPr>
        <w:t>i</w:t>
      </w:r>
      <w:r>
        <w:t xml:space="preserve">ng </w:t>
      </w:r>
      <w:r>
        <w:rPr>
          <w:spacing w:val="-1"/>
        </w:rPr>
        <w:t>a</w:t>
      </w:r>
      <w:r>
        <w:rPr>
          <w:spacing w:val="1"/>
        </w:rPr>
        <w:t>n</w:t>
      </w:r>
      <w:r>
        <w:t>y</w:t>
      </w:r>
      <w:r>
        <w:rPr>
          <w:spacing w:val="-2"/>
        </w:rPr>
        <w:t xml:space="preserve"> </w:t>
      </w:r>
      <w:r>
        <w:rPr>
          <w:spacing w:val="-1"/>
        </w:rPr>
        <w:t>e</w:t>
      </w:r>
      <w:r>
        <w:rPr>
          <w:spacing w:val="1"/>
        </w:rPr>
        <w:t>x</w:t>
      </w:r>
      <w:r>
        <w:t>t</w:t>
      </w:r>
      <w:r>
        <w:rPr>
          <w:spacing w:val="-1"/>
        </w:rPr>
        <w:t>e</w:t>
      </w:r>
      <w:r>
        <w:t>r</w:t>
      </w:r>
      <w:r>
        <w:rPr>
          <w:spacing w:val="1"/>
        </w:rPr>
        <w:t>n</w:t>
      </w:r>
      <w:r>
        <w:rPr>
          <w:spacing w:val="-1"/>
        </w:rPr>
        <w:t>a</w:t>
      </w:r>
      <w:r>
        <w:t>l</w:t>
      </w:r>
      <w:r>
        <w:rPr>
          <w:spacing w:val="-2"/>
        </w:rPr>
        <w:t xml:space="preserve"> </w:t>
      </w:r>
      <w:r>
        <w:rPr>
          <w:spacing w:val="1"/>
        </w:rPr>
        <w:t>o</w:t>
      </w:r>
      <w:r>
        <w:t>r</w:t>
      </w:r>
      <w:r>
        <w:rPr>
          <w:spacing w:val="-3"/>
        </w:rPr>
        <w:t xml:space="preserve"> </w:t>
      </w:r>
      <w:r>
        <w:rPr>
          <w:spacing w:val="1"/>
        </w:rPr>
        <w:t>i</w:t>
      </w:r>
      <w:r>
        <w:rPr>
          <w:spacing w:val="-1"/>
        </w:rPr>
        <w:t>n</w:t>
      </w:r>
      <w:r>
        <w:rPr>
          <w:spacing w:val="1"/>
        </w:rPr>
        <w:t>t</w:t>
      </w:r>
      <w:r>
        <w:rPr>
          <w:spacing w:val="-2"/>
        </w:rPr>
        <w:t>e</w:t>
      </w:r>
      <w:r>
        <w:t>r</w:t>
      </w:r>
      <w:r>
        <w:rPr>
          <w:spacing w:val="1"/>
        </w:rPr>
        <w:t>n</w:t>
      </w:r>
      <w:r>
        <w:rPr>
          <w:spacing w:val="-1"/>
        </w:rPr>
        <w:t>a</w:t>
      </w:r>
      <w:r>
        <w:t>l</w:t>
      </w:r>
      <w:r>
        <w:rPr>
          <w:spacing w:val="-2"/>
        </w:rPr>
        <w:t xml:space="preserve"> </w:t>
      </w:r>
      <w:r>
        <w:rPr>
          <w:spacing w:val="1"/>
        </w:rPr>
        <w:t>da</w:t>
      </w:r>
      <w:r>
        <w:rPr>
          <w:spacing w:val="-2"/>
        </w:rPr>
        <w:t>m</w:t>
      </w:r>
      <w:r>
        <w:rPr>
          <w:spacing w:val="1"/>
        </w:rPr>
        <w:t>ag</w:t>
      </w:r>
      <w:r>
        <w:t>e</w:t>
      </w:r>
      <w:r>
        <w:rPr>
          <w:spacing w:val="-3"/>
        </w:rPr>
        <w:t xml:space="preserve"> </w:t>
      </w:r>
      <w:r>
        <w:t>to</w:t>
      </w:r>
      <w:r>
        <w:rPr>
          <w:spacing w:val="-2"/>
        </w:rPr>
        <w:t xml:space="preserve"> </w:t>
      </w:r>
      <w:r>
        <w:t>t</w:t>
      </w:r>
      <w:r>
        <w:rPr>
          <w:spacing w:val="1"/>
        </w:rPr>
        <w:t>h</w:t>
      </w:r>
      <w:r>
        <w:t>e</w:t>
      </w:r>
      <w:r>
        <w:rPr>
          <w:spacing w:val="-3"/>
        </w:rPr>
        <w:t xml:space="preserve"> </w:t>
      </w:r>
      <w:r>
        <w:rPr>
          <w:spacing w:val="1"/>
        </w:rPr>
        <w:t>p</w:t>
      </w:r>
      <w:r>
        <w:t>r</w:t>
      </w:r>
      <w:r>
        <w:rPr>
          <w:spacing w:val="1"/>
        </w:rPr>
        <w:t>o</w:t>
      </w:r>
      <w:r>
        <w:rPr>
          <w:spacing w:val="-1"/>
        </w:rPr>
        <w:t>du</w:t>
      </w:r>
      <w:r>
        <w:rPr>
          <w:spacing w:val="1"/>
        </w:rPr>
        <w:t>c</w:t>
      </w:r>
      <w:r>
        <w:rPr>
          <w:spacing w:val="-1"/>
        </w:rPr>
        <w:t>e</w:t>
      </w:r>
      <w:r>
        <w:t>.</w:t>
      </w:r>
      <w:r>
        <w:rPr>
          <w:spacing w:val="-2"/>
        </w:rPr>
        <w:t xml:space="preserve"> </w:t>
      </w:r>
      <w:r>
        <w:rPr>
          <w:spacing w:val="-1"/>
        </w:rPr>
        <w:t>T</w:t>
      </w:r>
      <w:r>
        <w:rPr>
          <w:spacing w:val="1"/>
        </w:rPr>
        <w:t>h</w:t>
      </w:r>
      <w:r>
        <w:t>e</w:t>
      </w:r>
      <w:r>
        <w:rPr>
          <w:spacing w:val="-2"/>
        </w:rPr>
        <w:t xml:space="preserve"> </w:t>
      </w:r>
      <w:r>
        <w:rPr>
          <w:spacing w:val="1"/>
        </w:rPr>
        <w:t>u</w:t>
      </w:r>
      <w:r>
        <w:rPr>
          <w:spacing w:val="-1"/>
        </w:rPr>
        <w:t>s</w:t>
      </w:r>
      <w:r>
        <w:t>e</w:t>
      </w:r>
      <w:r>
        <w:rPr>
          <w:spacing w:val="-2"/>
        </w:rPr>
        <w:t xml:space="preserve"> </w:t>
      </w:r>
      <w:r>
        <w:rPr>
          <w:spacing w:val="1"/>
        </w:rPr>
        <w:t>o</w:t>
      </w:r>
      <w:r>
        <w:t>f</w:t>
      </w:r>
      <w:r>
        <w:rPr>
          <w:spacing w:val="-2"/>
        </w:rPr>
        <w:t xml:space="preserve"> </w:t>
      </w:r>
      <w:r>
        <w:t>m</w:t>
      </w:r>
      <w:r>
        <w:rPr>
          <w:spacing w:val="-1"/>
        </w:rPr>
        <w:t>a</w:t>
      </w:r>
      <w:r>
        <w:rPr>
          <w:spacing w:val="1"/>
        </w:rPr>
        <w:t>t</w:t>
      </w:r>
      <w:r>
        <w:rPr>
          <w:spacing w:val="-3"/>
        </w:rPr>
        <w:t>e</w:t>
      </w:r>
      <w:r>
        <w:t>ri</w:t>
      </w:r>
      <w:r>
        <w:rPr>
          <w:spacing w:val="-1"/>
        </w:rPr>
        <w:t>a</w:t>
      </w:r>
      <w:r>
        <w:t>ls,</w:t>
      </w:r>
      <w:r>
        <w:rPr>
          <w:spacing w:val="-3"/>
        </w:rPr>
        <w:t xml:space="preserve"> </w:t>
      </w:r>
      <w:r>
        <w:rPr>
          <w:spacing w:val="2"/>
        </w:rPr>
        <w:t>p</w:t>
      </w:r>
      <w:r>
        <w:rPr>
          <w:spacing w:val="-2"/>
        </w:rPr>
        <w:t>a</w:t>
      </w:r>
      <w:r>
        <w:t>rti</w:t>
      </w:r>
      <w:r>
        <w:rPr>
          <w:spacing w:val="-1"/>
        </w:rPr>
        <w:t>c</w:t>
      </w:r>
      <w:r>
        <w:t>ul</w:t>
      </w:r>
      <w:r>
        <w:rPr>
          <w:spacing w:val="-2"/>
        </w:rPr>
        <w:t>a</w:t>
      </w:r>
      <w:r>
        <w:t>r</w:t>
      </w:r>
      <w:r>
        <w:rPr>
          <w:spacing w:val="1"/>
        </w:rPr>
        <w:t>l</w:t>
      </w:r>
      <w:r>
        <w:t>y</w:t>
      </w:r>
      <w:r>
        <w:rPr>
          <w:spacing w:val="-3"/>
        </w:rPr>
        <w:t xml:space="preserve"> </w:t>
      </w:r>
      <w:r>
        <w:rPr>
          <w:spacing w:val="1"/>
        </w:rPr>
        <w:t>o</w:t>
      </w:r>
      <w:r>
        <w:t>f</w:t>
      </w:r>
      <w:r>
        <w:rPr>
          <w:spacing w:val="-2"/>
        </w:rPr>
        <w:t xml:space="preserve"> </w:t>
      </w:r>
      <w:r>
        <w:t>p</w:t>
      </w:r>
      <w:r>
        <w:rPr>
          <w:spacing w:val="-1"/>
        </w:rPr>
        <w:t>a</w:t>
      </w:r>
      <w:r>
        <w:t>p</w:t>
      </w:r>
      <w:r>
        <w:rPr>
          <w:spacing w:val="-1"/>
        </w:rPr>
        <w:t>e</w:t>
      </w:r>
      <w:r>
        <w:t>r</w:t>
      </w:r>
      <w:r>
        <w:rPr>
          <w:spacing w:val="-2"/>
        </w:rPr>
        <w:t xml:space="preserve"> </w:t>
      </w:r>
      <w:r>
        <w:t>or st</w:t>
      </w:r>
      <w:r>
        <w:rPr>
          <w:spacing w:val="-1"/>
        </w:rPr>
        <w:t>a</w:t>
      </w:r>
      <w:r>
        <w:rPr>
          <w:spacing w:val="-2"/>
        </w:rPr>
        <w:t>m</w:t>
      </w:r>
      <w:r>
        <w:t>ps</w:t>
      </w:r>
      <w:r>
        <w:rPr>
          <w:spacing w:val="2"/>
        </w:rPr>
        <w:t xml:space="preserve"> </w:t>
      </w:r>
      <w:r>
        <w:rPr>
          <w:spacing w:val="1"/>
        </w:rPr>
        <w:t>b</w:t>
      </w:r>
      <w:r>
        <w:rPr>
          <w:spacing w:val="-1"/>
        </w:rPr>
        <w:t>ea</w:t>
      </w:r>
      <w:r>
        <w:t>ring</w:t>
      </w:r>
      <w:r>
        <w:rPr>
          <w:spacing w:val="2"/>
        </w:rPr>
        <w:t xml:space="preserve"> </w:t>
      </w:r>
      <w:r>
        <w:t>tr</w:t>
      </w:r>
      <w:r>
        <w:rPr>
          <w:spacing w:val="-2"/>
        </w:rPr>
        <w:t>a</w:t>
      </w:r>
      <w:r>
        <w:rPr>
          <w:spacing w:val="1"/>
        </w:rPr>
        <w:t>d</w:t>
      </w:r>
      <w:r>
        <w:t>e</w:t>
      </w:r>
      <w:r>
        <w:rPr>
          <w:spacing w:val="2"/>
        </w:rPr>
        <w:t xml:space="preserve"> </w:t>
      </w:r>
      <w:r>
        <w:t>sp</w:t>
      </w:r>
      <w:r>
        <w:rPr>
          <w:spacing w:val="-1"/>
        </w:rPr>
        <w:t>ec</w:t>
      </w:r>
      <w:r>
        <w:t>ific</w:t>
      </w:r>
      <w:r>
        <w:rPr>
          <w:spacing w:val="-2"/>
        </w:rPr>
        <w:t>a</w:t>
      </w:r>
      <w:r>
        <w:t>t</w:t>
      </w:r>
      <w:r>
        <w:rPr>
          <w:spacing w:val="1"/>
        </w:rPr>
        <w:t>i</w:t>
      </w:r>
      <w:r>
        <w:rPr>
          <w:spacing w:val="-1"/>
        </w:rPr>
        <w:t>o</w:t>
      </w:r>
      <w:r>
        <w:rPr>
          <w:spacing w:val="1"/>
        </w:rPr>
        <w:t>n</w:t>
      </w:r>
      <w:r>
        <w:rPr>
          <w:spacing w:val="-1"/>
        </w:rPr>
        <w:t>s</w:t>
      </w:r>
      <w:r>
        <w:t>,</w:t>
      </w:r>
      <w:r>
        <w:rPr>
          <w:spacing w:val="1"/>
        </w:rPr>
        <w:t xml:space="preserve"> i</w:t>
      </w:r>
      <w:r>
        <w:t>s</w:t>
      </w:r>
      <w:r>
        <w:rPr>
          <w:spacing w:val="1"/>
        </w:rPr>
        <w:t xml:space="preserve"> </w:t>
      </w:r>
      <w:r>
        <w:rPr>
          <w:spacing w:val="-1"/>
        </w:rPr>
        <w:t>a</w:t>
      </w:r>
      <w:r>
        <w:t>llo</w:t>
      </w:r>
      <w:r>
        <w:rPr>
          <w:spacing w:val="-2"/>
        </w:rPr>
        <w:t>w</w:t>
      </w:r>
      <w:r>
        <w:rPr>
          <w:spacing w:val="-1"/>
        </w:rPr>
        <w:t>e</w:t>
      </w:r>
      <w:r>
        <w:t>d,</w:t>
      </w:r>
      <w:r>
        <w:rPr>
          <w:spacing w:val="2"/>
        </w:rPr>
        <w:t xml:space="preserve"> </w:t>
      </w:r>
      <w:r>
        <w:rPr>
          <w:spacing w:val="1"/>
        </w:rPr>
        <w:t>p</w:t>
      </w:r>
      <w:r>
        <w:t>ro</w:t>
      </w:r>
      <w:r>
        <w:rPr>
          <w:spacing w:val="-1"/>
        </w:rPr>
        <w:t>v</w:t>
      </w:r>
      <w:r>
        <w:t>id</w:t>
      </w:r>
      <w:r>
        <w:rPr>
          <w:spacing w:val="-1"/>
        </w:rPr>
        <w:t>e</w:t>
      </w:r>
      <w:r>
        <w:t>d</w:t>
      </w:r>
      <w:r>
        <w:rPr>
          <w:spacing w:val="2"/>
        </w:rPr>
        <w:t xml:space="preserve"> </w:t>
      </w:r>
      <w:r>
        <w:t>the pr</w:t>
      </w:r>
      <w:r>
        <w:rPr>
          <w:spacing w:val="-1"/>
        </w:rPr>
        <w:t>i</w:t>
      </w:r>
      <w:r>
        <w:t>n</w:t>
      </w:r>
      <w:r>
        <w:rPr>
          <w:spacing w:val="-1"/>
        </w:rPr>
        <w:t>t</w:t>
      </w:r>
      <w:r>
        <w:t>i</w:t>
      </w:r>
      <w:r>
        <w:rPr>
          <w:spacing w:val="-1"/>
        </w:rPr>
        <w:t>n</w:t>
      </w:r>
      <w:r>
        <w:t>g</w:t>
      </w:r>
      <w:r>
        <w:rPr>
          <w:spacing w:val="2"/>
        </w:rPr>
        <w:t xml:space="preserve"> </w:t>
      </w:r>
      <w:r>
        <w:t>or</w:t>
      </w:r>
      <w:r>
        <w:rPr>
          <w:spacing w:val="1"/>
        </w:rPr>
        <w:t xml:space="preserve"> </w:t>
      </w:r>
      <w:r>
        <w:t>l</w:t>
      </w:r>
      <w:r>
        <w:rPr>
          <w:spacing w:val="-1"/>
        </w:rPr>
        <w:t>a</w:t>
      </w:r>
      <w:r>
        <w:rPr>
          <w:spacing w:val="1"/>
        </w:rPr>
        <w:t>b</w:t>
      </w:r>
      <w:r>
        <w:rPr>
          <w:spacing w:val="-1"/>
        </w:rPr>
        <w:t>e</w:t>
      </w:r>
      <w:r>
        <w:t>lli</w:t>
      </w:r>
      <w:r>
        <w:rPr>
          <w:spacing w:val="-1"/>
        </w:rPr>
        <w:t>n</w:t>
      </w:r>
      <w:r>
        <w:t>g</w:t>
      </w:r>
      <w:r>
        <w:rPr>
          <w:spacing w:val="2"/>
        </w:rPr>
        <w:t xml:space="preserve"> </w:t>
      </w:r>
      <w:r>
        <w:t>h</w:t>
      </w:r>
      <w:r>
        <w:rPr>
          <w:spacing w:val="-1"/>
        </w:rPr>
        <w:t>a</w:t>
      </w:r>
      <w:r>
        <w:t>s</w:t>
      </w:r>
      <w:r>
        <w:rPr>
          <w:spacing w:val="3"/>
        </w:rPr>
        <w:t xml:space="preserve"> </w:t>
      </w:r>
      <w:r>
        <w:t>b</w:t>
      </w:r>
      <w:r>
        <w:rPr>
          <w:spacing w:val="-1"/>
        </w:rPr>
        <w:t>e</w:t>
      </w:r>
      <w:r>
        <w:rPr>
          <w:spacing w:val="-2"/>
        </w:rPr>
        <w:t>e</w:t>
      </w:r>
      <w:r>
        <w:t xml:space="preserve">n </w:t>
      </w:r>
      <w:r>
        <w:rPr>
          <w:spacing w:val="1"/>
        </w:rPr>
        <w:t>d</w:t>
      </w:r>
      <w:r>
        <w:rPr>
          <w:spacing w:val="-1"/>
        </w:rPr>
        <w:t>o</w:t>
      </w:r>
      <w:r>
        <w:rPr>
          <w:spacing w:val="1"/>
        </w:rPr>
        <w:t>n</w:t>
      </w:r>
      <w:r>
        <w:t>e</w:t>
      </w:r>
      <w:r>
        <w:rPr>
          <w:spacing w:val="-2"/>
        </w:rPr>
        <w:t xml:space="preserve"> </w:t>
      </w:r>
      <w:r>
        <w:t>w</w:t>
      </w:r>
      <w:r>
        <w:rPr>
          <w:spacing w:val="1"/>
        </w:rPr>
        <w:t>i</w:t>
      </w:r>
      <w:r>
        <w:t>th</w:t>
      </w:r>
      <w:r>
        <w:rPr>
          <w:spacing w:val="-1"/>
        </w:rPr>
        <w:t xml:space="preserve"> </w:t>
      </w:r>
      <w:r>
        <w:rPr>
          <w:spacing w:val="1"/>
        </w:rPr>
        <w:t>n</w:t>
      </w:r>
      <w:r>
        <w:rPr>
          <w:spacing w:val="-1"/>
        </w:rPr>
        <w:t>o</w:t>
      </w:r>
      <w:r>
        <w:rPr>
          <w:spacing w:val="1"/>
        </w:rPr>
        <w:t>n</w:t>
      </w:r>
      <w:r>
        <w:rPr>
          <w:spacing w:val="-1"/>
        </w:rPr>
        <w:t>-</w:t>
      </w:r>
      <w:r>
        <w:rPr>
          <w:spacing w:val="1"/>
        </w:rPr>
        <w:t>t</w:t>
      </w:r>
      <w:r>
        <w:rPr>
          <w:spacing w:val="-1"/>
        </w:rPr>
        <w:t>ox</w:t>
      </w:r>
      <w:r>
        <w:rPr>
          <w:spacing w:val="1"/>
        </w:rPr>
        <w:t>i</w:t>
      </w:r>
      <w:r>
        <w:t>c</w:t>
      </w:r>
      <w:r>
        <w:rPr>
          <w:spacing w:val="-2"/>
        </w:rPr>
        <w:t xml:space="preserve"> </w:t>
      </w:r>
      <w:r>
        <w:rPr>
          <w:spacing w:val="1"/>
        </w:rPr>
        <w:t>in</w:t>
      </w:r>
      <w:r>
        <w:t xml:space="preserve">k </w:t>
      </w:r>
      <w:r>
        <w:rPr>
          <w:spacing w:val="-1"/>
        </w:rPr>
        <w:t>o</w:t>
      </w:r>
      <w:r>
        <w:t xml:space="preserve">r </w:t>
      </w:r>
      <w:r>
        <w:rPr>
          <w:spacing w:val="1"/>
        </w:rPr>
        <w:t>g</w:t>
      </w:r>
      <w:r>
        <w:rPr>
          <w:spacing w:val="-1"/>
        </w:rPr>
        <w:t>lu</w:t>
      </w:r>
      <w:r>
        <w:rPr>
          <w:spacing w:val="1"/>
        </w:rPr>
        <w:t>e.</w:t>
      </w:r>
    </w:p>
    <w:p w14:paraId="2FF9C435" w14:textId="77777777" w:rsidR="00D41C24" w:rsidRDefault="00D41C24" w:rsidP="00D41C24">
      <w:pPr>
        <w:pStyle w:val="SingleTxtG"/>
      </w:pPr>
      <w:r>
        <w:t>S</w:t>
      </w:r>
      <w:r>
        <w:rPr>
          <w:spacing w:val="-1"/>
        </w:rPr>
        <w:t>t</w:t>
      </w:r>
      <w:r>
        <w:t>i</w:t>
      </w:r>
      <w:r>
        <w:rPr>
          <w:spacing w:val="-1"/>
        </w:rPr>
        <w:t>c</w:t>
      </w:r>
      <w:r>
        <w:t>k</w:t>
      </w:r>
      <w:r>
        <w:rPr>
          <w:spacing w:val="-1"/>
        </w:rPr>
        <w:t>e</w:t>
      </w:r>
      <w:r>
        <w:t>rs</w:t>
      </w:r>
      <w:r>
        <w:rPr>
          <w:spacing w:val="1"/>
        </w:rPr>
        <w:t xml:space="preserve"> </w:t>
      </w:r>
      <w:r>
        <w:t>i</w:t>
      </w:r>
      <w:r>
        <w:rPr>
          <w:spacing w:val="-1"/>
        </w:rPr>
        <w:t>nd</w:t>
      </w:r>
      <w:r>
        <w:rPr>
          <w:spacing w:val="1"/>
        </w:rPr>
        <w:t>i</w:t>
      </w:r>
      <w:r>
        <w:rPr>
          <w:spacing w:val="-1"/>
        </w:rPr>
        <w:t>vi</w:t>
      </w:r>
      <w:r>
        <w:t>du</w:t>
      </w:r>
      <w:r>
        <w:rPr>
          <w:spacing w:val="-1"/>
        </w:rPr>
        <w:t>al</w:t>
      </w:r>
      <w:r>
        <w:t>ly</w:t>
      </w:r>
      <w:r>
        <w:rPr>
          <w:spacing w:val="1"/>
        </w:rPr>
        <w:t xml:space="preserve"> </w:t>
      </w:r>
      <w:r>
        <w:rPr>
          <w:spacing w:val="-1"/>
        </w:rPr>
        <w:t>a</w:t>
      </w:r>
      <w:r>
        <w:t>ff</w:t>
      </w:r>
      <w:r>
        <w:rPr>
          <w:spacing w:val="-1"/>
        </w:rPr>
        <w:t>i</w:t>
      </w:r>
      <w:r>
        <w:t>x</w:t>
      </w:r>
      <w:r>
        <w:rPr>
          <w:spacing w:val="-1"/>
        </w:rPr>
        <w:t>e</w:t>
      </w:r>
      <w:r>
        <w:t>d</w:t>
      </w:r>
      <w:r>
        <w:rPr>
          <w:spacing w:val="1"/>
        </w:rPr>
        <w:t xml:space="preserve"> </w:t>
      </w:r>
      <w:r>
        <w:t>to</w:t>
      </w:r>
      <w:r>
        <w:rPr>
          <w:spacing w:val="1"/>
        </w:rPr>
        <w:t xml:space="preserve"> </w:t>
      </w:r>
      <w:r>
        <w:t xml:space="preserve">the </w:t>
      </w:r>
      <w:r>
        <w:rPr>
          <w:spacing w:val="1"/>
        </w:rPr>
        <w:t>p</w:t>
      </w:r>
      <w:r>
        <w:rPr>
          <w:spacing w:val="-1"/>
        </w:rPr>
        <w:t>r</w:t>
      </w:r>
      <w:r>
        <w:rPr>
          <w:spacing w:val="1"/>
        </w:rPr>
        <w:t>o</w:t>
      </w:r>
      <w:r>
        <w:rPr>
          <w:spacing w:val="-1"/>
        </w:rPr>
        <w:t>d</w:t>
      </w:r>
      <w:r>
        <w:rPr>
          <w:spacing w:val="1"/>
        </w:rPr>
        <w:t>u</w:t>
      </w:r>
      <w:r>
        <w:rPr>
          <w:spacing w:val="-1"/>
        </w:rPr>
        <w:t>c</w:t>
      </w:r>
      <w:r>
        <w:t>e</w:t>
      </w:r>
      <w:r>
        <w:rPr>
          <w:spacing w:val="1"/>
        </w:rPr>
        <w:t xml:space="preserve"> </w:t>
      </w:r>
      <w:r>
        <w:t>sh</w:t>
      </w:r>
      <w:r>
        <w:rPr>
          <w:spacing w:val="-2"/>
        </w:rPr>
        <w:t>a</w:t>
      </w:r>
      <w:r>
        <w:rPr>
          <w:spacing w:val="1"/>
        </w:rPr>
        <w:t>l</w:t>
      </w:r>
      <w:r>
        <w:t>l be</w:t>
      </w:r>
      <w:r>
        <w:rPr>
          <w:spacing w:val="1"/>
        </w:rPr>
        <w:t xml:space="preserve"> </w:t>
      </w:r>
      <w:r>
        <w:rPr>
          <w:spacing w:val="-1"/>
        </w:rPr>
        <w:t>s</w:t>
      </w:r>
      <w:r>
        <w:t>u</w:t>
      </w:r>
      <w:r>
        <w:rPr>
          <w:spacing w:val="-1"/>
        </w:rPr>
        <w:t>c</w:t>
      </w:r>
      <w:r>
        <w:t>h</w:t>
      </w:r>
      <w:r>
        <w:rPr>
          <w:spacing w:val="1"/>
        </w:rPr>
        <w:t xml:space="preserve"> </w:t>
      </w:r>
      <w:r>
        <w:t>th</w:t>
      </w:r>
      <w:r>
        <w:rPr>
          <w:spacing w:val="-1"/>
        </w:rPr>
        <w:t>at</w:t>
      </w:r>
      <w:r>
        <w:t>,</w:t>
      </w:r>
      <w:r>
        <w:rPr>
          <w:spacing w:val="1"/>
        </w:rPr>
        <w:t xml:space="preserve"> </w:t>
      </w:r>
      <w:r>
        <w:t>w</w:t>
      </w:r>
      <w:r>
        <w:rPr>
          <w:spacing w:val="1"/>
        </w:rPr>
        <w:t>h</w:t>
      </w:r>
      <w:r>
        <w:rPr>
          <w:spacing w:val="-1"/>
        </w:rPr>
        <w:t>e</w:t>
      </w:r>
      <w:r>
        <w:t>n</w:t>
      </w:r>
      <w:r>
        <w:rPr>
          <w:spacing w:val="1"/>
        </w:rPr>
        <w:t xml:space="preserve"> </w:t>
      </w:r>
      <w:r>
        <w:t>remov</w:t>
      </w:r>
      <w:r>
        <w:rPr>
          <w:spacing w:val="-1"/>
        </w:rPr>
        <w:t>e</w:t>
      </w:r>
      <w:r>
        <w:t>d,</w:t>
      </w:r>
      <w:r>
        <w:rPr>
          <w:spacing w:val="1"/>
        </w:rPr>
        <w:t xml:space="preserve"> </w:t>
      </w:r>
      <w:r>
        <w:t>th</w:t>
      </w:r>
      <w:r>
        <w:rPr>
          <w:spacing w:val="-1"/>
        </w:rPr>
        <w:t>e</w:t>
      </w:r>
      <w:r>
        <w:t>y n</w:t>
      </w:r>
      <w:r>
        <w:rPr>
          <w:spacing w:val="-1"/>
        </w:rPr>
        <w:t>e</w:t>
      </w:r>
      <w:r>
        <w:t>it</w:t>
      </w:r>
      <w:r>
        <w:rPr>
          <w:spacing w:val="-1"/>
        </w:rPr>
        <w:t>he</w:t>
      </w:r>
      <w:r>
        <w:t>r l</w:t>
      </w:r>
      <w:r>
        <w:rPr>
          <w:spacing w:val="-1"/>
        </w:rPr>
        <w:t>ea</w:t>
      </w:r>
      <w:r>
        <w:rPr>
          <w:spacing w:val="1"/>
        </w:rPr>
        <w:t>v</w:t>
      </w:r>
      <w:r>
        <w:t>e</w:t>
      </w:r>
      <w:r>
        <w:rPr>
          <w:spacing w:val="-8"/>
        </w:rPr>
        <w:t xml:space="preserve"> </w:t>
      </w:r>
      <w:r>
        <w:rPr>
          <w:spacing w:val="1"/>
        </w:rPr>
        <w:t>v</w:t>
      </w:r>
      <w:r>
        <w:t>i</w:t>
      </w:r>
      <w:r>
        <w:rPr>
          <w:spacing w:val="-1"/>
        </w:rPr>
        <w:t>s</w:t>
      </w:r>
      <w:r>
        <w:t>i</w:t>
      </w:r>
      <w:r>
        <w:rPr>
          <w:spacing w:val="1"/>
        </w:rPr>
        <w:t>b</w:t>
      </w:r>
      <w:r>
        <w:t>le</w:t>
      </w:r>
      <w:r>
        <w:rPr>
          <w:spacing w:val="-9"/>
        </w:rPr>
        <w:t xml:space="preserve"> </w:t>
      </w:r>
      <w:r>
        <w:rPr>
          <w:spacing w:val="1"/>
        </w:rPr>
        <w:t>t</w:t>
      </w:r>
      <w:r>
        <w:rPr>
          <w:spacing w:val="-1"/>
        </w:rPr>
        <w:t>ra</w:t>
      </w:r>
      <w:r>
        <w:rPr>
          <w:spacing w:val="1"/>
        </w:rPr>
        <w:t>c</w:t>
      </w:r>
      <w:r>
        <w:rPr>
          <w:spacing w:val="-2"/>
        </w:rPr>
        <w:t>e</w:t>
      </w:r>
      <w:r>
        <w:t>s</w:t>
      </w:r>
      <w:r>
        <w:rPr>
          <w:spacing w:val="-7"/>
        </w:rPr>
        <w:t xml:space="preserve"> </w:t>
      </w:r>
      <w:r>
        <w:rPr>
          <w:spacing w:val="1"/>
        </w:rPr>
        <w:t>o</w:t>
      </w:r>
      <w:r>
        <w:t>f</w:t>
      </w:r>
      <w:r>
        <w:rPr>
          <w:spacing w:val="-7"/>
        </w:rPr>
        <w:t xml:space="preserve"> </w:t>
      </w:r>
      <w:r>
        <w:rPr>
          <w:spacing w:val="-1"/>
        </w:rPr>
        <w:t>g</w:t>
      </w:r>
      <w:r>
        <w:rPr>
          <w:spacing w:val="1"/>
        </w:rPr>
        <w:t>lu</w:t>
      </w:r>
      <w:r>
        <w:rPr>
          <w:spacing w:val="-2"/>
        </w:rPr>
        <w:t>e</w:t>
      </w:r>
      <w:r>
        <w:t>,</w:t>
      </w:r>
      <w:r>
        <w:rPr>
          <w:spacing w:val="-8"/>
        </w:rPr>
        <w:t xml:space="preserve"> </w:t>
      </w:r>
      <w:r>
        <w:rPr>
          <w:spacing w:val="1"/>
        </w:rPr>
        <w:t>no</w:t>
      </w:r>
      <w:r>
        <w:t>r</w:t>
      </w:r>
      <w:r>
        <w:rPr>
          <w:spacing w:val="-8"/>
        </w:rPr>
        <w:t xml:space="preserve"> </w:t>
      </w:r>
      <w:r>
        <w:t>l</w:t>
      </w:r>
      <w:r>
        <w:rPr>
          <w:spacing w:val="-1"/>
        </w:rPr>
        <w:t>ea</w:t>
      </w:r>
      <w:r>
        <w:t>d</w:t>
      </w:r>
      <w:r>
        <w:rPr>
          <w:spacing w:val="-8"/>
        </w:rPr>
        <w:t xml:space="preserve"> </w:t>
      </w:r>
      <w:r>
        <w:rPr>
          <w:spacing w:val="1"/>
        </w:rPr>
        <w:t>t</w:t>
      </w:r>
      <w:r>
        <w:t>o</w:t>
      </w:r>
      <w:r>
        <w:rPr>
          <w:spacing w:val="-8"/>
        </w:rPr>
        <w:t xml:space="preserve"> </w:t>
      </w:r>
      <w:r>
        <w:t>s</w:t>
      </w:r>
      <w:r>
        <w:rPr>
          <w:spacing w:val="1"/>
        </w:rPr>
        <w:t>k</w:t>
      </w:r>
      <w:r>
        <w:t>in</w:t>
      </w:r>
      <w:r>
        <w:rPr>
          <w:spacing w:val="-7"/>
        </w:rPr>
        <w:t xml:space="preserve"> </w:t>
      </w:r>
      <w:r>
        <w:rPr>
          <w:spacing w:val="-1"/>
        </w:rPr>
        <w:t>de</w:t>
      </w:r>
      <w:r>
        <w:t>f</w:t>
      </w:r>
      <w:r>
        <w:rPr>
          <w:spacing w:val="-1"/>
        </w:rPr>
        <w:t>ec</w:t>
      </w:r>
      <w:r>
        <w:t>ts.</w:t>
      </w:r>
      <w:r>
        <w:rPr>
          <w:spacing w:val="-8"/>
        </w:rPr>
        <w:t xml:space="preserve"> </w:t>
      </w:r>
      <w:r w:rsidRPr="002D1DDA">
        <w:t>I</w:t>
      </w:r>
      <w:r w:rsidRPr="002D1DDA">
        <w:rPr>
          <w:spacing w:val="1"/>
        </w:rPr>
        <w:t>n</w:t>
      </w:r>
      <w:r w:rsidRPr="002D1DDA">
        <w:t>f</w:t>
      </w:r>
      <w:r w:rsidRPr="002D1DDA">
        <w:rPr>
          <w:spacing w:val="-1"/>
        </w:rPr>
        <w:t>o</w:t>
      </w:r>
      <w:r w:rsidRPr="002D1DDA">
        <w:t>r</w:t>
      </w:r>
      <w:r w:rsidRPr="002D1DDA">
        <w:rPr>
          <w:spacing w:val="-2"/>
        </w:rPr>
        <w:t>m</w:t>
      </w:r>
      <w:r w:rsidRPr="002D1DDA">
        <w:t>ati</w:t>
      </w:r>
      <w:r w:rsidRPr="002D1DDA">
        <w:rPr>
          <w:spacing w:val="-1"/>
        </w:rPr>
        <w:t>o</w:t>
      </w:r>
      <w:r w:rsidRPr="002D1DDA">
        <w:t>n</w:t>
      </w:r>
      <w:r w:rsidRPr="002D1DDA">
        <w:rPr>
          <w:spacing w:val="-8"/>
        </w:rPr>
        <w:t xml:space="preserve"> </w:t>
      </w:r>
      <w:r w:rsidRPr="002D1DDA">
        <w:rPr>
          <w:spacing w:val="1"/>
        </w:rPr>
        <w:t>l</w:t>
      </w:r>
      <w:r w:rsidRPr="002D1DDA">
        <w:rPr>
          <w:spacing w:val="-2"/>
        </w:rPr>
        <w:t>a</w:t>
      </w:r>
      <w:r w:rsidRPr="002D1DDA">
        <w:t>s</w:t>
      </w:r>
      <w:r w:rsidRPr="002D1DDA">
        <w:rPr>
          <w:spacing w:val="-1"/>
        </w:rPr>
        <w:t>e</w:t>
      </w:r>
      <w:r w:rsidRPr="002D1DDA">
        <w:t>r</w:t>
      </w:r>
      <w:r w:rsidRPr="002D1DDA">
        <w:rPr>
          <w:spacing w:val="-1"/>
        </w:rPr>
        <w:t>e</w:t>
      </w:r>
      <w:r w:rsidRPr="002D1DDA">
        <w:t>d</w:t>
      </w:r>
      <w:r w:rsidRPr="002D1DDA">
        <w:rPr>
          <w:spacing w:val="-7"/>
        </w:rPr>
        <w:t xml:space="preserve"> </w:t>
      </w:r>
      <w:r w:rsidRPr="002D1DDA">
        <w:t>on</w:t>
      </w:r>
      <w:r w:rsidRPr="002D1DDA">
        <w:rPr>
          <w:spacing w:val="-9"/>
        </w:rPr>
        <w:t xml:space="preserve"> </w:t>
      </w:r>
      <w:r w:rsidRPr="002D1DDA">
        <w:t>s</w:t>
      </w:r>
      <w:r w:rsidRPr="002D1DDA">
        <w:rPr>
          <w:spacing w:val="-1"/>
        </w:rPr>
        <w:t>i</w:t>
      </w:r>
      <w:r w:rsidRPr="002D1DDA">
        <w:t>ngle</w:t>
      </w:r>
      <w:r w:rsidRPr="002D1DDA">
        <w:rPr>
          <w:spacing w:val="-10"/>
        </w:rPr>
        <w:t xml:space="preserve"> </w:t>
      </w:r>
      <w:r w:rsidRPr="002D1DDA">
        <w:t>fr</w:t>
      </w:r>
      <w:r w:rsidRPr="002D1DDA">
        <w:rPr>
          <w:spacing w:val="-1"/>
        </w:rPr>
        <w:t>u</w:t>
      </w:r>
      <w:r w:rsidRPr="002D1DDA">
        <w:rPr>
          <w:spacing w:val="1"/>
        </w:rPr>
        <w:t>i</w:t>
      </w:r>
      <w:r w:rsidRPr="002D1DDA">
        <w:t>t</w:t>
      </w:r>
      <w:r w:rsidRPr="002D1DDA">
        <w:rPr>
          <w:spacing w:val="-9"/>
        </w:rPr>
        <w:t xml:space="preserve"> </w:t>
      </w:r>
      <w:r w:rsidRPr="002D1DDA">
        <w:t>s</w:t>
      </w:r>
      <w:r w:rsidRPr="002D1DDA">
        <w:rPr>
          <w:spacing w:val="-1"/>
        </w:rPr>
        <w:t>ho</w:t>
      </w:r>
      <w:r w:rsidRPr="002D1DDA">
        <w:rPr>
          <w:spacing w:val="1"/>
        </w:rPr>
        <w:t>u</w:t>
      </w:r>
      <w:r w:rsidRPr="002D1DDA">
        <w:t>ld n</w:t>
      </w:r>
      <w:r w:rsidRPr="002D1DDA">
        <w:rPr>
          <w:spacing w:val="-1"/>
        </w:rPr>
        <w:t>o</w:t>
      </w:r>
      <w:r w:rsidRPr="002D1DDA">
        <w:t>t l</w:t>
      </w:r>
      <w:r w:rsidRPr="002D1DDA">
        <w:rPr>
          <w:spacing w:val="-1"/>
        </w:rPr>
        <w:t>ea</w:t>
      </w:r>
      <w:r w:rsidRPr="002D1DDA">
        <w:t>d</w:t>
      </w:r>
      <w:r w:rsidRPr="002D1DDA">
        <w:rPr>
          <w:spacing w:val="-1"/>
        </w:rPr>
        <w:t xml:space="preserve"> </w:t>
      </w:r>
      <w:r w:rsidRPr="002D1DDA">
        <w:t>to fl</w:t>
      </w:r>
      <w:r w:rsidRPr="002D1DDA">
        <w:rPr>
          <w:spacing w:val="-1"/>
        </w:rPr>
        <w:t>e</w:t>
      </w:r>
      <w:r w:rsidRPr="002D1DDA">
        <w:t>sh</w:t>
      </w:r>
      <w:r w:rsidRPr="002D1DDA">
        <w:rPr>
          <w:spacing w:val="-1"/>
        </w:rPr>
        <w:t xml:space="preserve"> </w:t>
      </w:r>
      <w:r w:rsidRPr="002D1DDA">
        <w:t>or s</w:t>
      </w:r>
      <w:r w:rsidRPr="002D1DDA">
        <w:rPr>
          <w:spacing w:val="-1"/>
        </w:rPr>
        <w:t>ki</w:t>
      </w:r>
      <w:r w:rsidRPr="002D1DDA">
        <w:t>n d</w:t>
      </w:r>
      <w:r w:rsidRPr="002D1DDA">
        <w:rPr>
          <w:spacing w:val="-2"/>
        </w:rPr>
        <w:t>e</w:t>
      </w:r>
      <w:r w:rsidRPr="002D1DDA">
        <w:t>fe</w:t>
      </w:r>
      <w:r w:rsidRPr="002D1DDA">
        <w:rPr>
          <w:spacing w:val="-1"/>
        </w:rPr>
        <w:t>c</w:t>
      </w:r>
      <w:r w:rsidRPr="002D1DDA">
        <w:rPr>
          <w:spacing w:val="1"/>
        </w:rPr>
        <w:t>t</w:t>
      </w:r>
      <w:r w:rsidRPr="002D1DDA">
        <w:rPr>
          <w:spacing w:val="-1"/>
        </w:rPr>
        <w:t>s</w:t>
      </w:r>
      <w:r>
        <w:t>.</w:t>
      </w:r>
    </w:p>
    <w:p w14:paraId="1BE8F222" w14:textId="77777777" w:rsidR="00D41C24" w:rsidRDefault="00D41C24" w:rsidP="00D41C24">
      <w:pPr>
        <w:pStyle w:val="SingleTxtG"/>
      </w:pPr>
      <w:r>
        <w:t>If t</w:t>
      </w:r>
      <w:r>
        <w:rPr>
          <w:spacing w:val="1"/>
        </w:rPr>
        <w:t>h</w:t>
      </w:r>
      <w:r>
        <w:t>e</w:t>
      </w:r>
      <w:r>
        <w:rPr>
          <w:spacing w:val="-2"/>
        </w:rPr>
        <w:t xml:space="preserve"> </w:t>
      </w:r>
      <w:r>
        <w:t>fr</w:t>
      </w:r>
      <w:r>
        <w:rPr>
          <w:spacing w:val="1"/>
        </w:rPr>
        <w:t>u</w:t>
      </w:r>
      <w:r>
        <w:t>it is</w:t>
      </w:r>
      <w:r>
        <w:rPr>
          <w:spacing w:val="-2"/>
        </w:rPr>
        <w:t xml:space="preserve"> </w:t>
      </w:r>
      <w:r>
        <w:t>wra</w:t>
      </w:r>
      <w:r>
        <w:rPr>
          <w:spacing w:val="1"/>
        </w:rPr>
        <w:t>pp</w:t>
      </w:r>
      <w:r>
        <w:rPr>
          <w:spacing w:val="-2"/>
        </w:rPr>
        <w:t>e</w:t>
      </w:r>
      <w:r>
        <w:rPr>
          <w:spacing w:val="1"/>
        </w:rPr>
        <w:t>d</w:t>
      </w:r>
      <w:r>
        <w:t>, t</w:t>
      </w:r>
      <w:r>
        <w:rPr>
          <w:spacing w:val="1"/>
        </w:rPr>
        <w:t>h</w:t>
      </w:r>
      <w:r>
        <w:rPr>
          <w:spacing w:val="-1"/>
        </w:rPr>
        <w:t>i</w:t>
      </w:r>
      <w:r>
        <w:rPr>
          <w:spacing w:val="1"/>
        </w:rPr>
        <w:t>n</w:t>
      </w:r>
      <w:r>
        <w:t xml:space="preserve">, </w:t>
      </w:r>
      <w:r>
        <w:rPr>
          <w:spacing w:val="1"/>
        </w:rPr>
        <w:t>d</w:t>
      </w:r>
      <w:r>
        <w:t xml:space="preserve">ry, </w:t>
      </w:r>
      <w:r>
        <w:rPr>
          <w:spacing w:val="1"/>
        </w:rPr>
        <w:t>n</w:t>
      </w:r>
      <w:r>
        <w:t>ew</w:t>
      </w:r>
      <w:r>
        <w:rPr>
          <w:spacing w:val="1"/>
        </w:rPr>
        <w:t xml:space="preserve"> </w:t>
      </w:r>
      <w:r>
        <w:rPr>
          <w:spacing w:val="-1"/>
        </w:rPr>
        <w:t>a</w:t>
      </w:r>
      <w:r>
        <w:rPr>
          <w:spacing w:val="1"/>
        </w:rPr>
        <w:t>n</w:t>
      </w:r>
      <w:r>
        <w:t>d</w:t>
      </w:r>
      <w:r>
        <w:rPr>
          <w:spacing w:val="-1"/>
        </w:rPr>
        <w:t xml:space="preserve"> </w:t>
      </w:r>
      <w:r>
        <w:rPr>
          <w:spacing w:val="1"/>
        </w:rPr>
        <w:t>o</w:t>
      </w:r>
      <w:r>
        <w:t>do</w:t>
      </w:r>
      <w:r>
        <w:rPr>
          <w:spacing w:val="1"/>
        </w:rPr>
        <w:t>u</w:t>
      </w:r>
      <w:r>
        <w:t>rl</w:t>
      </w:r>
      <w:r>
        <w:rPr>
          <w:spacing w:val="-2"/>
        </w:rPr>
        <w:t>e</w:t>
      </w:r>
      <w:r>
        <w:t>s</w:t>
      </w:r>
      <w:r>
        <w:rPr>
          <w:spacing w:val="2"/>
        </w:rPr>
        <w:t>s</w:t>
      </w:r>
      <w:r w:rsidR="007E62E2" w:rsidRPr="00D75F56">
        <w:rPr>
          <w:rStyle w:val="FootnoteReference"/>
        </w:rPr>
        <w:footnoteReference w:id="36"/>
      </w:r>
      <w:r>
        <w:rPr>
          <w:spacing w:val="16"/>
          <w:position w:val="4"/>
          <w:sz w:val="9"/>
          <w:szCs w:val="9"/>
        </w:rPr>
        <w:t xml:space="preserve"> </w:t>
      </w:r>
      <w:r>
        <w:rPr>
          <w:spacing w:val="1"/>
        </w:rPr>
        <w:t>p</w:t>
      </w:r>
      <w:r>
        <w:rPr>
          <w:spacing w:val="-1"/>
        </w:rPr>
        <w:t>a</w:t>
      </w:r>
      <w:r>
        <w:rPr>
          <w:spacing w:val="1"/>
        </w:rPr>
        <w:t>p</w:t>
      </w:r>
      <w:r>
        <w:rPr>
          <w:spacing w:val="-2"/>
        </w:rPr>
        <w:t>e</w:t>
      </w:r>
      <w:r>
        <w:t>r</w:t>
      </w:r>
      <w:r>
        <w:rPr>
          <w:spacing w:val="1"/>
        </w:rPr>
        <w:t xml:space="preserve"> </w:t>
      </w:r>
      <w:r>
        <w:t>m</w:t>
      </w:r>
      <w:r>
        <w:rPr>
          <w:spacing w:val="1"/>
        </w:rPr>
        <w:t>u</w:t>
      </w:r>
      <w:r>
        <w:rPr>
          <w:spacing w:val="-1"/>
        </w:rPr>
        <w:t>s</w:t>
      </w:r>
      <w:r>
        <w:t xml:space="preserve">t </w:t>
      </w:r>
      <w:r>
        <w:rPr>
          <w:spacing w:val="1"/>
        </w:rPr>
        <w:t>b</w:t>
      </w:r>
      <w:r>
        <w:t>e</w:t>
      </w:r>
      <w:r>
        <w:rPr>
          <w:spacing w:val="-2"/>
        </w:rPr>
        <w:t xml:space="preserve"> </w:t>
      </w:r>
      <w:r>
        <w:rPr>
          <w:spacing w:val="1"/>
        </w:rPr>
        <w:t>us</w:t>
      </w:r>
      <w:r>
        <w:rPr>
          <w:spacing w:val="-2"/>
        </w:rPr>
        <w:t>e</w:t>
      </w:r>
      <w:r>
        <w:rPr>
          <w:spacing w:val="1"/>
        </w:rPr>
        <w:t>d.</w:t>
      </w:r>
    </w:p>
    <w:p w14:paraId="529DC3C3" w14:textId="77777777" w:rsidR="00D41C24" w:rsidRDefault="00D41C24" w:rsidP="00D41C24">
      <w:pPr>
        <w:pStyle w:val="SingleTxtG"/>
      </w:pPr>
      <w:r>
        <w:rPr>
          <w:spacing w:val="-1"/>
        </w:rPr>
        <w:t>T</w:t>
      </w:r>
      <w:r>
        <w:rPr>
          <w:spacing w:val="1"/>
        </w:rPr>
        <w:t>h</w:t>
      </w:r>
      <w:r>
        <w:t>e</w:t>
      </w:r>
      <w:r>
        <w:rPr>
          <w:spacing w:val="1"/>
        </w:rPr>
        <w:t xml:space="preserve"> us</w:t>
      </w:r>
      <w:r>
        <w:t>e</w:t>
      </w:r>
      <w:r>
        <w:rPr>
          <w:spacing w:val="1"/>
        </w:rPr>
        <w:t xml:space="preserve"> o</w:t>
      </w:r>
      <w:r>
        <w:t>f</w:t>
      </w:r>
      <w:r>
        <w:rPr>
          <w:spacing w:val="3"/>
        </w:rPr>
        <w:t xml:space="preserve"> </w:t>
      </w:r>
      <w:r>
        <w:rPr>
          <w:spacing w:val="-2"/>
        </w:rPr>
        <w:t>a</w:t>
      </w:r>
      <w:r>
        <w:rPr>
          <w:spacing w:val="1"/>
        </w:rPr>
        <w:t>n</w:t>
      </w:r>
      <w:r>
        <w:t>y</w:t>
      </w:r>
      <w:r>
        <w:rPr>
          <w:spacing w:val="1"/>
        </w:rPr>
        <w:t xml:space="preserve"> </w:t>
      </w:r>
      <w:r>
        <w:t>s</w:t>
      </w:r>
      <w:r>
        <w:rPr>
          <w:spacing w:val="1"/>
        </w:rPr>
        <w:t>ub</w:t>
      </w:r>
      <w:r>
        <w:rPr>
          <w:spacing w:val="-1"/>
        </w:rPr>
        <w:t>s</w:t>
      </w:r>
      <w:r>
        <w:rPr>
          <w:spacing w:val="1"/>
        </w:rPr>
        <w:t>t</w:t>
      </w:r>
      <w:r>
        <w:rPr>
          <w:spacing w:val="-2"/>
        </w:rPr>
        <w:t>a</w:t>
      </w:r>
      <w:r>
        <w:rPr>
          <w:spacing w:val="1"/>
        </w:rPr>
        <w:t>n</w:t>
      </w:r>
      <w:r>
        <w:rPr>
          <w:spacing w:val="-1"/>
        </w:rPr>
        <w:t>c</w:t>
      </w:r>
      <w:r>
        <w:t>e</w:t>
      </w:r>
      <w:r>
        <w:rPr>
          <w:spacing w:val="1"/>
        </w:rPr>
        <w:t xml:space="preserve"> ten</w:t>
      </w:r>
      <w:r>
        <w:rPr>
          <w:spacing w:val="-1"/>
        </w:rPr>
        <w:t>di</w:t>
      </w:r>
      <w:r>
        <w:rPr>
          <w:spacing w:val="1"/>
        </w:rPr>
        <w:t>n</w:t>
      </w:r>
      <w:r>
        <w:t>g</w:t>
      </w:r>
      <w:r>
        <w:rPr>
          <w:spacing w:val="2"/>
        </w:rPr>
        <w:t xml:space="preserve"> </w:t>
      </w:r>
      <w:r>
        <w:rPr>
          <w:spacing w:val="1"/>
        </w:rPr>
        <w:t>t</w:t>
      </w:r>
      <w:r>
        <w:t>o</w:t>
      </w:r>
      <w:r>
        <w:rPr>
          <w:spacing w:val="2"/>
        </w:rPr>
        <w:t xml:space="preserve"> </w:t>
      </w:r>
      <w:r>
        <w:rPr>
          <w:spacing w:val="-2"/>
        </w:rPr>
        <w:t>m</w:t>
      </w:r>
      <w:r>
        <w:rPr>
          <w:spacing w:val="1"/>
        </w:rPr>
        <w:t>od</w:t>
      </w:r>
      <w:r>
        <w:rPr>
          <w:spacing w:val="-1"/>
        </w:rPr>
        <w:t>i</w:t>
      </w:r>
      <w:r>
        <w:rPr>
          <w:spacing w:val="1"/>
        </w:rPr>
        <w:t>f</w:t>
      </w:r>
      <w:r>
        <w:t>y</w:t>
      </w:r>
      <w:r>
        <w:rPr>
          <w:spacing w:val="2"/>
        </w:rPr>
        <w:t xml:space="preserve"> </w:t>
      </w:r>
      <w:r>
        <w:t>t</w:t>
      </w:r>
      <w:r>
        <w:rPr>
          <w:spacing w:val="1"/>
        </w:rPr>
        <w:t>h</w:t>
      </w:r>
      <w:r>
        <w:t xml:space="preserve">e </w:t>
      </w:r>
      <w:r>
        <w:rPr>
          <w:spacing w:val="2"/>
        </w:rPr>
        <w:t>n</w:t>
      </w:r>
      <w:r>
        <w:rPr>
          <w:spacing w:val="-1"/>
        </w:rPr>
        <w:t>a</w:t>
      </w:r>
      <w:r>
        <w:t>t</w:t>
      </w:r>
      <w:r>
        <w:rPr>
          <w:spacing w:val="1"/>
        </w:rPr>
        <w:t>ur</w:t>
      </w:r>
      <w:r>
        <w:rPr>
          <w:spacing w:val="-2"/>
        </w:rPr>
        <w:t>a</w:t>
      </w:r>
      <w:r>
        <w:t>l</w:t>
      </w:r>
      <w:r>
        <w:rPr>
          <w:spacing w:val="3"/>
        </w:rPr>
        <w:t xml:space="preserve"> </w:t>
      </w:r>
      <w:r>
        <w:rPr>
          <w:spacing w:val="-2"/>
        </w:rPr>
        <w:t>c</w:t>
      </w:r>
      <w:r>
        <w:rPr>
          <w:spacing w:val="1"/>
        </w:rPr>
        <w:t>h</w:t>
      </w:r>
      <w:r>
        <w:rPr>
          <w:spacing w:val="-1"/>
        </w:rPr>
        <w:t>a</w:t>
      </w:r>
      <w:r>
        <w:rPr>
          <w:spacing w:val="2"/>
        </w:rPr>
        <w:t>r</w:t>
      </w:r>
      <w:r>
        <w:rPr>
          <w:spacing w:val="-1"/>
        </w:rPr>
        <w:t>ac</w:t>
      </w:r>
      <w:r>
        <w:t>t</w:t>
      </w:r>
      <w:r>
        <w:rPr>
          <w:spacing w:val="-2"/>
        </w:rPr>
        <w:t>e</w:t>
      </w:r>
      <w:r>
        <w:t>ri</w:t>
      </w:r>
      <w:r>
        <w:rPr>
          <w:spacing w:val="-1"/>
        </w:rPr>
        <w:t>s</w:t>
      </w:r>
      <w:r>
        <w:t>ti</w:t>
      </w:r>
      <w:r>
        <w:rPr>
          <w:spacing w:val="-1"/>
        </w:rPr>
        <w:t>c</w:t>
      </w:r>
      <w:r>
        <w:t>s</w:t>
      </w:r>
      <w:r>
        <w:rPr>
          <w:spacing w:val="1"/>
        </w:rPr>
        <w:t xml:space="preserve"> </w:t>
      </w:r>
      <w:r>
        <w:t>of</w:t>
      </w:r>
      <w:r>
        <w:rPr>
          <w:spacing w:val="2"/>
        </w:rPr>
        <w:t xml:space="preserve"> </w:t>
      </w:r>
      <w:r>
        <w:t>the</w:t>
      </w:r>
      <w:r>
        <w:rPr>
          <w:spacing w:val="1"/>
        </w:rPr>
        <w:t xml:space="preserve"> o</w:t>
      </w:r>
      <w:r>
        <w:t>r</w:t>
      </w:r>
      <w:r>
        <w:rPr>
          <w:spacing w:val="-1"/>
        </w:rPr>
        <w:t>a</w:t>
      </w:r>
      <w:r>
        <w:t>n</w:t>
      </w:r>
      <w:r>
        <w:rPr>
          <w:spacing w:val="-1"/>
        </w:rPr>
        <w:t>ge</w:t>
      </w:r>
      <w:r>
        <w:t xml:space="preserve">s, </w:t>
      </w:r>
      <w:r>
        <w:rPr>
          <w:spacing w:val="-1"/>
        </w:rPr>
        <w:t>es</w:t>
      </w:r>
      <w:r>
        <w:t>pe</w:t>
      </w:r>
      <w:r>
        <w:rPr>
          <w:spacing w:val="-2"/>
        </w:rPr>
        <w:t>c</w:t>
      </w:r>
      <w:r>
        <w:rPr>
          <w:spacing w:val="1"/>
        </w:rPr>
        <w:t>i</w:t>
      </w:r>
      <w:r>
        <w:rPr>
          <w:spacing w:val="-2"/>
        </w:rPr>
        <w:t>a</w:t>
      </w:r>
      <w:r>
        <w:rPr>
          <w:spacing w:val="1"/>
        </w:rPr>
        <w:t>l</w:t>
      </w:r>
      <w:r>
        <w:t>ly</w:t>
      </w:r>
      <w:r>
        <w:rPr>
          <w:spacing w:val="-1"/>
        </w:rPr>
        <w:t xml:space="preserve"> </w:t>
      </w:r>
      <w:r>
        <w:t>in</w:t>
      </w:r>
      <w:r>
        <w:rPr>
          <w:spacing w:val="-1"/>
        </w:rPr>
        <w:t xml:space="preserve"> </w:t>
      </w:r>
      <w:r>
        <w:rPr>
          <w:spacing w:val="1"/>
        </w:rPr>
        <w:t>t</w:t>
      </w:r>
      <w:r>
        <w:rPr>
          <w:spacing w:val="-1"/>
        </w:rPr>
        <w:t>a</w:t>
      </w:r>
      <w:r>
        <w:t>ste</w:t>
      </w:r>
      <w:r>
        <w:rPr>
          <w:spacing w:val="-2"/>
        </w:rPr>
        <w:t xml:space="preserve"> </w:t>
      </w:r>
      <w:r>
        <w:t>or sm</w:t>
      </w:r>
      <w:r>
        <w:rPr>
          <w:spacing w:val="-1"/>
        </w:rPr>
        <w:t>e</w:t>
      </w:r>
      <w:r>
        <w:t>ll,</w:t>
      </w:r>
      <w:r>
        <w:rPr>
          <w:spacing w:val="2"/>
        </w:rPr>
        <w:t xml:space="preserve"> </w:t>
      </w:r>
      <w:r>
        <w:t>is</w:t>
      </w:r>
      <w:r>
        <w:rPr>
          <w:spacing w:val="-1"/>
        </w:rPr>
        <w:t xml:space="preserve"> </w:t>
      </w:r>
      <w:r>
        <w:rPr>
          <w:spacing w:val="1"/>
        </w:rPr>
        <w:t>p</w:t>
      </w:r>
      <w:r>
        <w:t>r</w:t>
      </w:r>
      <w:r>
        <w:rPr>
          <w:spacing w:val="-1"/>
        </w:rPr>
        <w:t>oh</w:t>
      </w:r>
      <w:r>
        <w:t>i</w:t>
      </w:r>
      <w:r>
        <w:rPr>
          <w:spacing w:val="-1"/>
        </w:rPr>
        <w:t>b</w:t>
      </w:r>
      <w:r>
        <w:t>it</w:t>
      </w:r>
      <w:r>
        <w:rPr>
          <w:spacing w:val="-1"/>
        </w:rPr>
        <w:t>e</w:t>
      </w:r>
      <w:r>
        <w:rPr>
          <w:spacing w:val="1"/>
        </w:rPr>
        <w:t>d</w:t>
      </w:r>
      <w:r>
        <w:t>.</w:t>
      </w:r>
    </w:p>
    <w:p w14:paraId="096BFFA3" w14:textId="77777777" w:rsidR="00D41C24" w:rsidRDefault="00D41C24" w:rsidP="00D41C24">
      <w:pPr>
        <w:pStyle w:val="SingleTxtG"/>
      </w:pPr>
      <w:r>
        <w:t>P</w:t>
      </w:r>
      <w:r>
        <w:rPr>
          <w:spacing w:val="-1"/>
        </w:rPr>
        <w:t>ac</w:t>
      </w:r>
      <w:r>
        <w:rPr>
          <w:spacing w:val="1"/>
        </w:rPr>
        <w:t>k</w:t>
      </w:r>
      <w:r>
        <w:rPr>
          <w:spacing w:val="-2"/>
        </w:rPr>
        <w:t>a</w:t>
      </w:r>
      <w:r>
        <w:rPr>
          <w:spacing w:val="1"/>
        </w:rPr>
        <w:t>g</w:t>
      </w:r>
      <w:r>
        <w:rPr>
          <w:spacing w:val="-1"/>
        </w:rPr>
        <w:t>e</w:t>
      </w:r>
      <w:r>
        <w:t>s</w:t>
      </w:r>
      <w:r>
        <w:rPr>
          <w:spacing w:val="22"/>
        </w:rPr>
        <w:t xml:space="preserve"> </w:t>
      </w:r>
      <w:r>
        <w:rPr>
          <w:spacing w:val="-2"/>
        </w:rPr>
        <w:t>m</w:t>
      </w:r>
      <w:r>
        <w:t>ust</w:t>
      </w:r>
      <w:r>
        <w:rPr>
          <w:spacing w:val="21"/>
        </w:rPr>
        <w:t xml:space="preserve"> </w:t>
      </w:r>
      <w:r>
        <w:t>be</w:t>
      </w:r>
      <w:r>
        <w:rPr>
          <w:spacing w:val="18"/>
        </w:rPr>
        <w:t xml:space="preserve"> </w:t>
      </w:r>
      <w:r>
        <w:t>free</w:t>
      </w:r>
      <w:r>
        <w:rPr>
          <w:spacing w:val="20"/>
        </w:rPr>
        <w:t xml:space="preserve"> </w:t>
      </w:r>
      <w:r>
        <w:t>of</w:t>
      </w:r>
      <w:r>
        <w:rPr>
          <w:spacing w:val="21"/>
        </w:rPr>
        <w:t xml:space="preserve"> </w:t>
      </w:r>
      <w:r>
        <w:rPr>
          <w:spacing w:val="-1"/>
        </w:rPr>
        <w:t>a</w:t>
      </w:r>
      <w:r>
        <w:t>ll</w:t>
      </w:r>
      <w:r>
        <w:rPr>
          <w:spacing w:val="21"/>
        </w:rPr>
        <w:t xml:space="preserve"> </w:t>
      </w:r>
      <w:r>
        <w:t>for</w:t>
      </w:r>
      <w:r>
        <w:rPr>
          <w:spacing w:val="-1"/>
        </w:rPr>
        <w:t>ei</w:t>
      </w:r>
      <w:r>
        <w:t>gn</w:t>
      </w:r>
      <w:r>
        <w:rPr>
          <w:spacing w:val="21"/>
        </w:rPr>
        <w:t xml:space="preserve"> </w:t>
      </w:r>
      <w:r>
        <w:rPr>
          <w:spacing w:val="-2"/>
        </w:rPr>
        <w:t>m</w:t>
      </w:r>
      <w:r>
        <w:rPr>
          <w:spacing w:val="-1"/>
        </w:rPr>
        <w:t>a</w:t>
      </w:r>
      <w:r>
        <w:t>t</w:t>
      </w:r>
      <w:r>
        <w:rPr>
          <w:spacing w:val="1"/>
        </w:rPr>
        <w:t>t</w:t>
      </w:r>
      <w:r>
        <w:rPr>
          <w:spacing w:val="-1"/>
        </w:rPr>
        <w:t>e</w:t>
      </w:r>
      <w:r>
        <w:t>r.</w:t>
      </w:r>
      <w:r>
        <w:rPr>
          <w:spacing w:val="20"/>
        </w:rPr>
        <w:t xml:space="preserve"> </w:t>
      </w:r>
      <w:r>
        <w:t>H</w:t>
      </w:r>
      <w:r>
        <w:rPr>
          <w:spacing w:val="-1"/>
        </w:rPr>
        <w:t>o</w:t>
      </w:r>
      <w:r>
        <w:t>w</w:t>
      </w:r>
      <w:r>
        <w:rPr>
          <w:spacing w:val="-1"/>
        </w:rPr>
        <w:t>e</w:t>
      </w:r>
      <w:r>
        <w:t>v</w:t>
      </w:r>
      <w:r>
        <w:rPr>
          <w:spacing w:val="-2"/>
        </w:rPr>
        <w:t>e</w:t>
      </w:r>
      <w:r>
        <w:t>r,</w:t>
      </w:r>
      <w:r>
        <w:rPr>
          <w:spacing w:val="22"/>
        </w:rPr>
        <w:t xml:space="preserve"> </w:t>
      </w:r>
      <w:r>
        <w:t>a</w:t>
      </w:r>
      <w:r>
        <w:rPr>
          <w:spacing w:val="20"/>
        </w:rPr>
        <w:t xml:space="preserve"> </w:t>
      </w:r>
      <w:r>
        <w:rPr>
          <w:spacing w:val="1"/>
        </w:rPr>
        <w:t>p</w:t>
      </w:r>
      <w:r>
        <w:t>r</w:t>
      </w:r>
      <w:r>
        <w:rPr>
          <w:spacing w:val="-2"/>
        </w:rPr>
        <w:t>e</w:t>
      </w:r>
      <w:r>
        <w:t>s</w:t>
      </w:r>
      <w:r>
        <w:rPr>
          <w:spacing w:val="-1"/>
        </w:rPr>
        <w:t>e</w:t>
      </w:r>
      <w:r>
        <w:t>nt</w:t>
      </w:r>
      <w:r>
        <w:rPr>
          <w:spacing w:val="-1"/>
        </w:rPr>
        <w:t>a</w:t>
      </w:r>
      <w:r>
        <w:t>t</w:t>
      </w:r>
      <w:r>
        <w:rPr>
          <w:spacing w:val="-1"/>
        </w:rPr>
        <w:t>i</w:t>
      </w:r>
      <w:r>
        <w:rPr>
          <w:spacing w:val="1"/>
        </w:rPr>
        <w:t>o</w:t>
      </w:r>
      <w:r>
        <w:t>n</w:t>
      </w:r>
      <w:r>
        <w:rPr>
          <w:spacing w:val="21"/>
        </w:rPr>
        <w:t xml:space="preserve"> </w:t>
      </w:r>
      <w:r>
        <w:rPr>
          <w:spacing w:val="-2"/>
        </w:rPr>
        <w:t>w</w:t>
      </w:r>
      <w:r>
        <w:rPr>
          <w:spacing w:val="1"/>
        </w:rPr>
        <w:t>h</w:t>
      </w:r>
      <w:r>
        <w:rPr>
          <w:spacing w:val="-1"/>
        </w:rPr>
        <w:t>e</w:t>
      </w:r>
      <w:r>
        <w:t>re</w:t>
      </w:r>
      <w:r>
        <w:rPr>
          <w:spacing w:val="20"/>
        </w:rPr>
        <w:t xml:space="preserve"> </w:t>
      </w:r>
      <w:r>
        <w:t>a</w:t>
      </w:r>
      <w:r>
        <w:rPr>
          <w:spacing w:val="21"/>
        </w:rPr>
        <w:t xml:space="preserve"> </w:t>
      </w:r>
      <w:r>
        <w:rPr>
          <w:spacing w:val="-1"/>
        </w:rPr>
        <w:t>s</w:t>
      </w:r>
      <w:r>
        <w:rPr>
          <w:spacing w:val="1"/>
        </w:rPr>
        <w:t>ho</w:t>
      </w:r>
      <w:r>
        <w:rPr>
          <w:spacing w:val="-1"/>
        </w:rPr>
        <w:t>r</w:t>
      </w:r>
      <w:r>
        <w:t>t</w:t>
      </w:r>
      <w:r>
        <w:rPr>
          <w:spacing w:val="22"/>
        </w:rPr>
        <w:t xml:space="preserve"> </w:t>
      </w:r>
      <w:r>
        <w:rPr>
          <w:spacing w:val="-1"/>
        </w:rPr>
        <w:t>(</w:t>
      </w:r>
      <w:r>
        <w:rPr>
          <w:spacing w:val="1"/>
        </w:rPr>
        <w:t>n</w:t>
      </w:r>
      <w:r>
        <w:rPr>
          <w:spacing w:val="-1"/>
        </w:rPr>
        <w:t xml:space="preserve">ot </w:t>
      </w:r>
      <w:r>
        <w:t>wo</w:t>
      </w:r>
      <w:r>
        <w:rPr>
          <w:spacing w:val="-1"/>
        </w:rPr>
        <w:t>o</w:t>
      </w:r>
      <w:r>
        <w:rPr>
          <w:spacing w:val="1"/>
        </w:rPr>
        <w:t>d</w:t>
      </w:r>
      <w:r>
        <w:rPr>
          <w:spacing w:val="-1"/>
        </w:rPr>
        <w:t>e</w:t>
      </w:r>
      <w:r>
        <w:rPr>
          <w:spacing w:val="1"/>
        </w:rPr>
        <w:t>n</w:t>
      </w:r>
      <w:r>
        <w:t>)</w:t>
      </w:r>
      <w:r>
        <w:rPr>
          <w:spacing w:val="-1"/>
        </w:rPr>
        <w:t xml:space="preserve"> </w:t>
      </w:r>
      <w:r>
        <w:t>twig</w:t>
      </w:r>
      <w:r>
        <w:rPr>
          <w:spacing w:val="-1"/>
        </w:rPr>
        <w:t xml:space="preserve"> </w:t>
      </w:r>
      <w:r>
        <w:t>w</w:t>
      </w:r>
      <w:r>
        <w:rPr>
          <w:spacing w:val="1"/>
        </w:rPr>
        <w:t>i</w:t>
      </w:r>
      <w:r>
        <w:rPr>
          <w:spacing w:val="-1"/>
        </w:rPr>
        <w:t>t</w:t>
      </w:r>
      <w:r>
        <w:t xml:space="preserve">h </w:t>
      </w:r>
      <w:r>
        <w:rPr>
          <w:spacing w:val="-1"/>
        </w:rPr>
        <w:t>s</w:t>
      </w:r>
      <w:r>
        <w:rPr>
          <w:spacing w:val="1"/>
        </w:rPr>
        <w:t>o</w:t>
      </w:r>
      <w:r>
        <w:t>me</w:t>
      </w:r>
      <w:r>
        <w:rPr>
          <w:spacing w:val="-2"/>
        </w:rPr>
        <w:t xml:space="preserve"> </w:t>
      </w:r>
      <w:r>
        <w:rPr>
          <w:spacing w:val="1"/>
        </w:rPr>
        <w:t>g</w:t>
      </w:r>
      <w:r>
        <w:t>re</w:t>
      </w:r>
      <w:r>
        <w:rPr>
          <w:spacing w:val="-1"/>
        </w:rPr>
        <w:t>e</w:t>
      </w:r>
      <w:r>
        <w:t>n</w:t>
      </w:r>
      <w:r>
        <w:rPr>
          <w:spacing w:val="1"/>
        </w:rPr>
        <w:t xml:space="preserve"> </w:t>
      </w:r>
      <w:r>
        <w:t>l</w:t>
      </w:r>
      <w:r>
        <w:rPr>
          <w:spacing w:val="-1"/>
        </w:rPr>
        <w:t>e</w:t>
      </w:r>
      <w:r>
        <w:rPr>
          <w:spacing w:val="-2"/>
        </w:rPr>
        <w:t>a</w:t>
      </w:r>
      <w:r>
        <w:rPr>
          <w:spacing w:val="2"/>
        </w:rPr>
        <w:t>v</w:t>
      </w:r>
      <w:r>
        <w:rPr>
          <w:spacing w:val="-1"/>
        </w:rPr>
        <w:t>e</w:t>
      </w:r>
      <w:r>
        <w:t xml:space="preserve">s </w:t>
      </w:r>
      <w:r>
        <w:rPr>
          <w:spacing w:val="-1"/>
        </w:rPr>
        <w:t>ad</w:t>
      </w:r>
      <w:r>
        <w:t>h</w:t>
      </w:r>
      <w:r>
        <w:rPr>
          <w:spacing w:val="-1"/>
        </w:rPr>
        <w:t>e</w:t>
      </w:r>
      <w:r>
        <w:t>r</w:t>
      </w:r>
      <w:r>
        <w:rPr>
          <w:spacing w:val="-1"/>
        </w:rPr>
        <w:t>e</w:t>
      </w:r>
      <w:r>
        <w:t>s</w:t>
      </w:r>
      <w:r>
        <w:rPr>
          <w:spacing w:val="-1"/>
        </w:rPr>
        <w:t xml:space="preserve"> </w:t>
      </w:r>
      <w:r>
        <w:t xml:space="preserve">to the </w:t>
      </w:r>
      <w:r>
        <w:rPr>
          <w:spacing w:val="-1"/>
        </w:rPr>
        <w:t>f</w:t>
      </w:r>
      <w:r>
        <w:t xml:space="preserve">ruit </w:t>
      </w:r>
      <w:r>
        <w:rPr>
          <w:spacing w:val="-1"/>
        </w:rPr>
        <w:t>i</w:t>
      </w:r>
      <w:r>
        <w:t>s</w:t>
      </w:r>
      <w:r>
        <w:rPr>
          <w:spacing w:val="1"/>
        </w:rPr>
        <w:t xml:space="preserve"> </w:t>
      </w:r>
      <w:r>
        <w:rPr>
          <w:spacing w:val="-2"/>
        </w:rPr>
        <w:t>a</w:t>
      </w:r>
      <w:r>
        <w:rPr>
          <w:spacing w:val="1"/>
        </w:rPr>
        <w:t>l</w:t>
      </w:r>
      <w:r>
        <w:t>l</w:t>
      </w:r>
      <w:r>
        <w:rPr>
          <w:spacing w:val="1"/>
        </w:rPr>
        <w:t>o</w:t>
      </w:r>
      <w:r>
        <w:t>w</w:t>
      </w:r>
      <w:r>
        <w:rPr>
          <w:spacing w:val="-2"/>
        </w:rPr>
        <w:t>e</w:t>
      </w:r>
      <w:r>
        <w:rPr>
          <w:spacing w:val="1"/>
        </w:rPr>
        <w:t>d</w:t>
      </w:r>
      <w:r>
        <w:t>.</w:t>
      </w:r>
    </w:p>
    <w:p w14:paraId="0F3AC3FE" w14:textId="77777777" w:rsidR="00D41C24" w:rsidRDefault="00D41C24" w:rsidP="00D41C24">
      <w:pPr>
        <w:pStyle w:val="HChG"/>
      </w:pPr>
      <w:r>
        <w:lastRenderedPageBreak/>
        <w:tab/>
        <w:t>VI.</w:t>
      </w:r>
      <w:r>
        <w:tab/>
        <w:t>Prov</w:t>
      </w:r>
      <w:r>
        <w:rPr>
          <w:spacing w:val="-1"/>
        </w:rPr>
        <w:t>i</w:t>
      </w:r>
      <w:r>
        <w:t>sio</w:t>
      </w:r>
      <w:r>
        <w:rPr>
          <w:spacing w:val="-1"/>
        </w:rPr>
        <w:t>n</w:t>
      </w:r>
      <w:r>
        <w:t>s</w:t>
      </w:r>
      <w:r>
        <w:rPr>
          <w:spacing w:val="-8"/>
        </w:rPr>
        <w:t xml:space="preserve"> </w:t>
      </w:r>
      <w:r>
        <w:rPr>
          <w:spacing w:val="-1"/>
        </w:rPr>
        <w:t>c</w:t>
      </w:r>
      <w:r>
        <w:t>on</w:t>
      </w:r>
      <w:r>
        <w:rPr>
          <w:spacing w:val="-1"/>
        </w:rPr>
        <w:t>c</w:t>
      </w:r>
      <w:r>
        <w:t>ern</w:t>
      </w:r>
      <w:r>
        <w:rPr>
          <w:spacing w:val="-1"/>
        </w:rPr>
        <w:t>in</w:t>
      </w:r>
      <w:r>
        <w:t>g</w:t>
      </w:r>
      <w:r>
        <w:rPr>
          <w:spacing w:val="-9"/>
        </w:rPr>
        <w:t xml:space="preserve"> </w:t>
      </w:r>
      <w:r>
        <w:t>marki</w:t>
      </w:r>
      <w:r>
        <w:rPr>
          <w:spacing w:val="-1"/>
        </w:rPr>
        <w:t>n</w:t>
      </w:r>
      <w:r>
        <w:t>g</w:t>
      </w:r>
    </w:p>
    <w:p w14:paraId="5C7DAE74" w14:textId="77777777" w:rsidR="00D41C24" w:rsidRDefault="00D41C24" w:rsidP="00D41C24">
      <w:pPr>
        <w:pStyle w:val="SingleTxtG"/>
      </w:pPr>
      <w:r>
        <w:rPr>
          <w:spacing w:val="-1"/>
        </w:rPr>
        <w:t>E</w:t>
      </w:r>
      <w:r>
        <w:rPr>
          <w:spacing w:val="1"/>
        </w:rPr>
        <w:t>a</w:t>
      </w:r>
      <w:r>
        <w:rPr>
          <w:spacing w:val="-1"/>
        </w:rPr>
        <w:t>c</w:t>
      </w:r>
      <w:r>
        <w:t>h</w:t>
      </w:r>
      <w:r>
        <w:rPr>
          <w:spacing w:val="1"/>
        </w:rPr>
        <w:t xml:space="preserve"> pa</w:t>
      </w:r>
      <w:r>
        <w:rPr>
          <w:spacing w:val="-2"/>
        </w:rPr>
        <w:t>c</w:t>
      </w:r>
      <w:r>
        <w:rPr>
          <w:spacing w:val="1"/>
        </w:rPr>
        <w:t>k</w:t>
      </w:r>
      <w:r>
        <w:rPr>
          <w:spacing w:val="-1"/>
        </w:rPr>
        <w:t>a</w:t>
      </w:r>
      <w:r>
        <w:rPr>
          <w:spacing w:val="1"/>
        </w:rPr>
        <w:t>g</w:t>
      </w:r>
      <w:r>
        <w:rPr>
          <w:spacing w:val="-1"/>
        </w:rPr>
        <w:t>e</w:t>
      </w:r>
      <w:r w:rsidR="007E62E2" w:rsidRPr="00D75F56">
        <w:rPr>
          <w:rStyle w:val="FootnoteReference"/>
        </w:rPr>
        <w:footnoteReference w:id="37"/>
      </w:r>
      <w:r>
        <w:rPr>
          <w:spacing w:val="18"/>
          <w:position w:val="4"/>
          <w:sz w:val="9"/>
          <w:szCs w:val="9"/>
        </w:rPr>
        <w:t xml:space="preserve"> </w:t>
      </w:r>
      <w:r>
        <w:rPr>
          <w:spacing w:val="-2"/>
        </w:rPr>
        <w:t>m</w:t>
      </w:r>
      <w:r>
        <w:t>ust</w:t>
      </w:r>
      <w:r>
        <w:rPr>
          <w:spacing w:val="1"/>
        </w:rPr>
        <w:t xml:space="preserve"> </w:t>
      </w:r>
      <w:r>
        <w:t>be</w:t>
      </w:r>
      <w:r>
        <w:rPr>
          <w:spacing w:val="-1"/>
        </w:rPr>
        <w:t>a</w:t>
      </w:r>
      <w:r>
        <w:t>r</w:t>
      </w:r>
      <w:r>
        <w:rPr>
          <w:spacing w:val="1"/>
        </w:rPr>
        <w:t xml:space="preserve"> </w:t>
      </w:r>
      <w:r>
        <w:t>the</w:t>
      </w:r>
      <w:r>
        <w:rPr>
          <w:spacing w:val="1"/>
        </w:rPr>
        <w:t xml:space="preserve"> </w:t>
      </w:r>
      <w:r>
        <w:t>fo</w:t>
      </w:r>
      <w:r>
        <w:rPr>
          <w:spacing w:val="-1"/>
        </w:rPr>
        <w:t>l</w:t>
      </w:r>
      <w:r>
        <w:t>lo</w:t>
      </w:r>
      <w:r>
        <w:rPr>
          <w:spacing w:val="-2"/>
        </w:rPr>
        <w:t>w</w:t>
      </w:r>
      <w:r>
        <w:rPr>
          <w:spacing w:val="1"/>
        </w:rPr>
        <w:t>i</w:t>
      </w:r>
      <w:r>
        <w:rPr>
          <w:spacing w:val="-1"/>
        </w:rPr>
        <w:t>n</w:t>
      </w:r>
      <w:r>
        <w:t>g</w:t>
      </w:r>
      <w:r>
        <w:rPr>
          <w:spacing w:val="1"/>
        </w:rPr>
        <w:t xml:space="preserve"> p</w:t>
      </w:r>
      <w:r>
        <w:rPr>
          <w:spacing w:val="-1"/>
        </w:rPr>
        <w:t>a</w:t>
      </w:r>
      <w:r>
        <w:t>r</w:t>
      </w:r>
      <w:r>
        <w:rPr>
          <w:spacing w:val="-1"/>
        </w:rPr>
        <w:t>t</w:t>
      </w:r>
      <w:r>
        <w:t>i</w:t>
      </w:r>
      <w:r>
        <w:rPr>
          <w:spacing w:val="-1"/>
        </w:rPr>
        <w:t>cu</w:t>
      </w:r>
      <w:r>
        <w:rPr>
          <w:spacing w:val="1"/>
        </w:rPr>
        <w:t>l</w:t>
      </w:r>
      <w:r>
        <w:rPr>
          <w:spacing w:val="-2"/>
        </w:rPr>
        <w:t>a</w:t>
      </w:r>
      <w:r>
        <w:t xml:space="preserve">rs, </w:t>
      </w:r>
      <w:r>
        <w:rPr>
          <w:spacing w:val="1"/>
        </w:rPr>
        <w:t>i</w:t>
      </w:r>
      <w:r>
        <w:t>n</w:t>
      </w:r>
      <w:r>
        <w:rPr>
          <w:spacing w:val="1"/>
        </w:rPr>
        <w:t xml:space="preserve"> </w:t>
      </w:r>
      <w:r>
        <w:t>l</w:t>
      </w:r>
      <w:r>
        <w:rPr>
          <w:spacing w:val="-1"/>
        </w:rPr>
        <w:t>e</w:t>
      </w:r>
      <w:r>
        <w:t>t</w:t>
      </w:r>
      <w:r>
        <w:rPr>
          <w:spacing w:val="1"/>
        </w:rPr>
        <w:t>t</w:t>
      </w:r>
      <w:r>
        <w:rPr>
          <w:spacing w:val="-2"/>
        </w:rPr>
        <w:t>e</w:t>
      </w:r>
      <w:r>
        <w:t>rs</w:t>
      </w:r>
      <w:r>
        <w:rPr>
          <w:spacing w:val="2"/>
        </w:rPr>
        <w:t xml:space="preserve"> </w:t>
      </w:r>
      <w:r>
        <w:rPr>
          <w:spacing w:val="1"/>
        </w:rPr>
        <w:t>g</w:t>
      </w:r>
      <w:r>
        <w:rPr>
          <w:spacing w:val="-1"/>
        </w:rPr>
        <w:t>ro</w:t>
      </w:r>
      <w:r>
        <w:t>up</w:t>
      </w:r>
      <w:r>
        <w:rPr>
          <w:spacing w:val="-2"/>
        </w:rPr>
        <w:t>e</w:t>
      </w:r>
      <w:r>
        <w:t>d</w:t>
      </w:r>
      <w:r>
        <w:rPr>
          <w:spacing w:val="2"/>
        </w:rPr>
        <w:t xml:space="preserve"> </w:t>
      </w:r>
      <w:r>
        <w:rPr>
          <w:spacing w:val="-1"/>
        </w:rPr>
        <w:t>o</w:t>
      </w:r>
      <w:r>
        <w:t>n</w:t>
      </w:r>
      <w:r>
        <w:rPr>
          <w:spacing w:val="1"/>
        </w:rPr>
        <w:t xml:space="preserve"> </w:t>
      </w:r>
      <w:r>
        <w:t xml:space="preserve">the </w:t>
      </w:r>
      <w:r>
        <w:rPr>
          <w:spacing w:val="-1"/>
        </w:rPr>
        <w:t>s</w:t>
      </w:r>
      <w:r>
        <w:rPr>
          <w:spacing w:val="1"/>
        </w:rPr>
        <w:t>a</w:t>
      </w:r>
      <w:r>
        <w:rPr>
          <w:spacing w:val="-2"/>
        </w:rPr>
        <w:t>m</w:t>
      </w:r>
      <w:r>
        <w:t>e</w:t>
      </w:r>
      <w:r>
        <w:rPr>
          <w:spacing w:val="2"/>
        </w:rPr>
        <w:t xml:space="preserve"> </w:t>
      </w:r>
      <w:r>
        <w:rPr>
          <w:spacing w:val="-1"/>
        </w:rPr>
        <w:t>s</w:t>
      </w:r>
      <w:r>
        <w:rPr>
          <w:spacing w:val="1"/>
        </w:rPr>
        <w:t>i</w:t>
      </w:r>
      <w:r>
        <w:rPr>
          <w:spacing w:val="-1"/>
        </w:rPr>
        <w:t>de</w:t>
      </w:r>
      <w:r>
        <w:t>, l</w:t>
      </w:r>
      <w:r>
        <w:rPr>
          <w:spacing w:val="-1"/>
        </w:rPr>
        <w:t>e</w:t>
      </w:r>
      <w:r>
        <w:t>g</w:t>
      </w:r>
      <w:r>
        <w:rPr>
          <w:spacing w:val="-1"/>
        </w:rPr>
        <w:t>i</w:t>
      </w:r>
      <w:r>
        <w:t>bly</w:t>
      </w:r>
      <w:r>
        <w:rPr>
          <w:spacing w:val="-1"/>
        </w:rPr>
        <w:t xml:space="preserve"> a</w:t>
      </w:r>
      <w:r>
        <w:t xml:space="preserve">nd </w:t>
      </w:r>
      <w:r>
        <w:rPr>
          <w:spacing w:val="-1"/>
        </w:rPr>
        <w:t>i</w:t>
      </w:r>
      <w:r>
        <w:rPr>
          <w:spacing w:val="1"/>
        </w:rPr>
        <w:t>n</w:t>
      </w:r>
      <w:r>
        <w:rPr>
          <w:spacing w:val="-1"/>
        </w:rPr>
        <w:t>de</w:t>
      </w:r>
      <w:r>
        <w:t>li</w:t>
      </w:r>
      <w:r>
        <w:rPr>
          <w:spacing w:val="-1"/>
        </w:rPr>
        <w:t>b</w:t>
      </w:r>
      <w:r>
        <w:rPr>
          <w:spacing w:val="1"/>
        </w:rPr>
        <w:t>l</w:t>
      </w:r>
      <w:r>
        <w:t>y</w:t>
      </w:r>
      <w:r>
        <w:rPr>
          <w:spacing w:val="-1"/>
        </w:rPr>
        <w:t xml:space="preserve"> </w:t>
      </w:r>
      <w:r>
        <w:t>m</w:t>
      </w:r>
      <w:r>
        <w:rPr>
          <w:spacing w:val="-1"/>
        </w:rPr>
        <w:t>a</w:t>
      </w:r>
      <w:r>
        <w:t>r</w:t>
      </w:r>
      <w:r>
        <w:rPr>
          <w:spacing w:val="-1"/>
        </w:rPr>
        <w:t>ke</w:t>
      </w:r>
      <w:r>
        <w:t>d,</w:t>
      </w:r>
      <w:r>
        <w:rPr>
          <w:spacing w:val="-1"/>
        </w:rPr>
        <w:t xml:space="preserve"> a</w:t>
      </w:r>
      <w:r>
        <w:t xml:space="preserve">nd </w:t>
      </w:r>
      <w:r>
        <w:rPr>
          <w:spacing w:val="-1"/>
        </w:rPr>
        <w:t>v</w:t>
      </w:r>
      <w:r>
        <w:rPr>
          <w:spacing w:val="1"/>
        </w:rPr>
        <w:t>i</w:t>
      </w:r>
      <w:r>
        <w:rPr>
          <w:spacing w:val="-1"/>
        </w:rPr>
        <w:t>si</w:t>
      </w:r>
      <w:r>
        <w:t>ble</w:t>
      </w:r>
      <w:r>
        <w:rPr>
          <w:spacing w:val="-1"/>
        </w:rPr>
        <w:t xml:space="preserve"> </w:t>
      </w:r>
      <w:r>
        <w:t>fr</w:t>
      </w:r>
      <w:r>
        <w:rPr>
          <w:spacing w:val="-1"/>
        </w:rPr>
        <w:t>o</w:t>
      </w:r>
      <w:r>
        <w:t>m</w:t>
      </w:r>
      <w:r>
        <w:rPr>
          <w:spacing w:val="-2"/>
        </w:rPr>
        <w:t xml:space="preserve"> </w:t>
      </w:r>
      <w:r>
        <w:t>the</w:t>
      </w:r>
      <w:r>
        <w:rPr>
          <w:spacing w:val="-1"/>
        </w:rPr>
        <w:t xml:space="preserve"> </w:t>
      </w:r>
      <w:r>
        <w:t>out</w:t>
      </w:r>
      <w:r>
        <w:rPr>
          <w:spacing w:val="-1"/>
        </w:rPr>
        <w:t>s</w:t>
      </w:r>
      <w:r>
        <w:t>id</w:t>
      </w:r>
      <w:r>
        <w:rPr>
          <w:spacing w:val="-2"/>
        </w:rPr>
        <w:t>e</w:t>
      </w:r>
      <w:r>
        <w:t>:</w:t>
      </w:r>
    </w:p>
    <w:p w14:paraId="5C9A8768" w14:textId="77777777" w:rsidR="00D41C24" w:rsidRDefault="00D41C24" w:rsidP="00D41C24">
      <w:pPr>
        <w:pStyle w:val="H1G"/>
      </w:pPr>
      <w:r>
        <w:tab/>
        <w:t>A.</w:t>
      </w:r>
      <w:r>
        <w:tab/>
        <w:t>Identifica</w:t>
      </w:r>
      <w:r>
        <w:rPr>
          <w:spacing w:val="-1"/>
        </w:rPr>
        <w:t>ti</w:t>
      </w:r>
      <w:r>
        <w:t>on</w:t>
      </w:r>
    </w:p>
    <w:p w14:paraId="2F4996DF" w14:textId="77777777" w:rsidR="00D41C24" w:rsidRDefault="00D41C24" w:rsidP="00D41C24">
      <w:pPr>
        <w:pStyle w:val="SingleTxtG"/>
      </w:pPr>
      <w:r>
        <w:t>P</w:t>
      </w:r>
      <w:r>
        <w:rPr>
          <w:spacing w:val="-1"/>
        </w:rPr>
        <w:t>ac</w:t>
      </w:r>
      <w:r>
        <w:rPr>
          <w:spacing w:val="1"/>
        </w:rPr>
        <w:t>k</w:t>
      </w:r>
      <w:r>
        <w:rPr>
          <w:spacing w:val="-2"/>
        </w:rPr>
        <w:t>e</w:t>
      </w:r>
      <w:r>
        <w:t>r</w:t>
      </w:r>
      <w:r>
        <w:rPr>
          <w:spacing w:val="1"/>
        </w:rPr>
        <w:t xml:space="preserve"> </w:t>
      </w:r>
      <w:r>
        <w:rPr>
          <w:spacing w:val="-2"/>
        </w:rPr>
        <w:t>a</w:t>
      </w:r>
      <w:r>
        <w:t>nd/or</w:t>
      </w:r>
      <w:r>
        <w:rPr>
          <w:spacing w:val="-1"/>
        </w:rPr>
        <w:t xml:space="preserve"> </w:t>
      </w:r>
      <w:r>
        <w:rPr>
          <w:spacing w:val="1"/>
        </w:rPr>
        <w:t>d</w:t>
      </w:r>
      <w:r>
        <w:t>is</w:t>
      </w:r>
      <w:r>
        <w:rPr>
          <w:spacing w:val="-1"/>
        </w:rPr>
        <w:t>pa</w:t>
      </w:r>
      <w:r>
        <w:t>t</w:t>
      </w:r>
      <w:r>
        <w:rPr>
          <w:spacing w:val="-1"/>
        </w:rPr>
        <w:t>c</w:t>
      </w:r>
      <w:r>
        <w:t>h</w:t>
      </w:r>
      <w:r>
        <w:rPr>
          <w:spacing w:val="-1"/>
        </w:rPr>
        <w:t>e</w:t>
      </w:r>
      <w:r>
        <w:t>r/</w:t>
      </w:r>
      <w:r w:rsidRPr="002D1DDA">
        <w:rPr>
          <w:spacing w:val="-2"/>
          <w:u w:color="000000"/>
        </w:rPr>
        <w:t>e</w:t>
      </w:r>
      <w:r w:rsidRPr="002D1DDA">
        <w:rPr>
          <w:u w:color="000000"/>
        </w:rPr>
        <w:t>xpo</w:t>
      </w:r>
      <w:r w:rsidRPr="002D1DDA">
        <w:rPr>
          <w:spacing w:val="-1"/>
          <w:u w:color="000000"/>
        </w:rPr>
        <w:t>r</w:t>
      </w:r>
      <w:r w:rsidRPr="002D1DDA">
        <w:rPr>
          <w:u w:color="000000"/>
        </w:rPr>
        <w:t>t</w:t>
      </w:r>
      <w:r w:rsidRPr="002D1DDA">
        <w:rPr>
          <w:spacing w:val="-1"/>
          <w:u w:color="000000"/>
        </w:rPr>
        <w:t>e</w:t>
      </w:r>
      <w:r w:rsidRPr="002D1DDA">
        <w:rPr>
          <w:u w:color="000000"/>
        </w:rPr>
        <w:t>r</w:t>
      </w:r>
      <w:r w:rsidR="002D1DDA">
        <w:rPr>
          <w:u w:color="000000"/>
        </w:rPr>
        <w:t>:</w:t>
      </w:r>
    </w:p>
    <w:p w14:paraId="352DA6AE" w14:textId="77777777" w:rsidR="00D41C24" w:rsidRDefault="00D41C24" w:rsidP="00D41C24">
      <w:pPr>
        <w:pStyle w:val="SingleTxtG"/>
      </w:pPr>
      <w:r>
        <w:t>N</w:t>
      </w:r>
      <w:r>
        <w:rPr>
          <w:spacing w:val="-1"/>
        </w:rPr>
        <w:t>a</w:t>
      </w:r>
      <w:r>
        <w:t>me</w:t>
      </w:r>
      <w:r>
        <w:rPr>
          <w:spacing w:val="3"/>
        </w:rPr>
        <w:t xml:space="preserve"> </w:t>
      </w:r>
      <w:r>
        <w:rPr>
          <w:spacing w:val="-2"/>
        </w:rPr>
        <w:t>a</w:t>
      </w:r>
      <w:r>
        <w:t>nd</w:t>
      </w:r>
      <w:r>
        <w:rPr>
          <w:spacing w:val="3"/>
        </w:rPr>
        <w:t xml:space="preserve"> </w:t>
      </w:r>
      <w:r>
        <w:rPr>
          <w:spacing w:val="-1"/>
        </w:rPr>
        <w:t>p</w:t>
      </w:r>
      <w:r>
        <w:t>hy</w:t>
      </w:r>
      <w:r>
        <w:rPr>
          <w:spacing w:val="-1"/>
        </w:rPr>
        <w:t>s</w:t>
      </w:r>
      <w:r>
        <w:t>i</w:t>
      </w:r>
      <w:r>
        <w:rPr>
          <w:spacing w:val="-1"/>
        </w:rPr>
        <w:t>ca</w:t>
      </w:r>
      <w:r>
        <w:t>l</w:t>
      </w:r>
      <w:r>
        <w:rPr>
          <w:spacing w:val="4"/>
        </w:rPr>
        <w:t xml:space="preserve"> </w:t>
      </w:r>
      <w:r>
        <w:rPr>
          <w:spacing w:val="-1"/>
        </w:rPr>
        <w:t>a</w:t>
      </w:r>
      <w:r>
        <w:t>ddr</w:t>
      </w:r>
      <w:r>
        <w:rPr>
          <w:spacing w:val="-2"/>
        </w:rPr>
        <w:t>e</w:t>
      </w:r>
      <w:r>
        <w:t>ss</w:t>
      </w:r>
      <w:r>
        <w:rPr>
          <w:spacing w:val="1"/>
        </w:rPr>
        <w:t xml:space="preserve"> </w:t>
      </w:r>
      <w:r>
        <w:t>(e</w:t>
      </w:r>
      <w:r>
        <w:rPr>
          <w:spacing w:val="-2"/>
        </w:rPr>
        <w:t>.</w:t>
      </w:r>
      <w:r>
        <w:rPr>
          <w:spacing w:val="1"/>
        </w:rPr>
        <w:t>g</w:t>
      </w:r>
      <w:r>
        <w:t>.</w:t>
      </w:r>
      <w:r>
        <w:rPr>
          <w:spacing w:val="2"/>
        </w:rPr>
        <w:t xml:space="preserve"> </w:t>
      </w:r>
      <w:r>
        <w:t>str</w:t>
      </w:r>
      <w:r>
        <w:rPr>
          <w:spacing w:val="-1"/>
        </w:rPr>
        <w:t>e</w:t>
      </w:r>
      <w:r>
        <w:rPr>
          <w:spacing w:val="-2"/>
        </w:rPr>
        <w:t>e</w:t>
      </w:r>
      <w:r>
        <w:rPr>
          <w:spacing w:val="1"/>
        </w:rPr>
        <w:t>t</w:t>
      </w:r>
      <w:r>
        <w:t>/</w:t>
      </w:r>
      <w:r>
        <w:rPr>
          <w:spacing w:val="-1"/>
        </w:rPr>
        <w:t>c</w:t>
      </w:r>
      <w:r>
        <w:t>it</w:t>
      </w:r>
      <w:r>
        <w:rPr>
          <w:spacing w:val="-1"/>
        </w:rPr>
        <w:t>y</w:t>
      </w:r>
      <w:r>
        <w:t>/r</w:t>
      </w:r>
      <w:r>
        <w:rPr>
          <w:spacing w:val="-1"/>
        </w:rPr>
        <w:t>e</w:t>
      </w:r>
      <w:r>
        <w:rPr>
          <w:spacing w:val="1"/>
        </w:rPr>
        <w:t>g</w:t>
      </w:r>
      <w:r>
        <w:rPr>
          <w:spacing w:val="-1"/>
        </w:rPr>
        <w:t>i</w:t>
      </w:r>
      <w:r>
        <w:t>on</w:t>
      </w:r>
      <w:r>
        <w:rPr>
          <w:spacing w:val="-1"/>
        </w:rPr>
        <w:t>/p</w:t>
      </w:r>
      <w:r>
        <w:rPr>
          <w:spacing w:val="1"/>
        </w:rPr>
        <w:t>o</w:t>
      </w:r>
      <w:r>
        <w:t>st</w:t>
      </w:r>
      <w:r>
        <w:rPr>
          <w:spacing w:val="-1"/>
        </w:rPr>
        <w:t>a</w:t>
      </w:r>
      <w:r>
        <w:t>l</w:t>
      </w:r>
      <w:r>
        <w:rPr>
          <w:spacing w:val="2"/>
        </w:rPr>
        <w:t xml:space="preserve"> </w:t>
      </w:r>
      <w:r>
        <w:rPr>
          <w:spacing w:val="-1"/>
        </w:rPr>
        <w:t>c</w:t>
      </w:r>
      <w:r>
        <w:t>ode</w:t>
      </w:r>
      <w:r>
        <w:rPr>
          <w:spacing w:val="1"/>
        </w:rPr>
        <w:t xml:space="preserve"> </w:t>
      </w:r>
      <w:r>
        <w:rPr>
          <w:spacing w:val="-2"/>
        </w:rPr>
        <w:t>a</w:t>
      </w:r>
      <w:r>
        <w:t>nd,</w:t>
      </w:r>
      <w:r>
        <w:rPr>
          <w:spacing w:val="2"/>
        </w:rPr>
        <w:t xml:space="preserve"> </w:t>
      </w:r>
      <w:r>
        <w:rPr>
          <w:spacing w:val="1"/>
        </w:rPr>
        <w:t>i</w:t>
      </w:r>
      <w:r>
        <w:t>f</w:t>
      </w:r>
      <w:r>
        <w:rPr>
          <w:spacing w:val="3"/>
        </w:rPr>
        <w:t xml:space="preserve"> </w:t>
      </w:r>
      <w:r>
        <w:t>d</w:t>
      </w:r>
      <w:r>
        <w:rPr>
          <w:spacing w:val="-1"/>
        </w:rPr>
        <w:t>i</w:t>
      </w:r>
      <w:r>
        <w:t>ff</w:t>
      </w:r>
      <w:r>
        <w:rPr>
          <w:spacing w:val="-1"/>
        </w:rPr>
        <w:t>e</w:t>
      </w:r>
      <w:r>
        <w:t>r</w:t>
      </w:r>
      <w:r>
        <w:rPr>
          <w:spacing w:val="-2"/>
        </w:rPr>
        <w:t>e</w:t>
      </w:r>
      <w:r>
        <w:t>nt</w:t>
      </w:r>
      <w:r>
        <w:rPr>
          <w:spacing w:val="3"/>
        </w:rPr>
        <w:t xml:space="preserve"> </w:t>
      </w:r>
      <w:r>
        <w:t>f</w:t>
      </w:r>
      <w:r>
        <w:rPr>
          <w:spacing w:val="-1"/>
        </w:rPr>
        <w:t>r</w:t>
      </w:r>
      <w:r>
        <w:rPr>
          <w:spacing w:val="1"/>
        </w:rPr>
        <w:t>o</w:t>
      </w:r>
      <w:r>
        <w:t xml:space="preserve">m </w:t>
      </w:r>
      <w:r>
        <w:rPr>
          <w:spacing w:val="1"/>
        </w:rPr>
        <w:t>th</w:t>
      </w:r>
      <w:r>
        <w:t xml:space="preserve">e </w:t>
      </w:r>
      <w:r>
        <w:rPr>
          <w:spacing w:val="-1"/>
        </w:rPr>
        <w:t>c</w:t>
      </w:r>
      <w:r>
        <w:t>ou</w:t>
      </w:r>
      <w:r>
        <w:rPr>
          <w:spacing w:val="-1"/>
        </w:rPr>
        <w:t>n</w:t>
      </w:r>
      <w:r>
        <w:t>try</w:t>
      </w:r>
      <w:r>
        <w:rPr>
          <w:spacing w:val="-8"/>
        </w:rPr>
        <w:t xml:space="preserve"> </w:t>
      </w:r>
      <w:r>
        <w:rPr>
          <w:spacing w:val="-1"/>
        </w:rPr>
        <w:t>o</w:t>
      </w:r>
      <w:r>
        <w:t>f</w:t>
      </w:r>
      <w:r>
        <w:rPr>
          <w:spacing w:val="-7"/>
        </w:rPr>
        <w:t xml:space="preserve"> </w:t>
      </w:r>
      <w:r>
        <w:rPr>
          <w:spacing w:val="-1"/>
        </w:rPr>
        <w:t>o</w:t>
      </w:r>
      <w:r>
        <w:t>r</w:t>
      </w:r>
      <w:r>
        <w:rPr>
          <w:spacing w:val="-1"/>
        </w:rPr>
        <w:t>ig</w:t>
      </w:r>
      <w:r>
        <w:rPr>
          <w:spacing w:val="1"/>
        </w:rPr>
        <w:t>i</w:t>
      </w:r>
      <w:r>
        <w:t>n,</w:t>
      </w:r>
      <w:r>
        <w:rPr>
          <w:spacing w:val="-9"/>
        </w:rPr>
        <w:t xml:space="preserve"> </w:t>
      </w:r>
      <w:r>
        <w:rPr>
          <w:spacing w:val="-1"/>
        </w:rPr>
        <w:t>t</w:t>
      </w:r>
      <w:r>
        <w:t>he</w:t>
      </w:r>
      <w:r>
        <w:rPr>
          <w:spacing w:val="-8"/>
        </w:rPr>
        <w:t xml:space="preserve"> </w:t>
      </w:r>
      <w:r>
        <w:rPr>
          <w:spacing w:val="-2"/>
        </w:rPr>
        <w:t>c</w:t>
      </w:r>
      <w:r>
        <w:t>ountr</w:t>
      </w:r>
      <w:r>
        <w:rPr>
          <w:spacing w:val="-1"/>
        </w:rPr>
        <w:t>y</w:t>
      </w:r>
      <w:r>
        <w:t>)</w:t>
      </w:r>
      <w:r>
        <w:rPr>
          <w:spacing w:val="-8"/>
        </w:rPr>
        <w:t xml:space="preserve"> </w:t>
      </w:r>
      <w:r>
        <w:t>or</w:t>
      </w:r>
      <w:r>
        <w:rPr>
          <w:spacing w:val="-8"/>
        </w:rPr>
        <w:t xml:space="preserve"> </w:t>
      </w:r>
      <w:r>
        <w:t>a</w:t>
      </w:r>
      <w:r>
        <w:rPr>
          <w:spacing w:val="-7"/>
        </w:rPr>
        <w:t xml:space="preserve"> </w:t>
      </w:r>
      <w:r>
        <w:rPr>
          <w:spacing w:val="-2"/>
        </w:rPr>
        <w:t>c</w:t>
      </w:r>
      <w:r>
        <w:t>ode</w:t>
      </w:r>
      <w:r>
        <w:rPr>
          <w:spacing w:val="-8"/>
        </w:rPr>
        <w:t xml:space="preserve"> </w:t>
      </w:r>
      <w:r>
        <w:t>m</w:t>
      </w:r>
      <w:r>
        <w:rPr>
          <w:spacing w:val="-1"/>
        </w:rPr>
        <w:t>a</w:t>
      </w:r>
      <w:r>
        <w:t>rk</w:t>
      </w:r>
      <w:r>
        <w:rPr>
          <w:spacing w:val="-8"/>
        </w:rPr>
        <w:t xml:space="preserve"> </w:t>
      </w:r>
      <w:r>
        <w:t>of</w:t>
      </w:r>
      <w:r>
        <w:rPr>
          <w:spacing w:val="-1"/>
        </w:rPr>
        <w:t>f</w:t>
      </w:r>
      <w:r>
        <w:t>i</w:t>
      </w:r>
      <w:r>
        <w:rPr>
          <w:spacing w:val="-1"/>
        </w:rPr>
        <w:t>c</w:t>
      </w:r>
      <w:r>
        <w:t>i</w:t>
      </w:r>
      <w:r>
        <w:rPr>
          <w:spacing w:val="-1"/>
        </w:rPr>
        <w:t>a</w:t>
      </w:r>
      <w:r>
        <w:t>l</w:t>
      </w:r>
      <w:r>
        <w:rPr>
          <w:spacing w:val="1"/>
        </w:rPr>
        <w:t>l</w:t>
      </w:r>
      <w:r>
        <w:t>y</w:t>
      </w:r>
      <w:r>
        <w:rPr>
          <w:spacing w:val="-9"/>
        </w:rPr>
        <w:t xml:space="preserve"> </w:t>
      </w:r>
      <w:r>
        <w:t>r</w:t>
      </w:r>
      <w:r>
        <w:rPr>
          <w:spacing w:val="-1"/>
        </w:rPr>
        <w:t>ec</w:t>
      </w:r>
      <w:r>
        <w:rPr>
          <w:spacing w:val="1"/>
        </w:rPr>
        <w:t>o</w:t>
      </w:r>
      <w:r>
        <w:t>g</w:t>
      </w:r>
      <w:r>
        <w:rPr>
          <w:spacing w:val="-1"/>
        </w:rPr>
        <w:t>n</w:t>
      </w:r>
      <w:r>
        <w:t>i</w:t>
      </w:r>
      <w:r>
        <w:rPr>
          <w:spacing w:val="-1"/>
        </w:rPr>
        <w:t>z</w:t>
      </w:r>
      <w:r>
        <w:rPr>
          <w:spacing w:val="-2"/>
        </w:rPr>
        <w:t>e</w:t>
      </w:r>
      <w:r>
        <w:t>d</w:t>
      </w:r>
      <w:r>
        <w:rPr>
          <w:spacing w:val="-7"/>
        </w:rPr>
        <w:t xml:space="preserve"> </w:t>
      </w:r>
      <w:r>
        <w:t>by</w:t>
      </w:r>
      <w:r>
        <w:rPr>
          <w:spacing w:val="-8"/>
        </w:rPr>
        <w:t xml:space="preserve"> </w:t>
      </w:r>
      <w:r>
        <w:t>the</w:t>
      </w:r>
      <w:r>
        <w:rPr>
          <w:spacing w:val="-9"/>
        </w:rPr>
        <w:t xml:space="preserve"> </w:t>
      </w:r>
      <w:r>
        <w:rPr>
          <w:spacing w:val="1"/>
        </w:rPr>
        <w:t>n</w:t>
      </w:r>
      <w:r>
        <w:rPr>
          <w:spacing w:val="-1"/>
        </w:rPr>
        <w:t>a</w:t>
      </w:r>
      <w:r>
        <w:t>tion</w:t>
      </w:r>
      <w:r>
        <w:rPr>
          <w:spacing w:val="-2"/>
        </w:rPr>
        <w:t>a</w:t>
      </w:r>
      <w:r>
        <w:t>l</w:t>
      </w:r>
      <w:r>
        <w:rPr>
          <w:spacing w:val="-7"/>
        </w:rPr>
        <w:t xml:space="preserve"> </w:t>
      </w:r>
      <w:r>
        <w:rPr>
          <w:spacing w:val="-1"/>
        </w:rPr>
        <w:t>a</w:t>
      </w:r>
      <w:r>
        <w:rPr>
          <w:spacing w:val="1"/>
        </w:rPr>
        <w:t>u</w:t>
      </w:r>
      <w:r>
        <w:t>t</w:t>
      </w:r>
      <w:r>
        <w:rPr>
          <w:spacing w:val="-1"/>
        </w:rPr>
        <w:t>h</w:t>
      </w:r>
      <w:r>
        <w:t>o</w:t>
      </w:r>
      <w:r>
        <w:rPr>
          <w:spacing w:val="-1"/>
        </w:rPr>
        <w:t>r</w:t>
      </w:r>
      <w:r>
        <w:t>i</w:t>
      </w:r>
      <w:r>
        <w:rPr>
          <w:spacing w:val="-1"/>
        </w:rPr>
        <w:t>ty</w:t>
      </w:r>
      <w:r w:rsidR="007E62E2" w:rsidRPr="00D75F56">
        <w:rPr>
          <w:rStyle w:val="FootnoteReference"/>
        </w:rPr>
        <w:footnoteReference w:id="38"/>
      </w:r>
      <w:r>
        <w:rPr>
          <w:spacing w:val="1"/>
          <w:position w:val="5"/>
          <w:sz w:val="9"/>
          <w:szCs w:val="9"/>
        </w:rPr>
        <w:t xml:space="preserve"> </w:t>
      </w:r>
      <w:r w:rsidRPr="002D1DDA">
        <w:t xml:space="preserve">if </w:t>
      </w:r>
      <w:r w:rsidRPr="002D1DDA">
        <w:rPr>
          <w:spacing w:val="-1"/>
        </w:rPr>
        <w:t>t</w:t>
      </w:r>
      <w:r w:rsidRPr="002D1DDA">
        <w:t>he</w:t>
      </w:r>
      <w:r w:rsidRPr="002D1DDA">
        <w:rPr>
          <w:spacing w:val="-2"/>
        </w:rPr>
        <w:t xml:space="preserve"> </w:t>
      </w:r>
      <w:r w:rsidRPr="002D1DDA">
        <w:rPr>
          <w:spacing w:val="-1"/>
        </w:rPr>
        <w:t>c</w:t>
      </w:r>
      <w:r w:rsidRPr="002D1DDA">
        <w:t>ou</w:t>
      </w:r>
      <w:r w:rsidRPr="002D1DDA">
        <w:rPr>
          <w:spacing w:val="-1"/>
        </w:rPr>
        <w:t>n</w:t>
      </w:r>
      <w:r w:rsidRPr="002D1DDA">
        <w:t>try</w:t>
      </w:r>
      <w:r w:rsidRPr="002D1DDA">
        <w:rPr>
          <w:spacing w:val="-2"/>
        </w:rPr>
        <w:t xml:space="preserve"> </w:t>
      </w:r>
      <w:r w:rsidRPr="002D1DDA">
        <w:rPr>
          <w:spacing w:val="-1"/>
        </w:rPr>
        <w:t>a</w:t>
      </w:r>
      <w:r w:rsidRPr="002D1DDA">
        <w:rPr>
          <w:spacing w:val="1"/>
        </w:rPr>
        <w:t>p</w:t>
      </w:r>
      <w:r w:rsidRPr="002D1DDA">
        <w:rPr>
          <w:spacing w:val="-1"/>
        </w:rPr>
        <w:t>p</w:t>
      </w:r>
      <w:r w:rsidRPr="002D1DDA">
        <w:t>l</w:t>
      </w:r>
      <w:r w:rsidRPr="002D1DDA">
        <w:rPr>
          <w:spacing w:val="-1"/>
        </w:rPr>
        <w:t>y</w:t>
      </w:r>
      <w:r w:rsidRPr="002D1DDA">
        <w:t>i</w:t>
      </w:r>
      <w:r w:rsidRPr="002D1DDA">
        <w:rPr>
          <w:spacing w:val="-1"/>
        </w:rPr>
        <w:t>n</w:t>
      </w:r>
      <w:r w:rsidRPr="002D1DDA">
        <w:t xml:space="preserve">g </w:t>
      </w:r>
      <w:r w:rsidRPr="002D1DDA">
        <w:rPr>
          <w:spacing w:val="-1"/>
        </w:rPr>
        <w:t>s</w:t>
      </w:r>
      <w:r w:rsidRPr="002D1DDA">
        <w:t>u</w:t>
      </w:r>
      <w:r w:rsidRPr="002D1DDA">
        <w:rPr>
          <w:spacing w:val="-1"/>
        </w:rPr>
        <w:t>c</w:t>
      </w:r>
      <w:r w:rsidRPr="002D1DDA">
        <w:t xml:space="preserve">h a </w:t>
      </w:r>
      <w:r w:rsidRPr="002D1DDA">
        <w:rPr>
          <w:spacing w:val="-1"/>
        </w:rPr>
        <w:t>sy</w:t>
      </w:r>
      <w:r w:rsidRPr="002D1DDA">
        <w:t>stem</w:t>
      </w:r>
      <w:r w:rsidRPr="002D1DDA">
        <w:rPr>
          <w:spacing w:val="-3"/>
        </w:rPr>
        <w:t xml:space="preserve"> </w:t>
      </w:r>
      <w:r w:rsidRPr="002D1DDA">
        <w:t>is li</w:t>
      </w:r>
      <w:r w:rsidRPr="002D1DDA">
        <w:rPr>
          <w:spacing w:val="-1"/>
        </w:rPr>
        <w:t>s</w:t>
      </w:r>
      <w:r w:rsidRPr="002D1DDA">
        <w:t>t</w:t>
      </w:r>
      <w:r w:rsidRPr="002D1DDA">
        <w:rPr>
          <w:spacing w:val="-1"/>
        </w:rPr>
        <w:t>e</w:t>
      </w:r>
      <w:r w:rsidRPr="002D1DDA">
        <w:t>d in the</w:t>
      </w:r>
      <w:r w:rsidRPr="002D1DDA">
        <w:rPr>
          <w:spacing w:val="-3"/>
        </w:rPr>
        <w:t xml:space="preserve"> </w:t>
      </w:r>
      <w:r w:rsidRPr="002D1DDA">
        <w:t>UN</w:t>
      </w:r>
      <w:r w:rsidRPr="002D1DDA">
        <w:rPr>
          <w:spacing w:val="-2"/>
        </w:rPr>
        <w:t>E</w:t>
      </w:r>
      <w:r w:rsidRPr="002D1DDA">
        <w:t>CE</w:t>
      </w:r>
      <w:r w:rsidRPr="002D1DDA">
        <w:rPr>
          <w:spacing w:val="-2"/>
        </w:rPr>
        <w:t xml:space="preserve"> </w:t>
      </w:r>
      <w:r w:rsidRPr="002D1DDA">
        <w:rPr>
          <w:spacing w:val="1"/>
        </w:rPr>
        <w:t>d</w:t>
      </w:r>
      <w:r w:rsidRPr="002D1DDA">
        <w:rPr>
          <w:spacing w:val="-2"/>
        </w:rPr>
        <w:t>a</w:t>
      </w:r>
      <w:r w:rsidRPr="002D1DDA">
        <w:rPr>
          <w:spacing w:val="1"/>
        </w:rPr>
        <w:t>t</w:t>
      </w:r>
      <w:r w:rsidRPr="002D1DDA">
        <w:rPr>
          <w:spacing w:val="-1"/>
        </w:rPr>
        <w:t>a</w:t>
      </w:r>
      <w:r w:rsidRPr="002D1DDA">
        <w:rPr>
          <w:spacing w:val="1"/>
        </w:rPr>
        <w:t>b</w:t>
      </w:r>
      <w:r w:rsidRPr="002D1DDA">
        <w:rPr>
          <w:spacing w:val="-1"/>
        </w:rPr>
        <w:t>a</w:t>
      </w:r>
      <w:r w:rsidRPr="002D1DDA">
        <w:rPr>
          <w:spacing w:val="1"/>
        </w:rPr>
        <w:t>s</w:t>
      </w:r>
      <w:r w:rsidRPr="002D1DDA">
        <w:rPr>
          <w:spacing w:val="-1"/>
        </w:rPr>
        <w:t>e</w:t>
      </w:r>
      <w:r>
        <w:t>.</w:t>
      </w:r>
    </w:p>
    <w:p w14:paraId="3360277F" w14:textId="77777777" w:rsidR="00D41C24" w:rsidRDefault="00D41C24" w:rsidP="00D41C24">
      <w:pPr>
        <w:pStyle w:val="H1G"/>
        <w:rPr>
          <w:spacing w:val="1"/>
        </w:rPr>
      </w:pPr>
      <w:r>
        <w:tab/>
        <w:t>B.</w:t>
      </w:r>
      <w:r>
        <w:tab/>
        <w:t>Nature</w:t>
      </w:r>
      <w:r>
        <w:rPr>
          <w:spacing w:val="-4"/>
        </w:rPr>
        <w:t xml:space="preserve"> </w:t>
      </w:r>
      <w:r>
        <w:rPr>
          <w:spacing w:val="-1"/>
        </w:rPr>
        <w:t>o</w:t>
      </w:r>
      <w:r>
        <w:t>f</w:t>
      </w:r>
      <w:r>
        <w:rPr>
          <w:spacing w:val="-1"/>
        </w:rPr>
        <w:t xml:space="preserve"> </w:t>
      </w:r>
      <w:r>
        <w:t>p</w:t>
      </w:r>
      <w:r>
        <w:rPr>
          <w:spacing w:val="-1"/>
        </w:rPr>
        <w:t>r</w:t>
      </w:r>
      <w:r>
        <w:t>odu</w:t>
      </w:r>
      <w:r>
        <w:rPr>
          <w:spacing w:val="-1"/>
        </w:rPr>
        <w:t>c</w:t>
      </w:r>
      <w:r>
        <w:rPr>
          <w:spacing w:val="1"/>
        </w:rPr>
        <w:t>e</w:t>
      </w:r>
      <w:r w:rsidR="007E62E2" w:rsidRPr="007E62E2">
        <w:rPr>
          <w:rStyle w:val="FootnoteReference"/>
        </w:rPr>
        <w:footnoteReference w:id="39"/>
      </w:r>
    </w:p>
    <w:p w14:paraId="0AD7F527" w14:textId="77777777" w:rsidR="00D41C24" w:rsidRDefault="00D41C24" w:rsidP="00BB105E">
      <w:pPr>
        <w:pStyle w:val="Bullet1G"/>
      </w:pPr>
      <w:r>
        <w:rPr>
          <w:spacing w:val="1"/>
        </w:rPr>
        <w:t>“</w:t>
      </w:r>
      <w:r>
        <w:t>Or</w:t>
      </w:r>
      <w:r>
        <w:rPr>
          <w:spacing w:val="-2"/>
        </w:rPr>
        <w:t>a</w:t>
      </w:r>
      <w:r>
        <w:rPr>
          <w:spacing w:val="-1"/>
        </w:rPr>
        <w:t>n</w:t>
      </w:r>
      <w:r>
        <w:rPr>
          <w:spacing w:val="1"/>
        </w:rPr>
        <w:t>g</w:t>
      </w:r>
      <w:r>
        <w:rPr>
          <w:spacing w:val="-1"/>
        </w:rPr>
        <w:t>e</w:t>
      </w:r>
      <w:r>
        <w:t xml:space="preserve">s” </w:t>
      </w:r>
      <w:del w:id="281" w:author="Bickelmann, Ulrike" w:date="2019-05-17T14:21:00Z">
        <w:r w:rsidRPr="002D1DDA" w:rsidDel="000B68EB">
          <w:rPr>
            <w:spacing w:val="1"/>
            <w:u w:color="633277"/>
          </w:rPr>
          <w:delText>or</w:delText>
        </w:r>
        <w:r w:rsidRPr="002D1DDA" w:rsidDel="000B68EB">
          <w:rPr>
            <w:u w:color="633277"/>
          </w:rPr>
          <w:delText xml:space="preserve"> </w:delText>
        </w:r>
        <w:r w:rsidRPr="002D1DDA" w:rsidDel="000B68EB">
          <w:rPr>
            <w:spacing w:val="-1"/>
            <w:u w:color="633277"/>
          </w:rPr>
          <w:delText>“B</w:delText>
        </w:r>
        <w:r w:rsidRPr="002D1DDA" w:rsidDel="000B68EB">
          <w:rPr>
            <w:u w:color="633277"/>
          </w:rPr>
          <w:delText>l</w:delText>
        </w:r>
        <w:r w:rsidRPr="002D1DDA" w:rsidDel="000B68EB">
          <w:rPr>
            <w:spacing w:val="-1"/>
            <w:u w:color="633277"/>
          </w:rPr>
          <w:delText>o</w:delText>
        </w:r>
        <w:r w:rsidRPr="002D1DDA" w:rsidDel="000B68EB">
          <w:rPr>
            <w:spacing w:val="1"/>
            <w:u w:color="633277"/>
          </w:rPr>
          <w:delText>od</w:delText>
        </w:r>
        <w:r w:rsidRPr="002D1DDA" w:rsidDel="000B68EB">
          <w:rPr>
            <w:spacing w:val="-2"/>
            <w:u w:color="633277"/>
          </w:rPr>
          <w:delText xml:space="preserve"> </w:delText>
        </w:r>
        <w:r w:rsidRPr="002D1DDA" w:rsidDel="000B68EB">
          <w:rPr>
            <w:spacing w:val="1"/>
            <w:u w:color="633277"/>
          </w:rPr>
          <w:delText>or</w:delText>
        </w:r>
        <w:r w:rsidRPr="002D1DDA" w:rsidDel="000B68EB">
          <w:rPr>
            <w:spacing w:val="-1"/>
            <w:u w:color="633277"/>
          </w:rPr>
          <w:delText>a</w:delText>
        </w:r>
        <w:r w:rsidRPr="002D1DDA" w:rsidDel="000B68EB">
          <w:rPr>
            <w:spacing w:val="1"/>
            <w:u w:color="633277"/>
          </w:rPr>
          <w:delText>ng</w:delText>
        </w:r>
        <w:r w:rsidRPr="002D1DDA" w:rsidDel="000B68EB">
          <w:rPr>
            <w:spacing w:val="-2"/>
            <w:u w:color="633277"/>
          </w:rPr>
          <w:delText>e</w:delText>
        </w:r>
        <w:r w:rsidRPr="002D1DDA" w:rsidDel="000B68EB">
          <w:rPr>
            <w:spacing w:val="-1"/>
            <w:u w:color="633277"/>
          </w:rPr>
          <w:delText>s</w:delText>
        </w:r>
        <w:r w:rsidRPr="002D1DDA" w:rsidDel="000B68EB">
          <w:rPr>
            <w:u w:color="633277"/>
          </w:rPr>
          <w:delText>”</w:delText>
        </w:r>
        <w:r w:rsidDel="000B68EB">
          <w:rPr>
            <w:color w:val="633277"/>
          </w:rPr>
          <w:delText xml:space="preserve"> </w:delText>
        </w:r>
      </w:del>
      <w:r>
        <w:t>if</w:t>
      </w:r>
      <w:r>
        <w:rPr>
          <w:spacing w:val="-1"/>
        </w:rPr>
        <w:t xml:space="preserve"> </w:t>
      </w:r>
      <w:r>
        <w:rPr>
          <w:spacing w:val="1"/>
        </w:rPr>
        <w:t>t</w:t>
      </w:r>
      <w:r>
        <w:t>he</w:t>
      </w:r>
      <w:r>
        <w:rPr>
          <w:spacing w:val="-2"/>
        </w:rPr>
        <w:t xml:space="preserve"> </w:t>
      </w:r>
      <w:r>
        <w:t>pr</w:t>
      </w:r>
      <w:r>
        <w:rPr>
          <w:spacing w:val="-1"/>
        </w:rPr>
        <w:t>od</w:t>
      </w:r>
      <w:r>
        <w:rPr>
          <w:spacing w:val="1"/>
        </w:rPr>
        <w:t>u</w:t>
      </w:r>
      <w:r>
        <w:rPr>
          <w:spacing w:val="-1"/>
        </w:rPr>
        <w:t>c</w:t>
      </w:r>
      <w:r>
        <w:t>e</w:t>
      </w:r>
      <w:r>
        <w:rPr>
          <w:spacing w:val="-1"/>
        </w:rPr>
        <w:t xml:space="preserve"> </w:t>
      </w:r>
      <w:r>
        <w:t>is</w:t>
      </w:r>
      <w:r>
        <w:rPr>
          <w:spacing w:val="1"/>
        </w:rPr>
        <w:t xml:space="preserve"> </w:t>
      </w:r>
      <w:r>
        <w:t>n</w:t>
      </w:r>
      <w:r>
        <w:rPr>
          <w:spacing w:val="-1"/>
        </w:rPr>
        <w:t>o</w:t>
      </w:r>
      <w:r>
        <w:t>t</w:t>
      </w:r>
      <w:r>
        <w:rPr>
          <w:spacing w:val="1"/>
        </w:rPr>
        <w:t xml:space="preserve"> </w:t>
      </w:r>
      <w:r>
        <w:t>vi</w:t>
      </w:r>
      <w:r>
        <w:rPr>
          <w:spacing w:val="-1"/>
        </w:rPr>
        <w:t>si</w:t>
      </w:r>
      <w:r>
        <w:rPr>
          <w:spacing w:val="1"/>
        </w:rPr>
        <w:t>b</w:t>
      </w:r>
      <w:r>
        <w:t>le f</w:t>
      </w:r>
      <w:r>
        <w:rPr>
          <w:spacing w:val="-1"/>
        </w:rPr>
        <w:t>r</w:t>
      </w:r>
      <w:r>
        <w:rPr>
          <w:spacing w:val="1"/>
        </w:rPr>
        <w:t>o</w:t>
      </w:r>
      <w:r>
        <w:t>m</w:t>
      </w:r>
      <w:r>
        <w:rPr>
          <w:spacing w:val="-2"/>
        </w:rPr>
        <w:t xml:space="preserve"> </w:t>
      </w:r>
      <w:r>
        <w:t>the</w:t>
      </w:r>
      <w:r>
        <w:rPr>
          <w:spacing w:val="-1"/>
        </w:rPr>
        <w:t xml:space="preserve"> </w:t>
      </w:r>
      <w:r>
        <w:t>out</w:t>
      </w:r>
      <w:r>
        <w:rPr>
          <w:spacing w:val="-1"/>
        </w:rPr>
        <w:t>sid</w:t>
      </w:r>
      <w:r>
        <w:t>e</w:t>
      </w:r>
    </w:p>
    <w:p w14:paraId="19E48D9F" w14:textId="77777777" w:rsidR="00D41C24" w:rsidRDefault="00D41C24" w:rsidP="00BB105E">
      <w:pPr>
        <w:pStyle w:val="Bullet1G"/>
      </w:pPr>
      <w:r>
        <w:t>“</w:t>
      </w:r>
      <w:r>
        <w:rPr>
          <w:spacing w:val="-1"/>
        </w:rPr>
        <w:t>M</w:t>
      </w:r>
      <w:r>
        <w:t>i</w:t>
      </w:r>
      <w:r>
        <w:rPr>
          <w:spacing w:val="-1"/>
        </w:rPr>
        <w:t>x</w:t>
      </w:r>
      <w:r>
        <w:t>ture</w:t>
      </w:r>
      <w:r>
        <w:rPr>
          <w:spacing w:val="-1"/>
        </w:rPr>
        <w:t xml:space="preserve"> </w:t>
      </w:r>
      <w:r>
        <w:t xml:space="preserve">of </w:t>
      </w:r>
      <w:r>
        <w:rPr>
          <w:spacing w:val="-1"/>
        </w:rPr>
        <w:t>c</w:t>
      </w:r>
      <w:r>
        <w:t>i</w:t>
      </w:r>
      <w:r>
        <w:rPr>
          <w:spacing w:val="-1"/>
        </w:rPr>
        <w:t>t</w:t>
      </w:r>
      <w:r>
        <w:t>rus f</w:t>
      </w:r>
      <w:r>
        <w:rPr>
          <w:spacing w:val="-1"/>
        </w:rPr>
        <w:t>r</w:t>
      </w:r>
      <w:r>
        <w:rPr>
          <w:spacing w:val="1"/>
        </w:rPr>
        <w:t>u</w:t>
      </w:r>
      <w:r>
        <w:rPr>
          <w:spacing w:val="-1"/>
        </w:rPr>
        <w:t>i</w:t>
      </w:r>
      <w:r>
        <w:t xml:space="preserve">t” or </w:t>
      </w:r>
      <w:r>
        <w:rPr>
          <w:spacing w:val="-1"/>
        </w:rPr>
        <w:t>e</w:t>
      </w:r>
      <w:r>
        <w:t>qu</w:t>
      </w:r>
      <w:r>
        <w:rPr>
          <w:spacing w:val="-1"/>
        </w:rPr>
        <w:t>i</w:t>
      </w:r>
      <w:r>
        <w:t>v</w:t>
      </w:r>
      <w:r>
        <w:rPr>
          <w:spacing w:val="-1"/>
        </w:rPr>
        <w:t>a</w:t>
      </w:r>
      <w:r>
        <w:t>l</w:t>
      </w:r>
      <w:r>
        <w:rPr>
          <w:spacing w:val="-1"/>
        </w:rPr>
        <w:t>en</w:t>
      </w:r>
      <w:r>
        <w:t>t</w:t>
      </w:r>
      <w:r>
        <w:rPr>
          <w:spacing w:val="1"/>
        </w:rPr>
        <w:t xml:space="preserve"> d</w:t>
      </w:r>
      <w:r>
        <w:rPr>
          <w:spacing w:val="-1"/>
        </w:rPr>
        <w:t>eno</w:t>
      </w:r>
      <w:r>
        <w:rPr>
          <w:spacing w:val="-2"/>
        </w:rPr>
        <w:t>m</w:t>
      </w:r>
      <w:r>
        <w:t>in</w:t>
      </w:r>
      <w:r>
        <w:rPr>
          <w:spacing w:val="-1"/>
        </w:rPr>
        <w:t>a</w:t>
      </w:r>
      <w:r>
        <w:t>tion</w:t>
      </w:r>
      <w:r>
        <w:rPr>
          <w:spacing w:val="1"/>
        </w:rPr>
        <w:t xml:space="preserve"> </w:t>
      </w:r>
      <w:r>
        <w:rPr>
          <w:spacing w:val="-2"/>
        </w:rPr>
        <w:t>a</w:t>
      </w:r>
      <w:r>
        <w:t>nd</w:t>
      </w:r>
      <w:r>
        <w:rPr>
          <w:spacing w:val="1"/>
        </w:rPr>
        <w:t xml:space="preserve"> </w:t>
      </w:r>
      <w:r>
        <w:rPr>
          <w:spacing w:val="-2"/>
        </w:rPr>
        <w:t>c</w:t>
      </w:r>
      <w:r>
        <w:rPr>
          <w:spacing w:val="1"/>
        </w:rPr>
        <w:t>o</w:t>
      </w:r>
      <w:r>
        <w:t>m</w:t>
      </w:r>
      <w:r>
        <w:rPr>
          <w:spacing w:val="-2"/>
        </w:rPr>
        <w:t>m</w:t>
      </w:r>
      <w:r>
        <w:t>on n</w:t>
      </w:r>
      <w:r>
        <w:rPr>
          <w:spacing w:val="-1"/>
        </w:rPr>
        <w:t>a</w:t>
      </w:r>
      <w:r>
        <w:t>m</w:t>
      </w:r>
      <w:r>
        <w:rPr>
          <w:spacing w:val="-1"/>
        </w:rPr>
        <w:t>e</w:t>
      </w:r>
      <w:r>
        <w:t>s</w:t>
      </w:r>
      <w:r>
        <w:rPr>
          <w:spacing w:val="1"/>
        </w:rPr>
        <w:t xml:space="preserve"> </w:t>
      </w:r>
      <w:r>
        <w:t>of</w:t>
      </w:r>
      <w:r>
        <w:rPr>
          <w:spacing w:val="1"/>
        </w:rPr>
        <w:t xml:space="preserve"> </w:t>
      </w:r>
      <w:r>
        <w:rPr>
          <w:spacing w:val="-1"/>
        </w:rPr>
        <w:t>t</w:t>
      </w:r>
      <w:r>
        <w:rPr>
          <w:spacing w:val="1"/>
        </w:rPr>
        <w:t>h</w:t>
      </w:r>
      <w:r>
        <w:t>e</w:t>
      </w:r>
      <w:r>
        <w:rPr>
          <w:spacing w:val="-1"/>
        </w:rPr>
        <w:t xml:space="preserve"> </w:t>
      </w:r>
      <w:r>
        <w:t>diff</w:t>
      </w:r>
      <w:r>
        <w:rPr>
          <w:spacing w:val="-2"/>
        </w:rPr>
        <w:t>e</w:t>
      </w:r>
      <w:r>
        <w:t>r</w:t>
      </w:r>
      <w:r>
        <w:rPr>
          <w:spacing w:val="-1"/>
        </w:rPr>
        <w:t>e</w:t>
      </w:r>
      <w:r>
        <w:t xml:space="preserve">nt </w:t>
      </w:r>
      <w:r>
        <w:rPr>
          <w:spacing w:val="-1"/>
        </w:rPr>
        <w:t>s</w:t>
      </w:r>
      <w:r>
        <w:rPr>
          <w:spacing w:val="1"/>
        </w:rPr>
        <w:t>p</w:t>
      </w:r>
      <w:r>
        <w:rPr>
          <w:spacing w:val="-1"/>
        </w:rPr>
        <w:t>ec</w:t>
      </w:r>
      <w:r>
        <w:t>i</w:t>
      </w:r>
      <w:r>
        <w:rPr>
          <w:spacing w:val="-2"/>
        </w:rPr>
        <w:t>e</w:t>
      </w:r>
      <w:r>
        <w:rPr>
          <w:spacing w:val="2"/>
        </w:rPr>
        <w:t>s</w:t>
      </w:r>
      <w:r>
        <w:t xml:space="preserve">, in </w:t>
      </w:r>
      <w:r>
        <w:rPr>
          <w:spacing w:val="-1"/>
        </w:rPr>
        <w:t>ca</w:t>
      </w:r>
      <w:r>
        <w:t>se of</w:t>
      </w:r>
      <w:r>
        <w:rPr>
          <w:spacing w:val="-1"/>
        </w:rPr>
        <w:t xml:space="preserve"> </w:t>
      </w:r>
      <w:r>
        <w:t>a</w:t>
      </w:r>
      <w:r>
        <w:rPr>
          <w:spacing w:val="1"/>
        </w:rPr>
        <w:t xml:space="preserve"> </w:t>
      </w:r>
      <w:r>
        <w:rPr>
          <w:spacing w:val="-2"/>
        </w:rPr>
        <w:t>m</w:t>
      </w:r>
      <w:r>
        <w:t>ixture</w:t>
      </w:r>
      <w:r>
        <w:rPr>
          <w:spacing w:val="-2"/>
        </w:rPr>
        <w:t xml:space="preserve"> </w:t>
      </w:r>
      <w:r>
        <w:t xml:space="preserve">of </w:t>
      </w:r>
      <w:r>
        <w:rPr>
          <w:spacing w:val="-1"/>
        </w:rPr>
        <w:t>o</w:t>
      </w:r>
      <w:r>
        <w:t>r</w:t>
      </w:r>
      <w:r>
        <w:rPr>
          <w:spacing w:val="-1"/>
        </w:rPr>
        <w:t>a</w:t>
      </w:r>
      <w:r>
        <w:t>ng</w:t>
      </w:r>
      <w:r>
        <w:rPr>
          <w:spacing w:val="-1"/>
        </w:rPr>
        <w:t>e</w:t>
      </w:r>
      <w:r>
        <w:t>s</w:t>
      </w:r>
      <w:r>
        <w:rPr>
          <w:spacing w:val="-1"/>
        </w:rPr>
        <w:t xml:space="preserve"> </w:t>
      </w:r>
      <w:r>
        <w:t>with</w:t>
      </w:r>
      <w:r>
        <w:rPr>
          <w:spacing w:val="-1"/>
        </w:rPr>
        <w:t xml:space="preserve"> c</w:t>
      </w:r>
      <w:r>
        <w:t>itr</w:t>
      </w:r>
      <w:r>
        <w:rPr>
          <w:spacing w:val="-1"/>
        </w:rPr>
        <w:t>u</w:t>
      </w:r>
      <w:r>
        <w:t>s</w:t>
      </w:r>
      <w:r>
        <w:rPr>
          <w:spacing w:val="1"/>
        </w:rPr>
        <w:t xml:space="preserve"> </w:t>
      </w:r>
      <w:r>
        <w:t>f</w:t>
      </w:r>
      <w:r>
        <w:rPr>
          <w:spacing w:val="-1"/>
        </w:rPr>
        <w:t>r</w:t>
      </w:r>
      <w:r>
        <w:rPr>
          <w:spacing w:val="1"/>
        </w:rPr>
        <w:t>u</w:t>
      </w:r>
      <w:r>
        <w:rPr>
          <w:spacing w:val="-1"/>
        </w:rPr>
        <w:t>i</w:t>
      </w:r>
      <w:r>
        <w:t xml:space="preserve">t </w:t>
      </w:r>
      <w:r>
        <w:rPr>
          <w:spacing w:val="1"/>
        </w:rPr>
        <w:t>o</w:t>
      </w:r>
      <w:r>
        <w:t>f</w:t>
      </w:r>
      <w:r>
        <w:rPr>
          <w:spacing w:val="-1"/>
        </w:rPr>
        <w:t xml:space="preserve"> d</w:t>
      </w:r>
      <w:r>
        <w:rPr>
          <w:spacing w:val="1"/>
        </w:rPr>
        <w:t>i</w:t>
      </w:r>
      <w:r>
        <w:rPr>
          <w:spacing w:val="-1"/>
        </w:rPr>
        <w:t>s</w:t>
      </w:r>
      <w:r>
        <w:t>t</w:t>
      </w:r>
      <w:r>
        <w:rPr>
          <w:spacing w:val="-1"/>
        </w:rPr>
        <w:t>i</w:t>
      </w:r>
      <w:r>
        <w:t>n</w:t>
      </w:r>
      <w:r>
        <w:rPr>
          <w:spacing w:val="-1"/>
        </w:rPr>
        <w:t>c</w:t>
      </w:r>
      <w:r>
        <w:t>tly</w:t>
      </w:r>
      <w:r>
        <w:rPr>
          <w:spacing w:val="-1"/>
        </w:rPr>
        <w:t xml:space="preserve"> d</w:t>
      </w:r>
      <w:r>
        <w:rPr>
          <w:spacing w:val="1"/>
        </w:rPr>
        <w:t>i</w:t>
      </w:r>
      <w:r>
        <w:rPr>
          <w:spacing w:val="-1"/>
        </w:rPr>
        <w:t>f</w:t>
      </w:r>
      <w:r>
        <w:t>f</w:t>
      </w:r>
      <w:r>
        <w:rPr>
          <w:spacing w:val="-2"/>
        </w:rPr>
        <w:t>e</w:t>
      </w:r>
      <w:r>
        <w:t xml:space="preserve">rent </w:t>
      </w:r>
      <w:r>
        <w:rPr>
          <w:spacing w:val="-1"/>
        </w:rPr>
        <w:t>s</w:t>
      </w:r>
      <w:r>
        <w:t>p</w:t>
      </w:r>
      <w:r>
        <w:rPr>
          <w:spacing w:val="-2"/>
        </w:rPr>
        <w:t>e</w:t>
      </w:r>
      <w:r>
        <w:rPr>
          <w:spacing w:val="-1"/>
        </w:rPr>
        <w:t>c</w:t>
      </w:r>
      <w:r>
        <w:rPr>
          <w:spacing w:val="1"/>
        </w:rPr>
        <w:t>i</w:t>
      </w:r>
      <w:r>
        <w:rPr>
          <w:spacing w:val="-1"/>
        </w:rPr>
        <w:t>e</w:t>
      </w:r>
      <w:r>
        <w:t>s</w:t>
      </w:r>
    </w:p>
    <w:p w14:paraId="7019C5EE" w14:textId="77777777" w:rsidR="00D41C24" w:rsidRDefault="00D41C24" w:rsidP="005F72D3">
      <w:pPr>
        <w:pStyle w:val="Bullet1G"/>
      </w:pPr>
      <w:r w:rsidRPr="00BB105E">
        <w:rPr>
          <w:spacing w:val="-2"/>
        </w:rPr>
        <w:t>N</w:t>
      </w:r>
      <w:r w:rsidRPr="00BB105E">
        <w:rPr>
          <w:spacing w:val="1"/>
        </w:rPr>
        <w:t>a</w:t>
      </w:r>
      <w:r w:rsidRPr="00BB105E">
        <w:rPr>
          <w:spacing w:val="-1"/>
        </w:rPr>
        <w:t>m</w:t>
      </w:r>
      <w:r>
        <w:t>e</w:t>
      </w:r>
      <w:r w:rsidRPr="00BB105E">
        <w:rPr>
          <w:spacing w:val="-3"/>
        </w:rPr>
        <w:t xml:space="preserve"> </w:t>
      </w:r>
      <w:r w:rsidRPr="00BB105E">
        <w:rPr>
          <w:spacing w:val="1"/>
        </w:rPr>
        <w:t>o</w:t>
      </w:r>
      <w:r>
        <w:t>f</w:t>
      </w:r>
      <w:r w:rsidRPr="00BB105E">
        <w:rPr>
          <w:spacing w:val="-2"/>
        </w:rPr>
        <w:t xml:space="preserve"> </w:t>
      </w:r>
      <w:r>
        <w:t>t</w:t>
      </w:r>
      <w:r w:rsidRPr="00BB105E">
        <w:rPr>
          <w:spacing w:val="1"/>
        </w:rPr>
        <w:t>h</w:t>
      </w:r>
      <w:r>
        <w:t>e</w:t>
      </w:r>
      <w:r w:rsidRPr="00BB105E">
        <w:rPr>
          <w:spacing w:val="-3"/>
        </w:rPr>
        <w:t xml:space="preserve"> </w:t>
      </w:r>
      <w:r w:rsidRPr="00BB105E">
        <w:rPr>
          <w:spacing w:val="1"/>
        </w:rPr>
        <w:t>va</w:t>
      </w:r>
      <w:r>
        <w:t>ri</w:t>
      </w:r>
      <w:r w:rsidRPr="00BB105E">
        <w:rPr>
          <w:spacing w:val="-1"/>
        </w:rPr>
        <w:t>e</w:t>
      </w:r>
      <w:r>
        <w:t>ty</w:t>
      </w:r>
      <w:r w:rsidRPr="00BB105E">
        <w:rPr>
          <w:spacing w:val="-3"/>
        </w:rPr>
        <w:t xml:space="preserve"> </w:t>
      </w:r>
      <w:r w:rsidRPr="00BB105E">
        <w:rPr>
          <w:spacing w:val="-1"/>
        </w:rPr>
        <w:t>w</w:t>
      </w:r>
      <w:r w:rsidRPr="00BB105E">
        <w:rPr>
          <w:spacing w:val="1"/>
        </w:rPr>
        <w:t>h</w:t>
      </w:r>
      <w:r>
        <w:t>i</w:t>
      </w:r>
      <w:r w:rsidRPr="00BB105E">
        <w:rPr>
          <w:spacing w:val="-1"/>
        </w:rPr>
        <w:t>c</w:t>
      </w:r>
      <w:r>
        <w:t>h</w:t>
      </w:r>
      <w:r w:rsidRPr="00BB105E">
        <w:rPr>
          <w:spacing w:val="-2"/>
        </w:rPr>
        <w:t xml:space="preserve"> </w:t>
      </w:r>
      <w:r w:rsidRPr="00BB105E">
        <w:rPr>
          <w:spacing w:val="-1"/>
        </w:rPr>
        <w:t>ma</w:t>
      </w:r>
      <w:r>
        <w:t>y</w:t>
      </w:r>
      <w:r w:rsidRPr="00BB105E">
        <w:rPr>
          <w:spacing w:val="-3"/>
        </w:rPr>
        <w:t xml:space="preserve"> </w:t>
      </w:r>
      <w:r w:rsidRPr="00BB105E">
        <w:rPr>
          <w:spacing w:val="1"/>
        </w:rPr>
        <w:t>b</w:t>
      </w:r>
      <w:r>
        <w:t>e</w:t>
      </w:r>
      <w:r w:rsidRPr="00BB105E">
        <w:rPr>
          <w:spacing w:val="-3"/>
        </w:rPr>
        <w:t xml:space="preserve"> </w:t>
      </w:r>
      <w:r w:rsidRPr="00BB105E">
        <w:rPr>
          <w:spacing w:val="2"/>
        </w:rPr>
        <w:t>r</w:t>
      </w:r>
      <w:r w:rsidRPr="00BB105E">
        <w:rPr>
          <w:spacing w:val="-1"/>
        </w:rPr>
        <w:t>e</w:t>
      </w:r>
      <w:r w:rsidRPr="00BB105E">
        <w:rPr>
          <w:spacing w:val="1"/>
        </w:rPr>
        <w:t>p</w:t>
      </w:r>
      <w:r>
        <w:t>l</w:t>
      </w:r>
      <w:r w:rsidRPr="00BB105E">
        <w:rPr>
          <w:spacing w:val="-1"/>
        </w:rPr>
        <w:t>ace</w:t>
      </w:r>
      <w:r>
        <w:t>d</w:t>
      </w:r>
      <w:r w:rsidRPr="00BB105E">
        <w:rPr>
          <w:spacing w:val="-2"/>
        </w:rPr>
        <w:t xml:space="preserve"> </w:t>
      </w:r>
      <w:r w:rsidRPr="00BB105E">
        <w:rPr>
          <w:spacing w:val="1"/>
        </w:rPr>
        <w:t>b</w:t>
      </w:r>
      <w:r>
        <w:t>y</w:t>
      </w:r>
      <w:r w:rsidRPr="00BB105E">
        <w:rPr>
          <w:spacing w:val="-2"/>
        </w:rPr>
        <w:t xml:space="preserve"> </w:t>
      </w:r>
      <w:r>
        <w:t>t</w:t>
      </w:r>
      <w:r w:rsidRPr="00BB105E">
        <w:rPr>
          <w:spacing w:val="1"/>
        </w:rPr>
        <w:t>h</w:t>
      </w:r>
      <w:r>
        <w:t>e</w:t>
      </w:r>
      <w:r w:rsidRPr="00BB105E">
        <w:rPr>
          <w:spacing w:val="-3"/>
        </w:rPr>
        <w:t xml:space="preserve"> </w:t>
      </w:r>
      <w:r>
        <w:t>r</w:t>
      </w:r>
      <w:r w:rsidRPr="00BB105E">
        <w:rPr>
          <w:spacing w:val="-1"/>
        </w:rPr>
        <w:t>es</w:t>
      </w:r>
      <w:r w:rsidRPr="00BB105E">
        <w:rPr>
          <w:spacing w:val="1"/>
        </w:rPr>
        <w:t>pe</w:t>
      </w:r>
      <w:r w:rsidRPr="00BB105E">
        <w:rPr>
          <w:spacing w:val="-2"/>
        </w:rPr>
        <w:t>c</w:t>
      </w:r>
      <w:r w:rsidRPr="00BB105E">
        <w:rPr>
          <w:spacing w:val="1"/>
        </w:rPr>
        <w:t>t</w:t>
      </w:r>
      <w:r>
        <w:t>i</w:t>
      </w:r>
      <w:r w:rsidRPr="00BB105E">
        <w:rPr>
          <w:spacing w:val="-1"/>
        </w:rPr>
        <w:t>v</w:t>
      </w:r>
      <w:r>
        <w:t>e</w:t>
      </w:r>
      <w:r w:rsidRPr="00BB105E">
        <w:rPr>
          <w:spacing w:val="-3"/>
        </w:rPr>
        <w:t xml:space="preserve"> </w:t>
      </w:r>
      <w:r w:rsidRPr="00BB105E">
        <w:rPr>
          <w:spacing w:val="2"/>
        </w:rPr>
        <w:t>v</w:t>
      </w:r>
      <w:r w:rsidRPr="00BB105E">
        <w:rPr>
          <w:spacing w:val="-2"/>
        </w:rPr>
        <w:t>a</w:t>
      </w:r>
      <w:r>
        <w:t>ri</w:t>
      </w:r>
      <w:r w:rsidRPr="00BB105E">
        <w:rPr>
          <w:spacing w:val="-1"/>
        </w:rPr>
        <w:t>e</w:t>
      </w:r>
      <w:r>
        <w:t>ty</w:t>
      </w:r>
      <w:r w:rsidRPr="00BB105E">
        <w:rPr>
          <w:spacing w:val="-2"/>
        </w:rPr>
        <w:t xml:space="preserve"> </w:t>
      </w:r>
      <w:r w:rsidRPr="00BB105E">
        <w:rPr>
          <w:spacing w:val="1"/>
        </w:rPr>
        <w:t>g</w:t>
      </w:r>
      <w:r>
        <w:t>r</w:t>
      </w:r>
      <w:r w:rsidRPr="00BB105E">
        <w:rPr>
          <w:spacing w:val="-1"/>
        </w:rPr>
        <w:t>ou</w:t>
      </w:r>
      <w:r>
        <w:t>p</w:t>
      </w:r>
      <w:r w:rsidRPr="00BB105E">
        <w:rPr>
          <w:spacing w:val="-3"/>
        </w:rPr>
        <w:t xml:space="preserve"> </w:t>
      </w:r>
      <w:r w:rsidRPr="00BB105E">
        <w:rPr>
          <w:spacing w:val="1"/>
        </w:rPr>
        <w:t>i</w:t>
      </w:r>
      <w:r>
        <w:t>n</w:t>
      </w:r>
      <w:r w:rsidRPr="00BB105E">
        <w:rPr>
          <w:spacing w:val="-2"/>
        </w:rPr>
        <w:t xml:space="preserve"> </w:t>
      </w:r>
      <w:r w:rsidRPr="00BB105E">
        <w:rPr>
          <w:spacing w:val="-1"/>
        </w:rPr>
        <w:t>t</w:t>
      </w:r>
      <w:r w:rsidRPr="00BB105E">
        <w:rPr>
          <w:spacing w:val="1"/>
        </w:rPr>
        <w:t>h</w:t>
      </w:r>
      <w:r>
        <w:t>e</w:t>
      </w:r>
      <w:r w:rsidRPr="00BB105E">
        <w:rPr>
          <w:spacing w:val="-3"/>
        </w:rPr>
        <w:t xml:space="preserve"> </w:t>
      </w:r>
      <w:r w:rsidRPr="00BB105E">
        <w:rPr>
          <w:spacing w:val="-1"/>
        </w:rPr>
        <w:t>ca</w:t>
      </w:r>
      <w:r w:rsidRPr="00BB105E">
        <w:rPr>
          <w:spacing w:val="2"/>
        </w:rPr>
        <w:t>s</w:t>
      </w:r>
      <w:r>
        <w:t>e</w:t>
      </w:r>
      <w:r w:rsidRPr="00BB105E">
        <w:rPr>
          <w:spacing w:val="-3"/>
        </w:rPr>
        <w:t xml:space="preserve"> </w:t>
      </w:r>
      <w:r w:rsidRPr="00BB105E">
        <w:rPr>
          <w:spacing w:val="1"/>
        </w:rPr>
        <w:t>o</w:t>
      </w:r>
      <w:r>
        <w:t>f</w:t>
      </w:r>
      <w:r w:rsidR="00BB105E">
        <w:t xml:space="preserve"> </w:t>
      </w:r>
      <w:r w:rsidRPr="00BB105E">
        <w:rPr>
          <w:spacing w:val="1"/>
        </w:rPr>
        <w:t>“</w:t>
      </w:r>
      <w:r>
        <w:t>Na</w:t>
      </w:r>
      <w:r w:rsidRPr="00BB105E">
        <w:rPr>
          <w:spacing w:val="1"/>
        </w:rPr>
        <w:t>v</w:t>
      </w:r>
      <w:r>
        <w:t>els”</w:t>
      </w:r>
      <w:r w:rsidRPr="00BB105E">
        <w:rPr>
          <w:spacing w:val="-1"/>
        </w:rPr>
        <w:t xml:space="preserve"> </w:t>
      </w:r>
      <w:r>
        <w:t>a</w:t>
      </w:r>
      <w:r w:rsidRPr="00BB105E">
        <w:rPr>
          <w:spacing w:val="1"/>
        </w:rPr>
        <w:t>n</w:t>
      </w:r>
      <w:r>
        <w:t>d</w:t>
      </w:r>
      <w:r w:rsidRPr="00BB105E">
        <w:rPr>
          <w:spacing w:val="-1"/>
        </w:rPr>
        <w:t xml:space="preserve"> </w:t>
      </w:r>
      <w:r w:rsidRPr="00BB105E">
        <w:rPr>
          <w:spacing w:val="1"/>
        </w:rPr>
        <w:t>“</w:t>
      </w:r>
      <w:proofErr w:type="spellStart"/>
      <w:r>
        <w:t>Vale</w:t>
      </w:r>
      <w:r w:rsidRPr="00BB105E">
        <w:rPr>
          <w:spacing w:val="1"/>
        </w:rPr>
        <w:t>n</w:t>
      </w:r>
      <w:r w:rsidRPr="00BB105E">
        <w:rPr>
          <w:spacing w:val="-1"/>
        </w:rPr>
        <w:t>c</w:t>
      </w:r>
      <w:r>
        <w:t>ias</w:t>
      </w:r>
      <w:proofErr w:type="spellEnd"/>
      <w:r>
        <w:t>”</w:t>
      </w:r>
    </w:p>
    <w:p w14:paraId="27CB2C01" w14:textId="77777777" w:rsidR="00D41C24" w:rsidRDefault="00D41C24" w:rsidP="00C54820">
      <w:pPr>
        <w:pStyle w:val="SingleTxtG"/>
        <w:ind w:left="1701"/>
      </w:pPr>
      <w:r>
        <w:rPr>
          <w:spacing w:val="-2"/>
        </w:rPr>
        <w:t>T</w:t>
      </w:r>
      <w:r>
        <w:rPr>
          <w:spacing w:val="1"/>
        </w:rPr>
        <w:t>h</w:t>
      </w:r>
      <w:r>
        <w:t>e</w:t>
      </w:r>
      <w:r>
        <w:rPr>
          <w:spacing w:val="-2"/>
        </w:rPr>
        <w:t xml:space="preserve"> </w:t>
      </w:r>
      <w:r>
        <w:rPr>
          <w:spacing w:val="1"/>
        </w:rPr>
        <w:t>na</w:t>
      </w:r>
      <w:r>
        <w:rPr>
          <w:spacing w:val="-1"/>
        </w:rPr>
        <w:t>m</w:t>
      </w:r>
      <w:r>
        <w:t>e</w:t>
      </w:r>
      <w:r>
        <w:rPr>
          <w:spacing w:val="-3"/>
        </w:rPr>
        <w:t xml:space="preserve"> </w:t>
      </w:r>
      <w:r>
        <w:rPr>
          <w:spacing w:val="1"/>
        </w:rPr>
        <w:t>o</w:t>
      </w:r>
      <w:r>
        <w:t>f</w:t>
      </w:r>
      <w:r>
        <w:rPr>
          <w:spacing w:val="-1"/>
        </w:rPr>
        <w:t xml:space="preserve"> </w:t>
      </w:r>
      <w:r>
        <w:t>a</w:t>
      </w:r>
      <w:r>
        <w:rPr>
          <w:spacing w:val="-1"/>
        </w:rPr>
        <w:t xml:space="preserve"> </w:t>
      </w:r>
      <w:r>
        <w:rPr>
          <w:spacing w:val="1"/>
        </w:rPr>
        <w:t>v</w:t>
      </w:r>
      <w:r>
        <w:rPr>
          <w:spacing w:val="-1"/>
        </w:rPr>
        <w:t>a</w:t>
      </w:r>
      <w:r>
        <w:t>ri</w:t>
      </w:r>
      <w:r>
        <w:rPr>
          <w:spacing w:val="-1"/>
        </w:rPr>
        <w:t>e</w:t>
      </w:r>
      <w:r>
        <w:t>ty</w:t>
      </w:r>
      <w:r>
        <w:rPr>
          <w:spacing w:val="-1"/>
        </w:rPr>
        <w:t xml:space="preserve"> </w:t>
      </w:r>
      <w:r>
        <w:rPr>
          <w:spacing w:val="-2"/>
        </w:rPr>
        <w:t>m</w:t>
      </w:r>
      <w:r>
        <w:rPr>
          <w:spacing w:val="-1"/>
        </w:rPr>
        <w:t>a</w:t>
      </w:r>
      <w:r>
        <w:t>y</w:t>
      </w:r>
      <w:r>
        <w:rPr>
          <w:spacing w:val="-2"/>
        </w:rPr>
        <w:t xml:space="preserve"> </w:t>
      </w:r>
      <w:r>
        <w:rPr>
          <w:spacing w:val="1"/>
        </w:rPr>
        <w:t>b</w:t>
      </w:r>
      <w:r>
        <w:t>e</w:t>
      </w:r>
      <w:r>
        <w:rPr>
          <w:spacing w:val="-1"/>
        </w:rPr>
        <w:t xml:space="preserve"> </w:t>
      </w:r>
      <w:r>
        <w:t>r</w:t>
      </w:r>
      <w:r>
        <w:rPr>
          <w:spacing w:val="-2"/>
        </w:rPr>
        <w:t>e</w:t>
      </w:r>
      <w:r>
        <w:rPr>
          <w:spacing w:val="1"/>
        </w:rPr>
        <w:t>p</w:t>
      </w:r>
      <w:r>
        <w:t>l</w:t>
      </w:r>
      <w:r>
        <w:rPr>
          <w:spacing w:val="-1"/>
        </w:rPr>
        <w:t>ace</w:t>
      </w:r>
      <w:r>
        <w:t>d</w:t>
      </w:r>
      <w:r>
        <w:rPr>
          <w:spacing w:val="-1"/>
        </w:rPr>
        <w:t xml:space="preserve"> </w:t>
      </w:r>
      <w:r>
        <w:rPr>
          <w:spacing w:val="1"/>
        </w:rPr>
        <w:t>b</w:t>
      </w:r>
      <w:r>
        <w:t>y</w:t>
      </w:r>
      <w:r>
        <w:rPr>
          <w:spacing w:val="-2"/>
        </w:rPr>
        <w:t xml:space="preserve"> </w:t>
      </w:r>
      <w:r>
        <w:t>a</w:t>
      </w:r>
      <w:r>
        <w:rPr>
          <w:spacing w:val="-1"/>
        </w:rPr>
        <w:t xml:space="preserve"> </w:t>
      </w:r>
      <w:r>
        <w:t>s</w:t>
      </w:r>
      <w:r>
        <w:rPr>
          <w:spacing w:val="-1"/>
        </w:rPr>
        <w:t>y</w:t>
      </w:r>
      <w:r>
        <w:rPr>
          <w:spacing w:val="1"/>
        </w:rPr>
        <w:t>n</w:t>
      </w:r>
      <w:r>
        <w:rPr>
          <w:spacing w:val="-1"/>
        </w:rPr>
        <w:t>o</w:t>
      </w:r>
      <w:r>
        <w:rPr>
          <w:spacing w:val="1"/>
        </w:rPr>
        <w:t>n</w:t>
      </w:r>
      <w:r>
        <w:rPr>
          <w:spacing w:val="-1"/>
        </w:rPr>
        <w:t>ym</w:t>
      </w:r>
      <w:r>
        <w:t>.</w:t>
      </w:r>
      <w:r>
        <w:rPr>
          <w:spacing w:val="-2"/>
        </w:rPr>
        <w:t xml:space="preserve"> </w:t>
      </w:r>
      <w:r>
        <w:t>A</w:t>
      </w:r>
      <w:r>
        <w:rPr>
          <w:spacing w:val="-2"/>
        </w:rPr>
        <w:t xml:space="preserve"> </w:t>
      </w:r>
      <w:r>
        <w:rPr>
          <w:spacing w:val="1"/>
        </w:rPr>
        <w:t>t</w:t>
      </w:r>
      <w:r>
        <w:rPr>
          <w:spacing w:val="-1"/>
        </w:rPr>
        <w:t>r</w:t>
      </w:r>
      <w:r>
        <w:rPr>
          <w:spacing w:val="-2"/>
        </w:rPr>
        <w:t>a</w:t>
      </w:r>
      <w:r>
        <w:rPr>
          <w:spacing w:val="1"/>
        </w:rPr>
        <w:t>d</w:t>
      </w:r>
      <w:r>
        <w:t>e</w:t>
      </w:r>
      <w:r>
        <w:rPr>
          <w:spacing w:val="-2"/>
        </w:rPr>
        <w:t xml:space="preserve"> </w:t>
      </w:r>
      <w:r>
        <w:rPr>
          <w:spacing w:val="2"/>
        </w:rPr>
        <w:t>n</w:t>
      </w:r>
      <w:r>
        <w:rPr>
          <w:spacing w:val="-1"/>
        </w:rPr>
        <w:t>ame</w:t>
      </w:r>
      <w:r w:rsidR="007E62E2" w:rsidRPr="00D75F56">
        <w:rPr>
          <w:rStyle w:val="FootnoteReference"/>
        </w:rPr>
        <w:footnoteReference w:id="40"/>
      </w:r>
      <w:r>
        <w:rPr>
          <w:spacing w:val="16"/>
          <w:position w:val="5"/>
          <w:sz w:val="9"/>
          <w:szCs w:val="9"/>
        </w:rPr>
        <w:t xml:space="preserve"> </w:t>
      </w:r>
      <w:r>
        <w:t>m</w:t>
      </w:r>
      <w:r>
        <w:rPr>
          <w:spacing w:val="-1"/>
        </w:rPr>
        <w:t>a</w:t>
      </w:r>
      <w:r>
        <w:t>y</w:t>
      </w:r>
      <w:r>
        <w:rPr>
          <w:spacing w:val="-1"/>
        </w:rPr>
        <w:t xml:space="preserve"> </w:t>
      </w:r>
      <w:r>
        <w:rPr>
          <w:spacing w:val="1"/>
        </w:rPr>
        <w:t>o</w:t>
      </w:r>
      <w:r>
        <w:rPr>
          <w:spacing w:val="-1"/>
        </w:rPr>
        <w:t>n</w:t>
      </w:r>
      <w:r>
        <w:rPr>
          <w:spacing w:val="1"/>
        </w:rPr>
        <w:t>l</w:t>
      </w:r>
      <w:r>
        <w:t>y</w:t>
      </w:r>
      <w:r>
        <w:rPr>
          <w:spacing w:val="-2"/>
        </w:rPr>
        <w:t xml:space="preserve"> </w:t>
      </w:r>
      <w:r>
        <w:rPr>
          <w:spacing w:val="1"/>
        </w:rPr>
        <w:t>b</w:t>
      </w:r>
      <w:r>
        <w:t>e</w:t>
      </w:r>
      <w:r>
        <w:rPr>
          <w:spacing w:val="-3"/>
        </w:rPr>
        <w:t xml:space="preserve"> </w:t>
      </w:r>
      <w:r>
        <w:rPr>
          <w:spacing w:val="1"/>
        </w:rPr>
        <w:t>g</w:t>
      </w:r>
      <w:r>
        <w:t>i</w:t>
      </w:r>
      <w:r>
        <w:rPr>
          <w:spacing w:val="-1"/>
        </w:rPr>
        <w:t>v</w:t>
      </w:r>
      <w:r>
        <w:rPr>
          <w:spacing w:val="-2"/>
        </w:rPr>
        <w:t xml:space="preserve">en </w:t>
      </w:r>
      <w:r>
        <w:t>in</w:t>
      </w:r>
      <w:r>
        <w:rPr>
          <w:spacing w:val="-1"/>
        </w:rPr>
        <w:t xml:space="preserve"> a</w:t>
      </w:r>
      <w:r>
        <w:t>d</w:t>
      </w:r>
      <w:r>
        <w:rPr>
          <w:spacing w:val="-1"/>
        </w:rPr>
        <w:t>d</w:t>
      </w:r>
      <w:r>
        <w:t>it</w:t>
      </w:r>
      <w:r>
        <w:rPr>
          <w:spacing w:val="-1"/>
        </w:rPr>
        <w:t>i</w:t>
      </w:r>
      <w:r>
        <w:t>on</w:t>
      </w:r>
      <w:r>
        <w:rPr>
          <w:spacing w:val="-1"/>
        </w:rPr>
        <w:t xml:space="preserve"> </w:t>
      </w:r>
      <w:r>
        <w:t>to</w:t>
      </w:r>
      <w:r>
        <w:rPr>
          <w:spacing w:val="1"/>
        </w:rPr>
        <w:t xml:space="preserve"> </w:t>
      </w:r>
      <w:r>
        <w:rPr>
          <w:spacing w:val="-1"/>
        </w:rPr>
        <w:t>t</w:t>
      </w:r>
      <w:r>
        <w:t>he v</w:t>
      </w:r>
      <w:r>
        <w:rPr>
          <w:spacing w:val="-2"/>
        </w:rPr>
        <w:t>a</w:t>
      </w:r>
      <w:r>
        <w:t>r</w:t>
      </w:r>
      <w:r>
        <w:rPr>
          <w:spacing w:val="1"/>
        </w:rPr>
        <w:t>i</w:t>
      </w:r>
      <w:r>
        <w:rPr>
          <w:spacing w:val="-2"/>
        </w:rPr>
        <w:t>e</w:t>
      </w:r>
      <w:r>
        <w:t>ty</w:t>
      </w:r>
      <w:r>
        <w:rPr>
          <w:spacing w:val="-1"/>
        </w:rPr>
        <w:t xml:space="preserve"> </w:t>
      </w:r>
      <w:r>
        <w:rPr>
          <w:spacing w:val="2"/>
        </w:rPr>
        <w:t>n</w:t>
      </w:r>
      <w:r>
        <w:rPr>
          <w:spacing w:val="-1"/>
        </w:rPr>
        <w:t>a</w:t>
      </w:r>
      <w:r>
        <w:t>me</w:t>
      </w:r>
      <w:r>
        <w:rPr>
          <w:spacing w:val="-1"/>
        </w:rPr>
        <w:t xml:space="preserve"> </w:t>
      </w:r>
      <w:del w:id="282" w:author="Bickelmann, Ulrike" w:date="2019-05-17T14:26:00Z">
        <w:r w:rsidDel="000B68EB">
          <w:delText>[p</w:delText>
        </w:r>
        <w:r w:rsidDel="000B68EB">
          <w:rPr>
            <w:spacing w:val="-1"/>
          </w:rPr>
          <w:delText>r</w:delText>
        </w:r>
        <w:r w:rsidDel="000B68EB">
          <w:rPr>
            <w:spacing w:val="1"/>
          </w:rPr>
          <w:delText>o</w:delText>
        </w:r>
        <w:r w:rsidDel="000B68EB">
          <w:rPr>
            <w:spacing w:val="-1"/>
          </w:rPr>
          <w:delText>p</w:delText>
        </w:r>
        <w:r w:rsidDel="000B68EB">
          <w:rPr>
            <w:spacing w:val="1"/>
          </w:rPr>
          <w:delText>o</w:delText>
        </w:r>
        <w:r w:rsidDel="000B68EB">
          <w:delText>s</w:delText>
        </w:r>
        <w:r w:rsidDel="000B68EB">
          <w:rPr>
            <w:spacing w:val="-1"/>
          </w:rPr>
          <w:delText>a</w:delText>
        </w:r>
        <w:r w:rsidDel="000B68EB">
          <w:delText>l</w:delText>
        </w:r>
        <w:r w:rsidDel="000B68EB">
          <w:rPr>
            <w:spacing w:val="1"/>
          </w:rPr>
          <w:delText xml:space="preserve"> </w:delText>
        </w:r>
        <w:r w:rsidDel="000B68EB">
          <w:delText xml:space="preserve">by </w:delText>
        </w:r>
        <w:r w:rsidDel="000B68EB">
          <w:rPr>
            <w:spacing w:val="-1"/>
          </w:rPr>
          <w:delText>So</w:delText>
        </w:r>
        <w:r w:rsidDel="000B68EB">
          <w:rPr>
            <w:spacing w:val="1"/>
          </w:rPr>
          <w:delText>u</w:delText>
        </w:r>
        <w:r w:rsidDel="000B68EB">
          <w:delText>th</w:delText>
        </w:r>
        <w:r w:rsidDel="000B68EB">
          <w:rPr>
            <w:spacing w:val="-1"/>
          </w:rPr>
          <w:delText xml:space="preserve"> </w:delText>
        </w:r>
        <w:r w:rsidDel="000B68EB">
          <w:delText>Af</w:delText>
        </w:r>
        <w:r w:rsidDel="000B68EB">
          <w:rPr>
            <w:spacing w:val="-1"/>
          </w:rPr>
          <w:delText>r</w:delText>
        </w:r>
        <w:r w:rsidDel="000B68EB">
          <w:rPr>
            <w:spacing w:val="1"/>
          </w:rPr>
          <w:delText>i</w:delText>
        </w:r>
        <w:r w:rsidDel="000B68EB">
          <w:rPr>
            <w:spacing w:val="-2"/>
          </w:rPr>
          <w:delText>c</w:delText>
        </w:r>
        <w:r w:rsidDel="000B68EB">
          <w:rPr>
            <w:spacing w:val="-1"/>
          </w:rPr>
          <w:delText>a</w:delText>
        </w:r>
        <w:r w:rsidDel="000B68EB">
          <w:rPr>
            <w:b/>
            <w:bCs/>
          </w:rPr>
          <w:delText xml:space="preserve">] </w:delText>
        </w:r>
      </w:del>
      <w:r>
        <w:rPr>
          <w:spacing w:val="1"/>
        </w:rPr>
        <w:t>o</w:t>
      </w:r>
      <w:r>
        <w:t>r t</w:t>
      </w:r>
      <w:r>
        <w:rPr>
          <w:spacing w:val="-1"/>
        </w:rPr>
        <w:t>h</w:t>
      </w:r>
      <w:r>
        <w:t>e</w:t>
      </w:r>
      <w:r>
        <w:rPr>
          <w:spacing w:val="-1"/>
        </w:rPr>
        <w:t xml:space="preserve"> </w:t>
      </w:r>
      <w:r>
        <w:t>s</w:t>
      </w:r>
      <w:r>
        <w:rPr>
          <w:spacing w:val="-1"/>
        </w:rPr>
        <w:t>y</w:t>
      </w:r>
      <w:r>
        <w:rPr>
          <w:spacing w:val="1"/>
        </w:rPr>
        <w:t>non</w:t>
      </w:r>
      <w:r>
        <w:rPr>
          <w:spacing w:val="-2"/>
        </w:rPr>
        <w:t>y</w:t>
      </w:r>
      <w:r>
        <w:t>m.</w:t>
      </w:r>
    </w:p>
    <w:p w14:paraId="3863F59C" w14:textId="77777777" w:rsidR="00D41C24" w:rsidRDefault="00D41C24" w:rsidP="00D41C24">
      <w:pPr>
        <w:pStyle w:val="H1G"/>
      </w:pPr>
      <w:r>
        <w:tab/>
        <w:t>C.</w:t>
      </w:r>
      <w:r>
        <w:tab/>
      </w:r>
      <w:r>
        <w:rPr>
          <w:spacing w:val="1"/>
        </w:rPr>
        <w:t>Or</w:t>
      </w:r>
      <w:r>
        <w:t>igin</w:t>
      </w:r>
      <w:r>
        <w:rPr>
          <w:spacing w:val="-5"/>
        </w:rPr>
        <w:t xml:space="preserve"> </w:t>
      </w:r>
      <w:r>
        <w:rPr>
          <w:spacing w:val="-1"/>
        </w:rPr>
        <w:t>o</w:t>
      </w:r>
      <w:r>
        <w:t>f</w:t>
      </w:r>
      <w:r>
        <w:rPr>
          <w:spacing w:val="-1"/>
        </w:rPr>
        <w:t xml:space="preserve"> </w:t>
      </w:r>
      <w:r>
        <w:rPr>
          <w:spacing w:val="-2"/>
        </w:rPr>
        <w:t>p</w:t>
      </w:r>
      <w:r>
        <w:rPr>
          <w:spacing w:val="1"/>
        </w:rPr>
        <w:t>r</w:t>
      </w:r>
      <w:r>
        <w:t>odu</w:t>
      </w:r>
      <w:r>
        <w:rPr>
          <w:spacing w:val="1"/>
        </w:rPr>
        <w:t>c</w:t>
      </w:r>
      <w:r>
        <w:t>e</w:t>
      </w:r>
    </w:p>
    <w:p w14:paraId="6DD233F1" w14:textId="77777777" w:rsidR="00D41C24" w:rsidRDefault="00D41C24" w:rsidP="00BB105E">
      <w:pPr>
        <w:pStyle w:val="Bullet1G"/>
      </w:pPr>
      <w:r>
        <w:rPr>
          <w:spacing w:val="-1"/>
        </w:rPr>
        <w:t>C</w:t>
      </w:r>
      <w:r>
        <w:rPr>
          <w:spacing w:val="1"/>
        </w:rPr>
        <w:t>o</w:t>
      </w:r>
      <w:r>
        <w:rPr>
          <w:spacing w:val="-1"/>
        </w:rPr>
        <w:t>un</w:t>
      </w:r>
      <w:r>
        <w:t>try</w:t>
      </w:r>
      <w:r>
        <w:rPr>
          <w:spacing w:val="5"/>
        </w:rPr>
        <w:t xml:space="preserve"> </w:t>
      </w:r>
      <w:r>
        <w:rPr>
          <w:spacing w:val="1"/>
        </w:rPr>
        <w:t>o</w:t>
      </w:r>
      <w:r>
        <w:t>f</w:t>
      </w:r>
      <w:r>
        <w:rPr>
          <w:spacing w:val="5"/>
        </w:rPr>
        <w:t xml:space="preserve"> </w:t>
      </w:r>
      <w:r>
        <w:t>o</w:t>
      </w:r>
      <w:r>
        <w:rPr>
          <w:spacing w:val="-1"/>
        </w:rPr>
        <w:t>r</w:t>
      </w:r>
      <w:r>
        <w:t>ig</w:t>
      </w:r>
      <w:r>
        <w:rPr>
          <w:spacing w:val="-1"/>
        </w:rPr>
        <w:t>in</w:t>
      </w:r>
      <w:r w:rsidR="007E62E2" w:rsidRPr="00D75F56">
        <w:rPr>
          <w:rStyle w:val="FootnoteReference"/>
        </w:rPr>
        <w:footnoteReference w:id="41"/>
      </w:r>
      <w:r w:rsidR="003F4BFD">
        <w:rPr>
          <w:position w:val="4"/>
          <w:sz w:val="9"/>
          <w:szCs w:val="9"/>
        </w:rPr>
        <w:t xml:space="preserve"> </w:t>
      </w:r>
      <w:r>
        <w:rPr>
          <w:spacing w:val="-1"/>
        </w:rPr>
        <w:t>a</w:t>
      </w:r>
      <w:r>
        <w:t>n</w:t>
      </w:r>
      <w:r>
        <w:rPr>
          <w:spacing w:val="-1"/>
        </w:rPr>
        <w:t>d</w:t>
      </w:r>
      <w:r>
        <w:t>,</w:t>
      </w:r>
      <w:r>
        <w:rPr>
          <w:spacing w:val="5"/>
        </w:rPr>
        <w:t xml:space="preserve"> </w:t>
      </w:r>
      <w:r>
        <w:t>o</w:t>
      </w:r>
      <w:r>
        <w:rPr>
          <w:spacing w:val="-1"/>
        </w:rPr>
        <w:t>p</w:t>
      </w:r>
      <w:r>
        <w:t>ti</w:t>
      </w:r>
      <w:r>
        <w:rPr>
          <w:spacing w:val="-1"/>
        </w:rPr>
        <w:t>o</w:t>
      </w:r>
      <w:r>
        <w:t>n</w:t>
      </w:r>
      <w:r>
        <w:rPr>
          <w:spacing w:val="-1"/>
        </w:rPr>
        <w:t>a</w:t>
      </w:r>
      <w:r>
        <w:t>lly,</w:t>
      </w:r>
      <w:r>
        <w:rPr>
          <w:spacing w:val="4"/>
        </w:rPr>
        <w:t xml:space="preserve"> </w:t>
      </w:r>
      <w:r>
        <w:t>dis</w:t>
      </w:r>
      <w:r>
        <w:rPr>
          <w:spacing w:val="-1"/>
        </w:rPr>
        <w:t>tr</w:t>
      </w:r>
      <w:r>
        <w:t>i</w:t>
      </w:r>
      <w:r>
        <w:rPr>
          <w:spacing w:val="-1"/>
        </w:rPr>
        <w:t>c</w:t>
      </w:r>
      <w:r>
        <w:t>t</w:t>
      </w:r>
      <w:r>
        <w:rPr>
          <w:spacing w:val="7"/>
        </w:rPr>
        <w:t xml:space="preserve"> </w:t>
      </w:r>
      <w:r>
        <w:rPr>
          <w:spacing w:val="-2"/>
        </w:rPr>
        <w:t>w</w:t>
      </w:r>
      <w:r>
        <w:t>h</w:t>
      </w:r>
      <w:r>
        <w:rPr>
          <w:spacing w:val="-1"/>
        </w:rPr>
        <w:t>e</w:t>
      </w:r>
      <w:r>
        <w:t>re</w:t>
      </w:r>
      <w:r>
        <w:rPr>
          <w:spacing w:val="5"/>
        </w:rPr>
        <w:t xml:space="preserve"> </w:t>
      </w:r>
      <w:r>
        <w:rPr>
          <w:spacing w:val="1"/>
        </w:rPr>
        <w:t>g</w:t>
      </w:r>
      <w:r>
        <w:t>row</w:t>
      </w:r>
      <w:r>
        <w:rPr>
          <w:spacing w:val="1"/>
        </w:rPr>
        <w:t>n</w:t>
      </w:r>
      <w:r>
        <w:t>,</w:t>
      </w:r>
      <w:r>
        <w:rPr>
          <w:spacing w:val="4"/>
        </w:rPr>
        <w:t xml:space="preserve"> </w:t>
      </w:r>
      <w:r>
        <w:t>or</w:t>
      </w:r>
      <w:r>
        <w:rPr>
          <w:spacing w:val="5"/>
        </w:rPr>
        <w:t xml:space="preserve"> </w:t>
      </w:r>
      <w:r>
        <w:rPr>
          <w:spacing w:val="1"/>
        </w:rPr>
        <w:t>n</w:t>
      </w:r>
      <w:r>
        <w:rPr>
          <w:spacing w:val="-1"/>
        </w:rPr>
        <w:t>a</w:t>
      </w:r>
      <w:r>
        <w:t>t</w:t>
      </w:r>
      <w:r>
        <w:rPr>
          <w:spacing w:val="-1"/>
        </w:rPr>
        <w:t>i</w:t>
      </w:r>
      <w:r>
        <w:rPr>
          <w:spacing w:val="1"/>
        </w:rPr>
        <w:t>o</w:t>
      </w:r>
      <w:r>
        <w:rPr>
          <w:spacing w:val="-1"/>
        </w:rPr>
        <w:t>na</w:t>
      </w:r>
      <w:r>
        <w:t>l,</w:t>
      </w:r>
      <w:r>
        <w:rPr>
          <w:spacing w:val="5"/>
        </w:rPr>
        <w:t xml:space="preserve"> </w:t>
      </w:r>
      <w:r>
        <w:t>reg</w:t>
      </w:r>
      <w:r>
        <w:rPr>
          <w:spacing w:val="-1"/>
        </w:rPr>
        <w:t>io</w:t>
      </w:r>
      <w:r>
        <w:t>n</w:t>
      </w:r>
      <w:r>
        <w:rPr>
          <w:spacing w:val="-1"/>
        </w:rPr>
        <w:t>a</w:t>
      </w:r>
      <w:r>
        <w:t>l</w:t>
      </w:r>
      <w:r>
        <w:rPr>
          <w:spacing w:val="6"/>
        </w:rPr>
        <w:t xml:space="preserve"> </w:t>
      </w:r>
      <w:r>
        <w:rPr>
          <w:spacing w:val="-1"/>
        </w:rPr>
        <w:t>o</w:t>
      </w:r>
      <w:r>
        <w:t>r</w:t>
      </w:r>
      <w:r>
        <w:rPr>
          <w:spacing w:val="6"/>
        </w:rPr>
        <w:t xml:space="preserve"> </w:t>
      </w:r>
      <w:r>
        <w:t>lo</w:t>
      </w:r>
      <w:r>
        <w:rPr>
          <w:spacing w:val="-1"/>
        </w:rPr>
        <w:t>c</w:t>
      </w:r>
      <w:r>
        <w:rPr>
          <w:spacing w:val="-2"/>
        </w:rPr>
        <w:t>a</w:t>
      </w:r>
      <w:r>
        <w:t xml:space="preserve">l </w:t>
      </w:r>
      <w:r>
        <w:rPr>
          <w:spacing w:val="-1"/>
        </w:rPr>
        <w:t>p</w:t>
      </w:r>
      <w:r>
        <w:rPr>
          <w:spacing w:val="1"/>
        </w:rPr>
        <w:t>l</w:t>
      </w:r>
      <w:r>
        <w:rPr>
          <w:spacing w:val="-2"/>
        </w:rPr>
        <w:t>a</w:t>
      </w:r>
      <w:r>
        <w:rPr>
          <w:spacing w:val="1"/>
        </w:rPr>
        <w:t>c</w:t>
      </w:r>
      <w:r>
        <w:t>e</w:t>
      </w:r>
      <w:r>
        <w:rPr>
          <w:spacing w:val="-2"/>
        </w:rPr>
        <w:t xml:space="preserve"> </w:t>
      </w:r>
      <w:r>
        <w:rPr>
          <w:spacing w:val="2"/>
        </w:rPr>
        <w:t>n</w:t>
      </w:r>
      <w:r>
        <w:rPr>
          <w:spacing w:val="-1"/>
        </w:rPr>
        <w:t>a</w:t>
      </w:r>
      <w:r>
        <w:t>me</w:t>
      </w:r>
    </w:p>
    <w:p w14:paraId="341F8F53" w14:textId="77777777" w:rsidR="00D41C24" w:rsidRDefault="00D41C24" w:rsidP="00BB105E">
      <w:pPr>
        <w:pStyle w:val="Bullet1G"/>
      </w:pPr>
      <w:r>
        <w:rPr>
          <w:spacing w:val="-1"/>
        </w:rPr>
        <w:t>I</w:t>
      </w:r>
      <w:r>
        <w:t>n</w:t>
      </w:r>
      <w:r>
        <w:rPr>
          <w:spacing w:val="2"/>
        </w:rPr>
        <w:t xml:space="preserve"> </w:t>
      </w:r>
      <w:r>
        <w:t xml:space="preserve">the </w:t>
      </w:r>
      <w:r>
        <w:rPr>
          <w:spacing w:val="-1"/>
        </w:rPr>
        <w:t>ca</w:t>
      </w:r>
      <w:r>
        <w:t>se</w:t>
      </w:r>
      <w:r>
        <w:rPr>
          <w:spacing w:val="2"/>
        </w:rPr>
        <w:t xml:space="preserve"> </w:t>
      </w:r>
      <w:r>
        <w:t>of a</w:t>
      </w:r>
      <w:r>
        <w:rPr>
          <w:spacing w:val="2"/>
        </w:rPr>
        <w:t xml:space="preserve"> </w:t>
      </w:r>
      <w:r>
        <w:rPr>
          <w:spacing w:val="-2"/>
        </w:rPr>
        <w:t>m</w:t>
      </w:r>
      <w:r>
        <w:t>ix</w:t>
      </w:r>
      <w:r>
        <w:rPr>
          <w:spacing w:val="1"/>
        </w:rPr>
        <w:t>t</w:t>
      </w:r>
      <w:r>
        <w:rPr>
          <w:spacing w:val="-1"/>
        </w:rPr>
        <w:t>u</w:t>
      </w:r>
      <w:r>
        <w:t xml:space="preserve">re </w:t>
      </w:r>
      <w:r>
        <w:rPr>
          <w:spacing w:val="1"/>
        </w:rPr>
        <w:t>o</w:t>
      </w:r>
      <w:r>
        <w:t>f</w:t>
      </w:r>
      <w:r>
        <w:rPr>
          <w:spacing w:val="2"/>
        </w:rPr>
        <w:t xml:space="preserve"> </w:t>
      </w:r>
      <w:r>
        <w:t>or</w:t>
      </w:r>
      <w:r>
        <w:rPr>
          <w:spacing w:val="-2"/>
        </w:rPr>
        <w:t>a</w:t>
      </w:r>
      <w:r>
        <w:rPr>
          <w:spacing w:val="-1"/>
        </w:rPr>
        <w:t>n</w:t>
      </w:r>
      <w:r>
        <w:t>g</w:t>
      </w:r>
      <w:r>
        <w:rPr>
          <w:spacing w:val="-1"/>
        </w:rPr>
        <w:t>e</w:t>
      </w:r>
      <w:r>
        <w:t>s</w:t>
      </w:r>
      <w:r>
        <w:rPr>
          <w:spacing w:val="1"/>
        </w:rPr>
        <w:t xml:space="preserve"> </w:t>
      </w:r>
      <w:r>
        <w:t>w</w:t>
      </w:r>
      <w:r>
        <w:rPr>
          <w:spacing w:val="1"/>
        </w:rPr>
        <w:t>i</w:t>
      </w:r>
      <w:r>
        <w:t>th</w:t>
      </w:r>
      <w:r>
        <w:rPr>
          <w:spacing w:val="1"/>
        </w:rPr>
        <w:t xml:space="preserve"> </w:t>
      </w:r>
      <w:r>
        <w:rPr>
          <w:spacing w:val="-1"/>
        </w:rPr>
        <w:t>c</w:t>
      </w:r>
      <w:r>
        <w:t>it</w:t>
      </w:r>
      <w:r>
        <w:rPr>
          <w:spacing w:val="-1"/>
        </w:rPr>
        <w:t>r</w:t>
      </w:r>
      <w:r>
        <w:t>us</w:t>
      </w:r>
      <w:r>
        <w:rPr>
          <w:spacing w:val="1"/>
        </w:rPr>
        <w:t xml:space="preserve"> </w:t>
      </w:r>
      <w:r>
        <w:t>f</w:t>
      </w:r>
      <w:r>
        <w:rPr>
          <w:spacing w:val="-1"/>
        </w:rPr>
        <w:t>r</w:t>
      </w:r>
      <w:r>
        <w:rPr>
          <w:spacing w:val="1"/>
        </w:rPr>
        <w:t>u</w:t>
      </w:r>
      <w:r>
        <w:t>it</w:t>
      </w:r>
      <w:r>
        <w:rPr>
          <w:spacing w:val="1"/>
        </w:rPr>
        <w:t xml:space="preserve"> </w:t>
      </w:r>
      <w:r>
        <w:t>of</w:t>
      </w:r>
      <w:r>
        <w:rPr>
          <w:spacing w:val="1"/>
        </w:rPr>
        <w:t xml:space="preserve"> d</w:t>
      </w:r>
      <w:r>
        <w:t>i</w:t>
      </w:r>
      <w:r>
        <w:rPr>
          <w:spacing w:val="-1"/>
        </w:rPr>
        <w:t>s</w:t>
      </w:r>
      <w:r>
        <w:t>t</w:t>
      </w:r>
      <w:r>
        <w:rPr>
          <w:spacing w:val="-1"/>
        </w:rPr>
        <w:t>i</w:t>
      </w:r>
      <w:r>
        <w:t>n</w:t>
      </w:r>
      <w:r>
        <w:rPr>
          <w:spacing w:val="-1"/>
        </w:rPr>
        <w:t>c</w:t>
      </w:r>
      <w:r>
        <w:t>t</w:t>
      </w:r>
      <w:r>
        <w:rPr>
          <w:spacing w:val="1"/>
        </w:rPr>
        <w:t>l</w:t>
      </w:r>
      <w:r>
        <w:t xml:space="preserve">y </w:t>
      </w:r>
      <w:r>
        <w:rPr>
          <w:spacing w:val="1"/>
        </w:rPr>
        <w:t>d</w:t>
      </w:r>
      <w:r>
        <w:t>i</w:t>
      </w:r>
      <w:r>
        <w:rPr>
          <w:spacing w:val="-1"/>
        </w:rPr>
        <w:t>f</w:t>
      </w:r>
      <w:r>
        <w:t>f</w:t>
      </w:r>
      <w:r>
        <w:rPr>
          <w:spacing w:val="-1"/>
        </w:rPr>
        <w:t>e</w:t>
      </w:r>
      <w:r>
        <w:t>r</w:t>
      </w:r>
      <w:r>
        <w:rPr>
          <w:spacing w:val="-2"/>
        </w:rPr>
        <w:t>e</w:t>
      </w:r>
      <w:r>
        <w:rPr>
          <w:spacing w:val="1"/>
        </w:rPr>
        <w:t>n</w:t>
      </w:r>
      <w:r>
        <w:t>t</w:t>
      </w:r>
      <w:r>
        <w:rPr>
          <w:spacing w:val="2"/>
        </w:rPr>
        <w:t xml:space="preserve"> </w:t>
      </w:r>
      <w:r>
        <w:t>s</w:t>
      </w:r>
      <w:r>
        <w:rPr>
          <w:spacing w:val="1"/>
        </w:rPr>
        <w:t>p</w:t>
      </w:r>
      <w:r>
        <w:rPr>
          <w:spacing w:val="-2"/>
        </w:rPr>
        <w:t>e</w:t>
      </w:r>
      <w:r>
        <w:rPr>
          <w:spacing w:val="-1"/>
        </w:rPr>
        <w:t>c</w:t>
      </w:r>
      <w:r>
        <w:t>i</w:t>
      </w:r>
      <w:r>
        <w:rPr>
          <w:spacing w:val="-1"/>
        </w:rPr>
        <w:t>e</w:t>
      </w:r>
      <w:r>
        <w:t>s</w:t>
      </w:r>
      <w:r>
        <w:rPr>
          <w:spacing w:val="2"/>
        </w:rPr>
        <w:t xml:space="preserve"> </w:t>
      </w:r>
      <w:r>
        <w:rPr>
          <w:spacing w:val="1"/>
        </w:rPr>
        <w:t>o</w:t>
      </w:r>
      <w:r>
        <w:t xml:space="preserve">f </w:t>
      </w:r>
      <w:r>
        <w:rPr>
          <w:spacing w:val="-1"/>
        </w:rPr>
        <w:t>d</w:t>
      </w:r>
      <w:r>
        <w:t>iff</w:t>
      </w:r>
      <w:r>
        <w:rPr>
          <w:spacing w:val="-1"/>
        </w:rPr>
        <w:t>ere</w:t>
      </w:r>
      <w:r>
        <w:t>nt</w:t>
      </w:r>
      <w:r>
        <w:rPr>
          <w:spacing w:val="-2"/>
        </w:rPr>
        <w:t xml:space="preserve"> </w:t>
      </w:r>
      <w:r>
        <w:rPr>
          <w:spacing w:val="1"/>
        </w:rPr>
        <w:t>o</w:t>
      </w:r>
      <w:r>
        <w:rPr>
          <w:spacing w:val="-1"/>
        </w:rPr>
        <w:t>ri</w:t>
      </w:r>
      <w:r>
        <w:t>gi</w:t>
      </w:r>
      <w:r>
        <w:rPr>
          <w:spacing w:val="-1"/>
        </w:rPr>
        <w:t>n</w:t>
      </w:r>
      <w:r>
        <w:t>s,</w:t>
      </w:r>
      <w:r>
        <w:rPr>
          <w:spacing w:val="-3"/>
        </w:rPr>
        <w:t xml:space="preserve"> </w:t>
      </w:r>
      <w:r>
        <w:t>the</w:t>
      </w:r>
      <w:r>
        <w:rPr>
          <w:spacing w:val="-3"/>
        </w:rPr>
        <w:t xml:space="preserve"> </w:t>
      </w:r>
      <w:r>
        <w:t>in</w:t>
      </w:r>
      <w:r>
        <w:rPr>
          <w:spacing w:val="-1"/>
        </w:rPr>
        <w:t>d</w:t>
      </w:r>
      <w:r>
        <w:t>i</w:t>
      </w:r>
      <w:r>
        <w:rPr>
          <w:spacing w:val="-1"/>
        </w:rPr>
        <w:t>ca</w:t>
      </w:r>
      <w:r>
        <w:t>ti</w:t>
      </w:r>
      <w:r>
        <w:rPr>
          <w:spacing w:val="-1"/>
        </w:rPr>
        <w:t>o</w:t>
      </w:r>
      <w:r>
        <w:t>n</w:t>
      </w:r>
      <w:r>
        <w:rPr>
          <w:spacing w:val="-2"/>
        </w:rPr>
        <w:t xml:space="preserve"> </w:t>
      </w:r>
      <w:r>
        <w:rPr>
          <w:spacing w:val="-1"/>
        </w:rPr>
        <w:t>o</w:t>
      </w:r>
      <w:r>
        <w:t>f</w:t>
      </w:r>
      <w:r>
        <w:rPr>
          <w:spacing w:val="-1"/>
        </w:rPr>
        <w:t xml:space="preserve"> e</w:t>
      </w:r>
      <w:r>
        <w:t>a</w:t>
      </w:r>
      <w:r>
        <w:rPr>
          <w:spacing w:val="-2"/>
        </w:rPr>
        <w:t>c</w:t>
      </w:r>
      <w:r>
        <w:t>h</w:t>
      </w:r>
      <w:r>
        <w:rPr>
          <w:spacing w:val="-2"/>
        </w:rPr>
        <w:t xml:space="preserve"> </w:t>
      </w:r>
      <w:r>
        <w:rPr>
          <w:spacing w:val="-1"/>
        </w:rPr>
        <w:t>c</w:t>
      </w:r>
      <w:r>
        <w:t>ou</w:t>
      </w:r>
      <w:r>
        <w:rPr>
          <w:spacing w:val="-1"/>
        </w:rPr>
        <w:t>n</w:t>
      </w:r>
      <w:r>
        <w:t>t</w:t>
      </w:r>
      <w:r>
        <w:rPr>
          <w:spacing w:val="-1"/>
        </w:rPr>
        <w:t>r</w:t>
      </w:r>
      <w:r>
        <w:t>y</w:t>
      </w:r>
      <w:r>
        <w:rPr>
          <w:spacing w:val="-2"/>
        </w:rPr>
        <w:t xml:space="preserve"> </w:t>
      </w:r>
      <w:r>
        <w:t>of</w:t>
      </w:r>
      <w:r>
        <w:rPr>
          <w:spacing w:val="-3"/>
        </w:rPr>
        <w:t xml:space="preserve"> </w:t>
      </w:r>
      <w:r>
        <w:rPr>
          <w:spacing w:val="1"/>
        </w:rPr>
        <w:t>o</w:t>
      </w:r>
      <w:r>
        <w:rPr>
          <w:spacing w:val="-1"/>
        </w:rPr>
        <w:t>r</w:t>
      </w:r>
      <w:r>
        <w:rPr>
          <w:spacing w:val="1"/>
        </w:rPr>
        <w:t>i</w:t>
      </w:r>
      <w:r>
        <w:rPr>
          <w:spacing w:val="-1"/>
        </w:rPr>
        <w:t>gi</w:t>
      </w:r>
      <w:r>
        <w:t>n</w:t>
      </w:r>
      <w:r>
        <w:rPr>
          <w:spacing w:val="-2"/>
        </w:rPr>
        <w:t xml:space="preserve"> </w:t>
      </w:r>
      <w:r>
        <w:t>sh</w:t>
      </w:r>
      <w:r>
        <w:rPr>
          <w:spacing w:val="-2"/>
        </w:rPr>
        <w:t>a</w:t>
      </w:r>
      <w:r>
        <w:t>ll</w:t>
      </w:r>
      <w:r>
        <w:rPr>
          <w:spacing w:val="-2"/>
        </w:rPr>
        <w:t xml:space="preserve"> </w:t>
      </w:r>
      <w:r>
        <w:rPr>
          <w:spacing w:val="-1"/>
        </w:rPr>
        <w:t>ap</w:t>
      </w:r>
      <w:r>
        <w:t>p</w:t>
      </w:r>
      <w:r>
        <w:rPr>
          <w:spacing w:val="-1"/>
        </w:rPr>
        <w:t>ea</w:t>
      </w:r>
      <w:r>
        <w:t>r</w:t>
      </w:r>
      <w:r>
        <w:rPr>
          <w:spacing w:val="-2"/>
        </w:rPr>
        <w:t xml:space="preserve"> </w:t>
      </w:r>
      <w:r>
        <w:rPr>
          <w:spacing w:val="1"/>
        </w:rPr>
        <w:t>n</w:t>
      </w:r>
      <w:r>
        <w:rPr>
          <w:spacing w:val="-2"/>
        </w:rPr>
        <w:t>e</w:t>
      </w:r>
      <w:r>
        <w:rPr>
          <w:spacing w:val="1"/>
        </w:rPr>
        <w:t>x</w:t>
      </w:r>
      <w:r>
        <w:t>t</w:t>
      </w:r>
      <w:r>
        <w:rPr>
          <w:spacing w:val="-1"/>
        </w:rPr>
        <w:t xml:space="preserve"> </w:t>
      </w:r>
      <w:r>
        <w:t>to</w:t>
      </w:r>
      <w:r>
        <w:rPr>
          <w:spacing w:val="-2"/>
        </w:rPr>
        <w:t xml:space="preserve"> </w:t>
      </w:r>
      <w:r>
        <w:rPr>
          <w:spacing w:val="-1"/>
        </w:rPr>
        <w:t>t</w:t>
      </w:r>
      <w:r>
        <w:t>he</w:t>
      </w:r>
      <w:r>
        <w:rPr>
          <w:spacing w:val="-3"/>
        </w:rPr>
        <w:t xml:space="preserve"> </w:t>
      </w:r>
      <w:r>
        <w:rPr>
          <w:spacing w:val="1"/>
        </w:rPr>
        <w:t>n</w:t>
      </w:r>
      <w:r>
        <w:t>a</w:t>
      </w:r>
      <w:r>
        <w:rPr>
          <w:spacing w:val="-2"/>
        </w:rPr>
        <w:t>m</w:t>
      </w:r>
      <w:r>
        <w:t>e</w:t>
      </w:r>
      <w:r>
        <w:rPr>
          <w:spacing w:val="-2"/>
        </w:rPr>
        <w:t xml:space="preserve"> </w:t>
      </w:r>
      <w:r>
        <w:t>of t</w:t>
      </w:r>
      <w:r>
        <w:rPr>
          <w:spacing w:val="1"/>
        </w:rPr>
        <w:t>h</w:t>
      </w:r>
      <w:r>
        <w:t>e</w:t>
      </w:r>
      <w:r>
        <w:rPr>
          <w:spacing w:val="-2"/>
        </w:rPr>
        <w:t xml:space="preserve"> </w:t>
      </w:r>
      <w:r>
        <w:t>s</w:t>
      </w:r>
      <w:r>
        <w:rPr>
          <w:spacing w:val="1"/>
        </w:rPr>
        <w:t>p</w:t>
      </w:r>
      <w:r>
        <w:rPr>
          <w:spacing w:val="-2"/>
        </w:rPr>
        <w:t>e</w:t>
      </w:r>
      <w:r>
        <w:rPr>
          <w:spacing w:val="-1"/>
        </w:rPr>
        <w:t>c</w:t>
      </w:r>
      <w:r>
        <w:rPr>
          <w:spacing w:val="1"/>
        </w:rPr>
        <w:t>i</w:t>
      </w:r>
      <w:r>
        <w:rPr>
          <w:spacing w:val="-1"/>
        </w:rPr>
        <w:t>e</w:t>
      </w:r>
      <w:r>
        <w:t xml:space="preserve">s </w:t>
      </w:r>
      <w:r>
        <w:rPr>
          <w:spacing w:val="-1"/>
        </w:rPr>
        <w:t>c</w:t>
      </w:r>
      <w:r>
        <w:rPr>
          <w:spacing w:val="1"/>
        </w:rPr>
        <w:t>o</w:t>
      </w:r>
      <w:r>
        <w:rPr>
          <w:spacing w:val="-1"/>
        </w:rPr>
        <w:t>n</w:t>
      </w:r>
      <w:r>
        <w:rPr>
          <w:spacing w:val="1"/>
        </w:rPr>
        <w:t>c</w:t>
      </w:r>
      <w:r>
        <w:rPr>
          <w:spacing w:val="-1"/>
        </w:rPr>
        <w:t>e</w:t>
      </w:r>
      <w:r>
        <w:t>r</w:t>
      </w:r>
      <w:r>
        <w:rPr>
          <w:spacing w:val="-1"/>
        </w:rPr>
        <w:t>ne</w:t>
      </w:r>
      <w:r>
        <w:rPr>
          <w:spacing w:val="1"/>
        </w:rPr>
        <w:t>d</w:t>
      </w:r>
      <w:r>
        <w:t>.</w:t>
      </w:r>
    </w:p>
    <w:p w14:paraId="39CA36D9" w14:textId="77777777" w:rsidR="00D41C24" w:rsidRDefault="00D41C24" w:rsidP="00D41C24">
      <w:pPr>
        <w:pStyle w:val="H1G"/>
      </w:pPr>
      <w:r>
        <w:tab/>
        <w:t>D.</w:t>
      </w:r>
      <w:r>
        <w:tab/>
        <w:t>Comme</w:t>
      </w:r>
      <w:r>
        <w:rPr>
          <w:spacing w:val="-1"/>
        </w:rPr>
        <w:t>rc</w:t>
      </w:r>
      <w:r>
        <w:t>i</w:t>
      </w:r>
      <w:r>
        <w:rPr>
          <w:spacing w:val="-1"/>
        </w:rPr>
        <w:t>a</w:t>
      </w:r>
      <w:r>
        <w:t>l</w:t>
      </w:r>
      <w:r>
        <w:rPr>
          <w:spacing w:val="-8"/>
        </w:rPr>
        <w:t xml:space="preserve"> </w:t>
      </w:r>
      <w:r>
        <w:rPr>
          <w:spacing w:val="-2"/>
        </w:rPr>
        <w:t>s</w:t>
      </w:r>
      <w:r>
        <w:t>pec</w:t>
      </w:r>
      <w:r>
        <w:rPr>
          <w:spacing w:val="-1"/>
        </w:rPr>
        <w:t>i</w:t>
      </w:r>
      <w:r>
        <w:t>fic</w:t>
      </w:r>
      <w:r>
        <w:rPr>
          <w:spacing w:val="-1"/>
        </w:rPr>
        <w:t>a</w:t>
      </w:r>
      <w:r>
        <w:t>t</w:t>
      </w:r>
      <w:r>
        <w:rPr>
          <w:spacing w:val="-1"/>
        </w:rPr>
        <w:t>i</w:t>
      </w:r>
      <w:r>
        <w:t>ons</w:t>
      </w:r>
    </w:p>
    <w:p w14:paraId="1DA6F88D" w14:textId="77777777" w:rsidR="00D41C24" w:rsidRDefault="00D41C24" w:rsidP="00BB105E">
      <w:pPr>
        <w:pStyle w:val="Bullet1G"/>
      </w:pPr>
      <w:r>
        <w:t>Class</w:t>
      </w:r>
    </w:p>
    <w:p w14:paraId="299A0B45" w14:textId="77777777" w:rsidR="00D41C24" w:rsidRDefault="00D41C24" w:rsidP="00BB105E">
      <w:pPr>
        <w:pStyle w:val="Bullet1G"/>
      </w:pPr>
      <w:r>
        <w:t>Size expr</w:t>
      </w:r>
      <w:r>
        <w:rPr>
          <w:spacing w:val="-2"/>
        </w:rPr>
        <w:t>e</w:t>
      </w:r>
      <w:r>
        <w:t>ss</w:t>
      </w:r>
      <w:r>
        <w:rPr>
          <w:spacing w:val="-2"/>
        </w:rPr>
        <w:t>e</w:t>
      </w:r>
      <w:r>
        <w:t>d</w:t>
      </w:r>
      <w:r>
        <w:rPr>
          <w:spacing w:val="1"/>
        </w:rPr>
        <w:t xml:space="preserve"> </w:t>
      </w:r>
      <w:r>
        <w:rPr>
          <w:spacing w:val="-2"/>
        </w:rPr>
        <w:t>a</w:t>
      </w:r>
      <w:r>
        <w:t>s:</w:t>
      </w:r>
    </w:p>
    <w:p w14:paraId="15AF2BF0" w14:textId="77777777" w:rsidR="00D41C24" w:rsidRDefault="00D41C24" w:rsidP="00BB105E">
      <w:pPr>
        <w:pStyle w:val="Bullet2G"/>
      </w:pPr>
      <w:r>
        <w:t>Mi</w:t>
      </w:r>
      <w:r>
        <w:rPr>
          <w:spacing w:val="-1"/>
        </w:rPr>
        <w:t>n</w:t>
      </w:r>
      <w:r>
        <w:t>i</w:t>
      </w:r>
      <w:r>
        <w:rPr>
          <w:spacing w:val="-1"/>
        </w:rPr>
        <w:t>m</w:t>
      </w:r>
      <w:r>
        <w:rPr>
          <w:spacing w:val="2"/>
        </w:rPr>
        <w:t>u</w:t>
      </w:r>
      <w:r>
        <w:t>m</w:t>
      </w:r>
      <w:r>
        <w:rPr>
          <w:spacing w:val="-2"/>
        </w:rPr>
        <w:t xml:space="preserve"> </w:t>
      </w:r>
      <w:r>
        <w:rPr>
          <w:spacing w:val="-1"/>
        </w:rPr>
        <w:t>a</w:t>
      </w:r>
      <w:r>
        <w:rPr>
          <w:spacing w:val="1"/>
        </w:rPr>
        <w:t>n</w:t>
      </w:r>
      <w:r>
        <w:t>d m</w:t>
      </w:r>
      <w:r>
        <w:rPr>
          <w:spacing w:val="-2"/>
        </w:rPr>
        <w:t>a</w:t>
      </w:r>
      <w:r>
        <w:rPr>
          <w:spacing w:val="1"/>
        </w:rPr>
        <w:t>xi</w:t>
      </w:r>
      <w:r>
        <w:rPr>
          <w:spacing w:val="-1"/>
        </w:rPr>
        <w:t>m</w:t>
      </w:r>
      <w:r>
        <w:rPr>
          <w:spacing w:val="2"/>
        </w:rPr>
        <w:t>u</w:t>
      </w:r>
      <w:r>
        <w:t>m</w:t>
      </w:r>
      <w:r>
        <w:rPr>
          <w:spacing w:val="-2"/>
        </w:rPr>
        <w:t xml:space="preserve"> </w:t>
      </w:r>
      <w:r>
        <w:t>si</w:t>
      </w:r>
      <w:r>
        <w:rPr>
          <w:spacing w:val="1"/>
        </w:rPr>
        <w:t>z</w:t>
      </w:r>
      <w:r>
        <w:t>e</w:t>
      </w:r>
      <w:r>
        <w:rPr>
          <w:spacing w:val="-1"/>
        </w:rPr>
        <w:t xml:space="preserve"> </w:t>
      </w:r>
      <w:r>
        <w:t>(</w:t>
      </w:r>
      <w:r>
        <w:rPr>
          <w:spacing w:val="-1"/>
        </w:rPr>
        <w:t>i</w:t>
      </w:r>
      <w:r>
        <w:t xml:space="preserve">n </w:t>
      </w:r>
      <w:r>
        <w:rPr>
          <w:spacing w:val="-2"/>
        </w:rPr>
        <w:t>m</w:t>
      </w:r>
      <w:r>
        <w:t xml:space="preserve">m) </w:t>
      </w:r>
      <w:r>
        <w:rPr>
          <w:spacing w:val="1"/>
        </w:rPr>
        <w:t>o</w:t>
      </w:r>
      <w:r>
        <w:t>r</w:t>
      </w:r>
    </w:p>
    <w:p w14:paraId="7C354FCE" w14:textId="77777777" w:rsidR="00D41C24" w:rsidRDefault="00D41C24" w:rsidP="00BB105E">
      <w:pPr>
        <w:pStyle w:val="Bullet2G"/>
      </w:pPr>
      <w:r>
        <w:rPr>
          <w:spacing w:val="-1"/>
        </w:rPr>
        <w:t>S</w:t>
      </w:r>
      <w:r>
        <w:rPr>
          <w:spacing w:val="1"/>
        </w:rPr>
        <w:t>i</w:t>
      </w:r>
      <w:r>
        <w:rPr>
          <w:spacing w:val="-2"/>
        </w:rPr>
        <w:t>z</w:t>
      </w:r>
      <w:r>
        <w:t xml:space="preserve">e </w:t>
      </w:r>
      <w:r>
        <w:rPr>
          <w:spacing w:val="-1"/>
        </w:rPr>
        <w:t>c</w:t>
      </w:r>
      <w:r>
        <w:t>od</w:t>
      </w:r>
      <w:r>
        <w:rPr>
          <w:spacing w:val="-2"/>
        </w:rPr>
        <w:t>e</w:t>
      </w:r>
      <w:r>
        <w:t>(s),</w:t>
      </w:r>
      <w:r>
        <w:rPr>
          <w:spacing w:val="-2"/>
        </w:rPr>
        <w:t xml:space="preserve"> </w:t>
      </w:r>
      <w:r w:rsidRPr="002D1DDA">
        <w:t>opt</w:t>
      </w:r>
      <w:r w:rsidRPr="002D1DDA">
        <w:rPr>
          <w:spacing w:val="-1"/>
        </w:rPr>
        <w:t>i</w:t>
      </w:r>
      <w:r w:rsidRPr="002D1DDA">
        <w:t>on</w:t>
      </w:r>
      <w:r w:rsidRPr="002D1DDA">
        <w:rPr>
          <w:spacing w:val="-1"/>
        </w:rPr>
        <w:t>al</w:t>
      </w:r>
      <w:r w:rsidRPr="002D1DDA">
        <w:t>ly</w:t>
      </w:r>
      <w:r w:rsidRPr="002D1DDA">
        <w:rPr>
          <w:spacing w:val="-1"/>
        </w:rPr>
        <w:t xml:space="preserve"> </w:t>
      </w:r>
      <w:r w:rsidRPr="002D1DDA">
        <w:t>fol</w:t>
      </w:r>
      <w:r w:rsidRPr="002D1DDA">
        <w:rPr>
          <w:spacing w:val="-1"/>
        </w:rPr>
        <w:t>lo</w:t>
      </w:r>
      <w:r w:rsidRPr="002D1DDA">
        <w:t>w</w:t>
      </w:r>
      <w:r w:rsidRPr="002D1DDA">
        <w:rPr>
          <w:spacing w:val="-1"/>
        </w:rPr>
        <w:t>e</w:t>
      </w:r>
      <w:r w:rsidRPr="002D1DDA">
        <w:t>d</w:t>
      </w:r>
      <w:r>
        <w:t xml:space="preserve"> </w:t>
      </w:r>
      <w:r>
        <w:rPr>
          <w:spacing w:val="1"/>
        </w:rPr>
        <w:t>b</w:t>
      </w:r>
      <w:r>
        <w:t>y a</w:t>
      </w:r>
      <w:r>
        <w:rPr>
          <w:spacing w:val="-1"/>
        </w:rPr>
        <w:t xml:space="preserve"> </w:t>
      </w:r>
      <w:r>
        <w:rPr>
          <w:spacing w:val="-2"/>
        </w:rPr>
        <w:t>m</w:t>
      </w:r>
      <w:r>
        <w:t>ini</w:t>
      </w:r>
      <w:r>
        <w:rPr>
          <w:spacing w:val="-2"/>
        </w:rPr>
        <w:t>m</w:t>
      </w:r>
      <w:r>
        <w:rPr>
          <w:spacing w:val="2"/>
        </w:rPr>
        <w:t>u</w:t>
      </w:r>
      <w:r>
        <w:t>m</w:t>
      </w:r>
      <w:r>
        <w:rPr>
          <w:spacing w:val="-1"/>
        </w:rPr>
        <w:t xml:space="preserve"> a</w:t>
      </w:r>
      <w:r>
        <w:t>nd m</w:t>
      </w:r>
      <w:r>
        <w:rPr>
          <w:spacing w:val="-2"/>
        </w:rPr>
        <w:t>a</w:t>
      </w:r>
      <w:r>
        <w:t>xi</w:t>
      </w:r>
      <w:r>
        <w:rPr>
          <w:spacing w:val="-2"/>
        </w:rPr>
        <w:t>m</w:t>
      </w:r>
      <w:r>
        <w:rPr>
          <w:spacing w:val="2"/>
        </w:rPr>
        <w:t>u</w:t>
      </w:r>
      <w:r>
        <w:t>m</w:t>
      </w:r>
      <w:r>
        <w:rPr>
          <w:spacing w:val="-2"/>
        </w:rPr>
        <w:t xml:space="preserve"> </w:t>
      </w:r>
      <w:r>
        <w:t>size</w:t>
      </w:r>
      <w:r>
        <w:rPr>
          <w:spacing w:val="-2"/>
        </w:rPr>
        <w:t xml:space="preserve"> </w:t>
      </w:r>
      <w:r>
        <w:rPr>
          <w:spacing w:val="1"/>
        </w:rPr>
        <w:t>o</w:t>
      </w:r>
      <w:r>
        <w:t>r</w:t>
      </w:r>
    </w:p>
    <w:p w14:paraId="244385D4" w14:textId="77777777" w:rsidR="00D41C24" w:rsidRDefault="00D41C24" w:rsidP="00BB105E">
      <w:pPr>
        <w:pStyle w:val="Bullet2G"/>
      </w:pPr>
      <w:r>
        <w:rPr>
          <w:spacing w:val="-1"/>
        </w:rPr>
        <w:t>C</w:t>
      </w:r>
      <w:r>
        <w:rPr>
          <w:spacing w:val="1"/>
        </w:rPr>
        <w:t>o</w:t>
      </w:r>
      <w:r>
        <w:rPr>
          <w:spacing w:val="-1"/>
        </w:rPr>
        <w:t>unt</w:t>
      </w:r>
    </w:p>
    <w:p w14:paraId="4D71D062" w14:textId="77777777" w:rsidR="00D41C24" w:rsidRDefault="00D41C24" w:rsidP="002D1DDA">
      <w:pPr>
        <w:pStyle w:val="Bullet1G"/>
      </w:pPr>
      <w:r>
        <w:rPr>
          <w:spacing w:val="-1"/>
        </w:rPr>
        <w:lastRenderedPageBreak/>
        <w:t>P</w:t>
      </w:r>
      <w:r>
        <w:rPr>
          <w:spacing w:val="1"/>
        </w:rPr>
        <w:t>o</w:t>
      </w:r>
      <w:r>
        <w:rPr>
          <w:spacing w:val="-1"/>
        </w:rPr>
        <w:t>s</w:t>
      </w:r>
      <w:r>
        <w:t>t</w:t>
      </w:r>
      <w:r>
        <w:rPr>
          <w:spacing w:val="-1"/>
        </w:rPr>
        <w:t>-</w:t>
      </w:r>
      <w:r>
        <w:rPr>
          <w:spacing w:val="1"/>
        </w:rPr>
        <w:t>h</w:t>
      </w:r>
      <w:r>
        <w:rPr>
          <w:spacing w:val="-1"/>
        </w:rPr>
        <w:t>a</w:t>
      </w:r>
      <w:r>
        <w:t>rv</w:t>
      </w:r>
      <w:r>
        <w:rPr>
          <w:spacing w:val="-1"/>
        </w:rPr>
        <w:t>es</w:t>
      </w:r>
      <w:r>
        <w:t>t</w:t>
      </w:r>
      <w:r>
        <w:rPr>
          <w:spacing w:val="2"/>
        </w:rPr>
        <w:t xml:space="preserve"> </w:t>
      </w:r>
      <w:r>
        <w:t>t</w:t>
      </w:r>
      <w:r>
        <w:rPr>
          <w:spacing w:val="-1"/>
        </w:rPr>
        <w:t>r</w:t>
      </w:r>
      <w:r>
        <w:rPr>
          <w:spacing w:val="1"/>
        </w:rPr>
        <w:t>e</w:t>
      </w:r>
      <w:r>
        <w:rPr>
          <w:spacing w:val="-1"/>
        </w:rPr>
        <w:t>a</w:t>
      </w:r>
      <w:r>
        <w:rPr>
          <w:spacing w:val="1"/>
        </w:rPr>
        <w:t>t</w:t>
      </w:r>
      <w:r>
        <w:rPr>
          <w:spacing w:val="-2"/>
        </w:rPr>
        <w:t>m</w:t>
      </w:r>
      <w:r>
        <w:rPr>
          <w:spacing w:val="-1"/>
        </w:rPr>
        <w:t>e</w:t>
      </w:r>
      <w:r>
        <w:t>nt</w:t>
      </w:r>
      <w:r>
        <w:rPr>
          <w:spacing w:val="1"/>
        </w:rPr>
        <w:t xml:space="preserve"> </w:t>
      </w:r>
      <w:r>
        <w:t>(o</w:t>
      </w:r>
      <w:r>
        <w:rPr>
          <w:spacing w:val="-1"/>
        </w:rPr>
        <w:t>p</w:t>
      </w:r>
      <w:r>
        <w:t>t</w:t>
      </w:r>
      <w:r>
        <w:rPr>
          <w:spacing w:val="-1"/>
        </w:rPr>
        <w:t>i</w:t>
      </w:r>
      <w:r>
        <w:t>on</w:t>
      </w:r>
      <w:r>
        <w:rPr>
          <w:spacing w:val="-2"/>
        </w:rPr>
        <w:t>a</w:t>
      </w:r>
      <w:r>
        <w:t>l,</w:t>
      </w:r>
      <w:r>
        <w:rPr>
          <w:spacing w:val="1"/>
        </w:rPr>
        <w:t xml:space="preserve"> </w:t>
      </w:r>
      <w:r>
        <w:rPr>
          <w:spacing w:val="-1"/>
        </w:rPr>
        <w:t>ba</w:t>
      </w:r>
      <w:r>
        <w:rPr>
          <w:spacing w:val="2"/>
        </w:rPr>
        <w:t>s</w:t>
      </w:r>
      <w:r>
        <w:rPr>
          <w:spacing w:val="-2"/>
        </w:rPr>
        <w:t>e</w:t>
      </w:r>
      <w:r>
        <w:t>d</w:t>
      </w:r>
      <w:r>
        <w:rPr>
          <w:spacing w:val="2"/>
        </w:rPr>
        <w:t xml:space="preserve"> </w:t>
      </w:r>
      <w:r>
        <w:t>on</w:t>
      </w:r>
      <w:r>
        <w:rPr>
          <w:spacing w:val="1"/>
        </w:rPr>
        <w:t xml:space="preserve"> </w:t>
      </w:r>
      <w:r>
        <w:t xml:space="preserve">the </w:t>
      </w:r>
      <w:r>
        <w:rPr>
          <w:spacing w:val="2"/>
        </w:rPr>
        <w:t>n</w:t>
      </w:r>
      <w:r>
        <w:rPr>
          <w:spacing w:val="-1"/>
        </w:rPr>
        <w:t>a</w:t>
      </w:r>
      <w:r>
        <w:t>ti</w:t>
      </w:r>
      <w:r>
        <w:rPr>
          <w:spacing w:val="-1"/>
        </w:rPr>
        <w:t>o</w:t>
      </w:r>
      <w:r>
        <w:t>n</w:t>
      </w:r>
      <w:r>
        <w:rPr>
          <w:spacing w:val="-1"/>
        </w:rPr>
        <w:t>a</w:t>
      </w:r>
      <w:r>
        <w:t>l</w:t>
      </w:r>
      <w:r>
        <w:rPr>
          <w:spacing w:val="1"/>
        </w:rPr>
        <w:t xml:space="preserve"> l</w:t>
      </w:r>
      <w:r>
        <w:rPr>
          <w:spacing w:val="-2"/>
        </w:rPr>
        <w:t>e</w:t>
      </w:r>
      <w:r>
        <w:t>gi</w:t>
      </w:r>
      <w:r>
        <w:rPr>
          <w:spacing w:val="-1"/>
        </w:rPr>
        <w:t>s</w:t>
      </w:r>
      <w:r>
        <w:rPr>
          <w:spacing w:val="1"/>
        </w:rPr>
        <w:t>l</w:t>
      </w:r>
      <w:r>
        <w:rPr>
          <w:spacing w:val="-2"/>
        </w:rPr>
        <w:t>a</w:t>
      </w:r>
      <w:r>
        <w:rPr>
          <w:spacing w:val="2"/>
        </w:rPr>
        <w:t>t</w:t>
      </w:r>
      <w:r>
        <w:rPr>
          <w:spacing w:val="-1"/>
        </w:rPr>
        <w:t>io</w:t>
      </w:r>
      <w:r>
        <w:t>n</w:t>
      </w:r>
      <w:r>
        <w:rPr>
          <w:spacing w:val="2"/>
        </w:rPr>
        <w:t xml:space="preserve"> </w:t>
      </w:r>
      <w:r>
        <w:rPr>
          <w:spacing w:val="-1"/>
        </w:rPr>
        <w:t>o</w:t>
      </w:r>
      <w:r>
        <w:t>f</w:t>
      </w:r>
      <w:r>
        <w:rPr>
          <w:spacing w:val="2"/>
        </w:rPr>
        <w:t xml:space="preserve"> </w:t>
      </w:r>
      <w:r>
        <w:t>the i</w:t>
      </w:r>
      <w:r>
        <w:rPr>
          <w:spacing w:val="-2"/>
        </w:rPr>
        <w:t>m</w:t>
      </w:r>
      <w:r>
        <w:t>port</w:t>
      </w:r>
      <w:r>
        <w:rPr>
          <w:spacing w:val="-1"/>
        </w:rPr>
        <w:t>i</w:t>
      </w:r>
      <w:r>
        <w:t xml:space="preserve">ng </w:t>
      </w:r>
      <w:r>
        <w:rPr>
          <w:spacing w:val="-2"/>
        </w:rPr>
        <w:t>c</w:t>
      </w:r>
      <w:r>
        <w:t>ou</w:t>
      </w:r>
      <w:r>
        <w:rPr>
          <w:spacing w:val="-1"/>
        </w:rPr>
        <w:t>n</w:t>
      </w:r>
      <w:r>
        <w:t xml:space="preserve">try). </w:t>
      </w:r>
      <w:del w:id="283" w:author="Bickelmann, Ulrike" w:date="2019-05-17T14:22:00Z">
        <w:r w:rsidDel="000B68EB">
          <w:delText>[Note: This labelling requirement is not included in the CODEX Standard for oranges.]</w:delText>
        </w:r>
      </w:del>
    </w:p>
    <w:p w14:paraId="22542C8D" w14:textId="77777777" w:rsidR="00D41C24" w:rsidRDefault="00D41C24" w:rsidP="00D41C24">
      <w:pPr>
        <w:pStyle w:val="H1G"/>
      </w:pPr>
      <w:r>
        <w:tab/>
        <w:t>E.</w:t>
      </w:r>
      <w:r>
        <w:tab/>
      </w:r>
      <w:r>
        <w:rPr>
          <w:spacing w:val="1"/>
        </w:rPr>
        <w:t>O</w:t>
      </w:r>
      <w:r>
        <w:t>f</w:t>
      </w:r>
      <w:r>
        <w:rPr>
          <w:spacing w:val="-1"/>
        </w:rPr>
        <w:t>f</w:t>
      </w:r>
      <w:r>
        <w:t>i</w:t>
      </w:r>
      <w:r>
        <w:rPr>
          <w:spacing w:val="1"/>
        </w:rPr>
        <w:t>c</w:t>
      </w:r>
      <w:r>
        <w:t>i</w:t>
      </w:r>
      <w:r>
        <w:rPr>
          <w:spacing w:val="-1"/>
        </w:rPr>
        <w:t>a</w:t>
      </w:r>
      <w:r>
        <w:t>l</w:t>
      </w:r>
      <w:r>
        <w:rPr>
          <w:spacing w:val="-5"/>
        </w:rPr>
        <w:t xml:space="preserve"> </w:t>
      </w:r>
      <w:r>
        <w:rPr>
          <w:spacing w:val="-1"/>
        </w:rPr>
        <w:t>c</w:t>
      </w:r>
      <w:r>
        <w:t>ont</w:t>
      </w:r>
      <w:r>
        <w:rPr>
          <w:spacing w:val="1"/>
        </w:rPr>
        <w:t>r</w:t>
      </w:r>
      <w:r>
        <w:rPr>
          <w:spacing w:val="-1"/>
        </w:rPr>
        <w:t>o</w:t>
      </w:r>
      <w:r>
        <w:t>l</w:t>
      </w:r>
      <w:r>
        <w:rPr>
          <w:spacing w:val="-4"/>
        </w:rPr>
        <w:t xml:space="preserve"> </w:t>
      </w:r>
      <w:r>
        <w:t>m</w:t>
      </w:r>
      <w:r>
        <w:rPr>
          <w:spacing w:val="-1"/>
        </w:rPr>
        <w:t>a</w:t>
      </w:r>
      <w:r>
        <w:rPr>
          <w:spacing w:val="1"/>
        </w:rPr>
        <w:t>r</w:t>
      </w:r>
      <w:r>
        <w:t>k</w:t>
      </w:r>
      <w:r>
        <w:rPr>
          <w:spacing w:val="-6"/>
        </w:rPr>
        <w:t xml:space="preserve"> </w:t>
      </w:r>
      <w:r>
        <w:t>(o</w:t>
      </w:r>
      <w:r>
        <w:rPr>
          <w:spacing w:val="-1"/>
        </w:rPr>
        <w:t>p</w:t>
      </w:r>
      <w:r>
        <w:t>tio</w:t>
      </w:r>
      <w:r>
        <w:rPr>
          <w:spacing w:val="-1"/>
        </w:rPr>
        <w:t>n</w:t>
      </w:r>
      <w:r>
        <w:t>al)</w:t>
      </w:r>
    </w:p>
    <w:p w14:paraId="123DD4BF" w14:textId="77777777" w:rsidR="002D1DDA" w:rsidRPr="002D1DDA" w:rsidRDefault="002D1DDA" w:rsidP="002D1DDA"/>
    <w:p w14:paraId="69176DB7" w14:textId="77777777" w:rsidR="002D1DDA" w:rsidRPr="002D1DDA" w:rsidRDefault="002D1DDA" w:rsidP="002D1DDA">
      <w:pPr>
        <w:jc w:val="center"/>
      </w:pPr>
      <w:r>
        <w:t>_____________</w:t>
      </w:r>
    </w:p>
    <w:sectPr w:rsidR="002D1DDA" w:rsidRPr="002D1DDA">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code="9"/>
      <w:pgMar w:top="1417" w:right="1134" w:bottom="1134" w:left="1134" w:header="850" w:footer="567"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03" w:author="Bickelmann, Ulrike" w:date="2019-05-17T14:01:00Z" w:initials="BU">
    <w:p w14:paraId="76631762" w14:textId="77777777" w:rsidR="00D27630" w:rsidRDefault="00D27630">
      <w:pPr>
        <w:pStyle w:val="CommentText"/>
      </w:pPr>
      <w:r>
        <w:rPr>
          <w:rStyle w:val="CommentReference"/>
        </w:rPr>
        <w:annotationRef/>
      </w:r>
      <w:r>
        <w:t xml:space="preserve">Note: In case, the deletion of the option for degreening is not agreed by consensuss and the different parts of this text are again combined in one common text, the option for degreening is not valid for limes which are traded with green skin. </w:t>
      </w:r>
    </w:p>
  </w:comment>
  <w:comment w:id="148" w:author="Bickelmann, Ulrike" w:date="2019-05-17T13:57:00Z" w:initials="BU">
    <w:p w14:paraId="52850DA6" w14:textId="77777777" w:rsidR="00D27630" w:rsidRDefault="00D27630">
      <w:pPr>
        <w:pStyle w:val="CommentText"/>
      </w:pPr>
      <w:r>
        <w:rPr>
          <w:rStyle w:val="CommentReference"/>
        </w:rPr>
        <w:annotationRef/>
      </w:r>
      <w:r>
        <w:t>In French version the term “citrons vert” to be included.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6631762" w15:done="0"/>
  <w15:commentEx w15:paraId="52850DA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6631762" w16cid:durableId="2089592D"/>
  <w16cid:commentId w16cid:paraId="52850DA6" w16cid:durableId="2089592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4C2939" w14:textId="77777777" w:rsidR="001E1B99" w:rsidRDefault="001E1B99"/>
  </w:endnote>
  <w:endnote w:type="continuationSeparator" w:id="0">
    <w:p w14:paraId="2041460A" w14:textId="77777777" w:rsidR="001E1B99" w:rsidRDefault="001E1B99">
      <w:pPr>
        <w:pStyle w:val="Footer"/>
      </w:pPr>
    </w:p>
  </w:endnote>
  <w:endnote w:type="continuationNotice" w:id="1">
    <w:p w14:paraId="4C2ED903" w14:textId="77777777" w:rsidR="001E1B99" w:rsidRDefault="001E1B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B5B4C" w14:textId="77777777" w:rsidR="001E1B99" w:rsidRDefault="001E1B99">
    <w:pPr>
      <w:pStyle w:val="Footer"/>
      <w:tabs>
        <w:tab w:val="right" w:pos="9639"/>
      </w:tabs>
    </w:pPr>
    <w:r>
      <w:rPr>
        <w:b/>
        <w:sz w:val="18"/>
      </w:rPr>
      <w:fldChar w:fldCharType="begin"/>
    </w:r>
    <w:r>
      <w:rPr>
        <w:b/>
        <w:sz w:val="18"/>
      </w:rPr>
      <w:instrText xml:space="preserve"> PAGE  \* MERGEFORMAT </w:instrText>
    </w:r>
    <w:r>
      <w:rPr>
        <w:b/>
        <w:sz w:val="18"/>
      </w:rPr>
      <w:fldChar w:fldCharType="separate"/>
    </w:r>
    <w:r w:rsidR="00154C76">
      <w:rPr>
        <w:b/>
        <w:noProof/>
        <w:sz w:val="18"/>
      </w:rPr>
      <w:t>8</w:t>
    </w:r>
    <w:r>
      <w:rPr>
        <w:b/>
        <w:sz w:val="18"/>
      </w:rPr>
      <w:fldChar w:fldCharType="end"/>
    </w:r>
    <w:r>
      <w:tab/>
    </w:r>
    <w:r>
      <w:fldChar w:fldCharType="begin"/>
    </w:r>
    <w:r>
      <w:instrText xml:space="preserve"> DOCPROPERTY  gdocf  \* MERGEFORMAT </w:instrTex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61158" w14:textId="77777777" w:rsidR="001E1B99" w:rsidRDefault="001E1B99">
    <w:pPr>
      <w:pStyle w:val="Footer"/>
      <w:tabs>
        <w:tab w:val="right" w:pos="9639"/>
      </w:tabs>
      <w:rPr>
        <w:sz w:val="20"/>
      </w:rPr>
    </w:pPr>
    <w:r>
      <w:fldChar w:fldCharType="begin"/>
    </w:r>
    <w:r>
      <w:instrText xml:space="preserve"> DOCPROPERTY  gdocf  \* MERGEFORMAT </w:instrText>
    </w:r>
    <w:r>
      <w:fldChar w:fldCharType="end"/>
    </w:r>
    <w:r>
      <w:tab/>
    </w:r>
    <w:r>
      <w:rPr>
        <w:b/>
        <w:sz w:val="18"/>
      </w:rPr>
      <w:fldChar w:fldCharType="begin"/>
    </w:r>
    <w:r>
      <w:rPr>
        <w:b/>
        <w:sz w:val="18"/>
      </w:rPr>
      <w:instrText xml:space="preserve"> PAGE  \* MERGEFORMAT </w:instrText>
    </w:r>
    <w:r>
      <w:rPr>
        <w:b/>
        <w:sz w:val="18"/>
      </w:rPr>
      <w:fldChar w:fldCharType="separate"/>
    </w:r>
    <w:r w:rsidR="00154C76">
      <w:rPr>
        <w:b/>
        <w:noProof/>
        <w:sz w:val="18"/>
      </w:rPr>
      <w:t>7</w:t>
    </w:r>
    <w:r>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88E82" w14:textId="77777777" w:rsidR="001E1B99" w:rsidRDefault="001E1B99">
    <w:pPr>
      <w:pStyle w:val="Footer"/>
      <w:spacing w:before="120"/>
      <w:rPr>
        <w:noProof/>
        <w:sz w:val="20"/>
        <w:lang w:eastAsia="fr-FR"/>
      </w:rPr>
    </w:pPr>
    <w:r>
      <w:rPr>
        <w:noProof/>
        <w:lang w:val="de-DE" w:eastAsia="de-DE"/>
      </w:rPr>
      <w:drawing>
        <wp:anchor distT="0" distB="0" distL="114300" distR="114300" simplePos="0" relativeHeight="251657728" behindDoc="0" locked="1" layoutInCell="1" allowOverlap="1" wp14:anchorId="27735021" wp14:editId="0DD5B851">
          <wp:simplePos x="0" y="0"/>
          <wp:positionH relativeFrom="column">
            <wp:posOffset>5868670</wp:posOffset>
          </wp:positionH>
          <wp:positionV relativeFrom="paragraph">
            <wp:posOffset>9387840</wp:posOffset>
          </wp:positionV>
          <wp:extent cx="930275" cy="230505"/>
          <wp:effectExtent l="0" t="0" r="0" b="0"/>
          <wp:wrapNone/>
          <wp:docPr id="1" name="Image 7"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pic:spPr>
              </pic:pic>
            </a:graphicData>
          </a:graphic>
          <wp14:sizeRelH relativeFrom="page">
            <wp14:pctWidth>0</wp14:pctWidth>
          </wp14:sizeRelH>
          <wp14:sizeRelV relativeFrom="page">
            <wp14:pctHeight>0</wp14:pctHeight>
          </wp14:sizeRelV>
        </wp:anchor>
      </w:drawing>
    </w:r>
    <w:r>
      <w:rPr>
        <w:sz w:val="20"/>
      </w:rPr>
      <w:t>GE.</w:t>
    </w:r>
    <w:r>
      <w:rPr>
        <w:sz w:val="20"/>
      </w:rPr>
      <w:fldChar w:fldCharType="begin"/>
    </w:r>
    <w:r>
      <w:rPr>
        <w:sz w:val="20"/>
      </w:rPr>
      <w:instrText xml:space="preserve"> DOCPROPERTY  gdoc  \* MERGEFORMAT </w:instrText>
    </w:r>
    <w:r>
      <w:rPr>
        <w:sz w:val="20"/>
      </w:rPr>
      <w:fldChar w:fldCharType="end"/>
    </w:r>
  </w:p>
  <w:tbl>
    <w:tblPr>
      <w:tblpPr w:leftFromText="181" w:rightFromText="181" w:horzAnchor="page" w:tblpX="7656" w:tblpY="14006"/>
      <w:tblW w:w="0" w:type="auto"/>
      <w:tblCellMar>
        <w:left w:w="0" w:type="dxa"/>
        <w:right w:w="0" w:type="dxa"/>
      </w:tblCellMar>
      <w:tblLook w:val="04A0" w:firstRow="1" w:lastRow="0" w:firstColumn="1" w:lastColumn="0" w:noHBand="0" w:noVBand="1"/>
    </w:tblPr>
    <w:tblGrid>
      <w:gridCol w:w="1848"/>
      <w:gridCol w:w="1274"/>
    </w:tblGrid>
    <w:tr w:rsidR="001E1B99" w14:paraId="219AB4BA" w14:textId="77777777" w:rsidTr="00305239">
      <w:tc>
        <w:tcPr>
          <w:tcW w:w="1848" w:type="dxa"/>
          <w:shd w:val="clear" w:color="auto" w:fill="auto"/>
          <w:vAlign w:val="bottom"/>
        </w:tcPr>
        <w:p w14:paraId="6E5FF87A" w14:textId="77777777" w:rsidR="001E1B99" w:rsidRPr="00305239" w:rsidRDefault="001E1B99" w:rsidP="00305239">
          <w:pPr>
            <w:pStyle w:val="Footer"/>
            <w:spacing w:before="120" w:after="120"/>
            <w:jc w:val="right"/>
          </w:pPr>
          <w:r>
            <w:rPr>
              <w:noProof/>
              <w:sz w:val="20"/>
              <w:lang w:val="de-DE" w:eastAsia="de-DE"/>
            </w:rPr>
            <w:drawing>
              <wp:inline distT="0" distB="0" distL="0" distR="0" wp14:anchorId="5B0CA2FD" wp14:editId="0ED59A28">
                <wp:extent cx="934085" cy="225425"/>
                <wp:effectExtent l="0" t="0" r="0" b="0"/>
                <wp:docPr id="2" name="Image 4"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4085" cy="225425"/>
                        </a:xfrm>
                        <a:prstGeom prst="rect">
                          <a:avLst/>
                        </a:prstGeom>
                        <a:noFill/>
                        <a:ln>
                          <a:noFill/>
                        </a:ln>
                      </pic:spPr>
                    </pic:pic>
                  </a:graphicData>
                </a:graphic>
              </wp:inline>
            </w:drawing>
          </w:r>
        </w:p>
      </w:tc>
      <w:tc>
        <w:tcPr>
          <w:tcW w:w="1274" w:type="dxa"/>
          <w:shd w:val="clear" w:color="auto" w:fill="auto"/>
        </w:tcPr>
        <w:p w14:paraId="72CC45B2" w14:textId="77777777" w:rsidR="001E1B99" w:rsidRPr="00305239" w:rsidRDefault="001E1B99" w:rsidP="00305239">
          <w:pPr>
            <w:pStyle w:val="Footer"/>
            <w:jc w:val="right"/>
          </w:pPr>
        </w:p>
      </w:tc>
    </w:tr>
  </w:tbl>
  <w:p w14:paraId="47140F2C" w14:textId="77777777" w:rsidR="001E1B99" w:rsidRDefault="001E1B99">
    <w:pPr>
      <w:pStyle w:val="Footer"/>
    </w:pPr>
    <w:r>
      <w:rPr>
        <w:rFonts w:ascii="C39T30Lfz" w:hAnsi="C39T30Lfz"/>
        <w:noProof/>
        <w:sz w:val="56"/>
        <w:szCs w:val="56"/>
        <w:lang w:eastAsia="fr-FR"/>
      </w:rPr>
      <w:fldChar w:fldCharType="begin"/>
    </w:r>
    <w:r>
      <w:rPr>
        <w:rFonts w:ascii="C39T30Lfz" w:hAnsi="C39T30Lfz"/>
        <w:noProof/>
        <w:sz w:val="56"/>
        <w:szCs w:val="56"/>
        <w:lang w:eastAsia="fr-FR"/>
      </w:rPr>
      <w:instrText xml:space="preserve"> DOCPROPERTY  bar  \* MERGEFORMAT </w:instrText>
    </w:r>
    <w:r>
      <w:rPr>
        <w:rFonts w:ascii="C39T30Lfz" w:hAnsi="C39T30Lfz"/>
        <w:noProof/>
        <w:sz w:val="56"/>
        <w:szCs w:val="56"/>
        <w:lang w:eastAsia="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6CB655" w14:textId="77777777" w:rsidR="001E1B99" w:rsidRDefault="001E1B99">
      <w:pPr>
        <w:pStyle w:val="Footer"/>
        <w:tabs>
          <w:tab w:val="right" w:pos="2155"/>
        </w:tabs>
        <w:spacing w:after="80" w:line="240" w:lineRule="atLeast"/>
        <w:ind w:left="680"/>
        <w:rPr>
          <w:u w:val="single"/>
        </w:rPr>
      </w:pPr>
      <w:r>
        <w:rPr>
          <w:u w:val="single"/>
        </w:rPr>
        <w:tab/>
      </w:r>
    </w:p>
  </w:footnote>
  <w:footnote w:type="continuationSeparator" w:id="0">
    <w:p w14:paraId="16374B1B" w14:textId="77777777" w:rsidR="001E1B99" w:rsidRDefault="001E1B99">
      <w:pPr>
        <w:pStyle w:val="Footer"/>
        <w:tabs>
          <w:tab w:val="right" w:pos="2155"/>
        </w:tabs>
        <w:spacing w:after="80" w:line="240" w:lineRule="atLeast"/>
        <w:ind w:left="680"/>
        <w:rPr>
          <w:u w:val="single"/>
        </w:rPr>
      </w:pPr>
      <w:r>
        <w:rPr>
          <w:u w:val="single"/>
        </w:rPr>
        <w:tab/>
      </w:r>
    </w:p>
  </w:footnote>
  <w:footnote w:type="continuationNotice" w:id="1">
    <w:p w14:paraId="26193F24" w14:textId="77777777" w:rsidR="001E1B99" w:rsidRDefault="001E1B99">
      <w:pPr>
        <w:rPr>
          <w:sz w:val="2"/>
          <w:szCs w:val="2"/>
        </w:rPr>
      </w:pPr>
    </w:p>
  </w:footnote>
  <w:footnote w:id="2">
    <w:p w14:paraId="3387A6A1" w14:textId="77777777" w:rsidR="001E1B99" w:rsidRPr="00FD34EF" w:rsidRDefault="001E1B99" w:rsidP="006C5032">
      <w:pPr>
        <w:pStyle w:val="FootnoteText"/>
      </w:pPr>
      <w:r w:rsidRPr="00FD34EF">
        <w:tab/>
      </w:r>
      <w:r w:rsidRPr="00E97498">
        <w:rPr>
          <w:rStyle w:val="FootnoteReference"/>
        </w:rPr>
        <w:footnoteRef/>
      </w:r>
      <w:r w:rsidRPr="00FD34EF">
        <w:tab/>
        <w:t>All information on botanical names is taken from the GRIN database. See www.ars-grin.gov</w:t>
      </w:r>
    </w:p>
  </w:footnote>
  <w:footnote w:id="3">
    <w:p w14:paraId="76104DDE" w14:textId="77777777" w:rsidR="001E1B99" w:rsidRPr="00B412ED" w:rsidRDefault="001E1B99" w:rsidP="005E74A4">
      <w:pPr>
        <w:pStyle w:val="FootnoteText"/>
      </w:pPr>
      <w:r>
        <w:tab/>
      </w:r>
      <w:r>
        <w:rPr>
          <w:rStyle w:val="FootnoteReference"/>
        </w:rPr>
        <w:footnoteRef/>
      </w:r>
      <w:r>
        <w:tab/>
      </w:r>
      <w:r w:rsidRPr="007D189F">
        <w:rPr>
          <w:lang w:val="en-US"/>
        </w:rPr>
        <w:t xml:space="preserve">The determination of juice content and sugar content is based on the OECD guidelines on objective tests. See </w:t>
      </w:r>
      <w:hyperlink r:id="rId1" w:history="1">
        <w:r w:rsidRPr="00811456">
          <w:rPr>
            <w:rStyle w:val="Hyperlink"/>
            <w:i/>
          </w:rPr>
          <w:t>http://www.oecd.org/agriculture/fruit-vegetables/publications/oecd-guidelines-fruit-vegetables.htm</w:t>
        </w:r>
      </w:hyperlink>
      <w:r>
        <w:rPr>
          <w:rStyle w:val="Hyperlink"/>
          <w:i/>
        </w:rPr>
        <w:t>.</w:t>
      </w:r>
    </w:p>
  </w:footnote>
  <w:footnote w:id="4">
    <w:p w14:paraId="6A88469D" w14:textId="77777777" w:rsidR="001E1B99" w:rsidRPr="00F02152" w:rsidRDefault="001E1B99" w:rsidP="00F4165F">
      <w:pPr>
        <w:pStyle w:val="FootnoteText"/>
        <w:widowControl w:val="0"/>
        <w:tabs>
          <w:tab w:val="clear" w:pos="1021"/>
          <w:tab w:val="right" w:pos="1020"/>
        </w:tabs>
        <w:rPr>
          <w:lang w:val="en-US"/>
        </w:rPr>
      </w:pPr>
      <w:r>
        <w:tab/>
      </w:r>
      <w:r>
        <w:rPr>
          <w:rStyle w:val="FootnoteReference"/>
        </w:rPr>
        <w:footnoteRef/>
      </w:r>
      <w:r>
        <w:tab/>
      </w:r>
      <w:r w:rsidRPr="00574308">
        <w:t>The use of preserving agents or any other chemical substance liable to leave a foreign smell on the skin of the fruit is permitted where it is compatible with the regulations of the importing country.</w:t>
      </w:r>
    </w:p>
  </w:footnote>
  <w:footnote w:id="5">
    <w:p w14:paraId="0909F6BD" w14:textId="77777777" w:rsidR="001E1B99" w:rsidRPr="00F02152" w:rsidRDefault="001E1B99" w:rsidP="0019731C">
      <w:pPr>
        <w:pStyle w:val="FootnoteText"/>
        <w:widowControl w:val="0"/>
        <w:tabs>
          <w:tab w:val="clear" w:pos="1021"/>
          <w:tab w:val="right" w:pos="1020"/>
        </w:tabs>
        <w:rPr>
          <w:lang w:val="en-US"/>
        </w:rPr>
      </w:pPr>
      <w:r>
        <w:tab/>
      </w:r>
      <w:r>
        <w:rPr>
          <w:rStyle w:val="FootnoteReference"/>
        </w:rPr>
        <w:footnoteRef/>
      </w:r>
      <w:r>
        <w:tab/>
      </w:r>
      <w:r>
        <w:rPr>
          <w:lang w:val="en-US"/>
        </w:rPr>
        <w:t>These marking provisions do not apply to sales packages presented in packages.</w:t>
      </w:r>
      <w:r w:rsidRPr="00A73BD6">
        <w:rPr>
          <w:bCs/>
          <w:lang w:val="en-US"/>
        </w:rPr>
        <w:t xml:space="preserve"> </w:t>
      </w:r>
      <w:r w:rsidRPr="00C664FB">
        <w:rPr>
          <w:lang w:val="en-US"/>
        </w:rPr>
        <w:t>However, they do apply to sales packages (pre-packages) presented individually.</w:t>
      </w:r>
    </w:p>
  </w:footnote>
  <w:footnote w:id="6">
    <w:p w14:paraId="5E4B743E" w14:textId="77777777" w:rsidR="001E1B99" w:rsidRPr="00F02152" w:rsidRDefault="001E1B99" w:rsidP="006C23B1">
      <w:pPr>
        <w:pStyle w:val="FootnoteText"/>
        <w:widowControl w:val="0"/>
        <w:tabs>
          <w:tab w:val="clear" w:pos="1021"/>
          <w:tab w:val="right" w:pos="1020"/>
        </w:tabs>
        <w:rPr>
          <w:lang w:val="en-US"/>
        </w:rPr>
      </w:pPr>
      <w:r>
        <w:tab/>
      </w:r>
      <w:r>
        <w:rPr>
          <w:rStyle w:val="FootnoteReference"/>
        </w:rPr>
        <w:footnoteRef/>
      </w:r>
      <w:r>
        <w:tab/>
        <w:t xml:space="preserve">The national legislation of </w:t>
      </w:r>
      <w:proofErr w:type="gramStart"/>
      <w:r>
        <w:t>a number of</w:t>
      </w:r>
      <w:proofErr w:type="gramEnd"/>
      <w:r>
        <w:t xml:space="preserve"> countries requires the explicit declaration of the name and address. However, in the case where a code mark is used, the reference “packer and/or dispatcher (or equivalent abbreviations)” </w:t>
      </w:r>
      <w:proofErr w:type="gramStart"/>
      <w:r>
        <w:t>has to</w:t>
      </w:r>
      <w:proofErr w:type="gramEnd"/>
      <w:r>
        <w:t xml:space="preserve"> be indicated in close connection with the code mark,</w:t>
      </w:r>
      <w:r>
        <w:rPr>
          <w:lang w:val="en-US"/>
        </w:rPr>
        <w:t xml:space="preserve"> and the code mark should be preceded by the ISO 3166 (alpha) country/area code of the recognizing country, if not the country of origin.</w:t>
      </w:r>
    </w:p>
  </w:footnote>
  <w:footnote w:id="7">
    <w:p w14:paraId="0FB76896" w14:textId="77777777" w:rsidR="001E1B99" w:rsidRPr="00CE115B" w:rsidRDefault="001E1B99" w:rsidP="0019731C">
      <w:pPr>
        <w:pStyle w:val="FootnoteText"/>
      </w:pPr>
      <w:r w:rsidRPr="00FD34EF">
        <w:rPr>
          <w:b/>
        </w:rPr>
        <w:tab/>
      </w:r>
      <w:r w:rsidRPr="008869B6">
        <w:rPr>
          <w:rStyle w:val="FootnoteReference"/>
        </w:rPr>
        <w:footnoteRef/>
      </w:r>
      <w:r w:rsidRPr="00FD34EF">
        <w:rPr>
          <w:b/>
        </w:rPr>
        <w:tab/>
      </w:r>
      <w:r w:rsidRPr="00CE115B">
        <w:t xml:space="preserve">An informative, non-exhaustive list of varieties and their respective synonyms, trademarks and/or variety groups is available at </w:t>
      </w:r>
      <w:r w:rsidRPr="009B50EE">
        <w:rPr>
          <w:rStyle w:val="Hyperlink"/>
          <w:color w:val="auto"/>
        </w:rPr>
        <w:t xml:space="preserve">the </w:t>
      </w:r>
      <w:r w:rsidRPr="00CE115B">
        <w:t xml:space="preserve">Specialized </w:t>
      </w:r>
      <w:r w:rsidRPr="009B50EE">
        <w:t>Section’s</w:t>
      </w:r>
      <w:r w:rsidRPr="009B50EE">
        <w:rPr>
          <w:rStyle w:val="Hyperlink"/>
          <w:color w:val="auto"/>
        </w:rPr>
        <w:t xml:space="preserve"> meeting website</w:t>
      </w:r>
      <w:r w:rsidRPr="00CE115B">
        <w:rPr>
          <w:rStyle w:val="Hyperlink"/>
        </w:rPr>
        <w:t>.</w:t>
      </w:r>
      <w:r w:rsidRPr="00CE115B">
        <w:t xml:space="preserve"> </w:t>
      </w:r>
    </w:p>
  </w:footnote>
  <w:footnote w:id="8">
    <w:p w14:paraId="0A33F1DA" w14:textId="77777777" w:rsidR="001E1B99" w:rsidRPr="00CE115B" w:rsidRDefault="001E1B99" w:rsidP="0019731C">
      <w:pPr>
        <w:pStyle w:val="FootnoteText"/>
      </w:pPr>
      <w:r w:rsidRPr="00CE115B">
        <w:tab/>
      </w:r>
      <w:r w:rsidRPr="00CE115B">
        <w:rPr>
          <w:rStyle w:val="FootnoteReference"/>
        </w:rPr>
        <w:footnoteRef/>
      </w:r>
      <w:r w:rsidRPr="00CE115B">
        <w:tab/>
        <w:t>A trade name can be a trademark for which protection has been sought or obtained or any other commercial denomination.</w:t>
      </w:r>
    </w:p>
  </w:footnote>
  <w:footnote w:id="9">
    <w:p w14:paraId="05D1E3E2" w14:textId="77777777" w:rsidR="001E1B99" w:rsidRPr="00553DEC" w:rsidRDefault="001E1B99" w:rsidP="0019731C">
      <w:pPr>
        <w:pStyle w:val="FootnoteText"/>
        <w:widowControl w:val="0"/>
        <w:tabs>
          <w:tab w:val="clear" w:pos="1021"/>
          <w:tab w:val="right" w:pos="1020"/>
        </w:tabs>
        <w:rPr>
          <w:lang w:val="en-US"/>
        </w:rPr>
      </w:pPr>
      <w:r>
        <w:tab/>
      </w:r>
      <w:r>
        <w:rPr>
          <w:rStyle w:val="FootnoteReference"/>
        </w:rPr>
        <w:footnoteRef/>
      </w:r>
      <w:r>
        <w:t xml:space="preserve"> </w:t>
      </w:r>
      <w:r>
        <w:tab/>
        <w:t>T</w:t>
      </w:r>
      <w:r>
        <w:rPr>
          <w:lang w:val="en-US"/>
        </w:rPr>
        <w:t>he full or a commonly used name should be indicated.</w:t>
      </w:r>
    </w:p>
  </w:footnote>
  <w:footnote w:id="10">
    <w:p w14:paraId="6020049B" w14:textId="77777777" w:rsidR="001E1B99" w:rsidRPr="00FD34EF" w:rsidRDefault="001E1B99" w:rsidP="0019731C">
      <w:pPr>
        <w:pStyle w:val="FootnoteText"/>
      </w:pPr>
      <w:r w:rsidRPr="00FD34EF">
        <w:tab/>
      </w:r>
      <w:r w:rsidRPr="00E97498">
        <w:rPr>
          <w:rStyle w:val="FootnoteReference"/>
        </w:rPr>
        <w:footnoteRef/>
      </w:r>
      <w:r w:rsidRPr="00FD34EF">
        <w:tab/>
        <w:t>All information on botanical names is taken from the GRIN database. See www.ars-grin.gov</w:t>
      </w:r>
    </w:p>
  </w:footnote>
  <w:footnote w:id="11">
    <w:p w14:paraId="475D8E4B" w14:textId="77777777" w:rsidR="001E1B99" w:rsidRPr="00E31BDE" w:rsidRDefault="001E1B99" w:rsidP="0019731C">
      <w:pPr>
        <w:pStyle w:val="FootnoteText"/>
        <w:rPr>
          <w:lang w:val="en-US"/>
        </w:rPr>
      </w:pPr>
      <w:r>
        <w:tab/>
      </w:r>
      <w:r>
        <w:rPr>
          <w:rStyle w:val="FootnoteReference"/>
        </w:rPr>
        <w:footnoteRef/>
      </w:r>
      <w:r>
        <w:tab/>
      </w:r>
      <w:r w:rsidRPr="00401FFD">
        <w:rPr>
          <w:lang w:val="en-US"/>
        </w:rPr>
        <w:t xml:space="preserve">The determination of juice content is based on the OECD guidelines on objective tests. See </w:t>
      </w:r>
      <w:hyperlink r:id="rId2" w:history="1">
        <w:r w:rsidRPr="00811456">
          <w:rPr>
            <w:rStyle w:val="Hyperlink"/>
            <w:i/>
          </w:rPr>
          <w:t>http://www.oecd.org/agriculture/fruit-vegetables/publications/oecd-guidelines-fruit-vegetables.htm</w:t>
        </w:r>
      </w:hyperlink>
    </w:p>
  </w:footnote>
  <w:footnote w:id="12">
    <w:p w14:paraId="6B28A0DF" w14:textId="77777777" w:rsidR="001E1B99" w:rsidRPr="00F02152" w:rsidRDefault="001E1B99" w:rsidP="00523442">
      <w:pPr>
        <w:pStyle w:val="FootnoteText"/>
        <w:widowControl w:val="0"/>
        <w:tabs>
          <w:tab w:val="clear" w:pos="1021"/>
          <w:tab w:val="right" w:pos="1020"/>
        </w:tabs>
        <w:rPr>
          <w:lang w:val="en-US"/>
        </w:rPr>
      </w:pPr>
      <w:r>
        <w:tab/>
      </w:r>
      <w:r>
        <w:rPr>
          <w:rStyle w:val="FootnoteReference"/>
        </w:rPr>
        <w:footnoteRef/>
      </w:r>
      <w:r>
        <w:tab/>
      </w:r>
      <w:r w:rsidRPr="00574308">
        <w:t>The use of preserving agents or any other chemical substance liable to leave a foreign smell on the skin of the fruit is permitted where it is compatible with the regulations of the importing country.</w:t>
      </w:r>
    </w:p>
  </w:footnote>
  <w:footnote w:id="13">
    <w:p w14:paraId="10B06BBF" w14:textId="77777777" w:rsidR="001E1B99" w:rsidRPr="00F02152" w:rsidRDefault="001E1B99" w:rsidP="00523442">
      <w:pPr>
        <w:pStyle w:val="FootnoteText"/>
        <w:widowControl w:val="0"/>
        <w:tabs>
          <w:tab w:val="clear" w:pos="1021"/>
          <w:tab w:val="right" w:pos="1020"/>
        </w:tabs>
        <w:rPr>
          <w:lang w:val="en-US"/>
        </w:rPr>
      </w:pPr>
      <w:r>
        <w:tab/>
      </w:r>
      <w:r>
        <w:rPr>
          <w:rStyle w:val="FootnoteReference"/>
        </w:rPr>
        <w:footnoteRef/>
      </w:r>
      <w:r>
        <w:tab/>
      </w:r>
      <w:r>
        <w:rPr>
          <w:lang w:val="en-US"/>
        </w:rPr>
        <w:t>These marking provisions do not apply to sales packages presented in packages</w:t>
      </w:r>
      <w:r w:rsidRPr="00F12896">
        <w:rPr>
          <w:lang w:val="en-US"/>
        </w:rPr>
        <w:t>.</w:t>
      </w:r>
      <w:r w:rsidRPr="00F12896">
        <w:rPr>
          <w:u w:val="single"/>
          <w:lang w:val="en-US"/>
        </w:rPr>
        <w:t xml:space="preserve"> </w:t>
      </w:r>
      <w:r w:rsidRPr="009A4D50">
        <w:rPr>
          <w:lang w:val="en-US"/>
        </w:rPr>
        <w:t>However, they do apply to sales packages (pre-packages) presented individually.</w:t>
      </w:r>
    </w:p>
  </w:footnote>
  <w:footnote w:id="14">
    <w:p w14:paraId="5B22450B" w14:textId="77777777" w:rsidR="001E1B99" w:rsidRPr="00F02152" w:rsidRDefault="001E1B99" w:rsidP="00523442">
      <w:pPr>
        <w:pStyle w:val="FootnoteText"/>
        <w:widowControl w:val="0"/>
        <w:tabs>
          <w:tab w:val="clear" w:pos="1021"/>
          <w:tab w:val="right" w:pos="1020"/>
        </w:tabs>
        <w:rPr>
          <w:lang w:val="en-US"/>
        </w:rPr>
      </w:pPr>
      <w:r>
        <w:tab/>
      </w:r>
      <w:r>
        <w:rPr>
          <w:rStyle w:val="FootnoteReference"/>
        </w:rPr>
        <w:footnoteRef/>
      </w:r>
      <w:r>
        <w:tab/>
        <w:t xml:space="preserve">The national legislation of </w:t>
      </w:r>
      <w:proofErr w:type="gramStart"/>
      <w:r>
        <w:t>a number of</w:t>
      </w:r>
      <w:proofErr w:type="gramEnd"/>
      <w:r>
        <w:t xml:space="preserve"> countries requires the explicit declaration of the name and address. However, in the case where a code mark is used, the reference “packer and/or dispatcher (or equivalent abbreviations)” </w:t>
      </w:r>
      <w:proofErr w:type="gramStart"/>
      <w:r>
        <w:t>has to</w:t>
      </w:r>
      <w:proofErr w:type="gramEnd"/>
      <w:r>
        <w:t xml:space="preserve"> be indicated in close connection with the code mark,</w:t>
      </w:r>
      <w:r>
        <w:rPr>
          <w:lang w:val="en-US"/>
        </w:rPr>
        <w:t xml:space="preserve"> and the code mark should be preceded by the ISO 3166 (alpha) country/area code of the recognizing country, if not the country of origin.</w:t>
      </w:r>
    </w:p>
  </w:footnote>
  <w:footnote w:id="15">
    <w:p w14:paraId="4CBF9BD9" w14:textId="77777777" w:rsidR="001E1B99" w:rsidRPr="00CE115B" w:rsidRDefault="001E1B99" w:rsidP="00523442">
      <w:pPr>
        <w:pStyle w:val="FootnoteText"/>
      </w:pPr>
      <w:r w:rsidRPr="00FD34EF">
        <w:rPr>
          <w:b/>
        </w:rPr>
        <w:tab/>
      </w:r>
      <w:r w:rsidRPr="009A4D50">
        <w:rPr>
          <w:rStyle w:val="FootnoteReference"/>
          <w:bCs/>
        </w:rPr>
        <w:footnoteRef/>
      </w:r>
      <w:r w:rsidRPr="00FD34EF">
        <w:rPr>
          <w:b/>
        </w:rPr>
        <w:tab/>
      </w:r>
      <w:r w:rsidRPr="00CE115B">
        <w:t xml:space="preserve">An informative, non-exhaustive list of varieties and their respective synonyms, trademarks and/or variety groups is available at </w:t>
      </w:r>
      <w:r w:rsidRPr="005A78F2">
        <w:rPr>
          <w:rStyle w:val="Hyperlink"/>
          <w:color w:val="auto"/>
        </w:rPr>
        <w:t xml:space="preserve">the </w:t>
      </w:r>
      <w:r w:rsidRPr="00CE115B">
        <w:t xml:space="preserve">Specialized </w:t>
      </w:r>
      <w:r w:rsidRPr="005A78F2">
        <w:t>Section’s</w:t>
      </w:r>
      <w:r w:rsidRPr="005A78F2">
        <w:rPr>
          <w:rStyle w:val="Hyperlink"/>
          <w:color w:val="auto"/>
        </w:rPr>
        <w:t xml:space="preserve"> meeting website.</w:t>
      </w:r>
      <w:r w:rsidRPr="005A78F2">
        <w:t xml:space="preserve"> </w:t>
      </w:r>
    </w:p>
  </w:footnote>
  <w:footnote w:id="16">
    <w:p w14:paraId="6DCAC067" w14:textId="77777777" w:rsidR="001E1B99" w:rsidRPr="00CE115B" w:rsidRDefault="001E1B99" w:rsidP="00523442">
      <w:pPr>
        <w:pStyle w:val="FootnoteText"/>
      </w:pPr>
      <w:r w:rsidRPr="00CE115B">
        <w:tab/>
      </w:r>
      <w:r w:rsidRPr="00CE115B">
        <w:rPr>
          <w:rStyle w:val="FootnoteReference"/>
        </w:rPr>
        <w:footnoteRef/>
      </w:r>
      <w:r w:rsidRPr="00CE115B">
        <w:tab/>
        <w:t>A trade name can be a trademark for which protection has been sought or obtained or any other commercial denomination.</w:t>
      </w:r>
    </w:p>
  </w:footnote>
  <w:footnote w:id="17">
    <w:p w14:paraId="164410D4" w14:textId="77777777" w:rsidR="001E1B99" w:rsidRPr="00553DEC" w:rsidRDefault="001E1B99" w:rsidP="00523442">
      <w:pPr>
        <w:pStyle w:val="FootnoteText"/>
        <w:widowControl w:val="0"/>
        <w:tabs>
          <w:tab w:val="clear" w:pos="1021"/>
          <w:tab w:val="right" w:pos="1020"/>
        </w:tabs>
        <w:rPr>
          <w:lang w:val="en-US"/>
        </w:rPr>
      </w:pPr>
      <w:r>
        <w:tab/>
      </w:r>
      <w:r>
        <w:rPr>
          <w:rStyle w:val="FootnoteReference"/>
        </w:rPr>
        <w:footnoteRef/>
      </w:r>
      <w:r>
        <w:t xml:space="preserve"> </w:t>
      </w:r>
      <w:r>
        <w:tab/>
        <w:t>T</w:t>
      </w:r>
      <w:r>
        <w:rPr>
          <w:lang w:val="en-US"/>
        </w:rPr>
        <w:t>he full or a commonly used name should be indicated.</w:t>
      </w:r>
    </w:p>
  </w:footnote>
  <w:footnote w:id="18">
    <w:p w14:paraId="4C464D96" w14:textId="77777777" w:rsidR="001E1B99" w:rsidRPr="00FD34EF" w:rsidRDefault="001E1B99" w:rsidP="00523442">
      <w:pPr>
        <w:pStyle w:val="FootnoteText"/>
      </w:pPr>
      <w:r w:rsidRPr="00FD34EF">
        <w:tab/>
      </w:r>
      <w:r w:rsidRPr="00E97498">
        <w:rPr>
          <w:rStyle w:val="FootnoteReference"/>
        </w:rPr>
        <w:footnoteRef/>
      </w:r>
      <w:r w:rsidRPr="00FD34EF">
        <w:tab/>
        <w:t>All information on botanical names is taken from the GRIN database. See www.ars-grin.gov</w:t>
      </w:r>
    </w:p>
  </w:footnote>
  <w:footnote w:id="19">
    <w:p w14:paraId="401B52A7" w14:textId="77777777" w:rsidR="001E1B99" w:rsidRPr="009004D0" w:rsidRDefault="001E1B99" w:rsidP="00523442">
      <w:pPr>
        <w:pStyle w:val="FootnoteText"/>
      </w:pPr>
      <w:r>
        <w:tab/>
      </w:r>
      <w:r>
        <w:rPr>
          <w:rStyle w:val="FootnoteReference"/>
        </w:rPr>
        <w:footnoteRef/>
      </w:r>
      <w:r>
        <w:tab/>
      </w:r>
      <w:r w:rsidRPr="009A4D50">
        <w:rPr>
          <w:lang w:val="en-US"/>
        </w:rPr>
        <w:t>The determination of juice content is based on the OECD guidelines on objective tests. See</w:t>
      </w:r>
      <w:r>
        <w:rPr>
          <w:u w:val="single"/>
          <w:lang w:val="en-US"/>
        </w:rPr>
        <w:t xml:space="preserve"> </w:t>
      </w:r>
      <w:hyperlink r:id="rId3" w:history="1">
        <w:r w:rsidRPr="00811456">
          <w:rPr>
            <w:rStyle w:val="Hyperlink"/>
            <w:i/>
          </w:rPr>
          <w:t>http://www.oecd.org/agriculture/fruit-vegetables/publications/oecd-guidelines-fruit-vegetables.htm</w:t>
        </w:r>
      </w:hyperlink>
    </w:p>
  </w:footnote>
  <w:footnote w:id="20">
    <w:p w14:paraId="733E9E5E" w14:textId="77777777" w:rsidR="001E1B99" w:rsidRPr="00F02152" w:rsidRDefault="001E1B99" w:rsidP="00523442">
      <w:pPr>
        <w:pStyle w:val="FootnoteText"/>
        <w:widowControl w:val="0"/>
        <w:tabs>
          <w:tab w:val="clear" w:pos="1021"/>
          <w:tab w:val="right" w:pos="1020"/>
        </w:tabs>
        <w:rPr>
          <w:lang w:val="en-US"/>
        </w:rPr>
      </w:pPr>
      <w:r>
        <w:tab/>
      </w:r>
      <w:r>
        <w:rPr>
          <w:rStyle w:val="FootnoteReference"/>
        </w:rPr>
        <w:footnoteRef/>
      </w:r>
      <w:r>
        <w:tab/>
      </w:r>
      <w:r w:rsidRPr="00574308">
        <w:t>The use of preserving agents or any other chemical substance liable to leave a foreign smell on the skin of the fruit is permitted where it is compatible with the regulations of the importing country.</w:t>
      </w:r>
    </w:p>
  </w:footnote>
  <w:footnote w:id="21">
    <w:p w14:paraId="444E63D9" w14:textId="77777777" w:rsidR="001E1B99" w:rsidRPr="00F02152" w:rsidRDefault="001E1B99" w:rsidP="00523442">
      <w:pPr>
        <w:pStyle w:val="FootnoteText"/>
        <w:widowControl w:val="0"/>
        <w:tabs>
          <w:tab w:val="clear" w:pos="1021"/>
          <w:tab w:val="right" w:pos="1020"/>
        </w:tabs>
        <w:rPr>
          <w:lang w:val="en-US"/>
        </w:rPr>
      </w:pPr>
      <w:r>
        <w:tab/>
      </w:r>
      <w:r>
        <w:rPr>
          <w:rStyle w:val="FootnoteReference"/>
        </w:rPr>
        <w:footnoteRef/>
      </w:r>
      <w:r>
        <w:tab/>
      </w:r>
      <w:r>
        <w:rPr>
          <w:lang w:val="en-US"/>
        </w:rPr>
        <w:t xml:space="preserve">These marking provisions do not apply to sales packages presented in packages. </w:t>
      </w:r>
      <w:r w:rsidRPr="00027A9F">
        <w:rPr>
          <w:lang w:val="en-US"/>
        </w:rPr>
        <w:t>However, they do apply to sales packages (pre-packages) presented individually</w:t>
      </w:r>
      <w:r>
        <w:rPr>
          <w:lang w:val="en-US"/>
        </w:rPr>
        <w:t>.</w:t>
      </w:r>
    </w:p>
  </w:footnote>
  <w:footnote w:id="22">
    <w:p w14:paraId="0E5964A9" w14:textId="77777777" w:rsidR="001E1B99" w:rsidRPr="00F02152" w:rsidRDefault="001E1B99" w:rsidP="00523442">
      <w:pPr>
        <w:pStyle w:val="FootnoteText"/>
        <w:widowControl w:val="0"/>
        <w:tabs>
          <w:tab w:val="clear" w:pos="1021"/>
          <w:tab w:val="right" w:pos="1020"/>
        </w:tabs>
        <w:rPr>
          <w:lang w:val="en-US"/>
        </w:rPr>
      </w:pPr>
      <w:r>
        <w:tab/>
      </w:r>
      <w:r>
        <w:rPr>
          <w:rStyle w:val="FootnoteReference"/>
        </w:rPr>
        <w:footnoteRef/>
      </w:r>
      <w:r>
        <w:tab/>
        <w:t xml:space="preserve">The national legislation of </w:t>
      </w:r>
      <w:proofErr w:type="gramStart"/>
      <w:r>
        <w:t>a number of</w:t>
      </w:r>
      <w:proofErr w:type="gramEnd"/>
      <w:r>
        <w:t xml:space="preserve"> countries requires the explicit declaration of the name and address. However, in the case where a code mark is used, the reference “packer and/or dispatcher (or equivalent abbreviations)” </w:t>
      </w:r>
      <w:proofErr w:type="gramStart"/>
      <w:r>
        <w:t>has to</w:t>
      </w:r>
      <w:proofErr w:type="gramEnd"/>
      <w:r>
        <w:t xml:space="preserve"> be indicated in close connection with the code mark,</w:t>
      </w:r>
      <w:r>
        <w:rPr>
          <w:lang w:val="en-US"/>
        </w:rPr>
        <w:t xml:space="preserve"> and the code mark should be preceded by the ISO 3166 (alpha) country/area code of the recognizing country, if not the country of origin.</w:t>
      </w:r>
    </w:p>
  </w:footnote>
  <w:footnote w:id="23">
    <w:p w14:paraId="16775F4B" w14:textId="77777777" w:rsidR="001E1B99" w:rsidRPr="00CE115B" w:rsidRDefault="001E1B99" w:rsidP="00523442">
      <w:pPr>
        <w:pStyle w:val="FootnoteText"/>
      </w:pPr>
      <w:r w:rsidRPr="00FD34EF">
        <w:rPr>
          <w:b/>
        </w:rPr>
        <w:tab/>
      </w:r>
      <w:r w:rsidRPr="00F12896">
        <w:rPr>
          <w:rStyle w:val="FootnoteReference"/>
        </w:rPr>
        <w:footnoteRef/>
      </w:r>
      <w:r w:rsidRPr="00FD34EF">
        <w:rPr>
          <w:b/>
        </w:rPr>
        <w:tab/>
      </w:r>
      <w:r w:rsidRPr="00CE115B">
        <w:t xml:space="preserve">An informative, non-exhaustive list of varieties and their respective synonyms, trademarks and/or variety groups is available at </w:t>
      </w:r>
      <w:r w:rsidRPr="005A78F2">
        <w:rPr>
          <w:rStyle w:val="Hyperlink"/>
          <w:color w:val="auto"/>
        </w:rPr>
        <w:t xml:space="preserve">the </w:t>
      </w:r>
      <w:r w:rsidRPr="005A78F2">
        <w:t>Specialized Section’s</w:t>
      </w:r>
      <w:r w:rsidRPr="005A78F2">
        <w:rPr>
          <w:rStyle w:val="Hyperlink"/>
          <w:color w:val="auto"/>
        </w:rPr>
        <w:t xml:space="preserve"> meeting website.</w:t>
      </w:r>
      <w:r w:rsidRPr="005A78F2">
        <w:t xml:space="preserve"> </w:t>
      </w:r>
    </w:p>
  </w:footnote>
  <w:footnote w:id="24">
    <w:p w14:paraId="7C8F870D" w14:textId="77777777" w:rsidR="001E1B99" w:rsidRPr="00CE115B" w:rsidRDefault="001E1B99" w:rsidP="00523442">
      <w:pPr>
        <w:pStyle w:val="FootnoteText"/>
      </w:pPr>
      <w:r w:rsidRPr="00CE115B">
        <w:tab/>
      </w:r>
      <w:r w:rsidRPr="00CE115B">
        <w:rPr>
          <w:rStyle w:val="FootnoteReference"/>
        </w:rPr>
        <w:footnoteRef/>
      </w:r>
      <w:r w:rsidRPr="00CE115B">
        <w:tab/>
        <w:t>A trade name can be a trademark for which protection has been sought or obtained or any other commercial denomination.</w:t>
      </w:r>
    </w:p>
  </w:footnote>
  <w:footnote w:id="25">
    <w:p w14:paraId="293CF084" w14:textId="77777777" w:rsidR="001E1B99" w:rsidRPr="00553DEC" w:rsidRDefault="001E1B99" w:rsidP="00523442">
      <w:pPr>
        <w:pStyle w:val="FootnoteText"/>
        <w:widowControl w:val="0"/>
        <w:tabs>
          <w:tab w:val="clear" w:pos="1021"/>
          <w:tab w:val="right" w:pos="1020"/>
        </w:tabs>
        <w:rPr>
          <w:lang w:val="en-US"/>
        </w:rPr>
      </w:pPr>
      <w:r>
        <w:tab/>
      </w:r>
      <w:r>
        <w:rPr>
          <w:rStyle w:val="FootnoteReference"/>
        </w:rPr>
        <w:footnoteRef/>
      </w:r>
      <w:r>
        <w:t xml:space="preserve"> </w:t>
      </w:r>
      <w:r>
        <w:tab/>
        <w:t>T</w:t>
      </w:r>
      <w:r>
        <w:rPr>
          <w:lang w:val="en-US"/>
        </w:rPr>
        <w:t>he full or a commonly used name should be indicated.</w:t>
      </w:r>
    </w:p>
  </w:footnote>
  <w:footnote w:id="26">
    <w:p w14:paraId="21E3B5EC" w14:textId="77777777" w:rsidR="001E1B99" w:rsidRPr="00FD34EF" w:rsidRDefault="001E1B99" w:rsidP="00D367C6">
      <w:pPr>
        <w:pStyle w:val="FootnoteText"/>
      </w:pPr>
      <w:r w:rsidRPr="00FD34EF">
        <w:tab/>
      </w:r>
      <w:r w:rsidRPr="00E97498">
        <w:rPr>
          <w:rStyle w:val="FootnoteReference"/>
        </w:rPr>
        <w:footnoteRef/>
      </w:r>
      <w:r w:rsidRPr="00FD34EF">
        <w:tab/>
        <w:t>All information on botanical names is taken from the GRIN database. See www.ars-grin.gov</w:t>
      </w:r>
    </w:p>
  </w:footnote>
  <w:footnote w:id="27">
    <w:p w14:paraId="37C6DA87" w14:textId="77777777" w:rsidR="001E1B99" w:rsidRPr="00CF3FB7" w:rsidRDefault="001E1B99" w:rsidP="00D367C6">
      <w:pPr>
        <w:pStyle w:val="FootnoteText"/>
      </w:pPr>
      <w:r w:rsidRPr="007A6A94">
        <w:tab/>
      </w:r>
      <w:r>
        <w:rPr>
          <w:rStyle w:val="FootnoteReference"/>
        </w:rPr>
        <w:footnoteRef/>
      </w:r>
      <w:r>
        <w:tab/>
      </w:r>
      <w:r w:rsidRPr="00027A9F">
        <w:t>The determination of juice content and sugar/acid ratio is based on the OECD guideline on objective tests. See</w:t>
      </w:r>
      <w:r>
        <w:t xml:space="preserve"> </w:t>
      </w:r>
      <w:hyperlink r:id="rId4" w:history="1">
        <w:r w:rsidRPr="00811456">
          <w:rPr>
            <w:rStyle w:val="Hyperlink"/>
            <w:i/>
          </w:rPr>
          <w:t>http://www.oecd.org/agriculture/fruit-vegetables/publications/oecd-guidelines-fruit-vegetables.htm</w:t>
        </w:r>
      </w:hyperlink>
    </w:p>
  </w:footnote>
  <w:footnote w:id="28">
    <w:p w14:paraId="62BA44EF" w14:textId="77777777" w:rsidR="001E1B99" w:rsidRPr="00F02152" w:rsidRDefault="001E1B99" w:rsidP="00D367C6">
      <w:pPr>
        <w:pStyle w:val="FootnoteText"/>
        <w:widowControl w:val="0"/>
        <w:tabs>
          <w:tab w:val="clear" w:pos="1021"/>
          <w:tab w:val="right" w:pos="1020"/>
        </w:tabs>
        <w:rPr>
          <w:lang w:val="en-US"/>
        </w:rPr>
      </w:pPr>
      <w:r>
        <w:tab/>
      </w:r>
      <w:r>
        <w:rPr>
          <w:rStyle w:val="FootnoteReference"/>
        </w:rPr>
        <w:footnoteRef/>
      </w:r>
      <w:r>
        <w:tab/>
      </w:r>
      <w:r w:rsidRPr="00574308">
        <w:t>The use of preserving agents or any other chemical substance liable to leave a foreign smell on the skin of the fruit is permitted where it is compatible with the regulations of the importing country.</w:t>
      </w:r>
    </w:p>
  </w:footnote>
  <w:footnote w:id="29">
    <w:p w14:paraId="1EF36123" w14:textId="77777777" w:rsidR="001E1B99" w:rsidRPr="00F02152" w:rsidRDefault="001E1B99" w:rsidP="00D367C6">
      <w:pPr>
        <w:pStyle w:val="FootnoteText"/>
        <w:widowControl w:val="0"/>
        <w:tabs>
          <w:tab w:val="clear" w:pos="1021"/>
          <w:tab w:val="right" w:pos="1020"/>
        </w:tabs>
        <w:rPr>
          <w:lang w:val="en-US"/>
        </w:rPr>
      </w:pPr>
      <w:r>
        <w:tab/>
      </w:r>
      <w:r>
        <w:rPr>
          <w:rStyle w:val="FootnoteReference"/>
        </w:rPr>
        <w:footnoteRef/>
      </w:r>
      <w:r>
        <w:tab/>
      </w:r>
      <w:r>
        <w:rPr>
          <w:lang w:val="en-US"/>
        </w:rPr>
        <w:t>These marking provisions do not apply to sales packages presented in packages.</w:t>
      </w:r>
      <w:r w:rsidRPr="00E879A9">
        <w:rPr>
          <w:b/>
          <w:color w:val="FF0000"/>
          <w:u w:val="single"/>
          <w:lang w:val="en-US"/>
        </w:rPr>
        <w:t xml:space="preserve"> </w:t>
      </w:r>
      <w:r w:rsidRPr="002C6B33">
        <w:rPr>
          <w:lang w:val="en-US"/>
        </w:rPr>
        <w:t>However, they do apply to sales packages (pre-packages) presented individually.</w:t>
      </w:r>
    </w:p>
  </w:footnote>
  <w:footnote w:id="30">
    <w:p w14:paraId="79E24D29" w14:textId="77777777" w:rsidR="001E1B99" w:rsidRPr="00F02152" w:rsidRDefault="001E1B99" w:rsidP="00D367C6">
      <w:pPr>
        <w:pStyle w:val="FootnoteText"/>
        <w:widowControl w:val="0"/>
        <w:tabs>
          <w:tab w:val="clear" w:pos="1021"/>
          <w:tab w:val="right" w:pos="1020"/>
        </w:tabs>
        <w:rPr>
          <w:lang w:val="en-US"/>
        </w:rPr>
      </w:pPr>
      <w:r>
        <w:tab/>
      </w:r>
      <w:r>
        <w:rPr>
          <w:rStyle w:val="FootnoteReference"/>
        </w:rPr>
        <w:footnoteRef/>
      </w:r>
      <w:r>
        <w:tab/>
        <w:t xml:space="preserve">The national legislation of </w:t>
      </w:r>
      <w:proofErr w:type="gramStart"/>
      <w:r>
        <w:t>a number of</w:t>
      </w:r>
      <w:proofErr w:type="gramEnd"/>
      <w:r>
        <w:t xml:space="preserve"> countries requires the explicit declaration of the name and address. However, in the case where a code mark is used, the reference “packer and/or dispatcher (or equivalent abbreviations)” </w:t>
      </w:r>
      <w:proofErr w:type="gramStart"/>
      <w:r>
        <w:t>has to</w:t>
      </w:r>
      <w:proofErr w:type="gramEnd"/>
      <w:r>
        <w:t xml:space="preserve"> be indicated in close connection with the code mark,</w:t>
      </w:r>
      <w:r>
        <w:rPr>
          <w:lang w:val="en-US"/>
        </w:rPr>
        <w:t xml:space="preserve"> and the code mark should be preceded by the ISO 3166 (alpha) country/area code of the recognizing country, if not the country of origin.</w:t>
      </w:r>
    </w:p>
  </w:footnote>
  <w:footnote w:id="31">
    <w:p w14:paraId="79B708BD" w14:textId="77777777" w:rsidR="001E1B99" w:rsidRPr="00CE115B" w:rsidRDefault="001E1B99" w:rsidP="00D367C6">
      <w:pPr>
        <w:pStyle w:val="FootnoteText"/>
      </w:pPr>
      <w:r w:rsidRPr="00FD34EF">
        <w:rPr>
          <w:b/>
        </w:rPr>
        <w:tab/>
      </w:r>
      <w:r w:rsidRPr="0008614C">
        <w:rPr>
          <w:rStyle w:val="FootnoteReference"/>
          <w:bCs/>
        </w:rPr>
        <w:footnoteRef/>
      </w:r>
      <w:r w:rsidRPr="00FD34EF">
        <w:rPr>
          <w:b/>
        </w:rPr>
        <w:tab/>
      </w:r>
      <w:r w:rsidRPr="00CE115B">
        <w:t xml:space="preserve">An informative, non-exhaustive list of varieties and their respective synonyms, trademarks and/or variety groups is available at </w:t>
      </w:r>
      <w:r w:rsidRPr="005A78F2">
        <w:rPr>
          <w:rStyle w:val="Hyperlink"/>
          <w:color w:val="auto"/>
        </w:rPr>
        <w:t xml:space="preserve">the </w:t>
      </w:r>
      <w:r w:rsidRPr="005A78F2">
        <w:t>Specialized Section’s</w:t>
      </w:r>
      <w:r w:rsidRPr="005A78F2">
        <w:rPr>
          <w:rStyle w:val="Hyperlink"/>
          <w:color w:val="auto"/>
        </w:rPr>
        <w:t xml:space="preserve"> meeting website.</w:t>
      </w:r>
      <w:r w:rsidRPr="005A78F2">
        <w:t xml:space="preserve"> </w:t>
      </w:r>
    </w:p>
  </w:footnote>
  <w:footnote w:id="32">
    <w:p w14:paraId="7DD73BC2" w14:textId="77777777" w:rsidR="001E1B99" w:rsidRPr="00CE115B" w:rsidRDefault="001E1B99" w:rsidP="00D367C6">
      <w:pPr>
        <w:pStyle w:val="FootnoteText"/>
      </w:pPr>
      <w:r w:rsidRPr="00CE115B">
        <w:tab/>
      </w:r>
      <w:r w:rsidRPr="00CE115B">
        <w:rPr>
          <w:rStyle w:val="FootnoteReference"/>
        </w:rPr>
        <w:footnoteRef/>
      </w:r>
      <w:r w:rsidRPr="00CE115B">
        <w:tab/>
        <w:t>A trade name can be a trademark for which protection has been sought or obtained or any other commercial denomination.</w:t>
      </w:r>
    </w:p>
  </w:footnote>
  <w:footnote w:id="33">
    <w:p w14:paraId="451C807B" w14:textId="77777777" w:rsidR="001E1B99" w:rsidRPr="00553DEC" w:rsidRDefault="001E1B99" w:rsidP="00D367C6">
      <w:pPr>
        <w:pStyle w:val="FootnoteText"/>
        <w:widowControl w:val="0"/>
        <w:tabs>
          <w:tab w:val="clear" w:pos="1021"/>
          <w:tab w:val="right" w:pos="1020"/>
        </w:tabs>
        <w:rPr>
          <w:lang w:val="en-US"/>
        </w:rPr>
      </w:pPr>
      <w:r>
        <w:tab/>
      </w:r>
      <w:r>
        <w:rPr>
          <w:rStyle w:val="FootnoteReference"/>
        </w:rPr>
        <w:footnoteRef/>
      </w:r>
      <w:r>
        <w:t xml:space="preserve"> </w:t>
      </w:r>
      <w:r>
        <w:tab/>
        <w:t>T</w:t>
      </w:r>
      <w:r>
        <w:rPr>
          <w:lang w:val="en-US"/>
        </w:rPr>
        <w:t>he full or a commonly used name should be indicated.</w:t>
      </w:r>
    </w:p>
  </w:footnote>
  <w:footnote w:id="34">
    <w:p w14:paraId="7179C406" w14:textId="77777777" w:rsidR="001E1B99" w:rsidRPr="00FD34EF" w:rsidRDefault="001E1B99" w:rsidP="00842443">
      <w:pPr>
        <w:pStyle w:val="FootnoteText"/>
      </w:pPr>
      <w:r w:rsidRPr="00FD34EF">
        <w:tab/>
      </w:r>
      <w:r w:rsidRPr="00E97498">
        <w:rPr>
          <w:rStyle w:val="FootnoteReference"/>
        </w:rPr>
        <w:footnoteRef/>
      </w:r>
      <w:r w:rsidRPr="00FD34EF">
        <w:tab/>
        <w:t>All information on botanical names is taken from the GRIN database. See www.ars-grin.gov</w:t>
      </w:r>
    </w:p>
  </w:footnote>
  <w:footnote w:id="35">
    <w:p w14:paraId="6762161C" w14:textId="77777777" w:rsidR="001E1B99" w:rsidRPr="001619A9" w:rsidRDefault="001E1B99" w:rsidP="007E62E2">
      <w:pPr>
        <w:pStyle w:val="FootnoteText"/>
        <w:rPr>
          <w:lang w:val="en-US"/>
        </w:rPr>
      </w:pPr>
      <w:r w:rsidRPr="007A6A94">
        <w:rPr>
          <w:lang w:val="en-US"/>
        </w:rPr>
        <w:tab/>
      </w:r>
      <w:r>
        <w:rPr>
          <w:rStyle w:val="FootnoteReference"/>
        </w:rPr>
        <w:footnoteRef/>
      </w:r>
      <w:r w:rsidRPr="0008614C">
        <w:rPr>
          <w:lang w:val="en-US"/>
        </w:rPr>
        <w:tab/>
        <w:t>The determination of juice content and sugar/acid ratio is based on the OECD guidelines on objective tests. See</w:t>
      </w:r>
      <w:r>
        <w:rPr>
          <w:u w:val="single"/>
          <w:lang w:val="en-US"/>
        </w:rPr>
        <w:t xml:space="preserve"> </w:t>
      </w:r>
      <w:hyperlink r:id="rId5" w:history="1">
        <w:r w:rsidRPr="00811456">
          <w:rPr>
            <w:rStyle w:val="Hyperlink"/>
            <w:i/>
          </w:rPr>
          <w:t>http://www.oecd.org/agriculture/fruit-vegetables/publications/oecd-guidelines-fruit-vegetables.htm</w:t>
        </w:r>
      </w:hyperlink>
    </w:p>
  </w:footnote>
  <w:footnote w:id="36">
    <w:p w14:paraId="38F71ACC" w14:textId="77777777" w:rsidR="001E1B99" w:rsidRPr="00F02152" w:rsidRDefault="001E1B99" w:rsidP="007E62E2">
      <w:pPr>
        <w:pStyle w:val="FootnoteText"/>
        <w:widowControl w:val="0"/>
        <w:tabs>
          <w:tab w:val="clear" w:pos="1021"/>
          <w:tab w:val="right" w:pos="1020"/>
        </w:tabs>
        <w:rPr>
          <w:lang w:val="en-US"/>
        </w:rPr>
      </w:pPr>
      <w:r>
        <w:tab/>
      </w:r>
      <w:r>
        <w:rPr>
          <w:rStyle w:val="FootnoteReference"/>
        </w:rPr>
        <w:footnoteRef/>
      </w:r>
      <w:r>
        <w:tab/>
      </w:r>
      <w:r w:rsidRPr="00574308">
        <w:t>The use of preserving agents or any other chemical substance liable to leave a foreign smell on the skin of the fruit is permitted where it is compatible with the regulations of the importing country.</w:t>
      </w:r>
    </w:p>
  </w:footnote>
  <w:footnote w:id="37">
    <w:p w14:paraId="7ACBC9CA" w14:textId="77777777" w:rsidR="001E1B99" w:rsidRPr="00F02152" w:rsidRDefault="001E1B99" w:rsidP="007E62E2">
      <w:pPr>
        <w:pStyle w:val="FootnoteText"/>
        <w:widowControl w:val="0"/>
        <w:tabs>
          <w:tab w:val="clear" w:pos="1021"/>
          <w:tab w:val="right" w:pos="1020"/>
        </w:tabs>
        <w:rPr>
          <w:lang w:val="en-US"/>
        </w:rPr>
      </w:pPr>
      <w:r>
        <w:tab/>
      </w:r>
      <w:r>
        <w:rPr>
          <w:rStyle w:val="FootnoteReference"/>
        </w:rPr>
        <w:footnoteRef/>
      </w:r>
      <w:r>
        <w:tab/>
      </w:r>
      <w:r>
        <w:rPr>
          <w:lang w:val="en-US"/>
        </w:rPr>
        <w:t xml:space="preserve">These marking provisions do not apply to sales packages presented in packages.  </w:t>
      </w:r>
      <w:r w:rsidRPr="002D1DDA">
        <w:rPr>
          <w:lang w:val="en-US"/>
        </w:rPr>
        <w:t>However, they do apply to sales packages (pre-packages) presented individually.</w:t>
      </w:r>
    </w:p>
  </w:footnote>
  <w:footnote w:id="38">
    <w:p w14:paraId="770947BC" w14:textId="77777777" w:rsidR="001E1B99" w:rsidRPr="00F02152" w:rsidRDefault="001E1B99" w:rsidP="007E62E2">
      <w:pPr>
        <w:pStyle w:val="FootnoteText"/>
        <w:widowControl w:val="0"/>
        <w:tabs>
          <w:tab w:val="clear" w:pos="1021"/>
          <w:tab w:val="right" w:pos="1020"/>
        </w:tabs>
        <w:rPr>
          <w:lang w:val="en-US"/>
        </w:rPr>
      </w:pPr>
      <w:r>
        <w:tab/>
      </w:r>
      <w:r>
        <w:rPr>
          <w:rStyle w:val="FootnoteReference"/>
        </w:rPr>
        <w:footnoteRef/>
      </w:r>
      <w:r>
        <w:tab/>
        <w:t xml:space="preserve">The national legislation of </w:t>
      </w:r>
      <w:proofErr w:type="gramStart"/>
      <w:r>
        <w:t>a number of</w:t>
      </w:r>
      <w:proofErr w:type="gramEnd"/>
      <w:r>
        <w:t xml:space="preserve"> countries requires the explicit declaration of the name and address. However, in the case where a code mark is used, the reference “packer and/or dispatcher (or equivalent abbreviations)” </w:t>
      </w:r>
      <w:proofErr w:type="gramStart"/>
      <w:r>
        <w:t>has to</w:t>
      </w:r>
      <w:proofErr w:type="gramEnd"/>
      <w:r>
        <w:t xml:space="preserve"> be indicated in close connection with the code mark,</w:t>
      </w:r>
      <w:r>
        <w:rPr>
          <w:lang w:val="en-US"/>
        </w:rPr>
        <w:t xml:space="preserve"> and the code mark should be preceded by the ISO 3166 (alpha) country/area code of the recognizing country, if not the country of origin.</w:t>
      </w:r>
    </w:p>
  </w:footnote>
  <w:footnote w:id="39">
    <w:p w14:paraId="3A11F327" w14:textId="77777777" w:rsidR="001E1B99" w:rsidRPr="00CE115B" w:rsidRDefault="001E1B99" w:rsidP="007E62E2">
      <w:pPr>
        <w:pStyle w:val="FootnoteText"/>
      </w:pPr>
      <w:r w:rsidRPr="00FD34EF">
        <w:rPr>
          <w:b/>
        </w:rPr>
        <w:tab/>
      </w:r>
      <w:r w:rsidRPr="00FD34EF">
        <w:rPr>
          <w:rStyle w:val="FootnoteReference"/>
          <w:b/>
        </w:rPr>
        <w:footnoteRef/>
      </w:r>
      <w:r w:rsidRPr="00FD34EF">
        <w:rPr>
          <w:b/>
        </w:rPr>
        <w:tab/>
      </w:r>
      <w:r w:rsidRPr="00CE115B">
        <w:t xml:space="preserve">An informative, non-exhaustive list of varieties and their respective synonyms, trademarks and/or variety groups is available at </w:t>
      </w:r>
      <w:r w:rsidRPr="005A78F2">
        <w:rPr>
          <w:rStyle w:val="Hyperlink"/>
          <w:color w:val="auto"/>
        </w:rPr>
        <w:t xml:space="preserve">the </w:t>
      </w:r>
      <w:r w:rsidRPr="005A78F2">
        <w:t>Specialized Section’s</w:t>
      </w:r>
      <w:r w:rsidRPr="005A78F2">
        <w:rPr>
          <w:rStyle w:val="Hyperlink"/>
          <w:color w:val="auto"/>
        </w:rPr>
        <w:t xml:space="preserve"> meeting website.</w:t>
      </w:r>
      <w:r w:rsidRPr="005A78F2">
        <w:t xml:space="preserve"> </w:t>
      </w:r>
    </w:p>
  </w:footnote>
  <w:footnote w:id="40">
    <w:p w14:paraId="5DAA02BF" w14:textId="77777777" w:rsidR="001E1B99" w:rsidRPr="00CE115B" w:rsidRDefault="001E1B99" w:rsidP="007E62E2">
      <w:pPr>
        <w:pStyle w:val="FootnoteText"/>
      </w:pPr>
      <w:r w:rsidRPr="00CE115B">
        <w:tab/>
      </w:r>
      <w:r w:rsidRPr="00CE115B">
        <w:rPr>
          <w:rStyle w:val="FootnoteReference"/>
        </w:rPr>
        <w:footnoteRef/>
      </w:r>
      <w:r w:rsidRPr="00CE115B">
        <w:tab/>
        <w:t>A trade name can be a trademark for which protection has been sought or obtained or any other commercial denomination.</w:t>
      </w:r>
    </w:p>
  </w:footnote>
  <w:footnote w:id="41">
    <w:p w14:paraId="5E384296" w14:textId="77777777" w:rsidR="001E1B99" w:rsidRPr="00553DEC" w:rsidRDefault="001E1B99" w:rsidP="007E62E2">
      <w:pPr>
        <w:pStyle w:val="FootnoteText"/>
        <w:widowControl w:val="0"/>
        <w:tabs>
          <w:tab w:val="clear" w:pos="1021"/>
          <w:tab w:val="right" w:pos="1020"/>
        </w:tabs>
        <w:rPr>
          <w:lang w:val="en-US"/>
        </w:rPr>
      </w:pPr>
      <w:r>
        <w:tab/>
      </w:r>
      <w:r>
        <w:rPr>
          <w:rStyle w:val="FootnoteReference"/>
        </w:rPr>
        <w:footnoteRef/>
      </w:r>
      <w:r>
        <w:t xml:space="preserve"> </w:t>
      </w:r>
      <w:r>
        <w:tab/>
        <w:t>T</w:t>
      </w:r>
      <w:r>
        <w:rPr>
          <w:lang w:val="en-US"/>
        </w:rPr>
        <w:t>he full or a commonly used name should be indicated.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BAD69A" w14:textId="77777777" w:rsidR="001E1B99" w:rsidRDefault="00C54820">
    <w:pPr>
      <w:pStyle w:val="Header"/>
    </w:pPr>
    <w:fldSimple w:instr=" DOCPROPERTY  symh  \* MERGEFORMAT ">
      <w:r w:rsidR="00154C76">
        <w:t>ECE/CTCS/WP.7/GE.1/2019/3</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B278C" w14:textId="77777777" w:rsidR="001E1B99" w:rsidRDefault="00C54820">
    <w:pPr>
      <w:pStyle w:val="Header"/>
      <w:jc w:val="right"/>
    </w:pPr>
    <w:fldSimple w:instr=" DOCPROPERTY  symh  \* MERGEFORMAT ">
      <w:r w:rsidR="00154C76">
        <w:t>ECE/CTCS/WP.7/GE.1/2019/3</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CADD4" w14:textId="77777777" w:rsidR="001E1B99" w:rsidRDefault="001E1B99">
    <w:pPr>
      <w:pStyle w:val="Header"/>
      <w:pBdr>
        <w:bottom w:val="none" w:sz="0" w:space="0" w:color="auto"/>
      </w:pBdr>
      <w:rPr>
        <w:b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630158"/>
    <w:multiLevelType w:val="hybridMultilevel"/>
    <w:tmpl w:val="A130349A"/>
    <w:lvl w:ilvl="0" w:tplc="998CFB8A">
      <w:start w:val="1"/>
      <w:numFmt w:val="decimal"/>
      <w:lvlText w:val="%1."/>
      <w:lvlJc w:val="left"/>
      <w:pPr>
        <w:ind w:left="1322" w:hanging="360"/>
      </w:pPr>
      <w:rPr>
        <w:rFonts w:hint="default"/>
      </w:rPr>
    </w:lvl>
    <w:lvl w:ilvl="1" w:tplc="0C0A0019" w:tentative="1">
      <w:start w:val="1"/>
      <w:numFmt w:val="lowerLetter"/>
      <w:lvlText w:val="%2."/>
      <w:lvlJc w:val="left"/>
      <w:pPr>
        <w:ind w:left="2042" w:hanging="360"/>
      </w:pPr>
    </w:lvl>
    <w:lvl w:ilvl="2" w:tplc="0C0A001B" w:tentative="1">
      <w:start w:val="1"/>
      <w:numFmt w:val="lowerRoman"/>
      <w:lvlText w:val="%3."/>
      <w:lvlJc w:val="right"/>
      <w:pPr>
        <w:ind w:left="2762" w:hanging="180"/>
      </w:pPr>
    </w:lvl>
    <w:lvl w:ilvl="3" w:tplc="0C0A000F" w:tentative="1">
      <w:start w:val="1"/>
      <w:numFmt w:val="decimal"/>
      <w:lvlText w:val="%4."/>
      <w:lvlJc w:val="left"/>
      <w:pPr>
        <w:ind w:left="3482" w:hanging="360"/>
      </w:pPr>
    </w:lvl>
    <w:lvl w:ilvl="4" w:tplc="0C0A0019" w:tentative="1">
      <w:start w:val="1"/>
      <w:numFmt w:val="lowerLetter"/>
      <w:lvlText w:val="%5."/>
      <w:lvlJc w:val="left"/>
      <w:pPr>
        <w:ind w:left="4202" w:hanging="360"/>
      </w:pPr>
    </w:lvl>
    <w:lvl w:ilvl="5" w:tplc="0C0A001B" w:tentative="1">
      <w:start w:val="1"/>
      <w:numFmt w:val="lowerRoman"/>
      <w:lvlText w:val="%6."/>
      <w:lvlJc w:val="right"/>
      <w:pPr>
        <w:ind w:left="4922" w:hanging="180"/>
      </w:pPr>
    </w:lvl>
    <w:lvl w:ilvl="6" w:tplc="0C0A000F" w:tentative="1">
      <w:start w:val="1"/>
      <w:numFmt w:val="decimal"/>
      <w:lvlText w:val="%7."/>
      <w:lvlJc w:val="left"/>
      <w:pPr>
        <w:ind w:left="5642" w:hanging="360"/>
      </w:pPr>
    </w:lvl>
    <w:lvl w:ilvl="7" w:tplc="0C0A0019" w:tentative="1">
      <w:start w:val="1"/>
      <w:numFmt w:val="lowerLetter"/>
      <w:lvlText w:val="%8."/>
      <w:lvlJc w:val="left"/>
      <w:pPr>
        <w:ind w:left="6362" w:hanging="360"/>
      </w:pPr>
    </w:lvl>
    <w:lvl w:ilvl="8" w:tplc="0C0A001B" w:tentative="1">
      <w:start w:val="1"/>
      <w:numFmt w:val="lowerRoman"/>
      <w:lvlText w:val="%9."/>
      <w:lvlJc w:val="right"/>
      <w:pPr>
        <w:ind w:left="7082" w:hanging="180"/>
      </w:pPr>
    </w:lvl>
  </w:abstractNum>
  <w:abstractNum w:abstractNumId="11"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D954887"/>
    <w:multiLevelType w:val="hybridMultilevel"/>
    <w:tmpl w:val="2B362816"/>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ACF4EB2"/>
    <w:multiLevelType w:val="hybridMultilevel"/>
    <w:tmpl w:val="CB6C816A"/>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6" w15:restartNumberingAfterBreak="0">
    <w:nsid w:val="562A5F2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ED85D9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8AD07B2"/>
    <w:multiLevelType w:val="hybridMultilevel"/>
    <w:tmpl w:val="7FEE3222"/>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0"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9"/>
  </w:num>
  <w:num w:numId="2">
    <w:abstractNumId w:val="15"/>
  </w:num>
  <w:num w:numId="3">
    <w:abstractNumId w:val="12"/>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4"/>
  </w:num>
  <w:num w:numId="15">
    <w:abstractNumId w:val="13"/>
  </w:num>
  <w:num w:numId="16">
    <w:abstractNumId w:val="11"/>
  </w:num>
  <w:num w:numId="17">
    <w:abstractNumId w:val="17"/>
  </w:num>
  <w:num w:numId="18">
    <w:abstractNumId w:val="18"/>
  </w:num>
  <w:num w:numId="19">
    <w:abstractNumId w:val="16"/>
  </w:num>
  <w:num w:numId="20">
    <w:abstractNumId w:val="20"/>
  </w:num>
  <w:num w:numId="21">
    <w:abstractNumId w:val="19"/>
  </w:num>
  <w:num w:numId="22">
    <w:abstractNumId w:val="15"/>
  </w:num>
  <w:num w:numId="23">
    <w:abstractNumId w:val="12"/>
  </w:num>
  <w:num w:numId="24">
    <w:abstractNumId w:val="10"/>
  </w:num>
  <w:num w:numId="25">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iliana Annovazzi-Jakab">
    <w15:presenceInfo w15:providerId="None" w15:userId="Liliana Annovazzi-Jakab"/>
  </w15:person>
  <w15:person w15:author="Aruna Vivekanantham">
    <w15:presenceInfo w15:providerId="None" w15:userId="Aruna Vivekanantham"/>
  </w15:person>
  <w15:person w15:author="Bickelmann, Ulrike">
    <w15:presenceInfo w15:providerId="None" w15:userId="Bickelmann, Ulrike"/>
  </w15:person>
  <w15:person w15:author="Stephen Hatem">
    <w15:presenceInfo w15:providerId="None" w15:userId="Stephen Hate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trackRevisions/>
  <w:defaultTabStop w:val="567"/>
  <w:hyphenationZone w:val="425"/>
  <w:evenAndOddHeaders/>
  <w:characterSpacingControl w:val="doNotCompress"/>
  <w:hdrShapeDefaults>
    <o:shapedefaults v:ext="edit" spidmax="655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734"/>
    <w:rsid w:val="00011D0C"/>
    <w:rsid w:val="00022C08"/>
    <w:rsid w:val="00027A9F"/>
    <w:rsid w:val="00034C26"/>
    <w:rsid w:val="000418DA"/>
    <w:rsid w:val="00044831"/>
    <w:rsid w:val="0008614C"/>
    <w:rsid w:val="000A2C5F"/>
    <w:rsid w:val="000A3878"/>
    <w:rsid w:val="000B5E55"/>
    <w:rsid w:val="000B68EB"/>
    <w:rsid w:val="000D1538"/>
    <w:rsid w:val="000F4C2E"/>
    <w:rsid w:val="0010543F"/>
    <w:rsid w:val="0011429E"/>
    <w:rsid w:val="001219A9"/>
    <w:rsid w:val="00125052"/>
    <w:rsid w:val="00133AA2"/>
    <w:rsid w:val="00154C76"/>
    <w:rsid w:val="001752EF"/>
    <w:rsid w:val="001845A4"/>
    <w:rsid w:val="00185F6C"/>
    <w:rsid w:val="0018736E"/>
    <w:rsid w:val="0019560E"/>
    <w:rsid w:val="0019731C"/>
    <w:rsid w:val="001C56C8"/>
    <w:rsid w:val="001C5E26"/>
    <w:rsid w:val="001E1B99"/>
    <w:rsid w:val="001E5F1D"/>
    <w:rsid w:val="002222F5"/>
    <w:rsid w:val="002462CE"/>
    <w:rsid w:val="00250E43"/>
    <w:rsid w:val="00257181"/>
    <w:rsid w:val="002C6B33"/>
    <w:rsid w:val="002D1DDA"/>
    <w:rsid w:val="002E54AB"/>
    <w:rsid w:val="00305239"/>
    <w:rsid w:val="00317FA9"/>
    <w:rsid w:val="003275FB"/>
    <w:rsid w:val="00356BC0"/>
    <w:rsid w:val="003A3ED4"/>
    <w:rsid w:val="003B3944"/>
    <w:rsid w:val="003D7275"/>
    <w:rsid w:val="003E37AA"/>
    <w:rsid w:val="003E4E8D"/>
    <w:rsid w:val="003F4BFD"/>
    <w:rsid w:val="004008E6"/>
    <w:rsid w:val="00401FFD"/>
    <w:rsid w:val="00404827"/>
    <w:rsid w:val="00405CD9"/>
    <w:rsid w:val="004254C1"/>
    <w:rsid w:val="0045097E"/>
    <w:rsid w:val="0045571A"/>
    <w:rsid w:val="00457A24"/>
    <w:rsid w:val="00462604"/>
    <w:rsid w:val="00483F5D"/>
    <w:rsid w:val="004A0BA6"/>
    <w:rsid w:val="004D20E6"/>
    <w:rsid w:val="004E7E0E"/>
    <w:rsid w:val="004F6FD0"/>
    <w:rsid w:val="00501EA1"/>
    <w:rsid w:val="00523442"/>
    <w:rsid w:val="00531118"/>
    <w:rsid w:val="00534521"/>
    <w:rsid w:val="005808F0"/>
    <w:rsid w:val="00587F29"/>
    <w:rsid w:val="00591867"/>
    <w:rsid w:val="00597971"/>
    <w:rsid w:val="005A78F2"/>
    <w:rsid w:val="005B20C1"/>
    <w:rsid w:val="005C1BA7"/>
    <w:rsid w:val="005D136A"/>
    <w:rsid w:val="005D5798"/>
    <w:rsid w:val="005E674E"/>
    <w:rsid w:val="005E6829"/>
    <w:rsid w:val="005E74A4"/>
    <w:rsid w:val="005F1734"/>
    <w:rsid w:val="005F72D3"/>
    <w:rsid w:val="0060569C"/>
    <w:rsid w:val="00633DD0"/>
    <w:rsid w:val="006507CC"/>
    <w:rsid w:val="00663812"/>
    <w:rsid w:val="00666413"/>
    <w:rsid w:val="00673012"/>
    <w:rsid w:val="00683D77"/>
    <w:rsid w:val="006956BA"/>
    <w:rsid w:val="006A6B4F"/>
    <w:rsid w:val="006C23B1"/>
    <w:rsid w:val="006C5032"/>
    <w:rsid w:val="006E1CBE"/>
    <w:rsid w:val="006E3EBA"/>
    <w:rsid w:val="00720144"/>
    <w:rsid w:val="00727F59"/>
    <w:rsid w:val="007665B2"/>
    <w:rsid w:val="00781B1F"/>
    <w:rsid w:val="00796B21"/>
    <w:rsid w:val="007B18A6"/>
    <w:rsid w:val="007B19C2"/>
    <w:rsid w:val="007C1962"/>
    <w:rsid w:val="007D02EE"/>
    <w:rsid w:val="007D189F"/>
    <w:rsid w:val="007D72D8"/>
    <w:rsid w:val="007E62E2"/>
    <w:rsid w:val="008204D7"/>
    <w:rsid w:val="008339D0"/>
    <w:rsid w:val="0083581D"/>
    <w:rsid w:val="00842443"/>
    <w:rsid w:val="00843A2B"/>
    <w:rsid w:val="00850980"/>
    <w:rsid w:val="008669CA"/>
    <w:rsid w:val="00876E6B"/>
    <w:rsid w:val="00881C9A"/>
    <w:rsid w:val="008868FB"/>
    <w:rsid w:val="008952C1"/>
    <w:rsid w:val="008A1CB8"/>
    <w:rsid w:val="008A56D5"/>
    <w:rsid w:val="008C54A8"/>
    <w:rsid w:val="008C7918"/>
    <w:rsid w:val="008D336F"/>
    <w:rsid w:val="008F4994"/>
    <w:rsid w:val="008F5A34"/>
    <w:rsid w:val="00912D8B"/>
    <w:rsid w:val="00926ADB"/>
    <w:rsid w:val="009365D7"/>
    <w:rsid w:val="0093681E"/>
    <w:rsid w:val="00942A06"/>
    <w:rsid w:val="009444C3"/>
    <w:rsid w:val="00982E4E"/>
    <w:rsid w:val="00996105"/>
    <w:rsid w:val="00996EBE"/>
    <w:rsid w:val="009A4D50"/>
    <w:rsid w:val="009B46AD"/>
    <w:rsid w:val="009B50EE"/>
    <w:rsid w:val="00A05CA2"/>
    <w:rsid w:val="00A07D3D"/>
    <w:rsid w:val="00A53FC3"/>
    <w:rsid w:val="00A73BD6"/>
    <w:rsid w:val="00AC081E"/>
    <w:rsid w:val="00AE11DB"/>
    <w:rsid w:val="00B13974"/>
    <w:rsid w:val="00B35D34"/>
    <w:rsid w:val="00B416EF"/>
    <w:rsid w:val="00B4233F"/>
    <w:rsid w:val="00B4688F"/>
    <w:rsid w:val="00B61F9B"/>
    <w:rsid w:val="00BB105E"/>
    <w:rsid w:val="00BC4C67"/>
    <w:rsid w:val="00BF2049"/>
    <w:rsid w:val="00C20B0B"/>
    <w:rsid w:val="00C267A3"/>
    <w:rsid w:val="00C43D69"/>
    <w:rsid w:val="00C54820"/>
    <w:rsid w:val="00C56D84"/>
    <w:rsid w:val="00C664FB"/>
    <w:rsid w:val="00C70C03"/>
    <w:rsid w:val="00C814C9"/>
    <w:rsid w:val="00C845C5"/>
    <w:rsid w:val="00CE7EAB"/>
    <w:rsid w:val="00CF36CB"/>
    <w:rsid w:val="00D00F94"/>
    <w:rsid w:val="00D05EA1"/>
    <w:rsid w:val="00D27630"/>
    <w:rsid w:val="00D367C6"/>
    <w:rsid w:val="00D41C24"/>
    <w:rsid w:val="00DA13B8"/>
    <w:rsid w:val="00DB0C09"/>
    <w:rsid w:val="00DB11B8"/>
    <w:rsid w:val="00E13CCA"/>
    <w:rsid w:val="00E427A9"/>
    <w:rsid w:val="00E57380"/>
    <w:rsid w:val="00E65921"/>
    <w:rsid w:val="00E7747A"/>
    <w:rsid w:val="00E87F40"/>
    <w:rsid w:val="00E9138E"/>
    <w:rsid w:val="00EB2D9B"/>
    <w:rsid w:val="00EC6468"/>
    <w:rsid w:val="00F019DD"/>
    <w:rsid w:val="00F2305E"/>
    <w:rsid w:val="00F23299"/>
    <w:rsid w:val="00F343A0"/>
    <w:rsid w:val="00F373C2"/>
    <w:rsid w:val="00F4165F"/>
    <w:rsid w:val="00F43333"/>
    <w:rsid w:val="00F74262"/>
    <w:rsid w:val="00F76249"/>
    <w:rsid w:val="00FA62B9"/>
    <w:rsid w:val="00FD124D"/>
    <w:rsid w:val="00FE2AE7"/>
    <w:rsid w:val="00FE66B9"/>
    <w:rsid w:val="00FF45C4"/>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65537"/>
    <o:shapelayout v:ext="edit">
      <o:idmap v:ext="edit" data="1"/>
    </o:shapelayout>
  </w:shapeDefaults>
  <w:decimalSymbol w:val="."/>
  <w:listSeparator w:val=","/>
  <w14:docId w14:val="2A35C54D"/>
  <w15:docId w15:val="{1CD2F336-C71E-47E2-B19C-FEAB35E51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fr-CH"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240" w:lineRule="atLeast"/>
    </w:pPr>
    <w:rPr>
      <w:rFonts w:ascii="Times New Roman" w:eastAsia="Times New Roman" w:hAnsi="Times New Roman" w:cs="Times New Roman"/>
      <w:lang w:val="en-GB" w:eastAsia="en-US"/>
    </w:rPr>
  </w:style>
  <w:style w:type="paragraph" w:styleId="Heading1">
    <w:name w:val="heading 1"/>
    <w:aliases w:val="Table_G"/>
    <w:basedOn w:val="SingleTxtG"/>
    <w:next w:val="SingleTxtG"/>
    <w:link w:val="Heading1Char"/>
    <w:qFormat/>
    <w:pPr>
      <w:keepNext/>
      <w:keepLines/>
      <w:spacing w:after="0" w:line="240" w:lineRule="auto"/>
      <w:ind w:right="0"/>
      <w:jc w:val="left"/>
      <w:outlineLvl w:val="0"/>
    </w:pPr>
  </w:style>
  <w:style w:type="paragraph" w:styleId="Heading2">
    <w:name w:val="heading 2"/>
    <w:basedOn w:val="Normal"/>
    <w:next w:val="Normal"/>
    <w:link w:val="Heading2Char"/>
    <w:semiHidden/>
    <w:qFormat/>
    <w:pPr>
      <w:kinsoku w:val="0"/>
      <w:overflowPunct w:val="0"/>
      <w:autoSpaceDE w:val="0"/>
      <w:autoSpaceDN w:val="0"/>
      <w:adjustRightInd w:val="0"/>
      <w:snapToGrid w:val="0"/>
      <w:outlineLvl w:val="1"/>
    </w:pPr>
    <w:rPr>
      <w:rFonts w:eastAsia="Calibri"/>
      <w:lang w:val="fr-CH"/>
    </w:rPr>
  </w:style>
  <w:style w:type="paragraph" w:styleId="Heading3">
    <w:name w:val="heading 3"/>
    <w:basedOn w:val="Normal"/>
    <w:next w:val="Normal"/>
    <w:link w:val="Heading3Char"/>
    <w:semiHidden/>
    <w:qFormat/>
    <w:pPr>
      <w:kinsoku w:val="0"/>
      <w:overflowPunct w:val="0"/>
      <w:autoSpaceDE w:val="0"/>
      <w:autoSpaceDN w:val="0"/>
      <w:adjustRightInd w:val="0"/>
      <w:snapToGrid w:val="0"/>
      <w:outlineLvl w:val="2"/>
    </w:pPr>
    <w:rPr>
      <w:rFonts w:eastAsia="Calibri"/>
      <w:lang w:val="fr-CH"/>
    </w:rPr>
  </w:style>
  <w:style w:type="paragraph" w:styleId="Heading4">
    <w:name w:val="heading 4"/>
    <w:basedOn w:val="Normal"/>
    <w:next w:val="Normal"/>
    <w:link w:val="Heading4Char"/>
    <w:semiHidden/>
    <w:qFormat/>
    <w:pPr>
      <w:kinsoku w:val="0"/>
      <w:overflowPunct w:val="0"/>
      <w:autoSpaceDE w:val="0"/>
      <w:autoSpaceDN w:val="0"/>
      <w:adjustRightInd w:val="0"/>
      <w:snapToGrid w:val="0"/>
      <w:outlineLvl w:val="3"/>
    </w:pPr>
    <w:rPr>
      <w:rFonts w:eastAsia="Calibri"/>
      <w:lang w:val="fr-CH"/>
    </w:rPr>
  </w:style>
  <w:style w:type="paragraph" w:styleId="Heading5">
    <w:name w:val="heading 5"/>
    <w:basedOn w:val="Normal"/>
    <w:next w:val="Normal"/>
    <w:link w:val="Heading5Char"/>
    <w:semiHidden/>
    <w:qFormat/>
    <w:pPr>
      <w:kinsoku w:val="0"/>
      <w:overflowPunct w:val="0"/>
      <w:autoSpaceDE w:val="0"/>
      <w:autoSpaceDN w:val="0"/>
      <w:adjustRightInd w:val="0"/>
      <w:snapToGrid w:val="0"/>
      <w:outlineLvl w:val="4"/>
    </w:pPr>
    <w:rPr>
      <w:rFonts w:eastAsia="Calibri"/>
      <w:lang w:val="fr-CH"/>
    </w:rPr>
  </w:style>
  <w:style w:type="paragraph" w:styleId="Heading6">
    <w:name w:val="heading 6"/>
    <w:basedOn w:val="Normal"/>
    <w:next w:val="Normal"/>
    <w:link w:val="Heading6Char"/>
    <w:semiHidden/>
    <w:qFormat/>
    <w:pPr>
      <w:kinsoku w:val="0"/>
      <w:overflowPunct w:val="0"/>
      <w:autoSpaceDE w:val="0"/>
      <w:autoSpaceDN w:val="0"/>
      <w:adjustRightInd w:val="0"/>
      <w:snapToGrid w:val="0"/>
      <w:outlineLvl w:val="5"/>
    </w:pPr>
    <w:rPr>
      <w:rFonts w:eastAsia="Calibri"/>
      <w:lang w:val="fr-CH"/>
    </w:rPr>
  </w:style>
  <w:style w:type="paragraph" w:styleId="Heading7">
    <w:name w:val="heading 7"/>
    <w:basedOn w:val="Normal"/>
    <w:next w:val="Normal"/>
    <w:link w:val="Heading7Char"/>
    <w:semiHidden/>
    <w:qFormat/>
    <w:pPr>
      <w:kinsoku w:val="0"/>
      <w:overflowPunct w:val="0"/>
      <w:autoSpaceDE w:val="0"/>
      <w:autoSpaceDN w:val="0"/>
      <w:adjustRightInd w:val="0"/>
      <w:snapToGrid w:val="0"/>
      <w:outlineLvl w:val="6"/>
    </w:pPr>
    <w:rPr>
      <w:rFonts w:eastAsia="Calibri"/>
      <w:lang w:val="fr-CH"/>
    </w:rPr>
  </w:style>
  <w:style w:type="paragraph" w:styleId="Heading8">
    <w:name w:val="heading 8"/>
    <w:basedOn w:val="Normal"/>
    <w:next w:val="Normal"/>
    <w:link w:val="Heading8Char"/>
    <w:semiHidden/>
    <w:qFormat/>
    <w:pPr>
      <w:kinsoku w:val="0"/>
      <w:overflowPunct w:val="0"/>
      <w:autoSpaceDE w:val="0"/>
      <w:autoSpaceDN w:val="0"/>
      <w:adjustRightInd w:val="0"/>
      <w:snapToGrid w:val="0"/>
      <w:outlineLvl w:val="7"/>
    </w:pPr>
    <w:rPr>
      <w:rFonts w:eastAsia="Calibri"/>
      <w:lang w:val="fr-CH"/>
    </w:rPr>
  </w:style>
  <w:style w:type="paragraph" w:styleId="Heading9">
    <w:name w:val="heading 9"/>
    <w:basedOn w:val="Normal"/>
    <w:next w:val="Normal"/>
    <w:link w:val="Heading9Char"/>
    <w:semiHidden/>
    <w:qFormat/>
    <w:pPr>
      <w:kinsoku w:val="0"/>
      <w:overflowPunct w:val="0"/>
      <w:autoSpaceDE w:val="0"/>
      <w:autoSpaceDN w:val="0"/>
      <w:adjustRightInd w:val="0"/>
      <w:snapToGrid w:val="0"/>
      <w:outlineLvl w:val="8"/>
    </w:pPr>
    <w:rPr>
      <w:rFonts w:eastAsia="Calibri"/>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pPr>
      <w:pBdr>
        <w:bottom w:val="single" w:sz="4" w:space="4" w:color="auto"/>
      </w:pBdr>
      <w:suppressAutoHyphens w:val="0"/>
      <w:spacing w:line="240" w:lineRule="auto"/>
    </w:pPr>
    <w:rPr>
      <w:rFonts w:eastAsia="Calibri"/>
      <w:b/>
      <w:sz w:val="18"/>
    </w:rPr>
  </w:style>
  <w:style w:type="character" w:customStyle="1" w:styleId="HeaderChar">
    <w:name w:val="Header Char"/>
    <w:aliases w:val="6_G Char"/>
    <w:link w:val="Header"/>
    <w:uiPriority w:val="99"/>
    <w:rPr>
      <w:rFonts w:ascii="Times New Roman" w:hAnsi="Times New Roman" w:cs="Times New Roman"/>
      <w:b/>
      <w:sz w:val="18"/>
      <w:szCs w:val="20"/>
      <w:lang w:val="en-GB"/>
    </w:rPr>
  </w:style>
  <w:style w:type="paragraph" w:styleId="Footer">
    <w:name w:val="footer"/>
    <w:aliases w:val="3_G"/>
    <w:basedOn w:val="Normal"/>
    <w:link w:val="FooterChar"/>
    <w:uiPriority w:val="99"/>
    <w:pPr>
      <w:suppressAutoHyphens w:val="0"/>
      <w:spacing w:line="240" w:lineRule="auto"/>
    </w:pPr>
    <w:rPr>
      <w:rFonts w:eastAsia="Calibri"/>
      <w:sz w:val="16"/>
    </w:rPr>
  </w:style>
  <w:style w:type="character" w:customStyle="1" w:styleId="FooterChar">
    <w:name w:val="Footer Char"/>
    <w:aliases w:val="3_G Char"/>
    <w:link w:val="Footer"/>
    <w:uiPriority w:val="99"/>
    <w:rPr>
      <w:rFonts w:ascii="Times New Roman" w:hAnsi="Times New Roman" w:cs="Times New Roman"/>
      <w:sz w:val="16"/>
      <w:szCs w:val="20"/>
      <w:lang w:val="en-GB"/>
    </w:rPr>
  </w:style>
  <w:style w:type="paragraph" w:customStyle="1" w:styleId="HMG">
    <w:name w:val="_ H __M_G"/>
    <w:basedOn w:val="Normal"/>
    <w:next w:val="Normal"/>
    <w:qFormat/>
    <w:pPr>
      <w:keepNext/>
      <w:keepLines/>
      <w:tabs>
        <w:tab w:val="right" w:pos="851"/>
      </w:tabs>
      <w:kinsoku w:val="0"/>
      <w:overflowPunct w:val="0"/>
      <w:autoSpaceDE w:val="0"/>
      <w:autoSpaceDN w:val="0"/>
      <w:adjustRightInd w:val="0"/>
      <w:snapToGrid w:val="0"/>
      <w:spacing w:before="240" w:after="240" w:line="360" w:lineRule="exact"/>
      <w:ind w:left="1134" w:right="1134" w:hanging="1134"/>
    </w:pPr>
    <w:rPr>
      <w:rFonts w:eastAsia="Calibri"/>
      <w:b/>
      <w:sz w:val="34"/>
    </w:rPr>
  </w:style>
  <w:style w:type="paragraph" w:customStyle="1" w:styleId="HChG">
    <w:name w:val="_ H _Ch_G"/>
    <w:basedOn w:val="Normal"/>
    <w:next w:val="Normal"/>
    <w:qFormat/>
    <w:pPr>
      <w:keepNext/>
      <w:keepLines/>
      <w:tabs>
        <w:tab w:val="right" w:pos="851"/>
      </w:tabs>
      <w:kinsoku w:val="0"/>
      <w:overflowPunct w:val="0"/>
      <w:autoSpaceDE w:val="0"/>
      <w:autoSpaceDN w:val="0"/>
      <w:adjustRightInd w:val="0"/>
      <w:snapToGrid w:val="0"/>
      <w:spacing w:before="360" w:after="240" w:line="300" w:lineRule="exact"/>
      <w:ind w:left="1134" w:right="1134" w:hanging="1134"/>
    </w:pPr>
    <w:rPr>
      <w:rFonts w:eastAsia="Calibri"/>
      <w:b/>
      <w:sz w:val="28"/>
    </w:rPr>
  </w:style>
  <w:style w:type="paragraph" w:customStyle="1" w:styleId="H1G">
    <w:name w:val="_ H_1_G"/>
    <w:basedOn w:val="Normal"/>
    <w:next w:val="Normal"/>
    <w:link w:val="H1GChar"/>
    <w:qFormat/>
    <w:pPr>
      <w:keepNext/>
      <w:keepLines/>
      <w:tabs>
        <w:tab w:val="right" w:pos="851"/>
      </w:tabs>
      <w:kinsoku w:val="0"/>
      <w:overflowPunct w:val="0"/>
      <w:autoSpaceDE w:val="0"/>
      <w:autoSpaceDN w:val="0"/>
      <w:adjustRightInd w:val="0"/>
      <w:snapToGrid w:val="0"/>
      <w:spacing w:before="360" w:after="240" w:line="270" w:lineRule="exact"/>
      <w:ind w:left="1134" w:right="1134" w:hanging="1134"/>
    </w:pPr>
    <w:rPr>
      <w:rFonts w:eastAsia="Calibri"/>
      <w:b/>
      <w:sz w:val="24"/>
    </w:rPr>
  </w:style>
  <w:style w:type="paragraph" w:customStyle="1" w:styleId="H23G">
    <w:name w:val="_ H_2/3_G"/>
    <w:basedOn w:val="Normal"/>
    <w:next w:val="Normal"/>
    <w:qFormat/>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Calibri"/>
      <w:b/>
    </w:rPr>
  </w:style>
  <w:style w:type="paragraph" w:customStyle="1" w:styleId="H4G">
    <w:name w:val="_ H_4_G"/>
    <w:basedOn w:val="Normal"/>
    <w:next w:val="Normal"/>
    <w:qFormat/>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Calibri"/>
      <w:i/>
    </w:rPr>
  </w:style>
  <w:style w:type="paragraph" w:customStyle="1" w:styleId="H56G">
    <w:name w:val="_ H_5/6_G"/>
    <w:basedOn w:val="Normal"/>
    <w:next w:val="Normal"/>
    <w:qFormat/>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Calibri"/>
    </w:rPr>
  </w:style>
  <w:style w:type="paragraph" w:customStyle="1" w:styleId="SingleTxtG">
    <w:name w:val="_ Single Txt_G"/>
    <w:basedOn w:val="Normal"/>
    <w:link w:val="SingleTxtGChar"/>
    <w:qFormat/>
    <w:pPr>
      <w:kinsoku w:val="0"/>
      <w:overflowPunct w:val="0"/>
      <w:autoSpaceDE w:val="0"/>
      <w:autoSpaceDN w:val="0"/>
      <w:adjustRightInd w:val="0"/>
      <w:snapToGrid w:val="0"/>
      <w:spacing w:after="120"/>
      <w:ind w:left="1134" w:right="1134"/>
      <w:jc w:val="both"/>
    </w:pPr>
    <w:rPr>
      <w:rFonts w:eastAsia="Calibri"/>
    </w:r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SG">
    <w:name w:val="__S_S_G"/>
    <w:basedOn w:val="Normal"/>
    <w:next w:val="Normal"/>
    <w:pPr>
      <w:keepNext/>
      <w:keepLines/>
      <w:spacing w:before="240" w:after="240" w:line="300" w:lineRule="exact"/>
      <w:ind w:left="1134" w:right="1134"/>
    </w:pPr>
    <w:rPr>
      <w:b/>
      <w:sz w:val="28"/>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qFormat/>
    <w:pPr>
      <w:numPr>
        <w:numId w:val="21"/>
      </w:numPr>
      <w:kinsoku w:val="0"/>
      <w:overflowPunct w:val="0"/>
      <w:autoSpaceDE w:val="0"/>
      <w:autoSpaceDN w:val="0"/>
      <w:adjustRightInd w:val="0"/>
      <w:snapToGrid w:val="0"/>
      <w:spacing w:after="120"/>
      <w:ind w:right="1134"/>
      <w:jc w:val="both"/>
    </w:pPr>
    <w:rPr>
      <w:rFonts w:eastAsia="Calibri"/>
    </w:rPr>
  </w:style>
  <w:style w:type="paragraph" w:customStyle="1" w:styleId="Bullet2G">
    <w:name w:val="_Bullet 2_G"/>
    <w:basedOn w:val="Normal"/>
    <w:qFormat/>
    <w:pPr>
      <w:numPr>
        <w:numId w:val="22"/>
      </w:numPr>
      <w:kinsoku w:val="0"/>
      <w:overflowPunct w:val="0"/>
      <w:autoSpaceDE w:val="0"/>
      <w:autoSpaceDN w:val="0"/>
      <w:adjustRightInd w:val="0"/>
      <w:snapToGrid w:val="0"/>
      <w:spacing w:after="120"/>
      <w:ind w:right="1134"/>
      <w:jc w:val="both"/>
    </w:pPr>
    <w:rPr>
      <w:rFonts w:eastAsia="Calibri"/>
    </w:rPr>
  </w:style>
  <w:style w:type="paragraph" w:customStyle="1" w:styleId="ParNoG">
    <w:name w:val="_ParNo_G"/>
    <w:basedOn w:val="Normal"/>
    <w:qFormat/>
    <w:pPr>
      <w:numPr>
        <w:numId w:val="23"/>
      </w:numPr>
      <w:tabs>
        <w:tab w:val="clear" w:pos="1701"/>
      </w:tabs>
      <w:kinsoku w:val="0"/>
      <w:overflowPunct w:val="0"/>
      <w:autoSpaceDE w:val="0"/>
      <w:autoSpaceDN w:val="0"/>
      <w:adjustRightInd w:val="0"/>
      <w:snapToGrid w:val="0"/>
      <w:spacing w:after="120"/>
      <w:ind w:right="1134"/>
      <w:jc w:val="both"/>
    </w:pPr>
    <w:rPr>
      <w:rFonts w:eastAsia="Calibri"/>
    </w:rPr>
  </w:style>
  <w:style w:type="character" w:styleId="FootnoteReference">
    <w:name w:val="footnote reference"/>
    <w:aliases w:val="4_G,Footnote Reference/"/>
    <w:uiPriority w:val="99"/>
    <w:qFormat/>
    <w:rPr>
      <w:rFonts w:ascii="Times New Roman" w:hAnsi="Times New Roman"/>
      <w:sz w:val="18"/>
      <w:vertAlign w:val="superscript"/>
      <w:lang w:val="en-GB"/>
    </w:rPr>
  </w:style>
  <w:style w:type="character" w:styleId="EndnoteReference">
    <w:name w:val="endnote reference"/>
    <w:aliases w:val="1_G"/>
    <w:qFormat/>
    <w:rPr>
      <w:rFonts w:ascii="Times New Roman" w:hAnsi="Times New Roman"/>
      <w:sz w:val="18"/>
      <w:vertAlign w:val="superscript"/>
      <w:lang w:val="en-GB"/>
    </w:rPr>
  </w:style>
  <w:style w:type="table" w:styleId="TableGrid">
    <w:name w:val="Table Grid"/>
    <w:basedOn w:val="TableNormal"/>
    <w:pPr>
      <w:suppressAutoHyphens/>
      <w:spacing w:line="240" w:lineRule="atLeast"/>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Pr>
      <w:color w:val="0000FF"/>
      <w:u w:val="none"/>
    </w:rPr>
  </w:style>
  <w:style w:type="character" w:styleId="FollowedHyperlink">
    <w:name w:val="FollowedHyperlink"/>
    <w:semiHidden/>
    <w:rPr>
      <w:color w:val="0000FF"/>
      <w:u w:val="none"/>
    </w:rPr>
  </w:style>
  <w:style w:type="paragraph" w:styleId="FootnoteText">
    <w:name w:val="footnote text"/>
    <w:aliases w:val="5_G,ADB,single space,footnote text,fn,ft,Footnote Text Char1,Footnote Text Char Char,FOOTNOTES,Schriftart: 9 pt,Schriftart: 10 pt,Schriftart: 8 pt,Footnotes,Footnote ak,Footnote Text Char1 Char1 Char,Footnote Text Char Char Char1 Char"/>
    <w:basedOn w:val="Normal"/>
    <w:link w:val="FootnoteTextChar"/>
    <w:uiPriority w:val="99"/>
    <w:qFormat/>
    <w:pPr>
      <w:tabs>
        <w:tab w:val="right" w:pos="1021"/>
      </w:tabs>
      <w:kinsoku w:val="0"/>
      <w:overflowPunct w:val="0"/>
      <w:autoSpaceDE w:val="0"/>
      <w:autoSpaceDN w:val="0"/>
      <w:adjustRightInd w:val="0"/>
      <w:snapToGrid w:val="0"/>
      <w:spacing w:line="220" w:lineRule="exact"/>
      <w:ind w:left="1134" w:right="1134" w:hanging="1134"/>
    </w:pPr>
    <w:rPr>
      <w:rFonts w:eastAsia="Calibri"/>
      <w:sz w:val="18"/>
    </w:rPr>
  </w:style>
  <w:style w:type="character" w:customStyle="1" w:styleId="FootnoteTextChar">
    <w:name w:val="Footnote Text Char"/>
    <w:aliases w:val="5_G Char,ADB Char,single space Char,footnote text Char,fn Char,ft Char,Footnote Text Char1 Char,Footnote Text Char Char Char,FOOTNOTES Char,Schriftart: 9 pt Char,Schriftart: 10 pt Char,Schriftart: 8 pt Char,Footnotes Char"/>
    <w:link w:val="FootnoteText"/>
    <w:rPr>
      <w:rFonts w:ascii="Times New Roman" w:hAnsi="Times New Roman" w:cs="Times New Roman"/>
      <w:sz w:val="18"/>
      <w:szCs w:val="20"/>
      <w:lang w:val="en-GB"/>
    </w:rPr>
  </w:style>
  <w:style w:type="paragraph" w:styleId="EndnoteText">
    <w:name w:val="endnote text"/>
    <w:aliases w:val="2_G"/>
    <w:basedOn w:val="FootnoteText"/>
    <w:link w:val="EndnoteTextChar"/>
    <w:qFormat/>
  </w:style>
  <w:style w:type="character" w:customStyle="1" w:styleId="EndnoteTextChar">
    <w:name w:val="Endnote Text Char"/>
    <w:aliases w:val="2_G Char"/>
    <w:link w:val="EndnoteText"/>
    <w:rPr>
      <w:rFonts w:ascii="Times New Roman" w:hAnsi="Times New Roman" w:cs="Times New Roman"/>
      <w:sz w:val="18"/>
      <w:szCs w:val="20"/>
      <w:lang w:val="en-GB"/>
    </w:rPr>
  </w:style>
  <w:style w:type="character" w:styleId="PageNumber">
    <w:name w:val="page number"/>
    <w:aliases w:val="7_G"/>
    <w:qFormat/>
    <w:rPr>
      <w:rFonts w:ascii="Times New Roman" w:hAnsi="Times New Roman"/>
      <w:b/>
      <w:sz w:val="18"/>
      <w:lang w:val="en-GB"/>
    </w:rPr>
  </w:style>
  <w:style w:type="character" w:customStyle="1" w:styleId="Heading1Char">
    <w:name w:val="Heading 1 Char"/>
    <w:aliases w:val="Table_G Char"/>
    <w:link w:val="Heading1"/>
    <w:rPr>
      <w:rFonts w:ascii="Times New Roman" w:hAnsi="Times New Roman" w:cs="Times New Roman"/>
      <w:sz w:val="20"/>
      <w:szCs w:val="20"/>
    </w:rPr>
  </w:style>
  <w:style w:type="character" w:customStyle="1" w:styleId="Heading2Char">
    <w:name w:val="Heading 2 Char"/>
    <w:link w:val="Heading2"/>
    <w:semiHidden/>
    <w:rPr>
      <w:rFonts w:ascii="Times New Roman" w:hAnsi="Times New Roman" w:cs="Times New Roman"/>
      <w:sz w:val="20"/>
      <w:szCs w:val="20"/>
    </w:rPr>
  </w:style>
  <w:style w:type="character" w:customStyle="1" w:styleId="Heading3Char">
    <w:name w:val="Heading 3 Char"/>
    <w:link w:val="Heading3"/>
    <w:semiHidden/>
    <w:rPr>
      <w:rFonts w:ascii="Times New Roman" w:hAnsi="Times New Roman" w:cs="Times New Roman"/>
      <w:sz w:val="20"/>
      <w:szCs w:val="20"/>
    </w:rPr>
  </w:style>
  <w:style w:type="character" w:customStyle="1" w:styleId="Heading4Char">
    <w:name w:val="Heading 4 Char"/>
    <w:link w:val="Heading4"/>
    <w:semiHidden/>
    <w:rPr>
      <w:rFonts w:ascii="Times New Roman" w:hAnsi="Times New Roman" w:cs="Times New Roman"/>
      <w:sz w:val="20"/>
      <w:szCs w:val="20"/>
    </w:rPr>
  </w:style>
  <w:style w:type="character" w:customStyle="1" w:styleId="Heading5Char">
    <w:name w:val="Heading 5 Char"/>
    <w:link w:val="Heading5"/>
    <w:semiHidden/>
    <w:rPr>
      <w:rFonts w:ascii="Times New Roman" w:hAnsi="Times New Roman" w:cs="Times New Roman"/>
      <w:sz w:val="20"/>
      <w:szCs w:val="20"/>
    </w:rPr>
  </w:style>
  <w:style w:type="character" w:customStyle="1" w:styleId="Heading6Char">
    <w:name w:val="Heading 6 Char"/>
    <w:link w:val="Heading6"/>
    <w:semiHidden/>
    <w:rPr>
      <w:rFonts w:ascii="Times New Roman" w:hAnsi="Times New Roman" w:cs="Times New Roman"/>
      <w:sz w:val="20"/>
      <w:szCs w:val="20"/>
    </w:rPr>
  </w:style>
  <w:style w:type="character" w:customStyle="1" w:styleId="Heading7Char">
    <w:name w:val="Heading 7 Char"/>
    <w:link w:val="Heading7"/>
    <w:semiHidden/>
    <w:rPr>
      <w:rFonts w:ascii="Times New Roman" w:hAnsi="Times New Roman" w:cs="Times New Roman"/>
      <w:sz w:val="20"/>
      <w:szCs w:val="20"/>
    </w:rPr>
  </w:style>
  <w:style w:type="character" w:customStyle="1" w:styleId="Heading8Char">
    <w:name w:val="Heading 8 Char"/>
    <w:link w:val="Heading8"/>
    <w:semiHidden/>
    <w:rPr>
      <w:rFonts w:ascii="Times New Roman" w:hAnsi="Times New Roman" w:cs="Times New Roman"/>
      <w:sz w:val="20"/>
      <w:szCs w:val="20"/>
    </w:rPr>
  </w:style>
  <w:style w:type="character" w:customStyle="1" w:styleId="Heading9Char">
    <w:name w:val="Heading 9 Char"/>
    <w:link w:val="Heading9"/>
    <w:semiHidden/>
    <w:rPr>
      <w:rFonts w:ascii="Times New Roman" w:hAnsi="Times New Roman" w:cs="Times New Roman"/>
      <w:sz w:val="20"/>
      <w:szCs w:val="2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customStyle="1" w:styleId="BalloonTextChar">
    <w:name w:val="Balloon Text Char"/>
    <w:link w:val="BalloonText"/>
    <w:uiPriority w:val="99"/>
    <w:semiHidden/>
    <w:rPr>
      <w:rFonts w:ascii="Tahoma" w:eastAsia="Times New Roman" w:hAnsi="Tahoma" w:cs="Tahoma"/>
      <w:sz w:val="16"/>
      <w:szCs w:val="16"/>
      <w:lang w:val="en-GB"/>
    </w:rPr>
  </w:style>
  <w:style w:type="numbering" w:styleId="111111">
    <w:name w:val="Outline List 2"/>
    <w:basedOn w:val="NoList"/>
    <w:semiHidden/>
    <w:pPr>
      <w:numPr>
        <w:numId w:val="18"/>
      </w:numPr>
    </w:pPr>
  </w:style>
  <w:style w:type="numbering" w:styleId="1ai">
    <w:name w:val="Outline List 1"/>
    <w:basedOn w:val="NoList"/>
    <w:semiHidden/>
    <w:pPr>
      <w:numPr>
        <w:numId w:val="20"/>
      </w:numPr>
    </w:pPr>
  </w:style>
  <w:style w:type="character" w:customStyle="1" w:styleId="SingleTxtGChar">
    <w:name w:val="_ Single Txt_G Char"/>
    <w:link w:val="SingleTxtG"/>
    <w:locked/>
    <w:rPr>
      <w:rFonts w:ascii="Times New Roman" w:hAnsi="Times New Roman" w:cs="Times New Roman"/>
      <w:sz w:val="20"/>
      <w:szCs w:val="20"/>
      <w:lang w:val="en-GB"/>
    </w:rPr>
  </w:style>
  <w:style w:type="table" w:customStyle="1" w:styleId="TableGrid1">
    <w:name w:val="Table Grid1"/>
    <w:basedOn w:val="TableNormal"/>
    <w:pPr>
      <w:suppressAutoHyphens/>
      <w:spacing w:line="240" w:lineRule="atLeast"/>
    </w:pPr>
    <w:rPr>
      <w:rFonts w:ascii="Times New Roman" w:hAnsi="Times New Roman" w:cs="Times New Roman"/>
      <w:lang w:eastAsia="es-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1GChar">
    <w:name w:val="_ H_1_G Char"/>
    <w:link w:val="H1G"/>
    <w:rsid w:val="00587F29"/>
    <w:rPr>
      <w:rFonts w:ascii="Times New Roman" w:hAnsi="Times New Roman" w:cs="Times New Roman"/>
      <w:b/>
      <w:sz w:val="24"/>
      <w:lang w:val="en-GB" w:eastAsia="en-US"/>
    </w:rPr>
  </w:style>
  <w:style w:type="paragraph" w:styleId="CommentText">
    <w:name w:val="annotation text"/>
    <w:basedOn w:val="Normal"/>
    <w:link w:val="CommentTextChar"/>
    <w:uiPriority w:val="99"/>
    <w:semiHidden/>
    <w:rsid w:val="005808F0"/>
  </w:style>
  <w:style w:type="character" w:customStyle="1" w:styleId="CommentTextChar">
    <w:name w:val="Comment Text Char"/>
    <w:basedOn w:val="DefaultParagraphFont"/>
    <w:link w:val="CommentText"/>
    <w:uiPriority w:val="99"/>
    <w:semiHidden/>
    <w:rsid w:val="005808F0"/>
    <w:rPr>
      <w:rFonts w:ascii="Times New Roman" w:eastAsia="Times New Roman" w:hAnsi="Times New Roman" w:cs="Times New Roman"/>
      <w:lang w:val="en-GB" w:eastAsia="en-US"/>
    </w:rPr>
  </w:style>
  <w:style w:type="character" w:customStyle="1" w:styleId="UnresolvedMention1">
    <w:name w:val="Unresolved Mention1"/>
    <w:basedOn w:val="DefaultParagraphFont"/>
    <w:uiPriority w:val="99"/>
    <w:semiHidden/>
    <w:unhideWhenUsed/>
    <w:rsid w:val="00D41C24"/>
    <w:rPr>
      <w:color w:val="605E5C"/>
      <w:shd w:val="clear" w:color="auto" w:fill="E1DFDD"/>
    </w:rPr>
  </w:style>
  <w:style w:type="paragraph" w:styleId="ListParagraph">
    <w:name w:val="List Paragraph"/>
    <w:basedOn w:val="Normal"/>
    <w:uiPriority w:val="34"/>
    <w:qFormat/>
    <w:rsid w:val="00D41C24"/>
    <w:pPr>
      <w:widowControl w:val="0"/>
      <w:suppressAutoHyphens w:val="0"/>
      <w:spacing w:after="200" w:line="276" w:lineRule="auto"/>
      <w:ind w:left="720"/>
      <w:contextualSpacing/>
    </w:pPr>
    <w:rPr>
      <w:rFonts w:asciiTheme="minorHAnsi" w:eastAsiaTheme="minorHAnsi" w:hAnsiTheme="minorHAnsi" w:cstheme="minorBidi"/>
      <w:sz w:val="22"/>
      <w:szCs w:val="22"/>
      <w:lang w:val="en-US"/>
    </w:rPr>
  </w:style>
  <w:style w:type="character" w:styleId="CommentReference">
    <w:name w:val="annotation reference"/>
    <w:basedOn w:val="DefaultParagraphFont"/>
    <w:uiPriority w:val="99"/>
    <w:semiHidden/>
    <w:unhideWhenUsed/>
    <w:rsid w:val="00D41C24"/>
    <w:rPr>
      <w:sz w:val="16"/>
      <w:szCs w:val="16"/>
    </w:rPr>
  </w:style>
  <w:style w:type="paragraph" w:styleId="CommentSubject">
    <w:name w:val="annotation subject"/>
    <w:basedOn w:val="CommentText"/>
    <w:next w:val="CommentText"/>
    <w:link w:val="CommentSubjectChar"/>
    <w:uiPriority w:val="99"/>
    <w:semiHidden/>
    <w:unhideWhenUsed/>
    <w:rsid w:val="00D41C24"/>
    <w:pPr>
      <w:widowControl w:val="0"/>
      <w:suppressAutoHyphens w:val="0"/>
      <w:spacing w:after="200" w:line="240" w:lineRule="auto"/>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D41C24"/>
    <w:rPr>
      <w:rFonts w:asciiTheme="minorHAnsi" w:eastAsiaTheme="minorHAnsi" w:hAnsiTheme="minorHAnsi" w:cstheme="minorBidi"/>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5861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1/relationships/commentsExtended" Target="commentsExtended.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www.oecd.org/agriculture/fruit-vegetables/publications/oecd-guidelines-fruit-vegetables.htm" TargetMode="External"/><Relationship Id="rId2" Type="http://schemas.openxmlformats.org/officeDocument/2006/relationships/hyperlink" Target="http://www.oecd.org/agriculture/fruit-vegetables/publications/oecd-guidelines-fruit-vegetables.htm" TargetMode="External"/><Relationship Id="rId1" Type="http://schemas.openxmlformats.org/officeDocument/2006/relationships/hyperlink" Target="http://www.oecd.org/agriculture/fruit-vegetables/publications/oecd-guidelines-fruit-vegetables.htm" TargetMode="External"/><Relationship Id="rId5" Type="http://schemas.openxmlformats.org/officeDocument/2006/relationships/hyperlink" Target="http://www.oecd.org/agriculture/fruit-vegetables/publications/oecd-guidelines-fruit-vegetables.htm" TargetMode="External"/><Relationship Id="rId4" Type="http://schemas.openxmlformats.org/officeDocument/2006/relationships/hyperlink" Target="http://www.oecd.org/agriculture/fruit-vegetables/publications/oecd-guidelines-fruit-vegetable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442213-7DD5-4359-AD23-9BEFF3BE5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9358</Words>
  <Characters>53347</Characters>
  <Application>Microsoft Office Word</Application>
  <DocSecurity>0</DocSecurity>
  <Lines>444</Lines>
  <Paragraphs>125</Paragraphs>
  <ScaleCrop>false</ScaleCrop>
  <HeadingPairs>
    <vt:vector size="8" baseType="variant">
      <vt:variant>
        <vt:lpstr>Title</vt:lpstr>
      </vt:variant>
      <vt:variant>
        <vt:i4>1</vt:i4>
      </vt:variant>
      <vt:variant>
        <vt:lpstr>Titel</vt:lpstr>
      </vt:variant>
      <vt:variant>
        <vt:i4>1</vt:i4>
      </vt:variant>
      <vt:variant>
        <vt:lpstr>Título</vt:lpstr>
      </vt:variant>
      <vt:variant>
        <vt:i4>1</vt:i4>
      </vt:variant>
      <vt:variant>
        <vt:lpstr>Titre</vt:lpstr>
      </vt:variant>
      <vt:variant>
        <vt:i4>1</vt:i4>
      </vt:variant>
    </vt:vector>
  </HeadingPairs>
  <TitlesOfParts>
    <vt:vector size="4" baseType="lpstr">
      <vt:lpstr>ECE/CTCS/WP.7/GE.1/2019/3</vt:lpstr>
      <vt:lpstr>ECE/CTCS/WP.7/GE.1/2019/3</vt:lpstr>
      <vt:lpstr/>
      <vt:lpstr/>
    </vt:vector>
  </TitlesOfParts>
  <Company>DCM</Company>
  <LinksUpToDate>false</LinksUpToDate>
  <CharactersWithSpaces>62580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ECE/CTCS/WP.7/GE.1/2019/3</dc:title>
  <dc:creator>Gloria</dc:creator>
  <cp:lastModifiedBy>Liliana Annovazzi-Jakab</cp:lastModifiedBy>
  <cp:revision>2</cp:revision>
  <cp:lastPrinted>2019-05-17T12:28:00Z</cp:lastPrinted>
  <dcterms:created xsi:type="dcterms:W3CDTF">2019-05-17T14:09:00Z</dcterms:created>
  <dcterms:modified xsi:type="dcterms:W3CDTF">2019-05-17T14:09:00Z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nt">
    <vt:lpwstr>count</vt:lpwstr>
  </property>
  <property fmtid="{D5CDD505-2E9C-101B-9397-08002B2CF9AE}" pid="3" name="prep">
    <vt:lpwstr>prep</vt:lpwstr>
  </property>
  <property fmtid="{D5CDD505-2E9C-101B-9397-08002B2CF9AE}" pid="4" name="stitle">
    <vt:lpwstr>stitle</vt:lpwstr>
  </property>
  <property fmtid="{D5CDD505-2E9C-101B-9397-08002B2CF9AE}" pid="5" name="prepw">
    <vt:lpwstr>prepw</vt:lpwstr>
  </property>
  <property fmtid="{D5CDD505-2E9C-101B-9397-08002B2CF9AE}" pid="6" name="countw">
    <vt:lpwstr>countw</vt:lpwstr>
  </property>
  <property fmtid="{D5CDD505-2E9C-101B-9397-08002B2CF9AE}" pid="7" name="prepwc">
    <vt:lpwstr>prepwc</vt:lpwstr>
  </property>
  <property fmtid="{D5CDD505-2E9C-101B-9397-08002B2CF9AE}" pid="8" name="sym1">
    <vt:lpwstr>CTCS/WP.7/GE.1/2019/3</vt:lpwstr>
  </property>
  <property fmtid="{D5CDD505-2E9C-101B-9397-08002B2CF9AE}" pid="9" name="symh">
    <vt:lpwstr>ECE/CTCS/WP.7/GE.1/2019/3</vt:lpwstr>
  </property>
  <property fmtid="{D5CDD505-2E9C-101B-9397-08002B2CF9AE}" pid="10" name="dist">
    <vt:lpwstr>General</vt:lpwstr>
  </property>
  <property fmtid="{D5CDD505-2E9C-101B-9397-08002B2CF9AE}" pid="11" name="date">
    <vt:lpwstr>20 February 2019</vt:lpwstr>
  </property>
  <property fmtid="{D5CDD505-2E9C-101B-9397-08002B2CF9AE}" pid="12" name="sdate">
    <vt:lpwstr>13-15 May 2019</vt:lpwstr>
  </property>
  <property fmtid="{D5CDD505-2E9C-101B-9397-08002B2CF9AE}" pid="13" name="virs">
    <vt:lpwstr>English only</vt:lpwstr>
  </property>
  <property fmtid="{D5CDD505-2E9C-101B-9397-08002B2CF9AE}" pid="14" name="snum">
    <vt:lpwstr>sixty-seventh</vt:lpwstr>
  </property>
  <property fmtid="{D5CDD505-2E9C-101B-9397-08002B2CF9AE}" pid="15" name="anum">
    <vt:lpwstr>3 (a)</vt:lpwstr>
  </property>
  <property fmtid="{D5CDD505-2E9C-101B-9397-08002B2CF9AE}" pid="16" name="adcorr">
    <vt:lpwstr/>
  </property>
  <property fmtid="{D5CDD505-2E9C-101B-9397-08002B2CF9AE}" pid="17" name="gdoc">
    <vt:lpwstr/>
  </property>
  <property fmtid="{D5CDD505-2E9C-101B-9397-08002B2CF9AE}" pid="18" name="gdocf">
    <vt:lpwstr/>
  </property>
  <property fmtid="{D5CDD505-2E9C-101B-9397-08002B2CF9AE}" pid="19" name="tlang">
    <vt:lpwstr/>
  </property>
  <property fmtid="{D5CDD505-2E9C-101B-9397-08002B2CF9AE}" pid="20" name="atitle">
    <vt:lpwstr>Revision of Standards</vt:lpwstr>
  </property>
  <property fmtid="{D5CDD505-2E9C-101B-9397-08002B2CF9AE}" pid="21" name="ldate">
    <vt:lpwstr>Monday 13 May 2019</vt:lpwstr>
  </property>
  <property fmtid="{D5CDD505-2E9C-101B-9397-08002B2CF9AE}" pid="22" name="loca">
    <vt:lpwstr>Palais des Nations, Geneva</vt:lpwstr>
  </property>
  <property fmtid="{D5CDD505-2E9C-101B-9397-08002B2CF9AE}" pid="23" name="categ">
    <vt:lpwstr>Working Party on Agricultural Quality Standards</vt:lpwstr>
  </property>
  <property fmtid="{D5CDD505-2E9C-101B-9397-08002B2CF9AE}" pid="24" name="subcategory">
    <vt:lpwstr>Specialized Section on Standardization of Fresh Fruit and Vegetables</vt:lpwstr>
  </property>
  <property fmtid="{D5CDD505-2E9C-101B-9397-08002B2CF9AE}" pid="25" name="splace">
    <vt:lpwstr>Geneva</vt:lpwstr>
  </property>
  <property fmtid="{D5CDD505-2E9C-101B-9397-08002B2CF9AE}" pid="26" name="olang">
    <vt:lpwstr>English</vt:lpwstr>
  </property>
  <property fmtid="{D5CDD505-2E9C-101B-9397-08002B2CF9AE}" pid="27" name="Date-Generated">
    <vt:filetime>2019-02-19T11:46:42Z</vt:filetime>
  </property>
  <property fmtid="{D5CDD505-2E9C-101B-9397-08002B2CF9AE}" pid="28" name="Org">
    <vt:lpwstr>ECE</vt:lpwstr>
  </property>
  <property fmtid="{D5CDD505-2E9C-101B-9397-08002B2CF9AE}" pid="29" name="Entity">
    <vt:lpwstr>Working Party on Agricultural Quality Standards</vt:lpwstr>
  </property>
  <property fmtid="{D5CDD505-2E9C-101B-9397-08002B2CF9AE}" pid="30" name="doctype">
    <vt:lpwstr>Working Document</vt:lpwstr>
  </property>
  <property fmtid="{D5CDD505-2E9C-101B-9397-08002B2CF9AE}" pid="31" name="category">
    <vt:lpwstr>Trade - CTCS</vt:lpwstr>
  </property>
  <property fmtid="{D5CDD505-2E9C-101B-9397-08002B2CF9AE}" pid="32" name="bar">
    <vt:lpwstr/>
  </property>
</Properties>
</file>