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F1734" w:rsidTr="00305239">
        <w:trPr>
          <w:cantSplit/>
          <w:trHeight w:hRule="exact" w:val="851"/>
        </w:trPr>
        <w:tc>
          <w:tcPr>
            <w:tcW w:w="1276" w:type="dxa"/>
            <w:tcBorders>
              <w:bottom w:val="single" w:sz="4" w:space="0" w:color="auto"/>
            </w:tcBorders>
            <w:shd w:val="clear" w:color="auto" w:fill="auto"/>
            <w:vAlign w:val="bottom"/>
          </w:tcPr>
          <w:p w:rsidR="005F1734" w:rsidRDefault="005F1734" w:rsidP="00305239">
            <w:pPr>
              <w:spacing w:after="80"/>
            </w:pPr>
          </w:p>
        </w:tc>
        <w:tc>
          <w:tcPr>
            <w:tcW w:w="2268" w:type="dxa"/>
            <w:tcBorders>
              <w:bottom w:val="single" w:sz="4" w:space="0" w:color="auto"/>
            </w:tcBorders>
            <w:shd w:val="clear" w:color="auto" w:fill="auto"/>
            <w:vAlign w:val="bottom"/>
          </w:tcPr>
          <w:p w:rsidR="005F1734" w:rsidRPr="00305239" w:rsidRDefault="00A53FC3" w:rsidP="00305239">
            <w:pPr>
              <w:spacing w:after="80" w:line="300" w:lineRule="exact"/>
              <w:rPr>
                <w:b/>
                <w:sz w:val="24"/>
                <w:szCs w:val="24"/>
              </w:rPr>
            </w:pPr>
            <w:r w:rsidRPr="00305239">
              <w:rPr>
                <w:sz w:val="28"/>
                <w:szCs w:val="28"/>
              </w:rPr>
              <w:t>United Nations</w:t>
            </w:r>
          </w:p>
        </w:tc>
        <w:tc>
          <w:tcPr>
            <w:tcW w:w="6095" w:type="dxa"/>
            <w:gridSpan w:val="2"/>
            <w:tcBorders>
              <w:bottom w:val="single" w:sz="4" w:space="0" w:color="auto"/>
            </w:tcBorders>
            <w:shd w:val="clear" w:color="auto" w:fill="auto"/>
            <w:vAlign w:val="bottom"/>
          </w:tcPr>
          <w:p w:rsidR="005F1734" w:rsidRDefault="00A53FC3" w:rsidP="00305239">
            <w:pPr>
              <w:suppressAutoHyphens w:val="0"/>
              <w:spacing w:after="20"/>
              <w:jc w:val="right"/>
            </w:pPr>
            <w:r w:rsidRPr="00305239">
              <w:rPr>
                <w:sz w:val="40"/>
              </w:rPr>
              <w:t>ECE</w:t>
            </w:r>
            <w:r>
              <w:t>/</w:t>
            </w:r>
            <w:r w:rsidR="004D083E">
              <w:fldChar w:fldCharType="begin"/>
            </w:r>
            <w:r w:rsidR="004D083E">
              <w:instrText xml:space="preserve"> DOCPROPERTY  sym1  \* MERGEFORMAT </w:instrText>
            </w:r>
            <w:r w:rsidR="004D083E">
              <w:fldChar w:fldCharType="separate"/>
            </w:r>
            <w:r w:rsidR="00DA13B8">
              <w:t>CTCS/WP.7/</w:t>
            </w:r>
            <w:r w:rsidR="00D83867">
              <w:t>GE.1/</w:t>
            </w:r>
            <w:r w:rsidR="00DA13B8">
              <w:t>2019/4</w:t>
            </w:r>
            <w:r w:rsidR="004D083E">
              <w:fldChar w:fldCharType="end"/>
            </w:r>
          </w:p>
        </w:tc>
      </w:tr>
      <w:tr w:rsidR="005F1734" w:rsidTr="00305239">
        <w:trPr>
          <w:cantSplit/>
          <w:trHeight w:hRule="exact" w:val="2835"/>
        </w:trPr>
        <w:tc>
          <w:tcPr>
            <w:tcW w:w="1276" w:type="dxa"/>
            <w:tcBorders>
              <w:top w:val="single" w:sz="4" w:space="0" w:color="auto"/>
              <w:bottom w:val="single" w:sz="12" w:space="0" w:color="auto"/>
            </w:tcBorders>
            <w:shd w:val="clear" w:color="auto" w:fill="auto"/>
          </w:tcPr>
          <w:p w:rsidR="005F1734" w:rsidRDefault="004D20E6" w:rsidP="00305239">
            <w:pPr>
              <w:spacing w:before="120"/>
              <w:jc w:val="center"/>
            </w:pPr>
            <w:r>
              <w:rPr>
                <w:noProof/>
                <w:lang w:val="en-US" w:eastAsia="zh-CN"/>
              </w:rPr>
              <w:drawing>
                <wp:inline distT="0" distB="0" distL="0" distR="0">
                  <wp:extent cx="715645" cy="589915"/>
                  <wp:effectExtent l="0" t="0" r="0"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5645" cy="58991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C4C67" w:rsidRPr="00257181" w:rsidRDefault="00F76249" w:rsidP="00DA13B8">
            <w:pPr>
              <w:spacing w:before="120" w:line="420" w:lineRule="exact"/>
              <w:rPr>
                <w:b/>
                <w:sz w:val="40"/>
                <w:szCs w:val="40"/>
              </w:rPr>
            </w:pPr>
            <w:r w:rsidRPr="00305239">
              <w:rPr>
                <w:b/>
                <w:sz w:val="40"/>
                <w:szCs w:val="40"/>
              </w:rPr>
              <w:t>Economic and Social Council</w:t>
            </w:r>
          </w:p>
        </w:tc>
        <w:tc>
          <w:tcPr>
            <w:tcW w:w="2835" w:type="dxa"/>
            <w:tcBorders>
              <w:top w:val="single" w:sz="4" w:space="0" w:color="auto"/>
              <w:bottom w:val="single" w:sz="12" w:space="0" w:color="auto"/>
            </w:tcBorders>
            <w:shd w:val="clear" w:color="auto" w:fill="auto"/>
          </w:tcPr>
          <w:p w:rsidR="005F1734" w:rsidRDefault="00A53FC3" w:rsidP="00305239">
            <w:pPr>
              <w:suppressAutoHyphens w:val="0"/>
              <w:spacing w:before="240" w:line="240" w:lineRule="exact"/>
            </w:pPr>
            <w:r>
              <w:t xml:space="preserve">Distr.: </w:t>
            </w:r>
            <w:r w:rsidR="004D083E">
              <w:fldChar w:fldCharType="begin"/>
            </w:r>
            <w:r w:rsidR="004D083E">
              <w:instrText xml:space="preserve"> DOCPROPERTY  dist  \* MERGEFORMAT </w:instrText>
            </w:r>
            <w:r w:rsidR="004D083E">
              <w:fldChar w:fldCharType="separate"/>
            </w:r>
            <w:r w:rsidR="00DA13B8">
              <w:t>General</w:t>
            </w:r>
            <w:r w:rsidR="004D083E">
              <w:fldChar w:fldCharType="end"/>
            </w:r>
          </w:p>
          <w:p w:rsidR="005F1734" w:rsidRDefault="005E0F75" w:rsidP="00305239">
            <w:pPr>
              <w:suppressAutoHyphens w:val="0"/>
            </w:pPr>
            <w:fldSimple w:instr=" DOCPROPERTY  date  \* MERGEFORMAT ">
              <w:r w:rsidR="00DA13B8">
                <w:t>18 February 2019</w:t>
              </w:r>
            </w:fldSimple>
          </w:p>
          <w:p w:rsidR="005F1734" w:rsidRDefault="00D83867" w:rsidP="00305239">
            <w:pPr>
              <w:suppressAutoHyphens w:val="0"/>
            </w:pPr>
            <w:r>
              <w:fldChar w:fldCharType="begin"/>
            </w:r>
            <w:r>
              <w:instrText xml:space="preserve"> DOCPROPERTY  tlang  \* MERGEFORMAT </w:instrText>
            </w:r>
            <w:r>
              <w:fldChar w:fldCharType="end"/>
            </w:r>
          </w:p>
          <w:p w:rsidR="00866D68" w:rsidRPr="0025732F" w:rsidRDefault="00866D68" w:rsidP="00866D68">
            <w:pPr>
              <w:spacing w:line="240" w:lineRule="exact"/>
            </w:pPr>
            <w:r w:rsidRPr="0025732F">
              <w:t>English</w:t>
            </w:r>
          </w:p>
          <w:p w:rsidR="005F1734" w:rsidRDefault="00A53FC3" w:rsidP="00305239">
            <w:pPr>
              <w:suppressAutoHyphens w:val="0"/>
            </w:pPr>
            <w:r>
              <w:t xml:space="preserve">Original: </w:t>
            </w:r>
            <w:fldSimple w:instr=" DOCPROPERTY  olang  \* MERGEFORMAT ">
              <w:r w:rsidR="009425F6">
                <w:t>English</w:t>
              </w:r>
            </w:fldSimple>
            <w:r w:rsidR="009425F6">
              <w:t>, French and Russian</w:t>
            </w:r>
          </w:p>
          <w:p w:rsidR="005F1734" w:rsidRDefault="005F1734" w:rsidP="00305239">
            <w:pPr>
              <w:suppressAutoHyphens w:val="0"/>
            </w:pPr>
          </w:p>
        </w:tc>
      </w:tr>
    </w:tbl>
    <w:p w:rsidR="00483F5D" w:rsidRDefault="00483F5D" w:rsidP="00483F5D">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483F5D" w:rsidRDefault="005808F0" w:rsidP="00483F5D">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5E674E" w:rsidRPr="005E674E" w:rsidRDefault="00022C08" w:rsidP="00483F5D">
      <w:pPr>
        <w:spacing w:before="120"/>
        <w:rPr>
          <w:b/>
          <w:bCs/>
          <w:sz w:val="24"/>
          <w:szCs w:val="24"/>
        </w:rPr>
      </w:pPr>
      <w:r>
        <w:rPr>
          <w:b/>
          <w:bCs/>
          <w:sz w:val="24"/>
          <w:szCs w:val="24"/>
        </w:rPr>
        <w:fldChar w:fldCharType="begin"/>
      </w:r>
      <w:r>
        <w:rPr>
          <w:b/>
          <w:bCs/>
          <w:sz w:val="24"/>
          <w:szCs w:val="24"/>
        </w:rPr>
        <w:instrText xml:space="preserve"> DOCPROPERTY  categ  \* MERGEFORMAT </w:instrText>
      </w:r>
      <w:r>
        <w:rPr>
          <w:b/>
          <w:bCs/>
          <w:sz w:val="24"/>
          <w:szCs w:val="24"/>
        </w:rPr>
        <w:fldChar w:fldCharType="separate"/>
      </w:r>
      <w:r w:rsidR="00DA13B8">
        <w:rPr>
          <w:b/>
          <w:bCs/>
          <w:sz w:val="24"/>
          <w:szCs w:val="24"/>
        </w:rPr>
        <w:t>Working Party on Agricultural Quality Standards</w:t>
      </w:r>
      <w:r>
        <w:rPr>
          <w:b/>
          <w:bCs/>
          <w:sz w:val="24"/>
          <w:szCs w:val="24"/>
        </w:rPr>
        <w:fldChar w:fldCharType="end"/>
      </w:r>
    </w:p>
    <w:p w:rsidR="00D83867" w:rsidRPr="00E363B6" w:rsidRDefault="00D83867" w:rsidP="00D83867">
      <w:pPr>
        <w:spacing w:before="120"/>
        <w:outlineLvl w:val="0"/>
        <w:rPr>
          <w:b/>
        </w:rPr>
      </w:pPr>
      <w:r w:rsidRPr="00E363B6">
        <w:rPr>
          <w:b/>
        </w:rPr>
        <w:t>Specialized Section on Standardization</w:t>
      </w:r>
    </w:p>
    <w:p w:rsidR="00D83867" w:rsidRPr="00E363B6" w:rsidRDefault="00D83867" w:rsidP="00D83867">
      <w:pPr>
        <w:outlineLvl w:val="0"/>
        <w:rPr>
          <w:b/>
        </w:rPr>
      </w:pPr>
      <w:r w:rsidRPr="00E363B6">
        <w:rPr>
          <w:b/>
        </w:rPr>
        <w:t>of Fresh Fruit and Vegetables</w:t>
      </w:r>
    </w:p>
    <w:p w:rsidR="002E54AB" w:rsidRPr="00C41ACA" w:rsidRDefault="002E54AB" w:rsidP="00D83867">
      <w:pPr>
        <w:rPr>
          <w:b/>
        </w:rPr>
      </w:pPr>
      <w:r>
        <w:rPr>
          <w:b/>
        </w:rPr>
        <w:fldChar w:fldCharType="begin"/>
      </w:r>
      <w:r>
        <w:rPr>
          <w:b/>
        </w:rPr>
        <w:instrText xml:space="preserve"> DOCPROPERTY  snum  \* MERGEFORMAT </w:instrText>
      </w:r>
      <w:r>
        <w:rPr>
          <w:b/>
        </w:rPr>
        <w:fldChar w:fldCharType="separate"/>
      </w:r>
      <w:r>
        <w:rPr>
          <w:b/>
        </w:rPr>
        <w:t>Sixty-seventh</w:t>
      </w:r>
      <w:r>
        <w:rPr>
          <w:b/>
        </w:rPr>
        <w:fldChar w:fldCharType="end"/>
      </w:r>
      <w:r>
        <w:rPr>
          <w:b/>
        </w:rPr>
        <w:t xml:space="preserve"> </w:t>
      </w:r>
      <w:r w:rsidR="00501EA1" w:rsidRPr="00143C39">
        <w:rPr>
          <w:b/>
          <w:bCs/>
          <w:lang w:val="en-US"/>
        </w:rPr>
        <w:t>session</w:t>
      </w:r>
    </w:p>
    <w:p w:rsidR="002E54AB" w:rsidRDefault="004D083E" w:rsidP="002E54AB">
      <w:r>
        <w:fldChar w:fldCharType="begin"/>
      </w:r>
      <w:r>
        <w:instrText xml:space="preserve"> DOCPROPERTY  splace  \* MER</w:instrText>
      </w:r>
      <w:r>
        <w:instrText xml:space="preserve">GEFORMAT </w:instrText>
      </w:r>
      <w:r>
        <w:fldChar w:fldCharType="separate"/>
      </w:r>
      <w:r w:rsidR="00DA13B8">
        <w:t>Geneva</w:t>
      </w:r>
      <w:r>
        <w:fldChar w:fldCharType="end"/>
      </w:r>
      <w:r w:rsidR="002E54AB" w:rsidRPr="00294285">
        <w:t xml:space="preserve">, </w:t>
      </w:r>
      <w:r>
        <w:fldChar w:fldCharType="begin"/>
      </w:r>
      <w:r>
        <w:instrText xml:space="preserve"> DOCPROPERTY  sdate  \* MERGEFORMAT </w:instrText>
      </w:r>
      <w:r>
        <w:fldChar w:fldCharType="separate"/>
      </w:r>
      <w:r w:rsidR="00DA13B8">
        <w:t>13-15 May 2019</w:t>
      </w:r>
      <w:r>
        <w:fldChar w:fldCharType="end"/>
      </w:r>
    </w:p>
    <w:p w:rsidR="00317FA9" w:rsidRDefault="00317FA9" w:rsidP="002E54AB">
      <w:r w:rsidRPr="00BF20B4">
        <w:t xml:space="preserve">Item </w:t>
      </w:r>
      <w:r w:rsidR="004D083E">
        <w:fldChar w:fldCharType="begin"/>
      </w:r>
      <w:r w:rsidR="004D083E">
        <w:instrText xml:space="preserve"> DOCPROPERTY  anum  \* MERGEFORMAT </w:instrText>
      </w:r>
      <w:r w:rsidR="004D083E">
        <w:fldChar w:fldCharType="separate"/>
      </w:r>
      <w:r w:rsidR="00DA13B8">
        <w:t>3 (b)</w:t>
      </w:r>
      <w:r w:rsidR="004D083E">
        <w:fldChar w:fldCharType="end"/>
      </w:r>
      <w:r w:rsidRPr="00BF20B4">
        <w:t xml:space="preserve"> of the provisional agenda</w:t>
      </w:r>
    </w:p>
    <w:p w:rsidR="00317FA9" w:rsidRPr="00317FA9" w:rsidRDefault="00317FA9" w:rsidP="002E54AB">
      <w:pPr>
        <w:rPr>
          <w:b/>
          <w:bCs/>
        </w:rPr>
      </w:pPr>
      <w:r w:rsidRPr="00317FA9">
        <w:rPr>
          <w:b/>
          <w:bCs/>
        </w:rPr>
        <w:fldChar w:fldCharType="begin"/>
      </w:r>
      <w:r w:rsidRPr="00317FA9">
        <w:rPr>
          <w:b/>
          <w:bCs/>
        </w:rPr>
        <w:instrText xml:space="preserve"> DOCPROPERTY  atitle  \* MERGEFORMAT </w:instrText>
      </w:r>
      <w:r w:rsidRPr="00317FA9">
        <w:rPr>
          <w:b/>
          <w:bCs/>
        </w:rPr>
        <w:fldChar w:fldCharType="separate"/>
      </w:r>
      <w:r w:rsidR="00DA13B8">
        <w:rPr>
          <w:b/>
          <w:bCs/>
        </w:rPr>
        <w:t>Revision of Standards</w:t>
      </w:r>
      <w:r w:rsidRPr="00317FA9">
        <w:rPr>
          <w:b/>
          <w:bCs/>
        </w:rPr>
        <w:fldChar w:fldCharType="end"/>
      </w:r>
    </w:p>
    <w:p w:rsidR="004D083E" w:rsidRDefault="00F2305E" w:rsidP="004D083E">
      <w:r>
        <w:tab/>
      </w:r>
      <w:r>
        <w:tab/>
      </w:r>
      <w:bookmarkStart w:id="0" w:name="_Hlk8976872"/>
    </w:p>
    <w:p w:rsidR="004D083E" w:rsidRDefault="004D083E" w:rsidP="004D083E">
      <w:pPr>
        <w:rPr>
          <w:b/>
          <w:bCs/>
          <w:color w:val="FF0000"/>
          <w:sz w:val="40"/>
          <w:szCs w:val="40"/>
        </w:rPr>
      </w:pPr>
      <w:r w:rsidRPr="00D222F8">
        <w:rPr>
          <w:b/>
          <w:bCs/>
          <w:color w:val="FF0000"/>
          <w:sz w:val="40"/>
          <w:szCs w:val="40"/>
        </w:rPr>
        <w:t xml:space="preserve">POST SESSION DOCUMENT 17 MAY 2019 </w:t>
      </w:r>
    </w:p>
    <w:p w:rsidR="004D083E" w:rsidRDefault="004D083E" w:rsidP="004D083E">
      <w:pPr>
        <w:rPr>
          <w:b/>
          <w:bCs/>
          <w:color w:val="FF0000"/>
          <w:sz w:val="40"/>
          <w:szCs w:val="40"/>
        </w:rPr>
      </w:pPr>
      <w:r>
        <w:rPr>
          <w:b/>
          <w:bCs/>
          <w:color w:val="FF0000"/>
          <w:sz w:val="40"/>
          <w:szCs w:val="40"/>
        </w:rPr>
        <w:t xml:space="preserve">In-session agreed amendment see page </w:t>
      </w:r>
      <w:r>
        <w:rPr>
          <w:b/>
          <w:bCs/>
          <w:color w:val="FF0000"/>
          <w:sz w:val="40"/>
          <w:szCs w:val="40"/>
        </w:rPr>
        <w:t>3</w:t>
      </w:r>
      <w:bookmarkStart w:id="1" w:name="_GoBack"/>
      <w:bookmarkEnd w:id="1"/>
    </w:p>
    <w:bookmarkEnd w:id="0"/>
    <w:p w:rsidR="00F2305E" w:rsidRPr="00D83867" w:rsidRDefault="004D083E" w:rsidP="00F2305E">
      <w:pPr>
        <w:pStyle w:val="HChG"/>
        <w:rPr>
          <w:b w:val="0"/>
          <w:sz w:val="20"/>
        </w:rPr>
      </w:pPr>
      <w:r>
        <w:tab/>
      </w:r>
      <w:r>
        <w:tab/>
      </w:r>
      <w:r w:rsidR="00D83867">
        <w:t>Cherries</w:t>
      </w:r>
    </w:p>
    <w:p w:rsidR="00587F29" w:rsidRDefault="005808F0" w:rsidP="00457A24">
      <w:pPr>
        <w:pStyle w:val="H1G"/>
      </w:pPr>
      <w:r>
        <w:tab/>
      </w:r>
      <w:r w:rsidR="00457A24">
        <w:tab/>
        <w:t>Submitted by the secretariat</w:t>
      </w:r>
    </w:p>
    <w:p w:rsidR="00D83867" w:rsidRDefault="00D83867" w:rsidP="00D83867">
      <w:pPr>
        <w:pStyle w:val="SingleTxtG"/>
      </w:pPr>
      <w:r w:rsidRPr="008C3414">
        <w:t xml:space="preserve">At </w:t>
      </w:r>
      <w:r>
        <w:t xml:space="preserve">its </w:t>
      </w:r>
      <w:r w:rsidRPr="008C3414">
        <w:t>201</w:t>
      </w:r>
      <w:r>
        <w:t>8</w:t>
      </w:r>
      <w:r w:rsidRPr="008C3414">
        <w:t xml:space="preserve"> session</w:t>
      </w:r>
      <w:r>
        <w:t xml:space="preserve">, the </w:t>
      </w:r>
      <w:r w:rsidR="008B5DAA" w:rsidRPr="00F11BC3">
        <w:t>Working Party on Agricultural Quality Standar</w:t>
      </w:r>
      <w:r w:rsidR="008B5DAA">
        <w:t xml:space="preserve">ds </w:t>
      </w:r>
      <w:bookmarkStart w:id="2" w:name="_Hlk1229134"/>
      <w:r w:rsidR="008B5DAA">
        <w:t>(WP.7)</w:t>
      </w:r>
      <w:bookmarkEnd w:id="2"/>
      <w:r w:rsidR="008B5DAA">
        <w:t xml:space="preserve"> </w:t>
      </w:r>
      <w:r>
        <w:t>did not adopt the proposed changes (</w:t>
      </w:r>
      <w:r w:rsidRPr="008C3414">
        <w:t>the minimum size</w:t>
      </w:r>
      <w:r>
        <w:t xml:space="preserve">) to the Standard for cherries. The Working Party invited the </w:t>
      </w:r>
      <w:r w:rsidRPr="008C3414">
        <w:t xml:space="preserve">Specialized Section </w:t>
      </w:r>
      <w:r>
        <w:t xml:space="preserve">to place this item on the agenda of its 2019 session for a new discussion. Delegates are invited to review the proposed changes (highlighted). </w:t>
      </w:r>
    </w:p>
    <w:p w:rsidR="00D83867" w:rsidRDefault="00D83867" w:rsidP="00D83867">
      <w:pPr>
        <w:pStyle w:val="SingleTxtG"/>
      </w:pPr>
      <w:r w:rsidRPr="00D83867">
        <w:t>It is prepared according to ECE/CTCS/2017/10 section II c and ECE/CTCS/2018/2 section VII a.</w:t>
      </w:r>
    </w:p>
    <w:p w:rsidR="00D83867" w:rsidRDefault="00D83867" w:rsidP="00D83867">
      <w:pPr>
        <w:pStyle w:val="HChG"/>
        <w:tabs>
          <w:tab w:val="clear" w:pos="851"/>
        </w:tabs>
        <w:ind w:hanging="567"/>
      </w:pPr>
      <w:r>
        <w:t>I.</w:t>
      </w:r>
      <w:r>
        <w:tab/>
        <w:t>Definition of produce</w:t>
      </w:r>
    </w:p>
    <w:p w:rsidR="00D83867" w:rsidRDefault="00D83867" w:rsidP="00D83867">
      <w:pPr>
        <w:pStyle w:val="SingleTxtG"/>
      </w:pPr>
      <w:r>
        <w:t xml:space="preserve">This standard applies to cherries of varieties (cultivars) grown from </w:t>
      </w:r>
      <w:r>
        <w:rPr>
          <w:i/>
        </w:rPr>
        <w:t>Prunus avium</w:t>
      </w:r>
      <w:r>
        <w:t xml:space="preserve"> (L.) L.</w:t>
      </w:r>
      <w:r>
        <w:rPr>
          <w:lang w:val="en-US" w:eastAsia="de-DE"/>
        </w:rPr>
        <w:t xml:space="preserve"> and </w:t>
      </w:r>
      <w:r>
        <w:rPr>
          <w:i/>
          <w:iCs/>
          <w:lang w:val="en-US" w:eastAsia="de-DE"/>
        </w:rPr>
        <w:t xml:space="preserve">Prunus </w:t>
      </w:r>
      <w:proofErr w:type="spellStart"/>
      <w:r>
        <w:rPr>
          <w:i/>
          <w:iCs/>
          <w:lang w:val="en-US" w:eastAsia="de-DE"/>
        </w:rPr>
        <w:t>cerasus</w:t>
      </w:r>
      <w:proofErr w:type="spellEnd"/>
      <w:r>
        <w:rPr>
          <w:i/>
          <w:iCs/>
          <w:lang w:val="en-US" w:eastAsia="de-DE"/>
        </w:rPr>
        <w:t xml:space="preserve"> </w:t>
      </w:r>
      <w:r>
        <w:rPr>
          <w:lang w:val="en-US" w:eastAsia="de-DE"/>
        </w:rPr>
        <w:t>L.</w:t>
      </w:r>
      <w:r>
        <w:t xml:space="preserve"> and their hybrids, to be supplied fresh to the consumer, cherries for industrial processing being excluded.</w:t>
      </w:r>
    </w:p>
    <w:p w:rsidR="00D83867" w:rsidRDefault="00D83867" w:rsidP="00D83867">
      <w:pPr>
        <w:pStyle w:val="HChG"/>
      </w:pPr>
      <w:r>
        <w:rPr>
          <w:lang w:val="en-US"/>
        </w:rPr>
        <w:tab/>
      </w:r>
      <w:r>
        <w:t>II.</w:t>
      </w:r>
      <w:r>
        <w:tab/>
        <w:t>Provisions concerning quality</w:t>
      </w:r>
    </w:p>
    <w:p w:rsidR="00D83867" w:rsidRDefault="00D83867" w:rsidP="00D83867">
      <w:pPr>
        <w:pStyle w:val="SingleTxtG"/>
      </w:pPr>
      <w:r>
        <w:t>The purpose of the standard is to define the quality requirements for cherries after preparation and packaging.</w:t>
      </w:r>
    </w:p>
    <w:p w:rsidR="00D83867" w:rsidRDefault="00D83867" w:rsidP="00D83867">
      <w:pPr>
        <w:pStyle w:val="SingleTxtG"/>
        <w:rPr>
          <w:snapToGrid w:val="0"/>
          <w:lang w:eastAsia="de-DE"/>
        </w:rPr>
      </w:pPr>
      <w:r>
        <w:rPr>
          <w:snapToGrid w:val="0"/>
          <w:lang w:eastAsia="de-DE"/>
        </w:rPr>
        <w:t>However, if applied at stages following export, products may show in relation to the requirements of the standard:</w:t>
      </w:r>
    </w:p>
    <w:p w:rsidR="00D83867" w:rsidRDefault="00D83867" w:rsidP="00D83867">
      <w:pPr>
        <w:pStyle w:val="Bullet1G"/>
        <w:numPr>
          <w:ilvl w:val="0"/>
          <w:numId w:val="0"/>
        </w:numPr>
        <w:tabs>
          <w:tab w:val="left" w:pos="1701"/>
        </w:tabs>
        <w:ind w:left="1701" w:hanging="170"/>
      </w:pPr>
      <w:r>
        <w:t>•</w:t>
      </w:r>
      <w:r>
        <w:tab/>
        <w:t>a slight lack of freshness and turgidity</w:t>
      </w:r>
    </w:p>
    <w:p w:rsidR="00D83867" w:rsidRDefault="00D83867" w:rsidP="00D83867">
      <w:pPr>
        <w:pStyle w:val="Bullet1G"/>
        <w:numPr>
          <w:ilvl w:val="0"/>
          <w:numId w:val="0"/>
        </w:numPr>
        <w:tabs>
          <w:tab w:val="left" w:pos="1701"/>
        </w:tabs>
        <w:ind w:left="1701" w:hanging="170"/>
      </w:pPr>
      <w:r>
        <w:t>•</w:t>
      </w:r>
      <w:r>
        <w:tab/>
        <w:t>for products graded in classes other than the “Extra” Class, a slight deterioration due to their development and their tendency to perish.</w:t>
      </w:r>
    </w:p>
    <w:p w:rsidR="00D83867" w:rsidRDefault="00D83867" w:rsidP="00D83867">
      <w:pPr>
        <w:pStyle w:val="SingleTxtG"/>
      </w:pPr>
      <w:r>
        <w:lastRenderedPageBreak/>
        <w:t>The holder/seller of products may not display such products or offer them for sale, or deliver or market them in any manner other than in conformity with this standard. The holder/seller shall be responsible for observing such conformity.</w:t>
      </w:r>
    </w:p>
    <w:p w:rsidR="00D83867" w:rsidRDefault="00D83867" w:rsidP="00D83867">
      <w:pPr>
        <w:pStyle w:val="H1G"/>
      </w:pPr>
      <w:r>
        <w:tab/>
        <w:t>A.</w:t>
      </w:r>
      <w:r>
        <w:tab/>
        <w:t>Minimum requirements</w:t>
      </w:r>
    </w:p>
    <w:p w:rsidR="00D83867" w:rsidRDefault="00D83867" w:rsidP="00D83867">
      <w:pPr>
        <w:pStyle w:val="SingleTxtG"/>
      </w:pPr>
      <w:r>
        <w:t>In all classes, subject to the special provisions for each class and the tolerances allowed, the cherries must be:</w:t>
      </w:r>
    </w:p>
    <w:p w:rsidR="00D83867" w:rsidRDefault="00D83867" w:rsidP="00D83867">
      <w:pPr>
        <w:pStyle w:val="Bullet1G"/>
        <w:numPr>
          <w:ilvl w:val="0"/>
          <w:numId w:val="0"/>
        </w:numPr>
        <w:tabs>
          <w:tab w:val="left" w:pos="1701"/>
        </w:tabs>
        <w:ind w:left="1701" w:hanging="170"/>
      </w:pPr>
      <w:r>
        <w:t>•</w:t>
      </w:r>
      <w:r>
        <w:tab/>
        <w:t>intact; missing stems are not regarded as a defect, provided the skin is not damaged and there is no severe leakage of juice</w:t>
      </w:r>
    </w:p>
    <w:p w:rsidR="00D83867" w:rsidRDefault="00D83867" w:rsidP="00D83867">
      <w:pPr>
        <w:pStyle w:val="Bullet1G"/>
        <w:numPr>
          <w:ilvl w:val="0"/>
          <w:numId w:val="0"/>
        </w:numPr>
        <w:tabs>
          <w:tab w:val="left" w:pos="1701"/>
        </w:tabs>
        <w:ind w:left="1701" w:hanging="170"/>
      </w:pPr>
      <w:r>
        <w:t>•</w:t>
      </w:r>
      <w:r>
        <w:tab/>
        <w:t>sound; produce affected by rotting or deterioration such as to make it unfit for consumption is excluded</w:t>
      </w:r>
    </w:p>
    <w:p w:rsidR="00D83867" w:rsidRDefault="00D83867" w:rsidP="00D83867">
      <w:pPr>
        <w:pStyle w:val="Bullet1G"/>
        <w:numPr>
          <w:ilvl w:val="0"/>
          <w:numId w:val="0"/>
        </w:numPr>
        <w:tabs>
          <w:tab w:val="left" w:pos="1701"/>
        </w:tabs>
        <w:ind w:left="1701" w:hanging="170"/>
      </w:pPr>
      <w:r>
        <w:t>•</w:t>
      </w:r>
      <w:r>
        <w:tab/>
        <w:t>clean, practically free of any visible foreign matter</w:t>
      </w:r>
    </w:p>
    <w:p w:rsidR="00D83867" w:rsidRDefault="00D83867" w:rsidP="00D83867">
      <w:pPr>
        <w:pStyle w:val="Bullet1G"/>
        <w:numPr>
          <w:ilvl w:val="0"/>
          <w:numId w:val="0"/>
        </w:numPr>
        <w:tabs>
          <w:tab w:val="left" w:pos="1701"/>
        </w:tabs>
        <w:ind w:left="1701" w:hanging="170"/>
      </w:pPr>
      <w:r>
        <w:t>•</w:t>
      </w:r>
      <w:r>
        <w:tab/>
        <w:t>fresh in appearance</w:t>
      </w:r>
    </w:p>
    <w:p w:rsidR="00D83867" w:rsidRDefault="00D83867" w:rsidP="00D83867">
      <w:pPr>
        <w:pStyle w:val="Bullet1G"/>
        <w:numPr>
          <w:ilvl w:val="0"/>
          <w:numId w:val="0"/>
        </w:numPr>
        <w:tabs>
          <w:tab w:val="left" w:pos="1701"/>
        </w:tabs>
        <w:ind w:left="1701" w:hanging="170"/>
      </w:pPr>
      <w:r>
        <w:t>•</w:t>
      </w:r>
      <w:r>
        <w:tab/>
        <w:t>practically free from pests</w:t>
      </w:r>
    </w:p>
    <w:p w:rsidR="00D83867" w:rsidRDefault="00D83867" w:rsidP="00D83867">
      <w:pPr>
        <w:pStyle w:val="Bullet1G"/>
        <w:numPr>
          <w:ilvl w:val="0"/>
          <w:numId w:val="0"/>
        </w:numPr>
        <w:tabs>
          <w:tab w:val="left" w:pos="1701"/>
        </w:tabs>
        <w:ind w:left="1701" w:hanging="170"/>
      </w:pPr>
      <w:r>
        <w:t>•</w:t>
      </w:r>
      <w:r>
        <w:tab/>
        <w:t>practically free from damage caused by pests</w:t>
      </w:r>
    </w:p>
    <w:p w:rsidR="00D83867" w:rsidRDefault="00D83867" w:rsidP="00D83867">
      <w:pPr>
        <w:pStyle w:val="Bullet1G"/>
        <w:numPr>
          <w:ilvl w:val="0"/>
          <w:numId w:val="0"/>
        </w:numPr>
        <w:tabs>
          <w:tab w:val="left" w:pos="1701"/>
        </w:tabs>
        <w:ind w:left="1701" w:hanging="170"/>
      </w:pPr>
      <w:r>
        <w:t>•</w:t>
      </w:r>
      <w:r>
        <w:tab/>
        <w:t>firm (according to the variety)</w:t>
      </w:r>
    </w:p>
    <w:p w:rsidR="00D83867" w:rsidRDefault="00D83867" w:rsidP="00D83867">
      <w:pPr>
        <w:pStyle w:val="Bullet1G"/>
        <w:numPr>
          <w:ilvl w:val="0"/>
          <w:numId w:val="0"/>
        </w:numPr>
        <w:tabs>
          <w:tab w:val="left" w:pos="1701"/>
        </w:tabs>
        <w:ind w:left="1701" w:hanging="170"/>
      </w:pPr>
      <w:r>
        <w:t>•</w:t>
      </w:r>
      <w:r>
        <w:tab/>
        <w:t>free of abnormal external moisture</w:t>
      </w:r>
    </w:p>
    <w:p w:rsidR="00D83867" w:rsidRDefault="00D83867" w:rsidP="00D83867">
      <w:pPr>
        <w:pStyle w:val="Bullet1G"/>
        <w:numPr>
          <w:ilvl w:val="0"/>
          <w:numId w:val="0"/>
        </w:numPr>
        <w:tabs>
          <w:tab w:val="left" w:pos="1701"/>
        </w:tabs>
        <w:ind w:left="1701" w:hanging="170"/>
      </w:pPr>
      <w:r>
        <w:t>•</w:t>
      </w:r>
      <w:r>
        <w:tab/>
        <w:t>free of any foreign smell and/or taste.</w:t>
      </w:r>
    </w:p>
    <w:p w:rsidR="00D83867" w:rsidRDefault="00D83867" w:rsidP="00D83867">
      <w:pPr>
        <w:pStyle w:val="SingleTxtG"/>
      </w:pPr>
      <w:r>
        <w:t>The development and condition of the cherries must be such as to enable them:</w:t>
      </w:r>
    </w:p>
    <w:p w:rsidR="00D83867" w:rsidRDefault="00D83867" w:rsidP="00D83867">
      <w:pPr>
        <w:pStyle w:val="Bullet1G"/>
        <w:numPr>
          <w:ilvl w:val="0"/>
          <w:numId w:val="0"/>
        </w:numPr>
        <w:tabs>
          <w:tab w:val="left" w:pos="1701"/>
        </w:tabs>
        <w:ind w:left="1701" w:hanging="170"/>
      </w:pPr>
      <w:r>
        <w:t>•</w:t>
      </w:r>
      <w:r>
        <w:tab/>
        <w:t>to withstand transportation and handling</w:t>
      </w:r>
    </w:p>
    <w:p w:rsidR="00D83867" w:rsidRDefault="00D83867" w:rsidP="00D83867">
      <w:pPr>
        <w:pStyle w:val="Bullet1G"/>
        <w:numPr>
          <w:ilvl w:val="0"/>
          <w:numId w:val="0"/>
        </w:numPr>
        <w:tabs>
          <w:tab w:val="left" w:pos="1701"/>
        </w:tabs>
        <w:ind w:left="1701" w:hanging="170"/>
      </w:pPr>
      <w:r>
        <w:t>•</w:t>
      </w:r>
      <w:r>
        <w:tab/>
        <w:t>to arrive in satisfactory condition at the place of destination.</w:t>
      </w:r>
    </w:p>
    <w:p w:rsidR="00D83867" w:rsidRDefault="00D83867" w:rsidP="00D83867">
      <w:pPr>
        <w:pStyle w:val="H1G"/>
      </w:pPr>
      <w:r>
        <w:tab/>
        <w:t>B.</w:t>
      </w:r>
      <w:r>
        <w:tab/>
        <w:t>Maturity requirements</w:t>
      </w:r>
    </w:p>
    <w:p w:rsidR="00D83867" w:rsidRPr="00B2511E" w:rsidRDefault="00D83867" w:rsidP="00D83867">
      <w:pPr>
        <w:pStyle w:val="SingleTxtG"/>
        <w:rPr>
          <w:bCs/>
        </w:rPr>
      </w:pPr>
      <w:r w:rsidRPr="00B2511E">
        <w:rPr>
          <w:bCs/>
        </w:rPr>
        <w:t>The cherries must be sufficiently developed and display satisfactory maturity and/or ripeness.</w:t>
      </w:r>
    </w:p>
    <w:p w:rsidR="00D83867" w:rsidRDefault="00D83867" w:rsidP="00D83867">
      <w:pPr>
        <w:pStyle w:val="H1G"/>
      </w:pPr>
      <w:r>
        <w:tab/>
        <w:t>C.</w:t>
      </w:r>
      <w:r>
        <w:tab/>
        <w:t>Classification</w:t>
      </w:r>
    </w:p>
    <w:p w:rsidR="00D83867" w:rsidRDefault="00D83867" w:rsidP="00D83867">
      <w:pPr>
        <w:pStyle w:val="SingleTxtG"/>
      </w:pPr>
      <w:r>
        <w:t>The cherries are classified in three classes, as defined below:</w:t>
      </w:r>
    </w:p>
    <w:p w:rsidR="00D83867" w:rsidRDefault="00D83867" w:rsidP="00D83867">
      <w:pPr>
        <w:pStyle w:val="H23G"/>
      </w:pPr>
      <w:r>
        <w:tab/>
        <w:t>(</w:t>
      </w:r>
      <w:proofErr w:type="spellStart"/>
      <w:r>
        <w:t>i</w:t>
      </w:r>
      <w:proofErr w:type="spellEnd"/>
      <w:r>
        <w:t>)</w:t>
      </w:r>
      <w:r>
        <w:rPr>
          <w:i/>
        </w:rPr>
        <w:tab/>
      </w:r>
      <w:r>
        <w:t>"Extra"</w:t>
      </w:r>
      <w:r>
        <w:rPr>
          <w:i/>
        </w:rPr>
        <w:t xml:space="preserve"> </w:t>
      </w:r>
      <w:r>
        <w:t xml:space="preserve">Class </w:t>
      </w:r>
    </w:p>
    <w:p w:rsidR="00D83867" w:rsidRDefault="00D83867" w:rsidP="00D83867">
      <w:pPr>
        <w:pStyle w:val="SingleTxtG"/>
      </w:pPr>
      <w:r>
        <w:t>Cherries in this class must be of superior quality.  They must be characteristic of the variety.</w:t>
      </w:r>
    </w:p>
    <w:p w:rsidR="00D83867" w:rsidRDefault="00D83867" w:rsidP="00D83867">
      <w:pPr>
        <w:pStyle w:val="SingleTxtG"/>
      </w:pPr>
      <w:r>
        <w:t>They must be free from defects, with the exception of very slight superficial defects, provided these do not affect the general appearance of the produce, the quality, the keeping quality and presentation in the package.</w:t>
      </w:r>
    </w:p>
    <w:p w:rsidR="00D83867" w:rsidRDefault="00D83867" w:rsidP="00D83867">
      <w:pPr>
        <w:pStyle w:val="H23G"/>
      </w:pPr>
      <w:r>
        <w:tab/>
        <w:t>(ii)</w:t>
      </w:r>
      <w:r>
        <w:rPr>
          <w:i/>
        </w:rPr>
        <w:tab/>
      </w:r>
      <w:r>
        <w:t>Class I</w:t>
      </w:r>
    </w:p>
    <w:p w:rsidR="00D83867" w:rsidRDefault="00D83867" w:rsidP="00D83867">
      <w:pPr>
        <w:pStyle w:val="SingleTxtG"/>
      </w:pPr>
      <w:r>
        <w:t>Cherries in this class must be of good quality.  They must be characteristic of the variety.</w:t>
      </w:r>
    </w:p>
    <w:p w:rsidR="00D83867" w:rsidRDefault="00D83867" w:rsidP="00D83867">
      <w:pPr>
        <w:pStyle w:val="SingleTxtG"/>
      </w:pPr>
      <w:r>
        <w:t>The following slight defects, however, may be allowed, provided these do not affect the general appearance of the produce, the quality, the keeping quality and presentation in the package:</w:t>
      </w:r>
    </w:p>
    <w:p w:rsidR="00D83867" w:rsidRDefault="00D83867" w:rsidP="00D83867">
      <w:pPr>
        <w:pStyle w:val="Bullet1G"/>
        <w:numPr>
          <w:ilvl w:val="0"/>
          <w:numId w:val="0"/>
        </w:numPr>
        <w:tabs>
          <w:tab w:val="left" w:pos="1701"/>
        </w:tabs>
        <w:ind w:left="1701" w:hanging="170"/>
      </w:pPr>
      <w:r>
        <w:t>•</w:t>
      </w:r>
      <w:r>
        <w:tab/>
        <w:t>a slight defect in shape</w:t>
      </w:r>
    </w:p>
    <w:p w:rsidR="00D83867" w:rsidRDefault="00D83867" w:rsidP="00D83867">
      <w:pPr>
        <w:pStyle w:val="Bullet1G"/>
        <w:numPr>
          <w:ilvl w:val="0"/>
          <w:numId w:val="0"/>
        </w:numPr>
        <w:tabs>
          <w:tab w:val="left" w:pos="1701"/>
        </w:tabs>
        <w:ind w:left="1701" w:hanging="170"/>
      </w:pPr>
      <w:r>
        <w:t>•</w:t>
      </w:r>
      <w:r>
        <w:tab/>
        <w:t>slight defects in colouring.</w:t>
      </w:r>
    </w:p>
    <w:p w:rsidR="00D83867" w:rsidRDefault="00D83867" w:rsidP="00D83867">
      <w:pPr>
        <w:pStyle w:val="H23G"/>
      </w:pPr>
      <w:r>
        <w:tab/>
        <w:t>(iii)</w:t>
      </w:r>
      <w:r>
        <w:rPr>
          <w:i/>
        </w:rPr>
        <w:tab/>
      </w:r>
      <w:r>
        <w:t>Class II</w:t>
      </w:r>
    </w:p>
    <w:p w:rsidR="00D83867" w:rsidRDefault="00D83867" w:rsidP="00D83867">
      <w:pPr>
        <w:pStyle w:val="SingleTxtG"/>
      </w:pPr>
      <w:r>
        <w:t>This class includes cherries that do not qualify for inclusion in the higher classes but satisfy the minimum requirements specified above.</w:t>
      </w:r>
    </w:p>
    <w:p w:rsidR="00D83867" w:rsidRDefault="00D83867" w:rsidP="00CE6C50">
      <w:pPr>
        <w:pStyle w:val="SingleTxtG"/>
        <w:keepNext/>
      </w:pPr>
      <w:r>
        <w:lastRenderedPageBreak/>
        <w:t>The following defects may be allowed, provided the cherries retain their essential characteristics as regards the quality, the keeping quality and presentation:</w:t>
      </w:r>
    </w:p>
    <w:p w:rsidR="00D83867" w:rsidRDefault="00D83867" w:rsidP="00CE6C50">
      <w:pPr>
        <w:pStyle w:val="Bullet1G"/>
        <w:keepNext/>
        <w:numPr>
          <w:ilvl w:val="0"/>
          <w:numId w:val="0"/>
        </w:numPr>
        <w:tabs>
          <w:tab w:val="left" w:pos="1701"/>
        </w:tabs>
        <w:ind w:left="1701" w:hanging="170"/>
      </w:pPr>
      <w:r>
        <w:t>•</w:t>
      </w:r>
      <w:r>
        <w:tab/>
        <w:t>defects in shape</w:t>
      </w:r>
    </w:p>
    <w:p w:rsidR="00D83867" w:rsidRDefault="00D83867" w:rsidP="00D83867">
      <w:pPr>
        <w:pStyle w:val="Bullet1G"/>
        <w:numPr>
          <w:ilvl w:val="0"/>
          <w:numId w:val="0"/>
        </w:numPr>
        <w:tabs>
          <w:tab w:val="left" w:pos="1701"/>
        </w:tabs>
        <w:ind w:left="1701" w:hanging="170"/>
      </w:pPr>
      <w:r>
        <w:t>•</w:t>
      </w:r>
      <w:r>
        <w:tab/>
        <w:t>defects in colouring</w:t>
      </w:r>
    </w:p>
    <w:p w:rsidR="00D83867" w:rsidRDefault="00D83867" w:rsidP="00D83867">
      <w:pPr>
        <w:pStyle w:val="Bullet1G"/>
        <w:numPr>
          <w:ilvl w:val="0"/>
          <w:numId w:val="0"/>
        </w:numPr>
        <w:tabs>
          <w:tab w:val="left" w:pos="1701"/>
        </w:tabs>
        <w:ind w:left="1701" w:hanging="170"/>
      </w:pPr>
      <w:r>
        <w:t>•</w:t>
      </w:r>
      <w:r>
        <w:tab/>
        <w:t>small, healed surface scars.</w:t>
      </w:r>
    </w:p>
    <w:p w:rsidR="00D83867" w:rsidRDefault="00D83867" w:rsidP="00D83867">
      <w:pPr>
        <w:pStyle w:val="HChG"/>
      </w:pPr>
      <w:r>
        <w:tab/>
        <w:t>III.</w:t>
      </w:r>
      <w:r>
        <w:tab/>
        <w:t>Provisions concerning sizing</w:t>
      </w:r>
    </w:p>
    <w:p w:rsidR="00D83867" w:rsidRDefault="00D83867" w:rsidP="00D83867">
      <w:pPr>
        <w:pStyle w:val="SingleTxtG"/>
      </w:pPr>
      <w:r>
        <w:t>Size is determined by the maximum diameter of the equatorial section.</w:t>
      </w:r>
    </w:p>
    <w:p w:rsidR="005E0F75" w:rsidRDefault="00D83867" w:rsidP="005E0F75">
      <w:pPr>
        <w:pStyle w:val="SingleTxtG"/>
      </w:pPr>
      <w:r>
        <w:t>The minimum size shall be:</w:t>
      </w:r>
    </w:p>
    <w:p w:rsidR="005E0F75" w:rsidRDefault="00D83867" w:rsidP="005E0F75">
      <w:pPr>
        <w:pStyle w:val="Bullet1G"/>
        <w:numPr>
          <w:ilvl w:val="0"/>
          <w:numId w:val="0"/>
        </w:numPr>
        <w:tabs>
          <w:tab w:val="left" w:pos="1701"/>
        </w:tabs>
        <w:ind w:left="1701" w:hanging="170"/>
        <w:rPr>
          <w:ins w:id="3" w:author="Aruna Vivekanantham" w:date="2019-05-14T10:53:00Z"/>
          <w:b/>
          <w:bCs/>
          <w:u w:val="single"/>
        </w:rPr>
      </w:pPr>
      <w:r w:rsidRPr="00087E43">
        <w:rPr>
          <w:b/>
          <w:bCs/>
          <w:u w:val="single"/>
        </w:rPr>
        <w:t>•</w:t>
      </w:r>
      <w:r w:rsidRPr="00087E43">
        <w:rPr>
          <w:b/>
          <w:bCs/>
          <w:u w:val="single"/>
        </w:rPr>
        <w:tab/>
      </w:r>
      <w:ins w:id="4" w:author="Aruna Vivekanantham" w:date="2019-05-14T10:53:00Z">
        <w:r w:rsidR="005E0F75">
          <w:rPr>
            <w:b/>
            <w:bCs/>
            <w:u w:val="single"/>
          </w:rPr>
          <w:t xml:space="preserve">20 mm for </w:t>
        </w:r>
        <w:proofErr w:type="spellStart"/>
        <w:r w:rsidR="005E0F75">
          <w:rPr>
            <w:b/>
            <w:bCs/>
            <w:u w:val="single"/>
          </w:rPr>
          <w:t>Picota</w:t>
        </w:r>
        <w:proofErr w:type="spellEnd"/>
        <w:r w:rsidR="005E0F75">
          <w:rPr>
            <w:b/>
            <w:bCs/>
            <w:u w:val="single"/>
          </w:rPr>
          <w:t xml:space="preserve"> type</w:t>
        </w:r>
      </w:ins>
      <w:ins w:id="5" w:author="Aruna Vivekanantham" w:date="2019-05-14T10:54:00Z">
        <w:r w:rsidR="005E0F75">
          <w:rPr>
            <w:b/>
            <w:bCs/>
            <w:u w:val="single"/>
          </w:rPr>
          <w:t xml:space="preserve"> in “Extra” Class</w:t>
        </w:r>
      </w:ins>
      <w:ins w:id="6" w:author="Aruna Vivekanantham" w:date="2019-05-14T10:55:00Z">
        <w:r w:rsidR="005E0F75">
          <w:rPr>
            <w:b/>
            <w:bCs/>
            <w:u w:val="single"/>
          </w:rPr>
          <w:t>.</w:t>
        </w:r>
      </w:ins>
    </w:p>
    <w:p w:rsidR="00D83867" w:rsidRPr="00087E43" w:rsidRDefault="00D83867" w:rsidP="004D083E">
      <w:pPr>
        <w:pStyle w:val="Bullet1G"/>
        <w:numPr>
          <w:ilvl w:val="0"/>
          <w:numId w:val="0"/>
        </w:numPr>
        <w:tabs>
          <w:tab w:val="left" w:pos="1701"/>
        </w:tabs>
        <w:ind w:left="1701" w:hanging="170"/>
        <w:rPr>
          <w:b/>
          <w:bCs/>
          <w:u w:val="single"/>
        </w:rPr>
      </w:pPr>
      <w:r w:rsidRPr="00087E43">
        <w:rPr>
          <w:b/>
          <w:bCs/>
          <w:u w:val="single"/>
        </w:rPr>
        <w:t xml:space="preserve">22 mm </w:t>
      </w:r>
      <w:ins w:id="7" w:author="Aruna Vivekanantham" w:date="2019-05-14T10:54:00Z">
        <w:r w:rsidR="005E0F75">
          <w:rPr>
            <w:b/>
            <w:bCs/>
            <w:u w:val="single"/>
          </w:rPr>
          <w:t xml:space="preserve">for other varieties </w:t>
        </w:r>
      </w:ins>
      <w:r w:rsidRPr="00087E43">
        <w:rPr>
          <w:b/>
          <w:bCs/>
          <w:u w:val="single"/>
        </w:rPr>
        <w:t>in "Extra" Class.</w:t>
      </w:r>
      <w:ins w:id="8" w:author="Aruna Vivekanantham" w:date="2019-05-14T10:51:00Z">
        <w:r w:rsidR="005E0F75">
          <w:rPr>
            <w:b/>
            <w:bCs/>
            <w:u w:val="single"/>
          </w:rPr>
          <w:t xml:space="preserve"> </w:t>
        </w:r>
      </w:ins>
    </w:p>
    <w:p w:rsidR="00D83867" w:rsidRDefault="00D83867" w:rsidP="00D83867">
      <w:pPr>
        <w:pStyle w:val="Bullet1G"/>
        <w:numPr>
          <w:ilvl w:val="0"/>
          <w:numId w:val="0"/>
        </w:numPr>
        <w:tabs>
          <w:tab w:val="left" w:pos="1701"/>
        </w:tabs>
        <w:ind w:left="1701" w:hanging="170"/>
      </w:pPr>
      <w:r>
        <w:t>•</w:t>
      </w:r>
      <w:r>
        <w:tab/>
        <w:t>17 mm in Classes I and II.</w:t>
      </w:r>
    </w:p>
    <w:p w:rsidR="00D83867" w:rsidRDefault="00D83867" w:rsidP="00D83867">
      <w:pPr>
        <w:pStyle w:val="HChG"/>
      </w:pPr>
      <w:r>
        <w:tab/>
        <w:t>IV.</w:t>
      </w:r>
      <w:r>
        <w:tab/>
        <w:t>Provisions concerning tolerances</w:t>
      </w:r>
    </w:p>
    <w:p w:rsidR="00D83867" w:rsidRDefault="00D83867" w:rsidP="00D83867">
      <w:pPr>
        <w:pStyle w:val="SingleTxtG"/>
      </w:pPr>
      <w:r>
        <w:t>At all marketing stages, tolerances in respect of quality and size shall be allowed in each lot for produce not satisfying the requirements of the class indicated.</w:t>
      </w:r>
    </w:p>
    <w:p w:rsidR="00D83867" w:rsidRDefault="00D83867" w:rsidP="00D83867">
      <w:pPr>
        <w:pStyle w:val="H1G"/>
      </w:pPr>
      <w:r>
        <w:tab/>
        <w:t>A.</w:t>
      </w:r>
      <w:r>
        <w:tab/>
        <w:t>Quality tolerances</w:t>
      </w:r>
    </w:p>
    <w:p w:rsidR="00D83867" w:rsidRDefault="00D83867" w:rsidP="00D83867">
      <w:pPr>
        <w:pStyle w:val="H23G"/>
      </w:pPr>
      <w:r>
        <w:tab/>
        <w:t>(</w:t>
      </w:r>
      <w:proofErr w:type="spellStart"/>
      <w:r>
        <w:t>i</w:t>
      </w:r>
      <w:proofErr w:type="spellEnd"/>
      <w:r>
        <w:t>)</w:t>
      </w:r>
      <w:r>
        <w:tab/>
        <w:t>"Extra" Class</w:t>
      </w:r>
    </w:p>
    <w:p w:rsidR="00D83867" w:rsidRDefault="00D83867" w:rsidP="00D83867">
      <w:pPr>
        <w:pStyle w:val="SingleTxtG"/>
      </w:pPr>
      <w:r>
        <w:t>A total tolerance of 5 per cent, by number or weight, of cherries not satisfying the requirements of the class but meeting those of Class I is allowed.  Within this tolerance not more than 0.5 per cent in total may consist of produce satisfying the requirements of Class II quality, and not more than 2 per cent may consist of split and/or worm</w:t>
      </w:r>
      <w:r>
        <w:noBreakHyphen/>
        <w:t>eaten fruit.</w:t>
      </w:r>
    </w:p>
    <w:p w:rsidR="00D83867" w:rsidRDefault="00D83867" w:rsidP="00D83867">
      <w:pPr>
        <w:pStyle w:val="H23G"/>
      </w:pPr>
      <w:r>
        <w:tab/>
        <w:t>(ii)</w:t>
      </w:r>
      <w:r>
        <w:tab/>
        <w:t>Class I</w:t>
      </w:r>
    </w:p>
    <w:p w:rsidR="00D83867" w:rsidRDefault="00D83867" w:rsidP="00D83867">
      <w:pPr>
        <w:pStyle w:val="SingleTxtG"/>
      </w:pPr>
      <w:r>
        <w:t>A total tolerance of 10 per cent, by number or weight, of cherries not satisfying the requirements of the class but meeting those of Class II is allowed. Within this tolerance not more than 1 per cent in total may consist of produce satisfying neither the requirements of Class II quality nor the minimum requirements, or of produce affected by decay, and not more than 4 per cent may consist of split and/or worm</w:t>
      </w:r>
      <w:r>
        <w:noBreakHyphen/>
        <w:t>eaten fruit.</w:t>
      </w:r>
    </w:p>
    <w:p w:rsidR="00D83867" w:rsidRDefault="00D83867" w:rsidP="00D83867">
      <w:pPr>
        <w:pStyle w:val="H23G"/>
      </w:pPr>
      <w:r>
        <w:tab/>
        <w:t>(iii)</w:t>
      </w:r>
      <w:r>
        <w:rPr>
          <w:i/>
        </w:rPr>
        <w:tab/>
      </w:r>
      <w:r>
        <w:t>Class II</w:t>
      </w:r>
    </w:p>
    <w:p w:rsidR="00D83867" w:rsidRDefault="00D83867" w:rsidP="00D83867">
      <w:pPr>
        <w:pStyle w:val="SingleTxtG"/>
      </w:pPr>
      <w:r>
        <w:t>A total tolerance of 10 per cent, by number or weight, of cherries satisfying neither the requirements of the class nor the minimum requirements is allowed. Within this tolerance, not more than 4 per cent in total may consist of over</w:t>
      </w:r>
      <w:r>
        <w:noBreakHyphen/>
        <w:t>ripe, split, or worm</w:t>
      </w:r>
      <w:r>
        <w:noBreakHyphen/>
        <w:t>eaten fruit or of produce affected by decay.</w:t>
      </w:r>
    </w:p>
    <w:p w:rsidR="00D83867" w:rsidRDefault="00D83867" w:rsidP="00D83867">
      <w:pPr>
        <w:pStyle w:val="H1G"/>
      </w:pPr>
      <w:r>
        <w:tab/>
        <w:t>B.</w:t>
      </w:r>
      <w:r>
        <w:tab/>
        <w:t>Size tolerances</w:t>
      </w:r>
    </w:p>
    <w:p w:rsidR="00D83867" w:rsidRDefault="00D83867" w:rsidP="00D83867">
      <w:pPr>
        <w:pStyle w:val="SingleTxtG"/>
      </w:pPr>
      <w:r>
        <w:t>For all classes: a total tolerance of 10 per cent, by number or weight, of cherries not satisfying the requirements as regards sizing is allowed.</w:t>
      </w:r>
    </w:p>
    <w:p w:rsidR="00D83867" w:rsidRDefault="00D83867" w:rsidP="00D83867">
      <w:pPr>
        <w:pStyle w:val="HChG"/>
      </w:pPr>
      <w:r>
        <w:lastRenderedPageBreak/>
        <w:tab/>
        <w:t>V.</w:t>
      </w:r>
      <w:r>
        <w:tab/>
        <w:t>Provisions concerning presentation</w:t>
      </w:r>
    </w:p>
    <w:p w:rsidR="00D83867" w:rsidRDefault="00D83867" w:rsidP="00D83867">
      <w:pPr>
        <w:pStyle w:val="H1G"/>
      </w:pPr>
      <w:r>
        <w:tab/>
        <w:t>A.</w:t>
      </w:r>
      <w:r>
        <w:tab/>
        <w:t>Uniformity</w:t>
      </w:r>
    </w:p>
    <w:p w:rsidR="00D83867" w:rsidRDefault="00D83867" w:rsidP="00D83867">
      <w:pPr>
        <w:pStyle w:val="SingleTxtG"/>
      </w:pPr>
      <w:r>
        <w:t>The contents of each package must be uniform and contain only cherries of the same origin, variety and quality. The fruit must be reasonably uniform in size.</w:t>
      </w:r>
    </w:p>
    <w:p w:rsidR="00D83867" w:rsidRDefault="00D83867" w:rsidP="00D83867">
      <w:pPr>
        <w:pStyle w:val="SingleTxtG"/>
      </w:pPr>
      <w:r>
        <w:t>In addition, cherries in the “Extra” Class must be of uniform colouring and ripeness.</w:t>
      </w:r>
    </w:p>
    <w:p w:rsidR="00D83867" w:rsidRDefault="00D83867" w:rsidP="00D83867">
      <w:pPr>
        <w:pStyle w:val="SingleTxtG"/>
      </w:pPr>
      <w:r>
        <w:t>The visible part of the contents of the package must be representative of the entire contents.</w:t>
      </w:r>
    </w:p>
    <w:p w:rsidR="00D83867" w:rsidRDefault="00D83867" w:rsidP="00D83867">
      <w:pPr>
        <w:pStyle w:val="H1G"/>
      </w:pPr>
      <w:r>
        <w:tab/>
        <w:t>B.</w:t>
      </w:r>
      <w:r>
        <w:tab/>
        <w:t>Packaging</w:t>
      </w:r>
    </w:p>
    <w:p w:rsidR="00D83867" w:rsidRDefault="00D83867" w:rsidP="00D83867">
      <w:pPr>
        <w:pStyle w:val="SingleTxtG"/>
      </w:pPr>
      <w:r>
        <w:t>Cherries must be packed in such a way as to protect the produce properly.</w:t>
      </w:r>
    </w:p>
    <w:p w:rsidR="00D83867" w:rsidRDefault="00D83867" w:rsidP="00D83867">
      <w:pPr>
        <w:pStyle w:val="SingleTxtG"/>
      </w:pPr>
      <w:r>
        <w:t>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w:t>
      </w:r>
      <w:r>
        <w:noBreakHyphen/>
        <w:t>toxic ink or glue.</w:t>
      </w:r>
    </w:p>
    <w:p w:rsidR="00D83867" w:rsidRDefault="00D83867" w:rsidP="00D83867">
      <w:pPr>
        <w:pStyle w:val="SingleTxtG"/>
      </w:pPr>
      <w:r>
        <w:t>Stickers individually affixed to the produce shall be such that, when removed, they neither leave visible traces of glue, nor lead to skin defects.</w:t>
      </w:r>
    </w:p>
    <w:p w:rsidR="00D83867" w:rsidRDefault="00D83867" w:rsidP="00D83867">
      <w:pPr>
        <w:pStyle w:val="SingleTxtG"/>
      </w:pPr>
      <w:r>
        <w:t>Packages must be free of all foreign matter.</w:t>
      </w:r>
    </w:p>
    <w:p w:rsidR="00D83867" w:rsidRDefault="00D83867" w:rsidP="00D83867">
      <w:pPr>
        <w:pStyle w:val="HChG"/>
      </w:pPr>
      <w:r>
        <w:tab/>
        <w:t>VI.</w:t>
      </w:r>
      <w:r>
        <w:tab/>
        <w:t>Provisions concerning marking</w:t>
      </w:r>
    </w:p>
    <w:p w:rsidR="00D83867" w:rsidRDefault="00D83867" w:rsidP="00D83867">
      <w:pPr>
        <w:pStyle w:val="SingleTxtG"/>
      </w:pPr>
      <w:r>
        <w:t>Each package</w:t>
      </w:r>
      <w:r>
        <w:rPr>
          <w:rStyle w:val="FootnoteReference"/>
        </w:rPr>
        <w:footnoteReference w:id="2"/>
      </w:r>
      <w:r>
        <w:t xml:space="preserve"> must bear the following particulars, in letters grouped on the same side, legibly and indelibly marked, and visible from the outside:</w:t>
      </w:r>
    </w:p>
    <w:p w:rsidR="00D83867" w:rsidRDefault="00D83867" w:rsidP="00D83867">
      <w:pPr>
        <w:pStyle w:val="H1G"/>
        <w:spacing w:before="240"/>
      </w:pPr>
      <w:r>
        <w:tab/>
        <w:t>A.</w:t>
      </w:r>
      <w:r>
        <w:tab/>
        <w:t>Identification</w:t>
      </w:r>
    </w:p>
    <w:p w:rsidR="00D83867" w:rsidRPr="00010DEB" w:rsidRDefault="00D83867" w:rsidP="00D83867">
      <w:pPr>
        <w:pStyle w:val="SingleTxtG"/>
        <w:rPr>
          <w:rStyle w:val="Identificati"/>
        </w:rPr>
      </w:pPr>
      <w:r w:rsidRPr="00010DEB">
        <w:rPr>
          <w:rStyle w:val="Identificati"/>
        </w:rPr>
        <w:t>Packer and/or dispatcher/exporter:</w:t>
      </w:r>
    </w:p>
    <w:p w:rsidR="00D83867" w:rsidRPr="00010DEB" w:rsidRDefault="00D83867" w:rsidP="00D83867">
      <w:pPr>
        <w:pStyle w:val="SingleTxtG"/>
      </w:pPr>
      <w:r w:rsidRPr="00010DEB">
        <w:rPr>
          <w:rStyle w:val="Identificati"/>
        </w:rPr>
        <w:t>Name and physical address (e.g. street/city/region/postal code and, if different from the country of origin, the country) or a code mark officially recognized by the national authority</w:t>
      </w:r>
      <w:r w:rsidRPr="00010DEB">
        <w:rPr>
          <w:rStyle w:val="FootnoteReference"/>
        </w:rPr>
        <w:footnoteReference w:id="3"/>
      </w:r>
      <w:r w:rsidRPr="00010DEB">
        <w:rPr>
          <w:rStyle w:val="Identificati"/>
        </w:rPr>
        <w:t xml:space="preserve"> if the country applying such a system is listed in the UNECE database.</w:t>
      </w:r>
    </w:p>
    <w:p w:rsidR="00D83867" w:rsidRDefault="00D83867" w:rsidP="00D83867">
      <w:pPr>
        <w:pStyle w:val="H1G"/>
        <w:spacing w:before="240"/>
      </w:pPr>
      <w:r>
        <w:tab/>
        <w:t>B.</w:t>
      </w:r>
      <w:r>
        <w:tab/>
        <w:t>Nature of produce</w:t>
      </w:r>
    </w:p>
    <w:p w:rsidR="00D83867" w:rsidRDefault="00D83867" w:rsidP="00D83867">
      <w:pPr>
        <w:pStyle w:val="Bullet1G"/>
        <w:numPr>
          <w:ilvl w:val="0"/>
          <w:numId w:val="0"/>
        </w:numPr>
        <w:tabs>
          <w:tab w:val="left" w:pos="1701"/>
        </w:tabs>
        <w:ind w:left="1701" w:hanging="170"/>
      </w:pPr>
      <w:r>
        <w:t>•</w:t>
      </w:r>
      <w:r>
        <w:tab/>
        <w:t>“Cherries” if the contents are not visible from the outside</w:t>
      </w:r>
    </w:p>
    <w:p w:rsidR="00D83867" w:rsidRDefault="00D83867" w:rsidP="00D83867">
      <w:pPr>
        <w:pStyle w:val="Bullet1G"/>
        <w:numPr>
          <w:ilvl w:val="0"/>
          <w:numId w:val="0"/>
        </w:numPr>
        <w:tabs>
          <w:tab w:val="left" w:pos="1701"/>
        </w:tabs>
        <w:ind w:left="1701" w:hanging="170"/>
      </w:pPr>
      <w:r>
        <w:t>•</w:t>
      </w:r>
      <w:r>
        <w:tab/>
        <w:t>“Sour cherries” where appropriate</w:t>
      </w:r>
    </w:p>
    <w:p w:rsidR="00D83867" w:rsidRDefault="00D83867" w:rsidP="00D83867">
      <w:pPr>
        <w:pStyle w:val="Bullet1G"/>
        <w:numPr>
          <w:ilvl w:val="0"/>
          <w:numId w:val="0"/>
        </w:numPr>
        <w:tabs>
          <w:tab w:val="left" w:pos="1701"/>
        </w:tabs>
        <w:ind w:left="1701" w:hanging="170"/>
      </w:pPr>
      <w:r>
        <w:t>•</w:t>
      </w:r>
      <w:r>
        <w:tab/>
        <w:t>“Stemless cherries”, “</w:t>
      </w:r>
      <w:proofErr w:type="spellStart"/>
      <w:r>
        <w:t>Picota</w:t>
      </w:r>
      <w:proofErr w:type="spellEnd"/>
      <w:r>
        <w:t>” or equivalent denomination, where appropriate</w:t>
      </w:r>
    </w:p>
    <w:p w:rsidR="00D83867" w:rsidRDefault="00D83867" w:rsidP="00D83867">
      <w:pPr>
        <w:pStyle w:val="Bullet1G"/>
        <w:numPr>
          <w:ilvl w:val="0"/>
          <w:numId w:val="0"/>
        </w:numPr>
        <w:tabs>
          <w:tab w:val="left" w:pos="1701"/>
        </w:tabs>
        <w:ind w:left="1701" w:hanging="170"/>
      </w:pPr>
      <w:r>
        <w:t>•</w:t>
      </w:r>
      <w:r>
        <w:tab/>
        <w:t>Name of the variety (optional).</w:t>
      </w:r>
    </w:p>
    <w:p w:rsidR="00D83867" w:rsidRDefault="00D83867" w:rsidP="00D83867">
      <w:pPr>
        <w:pStyle w:val="H1G"/>
        <w:spacing w:before="240"/>
      </w:pPr>
      <w:r>
        <w:tab/>
        <w:t>C.</w:t>
      </w:r>
      <w:r>
        <w:tab/>
        <w:t>Origin of the produce</w:t>
      </w:r>
    </w:p>
    <w:p w:rsidR="00D83867" w:rsidRDefault="00D83867" w:rsidP="00D83867">
      <w:pPr>
        <w:pStyle w:val="Bullet1G"/>
        <w:numPr>
          <w:ilvl w:val="0"/>
          <w:numId w:val="0"/>
        </w:numPr>
        <w:tabs>
          <w:tab w:val="left" w:pos="1701"/>
        </w:tabs>
        <w:ind w:left="1701" w:hanging="170"/>
      </w:pPr>
      <w:r>
        <w:t>•</w:t>
      </w:r>
      <w:r>
        <w:tab/>
        <w:t>Country of origin</w:t>
      </w:r>
      <w:r>
        <w:rPr>
          <w:rStyle w:val="FootnoteReference"/>
        </w:rPr>
        <w:footnoteReference w:id="4"/>
      </w:r>
      <w:r>
        <w:t xml:space="preserve"> and, optionally, district where grown, or national, regional or local place name.</w:t>
      </w:r>
    </w:p>
    <w:p w:rsidR="00D83867" w:rsidRDefault="00D83867" w:rsidP="00CE6C50">
      <w:pPr>
        <w:pStyle w:val="H1G"/>
        <w:spacing w:before="240"/>
      </w:pPr>
      <w:r>
        <w:lastRenderedPageBreak/>
        <w:tab/>
        <w:t>D.</w:t>
      </w:r>
      <w:r>
        <w:tab/>
        <w:t>Commercial specifications</w:t>
      </w:r>
    </w:p>
    <w:p w:rsidR="00D83867" w:rsidRDefault="00D83867" w:rsidP="00CE6C50">
      <w:pPr>
        <w:pStyle w:val="Bullet1G"/>
        <w:keepNext/>
        <w:numPr>
          <w:ilvl w:val="0"/>
          <w:numId w:val="0"/>
        </w:numPr>
        <w:tabs>
          <w:tab w:val="left" w:pos="1701"/>
        </w:tabs>
        <w:ind w:left="1701" w:hanging="170"/>
      </w:pPr>
      <w:r>
        <w:t>•</w:t>
      </w:r>
      <w:r>
        <w:tab/>
        <w:t>Class</w:t>
      </w:r>
    </w:p>
    <w:p w:rsidR="00D83867" w:rsidRDefault="00D83867" w:rsidP="00D83867">
      <w:pPr>
        <w:pStyle w:val="H1G"/>
        <w:spacing w:before="240"/>
      </w:pPr>
      <w:r>
        <w:tab/>
        <w:t>E.</w:t>
      </w:r>
      <w:r>
        <w:tab/>
        <w:t>Official control mark (optional)</w:t>
      </w:r>
    </w:p>
    <w:p w:rsidR="00D83867" w:rsidRPr="00010DEB" w:rsidRDefault="00D83867" w:rsidP="00D83867">
      <w:pPr>
        <w:pStyle w:val="SingleTxtG"/>
      </w:pPr>
      <w:r w:rsidRPr="00010DEB">
        <w:t>Adopted 1962</w:t>
      </w:r>
    </w:p>
    <w:p w:rsidR="00D83867" w:rsidRPr="00010DEB" w:rsidRDefault="00D83867" w:rsidP="00D83867">
      <w:pPr>
        <w:pStyle w:val="SingleTxtG"/>
      </w:pPr>
      <w:r w:rsidRPr="00010DEB">
        <w:t xml:space="preserve">Last revised </w:t>
      </w:r>
    </w:p>
    <w:p w:rsidR="00D83867" w:rsidRPr="00010DEB" w:rsidRDefault="00D83867" w:rsidP="00D83867">
      <w:pPr>
        <w:pStyle w:val="SingleTxtG"/>
      </w:pPr>
      <w:r w:rsidRPr="00010DEB">
        <w:t>Aligned with the Standard Layout 2017</w:t>
      </w:r>
    </w:p>
    <w:p w:rsidR="00D83867" w:rsidRPr="00010DEB" w:rsidRDefault="00D83867" w:rsidP="00D83867">
      <w:pPr>
        <w:pStyle w:val="SingleTxtG"/>
      </w:pPr>
      <w:r w:rsidRPr="00010DEB">
        <w:t>The OECD Scheme for the Application of International Standards for Fruit and Vegetables has published an explanatory illustrated brochure on the application of this standard. The publication may be obtained from the OECD bookshop at: www.oecdbookshop.org.</w:t>
      </w:r>
    </w:p>
    <w:p w:rsidR="0045097E" w:rsidRPr="00CE6C50" w:rsidRDefault="00CE6C50" w:rsidP="00CE6C50">
      <w:pPr>
        <w:spacing w:before="240"/>
        <w:jc w:val="center"/>
        <w:rPr>
          <w:u w:val="single"/>
        </w:rPr>
      </w:pPr>
      <w:r>
        <w:rPr>
          <w:u w:val="single"/>
        </w:rPr>
        <w:tab/>
      </w:r>
      <w:r>
        <w:rPr>
          <w:u w:val="single"/>
        </w:rPr>
        <w:tab/>
      </w:r>
      <w:r>
        <w:rPr>
          <w:u w:val="single"/>
        </w:rPr>
        <w:tab/>
      </w:r>
    </w:p>
    <w:sectPr w:rsidR="0045097E" w:rsidRPr="00CE6C50">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F59" w:rsidRDefault="00727F59"/>
  </w:endnote>
  <w:endnote w:type="continuationSeparator" w:id="0">
    <w:p w:rsidR="00727F59" w:rsidRDefault="00727F59">
      <w:pPr>
        <w:pStyle w:val="Footer"/>
      </w:pPr>
    </w:p>
  </w:endnote>
  <w:endnote w:type="continuationNotice" w:id="1">
    <w:p w:rsidR="00727F59" w:rsidRDefault="00727F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A53FC3">
    <w:pPr>
      <w:pStyle w:val="Footer"/>
      <w:tabs>
        <w:tab w:val="right" w:pos="9639"/>
      </w:tabs>
    </w:pPr>
    <w:r>
      <w:rPr>
        <w:b/>
        <w:sz w:val="18"/>
      </w:rPr>
      <w:fldChar w:fldCharType="begin"/>
    </w:r>
    <w:r>
      <w:rPr>
        <w:b/>
        <w:sz w:val="18"/>
      </w:rPr>
      <w:instrText xml:space="preserve"> PAGE  \* MERGEFORMAT </w:instrText>
    </w:r>
    <w:r>
      <w:rPr>
        <w:b/>
        <w:sz w:val="18"/>
      </w:rPr>
      <w:fldChar w:fldCharType="separate"/>
    </w:r>
    <w:r w:rsidR="005E0F75">
      <w:rPr>
        <w:b/>
        <w:noProof/>
        <w:sz w:val="18"/>
      </w:rPr>
      <w:t>4</w:t>
    </w:r>
    <w:r>
      <w:rPr>
        <w:b/>
        <w:sz w:val="18"/>
      </w:rPr>
      <w:fldChar w:fldCharType="end"/>
    </w:r>
    <w:r>
      <w:tab/>
    </w:r>
    <w:r w:rsidR="00D83867">
      <w:fldChar w:fldCharType="begin"/>
    </w:r>
    <w:r w:rsidR="00D83867">
      <w:instrText xml:space="preserve"> DOCPROPERTY  gdocf  \* MERGEFORMAT </w:instrText>
    </w:r>
    <w:r w:rsidR="00D8386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D83867">
    <w:pPr>
      <w:pStyle w:val="Footer"/>
      <w:tabs>
        <w:tab w:val="right" w:pos="9639"/>
      </w:tabs>
      <w:rPr>
        <w:sz w:val="20"/>
      </w:rPr>
    </w:pPr>
    <w:r>
      <w:fldChar w:fldCharType="begin"/>
    </w:r>
    <w:r>
      <w:instrText xml:space="preserve"> DOCPROPERTY  gdocf  \* MERGEFORMAT </w:instrText>
    </w:r>
    <w:r>
      <w:fldChar w:fldCharType="end"/>
    </w:r>
    <w:r w:rsidR="00A53FC3">
      <w:tab/>
    </w:r>
    <w:r w:rsidR="00A53FC3">
      <w:rPr>
        <w:b/>
        <w:sz w:val="18"/>
      </w:rPr>
      <w:fldChar w:fldCharType="begin"/>
    </w:r>
    <w:r w:rsidR="00A53FC3">
      <w:rPr>
        <w:b/>
        <w:sz w:val="18"/>
      </w:rPr>
      <w:instrText xml:space="preserve"> PAGE  \* MERGEFORMAT </w:instrText>
    </w:r>
    <w:r w:rsidR="00A53FC3">
      <w:rPr>
        <w:b/>
        <w:sz w:val="18"/>
      </w:rPr>
      <w:fldChar w:fldCharType="separate"/>
    </w:r>
    <w:r w:rsidR="005E0F75">
      <w:rPr>
        <w:b/>
        <w:noProof/>
        <w:sz w:val="18"/>
      </w:rPr>
      <w:t>5</w:t>
    </w:r>
    <w:r w:rsidR="00A53FC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4D20E6">
    <w:pPr>
      <w:pStyle w:val="Footer"/>
      <w:spacing w:before="120"/>
      <w:rPr>
        <w:noProof/>
        <w:sz w:val="20"/>
        <w:lang w:eastAsia="fr-FR"/>
      </w:rPr>
    </w:pPr>
    <w:r>
      <w:rPr>
        <w:noProof/>
        <w:lang w:val="en-US" w:eastAsia="zh-CN"/>
      </w:rPr>
      <w:drawing>
        <wp:anchor distT="0" distB="0" distL="114300" distR="114300" simplePos="0" relativeHeight="251657728" behindDoc="0" locked="1" layoutInCell="1" allowOverlap="1">
          <wp:simplePos x="0" y="0"/>
          <wp:positionH relativeFrom="column">
            <wp:posOffset>5868670</wp:posOffset>
          </wp:positionH>
          <wp:positionV relativeFrom="paragraph">
            <wp:posOffset>9387840</wp:posOffset>
          </wp:positionV>
          <wp:extent cx="930275" cy="230505"/>
          <wp:effectExtent l="0" t="0" r="0" b="0"/>
          <wp:wrapNone/>
          <wp:docPr id="1" name="Image 7"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00A53FC3">
      <w:rPr>
        <w:sz w:val="20"/>
      </w:rPr>
      <w:t>GE.</w:t>
    </w:r>
    <w:r w:rsidR="00A53FC3">
      <w:rPr>
        <w:sz w:val="20"/>
      </w:rPr>
      <w:fldChar w:fldCharType="begin"/>
    </w:r>
    <w:r w:rsidR="00A53FC3">
      <w:rPr>
        <w:sz w:val="20"/>
      </w:rPr>
      <w:instrText xml:space="preserve"> DOCPROPERTY  gdoc  \* MERGEFORMAT </w:instrText>
    </w:r>
    <w:r w:rsidR="00A53FC3">
      <w:rPr>
        <w:sz w:val="20"/>
      </w:rPr>
      <w:fldChar w:fldCharType="end"/>
    </w:r>
  </w:p>
  <w:tbl>
    <w:tblPr>
      <w:tblpPr w:leftFromText="181" w:rightFromText="181" w:horzAnchor="page" w:tblpX="7656" w:tblpY="14006"/>
      <w:tblW w:w="0" w:type="auto"/>
      <w:tblCellMar>
        <w:left w:w="0" w:type="dxa"/>
        <w:right w:w="0" w:type="dxa"/>
      </w:tblCellMar>
      <w:tblLook w:val="04A0" w:firstRow="1" w:lastRow="0" w:firstColumn="1" w:lastColumn="0" w:noHBand="0" w:noVBand="1"/>
    </w:tblPr>
    <w:tblGrid>
      <w:gridCol w:w="1848"/>
      <w:gridCol w:w="1274"/>
    </w:tblGrid>
    <w:tr w:rsidR="005F1734" w:rsidTr="00305239">
      <w:tc>
        <w:tcPr>
          <w:tcW w:w="1848" w:type="dxa"/>
          <w:shd w:val="clear" w:color="auto" w:fill="auto"/>
          <w:vAlign w:val="bottom"/>
        </w:tcPr>
        <w:p w:rsidR="005F1734" w:rsidRPr="00305239" w:rsidRDefault="004D20E6" w:rsidP="00305239">
          <w:pPr>
            <w:pStyle w:val="Footer"/>
            <w:spacing w:before="120" w:after="120"/>
            <w:jc w:val="right"/>
          </w:pPr>
          <w:r>
            <w:rPr>
              <w:noProof/>
              <w:sz w:val="20"/>
              <w:lang w:val="en-US" w:eastAsia="zh-CN"/>
            </w:rPr>
            <w:drawing>
              <wp:inline distT="0" distB="0" distL="0" distR="0">
                <wp:extent cx="934085" cy="225425"/>
                <wp:effectExtent l="0" t="0" r="0" b="0"/>
                <wp:docPr id="2" name="Image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085" cy="225425"/>
                        </a:xfrm>
                        <a:prstGeom prst="rect">
                          <a:avLst/>
                        </a:prstGeom>
                        <a:noFill/>
                        <a:ln>
                          <a:noFill/>
                        </a:ln>
                      </pic:spPr>
                    </pic:pic>
                  </a:graphicData>
                </a:graphic>
              </wp:inline>
            </w:drawing>
          </w:r>
        </w:p>
      </w:tc>
      <w:tc>
        <w:tcPr>
          <w:tcW w:w="1274" w:type="dxa"/>
          <w:shd w:val="clear" w:color="auto" w:fill="auto"/>
        </w:tcPr>
        <w:p w:rsidR="005F1734" w:rsidRPr="00305239" w:rsidRDefault="005F1734" w:rsidP="00305239">
          <w:pPr>
            <w:pStyle w:val="Footer"/>
            <w:jc w:val="right"/>
          </w:pPr>
        </w:p>
      </w:tc>
    </w:tr>
  </w:tbl>
  <w:p w:rsidR="005F1734" w:rsidRDefault="00A53FC3">
    <w:pPr>
      <w:pStyle w:val="Footer"/>
    </w:pPr>
    <w:r>
      <w:rPr>
        <w:rFonts w:ascii="C39T30Lfz" w:hAnsi="C39T30Lfz"/>
        <w:noProof/>
        <w:sz w:val="56"/>
        <w:szCs w:val="56"/>
        <w:lang w:eastAsia="fr-FR"/>
      </w:rPr>
      <w:fldChar w:fldCharType="begin"/>
    </w:r>
    <w:r>
      <w:rPr>
        <w:rFonts w:ascii="C39T30Lfz" w:hAnsi="C39T30Lfz"/>
        <w:noProof/>
        <w:sz w:val="56"/>
        <w:szCs w:val="56"/>
        <w:lang w:eastAsia="fr-FR"/>
      </w:rPr>
      <w:instrText xml:space="preserve"> DOCPROPERTY  bar  \* MERGEFORMAT </w:instrText>
    </w:r>
    <w:r>
      <w:rPr>
        <w:rFonts w:ascii="C39T30Lfz" w:hAnsi="C39T30Lfz"/>
        <w:noProof/>
        <w:sz w:val="56"/>
        <w:szCs w:val="56"/>
        <w:lang w:eastAsia="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F59" w:rsidRDefault="00727F59">
      <w:pPr>
        <w:pStyle w:val="Footer"/>
        <w:tabs>
          <w:tab w:val="right" w:pos="2155"/>
        </w:tabs>
        <w:spacing w:after="80" w:line="240" w:lineRule="atLeast"/>
        <w:ind w:left="680"/>
        <w:rPr>
          <w:u w:val="single"/>
        </w:rPr>
      </w:pPr>
      <w:r>
        <w:rPr>
          <w:u w:val="single"/>
        </w:rPr>
        <w:tab/>
      </w:r>
    </w:p>
  </w:footnote>
  <w:footnote w:type="continuationSeparator" w:id="0">
    <w:p w:rsidR="00727F59" w:rsidRDefault="00727F59">
      <w:pPr>
        <w:pStyle w:val="Footer"/>
        <w:tabs>
          <w:tab w:val="right" w:pos="2155"/>
        </w:tabs>
        <w:spacing w:after="80" w:line="240" w:lineRule="atLeast"/>
        <w:ind w:left="680"/>
        <w:rPr>
          <w:u w:val="single"/>
        </w:rPr>
      </w:pPr>
      <w:r>
        <w:rPr>
          <w:u w:val="single"/>
        </w:rPr>
        <w:tab/>
      </w:r>
    </w:p>
  </w:footnote>
  <w:footnote w:type="continuationNotice" w:id="1">
    <w:p w:rsidR="00727F59" w:rsidRDefault="00727F59">
      <w:pPr>
        <w:rPr>
          <w:sz w:val="2"/>
          <w:szCs w:val="2"/>
        </w:rPr>
      </w:pPr>
    </w:p>
  </w:footnote>
  <w:footnote w:id="2">
    <w:p w:rsidR="00D83867" w:rsidRDefault="00D83867" w:rsidP="00D83867">
      <w:pPr>
        <w:pStyle w:val="FootnoteText"/>
        <w:widowControl w:val="0"/>
      </w:pPr>
      <w:r>
        <w:tab/>
      </w:r>
      <w:r>
        <w:rPr>
          <w:rStyle w:val="FootnoteReference"/>
        </w:rPr>
        <w:footnoteRef/>
      </w:r>
      <w:r>
        <w:tab/>
      </w:r>
      <w:r>
        <w:rPr>
          <w:lang w:val="en-US"/>
        </w:rPr>
        <w:t xml:space="preserve">These marking provisions do not apply to sales packages presented in packages. </w:t>
      </w:r>
      <w:r w:rsidRPr="00034DFF">
        <w:rPr>
          <w:bCs/>
          <w:lang w:val="en-US"/>
        </w:rPr>
        <w:t>However, they do apply to sales packages (pre-packages) presented individually.</w:t>
      </w:r>
    </w:p>
  </w:footnote>
  <w:footnote w:id="3">
    <w:p w:rsidR="00D83867" w:rsidRDefault="00D83867" w:rsidP="00D83867">
      <w:pPr>
        <w:pStyle w:val="FootnoteText"/>
        <w:widowControl w:val="0"/>
        <w:jc w:val="both"/>
        <w:rPr>
          <w:lang w:val="en-US"/>
        </w:rPr>
      </w:pPr>
      <w:r>
        <w:tab/>
      </w:r>
      <w:r>
        <w:rPr>
          <w:rStyle w:val="FootnoteReference"/>
        </w:rPr>
        <w:footnoteRef/>
      </w:r>
      <w:r>
        <w:tab/>
        <w:t xml:space="preserve">The national legislation of </w:t>
      </w:r>
      <w:proofErr w:type="gramStart"/>
      <w:r>
        <w:t>a number of</w:t>
      </w:r>
      <w:proofErr w:type="gramEnd"/>
      <w:r>
        <w:t xml:space="preserve"> countries requires the explicit declaration of the name and address. However, in the case where a code mark is used, the reference “packer and/or dispatcher (or equivalent abbreviations)” </w:t>
      </w:r>
      <w:proofErr w:type="gramStart"/>
      <w:r>
        <w:t>has to</w:t>
      </w:r>
      <w:proofErr w:type="gramEnd"/>
      <w:r>
        <w:t xml:space="preserve"> be indicated in close connection with the code mark,</w:t>
      </w:r>
      <w:r>
        <w:rPr>
          <w:lang w:val="en-US"/>
        </w:rPr>
        <w:t xml:space="preserve"> and the code mark should be preceded by the ISO 3166 (alpha) country/area code of the recognizing country, if not the country of origin. </w:t>
      </w:r>
    </w:p>
  </w:footnote>
  <w:footnote w:id="4">
    <w:p w:rsidR="00D83867" w:rsidRDefault="00D83867" w:rsidP="00D83867">
      <w:pPr>
        <w:pStyle w:val="FootnoteText"/>
        <w:widowControl w:val="0"/>
        <w:jc w:val="both"/>
        <w:rPr>
          <w:lang w:val="en-US"/>
        </w:rPr>
      </w:pPr>
      <w:r>
        <w:tab/>
      </w:r>
      <w:r>
        <w:rPr>
          <w:rStyle w:val="FootnoteReference"/>
        </w:rPr>
        <w:footnoteRef/>
      </w:r>
      <w:r>
        <w:tab/>
      </w:r>
      <w:r>
        <w:rPr>
          <w:lang w:val="en-US"/>
        </w:rPr>
        <w:t xml:space="preserve">The full or a commonly used name should be indicated.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4D083E">
    <w:pPr>
      <w:pStyle w:val="Header"/>
    </w:pPr>
    <w:r>
      <w:fldChar w:fldCharType="begin"/>
    </w:r>
    <w:r>
      <w:instrText xml:space="preserve"> DOCPROPERTY  symh  \* MERGEFORMAT </w:instrText>
    </w:r>
    <w:r>
      <w:fldChar w:fldCharType="separate"/>
    </w:r>
    <w:r w:rsidR="00DA13B8">
      <w:t>ECE/CTCS/WP.7/</w:t>
    </w:r>
    <w:r w:rsidR="00D83867">
      <w:t>GE.1/</w:t>
    </w:r>
    <w:r w:rsidR="00DA13B8">
      <w:t>2019/4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4D083E">
    <w:pPr>
      <w:pStyle w:val="Header"/>
      <w:jc w:val="right"/>
    </w:pPr>
    <w:r>
      <w:fldChar w:fldCharType="begin"/>
    </w:r>
    <w:r>
      <w:instrText xml:space="preserve"> DOCPROPERTY  symh  \* MERGEFORMAT </w:instrText>
    </w:r>
    <w:r>
      <w:fldChar w:fldCharType="separate"/>
    </w:r>
    <w:r w:rsidR="00DA13B8">
      <w:t>ECE/CTCS/WP.7/</w:t>
    </w:r>
    <w:r w:rsidR="00D83867">
      <w:t>GE.1/</w:t>
    </w:r>
    <w:r w:rsidR="00DA13B8">
      <w:t>2019/4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5F1734">
    <w:pPr>
      <w:pStyle w:val="Header"/>
      <w:pBdr>
        <w:bottom w:val="none" w:sz="0" w:space="0" w:color="auto"/>
      </w:pBdr>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2B36281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CF4EB2"/>
    <w:multiLevelType w:val="hybridMultilevel"/>
    <w:tmpl w:val="CB6C816A"/>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562A5F2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ED85D9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AD07B2"/>
    <w:multiLevelType w:val="hybridMultilevel"/>
    <w:tmpl w:val="7FEE3222"/>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9"/>
  </w:num>
  <w:num w:numId="2">
    <w:abstractNumId w:val="14"/>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0"/>
  </w:num>
  <w:num w:numId="17">
    <w:abstractNumId w:val="16"/>
  </w:num>
  <w:num w:numId="18">
    <w:abstractNumId w:val="17"/>
  </w:num>
  <w:num w:numId="19">
    <w:abstractNumId w:val="15"/>
  </w:num>
  <w:num w:numId="20">
    <w:abstractNumId w:val="20"/>
  </w:num>
  <w:num w:numId="21">
    <w:abstractNumId w:val="19"/>
  </w:num>
  <w:num w:numId="22">
    <w:abstractNumId w:val="14"/>
  </w:num>
  <w:num w:numId="23">
    <w:abstractNumId w:val="11"/>
  </w:num>
  <w:num w:numId="24">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una Vivekanantham">
    <w15:presenceInfo w15:providerId="None" w15:userId="Aruna Vivekanantha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567"/>
  <w:hyphenationZone w:val="425"/>
  <w:evenAndOddHeaders/>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734"/>
    <w:rsid w:val="00011D0C"/>
    <w:rsid w:val="00022C08"/>
    <w:rsid w:val="00034C26"/>
    <w:rsid w:val="000418DA"/>
    <w:rsid w:val="000A2C5F"/>
    <w:rsid w:val="0010543F"/>
    <w:rsid w:val="00185F6C"/>
    <w:rsid w:val="0018736E"/>
    <w:rsid w:val="001C5E26"/>
    <w:rsid w:val="002462CE"/>
    <w:rsid w:val="00250E43"/>
    <w:rsid w:val="00257181"/>
    <w:rsid w:val="002E54AB"/>
    <w:rsid w:val="00305239"/>
    <w:rsid w:val="00317FA9"/>
    <w:rsid w:val="0045097E"/>
    <w:rsid w:val="00457A24"/>
    <w:rsid w:val="00462604"/>
    <w:rsid w:val="00483F5D"/>
    <w:rsid w:val="004D083E"/>
    <w:rsid w:val="004D20E6"/>
    <w:rsid w:val="004F6FD0"/>
    <w:rsid w:val="00501EA1"/>
    <w:rsid w:val="005808F0"/>
    <w:rsid w:val="00587F29"/>
    <w:rsid w:val="00591867"/>
    <w:rsid w:val="005D136A"/>
    <w:rsid w:val="005E0F75"/>
    <w:rsid w:val="005E674E"/>
    <w:rsid w:val="005F1734"/>
    <w:rsid w:val="0060569C"/>
    <w:rsid w:val="00663812"/>
    <w:rsid w:val="00720144"/>
    <w:rsid w:val="00727F59"/>
    <w:rsid w:val="00866D68"/>
    <w:rsid w:val="00876E6B"/>
    <w:rsid w:val="008B5DAA"/>
    <w:rsid w:val="008C54A8"/>
    <w:rsid w:val="008C7918"/>
    <w:rsid w:val="00912D8B"/>
    <w:rsid w:val="00926ADB"/>
    <w:rsid w:val="009425F6"/>
    <w:rsid w:val="00942A06"/>
    <w:rsid w:val="00945E66"/>
    <w:rsid w:val="00A53FC3"/>
    <w:rsid w:val="00B35D34"/>
    <w:rsid w:val="00B4688F"/>
    <w:rsid w:val="00B61F9B"/>
    <w:rsid w:val="00BC4C67"/>
    <w:rsid w:val="00C267A3"/>
    <w:rsid w:val="00C56D84"/>
    <w:rsid w:val="00CE6C50"/>
    <w:rsid w:val="00D83867"/>
    <w:rsid w:val="00DA13B8"/>
    <w:rsid w:val="00E64506"/>
    <w:rsid w:val="00EB2D9B"/>
    <w:rsid w:val="00EC6468"/>
    <w:rsid w:val="00F019DD"/>
    <w:rsid w:val="00F2305E"/>
    <w:rsid w:val="00F23299"/>
    <w:rsid w:val="00F343A0"/>
    <w:rsid w:val="00F76249"/>
    <w:rsid w:val="00FF425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3009"/>
    <o:shapelayout v:ext="edit">
      <o:idmap v:ext="edit" data="1"/>
    </o:shapelayout>
  </w:shapeDefaults>
  <w:decimalSymbol w:val="."/>
  <w:listSeparator w:val=","/>
  <w14:docId w14:val="522A8B2A"/>
  <w15:docId w15:val="{1CD2F336-C71E-47E2-B19C-FEAB35E5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fr-CH"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rFonts w:ascii="Times New Roman" w:eastAsia="Times New Roman" w:hAnsi="Times New Roman" w:cs="Times New Roman"/>
      <w:lang w:val="en-GB" w:eastAsia="en-US"/>
    </w:rPr>
  </w:style>
  <w:style w:type="paragraph" w:styleId="Heading1">
    <w:name w:val="heading 1"/>
    <w:aliases w:val="Table_G"/>
    <w:basedOn w:val="SingleTxtG"/>
    <w:next w:val="SingleTxtG"/>
    <w:link w:val="Heading1Char"/>
    <w:qFormat/>
    <w:pPr>
      <w:keepNext/>
      <w:keepLines/>
      <w:spacing w:after="0" w:line="240" w:lineRule="auto"/>
      <w:ind w:right="0"/>
      <w:jc w:val="left"/>
      <w:outlineLvl w:val="0"/>
    </w:pPr>
  </w:style>
  <w:style w:type="paragraph" w:styleId="Heading2">
    <w:name w:val="heading 2"/>
    <w:basedOn w:val="Normal"/>
    <w:next w:val="Normal"/>
    <w:link w:val="Heading2Char"/>
    <w:semiHidden/>
    <w:qFormat/>
    <w:pPr>
      <w:kinsoku w:val="0"/>
      <w:overflowPunct w:val="0"/>
      <w:autoSpaceDE w:val="0"/>
      <w:autoSpaceDN w:val="0"/>
      <w:adjustRightInd w:val="0"/>
      <w:snapToGrid w:val="0"/>
      <w:outlineLvl w:val="1"/>
    </w:pPr>
    <w:rPr>
      <w:rFonts w:eastAsia="Calibri"/>
      <w:lang w:val="fr-CH"/>
    </w:rPr>
  </w:style>
  <w:style w:type="paragraph" w:styleId="Heading3">
    <w:name w:val="heading 3"/>
    <w:basedOn w:val="Normal"/>
    <w:next w:val="Normal"/>
    <w:link w:val="Heading3Char"/>
    <w:semiHidden/>
    <w:qFormat/>
    <w:pPr>
      <w:kinsoku w:val="0"/>
      <w:overflowPunct w:val="0"/>
      <w:autoSpaceDE w:val="0"/>
      <w:autoSpaceDN w:val="0"/>
      <w:adjustRightInd w:val="0"/>
      <w:snapToGrid w:val="0"/>
      <w:outlineLvl w:val="2"/>
    </w:pPr>
    <w:rPr>
      <w:rFonts w:eastAsia="Calibri"/>
      <w:lang w:val="fr-CH"/>
    </w:rPr>
  </w:style>
  <w:style w:type="paragraph" w:styleId="Heading4">
    <w:name w:val="heading 4"/>
    <w:basedOn w:val="Normal"/>
    <w:next w:val="Normal"/>
    <w:link w:val="Heading4Char"/>
    <w:semiHidden/>
    <w:qFormat/>
    <w:pPr>
      <w:kinsoku w:val="0"/>
      <w:overflowPunct w:val="0"/>
      <w:autoSpaceDE w:val="0"/>
      <w:autoSpaceDN w:val="0"/>
      <w:adjustRightInd w:val="0"/>
      <w:snapToGrid w:val="0"/>
      <w:outlineLvl w:val="3"/>
    </w:pPr>
    <w:rPr>
      <w:rFonts w:eastAsia="Calibri"/>
      <w:lang w:val="fr-CH"/>
    </w:rPr>
  </w:style>
  <w:style w:type="paragraph" w:styleId="Heading5">
    <w:name w:val="heading 5"/>
    <w:basedOn w:val="Normal"/>
    <w:next w:val="Normal"/>
    <w:link w:val="Heading5Char"/>
    <w:semiHidden/>
    <w:qFormat/>
    <w:pPr>
      <w:kinsoku w:val="0"/>
      <w:overflowPunct w:val="0"/>
      <w:autoSpaceDE w:val="0"/>
      <w:autoSpaceDN w:val="0"/>
      <w:adjustRightInd w:val="0"/>
      <w:snapToGrid w:val="0"/>
      <w:outlineLvl w:val="4"/>
    </w:pPr>
    <w:rPr>
      <w:rFonts w:eastAsia="Calibri"/>
      <w:lang w:val="fr-CH"/>
    </w:rPr>
  </w:style>
  <w:style w:type="paragraph" w:styleId="Heading6">
    <w:name w:val="heading 6"/>
    <w:basedOn w:val="Normal"/>
    <w:next w:val="Normal"/>
    <w:link w:val="Heading6Char"/>
    <w:semiHidden/>
    <w:qFormat/>
    <w:pPr>
      <w:kinsoku w:val="0"/>
      <w:overflowPunct w:val="0"/>
      <w:autoSpaceDE w:val="0"/>
      <w:autoSpaceDN w:val="0"/>
      <w:adjustRightInd w:val="0"/>
      <w:snapToGrid w:val="0"/>
      <w:outlineLvl w:val="5"/>
    </w:pPr>
    <w:rPr>
      <w:rFonts w:eastAsia="Calibri"/>
      <w:lang w:val="fr-CH"/>
    </w:rPr>
  </w:style>
  <w:style w:type="paragraph" w:styleId="Heading7">
    <w:name w:val="heading 7"/>
    <w:basedOn w:val="Normal"/>
    <w:next w:val="Normal"/>
    <w:link w:val="Heading7Char"/>
    <w:semiHidden/>
    <w:qFormat/>
    <w:pPr>
      <w:kinsoku w:val="0"/>
      <w:overflowPunct w:val="0"/>
      <w:autoSpaceDE w:val="0"/>
      <w:autoSpaceDN w:val="0"/>
      <w:adjustRightInd w:val="0"/>
      <w:snapToGrid w:val="0"/>
      <w:outlineLvl w:val="6"/>
    </w:pPr>
    <w:rPr>
      <w:rFonts w:eastAsia="Calibri"/>
      <w:lang w:val="fr-CH"/>
    </w:rPr>
  </w:style>
  <w:style w:type="paragraph" w:styleId="Heading8">
    <w:name w:val="heading 8"/>
    <w:basedOn w:val="Normal"/>
    <w:next w:val="Normal"/>
    <w:link w:val="Heading8Char"/>
    <w:semiHidden/>
    <w:qFormat/>
    <w:pPr>
      <w:kinsoku w:val="0"/>
      <w:overflowPunct w:val="0"/>
      <w:autoSpaceDE w:val="0"/>
      <w:autoSpaceDN w:val="0"/>
      <w:adjustRightInd w:val="0"/>
      <w:snapToGrid w:val="0"/>
      <w:outlineLvl w:val="7"/>
    </w:pPr>
    <w:rPr>
      <w:rFonts w:eastAsia="Calibri"/>
      <w:lang w:val="fr-CH"/>
    </w:rPr>
  </w:style>
  <w:style w:type="paragraph" w:styleId="Heading9">
    <w:name w:val="heading 9"/>
    <w:basedOn w:val="Normal"/>
    <w:next w:val="Normal"/>
    <w:link w:val="Heading9Char"/>
    <w:semiHidden/>
    <w:qFormat/>
    <w:pPr>
      <w:kinsoku w:val="0"/>
      <w:overflowPunct w:val="0"/>
      <w:autoSpaceDE w:val="0"/>
      <w:autoSpaceDN w:val="0"/>
      <w:adjustRightInd w:val="0"/>
      <w:snapToGrid w:val="0"/>
      <w:outlineLvl w:val="8"/>
    </w:pPr>
    <w:rPr>
      <w:rFonts w:eastAsia="Calibri"/>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pPr>
      <w:pBdr>
        <w:bottom w:val="single" w:sz="4" w:space="4" w:color="auto"/>
      </w:pBdr>
      <w:suppressAutoHyphens w:val="0"/>
      <w:spacing w:line="240" w:lineRule="auto"/>
    </w:pPr>
    <w:rPr>
      <w:rFonts w:eastAsia="Calibri"/>
      <w:b/>
      <w:sz w:val="18"/>
    </w:rPr>
  </w:style>
  <w:style w:type="character" w:customStyle="1" w:styleId="HeaderChar">
    <w:name w:val="Header Char"/>
    <w:aliases w:val="6_G Char"/>
    <w:link w:val="Header"/>
    <w:rPr>
      <w:rFonts w:ascii="Times New Roman" w:hAnsi="Times New Roman" w:cs="Times New Roman"/>
      <w:b/>
      <w:sz w:val="18"/>
      <w:szCs w:val="20"/>
      <w:lang w:val="en-GB"/>
    </w:rPr>
  </w:style>
  <w:style w:type="paragraph" w:styleId="Footer">
    <w:name w:val="footer"/>
    <w:aliases w:val="3_G"/>
    <w:basedOn w:val="Normal"/>
    <w:link w:val="FooterChar"/>
    <w:pPr>
      <w:suppressAutoHyphens w:val="0"/>
      <w:spacing w:line="240" w:lineRule="auto"/>
    </w:pPr>
    <w:rPr>
      <w:rFonts w:eastAsia="Calibri"/>
      <w:sz w:val="16"/>
    </w:rPr>
  </w:style>
  <w:style w:type="character" w:customStyle="1" w:styleId="FooterChar">
    <w:name w:val="Footer Char"/>
    <w:aliases w:val="3_G Char"/>
    <w:link w:val="Footer"/>
    <w:rPr>
      <w:rFonts w:ascii="Times New Roman" w:hAnsi="Times New Roman" w:cs="Times New Roman"/>
      <w:sz w:val="16"/>
      <w:szCs w:val="20"/>
      <w:lang w:val="en-GB"/>
    </w:rPr>
  </w:style>
  <w:style w:type="paragraph" w:customStyle="1" w:styleId="HMG">
    <w:name w:val="_ H __M_G"/>
    <w:basedOn w:val="Normal"/>
    <w:next w:val="Normal"/>
    <w:qFormat/>
    <w:pPr>
      <w:keepNext/>
      <w:keepLines/>
      <w:tabs>
        <w:tab w:val="right" w:pos="851"/>
      </w:tabs>
      <w:kinsoku w:val="0"/>
      <w:overflowPunct w:val="0"/>
      <w:autoSpaceDE w:val="0"/>
      <w:autoSpaceDN w:val="0"/>
      <w:adjustRightInd w:val="0"/>
      <w:snapToGrid w:val="0"/>
      <w:spacing w:before="240" w:after="240" w:line="360" w:lineRule="exact"/>
      <w:ind w:left="1134" w:right="1134" w:hanging="1134"/>
    </w:pPr>
    <w:rPr>
      <w:rFonts w:eastAsia="Calibri"/>
      <w:b/>
      <w:sz w:val="34"/>
    </w:rPr>
  </w:style>
  <w:style w:type="paragraph" w:customStyle="1" w:styleId="HChG">
    <w:name w:val="_ H _Ch_G"/>
    <w:basedOn w:val="Normal"/>
    <w:next w:val="Normal"/>
    <w:link w:val="HChGChar"/>
    <w:qFormat/>
    <w:pPr>
      <w:keepNext/>
      <w:keepLines/>
      <w:tabs>
        <w:tab w:val="right" w:pos="851"/>
      </w:tabs>
      <w:kinsoku w:val="0"/>
      <w:overflowPunct w:val="0"/>
      <w:autoSpaceDE w:val="0"/>
      <w:autoSpaceDN w:val="0"/>
      <w:adjustRightInd w:val="0"/>
      <w:snapToGrid w:val="0"/>
      <w:spacing w:before="360" w:after="240" w:line="300" w:lineRule="exact"/>
      <w:ind w:left="1134" w:right="1134" w:hanging="1134"/>
    </w:pPr>
    <w:rPr>
      <w:rFonts w:eastAsia="Calibri"/>
      <w:b/>
      <w:sz w:val="28"/>
    </w:rPr>
  </w:style>
  <w:style w:type="paragraph" w:customStyle="1" w:styleId="H1G">
    <w:name w:val="_ H_1_G"/>
    <w:basedOn w:val="Normal"/>
    <w:next w:val="Normal"/>
    <w:link w:val="H1GChar"/>
    <w:qFormat/>
    <w:pPr>
      <w:keepNext/>
      <w:keepLines/>
      <w:tabs>
        <w:tab w:val="right" w:pos="851"/>
      </w:tabs>
      <w:kinsoku w:val="0"/>
      <w:overflowPunct w:val="0"/>
      <w:autoSpaceDE w:val="0"/>
      <w:autoSpaceDN w:val="0"/>
      <w:adjustRightInd w:val="0"/>
      <w:snapToGrid w:val="0"/>
      <w:spacing w:before="360" w:after="240" w:line="270" w:lineRule="exact"/>
      <w:ind w:left="1134" w:right="1134" w:hanging="1134"/>
    </w:pPr>
    <w:rPr>
      <w:rFonts w:eastAsia="Calibri"/>
      <w:b/>
      <w:sz w:val="24"/>
    </w:rPr>
  </w:style>
  <w:style w:type="paragraph" w:customStyle="1" w:styleId="H23G">
    <w:name w:val="_ H_2/3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b/>
    </w:rPr>
  </w:style>
  <w:style w:type="paragraph" w:customStyle="1" w:styleId="H4G">
    <w:name w:val="_ H_4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i/>
    </w:rPr>
  </w:style>
  <w:style w:type="paragraph" w:customStyle="1" w:styleId="H56G">
    <w:name w:val="_ H_5/6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rPr>
  </w:style>
  <w:style w:type="paragraph" w:customStyle="1" w:styleId="SingleTxtG">
    <w:name w:val="_ Single Txt_G"/>
    <w:basedOn w:val="Normal"/>
    <w:link w:val="SingleTxtGChar"/>
    <w:qFormat/>
    <w:pPr>
      <w:kinsoku w:val="0"/>
      <w:overflowPunct w:val="0"/>
      <w:autoSpaceDE w:val="0"/>
      <w:autoSpaceDN w:val="0"/>
      <w:adjustRightInd w:val="0"/>
      <w:snapToGrid w:val="0"/>
      <w:spacing w:after="120"/>
      <w:ind w:left="1134" w:right="1134"/>
      <w:jc w:val="both"/>
    </w:pPr>
    <w:rPr>
      <w:rFonts w:eastAsia="Calibri"/>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link w:val="Bullet1GChar"/>
    <w:qFormat/>
    <w:pPr>
      <w:numPr>
        <w:numId w:val="21"/>
      </w:numPr>
      <w:kinsoku w:val="0"/>
      <w:overflowPunct w:val="0"/>
      <w:autoSpaceDE w:val="0"/>
      <w:autoSpaceDN w:val="0"/>
      <w:adjustRightInd w:val="0"/>
      <w:snapToGrid w:val="0"/>
      <w:spacing w:after="120"/>
      <w:ind w:right="1134"/>
      <w:jc w:val="both"/>
    </w:pPr>
    <w:rPr>
      <w:rFonts w:eastAsia="Calibri"/>
    </w:rPr>
  </w:style>
  <w:style w:type="paragraph" w:customStyle="1" w:styleId="Bullet2G">
    <w:name w:val="_Bullet 2_G"/>
    <w:basedOn w:val="Normal"/>
    <w:qFormat/>
    <w:pPr>
      <w:numPr>
        <w:numId w:val="22"/>
      </w:numPr>
      <w:kinsoku w:val="0"/>
      <w:overflowPunct w:val="0"/>
      <w:autoSpaceDE w:val="0"/>
      <w:autoSpaceDN w:val="0"/>
      <w:adjustRightInd w:val="0"/>
      <w:snapToGrid w:val="0"/>
      <w:spacing w:after="120"/>
      <w:ind w:right="1134"/>
      <w:jc w:val="both"/>
    </w:pPr>
    <w:rPr>
      <w:rFonts w:eastAsia="Calibri"/>
    </w:rPr>
  </w:style>
  <w:style w:type="paragraph" w:customStyle="1" w:styleId="ParNoG">
    <w:name w:val="_ParNo_G"/>
    <w:basedOn w:val="Normal"/>
    <w:qFormat/>
    <w:pPr>
      <w:numPr>
        <w:numId w:val="23"/>
      </w:numPr>
      <w:tabs>
        <w:tab w:val="clear" w:pos="1701"/>
      </w:tabs>
      <w:kinsoku w:val="0"/>
      <w:overflowPunct w:val="0"/>
      <w:autoSpaceDE w:val="0"/>
      <w:autoSpaceDN w:val="0"/>
      <w:adjustRightInd w:val="0"/>
      <w:snapToGrid w:val="0"/>
      <w:spacing w:after="120"/>
      <w:ind w:right="1134"/>
      <w:jc w:val="both"/>
    </w:pPr>
    <w:rPr>
      <w:rFonts w:eastAsia="Calibri"/>
    </w:rPr>
  </w:style>
  <w:style w:type="character" w:styleId="FootnoteReference">
    <w:name w:val="footnote reference"/>
    <w:aliases w:val="4_G,Footnote Reference/"/>
    <w:qFormat/>
    <w:rPr>
      <w:rFonts w:ascii="Times New Roman" w:hAnsi="Times New Roman"/>
      <w:sz w:val="18"/>
      <w:vertAlign w:val="superscript"/>
      <w:lang w:val="en-GB"/>
    </w:rPr>
  </w:style>
  <w:style w:type="character" w:styleId="EndnoteReference">
    <w:name w:val="endnote reference"/>
    <w:aliases w:val="1_G"/>
    <w:qFormat/>
    <w:rPr>
      <w:rFonts w:ascii="Times New Roman" w:hAnsi="Times New Roman"/>
      <w:sz w:val="18"/>
      <w:vertAlign w:val="superscript"/>
      <w:lang w:val="en-GB"/>
    </w:rPr>
  </w:style>
  <w:style w:type="table" w:styleId="TableGrid">
    <w:name w:val="Table Grid"/>
    <w:basedOn w:val="TableNormal"/>
    <w:pPr>
      <w:suppressAutoHyphens/>
      <w:spacing w:line="240" w:lineRule="atLeast"/>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Pr>
      <w:color w:val="0000FF"/>
      <w:u w:val="none"/>
    </w:rPr>
  </w:style>
  <w:style w:type="character" w:styleId="FollowedHyperlink">
    <w:name w:val="FollowedHyperlink"/>
    <w:semiHidden/>
    <w:rPr>
      <w:color w:val="0000FF"/>
      <w:u w:val="none"/>
    </w:rPr>
  </w:style>
  <w:style w:type="paragraph" w:styleId="FootnoteText">
    <w:name w:val="footnote text"/>
    <w:aliases w:val="5_G,ADB,single space,footnote text,fn,ft,Footnote Text Char Char,FOOTNOTES,Schriftart: 9 pt,Schriftart: 10 pt,Schriftart: 8 pt,Footnotes,Footnote ak,Footnote Text Char1 Char1 Char,Footnote Text Char Char Char1 Char,Footnote Text Char1"/>
    <w:basedOn w:val="Normal"/>
    <w:link w:val="FootnoteTextChar"/>
    <w:qFormat/>
    <w:pPr>
      <w:tabs>
        <w:tab w:val="right" w:pos="1021"/>
      </w:tabs>
      <w:kinsoku w:val="0"/>
      <w:overflowPunct w:val="0"/>
      <w:autoSpaceDE w:val="0"/>
      <w:autoSpaceDN w:val="0"/>
      <w:adjustRightInd w:val="0"/>
      <w:snapToGrid w:val="0"/>
      <w:spacing w:line="220" w:lineRule="exact"/>
      <w:ind w:left="1134" w:right="1134" w:hanging="1134"/>
    </w:pPr>
    <w:rPr>
      <w:rFonts w:eastAsia="Calibri"/>
      <w:sz w:val="18"/>
    </w:rPr>
  </w:style>
  <w:style w:type="character" w:customStyle="1" w:styleId="FootnoteTextChar">
    <w:name w:val="Footnote Text Char"/>
    <w:aliases w:val="5_G Char,ADB Char,single space Char,footnote text Char,fn Char,ft Char,Footnote Text Char Char Char,FOOTNOTES Char,Schriftart: 9 pt Char,Schriftart: 10 pt Char,Schriftart: 8 pt Char,Footnotes Char,Footnote ak Char"/>
    <w:link w:val="FootnoteText"/>
    <w:rPr>
      <w:rFonts w:ascii="Times New Roman" w:hAnsi="Times New Roman" w:cs="Times New Roman"/>
      <w:sz w:val="18"/>
      <w:szCs w:val="20"/>
      <w:lang w:val="en-GB"/>
    </w:rPr>
  </w:style>
  <w:style w:type="paragraph" w:styleId="EndnoteText">
    <w:name w:val="endnote text"/>
    <w:aliases w:val="2_G"/>
    <w:basedOn w:val="FootnoteText"/>
    <w:link w:val="EndnoteTextChar"/>
    <w:qFormat/>
  </w:style>
  <w:style w:type="character" w:customStyle="1" w:styleId="EndnoteTextChar">
    <w:name w:val="Endnote Text Char"/>
    <w:aliases w:val="2_G Char"/>
    <w:link w:val="EndnoteText"/>
    <w:rPr>
      <w:rFonts w:ascii="Times New Roman" w:hAnsi="Times New Roman" w:cs="Times New Roman"/>
      <w:sz w:val="18"/>
      <w:szCs w:val="20"/>
      <w:lang w:val="en-GB"/>
    </w:rPr>
  </w:style>
  <w:style w:type="character" w:styleId="PageNumber">
    <w:name w:val="page number"/>
    <w:aliases w:val="7_G"/>
    <w:qFormat/>
    <w:rPr>
      <w:rFonts w:ascii="Times New Roman" w:hAnsi="Times New Roman"/>
      <w:b/>
      <w:sz w:val="18"/>
      <w:lang w:val="en-GB"/>
    </w:rPr>
  </w:style>
  <w:style w:type="character" w:customStyle="1" w:styleId="Heading1Char">
    <w:name w:val="Heading 1 Char"/>
    <w:aliases w:val="Table_G Char"/>
    <w:link w:val="Heading1"/>
    <w:rPr>
      <w:rFonts w:ascii="Times New Roman" w:hAnsi="Times New Roman" w:cs="Times New Roman"/>
      <w:sz w:val="20"/>
      <w:szCs w:val="20"/>
    </w:rPr>
  </w:style>
  <w:style w:type="character" w:customStyle="1" w:styleId="Heading2Char">
    <w:name w:val="Heading 2 Char"/>
    <w:link w:val="Heading2"/>
    <w:semiHidden/>
    <w:rPr>
      <w:rFonts w:ascii="Times New Roman" w:hAnsi="Times New Roman" w:cs="Times New Roman"/>
      <w:sz w:val="20"/>
      <w:szCs w:val="20"/>
    </w:rPr>
  </w:style>
  <w:style w:type="character" w:customStyle="1" w:styleId="Heading3Char">
    <w:name w:val="Heading 3 Char"/>
    <w:link w:val="Heading3"/>
    <w:semiHidden/>
    <w:rPr>
      <w:rFonts w:ascii="Times New Roman" w:hAnsi="Times New Roman" w:cs="Times New Roman"/>
      <w:sz w:val="20"/>
      <w:szCs w:val="20"/>
    </w:rPr>
  </w:style>
  <w:style w:type="character" w:customStyle="1" w:styleId="Heading4Char">
    <w:name w:val="Heading 4 Char"/>
    <w:link w:val="Heading4"/>
    <w:semiHidden/>
    <w:rPr>
      <w:rFonts w:ascii="Times New Roman" w:hAnsi="Times New Roman" w:cs="Times New Roman"/>
      <w:sz w:val="20"/>
      <w:szCs w:val="20"/>
    </w:rPr>
  </w:style>
  <w:style w:type="character" w:customStyle="1" w:styleId="Heading5Char">
    <w:name w:val="Heading 5 Char"/>
    <w:link w:val="Heading5"/>
    <w:semiHidden/>
    <w:rPr>
      <w:rFonts w:ascii="Times New Roman" w:hAnsi="Times New Roman" w:cs="Times New Roman"/>
      <w:sz w:val="20"/>
      <w:szCs w:val="20"/>
    </w:rPr>
  </w:style>
  <w:style w:type="character" w:customStyle="1" w:styleId="Heading6Char">
    <w:name w:val="Heading 6 Char"/>
    <w:link w:val="Heading6"/>
    <w:semiHidden/>
    <w:rPr>
      <w:rFonts w:ascii="Times New Roman" w:hAnsi="Times New Roman" w:cs="Times New Roman"/>
      <w:sz w:val="20"/>
      <w:szCs w:val="20"/>
    </w:rPr>
  </w:style>
  <w:style w:type="character" w:customStyle="1" w:styleId="Heading7Char">
    <w:name w:val="Heading 7 Char"/>
    <w:link w:val="Heading7"/>
    <w:semiHidden/>
    <w:rPr>
      <w:rFonts w:ascii="Times New Roman" w:hAnsi="Times New Roman" w:cs="Times New Roman"/>
      <w:sz w:val="20"/>
      <w:szCs w:val="20"/>
    </w:rPr>
  </w:style>
  <w:style w:type="character" w:customStyle="1" w:styleId="Heading8Char">
    <w:name w:val="Heading 8 Char"/>
    <w:link w:val="Heading8"/>
    <w:semiHidden/>
    <w:rPr>
      <w:rFonts w:ascii="Times New Roman" w:hAnsi="Times New Roman" w:cs="Times New Roman"/>
      <w:sz w:val="20"/>
      <w:szCs w:val="20"/>
    </w:rPr>
  </w:style>
  <w:style w:type="character" w:customStyle="1" w:styleId="Heading9Char">
    <w:name w:val="Heading 9 Char"/>
    <w:link w:val="Heading9"/>
    <w:semiHidden/>
    <w:rPr>
      <w:rFonts w:ascii="Times New Roman" w:hAnsi="Times New Roman" w:cs="Times New Roman"/>
      <w:sz w:val="20"/>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lang w:val="en-GB"/>
    </w:rPr>
  </w:style>
  <w:style w:type="numbering" w:styleId="111111">
    <w:name w:val="Outline List 2"/>
    <w:basedOn w:val="NoList"/>
    <w:semiHidden/>
    <w:pPr>
      <w:numPr>
        <w:numId w:val="18"/>
      </w:numPr>
    </w:pPr>
  </w:style>
  <w:style w:type="numbering" w:styleId="1ai">
    <w:name w:val="Outline List 1"/>
    <w:basedOn w:val="NoList"/>
    <w:semiHidden/>
    <w:pPr>
      <w:numPr>
        <w:numId w:val="20"/>
      </w:numPr>
    </w:pPr>
  </w:style>
  <w:style w:type="character" w:customStyle="1" w:styleId="SingleTxtGChar">
    <w:name w:val="_ Single Txt_G Char"/>
    <w:link w:val="SingleTxtG"/>
    <w:locked/>
    <w:rPr>
      <w:rFonts w:ascii="Times New Roman" w:hAnsi="Times New Roman" w:cs="Times New Roman"/>
      <w:sz w:val="20"/>
      <w:szCs w:val="20"/>
      <w:lang w:val="en-GB"/>
    </w:rPr>
  </w:style>
  <w:style w:type="table" w:customStyle="1" w:styleId="TableGrid1">
    <w:name w:val="Table Grid1"/>
    <w:basedOn w:val="TableNormal"/>
    <w:pPr>
      <w:suppressAutoHyphens/>
      <w:spacing w:line="240" w:lineRule="atLeast"/>
    </w:pPr>
    <w:rPr>
      <w:rFonts w:ascii="Times New Roman" w:hAnsi="Times New Roman" w:cs="Times New Roman"/>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587F29"/>
    <w:rPr>
      <w:rFonts w:ascii="Times New Roman" w:hAnsi="Times New Roman" w:cs="Times New Roman"/>
      <w:b/>
      <w:sz w:val="24"/>
      <w:lang w:val="en-GB" w:eastAsia="en-US"/>
    </w:rPr>
  </w:style>
  <w:style w:type="paragraph" w:styleId="CommentText">
    <w:name w:val="annotation text"/>
    <w:basedOn w:val="Normal"/>
    <w:link w:val="CommentTextChar"/>
    <w:semiHidden/>
    <w:rsid w:val="005808F0"/>
  </w:style>
  <w:style w:type="character" w:customStyle="1" w:styleId="CommentTextChar">
    <w:name w:val="Comment Text Char"/>
    <w:basedOn w:val="DefaultParagraphFont"/>
    <w:link w:val="CommentText"/>
    <w:semiHidden/>
    <w:rsid w:val="005808F0"/>
    <w:rPr>
      <w:rFonts w:ascii="Times New Roman" w:eastAsia="Times New Roman" w:hAnsi="Times New Roman" w:cs="Times New Roman"/>
      <w:lang w:val="en-GB" w:eastAsia="en-US"/>
    </w:rPr>
  </w:style>
  <w:style w:type="character" w:customStyle="1" w:styleId="HChGChar">
    <w:name w:val="_ H _Ch_G Char"/>
    <w:link w:val="HChG"/>
    <w:locked/>
    <w:rsid w:val="00D83867"/>
    <w:rPr>
      <w:rFonts w:ascii="Times New Roman" w:hAnsi="Times New Roman" w:cs="Times New Roman"/>
      <w:b/>
      <w:sz w:val="28"/>
      <w:lang w:val="en-GB" w:eastAsia="en-US"/>
    </w:rPr>
  </w:style>
  <w:style w:type="character" w:customStyle="1" w:styleId="Bullet1GChar">
    <w:name w:val="_Bullet 1_G Char"/>
    <w:link w:val="Bullet1G"/>
    <w:locked/>
    <w:rsid w:val="00D83867"/>
    <w:rPr>
      <w:rFonts w:ascii="Times New Roman" w:hAnsi="Times New Roman" w:cs="Times New Roman"/>
      <w:lang w:val="en-GB" w:eastAsia="en-US"/>
    </w:rPr>
  </w:style>
  <w:style w:type="character" w:customStyle="1" w:styleId="Identificati">
    <w:name w:val="Identificati"/>
    <w:rsid w:val="00D83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86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1271</Words>
  <Characters>7246</Characters>
  <Application>Microsoft Office Word</Application>
  <DocSecurity>0</DocSecurity>
  <Lines>60</Lines>
  <Paragraphs>16</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ECE/CTCS/WP.7/2019/4</vt:lpstr>
      <vt:lpstr/>
      <vt:lpstr/>
    </vt:vector>
  </TitlesOfParts>
  <Company>DCM</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ECE/CTCS/WP.7/2019/4</dc:title>
  <dc:creator>Gloria</dc:creator>
  <cp:lastModifiedBy>Liliana Annovazzi-Jakab</cp:lastModifiedBy>
  <cp:revision>2</cp:revision>
  <cp:lastPrinted>2018-08-22T14:44:00Z</cp:lastPrinted>
  <dcterms:created xsi:type="dcterms:W3CDTF">2019-05-17T07:22:00Z</dcterms:created>
  <dcterms:modified xsi:type="dcterms:W3CDTF">2019-05-17T07:22:00Z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nt">
    <vt:lpwstr>count</vt:lpwstr>
  </property>
  <property fmtid="{D5CDD505-2E9C-101B-9397-08002B2CF9AE}" pid="3" name="prep">
    <vt:lpwstr>prep</vt:lpwstr>
  </property>
  <property fmtid="{D5CDD505-2E9C-101B-9397-08002B2CF9AE}" pid="4" name="stitle">
    <vt:lpwstr>stitle</vt:lpwstr>
  </property>
  <property fmtid="{D5CDD505-2E9C-101B-9397-08002B2CF9AE}" pid="5" name="prepw">
    <vt:lpwstr>prepw</vt:lpwstr>
  </property>
  <property fmtid="{D5CDD505-2E9C-101B-9397-08002B2CF9AE}" pid="6" name="countw">
    <vt:lpwstr>countw</vt:lpwstr>
  </property>
  <property fmtid="{D5CDD505-2E9C-101B-9397-08002B2CF9AE}" pid="7" name="prepwc">
    <vt:lpwstr>prepwc</vt:lpwstr>
  </property>
  <property fmtid="{D5CDD505-2E9C-101B-9397-08002B2CF9AE}" pid="8" name="sym1">
    <vt:lpwstr>CTCS/WP.7/2019/4</vt:lpwstr>
  </property>
  <property fmtid="{D5CDD505-2E9C-101B-9397-08002B2CF9AE}" pid="9" name="symh">
    <vt:lpwstr>ECE/CTCS/WP.7/2019/4</vt:lpwstr>
  </property>
  <property fmtid="{D5CDD505-2E9C-101B-9397-08002B2CF9AE}" pid="10" name="dist">
    <vt:lpwstr>General</vt:lpwstr>
  </property>
  <property fmtid="{D5CDD505-2E9C-101B-9397-08002B2CF9AE}" pid="11" name="date">
    <vt:lpwstr>18 February 2019</vt:lpwstr>
  </property>
  <property fmtid="{D5CDD505-2E9C-101B-9397-08002B2CF9AE}" pid="12" name="sdate">
    <vt:lpwstr>13-15 May 2019</vt:lpwstr>
  </property>
  <property fmtid="{D5CDD505-2E9C-101B-9397-08002B2CF9AE}" pid="13" name="virs">
    <vt:lpwstr>English only</vt:lpwstr>
  </property>
  <property fmtid="{D5CDD505-2E9C-101B-9397-08002B2CF9AE}" pid="14" name="snum">
    <vt:lpwstr>sixty-seventh</vt:lpwstr>
  </property>
  <property fmtid="{D5CDD505-2E9C-101B-9397-08002B2CF9AE}" pid="15" name="anum">
    <vt:lpwstr>3 (b)</vt:lpwstr>
  </property>
  <property fmtid="{D5CDD505-2E9C-101B-9397-08002B2CF9AE}" pid="16" name="adcorr">
    <vt:lpwstr/>
  </property>
  <property fmtid="{D5CDD505-2E9C-101B-9397-08002B2CF9AE}" pid="17" name="gdoc">
    <vt:lpwstr/>
  </property>
  <property fmtid="{D5CDD505-2E9C-101B-9397-08002B2CF9AE}" pid="18" name="gdocf">
    <vt:lpwstr/>
  </property>
  <property fmtid="{D5CDD505-2E9C-101B-9397-08002B2CF9AE}" pid="19" name="tlang">
    <vt:lpwstr/>
  </property>
  <property fmtid="{D5CDD505-2E9C-101B-9397-08002B2CF9AE}" pid="20" name="atitle">
    <vt:lpwstr>Revision of Standards</vt:lpwstr>
  </property>
  <property fmtid="{D5CDD505-2E9C-101B-9397-08002B2CF9AE}" pid="21" name="ldate">
    <vt:lpwstr>Monday 13 May 2019</vt:lpwstr>
  </property>
  <property fmtid="{D5CDD505-2E9C-101B-9397-08002B2CF9AE}" pid="22" name="loca">
    <vt:lpwstr>Palais des Nations, Geneva</vt:lpwstr>
  </property>
  <property fmtid="{D5CDD505-2E9C-101B-9397-08002B2CF9AE}" pid="23" name="categ">
    <vt:lpwstr>Working Party on Agricultural Quality Standards</vt:lpwstr>
  </property>
  <property fmtid="{D5CDD505-2E9C-101B-9397-08002B2CF9AE}" pid="24" name="subcategory">
    <vt:lpwstr>Not Applicable</vt:lpwstr>
  </property>
  <property fmtid="{D5CDD505-2E9C-101B-9397-08002B2CF9AE}" pid="25" name="splace">
    <vt:lpwstr>Geneva</vt:lpwstr>
  </property>
  <property fmtid="{D5CDD505-2E9C-101B-9397-08002B2CF9AE}" pid="26" name="olang">
    <vt:lpwstr>English</vt:lpwstr>
  </property>
  <property fmtid="{D5CDD505-2E9C-101B-9397-08002B2CF9AE}" pid="27" name="Date-Generated">
    <vt:filetime>2019-02-15T15:44:58Z</vt:filetime>
  </property>
  <property fmtid="{D5CDD505-2E9C-101B-9397-08002B2CF9AE}" pid="28" name="Org">
    <vt:lpwstr>ECE</vt:lpwstr>
  </property>
  <property fmtid="{D5CDD505-2E9C-101B-9397-08002B2CF9AE}" pid="29" name="Entity">
    <vt:lpwstr>Working Party on Agricultural Quality Standards</vt:lpwstr>
  </property>
  <property fmtid="{D5CDD505-2E9C-101B-9397-08002B2CF9AE}" pid="30" name="doctype">
    <vt:lpwstr>Working Document</vt:lpwstr>
  </property>
  <property fmtid="{D5CDD505-2E9C-101B-9397-08002B2CF9AE}" pid="31" name="category">
    <vt:lpwstr>Trade - CTCS</vt:lpwstr>
  </property>
  <property fmtid="{D5CDD505-2E9C-101B-9397-08002B2CF9AE}" pid="32" name="bar">
    <vt:lpwstr/>
  </property>
</Properties>
</file>