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F1734" w:rsidTr="00305239">
        <w:trPr>
          <w:cantSplit/>
          <w:trHeight w:hRule="exact" w:val="851"/>
        </w:trPr>
        <w:tc>
          <w:tcPr>
            <w:tcW w:w="1276" w:type="dxa"/>
            <w:tcBorders>
              <w:bottom w:val="single" w:sz="4" w:space="0" w:color="auto"/>
            </w:tcBorders>
            <w:shd w:val="clear" w:color="auto" w:fill="auto"/>
            <w:vAlign w:val="bottom"/>
          </w:tcPr>
          <w:p w:rsidR="005F1734" w:rsidRDefault="005F1734" w:rsidP="00305239">
            <w:pPr>
              <w:spacing w:after="80"/>
            </w:pPr>
          </w:p>
        </w:tc>
        <w:tc>
          <w:tcPr>
            <w:tcW w:w="2268" w:type="dxa"/>
            <w:tcBorders>
              <w:bottom w:val="single" w:sz="4" w:space="0" w:color="auto"/>
            </w:tcBorders>
            <w:shd w:val="clear" w:color="auto" w:fill="auto"/>
            <w:vAlign w:val="bottom"/>
          </w:tcPr>
          <w:p w:rsidR="005F1734" w:rsidRPr="00305239" w:rsidRDefault="00A53FC3" w:rsidP="00305239">
            <w:pPr>
              <w:spacing w:after="80" w:line="300" w:lineRule="exact"/>
              <w:rPr>
                <w:b/>
                <w:sz w:val="24"/>
                <w:szCs w:val="24"/>
              </w:rPr>
            </w:pPr>
            <w:r w:rsidRPr="00305239">
              <w:rPr>
                <w:sz w:val="28"/>
                <w:szCs w:val="28"/>
              </w:rPr>
              <w:t>United Nations</w:t>
            </w:r>
          </w:p>
        </w:tc>
        <w:tc>
          <w:tcPr>
            <w:tcW w:w="6095" w:type="dxa"/>
            <w:gridSpan w:val="2"/>
            <w:tcBorders>
              <w:bottom w:val="single" w:sz="4" w:space="0" w:color="auto"/>
            </w:tcBorders>
            <w:shd w:val="clear" w:color="auto" w:fill="auto"/>
            <w:vAlign w:val="bottom"/>
          </w:tcPr>
          <w:p w:rsidR="005F1734" w:rsidRDefault="00A53FC3" w:rsidP="00305239">
            <w:pPr>
              <w:suppressAutoHyphens w:val="0"/>
              <w:spacing w:after="20"/>
              <w:jc w:val="right"/>
            </w:pPr>
            <w:r w:rsidRPr="00305239">
              <w:rPr>
                <w:sz w:val="40"/>
              </w:rPr>
              <w:t>ECE</w:t>
            </w:r>
            <w:r>
              <w:t>/</w:t>
            </w:r>
            <w:r w:rsidR="009F7E13">
              <w:fldChar w:fldCharType="begin"/>
            </w:r>
            <w:r w:rsidR="009F7E13">
              <w:instrText xml:space="preserve"> DOCPROPERTY  sym1  \* MERGEFORMAT </w:instrText>
            </w:r>
            <w:r w:rsidR="009F7E13">
              <w:fldChar w:fldCharType="separate"/>
            </w:r>
            <w:r w:rsidR="00DA13B8">
              <w:t>CTCS/WP.7/</w:t>
            </w:r>
            <w:r w:rsidR="00C36B83">
              <w:t>GE.1/</w:t>
            </w:r>
            <w:r w:rsidR="00DA13B8">
              <w:t>2019/8</w:t>
            </w:r>
            <w:r w:rsidR="009F7E13">
              <w:fldChar w:fldCharType="end"/>
            </w:r>
          </w:p>
        </w:tc>
      </w:tr>
      <w:tr w:rsidR="005F1734" w:rsidTr="00305239">
        <w:trPr>
          <w:cantSplit/>
          <w:trHeight w:hRule="exact" w:val="2835"/>
        </w:trPr>
        <w:tc>
          <w:tcPr>
            <w:tcW w:w="1276" w:type="dxa"/>
            <w:tcBorders>
              <w:top w:val="single" w:sz="4" w:space="0" w:color="auto"/>
              <w:bottom w:val="single" w:sz="12" w:space="0" w:color="auto"/>
            </w:tcBorders>
            <w:shd w:val="clear" w:color="auto" w:fill="auto"/>
          </w:tcPr>
          <w:p w:rsidR="005F1734" w:rsidRDefault="004D20E6" w:rsidP="00305239">
            <w:pPr>
              <w:spacing w:before="120"/>
              <w:jc w:val="center"/>
            </w:pPr>
            <w:r>
              <w:rPr>
                <w:noProof/>
                <w:lang w:val="en-US" w:eastAsia="zh-CN"/>
              </w:rPr>
              <w:drawing>
                <wp:inline distT="0" distB="0" distL="0" distR="0">
                  <wp:extent cx="715645" cy="589915"/>
                  <wp:effectExtent l="0" t="0" r="0"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C4C67" w:rsidRPr="00257181" w:rsidRDefault="00F76249" w:rsidP="00DA13B8">
            <w:pPr>
              <w:spacing w:before="120" w:line="420" w:lineRule="exact"/>
              <w:rPr>
                <w:b/>
                <w:sz w:val="40"/>
                <w:szCs w:val="40"/>
              </w:rPr>
            </w:pPr>
            <w:r w:rsidRPr="00305239">
              <w:rPr>
                <w:b/>
                <w:sz w:val="40"/>
                <w:szCs w:val="40"/>
              </w:rPr>
              <w:t>Economic and Social Council</w:t>
            </w:r>
          </w:p>
        </w:tc>
        <w:tc>
          <w:tcPr>
            <w:tcW w:w="2835" w:type="dxa"/>
            <w:tcBorders>
              <w:top w:val="single" w:sz="4" w:space="0" w:color="auto"/>
              <w:bottom w:val="single" w:sz="12" w:space="0" w:color="auto"/>
            </w:tcBorders>
            <w:shd w:val="clear" w:color="auto" w:fill="auto"/>
          </w:tcPr>
          <w:p w:rsidR="005F1734" w:rsidRDefault="00A53FC3" w:rsidP="00305239">
            <w:pPr>
              <w:suppressAutoHyphens w:val="0"/>
              <w:spacing w:before="240" w:line="240" w:lineRule="exact"/>
            </w:pPr>
            <w:r>
              <w:t xml:space="preserve">Distr.: </w:t>
            </w:r>
            <w:r w:rsidR="009F7E13">
              <w:fldChar w:fldCharType="begin"/>
            </w:r>
            <w:r w:rsidR="009F7E13">
              <w:instrText xml:space="preserve"> DOCPROPERTY  dist  \* MERGEFORMAT </w:instrText>
            </w:r>
            <w:r w:rsidR="009F7E13">
              <w:fldChar w:fldCharType="separate"/>
            </w:r>
            <w:r w:rsidR="00DA13B8">
              <w:t>General</w:t>
            </w:r>
            <w:r w:rsidR="009F7E13">
              <w:fldChar w:fldCharType="end"/>
            </w:r>
          </w:p>
          <w:p w:rsidR="005F1734" w:rsidRDefault="009F7E13" w:rsidP="00305239">
            <w:pPr>
              <w:suppressAutoHyphens w:val="0"/>
            </w:pPr>
            <w:r>
              <w:fldChar w:fldCharType="begin"/>
            </w:r>
            <w:r>
              <w:instrText xml:space="preserve"> DOCPROPERTY  date  \* MERGEFORMAT </w:instrText>
            </w:r>
            <w:r>
              <w:fldChar w:fldCharType="separate"/>
            </w:r>
            <w:r w:rsidR="00DA13B8">
              <w:t>1</w:t>
            </w:r>
            <w:r w:rsidR="008961C0">
              <w:t>8</w:t>
            </w:r>
            <w:r w:rsidR="00DA13B8">
              <w:t xml:space="preserve"> February 2019</w:t>
            </w:r>
            <w:r>
              <w:fldChar w:fldCharType="end"/>
            </w:r>
          </w:p>
          <w:p w:rsidR="005F1734" w:rsidRDefault="00076D86" w:rsidP="00305239">
            <w:pPr>
              <w:suppressAutoHyphens w:val="0"/>
            </w:pPr>
            <w:r>
              <w:fldChar w:fldCharType="begin"/>
            </w:r>
            <w:r>
              <w:instrText xml:space="preserve"> DOCPROPERTY  tlang  \* MERGEFORMAT </w:instrText>
            </w:r>
            <w:r>
              <w:fldChar w:fldCharType="end"/>
            </w:r>
          </w:p>
          <w:p w:rsidR="005F1734" w:rsidRDefault="00A53FC3" w:rsidP="00305239">
            <w:pPr>
              <w:suppressAutoHyphens w:val="0"/>
            </w:pPr>
            <w:r>
              <w:t xml:space="preserve">Original: </w:t>
            </w:r>
            <w:r w:rsidR="009F7E13">
              <w:fldChar w:fldCharType="begin"/>
            </w:r>
            <w:r w:rsidR="009F7E13">
              <w:instrText xml:space="preserve"> DOCPROPERTY  olang  \* MERGEFORMAT </w:instrText>
            </w:r>
            <w:r w:rsidR="009F7E13">
              <w:fldChar w:fldCharType="separate"/>
            </w:r>
            <w:r w:rsidR="00DA13B8">
              <w:t>English</w:t>
            </w:r>
            <w:r w:rsidR="009F7E13">
              <w:fldChar w:fldCharType="end"/>
            </w:r>
          </w:p>
          <w:p w:rsidR="005F1734" w:rsidRDefault="00076D86" w:rsidP="00305239">
            <w:pPr>
              <w:suppressAutoHyphens w:val="0"/>
            </w:pPr>
            <w:r>
              <w:fldChar w:fldCharType="begin"/>
            </w:r>
            <w:r>
              <w:instrText xml:space="preserve"> DOCPROPERTY  virs  \* MERGEFORMAT </w:instrText>
            </w:r>
            <w:r>
              <w:fldChar w:fldCharType="end"/>
            </w:r>
          </w:p>
        </w:tc>
      </w:tr>
    </w:tbl>
    <w:p w:rsidR="00483F5D" w:rsidRDefault="00483F5D" w:rsidP="00483F5D">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483F5D" w:rsidRDefault="005808F0" w:rsidP="00483F5D">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5E674E" w:rsidRPr="005E674E" w:rsidRDefault="00022C08" w:rsidP="00483F5D">
      <w:pPr>
        <w:spacing w:before="120"/>
        <w:rPr>
          <w:b/>
          <w:bCs/>
          <w:sz w:val="24"/>
          <w:szCs w:val="24"/>
        </w:rPr>
      </w:pPr>
      <w:r>
        <w:rPr>
          <w:b/>
          <w:bCs/>
          <w:sz w:val="24"/>
          <w:szCs w:val="24"/>
        </w:rPr>
        <w:fldChar w:fldCharType="begin"/>
      </w:r>
      <w:r>
        <w:rPr>
          <w:b/>
          <w:bCs/>
          <w:sz w:val="24"/>
          <w:szCs w:val="24"/>
        </w:rPr>
        <w:instrText xml:space="preserve"> DOCPROPERTY  categ  \* MERGEFORMAT </w:instrText>
      </w:r>
      <w:r>
        <w:rPr>
          <w:b/>
          <w:bCs/>
          <w:sz w:val="24"/>
          <w:szCs w:val="24"/>
        </w:rPr>
        <w:fldChar w:fldCharType="separate"/>
      </w:r>
      <w:r w:rsidR="00DA13B8">
        <w:rPr>
          <w:b/>
          <w:bCs/>
          <w:sz w:val="24"/>
          <w:szCs w:val="24"/>
        </w:rPr>
        <w:t>Working Party on Agricultural Quality Standards</w:t>
      </w:r>
      <w:r>
        <w:rPr>
          <w:b/>
          <w:bCs/>
          <w:sz w:val="24"/>
          <w:szCs w:val="24"/>
        </w:rPr>
        <w:fldChar w:fldCharType="end"/>
      </w:r>
    </w:p>
    <w:p w:rsidR="00076D86" w:rsidRPr="00E363B6" w:rsidRDefault="00076D86" w:rsidP="00076D86">
      <w:pPr>
        <w:spacing w:before="120"/>
        <w:outlineLvl w:val="0"/>
        <w:rPr>
          <w:b/>
        </w:rPr>
      </w:pPr>
      <w:r w:rsidRPr="00E363B6">
        <w:rPr>
          <w:b/>
        </w:rPr>
        <w:t>Specialized Section on Standardization</w:t>
      </w:r>
    </w:p>
    <w:p w:rsidR="00076D86" w:rsidRPr="00E363B6" w:rsidRDefault="00076D86" w:rsidP="00076D86">
      <w:pPr>
        <w:outlineLvl w:val="0"/>
        <w:rPr>
          <w:b/>
        </w:rPr>
      </w:pPr>
      <w:r w:rsidRPr="00E363B6">
        <w:rPr>
          <w:b/>
        </w:rPr>
        <w:t>of Fresh Fruit and Vegetables</w:t>
      </w:r>
    </w:p>
    <w:p w:rsidR="00076D86" w:rsidRPr="00C41ACA" w:rsidRDefault="00076D86" w:rsidP="00076D86">
      <w:pPr>
        <w:rPr>
          <w:b/>
        </w:rPr>
      </w:pPr>
      <w:r>
        <w:rPr>
          <w:b/>
        </w:rPr>
        <w:fldChar w:fldCharType="begin"/>
      </w:r>
      <w:r>
        <w:rPr>
          <w:b/>
        </w:rPr>
        <w:instrText xml:space="preserve"> DOCPROPERTY  snum  \* MERGEFORMAT </w:instrText>
      </w:r>
      <w:r>
        <w:rPr>
          <w:b/>
        </w:rPr>
        <w:fldChar w:fldCharType="separate"/>
      </w:r>
      <w:r>
        <w:rPr>
          <w:b/>
        </w:rPr>
        <w:t>Sixty-seventh</w:t>
      </w:r>
      <w:r>
        <w:rPr>
          <w:b/>
        </w:rPr>
        <w:fldChar w:fldCharType="end"/>
      </w:r>
      <w:r>
        <w:rPr>
          <w:b/>
        </w:rPr>
        <w:t xml:space="preserve"> </w:t>
      </w:r>
      <w:r w:rsidRPr="00143C39">
        <w:rPr>
          <w:b/>
          <w:bCs/>
          <w:lang w:val="en-US"/>
        </w:rPr>
        <w:t>session</w:t>
      </w:r>
    </w:p>
    <w:p w:rsidR="002E54AB" w:rsidRDefault="009F7E13" w:rsidP="002E54AB">
      <w:r>
        <w:fldChar w:fldCharType="begin"/>
      </w:r>
      <w:r>
        <w:instrText xml:space="preserve"> DOCPROPERTY  splace  \*</w:instrText>
      </w:r>
      <w:r>
        <w:instrText xml:space="preserve"> MERGEFORMAT </w:instrText>
      </w:r>
      <w:r>
        <w:fldChar w:fldCharType="separate"/>
      </w:r>
      <w:r w:rsidR="00DA13B8">
        <w:t>Geneva</w:t>
      </w:r>
      <w:r>
        <w:fldChar w:fldCharType="end"/>
      </w:r>
      <w:r w:rsidR="002E54AB" w:rsidRPr="00294285">
        <w:t xml:space="preserve">, </w:t>
      </w:r>
      <w:r>
        <w:fldChar w:fldCharType="begin"/>
      </w:r>
      <w:r>
        <w:instrText xml:space="preserve"> DOCPROPERTY  sdate  \* MERGEFORMAT </w:instrText>
      </w:r>
      <w:r>
        <w:fldChar w:fldCharType="separate"/>
      </w:r>
      <w:r w:rsidR="00DA13B8">
        <w:t>13-15 May 2019</w:t>
      </w:r>
      <w:r>
        <w:fldChar w:fldCharType="end"/>
      </w:r>
    </w:p>
    <w:p w:rsidR="00317FA9" w:rsidRDefault="00317FA9" w:rsidP="002E54AB">
      <w:r w:rsidRPr="00BF20B4">
        <w:t xml:space="preserve">Item </w:t>
      </w:r>
      <w:r w:rsidR="009F7E13">
        <w:fldChar w:fldCharType="begin"/>
      </w:r>
      <w:r w:rsidR="009F7E13">
        <w:instrText xml:space="preserve"> DOCPROPERTY  anum  \* MERGEFORMAT </w:instrText>
      </w:r>
      <w:r w:rsidR="009F7E13">
        <w:fldChar w:fldCharType="separate"/>
      </w:r>
      <w:r w:rsidR="00DA13B8">
        <w:t>3 (f)</w:t>
      </w:r>
      <w:r w:rsidR="009F7E13">
        <w:fldChar w:fldCharType="end"/>
      </w:r>
      <w:r w:rsidRPr="00BF20B4">
        <w:t xml:space="preserve"> of the provisional agenda</w:t>
      </w:r>
    </w:p>
    <w:p w:rsidR="00317FA9" w:rsidRPr="00317FA9" w:rsidRDefault="00317FA9" w:rsidP="002E54AB">
      <w:pPr>
        <w:rPr>
          <w:b/>
          <w:bCs/>
        </w:rPr>
      </w:pPr>
      <w:r w:rsidRPr="00317FA9">
        <w:rPr>
          <w:b/>
          <w:bCs/>
        </w:rPr>
        <w:fldChar w:fldCharType="begin"/>
      </w:r>
      <w:r w:rsidRPr="00317FA9">
        <w:rPr>
          <w:b/>
          <w:bCs/>
        </w:rPr>
        <w:instrText xml:space="preserve"> DOCPROPERTY  atitle  \* MERGEFORMAT </w:instrText>
      </w:r>
      <w:r w:rsidRPr="00317FA9">
        <w:rPr>
          <w:b/>
          <w:bCs/>
        </w:rPr>
        <w:fldChar w:fldCharType="separate"/>
      </w:r>
      <w:r w:rsidR="00DA13B8">
        <w:rPr>
          <w:b/>
          <w:bCs/>
        </w:rPr>
        <w:t>Revision of Standards</w:t>
      </w:r>
      <w:r w:rsidRPr="00317FA9">
        <w:rPr>
          <w:b/>
          <w:bCs/>
        </w:rPr>
        <w:fldChar w:fldCharType="end"/>
      </w:r>
      <w:r w:rsidR="00065BD9">
        <w:rPr>
          <w:b/>
          <w:bCs/>
        </w:rPr>
        <w:t xml:space="preserve">: </w:t>
      </w:r>
      <w:r w:rsidR="00065BD9" w:rsidRPr="00065BD9">
        <w:rPr>
          <w:b/>
          <w:bCs/>
        </w:rPr>
        <w:t>Annonas</w:t>
      </w:r>
    </w:p>
    <w:p w:rsidR="009F7E13" w:rsidRDefault="00F2305E" w:rsidP="009F7E13">
      <w:r>
        <w:tab/>
      </w:r>
      <w:r>
        <w:tab/>
      </w:r>
    </w:p>
    <w:p w:rsidR="009F7E13" w:rsidRDefault="009F7E13" w:rsidP="009F7E13">
      <w:pPr>
        <w:rPr>
          <w:b/>
          <w:bCs/>
          <w:color w:val="FF0000"/>
          <w:sz w:val="40"/>
          <w:szCs w:val="40"/>
        </w:rPr>
      </w:pPr>
      <w:r w:rsidRPr="00D222F8">
        <w:rPr>
          <w:b/>
          <w:bCs/>
          <w:color w:val="FF0000"/>
          <w:sz w:val="40"/>
          <w:szCs w:val="40"/>
        </w:rPr>
        <w:t xml:space="preserve">POST SESSION DOCUMENT 17 MAY 2019 </w:t>
      </w:r>
    </w:p>
    <w:p w:rsidR="009F7E13" w:rsidRDefault="009F7E13" w:rsidP="009F7E13">
      <w:pPr>
        <w:pStyle w:val="HChG"/>
      </w:pPr>
      <w:r>
        <w:rPr>
          <w:b w:val="0"/>
          <w:bCs/>
          <w:color w:val="FF0000"/>
          <w:sz w:val="40"/>
          <w:szCs w:val="40"/>
        </w:rPr>
        <w:t>In-session agreed amendment</w:t>
      </w:r>
      <w:bookmarkStart w:id="0" w:name="_GoBack"/>
      <w:bookmarkEnd w:id="0"/>
      <w:r>
        <w:rPr>
          <w:b w:val="0"/>
          <w:bCs/>
          <w:color w:val="FF0000"/>
          <w:sz w:val="40"/>
          <w:szCs w:val="40"/>
        </w:rPr>
        <w:t xml:space="preserve"> highlighted</w:t>
      </w:r>
    </w:p>
    <w:p w:rsidR="00F2305E" w:rsidRPr="00C36B83" w:rsidRDefault="009F7E13" w:rsidP="00F2305E">
      <w:pPr>
        <w:pStyle w:val="HChG"/>
        <w:rPr>
          <w:b w:val="0"/>
          <w:sz w:val="20"/>
        </w:rPr>
      </w:pPr>
      <w:r>
        <w:tab/>
      </w:r>
      <w:r>
        <w:tab/>
      </w:r>
      <w:r w:rsidR="00C36B83" w:rsidRPr="00717F0B">
        <w:t xml:space="preserve">Proposals by the delegation of Germany - Standard for </w:t>
      </w:r>
      <w:r w:rsidR="00C36B83">
        <w:t>A</w:t>
      </w:r>
      <w:r w:rsidR="00C36B83" w:rsidRPr="00717F0B">
        <w:t>nnonas</w:t>
      </w:r>
    </w:p>
    <w:p w:rsidR="00587F29" w:rsidRDefault="005808F0" w:rsidP="00457A24">
      <w:pPr>
        <w:pStyle w:val="H1G"/>
      </w:pPr>
      <w:r>
        <w:tab/>
      </w:r>
      <w:r w:rsidR="00457A24">
        <w:tab/>
        <w:t>Submitted by the secretariat</w:t>
      </w:r>
    </w:p>
    <w:p w:rsidR="00C36B83" w:rsidRDefault="00C36B83" w:rsidP="00C36B83">
      <w:pPr>
        <w:pStyle w:val="SingleTxtG"/>
        <w:tabs>
          <w:tab w:val="left" w:pos="1701"/>
        </w:tabs>
      </w:pPr>
      <w:r w:rsidRPr="00D530DB">
        <w:t xml:space="preserve">The following </w:t>
      </w:r>
      <w:r>
        <w:t xml:space="preserve">proposal was </w:t>
      </w:r>
      <w:r w:rsidR="008065B6">
        <w:t>received from</w:t>
      </w:r>
      <w:r>
        <w:t xml:space="preserve"> the delegation </w:t>
      </w:r>
      <w:r w:rsidR="008065B6">
        <w:t>of</w:t>
      </w:r>
      <w:r>
        <w:t xml:space="preserve"> Germany for discussion by the Specialized Section. </w:t>
      </w:r>
    </w:p>
    <w:p w:rsidR="00C36B83" w:rsidRPr="00F375DB" w:rsidRDefault="008065B6" w:rsidP="00C36B83">
      <w:pPr>
        <w:pStyle w:val="SingleTxtG"/>
      </w:pPr>
      <w:r>
        <w:t>The document</w:t>
      </w:r>
      <w:r w:rsidR="00C36B83" w:rsidRPr="00F375DB">
        <w:t xml:space="preserve"> is prepared according to ECE/CTCS/2017/10 section II c and ECE/CTCS/2018/2 section VII a.</w:t>
      </w:r>
    </w:p>
    <w:p w:rsidR="00C36B83" w:rsidRDefault="00F375DB" w:rsidP="00F375DB">
      <w:pPr>
        <w:pStyle w:val="H23G"/>
      </w:pPr>
      <w:r>
        <w:tab/>
      </w:r>
      <w:r>
        <w:tab/>
      </w:r>
      <w:r w:rsidR="00C36B83" w:rsidRPr="00207984">
        <w:t>Comment</w:t>
      </w:r>
      <w:r w:rsidR="00C36B83">
        <w:t xml:space="preserve"> and background</w:t>
      </w:r>
      <w:r w:rsidR="00C36B83" w:rsidRPr="00207984">
        <w:t>:</w:t>
      </w:r>
      <w:r w:rsidR="00C36B83">
        <w:t xml:space="preserve"> </w:t>
      </w:r>
    </w:p>
    <w:p w:rsidR="00C36B83" w:rsidRPr="00207984" w:rsidRDefault="006B2173" w:rsidP="00C36B83">
      <w:pPr>
        <w:pStyle w:val="SingleTxtG"/>
      </w:pPr>
      <w:r>
        <w:t xml:space="preserve">In the Standard for Annonas, </w:t>
      </w:r>
      <w:r w:rsidR="00C36B83" w:rsidRPr="00207984">
        <w:t>Section III</w:t>
      </w:r>
      <w:r w:rsidR="00F375DB">
        <w:t xml:space="preserve"> -</w:t>
      </w:r>
      <w:r w:rsidR="00C36B83" w:rsidRPr="00207984">
        <w:t xml:space="preserve"> </w:t>
      </w:r>
      <w:r w:rsidR="00C36B83" w:rsidRPr="000C495F">
        <w:t>Provisions concerning sizing</w:t>
      </w:r>
      <w:r w:rsidR="00C36B83">
        <w:t xml:space="preserve"> </w:t>
      </w:r>
      <w:r w:rsidR="00F375DB">
        <w:t xml:space="preserve">- </w:t>
      </w:r>
      <w:r w:rsidR="00C36B83">
        <w:t xml:space="preserve">currently states: </w:t>
      </w:r>
    </w:p>
    <w:p w:rsidR="00C36B83" w:rsidRPr="00F375DB" w:rsidRDefault="00E9662B" w:rsidP="00C36B83">
      <w:pPr>
        <w:pStyle w:val="SingleTxtG"/>
      </w:pPr>
      <w:r>
        <w:t>“</w:t>
      </w:r>
      <w:r w:rsidR="00C36B83" w:rsidRPr="00F375DB">
        <w:t>The minimum size shall be</w:t>
      </w:r>
    </w:p>
    <w:p w:rsidR="00C36B83" w:rsidRPr="00F375DB" w:rsidRDefault="00C36B83" w:rsidP="00F375DB">
      <w:pPr>
        <w:pStyle w:val="Bullet1G"/>
      </w:pPr>
      <w:r w:rsidRPr="00F375DB">
        <w:t xml:space="preserve">100 g for </w:t>
      </w:r>
      <w:r w:rsidR="00E9662B" w:rsidRPr="00F375DB">
        <w:t xml:space="preserve">cherimoya, sugar apple and atemoya </w:t>
      </w:r>
      <w:r w:rsidRPr="00F375DB">
        <w:t>and</w:t>
      </w:r>
    </w:p>
    <w:p w:rsidR="00C36B83" w:rsidRPr="00F375DB" w:rsidRDefault="00C36B83" w:rsidP="00F375DB">
      <w:pPr>
        <w:pStyle w:val="Bullet1G"/>
      </w:pPr>
      <w:r w:rsidRPr="00F375DB">
        <w:t>200 g for soursop.”</w:t>
      </w:r>
    </w:p>
    <w:p w:rsidR="00C36B83" w:rsidRPr="00207984" w:rsidRDefault="00C36B83" w:rsidP="00C36B83">
      <w:pPr>
        <w:pStyle w:val="SingleTxtG"/>
      </w:pPr>
      <w:r w:rsidRPr="00207984">
        <w:t>And in Section IV</w:t>
      </w:r>
      <w:r w:rsidR="00F375DB">
        <w:t xml:space="preserve"> -</w:t>
      </w:r>
      <w:r>
        <w:t xml:space="preserve"> Provisions concerning tolerances</w:t>
      </w:r>
      <w:r w:rsidR="00F375DB">
        <w:t xml:space="preserve"> -</w:t>
      </w:r>
      <w:r>
        <w:t xml:space="preserve"> B. Size tolerances, the standard states: </w:t>
      </w:r>
    </w:p>
    <w:p w:rsidR="00C36B83" w:rsidRPr="00F375DB" w:rsidRDefault="00E9662B" w:rsidP="00C36B83">
      <w:pPr>
        <w:pStyle w:val="SingleTxtG"/>
      </w:pPr>
      <w:r>
        <w:t>“</w:t>
      </w:r>
      <w:r w:rsidR="00C36B83" w:rsidRPr="00F375DB">
        <w:t xml:space="preserve">For all classes: a total tolerance of 10 per cent, by number or weight, of fruit not satisfying the requirements as regards sizing is allowed, provided the annonas conform to the minimum size of 80 g for </w:t>
      </w:r>
      <w:r w:rsidR="00A14DAA" w:rsidRPr="00F375DB">
        <w:t xml:space="preserve">cherimoya, sugar apple and atemoya </w:t>
      </w:r>
      <w:r w:rsidR="00C36B83" w:rsidRPr="00F375DB">
        <w:t>and 160 g for soursop</w:t>
      </w:r>
      <w:r>
        <w:t>.</w:t>
      </w:r>
      <w:r w:rsidR="00C36B83" w:rsidRPr="00F375DB">
        <w:t>”</w:t>
      </w:r>
    </w:p>
    <w:p w:rsidR="00C36B83" w:rsidRPr="00207984" w:rsidRDefault="00C36B83" w:rsidP="00C36B83">
      <w:pPr>
        <w:pStyle w:val="SingleTxtG"/>
      </w:pPr>
      <w:r w:rsidRPr="00207984">
        <w:t>It is not clear, whether in the size tolerances the wrong data for minimum sizes are mentioned or whether the</w:t>
      </w:r>
      <w:r>
        <w:t xml:space="preserve"> </w:t>
      </w:r>
      <w:r w:rsidRPr="00207984">
        <w:t>data mentioned there are an absolute minimum to be respected when applying the tolerances.</w:t>
      </w:r>
    </w:p>
    <w:p w:rsidR="00120152" w:rsidRDefault="00120152" w:rsidP="00C36B83">
      <w:pPr>
        <w:pStyle w:val="SingleTxtG"/>
        <w:rPr>
          <w:ins w:id="1" w:author="Aruna Vivekanantham" w:date="2019-05-14T15:14:00Z"/>
          <w:b/>
          <w:bCs/>
        </w:rPr>
      </w:pPr>
    </w:p>
    <w:p w:rsidR="009F7E13" w:rsidRDefault="00C36B83" w:rsidP="00C36B83">
      <w:pPr>
        <w:pStyle w:val="SingleTxtG"/>
        <w:rPr>
          <w:b/>
          <w:bCs/>
          <w:color w:val="FF0000"/>
        </w:rPr>
      </w:pPr>
      <w:r w:rsidRPr="00207984">
        <w:rPr>
          <w:b/>
          <w:bCs/>
        </w:rPr>
        <w:t>Proposal:</w:t>
      </w:r>
      <w:r>
        <w:t xml:space="preserve"> The delegation from Germany pro</w:t>
      </w:r>
      <w:r w:rsidR="00F375DB">
        <w:t>po</w:t>
      </w:r>
      <w:r>
        <w:t xml:space="preserve">ses two possible options to </w:t>
      </w:r>
      <w:r w:rsidRPr="009F7E13">
        <w:rPr>
          <w:b/>
          <w:bCs/>
          <w:color w:val="FF0000"/>
        </w:rPr>
        <w:t xml:space="preserve">amend </w:t>
      </w:r>
    </w:p>
    <w:p w:rsidR="009F7E13" w:rsidRDefault="009F7E13" w:rsidP="00C36B83">
      <w:pPr>
        <w:pStyle w:val="SingleTxtG"/>
        <w:rPr>
          <w:b/>
          <w:bCs/>
          <w:color w:val="FF0000"/>
        </w:rPr>
      </w:pPr>
    </w:p>
    <w:p w:rsidR="00C36B83" w:rsidRPr="009F7E13" w:rsidRDefault="00C36B83" w:rsidP="00C36B83">
      <w:pPr>
        <w:pStyle w:val="SingleTxtG"/>
        <w:rPr>
          <w:b/>
          <w:bCs/>
          <w:color w:val="FF0000"/>
        </w:rPr>
      </w:pPr>
      <w:r w:rsidRPr="009F7E13">
        <w:rPr>
          <w:b/>
          <w:bCs/>
          <w:color w:val="FF0000"/>
        </w:rPr>
        <w:t>Section IV Provisions concerning tolerances</w:t>
      </w:r>
      <w:r w:rsidR="00F375DB" w:rsidRPr="009F7E13">
        <w:rPr>
          <w:b/>
          <w:bCs/>
          <w:color w:val="FF0000"/>
        </w:rPr>
        <w:t xml:space="preserve"> -</w:t>
      </w:r>
      <w:r w:rsidRPr="009F7E13">
        <w:rPr>
          <w:b/>
          <w:bCs/>
          <w:color w:val="FF0000"/>
        </w:rPr>
        <w:t xml:space="preserve"> B. Size tolerances:  </w:t>
      </w:r>
    </w:p>
    <w:p w:rsidR="00C36B83" w:rsidRPr="009F7E13" w:rsidRDefault="00C36B83" w:rsidP="00C36B83">
      <w:pPr>
        <w:pStyle w:val="SingleTxtG"/>
        <w:rPr>
          <w:b/>
          <w:bCs/>
          <w:color w:val="FF0000"/>
        </w:rPr>
      </w:pPr>
      <w:r w:rsidRPr="009F7E13">
        <w:rPr>
          <w:b/>
          <w:bCs/>
          <w:color w:val="FF0000"/>
        </w:rPr>
        <w:t>1.</w:t>
      </w:r>
      <w:r w:rsidR="006B2173" w:rsidRPr="009F7E13">
        <w:rPr>
          <w:b/>
          <w:bCs/>
          <w:color w:val="FF0000"/>
        </w:rPr>
        <w:t xml:space="preserve">  </w:t>
      </w:r>
      <w:r w:rsidRPr="009F7E13">
        <w:rPr>
          <w:b/>
          <w:bCs/>
          <w:color w:val="FF0000"/>
        </w:rPr>
        <w:t xml:space="preserve">Alignment to the Standard Layout to read: </w:t>
      </w:r>
    </w:p>
    <w:p w:rsidR="009F7E13" w:rsidRDefault="00C36B83" w:rsidP="006B2173">
      <w:pPr>
        <w:pStyle w:val="SingleTxtG"/>
        <w:rPr>
          <w:b/>
          <w:bCs/>
          <w:color w:val="FF0000"/>
        </w:rPr>
      </w:pPr>
      <w:r w:rsidRPr="009F7E13">
        <w:rPr>
          <w:b/>
          <w:bCs/>
          <w:color w:val="FF0000"/>
        </w:rPr>
        <w:t xml:space="preserve">For all classes: a total tolerance of 10 per cent, by number or weight, of fruit not satisfying the requirements </w:t>
      </w:r>
      <w:proofErr w:type="gramStart"/>
      <w:r w:rsidRPr="009F7E13">
        <w:rPr>
          <w:b/>
          <w:bCs/>
          <w:color w:val="FF0000"/>
        </w:rPr>
        <w:t>as regards</w:t>
      </w:r>
      <w:proofErr w:type="gramEnd"/>
      <w:r w:rsidRPr="009F7E13">
        <w:rPr>
          <w:b/>
          <w:bCs/>
          <w:color w:val="FF0000"/>
        </w:rPr>
        <w:t xml:space="preserve"> sizing is allowed</w:t>
      </w:r>
      <w:r w:rsidR="00E9662B" w:rsidRPr="009F7E13">
        <w:rPr>
          <w:b/>
          <w:bCs/>
          <w:color w:val="FF0000"/>
        </w:rPr>
        <w:t>.</w:t>
      </w:r>
      <w:r w:rsidRPr="009F7E13">
        <w:rPr>
          <w:b/>
          <w:bCs/>
          <w:color w:val="FF0000"/>
        </w:rPr>
        <w:t>”</w:t>
      </w:r>
      <w:r w:rsidR="006B2173" w:rsidRPr="009F7E13">
        <w:rPr>
          <w:b/>
          <w:bCs/>
          <w:color w:val="FF0000"/>
        </w:rPr>
        <w:t xml:space="preserve">; </w:t>
      </w:r>
    </w:p>
    <w:p w:rsidR="009F7E13" w:rsidRDefault="009F7E13" w:rsidP="006B2173">
      <w:pPr>
        <w:pStyle w:val="SingleTxtG"/>
      </w:pPr>
    </w:p>
    <w:p w:rsidR="009F7E13" w:rsidRDefault="009F7E13" w:rsidP="006B2173">
      <w:pPr>
        <w:pStyle w:val="SingleTxtG"/>
      </w:pPr>
    </w:p>
    <w:p w:rsidR="00C36B83" w:rsidRPr="00207984" w:rsidRDefault="00F375DB" w:rsidP="006B2173">
      <w:pPr>
        <w:pStyle w:val="SingleTxtG"/>
      </w:pPr>
      <w:r>
        <w:t>o</w:t>
      </w:r>
      <w:r w:rsidR="00C36B83" w:rsidRPr="00207984">
        <w:t>r</w:t>
      </w:r>
    </w:p>
    <w:p w:rsidR="00C36B83" w:rsidRPr="00207984" w:rsidRDefault="00C36B83" w:rsidP="006B2173">
      <w:pPr>
        <w:pStyle w:val="SingleTxtG"/>
        <w:keepNext/>
      </w:pPr>
      <w:r>
        <w:t>2</w:t>
      </w:r>
      <w:r w:rsidRPr="00207984">
        <w:t xml:space="preserve">. </w:t>
      </w:r>
      <w:r>
        <w:t xml:space="preserve"> a more detailed option, to read: </w:t>
      </w:r>
    </w:p>
    <w:p w:rsidR="00C36B83" w:rsidRPr="00F375DB" w:rsidRDefault="00E9662B" w:rsidP="006B2173">
      <w:pPr>
        <w:pStyle w:val="SingleTxtG"/>
        <w:keepNext/>
      </w:pPr>
      <w:r>
        <w:t>“</w:t>
      </w:r>
      <w:r w:rsidR="00C36B83" w:rsidRPr="00F375DB">
        <w:t>For all classes: a total tolerance of 10 per cent, by number or weight, of fruit not satisfying the requirements as regards sizing is allowed.</w:t>
      </w:r>
    </w:p>
    <w:p w:rsidR="00C36B83" w:rsidRPr="00F375DB" w:rsidRDefault="00C36B83" w:rsidP="00C36B83">
      <w:pPr>
        <w:pStyle w:val="SingleTxtG"/>
      </w:pPr>
      <w:r w:rsidRPr="00F375DB">
        <w:t>However, the annonas must not weigh less than 80 g for cherimoya, sugar apple and atemoya and 160 g for soursop</w:t>
      </w:r>
      <w:r w:rsidR="00E9662B">
        <w:t>.</w:t>
      </w:r>
      <w:r w:rsidRPr="00F375DB">
        <w:t>”</w:t>
      </w:r>
    </w:p>
    <w:p w:rsidR="00C36B83" w:rsidRDefault="00C36B83" w:rsidP="00C36B83">
      <w:pPr>
        <w:pStyle w:val="SingleTxtG"/>
      </w:pPr>
    </w:p>
    <w:p w:rsidR="00F375DB" w:rsidRPr="00F375DB" w:rsidRDefault="00F375DB" w:rsidP="00F375DB">
      <w:pPr>
        <w:spacing w:before="240"/>
        <w:jc w:val="center"/>
        <w:rPr>
          <w:u w:val="single"/>
        </w:rPr>
      </w:pPr>
      <w:r>
        <w:rPr>
          <w:u w:val="single"/>
        </w:rPr>
        <w:tab/>
      </w:r>
      <w:r>
        <w:rPr>
          <w:u w:val="single"/>
        </w:rPr>
        <w:tab/>
      </w:r>
      <w:r>
        <w:rPr>
          <w:u w:val="single"/>
        </w:rPr>
        <w:tab/>
      </w:r>
    </w:p>
    <w:sectPr w:rsidR="00F375DB" w:rsidRPr="00F375DB">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F59" w:rsidRDefault="00727F59"/>
  </w:endnote>
  <w:endnote w:type="continuationSeparator" w:id="0">
    <w:p w:rsidR="00727F59" w:rsidRDefault="00727F59">
      <w:pPr>
        <w:pStyle w:val="Footer"/>
      </w:pPr>
    </w:p>
  </w:endnote>
  <w:endnote w:type="continuationNotice" w:id="1">
    <w:p w:rsidR="00727F59" w:rsidRDefault="00727F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53FC3">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120152">
      <w:rPr>
        <w:b/>
        <w:noProof/>
        <w:sz w:val="18"/>
      </w:rPr>
      <w:t>2</w:t>
    </w:r>
    <w:r>
      <w:rPr>
        <w:b/>
        <w:sz w:val="18"/>
      </w:rPr>
      <w:fldChar w:fldCharType="end"/>
    </w:r>
    <w:r>
      <w:tab/>
    </w:r>
    <w:r w:rsidR="00076D86">
      <w:fldChar w:fldCharType="begin"/>
    </w:r>
    <w:r w:rsidR="00076D86">
      <w:instrText xml:space="preserve"> DOCPROPERTY  gdocf  \* MERGEFORMAT </w:instrText>
    </w:r>
    <w:r w:rsidR="00076D8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076D86">
    <w:pPr>
      <w:pStyle w:val="Footer"/>
      <w:tabs>
        <w:tab w:val="right" w:pos="9639"/>
      </w:tabs>
      <w:rPr>
        <w:sz w:val="20"/>
      </w:rPr>
    </w:pPr>
    <w:r>
      <w:fldChar w:fldCharType="begin"/>
    </w:r>
    <w:r>
      <w:instrText xml:space="preserve"> DOCPROPERTY  gdocf  \* MERGEFORMAT </w:instrText>
    </w:r>
    <w:r>
      <w:fldChar w:fldCharType="end"/>
    </w:r>
    <w:r w:rsidR="00A53FC3">
      <w:tab/>
    </w:r>
    <w:r w:rsidR="00A53FC3">
      <w:rPr>
        <w:b/>
        <w:sz w:val="18"/>
      </w:rPr>
      <w:fldChar w:fldCharType="begin"/>
    </w:r>
    <w:r w:rsidR="00A53FC3">
      <w:rPr>
        <w:b/>
        <w:sz w:val="18"/>
      </w:rPr>
      <w:instrText xml:space="preserve"> PAGE  \* MERGEFORMAT </w:instrText>
    </w:r>
    <w:r w:rsidR="00A53FC3">
      <w:rPr>
        <w:b/>
        <w:sz w:val="18"/>
      </w:rPr>
      <w:fldChar w:fldCharType="separate"/>
    </w:r>
    <w:r w:rsidR="00591867">
      <w:rPr>
        <w:b/>
        <w:noProof/>
        <w:sz w:val="18"/>
      </w:rPr>
      <w:t>1</w:t>
    </w:r>
    <w:r w:rsidR="00A53F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4D20E6">
    <w:pPr>
      <w:pStyle w:val="Footer"/>
      <w:spacing w:before="120"/>
      <w:rPr>
        <w:noProof/>
        <w:sz w:val="20"/>
        <w:lang w:eastAsia="fr-FR"/>
      </w:rPr>
    </w:pPr>
    <w:r>
      <w:rPr>
        <w:noProof/>
        <w:lang w:val="en-US" w:eastAsia="zh-CN"/>
      </w:rPr>
      <w:drawing>
        <wp:anchor distT="0" distB="0" distL="114300" distR="114300" simplePos="0" relativeHeight="251657728" behindDoc="0" locked="1" layoutInCell="1" allowOverlap="1">
          <wp:simplePos x="0" y="0"/>
          <wp:positionH relativeFrom="column">
            <wp:posOffset>5868670</wp:posOffset>
          </wp:positionH>
          <wp:positionV relativeFrom="paragraph">
            <wp:posOffset>9387840</wp:posOffset>
          </wp:positionV>
          <wp:extent cx="930275" cy="230505"/>
          <wp:effectExtent l="0" t="0" r="0" b="0"/>
          <wp:wrapNone/>
          <wp:docPr id="1"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A53FC3">
      <w:rPr>
        <w:sz w:val="20"/>
      </w:rPr>
      <w:t>GE.</w:t>
    </w:r>
    <w:r w:rsidR="00A53FC3">
      <w:rPr>
        <w:sz w:val="20"/>
      </w:rPr>
      <w:fldChar w:fldCharType="begin"/>
    </w:r>
    <w:r w:rsidR="00A53FC3">
      <w:rPr>
        <w:sz w:val="20"/>
      </w:rPr>
      <w:instrText xml:space="preserve"> DOCPROPERTY  gdoc  \* MERGEFORMAT </w:instrText>
    </w:r>
    <w:r w:rsidR="00A53FC3">
      <w:rPr>
        <w:sz w:val="20"/>
      </w:rPr>
      <w:fldChar w:fldCharType="end"/>
    </w:r>
  </w:p>
  <w:tbl>
    <w:tblPr>
      <w:tblpPr w:leftFromText="181" w:rightFromText="181" w:horzAnchor="page" w:tblpX="7656" w:tblpY="14006"/>
      <w:tblW w:w="0" w:type="auto"/>
      <w:tblCellMar>
        <w:left w:w="0" w:type="dxa"/>
        <w:right w:w="0" w:type="dxa"/>
      </w:tblCellMar>
      <w:tblLook w:val="04A0" w:firstRow="1" w:lastRow="0" w:firstColumn="1" w:lastColumn="0" w:noHBand="0" w:noVBand="1"/>
    </w:tblPr>
    <w:tblGrid>
      <w:gridCol w:w="1848"/>
      <w:gridCol w:w="1274"/>
    </w:tblGrid>
    <w:tr w:rsidR="005F1734" w:rsidTr="00305239">
      <w:tc>
        <w:tcPr>
          <w:tcW w:w="1848" w:type="dxa"/>
          <w:shd w:val="clear" w:color="auto" w:fill="auto"/>
          <w:vAlign w:val="bottom"/>
        </w:tcPr>
        <w:p w:rsidR="005F1734" w:rsidRPr="00305239" w:rsidRDefault="004D20E6" w:rsidP="00305239">
          <w:pPr>
            <w:pStyle w:val="Footer"/>
            <w:spacing w:before="120" w:after="120"/>
            <w:jc w:val="right"/>
          </w:pPr>
          <w:r>
            <w:rPr>
              <w:noProof/>
              <w:sz w:val="20"/>
              <w:lang w:val="en-US" w:eastAsia="zh-CN"/>
            </w:rPr>
            <w:drawing>
              <wp:inline distT="0" distB="0" distL="0" distR="0">
                <wp:extent cx="934085" cy="225425"/>
                <wp:effectExtent l="0" t="0" r="0" b="0"/>
                <wp:docPr id="2"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85" cy="225425"/>
                        </a:xfrm>
                        <a:prstGeom prst="rect">
                          <a:avLst/>
                        </a:prstGeom>
                        <a:noFill/>
                        <a:ln>
                          <a:noFill/>
                        </a:ln>
                      </pic:spPr>
                    </pic:pic>
                  </a:graphicData>
                </a:graphic>
              </wp:inline>
            </w:drawing>
          </w:r>
        </w:p>
      </w:tc>
      <w:tc>
        <w:tcPr>
          <w:tcW w:w="1274" w:type="dxa"/>
          <w:shd w:val="clear" w:color="auto" w:fill="auto"/>
        </w:tcPr>
        <w:p w:rsidR="005F1734" w:rsidRPr="00305239" w:rsidRDefault="005F1734" w:rsidP="00305239">
          <w:pPr>
            <w:pStyle w:val="Footer"/>
            <w:jc w:val="right"/>
          </w:pPr>
        </w:p>
      </w:tc>
    </w:tr>
  </w:tbl>
  <w:p w:rsidR="005F1734" w:rsidRDefault="00A53FC3">
    <w:pPr>
      <w:pStyle w:val="Footer"/>
    </w:pPr>
    <w:r>
      <w:rPr>
        <w:rFonts w:ascii="C39T30Lfz" w:hAnsi="C39T30Lfz"/>
        <w:noProof/>
        <w:sz w:val="56"/>
        <w:szCs w:val="56"/>
        <w:lang w:eastAsia="fr-FR"/>
      </w:rPr>
      <w:fldChar w:fldCharType="begin"/>
    </w:r>
    <w:r>
      <w:rPr>
        <w:rFonts w:ascii="C39T30Lfz" w:hAnsi="C39T30Lfz"/>
        <w:noProof/>
        <w:sz w:val="56"/>
        <w:szCs w:val="56"/>
        <w:lang w:eastAsia="fr-FR"/>
      </w:rPr>
      <w:instrText xml:space="preserve"> DOCPROPERTY  bar  \* MERGEFORMAT </w:instrText>
    </w:r>
    <w:r>
      <w:rPr>
        <w:rFonts w:ascii="C39T30Lfz" w:hAnsi="C39T30Lfz"/>
        <w:noProof/>
        <w:sz w:val="56"/>
        <w:szCs w:val="56"/>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F59" w:rsidRDefault="00727F59">
      <w:pPr>
        <w:pStyle w:val="Footer"/>
        <w:tabs>
          <w:tab w:val="right" w:pos="2155"/>
        </w:tabs>
        <w:spacing w:after="80" w:line="240" w:lineRule="atLeast"/>
        <w:ind w:left="680"/>
        <w:rPr>
          <w:u w:val="single"/>
        </w:rPr>
      </w:pPr>
      <w:r>
        <w:rPr>
          <w:u w:val="single"/>
        </w:rPr>
        <w:tab/>
      </w:r>
    </w:p>
  </w:footnote>
  <w:footnote w:type="continuationSeparator" w:id="0">
    <w:p w:rsidR="00727F59" w:rsidRDefault="00727F59">
      <w:pPr>
        <w:pStyle w:val="Footer"/>
        <w:tabs>
          <w:tab w:val="right" w:pos="2155"/>
        </w:tabs>
        <w:spacing w:after="80" w:line="240" w:lineRule="atLeast"/>
        <w:ind w:left="680"/>
        <w:rPr>
          <w:u w:val="single"/>
        </w:rPr>
      </w:pPr>
      <w:r>
        <w:rPr>
          <w:u w:val="single"/>
        </w:rPr>
        <w:tab/>
      </w:r>
    </w:p>
  </w:footnote>
  <w:footnote w:type="continuationNotice" w:id="1">
    <w:p w:rsidR="00727F59" w:rsidRDefault="00727F59">
      <w:pPr>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9F7E13">
    <w:pPr>
      <w:pStyle w:val="Header"/>
    </w:pPr>
    <w:r>
      <w:fldChar w:fldCharType="begin"/>
    </w:r>
    <w:r>
      <w:instrText xml:space="preserve"> DOCPROPERTY  symh  \* MERGEFORMAT </w:instrText>
    </w:r>
    <w:r>
      <w:fldChar w:fldCharType="separate"/>
    </w:r>
    <w:r w:rsidR="00DA13B8">
      <w:t>ECE/CTCS/WP.7/2019/8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9F7E13">
    <w:pPr>
      <w:pStyle w:val="Header"/>
      <w:jc w:val="right"/>
    </w:pPr>
    <w:r>
      <w:fldChar w:fldCharType="begin"/>
    </w:r>
    <w:r>
      <w:instrText xml:space="preserve"> DOCPROPERTY  symh  \* MERGEFORMAT </w:instrText>
    </w:r>
    <w:r>
      <w:fldChar w:fldCharType="separate"/>
    </w:r>
    <w:r w:rsidR="00DA13B8">
      <w:t>ECE/CTCS/WP.7/2019/8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5F1734">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2B36281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CB6C816A"/>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8AD07B2"/>
    <w:multiLevelType w:val="hybridMultilevel"/>
    <w:tmpl w:val="7FEE3222"/>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6"/>
  </w:num>
  <w:num w:numId="18">
    <w:abstractNumId w:val="17"/>
  </w:num>
  <w:num w:numId="19">
    <w:abstractNumId w:val="15"/>
  </w:num>
  <w:num w:numId="20">
    <w:abstractNumId w:val="19"/>
  </w:num>
  <w:num w:numId="21">
    <w:abstractNumId w:val="18"/>
  </w:num>
  <w:num w:numId="22">
    <w:abstractNumId w:val="14"/>
  </w:num>
  <w:num w:numId="2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runa Vivekanantham">
    <w15:presenceInfo w15:providerId="None" w15:userId="Aruna Vivekananth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567"/>
  <w:hyphenationZone w:val="425"/>
  <w:evenAndOddHeaders/>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734"/>
    <w:rsid w:val="00011D0C"/>
    <w:rsid w:val="00022C08"/>
    <w:rsid w:val="00034C26"/>
    <w:rsid w:val="000418DA"/>
    <w:rsid w:val="00065BD9"/>
    <w:rsid w:val="00076D86"/>
    <w:rsid w:val="000A2C5F"/>
    <w:rsid w:val="0010543F"/>
    <w:rsid w:val="00120152"/>
    <w:rsid w:val="00185F6C"/>
    <w:rsid w:val="0018736E"/>
    <w:rsid w:val="001C5E26"/>
    <w:rsid w:val="002462CE"/>
    <w:rsid w:val="00250E43"/>
    <w:rsid w:val="00257181"/>
    <w:rsid w:val="00290CF3"/>
    <w:rsid w:val="002E54AB"/>
    <w:rsid w:val="00305239"/>
    <w:rsid w:val="00317FA9"/>
    <w:rsid w:val="0045097E"/>
    <w:rsid w:val="00457A24"/>
    <w:rsid w:val="00462604"/>
    <w:rsid w:val="00483F5D"/>
    <w:rsid w:val="004D20E6"/>
    <w:rsid w:val="004F6FD0"/>
    <w:rsid w:val="00501EA1"/>
    <w:rsid w:val="00565E5B"/>
    <w:rsid w:val="005808F0"/>
    <w:rsid w:val="00587F29"/>
    <w:rsid w:val="00591867"/>
    <w:rsid w:val="005D136A"/>
    <w:rsid w:val="005E674E"/>
    <w:rsid w:val="005F1734"/>
    <w:rsid w:val="0060569C"/>
    <w:rsid w:val="00631C67"/>
    <w:rsid w:val="00663812"/>
    <w:rsid w:val="006B2173"/>
    <w:rsid w:val="00720144"/>
    <w:rsid w:val="00727F59"/>
    <w:rsid w:val="008065B6"/>
    <w:rsid w:val="00864D37"/>
    <w:rsid w:val="00873FB1"/>
    <w:rsid w:val="00876E6B"/>
    <w:rsid w:val="008961C0"/>
    <w:rsid w:val="008C54A8"/>
    <w:rsid w:val="008C7918"/>
    <w:rsid w:val="00912D8B"/>
    <w:rsid w:val="00926ADB"/>
    <w:rsid w:val="00942A06"/>
    <w:rsid w:val="009F7E13"/>
    <w:rsid w:val="00A14DAA"/>
    <w:rsid w:val="00A53FC3"/>
    <w:rsid w:val="00B35D34"/>
    <w:rsid w:val="00B4688F"/>
    <w:rsid w:val="00B61F9B"/>
    <w:rsid w:val="00BC4C67"/>
    <w:rsid w:val="00C267A3"/>
    <w:rsid w:val="00C36B83"/>
    <w:rsid w:val="00C56D84"/>
    <w:rsid w:val="00CE5C14"/>
    <w:rsid w:val="00DA13B8"/>
    <w:rsid w:val="00E415D1"/>
    <w:rsid w:val="00E9662B"/>
    <w:rsid w:val="00EA1E33"/>
    <w:rsid w:val="00EB2D9B"/>
    <w:rsid w:val="00EC6468"/>
    <w:rsid w:val="00F019DD"/>
    <w:rsid w:val="00F2305E"/>
    <w:rsid w:val="00F23299"/>
    <w:rsid w:val="00F343A0"/>
    <w:rsid w:val="00F375DB"/>
    <w:rsid w:val="00F7624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3009"/>
    <o:shapelayout v:ext="edit">
      <o:idmap v:ext="edit" data="1"/>
    </o:shapelayout>
  </w:shapeDefaults>
  <w:decimalSymbol w:val="."/>
  <w:listSeparator w:val=","/>
  <w14:docId w14:val="7F361B3D"/>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fr-CH"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rFonts w:ascii="Times New Roman" w:eastAsia="Times New Roman" w:hAnsi="Times New Roman" w:cs="Times New Roman"/>
      <w:lang w:val="en-GB" w:eastAsia="en-US"/>
    </w:rPr>
  </w:style>
  <w:style w:type="paragraph" w:styleId="Heading1">
    <w:name w:val="heading 1"/>
    <w:aliases w:val="Table_G"/>
    <w:basedOn w:val="SingleTxtG"/>
    <w:next w:val="SingleTxtG"/>
    <w:link w:val="Heading1Char"/>
    <w:qFormat/>
    <w:pPr>
      <w:keepNext/>
      <w:keepLines/>
      <w:spacing w:after="0" w:line="240" w:lineRule="auto"/>
      <w:ind w:right="0"/>
      <w:jc w:val="left"/>
      <w:outlineLvl w:val="0"/>
    </w:pPr>
  </w:style>
  <w:style w:type="paragraph" w:styleId="Heading2">
    <w:name w:val="heading 2"/>
    <w:basedOn w:val="Normal"/>
    <w:next w:val="Normal"/>
    <w:link w:val="Heading2Char"/>
    <w:semiHidden/>
    <w:qFormat/>
    <w:pPr>
      <w:kinsoku w:val="0"/>
      <w:overflowPunct w:val="0"/>
      <w:autoSpaceDE w:val="0"/>
      <w:autoSpaceDN w:val="0"/>
      <w:adjustRightInd w:val="0"/>
      <w:snapToGrid w:val="0"/>
      <w:outlineLvl w:val="1"/>
    </w:pPr>
    <w:rPr>
      <w:rFonts w:eastAsia="Calibri"/>
      <w:lang w:val="fr-CH"/>
    </w:rPr>
  </w:style>
  <w:style w:type="paragraph" w:styleId="Heading3">
    <w:name w:val="heading 3"/>
    <w:basedOn w:val="Normal"/>
    <w:next w:val="Normal"/>
    <w:link w:val="Heading3Char"/>
    <w:semiHidden/>
    <w:qFormat/>
    <w:pPr>
      <w:kinsoku w:val="0"/>
      <w:overflowPunct w:val="0"/>
      <w:autoSpaceDE w:val="0"/>
      <w:autoSpaceDN w:val="0"/>
      <w:adjustRightInd w:val="0"/>
      <w:snapToGrid w:val="0"/>
      <w:outlineLvl w:val="2"/>
    </w:pPr>
    <w:rPr>
      <w:rFonts w:eastAsia="Calibr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Calibr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Calibr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Calibr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Calibr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Calibr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pPr>
      <w:pBdr>
        <w:bottom w:val="single" w:sz="4" w:space="4" w:color="auto"/>
      </w:pBdr>
      <w:suppressAutoHyphens w:val="0"/>
      <w:spacing w:line="240" w:lineRule="auto"/>
    </w:pPr>
    <w:rPr>
      <w:rFonts w:eastAsia="Calibri"/>
      <w:b/>
      <w:sz w:val="18"/>
    </w:rPr>
  </w:style>
  <w:style w:type="character" w:customStyle="1" w:styleId="HeaderChar">
    <w:name w:val="Header Char"/>
    <w:aliases w:val="6_G Char"/>
    <w:link w:val="Header"/>
    <w:rPr>
      <w:rFonts w:ascii="Times New Roman" w:hAnsi="Times New Roman" w:cs="Times New Roman"/>
      <w:b/>
      <w:sz w:val="18"/>
      <w:szCs w:val="20"/>
      <w:lang w:val="en-GB"/>
    </w:rPr>
  </w:style>
  <w:style w:type="paragraph" w:styleId="Footer">
    <w:name w:val="footer"/>
    <w:aliases w:val="3_G"/>
    <w:basedOn w:val="Normal"/>
    <w:link w:val="FooterChar"/>
    <w:pPr>
      <w:suppressAutoHyphens w:val="0"/>
      <w:spacing w:line="240" w:lineRule="auto"/>
    </w:pPr>
    <w:rPr>
      <w:rFonts w:eastAsia="Calibri"/>
      <w:sz w:val="16"/>
    </w:rPr>
  </w:style>
  <w:style w:type="character" w:customStyle="1" w:styleId="FooterChar">
    <w:name w:val="Footer Char"/>
    <w:aliases w:val="3_G Char"/>
    <w:link w:val="Footer"/>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Calibri"/>
      <w:b/>
      <w:sz w:val="34"/>
    </w:rPr>
  </w:style>
  <w:style w:type="paragraph" w:customStyle="1" w:styleId="HChG">
    <w:name w:val="_ H _Ch_G"/>
    <w:basedOn w:val="Normal"/>
    <w:next w:val="Normal"/>
    <w:qFormat/>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Calibri"/>
      <w:b/>
      <w:sz w:val="28"/>
    </w:rPr>
  </w:style>
  <w:style w:type="paragraph" w:customStyle="1" w:styleId="H1G">
    <w:name w:val="_ H_1_G"/>
    <w:basedOn w:val="Normal"/>
    <w:next w:val="Normal"/>
    <w:link w:val="H1GChar"/>
    <w:qFormat/>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Calibr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rPr>
  </w:style>
  <w:style w:type="paragraph" w:customStyle="1" w:styleId="SingleTxtG">
    <w:name w:val="_ Single Txt_G"/>
    <w:basedOn w:val="Normal"/>
    <w:link w:val="SingleTxtGChar"/>
    <w:qFormat/>
    <w:pPr>
      <w:kinsoku w:val="0"/>
      <w:overflowPunct w:val="0"/>
      <w:autoSpaceDE w:val="0"/>
      <w:autoSpaceDN w:val="0"/>
      <w:adjustRightInd w:val="0"/>
      <w:snapToGrid w:val="0"/>
      <w:spacing w:after="120"/>
      <w:ind w:left="1134" w:right="1134"/>
      <w:jc w:val="both"/>
    </w:pPr>
    <w:rPr>
      <w:rFonts w:eastAsia="Calibr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qFormat/>
    <w:pPr>
      <w:numPr>
        <w:numId w:val="21"/>
      </w:numPr>
      <w:kinsoku w:val="0"/>
      <w:overflowPunct w:val="0"/>
      <w:autoSpaceDE w:val="0"/>
      <w:autoSpaceDN w:val="0"/>
      <w:adjustRightInd w:val="0"/>
      <w:snapToGrid w:val="0"/>
      <w:spacing w:after="120"/>
      <w:ind w:right="1134"/>
      <w:jc w:val="both"/>
    </w:pPr>
    <w:rPr>
      <w:rFonts w:eastAsia="Calibr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Calibri"/>
    </w:rPr>
  </w:style>
  <w:style w:type="paragraph" w:customStyle="1" w:styleId="ParNoG">
    <w:name w:val="_ParNo_G"/>
    <w:basedOn w:val="Normal"/>
    <w:qFormat/>
    <w:pPr>
      <w:numPr>
        <w:numId w:val="23"/>
      </w:numPr>
      <w:tabs>
        <w:tab w:val="clear" w:pos="1701"/>
      </w:tabs>
      <w:kinsoku w:val="0"/>
      <w:overflowPunct w:val="0"/>
      <w:autoSpaceDE w:val="0"/>
      <w:autoSpaceDN w:val="0"/>
      <w:adjustRightInd w:val="0"/>
      <w:snapToGrid w:val="0"/>
      <w:spacing w:after="120"/>
      <w:ind w:right="1134"/>
      <w:jc w:val="both"/>
    </w:pPr>
    <w:rPr>
      <w:rFonts w:eastAsia="Calibri"/>
    </w:rPr>
  </w:style>
  <w:style w:type="character" w:styleId="FootnoteReference">
    <w:name w:val="footnote reference"/>
    <w:aliases w:val="4_G,Footnote Reference/"/>
    <w:qFormat/>
    <w:rPr>
      <w:rFonts w:ascii="Times New Roman" w:hAnsi="Times New Roman"/>
      <w:sz w:val="18"/>
      <w:vertAlign w:val="superscript"/>
      <w:lang w:val="en-GB"/>
    </w:rPr>
  </w:style>
  <w:style w:type="character" w:styleId="EndnoteReference">
    <w:name w:val="endnote reference"/>
    <w:aliases w:val="1_G"/>
    <w:qFormat/>
    <w:rPr>
      <w:rFonts w:ascii="Times New Roman" w:hAnsi="Times New Roman"/>
      <w:sz w:val="18"/>
      <w:vertAlign w:val="superscript"/>
      <w:lang w:val="en-GB"/>
    </w:rPr>
  </w:style>
  <w:style w:type="table" w:styleId="TableGrid">
    <w:name w:val="Table Grid"/>
    <w:basedOn w:val="TableNormal"/>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0000FF"/>
      <w:u w:val="none"/>
    </w:rPr>
  </w:style>
  <w:style w:type="character" w:styleId="FollowedHyperlink">
    <w:name w:val="FollowedHyperlink"/>
    <w:semiHidden/>
    <w:rPr>
      <w:color w:val="0000FF"/>
      <w:u w:val="none"/>
    </w:rPr>
  </w:style>
  <w:style w:type="paragraph" w:styleId="FootnoteText">
    <w:name w:val="footnote text"/>
    <w:aliases w:val="5_G"/>
    <w:basedOn w:val="Normal"/>
    <w:link w:val="FootnoteTextChar"/>
    <w:qFormat/>
    <w:pPr>
      <w:tabs>
        <w:tab w:val="right" w:pos="1021"/>
      </w:tabs>
      <w:kinsoku w:val="0"/>
      <w:overflowPunct w:val="0"/>
      <w:autoSpaceDE w:val="0"/>
      <w:autoSpaceDN w:val="0"/>
      <w:adjustRightInd w:val="0"/>
      <w:snapToGrid w:val="0"/>
      <w:spacing w:line="220" w:lineRule="exact"/>
      <w:ind w:left="1134" w:right="1134" w:hanging="1134"/>
    </w:pPr>
    <w:rPr>
      <w:rFonts w:eastAsia="Calibri"/>
      <w:sz w:val="18"/>
    </w:rPr>
  </w:style>
  <w:style w:type="character" w:customStyle="1" w:styleId="FootnoteTextChar">
    <w:name w:val="Footnote Text Char"/>
    <w:aliases w:val="5_G Char"/>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link w:val="EndnoteText"/>
    <w:rPr>
      <w:rFonts w:ascii="Times New Roman" w:hAnsi="Times New Roman" w:cs="Times New Roman"/>
      <w:sz w:val="18"/>
      <w:szCs w:val="20"/>
      <w:lang w:val="en-GB"/>
    </w:rPr>
  </w:style>
  <w:style w:type="character" w:styleId="PageNumber">
    <w:name w:val="page number"/>
    <w:aliases w:val="7_G"/>
    <w:qFormat/>
    <w:rPr>
      <w:rFonts w:ascii="Times New Roman" w:hAnsi="Times New Roman"/>
      <w:b/>
      <w:sz w:val="18"/>
      <w:lang w:val="en-GB"/>
    </w:rPr>
  </w:style>
  <w:style w:type="character" w:customStyle="1" w:styleId="Heading1Char">
    <w:name w:val="Heading 1 Char"/>
    <w:aliases w:val="Table_G Char"/>
    <w:link w:val="Heading1"/>
    <w:rPr>
      <w:rFonts w:ascii="Times New Roman" w:hAnsi="Times New Roman" w:cs="Times New Roman"/>
      <w:sz w:val="20"/>
      <w:szCs w:val="20"/>
    </w:rPr>
  </w:style>
  <w:style w:type="character" w:customStyle="1" w:styleId="Heading2Char">
    <w:name w:val="Heading 2 Char"/>
    <w:link w:val="Heading2"/>
    <w:semiHidden/>
    <w:rPr>
      <w:rFonts w:ascii="Times New Roman" w:hAnsi="Times New Roman" w:cs="Times New Roman"/>
      <w:sz w:val="20"/>
      <w:szCs w:val="20"/>
    </w:rPr>
  </w:style>
  <w:style w:type="character" w:customStyle="1" w:styleId="Heading3Char">
    <w:name w:val="Heading 3 Char"/>
    <w:link w:val="Heading3"/>
    <w:semiHidden/>
    <w:rPr>
      <w:rFonts w:ascii="Times New Roman" w:hAnsi="Times New Roman" w:cs="Times New Roman"/>
      <w:sz w:val="20"/>
      <w:szCs w:val="20"/>
    </w:rPr>
  </w:style>
  <w:style w:type="character" w:customStyle="1" w:styleId="Heading4Char">
    <w:name w:val="Heading 4 Char"/>
    <w:link w:val="Heading4"/>
    <w:semiHidden/>
    <w:rPr>
      <w:rFonts w:ascii="Times New Roman" w:hAnsi="Times New Roman" w:cs="Times New Roman"/>
      <w:sz w:val="20"/>
      <w:szCs w:val="20"/>
    </w:rPr>
  </w:style>
  <w:style w:type="character" w:customStyle="1" w:styleId="Heading5Char">
    <w:name w:val="Heading 5 Char"/>
    <w:link w:val="Heading5"/>
    <w:semiHidden/>
    <w:rPr>
      <w:rFonts w:ascii="Times New Roman" w:hAnsi="Times New Roman" w:cs="Times New Roman"/>
      <w:sz w:val="20"/>
      <w:szCs w:val="20"/>
    </w:rPr>
  </w:style>
  <w:style w:type="character" w:customStyle="1" w:styleId="Heading6Char">
    <w:name w:val="Heading 6 Char"/>
    <w:link w:val="Heading6"/>
    <w:semiHidden/>
    <w:rPr>
      <w:rFonts w:ascii="Times New Roman" w:hAnsi="Times New Roman" w:cs="Times New Roman"/>
      <w:sz w:val="20"/>
      <w:szCs w:val="20"/>
    </w:rPr>
  </w:style>
  <w:style w:type="character" w:customStyle="1" w:styleId="Heading7Char">
    <w:name w:val="Heading 7 Char"/>
    <w:link w:val="Heading7"/>
    <w:semiHidden/>
    <w:rPr>
      <w:rFonts w:ascii="Times New Roman" w:hAnsi="Times New Roman" w:cs="Times New Roman"/>
      <w:sz w:val="20"/>
      <w:szCs w:val="20"/>
    </w:rPr>
  </w:style>
  <w:style w:type="character" w:customStyle="1" w:styleId="Heading8Char">
    <w:name w:val="Heading 8 Char"/>
    <w:link w:val="Heading8"/>
    <w:semiHidden/>
    <w:rPr>
      <w:rFonts w:ascii="Times New Roman" w:hAnsi="Times New Roman" w:cs="Times New Roman"/>
      <w:sz w:val="20"/>
      <w:szCs w:val="20"/>
    </w:rPr>
  </w:style>
  <w:style w:type="character" w:customStyle="1" w:styleId="Heading9Char">
    <w:name w:val="Heading 9 Char"/>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line="240" w:lineRule="atLeast"/>
    </w:pPr>
    <w:rPr>
      <w:rFonts w:ascii="Times New Roman" w:hAnsi="Times New Roman" w:cs="Times New Roman"/>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87F29"/>
    <w:rPr>
      <w:rFonts w:ascii="Times New Roman" w:hAnsi="Times New Roman" w:cs="Times New Roman"/>
      <w:b/>
      <w:sz w:val="24"/>
      <w:lang w:val="en-GB" w:eastAsia="en-US"/>
    </w:rPr>
  </w:style>
  <w:style w:type="paragraph" w:styleId="CommentText">
    <w:name w:val="annotation text"/>
    <w:basedOn w:val="Normal"/>
    <w:link w:val="CommentTextChar"/>
    <w:semiHidden/>
    <w:rsid w:val="005808F0"/>
  </w:style>
  <w:style w:type="character" w:customStyle="1" w:styleId="CommentTextChar">
    <w:name w:val="Comment Text Char"/>
    <w:basedOn w:val="DefaultParagraphFont"/>
    <w:link w:val="CommentText"/>
    <w:semiHidden/>
    <w:rsid w:val="005808F0"/>
    <w:rPr>
      <w:rFonts w:ascii="Times New Roman" w:eastAsia="Times New Roman" w:hAnsi="Times New Roman" w:cs="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8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2309</Characters>
  <Application>Microsoft Office Word</Application>
  <DocSecurity>0</DocSecurity>
  <Lines>19</Lines>
  <Paragraphs>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ECE/CTCS/WP.7/2019/8</vt:lpstr>
      <vt:lpstr/>
      <vt:lpstr/>
    </vt:vector>
  </TitlesOfParts>
  <Company>DCM</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ECE/CTCS/WP.7/2019/8</dc:title>
  <dc:creator>Gloria</dc:creator>
  <cp:lastModifiedBy>Liliana Annovazzi-Jakab</cp:lastModifiedBy>
  <cp:revision>2</cp:revision>
  <cp:lastPrinted>2018-08-22T14:44:00Z</cp:lastPrinted>
  <dcterms:created xsi:type="dcterms:W3CDTF">2019-05-17T07:29:00Z</dcterms:created>
  <dcterms:modified xsi:type="dcterms:W3CDTF">2019-05-17T07:29:00Z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
    <vt:lpwstr>count</vt:lpwstr>
  </property>
  <property fmtid="{D5CDD505-2E9C-101B-9397-08002B2CF9AE}" pid="3" name="prep">
    <vt:lpwstr>prep</vt:lpwstr>
  </property>
  <property fmtid="{D5CDD505-2E9C-101B-9397-08002B2CF9AE}" pid="4" name="stitle">
    <vt:lpwstr>stitle</vt:lpwstr>
  </property>
  <property fmtid="{D5CDD505-2E9C-101B-9397-08002B2CF9AE}" pid="5" name="prepw">
    <vt:lpwstr>prepw</vt:lpwstr>
  </property>
  <property fmtid="{D5CDD505-2E9C-101B-9397-08002B2CF9AE}" pid="6" name="countw">
    <vt:lpwstr>countw</vt:lpwstr>
  </property>
  <property fmtid="{D5CDD505-2E9C-101B-9397-08002B2CF9AE}" pid="7" name="prepwc">
    <vt:lpwstr>prepwc</vt:lpwstr>
  </property>
  <property fmtid="{D5CDD505-2E9C-101B-9397-08002B2CF9AE}" pid="8" name="sym1">
    <vt:lpwstr>CTCS/WP.7/2019/8</vt:lpwstr>
  </property>
  <property fmtid="{D5CDD505-2E9C-101B-9397-08002B2CF9AE}" pid="9" name="symh">
    <vt:lpwstr>ECE/CTCS/WP.7/2019/8</vt:lpwstr>
  </property>
  <property fmtid="{D5CDD505-2E9C-101B-9397-08002B2CF9AE}" pid="10" name="dist">
    <vt:lpwstr>General</vt:lpwstr>
  </property>
  <property fmtid="{D5CDD505-2E9C-101B-9397-08002B2CF9AE}" pid="11" name="date">
    <vt:lpwstr>15 February 2019</vt:lpwstr>
  </property>
  <property fmtid="{D5CDD505-2E9C-101B-9397-08002B2CF9AE}" pid="12" name="sdate">
    <vt:lpwstr>13-15 May 2019</vt:lpwstr>
  </property>
  <property fmtid="{D5CDD505-2E9C-101B-9397-08002B2CF9AE}" pid="13" name="virs">
    <vt:lpwstr>English only</vt:lpwstr>
  </property>
  <property fmtid="{D5CDD505-2E9C-101B-9397-08002B2CF9AE}" pid="14" name="snum">
    <vt:lpwstr>sixty-seventh</vt:lpwstr>
  </property>
  <property fmtid="{D5CDD505-2E9C-101B-9397-08002B2CF9AE}" pid="15" name="anum">
    <vt:lpwstr>3 (f)</vt:lpwstr>
  </property>
  <property fmtid="{D5CDD505-2E9C-101B-9397-08002B2CF9AE}" pid="16" name="adcorr">
    <vt:lpwstr/>
  </property>
  <property fmtid="{D5CDD505-2E9C-101B-9397-08002B2CF9AE}" pid="17" name="gdoc">
    <vt:lpwstr/>
  </property>
  <property fmtid="{D5CDD505-2E9C-101B-9397-08002B2CF9AE}" pid="18" name="gdocf">
    <vt:lpwstr/>
  </property>
  <property fmtid="{D5CDD505-2E9C-101B-9397-08002B2CF9AE}" pid="19" name="tlang">
    <vt:lpwstr/>
  </property>
  <property fmtid="{D5CDD505-2E9C-101B-9397-08002B2CF9AE}" pid="20" name="atitle">
    <vt:lpwstr>Revision of Standards</vt:lpwstr>
  </property>
  <property fmtid="{D5CDD505-2E9C-101B-9397-08002B2CF9AE}" pid="21" name="ldate">
    <vt:lpwstr>Monday 13 May 2019</vt:lpwstr>
  </property>
  <property fmtid="{D5CDD505-2E9C-101B-9397-08002B2CF9AE}" pid="22" name="loca">
    <vt:lpwstr>Palais des Nations, Geneva</vt:lpwstr>
  </property>
  <property fmtid="{D5CDD505-2E9C-101B-9397-08002B2CF9AE}" pid="23" name="categ">
    <vt:lpwstr>Working Party on Agricultural Quality Standards</vt:lpwstr>
  </property>
  <property fmtid="{D5CDD505-2E9C-101B-9397-08002B2CF9AE}" pid="24" name="subcategory">
    <vt:lpwstr>Not Applicable</vt:lpwstr>
  </property>
  <property fmtid="{D5CDD505-2E9C-101B-9397-08002B2CF9AE}" pid="25" name="splace">
    <vt:lpwstr>Geneva</vt:lpwstr>
  </property>
  <property fmtid="{D5CDD505-2E9C-101B-9397-08002B2CF9AE}" pid="26" name="olang">
    <vt:lpwstr>English</vt:lpwstr>
  </property>
  <property fmtid="{D5CDD505-2E9C-101B-9397-08002B2CF9AE}" pid="27" name="Date-Generated">
    <vt:filetime>2019-02-14T15:13:26Z</vt:filetime>
  </property>
  <property fmtid="{D5CDD505-2E9C-101B-9397-08002B2CF9AE}" pid="28" name="Org">
    <vt:lpwstr>ECE</vt:lpwstr>
  </property>
  <property fmtid="{D5CDD505-2E9C-101B-9397-08002B2CF9AE}" pid="29" name="Entity">
    <vt:lpwstr>Working Party on Agricultural Quality Standards</vt:lpwstr>
  </property>
  <property fmtid="{D5CDD505-2E9C-101B-9397-08002B2CF9AE}" pid="30" name="doctype">
    <vt:lpwstr>Working Document</vt:lpwstr>
  </property>
  <property fmtid="{D5CDD505-2E9C-101B-9397-08002B2CF9AE}" pid="31" name="category">
    <vt:lpwstr>Trade - CTCS</vt:lpwstr>
  </property>
  <property fmtid="{D5CDD505-2E9C-101B-9397-08002B2CF9AE}" pid="32" name="bar">
    <vt:lpwstr/>
  </property>
</Properties>
</file>