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98E" w:rsidRPr="00E57A46" w:rsidRDefault="0016598E" w:rsidP="0016598E">
      <w:pPr>
        <w:spacing w:line="240" w:lineRule="auto"/>
        <w:jc w:val="right"/>
        <w:rPr>
          <w:lang w:val="en-GB"/>
        </w:rPr>
      </w:pPr>
      <w:r w:rsidRPr="00E57A46">
        <w:rPr>
          <w:lang w:val="en-GB"/>
        </w:rPr>
        <w:t>ECE/CTCS/WP.7/GE.1/201</w:t>
      </w:r>
      <w:r w:rsidR="00113EF3" w:rsidRPr="00E57A46">
        <w:rPr>
          <w:lang w:val="en-GB"/>
        </w:rPr>
        <w:t>9</w:t>
      </w:r>
      <w:r w:rsidRPr="00E57A46">
        <w:rPr>
          <w:lang w:val="en-GB"/>
        </w:rPr>
        <w:t>/INF.</w:t>
      </w:r>
      <w:r w:rsidR="00F1362B">
        <w:rPr>
          <w:lang w:val="en-GB"/>
        </w:rPr>
        <w:t>5</w:t>
      </w:r>
    </w:p>
    <w:p w:rsidR="0016598E" w:rsidRPr="00E57A46" w:rsidRDefault="0016598E" w:rsidP="0016598E">
      <w:pPr>
        <w:spacing w:line="240" w:lineRule="auto"/>
        <w:jc w:val="right"/>
        <w:rPr>
          <w:lang w:val="en-GB"/>
        </w:rPr>
      </w:pPr>
      <w:r w:rsidRPr="00E57A46">
        <w:rPr>
          <w:lang w:val="en-GB"/>
        </w:rPr>
        <w:t>2</w:t>
      </w:r>
      <w:r w:rsidR="00E57A46">
        <w:rPr>
          <w:lang w:val="en-GB"/>
        </w:rPr>
        <w:t>4</w:t>
      </w:r>
      <w:r w:rsidRPr="00E57A46">
        <w:rPr>
          <w:lang w:val="en-GB"/>
        </w:rPr>
        <w:t xml:space="preserve"> </w:t>
      </w:r>
      <w:r w:rsidR="00E57A46">
        <w:rPr>
          <w:lang w:val="en-GB"/>
        </w:rPr>
        <w:t>April</w:t>
      </w:r>
      <w:r w:rsidRPr="00E57A46">
        <w:rPr>
          <w:lang w:val="en-GB"/>
        </w:rPr>
        <w:t xml:space="preserve"> 2019</w:t>
      </w:r>
    </w:p>
    <w:p w:rsidR="0016598E" w:rsidRPr="00E57A46" w:rsidRDefault="0016598E" w:rsidP="0016598E">
      <w:pPr>
        <w:spacing w:line="240" w:lineRule="auto"/>
        <w:rPr>
          <w:lang w:val="en-GB"/>
        </w:rPr>
      </w:pPr>
    </w:p>
    <w:p w:rsidR="0016598E" w:rsidRPr="00E57A46" w:rsidRDefault="0016598E" w:rsidP="0016598E">
      <w:pPr>
        <w:spacing w:line="240" w:lineRule="auto"/>
        <w:rPr>
          <w:lang w:val="en-GB"/>
        </w:rPr>
      </w:pPr>
    </w:p>
    <w:p w:rsidR="0016598E" w:rsidRPr="00E57A46" w:rsidRDefault="0016598E" w:rsidP="0016598E">
      <w:pPr>
        <w:spacing w:before="120" w:line="240" w:lineRule="auto"/>
        <w:rPr>
          <w:b/>
          <w:sz w:val="28"/>
          <w:szCs w:val="28"/>
          <w:lang w:val="en-GB"/>
        </w:rPr>
      </w:pPr>
      <w:r w:rsidRPr="00E57A46">
        <w:rPr>
          <w:b/>
          <w:sz w:val="28"/>
          <w:szCs w:val="28"/>
          <w:lang w:val="en-GB"/>
        </w:rPr>
        <w:t>Economic Commission for Europe</w:t>
      </w:r>
    </w:p>
    <w:p w:rsidR="0016598E" w:rsidRPr="00E57A46" w:rsidRDefault="0016598E" w:rsidP="0016598E">
      <w:pPr>
        <w:spacing w:before="120" w:line="240" w:lineRule="auto"/>
        <w:rPr>
          <w:sz w:val="28"/>
          <w:szCs w:val="28"/>
          <w:lang w:val="en-GB"/>
        </w:rPr>
      </w:pPr>
      <w:r w:rsidRPr="00E57A46">
        <w:rPr>
          <w:sz w:val="28"/>
          <w:szCs w:val="28"/>
          <w:lang w:val="en-GB"/>
        </w:rPr>
        <w:t>Steering Committee on Trade Capacity and Standards</w:t>
      </w:r>
    </w:p>
    <w:p w:rsidR="0016598E" w:rsidRPr="00E57A46" w:rsidRDefault="0016598E" w:rsidP="0016598E">
      <w:pPr>
        <w:spacing w:before="120" w:line="240" w:lineRule="auto"/>
        <w:outlineLvl w:val="0"/>
        <w:rPr>
          <w:b/>
          <w:sz w:val="24"/>
          <w:szCs w:val="24"/>
          <w:lang w:val="en-GB"/>
        </w:rPr>
      </w:pPr>
      <w:r w:rsidRPr="00E57A46">
        <w:rPr>
          <w:b/>
          <w:sz w:val="24"/>
          <w:szCs w:val="24"/>
          <w:lang w:val="en-GB"/>
        </w:rPr>
        <w:t>Working Party on Agricultural Quality Standards</w:t>
      </w:r>
    </w:p>
    <w:p w:rsidR="0016598E" w:rsidRPr="00E57A46" w:rsidRDefault="0016598E" w:rsidP="0016598E">
      <w:pPr>
        <w:spacing w:before="120" w:line="240" w:lineRule="auto"/>
        <w:outlineLvl w:val="0"/>
        <w:rPr>
          <w:b/>
          <w:lang w:val="en-GB"/>
        </w:rPr>
      </w:pPr>
      <w:r w:rsidRPr="00E57A46">
        <w:rPr>
          <w:b/>
          <w:lang w:val="en-GB"/>
        </w:rPr>
        <w:t>Specialized Section on Standardization of Fresh Fruit and Vegetables</w:t>
      </w:r>
    </w:p>
    <w:p w:rsidR="0016598E" w:rsidRPr="00E57A46" w:rsidRDefault="0016598E" w:rsidP="0016598E">
      <w:pPr>
        <w:spacing w:line="240" w:lineRule="auto"/>
        <w:rPr>
          <w:b/>
          <w:lang w:val="en-GB"/>
        </w:rPr>
      </w:pPr>
      <w:r w:rsidRPr="00E57A46">
        <w:rPr>
          <w:b/>
          <w:lang w:val="en-GB"/>
        </w:rPr>
        <w:t>Sixty-seventh session</w:t>
      </w:r>
    </w:p>
    <w:p w:rsidR="0016598E" w:rsidRPr="00E57A46" w:rsidRDefault="0016598E" w:rsidP="0016598E">
      <w:pPr>
        <w:rPr>
          <w:lang w:val="en-GB"/>
        </w:rPr>
      </w:pPr>
      <w:r w:rsidRPr="00E57A46">
        <w:rPr>
          <w:lang w:val="en-GB"/>
        </w:rPr>
        <w:t>Geneva, 13-15 May 2019</w:t>
      </w:r>
    </w:p>
    <w:p w:rsidR="0016598E" w:rsidRPr="00E57A46" w:rsidRDefault="0016598E" w:rsidP="0016598E">
      <w:pPr>
        <w:rPr>
          <w:lang w:val="en-GB"/>
        </w:rPr>
      </w:pPr>
      <w:r w:rsidRPr="00E57A46">
        <w:rPr>
          <w:lang w:val="en-GB"/>
        </w:rPr>
        <w:t xml:space="preserve">Item </w:t>
      </w:r>
      <w:r w:rsidR="00F1362B">
        <w:rPr>
          <w:lang w:val="en-GB"/>
        </w:rPr>
        <w:t>5</w:t>
      </w:r>
      <w:r w:rsidRPr="00E57A46">
        <w:rPr>
          <w:lang w:val="en-GB"/>
        </w:rPr>
        <w:t xml:space="preserve"> of the provisional agenda</w:t>
      </w:r>
    </w:p>
    <w:p w:rsidR="0016598E" w:rsidRPr="00F1362B" w:rsidRDefault="00F1362B" w:rsidP="00F1362B">
      <w:pPr>
        <w:tabs>
          <w:tab w:val="left" w:pos="851"/>
        </w:tabs>
        <w:spacing w:line="240" w:lineRule="auto"/>
        <w:ind w:left="1134" w:right="1134" w:hanging="1134"/>
        <w:rPr>
          <w:b/>
          <w:lang w:val="en-GB"/>
        </w:rPr>
      </w:pPr>
      <w:r w:rsidRPr="00F1362B">
        <w:rPr>
          <w:b/>
          <w:lang w:val="en-GB"/>
        </w:rPr>
        <w:t>Minimum marketing quality guidelines</w:t>
      </w:r>
    </w:p>
    <w:p w:rsidR="0016598E" w:rsidRPr="00E57A46" w:rsidRDefault="006C5841" w:rsidP="00F1362B">
      <w:pPr>
        <w:pStyle w:val="HChG"/>
        <w:rPr>
          <w:lang w:val="en-GB"/>
        </w:rPr>
      </w:pPr>
      <w:r w:rsidRPr="00E57A46">
        <w:rPr>
          <w:lang w:val="en-GB"/>
        </w:rPr>
        <w:tab/>
      </w:r>
      <w:bookmarkStart w:id="0" w:name="_Hlk1984659"/>
      <w:r w:rsidR="006657D5">
        <w:rPr>
          <w:lang w:val="en-GB"/>
        </w:rPr>
        <w:tab/>
      </w:r>
      <w:r w:rsidR="00F1362B" w:rsidRPr="00F1362B">
        <w:rPr>
          <w:lang w:val="en-GB"/>
        </w:rPr>
        <w:t>Minimum marketing quality guidelines</w:t>
      </w:r>
      <w:r w:rsidR="0016598E" w:rsidRPr="00E57A46">
        <w:rPr>
          <w:lang w:val="en-GB"/>
        </w:rPr>
        <w:t xml:space="preserve">- Proposal by the delegation </w:t>
      </w:r>
      <w:r w:rsidR="00F1362B">
        <w:rPr>
          <w:lang w:val="en-GB"/>
        </w:rPr>
        <w:t>of</w:t>
      </w:r>
      <w:r w:rsidR="00B4232F" w:rsidRPr="00E57A46">
        <w:rPr>
          <w:lang w:val="en-GB"/>
        </w:rPr>
        <w:t xml:space="preserve"> </w:t>
      </w:r>
      <w:r w:rsidR="0016598E" w:rsidRPr="00E57A46">
        <w:rPr>
          <w:lang w:val="en-GB"/>
        </w:rPr>
        <w:t>Germany</w:t>
      </w:r>
      <w:bookmarkEnd w:id="0"/>
      <w:r w:rsidR="00F1362B">
        <w:rPr>
          <w:lang w:val="en-GB"/>
        </w:rPr>
        <w:t xml:space="preserve"> </w:t>
      </w:r>
    </w:p>
    <w:p w:rsidR="00F1362B" w:rsidRPr="00F1362B" w:rsidRDefault="00F1362B" w:rsidP="00F1362B">
      <w:pPr>
        <w:pStyle w:val="SingleTxtG"/>
        <w:rPr>
          <w:lang w:val="en-GB"/>
        </w:rPr>
      </w:pPr>
      <w:r w:rsidRPr="00F1362B">
        <w:rPr>
          <w:lang w:val="en-GB"/>
        </w:rPr>
        <w:t xml:space="preserve">The following </w:t>
      </w:r>
      <w:r w:rsidR="005431F8">
        <w:rPr>
          <w:lang w:val="en-GB"/>
        </w:rPr>
        <w:t>text</w:t>
      </w:r>
      <w:r w:rsidRPr="00F1362B">
        <w:rPr>
          <w:lang w:val="en-GB"/>
        </w:rPr>
        <w:t xml:space="preserve"> contains </w:t>
      </w:r>
      <w:r w:rsidR="007D7D18">
        <w:rPr>
          <w:lang w:val="en-GB"/>
        </w:rPr>
        <w:t xml:space="preserve">the </w:t>
      </w:r>
      <w:r w:rsidRPr="00F1362B">
        <w:rPr>
          <w:lang w:val="en-GB"/>
        </w:rPr>
        <w:t>propos</w:t>
      </w:r>
      <w:r w:rsidR="005431F8">
        <w:rPr>
          <w:lang w:val="en-GB"/>
        </w:rPr>
        <w:t>ed amendment</w:t>
      </w:r>
      <w:r w:rsidRPr="00F1362B">
        <w:rPr>
          <w:lang w:val="en-GB"/>
        </w:rPr>
        <w:t xml:space="preserve">s </w:t>
      </w:r>
      <w:r w:rsidR="005431F8">
        <w:rPr>
          <w:lang w:val="en-GB"/>
        </w:rPr>
        <w:t xml:space="preserve">by Germany to the 2018 document on </w:t>
      </w:r>
      <w:r w:rsidR="005431F8" w:rsidRPr="00F1362B">
        <w:rPr>
          <w:lang w:val="en-GB"/>
        </w:rPr>
        <w:t>baseline quality requirements</w:t>
      </w:r>
      <w:r w:rsidR="005431F8">
        <w:rPr>
          <w:lang w:val="en-GB"/>
        </w:rPr>
        <w:t xml:space="preserve"> (</w:t>
      </w:r>
      <w:r w:rsidR="005431F8" w:rsidRPr="005431F8">
        <w:rPr>
          <w:lang w:val="en-GB"/>
        </w:rPr>
        <w:t>ECE/CTCS/WP.7/GE.1/2018/9</w:t>
      </w:r>
      <w:r w:rsidR="005431F8">
        <w:rPr>
          <w:lang w:val="en-GB"/>
        </w:rPr>
        <w:t>)</w:t>
      </w:r>
      <w:r w:rsidRPr="00F1362B">
        <w:rPr>
          <w:lang w:val="en-GB"/>
        </w:rPr>
        <w:t xml:space="preserve">. </w:t>
      </w:r>
      <w:r w:rsidR="00E74F8C">
        <w:rPr>
          <w:lang w:val="en-GB"/>
        </w:rPr>
        <w:t xml:space="preserve">Proposed </w:t>
      </w:r>
      <w:bookmarkStart w:id="1" w:name="_GoBack"/>
      <w:bookmarkEnd w:id="1"/>
      <w:r w:rsidR="00E74F8C">
        <w:rPr>
          <w:lang w:val="en-GB"/>
        </w:rPr>
        <w:t xml:space="preserve">changes are highlighted.  </w:t>
      </w:r>
      <w:r w:rsidRPr="00F1362B">
        <w:rPr>
          <w:lang w:val="en-GB"/>
        </w:rPr>
        <w:t xml:space="preserve">The </w:t>
      </w:r>
      <w:r w:rsidR="007D7D18">
        <w:rPr>
          <w:lang w:val="en-GB"/>
        </w:rPr>
        <w:t>Working Group</w:t>
      </w:r>
      <w:r w:rsidRPr="00F1362B">
        <w:rPr>
          <w:lang w:val="en-GB"/>
        </w:rPr>
        <w:t xml:space="preserve"> is invited to review the document. </w:t>
      </w:r>
    </w:p>
    <w:p w:rsidR="00F1362B" w:rsidRPr="00F1362B" w:rsidRDefault="00F1362B" w:rsidP="00F1362B">
      <w:pPr>
        <w:ind w:left="1134" w:right="1134"/>
        <w:jc w:val="both"/>
        <w:rPr>
          <w:lang w:val="en-GB"/>
        </w:rPr>
      </w:pPr>
    </w:p>
    <w:p w:rsidR="00F1362B" w:rsidRPr="00F1362B" w:rsidRDefault="00F1362B" w:rsidP="00F1362B">
      <w:pPr>
        <w:ind w:left="1134" w:right="1134"/>
        <w:jc w:val="both"/>
        <w:rPr>
          <w:b/>
          <w:sz w:val="28"/>
          <w:lang w:val="en-GB"/>
        </w:rPr>
      </w:pPr>
      <w:ins w:id="2" w:author="Bickelmann, Ulrike" w:date="2019-04-18T18:47:00Z">
        <w:r w:rsidRPr="00F1362B">
          <w:rPr>
            <w:b/>
            <w:sz w:val="28"/>
            <w:lang w:val="en-GB"/>
          </w:rPr>
          <w:t>Scope</w:t>
        </w:r>
      </w:ins>
    </w:p>
    <w:p w:rsidR="00F1362B" w:rsidRPr="00F1362B" w:rsidRDefault="00F1362B" w:rsidP="00F1362B">
      <w:pPr>
        <w:ind w:left="1134" w:right="1134"/>
        <w:jc w:val="both"/>
        <w:rPr>
          <w:lang w:val="en-GB"/>
        </w:rPr>
      </w:pPr>
    </w:p>
    <w:p w:rsidR="00F1362B" w:rsidRPr="00F1362B" w:rsidRDefault="00F1362B" w:rsidP="00F1362B">
      <w:pPr>
        <w:ind w:left="1134" w:right="1134"/>
        <w:jc w:val="both"/>
        <w:rPr>
          <w:ins w:id="3" w:author="Bickelmann, Ulrike" w:date="2019-04-18T18:56:00Z"/>
          <w:lang w:val="en-GB"/>
        </w:rPr>
      </w:pPr>
      <w:ins w:id="4" w:author="Bickelmann, Ulrike" w:date="2019-04-18T18:52:00Z">
        <w:r w:rsidRPr="00F1362B">
          <w:rPr>
            <w:lang w:val="en-GB"/>
          </w:rPr>
          <w:t xml:space="preserve">These Minimum Marketing Quality </w:t>
        </w:r>
      </w:ins>
      <w:ins w:id="5" w:author="Bickelmann, Ulrike" w:date="2019-04-18T18:53:00Z">
        <w:r w:rsidRPr="00F1362B">
          <w:rPr>
            <w:lang w:val="en-GB"/>
          </w:rPr>
          <w:t>Guidelines</w:t>
        </w:r>
      </w:ins>
      <w:ins w:id="6" w:author="Bickelmann, Ulrike" w:date="2019-04-18T18:52:00Z">
        <w:r w:rsidRPr="00F1362B">
          <w:rPr>
            <w:lang w:val="en-GB"/>
          </w:rPr>
          <w:t xml:space="preserve"> </w:t>
        </w:r>
      </w:ins>
      <w:ins w:id="7" w:author="Bickelmann, Ulrike" w:date="2019-04-18T18:54:00Z">
        <w:r w:rsidRPr="00F1362B">
          <w:rPr>
            <w:lang w:val="en-GB"/>
          </w:rPr>
          <w:t>(</w:t>
        </w:r>
      </w:ins>
      <w:ins w:id="8" w:author="Bickelmann, Ulrike" w:date="2019-04-18T18:59:00Z">
        <w:r w:rsidRPr="00F1362B">
          <w:rPr>
            <w:lang w:val="en-GB"/>
          </w:rPr>
          <w:t>UNECE-</w:t>
        </w:r>
      </w:ins>
      <w:ins w:id="9" w:author="Bickelmann, Ulrike" w:date="2019-04-18T18:54:00Z">
        <w:r w:rsidRPr="00F1362B">
          <w:rPr>
            <w:lang w:val="en-GB"/>
          </w:rPr>
          <w:t>MMQ</w:t>
        </w:r>
      </w:ins>
      <w:ins w:id="10" w:author="Bickelmann, Ulrike" w:date="2019-04-18T18:56:00Z">
        <w:r w:rsidRPr="00F1362B">
          <w:rPr>
            <w:lang w:val="en-GB"/>
          </w:rPr>
          <w:t>G</w:t>
        </w:r>
      </w:ins>
      <w:ins w:id="11" w:author="Bickelmann, Ulrike" w:date="2019-04-18T18:54:00Z">
        <w:r w:rsidRPr="00F1362B">
          <w:rPr>
            <w:lang w:val="en-GB"/>
          </w:rPr>
          <w:t xml:space="preserve">) </w:t>
        </w:r>
      </w:ins>
      <w:ins w:id="12" w:author="Bickelmann, Ulrike" w:date="2019-04-18T18:53:00Z">
        <w:r w:rsidRPr="00F1362B">
          <w:rPr>
            <w:lang w:val="en-GB"/>
          </w:rPr>
          <w:t xml:space="preserve">are a guidance tool </w:t>
        </w:r>
      </w:ins>
      <w:ins w:id="13" w:author="Bickelmann, Ulrike" w:date="2019-04-18T18:56:00Z">
        <w:r w:rsidRPr="00F1362B">
          <w:rPr>
            <w:lang w:val="en-GB"/>
          </w:rPr>
          <w:t xml:space="preserve">to introduce </w:t>
        </w:r>
      </w:ins>
      <w:ins w:id="14" w:author="Bickelmann, Ulrike" w:date="2019-04-18T19:10:00Z">
        <w:r w:rsidRPr="00F1362B">
          <w:rPr>
            <w:lang w:val="en-GB"/>
          </w:rPr>
          <w:t>a</w:t>
        </w:r>
      </w:ins>
      <w:ins w:id="15" w:author="Bickelmann, Ulrike" w:date="2019-04-18T18:56:00Z">
        <w:r w:rsidRPr="00F1362B">
          <w:rPr>
            <w:lang w:val="en-GB"/>
          </w:rPr>
          <w:t xml:space="preserve"> minimum marketing quality for fresh fruit and vegetables in a market</w:t>
        </w:r>
      </w:ins>
      <w:ins w:id="16" w:author="Bickelmann, Ulrike" w:date="2019-04-18T18:54:00Z">
        <w:r w:rsidRPr="00F1362B">
          <w:rPr>
            <w:lang w:val="en-GB"/>
          </w:rPr>
          <w:t>.</w:t>
        </w:r>
      </w:ins>
    </w:p>
    <w:p w:rsidR="00F1362B" w:rsidRPr="00F1362B" w:rsidRDefault="00F1362B" w:rsidP="00F1362B">
      <w:pPr>
        <w:ind w:left="1134" w:right="1134"/>
        <w:jc w:val="both"/>
        <w:rPr>
          <w:ins w:id="17" w:author="Bickelmann, Ulrike" w:date="2019-04-18T18:56:00Z"/>
          <w:lang w:val="en-GB"/>
        </w:rPr>
      </w:pPr>
    </w:p>
    <w:p w:rsidR="00F1362B" w:rsidRPr="00F1362B" w:rsidRDefault="00F1362B" w:rsidP="00F1362B">
      <w:pPr>
        <w:ind w:left="1134" w:right="1134"/>
        <w:jc w:val="both"/>
        <w:rPr>
          <w:ins w:id="18" w:author="Bickelmann, Ulrike" w:date="2019-04-18T19:07:00Z"/>
          <w:lang w:val="en-GB"/>
        </w:rPr>
      </w:pPr>
      <w:ins w:id="19" w:author="Bickelmann, Ulrike" w:date="2019-04-18T18:56:00Z">
        <w:r w:rsidRPr="00F1362B">
          <w:rPr>
            <w:lang w:val="en-GB"/>
          </w:rPr>
          <w:t xml:space="preserve">The </w:t>
        </w:r>
      </w:ins>
      <w:ins w:id="20" w:author="Bickelmann, Ulrike" w:date="2019-04-18T18:59:00Z">
        <w:r w:rsidRPr="00F1362B">
          <w:rPr>
            <w:lang w:val="en-GB"/>
          </w:rPr>
          <w:t>UNECE-</w:t>
        </w:r>
      </w:ins>
      <w:ins w:id="21" w:author="Bickelmann, Ulrike" w:date="2019-04-18T18:56:00Z">
        <w:r w:rsidRPr="00F1362B">
          <w:rPr>
            <w:lang w:val="en-GB"/>
          </w:rPr>
          <w:t xml:space="preserve">MMQG provide </w:t>
        </w:r>
      </w:ins>
      <w:ins w:id="22" w:author="Bickelmann, Ulrike" w:date="2019-04-18T18:57:00Z">
        <w:r w:rsidRPr="00F1362B">
          <w:rPr>
            <w:lang w:val="en-GB"/>
          </w:rPr>
          <w:t xml:space="preserve">a simple trading language which is easy to apply. While respecting the </w:t>
        </w:r>
      </w:ins>
      <w:ins w:id="23" w:author="Bickelmann, Ulrike" w:date="2019-04-18T18:59:00Z">
        <w:r w:rsidRPr="00F1362B">
          <w:rPr>
            <w:lang w:val="en-GB"/>
          </w:rPr>
          <w:t>UNECE-</w:t>
        </w:r>
      </w:ins>
      <w:ins w:id="24" w:author="Bickelmann, Ulrike" w:date="2019-04-18T18:57:00Z">
        <w:r w:rsidRPr="00F1362B">
          <w:rPr>
            <w:lang w:val="en-GB"/>
          </w:rPr>
          <w:t xml:space="preserve">MMQG at certain marketing stages or all along the marketing chain, the </w:t>
        </w:r>
      </w:ins>
      <w:ins w:id="25" w:author="Bickelmann, Ulrike" w:date="2019-04-18T18:58:00Z">
        <w:r w:rsidRPr="00F1362B">
          <w:rPr>
            <w:lang w:val="en-GB"/>
          </w:rPr>
          <w:t>recipient</w:t>
        </w:r>
      </w:ins>
      <w:ins w:id="26" w:author="Bickelmann, Ulrike" w:date="2019-04-18T18:57:00Z">
        <w:r w:rsidRPr="00F1362B">
          <w:rPr>
            <w:lang w:val="en-GB"/>
          </w:rPr>
          <w:t xml:space="preserve"> </w:t>
        </w:r>
      </w:ins>
      <w:ins w:id="27" w:author="Bickelmann, Ulrike" w:date="2019-04-18T18:58:00Z">
        <w:r w:rsidRPr="00F1362B">
          <w:rPr>
            <w:lang w:val="en-GB"/>
          </w:rPr>
          <w:t xml:space="preserve">of the produce will receive a reasonable quality </w:t>
        </w:r>
      </w:ins>
      <w:ins w:id="28" w:author="Bickelmann, Ulrike" w:date="2019-04-18T19:01:00Z">
        <w:r w:rsidRPr="00F1362B">
          <w:rPr>
            <w:lang w:val="en-GB"/>
          </w:rPr>
          <w:t>and suitable for human consumption</w:t>
        </w:r>
      </w:ins>
      <w:ins w:id="29" w:author="Bickelmann, Ulrike" w:date="2019-04-18T19:02:00Z">
        <w:r w:rsidRPr="00F1362B">
          <w:rPr>
            <w:lang w:val="en-GB"/>
          </w:rPr>
          <w:t>. Moreover, the produce can be consumed and/or prepared for consumption without additional waste.</w:t>
        </w:r>
      </w:ins>
      <w:ins w:id="30" w:author="Bickelmann, Ulrike" w:date="2019-04-18T19:03:00Z">
        <w:r w:rsidRPr="00F1362B">
          <w:rPr>
            <w:lang w:val="en-GB"/>
          </w:rPr>
          <w:t xml:space="preserve"> Thus, </w:t>
        </w:r>
      </w:ins>
      <w:ins w:id="31" w:author="Bickelmann, Ulrike" w:date="2019-04-18T19:04:00Z">
        <w:r w:rsidRPr="00F1362B">
          <w:rPr>
            <w:lang w:val="en-GB"/>
          </w:rPr>
          <w:t>the respect of</w:t>
        </w:r>
      </w:ins>
      <w:ins w:id="32" w:author="Bickelmann, Ulrike" w:date="2019-04-18T19:03:00Z">
        <w:r w:rsidRPr="00F1362B">
          <w:rPr>
            <w:lang w:val="en-GB"/>
          </w:rPr>
          <w:t xml:space="preserve"> the UNECE-MMQG helps to </w:t>
        </w:r>
      </w:ins>
      <w:ins w:id="33" w:author="Bickelmann, Ulrike" w:date="2019-04-18T19:04:00Z">
        <w:r w:rsidRPr="00F1362B">
          <w:rPr>
            <w:lang w:val="en-GB"/>
          </w:rPr>
          <w:t>prevent</w:t>
        </w:r>
      </w:ins>
      <w:ins w:id="34" w:author="Bickelmann, Ulrike" w:date="2019-04-18T19:03:00Z">
        <w:r w:rsidRPr="00F1362B">
          <w:rPr>
            <w:lang w:val="en-GB"/>
          </w:rPr>
          <w:t xml:space="preserve"> food loss.</w:t>
        </w:r>
      </w:ins>
      <w:ins w:id="35" w:author="Bickelmann, Ulrike" w:date="2019-04-18T19:00:00Z">
        <w:r w:rsidRPr="00F1362B">
          <w:rPr>
            <w:lang w:val="en-GB"/>
          </w:rPr>
          <w:t xml:space="preserve"> </w:t>
        </w:r>
      </w:ins>
    </w:p>
    <w:p w:rsidR="00F1362B" w:rsidRPr="00F1362B" w:rsidRDefault="00F1362B" w:rsidP="00F1362B">
      <w:pPr>
        <w:ind w:left="1134" w:right="1134"/>
        <w:jc w:val="both"/>
        <w:rPr>
          <w:ins w:id="36" w:author="Bickelmann, Ulrike" w:date="2019-04-18T19:07:00Z"/>
          <w:lang w:val="en-GB"/>
        </w:rPr>
      </w:pPr>
    </w:p>
    <w:p w:rsidR="00F1362B" w:rsidRPr="00F1362B" w:rsidRDefault="00F1362B" w:rsidP="00F1362B">
      <w:pPr>
        <w:ind w:left="1134" w:right="1134"/>
        <w:jc w:val="both"/>
        <w:rPr>
          <w:ins w:id="37" w:author="Bickelmann, Ulrike" w:date="2019-04-18T18:54:00Z"/>
          <w:lang w:val="en-GB"/>
        </w:rPr>
      </w:pPr>
      <w:ins w:id="38" w:author="Bickelmann, Ulrike" w:date="2019-04-18T19:07:00Z">
        <w:r w:rsidRPr="00F1362B">
          <w:rPr>
            <w:lang w:val="en-GB"/>
          </w:rPr>
          <w:t>The UNECE-MMQG</w:t>
        </w:r>
      </w:ins>
      <w:ins w:id="39" w:author="Bickelmann, Ulrike" w:date="2019-04-18T19:08:00Z">
        <w:r w:rsidRPr="00F1362B">
          <w:rPr>
            <w:lang w:val="en-GB"/>
          </w:rPr>
          <w:t xml:space="preserve"> provide information on the country of origin</w:t>
        </w:r>
      </w:ins>
      <w:ins w:id="40" w:author="Bickelmann, Ulrike" w:date="2019-04-18T19:11:00Z">
        <w:r w:rsidRPr="00F1362B">
          <w:rPr>
            <w:lang w:val="en-GB"/>
          </w:rPr>
          <w:t>, w</w:t>
        </w:r>
      </w:ins>
      <w:ins w:id="41" w:author="Bickelmann, Ulrike" w:date="2019-04-18T19:08:00Z">
        <w:r w:rsidRPr="00F1362B">
          <w:rPr>
            <w:lang w:val="en-GB"/>
          </w:rPr>
          <w:t xml:space="preserve">hich in many countries is requested by consumers. Moreover, producers or traders who are willing to show that their produce respects the </w:t>
        </w:r>
      </w:ins>
      <w:ins w:id="42" w:author="Bickelmann, Ulrike" w:date="2019-04-18T19:09:00Z">
        <w:r w:rsidRPr="00F1362B">
          <w:rPr>
            <w:lang w:val="en-GB"/>
          </w:rPr>
          <w:t xml:space="preserve">UNECE-MMQG may download a </w:t>
        </w:r>
      </w:ins>
      <w:ins w:id="43" w:author="Bickelmann, Ulrike" w:date="2019-04-18T19:11:00Z">
        <w:r w:rsidRPr="00F1362B">
          <w:rPr>
            <w:lang w:val="en-GB"/>
          </w:rPr>
          <w:t xml:space="preserve">specific </w:t>
        </w:r>
      </w:ins>
      <w:ins w:id="44" w:author="Bickelmann, Ulrike" w:date="2019-04-18T19:09:00Z">
        <w:r w:rsidRPr="00F1362B">
          <w:rPr>
            <w:lang w:val="en-GB"/>
          </w:rPr>
          <w:t xml:space="preserve">logo from the UNECE website and print it on the package or label or show it on a note next to the offered produce. </w:t>
        </w:r>
      </w:ins>
    </w:p>
    <w:p w:rsidR="00F1362B" w:rsidRPr="00F1362B" w:rsidRDefault="00F1362B" w:rsidP="00F1362B">
      <w:pPr>
        <w:ind w:left="1134" w:right="1134"/>
        <w:jc w:val="both"/>
        <w:rPr>
          <w:ins w:id="45" w:author="Bickelmann, Ulrike" w:date="2019-04-18T18:55:00Z"/>
          <w:lang w:val="en-GB"/>
        </w:rPr>
      </w:pPr>
    </w:p>
    <w:p w:rsidR="00F1362B" w:rsidRPr="00F1362B" w:rsidRDefault="00F1362B" w:rsidP="00F1362B">
      <w:pPr>
        <w:ind w:left="1134" w:right="1134"/>
        <w:jc w:val="both"/>
        <w:rPr>
          <w:ins w:id="46" w:author="Bickelmann, Ulrike" w:date="2019-04-18T18:55:00Z"/>
          <w:lang w:val="en-GB"/>
        </w:rPr>
      </w:pPr>
      <w:ins w:id="47" w:author="Bickelmann, Ulrike" w:date="2019-04-18T19:03:00Z">
        <w:r w:rsidRPr="00F1362B">
          <w:rPr>
            <w:lang w:val="en-GB"/>
          </w:rPr>
          <w:t xml:space="preserve">The </w:t>
        </w:r>
      </w:ins>
      <w:ins w:id="48" w:author="Bickelmann, Ulrike" w:date="2019-04-18T19:05:00Z">
        <w:r w:rsidRPr="00F1362B">
          <w:rPr>
            <w:lang w:val="en-GB"/>
          </w:rPr>
          <w:t xml:space="preserve">application of the </w:t>
        </w:r>
      </w:ins>
      <w:ins w:id="49" w:author="Bickelmann, Ulrike" w:date="2019-04-18T19:03:00Z">
        <w:r w:rsidRPr="00F1362B">
          <w:rPr>
            <w:lang w:val="en-GB"/>
          </w:rPr>
          <w:t>UNECE-MMQG</w:t>
        </w:r>
      </w:ins>
      <w:ins w:id="50" w:author="Bickelmann, Ulrike" w:date="2019-04-18T19:04:00Z">
        <w:r w:rsidRPr="00F1362B">
          <w:rPr>
            <w:lang w:val="en-GB"/>
          </w:rPr>
          <w:t xml:space="preserve"> </w:t>
        </w:r>
      </w:ins>
      <w:ins w:id="51" w:author="Bickelmann, Ulrike" w:date="2019-04-18T19:05:00Z">
        <w:r w:rsidRPr="00F1362B">
          <w:rPr>
            <w:lang w:val="en-GB"/>
          </w:rPr>
          <w:t>is voluntary and comes into effect only once integrated into national or regional legislation and</w:t>
        </w:r>
      </w:ins>
      <w:ins w:id="52" w:author="Bickelmann, Ulrike" w:date="2019-04-18T19:12:00Z">
        <w:r w:rsidRPr="00F1362B">
          <w:rPr>
            <w:lang w:val="en-GB"/>
          </w:rPr>
          <w:t>/or</w:t>
        </w:r>
      </w:ins>
      <w:ins w:id="53" w:author="Bickelmann, Ulrike" w:date="2019-04-18T19:05:00Z">
        <w:r w:rsidRPr="00F1362B">
          <w:rPr>
            <w:lang w:val="en-GB"/>
          </w:rPr>
          <w:t xml:space="preserve"> applied by trade in certain markets. The application of the UNECE-MMQG does not compete with any legal provision in any country.</w:t>
        </w:r>
      </w:ins>
      <w:ins w:id="54" w:author="Bickelmann, Ulrike" w:date="2019-04-18T19:06:00Z">
        <w:r w:rsidRPr="00F1362B">
          <w:rPr>
            <w:lang w:val="en-GB"/>
          </w:rPr>
          <w:t xml:space="preserve"> </w:t>
        </w:r>
      </w:ins>
    </w:p>
    <w:p w:rsidR="00F1362B" w:rsidRPr="00F1362B" w:rsidRDefault="00F1362B" w:rsidP="00F1362B">
      <w:pPr>
        <w:ind w:left="1134" w:right="1134"/>
        <w:jc w:val="both"/>
        <w:rPr>
          <w:ins w:id="55" w:author="Bickelmann, Ulrike" w:date="2019-04-18T18:54:00Z"/>
          <w:lang w:val="en-GB"/>
        </w:rPr>
      </w:pPr>
    </w:p>
    <w:p w:rsidR="00F1362B" w:rsidRDefault="00F1362B" w:rsidP="00F1362B">
      <w:pPr>
        <w:ind w:left="1134" w:right="1134"/>
        <w:jc w:val="both"/>
        <w:rPr>
          <w:ins w:id="56" w:author="Bickelmann, Ulrike" w:date="2019-04-18T19:13:00Z"/>
        </w:rPr>
      </w:pPr>
      <w:ins w:id="57" w:author="Bickelmann, Ulrike" w:date="2019-04-18T18:54:00Z">
        <w:r>
          <w:t xml:space="preserve">The </w:t>
        </w:r>
      </w:ins>
      <w:ins w:id="58" w:author="Bickelmann, Ulrike" w:date="2019-04-18T19:04:00Z">
        <w:r>
          <w:t xml:space="preserve">UNECE-MMQG </w:t>
        </w:r>
      </w:ins>
      <w:proofErr w:type="spellStart"/>
      <w:ins w:id="59" w:author="Bickelmann, Ulrike" w:date="2019-04-18T18:54:00Z">
        <w:r>
          <w:t>could</w:t>
        </w:r>
        <w:proofErr w:type="spellEnd"/>
        <w:r>
          <w:t xml:space="preserve"> </w:t>
        </w:r>
        <w:proofErr w:type="spellStart"/>
        <w:r>
          <w:t>be</w:t>
        </w:r>
        <w:proofErr w:type="spellEnd"/>
        <w:r>
          <w:t xml:space="preserve"> </w:t>
        </w:r>
      </w:ins>
    </w:p>
    <w:p w:rsidR="00F1362B" w:rsidRDefault="00F1362B" w:rsidP="00F1362B">
      <w:pPr>
        <w:pStyle w:val="ListParagraph"/>
        <w:numPr>
          <w:ilvl w:val="0"/>
          <w:numId w:val="35"/>
        </w:numPr>
        <w:ind w:right="1134"/>
        <w:jc w:val="both"/>
        <w:rPr>
          <w:ins w:id="60" w:author="Bickelmann, Ulrike" w:date="2019-04-18T19:13:00Z"/>
        </w:rPr>
      </w:pPr>
      <w:ins w:id="61" w:author="Bickelmann, Ulrike" w:date="2019-04-18T18:54:00Z">
        <w:r>
          <w:t xml:space="preserve">a first step of a country to introduce minimum </w:t>
        </w:r>
      </w:ins>
      <w:ins w:id="62" w:author="Bickelmann, Ulrike" w:date="2019-04-18T19:12:00Z">
        <w:r>
          <w:t>marketing quality</w:t>
        </w:r>
      </w:ins>
      <w:ins w:id="63" w:author="Bickelmann, Ulrike" w:date="2019-04-18T18:54:00Z">
        <w:r>
          <w:t xml:space="preserve"> on all or specific marketing stages or</w:t>
        </w:r>
      </w:ins>
    </w:p>
    <w:p w:rsidR="00F1362B" w:rsidRDefault="00F1362B" w:rsidP="00F1362B">
      <w:pPr>
        <w:pStyle w:val="ListParagraph"/>
        <w:numPr>
          <w:ilvl w:val="0"/>
          <w:numId w:val="35"/>
        </w:numPr>
        <w:ind w:right="1134"/>
        <w:jc w:val="both"/>
        <w:rPr>
          <w:ins w:id="64" w:author="Bickelmann, Ulrike" w:date="2019-04-18T19:17:00Z"/>
        </w:rPr>
      </w:pPr>
      <w:ins w:id="65" w:author="Bickelmann, Ulrike" w:date="2019-04-18T19:13:00Z">
        <w:r>
          <w:t xml:space="preserve">the minimum marketing quality applied for produce </w:t>
        </w:r>
      </w:ins>
      <w:ins w:id="66" w:author="Bickelmann, Ulrike" w:date="2019-04-18T19:17:00Z">
        <w:r>
          <w:t>intended for home</w:t>
        </w:r>
      </w:ins>
      <w:ins w:id="67" w:author="Bickelmann, Ulrike" w:date="2019-04-18T19:18:00Z">
        <w:r>
          <w:t xml:space="preserve"> </w:t>
        </w:r>
      </w:ins>
      <w:ins w:id="68" w:author="Bickelmann, Ulrike" w:date="2019-04-18T19:17:00Z">
        <w:r>
          <w:t>processing</w:t>
        </w:r>
      </w:ins>
      <w:ins w:id="69" w:author="Bickelmann, Ulrike" w:date="2019-04-18T19:19:00Z">
        <w:r>
          <w:t xml:space="preserve"> or</w:t>
        </w:r>
      </w:ins>
    </w:p>
    <w:p w:rsidR="00F1362B" w:rsidRPr="00F1362B" w:rsidRDefault="00F1362B" w:rsidP="00F1362B">
      <w:pPr>
        <w:pStyle w:val="HChG"/>
        <w:rPr>
          <w:lang w:val="en-GB"/>
        </w:rPr>
      </w:pPr>
      <w:r w:rsidRPr="00F1362B">
        <w:rPr>
          <w:lang w:val="en-GB"/>
        </w:rPr>
        <w:lastRenderedPageBreak/>
        <w:tab/>
      </w:r>
      <w:r w:rsidRPr="00F1362B">
        <w:rPr>
          <w:lang w:val="en-GB"/>
        </w:rPr>
        <w:tab/>
      </w:r>
      <w:del w:id="70" w:author="Bickelmann, Ulrike" w:date="2019-04-18T19:14:00Z">
        <w:r w:rsidRPr="00F1362B" w:rsidDel="00E0445F">
          <w:rPr>
            <w:lang w:val="en-GB"/>
          </w:rPr>
          <w:delText>Baseline quality</w:delText>
        </w:r>
      </w:del>
      <w:ins w:id="71" w:author="Bickelmann, Ulrike" w:date="2019-04-18T19:14:00Z">
        <w:r w:rsidRPr="00F1362B">
          <w:rPr>
            <w:lang w:val="en-GB"/>
          </w:rPr>
          <w:t>Minimum marketing quality</w:t>
        </w:r>
      </w:ins>
      <w:r w:rsidRPr="00F1362B">
        <w:rPr>
          <w:lang w:val="en-GB"/>
        </w:rPr>
        <w:t xml:space="preserve"> for fresh fruit and vegetables </w:t>
      </w:r>
    </w:p>
    <w:p w:rsidR="00F1362B" w:rsidRPr="00F1362B" w:rsidRDefault="00F1362B" w:rsidP="00F1362B">
      <w:pPr>
        <w:pStyle w:val="HChG"/>
        <w:rPr>
          <w:lang w:val="en-GB"/>
        </w:rPr>
      </w:pPr>
      <w:r w:rsidRPr="00F1362B">
        <w:rPr>
          <w:lang w:val="en-GB"/>
        </w:rPr>
        <w:tab/>
        <w:t>I.</w:t>
      </w:r>
      <w:r w:rsidRPr="00F1362B">
        <w:rPr>
          <w:lang w:val="en-GB"/>
        </w:rPr>
        <w:tab/>
        <w:t>Definition of produce</w:t>
      </w:r>
    </w:p>
    <w:p w:rsidR="00F1362B" w:rsidRPr="00F1362B" w:rsidRDefault="00F1362B" w:rsidP="00F1362B">
      <w:pPr>
        <w:pStyle w:val="SingleTxtG"/>
        <w:rPr>
          <w:lang w:val="en-GB"/>
        </w:rPr>
      </w:pPr>
      <w:r w:rsidRPr="00F1362B">
        <w:rPr>
          <w:lang w:val="en-GB"/>
        </w:rPr>
        <w:t xml:space="preserve">This </w:t>
      </w:r>
      <w:del w:id="72" w:author="Bickelmann, Ulrike" w:date="2019-04-18T19:15:00Z">
        <w:r w:rsidRPr="00F1362B" w:rsidDel="00E0445F">
          <w:rPr>
            <w:lang w:val="en-GB"/>
          </w:rPr>
          <w:delText>standard</w:delText>
        </w:r>
      </w:del>
      <w:ins w:id="73" w:author="Bickelmann, Ulrike" w:date="2019-04-18T19:16:00Z">
        <w:r w:rsidRPr="00F1362B">
          <w:rPr>
            <w:lang w:val="en-GB"/>
          </w:rPr>
          <w:t xml:space="preserve">minimum marketing quality </w:t>
        </w:r>
      </w:ins>
      <w:r w:rsidRPr="00F1362B">
        <w:rPr>
          <w:lang w:val="en-GB"/>
        </w:rPr>
        <w:t xml:space="preserve">applies to fresh fruit and vegetables </w:t>
      </w:r>
      <w:r w:rsidRPr="00F1362B">
        <w:rPr>
          <w:b/>
          <w:lang w:val="en-GB"/>
        </w:rPr>
        <w:t>[and in-shell nuts]</w:t>
      </w:r>
      <w:r w:rsidRPr="00F1362B">
        <w:rPr>
          <w:lang w:val="en-GB"/>
        </w:rPr>
        <w:t xml:space="preserve"> (hereafter: produce) to be supplied fresh to the consumer, produce for industrial processing being excluded.</w:t>
      </w:r>
    </w:p>
    <w:p w:rsidR="00F1362B" w:rsidRPr="00F1362B" w:rsidRDefault="00F1362B" w:rsidP="00F1362B">
      <w:pPr>
        <w:pStyle w:val="HChG"/>
        <w:rPr>
          <w:lang w:val="en-GB"/>
        </w:rPr>
      </w:pPr>
      <w:r w:rsidRPr="00F1362B">
        <w:rPr>
          <w:lang w:val="en-GB"/>
        </w:rPr>
        <w:tab/>
        <w:t>II.</w:t>
      </w:r>
      <w:r w:rsidRPr="00F1362B">
        <w:rPr>
          <w:lang w:val="en-GB"/>
        </w:rPr>
        <w:tab/>
        <w:t>Provisions concerning quality</w:t>
      </w:r>
    </w:p>
    <w:p w:rsidR="00F1362B" w:rsidRPr="00F1362B" w:rsidRDefault="00F1362B" w:rsidP="00F1362B">
      <w:pPr>
        <w:pStyle w:val="SingleTxtG"/>
        <w:rPr>
          <w:lang w:val="en-GB"/>
        </w:rPr>
      </w:pPr>
      <w:r w:rsidRPr="00F1362B">
        <w:rPr>
          <w:lang w:val="en-GB"/>
        </w:rPr>
        <w:t xml:space="preserve">The purpose of the </w:t>
      </w:r>
      <w:del w:id="74" w:author="Bickelmann, Ulrike" w:date="2019-04-18T19:16:00Z">
        <w:r w:rsidRPr="00F1362B" w:rsidDel="00E0445F">
          <w:rPr>
            <w:lang w:val="en-GB"/>
          </w:rPr>
          <w:delText>standard</w:delText>
        </w:r>
      </w:del>
      <w:ins w:id="75" w:author="Bickelmann, Ulrike" w:date="2019-04-18T19:16:00Z">
        <w:r w:rsidRPr="00F1362B">
          <w:rPr>
            <w:lang w:val="en-GB"/>
          </w:rPr>
          <w:t xml:space="preserve">minimum marketing </w:t>
        </w:r>
        <w:proofErr w:type="gramStart"/>
        <w:r w:rsidRPr="00F1362B">
          <w:rPr>
            <w:lang w:val="en-GB"/>
          </w:rPr>
          <w:t xml:space="preserve">quality </w:t>
        </w:r>
      </w:ins>
      <w:r w:rsidRPr="00F1362B">
        <w:rPr>
          <w:lang w:val="en-GB"/>
        </w:rPr>
        <w:t xml:space="preserve"> is</w:t>
      </w:r>
      <w:proofErr w:type="gramEnd"/>
      <w:r w:rsidRPr="00F1362B">
        <w:rPr>
          <w:lang w:val="en-GB"/>
        </w:rPr>
        <w:t xml:space="preserve"> to define the quality requirements for the produce after preparation and packaging.</w:t>
      </w:r>
    </w:p>
    <w:p w:rsidR="00F1362B" w:rsidRPr="00F1362B" w:rsidRDefault="00F1362B" w:rsidP="00F1362B">
      <w:pPr>
        <w:pStyle w:val="SingleTxtG"/>
        <w:rPr>
          <w:lang w:val="en-GB"/>
        </w:rPr>
      </w:pPr>
      <w:r w:rsidRPr="00F1362B">
        <w:rPr>
          <w:lang w:val="en-GB"/>
        </w:rPr>
        <w:t xml:space="preserve">However, if applied at stages following export, produce may show in relation to the requirements of the </w:t>
      </w:r>
      <w:del w:id="76" w:author="Bickelmann, Ulrike" w:date="2019-04-18T19:16:00Z">
        <w:r w:rsidRPr="00F1362B" w:rsidDel="00E0445F">
          <w:rPr>
            <w:lang w:val="en-GB"/>
          </w:rPr>
          <w:delText>standard</w:delText>
        </w:r>
      </w:del>
      <w:ins w:id="77" w:author="Bickelmann, Ulrike" w:date="2019-04-18T19:16:00Z">
        <w:r w:rsidRPr="00F1362B">
          <w:rPr>
            <w:lang w:val="en-GB"/>
          </w:rPr>
          <w:t>minimum marketing quality</w:t>
        </w:r>
      </w:ins>
      <w:r w:rsidRPr="00F1362B">
        <w:rPr>
          <w:lang w:val="en-GB"/>
        </w:rPr>
        <w:t>:</w:t>
      </w:r>
    </w:p>
    <w:p w:rsidR="00F1362B" w:rsidRPr="00F1362B" w:rsidRDefault="00F1362B" w:rsidP="00F1362B">
      <w:pPr>
        <w:pStyle w:val="Bullet1G"/>
        <w:rPr>
          <w:lang w:val="en-GB"/>
        </w:rPr>
      </w:pPr>
      <w:r w:rsidRPr="00F1362B">
        <w:rPr>
          <w:lang w:val="en-GB"/>
        </w:rPr>
        <w:t>a slight lack of freshness and turgidity</w:t>
      </w:r>
    </w:p>
    <w:p w:rsidR="00F1362B" w:rsidRPr="00F1362B" w:rsidRDefault="00F1362B" w:rsidP="00F1362B">
      <w:pPr>
        <w:pStyle w:val="Bullet1G"/>
        <w:rPr>
          <w:lang w:val="en-GB"/>
        </w:rPr>
      </w:pPr>
      <w:r w:rsidRPr="00F1362B">
        <w:rPr>
          <w:lang w:val="en-GB"/>
        </w:rPr>
        <w:t>a slight deterioration due to their development and their tendency to perish.</w:t>
      </w:r>
    </w:p>
    <w:p w:rsidR="00F1362B" w:rsidRPr="00F1362B" w:rsidRDefault="00F1362B" w:rsidP="00F1362B">
      <w:pPr>
        <w:pStyle w:val="SingleTxtG"/>
        <w:rPr>
          <w:lang w:val="en-GB"/>
        </w:rPr>
      </w:pPr>
      <w:r w:rsidRPr="00F1362B">
        <w:rPr>
          <w:lang w:val="en-GB"/>
        </w:rPr>
        <w:t xml:space="preserve">The holder/seller of products may not display such products or offer them for sale, or deliver or market them in any manner other than in conformity with this </w:t>
      </w:r>
      <w:del w:id="78" w:author="Bickelmann, Ulrike" w:date="2019-04-18T19:16:00Z">
        <w:r w:rsidRPr="00F1362B" w:rsidDel="00E0445F">
          <w:rPr>
            <w:lang w:val="en-GB"/>
          </w:rPr>
          <w:delText>standard</w:delText>
        </w:r>
      </w:del>
      <w:ins w:id="79" w:author="Bickelmann, Ulrike" w:date="2019-04-18T19:16:00Z">
        <w:r w:rsidRPr="00F1362B">
          <w:rPr>
            <w:lang w:val="en-GB"/>
          </w:rPr>
          <w:t xml:space="preserve">minimum marketing </w:t>
        </w:r>
        <w:proofErr w:type="gramStart"/>
        <w:r w:rsidRPr="00F1362B">
          <w:rPr>
            <w:lang w:val="en-GB"/>
          </w:rPr>
          <w:t xml:space="preserve">quality </w:t>
        </w:r>
      </w:ins>
      <w:r w:rsidRPr="00F1362B">
        <w:rPr>
          <w:lang w:val="en-GB"/>
        </w:rPr>
        <w:t>.</w:t>
      </w:r>
      <w:proofErr w:type="gramEnd"/>
      <w:r w:rsidRPr="00F1362B">
        <w:rPr>
          <w:lang w:val="en-GB"/>
        </w:rPr>
        <w:t xml:space="preserve"> The holder/seller shall be responsible for observing such conformity.</w:t>
      </w:r>
    </w:p>
    <w:p w:rsidR="00F1362B" w:rsidRPr="00F1362B" w:rsidRDefault="00F1362B" w:rsidP="00F1362B">
      <w:pPr>
        <w:pStyle w:val="H1G"/>
        <w:rPr>
          <w:lang w:val="en-GB"/>
        </w:rPr>
      </w:pPr>
      <w:r w:rsidRPr="00F1362B">
        <w:rPr>
          <w:lang w:val="en-GB"/>
        </w:rPr>
        <w:tab/>
        <w:t>A.</w:t>
      </w:r>
      <w:r w:rsidRPr="00F1362B">
        <w:rPr>
          <w:lang w:val="en-GB"/>
        </w:rPr>
        <w:tab/>
        <w:t>Minimum requirements</w:t>
      </w:r>
    </w:p>
    <w:p w:rsidR="00F1362B" w:rsidRPr="00F1362B" w:rsidRDefault="00F1362B" w:rsidP="00F1362B">
      <w:pPr>
        <w:pStyle w:val="SingleTxtG"/>
        <w:ind w:right="1140"/>
        <w:rPr>
          <w:lang w:val="en-GB"/>
        </w:rPr>
      </w:pPr>
      <w:r w:rsidRPr="00F1362B">
        <w:rPr>
          <w:lang w:val="en-GB"/>
        </w:rPr>
        <w:t>In all classes, subject to the special provisions for each class and the tolerances allowed, the produce must be:</w:t>
      </w:r>
    </w:p>
    <w:p w:rsidR="00F1362B" w:rsidRDefault="00F1362B" w:rsidP="00F1362B">
      <w:pPr>
        <w:pStyle w:val="Bullet1G"/>
      </w:pPr>
      <w:proofErr w:type="gramStart"/>
      <w:r w:rsidRPr="00716D52">
        <w:t>intact</w:t>
      </w:r>
      <w:r>
        <w:t>;</w:t>
      </w:r>
      <w:proofErr w:type="gramEnd"/>
      <w:r>
        <w:t xml:space="preserve"> </w:t>
      </w:r>
      <w:proofErr w:type="spellStart"/>
      <w:r>
        <w:t>however</w:t>
      </w:r>
      <w:proofErr w:type="spellEnd"/>
      <w:r>
        <w:t xml:space="preserve"> </w:t>
      </w:r>
    </w:p>
    <w:p w:rsidR="00F1362B" w:rsidRPr="00F1362B" w:rsidRDefault="00F1362B" w:rsidP="00F1362B">
      <w:pPr>
        <w:pStyle w:val="Bullet2G"/>
        <w:rPr>
          <w:lang w:val="en-GB"/>
        </w:rPr>
      </w:pPr>
      <w:r w:rsidRPr="00F1362B">
        <w:rPr>
          <w:lang w:val="en-GB"/>
        </w:rPr>
        <w:t xml:space="preserve">a product specific preparation or trimming, </w:t>
      </w:r>
    </w:p>
    <w:p w:rsidR="00F1362B" w:rsidRPr="00F1362B" w:rsidRDefault="00F1362B" w:rsidP="00F1362B">
      <w:pPr>
        <w:pStyle w:val="Bullet2G"/>
        <w:rPr>
          <w:lang w:val="en-GB"/>
        </w:rPr>
      </w:pPr>
      <w:r w:rsidRPr="00F1362B">
        <w:rPr>
          <w:lang w:val="en-GB"/>
        </w:rPr>
        <w:t xml:space="preserve">hollow stems or hollowness provided the surrounding tissue is sound, fresh and not discoloured, </w:t>
      </w:r>
    </w:p>
    <w:p w:rsidR="00F1362B" w:rsidRDefault="00F1362B" w:rsidP="00F1362B">
      <w:pPr>
        <w:pStyle w:val="Bullet2G"/>
      </w:pPr>
      <w:proofErr w:type="spellStart"/>
      <w:proofErr w:type="gramStart"/>
      <w:r>
        <w:t>slight</w:t>
      </w:r>
      <w:proofErr w:type="spellEnd"/>
      <w:proofErr w:type="gramEnd"/>
      <w:r>
        <w:t xml:space="preserve"> damages and cracks</w:t>
      </w:r>
    </w:p>
    <w:p w:rsidR="00F1362B" w:rsidRPr="00F1362B" w:rsidRDefault="00F1362B" w:rsidP="00F1362B">
      <w:pPr>
        <w:pStyle w:val="Bullet2G"/>
        <w:rPr>
          <w:lang w:val="en-GB"/>
        </w:rPr>
      </w:pPr>
      <w:r w:rsidRPr="00F1362B">
        <w:rPr>
          <w:lang w:val="en-GB"/>
        </w:rPr>
        <w:t>missing peduncle/calyx provided the adjacent tissue is not damaged</w:t>
      </w:r>
    </w:p>
    <w:p w:rsidR="00F1362B" w:rsidRPr="00F1362B" w:rsidRDefault="00F1362B" w:rsidP="00F1362B">
      <w:pPr>
        <w:pStyle w:val="Bullet1G"/>
        <w:numPr>
          <w:ilvl w:val="0"/>
          <w:numId w:val="0"/>
        </w:numPr>
        <w:ind w:left="1701"/>
        <w:rPr>
          <w:lang w:val="en-GB"/>
        </w:rPr>
      </w:pPr>
      <w:r w:rsidRPr="00F1362B">
        <w:rPr>
          <w:lang w:val="en-GB"/>
        </w:rPr>
        <w:t>are allowed, provided the edibility and keeping quality is not affected.</w:t>
      </w:r>
    </w:p>
    <w:p w:rsidR="00F1362B" w:rsidRPr="00F1362B" w:rsidRDefault="00F1362B" w:rsidP="00F1362B">
      <w:pPr>
        <w:pStyle w:val="Bullet1G"/>
        <w:rPr>
          <w:lang w:val="en-GB"/>
        </w:rPr>
      </w:pPr>
      <w:r w:rsidRPr="00F1362B">
        <w:rPr>
          <w:lang w:val="en-GB"/>
        </w:rPr>
        <w:t>sound; produce affected by rotting or deterioration such as to make it unfit for consumption is excluded</w:t>
      </w:r>
    </w:p>
    <w:p w:rsidR="00F1362B" w:rsidRPr="00F1362B" w:rsidRDefault="00F1362B" w:rsidP="00F1362B">
      <w:pPr>
        <w:pStyle w:val="Bullet1G"/>
        <w:rPr>
          <w:lang w:val="en-GB"/>
        </w:rPr>
      </w:pPr>
      <w:r w:rsidRPr="00F1362B">
        <w:rPr>
          <w:lang w:val="en-GB"/>
        </w:rPr>
        <w:t xml:space="preserve">clean, practically free of any visible foreign matter </w:t>
      </w:r>
    </w:p>
    <w:p w:rsidR="00F1362B" w:rsidRPr="004760A9" w:rsidRDefault="00F1362B" w:rsidP="00F1362B">
      <w:pPr>
        <w:pStyle w:val="Bullet1G"/>
      </w:pPr>
      <w:proofErr w:type="spellStart"/>
      <w:proofErr w:type="gramStart"/>
      <w:r w:rsidRPr="004760A9">
        <w:t>practically</w:t>
      </w:r>
      <w:proofErr w:type="spellEnd"/>
      <w:proofErr w:type="gramEnd"/>
      <w:r w:rsidRPr="004760A9">
        <w:t xml:space="preserve"> free </w:t>
      </w:r>
      <w:proofErr w:type="spellStart"/>
      <w:r w:rsidRPr="004760A9">
        <w:t>from</w:t>
      </w:r>
      <w:proofErr w:type="spellEnd"/>
      <w:r w:rsidRPr="004760A9">
        <w:t xml:space="preserve"> </w:t>
      </w:r>
      <w:proofErr w:type="spellStart"/>
      <w:r w:rsidRPr="004760A9">
        <w:t>pests</w:t>
      </w:r>
      <w:proofErr w:type="spellEnd"/>
    </w:p>
    <w:p w:rsidR="00F1362B" w:rsidRPr="004760A9" w:rsidDel="003A11E4" w:rsidRDefault="00F1362B" w:rsidP="00F1362B">
      <w:pPr>
        <w:pStyle w:val="Bullet1G"/>
        <w:rPr>
          <w:del w:id="80" w:author="Bickelmann, Ulrike" w:date="2019-04-18T18:48:00Z"/>
        </w:rPr>
      </w:pPr>
      <w:del w:id="81" w:author="Bickelmann, Ulrike" w:date="2019-04-18T18:48:00Z">
        <w:r w:rsidRPr="004760A9" w:rsidDel="003A11E4">
          <w:delText>&lt;free from damage caused by pests affecting the flesh&gt;</w:delText>
        </w:r>
      </w:del>
    </w:p>
    <w:p w:rsidR="00F1362B" w:rsidRPr="00F1362B" w:rsidRDefault="00F1362B" w:rsidP="00F1362B">
      <w:pPr>
        <w:pStyle w:val="Bullet1G"/>
        <w:rPr>
          <w:lang w:val="en-GB"/>
        </w:rPr>
      </w:pPr>
      <w:del w:id="82" w:author="Bickelmann, Ulrike" w:date="2019-04-18T18:48:00Z">
        <w:r w:rsidRPr="00F1362B" w:rsidDel="003A11E4">
          <w:rPr>
            <w:lang w:val="en-GB"/>
          </w:rPr>
          <w:delText>&lt;</w:delText>
        </w:r>
      </w:del>
      <w:r w:rsidRPr="00F1362B">
        <w:rPr>
          <w:lang w:val="en-GB"/>
        </w:rPr>
        <w:t>practically free from damage caused by pests</w:t>
      </w:r>
      <w:del w:id="83" w:author="Bickelmann, Ulrike" w:date="2019-04-18T18:48:00Z">
        <w:r w:rsidRPr="00F1362B" w:rsidDel="003A11E4">
          <w:rPr>
            <w:lang w:val="en-GB"/>
          </w:rPr>
          <w:delText>&gt;</w:delText>
        </w:r>
      </w:del>
    </w:p>
    <w:p w:rsidR="00F1362B" w:rsidRPr="004760A9" w:rsidRDefault="00F1362B" w:rsidP="00F1362B">
      <w:pPr>
        <w:pStyle w:val="Bullet1G"/>
      </w:pPr>
      <w:proofErr w:type="gramStart"/>
      <w:r w:rsidRPr="004760A9">
        <w:t>free</w:t>
      </w:r>
      <w:proofErr w:type="gramEnd"/>
      <w:r w:rsidRPr="004760A9">
        <w:t xml:space="preserve"> of </w:t>
      </w:r>
      <w:proofErr w:type="spellStart"/>
      <w:r w:rsidRPr="004760A9">
        <w:t>abnormal</w:t>
      </w:r>
      <w:proofErr w:type="spellEnd"/>
      <w:r w:rsidRPr="004760A9">
        <w:t xml:space="preserve"> </w:t>
      </w:r>
      <w:proofErr w:type="spellStart"/>
      <w:r w:rsidRPr="004760A9">
        <w:t>external</w:t>
      </w:r>
      <w:proofErr w:type="spellEnd"/>
      <w:r w:rsidRPr="004760A9">
        <w:t xml:space="preserve"> </w:t>
      </w:r>
      <w:proofErr w:type="spellStart"/>
      <w:r w:rsidRPr="004760A9">
        <w:t>moisture</w:t>
      </w:r>
      <w:proofErr w:type="spellEnd"/>
    </w:p>
    <w:p w:rsidR="00F1362B" w:rsidRPr="00F1362B" w:rsidRDefault="00F1362B" w:rsidP="00F1362B">
      <w:pPr>
        <w:pStyle w:val="Bullet1G"/>
        <w:rPr>
          <w:lang w:val="en-GB"/>
        </w:rPr>
      </w:pPr>
      <w:r w:rsidRPr="00F1362B">
        <w:rPr>
          <w:lang w:val="en-GB"/>
        </w:rPr>
        <w:t>free of any foreign smell and/or taste.</w:t>
      </w:r>
    </w:p>
    <w:p w:rsidR="00F1362B" w:rsidRPr="00F1362B" w:rsidRDefault="00F1362B" w:rsidP="00F1362B">
      <w:pPr>
        <w:pStyle w:val="SingleTxtG"/>
        <w:rPr>
          <w:lang w:val="en-GB"/>
        </w:rPr>
      </w:pPr>
      <w:r w:rsidRPr="00F1362B">
        <w:rPr>
          <w:lang w:val="en-GB"/>
        </w:rPr>
        <w:lastRenderedPageBreak/>
        <w:t>The development and condition of the produce must be such as to enable them:</w:t>
      </w:r>
    </w:p>
    <w:p w:rsidR="00F1362B" w:rsidRPr="004760A9" w:rsidRDefault="00F1362B" w:rsidP="00F1362B">
      <w:pPr>
        <w:pStyle w:val="Bullet1G"/>
      </w:pPr>
      <w:proofErr w:type="gramStart"/>
      <w:r w:rsidRPr="004760A9">
        <w:t>to</w:t>
      </w:r>
      <w:proofErr w:type="gramEnd"/>
      <w:r w:rsidRPr="004760A9">
        <w:t xml:space="preserve"> </w:t>
      </w:r>
      <w:proofErr w:type="spellStart"/>
      <w:r w:rsidRPr="004760A9">
        <w:t>withstand</w:t>
      </w:r>
      <w:proofErr w:type="spellEnd"/>
      <w:r w:rsidRPr="004760A9">
        <w:t xml:space="preserve"> transportation and handling</w:t>
      </w:r>
    </w:p>
    <w:p w:rsidR="00F1362B" w:rsidRPr="00F1362B" w:rsidRDefault="00F1362B" w:rsidP="00F1362B">
      <w:pPr>
        <w:pStyle w:val="Bullet1G"/>
        <w:rPr>
          <w:lang w:val="en-GB"/>
        </w:rPr>
      </w:pPr>
      <w:r w:rsidRPr="00F1362B">
        <w:rPr>
          <w:lang w:val="en-GB"/>
        </w:rPr>
        <w:t>to arrive in satisfactory condition at the place of destination.</w:t>
      </w:r>
    </w:p>
    <w:p w:rsidR="00F1362B" w:rsidRPr="00F1362B" w:rsidRDefault="00F1362B" w:rsidP="00F1362B">
      <w:pPr>
        <w:pStyle w:val="H1G"/>
        <w:spacing w:before="240"/>
        <w:rPr>
          <w:lang w:val="en-GB"/>
        </w:rPr>
      </w:pPr>
      <w:r w:rsidRPr="00F1362B">
        <w:rPr>
          <w:lang w:val="en-GB"/>
        </w:rPr>
        <w:tab/>
        <w:t>B.</w:t>
      </w:r>
      <w:r w:rsidRPr="00F1362B">
        <w:rPr>
          <w:lang w:val="en-GB"/>
        </w:rPr>
        <w:tab/>
        <w:t>Maturity requirements</w:t>
      </w:r>
    </w:p>
    <w:p w:rsidR="00F1362B" w:rsidRPr="00F1362B" w:rsidRDefault="00F1362B" w:rsidP="00F1362B">
      <w:pPr>
        <w:pStyle w:val="SingleTxtG"/>
        <w:rPr>
          <w:lang w:val="en-GB"/>
        </w:rPr>
      </w:pPr>
      <w:r w:rsidRPr="00F1362B">
        <w:rPr>
          <w:lang w:val="en-GB"/>
        </w:rPr>
        <w:t>The produce must be sufficiently developed, but not over-developed.</w:t>
      </w:r>
    </w:p>
    <w:p w:rsidR="00F1362B" w:rsidRPr="00F1362B" w:rsidRDefault="00F1362B" w:rsidP="00F1362B">
      <w:pPr>
        <w:pStyle w:val="SingleTxtG"/>
        <w:rPr>
          <w:lang w:val="en-GB"/>
        </w:rPr>
      </w:pPr>
      <w:r w:rsidRPr="00F1362B">
        <w:rPr>
          <w:lang w:val="en-GB"/>
        </w:rPr>
        <w:t>The fruit of non-climacteric species must be sufficiently developed and display satisfactory maturity and/or ripeness.</w:t>
      </w:r>
    </w:p>
    <w:p w:rsidR="00F1362B" w:rsidRPr="00F1362B" w:rsidRDefault="00F1362B" w:rsidP="00F1362B">
      <w:pPr>
        <w:pStyle w:val="SingleTxtG"/>
        <w:rPr>
          <w:lang w:val="en-GB"/>
        </w:rPr>
      </w:pPr>
      <w:r w:rsidRPr="00F1362B">
        <w:rPr>
          <w:lang w:val="en-GB"/>
        </w:rPr>
        <w:t>For fruit of climacteric species, the development and state of maturity must be such as to enable them to continue their ripening process and to reach a satisfactory degree of ripeness.</w:t>
      </w:r>
    </w:p>
    <w:p w:rsidR="00F1362B" w:rsidRPr="00F1362B" w:rsidRDefault="00F1362B" w:rsidP="00F1362B">
      <w:pPr>
        <w:pStyle w:val="SingleTxtG"/>
        <w:rPr>
          <w:lang w:val="en-GB"/>
        </w:rPr>
      </w:pPr>
      <w:r w:rsidRPr="00F1362B">
        <w:rPr>
          <w:lang w:val="en-GB"/>
        </w:rPr>
        <w:t>Fruit must not be overripe.</w:t>
      </w:r>
    </w:p>
    <w:p w:rsidR="00F1362B" w:rsidRPr="00F1362B" w:rsidRDefault="00F1362B" w:rsidP="00F1362B">
      <w:pPr>
        <w:pStyle w:val="HChG"/>
        <w:spacing w:before="240"/>
        <w:rPr>
          <w:lang w:val="en-GB"/>
        </w:rPr>
      </w:pPr>
      <w:r w:rsidRPr="00F1362B">
        <w:rPr>
          <w:lang w:val="en-GB"/>
        </w:rPr>
        <w:tab/>
        <w:t>III.</w:t>
      </w:r>
      <w:r w:rsidRPr="00F1362B">
        <w:rPr>
          <w:lang w:val="en-GB"/>
        </w:rPr>
        <w:tab/>
        <w:t>Provisions concerning quality tolerances</w:t>
      </w:r>
    </w:p>
    <w:p w:rsidR="00F1362B" w:rsidRPr="00F1362B" w:rsidRDefault="00F1362B" w:rsidP="00F1362B">
      <w:pPr>
        <w:pStyle w:val="SingleTxtG"/>
        <w:rPr>
          <w:lang w:val="en-GB"/>
        </w:rPr>
      </w:pPr>
      <w:r w:rsidRPr="00F1362B">
        <w:rPr>
          <w:lang w:val="en-GB"/>
        </w:rPr>
        <w:t>At all marketing stages, tolerances in respect of quality and size shall be allowed in each lot for produce not satisfying the requirements of the class indicated.</w:t>
      </w:r>
    </w:p>
    <w:p w:rsidR="00F1362B" w:rsidRPr="00F1362B" w:rsidRDefault="00F1362B" w:rsidP="00F1362B">
      <w:pPr>
        <w:pStyle w:val="SingleTxtG"/>
        <w:rPr>
          <w:lang w:val="en-GB"/>
        </w:rPr>
      </w:pPr>
      <w:r w:rsidRPr="00F1362B">
        <w:rPr>
          <w:lang w:val="en-GB"/>
        </w:rPr>
        <w:t>A total tolerance of 10 [20] per cent, by number or weight, of produce not satisfying the minimum requirements is allowed. Within this tolerance not more than 2 per cent in total may consist of produce affected by decay.</w:t>
      </w:r>
    </w:p>
    <w:p w:rsidR="00F1362B" w:rsidRPr="00F1362B" w:rsidRDefault="00F1362B" w:rsidP="00F1362B">
      <w:pPr>
        <w:pStyle w:val="HChG"/>
        <w:rPr>
          <w:lang w:val="en-GB"/>
        </w:rPr>
      </w:pPr>
      <w:r w:rsidRPr="00F1362B">
        <w:rPr>
          <w:lang w:val="en-GB"/>
        </w:rPr>
        <w:tab/>
        <w:t>IV.</w:t>
      </w:r>
      <w:r w:rsidRPr="00F1362B">
        <w:rPr>
          <w:lang w:val="en-GB"/>
        </w:rPr>
        <w:tab/>
        <w:t>Provisions concerning presentation</w:t>
      </w:r>
    </w:p>
    <w:p w:rsidR="00F1362B" w:rsidRPr="00F1362B" w:rsidRDefault="00F1362B" w:rsidP="00F1362B">
      <w:pPr>
        <w:pStyle w:val="H1G"/>
        <w:spacing w:before="240"/>
        <w:rPr>
          <w:lang w:val="en-GB"/>
        </w:rPr>
      </w:pPr>
      <w:r w:rsidRPr="00F1362B">
        <w:rPr>
          <w:lang w:val="en-GB"/>
        </w:rPr>
        <w:tab/>
        <w:t>A.</w:t>
      </w:r>
      <w:r w:rsidRPr="00F1362B">
        <w:rPr>
          <w:lang w:val="en-GB"/>
        </w:rPr>
        <w:tab/>
        <w:t>Uniformity</w:t>
      </w:r>
    </w:p>
    <w:p w:rsidR="00F1362B" w:rsidRPr="00F1362B" w:rsidRDefault="00F1362B" w:rsidP="00F1362B">
      <w:pPr>
        <w:pStyle w:val="SingleTxtG"/>
        <w:rPr>
          <w:lang w:val="en-GB"/>
        </w:rPr>
      </w:pPr>
      <w:r w:rsidRPr="00F1362B">
        <w:rPr>
          <w:lang w:val="en-GB"/>
        </w:rPr>
        <w:t xml:space="preserve">The contents of each package </w:t>
      </w:r>
      <w:ins w:id="84" w:author="Bickelmann, Ulrike" w:date="2019-04-18T18:49:00Z">
        <w:r w:rsidRPr="00F1362B">
          <w:rPr>
            <w:b/>
            <w:lang w:val="en-GB"/>
          </w:rPr>
          <w:t xml:space="preserve">[(or lot for produce presented in bulk in the transport vehicle)] </w:t>
        </w:r>
      </w:ins>
      <w:r w:rsidRPr="00F1362B">
        <w:rPr>
          <w:lang w:val="en-GB"/>
        </w:rPr>
        <w:t>must be uniform and contain only produce of the same botanical species and origin.</w:t>
      </w:r>
    </w:p>
    <w:p w:rsidR="00F1362B" w:rsidRPr="006D256B" w:rsidRDefault="00F1362B" w:rsidP="00F1362B">
      <w:pPr>
        <w:pStyle w:val="SingleTxtG"/>
        <w:rPr>
          <w:bCs/>
          <w:lang w:val="en-US"/>
        </w:rPr>
      </w:pPr>
      <w:r w:rsidRPr="00F1362B">
        <w:rPr>
          <w:lang w:val="en-GB"/>
        </w:rPr>
        <w:t xml:space="preserve">However, a mixture of produce of distinctly different </w:t>
      </w:r>
      <w:r w:rsidRPr="00F1362B">
        <w:rPr>
          <w:b/>
          <w:lang w:val="en-GB"/>
        </w:rPr>
        <w:t>[species,]</w:t>
      </w:r>
      <w:r w:rsidRPr="00F1362B">
        <w:rPr>
          <w:lang w:val="en-GB"/>
        </w:rPr>
        <w:t xml:space="preserve"> varieties, commercial types and/or colours may be packed together in a package and/or sales package, provided they are uniform in quality and, for each variety, commercial type and/or colour concerned, in origin. </w:t>
      </w:r>
    </w:p>
    <w:p w:rsidR="00F1362B" w:rsidRPr="00F1362B" w:rsidRDefault="00F1362B" w:rsidP="00F1362B">
      <w:pPr>
        <w:pStyle w:val="SingleTxtG"/>
        <w:rPr>
          <w:lang w:val="en-GB"/>
        </w:rPr>
      </w:pPr>
      <w:r w:rsidRPr="00F1362B">
        <w:rPr>
          <w:lang w:val="en-GB"/>
        </w:rPr>
        <w:t xml:space="preserve">The visible part of the contents of the package </w:t>
      </w:r>
      <w:r w:rsidRPr="00F1362B">
        <w:rPr>
          <w:b/>
          <w:lang w:val="en-GB"/>
        </w:rPr>
        <w:t xml:space="preserve">[(or lot for produce presented in bulk in the transport vehicle)] </w:t>
      </w:r>
      <w:r w:rsidRPr="00F1362B">
        <w:rPr>
          <w:lang w:val="en-GB"/>
        </w:rPr>
        <w:t>must be representative of the entire contents.</w:t>
      </w:r>
    </w:p>
    <w:p w:rsidR="00F1362B" w:rsidRPr="00F1362B" w:rsidRDefault="00F1362B" w:rsidP="00F1362B">
      <w:pPr>
        <w:pStyle w:val="H1G"/>
        <w:spacing w:before="240"/>
        <w:rPr>
          <w:lang w:val="en-GB"/>
        </w:rPr>
      </w:pPr>
      <w:r w:rsidRPr="00F1362B">
        <w:rPr>
          <w:lang w:val="en-GB"/>
        </w:rPr>
        <w:tab/>
        <w:t>B.</w:t>
      </w:r>
      <w:r w:rsidRPr="00F1362B">
        <w:rPr>
          <w:lang w:val="en-GB"/>
        </w:rPr>
        <w:tab/>
        <w:t>Packaging</w:t>
      </w:r>
    </w:p>
    <w:p w:rsidR="00F1362B" w:rsidRPr="00F1362B" w:rsidRDefault="00F1362B" w:rsidP="00F1362B">
      <w:pPr>
        <w:pStyle w:val="SingleTxtG"/>
        <w:rPr>
          <w:lang w:val="en-GB"/>
        </w:rPr>
      </w:pPr>
      <w:r w:rsidRPr="00F1362B">
        <w:rPr>
          <w:lang w:val="en-GB"/>
        </w:rPr>
        <w:t>The produce must be packed in such a way as to protect the produce properly.</w:t>
      </w:r>
    </w:p>
    <w:p w:rsidR="00F1362B" w:rsidRPr="00F1362B" w:rsidRDefault="00F1362B" w:rsidP="00F1362B">
      <w:pPr>
        <w:pStyle w:val="SingleTxtG"/>
        <w:rPr>
          <w:lang w:val="en-GB"/>
        </w:rPr>
      </w:pPr>
      <w:r w:rsidRPr="00F1362B">
        <w:rPr>
          <w:lang w:val="en-GB"/>
        </w:rPr>
        <w:t xml:space="preserve">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 </w:t>
      </w:r>
    </w:p>
    <w:p w:rsidR="00F1362B" w:rsidRPr="006D256B" w:rsidRDefault="00F1362B" w:rsidP="00F1362B">
      <w:pPr>
        <w:pStyle w:val="SingleTxtG"/>
        <w:rPr>
          <w:bCs/>
          <w:lang w:val="en-US"/>
        </w:rPr>
      </w:pPr>
      <w:r w:rsidRPr="00F1362B">
        <w:rPr>
          <w:lang w:val="en-GB"/>
        </w:rPr>
        <w:t xml:space="preserve">Stickers individually affixed to the produce shall be such that, when removed, they neither leave visible traces of glue nor lead to skin defects. </w:t>
      </w:r>
      <w:r w:rsidRPr="006D256B">
        <w:rPr>
          <w:bCs/>
          <w:lang w:val="en-US"/>
        </w:rPr>
        <w:t xml:space="preserve">Information lasered on single fruit should not lead to flesh or skin defects. </w:t>
      </w:r>
    </w:p>
    <w:p w:rsidR="00F1362B" w:rsidRPr="00F1362B" w:rsidRDefault="00F1362B" w:rsidP="00F1362B">
      <w:pPr>
        <w:pStyle w:val="SingleTxtG"/>
        <w:rPr>
          <w:lang w:val="en-GB"/>
        </w:rPr>
      </w:pPr>
      <w:r w:rsidRPr="00F1362B">
        <w:rPr>
          <w:lang w:val="en-GB"/>
        </w:rPr>
        <w:lastRenderedPageBreak/>
        <w:t xml:space="preserve">Packages </w:t>
      </w:r>
      <w:r w:rsidRPr="00F1362B">
        <w:rPr>
          <w:b/>
          <w:lang w:val="en-GB"/>
        </w:rPr>
        <w:t>[(or lot for produce presented in bulk in the transport vehicle)]</w:t>
      </w:r>
      <w:r w:rsidRPr="00F1362B">
        <w:rPr>
          <w:lang w:val="en-GB"/>
        </w:rPr>
        <w:t xml:space="preserve"> must be free of all foreign matter. </w:t>
      </w:r>
    </w:p>
    <w:p w:rsidR="00F1362B" w:rsidRPr="00F1362B" w:rsidRDefault="00F1362B" w:rsidP="00F1362B">
      <w:pPr>
        <w:pStyle w:val="HChG"/>
        <w:keepNext w:val="0"/>
        <w:keepLines w:val="0"/>
        <w:spacing w:before="240"/>
        <w:rPr>
          <w:lang w:val="en-GB"/>
        </w:rPr>
      </w:pPr>
      <w:r w:rsidRPr="00F1362B">
        <w:rPr>
          <w:lang w:val="en-GB"/>
        </w:rPr>
        <w:tab/>
        <w:t>V.</w:t>
      </w:r>
      <w:r w:rsidRPr="00F1362B">
        <w:rPr>
          <w:lang w:val="en-GB"/>
        </w:rPr>
        <w:tab/>
        <w:t>Provisions concerning marking</w:t>
      </w:r>
    </w:p>
    <w:p w:rsidR="00F1362B" w:rsidRPr="00F1362B" w:rsidRDefault="00F1362B" w:rsidP="00F1362B">
      <w:pPr>
        <w:pStyle w:val="SingleTxtG"/>
        <w:rPr>
          <w:lang w:val="en-GB"/>
        </w:rPr>
      </w:pPr>
      <w:r w:rsidRPr="00F1362B">
        <w:rPr>
          <w:lang w:val="en-GB"/>
        </w:rPr>
        <w:t>Each package</w:t>
      </w:r>
      <w:r>
        <w:rPr>
          <w:rStyle w:val="FootnoteReference"/>
        </w:rPr>
        <w:footnoteReference w:id="2"/>
      </w:r>
      <w:r w:rsidRPr="00F1362B">
        <w:rPr>
          <w:lang w:val="en-GB"/>
        </w:rPr>
        <w:t xml:space="preserve"> must bear the </w:t>
      </w:r>
      <w:proofErr w:type="gramStart"/>
      <w:r w:rsidRPr="00F1362B">
        <w:rPr>
          <w:lang w:val="en-GB"/>
        </w:rPr>
        <w:t>following particulars, in</w:t>
      </w:r>
      <w:proofErr w:type="gramEnd"/>
      <w:r w:rsidRPr="00F1362B">
        <w:rPr>
          <w:lang w:val="en-GB"/>
        </w:rPr>
        <w:t xml:space="preserve"> letters grouped on the same side, legibly and indelibly marked, and visible from the outside. For produce transported in bulk (direct loading into a transport vehicle), these </w:t>
      </w:r>
      <w:proofErr w:type="gramStart"/>
      <w:r w:rsidRPr="00F1362B">
        <w:rPr>
          <w:lang w:val="en-GB"/>
        </w:rPr>
        <w:t>particulars must</w:t>
      </w:r>
      <w:proofErr w:type="gramEnd"/>
      <w:r w:rsidRPr="00F1362B">
        <w:rPr>
          <w:lang w:val="en-GB"/>
        </w:rPr>
        <w:t xml:space="preserve"> appear on a document accompanying the goods, and attached in a visible position inside the transport vehicle:</w:t>
      </w:r>
    </w:p>
    <w:p w:rsidR="00F1362B" w:rsidRPr="00F1362B" w:rsidRDefault="00F1362B" w:rsidP="00F1362B">
      <w:pPr>
        <w:pStyle w:val="H1G"/>
        <w:rPr>
          <w:lang w:val="en-GB"/>
        </w:rPr>
      </w:pPr>
      <w:r w:rsidRPr="00F1362B">
        <w:rPr>
          <w:lang w:val="en-GB"/>
        </w:rPr>
        <w:tab/>
        <w:t>A.</w:t>
      </w:r>
      <w:r w:rsidRPr="00F1362B">
        <w:rPr>
          <w:lang w:val="en-GB"/>
        </w:rPr>
        <w:tab/>
        <w:t>Identification</w:t>
      </w:r>
    </w:p>
    <w:p w:rsidR="00F1362B" w:rsidRPr="00F1362B" w:rsidRDefault="00F1362B" w:rsidP="00F1362B">
      <w:pPr>
        <w:pStyle w:val="SingleTxtG"/>
        <w:rPr>
          <w:bCs/>
          <w:lang w:val="en-GB"/>
        </w:rPr>
      </w:pPr>
      <w:r w:rsidRPr="00F1362B">
        <w:rPr>
          <w:bCs/>
          <w:lang w:val="en-GB"/>
        </w:rPr>
        <w:t>Packer and/or dispatcher/exporter:</w:t>
      </w:r>
    </w:p>
    <w:p w:rsidR="00F1362B" w:rsidRPr="00F1362B" w:rsidRDefault="00F1362B" w:rsidP="00F1362B">
      <w:pPr>
        <w:pStyle w:val="SingleTxtG"/>
        <w:rPr>
          <w:lang w:val="en-GB"/>
        </w:rPr>
      </w:pPr>
      <w:r w:rsidRPr="00F1362B">
        <w:rPr>
          <w:bCs/>
          <w:lang w:val="en-GB"/>
        </w:rPr>
        <w:t xml:space="preserve">Name and physical address (e.g. street/city/region/postal code and, </w:t>
      </w:r>
      <w:r w:rsidRPr="00F1362B">
        <w:rPr>
          <w:lang w:val="en-GB"/>
        </w:rPr>
        <w:t>if different from the country of origin</w:t>
      </w:r>
      <w:r w:rsidRPr="00F1362B">
        <w:rPr>
          <w:bCs/>
          <w:lang w:val="en-GB"/>
        </w:rPr>
        <w:t>, the country) or a code mark officially recognized by the national authority</w:t>
      </w:r>
      <w:r w:rsidRPr="006D256B">
        <w:rPr>
          <w:rStyle w:val="FootnoteReference"/>
          <w:bCs/>
        </w:rPr>
        <w:footnoteReference w:id="3"/>
      </w:r>
      <w:r w:rsidRPr="00F1362B">
        <w:rPr>
          <w:bCs/>
          <w:lang w:val="en-GB"/>
        </w:rPr>
        <w:t xml:space="preserve"> if the country applying such a system is listed in the UNECE data base.  </w:t>
      </w:r>
    </w:p>
    <w:p w:rsidR="00F1362B" w:rsidRPr="004760A9" w:rsidRDefault="00F1362B" w:rsidP="00F1362B">
      <w:pPr>
        <w:pStyle w:val="H1G"/>
      </w:pPr>
      <w:r w:rsidRPr="00F1362B">
        <w:rPr>
          <w:lang w:val="en-GB"/>
        </w:rPr>
        <w:tab/>
      </w:r>
      <w:r w:rsidRPr="004760A9">
        <w:t>B.</w:t>
      </w:r>
      <w:r w:rsidRPr="004760A9">
        <w:tab/>
        <w:t xml:space="preserve">Nature of </w:t>
      </w:r>
      <w:proofErr w:type="spellStart"/>
      <w:r w:rsidRPr="004760A9">
        <w:t>produce</w:t>
      </w:r>
      <w:proofErr w:type="spellEnd"/>
    </w:p>
    <w:p w:rsidR="00F1362B" w:rsidRPr="00F1362B" w:rsidRDefault="00F1362B" w:rsidP="00F1362B">
      <w:pPr>
        <w:pStyle w:val="Bullet1G"/>
        <w:rPr>
          <w:lang w:val="en-GB"/>
        </w:rPr>
      </w:pPr>
      <w:r w:rsidRPr="00F1362B">
        <w:rPr>
          <w:lang w:val="en-GB"/>
        </w:rPr>
        <w:t>“Name of the produce” if the contents are not visible from the outside.</w:t>
      </w:r>
    </w:p>
    <w:p w:rsidR="00F1362B" w:rsidRPr="00F1362B" w:rsidRDefault="00F1362B" w:rsidP="00F1362B">
      <w:pPr>
        <w:pStyle w:val="Bullet1G"/>
        <w:rPr>
          <w:lang w:val="en-GB"/>
        </w:rPr>
      </w:pPr>
      <w:r w:rsidRPr="00F1362B">
        <w:rPr>
          <w:lang w:val="en-GB"/>
        </w:rPr>
        <w:t>Name of the variety (optional).</w:t>
      </w:r>
    </w:p>
    <w:p w:rsidR="00F1362B" w:rsidRPr="00F1362B" w:rsidRDefault="00F1362B" w:rsidP="00F1362B">
      <w:pPr>
        <w:pStyle w:val="Bullet1G"/>
        <w:numPr>
          <w:ilvl w:val="0"/>
          <w:numId w:val="0"/>
        </w:numPr>
        <w:ind w:left="1134"/>
        <w:rPr>
          <w:lang w:val="en-GB"/>
        </w:rPr>
      </w:pPr>
      <w:r w:rsidRPr="00F1362B">
        <w:rPr>
          <w:lang w:val="en-GB"/>
        </w:rPr>
        <w:t>The name of the variety can be replaced by a synonym. A trade name</w:t>
      </w:r>
      <w:r>
        <w:rPr>
          <w:rStyle w:val="FootnoteReference"/>
        </w:rPr>
        <w:footnoteReference w:id="4"/>
      </w:r>
      <w:r w:rsidRPr="00F1362B">
        <w:rPr>
          <w:lang w:val="en-GB"/>
        </w:rPr>
        <w:t xml:space="preserve"> can only be given in addition to the variety or the synonym.</w:t>
      </w:r>
    </w:p>
    <w:p w:rsidR="00F1362B" w:rsidRPr="00F1362B" w:rsidRDefault="00F1362B" w:rsidP="00F1362B">
      <w:pPr>
        <w:pStyle w:val="Bullet1G"/>
        <w:rPr>
          <w:lang w:val="en-GB"/>
        </w:rPr>
      </w:pPr>
      <w:r w:rsidRPr="00F1362B">
        <w:rPr>
          <w:lang w:val="en-GB"/>
        </w:rPr>
        <w:t xml:space="preserve">“Mixture of {name of produce}” or equivalent denomination, in the case of a mixture of distinctly different [species,] varieties, commercial types and/or colours of the same species, names of the different </w:t>
      </w:r>
      <w:proofErr w:type="gramStart"/>
      <w:r w:rsidRPr="00F1362B">
        <w:rPr>
          <w:lang w:val="en-GB"/>
        </w:rPr>
        <w:t>varieties</w:t>
      </w:r>
      <w:proofErr w:type="gramEnd"/>
      <w:r w:rsidRPr="00F1362B">
        <w:rPr>
          <w:lang w:val="en-GB"/>
        </w:rPr>
        <w:t xml:space="preserve"> commercial types and/or colours, if the produce is not visible from the outside.</w:t>
      </w:r>
    </w:p>
    <w:p w:rsidR="00F1362B" w:rsidRPr="004760A9" w:rsidRDefault="00F1362B" w:rsidP="00F1362B">
      <w:pPr>
        <w:pStyle w:val="H1G"/>
      </w:pPr>
      <w:r w:rsidRPr="00F1362B">
        <w:rPr>
          <w:lang w:val="en-GB"/>
        </w:rPr>
        <w:tab/>
      </w:r>
      <w:r w:rsidRPr="004760A9">
        <w:t>C.</w:t>
      </w:r>
      <w:r w:rsidRPr="004760A9">
        <w:tab/>
        <w:t xml:space="preserve">Origin of </w:t>
      </w:r>
      <w:proofErr w:type="spellStart"/>
      <w:r w:rsidRPr="004760A9">
        <w:t>produce</w:t>
      </w:r>
      <w:proofErr w:type="spellEnd"/>
    </w:p>
    <w:p w:rsidR="00F1362B" w:rsidRPr="00F1362B" w:rsidRDefault="00F1362B" w:rsidP="00F1362B">
      <w:pPr>
        <w:pStyle w:val="Bullet1G"/>
        <w:rPr>
          <w:lang w:val="en-GB"/>
        </w:rPr>
      </w:pPr>
      <w:r w:rsidRPr="00F1362B">
        <w:rPr>
          <w:lang w:val="en-GB"/>
        </w:rPr>
        <w:t>Country of origin</w:t>
      </w:r>
      <w:r w:rsidRPr="004760A9">
        <w:rPr>
          <w:rStyle w:val="FootnoteReference"/>
        </w:rPr>
        <w:footnoteReference w:id="5"/>
      </w:r>
      <w:r w:rsidRPr="00F1362B">
        <w:rPr>
          <w:lang w:val="en-GB"/>
        </w:rPr>
        <w:t xml:space="preserve"> and, optionally, district where grown, or national, regional or local place name.</w:t>
      </w:r>
    </w:p>
    <w:p w:rsidR="00F1362B" w:rsidRPr="00F1362B" w:rsidRDefault="00F1362B" w:rsidP="00F1362B">
      <w:pPr>
        <w:pStyle w:val="Bullet1G"/>
        <w:numPr>
          <w:ilvl w:val="0"/>
          <w:numId w:val="0"/>
        </w:numPr>
        <w:ind w:left="1134"/>
        <w:rPr>
          <w:lang w:val="en-GB"/>
        </w:rPr>
      </w:pPr>
      <w:r w:rsidRPr="00F1362B">
        <w:rPr>
          <w:lang w:val="en-GB"/>
        </w:rPr>
        <w:t xml:space="preserve">In the case of a mixture of distinctly different </w:t>
      </w:r>
      <w:r w:rsidRPr="00F1362B">
        <w:rPr>
          <w:b/>
          <w:lang w:val="en-GB"/>
        </w:rPr>
        <w:t>[species,]</w:t>
      </w:r>
      <w:r w:rsidRPr="00F1362B">
        <w:rPr>
          <w:lang w:val="en-GB"/>
        </w:rPr>
        <w:t xml:space="preserve"> varieties, commercial types and/or colours of the produce of different origins, the indication of each country of origin shall appear next to the name of the </w:t>
      </w:r>
      <w:r w:rsidRPr="00F1362B">
        <w:rPr>
          <w:b/>
          <w:lang w:val="en-GB"/>
        </w:rPr>
        <w:t xml:space="preserve">[species,] </w:t>
      </w:r>
      <w:r w:rsidRPr="00F1362B">
        <w:rPr>
          <w:lang w:val="en-GB"/>
        </w:rPr>
        <w:t>variety, commercial type and/or colour concerned.</w:t>
      </w:r>
    </w:p>
    <w:p w:rsidR="00F1362B" w:rsidRPr="004760A9" w:rsidRDefault="00F1362B" w:rsidP="00F1362B">
      <w:pPr>
        <w:pStyle w:val="H1G"/>
        <w:keepNext w:val="0"/>
        <w:keepLines w:val="0"/>
      </w:pPr>
      <w:r w:rsidRPr="00F1362B">
        <w:rPr>
          <w:lang w:val="en-GB"/>
        </w:rPr>
        <w:lastRenderedPageBreak/>
        <w:tab/>
      </w:r>
      <w:r>
        <w:t>D</w:t>
      </w:r>
      <w:r w:rsidRPr="004760A9">
        <w:t>.</w:t>
      </w:r>
      <w:r w:rsidRPr="004760A9">
        <w:tab/>
        <w:t xml:space="preserve">Commercial </w:t>
      </w:r>
      <w:proofErr w:type="spellStart"/>
      <w:r w:rsidRPr="004760A9">
        <w:t>specifications</w:t>
      </w:r>
      <w:proofErr w:type="spellEnd"/>
    </w:p>
    <w:p w:rsidR="00F1362B" w:rsidRPr="00F1362B" w:rsidRDefault="00F1362B" w:rsidP="00F1362B">
      <w:pPr>
        <w:pStyle w:val="Bullet1G"/>
        <w:rPr>
          <w:lang w:val="en-GB"/>
        </w:rPr>
      </w:pPr>
      <w:del w:id="85" w:author="Bickelmann, Ulrike" w:date="2019-04-18T18:50:00Z">
        <w:r w:rsidRPr="00F1362B" w:rsidDel="003A11E4">
          <w:rPr>
            <w:lang w:val="en-GB"/>
          </w:rPr>
          <w:delText xml:space="preserve">UNECE-baseline or the </w:delText>
        </w:r>
      </w:del>
      <w:del w:id="86" w:author="Bickelmann, Ulrike" w:date="2019-04-18T18:51:00Z">
        <w:r w:rsidRPr="00F1362B" w:rsidDel="003A11E4">
          <w:rPr>
            <w:lang w:val="en-GB"/>
          </w:rPr>
          <w:delText>UNECE -Baseline-Quality</w:delText>
        </w:r>
      </w:del>
      <w:ins w:id="87" w:author="Bickelmann, Ulrike" w:date="2019-04-18T18:51:00Z">
        <w:r w:rsidRPr="00F1362B">
          <w:rPr>
            <w:lang w:val="en-GB"/>
          </w:rPr>
          <w:t xml:space="preserve"> Minimum-Marketing-Quality </w:t>
        </w:r>
      </w:ins>
      <w:r w:rsidRPr="00F1362B">
        <w:rPr>
          <w:lang w:val="en-GB"/>
        </w:rPr>
        <w:t>logo</w:t>
      </w:r>
      <w:ins w:id="88" w:author="Bickelmann, Ulrike" w:date="2019-04-18T18:50:00Z">
        <w:r w:rsidRPr="00F1362B">
          <w:rPr>
            <w:lang w:val="en-GB"/>
          </w:rPr>
          <w:t xml:space="preserve"> (optional)</w:t>
        </w:r>
      </w:ins>
    </w:p>
    <w:p w:rsidR="00F1362B" w:rsidRPr="00F1362B" w:rsidRDefault="00F1362B" w:rsidP="00F1362B">
      <w:pPr>
        <w:pStyle w:val="H1G"/>
        <w:keepNext w:val="0"/>
        <w:keepLines w:val="0"/>
        <w:spacing w:before="240" w:after="120"/>
        <w:rPr>
          <w:lang w:val="en-GB"/>
        </w:rPr>
      </w:pPr>
      <w:r w:rsidRPr="00F1362B">
        <w:rPr>
          <w:lang w:val="en-GB"/>
        </w:rPr>
        <w:tab/>
        <w:t>E.</w:t>
      </w:r>
      <w:r w:rsidRPr="00F1362B">
        <w:rPr>
          <w:lang w:val="en-GB"/>
        </w:rPr>
        <w:tab/>
        <w:t>Official control mark (optional)</w:t>
      </w:r>
    </w:p>
    <w:p w:rsidR="00F1362B" w:rsidRDefault="00F1362B" w:rsidP="00F1362B">
      <w:pPr>
        <w:spacing w:before="240"/>
        <w:ind w:left="1134" w:right="1134"/>
        <w:jc w:val="center"/>
      </w:pPr>
      <w:r>
        <w:t>__________</w:t>
      </w:r>
    </w:p>
    <w:p w:rsidR="006657D5" w:rsidRPr="006657D5" w:rsidRDefault="006657D5" w:rsidP="00F1362B">
      <w:pPr>
        <w:pStyle w:val="SingleTxtG"/>
        <w:rPr>
          <w:lang w:val="en-GB"/>
        </w:rPr>
      </w:pPr>
    </w:p>
    <w:sectPr w:rsidR="006657D5" w:rsidRPr="006657D5" w:rsidSect="006C5841">
      <w:headerReference w:type="even" r:id="rId7"/>
      <w:headerReference w:type="default" r:id="rId8"/>
      <w:headerReference w:type="first" r:id="rId9"/>
      <w:pgSz w:w="11906" w:h="16838" w:code="9"/>
      <w:pgMar w:top="1701" w:right="1558"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639" w:rsidRDefault="00DB5639"/>
  </w:endnote>
  <w:endnote w:type="continuationSeparator" w:id="0">
    <w:p w:rsidR="00DB5639" w:rsidRDefault="00DB5639"/>
  </w:endnote>
  <w:endnote w:type="continuationNotice" w:id="1">
    <w:p w:rsidR="00DB5639" w:rsidRDefault="00DB56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639" w:rsidRPr="000B175B" w:rsidRDefault="00DB5639" w:rsidP="000B175B">
      <w:pPr>
        <w:tabs>
          <w:tab w:val="right" w:pos="2155"/>
        </w:tabs>
        <w:spacing w:after="80"/>
        <w:ind w:left="680"/>
        <w:rPr>
          <w:u w:val="single"/>
        </w:rPr>
      </w:pPr>
      <w:r>
        <w:rPr>
          <w:u w:val="single"/>
        </w:rPr>
        <w:tab/>
      </w:r>
    </w:p>
  </w:footnote>
  <w:footnote w:type="continuationSeparator" w:id="0">
    <w:p w:rsidR="00DB5639" w:rsidRPr="00FC68B7" w:rsidRDefault="00DB5639" w:rsidP="00FC68B7">
      <w:pPr>
        <w:tabs>
          <w:tab w:val="left" w:pos="2155"/>
        </w:tabs>
        <w:spacing w:after="80"/>
        <w:ind w:left="680"/>
        <w:rPr>
          <w:u w:val="single"/>
        </w:rPr>
      </w:pPr>
      <w:r>
        <w:rPr>
          <w:u w:val="single"/>
        </w:rPr>
        <w:tab/>
      </w:r>
    </w:p>
  </w:footnote>
  <w:footnote w:type="continuationNotice" w:id="1">
    <w:p w:rsidR="00DB5639" w:rsidRDefault="00DB5639"/>
  </w:footnote>
  <w:footnote w:id="2">
    <w:p w:rsidR="00F1362B" w:rsidRPr="00F1362B" w:rsidRDefault="00F1362B" w:rsidP="00F1362B">
      <w:pPr>
        <w:pStyle w:val="FootnoteText"/>
        <w:tabs>
          <w:tab w:val="clear" w:pos="1021"/>
          <w:tab w:val="left" w:pos="1400"/>
        </w:tabs>
        <w:ind w:left="1400" w:hanging="200"/>
        <w:rPr>
          <w:lang w:val="en-GB"/>
        </w:rPr>
      </w:pPr>
      <w:r>
        <w:rPr>
          <w:rStyle w:val="FootnoteReference"/>
        </w:rPr>
        <w:footnoteRef/>
      </w:r>
      <w:r w:rsidRPr="00F1362B">
        <w:rPr>
          <w:lang w:val="en-GB"/>
        </w:rPr>
        <w:t xml:space="preserve"> </w:t>
      </w:r>
      <w:r w:rsidRPr="00F1362B">
        <w:rPr>
          <w:lang w:val="en-GB"/>
        </w:rPr>
        <w:tab/>
        <w:t>These marking provisions do not apply to sales packages presented in packages. However, they do apply to sales packages (pre-packages) presented individually.</w:t>
      </w:r>
    </w:p>
  </w:footnote>
  <w:footnote w:id="3">
    <w:p w:rsidR="00F1362B" w:rsidRPr="00F1362B" w:rsidRDefault="00F1362B" w:rsidP="00F1362B">
      <w:pPr>
        <w:pStyle w:val="FootnoteText"/>
        <w:tabs>
          <w:tab w:val="clear" w:pos="1021"/>
          <w:tab w:val="left" w:pos="1400"/>
        </w:tabs>
        <w:ind w:left="1400" w:hanging="200"/>
        <w:jc w:val="both"/>
        <w:rPr>
          <w:lang w:val="en-GB"/>
        </w:rPr>
      </w:pPr>
      <w:r>
        <w:rPr>
          <w:rStyle w:val="FootnoteReference"/>
        </w:rPr>
        <w:footnoteRef/>
      </w:r>
      <w:r w:rsidRPr="006A6593">
        <w:rPr>
          <w:lang w:val="en-US"/>
        </w:rPr>
        <w:t xml:space="preserve"> </w:t>
      </w:r>
      <w:r>
        <w:rPr>
          <w:lang w:val="en-US"/>
        </w:rPr>
        <w:tab/>
      </w:r>
      <w:r w:rsidRPr="00F1362B">
        <w:rPr>
          <w:lang w:val="en-GB"/>
        </w:rPr>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 and the code mark should be preceded by the ISO 3166 (alpha) country/area code of the recognizing country, if not the country of origin.</w:t>
      </w:r>
    </w:p>
  </w:footnote>
  <w:footnote w:id="4">
    <w:p w:rsidR="00F1362B" w:rsidRPr="00F1362B" w:rsidRDefault="00F1362B" w:rsidP="00F1362B">
      <w:pPr>
        <w:pStyle w:val="FootnoteText"/>
        <w:tabs>
          <w:tab w:val="clear" w:pos="1021"/>
          <w:tab w:val="left" w:pos="1400"/>
        </w:tabs>
        <w:ind w:left="1400" w:hanging="200"/>
        <w:jc w:val="both"/>
        <w:rPr>
          <w:lang w:val="en-GB"/>
        </w:rPr>
      </w:pPr>
      <w:r>
        <w:rPr>
          <w:rStyle w:val="FootnoteReference"/>
        </w:rPr>
        <w:footnoteRef/>
      </w:r>
      <w:r w:rsidRPr="00F1362B">
        <w:rPr>
          <w:lang w:val="en-GB"/>
        </w:rPr>
        <w:tab/>
        <w:t>A trade name can be a trade mark for which protection has been sought or obtained or any other commercial denomination.</w:t>
      </w:r>
    </w:p>
  </w:footnote>
  <w:footnote w:id="5">
    <w:p w:rsidR="00F1362B" w:rsidRPr="00F1362B" w:rsidRDefault="00F1362B" w:rsidP="00F1362B">
      <w:pPr>
        <w:pStyle w:val="FootnoteText"/>
        <w:tabs>
          <w:tab w:val="left" w:pos="1400"/>
        </w:tabs>
        <w:ind w:left="1400" w:hanging="200"/>
        <w:rPr>
          <w:lang w:val="en-GB"/>
        </w:rPr>
      </w:pPr>
      <w:r>
        <w:rPr>
          <w:rStyle w:val="FootnoteReference"/>
        </w:rPr>
        <w:footnoteRef/>
      </w:r>
      <w:r w:rsidRPr="00F1362B">
        <w:rPr>
          <w:lang w:val="en-GB"/>
        </w:rPr>
        <w:t xml:space="preserve"> </w:t>
      </w:r>
      <w:r w:rsidRPr="00F1362B">
        <w:rPr>
          <w:lang w:val="en-GB"/>
        </w:rPr>
        <w:tab/>
        <w:t>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7D5" w:rsidRPr="00E57A46" w:rsidRDefault="006657D5" w:rsidP="006657D5">
    <w:pPr>
      <w:spacing w:line="240" w:lineRule="auto"/>
      <w:rPr>
        <w:lang w:val="en-GB"/>
      </w:rPr>
    </w:pPr>
    <w:r w:rsidRPr="00E57A46">
      <w:rPr>
        <w:lang w:val="en-GB"/>
      </w:rPr>
      <w:t>ECE/CTCS/WP.7/GE.1/2019/INF.</w:t>
    </w:r>
    <w:r w:rsidR="00F1362B">
      <w:rPr>
        <w:lang w:val="en-GB"/>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829" w:rsidRPr="001016DB" w:rsidRDefault="00035829" w:rsidP="003C05AF">
    <w:pPr>
      <w:pStyle w:val="Header"/>
      <w:pBdr>
        <w:bottom w:val="single" w:sz="4" w:space="1" w:color="auto"/>
      </w:pBdr>
      <w:jc w:val="right"/>
      <w:rPr>
        <w:b w:val="0"/>
        <w:bCs/>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829" w:rsidRDefault="00035829" w:rsidP="009A3F34">
    <w:pPr>
      <w:pStyle w:val="Header"/>
      <w:pBdr>
        <w:bottom w:val="single" w:sz="4" w:space="1" w:color="auto"/>
      </w:pBdr>
      <w:rPr>
        <w:b w:val="0"/>
        <w:bCs/>
        <w:lang w:val="fr-CH"/>
      </w:rPr>
    </w:pPr>
    <w:r w:rsidRPr="00A121CA">
      <w:rPr>
        <w:b w:val="0"/>
        <w:bCs/>
        <w:lang w:val="fr-CH"/>
      </w:rPr>
      <w:t>FFV-</w:t>
    </w:r>
    <w:r>
      <w:rPr>
        <w:b w:val="0"/>
        <w:bCs/>
        <w:lang w:val="fr-CH"/>
      </w:rPr>
      <w:t>28</w:t>
    </w:r>
    <w:r w:rsidRPr="00A121CA">
      <w:rPr>
        <w:b w:val="0"/>
        <w:bCs/>
        <w:lang w:val="fr-CH"/>
      </w:rPr>
      <w:t xml:space="preserve">: </w:t>
    </w:r>
    <w:r>
      <w:rPr>
        <w:b w:val="0"/>
        <w:bCs/>
        <w:lang w:val="fr-CH"/>
      </w:rPr>
      <w:t>Sweet Peppers</w:t>
    </w:r>
    <w:r w:rsidRPr="00A121CA">
      <w:rPr>
        <w:b w:val="0"/>
        <w:bCs/>
        <w:lang w:val="fr-CH"/>
      </w:rPr>
      <w:t xml:space="preserve"> - 2010</w:t>
    </w:r>
  </w:p>
  <w:p w:rsidR="00035829" w:rsidRDefault="00035829" w:rsidP="009A3F34">
    <w:pPr>
      <w:pStyle w:val="Header"/>
      <w:pBdr>
        <w:bottom w:val="single" w:sz="4" w:space="1" w:color="auto"/>
      </w:pBdr>
      <w:rPr>
        <w:b w:val="0"/>
        <w:bCs/>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FA1259"/>
    <w:multiLevelType w:val="multilevel"/>
    <w:tmpl w:val="D91EEE6E"/>
    <w:lvl w:ilvl="0">
      <w:start w:val="1"/>
      <w:numFmt w:val="bullet"/>
      <w:lvlText w:val="-"/>
      <w:lvlJc w:val="left"/>
      <w:pPr>
        <w:tabs>
          <w:tab w:val="num" w:pos="2160"/>
        </w:tabs>
        <w:ind w:left="2160" w:hanging="360"/>
      </w:pPr>
      <w:rPr>
        <w:rFonts w:ascii="Times New Roman" w:hAnsi="Times New Roman" w:cs="Times New Roman" w:hint="default"/>
      </w:rPr>
    </w:lvl>
    <w:lvl w:ilvl="1">
      <w:start w:val="1"/>
      <w:numFmt w:val="bullet"/>
      <w:lvlText w:val="-"/>
      <w:lvlJc w:val="left"/>
      <w:pPr>
        <w:tabs>
          <w:tab w:val="num" w:pos="3240"/>
        </w:tabs>
        <w:ind w:left="3240" w:hanging="720"/>
      </w:pPr>
      <w:rPr>
        <w:rFonts w:ascii="Times New Roman" w:eastAsia="Times New Roman" w:hAnsi="Times New Roman" w:cs="Times New Roman"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cs="Tahoma"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cs="Tahoma"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0B17273B"/>
    <w:multiLevelType w:val="hybridMultilevel"/>
    <w:tmpl w:val="B658E866"/>
    <w:lvl w:ilvl="0" w:tplc="FFFFFFFF">
      <w:start w:val="1"/>
      <w:numFmt w:val="decimal"/>
      <w:lvlText w:val="%1."/>
      <w:lvlJc w:val="left"/>
      <w:pPr>
        <w:tabs>
          <w:tab w:val="num" w:pos="1614"/>
        </w:tabs>
        <w:ind w:left="1614" w:hanging="48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3" w15:restartNumberingAfterBreak="0">
    <w:nsid w:val="1040138F"/>
    <w:multiLevelType w:val="singleLevel"/>
    <w:tmpl w:val="2DE87CA6"/>
    <w:lvl w:ilvl="0">
      <w:start w:val="11"/>
      <w:numFmt w:val="bullet"/>
      <w:lvlText w:val="-"/>
      <w:lvlJc w:val="left"/>
      <w:pPr>
        <w:ind w:left="720" w:hanging="360"/>
      </w:pPr>
      <w:rPr>
        <w:rFonts w:hint="default"/>
      </w:rPr>
    </w:lvl>
  </w:abstractNum>
  <w:abstractNum w:abstractNumId="14" w15:restartNumberingAfterBreak="0">
    <w:nsid w:val="171E7DEE"/>
    <w:multiLevelType w:val="hybridMultilevel"/>
    <w:tmpl w:val="2C6ED0A4"/>
    <w:lvl w:ilvl="0" w:tplc="E194745A">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5" w15:restartNumberingAfterBreak="0">
    <w:nsid w:val="1B205A6D"/>
    <w:multiLevelType w:val="hybridMultilevel"/>
    <w:tmpl w:val="A4A2583E"/>
    <w:lvl w:ilvl="0" w:tplc="348A2254">
      <w:start w:val="1"/>
      <w:numFmt w:val="bullet"/>
      <w:lvlText w:val=""/>
      <w:lvlJc w:val="left"/>
      <w:pPr>
        <w:tabs>
          <w:tab w:val="num" w:pos="4287"/>
        </w:tabs>
        <w:ind w:left="4287"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1E0EFE"/>
    <w:multiLevelType w:val="hybridMultilevel"/>
    <w:tmpl w:val="C178BE8A"/>
    <w:lvl w:ilvl="0" w:tplc="18609D30">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20" w15:restartNumberingAfterBreak="0">
    <w:nsid w:val="271756D5"/>
    <w:multiLevelType w:val="hybridMultilevel"/>
    <w:tmpl w:val="CE460804"/>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1" w15:restartNumberingAfterBreak="0">
    <w:nsid w:val="2B230B92"/>
    <w:multiLevelType w:val="singleLevel"/>
    <w:tmpl w:val="214E193C"/>
    <w:lvl w:ilvl="0">
      <w:start w:val="18"/>
      <w:numFmt w:val="decimal"/>
      <w:lvlText w:val="%1."/>
      <w:lvlJc w:val="left"/>
      <w:pPr>
        <w:tabs>
          <w:tab w:val="num" w:pos="369"/>
        </w:tabs>
        <w:ind w:left="369" w:hanging="369"/>
      </w:pPr>
      <w:rPr>
        <w:rFonts w:hint="default"/>
      </w:rPr>
    </w:lvl>
  </w:abstractNum>
  <w:abstractNum w:abstractNumId="22" w15:restartNumberingAfterBreak="0">
    <w:nsid w:val="2B4E1592"/>
    <w:multiLevelType w:val="singleLevel"/>
    <w:tmpl w:val="0809000F"/>
    <w:lvl w:ilvl="0">
      <w:start w:val="1"/>
      <w:numFmt w:val="decimal"/>
      <w:lvlText w:val="%1."/>
      <w:lvlJc w:val="left"/>
      <w:pPr>
        <w:tabs>
          <w:tab w:val="num" w:pos="360"/>
        </w:tabs>
        <w:ind w:left="360" w:hanging="360"/>
      </w:pPr>
    </w:lvl>
  </w:abstractNum>
  <w:abstractNum w:abstractNumId="23" w15:restartNumberingAfterBreak="0">
    <w:nsid w:val="2F7E2C01"/>
    <w:multiLevelType w:val="hybridMultilevel"/>
    <w:tmpl w:val="6CAEE814"/>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553781A"/>
    <w:multiLevelType w:val="hybridMultilevel"/>
    <w:tmpl w:val="9364DF8A"/>
    <w:lvl w:ilvl="0" w:tplc="6D5E22D8">
      <w:start w:val="1"/>
      <w:numFmt w:val="bullet"/>
      <w:lvlText w:val="•"/>
      <w:lvlJc w:val="left"/>
      <w:pPr>
        <w:ind w:left="927" w:hanging="360"/>
      </w:pPr>
      <w:rPr>
        <w:rFonts w:ascii="Times New Roman" w:hAnsi="Times New Roman" w:cs="Times New Roman" w:hint="default"/>
        <w:b w:val="0"/>
        <w:i w:val="0"/>
        <w:sz w:val="20"/>
      </w:rPr>
    </w:lvl>
    <w:lvl w:ilvl="1" w:tplc="04070005">
      <w:start w:val="1"/>
      <w:numFmt w:val="bullet"/>
      <w:lvlText w:val=""/>
      <w:lvlJc w:val="left"/>
      <w:pPr>
        <w:ind w:left="1647" w:hanging="360"/>
      </w:pPr>
      <w:rPr>
        <w:rFonts w:ascii="Wingdings" w:hAnsi="Wingdings" w:hint="default"/>
      </w:r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7" w15:restartNumberingAfterBreak="0">
    <w:nsid w:val="3FA61350"/>
    <w:multiLevelType w:val="hybridMultilevel"/>
    <w:tmpl w:val="25EC562A"/>
    <w:lvl w:ilvl="0" w:tplc="958CAEFE">
      <w:numFmt w:val="bullet"/>
      <w:lvlText w:val=""/>
      <w:lvlJc w:val="left"/>
      <w:pPr>
        <w:ind w:left="2061" w:hanging="360"/>
      </w:pPr>
      <w:rPr>
        <w:rFonts w:ascii="Symbol" w:eastAsia="Times New Roman" w:hAnsi="Symbol"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47AF44E5"/>
    <w:multiLevelType w:val="hybridMultilevel"/>
    <w:tmpl w:val="1FB83C04"/>
    <w:lvl w:ilvl="0" w:tplc="2350F89C">
      <w:start w:val="1"/>
      <w:numFmt w:val="lowerRoman"/>
      <w:lvlText w:val="(%1)"/>
      <w:lvlJc w:val="left"/>
      <w:pPr>
        <w:tabs>
          <w:tab w:val="num" w:pos="1571"/>
        </w:tabs>
        <w:ind w:left="1571" w:hanging="72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9" w15:restartNumberingAfterBreak="0">
    <w:nsid w:val="4E0564D6"/>
    <w:multiLevelType w:val="hybridMultilevel"/>
    <w:tmpl w:val="76FACA9E"/>
    <w:lvl w:ilvl="0" w:tplc="6D5E22D8">
      <w:start w:val="1"/>
      <w:numFmt w:val="bullet"/>
      <w:lvlText w:val="•"/>
      <w:lvlJc w:val="left"/>
      <w:pPr>
        <w:ind w:left="927" w:hanging="360"/>
      </w:pPr>
      <w:rPr>
        <w:rFonts w:ascii="Times New Roman" w:hAnsi="Times New Roman" w:cs="Times New Roman" w:hint="default"/>
        <w:b w:val="0"/>
        <w:i w:val="0"/>
        <w:sz w:val="20"/>
      </w:rPr>
    </w:lvl>
    <w:lvl w:ilvl="1" w:tplc="04070019">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0" w15:restartNumberingAfterBreak="0">
    <w:nsid w:val="596418F6"/>
    <w:multiLevelType w:val="hybridMultilevel"/>
    <w:tmpl w:val="731C58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65925DC1"/>
    <w:multiLevelType w:val="hybridMultilevel"/>
    <w:tmpl w:val="5FD26A4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D234E0"/>
    <w:multiLevelType w:val="hybridMultilevel"/>
    <w:tmpl w:val="5ABC5516"/>
    <w:lvl w:ilvl="0" w:tplc="9A3EE78E">
      <w:start w:val="1"/>
      <w:numFmt w:val="bullet"/>
      <w:lvlText w:val=""/>
      <w:lvlJc w:val="left"/>
      <w:pPr>
        <w:tabs>
          <w:tab w:val="num" w:pos="3960"/>
        </w:tabs>
        <w:ind w:left="396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974065"/>
    <w:multiLevelType w:val="hybridMultilevel"/>
    <w:tmpl w:val="5F14FC1E"/>
    <w:lvl w:ilvl="0" w:tplc="2DE87CA6">
      <w:start w:val="11"/>
      <w:numFmt w:val="bullet"/>
      <w:lvlText w:val="-"/>
      <w:lvlJc w:val="left"/>
      <w:pPr>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8"/>
  </w:num>
  <w:num w:numId="13">
    <w:abstractNumId w:val="10"/>
  </w:num>
  <w:num w:numId="14">
    <w:abstractNumId w:val="16"/>
  </w:num>
  <w:num w:numId="15">
    <w:abstractNumId w:val="25"/>
  </w:num>
  <w:num w:numId="16">
    <w:abstractNumId w:val="17"/>
  </w:num>
  <w:num w:numId="17">
    <w:abstractNumId w:val="31"/>
  </w:num>
  <w:num w:numId="18">
    <w:abstractNumId w:val="33"/>
  </w:num>
  <w:num w:numId="19">
    <w:abstractNumId w:val="21"/>
  </w:num>
  <w:num w:numId="20">
    <w:abstractNumId w:val="13"/>
  </w:num>
  <w:num w:numId="21">
    <w:abstractNumId w:val="11"/>
  </w:num>
  <w:num w:numId="22">
    <w:abstractNumId w:val="15"/>
  </w:num>
  <w:num w:numId="23">
    <w:abstractNumId w:val="32"/>
  </w:num>
  <w:num w:numId="24">
    <w:abstractNumId w:val="34"/>
  </w:num>
  <w:num w:numId="25">
    <w:abstractNumId w:val="12"/>
  </w:num>
  <w:num w:numId="26">
    <w:abstractNumId w:val="22"/>
  </w:num>
  <w:num w:numId="27">
    <w:abstractNumId w:val="19"/>
  </w:num>
  <w:num w:numId="28">
    <w:abstractNumId w:val="14"/>
  </w:num>
  <w:num w:numId="29">
    <w:abstractNumId w:val="28"/>
  </w:num>
  <w:num w:numId="30">
    <w:abstractNumId w:val="30"/>
  </w:num>
  <w:num w:numId="31">
    <w:abstractNumId w:val="23"/>
  </w:num>
  <w:num w:numId="32">
    <w:abstractNumId w:val="29"/>
  </w:num>
  <w:num w:numId="33">
    <w:abstractNumId w:val="26"/>
  </w:num>
  <w:num w:numId="34">
    <w:abstractNumId w:val="27"/>
  </w:num>
  <w:num w:numId="35">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ickelmann, Ulrike">
    <w15:presenceInfo w15:providerId="None" w15:userId="Bickelmann, Ulrik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F2D"/>
    <w:rsid w:val="00002A7D"/>
    <w:rsid w:val="000038A8"/>
    <w:rsid w:val="00004CB4"/>
    <w:rsid w:val="000060C0"/>
    <w:rsid w:val="00006790"/>
    <w:rsid w:val="00011229"/>
    <w:rsid w:val="00015D99"/>
    <w:rsid w:val="00023DAD"/>
    <w:rsid w:val="00027624"/>
    <w:rsid w:val="00035829"/>
    <w:rsid w:val="00050F6B"/>
    <w:rsid w:val="00060675"/>
    <w:rsid w:val="000630E9"/>
    <w:rsid w:val="000678CD"/>
    <w:rsid w:val="00072C8C"/>
    <w:rsid w:val="00075498"/>
    <w:rsid w:val="00081CE0"/>
    <w:rsid w:val="00081E5B"/>
    <w:rsid w:val="00084D30"/>
    <w:rsid w:val="00090320"/>
    <w:rsid w:val="00091148"/>
    <w:rsid w:val="000931C0"/>
    <w:rsid w:val="000A046A"/>
    <w:rsid w:val="000A2E09"/>
    <w:rsid w:val="000B175B"/>
    <w:rsid w:val="000B3A0F"/>
    <w:rsid w:val="000B41FA"/>
    <w:rsid w:val="000C086D"/>
    <w:rsid w:val="000D5EAB"/>
    <w:rsid w:val="000E0415"/>
    <w:rsid w:val="000E7EB0"/>
    <w:rsid w:val="000F7715"/>
    <w:rsid w:val="001016DB"/>
    <w:rsid w:val="00103E99"/>
    <w:rsid w:val="00113EF3"/>
    <w:rsid w:val="00116742"/>
    <w:rsid w:val="0012031A"/>
    <w:rsid w:val="00156B99"/>
    <w:rsid w:val="0016220A"/>
    <w:rsid w:val="0016598E"/>
    <w:rsid w:val="00166124"/>
    <w:rsid w:val="00167F20"/>
    <w:rsid w:val="00177449"/>
    <w:rsid w:val="00184DDA"/>
    <w:rsid w:val="001900CD"/>
    <w:rsid w:val="0019444B"/>
    <w:rsid w:val="001A0452"/>
    <w:rsid w:val="001A3481"/>
    <w:rsid w:val="001B4B04"/>
    <w:rsid w:val="001B5875"/>
    <w:rsid w:val="001C4B9C"/>
    <w:rsid w:val="001C6663"/>
    <w:rsid w:val="001C7895"/>
    <w:rsid w:val="001D15C4"/>
    <w:rsid w:val="001D26DF"/>
    <w:rsid w:val="001D312D"/>
    <w:rsid w:val="001D5226"/>
    <w:rsid w:val="001F1599"/>
    <w:rsid w:val="001F1961"/>
    <w:rsid w:val="001F19C4"/>
    <w:rsid w:val="001F3E1E"/>
    <w:rsid w:val="002007EC"/>
    <w:rsid w:val="002043F0"/>
    <w:rsid w:val="002060B9"/>
    <w:rsid w:val="00211E0B"/>
    <w:rsid w:val="00212797"/>
    <w:rsid w:val="00232575"/>
    <w:rsid w:val="00241BAD"/>
    <w:rsid w:val="002459EF"/>
    <w:rsid w:val="00247258"/>
    <w:rsid w:val="00257CAC"/>
    <w:rsid w:val="00276AED"/>
    <w:rsid w:val="0028443B"/>
    <w:rsid w:val="002844E2"/>
    <w:rsid w:val="002974E9"/>
    <w:rsid w:val="002A214F"/>
    <w:rsid w:val="002A7F94"/>
    <w:rsid w:val="002B109A"/>
    <w:rsid w:val="002C1973"/>
    <w:rsid w:val="002C57D6"/>
    <w:rsid w:val="002C6C1F"/>
    <w:rsid w:val="002C6D45"/>
    <w:rsid w:val="002D4CF0"/>
    <w:rsid w:val="002D6E53"/>
    <w:rsid w:val="002F046D"/>
    <w:rsid w:val="002F5BCD"/>
    <w:rsid w:val="003007E7"/>
    <w:rsid w:val="00301764"/>
    <w:rsid w:val="00302B3E"/>
    <w:rsid w:val="003036DE"/>
    <w:rsid w:val="003229D8"/>
    <w:rsid w:val="00323AD2"/>
    <w:rsid w:val="00336C97"/>
    <w:rsid w:val="00337D65"/>
    <w:rsid w:val="00337F88"/>
    <w:rsid w:val="00342432"/>
    <w:rsid w:val="00352D4B"/>
    <w:rsid w:val="00354724"/>
    <w:rsid w:val="00354CED"/>
    <w:rsid w:val="0035638C"/>
    <w:rsid w:val="00370928"/>
    <w:rsid w:val="00375AE8"/>
    <w:rsid w:val="003A46BB"/>
    <w:rsid w:val="003A4EC7"/>
    <w:rsid w:val="003A7295"/>
    <w:rsid w:val="003B1F60"/>
    <w:rsid w:val="003B47EB"/>
    <w:rsid w:val="003C05AF"/>
    <w:rsid w:val="003C2CC4"/>
    <w:rsid w:val="003C7026"/>
    <w:rsid w:val="003D3E1A"/>
    <w:rsid w:val="003D4B23"/>
    <w:rsid w:val="003D58A1"/>
    <w:rsid w:val="003D7ED1"/>
    <w:rsid w:val="003E278A"/>
    <w:rsid w:val="004032CF"/>
    <w:rsid w:val="00404038"/>
    <w:rsid w:val="00413520"/>
    <w:rsid w:val="00414F7A"/>
    <w:rsid w:val="00420745"/>
    <w:rsid w:val="00426FB1"/>
    <w:rsid w:val="00427462"/>
    <w:rsid w:val="00431D4D"/>
    <w:rsid w:val="004325CB"/>
    <w:rsid w:val="00440A07"/>
    <w:rsid w:val="00462880"/>
    <w:rsid w:val="0047298C"/>
    <w:rsid w:val="00476F24"/>
    <w:rsid w:val="004909E7"/>
    <w:rsid w:val="00490B50"/>
    <w:rsid w:val="004B45B0"/>
    <w:rsid w:val="004C55B0"/>
    <w:rsid w:val="004D160B"/>
    <w:rsid w:val="004E4179"/>
    <w:rsid w:val="004E4F73"/>
    <w:rsid w:val="004F6BA0"/>
    <w:rsid w:val="00503BEA"/>
    <w:rsid w:val="00527CF1"/>
    <w:rsid w:val="00533616"/>
    <w:rsid w:val="00535ABA"/>
    <w:rsid w:val="005371A0"/>
    <w:rsid w:val="0053768B"/>
    <w:rsid w:val="005420F2"/>
    <w:rsid w:val="0054285C"/>
    <w:rsid w:val="005431F8"/>
    <w:rsid w:val="00547A88"/>
    <w:rsid w:val="00562928"/>
    <w:rsid w:val="00564BF4"/>
    <w:rsid w:val="00573B98"/>
    <w:rsid w:val="005824C7"/>
    <w:rsid w:val="00584173"/>
    <w:rsid w:val="00595520"/>
    <w:rsid w:val="005A44B9"/>
    <w:rsid w:val="005B1BA0"/>
    <w:rsid w:val="005B3DB3"/>
    <w:rsid w:val="005D15CA"/>
    <w:rsid w:val="005D2433"/>
    <w:rsid w:val="005D390C"/>
    <w:rsid w:val="005F3066"/>
    <w:rsid w:val="005F3E61"/>
    <w:rsid w:val="005F4985"/>
    <w:rsid w:val="005F51F6"/>
    <w:rsid w:val="005F7B59"/>
    <w:rsid w:val="00604DDD"/>
    <w:rsid w:val="006115CC"/>
    <w:rsid w:val="00611FC4"/>
    <w:rsid w:val="006176FB"/>
    <w:rsid w:val="00617F2D"/>
    <w:rsid w:val="00630FCB"/>
    <w:rsid w:val="00632F10"/>
    <w:rsid w:val="0064017F"/>
    <w:rsid w:val="00640B26"/>
    <w:rsid w:val="00642502"/>
    <w:rsid w:val="006657D5"/>
    <w:rsid w:val="006672F1"/>
    <w:rsid w:val="00667D6B"/>
    <w:rsid w:val="006770B2"/>
    <w:rsid w:val="006772F6"/>
    <w:rsid w:val="006940E1"/>
    <w:rsid w:val="006A3C72"/>
    <w:rsid w:val="006A6CB4"/>
    <w:rsid w:val="006A7392"/>
    <w:rsid w:val="006B03A1"/>
    <w:rsid w:val="006B67D9"/>
    <w:rsid w:val="006C5535"/>
    <w:rsid w:val="006C5841"/>
    <w:rsid w:val="006D0589"/>
    <w:rsid w:val="006E564B"/>
    <w:rsid w:val="006E5AD3"/>
    <w:rsid w:val="006E7154"/>
    <w:rsid w:val="006F28C3"/>
    <w:rsid w:val="007003CD"/>
    <w:rsid w:val="0070701E"/>
    <w:rsid w:val="0070702F"/>
    <w:rsid w:val="0071480B"/>
    <w:rsid w:val="00725C7B"/>
    <w:rsid w:val="0072632A"/>
    <w:rsid w:val="007358E8"/>
    <w:rsid w:val="00736ECE"/>
    <w:rsid w:val="0074533B"/>
    <w:rsid w:val="0076432E"/>
    <w:rsid w:val="007643BC"/>
    <w:rsid w:val="007959FE"/>
    <w:rsid w:val="007A0CF1"/>
    <w:rsid w:val="007A7CC0"/>
    <w:rsid w:val="007B6A61"/>
    <w:rsid w:val="007B6BA5"/>
    <w:rsid w:val="007C1622"/>
    <w:rsid w:val="007C3390"/>
    <w:rsid w:val="007C42D8"/>
    <w:rsid w:val="007C4F4B"/>
    <w:rsid w:val="007C68C8"/>
    <w:rsid w:val="007D02E9"/>
    <w:rsid w:val="007D7362"/>
    <w:rsid w:val="007D7D18"/>
    <w:rsid w:val="007E4914"/>
    <w:rsid w:val="007F5CE2"/>
    <w:rsid w:val="007F6611"/>
    <w:rsid w:val="00810BAC"/>
    <w:rsid w:val="008175E9"/>
    <w:rsid w:val="008242D7"/>
    <w:rsid w:val="00825578"/>
    <w:rsid w:val="0082577B"/>
    <w:rsid w:val="0083536B"/>
    <w:rsid w:val="0084539F"/>
    <w:rsid w:val="008558E7"/>
    <w:rsid w:val="00866893"/>
    <w:rsid w:val="00866F02"/>
    <w:rsid w:val="00867D18"/>
    <w:rsid w:val="00871F9A"/>
    <w:rsid w:val="00871FD5"/>
    <w:rsid w:val="00876B8E"/>
    <w:rsid w:val="0088172E"/>
    <w:rsid w:val="00881EFA"/>
    <w:rsid w:val="00883E28"/>
    <w:rsid w:val="008979B1"/>
    <w:rsid w:val="008A6B25"/>
    <w:rsid w:val="008A6C4F"/>
    <w:rsid w:val="008B0627"/>
    <w:rsid w:val="008B0A20"/>
    <w:rsid w:val="008B389E"/>
    <w:rsid w:val="008C2444"/>
    <w:rsid w:val="008C5BCB"/>
    <w:rsid w:val="008D045E"/>
    <w:rsid w:val="008D3F25"/>
    <w:rsid w:val="008D4D82"/>
    <w:rsid w:val="008E0E09"/>
    <w:rsid w:val="008E0E46"/>
    <w:rsid w:val="008E7116"/>
    <w:rsid w:val="008F143B"/>
    <w:rsid w:val="008F3882"/>
    <w:rsid w:val="008F3C40"/>
    <w:rsid w:val="008F4B7C"/>
    <w:rsid w:val="00914DC3"/>
    <w:rsid w:val="0092576F"/>
    <w:rsid w:val="00926E47"/>
    <w:rsid w:val="00947162"/>
    <w:rsid w:val="00953163"/>
    <w:rsid w:val="009601FF"/>
    <w:rsid w:val="00960D5D"/>
    <w:rsid w:val="009610D0"/>
    <w:rsid w:val="0096375C"/>
    <w:rsid w:val="009662E6"/>
    <w:rsid w:val="0097095E"/>
    <w:rsid w:val="00980F57"/>
    <w:rsid w:val="00983B25"/>
    <w:rsid w:val="0098592B"/>
    <w:rsid w:val="00985FC4"/>
    <w:rsid w:val="00990766"/>
    <w:rsid w:val="00991261"/>
    <w:rsid w:val="00992C68"/>
    <w:rsid w:val="009964C4"/>
    <w:rsid w:val="009A3F34"/>
    <w:rsid w:val="009A7B81"/>
    <w:rsid w:val="009D01C0"/>
    <w:rsid w:val="009D2FED"/>
    <w:rsid w:val="009D6A08"/>
    <w:rsid w:val="009E0A16"/>
    <w:rsid w:val="009E7970"/>
    <w:rsid w:val="009F2EAC"/>
    <w:rsid w:val="009F57E3"/>
    <w:rsid w:val="00A07714"/>
    <w:rsid w:val="00A10F4F"/>
    <w:rsid w:val="00A11067"/>
    <w:rsid w:val="00A1704A"/>
    <w:rsid w:val="00A23E9E"/>
    <w:rsid w:val="00A425EB"/>
    <w:rsid w:val="00A45CB7"/>
    <w:rsid w:val="00A461B3"/>
    <w:rsid w:val="00A47439"/>
    <w:rsid w:val="00A527F1"/>
    <w:rsid w:val="00A72F22"/>
    <w:rsid w:val="00A733BC"/>
    <w:rsid w:val="00A748A6"/>
    <w:rsid w:val="00A749C1"/>
    <w:rsid w:val="00A76A69"/>
    <w:rsid w:val="00A77D0C"/>
    <w:rsid w:val="00A824E7"/>
    <w:rsid w:val="00A8608A"/>
    <w:rsid w:val="00A879A4"/>
    <w:rsid w:val="00A912F0"/>
    <w:rsid w:val="00A9679C"/>
    <w:rsid w:val="00AA0FF8"/>
    <w:rsid w:val="00AC0F2C"/>
    <w:rsid w:val="00AC502A"/>
    <w:rsid w:val="00AE3EAA"/>
    <w:rsid w:val="00AF3A98"/>
    <w:rsid w:val="00AF58C1"/>
    <w:rsid w:val="00B03E68"/>
    <w:rsid w:val="00B06643"/>
    <w:rsid w:val="00B15055"/>
    <w:rsid w:val="00B17FC5"/>
    <w:rsid w:val="00B30179"/>
    <w:rsid w:val="00B3025B"/>
    <w:rsid w:val="00B32543"/>
    <w:rsid w:val="00B37B15"/>
    <w:rsid w:val="00B4232F"/>
    <w:rsid w:val="00B4482F"/>
    <w:rsid w:val="00B45C02"/>
    <w:rsid w:val="00B63968"/>
    <w:rsid w:val="00B72A1E"/>
    <w:rsid w:val="00B81E12"/>
    <w:rsid w:val="00B9013C"/>
    <w:rsid w:val="00BA339B"/>
    <w:rsid w:val="00BC1E7E"/>
    <w:rsid w:val="00BC2E45"/>
    <w:rsid w:val="00BC74E9"/>
    <w:rsid w:val="00BE36A9"/>
    <w:rsid w:val="00BE618E"/>
    <w:rsid w:val="00BE7BEC"/>
    <w:rsid w:val="00BF0A5A"/>
    <w:rsid w:val="00BF0E63"/>
    <w:rsid w:val="00BF12A3"/>
    <w:rsid w:val="00BF16D7"/>
    <w:rsid w:val="00BF2373"/>
    <w:rsid w:val="00C044E2"/>
    <w:rsid w:val="00C048CB"/>
    <w:rsid w:val="00C066F3"/>
    <w:rsid w:val="00C06865"/>
    <w:rsid w:val="00C06CB8"/>
    <w:rsid w:val="00C07CA9"/>
    <w:rsid w:val="00C10783"/>
    <w:rsid w:val="00C12057"/>
    <w:rsid w:val="00C20FA5"/>
    <w:rsid w:val="00C22F1D"/>
    <w:rsid w:val="00C44BB0"/>
    <w:rsid w:val="00C45BBB"/>
    <w:rsid w:val="00C463DD"/>
    <w:rsid w:val="00C60491"/>
    <w:rsid w:val="00C70809"/>
    <w:rsid w:val="00C745C3"/>
    <w:rsid w:val="00C805A7"/>
    <w:rsid w:val="00CA2221"/>
    <w:rsid w:val="00CA24A4"/>
    <w:rsid w:val="00CA3137"/>
    <w:rsid w:val="00CB348D"/>
    <w:rsid w:val="00CB34BE"/>
    <w:rsid w:val="00CB763D"/>
    <w:rsid w:val="00CD46F5"/>
    <w:rsid w:val="00CD6C29"/>
    <w:rsid w:val="00CE0585"/>
    <w:rsid w:val="00CE4A8F"/>
    <w:rsid w:val="00CE52ED"/>
    <w:rsid w:val="00CF071D"/>
    <w:rsid w:val="00CF116C"/>
    <w:rsid w:val="00D15B04"/>
    <w:rsid w:val="00D2031B"/>
    <w:rsid w:val="00D21F12"/>
    <w:rsid w:val="00D23EAC"/>
    <w:rsid w:val="00D25EC1"/>
    <w:rsid w:val="00D25FE2"/>
    <w:rsid w:val="00D37DA9"/>
    <w:rsid w:val="00D406A7"/>
    <w:rsid w:val="00D43252"/>
    <w:rsid w:val="00D44D86"/>
    <w:rsid w:val="00D44E49"/>
    <w:rsid w:val="00D50B7D"/>
    <w:rsid w:val="00D52012"/>
    <w:rsid w:val="00D704E5"/>
    <w:rsid w:val="00D72727"/>
    <w:rsid w:val="00D731DD"/>
    <w:rsid w:val="00D82AB3"/>
    <w:rsid w:val="00D96A03"/>
    <w:rsid w:val="00D978C6"/>
    <w:rsid w:val="00DA0956"/>
    <w:rsid w:val="00DA357F"/>
    <w:rsid w:val="00DA3E12"/>
    <w:rsid w:val="00DB5639"/>
    <w:rsid w:val="00DB66FA"/>
    <w:rsid w:val="00DB75D9"/>
    <w:rsid w:val="00DC18AD"/>
    <w:rsid w:val="00DC5B98"/>
    <w:rsid w:val="00DE0CB9"/>
    <w:rsid w:val="00DE5105"/>
    <w:rsid w:val="00DF1A1E"/>
    <w:rsid w:val="00DF6A82"/>
    <w:rsid w:val="00DF749C"/>
    <w:rsid w:val="00DF7CAE"/>
    <w:rsid w:val="00E02011"/>
    <w:rsid w:val="00E06B1C"/>
    <w:rsid w:val="00E1773B"/>
    <w:rsid w:val="00E308CB"/>
    <w:rsid w:val="00E423C0"/>
    <w:rsid w:val="00E57A46"/>
    <w:rsid w:val="00E6414C"/>
    <w:rsid w:val="00E7260F"/>
    <w:rsid w:val="00E74F8C"/>
    <w:rsid w:val="00E82C50"/>
    <w:rsid w:val="00E83C1A"/>
    <w:rsid w:val="00E86772"/>
    <w:rsid w:val="00E8702D"/>
    <w:rsid w:val="00E916A9"/>
    <w:rsid w:val="00E916DE"/>
    <w:rsid w:val="00E96630"/>
    <w:rsid w:val="00EC13C1"/>
    <w:rsid w:val="00EC1492"/>
    <w:rsid w:val="00ED18DC"/>
    <w:rsid w:val="00ED6201"/>
    <w:rsid w:val="00ED7A2A"/>
    <w:rsid w:val="00EE4832"/>
    <w:rsid w:val="00EF1D7F"/>
    <w:rsid w:val="00EF4426"/>
    <w:rsid w:val="00F0137E"/>
    <w:rsid w:val="00F01D0C"/>
    <w:rsid w:val="00F1362B"/>
    <w:rsid w:val="00F21786"/>
    <w:rsid w:val="00F3742B"/>
    <w:rsid w:val="00F41FDB"/>
    <w:rsid w:val="00F5337D"/>
    <w:rsid w:val="00F53481"/>
    <w:rsid w:val="00F56D63"/>
    <w:rsid w:val="00F609A9"/>
    <w:rsid w:val="00F74DFC"/>
    <w:rsid w:val="00F80C99"/>
    <w:rsid w:val="00F867EC"/>
    <w:rsid w:val="00F91B2B"/>
    <w:rsid w:val="00FB488B"/>
    <w:rsid w:val="00FC03CD"/>
    <w:rsid w:val="00FC0646"/>
    <w:rsid w:val="00FC0826"/>
    <w:rsid w:val="00FC1708"/>
    <w:rsid w:val="00FC4DFE"/>
    <w:rsid w:val="00FC68B7"/>
    <w:rsid w:val="00FD0E8A"/>
    <w:rsid w:val="00FD636B"/>
    <w:rsid w:val="00FE6985"/>
    <w:rsid w:val="00FF3E3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33BDBB24"/>
  <w14:defaultImageDpi w14:val="300"/>
  <w15:chartTrackingRefBased/>
  <w15:docId w15:val="{8C241428-A87B-4999-BC72-1ECD1510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line="240" w:lineRule="atLeast"/>
    </w:pPr>
    <w:rPr>
      <w:lang w:val="fr-FR"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link w:val="Bullet1GChar"/>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character" w:customStyle="1" w:styleId="HeaderChar">
    <w:name w:val="Header Char"/>
    <w:aliases w:val="6_G Char"/>
    <w:link w:val="Header"/>
    <w:rsid w:val="00617F2D"/>
    <w:rPr>
      <w:b/>
      <w:sz w:val="18"/>
      <w:lang w:val="fr-FR"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617F2D"/>
    <w:rPr>
      <w:lang w:val="fr-FR" w:eastAsia="en-US" w:bidi="ar-SA"/>
    </w:rPr>
  </w:style>
  <w:style w:type="paragraph" w:styleId="BodyText">
    <w:name w:val="Body Text"/>
    <w:basedOn w:val="Normal"/>
    <w:rsid w:val="005F4985"/>
    <w:pPr>
      <w:spacing w:after="120"/>
    </w:pPr>
  </w:style>
  <w:style w:type="character" w:customStyle="1" w:styleId="Identificati">
    <w:name w:val="Identificati"/>
    <w:rsid w:val="00375AE8"/>
  </w:style>
  <w:style w:type="paragraph" w:styleId="BalloonText">
    <w:name w:val="Balloon Text"/>
    <w:basedOn w:val="Normal"/>
    <w:link w:val="BalloonTextChar"/>
    <w:rsid w:val="006E5AD3"/>
    <w:pPr>
      <w:spacing w:line="240" w:lineRule="auto"/>
    </w:pPr>
    <w:rPr>
      <w:rFonts w:ascii="Tahoma" w:hAnsi="Tahoma" w:cs="Tahoma"/>
      <w:sz w:val="16"/>
      <w:szCs w:val="16"/>
    </w:rPr>
  </w:style>
  <w:style w:type="character" w:customStyle="1" w:styleId="BalloonTextChar">
    <w:name w:val="Balloon Text Char"/>
    <w:link w:val="BalloonText"/>
    <w:rsid w:val="006E5AD3"/>
    <w:rPr>
      <w:rFonts w:ascii="Tahoma" w:hAnsi="Tahoma" w:cs="Tahoma"/>
      <w:sz w:val="16"/>
      <w:szCs w:val="16"/>
      <w:lang w:val="fr-FR"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D96A03"/>
    <w:rPr>
      <w:sz w:val="18"/>
      <w:lang w:val="fr-FR"/>
    </w:rPr>
  </w:style>
  <w:style w:type="character" w:customStyle="1" w:styleId="HChGChar">
    <w:name w:val="_ H _Ch_G Char"/>
    <w:link w:val="HChG"/>
    <w:rsid w:val="00F1362B"/>
    <w:rPr>
      <w:b/>
      <w:sz w:val="28"/>
      <w:lang w:val="fr-FR" w:eastAsia="en-US"/>
    </w:rPr>
  </w:style>
  <w:style w:type="character" w:customStyle="1" w:styleId="Bullet1GChar">
    <w:name w:val="_Bullet 1_G Char"/>
    <w:link w:val="Bullet1G"/>
    <w:locked/>
    <w:rsid w:val="00F1362B"/>
    <w:rPr>
      <w:lang w:val="fr-FR" w:eastAsia="en-US"/>
    </w:rPr>
  </w:style>
  <w:style w:type="paragraph" w:styleId="ListParagraph">
    <w:name w:val="List Paragraph"/>
    <w:basedOn w:val="Normal"/>
    <w:uiPriority w:val="34"/>
    <w:qFormat/>
    <w:rsid w:val="00F1362B"/>
    <w:pPr>
      <w:ind w:left="720"/>
      <w:contextualSpacing/>
    </w:pPr>
    <w:rPr>
      <w:lang w:val="en-GB"/>
    </w:rPr>
  </w:style>
  <w:style w:type="character" w:customStyle="1" w:styleId="H1GChar">
    <w:name w:val="_ H_1_G Char"/>
    <w:link w:val="H1G"/>
    <w:rsid w:val="00F1362B"/>
    <w:rPr>
      <w:b/>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66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1227</Words>
  <Characters>6995</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UNECE STANDARD FFV-56</vt:lpstr>
      <vt:lpstr>UNECE STANDARD FFV-56</vt:lpstr>
    </vt:vector>
  </TitlesOfParts>
  <Company>UNECE</Company>
  <LinksUpToDate>false</LinksUpToDate>
  <CharactersWithSpaces>8206</CharactersWithSpaces>
  <SharedDoc>false</SharedDoc>
  <HLinks>
    <vt:vector size="12" baseType="variant">
      <vt:variant>
        <vt:i4>8061002</vt:i4>
      </vt:variant>
      <vt:variant>
        <vt:i4>3</vt:i4>
      </vt:variant>
      <vt:variant>
        <vt:i4>0</vt:i4>
      </vt:variant>
      <vt:variant>
        <vt:i4>5</vt:i4>
      </vt:variant>
      <vt:variant>
        <vt:lpwstr>mailto:agristandards@unece.org</vt:lpwstr>
      </vt:variant>
      <vt:variant>
        <vt:lpwstr/>
      </vt:variant>
      <vt:variant>
        <vt:i4>3473520</vt:i4>
      </vt:variant>
      <vt:variant>
        <vt:i4>0</vt:i4>
      </vt:variant>
      <vt:variant>
        <vt:i4>0</vt:i4>
      </vt:variant>
      <vt:variant>
        <vt:i4>5</vt:i4>
      </vt:variant>
      <vt:variant>
        <vt:lpwstr>http://www.unece.org/trade/agr/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STANDARD FFV-56</dc:title>
  <dc:subject/>
  <dc:creator>Rames</dc:creator>
  <cp:keywords/>
  <dc:description/>
  <cp:lastModifiedBy>Stephen Hatem</cp:lastModifiedBy>
  <cp:revision>5</cp:revision>
  <cp:lastPrinted>2019-02-22T10:47:00Z</cp:lastPrinted>
  <dcterms:created xsi:type="dcterms:W3CDTF">2019-04-24T13:28:00Z</dcterms:created>
  <dcterms:modified xsi:type="dcterms:W3CDTF">2019-04-26T12:23:00Z</dcterms:modified>
</cp:coreProperties>
</file>