
<file path=[Content_Types].xml><?xml version="1.0" encoding="utf-8"?>
<Types xmlns="http://schemas.openxmlformats.org/package/2006/content-types">
  <Override PartName="/word/footnotes.xml" ContentType="application/vnd.openxmlformats-officedocument.wordprocessingml.footnotes+xml"/>
  <Default Extension="wmf" ContentType="image/x-wmf"/>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ellengitternetz"/>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tblPr>
      <w:tblGrid>
        <w:gridCol w:w="1276"/>
        <w:gridCol w:w="2268"/>
        <w:gridCol w:w="3260"/>
        <w:gridCol w:w="2835"/>
      </w:tblGrid>
      <w:tr w:rsidR="00B56E9C" w:rsidTr="00B6553F">
        <w:trPr>
          <w:cantSplit/>
          <w:trHeight w:hRule="exact" w:val="851"/>
        </w:trPr>
        <w:tc>
          <w:tcPr>
            <w:tcW w:w="1276" w:type="dxa"/>
            <w:tcBorders>
              <w:bottom w:val="single" w:sz="4" w:space="0" w:color="auto"/>
            </w:tcBorders>
            <w:vAlign w:val="bottom"/>
          </w:tcPr>
          <w:p w:rsidR="00B56E9C" w:rsidRDefault="00B56E9C" w:rsidP="00B6553F">
            <w:pPr>
              <w:spacing w:after="80"/>
            </w:pPr>
          </w:p>
        </w:tc>
        <w:tc>
          <w:tcPr>
            <w:tcW w:w="2268" w:type="dxa"/>
            <w:tcBorders>
              <w:bottom w:val="single" w:sz="4" w:space="0" w:color="auto"/>
            </w:tcBorders>
            <w:vAlign w:val="bottom"/>
          </w:tcPr>
          <w:p w:rsidR="00B56E9C" w:rsidRPr="00B97172" w:rsidRDefault="00B56E9C" w:rsidP="00B6553F">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B56E9C" w:rsidRPr="00D47EEA" w:rsidRDefault="00B56E9C" w:rsidP="00D02687">
            <w:pPr>
              <w:jc w:val="right"/>
            </w:pPr>
          </w:p>
        </w:tc>
      </w:tr>
      <w:tr w:rsidR="00B56E9C" w:rsidTr="00B6553F">
        <w:trPr>
          <w:cantSplit/>
          <w:trHeight w:hRule="exact" w:val="2835"/>
        </w:trPr>
        <w:tc>
          <w:tcPr>
            <w:tcW w:w="1276" w:type="dxa"/>
            <w:tcBorders>
              <w:top w:val="single" w:sz="4" w:space="0" w:color="auto"/>
              <w:bottom w:val="single" w:sz="12" w:space="0" w:color="auto"/>
            </w:tcBorders>
          </w:tcPr>
          <w:p w:rsidR="00B56E9C" w:rsidRDefault="00530A4A" w:rsidP="00B6553F">
            <w:pPr>
              <w:spacing w:before="120"/>
            </w:pPr>
            <w:r>
              <w:rPr>
                <w:noProof/>
                <w:lang w:val="de-DE" w:eastAsia="de-DE"/>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B56E9C" w:rsidRPr="00D773DF" w:rsidRDefault="00D773DF" w:rsidP="00D773DF">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A55A9B" w:rsidRPr="00A55A9B" w:rsidRDefault="00A55A9B" w:rsidP="00A55A9B">
            <w:pPr>
              <w:suppressAutoHyphens w:val="0"/>
              <w:spacing w:before="240" w:line="240" w:lineRule="exact"/>
              <w:rPr>
                <w:color w:val="FF0000"/>
                <w:lang w:val="fr-CH"/>
              </w:rPr>
            </w:pPr>
            <w:r w:rsidRPr="00A55A9B">
              <w:rPr>
                <w:b/>
                <w:color w:val="FF0000"/>
                <w:sz w:val="22"/>
                <w:lang w:val="fr-CH"/>
              </w:rPr>
              <w:t>GE.1 Post-session document</w:t>
            </w:r>
          </w:p>
          <w:p w:rsidR="00B56E9C" w:rsidRPr="00A55A9B" w:rsidRDefault="00D02687" w:rsidP="00D02687">
            <w:pPr>
              <w:spacing w:before="240" w:line="240" w:lineRule="exact"/>
              <w:rPr>
                <w:lang w:val="fr-CH"/>
              </w:rPr>
            </w:pPr>
            <w:r w:rsidRPr="00A55A9B">
              <w:rPr>
                <w:lang w:val="fr-CH"/>
              </w:rPr>
              <w:t>Distr.: General</w:t>
            </w:r>
          </w:p>
          <w:p w:rsidR="00A55A9B" w:rsidRPr="000B0065" w:rsidRDefault="00A55A9B" w:rsidP="00A55A9B">
            <w:pPr>
              <w:suppressAutoHyphens w:val="0"/>
              <w:rPr>
                <w:color w:val="FF0000"/>
              </w:rPr>
            </w:pPr>
            <w:del w:id="0" w:author="Marit Nilses" w:date="2016-07-04T16:38:00Z">
              <w:r w:rsidRPr="000B0065" w:rsidDel="00443447">
                <w:rPr>
                  <w:color w:val="FF0000"/>
                </w:rPr>
                <w:delText>2</w:delText>
              </w:r>
              <w:r w:rsidDel="00443447">
                <w:rPr>
                  <w:color w:val="FF0000"/>
                </w:rPr>
                <w:delText>5</w:delText>
              </w:r>
              <w:r w:rsidRPr="000B0065" w:rsidDel="00443447">
                <w:rPr>
                  <w:color w:val="FF0000"/>
                </w:rPr>
                <w:delText xml:space="preserve"> April</w:delText>
              </w:r>
            </w:del>
            <w:ins w:id="1" w:author="Marit Nilses" w:date="2016-07-04T16:38:00Z">
              <w:r w:rsidR="00443447">
                <w:rPr>
                  <w:color w:val="FF0000"/>
                </w:rPr>
                <w:t>4 July</w:t>
              </w:r>
            </w:ins>
            <w:r w:rsidRPr="000B0065">
              <w:rPr>
                <w:color w:val="FF0000"/>
              </w:rPr>
              <w:t xml:space="preserve"> 2016</w:t>
            </w:r>
          </w:p>
          <w:p w:rsidR="00D02687" w:rsidRDefault="00D02687" w:rsidP="00D02687">
            <w:pPr>
              <w:spacing w:line="240" w:lineRule="exact"/>
            </w:pPr>
          </w:p>
          <w:p w:rsidR="00D02687" w:rsidRDefault="00D02687" w:rsidP="00D02687">
            <w:pPr>
              <w:spacing w:line="240" w:lineRule="exact"/>
            </w:pPr>
            <w:r>
              <w:t>Original: English</w:t>
            </w:r>
          </w:p>
        </w:tc>
      </w:tr>
    </w:tbl>
    <w:p w:rsidR="00442A83" w:rsidRDefault="00C96DF2" w:rsidP="00C96DF2">
      <w:pPr>
        <w:spacing w:before="120"/>
        <w:rPr>
          <w:b/>
          <w:sz w:val="28"/>
          <w:szCs w:val="28"/>
        </w:rPr>
      </w:pPr>
      <w:r w:rsidRPr="00832334">
        <w:rPr>
          <w:b/>
          <w:sz w:val="28"/>
          <w:szCs w:val="28"/>
        </w:rPr>
        <w:t>Economic Commission for Europe</w:t>
      </w:r>
    </w:p>
    <w:p w:rsidR="00C96DF2" w:rsidRPr="002F2B7D" w:rsidRDefault="002826BB" w:rsidP="00C96DF2">
      <w:pPr>
        <w:spacing w:before="120"/>
        <w:rPr>
          <w:sz w:val="28"/>
          <w:szCs w:val="28"/>
        </w:rPr>
      </w:pPr>
      <w:r w:rsidRPr="00481423">
        <w:rPr>
          <w:sz w:val="28"/>
          <w:szCs w:val="28"/>
        </w:rPr>
        <w:t>Steering Committee on Trade</w:t>
      </w:r>
      <w:r>
        <w:rPr>
          <w:sz w:val="28"/>
          <w:szCs w:val="28"/>
        </w:rPr>
        <w:t xml:space="preserve"> </w:t>
      </w:r>
      <w:r w:rsidRPr="00481423">
        <w:rPr>
          <w:sz w:val="28"/>
          <w:szCs w:val="28"/>
        </w:rPr>
        <w:t>Capacity and Standards</w:t>
      </w:r>
    </w:p>
    <w:p w:rsidR="00C12A21" w:rsidRDefault="00C12A21" w:rsidP="00C12A21">
      <w:pPr>
        <w:spacing w:before="120"/>
        <w:outlineLvl w:val="0"/>
        <w:rPr>
          <w:b/>
          <w:sz w:val="24"/>
          <w:szCs w:val="24"/>
        </w:rPr>
      </w:pPr>
      <w:r>
        <w:rPr>
          <w:b/>
          <w:sz w:val="24"/>
          <w:szCs w:val="24"/>
        </w:rPr>
        <w:t>Working Party on Agricultural Quality Standards</w:t>
      </w:r>
    </w:p>
    <w:p w:rsidR="00C12A21" w:rsidRPr="00A55A9B" w:rsidRDefault="00C12A21" w:rsidP="00C12A21">
      <w:pPr>
        <w:spacing w:before="120"/>
        <w:outlineLvl w:val="0"/>
        <w:rPr>
          <w:b/>
        </w:rPr>
      </w:pPr>
      <w:r w:rsidRPr="00A55A9B">
        <w:rPr>
          <w:b/>
        </w:rPr>
        <w:t>Specialized Section on Standardization of Fresh Fruit and Vegetables</w:t>
      </w:r>
    </w:p>
    <w:p w:rsidR="00972C88" w:rsidRPr="001758CA" w:rsidRDefault="001867B1" w:rsidP="00972C88">
      <w:pPr>
        <w:pStyle w:val="HChG"/>
        <w:rPr>
          <w:bCs/>
          <w:color w:val="FF0000"/>
          <w:sz w:val="26"/>
          <w:szCs w:val="26"/>
          <w:lang w:eastAsia="en-GB"/>
        </w:rPr>
      </w:pPr>
      <w:r>
        <w:tab/>
      </w:r>
      <w:r w:rsidR="00972C88">
        <w:tab/>
      </w:r>
      <w:r w:rsidR="00972C88" w:rsidRPr="001758CA">
        <w:rPr>
          <w:color w:val="FF0000"/>
        </w:rPr>
        <w:t xml:space="preserve">GE.1 </w:t>
      </w:r>
      <w:r w:rsidR="00972C88" w:rsidRPr="001758CA">
        <w:rPr>
          <w:bCs/>
          <w:color w:val="FF0000"/>
          <w:sz w:val="26"/>
          <w:szCs w:val="26"/>
          <w:lang w:eastAsia="en-GB"/>
        </w:rPr>
        <w:t xml:space="preserve">POST-SESSION DOCUMENT </w:t>
      </w:r>
      <w:del w:id="2" w:author="Marit Nilses" w:date="2016-07-04T16:38:00Z">
        <w:r w:rsidR="00972C88" w:rsidRPr="001758CA" w:rsidDel="00443447">
          <w:rPr>
            <w:bCs/>
            <w:color w:val="FF0000"/>
            <w:sz w:val="26"/>
            <w:szCs w:val="26"/>
            <w:lang w:eastAsia="en-GB"/>
          </w:rPr>
          <w:delText>2</w:delText>
        </w:r>
        <w:r w:rsidR="00972C88" w:rsidDel="00443447">
          <w:rPr>
            <w:bCs/>
            <w:color w:val="FF0000"/>
            <w:sz w:val="26"/>
            <w:szCs w:val="26"/>
            <w:lang w:eastAsia="en-GB"/>
          </w:rPr>
          <w:delText>5</w:delText>
        </w:r>
        <w:r w:rsidR="00972C88" w:rsidRPr="001758CA" w:rsidDel="00443447">
          <w:rPr>
            <w:bCs/>
            <w:color w:val="FF0000"/>
            <w:sz w:val="26"/>
            <w:szCs w:val="26"/>
            <w:lang w:eastAsia="en-GB"/>
          </w:rPr>
          <w:delText xml:space="preserve"> April</w:delText>
        </w:r>
      </w:del>
      <w:ins w:id="3" w:author="Marit Nilses" w:date="2016-07-04T16:38:00Z">
        <w:r w:rsidR="00443447">
          <w:rPr>
            <w:bCs/>
            <w:color w:val="FF0000"/>
            <w:sz w:val="26"/>
            <w:szCs w:val="26"/>
            <w:lang w:eastAsia="en-GB"/>
          </w:rPr>
          <w:t>4 July</w:t>
        </w:r>
      </w:ins>
      <w:r w:rsidR="00972C88" w:rsidRPr="001758CA">
        <w:rPr>
          <w:bCs/>
          <w:color w:val="FF0000"/>
          <w:sz w:val="26"/>
          <w:szCs w:val="26"/>
          <w:lang w:eastAsia="en-GB"/>
        </w:rPr>
        <w:t xml:space="preserve"> 2016</w:t>
      </w:r>
      <w:r w:rsidR="00972C88" w:rsidRPr="001758CA">
        <w:rPr>
          <w:bCs/>
          <w:color w:val="FF0000"/>
          <w:sz w:val="26"/>
          <w:szCs w:val="26"/>
          <w:lang w:eastAsia="en-GB"/>
        </w:rPr>
        <w:br/>
      </w:r>
      <w:r w:rsidR="00972C88" w:rsidRPr="0037049F">
        <w:rPr>
          <w:b w:val="0"/>
          <w:bCs/>
          <w:i/>
          <w:color w:val="FF0000"/>
          <w:sz w:val="26"/>
          <w:szCs w:val="26"/>
          <w:lang w:eastAsia="en-GB"/>
        </w:rPr>
        <w:t xml:space="preserve">Open for consultation until </w:t>
      </w:r>
      <w:r w:rsidR="000E2D00" w:rsidRPr="000E2D00">
        <w:rPr>
          <w:b w:val="0"/>
          <w:bCs/>
          <w:i/>
          <w:color w:val="FF0000"/>
          <w:sz w:val="26"/>
          <w:szCs w:val="26"/>
          <w:highlight w:val="yellow"/>
          <w:lang w:eastAsia="en-GB"/>
        </w:rPr>
        <w:t>30 June</w:t>
      </w:r>
      <w:r w:rsidR="00972C88" w:rsidRPr="0037049F">
        <w:rPr>
          <w:b w:val="0"/>
          <w:bCs/>
          <w:i/>
          <w:color w:val="FF0000"/>
          <w:sz w:val="26"/>
          <w:szCs w:val="26"/>
          <w:lang w:eastAsia="en-GB"/>
        </w:rPr>
        <w:t xml:space="preserve"> 2016</w:t>
      </w:r>
    </w:p>
    <w:p w:rsidR="0004412D" w:rsidRPr="006F005A" w:rsidRDefault="0004412D" w:rsidP="0004412D">
      <w:pPr>
        <w:rPr>
          <w:ins w:id="4" w:author="bickelul" w:date="2016-07-08T19:15:00Z"/>
          <w:b/>
          <w:sz w:val="32"/>
          <w:szCs w:val="32"/>
          <w:lang w:val="en-US" w:eastAsia="en-GB"/>
        </w:rPr>
      </w:pPr>
      <w:ins w:id="5" w:author="bickelul" w:date="2016-07-08T19:15:00Z">
        <w:r w:rsidRPr="00C93146">
          <w:rPr>
            <w:b/>
            <w:sz w:val="32"/>
            <w:szCs w:val="32"/>
            <w:lang w:eastAsia="en-GB"/>
          </w:rPr>
          <w:tab/>
        </w:r>
        <w:r w:rsidRPr="00C93146">
          <w:rPr>
            <w:b/>
            <w:sz w:val="32"/>
            <w:szCs w:val="32"/>
            <w:lang w:eastAsia="en-GB"/>
          </w:rPr>
          <w:tab/>
        </w:r>
        <w:r w:rsidRPr="006F005A">
          <w:rPr>
            <w:b/>
            <w:sz w:val="32"/>
            <w:szCs w:val="32"/>
            <w:lang w:val="en-US" w:eastAsia="en-GB"/>
          </w:rPr>
          <w:t>2</w:t>
        </w:r>
        <w:r w:rsidRPr="006F005A">
          <w:rPr>
            <w:b/>
            <w:sz w:val="32"/>
            <w:szCs w:val="32"/>
            <w:vertAlign w:val="superscript"/>
            <w:lang w:val="en-US" w:eastAsia="en-GB"/>
          </w:rPr>
          <w:t>nd</w:t>
        </w:r>
        <w:r w:rsidRPr="006F005A">
          <w:rPr>
            <w:b/>
            <w:sz w:val="32"/>
            <w:szCs w:val="32"/>
            <w:lang w:val="en-US" w:eastAsia="en-GB"/>
          </w:rPr>
          <w:t xml:space="preserve"> round: Open for consultation until 29 July 2016.</w:t>
        </w:r>
      </w:ins>
    </w:p>
    <w:p w:rsidR="007A2CE6" w:rsidRPr="001867B1" w:rsidRDefault="00972C88" w:rsidP="001867B1">
      <w:pPr>
        <w:pStyle w:val="HChG"/>
      </w:pPr>
      <w:r>
        <w:tab/>
      </w:r>
      <w:r w:rsidR="001867B1">
        <w:tab/>
      </w:r>
      <w:r w:rsidR="007A2CE6" w:rsidRPr="001867B1">
        <w:t>Revision of UNECE Standards - Leeks</w:t>
      </w:r>
    </w:p>
    <w:p w:rsidR="00D02687" w:rsidRPr="001861B7" w:rsidRDefault="001861B7" w:rsidP="001867B1">
      <w:pPr>
        <w:pStyle w:val="SingleTxtG"/>
      </w:pPr>
      <w:r w:rsidRPr="001861B7">
        <w:rPr>
          <w:b/>
          <w:color w:val="FF0000"/>
        </w:rPr>
        <w:t>NOTE: D</w:t>
      </w:r>
      <w:r w:rsidRPr="001861B7">
        <w:rPr>
          <w:rStyle w:val="Kommentarzeichen"/>
          <w:b/>
          <w:color w:val="FF0000"/>
          <w:sz w:val="20"/>
        </w:rPr>
        <w:t xml:space="preserve">elegations are </w:t>
      </w:r>
      <w:r w:rsidR="003D6A93">
        <w:rPr>
          <w:rStyle w:val="Kommentarzeichen"/>
          <w:b/>
          <w:color w:val="FF0000"/>
          <w:sz w:val="20"/>
        </w:rPr>
        <w:t xml:space="preserve">invited </w:t>
      </w:r>
      <w:r w:rsidRPr="001861B7">
        <w:rPr>
          <w:rStyle w:val="Kommentarzeichen"/>
          <w:b/>
          <w:color w:val="FF0000"/>
          <w:sz w:val="20"/>
        </w:rPr>
        <w:t xml:space="preserve">to </w:t>
      </w:r>
      <w:r w:rsidR="003D6A93">
        <w:rPr>
          <w:rStyle w:val="Kommentarzeichen"/>
          <w:b/>
          <w:color w:val="FF0000"/>
          <w:sz w:val="20"/>
        </w:rPr>
        <w:t xml:space="preserve">provide </w:t>
      </w:r>
      <w:r w:rsidR="003D6A93" w:rsidRPr="001861B7">
        <w:rPr>
          <w:rStyle w:val="Kommentarzeichen"/>
          <w:b/>
          <w:color w:val="FF0000"/>
          <w:sz w:val="20"/>
        </w:rPr>
        <w:t>the</w:t>
      </w:r>
      <w:r w:rsidRPr="001861B7">
        <w:rPr>
          <w:rStyle w:val="Kommentarzeichen"/>
          <w:b/>
          <w:color w:val="FF0000"/>
          <w:sz w:val="20"/>
        </w:rPr>
        <w:t xml:space="preserve"> correct botanical </w:t>
      </w:r>
      <w:r w:rsidRPr="001861B7">
        <w:rPr>
          <w:b/>
          <w:color w:val="FF0000"/>
        </w:rPr>
        <w:t>name for leeks (i.e. Allium porrum L. or Allium ampeloprasum var. porrum)</w:t>
      </w:r>
      <w:r w:rsidR="00D02687" w:rsidRPr="001861B7">
        <w:br w:type="page"/>
      </w:r>
    </w:p>
    <w:p w:rsidR="007A2CE6" w:rsidRPr="00A01D40" w:rsidRDefault="007A2CE6" w:rsidP="001867B1">
      <w:pPr>
        <w:pStyle w:val="HChG"/>
      </w:pPr>
      <w:r>
        <w:lastRenderedPageBreak/>
        <w:tab/>
      </w:r>
      <w:r>
        <w:tab/>
      </w:r>
      <w:r w:rsidRPr="00A01D40">
        <w:t>UNECE standard FFV-21 concerning the marketing and commercial quality control of leeks</w:t>
      </w:r>
    </w:p>
    <w:p w:rsidR="007A2CE6" w:rsidRPr="00A01D40" w:rsidRDefault="007A2CE6" w:rsidP="001867B1">
      <w:pPr>
        <w:pStyle w:val="HChG"/>
      </w:pPr>
      <w:r w:rsidRPr="00A01D40">
        <w:tab/>
        <w:t>I.</w:t>
      </w:r>
      <w:r w:rsidRPr="00A01D40">
        <w:tab/>
        <w:t>Definition of produce</w:t>
      </w:r>
    </w:p>
    <w:p w:rsidR="007A2CE6" w:rsidRDefault="007A2CE6" w:rsidP="007A2CE6">
      <w:pPr>
        <w:pStyle w:val="SingleTxtG"/>
        <w:rPr>
          <w:ins w:id="6" w:author="Marit Nilses" w:date="2016-04-25T12:22:00Z"/>
        </w:rPr>
      </w:pPr>
      <w:r w:rsidRPr="00A01D40">
        <w:t xml:space="preserve">This standard applies to leeks of varieties (cultivars) grown from </w:t>
      </w:r>
      <w:del w:id="7" w:author="bickelul" w:date="2016-07-08T19:17:00Z">
        <w:r w:rsidRPr="00A01D40" w:rsidDel="0004412D">
          <w:rPr>
            <w:i/>
            <w:iCs/>
          </w:rPr>
          <w:delText xml:space="preserve">Allium porrum </w:delText>
        </w:r>
        <w:r w:rsidRPr="00A01D40" w:rsidDel="0004412D">
          <w:rPr>
            <w:iCs/>
          </w:rPr>
          <w:delText>L</w:delText>
        </w:r>
        <w:commentRangeStart w:id="8"/>
        <w:r w:rsidRPr="00A01D40" w:rsidDel="0004412D">
          <w:rPr>
            <w:iCs/>
          </w:rPr>
          <w:delText>.</w:delText>
        </w:r>
        <w:r w:rsidRPr="00A01D40" w:rsidDel="0004412D">
          <w:delText xml:space="preserve"> </w:delText>
        </w:r>
      </w:del>
      <w:ins w:id="9" w:author="bickelul" w:date="2016-07-08T19:17:00Z">
        <w:r w:rsidR="0004412D">
          <w:t xml:space="preserve"> </w:t>
        </w:r>
        <w:r w:rsidR="0004412D" w:rsidRPr="0004412D">
          <w:rPr>
            <w:i/>
          </w:rPr>
          <w:t xml:space="preserve">Allium ampeloprasum </w:t>
        </w:r>
      </w:ins>
      <w:ins w:id="10" w:author="bickelul" w:date="2016-07-08T19:19:00Z">
        <w:r w:rsidR="0004412D" w:rsidRPr="0004412D">
          <w:t xml:space="preserve">L. </w:t>
        </w:r>
        <w:r w:rsidR="0004412D">
          <w:t>Leek</w:t>
        </w:r>
      </w:ins>
      <w:ins w:id="11" w:author="bickelul" w:date="2016-07-08T19:17:00Z">
        <w:r w:rsidR="0004412D">
          <w:t xml:space="preserve"> Group </w:t>
        </w:r>
      </w:ins>
      <w:commentRangeEnd w:id="8"/>
      <w:ins w:id="12" w:author="bickelul" w:date="2016-07-08T19:18:00Z">
        <w:r w:rsidR="0004412D">
          <w:rPr>
            <w:rStyle w:val="Kommentarzeichen"/>
          </w:rPr>
          <w:commentReference w:id="8"/>
        </w:r>
      </w:ins>
      <w:r w:rsidRPr="00A01D40">
        <w:t>to be supplied fresh to the consumer, leeks for industrial processing being excluded.</w:t>
      </w:r>
    </w:p>
    <w:p w:rsidR="001861B7" w:rsidRPr="001861B7" w:rsidDel="0004412D" w:rsidRDefault="001861B7" w:rsidP="007A2CE6">
      <w:pPr>
        <w:pStyle w:val="SingleTxtG"/>
        <w:rPr>
          <w:del w:id="13" w:author="bickelul" w:date="2016-07-08T19:23:00Z"/>
          <w:color w:val="FF0000"/>
        </w:rPr>
      </w:pPr>
      <w:del w:id="14" w:author="bickelul" w:date="2016-07-08T19:23:00Z">
        <w:r w:rsidRPr="001861B7" w:rsidDel="0004412D">
          <w:rPr>
            <w:b/>
            <w:color w:val="FF0000"/>
          </w:rPr>
          <w:delText>NOTE: D</w:delText>
        </w:r>
        <w:r w:rsidRPr="001861B7" w:rsidDel="0004412D">
          <w:rPr>
            <w:rStyle w:val="Kommentarzeichen"/>
            <w:b/>
            <w:color w:val="FF0000"/>
            <w:sz w:val="20"/>
          </w:rPr>
          <w:delText xml:space="preserve">elegations are </w:delText>
        </w:r>
        <w:r w:rsidR="003D6A93" w:rsidDel="0004412D">
          <w:rPr>
            <w:rStyle w:val="Kommentarzeichen"/>
            <w:b/>
            <w:color w:val="FF0000"/>
            <w:sz w:val="20"/>
          </w:rPr>
          <w:delText xml:space="preserve">invited to provide </w:delText>
        </w:r>
        <w:r w:rsidRPr="001861B7" w:rsidDel="0004412D">
          <w:rPr>
            <w:rStyle w:val="Kommentarzeichen"/>
            <w:b/>
            <w:color w:val="FF0000"/>
            <w:sz w:val="20"/>
          </w:rPr>
          <w:delText xml:space="preserve">the </w:delText>
        </w:r>
        <w:commentRangeStart w:id="15"/>
        <w:r w:rsidRPr="001861B7" w:rsidDel="0004412D">
          <w:rPr>
            <w:rStyle w:val="Kommentarzeichen"/>
            <w:b/>
            <w:color w:val="FF0000"/>
            <w:sz w:val="20"/>
          </w:rPr>
          <w:delText xml:space="preserve">correct botanical </w:delText>
        </w:r>
        <w:r w:rsidRPr="001861B7" w:rsidDel="0004412D">
          <w:rPr>
            <w:b/>
            <w:color w:val="FF0000"/>
          </w:rPr>
          <w:delText>name</w:delText>
        </w:r>
        <w:commentRangeEnd w:id="15"/>
        <w:r w:rsidR="00443447" w:rsidDel="0004412D">
          <w:rPr>
            <w:rStyle w:val="Kommentarzeichen"/>
          </w:rPr>
          <w:commentReference w:id="15"/>
        </w:r>
        <w:r w:rsidRPr="001861B7" w:rsidDel="0004412D">
          <w:rPr>
            <w:b/>
            <w:color w:val="FF0000"/>
          </w:rPr>
          <w:delText xml:space="preserve"> for leeks (i.e. Allium porrum L. or Allium ampeloprasum var. porrum)</w:delText>
        </w:r>
      </w:del>
    </w:p>
    <w:p w:rsidR="007A2CE6" w:rsidRPr="001867B1" w:rsidRDefault="007A2CE6" w:rsidP="001867B1">
      <w:pPr>
        <w:pStyle w:val="HChG"/>
      </w:pPr>
      <w:r w:rsidRPr="001867B1">
        <w:tab/>
        <w:t>II.</w:t>
      </w:r>
      <w:r w:rsidRPr="001867B1">
        <w:tab/>
        <w:t>Provisions concerning quality</w:t>
      </w:r>
    </w:p>
    <w:p w:rsidR="007A2CE6" w:rsidRPr="00A01D40" w:rsidRDefault="007A2CE6" w:rsidP="007A2CE6">
      <w:pPr>
        <w:pStyle w:val="SingleTxtG"/>
      </w:pPr>
      <w:r w:rsidRPr="00A01D40">
        <w:t>The purpose of the standard is to define the quality requirements for leeks at the export-control stage after preparation and packaging.</w:t>
      </w:r>
    </w:p>
    <w:p w:rsidR="007A2CE6" w:rsidRPr="00A01D40" w:rsidRDefault="007A2CE6" w:rsidP="007A2CE6">
      <w:pPr>
        <w:pStyle w:val="SingleTxtG"/>
        <w:rPr>
          <w:snapToGrid w:val="0"/>
          <w:lang w:eastAsia="de-DE"/>
        </w:rPr>
      </w:pPr>
      <w:r w:rsidRPr="00A01D40">
        <w:rPr>
          <w:snapToGrid w:val="0"/>
          <w:lang w:eastAsia="de-DE"/>
        </w:rPr>
        <w:t>However, if applied at stages following export, products may show in relation to the requirements of the standard:</w:t>
      </w:r>
    </w:p>
    <w:p w:rsidR="007A2CE6" w:rsidRPr="00A01D40" w:rsidRDefault="007A2CE6" w:rsidP="007A2CE6">
      <w:pPr>
        <w:pStyle w:val="Bullet1G"/>
      </w:pPr>
      <w:r w:rsidRPr="00A01D40">
        <w:t>a slight lack of freshness and turgidity</w:t>
      </w:r>
    </w:p>
    <w:p w:rsidR="007A2CE6" w:rsidRPr="00A01D40" w:rsidRDefault="007A2CE6" w:rsidP="007A2CE6">
      <w:pPr>
        <w:pStyle w:val="Bullet1G"/>
      </w:pPr>
      <w:r w:rsidRPr="00A01D40">
        <w:t>a slight deterioration due to their development and their tendency to perish.</w:t>
      </w:r>
    </w:p>
    <w:p w:rsidR="007A2CE6" w:rsidRPr="00A01D40" w:rsidRDefault="007A2CE6" w:rsidP="007A2CE6">
      <w:pPr>
        <w:pStyle w:val="SingleTxtG"/>
        <w:rPr>
          <w:b/>
        </w:rPr>
      </w:pPr>
      <w:r w:rsidRPr="00A01D40">
        <w:t>The holder/seller of products may not display such products or offer them for sale, or deliver or market them in any manner other than in conformity with this standard. The holder</w:t>
      </w:r>
      <w:r>
        <w:t>/seller</w:t>
      </w:r>
      <w:r w:rsidRPr="00A01D40">
        <w:t xml:space="preserve"> shall be responsible for observing such conformity.</w:t>
      </w:r>
    </w:p>
    <w:p w:rsidR="007A2CE6" w:rsidRPr="00A01D40" w:rsidRDefault="007A2CE6" w:rsidP="007A2CE6">
      <w:pPr>
        <w:pStyle w:val="H1G"/>
      </w:pPr>
      <w:r w:rsidRPr="00A01D40">
        <w:tab/>
        <w:t>A.</w:t>
      </w:r>
      <w:r w:rsidRPr="00A01D40">
        <w:tab/>
        <w:t>Minimum requirements</w:t>
      </w:r>
    </w:p>
    <w:p w:rsidR="007A2CE6" w:rsidRPr="00A01D40" w:rsidRDefault="007A2CE6" w:rsidP="007A2CE6">
      <w:pPr>
        <w:pStyle w:val="SingleTxtG"/>
      </w:pPr>
      <w:r w:rsidRPr="00A01D40">
        <w:t>In all classes, subject to the special provisions for each class and the tolerances allowed, the leeks must be:</w:t>
      </w:r>
    </w:p>
    <w:p w:rsidR="007A2CE6" w:rsidRPr="00A01D40" w:rsidRDefault="007A2CE6" w:rsidP="007A2CE6">
      <w:pPr>
        <w:pStyle w:val="Bullet1G"/>
      </w:pPr>
      <w:r w:rsidRPr="00A01D40">
        <w:t>intact (this requirement does not apply, however, to roots and ends of leaves which may be cut)</w:t>
      </w:r>
    </w:p>
    <w:p w:rsidR="007A2CE6" w:rsidRPr="00A01D40" w:rsidRDefault="007A2CE6" w:rsidP="007A2CE6">
      <w:pPr>
        <w:pStyle w:val="Bullet1G"/>
      </w:pPr>
      <w:r w:rsidRPr="00A01D40">
        <w:t>sound; produce affected by rotting or deterioration such as to make it unfit for consumption is excluded</w:t>
      </w:r>
    </w:p>
    <w:p w:rsidR="007A2CE6" w:rsidRPr="00A01D40" w:rsidRDefault="007A2CE6" w:rsidP="007A2CE6">
      <w:pPr>
        <w:pStyle w:val="Bullet1G"/>
      </w:pPr>
      <w:r w:rsidRPr="00A01D40">
        <w:t xml:space="preserve">clean, practically free of any visible foreign matter; however, the roots may have </w:t>
      </w:r>
      <w:r>
        <w:t xml:space="preserve">remnants of </w:t>
      </w:r>
      <w:r w:rsidRPr="00A01D40">
        <w:t>soil adhering to them</w:t>
      </w:r>
      <w:ins w:id="16" w:author="Marit Nilses" w:date="2016-04-25T11:27:00Z">
        <w:r w:rsidR="00A55A9B">
          <w:t xml:space="preserve"> </w:t>
        </w:r>
        <w:r w:rsidR="00A55A9B">
          <w:rPr>
            <w:u w:val="single"/>
          </w:rPr>
          <w:t>and traces of soiling within the sheathed part are allowed</w:t>
        </w:r>
      </w:ins>
    </w:p>
    <w:p w:rsidR="007A2CE6" w:rsidRPr="00A01D40" w:rsidRDefault="007A2CE6" w:rsidP="007A2CE6">
      <w:pPr>
        <w:pStyle w:val="Bullet1G"/>
      </w:pPr>
      <w:r w:rsidRPr="00A01D40">
        <w:t>fresh in appearance, with wilted or withered leaves removed</w:t>
      </w:r>
    </w:p>
    <w:p w:rsidR="007A2CE6" w:rsidRPr="00A01D40" w:rsidRDefault="007A2CE6" w:rsidP="007A2CE6">
      <w:pPr>
        <w:pStyle w:val="Bullet1G"/>
      </w:pPr>
      <w:r w:rsidRPr="00A01D40">
        <w:t>practically free from pests</w:t>
      </w:r>
    </w:p>
    <w:p w:rsidR="007A2CE6" w:rsidRPr="00A01D40" w:rsidRDefault="007A2CE6" w:rsidP="007A2CE6">
      <w:pPr>
        <w:pStyle w:val="Bullet1G"/>
      </w:pPr>
      <w:r w:rsidRPr="00A01D40">
        <w:t>practically free from damage caused by pests</w:t>
      </w:r>
    </w:p>
    <w:p w:rsidR="007A2CE6" w:rsidRPr="00A01D40" w:rsidRDefault="007A2CE6" w:rsidP="007A2CE6">
      <w:pPr>
        <w:pStyle w:val="Bullet1G"/>
      </w:pPr>
      <w:r w:rsidRPr="00A01D40">
        <w:t>not running to seed</w:t>
      </w:r>
    </w:p>
    <w:p w:rsidR="007A2CE6" w:rsidRPr="00A01D40" w:rsidRDefault="007A2CE6" w:rsidP="007A2CE6">
      <w:pPr>
        <w:pStyle w:val="Bullet1G"/>
      </w:pPr>
      <w:r w:rsidRPr="00A01D40">
        <w:t>free of abnormal external moisture</w:t>
      </w:r>
    </w:p>
    <w:p w:rsidR="007A2CE6" w:rsidRPr="00A01D40" w:rsidRDefault="007A2CE6" w:rsidP="007A2CE6">
      <w:pPr>
        <w:pStyle w:val="Bullet1G"/>
      </w:pPr>
      <w:r w:rsidRPr="00A01D40">
        <w:t>free of any foreign smell and/or taste.</w:t>
      </w:r>
    </w:p>
    <w:p w:rsidR="007A2CE6" w:rsidRPr="00A01D40" w:rsidRDefault="007A2CE6" w:rsidP="007A2CE6">
      <w:pPr>
        <w:pStyle w:val="SingleTxtG"/>
      </w:pPr>
      <w:r w:rsidRPr="00A01D40">
        <w:t>When the leaves are cut, they must be neatly cut.</w:t>
      </w:r>
    </w:p>
    <w:p w:rsidR="007A2CE6" w:rsidRPr="00A01D40" w:rsidRDefault="007A2CE6" w:rsidP="007A2CE6">
      <w:pPr>
        <w:pStyle w:val="SingleTxtG"/>
      </w:pPr>
      <w:r w:rsidRPr="00A01D40">
        <w:t>The development and condition of the leeks must be such as to enable them:</w:t>
      </w:r>
    </w:p>
    <w:p w:rsidR="007A2CE6" w:rsidRPr="00A01D40" w:rsidRDefault="007A2CE6" w:rsidP="007A2CE6">
      <w:pPr>
        <w:pStyle w:val="Bullet1G"/>
      </w:pPr>
      <w:r w:rsidRPr="00A01D40">
        <w:lastRenderedPageBreak/>
        <w:t>to withstand transportation and handling</w:t>
      </w:r>
    </w:p>
    <w:p w:rsidR="007A2CE6" w:rsidRPr="00A01D40" w:rsidRDefault="007A2CE6" w:rsidP="007A2CE6">
      <w:pPr>
        <w:pStyle w:val="Bullet1G"/>
      </w:pPr>
      <w:r w:rsidRPr="00A01D40">
        <w:t>to arrive in satisfactory condition at the place of destination.</w:t>
      </w:r>
    </w:p>
    <w:p w:rsidR="007A2CE6" w:rsidRPr="00A01D40" w:rsidRDefault="007A2CE6" w:rsidP="007A2CE6">
      <w:pPr>
        <w:pStyle w:val="H1G"/>
      </w:pPr>
      <w:r w:rsidRPr="00A01D40">
        <w:tab/>
        <w:t>B.</w:t>
      </w:r>
      <w:r w:rsidRPr="00A01D40">
        <w:tab/>
        <w:t>Classification</w:t>
      </w:r>
    </w:p>
    <w:p w:rsidR="007A2CE6" w:rsidRPr="00A01D40" w:rsidRDefault="007A2CE6" w:rsidP="007A2CE6">
      <w:pPr>
        <w:pStyle w:val="SingleTxtG"/>
      </w:pPr>
      <w:r w:rsidRPr="00A01D40">
        <w:t>Leeks are classified in two classes</w:t>
      </w:r>
      <w:r w:rsidRPr="00A01D40">
        <w:rPr>
          <w:sz w:val="24"/>
          <w:szCs w:val="24"/>
        </w:rPr>
        <w:t>,</w:t>
      </w:r>
      <w:r w:rsidRPr="00A01D40">
        <w:t xml:space="preserve"> as defined below:</w:t>
      </w:r>
    </w:p>
    <w:p w:rsidR="007A2CE6" w:rsidRPr="00A01D40" w:rsidRDefault="007A2CE6" w:rsidP="007A2CE6">
      <w:pPr>
        <w:pStyle w:val="H23G"/>
      </w:pPr>
      <w:r w:rsidRPr="00A01D40">
        <w:tab/>
        <w:t>(i)</w:t>
      </w:r>
      <w:r w:rsidRPr="00A01D40">
        <w:rPr>
          <w:i/>
        </w:rPr>
        <w:tab/>
      </w:r>
      <w:r w:rsidRPr="00A01D40">
        <w:t>Class I</w:t>
      </w:r>
    </w:p>
    <w:p w:rsidR="007A2CE6" w:rsidRPr="00A01D40" w:rsidRDefault="007A2CE6" w:rsidP="007A2CE6">
      <w:pPr>
        <w:pStyle w:val="SingleTxtG"/>
      </w:pPr>
      <w:r w:rsidRPr="00A01D40">
        <w:t>Leeks in this class must be of good quality. They must be characteristic of the variety and/or commercial type.</w:t>
      </w:r>
    </w:p>
    <w:p w:rsidR="007A2CE6" w:rsidRPr="00A01D40" w:rsidRDefault="007A2CE6" w:rsidP="007A2CE6">
      <w:pPr>
        <w:pStyle w:val="SingleTxtG"/>
      </w:pPr>
      <w:r w:rsidRPr="00A01D40">
        <w:t xml:space="preserve">The white to greenish white part of the leeks must represent at least one-third of the total length </w:t>
      </w:r>
      <w:del w:id="17" w:author="Marit Nilses" w:date="2016-04-25T11:29:00Z">
        <w:r w:rsidRPr="00A01D40" w:rsidDel="00A55A9B">
          <w:delText xml:space="preserve">or half </w:delText>
        </w:r>
      </w:del>
      <w:r w:rsidRPr="00A01D40">
        <w:t xml:space="preserve">of the sheathed part. </w:t>
      </w:r>
      <w:del w:id="18" w:author="Marit Nilses" w:date="2016-04-25T11:29:00Z">
        <w:r w:rsidRPr="00A01D40" w:rsidDel="00A55A9B">
          <w:delText>However, in early leeks</w:delText>
        </w:r>
        <w:r w:rsidRPr="00A01D40" w:rsidDel="00A55A9B">
          <w:rPr>
            <w:rStyle w:val="Funotenzeichen"/>
          </w:rPr>
          <w:footnoteReference w:id="2"/>
        </w:r>
        <w:r w:rsidRPr="00A01D40" w:rsidDel="00A55A9B">
          <w:delText xml:space="preserve"> the white to greenish white part must represent at least one-quarter of the total length or one-third of the sheathed part.</w:delText>
        </w:r>
      </w:del>
    </w:p>
    <w:p w:rsidR="007A2CE6" w:rsidRPr="00A01D40" w:rsidRDefault="007A2CE6" w:rsidP="007A2CE6">
      <w:pPr>
        <w:pStyle w:val="SingleTxtG"/>
      </w:pPr>
      <w:r w:rsidRPr="00A01D40">
        <w:t>The following slight defects, however, may be allowed</w:t>
      </w:r>
      <w:r w:rsidRPr="00A01D40">
        <w:rPr>
          <w:sz w:val="24"/>
          <w:szCs w:val="24"/>
        </w:rPr>
        <w:t>,</w:t>
      </w:r>
      <w:r w:rsidRPr="00A01D40">
        <w:t xml:space="preserve"> provided these do not affect the general appearance of the produce, the quality, the keeping quality and presentation in the package:</w:t>
      </w:r>
    </w:p>
    <w:p w:rsidR="007A2CE6" w:rsidRPr="00A01D40" w:rsidRDefault="007A2CE6" w:rsidP="007A2CE6">
      <w:pPr>
        <w:pStyle w:val="Bullet1G"/>
      </w:pPr>
      <w:r w:rsidRPr="00A01D40">
        <w:t xml:space="preserve">slight superficial </w:t>
      </w:r>
      <w:del w:id="21" w:author="Marit Nilses" w:date="2016-04-25T11:30:00Z">
        <w:r w:rsidRPr="00A01D40" w:rsidDel="00A55A9B">
          <w:delText>defects</w:delText>
        </w:r>
      </w:del>
      <w:ins w:id="22" w:author="Marit Nilses" w:date="2016-04-25T11:30:00Z">
        <w:r w:rsidR="00A55A9B">
          <w:t xml:space="preserve"> and dry damage on not more than two leaves</w:t>
        </w:r>
      </w:ins>
    </w:p>
    <w:p w:rsidR="00A55A9B" w:rsidRDefault="00A55A9B" w:rsidP="007A2CE6">
      <w:pPr>
        <w:pStyle w:val="Bullet1G"/>
        <w:rPr>
          <w:ins w:id="23" w:author="Marit Nilses" w:date="2016-04-25T11:30:00Z"/>
        </w:rPr>
      </w:pPr>
      <w:ins w:id="24" w:author="Marit Nilses" w:date="2016-04-25T11:30:00Z">
        <w:r>
          <w:t xml:space="preserve">slight </w:t>
        </w:r>
      </w:ins>
      <w:ins w:id="25" w:author="Marit Nilses" w:date="2016-04-25T11:31:00Z">
        <w:r>
          <w:t>bruising</w:t>
        </w:r>
      </w:ins>
      <w:ins w:id="26" w:author="Marit Nilses" w:date="2016-04-25T11:30:00Z">
        <w:r>
          <w:t xml:space="preserve"> on the leaves</w:t>
        </w:r>
      </w:ins>
    </w:p>
    <w:p w:rsidR="007A2CE6" w:rsidRPr="00A01D40" w:rsidRDefault="007A2CE6" w:rsidP="007A2CE6">
      <w:pPr>
        <w:pStyle w:val="Bullet1G"/>
      </w:pPr>
      <w:r w:rsidRPr="00A01D40">
        <w:t>slight damage caused by thrips o</w:t>
      </w:r>
      <w:r>
        <w:t>n the leaves</w:t>
      </w:r>
      <w:del w:id="27" w:author="Marit Nilses" w:date="2016-04-25T11:31:00Z">
        <w:r w:rsidDel="00A55A9B">
          <w:delText>, but not elsewhere</w:delText>
        </w:r>
      </w:del>
    </w:p>
    <w:p w:rsidR="007A2CE6" w:rsidRPr="00A01D40" w:rsidDel="00A55A9B" w:rsidRDefault="007A2CE6" w:rsidP="007A2CE6">
      <w:pPr>
        <w:pStyle w:val="Bullet1G"/>
        <w:rPr>
          <w:del w:id="28" w:author="Marit Nilses" w:date="2016-04-25T11:31:00Z"/>
        </w:rPr>
      </w:pPr>
      <w:del w:id="29" w:author="Marit Nilses" w:date="2016-04-25T11:31:00Z">
        <w:r w:rsidRPr="00A01D40" w:rsidDel="00A55A9B">
          <w:delText>slight traces of soil within the shaft.</w:delText>
        </w:r>
      </w:del>
    </w:p>
    <w:p w:rsidR="007A2CE6" w:rsidRPr="00A01D40" w:rsidRDefault="007A2CE6" w:rsidP="007A2CE6">
      <w:pPr>
        <w:pStyle w:val="H23G"/>
      </w:pPr>
      <w:r w:rsidRPr="00A01D40">
        <w:tab/>
        <w:t>(ii)</w:t>
      </w:r>
      <w:r w:rsidRPr="00A01D40">
        <w:tab/>
        <w:t>Class II</w:t>
      </w:r>
    </w:p>
    <w:p w:rsidR="007A2CE6" w:rsidRPr="00A01D40" w:rsidRDefault="007A2CE6" w:rsidP="007A2CE6">
      <w:pPr>
        <w:pStyle w:val="SingleTxtG"/>
      </w:pPr>
      <w:r w:rsidRPr="00A01D40">
        <w:t xml:space="preserve">This class includes leeks that do not qualify for inclusion in </w:t>
      </w:r>
      <w:r>
        <w:t>Class I</w:t>
      </w:r>
      <w:r w:rsidRPr="00A01D40">
        <w:t xml:space="preserve"> but satisfy the minimum requirements specified above.</w:t>
      </w:r>
    </w:p>
    <w:p w:rsidR="007A2CE6" w:rsidRPr="000308CC" w:rsidDel="00A55A9B" w:rsidRDefault="007A2CE6" w:rsidP="007A2CE6">
      <w:pPr>
        <w:pStyle w:val="SingleTxtG"/>
        <w:rPr>
          <w:del w:id="30" w:author="Marit Nilses" w:date="2016-04-25T11:32:00Z"/>
          <w:strike/>
        </w:rPr>
      </w:pPr>
      <w:del w:id="31" w:author="Marit Nilses" w:date="2016-04-25T11:32:00Z">
        <w:r w:rsidRPr="000308CC" w:rsidDel="00A55A9B">
          <w:rPr>
            <w:strike/>
          </w:rPr>
          <w:delText>The white to greenish white part of the leeks must represent at least one-quarter of the total length or one-third of the sheathed part.</w:delText>
        </w:r>
        <w:r w:rsidRPr="000308CC" w:rsidDel="00A55A9B">
          <w:delText xml:space="preserve"> </w:delText>
        </w:r>
      </w:del>
    </w:p>
    <w:p w:rsidR="007A2CE6" w:rsidRPr="00A01D40" w:rsidRDefault="007A2CE6" w:rsidP="007A2CE6">
      <w:pPr>
        <w:pStyle w:val="SingleTxtG"/>
      </w:pPr>
      <w:r w:rsidRPr="00A01D40">
        <w:t>The following defects may be allowed</w:t>
      </w:r>
      <w:r w:rsidRPr="00A01D40">
        <w:rPr>
          <w:sz w:val="24"/>
          <w:szCs w:val="24"/>
        </w:rPr>
        <w:t>,</w:t>
      </w:r>
      <w:r w:rsidRPr="00A01D40">
        <w:t xml:space="preserve"> provided the leeks retain their essential characteristics as regards the quality, the keeping quality and presentation:</w:t>
      </w:r>
    </w:p>
    <w:p w:rsidR="00A55A9B" w:rsidRDefault="00A55A9B" w:rsidP="007A2CE6">
      <w:pPr>
        <w:pStyle w:val="Bullet1G"/>
        <w:rPr>
          <w:ins w:id="32" w:author="Marit Nilses" w:date="2016-04-25T11:32:00Z"/>
        </w:rPr>
      </w:pPr>
      <w:ins w:id="33" w:author="Marit Nilses" w:date="2016-04-25T11:32:00Z">
        <w:r>
          <w:t>slight superficial and dry damage</w:t>
        </w:r>
      </w:ins>
    </w:p>
    <w:p w:rsidR="007A2CE6" w:rsidRPr="00A01D40" w:rsidRDefault="007A2CE6" w:rsidP="007A2CE6">
      <w:pPr>
        <w:pStyle w:val="Bullet1G"/>
      </w:pPr>
      <w:r w:rsidRPr="00A01D40">
        <w:t>a tender flowering stem, provided that it is enclosed within the sheathed part</w:t>
      </w:r>
    </w:p>
    <w:p w:rsidR="007A2CE6" w:rsidRPr="00A01D40" w:rsidRDefault="007A2CE6" w:rsidP="007A2CE6">
      <w:pPr>
        <w:pStyle w:val="Bullet1G"/>
      </w:pPr>
      <w:r>
        <w:t>slight bruising</w:t>
      </w:r>
    </w:p>
    <w:p w:rsidR="007A2CE6" w:rsidRPr="00A01D40" w:rsidRDefault="007A2CE6" w:rsidP="007A2CE6">
      <w:pPr>
        <w:pStyle w:val="Bullet1G"/>
      </w:pPr>
      <w:r w:rsidRPr="00E52026">
        <w:t>slight</w:t>
      </w:r>
      <w:r w:rsidRPr="00A01D40">
        <w:t xml:space="preserve"> </w:t>
      </w:r>
      <w:del w:id="34" w:author="Marit Nilses" w:date="2016-04-25T11:34:00Z">
        <w:r w:rsidRPr="00A01D40" w:rsidDel="00E52026">
          <w:delText>defects in colouring</w:delText>
        </w:r>
      </w:del>
      <w:ins w:id="35" w:author="Marit Nilses" w:date="2016-04-25T11:34:00Z">
        <w:r w:rsidR="00E52026">
          <w:t xml:space="preserve"> </w:t>
        </w:r>
        <w:commentRangeStart w:id="36"/>
        <w:del w:id="37" w:author="bickelul" w:date="2016-07-08T19:23:00Z">
          <w:r w:rsidR="00E52026" w:rsidDel="0004412D">
            <w:delText xml:space="preserve">greyish </w:delText>
          </w:r>
        </w:del>
      </w:ins>
      <w:commentRangeEnd w:id="36"/>
      <w:ins w:id="38" w:author="Marit Nilses" w:date="2016-07-04T16:39:00Z">
        <w:del w:id="39" w:author="bickelul" w:date="2016-07-08T19:23:00Z">
          <w:r w:rsidR="00443447" w:rsidDel="0004412D">
            <w:rPr>
              <w:rStyle w:val="Kommentarzeichen"/>
            </w:rPr>
            <w:commentReference w:id="36"/>
          </w:r>
        </w:del>
      </w:ins>
      <w:ins w:id="41" w:author="bickelul" w:date="2016-07-08T19:23:00Z">
        <w:r w:rsidR="0004412D">
          <w:t xml:space="preserve"> brownish </w:t>
        </w:r>
      </w:ins>
      <w:ins w:id="42" w:author="Marit Nilses" w:date="2016-04-25T11:34:00Z">
        <w:r w:rsidR="00E52026">
          <w:t>discoloration due to low temperatures</w:t>
        </w:r>
      </w:ins>
    </w:p>
    <w:p w:rsidR="007A2CE6" w:rsidRPr="00A01D40" w:rsidRDefault="007A2CE6" w:rsidP="007A2CE6">
      <w:pPr>
        <w:pStyle w:val="Bullet1G"/>
      </w:pPr>
      <w:r w:rsidRPr="00B61061">
        <w:t xml:space="preserve">slight </w:t>
      </w:r>
      <w:r w:rsidRPr="00A01D40">
        <w:t>traces of rust on the leaves</w:t>
      </w:r>
      <w:del w:id="43" w:author="Marit Nilses" w:date="2016-04-25T11:36:00Z">
        <w:r w:rsidRPr="00A01D40" w:rsidDel="00B61061">
          <w:delText xml:space="preserve">, </w:delText>
        </w:r>
        <w:r w:rsidRPr="00B61061" w:rsidDel="00B61061">
          <w:delText>but not</w:delText>
        </w:r>
        <w:r w:rsidRPr="00A01D40" w:rsidDel="00B61061">
          <w:delText xml:space="preserve"> elsewhere</w:delText>
        </w:r>
      </w:del>
    </w:p>
    <w:p w:rsidR="007A2CE6" w:rsidRPr="00A01D40" w:rsidRDefault="007A2CE6" w:rsidP="007A2CE6">
      <w:pPr>
        <w:pStyle w:val="Bullet1G"/>
      </w:pPr>
      <w:del w:id="44" w:author="Marit Nilses" w:date="2016-04-25T11:33:00Z">
        <w:r w:rsidRPr="000308CC" w:rsidDel="00A55A9B">
          <w:rPr>
            <w:strike/>
          </w:rPr>
          <w:delText>slight</w:delText>
        </w:r>
        <w:r w:rsidDel="00A55A9B">
          <w:delText xml:space="preserve"> </w:delText>
        </w:r>
      </w:del>
      <w:r>
        <w:t>damage caused by thrips</w:t>
      </w:r>
    </w:p>
    <w:p w:rsidR="007A2CE6" w:rsidDel="00E52026" w:rsidRDefault="00E52026" w:rsidP="007A2CE6">
      <w:pPr>
        <w:pStyle w:val="Bullet1G"/>
        <w:rPr>
          <w:del w:id="45" w:author="Marit Nilses" w:date="2016-04-25T11:34:00Z"/>
        </w:rPr>
      </w:pPr>
      <w:ins w:id="46" w:author="Marit Nilses" w:date="2016-04-25T11:34:00Z">
        <w:r w:rsidRPr="00A01D40" w:rsidDel="00E52026">
          <w:t xml:space="preserve"> </w:t>
        </w:r>
      </w:ins>
      <w:del w:id="47" w:author="Marit Nilses" w:date="2016-04-25T11:34:00Z">
        <w:r w:rsidR="007A2CE6" w:rsidRPr="00A01D40" w:rsidDel="00E52026">
          <w:delText>traces of soil within the shaft.</w:delText>
        </w:r>
      </w:del>
    </w:p>
    <w:p w:rsidR="007A2CE6" w:rsidRPr="00A01D40" w:rsidRDefault="007A2CE6" w:rsidP="007A2CE6">
      <w:pPr>
        <w:pStyle w:val="HChG"/>
      </w:pPr>
      <w:r w:rsidRPr="00A01D40">
        <w:lastRenderedPageBreak/>
        <w:tab/>
        <w:t>III.</w:t>
      </w:r>
      <w:r w:rsidRPr="00A01D40">
        <w:tab/>
        <w:t>Provisions concerning sizing</w:t>
      </w:r>
    </w:p>
    <w:p w:rsidR="007A2CE6" w:rsidRPr="00A01D40" w:rsidRDefault="007A2CE6" w:rsidP="007A2CE6">
      <w:pPr>
        <w:pStyle w:val="SingleTxtG"/>
      </w:pPr>
      <w:r w:rsidRPr="00A01D40">
        <w:t>Size is determined by the diameter measured at right angles to the longitudinal axis</w:t>
      </w:r>
      <w:del w:id="48" w:author="Marit Nilses" w:date="2016-04-25T11:43:00Z">
        <w:r w:rsidRPr="00A01D40" w:rsidDel="00E359CD">
          <w:delText xml:space="preserve"> above the swelling of the neck</w:delText>
        </w:r>
      </w:del>
      <w:ins w:id="49" w:author="Marit Nilses" w:date="2016-04-25T11:43:00Z">
        <w:r w:rsidR="00E359CD">
          <w:t xml:space="preserve"> in the middle of the sheathed part</w:t>
        </w:r>
      </w:ins>
      <w:r w:rsidRPr="00A01D40">
        <w:t>.</w:t>
      </w:r>
    </w:p>
    <w:p w:rsidR="007A2CE6" w:rsidRPr="00533D4C" w:rsidRDefault="007A2CE6" w:rsidP="00561D75">
      <w:pPr>
        <w:pStyle w:val="SingleTxtG"/>
      </w:pPr>
      <w:del w:id="50" w:author="Marit Nilses" w:date="2016-04-25T11:43:00Z">
        <w:r w:rsidRPr="00561D75" w:rsidDel="00E359CD">
          <w:rPr>
            <w:strike/>
          </w:rPr>
          <w:delText>The minimum diameter shall be 8 mm for early leeks and 10 mm for other leeks.</w:delText>
        </w:r>
      </w:del>
      <w:r>
        <w:t xml:space="preserve"> </w:t>
      </w:r>
    </w:p>
    <w:p w:rsidR="007A2CE6" w:rsidRPr="00A01D40" w:rsidRDefault="007A2CE6" w:rsidP="007A2CE6">
      <w:pPr>
        <w:pStyle w:val="SingleTxtG"/>
      </w:pPr>
      <w:r w:rsidRPr="00A01D40">
        <w:t>To ensure uniformity in size, the diameter of the largest leek in the same bundle or package must not be more than twice the diameter of the smallest leek.</w:t>
      </w:r>
    </w:p>
    <w:p w:rsidR="007A2CE6" w:rsidRPr="00A01D40" w:rsidRDefault="007A2CE6" w:rsidP="007A2CE6">
      <w:pPr>
        <w:pStyle w:val="SingleTxtG"/>
      </w:pPr>
      <w:r w:rsidRPr="00A01D40">
        <w:t>Uniformity in size is compulsory for Class I.</w:t>
      </w:r>
    </w:p>
    <w:p w:rsidR="007A2CE6" w:rsidRPr="00A01D40" w:rsidRDefault="007A2CE6" w:rsidP="007A2CE6">
      <w:pPr>
        <w:pStyle w:val="HChG"/>
      </w:pPr>
      <w:r w:rsidRPr="00A01D40">
        <w:tab/>
        <w:t>IV.</w:t>
      </w:r>
      <w:r w:rsidRPr="00A01D40">
        <w:tab/>
        <w:t>Provisions concerning tolerances</w:t>
      </w:r>
    </w:p>
    <w:p w:rsidR="007A2CE6" w:rsidRPr="00A01D40" w:rsidRDefault="007A2CE6" w:rsidP="007A2CE6">
      <w:pPr>
        <w:pStyle w:val="SingleTxtG"/>
      </w:pPr>
      <w:r w:rsidRPr="00A01D40">
        <w:t>At all marketing stages, tolerances in respect of quality and size shall be allowed in each lot</w:t>
      </w:r>
      <w:r w:rsidRPr="00A01D40">
        <w:rPr>
          <w:sz w:val="24"/>
          <w:szCs w:val="24"/>
        </w:rPr>
        <w:t xml:space="preserve"> </w:t>
      </w:r>
      <w:r w:rsidRPr="00A01D40">
        <w:t>for produce not satisfying the requirements of the class indicated.</w:t>
      </w:r>
    </w:p>
    <w:p w:rsidR="007A2CE6" w:rsidRPr="00A01D40" w:rsidRDefault="007A2CE6" w:rsidP="007A2CE6">
      <w:pPr>
        <w:pStyle w:val="H1G"/>
      </w:pPr>
      <w:r w:rsidRPr="00A01D40">
        <w:tab/>
        <w:t>A.</w:t>
      </w:r>
      <w:r w:rsidRPr="00A01D40">
        <w:tab/>
        <w:t>Quality tolerances</w:t>
      </w:r>
    </w:p>
    <w:p w:rsidR="007A2CE6" w:rsidRPr="00A01D40" w:rsidRDefault="007A2CE6" w:rsidP="007A2CE6">
      <w:pPr>
        <w:pStyle w:val="H23G"/>
      </w:pPr>
      <w:r w:rsidRPr="00A01D40">
        <w:tab/>
        <w:t>(i)</w:t>
      </w:r>
      <w:r w:rsidRPr="00A01D40">
        <w:rPr>
          <w:i/>
        </w:rPr>
        <w:tab/>
      </w:r>
      <w:r w:rsidRPr="00A01D40">
        <w:t>Class I</w:t>
      </w:r>
    </w:p>
    <w:p w:rsidR="007A2CE6" w:rsidRPr="00A01D40" w:rsidRDefault="007A2CE6" w:rsidP="007A2CE6">
      <w:pPr>
        <w:pStyle w:val="SingleTxtG"/>
      </w:pPr>
      <w:r w:rsidRPr="00A01D40">
        <w:t>A total tolerance of 10 per cent, by number or weight, of leeks not satisfying the requirements of the class but meeting those of Class II is allowed. Within this tolerance not more than 1 per cent in total may consist of produce satisfying neither the requirements of Class II quality nor the minimum requirements, or of produce affected by decay.</w:t>
      </w:r>
    </w:p>
    <w:p w:rsidR="007A2CE6" w:rsidRPr="00A01D40" w:rsidRDefault="007A2CE6" w:rsidP="007A2CE6">
      <w:pPr>
        <w:pStyle w:val="SingleTxtG"/>
      </w:pPr>
      <w:del w:id="51" w:author="Marit Nilses" w:date="2016-04-25T11:45:00Z">
        <w:r w:rsidRPr="00A01D40" w:rsidDel="00E359CD">
          <w:delText>In addition and for early leeks only, 10 per cent, by number or weight, of leeks showing a tender flowering stem enclosed withi</w:delText>
        </w:r>
        <w:r w:rsidDel="00E359CD">
          <w:delText>n the sheathed part is allowed</w:delText>
        </w:r>
      </w:del>
      <w:r>
        <w:t>.</w:t>
      </w:r>
    </w:p>
    <w:p w:rsidR="007A2CE6" w:rsidRPr="00A01D40" w:rsidRDefault="007A2CE6" w:rsidP="007A2CE6">
      <w:pPr>
        <w:pStyle w:val="H23G"/>
      </w:pPr>
      <w:r w:rsidRPr="00A01D40">
        <w:tab/>
        <w:t>(ii)</w:t>
      </w:r>
      <w:r w:rsidRPr="00A01D40">
        <w:rPr>
          <w:i/>
        </w:rPr>
        <w:tab/>
      </w:r>
      <w:r w:rsidRPr="00A01D40">
        <w:t>Class II</w:t>
      </w:r>
    </w:p>
    <w:p w:rsidR="007A2CE6" w:rsidRPr="00A01D40" w:rsidRDefault="007A2CE6" w:rsidP="00561D75">
      <w:pPr>
        <w:pStyle w:val="SingleTxtG"/>
      </w:pPr>
      <w:r w:rsidRPr="00A01D40">
        <w:t xml:space="preserve">A total tolerance of </w:t>
      </w:r>
      <w:r w:rsidRPr="00E359CD">
        <w:rPr>
          <w:szCs w:val="22"/>
        </w:rPr>
        <w:t xml:space="preserve">10 </w:t>
      </w:r>
      <w:r w:rsidRPr="00A01D40">
        <w:rPr>
          <w:szCs w:val="22"/>
        </w:rPr>
        <w:t>per cent, by number</w:t>
      </w:r>
      <w:r w:rsidRPr="00A01D40">
        <w:t xml:space="preserve"> or weight, </w:t>
      </w:r>
      <w:r w:rsidRPr="00A01D40">
        <w:rPr>
          <w:szCs w:val="22"/>
        </w:rPr>
        <w:t>of leeks satisfying neither the requirements of the class nor the minimum requirements</w:t>
      </w:r>
      <w:r w:rsidRPr="00A01D40">
        <w:t xml:space="preserve"> is allowed. Within this tolerance not more than 2 per cent in total may consis</w:t>
      </w:r>
      <w:r>
        <w:t xml:space="preserve">t of produce affected by decay. </w:t>
      </w:r>
    </w:p>
    <w:p w:rsidR="007A2CE6" w:rsidRPr="00A01D40" w:rsidRDefault="007A2CE6" w:rsidP="007A2CE6">
      <w:pPr>
        <w:pStyle w:val="H1G"/>
      </w:pPr>
      <w:r w:rsidRPr="00A01D40">
        <w:tab/>
        <w:t>B.</w:t>
      </w:r>
      <w:r w:rsidRPr="00A01D40">
        <w:tab/>
        <w:t>Size tolerances</w:t>
      </w:r>
    </w:p>
    <w:p w:rsidR="007A2CE6" w:rsidRPr="00A01D40" w:rsidRDefault="007A2CE6" w:rsidP="007A2CE6">
      <w:pPr>
        <w:pStyle w:val="SingleTxtG"/>
      </w:pPr>
      <w:r w:rsidRPr="00A01D40">
        <w:t>For all classes (if sized): a total tolerance of 10 per cent, by number or weight, of leeks not satisfying the requirements as regards sizing is allowed.</w:t>
      </w:r>
    </w:p>
    <w:p w:rsidR="007A2CE6" w:rsidRPr="00A01D40" w:rsidRDefault="007A2CE6" w:rsidP="007A2CE6">
      <w:pPr>
        <w:pStyle w:val="HChG"/>
      </w:pPr>
      <w:r w:rsidRPr="00A01D40">
        <w:tab/>
        <w:t>V.</w:t>
      </w:r>
      <w:r w:rsidRPr="00A01D40">
        <w:tab/>
        <w:t>Provisions concerning presentation</w:t>
      </w:r>
    </w:p>
    <w:p w:rsidR="007A2CE6" w:rsidRPr="00A01D40" w:rsidRDefault="007A2CE6" w:rsidP="007A2CE6">
      <w:pPr>
        <w:pStyle w:val="H1G"/>
      </w:pPr>
      <w:r w:rsidRPr="00A01D40">
        <w:tab/>
        <w:t>A.</w:t>
      </w:r>
      <w:r w:rsidRPr="00A01D40">
        <w:tab/>
        <w:t>Uniformity</w:t>
      </w:r>
    </w:p>
    <w:p w:rsidR="007A2CE6" w:rsidRPr="00A01D40" w:rsidRDefault="007A2CE6" w:rsidP="007A2CE6">
      <w:pPr>
        <w:pStyle w:val="SingleTxtG"/>
      </w:pPr>
      <w:r w:rsidRPr="00A01D40">
        <w:t>The contents of each package, or each bundle in the same package must be uniform and contain only leeks of the same origin, variety or commercial type, quality and size (if sized), and appreciably the same degree of development and colouring.</w:t>
      </w:r>
    </w:p>
    <w:p w:rsidR="007A2CE6" w:rsidRPr="00A01D40" w:rsidRDefault="007A2CE6" w:rsidP="007A2CE6">
      <w:pPr>
        <w:pStyle w:val="SingleTxtG"/>
      </w:pPr>
      <w:r w:rsidRPr="00A01D40">
        <w:t>The visible part of the contents of the</w:t>
      </w:r>
      <w:r w:rsidRPr="00A01D40">
        <w:rPr>
          <w:sz w:val="24"/>
          <w:szCs w:val="24"/>
        </w:rPr>
        <w:t xml:space="preserve"> </w:t>
      </w:r>
      <w:r w:rsidRPr="00A01D40">
        <w:t>package must be representative of the entire contents.</w:t>
      </w:r>
    </w:p>
    <w:p w:rsidR="007A2CE6" w:rsidRPr="00A01D40" w:rsidRDefault="007A2CE6" w:rsidP="007A2CE6">
      <w:pPr>
        <w:pStyle w:val="H1G"/>
        <w:ind w:left="630" w:firstLine="0"/>
      </w:pPr>
      <w:r w:rsidRPr="00A01D40">
        <w:lastRenderedPageBreak/>
        <w:t>B.</w:t>
      </w:r>
      <w:r w:rsidRPr="00A01D40">
        <w:tab/>
      </w:r>
      <w:r w:rsidRPr="00A01D40">
        <w:tab/>
        <w:t>Packaging</w:t>
      </w:r>
    </w:p>
    <w:p w:rsidR="007A2CE6" w:rsidRPr="00A01D40" w:rsidRDefault="007A2CE6" w:rsidP="007A2CE6">
      <w:pPr>
        <w:pStyle w:val="SingleTxtG"/>
      </w:pPr>
      <w:r w:rsidRPr="00A01D40">
        <w:t>The leeks must be packed in such a way as to protect the produce properly.</w:t>
      </w:r>
    </w:p>
    <w:p w:rsidR="007A2CE6" w:rsidRPr="00A01D40" w:rsidRDefault="007A2CE6" w:rsidP="007A2CE6">
      <w:pPr>
        <w:pStyle w:val="SingleTxtG"/>
      </w:pPr>
      <w:r w:rsidRPr="00A01D40">
        <w:t>The materials used inside the package must be clean and of a quality such as to avoid causing any external or internal damage to the produce. The use of materials, particularly of paper or stamps bearing trade specifications, is allowed, provided the printing or labelling has been done with non-toxic ink or glue.</w:t>
      </w:r>
    </w:p>
    <w:p w:rsidR="007A2CE6" w:rsidRPr="00A01D40" w:rsidRDefault="007A2CE6" w:rsidP="007A2CE6">
      <w:pPr>
        <w:pStyle w:val="SingleTxtG"/>
      </w:pPr>
      <w:r w:rsidRPr="00A01D40">
        <w:t>Stickers individually affixed to the produce shall be such that, when removed, they neither leave visible traces of glue nor lead to skin defects.</w:t>
      </w:r>
    </w:p>
    <w:p w:rsidR="007A2CE6" w:rsidRPr="00A01D40" w:rsidRDefault="007A2CE6" w:rsidP="007A2CE6">
      <w:pPr>
        <w:pStyle w:val="SingleTxtG"/>
      </w:pPr>
      <w:r w:rsidRPr="00A01D40">
        <w:t>Packages must be free of all foreign matter.</w:t>
      </w:r>
    </w:p>
    <w:p w:rsidR="007A2CE6" w:rsidRPr="00A01D40" w:rsidRDefault="007A2CE6" w:rsidP="007A2CE6">
      <w:pPr>
        <w:pStyle w:val="HChG"/>
      </w:pPr>
      <w:r w:rsidRPr="00A01D40">
        <w:tab/>
        <w:t>VI.</w:t>
      </w:r>
      <w:r w:rsidRPr="00A01D40">
        <w:tab/>
        <w:t>Provisions concerning marking</w:t>
      </w:r>
    </w:p>
    <w:p w:rsidR="007A2CE6" w:rsidRPr="00A01D40" w:rsidRDefault="007A2CE6" w:rsidP="007A2CE6">
      <w:pPr>
        <w:pStyle w:val="SingleTxtG"/>
      </w:pPr>
      <w:r w:rsidRPr="00A01D40">
        <w:t>Each package</w:t>
      </w:r>
      <w:r w:rsidRPr="00A01D40">
        <w:rPr>
          <w:rStyle w:val="Funotenzeichen"/>
        </w:rPr>
        <w:footnoteReference w:id="3"/>
      </w:r>
      <w:r>
        <w:rPr>
          <w:sz w:val="18"/>
        </w:rPr>
        <w:t xml:space="preserve"> </w:t>
      </w:r>
      <w:r w:rsidRPr="00A01D40">
        <w:t>or each bundle presented in bulk must bear the following particulars, in letters grouped on the same side, legibly and indelibly marked, and visible from the outside:</w:t>
      </w:r>
    </w:p>
    <w:p w:rsidR="007A2CE6" w:rsidRPr="00A01D40" w:rsidRDefault="007A2CE6" w:rsidP="007A2CE6">
      <w:pPr>
        <w:pStyle w:val="H1G"/>
      </w:pPr>
      <w:r w:rsidRPr="00A01D40">
        <w:tab/>
        <w:t>A.</w:t>
      </w:r>
      <w:r w:rsidRPr="00A01D40">
        <w:tab/>
        <w:t>Identification</w:t>
      </w:r>
    </w:p>
    <w:p w:rsidR="007A2CE6" w:rsidRDefault="007A2CE6" w:rsidP="007A2CE6">
      <w:pPr>
        <w:pStyle w:val="SingleTxtG"/>
      </w:pPr>
      <w:r w:rsidRPr="00A01D40">
        <w:t>Packer and/or dispatcher/shipper:</w:t>
      </w:r>
    </w:p>
    <w:p w:rsidR="007A2CE6" w:rsidRPr="00A01D40" w:rsidRDefault="007A2CE6" w:rsidP="007A2CE6">
      <w:pPr>
        <w:pStyle w:val="SingleTxtG"/>
      </w:pPr>
      <w:r w:rsidRPr="00A01D40">
        <w:t>Name and physical address (e.g. street/city/region/postal code and, if different from the country of origin, the country) or a code mark officially recognized by the national authority</w:t>
      </w:r>
      <w:r w:rsidRPr="00A01D40">
        <w:rPr>
          <w:rStyle w:val="Funotenzeichen"/>
        </w:rPr>
        <w:footnoteReference w:id="4"/>
      </w:r>
      <w:r w:rsidRPr="00A01D40">
        <w:rPr>
          <w:rStyle w:val="Identificati"/>
        </w:rPr>
        <w:t>.</w:t>
      </w:r>
    </w:p>
    <w:p w:rsidR="007A2CE6" w:rsidRPr="00A01D40" w:rsidRDefault="007A2CE6" w:rsidP="007A2CE6">
      <w:pPr>
        <w:pStyle w:val="H1G"/>
      </w:pPr>
      <w:r w:rsidRPr="00A01D40">
        <w:tab/>
        <w:t>B.</w:t>
      </w:r>
      <w:r w:rsidRPr="00A01D40">
        <w:tab/>
        <w:t>Nature of produce</w:t>
      </w:r>
    </w:p>
    <w:p w:rsidR="007A2CE6" w:rsidRPr="00A01D40" w:rsidRDefault="007A2CE6" w:rsidP="007A2CE6">
      <w:pPr>
        <w:pStyle w:val="Bullet1G"/>
      </w:pPr>
      <w:r>
        <w:t>“</w:t>
      </w:r>
      <w:r w:rsidRPr="00A01D40">
        <w:t>Leeks</w:t>
      </w:r>
      <w:r>
        <w:t>”</w:t>
      </w:r>
      <w:r w:rsidRPr="00A01D40">
        <w:t xml:space="preserve"> if the contents are not visible from the outside</w:t>
      </w:r>
    </w:p>
    <w:p w:rsidR="007A2CE6" w:rsidDel="00E359CD" w:rsidRDefault="007A2CE6" w:rsidP="007A2CE6">
      <w:pPr>
        <w:pStyle w:val="Bullet1G"/>
        <w:rPr>
          <w:del w:id="52" w:author="Marit Nilses" w:date="2016-04-25T11:46:00Z"/>
        </w:rPr>
      </w:pPr>
      <w:del w:id="53" w:author="Marit Nilses" w:date="2016-04-25T11:46:00Z">
        <w:r w:rsidDel="00E359CD">
          <w:delText>“Early l</w:delText>
        </w:r>
        <w:r w:rsidRPr="00A01D40" w:rsidDel="00E359CD">
          <w:delText>eeks</w:delText>
        </w:r>
        <w:r w:rsidDel="00E359CD">
          <w:delText>”</w:delText>
        </w:r>
        <w:r w:rsidRPr="00A01D40" w:rsidDel="00E359CD">
          <w:delText xml:space="preserve"> where appropriate.</w:delText>
        </w:r>
      </w:del>
    </w:p>
    <w:p w:rsidR="007A2CE6" w:rsidRPr="00A01D40" w:rsidRDefault="007A2CE6" w:rsidP="007A2CE6">
      <w:pPr>
        <w:pStyle w:val="H1G"/>
      </w:pPr>
      <w:r w:rsidRPr="00A01D40">
        <w:tab/>
        <w:t>C.</w:t>
      </w:r>
      <w:r w:rsidRPr="00A01D40">
        <w:tab/>
        <w:t>Origin of produce</w:t>
      </w:r>
    </w:p>
    <w:p w:rsidR="007A2CE6" w:rsidRPr="00A01D40" w:rsidRDefault="007A2CE6" w:rsidP="007A2CE6">
      <w:pPr>
        <w:pStyle w:val="Bullet1G"/>
      </w:pPr>
      <w:r w:rsidRPr="00A01D40">
        <w:t>Country of origin</w:t>
      </w:r>
      <w:r w:rsidRPr="00A01D40">
        <w:rPr>
          <w:rStyle w:val="Funotenzeichen"/>
        </w:rPr>
        <w:footnoteReference w:id="5"/>
      </w:r>
      <w:r w:rsidRPr="00A01D40">
        <w:t xml:space="preserve"> and, optionally, district where grown, or national, regional or local place name.</w:t>
      </w:r>
    </w:p>
    <w:p w:rsidR="007A2CE6" w:rsidRPr="00A01D40" w:rsidRDefault="007A2CE6" w:rsidP="007A2CE6">
      <w:pPr>
        <w:pStyle w:val="H1G"/>
      </w:pPr>
      <w:r w:rsidRPr="00A01D40">
        <w:tab/>
        <w:t>D.</w:t>
      </w:r>
      <w:r w:rsidRPr="00A01D40">
        <w:tab/>
        <w:t>Commercial specifications</w:t>
      </w:r>
    </w:p>
    <w:p w:rsidR="007A2CE6" w:rsidRPr="00A01D40" w:rsidRDefault="007A2CE6" w:rsidP="007A2CE6">
      <w:pPr>
        <w:pStyle w:val="Bullet1G"/>
      </w:pPr>
      <w:r w:rsidRPr="00A01D40">
        <w:t>Class</w:t>
      </w:r>
    </w:p>
    <w:p w:rsidR="007A2CE6" w:rsidRPr="00A01D40" w:rsidRDefault="007A2CE6" w:rsidP="007A2CE6">
      <w:pPr>
        <w:pStyle w:val="Bullet1G"/>
      </w:pPr>
      <w:r w:rsidRPr="00A01D40">
        <w:t>Number of bundles (for leeks packed in bundles and presented in a package).</w:t>
      </w:r>
    </w:p>
    <w:p w:rsidR="007A2CE6" w:rsidRPr="00A01D40" w:rsidRDefault="007A2CE6" w:rsidP="001867B1">
      <w:pPr>
        <w:pStyle w:val="H1G"/>
        <w:numPr>
          <w:ilvl w:val="0"/>
          <w:numId w:val="16"/>
        </w:numPr>
      </w:pPr>
      <w:r>
        <w:lastRenderedPageBreak/>
        <w:tab/>
      </w:r>
      <w:r w:rsidRPr="00A01D40">
        <w:t>Official control mark (optional)</w:t>
      </w:r>
    </w:p>
    <w:p w:rsidR="007A2CE6" w:rsidRPr="00A01D40" w:rsidRDefault="007A2CE6" w:rsidP="001867B1">
      <w:pPr>
        <w:pStyle w:val="SingleTxtG"/>
        <w:keepNext/>
      </w:pPr>
      <w:r w:rsidRPr="00A01D40">
        <w:t>Adopted 1970</w:t>
      </w:r>
    </w:p>
    <w:p w:rsidR="007A2CE6" w:rsidRPr="00A01D40" w:rsidRDefault="007A2CE6" w:rsidP="007A2CE6">
      <w:pPr>
        <w:pStyle w:val="SingleTxtG"/>
      </w:pPr>
      <w:r w:rsidRPr="00A01D40">
        <w:t xml:space="preserve">Last revised </w:t>
      </w:r>
      <w:del w:id="54" w:author="bickelul" w:date="2016-07-08T19:24:00Z">
        <w:r w:rsidRPr="00A01D40" w:rsidDel="0004412D">
          <w:delText>201</w:delText>
        </w:r>
        <w:r w:rsidDel="0004412D">
          <w:delText>2</w:delText>
        </w:r>
      </w:del>
      <w:ins w:id="55" w:author="Marit Nilses" w:date="2016-04-25T11:50:00Z">
        <w:del w:id="56" w:author="bickelul" w:date="2016-07-08T19:24:00Z">
          <w:r w:rsidR="0084395A" w:rsidDel="0004412D">
            <w:delText>, …</w:delText>
          </w:r>
        </w:del>
      </w:ins>
      <w:ins w:id="57" w:author="bickelul" w:date="2016-07-08T19:24:00Z">
        <w:r w:rsidR="0004412D">
          <w:t>2016</w:t>
        </w:r>
      </w:ins>
    </w:p>
    <w:p w:rsidR="007A2CE6" w:rsidRPr="00A01D40" w:rsidRDefault="007A2CE6" w:rsidP="007A2CE6">
      <w:pPr>
        <w:pStyle w:val="SingleTxtG"/>
        <w:spacing w:before="240" w:after="0"/>
        <w:jc w:val="center"/>
        <w:rPr>
          <w:u w:val="single"/>
        </w:rPr>
      </w:pPr>
      <w:r w:rsidRPr="00A01D40">
        <w:rPr>
          <w:u w:val="single"/>
        </w:rPr>
        <w:tab/>
      </w:r>
      <w:r w:rsidRPr="00A01D40">
        <w:rPr>
          <w:u w:val="single"/>
        </w:rPr>
        <w:tab/>
      </w:r>
      <w:r w:rsidRPr="00A01D40">
        <w:rPr>
          <w:u w:val="single"/>
        </w:rPr>
        <w:tab/>
      </w:r>
    </w:p>
    <w:sectPr w:rsidR="007A2CE6" w:rsidRPr="00A01D40" w:rsidSect="00D02687">
      <w:headerReference w:type="default" r:id="rId9"/>
      <w:footerReference w:type="even" r:id="rId10"/>
      <w:footerReference w:type="default" r:id="rId11"/>
      <w:endnotePr>
        <w:numFmt w:val="decimal"/>
      </w:endnotePr>
      <w:pgSz w:w="11907" w:h="16840" w:code="9"/>
      <w:pgMar w:top="1701" w:right="1134" w:bottom="2268" w:left="1134" w:header="1134" w:footer="1701" w:gutter="0"/>
      <w:cols w:space="720"/>
      <w:titlePg/>
      <w:docGrid w:linePitch="272"/>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8" w:author="bickelul" w:date="2016-07-08T19:24:00Z" w:initials="b">
    <w:p w:rsidR="0004412D" w:rsidRDefault="0004412D">
      <w:pPr>
        <w:pStyle w:val="Kommentartext"/>
      </w:pPr>
      <w:r>
        <w:rPr>
          <w:rStyle w:val="Kommentarzeichen"/>
        </w:rPr>
        <w:annotationRef/>
      </w:r>
      <w:r>
        <w:t>Chair: We should introduce the most updated botanical name. – as we did in the standard for shallots and onions.</w:t>
      </w:r>
    </w:p>
  </w:comment>
  <w:comment w:id="15" w:author="Marit Nilses" w:date="2016-07-08T19:24:00Z" w:initials="MN">
    <w:p w:rsidR="00443447" w:rsidRPr="00AA2E78" w:rsidRDefault="00443447" w:rsidP="00443447">
      <w:pPr>
        <w:rPr>
          <w:rFonts w:cstheme="minorHAnsi"/>
          <w:lang w:val="en-US"/>
        </w:rPr>
      </w:pPr>
      <w:r>
        <w:rPr>
          <w:rStyle w:val="Kommentarzeichen"/>
        </w:rPr>
        <w:annotationRef/>
      </w:r>
      <w:r w:rsidRPr="00E372DA">
        <w:rPr>
          <w:rFonts w:cstheme="minorHAnsi"/>
          <w:u w:val="single"/>
        </w:rPr>
        <w:t>Netherlands</w:t>
      </w:r>
      <w:r w:rsidRPr="00AA2E78">
        <w:rPr>
          <w:rFonts w:cstheme="minorHAnsi"/>
          <w:spacing w:val="-4"/>
          <w:lang w:eastAsia="en-GB"/>
        </w:rPr>
        <w:t xml:space="preserve">: </w:t>
      </w:r>
      <w:r w:rsidRPr="00AA2E78">
        <w:rPr>
          <w:rFonts w:cstheme="minorHAnsi"/>
          <w:lang w:val="en-US"/>
        </w:rPr>
        <w:t>We believe the correct botanical name for leeks is Allium porrum L.</w:t>
      </w:r>
    </w:p>
    <w:p w:rsidR="00443447" w:rsidRPr="00443447" w:rsidRDefault="00443447">
      <w:pPr>
        <w:pStyle w:val="Kommentartext"/>
        <w:rPr>
          <w:lang w:val="en-US"/>
        </w:rPr>
      </w:pPr>
    </w:p>
  </w:comment>
  <w:comment w:id="36" w:author="Marit Nilses" w:date="2016-07-08T19:24:00Z" w:initials="MN">
    <w:p w:rsidR="00443447" w:rsidRPr="00AA2E78" w:rsidRDefault="00443447" w:rsidP="00443447">
      <w:pPr>
        <w:rPr>
          <w:rFonts w:cstheme="minorHAnsi"/>
          <w:spacing w:val="-4"/>
          <w:lang w:val="en-US" w:eastAsia="en-GB"/>
        </w:rPr>
      </w:pPr>
      <w:r>
        <w:rPr>
          <w:rStyle w:val="Kommentarzeichen"/>
        </w:rPr>
        <w:annotationRef/>
      </w:r>
      <w:r w:rsidRPr="00AA2E78">
        <w:rPr>
          <w:rFonts w:cstheme="minorHAnsi"/>
          <w:spacing w:val="-4"/>
          <w:u w:val="single"/>
          <w:lang w:val="en-US" w:eastAsia="en-GB"/>
        </w:rPr>
        <w:t>Germany</w:t>
      </w:r>
      <w:r w:rsidRPr="00AA2E78">
        <w:rPr>
          <w:rFonts w:cstheme="minorHAnsi"/>
          <w:spacing w:val="-4"/>
          <w:lang w:val="en-US" w:eastAsia="en-GB"/>
        </w:rPr>
        <w:t xml:space="preserve">: </w:t>
      </w:r>
    </w:p>
    <w:p w:rsidR="00443447" w:rsidRDefault="00443447" w:rsidP="00443447">
      <w:pPr>
        <w:pStyle w:val="Kommentartext"/>
      </w:pPr>
      <w:r w:rsidRPr="00AA2E78">
        <w:rPr>
          <w:rFonts w:cstheme="minorHAnsi"/>
          <w:color w:val="000000"/>
        </w:rPr>
        <w:t xml:space="preserve">We agree with the amendments proposed. Only in Class II, it should read “slight  </w:t>
      </w:r>
      <w:r w:rsidRPr="00AA2E78">
        <w:rPr>
          <w:rFonts w:cstheme="minorHAnsi"/>
          <w:color w:val="000000"/>
          <w:u w:val="single"/>
        </w:rPr>
        <w:t>brownish</w:t>
      </w:r>
      <w:r w:rsidRPr="00AA2E78">
        <w:rPr>
          <w:rFonts w:cstheme="minorHAnsi"/>
          <w:color w:val="000000"/>
        </w:rPr>
        <w:t xml:space="preserve"> discoloration due to low temperatures”.</w:t>
      </w:r>
      <w:bookmarkStart w:id="40" w:name="_GoBack"/>
      <w:bookmarkEnd w:id="40"/>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5A9B" w:rsidRDefault="00A55A9B"/>
  </w:endnote>
  <w:endnote w:type="continuationSeparator" w:id="0">
    <w:p w:rsidR="00A55A9B" w:rsidRDefault="00A55A9B"/>
  </w:endnote>
  <w:endnote w:type="continuationNotice" w:id="1">
    <w:p w:rsidR="00A55A9B" w:rsidRDefault="00A55A9B"/>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5A9B" w:rsidRPr="00D02687" w:rsidRDefault="000E2D00" w:rsidP="00D02687">
    <w:pPr>
      <w:pStyle w:val="Fuzeile"/>
      <w:tabs>
        <w:tab w:val="right" w:pos="9638"/>
      </w:tabs>
      <w:rPr>
        <w:sz w:val="18"/>
      </w:rPr>
    </w:pPr>
    <w:r w:rsidRPr="00D02687">
      <w:rPr>
        <w:b/>
        <w:sz w:val="18"/>
      </w:rPr>
      <w:fldChar w:fldCharType="begin"/>
    </w:r>
    <w:r w:rsidR="00A55A9B" w:rsidRPr="00D02687">
      <w:rPr>
        <w:b/>
        <w:sz w:val="18"/>
      </w:rPr>
      <w:instrText xml:space="preserve"> PAGE  \* MERGEFORMAT </w:instrText>
    </w:r>
    <w:r w:rsidRPr="00D02687">
      <w:rPr>
        <w:b/>
        <w:sz w:val="18"/>
      </w:rPr>
      <w:fldChar w:fldCharType="separate"/>
    </w:r>
    <w:r w:rsidR="0004412D">
      <w:rPr>
        <w:b/>
        <w:noProof/>
        <w:sz w:val="18"/>
      </w:rPr>
      <w:t>4</w:t>
    </w:r>
    <w:r w:rsidRPr="00D02687">
      <w:rPr>
        <w:b/>
        <w:sz w:val="18"/>
      </w:rPr>
      <w:fldChar w:fldCharType="end"/>
    </w:r>
    <w:r w:rsidR="00A55A9B">
      <w:rPr>
        <w:sz w:val="18"/>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5A9B" w:rsidRPr="00D02687" w:rsidRDefault="00A55A9B" w:rsidP="00D02687">
    <w:pPr>
      <w:pStyle w:val="Fuzeile"/>
      <w:tabs>
        <w:tab w:val="right" w:pos="9638"/>
      </w:tabs>
      <w:rPr>
        <w:b/>
        <w:sz w:val="18"/>
      </w:rPr>
    </w:pPr>
    <w:r>
      <w:tab/>
    </w:r>
    <w:r w:rsidR="000E2D00" w:rsidRPr="00D02687">
      <w:rPr>
        <w:b/>
        <w:sz w:val="18"/>
      </w:rPr>
      <w:fldChar w:fldCharType="begin"/>
    </w:r>
    <w:r w:rsidRPr="00D02687">
      <w:rPr>
        <w:b/>
        <w:sz w:val="18"/>
      </w:rPr>
      <w:instrText xml:space="preserve"> PAGE  \* MERGEFORMAT </w:instrText>
    </w:r>
    <w:r w:rsidR="000E2D00" w:rsidRPr="00D02687">
      <w:rPr>
        <w:b/>
        <w:sz w:val="18"/>
      </w:rPr>
      <w:fldChar w:fldCharType="separate"/>
    </w:r>
    <w:r w:rsidR="0004412D">
      <w:rPr>
        <w:b/>
        <w:noProof/>
        <w:sz w:val="18"/>
      </w:rPr>
      <w:t>3</w:t>
    </w:r>
    <w:r w:rsidR="000E2D00" w:rsidRPr="00D02687">
      <w:rPr>
        <w:b/>
        <w:sz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5A9B" w:rsidRPr="000B175B" w:rsidRDefault="00A55A9B" w:rsidP="000B175B">
      <w:pPr>
        <w:tabs>
          <w:tab w:val="right" w:pos="2155"/>
        </w:tabs>
        <w:spacing w:after="80"/>
        <w:ind w:left="680"/>
        <w:rPr>
          <w:u w:val="single"/>
        </w:rPr>
      </w:pPr>
      <w:r>
        <w:rPr>
          <w:u w:val="single"/>
        </w:rPr>
        <w:tab/>
      </w:r>
    </w:p>
  </w:footnote>
  <w:footnote w:type="continuationSeparator" w:id="0">
    <w:p w:rsidR="00A55A9B" w:rsidRPr="00FC68B7" w:rsidRDefault="00A55A9B" w:rsidP="00FC68B7">
      <w:pPr>
        <w:tabs>
          <w:tab w:val="left" w:pos="2155"/>
        </w:tabs>
        <w:spacing w:after="80"/>
        <w:ind w:left="680"/>
        <w:rPr>
          <w:u w:val="single"/>
        </w:rPr>
      </w:pPr>
      <w:r>
        <w:rPr>
          <w:u w:val="single"/>
        </w:rPr>
        <w:tab/>
      </w:r>
    </w:p>
  </w:footnote>
  <w:footnote w:type="continuationNotice" w:id="1">
    <w:p w:rsidR="00A55A9B" w:rsidRDefault="00A55A9B"/>
  </w:footnote>
  <w:footnote w:id="2">
    <w:p w:rsidR="00A55A9B" w:rsidRPr="00025FAD" w:rsidDel="00A55A9B" w:rsidRDefault="00A55A9B" w:rsidP="007A2CE6">
      <w:pPr>
        <w:pStyle w:val="Funotentext"/>
        <w:widowControl w:val="0"/>
        <w:tabs>
          <w:tab w:val="clear" w:pos="1021"/>
          <w:tab w:val="right" w:pos="1020"/>
        </w:tabs>
        <w:rPr>
          <w:del w:id="19" w:author="Marit Nilses" w:date="2016-04-25T11:29:00Z"/>
        </w:rPr>
      </w:pPr>
      <w:del w:id="20" w:author="Marit Nilses" w:date="2016-04-25T11:29:00Z">
        <w:r w:rsidDel="00A55A9B">
          <w:tab/>
        </w:r>
        <w:r w:rsidDel="00A55A9B">
          <w:rPr>
            <w:rStyle w:val="Funotenzeichen"/>
          </w:rPr>
          <w:footnoteRef/>
        </w:r>
        <w:r w:rsidDel="00A55A9B">
          <w:tab/>
        </w:r>
        <w:r w:rsidRPr="00533D4C" w:rsidDel="00A55A9B">
          <w:rPr>
            <w:iCs/>
            <w:strike/>
            <w:szCs w:val="22"/>
          </w:rPr>
          <w:delText>Direct-drilled, non-transplanted leeks, harvested from late winter to early summer</w:delText>
        </w:r>
        <w:r w:rsidRPr="00025FAD" w:rsidDel="00A55A9B">
          <w:rPr>
            <w:iCs/>
            <w:szCs w:val="22"/>
          </w:rPr>
          <w:delText>.</w:delText>
        </w:r>
        <w:r w:rsidRPr="0083489C" w:rsidDel="00A55A9B">
          <w:rPr>
            <w:b/>
            <w:iCs/>
            <w:szCs w:val="22"/>
          </w:rPr>
          <w:delText xml:space="preserve"> </w:delText>
        </w:r>
      </w:del>
    </w:p>
  </w:footnote>
  <w:footnote w:id="3">
    <w:p w:rsidR="00A55A9B" w:rsidRPr="00025FAD" w:rsidRDefault="00A55A9B" w:rsidP="007A2CE6">
      <w:pPr>
        <w:pStyle w:val="Funotentext"/>
        <w:widowControl w:val="0"/>
        <w:tabs>
          <w:tab w:val="clear" w:pos="1021"/>
          <w:tab w:val="right" w:pos="1020"/>
        </w:tabs>
      </w:pPr>
      <w:r w:rsidRPr="00025FAD">
        <w:tab/>
      </w:r>
      <w:r w:rsidRPr="00025FAD">
        <w:rPr>
          <w:rStyle w:val="Funotenzeichen"/>
        </w:rPr>
        <w:footnoteRef/>
      </w:r>
      <w:r w:rsidRPr="00025FAD">
        <w:tab/>
        <w:t>The</w:t>
      </w:r>
      <w:r>
        <w:t>se</w:t>
      </w:r>
      <w:r w:rsidRPr="00025FAD">
        <w:t xml:space="preserve"> marking provisions do not apply to sales packages presented in packages.</w:t>
      </w:r>
    </w:p>
  </w:footnote>
  <w:footnote w:id="4">
    <w:p w:rsidR="00A55A9B" w:rsidRPr="00025FAD" w:rsidRDefault="00A55A9B" w:rsidP="007A2CE6">
      <w:pPr>
        <w:pStyle w:val="Funotentext"/>
        <w:widowControl w:val="0"/>
        <w:tabs>
          <w:tab w:val="clear" w:pos="1021"/>
          <w:tab w:val="right" w:pos="1020"/>
        </w:tabs>
        <w:jc w:val="both"/>
      </w:pPr>
      <w:r w:rsidRPr="00025FAD">
        <w:tab/>
      </w:r>
      <w:r w:rsidRPr="00025FAD">
        <w:rPr>
          <w:rStyle w:val="Funotenzeichen"/>
        </w:rPr>
        <w:footnoteRef/>
      </w:r>
      <w:r w:rsidRPr="00025FAD">
        <w:tab/>
        <w:t xml:space="preserve">The national legislation of a number of countries requires the explicit declaration of the name and address. However, in </w:t>
      </w:r>
      <w:r>
        <w:t xml:space="preserve">the case </w:t>
      </w:r>
      <w:r w:rsidRPr="00025FAD">
        <w:t>where a code mark is used, the reference “packer and/or dispatcher (or equivalent abbreviations)” must be indicated in close connection with the code mark, and the code mark should be preceded with the ISO 3166 (alpha) country/area code of the recognizing country, if not the country of origin.</w:t>
      </w:r>
    </w:p>
  </w:footnote>
  <w:footnote w:id="5">
    <w:p w:rsidR="00A55A9B" w:rsidRPr="00A01D40" w:rsidRDefault="00A55A9B" w:rsidP="007A2CE6">
      <w:pPr>
        <w:pStyle w:val="Funotentext"/>
      </w:pPr>
      <w:r w:rsidRPr="00A01D40">
        <w:tab/>
      </w:r>
      <w:r w:rsidRPr="00A01D40">
        <w:rPr>
          <w:rStyle w:val="Funotenzeichen"/>
        </w:rPr>
        <w:footnoteRef/>
      </w:r>
      <w:r w:rsidRPr="00A01D40">
        <w:tab/>
        <w:t>The full or a commonly used name should be indicated.</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5A9B" w:rsidRPr="00D02687" w:rsidRDefault="00A55A9B" w:rsidP="00D02687">
    <w:pPr>
      <w:pStyle w:val="Kopfzeile"/>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AFEC362"/>
    <w:lvl w:ilvl="0">
      <w:start w:val="1"/>
      <w:numFmt w:val="decimal"/>
      <w:pStyle w:val="Listennumm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ennumm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ennumm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ennummer2"/>
      <w:lvlText w:val="%1."/>
      <w:lvlJc w:val="left"/>
      <w:pPr>
        <w:tabs>
          <w:tab w:val="num" w:pos="643"/>
        </w:tabs>
        <w:ind w:left="643" w:hanging="360"/>
      </w:pPr>
    </w:lvl>
  </w:abstractNum>
  <w:abstractNum w:abstractNumId="4">
    <w:nsid w:val="FFFFFF80"/>
    <w:multiLevelType w:val="singleLevel"/>
    <w:tmpl w:val="122A4B56"/>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ennummer"/>
      <w:lvlText w:val="%1."/>
      <w:lvlJc w:val="left"/>
      <w:pPr>
        <w:tabs>
          <w:tab w:val="num" w:pos="360"/>
        </w:tabs>
        <w:ind w:left="360" w:hanging="360"/>
      </w:pPr>
    </w:lvl>
  </w:abstractNum>
  <w:abstractNum w:abstractNumId="9">
    <w:nsid w:val="FFFFFF89"/>
    <w:multiLevelType w:val="singleLevel"/>
    <w:tmpl w:val="8A541A70"/>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nsid w:val="07521322"/>
    <w:multiLevelType w:val="multilevel"/>
    <w:tmpl w:val="04090023"/>
    <w:styleLink w:val="ArtikelAbschnitt"/>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543B2AA3"/>
    <w:multiLevelType w:val="hybridMultilevel"/>
    <w:tmpl w:val="835CEDFA"/>
    <w:lvl w:ilvl="0" w:tplc="00587936">
      <w:start w:val="5"/>
      <w:numFmt w:val="upperLetter"/>
      <w:lvlText w:val="%1."/>
      <w:lvlJc w:val="left"/>
      <w:pPr>
        <w:tabs>
          <w:tab w:val="num" w:pos="1140"/>
        </w:tabs>
        <w:ind w:left="1140" w:hanging="51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13">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3"/>
  </w:num>
  <w:num w:numId="12">
    <w:abstractNumId w:val="11"/>
  </w:num>
  <w:num w:numId="13">
    <w:abstractNumId w:val="10"/>
  </w:num>
  <w:num w:numId="14">
    <w:abstractNumId w:val="14"/>
  </w:num>
  <w:num w:numId="15">
    <w:abstractNumId w:val="15"/>
  </w:num>
  <w:num w:numId="1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CH" w:vendorID="64" w:dllVersion="131078" w:nlCheck="1" w:checkStyle="1"/>
  <w:attachedTemplate r:id="rId1"/>
  <w:stylePaneFormatFilter w:val="3001"/>
  <w:trackRevisions/>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numFmt w:val="decimal"/>
    <w:endnote w:id="-1"/>
    <w:endnote w:id="0"/>
    <w:endnote w:id="1"/>
  </w:endnotePr>
  <w:compat/>
  <w:rsids>
    <w:rsidRoot w:val="00D02687"/>
    <w:rsid w:val="00011943"/>
    <w:rsid w:val="00024BD6"/>
    <w:rsid w:val="0004412D"/>
    <w:rsid w:val="000456AD"/>
    <w:rsid w:val="00046B1F"/>
    <w:rsid w:val="00050F6B"/>
    <w:rsid w:val="00057E97"/>
    <w:rsid w:val="00072C8C"/>
    <w:rsid w:val="000733B5"/>
    <w:rsid w:val="00081815"/>
    <w:rsid w:val="000931C0"/>
    <w:rsid w:val="000B0595"/>
    <w:rsid w:val="000B175B"/>
    <w:rsid w:val="000B3A0F"/>
    <w:rsid w:val="000B4EF7"/>
    <w:rsid w:val="000C2C03"/>
    <w:rsid w:val="000C2D2E"/>
    <w:rsid w:val="000E0415"/>
    <w:rsid w:val="000E2D00"/>
    <w:rsid w:val="001103AA"/>
    <w:rsid w:val="001115BF"/>
    <w:rsid w:val="0011666B"/>
    <w:rsid w:val="00165F3A"/>
    <w:rsid w:val="001721EB"/>
    <w:rsid w:val="001861B7"/>
    <w:rsid w:val="001867B1"/>
    <w:rsid w:val="001B4B04"/>
    <w:rsid w:val="001C6663"/>
    <w:rsid w:val="001C7895"/>
    <w:rsid w:val="001D0C8C"/>
    <w:rsid w:val="001D1419"/>
    <w:rsid w:val="001D26DF"/>
    <w:rsid w:val="001D3A03"/>
    <w:rsid w:val="001E7B67"/>
    <w:rsid w:val="00202DA8"/>
    <w:rsid w:val="00211E0B"/>
    <w:rsid w:val="00233009"/>
    <w:rsid w:val="00235933"/>
    <w:rsid w:val="0024772E"/>
    <w:rsid w:val="00267F5F"/>
    <w:rsid w:val="002826BB"/>
    <w:rsid w:val="00286B4D"/>
    <w:rsid w:val="002D4643"/>
    <w:rsid w:val="002F175C"/>
    <w:rsid w:val="002F2B7D"/>
    <w:rsid w:val="00302E18"/>
    <w:rsid w:val="003229D8"/>
    <w:rsid w:val="00352709"/>
    <w:rsid w:val="003619B5"/>
    <w:rsid w:val="00365763"/>
    <w:rsid w:val="00371178"/>
    <w:rsid w:val="00392E47"/>
    <w:rsid w:val="003A6810"/>
    <w:rsid w:val="003C2CC4"/>
    <w:rsid w:val="003D4B23"/>
    <w:rsid w:val="003D6A93"/>
    <w:rsid w:val="00410C89"/>
    <w:rsid w:val="00413524"/>
    <w:rsid w:val="00422E03"/>
    <w:rsid w:val="00426B9B"/>
    <w:rsid w:val="004325CB"/>
    <w:rsid w:val="00442A83"/>
    <w:rsid w:val="00443447"/>
    <w:rsid w:val="0045495B"/>
    <w:rsid w:val="00455A92"/>
    <w:rsid w:val="0048397A"/>
    <w:rsid w:val="00485CBB"/>
    <w:rsid w:val="004866B7"/>
    <w:rsid w:val="004C2461"/>
    <w:rsid w:val="004C7462"/>
    <w:rsid w:val="004E77B2"/>
    <w:rsid w:val="00504B2D"/>
    <w:rsid w:val="0052136D"/>
    <w:rsid w:val="0052775E"/>
    <w:rsid w:val="00530A4A"/>
    <w:rsid w:val="005420F2"/>
    <w:rsid w:val="0054373E"/>
    <w:rsid w:val="00561D75"/>
    <w:rsid w:val="005628B6"/>
    <w:rsid w:val="00573902"/>
    <w:rsid w:val="00594782"/>
    <w:rsid w:val="0059724D"/>
    <w:rsid w:val="005B3DB3"/>
    <w:rsid w:val="005B4E13"/>
    <w:rsid w:val="005C342F"/>
    <w:rsid w:val="005F7B75"/>
    <w:rsid w:val="006001EE"/>
    <w:rsid w:val="00605042"/>
    <w:rsid w:val="00611FC4"/>
    <w:rsid w:val="006176FB"/>
    <w:rsid w:val="00640B26"/>
    <w:rsid w:val="00652D0A"/>
    <w:rsid w:val="00662BB6"/>
    <w:rsid w:val="00676606"/>
    <w:rsid w:val="00684C21"/>
    <w:rsid w:val="006A1080"/>
    <w:rsid w:val="006A2530"/>
    <w:rsid w:val="006B2A3B"/>
    <w:rsid w:val="006C3589"/>
    <w:rsid w:val="006C611F"/>
    <w:rsid w:val="006D37AF"/>
    <w:rsid w:val="006D51D0"/>
    <w:rsid w:val="006D5FB9"/>
    <w:rsid w:val="006E564B"/>
    <w:rsid w:val="006E7191"/>
    <w:rsid w:val="006F43B0"/>
    <w:rsid w:val="00703577"/>
    <w:rsid w:val="00705894"/>
    <w:rsid w:val="0072632A"/>
    <w:rsid w:val="007327D5"/>
    <w:rsid w:val="0073795F"/>
    <w:rsid w:val="007629C8"/>
    <w:rsid w:val="00763DFA"/>
    <w:rsid w:val="0077047D"/>
    <w:rsid w:val="007A2CE6"/>
    <w:rsid w:val="007B6BA5"/>
    <w:rsid w:val="007C3390"/>
    <w:rsid w:val="007C4F4B"/>
    <w:rsid w:val="007D5042"/>
    <w:rsid w:val="007E01E9"/>
    <w:rsid w:val="007E63F3"/>
    <w:rsid w:val="007F6611"/>
    <w:rsid w:val="00811920"/>
    <w:rsid w:val="00815AD0"/>
    <w:rsid w:val="008242D7"/>
    <w:rsid w:val="008257B1"/>
    <w:rsid w:val="00825A19"/>
    <w:rsid w:val="00832334"/>
    <w:rsid w:val="00843767"/>
    <w:rsid w:val="0084395A"/>
    <w:rsid w:val="008679D9"/>
    <w:rsid w:val="008878DE"/>
    <w:rsid w:val="008979B1"/>
    <w:rsid w:val="008A6B25"/>
    <w:rsid w:val="008A6C4F"/>
    <w:rsid w:val="008B2335"/>
    <w:rsid w:val="008E0678"/>
    <w:rsid w:val="009223CA"/>
    <w:rsid w:val="00940F93"/>
    <w:rsid w:val="00972C88"/>
    <w:rsid w:val="009760F3"/>
    <w:rsid w:val="00976CFB"/>
    <w:rsid w:val="009A0830"/>
    <w:rsid w:val="009A0E8D"/>
    <w:rsid w:val="009B26E7"/>
    <w:rsid w:val="00A00697"/>
    <w:rsid w:val="00A00A3F"/>
    <w:rsid w:val="00A01489"/>
    <w:rsid w:val="00A3026E"/>
    <w:rsid w:val="00A338F1"/>
    <w:rsid w:val="00A35BE0"/>
    <w:rsid w:val="00A54D73"/>
    <w:rsid w:val="00A55A9B"/>
    <w:rsid w:val="00A72F22"/>
    <w:rsid w:val="00A7360F"/>
    <w:rsid w:val="00A748A6"/>
    <w:rsid w:val="00A769F4"/>
    <w:rsid w:val="00A776B4"/>
    <w:rsid w:val="00A94361"/>
    <w:rsid w:val="00AA293C"/>
    <w:rsid w:val="00B10C05"/>
    <w:rsid w:val="00B30179"/>
    <w:rsid w:val="00B421C1"/>
    <w:rsid w:val="00B55C71"/>
    <w:rsid w:val="00B56E4A"/>
    <w:rsid w:val="00B56E9C"/>
    <w:rsid w:val="00B61061"/>
    <w:rsid w:val="00B64B1F"/>
    <w:rsid w:val="00B6553F"/>
    <w:rsid w:val="00B77D05"/>
    <w:rsid w:val="00B81206"/>
    <w:rsid w:val="00B81E12"/>
    <w:rsid w:val="00B91A3E"/>
    <w:rsid w:val="00BA1F55"/>
    <w:rsid w:val="00BC3FA0"/>
    <w:rsid w:val="00BC74E9"/>
    <w:rsid w:val="00BF68A8"/>
    <w:rsid w:val="00C11A03"/>
    <w:rsid w:val="00C12A21"/>
    <w:rsid w:val="00C22C0C"/>
    <w:rsid w:val="00C4527F"/>
    <w:rsid w:val="00C463DD"/>
    <w:rsid w:val="00C4724C"/>
    <w:rsid w:val="00C629A0"/>
    <w:rsid w:val="00C64629"/>
    <w:rsid w:val="00C7057A"/>
    <w:rsid w:val="00C745C3"/>
    <w:rsid w:val="00C96DF2"/>
    <w:rsid w:val="00CB3E03"/>
    <w:rsid w:val="00CC2536"/>
    <w:rsid w:val="00CE1C1A"/>
    <w:rsid w:val="00CE4A8F"/>
    <w:rsid w:val="00D02687"/>
    <w:rsid w:val="00D2031B"/>
    <w:rsid w:val="00D25FE2"/>
    <w:rsid w:val="00D43252"/>
    <w:rsid w:val="00D47EEA"/>
    <w:rsid w:val="00D773DF"/>
    <w:rsid w:val="00D82D39"/>
    <w:rsid w:val="00D95303"/>
    <w:rsid w:val="00D978C6"/>
    <w:rsid w:val="00DA3C1C"/>
    <w:rsid w:val="00DC7851"/>
    <w:rsid w:val="00E046DF"/>
    <w:rsid w:val="00E27346"/>
    <w:rsid w:val="00E359CD"/>
    <w:rsid w:val="00E52026"/>
    <w:rsid w:val="00E71BC8"/>
    <w:rsid w:val="00E7260F"/>
    <w:rsid w:val="00E73F5D"/>
    <w:rsid w:val="00E77E4E"/>
    <w:rsid w:val="00E86D27"/>
    <w:rsid w:val="00E96630"/>
    <w:rsid w:val="00ED7A2A"/>
    <w:rsid w:val="00EF1D7F"/>
    <w:rsid w:val="00EF358E"/>
    <w:rsid w:val="00F31E5F"/>
    <w:rsid w:val="00F6100A"/>
    <w:rsid w:val="00F93781"/>
    <w:rsid w:val="00FB613B"/>
    <w:rsid w:val="00FC68B7"/>
    <w:rsid w:val="00FD3F98"/>
    <w:rsid w:val="00FE106A"/>
    <w:rsid w:val="00FF145D"/>
    <w:rsid w:val="00FF7D02"/>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573902"/>
    <w:pPr>
      <w:suppressAutoHyphens/>
      <w:spacing w:line="240" w:lineRule="atLeast"/>
    </w:pPr>
    <w:rPr>
      <w:lang w:eastAsia="en-US"/>
    </w:rPr>
  </w:style>
  <w:style w:type="paragraph" w:styleId="berschrift1">
    <w:name w:val="heading 1"/>
    <w:aliases w:val="Table_G"/>
    <w:basedOn w:val="SingleTxtG"/>
    <w:next w:val="SingleTxtG"/>
    <w:qFormat/>
    <w:rsid w:val="00573902"/>
    <w:pPr>
      <w:spacing w:after="0" w:line="240" w:lineRule="auto"/>
      <w:ind w:right="0"/>
      <w:jc w:val="left"/>
      <w:outlineLvl w:val="0"/>
    </w:pPr>
  </w:style>
  <w:style w:type="paragraph" w:styleId="berschrift2">
    <w:name w:val="heading 2"/>
    <w:basedOn w:val="Standard"/>
    <w:next w:val="Standard"/>
    <w:qFormat/>
    <w:rsid w:val="00573902"/>
    <w:pPr>
      <w:spacing w:line="240" w:lineRule="auto"/>
      <w:outlineLvl w:val="1"/>
    </w:pPr>
  </w:style>
  <w:style w:type="paragraph" w:styleId="berschrift3">
    <w:name w:val="heading 3"/>
    <w:basedOn w:val="Standard"/>
    <w:next w:val="Standard"/>
    <w:qFormat/>
    <w:rsid w:val="00573902"/>
    <w:pPr>
      <w:spacing w:line="240" w:lineRule="auto"/>
      <w:outlineLvl w:val="2"/>
    </w:pPr>
  </w:style>
  <w:style w:type="paragraph" w:styleId="berschrift4">
    <w:name w:val="heading 4"/>
    <w:basedOn w:val="Standard"/>
    <w:next w:val="Standard"/>
    <w:qFormat/>
    <w:rsid w:val="00573902"/>
    <w:pPr>
      <w:spacing w:line="240" w:lineRule="auto"/>
      <w:outlineLvl w:val="3"/>
    </w:pPr>
  </w:style>
  <w:style w:type="paragraph" w:styleId="berschrift5">
    <w:name w:val="heading 5"/>
    <w:basedOn w:val="Standard"/>
    <w:next w:val="Standard"/>
    <w:qFormat/>
    <w:rsid w:val="00573902"/>
    <w:pPr>
      <w:spacing w:line="240" w:lineRule="auto"/>
      <w:outlineLvl w:val="4"/>
    </w:pPr>
  </w:style>
  <w:style w:type="paragraph" w:styleId="berschrift6">
    <w:name w:val="heading 6"/>
    <w:basedOn w:val="Standard"/>
    <w:next w:val="Standard"/>
    <w:qFormat/>
    <w:rsid w:val="00573902"/>
    <w:pPr>
      <w:spacing w:line="240" w:lineRule="auto"/>
      <w:outlineLvl w:val="5"/>
    </w:pPr>
  </w:style>
  <w:style w:type="paragraph" w:styleId="berschrift7">
    <w:name w:val="heading 7"/>
    <w:basedOn w:val="Standard"/>
    <w:next w:val="Standard"/>
    <w:qFormat/>
    <w:rsid w:val="00573902"/>
    <w:pPr>
      <w:spacing w:line="240" w:lineRule="auto"/>
      <w:outlineLvl w:val="6"/>
    </w:pPr>
  </w:style>
  <w:style w:type="paragraph" w:styleId="berschrift8">
    <w:name w:val="heading 8"/>
    <w:basedOn w:val="Standard"/>
    <w:next w:val="Standard"/>
    <w:qFormat/>
    <w:rsid w:val="00573902"/>
    <w:pPr>
      <w:spacing w:line="240" w:lineRule="auto"/>
      <w:outlineLvl w:val="7"/>
    </w:pPr>
  </w:style>
  <w:style w:type="paragraph" w:styleId="berschrift9">
    <w:name w:val="heading 9"/>
    <w:basedOn w:val="Standard"/>
    <w:next w:val="Standard"/>
    <w:qFormat/>
    <w:rsid w:val="00573902"/>
    <w:pPr>
      <w:spacing w:line="240" w:lineRule="auto"/>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MG">
    <w:name w:val="_ H __M_G"/>
    <w:basedOn w:val="Standard"/>
    <w:next w:val="Standard"/>
    <w:rsid w:val="00573902"/>
    <w:pPr>
      <w:keepNext/>
      <w:keepLines/>
      <w:tabs>
        <w:tab w:val="right" w:pos="851"/>
      </w:tabs>
      <w:spacing w:before="240" w:after="240" w:line="360" w:lineRule="exact"/>
      <w:ind w:left="1134" w:right="1134" w:hanging="1134"/>
    </w:pPr>
    <w:rPr>
      <w:b/>
      <w:sz w:val="34"/>
    </w:rPr>
  </w:style>
  <w:style w:type="paragraph" w:customStyle="1" w:styleId="HChG">
    <w:name w:val="_ H _Ch_G"/>
    <w:basedOn w:val="Standard"/>
    <w:next w:val="Standard"/>
    <w:rsid w:val="00573902"/>
    <w:pPr>
      <w:keepNext/>
      <w:keepLines/>
      <w:tabs>
        <w:tab w:val="right" w:pos="851"/>
      </w:tabs>
      <w:spacing w:before="360" w:after="240" w:line="300" w:lineRule="exact"/>
      <w:ind w:left="1134" w:right="1134" w:hanging="1134"/>
    </w:pPr>
    <w:rPr>
      <w:b/>
      <w:sz w:val="28"/>
    </w:rPr>
  </w:style>
  <w:style w:type="paragraph" w:customStyle="1" w:styleId="SingleTxtG">
    <w:name w:val="_ Single Txt_G"/>
    <w:basedOn w:val="Standard"/>
    <w:link w:val="SingleTxtGChar"/>
    <w:rsid w:val="00573902"/>
    <w:pPr>
      <w:spacing w:after="120"/>
      <w:ind w:left="1134" w:right="1134"/>
      <w:jc w:val="both"/>
    </w:pPr>
  </w:style>
  <w:style w:type="character" w:styleId="Seitenzahl">
    <w:name w:val="page number"/>
    <w:aliases w:val="7_G"/>
    <w:basedOn w:val="Absatz-Standardschriftart"/>
    <w:rsid w:val="00573902"/>
    <w:rPr>
      <w:rFonts w:ascii="Times New Roman" w:hAnsi="Times New Roman"/>
      <w:b/>
      <w:sz w:val="18"/>
    </w:rPr>
  </w:style>
  <w:style w:type="paragraph" w:styleId="NurText">
    <w:name w:val="Plain Text"/>
    <w:basedOn w:val="Standard"/>
    <w:semiHidden/>
    <w:rsid w:val="000E2D00"/>
    <w:rPr>
      <w:rFonts w:cs="Courier New"/>
    </w:rPr>
  </w:style>
  <w:style w:type="paragraph" w:styleId="Textkrper">
    <w:name w:val="Body Text"/>
    <w:basedOn w:val="Standard"/>
    <w:next w:val="Standard"/>
    <w:semiHidden/>
    <w:rsid w:val="000E2D00"/>
  </w:style>
  <w:style w:type="paragraph" w:styleId="Textkrper-Zeileneinzug">
    <w:name w:val="Body Text Indent"/>
    <w:basedOn w:val="Standard"/>
    <w:semiHidden/>
    <w:rsid w:val="000E2D00"/>
    <w:pPr>
      <w:spacing w:after="120"/>
      <w:ind w:left="283"/>
    </w:pPr>
  </w:style>
  <w:style w:type="paragraph" w:styleId="Blocktext">
    <w:name w:val="Block Text"/>
    <w:basedOn w:val="Standard"/>
    <w:semiHidden/>
    <w:rsid w:val="000E2D00"/>
    <w:pPr>
      <w:ind w:left="1440" w:right="1440"/>
    </w:pPr>
  </w:style>
  <w:style w:type="paragraph" w:customStyle="1" w:styleId="SMG">
    <w:name w:val="__S_M_G"/>
    <w:basedOn w:val="Standard"/>
    <w:next w:val="Standard"/>
    <w:rsid w:val="00573902"/>
    <w:pPr>
      <w:keepNext/>
      <w:keepLines/>
      <w:spacing w:before="240" w:after="240" w:line="420" w:lineRule="exact"/>
      <w:ind w:left="1134" w:right="1134"/>
    </w:pPr>
    <w:rPr>
      <w:b/>
      <w:sz w:val="40"/>
    </w:rPr>
  </w:style>
  <w:style w:type="paragraph" w:customStyle="1" w:styleId="SLG">
    <w:name w:val="__S_L_G"/>
    <w:basedOn w:val="Standard"/>
    <w:next w:val="Standard"/>
    <w:rsid w:val="00573902"/>
    <w:pPr>
      <w:keepNext/>
      <w:keepLines/>
      <w:spacing w:before="240" w:after="240" w:line="580" w:lineRule="exact"/>
      <w:ind w:left="1134" w:right="1134"/>
    </w:pPr>
    <w:rPr>
      <w:b/>
      <w:sz w:val="56"/>
    </w:rPr>
  </w:style>
  <w:style w:type="paragraph" w:customStyle="1" w:styleId="SSG">
    <w:name w:val="__S_S_G"/>
    <w:basedOn w:val="Standard"/>
    <w:next w:val="Standard"/>
    <w:rsid w:val="00573902"/>
    <w:pPr>
      <w:keepNext/>
      <w:keepLines/>
      <w:spacing w:before="240" w:after="240" w:line="300" w:lineRule="exact"/>
      <w:ind w:left="1134" w:right="1134"/>
    </w:pPr>
    <w:rPr>
      <w:b/>
      <w:sz w:val="28"/>
    </w:rPr>
  </w:style>
  <w:style w:type="character" w:styleId="Endnotenzeichen">
    <w:name w:val="endnote reference"/>
    <w:aliases w:val="1_G"/>
    <w:basedOn w:val="Funotenzeichen"/>
    <w:rsid w:val="00573902"/>
    <w:rPr>
      <w:rFonts w:ascii="Times New Roman" w:hAnsi="Times New Roman"/>
      <w:sz w:val="18"/>
      <w:vertAlign w:val="superscript"/>
    </w:rPr>
  </w:style>
  <w:style w:type="character" w:styleId="Funotenzeichen">
    <w:name w:val="footnote reference"/>
    <w:aliases w:val="4_G"/>
    <w:basedOn w:val="Absatz-Standardschriftart"/>
    <w:rsid w:val="00573902"/>
    <w:rPr>
      <w:rFonts w:ascii="Times New Roman" w:hAnsi="Times New Roman"/>
      <w:sz w:val="18"/>
      <w:vertAlign w:val="superscript"/>
    </w:rPr>
  </w:style>
  <w:style w:type="paragraph" w:styleId="Funotentext">
    <w:name w:val="footnote text"/>
    <w:aliases w:val="5_G,ADB,single space,footnote text,fn,ft,Footnote Text Char1,Footnote Text Char Char,FOOTNOTES,Schriftart: 9 pt,Schriftart: 10 pt,Schriftart: 8 pt,Footnotes,Footnote ak,Footnote Text Char1 Char1 Char,Footnote Text Char Char Char1 Char"/>
    <w:basedOn w:val="Standard"/>
    <w:link w:val="FunotentextZchn"/>
    <w:rsid w:val="00573902"/>
    <w:pPr>
      <w:tabs>
        <w:tab w:val="right" w:pos="1021"/>
      </w:tabs>
      <w:spacing w:line="220" w:lineRule="exact"/>
      <w:ind w:left="1134" w:right="1134" w:hanging="1134"/>
    </w:pPr>
    <w:rPr>
      <w:sz w:val="18"/>
    </w:rPr>
  </w:style>
  <w:style w:type="paragraph" w:customStyle="1" w:styleId="XLargeG">
    <w:name w:val="__XLarge_G"/>
    <w:basedOn w:val="Standard"/>
    <w:next w:val="Standard"/>
    <w:rsid w:val="00573902"/>
    <w:pPr>
      <w:keepNext/>
      <w:keepLines/>
      <w:spacing w:before="240" w:after="240" w:line="420" w:lineRule="exact"/>
      <w:ind w:left="1134" w:right="1134"/>
    </w:pPr>
    <w:rPr>
      <w:b/>
      <w:sz w:val="40"/>
    </w:rPr>
  </w:style>
  <w:style w:type="paragraph" w:customStyle="1" w:styleId="Bullet1G">
    <w:name w:val="_Bullet 1_G"/>
    <w:basedOn w:val="Standard"/>
    <w:link w:val="Bullet1GChar"/>
    <w:rsid w:val="00573902"/>
    <w:pPr>
      <w:numPr>
        <w:numId w:val="14"/>
      </w:numPr>
      <w:spacing w:after="120"/>
      <w:ind w:right="1134"/>
      <w:jc w:val="both"/>
    </w:pPr>
  </w:style>
  <w:style w:type="paragraph" w:styleId="Endnotentext">
    <w:name w:val="endnote text"/>
    <w:aliases w:val="2_G"/>
    <w:basedOn w:val="Funotentext"/>
    <w:rsid w:val="00573902"/>
  </w:style>
  <w:style w:type="character" w:styleId="Kommentarzeichen">
    <w:name w:val="annotation reference"/>
    <w:basedOn w:val="Absatz-Standardschriftart"/>
    <w:semiHidden/>
    <w:rsid w:val="000E2D00"/>
    <w:rPr>
      <w:sz w:val="6"/>
    </w:rPr>
  </w:style>
  <w:style w:type="paragraph" w:styleId="Kommentartext">
    <w:name w:val="annotation text"/>
    <w:basedOn w:val="Standard"/>
    <w:link w:val="KommentartextZchn"/>
    <w:semiHidden/>
    <w:rsid w:val="000E2D00"/>
  </w:style>
  <w:style w:type="character" w:styleId="Zeilennummer">
    <w:name w:val="line number"/>
    <w:basedOn w:val="Absatz-Standardschriftart"/>
    <w:semiHidden/>
    <w:rsid w:val="000E2D00"/>
    <w:rPr>
      <w:sz w:val="14"/>
    </w:rPr>
  </w:style>
  <w:style w:type="paragraph" w:customStyle="1" w:styleId="Bullet2G">
    <w:name w:val="_Bullet 2_G"/>
    <w:basedOn w:val="Standard"/>
    <w:rsid w:val="00573902"/>
    <w:pPr>
      <w:numPr>
        <w:numId w:val="15"/>
      </w:numPr>
      <w:spacing w:after="120"/>
      <w:ind w:right="1134"/>
      <w:jc w:val="both"/>
    </w:pPr>
  </w:style>
  <w:style w:type="paragraph" w:customStyle="1" w:styleId="H1G">
    <w:name w:val="_ H_1_G"/>
    <w:basedOn w:val="Standard"/>
    <w:next w:val="Standard"/>
    <w:link w:val="H1GChar"/>
    <w:rsid w:val="00573902"/>
    <w:pPr>
      <w:keepNext/>
      <w:keepLines/>
      <w:tabs>
        <w:tab w:val="right" w:pos="851"/>
      </w:tabs>
      <w:spacing w:before="360" w:after="240" w:line="270" w:lineRule="exact"/>
      <w:ind w:left="1134" w:right="1134" w:hanging="1134"/>
    </w:pPr>
    <w:rPr>
      <w:b/>
      <w:sz w:val="24"/>
    </w:rPr>
  </w:style>
  <w:style w:type="paragraph" w:customStyle="1" w:styleId="H23G">
    <w:name w:val="_ H_2/3_G"/>
    <w:basedOn w:val="Standard"/>
    <w:next w:val="Standard"/>
    <w:rsid w:val="00573902"/>
    <w:pPr>
      <w:keepNext/>
      <w:keepLines/>
      <w:tabs>
        <w:tab w:val="right" w:pos="851"/>
      </w:tabs>
      <w:spacing w:before="240" w:after="120" w:line="240" w:lineRule="exact"/>
      <w:ind w:left="1134" w:right="1134" w:hanging="1134"/>
    </w:pPr>
    <w:rPr>
      <w:b/>
    </w:rPr>
  </w:style>
  <w:style w:type="paragraph" w:customStyle="1" w:styleId="H4G">
    <w:name w:val="_ H_4_G"/>
    <w:basedOn w:val="Standard"/>
    <w:next w:val="Standard"/>
    <w:rsid w:val="00573902"/>
    <w:pPr>
      <w:keepNext/>
      <w:keepLines/>
      <w:tabs>
        <w:tab w:val="right" w:pos="851"/>
      </w:tabs>
      <w:spacing w:before="240" w:after="120" w:line="240" w:lineRule="exact"/>
      <w:ind w:left="1134" w:right="1134" w:hanging="1134"/>
    </w:pPr>
    <w:rPr>
      <w:i/>
    </w:rPr>
  </w:style>
  <w:style w:type="paragraph" w:customStyle="1" w:styleId="H56G">
    <w:name w:val="_ H_5/6_G"/>
    <w:basedOn w:val="Standard"/>
    <w:next w:val="Standard"/>
    <w:rsid w:val="00573902"/>
    <w:pPr>
      <w:keepNext/>
      <w:keepLines/>
      <w:tabs>
        <w:tab w:val="right" w:pos="851"/>
      </w:tabs>
      <w:spacing w:before="240" w:after="120" w:line="240" w:lineRule="exact"/>
      <w:ind w:left="1134" w:right="1134" w:hanging="1134"/>
    </w:pPr>
  </w:style>
  <w:style w:type="numbering" w:styleId="111111">
    <w:name w:val="Outline List 2"/>
    <w:basedOn w:val="KeineListe"/>
    <w:semiHidden/>
    <w:rsid w:val="008A6C4F"/>
    <w:pPr>
      <w:numPr>
        <w:numId w:val="11"/>
      </w:numPr>
    </w:pPr>
  </w:style>
  <w:style w:type="numbering" w:styleId="1ai">
    <w:name w:val="Outline List 1"/>
    <w:basedOn w:val="KeineListe"/>
    <w:semiHidden/>
    <w:rsid w:val="008A6C4F"/>
    <w:pPr>
      <w:numPr>
        <w:numId w:val="12"/>
      </w:numPr>
    </w:pPr>
  </w:style>
  <w:style w:type="numbering" w:styleId="ArtikelAbschnitt">
    <w:name w:val="Outline List 3"/>
    <w:basedOn w:val="KeineListe"/>
    <w:semiHidden/>
    <w:rsid w:val="008A6C4F"/>
    <w:pPr>
      <w:numPr>
        <w:numId w:val="13"/>
      </w:numPr>
    </w:pPr>
  </w:style>
  <w:style w:type="paragraph" w:styleId="Textkrper2">
    <w:name w:val="Body Text 2"/>
    <w:basedOn w:val="Standard"/>
    <w:semiHidden/>
    <w:rsid w:val="008A6C4F"/>
    <w:pPr>
      <w:spacing w:after="120" w:line="480" w:lineRule="auto"/>
    </w:pPr>
  </w:style>
  <w:style w:type="paragraph" w:styleId="Textkrper3">
    <w:name w:val="Body Text 3"/>
    <w:basedOn w:val="Standard"/>
    <w:semiHidden/>
    <w:rsid w:val="008A6C4F"/>
    <w:pPr>
      <w:spacing w:after="120"/>
    </w:pPr>
    <w:rPr>
      <w:sz w:val="16"/>
      <w:szCs w:val="16"/>
    </w:rPr>
  </w:style>
  <w:style w:type="paragraph" w:styleId="Textkrper-Erstzeileneinzug">
    <w:name w:val="Body Text First Indent"/>
    <w:basedOn w:val="Textkrper"/>
    <w:semiHidden/>
    <w:rsid w:val="008A6C4F"/>
    <w:pPr>
      <w:spacing w:after="120"/>
      <w:ind w:firstLine="210"/>
    </w:pPr>
  </w:style>
  <w:style w:type="paragraph" w:styleId="Textkrper-Erstzeileneinzug2">
    <w:name w:val="Body Text First Indent 2"/>
    <w:basedOn w:val="Textkrper-Zeileneinzug"/>
    <w:semiHidden/>
    <w:rsid w:val="008A6C4F"/>
    <w:pPr>
      <w:ind w:firstLine="210"/>
    </w:pPr>
  </w:style>
  <w:style w:type="paragraph" w:styleId="Textkrper-Einzug2">
    <w:name w:val="Body Text Indent 2"/>
    <w:basedOn w:val="Standard"/>
    <w:semiHidden/>
    <w:rsid w:val="008A6C4F"/>
    <w:pPr>
      <w:spacing w:after="120" w:line="480" w:lineRule="auto"/>
      <w:ind w:left="283"/>
    </w:pPr>
  </w:style>
  <w:style w:type="paragraph" w:styleId="Textkrper-Einzug3">
    <w:name w:val="Body Text Indent 3"/>
    <w:basedOn w:val="Standard"/>
    <w:semiHidden/>
    <w:rsid w:val="008A6C4F"/>
    <w:pPr>
      <w:spacing w:after="120"/>
      <w:ind w:left="283"/>
    </w:pPr>
    <w:rPr>
      <w:sz w:val="16"/>
      <w:szCs w:val="16"/>
    </w:rPr>
  </w:style>
  <w:style w:type="paragraph" w:styleId="Gruformel">
    <w:name w:val="Closing"/>
    <w:basedOn w:val="Standard"/>
    <w:semiHidden/>
    <w:rsid w:val="008A6C4F"/>
    <w:pPr>
      <w:ind w:left="4252"/>
    </w:pPr>
  </w:style>
  <w:style w:type="paragraph" w:styleId="Datum">
    <w:name w:val="Date"/>
    <w:basedOn w:val="Standard"/>
    <w:next w:val="Standard"/>
    <w:semiHidden/>
    <w:rsid w:val="008A6C4F"/>
  </w:style>
  <w:style w:type="paragraph" w:styleId="E-Mail-Signatur">
    <w:name w:val="E-mail Signature"/>
    <w:basedOn w:val="Standard"/>
    <w:semiHidden/>
    <w:rsid w:val="008A6C4F"/>
  </w:style>
  <w:style w:type="character" w:styleId="Hervorhebung">
    <w:name w:val="Emphasis"/>
    <w:basedOn w:val="Absatz-Standardschriftart"/>
    <w:qFormat/>
    <w:rsid w:val="008A6C4F"/>
    <w:rPr>
      <w:i/>
      <w:iCs/>
    </w:rPr>
  </w:style>
  <w:style w:type="paragraph" w:styleId="Umschlagabsenderadresse">
    <w:name w:val="envelope return"/>
    <w:basedOn w:val="Standard"/>
    <w:semiHidden/>
    <w:rsid w:val="008A6C4F"/>
    <w:rPr>
      <w:rFonts w:ascii="Arial" w:hAnsi="Arial" w:cs="Arial"/>
    </w:rPr>
  </w:style>
  <w:style w:type="character" w:styleId="BesuchterHyperlink">
    <w:name w:val="FollowedHyperlink"/>
    <w:basedOn w:val="Absatz-Standardschriftart"/>
    <w:semiHidden/>
    <w:rsid w:val="00573902"/>
    <w:rPr>
      <w:color w:val="auto"/>
      <w:u w:val="none"/>
    </w:rPr>
  </w:style>
  <w:style w:type="character" w:styleId="HTMLAkronym">
    <w:name w:val="HTML Acronym"/>
    <w:basedOn w:val="Absatz-Standardschriftart"/>
    <w:semiHidden/>
    <w:rsid w:val="008A6C4F"/>
  </w:style>
  <w:style w:type="paragraph" w:styleId="HTMLAdresse">
    <w:name w:val="HTML Address"/>
    <w:basedOn w:val="Standard"/>
    <w:semiHidden/>
    <w:rsid w:val="008A6C4F"/>
    <w:rPr>
      <w:i/>
      <w:iCs/>
    </w:rPr>
  </w:style>
  <w:style w:type="character" w:styleId="HTMLZitat">
    <w:name w:val="HTML Cite"/>
    <w:basedOn w:val="Absatz-Standardschriftart"/>
    <w:semiHidden/>
    <w:rsid w:val="008A6C4F"/>
    <w:rPr>
      <w:i/>
      <w:iCs/>
    </w:rPr>
  </w:style>
  <w:style w:type="character" w:styleId="HTMLCode">
    <w:name w:val="HTML Code"/>
    <w:basedOn w:val="Absatz-Standardschriftart"/>
    <w:semiHidden/>
    <w:rsid w:val="008A6C4F"/>
    <w:rPr>
      <w:rFonts w:ascii="Courier New" w:hAnsi="Courier New" w:cs="Courier New"/>
      <w:sz w:val="20"/>
      <w:szCs w:val="20"/>
    </w:rPr>
  </w:style>
  <w:style w:type="character" w:styleId="HTMLDefinition">
    <w:name w:val="HTML Definition"/>
    <w:basedOn w:val="Absatz-Standardschriftart"/>
    <w:semiHidden/>
    <w:rsid w:val="008A6C4F"/>
    <w:rPr>
      <w:i/>
      <w:iCs/>
    </w:rPr>
  </w:style>
  <w:style w:type="character" w:styleId="HTMLTastatur">
    <w:name w:val="HTML Keyboard"/>
    <w:basedOn w:val="Absatz-Standardschriftart"/>
    <w:semiHidden/>
    <w:rsid w:val="008A6C4F"/>
    <w:rPr>
      <w:rFonts w:ascii="Courier New" w:hAnsi="Courier New" w:cs="Courier New"/>
      <w:sz w:val="20"/>
      <w:szCs w:val="20"/>
    </w:rPr>
  </w:style>
  <w:style w:type="paragraph" w:styleId="HTMLVorformatiert">
    <w:name w:val="HTML Preformatted"/>
    <w:basedOn w:val="Standard"/>
    <w:semiHidden/>
    <w:rsid w:val="008A6C4F"/>
    <w:rPr>
      <w:rFonts w:ascii="Courier New" w:hAnsi="Courier New" w:cs="Courier New"/>
    </w:rPr>
  </w:style>
  <w:style w:type="character" w:styleId="HTMLBeispiel">
    <w:name w:val="HTML Sample"/>
    <w:basedOn w:val="Absatz-Standardschriftart"/>
    <w:semiHidden/>
    <w:rsid w:val="008A6C4F"/>
    <w:rPr>
      <w:rFonts w:ascii="Courier New" w:hAnsi="Courier New" w:cs="Courier New"/>
    </w:rPr>
  </w:style>
  <w:style w:type="character" w:styleId="HTMLSchreibmaschine">
    <w:name w:val="HTML Typewriter"/>
    <w:basedOn w:val="Absatz-Standardschriftart"/>
    <w:semiHidden/>
    <w:rsid w:val="008A6C4F"/>
    <w:rPr>
      <w:rFonts w:ascii="Courier New" w:hAnsi="Courier New" w:cs="Courier New"/>
      <w:sz w:val="20"/>
      <w:szCs w:val="20"/>
    </w:rPr>
  </w:style>
  <w:style w:type="character" w:styleId="HTMLVariable">
    <w:name w:val="HTML Variable"/>
    <w:basedOn w:val="Absatz-Standardschriftart"/>
    <w:semiHidden/>
    <w:rsid w:val="008A6C4F"/>
    <w:rPr>
      <w:i/>
      <w:iCs/>
    </w:rPr>
  </w:style>
  <w:style w:type="character" w:styleId="Hyperlink">
    <w:name w:val="Hyperlink"/>
    <w:basedOn w:val="Absatz-Standardschriftart"/>
    <w:semiHidden/>
    <w:rsid w:val="00573902"/>
    <w:rPr>
      <w:color w:val="auto"/>
      <w:u w:val="none"/>
    </w:rPr>
  </w:style>
  <w:style w:type="paragraph" w:styleId="Liste">
    <w:name w:val="List"/>
    <w:basedOn w:val="Standard"/>
    <w:semiHidden/>
    <w:rsid w:val="008A6C4F"/>
    <w:pPr>
      <w:ind w:left="283" w:hanging="283"/>
    </w:pPr>
  </w:style>
  <w:style w:type="paragraph" w:styleId="Liste2">
    <w:name w:val="List 2"/>
    <w:basedOn w:val="Standard"/>
    <w:semiHidden/>
    <w:rsid w:val="008A6C4F"/>
    <w:pPr>
      <w:ind w:left="566" w:hanging="283"/>
    </w:pPr>
  </w:style>
  <w:style w:type="paragraph" w:styleId="Liste3">
    <w:name w:val="List 3"/>
    <w:basedOn w:val="Standard"/>
    <w:semiHidden/>
    <w:rsid w:val="008A6C4F"/>
    <w:pPr>
      <w:ind w:left="849" w:hanging="283"/>
    </w:pPr>
  </w:style>
  <w:style w:type="paragraph" w:styleId="Liste4">
    <w:name w:val="List 4"/>
    <w:basedOn w:val="Standard"/>
    <w:semiHidden/>
    <w:rsid w:val="008A6C4F"/>
    <w:pPr>
      <w:ind w:left="1132" w:hanging="283"/>
    </w:pPr>
  </w:style>
  <w:style w:type="paragraph" w:styleId="Liste5">
    <w:name w:val="List 5"/>
    <w:basedOn w:val="Standard"/>
    <w:semiHidden/>
    <w:rsid w:val="008A6C4F"/>
    <w:pPr>
      <w:ind w:left="1415" w:hanging="283"/>
    </w:pPr>
  </w:style>
  <w:style w:type="paragraph" w:styleId="Aufzhlungszeichen">
    <w:name w:val="List Bullet"/>
    <w:basedOn w:val="Standard"/>
    <w:semiHidden/>
    <w:rsid w:val="008A6C4F"/>
    <w:pPr>
      <w:numPr>
        <w:numId w:val="6"/>
      </w:numPr>
    </w:pPr>
  </w:style>
  <w:style w:type="paragraph" w:styleId="Aufzhlungszeichen2">
    <w:name w:val="List Bullet 2"/>
    <w:basedOn w:val="Standard"/>
    <w:semiHidden/>
    <w:rsid w:val="008A6C4F"/>
    <w:pPr>
      <w:numPr>
        <w:numId w:val="7"/>
      </w:numPr>
    </w:pPr>
  </w:style>
  <w:style w:type="paragraph" w:styleId="Aufzhlungszeichen3">
    <w:name w:val="List Bullet 3"/>
    <w:basedOn w:val="Standard"/>
    <w:semiHidden/>
    <w:rsid w:val="008A6C4F"/>
    <w:pPr>
      <w:numPr>
        <w:numId w:val="8"/>
      </w:numPr>
    </w:pPr>
  </w:style>
  <w:style w:type="paragraph" w:styleId="Aufzhlungszeichen4">
    <w:name w:val="List Bullet 4"/>
    <w:basedOn w:val="Standard"/>
    <w:semiHidden/>
    <w:rsid w:val="008A6C4F"/>
    <w:pPr>
      <w:numPr>
        <w:numId w:val="9"/>
      </w:numPr>
    </w:pPr>
  </w:style>
  <w:style w:type="paragraph" w:styleId="Aufzhlungszeichen5">
    <w:name w:val="List Bullet 5"/>
    <w:basedOn w:val="Standard"/>
    <w:semiHidden/>
    <w:rsid w:val="008A6C4F"/>
    <w:pPr>
      <w:numPr>
        <w:numId w:val="10"/>
      </w:numPr>
    </w:pPr>
  </w:style>
  <w:style w:type="paragraph" w:styleId="Listenfortsetzung">
    <w:name w:val="List Continue"/>
    <w:basedOn w:val="Standard"/>
    <w:semiHidden/>
    <w:rsid w:val="008A6C4F"/>
    <w:pPr>
      <w:spacing w:after="120"/>
      <w:ind w:left="283"/>
    </w:pPr>
  </w:style>
  <w:style w:type="paragraph" w:styleId="Listenfortsetzung2">
    <w:name w:val="List Continue 2"/>
    <w:basedOn w:val="Standard"/>
    <w:semiHidden/>
    <w:rsid w:val="008A6C4F"/>
    <w:pPr>
      <w:spacing w:after="120"/>
      <w:ind w:left="566"/>
    </w:pPr>
  </w:style>
  <w:style w:type="paragraph" w:styleId="Listenfortsetzung3">
    <w:name w:val="List Continue 3"/>
    <w:basedOn w:val="Standard"/>
    <w:semiHidden/>
    <w:rsid w:val="008A6C4F"/>
    <w:pPr>
      <w:spacing w:after="120"/>
      <w:ind w:left="849"/>
    </w:pPr>
  </w:style>
  <w:style w:type="paragraph" w:styleId="Listenfortsetzung4">
    <w:name w:val="List Continue 4"/>
    <w:basedOn w:val="Standard"/>
    <w:semiHidden/>
    <w:rsid w:val="008A6C4F"/>
    <w:pPr>
      <w:spacing w:after="120"/>
      <w:ind w:left="1132"/>
    </w:pPr>
  </w:style>
  <w:style w:type="paragraph" w:styleId="Listenfortsetzung5">
    <w:name w:val="List Continue 5"/>
    <w:basedOn w:val="Standard"/>
    <w:semiHidden/>
    <w:rsid w:val="008A6C4F"/>
    <w:pPr>
      <w:spacing w:after="120"/>
      <w:ind w:left="1415"/>
    </w:pPr>
  </w:style>
  <w:style w:type="paragraph" w:styleId="Listennummer">
    <w:name w:val="List Number"/>
    <w:basedOn w:val="Standard"/>
    <w:semiHidden/>
    <w:rsid w:val="008A6C4F"/>
    <w:pPr>
      <w:numPr>
        <w:numId w:val="5"/>
      </w:numPr>
    </w:pPr>
  </w:style>
  <w:style w:type="paragraph" w:styleId="Listennummer2">
    <w:name w:val="List Number 2"/>
    <w:basedOn w:val="Standard"/>
    <w:semiHidden/>
    <w:rsid w:val="008A6C4F"/>
    <w:pPr>
      <w:numPr>
        <w:numId w:val="4"/>
      </w:numPr>
    </w:pPr>
  </w:style>
  <w:style w:type="paragraph" w:styleId="Listennummer3">
    <w:name w:val="List Number 3"/>
    <w:basedOn w:val="Standard"/>
    <w:semiHidden/>
    <w:rsid w:val="008A6C4F"/>
    <w:pPr>
      <w:numPr>
        <w:numId w:val="3"/>
      </w:numPr>
    </w:pPr>
  </w:style>
  <w:style w:type="paragraph" w:styleId="Listennummer4">
    <w:name w:val="List Number 4"/>
    <w:basedOn w:val="Standard"/>
    <w:semiHidden/>
    <w:rsid w:val="008A6C4F"/>
    <w:pPr>
      <w:numPr>
        <w:numId w:val="1"/>
      </w:numPr>
    </w:pPr>
  </w:style>
  <w:style w:type="paragraph" w:styleId="Listennummer5">
    <w:name w:val="List Number 5"/>
    <w:basedOn w:val="Standard"/>
    <w:semiHidden/>
    <w:rsid w:val="008A6C4F"/>
    <w:pPr>
      <w:numPr>
        <w:numId w:val="2"/>
      </w:numPr>
    </w:pPr>
  </w:style>
  <w:style w:type="paragraph" w:styleId="Nachrichtenkopf">
    <w:name w:val="Message Header"/>
    <w:basedOn w:val="Standard"/>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StandardWeb">
    <w:name w:val="Normal (Web)"/>
    <w:basedOn w:val="Standard"/>
    <w:semiHidden/>
    <w:rsid w:val="008A6C4F"/>
    <w:rPr>
      <w:sz w:val="24"/>
      <w:szCs w:val="24"/>
    </w:rPr>
  </w:style>
  <w:style w:type="paragraph" w:styleId="Standardeinzug">
    <w:name w:val="Normal Indent"/>
    <w:basedOn w:val="Standard"/>
    <w:semiHidden/>
    <w:rsid w:val="008A6C4F"/>
    <w:pPr>
      <w:ind w:left="567"/>
    </w:pPr>
  </w:style>
  <w:style w:type="paragraph" w:styleId="Fu-Endnotenberschrift">
    <w:name w:val="Note Heading"/>
    <w:basedOn w:val="Standard"/>
    <w:next w:val="Standard"/>
    <w:semiHidden/>
    <w:rsid w:val="008A6C4F"/>
  </w:style>
  <w:style w:type="paragraph" w:styleId="Anrede">
    <w:name w:val="Salutation"/>
    <w:basedOn w:val="Standard"/>
    <w:next w:val="Standard"/>
    <w:semiHidden/>
    <w:rsid w:val="008A6C4F"/>
  </w:style>
  <w:style w:type="paragraph" w:styleId="Unterschrift">
    <w:name w:val="Signature"/>
    <w:basedOn w:val="Standard"/>
    <w:semiHidden/>
    <w:rsid w:val="008A6C4F"/>
    <w:pPr>
      <w:ind w:left="4252"/>
    </w:pPr>
  </w:style>
  <w:style w:type="character" w:styleId="Fett">
    <w:name w:val="Strong"/>
    <w:basedOn w:val="Absatz-Standardschriftart"/>
    <w:qFormat/>
    <w:rsid w:val="008A6C4F"/>
    <w:rPr>
      <w:b/>
      <w:bCs/>
    </w:rPr>
  </w:style>
  <w:style w:type="paragraph" w:styleId="Untertitel">
    <w:name w:val="Subtitle"/>
    <w:basedOn w:val="Standard"/>
    <w:qFormat/>
    <w:rsid w:val="008A6C4F"/>
    <w:pPr>
      <w:spacing w:after="60"/>
      <w:jc w:val="center"/>
      <w:outlineLvl w:val="1"/>
    </w:pPr>
    <w:rPr>
      <w:rFonts w:ascii="Arial" w:hAnsi="Arial" w:cs="Arial"/>
      <w:sz w:val="24"/>
      <w:szCs w:val="24"/>
    </w:rPr>
  </w:style>
  <w:style w:type="table" w:styleId="Tabelle3D-Effekt1">
    <w:name w:val="Table 3D effects 1"/>
    <w:basedOn w:val="NormaleTabelle"/>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1">
    <w:name w:val="Table Classic 1"/>
    <w:basedOn w:val="NormaleTabelle"/>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Farbig1">
    <w:name w:val="Table Colorful 1"/>
    <w:basedOn w:val="NormaleTabelle"/>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Spalten1">
    <w:name w:val="Table Columns 1"/>
    <w:basedOn w:val="NormaleTabelle"/>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2">
    <w:name w:val="Table Columns 2"/>
    <w:basedOn w:val="NormaleTabelle"/>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Aktuell">
    <w:name w:val="Table Contemporary"/>
    <w:basedOn w:val="NormaleTabelle"/>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legant">
    <w:name w:val="Table Elegant"/>
    <w:basedOn w:val="NormaleTabelle"/>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ngitternetz">
    <w:name w:val="Table Grid"/>
    <w:basedOn w:val="NormaleTabelle"/>
    <w:semiHidden/>
    <w:rsid w:val="00573902"/>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styleId="TabelleRaster1">
    <w:name w:val="Table Grid 1"/>
    <w:basedOn w:val="NormaleTabelle"/>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Liste1">
    <w:name w:val="Table List 1"/>
    <w:basedOn w:val="NormaleTabelle"/>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Professionell">
    <w:name w:val="Table Professional"/>
    <w:basedOn w:val="NormaleTabelle"/>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Einfach1">
    <w:name w:val="Table Simple 1"/>
    <w:basedOn w:val="NormaleTabelle"/>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Spezial1">
    <w:name w:val="Table Subtle 1"/>
    <w:basedOn w:val="NormaleTabelle"/>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n-Thema">
    <w:name w:val="Table Theme"/>
    <w:basedOn w:val="NormaleTabelle"/>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elleWeb1">
    <w:name w:val="Table Web 1"/>
    <w:basedOn w:val="NormaleTabelle"/>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el">
    <w:name w:val="Title"/>
    <w:basedOn w:val="Standard"/>
    <w:qFormat/>
    <w:rsid w:val="008A6C4F"/>
    <w:pPr>
      <w:spacing w:before="240" w:after="60"/>
      <w:jc w:val="center"/>
      <w:outlineLvl w:val="0"/>
    </w:pPr>
    <w:rPr>
      <w:rFonts w:ascii="Arial" w:hAnsi="Arial" w:cs="Arial"/>
      <w:b/>
      <w:bCs/>
      <w:kern w:val="28"/>
      <w:sz w:val="32"/>
      <w:szCs w:val="32"/>
    </w:rPr>
  </w:style>
  <w:style w:type="paragraph" w:styleId="Umschlagadresse">
    <w:name w:val="envelope address"/>
    <w:basedOn w:val="Standard"/>
    <w:semiHidden/>
    <w:rsid w:val="008A6C4F"/>
    <w:pPr>
      <w:framePr w:w="7920" w:h="1980" w:hRule="exact" w:hSpace="180" w:wrap="auto" w:hAnchor="page" w:xAlign="center" w:yAlign="bottom"/>
      <w:ind w:left="2880"/>
    </w:pPr>
    <w:rPr>
      <w:rFonts w:ascii="Arial" w:hAnsi="Arial" w:cs="Arial"/>
      <w:sz w:val="24"/>
      <w:szCs w:val="24"/>
    </w:rPr>
  </w:style>
  <w:style w:type="paragraph" w:styleId="Fuzeile">
    <w:name w:val="footer"/>
    <w:aliases w:val="3_G"/>
    <w:basedOn w:val="Standard"/>
    <w:rsid w:val="00573902"/>
    <w:pPr>
      <w:spacing w:line="240" w:lineRule="auto"/>
    </w:pPr>
    <w:rPr>
      <w:sz w:val="16"/>
    </w:rPr>
  </w:style>
  <w:style w:type="paragraph" w:styleId="Kopfzeile">
    <w:name w:val="header"/>
    <w:aliases w:val="6_G"/>
    <w:basedOn w:val="Standard"/>
    <w:rsid w:val="00573902"/>
    <w:pPr>
      <w:pBdr>
        <w:bottom w:val="single" w:sz="4" w:space="4" w:color="auto"/>
      </w:pBdr>
      <w:spacing w:line="240" w:lineRule="auto"/>
    </w:pPr>
    <w:rPr>
      <w:b/>
      <w:sz w:val="18"/>
    </w:rPr>
  </w:style>
  <w:style w:type="paragraph" w:styleId="Sprechblasentext">
    <w:name w:val="Balloon Text"/>
    <w:basedOn w:val="Standard"/>
    <w:link w:val="SprechblasentextZchn"/>
    <w:rsid w:val="00EF358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rsid w:val="00EF358E"/>
    <w:rPr>
      <w:rFonts w:ascii="Tahoma" w:hAnsi="Tahoma" w:cs="Tahoma"/>
      <w:sz w:val="16"/>
      <w:szCs w:val="16"/>
      <w:lang w:eastAsia="en-US"/>
    </w:rPr>
  </w:style>
  <w:style w:type="character" w:customStyle="1" w:styleId="H1GChar">
    <w:name w:val="_ H_1_G Char"/>
    <w:link w:val="H1G"/>
    <w:rsid w:val="007A2CE6"/>
    <w:rPr>
      <w:b/>
      <w:sz w:val="24"/>
      <w:lang w:eastAsia="en-US"/>
    </w:rPr>
  </w:style>
  <w:style w:type="character" w:customStyle="1" w:styleId="FunotentextZchn">
    <w:name w:val="Fußnotentext Zchn"/>
    <w:aliases w:val="5_G Zchn,ADB Zchn,single space Zchn,footnote text Zchn,fn Zchn,ft Zchn,Footnote Text Char1 Zchn,Footnote Text Char Char Zchn,FOOTNOTES Zchn,Schriftart: 9 pt Zchn,Schriftart: 10 pt Zchn,Schriftart: 8 pt Zchn,Footnotes Zchn"/>
    <w:link w:val="Funotentext"/>
    <w:rsid w:val="007A2CE6"/>
    <w:rPr>
      <w:sz w:val="18"/>
      <w:lang w:eastAsia="en-US"/>
    </w:rPr>
  </w:style>
  <w:style w:type="character" w:customStyle="1" w:styleId="Identificati">
    <w:name w:val="Identificati"/>
    <w:rsid w:val="007A2CE6"/>
  </w:style>
  <w:style w:type="character" w:customStyle="1" w:styleId="Bullet1GChar">
    <w:name w:val="_Bullet 1_G Char"/>
    <w:link w:val="Bullet1G"/>
    <w:rsid w:val="007A2CE6"/>
    <w:rPr>
      <w:lang w:eastAsia="en-US"/>
    </w:rPr>
  </w:style>
  <w:style w:type="character" w:customStyle="1" w:styleId="SingleTxtGChar">
    <w:name w:val="_ Single Txt_G Char"/>
    <w:link w:val="SingleTxtG"/>
    <w:rsid w:val="007A2CE6"/>
    <w:rPr>
      <w:lang w:eastAsia="en-US"/>
    </w:rPr>
  </w:style>
  <w:style w:type="paragraph" w:styleId="Kommentarthema">
    <w:name w:val="annotation subject"/>
    <w:basedOn w:val="Kommentartext"/>
    <w:next w:val="Kommentartext"/>
    <w:link w:val="KommentarthemaZchn"/>
    <w:rsid w:val="00825A19"/>
    <w:pPr>
      <w:spacing w:line="240" w:lineRule="auto"/>
    </w:pPr>
    <w:rPr>
      <w:b/>
      <w:bCs/>
    </w:rPr>
  </w:style>
  <w:style w:type="character" w:customStyle="1" w:styleId="KommentartextZchn">
    <w:name w:val="Kommentartext Zchn"/>
    <w:basedOn w:val="Absatz-Standardschriftart"/>
    <w:link w:val="Kommentartext"/>
    <w:semiHidden/>
    <w:rsid w:val="00825A19"/>
    <w:rPr>
      <w:lang w:eastAsia="en-US"/>
    </w:rPr>
  </w:style>
  <w:style w:type="character" w:customStyle="1" w:styleId="KommentarthemaZchn">
    <w:name w:val="Kommentarthema Zchn"/>
    <w:basedOn w:val="KommentartextZchn"/>
    <w:link w:val="Kommentarthema"/>
    <w:rsid w:val="00825A19"/>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73902"/>
    <w:pPr>
      <w:suppressAutoHyphens/>
      <w:spacing w:line="240" w:lineRule="atLeast"/>
    </w:pPr>
    <w:rPr>
      <w:lang w:eastAsia="en-US"/>
    </w:rPr>
  </w:style>
  <w:style w:type="paragraph" w:styleId="Heading1">
    <w:name w:val="heading 1"/>
    <w:aliases w:val="Table_G"/>
    <w:basedOn w:val="SingleTxtG"/>
    <w:next w:val="SingleTxtG"/>
    <w:qFormat/>
    <w:rsid w:val="00573902"/>
    <w:pPr>
      <w:spacing w:after="0" w:line="240" w:lineRule="auto"/>
      <w:ind w:right="0"/>
      <w:jc w:val="left"/>
      <w:outlineLvl w:val="0"/>
    </w:pPr>
  </w:style>
  <w:style w:type="paragraph" w:styleId="Heading2">
    <w:name w:val="heading 2"/>
    <w:basedOn w:val="Normal"/>
    <w:next w:val="Normal"/>
    <w:qFormat/>
    <w:rsid w:val="00573902"/>
    <w:pPr>
      <w:spacing w:line="240" w:lineRule="auto"/>
      <w:outlineLvl w:val="1"/>
    </w:pPr>
  </w:style>
  <w:style w:type="paragraph" w:styleId="Heading3">
    <w:name w:val="heading 3"/>
    <w:basedOn w:val="Normal"/>
    <w:next w:val="Normal"/>
    <w:qFormat/>
    <w:rsid w:val="00573902"/>
    <w:pPr>
      <w:spacing w:line="240" w:lineRule="auto"/>
      <w:outlineLvl w:val="2"/>
    </w:pPr>
  </w:style>
  <w:style w:type="paragraph" w:styleId="Heading4">
    <w:name w:val="heading 4"/>
    <w:basedOn w:val="Normal"/>
    <w:next w:val="Normal"/>
    <w:qFormat/>
    <w:rsid w:val="00573902"/>
    <w:pPr>
      <w:spacing w:line="240" w:lineRule="auto"/>
      <w:outlineLvl w:val="3"/>
    </w:pPr>
  </w:style>
  <w:style w:type="paragraph" w:styleId="Heading5">
    <w:name w:val="heading 5"/>
    <w:basedOn w:val="Normal"/>
    <w:next w:val="Normal"/>
    <w:qFormat/>
    <w:rsid w:val="00573902"/>
    <w:pPr>
      <w:spacing w:line="240" w:lineRule="auto"/>
      <w:outlineLvl w:val="4"/>
    </w:pPr>
  </w:style>
  <w:style w:type="paragraph" w:styleId="Heading6">
    <w:name w:val="heading 6"/>
    <w:basedOn w:val="Normal"/>
    <w:next w:val="Normal"/>
    <w:qFormat/>
    <w:rsid w:val="00573902"/>
    <w:pPr>
      <w:spacing w:line="240" w:lineRule="auto"/>
      <w:outlineLvl w:val="5"/>
    </w:pPr>
  </w:style>
  <w:style w:type="paragraph" w:styleId="Heading7">
    <w:name w:val="heading 7"/>
    <w:basedOn w:val="Normal"/>
    <w:next w:val="Normal"/>
    <w:qFormat/>
    <w:rsid w:val="00573902"/>
    <w:pPr>
      <w:spacing w:line="240" w:lineRule="auto"/>
      <w:outlineLvl w:val="6"/>
    </w:pPr>
  </w:style>
  <w:style w:type="paragraph" w:styleId="Heading8">
    <w:name w:val="heading 8"/>
    <w:basedOn w:val="Normal"/>
    <w:next w:val="Normal"/>
    <w:qFormat/>
    <w:rsid w:val="00573902"/>
    <w:pPr>
      <w:spacing w:line="240" w:lineRule="auto"/>
      <w:outlineLvl w:val="7"/>
    </w:pPr>
  </w:style>
  <w:style w:type="paragraph" w:styleId="Heading9">
    <w:name w:val="heading 9"/>
    <w:basedOn w:val="Normal"/>
    <w:next w:val="Normal"/>
    <w:qFormat/>
    <w:rsid w:val="00573902"/>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573902"/>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573902"/>
    <w:pPr>
      <w:keepNext/>
      <w:keepLines/>
      <w:tabs>
        <w:tab w:val="right" w:pos="851"/>
      </w:tabs>
      <w:spacing w:before="360" w:after="240" w:line="300" w:lineRule="exact"/>
      <w:ind w:left="1134" w:right="1134" w:hanging="1134"/>
    </w:pPr>
    <w:rPr>
      <w:b/>
      <w:sz w:val="28"/>
    </w:rPr>
  </w:style>
  <w:style w:type="paragraph" w:customStyle="1" w:styleId="SingleTxtG">
    <w:name w:val="_ Single Txt_G"/>
    <w:basedOn w:val="Normal"/>
    <w:link w:val="SingleTxtGChar"/>
    <w:rsid w:val="00573902"/>
    <w:pPr>
      <w:spacing w:after="120"/>
      <w:ind w:left="1134" w:right="1134"/>
      <w:jc w:val="both"/>
    </w:pPr>
  </w:style>
  <w:style w:type="character" w:styleId="PageNumber">
    <w:name w:val="page number"/>
    <w:aliases w:val="7_G"/>
    <w:basedOn w:val="DefaultParagraphFont"/>
    <w:rsid w:val="00573902"/>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573902"/>
    <w:pPr>
      <w:keepNext/>
      <w:keepLines/>
      <w:spacing w:before="240" w:after="240" w:line="420" w:lineRule="exact"/>
      <w:ind w:left="1134" w:right="1134"/>
    </w:pPr>
    <w:rPr>
      <w:b/>
      <w:sz w:val="40"/>
    </w:rPr>
  </w:style>
  <w:style w:type="paragraph" w:customStyle="1" w:styleId="SLG">
    <w:name w:val="__S_L_G"/>
    <w:basedOn w:val="Normal"/>
    <w:next w:val="Normal"/>
    <w:rsid w:val="00573902"/>
    <w:pPr>
      <w:keepNext/>
      <w:keepLines/>
      <w:spacing w:before="240" w:after="240" w:line="580" w:lineRule="exact"/>
      <w:ind w:left="1134" w:right="1134"/>
    </w:pPr>
    <w:rPr>
      <w:b/>
      <w:sz w:val="56"/>
    </w:rPr>
  </w:style>
  <w:style w:type="paragraph" w:customStyle="1" w:styleId="SSG">
    <w:name w:val="__S_S_G"/>
    <w:basedOn w:val="Normal"/>
    <w:next w:val="Normal"/>
    <w:rsid w:val="00573902"/>
    <w:pPr>
      <w:keepNext/>
      <w:keepLines/>
      <w:spacing w:before="240" w:after="240" w:line="300" w:lineRule="exact"/>
      <w:ind w:left="1134" w:right="1134"/>
    </w:pPr>
    <w:rPr>
      <w:b/>
      <w:sz w:val="28"/>
    </w:rPr>
  </w:style>
  <w:style w:type="character" w:styleId="EndnoteReference">
    <w:name w:val="endnote reference"/>
    <w:aliases w:val="1_G"/>
    <w:basedOn w:val="FootnoteReference"/>
    <w:rsid w:val="00573902"/>
    <w:rPr>
      <w:rFonts w:ascii="Times New Roman" w:hAnsi="Times New Roman"/>
      <w:sz w:val="18"/>
      <w:vertAlign w:val="superscript"/>
    </w:rPr>
  </w:style>
  <w:style w:type="character" w:styleId="FootnoteReference">
    <w:name w:val="footnote reference"/>
    <w:aliases w:val="4_G"/>
    <w:basedOn w:val="DefaultParagraphFont"/>
    <w:rsid w:val="00573902"/>
    <w:rPr>
      <w:rFonts w:ascii="Times New Roman" w:hAnsi="Times New Roman"/>
      <w:sz w:val="18"/>
      <w:vertAlign w:val="superscript"/>
    </w:rPr>
  </w:style>
  <w:style w:type="paragraph" w:styleId="FootnoteText">
    <w:name w:val="footnote text"/>
    <w:aliases w:val="5_G,ADB,single space,footnote text,fn,ft,Footnote Text Char1,Footnote Text Char Char,FOOTNOTES,Schriftart: 9 pt,Schriftart: 10 pt,Schriftart: 8 pt,Footnotes,Footnote ak,Footnote Text Char1 Char1 Char,Footnote Text Char Char Char1 Char"/>
    <w:basedOn w:val="Normal"/>
    <w:link w:val="FootnoteTextChar"/>
    <w:rsid w:val="00573902"/>
    <w:pPr>
      <w:tabs>
        <w:tab w:val="right" w:pos="1021"/>
      </w:tabs>
      <w:spacing w:line="220" w:lineRule="exact"/>
      <w:ind w:left="1134" w:right="1134" w:hanging="1134"/>
    </w:pPr>
    <w:rPr>
      <w:sz w:val="18"/>
    </w:rPr>
  </w:style>
  <w:style w:type="paragraph" w:customStyle="1" w:styleId="XLargeG">
    <w:name w:val="__XLarge_G"/>
    <w:basedOn w:val="Normal"/>
    <w:next w:val="Normal"/>
    <w:rsid w:val="00573902"/>
    <w:pPr>
      <w:keepNext/>
      <w:keepLines/>
      <w:spacing w:before="240" w:after="240" w:line="420" w:lineRule="exact"/>
      <w:ind w:left="1134" w:right="1134"/>
    </w:pPr>
    <w:rPr>
      <w:b/>
      <w:sz w:val="40"/>
    </w:rPr>
  </w:style>
  <w:style w:type="paragraph" w:customStyle="1" w:styleId="Bullet1G">
    <w:name w:val="_Bullet 1_G"/>
    <w:basedOn w:val="Normal"/>
    <w:link w:val="Bullet1GChar"/>
    <w:rsid w:val="00573902"/>
    <w:pPr>
      <w:numPr>
        <w:numId w:val="14"/>
      </w:numPr>
      <w:spacing w:after="120"/>
      <w:ind w:right="1134"/>
      <w:jc w:val="both"/>
    </w:pPr>
  </w:style>
  <w:style w:type="paragraph" w:styleId="EndnoteText">
    <w:name w:val="endnote text"/>
    <w:aliases w:val="2_G"/>
    <w:basedOn w:val="FootnoteText"/>
    <w:rsid w:val="00573902"/>
  </w:style>
  <w:style w:type="character" w:styleId="CommentReference">
    <w:name w:val="annotation reference"/>
    <w:basedOn w:val="DefaultParagraphFont"/>
    <w:semiHidden/>
    <w:rPr>
      <w:sz w:val="6"/>
    </w:rPr>
  </w:style>
  <w:style w:type="paragraph" w:styleId="CommentText">
    <w:name w:val="annotation text"/>
    <w:basedOn w:val="Normal"/>
    <w:link w:val="CommentTextChar"/>
    <w:semiHidden/>
  </w:style>
  <w:style w:type="character" w:styleId="LineNumber">
    <w:name w:val="line number"/>
    <w:basedOn w:val="DefaultParagraphFont"/>
    <w:semiHidden/>
    <w:rPr>
      <w:sz w:val="14"/>
    </w:rPr>
  </w:style>
  <w:style w:type="paragraph" w:customStyle="1" w:styleId="Bullet2G">
    <w:name w:val="_Bullet 2_G"/>
    <w:basedOn w:val="Normal"/>
    <w:rsid w:val="00573902"/>
    <w:pPr>
      <w:numPr>
        <w:numId w:val="15"/>
      </w:numPr>
      <w:spacing w:after="120"/>
      <w:ind w:right="1134"/>
      <w:jc w:val="both"/>
    </w:pPr>
  </w:style>
  <w:style w:type="paragraph" w:customStyle="1" w:styleId="H1G">
    <w:name w:val="_ H_1_G"/>
    <w:basedOn w:val="Normal"/>
    <w:next w:val="Normal"/>
    <w:link w:val="H1GChar"/>
    <w:rsid w:val="00573902"/>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73902"/>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73902"/>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73902"/>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basedOn w:val="DefaultParagraphFont"/>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basedOn w:val="DefaultParagraphFont"/>
    <w:semiHidden/>
    <w:rsid w:val="00573902"/>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basedOn w:val="DefaultParagraphFont"/>
    <w:semiHidden/>
    <w:rsid w:val="008A6C4F"/>
    <w:rPr>
      <w:i/>
      <w:iCs/>
    </w:rPr>
  </w:style>
  <w:style w:type="character" w:styleId="HTMLCode">
    <w:name w:val="HTML Code"/>
    <w:basedOn w:val="DefaultParagraphFont"/>
    <w:semiHidden/>
    <w:rsid w:val="008A6C4F"/>
    <w:rPr>
      <w:rFonts w:ascii="Courier New" w:hAnsi="Courier New" w:cs="Courier New"/>
      <w:sz w:val="20"/>
      <w:szCs w:val="20"/>
    </w:rPr>
  </w:style>
  <w:style w:type="character" w:styleId="HTMLDefinition">
    <w:name w:val="HTML Definition"/>
    <w:basedOn w:val="DefaultParagraphFont"/>
    <w:semiHidden/>
    <w:rsid w:val="008A6C4F"/>
    <w:rPr>
      <w:i/>
      <w:iCs/>
    </w:rPr>
  </w:style>
  <w:style w:type="character" w:styleId="HTMLKeyboard">
    <w:name w:val="HTML Keyboard"/>
    <w:basedOn w:val="DefaultParagraphFont"/>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basedOn w:val="DefaultParagraphFont"/>
    <w:semiHidden/>
    <w:rsid w:val="008A6C4F"/>
    <w:rPr>
      <w:rFonts w:ascii="Courier New" w:hAnsi="Courier New" w:cs="Courier New"/>
    </w:rPr>
  </w:style>
  <w:style w:type="character" w:styleId="HTMLTypewriter">
    <w:name w:val="HTML Typewriter"/>
    <w:basedOn w:val="DefaultParagraphFont"/>
    <w:semiHidden/>
    <w:rsid w:val="008A6C4F"/>
    <w:rPr>
      <w:rFonts w:ascii="Courier New" w:hAnsi="Courier New" w:cs="Courier New"/>
      <w:sz w:val="20"/>
      <w:szCs w:val="20"/>
    </w:rPr>
  </w:style>
  <w:style w:type="character" w:styleId="HTMLVariable">
    <w:name w:val="HTML Variable"/>
    <w:basedOn w:val="DefaultParagraphFont"/>
    <w:semiHidden/>
    <w:rsid w:val="008A6C4F"/>
    <w:rPr>
      <w:i/>
      <w:iCs/>
    </w:rPr>
  </w:style>
  <w:style w:type="character" w:styleId="Hyperlink">
    <w:name w:val="Hyperlink"/>
    <w:basedOn w:val="DefaultParagraphFont"/>
    <w:semiHidden/>
    <w:rsid w:val="00573902"/>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basedOn w:val="DefaultParagraphFont"/>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573902"/>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573902"/>
    <w:pPr>
      <w:spacing w:line="240" w:lineRule="auto"/>
    </w:pPr>
    <w:rPr>
      <w:sz w:val="16"/>
    </w:rPr>
  </w:style>
  <w:style w:type="paragraph" w:styleId="Header">
    <w:name w:val="header"/>
    <w:aliases w:val="6_G"/>
    <w:basedOn w:val="Normal"/>
    <w:rsid w:val="00573902"/>
    <w:pPr>
      <w:pBdr>
        <w:bottom w:val="single" w:sz="4" w:space="4" w:color="auto"/>
      </w:pBdr>
      <w:spacing w:line="240" w:lineRule="auto"/>
    </w:pPr>
    <w:rPr>
      <w:b/>
      <w:sz w:val="18"/>
    </w:rPr>
  </w:style>
  <w:style w:type="paragraph" w:styleId="BalloonText">
    <w:name w:val="Balloon Text"/>
    <w:basedOn w:val="Normal"/>
    <w:link w:val="BalloonTextChar"/>
    <w:rsid w:val="00EF358E"/>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F358E"/>
    <w:rPr>
      <w:rFonts w:ascii="Tahoma" w:hAnsi="Tahoma" w:cs="Tahoma"/>
      <w:sz w:val="16"/>
      <w:szCs w:val="16"/>
      <w:lang w:eastAsia="en-US"/>
    </w:rPr>
  </w:style>
  <w:style w:type="character" w:customStyle="1" w:styleId="H1GChar">
    <w:name w:val="_ H_1_G Char"/>
    <w:link w:val="H1G"/>
    <w:rsid w:val="007A2CE6"/>
    <w:rPr>
      <w:b/>
      <w:sz w:val="24"/>
      <w:lang w:eastAsia="en-US"/>
    </w:rPr>
  </w:style>
  <w:style w:type="character" w:customStyle="1" w:styleId="FootnoteTextChar">
    <w:name w:val="Footnote Text Char"/>
    <w:aliases w:val="5_G Char,ADB Char,single space Char,footnote text Char,fn Char,ft Char,Footnote Text Char1 Char,Footnote Text Char Char Char,FOOTNOTES Char,Schriftart: 9 pt Char,Schriftart: 10 pt Char,Schriftart: 8 pt Char,Footnotes Char"/>
    <w:link w:val="FootnoteText"/>
    <w:rsid w:val="007A2CE6"/>
    <w:rPr>
      <w:sz w:val="18"/>
      <w:lang w:eastAsia="en-US"/>
    </w:rPr>
  </w:style>
  <w:style w:type="character" w:customStyle="1" w:styleId="Identificati">
    <w:name w:val="Identificati"/>
    <w:rsid w:val="007A2CE6"/>
  </w:style>
  <w:style w:type="character" w:customStyle="1" w:styleId="Bullet1GChar">
    <w:name w:val="_Bullet 1_G Char"/>
    <w:link w:val="Bullet1G"/>
    <w:rsid w:val="007A2CE6"/>
    <w:rPr>
      <w:lang w:eastAsia="en-US"/>
    </w:rPr>
  </w:style>
  <w:style w:type="character" w:customStyle="1" w:styleId="SingleTxtGChar">
    <w:name w:val="_ Single Txt_G Char"/>
    <w:link w:val="SingleTxtG"/>
    <w:rsid w:val="007A2CE6"/>
    <w:rPr>
      <w:lang w:eastAsia="en-US"/>
    </w:rPr>
  </w:style>
  <w:style w:type="paragraph" w:styleId="CommentSubject">
    <w:name w:val="annotation subject"/>
    <w:basedOn w:val="CommentText"/>
    <w:next w:val="CommentText"/>
    <w:link w:val="CommentSubjectChar"/>
    <w:rsid w:val="00825A19"/>
    <w:pPr>
      <w:spacing w:line="240" w:lineRule="auto"/>
    </w:pPr>
    <w:rPr>
      <w:b/>
      <w:bCs/>
    </w:rPr>
  </w:style>
  <w:style w:type="character" w:customStyle="1" w:styleId="CommentTextChar">
    <w:name w:val="Comment Text Char"/>
    <w:basedOn w:val="DefaultParagraphFont"/>
    <w:link w:val="CommentText"/>
    <w:semiHidden/>
    <w:rsid w:val="00825A19"/>
    <w:rPr>
      <w:lang w:eastAsia="en-US"/>
    </w:rPr>
  </w:style>
  <w:style w:type="character" w:customStyle="1" w:styleId="CommentSubjectChar">
    <w:name w:val="Comment Subject Char"/>
    <w:basedOn w:val="CommentTextChar"/>
    <w:link w:val="CommentSubject"/>
    <w:rsid w:val="00825A19"/>
    <w:rPr>
      <w:b/>
      <w:bCs/>
      <w:lang w:eastAsia="en-US"/>
    </w:rPr>
  </w:style>
</w:styles>
</file>

<file path=word/webSettings.xml><?xml version="1.0" encoding="utf-8"?>
<w:webSettings xmlns:r="http://schemas.openxmlformats.org/officeDocument/2006/relationships" xmlns:w="http://schemas.openxmlformats.org/wordprocessingml/2006/main">
  <w:divs>
    <w:div w:id="1279871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microsoft.com/office/2007/relationships/stylesWithEffects" Target="stylesWithEffect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tem\AppData\Roaming\Microsoft\Templates\TRADE\TRADE_C_WP7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TRADE_C_WP7_E.dotm</Template>
  <TotalTime>0</TotalTime>
  <Pages>6</Pages>
  <Words>1081</Words>
  <Characters>6811</Characters>
  <Application>Microsoft Office Word</Application>
  <DocSecurity>0</DocSecurity>
  <Lines>56</Lines>
  <Paragraphs>15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7877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Stephen Hatem</dc:creator>
  <cp:lastModifiedBy>bickelul</cp:lastModifiedBy>
  <cp:revision>2</cp:revision>
  <cp:lastPrinted>2016-07-08T17:24:00Z</cp:lastPrinted>
  <dcterms:created xsi:type="dcterms:W3CDTF">2016-07-08T17:24:00Z</dcterms:created>
  <dcterms:modified xsi:type="dcterms:W3CDTF">2016-07-08T17:24:00Z</dcterms:modified>
</cp:coreProperties>
</file>