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46" w:type="dxa"/>
        <w:tblLook w:val="01E0" w:firstRow="1" w:lastRow="1" w:firstColumn="1" w:lastColumn="1" w:noHBand="0" w:noVBand="0"/>
      </w:tblPr>
      <w:tblGrid>
        <w:gridCol w:w="4503"/>
        <w:gridCol w:w="5043"/>
      </w:tblGrid>
      <w:tr w:rsidR="00B93828" w:rsidRPr="004F6DA5" w14:paraId="63248AE9" w14:textId="77777777" w:rsidTr="00FE1F38">
        <w:trPr>
          <w:trHeight w:val="1079"/>
        </w:trPr>
        <w:tc>
          <w:tcPr>
            <w:tcW w:w="4503" w:type="dxa"/>
          </w:tcPr>
          <w:p w14:paraId="0A5D276A" w14:textId="77777777" w:rsidR="00B93828" w:rsidRPr="00B525F4" w:rsidRDefault="00DD18EB" w:rsidP="00D3513B">
            <w:pPr>
              <w:spacing w:before="60" w:after="60"/>
              <w:ind w:left="-105" w:right="359"/>
              <w:rPr>
                <w:sz w:val="20"/>
                <w:szCs w:val="20"/>
              </w:rPr>
            </w:pPr>
            <w:bookmarkStart w:id="0" w:name="_GoBack"/>
            <w:bookmarkEnd w:id="0"/>
            <w:r w:rsidRPr="00B525F4">
              <w:rPr>
                <w:sz w:val="20"/>
                <w:szCs w:val="20"/>
              </w:rPr>
              <w:t>Submitted</w:t>
            </w:r>
            <w:r w:rsidR="00B93828" w:rsidRPr="00B525F4">
              <w:rPr>
                <w:sz w:val="20"/>
                <w:szCs w:val="20"/>
              </w:rPr>
              <w:t xml:space="preserve"> by </w:t>
            </w:r>
            <w:r w:rsidR="00D3513B">
              <w:rPr>
                <w:sz w:val="20"/>
                <w:szCs w:val="20"/>
              </w:rPr>
              <w:t>European Commission</w:t>
            </w:r>
          </w:p>
        </w:tc>
        <w:tc>
          <w:tcPr>
            <w:tcW w:w="5043" w:type="dxa"/>
          </w:tcPr>
          <w:p w14:paraId="32BDCD33" w14:textId="78A51825" w:rsidR="00014A79" w:rsidRPr="004F6DA5" w:rsidRDefault="006C493D" w:rsidP="00FE1F38">
            <w:pPr>
              <w:spacing w:before="60" w:after="60"/>
              <w:ind w:left="320"/>
              <w:jc w:val="right"/>
              <w:rPr>
                <w:b/>
                <w:sz w:val="20"/>
                <w:szCs w:val="20"/>
                <w:lang w:val="fr-FR"/>
              </w:rPr>
            </w:pPr>
            <w:r w:rsidRPr="004F6DA5">
              <w:rPr>
                <w:sz w:val="20"/>
                <w:szCs w:val="20"/>
                <w:u w:val="single"/>
                <w:lang w:val="fr-FR"/>
              </w:rPr>
              <w:t>Informal</w:t>
            </w:r>
            <w:r w:rsidR="00B93828" w:rsidRPr="004F6DA5">
              <w:rPr>
                <w:sz w:val="20"/>
                <w:szCs w:val="20"/>
                <w:u w:val="single"/>
                <w:lang w:val="fr-FR"/>
              </w:rPr>
              <w:t xml:space="preserve"> </w:t>
            </w:r>
            <w:r w:rsidR="00DD18EB" w:rsidRPr="004F6DA5">
              <w:rPr>
                <w:sz w:val="20"/>
                <w:szCs w:val="20"/>
                <w:u w:val="single"/>
                <w:lang w:val="fr-FR"/>
              </w:rPr>
              <w:t>d</w:t>
            </w:r>
            <w:r w:rsidR="00B93828" w:rsidRPr="004F6DA5">
              <w:rPr>
                <w:sz w:val="20"/>
                <w:szCs w:val="20"/>
                <w:u w:val="single"/>
                <w:lang w:val="fr-FR"/>
              </w:rPr>
              <w:t>ocument</w:t>
            </w:r>
            <w:r w:rsidR="00B93828" w:rsidRPr="004F6DA5">
              <w:rPr>
                <w:sz w:val="20"/>
                <w:szCs w:val="20"/>
                <w:lang w:val="fr-FR"/>
              </w:rPr>
              <w:t xml:space="preserve"> </w:t>
            </w:r>
            <w:r w:rsidR="00E65263" w:rsidRPr="004F6DA5">
              <w:rPr>
                <w:b/>
                <w:sz w:val="20"/>
                <w:szCs w:val="20"/>
                <w:lang w:val="fr-FR"/>
              </w:rPr>
              <w:t>GR</w:t>
            </w:r>
            <w:r w:rsidR="00014A79" w:rsidRPr="004F6DA5">
              <w:rPr>
                <w:b/>
                <w:sz w:val="20"/>
                <w:szCs w:val="20"/>
                <w:lang w:val="fr-FR"/>
              </w:rPr>
              <w:t>VA</w:t>
            </w:r>
            <w:r w:rsidR="00E65263" w:rsidRPr="004F6DA5">
              <w:rPr>
                <w:b/>
                <w:sz w:val="20"/>
                <w:szCs w:val="20"/>
                <w:lang w:val="fr-FR"/>
              </w:rPr>
              <w:t>-</w:t>
            </w:r>
            <w:r w:rsidR="00B2121D" w:rsidRPr="004F6DA5">
              <w:rPr>
                <w:b/>
                <w:sz w:val="20"/>
                <w:szCs w:val="20"/>
                <w:lang w:val="fr-FR"/>
              </w:rPr>
              <w:t>03-</w:t>
            </w:r>
            <w:r w:rsidR="000D5FB8" w:rsidRPr="000D5FB8">
              <w:rPr>
                <w:b/>
                <w:sz w:val="20"/>
                <w:szCs w:val="20"/>
                <w:lang w:val="fr-FR"/>
              </w:rPr>
              <w:t>1</w:t>
            </w:r>
            <w:r w:rsidR="007E3691">
              <w:rPr>
                <w:b/>
                <w:sz w:val="20"/>
                <w:szCs w:val="20"/>
                <w:lang w:val="fr-FR"/>
              </w:rPr>
              <w:t>7</w:t>
            </w:r>
            <w:ins w:id="1" w:author="LAGRANGE Antony (GROW)" w:date="2019-06-04T14:22:00Z">
              <w:r w:rsidR="00A75B32">
                <w:rPr>
                  <w:b/>
                  <w:sz w:val="20"/>
                  <w:szCs w:val="20"/>
                  <w:lang w:val="fr-FR"/>
                </w:rPr>
                <w:t>-Rev.1</w:t>
              </w:r>
            </w:ins>
          </w:p>
          <w:p w14:paraId="3675E024" w14:textId="77777777" w:rsidR="00B93828" w:rsidRPr="004F6DA5" w:rsidRDefault="00C14FCA" w:rsidP="00FE1F38">
            <w:pPr>
              <w:spacing w:before="60" w:after="60"/>
              <w:ind w:left="320"/>
              <w:jc w:val="right"/>
              <w:rPr>
                <w:sz w:val="20"/>
                <w:szCs w:val="20"/>
                <w:lang w:val="fr-FR"/>
              </w:rPr>
            </w:pPr>
            <w:r w:rsidRPr="004F6DA5">
              <w:rPr>
                <w:sz w:val="20"/>
                <w:szCs w:val="20"/>
                <w:lang w:val="fr-FR"/>
              </w:rPr>
              <w:t>3rd GRVA, 3-4 June 2019</w:t>
            </w:r>
            <w:r w:rsidR="00DD18EB" w:rsidRPr="004F6DA5">
              <w:rPr>
                <w:sz w:val="20"/>
                <w:szCs w:val="20"/>
                <w:lang w:val="fr-FR"/>
              </w:rPr>
              <w:br/>
            </w:r>
            <w:proofErr w:type="spellStart"/>
            <w:r w:rsidRPr="004F6DA5">
              <w:rPr>
                <w:sz w:val="20"/>
                <w:szCs w:val="20"/>
                <w:lang w:val="fr-FR"/>
              </w:rPr>
              <w:t>Provisional</w:t>
            </w:r>
            <w:proofErr w:type="spellEnd"/>
            <w:r w:rsidRPr="004F6DA5">
              <w:rPr>
                <w:sz w:val="20"/>
                <w:szCs w:val="20"/>
                <w:lang w:val="fr-FR"/>
              </w:rPr>
              <w:t xml:space="preserve"> a</w:t>
            </w:r>
            <w:r w:rsidR="00B93828" w:rsidRPr="004F6DA5">
              <w:rPr>
                <w:sz w:val="20"/>
                <w:szCs w:val="20"/>
                <w:lang w:val="fr-FR"/>
              </w:rPr>
              <w:t xml:space="preserve">genda item </w:t>
            </w:r>
            <w:r w:rsidR="00014A79" w:rsidRPr="004F6DA5">
              <w:rPr>
                <w:sz w:val="20"/>
                <w:szCs w:val="20"/>
                <w:lang w:val="fr-FR" w:eastAsia="ja-JP"/>
              </w:rPr>
              <w:t>3</w:t>
            </w:r>
          </w:p>
        </w:tc>
      </w:tr>
    </w:tbl>
    <w:p w14:paraId="0BF1F194" w14:textId="77777777" w:rsidR="00B93828" w:rsidRPr="004F6DA5" w:rsidRDefault="00B93828" w:rsidP="00A74DB5">
      <w:pPr>
        <w:spacing w:after="240"/>
        <w:ind w:left="360"/>
        <w:rPr>
          <w:lang w:val="fr-FR"/>
        </w:rPr>
      </w:pPr>
    </w:p>
    <w:p w14:paraId="5BCD6194" w14:textId="77777777" w:rsidR="00B93828" w:rsidRPr="004F6DA5" w:rsidRDefault="00C14FCA" w:rsidP="00C9022F">
      <w:pPr>
        <w:spacing w:after="240"/>
        <w:jc w:val="center"/>
        <w:rPr>
          <w:b/>
          <w:sz w:val="32"/>
          <w:szCs w:val="32"/>
        </w:rPr>
      </w:pPr>
      <w:r w:rsidRPr="004F6DA5">
        <w:rPr>
          <w:b/>
          <w:sz w:val="32"/>
          <w:szCs w:val="32"/>
        </w:rPr>
        <w:t xml:space="preserve">Proposal for an </w:t>
      </w:r>
      <w:r w:rsidR="0018484E" w:rsidRPr="004F6DA5">
        <w:rPr>
          <w:b/>
          <w:sz w:val="32"/>
          <w:szCs w:val="32"/>
        </w:rPr>
        <w:t xml:space="preserve">Informal </w:t>
      </w:r>
      <w:r w:rsidR="00D96AC4" w:rsidRPr="004F6DA5">
        <w:rPr>
          <w:b/>
          <w:sz w:val="32"/>
          <w:szCs w:val="32"/>
        </w:rPr>
        <w:t>W</w:t>
      </w:r>
      <w:r w:rsidR="0018484E" w:rsidRPr="004F6DA5">
        <w:rPr>
          <w:b/>
          <w:sz w:val="32"/>
          <w:szCs w:val="32"/>
        </w:rPr>
        <w:t xml:space="preserve">orking </w:t>
      </w:r>
      <w:r w:rsidR="00D96AC4" w:rsidRPr="004F6DA5">
        <w:rPr>
          <w:b/>
          <w:sz w:val="32"/>
          <w:szCs w:val="32"/>
        </w:rPr>
        <w:t>G</w:t>
      </w:r>
      <w:r w:rsidR="0018484E" w:rsidRPr="004F6DA5">
        <w:rPr>
          <w:b/>
          <w:sz w:val="32"/>
          <w:szCs w:val="32"/>
        </w:rPr>
        <w:t xml:space="preserve">roup on </w:t>
      </w:r>
      <w:r w:rsidR="00014A79" w:rsidRPr="004F6DA5">
        <w:rPr>
          <w:b/>
          <w:sz w:val="32"/>
          <w:szCs w:val="32"/>
        </w:rPr>
        <w:t>Functional Requirements for Automated and Autonomous Vehicles</w:t>
      </w:r>
      <w:r w:rsidRPr="004F6DA5">
        <w:rPr>
          <w:b/>
          <w:sz w:val="32"/>
          <w:szCs w:val="32"/>
        </w:rPr>
        <w:t xml:space="preserve"> (</w:t>
      </w:r>
      <w:ins w:id="2" w:author="ONU" w:date="2019-06-03T14:28:00Z">
        <w:r w:rsidR="00C9022F" w:rsidRPr="004F6DA5">
          <w:rPr>
            <w:b/>
            <w:sz w:val="32"/>
            <w:szCs w:val="32"/>
          </w:rPr>
          <w:t>FR</w:t>
        </w:r>
        <w:r w:rsidR="00C9022F">
          <w:rPr>
            <w:b/>
            <w:sz w:val="32"/>
            <w:szCs w:val="32"/>
          </w:rPr>
          <w:t>AV</w:t>
        </w:r>
      </w:ins>
      <w:r w:rsidRPr="004F6DA5">
        <w:rPr>
          <w:b/>
          <w:sz w:val="32"/>
          <w:szCs w:val="32"/>
        </w:rPr>
        <w:t>)</w:t>
      </w:r>
      <w:r w:rsidR="004F6DA5" w:rsidRPr="004F6DA5">
        <w:rPr>
          <w:b/>
          <w:sz w:val="32"/>
          <w:szCs w:val="32"/>
        </w:rPr>
        <w:t xml:space="preserve"> </w:t>
      </w:r>
      <w:r w:rsidR="004F6DA5">
        <w:rPr>
          <w:b/>
          <w:sz w:val="32"/>
          <w:szCs w:val="32"/>
        </w:rPr>
        <w:t>(new group)</w:t>
      </w:r>
    </w:p>
    <w:p w14:paraId="7125480C" w14:textId="0E01CB0B" w:rsidR="0051580E" w:rsidDel="002133CA" w:rsidRDefault="0051580E" w:rsidP="00FE1F38">
      <w:pPr>
        <w:pStyle w:val="ListParagraph"/>
        <w:numPr>
          <w:ilvl w:val="0"/>
          <w:numId w:val="13"/>
        </w:numPr>
        <w:spacing w:after="240"/>
        <w:rPr>
          <w:del w:id="3" w:author="LAGRANGE Antony (GROW)" w:date="2019-06-04T07:57:00Z"/>
          <w:b/>
          <w:sz w:val="28"/>
          <w:szCs w:val="28"/>
        </w:rPr>
      </w:pPr>
      <w:del w:id="4" w:author="LAGRANGE Antony (GROW)" w:date="2019-06-04T07:57:00Z">
        <w:r w:rsidRPr="00FE1F38" w:rsidDel="002133CA">
          <w:rPr>
            <w:b/>
            <w:sz w:val="28"/>
            <w:szCs w:val="28"/>
          </w:rPr>
          <w:delText>Introduction</w:delText>
        </w:r>
      </w:del>
    </w:p>
    <w:p w14:paraId="3E49FA08" w14:textId="7417CDB0" w:rsidR="0051580E" w:rsidRPr="00FE1F38" w:rsidDel="002133CA" w:rsidRDefault="00940E79" w:rsidP="00FE1F38">
      <w:pPr>
        <w:autoSpaceDE w:val="0"/>
        <w:autoSpaceDN w:val="0"/>
        <w:adjustRightInd w:val="0"/>
        <w:spacing w:after="180"/>
        <w:ind w:firstLine="360"/>
        <w:jc w:val="both"/>
        <w:rPr>
          <w:moveFrom w:id="5" w:author="LAGRANGE Antony (GROW)" w:date="2019-06-04T07:57:00Z"/>
        </w:rPr>
      </w:pPr>
      <w:moveFromRangeStart w:id="6" w:author="LAGRANGE Antony (GROW)" w:date="2019-06-04T07:57:00Z" w:name="move10527477"/>
      <w:moveFrom w:id="7" w:author="LAGRANGE Antony (GROW)" w:date="2019-06-04T07:57:00Z">
        <w:r w:rsidRPr="00FE1F38" w:rsidDel="002133CA">
          <w:t>ECE/TRANS/WP29</w:t>
        </w:r>
        <w:r w:rsidR="00C9022F" w:rsidDel="002133CA">
          <w:t>/2019/34</w:t>
        </w:r>
        <w:r w:rsidDel="002133CA">
          <w:t xml:space="preserve"> </w:t>
        </w:r>
        <w:r w:rsidR="00C9022F" w:rsidDel="002133CA">
          <w:t>contains</w:t>
        </w:r>
        <w:r w:rsidDel="002133CA">
          <w:t xml:space="preserve"> the strategic vision for the activities of WP29, GRVA</w:t>
        </w:r>
        <w:r w:rsidR="00EE19C1" w:rsidDel="002133CA">
          <w:t xml:space="preserve"> and its informal working groups with respect to automated vehicles. This framework document directs GRVA and its working groups to use the issues, topics and deliverables from that </w:t>
        </w:r>
        <w:r w:rsidR="00327F38" w:rsidDel="002133CA">
          <w:t>document as guidance to inform further discussions, activities and outcomes.</w:t>
        </w:r>
      </w:moveFrom>
    </w:p>
    <w:moveFromRangeEnd w:id="6"/>
    <w:p w14:paraId="3709E08B" w14:textId="33D30D2C" w:rsidR="00B93828" w:rsidRDefault="00B93828">
      <w:pPr>
        <w:spacing w:after="240"/>
        <w:rPr>
          <w:ins w:id="8" w:author="LAGRANGE Antony (GROW)" w:date="2019-06-04T07:57:00Z"/>
          <w:b/>
          <w:sz w:val="28"/>
          <w:szCs w:val="28"/>
        </w:rPr>
        <w:pPrChange w:id="9" w:author="LAGRANGE Antony (GROW)" w:date="2019-06-04T07:57:00Z">
          <w:pPr>
            <w:pStyle w:val="ListParagraph"/>
            <w:numPr>
              <w:numId w:val="13"/>
            </w:numPr>
            <w:spacing w:after="240"/>
            <w:ind w:left="720" w:hanging="360"/>
          </w:pPr>
        </w:pPrChange>
      </w:pPr>
      <w:r w:rsidRPr="002133CA">
        <w:rPr>
          <w:b/>
          <w:sz w:val="28"/>
          <w:szCs w:val="28"/>
          <w:rPrChange w:id="10" w:author="LAGRANGE Antony (GROW)" w:date="2019-06-04T07:57:00Z">
            <w:rPr/>
          </w:rPrChange>
        </w:rPr>
        <w:t>Terms of Reference</w:t>
      </w:r>
    </w:p>
    <w:p w14:paraId="1E020062" w14:textId="021568DC" w:rsidR="002133CA" w:rsidRPr="00FE1F38" w:rsidRDefault="002133CA">
      <w:pPr>
        <w:pStyle w:val="ListParagraph"/>
        <w:numPr>
          <w:ilvl w:val="0"/>
          <w:numId w:val="6"/>
        </w:numPr>
        <w:autoSpaceDE w:val="0"/>
        <w:autoSpaceDN w:val="0"/>
        <w:adjustRightInd w:val="0"/>
        <w:spacing w:after="180"/>
        <w:jc w:val="both"/>
        <w:rPr>
          <w:moveTo w:id="11" w:author="LAGRANGE Antony (GROW)" w:date="2019-06-04T07:57:00Z"/>
        </w:rPr>
        <w:pPrChange w:id="12" w:author="LAGRANGE Antony (GROW)" w:date="2019-06-04T07:58:00Z">
          <w:pPr>
            <w:autoSpaceDE w:val="0"/>
            <w:autoSpaceDN w:val="0"/>
            <w:adjustRightInd w:val="0"/>
            <w:spacing w:after="180"/>
            <w:ind w:firstLine="360"/>
            <w:jc w:val="both"/>
          </w:pPr>
        </w:pPrChange>
      </w:pPr>
      <w:moveToRangeStart w:id="13" w:author="LAGRANGE Antony (GROW)" w:date="2019-06-04T07:57:00Z" w:name="move10527477"/>
      <w:moveTo w:id="14" w:author="LAGRANGE Antony (GROW)" w:date="2019-06-04T07:57:00Z">
        <w:r w:rsidRPr="00FE1F38">
          <w:t>ECE/TRANS/WP29</w:t>
        </w:r>
        <w:r>
          <w:t>/2019/34 contains the strategic vision for the activities of WP29, GRVA and its informal working groups with respect to automated vehicles. This framework document directs GRVA and its working groups to use the issues, topics and deliverables from that document as guidance to inform further discussions, activities and outcomes.</w:t>
        </w:r>
      </w:moveTo>
    </w:p>
    <w:moveToRangeEnd w:id="13"/>
    <w:p w14:paraId="7AC6218C" w14:textId="373F43A5" w:rsidR="002133CA" w:rsidRPr="002133CA" w:rsidDel="002133CA" w:rsidRDefault="002133CA">
      <w:pPr>
        <w:spacing w:after="240"/>
        <w:ind w:left="360"/>
        <w:rPr>
          <w:del w:id="15" w:author="LAGRANGE Antony (GROW)" w:date="2019-06-04T07:58:00Z"/>
          <w:b/>
          <w:sz w:val="28"/>
          <w:szCs w:val="28"/>
          <w:rPrChange w:id="16" w:author="LAGRANGE Antony (GROW)" w:date="2019-06-04T07:57:00Z">
            <w:rPr>
              <w:del w:id="17" w:author="LAGRANGE Antony (GROW)" w:date="2019-06-04T07:58:00Z"/>
            </w:rPr>
          </w:rPrChange>
        </w:rPr>
        <w:pPrChange w:id="18" w:author="LAGRANGE Antony (GROW)" w:date="2019-06-04T07:57:00Z">
          <w:pPr>
            <w:pStyle w:val="ListParagraph"/>
            <w:numPr>
              <w:numId w:val="13"/>
            </w:numPr>
            <w:spacing w:after="240"/>
            <w:ind w:left="720" w:hanging="360"/>
          </w:pPr>
        </w:pPrChange>
      </w:pPr>
    </w:p>
    <w:p w14:paraId="10F813F5" w14:textId="77777777" w:rsidR="00F85165" w:rsidRDefault="00F85165" w:rsidP="00F85165">
      <w:pPr>
        <w:numPr>
          <w:ilvl w:val="0"/>
          <w:numId w:val="6"/>
        </w:numPr>
        <w:autoSpaceDE w:val="0"/>
        <w:autoSpaceDN w:val="0"/>
        <w:adjustRightInd w:val="0"/>
        <w:spacing w:after="180"/>
        <w:jc w:val="both"/>
      </w:pPr>
      <w:r>
        <w:t xml:space="preserve">As noted in document </w:t>
      </w:r>
      <w:r w:rsidR="00C9022F" w:rsidRPr="00FE1F38">
        <w:t>ECE/TRANS/WP29</w:t>
      </w:r>
      <w:r w:rsidR="00C9022F">
        <w:t>/</w:t>
      </w:r>
      <w:r>
        <w:t>2019/34, t</w:t>
      </w:r>
      <w:r w:rsidR="00B93828" w:rsidRPr="00997D6A">
        <w:t>he informal group</w:t>
      </w:r>
      <w:ins w:id="19" w:author="Zhao WANG" w:date="2019-06-04T12:31:00Z">
        <w:r w:rsidR="009A106F">
          <w:rPr>
            <w:rFonts w:asciiTheme="minorEastAsia" w:eastAsiaTheme="minorEastAsia" w:hAnsiTheme="minorEastAsia"/>
            <w:lang w:eastAsia="zh-CN"/>
          </w:rPr>
          <w:t xml:space="preserve"> </w:t>
        </w:r>
      </w:ins>
      <w:del w:id="20" w:author="Zhao WANG" w:date="2019-06-04T12:31:00Z">
        <w:r w:rsidR="00B93828" w:rsidRPr="00997D6A" w:rsidDel="009A106F">
          <w:delText xml:space="preserve"> </w:delText>
        </w:r>
      </w:del>
      <w:r w:rsidR="00B93828" w:rsidRPr="00997D6A">
        <w:t>shall</w:t>
      </w:r>
      <w:r>
        <w:t>:</w:t>
      </w:r>
    </w:p>
    <w:p w14:paraId="18226138" w14:textId="04E40416" w:rsidR="00F85165" w:rsidRDefault="00F85165" w:rsidP="00FE1F38">
      <w:pPr>
        <w:autoSpaceDE w:val="0"/>
        <w:autoSpaceDN w:val="0"/>
        <w:adjustRightInd w:val="0"/>
        <w:spacing w:after="180"/>
        <w:ind w:left="928"/>
        <w:jc w:val="both"/>
      </w:pPr>
      <w:r>
        <w:t>-</w:t>
      </w:r>
      <w:r w:rsidR="00B93828" w:rsidRPr="00997D6A">
        <w:t xml:space="preserve"> </w:t>
      </w:r>
      <w:r w:rsidR="00C53BFF" w:rsidRPr="00997D6A">
        <w:t xml:space="preserve">develop </w:t>
      </w:r>
      <w:del w:id="21" w:author="LAGRANGE Antony (GROW)" w:date="2019-06-04T12:08:00Z">
        <w:r w:rsidR="00D3513B" w:rsidDel="009D0FFD">
          <w:delText xml:space="preserve">functional </w:delText>
        </w:r>
      </w:del>
      <w:ins w:id="22" w:author="LAGRANGE Antony (GROW)" w:date="2019-06-04T12:08:00Z">
        <w:r w:rsidR="009D0FFD">
          <w:t>pe</w:t>
        </w:r>
      </w:ins>
      <w:ins w:id="23" w:author="LAGRANGE Antony (GROW)" w:date="2019-06-04T12:09:00Z">
        <w:r w:rsidR="009D0FFD">
          <w:t>r</w:t>
        </w:r>
      </w:ins>
      <w:ins w:id="24" w:author="LAGRANGE Antony (GROW)" w:date="2019-06-04T12:08:00Z">
        <w:r w:rsidR="009D0FFD">
          <w:t xml:space="preserve">formance </w:t>
        </w:r>
      </w:ins>
      <w:r w:rsidR="00D3513B">
        <w:t xml:space="preserve">requirements for </w:t>
      </w:r>
      <w:r w:rsidR="0051580E">
        <w:t>automated</w:t>
      </w:r>
      <w:r w:rsidR="00D3513B">
        <w:t>/autonomous vehicles</w:t>
      </w:r>
      <w:r>
        <w:t xml:space="preserve"> </w:t>
      </w:r>
      <w:proofErr w:type="gramStart"/>
      <w:r>
        <w:t>in particular the</w:t>
      </w:r>
      <w:proofErr w:type="gramEnd"/>
      <w:r>
        <w:t xml:space="preserve"> combination of the different functions for driving: longitudinal control (acceleration, braking and road speed), lateral control (lane discipline), environment monitoring (headway, side, rear), minimum risk manoeuvre, transition demand, HMI (internal and external) and driver monitoring. This work item should also cover the requirements for Functional Safety.</w:t>
      </w:r>
    </w:p>
    <w:p w14:paraId="79F85232" w14:textId="77777777" w:rsidR="00F85165" w:rsidRDefault="00F85165" w:rsidP="00FE1F38">
      <w:pPr>
        <w:autoSpaceDE w:val="0"/>
        <w:autoSpaceDN w:val="0"/>
        <w:adjustRightInd w:val="0"/>
        <w:spacing w:after="180"/>
        <w:ind w:left="928"/>
        <w:jc w:val="both"/>
      </w:pPr>
      <w:r>
        <w:t>-in line with the f</w:t>
      </w:r>
      <w:r w:rsidR="00C9022F">
        <w:t>ollowing principles/elements a.</w:t>
      </w:r>
      <w:r>
        <w:t xml:space="preserve"> System safety, b. Failsafe Response, c. HMI / Operator information d. OEDR (Functional Requirements)</w:t>
      </w:r>
      <w:ins w:id="25" w:author="Zhao WANG" w:date="2019-06-04T12:20:00Z">
        <w:r w:rsidR="00877D8C">
          <w:t xml:space="preserve"> described in document ECE/TRAN/WP29/2019/34.</w:t>
        </w:r>
      </w:ins>
    </w:p>
    <w:p w14:paraId="4676327D" w14:textId="77777777" w:rsidR="000E2266" w:rsidRDefault="000E2266" w:rsidP="000E2266">
      <w:pPr>
        <w:autoSpaceDE w:val="0"/>
        <w:autoSpaceDN w:val="0"/>
        <w:adjustRightInd w:val="0"/>
        <w:ind w:left="1418"/>
        <w:jc w:val="both"/>
        <w:rPr>
          <w:b/>
        </w:rPr>
      </w:pPr>
    </w:p>
    <w:p w14:paraId="4A8A445F" w14:textId="541EB550" w:rsidR="00D10FAE" w:rsidRDefault="00B93828" w:rsidP="00A74DB5">
      <w:pPr>
        <w:numPr>
          <w:ilvl w:val="0"/>
          <w:numId w:val="6"/>
        </w:numPr>
        <w:tabs>
          <w:tab w:val="num" w:pos="900"/>
        </w:tabs>
        <w:autoSpaceDE w:val="0"/>
        <w:autoSpaceDN w:val="0"/>
        <w:adjustRightInd w:val="0"/>
        <w:spacing w:after="180"/>
        <w:ind w:left="900" w:hanging="540"/>
        <w:jc w:val="both"/>
        <w:rPr>
          <w:ins w:id="26" w:author="LAGRANGE Antony (GROW)" w:date="2019-06-04T13:44:00Z"/>
        </w:rPr>
      </w:pPr>
      <w:r w:rsidRPr="00997D6A">
        <w:t xml:space="preserve">The </w:t>
      </w:r>
      <w:ins w:id="27" w:author="Zhao WANG" w:date="2019-06-04T12:31:00Z">
        <w:r w:rsidR="009A106F">
          <w:t xml:space="preserve">informal </w:t>
        </w:r>
      </w:ins>
      <w:r w:rsidRPr="00997D6A">
        <w:t>group</w:t>
      </w:r>
      <w:del w:id="28" w:author="Zhao WANG" w:date="2019-06-04T12:21:00Z">
        <w:r w:rsidRPr="00997D6A" w:rsidDel="00877D8C">
          <w:delText xml:space="preserve"> </w:delText>
        </w:r>
      </w:del>
      <w:ins w:id="29" w:author="Zhao WANG" w:date="2019-06-04T12:21:00Z">
        <w:r w:rsidR="00877D8C" w:rsidRPr="00997D6A">
          <w:t xml:space="preserve"> </w:t>
        </w:r>
      </w:ins>
      <w:r w:rsidRPr="00997D6A">
        <w:t>sh</w:t>
      </w:r>
      <w:r w:rsidR="002358B2">
        <w:t xml:space="preserve">all </w:t>
      </w:r>
      <w:r w:rsidRPr="00997D6A">
        <w:t xml:space="preserve">take full account of </w:t>
      </w:r>
      <w:r w:rsidR="002358B2">
        <w:t xml:space="preserve">developments </w:t>
      </w:r>
      <w:ins w:id="30" w:author="LAGRANGE Antony (GROW)" w:date="2019-06-04T13:45:00Z">
        <w:r w:rsidR="00D10FAE">
          <w:t xml:space="preserve">and work in full cooperation with </w:t>
        </w:r>
      </w:ins>
      <w:del w:id="31" w:author="LAGRANGE Antony (GROW)" w:date="2019-06-04T13:45:00Z">
        <w:r w:rsidR="002358B2" w:rsidDel="00D10FAE">
          <w:delText>in</w:delText>
        </w:r>
      </w:del>
      <w:r w:rsidR="002358B2">
        <w:t xml:space="preserve"> other subsidiary Working Parties of WP.29</w:t>
      </w:r>
      <w:ins w:id="32" w:author="LAGRANGE Antony (GROW)" w:date="2019-06-04T13:44:00Z">
        <w:r w:rsidR="00D10FAE">
          <w:t xml:space="preserve"> </w:t>
        </w:r>
        <w:proofErr w:type="gramStart"/>
        <w:r w:rsidR="00D10FAE">
          <w:t>in particular ACSF</w:t>
        </w:r>
        <w:proofErr w:type="gramEnd"/>
        <w:r w:rsidR="00D10FAE">
          <w:t xml:space="preserve"> and VMAD.</w:t>
        </w:r>
      </w:ins>
    </w:p>
    <w:p w14:paraId="3F7BB5A9" w14:textId="4FBD1DDE" w:rsidR="00B93828" w:rsidRPr="00997D6A" w:rsidRDefault="00D10FAE" w:rsidP="00A74DB5">
      <w:pPr>
        <w:numPr>
          <w:ilvl w:val="0"/>
          <w:numId w:val="6"/>
        </w:numPr>
        <w:tabs>
          <w:tab w:val="num" w:pos="900"/>
        </w:tabs>
        <w:autoSpaceDE w:val="0"/>
        <w:autoSpaceDN w:val="0"/>
        <w:adjustRightInd w:val="0"/>
        <w:spacing w:after="180"/>
        <w:ind w:left="900" w:hanging="540"/>
        <w:jc w:val="both"/>
      </w:pPr>
      <w:ins w:id="33" w:author="LAGRANGE Antony (GROW)" w:date="2019-06-04T13:44:00Z">
        <w:r w:rsidRPr="00997D6A">
          <w:t xml:space="preserve">The </w:t>
        </w:r>
        <w:r>
          <w:t xml:space="preserve">informal </w:t>
        </w:r>
        <w:r w:rsidRPr="00997D6A">
          <w:t>group sh</w:t>
        </w:r>
        <w:r>
          <w:t xml:space="preserve">all </w:t>
        </w:r>
        <w:r w:rsidRPr="00997D6A">
          <w:t>take full account of</w:t>
        </w:r>
      </w:ins>
      <w:ins w:id="34" w:author="LAGRANGE Antony (GROW)" w:date="2019-06-04T14:23:00Z">
        <w:r w:rsidR="00356465">
          <w:t xml:space="preserve"> </w:t>
        </w:r>
      </w:ins>
      <w:del w:id="35" w:author="LAGRANGE Antony (GROW)" w:date="2019-06-04T13:44:00Z">
        <w:r w:rsidR="002358B2" w:rsidDel="00D10FAE">
          <w:delText>, and of</w:delText>
        </w:r>
      </w:del>
      <w:del w:id="36" w:author="LAGRANGE Antony (GROW)" w:date="2019-06-04T13:45:00Z">
        <w:r w:rsidR="002358B2" w:rsidDel="00D10FAE">
          <w:delText xml:space="preserve"> </w:delText>
        </w:r>
      </w:del>
      <w:r w:rsidR="00B93828" w:rsidRPr="00997D6A">
        <w:t>existing data and research</w:t>
      </w:r>
      <w:r w:rsidR="002358B2">
        <w:t>,</w:t>
      </w:r>
      <w:r w:rsidR="00B93828" w:rsidRPr="00997D6A">
        <w:t xml:space="preserve"> in developing its proposals. It should consider pre-existing standards</w:t>
      </w:r>
      <w:r w:rsidR="00940E79">
        <w:t>, guidelines</w:t>
      </w:r>
      <w:r w:rsidR="00A8308A">
        <w:t xml:space="preserve"> and </w:t>
      </w:r>
      <w:r w:rsidR="00407080" w:rsidRPr="00997D6A">
        <w:t xml:space="preserve">Regulations </w:t>
      </w:r>
      <w:r w:rsidR="00B93828" w:rsidRPr="00997D6A">
        <w:t>from other territories</w:t>
      </w:r>
      <w:r w:rsidR="00407080" w:rsidRPr="00997D6A">
        <w:t xml:space="preserve"> </w:t>
      </w:r>
      <w:r w:rsidR="00B93828" w:rsidRPr="00997D6A">
        <w:t xml:space="preserve">for developing its proposals. </w:t>
      </w:r>
    </w:p>
    <w:p w14:paraId="72EC7155" w14:textId="2507DE2D" w:rsidR="002133CA" w:rsidRDefault="00940E79" w:rsidP="002133CA">
      <w:pPr>
        <w:numPr>
          <w:ilvl w:val="0"/>
          <w:numId w:val="6"/>
        </w:numPr>
        <w:tabs>
          <w:tab w:val="num" w:pos="1440"/>
        </w:tabs>
        <w:autoSpaceDE w:val="0"/>
        <w:autoSpaceDN w:val="0"/>
        <w:adjustRightInd w:val="0"/>
        <w:spacing w:after="180"/>
        <w:jc w:val="both"/>
        <w:rPr>
          <w:ins w:id="37" w:author="LAGRANGE Antony (GROW)" w:date="2019-06-04T13:44:00Z"/>
        </w:rPr>
      </w:pPr>
      <w:del w:id="38" w:author="LAGRANGE Antony (GROW)" w:date="2019-06-04T12:04:00Z">
        <w:r w:rsidDel="009D0FFD">
          <w:delText>T</w:delText>
        </w:r>
      </w:del>
      <w:del w:id="39" w:author="LAGRANGE Antony (GROW)" w:date="2019-06-04T13:47:00Z">
        <w:r w:rsidDel="00D10FAE">
          <w:delText xml:space="preserve">he </w:delText>
        </w:r>
      </w:del>
      <w:ins w:id="40" w:author="Zhao WANG" w:date="2019-06-04T12:31:00Z">
        <w:del w:id="41" w:author="LAGRANGE Antony (GROW)" w:date="2019-06-04T13:47:00Z">
          <w:r w:rsidR="009A106F" w:rsidDel="00D10FAE">
            <w:delText xml:space="preserve">informal </w:delText>
          </w:r>
          <w:r w:rsidR="009A106F" w:rsidRPr="00997D6A" w:rsidDel="00D10FAE">
            <w:delText>group</w:delText>
          </w:r>
        </w:del>
      </w:ins>
      <w:del w:id="42" w:author="LAGRANGE Antony (GROW)" w:date="2019-06-04T13:47:00Z">
        <w:r w:rsidDel="00D10FAE">
          <w:delText xml:space="preserve">IWG </w:delText>
        </w:r>
      </w:del>
      <w:del w:id="43" w:author="LAGRANGE Antony (GROW)" w:date="2019-06-04T12:06:00Z">
        <w:r w:rsidDel="009D0FFD">
          <w:delText xml:space="preserve">shall </w:delText>
        </w:r>
      </w:del>
      <w:del w:id="44" w:author="LAGRANGE Antony (GROW)" w:date="2019-06-04T13:47:00Z">
        <w:r w:rsidDel="00D10FAE">
          <w:delText xml:space="preserve">deliver </w:delText>
        </w:r>
      </w:del>
      <w:ins w:id="45" w:author="LAGRANGE Antony (GROW)" w:date="2019-06-04T08:05:00Z">
        <w:r w:rsidR="002133CA">
          <w:t>The informal group shall deliver c</w:t>
        </w:r>
        <w:r w:rsidR="002133CA" w:rsidRPr="002133CA">
          <w:t>ommon functional requirements on existing national/regional guidelines and other relevant reference documents (1958 and 1998 Agreements)</w:t>
        </w:r>
        <w:r w:rsidR="002133CA">
          <w:t xml:space="preserve"> </w:t>
        </w:r>
      </w:ins>
      <w:ins w:id="46" w:author="LAGRANGE Antony (GROW)" w:date="2019-06-04T08:06:00Z">
        <w:r w:rsidR="002133CA">
          <w:t>for the [September 2019 session] of GRVA</w:t>
        </w:r>
      </w:ins>
      <w:del w:id="47" w:author="LAGRANGE Antony (GROW)" w:date="2019-06-04T08:05:00Z">
        <w:r w:rsidDel="002133CA">
          <w:delText xml:space="preserve">in accordance with </w:delText>
        </w:r>
        <w:r w:rsidR="00FE1F38" w:rsidDel="002133CA">
          <w:delText xml:space="preserve">deliverables in </w:delText>
        </w:r>
        <w:r w:rsidDel="002133CA">
          <w:delText xml:space="preserve">framework document </w:delText>
        </w:r>
        <w:r w:rsidR="00BF7371" w:rsidRPr="00FE1F38" w:rsidDel="002133CA">
          <w:delText>ECE/TRANS/WP29</w:delText>
        </w:r>
        <w:r w:rsidR="00BF7371" w:rsidDel="002133CA">
          <w:delText>/</w:delText>
        </w:r>
        <w:r w:rsidDel="002133CA">
          <w:delText>2019/34</w:delText>
        </w:r>
      </w:del>
      <w:r>
        <w:t xml:space="preserve">. </w:t>
      </w:r>
    </w:p>
    <w:p w14:paraId="07F4DC7B" w14:textId="709C41D8" w:rsidR="00940E79" w:rsidRDefault="00940E79" w:rsidP="00A74DB5">
      <w:pPr>
        <w:numPr>
          <w:ilvl w:val="0"/>
          <w:numId w:val="6"/>
        </w:numPr>
        <w:tabs>
          <w:tab w:val="num" w:pos="900"/>
          <w:tab w:val="num" w:pos="1440"/>
        </w:tabs>
        <w:autoSpaceDE w:val="0"/>
        <w:autoSpaceDN w:val="0"/>
        <w:adjustRightInd w:val="0"/>
        <w:spacing w:after="180"/>
        <w:ind w:left="896" w:hanging="539"/>
        <w:jc w:val="both"/>
      </w:pPr>
      <w:r>
        <w:t xml:space="preserve">The </w:t>
      </w:r>
      <w:ins w:id="48" w:author="Zhao WANG" w:date="2019-06-04T13:18:00Z">
        <w:r w:rsidR="00854B5F">
          <w:t>informal group</w:t>
        </w:r>
      </w:ins>
      <w:del w:id="49" w:author="Zhao WANG" w:date="2019-06-04T13:18:00Z">
        <w:r w:rsidDel="00854B5F">
          <w:delText>IWG</w:delText>
        </w:r>
      </w:del>
      <w:r>
        <w:t xml:space="preserve"> may choose to work in phases</w:t>
      </w:r>
      <w:ins w:id="50" w:author="Zhao WANG" w:date="2019-06-04T13:18:00Z">
        <w:r w:rsidR="00854B5F">
          <w:t xml:space="preserve"> </w:t>
        </w:r>
        <w:del w:id="51" w:author="LAGRANGE Antony (GROW)" w:date="2019-06-04T14:22:00Z">
          <w:r w:rsidR="00854B5F" w:rsidDel="00A75B32">
            <w:delText>(e.g. highway traffic, urban traffic, interurban traffic)</w:delText>
          </w:r>
        </w:del>
      </w:ins>
      <w:r>
        <w:t xml:space="preserve"> on the different work items</w:t>
      </w:r>
      <w:del w:id="52" w:author="Zhao WANG" w:date="2019-06-04T13:18:00Z">
        <w:r w:rsidDel="00854B5F">
          <w:delText xml:space="preserve"> (e.g. highway traffic, urban traffic, interurban traffic)</w:delText>
        </w:r>
      </w:del>
      <w:r>
        <w:t>.</w:t>
      </w:r>
    </w:p>
    <w:p w14:paraId="57BB041E" w14:textId="77777777" w:rsidR="00636A5C" w:rsidRDefault="002358B2" w:rsidP="00C9022F">
      <w:pPr>
        <w:numPr>
          <w:ilvl w:val="0"/>
          <w:numId w:val="6"/>
        </w:numPr>
        <w:tabs>
          <w:tab w:val="num" w:pos="900"/>
          <w:tab w:val="num" w:pos="1440"/>
        </w:tabs>
        <w:autoSpaceDE w:val="0"/>
        <w:autoSpaceDN w:val="0"/>
        <w:adjustRightInd w:val="0"/>
        <w:spacing w:after="180"/>
        <w:ind w:left="896" w:hanging="539"/>
        <w:jc w:val="both"/>
      </w:pPr>
      <w:r>
        <w:t xml:space="preserve">Text </w:t>
      </w:r>
      <w:r w:rsidRPr="007E3691">
        <w:t>shall</w:t>
      </w:r>
      <w:r w:rsidR="00C9022F" w:rsidRPr="007E3691">
        <w:t>,</w:t>
      </w:r>
      <w:r w:rsidRPr="007E3691">
        <w:t xml:space="preserve"> </w:t>
      </w:r>
      <w:proofErr w:type="gramStart"/>
      <w:r w:rsidR="00F7318B" w:rsidRPr="007E3691">
        <w:t>to the fullest extent</w:t>
      </w:r>
      <w:proofErr w:type="gramEnd"/>
      <w:r w:rsidR="00F7318B" w:rsidRPr="007E3691">
        <w:t xml:space="preserve"> possible, be performance based and technology neutral and </w:t>
      </w:r>
      <w:r w:rsidRPr="007E3691">
        <w:t xml:space="preserve">be prepared in a neutral form such that it can be adapted for use </w:t>
      </w:r>
      <w:r w:rsidR="00A74DB5" w:rsidRPr="007E3691">
        <w:t>under</w:t>
      </w:r>
      <w:r w:rsidRPr="007E3691">
        <w:t xml:space="preserve"> the </w:t>
      </w:r>
      <w:r w:rsidR="00F7318B" w:rsidRPr="007E3691">
        <w:t xml:space="preserve">1958, 1997 and 1998 </w:t>
      </w:r>
      <w:r>
        <w:t xml:space="preserve">Agreements.  </w:t>
      </w:r>
    </w:p>
    <w:p w14:paraId="3C99DDE6" w14:textId="1D435EF5" w:rsidR="00B93828" w:rsidDel="002133CA" w:rsidRDefault="00FE1F38" w:rsidP="00A74DB5">
      <w:pPr>
        <w:spacing w:after="180"/>
        <w:ind w:left="896" w:hanging="539"/>
        <w:jc w:val="both"/>
        <w:rPr>
          <w:del w:id="53" w:author="LAGRANGE Antony (GROW)" w:date="2019-06-04T08:02:00Z"/>
        </w:rPr>
      </w:pPr>
      <w:del w:id="54" w:author="LAGRANGE Antony (GROW)" w:date="2019-06-04T08:02:00Z">
        <w:r w:rsidDel="002133CA">
          <w:rPr>
            <w:b/>
            <w:lang w:eastAsia="ja-JP"/>
          </w:rPr>
          <w:delText>5.</w:delText>
        </w:r>
        <w:r w:rsidR="00FA111D" w:rsidRPr="00997D6A" w:rsidDel="002133CA">
          <w:rPr>
            <w:rFonts w:hint="eastAsia"/>
            <w:lang w:eastAsia="ja-JP"/>
          </w:rPr>
          <w:tab/>
        </w:r>
      </w:del>
      <w:del w:id="55" w:author="LAGRANGE Antony (GROW)" w:date="2019-06-04T07:59:00Z">
        <w:r w:rsidR="00B93828" w:rsidRPr="00997D6A" w:rsidDel="002133CA">
          <w:delText>A final decision on regulatory proposals rests with WP</w:delText>
        </w:r>
        <w:r w:rsidR="00C62237" w:rsidRPr="00997D6A" w:rsidDel="002133CA">
          <w:delText>.</w:delText>
        </w:r>
        <w:r w:rsidR="00B93828" w:rsidRPr="00997D6A" w:rsidDel="002133CA">
          <w:delText>29 and the Contracting Parties.</w:delText>
        </w:r>
      </w:del>
    </w:p>
    <w:p w14:paraId="75E282B7" w14:textId="77777777" w:rsidR="00F7318B" w:rsidRPr="00997D6A" w:rsidRDefault="00F7318B" w:rsidP="00A74DB5">
      <w:pPr>
        <w:spacing w:after="180"/>
        <w:ind w:left="896" w:hanging="539"/>
        <w:jc w:val="both"/>
      </w:pPr>
    </w:p>
    <w:p w14:paraId="0DBD8F3C" w14:textId="77777777" w:rsidR="00B93828" w:rsidRPr="00997D6A" w:rsidRDefault="00B93828" w:rsidP="00A74DB5">
      <w:pPr>
        <w:spacing w:after="180"/>
        <w:rPr>
          <w:sz w:val="28"/>
          <w:szCs w:val="28"/>
        </w:rPr>
      </w:pPr>
      <w:r w:rsidRPr="00997D6A">
        <w:br w:type="page"/>
      </w:r>
      <w:r w:rsidR="007E3691">
        <w:rPr>
          <w:b/>
          <w:sz w:val="28"/>
          <w:szCs w:val="28"/>
        </w:rPr>
        <w:lastRenderedPageBreak/>
        <w:t>C</w:t>
      </w:r>
      <w:r w:rsidR="004F6DA5" w:rsidRPr="004F6DA5">
        <w:rPr>
          <w:b/>
          <w:sz w:val="28"/>
          <w:szCs w:val="28"/>
        </w:rPr>
        <w:t xml:space="preserve">) </w:t>
      </w:r>
      <w:r w:rsidRPr="00997D6A">
        <w:rPr>
          <w:b/>
          <w:sz w:val="28"/>
          <w:szCs w:val="28"/>
        </w:rPr>
        <w:t>Rules of Procedure</w:t>
      </w:r>
    </w:p>
    <w:p w14:paraId="3C2CA1E0" w14:textId="77777777" w:rsidR="0051580E" w:rsidRPr="007E3691" w:rsidRDefault="0051580E" w:rsidP="00FE1F38">
      <w:pPr>
        <w:tabs>
          <w:tab w:val="left" w:pos="709"/>
        </w:tabs>
        <w:suppressAutoHyphens/>
        <w:spacing w:after="200" w:line="240" w:lineRule="atLeast"/>
        <w:ind w:right="1134"/>
        <w:jc w:val="both"/>
        <w:rPr>
          <w:lang w:eastAsia="en-US"/>
        </w:rPr>
      </w:pPr>
      <w:r w:rsidRPr="007E3691">
        <w:rPr>
          <w:lang w:eastAsia="en-US"/>
        </w:rPr>
        <w:t xml:space="preserve">1. </w:t>
      </w:r>
      <w:r w:rsidRPr="007E3691">
        <w:rPr>
          <w:lang w:eastAsia="en-US"/>
        </w:rPr>
        <w:tab/>
        <w:t>The informal working groups shall report to GRVA and are open to all participants of WP.29.</w:t>
      </w:r>
    </w:p>
    <w:p w14:paraId="174AE73E" w14:textId="77777777" w:rsidR="0051580E" w:rsidRPr="007E3691" w:rsidRDefault="0051580E" w:rsidP="00FE1F38">
      <w:pPr>
        <w:numPr>
          <w:ilvl w:val="1"/>
          <w:numId w:val="14"/>
        </w:numPr>
        <w:tabs>
          <w:tab w:val="left" w:pos="709"/>
        </w:tabs>
        <w:suppressAutoHyphens/>
        <w:spacing w:after="200" w:line="240" w:lineRule="atLeast"/>
        <w:ind w:left="426" w:right="1134"/>
        <w:rPr>
          <w:lang w:eastAsia="en-US"/>
        </w:rPr>
      </w:pPr>
      <w:r w:rsidRPr="007E3691">
        <w:rPr>
          <w:lang w:eastAsia="en-US"/>
        </w:rPr>
        <w:t xml:space="preserve"> [Two </w:t>
      </w:r>
      <w:proofErr w:type="gramStart"/>
      <w:r w:rsidRPr="007E3691">
        <w:rPr>
          <w:lang w:eastAsia="en-US"/>
        </w:rPr>
        <w:t>co-Chairs</w:t>
      </w:r>
      <w:proofErr w:type="gramEnd"/>
      <w:r w:rsidRPr="007E3691">
        <w:rPr>
          <w:lang w:eastAsia="en-US"/>
        </w:rPr>
        <w:t xml:space="preserve">] and a Secretary will manage </w:t>
      </w:r>
      <w:ins w:id="56" w:author="Zhao WANG" w:date="2019-06-04T12:25:00Z">
        <w:r w:rsidR="00877D8C">
          <w:rPr>
            <w:lang w:eastAsia="en-US"/>
          </w:rPr>
          <w:t>the</w:t>
        </w:r>
      </w:ins>
      <w:del w:id="57" w:author="Zhao WANG" w:date="2019-06-04T12:25:00Z">
        <w:r w:rsidRPr="007E3691" w:rsidDel="00877D8C">
          <w:rPr>
            <w:lang w:eastAsia="en-US"/>
          </w:rPr>
          <w:delText>each</w:delText>
        </w:r>
      </w:del>
      <w:r w:rsidRPr="007E3691">
        <w:rPr>
          <w:lang w:eastAsia="en-US"/>
        </w:rPr>
        <w:t xml:space="preserve"> informal group.</w:t>
      </w:r>
    </w:p>
    <w:p w14:paraId="2F95F956" w14:textId="77777777" w:rsidR="00F85165" w:rsidRPr="007E3691" w:rsidRDefault="00F85165" w:rsidP="00FE1F38">
      <w:pPr>
        <w:numPr>
          <w:ilvl w:val="1"/>
          <w:numId w:val="14"/>
        </w:numPr>
        <w:tabs>
          <w:tab w:val="left" w:pos="709"/>
        </w:tabs>
        <w:suppressAutoHyphens/>
        <w:spacing w:after="200" w:line="240" w:lineRule="atLeast"/>
        <w:ind w:left="426" w:right="1134"/>
        <w:rPr>
          <w:lang w:eastAsia="en-US"/>
        </w:rPr>
      </w:pPr>
      <w:r w:rsidRPr="007E3691">
        <w:rPr>
          <w:lang w:eastAsia="en-US"/>
        </w:rPr>
        <w:t>Experts may be invited upon invitation by the [co-chairs] to ensure engagement of the best available experts.</w:t>
      </w:r>
    </w:p>
    <w:p w14:paraId="278B1A7B" w14:textId="77777777" w:rsidR="0051580E" w:rsidRPr="007E3691" w:rsidRDefault="0051580E" w:rsidP="00FE1F38">
      <w:pPr>
        <w:numPr>
          <w:ilvl w:val="1"/>
          <w:numId w:val="14"/>
        </w:numPr>
        <w:tabs>
          <w:tab w:val="left" w:pos="709"/>
        </w:tabs>
        <w:suppressAutoHyphens/>
        <w:spacing w:after="200" w:line="240" w:lineRule="atLeast"/>
        <w:ind w:left="426" w:right="1134"/>
        <w:rPr>
          <w:lang w:eastAsia="en-US"/>
        </w:rPr>
      </w:pPr>
      <w:r w:rsidRPr="007E3691">
        <w:rPr>
          <w:lang w:eastAsia="en-US"/>
        </w:rPr>
        <w:t xml:space="preserve"> The working language of the informal groups will be English.</w:t>
      </w:r>
    </w:p>
    <w:p w14:paraId="1E83AA0A" w14:textId="6DDA1313" w:rsidR="0051580E" w:rsidRPr="007E3691" w:rsidDel="002133CA" w:rsidRDefault="0051580E" w:rsidP="00FE1F38">
      <w:pPr>
        <w:numPr>
          <w:ilvl w:val="1"/>
          <w:numId w:val="14"/>
        </w:numPr>
        <w:tabs>
          <w:tab w:val="left" w:pos="709"/>
        </w:tabs>
        <w:suppressAutoHyphens/>
        <w:spacing w:after="200" w:line="240" w:lineRule="atLeast"/>
        <w:ind w:left="426" w:right="1134"/>
        <w:rPr>
          <w:del w:id="58" w:author="LAGRANGE Antony (GROW)" w:date="2019-06-04T08:02:00Z"/>
          <w:lang w:eastAsia="en-US"/>
        </w:rPr>
      </w:pPr>
      <w:del w:id="59" w:author="LAGRANGE Antony (GROW)" w:date="2019-06-04T08:02:00Z">
        <w:r w:rsidRPr="007E3691" w:rsidDel="002133CA">
          <w:rPr>
            <w:lang w:eastAsia="en-US"/>
          </w:rPr>
          <w:delText xml:space="preserve">The output of the informal working groups shall be delivered such that it is suitable for adoption under the 1958, the 1997 and the 1998 Agreements.  This may be in the form of a single text </w:delText>
        </w:r>
      </w:del>
      <w:ins w:id="60" w:author="Zhao WANG" w:date="2019-06-04T12:26:00Z">
        <w:del w:id="61" w:author="LAGRANGE Antony (GROW)" w:date="2019-06-04T08:02:00Z">
          <w:r w:rsidR="00877D8C" w:rsidDel="002133CA">
            <w:rPr>
              <w:lang w:eastAsia="en-US"/>
            </w:rPr>
            <w:delText>for the 1958, the 19</w:delText>
          </w:r>
        </w:del>
      </w:ins>
      <w:ins w:id="62" w:author="Zhao WANG" w:date="2019-06-04T13:16:00Z">
        <w:del w:id="63" w:author="LAGRANGE Antony (GROW)" w:date="2019-06-04T08:02:00Z">
          <w:r w:rsidR="00825203" w:rsidDel="002133CA">
            <w:rPr>
              <w:lang w:eastAsia="en-US"/>
            </w:rPr>
            <w:delText>9</w:delText>
          </w:r>
        </w:del>
      </w:ins>
      <w:ins w:id="64" w:author="Zhao WANG" w:date="2019-06-04T12:26:00Z">
        <w:del w:id="65" w:author="LAGRANGE Antony (GROW)" w:date="2019-06-04T08:02:00Z">
          <w:r w:rsidR="00877D8C" w:rsidDel="002133CA">
            <w:rPr>
              <w:lang w:eastAsia="en-US"/>
            </w:rPr>
            <w:delText xml:space="preserve">7 and the 1998 Agreements </w:delText>
          </w:r>
        </w:del>
      </w:ins>
      <w:del w:id="66" w:author="LAGRANGE Antony (GROW)" w:date="2019-06-04T08:02:00Z">
        <w:r w:rsidRPr="007E3691" w:rsidDel="002133CA">
          <w:rPr>
            <w:lang w:eastAsia="en-US"/>
          </w:rPr>
          <w:delText>or in Agreement specific versions.</w:delText>
        </w:r>
      </w:del>
    </w:p>
    <w:p w14:paraId="3C1F14CE" w14:textId="77777777" w:rsidR="0051580E" w:rsidRPr="007E3691" w:rsidRDefault="0051580E" w:rsidP="00FE1F38">
      <w:pPr>
        <w:numPr>
          <w:ilvl w:val="1"/>
          <w:numId w:val="14"/>
        </w:numPr>
        <w:suppressAutoHyphens/>
        <w:spacing w:after="200" w:line="240" w:lineRule="atLeast"/>
        <w:ind w:left="426" w:right="1134" w:hanging="426"/>
        <w:jc w:val="both"/>
        <w:rPr>
          <w:lang w:eastAsia="en-US"/>
        </w:rPr>
      </w:pPr>
      <w:r w:rsidRPr="007E3691">
        <w:rPr>
          <w:lang w:eastAsia="en-US"/>
        </w:rPr>
        <w:t xml:space="preserve">All documents and/or proposals must be submitted to the Secretary of the relevant group in a suitable electronic format in advance of the meeting. The group may refuse to discuss any item or proposal which has not been circulated five working days in advance to the meeting.  </w:t>
      </w:r>
    </w:p>
    <w:p w14:paraId="0F6DEE24" w14:textId="77777777" w:rsidR="0051580E" w:rsidRPr="007E3691" w:rsidRDefault="0051580E" w:rsidP="00FE1F38">
      <w:pPr>
        <w:numPr>
          <w:ilvl w:val="1"/>
          <w:numId w:val="14"/>
        </w:numPr>
        <w:tabs>
          <w:tab w:val="left" w:pos="709"/>
        </w:tabs>
        <w:suppressAutoHyphens/>
        <w:spacing w:after="200" w:line="240" w:lineRule="atLeast"/>
        <w:ind w:left="426" w:right="1134" w:hanging="426"/>
        <w:jc w:val="both"/>
        <w:rPr>
          <w:lang w:eastAsia="en-US"/>
        </w:rPr>
      </w:pPr>
      <w:r w:rsidRPr="007E3691">
        <w:rPr>
          <w:lang w:eastAsia="en-US"/>
        </w:rPr>
        <w:t xml:space="preserve">An agenda and related documents will be circulated to all members of the informal working group in advance of all scheduled meetings. </w:t>
      </w:r>
    </w:p>
    <w:p w14:paraId="0755A39D" w14:textId="77777777" w:rsidR="0051580E" w:rsidRPr="007E3691" w:rsidRDefault="0051580E" w:rsidP="00FE1F38">
      <w:pPr>
        <w:numPr>
          <w:ilvl w:val="1"/>
          <w:numId w:val="14"/>
        </w:numPr>
        <w:tabs>
          <w:tab w:val="left" w:pos="709"/>
        </w:tabs>
        <w:suppressAutoHyphens/>
        <w:spacing w:after="200" w:line="240" w:lineRule="atLeast"/>
        <w:ind w:left="426" w:right="1134" w:hanging="426"/>
        <w:jc w:val="both"/>
        <w:rPr>
          <w:lang w:eastAsia="en-US"/>
        </w:rPr>
      </w:pPr>
      <w:r w:rsidRPr="007E3691">
        <w:rPr>
          <w:lang w:eastAsia="en-US"/>
        </w:rPr>
        <w:t xml:space="preserve">Decisions will be reached by consensus. When consensus cannot be reached, the </w:t>
      </w:r>
      <w:ins w:id="67" w:author="Zhao WANG" w:date="2019-06-04T12:27:00Z">
        <w:r w:rsidR="009A106F">
          <w:rPr>
            <w:lang w:eastAsia="en-US"/>
          </w:rPr>
          <w:t>[C</w:t>
        </w:r>
      </w:ins>
      <w:del w:id="68" w:author="Zhao WANG" w:date="2019-06-04T12:27:00Z">
        <w:r w:rsidRPr="007E3691" w:rsidDel="009A106F">
          <w:rPr>
            <w:lang w:eastAsia="en-US"/>
          </w:rPr>
          <w:delText>c</w:delText>
        </w:r>
      </w:del>
      <w:r w:rsidRPr="007E3691">
        <w:rPr>
          <w:lang w:eastAsia="en-US"/>
        </w:rPr>
        <w:t>o-Chairs</w:t>
      </w:r>
      <w:ins w:id="69" w:author="Zhao WANG" w:date="2019-06-04T12:27:00Z">
        <w:r w:rsidR="00877D8C">
          <w:rPr>
            <w:lang w:eastAsia="en-US"/>
          </w:rPr>
          <w:t>]</w:t>
        </w:r>
      </w:ins>
      <w:r w:rsidRPr="007E3691">
        <w:rPr>
          <w:lang w:eastAsia="en-US"/>
        </w:rPr>
        <w:t xml:space="preserve"> of the groups shall present the different points of view to GRVA. The </w:t>
      </w:r>
      <w:ins w:id="70" w:author="Zhao WANG" w:date="2019-06-04T12:27:00Z">
        <w:r w:rsidR="009A106F">
          <w:rPr>
            <w:lang w:eastAsia="en-US"/>
          </w:rPr>
          <w:t>[</w:t>
        </w:r>
      </w:ins>
      <w:r w:rsidRPr="007E3691">
        <w:rPr>
          <w:lang w:eastAsia="en-US"/>
        </w:rPr>
        <w:t>Co-Chairs</w:t>
      </w:r>
      <w:ins w:id="71" w:author="Zhao WANG" w:date="2019-06-04T12:27:00Z">
        <w:r w:rsidR="00877D8C">
          <w:rPr>
            <w:lang w:eastAsia="en-US"/>
          </w:rPr>
          <w:t>]</w:t>
        </w:r>
      </w:ins>
      <w:r w:rsidRPr="007E3691">
        <w:rPr>
          <w:lang w:eastAsia="en-US"/>
        </w:rPr>
        <w:t xml:space="preserve"> may seek guidance from GRVA as appropriate.  </w:t>
      </w:r>
    </w:p>
    <w:p w14:paraId="7B726AEA" w14:textId="4D913F3E" w:rsidR="0051580E" w:rsidRPr="007E3691" w:rsidRDefault="0051580E" w:rsidP="00FE1F38">
      <w:pPr>
        <w:numPr>
          <w:ilvl w:val="1"/>
          <w:numId w:val="14"/>
        </w:numPr>
        <w:tabs>
          <w:tab w:val="left" w:pos="709"/>
        </w:tabs>
        <w:suppressAutoHyphens/>
        <w:spacing w:after="200" w:line="240" w:lineRule="atLeast"/>
        <w:ind w:left="426" w:right="1134" w:hanging="426"/>
        <w:jc w:val="both"/>
        <w:rPr>
          <w:lang w:eastAsia="en-US"/>
        </w:rPr>
      </w:pPr>
      <w:r w:rsidRPr="007E3691">
        <w:rPr>
          <w:lang w:eastAsia="en-US"/>
        </w:rPr>
        <w:t xml:space="preserve">The progress </w:t>
      </w:r>
      <w:r w:rsidRPr="007E3691">
        <w:rPr>
          <w:lang w:val="en-US" w:eastAsia="en-US"/>
        </w:rPr>
        <w:t>of the informal working groups will be routinely reported routinely to</w:t>
      </w:r>
      <w:r w:rsidRPr="007E3691">
        <w:rPr>
          <w:lang w:eastAsia="en-US"/>
        </w:rPr>
        <w:t xml:space="preserve"> </w:t>
      </w:r>
      <w:r w:rsidRPr="007E3691">
        <w:rPr>
          <w:lang w:val="en-US" w:eastAsia="en-US"/>
        </w:rPr>
        <w:t xml:space="preserve">GRVA – wherever possible as an informal document and presented by the </w:t>
      </w:r>
      <w:ins w:id="72" w:author="Zhao WANG" w:date="2019-06-04T12:28:00Z">
        <w:r w:rsidR="009A106F">
          <w:rPr>
            <w:lang w:val="en-US" w:eastAsia="en-US"/>
          </w:rPr>
          <w:t>[</w:t>
        </w:r>
      </w:ins>
      <w:r w:rsidRPr="007E3691">
        <w:rPr>
          <w:lang w:eastAsia="en-US"/>
        </w:rPr>
        <w:t>Co-Chairs</w:t>
      </w:r>
      <w:ins w:id="73" w:author="Zhao WANG" w:date="2019-06-04T12:28:00Z">
        <w:r w:rsidR="009A106F">
          <w:rPr>
            <w:lang w:eastAsia="en-US"/>
          </w:rPr>
          <w:t>]</w:t>
        </w:r>
      </w:ins>
      <w:del w:id="74" w:author="LAGRANGE Antony (GROW)" w:date="2019-06-04T08:01:00Z">
        <w:r w:rsidRPr="007E3691" w:rsidDel="002133CA">
          <w:rPr>
            <w:lang w:eastAsia="en-US"/>
          </w:rPr>
          <w:delText xml:space="preserve"> </w:delText>
        </w:r>
        <w:r w:rsidRPr="007E3691" w:rsidDel="002133CA">
          <w:rPr>
            <w:lang w:val="en-US" w:eastAsia="en-US"/>
          </w:rPr>
          <w:delText>or their representatives</w:delText>
        </w:r>
      </w:del>
      <w:r w:rsidRPr="007E3691">
        <w:rPr>
          <w:lang w:val="en-US" w:eastAsia="en-US"/>
        </w:rPr>
        <w:t xml:space="preserve">. </w:t>
      </w:r>
    </w:p>
    <w:p w14:paraId="6751C7C4" w14:textId="4FD08DF5" w:rsidR="002133CA" w:rsidDel="002133CA" w:rsidRDefault="0051580E">
      <w:pPr>
        <w:tabs>
          <w:tab w:val="num" w:pos="900"/>
        </w:tabs>
        <w:spacing w:after="180"/>
        <w:jc w:val="both"/>
        <w:rPr>
          <w:del w:id="75" w:author="LAGRANGE Antony (GROW)" w:date="2019-06-04T08:01:00Z"/>
          <w:lang w:eastAsia="en-US"/>
        </w:rPr>
        <w:pPrChange w:id="76" w:author="LAGRANGE Antony (GROW)" w:date="2019-06-04T08:01:00Z">
          <w:pPr>
            <w:tabs>
              <w:tab w:val="num" w:pos="900"/>
            </w:tabs>
            <w:spacing w:after="180"/>
            <w:ind w:left="900" w:hanging="540"/>
            <w:jc w:val="both"/>
          </w:pPr>
        </w:pPrChange>
      </w:pPr>
      <w:r w:rsidRPr="007E3691">
        <w:rPr>
          <w:lang w:val="en-US" w:eastAsia="en-US"/>
        </w:rPr>
        <w:t>All documents shall be distributed in digital format. Meeting documents should be made available to the Secretary for publication on the dedicated website.</w:t>
      </w:r>
    </w:p>
    <w:p w14:paraId="0EE2C786" w14:textId="77777777" w:rsidR="002133CA" w:rsidRPr="007E3691" w:rsidRDefault="002133CA" w:rsidP="002133CA">
      <w:pPr>
        <w:numPr>
          <w:ilvl w:val="1"/>
          <w:numId w:val="14"/>
        </w:numPr>
        <w:tabs>
          <w:tab w:val="left" w:pos="709"/>
        </w:tabs>
        <w:suppressAutoHyphens/>
        <w:spacing w:after="200" w:line="240" w:lineRule="atLeast"/>
        <w:ind w:left="426" w:right="1134" w:hanging="426"/>
        <w:jc w:val="both"/>
        <w:rPr>
          <w:lang w:eastAsia="en-US"/>
        </w:rPr>
      </w:pPr>
    </w:p>
    <w:p w14:paraId="1805FD81" w14:textId="2FAC5E6C" w:rsidR="00B93828" w:rsidRPr="002133CA" w:rsidRDefault="00356465">
      <w:pPr>
        <w:numPr>
          <w:ilvl w:val="1"/>
          <w:numId w:val="14"/>
        </w:numPr>
        <w:tabs>
          <w:tab w:val="left" w:pos="709"/>
        </w:tabs>
        <w:suppressAutoHyphens/>
        <w:spacing w:after="200" w:line="240" w:lineRule="atLeast"/>
        <w:ind w:left="426" w:right="1134" w:hanging="426"/>
        <w:jc w:val="both"/>
        <w:rPr>
          <w:lang w:eastAsia="en-US"/>
          <w:rPrChange w:id="77" w:author="LAGRANGE Antony (GROW)" w:date="2019-06-04T07:59:00Z">
            <w:rPr>
              <w:lang w:val="en-US"/>
            </w:rPr>
          </w:rPrChange>
        </w:rPr>
        <w:pPrChange w:id="78" w:author="LAGRANGE Antony (GROW)" w:date="2019-06-04T08:01:00Z">
          <w:pPr>
            <w:tabs>
              <w:tab w:val="num" w:pos="900"/>
            </w:tabs>
            <w:spacing w:after="180"/>
            <w:ind w:left="900" w:hanging="540"/>
            <w:jc w:val="both"/>
          </w:pPr>
        </w:pPrChange>
      </w:pPr>
      <w:r>
        <w:rPr>
          <w:lang w:eastAsia="en-US"/>
        </w:rPr>
        <w:t>F</w:t>
      </w:r>
      <w:r w:rsidR="002133CA" w:rsidRPr="002133CA">
        <w:rPr>
          <w:lang w:eastAsia="en-US"/>
        </w:rPr>
        <w:t>inal decision on regulatory proposals rests with WP.29 and the Contracting Parties.</w:t>
      </w:r>
    </w:p>
    <w:p w14:paraId="38DAF922" w14:textId="77777777" w:rsidR="0018484E" w:rsidRPr="00997D6A" w:rsidRDefault="0018484E" w:rsidP="00A74DB5">
      <w:pPr>
        <w:tabs>
          <w:tab w:val="num" w:pos="900"/>
        </w:tabs>
        <w:spacing w:after="240"/>
        <w:ind w:left="900" w:hanging="540"/>
        <w:jc w:val="center"/>
        <w:rPr>
          <w:u w:val="single"/>
          <w:lang w:val="en-US"/>
        </w:rPr>
      </w:pPr>
      <w:r w:rsidRPr="00997D6A">
        <w:rPr>
          <w:u w:val="single"/>
          <w:lang w:val="en-US"/>
        </w:rPr>
        <w:tab/>
      </w:r>
      <w:r w:rsidRPr="00997D6A">
        <w:rPr>
          <w:u w:val="single"/>
          <w:lang w:val="en-US"/>
        </w:rPr>
        <w:tab/>
      </w:r>
      <w:r w:rsidRPr="00997D6A">
        <w:rPr>
          <w:u w:val="single"/>
          <w:lang w:val="en-US"/>
        </w:rPr>
        <w:tab/>
      </w:r>
    </w:p>
    <w:sectPr w:rsidR="0018484E" w:rsidRPr="00997D6A" w:rsidSect="0018484E">
      <w:pgSz w:w="11906" w:h="16838"/>
      <w:pgMar w:top="1134" w:right="1646" w:bottom="851"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3D9B6C" w14:textId="77777777" w:rsidR="00600A4E" w:rsidRDefault="00600A4E" w:rsidP="00D759F3">
      <w:r>
        <w:separator/>
      </w:r>
    </w:p>
  </w:endnote>
  <w:endnote w:type="continuationSeparator" w:id="0">
    <w:p w14:paraId="1C688D0E" w14:textId="77777777" w:rsidR="00600A4E" w:rsidRDefault="00600A4E" w:rsidP="00D75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C98FE5" w14:textId="77777777" w:rsidR="00600A4E" w:rsidRDefault="00600A4E" w:rsidP="00D759F3">
      <w:r>
        <w:separator/>
      </w:r>
    </w:p>
  </w:footnote>
  <w:footnote w:type="continuationSeparator" w:id="0">
    <w:p w14:paraId="13F1E96F" w14:textId="77777777" w:rsidR="00600A4E" w:rsidRDefault="00600A4E" w:rsidP="00D759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A49B3"/>
    <w:multiLevelType w:val="hybridMultilevel"/>
    <w:tmpl w:val="83FE10B8"/>
    <w:lvl w:ilvl="0" w:tplc="0809000F">
      <w:start w:val="1"/>
      <w:numFmt w:val="decimal"/>
      <w:lvlText w:val="%1."/>
      <w:lvlJc w:val="left"/>
      <w:pPr>
        <w:tabs>
          <w:tab w:val="num" w:pos="928"/>
        </w:tabs>
        <w:ind w:left="928" w:hanging="360"/>
      </w:pPr>
    </w:lvl>
    <w:lvl w:ilvl="1" w:tplc="D59EAE7E">
      <w:start w:val="1"/>
      <w:numFmt w:val="lowerLetter"/>
      <w:lvlText w:val="%2."/>
      <w:lvlJc w:val="left"/>
      <w:pPr>
        <w:tabs>
          <w:tab w:val="num" w:pos="5464"/>
        </w:tabs>
        <w:ind w:left="5464" w:hanging="360"/>
      </w:pPr>
      <w:rPr>
        <w:color w:val="auto"/>
        <w:lang w:val="en-US"/>
      </w:rPr>
    </w:lvl>
    <w:lvl w:ilvl="2" w:tplc="0809001B">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 w15:restartNumberingAfterBreak="0">
    <w:nsid w:val="106D4A38"/>
    <w:multiLevelType w:val="multilevel"/>
    <w:tmpl w:val="47C24C3E"/>
    <w:lvl w:ilvl="0">
      <w:start w:val="1"/>
      <w:numFmt w:val="lowerLetter"/>
      <w:lvlText w:val="%1."/>
      <w:lvlJc w:val="left"/>
      <w:pPr>
        <w:tabs>
          <w:tab w:val="num" w:pos="1620"/>
        </w:tabs>
        <w:ind w:left="162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 w15:restartNumberingAfterBreak="0">
    <w:nsid w:val="10EC725E"/>
    <w:multiLevelType w:val="hybridMultilevel"/>
    <w:tmpl w:val="97948C76"/>
    <w:lvl w:ilvl="0" w:tplc="F6F25A24">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19C71A1B"/>
    <w:multiLevelType w:val="hybridMultilevel"/>
    <w:tmpl w:val="46A82A4C"/>
    <w:lvl w:ilvl="0" w:tplc="DB062F22">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79B1089"/>
    <w:multiLevelType w:val="hybridMultilevel"/>
    <w:tmpl w:val="BEB01AB2"/>
    <w:lvl w:ilvl="0" w:tplc="614E757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F7113F9"/>
    <w:multiLevelType w:val="hybridMultilevel"/>
    <w:tmpl w:val="BA2CD3BA"/>
    <w:lvl w:ilvl="0" w:tplc="2764860C">
      <w:start w:val="7"/>
      <w:numFmt w:val="decimal"/>
      <w:lvlText w:val="%1."/>
      <w:lvlJc w:val="left"/>
      <w:pPr>
        <w:tabs>
          <w:tab w:val="num" w:pos="720"/>
        </w:tabs>
        <w:ind w:left="720" w:hanging="360"/>
      </w:pPr>
    </w:lvl>
    <w:lvl w:ilvl="1" w:tplc="E850D3E6" w:tentative="1">
      <w:start w:val="1"/>
      <w:numFmt w:val="decimal"/>
      <w:lvlText w:val="%2."/>
      <w:lvlJc w:val="left"/>
      <w:pPr>
        <w:tabs>
          <w:tab w:val="num" w:pos="1440"/>
        </w:tabs>
        <w:ind w:left="1440" w:hanging="360"/>
      </w:pPr>
    </w:lvl>
    <w:lvl w:ilvl="2" w:tplc="BC4E9FE2" w:tentative="1">
      <w:start w:val="1"/>
      <w:numFmt w:val="decimal"/>
      <w:lvlText w:val="%3."/>
      <w:lvlJc w:val="left"/>
      <w:pPr>
        <w:tabs>
          <w:tab w:val="num" w:pos="2160"/>
        </w:tabs>
        <w:ind w:left="2160" w:hanging="360"/>
      </w:pPr>
    </w:lvl>
    <w:lvl w:ilvl="3" w:tplc="1A047C5A" w:tentative="1">
      <w:start w:val="1"/>
      <w:numFmt w:val="decimal"/>
      <w:lvlText w:val="%4."/>
      <w:lvlJc w:val="left"/>
      <w:pPr>
        <w:tabs>
          <w:tab w:val="num" w:pos="2880"/>
        </w:tabs>
        <w:ind w:left="2880" w:hanging="360"/>
      </w:pPr>
    </w:lvl>
    <w:lvl w:ilvl="4" w:tplc="FE54700C" w:tentative="1">
      <w:start w:val="1"/>
      <w:numFmt w:val="decimal"/>
      <w:lvlText w:val="%5."/>
      <w:lvlJc w:val="left"/>
      <w:pPr>
        <w:tabs>
          <w:tab w:val="num" w:pos="3600"/>
        </w:tabs>
        <w:ind w:left="3600" w:hanging="360"/>
      </w:pPr>
    </w:lvl>
    <w:lvl w:ilvl="5" w:tplc="E978628A" w:tentative="1">
      <w:start w:val="1"/>
      <w:numFmt w:val="decimal"/>
      <w:lvlText w:val="%6."/>
      <w:lvlJc w:val="left"/>
      <w:pPr>
        <w:tabs>
          <w:tab w:val="num" w:pos="4320"/>
        </w:tabs>
        <w:ind w:left="4320" w:hanging="360"/>
      </w:pPr>
    </w:lvl>
    <w:lvl w:ilvl="6" w:tplc="DCE4B01C" w:tentative="1">
      <w:start w:val="1"/>
      <w:numFmt w:val="decimal"/>
      <w:lvlText w:val="%7."/>
      <w:lvlJc w:val="left"/>
      <w:pPr>
        <w:tabs>
          <w:tab w:val="num" w:pos="5040"/>
        </w:tabs>
        <w:ind w:left="5040" w:hanging="360"/>
      </w:pPr>
    </w:lvl>
    <w:lvl w:ilvl="7" w:tplc="B60C9C9C" w:tentative="1">
      <w:start w:val="1"/>
      <w:numFmt w:val="decimal"/>
      <w:lvlText w:val="%8."/>
      <w:lvlJc w:val="left"/>
      <w:pPr>
        <w:tabs>
          <w:tab w:val="num" w:pos="5760"/>
        </w:tabs>
        <w:ind w:left="5760" w:hanging="360"/>
      </w:pPr>
    </w:lvl>
    <w:lvl w:ilvl="8" w:tplc="9EB28C26" w:tentative="1">
      <w:start w:val="1"/>
      <w:numFmt w:val="decimal"/>
      <w:lvlText w:val="%9."/>
      <w:lvlJc w:val="left"/>
      <w:pPr>
        <w:tabs>
          <w:tab w:val="num" w:pos="6480"/>
        </w:tabs>
        <w:ind w:left="6480" w:hanging="360"/>
      </w:pPr>
    </w:lvl>
  </w:abstractNum>
  <w:abstractNum w:abstractNumId="6" w15:restartNumberingAfterBreak="0">
    <w:nsid w:val="40DB6208"/>
    <w:multiLevelType w:val="hybridMultilevel"/>
    <w:tmpl w:val="0D9C5A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ACE0965"/>
    <w:multiLevelType w:val="hybridMultilevel"/>
    <w:tmpl w:val="39CCA45C"/>
    <w:lvl w:ilvl="0" w:tplc="FA82E9A0">
      <w:start w:val="1"/>
      <w:numFmt w:val="decimal"/>
      <w:lvlText w:val="%1."/>
      <w:lvlJc w:val="left"/>
      <w:pPr>
        <w:tabs>
          <w:tab w:val="num" w:pos="720"/>
        </w:tabs>
        <w:ind w:left="720" w:hanging="360"/>
      </w:pPr>
    </w:lvl>
    <w:lvl w:ilvl="1" w:tplc="64661CC8" w:tentative="1">
      <w:start w:val="1"/>
      <w:numFmt w:val="decimal"/>
      <w:lvlText w:val="%2."/>
      <w:lvlJc w:val="left"/>
      <w:pPr>
        <w:tabs>
          <w:tab w:val="num" w:pos="1440"/>
        </w:tabs>
        <w:ind w:left="1440" w:hanging="360"/>
      </w:pPr>
    </w:lvl>
    <w:lvl w:ilvl="2" w:tplc="8A10326E" w:tentative="1">
      <w:start w:val="1"/>
      <w:numFmt w:val="decimal"/>
      <w:lvlText w:val="%3."/>
      <w:lvlJc w:val="left"/>
      <w:pPr>
        <w:tabs>
          <w:tab w:val="num" w:pos="2160"/>
        </w:tabs>
        <w:ind w:left="2160" w:hanging="360"/>
      </w:pPr>
    </w:lvl>
    <w:lvl w:ilvl="3" w:tplc="FFBC90BA" w:tentative="1">
      <w:start w:val="1"/>
      <w:numFmt w:val="decimal"/>
      <w:lvlText w:val="%4."/>
      <w:lvlJc w:val="left"/>
      <w:pPr>
        <w:tabs>
          <w:tab w:val="num" w:pos="2880"/>
        </w:tabs>
        <w:ind w:left="2880" w:hanging="360"/>
      </w:pPr>
    </w:lvl>
    <w:lvl w:ilvl="4" w:tplc="9C0E5A42" w:tentative="1">
      <w:start w:val="1"/>
      <w:numFmt w:val="decimal"/>
      <w:lvlText w:val="%5."/>
      <w:lvlJc w:val="left"/>
      <w:pPr>
        <w:tabs>
          <w:tab w:val="num" w:pos="3600"/>
        </w:tabs>
        <w:ind w:left="3600" w:hanging="360"/>
      </w:pPr>
    </w:lvl>
    <w:lvl w:ilvl="5" w:tplc="F7DC51CE" w:tentative="1">
      <w:start w:val="1"/>
      <w:numFmt w:val="decimal"/>
      <w:lvlText w:val="%6."/>
      <w:lvlJc w:val="left"/>
      <w:pPr>
        <w:tabs>
          <w:tab w:val="num" w:pos="4320"/>
        </w:tabs>
        <w:ind w:left="4320" w:hanging="360"/>
      </w:pPr>
    </w:lvl>
    <w:lvl w:ilvl="6" w:tplc="E3F84908" w:tentative="1">
      <w:start w:val="1"/>
      <w:numFmt w:val="decimal"/>
      <w:lvlText w:val="%7."/>
      <w:lvlJc w:val="left"/>
      <w:pPr>
        <w:tabs>
          <w:tab w:val="num" w:pos="5040"/>
        </w:tabs>
        <w:ind w:left="5040" w:hanging="360"/>
      </w:pPr>
    </w:lvl>
    <w:lvl w:ilvl="7" w:tplc="4EE296CE" w:tentative="1">
      <w:start w:val="1"/>
      <w:numFmt w:val="decimal"/>
      <w:lvlText w:val="%8."/>
      <w:lvlJc w:val="left"/>
      <w:pPr>
        <w:tabs>
          <w:tab w:val="num" w:pos="5760"/>
        </w:tabs>
        <w:ind w:left="5760" w:hanging="360"/>
      </w:pPr>
    </w:lvl>
    <w:lvl w:ilvl="8" w:tplc="CDD05D8C" w:tentative="1">
      <w:start w:val="1"/>
      <w:numFmt w:val="decimal"/>
      <w:lvlText w:val="%9."/>
      <w:lvlJc w:val="left"/>
      <w:pPr>
        <w:tabs>
          <w:tab w:val="num" w:pos="6480"/>
        </w:tabs>
        <w:ind w:left="6480" w:hanging="360"/>
      </w:pPr>
    </w:lvl>
  </w:abstractNum>
  <w:abstractNum w:abstractNumId="8" w15:restartNumberingAfterBreak="0">
    <w:nsid w:val="64461BF1"/>
    <w:multiLevelType w:val="hybridMultilevel"/>
    <w:tmpl w:val="91481F7E"/>
    <w:lvl w:ilvl="0" w:tplc="DB062F22">
      <w:start w:val="1"/>
      <w:numFmt w:val="decimal"/>
      <w:lvlText w:val="%1."/>
      <w:lvlJc w:val="left"/>
      <w:pPr>
        <w:tabs>
          <w:tab w:val="num" w:pos="360"/>
        </w:tabs>
        <w:ind w:left="360" w:hanging="360"/>
      </w:pPr>
    </w:lvl>
    <w:lvl w:ilvl="1" w:tplc="A79EC822" w:tentative="1">
      <w:start w:val="1"/>
      <w:numFmt w:val="decimal"/>
      <w:lvlText w:val="%2."/>
      <w:lvlJc w:val="left"/>
      <w:pPr>
        <w:tabs>
          <w:tab w:val="num" w:pos="1080"/>
        </w:tabs>
        <w:ind w:left="1080" w:hanging="360"/>
      </w:pPr>
    </w:lvl>
    <w:lvl w:ilvl="2" w:tplc="75362C3A" w:tentative="1">
      <w:start w:val="1"/>
      <w:numFmt w:val="decimal"/>
      <w:lvlText w:val="%3."/>
      <w:lvlJc w:val="left"/>
      <w:pPr>
        <w:tabs>
          <w:tab w:val="num" w:pos="1800"/>
        </w:tabs>
        <w:ind w:left="1800" w:hanging="360"/>
      </w:pPr>
    </w:lvl>
    <w:lvl w:ilvl="3" w:tplc="0868C42A" w:tentative="1">
      <w:start w:val="1"/>
      <w:numFmt w:val="decimal"/>
      <w:lvlText w:val="%4."/>
      <w:lvlJc w:val="left"/>
      <w:pPr>
        <w:tabs>
          <w:tab w:val="num" w:pos="2520"/>
        </w:tabs>
        <w:ind w:left="2520" w:hanging="360"/>
      </w:pPr>
    </w:lvl>
    <w:lvl w:ilvl="4" w:tplc="0DCEE2F4" w:tentative="1">
      <w:start w:val="1"/>
      <w:numFmt w:val="decimal"/>
      <w:lvlText w:val="%5."/>
      <w:lvlJc w:val="left"/>
      <w:pPr>
        <w:tabs>
          <w:tab w:val="num" w:pos="3240"/>
        </w:tabs>
        <w:ind w:left="3240" w:hanging="360"/>
      </w:pPr>
    </w:lvl>
    <w:lvl w:ilvl="5" w:tplc="259062B6" w:tentative="1">
      <w:start w:val="1"/>
      <w:numFmt w:val="decimal"/>
      <w:lvlText w:val="%6."/>
      <w:lvlJc w:val="left"/>
      <w:pPr>
        <w:tabs>
          <w:tab w:val="num" w:pos="3960"/>
        </w:tabs>
        <w:ind w:left="3960" w:hanging="360"/>
      </w:pPr>
    </w:lvl>
    <w:lvl w:ilvl="6" w:tplc="5E0C87A0" w:tentative="1">
      <w:start w:val="1"/>
      <w:numFmt w:val="decimal"/>
      <w:lvlText w:val="%7."/>
      <w:lvlJc w:val="left"/>
      <w:pPr>
        <w:tabs>
          <w:tab w:val="num" w:pos="4680"/>
        </w:tabs>
        <w:ind w:left="4680" w:hanging="360"/>
      </w:pPr>
    </w:lvl>
    <w:lvl w:ilvl="7" w:tplc="9EA804C0" w:tentative="1">
      <w:start w:val="1"/>
      <w:numFmt w:val="decimal"/>
      <w:lvlText w:val="%8."/>
      <w:lvlJc w:val="left"/>
      <w:pPr>
        <w:tabs>
          <w:tab w:val="num" w:pos="5400"/>
        </w:tabs>
        <w:ind w:left="5400" w:hanging="360"/>
      </w:pPr>
    </w:lvl>
    <w:lvl w:ilvl="8" w:tplc="B538CD24" w:tentative="1">
      <w:start w:val="1"/>
      <w:numFmt w:val="decimal"/>
      <w:lvlText w:val="%9."/>
      <w:lvlJc w:val="left"/>
      <w:pPr>
        <w:tabs>
          <w:tab w:val="num" w:pos="6120"/>
        </w:tabs>
        <w:ind w:left="6120" w:hanging="360"/>
      </w:pPr>
    </w:lvl>
  </w:abstractNum>
  <w:abstractNum w:abstractNumId="9" w15:restartNumberingAfterBreak="0">
    <w:nsid w:val="64E613D0"/>
    <w:multiLevelType w:val="hybridMultilevel"/>
    <w:tmpl w:val="8E1ADDF6"/>
    <w:lvl w:ilvl="0" w:tplc="272876CA">
      <w:start w:val="12"/>
      <w:numFmt w:val="decimal"/>
      <w:lvlText w:val="%1."/>
      <w:lvlJc w:val="left"/>
      <w:pPr>
        <w:ind w:left="1152" w:hanging="360"/>
      </w:pPr>
      <w:rPr>
        <w:rFonts w:hint="default"/>
      </w:rPr>
    </w:lvl>
    <w:lvl w:ilvl="1" w:tplc="08090019">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0" w15:restartNumberingAfterBreak="0">
    <w:nsid w:val="6541298D"/>
    <w:multiLevelType w:val="hybridMultilevel"/>
    <w:tmpl w:val="7A523644"/>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11" w15:restartNumberingAfterBreak="0">
    <w:nsid w:val="6CE42D73"/>
    <w:multiLevelType w:val="hybridMultilevel"/>
    <w:tmpl w:val="61323552"/>
    <w:lvl w:ilvl="0" w:tplc="0809000F">
      <w:start w:val="1"/>
      <w:numFmt w:val="decimal"/>
      <w:lvlText w:val="%1."/>
      <w:lvlJc w:val="left"/>
      <w:pPr>
        <w:tabs>
          <w:tab w:val="num" w:pos="928"/>
        </w:tabs>
        <w:ind w:left="928" w:hanging="360"/>
      </w:pPr>
    </w:lvl>
    <w:lvl w:ilvl="1" w:tplc="D1182D36">
      <w:start w:val="1"/>
      <w:numFmt w:val="lowerLetter"/>
      <w:lvlText w:val="%2."/>
      <w:lvlJc w:val="left"/>
      <w:pPr>
        <w:tabs>
          <w:tab w:val="num" w:pos="540"/>
        </w:tabs>
        <w:ind w:left="540" w:hanging="360"/>
      </w:pPr>
      <w:rPr>
        <w:color w:val="auto"/>
      </w:rPr>
    </w:lvl>
    <w:lvl w:ilvl="2" w:tplc="0809001B">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2" w15:restartNumberingAfterBreak="0">
    <w:nsid w:val="74147097"/>
    <w:multiLevelType w:val="hybridMultilevel"/>
    <w:tmpl w:val="6150C37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4A7086"/>
    <w:multiLevelType w:val="hybridMultilevel"/>
    <w:tmpl w:val="0A4C8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6"/>
  </w:num>
  <w:num w:numId="4">
    <w:abstractNumId w:val="12"/>
  </w:num>
  <w:num w:numId="5">
    <w:abstractNumId w:val="3"/>
  </w:num>
  <w:num w:numId="6">
    <w:abstractNumId w:val="0"/>
  </w:num>
  <w:num w:numId="7">
    <w:abstractNumId w:val="1"/>
  </w:num>
  <w:num w:numId="8">
    <w:abstractNumId w:val="7"/>
  </w:num>
  <w:num w:numId="9">
    <w:abstractNumId w:val="5"/>
  </w:num>
  <w:num w:numId="10">
    <w:abstractNumId w:val="10"/>
  </w:num>
  <w:num w:numId="11">
    <w:abstractNumId w:val="13"/>
  </w:num>
  <w:num w:numId="12">
    <w:abstractNumId w:val="11"/>
  </w:num>
  <w:num w:numId="13">
    <w:abstractNumId w:val="2"/>
  </w:num>
  <w:num w:numId="1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GRANGE Antony (GROW)">
    <w15:presenceInfo w15:providerId="None" w15:userId="LAGRANGE Antony (GROW)"/>
  </w15:person>
  <w15:person w15:author="ONU">
    <w15:presenceInfo w15:providerId="None" w15:userId="ONU"/>
  </w15:person>
  <w15:person w15:author="Zhao WANG">
    <w15:presenceInfo w15:providerId="Windows Live" w15:userId="8b8546562d895d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hyphenationZone w:val="425"/>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6132F3F1"/>
  </w:docVars>
  <w:rsids>
    <w:rsidRoot w:val="00D759F3"/>
    <w:rsid w:val="00002F3F"/>
    <w:rsid w:val="00006EFD"/>
    <w:rsid w:val="00014A79"/>
    <w:rsid w:val="00014F08"/>
    <w:rsid w:val="00026B7D"/>
    <w:rsid w:val="000274FE"/>
    <w:rsid w:val="000948EE"/>
    <w:rsid w:val="000A09A0"/>
    <w:rsid w:val="000A74EC"/>
    <w:rsid w:val="000B3BF7"/>
    <w:rsid w:val="000D5FB8"/>
    <w:rsid w:val="000E2266"/>
    <w:rsid w:val="001477FD"/>
    <w:rsid w:val="00153921"/>
    <w:rsid w:val="00156E60"/>
    <w:rsid w:val="00174572"/>
    <w:rsid w:val="0018484E"/>
    <w:rsid w:val="001B04C0"/>
    <w:rsid w:val="00206BD5"/>
    <w:rsid w:val="002133CA"/>
    <w:rsid w:val="002358B2"/>
    <w:rsid w:val="00283B1A"/>
    <w:rsid w:val="00291098"/>
    <w:rsid w:val="00293D5C"/>
    <w:rsid w:val="002A54A5"/>
    <w:rsid w:val="002C4A17"/>
    <w:rsid w:val="002C7930"/>
    <w:rsid w:val="00325B7B"/>
    <w:rsid w:val="00327CA2"/>
    <w:rsid w:val="00327F38"/>
    <w:rsid w:val="00356465"/>
    <w:rsid w:val="00356943"/>
    <w:rsid w:val="003710E4"/>
    <w:rsid w:val="003F524A"/>
    <w:rsid w:val="004052D7"/>
    <w:rsid w:val="00407080"/>
    <w:rsid w:val="004175DD"/>
    <w:rsid w:val="004407DE"/>
    <w:rsid w:val="0044089D"/>
    <w:rsid w:val="00443F1E"/>
    <w:rsid w:val="00447D63"/>
    <w:rsid w:val="004510AF"/>
    <w:rsid w:val="00484B0D"/>
    <w:rsid w:val="0048509B"/>
    <w:rsid w:val="004944E3"/>
    <w:rsid w:val="004971B8"/>
    <w:rsid w:val="004B0906"/>
    <w:rsid w:val="004C1308"/>
    <w:rsid w:val="004E4CB2"/>
    <w:rsid w:val="004E7570"/>
    <w:rsid w:val="004F6DA5"/>
    <w:rsid w:val="0051580E"/>
    <w:rsid w:val="00534177"/>
    <w:rsid w:val="005346DA"/>
    <w:rsid w:val="00551CE4"/>
    <w:rsid w:val="00586ED9"/>
    <w:rsid w:val="0059235B"/>
    <w:rsid w:val="005E307A"/>
    <w:rsid w:val="005F6A89"/>
    <w:rsid w:val="00600A4E"/>
    <w:rsid w:val="0060173D"/>
    <w:rsid w:val="00603827"/>
    <w:rsid w:val="00606EF9"/>
    <w:rsid w:val="0062740C"/>
    <w:rsid w:val="00636A5C"/>
    <w:rsid w:val="00663FC9"/>
    <w:rsid w:val="006778BE"/>
    <w:rsid w:val="0068078D"/>
    <w:rsid w:val="00685993"/>
    <w:rsid w:val="00692906"/>
    <w:rsid w:val="006B578C"/>
    <w:rsid w:val="006C0A0C"/>
    <w:rsid w:val="006C493D"/>
    <w:rsid w:val="006D0C3F"/>
    <w:rsid w:val="006D4135"/>
    <w:rsid w:val="006E1F96"/>
    <w:rsid w:val="00725C58"/>
    <w:rsid w:val="00735F92"/>
    <w:rsid w:val="00736E4F"/>
    <w:rsid w:val="007732F2"/>
    <w:rsid w:val="007A17CA"/>
    <w:rsid w:val="007B0BE1"/>
    <w:rsid w:val="007E3691"/>
    <w:rsid w:val="007E4735"/>
    <w:rsid w:val="007F5EB3"/>
    <w:rsid w:val="00825203"/>
    <w:rsid w:val="008458FF"/>
    <w:rsid w:val="008470D4"/>
    <w:rsid w:val="00854B5F"/>
    <w:rsid w:val="00864FD7"/>
    <w:rsid w:val="00876197"/>
    <w:rsid w:val="00877D8C"/>
    <w:rsid w:val="00877DAC"/>
    <w:rsid w:val="008A4FB4"/>
    <w:rsid w:val="008E3E3D"/>
    <w:rsid w:val="00940E79"/>
    <w:rsid w:val="00967D2F"/>
    <w:rsid w:val="00991888"/>
    <w:rsid w:val="00997D6A"/>
    <w:rsid w:val="009A106F"/>
    <w:rsid w:val="009D0FFD"/>
    <w:rsid w:val="00A0162D"/>
    <w:rsid w:val="00A24F4F"/>
    <w:rsid w:val="00A272B2"/>
    <w:rsid w:val="00A74DB5"/>
    <w:rsid w:val="00A75B32"/>
    <w:rsid w:val="00A8308A"/>
    <w:rsid w:val="00AB1E84"/>
    <w:rsid w:val="00AF11A6"/>
    <w:rsid w:val="00AF702B"/>
    <w:rsid w:val="00AF74B9"/>
    <w:rsid w:val="00B006C8"/>
    <w:rsid w:val="00B139AB"/>
    <w:rsid w:val="00B2121D"/>
    <w:rsid w:val="00B355B5"/>
    <w:rsid w:val="00B46B79"/>
    <w:rsid w:val="00B525F4"/>
    <w:rsid w:val="00B93828"/>
    <w:rsid w:val="00B96A64"/>
    <w:rsid w:val="00BA640F"/>
    <w:rsid w:val="00BB56BA"/>
    <w:rsid w:val="00BC19AF"/>
    <w:rsid w:val="00BE679B"/>
    <w:rsid w:val="00BF7371"/>
    <w:rsid w:val="00C048EA"/>
    <w:rsid w:val="00C14FCA"/>
    <w:rsid w:val="00C53BFF"/>
    <w:rsid w:val="00C56C94"/>
    <w:rsid w:val="00C57416"/>
    <w:rsid w:val="00C62237"/>
    <w:rsid w:val="00C64783"/>
    <w:rsid w:val="00C71CF3"/>
    <w:rsid w:val="00C7541C"/>
    <w:rsid w:val="00C9022F"/>
    <w:rsid w:val="00C9104D"/>
    <w:rsid w:val="00CA528A"/>
    <w:rsid w:val="00D10FAE"/>
    <w:rsid w:val="00D149B2"/>
    <w:rsid w:val="00D176FF"/>
    <w:rsid w:val="00D221A3"/>
    <w:rsid w:val="00D250AC"/>
    <w:rsid w:val="00D3513B"/>
    <w:rsid w:val="00D4037E"/>
    <w:rsid w:val="00D5001F"/>
    <w:rsid w:val="00D759F3"/>
    <w:rsid w:val="00D96AC4"/>
    <w:rsid w:val="00D979B0"/>
    <w:rsid w:val="00DC76BD"/>
    <w:rsid w:val="00DD18EB"/>
    <w:rsid w:val="00DD2455"/>
    <w:rsid w:val="00DD31FE"/>
    <w:rsid w:val="00DD5C10"/>
    <w:rsid w:val="00DE63DD"/>
    <w:rsid w:val="00E16DCF"/>
    <w:rsid w:val="00E253E4"/>
    <w:rsid w:val="00E44CDD"/>
    <w:rsid w:val="00E514AF"/>
    <w:rsid w:val="00E65263"/>
    <w:rsid w:val="00E652C6"/>
    <w:rsid w:val="00E71E87"/>
    <w:rsid w:val="00EA2194"/>
    <w:rsid w:val="00EA7B5B"/>
    <w:rsid w:val="00EB4001"/>
    <w:rsid w:val="00EE19C1"/>
    <w:rsid w:val="00EF6101"/>
    <w:rsid w:val="00F64DEB"/>
    <w:rsid w:val="00F715C1"/>
    <w:rsid w:val="00F7318B"/>
    <w:rsid w:val="00F85165"/>
    <w:rsid w:val="00F86701"/>
    <w:rsid w:val="00FA111D"/>
    <w:rsid w:val="00FA2054"/>
    <w:rsid w:val="00FA6FBE"/>
    <w:rsid w:val="00FC1A61"/>
    <w:rsid w:val="00FE1F38"/>
    <w:rsid w:val="00FE49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172ED441"/>
  <w15:docId w15:val="{123EEABE-CC30-445F-B510-82A3F7BA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E22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08"/>
    </w:pPr>
  </w:style>
  <w:style w:type="paragraph" w:styleId="BalloonText">
    <w:name w:val="Balloon Text"/>
    <w:basedOn w:val="Normal"/>
    <w:link w:val="BalloonTextChar"/>
    <w:rsid w:val="00D759F3"/>
    <w:rPr>
      <w:rFonts w:ascii="Tahoma" w:hAnsi="Tahoma"/>
      <w:sz w:val="16"/>
      <w:szCs w:val="16"/>
    </w:rPr>
  </w:style>
  <w:style w:type="character" w:customStyle="1" w:styleId="BalloonTextChar">
    <w:name w:val="Balloon Text Char"/>
    <w:link w:val="BalloonText"/>
    <w:rsid w:val="00D759F3"/>
    <w:rPr>
      <w:rFonts w:ascii="Tahoma" w:hAnsi="Tahoma" w:cs="Tahoma"/>
      <w:sz w:val="16"/>
      <w:szCs w:val="16"/>
      <w:lang w:val="en-GB" w:eastAsia="en-GB"/>
    </w:rPr>
  </w:style>
  <w:style w:type="paragraph" w:styleId="Header">
    <w:name w:val="header"/>
    <w:basedOn w:val="Normal"/>
    <w:link w:val="HeaderChar"/>
    <w:rsid w:val="00D759F3"/>
    <w:pPr>
      <w:tabs>
        <w:tab w:val="center" w:pos="4536"/>
        <w:tab w:val="right" w:pos="9072"/>
      </w:tabs>
    </w:pPr>
  </w:style>
  <w:style w:type="character" w:customStyle="1" w:styleId="HeaderChar">
    <w:name w:val="Header Char"/>
    <w:link w:val="Header"/>
    <w:rsid w:val="00D759F3"/>
    <w:rPr>
      <w:sz w:val="24"/>
      <w:szCs w:val="24"/>
      <w:lang w:val="en-GB" w:eastAsia="en-GB"/>
    </w:rPr>
  </w:style>
  <w:style w:type="paragraph" w:styleId="Footer">
    <w:name w:val="footer"/>
    <w:basedOn w:val="Normal"/>
    <w:link w:val="FooterChar"/>
    <w:rsid w:val="00D759F3"/>
    <w:pPr>
      <w:tabs>
        <w:tab w:val="center" w:pos="4536"/>
        <w:tab w:val="right" w:pos="9072"/>
      </w:tabs>
    </w:pPr>
  </w:style>
  <w:style w:type="character" w:customStyle="1" w:styleId="FooterChar">
    <w:name w:val="Footer Char"/>
    <w:link w:val="Footer"/>
    <w:rsid w:val="00D759F3"/>
    <w:rPr>
      <w:sz w:val="24"/>
      <w:szCs w:val="24"/>
      <w:lang w:val="en-GB" w:eastAsia="en-GB"/>
    </w:rPr>
  </w:style>
  <w:style w:type="character" w:styleId="CommentReference">
    <w:name w:val="annotation reference"/>
    <w:rsid w:val="00FC1A61"/>
    <w:rPr>
      <w:sz w:val="16"/>
      <w:szCs w:val="16"/>
    </w:rPr>
  </w:style>
  <w:style w:type="paragraph" w:styleId="CommentText">
    <w:name w:val="annotation text"/>
    <w:basedOn w:val="Normal"/>
    <w:link w:val="CommentTextChar"/>
    <w:rsid w:val="00FC1A61"/>
    <w:rPr>
      <w:sz w:val="20"/>
      <w:szCs w:val="20"/>
    </w:rPr>
  </w:style>
  <w:style w:type="character" w:customStyle="1" w:styleId="CommentTextChar">
    <w:name w:val="Comment Text Char"/>
    <w:basedOn w:val="DefaultParagraphFont"/>
    <w:link w:val="CommentText"/>
    <w:rsid w:val="00FC1A61"/>
  </w:style>
  <w:style w:type="paragraph" w:styleId="CommentSubject">
    <w:name w:val="annotation subject"/>
    <w:basedOn w:val="CommentText"/>
    <w:next w:val="CommentText"/>
    <w:link w:val="CommentSubjectChar"/>
    <w:rsid w:val="00FC1A61"/>
    <w:rPr>
      <w:b/>
      <w:bCs/>
      <w:lang w:val="x-none" w:eastAsia="x-none"/>
    </w:rPr>
  </w:style>
  <w:style w:type="character" w:customStyle="1" w:styleId="CommentSubjectChar">
    <w:name w:val="Comment Subject Char"/>
    <w:link w:val="CommentSubject"/>
    <w:rsid w:val="00FC1A61"/>
    <w:rPr>
      <w:b/>
      <w:bCs/>
    </w:rPr>
  </w:style>
  <w:style w:type="paragraph" w:customStyle="1" w:styleId="TableParagraph">
    <w:name w:val="Table Paragraph"/>
    <w:basedOn w:val="Normal"/>
    <w:uiPriority w:val="1"/>
    <w:qFormat/>
    <w:rsid w:val="00D3513B"/>
    <w:pPr>
      <w:widowControl w:val="0"/>
      <w:autoSpaceDE w:val="0"/>
      <w:autoSpaceDN w:val="0"/>
      <w:spacing w:before="109"/>
      <w:ind w:left="42"/>
    </w:pPr>
    <w:rPr>
      <w:rFonts w:ascii="Arial" w:eastAsia="Arial" w:hAnsi="Arial" w:cs="Arial"/>
      <w:sz w:val="22"/>
      <w:szCs w:val="22"/>
      <w:lang w:val="en-US" w:eastAsia="en-US"/>
    </w:rPr>
  </w:style>
  <w:style w:type="paragraph" w:styleId="Revision">
    <w:name w:val="Revision"/>
    <w:hidden/>
    <w:uiPriority w:val="99"/>
    <w:semiHidden/>
    <w:rsid w:val="002133C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244004">
      <w:bodyDiv w:val="1"/>
      <w:marLeft w:val="0"/>
      <w:marRight w:val="0"/>
      <w:marTop w:val="0"/>
      <w:marBottom w:val="0"/>
      <w:divBdr>
        <w:top w:val="none" w:sz="0" w:space="0" w:color="auto"/>
        <w:left w:val="none" w:sz="0" w:space="0" w:color="auto"/>
        <w:bottom w:val="none" w:sz="0" w:space="0" w:color="auto"/>
        <w:right w:val="none" w:sz="0" w:space="0" w:color="auto"/>
      </w:divBdr>
      <w:divsChild>
        <w:div w:id="1831479016">
          <w:marLeft w:val="0"/>
          <w:marRight w:val="0"/>
          <w:marTop w:val="0"/>
          <w:marBottom w:val="0"/>
          <w:divBdr>
            <w:top w:val="none" w:sz="0" w:space="0" w:color="auto"/>
            <w:left w:val="none" w:sz="0" w:space="0" w:color="auto"/>
            <w:bottom w:val="none" w:sz="0" w:space="0" w:color="auto"/>
            <w:right w:val="none" w:sz="0" w:space="0" w:color="auto"/>
          </w:divBdr>
          <w:divsChild>
            <w:div w:id="213004873">
              <w:marLeft w:val="0"/>
              <w:marRight w:val="0"/>
              <w:marTop w:val="0"/>
              <w:marBottom w:val="0"/>
              <w:divBdr>
                <w:top w:val="none" w:sz="0" w:space="0" w:color="auto"/>
                <w:left w:val="none" w:sz="0" w:space="0" w:color="auto"/>
                <w:bottom w:val="none" w:sz="0" w:space="0" w:color="auto"/>
                <w:right w:val="none" w:sz="0" w:space="0" w:color="auto"/>
              </w:divBdr>
            </w:div>
            <w:div w:id="323553281">
              <w:marLeft w:val="0"/>
              <w:marRight w:val="0"/>
              <w:marTop w:val="0"/>
              <w:marBottom w:val="0"/>
              <w:divBdr>
                <w:top w:val="none" w:sz="0" w:space="0" w:color="auto"/>
                <w:left w:val="none" w:sz="0" w:space="0" w:color="auto"/>
                <w:bottom w:val="none" w:sz="0" w:space="0" w:color="auto"/>
                <w:right w:val="none" w:sz="0" w:space="0" w:color="auto"/>
              </w:divBdr>
            </w:div>
            <w:div w:id="475682314">
              <w:marLeft w:val="0"/>
              <w:marRight w:val="0"/>
              <w:marTop w:val="0"/>
              <w:marBottom w:val="0"/>
              <w:divBdr>
                <w:top w:val="none" w:sz="0" w:space="0" w:color="auto"/>
                <w:left w:val="none" w:sz="0" w:space="0" w:color="auto"/>
                <w:bottom w:val="none" w:sz="0" w:space="0" w:color="auto"/>
                <w:right w:val="none" w:sz="0" w:space="0" w:color="auto"/>
              </w:divBdr>
            </w:div>
            <w:div w:id="573053658">
              <w:marLeft w:val="0"/>
              <w:marRight w:val="0"/>
              <w:marTop w:val="0"/>
              <w:marBottom w:val="0"/>
              <w:divBdr>
                <w:top w:val="none" w:sz="0" w:space="0" w:color="auto"/>
                <w:left w:val="none" w:sz="0" w:space="0" w:color="auto"/>
                <w:bottom w:val="none" w:sz="0" w:space="0" w:color="auto"/>
                <w:right w:val="none" w:sz="0" w:space="0" w:color="auto"/>
              </w:divBdr>
            </w:div>
            <w:div w:id="729379677">
              <w:marLeft w:val="0"/>
              <w:marRight w:val="0"/>
              <w:marTop w:val="0"/>
              <w:marBottom w:val="0"/>
              <w:divBdr>
                <w:top w:val="none" w:sz="0" w:space="0" w:color="auto"/>
                <w:left w:val="none" w:sz="0" w:space="0" w:color="auto"/>
                <w:bottom w:val="none" w:sz="0" w:space="0" w:color="auto"/>
                <w:right w:val="none" w:sz="0" w:space="0" w:color="auto"/>
              </w:divBdr>
            </w:div>
            <w:div w:id="1051615254">
              <w:marLeft w:val="0"/>
              <w:marRight w:val="0"/>
              <w:marTop w:val="0"/>
              <w:marBottom w:val="0"/>
              <w:divBdr>
                <w:top w:val="none" w:sz="0" w:space="0" w:color="auto"/>
                <w:left w:val="none" w:sz="0" w:space="0" w:color="auto"/>
                <w:bottom w:val="none" w:sz="0" w:space="0" w:color="auto"/>
                <w:right w:val="none" w:sz="0" w:space="0" w:color="auto"/>
              </w:divBdr>
            </w:div>
            <w:div w:id="1694719906">
              <w:marLeft w:val="0"/>
              <w:marRight w:val="0"/>
              <w:marTop w:val="0"/>
              <w:marBottom w:val="0"/>
              <w:divBdr>
                <w:top w:val="none" w:sz="0" w:space="0" w:color="auto"/>
                <w:left w:val="none" w:sz="0" w:space="0" w:color="auto"/>
                <w:bottom w:val="none" w:sz="0" w:space="0" w:color="auto"/>
                <w:right w:val="none" w:sz="0" w:space="0" w:color="auto"/>
              </w:divBdr>
            </w:div>
            <w:div w:id="211743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536074">
      <w:bodyDiv w:val="1"/>
      <w:marLeft w:val="0"/>
      <w:marRight w:val="0"/>
      <w:marTop w:val="0"/>
      <w:marBottom w:val="0"/>
      <w:divBdr>
        <w:top w:val="none" w:sz="0" w:space="0" w:color="auto"/>
        <w:left w:val="none" w:sz="0" w:space="0" w:color="auto"/>
        <w:bottom w:val="none" w:sz="0" w:space="0" w:color="auto"/>
        <w:right w:val="none" w:sz="0" w:space="0" w:color="auto"/>
      </w:divBdr>
    </w:div>
    <w:div w:id="2009407014">
      <w:bodyDiv w:val="1"/>
      <w:marLeft w:val="0"/>
      <w:marRight w:val="0"/>
      <w:marTop w:val="0"/>
      <w:marBottom w:val="0"/>
      <w:divBdr>
        <w:top w:val="none" w:sz="0" w:space="0" w:color="auto"/>
        <w:left w:val="none" w:sz="0" w:space="0" w:color="auto"/>
        <w:bottom w:val="none" w:sz="0" w:space="0" w:color="auto"/>
        <w:right w:val="none" w:sz="0" w:space="0" w:color="auto"/>
      </w:divBdr>
      <w:divsChild>
        <w:div w:id="827787668">
          <w:marLeft w:val="0"/>
          <w:marRight w:val="0"/>
          <w:marTop w:val="0"/>
          <w:marBottom w:val="0"/>
          <w:divBdr>
            <w:top w:val="none" w:sz="0" w:space="0" w:color="auto"/>
            <w:left w:val="none" w:sz="0" w:space="0" w:color="auto"/>
            <w:bottom w:val="none" w:sz="0" w:space="0" w:color="auto"/>
            <w:right w:val="none" w:sz="0" w:space="0" w:color="auto"/>
          </w:divBdr>
          <w:divsChild>
            <w:div w:id="265964777">
              <w:marLeft w:val="0"/>
              <w:marRight w:val="0"/>
              <w:marTop w:val="0"/>
              <w:marBottom w:val="0"/>
              <w:divBdr>
                <w:top w:val="none" w:sz="0" w:space="0" w:color="auto"/>
                <w:left w:val="none" w:sz="0" w:space="0" w:color="auto"/>
                <w:bottom w:val="none" w:sz="0" w:space="0" w:color="auto"/>
                <w:right w:val="none" w:sz="0" w:space="0" w:color="auto"/>
              </w:divBdr>
            </w:div>
            <w:div w:id="824011112">
              <w:marLeft w:val="0"/>
              <w:marRight w:val="0"/>
              <w:marTop w:val="0"/>
              <w:marBottom w:val="0"/>
              <w:divBdr>
                <w:top w:val="none" w:sz="0" w:space="0" w:color="auto"/>
                <w:left w:val="none" w:sz="0" w:space="0" w:color="auto"/>
                <w:bottom w:val="none" w:sz="0" w:space="0" w:color="auto"/>
                <w:right w:val="none" w:sz="0" w:space="0" w:color="auto"/>
              </w:divBdr>
            </w:div>
            <w:div w:id="856426821">
              <w:marLeft w:val="0"/>
              <w:marRight w:val="0"/>
              <w:marTop w:val="0"/>
              <w:marBottom w:val="0"/>
              <w:divBdr>
                <w:top w:val="none" w:sz="0" w:space="0" w:color="auto"/>
                <w:left w:val="none" w:sz="0" w:space="0" w:color="auto"/>
                <w:bottom w:val="none" w:sz="0" w:space="0" w:color="auto"/>
                <w:right w:val="none" w:sz="0" w:space="0" w:color="auto"/>
              </w:divBdr>
            </w:div>
            <w:div w:id="136347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996C1-57B4-46C9-87A2-8DCE50064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546</Words>
  <Characters>4069</Characters>
  <Application>Microsoft Office Word</Application>
  <DocSecurity>4</DocSecurity>
  <Lines>33</Lines>
  <Paragraphs>9</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タイトル</vt:lpstr>
      </vt:variant>
      <vt:variant>
        <vt:i4>1</vt:i4>
      </vt:variant>
    </vt:vector>
  </HeadingPairs>
  <TitlesOfParts>
    <vt:vector size="4" baseType="lpstr">
      <vt:lpstr/>
      <vt:lpstr/>
      <vt:lpstr/>
      <vt:lpstr/>
    </vt:vector>
  </TitlesOfParts>
  <Company>BMVBS</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Oliver.Kloeckner@bmvi.bund.de</dc:creator>
  <cp:lastModifiedBy>Benedicte Boudol</cp:lastModifiedBy>
  <cp:revision>2</cp:revision>
  <cp:lastPrinted>2019-05-28T17:37:00Z</cp:lastPrinted>
  <dcterms:created xsi:type="dcterms:W3CDTF">2019-06-04T13:15:00Z</dcterms:created>
  <dcterms:modified xsi:type="dcterms:W3CDTF">2019-06-04T13:15:00Z</dcterms:modified>
</cp:coreProperties>
</file>