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9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665"/>
        <w:gridCol w:w="4258"/>
      </w:tblGrid>
      <w:tr w:rsidR="007F6499" w14:paraId="3837B6F4" w14:textId="77777777" w:rsidTr="007F6499">
        <w:tc>
          <w:tcPr>
            <w:tcW w:w="5665" w:type="dxa"/>
            <w:hideMark/>
          </w:tcPr>
          <w:p w14:paraId="71482012" w14:textId="3E57D3BB" w:rsidR="007F6499" w:rsidRDefault="007F6499" w:rsidP="007F6499">
            <w:pPr>
              <w:pStyle w:val="Header"/>
            </w:pPr>
            <w:r>
              <w:t>Submitted by the experts from European Commission</w:t>
            </w:r>
          </w:p>
        </w:tc>
        <w:tc>
          <w:tcPr>
            <w:tcW w:w="4258" w:type="dxa"/>
            <w:hideMark/>
          </w:tcPr>
          <w:p w14:paraId="770351EA" w14:textId="661EBEAC" w:rsidR="007F6499" w:rsidRDefault="007F6499">
            <w:pPr>
              <w:pStyle w:val="Header"/>
            </w:pPr>
            <w:r>
              <w:rPr>
                <w:u w:val="single"/>
              </w:rPr>
              <w:t>Informal document</w:t>
            </w:r>
            <w:r>
              <w:t xml:space="preserve"> </w:t>
            </w:r>
            <w:r>
              <w:rPr>
                <w:b/>
              </w:rPr>
              <w:t>GRVA-</w:t>
            </w:r>
            <w:r w:rsidR="00245705">
              <w:rPr>
                <w:b/>
              </w:rPr>
              <w:t>03</w:t>
            </w:r>
            <w:r>
              <w:rPr>
                <w:b/>
              </w:rPr>
              <w:t>-</w:t>
            </w:r>
            <w:r w:rsidR="00F653CC">
              <w:rPr>
                <w:b/>
              </w:rPr>
              <w:t>14</w:t>
            </w:r>
            <w:bookmarkStart w:id="0" w:name="_GoBack"/>
            <w:bookmarkEnd w:id="0"/>
          </w:p>
          <w:p w14:paraId="556A761E" w14:textId="16023B8E" w:rsidR="007F6499" w:rsidRDefault="00245705">
            <w:pPr>
              <w:pStyle w:val="Header"/>
            </w:pPr>
            <w:r>
              <w:t>3r</w:t>
            </w:r>
            <w:r w:rsidR="007F6499">
              <w:t xml:space="preserve">d GRVA session, </w:t>
            </w:r>
            <w:r>
              <w:t>3-4 May</w:t>
            </w:r>
          </w:p>
          <w:p w14:paraId="70423D54" w14:textId="69E4E272" w:rsidR="007F6499" w:rsidRDefault="007F6499" w:rsidP="00245705">
            <w:pPr>
              <w:pStyle w:val="Header"/>
            </w:pPr>
            <w:r>
              <w:t xml:space="preserve">Agenda item </w:t>
            </w:r>
            <w:r w:rsidR="00245705">
              <w:t>4</w:t>
            </w:r>
          </w:p>
        </w:tc>
      </w:tr>
    </w:tbl>
    <w:p w14:paraId="4C7276CC" w14:textId="438BA9CB" w:rsidR="007F6499" w:rsidRDefault="007F6499" w:rsidP="007F6499">
      <w:pPr>
        <w:pStyle w:val="Header"/>
        <w:rPr>
          <w:rFonts w:eastAsia="Times New Roman"/>
          <w:sz w:val="20"/>
          <w:szCs w:val="20"/>
          <w:lang w:eastAsia="en-US"/>
        </w:rPr>
      </w:pPr>
    </w:p>
    <w:p w14:paraId="354AF8EA" w14:textId="77777777" w:rsidR="007F6499" w:rsidRDefault="007F6499" w:rsidP="007F6499">
      <w:pPr>
        <w:spacing w:after="120"/>
        <w:ind w:left="993"/>
        <w:jc w:val="center"/>
        <w:rPr>
          <w:b/>
        </w:rPr>
      </w:pPr>
      <w:r>
        <w:rPr>
          <w:b/>
        </w:rPr>
        <w:t>Comments on ECE/TRANS/WP29/GVA/2019/2</w:t>
      </w:r>
    </w:p>
    <w:p w14:paraId="486E3C35" w14:textId="06A50C17" w:rsidR="00E116CF" w:rsidRDefault="007D7E1F" w:rsidP="00E116CF">
      <w:pPr>
        <w:pStyle w:val="SingleTxtG"/>
        <w:ind w:left="1134" w:firstLine="567"/>
      </w:pPr>
      <w:r>
        <w:t xml:space="preserve">The </w:t>
      </w:r>
      <w:r w:rsidR="00075557">
        <w:t>Commission intends to regulate vehicle cybersecurity and therefore welcomes in principle this recommendation</w:t>
      </w:r>
      <w:r w:rsidR="0097098B">
        <w:t xml:space="preserve"> and the proposed test phase</w:t>
      </w:r>
      <w:r w:rsidR="00075557">
        <w:t xml:space="preserve">. </w:t>
      </w:r>
      <w:r w:rsidR="007F6499">
        <w:t xml:space="preserve">The document has been </w:t>
      </w:r>
      <w:r w:rsidR="00075557">
        <w:t xml:space="preserve">subject to a first review </w:t>
      </w:r>
      <w:r w:rsidR="007F6499">
        <w:t>internally</w:t>
      </w:r>
      <w:r w:rsidR="00245705">
        <w:t xml:space="preserve"> in particular </w:t>
      </w:r>
      <w:r w:rsidR="0097098B">
        <w:t xml:space="preserve">to check that this proposal is not in contradiction with the EU legislation. </w:t>
      </w:r>
      <w:r w:rsidR="00075557">
        <w:t>T</w:t>
      </w:r>
      <w:r w:rsidR="007F6499">
        <w:t>he Commission would like to submit the comments/question</w:t>
      </w:r>
      <w:r w:rsidR="00075557">
        <w:t>s</w:t>
      </w:r>
      <w:r w:rsidR="007F6499">
        <w:t>. Comments/questions are shown in balloons (track change mode).</w:t>
      </w:r>
      <w:r w:rsidR="00245705">
        <w:t xml:space="preserve"> </w:t>
      </w:r>
      <w:r w:rsidR="00E116CF">
        <w:t>The main fundamental questions are summarized here below:</w:t>
      </w:r>
    </w:p>
    <w:p w14:paraId="48089106" w14:textId="77777777" w:rsidR="00E116CF" w:rsidRPr="003258F3" w:rsidRDefault="00E116CF" w:rsidP="00E116CF">
      <w:pPr>
        <w:pStyle w:val="SingleTxtG"/>
        <w:ind w:left="1134" w:firstLine="567"/>
      </w:pPr>
      <w:r>
        <w:t xml:space="preserve">1) </w:t>
      </w:r>
      <w:r w:rsidRPr="003258F3">
        <w:t>What is the purpose of the guidelines? We understand that it is mere recommendation by the task force, not binding for contracting Parties?  Does it mean that Contacting parties sha</w:t>
      </w:r>
      <w:r>
        <w:t>ll</w:t>
      </w:r>
      <w:r w:rsidRPr="003258F3">
        <w:t xml:space="preserve"> agree </w:t>
      </w:r>
      <w:r>
        <w:t xml:space="preserve">on </w:t>
      </w:r>
      <w:r w:rsidRPr="003258F3">
        <w:t>them? Then we need to discuss the</w:t>
      </w:r>
      <w:r>
        <w:t>m in-</w:t>
      </w:r>
      <w:r w:rsidRPr="003258F3">
        <w:t>depth.</w:t>
      </w:r>
    </w:p>
    <w:p w14:paraId="0BB06FDF" w14:textId="04C30D1E" w:rsidR="00E116CF" w:rsidRDefault="00E116CF" w:rsidP="00E116CF">
      <w:pPr>
        <w:pStyle w:val="SingleTxtG"/>
        <w:ind w:left="1134" w:firstLine="567"/>
      </w:pPr>
      <w:r>
        <w:t xml:space="preserve">2) </w:t>
      </w:r>
      <w:r w:rsidRPr="003258F3">
        <w:t xml:space="preserve">Responsibilities of different actors should be clear. Is the </w:t>
      </w:r>
      <w:r>
        <w:t xml:space="preserve">Vehicle </w:t>
      </w:r>
      <w:r w:rsidR="00FE7734">
        <w:t>manufacturer</w:t>
      </w:r>
      <w:r w:rsidRPr="003258F3">
        <w:t xml:space="preserve"> the only responsible?</w:t>
      </w:r>
      <w:r w:rsidR="00FE7734">
        <w:t xml:space="preserve"> </w:t>
      </w:r>
    </w:p>
    <w:p w14:paraId="0AC06594" w14:textId="64964AF3" w:rsidR="00E116CF" w:rsidRDefault="00E116CF" w:rsidP="00E116CF">
      <w:pPr>
        <w:pStyle w:val="SingleTxtG"/>
        <w:ind w:left="1134" w:firstLine="567"/>
      </w:pPr>
      <w:r>
        <w:t xml:space="preserve">3) </w:t>
      </w:r>
      <w:r w:rsidRPr="003258F3">
        <w:t xml:space="preserve">The regulation is based on an audit by </w:t>
      </w:r>
      <w:r>
        <w:t xml:space="preserve">a </w:t>
      </w:r>
      <w:r w:rsidRPr="003258F3">
        <w:t>type approval authority</w:t>
      </w:r>
      <w:r>
        <w:t>/technical services</w:t>
      </w:r>
      <w:r w:rsidRPr="003258F3">
        <w:t xml:space="preserve"> of the risk analysis and mitigation strategy presented by the manufacturer</w:t>
      </w:r>
      <w:r w:rsidR="00FE7734">
        <w:t>.</w:t>
      </w:r>
      <w:r w:rsidRPr="003258F3">
        <w:t xml:space="preserve"> In principle this is OK. However it does not seem to include some pass fail criteria? On which basis will type-approval authorities</w:t>
      </w:r>
      <w:r>
        <w:t>/technical services</w:t>
      </w:r>
      <w:r w:rsidRPr="003258F3">
        <w:t xml:space="preserve"> will decide if what is proposed by the manufacturer is acceptable or not?</w:t>
      </w:r>
      <w:r>
        <w:t xml:space="preserve"> How do we ensure proper skills/competences of type-approval authorities/technical services?</w:t>
      </w:r>
    </w:p>
    <w:p w14:paraId="0EC35B00" w14:textId="6BD740AE" w:rsidR="00FE7734" w:rsidRDefault="00FE7734" w:rsidP="00E116CF">
      <w:pPr>
        <w:pStyle w:val="SingleTxtG"/>
        <w:ind w:left="1134" w:firstLine="567"/>
      </w:pPr>
      <w:r>
        <w:t xml:space="preserve">4) </w:t>
      </w:r>
      <w:r w:rsidRPr="00FE7734">
        <w:t>Should not we include some trust model requirements such as the gateway for accessing vehicle data? Otherwise how do type-approval authorities shall decide? In addition leaving it completely to vehicle manufacturer could prevent a fair (and trustful) access to the vehicle by third parties? Should not this aspect be address by the regulation?</w:t>
      </w:r>
    </w:p>
    <w:p w14:paraId="12058EA6" w14:textId="52EDCBBC" w:rsidR="00E116CF" w:rsidRDefault="00E116CF" w:rsidP="00E116CF">
      <w:pPr>
        <w:pStyle w:val="SingleTxtG"/>
        <w:ind w:left="1134" w:firstLine="567"/>
      </w:pPr>
      <w:r>
        <w:t xml:space="preserve">4) </w:t>
      </w:r>
      <w:r w:rsidR="00FE7734">
        <w:t>Design</w:t>
      </w:r>
      <w:r>
        <w:t xml:space="preserve"> in the vehicle is only one aspect. Should the regulation include some other aspect such as off-board authorization, identification?</w:t>
      </w:r>
    </w:p>
    <w:p w14:paraId="7A3E2C66" w14:textId="77777777" w:rsidR="00E116CF" w:rsidRDefault="00E116CF" w:rsidP="00E116CF">
      <w:pPr>
        <w:pStyle w:val="SingleTxtG"/>
        <w:ind w:left="1134" w:firstLine="567"/>
      </w:pPr>
      <w:r>
        <w:t xml:space="preserve">5) </w:t>
      </w:r>
      <w:r w:rsidRPr="003258F3">
        <w:t>The lifetime of the vehicle should be clarified</w:t>
      </w:r>
      <w:r>
        <w:t xml:space="preserve"> (</w:t>
      </w:r>
      <w:r w:rsidRPr="003258F3">
        <w:t>10 years after entry into service</w:t>
      </w:r>
      <w:r>
        <w:t xml:space="preserve"> of the vehicle</w:t>
      </w:r>
      <w:r w:rsidRPr="003258F3">
        <w:t>?).</w:t>
      </w:r>
    </w:p>
    <w:p w14:paraId="3E3A4ACD" w14:textId="77777777" w:rsidR="00E116CF" w:rsidRDefault="00E116CF" w:rsidP="00E116CF">
      <w:pPr>
        <w:pStyle w:val="SingleTxtG"/>
        <w:ind w:left="1134" w:firstLine="567"/>
      </w:pPr>
      <w:r>
        <w:t>6) Does the regulation regulate protection of personal data?</w:t>
      </w:r>
    </w:p>
    <w:p w14:paraId="5D547D27" w14:textId="501732B0" w:rsidR="00E116CF" w:rsidRPr="003258F3" w:rsidRDefault="00E116CF" w:rsidP="00E116CF">
      <w:pPr>
        <w:pStyle w:val="SingleTxtG"/>
        <w:ind w:left="1134" w:firstLine="567"/>
      </w:pPr>
      <w:r>
        <w:t>7</w:t>
      </w:r>
    </w:p>
    <w:p w14:paraId="3E065D49" w14:textId="77777777" w:rsidR="00E116CF" w:rsidRDefault="00E116CF" w:rsidP="0020211A">
      <w:pPr>
        <w:pStyle w:val="SingleTxtG"/>
        <w:ind w:left="1134" w:firstLine="567"/>
      </w:pPr>
    </w:p>
    <w:p w14:paraId="619EC381" w14:textId="77777777" w:rsidR="005D3203" w:rsidRPr="00454D28" w:rsidRDefault="00D47750" w:rsidP="00454D28">
      <w:pPr>
        <w:pStyle w:val="H1G"/>
        <w:rPr>
          <w:rStyle w:val="Heading2Char"/>
        </w:rPr>
      </w:pPr>
      <w:bookmarkStart w:id="1" w:name="_Toc498341509"/>
      <w:bookmarkStart w:id="2" w:name="_Toc510787308"/>
      <w:r w:rsidRPr="00454D28">
        <w:rPr>
          <w:rStyle w:val="Heading2Char"/>
        </w:rPr>
        <w:tab/>
        <w:t>A.</w:t>
      </w:r>
      <w:r w:rsidRPr="00454D28">
        <w:rPr>
          <w:rStyle w:val="Heading2Char"/>
        </w:rPr>
        <w:tab/>
      </w:r>
      <w:r w:rsidR="005D3203" w:rsidRPr="00454D28">
        <w:rPr>
          <w:rStyle w:val="Heading2Char"/>
        </w:rPr>
        <w:t>Preamble</w:t>
      </w:r>
      <w:bookmarkEnd w:id="1"/>
      <w:bookmarkEnd w:id="2"/>
    </w:p>
    <w:p w14:paraId="22BF155D" w14:textId="77777777" w:rsidR="007553E6" w:rsidRPr="00685E2A" w:rsidRDefault="006F785C" w:rsidP="000024EE">
      <w:pPr>
        <w:pStyle w:val="SingleTxtG"/>
        <w:rPr>
          <w:b/>
        </w:rPr>
      </w:pPr>
      <w:r>
        <w:t>1.</w:t>
      </w:r>
      <w:r w:rsidR="00D47750">
        <w:t>1.</w:t>
      </w:r>
      <w:r w:rsidR="00D47750">
        <w:tab/>
      </w:r>
      <w:r w:rsidR="007553E6" w:rsidRPr="00685E2A">
        <w:t xml:space="preserve">A Task Force was established as a subgroup of the Informal Working Group on Intelligent Transport Systems / Automated Driving (IWG on ITS/AD) of WP.29 to address Cyber Security and Over-the-air issues. The task force consisted of members of representatives from contracting parties and non-governmental organizations, e.g. </w:t>
      </w:r>
      <w:r w:rsidR="00454D28">
        <w:t xml:space="preserve">the </w:t>
      </w:r>
      <w:r w:rsidR="00454D28" w:rsidRPr="00454D28">
        <w:t>European Association of Automotive Suppliers</w:t>
      </w:r>
      <w:r w:rsidR="00454D28">
        <w:t xml:space="preserve"> (</w:t>
      </w:r>
      <w:r w:rsidR="00454D28" w:rsidRPr="00685E2A">
        <w:t>CLEPA</w:t>
      </w:r>
      <w:r w:rsidR="00454D28">
        <w:t xml:space="preserve">), the </w:t>
      </w:r>
      <w:r w:rsidR="00454D28" w:rsidRPr="00454D28">
        <w:t>International Motor Vehicle Inspection Committee</w:t>
      </w:r>
      <w:r w:rsidR="00454D28">
        <w:t xml:space="preserve"> (</w:t>
      </w:r>
      <w:r w:rsidR="007553E6" w:rsidRPr="00685E2A">
        <w:t>CITA</w:t>
      </w:r>
      <w:r w:rsidR="00454D28">
        <w:t>)</w:t>
      </w:r>
      <w:r w:rsidR="007553E6" w:rsidRPr="00685E2A">
        <w:t xml:space="preserve">, </w:t>
      </w:r>
      <w:r w:rsidR="00454D28">
        <w:t xml:space="preserve">la </w:t>
      </w:r>
      <w:r w:rsidR="00454D28" w:rsidRPr="00454D28">
        <w:rPr>
          <w:lang w:val="en-GB"/>
        </w:rPr>
        <w:t>Fédération Internationale de l'Automobile</w:t>
      </w:r>
      <w:r w:rsidR="00454D28">
        <w:t xml:space="preserve"> (</w:t>
      </w:r>
      <w:r w:rsidR="00454D28" w:rsidRPr="00685E2A">
        <w:t>FIA</w:t>
      </w:r>
      <w:r w:rsidR="00454D28">
        <w:t>)</w:t>
      </w:r>
      <w:r w:rsidR="00454D28" w:rsidRPr="00685E2A">
        <w:t xml:space="preserve">, </w:t>
      </w:r>
      <w:r w:rsidR="00454D28">
        <w:t>the International Telecommunication Union (</w:t>
      </w:r>
      <w:r w:rsidR="007553E6" w:rsidRPr="00685E2A">
        <w:t>ITU</w:t>
      </w:r>
      <w:r w:rsidR="00454D28">
        <w:t>) and</w:t>
      </w:r>
      <w:r w:rsidR="007553E6" w:rsidRPr="00685E2A">
        <w:t xml:space="preserve"> </w:t>
      </w:r>
      <w:r w:rsidR="00454D28">
        <w:t xml:space="preserve">the International </w:t>
      </w:r>
      <w:r w:rsidR="00454D28" w:rsidRPr="00454D28">
        <w:t>Organization of Motor Vehicle Manufacturers</w:t>
      </w:r>
      <w:r w:rsidR="00454D28">
        <w:t xml:space="preserve"> (</w:t>
      </w:r>
      <w:r w:rsidR="007553E6" w:rsidRPr="00685E2A">
        <w:t>OICA</w:t>
      </w:r>
      <w:r w:rsidR="00454D28">
        <w:t>)</w:t>
      </w:r>
      <w:r w:rsidR="007553E6" w:rsidRPr="00685E2A">
        <w:t>.</w:t>
      </w:r>
    </w:p>
    <w:p w14:paraId="17A36109" w14:textId="134A3A30" w:rsidR="007553E6" w:rsidRPr="00CF7C45" w:rsidRDefault="006F785C" w:rsidP="000024EE">
      <w:pPr>
        <w:pStyle w:val="SingleTxtG"/>
        <w:rPr>
          <w:rFonts w:cs="Times New Roman"/>
          <w:szCs w:val="20"/>
        </w:rPr>
      </w:pPr>
      <w:r>
        <w:lastRenderedPageBreak/>
        <w:t>1.</w:t>
      </w:r>
      <w:r w:rsidR="00D47750">
        <w:t>2.</w:t>
      </w:r>
      <w:r w:rsidR="00D47750">
        <w:tab/>
      </w:r>
      <w:r w:rsidR="007553E6" w:rsidRPr="00D47750">
        <w:t>The scope of what is covered in this recommendation is illustrated by figure 1. It is noted that there are commonalities between data protection, cyber security and software updates. Software updates have security aspects, certification aspects and aspects for safe execution that need to be considered. The Task Force determined that Cyber Security and Over-the-air issues were distinct topics to be assessed separately. This is the output of the Cyber Security considerations, including the security of software updates. A separate</w:t>
      </w:r>
      <w:del w:id="3" w:author="Author">
        <w:r w:rsidR="007553E6" w:rsidRPr="00D47750" w:rsidDel="00B7389B">
          <w:delText xml:space="preserve"> paper</w:delText>
        </w:r>
      </w:del>
      <w:ins w:id="4" w:author="Author">
        <w:r w:rsidR="00B7389B">
          <w:t xml:space="preserve"> document</w:t>
        </w:r>
      </w:ins>
      <w:r w:rsidR="007553E6" w:rsidRPr="00D47750">
        <w:t xml:space="preserve">, named </w:t>
      </w:r>
      <w:r>
        <w:t>"</w:t>
      </w:r>
      <w:r w:rsidR="007553E6" w:rsidRPr="00D47750">
        <w:t>Recommendation on Over-the-air issues of the Task Force on Cyber Security and Over-the-air issues of UNECE WP.29 IWG ITS/AD</w:t>
      </w:r>
      <w:r>
        <w:t>"</w:t>
      </w:r>
      <w:r w:rsidR="007553E6" w:rsidRPr="00D47750">
        <w:t>, considers managing software updates and type approval processes.</w:t>
      </w:r>
      <w:r w:rsidR="00D47750" w:rsidRPr="00CF7C45">
        <w:rPr>
          <w:rFonts w:cs="Times New Roman"/>
          <w:szCs w:val="20"/>
        </w:rPr>
        <w:t xml:space="preserve"> </w:t>
      </w:r>
    </w:p>
    <w:p w14:paraId="71CE5E59" w14:textId="77777777" w:rsidR="006630D3" w:rsidRPr="00D47750" w:rsidRDefault="00D47750" w:rsidP="006F785C">
      <w:pPr>
        <w:spacing w:after="120" w:line="240" w:lineRule="auto"/>
        <w:ind w:left="1134"/>
        <w:rPr>
          <w:rFonts w:asciiTheme="majorBidi" w:hAnsiTheme="majorBidi" w:cstheme="majorBidi"/>
          <w:sz w:val="20"/>
          <w:szCs w:val="20"/>
        </w:rPr>
      </w:pPr>
      <w:r w:rsidRPr="00D47750">
        <w:rPr>
          <w:rFonts w:asciiTheme="majorBidi" w:hAnsiTheme="majorBidi" w:cstheme="majorBidi"/>
          <w:sz w:val="20"/>
          <w:szCs w:val="20"/>
        </w:rPr>
        <w:t xml:space="preserve">Figure 1. </w:t>
      </w:r>
      <w:r w:rsidRPr="00D47750">
        <w:rPr>
          <w:rFonts w:asciiTheme="majorBidi" w:hAnsiTheme="majorBidi" w:cstheme="majorBidi"/>
          <w:sz w:val="20"/>
          <w:szCs w:val="20"/>
        </w:rPr>
        <w:br/>
      </w:r>
      <w:r w:rsidRPr="00D47750">
        <w:rPr>
          <w:rFonts w:asciiTheme="majorBidi" w:hAnsiTheme="majorBidi" w:cstheme="majorBidi"/>
          <w:b/>
          <w:bCs/>
          <w:sz w:val="20"/>
          <w:szCs w:val="20"/>
        </w:rPr>
        <w:t>Task Force activities and deliverables</w:t>
      </w:r>
    </w:p>
    <w:p w14:paraId="1506727F" w14:textId="77777777" w:rsidR="006630D3" w:rsidRPr="00CF7C45" w:rsidRDefault="006630D3" w:rsidP="006F785C">
      <w:pPr>
        <w:pStyle w:val="ListParagraph"/>
        <w:ind w:left="1276" w:hanging="794"/>
        <w:jc w:val="center"/>
        <w:rPr>
          <w:rFonts w:ascii="Times New Roman" w:hAnsi="Times New Roman" w:cs="Times New Roman"/>
          <w:sz w:val="20"/>
          <w:szCs w:val="20"/>
        </w:rPr>
      </w:pPr>
      <w:r w:rsidRPr="004E02AE">
        <w:rPr>
          <w:rFonts w:ascii="Times New Roman" w:hAnsi="Times New Roman" w:cs="Times New Roman"/>
          <w:noProof/>
          <w:sz w:val="20"/>
          <w:szCs w:val="20"/>
          <w:lang w:val="fr-BE" w:eastAsia="fr-BE"/>
        </w:rPr>
        <w:drawing>
          <wp:inline distT="0" distB="0" distL="0" distR="0" wp14:anchorId="5CECB0F1" wp14:editId="7F4CE3B7">
            <wp:extent cx="4572000" cy="3042396"/>
            <wp:effectExtent l="19050" t="19050" r="19050" b="247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print">
                      <a:extLst>
                        <a:ext uri="{28A0092B-C50C-407E-A947-70E740481C1C}">
                          <a14:useLocalDpi xmlns:a14="http://schemas.microsoft.com/office/drawing/2010/main"/>
                        </a:ext>
                      </a:extLst>
                    </a:blip>
                    <a:srcRect/>
                    <a:stretch/>
                  </pic:blipFill>
                  <pic:spPr bwMode="auto">
                    <a:xfrm>
                      <a:off x="0" y="0"/>
                      <a:ext cx="4572000" cy="3042396"/>
                    </a:xfrm>
                    <a:prstGeom prst="rect">
                      <a:avLst/>
                    </a:prstGeom>
                    <a:ln w="317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336336D9" w14:textId="77777777" w:rsidR="006630D3" w:rsidRPr="00CF7C45" w:rsidRDefault="006F785C" w:rsidP="000024EE">
      <w:pPr>
        <w:pStyle w:val="SingleTxtG"/>
      </w:pPr>
      <w:r>
        <w:t>1.3.</w:t>
      </w:r>
      <w:r>
        <w:tab/>
      </w:r>
      <w:r w:rsidR="006630D3" w:rsidRPr="00CF7C45">
        <w:t xml:space="preserve">The work of the Task Force took into account the document </w:t>
      </w:r>
      <w:r w:rsidR="00454D28">
        <w:t>ECE/TRANS/WP.29/</w:t>
      </w:r>
      <w:r w:rsidR="00454D28" w:rsidRPr="00CF7C45">
        <w:t xml:space="preserve">2017/46 </w:t>
      </w:r>
      <w:r w:rsidR="006630D3" w:rsidRPr="00CF7C45">
        <w:t xml:space="preserve">titled </w:t>
      </w:r>
      <w:r w:rsidR="00454D28">
        <w:t>"</w:t>
      </w:r>
      <w:r w:rsidR="006630D3" w:rsidRPr="00CF7C45">
        <w:t>Guideline on cybersecurity and data protection</w:t>
      </w:r>
      <w:r>
        <w:t>"</w:t>
      </w:r>
      <w:r w:rsidR="006630D3" w:rsidRPr="00CF7C45">
        <w:t xml:space="preserve">, developed by the IWG on ITS/AD and other relevant standards, practice(s), directives and regulations concerning cyber security. This includes some that are under development, as well as existing standards that are applicable to the automotive industry. These are referenced in Annex </w:t>
      </w:r>
      <w:r w:rsidR="005B01A4" w:rsidRPr="00CF7C45">
        <w:t>D</w:t>
      </w:r>
      <w:r w:rsidR="006630D3" w:rsidRPr="00CF7C45">
        <w:t>.</w:t>
      </w:r>
    </w:p>
    <w:p w14:paraId="003BEBF7" w14:textId="243C0332" w:rsidR="00B80407" w:rsidRPr="00CF7C45" w:rsidRDefault="006F785C" w:rsidP="000024EE">
      <w:pPr>
        <w:pStyle w:val="SingleTxtG"/>
      </w:pPr>
      <w:r>
        <w:t>1.4</w:t>
      </w:r>
      <w:r w:rsidR="00D47750">
        <w:t>.</w:t>
      </w:r>
      <w:r w:rsidR="00D47750">
        <w:tab/>
      </w:r>
      <w:r w:rsidR="006630D3" w:rsidRPr="00CF7C45">
        <w:t>This</w:t>
      </w:r>
      <w:del w:id="5" w:author="Author">
        <w:r w:rsidR="006630D3" w:rsidRPr="00CF7C45" w:rsidDel="00B7389B">
          <w:delText xml:space="preserve"> paper</w:delText>
        </w:r>
      </w:del>
      <w:ins w:id="6" w:author="Author">
        <w:r w:rsidR="00B7389B">
          <w:t xml:space="preserve"> document</w:t>
        </w:r>
      </w:ins>
      <w:r w:rsidR="006630D3" w:rsidRPr="00CF7C45">
        <w:t xml:space="preserve"> reflects the state-of-the-art approaches at the time of developing the</w:t>
      </w:r>
      <w:del w:id="7" w:author="Author">
        <w:r w:rsidR="006630D3" w:rsidRPr="00CF7C45" w:rsidDel="00B7389B">
          <w:delText xml:space="preserve"> paper</w:delText>
        </w:r>
      </w:del>
      <w:ins w:id="8" w:author="Author">
        <w:r w:rsidR="00B7389B">
          <w:t xml:space="preserve"> document</w:t>
        </w:r>
      </w:ins>
      <w:r w:rsidR="006630D3" w:rsidRPr="00CF7C45">
        <w:t xml:space="preserve">. Therefore, the recommendations herein need to be reviewed periodically to ensure they address new and emerging threats and mitigations, and are updated where necessary. </w:t>
      </w:r>
      <w:r w:rsidR="00CD5111">
        <w:t>GRVA</w:t>
      </w:r>
      <w:r w:rsidR="006630D3" w:rsidRPr="00CF7C45">
        <w:t xml:space="preserve"> needs to oversee and initiate the reviews.</w:t>
      </w:r>
    </w:p>
    <w:p w14:paraId="15D82100" w14:textId="77777777" w:rsidR="00B455E9" w:rsidRPr="00454D28" w:rsidRDefault="00D47750" w:rsidP="00454D28">
      <w:pPr>
        <w:pStyle w:val="H1G"/>
        <w:rPr>
          <w:rStyle w:val="Heading2Char"/>
        </w:rPr>
      </w:pPr>
      <w:bookmarkStart w:id="9" w:name="_Toc498341510"/>
      <w:bookmarkStart w:id="10" w:name="_Toc510787309"/>
      <w:r w:rsidRPr="00454D28">
        <w:rPr>
          <w:rStyle w:val="Heading2Char"/>
        </w:rPr>
        <w:lastRenderedPageBreak/>
        <w:tab/>
        <w:t>B.</w:t>
      </w:r>
      <w:r w:rsidRPr="00454D28">
        <w:rPr>
          <w:rStyle w:val="Heading2Char"/>
        </w:rPr>
        <w:tab/>
      </w:r>
      <w:r w:rsidR="00B80407" w:rsidRPr="00454D28">
        <w:rPr>
          <w:rStyle w:val="Heading2Char"/>
        </w:rPr>
        <w:t>Scope</w:t>
      </w:r>
      <w:bookmarkEnd w:id="9"/>
      <w:bookmarkEnd w:id="10"/>
    </w:p>
    <w:p w14:paraId="1F76AE4E" w14:textId="205755B2" w:rsidR="00915C09" w:rsidRPr="004E02AE" w:rsidRDefault="006F785C" w:rsidP="000024EE">
      <w:pPr>
        <w:pStyle w:val="SingleTxtG"/>
      </w:pPr>
      <w:r>
        <w:t>1.5</w:t>
      </w:r>
      <w:r w:rsidR="00D47750">
        <w:t>.</w:t>
      </w:r>
      <w:r w:rsidR="00D47750">
        <w:tab/>
      </w:r>
      <w:r w:rsidR="00B80407" w:rsidRPr="004E02AE">
        <w:t>This</w:t>
      </w:r>
      <w:del w:id="11" w:author="Author">
        <w:r w:rsidR="00B80407" w:rsidRPr="004E02AE" w:rsidDel="00B7389B">
          <w:delText xml:space="preserve"> paper</w:delText>
        </w:r>
      </w:del>
      <w:ins w:id="12" w:author="Author">
        <w:r w:rsidR="00B7389B">
          <w:t xml:space="preserve"> document</w:t>
        </w:r>
      </w:ins>
      <w:r w:rsidR="00B80407" w:rsidRPr="004E02AE">
        <w:t xml:space="preserve"> defines principles to address key </w:t>
      </w:r>
      <w:commentRangeStart w:id="13"/>
      <w:commentRangeStart w:id="14"/>
      <w:commentRangeStart w:id="15"/>
      <w:r w:rsidR="00B80407" w:rsidRPr="004E02AE">
        <w:t xml:space="preserve">cyber threats and vulnerabilities identified in order to assure vehicle safety in case of cyber-attacks. </w:t>
      </w:r>
      <w:commentRangeEnd w:id="13"/>
      <w:r w:rsidR="00BF5FAA">
        <w:rPr>
          <w:rStyle w:val="CommentReference"/>
          <w:rFonts w:cs="Times New Roman"/>
          <w:bCs w:val="0"/>
          <w:szCs w:val="20"/>
          <w:lang w:val="en-GB"/>
        </w:rPr>
        <w:commentReference w:id="13"/>
      </w:r>
      <w:commentRangeEnd w:id="14"/>
      <w:r w:rsidR="00FC7026">
        <w:rPr>
          <w:rStyle w:val="CommentReference"/>
          <w:rFonts w:cs="Times New Roman"/>
          <w:bCs w:val="0"/>
          <w:szCs w:val="20"/>
          <w:lang w:val="en-GB"/>
        </w:rPr>
        <w:commentReference w:id="14"/>
      </w:r>
      <w:commentRangeEnd w:id="15"/>
      <w:r w:rsidR="00AB73CF">
        <w:rPr>
          <w:rStyle w:val="CommentReference"/>
          <w:rFonts w:cs="Times New Roman"/>
          <w:bCs w:val="0"/>
          <w:szCs w:val="20"/>
          <w:lang w:val="en-GB"/>
        </w:rPr>
        <w:commentReference w:id="15"/>
      </w:r>
      <w:r w:rsidR="00B80407" w:rsidRPr="004E02AE">
        <w:t>It further defines detailed guidance or measures for how to meet these principles. This includes examples of processes and technical approaches. Finally it considers what assessments or evidence may be required to demonstrate compliance or certification with any requirements identified.</w:t>
      </w:r>
    </w:p>
    <w:p w14:paraId="2709BC1D" w14:textId="18408581" w:rsidR="00B80407" w:rsidRPr="00CF7C45" w:rsidRDefault="006F785C" w:rsidP="000024EE">
      <w:pPr>
        <w:pStyle w:val="SingleTxtG"/>
      </w:pPr>
      <w:r>
        <w:t>1.6</w:t>
      </w:r>
      <w:r w:rsidR="00D47750">
        <w:t>.</w:t>
      </w:r>
      <w:r w:rsidR="00D47750">
        <w:tab/>
      </w:r>
      <w:r w:rsidR="00B80407" w:rsidRPr="00CF7C45">
        <w:t>Vehicles process a range of different types of data. The</w:t>
      </w:r>
      <w:del w:id="16" w:author="Author">
        <w:r w:rsidR="00B80407" w:rsidRPr="00CF7C45" w:rsidDel="00B7389B">
          <w:delText xml:space="preserve"> paper</w:delText>
        </w:r>
      </w:del>
      <w:ins w:id="17" w:author="Author">
        <w:r w:rsidR="00B7389B">
          <w:t xml:space="preserve"> document</w:t>
        </w:r>
      </w:ins>
      <w:r w:rsidR="00B80407" w:rsidRPr="00CF7C45">
        <w:t xml:space="preserve"> defines principles to be </w:t>
      </w:r>
      <w:r w:rsidR="000C35A7" w:rsidRPr="00CF7C45">
        <w:t xml:space="preserve">achieved </w:t>
      </w:r>
      <w:r w:rsidR="00B80407" w:rsidRPr="00CF7C45">
        <w:t xml:space="preserve">to protect this data from unauthorized access, amendment or deletion both when it is stored and when it is transmitted. </w:t>
      </w:r>
    </w:p>
    <w:p w14:paraId="3B825F0E" w14:textId="77777777" w:rsidR="000A6C26" w:rsidRPr="00454D28" w:rsidRDefault="00D47750" w:rsidP="00454D28">
      <w:pPr>
        <w:pStyle w:val="H1G"/>
        <w:rPr>
          <w:rStyle w:val="Heading2Char"/>
        </w:rPr>
      </w:pPr>
      <w:bookmarkStart w:id="18" w:name="_Toc498341511"/>
      <w:bookmarkStart w:id="19" w:name="_Toc510787310"/>
      <w:r w:rsidRPr="00454D28">
        <w:rPr>
          <w:rStyle w:val="Heading2Char"/>
        </w:rPr>
        <w:tab/>
        <w:t>C.</w:t>
      </w:r>
      <w:r w:rsidRPr="00454D28">
        <w:rPr>
          <w:rStyle w:val="Heading2Char"/>
        </w:rPr>
        <w:tab/>
      </w:r>
      <w:r w:rsidR="00B80407" w:rsidRPr="00454D28">
        <w:rPr>
          <w:rStyle w:val="Heading2Char"/>
        </w:rPr>
        <w:t>Approach</w:t>
      </w:r>
      <w:bookmarkEnd w:id="18"/>
      <w:bookmarkEnd w:id="19"/>
    </w:p>
    <w:p w14:paraId="1385709C" w14:textId="77777777" w:rsidR="000A6C26" w:rsidRPr="00CF7C45" w:rsidRDefault="006F785C" w:rsidP="000024EE">
      <w:pPr>
        <w:pStyle w:val="SingleTxtG"/>
        <w:rPr>
          <w:b/>
        </w:rPr>
      </w:pPr>
      <w:r>
        <w:t>1.</w:t>
      </w:r>
      <w:r w:rsidR="00454D28">
        <w:t>7</w:t>
      </w:r>
      <w:r>
        <w:t>.</w:t>
      </w:r>
      <w:r>
        <w:tab/>
      </w:r>
      <w:r w:rsidR="00B80407" w:rsidRPr="00CF7C45">
        <w:t xml:space="preserve">An assessment was made to identify key threats and </w:t>
      </w:r>
      <w:r w:rsidR="003118F7" w:rsidRPr="00CF7C45">
        <w:t>vulnerabilities</w:t>
      </w:r>
      <w:r w:rsidR="00B80407" w:rsidRPr="00CF7C45">
        <w:t xml:space="preserve"> to </w:t>
      </w:r>
      <w:r w:rsidR="005A5E18">
        <w:t>vehicles</w:t>
      </w:r>
      <w:r w:rsidR="00B80407" w:rsidRPr="00CF7C45">
        <w:t>, and then identified the key mitigations that are required to reduce or minimise them. It is by intent that the outcome does not prescribe specific technical solutions (although they may be cited as examples). The key mitigations wer</w:t>
      </w:r>
      <w:r w:rsidR="000A6C26" w:rsidRPr="00CF7C45">
        <w:t>e then presented as principles.</w:t>
      </w:r>
    </w:p>
    <w:p w14:paraId="013DBFF5" w14:textId="77777777" w:rsidR="00B80407" w:rsidRPr="00CF7C45" w:rsidRDefault="00454D28" w:rsidP="000024EE">
      <w:pPr>
        <w:pStyle w:val="SingleTxtG"/>
        <w:rPr>
          <w:b/>
        </w:rPr>
      </w:pPr>
      <w:r>
        <w:t>1.8</w:t>
      </w:r>
      <w:r w:rsidR="006F785C">
        <w:t>.</w:t>
      </w:r>
      <w:r w:rsidR="006F785C">
        <w:tab/>
      </w:r>
      <w:r w:rsidR="00B80407" w:rsidRPr="00CF7C45">
        <w:t xml:space="preserve">A threat analysis was undertaken according the state-of-the-art. A list of threats was identified from multiple sources (refer to Annex </w:t>
      </w:r>
      <w:r w:rsidR="007553E6" w:rsidRPr="00CF7C45">
        <w:t>B</w:t>
      </w:r>
      <w:r w:rsidR="00B80407" w:rsidRPr="00CF7C45">
        <w:t xml:space="preserve">). The resulting list is not to be considered exhaustive but is highly illustrative of possible cyber threats posed to </w:t>
      </w:r>
      <w:r w:rsidR="005A5E18">
        <w:t>vehicles</w:t>
      </w:r>
      <w:r w:rsidR="00B80407" w:rsidRPr="00CF7C45">
        <w:t>. It considers how these threats may be manifested and specific examples of h</w:t>
      </w:r>
      <w:r w:rsidR="00482202" w:rsidRPr="00CF7C45">
        <w:t>ow they might affect a vehicle.</w:t>
      </w:r>
    </w:p>
    <w:p w14:paraId="38F9BEB8" w14:textId="77777777" w:rsidR="00E10B1E" w:rsidRPr="006F785C" w:rsidRDefault="00454D28" w:rsidP="000024EE">
      <w:pPr>
        <w:pStyle w:val="SingleTxtG"/>
      </w:pPr>
      <w:r>
        <w:t>1.9</w:t>
      </w:r>
      <w:r w:rsidR="006F785C">
        <w:t>.</w:t>
      </w:r>
      <w:r w:rsidR="006F785C">
        <w:tab/>
      </w:r>
      <w:r w:rsidR="00B80407" w:rsidRPr="00CF7C45">
        <w:t xml:space="preserve">The threats were clustered based on sharing similar characteristics, and for the clusters a list of mitigations were identified. These provide one or more ways that the threat examples identified could be mitigated. A number of reference documents were used to identify these mitigations (refer to Annex </w:t>
      </w:r>
      <w:r w:rsidR="007553E6" w:rsidRPr="00CF7C45">
        <w:t>C</w:t>
      </w:r>
      <w:r w:rsidR="00B80407" w:rsidRPr="00CF7C45">
        <w:t>). The mitigations were defined as principles that need to be achieved; in some cases specific solutions are provided as examples of how the principles might be achieved but there is no intention these should b</w:t>
      </w:r>
      <w:bookmarkStart w:id="20" w:name="_Toc498341512"/>
      <w:r w:rsidR="006F785C">
        <w:t>e incorporated into regulation.</w:t>
      </w:r>
    </w:p>
    <w:p w14:paraId="601672D5" w14:textId="77777777" w:rsidR="00517990" w:rsidRPr="00454D28" w:rsidRDefault="006F785C" w:rsidP="00454D28">
      <w:pPr>
        <w:pStyle w:val="HChG"/>
      </w:pPr>
      <w:bookmarkStart w:id="21" w:name="_Toc510787311"/>
      <w:r w:rsidRPr="00454D28">
        <w:tab/>
        <w:t>II.</w:t>
      </w:r>
      <w:r w:rsidRPr="00454D28">
        <w:tab/>
      </w:r>
      <w:r w:rsidR="00B80407" w:rsidRPr="00454D28">
        <w:t>Definitions</w:t>
      </w:r>
      <w:bookmarkEnd w:id="20"/>
      <w:bookmarkEnd w:id="21"/>
    </w:p>
    <w:p w14:paraId="58404073" w14:textId="77777777" w:rsidR="00517990" w:rsidRDefault="006F785C" w:rsidP="000024EE">
      <w:pPr>
        <w:pStyle w:val="SingleTxtG"/>
      </w:pPr>
      <w:r>
        <w:t>2.</w:t>
      </w:r>
      <w:r>
        <w:tab/>
      </w:r>
      <w:r w:rsidR="00517990" w:rsidRPr="00DD09AE">
        <w:t>For</w:t>
      </w:r>
      <w:r w:rsidR="00517990">
        <w:t xml:space="preserve"> the purpose of this </w:t>
      </w:r>
      <w:r w:rsidR="00AB7398">
        <w:t>r</w:t>
      </w:r>
      <w:r w:rsidR="00517990">
        <w:t>ecommendation the following definitions shall apply:</w:t>
      </w:r>
    </w:p>
    <w:p w14:paraId="33F56B46" w14:textId="77777777" w:rsidR="00517990" w:rsidRPr="00BB0C35" w:rsidRDefault="006F785C" w:rsidP="000024EE">
      <w:pPr>
        <w:pStyle w:val="SingleTxtG"/>
      </w:pPr>
      <w:r>
        <w:t>2.1</w:t>
      </w:r>
      <w:r>
        <w:tab/>
        <w:t>"</w:t>
      </w:r>
      <w:r w:rsidR="00517990" w:rsidRPr="006F785C">
        <w:rPr>
          <w:i/>
          <w:iCs/>
        </w:rPr>
        <w:t>Aftermarket</w:t>
      </w:r>
      <w:r>
        <w:t>"</w:t>
      </w:r>
      <w:r w:rsidR="00517990" w:rsidRPr="00BB0C35">
        <w:t xml:space="preserve"> means the secondary market of the automotive industry, concerned with the manufacturing, remanufacturing, distribution, retailing, and installation of all vehicle parts, software, services, chemicals, equipment, and accessories, after the sale of the automobile by the vehicle manufacturer to the customer.</w:t>
      </w:r>
    </w:p>
    <w:p w14:paraId="69211AB1" w14:textId="77777777" w:rsidR="00517990" w:rsidRPr="00BB0C35" w:rsidRDefault="006F785C" w:rsidP="000024EE">
      <w:pPr>
        <w:pStyle w:val="SingleTxtG"/>
      </w:pPr>
      <w:r>
        <w:t>2.2.</w:t>
      </w:r>
      <w:r>
        <w:tab/>
        <w:t>"</w:t>
      </w:r>
      <w:r w:rsidR="00517990" w:rsidRPr="006F785C">
        <w:rPr>
          <w:i/>
          <w:iCs/>
        </w:rPr>
        <w:t>Authentication</w:t>
      </w:r>
      <w:r>
        <w:t>"</w:t>
      </w:r>
      <w:r w:rsidR="00517990" w:rsidRPr="00BB0C35">
        <w:t xml:space="preserve"> means a provision of assurance that a claimed characteristic of an entity is correct.</w:t>
      </w:r>
    </w:p>
    <w:p w14:paraId="3609F655" w14:textId="77777777" w:rsidR="00517990" w:rsidRPr="00BB0C35" w:rsidRDefault="006F785C" w:rsidP="000024EE">
      <w:pPr>
        <w:pStyle w:val="SingleTxtG"/>
      </w:pPr>
      <w:r>
        <w:t>2.3.</w:t>
      </w:r>
      <w:r>
        <w:tab/>
        <w:t>"</w:t>
      </w:r>
      <w:r w:rsidR="00517990" w:rsidRPr="006F785C">
        <w:rPr>
          <w:i/>
          <w:iCs/>
        </w:rPr>
        <w:t>Access</w:t>
      </w:r>
      <w:r>
        <w:t>"</w:t>
      </w:r>
      <w:r w:rsidR="00517990" w:rsidRPr="00BB0C35">
        <w:t xml:space="preserve"> means obtaining the use of a resource.</w:t>
      </w:r>
    </w:p>
    <w:p w14:paraId="373BE249" w14:textId="77777777" w:rsidR="00851731" w:rsidRPr="00BB0C35" w:rsidRDefault="006F785C" w:rsidP="000024EE">
      <w:pPr>
        <w:pStyle w:val="SingleTxtG"/>
      </w:pPr>
      <w:r>
        <w:t>2.4.</w:t>
      </w:r>
      <w:r>
        <w:tab/>
        <w:t>"</w:t>
      </w:r>
      <w:r w:rsidR="00517990" w:rsidRPr="006F785C">
        <w:rPr>
          <w:i/>
          <w:iCs/>
        </w:rPr>
        <w:t>Automotive industry</w:t>
      </w:r>
      <w:r>
        <w:t>"</w:t>
      </w:r>
      <w:r w:rsidR="00517990" w:rsidRPr="00BB0C35">
        <w:t xml:space="preserve"> means vehicle manufacturers, suppliers, maintenance providers and providers of systems and services that interact with the vehicles.</w:t>
      </w:r>
    </w:p>
    <w:p w14:paraId="0F64E855" w14:textId="77777777" w:rsidR="00D47358" w:rsidRPr="00BB0C35" w:rsidRDefault="006F785C" w:rsidP="000024EE">
      <w:pPr>
        <w:pStyle w:val="SingleTxtG"/>
      </w:pPr>
      <w:r>
        <w:lastRenderedPageBreak/>
        <w:t>2.5.</w:t>
      </w:r>
      <w:r>
        <w:tab/>
        <w:t>"</w:t>
      </w:r>
      <w:r w:rsidR="00851731" w:rsidRPr="006F785C">
        <w:rPr>
          <w:i/>
          <w:iCs/>
        </w:rPr>
        <w:t>Cyber Security</w:t>
      </w:r>
      <w:r>
        <w:t>"</w:t>
      </w:r>
      <w:r w:rsidR="00851731" w:rsidRPr="00BB0C35">
        <w:t xml:space="preserve"> means the condition in which road vehicles and their functions are protected against threats to electrical or electronic components.</w:t>
      </w:r>
    </w:p>
    <w:p w14:paraId="2D31C83E" w14:textId="77777777" w:rsidR="00851731" w:rsidRPr="00BB0C35" w:rsidRDefault="006F785C" w:rsidP="000024EE">
      <w:pPr>
        <w:pStyle w:val="SingleTxtG"/>
      </w:pPr>
      <w:r>
        <w:t>2.6.</w:t>
      </w:r>
      <w:r>
        <w:tab/>
        <w:t>"</w:t>
      </w:r>
      <w:r w:rsidR="00D47358" w:rsidRPr="006F785C">
        <w:rPr>
          <w:i/>
          <w:iCs/>
        </w:rPr>
        <w:t>Cyber Security Management System (CSMS)</w:t>
      </w:r>
      <w:r>
        <w:t>"</w:t>
      </w:r>
      <w:r w:rsidR="00D47358" w:rsidRPr="00F84CAD">
        <w:t xml:space="preserve"> means a systematic risk-based approach defining organisational processes, responsibilities and governance to </w:t>
      </w:r>
      <w:r w:rsidR="00D47358">
        <w:t>mitigate</w:t>
      </w:r>
      <w:r w:rsidR="00D47358" w:rsidRPr="00F84CAD">
        <w:t xml:space="preserve"> cyber threats and </w:t>
      </w:r>
      <w:r w:rsidR="00D47358">
        <w:t xml:space="preserve">protect vehicles from </w:t>
      </w:r>
      <w:r w:rsidR="00D47358" w:rsidRPr="00F84CAD">
        <w:t xml:space="preserve">cyber-attacks. </w:t>
      </w:r>
    </w:p>
    <w:p w14:paraId="69DBB150" w14:textId="77777777" w:rsidR="00851731" w:rsidRPr="00BB0C35" w:rsidRDefault="006F785C" w:rsidP="000024EE">
      <w:pPr>
        <w:pStyle w:val="SingleTxtG"/>
      </w:pPr>
      <w:r>
        <w:t>2.7.</w:t>
      </w:r>
      <w:r>
        <w:tab/>
        <w:t>"</w:t>
      </w:r>
      <w:r w:rsidR="00851731" w:rsidRPr="006F785C">
        <w:rPr>
          <w:i/>
          <w:iCs/>
        </w:rPr>
        <w:t>Data protection</w:t>
      </w:r>
      <w:r>
        <w:t>"</w:t>
      </w:r>
      <w:r w:rsidR="00851731" w:rsidRPr="00BB0C35">
        <w:t xml:space="preserve"> means the implementation of appropriate administrative, technical or physical means to guard against unauthorized intentional or accidental disclosure, modification, or destruction of data.</w:t>
      </w:r>
    </w:p>
    <w:p w14:paraId="2C2E2C25" w14:textId="77777777" w:rsidR="00851731" w:rsidRPr="00BB0C35" w:rsidRDefault="006F785C" w:rsidP="000024EE">
      <w:pPr>
        <w:pStyle w:val="SingleTxtG"/>
      </w:pPr>
      <w:r>
        <w:t>2.8.</w:t>
      </w:r>
      <w:r>
        <w:tab/>
        <w:t>"</w:t>
      </w:r>
      <w:r w:rsidR="00851731" w:rsidRPr="006F785C">
        <w:rPr>
          <w:i/>
          <w:iCs/>
        </w:rPr>
        <w:t>Defence-in-depth</w:t>
      </w:r>
      <w:r>
        <w:t>"</w:t>
      </w:r>
      <w:r w:rsidR="00851731" w:rsidRPr="00BB0C35">
        <w:t xml:space="preserve"> means a system with multiple levels of protection that maintains a total protection level even in the event of failure or penetration of a single protection level.</w:t>
      </w:r>
    </w:p>
    <w:p w14:paraId="0260585E" w14:textId="77777777" w:rsidR="00851731" w:rsidRPr="00BB0C35" w:rsidRDefault="006F785C" w:rsidP="000024EE">
      <w:pPr>
        <w:pStyle w:val="SingleTxtG"/>
      </w:pPr>
      <w:r>
        <w:t>2.9.</w:t>
      </w:r>
      <w:r>
        <w:tab/>
        <w:t>"</w:t>
      </w:r>
      <w:r w:rsidR="00851731" w:rsidRPr="004621C5">
        <w:rPr>
          <w:i/>
          <w:iCs/>
        </w:rPr>
        <w:t>Lifecycle</w:t>
      </w:r>
      <w:r>
        <w:t>"</w:t>
      </w:r>
      <w:r w:rsidR="00851731" w:rsidRPr="00BB0C35">
        <w:t xml:space="preserve"> means the span of a vehicle's existence from its initial development through the period of marketing and active use to eventual obsolescence.</w:t>
      </w:r>
    </w:p>
    <w:p w14:paraId="452AC838" w14:textId="77777777" w:rsidR="00851731" w:rsidRPr="00BB0C35" w:rsidRDefault="006F785C" w:rsidP="000024EE">
      <w:pPr>
        <w:pStyle w:val="SingleTxtG"/>
      </w:pPr>
      <w:r>
        <w:t>2.10.</w:t>
      </w:r>
      <w:r>
        <w:tab/>
        <w:t>"</w:t>
      </w:r>
      <w:r w:rsidR="00851731" w:rsidRPr="004621C5">
        <w:rPr>
          <w:i/>
          <w:iCs/>
        </w:rPr>
        <w:t>Lifetime</w:t>
      </w:r>
      <w:r>
        <w:t>"</w:t>
      </w:r>
      <w:r w:rsidR="00851731" w:rsidRPr="00BB0C35">
        <w:t xml:space="preserve"> means the lifetime of a vehicle with regard to cyber security is the period from 1st registration of the vehicle until it is decommissioned.</w:t>
      </w:r>
    </w:p>
    <w:p w14:paraId="154FDD6C" w14:textId="77777777" w:rsidR="00851731" w:rsidRPr="00BB0C35" w:rsidRDefault="006F785C" w:rsidP="000024EE">
      <w:pPr>
        <w:pStyle w:val="SingleTxtG"/>
      </w:pPr>
      <w:r>
        <w:t>2.11.</w:t>
      </w:r>
      <w:r>
        <w:tab/>
        <w:t>"</w:t>
      </w:r>
      <w:r w:rsidR="00851731" w:rsidRPr="004621C5">
        <w:rPr>
          <w:i/>
          <w:iCs/>
        </w:rPr>
        <w:t>Mitigation</w:t>
      </w:r>
      <w:r>
        <w:t>"</w:t>
      </w:r>
      <w:r w:rsidR="00851731" w:rsidRPr="00BB0C35">
        <w:t xml:space="preserve"> means a measure that is modifying risk.</w:t>
      </w:r>
    </w:p>
    <w:p w14:paraId="33EE30E2" w14:textId="77777777" w:rsidR="00851731" w:rsidRPr="00BB0C35" w:rsidRDefault="006F785C" w:rsidP="000024EE">
      <w:pPr>
        <w:pStyle w:val="SingleTxtG"/>
      </w:pPr>
      <w:r>
        <w:t>2.12.</w:t>
      </w:r>
      <w:r>
        <w:tab/>
        <w:t>"</w:t>
      </w:r>
      <w:r w:rsidR="00851731" w:rsidRPr="004621C5">
        <w:rPr>
          <w:i/>
          <w:iCs/>
        </w:rPr>
        <w:t>Organisation</w:t>
      </w:r>
      <w:r>
        <w:t>"</w:t>
      </w:r>
      <w:r w:rsidR="00851731" w:rsidRPr="00BB0C35">
        <w:t xml:space="preserve"> means a person or group of people that has its own functions with responsibilities, authorities and relationships to achieve its objectives.</w:t>
      </w:r>
    </w:p>
    <w:p w14:paraId="53D60DDD" w14:textId="77777777" w:rsidR="00851731" w:rsidRPr="00BB0C35" w:rsidRDefault="006F785C" w:rsidP="000024EE">
      <w:pPr>
        <w:pStyle w:val="SingleTxtG"/>
      </w:pPr>
      <w:r>
        <w:t>2.13.</w:t>
      </w:r>
      <w:r>
        <w:tab/>
        <w:t>"</w:t>
      </w:r>
      <w:r w:rsidR="00851731" w:rsidRPr="004621C5">
        <w:rPr>
          <w:i/>
          <w:iCs/>
        </w:rPr>
        <w:t>Over-The-Air update</w:t>
      </w:r>
      <w:r>
        <w:t>"</w:t>
      </w:r>
      <w:r w:rsidR="00851731" w:rsidRPr="00BB0C35">
        <w:t xml:space="preserve"> means any method of making data transfers wirelessly instead of using a cable or other local connection.</w:t>
      </w:r>
    </w:p>
    <w:p w14:paraId="55DEC73A" w14:textId="77777777" w:rsidR="00BB0C35" w:rsidRPr="00BB0C35" w:rsidRDefault="006F785C" w:rsidP="000024EE">
      <w:pPr>
        <w:pStyle w:val="SingleTxtG"/>
      </w:pPr>
      <w:r>
        <w:t>2.14.</w:t>
      </w:r>
      <w:r>
        <w:tab/>
        <w:t>"</w:t>
      </w:r>
      <w:r w:rsidR="00851731" w:rsidRPr="004621C5">
        <w:rPr>
          <w:i/>
          <w:iCs/>
        </w:rPr>
        <w:t>Risk</w:t>
      </w:r>
      <w:r>
        <w:t>"</w:t>
      </w:r>
      <w:r w:rsidR="00851731" w:rsidRPr="00BB0C35">
        <w:t xml:space="preserve"> means </w:t>
      </w:r>
      <w:r w:rsidR="00BB1767" w:rsidRPr="00BB0C35">
        <w:t>the effect of uncertainty on security objectives</w:t>
      </w:r>
      <w:r>
        <w:t>.</w:t>
      </w:r>
    </w:p>
    <w:p w14:paraId="5E8DE425" w14:textId="77777777" w:rsidR="00851731" w:rsidRPr="00BB0C35" w:rsidRDefault="006F785C" w:rsidP="000024EE">
      <w:pPr>
        <w:pStyle w:val="SingleTxtG"/>
      </w:pPr>
      <w:r>
        <w:t>2.15.</w:t>
      </w:r>
      <w:r>
        <w:tab/>
        <w:t>"</w:t>
      </w:r>
      <w:r w:rsidR="00851731" w:rsidRPr="004621C5">
        <w:rPr>
          <w:i/>
          <w:iCs/>
        </w:rPr>
        <w:t>Risk Assessment</w:t>
      </w:r>
      <w:r>
        <w:t>"</w:t>
      </w:r>
      <w:r w:rsidR="00851731" w:rsidRPr="00BB0C35">
        <w:t xml:space="preserve"> means the overall process of finding, recognizing and describing risks (risk identification) , to comprehend the nature of risk and to determine the level of risk (risk analysis),  and of comparing the results of risk analysis with risk criteria to determine whether the risk and/or its magnitude is acceptable or tolerable (risk evaluation).</w:t>
      </w:r>
    </w:p>
    <w:p w14:paraId="047644C0" w14:textId="77777777" w:rsidR="00851731" w:rsidRPr="00BB0C35" w:rsidRDefault="006F785C" w:rsidP="000024EE">
      <w:pPr>
        <w:pStyle w:val="SingleTxtG"/>
      </w:pPr>
      <w:r>
        <w:t>2.16.</w:t>
      </w:r>
      <w:r>
        <w:tab/>
        <w:t>"</w:t>
      </w:r>
      <w:r w:rsidR="00851731" w:rsidRPr="004621C5">
        <w:rPr>
          <w:i/>
          <w:iCs/>
        </w:rPr>
        <w:t>Risk Management</w:t>
      </w:r>
      <w:r>
        <w:t>"</w:t>
      </w:r>
      <w:r w:rsidR="00851731" w:rsidRPr="00BB0C35">
        <w:t xml:space="preserve"> means coordinated activities to direct and control an organization with regard to risk.</w:t>
      </w:r>
    </w:p>
    <w:p w14:paraId="48381D0B" w14:textId="77777777" w:rsidR="00851731" w:rsidRPr="00BB0C35" w:rsidRDefault="006F785C" w:rsidP="000024EE">
      <w:pPr>
        <w:pStyle w:val="SingleTxtG"/>
      </w:pPr>
      <w:r>
        <w:t>2.17.</w:t>
      </w:r>
      <w:r>
        <w:tab/>
        <w:t>"</w:t>
      </w:r>
      <w:r w:rsidR="00851731" w:rsidRPr="004621C5">
        <w:rPr>
          <w:i/>
          <w:iCs/>
        </w:rPr>
        <w:t>System</w:t>
      </w:r>
      <w:r>
        <w:t>"</w:t>
      </w:r>
      <w:r w:rsidR="00851731" w:rsidRPr="00BB0C35">
        <w:t xml:space="preserve"> means a set of components or sub-systems that implements a feature.</w:t>
      </w:r>
    </w:p>
    <w:p w14:paraId="2BBEF7AE" w14:textId="77777777" w:rsidR="00AB7398" w:rsidRPr="00BB0C35" w:rsidRDefault="006F785C" w:rsidP="000024EE">
      <w:pPr>
        <w:pStyle w:val="SingleTxtG"/>
      </w:pPr>
      <w:r>
        <w:t>2.18.</w:t>
      </w:r>
      <w:r>
        <w:tab/>
        <w:t>"</w:t>
      </w:r>
      <w:r w:rsidR="00AB7398" w:rsidRPr="004621C5">
        <w:rPr>
          <w:i/>
        </w:rPr>
        <w:t>Threat</w:t>
      </w:r>
      <w:r>
        <w:t>"</w:t>
      </w:r>
      <w:r w:rsidR="00AB7398" w:rsidRPr="00BB0C35">
        <w:t xml:space="preserve"> means a potential cause of an unwanted incident, which may result in harm to a system or organization.</w:t>
      </w:r>
    </w:p>
    <w:p w14:paraId="58308907" w14:textId="77777777" w:rsidR="00E10B1E" w:rsidRPr="00CF7C45" w:rsidRDefault="006F785C" w:rsidP="000024EE">
      <w:pPr>
        <w:pStyle w:val="SingleTxtG"/>
      </w:pPr>
      <w:r>
        <w:t>2.19.</w:t>
      </w:r>
      <w:r>
        <w:tab/>
        <w:t>"</w:t>
      </w:r>
      <w:r w:rsidR="00AB7398" w:rsidRPr="004621C5">
        <w:rPr>
          <w:i/>
        </w:rPr>
        <w:t>Vulnerability</w:t>
      </w:r>
      <w:r>
        <w:t>"</w:t>
      </w:r>
      <w:r w:rsidR="00AB7398" w:rsidRPr="00BB0C35">
        <w:t xml:space="preserve"> means a weakness of an asset or control that can be exploited by one or more threats.</w:t>
      </w:r>
      <w:bookmarkStart w:id="22" w:name="_Toc498341513"/>
    </w:p>
    <w:p w14:paraId="5905C1EF" w14:textId="77777777" w:rsidR="007F7430" w:rsidRPr="00CF7C45" w:rsidRDefault="00783707" w:rsidP="006F785C">
      <w:pPr>
        <w:pStyle w:val="HChG"/>
      </w:pPr>
      <w:bookmarkStart w:id="23" w:name="_Toc498341516"/>
      <w:bookmarkStart w:id="24" w:name="_Toc510787312"/>
      <w:bookmarkEnd w:id="22"/>
      <w:r>
        <w:tab/>
        <w:t>III.</w:t>
      </w:r>
      <w:r>
        <w:tab/>
      </w:r>
      <w:r w:rsidR="00F078D7" w:rsidRPr="00CF7C45">
        <w:t>Cyber security principles</w:t>
      </w:r>
      <w:bookmarkEnd w:id="23"/>
      <w:bookmarkEnd w:id="24"/>
    </w:p>
    <w:p w14:paraId="4CEDD959" w14:textId="77777777" w:rsidR="00516D98" w:rsidRPr="008F594B" w:rsidRDefault="00783707" w:rsidP="000024EE">
      <w:pPr>
        <w:pStyle w:val="SingleTxtG"/>
        <w:rPr>
          <w:rStyle w:val="Heading2Char"/>
          <w:szCs w:val="20"/>
        </w:rPr>
      </w:pPr>
      <w:bookmarkStart w:id="25" w:name="_Toc507670521"/>
      <w:bookmarkStart w:id="26" w:name="_Toc510787313"/>
      <w:r>
        <w:rPr>
          <w:rStyle w:val="Heading2Char"/>
          <w:szCs w:val="20"/>
        </w:rPr>
        <w:t>3.1.</w:t>
      </w:r>
      <w:r>
        <w:rPr>
          <w:rStyle w:val="Heading2Char"/>
          <w:szCs w:val="20"/>
        </w:rPr>
        <w:tab/>
      </w:r>
      <w:r w:rsidR="00516D98" w:rsidRPr="00CF7C45">
        <w:rPr>
          <w:rStyle w:val="Heading2Char"/>
          <w:szCs w:val="20"/>
        </w:rPr>
        <w:t xml:space="preserve">Cyber security principles can be used to demonstrate how organisations should implement cyber security over the </w:t>
      </w:r>
      <w:r w:rsidR="00DA2792">
        <w:rPr>
          <w:rStyle w:val="Heading2Char"/>
          <w:szCs w:val="20"/>
        </w:rPr>
        <w:t>lifecycle</w:t>
      </w:r>
      <w:r w:rsidR="00DA2792" w:rsidRPr="00CF7C45">
        <w:rPr>
          <w:rStyle w:val="Heading2Char"/>
          <w:szCs w:val="20"/>
        </w:rPr>
        <w:t xml:space="preserve"> </w:t>
      </w:r>
      <w:r w:rsidR="00516D98" w:rsidRPr="00CF7C45">
        <w:rPr>
          <w:rStyle w:val="Heading2Char"/>
          <w:szCs w:val="20"/>
        </w:rPr>
        <w:t>of the vehicle. They can be used by vehicle manufacturers, sub-contractors, suppliers and service providers.</w:t>
      </w:r>
      <w:bookmarkEnd w:id="25"/>
      <w:bookmarkEnd w:id="26"/>
    </w:p>
    <w:p w14:paraId="5BB7F7E8" w14:textId="64862128" w:rsidR="00516D98" w:rsidRPr="00CF7C45" w:rsidRDefault="00783707" w:rsidP="000024EE">
      <w:pPr>
        <w:pStyle w:val="SingleTxtG"/>
        <w:rPr>
          <w:rStyle w:val="Heading2Char"/>
          <w:szCs w:val="20"/>
        </w:rPr>
      </w:pPr>
      <w:bookmarkStart w:id="27" w:name="_Toc507670522"/>
      <w:bookmarkStart w:id="28" w:name="_Toc510787314"/>
      <w:r>
        <w:rPr>
          <w:rStyle w:val="Heading2Char"/>
          <w:szCs w:val="20"/>
        </w:rPr>
        <w:t>3.2.</w:t>
      </w:r>
      <w:r>
        <w:rPr>
          <w:rStyle w:val="Heading2Char"/>
          <w:szCs w:val="20"/>
        </w:rPr>
        <w:tab/>
      </w:r>
      <w:r w:rsidR="00516D98" w:rsidRPr="00CF7C45">
        <w:rPr>
          <w:rStyle w:val="Heading2Char"/>
          <w:szCs w:val="20"/>
        </w:rPr>
        <w:t>Demonstration of how these principles can be met is not explicitly defined in this</w:t>
      </w:r>
      <w:del w:id="29" w:author="Author">
        <w:r w:rsidR="00516D98" w:rsidRPr="00CF7C45" w:rsidDel="00B7389B">
          <w:rPr>
            <w:rStyle w:val="Heading2Char"/>
            <w:szCs w:val="20"/>
          </w:rPr>
          <w:delText xml:space="preserve"> paper</w:delText>
        </w:r>
      </w:del>
      <w:ins w:id="30" w:author="Author">
        <w:r w:rsidR="00B7389B">
          <w:rPr>
            <w:rStyle w:val="Heading2Char"/>
            <w:szCs w:val="20"/>
          </w:rPr>
          <w:t xml:space="preserve"> document</w:t>
        </w:r>
      </w:ins>
      <w:r w:rsidR="00516D98" w:rsidRPr="00CF7C45">
        <w:rPr>
          <w:rStyle w:val="Heading2Char"/>
          <w:szCs w:val="20"/>
        </w:rPr>
        <w:t xml:space="preserve">. Instead it is recommended that through the use of relevant </w:t>
      </w:r>
      <w:r w:rsidR="00516D98" w:rsidRPr="00CF7C45">
        <w:rPr>
          <w:rStyle w:val="Heading2Char"/>
          <w:szCs w:val="20"/>
        </w:rPr>
        <w:lastRenderedPageBreak/>
        <w:t>standards</w:t>
      </w:r>
      <w:r w:rsidR="002C360B">
        <w:rPr>
          <w:rStyle w:val="Heading2Char"/>
          <w:szCs w:val="20"/>
        </w:rPr>
        <w:t xml:space="preserve"> (such as </w:t>
      </w:r>
      <w:commentRangeStart w:id="31"/>
      <w:commentRangeStart w:id="32"/>
      <w:r w:rsidR="002C360B">
        <w:rPr>
          <w:rStyle w:val="Heading2Char"/>
          <w:szCs w:val="20"/>
        </w:rPr>
        <w:t>ISO/SAE 21434</w:t>
      </w:r>
      <w:commentRangeEnd w:id="31"/>
      <w:r w:rsidR="007749D7">
        <w:rPr>
          <w:rStyle w:val="CommentReference"/>
          <w:rFonts w:cs="Times New Roman"/>
          <w:bCs w:val="0"/>
          <w:szCs w:val="20"/>
          <w:lang w:val="en-GB"/>
        </w:rPr>
        <w:commentReference w:id="31"/>
      </w:r>
      <w:commentRangeEnd w:id="32"/>
      <w:ins w:id="33" w:author="Author">
        <w:r w:rsidR="00EA25B0">
          <w:rPr>
            <w:rStyle w:val="FootnoteReference"/>
            <w:rFonts w:cs="Times New Roman"/>
            <w:szCs w:val="20"/>
            <w:lang w:val="en-GB"/>
          </w:rPr>
          <w:footnoteReference w:id="1"/>
        </w:r>
      </w:ins>
      <w:r w:rsidR="003B013C">
        <w:rPr>
          <w:rStyle w:val="CommentReference"/>
          <w:rFonts w:cs="Times New Roman"/>
          <w:bCs w:val="0"/>
          <w:szCs w:val="20"/>
          <w:lang w:val="en-GB"/>
        </w:rPr>
        <w:commentReference w:id="32"/>
      </w:r>
      <w:r w:rsidR="002C360B">
        <w:rPr>
          <w:rStyle w:val="Heading2Char"/>
          <w:szCs w:val="20"/>
        </w:rPr>
        <w:t>)</w:t>
      </w:r>
      <w:r w:rsidR="00516D98" w:rsidRPr="00CF7C45">
        <w:rPr>
          <w:rStyle w:val="Heading2Char"/>
          <w:szCs w:val="20"/>
        </w:rPr>
        <w:t>, processes and implementing appropriate mitigations organisations should be able to evidence how they are meeting the principles corresponding to requests from authorities.</w:t>
      </w:r>
      <w:bookmarkEnd w:id="27"/>
      <w:bookmarkEnd w:id="28"/>
    </w:p>
    <w:p w14:paraId="3BAE718C" w14:textId="77777777" w:rsidR="002060C5" w:rsidRPr="00CF7C45" w:rsidRDefault="00783707" w:rsidP="000024EE">
      <w:pPr>
        <w:pStyle w:val="SingleTxtG"/>
        <w:rPr>
          <w:rStyle w:val="Heading2Char"/>
          <w:szCs w:val="20"/>
        </w:rPr>
      </w:pPr>
      <w:bookmarkStart w:id="36" w:name="_Toc507670523"/>
      <w:bookmarkStart w:id="37" w:name="_Toc510787315"/>
      <w:r>
        <w:rPr>
          <w:rStyle w:val="Heading2Char"/>
          <w:szCs w:val="20"/>
        </w:rPr>
        <w:t>3.3.</w:t>
      </w:r>
      <w:r>
        <w:rPr>
          <w:rStyle w:val="Heading2Char"/>
          <w:szCs w:val="20"/>
        </w:rPr>
        <w:tab/>
      </w:r>
      <w:r w:rsidR="002060C5" w:rsidRPr="00CF7C45">
        <w:rPr>
          <w:rStyle w:val="Heading2Char"/>
          <w:szCs w:val="20"/>
        </w:rPr>
        <w:t xml:space="preserve">The </w:t>
      </w:r>
      <w:r w:rsidR="005861D0" w:rsidRPr="00CF7C45">
        <w:rPr>
          <w:rStyle w:val="Heading2Char"/>
          <w:szCs w:val="20"/>
        </w:rPr>
        <w:t xml:space="preserve">cyber security </w:t>
      </w:r>
      <w:r w:rsidR="002060C5" w:rsidRPr="00CF7C45">
        <w:rPr>
          <w:rStyle w:val="Heading2Char"/>
          <w:szCs w:val="20"/>
        </w:rPr>
        <w:t>principles are:</w:t>
      </w:r>
      <w:bookmarkEnd w:id="36"/>
      <w:bookmarkEnd w:id="37"/>
    </w:p>
    <w:p w14:paraId="2E46E1C6" w14:textId="77777777" w:rsidR="00E376AB" w:rsidRPr="00CF7C45" w:rsidRDefault="00783707" w:rsidP="000024EE">
      <w:pPr>
        <w:pStyle w:val="SingleTxtG"/>
        <w:rPr>
          <w:rStyle w:val="Heading2Char"/>
          <w:szCs w:val="20"/>
        </w:rPr>
      </w:pPr>
      <w:bookmarkStart w:id="38" w:name="_Toc507670524"/>
      <w:bookmarkStart w:id="39" w:name="_Toc510787316"/>
      <w:r>
        <w:rPr>
          <w:rStyle w:val="Heading2Char"/>
          <w:szCs w:val="20"/>
        </w:rPr>
        <w:t>3.3.1.</w:t>
      </w:r>
      <w:r>
        <w:rPr>
          <w:rStyle w:val="Heading2Char"/>
          <w:szCs w:val="20"/>
        </w:rPr>
        <w:tab/>
      </w:r>
      <w:r w:rsidR="00E376AB" w:rsidRPr="00CF7C45">
        <w:rPr>
          <w:rStyle w:val="Heading2Char"/>
          <w:szCs w:val="20"/>
        </w:rPr>
        <w:t>Organisational security should be owned, governed and promoted at the highest organizational level;</w:t>
      </w:r>
      <w:bookmarkEnd w:id="38"/>
      <w:bookmarkEnd w:id="39"/>
    </w:p>
    <w:p w14:paraId="70504191" w14:textId="77777777" w:rsidR="00E376AB" w:rsidRPr="00CF7C45" w:rsidRDefault="00783707" w:rsidP="000024EE">
      <w:pPr>
        <w:pStyle w:val="SingleTxtG"/>
        <w:rPr>
          <w:rStyle w:val="Heading2Char"/>
          <w:szCs w:val="20"/>
        </w:rPr>
      </w:pPr>
      <w:bookmarkStart w:id="40" w:name="_Toc507670525"/>
      <w:bookmarkStart w:id="41" w:name="_Toc510787317"/>
      <w:r>
        <w:rPr>
          <w:rStyle w:val="Heading2Char"/>
          <w:szCs w:val="20"/>
        </w:rPr>
        <w:t>3.3.2.</w:t>
      </w:r>
      <w:r>
        <w:rPr>
          <w:rStyle w:val="Heading2Char"/>
          <w:szCs w:val="20"/>
        </w:rPr>
        <w:tab/>
      </w:r>
      <w:r w:rsidR="00BE06F2" w:rsidRPr="00CF7C45">
        <w:rPr>
          <w:rStyle w:val="Heading2Char"/>
          <w:szCs w:val="20"/>
        </w:rPr>
        <w:t>Security risks are assessed and managed appropriately and proportionately, including those specific to the supply chain</w:t>
      </w:r>
      <w:r w:rsidR="005861D0" w:rsidRPr="00CF7C45">
        <w:rPr>
          <w:rStyle w:val="Heading2Char"/>
          <w:szCs w:val="20"/>
        </w:rPr>
        <w:t>;</w:t>
      </w:r>
      <w:bookmarkEnd w:id="40"/>
      <w:bookmarkEnd w:id="41"/>
    </w:p>
    <w:p w14:paraId="51F0534F" w14:textId="77777777" w:rsidR="00BE06F2" w:rsidRPr="00CF7C45" w:rsidRDefault="00783707" w:rsidP="000024EE">
      <w:pPr>
        <w:pStyle w:val="SingleTxtG"/>
        <w:rPr>
          <w:rStyle w:val="Heading2Char"/>
          <w:szCs w:val="20"/>
        </w:rPr>
      </w:pPr>
      <w:bookmarkStart w:id="42" w:name="_Toc507670526"/>
      <w:bookmarkStart w:id="43" w:name="_Toc510787318"/>
      <w:r>
        <w:rPr>
          <w:rStyle w:val="Heading2Char"/>
          <w:szCs w:val="20"/>
        </w:rPr>
        <w:t>3.3.3.</w:t>
      </w:r>
      <w:r>
        <w:rPr>
          <w:rStyle w:val="Heading2Char"/>
          <w:szCs w:val="20"/>
        </w:rPr>
        <w:tab/>
      </w:r>
      <w:r w:rsidR="00BE06F2" w:rsidRPr="00CF7C45">
        <w:rPr>
          <w:rStyle w:val="Heading2Char"/>
          <w:szCs w:val="20"/>
        </w:rPr>
        <w:t xml:space="preserve">Organizations should </w:t>
      </w:r>
      <w:r w:rsidR="00D51510">
        <w:rPr>
          <w:rStyle w:val="Heading2Char"/>
          <w:szCs w:val="20"/>
        </w:rPr>
        <w:t>implement</w:t>
      </w:r>
      <w:r w:rsidR="00D51510" w:rsidRPr="00CF7C45">
        <w:rPr>
          <w:rStyle w:val="Heading2Char"/>
          <w:szCs w:val="20"/>
        </w:rPr>
        <w:t xml:space="preserve"> </w:t>
      </w:r>
      <w:r w:rsidR="00D51510">
        <w:rPr>
          <w:rStyle w:val="Heading2Char"/>
          <w:szCs w:val="20"/>
        </w:rPr>
        <w:t xml:space="preserve">cyber security </w:t>
      </w:r>
      <w:r w:rsidR="00C52597">
        <w:rPr>
          <w:rStyle w:val="Heading2Char"/>
          <w:szCs w:val="20"/>
        </w:rPr>
        <w:t xml:space="preserve">monitoring and </w:t>
      </w:r>
      <w:r w:rsidR="00D51510">
        <w:rPr>
          <w:rStyle w:val="Heading2Char"/>
          <w:szCs w:val="20"/>
        </w:rPr>
        <w:t xml:space="preserve">incident </w:t>
      </w:r>
      <w:r w:rsidR="00BE06F2" w:rsidRPr="00CF7C45">
        <w:rPr>
          <w:rStyle w:val="Heading2Char"/>
          <w:szCs w:val="20"/>
        </w:rPr>
        <w:t>response to ensure systems are secure over their lifetime</w:t>
      </w:r>
      <w:r w:rsidR="005861D0" w:rsidRPr="00CF7C45">
        <w:rPr>
          <w:rStyle w:val="Heading2Char"/>
          <w:szCs w:val="20"/>
        </w:rPr>
        <w:t>;</w:t>
      </w:r>
      <w:bookmarkEnd w:id="42"/>
      <w:bookmarkEnd w:id="43"/>
    </w:p>
    <w:p w14:paraId="0BB8CC74" w14:textId="77777777" w:rsidR="00BE06F2" w:rsidRPr="00CF7C45" w:rsidRDefault="00783707" w:rsidP="000024EE">
      <w:pPr>
        <w:pStyle w:val="SingleTxtG"/>
        <w:rPr>
          <w:rStyle w:val="Heading2Char"/>
          <w:szCs w:val="20"/>
        </w:rPr>
      </w:pPr>
      <w:bookmarkStart w:id="44" w:name="_Toc507670527"/>
      <w:bookmarkStart w:id="45" w:name="_Toc510787319"/>
      <w:r>
        <w:rPr>
          <w:rStyle w:val="Heading2Char"/>
          <w:szCs w:val="20"/>
        </w:rPr>
        <w:t>3.3.4.</w:t>
      </w:r>
      <w:r>
        <w:rPr>
          <w:rStyle w:val="Heading2Char"/>
          <w:szCs w:val="20"/>
        </w:rPr>
        <w:tab/>
      </w:r>
      <w:r w:rsidR="00BE06F2" w:rsidRPr="00CF7C45">
        <w:rPr>
          <w:rStyle w:val="Heading2Char"/>
          <w:szCs w:val="20"/>
        </w:rPr>
        <w:t>All organisations, including sub-contractors, suppliers and potential 3rd parties, should work together to enha</w:t>
      </w:r>
      <w:r w:rsidR="005861D0" w:rsidRPr="00CF7C45">
        <w:rPr>
          <w:rStyle w:val="Heading2Char"/>
          <w:szCs w:val="20"/>
        </w:rPr>
        <w:t>nce the security of the system;</w:t>
      </w:r>
      <w:bookmarkEnd w:id="44"/>
      <w:bookmarkEnd w:id="45"/>
    </w:p>
    <w:p w14:paraId="4B882DF2" w14:textId="77777777" w:rsidR="00BE06F2" w:rsidRPr="00CF7C45" w:rsidRDefault="00783707" w:rsidP="000024EE">
      <w:pPr>
        <w:pStyle w:val="SingleTxtG"/>
        <w:rPr>
          <w:rStyle w:val="Heading2Char"/>
          <w:szCs w:val="20"/>
        </w:rPr>
      </w:pPr>
      <w:bookmarkStart w:id="46" w:name="_Toc507670528"/>
      <w:bookmarkStart w:id="47" w:name="_Toc510787320"/>
      <w:r>
        <w:rPr>
          <w:rStyle w:val="Heading2Char"/>
          <w:szCs w:val="20"/>
        </w:rPr>
        <w:t>3.3.5.</w:t>
      </w:r>
      <w:r>
        <w:rPr>
          <w:rStyle w:val="Heading2Char"/>
          <w:szCs w:val="20"/>
        </w:rPr>
        <w:tab/>
      </w:r>
      <w:r w:rsidR="00BE06F2" w:rsidRPr="00CF7C45">
        <w:rPr>
          <w:rStyle w:val="Heading2Char"/>
          <w:szCs w:val="20"/>
        </w:rPr>
        <w:t xml:space="preserve">The vehicle </w:t>
      </w:r>
      <w:r w:rsidR="00A24489" w:rsidRPr="00CF7C45">
        <w:rPr>
          <w:rStyle w:val="Heading2Char"/>
          <w:szCs w:val="20"/>
        </w:rPr>
        <w:t>should</w:t>
      </w:r>
      <w:r w:rsidR="00BE06F2" w:rsidRPr="00CF7C45">
        <w:rPr>
          <w:rStyle w:val="Heading2Char"/>
          <w:szCs w:val="20"/>
        </w:rPr>
        <w:t xml:space="preserve"> be designed using a defence-in-depth approach. The </w:t>
      </w:r>
      <w:r w:rsidR="00A458E1" w:rsidRPr="00CF7C45">
        <w:rPr>
          <w:rStyle w:val="Heading2Char"/>
          <w:szCs w:val="20"/>
        </w:rPr>
        <w:t>vehicle manufacturer</w:t>
      </w:r>
      <w:r w:rsidR="00BE06F2" w:rsidRPr="00CF7C45">
        <w:rPr>
          <w:rStyle w:val="Heading2Char"/>
          <w:szCs w:val="20"/>
        </w:rPr>
        <w:t xml:space="preserve"> should design the vehicle architecture to reduce the likelihood that compromise of assets within one architectural element would result in propagation of the attack to other architectural elements</w:t>
      </w:r>
      <w:r w:rsidR="005861D0" w:rsidRPr="00CF7C45">
        <w:rPr>
          <w:rStyle w:val="Heading2Char"/>
          <w:szCs w:val="20"/>
        </w:rPr>
        <w:t>;</w:t>
      </w:r>
      <w:bookmarkEnd w:id="46"/>
      <w:bookmarkEnd w:id="47"/>
    </w:p>
    <w:p w14:paraId="42577268" w14:textId="11C87DA4" w:rsidR="00BE06F2" w:rsidRPr="00CF7C45" w:rsidRDefault="00783707" w:rsidP="000024EE">
      <w:pPr>
        <w:pStyle w:val="SingleTxtG"/>
        <w:rPr>
          <w:rStyle w:val="Heading2Char"/>
          <w:szCs w:val="20"/>
        </w:rPr>
      </w:pPr>
      <w:bookmarkStart w:id="48" w:name="_Toc507670529"/>
      <w:bookmarkStart w:id="49" w:name="_Toc510787321"/>
      <w:r>
        <w:rPr>
          <w:rStyle w:val="Heading2Char"/>
          <w:szCs w:val="20"/>
        </w:rPr>
        <w:t>3.3.6.</w:t>
      </w:r>
      <w:r>
        <w:rPr>
          <w:rStyle w:val="Heading2Char"/>
          <w:szCs w:val="20"/>
        </w:rPr>
        <w:tab/>
      </w:r>
      <w:r w:rsidR="00BE06F2" w:rsidRPr="00CF7C45">
        <w:rPr>
          <w:rStyle w:val="Heading2Char"/>
          <w:szCs w:val="20"/>
        </w:rPr>
        <w:t>The security of software</w:t>
      </w:r>
      <w:ins w:id="50" w:author="Author">
        <w:r w:rsidR="00EA25B0">
          <w:rPr>
            <w:rStyle w:val="Heading2Char"/>
            <w:szCs w:val="20"/>
          </w:rPr>
          <w:t xml:space="preserve"> and hardware</w:t>
        </w:r>
      </w:ins>
      <w:r w:rsidR="00BE06F2" w:rsidRPr="00CF7C45">
        <w:rPr>
          <w:rStyle w:val="Heading2Char"/>
          <w:szCs w:val="20"/>
        </w:rPr>
        <w:t xml:space="preserve"> </w:t>
      </w:r>
      <w:r w:rsidR="00A24489" w:rsidRPr="00CF7C45">
        <w:rPr>
          <w:rStyle w:val="Heading2Char"/>
          <w:szCs w:val="20"/>
        </w:rPr>
        <w:t>should be</w:t>
      </w:r>
      <w:r w:rsidR="00BE06F2" w:rsidRPr="00CF7C45">
        <w:rPr>
          <w:rStyle w:val="Heading2Char"/>
          <w:szCs w:val="20"/>
        </w:rPr>
        <w:t xml:space="preserve"> managed throughout </w:t>
      </w:r>
      <w:del w:id="51" w:author="Author">
        <w:r w:rsidR="00BE06F2" w:rsidRPr="00CF7C45" w:rsidDel="00337555">
          <w:rPr>
            <w:rStyle w:val="Heading2Char"/>
            <w:szCs w:val="20"/>
          </w:rPr>
          <w:delText xml:space="preserve">its </w:delText>
        </w:r>
      </w:del>
      <w:ins w:id="52" w:author="Author">
        <w:r w:rsidR="00337555">
          <w:rPr>
            <w:rStyle w:val="Heading2Char"/>
            <w:szCs w:val="20"/>
          </w:rPr>
          <w:t>the</w:t>
        </w:r>
        <w:r w:rsidR="00337555" w:rsidRPr="00CF7C45">
          <w:rPr>
            <w:rStyle w:val="Heading2Char"/>
            <w:szCs w:val="20"/>
          </w:rPr>
          <w:t xml:space="preserve"> </w:t>
        </w:r>
      </w:ins>
      <w:r w:rsidR="00BE06F2" w:rsidRPr="00CF7C45">
        <w:rPr>
          <w:rStyle w:val="Heading2Char"/>
          <w:szCs w:val="20"/>
        </w:rPr>
        <w:t>lifetime</w:t>
      </w:r>
      <w:ins w:id="53" w:author="Author">
        <w:r w:rsidR="00337555">
          <w:rPr>
            <w:rStyle w:val="Heading2Char"/>
            <w:szCs w:val="20"/>
          </w:rPr>
          <w:t xml:space="preserve"> of the vehicle</w:t>
        </w:r>
      </w:ins>
      <w:r w:rsidR="005861D0" w:rsidRPr="00CF7C45">
        <w:rPr>
          <w:rStyle w:val="Heading2Char"/>
          <w:szCs w:val="20"/>
        </w:rPr>
        <w:t>;</w:t>
      </w:r>
      <w:bookmarkEnd w:id="48"/>
      <w:bookmarkEnd w:id="49"/>
    </w:p>
    <w:p w14:paraId="2FCCE34A" w14:textId="77777777" w:rsidR="00BE06F2" w:rsidRPr="00CF7C45" w:rsidRDefault="00783707" w:rsidP="000024EE">
      <w:pPr>
        <w:pStyle w:val="SingleTxtG"/>
        <w:rPr>
          <w:rStyle w:val="Heading2Char"/>
          <w:szCs w:val="20"/>
        </w:rPr>
      </w:pPr>
      <w:bookmarkStart w:id="54" w:name="_Toc507670530"/>
      <w:bookmarkStart w:id="55" w:name="_Toc510787322"/>
      <w:r>
        <w:rPr>
          <w:rStyle w:val="Heading2Char"/>
          <w:szCs w:val="20"/>
        </w:rPr>
        <w:t>3.3.7.</w:t>
      </w:r>
      <w:r>
        <w:rPr>
          <w:rStyle w:val="Heading2Char"/>
          <w:szCs w:val="20"/>
        </w:rPr>
        <w:tab/>
      </w:r>
      <w:r w:rsidR="00BE06F2" w:rsidRPr="00CF7C45">
        <w:rPr>
          <w:rStyle w:val="Heading2Char"/>
          <w:szCs w:val="20"/>
        </w:rPr>
        <w:t xml:space="preserve">The storage and transmission of data </w:t>
      </w:r>
      <w:r w:rsidR="00A24489" w:rsidRPr="00CF7C45">
        <w:rPr>
          <w:rStyle w:val="Heading2Char"/>
          <w:szCs w:val="20"/>
        </w:rPr>
        <w:t>should be</w:t>
      </w:r>
      <w:r w:rsidR="00BE06F2" w:rsidRPr="00CF7C45">
        <w:rPr>
          <w:rStyle w:val="Heading2Char"/>
          <w:szCs w:val="20"/>
        </w:rPr>
        <w:t xml:space="preserve"> secure and </w:t>
      </w:r>
      <w:r w:rsidR="00A24489" w:rsidRPr="00CF7C45">
        <w:rPr>
          <w:rStyle w:val="Heading2Char"/>
          <w:szCs w:val="20"/>
        </w:rPr>
        <w:t>should</w:t>
      </w:r>
      <w:r w:rsidR="00BE06F2" w:rsidRPr="00CF7C45">
        <w:rPr>
          <w:rStyle w:val="Heading2Char"/>
          <w:szCs w:val="20"/>
        </w:rPr>
        <w:t xml:space="preserve"> be controlled</w:t>
      </w:r>
      <w:r w:rsidR="005861D0" w:rsidRPr="00CF7C45">
        <w:rPr>
          <w:rStyle w:val="Heading2Char"/>
          <w:szCs w:val="20"/>
        </w:rPr>
        <w:t>;</w:t>
      </w:r>
      <w:bookmarkEnd w:id="54"/>
      <w:bookmarkEnd w:id="55"/>
    </w:p>
    <w:p w14:paraId="623849C0" w14:textId="77777777" w:rsidR="002060C5" w:rsidRPr="00CF7C45" w:rsidRDefault="00783707" w:rsidP="000024EE">
      <w:pPr>
        <w:pStyle w:val="SingleTxtG"/>
        <w:rPr>
          <w:rStyle w:val="Heading2Char"/>
          <w:szCs w:val="20"/>
        </w:rPr>
      </w:pPr>
      <w:bookmarkStart w:id="56" w:name="_Toc507670531"/>
      <w:bookmarkStart w:id="57" w:name="_Toc510787323"/>
      <w:r>
        <w:rPr>
          <w:rStyle w:val="Heading2Char"/>
          <w:szCs w:val="20"/>
        </w:rPr>
        <w:t>3.3.8.</w:t>
      </w:r>
      <w:r>
        <w:rPr>
          <w:rStyle w:val="Heading2Char"/>
          <w:szCs w:val="20"/>
        </w:rPr>
        <w:tab/>
      </w:r>
      <w:r w:rsidR="002060C5" w:rsidRPr="00CF7C45">
        <w:rPr>
          <w:rStyle w:val="Heading2Char"/>
          <w:szCs w:val="20"/>
        </w:rPr>
        <w:t xml:space="preserve">The </w:t>
      </w:r>
      <w:r w:rsidR="00A458E1" w:rsidRPr="00CF7C45">
        <w:rPr>
          <w:rStyle w:val="Heading2Char"/>
          <w:szCs w:val="20"/>
        </w:rPr>
        <w:t>vehicle manufacturer</w:t>
      </w:r>
      <w:r w:rsidR="002060C5" w:rsidRPr="00CF7C45">
        <w:rPr>
          <w:rStyle w:val="Heading2Char"/>
          <w:szCs w:val="20"/>
        </w:rPr>
        <w:t xml:space="preserve"> should assess security functions with testing </w:t>
      </w:r>
      <w:r w:rsidR="00252BD4" w:rsidRPr="00CF7C45">
        <w:rPr>
          <w:rStyle w:val="Heading2Char"/>
          <w:szCs w:val="20"/>
        </w:rPr>
        <w:t>procedures</w:t>
      </w:r>
      <w:r w:rsidR="005861D0" w:rsidRPr="00CF7C45">
        <w:rPr>
          <w:rStyle w:val="Heading2Char"/>
          <w:szCs w:val="20"/>
        </w:rPr>
        <w:t>;</w:t>
      </w:r>
      <w:bookmarkEnd w:id="56"/>
      <w:bookmarkEnd w:id="57"/>
    </w:p>
    <w:p w14:paraId="2472299C" w14:textId="77777777" w:rsidR="00BE06F2" w:rsidRPr="00CF7C45" w:rsidRDefault="00783707" w:rsidP="000024EE">
      <w:pPr>
        <w:pStyle w:val="SingleTxtG"/>
        <w:rPr>
          <w:rStyle w:val="Heading2Char"/>
          <w:szCs w:val="20"/>
        </w:rPr>
      </w:pPr>
      <w:bookmarkStart w:id="58" w:name="_Toc507670532"/>
      <w:bookmarkStart w:id="59" w:name="_Toc510787324"/>
      <w:r>
        <w:rPr>
          <w:rStyle w:val="Heading2Char"/>
          <w:szCs w:val="20"/>
        </w:rPr>
        <w:t>3.3.9.</w:t>
      </w:r>
      <w:r>
        <w:rPr>
          <w:rStyle w:val="Heading2Char"/>
          <w:szCs w:val="20"/>
        </w:rPr>
        <w:tab/>
      </w:r>
      <w:r w:rsidR="00BE06F2" w:rsidRPr="00CF7C45">
        <w:rPr>
          <w:rStyle w:val="Heading2Char"/>
          <w:szCs w:val="20"/>
        </w:rPr>
        <w:t xml:space="preserve">The </w:t>
      </w:r>
      <w:r w:rsidR="002060C5" w:rsidRPr="00CF7C45">
        <w:rPr>
          <w:rStyle w:val="Heading2Char"/>
          <w:szCs w:val="20"/>
        </w:rPr>
        <w:t>vehicle should be</w:t>
      </w:r>
      <w:r w:rsidR="00BE06F2" w:rsidRPr="00CF7C45">
        <w:rPr>
          <w:rStyle w:val="Heading2Char"/>
          <w:szCs w:val="20"/>
        </w:rPr>
        <w:t xml:space="preserve"> designed to be resilient to </w:t>
      </w:r>
      <w:r w:rsidR="002060C5" w:rsidRPr="00CF7C45">
        <w:rPr>
          <w:rStyle w:val="Heading2Char"/>
          <w:szCs w:val="20"/>
        </w:rPr>
        <w:t xml:space="preserve">cyber </w:t>
      </w:r>
      <w:r w:rsidR="005861D0" w:rsidRPr="00CF7C45">
        <w:rPr>
          <w:rStyle w:val="Heading2Char"/>
          <w:szCs w:val="20"/>
        </w:rPr>
        <w:t>attacks;</w:t>
      </w:r>
      <w:bookmarkEnd w:id="58"/>
      <w:bookmarkEnd w:id="59"/>
    </w:p>
    <w:p w14:paraId="4AB31DDD" w14:textId="77777777" w:rsidR="00BE06F2" w:rsidRDefault="00783707" w:rsidP="000024EE">
      <w:pPr>
        <w:pStyle w:val="SingleTxtG"/>
        <w:rPr>
          <w:ins w:id="60" w:author="Author"/>
          <w:rStyle w:val="Heading2Char"/>
          <w:szCs w:val="20"/>
        </w:rPr>
      </w:pPr>
      <w:bookmarkStart w:id="61" w:name="_Toc507670533"/>
      <w:bookmarkStart w:id="62" w:name="_Toc510787325"/>
      <w:r>
        <w:rPr>
          <w:rStyle w:val="Heading2Char"/>
          <w:szCs w:val="20"/>
        </w:rPr>
        <w:t>3.3.10.</w:t>
      </w:r>
      <w:r>
        <w:rPr>
          <w:rStyle w:val="Heading2Char"/>
          <w:szCs w:val="20"/>
        </w:rPr>
        <w:tab/>
      </w:r>
      <w:r w:rsidR="00BE06F2" w:rsidRPr="00CF7C45">
        <w:rPr>
          <w:rStyle w:val="Heading2Char"/>
          <w:szCs w:val="20"/>
        </w:rPr>
        <w:t xml:space="preserve">The </w:t>
      </w:r>
      <w:r w:rsidR="002060C5" w:rsidRPr="00CF7C45">
        <w:rPr>
          <w:rStyle w:val="Heading2Char"/>
          <w:szCs w:val="20"/>
        </w:rPr>
        <w:t>vehicle should be</w:t>
      </w:r>
      <w:r w:rsidR="00BE06F2" w:rsidRPr="00CF7C45">
        <w:rPr>
          <w:rStyle w:val="Heading2Char"/>
          <w:szCs w:val="20"/>
        </w:rPr>
        <w:t xml:space="preserve"> designed </w:t>
      </w:r>
      <w:r w:rsidR="002060C5" w:rsidRPr="00CF7C45">
        <w:rPr>
          <w:rStyle w:val="Heading2Char"/>
          <w:szCs w:val="20"/>
        </w:rPr>
        <w:t xml:space="preserve">with the capability </w:t>
      </w:r>
      <w:r w:rsidR="00BE06F2" w:rsidRPr="00CF7C45">
        <w:rPr>
          <w:rStyle w:val="Heading2Char"/>
          <w:szCs w:val="20"/>
        </w:rPr>
        <w:t>to detect</w:t>
      </w:r>
      <w:r w:rsidR="002060C5" w:rsidRPr="00CF7C45">
        <w:rPr>
          <w:rStyle w:val="Heading2Char"/>
          <w:szCs w:val="20"/>
        </w:rPr>
        <w:t xml:space="preserve"> cyber attacks</w:t>
      </w:r>
      <w:r w:rsidR="005861D0" w:rsidRPr="00CF7C45">
        <w:rPr>
          <w:rStyle w:val="Heading2Char"/>
          <w:szCs w:val="20"/>
        </w:rPr>
        <w:t xml:space="preserve"> and respond appropriately</w:t>
      </w:r>
      <w:del w:id="63" w:author="Author">
        <w:r w:rsidR="005861D0" w:rsidRPr="00CF7C45" w:rsidDel="009D2079">
          <w:rPr>
            <w:rStyle w:val="Heading2Char"/>
            <w:szCs w:val="20"/>
          </w:rPr>
          <w:delText>.</w:delText>
        </w:r>
      </w:del>
      <w:bookmarkEnd w:id="61"/>
      <w:bookmarkEnd w:id="62"/>
      <w:ins w:id="64" w:author="Author">
        <w:r w:rsidR="009D2079">
          <w:rPr>
            <w:rStyle w:val="Heading2Char"/>
            <w:szCs w:val="20"/>
          </w:rPr>
          <w:t>;</w:t>
        </w:r>
      </w:ins>
    </w:p>
    <w:p w14:paraId="548D791B" w14:textId="39572A36" w:rsidR="009D2079" w:rsidRDefault="009D2079" w:rsidP="000024EE">
      <w:pPr>
        <w:pStyle w:val="SingleTxtG"/>
        <w:rPr>
          <w:ins w:id="65" w:author="Author"/>
          <w:rStyle w:val="Heading2Char"/>
          <w:szCs w:val="20"/>
        </w:rPr>
      </w:pPr>
      <w:ins w:id="66" w:author="Author">
        <w:r>
          <w:rPr>
            <w:rStyle w:val="Heading2Char"/>
            <w:szCs w:val="20"/>
          </w:rPr>
          <w:t>3.3.11.           Access to vehicle services and functions should be controlled and available only to authorized parties</w:t>
        </w:r>
        <w:r w:rsidR="00B96700">
          <w:rPr>
            <w:rStyle w:val="Heading2Char"/>
            <w:szCs w:val="20"/>
          </w:rPr>
          <w:t>;</w:t>
        </w:r>
      </w:ins>
    </w:p>
    <w:p w14:paraId="526BE822" w14:textId="6D48A62B" w:rsidR="009D2079" w:rsidRDefault="009D2079" w:rsidP="009D2079">
      <w:pPr>
        <w:pStyle w:val="SingleTxtG"/>
        <w:rPr>
          <w:ins w:id="67" w:author="Author"/>
          <w:rStyle w:val="Heading2Char"/>
          <w:szCs w:val="20"/>
        </w:rPr>
      </w:pPr>
      <w:ins w:id="68" w:author="Author">
        <w:r>
          <w:rPr>
            <w:rStyle w:val="Heading2Char"/>
            <w:szCs w:val="20"/>
          </w:rPr>
          <w:t>3.3.12.           Access to personal data of drivers and passengers should be controlled and available only to authorized parties</w:t>
        </w:r>
        <w:r w:rsidR="00B96700">
          <w:rPr>
            <w:rStyle w:val="Heading2Char"/>
            <w:szCs w:val="20"/>
          </w:rPr>
          <w:t>;</w:t>
        </w:r>
      </w:ins>
    </w:p>
    <w:p w14:paraId="522F3012" w14:textId="14D3ACCB" w:rsidR="00B96700" w:rsidRDefault="00B96700" w:rsidP="00B96700">
      <w:pPr>
        <w:pStyle w:val="SingleTxtG"/>
        <w:rPr>
          <w:ins w:id="69" w:author="Author"/>
          <w:rStyle w:val="Heading2Char"/>
          <w:szCs w:val="20"/>
        </w:rPr>
      </w:pPr>
      <w:ins w:id="70" w:author="Author">
        <w:r>
          <w:rPr>
            <w:rStyle w:val="Heading2Char"/>
            <w:szCs w:val="20"/>
          </w:rPr>
          <w:t>3.3.13.           Vehicles should log relevant data, which can be used for post incident analysis and forensics.</w:t>
        </w:r>
      </w:ins>
    </w:p>
    <w:p w14:paraId="49A26CC2" w14:textId="77777777" w:rsidR="00B96700" w:rsidRDefault="00B96700" w:rsidP="009D2079">
      <w:pPr>
        <w:pStyle w:val="SingleTxtG"/>
        <w:rPr>
          <w:ins w:id="71" w:author="Author"/>
          <w:rStyle w:val="Heading2Char"/>
          <w:szCs w:val="20"/>
        </w:rPr>
      </w:pPr>
    </w:p>
    <w:p w14:paraId="2EADD99B" w14:textId="77777777" w:rsidR="00B96700" w:rsidRDefault="00B96700" w:rsidP="009D2079">
      <w:pPr>
        <w:pStyle w:val="SingleTxtG"/>
        <w:rPr>
          <w:ins w:id="72" w:author="Author"/>
          <w:rStyle w:val="Heading2Char"/>
          <w:szCs w:val="20"/>
        </w:rPr>
      </w:pPr>
    </w:p>
    <w:p w14:paraId="2FC467BA" w14:textId="77777777" w:rsidR="00B96700" w:rsidRPr="00CF7C45" w:rsidRDefault="00B96700" w:rsidP="009D2079">
      <w:pPr>
        <w:pStyle w:val="SingleTxtG"/>
        <w:rPr>
          <w:rStyle w:val="Heading2Char"/>
          <w:szCs w:val="20"/>
        </w:rPr>
      </w:pPr>
    </w:p>
    <w:p w14:paraId="10B54CB3" w14:textId="77777777" w:rsidR="00F15A05" w:rsidRDefault="00F15A05">
      <w:pPr>
        <w:rPr>
          <w:rFonts w:ascii="Times New Roman" w:hAnsi="Times New Roman" w:cs="Times New Roman"/>
          <w:b/>
          <w:sz w:val="28"/>
          <w:szCs w:val="28"/>
        </w:rPr>
      </w:pPr>
      <w:bookmarkStart w:id="73" w:name="_Toc498341517"/>
      <w:bookmarkStart w:id="74" w:name="_Toc510787326"/>
      <w:r>
        <w:br w:type="page"/>
      </w:r>
    </w:p>
    <w:p w14:paraId="164C3B88" w14:textId="77777777" w:rsidR="005B76B2" w:rsidRPr="00CF7C45" w:rsidRDefault="00783707" w:rsidP="00783707">
      <w:pPr>
        <w:pStyle w:val="HChG"/>
      </w:pPr>
      <w:r>
        <w:lastRenderedPageBreak/>
        <w:tab/>
        <w:t>IV.</w:t>
      </w:r>
      <w:r>
        <w:tab/>
      </w:r>
      <w:r w:rsidR="00CD2477" w:rsidRPr="00CF7C45">
        <w:t>Threat</w:t>
      </w:r>
      <w:r w:rsidR="00727681" w:rsidRPr="00CF7C45">
        <w:t>s to vehicle</w:t>
      </w:r>
      <w:r w:rsidR="00F8006C">
        <w:t>s</w:t>
      </w:r>
      <w:bookmarkEnd w:id="73"/>
      <w:bookmarkEnd w:id="74"/>
    </w:p>
    <w:p w14:paraId="05949558" w14:textId="01A05691" w:rsidR="00CD2477" w:rsidRPr="00D26487" w:rsidRDefault="00783707" w:rsidP="000024EE">
      <w:pPr>
        <w:pStyle w:val="SingleTxtG"/>
        <w:rPr>
          <w:rStyle w:val="Heading2Char"/>
          <w:szCs w:val="20"/>
        </w:rPr>
      </w:pPr>
      <w:bookmarkStart w:id="75" w:name="_Toc498341518"/>
      <w:bookmarkStart w:id="76" w:name="_Toc498342542"/>
      <w:bookmarkStart w:id="77" w:name="_Toc499558048"/>
      <w:bookmarkStart w:id="78" w:name="_Toc504653394"/>
      <w:bookmarkStart w:id="79" w:name="_Toc507670535"/>
      <w:bookmarkStart w:id="80" w:name="_Toc510787327"/>
      <w:r>
        <w:rPr>
          <w:rStyle w:val="Heading2Char"/>
          <w:szCs w:val="20"/>
        </w:rPr>
        <w:t>4.1.</w:t>
      </w:r>
      <w:r>
        <w:rPr>
          <w:rStyle w:val="Heading2Char"/>
          <w:szCs w:val="20"/>
        </w:rPr>
        <w:tab/>
      </w:r>
      <w:r w:rsidR="00CD2477" w:rsidRPr="00D26487">
        <w:rPr>
          <w:rStyle w:val="Heading2Char"/>
          <w:szCs w:val="20"/>
        </w:rPr>
        <w:t>The threats identified in this</w:t>
      </w:r>
      <w:del w:id="81" w:author="Author">
        <w:r w:rsidR="00CD2477" w:rsidRPr="00D26487" w:rsidDel="00B7389B">
          <w:rPr>
            <w:rStyle w:val="Heading2Char"/>
            <w:szCs w:val="20"/>
          </w:rPr>
          <w:delText xml:space="preserve"> paper</w:delText>
        </w:r>
      </w:del>
      <w:ins w:id="82" w:author="Author">
        <w:r w:rsidR="00B7389B">
          <w:rPr>
            <w:rStyle w:val="Heading2Char"/>
            <w:szCs w:val="20"/>
          </w:rPr>
          <w:t xml:space="preserve"> document</w:t>
        </w:r>
      </w:ins>
      <w:r w:rsidR="00CD2477" w:rsidRPr="00D26487">
        <w:rPr>
          <w:rStyle w:val="Heading2Char"/>
          <w:szCs w:val="20"/>
        </w:rPr>
        <w:t xml:space="preserve"> may be used by parties engaged in introducing, designing or modifying products or services which are part of </w:t>
      </w:r>
      <w:r w:rsidR="00F8006C">
        <w:rPr>
          <w:rStyle w:val="Heading2Char"/>
          <w:szCs w:val="20"/>
        </w:rPr>
        <w:t xml:space="preserve">or interact with </w:t>
      </w:r>
      <w:r w:rsidR="00CD2477" w:rsidRPr="00D26487">
        <w:rPr>
          <w:rStyle w:val="Heading2Char"/>
          <w:szCs w:val="20"/>
        </w:rPr>
        <w:t>vehicle</w:t>
      </w:r>
      <w:r w:rsidR="00F8006C">
        <w:rPr>
          <w:rStyle w:val="Heading2Char"/>
          <w:szCs w:val="20"/>
        </w:rPr>
        <w:t>s</w:t>
      </w:r>
      <w:r w:rsidR="00CD2477" w:rsidRPr="00D26487">
        <w:rPr>
          <w:rStyle w:val="Heading2Char"/>
          <w:szCs w:val="20"/>
        </w:rPr>
        <w:t>. The</w:t>
      </w:r>
      <w:r w:rsidR="00F46177" w:rsidRPr="00D26487">
        <w:rPr>
          <w:rStyle w:val="Heading2Char"/>
          <w:szCs w:val="20"/>
        </w:rPr>
        <w:t xml:space="preserve"> threats listed</w:t>
      </w:r>
      <w:r w:rsidR="00CD2477" w:rsidRPr="00D26487">
        <w:rPr>
          <w:rStyle w:val="Heading2Char"/>
          <w:szCs w:val="20"/>
        </w:rPr>
        <w:t xml:space="preserve"> </w:t>
      </w:r>
      <w:r w:rsidR="00F46177" w:rsidRPr="00D26487">
        <w:rPr>
          <w:rStyle w:val="Heading2Char"/>
          <w:szCs w:val="20"/>
        </w:rPr>
        <w:t xml:space="preserve">represent the state of the art when written but will need to be re-evaluated for completeness when used. They </w:t>
      </w:r>
      <w:r w:rsidR="00CD2477" w:rsidRPr="00D26487">
        <w:rPr>
          <w:rStyle w:val="Heading2Char"/>
          <w:szCs w:val="20"/>
        </w:rPr>
        <w:t>should be used as a basis for ensuring risks are adequately mitigated. They can be used to help determine vulnerabilities to potential cyber threats and ensure that appropriate measures are in place how to mitigate these risks.</w:t>
      </w:r>
      <w:bookmarkEnd w:id="75"/>
      <w:bookmarkEnd w:id="76"/>
      <w:bookmarkEnd w:id="77"/>
      <w:bookmarkEnd w:id="78"/>
      <w:bookmarkEnd w:id="79"/>
      <w:bookmarkEnd w:id="80"/>
    </w:p>
    <w:p w14:paraId="303208A4" w14:textId="77777777" w:rsidR="00CD2477" w:rsidRPr="00D26487" w:rsidRDefault="00783707" w:rsidP="000024EE">
      <w:pPr>
        <w:pStyle w:val="SingleTxtG"/>
        <w:rPr>
          <w:rStyle w:val="Heading2Char"/>
          <w:szCs w:val="20"/>
        </w:rPr>
      </w:pPr>
      <w:bookmarkStart w:id="83" w:name="_Toc498341519"/>
      <w:bookmarkStart w:id="84" w:name="_Toc498342543"/>
      <w:bookmarkStart w:id="85" w:name="_Toc499558049"/>
      <w:bookmarkStart w:id="86" w:name="_Toc504653395"/>
      <w:bookmarkStart w:id="87" w:name="_Toc507670536"/>
      <w:bookmarkStart w:id="88" w:name="_Toc510787328"/>
      <w:r>
        <w:rPr>
          <w:rStyle w:val="Heading2Char"/>
          <w:szCs w:val="20"/>
        </w:rPr>
        <w:t>4.2.</w:t>
      </w:r>
      <w:r>
        <w:rPr>
          <w:rStyle w:val="Heading2Char"/>
          <w:szCs w:val="20"/>
        </w:rPr>
        <w:tab/>
      </w:r>
      <w:r w:rsidR="00CD2477" w:rsidRPr="00D26487">
        <w:rPr>
          <w:rStyle w:val="Heading2Char"/>
          <w:szCs w:val="20"/>
        </w:rPr>
        <w:t xml:space="preserve">This section provides details of threats and vulnerabilities that may exist. A more detailed list of possible threat examples that could be used are provided in </w:t>
      </w:r>
      <w:r w:rsidR="00A37720" w:rsidRPr="00D26487">
        <w:rPr>
          <w:rStyle w:val="Heading2Char"/>
          <w:szCs w:val="20"/>
        </w:rPr>
        <w:t>A</w:t>
      </w:r>
      <w:r w:rsidR="00454D28">
        <w:rPr>
          <w:rStyle w:val="Heading2Char"/>
          <w:szCs w:val="20"/>
        </w:rPr>
        <w:t>nnex </w:t>
      </w:r>
      <w:r w:rsidR="00A37720" w:rsidRPr="00D26487">
        <w:rPr>
          <w:rStyle w:val="Heading2Char"/>
          <w:szCs w:val="20"/>
        </w:rPr>
        <w:t>B</w:t>
      </w:r>
      <w:r w:rsidR="00CD2477" w:rsidRPr="00D26487">
        <w:rPr>
          <w:rStyle w:val="Heading2Char"/>
          <w:szCs w:val="20"/>
        </w:rPr>
        <w:t>.</w:t>
      </w:r>
      <w:bookmarkEnd w:id="83"/>
      <w:bookmarkEnd w:id="84"/>
      <w:bookmarkEnd w:id="85"/>
      <w:bookmarkEnd w:id="86"/>
      <w:bookmarkEnd w:id="87"/>
      <w:bookmarkEnd w:id="88"/>
    </w:p>
    <w:p w14:paraId="0A8253D9" w14:textId="77777777" w:rsidR="007A13A2" w:rsidRPr="00D26487" w:rsidRDefault="00783707" w:rsidP="00454D28">
      <w:pPr>
        <w:pStyle w:val="SingleTxtG"/>
        <w:rPr>
          <w:rStyle w:val="Heading2Char"/>
          <w:szCs w:val="20"/>
        </w:rPr>
      </w:pPr>
      <w:bookmarkStart w:id="89" w:name="_Toc498341520"/>
      <w:bookmarkStart w:id="90" w:name="_Toc498342544"/>
      <w:bookmarkStart w:id="91" w:name="_Toc499558050"/>
      <w:bookmarkStart w:id="92" w:name="_Toc504653396"/>
      <w:bookmarkStart w:id="93" w:name="_Toc507670537"/>
      <w:bookmarkStart w:id="94" w:name="_Toc510787329"/>
      <w:r>
        <w:rPr>
          <w:rStyle w:val="Heading2Char"/>
          <w:szCs w:val="20"/>
        </w:rPr>
        <w:t>4.3.</w:t>
      </w:r>
      <w:r>
        <w:rPr>
          <w:rStyle w:val="Heading2Char"/>
          <w:szCs w:val="20"/>
        </w:rPr>
        <w:tab/>
      </w:r>
      <w:r w:rsidR="00CD2477" w:rsidRPr="00D26487">
        <w:rPr>
          <w:rStyle w:val="Heading2Char"/>
          <w:szCs w:val="20"/>
        </w:rPr>
        <w:t xml:space="preserve">The following provides a level description of possible threats and vulnerabilities which </w:t>
      </w:r>
      <w:r w:rsidR="00F46177" w:rsidRPr="00D26487">
        <w:rPr>
          <w:rStyle w:val="Heading2Char"/>
          <w:szCs w:val="20"/>
        </w:rPr>
        <w:t>shall be</w:t>
      </w:r>
      <w:r w:rsidR="00CD2477" w:rsidRPr="00D26487">
        <w:rPr>
          <w:rStyle w:val="Heading2Char"/>
          <w:szCs w:val="20"/>
        </w:rPr>
        <w:t xml:space="preserve"> consider</w:t>
      </w:r>
      <w:r w:rsidR="00F46177" w:rsidRPr="00D26487">
        <w:rPr>
          <w:rStyle w:val="Heading2Char"/>
          <w:szCs w:val="20"/>
        </w:rPr>
        <w:t>ed</w:t>
      </w:r>
      <w:r w:rsidR="00CD2477" w:rsidRPr="00D26487">
        <w:rPr>
          <w:rStyle w:val="Heading2Char"/>
          <w:szCs w:val="20"/>
        </w:rPr>
        <w:t xml:space="preserve"> in the design of a new or modified product or service</w:t>
      </w:r>
      <w:r w:rsidR="008B1E1F" w:rsidRPr="00D26487">
        <w:rPr>
          <w:rStyle w:val="Heading2Char"/>
          <w:szCs w:val="20"/>
        </w:rPr>
        <w:t>. The numbers provided for each bullet provide a cross-reference to how they are referred to in Annex B</w:t>
      </w:r>
      <w:r w:rsidR="00CD2477" w:rsidRPr="00D26487">
        <w:rPr>
          <w:rStyle w:val="Heading2Char"/>
          <w:szCs w:val="20"/>
        </w:rPr>
        <w:t>:</w:t>
      </w:r>
      <w:bookmarkEnd w:id="89"/>
      <w:bookmarkEnd w:id="90"/>
      <w:bookmarkEnd w:id="91"/>
      <w:bookmarkEnd w:id="92"/>
      <w:bookmarkEnd w:id="93"/>
      <w:bookmarkEnd w:id="94"/>
    </w:p>
    <w:p w14:paraId="44D75E42" w14:textId="77777777" w:rsidR="00CD2477" w:rsidRPr="00D26487" w:rsidRDefault="00783707" w:rsidP="000024EE">
      <w:pPr>
        <w:pStyle w:val="SingleTxtG"/>
      </w:pPr>
      <w:r>
        <w:t>4.3.1.</w:t>
      </w:r>
      <w:r>
        <w:tab/>
      </w:r>
      <w:r w:rsidR="00CD2477" w:rsidRPr="00D26487">
        <w:t>Threats regarding back-end servers:</w:t>
      </w:r>
    </w:p>
    <w:p w14:paraId="1547ED2F" w14:textId="77777777" w:rsidR="00642217" w:rsidRPr="00783707" w:rsidRDefault="00783707" w:rsidP="000024EE">
      <w:pPr>
        <w:pStyle w:val="SingleTxtG"/>
      </w:pPr>
      <w:r>
        <w:tab/>
        <w:t>(a)</w:t>
      </w:r>
      <w:r>
        <w:tab/>
      </w:r>
      <w:r w:rsidR="00CD2477" w:rsidRPr="00783707">
        <w:t>Back-end servers used as a means to attack a vehicle or extract data</w:t>
      </w:r>
      <w:r w:rsidR="009403CA" w:rsidRPr="00783707">
        <w:t xml:space="preserve"> (1.)</w:t>
      </w:r>
      <w:r w:rsidR="00CD2477" w:rsidRPr="00783707">
        <w:t>;</w:t>
      </w:r>
    </w:p>
    <w:p w14:paraId="0362EA70" w14:textId="77777777" w:rsidR="00642217" w:rsidRPr="00783707" w:rsidRDefault="00783707" w:rsidP="000024EE">
      <w:pPr>
        <w:pStyle w:val="SingleTxtG"/>
      </w:pPr>
      <w:r>
        <w:tab/>
        <w:t>(b)</w:t>
      </w:r>
      <w:r w:rsidR="00454D28">
        <w:tab/>
      </w:r>
      <w:r w:rsidR="00CD2477" w:rsidRPr="00783707">
        <w:t>Services from back-end server being disrupted, affecting the operation of a vehicle</w:t>
      </w:r>
      <w:r w:rsidR="00642217" w:rsidRPr="00783707">
        <w:t xml:space="preserve"> (2.)</w:t>
      </w:r>
      <w:r w:rsidR="00CD2477" w:rsidRPr="00783707">
        <w:t>;</w:t>
      </w:r>
    </w:p>
    <w:p w14:paraId="04C86D4F" w14:textId="77777777" w:rsidR="00CD2477" w:rsidRPr="00783707" w:rsidRDefault="00783707" w:rsidP="000024EE">
      <w:pPr>
        <w:pStyle w:val="SingleTxtG"/>
      </w:pPr>
      <w:r>
        <w:tab/>
        <w:t>(c)</w:t>
      </w:r>
      <w:r>
        <w:tab/>
      </w:r>
      <w:r w:rsidR="00CD2477" w:rsidRPr="00783707">
        <w:t xml:space="preserve">Data held on back-end servers being lost or compromised </w:t>
      </w:r>
      <w:r>
        <w:br/>
      </w:r>
      <w:r w:rsidR="00CD2477" w:rsidRPr="00783707">
        <w:t>(</w:t>
      </w:r>
      <w:r w:rsidR="006F785C" w:rsidRPr="00783707">
        <w:t>"</w:t>
      </w:r>
      <w:r w:rsidR="00CD2477" w:rsidRPr="00783707">
        <w:t xml:space="preserve">data </w:t>
      </w:r>
      <w:r w:rsidR="001C693B" w:rsidRPr="00783707">
        <w:t>breach</w:t>
      </w:r>
      <w:r w:rsidR="006F785C" w:rsidRPr="00783707">
        <w:t>"</w:t>
      </w:r>
      <w:r w:rsidR="00CD2477" w:rsidRPr="00783707">
        <w:t>)</w:t>
      </w:r>
      <w:r w:rsidR="00642217" w:rsidRPr="00783707">
        <w:t xml:space="preserve"> (3.)</w:t>
      </w:r>
      <w:r w:rsidR="00D26487" w:rsidRPr="00783707">
        <w:t>.</w:t>
      </w:r>
    </w:p>
    <w:p w14:paraId="18162008" w14:textId="77777777" w:rsidR="00CD2477" w:rsidRPr="00D26487" w:rsidRDefault="00783707" w:rsidP="000024EE">
      <w:pPr>
        <w:pStyle w:val="SingleTxtG"/>
      </w:pPr>
      <w:r>
        <w:t>4.3.2.</w:t>
      </w:r>
      <w:r>
        <w:tab/>
      </w:r>
      <w:r w:rsidR="00CD2477" w:rsidRPr="00D26487">
        <w:t>Threats to vehicles</w:t>
      </w:r>
      <w:r w:rsidR="005A2DAC" w:rsidRPr="00D26487">
        <w:t xml:space="preserve"> regarding their communication channels</w:t>
      </w:r>
      <w:r w:rsidR="00CD2477" w:rsidRPr="00D26487">
        <w:t>:</w:t>
      </w:r>
    </w:p>
    <w:p w14:paraId="23D78C74" w14:textId="77777777" w:rsidR="004E227B" w:rsidRPr="00783707" w:rsidRDefault="00783707" w:rsidP="000024EE">
      <w:pPr>
        <w:pStyle w:val="SingleTxtG"/>
      </w:pPr>
      <w:r>
        <w:tab/>
        <w:t>(a)</w:t>
      </w:r>
      <w:r>
        <w:tab/>
      </w:r>
      <w:r w:rsidR="00CD2477" w:rsidRPr="00783707">
        <w:t>Spoofing of messages or data received by the vehicle</w:t>
      </w:r>
      <w:r w:rsidR="00642217" w:rsidRPr="00783707">
        <w:t xml:space="preserve"> (4.)</w:t>
      </w:r>
      <w:r w:rsidR="00CD2477" w:rsidRPr="00783707">
        <w:t>;</w:t>
      </w:r>
    </w:p>
    <w:p w14:paraId="1F3404CD" w14:textId="77777777" w:rsidR="004E227B" w:rsidRPr="00783707" w:rsidRDefault="00783707" w:rsidP="000024EE">
      <w:pPr>
        <w:pStyle w:val="SingleTxtG"/>
      </w:pPr>
      <w:r>
        <w:tab/>
        <w:t>(b)</w:t>
      </w:r>
      <w:r>
        <w:tab/>
      </w:r>
      <w:r w:rsidR="00CD2477" w:rsidRPr="00783707">
        <w:t>Communication channels used to conduct unauthorized manipulation, deletion or other amendments to vehicle held code/data</w:t>
      </w:r>
      <w:r w:rsidR="00642217" w:rsidRPr="00783707">
        <w:t xml:space="preserve"> (5.)</w:t>
      </w:r>
      <w:r w:rsidR="00CD2477" w:rsidRPr="00783707">
        <w:t>;</w:t>
      </w:r>
    </w:p>
    <w:p w14:paraId="29A8EAF7" w14:textId="77777777" w:rsidR="004E227B" w:rsidRPr="00783707" w:rsidRDefault="00783707" w:rsidP="000024EE">
      <w:pPr>
        <w:pStyle w:val="SingleTxtG"/>
      </w:pPr>
      <w:r>
        <w:tab/>
        <w:t>(c)</w:t>
      </w:r>
      <w:r>
        <w:tab/>
      </w:r>
      <w:r w:rsidR="00CD2477" w:rsidRPr="00783707">
        <w:t>Communication channels permit untrusted/unreliable messages to be accepted or are vulnerable to session hijacking/replay attacks</w:t>
      </w:r>
      <w:r w:rsidR="00642217" w:rsidRPr="00783707">
        <w:t xml:space="preserve"> (6.)</w:t>
      </w:r>
      <w:r w:rsidR="00CD2477" w:rsidRPr="00783707">
        <w:t>;</w:t>
      </w:r>
    </w:p>
    <w:p w14:paraId="504ACBF0" w14:textId="77777777" w:rsidR="004E227B" w:rsidRPr="00783707" w:rsidRDefault="00783707" w:rsidP="000024EE">
      <w:pPr>
        <w:pStyle w:val="SingleTxtG"/>
      </w:pPr>
      <w:r>
        <w:tab/>
        <w:t>(d)</w:t>
      </w:r>
      <w:r>
        <w:tab/>
      </w:r>
      <w:r w:rsidR="00AF4A7E" w:rsidRPr="00783707">
        <w:t>Information can be readily disclosed. For example through eavesdropping on communications or through allowing unauthorized access to sensitive files or folders</w:t>
      </w:r>
      <w:r w:rsidR="00642217" w:rsidRPr="00783707">
        <w:t xml:space="preserve"> (7.)</w:t>
      </w:r>
      <w:r w:rsidR="00AF4A7E" w:rsidRPr="00783707">
        <w:t>;</w:t>
      </w:r>
    </w:p>
    <w:p w14:paraId="607E9798" w14:textId="77777777" w:rsidR="004E227B" w:rsidRPr="00783707" w:rsidRDefault="00783707" w:rsidP="000024EE">
      <w:pPr>
        <w:pStyle w:val="SingleTxtG"/>
      </w:pPr>
      <w:r>
        <w:tab/>
        <w:t>(e)</w:t>
      </w:r>
      <w:r>
        <w:tab/>
      </w:r>
      <w:r w:rsidR="00AF4A7E" w:rsidRPr="00783707">
        <w:t>Denial of service attacks via communication channels to disrupt vehicle functions</w:t>
      </w:r>
      <w:r w:rsidR="00642217" w:rsidRPr="00783707">
        <w:t xml:space="preserve"> (8.)</w:t>
      </w:r>
      <w:r w:rsidR="00AF4A7E" w:rsidRPr="00783707">
        <w:t>;</w:t>
      </w:r>
    </w:p>
    <w:p w14:paraId="738A8126" w14:textId="77777777" w:rsidR="004E227B" w:rsidRPr="00783707" w:rsidRDefault="00783707" w:rsidP="000024EE">
      <w:pPr>
        <w:pStyle w:val="SingleTxtG"/>
      </w:pPr>
      <w:r>
        <w:tab/>
        <w:t>(f)</w:t>
      </w:r>
      <w:r>
        <w:tab/>
      </w:r>
      <w:r w:rsidR="00AF4A7E" w:rsidRPr="00783707">
        <w:t xml:space="preserve">An unprivileged user is able to gain privileged access to vehicle </w:t>
      </w:r>
      <w:r>
        <w:br/>
      </w:r>
      <w:r w:rsidR="00AF4A7E" w:rsidRPr="00783707">
        <w:t xml:space="preserve">systems </w:t>
      </w:r>
      <w:r w:rsidR="00642217" w:rsidRPr="00783707">
        <w:t>(9.);</w:t>
      </w:r>
    </w:p>
    <w:p w14:paraId="23899454" w14:textId="77777777" w:rsidR="004E227B" w:rsidRPr="00783707" w:rsidRDefault="00783707" w:rsidP="000024EE">
      <w:pPr>
        <w:pStyle w:val="SingleTxtG"/>
      </w:pPr>
      <w:r>
        <w:tab/>
        <w:t>(g)</w:t>
      </w:r>
      <w:r>
        <w:tab/>
      </w:r>
      <w:r w:rsidR="00CD2477" w:rsidRPr="00783707">
        <w:t>Viruses embedded in communication media are able to infect vehicle systems</w:t>
      </w:r>
      <w:r w:rsidR="00642217" w:rsidRPr="00783707">
        <w:t xml:space="preserve"> (10.)</w:t>
      </w:r>
      <w:r w:rsidR="00CD2477" w:rsidRPr="00783707">
        <w:t>;</w:t>
      </w:r>
    </w:p>
    <w:p w14:paraId="700C285D" w14:textId="77777777" w:rsidR="005A2DAC" w:rsidRPr="00783707" w:rsidRDefault="00783707" w:rsidP="000024EE">
      <w:pPr>
        <w:pStyle w:val="SingleTxtG"/>
      </w:pPr>
      <w:r>
        <w:tab/>
        <w:t>(h)</w:t>
      </w:r>
      <w:r>
        <w:tab/>
      </w:r>
      <w:r w:rsidR="00CD2477" w:rsidRPr="00783707">
        <w:t xml:space="preserve">Messages received by the vehicle (for example </w:t>
      </w:r>
      <w:commentRangeStart w:id="95"/>
      <w:commentRangeStart w:id="96"/>
      <w:commentRangeStart w:id="97"/>
      <w:r w:rsidR="00CD2477" w:rsidRPr="00783707">
        <w:t xml:space="preserve">X2V </w:t>
      </w:r>
      <w:commentRangeEnd w:id="95"/>
      <w:r w:rsidR="00707DBD">
        <w:rPr>
          <w:rStyle w:val="CommentReference"/>
          <w:rFonts w:cs="Times New Roman"/>
          <w:bCs w:val="0"/>
          <w:szCs w:val="20"/>
          <w:lang w:val="en-GB"/>
        </w:rPr>
        <w:commentReference w:id="95"/>
      </w:r>
      <w:commentRangeEnd w:id="96"/>
      <w:r w:rsidR="0055007E">
        <w:rPr>
          <w:rStyle w:val="CommentReference"/>
          <w:rFonts w:cs="Times New Roman"/>
          <w:bCs w:val="0"/>
          <w:szCs w:val="20"/>
          <w:lang w:val="en-GB"/>
        </w:rPr>
        <w:commentReference w:id="96"/>
      </w:r>
      <w:commentRangeEnd w:id="97"/>
      <w:r w:rsidR="00AB73CF">
        <w:rPr>
          <w:rStyle w:val="CommentReference"/>
          <w:rFonts w:cs="Times New Roman"/>
          <w:bCs w:val="0"/>
          <w:szCs w:val="20"/>
          <w:lang w:val="en-GB"/>
        </w:rPr>
        <w:commentReference w:id="97"/>
      </w:r>
      <w:r w:rsidR="00CD2477" w:rsidRPr="00783707">
        <w:t>or diagnostic messages), or transmitted within it, contain malicious content</w:t>
      </w:r>
      <w:r w:rsidR="00642217" w:rsidRPr="00783707">
        <w:t xml:space="preserve"> (11.)</w:t>
      </w:r>
      <w:r w:rsidR="00D26487" w:rsidRPr="00783707">
        <w:t>.</w:t>
      </w:r>
    </w:p>
    <w:p w14:paraId="1D756D6D" w14:textId="77777777" w:rsidR="005A2DAC" w:rsidRPr="00D26487" w:rsidRDefault="00783707" w:rsidP="000024EE">
      <w:pPr>
        <w:pStyle w:val="SingleTxtG"/>
      </w:pPr>
      <w:r>
        <w:t>4.3.3.</w:t>
      </w:r>
      <w:r>
        <w:tab/>
      </w:r>
      <w:r w:rsidR="005A2DAC" w:rsidRPr="00D26487">
        <w:t>Threats to vehicles regarding their update procedures</w:t>
      </w:r>
      <w:r w:rsidR="004E227B" w:rsidRPr="00D26487">
        <w:t>:</w:t>
      </w:r>
    </w:p>
    <w:p w14:paraId="3CF3A8F8" w14:textId="77777777" w:rsidR="004E227B" w:rsidRPr="00783707" w:rsidRDefault="00783707" w:rsidP="000024EE">
      <w:pPr>
        <w:pStyle w:val="SingleTxtG"/>
      </w:pPr>
      <w:r>
        <w:tab/>
        <w:t>(a)</w:t>
      </w:r>
      <w:r>
        <w:tab/>
      </w:r>
      <w:r w:rsidR="00CD2477" w:rsidRPr="00783707">
        <w:t>Misuse or compromise of update procedures</w:t>
      </w:r>
      <w:r w:rsidR="004E227B" w:rsidRPr="00783707">
        <w:t xml:space="preserve"> (12.)</w:t>
      </w:r>
      <w:r w:rsidR="00CD2477" w:rsidRPr="00783707">
        <w:t>;</w:t>
      </w:r>
    </w:p>
    <w:p w14:paraId="6AA5F8AD" w14:textId="77777777" w:rsidR="00CD2477" w:rsidRPr="00783707" w:rsidRDefault="00783707" w:rsidP="000024EE">
      <w:pPr>
        <w:pStyle w:val="SingleTxtG"/>
      </w:pPr>
      <w:r>
        <w:lastRenderedPageBreak/>
        <w:tab/>
        <w:t>(b)</w:t>
      </w:r>
      <w:r>
        <w:tab/>
      </w:r>
      <w:r w:rsidR="00CD2477" w:rsidRPr="00783707">
        <w:t>It is possible to deny</w:t>
      </w:r>
      <w:r w:rsidR="001C693B" w:rsidRPr="00783707">
        <w:t xml:space="preserve"> legitimate </w:t>
      </w:r>
      <w:r w:rsidR="00CD2477" w:rsidRPr="00783707">
        <w:t>updates</w:t>
      </w:r>
      <w:r w:rsidR="004E227B" w:rsidRPr="00783707">
        <w:t xml:space="preserve"> (13.)</w:t>
      </w:r>
      <w:r w:rsidR="005A2DAC" w:rsidRPr="00783707">
        <w:t>.</w:t>
      </w:r>
    </w:p>
    <w:p w14:paraId="7C41E2BB" w14:textId="77777777" w:rsidR="005A2DAC" w:rsidRPr="00D26487" w:rsidRDefault="00226D88" w:rsidP="000024EE">
      <w:pPr>
        <w:pStyle w:val="SingleTxtG"/>
      </w:pPr>
      <w:r>
        <w:t>4.3.4.</w:t>
      </w:r>
      <w:r>
        <w:tab/>
      </w:r>
      <w:r w:rsidR="005A2DAC" w:rsidRPr="00D26487">
        <w:t>Threats to vehicles regarding unintended human actions</w:t>
      </w:r>
      <w:r w:rsidR="004E227B" w:rsidRPr="00D26487">
        <w:t>:</w:t>
      </w:r>
    </w:p>
    <w:p w14:paraId="06A410A1" w14:textId="77777777" w:rsidR="004E227B" w:rsidRPr="00226D88" w:rsidRDefault="00226D88" w:rsidP="000024EE">
      <w:pPr>
        <w:pStyle w:val="SingleTxtG"/>
      </w:pPr>
      <w:r>
        <w:tab/>
        <w:t>(a)</w:t>
      </w:r>
      <w:r>
        <w:tab/>
      </w:r>
      <w:r w:rsidR="00CD2477" w:rsidRPr="00226D88">
        <w:t>Misconfiguration of equipment or systems by legitimate actor, e.g. owner or maintenance community</w:t>
      </w:r>
      <w:r w:rsidR="004E227B" w:rsidRPr="00226D88">
        <w:t xml:space="preserve"> (14.)</w:t>
      </w:r>
      <w:r w:rsidR="00CD2477" w:rsidRPr="00226D88">
        <w:t>;</w:t>
      </w:r>
    </w:p>
    <w:p w14:paraId="5F1EAB28" w14:textId="77777777" w:rsidR="005A2DAC" w:rsidRPr="00226D88" w:rsidRDefault="00226D88" w:rsidP="000024EE">
      <w:pPr>
        <w:pStyle w:val="SingleTxtG"/>
      </w:pPr>
      <w:r>
        <w:tab/>
        <w:t>(b)</w:t>
      </w:r>
      <w:r>
        <w:tab/>
      </w:r>
      <w:r w:rsidR="00CD2477" w:rsidRPr="00226D88">
        <w:t>Legitimate actors are able to take actions that would unwittingly facilitate a cyber-attack</w:t>
      </w:r>
      <w:r w:rsidR="004E227B" w:rsidRPr="00226D88">
        <w:t xml:space="preserve"> (15.)</w:t>
      </w:r>
      <w:r w:rsidR="005A2DAC" w:rsidRPr="00226D88">
        <w:t>.</w:t>
      </w:r>
    </w:p>
    <w:p w14:paraId="3698FFFD" w14:textId="77777777" w:rsidR="00CD2477" w:rsidRPr="00226D88" w:rsidRDefault="00226D88" w:rsidP="000024EE">
      <w:pPr>
        <w:pStyle w:val="SingleTxtG"/>
      </w:pPr>
      <w:r>
        <w:t>4.3.5.</w:t>
      </w:r>
      <w:r>
        <w:tab/>
      </w:r>
      <w:r w:rsidR="005A2DAC" w:rsidRPr="00226D88">
        <w:t>Threats to vehicles regarding their external connectivity</w:t>
      </w:r>
      <w:r w:rsidR="00C832EA" w:rsidRPr="00226D88">
        <w:t xml:space="preserve"> and connections</w:t>
      </w:r>
      <w:r w:rsidR="004E227B" w:rsidRPr="00226D88">
        <w:t>:</w:t>
      </w:r>
    </w:p>
    <w:p w14:paraId="26A15A50" w14:textId="77777777" w:rsidR="004E227B" w:rsidRPr="00226D88" w:rsidRDefault="00226D88" w:rsidP="000024EE">
      <w:pPr>
        <w:pStyle w:val="SingleTxtG"/>
      </w:pPr>
      <w:r>
        <w:tab/>
        <w:t>(a)</w:t>
      </w:r>
      <w:r>
        <w:tab/>
      </w:r>
      <w:r w:rsidR="00CD2477" w:rsidRPr="00226D88">
        <w:t>Manipulation of the connectivity of vehicle functions enables a cyber-attack, this can include telematics; systems that permit remote operations; and systems using short range wireless communications</w:t>
      </w:r>
      <w:r w:rsidR="00282853" w:rsidRPr="00226D88">
        <w:t xml:space="preserve"> (16</w:t>
      </w:r>
      <w:r w:rsidR="004E227B" w:rsidRPr="00226D88">
        <w:t>.)</w:t>
      </w:r>
      <w:r w:rsidR="00CD2477" w:rsidRPr="00226D88">
        <w:t>;</w:t>
      </w:r>
    </w:p>
    <w:p w14:paraId="17127AE5" w14:textId="4DB4404A" w:rsidR="004E227B" w:rsidRPr="00226D88" w:rsidRDefault="00226D88" w:rsidP="000024EE">
      <w:pPr>
        <w:pStyle w:val="SingleTxtG"/>
      </w:pPr>
      <w:r>
        <w:tab/>
        <w:t>(b)</w:t>
      </w:r>
      <w:r>
        <w:tab/>
        <w:t xml:space="preserve">Hosted </w:t>
      </w:r>
      <w:del w:id="98" w:author="Author">
        <w:r w:rsidDel="00707DBD">
          <w:delText>thrid</w:delText>
        </w:r>
      </w:del>
      <w:ins w:id="99" w:author="Author">
        <w:r w:rsidR="00707DBD">
          <w:t>third</w:t>
        </w:r>
      </w:ins>
      <w:r w:rsidR="00CD2477" w:rsidRPr="00226D88">
        <w:t xml:space="preserve"> party software, e.g. entertainment applications, used as a means to attack vehicle systems</w:t>
      </w:r>
      <w:r w:rsidR="004E227B" w:rsidRPr="00226D88">
        <w:t xml:space="preserve"> (1</w:t>
      </w:r>
      <w:r w:rsidR="00282853" w:rsidRPr="00226D88">
        <w:t>7</w:t>
      </w:r>
      <w:r w:rsidR="004E227B" w:rsidRPr="00226D88">
        <w:t>.);</w:t>
      </w:r>
    </w:p>
    <w:p w14:paraId="3B014FC6" w14:textId="77777777" w:rsidR="00F15A05" w:rsidRPr="00226D88" w:rsidRDefault="00226D88" w:rsidP="000024EE">
      <w:pPr>
        <w:pStyle w:val="SingleTxtG"/>
      </w:pPr>
      <w:r>
        <w:tab/>
        <w:t>(c)</w:t>
      </w:r>
      <w:r>
        <w:tab/>
      </w:r>
      <w:r w:rsidR="00CD2477" w:rsidRPr="00226D88">
        <w:t>Devices connected to external interfaces e.g. USB ports, OBD port, used as a means to attack vehicle systems</w:t>
      </w:r>
      <w:r w:rsidR="004E227B" w:rsidRPr="00226D88">
        <w:t xml:space="preserve"> (1</w:t>
      </w:r>
      <w:r w:rsidR="00282853" w:rsidRPr="00226D88">
        <w:t>8</w:t>
      </w:r>
      <w:r w:rsidR="004E227B" w:rsidRPr="00226D88">
        <w:t>.)</w:t>
      </w:r>
      <w:r w:rsidR="00CD2477" w:rsidRPr="00226D88">
        <w:t>.</w:t>
      </w:r>
    </w:p>
    <w:p w14:paraId="3C5E3BB1" w14:textId="77777777" w:rsidR="00CD2477" w:rsidRPr="00D26487" w:rsidRDefault="00226D88" w:rsidP="000024EE">
      <w:pPr>
        <w:pStyle w:val="SingleTxtG"/>
      </w:pPr>
      <w:r>
        <w:t>4.3.6.</w:t>
      </w:r>
      <w:r>
        <w:tab/>
      </w:r>
      <w:r w:rsidR="00CD2477" w:rsidRPr="00D26487">
        <w:t>Potential targets of</w:t>
      </w:r>
      <w:r w:rsidR="004B7F26" w:rsidRPr="00D26487">
        <w:t>,</w:t>
      </w:r>
      <w:r w:rsidR="00CD2477" w:rsidRPr="00D26487">
        <w:t xml:space="preserve"> </w:t>
      </w:r>
      <w:r w:rsidR="001C693B" w:rsidRPr="00D26487">
        <w:t>or motivations for</w:t>
      </w:r>
      <w:r w:rsidR="004B7F26" w:rsidRPr="00D26487">
        <w:t>,</w:t>
      </w:r>
      <w:r w:rsidR="001C693B" w:rsidRPr="00D26487">
        <w:t xml:space="preserve"> </w:t>
      </w:r>
      <w:r w:rsidR="00CD2477" w:rsidRPr="00D26487">
        <w:t>an attack:</w:t>
      </w:r>
    </w:p>
    <w:p w14:paraId="0624CA33" w14:textId="77777777" w:rsidR="004E227B" w:rsidRPr="00226D88" w:rsidRDefault="00226D88" w:rsidP="000024EE">
      <w:pPr>
        <w:pStyle w:val="SingleTxtG"/>
      </w:pPr>
      <w:r>
        <w:tab/>
        <w:t>(a)</w:t>
      </w:r>
      <w:r>
        <w:tab/>
      </w:r>
      <w:r w:rsidR="00CD2477" w:rsidRPr="00226D88">
        <w:t>Extraction of vehicle data/code</w:t>
      </w:r>
      <w:r w:rsidR="004E227B" w:rsidRPr="00226D88">
        <w:t xml:space="preserve"> (1</w:t>
      </w:r>
      <w:r w:rsidR="00282853" w:rsidRPr="00226D88">
        <w:t>9</w:t>
      </w:r>
      <w:r w:rsidR="004E227B" w:rsidRPr="00226D88">
        <w:t>.);</w:t>
      </w:r>
    </w:p>
    <w:p w14:paraId="4C6DB249" w14:textId="77777777" w:rsidR="00282853" w:rsidRPr="00226D88" w:rsidRDefault="00226D88" w:rsidP="000024EE">
      <w:pPr>
        <w:pStyle w:val="SingleTxtG"/>
      </w:pPr>
      <w:r>
        <w:tab/>
        <w:t>(b)</w:t>
      </w:r>
      <w:r>
        <w:tab/>
      </w:r>
      <w:r w:rsidR="00CD2477" w:rsidRPr="00226D88">
        <w:t>Manipulation of vehicle data</w:t>
      </w:r>
      <w:r w:rsidR="001C693B" w:rsidRPr="00226D88">
        <w:t>/code</w:t>
      </w:r>
      <w:r w:rsidR="00282853" w:rsidRPr="00226D88">
        <w:t xml:space="preserve"> (20.)</w:t>
      </w:r>
      <w:r w:rsidR="00CD2477" w:rsidRPr="00226D88">
        <w:t>;</w:t>
      </w:r>
    </w:p>
    <w:p w14:paraId="275D775C" w14:textId="77777777" w:rsidR="00CD2477" w:rsidRPr="00226D88" w:rsidRDefault="00226D88" w:rsidP="000024EE">
      <w:pPr>
        <w:pStyle w:val="SingleTxtG"/>
      </w:pPr>
      <w:r>
        <w:tab/>
        <w:t>(c)</w:t>
      </w:r>
      <w:r>
        <w:tab/>
      </w:r>
      <w:r w:rsidR="00CD2477" w:rsidRPr="00226D88">
        <w:t>Erasure of data/code</w:t>
      </w:r>
      <w:r w:rsidR="00282853" w:rsidRPr="00226D88">
        <w:t xml:space="preserve"> (21.)</w:t>
      </w:r>
      <w:r w:rsidR="00CD2477" w:rsidRPr="00226D88">
        <w:t>;</w:t>
      </w:r>
    </w:p>
    <w:p w14:paraId="47B8B9EC" w14:textId="77777777" w:rsidR="00CD2477" w:rsidRPr="00226D88" w:rsidRDefault="00226D88" w:rsidP="000024EE">
      <w:pPr>
        <w:pStyle w:val="SingleTxtG"/>
      </w:pPr>
      <w:r>
        <w:tab/>
        <w:t>(d)</w:t>
      </w:r>
      <w:r>
        <w:tab/>
      </w:r>
      <w:r w:rsidR="00CD2477" w:rsidRPr="00226D88">
        <w:t>Introduction of malware</w:t>
      </w:r>
      <w:r w:rsidR="00282853" w:rsidRPr="00226D88">
        <w:t xml:space="preserve"> (22.)</w:t>
      </w:r>
      <w:r w:rsidR="00CD2477" w:rsidRPr="00226D88">
        <w:t>;</w:t>
      </w:r>
    </w:p>
    <w:p w14:paraId="14C160BD" w14:textId="77777777" w:rsidR="00CD2477" w:rsidRPr="00226D88" w:rsidRDefault="00226D88" w:rsidP="000024EE">
      <w:pPr>
        <w:pStyle w:val="SingleTxtG"/>
      </w:pPr>
      <w:r>
        <w:tab/>
        <w:t>(e)</w:t>
      </w:r>
      <w:r>
        <w:tab/>
      </w:r>
      <w:r w:rsidR="00CD2477" w:rsidRPr="00226D88">
        <w:t xml:space="preserve">Introduction of new software or overwrite </w:t>
      </w:r>
      <w:r w:rsidR="00DA2792" w:rsidRPr="00226D88">
        <w:t xml:space="preserve">of </w:t>
      </w:r>
      <w:r w:rsidR="00CD2477" w:rsidRPr="00226D88">
        <w:t>existing software</w:t>
      </w:r>
      <w:r w:rsidR="00282853" w:rsidRPr="00226D88">
        <w:t xml:space="preserve"> (23.)</w:t>
      </w:r>
      <w:r w:rsidR="00CD2477" w:rsidRPr="00226D88">
        <w:t>;</w:t>
      </w:r>
    </w:p>
    <w:p w14:paraId="59A8E982" w14:textId="77777777" w:rsidR="00CD2477" w:rsidRPr="00226D88" w:rsidRDefault="00226D88" w:rsidP="000024EE">
      <w:pPr>
        <w:pStyle w:val="SingleTxtG"/>
      </w:pPr>
      <w:r>
        <w:tab/>
        <w:t>(f)</w:t>
      </w:r>
      <w:r>
        <w:tab/>
      </w:r>
      <w:r w:rsidR="00CD2477" w:rsidRPr="00226D88">
        <w:t>Disruption of systems or operations</w:t>
      </w:r>
      <w:r w:rsidR="00282853" w:rsidRPr="00226D88">
        <w:t xml:space="preserve"> (24.)</w:t>
      </w:r>
      <w:r w:rsidR="00CD2477" w:rsidRPr="00226D88">
        <w:t>;</w:t>
      </w:r>
    </w:p>
    <w:p w14:paraId="4012F891" w14:textId="77777777" w:rsidR="00CD2477" w:rsidRPr="00226D88" w:rsidRDefault="00226D88" w:rsidP="000024EE">
      <w:pPr>
        <w:pStyle w:val="SingleTxtG"/>
      </w:pPr>
      <w:r>
        <w:tab/>
        <w:t>(g)</w:t>
      </w:r>
      <w:r>
        <w:tab/>
      </w:r>
      <w:r w:rsidR="00CD2477" w:rsidRPr="00226D88">
        <w:t>Manipulation of vehicle parameters</w:t>
      </w:r>
      <w:r w:rsidR="00282853" w:rsidRPr="00226D88">
        <w:t xml:space="preserve"> (25</w:t>
      </w:r>
      <w:r w:rsidR="00CD2477" w:rsidRPr="00226D88">
        <w:t>.</w:t>
      </w:r>
      <w:r w:rsidR="00282853" w:rsidRPr="00226D88">
        <w:t>).</w:t>
      </w:r>
    </w:p>
    <w:p w14:paraId="32D6B26F" w14:textId="77777777" w:rsidR="00CD2477" w:rsidRPr="00D26487" w:rsidRDefault="00226D88" w:rsidP="000024EE">
      <w:pPr>
        <w:pStyle w:val="SingleTxtG"/>
      </w:pPr>
      <w:r>
        <w:t>4.3.7.</w:t>
      </w:r>
      <w:r>
        <w:tab/>
      </w:r>
      <w:r w:rsidR="00CD2477" w:rsidRPr="00D26487">
        <w:t>Potential vulnerabilities that could be exploited if not sufficiently protected or hardened:</w:t>
      </w:r>
    </w:p>
    <w:p w14:paraId="71882B68" w14:textId="77777777" w:rsidR="00CD2477" w:rsidRPr="00226D88" w:rsidRDefault="00226D88" w:rsidP="000024EE">
      <w:pPr>
        <w:pStyle w:val="SingleTxtG"/>
      </w:pPr>
      <w:r>
        <w:tab/>
        <w:t>(a)</w:t>
      </w:r>
      <w:r>
        <w:tab/>
      </w:r>
      <w:r w:rsidR="0081132D" w:rsidRPr="00226D88">
        <w:t>Cryptographic technologies</w:t>
      </w:r>
      <w:r w:rsidR="0081132D" w:rsidRPr="00226D88" w:rsidDel="0081132D">
        <w:t xml:space="preserve"> </w:t>
      </w:r>
      <w:r w:rsidR="00CD2477" w:rsidRPr="00226D88">
        <w:t>can be compromised or are insufficiently applied</w:t>
      </w:r>
      <w:r w:rsidR="00282853" w:rsidRPr="00226D88">
        <w:t xml:space="preserve"> (26.)</w:t>
      </w:r>
      <w:r w:rsidR="00CD2477" w:rsidRPr="00226D88">
        <w:t>;</w:t>
      </w:r>
    </w:p>
    <w:p w14:paraId="0FF621E1" w14:textId="77777777" w:rsidR="00CD2477" w:rsidRPr="00226D88" w:rsidRDefault="00226D88" w:rsidP="000024EE">
      <w:pPr>
        <w:pStyle w:val="SingleTxtG"/>
      </w:pPr>
      <w:r>
        <w:tab/>
        <w:t>(b)</w:t>
      </w:r>
      <w:r>
        <w:tab/>
      </w:r>
      <w:r w:rsidR="00C832EA" w:rsidRPr="00226D88">
        <w:t>Component p</w:t>
      </w:r>
      <w:r w:rsidR="00CD2477" w:rsidRPr="00226D88">
        <w:t>arts or supplies could be compromised to permit vehicles to be attacked</w:t>
      </w:r>
      <w:r w:rsidR="00282853" w:rsidRPr="00226D88">
        <w:t xml:space="preserve"> (27.)</w:t>
      </w:r>
      <w:r w:rsidR="00CD2477" w:rsidRPr="00226D88">
        <w:t>;</w:t>
      </w:r>
    </w:p>
    <w:p w14:paraId="707E7A32" w14:textId="77777777" w:rsidR="00CD2477" w:rsidRPr="00226D88" w:rsidRDefault="00226D88" w:rsidP="000024EE">
      <w:pPr>
        <w:pStyle w:val="SingleTxtG"/>
      </w:pPr>
      <w:r>
        <w:tab/>
        <w:t>(c)</w:t>
      </w:r>
      <w:r>
        <w:tab/>
      </w:r>
      <w:r w:rsidR="00CD2477" w:rsidRPr="00226D88">
        <w:t>Software or hardware development permits vulnerabilities</w:t>
      </w:r>
      <w:r w:rsidR="00282853" w:rsidRPr="00226D88">
        <w:t xml:space="preserve"> (28.)</w:t>
      </w:r>
      <w:r w:rsidR="00CD2477" w:rsidRPr="00226D88">
        <w:t>;</w:t>
      </w:r>
    </w:p>
    <w:p w14:paraId="3F22B89D" w14:textId="77777777" w:rsidR="00CD2477" w:rsidRPr="00226D88" w:rsidRDefault="00226D88" w:rsidP="000024EE">
      <w:pPr>
        <w:pStyle w:val="SingleTxtG"/>
      </w:pPr>
      <w:r>
        <w:tab/>
        <w:t>(d)</w:t>
      </w:r>
      <w:r>
        <w:tab/>
      </w:r>
      <w:r w:rsidR="00CD2477" w:rsidRPr="00226D88">
        <w:t>Network design introduces vulnerabilities</w:t>
      </w:r>
      <w:r w:rsidR="00282853" w:rsidRPr="00226D88">
        <w:t xml:space="preserve"> (29.)</w:t>
      </w:r>
      <w:r w:rsidR="00CD2477" w:rsidRPr="00226D88">
        <w:t>;</w:t>
      </w:r>
    </w:p>
    <w:p w14:paraId="321140F8" w14:textId="77777777" w:rsidR="00CD2477" w:rsidRPr="00226D88" w:rsidRDefault="00226D88" w:rsidP="000024EE">
      <w:pPr>
        <w:pStyle w:val="SingleTxtG"/>
      </w:pPr>
      <w:r>
        <w:tab/>
        <w:t>(e)</w:t>
      </w:r>
      <w:r>
        <w:tab/>
      </w:r>
      <w:r w:rsidR="00CD2477" w:rsidRPr="00226D88">
        <w:t>Physical loss of data can occur</w:t>
      </w:r>
      <w:r w:rsidR="00282853" w:rsidRPr="00226D88">
        <w:t xml:space="preserve"> (30.)</w:t>
      </w:r>
      <w:r w:rsidR="00CD2477" w:rsidRPr="00226D88">
        <w:t>;</w:t>
      </w:r>
    </w:p>
    <w:p w14:paraId="5AF62D14" w14:textId="77777777" w:rsidR="00CD2477" w:rsidRPr="00226D88" w:rsidRDefault="00226D88" w:rsidP="000024EE">
      <w:pPr>
        <w:pStyle w:val="SingleTxtG"/>
      </w:pPr>
      <w:r>
        <w:tab/>
        <w:t>(f)</w:t>
      </w:r>
      <w:r>
        <w:tab/>
      </w:r>
      <w:r w:rsidR="00CD2477" w:rsidRPr="00226D88">
        <w:t>Unintended transfer of data can occur</w:t>
      </w:r>
      <w:r w:rsidR="00282853" w:rsidRPr="00226D88">
        <w:t xml:space="preserve"> (31.)</w:t>
      </w:r>
      <w:r w:rsidR="00CD2477" w:rsidRPr="00226D88">
        <w:t>;</w:t>
      </w:r>
    </w:p>
    <w:p w14:paraId="312C40F1" w14:textId="77777777" w:rsidR="00CD2477" w:rsidRPr="00226D88" w:rsidRDefault="00226D88" w:rsidP="000024EE">
      <w:pPr>
        <w:pStyle w:val="SingleTxtG"/>
      </w:pPr>
      <w:r>
        <w:tab/>
        <w:t>(g)</w:t>
      </w:r>
      <w:r>
        <w:tab/>
      </w:r>
      <w:r w:rsidR="00CD2477" w:rsidRPr="00226D88">
        <w:t>Physical manipulation of systems can enable an attack</w:t>
      </w:r>
      <w:r w:rsidR="00282853" w:rsidRPr="00226D88">
        <w:t xml:space="preserve"> (32.)</w:t>
      </w:r>
      <w:r w:rsidR="00CD2477" w:rsidRPr="00226D88">
        <w:t>.</w:t>
      </w:r>
    </w:p>
    <w:p w14:paraId="09C42DE1" w14:textId="77777777" w:rsidR="00F078D7" w:rsidRPr="00D26487" w:rsidRDefault="00226D88" w:rsidP="000024EE">
      <w:pPr>
        <w:pStyle w:val="SingleTxtG"/>
      </w:pPr>
      <w:bookmarkStart w:id="100" w:name="_Toc498341521"/>
      <w:bookmarkStart w:id="101" w:name="_Toc498342545"/>
      <w:bookmarkStart w:id="102" w:name="_Toc499558051"/>
      <w:bookmarkStart w:id="103" w:name="_Toc504653397"/>
      <w:bookmarkStart w:id="104" w:name="_Toc507670538"/>
      <w:bookmarkStart w:id="105" w:name="_Toc510787330"/>
      <w:r>
        <w:t>4.3.8.</w:t>
      </w:r>
      <w:r>
        <w:tab/>
      </w:r>
      <w:r w:rsidR="00F078D7" w:rsidRPr="00D26487">
        <w:t xml:space="preserve">The threat analysis </w:t>
      </w:r>
      <w:r w:rsidR="001C693B" w:rsidRPr="00D26487">
        <w:t xml:space="preserve">shall </w:t>
      </w:r>
      <w:r w:rsidR="00F078D7" w:rsidRPr="00D26487">
        <w:t xml:space="preserve">also consider possible attack outcomes. These </w:t>
      </w:r>
      <w:r w:rsidR="00657A21" w:rsidRPr="00D26487">
        <w:t xml:space="preserve">may </w:t>
      </w:r>
      <w:r w:rsidR="00F078D7" w:rsidRPr="00D26487">
        <w:t xml:space="preserve">help ascertain the severity of a risk and identify additional risks.  Possible attack outcomes </w:t>
      </w:r>
      <w:r w:rsidR="00657A21" w:rsidRPr="00D26487">
        <w:t xml:space="preserve">may </w:t>
      </w:r>
      <w:r w:rsidR="00F078D7" w:rsidRPr="00D26487">
        <w:t>include:</w:t>
      </w:r>
      <w:bookmarkEnd w:id="100"/>
      <w:bookmarkEnd w:id="101"/>
      <w:bookmarkEnd w:id="102"/>
      <w:bookmarkEnd w:id="103"/>
      <w:bookmarkEnd w:id="104"/>
      <w:bookmarkEnd w:id="105"/>
    </w:p>
    <w:p w14:paraId="4620B96D" w14:textId="77777777" w:rsidR="00F078D7" w:rsidRPr="00D26487" w:rsidRDefault="00226D88" w:rsidP="000024EE">
      <w:pPr>
        <w:pStyle w:val="SingleTxtG"/>
      </w:pPr>
      <w:r>
        <w:tab/>
        <w:t>(a)</w:t>
      </w:r>
      <w:r>
        <w:tab/>
      </w:r>
      <w:r w:rsidR="00F078D7" w:rsidRPr="00D26487">
        <w:t>Safe operation of vehicle affected</w:t>
      </w:r>
      <w:r w:rsidR="00454D28">
        <w:t>;</w:t>
      </w:r>
    </w:p>
    <w:p w14:paraId="70765646" w14:textId="77777777" w:rsidR="00F078D7" w:rsidRPr="00D26487" w:rsidRDefault="00226D88" w:rsidP="000024EE">
      <w:pPr>
        <w:pStyle w:val="SingleTxtG"/>
      </w:pPr>
      <w:r>
        <w:tab/>
        <w:t>(b)</w:t>
      </w:r>
      <w:r>
        <w:tab/>
      </w:r>
      <w:r w:rsidR="00F078D7" w:rsidRPr="00D26487">
        <w:t>Vehicle functions stop working</w:t>
      </w:r>
      <w:r w:rsidR="00454D28">
        <w:t>;</w:t>
      </w:r>
    </w:p>
    <w:p w14:paraId="06D8A6CE" w14:textId="77777777" w:rsidR="00F078D7" w:rsidRPr="00D26487" w:rsidRDefault="00226D88" w:rsidP="000024EE">
      <w:pPr>
        <w:pStyle w:val="SingleTxtG"/>
      </w:pPr>
      <w:r>
        <w:lastRenderedPageBreak/>
        <w:tab/>
        <w:t>(c)</w:t>
      </w:r>
      <w:r>
        <w:tab/>
      </w:r>
      <w:r w:rsidR="00F078D7" w:rsidRPr="00D26487">
        <w:t>Software modified, performance altered</w:t>
      </w:r>
      <w:r w:rsidR="00454D28">
        <w:t>;</w:t>
      </w:r>
    </w:p>
    <w:p w14:paraId="4083EB8D" w14:textId="77777777" w:rsidR="00F078D7" w:rsidRPr="00D26487" w:rsidRDefault="00226D88" w:rsidP="000024EE">
      <w:pPr>
        <w:pStyle w:val="SingleTxtG"/>
      </w:pPr>
      <w:r>
        <w:tab/>
        <w:t>(d)</w:t>
      </w:r>
      <w:r>
        <w:tab/>
      </w:r>
      <w:r w:rsidR="00F078D7" w:rsidRPr="00D26487">
        <w:t>Software altered but no operational effects</w:t>
      </w:r>
      <w:r w:rsidR="00454D28">
        <w:t>;</w:t>
      </w:r>
    </w:p>
    <w:p w14:paraId="1FF05B56" w14:textId="77777777" w:rsidR="00F078D7" w:rsidRPr="00D26487" w:rsidRDefault="00226D88" w:rsidP="000024EE">
      <w:pPr>
        <w:pStyle w:val="SingleTxtG"/>
      </w:pPr>
      <w:r>
        <w:tab/>
        <w:t>(e)</w:t>
      </w:r>
      <w:r>
        <w:tab/>
      </w:r>
      <w:r w:rsidR="00F078D7" w:rsidRPr="00D26487">
        <w:t>Data integrity breach</w:t>
      </w:r>
      <w:r w:rsidR="00454D28">
        <w:t>;</w:t>
      </w:r>
    </w:p>
    <w:p w14:paraId="62ECC749" w14:textId="77777777" w:rsidR="00F078D7" w:rsidRPr="00D26487" w:rsidRDefault="00226D88" w:rsidP="000024EE">
      <w:pPr>
        <w:pStyle w:val="SingleTxtG"/>
      </w:pPr>
      <w:r>
        <w:tab/>
        <w:t>(f)</w:t>
      </w:r>
      <w:r>
        <w:tab/>
      </w:r>
      <w:r w:rsidR="00F078D7" w:rsidRPr="00D26487">
        <w:t>Data confidentiality breach</w:t>
      </w:r>
      <w:r w:rsidR="00454D28">
        <w:t>;</w:t>
      </w:r>
    </w:p>
    <w:p w14:paraId="30A61B94" w14:textId="77777777" w:rsidR="00657A21" w:rsidRPr="00D26487" w:rsidRDefault="00226D88" w:rsidP="000024EE">
      <w:pPr>
        <w:pStyle w:val="SingleTxtG"/>
      </w:pPr>
      <w:r>
        <w:tab/>
        <w:t>(g)</w:t>
      </w:r>
      <w:r>
        <w:tab/>
      </w:r>
      <w:r w:rsidR="00657A21" w:rsidRPr="00D26487">
        <w:t>Loss of data availability</w:t>
      </w:r>
      <w:r w:rsidR="00454D28">
        <w:t>;</w:t>
      </w:r>
    </w:p>
    <w:p w14:paraId="6F7CD15B" w14:textId="77777777" w:rsidR="00F078D7" w:rsidRPr="00D26487" w:rsidRDefault="00226D88" w:rsidP="000024EE">
      <w:pPr>
        <w:pStyle w:val="SingleTxtG"/>
      </w:pPr>
      <w:r>
        <w:tab/>
        <w:t>(h)</w:t>
      </w:r>
      <w:r>
        <w:tab/>
      </w:r>
      <w:r w:rsidR="00F078D7" w:rsidRPr="00D26487">
        <w:t>Other, including criminality</w:t>
      </w:r>
      <w:r w:rsidR="00454D28">
        <w:t>.</w:t>
      </w:r>
    </w:p>
    <w:p w14:paraId="22789309" w14:textId="77777777" w:rsidR="00F15A05" w:rsidRPr="00226D88" w:rsidRDefault="00A00CAE" w:rsidP="000024EE">
      <w:pPr>
        <w:pStyle w:val="SingleTxtG"/>
        <w:rPr>
          <w:rFonts w:cs="Times New Roman"/>
        </w:rPr>
      </w:pPr>
      <w:bookmarkStart w:id="106" w:name="_Toc498341522"/>
      <w:bookmarkStart w:id="107" w:name="_Toc498342546"/>
      <w:bookmarkStart w:id="108" w:name="_Toc499558052"/>
      <w:bookmarkStart w:id="109" w:name="_Toc504653398"/>
      <w:bookmarkStart w:id="110" w:name="_Toc507670539"/>
      <w:bookmarkStart w:id="111" w:name="_Toc510787331"/>
      <w:r>
        <w:t>4.4.</w:t>
      </w:r>
      <w:r>
        <w:tab/>
      </w:r>
      <w:r w:rsidR="00F078D7" w:rsidRPr="00D26487">
        <w:t xml:space="preserve">More detailed examples of vulnerabilities or attack methodologies are given against each entry in table 1 of </w:t>
      </w:r>
      <w:r w:rsidR="004B7F26" w:rsidRPr="00D26487">
        <w:t>A</w:t>
      </w:r>
      <w:r w:rsidR="005B01A4" w:rsidRPr="00D26487">
        <w:t xml:space="preserve">nnex </w:t>
      </w:r>
      <w:r w:rsidR="006A45D1">
        <w:t>B</w:t>
      </w:r>
      <w:r w:rsidR="00F078D7" w:rsidRPr="00D26487">
        <w:t xml:space="preserve">. This </w:t>
      </w:r>
      <w:r w:rsidR="00657A21" w:rsidRPr="00D26487">
        <w:t>may be used</w:t>
      </w:r>
      <w:r w:rsidR="00F078D7" w:rsidRPr="00D26487">
        <w:t xml:space="preserve"> to further understand the entries above. It is anticipated that new and unforeseen examples of vulnerability and attack methodologies will emerge over time. Therefore</w:t>
      </w:r>
      <w:r>
        <w:t>,</w:t>
      </w:r>
      <w:r w:rsidR="00F078D7" w:rsidRPr="00D26487">
        <w:t xml:space="preserve"> neither the list above nor the examples should be considered to be an exhaustive list.</w:t>
      </w:r>
      <w:bookmarkStart w:id="112" w:name="_Toc498341523"/>
      <w:bookmarkStart w:id="113" w:name="_Toc510787332"/>
      <w:bookmarkEnd w:id="106"/>
      <w:bookmarkEnd w:id="107"/>
      <w:bookmarkEnd w:id="108"/>
      <w:bookmarkEnd w:id="109"/>
      <w:bookmarkEnd w:id="110"/>
      <w:bookmarkEnd w:id="111"/>
    </w:p>
    <w:p w14:paraId="06AD873B" w14:textId="77777777" w:rsidR="00F078D7" w:rsidRPr="00CF7C45" w:rsidRDefault="009545CE" w:rsidP="009545CE">
      <w:pPr>
        <w:pStyle w:val="HChG"/>
      </w:pPr>
      <w:r>
        <w:tab/>
        <w:t>V.</w:t>
      </w:r>
      <w:r>
        <w:tab/>
      </w:r>
      <w:r w:rsidR="00F078D7" w:rsidRPr="00CF7C45">
        <w:t>Mitigations</w:t>
      </w:r>
      <w:bookmarkEnd w:id="112"/>
      <w:bookmarkEnd w:id="113"/>
    </w:p>
    <w:p w14:paraId="4A29966F" w14:textId="77777777" w:rsidR="00BC5FF2" w:rsidRPr="00D26487" w:rsidRDefault="009545CE" w:rsidP="000024EE">
      <w:pPr>
        <w:pStyle w:val="SingleTxtG"/>
        <w:rPr>
          <w:b/>
        </w:rPr>
      </w:pPr>
      <w:bookmarkStart w:id="114" w:name="_Toc510787333"/>
      <w:r>
        <w:t>5.1.</w:t>
      </w:r>
      <w:r>
        <w:tab/>
      </w:r>
      <w:r w:rsidR="00BC5FF2" w:rsidRPr="00D26487">
        <w:t>This section provides a list of measures which shall be considered in the</w:t>
      </w:r>
      <w:r w:rsidR="00BC5FF2" w:rsidRPr="00D26487" w:rsidDel="00BC5FF2">
        <w:t xml:space="preserve"> </w:t>
      </w:r>
      <w:r w:rsidR="00BC5FF2" w:rsidRPr="00D26487">
        <w:t xml:space="preserve">design of a new or modified product or service in order to mitigate identified threats and risks. Within this list there are entries described as </w:t>
      </w:r>
      <w:r w:rsidR="006F785C">
        <w:t>"</w:t>
      </w:r>
      <w:r w:rsidR="00BC5FF2" w:rsidRPr="00D26487">
        <w:t>shall</w:t>
      </w:r>
      <w:r w:rsidR="006F785C">
        <w:t>"</w:t>
      </w:r>
      <w:r w:rsidR="00BC5FF2" w:rsidRPr="00D26487">
        <w:t xml:space="preserve"> which are mandatory considerations whereas those described as </w:t>
      </w:r>
      <w:r w:rsidR="006F785C">
        <w:t>"</w:t>
      </w:r>
      <w:r w:rsidR="00BC5FF2" w:rsidRPr="00D26487">
        <w:t>should</w:t>
      </w:r>
      <w:r w:rsidR="006F785C">
        <w:t>"</w:t>
      </w:r>
      <w:r w:rsidR="00BC5FF2" w:rsidRPr="00D26487">
        <w:t xml:space="preserve"> will be</w:t>
      </w:r>
      <w:r w:rsidR="00BC5FF2" w:rsidRPr="00D26487" w:rsidDel="00BC5FF2">
        <w:t xml:space="preserve"> </w:t>
      </w:r>
      <w:r w:rsidR="00BC5FF2" w:rsidRPr="00D26487">
        <w:t>considered if applicable.</w:t>
      </w:r>
      <w:bookmarkEnd w:id="114"/>
      <w:r w:rsidR="00BC5FF2" w:rsidRPr="00D26487">
        <w:t xml:space="preserve"> </w:t>
      </w:r>
    </w:p>
    <w:p w14:paraId="387CFC69" w14:textId="77777777" w:rsidR="00BC5FF2" w:rsidRPr="00CF7C45" w:rsidRDefault="009545CE" w:rsidP="000024EE">
      <w:pPr>
        <w:pStyle w:val="SingleTxtG"/>
      </w:pPr>
      <w:r>
        <w:t>5.1.1.</w:t>
      </w:r>
      <w:r>
        <w:tab/>
      </w:r>
      <w:r w:rsidR="00BC5FF2" w:rsidRPr="00CF7C45">
        <w:t>Security controls shall be applied to back-end systems to minimize the risk of insider attack</w:t>
      </w:r>
    </w:p>
    <w:p w14:paraId="2DEC2B0D" w14:textId="77777777" w:rsidR="00BC5FF2" w:rsidRPr="00CF7C45" w:rsidRDefault="009545CE" w:rsidP="000024EE">
      <w:pPr>
        <w:pStyle w:val="SingleTxtG"/>
      </w:pPr>
      <w:r>
        <w:t>5.1.2.</w:t>
      </w:r>
      <w:r>
        <w:tab/>
      </w:r>
      <w:r w:rsidR="00BC5FF2" w:rsidRPr="00CF7C45">
        <w:t>Security controls shall be applied to back-end systems to minimize unauthorized access</w:t>
      </w:r>
    </w:p>
    <w:p w14:paraId="583C6292" w14:textId="77777777" w:rsidR="00BC5FF2" w:rsidRPr="00CF7C45" w:rsidRDefault="009545CE" w:rsidP="000024EE">
      <w:pPr>
        <w:pStyle w:val="SingleTxtG"/>
      </w:pPr>
      <w:r>
        <w:t>5.1.3.</w:t>
      </w:r>
      <w:r>
        <w:tab/>
      </w:r>
      <w:r w:rsidR="00BC5FF2" w:rsidRPr="00CF7C45">
        <w:t>Where back-end servers are critical to the provision of services there shall be recovery measures in case of system outage</w:t>
      </w:r>
    </w:p>
    <w:p w14:paraId="1F9E5481" w14:textId="77777777" w:rsidR="00BC5FF2" w:rsidRPr="00CF7C45" w:rsidRDefault="009545CE" w:rsidP="000024EE">
      <w:pPr>
        <w:pStyle w:val="SingleTxtG"/>
      </w:pPr>
      <w:r>
        <w:t>5.1.4.</w:t>
      </w:r>
      <w:r>
        <w:tab/>
      </w:r>
      <w:r w:rsidR="00BC5FF2" w:rsidRPr="00CF7C45">
        <w:t>Security controls shall be applied to minimize risks associated with cloud computing</w:t>
      </w:r>
    </w:p>
    <w:p w14:paraId="181CAE0F" w14:textId="77777777" w:rsidR="00BC5FF2" w:rsidRPr="00CF7C45" w:rsidRDefault="009545CE" w:rsidP="000024EE">
      <w:pPr>
        <w:pStyle w:val="SingleTxtG"/>
      </w:pPr>
      <w:r>
        <w:t>5.1.5.</w:t>
      </w:r>
      <w:r>
        <w:tab/>
      </w:r>
      <w:r w:rsidR="00BC5FF2" w:rsidRPr="00CF7C45">
        <w:t xml:space="preserve">Security controls shall be applied to back-end systems to prevent data </w:t>
      </w:r>
      <w:r w:rsidR="00C832EA" w:rsidRPr="00CF7C45">
        <w:t>breaches</w:t>
      </w:r>
    </w:p>
    <w:p w14:paraId="1F4E3D15" w14:textId="77777777" w:rsidR="00BC5FF2" w:rsidRPr="00CF7C45" w:rsidRDefault="009545CE" w:rsidP="000024EE">
      <w:pPr>
        <w:pStyle w:val="SingleTxtG"/>
      </w:pPr>
      <w:r>
        <w:t>5.1.6.</w:t>
      </w:r>
      <w:r>
        <w:tab/>
      </w:r>
      <w:r w:rsidR="00BC5FF2" w:rsidRPr="00CF7C45">
        <w:t xml:space="preserve">The principle of security by design shall be adopted to minimise the impact of an attack on the vehicle </w:t>
      </w:r>
    </w:p>
    <w:p w14:paraId="178A1AFC" w14:textId="77777777" w:rsidR="00BC5FF2" w:rsidRPr="00CF7C45" w:rsidRDefault="009545CE" w:rsidP="000024EE">
      <w:pPr>
        <w:pStyle w:val="SingleTxtG"/>
      </w:pPr>
      <w:r>
        <w:t>5.1.7.</w:t>
      </w:r>
      <w:r>
        <w:tab/>
      </w:r>
      <w:r w:rsidR="00BC5FF2" w:rsidRPr="00CF7C45">
        <w:t xml:space="preserve">Access control techniques and designs shall be </w:t>
      </w:r>
      <w:commentRangeStart w:id="115"/>
      <w:commentRangeStart w:id="116"/>
      <w:r w:rsidR="00BC5FF2" w:rsidRPr="00CF7C45">
        <w:t>applied to protect system data/</w:t>
      </w:r>
      <w:commentRangeEnd w:id="115"/>
      <w:r w:rsidR="00707DBD">
        <w:rPr>
          <w:rStyle w:val="CommentReference"/>
          <w:rFonts w:cs="Times New Roman"/>
          <w:bCs w:val="0"/>
          <w:szCs w:val="20"/>
          <w:lang w:val="en-GB"/>
        </w:rPr>
        <w:commentReference w:id="115"/>
      </w:r>
      <w:commentRangeEnd w:id="116"/>
      <w:r w:rsidR="00EB656E">
        <w:rPr>
          <w:rStyle w:val="CommentReference"/>
          <w:rFonts w:cs="Times New Roman"/>
          <w:bCs w:val="0"/>
          <w:szCs w:val="20"/>
          <w:lang w:val="en-GB"/>
        </w:rPr>
        <w:commentReference w:id="116"/>
      </w:r>
      <w:r w:rsidR="00BC5FF2" w:rsidRPr="00CF7C45">
        <w:t>code</w:t>
      </w:r>
    </w:p>
    <w:p w14:paraId="2839EC8C" w14:textId="77777777" w:rsidR="00BC5FF2" w:rsidRPr="00CF7C45" w:rsidRDefault="009545CE" w:rsidP="000024EE">
      <w:pPr>
        <w:pStyle w:val="SingleTxtG"/>
      </w:pPr>
      <w:r>
        <w:t>5.1.8.</w:t>
      </w:r>
      <w:r>
        <w:tab/>
      </w:r>
      <w:r w:rsidR="00BC5FF2" w:rsidRPr="00CF7C45">
        <w:t>Through system design and access control it should not be possible for unauthorized personnel to access personal or system critical data</w:t>
      </w:r>
    </w:p>
    <w:p w14:paraId="513476C6" w14:textId="77777777" w:rsidR="00BC5FF2" w:rsidRPr="00CF7C45" w:rsidRDefault="009545CE" w:rsidP="000024EE">
      <w:pPr>
        <w:pStyle w:val="SingleTxtG"/>
      </w:pPr>
      <w:r>
        <w:t>5.1.9.</w:t>
      </w:r>
      <w:r>
        <w:tab/>
      </w:r>
      <w:r w:rsidR="00BC5FF2" w:rsidRPr="00CF7C45">
        <w:t>Measures to prevent and detect unauthorized access shall be employed</w:t>
      </w:r>
    </w:p>
    <w:p w14:paraId="64BD6172" w14:textId="77777777" w:rsidR="00BC5FF2" w:rsidRPr="00CF7C45" w:rsidRDefault="009545CE" w:rsidP="000024EE">
      <w:pPr>
        <w:pStyle w:val="SingleTxtG"/>
      </w:pPr>
      <w:r>
        <w:t>5.1.10.</w:t>
      </w:r>
      <w:r>
        <w:tab/>
      </w:r>
      <w:r w:rsidR="00BC5FF2" w:rsidRPr="00CF7C45">
        <w:t>The vehicle shall verify the authenticity and integrity of messages it receives</w:t>
      </w:r>
    </w:p>
    <w:p w14:paraId="5050323F" w14:textId="77777777" w:rsidR="00BC5FF2" w:rsidRPr="00CF7C45" w:rsidRDefault="009545CE" w:rsidP="000024EE">
      <w:pPr>
        <w:pStyle w:val="SingleTxtG"/>
      </w:pPr>
      <w:r>
        <w:t>5.1.11</w:t>
      </w:r>
      <w:r>
        <w:tab/>
      </w:r>
      <w:r w:rsidR="00BC5FF2" w:rsidRPr="00CF7C45">
        <w:t xml:space="preserve">Security controls shall be implemented for storing </w:t>
      </w:r>
      <w:r w:rsidR="00406795" w:rsidRPr="00CF7C45">
        <w:t xml:space="preserve">cryptographic </w:t>
      </w:r>
      <w:r w:rsidR="00BC5FF2" w:rsidRPr="00CF7C45">
        <w:t>keys</w:t>
      </w:r>
    </w:p>
    <w:p w14:paraId="2FA480F1" w14:textId="77777777" w:rsidR="00BC5FF2" w:rsidRPr="00CF7C45" w:rsidRDefault="009545CE" w:rsidP="000024EE">
      <w:pPr>
        <w:pStyle w:val="SingleTxtG"/>
      </w:pPr>
      <w:r>
        <w:t>5.1.12.</w:t>
      </w:r>
      <w:r>
        <w:tab/>
      </w:r>
      <w:commentRangeStart w:id="117"/>
      <w:commentRangeStart w:id="118"/>
      <w:r w:rsidR="00BC5FF2" w:rsidRPr="00CF7C45">
        <w:t xml:space="preserve">Confidential data transmitted to or from </w:t>
      </w:r>
      <w:commentRangeEnd w:id="117"/>
      <w:r w:rsidR="001B3A67">
        <w:rPr>
          <w:rStyle w:val="CommentReference"/>
          <w:rFonts w:cs="Times New Roman"/>
          <w:bCs w:val="0"/>
          <w:szCs w:val="20"/>
          <w:lang w:val="en-GB"/>
        </w:rPr>
        <w:commentReference w:id="117"/>
      </w:r>
      <w:commentRangeEnd w:id="118"/>
      <w:r w:rsidR="00EB656E">
        <w:rPr>
          <w:rStyle w:val="CommentReference"/>
          <w:rFonts w:cs="Times New Roman"/>
          <w:bCs w:val="0"/>
          <w:szCs w:val="20"/>
          <w:lang w:val="en-GB"/>
        </w:rPr>
        <w:commentReference w:id="118"/>
      </w:r>
      <w:r w:rsidR="00BC5FF2" w:rsidRPr="00CF7C45">
        <w:t>the vehicle shall be protected</w:t>
      </w:r>
    </w:p>
    <w:p w14:paraId="54F36029" w14:textId="77777777" w:rsidR="00BC5FF2" w:rsidRPr="00CF7C45" w:rsidRDefault="009545CE" w:rsidP="000024EE">
      <w:pPr>
        <w:pStyle w:val="SingleTxtG"/>
      </w:pPr>
      <w:r>
        <w:t>5.1.13.</w:t>
      </w:r>
      <w:r>
        <w:tab/>
      </w:r>
      <w:r w:rsidR="00BC5FF2" w:rsidRPr="00CF7C45">
        <w:t>Measures to detect and recover from a denial of service attack should be considered</w:t>
      </w:r>
    </w:p>
    <w:p w14:paraId="17BCF118" w14:textId="77777777" w:rsidR="00BC5FF2" w:rsidRPr="00CF7C45" w:rsidRDefault="009545CE" w:rsidP="000024EE">
      <w:pPr>
        <w:pStyle w:val="SingleTxtG"/>
      </w:pPr>
      <w:r>
        <w:lastRenderedPageBreak/>
        <w:t>5.1.14.</w:t>
      </w:r>
      <w:r>
        <w:tab/>
      </w:r>
      <w:r w:rsidR="00BC5FF2" w:rsidRPr="00CF7C45">
        <w:t xml:space="preserve">Measures to protect systems against embedded viruses/malware </w:t>
      </w:r>
      <w:commentRangeStart w:id="119"/>
      <w:commentRangeStart w:id="120"/>
      <w:r w:rsidR="00BC5FF2" w:rsidRPr="00CF7C45">
        <w:t>should be considered</w:t>
      </w:r>
      <w:commentRangeEnd w:id="119"/>
      <w:r w:rsidR="001B3A67">
        <w:rPr>
          <w:rStyle w:val="CommentReference"/>
          <w:rFonts w:cs="Times New Roman"/>
          <w:bCs w:val="0"/>
          <w:szCs w:val="20"/>
          <w:lang w:val="en-GB"/>
        </w:rPr>
        <w:commentReference w:id="119"/>
      </w:r>
      <w:commentRangeEnd w:id="120"/>
      <w:r w:rsidR="00A142D7">
        <w:rPr>
          <w:rStyle w:val="CommentReference"/>
          <w:rFonts w:cs="Times New Roman"/>
          <w:bCs w:val="0"/>
          <w:szCs w:val="20"/>
          <w:lang w:val="en-GB"/>
        </w:rPr>
        <w:commentReference w:id="120"/>
      </w:r>
    </w:p>
    <w:p w14:paraId="4679E449" w14:textId="77777777" w:rsidR="00BC5FF2" w:rsidRPr="00CF7C45" w:rsidRDefault="009545CE" w:rsidP="000024EE">
      <w:pPr>
        <w:pStyle w:val="SingleTxtG"/>
      </w:pPr>
      <w:r>
        <w:t>5.1.15.</w:t>
      </w:r>
      <w:r>
        <w:tab/>
      </w:r>
      <w:r w:rsidR="00BC5FF2" w:rsidRPr="00CF7C45">
        <w:t>Measures to detect malicious internal messages or activity should be considered</w:t>
      </w:r>
    </w:p>
    <w:p w14:paraId="4D3791B2" w14:textId="77777777" w:rsidR="00BC5FF2" w:rsidRPr="00CF7C45" w:rsidRDefault="009545CE" w:rsidP="000024EE">
      <w:pPr>
        <w:pStyle w:val="SingleTxtG"/>
      </w:pPr>
      <w:r>
        <w:t>5.1.16.</w:t>
      </w:r>
      <w:r>
        <w:tab/>
      </w:r>
      <w:r w:rsidR="00BC5FF2" w:rsidRPr="00CF7C45">
        <w:t>Secure software update procedures shall be employed</w:t>
      </w:r>
    </w:p>
    <w:p w14:paraId="67DD36F3" w14:textId="77777777" w:rsidR="00BC5FF2" w:rsidRPr="00CF7C45" w:rsidRDefault="009545CE" w:rsidP="000024EE">
      <w:pPr>
        <w:pStyle w:val="SingleTxtG"/>
      </w:pPr>
      <w:r>
        <w:t>5.1.17.</w:t>
      </w:r>
      <w:r>
        <w:tab/>
      </w:r>
      <w:r w:rsidR="00BC5FF2" w:rsidRPr="00CF7C45">
        <w:t>Measures shall be implemented for defining and controlling maintenance procedures</w:t>
      </w:r>
    </w:p>
    <w:p w14:paraId="2C91E796" w14:textId="77777777" w:rsidR="00BC5FF2" w:rsidRPr="00CF7C45" w:rsidRDefault="009545CE" w:rsidP="000024EE">
      <w:pPr>
        <w:pStyle w:val="SingleTxtG"/>
      </w:pPr>
      <w:r>
        <w:t>5.1.18.</w:t>
      </w:r>
      <w:r>
        <w:tab/>
      </w:r>
      <w:r w:rsidR="00BC5FF2" w:rsidRPr="00CF7C45">
        <w:t>Measures shall be implemented for defining and controlling user roles and access privileges</w:t>
      </w:r>
      <w:r w:rsidR="00406795" w:rsidRPr="00CF7C45">
        <w:t>, based on the principle of least access privilege</w:t>
      </w:r>
    </w:p>
    <w:p w14:paraId="746E4120" w14:textId="77777777" w:rsidR="00BC5FF2" w:rsidRPr="00CF7C45" w:rsidRDefault="009545CE" w:rsidP="000024EE">
      <w:pPr>
        <w:pStyle w:val="SingleTxtG"/>
      </w:pPr>
      <w:r>
        <w:t>5.1.19.</w:t>
      </w:r>
      <w:r>
        <w:tab/>
      </w:r>
      <w:r w:rsidR="00BC5FF2" w:rsidRPr="00CF7C45">
        <w:t>Organizations shall ensure security procedures are defined and followed</w:t>
      </w:r>
    </w:p>
    <w:p w14:paraId="44C56E72" w14:textId="77777777" w:rsidR="00BC5FF2" w:rsidRPr="00CF7C45" w:rsidRDefault="009545CE" w:rsidP="000024EE">
      <w:pPr>
        <w:pStyle w:val="SingleTxtG"/>
      </w:pPr>
      <w:r>
        <w:t>5.1.20.</w:t>
      </w:r>
      <w:r>
        <w:tab/>
      </w:r>
      <w:r w:rsidR="00BC5FF2" w:rsidRPr="00CF7C45">
        <w:t>Security controls shall be applied to systems that have remote access</w:t>
      </w:r>
    </w:p>
    <w:p w14:paraId="652AF523" w14:textId="77777777" w:rsidR="00BC5FF2" w:rsidRPr="00CF7C45" w:rsidRDefault="009545CE" w:rsidP="000024EE">
      <w:pPr>
        <w:pStyle w:val="SingleTxtG"/>
      </w:pPr>
      <w:r>
        <w:t>5.1.21.</w:t>
      </w:r>
      <w:r>
        <w:tab/>
      </w:r>
      <w:r w:rsidR="00BC5FF2" w:rsidRPr="00CF7C45">
        <w:t>Software shall be security assessed, authenticated and integrity protected</w:t>
      </w:r>
    </w:p>
    <w:p w14:paraId="3C0B24DE" w14:textId="77777777" w:rsidR="00BC5FF2" w:rsidRPr="00CF7C45" w:rsidRDefault="009545CE" w:rsidP="000024EE">
      <w:pPr>
        <w:pStyle w:val="SingleTxtG"/>
      </w:pPr>
      <w:r>
        <w:t>5.1.22.</w:t>
      </w:r>
      <w:r>
        <w:tab/>
      </w:r>
      <w:r w:rsidR="00BC5FF2" w:rsidRPr="00CF7C45">
        <w:t>Security controls shall be applied to external interfaces</w:t>
      </w:r>
    </w:p>
    <w:p w14:paraId="12923ABC" w14:textId="77777777" w:rsidR="00BC5FF2" w:rsidRPr="00CF7C45" w:rsidRDefault="009545CE" w:rsidP="000024EE">
      <w:pPr>
        <w:pStyle w:val="SingleTxtG"/>
      </w:pPr>
      <w:r>
        <w:t>5.1.23.</w:t>
      </w:r>
      <w:r>
        <w:tab/>
      </w:r>
      <w:r w:rsidR="00BC5FF2" w:rsidRPr="00CF7C45">
        <w:t>Cybersecurity best practices for software and hardware development shall be followed</w:t>
      </w:r>
    </w:p>
    <w:p w14:paraId="0EE3E8DC" w14:textId="77777777" w:rsidR="00BC5FF2" w:rsidRPr="00CF7C45" w:rsidRDefault="009545CE" w:rsidP="000024EE">
      <w:pPr>
        <w:pStyle w:val="SingleTxtG"/>
      </w:pPr>
      <w:r>
        <w:t>5.1.24.</w:t>
      </w:r>
      <w:r>
        <w:tab/>
      </w:r>
      <w:r w:rsidR="00BC5FF2" w:rsidRPr="00CF7C45">
        <w:t>Data protection best practices shall be followed for storing private and sensitive data</w:t>
      </w:r>
    </w:p>
    <w:p w14:paraId="5868F9FD" w14:textId="38A67FD4" w:rsidR="00B41E84" w:rsidRDefault="009545CE" w:rsidP="000024EE">
      <w:pPr>
        <w:pStyle w:val="SingleTxtG"/>
        <w:rPr>
          <w:ins w:id="121" w:author="Author"/>
        </w:rPr>
      </w:pPr>
      <w:r>
        <w:t>5.1.25.</w:t>
      </w:r>
      <w:r>
        <w:tab/>
      </w:r>
      <w:r w:rsidR="00BC5FF2" w:rsidRPr="00CF7C45">
        <w:t>Systems should be designed to respond appropriately if an a</w:t>
      </w:r>
      <w:r w:rsidR="00482202" w:rsidRPr="00CF7C45">
        <w:t>ttack on a vehicle is detected.</w:t>
      </w:r>
    </w:p>
    <w:p w14:paraId="6682CC58" w14:textId="5D86CC7F" w:rsidR="00765B34" w:rsidRPr="007852A4" w:rsidRDefault="00765B34" w:rsidP="000024EE">
      <w:pPr>
        <w:pStyle w:val="SingleTxtG"/>
      </w:pPr>
      <w:ins w:id="122" w:author="Author">
        <w:r>
          <w:t>5.1.25.</w:t>
        </w:r>
        <w:r>
          <w:tab/>
          <w:t>The systems should log relevant information, which can be used for post-incident analysis.</w:t>
        </w:r>
      </w:ins>
    </w:p>
    <w:p w14:paraId="4E4B5658" w14:textId="77777777" w:rsidR="00282853" w:rsidRPr="00D26487" w:rsidRDefault="009545CE" w:rsidP="000024EE">
      <w:pPr>
        <w:pStyle w:val="SingleTxtG"/>
      </w:pPr>
      <w:r>
        <w:t>5.2.</w:t>
      </w:r>
      <w:r>
        <w:tab/>
      </w:r>
      <w:r w:rsidR="005B01A4" w:rsidRPr="00D26487">
        <w:t xml:space="preserve">Annex </w:t>
      </w:r>
      <w:r w:rsidR="00A37720" w:rsidRPr="00D26487">
        <w:t>B</w:t>
      </w:r>
      <w:r w:rsidR="00F078D7" w:rsidRPr="00D26487">
        <w:t xml:space="preserve"> </w:t>
      </w:r>
      <w:r w:rsidR="00FC4318" w:rsidRPr="00D26487">
        <w:t xml:space="preserve">and </w:t>
      </w:r>
      <w:r w:rsidR="00A37720" w:rsidRPr="00D26487">
        <w:t>C</w:t>
      </w:r>
      <w:r w:rsidR="00FC4318" w:rsidRPr="00D26487">
        <w:t xml:space="preserve"> </w:t>
      </w:r>
      <w:r w:rsidR="00F078D7" w:rsidRPr="00D26487">
        <w:t>provide examples of mitigation</w:t>
      </w:r>
      <w:r w:rsidR="00FC4318" w:rsidRPr="00D26487">
        <w:t>s that may be used</w:t>
      </w:r>
      <w:r w:rsidR="00F078D7" w:rsidRPr="00D26487">
        <w:t xml:space="preserve">. These are not exhaustive and may not be applicable for the specific implementation of </w:t>
      </w:r>
      <w:r w:rsidR="00FC4318" w:rsidRPr="00D26487">
        <w:t xml:space="preserve">a given </w:t>
      </w:r>
      <w:r w:rsidR="00482202" w:rsidRPr="00D26487">
        <w:t>product or service.</w:t>
      </w:r>
    </w:p>
    <w:p w14:paraId="3B3C5C57" w14:textId="77777777" w:rsidR="00F078D7" w:rsidRPr="00D26487" w:rsidRDefault="009545CE" w:rsidP="000024EE">
      <w:pPr>
        <w:pStyle w:val="SingleTxtG"/>
      </w:pPr>
      <w:r>
        <w:t>5.3.</w:t>
      </w:r>
      <w:r>
        <w:tab/>
      </w:r>
      <w:r w:rsidR="00F078D7" w:rsidRPr="00D26487">
        <w:t xml:space="preserve">To help identify specific mitigations, each threat example may be assessed </w:t>
      </w:r>
      <w:r w:rsidR="008F784F" w:rsidRPr="00D26487">
        <w:t>by means of the</w:t>
      </w:r>
      <w:r w:rsidR="00F078D7" w:rsidRPr="00D26487">
        <w:t xml:space="preserve"> </w:t>
      </w:r>
      <w:r w:rsidR="006F785C">
        <w:t>"</w:t>
      </w:r>
      <w:r w:rsidR="00F078D7" w:rsidRPr="00D26487">
        <w:t>Extended CIA</w:t>
      </w:r>
      <w:r w:rsidR="006F785C">
        <w:t>"</w:t>
      </w:r>
      <w:r w:rsidR="00F078D7" w:rsidRPr="00D26487">
        <w:t xml:space="preserve">. During this assessment </w:t>
      </w:r>
      <w:r w:rsidR="00FC4318" w:rsidRPr="00D26487">
        <w:t xml:space="preserve">it should be considered </w:t>
      </w:r>
      <w:r w:rsidR="00F078D7" w:rsidRPr="00D26487">
        <w:t>how an attack relating to the threat or vulnerability could be initiated and propagate</w:t>
      </w:r>
      <w:r w:rsidR="00FC4318" w:rsidRPr="00D26487">
        <w:t>d</w:t>
      </w:r>
      <w:r w:rsidR="00F078D7" w:rsidRPr="00D26487">
        <w:t xml:space="preserve"> through a vehicle</w:t>
      </w:r>
      <w:r w:rsidR="00396FDF" w:rsidRPr="00D26487">
        <w:t>’</w:t>
      </w:r>
      <w:r w:rsidR="00F078D7" w:rsidRPr="00D26487">
        <w:t xml:space="preserve">s networks. The extended CIA identifies seven </w:t>
      </w:r>
      <w:r w:rsidR="008F784F" w:rsidRPr="00D26487">
        <w:t>objectives</w:t>
      </w:r>
      <w:r w:rsidR="00F078D7" w:rsidRPr="00D26487">
        <w:t>:</w:t>
      </w:r>
    </w:p>
    <w:p w14:paraId="15AF3E70" w14:textId="77777777" w:rsidR="00F078D7" w:rsidRPr="004E02AE" w:rsidRDefault="00E96EDE" w:rsidP="00E96EDE">
      <w:pPr>
        <w:pStyle w:val="SingleTxtG"/>
        <w:ind w:firstLine="0"/>
      </w:pPr>
      <w:r>
        <w:t>(a)</w:t>
      </w:r>
      <w:r w:rsidR="009545CE">
        <w:tab/>
      </w:r>
      <w:r w:rsidR="00F078D7" w:rsidRPr="008F594B">
        <w:t>Confidentiality</w:t>
      </w:r>
      <w:r>
        <w:t>;</w:t>
      </w:r>
    </w:p>
    <w:p w14:paraId="7EFB1770" w14:textId="77777777" w:rsidR="00F078D7" w:rsidRPr="004E02AE" w:rsidRDefault="00E96EDE" w:rsidP="00E96EDE">
      <w:pPr>
        <w:pStyle w:val="SingleTxtG"/>
        <w:ind w:firstLine="0"/>
      </w:pPr>
      <w:r>
        <w:t>(b)</w:t>
      </w:r>
      <w:r w:rsidR="009545CE">
        <w:tab/>
      </w:r>
      <w:r w:rsidR="00F078D7" w:rsidRPr="008F594B">
        <w:t>Integrity</w:t>
      </w:r>
      <w:r>
        <w:t>;</w:t>
      </w:r>
    </w:p>
    <w:p w14:paraId="01BF3235" w14:textId="77777777" w:rsidR="00F078D7" w:rsidRPr="006238CB" w:rsidRDefault="00E96EDE" w:rsidP="00E96EDE">
      <w:pPr>
        <w:pStyle w:val="SingleTxtG"/>
        <w:ind w:firstLine="0"/>
        <w:rPr>
          <w:lang w:val="fr-CH"/>
        </w:rPr>
      </w:pPr>
      <w:r w:rsidRPr="006238CB">
        <w:rPr>
          <w:lang w:val="fr-CH"/>
        </w:rPr>
        <w:t>(c)</w:t>
      </w:r>
      <w:r w:rsidR="009545CE" w:rsidRPr="006238CB">
        <w:rPr>
          <w:lang w:val="fr-CH"/>
        </w:rPr>
        <w:tab/>
      </w:r>
      <w:r w:rsidR="00F078D7" w:rsidRPr="006238CB">
        <w:rPr>
          <w:lang w:val="fr-CH"/>
        </w:rPr>
        <w:t>Availability</w:t>
      </w:r>
      <w:r w:rsidRPr="006238CB">
        <w:rPr>
          <w:lang w:val="fr-CH"/>
        </w:rPr>
        <w:t>;</w:t>
      </w:r>
    </w:p>
    <w:p w14:paraId="1EF5BAF3" w14:textId="77777777" w:rsidR="00F078D7" w:rsidRPr="00E96EDE" w:rsidRDefault="00E96EDE" w:rsidP="00E96EDE">
      <w:pPr>
        <w:pStyle w:val="SingleTxtG"/>
        <w:ind w:firstLine="0"/>
        <w:rPr>
          <w:lang w:val="fr-CH"/>
        </w:rPr>
      </w:pPr>
      <w:r w:rsidRPr="00E96EDE">
        <w:rPr>
          <w:lang w:val="fr-CH"/>
        </w:rPr>
        <w:t>(d)</w:t>
      </w:r>
      <w:r w:rsidR="009545CE" w:rsidRPr="00E96EDE">
        <w:rPr>
          <w:lang w:val="fr-CH"/>
        </w:rPr>
        <w:tab/>
      </w:r>
      <w:r w:rsidR="00F078D7" w:rsidRPr="00E96EDE">
        <w:rPr>
          <w:lang w:val="fr-CH"/>
        </w:rPr>
        <w:t>Non-repudiation</w:t>
      </w:r>
      <w:r w:rsidRPr="00E96EDE">
        <w:rPr>
          <w:lang w:val="fr-CH"/>
        </w:rPr>
        <w:t>;</w:t>
      </w:r>
    </w:p>
    <w:p w14:paraId="5411CFC0" w14:textId="77777777" w:rsidR="00F078D7" w:rsidRPr="006238CB" w:rsidRDefault="00E96EDE" w:rsidP="00E96EDE">
      <w:pPr>
        <w:pStyle w:val="SingleTxtG"/>
        <w:ind w:firstLine="0"/>
        <w:rPr>
          <w:lang w:val="en-GB"/>
        </w:rPr>
      </w:pPr>
      <w:r w:rsidRPr="006238CB">
        <w:rPr>
          <w:lang w:val="en-GB"/>
        </w:rPr>
        <w:t>(e)</w:t>
      </w:r>
      <w:r w:rsidR="009545CE" w:rsidRPr="006238CB">
        <w:rPr>
          <w:lang w:val="en-GB"/>
        </w:rPr>
        <w:tab/>
      </w:r>
      <w:r w:rsidR="00F078D7" w:rsidRPr="006238CB">
        <w:rPr>
          <w:lang w:val="en-GB"/>
        </w:rPr>
        <w:t>Authenticity</w:t>
      </w:r>
      <w:r w:rsidRPr="006238CB">
        <w:rPr>
          <w:lang w:val="en-GB"/>
        </w:rPr>
        <w:t>;</w:t>
      </w:r>
    </w:p>
    <w:p w14:paraId="4A5BD091" w14:textId="77777777" w:rsidR="00F078D7" w:rsidRPr="004E02AE" w:rsidRDefault="00E96EDE" w:rsidP="00E96EDE">
      <w:pPr>
        <w:pStyle w:val="SingleTxtG"/>
        <w:ind w:firstLine="0"/>
      </w:pPr>
      <w:r>
        <w:t>(f)</w:t>
      </w:r>
      <w:r w:rsidR="009545CE">
        <w:tab/>
      </w:r>
      <w:r w:rsidR="00F078D7" w:rsidRPr="008F594B">
        <w:t>Accountability</w:t>
      </w:r>
      <w:r>
        <w:t>;</w:t>
      </w:r>
    </w:p>
    <w:p w14:paraId="3F5D2005" w14:textId="77777777" w:rsidR="00F15A05" w:rsidRPr="009545CE" w:rsidRDefault="00E96EDE" w:rsidP="00E96EDE">
      <w:pPr>
        <w:pStyle w:val="SingleTxtG"/>
        <w:ind w:firstLine="0"/>
        <w:rPr>
          <w:b/>
        </w:rPr>
      </w:pPr>
      <w:r>
        <w:t>(g)</w:t>
      </w:r>
      <w:r w:rsidR="009545CE">
        <w:tab/>
      </w:r>
      <w:r w:rsidR="004B7F26" w:rsidRPr="008F594B">
        <w:t>Authorization</w:t>
      </w:r>
      <w:bookmarkStart w:id="123" w:name="_Toc510787334"/>
      <w:r>
        <w:t>.</w:t>
      </w:r>
    </w:p>
    <w:p w14:paraId="72A23562" w14:textId="77777777" w:rsidR="00375DB9" w:rsidRPr="00CF7C45" w:rsidRDefault="009545CE" w:rsidP="009545CE">
      <w:pPr>
        <w:pStyle w:val="HChG"/>
      </w:pPr>
      <w:r>
        <w:lastRenderedPageBreak/>
        <w:tab/>
        <w:t>VI.</w:t>
      </w:r>
      <w:r>
        <w:tab/>
      </w:r>
      <w:r w:rsidR="00F043C9" w:rsidRPr="00CF7C45">
        <w:t>Requirements for cyber security processes</w:t>
      </w:r>
      <w:r w:rsidR="00CF4AFA" w:rsidRPr="00CF7C45">
        <w:t xml:space="preserve"> </w:t>
      </w:r>
      <w:r w:rsidR="00D07B4F" w:rsidRPr="00CF7C45">
        <w:t xml:space="preserve">and </w:t>
      </w:r>
      <w:r w:rsidR="00CF4AFA" w:rsidRPr="00CF7C45">
        <w:t>how to evidence their application</w:t>
      </w:r>
      <w:bookmarkEnd w:id="123"/>
    </w:p>
    <w:p w14:paraId="53E6DB13" w14:textId="77777777" w:rsidR="00C501DD" w:rsidRPr="00CF7C45" w:rsidRDefault="009545CE" w:rsidP="000024EE">
      <w:pPr>
        <w:pStyle w:val="SingleTxtG"/>
      </w:pPr>
      <w:bookmarkStart w:id="124" w:name="_Toc504653401"/>
      <w:bookmarkStart w:id="125" w:name="_Toc507670542"/>
      <w:bookmarkStart w:id="126" w:name="_Toc498341525"/>
      <w:bookmarkStart w:id="127" w:name="_Toc498342549"/>
      <w:bookmarkStart w:id="128" w:name="_Toc499558055"/>
      <w:bookmarkStart w:id="129" w:name="_Toc510787335"/>
      <w:r>
        <w:t>6.1.</w:t>
      </w:r>
      <w:r>
        <w:tab/>
      </w:r>
      <w:r w:rsidR="00C501DD" w:rsidRPr="00CF7C45">
        <w:t xml:space="preserve">This section describes </w:t>
      </w:r>
      <w:r w:rsidR="00E656D6" w:rsidRPr="00CF7C45">
        <w:t xml:space="preserve">how a </w:t>
      </w:r>
      <w:r w:rsidR="00A458E1" w:rsidRPr="00CF7C45">
        <w:t>vehicle manufacturer</w:t>
      </w:r>
      <w:r w:rsidR="00E656D6" w:rsidRPr="00CF7C45">
        <w:t xml:space="preserve"> shall </w:t>
      </w:r>
      <w:r w:rsidR="000B4C97" w:rsidRPr="00CF7C45">
        <w:t>evidence</w:t>
      </w:r>
      <w:r w:rsidR="00E656D6" w:rsidRPr="00CF7C45">
        <w:t xml:space="preserve"> </w:t>
      </w:r>
      <w:r w:rsidR="006D7E61" w:rsidRPr="00CF7C45">
        <w:t xml:space="preserve">to an authority </w:t>
      </w:r>
      <w:r w:rsidR="000B4C97" w:rsidRPr="00CF7C45">
        <w:t>how</w:t>
      </w:r>
      <w:r w:rsidR="00E656D6" w:rsidRPr="00CF7C45">
        <w:t xml:space="preserve"> they have considered the threats, mitigations and principles applicable to </w:t>
      </w:r>
      <w:r w:rsidR="009C6A71" w:rsidRPr="00CF7C45">
        <w:t>their products</w:t>
      </w:r>
      <w:r w:rsidR="006D7E61" w:rsidRPr="00CF7C45">
        <w:t xml:space="preserve"> in order </w:t>
      </w:r>
      <w:r w:rsidR="000B4C97" w:rsidRPr="00CF7C45">
        <w:t xml:space="preserve">for the authority to </w:t>
      </w:r>
      <w:r w:rsidR="009C6A71" w:rsidRPr="00CF7C45">
        <w:t>certify</w:t>
      </w:r>
      <w:r w:rsidR="000B4C97" w:rsidRPr="00CF7C45">
        <w:t xml:space="preserve"> compliance</w:t>
      </w:r>
      <w:bookmarkEnd w:id="124"/>
      <w:bookmarkEnd w:id="125"/>
      <w:bookmarkEnd w:id="126"/>
      <w:bookmarkEnd w:id="127"/>
      <w:bookmarkEnd w:id="128"/>
      <w:bookmarkEnd w:id="129"/>
      <w:r w:rsidR="00482202" w:rsidRPr="00CF7C45">
        <w:t>.</w:t>
      </w:r>
    </w:p>
    <w:p w14:paraId="5A6F4616" w14:textId="77777777" w:rsidR="009C6A71" w:rsidRPr="00CF7C45" w:rsidRDefault="009545CE" w:rsidP="000024EE">
      <w:pPr>
        <w:pStyle w:val="SingleTxtG"/>
      </w:pPr>
      <w:bookmarkStart w:id="130" w:name="_Toc504653402"/>
      <w:bookmarkStart w:id="131" w:name="_Toc507670543"/>
      <w:bookmarkStart w:id="132" w:name="_Toc510787336"/>
      <w:bookmarkStart w:id="133" w:name="_Toc498341526"/>
      <w:bookmarkStart w:id="134" w:name="_Toc498342550"/>
      <w:bookmarkStart w:id="135" w:name="_Toc499558056"/>
      <w:r>
        <w:t>6.2.</w:t>
      </w:r>
      <w:r>
        <w:tab/>
      </w:r>
      <w:r w:rsidR="00C501DD" w:rsidRPr="00CF7C45">
        <w:t xml:space="preserve">The section does not </w:t>
      </w:r>
      <w:r w:rsidR="009C6A71" w:rsidRPr="00CF7C45">
        <w:t xml:space="preserve">specify how the </w:t>
      </w:r>
      <w:r w:rsidR="00A458E1" w:rsidRPr="00CF7C45">
        <w:t>vehicle manufacturer</w:t>
      </w:r>
      <w:r w:rsidR="009C6A71" w:rsidRPr="00CF7C45">
        <w:t xml:space="preserve"> should gather the necessary information</w:t>
      </w:r>
      <w:r w:rsidR="00C501DD" w:rsidRPr="00CF7C45">
        <w:t xml:space="preserve">. It may be internal </w:t>
      </w:r>
      <w:r w:rsidR="009C6A71" w:rsidRPr="00CF7C45">
        <w:t>to the</w:t>
      </w:r>
      <w:r w:rsidR="00C501DD" w:rsidRPr="00CF7C45">
        <w:t xml:space="preserve"> organisation, </w:t>
      </w:r>
      <w:r w:rsidR="009C6A71" w:rsidRPr="00CF7C45">
        <w:t xml:space="preserve">or require interaction between </w:t>
      </w:r>
      <w:r w:rsidR="00C501DD" w:rsidRPr="00CF7C45">
        <w:t>different organisations in a supply chain (for example manufacturer and supplier</w:t>
      </w:r>
      <w:r w:rsidR="009C6A71" w:rsidRPr="00CF7C45">
        <w:t>)</w:t>
      </w:r>
      <w:r w:rsidR="00C501DD" w:rsidRPr="00CF7C45">
        <w:t>.</w:t>
      </w:r>
      <w:bookmarkEnd w:id="130"/>
      <w:bookmarkEnd w:id="131"/>
      <w:bookmarkEnd w:id="132"/>
    </w:p>
    <w:p w14:paraId="79E0A031" w14:textId="77777777" w:rsidR="00E137E8" w:rsidRPr="00D26487" w:rsidRDefault="009545CE" w:rsidP="000024EE">
      <w:pPr>
        <w:pStyle w:val="SingleTxtG"/>
      </w:pPr>
      <w:bookmarkStart w:id="136" w:name="_Toc504653404"/>
      <w:bookmarkStart w:id="137" w:name="_Toc507670544"/>
      <w:bookmarkStart w:id="138" w:name="_Toc510787337"/>
      <w:bookmarkStart w:id="139" w:name="_Toc498341531"/>
      <w:bookmarkStart w:id="140" w:name="_Toc498342555"/>
      <w:bookmarkStart w:id="141" w:name="_Toc499558061"/>
      <w:bookmarkStart w:id="142" w:name="_Toc498341527"/>
      <w:bookmarkStart w:id="143" w:name="_Toc498342551"/>
      <w:bookmarkStart w:id="144" w:name="_Toc499558057"/>
      <w:bookmarkEnd w:id="133"/>
      <w:bookmarkEnd w:id="134"/>
      <w:bookmarkEnd w:id="135"/>
      <w:r>
        <w:t>6.3.</w:t>
      </w:r>
      <w:r>
        <w:tab/>
      </w:r>
      <w:r w:rsidR="00792D0C" w:rsidRPr="00CF7C45">
        <w:t xml:space="preserve">Cyber </w:t>
      </w:r>
      <w:r w:rsidR="00AB7398">
        <w:t>S</w:t>
      </w:r>
      <w:r w:rsidR="00AB7398" w:rsidRPr="00CF7C45">
        <w:t xml:space="preserve">ecurity </w:t>
      </w:r>
      <w:r w:rsidR="00AB7398">
        <w:t>M</w:t>
      </w:r>
      <w:r w:rsidR="00AB7398" w:rsidRPr="00CF7C45">
        <w:t xml:space="preserve">anagement </w:t>
      </w:r>
      <w:r w:rsidR="00AB7398">
        <w:t>S</w:t>
      </w:r>
      <w:r w:rsidR="00AB7398" w:rsidRPr="00CF7C45">
        <w:t xml:space="preserve">ystem </w:t>
      </w:r>
      <w:r w:rsidR="008E3432" w:rsidRPr="00CF7C45">
        <w:t>certification</w:t>
      </w:r>
      <w:bookmarkEnd w:id="136"/>
      <w:bookmarkEnd w:id="137"/>
      <w:bookmarkEnd w:id="138"/>
    </w:p>
    <w:p w14:paraId="396E6EB6" w14:textId="77777777" w:rsidR="00E137E8" w:rsidRPr="00CF7C45" w:rsidRDefault="009545CE" w:rsidP="000024EE">
      <w:pPr>
        <w:pStyle w:val="SingleTxtG"/>
      </w:pPr>
      <w:bookmarkStart w:id="145" w:name="_Toc507670545"/>
      <w:bookmarkStart w:id="146" w:name="_Toc510787338"/>
      <w:r>
        <w:t>6.3.1.</w:t>
      </w:r>
      <w:r>
        <w:tab/>
      </w:r>
      <w:r w:rsidR="00F043C9" w:rsidRPr="00CF7C45">
        <w:t xml:space="preserve">A </w:t>
      </w:r>
      <w:r w:rsidR="00AB7398">
        <w:t>C</w:t>
      </w:r>
      <w:r w:rsidR="00AB7398" w:rsidRPr="00CF7C45">
        <w:t xml:space="preserve">yber </w:t>
      </w:r>
      <w:r w:rsidR="00AB7398">
        <w:t>S</w:t>
      </w:r>
      <w:r w:rsidR="00AB7398" w:rsidRPr="00CF7C45">
        <w:t xml:space="preserve">ecurity </w:t>
      </w:r>
      <w:r w:rsidR="00AB7398">
        <w:t>M</w:t>
      </w:r>
      <w:r w:rsidR="00AB7398" w:rsidRPr="00CF7C45">
        <w:t xml:space="preserve">anagement </w:t>
      </w:r>
      <w:r w:rsidR="00AB7398">
        <w:t>S</w:t>
      </w:r>
      <w:r w:rsidR="00AB7398" w:rsidRPr="00CF7C45">
        <w:t xml:space="preserve">ystem </w:t>
      </w:r>
      <w:r w:rsidR="00F043C9" w:rsidRPr="00CF7C45">
        <w:t xml:space="preserve">shall be implemented by </w:t>
      </w:r>
      <w:r w:rsidR="00AD0C13" w:rsidRPr="00CF7C45">
        <w:t xml:space="preserve">the </w:t>
      </w:r>
      <w:bookmarkEnd w:id="145"/>
      <w:r w:rsidR="00A458E1" w:rsidRPr="00CF7C45">
        <w:t>vehicle manufacturer</w:t>
      </w:r>
      <w:bookmarkEnd w:id="146"/>
      <w:r w:rsidR="00482202" w:rsidRPr="00CF7C45">
        <w:t>.</w:t>
      </w:r>
      <w:bookmarkStart w:id="147" w:name="_Toc507670546"/>
      <w:bookmarkStart w:id="148" w:name="_Toc510787339"/>
    </w:p>
    <w:p w14:paraId="5C9A2025" w14:textId="77777777" w:rsidR="00E137E8" w:rsidRPr="00426DD0" w:rsidRDefault="009545CE" w:rsidP="000024EE">
      <w:pPr>
        <w:pStyle w:val="SingleTxtG"/>
      </w:pPr>
      <w:r>
        <w:t>6.3.2.</w:t>
      </w:r>
      <w:r>
        <w:tab/>
      </w:r>
      <w:r w:rsidR="00F043C9" w:rsidRPr="00CF7C45">
        <w:t xml:space="preserve">Suppliers and service providers shall implement a </w:t>
      </w:r>
      <w:r w:rsidR="00AB7398">
        <w:t>C</w:t>
      </w:r>
      <w:r w:rsidR="00AB7398" w:rsidRPr="00CF7C45">
        <w:t xml:space="preserve">yber </w:t>
      </w:r>
      <w:r w:rsidR="00AB7398">
        <w:t>S</w:t>
      </w:r>
      <w:r w:rsidR="00AB7398" w:rsidRPr="00CF7C45">
        <w:t xml:space="preserve">ecurity </w:t>
      </w:r>
      <w:r w:rsidR="00AB7398">
        <w:t>M</w:t>
      </w:r>
      <w:r w:rsidR="00AB7398" w:rsidRPr="00CF7C45">
        <w:t xml:space="preserve">anagement </w:t>
      </w:r>
      <w:bookmarkEnd w:id="147"/>
      <w:bookmarkEnd w:id="148"/>
      <w:r w:rsidR="00AB7398">
        <w:t>S</w:t>
      </w:r>
      <w:r w:rsidR="00AB7398" w:rsidRPr="00CF7C45">
        <w:t>ystem</w:t>
      </w:r>
      <w:r w:rsidR="00454D28">
        <w:t>.</w:t>
      </w:r>
    </w:p>
    <w:p w14:paraId="1FD01817" w14:textId="77777777" w:rsidR="00F043C9" w:rsidRPr="00CF7C45" w:rsidRDefault="009545CE" w:rsidP="000024EE">
      <w:pPr>
        <w:pStyle w:val="SingleTxtG"/>
      </w:pPr>
      <w:bookmarkStart w:id="149" w:name="_Toc507670547"/>
      <w:bookmarkStart w:id="150" w:name="_Toc510787340"/>
      <w:r>
        <w:t>6.3.3.</w:t>
      </w:r>
      <w:r>
        <w:tab/>
      </w:r>
      <w:r w:rsidR="00F043C9" w:rsidRPr="00CF7C45">
        <w:t xml:space="preserve">Suppliers and service providers shall be able to provide </w:t>
      </w:r>
      <w:r w:rsidR="00792D0C" w:rsidRPr="00CF7C45">
        <w:t>evidence</w:t>
      </w:r>
      <w:r w:rsidR="0096012C" w:rsidRPr="00CF7C45">
        <w:t xml:space="preserve"> about the implementation</w:t>
      </w:r>
      <w:r w:rsidR="00F043C9" w:rsidRPr="00CF7C45">
        <w:t xml:space="preserve"> of their </w:t>
      </w:r>
      <w:r w:rsidR="00AB7398">
        <w:t>C</w:t>
      </w:r>
      <w:r w:rsidR="00AB7398" w:rsidRPr="00CF7C45">
        <w:t xml:space="preserve">yber </w:t>
      </w:r>
      <w:r w:rsidR="00AB7398">
        <w:t>S</w:t>
      </w:r>
      <w:r w:rsidR="00AB7398" w:rsidRPr="00CF7C45">
        <w:t xml:space="preserve">ecurity </w:t>
      </w:r>
      <w:r w:rsidR="00AB7398">
        <w:t>M</w:t>
      </w:r>
      <w:r w:rsidR="00AB7398" w:rsidRPr="00CF7C45">
        <w:t xml:space="preserve">anagement </w:t>
      </w:r>
      <w:r w:rsidR="00AB7398">
        <w:t>S</w:t>
      </w:r>
      <w:r w:rsidR="00AB7398" w:rsidRPr="00CF7C45">
        <w:t xml:space="preserve">ystem </w:t>
      </w:r>
      <w:r w:rsidR="00F043C9" w:rsidRPr="00CF7C45">
        <w:t xml:space="preserve">to a </w:t>
      </w:r>
      <w:r w:rsidR="00A458E1" w:rsidRPr="00CF7C45">
        <w:t>vehicle manufacturer</w:t>
      </w:r>
      <w:r w:rsidR="00F043C9" w:rsidRPr="00CF7C45">
        <w:t>.</w:t>
      </w:r>
      <w:bookmarkEnd w:id="149"/>
      <w:bookmarkEnd w:id="150"/>
    </w:p>
    <w:p w14:paraId="0D38EC5F" w14:textId="77777777" w:rsidR="00792D0C" w:rsidRPr="004E02AE" w:rsidRDefault="009545CE" w:rsidP="000024EE">
      <w:pPr>
        <w:pStyle w:val="SingleTxtG"/>
      </w:pPr>
      <w:bookmarkStart w:id="151" w:name="_Toc507670548"/>
      <w:bookmarkStart w:id="152" w:name="_Toc510787341"/>
      <w:bookmarkStart w:id="153" w:name="_Toc504653405"/>
      <w:r>
        <w:t>6.3.4.</w:t>
      </w:r>
      <w:r>
        <w:tab/>
      </w:r>
      <w:r w:rsidR="00792D0C" w:rsidRPr="00426DD0">
        <w:t xml:space="preserve">The </w:t>
      </w:r>
      <w:r w:rsidR="00A458E1" w:rsidRPr="00426DD0">
        <w:t>vehicle manufacturer</w:t>
      </w:r>
      <w:r w:rsidR="00AD0C13" w:rsidRPr="00426DD0">
        <w:t xml:space="preserve"> </w:t>
      </w:r>
      <w:r w:rsidR="00792D0C" w:rsidRPr="00426DD0">
        <w:t xml:space="preserve">shall demonstrate </w:t>
      </w:r>
      <w:r w:rsidR="00AD0C13" w:rsidRPr="00426DD0">
        <w:t xml:space="preserve">to an authority </w:t>
      </w:r>
      <w:r w:rsidR="00792D0C" w:rsidRPr="00426DD0">
        <w:t xml:space="preserve">that </w:t>
      </w:r>
      <w:r w:rsidR="00AD0C13" w:rsidRPr="00426DD0">
        <w:t>their</w:t>
      </w:r>
      <w:r w:rsidR="00792D0C" w:rsidRPr="00426DD0">
        <w:t xml:space="preserve"> </w:t>
      </w:r>
      <w:r w:rsidR="00AB7398">
        <w:t>Cyber Security Management System</w:t>
      </w:r>
      <w:r w:rsidR="00792D0C" w:rsidRPr="00426DD0">
        <w:t xml:space="preserve"> </w:t>
      </w:r>
      <w:r w:rsidR="00943F0C">
        <w:t>considers</w:t>
      </w:r>
      <w:r w:rsidR="00792D0C" w:rsidRPr="00426DD0">
        <w:t xml:space="preserve"> the following phases:</w:t>
      </w:r>
      <w:bookmarkEnd w:id="151"/>
      <w:bookmarkEnd w:id="152"/>
    </w:p>
    <w:p w14:paraId="5BD0ACF6" w14:textId="77777777" w:rsidR="00792D0C" w:rsidRPr="00CF7C45" w:rsidRDefault="009545CE" w:rsidP="000024EE">
      <w:pPr>
        <w:pStyle w:val="SingleTxtG"/>
      </w:pPr>
      <w:bookmarkStart w:id="154" w:name="_Toc507670549"/>
      <w:bookmarkStart w:id="155" w:name="_Toc510787342"/>
      <w:r>
        <w:t>6.3.4.1</w:t>
      </w:r>
      <w:r>
        <w:tab/>
      </w:r>
      <w:r w:rsidR="00792D0C" w:rsidRPr="00CF7C45">
        <w:t>Development phase;</w:t>
      </w:r>
      <w:bookmarkEnd w:id="154"/>
      <w:bookmarkEnd w:id="155"/>
    </w:p>
    <w:p w14:paraId="6F8838E6" w14:textId="77777777" w:rsidR="00792D0C" w:rsidRPr="00CF7C45" w:rsidRDefault="009545CE" w:rsidP="000024EE">
      <w:pPr>
        <w:pStyle w:val="SingleTxtG"/>
      </w:pPr>
      <w:bookmarkStart w:id="156" w:name="_Toc507670550"/>
      <w:bookmarkStart w:id="157" w:name="_Toc510787343"/>
      <w:r>
        <w:t>6.3.4.2.</w:t>
      </w:r>
      <w:r>
        <w:tab/>
      </w:r>
      <w:r w:rsidR="00792D0C" w:rsidRPr="00CF7C45">
        <w:t>Production phase;</w:t>
      </w:r>
      <w:bookmarkEnd w:id="156"/>
      <w:bookmarkEnd w:id="157"/>
    </w:p>
    <w:p w14:paraId="57FBC019" w14:textId="77777777" w:rsidR="00792D0C" w:rsidRPr="00CF7C45" w:rsidRDefault="009545CE" w:rsidP="000024EE">
      <w:pPr>
        <w:pStyle w:val="SingleTxtG"/>
      </w:pPr>
      <w:bookmarkStart w:id="158" w:name="_Toc507670551"/>
      <w:bookmarkStart w:id="159" w:name="_Toc510787344"/>
      <w:r>
        <w:t>6.3.4.3.</w:t>
      </w:r>
      <w:r>
        <w:tab/>
      </w:r>
      <w:r w:rsidR="0010704C" w:rsidRPr="00CF7C45">
        <w:t xml:space="preserve">Post-production </w:t>
      </w:r>
      <w:r w:rsidR="002A5B57" w:rsidRPr="00CF7C45">
        <w:t>phase</w:t>
      </w:r>
      <w:bookmarkEnd w:id="158"/>
      <w:bookmarkEnd w:id="159"/>
      <w:r w:rsidR="00454D28">
        <w:t>.</w:t>
      </w:r>
    </w:p>
    <w:p w14:paraId="70055253" w14:textId="77777777" w:rsidR="00E859CE" w:rsidRPr="004E02AE" w:rsidRDefault="009545CE" w:rsidP="000024EE">
      <w:pPr>
        <w:pStyle w:val="SingleTxtG"/>
      </w:pPr>
      <w:bookmarkStart w:id="160" w:name="_Toc507670554"/>
      <w:bookmarkStart w:id="161" w:name="_Toc510787347"/>
      <w:r>
        <w:t>6.3.5.</w:t>
      </w:r>
      <w:r>
        <w:tab/>
      </w:r>
      <w:r w:rsidR="00361105" w:rsidRPr="00426DD0">
        <w:t xml:space="preserve">The </w:t>
      </w:r>
      <w:bookmarkStart w:id="162" w:name="_Toc504653406"/>
      <w:bookmarkEnd w:id="153"/>
      <w:r w:rsidR="00A458E1" w:rsidRPr="00426DD0">
        <w:t>vehicle manufacturer</w:t>
      </w:r>
      <w:r w:rsidR="002C6FE7" w:rsidRPr="00426DD0">
        <w:t xml:space="preserve"> shall demonstrate </w:t>
      </w:r>
      <w:r w:rsidR="00AD0C13" w:rsidRPr="00426DD0">
        <w:t xml:space="preserve">to an authority </w:t>
      </w:r>
      <w:r w:rsidR="002C6FE7" w:rsidRPr="00426DD0">
        <w:t>how</w:t>
      </w:r>
      <w:r w:rsidR="00361105" w:rsidRPr="00426DD0">
        <w:t xml:space="preserve"> their </w:t>
      </w:r>
      <w:r w:rsidR="00AB7398">
        <w:t>Cyber Security Management System</w:t>
      </w:r>
      <w:r w:rsidR="00361105" w:rsidRPr="00426DD0">
        <w:t xml:space="preserve"> will manage dependencies that may exist with</w:t>
      </w:r>
      <w:r w:rsidR="002C6FE7" w:rsidRPr="00426DD0">
        <w:t xml:space="preserve"> contracted </w:t>
      </w:r>
      <w:r w:rsidR="004B7F26" w:rsidRPr="00426DD0">
        <w:t>suppliers and service providers.</w:t>
      </w:r>
      <w:bookmarkEnd w:id="160"/>
      <w:bookmarkEnd w:id="161"/>
    </w:p>
    <w:p w14:paraId="173432CA" w14:textId="77777777" w:rsidR="002C6FE7" w:rsidRPr="004E02AE" w:rsidRDefault="009545CE" w:rsidP="000024EE">
      <w:pPr>
        <w:pStyle w:val="SingleTxtG"/>
      </w:pPr>
      <w:bookmarkStart w:id="163" w:name="_Toc507670555"/>
      <w:bookmarkStart w:id="164" w:name="_Toc510787348"/>
      <w:r>
        <w:t>6.3.6.</w:t>
      </w:r>
      <w:r>
        <w:tab/>
      </w:r>
      <w:r w:rsidR="00E859CE" w:rsidRPr="00426DD0">
        <w:t xml:space="preserve">The </w:t>
      </w:r>
      <w:r w:rsidR="00A458E1" w:rsidRPr="00426DD0">
        <w:t>vehicle manufacturer</w:t>
      </w:r>
      <w:r w:rsidR="00E859CE" w:rsidRPr="00426DD0">
        <w:t xml:space="preserve"> shall have </w:t>
      </w:r>
      <w:r w:rsidR="0010704C" w:rsidRPr="00426DD0">
        <w:t xml:space="preserve">processes for </w:t>
      </w:r>
      <w:r w:rsidR="00E859CE" w:rsidRPr="00426DD0">
        <w:t xml:space="preserve">monitoring </w:t>
      </w:r>
      <w:r w:rsidR="0010704C" w:rsidRPr="00426DD0">
        <w:t xml:space="preserve">risks and threats to the vehicle </w:t>
      </w:r>
      <w:r w:rsidR="00E859CE" w:rsidRPr="00426DD0">
        <w:t xml:space="preserve">and </w:t>
      </w:r>
      <w:r w:rsidR="0010704C" w:rsidRPr="00426DD0">
        <w:t xml:space="preserve">incident </w:t>
      </w:r>
      <w:r w:rsidR="00AB36C9" w:rsidRPr="00426DD0">
        <w:t>response processes</w:t>
      </w:r>
      <w:r w:rsidR="00E859CE" w:rsidRPr="00426DD0">
        <w:t xml:space="preserve"> defined within their </w:t>
      </w:r>
      <w:r w:rsidR="00AB7398">
        <w:t>Cyber Security Management System</w:t>
      </w:r>
      <w:r w:rsidR="00E859CE" w:rsidRPr="00426DD0">
        <w:t>.</w:t>
      </w:r>
      <w:bookmarkEnd w:id="163"/>
      <w:bookmarkEnd w:id="164"/>
    </w:p>
    <w:p w14:paraId="488D33F1" w14:textId="77777777" w:rsidR="00683256" w:rsidRDefault="009545CE" w:rsidP="000024EE">
      <w:pPr>
        <w:pStyle w:val="SingleTxtG"/>
      </w:pPr>
      <w:bookmarkStart w:id="165" w:name="_Toc507670556"/>
      <w:bookmarkStart w:id="166" w:name="_Toc504653407"/>
      <w:bookmarkStart w:id="167" w:name="_Toc510787349"/>
      <w:bookmarkEnd w:id="162"/>
      <w:r>
        <w:t>6.4.</w:t>
      </w:r>
      <w:r>
        <w:tab/>
      </w:r>
      <w:r w:rsidR="00E829DE" w:rsidRPr="00CF7C45">
        <w:t>Requirements for post vehicle production</w:t>
      </w:r>
      <w:bookmarkEnd w:id="165"/>
      <w:bookmarkEnd w:id="166"/>
      <w:bookmarkEnd w:id="167"/>
      <w:r w:rsidR="00454D28">
        <w:t>:</w:t>
      </w:r>
    </w:p>
    <w:p w14:paraId="6C0E861B" w14:textId="54C1A590" w:rsidR="0082754F" w:rsidRPr="004E02AE" w:rsidRDefault="009545CE" w:rsidP="000024EE">
      <w:pPr>
        <w:pStyle w:val="SingleTxtG"/>
      </w:pPr>
      <w:bookmarkStart w:id="168" w:name="_Toc507670557"/>
      <w:bookmarkStart w:id="169" w:name="_Toc510787350"/>
      <w:r>
        <w:t>6.4.1.</w:t>
      </w:r>
      <w:r>
        <w:tab/>
      </w:r>
      <w:r w:rsidR="0082754F" w:rsidRPr="00426DD0">
        <w:t>Cyber</w:t>
      </w:r>
      <w:r w:rsidR="008F353A" w:rsidRPr="00426DD0">
        <w:t xml:space="preserve"> </w:t>
      </w:r>
      <w:r w:rsidR="0082754F" w:rsidRPr="00426DD0">
        <w:t xml:space="preserve">security </w:t>
      </w:r>
      <w:ins w:id="170" w:author="Author">
        <w:r w:rsidR="00084D59">
          <w:t xml:space="preserve">measures </w:t>
        </w:r>
      </w:ins>
      <w:r w:rsidR="0082754F" w:rsidRPr="00426DD0">
        <w:t>shall be integrated into the l</w:t>
      </w:r>
      <w:commentRangeStart w:id="171"/>
      <w:commentRangeStart w:id="172"/>
      <w:commentRangeStart w:id="173"/>
      <w:r w:rsidR="0082754F" w:rsidRPr="00426DD0">
        <w:t>ifecycle of a vehicle.</w:t>
      </w:r>
      <w:bookmarkStart w:id="174" w:name="_Toc504653408"/>
      <w:bookmarkEnd w:id="168"/>
      <w:bookmarkEnd w:id="169"/>
      <w:commentRangeEnd w:id="171"/>
      <w:r w:rsidR="00352046">
        <w:rPr>
          <w:rStyle w:val="CommentReference"/>
          <w:rFonts w:cs="Times New Roman"/>
          <w:bCs w:val="0"/>
          <w:szCs w:val="20"/>
          <w:lang w:val="en-GB"/>
        </w:rPr>
        <w:commentReference w:id="171"/>
      </w:r>
      <w:commentRangeEnd w:id="172"/>
      <w:r w:rsidR="00E05958">
        <w:rPr>
          <w:rStyle w:val="CommentReference"/>
          <w:rFonts w:cs="Times New Roman"/>
          <w:bCs w:val="0"/>
          <w:szCs w:val="20"/>
          <w:lang w:val="en-GB"/>
        </w:rPr>
        <w:commentReference w:id="172"/>
      </w:r>
      <w:commentRangeEnd w:id="173"/>
      <w:r w:rsidR="006445CB">
        <w:rPr>
          <w:rStyle w:val="CommentReference"/>
          <w:rFonts w:cs="Times New Roman"/>
          <w:bCs w:val="0"/>
          <w:szCs w:val="20"/>
          <w:lang w:val="en-GB"/>
        </w:rPr>
        <w:commentReference w:id="173"/>
      </w:r>
    </w:p>
    <w:p w14:paraId="043BA6AF" w14:textId="77777777" w:rsidR="00C20F2F" w:rsidRPr="004E02AE" w:rsidRDefault="009545CE" w:rsidP="000024EE">
      <w:pPr>
        <w:pStyle w:val="SingleTxtG"/>
      </w:pPr>
      <w:bookmarkStart w:id="175" w:name="_Toc507670558"/>
      <w:bookmarkStart w:id="176" w:name="_Toc510787351"/>
      <w:r>
        <w:t>6.4.2.</w:t>
      </w:r>
      <w:r>
        <w:tab/>
      </w:r>
      <w:r w:rsidR="00C20F2F" w:rsidRPr="00426DD0">
        <w:t xml:space="preserve">The </w:t>
      </w:r>
      <w:r w:rsidR="00A458E1" w:rsidRPr="00426DD0">
        <w:t>vehicle manufacturer</w:t>
      </w:r>
      <w:r w:rsidR="008E3432" w:rsidRPr="00426DD0">
        <w:t xml:space="preserve"> shall demonstrate how they plan to maintain adequate protection and adherence to the cyber security principles outlined in this document over the </w:t>
      </w:r>
      <w:r w:rsidR="00DA2792">
        <w:t>lifecycle</w:t>
      </w:r>
      <w:r w:rsidR="00DA2792" w:rsidRPr="00426DD0">
        <w:t xml:space="preserve"> </w:t>
      </w:r>
      <w:r w:rsidR="008E3432" w:rsidRPr="00426DD0">
        <w:t>of vehicles.</w:t>
      </w:r>
      <w:bookmarkEnd w:id="139"/>
      <w:bookmarkEnd w:id="140"/>
      <w:bookmarkEnd w:id="141"/>
      <w:bookmarkEnd w:id="174"/>
      <w:r w:rsidR="00C20F2F" w:rsidRPr="00426DD0">
        <w:t xml:space="preserve"> </w:t>
      </w:r>
      <w:bookmarkStart w:id="177" w:name="_Toc498341532"/>
      <w:bookmarkStart w:id="178" w:name="_Toc498342556"/>
      <w:bookmarkStart w:id="179" w:name="_Toc499558062"/>
      <w:bookmarkStart w:id="180" w:name="_Toc504653409"/>
      <w:r w:rsidR="008E3432" w:rsidRPr="00426DD0">
        <w:t xml:space="preserve">This capability is required so that they can demonstrate that the safety and availability of </w:t>
      </w:r>
      <w:r w:rsidR="00B53525" w:rsidRPr="00426DD0">
        <w:t xml:space="preserve">their </w:t>
      </w:r>
      <w:r w:rsidR="008E3432" w:rsidRPr="00426DD0">
        <w:t>vehicle and system</w:t>
      </w:r>
      <w:r w:rsidR="00B53525" w:rsidRPr="00426DD0">
        <w:t xml:space="preserve"> functions</w:t>
      </w:r>
      <w:r w:rsidR="008E3432" w:rsidRPr="00426DD0">
        <w:t xml:space="preserve"> </w:t>
      </w:r>
      <w:r w:rsidR="00B53525" w:rsidRPr="00426DD0">
        <w:t xml:space="preserve">will be </w:t>
      </w:r>
      <w:r w:rsidR="008E3432" w:rsidRPr="00426DD0">
        <w:t>maintained in the face of changing cyber threats. This is particularly important for safety critical systems, including type approved systems.</w:t>
      </w:r>
      <w:bookmarkStart w:id="181" w:name="_Toc498341533"/>
      <w:bookmarkStart w:id="182" w:name="_Toc498342557"/>
      <w:bookmarkStart w:id="183" w:name="_Toc499558063"/>
      <w:bookmarkStart w:id="184" w:name="_Toc504653410"/>
      <w:bookmarkEnd w:id="175"/>
      <w:bookmarkEnd w:id="176"/>
      <w:bookmarkEnd w:id="177"/>
      <w:bookmarkEnd w:id="178"/>
      <w:bookmarkEnd w:id="179"/>
      <w:bookmarkEnd w:id="180"/>
    </w:p>
    <w:p w14:paraId="7F763833" w14:textId="77777777" w:rsidR="008E3432" w:rsidRPr="004E02AE" w:rsidRDefault="009545CE" w:rsidP="000024EE">
      <w:pPr>
        <w:pStyle w:val="SingleTxtG"/>
      </w:pPr>
      <w:bookmarkStart w:id="185" w:name="_Toc507670559"/>
      <w:bookmarkStart w:id="186" w:name="_Toc510787352"/>
      <w:r>
        <w:t>6.4.3.</w:t>
      </w:r>
      <w:r>
        <w:tab/>
      </w:r>
      <w:r w:rsidR="00454D28" w:rsidRPr="00426DD0">
        <w:t>Organizations</w:t>
      </w:r>
      <w:r w:rsidR="00C20F2F" w:rsidRPr="00426DD0">
        <w:t xml:space="preserve"> within the automotive industry </w:t>
      </w:r>
      <w:r w:rsidR="00DE0627" w:rsidRPr="00426DD0">
        <w:t xml:space="preserve">shall </w:t>
      </w:r>
      <w:r w:rsidR="008E3432" w:rsidRPr="00426DD0">
        <w:t xml:space="preserve">have the capability to identify </w:t>
      </w:r>
      <w:r w:rsidR="0093074F">
        <w:t xml:space="preserve">how </w:t>
      </w:r>
      <w:r w:rsidR="008E3432" w:rsidRPr="00426DD0">
        <w:t xml:space="preserve">threats </w:t>
      </w:r>
      <w:r w:rsidR="00DE0627" w:rsidRPr="00426DD0">
        <w:t xml:space="preserve">and vulnerabilities </w:t>
      </w:r>
      <w:r w:rsidR="00DC69F8">
        <w:t xml:space="preserve">to vehicles or systems </w:t>
      </w:r>
      <w:r w:rsidR="0093074F">
        <w:t xml:space="preserve">change over time </w:t>
      </w:r>
      <w:r w:rsidR="00DE385E">
        <w:t xml:space="preserve">and </w:t>
      </w:r>
      <w:r w:rsidR="00DA2792">
        <w:t xml:space="preserve">to identify </w:t>
      </w:r>
      <w:r w:rsidR="00DE385E">
        <w:t xml:space="preserve">threats </w:t>
      </w:r>
      <w:r w:rsidR="00DC69F8">
        <w:t xml:space="preserve">that were not identified or accounted for in the </w:t>
      </w:r>
      <w:r w:rsidR="0093074F">
        <w:t>development</w:t>
      </w:r>
      <w:r w:rsidR="00DC69F8">
        <w:t xml:space="preserve"> stage</w:t>
      </w:r>
      <w:r w:rsidR="008E3432" w:rsidRPr="00426DD0">
        <w:t>.</w:t>
      </w:r>
      <w:bookmarkEnd w:id="181"/>
      <w:bookmarkEnd w:id="182"/>
      <w:bookmarkEnd w:id="183"/>
      <w:bookmarkEnd w:id="184"/>
      <w:bookmarkEnd w:id="185"/>
      <w:bookmarkEnd w:id="186"/>
    </w:p>
    <w:p w14:paraId="7556F84E" w14:textId="77777777" w:rsidR="00D7409F" w:rsidRPr="00337E3D" w:rsidRDefault="009545CE" w:rsidP="000024EE">
      <w:pPr>
        <w:pStyle w:val="SingleTxtG"/>
        <w:rPr>
          <w:rFonts w:eastAsia="MS Mincho"/>
          <w:lang w:eastAsia="ja-JP"/>
        </w:rPr>
      </w:pPr>
      <w:bookmarkStart w:id="187" w:name="_Toc498341534"/>
      <w:bookmarkStart w:id="188" w:name="_Toc498342558"/>
      <w:bookmarkStart w:id="189" w:name="_Toc499558064"/>
      <w:bookmarkStart w:id="190" w:name="_Toc504653411"/>
      <w:bookmarkStart w:id="191" w:name="_Toc507670560"/>
      <w:bookmarkStart w:id="192" w:name="_Toc510787353"/>
      <w:r>
        <w:t>6.4.4.</w:t>
      </w:r>
      <w:r>
        <w:tab/>
      </w:r>
      <w:r w:rsidR="00454D28" w:rsidRPr="00426DD0">
        <w:t>Organizations</w:t>
      </w:r>
      <w:r w:rsidR="008E3432" w:rsidRPr="00426DD0">
        <w:t xml:space="preserve"> </w:t>
      </w:r>
      <w:r w:rsidR="00E829DE" w:rsidRPr="00426DD0">
        <w:t xml:space="preserve">within the automotive industry shall </w:t>
      </w:r>
      <w:r w:rsidR="008E3432" w:rsidRPr="00426DD0">
        <w:t xml:space="preserve">have the capability to assess whether the security measures implemented </w:t>
      </w:r>
      <w:r w:rsidR="000E7F59">
        <w:t xml:space="preserve">are still effective in the light of </w:t>
      </w:r>
      <w:r w:rsidR="008E3432" w:rsidRPr="00426DD0">
        <w:t xml:space="preserve">new </w:t>
      </w:r>
      <w:r w:rsidR="008E3432" w:rsidRPr="00426DD0">
        <w:lastRenderedPageBreak/>
        <w:t>cyber threat</w:t>
      </w:r>
      <w:r w:rsidR="000E7F59">
        <w:t>s</w:t>
      </w:r>
      <w:r w:rsidR="00E829DE" w:rsidRPr="00426DD0">
        <w:t xml:space="preserve"> or vulnerabilit</w:t>
      </w:r>
      <w:r w:rsidR="00BA1AA2">
        <w:t>ies</w:t>
      </w:r>
      <w:r w:rsidR="00E829DE" w:rsidRPr="00426DD0">
        <w:t xml:space="preserve"> that they have identified</w:t>
      </w:r>
      <w:r w:rsidR="008E3432" w:rsidRPr="00426DD0">
        <w:t>. This should consider whether the safety or availability of the vehicle, or its functions, are affected.</w:t>
      </w:r>
      <w:bookmarkEnd w:id="187"/>
      <w:bookmarkEnd w:id="188"/>
      <w:bookmarkEnd w:id="189"/>
      <w:bookmarkEnd w:id="190"/>
      <w:bookmarkEnd w:id="191"/>
      <w:bookmarkEnd w:id="192"/>
    </w:p>
    <w:p w14:paraId="2480CB3D" w14:textId="77777777" w:rsidR="00CD648F" w:rsidRDefault="009545CE" w:rsidP="000024EE">
      <w:pPr>
        <w:pStyle w:val="SingleTxtG"/>
        <w:rPr>
          <w:b/>
        </w:rPr>
      </w:pPr>
      <w:bookmarkStart w:id="193" w:name="_Toc498341535"/>
      <w:bookmarkStart w:id="194" w:name="_Toc498342559"/>
      <w:bookmarkStart w:id="195" w:name="_Toc499558065"/>
      <w:bookmarkStart w:id="196" w:name="_Toc504653412"/>
      <w:bookmarkStart w:id="197" w:name="_Toc507670561"/>
      <w:bookmarkStart w:id="198" w:name="_Toc510787354"/>
      <w:r>
        <w:t>6.4.5.</w:t>
      </w:r>
      <w:r>
        <w:tab/>
      </w:r>
      <w:r w:rsidR="00454D28">
        <w:t>Organizations</w:t>
      </w:r>
      <w:r w:rsidR="000F225E">
        <w:t xml:space="preserve"> within the automotive industry shall have incident response</w:t>
      </w:r>
      <w:r w:rsidR="00CD648F">
        <w:t xml:space="preserve"> processes</w:t>
      </w:r>
      <w:r w:rsidR="00454D28">
        <w:t>.</w:t>
      </w:r>
    </w:p>
    <w:p w14:paraId="7C01A338" w14:textId="77777777" w:rsidR="007852A4" w:rsidRPr="00AB7398" w:rsidRDefault="009545CE" w:rsidP="000024EE">
      <w:pPr>
        <w:pStyle w:val="SingleTxtG"/>
      </w:pPr>
      <w:bookmarkStart w:id="199" w:name="_Toc504653413"/>
      <w:bookmarkStart w:id="200" w:name="_Toc507670563"/>
      <w:bookmarkStart w:id="201" w:name="_Toc510787356"/>
      <w:bookmarkEnd w:id="193"/>
      <w:bookmarkEnd w:id="194"/>
      <w:bookmarkEnd w:id="195"/>
      <w:bookmarkEnd w:id="196"/>
      <w:bookmarkEnd w:id="197"/>
      <w:bookmarkEnd w:id="198"/>
      <w:r>
        <w:t>6.5.</w:t>
      </w:r>
      <w:r>
        <w:tab/>
      </w:r>
      <w:r w:rsidR="002B20B1" w:rsidRPr="00AB7398">
        <w:t xml:space="preserve">Approval </w:t>
      </w:r>
      <w:r w:rsidR="00397FE6" w:rsidRPr="00AB7398">
        <w:t xml:space="preserve">of vehicle </w:t>
      </w:r>
      <w:bookmarkEnd w:id="199"/>
      <w:r w:rsidR="002B20B1" w:rsidRPr="00AB7398">
        <w:t>type</w:t>
      </w:r>
      <w:bookmarkStart w:id="202" w:name="_Toc504653414"/>
      <w:bookmarkStart w:id="203" w:name="_Toc507670564"/>
      <w:bookmarkStart w:id="204" w:name="_Toc510787357"/>
      <w:bookmarkEnd w:id="200"/>
      <w:bookmarkEnd w:id="201"/>
      <w:r w:rsidR="00454D28">
        <w:t>:</w:t>
      </w:r>
    </w:p>
    <w:p w14:paraId="65DFA728" w14:textId="77777777" w:rsidR="007852A4" w:rsidRPr="00AB7398" w:rsidRDefault="009545CE" w:rsidP="000024EE">
      <w:pPr>
        <w:pStyle w:val="SingleTxtG"/>
      </w:pPr>
      <w:r>
        <w:t>6.5.1.</w:t>
      </w:r>
      <w:r>
        <w:tab/>
      </w:r>
      <w:r w:rsidR="002B20B1" w:rsidRPr="00AB7398">
        <w:t xml:space="preserve">Approval </w:t>
      </w:r>
      <w:r w:rsidR="00C40609" w:rsidRPr="00AB7398">
        <w:t xml:space="preserve">of vehicle </w:t>
      </w:r>
      <w:r w:rsidR="002B20B1" w:rsidRPr="00AB7398">
        <w:t xml:space="preserve">type </w:t>
      </w:r>
      <w:r w:rsidR="00C40609" w:rsidRPr="00AB7398">
        <w:t xml:space="preserve">shall only take place if the </w:t>
      </w:r>
      <w:r w:rsidR="00A458E1" w:rsidRPr="00AB7398">
        <w:t>vehicle manufacturer</w:t>
      </w:r>
      <w:r w:rsidR="00C40609" w:rsidRPr="00AB7398">
        <w:t xml:space="preserve">s </w:t>
      </w:r>
      <w:r w:rsidR="00AB7398" w:rsidRPr="00AB7398">
        <w:t>Cyber Security Management System</w:t>
      </w:r>
      <w:r w:rsidR="00C40609" w:rsidRPr="00AB7398">
        <w:t xml:space="preserve"> has a current </w:t>
      </w:r>
      <w:bookmarkEnd w:id="202"/>
      <w:r w:rsidR="00517990" w:rsidRPr="00AB7398">
        <w:t>CSMS</w:t>
      </w:r>
      <w:r w:rsidR="00E566F9" w:rsidRPr="00AB7398">
        <w:t xml:space="preserve"> Certificate </w:t>
      </w:r>
      <w:r w:rsidR="002B20B1" w:rsidRPr="00AB7398">
        <w:t xml:space="preserve">of </w:t>
      </w:r>
      <w:r w:rsidR="00E566F9" w:rsidRPr="00AB7398">
        <w:t>Compliance</w:t>
      </w:r>
      <w:r w:rsidR="002B20B1" w:rsidRPr="00AB7398">
        <w:t>.</w:t>
      </w:r>
      <w:bookmarkStart w:id="205" w:name="_Toc504653415"/>
      <w:bookmarkStart w:id="206" w:name="_Toc507670565"/>
      <w:bookmarkStart w:id="207" w:name="_Toc510787358"/>
      <w:bookmarkEnd w:id="203"/>
      <w:bookmarkEnd w:id="204"/>
    </w:p>
    <w:p w14:paraId="501CA7A3" w14:textId="55287420" w:rsidR="007852A4" w:rsidRPr="00AB7398" w:rsidRDefault="009545CE" w:rsidP="000024EE">
      <w:pPr>
        <w:pStyle w:val="SingleTxtG"/>
      </w:pPr>
      <w:r>
        <w:t>6.5.2.</w:t>
      </w:r>
      <w:r>
        <w:tab/>
      </w:r>
      <w:r w:rsidR="00353592" w:rsidRPr="00AB7398">
        <w:t xml:space="preserve">The vehicle manufacturer shall demonstrate </w:t>
      </w:r>
      <w:ins w:id="208" w:author="Author">
        <w:r w:rsidR="00724561">
          <w:t xml:space="preserve">that a </w:t>
        </w:r>
      </w:ins>
      <w:del w:id="209" w:author="Author">
        <w:r w:rsidR="00353592" w:rsidRPr="00AB7398" w:rsidDel="00724561">
          <w:delText xml:space="preserve">the </w:delText>
        </w:r>
      </w:del>
      <w:r w:rsidR="00353592" w:rsidRPr="00AB7398">
        <w:t xml:space="preserve">risk assessment </w:t>
      </w:r>
      <w:ins w:id="210" w:author="Author">
        <w:r w:rsidR="00724561">
          <w:t xml:space="preserve">has been performed </w:t>
        </w:r>
      </w:ins>
      <w:r w:rsidR="00353592" w:rsidRPr="00AB7398">
        <w:t xml:space="preserve">for the vehicle type in terms of the vehicle systems, the interactions of the different vehicle systems and the entire vehicle. </w:t>
      </w:r>
      <w:bookmarkStart w:id="211" w:name="_Toc507670566"/>
      <w:bookmarkStart w:id="212" w:name="_Toc510787359"/>
      <w:bookmarkEnd w:id="205"/>
      <w:bookmarkEnd w:id="206"/>
      <w:bookmarkEnd w:id="207"/>
    </w:p>
    <w:p w14:paraId="7657E696" w14:textId="6F894E02" w:rsidR="007852A4" w:rsidRPr="00AB7398" w:rsidRDefault="009545CE" w:rsidP="000024EE">
      <w:pPr>
        <w:pStyle w:val="SingleTxtG"/>
      </w:pPr>
      <w:r>
        <w:t>6.5.3.</w:t>
      </w:r>
      <w:r>
        <w:tab/>
      </w:r>
      <w:r w:rsidR="00114005" w:rsidRPr="00AB7398">
        <w:t xml:space="preserve">The </w:t>
      </w:r>
      <w:r w:rsidR="00A458E1" w:rsidRPr="00AB7398">
        <w:t>vehicle manufacturer</w:t>
      </w:r>
      <w:r w:rsidR="00114005" w:rsidRPr="00AB7398">
        <w:t xml:space="preserve"> shall ensure the design of critical elements of the vehicle</w:t>
      </w:r>
      <w:r w:rsidR="00353592" w:rsidRPr="00AB7398">
        <w:t xml:space="preserve"> </w:t>
      </w:r>
      <w:r w:rsidR="00114005" w:rsidRPr="00AB7398">
        <w:t xml:space="preserve">to </w:t>
      </w:r>
      <w:del w:id="213" w:author="Author">
        <w:r w:rsidR="00114005" w:rsidRPr="00AB7398" w:rsidDel="00724561">
          <w:delText>protect against</w:delText>
        </w:r>
      </w:del>
      <w:ins w:id="214" w:author="Author">
        <w:r w:rsidR="00724561">
          <w:t>mitigate</w:t>
        </w:r>
      </w:ins>
      <w:r w:rsidR="00114005" w:rsidRPr="00AB7398">
        <w:t xml:space="preserve"> </w:t>
      </w:r>
      <w:ins w:id="215" w:author="Author">
        <w:r w:rsidR="00724561">
          <w:t xml:space="preserve">the </w:t>
        </w:r>
      </w:ins>
      <w:r w:rsidR="00BB0C35">
        <w:t>risks</w:t>
      </w:r>
      <w:r w:rsidR="00BB0C35" w:rsidRPr="00AB7398">
        <w:t xml:space="preserve"> </w:t>
      </w:r>
      <w:r w:rsidR="003F3008" w:rsidRPr="00AB7398">
        <w:t>identified</w:t>
      </w:r>
      <w:r w:rsidR="00114005" w:rsidRPr="00AB7398">
        <w:t xml:space="preserve"> in the </w:t>
      </w:r>
      <w:r w:rsidR="00A458E1" w:rsidRPr="00AB7398">
        <w:t>vehicle manufacturer</w:t>
      </w:r>
      <w:r w:rsidR="00114005" w:rsidRPr="00AB7398">
        <w:t xml:space="preserve">’s risk assessment.  </w:t>
      </w:r>
      <w:r w:rsidR="00821FB7" w:rsidRPr="00AB7398">
        <w:t xml:space="preserve">Proportionate </w:t>
      </w:r>
      <w:r w:rsidR="003F3008" w:rsidRPr="00AB7398">
        <w:t>mitigations</w:t>
      </w:r>
      <w:ins w:id="216" w:author="Author">
        <w:r w:rsidR="00724561">
          <w:t xml:space="preserve"> measures</w:t>
        </w:r>
      </w:ins>
      <w:r w:rsidR="00821FB7" w:rsidRPr="00AB7398">
        <w:t xml:space="preserve"> shall be implemented to protect </w:t>
      </w:r>
      <w:r w:rsidR="003F3008" w:rsidRPr="00AB7398">
        <w:t>such</w:t>
      </w:r>
      <w:r w:rsidR="00114005" w:rsidRPr="00AB7398">
        <w:t xml:space="preserve"> elements</w:t>
      </w:r>
      <w:ins w:id="217" w:author="Author">
        <w:r w:rsidR="00724561">
          <w:t xml:space="preserve"> and related assets.</w:t>
        </w:r>
      </w:ins>
      <w:del w:id="218" w:author="Author">
        <w:r w:rsidR="00114005" w:rsidRPr="00AB7398" w:rsidDel="00724561">
          <w:delText>.</w:delText>
        </w:r>
      </w:del>
      <w:bookmarkStart w:id="219" w:name="_Toc507670567"/>
      <w:bookmarkStart w:id="220" w:name="_Toc510787360"/>
      <w:bookmarkEnd w:id="211"/>
      <w:bookmarkEnd w:id="212"/>
    </w:p>
    <w:p w14:paraId="2536088C" w14:textId="77777777" w:rsidR="00D26487" w:rsidRPr="00AB7398" w:rsidRDefault="009545CE" w:rsidP="000024EE">
      <w:pPr>
        <w:pStyle w:val="SingleTxtG"/>
      </w:pPr>
      <w:r>
        <w:t>6.5.4.</w:t>
      </w:r>
      <w:r>
        <w:tab/>
      </w:r>
      <w:r w:rsidR="003F3008" w:rsidRPr="00AB7398">
        <w:t xml:space="preserve">The </w:t>
      </w:r>
      <w:r w:rsidR="00A458E1" w:rsidRPr="00AB7398">
        <w:t>vehicle manufacturer</w:t>
      </w:r>
      <w:r w:rsidR="003F3008" w:rsidRPr="00AB7398">
        <w:t xml:space="preserve"> shall implement appropriate and proportionate measures to protect</w:t>
      </w:r>
      <w:r w:rsidR="000D4387" w:rsidRPr="00AB7398">
        <w:t xml:space="preserve"> </w:t>
      </w:r>
      <w:r w:rsidR="003F3008" w:rsidRPr="00AB7398">
        <w:t xml:space="preserve">dedicated </w:t>
      </w:r>
      <w:r w:rsidR="00D07B4F" w:rsidRPr="00AB7398">
        <w:t xml:space="preserve">environments </w:t>
      </w:r>
      <w:r w:rsidR="003F3008" w:rsidRPr="00AB7398">
        <w:t xml:space="preserve">(if provided) </w:t>
      </w:r>
      <w:r w:rsidR="00D07B4F" w:rsidRPr="00AB7398">
        <w:t xml:space="preserve">for the storage and execution of </w:t>
      </w:r>
      <w:r w:rsidR="00831D4B" w:rsidRPr="00AB7398">
        <w:t>aftermarket</w:t>
      </w:r>
      <w:r w:rsidR="00D07B4F" w:rsidRPr="00AB7398">
        <w:t xml:space="preserve"> software, services, applications </w:t>
      </w:r>
      <w:r w:rsidR="003F3008" w:rsidRPr="00AB7398">
        <w:t xml:space="preserve">or </w:t>
      </w:r>
      <w:r w:rsidR="00D07B4F" w:rsidRPr="00AB7398">
        <w:t>data.</w:t>
      </w:r>
      <w:bookmarkStart w:id="221" w:name="_Toc504653416"/>
      <w:bookmarkStart w:id="222" w:name="_Toc507670568"/>
      <w:bookmarkStart w:id="223" w:name="_Toc510787361"/>
      <w:bookmarkEnd w:id="142"/>
      <w:bookmarkEnd w:id="143"/>
      <w:bookmarkEnd w:id="144"/>
      <w:bookmarkEnd w:id="219"/>
      <w:bookmarkEnd w:id="220"/>
    </w:p>
    <w:p w14:paraId="24F2A6AC" w14:textId="77777777" w:rsidR="00C501DD" w:rsidRPr="00AB7398" w:rsidRDefault="009545CE" w:rsidP="000024EE">
      <w:pPr>
        <w:pStyle w:val="SingleTxtG"/>
      </w:pPr>
      <w:r>
        <w:t>6.5.5.</w:t>
      </w:r>
      <w:r>
        <w:tab/>
      </w:r>
      <w:r w:rsidR="00315D92" w:rsidRPr="00AB7398">
        <w:t>The evidence required</w:t>
      </w:r>
      <w:r w:rsidR="006E0F24" w:rsidRPr="00AB7398">
        <w:t xml:space="preserve"> </w:t>
      </w:r>
      <w:r w:rsidR="00213D67" w:rsidRPr="00AB7398">
        <w:t xml:space="preserve">for vehicle approval </w:t>
      </w:r>
      <w:r w:rsidR="00315D92" w:rsidRPr="00AB7398">
        <w:t>shall</w:t>
      </w:r>
      <w:r w:rsidR="00831D4B" w:rsidRPr="00AB7398">
        <w:t xml:space="preserve"> include</w:t>
      </w:r>
      <w:bookmarkStart w:id="224" w:name="_Toc498341528"/>
      <w:bookmarkStart w:id="225" w:name="_Toc498342552"/>
      <w:bookmarkStart w:id="226" w:name="_Toc499558058"/>
      <w:r w:rsidR="00C501DD" w:rsidRPr="00AB7398">
        <w:t>:</w:t>
      </w:r>
      <w:bookmarkEnd w:id="221"/>
      <w:bookmarkEnd w:id="222"/>
      <w:bookmarkEnd w:id="223"/>
      <w:bookmarkEnd w:id="224"/>
      <w:bookmarkEnd w:id="225"/>
      <w:bookmarkEnd w:id="226"/>
    </w:p>
    <w:p w14:paraId="0BF0D6B9" w14:textId="77777777" w:rsidR="00C501DD" w:rsidRPr="00AB7398" w:rsidRDefault="009545CE" w:rsidP="000024EE">
      <w:pPr>
        <w:pStyle w:val="SingleTxtG"/>
      </w:pPr>
      <w:bookmarkStart w:id="227" w:name="_Toc504653417"/>
      <w:r>
        <w:t>6.5.5.1.</w:t>
      </w:r>
      <w:r>
        <w:tab/>
      </w:r>
      <w:r w:rsidR="00C501DD" w:rsidRPr="00AB7398">
        <w:t xml:space="preserve">How </w:t>
      </w:r>
      <w:r w:rsidR="00213D67" w:rsidRPr="00AB7398">
        <w:t xml:space="preserve">the </w:t>
      </w:r>
      <w:r w:rsidR="00A458E1" w:rsidRPr="00AB7398">
        <w:t>vehicle manufacturer</w:t>
      </w:r>
      <w:r w:rsidR="00213D67" w:rsidRPr="00AB7398">
        <w:t xml:space="preserve"> </w:t>
      </w:r>
      <w:r w:rsidR="00E04DDD" w:rsidRPr="00AB7398">
        <w:t xml:space="preserve">has </w:t>
      </w:r>
      <w:r w:rsidR="00C501DD" w:rsidRPr="00AB7398">
        <w:t>considered threats and vulnerabilities</w:t>
      </w:r>
      <w:r w:rsidR="00D420B7" w:rsidRPr="00AB7398">
        <w:t>,</w:t>
      </w:r>
      <w:r w:rsidR="00C501DD" w:rsidRPr="00AB7398">
        <w:t xml:space="preserve"> </w:t>
      </w:r>
      <w:r w:rsidR="00D420B7" w:rsidRPr="00AB7398">
        <w:t>including those</w:t>
      </w:r>
      <w:r w:rsidR="00C501DD" w:rsidRPr="00AB7398">
        <w:t xml:space="preserve"> detailed in</w:t>
      </w:r>
      <w:r w:rsidR="001A40D1" w:rsidRPr="00AB7398">
        <w:t xml:space="preserve"> </w:t>
      </w:r>
      <w:r w:rsidR="00B7111C">
        <w:t>A</w:t>
      </w:r>
      <w:r w:rsidR="005B01A4" w:rsidRPr="00AB7398">
        <w:t>nnex A</w:t>
      </w:r>
      <w:r w:rsidR="00D420B7" w:rsidRPr="00AB7398">
        <w:t>,</w:t>
      </w:r>
      <w:r w:rsidR="00C501DD" w:rsidRPr="00AB7398">
        <w:t xml:space="preserve"> within their risk assessments</w:t>
      </w:r>
      <w:r w:rsidR="00E74382" w:rsidRPr="00AB7398">
        <w:t>;</w:t>
      </w:r>
      <w:bookmarkEnd w:id="227"/>
    </w:p>
    <w:p w14:paraId="316A4090" w14:textId="77777777" w:rsidR="00C501DD" w:rsidRPr="00AB7398" w:rsidRDefault="009545CE" w:rsidP="000024EE">
      <w:pPr>
        <w:pStyle w:val="SingleTxtG"/>
      </w:pPr>
      <w:bookmarkStart w:id="228" w:name="_Toc504653419"/>
      <w:r>
        <w:t>6.5.5.1.</w:t>
      </w:r>
      <w:r>
        <w:tab/>
      </w:r>
      <w:r w:rsidR="00736F5B" w:rsidRPr="00AB7398">
        <w:t>W</w:t>
      </w:r>
      <w:r w:rsidR="00C501DD" w:rsidRPr="00AB7398">
        <w:t>hat</w:t>
      </w:r>
      <w:r w:rsidR="00E04DDD" w:rsidRPr="00AB7398">
        <w:t xml:space="preserve"> </w:t>
      </w:r>
      <w:r w:rsidR="00C501DD" w:rsidRPr="00AB7398">
        <w:t xml:space="preserve">mitigations </w:t>
      </w:r>
      <w:r w:rsidR="00E04DDD" w:rsidRPr="00AB7398">
        <w:t xml:space="preserve">the </w:t>
      </w:r>
      <w:r w:rsidR="00A458E1" w:rsidRPr="00AB7398">
        <w:t>vehicle manufacturer</w:t>
      </w:r>
      <w:r w:rsidR="00E04DDD" w:rsidRPr="00AB7398">
        <w:t xml:space="preserve"> has</w:t>
      </w:r>
      <w:r w:rsidR="00C501DD" w:rsidRPr="00AB7398">
        <w:t xml:space="preserve"> implemented </w:t>
      </w:r>
      <w:r w:rsidR="00736F5B" w:rsidRPr="00AB7398">
        <w:t xml:space="preserve">to minimise the risks </w:t>
      </w:r>
      <w:r w:rsidR="000E7B06" w:rsidRPr="00AB7398">
        <w:t xml:space="preserve">to a level acceptable </w:t>
      </w:r>
      <w:r w:rsidR="00E04DDD" w:rsidRPr="00AB7398">
        <w:t xml:space="preserve">to </w:t>
      </w:r>
      <w:r w:rsidR="000E7B06" w:rsidRPr="00AB7398">
        <w:t>the authority</w:t>
      </w:r>
      <w:r w:rsidR="00213D67" w:rsidRPr="00AB7398">
        <w:t xml:space="preserve"> through describing:</w:t>
      </w:r>
      <w:bookmarkEnd w:id="228"/>
    </w:p>
    <w:p w14:paraId="543BA77B" w14:textId="77777777" w:rsidR="00AF2550" w:rsidRPr="009545CE" w:rsidRDefault="009545CE" w:rsidP="009545CE">
      <w:pPr>
        <w:ind w:left="2268" w:right="4"/>
        <w:rPr>
          <w:rFonts w:ascii="Times New Roman" w:hAnsi="Times New Roman" w:cs="Times New Roman"/>
          <w:sz w:val="20"/>
          <w:szCs w:val="20"/>
        </w:rPr>
      </w:pPr>
      <w:bookmarkStart w:id="229" w:name="_Toc504653421"/>
      <w:bookmarkStart w:id="230" w:name="_Toc498341529"/>
      <w:bookmarkStart w:id="231" w:name="_Toc498342553"/>
      <w:bookmarkStart w:id="232" w:name="_Toc499558059"/>
      <w:r>
        <w:rPr>
          <w:rFonts w:ascii="Times New Roman" w:hAnsi="Times New Roman" w:cs="Times New Roman"/>
          <w:sz w:val="20"/>
          <w:szCs w:val="20"/>
        </w:rPr>
        <w:t>(a)</w:t>
      </w:r>
      <w:r>
        <w:rPr>
          <w:rFonts w:ascii="Times New Roman" w:hAnsi="Times New Roman" w:cs="Times New Roman"/>
          <w:sz w:val="20"/>
          <w:szCs w:val="20"/>
        </w:rPr>
        <w:tab/>
      </w:r>
      <w:r w:rsidR="00AF2550" w:rsidRPr="009545CE">
        <w:rPr>
          <w:rFonts w:ascii="Times New Roman" w:hAnsi="Times New Roman" w:cs="Times New Roman"/>
          <w:sz w:val="20"/>
          <w:szCs w:val="20"/>
        </w:rPr>
        <w:t xml:space="preserve">The vehicle </w:t>
      </w:r>
      <w:r w:rsidR="00E04DDD" w:rsidRPr="009545CE">
        <w:rPr>
          <w:rFonts w:ascii="Times New Roman" w:hAnsi="Times New Roman" w:cs="Times New Roman"/>
          <w:sz w:val="20"/>
          <w:szCs w:val="20"/>
        </w:rPr>
        <w:t xml:space="preserve">architecture and </w:t>
      </w:r>
      <w:r w:rsidR="00AF2550" w:rsidRPr="009545CE">
        <w:rPr>
          <w:rFonts w:ascii="Times New Roman" w:hAnsi="Times New Roman" w:cs="Times New Roman"/>
          <w:sz w:val="20"/>
          <w:szCs w:val="20"/>
        </w:rPr>
        <w:t>systems</w:t>
      </w:r>
      <w:bookmarkEnd w:id="229"/>
      <w:r w:rsidR="004B7F26" w:rsidRPr="009545CE">
        <w:rPr>
          <w:rFonts w:ascii="Times New Roman" w:hAnsi="Times New Roman" w:cs="Times New Roman"/>
          <w:sz w:val="20"/>
          <w:szCs w:val="20"/>
        </w:rPr>
        <w:t>;</w:t>
      </w:r>
    </w:p>
    <w:p w14:paraId="0F950B5A" w14:textId="77777777" w:rsidR="00AF2550" w:rsidRPr="009545CE" w:rsidRDefault="009545CE" w:rsidP="009545CE">
      <w:pPr>
        <w:ind w:left="2268" w:right="4"/>
        <w:rPr>
          <w:rFonts w:ascii="Times New Roman" w:hAnsi="Times New Roman" w:cs="Times New Roman"/>
          <w:sz w:val="20"/>
          <w:szCs w:val="20"/>
        </w:rPr>
      </w:pPr>
      <w:bookmarkStart w:id="233" w:name="_Toc504653422"/>
      <w:r>
        <w:rPr>
          <w:rFonts w:ascii="Times New Roman" w:hAnsi="Times New Roman" w:cs="Times New Roman"/>
          <w:sz w:val="20"/>
          <w:szCs w:val="20"/>
        </w:rPr>
        <w:t>(b)</w:t>
      </w:r>
      <w:r>
        <w:rPr>
          <w:rFonts w:ascii="Times New Roman" w:hAnsi="Times New Roman" w:cs="Times New Roman"/>
          <w:sz w:val="20"/>
          <w:szCs w:val="20"/>
        </w:rPr>
        <w:tab/>
      </w:r>
      <w:r w:rsidR="00E03417" w:rsidRPr="009545CE">
        <w:rPr>
          <w:rFonts w:ascii="Times New Roman" w:hAnsi="Times New Roman" w:cs="Times New Roman"/>
          <w:sz w:val="20"/>
          <w:szCs w:val="20"/>
        </w:rPr>
        <w:t>The</w:t>
      </w:r>
      <w:r w:rsidR="00AF2550" w:rsidRPr="009545CE">
        <w:rPr>
          <w:rFonts w:ascii="Times New Roman" w:hAnsi="Times New Roman" w:cs="Times New Roman"/>
          <w:sz w:val="20"/>
          <w:szCs w:val="20"/>
        </w:rPr>
        <w:t xml:space="preserve"> significant components of th</w:t>
      </w:r>
      <w:r w:rsidR="007D7DCD" w:rsidRPr="009545CE">
        <w:rPr>
          <w:rFonts w:ascii="Times New Roman" w:hAnsi="Times New Roman" w:cs="Times New Roman"/>
          <w:sz w:val="20"/>
          <w:szCs w:val="20"/>
        </w:rPr>
        <w:t>e</w:t>
      </w:r>
      <w:r w:rsidR="00AF2550" w:rsidRPr="009545CE">
        <w:rPr>
          <w:rFonts w:ascii="Times New Roman" w:hAnsi="Times New Roman" w:cs="Times New Roman"/>
          <w:sz w:val="20"/>
          <w:szCs w:val="20"/>
        </w:rPr>
        <w:t xml:space="preserve"> </w:t>
      </w:r>
      <w:r w:rsidR="00E04DDD" w:rsidRPr="009545CE">
        <w:rPr>
          <w:rFonts w:ascii="Times New Roman" w:hAnsi="Times New Roman" w:cs="Times New Roman"/>
          <w:sz w:val="20"/>
          <w:szCs w:val="20"/>
        </w:rPr>
        <w:t xml:space="preserve">architecture and </w:t>
      </w:r>
      <w:r w:rsidR="007D7DCD" w:rsidRPr="009545CE">
        <w:rPr>
          <w:rFonts w:ascii="Times New Roman" w:hAnsi="Times New Roman" w:cs="Times New Roman"/>
          <w:sz w:val="20"/>
          <w:szCs w:val="20"/>
        </w:rPr>
        <w:t>its (sub-)</w:t>
      </w:r>
      <w:r w:rsidR="00E04DDD" w:rsidRPr="009545CE">
        <w:rPr>
          <w:rFonts w:ascii="Times New Roman" w:hAnsi="Times New Roman" w:cs="Times New Roman"/>
          <w:sz w:val="20"/>
          <w:szCs w:val="20"/>
        </w:rPr>
        <w:t xml:space="preserve">systems </w:t>
      </w:r>
      <w:r w:rsidR="00AF2550" w:rsidRPr="009545CE">
        <w:rPr>
          <w:rFonts w:ascii="Times New Roman" w:hAnsi="Times New Roman" w:cs="Times New Roman"/>
          <w:sz w:val="20"/>
          <w:szCs w:val="20"/>
        </w:rPr>
        <w:t>that are relevant to cyber</w:t>
      </w:r>
      <w:r w:rsidR="001A40D1" w:rsidRPr="009545CE">
        <w:rPr>
          <w:rFonts w:ascii="Times New Roman" w:hAnsi="Times New Roman" w:cs="Times New Roman"/>
          <w:sz w:val="20"/>
          <w:szCs w:val="20"/>
        </w:rPr>
        <w:t xml:space="preserve"> </w:t>
      </w:r>
      <w:r w:rsidR="00AF2550" w:rsidRPr="009545CE">
        <w:rPr>
          <w:rFonts w:ascii="Times New Roman" w:hAnsi="Times New Roman" w:cs="Times New Roman"/>
          <w:sz w:val="20"/>
          <w:szCs w:val="20"/>
        </w:rPr>
        <w:t>security</w:t>
      </w:r>
      <w:bookmarkEnd w:id="233"/>
      <w:r w:rsidR="004B7F26" w:rsidRPr="009545CE">
        <w:rPr>
          <w:rFonts w:ascii="Times New Roman" w:hAnsi="Times New Roman" w:cs="Times New Roman"/>
          <w:sz w:val="20"/>
          <w:szCs w:val="20"/>
        </w:rPr>
        <w:t>;</w:t>
      </w:r>
    </w:p>
    <w:p w14:paraId="63E14439" w14:textId="77777777" w:rsidR="00AF2550" w:rsidRPr="009545CE" w:rsidRDefault="009545CE" w:rsidP="009545CE">
      <w:pPr>
        <w:ind w:left="2268" w:right="4"/>
        <w:rPr>
          <w:rFonts w:ascii="Times New Roman" w:hAnsi="Times New Roman" w:cs="Times New Roman"/>
          <w:sz w:val="20"/>
          <w:szCs w:val="20"/>
        </w:rPr>
      </w:pPr>
      <w:bookmarkStart w:id="234" w:name="_Toc504653423"/>
      <w:r>
        <w:rPr>
          <w:rFonts w:ascii="Times New Roman" w:hAnsi="Times New Roman" w:cs="Times New Roman"/>
          <w:sz w:val="20"/>
          <w:szCs w:val="20"/>
        </w:rPr>
        <w:t>(c)</w:t>
      </w:r>
      <w:r>
        <w:rPr>
          <w:rFonts w:ascii="Times New Roman" w:hAnsi="Times New Roman" w:cs="Times New Roman"/>
          <w:sz w:val="20"/>
          <w:szCs w:val="20"/>
        </w:rPr>
        <w:tab/>
      </w:r>
      <w:r w:rsidR="00E03417" w:rsidRPr="009545CE">
        <w:rPr>
          <w:rFonts w:ascii="Times New Roman" w:hAnsi="Times New Roman" w:cs="Times New Roman"/>
          <w:sz w:val="20"/>
          <w:szCs w:val="20"/>
        </w:rPr>
        <w:t>T</w:t>
      </w:r>
      <w:r w:rsidR="00AF2550" w:rsidRPr="009545CE">
        <w:rPr>
          <w:rFonts w:ascii="Times New Roman" w:hAnsi="Times New Roman" w:cs="Times New Roman"/>
          <w:sz w:val="20"/>
          <w:szCs w:val="20"/>
        </w:rPr>
        <w:t>he interactions of th</w:t>
      </w:r>
      <w:r w:rsidR="00E04DDD" w:rsidRPr="009545CE">
        <w:rPr>
          <w:rFonts w:ascii="Times New Roman" w:hAnsi="Times New Roman" w:cs="Times New Roman"/>
          <w:sz w:val="20"/>
          <w:szCs w:val="20"/>
        </w:rPr>
        <w:t>o</w:t>
      </w:r>
      <w:r w:rsidR="00AF2550" w:rsidRPr="009545CE">
        <w:rPr>
          <w:rFonts w:ascii="Times New Roman" w:hAnsi="Times New Roman" w:cs="Times New Roman"/>
          <w:sz w:val="20"/>
          <w:szCs w:val="20"/>
        </w:rPr>
        <w:t xml:space="preserve">se </w:t>
      </w:r>
      <w:r w:rsidR="00E04DDD" w:rsidRPr="009545CE">
        <w:rPr>
          <w:rFonts w:ascii="Times New Roman" w:hAnsi="Times New Roman" w:cs="Times New Roman"/>
          <w:sz w:val="20"/>
          <w:szCs w:val="20"/>
        </w:rPr>
        <w:t xml:space="preserve">architectures and systems </w:t>
      </w:r>
      <w:r w:rsidR="00B92025" w:rsidRPr="009545CE">
        <w:rPr>
          <w:rFonts w:ascii="Times New Roman" w:hAnsi="Times New Roman" w:cs="Times New Roman"/>
          <w:sz w:val="20"/>
          <w:szCs w:val="20"/>
        </w:rPr>
        <w:t xml:space="preserve">with other </w:t>
      </w:r>
      <w:r w:rsidR="00E03417" w:rsidRPr="009545CE">
        <w:rPr>
          <w:rFonts w:ascii="Times New Roman" w:hAnsi="Times New Roman" w:cs="Times New Roman"/>
          <w:sz w:val="20"/>
          <w:szCs w:val="20"/>
        </w:rPr>
        <w:t xml:space="preserve">vehicle </w:t>
      </w:r>
      <w:r w:rsidR="00E04DDD" w:rsidRPr="009545CE">
        <w:rPr>
          <w:rFonts w:ascii="Times New Roman" w:hAnsi="Times New Roman" w:cs="Times New Roman"/>
          <w:sz w:val="20"/>
          <w:szCs w:val="20"/>
        </w:rPr>
        <w:t xml:space="preserve">architectures, systems </w:t>
      </w:r>
      <w:r w:rsidR="00AF2550" w:rsidRPr="009545CE">
        <w:rPr>
          <w:rFonts w:ascii="Times New Roman" w:hAnsi="Times New Roman" w:cs="Times New Roman"/>
          <w:sz w:val="20"/>
          <w:szCs w:val="20"/>
        </w:rPr>
        <w:t>and external interfaces</w:t>
      </w:r>
      <w:bookmarkEnd w:id="234"/>
      <w:r w:rsidR="004B7F26" w:rsidRPr="009545CE">
        <w:rPr>
          <w:rFonts w:ascii="Times New Roman" w:hAnsi="Times New Roman" w:cs="Times New Roman"/>
          <w:sz w:val="20"/>
          <w:szCs w:val="20"/>
        </w:rPr>
        <w:t>;</w:t>
      </w:r>
    </w:p>
    <w:p w14:paraId="54033851" w14:textId="77777777" w:rsidR="00AF2550" w:rsidRPr="009545CE" w:rsidRDefault="009545CE" w:rsidP="009545CE">
      <w:pPr>
        <w:ind w:left="2268" w:right="4"/>
        <w:rPr>
          <w:rFonts w:ascii="Times New Roman" w:hAnsi="Times New Roman" w:cs="Times New Roman"/>
          <w:sz w:val="20"/>
          <w:szCs w:val="20"/>
        </w:rPr>
      </w:pPr>
      <w:bookmarkStart w:id="235" w:name="_Toc504653424"/>
      <w:r>
        <w:rPr>
          <w:rFonts w:ascii="Times New Roman" w:hAnsi="Times New Roman" w:cs="Times New Roman"/>
          <w:sz w:val="20"/>
          <w:szCs w:val="20"/>
        </w:rPr>
        <w:t>(d)</w:t>
      </w:r>
      <w:r>
        <w:rPr>
          <w:rFonts w:ascii="Times New Roman" w:hAnsi="Times New Roman" w:cs="Times New Roman"/>
          <w:sz w:val="20"/>
          <w:szCs w:val="20"/>
        </w:rPr>
        <w:tab/>
      </w:r>
      <w:r w:rsidR="00E03417" w:rsidRPr="009545CE">
        <w:rPr>
          <w:rFonts w:ascii="Times New Roman" w:hAnsi="Times New Roman" w:cs="Times New Roman"/>
          <w:sz w:val="20"/>
          <w:szCs w:val="20"/>
        </w:rPr>
        <w:t>T</w:t>
      </w:r>
      <w:r w:rsidR="007528B7" w:rsidRPr="009545CE">
        <w:rPr>
          <w:rFonts w:ascii="Times New Roman" w:hAnsi="Times New Roman" w:cs="Times New Roman"/>
          <w:sz w:val="20"/>
          <w:szCs w:val="20"/>
        </w:rPr>
        <w:t>he</w:t>
      </w:r>
      <w:r w:rsidR="00AF2550" w:rsidRPr="009545CE">
        <w:rPr>
          <w:rFonts w:ascii="Times New Roman" w:hAnsi="Times New Roman" w:cs="Times New Roman"/>
          <w:sz w:val="20"/>
          <w:szCs w:val="20"/>
        </w:rPr>
        <w:t xml:space="preserve"> risks posed to those </w:t>
      </w:r>
      <w:r w:rsidR="00E04DDD" w:rsidRPr="009545CE">
        <w:rPr>
          <w:rFonts w:ascii="Times New Roman" w:hAnsi="Times New Roman" w:cs="Times New Roman"/>
          <w:sz w:val="20"/>
          <w:szCs w:val="20"/>
        </w:rPr>
        <w:t xml:space="preserve">architectures and systems </w:t>
      </w:r>
      <w:r w:rsidR="007528B7" w:rsidRPr="009545CE">
        <w:rPr>
          <w:rFonts w:ascii="Times New Roman" w:hAnsi="Times New Roman" w:cs="Times New Roman"/>
          <w:sz w:val="20"/>
          <w:szCs w:val="20"/>
        </w:rPr>
        <w:t>that have been identified in the risk assessment</w:t>
      </w:r>
      <w:bookmarkEnd w:id="235"/>
      <w:r w:rsidR="004B7F26" w:rsidRPr="009545CE">
        <w:rPr>
          <w:rFonts w:ascii="Times New Roman" w:hAnsi="Times New Roman" w:cs="Times New Roman"/>
          <w:sz w:val="20"/>
          <w:szCs w:val="20"/>
        </w:rPr>
        <w:t>;</w:t>
      </w:r>
    </w:p>
    <w:p w14:paraId="1A944DB3" w14:textId="77777777" w:rsidR="00F803DB" w:rsidRPr="009545CE" w:rsidRDefault="009545CE" w:rsidP="009545CE">
      <w:pPr>
        <w:ind w:left="2268" w:right="4"/>
        <w:rPr>
          <w:rFonts w:ascii="Times New Roman" w:hAnsi="Times New Roman" w:cs="Times New Roman"/>
          <w:sz w:val="20"/>
          <w:szCs w:val="20"/>
        </w:rPr>
      </w:pPr>
      <w:bookmarkStart w:id="236" w:name="_Toc504653425"/>
      <w:r>
        <w:rPr>
          <w:rFonts w:ascii="Times New Roman" w:hAnsi="Times New Roman" w:cs="Times New Roman"/>
          <w:sz w:val="20"/>
          <w:szCs w:val="20"/>
        </w:rPr>
        <w:t>(e)</w:t>
      </w:r>
      <w:r>
        <w:rPr>
          <w:rFonts w:ascii="Times New Roman" w:hAnsi="Times New Roman" w:cs="Times New Roman"/>
          <w:sz w:val="20"/>
          <w:szCs w:val="20"/>
        </w:rPr>
        <w:tab/>
      </w:r>
      <w:r w:rsidR="00B81E2C" w:rsidRPr="009545CE">
        <w:rPr>
          <w:rFonts w:ascii="Times New Roman" w:hAnsi="Times New Roman" w:cs="Times New Roman"/>
          <w:sz w:val="20"/>
          <w:szCs w:val="20"/>
        </w:rPr>
        <w:t>The</w:t>
      </w:r>
      <w:r w:rsidR="00AF2550" w:rsidRPr="009545CE">
        <w:rPr>
          <w:rFonts w:ascii="Times New Roman" w:hAnsi="Times New Roman" w:cs="Times New Roman"/>
          <w:sz w:val="20"/>
          <w:szCs w:val="20"/>
        </w:rPr>
        <w:t xml:space="preserve"> mitigations </w:t>
      </w:r>
      <w:r w:rsidR="00B81E2C" w:rsidRPr="009545CE">
        <w:rPr>
          <w:rFonts w:ascii="Times New Roman" w:hAnsi="Times New Roman" w:cs="Times New Roman"/>
          <w:sz w:val="20"/>
          <w:szCs w:val="20"/>
        </w:rPr>
        <w:t xml:space="preserve">that </w:t>
      </w:r>
      <w:r w:rsidR="00AF2550" w:rsidRPr="009545CE">
        <w:rPr>
          <w:rFonts w:ascii="Times New Roman" w:hAnsi="Times New Roman" w:cs="Times New Roman"/>
          <w:sz w:val="20"/>
          <w:szCs w:val="20"/>
        </w:rPr>
        <w:t xml:space="preserve">have been implemented </w:t>
      </w:r>
      <w:r w:rsidR="00B81E2C" w:rsidRPr="009545CE">
        <w:rPr>
          <w:rFonts w:ascii="Times New Roman" w:hAnsi="Times New Roman" w:cs="Times New Roman"/>
          <w:sz w:val="20"/>
          <w:szCs w:val="20"/>
        </w:rPr>
        <w:t xml:space="preserve">on the systems listed </w:t>
      </w:r>
      <w:r w:rsidR="00AF2550" w:rsidRPr="009545CE">
        <w:rPr>
          <w:rFonts w:ascii="Times New Roman" w:hAnsi="Times New Roman" w:cs="Times New Roman"/>
          <w:sz w:val="20"/>
          <w:szCs w:val="20"/>
        </w:rPr>
        <w:t>and how they address the stated risks</w:t>
      </w:r>
      <w:bookmarkEnd w:id="230"/>
      <w:bookmarkEnd w:id="231"/>
      <w:bookmarkEnd w:id="232"/>
      <w:bookmarkEnd w:id="236"/>
      <w:r w:rsidR="004B7F26" w:rsidRPr="009545CE">
        <w:rPr>
          <w:rFonts w:ascii="Times New Roman" w:hAnsi="Times New Roman" w:cs="Times New Roman"/>
          <w:sz w:val="20"/>
          <w:szCs w:val="20"/>
        </w:rPr>
        <w:t>.</w:t>
      </w:r>
    </w:p>
    <w:p w14:paraId="46759070" w14:textId="62C8213D" w:rsidR="00F15A05" w:rsidRDefault="00736083" w:rsidP="000024EE">
      <w:pPr>
        <w:pStyle w:val="SingleTxtG"/>
        <w:rPr>
          <w:b/>
          <w:sz w:val="28"/>
          <w:szCs w:val="28"/>
        </w:rPr>
      </w:pPr>
      <w:bookmarkStart w:id="237" w:name="_Toc498341538"/>
      <w:bookmarkStart w:id="238" w:name="_Toc510787362"/>
      <w:r w:rsidRPr="004C7223">
        <w:t>6.5.6.</w:t>
      </w:r>
      <w:r w:rsidRPr="00AB7398">
        <w:t xml:space="preserve"> </w:t>
      </w:r>
      <w:r w:rsidR="00461130" w:rsidRPr="00AB7398">
        <w:tab/>
      </w:r>
      <w:r w:rsidRPr="00AB7398">
        <w:t xml:space="preserve">How the vehicle manufacturer has implemented the cyber security principles identified in this </w:t>
      </w:r>
      <w:del w:id="239" w:author="Author">
        <w:r w:rsidRPr="00AB7398" w:rsidDel="00724561">
          <w:delText>paper</w:delText>
        </w:r>
        <w:r w:rsidR="00461130" w:rsidRPr="00AB7398" w:rsidDel="00724561">
          <w:delText xml:space="preserve"> </w:delText>
        </w:r>
      </w:del>
      <w:ins w:id="240" w:author="Author">
        <w:r w:rsidR="00724561">
          <w:t>document</w:t>
        </w:r>
        <w:r w:rsidR="00724561" w:rsidRPr="00AB7398">
          <w:t xml:space="preserve"> </w:t>
        </w:r>
      </w:ins>
      <w:r w:rsidR="00461130" w:rsidRPr="00AB7398">
        <w:t>may also be provided as an evidence for type approval.</w:t>
      </w:r>
      <w:r w:rsidR="00F15A05">
        <w:br w:type="page"/>
      </w:r>
    </w:p>
    <w:p w14:paraId="2732EC4F" w14:textId="77777777" w:rsidR="00A12AD7" w:rsidRPr="00CF7C45" w:rsidRDefault="009545CE" w:rsidP="009545CE">
      <w:pPr>
        <w:pStyle w:val="HChG"/>
      </w:pPr>
      <w:r>
        <w:lastRenderedPageBreak/>
        <w:tab/>
        <w:t>VII.</w:t>
      </w:r>
      <w:r>
        <w:tab/>
      </w:r>
      <w:r w:rsidR="00A12AD7" w:rsidRPr="00CF7C45">
        <w:t xml:space="preserve">Conclusion and </w:t>
      </w:r>
      <w:r w:rsidR="004C7223">
        <w:t>r</w:t>
      </w:r>
      <w:r w:rsidR="004C7223" w:rsidRPr="00CF7C45">
        <w:t xml:space="preserve">ecommendation </w:t>
      </w:r>
      <w:r w:rsidR="00A12AD7" w:rsidRPr="00CF7C45">
        <w:t>for further proceedings</w:t>
      </w:r>
      <w:bookmarkEnd w:id="237"/>
      <w:bookmarkEnd w:id="238"/>
    </w:p>
    <w:p w14:paraId="67A06172" w14:textId="77777777" w:rsidR="00BD2331" w:rsidRPr="00D26487" w:rsidRDefault="009545CE" w:rsidP="000024EE">
      <w:pPr>
        <w:pStyle w:val="SingleTxtG"/>
      </w:pPr>
      <w:bookmarkStart w:id="241" w:name="_Toc507661183"/>
      <w:bookmarkStart w:id="242" w:name="_Toc498341539"/>
      <w:bookmarkStart w:id="243" w:name="_Toc498342563"/>
      <w:bookmarkStart w:id="244" w:name="_Toc499558069"/>
      <w:bookmarkStart w:id="245" w:name="_Toc504653427"/>
      <w:bookmarkStart w:id="246" w:name="_Toc507670570"/>
      <w:bookmarkStart w:id="247" w:name="_Toc510787363"/>
      <w:r>
        <w:t>7.1.</w:t>
      </w:r>
      <w:r>
        <w:tab/>
      </w:r>
      <w:r w:rsidR="00BD2331" w:rsidRPr="00D26487">
        <w:t>The conclusion of this recommendation is that</w:t>
      </w:r>
      <w:bookmarkEnd w:id="241"/>
      <w:r w:rsidR="00BD2331" w:rsidRPr="00D26487">
        <w:t>:</w:t>
      </w:r>
    </w:p>
    <w:p w14:paraId="0EC74EF3" w14:textId="77777777" w:rsidR="00BD2331" w:rsidRPr="00D26487" w:rsidRDefault="009545CE" w:rsidP="000024EE">
      <w:pPr>
        <w:pStyle w:val="SingleTxtG"/>
      </w:pPr>
      <w:r>
        <w:t>7.1.1.</w:t>
      </w:r>
      <w:r>
        <w:tab/>
      </w:r>
      <w:r w:rsidR="00BD2331" w:rsidRPr="00D26487">
        <w:t xml:space="preserve">The assessment has drawn upon bodies of work and the knowledge and experience of stakeholders (see Annex D) </w:t>
      </w:r>
      <w:r w:rsidR="004C7223">
        <w:t xml:space="preserve">to </w:t>
      </w:r>
      <w:r w:rsidR="00BD2331" w:rsidRPr="00D26487">
        <w:t xml:space="preserve">provide a recommendation on cyber security. </w:t>
      </w:r>
      <w:r w:rsidR="004C7223">
        <w:t>T</w:t>
      </w:r>
      <w:r w:rsidR="00BD2331" w:rsidRPr="00D26487">
        <w:t>he Task Force</w:t>
      </w:r>
      <w:r w:rsidR="004C7223">
        <w:t xml:space="preserve"> considers that it</w:t>
      </w:r>
      <w:r w:rsidR="00BD2331" w:rsidRPr="00D26487">
        <w:t xml:space="preserve"> </w:t>
      </w:r>
      <w:r w:rsidR="004C7223">
        <w:t>has fulfilled its Terms of Reference</w:t>
      </w:r>
      <w:r w:rsidR="00BD2331" w:rsidRPr="00D26487">
        <w:t>;</w:t>
      </w:r>
    </w:p>
    <w:p w14:paraId="0F2C6F69" w14:textId="77777777" w:rsidR="00BD2331" w:rsidRPr="00D26487" w:rsidRDefault="009545CE" w:rsidP="000024EE">
      <w:pPr>
        <w:pStyle w:val="SingleTxtG"/>
      </w:pPr>
      <w:r>
        <w:t>7.1.2.</w:t>
      </w:r>
      <w:r>
        <w:tab/>
      </w:r>
      <w:r w:rsidR="00BD2331" w:rsidRPr="00D26487">
        <w:t>Specifying technical solutions would be inappropriate as these would not stand the test of time and would stifle innovation and competition. Therefore</w:t>
      </w:r>
      <w:r w:rsidR="00454D28">
        <w:t>,</w:t>
      </w:r>
      <w:r w:rsidR="00BD2331" w:rsidRPr="00D26487">
        <w:t xml:space="preserve"> this recommendation does not do so, instead it includes examples of processes, procedures and technologies that could be considered for cyber security;</w:t>
      </w:r>
    </w:p>
    <w:p w14:paraId="36BACC49" w14:textId="77777777" w:rsidR="00BD2331" w:rsidRPr="00D26487" w:rsidRDefault="009545CE" w:rsidP="000024EE">
      <w:pPr>
        <w:pStyle w:val="SingleTxtG"/>
      </w:pPr>
      <w:r>
        <w:t>7.1.3.</w:t>
      </w:r>
      <w:r>
        <w:tab/>
      </w:r>
      <w:r w:rsidR="00BD2331" w:rsidRPr="00D26487">
        <w:t>Demonstration of how the requirements, given in this recommendation, can be met should not be explicitly defined. Instead it is recommended that through the use of relevant standards, processes and implementing appropriate mitigations vehicle manufacturer should be able to evidence how they are meeting the requirements to the approval authority;</w:t>
      </w:r>
    </w:p>
    <w:p w14:paraId="373BEEC0" w14:textId="77777777" w:rsidR="00BD2331" w:rsidRPr="00D26487" w:rsidRDefault="009545CE" w:rsidP="000024EE">
      <w:pPr>
        <w:pStyle w:val="SingleTxtG"/>
      </w:pPr>
      <w:r>
        <w:t>7.1.4.</w:t>
      </w:r>
      <w:r>
        <w:tab/>
      </w:r>
      <w:r w:rsidR="00BD2331" w:rsidRPr="00D26487">
        <w:t>The scope of this recommendation covers the lifecycle of the vehicle</w:t>
      </w:r>
      <w:r w:rsidR="00F63C87">
        <w:t>.</w:t>
      </w:r>
      <w:r w:rsidR="00BD2331" w:rsidRPr="00D26487">
        <w:t xml:space="preserve"> How it is removed from operation and what happens to the vehicle after that point is out of scope of this recommendation.</w:t>
      </w:r>
    </w:p>
    <w:p w14:paraId="11431A9D" w14:textId="44013A7B" w:rsidR="00BD2331" w:rsidRPr="00D26487" w:rsidRDefault="009545CE" w:rsidP="000024EE">
      <w:pPr>
        <w:pStyle w:val="SingleTxtG"/>
      </w:pPr>
      <w:r>
        <w:t>7.2.</w:t>
      </w:r>
      <w:r>
        <w:tab/>
      </w:r>
      <w:r w:rsidR="00BD2331" w:rsidRPr="00D26487">
        <w:t xml:space="preserve">In order to regulate </w:t>
      </w:r>
      <w:ins w:id="248" w:author="Author">
        <w:r w:rsidR="002A638E">
          <w:t xml:space="preserve">the </w:t>
        </w:r>
      </w:ins>
      <w:r w:rsidR="00BD2331" w:rsidRPr="00D26487">
        <w:t xml:space="preserve">cyber security </w:t>
      </w:r>
      <w:ins w:id="249" w:author="Author">
        <w:r w:rsidR="002A638E">
          <w:t xml:space="preserve">framework described in this document, </w:t>
        </w:r>
      </w:ins>
      <w:r w:rsidR="00BD2331" w:rsidRPr="00D26487">
        <w:t>the following would be needed:</w:t>
      </w:r>
    </w:p>
    <w:p w14:paraId="5660AADD" w14:textId="7B59EE5D" w:rsidR="00BD2331" w:rsidRPr="00D26487" w:rsidRDefault="009545CE" w:rsidP="000024EE">
      <w:pPr>
        <w:pStyle w:val="SingleTxtG"/>
      </w:pPr>
      <w:r>
        <w:t>7.2.1.</w:t>
      </w:r>
      <w:r>
        <w:tab/>
      </w:r>
      <w:r w:rsidR="00BD2331" w:rsidRPr="00D26487">
        <w:t xml:space="preserve">A verification by an approval authority that the processes and procedures of a vehicle manufacturer (as described in its </w:t>
      </w:r>
      <w:r w:rsidR="00AB7398">
        <w:t>Cyber Security Management System</w:t>
      </w:r>
      <w:r w:rsidR="00BD2331" w:rsidRPr="00D26487">
        <w:t xml:space="preserve">) </w:t>
      </w:r>
      <w:del w:id="250" w:author="Author">
        <w:r w:rsidR="00BD2331" w:rsidRPr="00D26487" w:rsidDel="002A638E">
          <w:delText xml:space="preserve">would </w:delText>
        </w:r>
      </w:del>
      <w:ins w:id="251" w:author="Author">
        <w:r w:rsidR="002A638E">
          <w:t>shall</w:t>
        </w:r>
        <w:r w:rsidR="002A638E" w:rsidRPr="00D26487">
          <w:t xml:space="preserve"> </w:t>
        </w:r>
      </w:ins>
      <w:r w:rsidR="00BD2331" w:rsidRPr="00D26487">
        <w:t>support the implementation of the</w:t>
      </w:r>
      <w:r w:rsidR="00E96484">
        <w:t xml:space="preserve"> recommendations of this </w:t>
      </w:r>
      <w:del w:id="252" w:author="Author">
        <w:r w:rsidR="00E96484" w:rsidDel="002A638E">
          <w:delText>paper</w:delText>
        </w:r>
      </w:del>
      <w:ins w:id="253" w:author="Author">
        <w:r w:rsidR="002A638E">
          <w:t>document</w:t>
        </w:r>
      </w:ins>
      <w:r w:rsidR="00E96484">
        <w:t>.</w:t>
      </w:r>
    </w:p>
    <w:p w14:paraId="5587B21B" w14:textId="77777777" w:rsidR="00BD2331" w:rsidRPr="00D26487" w:rsidRDefault="009545CE" w:rsidP="000024EE">
      <w:pPr>
        <w:pStyle w:val="SingleTxtG"/>
      </w:pPr>
      <w:r>
        <w:t>7.2.2.</w:t>
      </w:r>
      <w:r>
        <w:tab/>
      </w:r>
      <w:r w:rsidR="00BD2331" w:rsidRPr="00D26487">
        <w:t>An approval by an approval authority that the risks identified to a specific vehicle type have been appropriately assessed and that the mitigations implemented to address those risks are suitable.</w:t>
      </w:r>
    </w:p>
    <w:p w14:paraId="51C89D22" w14:textId="1189DBBD" w:rsidR="00BD2331" w:rsidRPr="00D26487" w:rsidRDefault="009545CE" w:rsidP="000024EE">
      <w:pPr>
        <w:pStyle w:val="SingleTxtG"/>
      </w:pPr>
      <w:r>
        <w:t>7.3.</w:t>
      </w:r>
      <w:r>
        <w:tab/>
      </w:r>
      <w:r w:rsidR="00BD2331" w:rsidRPr="00D26487">
        <w:t xml:space="preserve">To aid the assessment of the </w:t>
      </w:r>
      <w:r w:rsidR="00AB7398">
        <w:t>Cyber Security Management System</w:t>
      </w:r>
      <w:r w:rsidR="00BD2331" w:rsidRPr="00D26487">
        <w:t xml:space="preserve">, the risk analysis undertaken and the </w:t>
      </w:r>
      <w:ins w:id="254" w:author="Author">
        <w:r w:rsidR="006061EC">
          <w:t xml:space="preserve">implementation of the </w:t>
        </w:r>
      </w:ins>
      <w:r w:rsidR="00BD2331" w:rsidRPr="00D26487">
        <w:t xml:space="preserve">mitigations </w:t>
      </w:r>
      <w:ins w:id="255" w:author="Author">
        <w:r w:rsidR="006061EC">
          <w:t xml:space="preserve">techniques, </w:t>
        </w:r>
      </w:ins>
      <w:del w:id="256" w:author="Author">
        <w:r w:rsidR="00BD2331" w:rsidRPr="00D26487" w:rsidDel="006061EC">
          <w:delText xml:space="preserve">implemented </w:delText>
        </w:r>
      </w:del>
      <w:r w:rsidR="00BD2331" w:rsidRPr="00D26487">
        <w:t>the recommendation includes:</w:t>
      </w:r>
    </w:p>
    <w:p w14:paraId="18410DB3" w14:textId="77777777" w:rsidR="00BD2331" w:rsidRPr="00D26487" w:rsidRDefault="009545CE" w:rsidP="000024EE">
      <w:pPr>
        <w:pStyle w:val="SingleTxtG"/>
      </w:pPr>
      <w:r>
        <w:t>7.3.1.</w:t>
      </w:r>
      <w:r>
        <w:tab/>
      </w:r>
      <w:r w:rsidR="00BD2331" w:rsidRPr="00D26487">
        <w:t>Cyber security principles which can be used to demonstrate how organisations should implement cyber security over the lifetime of the vehicle;</w:t>
      </w:r>
    </w:p>
    <w:p w14:paraId="12B75888" w14:textId="77777777" w:rsidR="00BD2331" w:rsidRPr="00D26487" w:rsidRDefault="009545CE" w:rsidP="000024EE">
      <w:pPr>
        <w:pStyle w:val="SingleTxtG"/>
      </w:pPr>
      <w:r>
        <w:t>7.3.2.</w:t>
      </w:r>
      <w:r>
        <w:tab/>
      </w:r>
      <w:r w:rsidR="00BD2331" w:rsidRPr="00D26487">
        <w:t>Examples of threats, risks, vulnerabilities and attack outcomes that should be considered;</w:t>
      </w:r>
    </w:p>
    <w:p w14:paraId="1ECC1E58" w14:textId="56ABC04D" w:rsidR="00BD2331" w:rsidRPr="00D26487" w:rsidRDefault="009545CE" w:rsidP="000024EE">
      <w:pPr>
        <w:pStyle w:val="SingleTxtG"/>
      </w:pPr>
      <w:r>
        <w:t>7.3.3.</w:t>
      </w:r>
      <w:r>
        <w:tab/>
      </w:r>
      <w:r w:rsidR="00BD2331" w:rsidRPr="00D26487">
        <w:t>Examples of mitigations</w:t>
      </w:r>
      <w:ins w:id="257" w:author="Author">
        <w:r w:rsidR="006061EC">
          <w:t xml:space="preserve"> tecniques</w:t>
        </w:r>
      </w:ins>
      <w:r w:rsidR="00BD2331" w:rsidRPr="00D26487">
        <w:t xml:space="preserve"> that should be considered.</w:t>
      </w:r>
    </w:p>
    <w:p w14:paraId="17B4CDA5" w14:textId="77777777" w:rsidR="00BD2331" w:rsidRPr="00D26487" w:rsidRDefault="009545CE" w:rsidP="000024EE">
      <w:pPr>
        <w:pStyle w:val="SingleTxtG"/>
      </w:pPr>
      <w:r>
        <w:t>7.4.</w:t>
      </w:r>
      <w:r>
        <w:tab/>
      </w:r>
      <w:r w:rsidR="00BD2331" w:rsidRPr="00D26487">
        <w:t>It is anticipated that new and unforeseen examples of vulnerabilities and attack methodologies will emerge over time. Therefore</w:t>
      </w:r>
      <w:r w:rsidR="00454D28">
        <w:t>,</w:t>
      </w:r>
      <w:r w:rsidR="00BD2331" w:rsidRPr="00D26487">
        <w:t xml:space="preserve"> the examples provided should not be considered an exhaustive </w:t>
      </w:r>
      <w:commentRangeStart w:id="258"/>
      <w:commentRangeStart w:id="259"/>
      <w:r w:rsidR="00BD2331" w:rsidRPr="00D26487">
        <w:t>list nor a list that is applicable to every vehicle design, instead they will need to be evaluated for completeness and applicability when used</w:t>
      </w:r>
      <w:commentRangeEnd w:id="258"/>
      <w:r w:rsidR="006061EC">
        <w:rPr>
          <w:rStyle w:val="CommentReference"/>
          <w:rFonts w:cs="Times New Roman"/>
          <w:bCs w:val="0"/>
          <w:szCs w:val="20"/>
          <w:lang w:val="en-GB"/>
        </w:rPr>
        <w:commentReference w:id="258"/>
      </w:r>
      <w:commentRangeEnd w:id="259"/>
      <w:r w:rsidR="001F2790">
        <w:rPr>
          <w:rStyle w:val="CommentReference"/>
          <w:rFonts w:cs="Times New Roman"/>
          <w:bCs w:val="0"/>
          <w:szCs w:val="20"/>
          <w:lang w:val="en-GB"/>
        </w:rPr>
        <w:commentReference w:id="259"/>
      </w:r>
      <w:r w:rsidR="00BD2331" w:rsidRPr="00D26487">
        <w:t>.</w:t>
      </w:r>
    </w:p>
    <w:p w14:paraId="0E41E4D9" w14:textId="51FD1760" w:rsidR="00BD2331" w:rsidRPr="00D26487" w:rsidRDefault="009545CE" w:rsidP="000024EE">
      <w:pPr>
        <w:pStyle w:val="SingleTxtG"/>
      </w:pPr>
      <w:bookmarkStart w:id="260" w:name="_Toc507661184"/>
      <w:r>
        <w:t>7.5.</w:t>
      </w:r>
      <w:r>
        <w:tab/>
      </w:r>
      <w:r w:rsidR="00246DFE">
        <w:t>The task force recommends that t</w:t>
      </w:r>
      <w:r w:rsidR="00BD2331" w:rsidRPr="00D26487">
        <w:t>his</w:t>
      </w:r>
      <w:del w:id="261" w:author="Author">
        <w:r w:rsidR="00BD2331" w:rsidRPr="00D26487" w:rsidDel="00B7389B">
          <w:delText xml:space="preserve"> paper</w:delText>
        </w:r>
      </w:del>
      <w:ins w:id="262" w:author="Author">
        <w:r w:rsidR="00B7389B">
          <w:t xml:space="preserve"> document</w:t>
        </w:r>
      </w:ins>
      <w:r w:rsidR="00BD2331" w:rsidRPr="00D26487">
        <w:t xml:space="preserve"> </w:t>
      </w:r>
      <w:r w:rsidR="00246DFE">
        <w:t>is</w:t>
      </w:r>
      <w:r w:rsidR="00BD2331" w:rsidRPr="00D26487">
        <w:t xml:space="preserve"> taken forward as two parts:</w:t>
      </w:r>
      <w:bookmarkEnd w:id="260"/>
    </w:p>
    <w:p w14:paraId="10F50B43" w14:textId="77777777" w:rsidR="00BD2331" w:rsidRPr="00D26487" w:rsidRDefault="009545CE" w:rsidP="000024EE">
      <w:pPr>
        <w:pStyle w:val="SingleTxtG"/>
      </w:pPr>
      <w:r>
        <w:t>7.5.1.</w:t>
      </w:r>
      <w:r>
        <w:tab/>
      </w:r>
      <w:r w:rsidR="00BD2331" w:rsidRPr="00D26487">
        <w:t>The main text (chapters 1 to 6) and Annexes B and C</w:t>
      </w:r>
      <w:r w:rsidR="00246DFE">
        <w:t xml:space="preserve"> are taken forward as an official working document for WP.29. Furthermore, it</w:t>
      </w:r>
      <w:r w:rsidR="00BD2331" w:rsidRPr="00D26487">
        <w:t xml:space="preserve"> </w:t>
      </w:r>
      <w:r w:rsidR="00EB4C39">
        <w:t>could</w:t>
      </w:r>
      <w:r w:rsidR="00EB4C39" w:rsidRPr="00D26487">
        <w:t xml:space="preserve"> </w:t>
      </w:r>
      <w:r w:rsidR="00BD2331" w:rsidRPr="00D26487">
        <w:t xml:space="preserve">be </w:t>
      </w:r>
      <w:r w:rsidR="006238CB">
        <w:t>used</w:t>
      </w:r>
      <w:r w:rsidR="00EB4C39" w:rsidRPr="00D26487">
        <w:t xml:space="preserve"> </w:t>
      </w:r>
      <w:r w:rsidR="00BD2331" w:rsidRPr="00D26487">
        <w:t>as a</w:t>
      </w:r>
      <w:r w:rsidR="00EB4C39">
        <w:t xml:space="preserve"> basis for </w:t>
      </w:r>
      <w:r w:rsidR="00EB4C39">
        <w:lastRenderedPageBreak/>
        <w:t>a</w:t>
      </w:r>
      <w:r w:rsidR="00BD2331" w:rsidRPr="00D26487">
        <w:t xml:space="preserve"> </w:t>
      </w:r>
      <w:r w:rsidR="00EB4C39">
        <w:t>R</w:t>
      </w:r>
      <w:r w:rsidR="00EB4C39" w:rsidRPr="00D26487">
        <w:t>esolution</w:t>
      </w:r>
      <w:r w:rsidR="00EB4C39">
        <w:t xml:space="preserve"> on Cyber Security, but may need further revision to comply with the format required</w:t>
      </w:r>
      <w:r w:rsidR="00BD2331" w:rsidRPr="00D26487">
        <w:t>;</w:t>
      </w:r>
    </w:p>
    <w:p w14:paraId="23BDC62F" w14:textId="77777777" w:rsidR="00BD2331" w:rsidRPr="00D26487" w:rsidRDefault="00604477" w:rsidP="000024EE">
      <w:pPr>
        <w:pStyle w:val="SingleTxtG"/>
      </w:pPr>
      <w:r>
        <w:t>7.5.2.</w:t>
      </w:r>
      <w:r>
        <w:tab/>
      </w:r>
      <w:r w:rsidR="00BD2331" w:rsidRPr="00D26487">
        <w:t xml:space="preserve">Annex A </w:t>
      </w:r>
      <w:r w:rsidR="002263BA">
        <w:t xml:space="preserve">is </w:t>
      </w:r>
      <w:r w:rsidR="00246DFE">
        <w:t>taken forward as a</w:t>
      </w:r>
      <w:r w:rsidR="002263BA">
        <w:t xml:space="preserve"> UN Regulation, ac</w:t>
      </w:r>
      <w:r w:rsidR="00CA398D">
        <w:t>cording to the 1958 Agreement</w:t>
      </w:r>
      <w:r w:rsidR="003B5DA5">
        <w:t>, which addresses the recommendations made in paragraph 7.2. above</w:t>
      </w:r>
      <w:r w:rsidR="00BD2331" w:rsidRPr="00D26487">
        <w:t xml:space="preserve">. </w:t>
      </w:r>
      <w:r w:rsidR="00CA398D">
        <w:t>It</w:t>
      </w:r>
      <w:r w:rsidR="00BD2331" w:rsidRPr="00D26487">
        <w:t xml:space="preserve"> include</w:t>
      </w:r>
      <w:r w:rsidR="00CA398D">
        <w:t>s</w:t>
      </w:r>
      <w:r w:rsidR="00BD2331" w:rsidRPr="00D26487">
        <w:t xml:space="preserve"> requirements for:</w:t>
      </w:r>
    </w:p>
    <w:p w14:paraId="4268BF6F" w14:textId="77777777" w:rsidR="00BD2331" w:rsidRPr="00D26487" w:rsidRDefault="00604477" w:rsidP="000024EE">
      <w:pPr>
        <w:pStyle w:val="SingleTxtG"/>
      </w:pPr>
      <w:r>
        <w:t>7.5.2.1.</w:t>
      </w:r>
      <w:r>
        <w:tab/>
      </w:r>
      <w:r w:rsidR="00BD2331" w:rsidRPr="00D26487">
        <w:t xml:space="preserve">A </w:t>
      </w:r>
      <w:r w:rsidR="00517990">
        <w:t>CSMS</w:t>
      </w:r>
      <w:r w:rsidR="00CA398D">
        <w:t xml:space="preserve"> C</w:t>
      </w:r>
      <w:r w:rsidR="00CA398D" w:rsidRPr="00D26487">
        <w:t xml:space="preserve">ertificate </w:t>
      </w:r>
      <w:r w:rsidR="00BD2331" w:rsidRPr="00D26487">
        <w:t xml:space="preserve">of </w:t>
      </w:r>
      <w:r w:rsidR="00CA398D">
        <w:t>C</w:t>
      </w:r>
      <w:r w:rsidR="00CA398D" w:rsidRPr="00D26487">
        <w:t xml:space="preserve">ompliance </w:t>
      </w:r>
      <w:r w:rsidR="00BD2331" w:rsidRPr="00D26487">
        <w:t xml:space="preserve">for the </w:t>
      </w:r>
      <w:r w:rsidR="00AB7398">
        <w:t>Cyber Security Management System</w:t>
      </w:r>
      <w:r w:rsidR="00BD2331" w:rsidRPr="00D26487">
        <w:t xml:space="preserve"> of the vehicle manufacturer. </w:t>
      </w:r>
    </w:p>
    <w:p w14:paraId="4784CE4E" w14:textId="77777777" w:rsidR="00BD2331" w:rsidRPr="00D26487" w:rsidRDefault="00604477" w:rsidP="000024EE">
      <w:pPr>
        <w:pStyle w:val="SingleTxtG"/>
      </w:pPr>
      <w:r>
        <w:t>7.5.2.2.</w:t>
      </w:r>
      <w:r>
        <w:tab/>
      </w:r>
      <w:r w:rsidR="00BD2331" w:rsidRPr="00D26487">
        <w:t xml:space="preserve">Vehicle type approval with regard to cyber security. </w:t>
      </w:r>
    </w:p>
    <w:p w14:paraId="4CEB5D07" w14:textId="77777777" w:rsidR="00E76670" w:rsidRPr="00D26487" w:rsidRDefault="00604477" w:rsidP="000024EE">
      <w:pPr>
        <w:pStyle w:val="SingleTxtG"/>
      </w:pPr>
      <w:r>
        <w:t>7.5.3.</w:t>
      </w:r>
      <w:r>
        <w:tab/>
      </w:r>
      <w:r w:rsidR="00BD2331" w:rsidRPr="00D26487">
        <w:t xml:space="preserve">Annex C may be useful for stakeholders as a reference document. It is not suitable for </w:t>
      </w:r>
      <w:r w:rsidR="00CA398D">
        <w:t>the UN Regulation</w:t>
      </w:r>
      <w:r w:rsidR="00BD2331" w:rsidRPr="00D26487">
        <w:t xml:space="preserve"> as it is informative.</w:t>
      </w:r>
    </w:p>
    <w:p w14:paraId="7C5CB573" w14:textId="77777777" w:rsidR="00BD2331" w:rsidRPr="00D26487" w:rsidRDefault="00604477" w:rsidP="000024EE">
      <w:pPr>
        <w:pStyle w:val="SingleTxtG"/>
      </w:pPr>
      <w:r>
        <w:t>7.5.4.</w:t>
      </w:r>
      <w:r>
        <w:tab/>
      </w:r>
      <w:r w:rsidR="00BD2331" w:rsidRPr="00D26487">
        <w:t>Annex D is not suitable for Regulation or Resolution. It is solely for this document.</w:t>
      </w:r>
    </w:p>
    <w:p w14:paraId="0BA9E9CD" w14:textId="77777777" w:rsidR="00BD2331" w:rsidRDefault="00604477" w:rsidP="000024EE">
      <w:pPr>
        <w:pStyle w:val="SingleTxtG"/>
      </w:pPr>
      <w:bookmarkStart w:id="263" w:name="_Toc507661185"/>
      <w:r>
        <w:t>7.5.5.</w:t>
      </w:r>
      <w:r>
        <w:tab/>
      </w:r>
      <w:r w:rsidR="00BD2331" w:rsidRPr="00D26487">
        <w:t xml:space="preserve">The parent group should decide </w:t>
      </w:r>
      <w:r w:rsidR="00A345A8">
        <w:t>on next steps, e.g. on developing a GTR on Cyber Security</w:t>
      </w:r>
      <w:r w:rsidR="00BD2331" w:rsidRPr="00D26487">
        <w:t>.</w:t>
      </w:r>
      <w:bookmarkEnd w:id="263"/>
      <w:r w:rsidR="00A345A8">
        <w:t xml:space="preserve"> The task forc</w:t>
      </w:r>
      <w:r w:rsidR="006238CB">
        <w:t>e notes that the development of</w:t>
      </w:r>
      <w:r w:rsidR="00A345A8">
        <w:t xml:space="preserve"> a GTR will require further work.</w:t>
      </w:r>
    </w:p>
    <w:p w14:paraId="107B1C0A" w14:textId="77777777" w:rsidR="00E96484" w:rsidRPr="00787524" w:rsidRDefault="00604477" w:rsidP="000024EE">
      <w:pPr>
        <w:pStyle w:val="SingleTxtG"/>
      </w:pPr>
      <w:r>
        <w:t>7.5.6.</w:t>
      </w:r>
      <w:r>
        <w:tab/>
      </w:r>
      <w:r w:rsidR="00E96484" w:rsidRPr="00787524">
        <w:t xml:space="preserve">For the regulatory annex categories L, O, R, S and T could be included but have had limited representation in the task force (in the case of category L) or no representation (in the other cases). </w:t>
      </w:r>
      <w:r w:rsidR="005D47C4">
        <w:t>It</w:t>
      </w:r>
      <w:r w:rsidR="00E96484" w:rsidRPr="00787524">
        <w:t xml:space="preserve"> should therefore </w:t>
      </w:r>
      <w:r w:rsidR="005D47C4">
        <w:t xml:space="preserve">be </w:t>
      </w:r>
      <w:r w:rsidR="00E96484" w:rsidRPr="00787524">
        <w:t>consider</w:t>
      </w:r>
      <w:r w:rsidR="005D47C4">
        <w:t>ed</w:t>
      </w:r>
      <w:r w:rsidR="00E96484" w:rsidRPr="00787524">
        <w:t xml:space="preserve"> whether the regulations should apply to these categories of vehicles. </w:t>
      </w:r>
    </w:p>
    <w:p w14:paraId="5DEF78CF" w14:textId="77777777" w:rsidR="00E96484" w:rsidRDefault="00604477" w:rsidP="000024EE">
      <w:pPr>
        <w:pStyle w:val="SingleTxtG"/>
      </w:pPr>
      <w:r>
        <w:t>7.5.7.</w:t>
      </w:r>
      <w:r>
        <w:tab/>
      </w:r>
      <w:r w:rsidR="00E96484" w:rsidRPr="00787524">
        <w:t xml:space="preserve">The regulatory annex proposes that the length of time of duration of the </w:t>
      </w:r>
      <w:r w:rsidR="00517990">
        <w:t>CSMS Certificate</w:t>
      </w:r>
      <w:r w:rsidR="00E566F9" w:rsidRPr="00D26487">
        <w:t xml:space="preserve"> of </w:t>
      </w:r>
      <w:r w:rsidR="00E566F9">
        <w:t>C</w:t>
      </w:r>
      <w:r w:rsidR="00E566F9" w:rsidRPr="00D26487">
        <w:t>ompliance</w:t>
      </w:r>
      <w:r w:rsidR="00E96484" w:rsidRPr="00787524">
        <w:t xml:space="preserve"> should be three years and the conformity of production checks should also be conducted every three years.</w:t>
      </w:r>
    </w:p>
    <w:p w14:paraId="46FA7A7C" w14:textId="77777777" w:rsidR="00787524" w:rsidRPr="00B859A8" w:rsidRDefault="00604477" w:rsidP="000024EE">
      <w:pPr>
        <w:pStyle w:val="SingleTxtG"/>
      </w:pPr>
      <w:r>
        <w:t>7.5.8.</w:t>
      </w:r>
      <w:r>
        <w:tab/>
      </w:r>
      <w:r w:rsidR="00787524" w:rsidRPr="00787524">
        <w:t xml:space="preserve">The task force recommends that </w:t>
      </w:r>
      <w:r w:rsidR="00787524">
        <w:t>provisions</w:t>
      </w:r>
      <w:r w:rsidR="00787524" w:rsidRPr="00787524">
        <w:t xml:space="preserve"> in th</w:t>
      </w:r>
      <w:r w:rsidR="00787524">
        <w:t>e</w:t>
      </w:r>
      <w:r w:rsidR="00787524" w:rsidRPr="00787524">
        <w:t xml:space="preserve"> proposed Regulation</w:t>
      </w:r>
      <w:r w:rsidR="00787524">
        <w:t xml:space="preserve"> (Annex A)</w:t>
      </w:r>
      <w:r w:rsidR="00787524" w:rsidRPr="00787524">
        <w:t xml:space="preserve"> should be checked to verify that they are legally permissible under the 1958 </w:t>
      </w:r>
      <w:r w:rsidR="00787524">
        <w:t>A</w:t>
      </w:r>
      <w:r w:rsidR="00787524" w:rsidRPr="00787524">
        <w:t xml:space="preserve">greement. In particular whether paragraphs 7.2.2.1 and 7.2.2.2 of Annex A would exceed the boundaries of what may be permitted under type approval legislation. It is the opinion of the task force that they should be permissible, but this should be verified. </w:t>
      </w:r>
    </w:p>
    <w:p w14:paraId="1239C65C" w14:textId="77777777" w:rsidR="00BD2331" w:rsidRPr="00D26487" w:rsidRDefault="00604477" w:rsidP="000024EE">
      <w:pPr>
        <w:pStyle w:val="SingleTxtG"/>
      </w:pPr>
      <w:bookmarkStart w:id="264" w:name="_Toc507661188"/>
      <w:r>
        <w:t>7.6.</w:t>
      </w:r>
      <w:r>
        <w:tab/>
      </w:r>
      <w:r w:rsidR="00BD2331" w:rsidRPr="00D26487">
        <w:t>Future developments that may be considered include:</w:t>
      </w:r>
      <w:bookmarkEnd w:id="264"/>
    </w:p>
    <w:p w14:paraId="4D7B6CB2" w14:textId="77777777" w:rsidR="00B859A8" w:rsidRDefault="00604477" w:rsidP="000024EE">
      <w:pPr>
        <w:pStyle w:val="SingleTxtG"/>
      </w:pPr>
      <w:r>
        <w:t>7.6.1.</w:t>
      </w:r>
      <w:r>
        <w:tab/>
      </w:r>
      <w:r w:rsidR="00B859A8" w:rsidRPr="005B7AD3">
        <w:t xml:space="preserve">Cyber Security threats can appear anytime during </w:t>
      </w:r>
      <w:r w:rsidR="00B859A8">
        <w:t>the lifetime of a vehicle. The t</w:t>
      </w:r>
      <w:r w:rsidR="00B859A8" w:rsidRPr="005B7AD3">
        <w:t>ask</w:t>
      </w:r>
      <w:r w:rsidR="00B859A8">
        <w:t xml:space="preserve"> </w:t>
      </w:r>
      <w:r w:rsidR="00B859A8" w:rsidRPr="005B7AD3">
        <w:t>force specifies requirements in Annex A</w:t>
      </w:r>
      <w:r w:rsidR="00B859A8">
        <w:t xml:space="preserve">, paragraph </w:t>
      </w:r>
      <w:r w:rsidR="00B859A8" w:rsidRPr="005B7AD3">
        <w:t>7</w:t>
      </w:r>
      <w:r w:rsidR="00B859A8">
        <w:t>.</w:t>
      </w:r>
      <w:r w:rsidR="00B859A8" w:rsidRPr="005B7AD3">
        <w:t xml:space="preserve"> </w:t>
      </w:r>
      <w:r w:rsidR="006F785C">
        <w:t>"</w:t>
      </w:r>
      <w:r w:rsidR="00B859A8" w:rsidRPr="005B7AD3">
        <w:t>Specifications</w:t>
      </w:r>
      <w:r w:rsidR="006F785C">
        <w:t>"</w:t>
      </w:r>
      <w:r w:rsidR="00B859A8" w:rsidRPr="005B7AD3">
        <w:t xml:space="preserve"> (and more specific in </w:t>
      </w:r>
      <w:r w:rsidR="00B859A8">
        <w:t xml:space="preserve">paragraph </w:t>
      </w:r>
      <w:r w:rsidR="00B859A8" w:rsidRPr="005B7AD3">
        <w:t>7.2</w:t>
      </w:r>
      <w:r w:rsidR="00B859A8">
        <w:t>.</w:t>
      </w:r>
      <w:r w:rsidR="00B859A8" w:rsidRPr="005B7AD3">
        <w:t xml:space="preserve"> </w:t>
      </w:r>
      <w:r w:rsidR="006F785C">
        <w:t>"</w:t>
      </w:r>
      <w:r w:rsidR="00B859A8" w:rsidRPr="005B7AD3">
        <w:t>Requirements for the organization of the vehicle manufacturer</w:t>
      </w:r>
      <w:r w:rsidR="006F785C">
        <w:t>"</w:t>
      </w:r>
      <w:r w:rsidR="00B859A8" w:rsidRPr="005B7AD3">
        <w:t xml:space="preserve">). </w:t>
      </w:r>
      <w:r w:rsidR="00B859A8">
        <w:t xml:space="preserve">These cyber </w:t>
      </w:r>
      <w:r w:rsidR="00B859A8" w:rsidRPr="005B7AD3">
        <w:t xml:space="preserve">security requirements </w:t>
      </w:r>
      <w:r w:rsidR="00B859A8">
        <w:t>may</w:t>
      </w:r>
      <w:r w:rsidR="00B859A8" w:rsidRPr="005B7AD3">
        <w:t xml:space="preserve"> have relevance </w:t>
      </w:r>
      <w:r w:rsidR="00B859A8">
        <w:t>for</w:t>
      </w:r>
      <w:r w:rsidR="00B859A8" w:rsidRPr="005B7AD3">
        <w:t xml:space="preserve"> the entire lifetime of </w:t>
      </w:r>
      <w:r w:rsidR="00B859A8">
        <w:t>a</w:t>
      </w:r>
      <w:r w:rsidR="00B859A8" w:rsidRPr="005B7AD3">
        <w:t xml:space="preserve"> vehicle</w:t>
      </w:r>
      <w:r w:rsidR="00B859A8">
        <w:t xml:space="preserve"> </w:t>
      </w:r>
      <w:r w:rsidR="00B859A8" w:rsidRPr="005B7AD3">
        <w:t>(design, production and post production).</w:t>
      </w:r>
      <w:r w:rsidR="006238CB">
        <w:t xml:space="preserve"> </w:t>
      </w:r>
      <w:r w:rsidR="00B859A8">
        <w:t>However</w:t>
      </w:r>
      <w:r w:rsidR="00B859A8" w:rsidRPr="005B7AD3">
        <w:t xml:space="preserve">, the </w:t>
      </w:r>
      <w:r w:rsidR="00B859A8">
        <w:t>t</w:t>
      </w:r>
      <w:r w:rsidR="00B859A8" w:rsidRPr="005B7AD3">
        <w:t>ask</w:t>
      </w:r>
      <w:r w:rsidR="00B859A8">
        <w:t xml:space="preserve"> </w:t>
      </w:r>
      <w:r w:rsidR="00B859A8" w:rsidRPr="005B7AD3">
        <w:t xml:space="preserve">force acknowledges that the </w:t>
      </w:r>
      <w:r w:rsidR="00B859A8">
        <w:t>t</w:t>
      </w:r>
      <w:r w:rsidR="00B859A8" w:rsidRPr="005B7AD3">
        <w:t>ype</w:t>
      </w:r>
      <w:r w:rsidR="00B859A8">
        <w:t xml:space="preserve"> approval</w:t>
      </w:r>
      <w:r w:rsidR="00B859A8" w:rsidRPr="005B7AD3">
        <w:t xml:space="preserve"> does not need to be valid after </w:t>
      </w:r>
      <w:r w:rsidR="00B859A8">
        <w:t xml:space="preserve">the production is definitely discontinued </w:t>
      </w:r>
      <w:r w:rsidR="00B859A8" w:rsidRPr="005B7AD3">
        <w:t xml:space="preserve">(in accordance with the 1958 </w:t>
      </w:r>
      <w:r w:rsidR="00B859A8">
        <w:t>A</w:t>
      </w:r>
      <w:r w:rsidR="00B859A8" w:rsidRPr="005B7AD3">
        <w:t xml:space="preserve">greement). A legal framework to improve embedding of the requirements in the post-production phase, other than already available from e.g. type approval requirements, </w:t>
      </w:r>
      <w:r w:rsidR="00B859A8">
        <w:t>should</w:t>
      </w:r>
      <w:r w:rsidR="00B859A8" w:rsidRPr="005B7AD3">
        <w:t xml:space="preserve"> be </w:t>
      </w:r>
      <w:r w:rsidR="00B859A8">
        <w:t>considered</w:t>
      </w:r>
      <w:r w:rsidR="00B859A8" w:rsidRPr="005B7AD3">
        <w:t xml:space="preserve"> further.</w:t>
      </w:r>
      <w:r w:rsidR="00B859A8" w:rsidRPr="00A82E77">
        <w:t xml:space="preserve"> </w:t>
      </w:r>
    </w:p>
    <w:p w14:paraId="1305C820" w14:textId="1CAC72E6" w:rsidR="00BD2331" w:rsidRPr="00D26487" w:rsidRDefault="00604477" w:rsidP="000024EE">
      <w:pPr>
        <w:pStyle w:val="SingleTxtG"/>
      </w:pPr>
      <w:r>
        <w:t>7.6.2.</w:t>
      </w:r>
      <w:r>
        <w:tab/>
      </w:r>
      <w:r w:rsidR="00BD2331" w:rsidRPr="00D26487">
        <w:t>During the course of the threat analysis, risks were identified that were deemed to be outside the scope of this</w:t>
      </w:r>
      <w:del w:id="265" w:author="Author">
        <w:r w:rsidR="00BD2331" w:rsidRPr="00D26487" w:rsidDel="00B7389B">
          <w:delText xml:space="preserve"> paper</w:delText>
        </w:r>
      </w:del>
      <w:ins w:id="266" w:author="Author">
        <w:r w:rsidR="00B7389B">
          <w:t xml:space="preserve"> document</w:t>
        </w:r>
      </w:ins>
      <w:r w:rsidR="00BD2331" w:rsidRPr="00D26487">
        <w:t>. However, these risks should not be overlooked, and it is therefore recommended that these should be passed onto the appropriate UN body for consideration.</w:t>
      </w:r>
    </w:p>
    <w:p w14:paraId="5FDB36D6" w14:textId="727974F3" w:rsidR="00BD2331" w:rsidRPr="00D26487" w:rsidRDefault="00604477" w:rsidP="000024EE">
      <w:pPr>
        <w:pStyle w:val="SingleTxtG"/>
      </w:pPr>
      <w:r>
        <w:t>7.6.3.</w:t>
      </w:r>
      <w:r>
        <w:tab/>
      </w:r>
      <w:r w:rsidR="00BD2331" w:rsidRPr="00D26487">
        <w:t>It should be noted the domain of cyber security is highly dynamic. It is recommended that there is a need to periodically review this</w:t>
      </w:r>
      <w:del w:id="267" w:author="Author">
        <w:r w:rsidR="00BD2331" w:rsidRPr="00D26487" w:rsidDel="00B7389B">
          <w:delText xml:space="preserve"> paper</w:delText>
        </w:r>
      </w:del>
      <w:ins w:id="268" w:author="Author">
        <w:r w:rsidR="00B7389B">
          <w:t xml:space="preserve"> document</w:t>
        </w:r>
      </w:ins>
      <w:r w:rsidR="00BD2331" w:rsidRPr="00D26487">
        <w:t xml:space="preserve"> to </w:t>
      </w:r>
      <w:r w:rsidR="00BD2331" w:rsidRPr="00D26487">
        <w:lastRenderedPageBreak/>
        <w:t xml:space="preserve">ensure it addresses new and emerging threats and mitigations, and is updated where necessary. </w:t>
      </w:r>
      <w:r w:rsidR="005D47C4">
        <w:t>There will be a</w:t>
      </w:r>
      <w:r w:rsidR="00BD2331" w:rsidRPr="00D26487">
        <w:t xml:space="preserve"> need to oversee and initiate the reviews, re-establishing the Task Force as required.</w:t>
      </w:r>
    </w:p>
    <w:p w14:paraId="77D386F5" w14:textId="66342B6E" w:rsidR="00BD2331" w:rsidRPr="00D26487" w:rsidRDefault="00604477" w:rsidP="000024EE">
      <w:pPr>
        <w:pStyle w:val="SingleTxtG"/>
      </w:pPr>
      <w:r>
        <w:t>7.6.4.</w:t>
      </w:r>
      <w:r>
        <w:tab/>
      </w:r>
      <w:r w:rsidR="00BD2331" w:rsidRPr="00D26487">
        <w:t>At the time of completing this recommendation ISO and SAE were developing a new joint standard ISO/SAE 21434 Road Vehicles - Cybersecurity engineering. Once that is at a suitable stage this</w:t>
      </w:r>
      <w:del w:id="269" w:author="Author">
        <w:r w:rsidR="00BD2331" w:rsidRPr="00D26487" w:rsidDel="00B7389B">
          <w:delText xml:space="preserve"> paper</w:delText>
        </w:r>
      </w:del>
      <w:ins w:id="270" w:author="Author">
        <w:r w:rsidR="00B7389B">
          <w:t xml:space="preserve"> document</w:t>
        </w:r>
      </w:ins>
      <w:r w:rsidR="00BD2331" w:rsidRPr="00D26487">
        <w:t xml:space="preserve"> should be reviewed and updated where necessary.</w:t>
      </w:r>
    </w:p>
    <w:p w14:paraId="08ED4F55" w14:textId="77777777" w:rsidR="00B859A8" w:rsidRPr="00604477" w:rsidRDefault="00604477" w:rsidP="000024EE">
      <w:pPr>
        <w:pStyle w:val="SingleTxtG"/>
      </w:pPr>
      <w:r>
        <w:t>7.6.5.</w:t>
      </w:r>
      <w:r>
        <w:tab/>
      </w:r>
      <w:r w:rsidR="00BD2331" w:rsidRPr="00D26487">
        <w:t>It was noted that in future there would need to be dialogue between authorities to ensure a consistent approach to approvals and that WP</w:t>
      </w:r>
      <w:r w:rsidR="00E76670" w:rsidRPr="00D26487">
        <w:t>.</w:t>
      </w:r>
      <w:r w:rsidR="00BD2331" w:rsidRPr="00D26487">
        <w:t xml:space="preserve">1 of UNECE could facilitate this. </w:t>
      </w:r>
      <w:bookmarkStart w:id="271" w:name="_Toc504644461"/>
      <w:bookmarkStart w:id="272" w:name="_Toc510787371"/>
      <w:bookmarkEnd w:id="242"/>
      <w:bookmarkEnd w:id="243"/>
      <w:bookmarkEnd w:id="244"/>
      <w:bookmarkEnd w:id="245"/>
      <w:bookmarkEnd w:id="246"/>
      <w:bookmarkEnd w:id="247"/>
    </w:p>
    <w:p w14:paraId="130919C4" w14:textId="77777777" w:rsidR="006A00CE" w:rsidRPr="00604477" w:rsidRDefault="00604477" w:rsidP="000024EE">
      <w:pPr>
        <w:pStyle w:val="SingleTxtG"/>
      </w:pPr>
      <w:r>
        <w:t>7.7.</w:t>
      </w:r>
      <w:r>
        <w:tab/>
      </w:r>
      <w:r w:rsidR="006A00CE" w:rsidRPr="00CE11CD">
        <w:t>Recommendations for implementation</w:t>
      </w:r>
    </w:p>
    <w:p w14:paraId="5F2E3C48" w14:textId="77777777" w:rsidR="006A00CE" w:rsidRPr="00604477" w:rsidRDefault="00604477" w:rsidP="000024EE">
      <w:pPr>
        <w:pStyle w:val="SingleTxtG"/>
      </w:pPr>
      <w:r>
        <w:t>7.7.1.</w:t>
      </w:r>
      <w:r>
        <w:tab/>
      </w:r>
      <w:r w:rsidR="00787524" w:rsidRPr="00CE11CD">
        <w:t xml:space="preserve">The task force recommends that the proposed Regulation should consider a test phase </w:t>
      </w:r>
      <w:r w:rsidR="006A00CE">
        <w:t>be</w:t>
      </w:r>
      <w:r w:rsidR="00787524" w:rsidRPr="00CE11CD">
        <w:t>for</w:t>
      </w:r>
      <w:r w:rsidR="006A00CE">
        <w:t>e</w:t>
      </w:r>
      <w:r w:rsidR="00787524" w:rsidRPr="00CE11CD">
        <w:t xml:space="preserve"> </w:t>
      </w:r>
      <w:r w:rsidR="006A00CE">
        <w:t xml:space="preserve">its full </w:t>
      </w:r>
      <w:r w:rsidR="00787524" w:rsidRPr="00CE11CD">
        <w:t xml:space="preserve">implementation. The aim of such a phase would be to </w:t>
      </w:r>
      <w:r w:rsidR="006A00CE">
        <w:t xml:space="preserve">validate and </w:t>
      </w:r>
      <w:r w:rsidR="00787524" w:rsidRPr="00CE11CD">
        <w:t>verify that the procedures envisage</w:t>
      </w:r>
      <w:r w:rsidR="006A00CE">
        <w:t>d</w:t>
      </w:r>
      <w:r w:rsidR="00787524" w:rsidRPr="00CE11CD">
        <w:t xml:space="preserve"> for both</w:t>
      </w:r>
      <w:r w:rsidR="006A00CE">
        <w:t>,</w:t>
      </w:r>
      <w:r w:rsidR="00787524" w:rsidRPr="00CE11CD">
        <w:t xml:space="preserve"> the vehicle manufacturers and Approval Authorities</w:t>
      </w:r>
      <w:r w:rsidR="006A00CE">
        <w:t>,</w:t>
      </w:r>
      <w:r w:rsidR="00787524" w:rsidRPr="00CE11CD">
        <w:t xml:space="preserve"> work as intended and permit further revision of </w:t>
      </w:r>
      <w:r w:rsidR="006A00CE" w:rsidRPr="006A00CE">
        <w:t>the Regulation, if needed</w:t>
      </w:r>
      <w:r w:rsidR="00787524" w:rsidRPr="00CE11CD">
        <w:t xml:space="preserve">. GRVA should consider what might be appropriate for such a test phase. </w:t>
      </w:r>
    </w:p>
    <w:p w14:paraId="0BCB8C52" w14:textId="77777777" w:rsidR="00787524" w:rsidRPr="00CE11CD" w:rsidRDefault="00604477" w:rsidP="000024EE">
      <w:pPr>
        <w:pStyle w:val="SingleTxtG"/>
      </w:pPr>
      <w:r>
        <w:t>7.7.2.</w:t>
      </w:r>
      <w:r>
        <w:tab/>
      </w:r>
      <w:r w:rsidR="00787524" w:rsidRPr="00CE11CD">
        <w:t xml:space="preserve">The task force recommends that time be given before the Regulation comes into force to permit vehicle manufacturers and Approval Authorities to adapt their processes so they can comply with this </w:t>
      </w:r>
      <w:r w:rsidR="006A00CE">
        <w:t>R</w:t>
      </w:r>
      <w:r w:rsidR="00787524" w:rsidRPr="00CE11CD">
        <w:t>egulation. GRVA should consider what might be an appropriate length of time</w:t>
      </w:r>
      <w:r w:rsidR="006A00CE">
        <w:t xml:space="preserve"> and consider a phased introduction schedule.</w:t>
      </w:r>
      <w:r w:rsidR="00787524" w:rsidRPr="00CE11CD">
        <w:t xml:space="preserve"> </w:t>
      </w:r>
      <w:r w:rsidR="00CE11CD">
        <w:t>It is noted, that this will need to be balanced with the need to act in this area.</w:t>
      </w:r>
    </w:p>
    <w:p w14:paraId="1AD2EA6D" w14:textId="77777777" w:rsidR="00B859A8" w:rsidRDefault="00B859A8">
      <w:pPr>
        <w:rPr>
          <w:rFonts w:ascii="Times New Roman" w:hAnsi="Times New Roman" w:cs="Times New Roman"/>
        </w:rPr>
      </w:pPr>
      <w:r>
        <w:br w:type="page"/>
      </w:r>
    </w:p>
    <w:p w14:paraId="287819C3" w14:textId="77777777" w:rsidR="00BA4537" w:rsidRPr="00BA4537" w:rsidRDefault="00BA4537" w:rsidP="00943F0C">
      <w:pPr>
        <w:keepNext/>
        <w:keepLines/>
        <w:tabs>
          <w:tab w:val="right" w:pos="851"/>
        </w:tabs>
        <w:suppressAutoHyphens/>
        <w:spacing w:before="240" w:after="240" w:line="360" w:lineRule="exact"/>
        <w:ind w:left="1530" w:right="1134" w:hanging="1530"/>
        <w:rPr>
          <w:rFonts w:ascii="Times New Roman" w:eastAsia="Times New Roman" w:hAnsi="Times New Roman" w:cs="Times New Roman"/>
          <w:b/>
          <w:sz w:val="34"/>
          <w:szCs w:val="20"/>
          <w:lang w:eastAsia="en-US"/>
        </w:rPr>
      </w:pPr>
      <w:r w:rsidRPr="00BA4537">
        <w:rPr>
          <w:rFonts w:ascii="Times New Roman" w:eastAsia="Times New Roman" w:hAnsi="Times New Roman" w:cs="Times New Roman"/>
          <w:b/>
          <w:sz w:val="34"/>
          <w:szCs w:val="20"/>
          <w:lang w:eastAsia="en-US"/>
        </w:rPr>
        <w:lastRenderedPageBreak/>
        <w:t>Annex A</w:t>
      </w:r>
      <w:r w:rsidRPr="00BA4537">
        <w:rPr>
          <w:rFonts w:ascii="Times New Roman" w:eastAsia="Times New Roman" w:hAnsi="Times New Roman" w:cs="Times New Roman"/>
          <w:b/>
          <w:sz w:val="34"/>
          <w:szCs w:val="20"/>
          <w:lang w:eastAsia="en-US"/>
        </w:rPr>
        <w:tab/>
      </w:r>
      <w:bookmarkStart w:id="273" w:name="_Hlk529541345"/>
      <w:r w:rsidRPr="00BA4537">
        <w:rPr>
          <w:rFonts w:ascii="Times New Roman" w:eastAsia="Times New Roman" w:hAnsi="Times New Roman" w:cs="Times New Roman"/>
          <w:b/>
          <w:sz w:val="34"/>
          <w:szCs w:val="20"/>
          <w:lang w:eastAsia="en-US"/>
        </w:rPr>
        <w:t>Draft proposal to introduce a Regulation on Cyber Security</w:t>
      </w:r>
      <w:bookmarkEnd w:id="273"/>
    </w:p>
    <w:p w14:paraId="2281103A" w14:textId="77777777" w:rsidR="00BA4537" w:rsidRPr="00BA4537" w:rsidRDefault="00E96EDE" w:rsidP="00BA4537">
      <w:pPr>
        <w:keepNext/>
        <w:keepLines/>
        <w:tabs>
          <w:tab w:val="right" w:pos="851"/>
        </w:tabs>
        <w:suppressAutoHyphens/>
        <w:spacing w:before="240" w:after="120" w:line="240" w:lineRule="exact"/>
        <w:ind w:right="1134"/>
        <w:rPr>
          <w:rFonts w:ascii="Times New Roman" w:eastAsia="Times New Roman" w:hAnsi="Times New Roman" w:cs="Times New Roman"/>
          <w:b/>
          <w:sz w:val="20"/>
          <w:szCs w:val="20"/>
          <w:lang w:eastAsia="en-US"/>
        </w:rPr>
      </w:pPr>
      <w:r>
        <w:rPr>
          <w:rFonts w:ascii="Times New Roman" w:eastAsia="Times New Roman" w:hAnsi="Times New Roman" w:cs="Times New Roman"/>
          <w:b/>
          <w:sz w:val="34"/>
          <w:szCs w:val="20"/>
          <w:lang w:eastAsia="en-US"/>
        </w:rPr>
        <w:tab/>
      </w:r>
      <w:r>
        <w:rPr>
          <w:rFonts w:ascii="Times New Roman" w:eastAsia="Times New Roman" w:hAnsi="Times New Roman" w:cs="Times New Roman"/>
          <w:b/>
          <w:sz w:val="34"/>
          <w:szCs w:val="20"/>
          <w:lang w:eastAsia="en-US"/>
        </w:rPr>
        <w:tab/>
      </w:r>
      <w:r w:rsidRPr="00BA4537">
        <w:rPr>
          <w:rFonts w:ascii="Times New Roman" w:eastAsia="Times New Roman" w:hAnsi="Times New Roman" w:cs="Times New Roman"/>
          <w:b/>
          <w:sz w:val="34"/>
          <w:szCs w:val="20"/>
          <w:lang w:eastAsia="en-US"/>
        </w:rPr>
        <w:t>Draft Regulation on Cyber Security</w:t>
      </w:r>
    </w:p>
    <w:tbl>
      <w:tblPr>
        <w:tblpPr w:leftFromText="142" w:rightFromText="142" w:vertAnchor="page" w:horzAnchor="margin" w:tblpY="3111"/>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A4537" w:rsidRPr="00BA4537" w14:paraId="44D56355" w14:textId="77777777" w:rsidTr="00BA4537">
        <w:trPr>
          <w:cantSplit/>
          <w:trHeight w:hRule="exact" w:val="851"/>
        </w:trPr>
        <w:tc>
          <w:tcPr>
            <w:tcW w:w="1276" w:type="dxa"/>
            <w:tcBorders>
              <w:bottom w:val="single" w:sz="4" w:space="0" w:color="auto"/>
            </w:tcBorders>
            <w:shd w:val="clear" w:color="auto" w:fill="auto"/>
            <w:vAlign w:val="bottom"/>
          </w:tcPr>
          <w:p w14:paraId="4C58585D" w14:textId="77777777" w:rsidR="00BA4537" w:rsidRPr="00BA4537" w:rsidRDefault="00BA4537" w:rsidP="00BA4537">
            <w:pPr>
              <w:suppressAutoHyphens/>
              <w:spacing w:after="80" w:line="240" w:lineRule="atLeast"/>
              <w:rPr>
                <w:rFonts w:ascii="Times New Roman" w:eastAsia="Times New Roman" w:hAnsi="Times New Roman" w:cs="Times New Roman"/>
                <w:sz w:val="20"/>
                <w:szCs w:val="20"/>
                <w:lang w:eastAsia="en-US"/>
              </w:rPr>
            </w:pPr>
          </w:p>
        </w:tc>
        <w:tc>
          <w:tcPr>
            <w:tcW w:w="2268" w:type="dxa"/>
            <w:tcBorders>
              <w:bottom w:val="single" w:sz="4" w:space="0" w:color="auto"/>
            </w:tcBorders>
            <w:shd w:val="clear" w:color="auto" w:fill="auto"/>
            <w:vAlign w:val="bottom"/>
          </w:tcPr>
          <w:p w14:paraId="7442B2B6" w14:textId="77777777" w:rsidR="00BA4537" w:rsidRPr="00BA4537" w:rsidRDefault="00BA4537" w:rsidP="00BA4537">
            <w:pPr>
              <w:suppressAutoHyphens/>
              <w:spacing w:after="80" w:line="300" w:lineRule="exact"/>
              <w:rPr>
                <w:rFonts w:ascii="Times New Roman" w:eastAsia="Times New Roman" w:hAnsi="Times New Roman" w:cs="Times New Roman"/>
                <w:b/>
                <w:sz w:val="24"/>
                <w:szCs w:val="24"/>
                <w:lang w:eastAsia="en-US"/>
              </w:rPr>
            </w:pPr>
            <w:r w:rsidRPr="00BA4537">
              <w:rPr>
                <w:rFonts w:ascii="Times New Roman" w:eastAsia="Times New Roman" w:hAnsi="Times New Roman" w:cs="Times New Roman"/>
                <w:sz w:val="28"/>
                <w:szCs w:val="28"/>
                <w:lang w:eastAsia="en-US"/>
              </w:rPr>
              <w:t>United Nations</w:t>
            </w:r>
          </w:p>
        </w:tc>
        <w:tc>
          <w:tcPr>
            <w:tcW w:w="6095" w:type="dxa"/>
            <w:gridSpan w:val="2"/>
            <w:tcBorders>
              <w:bottom w:val="single" w:sz="4" w:space="0" w:color="auto"/>
            </w:tcBorders>
            <w:shd w:val="clear" w:color="auto" w:fill="auto"/>
            <w:vAlign w:val="bottom"/>
          </w:tcPr>
          <w:p w14:paraId="3DCEE288" w14:textId="77777777" w:rsidR="00BA4537" w:rsidRPr="00BA4537" w:rsidRDefault="00BA4537" w:rsidP="00BA4537">
            <w:pPr>
              <w:suppressAutoHyphens/>
              <w:spacing w:after="0" w:line="240" w:lineRule="atLeast"/>
              <w:jc w:val="righ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40"/>
                <w:szCs w:val="20"/>
                <w:lang w:eastAsia="en-US"/>
              </w:rPr>
              <w:t>ECE</w:t>
            </w:r>
            <w:r w:rsidRPr="00BA4537">
              <w:rPr>
                <w:rFonts w:ascii="Times New Roman" w:eastAsia="Times New Roman" w:hAnsi="Times New Roman" w:cs="Times New Roman"/>
                <w:sz w:val="20"/>
                <w:szCs w:val="20"/>
                <w:lang w:eastAsia="en-US"/>
              </w:rPr>
              <w:t>/TRANS/WP.29/201x/xx</w:t>
            </w:r>
          </w:p>
        </w:tc>
      </w:tr>
      <w:tr w:rsidR="00BA4537" w:rsidRPr="00BA4537" w14:paraId="19080403" w14:textId="77777777" w:rsidTr="00BA4537">
        <w:trPr>
          <w:cantSplit/>
          <w:trHeight w:hRule="exact" w:val="2835"/>
        </w:trPr>
        <w:tc>
          <w:tcPr>
            <w:tcW w:w="1276" w:type="dxa"/>
            <w:tcBorders>
              <w:top w:val="single" w:sz="4" w:space="0" w:color="auto"/>
              <w:bottom w:val="single" w:sz="12" w:space="0" w:color="auto"/>
            </w:tcBorders>
            <w:shd w:val="clear" w:color="auto" w:fill="auto"/>
          </w:tcPr>
          <w:p w14:paraId="49508B3F" w14:textId="77777777" w:rsidR="00BA4537" w:rsidRPr="00BA4537" w:rsidRDefault="00BA4537" w:rsidP="00BA4537">
            <w:pPr>
              <w:suppressAutoHyphens/>
              <w:spacing w:before="120" w:after="0" w:line="240" w:lineRule="atLeast"/>
              <w:rPr>
                <w:rFonts w:ascii="Times New Roman" w:eastAsia="Times New Roman" w:hAnsi="Times New Roman" w:cs="Times New Roman"/>
                <w:sz w:val="20"/>
                <w:szCs w:val="20"/>
                <w:lang w:eastAsia="en-US"/>
              </w:rPr>
            </w:pPr>
            <w:r>
              <w:rPr>
                <w:rFonts w:ascii="Times New Roman" w:eastAsia="Times New Roman" w:hAnsi="Times New Roman" w:cs="Times New Roman"/>
                <w:noProof/>
                <w:sz w:val="20"/>
                <w:szCs w:val="20"/>
                <w:lang w:val="fr-BE" w:eastAsia="fr-BE"/>
              </w:rPr>
              <w:drawing>
                <wp:inline distT="0" distB="0" distL="0" distR="0" wp14:anchorId="43C8EACD" wp14:editId="0DE4961D">
                  <wp:extent cx="716915" cy="592455"/>
                  <wp:effectExtent l="0" t="0" r="6985" b="0"/>
                  <wp:docPr id="24" name="Picture 24"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_unlogo"/>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1FAC1C9" w14:textId="77777777" w:rsidR="00BA4537" w:rsidRPr="00BA4537" w:rsidRDefault="00BA4537" w:rsidP="00BA4537">
            <w:pPr>
              <w:suppressAutoHyphens/>
              <w:spacing w:before="120" w:after="0" w:line="420" w:lineRule="exact"/>
              <w:rPr>
                <w:rFonts w:ascii="Times New Roman" w:eastAsia="Times New Roman" w:hAnsi="Times New Roman" w:cs="Times New Roman"/>
                <w:sz w:val="40"/>
                <w:szCs w:val="40"/>
                <w:lang w:eastAsia="en-US"/>
              </w:rPr>
            </w:pPr>
            <w:r w:rsidRPr="00BA4537">
              <w:rPr>
                <w:rFonts w:ascii="Times New Roman" w:eastAsia="Times New Roman" w:hAnsi="Times New Roman" w:cs="Times New Roman"/>
                <w:b/>
                <w:sz w:val="40"/>
                <w:szCs w:val="40"/>
                <w:lang w:eastAsia="en-US"/>
              </w:rPr>
              <w:t>Economic and Social Council</w:t>
            </w:r>
          </w:p>
        </w:tc>
        <w:tc>
          <w:tcPr>
            <w:tcW w:w="2835" w:type="dxa"/>
            <w:tcBorders>
              <w:top w:val="single" w:sz="4" w:space="0" w:color="auto"/>
              <w:bottom w:val="single" w:sz="12" w:space="0" w:color="auto"/>
            </w:tcBorders>
            <w:shd w:val="clear" w:color="auto" w:fill="auto"/>
          </w:tcPr>
          <w:p w14:paraId="7BE903F3" w14:textId="77777777" w:rsidR="00BA4537" w:rsidRPr="00BA4537" w:rsidRDefault="00BA4537" w:rsidP="00BA4537">
            <w:pPr>
              <w:tabs>
                <w:tab w:val="right" w:pos="2835"/>
              </w:tabs>
              <w:suppressAutoHyphens/>
              <w:spacing w:before="240" w:after="0" w:line="240" w:lineRule="exac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Distr.: General</w:t>
            </w:r>
          </w:p>
          <w:p w14:paraId="35496981" w14:textId="77777777" w:rsidR="00BA4537" w:rsidRPr="00BA4537" w:rsidRDefault="00BA4537" w:rsidP="00BA4537">
            <w:pPr>
              <w:suppressAutoHyphens/>
              <w:spacing w:after="0" w:line="240" w:lineRule="exac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DD MM YYYY</w:t>
            </w:r>
          </w:p>
          <w:p w14:paraId="5C6146D0" w14:textId="77777777" w:rsidR="00BA4537" w:rsidRPr="00BA4537" w:rsidRDefault="00BA4537" w:rsidP="00BA4537">
            <w:pPr>
              <w:suppressAutoHyphens/>
              <w:spacing w:after="0" w:line="240" w:lineRule="exact"/>
              <w:rPr>
                <w:rFonts w:ascii="Times New Roman" w:eastAsia="Times New Roman" w:hAnsi="Times New Roman" w:cs="Times New Roman"/>
                <w:sz w:val="20"/>
                <w:szCs w:val="20"/>
                <w:lang w:eastAsia="en-US"/>
              </w:rPr>
            </w:pPr>
          </w:p>
          <w:p w14:paraId="1AE6884F" w14:textId="77777777" w:rsidR="00BA4537" w:rsidRPr="00BA4537" w:rsidRDefault="00BA4537" w:rsidP="00BA4537">
            <w:pPr>
              <w:suppressAutoHyphens/>
              <w:spacing w:after="0" w:line="240" w:lineRule="exac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Original: English</w:t>
            </w:r>
          </w:p>
        </w:tc>
      </w:tr>
    </w:tbl>
    <w:p w14:paraId="638E9B3D" w14:textId="77777777" w:rsidR="00BA4537" w:rsidRPr="00BA4537" w:rsidRDefault="00BA4537" w:rsidP="00BA4537">
      <w:pPr>
        <w:suppressAutoHyphens/>
        <w:spacing w:before="120" w:after="0" w:line="240" w:lineRule="atLeast"/>
        <w:rPr>
          <w:rFonts w:ascii="Times New Roman" w:eastAsia="Times New Roman" w:hAnsi="Times New Roman" w:cs="Times New Roman"/>
          <w:b/>
          <w:sz w:val="28"/>
          <w:szCs w:val="28"/>
          <w:lang w:eastAsia="en-US"/>
        </w:rPr>
      </w:pPr>
      <w:r w:rsidRPr="00BA4537">
        <w:rPr>
          <w:rFonts w:ascii="Times New Roman" w:eastAsia="Times New Roman" w:hAnsi="Times New Roman" w:cs="Times New Roman"/>
          <w:b/>
          <w:sz w:val="28"/>
          <w:szCs w:val="28"/>
          <w:lang w:eastAsia="en-US"/>
        </w:rPr>
        <w:t>Economic Commission for Europe</w:t>
      </w:r>
    </w:p>
    <w:p w14:paraId="70E65D2E" w14:textId="77777777" w:rsidR="00BA4537" w:rsidRPr="00BA4537" w:rsidRDefault="00BA4537" w:rsidP="00BA4537">
      <w:pPr>
        <w:suppressAutoHyphens/>
        <w:spacing w:before="120" w:after="0" w:line="240" w:lineRule="atLeast"/>
        <w:rPr>
          <w:rFonts w:ascii="Times New Roman" w:eastAsia="Times New Roman" w:hAnsi="Times New Roman" w:cs="Times New Roman"/>
          <w:sz w:val="28"/>
          <w:szCs w:val="28"/>
          <w:lang w:eastAsia="en-US"/>
        </w:rPr>
      </w:pPr>
      <w:r w:rsidRPr="00BA4537">
        <w:rPr>
          <w:rFonts w:ascii="Times New Roman" w:eastAsia="Times New Roman" w:hAnsi="Times New Roman" w:cs="Times New Roman"/>
          <w:sz w:val="28"/>
          <w:szCs w:val="28"/>
          <w:lang w:eastAsia="en-US"/>
        </w:rPr>
        <w:t>Inland Transport Committee</w:t>
      </w:r>
    </w:p>
    <w:p w14:paraId="5091AEBD" w14:textId="77777777" w:rsidR="00BA4537" w:rsidRPr="00BA4537" w:rsidRDefault="00BA4537" w:rsidP="00BA4537">
      <w:pPr>
        <w:suppressAutoHyphens/>
        <w:spacing w:before="120" w:after="0" w:line="240" w:lineRule="atLeast"/>
        <w:rPr>
          <w:rFonts w:ascii="Times New Roman" w:eastAsia="Times New Roman" w:hAnsi="Times New Roman" w:cs="Times New Roman"/>
          <w:b/>
          <w:sz w:val="24"/>
          <w:szCs w:val="24"/>
          <w:lang w:eastAsia="en-US"/>
        </w:rPr>
      </w:pPr>
      <w:r w:rsidRPr="00BA4537">
        <w:rPr>
          <w:rFonts w:ascii="Times New Roman" w:eastAsia="Times New Roman" w:hAnsi="Times New Roman" w:cs="Times New Roman"/>
          <w:b/>
          <w:sz w:val="24"/>
          <w:szCs w:val="24"/>
          <w:lang w:eastAsia="en-US"/>
        </w:rPr>
        <w:t>World Forum for Harmonization of Vehicle Regulations</w:t>
      </w:r>
    </w:p>
    <w:p w14:paraId="7FE95A67" w14:textId="77777777" w:rsidR="00BA4537" w:rsidRPr="00BA4537" w:rsidRDefault="00BA4537" w:rsidP="00BA4537">
      <w:pPr>
        <w:suppressAutoHyphens/>
        <w:spacing w:before="120" w:after="0" w:line="240" w:lineRule="atLeast"/>
        <w:rPr>
          <w:rFonts w:ascii="Times New Roman" w:eastAsia="Times New Roman" w:hAnsi="Times New Roman" w:cs="Times New Roman"/>
          <w:b/>
          <w:sz w:val="24"/>
          <w:szCs w:val="24"/>
          <w:lang w:eastAsia="en-US"/>
        </w:rPr>
      </w:pPr>
      <w:r w:rsidRPr="00BA4537">
        <w:rPr>
          <w:rFonts w:ascii="Times New Roman" w:eastAsia="Times New Roman" w:hAnsi="Times New Roman" w:cs="Times New Roman"/>
          <w:b/>
          <w:sz w:val="20"/>
          <w:szCs w:val="20"/>
          <w:lang w:eastAsia="en-US"/>
        </w:rPr>
        <w:t>xxx session</w:t>
      </w:r>
    </w:p>
    <w:p w14:paraId="363E2824" w14:textId="77777777" w:rsidR="00BA4537" w:rsidRPr="00BA4537" w:rsidRDefault="00BA4537" w:rsidP="00BA4537">
      <w:pPr>
        <w:suppressAutoHyphens/>
        <w:spacing w:after="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Geneva, DD–DD MM YYYY</w:t>
      </w:r>
    </w:p>
    <w:p w14:paraId="0996B756" w14:textId="77777777" w:rsidR="00BA4537" w:rsidRPr="00BA4537" w:rsidRDefault="00BA4537" w:rsidP="00BA4537">
      <w:pPr>
        <w:suppressAutoHyphens/>
        <w:spacing w:after="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Item XXX of the provisional agenda</w:t>
      </w:r>
    </w:p>
    <w:p w14:paraId="760411F1" w14:textId="77777777" w:rsidR="00BA4537" w:rsidRPr="00BA4537" w:rsidRDefault="00BA4537" w:rsidP="00BA4537">
      <w:pPr>
        <w:suppressAutoHyphens/>
        <w:spacing w:after="0" w:line="240" w:lineRule="atLeast"/>
        <w:rPr>
          <w:rFonts w:ascii="Times New Roman" w:eastAsia="Times New Roman" w:hAnsi="Times New Roman" w:cs="Times New Roman"/>
          <w:b/>
          <w:bCs/>
          <w:sz w:val="20"/>
          <w:szCs w:val="20"/>
          <w:lang w:eastAsia="en-US"/>
        </w:rPr>
      </w:pPr>
      <w:r w:rsidRPr="00BA4537">
        <w:rPr>
          <w:rFonts w:ascii="Times New Roman" w:eastAsia="Times New Roman" w:hAnsi="Times New Roman" w:cs="Times New Roman"/>
          <w:b/>
          <w:bCs/>
          <w:sz w:val="20"/>
          <w:szCs w:val="20"/>
          <w:lang w:eastAsia="en-US"/>
        </w:rPr>
        <w:t xml:space="preserve">Draft new </w:t>
      </w:r>
      <w:r w:rsidR="00116C61">
        <w:rPr>
          <w:rFonts w:ascii="Times New Roman" w:eastAsia="Times New Roman" w:hAnsi="Times New Roman" w:cs="Times New Roman"/>
          <w:b/>
          <w:bCs/>
          <w:sz w:val="20"/>
          <w:szCs w:val="20"/>
          <w:lang w:eastAsia="en-US"/>
        </w:rPr>
        <w:t xml:space="preserve">UN </w:t>
      </w:r>
      <w:r w:rsidRPr="00BA4537">
        <w:rPr>
          <w:rFonts w:ascii="Times New Roman" w:eastAsia="Times New Roman" w:hAnsi="Times New Roman" w:cs="Times New Roman"/>
          <w:b/>
          <w:bCs/>
          <w:sz w:val="20"/>
          <w:szCs w:val="20"/>
          <w:lang w:eastAsia="en-US"/>
        </w:rPr>
        <w:t>Regulation on software updates</w:t>
      </w:r>
    </w:p>
    <w:p w14:paraId="15313121" w14:textId="77777777" w:rsidR="00BA4537" w:rsidRPr="00BA4537" w:rsidRDefault="00BA4537" w:rsidP="00BA4537">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lang w:eastAsia="en-US"/>
        </w:rPr>
      </w:pPr>
      <w:r w:rsidRPr="00BA4537">
        <w:rPr>
          <w:rFonts w:ascii="Times New Roman" w:eastAsia="Times New Roman" w:hAnsi="Times New Roman" w:cs="Times New Roman"/>
          <w:b/>
          <w:sz w:val="28"/>
          <w:szCs w:val="20"/>
          <w:lang w:eastAsia="en-US"/>
        </w:rPr>
        <w:tab/>
      </w:r>
      <w:r w:rsidRPr="00BA4537">
        <w:rPr>
          <w:rFonts w:ascii="Times New Roman" w:eastAsia="Times New Roman" w:hAnsi="Times New Roman" w:cs="Times New Roman"/>
          <w:b/>
          <w:sz w:val="28"/>
          <w:szCs w:val="20"/>
          <w:lang w:eastAsia="en-US"/>
        </w:rPr>
        <w:tab/>
        <w:t>Draft new</w:t>
      </w:r>
      <w:r w:rsidR="00116C61">
        <w:rPr>
          <w:rFonts w:ascii="Times New Roman" w:eastAsia="Times New Roman" w:hAnsi="Times New Roman" w:cs="Times New Roman"/>
          <w:b/>
          <w:sz w:val="28"/>
          <w:szCs w:val="20"/>
          <w:lang w:eastAsia="en-US"/>
        </w:rPr>
        <w:t xml:space="preserve"> UN</w:t>
      </w:r>
      <w:r w:rsidRPr="00BA4537">
        <w:rPr>
          <w:rFonts w:ascii="Times New Roman" w:eastAsia="Times New Roman" w:hAnsi="Times New Roman" w:cs="Times New Roman"/>
          <w:b/>
          <w:sz w:val="28"/>
          <w:szCs w:val="20"/>
          <w:lang w:eastAsia="en-US"/>
        </w:rPr>
        <w:t xml:space="preserve"> Regulation on uniform provisions concerning the approval of cyber security</w:t>
      </w:r>
    </w:p>
    <w:p w14:paraId="1B368C18" w14:textId="77777777" w:rsidR="00BA4537" w:rsidRPr="00BA4537" w:rsidRDefault="00BA4537" w:rsidP="00BA4537">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0"/>
          <w:szCs w:val="20"/>
          <w:lang w:eastAsia="en-US"/>
        </w:rPr>
      </w:pPr>
      <w:r w:rsidRPr="00BA4537">
        <w:rPr>
          <w:rFonts w:ascii="Times New Roman" w:eastAsia="Times New Roman" w:hAnsi="Times New Roman" w:cs="Times New Roman"/>
          <w:b/>
          <w:sz w:val="24"/>
          <w:szCs w:val="20"/>
          <w:lang w:eastAsia="en-US"/>
        </w:rPr>
        <w:tab/>
      </w:r>
      <w:r w:rsidRPr="00BA4537">
        <w:rPr>
          <w:rFonts w:ascii="Times New Roman" w:eastAsia="Times New Roman" w:hAnsi="Times New Roman" w:cs="Times New Roman"/>
          <w:b/>
          <w:sz w:val="24"/>
          <w:szCs w:val="20"/>
          <w:lang w:eastAsia="en-US"/>
        </w:rPr>
        <w:tab/>
        <w:t>Submitted by the expert from xxx</w:t>
      </w:r>
    </w:p>
    <w:p w14:paraId="16A924AD" w14:textId="77777777" w:rsidR="00BA4537" w:rsidRPr="00BA4537" w:rsidRDefault="00BA4537" w:rsidP="00BA4537">
      <w:pPr>
        <w:suppressAutoHyphens/>
        <w:spacing w:after="120" w:line="240" w:lineRule="atLeast"/>
        <w:ind w:left="1134" w:right="1134" w:firstLine="567"/>
        <w:jc w:val="both"/>
        <w:rPr>
          <w:rFonts w:ascii="Times New Roman" w:eastAsia="Times New Roman" w:hAnsi="Times New Roman" w:cs="Times New Roman"/>
          <w:color w:val="FF0000"/>
          <w:sz w:val="20"/>
          <w:szCs w:val="20"/>
          <w:lang w:eastAsia="en-US"/>
        </w:rPr>
      </w:pPr>
      <w:r w:rsidRPr="00BA4537">
        <w:rPr>
          <w:rFonts w:ascii="Times New Roman" w:eastAsia="Times New Roman" w:hAnsi="Times New Roman" w:cs="Times New Roman"/>
          <w:sz w:val="20"/>
          <w:szCs w:val="20"/>
          <w:lang w:val="en-US" w:eastAsia="en-US"/>
        </w:rPr>
        <w:t>The text reproduced below was prepared by the experts from xxx</w:t>
      </w:r>
    </w:p>
    <w:p w14:paraId="71F0BDE9" w14:textId="77777777" w:rsidR="00BA4537" w:rsidRPr="00BA4537" w:rsidRDefault="00BA4537" w:rsidP="00BA4537">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color w:val="FF0000"/>
          <w:sz w:val="28"/>
          <w:szCs w:val="20"/>
          <w:lang w:val="en-US" w:eastAsia="en-US"/>
        </w:rPr>
      </w:pPr>
      <w:r w:rsidRPr="00BA4537">
        <w:rPr>
          <w:rFonts w:ascii="Times New Roman" w:eastAsia="Times New Roman" w:hAnsi="Times New Roman" w:cs="Times New Roman"/>
          <w:b/>
          <w:sz w:val="28"/>
          <w:szCs w:val="20"/>
          <w:lang w:val="en-US" w:eastAsia="en-US"/>
        </w:rPr>
        <w:br w:type="page"/>
      </w:r>
      <w:r w:rsidRPr="00BA4537">
        <w:rPr>
          <w:rFonts w:ascii="Times New Roman" w:eastAsia="Times New Roman" w:hAnsi="Times New Roman" w:cs="Times New Roman"/>
          <w:b/>
          <w:sz w:val="28"/>
          <w:szCs w:val="20"/>
          <w:lang w:val="en-US" w:eastAsia="en-US"/>
        </w:rPr>
        <w:lastRenderedPageBreak/>
        <w:tab/>
        <w:t>I.</w:t>
      </w:r>
      <w:r w:rsidRPr="00BA4537">
        <w:rPr>
          <w:rFonts w:ascii="Times New Roman" w:eastAsia="Times New Roman" w:hAnsi="Times New Roman" w:cs="Times New Roman"/>
          <w:b/>
          <w:sz w:val="28"/>
          <w:szCs w:val="20"/>
          <w:lang w:val="en-US" w:eastAsia="en-US"/>
        </w:rPr>
        <w:tab/>
        <w:t xml:space="preserve">Proposal </w:t>
      </w:r>
    </w:p>
    <w:p w14:paraId="3BB29545" w14:textId="77777777" w:rsidR="00BA4537" w:rsidRPr="00BA4537" w:rsidRDefault="00BA4537" w:rsidP="00BA4537">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lang w:eastAsia="en-US"/>
        </w:rPr>
      </w:pPr>
      <w:r w:rsidRPr="00BA4537">
        <w:rPr>
          <w:rFonts w:ascii="Times New Roman" w:eastAsia="Times New Roman" w:hAnsi="Times New Roman" w:cs="Times New Roman"/>
          <w:b/>
          <w:sz w:val="28"/>
          <w:szCs w:val="20"/>
          <w:lang w:eastAsia="en-US"/>
        </w:rPr>
        <w:tab/>
      </w:r>
      <w:r w:rsidRPr="00BA4537">
        <w:rPr>
          <w:rFonts w:ascii="Times New Roman" w:eastAsia="Times New Roman" w:hAnsi="Times New Roman" w:cs="Times New Roman"/>
          <w:b/>
          <w:sz w:val="28"/>
          <w:szCs w:val="20"/>
          <w:lang w:eastAsia="en-US"/>
        </w:rPr>
        <w:tab/>
        <w:t xml:space="preserve">Draft new </w:t>
      </w:r>
      <w:r w:rsidR="00116C61">
        <w:rPr>
          <w:rFonts w:ascii="Times New Roman" w:eastAsia="Times New Roman" w:hAnsi="Times New Roman" w:cs="Times New Roman"/>
          <w:b/>
          <w:sz w:val="28"/>
          <w:szCs w:val="20"/>
          <w:lang w:eastAsia="en-US"/>
        </w:rPr>
        <w:t xml:space="preserve">UN </w:t>
      </w:r>
      <w:r w:rsidRPr="00BA4537">
        <w:rPr>
          <w:rFonts w:ascii="Times New Roman" w:eastAsia="Times New Roman" w:hAnsi="Times New Roman" w:cs="Times New Roman"/>
          <w:b/>
          <w:sz w:val="28"/>
          <w:szCs w:val="20"/>
          <w:lang w:eastAsia="en-US"/>
        </w:rPr>
        <w:t>Regulation on uniform provisions concerning the approval of cyber security</w:t>
      </w:r>
      <w:r w:rsidRPr="00BA4537">
        <w:rPr>
          <w:rFonts w:ascii="Times New Roman" w:eastAsia="Times New Roman" w:hAnsi="Times New Roman" w:cs="Times New Roman"/>
          <w:b/>
          <w:sz w:val="28"/>
          <w:szCs w:val="20"/>
          <w:lang w:eastAsia="en-US"/>
        </w:rPr>
        <w:tab/>
      </w:r>
    </w:p>
    <w:p w14:paraId="4D155B32" w14:textId="77777777" w:rsidR="00BA4537" w:rsidRPr="00BA4537" w:rsidRDefault="00BA4537" w:rsidP="00BA4537">
      <w:pPr>
        <w:suppressAutoHyphens/>
        <w:spacing w:after="0" w:line="240" w:lineRule="atLeast"/>
        <w:rPr>
          <w:rFonts w:ascii="Times New Roman" w:eastAsia="Times New Roman" w:hAnsi="Times New Roman" w:cs="Times New Roman"/>
          <w:sz w:val="28"/>
          <w:szCs w:val="20"/>
          <w:lang w:eastAsia="en-US"/>
        </w:rPr>
      </w:pPr>
      <w:r w:rsidRPr="00BA4537">
        <w:rPr>
          <w:rFonts w:ascii="Times New Roman" w:eastAsia="Times New Roman" w:hAnsi="Times New Roman" w:cs="Times New Roman"/>
          <w:sz w:val="28"/>
          <w:szCs w:val="20"/>
          <w:lang w:eastAsia="en-US"/>
        </w:rPr>
        <w:t xml:space="preserve">Contents </w:t>
      </w:r>
    </w:p>
    <w:p w14:paraId="475872EB" w14:textId="77777777" w:rsidR="00BA4537" w:rsidRPr="00BA4537" w:rsidRDefault="00BA4537" w:rsidP="00BA4537">
      <w:pPr>
        <w:tabs>
          <w:tab w:val="right" w:pos="9638"/>
        </w:tabs>
        <w:suppressAutoHyphens/>
        <w:spacing w:after="120" w:line="240" w:lineRule="atLeast"/>
        <w:ind w:left="283"/>
        <w:rPr>
          <w:rFonts w:ascii="Times New Roman" w:eastAsia="Times New Roman" w:hAnsi="Times New Roman" w:cs="Times New Roman"/>
          <w:sz w:val="18"/>
          <w:szCs w:val="20"/>
          <w:lang w:eastAsia="en-US"/>
        </w:rPr>
      </w:pPr>
      <w:r w:rsidRPr="00BA4537">
        <w:rPr>
          <w:rFonts w:ascii="Times New Roman" w:eastAsia="Times New Roman" w:hAnsi="Times New Roman" w:cs="Times New Roman"/>
          <w:i/>
          <w:sz w:val="18"/>
          <w:szCs w:val="20"/>
          <w:lang w:eastAsia="en-US"/>
        </w:rPr>
        <w:tab/>
        <w:t>Page</w:t>
      </w:r>
    </w:p>
    <w:p w14:paraId="273D6E79"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1.</w:t>
      </w:r>
      <w:r w:rsidRPr="00BA4537">
        <w:rPr>
          <w:rFonts w:ascii="Times New Roman" w:eastAsia="Times New Roman" w:hAnsi="Times New Roman" w:cs="Times New Roman"/>
          <w:sz w:val="20"/>
          <w:szCs w:val="20"/>
          <w:lang w:eastAsia="en-US"/>
        </w:rPr>
        <w:tab/>
        <w:t>Scope</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3</w:t>
      </w:r>
    </w:p>
    <w:p w14:paraId="7AC3EE45"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2.</w:t>
      </w:r>
      <w:r w:rsidRPr="00BA4537">
        <w:rPr>
          <w:rFonts w:ascii="Times New Roman" w:eastAsia="Times New Roman" w:hAnsi="Times New Roman" w:cs="Times New Roman"/>
          <w:sz w:val="20"/>
          <w:szCs w:val="20"/>
          <w:lang w:eastAsia="en-US"/>
        </w:rPr>
        <w:tab/>
        <w:t>Definitions</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3</w:t>
      </w:r>
    </w:p>
    <w:p w14:paraId="4998D6DC"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3.</w:t>
      </w:r>
      <w:r w:rsidRPr="00BA4537">
        <w:rPr>
          <w:rFonts w:ascii="Times New Roman" w:eastAsia="Times New Roman" w:hAnsi="Times New Roman" w:cs="Times New Roman"/>
          <w:sz w:val="20"/>
          <w:szCs w:val="20"/>
          <w:lang w:eastAsia="en-US"/>
        </w:rPr>
        <w:tab/>
        <w:t>Application for approval</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3</w:t>
      </w:r>
    </w:p>
    <w:p w14:paraId="07779143"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4.</w:t>
      </w:r>
      <w:r w:rsidRPr="00BA4537">
        <w:rPr>
          <w:rFonts w:ascii="Times New Roman" w:eastAsia="Times New Roman" w:hAnsi="Times New Roman" w:cs="Times New Roman"/>
          <w:sz w:val="20"/>
          <w:szCs w:val="20"/>
          <w:lang w:eastAsia="en-US"/>
        </w:rPr>
        <w:tab/>
        <w:t>Markings</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3</w:t>
      </w:r>
    </w:p>
    <w:p w14:paraId="110C7AEE"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5.</w:t>
      </w:r>
      <w:r w:rsidRPr="00BA4537">
        <w:rPr>
          <w:rFonts w:ascii="Times New Roman" w:eastAsia="Times New Roman" w:hAnsi="Times New Roman" w:cs="Times New Roman"/>
          <w:sz w:val="20"/>
          <w:szCs w:val="20"/>
          <w:lang w:eastAsia="en-US"/>
        </w:rPr>
        <w:tab/>
        <w:t>Approval</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4</w:t>
      </w:r>
    </w:p>
    <w:p w14:paraId="26D4A9CB"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6.</w:t>
      </w:r>
      <w:r w:rsidRPr="00BA4537">
        <w:rPr>
          <w:rFonts w:ascii="Times New Roman" w:eastAsia="Times New Roman" w:hAnsi="Times New Roman" w:cs="Times New Roman"/>
          <w:sz w:val="20"/>
          <w:szCs w:val="20"/>
          <w:lang w:eastAsia="en-US"/>
        </w:rPr>
        <w:tab/>
      </w:r>
      <w:r w:rsidR="00AB7398">
        <w:rPr>
          <w:rFonts w:ascii="Times New Roman" w:eastAsia="Times New Roman" w:hAnsi="Times New Roman" w:cs="Times New Roman"/>
          <w:sz w:val="20"/>
          <w:szCs w:val="20"/>
          <w:lang w:eastAsia="en-US"/>
        </w:rPr>
        <w:t>Cyber Security Management System (</w:t>
      </w:r>
      <w:r w:rsidR="00517990">
        <w:rPr>
          <w:rFonts w:ascii="Times New Roman" w:eastAsia="Times New Roman" w:hAnsi="Times New Roman" w:cs="Times New Roman"/>
          <w:sz w:val="20"/>
          <w:szCs w:val="20"/>
          <w:lang w:eastAsia="en-US"/>
        </w:rPr>
        <w:t>CSMS</w:t>
      </w:r>
      <w:r w:rsidR="00AB7398">
        <w:rPr>
          <w:rFonts w:ascii="Times New Roman" w:eastAsia="Times New Roman" w:hAnsi="Times New Roman" w:cs="Times New Roman"/>
          <w:sz w:val="20"/>
          <w:szCs w:val="20"/>
          <w:lang w:eastAsia="en-US"/>
        </w:rPr>
        <w:t>)</w:t>
      </w:r>
      <w:r w:rsidR="00517990">
        <w:rPr>
          <w:rFonts w:ascii="Times New Roman" w:eastAsia="Times New Roman" w:hAnsi="Times New Roman" w:cs="Times New Roman"/>
          <w:sz w:val="20"/>
          <w:szCs w:val="20"/>
          <w:lang w:eastAsia="en-US"/>
        </w:rPr>
        <w:t xml:space="preserve"> Certificate</w:t>
      </w:r>
      <w:r w:rsidRPr="00BA4537">
        <w:rPr>
          <w:rFonts w:ascii="Times New Roman" w:eastAsia="Times New Roman" w:hAnsi="Times New Roman" w:cs="Times New Roman"/>
          <w:sz w:val="20"/>
          <w:szCs w:val="20"/>
          <w:lang w:eastAsia="en-US"/>
        </w:rPr>
        <w:t xml:space="preserve"> of compliance</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4</w:t>
      </w:r>
    </w:p>
    <w:p w14:paraId="4782A677"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7.</w:t>
      </w:r>
      <w:r w:rsidRPr="00BA4537">
        <w:rPr>
          <w:rFonts w:ascii="Times New Roman" w:eastAsia="Times New Roman" w:hAnsi="Times New Roman" w:cs="Times New Roman"/>
          <w:sz w:val="20"/>
          <w:szCs w:val="20"/>
          <w:lang w:eastAsia="en-US"/>
        </w:rPr>
        <w:tab/>
        <w:t>Specifications</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5</w:t>
      </w:r>
    </w:p>
    <w:p w14:paraId="7A38F546"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8.</w:t>
      </w:r>
      <w:r w:rsidRPr="00BA4537">
        <w:rPr>
          <w:rFonts w:ascii="Times New Roman" w:eastAsia="Times New Roman" w:hAnsi="Times New Roman" w:cs="Times New Roman"/>
          <w:sz w:val="20"/>
          <w:szCs w:val="20"/>
          <w:lang w:eastAsia="en-US"/>
        </w:rPr>
        <w:tab/>
        <w:t xml:space="preserve">Modification and extension of the vehicle type </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7</w:t>
      </w:r>
    </w:p>
    <w:p w14:paraId="76267AA8"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9.</w:t>
      </w:r>
      <w:r w:rsidRPr="00BA4537">
        <w:rPr>
          <w:rFonts w:ascii="Times New Roman" w:eastAsia="Times New Roman" w:hAnsi="Times New Roman" w:cs="Times New Roman"/>
          <w:sz w:val="20"/>
          <w:szCs w:val="20"/>
          <w:lang w:eastAsia="en-US"/>
        </w:rPr>
        <w:tab/>
        <w:t xml:space="preserve">Conformity of production </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7</w:t>
      </w:r>
    </w:p>
    <w:p w14:paraId="3D3C8587"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10.</w:t>
      </w:r>
      <w:r w:rsidRPr="00BA4537">
        <w:rPr>
          <w:rFonts w:ascii="Times New Roman" w:eastAsia="Times New Roman" w:hAnsi="Times New Roman" w:cs="Times New Roman"/>
          <w:sz w:val="20"/>
          <w:szCs w:val="20"/>
          <w:lang w:eastAsia="en-US"/>
        </w:rPr>
        <w:tab/>
        <w:t>Penalties for non-conformity of production</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7</w:t>
      </w:r>
    </w:p>
    <w:p w14:paraId="55DB67AE"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11.</w:t>
      </w:r>
      <w:r w:rsidRPr="00BA4537">
        <w:rPr>
          <w:rFonts w:ascii="Times New Roman" w:eastAsia="Times New Roman" w:hAnsi="Times New Roman" w:cs="Times New Roman"/>
          <w:sz w:val="20"/>
          <w:szCs w:val="20"/>
          <w:lang w:eastAsia="en-US"/>
        </w:rPr>
        <w:tab/>
        <w:t xml:space="preserve">Names and addresses of technical services responsible for conducting approval tests and of </w:t>
      </w:r>
    </w:p>
    <w:p w14:paraId="5D255DAB"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Administrative departments</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7</w:t>
      </w:r>
    </w:p>
    <w:p w14:paraId="7D8752B1"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r>
    </w:p>
    <w:p w14:paraId="4B7C4DE1"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ind w:left="567" w:hanging="567"/>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 xml:space="preserve">Annexes </w:t>
      </w:r>
    </w:p>
    <w:p w14:paraId="7AC49B0F"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1.</w:t>
      </w:r>
      <w:r w:rsidRPr="00BA4537">
        <w:rPr>
          <w:rFonts w:ascii="Times New Roman" w:eastAsia="Times New Roman" w:hAnsi="Times New Roman" w:cs="Times New Roman"/>
          <w:sz w:val="20"/>
          <w:szCs w:val="20"/>
          <w:lang w:eastAsia="en-US"/>
        </w:rPr>
        <w:tab/>
        <w:t>Information document</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8</w:t>
      </w:r>
    </w:p>
    <w:p w14:paraId="637D84FC"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2.</w:t>
      </w:r>
      <w:r w:rsidRPr="00BA4537">
        <w:rPr>
          <w:rFonts w:ascii="Times New Roman" w:eastAsia="Times New Roman" w:hAnsi="Times New Roman" w:cs="Times New Roman"/>
          <w:sz w:val="20"/>
          <w:szCs w:val="20"/>
          <w:lang w:eastAsia="en-US"/>
        </w:rPr>
        <w:tab/>
        <w:t xml:space="preserve">Communication form </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9</w:t>
      </w:r>
    </w:p>
    <w:p w14:paraId="61639F2C"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3.</w:t>
      </w:r>
      <w:r w:rsidRPr="00BA4537">
        <w:rPr>
          <w:rFonts w:ascii="Times New Roman" w:eastAsia="Times New Roman" w:hAnsi="Times New Roman" w:cs="Times New Roman"/>
          <w:sz w:val="20"/>
          <w:szCs w:val="20"/>
          <w:lang w:eastAsia="en-US"/>
        </w:rPr>
        <w:tab/>
        <w:t>Arrangement of approval mark</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10</w:t>
      </w:r>
    </w:p>
    <w:p w14:paraId="45DE3CD7"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4.</w:t>
      </w:r>
      <w:r w:rsidRPr="00BA4537">
        <w:rPr>
          <w:rFonts w:ascii="Times New Roman" w:eastAsia="Times New Roman" w:hAnsi="Times New Roman" w:cs="Times New Roman"/>
          <w:sz w:val="20"/>
          <w:szCs w:val="20"/>
          <w:lang w:eastAsia="en-US"/>
        </w:rPr>
        <w:tab/>
        <w:t xml:space="preserve">Model of </w:t>
      </w:r>
      <w:r w:rsidR="00517990">
        <w:rPr>
          <w:rFonts w:ascii="Times New Roman" w:eastAsia="Times New Roman" w:hAnsi="Times New Roman" w:cs="Times New Roman"/>
          <w:sz w:val="20"/>
          <w:szCs w:val="20"/>
          <w:lang w:eastAsia="en-US"/>
        </w:rPr>
        <w:t>CSMS</w:t>
      </w:r>
      <w:r w:rsidR="00E566F9">
        <w:rPr>
          <w:rFonts w:ascii="Times New Roman" w:eastAsia="Times New Roman" w:hAnsi="Times New Roman" w:cs="Times New Roman"/>
          <w:sz w:val="20"/>
          <w:szCs w:val="20"/>
          <w:lang w:eastAsia="en-US"/>
        </w:rPr>
        <w:t xml:space="preserve"> C</w:t>
      </w:r>
      <w:r w:rsidR="00E566F9" w:rsidRPr="00BA4537">
        <w:rPr>
          <w:rFonts w:ascii="Times New Roman" w:eastAsia="Times New Roman" w:hAnsi="Times New Roman" w:cs="Times New Roman"/>
          <w:sz w:val="20"/>
          <w:szCs w:val="20"/>
          <w:lang w:eastAsia="en-US"/>
        </w:rPr>
        <w:t xml:space="preserve">ertificate </w:t>
      </w:r>
      <w:r w:rsidRPr="00BA4537">
        <w:rPr>
          <w:rFonts w:ascii="Times New Roman" w:eastAsia="Times New Roman" w:hAnsi="Times New Roman" w:cs="Times New Roman"/>
          <w:sz w:val="20"/>
          <w:szCs w:val="20"/>
          <w:lang w:eastAsia="en-US"/>
        </w:rPr>
        <w:t xml:space="preserve">of </w:t>
      </w:r>
      <w:r w:rsidR="00E566F9">
        <w:rPr>
          <w:rFonts w:ascii="Times New Roman" w:eastAsia="Times New Roman" w:hAnsi="Times New Roman" w:cs="Times New Roman"/>
          <w:sz w:val="20"/>
          <w:szCs w:val="20"/>
          <w:lang w:eastAsia="en-US"/>
        </w:rPr>
        <w:t>C</w:t>
      </w:r>
      <w:r w:rsidR="00E566F9" w:rsidRPr="00BA4537">
        <w:rPr>
          <w:rFonts w:ascii="Times New Roman" w:eastAsia="Times New Roman" w:hAnsi="Times New Roman" w:cs="Times New Roman"/>
          <w:sz w:val="20"/>
          <w:szCs w:val="20"/>
          <w:lang w:eastAsia="en-US"/>
        </w:rPr>
        <w:t xml:space="preserve">ompliance </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11</w:t>
      </w:r>
    </w:p>
    <w:p w14:paraId="79D0E67C" w14:textId="77777777" w:rsidR="00BA4537" w:rsidRPr="00BA4537" w:rsidRDefault="00BA4537" w:rsidP="00604477">
      <w:pPr>
        <w:pStyle w:val="HChG"/>
        <w:rPr>
          <w:color w:val="FF0000"/>
        </w:rPr>
      </w:pPr>
      <w:r w:rsidRPr="00BA4537">
        <w:rPr>
          <w:sz w:val="34"/>
        </w:rPr>
        <w:br w:type="page"/>
      </w:r>
      <w:r w:rsidR="00604477">
        <w:rPr>
          <w:sz w:val="34"/>
        </w:rPr>
        <w:lastRenderedPageBreak/>
        <w:tab/>
      </w:r>
      <w:r w:rsidR="00B644CF">
        <w:rPr>
          <w:sz w:val="34"/>
        </w:rPr>
        <w:tab/>
      </w:r>
      <w:r w:rsidR="00E02003">
        <w:t>1.</w:t>
      </w:r>
      <w:r w:rsidR="00E02003">
        <w:tab/>
      </w:r>
      <w:r w:rsidR="001C30F6">
        <w:tab/>
      </w:r>
      <w:r w:rsidRPr="00BA4537">
        <w:t>Scope</w:t>
      </w:r>
    </w:p>
    <w:p w14:paraId="5E270FD7" w14:textId="77777777" w:rsidR="00BA4537" w:rsidRPr="00BA4537" w:rsidRDefault="00BA4537" w:rsidP="000024EE">
      <w:pPr>
        <w:pStyle w:val="SingleTxtG"/>
        <w:rPr>
          <w:color w:val="FF0000"/>
        </w:rPr>
      </w:pPr>
      <w:r w:rsidRPr="00BA4537">
        <w:t>1.1.</w:t>
      </w:r>
      <w:r w:rsidRPr="00BA4537">
        <w:tab/>
        <w:t>This Regulation applies to vehicles of the categories [L], M, N, [O, R, S and T].</w:t>
      </w:r>
    </w:p>
    <w:p w14:paraId="1B97A16B" w14:textId="77777777" w:rsidR="00BA4537" w:rsidRPr="00BA4537" w:rsidRDefault="00604477" w:rsidP="00604477">
      <w:pPr>
        <w:pStyle w:val="HChG"/>
      </w:pPr>
      <w:r>
        <w:tab/>
      </w:r>
      <w:r w:rsidR="00B644CF">
        <w:tab/>
      </w:r>
      <w:r w:rsidR="00BA4537" w:rsidRPr="00BA4537">
        <w:t>2.</w:t>
      </w:r>
      <w:r w:rsidR="00BA4537" w:rsidRPr="00BA4537">
        <w:tab/>
      </w:r>
      <w:r w:rsidR="001C30F6">
        <w:tab/>
      </w:r>
      <w:r w:rsidR="00BA4537" w:rsidRPr="00BA4537">
        <w:t>Definitions</w:t>
      </w:r>
    </w:p>
    <w:p w14:paraId="23185872" w14:textId="77777777" w:rsidR="00BA4537" w:rsidRPr="00F84CAD" w:rsidRDefault="00B644CF" w:rsidP="000024EE">
      <w:pPr>
        <w:pStyle w:val="SingleTxtG"/>
      </w:pPr>
      <w:r>
        <w:tab/>
      </w:r>
      <w:r w:rsidR="00BA4537" w:rsidRPr="00F84CAD">
        <w:t>For the purpose of this Regulation the foll</w:t>
      </w:r>
      <w:r w:rsidR="00604477">
        <w:t>owing definitions shall apply:</w:t>
      </w:r>
    </w:p>
    <w:p w14:paraId="7805C755" w14:textId="77777777" w:rsidR="00BA4537" w:rsidRPr="00F84CAD" w:rsidRDefault="00BA4537" w:rsidP="000024EE">
      <w:pPr>
        <w:pStyle w:val="SingleTxtG"/>
      </w:pPr>
      <w:r w:rsidRPr="00F84CAD">
        <w:t>2.1.</w:t>
      </w:r>
      <w:r w:rsidRPr="00F84CAD">
        <w:tab/>
      </w:r>
      <w:r w:rsidR="006F785C">
        <w:t>"</w:t>
      </w:r>
      <w:r w:rsidRPr="00604477">
        <w:rPr>
          <w:i/>
          <w:iCs/>
        </w:rPr>
        <w:t>Vehicle type</w:t>
      </w:r>
      <w:r w:rsidR="006F785C">
        <w:t>"</w:t>
      </w:r>
      <w:r w:rsidRPr="00F84CAD">
        <w:t xml:space="preserve"> means vehicles of a particular category which do not differ in at least the following essential respects:</w:t>
      </w:r>
    </w:p>
    <w:p w14:paraId="10BCF162" w14:textId="77777777" w:rsidR="00BA4537" w:rsidRPr="00F84CAD" w:rsidRDefault="00604477" w:rsidP="000024EE">
      <w:pPr>
        <w:pStyle w:val="SingleTxtG"/>
      </w:pPr>
      <w:r>
        <w:tab/>
      </w:r>
      <w:r w:rsidR="00BA4537" w:rsidRPr="00F84CAD">
        <w:t>(a)</w:t>
      </w:r>
      <w:r>
        <w:tab/>
      </w:r>
      <w:r w:rsidR="00BA4537" w:rsidRPr="00F84CAD">
        <w:t>The manufacturer;</w:t>
      </w:r>
    </w:p>
    <w:p w14:paraId="3B84E67D" w14:textId="77777777" w:rsidR="00BA4537" w:rsidRPr="00F84CAD" w:rsidRDefault="00604477" w:rsidP="000024EE">
      <w:pPr>
        <w:pStyle w:val="SingleTxtG"/>
      </w:pPr>
      <w:r>
        <w:tab/>
      </w:r>
      <w:r w:rsidR="00BA4537" w:rsidRPr="00F84CAD">
        <w:t>(b)</w:t>
      </w:r>
      <w:r>
        <w:tab/>
      </w:r>
      <w:r w:rsidR="00BA4537" w:rsidRPr="00F84CAD">
        <w:t>The manufacturer’s type designation;</w:t>
      </w:r>
    </w:p>
    <w:p w14:paraId="748B117D" w14:textId="77777777" w:rsidR="00BA4537" w:rsidRPr="00F84CAD" w:rsidRDefault="00604477" w:rsidP="000024EE">
      <w:pPr>
        <w:pStyle w:val="SingleTxtG"/>
        <w:rPr>
          <w:rFonts w:eastAsia="MS Mincho"/>
        </w:rPr>
      </w:pPr>
      <w:r>
        <w:tab/>
      </w:r>
      <w:r w:rsidR="00BA4537" w:rsidRPr="00F84CAD">
        <w:t>(c)</w:t>
      </w:r>
      <w:r>
        <w:tab/>
      </w:r>
      <w:commentRangeStart w:id="274"/>
      <w:commentRangeStart w:id="275"/>
      <w:commentRangeStart w:id="276"/>
      <w:r w:rsidR="00BA4537" w:rsidRPr="00F84CAD">
        <w:t>Essential aspects of vehicle design with respect to cyber security</w:t>
      </w:r>
      <w:commentRangeEnd w:id="274"/>
      <w:r w:rsidR="003369BE">
        <w:rPr>
          <w:rStyle w:val="CommentReference"/>
          <w:rFonts w:cs="Times New Roman"/>
          <w:bCs w:val="0"/>
          <w:szCs w:val="20"/>
          <w:lang w:val="en-GB"/>
        </w:rPr>
        <w:commentReference w:id="274"/>
      </w:r>
      <w:commentRangeEnd w:id="275"/>
      <w:r w:rsidR="00B332B5">
        <w:rPr>
          <w:rStyle w:val="CommentReference"/>
          <w:rFonts w:cs="Times New Roman"/>
          <w:bCs w:val="0"/>
          <w:szCs w:val="20"/>
          <w:lang w:val="en-GB"/>
        </w:rPr>
        <w:commentReference w:id="275"/>
      </w:r>
      <w:commentRangeEnd w:id="276"/>
      <w:r w:rsidR="006034A0">
        <w:rPr>
          <w:rStyle w:val="CommentReference"/>
          <w:rFonts w:cs="Times New Roman"/>
          <w:bCs w:val="0"/>
          <w:szCs w:val="20"/>
          <w:lang w:val="en-GB"/>
        </w:rPr>
        <w:commentReference w:id="276"/>
      </w:r>
    </w:p>
    <w:p w14:paraId="162ADE93" w14:textId="77777777" w:rsidR="00BA4537" w:rsidRPr="00F84CAD" w:rsidRDefault="00BA4537" w:rsidP="000024EE">
      <w:pPr>
        <w:pStyle w:val="SingleTxtG"/>
      </w:pPr>
      <w:r w:rsidRPr="00F84CAD">
        <w:t>2.2.</w:t>
      </w:r>
      <w:r w:rsidRPr="00F84CAD">
        <w:tab/>
      </w:r>
      <w:r w:rsidR="006F785C">
        <w:t>"</w:t>
      </w:r>
      <w:r w:rsidRPr="00604477">
        <w:rPr>
          <w:i/>
          <w:iCs/>
        </w:rPr>
        <w:t>Cyber security</w:t>
      </w:r>
      <w:r w:rsidR="006F785C">
        <w:t>"</w:t>
      </w:r>
      <w:r w:rsidRPr="00F84CAD">
        <w:t xml:space="preserve"> means the condition in which road vehicles and their functions are protected against threats to electrical or electronic components.</w:t>
      </w:r>
    </w:p>
    <w:p w14:paraId="05A9721E" w14:textId="77777777" w:rsidR="00BA4537" w:rsidRPr="00F84CAD" w:rsidRDefault="00BA4537" w:rsidP="000024EE">
      <w:pPr>
        <w:pStyle w:val="SingleTxtG"/>
      </w:pPr>
      <w:r w:rsidRPr="00F84CAD">
        <w:t>2.3.</w:t>
      </w:r>
      <w:r w:rsidRPr="00F84CAD">
        <w:tab/>
      </w:r>
      <w:r w:rsidR="006F785C">
        <w:t>"</w:t>
      </w:r>
      <w:r w:rsidRPr="00604477">
        <w:rPr>
          <w:i/>
          <w:iCs/>
        </w:rPr>
        <w:t>Cyber Security Management System (CSMS)</w:t>
      </w:r>
      <w:r w:rsidR="006F785C">
        <w:t>"</w:t>
      </w:r>
      <w:r w:rsidRPr="00F84CAD">
        <w:t xml:space="preserve"> means a systematic risk-based approach defining organisational processes, responsibilities and governance to </w:t>
      </w:r>
      <w:r w:rsidR="00F84CAD">
        <w:t>mitigate</w:t>
      </w:r>
      <w:r w:rsidR="00F84CAD" w:rsidRPr="00F84CAD">
        <w:t xml:space="preserve"> </w:t>
      </w:r>
      <w:r w:rsidRPr="00F84CAD">
        <w:t xml:space="preserve">cyber threats and </w:t>
      </w:r>
      <w:r w:rsidR="00F84CAD">
        <w:t xml:space="preserve">protect vehicles from </w:t>
      </w:r>
      <w:r w:rsidRPr="00F84CAD">
        <w:t xml:space="preserve">cyber-attacks. </w:t>
      </w:r>
    </w:p>
    <w:p w14:paraId="508B8BAA" w14:textId="77777777" w:rsidR="00BA4537" w:rsidRPr="00F84CAD" w:rsidRDefault="00B5087D" w:rsidP="00604477">
      <w:pPr>
        <w:pStyle w:val="HChG"/>
      </w:pPr>
      <w:r>
        <w:tab/>
      </w:r>
      <w:r w:rsidR="00B644CF">
        <w:tab/>
      </w:r>
      <w:r>
        <w:t>3.</w:t>
      </w:r>
      <w:r>
        <w:tab/>
      </w:r>
      <w:r w:rsidR="001C30F6">
        <w:tab/>
      </w:r>
      <w:r w:rsidR="00BA4537" w:rsidRPr="00F84CAD">
        <w:t xml:space="preserve">Application for approval </w:t>
      </w:r>
    </w:p>
    <w:p w14:paraId="1479DD64" w14:textId="77777777" w:rsidR="00BA4537" w:rsidRPr="00F84CAD" w:rsidRDefault="00E02003" w:rsidP="000024EE">
      <w:pPr>
        <w:pStyle w:val="SingleTxtG"/>
      </w:pPr>
      <w:r w:rsidRPr="00F84CAD">
        <w:t>3.1.</w:t>
      </w:r>
      <w:r w:rsidRPr="00F84CAD">
        <w:tab/>
      </w:r>
      <w:r w:rsidR="00BA4537" w:rsidRPr="00F84CAD">
        <w:t>The application for approval of a vehicle type with regard to cyber security shall be submitted by the vehicle manufacturer or by their duly accredited representative.</w:t>
      </w:r>
    </w:p>
    <w:p w14:paraId="222EF6A2" w14:textId="77777777" w:rsidR="00BA4537" w:rsidRPr="00F84CAD" w:rsidRDefault="00BA4537" w:rsidP="000024EE">
      <w:pPr>
        <w:pStyle w:val="SingleTxtG"/>
      </w:pPr>
      <w:r w:rsidRPr="00F84CAD">
        <w:t>3.2.</w:t>
      </w:r>
      <w:r w:rsidRPr="00F84CAD">
        <w:tab/>
        <w:t>It shall be accompanied by the undermentioned documents in triplicate, and by the following particulars:</w:t>
      </w:r>
    </w:p>
    <w:p w14:paraId="7EB86C41" w14:textId="77777777" w:rsidR="00BA4537" w:rsidRPr="00F84CAD" w:rsidRDefault="00BA4537" w:rsidP="000024EE">
      <w:pPr>
        <w:pStyle w:val="SingleTxtG"/>
      </w:pPr>
      <w:r w:rsidRPr="00F84CAD">
        <w:t>3.2.1.</w:t>
      </w:r>
      <w:r w:rsidRPr="00F84CAD">
        <w:tab/>
        <w:t>A description of the vehicle type with regard to the items specified in Annex 1 to this Regulation.</w:t>
      </w:r>
    </w:p>
    <w:p w14:paraId="041DFDCA" w14:textId="77777777" w:rsidR="00BA4537" w:rsidRPr="00943F0C" w:rsidRDefault="00BA4537" w:rsidP="000024EE">
      <w:pPr>
        <w:pStyle w:val="SingleTxtG"/>
      </w:pPr>
      <w:r w:rsidRPr="00F84CAD">
        <w:t>3.2.2.</w:t>
      </w:r>
      <w:r w:rsidRPr="00F84CAD">
        <w:tab/>
        <w:t>In cases where information is shown to be covered by intellectual property rights or to constitu</w:t>
      </w:r>
      <w:r w:rsidRPr="00BA4537">
        <w:t xml:space="preserve">te specific know-how of the manufacturer or of their suppliers, the manufacturer or their suppliers </w:t>
      </w:r>
      <w:r w:rsidRPr="00943F0C">
        <w:t>shall make available sufficient information to enable the checks referred to in this Regulation to be made properly. Such information shall be treated on a confidential basis.</w:t>
      </w:r>
    </w:p>
    <w:p w14:paraId="0D9DF1BF" w14:textId="77777777" w:rsidR="00BA4537" w:rsidRPr="00943F0C" w:rsidRDefault="00E02003" w:rsidP="000024EE">
      <w:pPr>
        <w:pStyle w:val="SingleTxtG"/>
      </w:pPr>
      <w:r w:rsidRPr="00943F0C">
        <w:t>3.2.3.</w:t>
      </w:r>
      <w:r w:rsidRPr="00943F0C">
        <w:tab/>
      </w:r>
      <w:r w:rsidR="00BA4537" w:rsidRPr="00943F0C">
        <w:t xml:space="preserve">The </w:t>
      </w:r>
      <w:r w:rsidR="00517990" w:rsidRPr="00943F0C">
        <w:t>CSMS Certificate</w:t>
      </w:r>
      <w:r w:rsidR="00BA4537" w:rsidRPr="00943F0C">
        <w:t xml:space="preserve"> of Compliance according to paragraph 6 of this Regulation.</w:t>
      </w:r>
    </w:p>
    <w:p w14:paraId="7F4FEB2C" w14:textId="77777777" w:rsidR="00BA4537" w:rsidRPr="00943F0C" w:rsidRDefault="00B644CF" w:rsidP="00604477">
      <w:pPr>
        <w:pStyle w:val="HChG"/>
        <w:rPr>
          <w:lang w:val="en-US"/>
        </w:rPr>
      </w:pPr>
      <w:r>
        <w:rPr>
          <w:lang w:val="en-US"/>
        </w:rPr>
        <w:tab/>
      </w:r>
      <w:r w:rsidR="00604477">
        <w:rPr>
          <w:lang w:val="en-US"/>
        </w:rPr>
        <w:tab/>
      </w:r>
      <w:r w:rsidR="00BA4537" w:rsidRPr="00943F0C">
        <w:rPr>
          <w:lang w:val="en-US"/>
        </w:rPr>
        <w:t>4.</w:t>
      </w:r>
      <w:r w:rsidR="00BA4537" w:rsidRPr="00943F0C">
        <w:rPr>
          <w:lang w:val="en-US"/>
        </w:rPr>
        <w:tab/>
      </w:r>
      <w:r w:rsidR="001C30F6">
        <w:rPr>
          <w:lang w:val="en-US"/>
        </w:rPr>
        <w:tab/>
      </w:r>
      <w:r w:rsidR="00BA4537" w:rsidRPr="00943F0C">
        <w:rPr>
          <w:lang w:val="en-US"/>
        </w:rPr>
        <w:t>Marking</w:t>
      </w:r>
    </w:p>
    <w:p w14:paraId="37FDFF6E" w14:textId="77777777" w:rsidR="00BA4537" w:rsidRPr="00BA4537" w:rsidRDefault="00E02003" w:rsidP="000024EE">
      <w:pPr>
        <w:pStyle w:val="SingleTxtG"/>
      </w:pPr>
      <w:r>
        <w:t>4.1.</w:t>
      </w:r>
      <w:r>
        <w:tab/>
      </w:r>
      <w:r w:rsidR="00BA4537" w:rsidRPr="00BA4537">
        <w:t>There shall be affixed, conspicuously and in a readily accessible place specified on the approval form, to every vehicle conforming to a vehicle type approved under this Regulation an international approval mark consisting of:</w:t>
      </w:r>
    </w:p>
    <w:p w14:paraId="263CEFF6" w14:textId="77777777" w:rsidR="00BA4537" w:rsidRPr="00BA4537" w:rsidRDefault="00BA4537" w:rsidP="00E02003">
      <w:pPr>
        <w:suppressAutoHyphens/>
        <w:spacing w:after="0" w:line="240" w:lineRule="atLeast"/>
        <w:ind w:left="1440" w:hanging="900"/>
        <w:rPr>
          <w:rFonts w:ascii="Times New Roman" w:eastAsia="Times New Roman" w:hAnsi="Times New Roman" w:cs="Times New Roman"/>
          <w:sz w:val="20"/>
          <w:szCs w:val="20"/>
          <w:lang w:val="en-US" w:eastAsia="en-US"/>
        </w:rPr>
      </w:pPr>
    </w:p>
    <w:p w14:paraId="0ACE7169" w14:textId="77777777" w:rsidR="00BA4537" w:rsidRPr="00BA4537" w:rsidRDefault="00BA4537" w:rsidP="000024EE">
      <w:pPr>
        <w:pStyle w:val="SingleTxtG"/>
      </w:pPr>
      <w:r w:rsidRPr="00BA4537">
        <w:t>4.1.1.</w:t>
      </w:r>
      <w:r w:rsidRPr="00BA4537">
        <w:tab/>
        <w:t xml:space="preserve">A circle surrounding the Letter </w:t>
      </w:r>
      <w:r w:rsidR="006F785C">
        <w:t>"</w:t>
      </w:r>
      <w:r w:rsidRPr="00BA4537">
        <w:t>E</w:t>
      </w:r>
      <w:r w:rsidR="006F785C">
        <w:t>"</w:t>
      </w:r>
      <w:r w:rsidRPr="00BA4537">
        <w:t xml:space="preserve"> followed by the distinguishing number of the country which has granted approval.</w:t>
      </w:r>
    </w:p>
    <w:p w14:paraId="2CE16FBC" w14:textId="77777777" w:rsidR="00BA4537" w:rsidRPr="00BA4537" w:rsidRDefault="00BA4537" w:rsidP="000024EE">
      <w:pPr>
        <w:pStyle w:val="SingleTxtG"/>
      </w:pPr>
      <w:r w:rsidRPr="00BA4537">
        <w:lastRenderedPageBreak/>
        <w:t>4.1.2.</w:t>
      </w:r>
      <w:r w:rsidRPr="00BA4537">
        <w:tab/>
        <w:t xml:space="preserve">The number of this Regulation, followed by the letter </w:t>
      </w:r>
      <w:r w:rsidR="006F785C">
        <w:t>"</w:t>
      </w:r>
      <w:r w:rsidRPr="00BA4537">
        <w:t>R</w:t>
      </w:r>
      <w:r w:rsidR="006F785C">
        <w:t>"</w:t>
      </w:r>
      <w:r w:rsidRPr="00BA4537">
        <w:t>, a dash and the approval number to the right of the circle described in paragraph 4.1.1. above.</w:t>
      </w:r>
    </w:p>
    <w:p w14:paraId="5F8847AD" w14:textId="77777777" w:rsidR="00BA4537" w:rsidRPr="00BA4537" w:rsidRDefault="00E02003" w:rsidP="000024EE">
      <w:pPr>
        <w:pStyle w:val="SingleTxtG"/>
      </w:pPr>
      <w:r>
        <w:t>4.2.</w:t>
      </w:r>
      <w:r>
        <w:tab/>
      </w:r>
      <w:r w:rsidR="00BA4537" w:rsidRPr="00BA4537">
        <w:t>If the vehicle conforms to a vehicle type approved under one or more other Regulations annexed to the Agreement in the country which has granted approval under this Regulation, the symbol prescribed in paragraph 4.1.1. above need not be repeated; in this case the Regulation and approval numbers and the additional symbols of all the Regulations under which approval has been granted in the country which has granted approval under this Regulation shall be placed in vertical columns to the right of the symbol prescribed in paragraph 4.1.1. above.</w:t>
      </w:r>
    </w:p>
    <w:p w14:paraId="0A32A386" w14:textId="77777777" w:rsidR="00BA4537" w:rsidRPr="00BA4537" w:rsidRDefault="00E02003" w:rsidP="000024EE">
      <w:pPr>
        <w:pStyle w:val="SingleTxtG"/>
      </w:pPr>
      <w:r>
        <w:t>4.3.</w:t>
      </w:r>
      <w:r>
        <w:tab/>
      </w:r>
      <w:r w:rsidR="00BA4537" w:rsidRPr="00BA4537">
        <w:t>The approval mark shall be clearly legible and shall be indelible.</w:t>
      </w:r>
    </w:p>
    <w:p w14:paraId="53B7FFD4" w14:textId="77777777" w:rsidR="00BA4537" w:rsidRPr="00BA4537" w:rsidRDefault="00E02003" w:rsidP="000024EE">
      <w:pPr>
        <w:pStyle w:val="SingleTxtG"/>
      </w:pPr>
      <w:r>
        <w:t>4.4.</w:t>
      </w:r>
      <w:r>
        <w:tab/>
      </w:r>
      <w:r w:rsidR="00BA4537" w:rsidRPr="00BA4537">
        <w:t>The approval mark shall be placed on or close to the vehicle data plate affixed by the Manufacturer.</w:t>
      </w:r>
    </w:p>
    <w:p w14:paraId="54DE520A" w14:textId="77777777" w:rsidR="00BA4537" w:rsidRPr="00BA4537" w:rsidRDefault="00E02003" w:rsidP="000024EE">
      <w:pPr>
        <w:pStyle w:val="SingleTxtG"/>
      </w:pPr>
      <w:r>
        <w:t>4.5.</w:t>
      </w:r>
      <w:r>
        <w:tab/>
      </w:r>
      <w:r w:rsidR="00BA4537" w:rsidRPr="00BA4537">
        <w:t>Annex 3 to this Regulation gives examples of the arrangements of the approval mark.</w:t>
      </w:r>
    </w:p>
    <w:p w14:paraId="6FFE244B" w14:textId="77777777" w:rsidR="00BA4537" w:rsidRPr="00BA4537" w:rsidRDefault="00604477" w:rsidP="00604477">
      <w:pPr>
        <w:pStyle w:val="HChG"/>
        <w:rPr>
          <w:lang w:val="en-US"/>
        </w:rPr>
      </w:pPr>
      <w:r>
        <w:rPr>
          <w:lang w:val="en-US"/>
        </w:rPr>
        <w:tab/>
      </w:r>
      <w:r w:rsidR="00B644CF">
        <w:rPr>
          <w:lang w:val="en-US"/>
        </w:rPr>
        <w:tab/>
      </w:r>
      <w:r w:rsidR="00E02003">
        <w:rPr>
          <w:lang w:val="en-US"/>
        </w:rPr>
        <w:t>5.</w:t>
      </w:r>
      <w:r w:rsidR="00E02003">
        <w:rPr>
          <w:lang w:val="en-US"/>
        </w:rPr>
        <w:tab/>
      </w:r>
      <w:r w:rsidR="001C30F6">
        <w:rPr>
          <w:lang w:val="en-US"/>
        </w:rPr>
        <w:tab/>
      </w:r>
      <w:r w:rsidR="00BA4537" w:rsidRPr="00BA4537">
        <w:rPr>
          <w:lang w:val="en-US"/>
        </w:rPr>
        <w:t xml:space="preserve">Approval </w:t>
      </w:r>
    </w:p>
    <w:p w14:paraId="03C34936" w14:textId="77777777" w:rsidR="00BA4537" w:rsidRPr="00BA4537" w:rsidRDefault="00BA4537" w:rsidP="000024EE">
      <w:pPr>
        <w:pStyle w:val="SingleTxtG"/>
      </w:pPr>
      <w:r w:rsidRPr="00BA4537">
        <w:t>5.1.</w:t>
      </w:r>
      <w:r w:rsidRPr="00BA4537">
        <w:tab/>
        <w:t>Approval Authorities shall grant, as appropriate, type approval with regard to cyber security, only to such vehicle types that satisfy the requirements of this Regulation.</w:t>
      </w:r>
    </w:p>
    <w:p w14:paraId="75DC48BF" w14:textId="77777777" w:rsidR="00BA4537" w:rsidRPr="00BA4537" w:rsidRDefault="00E02003" w:rsidP="000024EE">
      <w:pPr>
        <w:pStyle w:val="SingleTxtG"/>
      </w:pPr>
      <w:r>
        <w:t>5.2.</w:t>
      </w:r>
      <w:r>
        <w:tab/>
      </w:r>
      <w:r w:rsidR="00BA4537" w:rsidRPr="00BA4537">
        <w:t>Notice of approval or of extension or refusal of approval of a vehicle type pursuant to this Regulation shall be communicated to the Parties to the 1958 Agreement which apply this Regulation, by means of a form conforming to the model in Annex 2 to this Regulation.</w:t>
      </w:r>
    </w:p>
    <w:p w14:paraId="1EDFC711" w14:textId="77777777" w:rsidR="00BA4537" w:rsidRPr="00BA4537" w:rsidRDefault="00E02003" w:rsidP="000024EE">
      <w:pPr>
        <w:pStyle w:val="SingleTxtG"/>
      </w:pPr>
      <w:r>
        <w:t>5.3.</w:t>
      </w:r>
      <w:r>
        <w:tab/>
      </w:r>
      <w:r w:rsidR="00BA4537" w:rsidRPr="00BA4537">
        <w:t>Approval Authorities shall not grant any type approval without ensuring that the manufacturer has put in place satisfactory arrangements and procedures to manage properly the cyber security aspects as covered by this Regulation.</w:t>
      </w:r>
    </w:p>
    <w:p w14:paraId="09E49E70" w14:textId="77777777" w:rsidR="00BA4537" w:rsidRPr="00D47358" w:rsidRDefault="00BA4537" w:rsidP="000024EE">
      <w:pPr>
        <w:pStyle w:val="SingleTxtG"/>
      </w:pPr>
      <w:r w:rsidRPr="00BA4537">
        <w:t>5.4.</w:t>
      </w:r>
      <w:r w:rsidRPr="00BA4537">
        <w:tab/>
        <w:t xml:space="preserve">For the </w:t>
      </w:r>
      <w:r w:rsidRPr="00D47358">
        <w:t>purpose of paragraph 7.2. of this Regulation, the manufacturer shall ensure the cyber security aspects covered by this regulation are implemented.</w:t>
      </w:r>
    </w:p>
    <w:p w14:paraId="229ED833" w14:textId="77777777" w:rsidR="00BA4537" w:rsidRPr="00D47358" w:rsidRDefault="00E02003" w:rsidP="001C30F6">
      <w:pPr>
        <w:pStyle w:val="HChG"/>
        <w:ind w:left="2268"/>
        <w:rPr>
          <w:lang w:val="en-US"/>
        </w:rPr>
      </w:pPr>
      <w:r w:rsidRPr="00D47358">
        <w:rPr>
          <w:lang w:val="en-US"/>
        </w:rPr>
        <w:t xml:space="preserve">6. </w:t>
      </w:r>
      <w:r w:rsidRPr="00D47358">
        <w:rPr>
          <w:lang w:val="en-US"/>
        </w:rPr>
        <w:tab/>
      </w:r>
      <w:r w:rsidR="001C30F6">
        <w:rPr>
          <w:lang w:val="en-US"/>
        </w:rPr>
        <w:tab/>
      </w:r>
      <w:r w:rsidR="00517990" w:rsidRPr="00D47358">
        <w:rPr>
          <w:lang w:val="en-US"/>
        </w:rPr>
        <w:t>C</w:t>
      </w:r>
      <w:r w:rsidR="00AB7398" w:rsidRPr="00D47358">
        <w:rPr>
          <w:lang w:val="en-US"/>
        </w:rPr>
        <w:t xml:space="preserve">yber Security Management System </w:t>
      </w:r>
      <w:r w:rsidR="00517990" w:rsidRPr="00D47358">
        <w:rPr>
          <w:lang w:val="en-US"/>
        </w:rPr>
        <w:t>Certificate</w:t>
      </w:r>
      <w:r w:rsidR="00BA4537" w:rsidRPr="00D47358">
        <w:rPr>
          <w:lang w:val="en-US"/>
        </w:rPr>
        <w:t xml:space="preserve"> of Compliance</w:t>
      </w:r>
    </w:p>
    <w:p w14:paraId="42D8E821" w14:textId="77777777" w:rsidR="00BA4537" w:rsidRPr="00D47358" w:rsidRDefault="00E02003" w:rsidP="000024EE">
      <w:pPr>
        <w:pStyle w:val="SingleTxtG"/>
      </w:pPr>
      <w:r w:rsidRPr="00D47358">
        <w:t>6.1.</w:t>
      </w:r>
      <w:r w:rsidRPr="00D47358">
        <w:tab/>
      </w:r>
      <w:commentRangeStart w:id="277"/>
      <w:commentRangeStart w:id="278"/>
      <w:r w:rsidR="00BA4537" w:rsidRPr="00D47358">
        <w:t xml:space="preserve">Contracting Parties shall appoint an Approval Authority or Technical Service to carry out the preliminary assessment of the manufacturer and to issue a </w:t>
      </w:r>
      <w:r w:rsidR="00517990" w:rsidRPr="00D47358">
        <w:t>CSMS</w:t>
      </w:r>
      <w:r w:rsidR="00DA252D" w:rsidRPr="00D47358">
        <w:t xml:space="preserve"> Certificate </w:t>
      </w:r>
      <w:r w:rsidR="00BA4537" w:rsidRPr="00D47358">
        <w:t xml:space="preserve">of </w:t>
      </w:r>
      <w:r w:rsidR="00DA252D" w:rsidRPr="00D47358">
        <w:t>Compliance</w:t>
      </w:r>
      <w:commentRangeEnd w:id="277"/>
      <w:r w:rsidR="003369BE">
        <w:rPr>
          <w:rStyle w:val="CommentReference"/>
          <w:rFonts w:cs="Times New Roman"/>
          <w:bCs w:val="0"/>
          <w:szCs w:val="20"/>
          <w:lang w:val="en-GB"/>
        </w:rPr>
        <w:commentReference w:id="277"/>
      </w:r>
      <w:commentRangeEnd w:id="278"/>
      <w:r w:rsidR="006034A0">
        <w:rPr>
          <w:rStyle w:val="CommentReference"/>
          <w:rFonts w:cs="Times New Roman"/>
          <w:bCs w:val="0"/>
          <w:szCs w:val="20"/>
          <w:lang w:val="en-GB"/>
        </w:rPr>
        <w:commentReference w:id="278"/>
      </w:r>
      <w:r w:rsidR="00BA4537" w:rsidRPr="00D47358">
        <w:t>.</w:t>
      </w:r>
    </w:p>
    <w:p w14:paraId="164E1E65" w14:textId="77777777" w:rsidR="00BA4537" w:rsidRPr="00D47358" w:rsidRDefault="00BA4537" w:rsidP="000024EE">
      <w:pPr>
        <w:pStyle w:val="SingleTxtG"/>
      </w:pPr>
      <w:r w:rsidRPr="00D47358">
        <w:t>6.2.</w:t>
      </w:r>
      <w:r w:rsidRPr="00D47358">
        <w:tab/>
        <w:t>In the context of the preliminary assessment of the manufacturer, the Approval Authority or Technical Service shall ensure that the manufacturer has installed the necessary processes to comply with all legal requirements from this which are relevant for cyber security according to this Regulation.</w:t>
      </w:r>
    </w:p>
    <w:p w14:paraId="4DF0CB74" w14:textId="77777777" w:rsidR="00BA4537" w:rsidRPr="00D47358" w:rsidRDefault="00BA4537" w:rsidP="000024EE">
      <w:pPr>
        <w:pStyle w:val="SingleTxtG"/>
      </w:pPr>
      <w:r w:rsidRPr="00D47358">
        <w:t>6.3.</w:t>
      </w:r>
      <w:r w:rsidRPr="00D47358">
        <w:tab/>
        <w:t xml:space="preserve">When this preliminary assessment has been carried out, a certificate named </w:t>
      </w:r>
      <w:r w:rsidR="00517990" w:rsidRPr="00D47358">
        <w:t>CSMS</w:t>
      </w:r>
      <w:r w:rsidR="00DA252D" w:rsidRPr="00D47358">
        <w:t xml:space="preserve"> Certificate of Compliance</w:t>
      </w:r>
      <w:r w:rsidRPr="00D47358">
        <w:t xml:space="preserve"> as described in Annex 4 to this Regulation (hereinafter the </w:t>
      </w:r>
      <w:r w:rsidR="00517990" w:rsidRPr="00D47358">
        <w:t>CSMS Certificate</w:t>
      </w:r>
      <w:r w:rsidR="00DA252D" w:rsidRPr="00D47358">
        <w:t xml:space="preserve"> of Compliance</w:t>
      </w:r>
      <w:r w:rsidRPr="00D47358">
        <w:t>) shall be granted to the manufacturer.</w:t>
      </w:r>
    </w:p>
    <w:p w14:paraId="29B9F4EA" w14:textId="77777777" w:rsidR="00BA4537" w:rsidRPr="00D47358" w:rsidRDefault="00E566F9" w:rsidP="000024EE">
      <w:pPr>
        <w:pStyle w:val="SingleTxtG"/>
      </w:pPr>
      <w:r w:rsidRPr="00D47358">
        <w:t>6.4.</w:t>
      </w:r>
      <w:r w:rsidRPr="00D47358">
        <w:tab/>
      </w:r>
      <w:r w:rsidR="00BA4537" w:rsidRPr="00D47358">
        <w:t xml:space="preserve">The Approval Authority or Technical Service shall use the model set out in Annex 4 to this Regulation for the </w:t>
      </w:r>
      <w:r w:rsidR="00517990" w:rsidRPr="00D47358">
        <w:t>CSMS Certificate</w:t>
      </w:r>
      <w:r w:rsidR="00DA252D" w:rsidRPr="00D47358">
        <w:t xml:space="preserve"> of Compliance</w:t>
      </w:r>
      <w:r w:rsidR="00BA4537" w:rsidRPr="00D47358">
        <w:t>.</w:t>
      </w:r>
    </w:p>
    <w:p w14:paraId="5DF56B54" w14:textId="77777777" w:rsidR="00BA4537" w:rsidRPr="00BA4537" w:rsidRDefault="00E566F9" w:rsidP="000024EE">
      <w:pPr>
        <w:pStyle w:val="SingleTxtG"/>
      </w:pPr>
      <w:r>
        <w:lastRenderedPageBreak/>
        <w:t>6.5.</w:t>
      </w:r>
      <w:r>
        <w:tab/>
      </w:r>
      <w:r w:rsidR="00BA4537" w:rsidRPr="00BA4537">
        <w:t xml:space="preserve">The </w:t>
      </w:r>
      <w:r w:rsidR="00517990">
        <w:t>CSMS Certificate</w:t>
      </w:r>
      <w:r w:rsidR="00DA252D" w:rsidRPr="00BA4537">
        <w:t xml:space="preserve"> of </w:t>
      </w:r>
      <w:r w:rsidR="00DA252D">
        <w:t>C</w:t>
      </w:r>
      <w:r w:rsidR="00DA252D" w:rsidRPr="00BA4537">
        <w:t>ompliance</w:t>
      </w:r>
      <w:r w:rsidR="00DA252D" w:rsidRPr="00BA4537" w:rsidDel="00DA252D">
        <w:t xml:space="preserve"> </w:t>
      </w:r>
      <w:r w:rsidR="00BA4537" w:rsidRPr="00BA4537">
        <w:t>shall remain valid for three years from the date of deliverance of the certificate</w:t>
      </w:r>
    </w:p>
    <w:p w14:paraId="2B2369CE" w14:textId="77777777" w:rsidR="00BA4537" w:rsidRPr="00D47358" w:rsidRDefault="00BA4537" w:rsidP="000024EE">
      <w:pPr>
        <w:pStyle w:val="SingleTxtG"/>
      </w:pPr>
      <w:r w:rsidRPr="00D47358">
        <w:t>6.6.</w:t>
      </w:r>
      <w:r w:rsidRPr="00D47358">
        <w:tab/>
        <w:t xml:space="preserve">The Approval Authority which has granted the </w:t>
      </w:r>
      <w:r w:rsidR="009B2996" w:rsidRPr="00D47358">
        <w:t>CSMS</w:t>
      </w:r>
      <w:r w:rsidR="00DA252D" w:rsidRPr="00D47358">
        <w:t xml:space="preserve"> Certificate of Compliance</w:t>
      </w:r>
      <w:r w:rsidR="00DA252D" w:rsidRPr="00D47358" w:rsidDel="00DA252D">
        <w:t xml:space="preserve"> </w:t>
      </w:r>
      <w:r w:rsidRPr="00D47358">
        <w:t xml:space="preserve">may at any time verify its continued validity. The </w:t>
      </w:r>
      <w:r w:rsidR="009B2996" w:rsidRPr="00D47358">
        <w:t>CSMS</w:t>
      </w:r>
      <w:r w:rsidR="00DA252D" w:rsidRPr="00D47358">
        <w:t xml:space="preserve"> Certificate of Compliance</w:t>
      </w:r>
      <w:r w:rsidR="00DA252D" w:rsidRPr="00D47358" w:rsidDel="00DA252D">
        <w:t xml:space="preserve"> </w:t>
      </w:r>
      <w:r w:rsidRPr="00D47358">
        <w:t>may be withdrawn if the requirements laid down in this Regulation are no longer met.</w:t>
      </w:r>
    </w:p>
    <w:p w14:paraId="089EDA15" w14:textId="77777777" w:rsidR="00BA4537" w:rsidRPr="00D47358" w:rsidRDefault="00BA4537" w:rsidP="000024EE">
      <w:pPr>
        <w:pStyle w:val="SingleTxtG"/>
      </w:pPr>
      <w:r w:rsidRPr="00D47358">
        <w:t>6.7.</w:t>
      </w:r>
      <w:r w:rsidRPr="00D47358">
        <w:tab/>
        <w:t xml:space="preserve">The manufacturer shall inform the Approval Authority or Technical Service of any significant change that could affect the relevance of the </w:t>
      </w:r>
      <w:r w:rsidR="009B2996" w:rsidRPr="00D47358">
        <w:t>CSMS</w:t>
      </w:r>
      <w:r w:rsidR="00DA252D" w:rsidRPr="00D47358">
        <w:t xml:space="preserve"> Certificate of Compliance</w:t>
      </w:r>
      <w:r w:rsidRPr="00D47358">
        <w:t>. After consultation with the manufacturer, the Approval Authority or Technical Service shall decide whether new checks are necessary.</w:t>
      </w:r>
    </w:p>
    <w:p w14:paraId="51210DBA" w14:textId="77777777" w:rsidR="00BA4537" w:rsidRPr="00D47358" w:rsidRDefault="00E566F9" w:rsidP="000024EE">
      <w:pPr>
        <w:pStyle w:val="SingleTxtG"/>
      </w:pPr>
      <w:r w:rsidRPr="00D47358">
        <w:t>6.8.</w:t>
      </w:r>
      <w:r w:rsidRPr="00D47358">
        <w:tab/>
      </w:r>
      <w:r w:rsidR="00BA4537" w:rsidRPr="00D47358">
        <w:t xml:space="preserve">At the end of the period of validity of the </w:t>
      </w:r>
      <w:r w:rsidR="00CB282F" w:rsidRPr="00D47358">
        <w:t xml:space="preserve">CSMS </w:t>
      </w:r>
      <w:r w:rsidR="00DA252D" w:rsidRPr="00D47358">
        <w:t>Certificate of Compliance</w:t>
      </w:r>
      <w:r w:rsidR="00BA4537" w:rsidRPr="00D47358">
        <w:t xml:space="preserve">, the Approval Authority shall, as appropriate, issue a new </w:t>
      </w:r>
      <w:r w:rsidR="00CB282F" w:rsidRPr="00D47358">
        <w:t>CSMS</w:t>
      </w:r>
      <w:r w:rsidR="00DA252D" w:rsidRPr="00D47358">
        <w:t xml:space="preserve"> Certificate of Compliance</w:t>
      </w:r>
      <w:r w:rsidR="00DA252D" w:rsidRPr="00D47358" w:rsidDel="00DA252D">
        <w:t xml:space="preserve"> </w:t>
      </w:r>
      <w:r w:rsidR="00BA4537" w:rsidRPr="00D47358">
        <w:t>or extends its validity for a further period of three years. The Approval Authority shall issue a new certificate in cases where significant changes have been brought to the attention of the Approval Authority or Technical Service.</w:t>
      </w:r>
    </w:p>
    <w:p w14:paraId="7C1877F3" w14:textId="77777777" w:rsidR="00BA4537" w:rsidRPr="00D47358" w:rsidRDefault="00BA4537" w:rsidP="000024EE">
      <w:pPr>
        <w:pStyle w:val="SingleTxtG"/>
        <w:rPr>
          <w:strike/>
        </w:rPr>
      </w:pPr>
      <w:r w:rsidRPr="00D47358">
        <w:t>6.9.</w:t>
      </w:r>
      <w:r w:rsidRPr="00D47358">
        <w:tab/>
        <w:t xml:space="preserve">Existing vehicle type approvals shall not lose their validity due to the expiration of the manufacturer’s </w:t>
      </w:r>
      <w:r w:rsidR="009B2996" w:rsidRPr="00D47358">
        <w:t>CSMS</w:t>
      </w:r>
      <w:r w:rsidR="00DA252D" w:rsidRPr="00D47358">
        <w:t xml:space="preserve"> Certificate of Compliance</w:t>
      </w:r>
      <w:r w:rsidRPr="00D47358">
        <w:t>.</w:t>
      </w:r>
    </w:p>
    <w:p w14:paraId="51BEAE3F" w14:textId="77777777" w:rsidR="00BA4537" w:rsidRPr="00D47358" w:rsidRDefault="00E566F9" w:rsidP="001C30F6">
      <w:pPr>
        <w:pStyle w:val="HChG"/>
        <w:ind w:left="2268"/>
        <w:rPr>
          <w:lang w:val="en-US"/>
        </w:rPr>
      </w:pPr>
      <w:r w:rsidRPr="00D47358">
        <w:rPr>
          <w:lang w:val="en-US"/>
        </w:rPr>
        <w:t>7.</w:t>
      </w:r>
      <w:r w:rsidRPr="00D47358">
        <w:rPr>
          <w:lang w:val="en-US"/>
        </w:rPr>
        <w:tab/>
      </w:r>
      <w:r w:rsidR="00BA4537" w:rsidRPr="00D47358">
        <w:rPr>
          <w:lang w:val="en-US"/>
        </w:rPr>
        <w:t>Specifications</w:t>
      </w:r>
    </w:p>
    <w:p w14:paraId="1B2F823A" w14:textId="77777777" w:rsidR="00BA4537" w:rsidRPr="00D47358" w:rsidRDefault="00E566F9" w:rsidP="001C30F6">
      <w:pPr>
        <w:pStyle w:val="H1G"/>
        <w:ind w:left="2268"/>
        <w:rPr>
          <w:lang w:val="en-US"/>
        </w:rPr>
      </w:pPr>
      <w:r w:rsidRPr="00D47358">
        <w:rPr>
          <w:lang w:val="en-US"/>
        </w:rPr>
        <w:t>7.1.</w:t>
      </w:r>
      <w:r w:rsidRPr="00D47358">
        <w:rPr>
          <w:lang w:val="en-US"/>
        </w:rPr>
        <w:tab/>
      </w:r>
      <w:r w:rsidR="00BA4537" w:rsidRPr="00D47358">
        <w:rPr>
          <w:lang w:val="en-US"/>
        </w:rPr>
        <w:t>General specifications</w:t>
      </w:r>
    </w:p>
    <w:p w14:paraId="08A3AEA9" w14:textId="77777777" w:rsidR="00BA4537" w:rsidRPr="000024EE" w:rsidRDefault="00BA4537" w:rsidP="000024EE">
      <w:pPr>
        <w:pStyle w:val="SingleTxtG"/>
      </w:pPr>
      <w:r w:rsidRPr="000024EE">
        <w:t>7.1.1.</w:t>
      </w:r>
      <w:r w:rsidRPr="000024EE">
        <w:tab/>
        <w:t>The requirements of this Regulation shall not restrict provisions or requirements of other UN Regulations.</w:t>
      </w:r>
    </w:p>
    <w:p w14:paraId="0A7036BB" w14:textId="77777777" w:rsidR="00BA4537" w:rsidRPr="000024EE" w:rsidRDefault="00BA4537" w:rsidP="000024EE">
      <w:pPr>
        <w:pStyle w:val="SingleTxtG"/>
      </w:pPr>
      <w:r w:rsidRPr="000024EE">
        <w:t>7.1.2.</w:t>
      </w:r>
      <w:r w:rsidRPr="000024EE">
        <w:tab/>
        <w:t>The vehicle manufacturer may refer to [the Recommendation / Resolution on Cyber Security] in their assessment of cyber security risks and the mitigations, as well as when describing the processes employed.</w:t>
      </w:r>
    </w:p>
    <w:p w14:paraId="0DF0534B" w14:textId="77777777" w:rsidR="00BA4537" w:rsidRPr="00D47358" w:rsidRDefault="00604477" w:rsidP="00604477">
      <w:pPr>
        <w:pStyle w:val="H1G"/>
        <w:rPr>
          <w:lang w:val="en-US"/>
        </w:rPr>
      </w:pPr>
      <w:r>
        <w:rPr>
          <w:lang w:val="en-US"/>
        </w:rPr>
        <w:tab/>
      </w:r>
      <w:r w:rsidR="00B644CF">
        <w:rPr>
          <w:lang w:val="en-US"/>
        </w:rPr>
        <w:tab/>
      </w:r>
      <w:r w:rsidR="00BA4537" w:rsidRPr="00D47358">
        <w:rPr>
          <w:lang w:val="en-US"/>
        </w:rPr>
        <w:t>7.2.</w:t>
      </w:r>
      <w:r w:rsidR="00BA4537" w:rsidRPr="00D47358">
        <w:rPr>
          <w:lang w:val="en-US"/>
        </w:rPr>
        <w:tab/>
      </w:r>
      <w:r w:rsidR="001C30F6">
        <w:rPr>
          <w:lang w:val="en-US"/>
        </w:rPr>
        <w:tab/>
      </w:r>
      <w:r w:rsidR="00BA4537" w:rsidRPr="00D47358">
        <w:rPr>
          <w:lang w:val="en-US"/>
        </w:rPr>
        <w:t xml:space="preserve">Requirements for the </w:t>
      </w:r>
      <w:r w:rsidR="00D47358">
        <w:rPr>
          <w:lang w:val="en-US"/>
        </w:rPr>
        <w:t>Cyber Security Management System</w:t>
      </w:r>
    </w:p>
    <w:p w14:paraId="57B80FEE" w14:textId="77777777" w:rsidR="00BA4537" w:rsidRPr="00943F0C" w:rsidRDefault="00BA4537" w:rsidP="000024EE">
      <w:pPr>
        <w:pStyle w:val="SingleTxtG"/>
      </w:pPr>
      <w:r w:rsidRPr="00D47358">
        <w:t>7.2.1.</w:t>
      </w:r>
      <w:r w:rsidRPr="00D47358">
        <w:tab/>
        <w:t xml:space="preserve">For the preliminary assessment the </w:t>
      </w:r>
      <w:r w:rsidRPr="00D47358">
        <w:rPr>
          <w:rFonts w:eastAsia="Calibri"/>
        </w:rPr>
        <w:t xml:space="preserve">Approval Authority or Technical Service </w:t>
      </w:r>
      <w:r w:rsidRPr="00D47358">
        <w:t xml:space="preserve">shall verify that the vehicle manufacturer has a Cyber Security Management System in place and shall verify its </w:t>
      </w:r>
      <w:r w:rsidRPr="00943F0C">
        <w:t>compliance with this Regulation.</w:t>
      </w:r>
    </w:p>
    <w:p w14:paraId="4B47F354" w14:textId="77777777" w:rsidR="00BA4537" w:rsidRPr="00943F0C" w:rsidRDefault="00BA4537" w:rsidP="000024EE">
      <w:pPr>
        <w:pStyle w:val="SingleTxtG"/>
      </w:pPr>
      <w:r w:rsidRPr="00943F0C">
        <w:t>7.2.2.</w:t>
      </w:r>
      <w:r w:rsidRPr="00943F0C">
        <w:tab/>
        <w:t>The Cyber Security Management System shall cover the following aspects:</w:t>
      </w:r>
    </w:p>
    <w:p w14:paraId="224EBD80" w14:textId="77777777" w:rsidR="00BA4537" w:rsidRPr="00943F0C" w:rsidRDefault="00BA4537" w:rsidP="000024EE">
      <w:pPr>
        <w:pStyle w:val="SingleTxtG"/>
      </w:pPr>
      <w:r w:rsidRPr="00943F0C">
        <w:t>7.2.2.1.</w:t>
      </w:r>
      <w:r w:rsidRPr="00943F0C">
        <w:tab/>
        <w:t xml:space="preserve">The vehicle manufacturer shall demonstrate to an </w:t>
      </w:r>
      <w:r w:rsidRPr="00943F0C">
        <w:rPr>
          <w:rFonts w:eastAsia="Calibri"/>
        </w:rPr>
        <w:t xml:space="preserve">Approval Authority or Technical Service </w:t>
      </w:r>
      <w:r w:rsidRPr="00943F0C">
        <w:t xml:space="preserve">that their Cyber Security Management System </w:t>
      </w:r>
      <w:r w:rsidR="00D47358" w:rsidRPr="00943F0C">
        <w:t>considers</w:t>
      </w:r>
      <w:r w:rsidRPr="00943F0C">
        <w:t xml:space="preserve"> the following phases:</w:t>
      </w:r>
    </w:p>
    <w:p w14:paraId="41C8A520" w14:textId="77777777" w:rsidR="00BA4537" w:rsidRPr="00943F0C" w:rsidRDefault="00BA4537" w:rsidP="00E96EDE">
      <w:pPr>
        <w:pStyle w:val="SingleTxtG"/>
        <w:ind w:firstLine="0"/>
      </w:pPr>
      <w:r w:rsidRPr="00943F0C">
        <w:t>- Development phase;</w:t>
      </w:r>
    </w:p>
    <w:p w14:paraId="49739D5B" w14:textId="77777777" w:rsidR="00BA4537" w:rsidRPr="00943F0C" w:rsidRDefault="00BA4537" w:rsidP="00E96EDE">
      <w:pPr>
        <w:pStyle w:val="SingleTxtG"/>
        <w:ind w:firstLine="0"/>
      </w:pPr>
      <w:r w:rsidRPr="00943F0C">
        <w:t>- Production phase;</w:t>
      </w:r>
    </w:p>
    <w:p w14:paraId="73689900" w14:textId="77777777" w:rsidR="00BA4537" w:rsidRPr="00943F0C" w:rsidRDefault="00BA4537" w:rsidP="00E96EDE">
      <w:pPr>
        <w:pStyle w:val="SingleTxtG"/>
        <w:ind w:firstLine="0"/>
      </w:pPr>
      <w:r w:rsidRPr="00943F0C">
        <w:t>- Post-production phase.</w:t>
      </w:r>
    </w:p>
    <w:p w14:paraId="0EC29940" w14:textId="77777777" w:rsidR="00BA4537" w:rsidRPr="00943F0C" w:rsidRDefault="00BA4537" w:rsidP="000024EE">
      <w:pPr>
        <w:pStyle w:val="SingleTxtG"/>
      </w:pPr>
      <w:r w:rsidRPr="00943F0C">
        <w:t>7.2.2.2.</w:t>
      </w:r>
      <w:r w:rsidRPr="00943F0C">
        <w:tab/>
        <w:t>The vehicle manufacturer shall demonstrate that the processes used within their Cyber Security Management System ensure security is adequately considered. This shall include:</w:t>
      </w:r>
    </w:p>
    <w:p w14:paraId="5A7DF6A7" w14:textId="77777777" w:rsidR="00BA4537" w:rsidRPr="00943F0C" w:rsidRDefault="00604477" w:rsidP="00E96EDE">
      <w:pPr>
        <w:pStyle w:val="SingleTxtG"/>
        <w:ind w:firstLine="0"/>
      </w:pPr>
      <w:r>
        <w:lastRenderedPageBreak/>
        <w:t>(</w:t>
      </w:r>
      <w:r w:rsidR="00BA4537" w:rsidRPr="00943F0C">
        <w:t>a) </w:t>
      </w:r>
      <w:r w:rsidR="00E566F9" w:rsidRPr="00943F0C">
        <w:t xml:space="preserve"> </w:t>
      </w:r>
      <w:r w:rsidR="00BA4537" w:rsidRPr="00943F0C">
        <w:t>The processes used within the manufacturer’s organization to manage cyber security;</w:t>
      </w:r>
    </w:p>
    <w:p w14:paraId="2D6C4CAB" w14:textId="77777777" w:rsidR="00BA4537" w:rsidRPr="00943F0C" w:rsidRDefault="00604477" w:rsidP="00E96EDE">
      <w:pPr>
        <w:pStyle w:val="SingleTxtG"/>
        <w:ind w:firstLine="0"/>
      </w:pPr>
      <w:r>
        <w:t>(</w:t>
      </w:r>
      <w:r w:rsidR="00BA4537" w:rsidRPr="00943F0C">
        <w:t>b) </w:t>
      </w:r>
      <w:r w:rsidR="00E566F9" w:rsidRPr="00943F0C">
        <w:tab/>
      </w:r>
      <w:r w:rsidR="00BA4537" w:rsidRPr="00943F0C">
        <w:t>The processes used for the identification of risks to vehicle types;</w:t>
      </w:r>
    </w:p>
    <w:p w14:paraId="2EC61A75" w14:textId="77777777" w:rsidR="00BA4537" w:rsidRPr="00943F0C" w:rsidRDefault="00604477" w:rsidP="00E96EDE">
      <w:pPr>
        <w:pStyle w:val="SingleTxtG"/>
        <w:ind w:firstLine="0"/>
      </w:pPr>
      <w:r>
        <w:t>(</w:t>
      </w:r>
      <w:r w:rsidR="00BA4537" w:rsidRPr="00943F0C">
        <w:t>c)</w:t>
      </w:r>
      <w:r w:rsidR="00BA4537" w:rsidRPr="00943F0C">
        <w:tab/>
        <w:t>The processes used for the assessment, categorization and treatment of the risks identified;</w:t>
      </w:r>
    </w:p>
    <w:p w14:paraId="00F1C849" w14:textId="77777777" w:rsidR="00BA4537" w:rsidRPr="00943F0C" w:rsidRDefault="00604477" w:rsidP="00E96EDE">
      <w:pPr>
        <w:pStyle w:val="SingleTxtG"/>
        <w:ind w:firstLine="0"/>
      </w:pPr>
      <w:r>
        <w:t>(</w:t>
      </w:r>
      <w:r w:rsidR="00BA4537" w:rsidRPr="00943F0C">
        <w:t>d) </w:t>
      </w:r>
      <w:r w:rsidR="00BA4537" w:rsidRPr="00943F0C">
        <w:tab/>
        <w:t>The processes in place to verify that the risks identified are appropriately managed;</w:t>
      </w:r>
    </w:p>
    <w:p w14:paraId="569D3A76" w14:textId="77777777" w:rsidR="00BA4537" w:rsidRPr="00943F0C" w:rsidRDefault="00604477" w:rsidP="00E96EDE">
      <w:pPr>
        <w:pStyle w:val="SingleTxtG"/>
        <w:ind w:firstLine="0"/>
      </w:pPr>
      <w:r>
        <w:t>(</w:t>
      </w:r>
      <w:r w:rsidR="00BA4537" w:rsidRPr="00943F0C">
        <w:t>e) </w:t>
      </w:r>
      <w:r w:rsidR="00BA4537" w:rsidRPr="00943F0C">
        <w:tab/>
        <w:t>The processes used for testing the security of the system throughout its development and production phases;</w:t>
      </w:r>
    </w:p>
    <w:p w14:paraId="68D8A592" w14:textId="77777777" w:rsidR="00BA4537" w:rsidRPr="00943F0C" w:rsidRDefault="00604477" w:rsidP="00E96EDE">
      <w:pPr>
        <w:pStyle w:val="SingleTxtG"/>
        <w:ind w:firstLine="0"/>
      </w:pPr>
      <w:r>
        <w:t>(</w:t>
      </w:r>
      <w:r w:rsidR="00BA4537" w:rsidRPr="00943F0C">
        <w:t>f) </w:t>
      </w:r>
      <w:r w:rsidR="00BA4537" w:rsidRPr="00943F0C">
        <w:tab/>
        <w:t>The processes used for ensuring that the risk assessment is kept current;</w:t>
      </w:r>
    </w:p>
    <w:p w14:paraId="5A54BC23" w14:textId="77777777" w:rsidR="00BA4537" w:rsidRPr="00943F0C" w:rsidRDefault="00604477" w:rsidP="00E96EDE">
      <w:pPr>
        <w:pStyle w:val="SingleTxtG"/>
        <w:ind w:firstLine="0"/>
      </w:pPr>
      <w:r>
        <w:t>(</w:t>
      </w:r>
      <w:r w:rsidR="00BA4537" w:rsidRPr="00943F0C">
        <w:t>g) </w:t>
      </w:r>
      <w:r w:rsidR="00BA4537" w:rsidRPr="00943F0C">
        <w:tab/>
        <w:t>The processes used to monitor for, detect and respond to cyber-attacks on vehicle types;</w:t>
      </w:r>
    </w:p>
    <w:p w14:paraId="7FC26C58" w14:textId="77777777" w:rsidR="00BA4537" w:rsidRPr="00943F0C" w:rsidRDefault="00604477" w:rsidP="00E96EDE">
      <w:pPr>
        <w:pStyle w:val="SingleTxtG"/>
        <w:ind w:firstLine="0"/>
      </w:pPr>
      <w:r>
        <w:t>(</w:t>
      </w:r>
      <w:r w:rsidR="00BA4537" w:rsidRPr="00943F0C">
        <w:t>h) </w:t>
      </w:r>
      <w:r w:rsidR="00BA4537" w:rsidRPr="00943F0C">
        <w:tab/>
        <w:t>The processes used to identify new and evolving cyber threats and vulnerabilities to vehicle types;</w:t>
      </w:r>
    </w:p>
    <w:p w14:paraId="60C35FCE" w14:textId="77777777" w:rsidR="00BA4537" w:rsidRPr="00943F0C" w:rsidRDefault="00604477" w:rsidP="00E96EDE">
      <w:pPr>
        <w:pStyle w:val="SingleTxtG"/>
        <w:ind w:firstLine="0"/>
      </w:pPr>
      <w:r>
        <w:t>(</w:t>
      </w:r>
      <w:r w:rsidR="00BA4537" w:rsidRPr="00943F0C">
        <w:t>i) </w:t>
      </w:r>
      <w:r w:rsidR="00BA4537" w:rsidRPr="00943F0C">
        <w:tab/>
        <w:t>The processes used to appropriately react to new and evolving cyber threats and vulnerabilities.</w:t>
      </w:r>
    </w:p>
    <w:p w14:paraId="423F5B25" w14:textId="77777777" w:rsidR="00BA4537" w:rsidRPr="00943F0C" w:rsidRDefault="00BA4537" w:rsidP="000024EE">
      <w:pPr>
        <w:pStyle w:val="SingleTxtG"/>
      </w:pPr>
      <w:r w:rsidRPr="00943F0C">
        <w:t>7.2.2.3.</w:t>
      </w:r>
      <w:r w:rsidRPr="00943F0C">
        <w:tab/>
        <w:t xml:space="preserve">The vehicle manufacturer may refer to [the Recommendation / Resolution on cyber security] when describing the processes they have employed. </w:t>
      </w:r>
    </w:p>
    <w:p w14:paraId="13987735" w14:textId="77777777" w:rsidR="00BA4537" w:rsidRPr="00943F0C" w:rsidRDefault="00BA4537" w:rsidP="000024EE">
      <w:pPr>
        <w:pStyle w:val="SingleTxtG"/>
      </w:pPr>
      <w:r w:rsidRPr="00943F0C">
        <w:t>7.2.2.4.</w:t>
      </w:r>
      <w:r w:rsidRPr="00943F0C">
        <w:tab/>
        <w:t>The vehicle manufacturer shall be required to demonstrate how their Cyber Security Management System will manage dependencies that may exist with contracted suppliers and service providers in regards of the requirements of paragraph 7.2.2.2.</w:t>
      </w:r>
    </w:p>
    <w:p w14:paraId="5B21DAC8" w14:textId="77777777" w:rsidR="00BA4537" w:rsidRPr="00943F0C" w:rsidRDefault="00604477" w:rsidP="00604477">
      <w:pPr>
        <w:pStyle w:val="H1G"/>
        <w:rPr>
          <w:lang w:val="en-US"/>
        </w:rPr>
      </w:pPr>
      <w:r>
        <w:rPr>
          <w:lang w:val="en-US"/>
        </w:rPr>
        <w:tab/>
      </w:r>
      <w:r w:rsidR="00B644CF">
        <w:rPr>
          <w:lang w:val="en-US"/>
        </w:rPr>
        <w:tab/>
      </w:r>
      <w:r w:rsidR="00BA4537" w:rsidRPr="00BA4537">
        <w:rPr>
          <w:lang w:val="en-US"/>
        </w:rPr>
        <w:t>7.3.</w:t>
      </w:r>
      <w:r w:rsidR="00BA4537" w:rsidRPr="00BA4537">
        <w:rPr>
          <w:lang w:val="en-US"/>
        </w:rPr>
        <w:tab/>
      </w:r>
      <w:r w:rsidR="001C30F6">
        <w:rPr>
          <w:lang w:val="en-US"/>
        </w:rPr>
        <w:tab/>
      </w:r>
      <w:r w:rsidR="00BA4537" w:rsidRPr="00943F0C">
        <w:rPr>
          <w:lang w:val="en-US"/>
        </w:rPr>
        <w:t>Requirements for vehicle type</w:t>
      </w:r>
      <w:r w:rsidR="006C0E19" w:rsidRPr="00943F0C">
        <w:rPr>
          <w:lang w:val="en-US"/>
        </w:rPr>
        <w:t>s</w:t>
      </w:r>
    </w:p>
    <w:p w14:paraId="3CD32324" w14:textId="62DEB1C1" w:rsidR="00BA4537" w:rsidRPr="00943F0C" w:rsidRDefault="00BA4537" w:rsidP="000024EE">
      <w:pPr>
        <w:pStyle w:val="SingleTxtG"/>
      </w:pPr>
      <w:r w:rsidRPr="00943F0C">
        <w:t>7.3.1.</w:t>
      </w:r>
      <w:r w:rsidRPr="00943F0C">
        <w:tab/>
        <w:t>Before the assessment of a vehicle type for the purpose of type approval is carried out</w:t>
      </w:r>
      <w:ins w:id="279" w:author="Author">
        <w:r w:rsidR="000A3DF8">
          <w:t>,</w:t>
        </w:r>
      </w:ins>
      <w:r w:rsidRPr="00943F0C">
        <w:t xml:space="preserve"> the vehicle manufacturer shall demonstrate to the </w:t>
      </w:r>
      <w:r w:rsidRPr="00943F0C">
        <w:rPr>
          <w:rFonts w:eastAsia="Calibri"/>
        </w:rPr>
        <w:t xml:space="preserve">Approval Authority or Technical Service </w:t>
      </w:r>
      <w:r w:rsidRPr="00943F0C">
        <w:t xml:space="preserve">that their Cyber Security Management System has a valid </w:t>
      </w:r>
      <w:r w:rsidR="00A75BA5" w:rsidRPr="00943F0C">
        <w:rPr>
          <w:rFonts w:eastAsia="Calibri"/>
        </w:rPr>
        <w:t>CSMS</w:t>
      </w:r>
      <w:r w:rsidR="00DA252D" w:rsidRPr="00943F0C">
        <w:rPr>
          <w:rFonts w:eastAsia="Calibri"/>
        </w:rPr>
        <w:t xml:space="preserve"> Certificate of Compliance</w:t>
      </w:r>
      <w:r w:rsidR="00DA252D" w:rsidRPr="00943F0C" w:rsidDel="00DA252D">
        <w:t xml:space="preserve"> </w:t>
      </w:r>
      <w:r w:rsidRPr="00943F0C">
        <w:t>relevant to the vehicle type being approved.</w:t>
      </w:r>
    </w:p>
    <w:p w14:paraId="0AF7F8EB" w14:textId="77777777" w:rsidR="00BA4537" w:rsidRPr="00943F0C" w:rsidRDefault="00BA4537" w:rsidP="000024EE">
      <w:pPr>
        <w:pStyle w:val="SingleTxtG"/>
      </w:pPr>
      <w:r w:rsidRPr="00943F0C">
        <w:t>7.3.2.</w:t>
      </w:r>
      <w:r w:rsidRPr="00943F0C">
        <w:tab/>
        <w:t xml:space="preserve">The </w:t>
      </w:r>
      <w:r w:rsidRPr="00943F0C">
        <w:rPr>
          <w:rFonts w:eastAsia="Calibri"/>
        </w:rPr>
        <w:t xml:space="preserve">Approval Authority or Technical Service </w:t>
      </w:r>
      <w:r w:rsidRPr="00943F0C">
        <w:t>shall verify that the manufacturer has taken the necessary measures relevant for the vehicle type to:</w:t>
      </w:r>
    </w:p>
    <w:p w14:paraId="661504DE" w14:textId="77777777" w:rsidR="00BA4537" w:rsidRPr="00943F0C" w:rsidRDefault="00BA4537" w:rsidP="00A63114">
      <w:pPr>
        <w:pStyle w:val="SingleTxtG"/>
        <w:ind w:firstLine="0"/>
      </w:pPr>
      <w:r w:rsidRPr="00943F0C">
        <w:t>(a)</w:t>
      </w:r>
      <w:r w:rsidR="00604477">
        <w:tab/>
      </w:r>
      <w:r w:rsidRPr="00943F0C">
        <w:t>Collect and verify as appropriate information required under this regulation, through the full supply chain;</w:t>
      </w:r>
    </w:p>
    <w:p w14:paraId="4F68AD03" w14:textId="77777777" w:rsidR="00BA4537" w:rsidRPr="00943F0C" w:rsidRDefault="00BA4537" w:rsidP="00A63114">
      <w:pPr>
        <w:pStyle w:val="SingleTxtG"/>
        <w:ind w:firstLine="0"/>
      </w:pPr>
      <w:r w:rsidRPr="00943F0C">
        <w:t>(b)</w:t>
      </w:r>
      <w:r w:rsidR="00604477">
        <w:tab/>
      </w:r>
      <w:r w:rsidRPr="00943F0C">
        <w:t>Maintain appropriate design and test information;</w:t>
      </w:r>
    </w:p>
    <w:p w14:paraId="7DC2294C" w14:textId="77777777" w:rsidR="00BA4537" w:rsidRPr="00943F0C" w:rsidRDefault="00BA4537" w:rsidP="00A63114">
      <w:pPr>
        <w:pStyle w:val="SingleTxtG"/>
        <w:ind w:firstLine="0"/>
      </w:pPr>
      <w:r w:rsidRPr="00943F0C">
        <w:t>(c)</w:t>
      </w:r>
      <w:r w:rsidR="00604477">
        <w:tab/>
      </w:r>
      <w:r w:rsidRPr="00943F0C">
        <w:t>Implement appropriate security measures in the design of the vehicle and its systems;</w:t>
      </w:r>
    </w:p>
    <w:p w14:paraId="1CB74751" w14:textId="77777777" w:rsidR="00BA4537" w:rsidRPr="00943F0C" w:rsidRDefault="00BA4537" w:rsidP="000024EE">
      <w:pPr>
        <w:pStyle w:val="SingleTxtG"/>
      </w:pPr>
      <w:r w:rsidRPr="00943F0C">
        <w:t>7.3.3.</w:t>
      </w:r>
      <w:r w:rsidRPr="00943F0C">
        <w:tab/>
        <w:t>The vehicle manufacturer shall demonstrate the risk assessment for the vehicle type in terms of the vehicle systems, the interactions of the different vehicle systems and the entire vehicle.</w:t>
      </w:r>
    </w:p>
    <w:p w14:paraId="3E37A7E5" w14:textId="77777777" w:rsidR="00BA4537" w:rsidRPr="00943F0C" w:rsidRDefault="00BA4537" w:rsidP="000024EE">
      <w:pPr>
        <w:pStyle w:val="SingleTxtG"/>
      </w:pPr>
      <w:r w:rsidRPr="00943F0C">
        <w:t>7.3.4.</w:t>
      </w:r>
      <w:r w:rsidRPr="00943F0C">
        <w:tab/>
        <w:t>The vehicle manufacturer shall demonstrate how the design of critical elements of the vehicle</w:t>
      </w:r>
      <w:r w:rsidR="00AC29D7" w:rsidRPr="00943F0C">
        <w:t xml:space="preserve"> type</w:t>
      </w:r>
      <w:r w:rsidRPr="00943F0C">
        <w:t xml:space="preserve"> are protected against </w:t>
      </w:r>
      <w:r w:rsidR="006E2019" w:rsidRPr="00943F0C">
        <w:t xml:space="preserve">risks </w:t>
      </w:r>
      <w:r w:rsidRPr="00943F0C">
        <w:t xml:space="preserve">identified in the vehicle manufacturer’s </w:t>
      </w:r>
      <w:r w:rsidRPr="00943F0C">
        <w:lastRenderedPageBreak/>
        <w:t>risk assessment. Proportionate mitigations shall be implemented to protect such elements.</w:t>
      </w:r>
    </w:p>
    <w:p w14:paraId="7830E23E" w14:textId="77777777" w:rsidR="00BA4537" w:rsidRPr="00BA4537" w:rsidRDefault="00BA4537" w:rsidP="000024EE">
      <w:pPr>
        <w:pStyle w:val="SingleTxtG"/>
      </w:pPr>
      <w:r w:rsidRPr="00BA4537">
        <w:t>7.3</w:t>
      </w:r>
      <w:r w:rsidRPr="00BA4537">
        <w:rPr>
          <w:color w:val="7030A0"/>
        </w:rPr>
        <w:t>.5.</w:t>
      </w:r>
      <w:r w:rsidRPr="00BA4537">
        <w:tab/>
        <w:t>The vehicle manufacturer shall demonstrate how they have implemented appropriate and proportionate measures to protect dedicated environments on the vehicle type (if provided) for the storage and execution of aftermarket software, services, applications or data.</w:t>
      </w:r>
    </w:p>
    <w:p w14:paraId="06644D80" w14:textId="77777777" w:rsidR="00BA4537" w:rsidRPr="000024EE" w:rsidRDefault="00BA4537" w:rsidP="000024EE">
      <w:pPr>
        <w:pStyle w:val="SingleTxtG"/>
      </w:pPr>
      <w:r w:rsidRPr="00BA4537">
        <w:t>7.3.</w:t>
      </w:r>
      <w:r w:rsidRPr="00BA4537">
        <w:rPr>
          <w:color w:val="7030A0"/>
        </w:rPr>
        <w:t>6.</w:t>
      </w:r>
      <w:r w:rsidRPr="00BA4537">
        <w:tab/>
        <w:t>The vehicle manufacturer shall describe what testing has been performed to verify the effectiveness of the security measures implemented and the outcome of those tests.</w:t>
      </w:r>
    </w:p>
    <w:p w14:paraId="50FDED68" w14:textId="77777777" w:rsidR="00BA4537" w:rsidRPr="00BA4537" w:rsidRDefault="00604477" w:rsidP="00604477">
      <w:pPr>
        <w:pStyle w:val="HChG"/>
        <w:rPr>
          <w:lang w:val="en-US"/>
        </w:rPr>
      </w:pPr>
      <w:r>
        <w:rPr>
          <w:lang w:val="en-US"/>
        </w:rPr>
        <w:tab/>
      </w:r>
      <w:r w:rsidR="00B644CF">
        <w:rPr>
          <w:lang w:val="en-US"/>
        </w:rPr>
        <w:tab/>
      </w:r>
      <w:r w:rsidR="00BA4537" w:rsidRPr="00BA4537">
        <w:rPr>
          <w:lang w:val="en-US"/>
        </w:rPr>
        <w:t>8.</w:t>
      </w:r>
      <w:r w:rsidR="00BA4537" w:rsidRPr="00BA4537">
        <w:rPr>
          <w:lang w:val="en-US"/>
        </w:rPr>
        <w:tab/>
      </w:r>
      <w:r w:rsidR="001C30F6">
        <w:rPr>
          <w:lang w:val="en-US"/>
        </w:rPr>
        <w:tab/>
      </w:r>
      <w:r w:rsidR="00BA4537" w:rsidRPr="00BA4537">
        <w:rPr>
          <w:lang w:val="en-US"/>
        </w:rPr>
        <w:t>Modification and extension of the vehicle type</w:t>
      </w:r>
    </w:p>
    <w:p w14:paraId="38899AAE" w14:textId="77777777" w:rsidR="00BA4537" w:rsidRPr="00BA4537" w:rsidRDefault="00BA4537" w:rsidP="000024EE">
      <w:pPr>
        <w:pStyle w:val="SingleTxtG"/>
      </w:pPr>
      <w:r w:rsidRPr="00BA4537">
        <w:t>8.1.</w:t>
      </w:r>
      <w:r w:rsidRPr="00BA4537">
        <w:tab/>
        <w:t>Every modification of the vehicle type shall be notified to the approval authority which granted the approval.  The Approval Authority may then either:</w:t>
      </w:r>
    </w:p>
    <w:p w14:paraId="11FFCE45" w14:textId="77777777" w:rsidR="00BA4537" w:rsidRPr="00BA4537" w:rsidRDefault="00E566F9" w:rsidP="000024EE">
      <w:pPr>
        <w:pStyle w:val="SingleTxtG"/>
      </w:pPr>
      <w:r>
        <w:t>8.1.1.</w:t>
      </w:r>
      <w:r>
        <w:tab/>
      </w:r>
      <w:r w:rsidR="00BA4537" w:rsidRPr="00BA4537">
        <w:t>Consider that the modifications made are unlikely to have an appreciable adverse effect and that in any case the vehicle still complies with the requirements; or</w:t>
      </w:r>
    </w:p>
    <w:p w14:paraId="1D98E45E" w14:textId="77777777" w:rsidR="00BA4537" w:rsidRPr="00BA4537" w:rsidRDefault="00E566F9" w:rsidP="000024EE">
      <w:pPr>
        <w:pStyle w:val="SingleTxtG"/>
      </w:pPr>
      <w:r>
        <w:t>8.1.2.</w:t>
      </w:r>
      <w:r>
        <w:tab/>
      </w:r>
      <w:r w:rsidR="00BA4537" w:rsidRPr="00BA4537">
        <w:t>Require a further test report from the technical service responsible for conducting the tests.</w:t>
      </w:r>
    </w:p>
    <w:p w14:paraId="0D7D9F93" w14:textId="77777777" w:rsidR="00BA4537" w:rsidRPr="00BA4537" w:rsidRDefault="00BA4537" w:rsidP="000024EE">
      <w:pPr>
        <w:pStyle w:val="SingleTxtG"/>
      </w:pPr>
      <w:r w:rsidRPr="00BA4537">
        <w:t>8.1.3.</w:t>
      </w:r>
      <w:r w:rsidRPr="00BA4537">
        <w:tab/>
        <w:t xml:space="preserve">Confirmation or extension or refusal of approval, specifying the alterations, shall be communicated by means of a communication form conforming to the model in </w:t>
      </w:r>
      <w:r w:rsidRPr="00B644CF">
        <w:t>Annex 2 to this Regulation. The Approval Authority issuing the extension of approval shall assign a series number for such an extension and inform there of the other Parties to the 1958 Agreement applying this Regulation by means of a communication form conforming to the model in Annex 2 to this Regulation</w:t>
      </w:r>
      <w:r w:rsidRPr="00BA4537">
        <w:t>.</w:t>
      </w:r>
    </w:p>
    <w:p w14:paraId="275F9170" w14:textId="77777777" w:rsidR="00BA4537" w:rsidRPr="00BA4537" w:rsidRDefault="00604477" w:rsidP="00604477">
      <w:pPr>
        <w:pStyle w:val="HChG"/>
        <w:rPr>
          <w:lang w:val="en-US"/>
        </w:rPr>
      </w:pPr>
      <w:r>
        <w:rPr>
          <w:lang w:val="en-US"/>
        </w:rPr>
        <w:tab/>
      </w:r>
      <w:r w:rsidR="00B644CF">
        <w:rPr>
          <w:lang w:val="en-US"/>
        </w:rPr>
        <w:tab/>
      </w:r>
      <w:r w:rsidR="00BA4537" w:rsidRPr="00BA4537">
        <w:rPr>
          <w:lang w:val="en-US"/>
        </w:rPr>
        <w:t xml:space="preserve">9. </w:t>
      </w:r>
      <w:r w:rsidR="00BA4537" w:rsidRPr="00BA4537">
        <w:rPr>
          <w:lang w:val="en-US"/>
        </w:rPr>
        <w:tab/>
      </w:r>
      <w:r w:rsidR="001C30F6">
        <w:rPr>
          <w:lang w:val="en-US"/>
        </w:rPr>
        <w:tab/>
      </w:r>
      <w:r w:rsidR="00BA4537" w:rsidRPr="00BA4537">
        <w:rPr>
          <w:lang w:val="en-US"/>
        </w:rPr>
        <w:t>Conformity of production</w:t>
      </w:r>
    </w:p>
    <w:p w14:paraId="185B30A9" w14:textId="77777777" w:rsidR="00BA4537" w:rsidRPr="00BA4537" w:rsidRDefault="00BA4537" w:rsidP="000024EE">
      <w:pPr>
        <w:pStyle w:val="SingleTxtG"/>
      </w:pPr>
      <w:r w:rsidRPr="00BA4537">
        <w:t>9.1.</w:t>
      </w:r>
      <w:r w:rsidR="00E02003" w:rsidRPr="00BA4537">
        <w:t xml:space="preserve"> </w:t>
      </w:r>
      <w:r w:rsidR="00E02003">
        <w:tab/>
      </w:r>
      <w:r w:rsidRPr="00BA4537">
        <w:t>The Conformity of Production Procedures shall comply with those set out in the 1958 Agreement, Schedule 1 (E/ECE/TRANS/505/Rev.3) with the following requirements:</w:t>
      </w:r>
    </w:p>
    <w:p w14:paraId="7D6674FE" w14:textId="77777777" w:rsidR="00BA4537" w:rsidRPr="00943F0C" w:rsidRDefault="00BA4537" w:rsidP="000024EE">
      <w:pPr>
        <w:pStyle w:val="SingleTxtG"/>
      </w:pPr>
      <w:r w:rsidRPr="00BA4537">
        <w:t>9.1.1.</w:t>
      </w:r>
      <w:r w:rsidR="00E02003" w:rsidRPr="00BA4537">
        <w:t xml:space="preserve"> </w:t>
      </w:r>
      <w:r w:rsidR="00E02003">
        <w:tab/>
      </w:r>
      <w:r w:rsidRPr="00BA4537">
        <w:t xml:space="preserve">The holder of the approval shall ensure that results of the conformity of production tests are recorded and that the annexed documents remain available for a period determined in agreement with </w:t>
      </w:r>
      <w:r w:rsidRPr="00943F0C">
        <w:t xml:space="preserve">the </w:t>
      </w:r>
      <w:r w:rsidRPr="00943F0C">
        <w:rPr>
          <w:rFonts w:eastAsia="Calibri"/>
        </w:rPr>
        <w:t>Approval Authority or Technical Service</w:t>
      </w:r>
      <w:r w:rsidRPr="00943F0C">
        <w:t>. This period shall not exceed 10 years counted from the time when production is definitively discontinued;</w:t>
      </w:r>
    </w:p>
    <w:p w14:paraId="5EA33DEA" w14:textId="77777777" w:rsidR="00BA4537" w:rsidRPr="00BA4537" w:rsidRDefault="00BA4537" w:rsidP="000024EE">
      <w:pPr>
        <w:pStyle w:val="SingleTxtG"/>
      </w:pPr>
      <w:r w:rsidRPr="00943F0C">
        <w:t>9.1.2.</w:t>
      </w:r>
      <w:r w:rsidRPr="00943F0C">
        <w:tab/>
        <w:t xml:space="preserve">The </w:t>
      </w:r>
      <w:r w:rsidRPr="00943F0C">
        <w:rPr>
          <w:rFonts w:eastAsia="Calibri"/>
        </w:rPr>
        <w:t xml:space="preserve">Approval Authority </w:t>
      </w:r>
      <w:r w:rsidRPr="00943F0C">
        <w:t xml:space="preserve">which has granted type approval may at any time verify the conformity control methods applied in each production </w:t>
      </w:r>
      <w:r w:rsidRPr="00BA4537">
        <w:t>facility. The normal frequency of these verifications shall be once every three years.</w:t>
      </w:r>
    </w:p>
    <w:p w14:paraId="378B2DC6" w14:textId="77777777" w:rsidR="00BA4537" w:rsidRPr="00BA4537" w:rsidRDefault="00B644CF" w:rsidP="00604477">
      <w:pPr>
        <w:pStyle w:val="HChG"/>
        <w:rPr>
          <w:lang w:val="en-US"/>
        </w:rPr>
      </w:pPr>
      <w:r>
        <w:rPr>
          <w:lang w:val="en-US"/>
        </w:rPr>
        <w:tab/>
      </w:r>
      <w:r w:rsidR="00604477">
        <w:rPr>
          <w:lang w:val="en-US"/>
        </w:rPr>
        <w:tab/>
      </w:r>
      <w:r w:rsidR="00BA4537" w:rsidRPr="00BA4537">
        <w:rPr>
          <w:lang w:val="en-US"/>
        </w:rPr>
        <w:t xml:space="preserve">10. </w:t>
      </w:r>
      <w:r w:rsidR="00BA4537" w:rsidRPr="00BA4537">
        <w:rPr>
          <w:lang w:val="en-US"/>
        </w:rPr>
        <w:tab/>
      </w:r>
      <w:r w:rsidR="001C30F6">
        <w:rPr>
          <w:lang w:val="en-US"/>
        </w:rPr>
        <w:tab/>
      </w:r>
      <w:r w:rsidR="00BA4537" w:rsidRPr="00BA4537">
        <w:rPr>
          <w:lang w:val="en-US"/>
        </w:rPr>
        <w:t>Penalties for non-conformity of production</w:t>
      </w:r>
    </w:p>
    <w:p w14:paraId="7167D0C1" w14:textId="77777777" w:rsidR="00BA4537" w:rsidRPr="00BA4537" w:rsidRDefault="00BA4537" w:rsidP="000024EE">
      <w:pPr>
        <w:pStyle w:val="SingleTxtG"/>
      </w:pPr>
      <w:r w:rsidRPr="00BA4537">
        <w:t>10.1.</w:t>
      </w:r>
      <w:r w:rsidRPr="00BA4537">
        <w:tab/>
        <w:t>The approval granted in respect of a vehicle type pursuant to this Regulation may be withdrawn if the requirements laid down in this Regulation are not complied with or if sample vehicles fail to comply with the requirements of this Regulation.</w:t>
      </w:r>
    </w:p>
    <w:p w14:paraId="36C0756C" w14:textId="77777777" w:rsidR="00BA4537" w:rsidRPr="00BA4537" w:rsidRDefault="00BA4537" w:rsidP="000024EE">
      <w:pPr>
        <w:pStyle w:val="SingleTxtG"/>
      </w:pPr>
      <w:r w:rsidRPr="00BA4537">
        <w:lastRenderedPageBreak/>
        <w:t>10.2.</w:t>
      </w:r>
      <w:r w:rsidRPr="00BA4537">
        <w:tab/>
        <w:t xml:space="preserve">If an Approval Authority withdraws an approval it has previously granted, it shall forthwith so notify the Contracting Parties applying this Regulation, by means of a communication form conforming to the model in Annex </w:t>
      </w:r>
      <w:r w:rsidRPr="00943F0C">
        <w:t xml:space="preserve">2 to </w:t>
      </w:r>
      <w:r w:rsidRPr="00BA4537">
        <w:t>this Regulation.</w:t>
      </w:r>
    </w:p>
    <w:p w14:paraId="10658D13" w14:textId="77777777" w:rsidR="00BA4537" w:rsidRPr="00BA4537" w:rsidRDefault="00E02003" w:rsidP="001C30F6">
      <w:pPr>
        <w:pStyle w:val="HChG"/>
        <w:ind w:left="2268"/>
        <w:rPr>
          <w:lang w:val="en-US"/>
        </w:rPr>
      </w:pPr>
      <w:r>
        <w:rPr>
          <w:lang w:val="en-US"/>
        </w:rPr>
        <w:t xml:space="preserve">11. </w:t>
      </w:r>
      <w:r>
        <w:rPr>
          <w:lang w:val="en-US"/>
        </w:rPr>
        <w:tab/>
      </w:r>
      <w:r w:rsidR="00BA4537" w:rsidRPr="00BA4537">
        <w:rPr>
          <w:lang w:val="en-US"/>
        </w:rPr>
        <w:t>Names and addresses of Technical Services responsible for conducting approval test, and of type approval authorities</w:t>
      </w:r>
    </w:p>
    <w:p w14:paraId="22E1C767" w14:textId="77777777" w:rsidR="00BA4537" w:rsidRPr="00604477" w:rsidRDefault="00E02003" w:rsidP="000024EE">
      <w:pPr>
        <w:pStyle w:val="SingleTxtG"/>
        <w:rPr>
          <w:rStyle w:val="SingleTxtGChar"/>
        </w:rPr>
      </w:pPr>
      <w:r>
        <w:rPr>
          <w:rFonts w:eastAsia="Times New Roman" w:cs="Times New Roman"/>
          <w:szCs w:val="20"/>
        </w:rPr>
        <w:t>11.1</w:t>
      </w:r>
      <w:r w:rsidR="00604477">
        <w:rPr>
          <w:rFonts w:eastAsia="Times New Roman" w:cs="Times New Roman"/>
          <w:szCs w:val="20"/>
        </w:rPr>
        <w:t>.</w:t>
      </w:r>
      <w:r>
        <w:rPr>
          <w:rFonts w:eastAsia="Times New Roman" w:cs="Times New Roman"/>
          <w:szCs w:val="20"/>
        </w:rPr>
        <w:tab/>
      </w:r>
      <w:r w:rsidR="00BA4537" w:rsidRPr="00604477">
        <w:rPr>
          <w:rStyle w:val="SingleTxtGChar"/>
        </w:rPr>
        <w:t>The Contracting Parties to the Agreement which apply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4AAB886B" w14:textId="77777777" w:rsidR="00BA4537" w:rsidRPr="00BA4537" w:rsidRDefault="00BA4537" w:rsidP="00604477">
      <w:pPr>
        <w:pStyle w:val="HChG"/>
        <w:rPr>
          <w:lang w:val="en-US"/>
        </w:rPr>
      </w:pPr>
      <w:r w:rsidRPr="00BA4537">
        <w:rPr>
          <w:sz w:val="20"/>
          <w:lang w:val="en-US"/>
        </w:rPr>
        <w:br w:type="page"/>
      </w:r>
      <w:r w:rsidRPr="00BA4537">
        <w:lastRenderedPageBreak/>
        <w:t>Annex 1</w:t>
      </w:r>
    </w:p>
    <w:p w14:paraId="319D4E15" w14:textId="77777777" w:rsidR="00BA4537" w:rsidRPr="00BA4537" w:rsidRDefault="00604477" w:rsidP="00604477">
      <w:pPr>
        <w:pStyle w:val="HChG"/>
      </w:pPr>
      <w:r>
        <w:tab/>
      </w:r>
      <w:r>
        <w:tab/>
      </w:r>
      <w:bookmarkStart w:id="280" w:name="_Hlk529188779"/>
      <w:r w:rsidR="00BA4537" w:rsidRPr="00BA4537">
        <w:t>Information document</w:t>
      </w:r>
      <w:bookmarkEnd w:id="280"/>
    </w:p>
    <w:p w14:paraId="7AC953F7" w14:textId="77777777" w:rsidR="00BA4537" w:rsidRPr="00604477" w:rsidRDefault="00BA4537" w:rsidP="000024EE">
      <w:pPr>
        <w:spacing w:after="120" w:line="240" w:lineRule="auto"/>
        <w:ind w:left="1134" w:right="1134"/>
        <w:jc w:val="both"/>
        <w:rPr>
          <w:rFonts w:asciiTheme="majorBidi" w:hAnsiTheme="majorBidi" w:cstheme="majorBidi"/>
          <w:sz w:val="20"/>
          <w:szCs w:val="20"/>
          <w:lang w:val="en-US"/>
        </w:rPr>
      </w:pPr>
      <w:r w:rsidRPr="00604477">
        <w:rPr>
          <w:rFonts w:asciiTheme="majorBidi" w:hAnsiTheme="majorBidi" w:cstheme="majorBidi"/>
          <w:sz w:val="20"/>
          <w:szCs w:val="20"/>
          <w:lang w:val="en-US"/>
        </w:rPr>
        <w:t>The following information, if applicable, shall be supplied in triplicate and include a list of contents. Any drawings shall be supplied in appropriate scale and in sufficient detail on size A4 or on a folder of A4 format. Photographs, if any, shall show sufficient detail.</w:t>
      </w:r>
    </w:p>
    <w:p w14:paraId="18A730DB" w14:textId="77777777" w:rsidR="00526B8F" w:rsidRPr="000024EE" w:rsidRDefault="000024EE" w:rsidP="000024EE">
      <w:pPr>
        <w:pStyle w:val="SingleTxtG"/>
      </w:pPr>
      <w:r w:rsidRPr="000024EE">
        <w:t>0.</w:t>
      </w:r>
      <w:r w:rsidRPr="000024EE">
        <w:tab/>
      </w:r>
      <w:r w:rsidR="00526B8F" w:rsidRPr="000024EE">
        <w:t>General</w:t>
      </w:r>
    </w:p>
    <w:p w14:paraId="6109FA6D" w14:textId="77777777" w:rsidR="00526B8F" w:rsidRPr="00943F0C" w:rsidRDefault="00526B8F" w:rsidP="000024EE">
      <w:pPr>
        <w:pStyle w:val="SingleTxtG"/>
      </w:pPr>
      <w:r w:rsidRPr="00943F0C">
        <w:t>0.1</w:t>
      </w:r>
      <w:r w:rsidR="000024EE">
        <w:tab/>
      </w:r>
      <w:r w:rsidRPr="00943F0C">
        <w:t xml:space="preserve">Make (trade name of manufacturer): </w:t>
      </w:r>
      <w:r w:rsidR="00604477">
        <w:tab/>
      </w:r>
    </w:p>
    <w:p w14:paraId="56D922A1" w14:textId="77777777" w:rsidR="00526B8F" w:rsidRPr="00943F0C" w:rsidRDefault="00526B8F" w:rsidP="000024EE">
      <w:pPr>
        <w:pStyle w:val="SingleTxtG"/>
      </w:pPr>
      <w:r w:rsidRPr="00943F0C">
        <w:t>0.2.</w:t>
      </w:r>
      <w:r w:rsidR="000024EE">
        <w:tab/>
      </w:r>
      <w:r w:rsidRPr="00943F0C">
        <w:t>Type:</w:t>
      </w:r>
      <w:r w:rsidR="00604477">
        <w:tab/>
      </w:r>
    </w:p>
    <w:p w14:paraId="63125E11" w14:textId="77777777" w:rsidR="00526B8F" w:rsidRPr="00943F0C" w:rsidRDefault="00526B8F" w:rsidP="000024EE">
      <w:pPr>
        <w:pStyle w:val="SingleTxtG"/>
      </w:pPr>
      <w:r w:rsidRPr="00943F0C">
        <w:t>0.2.0.1</w:t>
      </w:r>
      <w:r w:rsidR="000024EE">
        <w:tab/>
      </w:r>
      <w:r w:rsidRPr="00943F0C">
        <w:t>Chassis</w:t>
      </w:r>
      <w:r w:rsidR="00604477">
        <w:t>:</w:t>
      </w:r>
      <w:r w:rsidR="00604477">
        <w:tab/>
      </w:r>
    </w:p>
    <w:p w14:paraId="52AF9B60" w14:textId="77777777" w:rsidR="00526B8F" w:rsidRPr="00943F0C" w:rsidRDefault="00526B8F" w:rsidP="000024EE">
      <w:pPr>
        <w:pStyle w:val="SingleTxtG"/>
      </w:pPr>
      <w:r w:rsidRPr="00943F0C">
        <w:t>0.2.1</w:t>
      </w:r>
      <w:r w:rsidR="000024EE">
        <w:t>.</w:t>
      </w:r>
      <w:r w:rsidR="000024EE">
        <w:tab/>
      </w:r>
      <w:r w:rsidRPr="00943F0C">
        <w:t>Commercial name(s) (if available</w:t>
      </w:r>
      <w:r w:rsidR="000024EE">
        <w:t>)</w:t>
      </w:r>
      <w:r w:rsidR="00604477">
        <w:t>:</w:t>
      </w:r>
      <w:r w:rsidR="00604477">
        <w:tab/>
      </w:r>
    </w:p>
    <w:p w14:paraId="35E88C9D" w14:textId="77777777" w:rsidR="00526B8F" w:rsidRPr="00943F0C" w:rsidRDefault="00526B8F" w:rsidP="000024EE">
      <w:pPr>
        <w:pStyle w:val="SingleTxtG"/>
      </w:pPr>
      <w:r w:rsidRPr="00943F0C">
        <w:t>0.3</w:t>
      </w:r>
      <w:r w:rsidR="000024EE">
        <w:t>.</w:t>
      </w:r>
      <w:r w:rsidR="000024EE">
        <w:tab/>
      </w:r>
      <w:r w:rsidRPr="00943F0C">
        <w:t>Means of identification of type, if marked on the vehicle (b</w:t>
      </w:r>
      <w:r w:rsidR="00604477">
        <w:t>):</w:t>
      </w:r>
      <w:r w:rsidR="00604477">
        <w:tab/>
      </w:r>
    </w:p>
    <w:p w14:paraId="35673B9A" w14:textId="77777777" w:rsidR="00526B8F" w:rsidRPr="00943F0C" w:rsidRDefault="00526B8F" w:rsidP="000024EE">
      <w:pPr>
        <w:pStyle w:val="SingleTxtG"/>
      </w:pPr>
      <w:r w:rsidRPr="00943F0C">
        <w:t>0.3.1</w:t>
      </w:r>
      <w:r w:rsidR="000024EE">
        <w:t>.</w:t>
      </w:r>
      <w:r w:rsidR="000024EE">
        <w:tab/>
      </w:r>
      <w:r w:rsidRPr="00943F0C">
        <w:t xml:space="preserve">Location of that marking: </w:t>
      </w:r>
      <w:r w:rsidR="00604477">
        <w:tab/>
      </w:r>
    </w:p>
    <w:p w14:paraId="5466513F" w14:textId="77777777" w:rsidR="00526B8F" w:rsidRPr="00943F0C" w:rsidRDefault="00526B8F" w:rsidP="000024EE">
      <w:pPr>
        <w:pStyle w:val="SingleTxtG"/>
      </w:pPr>
      <w:r w:rsidRPr="00943F0C">
        <w:t>0.4</w:t>
      </w:r>
      <w:r w:rsidR="000024EE">
        <w:t>.</w:t>
      </w:r>
      <w:r w:rsidR="000024EE">
        <w:tab/>
      </w:r>
      <w:r w:rsidRPr="00943F0C">
        <w:t xml:space="preserve">Category of vehicle (c): </w:t>
      </w:r>
      <w:r w:rsidR="00604477">
        <w:tab/>
      </w:r>
    </w:p>
    <w:p w14:paraId="7447B09B" w14:textId="77777777" w:rsidR="00526B8F" w:rsidRPr="00943F0C" w:rsidRDefault="00526B8F" w:rsidP="000024EE">
      <w:pPr>
        <w:pStyle w:val="SingleTxtG"/>
      </w:pPr>
      <w:r w:rsidRPr="00943F0C">
        <w:t>0.8</w:t>
      </w:r>
      <w:r w:rsidR="000024EE">
        <w:t>.</w:t>
      </w:r>
      <w:r w:rsidR="000024EE">
        <w:tab/>
      </w:r>
      <w:r w:rsidRPr="00943F0C">
        <w:t xml:space="preserve">Name(s) and address(es) of assembly plant(s): </w:t>
      </w:r>
      <w:r w:rsidR="000024EE">
        <w:tab/>
      </w:r>
    </w:p>
    <w:p w14:paraId="7D4F1886" w14:textId="77777777" w:rsidR="00526B8F" w:rsidRPr="00943F0C" w:rsidRDefault="00526B8F" w:rsidP="000024EE">
      <w:pPr>
        <w:pStyle w:val="SingleTxtG"/>
      </w:pPr>
      <w:r w:rsidRPr="00943F0C">
        <w:t>0.9.</w:t>
      </w:r>
      <w:r w:rsidR="000024EE">
        <w:tab/>
      </w:r>
      <w:r w:rsidRPr="00943F0C">
        <w:t xml:space="preserve">Name and address of the manufacturer's representative (if any): </w:t>
      </w:r>
      <w:r w:rsidR="000024EE">
        <w:tab/>
        <w:t xml:space="preserve"> </w:t>
      </w:r>
    </w:p>
    <w:p w14:paraId="5E6CD460" w14:textId="77777777" w:rsidR="00526B8F" w:rsidRPr="00943F0C" w:rsidRDefault="00526B8F" w:rsidP="000024EE">
      <w:pPr>
        <w:pStyle w:val="SingleTxtG"/>
      </w:pPr>
      <w:r w:rsidRPr="00943F0C">
        <w:t>12.</w:t>
      </w:r>
      <w:r w:rsidR="000024EE">
        <w:tab/>
      </w:r>
      <w:r w:rsidRPr="00943F0C">
        <w:t>MISCELLANEOUS</w:t>
      </w:r>
    </w:p>
    <w:p w14:paraId="101C3EEB" w14:textId="77777777" w:rsidR="00526B8F" w:rsidRPr="00943F0C" w:rsidRDefault="00526B8F" w:rsidP="000024EE">
      <w:pPr>
        <w:pStyle w:val="SingleTxtG"/>
      </w:pPr>
      <w:r w:rsidRPr="00943F0C">
        <w:t>12.8.</w:t>
      </w:r>
      <w:r w:rsidR="000024EE">
        <w:tab/>
      </w:r>
      <w:r w:rsidRPr="00943F0C">
        <w:t>Cyber Security</w:t>
      </w:r>
    </w:p>
    <w:p w14:paraId="26A68142" w14:textId="77777777" w:rsidR="00526B8F" w:rsidRPr="00943F0C" w:rsidRDefault="00526B8F" w:rsidP="000024EE">
      <w:pPr>
        <w:pStyle w:val="SingleTxtG"/>
      </w:pPr>
      <w:r w:rsidRPr="00943F0C">
        <w:t>12.8.1</w:t>
      </w:r>
      <w:r w:rsidR="000024EE">
        <w:t>.</w:t>
      </w:r>
      <w:r w:rsidR="000024EE">
        <w:tab/>
      </w:r>
      <w:r w:rsidRPr="00943F0C">
        <w:t>General construction characteristics of the vehicle type</w:t>
      </w:r>
    </w:p>
    <w:p w14:paraId="5CB98A2E" w14:textId="77777777" w:rsidR="00526B8F" w:rsidRPr="00943F0C" w:rsidRDefault="00526B8F" w:rsidP="000024EE">
      <w:pPr>
        <w:pStyle w:val="SingleTxtG"/>
      </w:pPr>
      <w:r w:rsidRPr="00943F0C">
        <w:t>12.8.1.1</w:t>
      </w:r>
      <w:r w:rsidR="000024EE">
        <w:t>.</w:t>
      </w:r>
      <w:r w:rsidR="000024EE">
        <w:tab/>
      </w:r>
      <w:r w:rsidRPr="00943F0C">
        <w:t>Schematic representation of the vehicle type:</w:t>
      </w:r>
    </w:p>
    <w:p w14:paraId="54F6F24F" w14:textId="77777777" w:rsidR="00526B8F" w:rsidRPr="00943F0C" w:rsidRDefault="00526B8F" w:rsidP="000024EE">
      <w:pPr>
        <w:pStyle w:val="SingleTxtG"/>
      </w:pPr>
      <w:r w:rsidRPr="00943F0C">
        <w:t>12.8.1.2</w:t>
      </w:r>
      <w:r w:rsidR="000024EE">
        <w:t>.</w:t>
      </w:r>
      <w:r w:rsidR="000024EE">
        <w:tab/>
      </w:r>
      <w:r w:rsidRPr="00943F0C">
        <w:t>Documents for the vehicle type to be approved describing:</w:t>
      </w:r>
    </w:p>
    <w:p w14:paraId="20BA943F" w14:textId="77777777" w:rsidR="00526B8F" w:rsidRPr="000024EE" w:rsidRDefault="000024EE" w:rsidP="00E96EDE">
      <w:pPr>
        <w:pStyle w:val="SingleTxtG"/>
        <w:ind w:firstLine="0"/>
      </w:pPr>
      <w:r>
        <w:t>(a)</w:t>
      </w:r>
      <w:r>
        <w:tab/>
      </w:r>
      <w:r w:rsidR="00526B8F" w:rsidRPr="000024EE">
        <w:t>The outcome of the risk assessment for the vehicle type;</w:t>
      </w:r>
    </w:p>
    <w:p w14:paraId="30D5FCAB" w14:textId="77777777" w:rsidR="00526B8F" w:rsidRPr="000024EE" w:rsidRDefault="000024EE" w:rsidP="00E96EDE">
      <w:pPr>
        <w:pStyle w:val="SingleTxtG"/>
        <w:ind w:firstLine="0"/>
      </w:pPr>
      <w:r>
        <w:t>(b)</w:t>
      </w:r>
      <w:r>
        <w:tab/>
      </w:r>
      <w:r w:rsidR="00526B8F" w:rsidRPr="000024EE">
        <w:t>The vehicle systems (both type approved and non-type approved) which are relevant to the cyber security of the vehicle type;</w:t>
      </w:r>
    </w:p>
    <w:p w14:paraId="1C4B066A" w14:textId="77777777" w:rsidR="00526B8F" w:rsidRPr="000024EE" w:rsidRDefault="000024EE" w:rsidP="00E96EDE">
      <w:pPr>
        <w:pStyle w:val="SingleTxtG"/>
        <w:ind w:firstLine="0"/>
      </w:pPr>
      <w:r>
        <w:t>(c)</w:t>
      </w:r>
      <w:r>
        <w:tab/>
      </w:r>
      <w:r w:rsidR="00526B8F" w:rsidRPr="000024EE">
        <w:t>The components of those systems that are relevant to cyber security;</w:t>
      </w:r>
    </w:p>
    <w:p w14:paraId="0541BF44" w14:textId="77777777" w:rsidR="00526B8F" w:rsidRPr="000024EE" w:rsidRDefault="000024EE" w:rsidP="00E96EDE">
      <w:pPr>
        <w:pStyle w:val="SingleTxtG"/>
        <w:ind w:firstLine="0"/>
      </w:pPr>
      <w:r>
        <w:t>(d)</w:t>
      </w:r>
      <w:r>
        <w:tab/>
      </w:r>
      <w:r w:rsidR="00526B8F" w:rsidRPr="000024EE">
        <w:t xml:space="preserve">The </w:t>
      </w:r>
      <w:commentRangeStart w:id="281"/>
      <w:commentRangeStart w:id="282"/>
      <w:r w:rsidR="00526B8F" w:rsidRPr="000024EE">
        <w:t>interactions of those systems with other systems within the vehicle type and external interfaces</w:t>
      </w:r>
      <w:commentRangeEnd w:id="281"/>
      <w:r w:rsidR="00343932">
        <w:rPr>
          <w:rStyle w:val="CommentReference"/>
          <w:rFonts w:cs="Times New Roman"/>
          <w:bCs w:val="0"/>
          <w:szCs w:val="20"/>
          <w:lang w:val="en-GB"/>
        </w:rPr>
        <w:commentReference w:id="281"/>
      </w:r>
      <w:commentRangeEnd w:id="282"/>
      <w:r w:rsidR="006A7993">
        <w:rPr>
          <w:rStyle w:val="CommentReference"/>
          <w:rFonts w:cs="Times New Roman"/>
          <w:bCs w:val="0"/>
          <w:szCs w:val="20"/>
          <w:lang w:val="en-GB"/>
        </w:rPr>
        <w:commentReference w:id="282"/>
      </w:r>
      <w:r w:rsidR="00526B8F" w:rsidRPr="000024EE">
        <w:t>;</w:t>
      </w:r>
    </w:p>
    <w:p w14:paraId="4653545E" w14:textId="77777777" w:rsidR="00526B8F" w:rsidRPr="000024EE" w:rsidRDefault="000024EE" w:rsidP="00E96EDE">
      <w:pPr>
        <w:pStyle w:val="SingleTxtG"/>
        <w:ind w:firstLine="0"/>
      </w:pPr>
      <w:r>
        <w:t>(e)</w:t>
      </w:r>
      <w:r>
        <w:tab/>
      </w:r>
      <w:r w:rsidR="00526B8F" w:rsidRPr="000024EE">
        <w:t xml:space="preserve">The </w:t>
      </w:r>
      <w:commentRangeStart w:id="283"/>
      <w:commentRangeStart w:id="284"/>
      <w:r w:rsidR="00526B8F" w:rsidRPr="000024EE">
        <w:t>risks posed to those systems that have been identified in the vehicle type’s risk assessment</w:t>
      </w:r>
      <w:commentRangeEnd w:id="283"/>
      <w:r w:rsidR="00343932">
        <w:rPr>
          <w:rStyle w:val="CommentReference"/>
          <w:rFonts w:cs="Times New Roman"/>
          <w:bCs w:val="0"/>
          <w:szCs w:val="20"/>
          <w:lang w:val="en-GB"/>
        </w:rPr>
        <w:commentReference w:id="283"/>
      </w:r>
      <w:commentRangeEnd w:id="284"/>
      <w:r w:rsidR="006A7993">
        <w:rPr>
          <w:rStyle w:val="CommentReference"/>
          <w:rFonts w:cs="Times New Roman"/>
          <w:bCs w:val="0"/>
          <w:szCs w:val="20"/>
          <w:lang w:val="en-GB"/>
        </w:rPr>
        <w:commentReference w:id="284"/>
      </w:r>
      <w:r w:rsidR="00526B8F" w:rsidRPr="000024EE">
        <w:t>;</w:t>
      </w:r>
    </w:p>
    <w:p w14:paraId="05D86AA0" w14:textId="77777777" w:rsidR="00526B8F" w:rsidRPr="000024EE" w:rsidRDefault="000024EE" w:rsidP="00E96EDE">
      <w:pPr>
        <w:pStyle w:val="SingleTxtG"/>
        <w:ind w:firstLine="0"/>
      </w:pPr>
      <w:r>
        <w:t>(f)</w:t>
      </w:r>
      <w:r>
        <w:tab/>
      </w:r>
      <w:r w:rsidR="00526B8F" w:rsidRPr="000024EE">
        <w:t>The mitigations that have been implemented on the systems listed, or to the vehicle type, and how they address the stated risks;</w:t>
      </w:r>
    </w:p>
    <w:p w14:paraId="5A7F32BF" w14:textId="77777777" w:rsidR="00526B8F" w:rsidRPr="000024EE" w:rsidRDefault="000024EE" w:rsidP="00E96EDE">
      <w:pPr>
        <w:pStyle w:val="SingleTxtG"/>
        <w:ind w:firstLine="0"/>
      </w:pPr>
      <w:r>
        <w:t>(g)</w:t>
      </w:r>
      <w:r>
        <w:tab/>
      </w:r>
      <w:r w:rsidR="00526B8F" w:rsidRPr="000024EE">
        <w:t>What tests have been used to verify the cyber security of the vehicle type and its systems and the outcome of those tests.</w:t>
      </w:r>
    </w:p>
    <w:p w14:paraId="5CCAB32F" w14:textId="77777777" w:rsidR="00BA4537" w:rsidRPr="008F3F09" w:rsidRDefault="00526B8F" w:rsidP="000024EE">
      <w:pPr>
        <w:pStyle w:val="SingleTxtG"/>
        <w:rPr>
          <w:rFonts w:eastAsia="Calibri" w:cs="Times New Roman"/>
          <w:szCs w:val="20"/>
        </w:rPr>
      </w:pPr>
      <w:r w:rsidRPr="00943F0C">
        <w:t>12.8.2</w:t>
      </w:r>
      <w:r w:rsidR="000024EE">
        <w:t>.</w:t>
      </w:r>
      <w:r w:rsidR="000024EE">
        <w:tab/>
      </w:r>
      <w:r w:rsidRPr="00943F0C">
        <w:t xml:space="preserve">The number of the </w:t>
      </w:r>
      <w:r w:rsidR="00517990" w:rsidRPr="00943F0C">
        <w:t>CSMS Certificate</w:t>
      </w:r>
      <w:r w:rsidR="00DA252D" w:rsidRPr="00943F0C">
        <w:t xml:space="preserve"> of Compliance</w:t>
      </w:r>
    </w:p>
    <w:p w14:paraId="6748FE32" w14:textId="77777777" w:rsidR="00BA4537" w:rsidRPr="00BA4537" w:rsidRDefault="00BA4537" w:rsidP="00BA4537">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spacing w:after="0" w:line="240" w:lineRule="atLeast"/>
        <w:jc w:val="center"/>
        <w:rPr>
          <w:rFonts w:ascii="Times New Roman" w:eastAsia="Times New Roman" w:hAnsi="Times New Roman" w:cs="Times New Roman"/>
          <w:color w:val="FF0000"/>
          <w:sz w:val="20"/>
          <w:szCs w:val="20"/>
          <w:lang w:val="en-US" w:eastAsia="en-US"/>
        </w:rPr>
      </w:pPr>
    </w:p>
    <w:p w14:paraId="764CA21F" w14:textId="77777777" w:rsidR="00BA4537" w:rsidRPr="00BA4537" w:rsidRDefault="00BA4537" w:rsidP="000024EE">
      <w:pPr>
        <w:pStyle w:val="HChG"/>
        <w:rPr>
          <w:sz w:val="20"/>
        </w:rPr>
      </w:pPr>
      <w:r w:rsidRPr="00BA4537">
        <w:rPr>
          <w:sz w:val="20"/>
          <w:lang w:val="en-US"/>
        </w:rPr>
        <w:br w:type="page"/>
      </w:r>
      <w:r w:rsidRPr="00BA4537">
        <w:lastRenderedPageBreak/>
        <w:t>Annex 2</w:t>
      </w:r>
    </w:p>
    <w:p w14:paraId="74F476EB" w14:textId="77777777" w:rsidR="00BA4537" w:rsidRPr="00BA4537" w:rsidRDefault="000024EE" w:rsidP="000024EE">
      <w:pPr>
        <w:pStyle w:val="HChG"/>
        <w:rPr>
          <w:lang w:eastAsia="ja-JP"/>
        </w:rPr>
      </w:pPr>
      <w:r>
        <w:tab/>
      </w:r>
      <w:r>
        <w:tab/>
      </w:r>
      <w:r w:rsidR="00BA4537" w:rsidRPr="00BA4537">
        <w:t>Communication</w:t>
      </w:r>
      <w:r w:rsidR="00BA4537" w:rsidRPr="00BA4537">
        <w:rPr>
          <w:rFonts w:hint="eastAsia"/>
          <w:lang w:eastAsia="ja-JP"/>
        </w:rPr>
        <w:t xml:space="preserve"> form</w:t>
      </w:r>
    </w:p>
    <w:p w14:paraId="618318B8" w14:textId="77777777" w:rsidR="00BA4537" w:rsidRPr="000024EE" w:rsidRDefault="00BA4537" w:rsidP="00BA4537">
      <w:pPr>
        <w:tabs>
          <w:tab w:val="center" w:pos="4512"/>
          <w:tab w:val="left" w:pos="4988"/>
          <w:tab w:val="left" w:pos="5703"/>
          <w:tab w:val="left" w:pos="6423"/>
          <w:tab w:val="left" w:pos="7143"/>
          <w:tab w:val="left" w:pos="7857"/>
          <w:tab w:val="left" w:pos="8577"/>
        </w:tabs>
        <w:suppressAutoHyphens/>
        <w:spacing w:after="0" w:line="240" w:lineRule="atLeast"/>
        <w:jc w:val="center"/>
        <w:rPr>
          <w:rFonts w:ascii="Times New Roman" w:eastAsia="Times New Roman" w:hAnsi="Times New Roman" w:cs="Times New Roman"/>
          <w:sz w:val="20"/>
          <w:szCs w:val="20"/>
          <w:lang w:eastAsia="en-US"/>
        </w:rPr>
      </w:pPr>
      <w:r w:rsidRPr="000024EE">
        <w:rPr>
          <w:rFonts w:ascii="Times New Roman" w:eastAsia="Times New Roman" w:hAnsi="Times New Roman" w:cs="Times New Roman"/>
          <w:sz w:val="20"/>
          <w:szCs w:val="20"/>
          <w:lang w:eastAsia="en-US"/>
        </w:rPr>
        <w:t xml:space="preserve">COMMUNICATION </w:t>
      </w:r>
    </w:p>
    <w:p w14:paraId="7D5834B7" w14:textId="77777777" w:rsidR="00BA4537" w:rsidRPr="000024EE" w:rsidRDefault="00BA4537" w:rsidP="00BA4537">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spacing w:after="0" w:line="240" w:lineRule="atLeast"/>
        <w:jc w:val="center"/>
        <w:rPr>
          <w:rFonts w:ascii="Times New Roman" w:eastAsia="Times New Roman" w:hAnsi="Times New Roman" w:cs="Times New Roman"/>
          <w:sz w:val="20"/>
          <w:szCs w:val="20"/>
          <w:lang w:eastAsia="en-US"/>
        </w:rPr>
      </w:pPr>
    </w:p>
    <w:p w14:paraId="3BEB4392" w14:textId="77777777" w:rsidR="00BA4537" w:rsidRPr="000024EE" w:rsidRDefault="00BA4537" w:rsidP="00BA4537">
      <w:pPr>
        <w:tabs>
          <w:tab w:val="center" w:pos="4512"/>
          <w:tab w:val="left" w:pos="4988"/>
          <w:tab w:val="left" w:pos="5703"/>
          <w:tab w:val="left" w:pos="6423"/>
          <w:tab w:val="left" w:pos="7143"/>
          <w:tab w:val="left" w:pos="7857"/>
          <w:tab w:val="left" w:pos="8577"/>
        </w:tabs>
        <w:suppressAutoHyphens/>
        <w:spacing w:after="0" w:line="240" w:lineRule="atLeast"/>
        <w:jc w:val="center"/>
        <w:rPr>
          <w:rFonts w:ascii="Times New Roman" w:eastAsia="Times New Roman" w:hAnsi="Times New Roman" w:cs="Times New Roman"/>
          <w:sz w:val="20"/>
          <w:szCs w:val="20"/>
          <w:lang w:eastAsia="en-US"/>
        </w:rPr>
      </w:pPr>
      <w:r w:rsidRPr="000024EE">
        <w:rPr>
          <w:rFonts w:ascii="Times New Roman" w:eastAsia="Times New Roman" w:hAnsi="Times New Roman" w:cs="Times New Roman"/>
          <w:sz w:val="20"/>
          <w:szCs w:val="20"/>
          <w:lang w:eastAsia="en-US"/>
        </w:rPr>
        <w:t>(Maximum format: A4 (210 x 297 mm))</w:t>
      </w:r>
    </w:p>
    <w:p w14:paraId="4B8C11E1" w14:textId="77777777" w:rsidR="00BA4537" w:rsidRPr="000024EE" w:rsidRDefault="00BA4537" w:rsidP="00BA4537">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spacing w:after="0" w:line="240" w:lineRule="atLeast"/>
        <w:rPr>
          <w:rFonts w:ascii="Times New Roman" w:eastAsia="Times New Roman" w:hAnsi="Times New Roman" w:cs="Times New Roman"/>
          <w:sz w:val="20"/>
          <w:szCs w:val="20"/>
          <w:lang w:eastAsia="en-US"/>
        </w:rPr>
      </w:pPr>
    </w:p>
    <w:p w14:paraId="5796B669" w14:textId="77777777" w:rsidR="00BA4537" w:rsidRPr="000024EE" w:rsidRDefault="00BA4537" w:rsidP="00BA4537">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spacing w:after="0" w:line="240" w:lineRule="atLeast"/>
        <w:rPr>
          <w:rFonts w:ascii="Times New Roman" w:eastAsia="Times New Roman" w:hAnsi="Times New Roman" w:cs="Times New Roman"/>
          <w:sz w:val="20"/>
          <w:szCs w:val="20"/>
          <w:lang w:eastAsia="en-US"/>
        </w:rPr>
      </w:pPr>
      <w:r>
        <w:rPr>
          <w:rFonts w:ascii="Times New Roman" w:eastAsia="Times New Roman" w:hAnsi="Times New Roman" w:cs="Times New Roman"/>
          <w:noProof/>
          <w:sz w:val="20"/>
          <w:szCs w:val="20"/>
          <w:lang w:val="fr-BE" w:eastAsia="fr-BE"/>
        </w:rPr>
        <mc:AlternateContent>
          <mc:Choice Requires="wps">
            <w:drawing>
              <wp:anchor distT="0" distB="0" distL="114300" distR="114300" simplePos="0" relativeHeight="251656192" behindDoc="0" locked="0" layoutInCell="1" allowOverlap="1" wp14:anchorId="155F8FA2" wp14:editId="0E15FD11">
                <wp:simplePos x="0" y="0"/>
                <wp:positionH relativeFrom="column">
                  <wp:posOffset>1671955</wp:posOffset>
                </wp:positionH>
                <wp:positionV relativeFrom="paragraph">
                  <wp:posOffset>138430</wp:posOffset>
                </wp:positionV>
                <wp:extent cx="3886200" cy="91440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986163" w14:textId="77777777" w:rsidR="00AB73CF" w:rsidRPr="00282982" w:rsidRDefault="00AB73CF"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color w:val="000000"/>
                                <w:lang w:val="en-US"/>
                              </w:rPr>
                            </w:pPr>
                            <w:r w:rsidRPr="00282982">
                              <w:rPr>
                                <w:color w:val="000000"/>
                                <w:lang w:val="en-US"/>
                              </w:rPr>
                              <w:t>issued by :</w:t>
                            </w:r>
                            <w:r w:rsidRPr="00282982">
                              <w:rPr>
                                <w:color w:val="000000"/>
                                <w:lang w:val="en-US"/>
                              </w:rPr>
                              <w:tab/>
                            </w:r>
                            <w:r w:rsidRPr="00282982">
                              <w:rPr>
                                <w:color w:val="000000"/>
                                <w:lang w:val="en-US"/>
                              </w:rPr>
                              <w:tab/>
                              <w:t>Name of administration:</w:t>
                            </w:r>
                          </w:p>
                          <w:p w14:paraId="14DD109F" w14:textId="77777777" w:rsidR="00AB73CF" w:rsidRPr="00282982" w:rsidRDefault="00AB73CF"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color w:val="000000"/>
                                <w:lang w:val="fr-FR"/>
                              </w:rPr>
                            </w:pPr>
                            <w:r w:rsidRPr="00282982">
                              <w:rPr>
                                <w:color w:val="000000"/>
                                <w:lang w:val="fr-FR"/>
                              </w:rPr>
                              <w:t>......................................</w:t>
                            </w:r>
                          </w:p>
                          <w:p w14:paraId="7FD36EC3" w14:textId="77777777" w:rsidR="00AB73CF" w:rsidRPr="00282982" w:rsidRDefault="00AB73CF"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000000"/>
                                <w:lang w:val="fr-FR"/>
                              </w:rPr>
                            </w:pPr>
                            <w:r w:rsidRPr="00282982">
                              <w:rPr>
                                <w:color w:val="000000"/>
                                <w:lang w:val="fr-FR"/>
                              </w:rPr>
                              <w:t>......................................</w:t>
                            </w:r>
                          </w:p>
                          <w:p w14:paraId="6D4D2839" w14:textId="77777777" w:rsidR="00AB73CF" w:rsidRPr="00282982" w:rsidRDefault="00AB73CF"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000000"/>
                                <w:lang w:val="fr-FR"/>
                              </w:rPr>
                            </w:pPr>
                            <w:r w:rsidRPr="00282982">
                              <w:rPr>
                                <w:color w:val="000000"/>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5F8FA2" id="_x0000_t202" coordsize="21600,21600" o:spt="202" path="m,l,21600r21600,l21600,xe">
                <v:stroke joinstyle="miter"/>
                <v:path gradientshapeok="t" o:connecttype="rect"/>
              </v:shapetype>
              <v:shape id="Text Box 26" o:spid="_x0000_s1026" type="#_x0000_t202" style="position:absolute;margin-left:131.65pt;margin-top:10.9pt;width:306pt;height:1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" stroked="f">
                <v:textbox>
                  <w:txbxContent>
                    <w:p w14:paraId="74986163" w14:textId="77777777" w:rsidR="00AB73CF" w:rsidRPr="00282982" w:rsidRDefault="00AB73CF"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color w:val="000000"/>
                          <w:lang w:val="en-US"/>
                        </w:rPr>
                      </w:pPr>
                      <w:r w:rsidRPr="00282982">
                        <w:rPr>
                          <w:color w:val="000000"/>
                          <w:lang w:val="en-US"/>
                        </w:rPr>
                        <w:t>issued by :</w:t>
                      </w:r>
                      <w:r w:rsidRPr="00282982">
                        <w:rPr>
                          <w:color w:val="000000"/>
                          <w:lang w:val="en-US"/>
                        </w:rPr>
                        <w:tab/>
                      </w:r>
                      <w:r w:rsidRPr="00282982">
                        <w:rPr>
                          <w:color w:val="000000"/>
                          <w:lang w:val="en-US"/>
                        </w:rPr>
                        <w:tab/>
                        <w:t>Name of administration:</w:t>
                      </w:r>
                    </w:p>
                    <w:p w14:paraId="14DD109F" w14:textId="77777777" w:rsidR="00AB73CF" w:rsidRPr="00282982" w:rsidRDefault="00AB73CF"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color w:val="000000"/>
                          <w:lang w:val="fr-FR"/>
                        </w:rPr>
                      </w:pPr>
                      <w:r w:rsidRPr="00282982">
                        <w:rPr>
                          <w:color w:val="000000"/>
                          <w:lang w:val="fr-FR"/>
                        </w:rPr>
                        <w:t>......................................</w:t>
                      </w:r>
                    </w:p>
                    <w:p w14:paraId="7FD36EC3" w14:textId="77777777" w:rsidR="00AB73CF" w:rsidRPr="00282982" w:rsidRDefault="00AB73CF"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000000"/>
                          <w:lang w:val="fr-FR"/>
                        </w:rPr>
                      </w:pPr>
                      <w:r w:rsidRPr="00282982">
                        <w:rPr>
                          <w:color w:val="000000"/>
                          <w:lang w:val="fr-FR"/>
                        </w:rPr>
                        <w:t>......................................</w:t>
                      </w:r>
                    </w:p>
                    <w:p w14:paraId="6D4D2839" w14:textId="77777777" w:rsidR="00AB73CF" w:rsidRPr="00282982" w:rsidRDefault="00AB73CF"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000000"/>
                          <w:lang w:val="fr-FR"/>
                        </w:rPr>
                      </w:pPr>
                      <w:r w:rsidRPr="00282982">
                        <w:rPr>
                          <w:color w:val="000000"/>
                          <w:lang w:val="fr-FR"/>
                        </w:rPr>
                        <w:t>......................................</w:t>
                      </w:r>
                    </w:p>
                  </w:txbxContent>
                </v:textbox>
              </v:shape>
            </w:pict>
          </mc:Fallback>
        </mc:AlternateContent>
      </w:r>
    </w:p>
    <w:p w14:paraId="4BE0B389" w14:textId="77777777" w:rsidR="00BA4537" w:rsidRPr="00BA4537" w:rsidRDefault="00BA4537"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uppressAutoHyphens/>
        <w:spacing w:after="0" w:line="240" w:lineRule="atLeast"/>
        <w:ind w:firstLine="284"/>
        <w:rPr>
          <w:rFonts w:ascii="Times New Roman" w:eastAsia="Times New Roman" w:hAnsi="Times New Roman" w:cs="Times New Roman"/>
          <w:sz w:val="20"/>
          <w:szCs w:val="20"/>
          <w:lang w:eastAsia="en-US"/>
        </w:rPr>
      </w:pPr>
      <w:r>
        <w:rPr>
          <w:rFonts w:ascii="Times New Roman" w:eastAsia="Times New Roman" w:hAnsi="Times New Roman" w:cs="Times New Roman"/>
          <w:noProof/>
          <w:sz w:val="20"/>
          <w:szCs w:val="20"/>
          <w:lang w:val="fr-BE" w:eastAsia="fr-BE"/>
        </w:rPr>
        <w:drawing>
          <wp:inline distT="0" distB="0" distL="0" distR="0" wp14:anchorId="7C9A2607" wp14:editId="40B1C4DE">
            <wp:extent cx="987425" cy="936625"/>
            <wp:effectExtent l="0" t="0" r="317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6" cstate="print">
                      <a:extLst>
                        <a:ext uri="{28A0092B-C50C-407E-A947-70E740481C1C}">
                          <a14:useLocalDpi xmlns:a14="http://schemas.microsoft.com/office/drawing/2010/main" val="0"/>
                        </a:ext>
                      </a:extLst>
                    </a:blip>
                    <a:srcRect l="-1169" t="-1175" r="-1169" b="-1175"/>
                    <a:stretch>
                      <a:fillRect/>
                    </a:stretch>
                  </pic:blipFill>
                  <pic:spPr bwMode="auto">
                    <a:xfrm>
                      <a:off x="0" y="0"/>
                      <a:ext cx="987425" cy="936625"/>
                    </a:xfrm>
                    <a:prstGeom prst="rect">
                      <a:avLst/>
                    </a:prstGeom>
                    <a:noFill/>
                    <a:ln>
                      <a:noFill/>
                    </a:ln>
                  </pic:spPr>
                </pic:pic>
              </a:graphicData>
            </a:graphic>
          </wp:inline>
        </w:drawing>
      </w:r>
    </w:p>
    <w:p w14:paraId="06545D00" w14:textId="77777777" w:rsidR="00BA4537" w:rsidRPr="00BA4537" w:rsidRDefault="00BA4537" w:rsidP="00BA4537">
      <w:pPr>
        <w:tabs>
          <w:tab w:val="left" w:pos="-867"/>
          <w:tab w:val="left" w:pos="-147"/>
          <w:tab w:val="left" w:pos="3554"/>
        </w:tabs>
        <w:suppressAutoHyphens/>
        <w:spacing w:after="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r>
    </w:p>
    <w:p w14:paraId="6D806E63"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 xml:space="preserve">concerning: </w:t>
      </w:r>
      <w:r w:rsidRPr="00BA4537">
        <w:rPr>
          <w:rFonts w:ascii="Times New Roman" w:eastAsia="Times New Roman" w:hAnsi="Times New Roman" w:cs="Times New Roman"/>
          <w:sz w:val="20"/>
          <w:szCs w:val="20"/>
          <w:u w:val="single"/>
          <w:lang w:eastAsia="en-US"/>
        </w:rPr>
        <w:t>2</w:t>
      </w:r>
      <w:r w:rsidRPr="00BA4537">
        <w:rPr>
          <w:rFonts w:ascii="Times New Roman" w:eastAsia="Times New Roman" w:hAnsi="Times New Roman" w:cs="Times New Roman"/>
          <w:sz w:val="20"/>
          <w:szCs w:val="20"/>
          <w:lang w:eastAsia="en-US"/>
        </w:rPr>
        <w:t>/</w:t>
      </w:r>
      <w:r w:rsidRPr="00BA4537">
        <w:rPr>
          <w:rFonts w:ascii="Times New Roman" w:eastAsia="Times New Roman" w:hAnsi="Times New Roman" w:cs="Times New Roman"/>
          <w:sz w:val="20"/>
          <w:szCs w:val="20"/>
          <w:lang w:eastAsia="en-US"/>
        </w:rPr>
        <w:tab/>
        <w:t>APPROVAL GRANTED</w:t>
      </w:r>
    </w:p>
    <w:p w14:paraId="7317BE4D"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p>
    <w:p w14:paraId="70EC975E"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APPROVAL EXTENDED</w:t>
      </w:r>
    </w:p>
    <w:p w14:paraId="3F77D3AE"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p>
    <w:p w14:paraId="73008EA7"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APPROVAL REFUSED</w:t>
      </w:r>
    </w:p>
    <w:p w14:paraId="776D91B4"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r>
    </w:p>
    <w:p w14:paraId="417B9C1A"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APPROVAL WITHDRAWN</w:t>
      </w:r>
    </w:p>
    <w:p w14:paraId="3E207912"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p>
    <w:p w14:paraId="7ED18964"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PRODUCTION DEFINITELY DISCONTINUED</w:t>
      </w:r>
    </w:p>
    <w:p w14:paraId="4790CA12" w14:textId="77777777" w:rsidR="00BA4537" w:rsidRPr="00BA4537" w:rsidRDefault="00BA4537" w:rsidP="00BA4537">
      <w:pPr>
        <w:suppressAutoHyphens/>
        <w:spacing w:after="0" w:line="240" w:lineRule="atLeast"/>
        <w:ind w:left="2268" w:hanging="2268"/>
        <w:rPr>
          <w:rFonts w:ascii="Times New Roman" w:eastAsia="Times New Roman" w:hAnsi="Times New Roman" w:cs="Courier New"/>
          <w:sz w:val="24"/>
          <w:szCs w:val="20"/>
          <w:lang w:eastAsia="en-US"/>
        </w:rPr>
      </w:pPr>
    </w:p>
    <w:p w14:paraId="18A5016A" w14:textId="77777777" w:rsidR="00BA4537" w:rsidRPr="00BA4537" w:rsidRDefault="00BA4537" w:rsidP="00BA4537">
      <w:pPr>
        <w:tabs>
          <w:tab w:val="left" w:pos="0"/>
        </w:tabs>
        <w:suppressAutoHyphens/>
        <w:spacing w:after="0" w:line="240" w:lineRule="atLeast"/>
        <w:ind w:left="2268" w:hanging="2268"/>
        <w:rPr>
          <w:rFonts w:ascii="Times New Roman" w:eastAsia="Times New Roman" w:hAnsi="Times New Roman" w:cs="Courier New"/>
          <w:sz w:val="24"/>
          <w:szCs w:val="20"/>
          <w:lang w:eastAsia="en-US"/>
        </w:rPr>
      </w:pPr>
      <w:r w:rsidRPr="00BA4537">
        <w:rPr>
          <w:rFonts w:ascii="Times New Roman" w:eastAsia="Times New Roman" w:hAnsi="Times New Roman" w:cs="Courier New"/>
          <w:sz w:val="24"/>
          <w:szCs w:val="20"/>
          <w:lang w:eastAsia="en-US"/>
        </w:rPr>
        <w:t>of a vehicle type with regard to xxx equipment pursuant to Regulation No. </w:t>
      </w:r>
      <w:r w:rsidRPr="00BA4537">
        <w:rPr>
          <w:rFonts w:ascii="Times New Roman" w:eastAsia="Times New Roman" w:hAnsi="Times New Roman" w:cs="Courier New"/>
          <w:b/>
          <w:sz w:val="24"/>
          <w:szCs w:val="20"/>
          <w:lang w:eastAsia="en-US"/>
        </w:rPr>
        <w:t>X</w:t>
      </w:r>
    </w:p>
    <w:p w14:paraId="0D33F011" w14:textId="77777777" w:rsidR="00BA4537" w:rsidRPr="00BA4537" w:rsidRDefault="00BA4537" w:rsidP="00BA4537">
      <w:pPr>
        <w:tabs>
          <w:tab w:val="left" w:pos="0"/>
        </w:tabs>
        <w:suppressAutoHyphens/>
        <w:spacing w:after="0" w:line="240" w:lineRule="atLeast"/>
        <w:ind w:left="2268" w:hanging="2268"/>
        <w:rPr>
          <w:rFonts w:ascii="Times New Roman" w:eastAsia="Times New Roman" w:hAnsi="Times New Roman" w:cs="Courier New"/>
          <w:sz w:val="24"/>
          <w:szCs w:val="20"/>
          <w:lang w:eastAsia="en-US"/>
        </w:rPr>
      </w:pPr>
    </w:p>
    <w:p w14:paraId="1C8D6444" w14:textId="77777777" w:rsidR="00BA4537" w:rsidRPr="00BA4537" w:rsidRDefault="00BA4537" w:rsidP="00BA4537">
      <w:pPr>
        <w:tabs>
          <w:tab w:val="left" w:pos="6030"/>
          <w:tab w:val="left" w:leader="dot" w:pos="8505"/>
        </w:tabs>
        <w:suppressAutoHyphens/>
        <w:spacing w:after="0" w:line="240" w:lineRule="atLeast"/>
        <w:ind w:left="2268" w:hanging="2268"/>
        <w:rPr>
          <w:rFonts w:ascii="Times New Roman" w:eastAsia="Times New Roman" w:hAnsi="Times New Roman" w:cs="Courier New"/>
          <w:sz w:val="24"/>
          <w:szCs w:val="20"/>
          <w:lang w:eastAsia="en-US"/>
        </w:rPr>
      </w:pPr>
      <w:r w:rsidRPr="00BA4537">
        <w:rPr>
          <w:rFonts w:ascii="Times New Roman" w:eastAsia="Times New Roman" w:hAnsi="Times New Roman" w:cs="Courier New"/>
          <w:sz w:val="24"/>
          <w:szCs w:val="20"/>
          <w:lang w:eastAsia="en-US"/>
        </w:rPr>
        <w:t>Approval No. ………..</w:t>
      </w:r>
      <w:r w:rsidRPr="00BA4537">
        <w:rPr>
          <w:rFonts w:ascii="Times New Roman" w:eastAsia="Times New Roman" w:hAnsi="Times New Roman" w:cs="Courier New"/>
          <w:sz w:val="24"/>
          <w:szCs w:val="20"/>
          <w:lang w:eastAsia="en-US"/>
        </w:rPr>
        <w:tab/>
      </w:r>
      <w:r w:rsidRPr="00BA4537">
        <w:rPr>
          <w:rFonts w:ascii="Times New Roman" w:eastAsia="Times New Roman" w:hAnsi="Times New Roman" w:cs="Courier New"/>
          <w:sz w:val="24"/>
          <w:szCs w:val="20"/>
          <w:lang w:eastAsia="en-US"/>
        </w:rPr>
        <w:tab/>
      </w:r>
    </w:p>
    <w:p w14:paraId="774C3EFF" w14:textId="77777777" w:rsidR="00BA4537" w:rsidRPr="00BA4537" w:rsidRDefault="00BA4537" w:rsidP="00BA4537">
      <w:pPr>
        <w:tabs>
          <w:tab w:val="left" w:pos="6237"/>
          <w:tab w:val="left" w:leader="dot" w:pos="8505"/>
        </w:tabs>
        <w:suppressAutoHyphens/>
        <w:spacing w:after="0" w:line="240" w:lineRule="atLeast"/>
        <w:ind w:left="2268" w:hanging="2268"/>
        <w:rPr>
          <w:rFonts w:ascii="Times New Roman" w:eastAsia="Times New Roman" w:hAnsi="Times New Roman" w:cs="Courier New"/>
          <w:sz w:val="24"/>
          <w:szCs w:val="20"/>
          <w:lang w:eastAsia="en-US"/>
        </w:rPr>
      </w:pPr>
    </w:p>
    <w:p w14:paraId="4319A29D" w14:textId="77777777" w:rsidR="00BA4537" w:rsidRPr="00BA4537" w:rsidRDefault="00BA4537" w:rsidP="00BA4537">
      <w:pPr>
        <w:tabs>
          <w:tab w:val="left" w:leader="dot" w:pos="9072"/>
        </w:tabs>
        <w:suppressAutoHyphens/>
        <w:spacing w:after="0" w:line="240" w:lineRule="atLeast"/>
        <w:ind w:left="1134" w:hanging="1134"/>
        <w:rPr>
          <w:rFonts w:ascii="Times New Roman" w:eastAsia="Times New Roman" w:hAnsi="Times New Roman" w:cs="Courier New"/>
          <w:sz w:val="24"/>
          <w:szCs w:val="20"/>
          <w:lang w:eastAsia="en-US"/>
        </w:rPr>
      </w:pPr>
      <w:r w:rsidRPr="00BA4537">
        <w:rPr>
          <w:rFonts w:ascii="Times New Roman" w:eastAsia="Times New Roman" w:hAnsi="Times New Roman" w:cs="Courier New"/>
          <w:sz w:val="24"/>
          <w:szCs w:val="20"/>
          <w:lang w:eastAsia="en-US"/>
        </w:rPr>
        <w:t>…</w:t>
      </w:r>
    </w:p>
    <w:p w14:paraId="4980431E" w14:textId="77777777" w:rsidR="00BA4537" w:rsidRPr="00BA4537" w:rsidRDefault="00BA4537" w:rsidP="00BA4537">
      <w:pPr>
        <w:tabs>
          <w:tab w:val="left" w:leader="dot" w:pos="8931"/>
        </w:tabs>
        <w:suppressAutoHyphens/>
        <w:spacing w:after="0" w:line="240" w:lineRule="atLeast"/>
        <w:ind w:left="1134" w:hanging="1134"/>
        <w:rPr>
          <w:rFonts w:ascii="Times New Roman" w:eastAsia="Times New Roman" w:hAnsi="Times New Roman" w:cs="Courier New"/>
          <w:sz w:val="24"/>
          <w:szCs w:val="20"/>
          <w:lang w:eastAsia="en-US"/>
        </w:rPr>
      </w:pPr>
    </w:p>
    <w:p w14:paraId="589BA6D2" w14:textId="77777777" w:rsidR="00BA4537" w:rsidRPr="00BA4537" w:rsidRDefault="00BA4537" w:rsidP="00BA4537">
      <w:pPr>
        <w:tabs>
          <w:tab w:val="left" w:leader="dot" w:pos="9072"/>
        </w:tabs>
        <w:suppressAutoHyphens/>
        <w:spacing w:after="0" w:line="240" w:lineRule="atLeast"/>
        <w:ind w:left="1134" w:hanging="1134"/>
        <w:rPr>
          <w:rFonts w:ascii="Times New Roman" w:eastAsia="Times New Roman" w:hAnsi="Times New Roman" w:cs="Courier New"/>
          <w:sz w:val="24"/>
          <w:szCs w:val="20"/>
          <w:lang w:eastAsia="en-US"/>
        </w:rPr>
      </w:pPr>
      <w:r w:rsidRPr="00BA4537">
        <w:rPr>
          <w:rFonts w:ascii="Times New Roman" w:eastAsia="Times New Roman" w:hAnsi="Times New Roman" w:cs="Courier New"/>
          <w:sz w:val="24"/>
          <w:szCs w:val="20"/>
          <w:lang w:eastAsia="en-US"/>
        </w:rPr>
        <w:t>x.y</w:t>
      </w:r>
      <w:r w:rsidRPr="00BA4537">
        <w:rPr>
          <w:rFonts w:ascii="Times New Roman" w:eastAsia="Times New Roman" w:hAnsi="Times New Roman" w:cs="Courier New"/>
          <w:sz w:val="24"/>
          <w:szCs w:val="20"/>
          <w:lang w:eastAsia="en-US"/>
        </w:rPr>
        <w:tab/>
        <w:t>……</w:t>
      </w:r>
    </w:p>
    <w:p w14:paraId="665BA6B8" w14:textId="77777777" w:rsidR="00BA4537" w:rsidRPr="00BA4537" w:rsidRDefault="00BA4537" w:rsidP="00BA4537">
      <w:pPr>
        <w:suppressAutoHyphens/>
        <w:spacing w:after="0" w:line="240" w:lineRule="atLeast"/>
        <w:rPr>
          <w:rFonts w:ascii="Times New Roman" w:eastAsia="Times New Roman" w:hAnsi="Times New Roman" w:cs="Times New Roman"/>
          <w:i/>
          <w:color w:val="0000FF"/>
          <w:sz w:val="20"/>
          <w:szCs w:val="20"/>
          <w:lang w:eastAsia="en-US"/>
        </w:rPr>
      </w:pPr>
    </w:p>
    <w:p w14:paraId="6517D847" w14:textId="77777777" w:rsidR="00BA4537" w:rsidRPr="00BA4537" w:rsidRDefault="00BA4537" w:rsidP="00BA4537">
      <w:pPr>
        <w:suppressAutoHyphens/>
        <w:spacing w:after="0" w:line="240" w:lineRule="atLeast"/>
        <w:rPr>
          <w:rFonts w:ascii="Times New Roman" w:eastAsia="Times New Roman" w:hAnsi="Times New Roman" w:cs="Times New Roman"/>
          <w:sz w:val="20"/>
          <w:szCs w:val="20"/>
          <w:lang w:val="en-US" w:eastAsia="en-US"/>
        </w:rPr>
      </w:pPr>
    </w:p>
    <w:p w14:paraId="5ED10A29" w14:textId="77777777" w:rsidR="00BA4537" w:rsidRPr="00BA4537" w:rsidRDefault="00BA4537" w:rsidP="000024EE">
      <w:pPr>
        <w:pStyle w:val="HChG"/>
        <w:rPr>
          <w:sz w:val="20"/>
        </w:rPr>
      </w:pPr>
      <w:r w:rsidRPr="00BA4537">
        <w:rPr>
          <w:sz w:val="20"/>
        </w:rPr>
        <w:br w:type="page"/>
      </w:r>
      <w:r w:rsidRPr="00BA4537">
        <w:lastRenderedPageBreak/>
        <w:t>Annex 3</w:t>
      </w:r>
    </w:p>
    <w:p w14:paraId="147FB617" w14:textId="77777777" w:rsidR="00BA4537" w:rsidRPr="00BA4537" w:rsidRDefault="000024EE" w:rsidP="000024EE">
      <w:pPr>
        <w:pStyle w:val="HChG"/>
      </w:pPr>
      <w:r>
        <w:tab/>
      </w:r>
      <w:r>
        <w:tab/>
      </w:r>
      <w:r w:rsidR="00BA4537" w:rsidRPr="00BA4537">
        <w:t>Arrangement of approval mark</w:t>
      </w:r>
    </w:p>
    <w:p w14:paraId="0279591D" w14:textId="77777777" w:rsidR="00BA4537" w:rsidRPr="00BA4537" w:rsidRDefault="00BA4537" w:rsidP="00B644CF">
      <w:pPr>
        <w:ind w:left="1134"/>
        <w:contextualSpacing/>
        <w:rPr>
          <w:rFonts w:ascii="Times New Roman" w:eastAsia="Malgun Gothic" w:hAnsi="Times New Roman" w:cs="Times New Roman"/>
          <w:sz w:val="20"/>
          <w:szCs w:val="20"/>
          <w:lang w:val="en-US"/>
        </w:rPr>
      </w:pPr>
      <w:r w:rsidRPr="00BA4537">
        <w:rPr>
          <w:rFonts w:ascii="Times New Roman" w:eastAsia="Malgun Gothic" w:hAnsi="Times New Roman" w:cs="Times New Roman"/>
          <w:sz w:val="20"/>
          <w:szCs w:val="20"/>
          <w:lang w:val="en-US"/>
        </w:rPr>
        <w:t>Model A</w:t>
      </w:r>
    </w:p>
    <w:p w14:paraId="045C6F53" w14:textId="77777777" w:rsidR="00BA4537" w:rsidRPr="00BA4537" w:rsidRDefault="00BA4537" w:rsidP="00B644CF">
      <w:pPr>
        <w:ind w:left="1134"/>
        <w:rPr>
          <w:rFonts w:ascii="Times New Roman" w:eastAsia="Malgun Gothic" w:hAnsi="Times New Roman" w:cs="Times New Roman"/>
          <w:sz w:val="20"/>
          <w:szCs w:val="20"/>
          <w:lang w:val="en-US"/>
        </w:rPr>
      </w:pPr>
      <w:r w:rsidRPr="00BA4537">
        <w:rPr>
          <w:rFonts w:ascii="Times New Roman" w:eastAsia="Malgun Gothic" w:hAnsi="Times New Roman" w:cs="Times New Roman"/>
          <w:sz w:val="20"/>
          <w:szCs w:val="20"/>
          <w:lang w:val="en-US"/>
        </w:rPr>
        <w:t>(See paragraph 4.2 of this Regulation)</w:t>
      </w:r>
    </w:p>
    <w:p w14:paraId="69278910" w14:textId="77777777" w:rsidR="00BA4537" w:rsidRPr="00BA4537" w:rsidRDefault="00BA4537" w:rsidP="00BA4537">
      <w:pPr>
        <w:ind w:left="540"/>
        <w:rPr>
          <w:rFonts w:ascii="Times New Roman" w:eastAsia="Malgun Gothic" w:hAnsi="Times New Roman" w:cs="Times New Roman"/>
          <w:b/>
          <w:sz w:val="20"/>
          <w:szCs w:val="20"/>
          <w:lang w:val="en-US"/>
        </w:rPr>
      </w:pPr>
      <w:r>
        <w:rPr>
          <w:rFonts w:ascii="Calibri" w:eastAsia="Malgun Gothic" w:hAnsi="Calibri" w:cs="Times New Roman"/>
          <w:noProof/>
          <w:lang w:val="fr-BE" w:eastAsia="fr-BE"/>
        </w:rPr>
        <mc:AlternateContent>
          <mc:Choice Requires="wps">
            <w:drawing>
              <wp:anchor distT="0" distB="0" distL="114300" distR="114300" simplePos="0" relativeHeight="251663360" behindDoc="0" locked="0" layoutInCell="1" allowOverlap="1" wp14:anchorId="7EDA48E5" wp14:editId="172B67A3">
                <wp:simplePos x="0" y="0"/>
                <wp:positionH relativeFrom="column">
                  <wp:posOffset>2662555</wp:posOffset>
                </wp:positionH>
                <wp:positionV relativeFrom="paragraph">
                  <wp:posOffset>250190</wp:posOffset>
                </wp:positionV>
                <wp:extent cx="636270" cy="570865"/>
                <wp:effectExtent l="0" t="0" r="11430" b="1968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6270" cy="570865"/>
                        </a:xfrm>
                        <a:prstGeom prst="rect">
                          <a:avLst/>
                        </a:prstGeom>
                        <a:solidFill>
                          <a:sysClr val="window" lastClr="FFFFFF"/>
                        </a:solidFill>
                        <a:ln w="12700" cap="flat" cmpd="sng" algn="ctr">
                          <a:solidFill>
                            <a:sysClr val="window" lastClr="FFFFFF"/>
                          </a:solidFill>
                          <a:prstDash val="solid"/>
                          <a:miter lim="800000"/>
                        </a:ln>
                        <a:effectLst/>
                      </wps:spPr>
                      <wps:txbx>
                        <w:txbxContent>
                          <w:p w14:paraId="4056F789" w14:textId="77777777" w:rsidR="00AB73CF" w:rsidRPr="00CD3B1E" w:rsidRDefault="00AB73CF" w:rsidP="00BA4537">
                            <w:pPr>
                              <w:jc w:val="center"/>
                              <w:rPr>
                                <w:sz w:val="44"/>
                              </w:rPr>
                            </w:pPr>
                            <w:r w:rsidRPr="00CD3B1E">
                              <w:rPr>
                                <w:sz w:val="44"/>
                              </w:rP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DA48E5" id="Rectangle 25" o:spid="_x0000_s1027" style="position:absolute;left:0;text-align:left;margin-left:209.65pt;margin-top:19.7pt;width:50.1pt;height:4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" fillcolor="window" strokecolor="window" strokeweight="1pt">
                <v:path arrowok="t"/>
                <v:textbox>
                  <w:txbxContent>
                    <w:p w14:paraId="4056F789" w14:textId="77777777" w:rsidR="00AB73CF" w:rsidRPr="00CD3B1E" w:rsidRDefault="00AB73CF" w:rsidP="00BA4537">
                      <w:pPr>
                        <w:jc w:val="center"/>
                        <w:rPr>
                          <w:sz w:val="44"/>
                        </w:rPr>
                      </w:pPr>
                      <w:r w:rsidRPr="00CD3B1E">
                        <w:rPr>
                          <w:sz w:val="44"/>
                        </w:rPr>
                        <w:t>xxx</w:t>
                      </w:r>
                    </w:p>
                  </w:txbxContent>
                </v:textbox>
              </v:rect>
            </w:pict>
          </mc:Fallback>
        </mc:AlternateContent>
      </w:r>
      <w:r>
        <w:rPr>
          <w:rFonts w:ascii="Times New Roman" w:eastAsia="Malgun Gothic" w:hAnsi="Times New Roman" w:cs="Times New Roman"/>
          <w:noProof/>
          <w:sz w:val="20"/>
          <w:szCs w:val="20"/>
          <w:lang w:val="fr-BE" w:eastAsia="fr-BE"/>
        </w:rPr>
        <w:drawing>
          <wp:inline distT="0" distB="0" distL="0" distR="0" wp14:anchorId="7733A829" wp14:editId="13C725D5">
            <wp:extent cx="5274310" cy="1053465"/>
            <wp:effectExtent l="0" t="0" r="254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4310" cy="1053465"/>
                    </a:xfrm>
                    <a:prstGeom prst="rect">
                      <a:avLst/>
                    </a:prstGeom>
                    <a:noFill/>
                    <a:ln>
                      <a:noFill/>
                    </a:ln>
                  </pic:spPr>
                </pic:pic>
              </a:graphicData>
            </a:graphic>
          </wp:inline>
        </w:drawing>
      </w:r>
      <w:r w:rsidRPr="00BA4537">
        <w:rPr>
          <w:rFonts w:ascii="Calibri" w:eastAsia="Malgun Gothic" w:hAnsi="Calibri" w:cs="Times New Roman"/>
          <w:b/>
          <w:sz w:val="20"/>
          <w:szCs w:val="20"/>
          <w:lang w:val="en-US"/>
        </w:rPr>
        <w:t xml:space="preserve"> </w:t>
      </w:r>
    </w:p>
    <w:p w14:paraId="2CC20757" w14:textId="77777777" w:rsidR="00BA4537" w:rsidRPr="00BA4537" w:rsidRDefault="00B644CF" w:rsidP="00B644CF">
      <w:pPr>
        <w:tabs>
          <w:tab w:val="left" w:pos="1701"/>
        </w:tabs>
        <w:ind w:left="1134"/>
        <w:rPr>
          <w:rFonts w:ascii="Times New Roman" w:eastAsia="Malgun Gothic" w:hAnsi="Times New Roman" w:cs="Times New Roman"/>
          <w:sz w:val="20"/>
          <w:szCs w:val="20"/>
          <w:lang w:val="en-US"/>
        </w:rPr>
      </w:pPr>
      <w:r>
        <w:rPr>
          <w:rFonts w:ascii="Times New Roman" w:eastAsia="Malgun Gothic" w:hAnsi="Times New Roman" w:cs="Times New Roman"/>
          <w:sz w:val="20"/>
          <w:szCs w:val="20"/>
          <w:lang w:val="en-US"/>
        </w:rPr>
        <w:tab/>
      </w:r>
      <w:r w:rsidR="00BA4537" w:rsidRPr="00BA4537">
        <w:rPr>
          <w:rFonts w:ascii="Times New Roman" w:eastAsia="Malgun Gothic" w:hAnsi="Times New Roman" w:cs="Times New Roman"/>
          <w:sz w:val="20"/>
          <w:szCs w:val="20"/>
          <w:lang w:val="en-US"/>
        </w:rPr>
        <w:t>a = 8 mm min.</w:t>
      </w:r>
    </w:p>
    <w:p w14:paraId="2AA06BAC" w14:textId="77777777" w:rsidR="00BA4537" w:rsidRPr="00BA4537" w:rsidRDefault="00B644CF" w:rsidP="00B644CF">
      <w:pPr>
        <w:spacing w:after="120" w:line="240" w:lineRule="auto"/>
        <w:ind w:left="1134" w:right="1134"/>
        <w:rPr>
          <w:rFonts w:ascii="Times New Roman" w:eastAsia="Malgun Gothic" w:hAnsi="Times New Roman" w:cs="Times New Roman"/>
          <w:sz w:val="20"/>
          <w:szCs w:val="20"/>
          <w:lang w:val="en-US"/>
        </w:rPr>
      </w:pPr>
      <w:r>
        <w:rPr>
          <w:rFonts w:ascii="Times New Roman" w:eastAsia="Malgun Gothic" w:hAnsi="Times New Roman" w:cs="Times New Roman"/>
          <w:sz w:val="20"/>
          <w:szCs w:val="20"/>
          <w:lang w:val="en-US"/>
        </w:rPr>
        <w:tab/>
      </w:r>
      <w:r w:rsidR="00BA4537" w:rsidRPr="00BA4537">
        <w:rPr>
          <w:rFonts w:ascii="Times New Roman" w:eastAsia="Malgun Gothic" w:hAnsi="Times New Roman" w:cs="Times New Roman"/>
          <w:sz w:val="20"/>
          <w:szCs w:val="20"/>
          <w:lang w:val="en-US"/>
        </w:rPr>
        <w:t>The above approval mark affixed to a vehicle shows that the road vehicle type concerned has been approved in the Netherlands (E 4), pursuant to Regulation No. xxx, and under the approval number 002492. The first two digits of the approval number indicate that the approval was granted in accordance with the requirements of Regulation No. xx.</w:t>
      </w:r>
    </w:p>
    <w:p w14:paraId="674F81DE" w14:textId="77777777" w:rsidR="00BA4537" w:rsidRPr="00BA4537" w:rsidRDefault="00BA4537" w:rsidP="000024EE">
      <w:pPr>
        <w:pStyle w:val="HChG"/>
      </w:pPr>
      <w:r w:rsidRPr="00BA4537">
        <w:rPr>
          <w:sz w:val="20"/>
        </w:rPr>
        <w:br w:type="page"/>
      </w:r>
      <w:r w:rsidRPr="00BA4537">
        <w:lastRenderedPageBreak/>
        <w:t xml:space="preserve">Annex 4 </w:t>
      </w:r>
    </w:p>
    <w:p w14:paraId="7036206D" w14:textId="77777777" w:rsidR="00BA4537" w:rsidRPr="00BA4537" w:rsidRDefault="009C09C0" w:rsidP="000024EE">
      <w:pPr>
        <w:pStyle w:val="HChG"/>
      </w:pPr>
      <w:r>
        <w:tab/>
      </w:r>
      <w:r>
        <w:tab/>
      </w:r>
      <w:r w:rsidR="00BA4537" w:rsidRPr="00BA4537">
        <w:t xml:space="preserve">Model of </w:t>
      </w:r>
      <w:r w:rsidR="00517990">
        <w:t>CSMS Certificate</w:t>
      </w:r>
      <w:r w:rsidR="00BA4537" w:rsidRPr="00BA4537">
        <w:t xml:space="preserve"> </w:t>
      </w:r>
      <w:r w:rsidR="00BA4537" w:rsidRPr="009C09C0">
        <w:rPr>
          <w:lang w:val="en-US"/>
        </w:rPr>
        <w:t>Certificate</w:t>
      </w:r>
      <w:r w:rsidR="00BA4537" w:rsidRPr="00BA4537">
        <w:t xml:space="preserve"> of Compliance</w:t>
      </w:r>
    </w:p>
    <w:p w14:paraId="6786DC52" w14:textId="77777777" w:rsidR="00BA4537" w:rsidRPr="00BA4537" w:rsidRDefault="00BA4537" w:rsidP="00BA4537">
      <w:pPr>
        <w:contextualSpacing/>
        <w:rPr>
          <w:rFonts w:ascii="Times New Roman" w:eastAsia="Malgun Gothic" w:hAnsi="Times New Roman" w:cs="Times New Roman"/>
          <w:b/>
          <w:sz w:val="20"/>
          <w:szCs w:val="20"/>
        </w:rPr>
      </w:pPr>
    </w:p>
    <w:p w14:paraId="3BBF3731" w14:textId="77777777" w:rsidR="00BA4537" w:rsidRPr="00BA4537" w:rsidRDefault="00BA4537" w:rsidP="00BA4537">
      <w:pPr>
        <w:ind w:left="720"/>
        <w:contextualSpacing/>
        <w:jc w:val="center"/>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CYBER SECURITY</w:t>
      </w:r>
      <w:r w:rsidR="00517990">
        <w:rPr>
          <w:rFonts w:ascii="Times New Roman" w:eastAsia="Malgun Gothic" w:hAnsi="Times New Roman" w:cs="Times New Roman"/>
          <w:sz w:val="20"/>
          <w:szCs w:val="20"/>
        </w:rPr>
        <w:t xml:space="preserve"> MANAGEMENT SYSTEM</w:t>
      </w:r>
      <w:r w:rsidRPr="00BA4537">
        <w:rPr>
          <w:rFonts w:ascii="Times New Roman" w:eastAsia="Malgun Gothic" w:hAnsi="Times New Roman" w:cs="Times New Roman"/>
          <w:sz w:val="20"/>
          <w:szCs w:val="20"/>
        </w:rPr>
        <w:t xml:space="preserve"> CERTIFICATE OF COMPLIANCE</w:t>
      </w:r>
    </w:p>
    <w:p w14:paraId="31B520E1" w14:textId="77777777" w:rsidR="00BA4537" w:rsidRPr="00BA4537" w:rsidRDefault="00BA4537" w:rsidP="00BA4537">
      <w:pPr>
        <w:ind w:left="720"/>
        <w:contextualSpacing/>
        <w:jc w:val="center"/>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WITH REGULATION No. [Cyber Security Regulation] xxx</w:t>
      </w:r>
    </w:p>
    <w:p w14:paraId="0CBB158F" w14:textId="77777777" w:rsidR="00BA4537" w:rsidRPr="00BA4537" w:rsidRDefault="00BA4537" w:rsidP="00BA4537">
      <w:pPr>
        <w:ind w:left="720"/>
        <w:contextualSpacing/>
        <w:jc w:val="center"/>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No. [Reference number]</w:t>
      </w:r>
    </w:p>
    <w:p w14:paraId="0036BCCF" w14:textId="77777777" w:rsidR="00BA4537" w:rsidRPr="00BA4537" w:rsidRDefault="00BA4537" w:rsidP="00BA4537">
      <w:pPr>
        <w:ind w:left="720"/>
        <w:contextualSpacing/>
        <w:jc w:val="center"/>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 Approval Authority]</w:t>
      </w:r>
    </w:p>
    <w:p w14:paraId="4EF60AF8" w14:textId="77777777" w:rsidR="00BA4537" w:rsidRPr="00BA4537" w:rsidRDefault="00BA4537" w:rsidP="00BA4537">
      <w:pPr>
        <w:ind w:left="720"/>
        <w:contextualSpacing/>
        <w:jc w:val="center"/>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Certifies that</w:t>
      </w:r>
    </w:p>
    <w:p w14:paraId="500FA7A8" w14:textId="77777777" w:rsidR="00BA4537" w:rsidRPr="00BA4537" w:rsidRDefault="00BA4537" w:rsidP="001C30F6">
      <w:pPr>
        <w:spacing w:after="120" w:line="240" w:lineRule="auto"/>
        <w:ind w:left="720"/>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Manufacturer: ...........................................................................................................................</w:t>
      </w:r>
    </w:p>
    <w:p w14:paraId="039FBEE9" w14:textId="77777777" w:rsidR="00BA4537" w:rsidRPr="00BA4537" w:rsidRDefault="00BA4537" w:rsidP="001C30F6">
      <w:pPr>
        <w:spacing w:after="120" w:line="240" w:lineRule="auto"/>
        <w:ind w:left="720"/>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Address of the manufacturer: ...................................................................................................</w:t>
      </w:r>
    </w:p>
    <w:p w14:paraId="226BB32F" w14:textId="77777777" w:rsidR="00BA4537" w:rsidRPr="00BA4537" w:rsidRDefault="00BA4537" w:rsidP="001C30F6">
      <w:pPr>
        <w:spacing w:after="120" w:line="240" w:lineRule="auto"/>
        <w:ind w:left="720"/>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 xml:space="preserve">complies with the </w:t>
      </w:r>
      <w:r w:rsidRPr="00517990">
        <w:rPr>
          <w:rFonts w:ascii="Times New Roman" w:eastAsia="Malgun Gothic" w:hAnsi="Times New Roman" w:cs="Times New Roman"/>
          <w:sz w:val="20"/>
          <w:szCs w:val="20"/>
        </w:rPr>
        <w:t xml:space="preserve">provisions of </w:t>
      </w:r>
      <w:r w:rsidRPr="00943F0C">
        <w:rPr>
          <w:rFonts w:ascii="Times New Roman" w:eastAsia="Malgun Gothic" w:hAnsi="Times New Roman" w:cs="Times New Roman"/>
          <w:sz w:val="20"/>
          <w:szCs w:val="20"/>
        </w:rPr>
        <w:t>paragraph 7 of</w:t>
      </w:r>
      <w:r w:rsidRPr="00517990">
        <w:rPr>
          <w:rFonts w:ascii="Times New Roman" w:eastAsia="Malgun Gothic" w:hAnsi="Times New Roman" w:cs="Times New Roman"/>
          <w:sz w:val="20"/>
          <w:szCs w:val="20"/>
        </w:rPr>
        <w:t xml:space="preserve"> Regulation </w:t>
      </w:r>
      <w:r w:rsidRPr="00BA4537">
        <w:rPr>
          <w:rFonts w:ascii="Times New Roman" w:eastAsia="Malgun Gothic" w:hAnsi="Times New Roman" w:cs="Times New Roman"/>
          <w:sz w:val="20"/>
          <w:szCs w:val="20"/>
        </w:rPr>
        <w:t>No. xxx</w:t>
      </w:r>
    </w:p>
    <w:p w14:paraId="18C5D0F1" w14:textId="77777777" w:rsidR="00BA4537" w:rsidRPr="00BA4537" w:rsidRDefault="00BA4537" w:rsidP="001C30F6">
      <w:pPr>
        <w:spacing w:after="120" w:line="240" w:lineRule="auto"/>
        <w:ind w:left="720"/>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Checks have been performed on:</w:t>
      </w:r>
    </w:p>
    <w:p w14:paraId="77ED703C" w14:textId="77777777" w:rsidR="00BA4537" w:rsidRPr="00BA4537" w:rsidRDefault="00BA4537" w:rsidP="001C30F6">
      <w:pPr>
        <w:spacing w:after="120" w:line="240" w:lineRule="auto"/>
        <w:ind w:left="720"/>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by (name and address of the Type Approval Authority or Technical Service):</w:t>
      </w:r>
    </w:p>
    <w:p w14:paraId="6AF7A0F6" w14:textId="77777777" w:rsidR="00BA4537" w:rsidRPr="00BA4537" w:rsidRDefault="00BA4537" w:rsidP="001C30F6">
      <w:pPr>
        <w:spacing w:after="120" w:line="240" w:lineRule="auto"/>
        <w:ind w:left="720"/>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Number of report:</w:t>
      </w:r>
    </w:p>
    <w:p w14:paraId="38E6DE40" w14:textId="77777777" w:rsidR="00BA4537" w:rsidRPr="00BA4537" w:rsidRDefault="00BA4537" w:rsidP="00BA4537">
      <w:pPr>
        <w:ind w:left="720"/>
        <w:contextualSpacing/>
        <w:jc w:val="center"/>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The certificate is valid until […..date]</w:t>
      </w:r>
    </w:p>
    <w:p w14:paraId="0BE911D9" w14:textId="77777777" w:rsidR="00BA4537" w:rsidRPr="00BA4537" w:rsidRDefault="00BA4537" w:rsidP="00BA4537">
      <w:pPr>
        <w:ind w:left="720"/>
        <w:contextualSpacing/>
        <w:jc w:val="center"/>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Done at [……Place]</w:t>
      </w:r>
    </w:p>
    <w:p w14:paraId="075E6815" w14:textId="77777777" w:rsidR="00BA4537" w:rsidRPr="00BA4537" w:rsidRDefault="00BA4537" w:rsidP="00BA4537">
      <w:pPr>
        <w:ind w:left="720"/>
        <w:contextualSpacing/>
        <w:jc w:val="center"/>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On […….Date]</w:t>
      </w:r>
    </w:p>
    <w:p w14:paraId="4BCBB496" w14:textId="77777777" w:rsidR="00BA4537" w:rsidRPr="00BA4537" w:rsidRDefault="00BA4537" w:rsidP="00BA4537">
      <w:pPr>
        <w:ind w:left="720"/>
        <w:contextualSpacing/>
        <w:jc w:val="center"/>
        <w:rPr>
          <w:rFonts w:ascii="Calibri" w:eastAsia="Malgun Gothic" w:hAnsi="Calibri" w:cs="Times New Roman"/>
          <w:u w:val="single"/>
        </w:rPr>
      </w:pPr>
      <w:r w:rsidRPr="00BA4537">
        <w:rPr>
          <w:rFonts w:ascii="Times New Roman" w:eastAsia="Malgun Gothic" w:hAnsi="Times New Roman" w:cs="Times New Roman"/>
          <w:sz w:val="20"/>
          <w:szCs w:val="20"/>
        </w:rPr>
        <w:t>[………….Signature]</w:t>
      </w:r>
    </w:p>
    <w:p w14:paraId="60DBB8DB" w14:textId="77777777" w:rsidR="002554D8" w:rsidRPr="00D26487" w:rsidRDefault="002554D8" w:rsidP="00943F0C">
      <w:pPr>
        <w:pStyle w:val="Heading2"/>
        <w:numPr>
          <w:ilvl w:val="0"/>
          <w:numId w:val="0"/>
        </w:numPr>
        <w:ind w:left="576" w:hanging="576"/>
        <w:contextualSpacing w:val="0"/>
        <w:rPr>
          <w:b/>
          <w:sz w:val="28"/>
          <w:szCs w:val="28"/>
        </w:rPr>
      </w:pPr>
      <w:r w:rsidRPr="00D26487">
        <w:br w:type="page"/>
      </w:r>
    </w:p>
    <w:p w14:paraId="684F85A5" w14:textId="77777777" w:rsidR="000024EE" w:rsidRDefault="00BF68ED" w:rsidP="000024EE">
      <w:pPr>
        <w:pStyle w:val="HChG"/>
      </w:pPr>
      <w:bookmarkStart w:id="285" w:name="_Toc510787372"/>
      <w:bookmarkEnd w:id="271"/>
      <w:bookmarkEnd w:id="272"/>
      <w:r w:rsidRPr="00CF7C45">
        <w:lastRenderedPageBreak/>
        <w:t xml:space="preserve">Annex </w:t>
      </w:r>
      <w:r w:rsidR="000F5DA1" w:rsidRPr="00CF7C45">
        <w:t>B</w:t>
      </w:r>
      <w:r w:rsidRPr="00CF7C45">
        <w:t xml:space="preserve"> </w:t>
      </w:r>
      <w:r w:rsidRPr="00CF7C45">
        <w:tab/>
      </w:r>
      <w:bookmarkStart w:id="286" w:name="_Toc499558077"/>
    </w:p>
    <w:p w14:paraId="4DC6EDD9" w14:textId="77777777" w:rsidR="009D418C" w:rsidRPr="00CF7C45" w:rsidRDefault="000024EE" w:rsidP="000024EE">
      <w:pPr>
        <w:pStyle w:val="HChG"/>
      </w:pPr>
      <w:r>
        <w:tab/>
      </w:r>
      <w:r>
        <w:tab/>
      </w:r>
      <w:r w:rsidR="009D418C" w:rsidRPr="00CF7C45">
        <w:t>List of threats and corresponding mitigation</w:t>
      </w:r>
      <w:bookmarkEnd w:id="285"/>
      <w:bookmarkEnd w:id="286"/>
      <w:r w:rsidR="00943F0C">
        <w:t>s</w:t>
      </w:r>
    </w:p>
    <w:p w14:paraId="639F6EAE" w14:textId="77777777" w:rsidR="009D418C" w:rsidRPr="000024EE" w:rsidRDefault="000024EE" w:rsidP="000024EE">
      <w:pPr>
        <w:pStyle w:val="SingleTxtG"/>
      </w:pPr>
      <w:r>
        <w:t>1.</w:t>
      </w:r>
      <w:r>
        <w:tab/>
      </w:r>
      <w:r w:rsidR="009D418C" w:rsidRPr="000024EE">
        <w:t xml:space="preserve">The examples within this annex are not to be viewed as mandatory within any assessment of a system. This annex is informative. That is it provides examples of possible threats and mitigations but these are not to be viewed as complete or appropriate to </w:t>
      </w:r>
      <w:r w:rsidR="00482202" w:rsidRPr="000024EE">
        <w:t>all vehicle systems or designs.</w:t>
      </w:r>
    </w:p>
    <w:p w14:paraId="7665E2AC" w14:textId="77777777" w:rsidR="009D418C" w:rsidRPr="000024EE" w:rsidRDefault="000024EE" w:rsidP="000024EE">
      <w:pPr>
        <w:pStyle w:val="SingleTxtG"/>
      </w:pPr>
      <w:r>
        <w:t>2.</w:t>
      </w:r>
      <w:r>
        <w:tab/>
      </w:r>
      <w:r w:rsidR="009D418C" w:rsidRPr="000024EE">
        <w:t>This annex consists of two parts. Part A of this annex describes the example of vulnerability or attack method.  Part B of this annex describes the example of mitigation to the threats.</w:t>
      </w:r>
    </w:p>
    <w:p w14:paraId="3DB5DC0B" w14:textId="77777777" w:rsidR="009D418C" w:rsidRPr="000024EE" w:rsidRDefault="000024EE" w:rsidP="000024EE">
      <w:pPr>
        <w:pStyle w:val="SingleTxtG"/>
      </w:pPr>
      <w:r>
        <w:t>3.</w:t>
      </w:r>
      <w:r>
        <w:tab/>
      </w:r>
      <w:r w:rsidR="009D418C" w:rsidRPr="000024EE">
        <w:t>The examples should be considered by vehicle manufacturers and suppliers during the design, development, testing and implementation of vehicles and their systems, as appropriate. The examples of vulnerability or attack method in Part A is intended to help vehicle manufacturers, suppliers and competent authorities to understand the threats e.g. attack entries or security holes. The examples of mitigation in Part B is intended to help vehicle manufacturers, suppliers and competent authorities to consider what mitigation may be available to reduce risks for the threats identified e.g. usable industrial standards. Detailed security controls corresponding to the mitigation are described in Annex C to this recommendation.</w:t>
      </w:r>
    </w:p>
    <w:p w14:paraId="04C759B5" w14:textId="77777777" w:rsidR="009D418C" w:rsidRPr="000024EE" w:rsidRDefault="000024EE" w:rsidP="000024EE">
      <w:pPr>
        <w:pStyle w:val="SingleTxtG"/>
      </w:pPr>
      <w:r>
        <w:t>4.</w:t>
      </w:r>
      <w:r>
        <w:tab/>
      </w:r>
      <w:r w:rsidR="009D418C" w:rsidRPr="000024EE">
        <w:t xml:space="preserve">The </w:t>
      </w:r>
      <w:r w:rsidR="00B644CF" w:rsidRPr="000024EE">
        <w:t>high-level</w:t>
      </w:r>
      <w:r w:rsidR="009D418C" w:rsidRPr="000024EE">
        <w:t xml:space="preserve"> vulnerability and its corresponding examples have been indexed in Part A. The same indexing has been referenced in the tables in Part B to link each of the attack/vulnerability with its corresponding mitigation measures.</w:t>
      </w:r>
    </w:p>
    <w:p w14:paraId="6EC921B5" w14:textId="77777777" w:rsidR="000047E8" w:rsidRPr="000024EE" w:rsidRDefault="000024EE" w:rsidP="000024EE">
      <w:pPr>
        <w:pStyle w:val="SingleTxtG"/>
      </w:pPr>
      <w:r>
        <w:t>5.</w:t>
      </w:r>
      <w:r>
        <w:tab/>
      </w:r>
      <w:r w:rsidR="000047E8" w:rsidRPr="000024EE">
        <w:t>The threat analysis shall also consider possible attack outcomes. These may help ascertain the severity of a risk and identify additional risks.  Possible attack outcomes may include:</w:t>
      </w:r>
    </w:p>
    <w:p w14:paraId="351F1C5C" w14:textId="77777777" w:rsidR="000047E8" w:rsidRPr="000024EE" w:rsidRDefault="000047E8" w:rsidP="00B644CF">
      <w:pPr>
        <w:pStyle w:val="NoSpacing"/>
        <w:numPr>
          <w:ilvl w:val="0"/>
          <w:numId w:val="39"/>
        </w:numPr>
        <w:ind w:left="2552" w:hanging="284"/>
        <w:rPr>
          <w:rFonts w:asciiTheme="majorBidi" w:hAnsiTheme="majorBidi" w:cstheme="majorBidi"/>
          <w:sz w:val="20"/>
          <w:szCs w:val="20"/>
        </w:rPr>
      </w:pPr>
      <w:r w:rsidRPr="000024EE">
        <w:rPr>
          <w:rFonts w:asciiTheme="majorBidi" w:hAnsiTheme="majorBidi" w:cstheme="majorBidi"/>
          <w:sz w:val="20"/>
          <w:szCs w:val="20"/>
        </w:rPr>
        <w:t>Safe operation of vehicle affected</w:t>
      </w:r>
    </w:p>
    <w:p w14:paraId="058FB5CA" w14:textId="77777777" w:rsidR="000047E8" w:rsidRPr="000024EE" w:rsidRDefault="000047E8" w:rsidP="00B644CF">
      <w:pPr>
        <w:pStyle w:val="NoSpacing"/>
        <w:numPr>
          <w:ilvl w:val="0"/>
          <w:numId w:val="39"/>
        </w:numPr>
        <w:ind w:left="2552" w:hanging="284"/>
        <w:rPr>
          <w:rFonts w:asciiTheme="majorBidi" w:hAnsiTheme="majorBidi" w:cstheme="majorBidi"/>
          <w:sz w:val="20"/>
          <w:szCs w:val="20"/>
        </w:rPr>
      </w:pPr>
      <w:r w:rsidRPr="000024EE">
        <w:rPr>
          <w:rFonts w:asciiTheme="majorBidi" w:hAnsiTheme="majorBidi" w:cstheme="majorBidi"/>
          <w:sz w:val="20"/>
          <w:szCs w:val="20"/>
        </w:rPr>
        <w:t>Vehicle functions stop working</w:t>
      </w:r>
    </w:p>
    <w:p w14:paraId="753DBAFB" w14:textId="77777777" w:rsidR="000047E8" w:rsidRPr="000024EE" w:rsidRDefault="000047E8" w:rsidP="00B644CF">
      <w:pPr>
        <w:pStyle w:val="NoSpacing"/>
        <w:numPr>
          <w:ilvl w:val="0"/>
          <w:numId w:val="39"/>
        </w:numPr>
        <w:ind w:left="2552" w:hanging="284"/>
        <w:rPr>
          <w:rFonts w:asciiTheme="majorBidi" w:hAnsiTheme="majorBidi" w:cstheme="majorBidi"/>
          <w:sz w:val="20"/>
          <w:szCs w:val="20"/>
        </w:rPr>
      </w:pPr>
      <w:r w:rsidRPr="000024EE">
        <w:rPr>
          <w:rFonts w:asciiTheme="majorBidi" w:hAnsiTheme="majorBidi" w:cstheme="majorBidi"/>
          <w:sz w:val="20"/>
          <w:szCs w:val="20"/>
        </w:rPr>
        <w:t>Software modified, performance altered</w:t>
      </w:r>
    </w:p>
    <w:p w14:paraId="5C3B1CA7" w14:textId="77777777" w:rsidR="000047E8" w:rsidRPr="000024EE" w:rsidRDefault="000047E8" w:rsidP="00B644CF">
      <w:pPr>
        <w:pStyle w:val="NoSpacing"/>
        <w:numPr>
          <w:ilvl w:val="0"/>
          <w:numId w:val="39"/>
        </w:numPr>
        <w:ind w:left="2552" w:hanging="284"/>
        <w:rPr>
          <w:rFonts w:asciiTheme="majorBidi" w:hAnsiTheme="majorBidi" w:cstheme="majorBidi"/>
          <w:sz w:val="20"/>
          <w:szCs w:val="20"/>
        </w:rPr>
      </w:pPr>
      <w:r w:rsidRPr="000024EE">
        <w:rPr>
          <w:rFonts w:asciiTheme="majorBidi" w:hAnsiTheme="majorBidi" w:cstheme="majorBidi"/>
          <w:sz w:val="20"/>
          <w:szCs w:val="20"/>
        </w:rPr>
        <w:t>Software altered but no operational effects</w:t>
      </w:r>
    </w:p>
    <w:p w14:paraId="62C71B0B" w14:textId="77777777" w:rsidR="000047E8" w:rsidRPr="000024EE" w:rsidRDefault="000047E8" w:rsidP="00B644CF">
      <w:pPr>
        <w:pStyle w:val="NoSpacing"/>
        <w:numPr>
          <w:ilvl w:val="0"/>
          <w:numId w:val="39"/>
        </w:numPr>
        <w:ind w:left="2552" w:hanging="284"/>
        <w:rPr>
          <w:rFonts w:asciiTheme="majorBidi" w:hAnsiTheme="majorBidi" w:cstheme="majorBidi"/>
          <w:sz w:val="20"/>
          <w:szCs w:val="20"/>
        </w:rPr>
      </w:pPr>
      <w:r w:rsidRPr="000024EE">
        <w:rPr>
          <w:rFonts w:asciiTheme="majorBidi" w:hAnsiTheme="majorBidi" w:cstheme="majorBidi"/>
          <w:sz w:val="20"/>
          <w:szCs w:val="20"/>
        </w:rPr>
        <w:t>Data integrity breach</w:t>
      </w:r>
    </w:p>
    <w:p w14:paraId="0B654FD0" w14:textId="77777777" w:rsidR="000047E8" w:rsidRPr="000024EE" w:rsidRDefault="000047E8" w:rsidP="00B644CF">
      <w:pPr>
        <w:pStyle w:val="NoSpacing"/>
        <w:numPr>
          <w:ilvl w:val="0"/>
          <w:numId w:val="39"/>
        </w:numPr>
        <w:ind w:left="2552" w:hanging="284"/>
        <w:rPr>
          <w:rFonts w:asciiTheme="majorBidi" w:hAnsiTheme="majorBidi" w:cstheme="majorBidi"/>
          <w:sz w:val="20"/>
          <w:szCs w:val="20"/>
        </w:rPr>
      </w:pPr>
      <w:r w:rsidRPr="000024EE">
        <w:rPr>
          <w:rFonts w:asciiTheme="majorBidi" w:hAnsiTheme="majorBidi" w:cstheme="majorBidi"/>
          <w:sz w:val="20"/>
          <w:szCs w:val="20"/>
        </w:rPr>
        <w:t>Data confidentiality breach</w:t>
      </w:r>
    </w:p>
    <w:p w14:paraId="48B397BC" w14:textId="77777777" w:rsidR="000047E8" w:rsidRPr="000024EE" w:rsidRDefault="000047E8" w:rsidP="00B644CF">
      <w:pPr>
        <w:pStyle w:val="NoSpacing"/>
        <w:numPr>
          <w:ilvl w:val="0"/>
          <w:numId w:val="39"/>
        </w:numPr>
        <w:ind w:left="2552" w:hanging="284"/>
        <w:rPr>
          <w:rFonts w:asciiTheme="majorBidi" w:hAnsiTheme="majorBidi" w:cstheme="majorBidi"/>
          <w:sz w:val="20"/>
          <w:szCs w:val="20"/>
        </w:rPr>
      </w:pPr>
      <w:r w:rsidRPr="000024EE">
        <w:rPr>
          <w:rFonts w:asciiTheme="majorBidi" w:hAnsiTheme="majorBidi" w:cstheme="majorBidi"/>
          <w:sz w:val="20"/>
          <w:szCs w:val="20"/>
        </w:rPr>
        <w:t>Loss of data availability</w:t>
      </w:r>
    </w:p>
    <w:p w14:paraId="2CD0D17A" w14:textId="77777777" w:rsidR="000047E8" w:rsidRPr="000024EE" w:rsidRDefault="000047E8" w:rsidP="00B644CF">
      <w:pPr>
        <w:pStyle w:val="NoSpacing"/>
        <w:numPr>
          <w:ilvl w:val="0"/>
          <w:numId w:val="39"/>
        </w:numPr>
        <w:spacing w:after="120"/>
        <w:ind w:left="2552" w:hanging="284"/>
        <w:rPr>
          <w:rFonts w:asciiTheme="majorBidi" w:hAnsiTheme="majorBidi" w:cstheme="majorBidi"/>
          <w:sz w:val="20"/>
          <w:szCs w:val="20"/>
        </w:rPr>
      </w:pPr>
      <w:r w:rsidRPr="000024EE">
        <w:rPr>
          <w:rFonts w:asciiTheme="majorBidi" w:hAnsiTheme="majorBidi" w:cstheme="majorBidi"/>
          <w:sz w:val="20"/>
          <w:szCs w:val="20"/>
        </w:rPr>
        <w:t>Other, including criminality</w:t>
      </w:r>
    </w:p>
    <w:p w14:paraId="6201086A" w14:textId="77777777" w:rsidR="009D418C" w:rsidRPr="006E2019" w:rsidRDefault="000024EE" w:rsidP="000024EE">
      <w:pPr>
        <w:pStyle w:val="SingleTxtG"/>
      </w:pPr>
      <w:r>
        <w:t>6.</w:t>
      </w:r>
      <w:r>
        <w:tab/>
      </w:r>
      <w:r w:rsidR="009D418C" w:rsidRPr="00BB0C35">
        <w:t>As technology progresses new threats or mitigations should be considered. This annex may also need to be periodically updated to ensure its contents reflect state of the art.</w:t>
      </w:r>
    </w:p>
    <w:p w14:paraId="5CACB534" w14:textId="77777777" w:rsidR="009D418C" w:rsidRPr="00CF7C45" w:rsidRDefault="000024EE" w:rsidP="000024EE">
      <w:pPr>
        <w:pStyle w:val="H1G"/>
      </w:pPr>
      <w:r>
        <w:tab/>
      </w:r>
      <w:r w:rsidR="00531027">
        <w:tab/>
      </w:r>
      <w:r w:rsidR="009D418C" w:rsidRPr="00CF7C45">
        <w:t xml:space="preserve">Part A. Examples of vulnerability or attack method related </w:t>
      </w:r>
      <w:r w:rsidR="00482202" w:rsidRPr="00CF7C45">
        <w:t>to the threats</w:t>
      </w:r>
    </w:p>
    <w:p w14:paraId="68B07EE7" w14:textId="77777777" w:rsidR="009D418C" w:rsidRPr="00CF7C45" w:rsidRDefault="000024EE" w:rsidP="000024EE">
      <w:pPr>
        <w:pStyle w:val="SingleTxtG"/>
      </w:pPr>
      <w:r>
        <w:t>1.</w:t>
      </w:r>
      <w:r>
        <w:tab/>
      </w:r>
      <w:r w:rsidR="009D418C" w:rsidRPr="00CF7C45">
        <w:t>High level descriptions of threats and relating vulnerability or attack method are listed in Table 1.</w:t>
      </w:r>
    </w:p>
    <w:p w14:paraId="56015D27" w14:textId="77777777" w:rsidR="000024EE" w:rsidRDefault="000024EE">
      <w:pPr>
        <w:rPr>
          <w:rFonts w:ascii="Times New Roman" w:hAnsi="Times New Roman"/>
          <w:bCs/>
          <w:sz w:val="20"/>
          <w:lang w:val="en-US" w:eastAsia="en-US"/>
        </w:rPr>
      </w:pPr>
      <w:r>
        <w:br w:type="page"/>
      </w:r>
    </w:p>
    <w:p w14:paraId="0D5F76F7" w14:textId="77777777" w:rsidR="00D37B39" w:rsidRDefault="009D418C" w:rsidP="00D37B39">
      <w:pPr>
        <w:pStyle w:val="SingleTxtG"/>
        <w:spacing w:after="0"/>
      </w:pPr>
      <w:r w:rsidRPr="00CF7C45">
        <w:lastRenderedPageBreak/>
        <w:t xml:space="preserve">Table 1 </w:t>
      </w:r>
    </w:p>
    <w:p w14:paraId="22639462" w14:textId="77777777" w:rsidR="009D418C" w:rsidRPr="00D37B39" w:rsidRDefault="009D418C" w:rsidP="000024EE">
      <w:pPr>
        <w:pStyle w:val="SingleTxtG"/>
        <w:rPr>
          <w:b/>
          <w:bCs w:val="0"/>
        </w:rPr>
      </w:pPr>
      <w:r w:rsidRPr="00D37B39">
        <w:rPr>
          <w:b/>
          <w:bCs w:val="0"/>
        </w:rPr>
        <w:t>List of examples of vulnerability or attack method related to the threats</w:t>
      </w:r>
    </w:p>
    <w:tbl>
      <w:tblPr>
        <w:tblStyle w:val="TableGrid1"/>
        <w:tblW w:w="10060" w:type="dxa"/>
        <w:tblLayout w:type="fixed"/>
        <w:tblLook w:val="04A0" w:firstRow="1" w:lastRow="0" w:firstColumn="1" w:lastColumn="0" w:noHBand="0" w:noVBand="1"/>
      </w:tblPr>
      <w:tblGrid>
        <w:gridCol w:w="1838"/>
        <w:gridCol w:w="567"/>
        <w:gridCol w:w="2693"/>
        <w:gridCol w:w="567"/>
        <w:gridCol w:w="4395"/>
      </w:tblGrid>
      <w:tr w:rsidR="000024EE" w:rsidRPr="000024EE" w14:paraId="21181B68" w14:textId="77777777" w:rsidTr="0042162F">
        <w:trPr>
          <w:cantSplit/>
          <w:trHeight w:val="255"/>
          <w:tblHeader/>
        </w:trPr>
        <w:tc>
          <w:tcPr>
            <w:tcW w:w="5098" w:type="dxa"/>
            <w:gridSpan w:val="3"/>
            <w:tcBorders>
              <w:bottom w:val="single" w:sz="12" w:space="0" w:color="auto"/>
            </w:tcBorders>
            <w:shd w:val="clear" w:color="auto" w:fill="F2F2F2" w:themeFill="background1" w:themeFillShade="F2"/>
          </w:tcPr>
          <w:p w14:paraId="61404559" w14:textId="77777777" w:rsidR="000024EE" w:rsidRPr="000024EE" w:rsidRDefault="000024EE" w:rsidP="000024EE">
            <w:pPr>
              <w:spacing w:after="120"/>
              <w:ind w:left="57" w:right="57"/>
              <w:jc w:val="center"/>
              <w:rPr>
                <w:i/>
                <w:iCs/>
                <w:sz w:val="16"/>
                <w:szCs w:val="16"/>
                <w:lang w:eastAsia="en-US"/>
              </w:rPr>
            </w:pPr>
            <w:r w:rsidRPr="000024EE">
              <w:rPr>
                <w:i/>
                <w:iCs/>
                <w:sz w:val="16"/>
                <w:szCs w:val="16"/>
                <w:lang w:eastAsia="en-US"/>
              </w:rPr>
              <w:t>High level and sub-level descriptions of vulnerability/ threat</w:t>
            </w:r>
          </w:p>
        </w:tc>
        <w:tc>
          <w:tcPr>
            <w:tcW w:w="4962" w:type="dxa"/>
            <w:gridSpan w:val="2"/>
            <w:tcBorders>
              <w:bottom w:val="single" w:sz="12" w:space="0" w:color="auto"/>
            </w:tcBorders>
            <w:shd w:val="clear" w:color="auto" w:fill="F2F2F2" w:themeFill="background1" w:themeFillShade="F2"/>
          </w:tcPr>
          <w:p w14:paraId="79B147B0" w14:textId="77777777" w:rsidR="000024EE" w:rsidRPr="000024EE" w:rsidRDefault="000024EE" w:rsidP="000024EE">
            <w:pPr>
              <w:spacing w:after="120"/>
              <w:ind w:left="57" w:right="57"/>
              <w:jc w:val="center"/>
              <w:rPr>
                <w:i/>
                <w:iCs/>
                <w:sz w:val="16"/>
                <w:szCs w:val="16"/>
                <w:lang w:eastAsia="en-US"/>
              </w:rPr>
            </w:pPr>
            <w:r w:rsidRPr="000024EE">
              <w:rPr>
                <w:i/>
                <w:iCs/>
                <w:sz w:val="16"/>
                <w:szCs w:val="16"/>
                <w:lang w:eastAsia="en-US"/>
              </w:rPr>
              <w:t>Example of vulnerability or attack method</w:t>
            </w:r>
          </w:p>
        </w:tc>
      </w:tr>
      <w:tr w:rsidR="000024EE" w:rsidRPr="000024EE" w14:paraId="7551213B" w14:textId="77777777" w:rsidTr="0042162F">
        <w:trPr>
          <w:cantSplit/>
          <w:trHeight w:val="255"/>
        </w:trPr>
        <w:tc>
          <w:tcPr>
            <w:tcW w:w="1838" w:type="dxa"/>
            <w:vMerge w:val="restart"/>
            <w:tcBorders>
              <w:top w:val="single" w:sz="12" w:space="0" w:color="auto"/>
            </w:tcBorders>
          </w:tcPr>
          <w:p w14:paraId="34E030FC" w14:textId="77777777" w:rsidR="000024EE" w:rsidRPr="000024EE" w:rsidRDefault="000024EE" w:rsidP="000024EE">
            <w:pPr>
              <w:spacing w:after="120"/>
              <w:ind w:left="57" w:right="57"/>
              <w:rPr>
                <w:lang w:eastAsia="en-US"/>
              </w:rPr>
            </w:pPr>
            <w:r w:rsidRPr="000024EE">
              <w:rPr>
                <w:lang w:eastAsia="en-US"/>
              </w:rPr>
              <w:t>4.3.1 Threats regarding back-end servers</w:t>
            </w:r>
          </w:p>
        </w:tc>
        <w:tc>
          <w:tcPr>
            <w:tcW w:w="567" w:type="dxa"/>
            <w:vMerge w:val="restart"/>
            <w:tcBorders>
              <w:top w:val="single" w:sz="12" w:space="0" w:color="auto"/>
            </w:tcBorders>
          </w:tcPr>
          <w:p w14:paraId="17C402F9" w14:textId="77777777" w:rsidR="000024EE" w:rsidRPr="000024EE" w:rsidRDefault="000024EE" w:rsidP="000024EE">
            <w:pPr>
              <w:spacing w:after="120"/>
              <w:ind w:left="57" w:right="57"/>
              <w:rPr>
                <w:lang w:eastAsia="en-US"/>
              </w:rPr>
            </w:pPr>
            <w:r w:rsidRPr="000024EE">
              <w:rPr>
                <w:lang w:eastAsia="en-US"/>
              </w:rPr>
              <w:t>1</w:t>
            </w:r>
          </w:p>
        </w:tc>
        <w:tc>
          <w:tcPr>
            <w:tcW w:w="2693" w:type="dxa"/>
            <w:vMerge w:val="restart"/>
            <w:tcBorders>
              <w:top w:val="single" w:sz="12" w:space="0" w:color="auto"/>
            </w:tcBorders>
            <w:hideMark/>
          </w:tcPr>
          <w:p w14:paraId="55B2D29D" w14:textId="77777777" w:rsidR="000024EE" w:rsidRPr="000024EE" w:rsidRDefault="000024EE" w:rsidP="000024EE">
            <w:pPr>
              <w:spacing w:after="120"/>
              <w:ind w:left="57" w:right="57"/>
              <w:rPr>
                <w:lang w:eastAsia="en-US"/>
              </w:rPr>
            </w:pPr>
            <w:r w:rsidRPr="000024EE">
              <w:rPr>
                <w:lang w:eastAsia="en-US"/>
              </w:rPr>
              <w:t>Back-end servers used as a means to attack a vehicle or extract data</w:t>
            </w:r>
          </w:p>
        </w:tc>
        <w:tc>
          <w:tcPr>
            <w:tcW w:w="567" w:type="dxa"/>
            <w:tcBorders>
              <w:top w:val="single" w:sz="12" w:space="0" w:color="auto"/>
            </w:tcBorders>
          </w:tcPr>
          <w:p w14:paraId="4846A7CD" w14:textId="77777777" w:rsidR="000024EE" w:rsidRPr="000024EE" w:rsidRDefault="000024EE" w:rsidP="000024EE">
            <w:pPr>
              <w:spacing w:after="120"/>
              <w:ind w:left="57" w:right="57"/>
              <w:rPr>
                <w:lang w:eastAsia="en-US"/>
              </w:rPr>
            </w:pPr>
            <w:r w:rsidRPr="000024EE">
              <w:rPr>
                <w:lang w:eastAsia="en-US"/>
              </w:rPr>
              <w:t>1.1</w:t>
            </w:r>
          </w:p>
        </w:tc>
        <w:tc>
          <w:tcPr>
            <w:tcW w:w="4395" w:type="dxa"/>
            <w:tcBorders>
              <w:top w:val="single" w:sz="12" w:space="0" w:color="auto"/>
            </w:tcBorders>
            <w:hideMark/>
          </w:tcPr>
          <w:p w14:paraId="59A04A59" w14:textId="77777777" w:rsidR="000024EE" w:rsidRPr="000024EE" w:rsidRDefault="000024EE" w:rsidP="000024EE">
            <w:pPr>
              <w:spacing w:after="120"/>
              <w:ind w:left="57" w:right="57"/>
              <w:rPr>
                <w:lang w:eastAsia="en-US"/>
              </w:rPr>
            </w:pPr>
            <w:r w:rsidRPr="000024EE">
              <w:rPr>
                <w:lang w:eastAsia="en-US"/>
              </w:rPr>
              <w:t>Abuse of privileges by staff (</w:t>
            </w:r>
            <w:r w:rsidRPr="000024EE">
              <w:rPr>
                <w:b/>
                <w:bCs/>
                <w:lang w:eastAsia="en-US"/>
              </w:rPr>
              <w:t>insider attack</w:t>
            </w:r>
            <w:r w:rsidRPr="000024EE">
              <w:rPr>
                <w:lang w:eastAsia="en-US"/>
              </w:rPr>
              <w:t>)</w:t>
            </w:r>
          </w:p>
        </w:tc>
      </w:tr>
      <w:tr w:rsidR="000024EE" w:rsidRPr="000024EE" w14:paraId="2A4944F5" w14:textId="77777777" w:rsidTr="000024EE">
        <w:trPr>
          <w:cantSplit/>
          <w:trHeight w:val="765"/>
        </w:trPr>
        <w:tc>
          <w:tcPr>
            <w:tcW w:w="1838" w:type="dxa"/>
            <w:vMerge/>
          </w:tcPr>
          <w:p w14:paraId="4474B9A9" w14:textId="77777777" w:rsidR="000024EE" w:rsidRPr="000024EE" w:rsidRDefault="000024EE" w:rsidP="000024EE">
            <w:pPr>
              <w:spacing w:after="120"/>
              <w:ind w:left="57" w:right="57"/>
              <w:rPr>
                <w:lang w:eastAsia="en-US"/>
              </w:rPr>
            </w:pPr>
          </w:p>
        </w:tc>
        <w:tc>
          <w:tcPr>
            <w:tcW w:w="567" w:type="dxa"/>
            <w:vMerge/>
          </w:tcPr>
          <w:p w14:paraId="4D037185" w14:textId="77777777" w:rsidR="000024EE" w:rsidRPr="000024EE" w:rsidRDefault="000024EE" w:rsidP="000024EE">
            <w:pPr>
              <w:spacing w:after="120"/>
              <w:ind w:left="57" w:right="57"/>
              <w:rPr>
                <w:lang w:eastAsia="en-US"/>
              </w:rPr>
            </w:pPr>
          </w:p>
        </w:tc>
        <w:tc>
          <w:tcPr>
            <w:tcW w:w="2693" w:type="dxa"/>
            <w:vMerge/>
            <w:hideMark/>
          </w:tcPr>
          <w:p w14:paraId="1826CF17" w14:textId="77777777" w:rsidR="000024EE" w:rsidRPr="000024EE" w:rsidRDefault="000024EE" w:rsidP="000024EE">
            <w:pPr>
              <w:spacing w:after="120"/>
              <w:ind w:left="57" w:right="57"/>
              <w:rPr>
                <w:lang w:eastAsia="en-US"/>
              </w:rPr>
            </w:pPr>
          </w:p>
        </w:tc>
        <w:tc>
          <w:tcPr>
            <w:tcW w:w="567" w:type="dxa"/>
          </w:tcPr>
          <w:p w14:paraId="23E35BAE" w14:textId="77777777" w:rsidR="000024EE" w:rsidRPr="000024EE" w:rsidRDefault="000024EE" w:rsidP="000024EE">
            <w:pPr>
              <w:spacing w:after="120"/>
              <w:ind w:left="57" w:right="57"/>
              <w:rPr>
                <w:bCs/>
                <w:lang w:eastAsia="en-US"/>
              </w:rPr>
            </w:pPr>
            <w:r w:rsidRPr="000024EE">
              <w:rPr>
                <w:bCs/>
                <w:lang w:eastAsia="en-US"/>
              </w:rPr>
              <w:t>1.2</w:t>
            </w:r>
          </w:p>
        </w:tc>
        <w:tc>
          <w:tcPr>
            <w:tcW w:w="4395" w:type="dxa"/>
            <w:hideMark/>
          </w:tcPr>
          <w:p w14:paraId="6440F022" w14:textId="77777777" w:rsidR="000024EE" w:rsidRPr="000024EE" w:rsidRDefault="000024EE" w:rsidP="000024EE">
            <w:pPr>
              <w:spacing w:after="120"/>
              <w:ind w:left="57" w:right="57"/>
              <w:rPr>
                <w:lang w:eastAsia="en-US"/>
              </w:rPr>
            </w:pPr>
            <w:r w:rsidRPr="000024EE">
              <w:rPr>
                <w:b/>
                <w:bCs/>
                <w:lang w:eastAsia="en-US"/>
              </w:rPr>
              <w:t>Unauthorised internet access</w:t>
            </w:r>
            <w:r w:rsidRPr="000024EE">
              <w:rPr>
                <w:lang w:eastAsia="en-US"/>
              </w:rPr>
              <w:t xml:space="preserve"> to the server (enabled for example by backdoors, unpatched system software vulnerabilities, SQL attacks or other means)</w:t>
            </w:r>
          </w:p>
        </w:tc>
      </w:tr>
      <w:tr w:rsidR="000024EE" w:rsidRPr="000024EE" w14:paraId="1DD076B4" w14:textId="77777777" w:rsidTr="000024EE">
        <w:trPr>
          <w:cantSplit/>
          <w:trHeight w:val="510"/>
        </w:trPr>
        <w:tc>
          <w:tcPr>
            <w:tcW w:w="1838" w:type="dxa"/>
            <w:vMerge/>
          </w:tcPr>
          <w:p w14:paraId="57E74777" w14:textId="77777777" w:rsidR="000024EE" w:rsidRPr="000024EE" w:rsidRDefault="000024EE" w:rsidP="000024EE">
            <w:pPr>
              <w:spacing w:after="120"/>
              <w:ind w:left="57" w:right="57"/>
              <w:rPr>
                <w:lang w:eastAsia="en-US"/>
              </w:rPr>
            </w:pPr>
          </w:p>
        </w:tc>
        <w:tc>
          <w:tcPr>
            <w:tcW w:w="567" w:type="dxa"/>
            <w:vMerge/>
          </w:tcPr>
          <w:p w14:paraId="5EAD7F9D" w14:textId="77777777" w:rsidR="000024EE" w:rsidRPr="000024EE" w:rsidRDefault="000024EE" w:rsidP="000024EE">
            <w:pPr>
              <w:spacing w:after="120"/>
              <w:ind w:left="57" w:right="57"/>
              <w:rPr>
                <w:lang w:eastAsia="en-US"/>
              </w:rPr>
            </w:pPr>
          </w:p>
        </w:tc>
        <w:tc>
          <w:tcPr>
            <w:tcW w:w="2693" w:type="dxa"/>
            <w:vMerge/>
            <w:hideMark/>
          </w:tcPr>
          <w:p w14:paraId="41058CA4" w14:textId="77777777" w:rsidR="000024EE" w:rsidRPr="000024EE" w:rsidRDefault="000024EE" w:rsidP="000024EE">
            <w:pPr>
              <w:spacing w:after="120"/>
              <w:ind w:left="57" w:right="57"/>
              <w:rPr>
                <w:lang w:eastAsia="en-US"/>
              </w:rPr>
            </w:pPr>
          </w:p>
        </w:tc>
        <w:tc>
          <w:tcPr>
            <w:tcW w:w="567" w:type="dxa"/>
          </w:tcPr>
          <w:p w14:paraId="0CF14AEB" w14:textId="77777777" w:rsidR="000024EE" w:rsidRPr="000024EE" w:rsidRDefault="000024EE" w:rsidP="000024EE">
            <w:pPr>
              <w:spacing w:after="120"/>
              <w:ind w:left="57" w:right="57"/>
              <w:rPr>
                <w:bCs/>
                <w:lang w:eastAsia="en-US"/>
              </w:rPr>
            </w:pPr>
            <w:r w:rsidRPr="000024EE">
              <w:rPr>
                <w:bCs/>
                <w:lang w:eastAsia="en-US"/>
              </w:rPr>
              <w:t>1.3</w:t>
            </w:r>
          </w:p>
        </w:tc>
        <w:tc>
          <w:tcPr>
            <w:tcW w:w="4395" w:type="dxa"/>
            <w:hideMark/>
          </w:tcPr>
          <w:p w14:paraId="1FD3DCF5" w14:textId="77777777" w:rsidR="000024EE" w:rsidRPr="000024EE" w:rsidRDefault="000024EE" w:rsidP="000024EE">
            <w:pPr>
              <w:spacing w:after="120"/>
              <w:ind w:left="57" w:right="57"/>
              <w:rPr>
                <w:lang w:eastAsia="en-US"/>
              </w:rPr>
            </w:pPr>
            <w:r w:rsidRPr="000024EE">
              <w:rPr>
                <w:b/>
                <w:bCs/>
                <w:lang w:eastAsia="en-US"/>
              </w:rPr>
              <w:t>Unauthorised physical access</w:t>
            </w:r>
            <w:r w:rsidRPr="000024EE">
              <w:rPr>
                <w:lang w:eastAsia="en-US"/>
              </w:rPr>
              <w:t xml:space="preserve"> to the server (conducted by for example USB sticks or other media connecting to the server)</w:t>
            </w:r>
          </w:p>
        </w:tc>
      </w:tr>
      <w:tr w:rsidR="000024EE" w:rsidRPr="000024EE" w14:paraId="0A312CAE" w14:textId="77777777" w:rsidTr="000024EE">
        <w:trPr>
          <w:cantSplit/>
          <w:trHeight w:val="510"/>
        </w:trPr>
        <w:tc>
          <w:tcPr>
            <w:tcW w:w="1838" w:type="dxa"/>
            <w:vMerge/>
          </w:tcPr>
          <w:p w14:paraId="616686BE" w14:textId="77777777" w:rsidR="000024EE" w:rsidRPr="000024EE" w:rsidRDefault="000024EE" w:rsidP="000024EE">
            <w:pPr>
              <w:spacing w:after="120"/>
              <w:ind w:left="57" w:right="57"/>
              <w:rPr>
                <w:lang w:eastAsia="en-US"/>
              </w:rPr>
            </w:pPr>
          </w:p>
        </w:tc>
        <w:tc>
          <w:tcPr>
            <w:tcW w:w="567" w:type="dxa"/>
          </w:tcPr>
          <w:p w14:paraId="354C1F6F" w14:textId="77777777" w:rsidR="000024EE" w:rsidRPr="000024EE" w:rsidRDefault="000024EE" w:rsidP="000024EE">
            <w:pPr>
              <w:spacing w:after="120"/>
              <w:ind w:left="57" w:right="57"/>
              <w:rPr>
                <w:lang w:eastAsia="en-US"/>
              </w:rPr>
            </w:pPr>
            <w:r w:rsidRPr="000024EE">
              <w:rPr>
                <w:lang w:eastAsia="en-US"/>
              </w:rPr>
              <w:t>2</w:t>
            </w:r>
          </w:p>
        </w:tc>
        <w:tc>
          <w:tcPr>
            <w:tcW w:w="2693" w:type="dxa"/>
            <w:hideMark/>
          </w:tcPr>
          <w:p w14:paraId="445EBB31" w14:textId="77777777" w:rsidR="000024EE" w:rsidRPr="000024EE" w:rsidRDefault="000024EE" w:rsidP="000024EE">
            <w:pPr>
              <w:spacing w:after="120"/>
              <w:ind w:left="57" w:right="57"/>
              <w:rPr>
                <w:lang w:eastAsia="en-US"/>
              </w:rPr>
            </w:pPr>
            <w:r w:rsidRPr="000024EE">
              <w:rPr>
                <w:lang w:eastAsia="en-US"/>
              </w:rPr>
              <w:t>Services from back-end server being disrupted, affecting the operation of a vehicle</w:t>
            </w:r>
          </w:p>
        </w:tc>
        <w:tc>
          <w:tcPr>
            <w:tcW w:w="567" w:type="dxa"/>
          </w:tcPr>
          <w:p w14:paraId="014026CA" w14:textId="77777777" w:rsidR="000024EE" w:rsidRPr="000024EE" w:rsidRDefault="000024EE" w:rsidP="000024EE">
            <w:pPr>
              <w:spacing w:after="120"/>
              <w:ind w:left="57" w:right="57"/>
              <w:rPr>
                <w:bCs/>
                <w:lang w:eastAsia="en-US"/>
              </w:rPr>
            </w:pPr>
            <w:r w:rsidRPr="000024EE">
              <w:rPr>
                <w:bCs/>
                <w:lang w:eastAsia="en-US"/>
              </w:rPr>
              <w:t>2.1</w:t>
            </w:r>
          </w:p>
        </w:tc>
        <w:tc>
          <w:tcPr>
            <w:tcW w:w="4395" w:type="dxa"/>
            <w:hideMark/>
          </w:tcPr>
          <w:p w14:paraId="151CBAA6" w14:textId="77777777" w:rsidR="000024EE" w:rsidRPr="000024EE" w:rsidRDefault="000024EE" w:rsidP="000024EE">
            <w:pPr>
              <w:spacing w:after="120"/>
              <w:ind w:left="57" w:right="57"/>
              <w:rPr>
                <w:lang w:eastAsia="en-US"/>
              </w:rPr>
            </w:pPr>
            <w:r w:rsidRPr="000024EE">
              <w:rPr>
                <w:b/>
                <w:bCs/>
                <w:lang w:eastAsia="en-US"/>
              </w:rPr>
              <w:t>Attack on back-end server stops it functioning</w:t>
            </w:r>
            <w:r w:rsidRPr="000024EE">
              <w:rPr>
                <w:lang w:eastAsia="en-US"/>
              </w:rPr>
              <w:t>, for example it prevents it from interacting with vehicles and providing services they rely on</w:t>
            </w:r>
          </w:p>
        </w:tc>
      </w:tr>
      <w:tr w:rsidR="000024EE" w:rsidRPr="000024EE" w14:paraId="07DD302F" w14:textId="77777777" w:rsidTr="000024EE">
        <w:trPr>
          <w:cantSplit/>
          <w:trHeight w:val="255"/>
        </w:trPr>
        <w:tc>
          <w:tcPr>
            <w:tcW w:w="1838" w:type="dxa"/>
            <w:vMerge/>
          </w:tcPr>
          <w:p w14:paraId="1B8BBAEF" w14:textId="77777777" w:rsidR="000024EE" w:rsidRPr="000024EE" w:rsidRDefault="000024EE" w:rsidP="000024EE">
            <w:pPr>
              <w:spacing w:after="120"/>
              <w:ind w:left="57" w:right="57"/>
              <w:rPr>
                <w:lang w:eastAsia="en-US"/>
              </w:rPr>
            </w:pPr>
          </w:p>
        </w:tc>
        <w:tc>
          <w:tcPr>
            <w:tcW w:w="567" w:type="dxa"/>
            <w:vMerge w:val="restart"/>
          </w:tcPr>
          <w:p w14:paraId="5A8F28FE" w14:textId="77777777" w:rsidR="000024EE" w:rsidRPr="000024EE" w:rsidRDefault="000024EE" w:rsidP="000024EE">
            <w:pPr>
              <w:spacing w:after="120"/>
              <w:ind w:left="57" w:right="57"/>
              <w:rPr>
                <w:lang w:eastAsia="en-US"/>
              </w:rPr>
            </w:pPr>
            <w:r w:rsidRPr="000024EE">
              <w:rPr>
                <w:lang w:eastAsia="en-US"/>
              </w:rPr>
              <w:t>3</w:t>
            </w:r>
          </w:p>
        </w:tc>
        <w:tc>
          <w:tcPr>
            <w:tcW w:w="2693" w:type="dxa"/>
            <w:vMerge w:val="restart"/>
            <w:hideMark/>
          </w:tcPr>
          <w:p w14:paraId="41248961" w14:textId="77777777" w:rsidR="000024EE" w:rsidRPr="000024EE" w:rsidRDefault="000024EE" w:rsidP="000024EE">
            <w:pPr>
              <w:spacing w:after="120"/>
              <w:ind w:left="57" w:right="57"/>
              <w:rPr>
                <w:lang w:eastAsia="en-US"/>
              </w:rPr>
            </w:pPr>
            <w:r w:rsidRPr="000024EE">
              <w:rPr>
                <w:lang w:eastAsia="en-US"/>
              </w:rPr>
              <w:t>Data held on back-end servers being lost or compromised (“data breach”)</w:t>
            </w:r>
          </w:p>
        </w:tc>
        <w:tc>
          <w:tcPr>
            <w:tcW w:w="567" w:type="dxa"/>
          </w:tcPr>
          <w:p w14:paraId="31B71C04" w14:textId="77777777" w:rsidR="000024EE" w:rsidRPr="000024EE" w:rsidRDefault="000024EE" w:rsidP="000024EE">
            <w:pPr>
              <w:spacing w:after="120"/>
              <w:ind w:left="57" w:right="57"/>
              <w:rPr>
                <w:lang w:eastAsia="en-US"/>
              </w:rPr>
            </w:pPr>
            <w:r w:rsidRPr="000024EE">
              <w:rPr>
                <w:lang w:eastAsia="en-US"/>
              </w:rPr>
              <w:t>3.1</w:t>
            </w:r>
          </w:p>
        </w:tc>
        <w:tc>
          <w:tcPr>
            <w:tcW w:w="4395" w:type="dxa"/>
            <w:hideMark/>
          </w:tcPr>
          <w:p w14:paraId="58BA8DC2" w14:textId="77777777" w:rsidR="000024EE" w:rsidRPr="000024EE" w:rsidRDefault="000024EE" w:rsidP="000024EE">
            <w:pPr>
              <w:spacing w:after="120"/>
              <w:ind w:left="57" w:right="57"/>
              <w:rPr>
                <w:lang w:eastAsia="en-US"/>
              </w:rPr>
            </w:pPr>
            <w:r w:rsidRPr="000024EE">
              <w:rPr>
                <w:lang w:eastAsia="en-US"/>
              </w:rPr>
              <w:t>Abuse of privileges by staff (</w:t>
            </w:r>
            <w:r w:rsidRPr="000024EE">
              <w:rPr>
                <w:b/>
                <w:bCs/>
                <w:lang w:eastAsia="en-US"/>
              </w:rPr>
              <w:t>insider attack)</w:t>
            </w:r>
          </w:p>
        </w:tc>
      </w:tr>
      <w:tr w:rsidR="000024EE" w:rsidRPr="000024EE" w14:paraId="4493538D" w14:textId="77777777" w:rsidTr="000024EE">
        <w:trPr>
          <w:cantSplit/>
          <w:trHeight w:val="510"/>
        </w:trPr>
        <w:tc>
          <w:tcPr>
            <w:tcW w:w="1838" w:type="dxa"/>
            <w:vMerge/>
            <w:tcBorders>
              <w:bottom w:val="nil"/>
            </w:tcBorders>
          </w:tcPr>
          <w:p w14:paraId="4B8E3358" w14:textId="77777777" w:rsidR="000024EE" w:rsidRPr="000024EE" w:rsidRDefault="000024EE" w:rsidP="000024EE">
            <w:pPr>
              <w:spacing w:after="120"/>
              <w:ind w:left="57" w:right="57"/>
              <w:rPr>
                <w:lang w:eastAsia="en-US"/>
              </w:rPr>
            </w:pPr>
          </w:p>
        </w:tc>
        <w:tc>
          <w:tcPr>
            <w:tcW w:w="567" w:type="dxa"/>
            <w:vMerge/>
          </w:tcPr>
          <w:p w14:paraId="2954A09F" w14:textId="77777777" w:rsidR="000024EE" w:rsidRPr="000024EE" w:rsidRDefault="000024EE" w:rsidP="000024EE">
            <w:pPr>
              <w:spacing w:after="120"/>
              <w:ind w:left="57" w:right="57"/>
              <w:rPr>
                <w:lang w:eastAsia="en-US"/>
              </w:rPr>
            </w:pPr>
          </w:p>
        </w:tc>
        <w:tc>
          <w:tcPr>
            <w:tcW w:w="2693" w:type="dxa"/>
            <w:vMerge/>
            <w:hideMark/>
          </w:tcPr>
          <w:p w14:paraId="2EA2AB96" w14:textId="77777777" w:rsidR="000024EE" w:rsidRPr="000024EE" w:rsidRDefault="000024EE" w:rsidP="000024EE">
            <w:pPr>
              <w:spacing w:after="120"/>
              <w:ind w:left="57" w:right="57"/>
              <w:rPr>
                <w:lang w:eastAsia="en-US"/>
              </w:rPr>
            </w:pPr>
          </w:p>
        </w:tc>
        <w:tc>
          <w:tcPr>
            <w:tcW w:w="567" w:type="dxa"/>
          </w:tcPr>
          <w:p w14:paraId="319D5955" w14:textId="77777777" w:rsidR="000024EE" w:rsidRPr="000024EE" w:rsidRDefault="000024EE" w:rsidP="000024EE">
            <w:pPr>
              <w:spacing w:after="120"/>
              <w:ind w:left="57" w:right="57"/>
              <w:rPr>
                <w:bCs/>
                <w:lang w:eastAsia="en-US"/>
              </w:rPr>
            </w:pPr>
            <w:r w:rsidRPr="000024EE">
              <w:rPr>
                <w:bCs/>
                <w:lang w:eastAsia="en-US"/>
              </w:rPr>
              <w:t>3.2</w:t>
            </w:r>
          </w:p>
        </w:tc>
        <w:tc>
          <w:tcPr>
            <w:tcW w:w="4395" w:type="dxa"/>
            <w:hideMark/>
          </w:tcPr>
          <w:p w14:paraId="7C78E26C" w14:textId="77777777" w:rsidR="000024EE" w:rsidRPr="000024EE" w:rsidRDefault="000024EE" w:rsidP="000024EE">
            <w:pPr>
              <w:spacing w:after="120"/>
              <w:ind w:left="57" w:right="57"/>
              <w:rPr>
                <w:lang w:eastAsia="en-US"/>
              </w:rPr>
            </w:pPr>
            <w:r w:rsidRPr="000024EE">
              <w:rPr>
                <w:b/>
                <w:bCs/>
                <w:lang w:eastAsia="en-US"/>
              </w:rPr>
              <w:t>Loss of information in the cloud</w:t>
            </w:r>
            <w:r w:rsidRPr="000024EE">
              <w:rPr>
                <w:lang w:eastAsia="en-US"/>
              </w:rPr>
              <w:t>. Sensitive data may be lost due to attacks or accidents when data is stored by third-party cloud service providers</w:t>
            </w:r>
          </w:p>
        </w:tc>
      </w:tr>
      <w:tr w:rsidR="000024EE" w:rsidRPr="000024EE" w14:paraId="69CE0ED8" w14:textId="77777777" w:rsidTr="000024EE">
        <w:trPr>
          <w:cantSplit/>
          <w:trHeight w:val="765"/>
        </w:trPr>
        <w:tc>
          <w:tcPr>
            <w:tcW w:w="1838" w:type="dxa"/>
            <w:vMerge w:val="restart"/>
            <w:tcBorders>
              <w:top w:val="nil"/>
              <w:left w:val="single" w:sz="4" w:space="0" w:color="auto"/>
              <w:bottom w:val="single" w:sz="4" w:space="0" w:color="auto"/>
              <w:right w:val="single" w:sz="4" w:space="0" w:color="auto"/>
            </w:tcBorders>
          </w:tcPr>
          <w:p w14:paraId="62F92E0C" w14:textId="77777777" w:rsidR="000024EE" w:rsidRPr="000024EE" w:rsidRDefault="000024EE" w:rsidP="000024EE">
            <w:pPr>
              <w:spacing w:after="120"/>
              <w:ind w:left="57" w:right="57"/>
              <w:rPr>
                <w:lang w:eastAsia="en-US"/>
              </w:rPr>
            </w:pPr>
          </w:p>
        </w:tc>
        <w:tc>
          <w:tcPr>
            <w:tcW w:w="567" w:type="dxa"/>
            <w:vMerge/>
            <w:tcBorders>
              <w:left w:val="single" w:sz="4" w:space="0" w:color="auto"/>
            </w:tcBorders>
          </w:tcPr>
          <w:p w14:paraId="0C687CCC" w14:textId="77777777" w:rsidR="000024EE" w:rsidRPr="000024EE" w:rsidRDefault="000024EE" w:rsidP="000024EE">
            <w:pPr>
              <w:spacing w:after="120"/>
              <w:ind w:left="57" w:right="57"/>
              <w:rPr>
                <w:lang w:eastAsia="en-US"/>
              </w:rPr>
            </w:pPr>
          </w:p>
        </w:tc>
        <w:tc>
          <w:tcPr>
            <w:tcW w:w="2693" w:type="dxa"/>
            <w:vMerge/>
            <w:hideMark/>
          </w:tcPr>
          <w:p w14:paraId="1F8849F2" w14:textId="77777777" w:rsidR="000024EE" w:rsidRPr="000024EE" w:rsidRDefault="000024EE" w:rsidP="000024EE">
            <w:pPr>
              <w:spacing w:after="120"/>
              <w:ind w:left="57" w:right="57"/>
              <w:rPr>
                <w:lang w:eastAsia="en-US"/>
              </w:rPr>
            </w:pPr>
          </w:p>
        </w:tc>
        <w:tc>
          <w:tcPr>
            <w:tcW w:w="567" w:type="dxa"/>
          </w:tcPr>
          <w:p w14:paraId="4A89865B" w14:textId="77777777" w:rsidR="000024EE" w:rsidRPr="000024EE" w:rsidRDefault="000024EE" w:rsidP="000024EE">
            <w:pPr>
              <w:spacing w:after="120"/>
              <w:ind w:left="57" w:right="57"/>
              <w:rPr>
                <w:bCs/>
                <w:lang w:eastAsia="en-US"/>
              </w:rPr>
            </w:pPr>
            <w:r w:rsidRPr="000024EE">
              <w:rPr>
                <w:bCs/>
                <w:lang w:eastAsia="en-US"/>
              </w:rPr>
              <w:t>3.3</w:t>
            </w:r>
          </w:p>
        </w:tc>
        <w:tc>
          <w:tcPr>
            <w:tcW w:w="4395" w:type="dxa"/>
            <w:hideMark/>
          </w:tcPr>
          <w:p w14:paraId="18F428CD" w14:textId="77777777" w:rsidR="000024EE" w:rsidRPr="000024EE" w:rsidRDefault="000024EE" w:rsidP="000024EE">
            <w:pPr>
              <w:spacing w:after="120"/>
              <w:ind w:left="57" w:right="57"/>
              <w:rPr>
                <w:lang w:eastAsia="en-US"/>
              </w:rPr>
            </w:pPr>
            <w:r w:rsidRPr="000024EE">
              <w:rPr>
                <w:b/>
                <w:bCs/>
                <w:lang w:eastAsia="en-US"/>
              </w:rPr>
              <w:t>Unauthorised internet access to the server</w:t>
            </w:r>
            <w:r w:rsidRPr="000024EE">
              <w:rPr>
                <w:lang w:eastAsia="en-US"/>
              </w:rPr>
              <w:t xml:space="preserve"> (enabled for example by backdoors, unpatched system software vulnerabilities, SQL attacks or other means)</w:t>
            </w:r>
          </w:p>
        </w:tc>
      </w:tr>
      <w:tr w:rsidR="000024EE" w:rsidRPr="000024EE" w14:paraId="527DC26D" w14:textId="77777777" w:rsidTr="000024EE">
        <w:trPr>
          <w:cantSplit/>
          <w:trHeight w:val="510"/>
        </w:trPr>
        <w:tc>
          <w:tcPr>
            <w:tcW w:w="1838" w:type="dxa"/>
            <w:vMerge/>
            <w:tcBorders>
              <w:top w:val="nil"/>
              <w:left w:val="single" w:sz="4" w:space="0" w:color="auto"/>
              <w:bottom w:val="single" w:sz="4" w:space="0" w:color="auto"/>
              <w:right w:val="single" w:sz="4" w:space="0" w:color="auto"/>
            </w:tcBorders>
          </w:tcPr>
          <w:p w14:paraId="211C7486" w14:textId="77777777" w:rsidR="000024EE" w:rsidRPr="000024EE" w:rsidRDefault="000024EE" w:rsidP="000024EE">
            <w:pPr>
              <w:spacing w:after="120"/>
              <w:ind w:left="57" w:right="57"/>
              <w:rPr>
                <w:lang w:eastAsia="en-US"/>
              </w:rPr>
            </w:pPr>
          </w:p>
        </w:tc>
        <w:tc>
          <w:tcPr>
            <w:tcW w:w="567" w:type="dxa"/>
            <w:vMerge/>
            <w:tcBorders>
              <w:left w:val="single" w:sz="4" w:space="0" w:color="auto"/>
            </w:tcBorders>
          </w:tcPr>
          <w:p w14:paraId="5BAEFC6A" w14:textId="77777777" w:rsidR="000024EE" w:rsidRPr="000024EE" w:rsidRDefault="000024EE" w:rsidP="000024EE">
            <w:pPr>
              <w:spacing w:after="120"/>
              <w:ind w:left="57" w:right="57"/>
              <w:rPr>
                <w:lang w:eastAsia="en-US"/>
              </w:rPr>
            </w:pPr>
          </w:p>
        </w:tc>
        <w:tc>
          <w:tcPr>
            <w:tcW w:w="2693" w:type="dxa"/>
            <w:vMerge/>
            <w:hideMark/>
          </w:tcPr>
          <w:p w14:paraId="63165023" w14:textId="77777777" w:rsidR="000024EE" w:rsidRPr="000024EE" w:rsidRDefault="000024EE" w:rsidP="000024EE">
            <w:pPr>
              <w:spacing w:after="120"/>
              <w:ind w:left="57" w:right="57"/>
              <w:rPr>
                <w:lang w:eastAsia="en-US"/>
              </w:rPr>
            </w:pPr>
          </w:p>
        </w:tc>
        <w:tc>
          <w:tcPr>
            <w:tcW w:w="567" w:type="dxa"/>
          </w:tcPr>
          <w:p w14:paraId="6A0D428D" w14:textId="77777777" w:rsidR="000024EE" w:rsidRPr="000024EE" w:rsidRDefault="000024EE" w:rsidP="000024EE">
            <w:pPr>
              <w:spacing w:after="120"/>
              <w:ind w:left="57" w:right="57"/>
              <w:rPr>
                <w:bCs/>
                <w:lang w:eastAsia="en-US"/>
              </w:rPr>
            </w:pPr>
            <w:r w:rsidRPr="000024EE">
              <w:rPr>
                <w:bCs/>
                <w:lang w:eastAsia="en-US"/>
              </w:rPr>
              <w:t>3.4</w:t>
            </w:r>
          </w:p>
        </w:tc>
        <w:tc>
          <w:tcPr>
            <w:tcW w:w="4395" w:type="dxa"/>
            <w:hideMark/>
          </w:tcPr>
          <w:p w14:paraId="19BF1462" w14:textId="77777777" w:rsidR="000024EE" w:rsidRPr="000024EE" w:rsidRDefault="000024EE" w:rsidP="000024EE">
            <w:pPr>
              <w:spacing w:after="120"/>
              <w:ind w:left="57" w:right="57"/>
              <w:rPr>
                <w:lang w:eastAsia="en-US"/>
              </w:rPr>
            </w:pPr>
            <w:r w:rsidRPr="000024EE">
              <w:rPr>
                <w:b/>
                <w:bCs/>
                <w:lang w:eastAsia="en-US"/>
              </w:rPr>
              <w:t>Unauthorised physical access to the server</w:t>
            </w:r>
            <w:r w:rsidRPr="000024EE">
              <w:rPr>
                <w:lang w:eastAsia="en-US"/>
              </w:rPr>
              <w:t xml:space="preserve"> (conducted for example by USB sticks or other media connecting to the server)</w:t>
            </w:r>
          </w:p>
        </w:tc>
      </w:tr>
      <w:tr w:rsidR="000024EE" w:rsidRPr="000024EE" w14:paraId="0BD29194" w14:textId="77777777" w:rsidTr="000024EE">
        <w:trPr>
          <w:cantSplit/>
          <w:trHeight w:val="510"/>
        </w:trPr>
        <w:tc>
          <w:tcPr>
            <w:tcW w:w="1838" w:type="dxa"/>
            <w:vMerge/>
            <w:tcBorders>
              <w:top w:val="nil"/>
              <w:left w:val="single" w:sz="4" w:space="0" w:color="auto"/>
              <w:bottom w:val="single" w:sz="4" w:space="0" w:color="auto"/>
              <w:right w:val="single" w:sz="4" w:space="0" w:color="auto"/>
            </w:tcBorders>
          </w:tcPr>
          <w:p w14:paraId="3D98ACBC" w14:textId="77777777" w:rsidR="000024EE" w:rsidRPr="000024EE" w:rsidRDefault="000024EE" w:rsidP="000024EE">
            <w:pPr>
              <w:spacing w:after="120"/>
              <w:ind w:left="57" w:right="57"/>
              <w:rPr>
                <w:lang w:eastAsia="en-US"/>
              </w:rPr>
            </w:pPr>
          </w:p>
        </w:tc>
        <w:tc>
          <w:tcPr>
            <w:tcW w:w="567" w:type="dxa"/>
            <w:vMerge/>
            <w:tcBorders>
              <w:left w:val="single" w:sz="4" w:space="0" w:color="auto"/>
            </w:tcBorders>
          </w:tcPr>
          <w:p w14:paraId="252779AC" w14:textId="77777777" w:rsidR="000024EE" w:rsidRPr="000024EE" w:rsidRDefault="000024EE" w:rsidP="000024EE">
            <w:pPr>
              <w:spacing w:after="120"/>
              <w:ind w:left="57" w:right="57"/>
              <w:rPr>
                <w:lang w:eastAsia="en-US"/>
              </w:rPr>
            </w:pPr>
          </w:p>
        </w:tc>
        <w:tc>
          <w:tcPr>
            <w:tcW w:w="2693" w:type="dxa"/>
            <w:vMerge/>
            <w:hideMark/>
          </w:tcPr>
          <w:p w14:paraId="767378FF" w14:textId="77777777" w:rsidR="000024EE" w:rsidRPr="000024EE" w:rsidRDefault="000024EE" w:rsidP="000024EE">
            <w:pPr>
              <w:spacing w:after="120"/>
              <w:ind w:left="57" w:right="57"/>
              <w:rPr>
                <w:lang w:eastAsia="en-US"/>
              </w:rPr>
            </w:pPr>
          </w:p>
        </w:tc>
        <w:tc>
          <w:tcPr>
            <w:tcW w:w="567" w:type="dxa"/>
          </w:tcPr>
          <w:p w14:paraId="46F5D3B6" w14:textId="77777777" w:rsidR="000024EE" w:rsidRPr="000024EE" w:rsidRDefault="000024EE" w:rsidP="000024EE">
            <w:pPr>
              <w:spacing w:after="120"/>
              <w:ind w:left="57" w:right="57"/>
              <w:rPr>
                <w:bCs/>
                <w:lang w:eastAsia="en-US"/>
              </w:rPr>
            </w:pPr>
            <w:r w:rsidRPr="000024EE">
              <w:rPr>
                <w:bCs/>
                <w:lang w:eastAsia="en-US"/>
              </w:rPr>
              <w:t>3.5</w:t>
            </w:r>
          </w:p>
        </w:tc>
        <w:tc>
          <w:tcPr>
            <w:tcW w:w="4395" w:type="dxa"/>
            <w:hideMark/>
          </w:tcPr>
          <w:p w14:paraId="5FC7B75F" w14:textId="77777777" w:rsidR="000024EE" w:rsidRPr="000024EE" w:rsidRDefault="000024EE" w:rsidP="000024EE">
            <w:pPr>
              <w:spacing w:after="120"/>
              <w:ind w:left="57" w:right="57"/>
              <w:rPr>
                <w:lang w:eastAsia="en-US"/>
              </w:rPr>
            </w:pPr>
            <w:r w:rsidRPr="000024EE">
              <w:rPr>
                <w:b/>
                <w:bCs/>
                <w:lang w:eastAsia="en-US"/>
              </w:rPr>
              <w:t xml:space="preserve">Information breach </w:t>
            </w:r>
            <w:r w:rsidRPr="000024EE">
              <w:rPr>
                <w:lang w:eastAsia="en-US"/>
              </w:rPr>
              <w:t>by unintended sharing of data (e.g. admin errors, storing data in servers in garages)</w:t>
            </w:r>
          </w:p>
        </w:tc>
      </w:tr>
      <w:tr w:rsidR="000024EE" w:rsidRPr="000024EE" w14:paraId="167C9A80" w14:textId="77777777" w:rsidTr="000024EE">
        <w:trPr>
          <w:cantSplit/>
          <w:trHeight w:val="510"/>
        </w:trPr>
        <w:tc>
          <w:tcPr>
            <w:tcW w:w="1838" w:type="dxa"/>
            <w:vMerge w:val="restart"/>
            <w:tcBorders>
              <w:top w:val="single" w:sz="4" w:space="0" w:color="auto"/>
            </w:tcBorders>
          </w:tcPr>
          <w:p w14:paraId="28279AFB" w14:textId="77777777" w:rsidR="000024EE" w:rsidRPr="000024EE" w:rsidRDefault="000024EE" w:rsidP="000024EE">
            <w:pPr>
              <w:spacing w:after="120"/>
              <w:ind w:left="57" w:right="57"/>
              <w:rPr>
                <w:lang w:eastAsia="en-US"/>
              </w:rPr>
            </w:pPr>
            <w:r w:rsidRPr="000024EE">
              <w:rPr>
                <w:lang w:eastAsia="en-US"/>
              </w:rPr>
              <w:t>4.3.2 Threats to vehicles regarding their communication channels</w:t>
            </w:r>
          </w:p>
        </w:tc>
        <w:tc>
          <w:tcPr>
            <w:tcW w:w="567" w:type="dxa"/>
            <w:vMerge w:val="restart"/>
          </w:tcPr>
          <w:p w14:paraId="12715C37" w14:textId="77777777" w:rsidR="000024EE" w:rsidRPr="000024EE" w:rsidRDefault="000024EE" w:rsidP="000024EE">
            <w:pPr>
              <w:spacing w:after="120"/>
              <w:ind w:left="57" w:right="57"/>
              <w:rPr>
                <w:lang w:eastAsia="en-US"/>
              </w:rPr>
            </w:pPr>
            <w:r w:rsidRPr="000024EE">
              <w:rPr>
                <w:lang w:eastAsia="en-US"/>
              </w:rPr>
              <w:t>4</w:t>
            </w:r>
          </w:p>
        </w:tc>
        <w:tc>
          <w:tcPr>
            <w:tcW w:w="2693" w:type="dxa"/>
            <w:vMerge w:val="restart"/>
            <w:hideMark/>
          </w:tcPr>
          <w:p w14:paraId="21EB52F8" w14:textId="77777777" w:rsidR="000024EE" w:rsidRPr="000024EE" w:rsidRDefault="000024EE" w:rsidP="000024EE">
            <w:pPr>
              <w:spacing w:after="120"/>
              <w:ind w:left="57" w:right="57"/>
              <w:rPr>
                <w:lang w:eastAsia="en-US"/>
              </w:rPr>
            </w:pPr>
            <w:r w:rsidRPr="000024EE">
              <w:rPr>
                <w:lang w:eastAsia="en-US"/>
              </w:rPr>
              <w:t>Spoofing of messages or data received by the vehicle</w:t>
            </w:r>
          </w:p>
        </w:tc>
        <w:tc>
          <w:tcPr>
            <w:tcW w:w="567" w:type="dxa"/>
          </w:tcPr>
          <w:p w14:paraId="5BDAB548" w14:textId="77777777" w:rsidR="000024EE" w:rsidRPr="000024EE" w:rsidRDefault="000024EE" w:rsidP="000024EE">
            <w:pPr>
              <w:spacing w:after="120"/>
              <w:ind w:left="57" w:right="57"/>
              <w:rPr>
                <w:bCs/>
                <w:lang w:eastAsia="en-US"/>
              </w:rPr>
            </w:pPr>
            <w:r w:rsidRPr="000024EE">
              <w:rPr>
                <w:bCs/>
                <w:lang w:eastAsia="en-US"/>
              </w:rPr>
              <w:t>4.1</w:t>
            </w:r>
          </w:p>
        </w:tc>
        <w:tc>
          <w:tcPr>
            <w:tcW w:w="4395" w:type="dxa"/>
            <w:hideMark/>
          </w:tcPr>
          <w:p w14:paraId="7069660B" w14:textId="77777777" w:rsidR="000024EE" w:rsidRPr="000024EE" w:rsidRDefault="000024EE" w:rsidP="000024EE">
            <w:pPr>
              <w:spacing w:after="120"/>
              <w:ind w:left="57" w:right="57"/>
              <w:rPr>
                <w:lang w:eastAsia="en-US"/>
              </w:rPr>
            </w:pPr>
            <w:r w:rsidRPr="000024EE">
              <w:rPr>
                <w:b/>
                <w:bCs/>
                <w:lang w:eastAsia="en-US"/>
              </w:rPr>
              <w:t xml:space="preserve">Spoofing of messages </w:t>
            </w:r>
            <w:r w:rsidRPr="000024EE">
              <w:rPr>
                <w:lang w:eastAsia="en-US"/>
              </w:rPr>
              <w:t xml:space="preserve">by impersonation (e.g. 802.11p V2X during platooning, GNSS messages, etc.) </w:t>
            </w:r>
          </w:p>
        </w:tc>
      </w:tr>
      <w:tr w:rsidR="000024EE" w:rsidRPr="000024EE" w14:paraId="0A1B9C40" w14:textId="77777777" w:rsidTr="000024EE">
        <w:trPr>
          <w:cantSplit/>
          <w:trHeight w:val="510"/>
        </w:trPr>
        <w:tc>
          <w:tcPr>
            <w:tcW w:w="1838" w:type="dxa"/>
            <w:vMerge/>
          </w:tcPr>
          <w:p w14:paraId="453FE68F" w14:textId="77777777" w:rsidR="000024EE" w:rsidRPr="000024EE" w:rsidRDefault="000024EE" w:rsidP="000024EE">
            <w:pPr>
              <w:spacing w:after="120"/>
              <w:ind w:left="57" w:right="57"/>
              <w:rPr>
                <w:lang w:eastAsia="en-US"/>
              </w:rPr>
            </w:pPr>
          </w:p>
        </w:tc>
        <w:tc>
          <w:tcPr>
            <w:tcW w:w="567" w:type="dxa"/>
            <w:vMerge/>
          </w:tcPr>
          <w:p w14:paraId="3F7CCF6B" w14:textId="77777777" w:rsidR="000024EE" w:rsidRPr="000024EE" w:rsidRDefault="000024EE" w:rsidP="000024EE">
            <w:pPr>
              <w:spacing w:after="120"/>
              <w:ind w:left="57" w:right="57"/>
              <w:rPr>
                <w:lang w:eastAsia="en-US"/>
              </w:rPr>
            </w:pPr>
          </w:p>
        </w:tc>
        <w:tc>
          <w:tcPr>
            <w:tcW w:w="2693" w:type="dxa"/>
            <w:vMerge/>
            <w:hideMark/>
          </w:tcPr>
          <w:p w14:paraId="322E230C" w14:textId="77777777" w:rsidR="000024EE" w:rsidRPr="000024EE" w:rsidRDefault="000024EE" w:rsidP="000024EE">
            <w:pPr>
              <w:spacing w:after="120"/>
              <w:ind w:left="57" w:right="57"/>
              <w:rPr>
                <w:lang w:eastAsia="en-US"/>
              </w:rPr>
            </w:pPr>
          </w:p>
        </w:tc>
        <w:tc>
          <w:tcPr>
            <w:tcW w:w="567" w:type="dxa"/>
          </w:tcPr>
          <w:p w14:paraId="2F0361C5" w14:textId="77777777" w:rsidR="000024EE" w:rsidRPr="000024EE" w:rsidRDefault="000024EE" w:rsidP="000024EE">
            <w:pPr>
              <w:spacing w:after="120"/>
              <w:ind w:left="57" w:right="57"/>
              <w:rPr>
                <w:bCs/>
                <w:lang w:eastAsia="en-US"/>
              </w:rPr>
            </w:pPr>
            <w:r w:rsidRPr="000024EE">
              <w:rPr>
                <w:bCs/>
                <w:lang w:eastAsia="en-US"/>
              </w:rPr>
              <w:t>4.2</w:t>
            </w:r>
          </w:p>
        </w:tc>
        <w:tc>
          <w:tcPr>
            <w:tcW w:w="4395" w:type="dxa"/>
            <w:hideMark/>
          </w:tcPr>
          <w:p w14:paraId="2FCA9750" w14:textId="77777777" w:rsidR="000024EE" w:rsidRPr="000024EE" w:rsidRDefault="000024EE" w:rsidP="000024EE">
            <w:pPr>
              <w:spacing w:after="120"/>
              <w:ind w:left="57" w:right="57"/>
              <w:rPr>
                <w:lang w:eastAsia="en-US"/>
              </w:rPr>
            </w:pPr>
            <w:r w:rsidRPr="000024EE">
              <w:rPr>
                <w:b/>
                <w:bCs/>
                <w:lang w:eastAsia="en-US"/>
              </w:rPr>
              <w:t>Sybil attack</w:t>
            </w:r>
            <w:r w:rsidRPr="000024EE">
              <w:rPr>
                <w:lang w:eastAsia="en-US"/>
              </w:rPr>
              <w:t xml:space="preserve"> (in order to spoof other vehicles as if there are many vehicles on the road)</w:t>
            </w:r>
          </w:p>
        </w:tc>
      </w:tr>
      <w:tr w:rsidR="000024EE" w:rsidRPr="000024EE" w14:paraId="25EF950F" w14:textId="77777777" w:rsidTr="000024EE">
        <w:trPr>
          <w:cantSplit/>
          <w:trHeight w:val="510"/>
        </w:trPr>
        <w:tc>
          <w:tcPr>
            <w:tcW w:w="1838" w:type="dxa"/>
            <w:vMerge/>
          </w:tcPr>
          <w:p w14:paraId="604601F7" w14:textId="77777777" w:rsidR="000024EE" w:rsidRPr="000024EE" w:rsidRDefault="000024EE" w:rsidP="000024EE">
            <w:pPr>
              <w:spacing w:after="120"/>
              <w:ind w:left="57" w:right="57"/>
              <w:rPr>
                <w:lang w:eastAsia="en-US"/>
              </w:rPr>
            </w:pPr>
          </w:p>
        </w:tc>
        <w:tc>
          <w:tcPr>
            <w:tcW w:w="567" w:type="dxa"/>
            <w:vMerge w:val="restart"/>
          </w:tcPr>
          <w:p w14:paraId="78C63BD7" w14:textId="77777777" w:rsidR="000024EE" w:rsidRPr="000024EE" w:rsidRDefault="000024EE" w:rsidP="000024EE">
            <w:pPr>
              <w:spacing w:after="120"/>
              <w:ind w:left="57" w:right="57"/>
              <w:rPr>
                <w:lang w:eastAsia="en-US"/>
              </w:rPr>
            </w:pPr>
            <w:r w:rsidRPr="000024EE">
              <w:rPr>
                <w:lang w:eastAsia="en-US"/>
              </w:rPr>
              <w:t>5</w:t>
            </w:r>
          </w:p>
        </w:tc>
        <w:tc>
          <w:tcPr>
            <w:tcW w:w="2693" w:type="dxa"/>
            <w:vMerge w:val="restart"/>
            <w:hideMark/>
          </w:tcPr>
          <w:p w14:paraId="67F2A283" w14:textId="77777777" w:rsidR="000024EE" w:rsidRPr="000024EE" w:rsidRDefault="000024EE" w:rsidP="000024EE">
            <w:pPr>
              <w:spacing w:after="120"/>
              <w:ind w:left="57" w:right="57"/>
              <w:rPr>
                <w:lang w:eastAsia="en-US"/>
              </w:rPr>
            </w:pPr>
            <w:r w:rsidRPr="000024EE">
              <w:rPr>
                <w:lang w:eastAsia="en-US"/>
              </w:rPr>
              <w:t>Communication channels used to conduct unauthorized manipulation, deletion or other amendments to vehicle held code/data</w:t>
            </w:r>
          </w:p>
        </w:tc>
        <w:tc>
          <w:tcPr>
            <w:tcW w:w="567" w:type="dxa"/>
          </w:tcPr>
          <w:p w14:paraId="62515BB9" w14:textId="77777777" w:rsidR="000024EE" w:rsidRPr="000024EE" w:rsidRDefault="000024EE" w:rsidP="000024EE">
            <w:pPr>
              <w:spacing w:after="120"/>
              <w:ind w:left="57" w:right="57"/>
              <w:rPr>
                <w:bCs/>
                <w:lang w:eastAsia="en-US"/>
              </w:rPr>
            </w:pPr>
            <w:r w:rsidRPr="000024EE">
              <w:rPr>
                <w:bCs/>
                <w:lang w:eastAsia="en-US"/>
              </w:rPr>
              <w:t>5.1</w:t>
            </w:r>
          </w:p>
        </w:tc>
        <w:tc>
          <w:tcPr>
            <w:tcW w:w="4395" w:type="dxa"/>
            <w:hideMark/>
          </w:tcPr>
          <w:p w14:paraId="6638A3C4" w14:textId="77777777" w:rsidR="000024EE" w:rsidRPr="000024EE" w:rsidRDefault="000024EE" w:rsidP="000024EE">
            <w:pPr>
              <w:spacing w:after="120"/>
              <w:ind w:left="57" w:right="57"/>
              <w:rPr>
                <w:lang w:eastAsia="en-US"/>
              </w:rPr>
            </w:pPr>
            <w:r w:rsidRPr="000024EE">
              <w:rPr>
                <w:bCs/>
                <w:lang w:eastAsia="en-US"/>
              </w:rPr>
              <w:t xml:space="preserve">Communications channels permit </w:t>
            </w:r>
            <w:r w:rsidRPr="000024EE">
              <w:rPr>
                <w:b/>
                <w:bCs/>
                <w:lang w:eastAsia="en-US"/>
              </w:rPr>
              <w:t>code injection</w:t>
            </w:r>
            <w:r w:rsidRPr="000024EE">
              <w:rPr>
                <w:lang w:eastAsia="en-US"/>
              </w:rPr>
              <w:t>, for example tampered software binary might be injected into the communication stream</w:t>
            </w:r>
          </w:p>
        </w:tc>
      </w:tr>
      <w:tr w:rsidR="000024EE" w:rsidRPr="000024EE" w14:paraId="58926FB7" w14:textId="77777777" w:rsidTr="000024EE">
        <w:trPr>
          <w:cantSplit/>
          <w:trHeight w:val="255"/>
        </w:trPr>
        <w:tc>
          <w:tcPr>
            <w:tcW w:w="1838" w:type="dxa"/>
            <w:vMerge/>
          </w:tcPr>
          <w:p w14:paraId="733627C7" w14:textId="77777777" w:rsidR="000024EE" w:rsidRPr="000024EE" w:rsidRDefault="000024EE" w:rsidP="000024EE">
            <w:pPr>
              <w:spacing w:after="120"/>
              <w:ind w:left="57" w:right="57"/>
              <w:rPr>
                <w:lang w:eastAsia="en-US"/>
              </w:rPr>
            </w:pPr>
          </w:p>
        </w:tc>
        <w:tc>
          <w:tcPr>
            <w:tcW w:w="567" w:type="dxa"/>
            <w:vMerge/>
          </w:tcPr>
          <w:p w14:paraId="7FA0FA7F" w14:textId="77777777" w:rsidR="000024EE" w:rsidRPr="000024EE" w:rsidRDefault="000024EE" w:rsidP="000024EE">
            <w:pPr>
              <w:spacing w:after="120"/>
              <w:ind w:left="57" w:right="57"/>
              <w:rPr>
                <w:lang w:eastAsia="en-US"/>
              </w:rPr>
            </w:pPr>
          </w:p>
        </w:tc>
        <w:tc>
          <w:tcPr>
            <w:tcW w:w="2693" w:type="dxa"/>
            <w:vMerge/>
            <w:hideMark/>
          </w:tcPr>
          <w:p w14:paraId="5DB6C80E" w14:textId="77777777" w:rsidR="000024EE" w:rsidRPr="000024EE" w:rsidRDefault="000024EE" w:rsidP="000024EE">
            <w:pPr>
              <w:spacing w:after="120"/>
              <w:ind w:left="57" w:right="57"/>
              <w:rPr>
                <w:lang w:eastAsia="en-US"/>
              </w:rPr>
            </w:pPr>
          </w:p>
        </w:tc>
        <w:tc>
          <w:tcPr>
            <w:tcW w:w="567" w:type="dxa"/>
          </w:tcPr>
          <w:p w14:paraId="4825ACE8" w14:textId="77777777" w:rsidR="000024EE" w:rsidRPr="000024EE" w:rsidRDefault="000024EE" w:rsidP="000024EE">
            <w:pPr>
              <w:spacing w:after="120"/>
              <w:ind w:left="57" w:right="57"/>
              <w:rPr>
                <w:bCs/>
                <w:lang w:eastAsia="en-US"/>
              </w:rPr>
            </w:pPr>
            <w:r w:rsidRPr="000024EE">
              <w:rPr>
                <w:bCs/>
                <w:lang w:eastAsia="en-US"/>
              </w:rPr>
              <w:t>5.2</w:t>
            </w:r>
          </w:p>
        </w:tc>
        <w:tc>
          <w:tcPr>
            <w:tcW w:w="4395" w:type="dxa"/>
            <w:hideMark/>
          </w:tcPr>
          <w:p w14:paraId="686728BB" w14:textId="77777777" w:rsidR="000024EE" w:rsidRPr="000024EE" w:rsidRDefault="000024EE" w:rsidP="000024EE">
            <w:pPr>
              <w:spacing w:after="120"/>
              <w:ind w:left="57" w:right="57"/>
              <w:rPr>
                <w:lang w:eastAsia="en-US"/>
              </w:rPr>
            </w:pPr>
            <w:r w:rsidRPr="000024EE">
              <w:rPr>
                <w:bCs/>
                <w:lang w:eastAsia="en-US"/>
              </w:rPr>
              <w:t xml:space="preserve">Communications channels permit </w:t>
            </w:r>
            <w:r w:rsidRPr="000024EE">
              <w:rPr>
                <w:b/>
                <w:bCs/>
                <w:lang w:eastAsia="en-US"/>
              </w:rPr>
              <w:t>manipulate</w:t>
            </w:r>
            <w:r w:rsidRPr="000024EE">
              <w:rPr>
                <w:lang w:eastAsia="en-US"/>
              </w:rPr>
              <w:t xml:space="preserve"> of vehicle held data/code</w:t>
            </w:r>
          </w:p>
        </w:tc>
      </w:tr>
      <w:tr w:rsidR="000024EE" w:rsidRPr="000024EE" w14:paraId="4B726EBD" w14:textId="77777777" w:rsidTr="000024EE">
        <w:trPr>
          <w:cantSplit/>
          <w:trHeight w:val="255"/>
        </w:trPr>
        <w:tc>
          <w:tcPr>
            <w:tcW w:w="1838" w:type="dxa"/>
            <w:vMerge/>
          </w:tcPr>
          <w:p w14:paraId="04D49AE6" w14:textId="77777777" w:rsidR="000024EE" w:rsidRPr="000024EE" w:rsidRDefault="000024EE" w:rsidP="000024EE">
            <w:pPr>
              <w:spacing w:after="120"/>
              <w:ind w:left="57" w:right="57"/>
              <w:rPr>
                <w:lang w:eastAsia="en-US"/>
              </w:rPr>
            </w:pPr>
          </w:p>
        </w:tc>
        <w:tc>
          <w:tcPr>
            <w:tcW w:w="567" w:type="dxa"/>
            <w:vMerge/>
          </w:tcPr>
          <w:p w14:paraId="6B470DBE" w14:textId="77777777" w:rsidR="000024EE" w:rsidRPr="000024EE" w:rsidRDefault="000024EE" w:rsidP="000024EE">
            <w:pPr>
              <w:spacing w:after="120"/>
              <w:ind w:left="57" w:right="57"/>
              <w:rPr>
                <w:lang w:eastAsia="en-US"/>
              </w:rPr>
            </w:pPr>
          </w:p>
        </w:tc>
        <w:tc>
          <w:tcPr>
            <w:tcW w:w="2693" w:type="dxa"/>
            <w:vMerge/>
            <w:hideMark/>
          </w:tcPr>
          <w:p w14:paraId="1FE727F6" w14:textId="77777777" w:rsidR="000024EE" w:rsidRPr="000024EE" w:rsidRDefault="000024EE" w:rsidP="000024EE">
            <w:pPr>
              <w:spacing w:after="120"/>
              <w:ind w:left="57" w:right="57"/>
              <w:rPr>
                <w:lang w:eastAsia="en-US"/>
              </w:rPr>
            </w:pPr>
          </w:p>
        </w:tc>
        <w:tc>
          <w:tcPr>
            <w:tcW w:w="567" w:type="dxa"/>
          </w:tcPr>
          <w:p w14:paraId="01F4DE9D" w14:textId="77777777" w:rsidR="000024EE" w:rsidRPr="000024EE" w:rsidRDefault="000024EE" w:rsidP="000024EE">
            <w:pPr>
              <w:spacing w:after="120"/>
              <w:ind w:left="57" w:right="57"/>
              <w:rPr>
                <w:bCs/>
                <w:lang w:eastAsia="en-US"/>
              </w:rPr>
            </w:pPr>
            <w:r w:rsidRPr="000024EE">
              <w:rPr>
                <w:bCs/>
                <w:lang w:eastAsia="en-US"/>
              </w:rPr>
              <w:t>5.3</w:t>
            </w:r>
          </w:p>
        </w:tc>
        <w:tc>
          <w:tcPr>
            <w:tcW w:w="4395" w:type="dxa"/>
            <w:hideMark/>
          </w:tcPr>
          <w:p w14:paraId="2A0CE323" w14:textId="77777777" w:rsidR="000024EE" w:rsidRPr="000024EE" w:rsidRDefault="000024EE" w:rsidP="000024EE">
            <w:pPr>
              <w:spacing w:after="120"/>
              <w:ind w:left="57" w:right="57"/>
              <w:rPr>
                <w:lang w:eastAsia="en-US"/>
              </w:rPr>
            </w:pPr>
            <w:r w:rsidRPr="000024EE">
              <w:rPr>
                <w:bCs/>
                <w:lang w:eastAsia="en-US"/>
              </w:rPr>
              <w:t xml:space="preserve">Communications channels permit </w:t>
            </w:r>
            <w:r w:rsidRPr="000024EE">
              <w:rPr>
                <w:b/>
                <w:bCs/>
                <w:lang w:eastAsia="en-US"/>
              </w:rPr>
              <w:t>overwrite</w:t>
            </w:r>
            <w:r w:rsidRPr="000024EE">
              <w:rPr>
                <w:lang w:eastAsia="en-US"/>
              </w:rPr>
              <w:t xml:space="preserve"> of vehicle held data/code</w:t>
            </w:r>
          </w:p>
        </w:tc>
      </w:tr>
      <w:tr w:rsidR="000024EE" w:rsidRPr="000024EE" w14:paraId="7E9D2DE9" w14:textId="77777777" w:rsidTr="000024EE">
        <w:trPr>
          <w:cantSplit/>
          <w:trHeight w:val="255"/>
        </w:trPr>
        <w:tc>
          <w:tcPr>
            <w:tcW w:w="1838" w:type="dxa"/>
            <w:vMerge/>
          </w:tcPr>
          <w:p w14:paraId="000F1BE9" w14:textId="77777777" w:rsidR="000024EE" w:rsidRPr="000024EE" w:rsidRDefault="000024EE" w:rsidP="000024EE">
            <w:pPr>
              <w:spacing w:after="120"/>
              <w:ind w:left="57" w:right="57"/>
              <w:rPr>
                <w:lang w:eastAsia="en-US"/>
              </w:rPr>
            </w:pPr>
          </w:p>
        </w:tc>
        <w:tc>
          <w:tcPr>
            <w:tcW w:w="567" w:type="dxa"/>
            <w:vMerge/>
          </w:tcPr>
          <w:p w14:paraId="5EAE658D" w14:textId="77777777" w:rsidR="000024EE" w:rsidRPr="000024EE" w:rsidRDefault="000024EE" w:rsidP="000024EE">
            <w:pPr>
              <w:spacing w:after="120"/>
              <w:ind w:left="57" w:right="57"/>
              <w:rPr>
                <w:lang w:eastAsia="en-US"/>
              </w:rPr>
            </w:pPr>
          </w:p>
        </w:tc>
        <w:tc>
          <w:tcPr>
            <w:tcW w:w="2693" w:type="dxa"/>
            <w:vMerge/>
            <w:hideMark/>
          </w:tcPr>
          <w:p w14:paraId="637ABCFF" w14:textId="77777777" w:rsidR="000024EE" w:rsidRPr="000024EE" w:rsidRDefault="000024EE" w:rsidP="000024EE">
            <w:pPr>
              <w:spacing w:after="120"/>
              <w:ind w:left="57" w:right="57"/>
              <w:rPr>
                <w:lang w:eastAsia="en-US"/>
              </w:rPr>
            </w:pPr>
          </w:p>
        </w:tc>
        <w:tc>
          <w:tcPr>
            <w:tcW w:w="567" w:type="dxa"/>
          </w:tcPr>
          <w:p w14:paraId="76B163E4" w14:textId="77777777" w:rsidR="000024EE" w:rsidRPr="000024EE" w:rsidRDefault="000024EE" w:rsidP="000024EE">
            <w:pPr>
              <w:spacing w:after="120"/>
              <w:ind w:left="57" w:right="57"/>
              <w:rPr>
                <w:bCs/>
                <w:lang w:eastAsia="en-US"/>
              </w:rPr>
            </w:pPr>
            <w:r w:rsidRPr="000024EE">
              <w:rPr>
                <w:bCs/>
                <w:lang w:eastAsia="en-US"/>
              </w:rPr>
              <w:t>5.4</w:t>
            </w:r>
          </w:p>
        </w:tc>
        <w:tc>
          <w:tcPr>
            <w:tcW w:w="4395" w:type="dxa"/>
            <w:hideMark/>
          </w:tcPr>
          <w:p w14:paraId="0E521931" w14:textId="77777777" w:rsidR="000024EE" w:rsidRPr="000024EE" w:rsidRDefault="000024EE" w:rsidP="000024EE">
            <w:pPr>
              <w:spacing w:after="120"/>
              <w:ind w:left="57" w:right="57"/>
              <w:rPr>
                <w:lang w:eastAsia="en-US"/>
              </w:rPr>
            </w:pPr>
            <w:r w:rsidRPr="000024EE">
              <w:rPr>
                <w:bCs/>
                <w:lang w:eastAsia="en-US"/>
              </w:rPr>
              <w:t xml:space="preserve">Communications channels permit </w:t>
            </w:r>
            <w:r w:rsidRPr="000024EE">
              <w:rPr>
                <w:b/>
                <w:bCs/>
                <w:lang w:eastAsia="en-US"/>
              </w:rPr>
              <w:t>erasure</w:t>
            </w:r>
            <w:r w:rsidRPr="000024EE">
              <w:rPr>
                <w:lang w:eastAsia="en-US"/>
              </w:rPr>
              <w:t xml:space="preserve"> of vehicle held data/code</w:t>
            </w:r>
          </w:p>
        </w:tc>
      </w:tr>
      <w:tr w:rsidR="000024EE" w:rsidRPr="000024EE" w14:paraId="1054CB7F" w14:textId="77777777" w:rsidTr="000024EE">
        <w:trPr>
          <w:cantSplit/>
          <w:trHeight w:val="255"/>
        </w:trPr>
        <w:tc>
          <w:tcPr>
            <w:tcW w:w="1838" w:type="dxa"/>
            <w:vMerge/>
          </w:tcPr>
          <w:p w14:paraId="6EF73DED" w14:textId="77777777" w:rsidR="000024EE" w:rsidRPr="000024EE" w:rsidRDefault="000024EE" w:rsidP="000024EE">
            <w:pPr>
              <w:spacing w:after="120"/>
              <w:ind w:left="57" w:right="57"/>
              <w:rPr>
                <w:lang w:eastAsia="en-US"/>
              </w:rPr>
            </w:pPr>
          </w:p>
        </w:tc>
        <w:tc>
          <w:tcPr>
            <w:tcW w:w="567" w:type="dxa"/>
            <w:vMerge/>
          </w:tcPr>
          <w:p w14:paraId="1E0F97B9" w14:textId="77777777" w:rsidR="000024EE" w:rsidRPr="000024EE" w:rsidRDefault="000024EE" w:rsidP="000024EE">
            <w:pPr>
              <w:spacing w:after="120"/>
              <w:ind w:left="57" w:right="57"/>
              <w:rPr>
                <w:lang w:eastAsia="en-US"/>
              </w:rPr>
            </w:pPr>
          </w:p>
        </w:tc>
        <w:tc>
          <w:tcPr>
            <w:tcW w:w="2693" w:type="dxa"/>
            <w:vMerge/>
            <w:hideMark/>
          </w:tcPr>
          <w:p w14:paraId="573C59F7" w14:textId="77777777" w:rsidR="000024EE" w:rsidRPr="000024EE" w:rsidRDefault="000024EE" w:rsidP="000024EE">
            <w:pPr>
              <w:spacing w:after="120"/>
              <w:ind w:left="57" w:right="57"/>
              <w:rPr>
                <w:lang w:eastAsia="en-US"/>
              </w:rPr>
            </w:pPr>
          </w:p>
        </w:tc>
        <w:tc>
          <w:tcPr>
            <w:tcW w:w="567" w:type="dxa"/>
          </w:tcPr>
          <w:p w14:paraId="415436B1" w14:textId="77777777" w:rsidR="000024EE" w:rsidRPr="000024EE" w:rsidRDefault="000024EE" w:rsidP="000024EE">
            <w:pPr>
              <w:spacing w:after="120"/>
              <w:ind w:left="57" w:right="57"/>
              <w:rPr>
                <w:bCs/>
                <w:lang w:eastAsia="en-US"/>
              </w:rPr>
            </w:pPr>
            <w:r w:rsidRPr="000024EE">
              <w:rPr>
                <w:bCs/>
                <w:lang w:eastAsia="en-US"/>
              </w:rPr>
              <w:t>5.5</w:t>
            </w:r>
          </w:p>
        </w:tc>
        <w:tc>
          <w:tcPr>
            <w:tcW w:w="4395" w:type="dxa"/>
            <w:hideMark/>
          </w:tcPr>
          <w:p w14:paraId="56C2F599" w14:textId="77777777" w:rsidR="000024EE" w:rsidRPr="000024EE" w:rsidRDefault="000024EE" w:rsidP="000024EE">
            <w:pPr>
              <w:spacing w:after="120"/>
              <w:ind w:left="57" w:right="57"/>
              <w:rPr>
                <w:lang w:eastAsia="en-US"/>
              </w:rPr>
            </w:pPr>
            <w:r w:rsidRPr="000024EE">
              <w:rPr>
                <w:bCs/>
                <w:lang w:eastAsia="en-US"/>
              </w:rPr>
              <w:t>Communications channels permit introduction</w:t>
            </w:r>
            <w:r w:rsidRPr="000024EE">
              <w:rPr>
                <w:b/>
                <w:bCs/>
                <w:lang w:eastAsia="en-US"/>
              </w:rPr>
              <w:t xml:space="preserve"> </w:t>
            </w:r>
            <w:r w:rsidRPr="000024EE">
              <w:rPr>
                <w:bCs/>
                <w:lang w:eastAsia="en-US"/>
              </w:rPr>
              <w:t>of data/code to the vehicle</w:t>
            </w:r>
            <w:r w:rsidRPr="000024EE">
              <w:rPr>
                <w:lang w:eastAsia="en-US"/>
              </w:rPr>
              <w:t xml:space="preserve"> (write data code)</w:t>
            </w:r>
          </w:p>
        </w:tc>
      </w:tr>
      <w:tr w:rsidR="000024EE" w:rsidRPr="000024EE" w14:paraId="0D612121" w14:textId="77777777" w:rsidTr="000024EE">
        <w:trPr>
          <w:cantSplit/>
          <w:trHeight w:val="255"/>
        </w:trPr>
        <w:tc>
          <w:tcPr>
            <w:tcW w:w="1838" w:type="dxa"/>
            <w:vMerge/>
          </w:tcPr>
          <w:p w14:paraId="200F839B" w14:textId="77777777" w:rsidR="000024EE" w:rsidRPr="000024EE" w:rsidRDefault="000024EE" w:rsidP="000024EE">
            <w:pPr>
              <w:spacing w:after="120"/>
              <w:ind w:left="57" w:right="57"/>
              <w:rPr>
                <w:lang w:eastAsia="en-US"/>
              </w:rPr>
            </w:pPr>
          </w:p>
        </w:tc>
        <w:tc>
          <w:tcPr>
            <w:tcW w:w="567" w:type="dxa"/>
            <w:vMerge w:val="restart"/>
          </w:tcPr>
          <w:p w14:paraId="0E389B31" w14:textId="77777777" w:rsidR="000024EE" w:rsidRPr="000024EE" w:rsidRDefault="000024EE" w:rsidP="000024EE">
            <w:pPr>
              <w:spacing w:after="120"/>
              <w:ind w:left="57" w:right="57"/>
              <w:rPr>
                <w:lang w:eastAsia="en-US"/>
              </w:rPr>
            </w:pPr>
            <w:r w:rsidRPr="000024EE">
              <w:rPr>
                <w:lang w:eastAsia="en-US"/>
              </w:rPr>
              <w:t>6</w:t>
            </w:r>
          </w:p>
        </w:tc>
        <w:tc>
          <w:tcPr>
            <w:tcW w:w="2693" w:type="dxa"/>
            <w:vMerge w:val="restart"/>
            <w:hideMark/>
          </w:tcPr>
          <w:p w14:paraId="2CA65E06" w14:textId="77777777" w:rsidR="000024EE" w:rsidRPr="000024EE" w:rsidRDefault="000024EE" w:rsidP="000024EE">
            <w:pPr>
              <w:spacing w:after="120"/>
              <w:ind w:left="57" w:right="57"/>
              <w:rPr>
                <w:lang w:eastAsia="en-US"/>
              </w:rPr>
            </w:pPr>
            <w:r w:rsidRPr="000024EE">
              <w:rPr>
                <w:lang w:eastAsia="en-US"/>
              </w:rPr>
              <w:t>Communication channels permit untrusted/unreliable messages to be accepted or are vulnerable to session hijacking/replay attacks</w:t>
            </w:r>
          </w:p>
        </w:tc>
        <w:tc>
          <w:tcPr>
            <w:tcW w:w="567" w:type="dxa"/>
          </w:tcPr>
          <w:p w14:paraId="0571E101" w14:textId="77777777" w:rsidR="000024EE" w:rsidRPr="000024EE" w:rsidRDefault="000024EE" w:rsidP="000024EE">
            <w:pPr>
              <w:spacing w:after="120"/>
              <w:ind w:left="57" w:right="57"/>
              <w:rPr>
                <w:lang w:eastAsia="en-US"/>
              </w:rPr>
            </w:pPr>
            <w:r w:rsidRPr="000024EE">
              <w:rPr>
                <w:lang w:eastAsia="en-US"/>
              </w:rPr>
              <w:t>6.1</w:t>
            </w:r>
          </w:p>
        </w:tc>
        <w:tc>
          <w:tcPr>
            <w:tcW w:w="4395" w:type="dxa"/>
            <w:hideMark/>
          </w:tcPr>
          <w:p w14:paraId="7CD18826" w14:textId="77777777" w:rsidR="000024EE" w:rsidRPr="000024EE" w:rsidRDefault="000024EE" w:rsidP="000024EE">
            <w:pPr>
              <w:spacing w:after="120"/>
              <w:ind w:left="57" w:right="57"/>
              <w:rPr>
                <w:lang w:eastAsia="en-US"/>
              </w:rPr>
            </w:pPr>
            <w:r w:rsidRPr="000024EE">
              <w:rPr>
                <w:lang w:eastAsia="en-US"/>
              </w:rPr>
              <w:t xml:space="preserve">Accepting information from an </w:t>
            </w:r>
            <w:r w:rsidRPr="000024EE">
              <w:rPr>
                <w:b/>
                <w:bCs/>
                <w:lang w:eastAsia="en-US"/>
              </w:rPr>
              <w:t>unreliable or untrusted source</w:t>
            </w:r>
          </w:p>
        </w:tc>
      </w:tr>
      <w:tr w:rsidR="000024EE" w:rsidRPr="000024EE" w14:paraId="37FA06EE" w14:textId="77777777" w:rsidTr="000024EE">
        <w:trPr>
          <w:cantSplit/>
          <w:trHeight w:val="255"/>
        </w:trPr>
        <w:tc>
          <w:tcPr>
            <w:tcW w:w="1838" w:type="dxa"/>
            <w:vMerge/>
          </w:tcPr>
          <w:p w14:paraId="6240A443" w14:textId="77777777" w:rsidR="000024EE" w:rsidRPr="000024EE" w:rsidRDefault="000024EE" w:rsidP="000024EE">
            <w:pPr>
              <w:spacing w:after="120"/>
              <w:ind w:left="57" w:right="57"/>
              <w:rPr>
                <w:lang w:eastAsia="en-US"/>
              </w:rPr>
            </w:pPr>
          </w:p>
        </w:tc>
        <w:tc>
          <w:tcPr>
            <w:tcW w:w="567" w:type="dxa"/>
            <w:vMerge/>
          </w:tcPr>
          <w:p w14:paraId="64EA7DCC" w14:textId="77777777" w:rsidR="000024EE" w:rsidRPr="000024EE" w:rsidRDefault="000024EE" w:rsidP="000024EE">
            <w:pPr>
              <w:spacing w:after="120"/>
              <w:ind w:left="57" w:right="57"/>
              <w:rPr>
                <w:lang w:eastAsia="en-US"/>
              </w:rPr>
            </w:pPr>
          </w:p>
        </w:tc>
        <w:tc>
          <w:tcPr>
            <w:tcW w:w="2693" w:type="dxa"/>
            <w:vMerge/>
            <w:hideMark/>
          </w:tcPr>
          <w:p w14:paraId="12E8E4B0" w14:textId="77777777" w:rsidR="000024EE" w:rsidRPr="000024EE" w:rsidRDefault="000024EE" w:rsidP="000024EE">
            <w:pPr>
              <w:spacing w:after="120"/>
              <w:ind w:left="57" w:right="57"/>
              <w:rPr>
                <w:lang w:eastAsia="en-US"/>
              </w:rPr>
            </w:pPr>
          </w:p>
        </w:tc>
        <w:tc>
          <w:tcPr>
            <w:tcW w:w="567" w:type="dxa"/>
          </w:tcPr>
          <w:p w14:paraId="0B99E4CB" w14:textId="77777777" w:rsidR="000024EE" w:rsidRPr="000024EE" w:rsidRDefault="000024EE" w:rsidP="000024EE">
            <w:pPr>
              <w:spacing w:after="120"/>
              <w:ind w:left="57" w:right="57"/>
              <w:rPr>
                <w:bCs/>
                <w:lang w:eastAsia="en-US"/>
              </w:rPr>
            </w:pPr>
            <w:r w:rsidRPr="000024EE">
              <w:rPr>
                <w:bCs/>
                <w:lang w:eastAsia="en-US"/>
              </w:rPr>
              <w:t>6.2</w:t>
            </w:r>
          </w:p>
        </w:tc>
        <w:tc>
          <w:tcPr>
            <w:tcW w:w="4395" w:type="dxa"/>
            <w:hideMark/>
          </w:tcPr>
          <w:p w14:paraId="29EB03B5" w14:textId="77777777" w:rsidR="000024EE" w:rsidRPr="000024EE" w:rsidRDefault="000024EE" w:rsidP="000024EE">
            <w:pPr>
              <w:spacing w:after="120"/>
              <w:ind w:left="57" w:right="57"/>
              <w:rPr>
                <w:lang w:eastAsia="en-US"/>
              </w:rPr>
            </w:pPr>
            <w:r w:rsidRPr="000024EE">
              <w:rPr>
                <w:b/>
                <w:bCs/>
                <w:lang w:eastAsia="en-US"/>
              </w:rPr>
              <w:t>Man in the middle</w:t>
            </w:r>
            <w:r w:rsidRPr="000024EE">
              <w:rPr>
                <w:lang w:eastAsia="en-US"/>
              </w:rPr>
              <w:t xml:space="preserve"> attack/ session hijacking</w:t>
            </w:r>
          </w:p>
        </w:tc>
      </w:tr>
      <w:tr w:rsidR="000024EE" w:rsidRPr="000024EE" w14:paraId="0A4312E9" w14:textId="77777777" w:rsidTr="000024EE">
        <w:trPr>
          <w:cantSplit/>
          <w:trHeight w:val="510"/>
        </w:trPr>
        <w:tc>
          <w:tcPr>
            <w:tcW w:w="1838" w:type="dxa"/>
            <w:vMerge/>
          </w:tcPr>
          <w:p w14:paraId="0DE89994" w14:textId="77777777" w:rsidR="000024EE" w:rsidRPr="000024EE" w:rsidRDefault="000024EE" w:rsidP="000024EE">
            <w:pPr>
              <w:spacing w:after="120"/>
              <w:ind w:left="57" w:right="57"/>
              <w:rPr>
                <w:lang w:eastAsia="en-US"/>
              </w:rPr>
            </w:pPr>
          </w:p>
        </w:tc>
        <w:tc>
          <w:tcPr>
            <w:tcW w:w="567" w:type="dxa"/>
            <w:vMerge/>
          </w:tcPr>
          <w:p w14:paraId="2F587053" w14:textId="77777777" w:rsidR="000024EE" w:rsidRPr="000024EE" w:rsidRDefault="000024EE" w:rsidP="000024EE">
            <w:pPr>
              <w:spacing w:after="120"/>
              <w:ind w:left="57" w:right="57"/>
              <w:rPr>
                <w:lang w:eastAsia="en-US"/>
              </w:rPr>
            </w:pPr>
          </w:p>
        </w:tc>
        <w:tc>
          <w:tcPr>
            <w:tcW w:w="2693" w:type="dxa"/>
            <w:vMerge/>
            <w:hideMark/>
          </w:tcPr>
          <w:p w14:paraId="6ED9E469" w14:textId="77777777" w:rsidR="000024EE" w:rsidRPr="000024EE" w:rsidRDefault="000024EE" w:rsidP="000024EE">
            <w:pPr>
              <w:spacing w:after="120"/>
              <w:ind w:left="57" w:right="57"/>
              <w:rPr>
                <w:lang w:eastAsia="en-US"/>
              </w:rPr>
            </w:pPr>
          </w:p>
        </w:tc>
        <w:tc>
          <w:tcPr>
            <w:tcW w:w="567" w:type="dxa"/>
          </w:tcPr>
          <w:p w14:paraId="381C7C31" w14:textId="77777777" w:rsidR="000024EE" w:rsidRPr="000024EE" w:rsidRDefault="000024EE" w:rsidP="000024EE">
            <w:pPr>
              <w:spacing w:after="120"/>
              <w:ind w:left="57" w:right="57"/>
              <w:rPr>
                <w:bCs/>
                <w:lang w:eastAsia="en-US"/>
              </w:rPr>
            </w:pPr>
            <w:r w:rsidRPr="000024EE">
              <w:rPr>
                <w:bCs/>
                <w:lang w:eastAsia="en-US"/>
              </w:rPr>
              <w:t>6.3</w:t>
            </w:r>
          </w:p>
        </w:tc>
        <w:tc>
          <w:tcPr>
            <w:tcW w:w="4395" w:type="dxa"/>
            <w:hideMark/>
          </w:tcPr>
          <w:p w14:paraId="37D53AF1" w14:textId="77777777" w:rsidR="000024EE" w:rsidRPr="000024EE" w:rsidRDefault="000024EE" w:rsidP="000024EE">
            <w:pPr>
              <w:spacing w:after="120"/>
              <w:ind w:left="57" w:right="57"/>
              <w:rPr>
                <w:lang w:eastAsia="en-US"/>
              </w:rPr>
            </w:pPr>
            <w:r w:rsidRPr="000024EE">
              <w:rPr>
                <w:b/>
                <w:bCs/>
                <w:lang w:eastAsia="en-US"/>
              </w:rPr>
              <w:t>Replay attack</w:t>
            </w:r>
            <w:r w:rsidRPr="000024EE">
              <w:rPr>
                <w:lang w:eastAsia="en-US"/>
              </w:rPr>
              <w:t>, for example an attack against a communication gateway allows the attacker to downgrade software of an ECU or firmware of the gateway</w:t>
            </w:r>
          </w:p>
        </w:tc>
      </w:tr>
      <w:tr w:rsidR="000024EE" w:rsidRPr="000024EE" w14:paraId="4445465F" w14:textId="77777777" w:rsidTr="000024EE">
        <w:trPr>
          <w:cantSplit/>
          <w:trHeight w:val="510"/>
        </w:trPr>
        <w:tc>
          <w:tcPr>
            <w:tcW w:w="1838" w:type="dxa"/>
            <w:vMerge/>
          </w:tcPr>
          <w:p w14:paraId="4A392293" w14:textId="77777777" w:rsidR="000024EE" w:rsidRPr="000024EE" w:rsidRDefault="000024EE" w:rsidP="000024EE">
            <w:pPr>
              <w:spacing w:after="120"/>
              <w:ind w:left="57" w:right="57"/>
              <w:rPr>
                <w:lang w:eastAsia="en-US"/>
              </w:rPr>
            </w:pPr>
          </w:p>
        </w:tc>
        <w:tc>
          <w:tcPr>
            <w:tcW w:w="567" w:type="dxa"/>
            <w:vMerge w:val="restart"/>
          </w:tcPr>
          <w:p w14:paraId="0CF04882" w14:textId="77777777" w:rsidR="000024EE" w:rsidRPr="000024EE" w:rsidRDefault="000024EE" w:rsidP="000024EE">
            <w:pPr>
              <w:spacing w:after="120"/>
              <w:ind w:left="57" w:right="57"/>
              <w:rPr>
                <w:lang w:eastAsia="en-US"/>
              </w:rPr>
            </w:pPr>
            <w:r w:rsidRPr="000024EE">
              <w:rPr>
                <w:lang w:eastAsia="en-US"/>
              </w:rPr>
              <w:t>7</w:t>
            </w:r>
          </w:p>
        </w:tc>
        <w:tc>
          <w:tcPr>
            <w:tcW w:w="2693" w:type="dxa"/>
            <w:vMerge w:val="restart"/>
            <w:hideMark/>
          </w:tcPr>
          <w:p w14:paraId="791A544D" w14:textId="77777777" w:rsidR="000024EE" w:rsidRPr="000024EE" w:rsidRDefault="000024EE" w:rsidP="000024EE">
            <w:pPr>
              <w:spacing w:after="120"/>
              <w:ind w:left="57" w:right="57"/>
              <w:rPr>
                <w:lang w:eastAsia="en-US"/>
              </w:rPr>
            </w:pPr>
            <w:r w:rsidRPr="000024EE">
              <w:rPr>
                <w:lang w:eastAsia="en-US"/>
              </w:rPr>
              <w:t>Information can be readily disclosed. For example through eavesdropping on communications or through allowing unauthorized access to sensitive files or folders</w:t>
            </w:r>
          </w:p>
        </w:tc>
        <w:tc>
          <w:tcPr>
            <w:tcW w:w="567" w:type="dxa"/>
          </w:tcPr>
          <w:p w14:paraId="02210D34" w14:textId="77777777" w:rsidR="000024EE" w:rsidRPr="000024EE" w:rsidRDefault="000024EE" w:rsidP="000024EE">
            <w:pPr>
              <w:spacing w:after="120"/>
              <w:ind w:left="57" w:right="57"/>
              <w:rPr>
                <w:bCs/>
                <w:lang w:eastAsia="en-US"/>
              </w:rPr>
            </w:pPr>
            <w:r w:rsidRPr="000024EE">
              <w:rPr>
                <w:bCs/>
                <w:lang w:eastAsia="en-US"/>
              </w:rPr>
              <w:t>7.1</w:t>
            </w:r>
          </w:p>
        </w:tc>
        <w:tc>
          <w:tcPr>
            <w:tcW w:w="4395" w:type="dxa"/>
            <w:hideMark/>
          </w:tcPr>
          <w:p w14:paraId="490447DA" w14:textId="77777777" w:rsidR="000024EE" w:rsidRPr="000024EE" w:rsidRDefault="000024EE" w:rsidP="000024EE">
            <w:pPr>
              <w:spacing w:after="120"/>
              <w:ind w:left="57" w:right="57"/>
              <w:rPr>
                <w:lang w:eastAsia="en-US"/>
              </w:rPr>
            </w:pPr>
            <w:r w:rsidRPr="000024EE">
              <w:rPr>
                <w:b/>
                <w:bCs/>
                <w:lang w:eastAsia="en-US"/>
              </w:rPr>
              <w:t>Interception of information</w:t>
            </w:r>
            <w:r w:rsidRPr="000024EE">
              <w:rPr>
                <w:lang w:eastAsia="en-US"/>
              </w:rPr>
              <w:t xml:space="preserve"> / interfering radiations / monitoring communications</w:t>
            </w:r>
          </w:p>
        </w:tc>
      </w:tr>
      <w:tr w:rsidR="000024EE" w:rsidRPr="000024EE" w14:paraId="12066543" w14:textId="77777777" w:rsidTr="000024EE">
        <w:trPr>
          <w:cantSplit/>
          <w:trHeight w:val="255"/>
        </w:trPr>
        <w:tc>
          <w:tcPr>
            <w:tcW w:w="1838" w:type="dxa"/>
            <w:vMerge/>
          </w:tcPr>
          <w:p w14:paraId="30A982A1" w14:textId="77777777" w:rsidR="000024EE" w:rsidRPr="000024EE" w:rsidRDefault="000024EE" w:rsidP="000024EE">
            <w:pPr>
              <w:spacing w:after="120"/>
              <w:ind w:left="57" w:right="57"/>
              <w:rPr>
                <w:lang w:eastAsia="en-US"/>
              </w:rPr>
            </w:pPr>
          </w:p>
        </w:tc>
        <w:tc>
          <w:tcPr>
            <w:tcW w:w="567" w:type="dxa"/>
            <w:vMerge/>
          </w:tcPr>
          <w:p w14:paraId="72052557" w14:textId="77777777" w:rsidR="000024EE" w:rsidRPr="000024EE" w:rsidRDefault="000024EE" w:rsidP="000024EE">
            <w:pPr>
              <w:spacing w:after="120"/>
              <w:ind w:left="57" w:right="57"/>
              <w:rPr>
                <w:lang w:eastAsia="en-US"/>
              </w:rPr>
            </w:pPr>
          </w:p>
        </w:tc>
        <w:tc>
          <w:tcPr>
            <w:tcW w:w="2693" w:type="dxa"/>
            <w:vMerge/>
            <w:hideMark/>
          </w:tcPr>
          <w:p w14:paraId="4A76660D" w14:textId="77777777" w:rsidR="000024EE" w:rsidRPr="000024EE" w:rsidRDefault="000024EE" w:rsidP="000024EE">
            <w:pPr>
              <w:spacing w:after="120"/>
              <w:ind w:left="57" w:right="57"/>
              <w:rPr>
                <w:lang w:eastAsia="en-US"/>
              </w:rPr>
            </w:pPr>
          </w:p>
        </w:tc>
        <w:tc>
          <w:tcPr>
            <w:tcW w:w="567" w:type="dxa"/>
          </w:tcPr>
          <w:p w14:paraId="3B35ECD8" w14:textId="77777777" w:rsidR="000024EE" w:rsidRPr="000024EE" w:rsidRDefault="000024EE" w:rsidP="000024EE">
            <w:pPr>
              <w:spacing w:after="120"/>
              <w:ind w:left="57" w:right="57"/>
              <w:rPr>
                <w:lang w:eastAsia="en-US"/>
              </w:rPr>
            </w:pPr>
            <w:r w:rsidRPr="000024EE">
              <w:rPr>
                <w:lang w:eastAsia="en-US"/>
              </w:rPr>
              <w:t>7.2</w:t>
            </w:r>
          </w:p>
        </w:tc>
        <w:tc>
          <w:tcPr>
            <w:tcW w:w="4395" w:type="dxa"/>
            <w:hideMark/>
          </w:tcPr>
          <w:p w14:paraId="1ECBF86E" w14:textId="77777777" w:rsidR="000024EE" w:rsidRPr="000024EE" w:rsidRDefault="000024EE" w:rsidP="000024EE">
            <w:pPr>
              <w:spacing w:after="120"/>
              <w:ind w:left="57" w:right="57"/>
              <w:rPr>
                <w:lang w:eastAsia="en-US"/>
              </w:rPr>
            </w:pPr>
            <w:r w:rsidRPr="000024EE">
              <w:rPr>
                <w:lang w:eastAsia="en-US"/>
              </w:rPr>
              <w:t xml:space="preserve">Gaining </w:t>
            </w:r>
            <w:r w:rsidRPr="000024EE">
              <w:rPr>
                <w:b/>
                <w:bCs/>
                <w:lang w:eastAsia="en-US"/>
              </w:rPr>
              <w:t>unauthorised access</w:t>
            </w:r>
            <w:r w:rsidRPr="000024EE">
              <w:rPr>
                <w:lang w:eastAsia="en-US"/>
              </w:rPr>
              <w:t xml:space="preserve"> to files or data</w:t>
            </w:r>
          </w:p>
        </w:tc>
      </w:tr>
      <w:tr w:rsidR="000024EE" w:rsidRPr="000024EE" w14:paraId="3FEDBFA8" w14:textId="77777777" w:rsidTr="000024EE">
        <w:trPr>
          <w:cantSplit/>
          <w:trHeight w:val="510"/>
        </w:trPr>
        <w:tc>
          <w:tcPr>
            <w:tcW w:w="1838" w:type="dxa"/>
            <w:vMerge/>
          </w:tcPr>
          <w:p w14:paraId="1A6771E4" w14:textId="77777777" w:rsidR="000024EE" w:rsidRPr="000024EE" w:rsidRDefault="000024EE" w:rsidP="000024EE">
            <w:pPr>
              <w:spacing w:after="120"/>
              <w:ind w:left="57" w:right="57"/>
              <w:rPr>
                <w:lang w:eastAsia="en-US"/>
              </w:rPr>
            </w:pPr>
          </w:p>
        </w:tc>
        <w:tc>
          <w:tcPr>
            <w:tcW w:w="567" w:type="dxa"/>
            <w:vMerge w:val="restart"/>
          </w:tcPr>
          <w:p w14:paraId="0D88F44C" w14:textId="77777777" w:rsidR="000024EE" w:rsidRPr="000024EE" w:rsidRDefault="000024EE" w:rsidP="000024EE">
            <w:pPr>
              <w:spacing w:after="120"/>
              <w:ind w:left="57" w:right="57"/>
              <w:rPr>
                <w:lang w:eastAsia="en-US"/>
              </w:rPr>
            </w:pPr>
            <w:r w:rsidRPr="000024EE">
              <w:rPr>
                <w:lang w:eastAsia="en-US"/>
              </w:rPr>
              <w:t>8</w:t>
            </w:r>
          </w:p>
        </w:tc>
        <w:tc>
          <w:tcPr>
            <w:tcW w:w="2693" w:type="dxa"/>
            <w:vMerge w:val="restart"/>
            <w:hideMark/>
          </w:tcPr>
          <w:p w14:paraId="5A10D17D" w14:textId="77777777" w:rsidR="000024EE" w:rsidRPr="000024EE" w:rsidRDefault="000024EE" w:rsidP="000024EE">
            <w:pPr>
              <w:spacing w:after="120"/>
              <w:ind w:left="57" w:right="57"/>
              <w:rPr>
                <w:lang w:eastAsia="en-US"/>
              </w:rPr>
            </w:pPr>
            <w:r w:rsidRPr="000024EE">
              <w:rPr>
                <w:lang w:eastAsia="en-US"/>
              </w:rPr>
              <w:t>Denial of service attacks via communication channels to disrupt vehicle functions</w:t>
            </w:r>
          </w:p>
        </w:tc>
        <w:tc>
          <w:tcPr>
            <w:tcW w:w="567" w:type="dxa"/>
          </w:tcPr>
          <w:p w14:paraId="524185FF" w14:textId="77777777" w:rsidR="000024EE" w:rsidRPr="000024EE" w:rsidRDefault="000024EE" w:rsidP="000024EE">
            <w:pPr>
              <w:spacing w:after="120"/>
              <w:ind w:left="57" w:right="57"/>
              <w:rPr>
                <w:bCs/>
                <w:lang w:eastAsia="en-US"/>
              </w:rPr>
            </w:pPr>
            <w:r w:rsidRPr="000024EE">
              <w:rPr>
                <w:bCs/>
                <w:lang w:eastAsia="en-US"/>
              </w:rPr>
              <w:t>8.1</w:t>
            </w:r>
          </w:p>
        </w:tc>
        <w:tc>
          <w:tcPr>
            <w:tcW w:w="4395" w:type="dxa"/>
            <w:hideMark/>
          </w:tcPr>
          <w:p w14:paraId="36BE5C75" w14:textId="77777777" w:rsidR="000024EE" w:rsidRPr="000024EE" w:rsidRDefault="000024EE" w:rsidP="000024EE">
            <w:pPr>
              <w:spacing w:after="120"/>
              <w:ind w:left="57" w:right="57"/>
              <w:rPr>
                <w:lang w:eastAsia="en-US"/>
              </w:rPr>
            </w:pPr>
            <w:r w:rsidRPr="000024EE">
              <w:rPr>
                <w:b/>
                <w:bCs/>
                <w:lang w:eastAsia="en-US"/>
              </w:rPr>
              <w:t>Sending</w:t>
            </w:r>
            <w:r w:rsidRPr="000024EE">
              <w:rPr>
                <w:lang w:eastAsia="en-US"/>
              </w:rPr>
              <w:t xml:space="preserve"> a large number of garbage </w:t>
            </w:r>
            <w:r w:rsidRPr="000024EE">
              <w:rPr>
                <w:b/>
                <w:bCs/>
                <w:lang w:eastAsia="en-US"/>
              </w:rPr>
              <w:t>data</w:t>
            </w:r>
            <w:r w:rsidRPr="000024EE">
              <w:rPr>
                <w:lang w:eastAsia="en-US"/>
              </w:rPr>
              <w:t xml:space="preserve"> to vehicle information system, </w:t>
            </w:r>
            <w:r w:rsidRPr="000024EE">
              <w:rPr>
                <w:b/>
                <w:bCs/>
                <w:lang w:eastAsia="en-US"/>
              </w:rPr>
              <w:t>so that it is unable to provide services</w:t>
            </w:r>
            <w:r w:rsidRPr="000024EE">
              <w:rPr>
                <w:lang w:eastAsia="en-US"/>
              </w:rPr>
              <w:t xml:space="preserve"> in the normal manner</w:t>
            </w:r>
          </w:p>
        </w:tc>
      </w:tr>
      <w:tr w:rsidR="000024EE" w:rsidRPr="000024EE" w14:paraId="39889091" w14:textId="77777777" w:rsidTr="000024EE">
        <w:trPr>
          <w:cantSplit/>
          <w:trHeight w:val="510"/>
        </w:trPr>
        <w:tc>
          <w:tcPr>
            <w:tcW w:w="1838" w:type="dxa"/>
            <w:vMerge/>
          </w:tcPr>
          <w:p w14:paraId="1EDE70FE" w14:textId="77777777" w:rsidR="000024EE" w:rsidRPr="000024EE" w:rsidRDefault="000024EE" w:rsidP="000024EE">
            <w:pPr>
              <w:spacing w:after="120"/>
              <w:ind w:left="57" w:right="57"/>
              <w:rPr>
                <w:lang w:eastAsia="en-US"/>
              </w:rPr>
            </w:pPr>
          </w:p>
        </w:tc>
        <w:tc>
          <w:tcPr>
            <w:tcW w:w="567" w:type="dxa"/>
            <w:vMerge/>
          </w:tcPr>
          <w:p w14:paraId="56A17566" w14:textId="77777777" w:rsidR="000024EE" w:rsidRPr="000024EE" w:rsidRDefault="000024EE" w:rsidP="000024EE">
            <w:pPr>
              <w:spacing w:after="120"/>
              <w:ind w:left="57" w:right="57"/>
              <w:rPr>
                <w:lang w:eastAsia="en-US"/>
              </w:rPr>
            </w:pPr>
          </w:p>
        </w:tc>
        <w:tc>
          <w:tcPr>
            <w:tcW w:w="2693" w:type="dxa"/>
            <w:vMerge/>
            <w:hideMark/>
          </w:tcPr>
          <w:p w14:paraId="0B219B95" w14:textId="77777777" w:rsidR="000024EE" w:rsidRPr="000024EE" w:rsidRDefault="000024EE" w:rsidP="000024EE">
            <w:pPr>
              <w:spacing w:after="120"/>
              <w:ind w:left="57" w:right="57"/>
              <w:rPr>
                <w:lang w:eastAsia="en-US"/>
              </w:rPr>
            </w:pPr>
          </w:p>
        </w:tc>
        <w:tc>
          <w:tcPr>
            <w:tcW w:w="567" w:type="dxa"/>
          </w:tcPr>
          <w:p w14:paraId="235A4838" w14:textId="77777777" w:rsidR="000024EE" w:rsidRPr="000024EE" w:rsidRDefault="000024EE" w:rsidP="000024EE">
            <w:pPr>
              <w:spacing w:after="120"/>
              <w:ind w:left="57" w:right="57"/>
              <w:rPr>
                <w:bCs/>
                <w:lang w:eastAsia="en-US"/>
              </w:rPr>
            </w:pPr>
            <w:r w:rsidRPr="000024EE">
              <w:rPr>
                <w:bCs/>
                <w:lang w:eastAsia="en-US"/>
              </w:rPr>
              <w:t>8.2</w:t>
            </w:r>
          </w:p>
        </w:tc>
        <w:tc>
          <w:tcPr>
            <w:tcW w:w="4395" w:type="dxa"/>
            <w:hideMark/>
          </w:tcPr>
          <w:p w14:paraId="599162CF" w14:textId="77777777" w:rsidR="000024EE" w:rsidRPr="000024EE" w:rsidRDefault="000024EE" w:rsidP="000024EE">
            <w:pPr>
              <w:spacing w:after="120"/>
              <w:ind w:left="57" w:right="57"/>
              <w:rPr>
                <w:lang w:eastAsia="en-US"/>
              </w:rPr>
            </w:pPr>
            <w:r w:rsidRPr="000024EE">
              <w:rPr>
                <w:b/>
                <w:bCs/>
                <w:lang w:eastAsia="en-US"/>
              </w:rPr>
              <w:t>Black hole attack</w:t>
            </w:r>
            <w:r w:rsidRPr="000024EE">
              <w:rPr>
                <w:lang w:eastAsia="en-US"/>
              </w:rPr>
              <w:t>, in order to disrupt communication between vehicles the attacker is able to block messages between the vehicles</w:t>
            </w:r>
          </w:p>
        </w:tc>
      </w:tr>
      <w:tr w:rsidR="000024EE" w:rsidRPr="000024EE" w14:paraId="7E24AAB8" w14:textId="77777777" w:rsidTr="000024EE">
        <w:trPr>
          <w:cantSplit/>
          <w:trHeight w:val="255"/>
        </w:trPr>
        <w:tc>
          <w:tcPr>
            <w:tcW w:w="1838" w:type="dxa"/>
            <w:vMerge/>
          </w:tcPr>
          <w:p w14:paraId="471EDDB2" w14:textId="77777777" w:rsidR="000024EE" w:rsidRPr="000024EE" w:rsidRDefault="000024EE" w:rsidP="000024EE">
            <w:pPr>
              <w:spacing w:after="120"/>
              <w:ind w:left="57" w:right="57"/>
              <w:rPr>
                <w:lang w:eastAsia="en-US"/>
              </w:rPr>
            </w:pPr>
          </w:p>
        </w:tc>
        <w:tc>
          <w:tcPr>
            <w:tcW w:w="567" w:type="dxa"/>
          </w:tcPr>
          <w:p w14:paraId="062BD966" w14:textId="77777777" w:rsidR="000024EE" w:rsidRPr="000024EE" w:rsidRDefault="000024EE" w:rsidP="000024EE">
            <w:pPr>
              <w:spacing w:after="120"/>
              <w:ind w:left="57" w:right="57"/>
              <w:rPr>
                <w:lang w:eastAsia="en-US"/>
              </w:rPr>
            </w:pPr>
            <w:r w:rsidRPr="000024EE">
              <w:rPr>
                <w:lang w:eastAsia="en-US"/>
              </w:rPr>
              <w:t>9</w:t>
            </w:r>
          </w:p>
        </w:tc>
        <w:tc>
          <w:tcPr>
            <w:tcW w:w="2693" w:type="dxa"/>
            <w:hideMark/>
          </w:tcPr>
          <w:p w14:paraId="5B3FC876" w14:textId="77777777" w:rsidR="000024EE" w:rsidRPr="000024EE" w:rsidRDefault="000024EE" w:rsidP="000024EE">
            <w:pPr>
              <w:spacing w:after="120"/>
              <w:ind w:left="57" w:right="57"/>
              <w:rPr>
                <w:lang w:eastAsia="en-US"/>
              </w:rPr>
            </w:pPr>
            <w:r w:rsidRPr="000024EE">
              <w:rPr>
                <w:lang w:eastAsia="en-US"/>
              </w:rPr>
              <w:t>An unprivileged user is able to gain privileged access to vehicle systems</w:t>
            </w:r>
          </w:p>
        </w:tc>
        <w:tc>
          <w:tcPr>
            <w:tcW w:w="567" w:type="dxa"/>
          </w:tcPr>
          <w:p w14:paraId="38FA4FBA" w14:textId="77777777" w:rsidR="000024EE" w:rsidRPr="000024EE" w:rsidRDefault="000024EE" w:rsidP="000024EE">
            <w:pPr>
              <w:spacing w:after="120"/>
              <w:ind w:left="57" w:right="57"/>
              <w:rPr>
                <w:lang w:eastAsia="en-US"/>
              </w:rPr>
            </w:pPr>
            <w:r w:rsidRPr="000024EE">
              <w:rPr>
                <w:lang w:eastAsia="en-US"/>
              </w:rPr>
              <w:t>9.1</w:t>
            </w:r>
          </w:p>
        </w:tc>
        <w:tc>
          <w:tcPr>
            <w:tcW w:w="4395" w:type="dxa"/>
            <w:hideMark/>
          </w:tcPr>
          <w:p w14:paraId="75D16BE2" w14:textId="77777777" w:rsidR="000024EE" w:rsidRPr="000024EE" w:rsidRDefault="000024EE" w:rsidP="000024EE">
            <w:pPr>
              <w:spacing w:after="120"/>
              <w:ind w:left="57" w:right="57"/>
              <w:rPr>
                <w:lang w:eastAsia="en-US"/>
              </w:rPr>
            </w:pPr>
            <w:r w:rsidRPr="000024EE">
              <w:rPr>
                <w:lang w:eastAsia="en-US"/>
              </w:rPr>
              <w:t xml:space="preserve">An unprivileged user is able to </w:t>
            </w:r>
            <w:r w:rsidRPr="000024EE">
              <w:rPr>
                <w:b/>
                <w:bCs/>
                <w:lang w:eastAsia="en-US"/>
              </w:rPr>
              <w:t>gain privileged access</w:t>
            </w:r>
            <w:r w:rsidRPr="000024EE">
              <w:rPr>
                <w:lang w:eastAsia="en-US"/>
              </w:rPr>
              <w:t>, for example root access</w:t>
            </w:r>
          </w:p>
        </w:tc>
      </w:tr>
      <w:tr w:rsidR="000024EE" w:rsidRPr="000024EE" w14:paraId="483B8C7C" w14:textId="77777777" w:rsidTr="000024EE">
        <w:trPr>
          <w:cantSplit/>
          <w:trHeight w:val="255"/>
        </w:trPr>
        <w:tc>
          <w:tcPr>
            <w:tcW w:w="1838" w:type="dxa"/>
            <w:vMerge/>
          </w:tcPr>
          <w:p w14:paraId="5FB64B27" w14:textId="77777777" w:rsidR="000024EE" w:rsidRPr="000024EE" w:rsidRDefault="000024EE" w:rsidP="000024EE">
            <w:pPr>
              <w:spacing w:after="120"/>
              <w:ind w:left="57" w:right="57"/>
              <w:rPr>
                <w:lang w:eastAsia="en-US"/>
              </w:rPr>
            </w:pPr>
          </w:p>
        </w:tc>
        <w:tc>
          <w:tcPr>
            <w:tcW w:w="567" w:type="dxa"/>
          </w:tcPr>
          <w:p w14:paraId="6F6E102D" w14:textId="77777777" w:rsidR="000024EE" w:rsidRPr="000024EE" w:rsidRDefault="000024EE" w:rsidP="000024EE">
            <w:pPr>
              <w:spacing w:after="120"/>
              <w:ind w:left="57" w:right="57"/>
              <w:rPr>
                <w:lang w:eastAsia="en-US"/>
              </w:rPr>
            </w:pPr>
            <w:r w:rsidRPr="000024EE">
              <w:rPr>
                <w:lang w:eastAsia="en-US"/>
              </w:rPr>
              <w:t>10</w:t>
            </w:r>
          </w:p>
        </w:tc>
        <w:tc>
          <w:tcPr>
            <w:tcW w:w="2693" w:type="dxa"/>
            <w:hideMark/>
          </w:tcPr>
          <w:p w14:paraId="6C6F7599" w14:textId="77777777" w:rsidR="000024EE" w:rsidRPr="000024EE" w:rsidRDefault="000024EE" w:rsidP="000024EE">
            <w:pPr>
              <w:spacing w:after="120"/>
              <w:ind w:left="57" w:right="57"/>
              <w:rPr>
                <w:lang w:eastAsia="en-US"/>
              </w:rPr>
            </w:pPr>
            <w:r w:rsidRPr="000024EE">
              <w:rPr>
                <w:lang w:eastAsia="en-US"/>
              </w:rPr>
              <w:t>Viruses embedded in communication media are able to infect vehicle systems</w:t>
            </w:r>
          </w:p>
        </w:tc>
        <w:tc>
          <w:tcPr>
            <w:tcW w:w="567" w:type="dxa"/>
          </w:tcPr>
          <w:p w14:paraId="0AFF541D" w14:textId="77777777" w:rsidR="000024EE" w:rsidRPr="000024EE" w:rsidRDefault="000024EE" w:rsidP="000024EE">
            <w:pPr>
              <w:spacing w:after="120"/>
              <w:ind w:left="57" w:right="57"/>
              <w:rPr>
                <w:bCs/>
                <w:lang w:eastAsia="en-US"/>
              </w:rPr>
            </w:pPr>
            <w:r w:rsidRPr="000024EE">
              <w:rPr>
                <w:bCs/>
                <w:lang w:eastAsia="en-US"/>
              </w:rPr>
              <w:t>10.1</w:t>
            </w:r>
          </w:p>
        </w:tc>
        <w:tc>
          <w:tcPr>
            <w:tcW w:w="4395" w:type="dxa"/>
            <w:hideMark/>
          </w:tcPr>
          <w:p w14:paraId="004A94CF" w14:textId="77777777" w:rsidR="000024EE" w:rsidRPr="000024EE" w:rsidRDefault="000024EE" w:rsidP="000024EE">
            <w:pPr>
              <w:spacing w:after="120"/>
              <w:ind w:left="57" w:right="57"/>
              <w:rPr>
                <w:lang w:eastAsia="en-US"/>
              </w:rPr>
            </w:pPr>
            <w:r w:rsidRPr="000024EE">
              <w:rPr>
                <w:b/>
                <w:bCs/>
                <w:lang w:eastAsia="en-US"/>
              </w:rPr>
              <w:t xml:space="preserve">Virus </w:t>
            </w:r>
            <w:r w:rsidRPr="000024EE">
              <w:rPr>
                <w:lang w:eastAsia="en-US"/>
              </w:rPr>
              <w:t>embedded in communication media infects vehicle systems</w:t>
            </w:r>
          </w:p>
        </w:tc>
      </w:tr>
      <w:tr w:rsidR="000024EE" w:rsidRPr="000024EE" w14:paraId="1B8BAC95" w14:textId="77777777" w:rsidTr="000024EE">
        <w:trPr>
          <w:cantSplit/>
          <w:trHeight w:val="255"/>
        </w:trPr>
        <w:tc>
          <w:tcPr>
            <w:tcW w:w="1838" w:type="dxa"/>
            <w:vMerge/>
          </w:tcPr>
          <w:p w14:paraId="2F894F3C" w14:textId="77777777" w:rsidR="000024EE" w:rsidRPr="000024EE" w:rsidRDefault="000024EE" w:rsidP="000024EE">
            <w:pPr>
              <w:spacing w:after="120"/>
              <w:ind w:left="57" w:right="57"/>
              <w:rPr>
                <w:lang w:eastAsia="en-US"/>
              </w:rPr>
            </w:pPr>
          </w:p>
        </w:tc>
        <w:tc>
          <w:tcPr>
            <w:tcW w:w="567" w:type="dxa"/>
            <w:vMerge w:val="restart"/>
          </w:tcPr>
          <w:p w14:paraId="41B17F06" w14:textId="77777777" w:rsidR="000024EE" w:rsidRPr="000024EE" w:rsidRDefault="000024EE" w:rsidP="000024EE">
            <w:pPr>
              <w:spacing w:after="120"/>
              <w:ind w:left="57" w:right="57"/>
              <w:rPr>
                <w:lang w:eastAsia="en-US"/>
              </w:rPr>
            </w:pPr>
            <w:r w:rsidRPr="000024EE">
              <w:rPr>
                <w:lang w:eastAsia="en-US"/>
              </w:rPr>
              <w:t>11</w:t>
            </w:r>
          </w:p>
        </w:tc>
        <w:tc>
          <w:tcPr>
            <w:tcW w:w="2693" w:type="dxa"/>
            <w:vMerge w:val="restart"/>
            <w:hideMark/>
          </w:tcPr>
          <w:p w14:paraId="5162D4EE" w14:textId="77777777" w:rsidR="000024EE" w:rsidRPr="000024EE" w:rsidRDefault="000024EE" w:rsidP="000024EE">
            <w:pPr>
              <w:spacing w:after="120"/>
              <w:ind w:left="57" w:right="57"/>
              <w:rPr>
                <w:lang w:eastAsia="en-US"/>
              </w:rPr>
            </w:pPr>
            <w:r w:rsidRPr="000024EE">
              <w:rPr>
                <w:lang w:eastAsia="en-US"/>
              </w:rPr>
              <w:t>Messages received by the vehicle (for example X2V or diagnostic messages), or transmitted within it, contain malicious content</w:t>
            </w:r>
          </w:p>
        </w:tc>
        <w:tc>
          <w:tcPr>
            <w:tcW w:w="567" w:type="dxa"/>
          </w:tcPr>
          <w:p w14:paraId="578FA0CD" w14:textId="77777777" w:rsidR="000024EE" w:rsidRPr="000024EE" w:rsidRDefault="000024EE" w:rsidP="000024EE">
            <w:pPr>
              <w:spacing w:after="120"/>
              <w:ind w:left="57" w:right="57"/>
              <w:rPr>
                <w:lang w:eastAsia="en-US"/>
              </w:rPr>
            </w:pPr>
            <w:r w:rsidRPr="000024EE">
              <w:rPr>
                <w:lang w:eastAsia="en-US"/>
              </w:rPr>
              <w:t>11.1</w:t>
            </w:r>
          </w:p>
        </w:tc>
        <w:tc>
          <w:tcPr>
            <w:tcW w:w="4395" w:type="dxa"/>
            <w:hideMark/>
          </w:tcPr>
          <w:p w14:paraId="3C18B95B" w14:textId="77777777" w:rsidR="000024EE" w:rsidRPr="000024EE" w:rsidRDefault="000024EE" w:rsidP="000024EE">
            <w:pPr>
              <w:spacing w:after="120"/>
              <w:ind w:left="57" w:right="57"/>
              <w:rPr>
                <w:lang w:eastAsia="en-US"/>
              </w:rPr>
            </w:pPr>
            <w:r w:rsidRPr="000024EE">
              <w:rPr>
                <w:lang w:eastAsia="en-US"/>
              </w:rPr>
              <w:t xml:space="preserve">Malicious </w:t>
            </w:r>
            <w:r w:rsidRPr="000024EE">
              <w:rPr>
                <w:b/>
                <w:bCs/>
                <w:lang w:eastAsia="en-US"/>
              </w:rPr>
              <w:t>internal</w:t>
            </w:r>
            <w:r w:rsidRPr="000024EE">
              <w:rPr>
                <w:lang w:eastAsia="en-US"/>
              </w:rPr>
              <w:t xml:space="preserve"> (e.g. CAN) </w:t>
            </w:r>
            <w:r w:rsidRPr="000024EE">
              <w:rPr>
                <w:b/>
                <w:bCs/>
                <w:lang w:eastAsia="en-US"/>
              </w:rPr>
              <w:t>messages</w:t>
            </w:r>
          </w:p>
        </w:tc>
      </w:tr>
      <w:tr w:rsidR="000024EE" w:rsidRPr="000024EE" w14:paraId="6EBF0834" w14:textId="77777777" w:rsidTr="000024EE">
        <w:trPr>
          <w:cantSplit/>
          <w:trHeight w:val="510"/>
        </w:trPr>
        <w:tc>
          <w:tcPr>
            <w:tcW w:w="1838" w:type="dxa"/>
            <w:vMerge/>
          </w:tcPr>
          <w:p w14:paraId="58687F68" w14:textId="77777777" w:rsidR="000024EE" w:rsidRPr="000024EE" w:rsidRDefault="000024EE" w:rsidP="000024EE">
            <w:pPr>
              <w:spacing w:after="120"/>
              <w:ind w:left="57" w:right="57"/>
              <w:rPr>
                <w:lang w:eastAsia="en-US"/>
              </w:rPr>
            </w:pPr>
          </w:p>
        </w:tc>
        <w:tc>
          <w:tcPr>
            <w:tcW w:w="567" w:type="dxa"/>
            <w:vMerge/>
          </w:tcPr>
          <w:p w14:paraId="3BECAA39" w14:textId="77777777" w:rsidR="000024EE" w:rsidRPr="000024EE" w:rsidRDefault="000024EE" w:rsidP="000024EE">
            <w:pPr>
              <w:spacing w:after="120"/>
              <w:ind w:left="57" w:right="57"/>
              <w:rPr>
                <w:lang w:eastAsia="en-US"/>
              </w:rPr>
            </w:pPr>
          </w:p>
        </w:tc>
        <w:tc>
          <w:tcPr>
            <w:tcW w:w="2693" w:type="dxa"/>
            <w:vMerge/>
            <w:hideMark/>
          </w:tcPr>
          <w:p w14:paraId="014B26B3" w14:textId="77777777" w:rsidR="000024EE" w:rsidRPr="000024EE" w:rsidRDefault="000024EE" w:rsidP="000024EE">
            <w:pPr>
              <w:spacing w:after="120"/>
              <w:ind w:left="57" w:right="57"/>
              <w:rPr>
                <w:lang w:eastAsia="en-US"/>
              </w:rPr>
            </w:pPr>
          </w:p>
        </w:tc>
        <w:tc>
          <w:tcPr>
            <w:tcW w:w="567" w:type="dxa"/>
          </w:tcPr>
          <w:p w14:paraId="3B185A46" w14:textId="77777777" w:rsidR="000024EE" w:rsidRPr="000024EE" w:rsidRDefault="000024EE" w:rsidP="000024EE">
            <w:pPr>
              <w:spacing w:after="120"/>
              <w:ind w:left="57" w:right="57"/>
              <w:rPr>
                <w:lang w:eastAsia="en-US"/>
              </w:rPr>
            </w:pPr>
            <w:r w:rsidRPr="000024EE">
              <w:rPr>
                <w:lang w:eastAsia="en-US"/>
              </w:rPr>
              <w:t>11.2</w:t>
            </w:r>
          </w:p>
        </w:tc>
        <w:tc>
          <w:tcPr>
            <w:tcW w:w="4395" w:type="dxa"/>
            <w:hideMark/>
          </w:tcPr>
          <w:p w14:paraId="304C0094" w14:textId="77777777" w:rsidR="000024EE" w:rsidRPr="000024EE" w:rsidRDefault="000024EE" w:rsidP="000024EE">
            <w:pPr>
              <w:spacing w:after="120"/>
              <w:ind w:left="57" w:right="57"/>
              <w:rPr>
                <w:lang w:eastAsia="en-US"/>
              </w:rPr>
            </w:pPr>
            <w:r w:rsidRPr="000024EE">
              <w:rPr>
                <w:lang w:eastAsia="en-US"/>
              </w:rPr>
              <w:t xml:space="preserve">Malicious </w:t>
            </w:r>
            <w:r w:rsidRPr="000024EE">
              <w:rPr>
                <w:b/>
                <w:bCs/>
                <w:lang w:eastAsia="en-US"/>
              </w:rPr>
              <w:t>V2X</w:t>
            </w:r>
            <w:r w:rsidRPr="000024EE">
              <w:rPr>
                <w:lang w:eastAsia="en-US"/>
              </w:rPr>
              <w:t xml:space="preserve"> </w:t>
            </w:r>
            <w:r w:rsidRPr="000024EE">
              <w:rPr>
                <w:b/>
                <w:bCs/>
                <w:lang w:eastAsia="en-US"/>
              </w:rPr>
              <w:t>messages,</w:t>
            </w:r>
            <w:r w:rsidRPr="000024EE">
              <w:rPr>
                <w:lang w:eastAsia="en-US"/>
              </w:rPr>
              <w:t xml:space="preserve"> e.g. infrastructure to vehicle or vehicle-vehicle messages (e.g. CAM, DENM)</w:t>
            </w:r>
          </w:p>
        </w:tc>
      </w:tr>
      <w:tr w:rsidR="000024EE" w:rsidRPr="000024EE" w14:paraId="6CA43A23" w14:textId="77777777" w:rsidTr="000024EE">
        <w:trPr>
          <w:cantSplit/>
          <w:trHeight w:val="255"/>
        </w:trPr>
        <w:tc>
          <w:tcPr>
            <w:tcW w:w="1838" w:type="dxa"/>
            <w:vMerge/>
          </w:tcPr>
          <w:p w14:paraId="31AA95F2" w14:textId="77777777" w:rsidR="000024EE" w:rsidRPr="000024EE" w:rsidRDefault="000024EE" w:rsidP="000024EE">
            <w:pPr>
              <w:spacing w:after="120"/>
              <w:ind w:left="57" w:right="57"/>
              <w:rPr>
                <w:lang w:eastAsia="en-US"/>
              </w:rPr>
            </w:pPr>
          </w:p>
        </w:tc>
        <w:tc>
          <w:tcPr>
            <w:tcW w:w="567" w:type="dxa"/>
            <w:vMerge/>
          </w:tcPr>
          <w:p w14:paraId="784743D8" w14:textId="77777777" w:rsidR="000024EE" w:rsidRPr="000024EE" w:rsidRDefault="000024EE" w:rsidP="000024EE">
            <w:pPr>
              <w:spacing w:after="120"/>
              <w:ind w:left="57" w:right="57"/>
              <w:rPr>
                <w:lang w:eastAsia="en-US"/>
              </w:rPr>
            </w:pPr>
          </w:p>
        </w:tc>
        <w:tc>
          <w:tcPr>
            <w:tcW w:w="2693" w:type="dxa"/>
            <w:vMerge/>
            <w:hideMark/>
          </w:tcPr>
          <w:p w14:paraId="6102BAFD" w14:textId="77777777" w:rsidR="000024EE" w:rsidRPr="000024EE" w:rsidRDefault="000024EE" w:rsidP="000024EE">
            <w:pPr>
              <w:spacing w:after="120"/>
              <w:ind w:left="57" w:right="57"/>
              <w:rPr>
                <w:lang w:eastAsia="en-US"/>
              </w:rPr>
            </w:pPr>
          </w:p>
        </w:tc>
        <w:tc>
          <w:tcPr>
            <w:tcW w:w="567" w:type="dxa"/>
          </w:tcPr>
          <w:p w14:paraId="40CC7020" w14:textId="77777777" w:rsidR="000024EE" w:rsidRPr="000024EE" w:rsidRDefault="000024EE" w:rsidP="000024EE">
            <w:pPr>
              <w:spacing w:after="120"/>
              <w:ind w:left="57" w:right="57"/>
              <w:rPr>
                <w:lang w:eastAsia="en-US"/>
              </w:rPr>
            </w:pPr>
            <w:r w:rsidRPr="000024EE">
              <w:rPr>
                <w:lang w:eastAsia="en-US"/>
              </w:rPr>
              <w:t>11.3</w:t>
            </w:r>
          </w:p>
        </w:tc>
        <w:tc>
          <w:tcPr>
            <w:tcW w:w="4395" w:type="dxa"/>
            <w:hideMark/>
          </w:tcPr>
          <w:p w14:paraId="7DF64AE5" w14:textId="77777777" w:rsidR="000024EE" w:rsidRPr="000024EE" w:rsidRDefault="000024EE" w:rsidP="000024EE">
            <w:pPr>
              <w:spacing w:after="120"/>
              <w:ind w:left="57" w:right="57"/>
              <w:rPr>
                <w:lang w:eastAsia="en-US"/>
              </w:rPr>
            </w:pPr>
            <w:r w:rsidRPr="000024EE">
              <w:rPr>
                <w:lang w:eastAsia="en-US"/>
              </w:rPr>
              <w:t>Malicious diagnostic messages</w:t>
            </w:r>
          </w:p>
        </w:tc>
      </w:tr>
      <w:tr w:rsidR="000024EE" w:rsidRPr="000024EE" w14:paraId="66FF5F3F" w14:textId="77777777" w:rsidTr="000024EE">
        <w:trPr>
          <w:cantSplit/>
          <w:trHeight w:val="510"/>
        </w:trPr>
        <w:tc>
          <w:tcPr>
            <w:tcW w:w="1838" w:type="dxa"/>
            <w:vMerge/>
          </w:tcPr>
          <w:p w14:paraId="73572FCC" w14:textId="77777777" w:rsidR="000024EE" w:rsidRPr="000024EE" w:rsidRDefault="000024EE" w:rsidP="000024EE">
            <w:pPr>
              <w:spacing w:after="120"/>
              <w:ind w:left="57" w:right="57"/>
              <w:rPr>
                <w:lang w:eastAsia="en-US"/>
              </w:rPr>
            </w:pPr>
          </w:p>
        </w:tc>
        <w:tc>
          <w:tcPr>
            <w:tcW w:w="567" w:type="dxa"/>
            <w:vMerge/>
          </w:tcPr>
          <w:p w14:paraId="72D19247" w14:textId="77777777" w:rsidR="000024EE" w:rsidRPr="000024EE" w:rsidRDefault="000024EE" w:rsidP="000024EE">
            <w:pPr>
              <w:spacing w:after="120"/>
              <w:ind w:left="57" w:right="57"/>
              <w:rPr>
                <w:lang w:eastAsia="en-US"/>
              </w:rPr>
            </w:pPr>
          </w:p>
        </w:tc>
        <w:tc>
          <w:tcPr>
            <w:tcW w:w="2693" w:type="dxa"/>
            <w:vMerge/>
            <w:hideMark/>
          </w:tcPr>
          <w:p w14:paraId="6CE5A0A8" w14:textId="77777777" w:rsidR="000024EE" w:rsidRPr="000024EE" w:rsidRDefault="000024EE" w:rsidP="000024EE">
            <w:pPr>
              <w:spacing w:after="120"/>
              <w:ind w:left="57" w:right="57"/>
              <w:rPr>
                <w:lang w:eastAsia="en-US"/>
              </w:rPr>
            </w:pPr>
          </w:p>
        </w:tc>
        <w:tc>
          <w:tcPr>
            <w:tcW w:w="567" w:type="dxa"/>
          </w:tcPr>
          <w:p w14:paraId="40513867" w14:textId="77777777" w:rsidR="000024EE" w:rsidRPr="000024EE" w:rsidRDefault="000024EE" w:rsidP="000024EE">
            <w:pPr>
              <w:spacing w:after="120"/>
              <w:ind w:left="57" w:right="57"/>
              <w:rPr>
                <w:lang w:eastAsia="en-US"/>
              </w:rPr>
            </w:pPr>
            <w:r w:rsidRPr="000024EE">
              <w:rPr>
                <w:lang w:eastAsia="en-US"/>
              </w:rPr>
              <w:t>11.4</w:t>
            </w:r>
          </w:p>
        </w:tc>
        <w:tc>
          <w:tcPr>
            <w:tcW w:w="4395" w:type="dxa"/>
            <w:hideMark/>
          </w:tcPr>
          <w:p w14:paraId="06EDAC80" w14:textId="77777777" w:rsidR="000024EE" w:rsidRPr="000024EE" w:rsidRDefault="000024EE" w:rsidP="000024EE">
            <w:pPr>
              <w:spacing w:after="120"/>
              <w:ind w:left="57" w:right="57"/>
              <w:rPr>
                <w:lang w:eastAsia="en-US"/>
              </w:rPr>
            </w:pPr>
            <w:r w:rsidRPr="000024EE">
              <w:rPr>
                <w:lang w:eastAsia="en-US"/>
              </w:rPr>
              <w:t>Malicious</w:t>
            </w:r>
            <w:r w:rsidRPr="000024EE">
              <w:rPr>
                <w:b/>
                <w:bCs/>
                <w:lang w:eastAsia="en-US"/>
              </w:rPr>
              <w:t xml:space="preserve"> proprietary messages</w:t>
            </w:r>
            <w:r w:rsidRPr="000024EE">
              <w:rPr>
                <w:lang w:eastAsia="en-US"/>
              </w:rPr>
              <w:t xml:space="preserve"> (e.g. those normally sent from OEM or component/system/function supplier)</w:t>
            </w:r>
          </w:p>
        </w:tc>
      </w:tr>
      <w:tr w:rsidR="000024EE" w:rsidRPr="000024EE" w14:paraId="74F9B8B0" w14:textId="77777777" w:rsidTr="000024EE">
        <w:trPr>
          <w:cantSplit/>
          <w:trHeight w:val="765"/>
        </w:trPr>
        <w:tc>
          <w:tcPr>
            <w:tcW w:w="1838" w:type="dxa"/>
            <w:vMerge w:val="restart"/>
          </w:tcPr>
          <w:p w14:paraId="6DF5EF4B" w14:textId="77777777" w:rsidR="000024EE" w:rsidRPr="000024EE" w:rsidRDefault="000024EE" w:rsidP="000024EE">
            <w:pPr>
              <w:spacing w:after="120"/>
              <w:ind w:left="57" w:right="57"/>
              <w:rPr>
                <w:lang w:eastAsia="en-US"/>
              </w:rPr>
            </w:pPr>
            <w:r w:rsidRPr="000024EE">
              <w:rPr>
                <w:lang w:eastAsia="en-US"/>
              </w:rPr>
              <w:t xml:space="preserve">4.3.3. Threats to vehicles regarding </w:t>
            </w:r>
            <w:r w:rsidRPr="000024EE">
              <w:rPr>
                <w:lang w:eastAsia="en-US"/>
              </w:rPr>
              <w:lastRenderedPageBreak/>
              <w:t>their update  procedures</w:t>
            </w:r>
          </w:p>
        </w:tc>
        <w:tc>
          <w:tcPr>
            <w:tcW w:w="567" w:type="dxa"/>
            <w:vMerge w:val="restart"/>
          </w:tcPr>
          <w:p w14:paraId="0EE9F04F" w14:textId="77777777" w:rsidR="000024EE" w:rsidRPr="000024EE" w:rsidRDefault="000024EE" w:rsidP="000024EE">
            <w:pPr>
              <w:spacing w:after="120"/>
              <w:ind w:left="57" w:right="57"/>
              <w:rPr>
                <w:lang w:eastAsia="en-US"/>
              </w:rPr>
            </w:pPr>
            <w:r w:rsidRPr="000024EE">
              <w:rPr>
                <w:lang w:eastAsia="en-US"/>
              </w:rPr>
              <w:lastRenderedPageBreak/>
              <w:t>12</w:t>
            </w:r>
          </w:p>
        </w:tc>
        <w:tc>
          <w:tcPr>
            <w:tcW w:w="2693" w:type="dxa"/>
            <w:vMerge w:val="restart"/>
            <w:hideMark/>
          </w:tcPr>
          <w:p w14:paraId="3FB4B515" w14:textId="77777777" w:rsidR="000024EE" w:rsidRPr="000024EE" w:rsidRDefault="000024EE" w:rsidP="000024EE">
            <w:pPr>
              <w:spacing w:after="120"/>
              <w:ind w:left="57" w:right="57"/>
              <w:rPr>
                <w:lang w:eastAsia="en-US"/>
              </w:rPr>
            </w:pPr>
            <w:r w:rsidRPr="000024EE">
              <w:rPr>
                <w:lang w:eastAsia="en-US"/>
              </w:rPr>
              <w:t>Misuse or compromise of update procedures</w:t>
            </w:r>
          </w:p>
        </w:tc>
        <w:tc>
          <w:tcPr>
            <w:tcW w:w="567" w:type="dxa"/>
          </w:tcPr>
          <w:p w14:paraId="1293AAD1" w14:textId="77777777" w:rsidR="000024EE" w:rsidRPr="000024EE" w:rsidRDefault="000024EE" w:rsidP="000024EE">
            <w:pPr>
              <w:spacing w:after="120"/>
              <w:ind w:left="57" w:right="57"/>
              <w:rPr>
                <w:lang w:eastAsia="en-US"/>
              </w:rPr>
            </w:pPr>
            <w:r w:rsidRPr="000024EE">
              <w:rPr>
                <w:lang w:eastAsia="en-US"/>
              </w:rPr>
              <w:t>12.1</w:t>
            </w:r>
          </w:p>
        </w:tc>
        <w:tc>
          <w:tcPr>
            <w:tcW w:w="4395" w:type="dxa"/>
            <w:hideMark/>
          </w:tcPr>
          <w:p w14:paraId="460CD2A4" w14:textId="77777777" w:rsidR="000024EE" w:rsidRPr="000024EE" w:rsidRDefault="000024EE" w:rsidP="000024EE">
            <w:pPr>
              <w:spacing w:after="120"/>
              <w:ind w:left="57" w:right="57"/>
              <w:rPr>
                <w:lang w:eastAsia="en-US"/>
              </w:rPr>
            </w:pPr>
            <w:r w:rsidRPr="000024EE">
              <w:rPr>
                <w:lang w:eastAsia="en-US"/>
              </w:rPr>
              <w:t xml:space="preserve">Compromise of </w:t>
            </w:r>
            <w:r w:rsidRPr="000024EE">
              <w:rPr>
                <w:b/>
                <w:bCs/>
                <w:lang w:eastAsia="en-US"/>
              </w:rPr>
              <w:t>over the air software update procedures</w:t>
            </w:r>
            <w:r w:rsidRPr="000024EE">
              <w:rPr>
                <w:lang w:eastAsia="en-US"/>
              </w:rPr>
              <w:t>,  This includes fabricating system update program or firmware</w:t>
            </w:r>
          </w:p>
        </w:tc>
      </w:tr>
      <w:tr w:rsidR="000024EE" w:rsidRPr="000024EE" w14:paraId="3ED57BB1" w14:textId="77777777" w:rsidTr="000024EE">
        <w:trPr>
          <w:cantSplit/>
          <w:trHeight w:val="765"/>
        </w:trPr>
        <w:tc>
          <w:tcPr>
            <w:tcW w:w="1838" w:type="dxa"/>
            <w:vMerge/>
          </w:tcPr>
          <w:p w14:paraId="2B2F3359" w14:textId="77777777" w:rsidR="000024EE" w:rsidRPr="000024EE" w:rsidRDefault="000024EE" w:rsidP="000024EE">
            <w:pPr>
              <w:spacing w:after="120"/>
              <w:ind w:left="57" w:right="57"/>
              <w:rPr>
                <w:lang w:eastAsia="en-US"/>
              </w:rPr>
            </w:pPr>
          </w:p>
        </w:tc>
        <w:tc>
          <w:tcPr>
            <w:tcW w:w="567" w:type="dxa"/>
            <w:vMerge/>
          </w:tcPr>
          <w:p w14:paraId="4CD1971A" w14:textId="77777777" w:rsidR="000024EE" w:rsidRPr="000024EE" w:rsidRDefault="000024EE" w:rsidP="000024EE">
            <w:pPr>
              <w:spacing w:after="120"/>
              <w:ind w:left="57" w:right="57"/>
              <w:rPr>
                <w:lang w:eastAsia="en-US"/>
              </w:rPr>
            </w:pPr>
          </w:p>
        </w:tc>
        <w:tc>
          <w:tcPr>
            <w:tcW w:w="2693" w:type="dxa"/>
            <w:vMerge/>
            <w:hideMark/>
          </w:tcPr>
          <w:p w14:paraId="1F9E9C03" w14:textId="77777777" w:rsidR="000024EE" w:rsidRPr="000024EE" w:rsidRDefault="000024EE" w:rsidP="000024EE">
            <w:pPr>
              <w:spacing w:after="120"/>
              <w:ind w:left="57" w:right="57"/>
              <w:rPr>
                <w:lang w:eastAsia="en-US"/>
              </w:rPr>
            </w:pPr>
          </w:p>
        </w:tc>
        <w:tc>
          <w:tcPr>
            <w:tcW w:w="567" w:type="dxa"/>
          </w:tcPr>
          <w:p w14:paraId="22D3D138" w14:textId="77777777" w:rsidR="000024EE" w:rsidRPr="000024EE" w:rsidRDefault="000024EE" w:rsidP="000024EE">
            <w:pPr>
              <w:spacing w:after="120"/>
              <w:ind w:left="57" w:right="57"/>
              <w:rPr>
                <w:lang w:eastAsia="en-US"/>
              </w:rPr>
            </w:pPr>
            <w:r w:rsidRPr="000024EE">
              <w:rPr>
                <w:lang w:eastAsia="en-US"/>
              </w:rPr>
              <w:t>12.2</w:t>
            </w:r>
          </w:p>
        </w:tc>
        <w:tc>
          <w:tcPr>
            <w:tcW w:w="4395" w:type="dxa"/>
            <w:hideMark/>
          </w:tcPr>
          <w:p w14:paraId="330E18AD" w14:textId="77777777" w:rsidR="000024EE" w:rsidRPr="000024EE" w:rsidRDefault="000024EE" w:rsidP="000024EE">
            <w:pPr>
              <w:spacing w:after="120"/>
              <w:ind w:left="57" w:right="57"/>
              <w:rPr>
                <w:lang w:eastAsia="en-US"/>
              </w:rPr>
            </w:pPr>
            <w:r w:rsidRPr="000024EE">
              <w:rPr>
                <w:lang w:eastAsia="en-US"/>
              </w:rPr>
              <w:t>Compromise of</w:t>
            </w:r>
            <w:r w:rsidRPr="000024EE">
              <w:rPr>
                <w:b/>
                <w:bCs/>
                <w:lang w:eastAsia="en-US"/>
              </w:rPr>
              <w:t xml:space="preserve"> local/physical software update procedures</w:t>
            </w:r>
            <w:r w:rsidRPr="000024EE">
              <w:rPr>
                <w:lang w:eastAsia="en-US"/>
              </w:rPr>
              <w:t>. This includes fabricating system update program or firmware</w:t>
            </w:r>
          </w:p>
        </w:tc>
      </w:tr>
      <w:tr w:rsidR="000024EE" w:rsidRPr="000024EE" w14:paraId="1BCD7856" w14:textId="77777777" w:rsidTr="000024EE">
        <w:trPr>
          <w:cantSplit/>
          <w:trHeight w:val="510"/>
        </w:trPr>
        <w:tc>
          <w:tcPr>
            <w:tcW w:w="1838" w:type="dxa"/>
            <w:vMerge/>
          </w:tcPr>
          <w:p w14:paraId="1EF6FCC9" w14:textId="77777777" w:rsidR="000024EE" w:rsidRPr="000024EE" w:rsidRDefault="000024EE" w:rsidP="000024EE">
            <w:pPr>
              <w:spacing w:after="120"/>
              <w:ind w:left="57" w:right="57"/>
              <w:rPr>
                <w:lang w:eastAsia="en-US"/>
              </w:rPr>
            </w:pPr>
          </w:p>
        </w:tc>
        <w:tc>
          <w:tcPr>
            <w:tcW w:w="567" w:type="dxa"/>
            <w:vMerge/>
          </w:tcPr>
          <w:p w14:paraId="044C6970" w14:textId="77777777" w:rsidR="000024EE" w:rsidRPr="000024EE" w:rsidRDefault="000024EE" w:rsidP="000024EE">
            <w:pPr>
              <w:spacing w:after="120"/>
              <w:ind w:left="57" w:right="57"/>
              <w:rPr>
                <w:lang w:eastAsia="en-US"/>
              </w:rPr>
            </w:pPr>
          </w:p>
        </w:tc>
        <w:tc>
          <w:tcPr>
            <w:tcW w:w="2693" w:type="dxa"/>
            <w:vMerge/>
            <w:hideMark/>
          </w:tcPr>
          <w:p w14:paraId="0275ACEE" w14:textId="77777777" w:rsidR="000024EE" w:rsidRPr="000024EE" w:rsidRDefault="000024EE" w:rsidP="000024EE">
            <w:pPr>
              <w:spacing w:after="120"/>
              <w:ind w:left="57" w:right="57"/>
              <w:rPr>
                <w:lang w:eastAsia="en-US"/>
              </w:rPr>
            </w:pPr>
          </w:p>
        </w:tc>
        <w:tc>
          <w:tcPr>
            <w:tcW w:w="567" w:type="dxa"/>
          </w:tcPr>
          <w:p w14:paraId="7777E59F" w14:textId="77777777" w:rsidR="000024EE" w:rsidRPr="000024EE" w:rsidRDefault="000024EE" w:rsidP="000024EE">
            <w:pPr>
              <w:spacing w:after="120"/>
              <w:ind w:left="57" w:right="57"/>
              <w:rPr>
                <w:lang w:eastAsia="en-US"/>
              </w:rPr>
            </w:pPr>
            <w:r w:rsidRPr="000024EE">
              <w:rPr>
                <w:lang w:eastAsia="en-US"/>
              </w:rPr>
              <w:t>12.3</w:t>
            </w:r>
          </w:p>
        </w:tc>
        <w:tc>
          <w:tcPr>
            <w:tcW w:w="4395" w:type="dxa"/>
            <w:hideMark/>
          </w:tcPr>
          <w:p w14:paraId="4DB109B0" w14:textId="77777777" w:rsidR="000024EE" w:rsidRPr="000024EE" w:rsidRDefault="000024EE" w:rsidP="000024EE">
            <w:pPr>
              <w:spacing w:after="120"/>
              <w:ind w:left="57" w:right="57"/>
              <w:rPr>
                <w:lang w:eastAsia="en-US"/>
              </w:rPr>
            </w:pPr>
            <w:r w:rsidRPr="000024EE">
              <w:rPr>
                <w:lang w:eastAsia="en-US"/>
              </w:rPr>
              <w:t xml:space="preserve">The </w:t>
            </w:r>
            <w:r w:rsidRPr="000024EE">
              <w:rPr>
                <w:b/>
                <w:bCs/>
                <w:lang w:eastAsia="en-US"/>
              </w:rPr>
              <w:t>software</w:t>
            </w:r>
            <w:r w:rsidRPr="000024EE">
              <w:rPr>
                <w:lang w:eastAsia="en-US"/>
              </w:rPr>
              <w:t xml:space="preserve"> is </w:t>
            </w:r>
            <w:r w:rsidRPr="000024EE">
              <w:rPr>
                <w:b/>
                <w:bCs/>
                <w:lang w:eastAsia="en-US"/>
              </w:rPr>
              <w:t>manipulated before the update process</w:t>
            </w:r>
            <w:r w:rsidRPr="000024EE">
              <w:rPr>
                <w:lang w:eastAsia="en-US"/>
              </w:rPr>
              <w:t xml:space="preserve"> (and is therefore corrupted), although the update process is intact</w:t>
            </w:r>
          </w:p>
        </w:tc>
      </w:tr>
      <w:tr w:rsidR="000024EE" w:rsidRPr="000024EE" w14:paraId="72508C65" w14:textId="77777777" w:rsidTr="000024EE">
        <w:trPr>
          <w:cantSplit/>
          <w:trHeight w:val="510"/>
        </w:trPr>
        <w:tc>
          <w:tcPr>
            <w:tcW w:w="1838" w:type="dxa"/>
            <w:vMerge/>
          </w:tcPr>
          <w:p w14:paraId="348E3516" w14:textId="77777777" w:rsidR="000024EE" w:rsidRPr="000024EE" w:rsidRDefault="000024EE" w:rsidP="000024EE">
            <w:pPr>
              <w:spacing w:after="120"/>
              <w:ind w:left="57" w:right="57"/>
              <w:rPr>
                <w:lang w:eastAsia="en-US"/>
              </w:rPr>
            </w:pPr>
          </w:p>
        </w:tc>
        <w:tc>
          <w:tcPr>
            <w:tcW w:w="567" w:type="dxa"/>
            <w:vMerge/>
          </w:tcPr>
          <w:p w14:paraId="4E976F86" w14:textId="77777777" w:rsidR="000024EE" w:rsidRPr="000024EE" w:rsidRDefault="000024EE" w:rsidP="000024EE">
            <w:pPr>
              <w:spacing w:after="120"/>
              <w:ind w:left="57" w:right="57"/>
              <w:rPr>
                <w:lang w:eastAsia="en-US"/>
              </w:rPr>
            </w:pPr>
          </w:p>
        </w:tc>
        <w:tc>
          <w:tcPr>
            <w:tcW w:w="2693" w:type="dxa"/>
            <w:vMerge/>
            <w:hideMark/>
          </w:tcPr>
          <w:p w14:paraId="229E3C0D" w14:textId="77777777" w:rsidR="000024EE" w:rsidRPr="000024EE" w:rsidRDefault="000024EE" w:rsidP="000024EE">
            <w:pPr>
              <w:spacing w:after="120"/>
              <w:ind w:left="57" w:right="57"/>
              <w:rPr>
                <w:lang w:eastAsia="en-US"/>
              </w:rPr>
            </w:pPr>
          </w:p>
        </w:tc>
        <w:tc>
          <w:tcPr>
            <w:tcW w:w="567" w:type="dxa"/>
          </w:tcPr>
          <w:p w14:paraId="2B72866E" w14:textId="77777777" w:rsidR="000024EE" w:rsidRPr="000024EE" w:rsidRDefault="000024EE" w:rsidP="000024EE">
            <w:pPr>
              <w:spacing w:after="120"/>
              <w:ind w:left="57" w:right="57"/>
              <w:rPr>
                <w:bCs/>
                <w:lang w:eastAsia="en-US"/>
              </w:rPr>
            </w:pPr>
            <w:r w:rsidRPr="000024EE">
              <w:rPr>
                <w:bCs/>
                <w:lang w:eastAsia="en-US"/>
              </w:rPr>
              <w:t>12.4</w:t>
            </w:r>
          </w:p>
        </w:tc>
        <w:tc>
          <w:tcPr>
            <w:tcW w:w="4395" w:type="dxa"/>
            <w:hideMark/>
          </w:tcPr>
          <w:p w14:paraId="639BFD48" w14:textId="77777777" w:rsidR="000024EE" w:rsidRPr="000024EE" w:rsidRDefault="000024EE" w:rsidP="000024EE">
            <w:pPr>
              <w:spacing w:after="120"/>
              <w:ind w:left="57" w:right="57"/>
              <w:rPr>
                <w:lang w:eastAsia="en-US"/>
              </w:rPr>
            </w:pPr>
            <w:r w:rsidRPr="000024EE">
              <w:rPr>
                <w:b/>
                <w:bCs/>
                <w:lang w:eastAsia="en-US"/>
              </w:rPr>
              <w:t>Compromise</w:t>
            </w:r>
            <w:r w:rsidRPr="000024EE">
              <w:rPr>
                <w:lang w:eastAsia="en-US"/>
              </w:rPr>
              <w:t xml:space="preserve"> of cryptographic keys of the software provider </w:t>
            </w:r>
            <w:r w:rsidRPr="000024EE">
              <w:rPr>
                <w:b/>
                <w:bCs/>
                <w:lang w:eastAsia="en-US"/>
              </w:rPr>
              <w:t>to</w:t>
            </w:r>
            <w:r w:rsidRPr="000024EE">
              <w:rPr>
                <w:lang w:eastAsia="en-US"/>
              </w:rPr>
              <w:t xml:space="preserve"> </w:t>
            </w:r>
            <w:r w:rsidRPr="000024EE">
              <w:rPr>
                <w:b/>
                <w:bCs/>
                <w:lang w:eastAsia="en-US"/>
              </w:rPr>
              <w:t>allow invalid update</w:t>
            </w:r>
          </w:p>
        </w:tc>
      </w:tr>
      <w:tr w:rsidR="000024EE" w:rsidRPr="000024EE" w14:paraId="7156AAA6" w14:textId="77777777" w:rsidTr="000024EE">
        <w:trPr>
          <w:cantSplit/>
          <w:trHeight w:val="510"/>
        </w:trPr>
        <w:tc>
          <w:tcPr>
            <w:tcW w:w="1838" w:type="dxa"/>
            <w:vMerge/>
          </w:tcPr>
          <w:p w14:paraId="1726E559" w14:textId="77777777" w:rsidR="000024EE" w:rsidRPr="000024EE" w:rsidRDefault="000024EE" w:rsidP="000024EE">
            <w:pPr>
              <w:spacing w:after="120"/>
              <w:ind w:left="57" w:right="57"/>
              <w:rPr>
                <w:lang w:eastAsia="en-US"/>
              </w:rPr>
            </w:pPr>
          </w:p>
        </w:tc>
        <w:tc>
          <w:tcPr>
            <w:tcW w:w="567" w:type="dxa"/>
          </w:tcPr>
          <w:p w14:paraId="4A39351D" w14:textId="77777777" w:rsidR="000024EE" w:rsidRPr="000024EE" w:rsidRDefault="000024EE" w:rsidP="000024EE">
            <w:pPr>
              <w:spacing w:after="120"/>
              <w:ind w:left="57" w:right="57"/>
              <w:rPr>
                <w:lang w:eastAsia="en-US"/>
              </w:rPr>
            </w:pPr>
            <w:r w:rsidRPr="000024EE">
              <w:rPr>
                <w:lang w:eastAsia="en-US"/>
              </w:rPr>
              <w:t>13</w:t>
            </w:r>
          </w:p>
        </w:tc>
        <w:tc>
          <w:tcPr>
            <w:tcW w:w="2693" w:type="dxa"/>
            <w:hideMark/>
          </w:tcPr>
          <w:p w14:paraId="0FB772B4" w14:textId="77777777" w:rsidR="000024EE" w:rsidRPr="000024EE" w:rsidRDefault="000024EE" w:rsidP="000024EE">
            <w:pPr>
              <w:spacing w:after="120"/>
              <w:ind w:left="57" w:right="57"/>
              <w:rPr>
                <w:lang w:eastAsia="en-US"/>
              </w:rPr>
            </w:pPr>
            <w:r w:rsidRPr="000024EE">
              <w:rPr>
                <w:lang w:eastAsia="en-US"/>
              </w:rPr>
              <w:t>It is possible to deny legitimate updates</w:t>
            </w:r>
          </w:p>
        </w:tc>
        <w:tc>
          <w:tcPr>
            <w:tcW w:w="567" w:type="dxa"/>
          </w:tcPr>
          <w:p w14:paraId="0BB81CB7" w14:textId="77777777" w:rsidR="000024EE" w:rsidRPr="000024EE" w:rsidRDefault="000024EE" w:rsidP="000024EE">
            <w:pPr>
              <w:spacing w:after="120"/>
              <w:ind w:left="57" w:right="57"/>
              <w:rPr>
                <w:lang w:eastAsia="en-US"/>
              </w:rPr>
            </w:pPr>
            <w:r w:rsidRPr="000024EE">
              <w:rPr>
                <w:lang w:eastAsia="en-US"/>
              </w:rPr>
              <w:t>13.1</w:t>
            </w:r>
          </w:p>
        </w:tc>
        <w:tc>
          <w:tcPr>
            <w:tcW w:w="4395" w:type="dxa"/>
            <w:hideMark/>
          </w:tcPr>
          <w:p w14:paraId="31324A3C" w14:textId="77777777" w:rsidR="000024EE" w:rsidRPr="000024EE" w:rsidRDefault="000024EE" w:rsidP="000024EE">
            <w:pPr>
              <w:spacing w:after="120"/>
              <w:ind w:left="57" w:right="57"/>
              <w:rPr>
                <w:lang w:eastAsia="en-US"/>
              </w:rPr>
            </w:pPr>
            <w:r w:rsidRPr="000024EE">
              <w:rPr>
                <w:lang w:eastAsia="en-US"/>
              </w:rPr>
              <w:t xml:space="preserve">Denial of Service attack against update server or network to </w:t>
            </w:r>
            <w:r w:rsidRPr="000024EE">
              <w:rPr>
                <w:b/>
                <w:bCs/>
                <w:lang w:eastAsia="en-US"/>
              </w:rPr>
              <w:t>prevent rollout of critical software updates</w:t>
            </w:r>
            <w:r w:rsidRPr="000024EE">
              <w:rPr>
                <w:lang w:eastAsia="en-US"/>
              </w:rPr>
              <w:t xml:space="preserve"> and/or unlock of customer specific features</w:t>
            </w:r>
          </w:p>
        </w:tc>
      </w:tr>
      <w:tr w:rsidR="000024EE" w:rsidRPr="000024EE" w14:paraId="6EDA2902" w14:textId="77777777" w:rsidTr="000024EE">
        <w:trPr>
          <w:cantSplit/>
          <w:trHeight w:val="510"/>
        </w:trPr>
        <w:tc>
          <w:tcPr>
            <w:tcW w:w="1838" w:type="dxa"/>
            <w:vMerge w:val="restart"/>
          </w:tcPr>
          <w:p w14:paraId="24DD8DC1" w14:textId="77777777" w:rsidR="000024EE" w:rsidRPr="000024EE" w:rsidRDefault="000024EE" w:rsidP="000024EE">
            <w:pPr>
              <w:spacing w:after="120"/>
              <w:ind w:left="57" w:right="57"/>
              <w:rPr>
                <w:lang w:eastAsia="en-US"/>
              </w:rPr>
            </w:pPr>
            <w:r w:rsidRPr="000024EE">
              <w:rPr>
                <w:lang w:eastAsia="en-US"/>
              </w:rPr>
              <w:t>4.3.4 Threats to vehicles regarding unintended human actions</w:t>
            </w:r>
          </w:p>
        </w:tc>
        <w:tc>
          <w:tcPr>
            <w:tcW w:w="567" w:type="dxa"/>
            <w:vMerge w:val="restart"/>
          </w:tcPr>
          <w:p w14:paraId="6293EADF" w14:textId="77777777" w:rsidR="000024EE" w:rsidRPr="000024EE" w:rsidRDefault="000024EE" w:rsidP="000024EE">
            <w:pPr>
              <w:spacing w:after="120"/>
              <w:ind w:left="57" w:right="57"/>
              <w:rPr>
                <w:lang w:eastAsia="en-US"/>
              </w:rPr>
            </w:pPr>
            <w:r w:rsidRPr="000024EE">
              <w:rPr>
                <w:lang w:eastAsia="en-US"/>
              </w:rPr>
              <w:t>14</w:t>
            </w:r>
          </w:p>
        </w:tc>
        <w:tc>
          <w:tcPr>
            <w:tcW w:w="2693" w:type="dxa"/>
            <w:vMerge w:val="restart"/>
            <w:hideMark/>
          </w:tcPr>
          <w:p w14:paraId="5FA64AF8" w14:textId="77777777" w:rsidR="000024EE" w:rsidRPr="000024EE" w:rsidRDefault="000024EE" w:rsidP="000024EE">
            <w:pPr>
              <w:spacing w:after="120"/>
              <w:ind w:left="57" w:right="57"/>
              <w:rPr>
                <w:lang w:eastAsia="en-US"/>
              </w:rPr>
            </w:pPr>
            <w:r w:rsidRPr="000024EE">
              <w:rPr>
                <w:lang w:eastAsia="en-US"/>
              </w:rPr>
              <w:t>Misconfiguration of equipment or systems by legitimate actor, e.g. owner or maintenance community</w:t>
            </w:r>
          </w:p>
        </w:tc>
        <w:tc>
          <w:tcPr>
            <w:tcW w:w="567" w:type="dxa"/>
          </w:tcPr>
          <w:p w14:paraId="099703C2" w14:textId="77777777" w:rsidR="000024EE" w:rsidRPr="000024EE" w:rsidRDefault="000024EE" w:rsidP="000024EE">
            <w:pPr>
              <w:spacing w:after="120"/>
              <w:ind w:left="57" w:right="57"/>
              <w:rPr>
                <w:bCs/>
                <w:lang w:eastAsia="en-US"/>
              </w:rPr>
            </w:pPr>
            <w:r w:rsidRPr="000024EE">
              <w:rPr>
                <w:bCs/>
                <w:lang w:eastAsia="en-US"/>
              </w:rPr>
              <w:t>14.1</w:t>
            </w:r>
          </w:p>
        </w:tc>
        <w:tc>
          <w:tcPr>
            <w:tcW w:w="4395" w:type="dxa"/>
            <w:hideMark/>
          </w:tcPr>
          <w:p w14:paraId="0177E007" w14:textId="77777777" w:rsidR="000024EE" w:rsidRPr="000024EE" w:rsidRDefault="000024EE" w:rsidP="000024EE">
            <w:pPr>
              <w:spacing w:after="120"/>
              <w:ind w:left="57" w:right="57"/>
              <w:rPr>
                <w:lang w:eastAsia="en-US"/>
              </w:rPr>
            </w:pPr>
            <w:r w:rsidRPr="000024EE">
              <w:rPr>
                <w:b/>
                <w:bCs/>
                <w:lang w:eastAsia="en-US"/>
              </w:rPr>
              <w:t xml:space="preserve">Misconfiguration of equipment </w:t>
            </w:r>
            <w:r w:rsidRPr="000024EE">
              <w:rPr>
                <w:lang w:eastAsia="en-US"/>
              </w:rPr>
              <w:t>by maintenance community  or owner during installation/repair/use causing unintended consequence</w:t>
            </w:r>
          </w:p>
        </w:tc>
      </w:tr>
      <w:tr w:rsidR="000024EE" w:rsidRPr="000024EE" w14:paraId="0638DA19" w14:textId="77777777" w:rsidTr="000024EE">
        <w:trPr>
          <w:cantSplit/>
          <w:trHeight w:val="255"/>
        </w:trPr>
        <w:tc>
          <w:tcPr>
            <w:tcW w:w="1838" w:type="dxa"/>
            <w:vMerge/>
          </w:tcPr>
          <w:p w14:paraId="426421F8" w14:textId="77777777" w:rsidR="000024EE" w:rsidRPr="000024EE" w:rsidRDefault="000024EE" w:rsidP="000024EE">
            <w:pPr>
              <w:spacing w:after="120"/>
              <w:ind w:left="57" w:right="57"/>
              <w:rPr>
                <w:lang w:eastAsia="en-US"/>
              </w:rPr>
            </w:pPr>
          </w:p>
        </w:tc>
        <w:tc>
          <w:tcPr>
            <w:tcW w:w="567" w:type="dxa"/>
            <w:vMerge/>
          </w:tcPr>
          <w:p w14:paraId="16781039" w14:textId="77777777" w:rsidR="000024EE" w:rsidRPr="000024EE" w:rsidRDefault="000024EE" w:rsidP="000024EE">
            <w:pPr>
              <w:spacing w:after="120"/>
              <w:ind w:left="57" w:right="57"/>
              <w:rPr>
                <w:lang w:eastAsia="en-US"/>
              </w:rPr>
            </w:pPr>
          </w:p>
        </w:tc>
        <w:tc>
          <w:tcPr>
            <w:tcW w:w="2693" w:type="dxa"/>
            <w:vMerge/>
            <w:hideMark/>
          </w:tcPr>
          <w:p w14:paraId="1713081E" w14:textId="77777777" w:rsidR="000024EE" w:rsidRPr="000024EE" w:rsidRDefault="000024EE" w:rsidP="000024EE">
            <w:pPr>
              <w:spacing w:after="120"/>
              <w:ind w:left="57" w:right="57"/>
              <w:rPr>
                <w:lang w:eastAsia="en-US"/>
              </w:rPr>
            </w:pPr>
          </w:p>
        </w:tc>
        <w:tc>
          <w:tcPr>
            <w:tcW w:w="567" w:type="dxa"/>
          </w:tcPr>
          <w:p w14:paraId="502B1D39" w14:textId="77777777" w:rsidR="000024EE" w:rsidRPr="000024EE" w:rsidRDefault="000024EE" w:rsidP="000024EE">
            <w:pPr>
              <w:spacing w:after="120"/>
              <w:ind w:left="57" w:right="57"/>
              <w:rPr>
                <w:bCs/>
                <w:lang w:eastAsia="en-US"/>
              </w:rPr>
            </w:pPr>
            <w:r w:rsidRPr="000024EE">
              <w:rPr>
                <w:bCs/>
                <w:lang w:eastAsia="en-US"/>
              </w:rPr>
              <w:t>14.2</w:t>
            </w:r>
          </w:p>
        </w:tc>
        <w:tc>
          <w:tcPr>
            <w:tcW w:w="4395" w:type="dxa"/>
            <w:hideMark/>
          </w:tcPr>
          <w:p w14:paraId="210CE1A2" w14:textId="77777777" w:rsidR="000024EE" w:rsidRPr="000024EE" w:rsidRDefault="000024EE" w:rsidP="000024EE">
            <w:pPr>
              <w:spacing w:after="120"/>
              <w:ind w:left="57" w:right="57"/>
              <w:rPr>
                <w:lang w:eastAsia="en-US"/>
              </w:rPr>
            </w:pPr>
            <w:r w:rsidRPr="000024EE">
              <w:rPr>
                <w:b/>
                <w:bCs/>
                <w:lang w:eastAsia="en-US"/>
              </w:rPr>
              <w:t>Erroneous use</w:t>
            </w:r>
            <w:r w:rsidRPr="000024EE">
              <w:rPr>
                <w:lang w:eastAsia="en-US"/>
              </w:rPr>
              <w:t xml:space="preserve"> or administration of devices and systems (incl. OTA updates)</w:t>
            </w:r>
          </w:p>
        </w:tc>
      </w:tr>
      <w:tr w:rsidR="000024EE" w:rsidRPr="000024EE" w14:paraId="20917745" w14:textId="77777777" w:rsidTr="000024EE">
        <w:trPr>
          <w:cantSplit/>
          <w:trHeight w:val="765"/>
        </w:trPr>
        <w:tc>
          <w:tcPr>
            <w:tcW w:w="1838" w:type="dxa"/>
            <w:vMerge/>
          </w:tcPr>
          <w:p w14:paraId="4E13A72E" w14:textId="77777777" w:rsidR="000024EE" w:rsidRPr="000024EE" w:rsidRDefault="000024EE" w:rsidP="000024EE">
            <w:pPr>
              <w:spacing w:after="120"/>
              <w:ind w:left="57" w:right="57"/>
              <w:rPr>
                <w:lang w:eastAsia="en-US"/>
              </w:rPr>
            </w:pPr>
          </w:p>
        </w:tc>
        <w:tc>
          <w:tcPr>
            <w:tcW w:w="567" w:type="dxa"/>
            <w:vMerge w:val="restart"/>
          </w:tcPr>
          <w:p w14:paraId="63016F18" w14:textId="77777777" w:rsidR="000024EE" w:rsidRPr="000024EE" w:rsidRDefault="000024EE" w:rsidP="000024EE">
            <w:pPr>
              <w:spacing w:after="120"/>
              <w:ind w:left="57" w:right="57"/>
              <w:rPr>
                <w:lang w:eastAsia="en-US"/>
              </w:rPr>
            </w:pPr>
            <w:r w:rsidRPr="000024EE">
              <w:rPr>
                <w:lang w:eastAsia="en-US"/>
              </w:rPr>
              <w:t>15</w:t>
            </w:r>
          </w:p>
        </w:tc>
        <w:tc>
          <w:tcPr>
            <w:tcW w:w="2693" w:type="dxa"/>
            <w:vMerge w:val="restart"/>
            <w:hideMark/>
          </w:tcPr>
          <w:p w14:paraId="490FCE53" w14:textId="77777777" w:rsidR="000024EE" w:rsidRPr="000024EE" w:rsidRDefault="000024EE" w:rsidP="000024EE">
            <w:pPr>
              <w:spacing w:after="120"/>
              <w:ind w:left="57" w:right="57"/>
              <w:rPr>
                <w:lang w:eastAsia="en-US"/>
              </w:rPr>
            </w:pPr>
            <w:r w:rsidRPr="000024EE">
              <w:rPr>
                <w:lang w:eastAsia="en-US"/>
              </w:rPr>
              <w:t>Legitimate actors are able to take actions that would unwittingly facilitate a cyber-attack</w:t>
            </w:r>
          </w:p>
        </w:tc>
        <w:tc>
          <w:tcPr>
            <w:tcW w:w="567" w:type="dxa"/>
          </w:tcPr>
          <w:p w14:paraId="7E6B217D" w14:textId="77777777" w:rsidR="000024EE" w:rsidRPr="000024EE" w:rsidRDefault="000024EE" w:rsidP="000024EE">
            <w:pPr>
              <w:spacing w:after="120"/>
              <w:ind w:left="57" w:right="57"/>
              <w:rPr>
                <w:lang w:eastAsia="en-US"/>
              </w:rPr>
            </w:pPr>
            <w:r w:rsidRPr="000024EE">
              <w:rPr>
                <w:lang w:eastAsia="en-US"/>
              </w:rPr>
              <w:t>15.1</w:t>
            </w:r>
          </w:p>
        </w:tc>
        <w:tc>
          <w:tcPr>
            <w:tcW w:w="4395" w:type="dxa"/>
            <w:hideMark/>
          </w:tcPr>
          <w:p w14:paraId="6EF0A25B" w14:textId="77777777" w:rsidR="000024EE" w:rsidRPr="000024EE" w:rsidRDefault="000024EE" w:rsidP="000024EE">
            <w:pPr>
              <w:spacing w:after="120"/>
              <w:ind w:left="57" w:right="57"/>
              <w:rPr>
                <w:lang w:eastAsia="en-US"/>
              </w:rPr>
            </w:pPr>
            <w:r w:rsidRPr="000024EE">
              <w:rPr>
                <w:lang w:eastAsia="en-US"/>
              </w:rPr>
              <w:t xml:space="preserve">Innocent victim (e.g. owner, operator or maintenance engineer) being </w:t>
            </w:r>
            <w:r w:rsidRPr="000024EE">
              <w:rPr>
                <w:b/>
                <w:bCs/>
                <w:lang w:eastAsia="en-US"/>
              </w:rPr>
              <w:t>tricked into taking an action</w:t>
            </w:r>
            <w:r w:rsidRPr="000024EE">
              <w:rPr>
                <w:lang w:eastAsia="en-US"/>
              </w:rPr>
              <w:t xml:space="preserve"> to</w:t>
            </w:r>
            <w:r w:rsidRPr="000024EE">
              <w:rPr>
                <w:b/>
                <w:bCs/>
                <w:lang w:eastAsia="en-US"/>
              </w:rPr>
              <w:t xml:space="preserve"> </w:t>
            </w:r>
            <w:r w:rsidRPr="000024EE">
              <w:rPr>
                <w:lang w:eastAsia="en-US"/>
              </w:rPr>
              <w:t>unintentionally load malware or enable an attack</w:t>
            </w:r>
          </w:p>
        </w:tc>
      </w:tr>
      <w:tr w:rsidR="000024EE" w:rsidRPr="000024EE" w14:paraId="5987EA56" w14:textId="77777777" w:rsidTr="000024EE">
        <w:trPr>
          <w:cantSplit/>
          <w:trHeight w:val="255"/>
        </w:trPr>
        <w:tc>
          <w:tcPr>
            <w:tcW w:w="1838" w:type="dxa"/>
            <w:vMerge/>
          </w:tcPr>
          <w:p w14:paraId="07994F70" w14:textId="77777777" w:rsidR="000024EE" w:rsidRPr="000024EE" w:rsidRDefault="000024EE" w:rsidP="000024EE">
            <w:pPr>
              <w:spacing w:after="120"/>
              <w:ind w:left="57" w:right="57"/>
              <w:rPr>
                <w:lang w:eastAsia="en-US"/>
              </w:rPr>
            </w:pPr>
          </w:p>
        </w:tc>
        <w:tc>
          <w:tcPr>
            <w:tcW w:w="567" w:type="dxa"/>
            <w:vMerge/>
          </w:tcPr>
          <w:p w14:paraId="1F892619" w14:textId="77777777" w:rsidR="000024EE" w:rsidRPr="000024EE" w:rsidRDefault="000024EE" w:rsidP="000024EE">
            <w:pPr>
              <w:spacing w:after="120"/>
              <w:ind w:left="57" w:right="57"/>
              <w:rPr>
                <w:lang w:eastAsia="en-US"/>
              </w:rPr>
            </w:pPr>
          </w:p>
        </w:tc>
        <w:tc>
          <w:tcPr>
            <w:tcW w:w="2693" w:type="dxa"/>
            <w:vMerge/>
            <w:hideMark/>
          </w:tcPr>
          <w:p w14:paraId="6B875F93" w14:textId="77777777" w:rsidR="000024EE" w:rsidRPr="000024EE" w:rsidRDefault="000024EE" w:rsidP="000024EE">
            <w:pPr>
              <w:spacing w:after="120"/>
              <w:ind w:left="57" w:right="57"/>
              <w:rPr>
                <w:lang w:eastAsia="en-US"/>
              </w:rPr>
            </w:pPr>
          </w:p>
        </w:tc>
        <w:tc>
          <w:tcPr>
            <w:tcW w:w="567" w:type="dxa"/>
          </w:tcPr>
          <w:p w14:paraId="436A8A15" w14:textId="77777777" w:rsidR="000024EE" w:rsidRPr="000024EE" w:rsidRDefault="000024EE" w:rsidP="000024EE">
            <w:pPr>
              <w:spacing w:after="120"/>
              <w:ind w:left="57" w:right="57"/>
              <w:rPr>
                <w:bCs/>
                <w:lang w:eastAsia="en-US"/>
              </w:rPr>
            </w:pPr>
            <w:r w:rsidRPr="000024EE">
              <w:rPr>
                <w:bCs/>
                <w:lang w:eastAsia="en-US"/>
              </w:rPr>
              <w:t>15.2</w:t>
            </w:r>
          </w:p>
        </w:tc>
        <w:tc>
          <w:tcPr>
            <w:tcW w:w="4395" w:type="dxa"/>
            <w:hideMark/>
          </w:tcPr>
          <w:p w14:paraId="69400EE2" w14:textId="77777777" w:rsidR="000024EE" w:rsidRPr="000024EE" w:rsidRDefault="000024EE" w:rsidP="000024EE">
            <w:pPr>
              <w:spacing w:after="120"/>
              <w:ind w:left="57" w:right="57"/>
              <w:rPr>
                <w:lang w:eastAsia="en-US"/>
              </w:rPr>
            </w:pPr>
            <w:r w:rsidRPr="000024EE">
              <w:rPr>
                <w:b/>
                <w:bCs/>
                <w:lang w:eastAsia="en-US"/>
              </w:rPr>
              <w:t>Defined security procedures</w:t>
            </w:r>
            <w:r w:rsidRPr="000024EE">
              <w:rPr>
                <w:lang w:eastAsia="en-US"/>
              </w:rPr>
              <w:t xml:space="preserve"> are not followed</w:t>
            </w:r>
          </w:p>
        </w:tc>
      </w:tr>
      <w:tr w:rsidR="000024EE" w:rsidRPr="000024EE" w14:paraId="06C9E79F" w14:textId="77777777" w:rsidTr="000024EE">
        <w:trPr>
          <w:cantSplit/>
          <w:trHeight w:val="510"/>
        </w:trPr>
        <w:tc>
          <w:tcPr>
            <w:tcW w:w="1838" w:type="dxa"/>
            <w:vMerge w:val="restart"/>
          </w:tcPr>
          <w:p w14:paraId="4E35D735" w14:textId="77777777" w:rsidR="000024EE" w:rsidRPr="000024EE" w:rsidRDefault="000024EE" w:rsidP="000024EE">
            <w:pPr>
              <w:spacing w:after="120"/>
              <w:ind w:left="57" w:right="57"/>
              <w:rPr>
                <w:lang w:eastAsia="en-US"/>
              </w:rPr>
            </w:pPr>
            <w:r w:rsidRPr="000024EE">
              <w:rPr>
                <w:lang w:eastAsia="en-US"/>
              </w:rPr>
              <w:t>4.3.5 Threats to vehicles regarding their external connectivity and connections</w:t>
            </w:r>
          </w:p>
        </w:tc>
        <w:tc>
          <w:tcPr>
            <w:tcW w:w="567" w:type="dxa"/>
            <w:vMerge w:val="restart"/>
          </w:tcPr>
          <w:p w14:paraId="028DF0A9" w14:textId="77777777" w:rsidR="000024EE" w:rsidRPr="000024EE" w:rsidRDefault="000024EE" w:rsidP="000024EE">
            <w:pPr>
              <w:spacing w:after="120"/>
              <w:ind w:left="57" w:right="57"/>
              <w:rPr>
                <w:lang w:eastAsia="en-US"/>
              </w:rPr>
            </w:pPr>
            <w:r w:rsidRPr="000024EE">
              <w:rPr>
                <w:lang w:eastAsia="en-US"/>
              </w:rPr>
              <w:t>16</w:t>
            </w:r>
          </w:p>
        </w:tc>
        <w:tc>
          <w:tcPr>
            <w:tcW w:w="2693" w:type="dxa"/>
            <w:vMerge w:val="restart"/>
            <w:hideMark/>
          </w:tcPr>
          <w:p w14:paraId="1A564629" w14:textId="77777777" w:rsidR="000024EE" w:rsidRPr="000024EE" w:rsidRDefault="000024EE" w:rsidP="000024EE">
            <w:pPr>
              <w:spacing w:after="120"/>
              <w:ind w:left="57" w:right="57"/>
              <w:rPr>
                <w:lang w:eastAsia="en-US"/>
              </w:rPr>
            </w:pPr>
            <w:r w:rsidRPr="000024EE">
              <w:rPr>
                <w:lang w:eastAsia="en-US"/>
              </w:rPr>
              <w:t>Manipulation of the connectivity of vehicle functions enables a cyber-attack, this can include telematics; systems that permit remote operations; and systems using short range wireless communications</w:t>
            </w:r>
          </w:p>
        </w:tc>
        <w:tc>
          <w:tcPr>
            <w:tcW w:w="567" w:type="dxa"/>
          </w:tcPr>
          <w:p w14:paraId="7ACE404D" w14:textId="77777777" w:rsidR="000024EE" w:rsidRPr="000024EE" w:rsidRDefault="000024EE" w:rsidP="000024EE">
            <w:pPr>
              <w:spacing w:after="120"/>
              <w:ind w:left="57" w:right="57"/>
              <w:rPr>
                <w:lang w:eastAsia="en-US"/>
              </w:rPr>
            </w:pPr>
            <w:r w:rsidRPr="000024EE">
              <w:rPr>
                <w:lang w:eastAsia="en-US"/>
              </w:rPr>
              <w:t>16.1</w:t>
            </w:r>
          </w:p>
        </w:tc>
        <w:tc>
          <w:tcPr>
            <w:tcW w:w="4395" w:type="dxa"/>
            <w:hideMark/>
          </w:tcPr>
          <w:p w14:paraId="5585BDA9" w14:textId="77777777" w:rsidR="000024EE" w:rsidRPr="000024EE" w:rsidRDefault="000024EE" w:rsidP="000024EE">
            <w:pPr>
              <w:spacing w:after="120"/>
              <w:ind w:left="57" w:right="57"/>
              <w:rPr>
                <w:lang w:eastAsia="en-US"/>
              </w:rPr>
            </w:pPr>
            <w:r w:rsidRPr="000024EE">
              <w:rPr>
                <w:lang w:eastAsia="en-US"/>
              </w:rPr>
              <w:t xml:space="preserve">Manipulation of </w:t>
            </w:r>
            <w:r w:rsidRPr="000024EE">
              <w:rPr>
                <w:b/>
                <w:bCs/>
                <w:lang w:eastAsia="en-US"/>
              </w:rPr>
              <w:t>functions designed to remotely operate systems</w:t>
            </w:r>
            <w:r w:rsidRPr="000024EE">
              <w:rPr>
                <w:lang w:eastAsia="en-US"/>
              </w:rPr>
              <w:t>, such as remote key, immobiliser, and charging pile</w:t>
            </w:r>
          </w:p>
        </w:tc>
      </w:tr>
      <w:tr w:rsidR="000024EE" w:rsidRPr="000024EE" w14:paraId="7B93D7F0" w14:textId="77777777" w:rsidTr="000024EE">
        <w:trPr>
          <w:cantSplit/>
          <w:trHeight w:val="510"/>
        </w:trPr>
        <w:tc>
          <w:tcPr>
            <w:tcW w:w="1838" w:type="dxa"/>
            <w:vMerge/>
          </w:tcPr>
          <w:p w14:paraId="0AC76F78" w14:textId="77777777" w:rsidR="000024EE" w:rsidRPr="000024EE" w:rsidRDefault="000024EE" w:rsidP="000024EE">
            <w:pPr>
              <w:spacing w:after="120"/>
              <w:ind w:left="57" w:right="57"/>
              <w:rPr>
                <w:lang w:eastAsia="en-US"/>
              </w:rPr>
            </w:pPr>
          </w:p>
        </w:tc>
        <w:tc>
          <w:tcPr>
            <w:tcW w:w="567" w:type="dxa"/>
            <w:vMerge/>
          </w:tcPr>
          <w:p w14:paraId="200C049F" w14:textId="77777777" w:rsidR="000024EE" w:rsidRPr="000024EE" w:rsidRDefault="000024EE" w:rsidP="000024EE">
            <w:pPr>
              <w:spacing w:after="120"/>
              <w:ind w:left="57" w:right="57"/>
              <w:rPr>
                <w:lang w:eastAsia="en-US"/>
              </w:rPr>
            </w:pPr>
          </w:p>
        </w:tc>
        <w:tc>
          <w:tcPr>
            <w:tcW w:w="2693" w:type="dxa"/>
            <w:vMerge/>
            <w:hideMark/>
          </w:tcPr>
          <w:p w14:paraId="0819F9D1" w14:textId="77777777" w:rsidR="000024EE" w:rsidRPr="000024EE" w:rsidRDefault="000024EE" w:rsidP="000024EE">
            <w:pPr>
              <w:spacing w:after="120"/>
              <w:ind w:left="57" w:right="57"/>
              <w:rPr>
                <w:lang w:eastAsia="en-US"/>
              </w:rPr>
            </w:pPr>
          </w:p>
        </w:tc>
        <w:tc>
          <w:tcPr>
            <w:tcW w:w="567" w:type="dxa"/>
          </w:tcPr>
          <w:p w14:paraId="67918749" w14:textId="77777777" w:rsidR="000024EE" w:rsidRPr="000024EE" w:rsidRDefault="000024EE" w:rsidP="000024EE">
            <w:pPr>
              <w:spacing w:after="120"/>
              <w:ind w:left="57" w:right="57"/>
              <w:rPr>
                <w:bCs/>
                <w:lang w:eastAsia="en-US"/>
              </w:rPr>
            </w:pPr>
            <w:r w:rsidRPr="000024EE">
              <w:rPr>
                <w:bCs/>
                <w:lang w:eastAsia="en-US"/>
              </w:rPr>
              <w:t>16.2</w:t>
            </w:r>
          </w:p>
        </w:tc>
        <w:tc>
          <w:tcPr>
            <w:tcW w:w="4395" w:type="dxa"/>
            <w:hideMark/>
          </w:tcPr>
          <w:p w14:paraId="54FFFCD8" w14:textId="77777777" w:rsidR="000024EE" w:rsidRPr="000024EE" w:rsidRDefault="000024EE" w:rsidP="000024EE">
            <w:pPr>
              <w:spacing w:after="120"/>
              <w:ind w:left="57" w:right="57"/>
              <w:rPr>
                <w:lang w:eastAsia="en-US"/>
              </w:rPr>
            </w:pPr>
            <w:r w:rsidRPr="000024EE">
              <w:rPr>
                <w:b/>
                <w:bCs/>
                <w:lang w:eastAsia="en-US"/>
              </w:rPr>
              <w:t>Manipulation of vehicle telematics</w:t>
            </w:r>
            <w:r w:rsidRPr="000024EE">
              <w:rPr>
                <w:lang w:eastAsia="en-US"/>
              </w:rPr>
              <w:t xml:space="preserve"> (e.g. manipulate temperature measurement of sensitive goods, remotely unlock cargo doors)</w:t>
            </w:r>
          </w:p>
        </w:tc>
      </w:tr>
      <w:tr w:rsidR="000024EE" w:rsidRPr="000024EE" w14:paraId="38555CA2" w14:textId="77777777" w:rsidTr="000024EE">
        <w:trPr>
          <w:cantSplit/>
          <w:trHeight w:val="255"/>
        </w:trPr>
        <w:tc>
          <w:tcPr>
            <w:tcW w:w="1838" w:type="dxa"/>
            <w:vMerge/>
          </w:tcPr>
          <w:p w14:paraId="71CFFA7C" w14:textId="77777777" w:rsidR="000024EE" w:rsidRPr="000024EE" w:rsidRDefault="000024EE" w:rsidP="000024EE">
            <w:pPr>
              <w:spacing w:after="120"/>
              <w:ind w:left="57" w:right="57"/>
              <w:rPr>
                <w:lang w:eastAsia="en-US"/>
              </w:rPr>
            </w:pPr>
          </w:p>
        </w:tc>
        <w:tc>
          <w:tcPr>
            <w:tcW w:w="567" w:type="dxa"/>
            <w:vMerge/>
          </w:tcPr>
          <w:p w14:paraId="52C96141" w14:textId="77777777" w:rsidR="000024EE" w:rsidRPr="000024EE" w:rsidRDefault="000024EE" w:rsidP="000024EE">
            <w:pPr>
              <w:spacing w:after="120"/>
              <w:ind w:left="57" w:right="57"/>
              <w:rPr>
                <w:lang w:eastAsia="en-US"/>
              </w:rPr>
            </w:pPr>
          </w:p>
        </w:tc>
        <w:tc>
          <w:tcPr>
            <w:tcW w:w="2693" w:type="dxa"/>
            <w:vMerge/>
            <w:hideMark/>
          </w:tcPr>
          <w:p w14:paraId="12A4DE59" w14:textId="77777777" w:rsidR="000024EE" w:rsidRPr="000024EE" w:rsidRDefault="000024EE" w:rsidP="000024EE">
            <w:pPr>
              <w:spacing w:after="120"/>
              <w:ind w:left="57" w:right="57"/>
              <w:rPr>
                <w:lang w:eastAsia="en-US"/>
              </w:rPr>
            </w:pPr>
          </w:p>
        </w:tc>
        <w:tc>
          <w:tcPr>
            <w:tcW w:w="567" w:type="dxa"/>
          </w:tcPr>
          <w:p w14:paraId="59F2A6BD" w14:textId="77777777" w:rsidR="000024EE" w:rsidRPr="000024EE" w:rsidRDefault="000024EE" w:rsidP="000024EE">
            <w:pPr>
              <w:spacing w:after="120"/>
              <w:ind w:left="57" w:right="57"/>
              <w:rPr>
                <w:lang w:eastAsia="en-US"/>
              </w:rPr>
            </w:pPr>
            <w:r w:rsidRPr="000024EE">
              <w:rPr>
                <w:lang w:eastAsia="en-US"/>
              </w:rPr>
              <w:t>16.3</w:t>
            </w:r>
          </w:p>
        </w:tc>
        <w:tc>
          <w:tcPr>
            <w:tcW w:w="4395" w:type="dxa"/>
            <w:hideMark/>
          </w:tcPr>
          <w:p w14:paraId="4CF39985" w14:textId="77777777" w:rsidR="000024EE" w:rsidRPr="000024EE" w:rsidRDefault="000024EE" w:rsidP="000024EE">
            <w:pPr>
              <w:spacing w:after="120"/>
              <w:ind w:left="57" w:right="57"/>
              <w:rPr>
                <w:lang w:eastAsia="en-US"/>
              </w:rPr>
            </w:pPr>
            <w:r w:rsidRPr="000024EE">
              <w:rPr>
                <w:lang w:eastAsia="en-US"/>
              </w:rPr>
              <w:t>Interference with</w:t>
            </w:r>
            <w:r w:rsidRPr="000024EE">
              <w:rPr>
                <w:b/>
                <w:bCs/>
                <w:lang w:eastAsia="en-US"/>
              </w:rPr>
              <w:t xml:space="preserve"> short range wireless systems</w:t>
            </w:r>
            <w:r w:rsidRPr="000024EE">
              <w:rPr>
                <w:lang w:eastAsia="en-US"/>
              </w:rPr>
              <w:t xml:space="preserve"> or sensors</w:t>
            </w:r>
          </w:p>
        </w:tc>
      </w:tr>
      <w:tr w:rsidR="000024EE" w:rsidRPr="000024EE" w14:paraId="70106011" w14:textId="77777777" w:rsidTr="000024EE">
        <w:trPr>
          <w:cantSplit/>
          <w:trHeight w:val="510"/>
        </w:trPr>
        <w:tc>
          <w:tcPr>
            <w:tcW w:w="1838" w:type="dxa"/>
            <w:vMerge/>
          </w:tcPr>
          <w:p w14:paraId="3DCF7A1C" w14:textId="77777777" w:rsidR="000024EE" w:rsidRPr="000024EE" w:rsidRDefault="000024EE" w:rsidP="000024EE">
            <w:pPr>
              <w:spacing w:after="120"/>
              <w:ind w:left="57" w:right="57"/>
              <w:rPr>
                <w:lang w:eastAsia="en-US"/>
              </w:rPr>
            </w:pPr>
          </w:p>
        </w:tc>
        <w:tc>
          <w:tcPr>
            <w:tcW w:w="567" w:type="dxa"/>
          </w:tcPr>
          <w:p w14:paraId="5B8C540B" w14:textId="77777777" w:rsidR="000024EE" w:rsidRPr="000024EE" w:rsidRDefault="000024EE" w:rsidP="000024EE">
            <w:pPr>
              <w:spacing w:after="120"/>
              <w:ind w:left="57" w:right="57"/>
              <w:rPr>
                <w:lang w:eastAsia="en-US"/>
              </w:rPr>
            </w:pPr>
            <w:r w:rsidRPr="000024EE">
              <w:rPr>
                <w:lang w:eastAsia="en-US"/>
              </w:rPr>
              <w:t>17</w:t>
            </w:r>
          </w:p>
        </w:tc>
        <w:tc>
          <w:tcPr>
            <w:tcW w:w="2693" w:type="dxa"/>
            <w:hideMark/>
          </w:tcPr>
          <w:p w14:paraId="31811BF7" w14:textId="77777777" w:rsidR="000024EE" w:rsidRPr="000024EE" w:rsidRDefault="000024EE" w:rsidP="000024EE">
            <w:pPr>
              <w:spacing w:after="120"/>
              <w:ind w:left="57" w:right="57"/>
              <w:rPr>
                <w:lang w:eastAsia="en-US"/>
              </w:rPr>
            </w:pPr>
            <w:r w:rsidRPr="000024EE">
              <w:rPr>
                <w:lang w:eastAsia="en-US"/>
              </w:rPr>
              <w:t>Hosted 3rd party software, e.g. entertainment applications, used as a means to attack vehicle systems</w:t>
            </w:r>
          </w:p>
        </w:tc>
        <w:tc>
          <w:tcPr>
            <w:tcW w:w="567" w:type="dxa"/>
          </w:tcPr>
          <w:p w14:paraId="411A90C5" w14:textId="77777777" w:rsidR="000024EE" w:rsidRPr="000024EE" w:rsidRDefault="000024EE" w:rsidP="000024EE">
            <w:pPr>
              <w:spacing w:after="120"/>
              <w:ind w:left="57" w:right="57"/>
              <w:rPr>
                <w:bCs/>
                <w:lang w:eastAsia="en-US"/>
              </w:rPr>
            </w:pPr>
            <w:r w:rsidRPr="000024EE">
              <w:rPr>
                <w:bCs/>
                <w:lang w:eastAsia="en-US"/>
              </w:rPr>
              <w:t>17.1</w:t>
            </w:r>
          </w:p>
        </w:tc>
        <w:tc>
          <w:tcPr>
            <w:tcW w:w="4395" w:type="dxa"/>
            <w:hideMark/>
          </w:tcPr>
          <w:p w14:paraId="3330BEB1" w14:textId="77777777" w:rsidR="000024EE" w:rsidRPr="000024EE" w:rsidRDefault="000024EE" w:rsidP="000024EE">
            <w:pPr>
              <w:spacing w:after="120"/>
              <w:ind w:left="57" w:right="57"/>
              <w:rPr>
                <w:lang w:eastAsia="en-US"/>
              </w:rPr>
            </w:pPr>
            <w:r w:rsidRPr="000024EE">
              <w:rPr>
                <w:b/>
                <w:bCs/>
                <w:lang w:eastAsia="en-US"/>
              </w:rPr>
              <w:t>Corrupted applications</w:t>
            </w:r>
            <w:r w:rsidRPr="000024EE">
              <w:rPr>
                <w:lang w:eastAsia="en-US"/>
              </w:rPr>
              <w:t>, or those with poor software security, used as a method to attack vehicle systems</w:t>
            </w:r>
          </w:p>
        </w:tc>
      </w:tr>
      <w:tr w:rsidR="000024EE" w:rsidRPr="000024EE" w14:paraId="462E4C9E" w14:textId="77777777" w:rsidTr="000024EE">
        <w:trPr>
          <w:cantSplit/>
          <w:trHeight w:val="510"/>
        </w:trPr>
        <w:tc>
          <w:tcPr>
            <w:tcW w:w="1838" w:type="dxa"/>
            <w:vMerge/>
          </w:tcPr>
          <w:p w14:paraId="3F426F3A" w14:textId="77777777" w:rsidR="000024EE" w:rsidRPr="000024EE" w:rsidRDefault="000024EE" w:rsidP="000024EE">
            <w:pPr>
              <w:spacing w:after="120"/>
              <w:ind w:left="57" w:right="57"/>
              <w:rPr>
                <w:lang w:eastAsia="en-US"/>
              </w:rPr>
            </w:pPr>
          </w:p>
        </w:tc>
        <w:tc>
          <w:tcPr>
            <w:tcW w:w="567" w:type="dxa"/>
            <w:vMerge w:val="restart"/>
          </w:tcPr>
          <w:p w14:paraId="72B1D211" w14:textId="77777777" w:rsidR="000024EE" w:rsidRPr="000024EE" w:rsidRDefault="000024EE" w:rsidP="000024EE">
            <w:pPr>
              <w:spacing w:after="120"/>
              <w:ind w:left="57" w:right="57"/>
              <w:rPr>
                <w:lang w:eastAsia="en-US"/>
              </w:rPr>
            </w:pPr>
            <w:r w:rsidRPr="000024EE">
              <w:rPr>
                <w:lang w:eastAsia="en-US"/>
              </w:rPr>
              <w:t>18</w:t>
            </w:r>
          </w:p>
        </w:tc>
        <w:tc>
          <w:tcPr>
            <w:tcW w:w="2693" w:type="dxa"/>
            <w:vMerge w:val="restart"/>
            <w:hideMark/>
          </w:tcPr>
          <w:p w14:paraId="2AD4D9C0" w14:textId="77777777" w:rsidR="000024EE" w:rsidRPr="000024EE" w:rsidRDefault="000024EE" w:rsidP="000024EE">
            <w:pPr>
              <w:spacing w:after="120"/>
              <w:ind w:left="57" w:right="57"/>
              <w:rPr>
                <w:lang w:eastAsia="en-US"/>
              </w:rPr>
            </w:pPr>
            <w:r w:rsidRPr="000024EE">
              <w:rPr>
                <w:lang w:eastAsia="en-US"/>
              </w:rPr>
              <w:t>Devices connected to external interfaces e.g. USB ports, OBD port, used as a means to attack vehicle systems</w:t>
            </w:r>
          </w:p>
        </w:tc>
        <w:tc>
          <w:tcPr>
            <w:tcW w:w="567" w:type="dxa"/>
          </w:tcPr>
          <w:p w14:paraId="42B27317" w14:textId="77777777" w:rsidR="000024EE" w:rsidRPr="000024EE" w:rsidRDefault="000024EE" w:rsidP="000024EE">
            <w:pPr>
              <w:spacing w:after="120"/>
              <w:ind w:left="57" w:right="57"/>
              <w:rPr>
                <w:bCs/>
                <w:lang w:eastAsia="en-US"/>
              </w:rPr>
            </w:pPr>
            <w:r w:rsidRPr="000024EE">
              <w:rPr>
                <w:bCs/>
                <w:lang w:eastAsia="en-US"/>
              </w:rPr>
              <w:t>18.1</w:t>
            </w:r>
          </w:p>
        </w:tc>
        <w:tc>
          <w:tcPr>
            <w:tcW w:w="4395" w:type="dxa"/>
            <w:hideMark/>
          </w:tcPr>
          <w:p w14:paraId="52F6191D" w14:textId="77777777" w:rsidR="000024EE" w:rsidRPr="000024EE" w:rsidRDefault="000024EE" w:rsidP="000024EE">
            <w:pPr>
              <w:spacing w:after="120"/>
              <w:ind w:left="57" w:right="57"/>
              <w:rPr>
                <w:lang w:eastAsia="en-US"/>
              </w:rPr>
            </w:pPr>
            <w:r w:rsidRPr="000024EE">
              <w:rPr>
                <w:b/>
                <w:bCs/>
                <w:lang w:eastAsia="en-US"/>
              </w:rPr>
              <w:t>External interfaces</w:t>
            </w:r>
            <w:r w:rsidRPr="000024EE">
              <w:rPr>
                <w:lang w:eastAsia="en-US"/>
              </w:rPr>
              <w:t xml:space="preserve"> such as USB or other ports used as a point of attack, for example through code injection</w:t>
            </w:r>
          </w:p>
        </w:tc>
      </w:tr>
      <w:tr w:rsidR="000024EE" w:rsidRPr="000024EE" w14:paraId="602EDBB5" w14:textId="77777777" w:rsidTr="000024EE">
        <w:trPr>
          <w:cantSplit/>
          <w:trHeight w:val="255"/>
        </w:trPr>
        <w:tc>
          <w:tcPr>
            <w:tcW w:w="1838" w:type="dxa"/>
            <w:vMerge/>
          </w:tcPr>
          <w:p w14:paraId="793E367E" w14:textId="77777777" w:rsidR="000024EE" w:rsidRPr="000024EE" w:rsidRDefault="000024EE" w:rsidP="000024EE">
            <w:pPr>
              <w:spacing w:after="120"/>
              <w:ind w:left="57" w:right="57"/>
              <w:rPr>
                <w:lang w:eastAsia="en-US"/>
              </w:rPr>
            </w:pPr>
          </w:p>
        </w:tc>
        <w:tc>
          <w:tcPr>
            <w:tcW w:w="567" w:type="dxa"/>
            <w:vMerge/>
          </w:tcPr>
          <w:p w14:paraId="62BD6B98" w14:textId="77777777" w:rsidR="000024EE" w:rsidRPr="000024EE" w:rsidRDefault="000024EE" w:rsidP="000024EE">
            <w:pPr>
              <w:spacing w:after="120"/>
              <w:ind w:left="57" w:right="57"/>
              <w:rPr>
                <w:lang w:eastAsia="en-US"/>
              </w:rPr>
            </w:pPr>
          </w:p>
        </w:tc>
        <w:tc>
          <w:tcPr>
            <w:tcW w:w="2693" w:type="dxa"/>
            <w:vMerge/>
            <w:hideMark/>
          </w:tcPr>
          <w:p w14:paraId="17D58EBF" w14:textId="77777777" w:rsidR="000024EE" w:rsidRPr="000024EE" w:rsidRDefault="000024EE" w:rsidP="000024EE">
            <w:pPr>
              <w:spacing w:after="120"/>
              <w:ind w:left="57" w:right="57"/>
              <w:rPr>
                <w:lang w:eastAsia="en-US"/>
              </w:rPr>
            </w:pPr>
          </w:p>
        </w:tc>
        <w:tc>
          <w:tcPr>
            <w:tcW w:w="567" w:type="dxa"/>
          </w:tcPr>
          <w:p w14:paraId="76D1F7C5" w14:textId="77777777" w:rsidR="000024EE" w:rsidRPr="000024EE" w:rsidRDefault="000024EE" w:rsidP="000024EE">
            <w:pPr>
              <w:spacing w:after="120"/>
              <w:ind w:left="57" w:right="57"/>
              <w:rPr>
                <w:bCs/>
                <w:lang w:eastAsia="en-US"/>
              </w:rPr>
            </w:pPr>
            <w:r w:rsidRPr="000024EE">
              <w:rPr>
                <w:bCs/>
                <w:lang w:eastAsia="en-US"/>
              </w:rPr>
              <w:t>18.2</w:t>
            </w:r>
          </w:p>
        </w:tc>
        <w:tc>
          <w:tcPr>
            <w:tcW w:w="4395" w:type="dxa"/>
            <w:hideMark/>
          </w:tcPr>
          <w:p w14:paraId="701B3E38" w14:textId="77777777" w:rsidR="000024EE" w:rsidRPr="000024EE" w:rsidRDefault="000024EE" w:rsidP="000024EE">
            <w:pPr>
              <w:spacing w:after="120"/>
              <w:ind w:left="57" w:right="57"/>
              <w:rPr>
                <w:lang w:eastAsia="en-US"/>
              </w:rPr>
            </w:pPr>
            <w:r w:rsidRPr="000024EE">
              <w:rPr>
                <w:lang w:eastAsia="en-US"/>
              </w:rPr>
              <w:t xml:space="preserve">Media infected with a </w:t>
            </w:r>
            <w:r w:rsidRPr="000024EE">
              <w:rPr>
                <w:b/>
                <w:lang w:eastAsia="en-US"/>
              </w:rPr>
              <w:t>virus</w:t>
            </w:r>
            <w:r w:rsidRPr="000024EE">
              <w:rPr>
                <w:lang w:eastAsia="en-US"/>
              </w:rPr>
              <w:t xml:space="preserve"> connected to a vehicle system</w:t>
            </w:r>
          </w:p>
        </w:tc>
      </w:tr>
      <w:tr w:rsidR="000024EE" w:rsidRPr="000024EE" w14:paraId="74B1714B" w14:textId="77777777" w:rsidTr="000024EE">
        <w:trPr>
          <w:cantSplit/>
          <w:trHeight w:val="510"/>
        </w:trPr>
        <w:tc>
          <w:tcPr>
            <w:tcW w:w="1838" w:type="dxa"/>
            <w:vMerge/>
          </w:tcPr>
          <w:p w14:paraId="00AFA838" w14:textId="77777777" w:rsidR="000024EE" w:rsidRPr="000024EE" w:rsidRDefault="000024EE" w:rsidP="000024EE">
            <w:pPr>
              <w:spacing w:after="120"/>
              <w:ind w:left="57" w:right="57"/>
              <w:rPr>
                <w:lang w:eastAsia="en-US"/>
              </w:rPr>
            </w:pPr>
          </w:p>
        </w:tc>
        <w:tc>
          <w:tcPr>
            <w:tcW w:w="567" w:type="dxa"/>
            <w:vMerge/>
          </w:tcPr>
          <w:p w14:paraId="6DD50A50" w14:textId="77777777" w:rsidR="000024EE" w:rsidRPr="000024EE" w:rsidRDefault="000024EE" w:rsidP="000024EE">
            <w:pPr>
              <w:spacing w:after="120"/>
              <w:ind w:left="57" w:right="57"/>
              <w:rPr>
                <w:lang w:eastAsia="en-US"/>
              </w:rPr>
            </w:pPr>
          </w:p>
        </w:tc>
        <w:tc>
          <w:tcPr>
            <w:tcW w:w="2693" w:type="dxa"/>
            <w:vMerge/>
            <w:hideMark/>
          </w:tcPr>
          <w:p w14:paraId="20F99215" w14:textId="77777777" w:rsidR="000024EE" w:rsidRPr="000024EE" w:rsidRDefault="000024EE" w:rsidP="000024EE">
            <w:pPr>
              <w:spacing w:after="120"/>
              <w:ind w:left="57" w:right="57"/>
              <w:rPr>
                <w:lang w:eastAsia="en-US"/>
              </w:rPr>
            </w:pPr>
          </w:p>
        </w:tc>
        <w:tc>
          <w:tcPr>
            <w:tcW w:w="567" w:type="dxa"/>
          </w:tcPr>
          <w:p w14:paraId="2165E7C1" w14:textId="77777777" w:rsidR="000024EE" w:rsidRPr="000024EE" w:rsidRDefault="000024EE" w:rsidP="000024EE">
            <w:pPr>
              <w:spacing w:after="120"/>
              <w:ind w:left="57" w:right="57"/>
              <w:rPr>
                <w:lang w:eastAsia="en-US"/>
              </w:rPr>
            </w:pPr>
            <w:r w:rsidRPr="000024EE">
              <w:rPr>
                <w:lang w:eastAsia="en-US"/>
              </w:rPr>
              <w:t>18.3</w:t>
            </w:r>
          </w:p>
        </w:tc>
        <w:tc>
          <w:tcPr>
            <w:tcW w:w="4395" w:type="dxa"/>
            <w:hideMark/>
          </w:tcPr>
          <w:p w14:paraId="5D788C76" w14:textId="77777777" w:rsidR="000024EE" w:rsidRPr="000024EE" w:rsidRDefault="000024EE" w:rsidP="000024EE">
            <w:pPr>
              <w:spacing w:after="120"/>
              <w:ind w:left="57" w:right="57"/>
              <w:rPr>
                <w:lang w:eastAsia="en-US"/>
              </w:rPr>
            </w:pPr>
            <w:r w:rsidRPr="000024EE">
              <w:rPr>
                <w:b/>
                <w:bCs/>
                <w:lang w:eastAsia="en-US"/>
              </w:rPr>
              <w:t xml:space="preserve">Diagnostic access (e.g.  dongles in OBD port) </w:t>
            </w:r>
            <w:r w:rsidRPr="000024EE">
              <w:rPr>
                <w:bCs/>
                <w:lang w:eastAsia="en-US"/>
              </w:rPr>
              <w:t>used</w:t>
            </w:r>
            <w:r w:rsidRPr="000024EE">
              <w:rPr>
                <w:lang w:eastAsia="en-US"/>
              </w:rPr>
              <w:t xml:space="preserve"> to facilitate an attack, e.g. manipulate vehicle parameters (directly or indirectly)</w:t>
            </w:r>
          </w:p>
        </w:tc>
      </w:tr>
      <w:tr w:rsidR="000024EE" w:rsidRPr="000024EE" w14:paraId="706E8A63" w14:textId="77777777" w:rsidTr="000024EE">
        <w:trPr>
          <w:cantSplit/>
          <w:trHeight w:val="255"/>
        </w:trPr>
        <w:tc>
          <w:tcPr>
            <w:tcW w:w="1838" w:type="dxa"/>
            <w:vMerge w:val="restart"/>
          </w:tcPr>
          <w:p w14:paraId="56542FB3" w14:textId="77777777" w:rsidR="000024EE" w:rsidRPr="000024EE" w:rsidRDefault="000024EE" w:rsidP="000024EE">
            <w:pPr>
              <w:spacing w:after="120"/>
              <w:ind w:left="57" w:right="57"/>
              <w:rPr>
                <w:lang w:eastAsia="en-US"/>
              </w:rPr>
            </w:pPr>
            <w:r w:rsidRPr="000024EE">
              <w:rPr>
                <w:lang w:eastAsia="en-US"/>
              </w:rPr>
              <w:t>4.3.6 Potential targets of, or motivations for, an attack</w:t>
            </w:r>
          </w:p>
        </w:tc>
        <w:tc>
          <w:tcPr>
            <w:tcW w:w="567" w:type="dxa"/>
            <w:vMerge w:val="restart"/>
          </w:tcPr>
          <w:p w14:paraId="76B6BDC4" w14:textId="77777777" w:rsidR="000024EE" w:rsidRPr="000024EE" w:rsidRDefault="000024EE" w:rsidP="000024EE">
            <w:pPr>
              <w:spacing w:after="120"/>
              <w:ind w:left="57" w:right="57"/>
              <w:rPr>
                <w:lang w:eastAsia="en-US"/>
              </w:rPr>
            </w:pPr>
            <w:r w:rsidRPr="000024EE">
              <w:rPr>
                <w:lang w:eastAsia="en-US"/>
              </w:rPr>
              <w:t>19</w:t>
            </w:r>
          </w:p>
        </w:tc>
        <w:tc>
          <w:tcPr>
            <w:tcW w:w="2693" w:type="dxa"/>
            <w:vMerge w:val="restart"/>
            <w:hideMark/>
          </w:tcPr>
          <w:p w14:paraId="5B9AFCF1" w14:textId="77777777" w:rsidR="000024EE" w:rsidRPr="000024EE" w:rsidRDefault="000024EE" w:rsidP="000024EE">
            <w:pPr>
              <w:spacing w:after="120"/>
              <w:ind w:left="57" w:right="57"/>
              <w:rPr>
                <w:lang w:eastAsia="en-US"/>
              </w:rPr>
            </w:pPr>
            <w:r w:rsidRPr="000024EE">
              <w:rPr>
                <w:lang w:eastAsia="en-US"/>
              </w:rPr>
              <w:t>Extraction of vehicle data/code</w:t>
            </w:r>
          </w:p>
        </w:tc>
        <w:tc>
          <w:tcPr>
            <w:tcW w:w="567" w:type="dxa"/>
          </w:tcPr>
          <w:p w14:paraId="63E68363" w14:textId="77777777" w:rsidR="000024EE" w:rsidRPr="000024EE" w:rsidRDefault="000024EE" w:rsidP="000024EE">
            <w:pPr>
              <w:spacing w:after="120"/>
              <w:ind w:left="57" w:right="57"/>
              <w:rPr>
                <w:lang w:eastAsia="en-US"/>
              </w:rPr>
            </w:pPr>
            <w:r w:rsidRPr="000024EE">
              <w:rPr>
                <w:lang w:eastAsia="en-US"/>
              </w:rPr>
              <w:t>19.1</w:t>
            </w:r>
          </w:p>
        </w:tc>
        <w:tc>
          <w:tcPr>
            <w:tcW w:w="4395" w:type="dxa"/>
            <w:hideMark/>
          </w:tcPr>
          <w:p w14:paraId="1D4B6501" w14:textId="77777777" w:rsidR="000024EE" w:rsidRPr="000024EE" w:rsidRDefault="000024EE" w:rsidP="000024EE">
            <w:pPr>
              <w:spacing w:after="120"/>
              <w:ind w:left="57" w:right="57"/>
              <w:rPr>
                <w:lang w:eastAsia="en-US"/>
              </w:rPr>
            </w:pPr>
            <w:r w:rsidRPr="000024EE">
              <w:rPr>
                <w:lang w:eastAsia="en-US"/>
              </w:rPr>
              <w:t xml:space="preserve">Extraction of copyright or proprietary software from vehicle systems (product </w:t>
            </w:r>
            <w:r w:rsidRPr="000024EE">
              <w:rPr>
                <w:b/>
                <w:bCs/>
                <w:lang w:eastAsia="en-US"/>
              </w:rPr>
              <w:t>piracy</w:t>
            </w:r>
            <w:r w:rsidRPr="000024EE">
              <w:rPr>
                <w:lang w:eastAsia="en-US"/>
              </w:rPr>
              <w:t>)</w:t>
            </w:r>
          </w:p>
        </w:tc>
      </w:tr>
      <w:tr w:rsidR="000024EE" w:rsidRPr="000024EE" w14:paraId="67309A18" w14:textId="77777777" w:rsidTr="000024EE">
        <w:trPr>
          <w:cantSplit/>
          <w:trHeight w:val="765"/>
        </w:trPr>
        <w:tc>
          <w:tcPr>
            <w:tcW w:w="1838" w:type="dxa"/>
            <w:vMerge/>
          </w:tcPr>
          <w:p w14:paraId="5BBFEC8D" w14:textId="77777777" w:rsidR="000024EE" w:rsidRPr="000024EE" w:rsidRDefault="000024EE" w:rsidP="000024EE">
            <w:pPr>
              <w:spacing w:after="120"/>
              <w:ind w:left="57" w:right="57"/>
              <w:rPr>
                <w:lang w:eastAsia="en-US"/>
              </w:rPr>
            </w:pPr>
          </w:p>
        </w:tc>
        <w:tc>
          <w:tcPr>
            <w:tcW w:w="567" w:type="dxa"/>
            <w:vMerge/>
          </w:tcPr>
          <w:p w14:paraId="6CE2CF56" w14:textId="77777777" w:rsidR="000024EE" w:rsidRPr="000024EE" w:rsidRDefault="000024EE" w:rsidP="000024EE">
            <w:pPr>
              <w:spacing w:after="120"/>
              <w:ind w:left="57" w:right="57"/>
              <w:rPr>
                <w:lang w:eastAsia="en-US"/>
              </w:rPr>
            </w:pPr>
          </w:p>
        </w:tc>
        <w:tc>
          <w:tcPr>
            <w:tcW w:w="2693" w:type="dxa"/>
            <w:vMerge/>
            <w:hideMark/>
          </w:tcPr>
          <w:p w14:paraId="54390895" w14:textId="77777777" w:rsidR="000024EE" w:rsidRPr="000024EE" w:rsidRDefault="000024EE" w:rsidP="000024EE">
            <w:pPr>
              <w:spacing w:after="120"/>
              <w:ind w:left="57" w:right="57"/>
              <w:rPr>
                <w:lang w:eastAsia="en-US"/>
              </w:rPr>
            </w:pPr>
          </w:p>
        </w:tc>
        <w:tc>
          <w:tcPr>
            <w:tcW w:w="567" w:type="dxa"/>
          </w:tcPr>
          <w:p w14:paraId="2B0B1D2A" w14:textId="77777777" w:rsidR="000024EE" w:rsidRPr="000024EE" w:rsidRDefault="000024EE" w:rsidP="000024EE">
            <w:pPr>
              <w:spacing w:after="120"/>
              <w:ind w:left="57" w:right="57"/>
              <w:rPr>
                <w:lang w:eastAsia="en-US"/>
              </w:rPr>
            </w:pPr>
            <w:r w:rsidRPr="000024EE">
              <w:rPr>
                <w:lang w:eastAsia="en-US"/>
              </w:rPr>
              <w:t>19.2</w:t>
            </w:r>
          </w:p>
        </w:tc>
        <w:tc>
          <w:tcPr>
            <w:tcW w:w="4395" w:type="dxa"/>
            <w:hideMark/>
          </w:tcPr>
          <w:p w14:paraId="646A9059" w14:textId="77777777" w:rsidR="000024EE" w:rsidRPr="000024EE" w:rsidRDefault="000024EE" w:rsidP="000024EE">
            <w:pPr>
              <w:spacing w:after="120"/>
              <w:ind w:left="57" w:right="57"/>
              <w:rPr>
                <w:lang w:eastAsia="en-US"/>
              </w:rPr>
            </w:pPr>
            <w:r w:rsidRPr="000024EE">
              <w:rPr>
                <w:lang w:eastAsia="en-US"/>
              </w:rPr>
              <w:t>Unauthorized access to the</w:t>
            </w:r>
            <w:r w:rsidRPr="000024EE">
              <w:rPr>
                <w:b/>
                <w:bCs/>
                <w:lang w:eastAsia="en-US"/>
              </w:rPr>
              <w:t xml:space="preserve"> owner’s privacy information</w:t>
            </w:r>
            <w:r w:rsidRPr="000024EE">
              <w:rPr>
                <w:lang w:eastAsia="en-US"/>
              </w:rPr>
              <w:t xml:space="preserve"> such as personal identity, payment account information, address book information, location information, vehicle’s electronic ID, etc.</w:t>
            </w:r>
          </w:p>
        </w:tc>
      </w:tr>
      <w:tr w:rsidR="000024EE" w:rsidRPr="000024EE" w14:paraId="289B01FD" w14:textId="77777777" w:rsidTr="000024EE">
        <w:trPr>
          <w:cantSplit/>
          <w:trHeight w:val="255"/>
        </w:trPr>
        <w:tc>
          <w:tcPr>
            <w:tcW w:w="1838" w:type="dxa"/>
            <w:vMerge/>
          </w:tcPr>
          <w:p w14:paraId="4E947CE9" w14:textId="77777777" w:rsidR="000024EE" w:rsidRPr="000024EE" w:rsidRDefault="000024EE" w:rsidP="000024EE">
            <w:pPr>
              <w:spacing w:after="120"/>
              <w:ind w:left="57" w:right="57"/>
              <w:rPr>
                <w:lang w:eastAsia="en-US"/>
              </w:rPr>
            </w:pPr>
          </w:p>
        </w:tc>
        <w:tc>
          <w:tcPr>
            <w:tcW w:w="567" w:type="dxa"/>
            <w:vMerge/>
          </w:tcPr>
          <w:p w14:paraId="3188C997" w14:textId="77777777" w:rsidR="000024EE" w:rsidRPr="000024EE" w:rsidRDefault="000024EE" w:rsidP="000024EE">
            <w:pPr>
              <w:spacing w:after="120"/>
              <w:ind w:left="57" w:right="57"/>
              <w:rPr>
                <w:lang w:eastAsia="en-US"/>
              </w:rPr>
            </w:pPr>
          </w:p>
        </w:tc>
        <w:tc>
          <w:tcPr>
            <w:tcW w:w="2693" w:type="dxa"/>
            <w:vMerge/>
            <w:hideMark/>
          </w:tcPr>
          <w:p w14:paraId="67AA829D" w14:textId="77777777" w:rsidR="000024EE" w:rsidRPr="000024EE" w:rsidRDefault="000024EE" w:rsidP="000024EE">
            <w:pPr>
              <w:spacing w:after="120"/>
              <w:ind w:left="57" w:right="57"/>
              <w:rPr>
                <w:lang w:eastAsia="en-US"/>
              </w:rPr>
            </w:pPr>
          </w:p>
        </w:tc>
        <w:tc>
          <w:tcPr>
            <w:tcW w:w="567" w:type="dxa"/>
          </w:tcPr>
          <w:p w14:paraId="1361BC4C" w14:textId="77777777" w:rsidR="000024EE" w:rsidRPr="000024EE" w:rsidRDefault="000024EE" w:rsidP="000024EE">
            <w:pPr>
              <w:spacing w:after="120"/>
              <w:ind w:left="57" w:right="57"/>
              <w:rPr>
                <w:lang w:eastAsia="en-US"/>
              </w:rPr>
            </w:pPr>
            <w:r w:rsidRPr="000024EE">
              <w:rPr>
                <w:lang w:eastAsia="en-US"/>
              </w:rPr>
              <w:t>19.3</w:t>
            </w:r>
          </w:p>
        </w:tc>
        <w:tc>
          <w:tcPr>
            <w:tcW w:w="4395" w:type="dxa"/>
            <w:hideMark/>
          </w:tcPr>
          <w:p w14:paraId="27815B5F" w14:textId="77777777" w:rsidR="000024EE" w:rsidRPr="000024EE" w:rsidRDefault="000024EE" w:rsidP="000024EE">
            <w:pPr>
              <w:spacing w:after="120"/>
              <w:ind w:left="57" w:right="57"/>
              <w:rPr>
                <w:lang w:eastAsia="en-US"/>
              </w:rPr>
            </w:pPr>
            <w:r w:rsidRPr="000024EE">
              <w:rPr>
                <w:lang w:eastAsia="en-US"/>
              </w:rPr>
              <w:t>Extraction of cryptographic keys</w:t>
            </w:r>
          </w:p>
        </w:tc>
      </w:tr>
      <w:tr w:rsidR="000024EE" w:rsidRPr="000024EE" w14:paraId="62D28521" w14:textId="77777777" w:rsidTr="000024EE">
        <w:trPr>
          <w:cantSplit/>
          <w:trHeight w:val="255"/>
        </w:trPr>
        <w:tc>
          <w:tcPr>
            <w:tcW w:w="1838" w:type="dxa"/>
            <w:vMerge/>
          </w:tcPr>
          <w:p w14:paraId="5DA7FC68" w14:textId="77777777" w:rsidR="000024EE" w:rsidRPr="000024EE" w:rsidRDefault="000024EE" w:rsidP="000024EE">
            <w:pPr>
              <w:spacing w:after="120"/>
              <w:ind w:left="57" w:right="57"/>
              <w:rPr>
                <w:lang w:eastAsia="en-US"/>
              </w:rPr>
            </w:pPr>
          </w:p>
        </w:tc>
        <w:tc>
          <w:tcPr>
            <w:tcW w:w="567" w:type="dxa"/>
            <w:vMerge w:val="restart"/>
          </w:tcPr>
          <w:p w14:paraId="108B1626" w14:textId="77777777" w:rsidR="000024EE" w:rsidRPr="000024EE" w:rsidRDefault="000024EE" w:rsidP="000024EE">
            <w:pPr>
              <w:spacing w:after="120"/>
              <w:ind w:left="57" w:right="57"/>
              <w:rPr>
                <w:lang w:eastAsia="en-US"/>
              </w:rPr>
            </w:pPr>
            <w:r w:rsidRPr="000024EE">
              <w:rPr>
                <w:lang w:eastAsia="en-US"/>
              </w:rPr>
              <w:t>20</w:t>
            </w:r>
          </w:p>
        </w:tc>
        <w:tc>
          <w:tcPr>
            <w:tcW w:w="2693" w:type="dxa"/>
            <w:vMerge w:val="restart"/>
            <w:hideMark/>
          </w:tcPr>
          <w:p w14:paraId="42DD66A7" w14:textId="77777777" w:rsidR="000024EE" w:rsidRPr="000024EE" w:rsidRDefault="000024EE" w:rsidP="000024EE">
            <w:pPr>
              <w:spacing w:after="120"/>
              <w:ind w:left="57" w:right="57"/>
              <w:rPr>
                <w:lang w:eastAsia="en-US"/>
              </w:rPr>
            </w:pPr>
            <w:r w:rsidRPr="000024EE">
              <w:rPr>
                <w:lang w:eastAsia="en-US"/>
              </w:rPr>
              <w:t>Manipulation of vehicle data/code</w:t>
            </w:r>
          </w:p>
        </w:tc>
        <w:tc>
          <w:tcPr>
            <w:tcW w:w="567" w:type="dxa"/>
          </w:tcPr>
          <w:p w14:paraId="42B7ED02" w14:textId="77777777" w:rsidR="000024EE" w:rsidRPr="000024EE" w:rsidRDefault="000024EE" w:rsidP="000024EE">
            <w:pPr>
              <w:spacing w:after="120"/>
              <w:ind w:left="57" w:right="57"/>
              <w:rPr>
                <w:lang w:eastAsia="en-US"/>
              </w:rPr>
            </w:pPr>
            <w:r w:rsidRPr="000024EE">
              <w:rPr>
                <w:lang w:eastAsia="en-US"/>
              </w:rPr>
              <w:t>20.1</w:t>
            </w:r>
          </w:p>
        </w:tc>
        <w:tc>
          <w:tcPr>
            <w:tcW w:w="4395" w:type="dxa"/>
            <w:hideMark/>
          </w:tcPr>
          <w:p w14:paraId="250C457D" w14:textId="77777777" w:rsidR="000024EE" w:rsidRPr="000024EE" w:rsidRDefault="000024EE" w:rsidP="000024EE">
            <w:pPr>
              <w:spacing w:after="120"/>
              <w:ind w:left="57" w:right="57"/>
              <w:rPr>
                <w:lang w:eastAsia="en-US"/>
              </w:rPr>
            </w:pPr>
            <w:r w:rsidRPr="000024EE">
              <w:rPr>
                <w:lang w:eastAsia="en-US"/>
              </w:rPr>
              <w:t xml:space="preserve">Illegal/unauthorised changes to </w:t>
            </w:r>
            <w:r w:rsidRPr="000024EE">
              <w:rPr>
                <w:b/>
                <w:bCs/>
                <w:lang w:eastAsia="en-US"/>
              </w:rPr>
              <w:t>vehicle’s electronic ID</w:t>
            </w:r>
          </w:p>
        </w:tc>
      </w:tr>
      <w:tr w:rsidR="000024EE" w:rsidRPr="000024EE" w14:paraId="56E58039" w14:textId="77777777" w:rsidTr="000024EE">
        <w:trPr>
          <w:cantSplit/>
          <w:trHeight w:val="510"/>
        </w:trPr>
        <w:tc>
          <w:tcPr>
            <w:tcW w:w="1838" w:type="dxa"/>
            <w:vMerge/>
          </w:tcPr>
          <w:p w14:paraId="414A3016" w14:textId="77777777" w:rsidR="000024EE" w:rsidRPr="000024EE" w:rsidRDefault="000024EE" w:rsidP="000024EE">
            <w:pPr>
              <w:spacing w:after="120"/>
              <w:ind w:left="57" w:right="57"/>
              <w:rPr>
                <w:lang w:eastAsia="en-US"/>
              </w:rPr>
            </w:pPr>
          </w:p>
        </w:tc>
        <w:tc>
          <w:tcPr>
            <w:tcW w:w="567" w:type="dxa"/>
            <w:vMerge/>
          </w:tcPr>
          <w:p w14:paraId="56238173" w14:textId="77777777" w:rsidR="000024EE" w:rsidRPr="000024EE" w:rsidRDefault="000024EE" w:rsidP="000024EE">
            <w:pPr>
              <w:spacing w:after="120"/>
              <w:ind w:left="57" w:right="57"/>
              <w:rPr>
                <w:lang w:eastAsia="en-US"/>
              </w:rPr>
            </w:pPr>
          </w:p>
        </w:tc>
        <w:tc>
          <w:tcPr>
            <w:tcW w:w="2693" w:type="dxa"/>
            <w:vMerge/>
            <w:hideMark/>
          </w:tcPr>
          <w:p w14:paraId="2B2A013B" w14:textId="77777777" w:rsidR="000024EE" w:rsidRPr="000024EE" w:rsidRDefault="000024EE" w:rsidP="000024EE">
            <w:pPr>
              <w:spacing w:after="120"/>
              <w:ind w:left="57" w:right="57"/>
              <w:rPr>
                <w:lang w:eastAsia="en-US"/>
              </w:rPr>
            </w:pPr>
          </w:p>
        </w:tc>
        <w:tc>
          <w:tcPr>
            <w:tcW w:w="567" w:type="dxa"/>
          </w:tcPr>
          <w:p w14:paraId="057DEFDB" w14:textId="77777777" w:rsidR="000024EE" w:rsidRPr="000024EE" w:rsidRDefault="000024EE" w:rsidP="000024EE">
            <w:pPr>
              <w:spacing w:after="120"/>
              <w:ind w:left="57" w:right="57"/>
              <w:rPr>
                <w:bCs/>
                <w:lang w:eastAsia="en-US"/>
              </w:rPr>
            </w:pPr>
            <w:r w:rsidRPr="000024EE">
              <w:rPr>
                <w:bCs/>
                <w:lang w:eastAsia="en-US"/>
              </w:rPr>
              <w:t>20.2</w:t>
            </w:r>
          </w:p>
        </w:tc>
        <w:tc>
          <w:tcPr>
            <w:tcW w:w="4395" w:type="dxa"/>
            <w:hideMark/>
          </w:tcPr>
          <w:p w14:paraId="4B67599C" w14:textId="77777777" w:rsidR="000024EE" w:rsidRPr="000024EE" w:rsidRDefault="000024EE" w:rsidP="000024EE">
            <w:pPr>
              <w:spacing w:after="120"/>
              <w:ind w:left="57" w:right="57"/>
              <w:rPr>
                <w:lang w:eastAsia="en-US"/>
              </w:rPr>
            </w:pPr>
            <w:r w:rsidRPr="000024EE">
              <w:rPr>
                <w:b/>
                <w:bCs/>
                <w:lang w:eastAsia="en-US"/>
              </w:rPr>
              <w:t xml:space="preserve">Identity fraud. </w:t>
            </w:r>
            <w:r w:rsidRPr="000024EE">
              <w:rPr>
                <w:lang w:eastAsia="en-US"/>
              </w:rPr>
              <w:t>For example if a user wants to display another identity when communicating with toll systems, manufacturer backend</w:t>
            </w:r>
          </w:p>
        </w:tc>
      </w:tr>
      <w:tr w:rsidR="000024EE" w:rsidRPr="000024EE" w14:paraId="0B5E5C88" w14:textId="77777777" w:rsidTr="000024EE">
        <w:trPr>
          <w:cantSplit/>
          <w:trHeight w:val="510"/>
        </w:trPr>
        <w:tc>
          <w:tcPr>
            <w:tcW w:w="1838" w:type="dxa"/>
            <w:vMerge/>
          </w:tcPr>
          <w:p w14:paraId="3D7500A5" w14:textId="77777777" w:rsidR="000024EE" w:rsidRPr="000024EE" w:rsidRDefault="000024EE" w:rsidP="000024EE">
            <w:pPr>
              <w:spacing w:after="120"/>
              <w:ind w:left="57" w:right="57"/>
              <w:rPr>
                <w:lang w:eastAsia="en-US"/>
              </w:rPr>
            </w:pPr>
          </w:p>
        </w:tc>
        <w:tc>
          <w:tcPr>
            <w:tcW w:w="567" w:type="dxa"/>
            <w:vMerge/>
          </w:tcPr>
          <w:p w14:paraId="4CA69009" w14:textId="77777777" w:rsidR="000024EE" w:rsidRPr="000024EE" w:rsidRDefault="000024EE" w:rsidP="000024EE">
            <w:pPr>
              <w:spacing w:after="120"/>
              <w:ind w:left="57" w:right="57"/>
              <w:rPr>
                <w:lang w:eastAsia="en-US"/>
              </w:rPr>
            </w:pPr>
          </w:p>
        </w:tc>
        <w:tc>
          <w:tcPr>
            <w:tcW w:w="2693" w:type="dxa"/>
            <w:vMerge/>
            <w:hideMark/>
          </w:tcPr>
          <w:p w14:paraId="2CF077CC" w14:textId="77777777" w:rsidR="000024EE" w:rsidRPr="000024EE" w:rsidRDefault="000024EE" w:rsidP="000024EE">
            <w:pPr>
              <w:spacing w:after="120"/>
              <w:ind w:left="57" w:right="57"/>
              <w:rPr>
                <w:lang w:eastAsia="en-US"/>
              </w:rPr>
            </w:pPr>
          </w:p>
        </w:tc>
        <w:tc>
          <w:tcPr>
            <w:tcW w:w="567" w:type="dxa"/>
          </w:tcPr>
          <w:p w14:paraId="20308E60" w14:textId="77777777" w:rsidR="000024EE" w:rsidRPr="000024EE" w:rsidRDefault="000024EE" w:rsidP="000024EE">
            <w:pPr>
              <w:spacing w:after="120"/>
              <w:ind w:left="57" w:right="57"/>
              <w:rPr>
                <w:lang w:eastAsia="en-US"/>
              </w:rPr>
            </w:pPr>
            <w:r w:rsidRPr="000024EE">
              <w:rPr>
                <w:lang w:eastAsia="en-US"/>
              </w:rPr>
              <w:t>20.3</w:t>
            </w:r>
          </w:p>
        </w:tc>
        <w:tc>
          <w:tcPr>
            <w:tcW w:w="4395" w:type="dxa"/>
            <w:hideMark/>
          </w:tcPr>
          <w:p w14:paraId="01D2B45F" w14:textId="77777777" w:rsidR="000024EE" w:rsidRPr="000024EE" w:rsidRDefault="000024EE" w:rsidP="000024EE">
            <w:pPr>
              <w:spacing w:after="120"/>
              <w:ind w:left="57" w:right="57"/>
              <w:rPr>
                <w:lang w:eastAsia="en-US"/>
              </w:rPr>
            </w:pPr>
            <w:r w:rsidRPr="000024EE">
              <w:rPr>
                <w:lang w:eastAsia="en-US"/>
              </w:rPr>
              <w:t>Action to</w:t>
            </w:r>
            <w:r w:rsidRPr="000024EE">
              <w:rPr>
                <w:b/>
                <w:bCs/>
                <w:lang w:eastAsia="en-US"/>
              </w:rPr>
              <w:t xml:space="preserve"> circumvent monitoring systems </w:t>
            </w:r>
            <w:r w:rsidRPr="000024EE">
              <w:rPr>
                <w:lang w:eastAsia="en-US"/>
              </w:rPr>
              <w:t>(e.g. hacking/ tampering/ blocking of messages such as ODR Tracker data, or number of runs)</w:t>
            </w:r>
          </w:p>
        </w:tc>
      </w:tr>
      <w:tr w:rsidR="000024EE" w:rsidRPr="000024EE" w14:paraId="1AC6EAD9" w14:textId="77777777" w:rsidTr="000024EE">
        <w:trPr>
          <w:cantSplit/>
          <w:trHeight w:val="510"/>
        </w:trPr>
        <w:tc>
          <w:tcPr>
            <w:tcW w:w="1838" w:type="dxa"/>
            <w:vMerge/>
          </w:tcPr>
          <w:p w14:paraId="3E1093D7" w14:textId="77777777" w:rsidR="000024EE" w:rsidRPr="000024EE" w:rsidRDefault="000024EE" w:rsidP="000024EE">
            <w:pPr>
              <w:spacing w:after="120"/>
              <w:ind w:left="57" w:right="57"/>
              <w:rPr>
                <w:lang w:eastAsia="en-US"/>
              </w:rPr>
            </w:pPr>
          </w:p>
        </w:tc>
        <w:tc>
          <w:tcPr>
            <w:tcW w:w="567" w:type="dxa"/>
            <w:vMerge/>
          </w:tcPr>
          <w:p w14:paraId="1D04860D" w14:textId="77777777" w:rsidR="000024EE" w:rsidRPr="000024EE" w:rsidRDefault="000024EE" w:rsidP="000024EE">
            <w:pPr>
              <w:spacing w:after="120"/>
              <w:ind w:left="57" w:right="57"/>
              <w:rPr>
                <w:lang w:eastAsia="en-US"/>
              </w:rPr>
            </w:pPr>
          </w:p>
        </w:tc>
        <w:tc>
          <w:tcPr>
            <w:tcW w:w="2693" w:type="dxa"/>
            <w:vMerge/>
            <w:hideMark/>
          </w:tcPr>
          <w:p w14:paraId="51975AF1" w14:textId="77777777" w:rsidR="000024EE" w:rsidRPr="000024EE" w:rsidRDefault="000024EE" w:rsidP="000024EE">
            <w:pPr>
              <w:spacing w:after="120"/>
              <w:ind w:left="57" w:right="57"/>
              <w:rPr>
                <w:lang w:eastAsia="en-US"/>
              </w:rPr>
            </w:pPr>
          </w:p>
        </w:tc>
        <w:tc>
          <w:tcPr>
            <w:tcW w:w="567" w:type="dxa"/>
          </w:tcPr>
          <w:p w14:paraId="3688AE90" w14:textId="77777777" w:rsidR="000024EE" w:rsidRPr="000024EE" w:rsidRDefault="000024EE" w:rsidP="000024EE">
            <w:pPr>
              <w:spacing w:after="120"/>
              <w:ind w:left="57" w:right="57"/>
              <w:rPr>
                <w:lang w:eastAsia="en-US"/>
              </w:rPr>
            </w:pPr>
            <w:r w:rsidRPr="000024EE">
              <w:rPr>
                <w:lang w:eastAsia="en-US"/>
              </w:rPr>
              <w:t>20.4</w:t>
            </w:r>
          </w:p>
        </w:tc>
        <w:tc>
          <w:tcPr>
            <w:tcW w:w="4395" w:type="dxa"/>
            <w:hideMark/>
          </w:tcPr>
          <w:p w14:paraId="349D8A14" w14:textId="77777777" w:rsidR="000024EE" w:rsidRPr="000024EE" w:rsidRDefault="000024EE" w:rsidP="000024EE">
            <w:pPr>
              <w:spacing w:after="120"/>
              <w:ind w:left="57" w:right="57"/>
              <w:rPr>
                <w:lang w:eastAsia="en-US"/>
              </w:rPr>
            </w:pPr>
            <w:r w:rsidRPr="000024EE">
              <w:rPr>
                <w:lang w:eastAsia="en-US"/>
              </w:rPr>
              <w:t>Data manipulation to</w:t>
            </w:r>
            <w:r w:rsidRPr="000024EE">
              <w:rPr>
                <w:b/>
                <w:bCs/>
                <w:lang w:eastAsia="en-US"/>
              </w:rPr>
              <w:t xml:space="preserve"> falsify vehicle’s driving data</w:t>
            </w:r>
            <w:r w:rsidRPr="000024EE">
              <w:rPr>
                <w:lang w:eastAsia="en-US"/>
              </w:rPr>
              <w:t xml:space="preserve"> (e.g. mileage, driving speed, driving directions, etc.)</w:t>
            </w:r>
          </w:p>
        </w:tc>
      </w:tr>
      <w:tr w:rsidR="000024EE" w:rsidRPr="000024EE" w14:paraId="19B79C5E" w14:textId="77777777" w:rsidTr="000024EE">
        <w:trPr>
          <w:cantSplit/>
          <w:trHeight w:val="255"/>
        </w:trPr>
        <w:tc>
          <w:tcPr>
            <w:tcW w:w="1838" w:type="dxa"/>
            <w:vMerge/>
          </w:tcPr>
          <w:p w14:paraId="5C2C488B" w14:textId="77777777" w:rsidR="000024EE" w:rsidRPr="000024EE" w:rsidRDefault="000024EE" w:rsidP="000024EE">
            <w:pPr>
              <w:spacing w:after="120"/>
              <w:ind w:left="57" w:right="57"/>
              <w:rPr>
                <w:lang w:eastAsia="en-US"/>
              </w:rPr>
            </w:pPr>
          </w:p>
        </w:tc>
        <w:tc>
          <w:tcPr>
            <w:tcW w:w="567" w:type="dxa"/>
            <w:vMerge/>
          </w:tcPr>
          <w:p w14:paraId="29E7E1CD" w14:textId="77777777" w:rsidR="000024EE" w:rsidRPr="000024EE" w:rsidRDefault="000024EE" w:rsidP="000024EE">
            <w:pPr>
              <w:spacing w:after="120"/>
              <w:ind w:left="57" w:right="57"/>
              <w:rPr>
                <w:lang w:eastAsia="en-US"/>
              </w:rPr>
            </w:pPr>
          </w:p>
        </w:tc>
        <w:tc>
          <w:tcPr>
            <w:tcW w:w="2693" w:type="dxa"/>
            <w:vMerge/>
            <w:hideMark/>
          </w:tcPr>
          <w:p w14:paraId="3FCE3F21" w14:textId="77777777" w:rsidR="000024EE" w:rsidRPr="000024EE" w:rsidRDefault="000024EE" w:rsidP="000024EE">
            <w:pPr>
              <w:spacing w:after="120"/>
              <w:ind w:left="57" w:right="57"/>
              <w:rPr>
                <w:lang w:eastAsia="en-US"/>
              </w:rPr>
            </w:pPr>
          </w:p>
        </w:tc>
        <w:tc>
          <w:tcPr>
            <w:tcW w:w="567" w:type="dxa"/>
          </w:tcPr>
          <w:p w14:paraId="66589DAB" w14:textId="77777777" w:rsidR="000024EE" w:rsidRPr="000024EE" w:rsidRDefault="000024EE" w:rsidP="000024EE">
            <w:pPr>
              <w:spacing w:after="120"/>
              <w:ind w:left="57" w:right="57"/>
              <w:rPr>
                <w:lang w:eastAsia="en-US"/>
              </w:rPr>
            </w:pPr>
            <w:r w:rsidRPr="000024EE">
              <w:rPr>
                <w:lang w:eastAsia="en-US"/>
              </w:rPr>
              <w:t>20.5</w:t>
            </w:r>
          </w:p>
        </w:tc>
        <w:tc>
          <w:tcPr>
            <w:tcW w:w="4395" w:type="dxa"/>
            <w:hideMark/>
          </w:tcPr>
          <w:p w14:paraId="70A58A4D" w14:textId="77777777" w:rsidR="000024EE" w:rsidRPr="000024EE" w:rsidRDefault="000024EE" w:rsidP="000024EE">
            <w:pPr>
              <w:spacing w:after="120"/>
              <w:ind w:left="57" w:right="57"/>
              <w:rPr>
                <w:lang w:eastAsia="en-US"/>
              </w:rPr>
            </w:pPr>
            <w:r w:rsidRPr="000024EE">
              <w:rPr>
                <w:lang w:eastAsia="en-US"/>
              </w:rPr>
              <w:t xml:space="preserve">Unauthorised changes to </w:t>
            </w:r>
            <w:r w:rsidRPr="000024EE">
              <w:rPr>
                <w:b/>
                <w:bCs/>
                <w:lang w:eastAsia="en-US"/>
              </w:rPr>
              <w:t>system diagnostic data</w:t>
            </w:r>
          </w:p>
        </w:tc>
      </w:tr>
      <w:tr w:rsidR="000024EE" w:rsidRPr="000024EE" w14:paraId="47EE080D" w14:textId="77777777" w:rsidTr="000024EE">
        <w:trPr>
          <w:cantSplit/>
          <w:trHeight w:val="255"/>
        </w:trPr>
        <w:tc>
          <w:tcPr>
            <w:tcW w:w="1838" w:type="dxa"/>
            <w:vMerge/>
          </w:tcPr>
          <w:p w14:paraId="33F6874F" w14:textId="77777777" w:rsidR="000024EE" w:rsidRPr="000024EE" w:rsidRDefault="000024EE" w:rsidP="000024EE">
            <w:pPr>
              <w:spacing w:after="120"/>
              <w:ind w:left="57" w:right="57"/>
              <w:rPr>
                <w:lang w:eastAsia="en-US"/>
              </w:rPr>
            </w:pPr>
          </w:p>
        </w:tc>
        <w:tc>
          <w:tcPr>
            <w:tcW w:w="567" w:type="dxa"/>
          </w:tcPr>
          <w:p w14:paraId="13B1AE47" w14:textId="77777777" w:rsidR="000024EE" w:rsidRPr="000024EE" w:rsidRDefault="000024EE" w:rsidP="000024EE">
            <w:pPr>
              <w:spacing w:after="120"/>
              <w:ind w:left="57" w:right="57"/>
              <w:rPr>
                <w:lang w:eastAsia="en-US"/>
              </w:rPr>
            </w:pPr>
            <w:r w:rsidRPr="000024EE">
              <w:rPr>
                <w:lang w:eastAsia="en-US"/>
              </w:rPr>
              <w:t>21</w:t>
            </w:r>
          </w:p>
        </w:tc>
        <w:tc>
          <w:tcPr>
            <w:tcW w:w="2693" w:type="dxa"/>
            <w:hideMark/>
          </w:tcPr>
          <w:p w14:paraId="2277A5B3" w14:textId="77777777" w:rsidR="000024EE" w:rsidRPr="000024EE" w:rsidRDefault="000024EE" w:rsidP="000024EE">
            <w:pPr>
              <w:spacing w:after="120"/>
              <w:ind w:left="57" w:right="57"/>
              <w:rPr>
                <w:lang w:eastAsia="en-US"/>
              </w:rPr>
            </w:pPr>
            <w:r w:rsidRPr="000024EE">
              <w:rPr>
                <w:lang w:eastAsia="en-US"/>
              </w:rPr>
              <w:t>Erasure of data/code</w:t>
            </w:r>
          </w:p>
        </w:tc>
        <w:tc>
          <w:tcPr>
            <w:tcW w:w="567" w:type="dxa"/>
          </w:tcPr>
          <w:p w14:paraId="631C7794" w14:textId="77777777" w:rsidR="000024EE" w:rsidRPr="000024EE" w:rsidRDefault="000024EE" w:rsidP="000024EE">
            <w:pPr>
              <w:spacing w:after="120"/>
              <w:ind w:left="57" w:right="57"/>
              <w:rPr>
                <w:lang w:eastAsia="en-US"/>
              </w:rPr>
            </w:pPr>
            <w:r w:rsidRPr="000024EE">
              <w:rPr>
                <w:lang w:eastAsia="en-US"/>
              </w:rPr>
              <w:t>21.1</w:t>
            </w:r>
          </w:p>
        </w:tc>
        <w:tc>
          <w:tcPr>
            <w:tcW w:w="4395" w:type="dxa"/>
            <w:hideMark/>
          </w:tcPr>
          <w:p w14:paraId="56244168" w14:textId="77777777" w:rsidR="000024EE" w:rsidRPr="000024EE" w:rsidRDefault="000024EE" w:rsidP="000024EE">
            <w:pPr>
              <w:spacing w:after="120"/>
              <w:ind w:left="57" w:right="57"/>
              <w:rPr>
                <w:lang w:eastAsia="en-US"/>
              </w:rPr>
            </w:pPr>
            <w:r w:rsidRPr="000024EE">
              <w:rPr>
                <w:lang w:eastAsia="en-US"/>
              </w:rPr>
              <w:t xml:space="preserve">Unauthorized deletion/manipulation of </w:t>
            </w:r>
            <w:r w:rsidRPr="000024EE">
              <w:rPr>
                <w:b/>
                <w:bCs/>
                <w:lang w:eastAsia="en-US"/>
              </w:rPr>
              <w:t>system event logs</w:t>
            </w:r>
          </w:p>
        </w:tc>
      </w:tr>
      <w:tr w:rsidR="000024EE" w:rsidRPr="000024EE" w14:paraId="0AFCAA5B" w14:textId="77777777" w:rsidTr="000024EE">
        <w:trPr>
          <w:cantSplit/>
          <w:trHeight w:val="255"/>
        </w:trPr>
        <w:tc>
          <w:tcPr>
            <w:tcW w:w="1838" w:type="dxa"/>
            <w:vMerge/>
          </w:tcPr>
          <w:p w14:paraId="11B7A953" w14:textId="77777777" w:rsidR="000024EE" w:rsidRPr="000024EE" w:rsidRDefault="000024EE" w:rsidP="000024EE">
            <w:pPr>
              <w:spacing w:after="120"/>
              <w:ind w:left="57" w:right="57"/>
              <w:rPr>
                <w:lang w:eastAsia="en-US"/>
              </w:rPr>
            </w:pPr>
          </w:p>
        </w:tc>
        <w:tc>
          <w:tcPr>
            <w:tcW w:w="567" w:type="dxa"/>
          </w:tcPr>
          <w:p w14:paraId="4DE79D62" w14:textId="77777777" w:rsidR="000024EE" w:rsidRPr="000024EE" w:rsidRDefault="000024EE" w:rsidP="000024EE">
            <w:pPr>
              <w:spacing w:after="120"/>
              <w:ind w:left="57" w:right="57"/>
              <w:rPr>
                <w:lang w:eastAsia="en-US"/>
              </w:rPr>
            </w:pPr>
            <w:r w:rsidRPr="000024EE">
              <w:rPr>
                <w:lang w:eastAsia="en-US"/>
              </w:rPr>
              <w:t>22</w:t>
            </w:r>
          </w:p>
        </w:tc>
        <w:tc>
          <w:tcPr>
            <w:tcW w:w="2693" w:type="dxa"/>
            <w:hideMark/>
          </w:tcPr>
          <w:p w14:paraId="498D9656" w14:textId="77777777" w:rsidR="000024EE" w:rsidRPr="000024EE" w:rsidRDefault="000024EE" w:rsidP="000024EE">
            <w:pPr>
              <w:spacing w:after="120"/>
              <w:ind w:left="57" w:right="57"/>
              <w:rPr>
                <w:lang w:eastAsia="en-US"/>
              </w:rPr>
            </w:pPr>
            <w:r w:rsidRPr="000024EE">
              <w:rPr>
                <w:lang w:eastAsia="en-US"/>
              </w:rPr>
              <w:t>Introduction of malware</w:t>
            </w:r>
          </w:p>
        </w:tc>
        <w:tc>
          <w:tcPr>
            <w:tcW w:w="567" w:type="dxa"/>
          </w:tcPr>
          <w:p w14:paraId="57CD43FF" w14:textId="77777777" w:rsidR="000024EE" w:rsidRPr="000024EE" w:rsidRDefault="000024EE" w:rsidP="000024EE">
            <w:pPr>
              <w:spacing w:after="120"/>
              <w:ind w:left="57" w:right="57"/>
              <w:rPr>
                <w:lang w:eastAsia="en-US"/>
              </w:rPr>
            </w:pPr>
            <w:r w:rsidRPr="000024EE">
              <w:rPr>
                <w:lang w:eastAsia="en-US"/>
              </w:rPr>
              <w:t>22.2</w:t>
            </w:r>
          </w:p>
        </w:tc>
        <w:tc>
          <w:tcPr>
            <w:tcW w:w="4395" w:type="dxa"/>
            <w:hideMark/>
          </w:tcPr>
          <w:p w14:paraId="78B676E8" w14:textId="77777777" w:rsidR="000024EE" w:rsidRPr="000024EE" w:rsidRDefault="000024EE" w:rsidP="000024EE">
            <w:pPr>
              <w:spacing w:after="120"/>
              <w:ind w:left="57" w:right="57"/>
              <w:rPr>
                <w:lang w:eastAsia="en-US"/>
              </w:rPr>
            </w:pPr>
            <w:r w:rsidRPr="000024EE">
              <w:rPr>
                <w:lang w:eastAsia="en-US"/>
              </w:rPr>
              <w:t xml:space="preserve">Introduce </w:t>
            </w:r>
            <w:r w:rsidRPr="000024EE">
              <w:rPr>
                <w:b/>
                <w:bCs/>
                <w:lang w:eastAsia="en-US"/>
              </w:rPr>
              <w:t>malicious software</w:t>
            </w:r>
            <w:r w:rsidRPr="000024EE">
              <w:rPr>
                <w:lang w:eastAsia="en-US"/>
              </w:rPr>
              <w:t xml:space="preserve"> or malicious software activity</w:t>
            </w:r>
          </w:p>
        </w:tc>
      </w:tr>
      <w:tr w:rsidR="000024EE" w:rsidRPr="000024EE" w14:paraId="38728D94" w14:textId="77777777" w:rsidTr="000024EE">
        <w:trPr>
          <w:cantSplit/>
          <w:trHeight w:val="510"/>
        </w:trPr>
        <w:tc>
          <w:tcPr>
            <w:tcW w:w="1838" w:type="dxa"/>
            <w:vMerge/>
          </w:tcPr>
          <w:p w14:paraId="1A201324" w14:textId="77777777" w:rsidR="000024EE" w:rsidRPr="000024EE" w:rsidRDefault="000024EE" w:rsidP="000024EE">
            <w:pPr>
              <w:spacing w:after="120"/>
              <w:ind w:left="57" w:right="57"/>
              <w:rPr>
                <w:lang w:eastAsia="en-US"/>
              </w:rPr>
            </w:pPr>
          </w:p>
        </w:tc>
        <w:tc>
          <w:tcPr>
            <w:tcW w:w="567" w:type="dxa"/>
          </w:tcPr>
          <w:p w14:paraId="5B8B1AC0" w14:textId="77777777" w:rsidR="000024EE" w:rsidRPr="000024EE" w:rsidRDefault="000024EE" w:rsidP="000024EE">
            <w:pPr>
              <w:spacing w:after="120"/>
              <w:ind w:left="57" w:right="57"/>
              <w:rPr>
                <w:lang w:eastAsia="en-US"/>
              </w:rPr>
            </w:pPr>
            <w:r w:rsidRPr="000024EE">
              <w:rPr>
                <w:lang w:eastAsia="en-US"/>
              </w:rPr>
              <w:t>23</w:t>
            </w:r>
          </w:p>
        </w:tc>
        <w:tc>
          <w:tcPr>
            <w:tcW w:w="2693" w:type="dxa"/>
            <w:hideMark/>
          </w:tcPr>
          <w:p w14:paraId="028E2D51" w14:textId="77777777" w:rsidR="000024EE" w:rsidRPr="000024EE" w:rsidRDefault="000024EE" w:rsidP="000024EE">
            <w:pPr>
              <w:spacing w:after="120"/>
              <w:ind w:left="57" w:right="57"/>
              <w:rPr>
                <w:lang w:eastAsia="en-US"/>
              </w:rPr>
            </w:pPr>
            <w:r w:rsidRPr="000024EE">
              <w:rPr>
                <w:lang w:eastAsia="en-US"/>
              </w:rPr>
              <w:t>Introduction of new software or overwrite existing software</w:t>
            </w:r>
          </w:p>
        </w:tc>
        <w:tc>
          <w:tcPr>
            <w:tcW w:w="567" w:type="dxa"/>
          </w:tcPr>
          <w:p w14:paraId="236D2FAE" w14:textId="77777777" w:rsidR="000024EE" w:rsidRPr="000024EE" w:rsidRDefault="000024EE" w:rsidP="000024EE">
            <w:pPr>
              <w:spacing w:after="120"/>
              <w:ind w:left="57" w:right="57"/>
              <w:rPr>
                <w:bCs/>
                <w:lang w:eastAsia="en-US"/>
              </w:rPr>
            </w:pPr>
            <w:r w:rsidRPr="000024EE">
              <w:rPr>
                <w:bCs/>
                <w:lang w:eastAsia="en-US"/>
              </w:rPr>
              <w:t>23.1</w:t>
            </w:r>
          </w:p>
        </w:tc>
        <w:tc>
          <w:tcPr>
            <w:tcW w:w="4395" w:type="dxa"/>
            <w:hideMark/>
          </w:tcPr>
          <w:p w14:paraId="2ECAE2FB" w14:textId="77777777" w:rsidR="000024EE" w:rsidRPr="000024EE" w:rsidRDefault="000024EE" w:rsidP="000024EE">
            <w:pPr>
              <w:spacing w:after="120"/>
              <w:ind w:left="57" w:right="57"/>
              <w:rPr>
                <w:lang w:eastAsia="en-US"/>
              </w:rPr>
            </w:pPr>
            <w:r w:rsidRPr="000024EE">
              <w:rPr>
                <w:b/>
                <w:bCs/>
                <w:lang w:eastAsia="en-US"/>
              </w:rPr>
              <w:t xml:space="preserve">Fabrication of software </w:t>
            </w:r>
            <w:r w:rsidRPr="000024EE">
              <w:rPr>
                <w:lang w:eastAsia="en-US"/>
              </w:rPr>
              <w:t>of the vehicle control system or information system</w:t>
            </w:r>
          </w:p>
        </w:tc>
      </w:tr>
      <w:tr w:rsidR="000024EE" w:rsidRPr="000024EE" w14:paraId="473B8ABA" w14:textId="77777777" w:rsidTr="000024EE">
        <w:trPr>
          <w:cantSplit/>
          <w:trHeight w:val="510"/>
        </w:trPr>
        <w:tc>
          <w:tcPr>
            <w:tcW w:w="1838" w:type="dxa"/>
            <w:vMerge/>
          </w:tcPr>
          <w:p w14:paraId="1DAE2ACE" w14:textId="77777777" w:rsidR="000024EE" w:rsidRPr="000024EE" w:rsidRDefault="000024EE" w:rsidP="000024EE">
            <w:pPr>
              <w:spacing w:after="120"/>
              <w:ind w:left="57" w:right="57"/>
              <w:rPr>
                <w:lang w:eastAsia="en-US"/>
              </w:rPr>
            </w:pPr>
          </w:p>
        </w:tc>
        <w:tc>
          <w:tcPr>
            <w:tcW w:w="567" w:type="dxa"/>
          </w:tcPr>
          <w:p w14:paraId="3DACD19D" w14:textId="77777777" w:rsidR="000024EE" w:rsidRPr="000024EE" w:rsidRDefault="000024EE" w:rsidP="000024EE">
            <w:pPr>
              <w:spacing w:after="120"/>
              <w:ind w:left="57" w:right="57"/>
              <w:rPr>
                <w:lang w:eastAsia="en-US"/>
              </w:rPr>
            </w:pPr>
            <w:r w:rsidRPr="000024EE">
              <w:rPr>
                <w:lang w:eastAsia="en-US"/>
              </w:rPr>
              <w:t>24</w:t>
            </w:r>
          </w:p>
        </w:tc>
        <w:tc>
          <w:tcPr>
            <w:tcW w:w="2693" w:type="dxa"/>
            <w:hideMark/>
          </w:tcPr>
          <w:p w14:paraId="29F25764" w14:textId="77777777" w:rsidR="000024EE" w:rsidRPr="000024EE" w:rsidRDefault="000024EE" w:rsidP="000024EE">
            <w:pPr>
              <w:spacing w:after="120"/>
              <w:ind w:left="57" w:right="57"/>
              <w:rPr>
                <w:lang w:eastAsia="en-US"/>
              </w:rPr>
            </w:pPr>
            <w:r w:rsidRPr="000024EE">
              <w:rPr>
                <w:lang w:eastAsia="en-US"/>
              </w:rPr>
              <w:t>Disruption of systems or operations</w:t>
            </w:r>
          </w:p>
        </w:tc>
        <w:tc>
          <w:tcPr>
            <w:tcW w:w="567" w:type="dxa"/>
          </w:tcPr>
          <w:p w14:paraId="510F6B9F" w14:textId="77777777" w:rsidR="000024EE" w:rsidRPr="000024EE" w:rsidRDefault="000024EE" w:rsidP="000024EE">
            <w:pPr>
              <w:spacing w:after="120"/>
              <w:ind w:left="57" w:right="57"/>
              <w:rPr>
                <w:bCs/>
                <w:lang w:eastAsia="en-US"/>
              </w:rPr>
            </w:pPr>
            <w:r w:rsidRPr="000024EE">
              <w:rPr>
                <w:bCs/>
                <w:lang w:eastAsia="en-US"/>
              </w:rPr>
              <w:t>24.1</w:t>
            </w:r>
          </w:p>
        </w:tc>
        <w:tc>
          <w:tcPr>
            <w:tcW w:w="4395" w:type="dxa"/>
            <w:hideMark/>
          </w:tcPr>
          <w:p w14:paraId="57A099DD" w14:textId="77777777" w:rsidR="000024EE" w:rsidRPr="000024EE" w:rsidRDefault="000024EE" w:rsidP="000024EE">
            <w:pPr>
              <w:spacing w:after="120"/>
              <w:ind w:left="57" w:right="57"/>
              <w:rPr>
                <w:lang w:eastAsia="en-US"/>
              </w:rPr>
            </w:pPr>
            <w:r w:rsidRPr="000024EE">
              <w:rPr>
                <w:b/>
                <w:bCs/>
                <w:lang w:eastAsia="en-US"/>
              </w:rPr>
              <w:t>Denial of service</w:t>
            </w:r>
            <w:r w:rsidRPr="000024EE">
              <w:rPr>
                <w:lang w:eastAsia="en-US"/>
              </w:rPr>
              <w:t>, for example this may be triggered on the internal network by flooding a CAN bus, or by provoking faults on an ECU via a high rate of messaging</w:t>
            </w:r>
          </w:p>
        </w:tc>
      </w:tr>
      <w:tr w:rsidR="000024EE" w:rsidRPr="000024EE" w14:paraId="7255CB6D" w14:textId="77777777" w:rsidTr="000024EE">
        <w:trPr>
          <w:cantSplit/>
          <w:trHeight w:val="510"/>
        </w:trPr>
        <w:tc>
          <w:tcPr>
            <w:tcW w:w="1838" w:type="dxa"/>
            <w:vMerge/>
          </w:tcPr>
          <w:p w14:paraId="5245DA6F" w14:textId="77777777" w:rsidR="000024EE" w:rsidRPr="000024EE" w:rsidRDefault="000024EE" w:rsidP="000024EE">
            <w:pPr>
              <w:spacing w:after="120"/>
              <w:ind w:left="57" w:right="57"/>
              <w:rPr>
                <w:lang w:eastAsia="en-US"/>
              </w:rPr>
            </w:pPr>
          </w:p>
        </w:tc>
        <w:tc>
          <w:tcPr>
            <w:tcW w:w="567" w:type="dxa"/>
            <w:vMerge w:val="restart"/>
          </w:tcPr>
          <w:p w14:paraId="5CD9BE7F" w14:textId="77777777" w:rsidR="000024EE" w:rsidRPr="000024EE" w:rsidRDefault="000024EE" w:rsidP="000024EE">
            <w:pPr>
              <w:spacing w:after="120"/>
              <w:ind w:left="57" w:right="57"/>
              <w:rPr>
                <w:lang w:eastAsia="en-US"/>
              </w:rPr>
            </w:pPr>
            <w:r w:rsidRPr="000024EE">
              <w:rPr>
                <w:lang w:eastAsia="en-US"/>
              </w:rPr>
              <w:t>25</w:t>
            </w:r>
          </w:p>
        </w:tc>
        <w:tc>
          <w:tcPr>
            <w:tcW w:w="2693" w:type="dxa"/>
            <w:vMerge w:val="restart"/>
            <w:hideMark/>
          </w:tcPr>
          <w:p w14:paraId="286DF6BD" w14:textId="77777777" w:rsidR="000024EE" w:rsidRPr="000024EE" w:rsidRDefault="000024EE" w:rsidP="000024EE">
            <w:pPr>
              <w:spacing w:after="120"/>
              <w:ind w:left="57" w:right="57"/>
              <w:rPr>
                <w:lang w:eastAsia="en-US"/>
              </w:rPr>
            </w:pPr>
            <w:r w:rsidRPr="000024EE">
              <w:rPr>
                <w:lang w:eastAsia="en-US"/>
              </w:rPr>
              <w:t>Manipulation of vehicle parameters</w:t>
            </w:r>
          </w:p>
        </w:tc>
        <w:tc>
          <w:tcPr>
            <w:tcW w:w="567" w:type="dxa"/>
          </w:tcPr>
          <w:p w14:paraId="1D9F7A04" w14:textId="77777777" w:rsidR="000024EE" w:rsidRPr="000024EE" w:rsidRDefault="000024EE" w:rsidP="000024EE">
            <w:pPr>
              <w:spacing w:after="120"/>
              <w:ind w:left="57" w:right="57"/>
              <w:rPr>
                <w:lang w:eastAsia="en-US"/>
              </w:rPr>
            </w:pPr>
            <w:r w:rsidRPr="000024EE">
              <w:rPr>
                <w:lang w:eastAsia="en-US"/>
              </w:rPr>
              <w:t>25.1</w:t>
            </w:r>
          </w:p>
        </w:tc>
        <w:tc>
          <w:tcPr>
            <w:tcW w:w="4395" w:type="dxa"/>
            <w:hideMark/>
          </w:tcPr>
          <w:p w14:paraId="0A18BEA1" w14:textId="77777777" w:rsidR="000024EE" w:rsidRPr="000024EE" w:rsidRDefault="000024EE" w:rsidP="000024EE">
            <w:pPr>
              <w:spacing w:after="120"/>
              <w:ind w:left="57" w:right="57"/>
              <w:rPr>
                <w:lang w:eastAsia="en-US"/>
              </w:rPr>
            </w:pPr>
            <w:r w:rsidRPr="000024EE">
              <w:rPr>
                <w:lang w:eastAsia="en-US"/>
              </w:rPr>
              <w:t xml:space="preserve">Unauthorized access of </w:t>
            </w:r>
            <w:r w:rsidRPr="000024EE">
              <w:rPr>
                <w:b/>
                <w:bCs/>
                <w:lang w:eastAsia="en-US"/>
              </w:rPr>
              <w:t>falsify the configuration parameters</w:t>
            </w:r>
            <w:r w:rsidRPr="000024EE">
              <w:rPr>
                <w:lang w:eastAsia="en-US"/>
              </w:rPr>
              <w:t xml:space="preserve"> of vehicle’s key functions, such as brake data, airbag deployed threshold, etc.</w:t>
            </w:r>
          </w:p>
        </w:tc>
      </w:tr>
      <w:tr w:rsidR="000024EE" w:rsidRPr="000024EE" w14:paraId="62E76366" w14:textId="77777777" w:rsidTr="000024EE">
        <w:trPr>
          <w:cantSplit/>
          <w:trHeight w:val="510"/>
        </w:trPr>
        <w:tc>
          <w:tcPr>
            <w:tcW w:w="1838" w:type="dxa"/>
            <w:vMerge/>
          </w:tcPr>
          <w:p w14:paraId="606A037D" w14:textId="77777777" w:rsidR="000024EE" w:rsidRPr="000024EE" w:rsidRDefault="000024EE" w:rsidP="000024EE">
            <w:pPr>
              <w:spacing w:after="120"/>
              <w:ind w:left="57" w:right="57"/>
              <w:rPr>
                <w:lang w:eastAsia="en-US"/>
              </w:rPr>
            </w:pPr>
          </w:p>
        </w:tc>
        <w:tc>
          <w:tcPr>
            <w:tcW w:w="567" w:type="dxa"/>
            <w:vMerge/>
          </w:tcPr>
          <w:p w14:paraId="5E14CC04" w14:textId="77777777" w:rsidR="000024EE" w:rsidRPr="000024EE" w:rsidRDefault="000024EE" w:rsidP="000024EE">
            <w:pPr>
              <w:spacing w:after="120"/>
              <w:ind w:left="57" w:right="57"/>
              <w:rPr>
                <w:lang w:eastAsia="en-US"/>
              </w:rPr>
            </w:pPr>
          </w:p>
        </w:tc>
        <w:tc>
          <w:tcPr>
            <w:tcW w:w="2693" w:type="dxa"/>
            <w:vMerge/>
            <w:hideMark/>
          </w:tcPr>
          <w:p w14:paraId="5EE3AE16" w14:textId="77777777" w:rsidR="000024EE" w:rsidRPr="000024EE" w:rsidRDefault="000024EE" w:rsidP="000024EE">
            <w:pPr>
              <w:spacing w:after="120"/>
              <w:ind w:left="57" w:right="57"/>
              <w:rPr>
                <w:lang w:eastAsia="en-US"/>
              </w:rPr>
            </w:pPr>
          </w:p>
        </w:tc>
        <w:tc>
          <w:tcPr>
            <w:tcW w:w="567" w:type="dxa"/>
          </w:tcPr>
          <w:p w14:paraId="5F9A6CC3" w14:textId="77777777" w:rsidR="000024EE" w:rsidRPr="000024EE" w:rsidRDefault="000024EE" w:rsidP="000024EE">
            <w:pPr>
              <w:spacing w:after="120"/>
              <w:ind w:left="57" w:right="57"/>
              <w:rPr>
                <w:lang w:eastAsia="en-US"/>
              </w:rPr>
            </w:pPr>
            <w:r w:rsidRPr="000024EE">
              <w:rPr>
                <w:lang w:eastAsia="en-US"/>
              </w:rPr>
              <w:t>25.2</w:t>
            </w:r>
          </w:p>
        </w:tc>
        <w:tc>
          <w:tcPr>
            <w:tcW w:w="4395" w:type="dxa"/>
            <w:hideMark/>
          </w:tcPr>
          <w:p w14:paraId="424B6ED3" w14:textId="77777777" w:rsidR="000024EE" w:rsidRPr="000024EE" w:rsidRDefault="000024EE" w:rsidP="000024EE">
            <w:pPr>
              <w:spacing w:after="120"/>
              <w:ind w:left="57" w:right="57"/>
              <w:rPr>
                <w:lang w:eastAsia="en-US"/>
              </w:rPr>
            </w:pPr>
            <w:r w:rsidRPr="000024EE">
              <w:rPr>
                <w:lang w:eastAsia="en-US"/>
              </w:rPr>
              <w:t>Unauthorized access of</w:t>
            </w:r>
            <w:r w:rsidRPr="000024EE">
              <w:rPr>
                <w:b/>
                <w:bCs/>
                <w:lang w:eastAsia="en-US"/>
              </w:rPr>
              <w:t xml:space="preserve"> falsify the charging parameters</w:t>
            </w:r>
            <w:r w:rsidRPr="000024EE">
              <w:rPr>
                <w:lang w:eastAsia="en-US"/>
              </w:rPr>
              <w:t>, such as charging voltage, charging power, battery temperature, etc.</w:t>
            </w:r>
          </w:p>
        </w:tc>
      </w:tr>
      <w:tr w:rsidR="000024EE" w:rsidRPr="000024EE" w14:paraId="05AA1BB2" w14:textId="77777777" w:rsidTr="000024EE">
        <w:trPr>
          <w:cantSplit/>
          <w:trHeight w:val="510"/>
        </w:trPr>
        <w:tc>
          <w:tcPr>
            <w:tcW w:w="1838" w:type="dxa"/>
            <w:vMerge w:val="restart"/>
          </w:tcPr>
          <w:p w14:paraId="61DD3C95" w14:textId="77777777" w:rsidR="000024EE" w:rsidRPr="000024EE" w:rsidRDefault="000024EE" w:rsidP="000024EE">
            <w:pPr>
              <w:spacing w:after="120"/>
              <w:ind w:left="57" w:right="57"/>
              <w:rPr>
                <w:lang w:eastAsia="en-US"/>
              </w:rPr>
            </w:pPr>
            <w:r w:rsidRPr="000024EE">
              <w:rPr>
                <w:lang w:eastAsia="en-US"/>
              </w:rPr>
              <w:lastRenderedPageBreak/>
              <w:t>4.3.7 Potential vulnerabilities that could be exploited if not sufficiently protected or hardened</w:t>
            </w:r>
          </w:p>
        </w:tc>
        <w:tc>
          <w:tcPr>
            <w:tcW w:w="567" w:type="dxa"/>
            <w:vMerge w:val="restart"/>
          </w:tcPr>
          <w:p w14:paraId="7F6A1BFB" w14:textId="77777777" w:rsidR="000024EE" w:rsidRPr="000024EE" w:rsidRDefault="000024EE" w:rsidP="000024EE">
            <w:pPr>
              <w:spacing w:after="120"/>
              <w:ind w:left="57" w:right="57"/>
              <w:rPr>
                <w:lang w:eastAsia="en-US"/>
              </w:rPr>
            </w:pPr>
            <w:r w:rsidRPr="000024EE">
              <w:rPr>
                <w:lang w:eastAsia="en-US"/>
              </w:rPr>
              <w:t>26</w:t>
            </w:r>
          </w:p>
        </w:tc>
        <w:tc>
          <w:tcPr>
            <w:tcW w:w="2693" w:type="dxa"/>
            <w:vMerge w:val="restart"/>
            <w:hideMark/>
          </w:tcPr>
          <w:p w14:paraId="24C0760E" w14:textId="77777777" w:rsidR="000024EE" w:rsidRPr="000024EE" w:rsidRDefault="000024EE" w:rsidP="000024EE">
            <w:pPr>
              <w:spacing w:after="120"/>
              <w:ind w:left="57" w:right="57"/>
              <w:rPr>
                <w:lang w:eastAsia="en-US"/>
              </w:rPr>
            </w:pPr>
            <w:r w:rsidRPr="000024EE">
              <w:rPr>
                <w:lang w:eastAsia="en-US"/>
              </w:rPr>
              <w:t>Cryptographic technologies</w:t>
            </w:r>
            <w:r w:rsidRPr="000024EE" w:rsidDel="0081132D">
              <w:rPr>
                <w:lang w:eastAsia="en-US"/>
              </w:rPr>
              <w:t xml:space="preserve"> </w:t>
            </w:r>
            <w:r w:rsidRPr="000024EE">
              <w:rPr>
                <w:lang w:eastAsia="en-US"/>
              </w:rPr>
              <w:t>can be compromised or are insufficiently applied</w:t>
            </w:r>
          </w:p>
        </w:tc>
        <w:tc>
          <w:tcPr>
            <w:tcW w:w="567" w:type="dxa"/>
          </w:tcPr>
          <w:p w14:paraId="067DB2F5" w14:textId="77777777" w:rsidR="000024EE" w:rsidRPr="000024EE" w:rsidRDefault="000024EE" w:rsidP="000024EE">
            <w:pPr>
              <w:spacing w:after="120"/>
              <w:ind w:left="57" w:right="57"/>
              <w:rPr>
                <w:lang w:eastAsia="en-US"/>
              </w:rPr>
            </w:pPr>
            <w:r w:rsidRPr="000024EE">
              <w:rPr>
                <w:lang w:eastAsia="en-US"/>
              </w:rPr>
              <w:t>26.1</w:t>
            </w:r>
          </w:p>
        </w:tc>
        <w:tc>
          <w:tcPr>
            <w:tcW w:w="4395" w:type="dxa"/>
            <w:hideMark/>
          </w:tcPr>
          <w:p w14:paraId="1F471981" w14:textId="77777777" w:rsidR="000024EE" w:rsidRPr="000024EE" w:rsidRDefault="000024EE" w:rsidP="000024EE">
            <w:pPr>
              <w:spacing w:after="120"/>
              <w:ind w:left="57" w:right="57"/>
              <w:rPr>
                <w:lang w:eastAsia="en-US"/>
              </w:rPr>
            </w:pPr>
            <w:r w:rsidRPr="000024EE">
              <w:rPr>
                <w:lang w:eastAsia="en-US"/>
              </w:rPr>
              <w:t xml:space="preserve">Combination of short </w:t>
            </w:r>
            <w:r w:rsidRPr="000024EE">
              <w:rPr>
                <w:b/>
                <w:bCs/>
                <w:lang w:eastAsia="en-US"/>
              </w:rPr>
              <w:t>encryption keys</w:t>
            </w:r>
            <w:r w:rsidRPr="000024EE">
              <w:rPr>
                <w:lang w:eastAsia="en-US"/>
              </w:rPr>
              <w:t xml:space="preserve"> and long period of validity enables attacker to break encryption</w:t>
            </w:r>
          </w:p>
        </w:tc>
      </w:tr>
      <w:tr w:rsidR="000024EE" w:rsidRPr="000024EE" w14:paraId="4C3DE620" w14:textId="77777777" w:rsidTr="000024EE">
        <w:trPr>
          <w:cantSplit/>
          <w:trHeight w:val="255"/>
        </w:trPr>
        <w:tc>
          <w:tcPr>
            <w:tcW w:w="1838" w:type="dxa"/>
            <w:vMerge/>
          </w:tcPr>
          <w:p w14:paraId="69F5271F" w14:textId="77777777" w:rsidR="000024EE" w:rsidRPr="000024EE" w:rsidRDefault="000024EE" w:rsidP="000024EE">
            <w:pPr>
              <w:spacing w:after="120"/>
              <w:ind w:left="57" w:right="57"/>
              <w:rPr>
                <w:lang w:eastAsia="en-US"/>
              </w:rPr>
            </w:pPr>
          </w:p>
        </w:tc>
        <w:tc>
          <w:tcPr>
            <w:tcW w:w="567" w:type="dxa"/>
            <w:vMerge/>
          </w:tcPr>
          <w:p w14:paraId="7CEAB796" w14:textId="77777777" w:rsidR="000024EE" w:rsidRPr="000024EE" w:rsidRDefault="000024EE" w:rsidP="000024EE">
            <w:pPr>
              <w:spacing w:after="120"/>
              <w:ind w:left="57" w:right="57"/>
              <w:rPr>
                <w:lang w:eastAsia="en-US"/>
              </w:rPr>
            </w:pPr>
          </w:p>
        </w:tc>
        <w:tc>
          <w:tcPr>
            <w:tcW w:w="2693" w:type="dxa"/>
            <w:vMerge/>
            <w:hideMark/>
          </w:tcPr>
          <w:p w14:paraId="5391E1D6" w14:textId="77777777" w:rsidR="000024EE" w:rsidRPr="000024EE" w:rsidRDefault="000024EE" w:rsidP="000024EE">
            <w:pPr>
              <w:spacing w:after="120"/>
              <w:ind w:left="57" w:right="57"/>
              <w:rPr>
                <w:lang w:eastAsia="en-US"/>
              </w:rPr>
            </w:pPr>
          </w:p>
        </w:tc>
        <w:tc>
          <w:tcPr>
            <w:tcW w:w="567" w:type="dxa"/>
          </w:tcPr>
          <w:p w14:paraId="1E91C1C2" w14:textId="77777777" w:rsidR="000024EE" w:rsidRPr="000024EE" w:rsidRDefault="000024EE" w:rsidP="000024EE">
            <w:pPr>
              <w:spacing w:after="120"/>
              <w:ind w:left="57" w:right="57"/>
              <w:rPr>
                <w:lang w:eastAsia="en-US"/>
              </w:rPr>
            </w:pPr>
            <w:r w:rsidRPr="000024EE">
              <w:rPr>
                <w:lang w:eastAsia="en-US"/>
              </w:rPr>
              <w:t>26.2</w:t>
            </w:r>
          </w:p>
        </w:tc>
        <w:tc>
          <w:tcPr>
            <w:tcW w:w="4395" w:type="dxa"/>
            <w:hideMark/>
          </w:tcPr>
          <w:p w14:paraId="58C30259" w14:textId="77777777" w:rsidR="000024EE" w:rsidRPr="000024EE" w:rsidRDefault="000024EE" w:rsidP="000024EE">
            <w:pPr>
              <w:spacing w:after="120"/>
              <w:ind w:left="57" w:right="57"/>
              <w:rPr>
                <w:lang w:eastAsia="en-US"/>
              </w:rPr>
            </w:pPr>
            <w:r w:rsidRPr="000024EE">
              <w:rPr>
                <w:lang w:eastAsia="en-US"/>
              </w:rPr>
              <w:t xml:space="preserve">Insufficient use of cryptographic algorithms to protect sensitive systems </w:t>
            </w:r>
          </w:p>
        </w:tc>
      </w:tr>
      <w:tr w:rsidR="000024EE" w:rsidRPr="000024EE" w14:paraId="31EA6E68" w14:textId="77777777" w:rsidTr="000024EE">
        <w:trPr>
          <w:cantSplit/>
          <w:trHeight w:val="510"/>
        </w:trPr>
        <w:tc>
          <w:tcPr>
            <w:tcW w:w="1838" w:type="dxa"/>
            <w:vMerge/>
          </w:tcPr>
          <w:p w14:paraId="7DB232A3" w14:textId="77777777" w:rsidR="000024EE" w:rsidRPr="000024EE" w:rsidRDefault="000024EE" w:rsidP="000024EE">
            <w:pPr>
              <w:spacing w:after="120"/>
              <w:ind w:left="57" w:right="57"/>
              <w:rPr>
                <w:lang w:eastAsia="en-US"/>
              </w:rPr>
            </w:pPr>
          </w:p>
        </w:tc>
        <w:tc>
          <w:tcPr>
            <w:tcW w:w="567" w:type="dxa"/>
            <w:vMerge/>
          </w:tcPr>
          <w:p w14:paraId="384D8F53" w14:textId="77777777" w:rsidR="000024EE" w:rsidRPr="000024EE" w:rsidRDefault="000024EE" w:rsidP="000024EE">
            <w:pPr>
              <w:spacing w:after="120"/>
              <w:ind w:left="57" w:right="57"/>
              <w:rPr>
                <w:lang w:eastAsia="en-US"/>
              </w:rPr>
            </w:pPr>
          </w:p>
        </w:tc>
        <w:tc>
          <w:tcPr>
            <w:tcW w:w="2693" w:type="dxa"/>
            <w:vMerge/>
            <w:hideMark/>
          </w:tcPr>
          <w:p w14:paraId="12804397" w14:textId="77777777" w:rsidR="000024EE" w:rsidRPr="000024EE" w:rsidRDefault="000024EE" w:rsidP="000024EE">
            <w:pPr>
              <w:spacing w:after="120"/>
              <w:ind w:left="57" w:right="57"/>
              <w:rPr>
                <w:lang w:eastAsia="en-US"/>
              </w:rPr>
            </w:pPr>
          </w:p>
        </w:tc>
        <w:tc>
          <w:tcPr>
            <w:tcW w:w="567" w:type="dxa"/>
          </w:tcPr>
          <w:p w14:paraId="5DADA290" w14:textId="77777777" w:rsidR="000024EE" w:rsidRPr="000024EE" w:rsidRDefault="000024EE" w:rsidP="000024EE">
            <w:pPr>
              <w:spacing w:after="120"/>
              <w:ind w:left="57" w:right="57"/>
              <w:rPr>
                <w:lang w:eastAsia="en-US"/>
              </w:rPr>
            </w:pPr>
            <w:r w:rsidRPr="000024EE">
              <w:rPr>
                <w:lang w:eastAsia="en-US"/>
              </w:rPr>
              <w:t>26.3</w:t>
            </w:r>
          </w:p>
        </w:tc>
        <w:tc>
          <w:tcPr>
            <w:tcW w:w="4395" w:type="dxa"/>
            <w:hideMark/>
          </w:tcPr>
          <w:p w14:paraId="69425CAE" w14:textId="77777777" w:rsidR="000024EE" w:rsidRPr="000024EE" w:rsidRDefault="000024EE" w:rsidP="000024EE">
            <w:pPr>
              <w:spacing w:after="120"/>
              <w:ind w:left="57" w:right="57"/>
              <w:rPr>
                <w:lang w:eastAsia="en-US"/>
              </w:rPr>
            </w:pPr>
            <w:r w:rsidRPr="000024EE">
              <w:rPr>
                <w:lang w:eastAsia="en-US"/>
              </w:rPr>
              <w:t>Using already or soon to be deprecated</w:t>
            </w:r>
            <w:r w:rsidRPr="000024EE">
              <w:rPr>
                <w:b/>
                <w:bCs/>
                <w:lang w:eastAsia="en-US"/>
              </w:rPr>
              <w:t xml:space="preserve"> cryptographic algorithms</w:t>
            </w:r>
          </w:p>
        </w:tc>
      </w:tr>
      <w:tr w:rsidR="000024EE" w:rsidRPr="000024EE" w14:paraId="1BA472CC" w14:textId="77777777" w:rsidTr="000024EE">
        <w:trPr>
          <w:cantSplit/>
          <w:trHeight w:val="510"/>
        </w:trPr>
        <w:tc>
          <w:tcPr>
            <w:tcW w:w="1838" w:type="dxa"/>
            <w:vMerge/>
          </w:tcPr>
          <w:p w14:paraId="099A548A" w14:textId="77777777" w:rsidR="000024EE" w:rsidRPr="000024EE" w:rsidRDefault="000024EE" w:rsidP="000024EE">
            <w:pPr>
              <w:spacing w:after="120"/>
              <w:ind w:left="57" w:right="57"/>
              <w:rPr>
                <w:lang w:eastAsia="en-US"/>
              </w:rPr>
            </w:pPr>
          </w:p>
        </w:tc>
        <w:tc>
          <w:tcPr>
            <w:tcW w:w="567" w:type="dxa"/>
          </w:tcPr>
          <w:p w14:paraId="00A9F3ED" w14:textId="77777777" w:rsidR="000024EE" w:rsidRPr="000024EE" w:rsidRDefault="000024EE" w:rsidP="000024EE">
            <w:pPr>
              <w:spacing w:after="120"/>
              <w:ind w:left="57" w:right="57"/>
              <w:rPr>
                <w:lang w:eastAsia="en-US"/>
              </w:rPr>
            </w:pPr>
            <w:r w:rsidRPr="000024EE">
              <w:rPr>
                <w:lang w:eastAsia="en-US"/>
              </w:rPr>
              <w:t>27</w:t>
            </w:r>
          </w:p>
        </w:tc>
        <w:tc>
          <w:tcPr>
            <w:tcW w:w="2693" w:type="dxa"/>
            <w:hideMark/>
          </w:tcPr>
          <w:p w14:paraId="12FF6AA5" w14:textId="77777777" w:rsidR="000024EE" w:rsidRPr="000024EE" w:rsidRDefault="000024EE" w:rsidP="000024EE">
            <w:pPr>
              <w:spacing w:after="120"/>
              <w:ind w:left="57" w:right="57"/>
              <w:rPr>
                <w:lang w:eastAsia="en-US"/>
              </w:rPr>
            </w:pPr>
            <w:r w:rsidRPr="000024EE">
              <w:rPr>
                <w:lang w:eastAsia="en-US"/>
              </w:rPr>
              <w:t>Parts or supplies could be compromised to permit vehicles to be attacked</w:t>
            </w:r>
          </w:p>
        </w:tc>
        <w:tc>
          <w:tcPr>
            <w:tcW w:w="567" w:type="dxa"/>
          </w:tcPr>
          <w:p w14:paraId="6BAB0179" w14:textId="77777777" w:rsidR="000024EE" w:rsidRPr="000024EE" w:rsidRDefault="000024EE" w:rsidP="000024EE">
            <w:pPr>
              <w:spacing w:after="120"/>
              <w:ind w:left="57" w:right="57"/>
              <w:rPr>
                <w:bCs/>
                <w:lang w:eastAsia="en-US"/>
              </w:rPr>
            </w:pPr>
            <w:r w:rsidRPr="000024EE">
              <w:rPr>
                <w:bCs/>
                <w:lang w:eastAsia="en-US"/>
              </w:rPr>
              <w:t>27.1</w:t>
            </w:r>
          </w:p>
        </w:tc>
        <w:tc>
          <w:tcPr>
            <w:tcW w:w="4395" w:type="dxa"/>
            <w:hideMark/>
          </w:tcPr>
          <w:p w14:paraId="1A6479E1" w14:textId="77777777" w:rsidR="000024EE" w:rsidRPr="000024EE" w:rsidRDefault="000024EE" w:rsidP="000024EE">
            <w:pPr>
              <w:spacing w:after="120"/>
              <w:ind w:left="57" w:right="57"/>
              <w:rPr>
                <w:lang w:eastAsia="en-US"/>
              </w:rPr>
            </w:pPr>
            <w:r w:rsidRPr="000024EE">
              <w:rPr>
                <w:b/>
                <w:bCs/>
                <w:lang w:eastAsia="en-US"/>
              </w:rPr>
              <w:t>Hardware or software, engineered to enable an attack</w:t>
            </w:r>
            <w:r w:rsidRPr="000024EE">
              <w:rPr>
                <w:lang w:eastAsia="en-US"/>
              </w:rPr>
              <w:t xml:space="preserve"> or fails to meet design criteria to stop an attack</w:t>
            </w:r>
          </w:p>
        </w:tc>
      </w:tr>
      <w:tr w:rsidR="000024EE" w:rsidRPr="000024EE" w14:paraId="79BA43EB" w14:textId="77777777" w:rsidTr="000024EE">
        <w:trPr>
          <w:cantSplit/>
          <w:trHeight w:val="765"/>
        </w:trPr>
        <w:tc>
          <w:tcPr>
            <w:tcW w:w="1838" w:type="dxa"/>
            <w:vMerge/>
          </w:tcPr>
          <w:p w14:paraId="0ED4CF95" w14:textId="77777777" w:rsidR="000024EE" w:rsidRPr="000024EE" w:rsidRDefault="000024EE" w:rsidP="000024EE">
            <w:pPr>
              <w:spacing w:after="120"/>
              <w:ind w:left="57" w:right="57"/>
              <w:rPr>
                <w:lang w:eastAsia="en-US"/>
              </w:rPr>
            </w:pPr>
          </w:p>
        </w:tc>
        <w:tc>
          <w:tcPr>
            <w:tcW w:w="567" w:type="dxa"/>
            <w:vMerge w:val="restart"/>
          </w:tcPr>
          <w:p w14:paraId="152C47F2" w14:textId="77777777" w:rsidR="000024EE" w:rsidRPr="000024EE" w:rsidRDefault="000024EE" w:rsidP="000024EE">
            <w:pPr>
              <w:spacing w:after="120"/>
              <w:ind w:left="57" w:right="57"/>
              <w:rPr>
                <w:lang w:eastAsia="en-US"/>
              </w:rPr>
            </w:pPr>
            <w:r w:rsidRPr="000024EE">
              <w:rPr>
                <w:lang w:eastAsia="en-US"/>
              </w:rPr>
              <w:t>28</w:t>
            </w:r>
          </w:p>
        </w:tc>
        <w:tc>
          <w:tcPr>
            <w:tcW w:w="2693" w:type="dxa"/>
            <w:vMerge w:val="restart"/>
            <w:hideMark/>
          </w:tcPr>
          <w:p w14:paraId="5ED0C6F5" w14:textId="77777777" w:rsidR="000024EE" w:rsidRPr="000024EE" w:rsidRDefault="000024EE" w:rsidP="000024EE">
            <w:pPr>
              <w:spacing w:after="120"/>
              <w:ind w:left="57" w:right="57"/>
              <w:rPr>
                <w:lang w:eastAsia="en-US"/>
              </w:rPr>
            </w:pPr>
            <w:commentRangeStart w:id="287"/>
            <w:r w:rsidRPr="000024EE">
              <w:rPr>
                <w:lang w:eastAsia="en-US"/>
              </w:rPr>
              <w:t xml:space="preserve">Software </w:t>
            </w:r>
            <w:commentRangeEnd w:id="287"/>
            <w:r w:rsidR="00CF2B02">
              <w:rPr>
                <w:rStyle w:val="CommentReference"/>
                <w:lang w:eastAsia="en-US"/>
              </w:rPr>
              <w:commentReference w:id="287"/>
            </w:r>
            <w:r w:rsidRPr="000024EE">
              <w:rPr>
                <w:lang w:eastAsia="en-US"/>
              </w:rPr>
              <w:t>or hardware development permits vulnerabilities</w:t>
            </w:r>
          </w:p>
        </w:tc>
        <w:tc>
          <w:tcPr>
            <w:tcW w:w="567" w:type="dxa"/>
          </w:tcPr>
          <w:p w14:paraId="0A6DA01D" w14:textId="77777777" w:rsidR="000024EE" w:rsidRPr="000024EE" w:rsidRDefault="000024EE" w:rsidP="000024EE">
            <w:pPr>
              <w:spacing w:after="120"/>
              <w:ind w:left="57" w:right="57"/>
              <w:rPr>
                <w:bCs/>
                <w:lang w:eastAsia="en-US"/>
              </w:rPr>
            </w:pPr>
            <w:r w:rsidRPr="000024EE">
              <w:rPr>
                <w:bCs/>
                <w:lang w:eastAsia="en-US"/>
              </w:rPr>
              <w:t>28.1</w:t>
            </w:r>
          </w:p>
        </w:tc>
        <w:tc>
          <w:tcPr>
            <w:tcW w:w="4395" w:type="dxa"/>
            <w:hideMark/>
          </w:tcPr>
          <w:p w14:paraId="2AA43CB9" w14:textId="77777777" w:rsidR="000024EE" w:rsidRPr="000024EE" w:rsidRDefault="000024EE" w:rsidP="000024EE">
            <w:pPr>
              <w:spacing w:after="120"/>
              <w:ind w:left="57" w:right="57"/>
              <w:rPr>
                <w:lang w:eastAsia="en-US"/>
              </w:rPr>
            </w:pPr>
            <w:r w:rsidRPr="000024EE">
              <w:rPr>
                <w:b/>
                <w:bCs/>
                <w:lang w:eastAsia="en-US"/>
              </w:rPr>
              <w:t>Software bugs</w:t>
            </w:r>
            <w:r w:rsidRPr="000024EE">
              <w:rPr>
                <w:lang w:eastAsia="en-US"/>
              </w:rPr>
              <w:t xml:space="preserve">. </w:t>
            </w:r>
            <w:commentRangeStart w:id="288"/>
            <w:commentRangeStart w:id="289"/>
            <w:r w:rsidRPr="000024EE">
              <w:rPr>
                <w:lang w:eastAsia="en-US"/>
              </w:rPr>
              <w:t xml:space="preserve">The presence of software bugs can be a basis for potential exploitable vulnerabilities. This is particularly true if software has not been tested to verify that known bad code/bugs is not present and reduce the </w:t>
            </w:r>
            <w:commentRangeEnd w:id="288"/>
            <w:r w:rsidR="00AD3E9A">
              <w:rPr>
                <w:rStyle w:val="CommentReference"/>
                <w:lang w:eastAsia="en-US"/>
              </w:rPr>
              <w:commentReference w:id="288"/>
            </w:r>
            <w:commentRangeEnd w:id="289"/>
            <w:r w:rsidR="00875F0D">
              <w:rPr>
                <w:rStyle w:val="CommentReference"/>
                <w:lang w:eastAsia="en-US"/>
              </w:rPr>
              <w:commentReference w:id="289"/>
            </w:r>
            <w:r w:rsidRPr="000024EE">
              <w:rPr>
                <w:lang w:eastAsia="en-US"/>
              </w:rPr>
              <w:t xml:space="preserve">risk of unknown bad code/bugs being present. </w:t>
            </w:r>
          </w:p>
        </w:tc>
      </w:tr>
      <w:tr w:rsidR="000024EE" w:rsidRPr="000024EE" w14:paraId="6570A8B4" w14:textId="77777777" w:rsidTr="000024EE">
        <w:trPr>
          <w:cantSplit/>
          <w:trHeight w:val="765"/>
        </w:trPr>
        <w:tc>
          <w:tcPr>
            <w:tcW w:w="1838" w:type="dxa"/>
            <w:vMerge/>
          </w:tcPr>
          <w:p w14:paraId="79CC8FD8" w14:textId="77777777" w:rsidR="000024EE" w:rsidRPr="000024EE" w:rsidRDefault="000024EE" w:rsidP="000024EE">
            <w:pPr>
              <w:spacing w:after="120"/>
              <w:ind w:left="57" w:right="57"/>
              <w:rPr>
                <w:lang w:eastAsia="en-US"/>
              </w:rPr>
            </w:pPr>
          </w:p>
        </w:tc>
        <w:tc>
          <w:tcPr>
            <w:tcW w:w="567" w:type="dxa"/>
            <w:vMerge/>
          </w:tcPr>
          <w:p w14:paraId="37B74CE0" w14:textId="77777777" w:rsidR="000024EE" w:rsidRPr="000024EE" w:rsidRDefault="000024EE" w:rsidP="000024EE">
            <w:pPr>
              <w:spacing w:after="120"/>
              <w:ind w:left="57" w:right="57"/>
              <w:rPr>
                <w:lang w:eastAsia="en-US"/>
              </w:rPr>
            </w:pPr>
          </w:p>
        </w:tc>
        <w:tc>
          <w:tcPr>
            <w:tcW w:w="2693" w:type="dxa"/>
            <w:vMerge/>
            <w:hideMark/>
          </w:tcPr>
          <w:p w14:paraId="0E0D0D83" w14:textId="77777777" w:rsidR="000024EE" w:rsidRPr="000024EE" w:rsidRDefault="000024EE" w:rsidP="000024EE">
            <w:pPr>
              <w:spacing w:after="120"/>
              <w:ind w:left="57" w:right="57"/>
              <w:rPr>
                <w:lang w:eastAsia="en-US"/>
              </w:rPr>
            </w:pPr>
          </w:p>
        </w:tc>
        <w:tc>
          <w:tcPr>
            <w:tcW w:w="567" w:type="dxa"/>
          </w:tcPr>
          <w:p w14:paraId="25CC0FCA" w14:textId="77777777" w:rsidR="000024EE" w:rsidRPr="000024EE" w:rsidRDefault="000024EE" w:rsidP="000024EE">
            <w:pPr>
              <w:spacing w:after="120"/>
              <w:ind w:left="57" w:right="57"/>
              <w:rPr>
                <w:bCs/>
                <w:lang w:eastAsia="en-US"/>
              </w:rPr>
            </w:pPr>
            <w:r w:rsidRPr="000024EE">
              <w:rPr>
                <w:bCs/>
                <w:lang w:eastAsia="en-US"/>
              </w:rPr>
              <w:t>28.2</w:t>
            </w:r>
          </w:p>
        </w:tc>
        <w:tc>
          <w:tcPr>
            <w:tcW w:w="4395" w:type="dxa"/>
            <w:hideMark/>
          </w:tcPr>
          <w:p w14:paraId="208690E0" w14:textId="77777777" w:rsidR="000024EE" w:rsidRPr="000024EE" w:rsidRDefault="000024EE" w:rsidP="000024EE">
            <w:pPr>
              <w:spacing w:after="120"/>
              <w:ind w:left="57" w:right="57"/>
              <w:rPr>
                <w:lang w:eastAsia="en-US"/>
              </w:rPr>
            </w:pPr>
            <w:r w:rsidRPr="000024EE">
              <w:rPr>
                <w:b/>
                <w:bCs/>
                <w:lang w:eastAsia="en-US"/>
              </w:rPr>
              <w:t>Using remainders</w:t>
            </w:r>
            <w:r w:rsidRPr="000024EE">
              <w:rPr>
                <w:lang w:eastAsia="en-US"/>
              </w:rPr>
              <w:t xml:space="preserve"> from development (e.g. debug ports, JTAG ports, microprocessors, development certificates, developer passwords, …) can permit access to ECUs or permit attackers to gain higher privileges</w:t>
            </w:r>
          </w:p>
        </w:tc>
      </w:tr>
      <w:tr w:rsidR="000024EE" w:rsidRPr="000024EE" w14:paraId="027F9A78" w14:textId="77777777" w:rsidTr="000024EE">
        <w:trPr>
          <w:cantSplit/>
          <w:trHeight w:val="255"/>
        </w:trPr>
        <w:tc>
          <w:tcPr>
            <w:tcW w:w="1838" w:type="dxa"/>
            <w:vMerge/>
          </w:tcPr>
          <w:p w14:paraId="2E04FE99" w14:textId="77777777" w:rsidR="000024EE" w:rsidRPr="000024EE" w:rsidRDefault="000024EE" w:rsidP="000024EE">
            <w:pPr>
              <w:spacing w:after="120"/>
              <w:ind w:left="57" w:right="57"/>
              <w:rPr>
                <w:lang w:eastAsia="en-US"/>
              </w:rPr>
            </w:pPr>
          </w:p>
        </w:tc>
        <w:tc>
          <w:tcPr>
            <w:tcW w:w="567" w:type="dxa"/>
            <w:vMerge w:val="restart"/>
          </w:tcPr>
          <w:p w14:paraId="10A7FB11" w14:textId="77777777" w:rsidR="000024EE" w:rsidRPr="000024EE" w:rsidRDefault="000024EE" w:rsidP="000024EE">
            <w:pPr>
              <w:spacing w:after="120"/>
              <w:ind w:left="57" w:right="57"/>
              <w:rPr>
                <w:lang w:eastAsia="en-US"/>
              </w:rPr>
            </w:pPr>
            <w:r w:rsidRPr="000024EE">
              <w:rPr>
                <w:lang w:eastAsia="en-US"/>
              </w:rPr>
              <w:t>29</w:t>
            </w:r>
          </w:p>
        </w:tc>
        <w:tc>
          <w:tcPr>
            <w:tcW w:w="2693" w:type="dxa"/>
            <w:vMerge w:val="restart"/>
            <w:hideMark/>
          </w:tcPr>
          <w:p w14:paraId="17577998" w14:textId="77777777" w:rsidR="000024EE" w:rsidRPr="000024EE" w:rsidRDefault="000024EE" w:rsidP="000024EE">
            <w:pPr>
              <w:spacing w:after="120"/>
              <w:ind w:left="57" w:right="57"/>
              <w:rPr>
                <w:lang w:eastAsia="en-US"/>
              </w:rPr>
            </w:pPr>
            <w:r w:rsidRPr="000024EE">
              <w:rPr>
                <w:lang w:eastAsia="en-US"/>
              </w:rPr>
              <w:t>Network design introduces vulnerabilities</w:t>
            </w:r>
          </w:p>
        </w:tc>
        <w:tc>
          <w:tcPr>
            <w:tcW w:w="567" w:type="dxa"/>
          </w:tcPr>
          <w:p w14:paraId="11E07B76" w14:textId="77777777" w:rsidR="000024EE" w:rsidRPr="000024EE" w:rsidRDefault="000024EE" w:rsidP="000024EE">
            <w:pPr>
              <w:spacing w:after="120"/>
              <w:ind w:left="57" w:right="57"/>
              <w:rPr>
                <w:bCs/>
                <w:lang w:eastAsia="en-US"/>
              </w:rPr>
            </w:pPr>
            <w:r w:rsidRPr="000024EE">
              <w:rPr>
                <w:bCs/>
                <w:lang w:eastAsia="en-US"/>
              </w:rPr>
              <w:t>29.1</w:t>
            </w:r>
          </w:p>
        </w:tc>
        <w:tc>
          <w:tcPr>
            <w:tcW w:w="4395" w:type="dxa"/>
            <w:hideMark/>
          </w:tcPr>
          <w:p w14:paraId="6BED1D08" w14:textId="77777777" w:rsidR="000024EE" w:rsidRPr="000024EE" w:rsidRDefault="000024EE" w:rsidP="000024EE">
            <w:pPr>
              <w:spacing w:after="120"/>
              <w:ind w:left="57" w:right="57"/>
              <w:rPr>
                <w:lang w:eastAsia="en-US"/>
              </w:rPr>
            </w:pPr>
            <w:r w:rsidRPr="000024EE">
              <w:rPr>
                <w:b/>
                <w:bCs/>
                <w:lang w:eastAsia="en-US"/>
              </w:rPr>
              <w:t>Superfluous  internet ports left open</w:t>
            </w:r>
            <w:r w:rsidRPr="000024EE">
              <w:rPr>
                <w:lang w:eastAsia="en-US"/>
              </w:rPr>
              <w:t>, providing access to network systems</w:t>
            </w:r>
          </w:p>
        </w:tc>
      </w:tr>
      <w:tr w:rsidR="000024EE" w:rsidRPr="000024EE" w14:paraId="66E725E4" w14:textId="77777777" w:rsidTr="000024EE">
        <w:trPr>
          <w:cantSplit/>
          <w:trHeight w:val="1020"/>
        </w:trPr>
        <w:tc>
          <w:tcPr>
            <w:tcW w:w="1838" w:type="dxa"/>
            <w:vMerge/>
          </w:tcPr>
          <w:p w14:paraId="7455AA0F" w14:textId="77777777" w:rsidR="000024EE" w:rsidRPr="000024EE" w:rsidRDefault="000024EE" w:rsidP="000024EE">
            <w:pPr>
              <w:spacing w:after="120"/>
              <w:ind w:left="57" w:right="57"/>
              <w:rPr>
                <w:lang w:eastAsia="en-US"/>
              </w:rPr>
            </w:pPr>
          </w:p>
        </w:tc>
        <w:tc>
          <w:tcPr>
            <w:tcW w:w="567" w:type="dxa"/>
            <w:vMerge/>
          </w:tcPr>
          <w:p w14:paraId="1569F1B2" w14:textId="77777777" w:rsidR="000024EE" w:rsidRPr="000024EE" w:rsidRDefault="000024EE" w:rsidP="000024EE">
            <w:pPr>
              <w:spacing w:after="120"/>
              <w:ind w:left="57" w:right="57"/>
              <w:rPr>
                <w:lang w:eastAsia="en-US"/>
              </w:rPr>
            </w:pPr>
          </w:p>
        </w:tc>
        <w:tc>
          <w:tcPr>
            <w:tcW w:w="2693" w:type="dxa"/>
            <w:vMerge/>
            <w:hideMark/>
          </w:tcPr>
          <w:p w14:paraId="1C6A07F7" w14:textId="77777777" w:rsidR="000024EE" w:rsidRPr="000024EE" w:rsidRDefault="000024EE" w:rsidP="000024EE">
            <w:pPr>
              <w:spacing w:after="120"/>
              <w:ind w:left="57" w:right="57"/>
              <w:rPr>
                <w:lang w:eastAsia="en-US"/>
              </w:rPr>
            </w:pPr>
          </w:p>
        </w:tc>
        <w:tc>
          <w:tcPr>
            <w:tcW w:w="567" w:type="dxa"/>
          </w:tcPr>
          <w:p w14:paraId="2AC06174" w14:textId="77777777" w:rsidR="000024EE" w:rsidRPr="000024EE" w:rsidRDefault="000024EE" w:rsidP="000024EE">
            <w:pPr>
              <w:spacing w:after="120"/>
              <w:ind w:left="57" w:right="57"/>
              <w:rPr>
                <w:lang w:eastAsia="en-US"/>
              </w:rPr>
            </w:pPr>
            <w:r w:rsidRPr="000024EE">
              <w:rPr>
                <w:lang w:eastAsia="en-US"/>
              </w:rPr>
              <w:t>29.2</w:t>
            </w:r>
          </w:p>
        </w:tc>
        <w:tc>
          <w:tcPr>
            <w:tcW w:w="4395" w:type="dxa"/>
            <w:hideMark/>
          </w:tcPr>
          <w:p w14:paraId="31676700" w14:textId="77777777" w:rsidR="000024EE" w:rsidRPr="000024EE" w:rsidRDefault="000024EE" w:rsidP="000024EE">
            <w:pPr>
              <w:spacing w:after="120"/>
              <w:ind w:left="57" w:right="57"/>
              <w:rPr>
                <w:lang w:eastAsia="en-US"/>
              </w:rPr>
            </w:pPr>
            <w:r w:rsidRPr="000024EE">
              <w:rPr>
                <w:lang w:eastAsia="en-US"/>
              </w:rPr>
              <w:t xml:space="preserve">Circumvent </w:t>
            </w:r>
            <w:r w:rsidRPr="000024EE">
              <w:rPr>
                <w:b/>
                <w:bCs/>
                <w:lang w:eastAsia="en-US"/>
              </w:rPr>
              <w:t>network separation</w:t>
            </w:r>
            <w:r w:rsidRPr="000024EE">
              <w:rPr>
                <w:lang w:eastAsia="en-US"/>
              </w:rPr>
              <w:t xml:space="preserve"> to gain control. Specific example is the use of unprotected gateways, or access points (such as truck-trailer gateways), to circumvent protections and gain access to other network segments to perform malicious acts, such as sending arbitrary CAN bus messages</w:t>
            </w:r>
          </w:p>
        </w:tc>
      </w:tr>
      <w:tr w:rsidR="000024EE" w:rsidRPr="000024EE" w14:paraId="27907174" w14:textId="77777777" w:rsidTr="000024EE">
        <w:trPr>
          <w:cantSplit/>
          <w:trHeight w:val="510"/>
        </w:trPr>
        <w:tc>
          <w:tcPr>
            <w:tcW w:w="1838" w:type="dxa"/>
            <w:vMerge/>
          </w:tcPr>
          <w:p w14:paraId="4CA59330" w14:textId="77777777" w:rsidR="000024EE" w:rsidRPr="000024EE" w:rsidRDefault="000024EE" w:rsidP="000024EE">
            <w:pPr>
              <w:spacing w:after="120"/>
              <w:ind w:left="57" w:right="57"/>
              <w:rPr>
                <w:lang w:eastAsia="en-US"/>
              </w:rPr>
            </w:pPr>
          </w:p>
        </w:tc>
        <w:tc>
          <w:tcPr>
            <w:tcW w:w="567" w:type="dxa"/>
            <w:vMerge w:val="restart"/>
          </w:tcPr>
          <w:p w14:paraId="070C7FD8" w14:textId="77777777" w:rsidR="000024EE" w:rsidRPr="000024EE" w:rsidRDefault="000024EE" w:rsidP="000024EE">
            <w:pPr>
              <w:spacing w:after="120"/>
              <w:ind w:left="57" w:right="57"/>
              <w:rPr>
                <w:lang w:eastAsia="en-US"/>
              </w:rPr>
            </w:pPr>
            <w:r w:rsidRPr="000024EE">
              <w:rPr>
                <w:lang w:eastAsia="en-US"/>
              </w:rPr>
              <w:t>30</w:t>
            </w:r>
          </w:p>
        </w:tc>
        <w:tc>
          <w:tcPr>
            <w:tcW w:w="2693" w:type="dxa"/>
            <w:vMerge w:val="restart"/>
            <w:hideMark/>
          </w:tcPr>
          <w:p w14:paraId="05912810" w14:textId="77777777" w:rsidR="000024EE" w:rsidRPr="000024EE" w:rsidRDefault="000024EE" w:rsidP="000024EE">
            <w:pPr>
              <w:spacing w:after="120"/>
              <w:ind w:left="57" w:right="57"/>
              <w:rPr>
                <w:lang w:eastAsia="en-US"/>
              </w:rPr>
            </w:pPr>
            <w:r w:rsidRPr="000024EE">
              <w:rPr>
                <w:lang w:eastAsia="en-US"/>
              </w:rPr>
              <w:t>Physical loss of data can occur</w:t>
            </w:r>
          </w:p>
        </w:tc>
        <w:tc>
          <w:tcPr>
            <w:tcW w:w="567" w:type="dxa"/>
          </w:tcPr>
          <w:p w14:paraId="2CBA8FD5" w14:textId="77777777" w:rsidR="000024EE" w:rsidRPr="000024EE" w:rsidRDefault="000024EE" w:rsidP="000024EE">
            <w:pPr>
              <w:spacing w:after="120"/>
              <w:ind w:left="57" w:right="57"/>
              <w:rPr>
                <w:bCs/>
                <w:lang w:eastAsia="en-US"/>
              </w:rPr>
            </w:pPr>
            <w:r w:rsidRPr="000024EE">
              <w:rPr>
                <w:bCs/>
                <w:lang w:eastAsia="en-US"/>
              </w:rPr>
              <w:t>30.1</w:t>
            </w:r>
          </w:p>
        </w:tc>
        <w:tc>
          <w:tcPr>
            <w:tcW w:w="4395" w:type="dxa"/>
            <w:hideMark/>
          </w:tcPr>
          <w:p w14:paraId="0C2CA3B1" w14:textId="77777777" w:rsidR="000024EE" w:rsidRPr="000024EE" w:rsidRDefault="000024EE" w:rsidP="000024EE">
            <w:pPr>
              <w:spacing w:after="120"/>
              <w:ind w:left="57" w:right="57"/>
              <w:rPr>
                <w:lang w:eastAsia="en-US"/>
              </w:rPr>
            </w:pPr>
            <w:r w:rsidRPr="000024EE">
              <w:rPr>
                <w:b/>
                <w:bCs/>
                <w:lang w:eastAsia="en-US"/>
              </w:rPr>
              <w:t>Damage</w:t>
            </w:r>
            <w:r w:rsidRPr="000024EE">
              <w:rPr>
                <w:lang w:eastAsia="en-US"/>
              </w:rPr>
              <w:t xml:space="preserve"> caused by a third party. Sensitive data may be lost or compromised due to physical damages in cases of traffic accident or theft</w:t>
            </w:r>
          </w:p>
        </w:tc>
      </w:tr>
      <w:tr w:rsidR="000024EE" w:rsidRPr="000024EE" w14:paraId="588C875D" w14:textId="77777777" w:rsidTr="000024EE">
        <w:trPr>
          <w:cantSplit/>
          <w:trHeight w:val="510"/>
        </w:trPr>
        <w:tc>
          <w:tcPr>
            <w:tcW w:w="1838" w:type="dxa"/>
            <w:vMerge/>
          </w:tcPr>
          <w:p w14:paraId="6B5D32CC" w14:textId="77777777" w:rsidR="000024EE" w:rsidRPr="000024EE" w:rsidRDefault="000024EE" w:rsidP="000024EE">
            <w:pPr>
              <w:spacing w:after="120"/>
              <w:ind w:left="57" w:right="57"/>
              <w:rPr>
                <w:lang w:eastAsia="en-US"/>
              </w:rPr>
            </w:pPr>
          </w:p>
        </w:tc>
        <w:tc>
          <w:tcPr>
            <w:tcW w:w="567" w:type="dxa"/>
            <w:vMerge/>
          </w:tcPr>
          <w:p w14:paraId="7172BD22" w14:textId="77777777" w:rsidR="000024EE" w:rsidRPr="000024EE" w:rsidRDefault="000024EE" w:rsidP="000024EE">
            <w:pPr>
              <w:spacing w:after="120"/>
              <w:ind w:left="57" w:right="57"/>
              <w:rPr>
                <w:lang w:eastAsia="en-US"/>
              </w:rPr>
            </w:pPr>
          </w:p>
        </w:tc>
        <w:tc>
          <w:tcPr>
            <w:tcW w:w="2693" w:type="dxa"/>
            <w:vMerge/>
            <w:hideMark/>
          </w:tcPr>
          <w:p w14:paraId="59CEB976" w14:textId="77777777" w:rsidR="000024EE" w:rsidRPr="000024EE" w:rsidRDefault="000024EE" w:rsidP="000024EE">
            <w:pPr>
              <w:spacing w:after="120"/>
              <w:ind w:left="57" w:right="57"/>
              <w:rPr>
                <w:lang w:eastAsia="en-US"/>
              </w:rPr>
            </w:pPr>
          </w:p>
        </w:tc>
        <w:tc>
          <w:tcPr>
            <w:tcW w:w="567" w:type="dxa"/>
          </w:tcPr>
          <w:p w14:paraId="6AADC44C" w14:textId="77777777" w:rsidR="000024EE" w:rsidRPr="000024EE" w:rsidRDefault="000024EE" w:rsidP="000024EE">
            <w:pPr>
              <w:spacing w:after="120"/>
              <w:ind w:left="57" w:right="57"/>
              <w:rPr>
                <w:lang w:eastAsia="en-US"/>
              </w:rPr>
            </w:pPr>
            <w:r w:rsidRPr="000024EE">
              <w:rPr>
                <w:lang w:eastAsia="en-US"/>
              </w:rPr>
              <w:t>30.2</w:t>
            </w:r>
          </w:p>
        </w:tc>
        <w:tc>
          <w:tcPr>
            <w:tcW w:w="4395" w:type="dxa"/>
            <w:hideMark/>
          </w:tcPr>
          <w:p w14:paraId="27508F0C" w14:textId="77777777" w:rsidR="000024EE" w:rsidRPr="000024EE" w:rsidRDefault="000024EE" w:rsidP="000024EE">
            <w:pPr>
              <w:spacing w:after="120"/>
              <w:ind w:left="57" w:right="57"/>
              <w:rPr>
                <w:lang w:eastAsia="en-US"/>
              </w:rPr>
            </w:pPr>
            <w:r w:rsidRPr="000024EE">
              <w:rPr>
                <w:lang w:eastAsia="en-US"/>
              </w:rPr>
              <w:t xml:space="preserve">Loss from </w:t>
            </w:r>
            <w:r w:rsidRPr="000024EE">
              <w:rPr>
                <w:b/>
                <w:bCs/>
                <w:lang w:eastAsia="en-US"/>
              </w:rPr>
              <w:t>DRM</w:t>
            </w:r>
            <w:r w:rsidRPr="000024EE">
              <w:rPr>
                <w:lang w:eastAsia="en-US"/>
              </w:rPr>
              <w:t xml:space="preserve"> (digital right management) conflicts. User data may be deleted due to DRM issues</w:t>
            </w:r>
          </w:p>
        </w:tc>
      </w:tr>
      <w:tr w:rsidR="000024EE" w:rsidRPr="000024EE" w14:paraId="38C8A8B6" w14:textId="77777777" w:rsidTr="000024EE">
        <w:trPr>
          <w:cantSplit/>
          <w:trHeight w:val="510"/>
        </w:trPr>
        <w:tc>
          <w:tcPr>
            <w:tcW w:w="1838" w:type="dxa"/>
            <w:vMerge/>
          </w:tcPr>
          <w:p w14:paraId="2231E9FB" w14:textId="77777777" w:rsidR="000024EE" w:rsidRPr="000024EE" w:rsidRDefault="000024EE" w:rsidP="000024EE">
            <w:pPr>
              <w:spacing w:after="120"/>
              <w:ind w:left="57" w:right="57"/>
              <w:rPr>
                <w:lang w:eastAsia="en-US"/>
              </w:rPr>
            </w:pPr>
          </w:p>
        </w:tc>
        <w:tc>
          <w:tcPr>
            <w:tcW w:w="567" w:type="dxa"/>
            <w:vMerge/>
          </w:tcPr>
          <w:p w14:paraId="6FEA0AF0" w14:textId="77777777" w:rsidR="000024EE" w:rsidRPr="000024EE" w:rsidRDefault="000024EE" w:rsidP="000024EE">
            <w:pPr>
              <w:spacing w:after="120"/>
              <w:ind w:left="57" w:right="57"/>
              <w:rPr>
                <w:lang w:eastAsia="en-US"/>
              </w:rPr>
            </w:pPr>
          </w:p>
        </w:tc>
        <w:tc>
          <w:tcPr>
            <w:tcW w:w="2693" w:type="dxa"/>
            <w:vMerge/>
            <w:hideMark/>
          </w:tcPr>
          <w:p w14:paraId="00B28158" w14:textId="77777777" w:rsidR="000024EE" w:rsidRPr="000024EE" w:rsidRDefault="000024EE" w:rsidP="000024EE">
            <w:pPr>
              <w:spacing w:after="120"/>
              <w:ind w:left="57" w:right="57"/>
              <w:rPr>
                <w:lang w:eastAsia="en-US"/>
              </w:rPr>
            </w:pPr>
          </w:p>
        </w:tc>
        <w:tc>
          <w:tcPr>
            <w:tcW w:w="567" w:type="dxa"/>
          </w:tcPr>
          <w:p w14:paraId="5B18ACA9" w14:textId="77777777" w:rsidR="000024EE" w:rsidRPr="000024EE" w:rsidRDefault="000024EE" w:rsidP="000024EE">
            <w:pPr>
              <w:spacing w:after="120"/>
              <w:ind w:left="57" w:right="57"/>
              <w:rPr>
                <w:lang w:eastAsia="en-US"/>
              </w:rPr>
            </w:pPr>
            <w:r w:rsidRPr="000024EE">
              <w:rPr>
                <w:lang w:eastAsia="en-US"/>
              </w:rPr>
              <w:t>30.3</w:t>
            </w:r>
          </w:p>
        </w:tc>
        <w:tc>
          <w:tcPr>
            <w:tcW w:w="4395" w:type="dxa"/>
            <w:hideMark/>
          </w:tcPr>
          <w:p w14:paraId="5CA4C93A" w14:textId="77777777" w:rsidR="000024EE" w:rsidRPr="000024EE" w:rsidRDefault="000024EE" w:rsidP="000024EE">
            <w:pPr>
              <w:spacing w:after="120"/>
              <w:ind w:left="57" w:right="57"/>
              <w:rPr>
                <w:lang w:eastAsia="en-US"/>
              </w:rPr>
            </w:pPr>
            <w:r w:rsidRPr="000024EE">
              <w:rPr>
                <w:lang w:eastAsia="en-US"/>
              </w:rPr>
              <w:t>The (integrity of) sensitive data may be lost due to IT</w:t>
            </w:r>
            <w:r w:rsidRPr="000024EE">
              <w:rPr>
                <w:b/>
                <w:bCs/>
                <w:lang w:eastAsia="en-US"/>
              </w:rPr>
              <w:t xml:space="preserve"> components wear and tear</w:t>
            </w:r>
            <w:r w:rsidRPr="000024EE">
              <w:rPr>
                <w:lang w:eastAsia="en-US"/>
              </w:rPr>
              <w:t>, causing potential cascading issues (in case of key alteration, for example)</w:t>
            </w:r>
          </w:p>
        </w:tc>
      </w:tr>
      <w:tr w:rsidR="000024EE" w:rsidRPr="000024EE" w14:paraId="2E8122E3" w14:textId="77777777" w:rsidTr="000024EE">
        <w:trPr>
          <w:cantSplit/>
          <w:trHeight w:val="510"/>
        </w:trPr>
        <w:tc>
          <w:tcPr>
            <w:tcW w:w="1838" w:type="dxa"/>
            <w:vMerge/>
          </w:tcPr>
          <w:p w14:paraId="04FD2483" w14:textId="77777777" w:rsidR="000024EE" w:rsidRPr="000024EE" w:rsidRDefault="000024EE" w:rsidP="000024EE">
            <w:pPr>
              <w:spacing w:after="120"/>
              <w:ind w:left="57" w:right="57"/>
              <w:rPr>
                <w:lang w:eastAsia="en-US"/>
              </w:rPr>
            </w:pPr>
          </w:p>
        </w:tc>
        <w:tc>
          <w:tcPr>
            <w:tcW w:w="567" w:type="dxa"/>
          </w:tcPr>
          <w:p w14:paraId="7E6E799F" w14:textId="77777777" w:rsidR="000024EE" w:rsidRPr="000024EE" w:rsidRDefault="000024EE" w:rsidP="000024EE">
            <w:pPr>
              <w:spacing w:after="120"/>
              <w:ind w:left="57" w:right="57"/>
              <w:rPr>
                <w:lang w:eastAsia="en-US"/>
              </w:rPr>
            </w:pPr>
            <w:r w:rsidRPr="000024EE">
              <w:rPr>
                <w:lang w:eastAsia="en-US"/>
              </w:rPr>
              <w:t>31</w:t>
            </w:r>
          </w:p>
        </w:tc>
        <w:tc>
          <w:tcPr>
            <w:tcW w:w="2693" w:type="dxa"/>
            <w:hideMark/>
          </w:tcPr>
          <w:p w14:paraId="6F3CC644" w14:textId="77777777" w:rsidR="000024EE" w:rsidRPr="000024EE" w:rsidRDefault="000024EE" w:rsidP="000024EE">
            <w:pPr>
              <w:spacing w:after="120"/>
              <w:ind w:left="57" w:right="57"/>
              <w:rPr>
                <w:lang w:eastAsia="en-US"/>
              </w:rPr>
            </w:pPr>
            <w:r w:rsidRPr="000024EE">
              <w:rPr>
                <w:lang w:eastAsia="en-US"/>
              </w:rPr>
              <w:t>Unintended transfer of data can occur</w:t>
            </w:r>
          </w:p>
        </w:tc>
        <w:tc>
          <w:tcPr>
            <w:tcW w:w="567" w:type="dxa"/>
          </w:tcPr>
          <w:p w14:paraId="098F0223" w14:textId="77777777" w:rsidR="000024EE" w:rsidRPr="000024EE" w:rsidRDefault="000024EE" w:rsidP="000024EE">
            <w:pPr>
              <w:spacing w:after="120"/>
              <w:ind w:left="57" w:right="57"/>
              <w:rPr>
                <w:lang w:eastAsia="en-US"/>
              </w:rPr>
            </w:pPr>
            <w:r w:rsidRPr="000024EE">
              <w:rPr>
                <w:lang w:eastAsia="en-US"/>
              </w:rPr>
              <w:t>31.1</w:t>
            </w:r>
          </w:p>
        </w:tc>
        <w:tc>
          <w:tcPr>
            <w:tcW w:w="4395" w:type="dxa"/>
            <w:hideMark/>
          </w:tcPr>
          <w:p w14:paraId="4E51ADB0" w14:textId="77777777" w:rsidR="000024EE" w:rsidRPr="000024EE" w:rsidRDefault="000024EE" w:rsidP="000024EE">
            <w:pPr>
              <w:spacing w:after="120"/>
              <w:ind w:left="57" w:right="57"/>
              <w:rPr>
                <w:lang w:eastAsia="en-US"/>
              </w:rPr>
            </w:pPr>
            <w:r w:rsidRPr="000024EE">
              <w:rPr>
                <w:lang w:eastAsia="en-US"/>
              </w:rPr>
              <w:t>Information breach. Private or sensitive data may be leaked when the</w:t>
            </w:r>
            <w:r w:rsidRPr="000024EE">
              <w:rPr>
                <w:b/>
                <w:bCs/>
                <w:lang w:eastAsia="en-US"/>
              </w:rPr>
              <w:t xml:space="preserve"> car changes user</w:t>
            </w:r>
            <w:r w:rsidRPr="000024EE">
              <w:rPr>
                <w:lang w:eastAsia="en-US"/>
              </w:rPr>
              <w:t xml:space="preserve"> (e.g. is sold or is used as hire vehicle with new hirers) </w:t>
            </w:r>
          </w:p>
        </w:tc>
      </w:tr>
      <w:tr w:rsidR="000024EE" w:rsidRPr="000024EE" w14:paraId="497FEEF6" w14:textId="77777777" w:rsidTr="000024EE">
        <w:trPr>
          <w:cantSplit/>
          <w:trHeight w:val="510"/>
        </w:trPr>
        <w:tc>
          <w:tcPr>
            <w:tcW w:w="1838" w:type="dxa"/>
            <w:vMerge/>
          </w:tcPr>
          <w:p w14:paraId="2B243229" w14:textId="77777777" w:rsidR="000024EE" w:rsidRPr="000024EE" w:rsidRDefault="000024EE" w:rsidP="000024EE">
            <w:pPr>
              <w:spacing w:after="120"/>
              <w:ind w:left="57" w:right="57"/>
              <w:rPr>
                <w:lang w:eastAsia="en-US"/>
              </w:rPr>
            </w:pPr>
          </w:p>
        </w:tc>
        <w:tc>
          <w:tcPr>
            <w:tcW w:w="567" w:type="dxa"/>
          </w:tcPr>
          <w:p w14:paraId="26A5249D" w14:textId="77777777" w:rsidR="000024EE" w:rsidRPr="000024EE" w:rsidRDefault="000024EE" w:rsidP="000024EE">
            <w:pPr>
              <w:spacing w:after="120"/>
              <w:ind w:left="57" w:right="57"/>
              <w:rPr>
                <w:lang w:eastAsia="en-US"/>
              </w:rPr>
            </w:pPr>
            <w:r w:rsidRPr="000024EE">
              <w:rPr>
                <w:lang w:eastAsia="en-US"/>
              </w:rPr>
              <w:t>32</w:t>
            </w:r>
          </w:p>
        </w:tc>
        <w:tc>
          <w:tcPr>
            <w:tcW w:w="2693" w:type="dxa"/>
            <w:hideMark/>
          </w:tcPr>
          <w:p w14:paraId="287A6D15" w14:textId="77777777" w:rsidR="000024EE" w:rsidRPr="000024EE" w:rsidRDefault="000024EE" w:rsidP="000024EE">
            <w:pPr>
              <w:spacing w:after="120"/>
              <w:ind w:left="57" w:right="57"/>
              <w:rPr>
                <w:lang w:eastAsia="en-US"/>
              </w:rPr>
            </w:pPr>
            <w:r w:rsidRPr="000024EE">
              <w:rPr>
                <w:lang w:eastAsia="en-US"/>
              </w:rPr>
              <w:t>Physical manipulation of systems can enable an attack</w:t>
            </w:r>
          </w:p>
        </w:tc>
        <w:tc>
          <w:tcPr>
            <w:tcW w:w="567" w:type="dxa"/>
          </w:tcPr>
          <w:p w14:paraId="7BB7947E" w14:textId="77777777" w:rsidR="000024EE" w:rsidRPr="000024EE" w:rsidRDefault="000024EE" w:rsidP="000024EE">
            <w:pPr>
              <w:spacing w:after="120"/>
              <w:ind w:left="57" w:right="57"/>
              <w:rPr>
                <w:bCs/>
                <w:lang w:eastAsia="en-US"/>
              </w:rPr>
            </w:pPr>
            <w:r w:rsidRPr="000024EE">
              <w:rPr>
                <w:bCs/>
                <w:lang w:eastAsia="en-US"/>
              </w:rPr>
              <w:t>32.1</w:t>
            </w:r>
          </w:p>
        </w:tc>
        <w:tc>
          <w:tcPr>
            <w:tcW w:w="4395" w:type="dxa"/>
            <w:hideMark/>
          </w:tcPr>
          <w:p w14:paraId="1EFD7AE7" w14:textId="77777777" w:rsidR="000024EE" w:rsidRDefault="000024EE" w:rsidP="000024EE">
            <w:pPr>
              <w:spacing w:after="120"/>
              <w:ind w:left="57" w:right="57"/>
              <w:rPr>
                <w:ins w:id="290" w:author="Author"/>
                <w:lang w:eastAsia="en-US"/>
              </w:rPr>
            </w:pPr>
            <w:r w:rsidRPr="000024EE">
              <w:rPr>
                <w:b/>
                <w:bCs/>
                <w:lang w:eastAsia="en-US"/>
              </w:rPr>
              <w:t>Manipulation of OEM hardware</w:t>
            </w:r>
            <w:r w:rsidRPr="000024EE">
              <w:rPr>
                <w:lang w:eastAsia="en-US"/>
              </w:rPr>
              <w:t>, e.g. unauthorised hardware added to a vehicle to enable "man-in-the-middle" attack</w:t>
            </w:r>
          </w:p>
          <w:p w14:paraId="51E99BC1" w14:textId="77777777" w:rsidR="00CF2B02" w:rsidRDefault="00CF2B02" w:rsidP="000024EE">
            <w:pPr>
              <w:spacing w:after="120"/>
              <w:ind w:left="57" w:right="57"/>
              <w:rPr>
                <w:ins w:id="291" w:author="Author"/>
                <w:b/>
                <w:bCs/>
                <w:lang w:eastAsia="en-US"/>
              </w:rPr>
            </w:pPr>
            <w:ins w:id="292" w:author="Author">
              <w:r>
                <w:rPr>
                  <w:b/>
                  <w:bCs/>
                  <w:lang w:eastAsia="en-US"/>
                </w:rPr>
                <w:t>Replacement of OEM hardware (e.g., sensors) with unauthorised hardware.</w:t>
              </w:r>
            </w:ins>
          </w:p>
          <w:p w14:paraId="4CC8AC1F" w14:textId="7A532CB8" w:rsidR="0046644A" w:rsidRPr="000024EE" w:rsidRDefault="0046644A" w:rsidP="000024EE">
            <w:pPr>
              <w:spacing w:after="120"/>
              <w:ind w:left="57" w:right="57"/>
              <w:rPr>
                <w:lang w:eastAsia="en-US"/>
              </w:rPr>
            </w:pPr>
            <w:ins w:id="293" w:author="Author">
              <w:r>
                <w:rPr>
                  <w:b/>
                  <w:bCs/>
                  <w:lang w:eastAsia="en-US"/>
                </w:rPr>
                <w:t>Manipulation of the information collected by a sensor. For example, using a magnet to tamper with the Hall effect sensor connected to the gearbox (see Digital Tachograph experience)</w:t>
              </w:r>
            </w:ins>
          </w:p>
        </w:tc>
      </w:tr>
    </w:tbl>
    <w:p w14:paraId="4BFF3B11" w14:textId="77777777" w:rsidR="008807D2" w:rsidRPr="000024EE" w:rsidRDefault="008807D2" w:rsidP="000024EE">
      <w:pPr>
        <w:pStyle w:val="SingleTxtG"/>
        <w:rPr>
          <w:lang w:val="en-GB"/>
        </w:rPr>
      </w:pPr>
    </w:p>
    <w:p w14:paraId="1989E401" w14:textId="77777777" w:rsidR="008131EE" w:rsidRDefault="008131EE">
      <w:pPr>
        <w:rPr>
          <w:rFonts w:ascii="Times New Roman" w:eastAsia="MS Mincho" w:hAnsi="Times New Roman" w:cs="Times New Roman"/>
          <w:b/>
          <w:sz w:val="20"/>
          <w:szCs w:val="20"/>
          <w:lang w:eastAsia="ja-JP"/>
        </w:rPr>
      </w:pPr>
      <w:r>
        <w:rPr>
          <w:rFonts w:ascii="Times New Roman" w:eastAsia="MS Mincho" w:hAnsi="Times New Roman" w:cs="Times New Roman"/>
          <w:b/>
          <w:sz w:val="20"/>
          <w:szCs w:val="20"/>
          <w:lang w:eastAsia="ja-JP"/>
        </w:rPr>
        <w:br w:type="page"/>
      </w:r>
    </w:p>
    <w:p w14:paraId="59FCB242" w14:textId="77777777" w:rsidR="009D418C" w:rsidRPr="00CF7C45" w:rsidRDefault="0042162F" w:rsidP="0042162F">
      <w:pPr>
        <w:pStyle w:val="H1G"/>
      </w:pPr>
      <w:r>
        <w:lastRenderedPageBreak/>
        <w:tab/>
      </w:r>
      <w:r>
        <w:tab/>
      </w:r>
      <w:r w:rsidR="009D418C" w:rsidRPr="00CF7C45">
        <w:t>Part B. Examples of mitigation to the threats</w:t>
      </w:r>
    </w:p>
    <w:p w14:paraId="4E4F7B26" w14:textId="77777777" w:rsidR="009D418C" w:rsidRPr="00CF7C45" w:rsidRDefault="009D418C" w:rsidP="00B644CF">
      <w:pPr>
        <w:pStyle w:val="SingleTxtG"/>
        <w:numPr>
          <w:ilvl w:val="0"/>
          <w:numId w:val="15"/>
        </w:numPr>
        <w:ind w:left="2268" w:hanging="1134"/>
        <w:rPr>
          <w:lang w:eastAsia="ja-JP"/>
        </w:rPr>
      </w:pPr>
      <w:r w:rsidRPr="00CF7C45">
        <w:t xml:space="preserve">Examples of mitigation for </w:t>
      </w:r>
      <w:r w:rsidR="006F785C">
        <w:rPr>
          <w:lang w:eastAsia="ja-JP"/>
        </w:rPr>
        <w:t>"</w:t>
      </w:r>
      <w:bookmarkStart w:id="294" w:name="_Hlk497008246"/>
      <w:r w:rsidRPr="00CF7C45">
        <w:rPr>
          <w:lang w:eastAsia="ja-JP"/>
        </w:rPr>
        <w:t>B</w:t>
      </w:r>
      <w:r w:rsidRPr="00CF7C45">
        <w:t>ack-end servers</w:t>
      </w:r>
      <w:bookmarkEnd w:id="294"/>
      <w:r w:rsidR="006F785C">
        <w:rPr>
          <w:lang w:eastAsia="ja-JP"/>
        </w:rPr>
        <w:t>"</w:t>
      </w:r>
    </w:p>
    <w:p w14:paraId="5A342D3B" w14:textId="77777777" w:rsidR="009D418C" w:rsidRPr="00CF7C45" w:rsidRDefault="00B644CF" w:rsidP="00B644CF">
      <w:pPr>
        <w:pStyle w:val="SingleTxtG"/>
      </w:pPr>
      <w:bookmarkStart w:id="295" w:name="_Hlk505244032"/>
      <w:r>
        <w:tab/>
      </w:r>
      <w:r w:rsidR="009D418C" w:rsidRPr="00CF7C45">
        <w:t xml:space="preserve">Examples of mitigation </w:t>
      </w:r>
      <w:bookmarkEnd w:id="295"/>
      <w:r w:rsidR="009D418C" w:rsidRPr="00CF7C45">
        <w:t xml:space="preserve">to the threats which are related to </w:t>
      </w:r>
      <w:r w:rsidR="006F785C">
        <w:rPr>
          <w:lang w:eastAsia="ja-JP"/>
        </w:rPr>
        <w:t>"</w:t>
      </w:r>
      <w:r w:rsidR="009D418C" w:rsidRPr="00CF7C45">
        <w:rPr>
          <w:lang w:eastAsia="ja-JP"/>
        </w:rPr>
        <w:t>B</w:t>
      </w:r>
      <w:r w:rsidR="009D418C" w:rsidRPr="00CF7C45">
        <w:t>ack-end servers</w:t>
      </w:r>
      <w:r w:rsidR="006F785C">
        <w:rPr>
          <w:lang w:eastAsia="ja-JP"/>
        </w:rPr>
        <w:t>"</w:t>
      </w:r>
      <w:r w:rsidR="009D418C" w:rsidRPr="00CF7C45">
        <w:rPr>
          <w:lang w:eastAsia="ja-JP"/>
        </w:rPr>
        <w:t xml:space="preserve"> </w:t>
      </w:r>
      <w:r>
        <w:t>are listed in Table B1.</w:t>
      </w:r>
    </w:p>
    <w:p w14:paraId="1EB814C4" w14:textId="77777777" w:rsidR="009D418C" w:rsidRPr="00CF7C45" w:rsidRDefault="009D418C" w:rsidP="00B644CF">
      <w:pPr>
        <w:pStyle w:val="SingleTxtG"/>
        <w:ind w:left="1134" w:firstLine="0"/>
        <w:jc w:val="left"/>
      </w:pPr>
      <w:r w:rsidRPr="00CF7C45">
        <w:t xml:space="preserve">Table B1 </w:t>
      </w:r>
      <w:r w:rsidR="00B644CF">
        <w:br/>
      </w:r>
      <w:r w:rsidRPr="00B644CF">
        <w:rPr>
          <w:b/>
          <w:bCs w:val="0"/>
        </w:rPr>
        <w:t xml:space="preserve">Examples of mitigation to the threats which are related to </w:t>
      </w:r>
      <w:r w:rsidR="006F785C" w:rsidRPr="00B644CF">
        <w:rPr>
          <w:b/>
          <w:bCs w:val="0"/>
          <w:lang w:eastAsia="ja-JP"/>
        </w:rPr>
        <w:t>"</w:t>
      </w:r>
      <w:r w:rsidRPr="00B644CF">
        <w:rPr>
          <w:b/>
          <w:bCs w:val="0"/>
          <w:lang w:eastAsia="ja-JP"/>
        </w:rPr>
        <w:t>B</w:t>
      </w:r>
      <w:r w:rsidRPr="00B644CF">
        <w:rPr>
          <w:b/>
          <w:bCs w:val="0"/>
        </w:rPr>
        <w:t>ack-end servers</w:t>
      </w:r>
      <w:r w:rsidR="006F785C" w:rsidRPr="00B644CF">
        <w:rPr>
          <w:b/>
          <w:bCs w:val="0"/>
          <w:lang w:eastAsia="ja-JP"/>
        </w:rPr>
        <w:t>"</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6"/>
        <w:gridCol w:w="3296"/>
        <w:gridCol w:w="567"/>
        <w:gridCol w:w="4536"/>
      </w:tblGrid>
      <w:tr w:rsidR="006A48FC" w:rsidRPr="00CF7C45" w14:paraId="4EC976B6" w14:textId="77777777" w:rsidTr="00531027">
        <w:trPr>
          <w:cantSplit/>
        </w:trPr>
        <w:tc>
          <w:tcPr>
            <w:tcW w:w="986" w:type="dxa"/>
            <w:tcBorders>
              <w:bottom w:val="single" w:sz="12" w:space="0" w:color="auto"/>
            </w:tcBorders>
          </w:tcPr>
          <w:p w14:paraId="17015F00" w14:textId="77777777" w:rsidR="006A48FC" w:rsidRPr="00531027" w:rsidRDefault="006A48FC" w:rsidP="009D418C">
            <w:pPr>
              <w:tabs>
                <w:tab w:val="left" w:pos="1418"/>
                <w:tab w:val="left" w:pos="1560"/>
              </w:tabs>
              <w:jc w:val="center"/>
              <w:rPr>
                <w:rFonts w:ascii="Times New Roman" w:hAnsi="Times New Roman" w:cs="Times New Roman"/>
                <w:i/>
                <w:sz w:val="16"/>
                <w:szCs w:val="16"/>
              </w:rPr>
            </w:pPr>
            <w:r w:rsidRPr="00531027">
              <w:rPr>
                <w:rFonts w:ascii="Times New Roman" w:hAnsi="Times New Roman" w:cs="Times New Roman"/>
                <w:i/>
                <w:sz w:val="16"/>
                <w:szCs w:val="16"/>
              </w:rPr>
              <w:t>Table 1 reference</w:t>
            </w:r>
          </w:p>
        </w:tc>
        <w:tc>
          <w:tcPr>
            <w:tcW w:w="3296" w:type="dxa"/>
            <w:tcBorders>
              <w:bottom w:val="single" w:sz="12" w:space="0" w:color="auto"/>
            </w:tcBorders>
          </w:tcPr>
          <w:p w14:paraId="2AA63487" w14:textId="77777777" w:rsidR="006A48FC" w:rsidRPr="00531027" w:rsidRDefault="006A48FC" w:rsidP="009D418C">
            <w:pPr>
              <w:tabs>
                <w:tab w:val="left" w:pos="1418"/>
                <w:tab w:val="left" w:pos="1560"/>
              </w:tabs>
              <w:jc w:val="center"/>
              <w:rPr>
                <w:rFonts w:ascii="Times New Roman" w:hAnsi="Times New Roman" w:cs="Times New Roman"/>
                <w:i/>
                <w:sz w:val="16"/>
                <w:szCs w:val="16"/>
              </w:rPr>
            </w:pPr>
            <w:r w:rsidRPr="00531027">
              <w:rPr>
                <w:rFonts w:ascii="Times New Roman" w:hAnsi="Times New Roman" w:cs="Times New Roman"/>
                <w:i/>
                <w:sz w:val="16"/>
                <w:szCs w:val="16"/>
              </w:rPr>
              <w:t xml:space="preserve">Threats </w:t>
            </w:r>
            <w:r w:rsidRPr="00531027">
              <w:rPr>
                <w:rFonts w:ascii="Times New Roman" w:hAnsi="Times New Roman" w:cs="Times New Roman"/>
                <w:i/>
                <w:sz w:val="16"/>
                <w:szCs w:val="16"/>
                <w:lang w:eastAsia="ja-JP"/>
              </w:rPr>
              <w:t>to</w:t>
            </w:r>
            <w:r w:rsidRPr="00531027">
              <w:rPr>
                <w:rFonts w:ascii="Times New Roman" w:hAnsi="Times New Roman" w:cs="Times New Roman"/>
                <w:i/>
                <w:sz w:val="16"/>
                <w:szCs w:val="16"/>
              </w:rPr>
              <w:t xml:space="preserve"> </w:t>
            </w:r>
            <w:r w:rsidR="006F785C" w:rsidRPr="00531027">
              <w:rPr>
                <w:rFonts w:ascii="Times New Roman" w:hAnsi="Times New Roman" w:cs="Times New Roman"/>
                <w:i/>
                <w:sz w:val="16"/>
                <w:szCs w:val="16"/>
              </w:rPr>
              <w:t>"</w:t>
            </w:r>
            <w:r w:rsidRPr="00531027">
              <w:rPr>
                <w:rFonts w:ascii="Times New Roman" w:hAnsi="Times New Roman" w:cs="Times New Roman"/>
                <w:i/>
                <w:sz w:val="16"/>
                <w:szCs w:val="16"/>
              </w:rPr>
              <w:t>Back-end servers</w:t>
            </w:r>
            <w:r w:rsidR="006F785C" w:rsidRPr="00531027">
              <w:rPr>
                <w:rFonts w:ascii="Times New Roman" w:hAnsi="Times New Roman" w:cs="Times New Roman"/>
                <w:i/>
                <w:sz w:val="16"/>
                <w:szCs w:val="16"/>
              </w:rPr>
              <w:t>"</w:t>
            </w:r>
          </w:p>
        </w:tc>
        <w:tc>
          <w:tcPr>
            <w:tcW w:w="567" w:type="dxa"/>
            <w:tcBorders>
              <w:bottom w:val="single" w:sz="12" w:space="0" w:color="auto"/>
            </w:tcBorders>
          </w:tcPr>
          <w:p w14:paraId="4539FB5B" w14:textId="77777777" w:rsidR="006A48FC" w:rsidRPr="00531027" w:rsidRDefault="006A48FC" w:rsidP="009D418C">
            <w:pPr>
              <w:tabs>
                <w:tab w:val="left" w:pos="1418"/>
                <w:tab w:val="left" w:pos="1560"/>
              </w:tabs>
              <w:rPr>
                <w:rFonts w:ascii="Times New Roman" w:hAnsi="Times New Roman" w:cs="Times New Roman"/>
                <w:i/>
                <w:sz w:val="16"/>
                <w:szCs w:val="16"/>
              </w:rPr>
            </w:pPr>
            <w:r w:rsidRPr="00531027">
              <w:rPr>
                <w:rFonts w:ascii="Times New Roman" w:hAnsi="Times New Roman" w:cs="Times New Roman"/>
                <w:i/>
                <w:sz w:val="16"/>
                <w:szCs w:val="16"/>
              </w:rPr>
              <w:t>Ref</w:t>
            </w:r>
          </w:p>
        </w:tc>
        <w:tc>
          <w:tcPr>
            <w:tcW w:w="4536" w:type="dxa"/>
            <w:tcBorders>
              <w:bottom w:val="single" w:sz="12" w:space="0" w:color="auto"/>
            </w:tcBorders>
          </w:tcPr>
          <w:p w14:paraId="5C6CA381" w14:textId="77777777" w:rsidR="006A48FC" w:rsidRPr="00531027" w:rsidRDefault="006A48FC" w:rsidP="009D418C">
            <w:pPr>
              <w:tabs>
                <w:tab w:val="left" w:pos="1418"/>
                <w:tab w:val="left" w:pos="1560"/>
              </w:tabs>
              <w:rPr>
                <w:rFonts w:ascii="Times New Roman" w:hAnsi="Times New Roman" w:cs="Times New Roman"/>
                <w:i/>
                <w:sz w:val="16"/>
                <w:szCs w:val="16"/>
              </w:rPr>
            </w:pPr>
            <w:r w:rsidRPr="00531027">
              <w:rPr>
                <w:rFonts w:ascii="Times New Roman" w:hAnsi="Times New Roman" w:cs="Times New Roman"/>
                <w:i/>
                <w:sz w:val="16"/>
                <w:szCs w:val="16"/>
              </w:rPr>
              <w:t>Mitigation</w:t>
            </w:r>
          </w:p>
        </w:tc>
      </w:tr>
      <w:tr w:rsidR="006A48FC" w:rsidRPr="00CF7C45" w14:paraId="3B84A068" w14:textId="77777777" w:rsidTr="00531027">
        <w:trPr>
          <w:cantSplit/>
          <w:trHeight w:val="771"/>
        </w:trPr>
        <w:tc>
          <w:tcPr>
            <w:tcW w:w="986" w:type="dxa"/>
            <w:tcBorders>
              <w:top w:val="single" w:sz="12" w:space="0" w:color="auto"/>
              <w:left w:val="single" w:sz="4" w:space="0" w:color="auto"/>
              <w:bottom w:val="single" w:sz="4" w:space="0" w:color="auto"/>
              <w:right w:val="single" w:sz="4" w:space="0" w:color="auto"/>
            </w:tcBorders>
          </w:tcPr>
          <w:p w14:paraId="21DBFEB5" w14:textId="77777777" w:rsidR="006A48FC" w:rsidRPr="00CF7C45" w:rsidRDefault="006A48FC" w:rsidP="009D418C">
            <w:pPr>
              <w:spacing w:line="240" w:lineRule="auto"/>
              <w:rPr>
                <w:rFonts w:ascii="Times New Roman" w:hAnsi="Times New Roman" w:cs="Times New Roman"/>
                <w:sz w:val="20"/>
                <w:szCs w:val="20"/>
              </w:rPr>
            </w:pPr>
            <w:r w:rsidRPr="00CF7C45">
              <w:rPr>
                <w:rFonts w:ascii="Times New Roman" w:hAnsi="Times New Roman" w:cs="Times New Roman"/>
                <w:sz w:val="20"/>
                <w:szCs w:val="20"/>
              </w:rPr>
              <w:t>1.1 &amp; 3.1</w:t>
            </w:r>
          </w:p>
        </w:tc>
        <w:tc>
          <w:tcPr>
            <w:tcW w:w="3296" w:type="dxa"/>
            <w:tcBorders>
              <w:top w:val="single" w:sz="12" w:space="0" w:color="auto"/>
              <w:left w:val="single" w:sz="4" w:space="0" w:color="auto"/>
              <w:bottom w:val="single" w:sz="4" w:space="0" w:color="auto"/>
              <w:right w:val="single" w:sz="4" w:space="0" w:color="auto"/>
            </w:tcBorders>
            <w:shd w:val="clear" w:color="auto" w:fill="auto"/>
          </w:tcPr>
          <w:p w14:paraId="0FC73063" w14:textId="77777777" w:rsidR="006A48FC" w:rsidRPr="00CF7C45" w:rsidRDefault="006A48FC" w:rsidP="009D418C">
            <w:pPr>
              <w:spacing w:line="240" w:lineRule="auto"/>
              <w:rPr>
                <w:rFonts w:ascii="Times New Roman" w:hAnsi="Times New Roman" w:cs="Times New Roman"/>
                <w:sz w:val="20"/>
                <w:szCs w:val="20"/>
                <w:lang w:val="en-US" w:eastAsia="ja-JP"/>
              </w:rPr>
            </w:pPr>
            <w:r w:rsidRPr="00CF7C45">
              <w:rPr>
                <w:rFonts w:ascii="Times New Roman" w:hAnsi="Times New Roman" w:cs="Times New Roman"/>
                <w:sz w:val="20"/>
                <w:szCs w:val="20"/>
              </w:rPr>
              <w:t>Abuse of privileges by staff (</w:t>
            </w:r>
            <w:r w:rsidRPr="00CF7C45">
              <w:rPr>
                <w:rFonts w:ascii="Times New Roman" w:hAnsi="Times New Roman" w:cs="Times New Roman"/>
                <w:bCs/>
                <w:sz w:val="20"/>
                <w:szCs w:val="20"/>
              </w:rPr>
              <w:t>insider attack</w:t>
            </w:r>
            <w:r w:rsidRPr="00CF7C45">
              <w:rPr>
                <w:rFonts w:ascii="Times New Roman" w:hAnsi="Times New Roman" w:cs="Times New Roman"/>
                <w:sz w:val="20"/>
                <w:szCs w:val="20"/>
              </w:rPr>
              <w:t>)</w:t>
            </w:r>
          </w:p>
        </w:tc>
        <w:tc>
          <w:tcPr>
            <w:tcW w:w="567" w:type="dxa"/>
            <w:tcBorders>
              <w:top w:val="single" w:sz="12" w:space="0" w:color="auto"/>
              <w:left w:val="single" w:sz="4" w:space="0" w:color="auto"/>
              <w:bottom w:val="single" w:sz="4" w:space="0" w:color="auto"/>
              <w:right w:val="single" w:sz="4" w:space="0" w:color="auto"/>
            </w:tcBorders>
          </w:tcPr>
          <w:p w14:paraId="6797F624" w14:textId="77777777" w:rsidR="006A48FC" w:rsidRPr="00CF7C45" w:rsidRDefault="006A48FC" w:rsidP="009D418C">
            <w:pPr>
              <w:spacing w:line="240" w:lineRule="auto"/>
              <w:rPr>
                <w:rFonts w:ascii="Times New Roman" w:hAnsi="Times New Roman" w:cs="Times New Roman"/>
                <w:bCs/>
                <w:sz w:val="20"/>
                <w:szCs w:val="20"/>
              </w:rPr>
            </w:pPr>
            <w:r w:rsidRPr="00CF7C45">
              <w:rPr>
                <w:rFonts w:ascii="Times New Roman" w:hAnsi="Times New Roman" w:cs="Times New Roman"/>
                <w:bCs/>
                <w:sz w:val="20"/>
                <w:szCs w:val="20"/>
              </w:rPr>
              <w:t>M1</w:t>
            </w:r>
          </w:p>
        </w:tc>
        <w:tc>
          <w:tcPr>
            <w:tcW w:w="4536" w:type="dxa"/>
            <w:tcBorders>
              <w:top w:val="single" w:sz="12" w:space="0" w:color="auto"/>
              <w:left w:val="single" w:sz="4" w:space="0" w:color="auto"/>
              <w:bottom w:val="single" w:sz="4" w:space="0" w:color="auto"/>
              <w:right w:val="single" w:sz="4" w:space="0" w:color="auto"/>
            </w:tcBorders>
            <w:shd w:val="clear" w:color="auto" w:fill="auto"/>
          </w:tcPr>
          <w:p w14:paraId="4BCABB6A" w14:textId="77777777" w:rsidR="006A48FC" w:rsidRPr="00CF7C45" w:rsidRDefault="006A48FC" w:rsidP="008B7897">
            <w:pPr>
              <w:spacing w:line="240" w:lineRule="auto"/>
              <w:rPr>
                <w:rFonts w:ascii="Times New Roman" w:hAnsi="Times New Roman" w:cs="Times New Roman"/>
                <w:sz w:val="20"/>
                <w:szCs w:val="20"/>
              </w:rPr>
            </w:pPr>
            <w:r w:rsidRPr="00CF7C45">
              <w:rPr>
                <w:rFonts w:ascii="Times New Roman" w:hAnsi="Times New Roman" w:cs="Times New Roman"/>
                <w:bCs/>
                <w:sz w:val="20"/>
                <w:szCs w:val="20"/>
              </w:rPr>
              <w:t>Security Controls shall be applied to back-end systems to minimise the risk of insider attack.</w:t>
            </w:r>
            <w:r w:rsidRPr="00CF7C45">
              <w:rPr>
                <w:rFonts w:ascii="Times New Roman" w:hAnsi="Times New Roman" w:cs="Times New Roman"/>
                <w:sz w:val="20"/>
                <w:szCs w:val="20"/>
              </w:rPr>
              <w:t xml:space="preserve"> Example Security Controls can be found in OWASP</w:t>
            </w:r>
            <w:r w:rsidR="008B7897">
              <w:rPr>
                <w:rFonts w:ascii="Times New Roman" w:hAnsi="Times New Roman" w:cs="Times New Roman"/>
                <w:sz w:val="20"/>
                <w:szCs w:val="20"/>
              </w:rPr>
              <w:t>.</w:t>
            </w:r>
          </w:p>
        </w:tc>
      </w:tr>
      <w:tr w:rsidR="006A48FC" w:rsidRPr="00CF7C45" w14:paraId="2A2FCA0F" w14:textId="77777777" w:rsidTr="008807D2">
        <w:trPr>
          <w:cantSplit/>
          <w:trHeight w:val="1421"/>
        </w:trPr>
        <w:tc>
          <w:tcPr>
            <w:tcW w:w="986" w:type="dxa"/>
            <w:tcBorders>
              <w:top w:val="nil"/>
              <w:left w:val="single" w:sz="4" w:space="0" w:color="auto"/>
              <w:bottom w:val="single" w:sz="4" w:space="0" w:color="auto"/>
              <w:right w:val="single" w:sz="4" w:space="0" w:color="auto"/>
            </w:tcBorders>
          </w:tcPr>
          <w:p w14:paraId="6A0A99E2" w14:textId="77777777" w:rsidR="006A48FC" w:rsidRPr="00CF7C45" w:rsidRDefault="006A48FC" w:rsidP="009D418C">
            <w:pPr>
              <w:rPr>
                <w:rFonts w:ascii="Times New Roman" w:hAnsi="Times New Roman" w:cs="Times New Roman"/>
                <w:bCs/>
                <w:sz w:val="20"/>
                <w:szCs w:val="20"/>
              </w:rPr>
            </w:pPr>
            <w:r w:rsidRPr="00CF7C45">
              <w:rPr>
                <w:rFonts w:ascii="Times New Roman" w:hAnsi="Times New Roman" w:cs="Times New Roman"/>
                <w:bCs/>
                <w:sz w:val="20"/>
                <w:szCs w:val="20"/>
              </w:rPr>
              <w:t>1.2 &amp; 3.3</w:t>
            </w:r>
          </w:p>
        </w:tc>
        <w:tc>
          <w:tcPr>
            <w:tcW w:w="3296" w:type="dxa"/>
            <w:tcBorders>
              <w:top w:val="nil"/>
              <w:left w:val="single" w:sz="4" w:space="0" w:color="auto"/>
              <w:bottom w:val="single" w:sz="4" w:space="0" w:color="auto"/>
              <w:right w:val="single" w:sz="4" w:space="0" w:color="auto"/>
            </w:tcBorders>
            <w:shd w:val="clear" w:color="auto" w:fill="auto"/>
          </w:tcPr>
          <w:p w14:paraId="33BE66B8" w14:textId="77777777" w:rsidR="006A48FC" w:rsidRPr="00CF7C45" w:rsidRDefault="006A48FC" w:rsidP="009D418C">
            <w:pPr>
              <w:rPr>
                <w:rFonts w:ascii="Times New Roman" w:hAnsi="Times New Roman" w:cs="Times New Roman"/>
                <w:sz w:val="20"/>
                <w:szCs w:val="20"/>
              </w:rPr>
            </w:pPr>
            <w:r w:rsidRPr="00CF7C45">
              <w:rPr>
                <w:rFonts w:ascii="Times New Roman" w:hAnsi="Times New Roman" w:cs="Times New Roman"/>
                <w:bCs/>
                <w:sz w:val="20"/>
                <w:szCs w:val="20"/>
              </w:rPr>
              <w:t>Unauthorised internet access</w:t>
            </w:r>
            <w:r w:rsidRPr="00CF7C45">
              <w:rPr>
                <w:rFonts w:ascii="Times New Roman" w:hAnsi="Times New Roman" w:cs="Times New Roman"/>
                <w:sz w:val="20"/>
                <w:szCs w:val="20"/>
              </w:rPr>
              <w:t xml:space="preserve"> to the server (enabled for example by backdoors, unpatched system software vulnerabilities, SQL attacks or other means)</w:t>
            </w:r>
          </w:p>
        </w:tc>
        <w:tc>
          <w:tcPr>
            <w:tcW w:w="567" w:type="dxa"/>
            <w:tcBorders>
              <w:top w:val="nil"/>
              <w:left w:val="single" w:sz="4" w:space="0" w:color="auto"/>
              <w:bottom w:val="single" w:sz="4" w:space="0" w:color="auto"/>
              <w:right w:val="single" w:sz="4" w:space="0" w:color="auto"/>
            </w:tcBorders>
          </w:tcPr>
          <w:p w14:paraId="2A775EBC" w14:textId="77777777" w:rsidR="006A48FC" w:rsidRPr="00CF7C45" w:rsidRDefault="006A48FC" w:rsidP="009D418C">
            <w:pPr>
              <w:rPr>
                <w:rFonts w:ascii="Times New Roman" w:hAnsi="Times New Roman" w:cs="Times New Roman"/>
                <w:bCs/>
                <w:sz w:val="20"/>
                <w:szCs w:val="20"/>
              </w:rPr>
            </w:pPr>
            <w:r w:rsidRPr="00CF7C45">
              <w:rPr>
                <w:rFonts w:ascii="Times New Roman" w:hAnsi="Times New Roman" w:cs="Times New Roman"/>
                <w:bCs/>
                <w:sz w:val="20"/>
                <w:szCs w:val="20"/>
              </w:rPr>
              <w:t>M2</w:t>
            </w:r>
          </w:p>
        </w:tc>
        <w:tc>
          <w:tcPr>
            <w:tcW w:w="4536" w:type="dxa"/>
            <w:tcBorders>
              <w:top w:val="nil"/>
              <w:left w:val="single" w:sz="4" w:space="0" w:color="auto"/>
              <w:bottom w:val="single" w:sz="4" w:space="0" w:color="auto"/>
              <w:right w:val="single" w:sz="4" w:space="0" w:color="auto"/>
            </w:tcBorders>
            <w:shd w:val="clear" w:color="auto" w:fill="auto"/>
          </w:tcPr>
          <w:p w14:paraId="407A2D7C" w14:textId="77777777" w:rsidR="006A48FC" w:rsidRPr="00CF7C45" w:rsidRDefault="006A48FC" w:rsidP="008B7897">
            <w:pPr>
              <w:rPr>
                <w:rFonts w:ascii="Times New Roman" w:hAnsi="Times New Roman" w:cs="Times New Roman"/>
                <w:sz w:val="20"/>
                <w:szCs w:val="20"/>
              </w:rPr>
            </w:pPr>
            <w:r w:rsidRPr="00CF7C45">
              <w:rPr>
                <w:rFonts w:ascii="Times New Roman" w:hAnsi="Times New Roman" w:cs="Times New Roman"/>
                <w:bCs/>
                <w:sz w:val="20"/>
                <w:szCs w:val="20"/>
              </w:rPr>
              <w:t>Security Controls shall be applied to back-end systems to minimise unauthorised access.</w:t>
            </w:r>
            <w:r w:rsidRPr="00CF7C45">
              <w:rPr>
                <w:rFonts w:ascii="Times New Roman" w:hAnsi="Times New Roman" w:cs="Times New Roman"/>
                <w:sz w:val="20"/>
                <w:szCs w:val="20"/>
              </w:rPr>
              <w:t xml:space="preserve"> Example Security Controls can be found in OWASP.</w:t>
            </w:r>
          </w:p>
        </w:tc>
      </w:tr>
      <w:tr w:rsidR="006A48FC" w:rsidRPr="00CF7C45" w14:paraId="35424A72" w14:textId="77777777" w:rsidTr="008807D2">
        <w:trPr>
          <w:cantSplit/>
        </w:trPr>
        <w:tc>
          <w:tcPr>
            <w:tcW w:w="986" w:type="dxa"/>
            <w:tcBorders>
              <w:top w:val="nil"/>
              <w:left w:val="single" w:sz="4" w:space="0" w:color="auto"/>
              <w:bottom w:val="single" w:sz="4" w:space="0" w:color="auto"/>
              <w:right w:val="single" w:sz="4" w:space="0" w:color="auto"/>
            </w:tcBorders>
          </w:tcPr>
          <w:p w14:paraId="06677D64" w14:textId="77777777" w:rsidR="006A48FC" w:rsidRPr="00CF7C45" w:rsidRDefault="006A48FC" w:rsidP="009D418C">
            <w:pPr>
              <w:rPr>
                <w:rFonts w:ascii="Times New Roman" w:hAnsi="Times New Roman" w:cs="Times New Roman"/>
                <w:bCs/>
                <w:sz w:val="20"/>
                <w:szCs w:val="20"/>
              </w:rPr>
            </w:pPr>
            <w:r w:rsidRPr="00CF7C45">
              <w:rPr>
                <w:rFonts w:ascii="Times New Roman" w:hAnsi="Times New Roman" w:cs="Times New Roman"/>
                <w:bCs/>
                <w:sz w:val="20"/>
                <w:szCs w:val="20"/>
              </w:rPr>
              <w:t>1.3 &amp; 3.4</w:t>
            </w:r>
          </w:p>
        </w:tc>
        <w:tc>
          <w:tcPr>
            <w:tcW w:w="3296" w:type="dxa"/>
            <w:tcBorders>
              <w:top w:val="nil"/>
              <w:left w:val="single" w:sz="4" w:space="0" w:color="auto"/>
              <w:bottom w:val="single" w:sz="4" w:space="0" w:color="auto"/>
              <w:right w:val="single" w:sz="4" w:space="0" w:color="auto"/>
            </w:tcBorders>
            <w:shd w:val="clear" w:color="auto" w:fill="auto"/>
          </w:tcPr>
          <w:p w14:paraId="4B4213EF" w14:textId="77777777" w:rsidR="006A48FC" w:rsidRPr="00CF7C45" w:rsidRDefault="006A48FC" w:rsidP="009D418C">
            <w:pPr>
              <w:rPr>
                <w:rFonts w:ascii="Times New Roman" w:hAnsi="Times New Roman" w:cs="Times New Roman"/>
                <w:sz w:val="20"/>
                <w:szCs w:val="20"/>
              </w:rPr>
            </w:pPr>
            <w:r w:rsidRPr="00CF7C45">
              <w:rPr>
                <w:rFonts w:ascii="Times New Roman" w:hAnsi="Times New Roman" w:cs="Times New Roman"/>
                <w:bCs/>
                <w:sz w:val="20"/>
                <w:szCs w:val="20"/>
              </w:rPr>
              <w:t>Unauthorised physical access</w:t>
            </w:r>
            <w:r w:rsidRPr="00CF7C45">
              <w:rPr>
                <w:rFonts w:ascii="Times New Roman" w:hAnsi="Times New Roman" w:cs="Times New Roman"/>
                <w:sz w:val="20"/>
                <w:szCs w:val="20"/>
              </w:rPr>
              <w:t xml:space="preserve"> to the server (conducted by for example USB sticks or other media connecting to the server)</w:t>
            </w:r>
          </w:p>
        </w:tc>
        <w:tc>
          <w:tcPr>
            <w:tcW w:w="567" w:type="dxa"/>
            <w:tcBorders>
              <w:top w:val="nil"/>
              <w:left w:val="single" w:sz="4" w:space="0" w:color="auto"/>
              <w:bottom w:val="single" w:sz="4" w:space="0" w:color="auto"/>
              <w:right w:val="single" w:sz="4" w:space="0" w:color="auto"/>
            </w:tcBorders>
          </w:tcPr>
          <w:p w14:paraId="410390EA" w14:textId="77777777" w:rsidR="006A48FC" w:rsidRPr="00CF7C45" w:rsidRDefault="006A48FC" w:rsidP="009D418C">
            <w:pPr>
              <w:rPr>
                <w:rFonts w:ascii="Times New Roman" w:hAnsi="Times New Roman" w:cs="Times New Roman"/>
                <w:bCs/>
                <w:sz w:val="20"/>
                <w:szCs w:val="20"/>
              </w:rPr>
            </w:pPr>
            <w:r w:rsidRPr="00CF7C45">
              <w:rPr>
                <w:rFonts w:ascii="Times New Roman" w:hAnsi="Times New Roman" w:cs="Times New Roman"/>
                <w:bCs/>
                <w:sz w:val="20"/>
                <w:szCs w:val="20"/>
              </w:rPr>
              <w:t>M8</w:t>
            </w:r>
          </w:p>
        </w:tc>
        <w:tc>
          <w:tcPr>
            <w:tcW w:w="4536" w:type="dxa"/>
            <w:tcBorders>
              <w:top w:val="nil"/>
              <w:left w:val="single" w:sz="4" w:space="0" w:color="auto"/>
              <w:bottom w:val="single" w:sz="4" w:space="0" w:color="auto"/>
              <w:right w:val="single" w:sz="4" w:space="0" w:color="auto"/>
            </w:tcBorders>
            <w:shd w:val="clear" w:color="auto" w:fill="auto"/>
          </w:tcPr>
          <w:p w14:paraId="40DB39B9" w14:textId="77777777" w:rsidR="006A48FC" w:rsidRPr="00CF7C45" w:rsidRDefault="006A48FC" w:rsidP="008B7897">
            <w:pPr>
              <w:rPr>
                <w:rFonts w:ascii="Times New Roman" w:hAnsi="Times New Roman" w:cs="Times New Roman"/>
                <w:sz w:val="20"/>
                <w:szCs w:val="20"/>
              </w:rPr>
            </w:pPr>
            <w:r w:rsidRPr="00CF7C45">
              <w:rPr>
                <w:rFonts w:ascii="Times New Roman" w:hAnsi="Times New Roman" w:cs="Times New Roman"/>
                <w:bCs/>
                <w:sz w:val="20"/>
                <w:szCs w:val="20"/>
              </w:rPr>
              <w:t>Through system design and access control it should not be possible for unauthorised personnel to access personal or system critical data</w:t>
            </w:r>
            <w:r w:rsidRPr="00CF7C45">
              <w:rPr>
                <w:rFonts w:ascii="Times New Roman" w:hAnsi="Times New Roman" w:cs="Times New Roman"/>
                <w:sz w:val="20"/>
                <w:szCs w:val="20"/>
              </w:rPr>
              <w:t>. Example Security Controls can be found in.</w:t>
            </w:r>
          </w:p>
        </w:tc>
      </w:tr>
      <w:tr w:rsidR="006A48FC" w:rsidRPr="00CF7C45" w14:paraId="6991D51E" w14:textId="77777777" w:rsidTr="008807D2">
        <w:trPr>
          <w:cantSplit/>
        </w:trPr>
        <w:tc>
          <w:tcPr>
            <w:tcW w:w="986" w:type="dxa"/>
            <w:tcBorders>
              <w:top w:val="nil"/>
              <w:left w:val="single" w:sz="4" w:space="0" w:color="auto"/>
              <w:bottom w:val="single" w:sz="4" w:space="0" w:color="auto"/>
              <w:right w:val="single" w:sz="4" w:space="0" w:color="auto"/>
            </w:tcBorders>
          </w:tcPr>
          <w:p w14:paraId="4B2EC1E4" w14:textId="77777777" w:rsidR="006A48FC" w:rsidRPr="00CF7C45" w:rsidRDefault="006A48FC" w:rsidP="009D418C">
            <w:pPr>
              <w:rPr>
                <w:rFonts w:ascii="Times New Roman" w:hAnsi="Times New Roman" w:cs="Times New Roman"/>
                <w:bCs/>
                <w:sz w:val="20"/>
                <w:szCs w:val="20"/>
              </w:rPr>
            </w:pPr>
            <w:r w:rsidRPr="00CF7C45">
              <w:rPr>
                <w:rFonts w:ascii="Times New Roman" w:hAnsi="Times New Roman" w:cs="Times New Roman"/>
                <w:bCs/>
                <w:sz w:val="20"/>
                <w:szCs w:val="20"/>
              </w:rPr>
              <w:t>2.1</w:t>
            </w:r>
          </w:p>
        </w:tc>
        <w:tc>
          <w:tcPr>
            <w:tcW w:w="3296" w:type="dxa"/>
            <w:tcBorders>
              <w:top w:val="nil"/>
              <w:left w:val="single" w:sz="4" w:space="0" w:color="auto"/>
              <w:bottom w:val="single" w:sz="4" w:space="0" w:color="auto"/>
              <w:right w:val="single" w:sz="4" w:space="0" w:color="auto"/>
            </w:tcBorders>
            <w:shd w:val="clear" w:color="auto" w:fill="auto"/>
          </w:tcPr>
          <w:p w14:paraId="5BD136CC" w14:textId="77777777" w:rsidR="006A48FC" w:rsidRPr="00CF7C45" w:rsidRDefault="006A48FC" w:rsidP="009D418C">
            <w:pPr>
              <w:rPr>
                <w:rFonts w:ascii="Times New Roman" w:hAnsi="Times New Roman" w:cs="Times New Roman"/>
                <w:sz w:val="20"/>
                <w:szCs w:val="20"/>
              </w:rPr>
            </w:pPr>
            <w:r w:rsidRPr="00CF7C45">
              <w:rPr>
                <w:rFonts w:ascii="Times New Roman" w:hAnsi="Times New Roman" w:cs="Times New Roman"/>
                <w:bCs/>
                <w:sz w:val="20"/>
                <w:szCs w:val="20"/>
              </w:rPr>
              <w:t>Attack on back-end server stops it functioning</w:t>
            </w:r>
            <w:r w:rsidRPr="00CF7C45">
              <w:rPr>
                <w:rFonts w:ascii="Times New Roman" w:hAnsi="Times New Roman" w:cs="Times New Roman"/>
                <w:sz w:val="20"/>
                <w:szCs w:val="20"/>
              </w:rPr>
              <w:t>, for example it prevents it from interacting with vehicles and providing services they rely on.</w:t>
            </w:r>
          </w:p>
        </w:tc>
        <w:tc>
          <w:tcPr>
            <w:tcW w:w="567" w:type="dxa"/>
            <w:tcBorders>
              <w:top w:val="nil"/>
              <w:left w:val="single" w:sz="4" w:space="0" w:color="auto"/>
              <w:bottom w:val="single" w:sz="4" w:space="0" w:color="auto"/>
              <w:right w:val="single" w:sz="4" w:space="0" w:color="auto"/>
            </w:tcBorders>
          </w:tcPr>
          <w:p w14:paraId="04300A54" w14:textId="77777777" w:rsidR="006A48FC" w:rsidRPr="00CF7C45" w:rsidRDefault="006A48FC" w:rsidP="009D418C">
            <w:pPr>
              <w:rPr>
                <w:rFonts w:ascii="Times New Roman" w:hAnsi="Times New Roman" w:cs="Times New Roman"/>
                <w:bCs/>
                <w:sz w:val="20"/>
                <w:szCs w:val="20"/>
              </w:rPr>
            </w:pPr>
            <w:r w:rsidRPr="00CF7C45">
              <w:rPr>
                <w:rFonts w:ascii="Times New Roman" w:hAnsi="Times New Roman" w:cs="Times New Roman"/>
                <w:bCs/>
                <w:sz w:val="20"/>
                <w:szCs w:val="20"/>
              </w:rPr>
              <w:t>M3</w:t>
            </w:r>
          </w:p>
        </w:tc>
        <w:tc>
          <w:tcPr>
            <w:tcW w:w="4536" w:type="dxa"/>
            <w:tcBorders>
              <w:top w:val="nil"/>
              <w:left w:val="single" w:sz="4" w:space="0" w:color="auto"/>
              <w:bottom w:val="single" w:sz="4" w:space="0" w:color="auto"/>
              <w:right w:val="single" w:sz="4" w:space="0" w:color="auto"/>
            </w:tcBorders>
            <w:shd w:val="clear" w:color="auto" w:fill="auto"/>
          </w:tcPr>
          <w:p w14:paraId="4208E04E" w14:textId="77777777" w:rsidR="006A48FC" w:rsidRPr="00CF7C45" w:rsidRDefault="006A48FC" w:rsidP="008B7897">
            <w:pPr>
              <w:rPr>
                <w:rFonts w:ascii="Times New Roman" w:hAnsi="Times New Roman" w:cs="Times New Roman"/>
                <w:sz w:val="20"/>
                <w:szCs w:val="20"/>
              </w:rPr>
            </w:pPr>
            <w:r w:rsidRPr="00CF7C45">
              <w:rPr>
                <w:rFonts w:ascii="Times New Roman" w:hAnsi="Times New Roman" w:cs="Times New Roman"/>
                <w:bCs/>
                <w:sz w:val="20"/>
                <w:szCs w:val="20"/>
              </w:rPr>
              <w:t xml:space="preserve">Security Controls shall be applied to back-end systems.  Where back-end servers are critical to the provision of services there are recovery measures in case of system outage. Example </w:t>
            </w:r>
            <w:r w:rsidRPr="00CF7C45">
              <w:rPr>
                <w:rFonts w:ascii="Times New Roman" w:hAnsi="Times New Roman" w:cs="Times New Roman"/>
                <w:sz w:val="20"/>
                <w:szCs w:val="20"/>
              </w:rPr>
              <w:t>Security Controls can be found in OWASP.</w:t>
            </w:r>
          </w:p>
        </w:tc>
      </w:tr>
      <w:tr w:rsidR="006A48FC" w:rsidRPr="00CF7C45" w14:paraId="60C1676B" w14:textId="77777777" w:rsidTr="008807D2">
        <w:trPr>
          <w:cantSplit/>
        </w:trPr>
        <w:tc>
          <w:tcPr>
            <w:tcW w:w="986" w:type="dxa"/>
            <w:tcBorders>
              <w:top w:val="nil"/>
              <w:left w:val="single" w:sz="4" w:space="0" w:color="auto"/>
              <w:bottom w:val="single" w:sz="4" w:space="0" w:color="auto"/>
              <w:right w:val="single" w:sz="4" w:space="0" w:color="auto"/>
            </w:tcBorders>
          </w:tcPr>
          <w:p w14:paraId="1AA9D65D" w14:textId="77777777" w:rsidR="006A48FC" w:rsidRPr="00CF7C45" w:rsidRDefault="006A48FC" w:rsidP="009D418C">
            <w:pPr>
              <w:rPr>
                <w:rFonts w:ascii="Times New Roman" w:hAnsi="Times New Roman" w:cs="Times New Roman"/>
                <w:bCs/>
                <w:sz w:val="20"/>
                <w:szCs w:val="20"/>
              </w:rPr>
            </w:pPr>
            <w:r w:rsidRPr="00CF7C45">
              <w:rPr>
                <w:rFonts w:ascii="Times New Roman" w:hAnsi="Times New Roman" w:cs="Times New Roman"/>
                <w:bCs/>
                <w:sz w:val="20"/>
                <w:szCs w:val="20"/>
              </w:rPr>
              <w:t>3.2</w:t>
            </w:r>
          </w:p>
        </w:tc>
        <w:tc>
          <w:tcPr>
            <w:tcW w:w="3296" w:type="dxa"/>
            <w:tcBorders>
              <w:top w:val="nil"/>
              <w:left w:val="single" w:sz="4" w:space="0" w:color="auto"/>
              <w:bottom w:val="single" w:sz="4" w:space="0" w:color="auto"/>
              <w:right w:val="single" w:sz="4" w:space="0" w:color="auto"/>
            </w:tcBorders>
            <w:shd w:val="clear" w:color="auto" w:fill="auto"/>
          </w:tcPr>
          <w:p w14:paraId="009167EF" w14:textId="77777777" w:rsidR="006A48FC" w:rsidRPr="00CF7C45" w:rsidRDefault="006A48FC" w:rsidP="009D418C">
            <w:pPr>
              <w:rPr>
                <w:rFonts w:ascii="Times New Roman" w:hAnsi="Times New Roman" w:cs="Times New Roman"/>
                <w:sz w:val="20"/>
                <w:szCs w:val="20"/>
              </w:rPr>
            </w:pPr>
            <w:r w:rsidRPr="00CF7C45">
              <w:rPr>
                <w:rFonts w:ascii="Times New Roman" w:hAnsi="Times New Roman" w:cs="Times New Roman"/>
                <w:bCs/>
                <w:sz w:val="20"/>
                <w:szCs w:val="20"/>
              </w:rPr>
              <w:t>Loss of information in the cloud</w:t>
            </w:r>
            <w:r w:rsidRPr="00CF7C45">
              <w:rPr>
                <w:rFonts w:ascii="Times New Roman" w:hAnsi="Times New Roman" w:cs="Times New Roman"/>
                <w:sz w:val="20"/>
                <w:szCs w:val="20"/>
              </w:rPr>
              <w:t xml:space="preserve">. Sensitive data may be lost due to attacks or accidents when </w:t>
            </w:r>
            <w:r w:rsidR="004F04FC" w:rsidRPr="00CF7C45">
              <w:rPr>
                <w:rFonts w:ascii="Times New Roman" w:hAnsi="Times New Roman" w:cs="Times New Roman"/>
                <w:sz w:val="20"/>
                <w:szCs w:val="20"/>
              </w:rPr>
              <w:t xml:space="preserve">data is </w:t>
            </w:r>
            <w:r w:rsidRPr="00CF7C45">
              <w:rPr>
                <w:rFonts w:ascii="Times New Roman" w:hAnsi="Times New Roman" w:cs="Times New Roman"/>
                <w:sz w:val="20"/>
                <w:szCs w:val="20"/>
              </w:rPr>
              <w:t>stored by third-party cloud service providers</w:t>
            </w:r>
          </w:p>
        </w:tc>
        <w:tc>
          <w:tcPr>
            <w:tcW w:w="567" w:type="dxa"/>
            <w:tcBorders>
              <w:top w:val="nil"/>
              <w:left w:val="single" w:sz="4" w:space="0" w:color="auto"/>
              <w:bottom w:val="single" w:sz="4" w:space="0" w:color="auto"/>
              <w:right w:val="single" w:sz="4" w:space="0" w:color="auto"/>
            </w:tcBorders>
          </w:tcPr>
          <w:p w14:paraId="654CED80" w14:textId="77777777" w:rsidR="006A48FC" w:rsidRPr="00CF7C45" w:rsidRDefault="006A48FC" w:rsidP="009D418C">
            <w:pPr>
              <w:rPr>
                <w:rFonts w:ascii="Times New Roman" w:hAnsi="Times New Roman" w:cs="Times New Roman"/>
                <w:bCs/>
                <w:sz w:val="20"/>
                <w:szCs w:val="20"/>
              </w:rPr>
            </w:pPr>
            <w:r w:rsidRPr="00CF7C45">
              <w:rPr>
                <w:rFonts w:ascii="Times New Roman" w:hAnsi="Times New Roman" w:cs="Times New Roman"/>
                <w:bCs/>
                <w:sz w:val="20"/>
                <w:szCs w:val="20"/>
              </w:rPr>
              <w:t>M4</w:t>
            </w:r>
          </w:p>
        </w:tc>
        <w:tc>
          <w:tcPr>
            <w:tcW w:w="4536" w:type="dxa"/>
            <w:tcBorders>
              <w:top w:val="nil"/>
              <w:left w:val="single" w:sz="4" w:space="0" w:color="auto"/>
              <w:bottom w:val="single" w:sz="4" w:space="0" w:color="auto"/>
              <w:right w:val="single" w:sz="4" w:space="0" w:color="auto"/>
            </w:tcBorders>
            <w:shd w:val="clear" w:color="auto" w:fill="auto"/>
          </w:tcPr>
          <w:p w14:paraId="534031C0" w14:textId="77777777" w:rsidR="006A48FC" w:rsidRPr="00CF7C45" w:rsidRDefault="006A48FC" w:rsidP="008B7897">
            <w:pPr>
              <w:rPr>
                <w:rFonts w:ascii="Times New Roman" w:hAnsi="Times New Roman" w:cs="Times New Roman"/>
                <w:sz w:val="20"/>
                <w:szCs w:val="20"/>
              </w:rPr>
            </w:pPr>
            <w:r w:rsidRPr="00CF7C45">
              <w:rPr>
                <w:rFonts w:ascii="Times New Roman" w:hAnsi="Times New Roman" w:cs="Times New Roman"/>
                <w:bCs/>
                <w:sz w:val="20"/>
                <w:szCs w:val="20"/>
              </w:rPr>
              <w:t>Security Controls shall be applied to minimise risks associated with cloud computing.</w:t>
            </w:r>
            <w:r w:rsidRPr="00CF7C45">
              <w:rPr>
                <w:rFonts w:ascii="Times New Roman" w:hAnsi="Times New Roman" w:cs="Times New Roman"/>
                <w:sz w:val="20"/>
                <w:szCs w:val="20"/>
              </w:rPr>
              <w:t xml:space="preserve"> Example Security Controls can be found in OWASP</w:t>
            </w:r>
            <w:r w:rsidR="008B7897">
              <w:rPr>
                <w:rFonts w:ascii="Times New Roman" w:hAnsi="Times New Roman" w:cs="Times New Roman"/>
                <w:sz w:val="20"/>
                <w:szCs w:val="20"/>
              </w:rPr>
              <w:t xml:space="preserve"> and</w:t>
            </w:r>
            <w:r w:rsidRPr="00CF7C45">
              <w:rPr>
                <w:rFonts w:ascii="Times New Roman" w:hAnsi="Times New Roman" w:cs="Times New Roman"/>
                <w:sz w:val="20"/>
                <w:szCs w:val="20"/>
              </w:rPr>
              <w:t xml:space="preserve"> NCSC cloud computing guidance.</w:t>
            </w:r>
          </w:p>
        </w:tc>
      </w:tr>
      <w:tr w:rsidR="006A48FC" w:rsidRPr="00CF7C45" w14:paraId="1E3E5841" w14:textId="77777777" w:rsidTr="00531027">
        <w:trPr>
          <w:cantSplit/>
        </w:trPr>
        <w:tc>
          <w:tcPr>
            <w:tcW w:w="986" w:type="dxa"/>
            <w:tcBorders>
              <w:top w:val="nil"/>
              <w:left w:val="single" w:sz="4" w:space="0" w:color="auto"/>
              <w:bottom w:val="single" w:sz="12" w:space="0" w:color="auto"/>
              <w:right w:val="single" w:sz="4" w:space="0" w:color="auto"/>
            </w:tcBorders>
          </w:tcPr>
          <w:p w14:paraId="76A95773" w14:textId="77777777" w:rsidR="006A48FC" w:rsidRPr="00CF7C45" w:rsidRDefault="006A48FC" w:rsidP="009D418C">
            <w:pPr>
              <w:rPr>
                <w:rFonts w:ascii="Times New Roman" w:hAnsi="Times New Roman" w:cs="Times New Roman"/>
                <w:bCs/>
                <w:sz w:val="20"/>
                <w:szCs w:val="20"/>
              </w:rPr>
            </w:pPr>
            <w:r w:rsidRPr="00CF7C45">
              <w:rPr>
                <w:rFonts w:ascii="Times New Roman" w:hAnsi="Times New Roman" w:cs="Times New Roman"/>
                <w:bCs/>
                <w:sz w:val="20"/>
                <w:szCs w:val="20"/>
              </w:rPr>
              <w:t>3.5</w:t>
            </w:r>
          </w:p>
        </w:tc>
        <w:tc>
          <w:tcPr>
            <w:tcW w:w="3296" w:type="dxa"/>
            <w:tcBorders>
              <w:top w:val="nil"/>
              <w:left w:val="single" w:sz="4" w:space="0" w:color="auto"/>
              <w:bottom w:val="single" w:sz="12" w:space="0" w:color="auto"/>
              <w:right w:val="single" w:sz="4" w:space="0" w:color="auto"/>
            </w:tcBorders>
            <w:shd w:val="clear" w:color="auto" w:fill="auto"/>
          </w:tcPr>
          <w:p w14:paraId="598CBFFA" w14:textId="77777777" w:rsidR="006A48FC" w:rsidRPr="00CF7C45" w:rsidRDefault="006A48FC">
            <w:pPr>
              <w:rPr>
                <w:rFonts w:ascii="Times New Roman" w:hAnsi="Times New Roman" w:cs="Times New Roman"/>
                <w:sz w:val="20"/>
                <w:szCs w:val="20"/>
              </w:rPr>
            </w:pPr>
            <w:r w:rsidRPr="00CF7C45">
              <w:rPr>
                <w:rFonts w:ascii="Times New Roman" w:hAnsi="Times New Roman" w:cs="Times New Roman"/>
                <w:bCs/>
                <w:sz w:val="20"/>
                <w:szCs w:val="20"/>
              </w:rPr>
              <w:t>Information breach</w:t>
            </w:r>
            <w:r w:rsidRPr="00CF7C45">
              <w:rPr>
                <w:rFonts w:ascii="Times New Roman" w:hAnsi="Times New Roman" w:cs="Times New Roman"/>
                <w:sz w:val="20"/>
                <w:szCs w:val="20"/>
              </w:rPr>
              <w:t xml:space="preserve"> </w:t>
            </w:r>
            <w:r w:rsidR="004F04FC" w:rsidRPr="00CF7C45">
              <w:rPr>
                <w:rFonts w:ascii="Times New Roman" w:hAnsi="Times New Roman" w:cs="Times New Roman"/>
                <w:sz w:val="20"/>
                <w:szCs w:val="20"/>
              </w:rPr>
              <w:t xml:space="preserve">by unintended </w:t>
            </w:r>
            <w:r w:rsidRPr="00CF7C45">
              <w:rPr>
                <w:rFonts w:ascii="Times New Roman" w:hAnsi="Times New Roman" w:cs="Times New Roman"/>
                <w:sz w:val="20"/>
                <w:szCs w:val="20"/>
              </w:rPr>
              <w:t xml:space="preserve">sharing </w:t>
            </w:r>
            <w:r w:rsidR="004F04FC" w:rsidRPr="00CF7C45">
              <w:rPr>
                <w:rFonts w:ascii="Times New Roman" w:hAnsi="Times New Roman" w:cs="Times New Roman"/>
                <w:sz w:val="20"/>
                <w:szCs w:val="20"/>
              </w:rPr>
              <w:t xml:space="preserve">of data </w:t>
            </w:r>
            <w:r w:rsidRPr="00CF7C45">
              <w:rPr>
                <w:rFonts w:ascii="Times New Roman" w:hAnsi="Times New Roman" w:cs="Times New Roman"/>
                <w:sz w:val="20"/>
                <w:szCs w:val="20"/>
              </w:rPr>
              <w:t>(e.g. admin errors, storing data in servers in garages)</w:t>
            </w:r>
          </w:p>
        </w:tc>
        <w:tc>
          <w:tcPr>
            <w:tcW w:w="567" w:type="dxa"/>
            <w:tcBorders>
              <w:top w:val="nil"/>
              <w:left w:val="single" w:sz="4" w:space="0" w:color="auto"/>
              <w:bottom w:val="single" w:sz="12" w:space="0" w:color="auto"/>
              <w:right w:val="single" w:sz="4" w:space="0" w:color="auto"/>
            </w:tcBorders>
          </w:tcPr>
          <w:p w14:paraId="07ADB490" w14:textId="77777777" w:rsidR="006A48FC" w:rsidRPr="00CF7C45" w:rsidRDefault="006A48FC" w:rsidP="009D418C">
            <w:pPr>
              <w:rPr>
                <w:rFonts w:ascii="Times New Roman" w:hAnsi="Times New Roman" w:cs="Times New Roman"/>
                <w:bCs/>
                <w:sz w:val="20"/>
                <w:szCs w:val="20"/>
              </w:rPr>
            </w:pPr>
            <w:r w:rsidRPr="00CF7C45">
              <w:rPr>
                <w:rFonts w:ascii="Times New Roman" w:hAnsi="Times New Roman" w:cs="Times New Roman"/>
                <w:bCs/>
                <w:sz w:val="20"/>
                <w:szCs w:val="20"/>
              </w:rPr>
              <w:t>M5</w:t>
            </w:r>
          </w:p>
        </w:tc>
        <w:tc>
          <w:tcPr>
            <w:tcW w:w="4536" w:type="dxa"/>
            <w:tcBorders>
              <w:top w:val="nil"/>
              <w:left w:val="single" w:sz="4" w:space="0" w:color="auto"/>
              <w:bottom w:val="single" w:sz="12" w:space="0" w:color="auto"/>
              <w:right w:val="single" w:sz="4" w:space="0" w:color="auto"/>
            </w:tcBorders>
            <w:shd w:val="clear" w:color="auto" w:fill="auto"/>
          </w:tcPr>
          <w:p w14:paraId="2DF4AA84" w14:textId="77777777" w:rsidR="006A48FC" w:rsidRPr="00CF7C45" w:rsidRDefault="006A48FC" w:rsidP="008B7897">
            <w:pPr>
              <w:rPr>
                <w:rFonts w:ascii="Times New Roman" w:hAnsi="Times New Roman" w:cs="Times New Roman"/>
                <w:sz w:val="20"/>
                <w:szCs w:val="20"/>
              </w:rPr>
            </w:pPr>
            <w:r w:rsidRPr="00CF7C45">
              <w:rPr>
                <w:rFonts w:ascii="Times New Roman" w:hAnsi="Times New Roman" w:cs="Times New Roman"/>
                <w:bCs/>
                <w:sz w:val="20"/>
                <w:szCs w:val="20"/>
              </w:rPr>
              <w:t>Security Controls shall be applied to back-end systems to prevent data breach</w:t>
            </w:r>
            <w:r w:rsidR="00D55106" w:rsidRPr="00CF7C45">
              <w:rPr>
                <w:rFonts w:ascii="Times New Roman" w:hAnsi="Times New Roman" w:cs="Times New Roman"/>
                <w:bCs/>
                <w:sz w:val="20"/>
                <w:szCs w:val="20"/>
              </w:rPr>
              <w:t>es</w:t>
            </w:r>
            <w:r w:rsidRPr="00CF7C45">
              <w:rPr>
                <w:rFonts w:ascii="Times New Roman" w:hAnsi="Times New Roman" w:cs="Times New Roman"/>
                <w:sz w:val="20"/>
                <w:szCs w:val="20"/>
              </w:rPr>
              <w:t>. Example Security Controls can be found in OWASP.</w:t>
            </w:r>
          </w:p>
        </w:tc>
      </w:tr>
    </w:tbl>
    <w:p w14:paraId="58CC8855" w14:textId="77777777" w:rsidR="009D418C" w:rsidRPr="00CF7C45" w:rsidRDefault="009D418C" w:rsidP="009D418C">
      <w:pPr>
        <w:rPr>
          <w:rFonts w:ascii="Times New Roman" w:hAnsi="Times New Roman" w:cs="Times New Roman"/>
          <w:sz w:val="20"/>
          <w:szCs w:val="20"/>
          <w:lang w:eastAsia="en-US"/>
        </w:rPr>
      </w:pPr>
    </w:p>
    <w:p w14:paraId="39971319" w14:textId="77777777" w:rsidR="009D418C" w:rsidRPr="00CF7C45" w:rsidRDefault="00531027" w:rsidP="00531027">
      <w:pPr>
        <w:pStyle w:val="SingleTxtG"/>
        <w:rPr>
          <w:lang w:eastAsia="ja-JP"/>
        </w:rPr>
      </w:pPr>
      <w:r>
        <w:t>2.</w:t>
      </w:r>
      <w:r>
        <w:tab/>
      </w:r>
      <w:r w:rsidR="009D418C" w:rsidRPr="00CF7C45">
        <w:t xml:space="preserve">Examples of mitigation for </w:t>
      </w:r>
      <w:r w:rsidR="006F785C">
        <w:rPr>
          <w:lang w:eastAsia="ja-JP"/>
        </w:rPr>
        <w:t>"</w:t>
      </w:r>
      <w:r w:rsidR="00906715" w:rsidRPr="00CF7C45">
        <w:rPr>
          <w:lang w:eastAsia="ja-JP"/>
        </w:rPr>
        <w:t>Vehicle</w:t>
      </w:r>
      <w:r w:rsidR="00906715" w:rsidRPr="00CF7C45">
        <w:t xml:space="preserve"> communication channels</w:t>
      </w:r>
      <w:r w:rsidR="00906715" w:rsidRPr="00CF7C45" w:rsidDel="00906715">
        <w:t xml:space="preserve"> </w:t>
      </w:r>
      <w:r w:rsidR="006F785C">
        <w:rPr>
          <w:lang w:eastAsia="ja-JP"/>
        </w:rPr>
        <w:t>"</w:t>
      </w:r>
    </w:p>
    <w:p w14:paraId="73C48756" w14:textId="77777777" w:rsidR="009D418C" w:rsidRPr="00CF7C45" w:rsidRDefault="00531027" w:rsidP="000024EE">
      <w:pPr>
        <w:pStyle w:val="SingleTxtG"/>
      </w:pPr>
      <w:r>
        <w:tab/>
      </w:r>
      <w:r w:rsidR="009D418C" w:rsidRPr="00CF7C45">
        <w:t xml:space="preserve">Examples of mitigation to the threats which are related to </w:t>
      </w:r>
      <w:r w:rsidR="006F785C">
        <w:rPr>
          <w:lang w:eastAsia="ja-JP"/>
        </w:rPr>
        <w:t>"</w:t>
      </w:r>
      <w:r w:rsidR="00906715" w:rsidRPr="00CF7C45">
        <w:rPr>
          <w:lang w:eastAsia="ja-JP"/>
        </w:rPr>
        <w:t>Vehicle</w:t>
      </w:r>
      <w:r w:rsidR="00544E36" w:rsidRPr="00CF7C45">
        <w:t xml:space="preserve"> </w:t>
      </w:r>
      <w:r w:rsidR="00906715" w:rsidRPr="00CF7C45">
        <w:t>communication channels</w:t>
      </w:r>
      <w:r w:rsidR="006F785C">
        <w:rPr>
          <w:lang w:eastAsia="ja-JP"/>
        </w:rPr>
        <w:t>"</w:t>
      </w:r>
      <w:r w:rsidR="009D418C" w:rsidRPr="00CF7C45">
        <w:rPr>
          <w:lang w:eastAsia="ja-JP"/>
        </w:rPr>
        <w:t xml:space="preserve"> </w:t>
      </w:r>
      <w:r w:rsidR="009D418C" w:rsidRPr="00CF7C45">
        <w:t>are listed in Table B2.</w:t>
      </w:r>
    </w:p>
    <w:p w14:paraId="5588E59A" w14:textId="77777777" w:rsidR="009D418C" w:rsidRPr="00CF7C45" w:rsidRDefault="009D418C" w:rsidP="00531027">
      <w:pPr>
        <w:pStyle w:val="SingleTxtG"/>
        <w:ind w:left="1134" w:firstLine="0"/>
        <w:jc w:val="left"/>
      </w:pPr>
      <w:r w:rsidRPr="00CF7C45">
        <w:lastRenderedPageBreak/>
        <w:t xml:space="preserve">Table B2 </w:t>
      </w:r>
      <w:r w:rsidR="00531027">
        <w:br/>
      </w:r>
      <w:r w:rsidRPr="00B644CF">
        <w:rPr>
          <w:b/>
          <w:bCs w:val="0"/>
        </w:rPr>
        <w:t xml:space="preserve">Examples of mitigation to the threats which are related to </w:t>
      </w:r>
      <w:r w:rsidR="006F785C" w:rsidRPr="00B644CF">
        <w:rPr>
          <w:b/>
          <w:bCs w:val="0"/>
          <w:lang w:eastAsia="ja-JP"/>
        </w:rPr>
        <w:t>"</w:t>
      </w:r>
      <w:r w:rsidR="00906715" w:rsidRPr="00B644CF">
        <w:rPr>
          <w:b/>
          <w:bCs w:val="0"/>
          <w:lang w:eastAsia="ja-JP"/>
        </w:rPr>
        <w:t>Vehicle</w:t>
      </w:r>
      <w:r w:rsidR="00906715" w:rsidRPr="00B644CF">
        <w:rPr>
          <w:b/>
          <w:bCs w:val="0"/>
        </w:rPr>
        <w:t xml:space="preserve"> communication channels</w:t>
      </w:r>
      <w:r w:rsidR="006F785C" w:rsidRPr="00B644CF">
        <w:rPr>
          <w:b/>
          <w:bCs w:val="0"/>
          <w:lang w:eastAsia="ja-JP"/>
        </w:rPr>
        <w:t>"</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6"/>
        <w:gridCol w:w="3499"/>
        <w:gridCol w:w="594"/>
        <w:gridCol w:w="4226"/>
      </w:tblGrid>
      <w:tr w:rsidR="00906715" w:rsidRPr="00CF7C45" w14:paraId="47366CF4" w14:textId="77777777" w:rsidTr="00531027">
        <w:trPr>
          <w:tblHeader/>
        </w:trPr>
        <w:tc>
          <w:tcPr>
            <w:tcW w:w="1066" w:type="dxa"/>
            <w:tcBorders>
              <w:bottom w:val="single" w:sz="12" w:space="0" w:color="auto"/>
            </w:tcBorders>
          </w:tcPr>
          <w:p w14:paraId="7FDD2C6B" w14:textId="77777777" w:rsidR="00906715" w:rsidRPr="00531027" w:rsidRDefault="00906715" w:rsidP="009D418C">
            <w:pPr>
              <w:tabs>
                <w:tab w:val="left" w:pos="1418"/>
                <w:tab w:val="left" w:pos="1560"/>
              </w:tabs>
              <w:jc w:val="center"/>
              <w:rPr>
                <w:rFonts w:ascii="Times New Roman" w:hAnsi="Times New Roman" w:cs="Times New Roman"/>
                <w:i/>
                <w:sz w:val="16"/>
                <w:szCs w:val="16"/>
              </w:rPr>
            </w:pPr>
            <w:r w:rsidRPr="00531027">
              <w:rPr>
                <w:rFonts w:ascii="Times New Roman" w:hAnsi="Times New Roman" w:cs="Times New Roman"/>
                <w:i/>
                <w:sz w:val="16"/>
                <w:szCs w:val="16"/>
              </w:rPr>
              <w:t>Table 1 reference</w:t>
            </w:r>
          </w:p>
        </w:tc>
        <w:tc>
          <w:tcPr>
            <w:tcW w:w="3499" w:type="dxa"/>
            <w:tcBorders>
              <w:bottom w:val="single" w:sz="12" w:space="0" w:color="auto"/>
            </w:tcBorders>
          </w:tcPr>
          <w:p w14:paraId="62FDFF27" w14:textId="77777777" w:rsidR="00906715" w:rsidRPr="00531027" w:rsidRDefault="00906715" w:rsidP="00906715">
            <w:pPr>
              <w:tabs>
                <w:tab w:val="left" w:pos="1418"/>
                <w:tab w:val="left" w:pos="1560"/>
              </w:tabs>
              <w:jc w:val="center"/>
              <w:rPr>
                <w:rFonts w:ascii="Times New Roman" w:hAnsi="Times New Roman" w:cs="Times New Roman"/>
                <w:i/>
                <w:sz w:val="16"/>
                <w:szCs w:val="16"/>
              </w:rPr>
            </w:pPr>
            <w:r w:rsidRPr="00531027">
              <w:rPr>
                <w:rFonts w:ascii="Times New Roman" w:hAnsi="Times New Roman" w:cs="Times New Roman"/>
                <w:i/>
                <w:sz w:val="16"/>
                <w:szCs w:val="16"/>
              </w:rPr>
              <w:t xml:space="preserve">Threats </w:t>
            </w:r>
            <w:r w:rsidRPr="00531027">
              <w:rPr>
                <w:rFonts w:ascii="Times New Roman" w:hAnsi="Times New Roman" w:cs="Times New Roman"/>
                <w:i/>
                <w:sz w:val="16"/>
                <w:szCs w:val="16"/>
                <w:lang w:eastAsia="ja-JP"/>
              </w:rPr>
              <w:t>to</w:t>
            </w:r>
            <w:r w:rsidRPr="00531027">
              <w:rPr>
                <w:rFonts w:ascii="Times New Roman" w:hAnsi="Times New Roman" w:cs="Times New Roman"/>
                <w:i/>
                <w:sz w:val="16"/>
                <w:szCs w:val="16"/>
              </w:rPr>
              <w:t xml:space="preserve"> </w:t>
            </w:r>
            <w:r w:rsidR="006F785C" w:rsidRPr="00531027">
              <w:rPr>
                <w:rFonts w:ascii="Times New Roman" w:hAnsi="Times New Roman" w:cs="Times New Roman"/>
                <w:i/>
                <w:sz w:val="16"/>
                <w:szCs w:val="16"/>
              </w:rPr>
              <w:t>"</w:t>
            </w:r>
            <w:r w:rsidRPr="00531027">
              <w:rPr>
                <w:rFonts w:ascii="Times New Roman" w:hAnsi="Times New Roman" w:cs="Times New Roman"/>
                <w:i/>
                <w:sz w:val="16"/>
                <w:szCs w:val="16"/>
              </w:rPr>
              <w:t>Vehicle communication channels</w:t>
            </w:r>
            <w:r w:rsidR="006F785C" w:rsidRPr="00531027">
              <w:rPr>
                <w:rFonts w:ascii="Times New Roman" w:hAnsi="Times New Roman" w:cs="Times New Roman"/>
                <w:i/>
                <w:sz w:val="16"/>
                <w:szCs w:val="16"/>
              </w:rPr>
              <w:t>"</w:t>
            </w:r>
          </w:p>
        </w:tc>
        <w:tc>
          <w:tcPr>
            <w:tcW w:w="594" w:type="dxa"/>
            <w:tcBorders>
              <w:bottom w:val="single" w:sz="12" w:space="0" w:color="auto"/>
            </w:tcBorders>
          </w:tcPr>
          <w:p w14:paraId="453265CA" w14:textId="77777777" w:rsidR="00906715" w:rsidRPr="00531027" w:rsidRDefault="006A48FC" w:rsidP="009D418C">
            <w:pPr>
              <w:tabs>
                <w:tab w:val="left" w:pos="1418"/>
                <w:tab w:val="left" w:pos="1560"/>
              </w:tabs>
              <w:spacing w:before="80" w:after="80" w:line="200" w:lineRule="exact"/>
              <w:jc w:val="center"/>
              <w:rPr>
                <w:rFonts w:ascii="Times New Roman" w:hAnsi="Times New Roman" w:cs="Times New Roman"/>
                <w:i/>
                <w:sz w:val="16"/>
                <w:szCs w:val="16"/>
              </w:rPr>
            </w:pPr>
            <w:r w:rsidRPr="00531027">
              <w:rPr>
                <w:rFonts w:ascii="Times New Roman" w:hAnsi="Times New Roman" w:cs="Times New Roman"/>
                <w:i/>
                <w:sz w:val="16"/>
                <w:szCs w:val="16"/>
              </w:rPr>
              <w:t>Ref</w:t>
            </w:r>
          </w:p>
        </w:tc>
        <w:tc>
          <w:tcPr>
            <w:tcW w:w="4226" w:type="dxa"/>
            <w:tcBorders>
              <w:bottom w:val="single" w:sz="12" w:space="0" w:color="auto"/>
            </w:tcBorders>
          </w:tcPr>
          <w:p w14:paraId="3977E26E" w14:textId="77777777" w:rsidR="00906715" w:rsidRPr="00531027" w:rsidRDefault="00906715" w:rsidP="009D418C">
            <w:pPr>
              <w:tabs>
                <w:tab w:val="left" w:pos="1418"/>
                <w:tab w:val="left" w:pos="1560"/>
              </w:tabs>
              <w:spacing w:before="80" w:after="80" w:line="200" w:lineRule="exact"/>
              <w:jc w:val="center"/>
              <w:rPr>
                <w:rFonts w:ascii="Times New Roman" w:hAnsi="Times New Roman" w:cs="Times New Roman"/>
                <w:i/>
                <w:sz w:val="16"/>
                <w:szCs w:val="16"/>
              </w:rPr>
            </w:pPr>
            <w:r w:rsidRPr="00531027">
              <w:rPr>
                <w:rFonts w:ascii="Times New Roman" w:hAnsi="Times New Roman" w:cs="Times New Roman"/>
                <w:i/>
                <w:sz w:val="16"/>
                <w:szCs w:val="16"/>
              </w:rPr>
              <w:t>Mitigation</w:t>
            </w:r>
          </w:p>
        </w:tc>
      </w:tr>
      <w:tr w:rsidR="00906715" w:rsidRPr="00CF7C45" w14:paraId="1009D317" w14:textId="77777777" w:rsidTr="00531027">
        <w:trPr>
          <w:cantSplit/>
        </w:trPr>
        <w:tc>
          <w:tcPr>
            <w:tcW w:w="1066" w:type="dxa"/>
            <w:tcBorders>
              <w:top w:val="single" w:sz="12" w:space="0" w:color="auto"/>
            </w:tcBorders>
          </w:tcPr>
          <w:p w14:paraId="0DFEA210" w14:textId="77777777" w:rsidR="00906715" w:rsidRPr="00CF7C45" w:rsidRDefault="00906715"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4.1</w:t>
            </w:r>
          </w:p>
        </w:tc>
        <w:tc>
          <w:tcPr>
            <w:tcW w:w="3499" w:type="dxa"/>
            <w:tcBorders>
              <w:top w:val="single" w:sz="12" w:space="0" w:color="auto"/>
            </w:tcBorders>
          </w:tcPr>
          <w:p w14:paraId="7C9BF5FB" w14:textId="77777777" w:rsidR="00906715" w:rsidRPr="00CF7C45" w:rsidRDefault="00906715" w:rsidP="00685E2A">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 xml:space="preserve">Spoofing of messages (e.g. 802.11p V2X during platooning, </w:t>
            </w:r>
            <w:r w:rsidR="00481F57">
              <w:rPr>
                <w:rFonts w:ascii="Times New Roman" w:eastAsia="MS Mincho" w:hAnsi="Times New Roman" w:cs="Times New Roman"/>
                <w:sz w:val="20"/>
                <w:szCs w:val="20"/>
                <w:lang w:eastAsia="ja-JP"/>
              </w:rPr>
              <w:t>GNSS</w:t>
            </w:r>
            <w:r w:rsidR="00481F57" w:rsidRPr="00CF7C45">
              <w:rPr>
                <w:rFonts w:ascii="Times New Roman" w:eastAsia="MS Mincho" w:hAnsi="Times New Roman" w:cs="Times New Roman"/>
                <w:sz w:val="20"/>
                <w:szCs w:val="20"/>
                <w:lang w:eastAsia="ja-JP"/>
              </w:rPr>
              <w:t xml:space="preserve"> </w:t>
            </w:r>
            <w:r w:rsidRPr="00CF7C45">
              <w:rPr>
                <w:rFonts w:ascii="Times New Roman" w:eastAsia="MS Mincho" w:hAnsi="Times New Roman" w:cs="Times New Roman"/>
                <w:sz w:val="20"/>
                <w:szCs w:val="20"/>
                <w:lang w:eastAsia="ja-JP"/>
              </w:rPr>
              <w:t>messages, etc.) by impersonation</w:t>
            </w:r>
          </w:p>
        </w:tc>
        <w:tc>
          <w:tcPr>
            <w:tcW w:w="594" w:type="dxa"/>
            <w:tcBorders>
              <w:top w:val="single" w:sz="12" w:space="0" w:color="auto"/>
            </w:tcBorders>
          </w:tcPr>
          <w:p w14:paraId="0638AAE7" w14:textId="77777777" w:rsidR="00906715" w:rsidRPr="00CF7C45" w:rsidRDefault="006A48FC"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M10</w:t>
            </w:r>
          </w:p>
        </w:tc>
        <w:tc>
          <w:tcPr>
            <w:tcW w:w="4226" w:type="dxa"/>
            <w:tcBorders>
              <w:top w:val="single" w:sz="12" w:space="0" w:color="auto"/>
            </w:tcBorders>
          </w:tcPr>
          <w:p w14:paraId="47011830" w14:textId="77777777" w:rsidR="00906715" w:rsidRPr="00CF7C45" w:rsidRDefault="00544E36" w:rsidP="009D418C">
            <w:pPr>
              <w:rPr>
                <w:rFonts w:ascii="Times New Roman" w:eastAsia="MS Mincho" w:hAnsi="Times New Roman" w:cs="Times New Roman"/>
                <w:sz w:val="20"/>
                <w:szCs w:val="20"/>
                <w:lang w:eastAsia="ja-JP"/>
              </w:rPr>
            </w:pPr>
            <w:r w:rsidRPr="00CF7C45">
              <w:rPr>
                <w:rFonts w:ascii="Times New Roman" w:hAnsi="Times New Roman" w:cs="Times New Roman"/>
                <w:sz w:val="20"/>
                <w:szCs w:val="20"/>
              </w:rPr>
              <w:t>The vehicle shall verify the authenticity and integrity of messages it receives</w:t>
            </w:r>
          </w:p>
        </w:tc>
      </w:tr>
      <w:tr w:rsidR="00906715" w:rsidRPr="00CF7C45" w14:paraId="4F5906FE" w14:textId="77777777" w:rsidTr="00544E36">
        <w:trPr>
          <w:cantSplit/>
        </w:trPr>
        <w:tc>
          <w:tcPr>
            <w:tcW w:w="1066" w:type="dxa"/>
          </w:tcPr>
          <w:p w14:paraId="63F3D12D" w14:textId="77777777" w:rsidR="00906715" w:rsidRPr="00CF7C45" w:rsidRDefault="00906715"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4.2</w:t>
            </w:r>
          </w:p>
        </w:tc>
        <w:tc>
          <w:tcPr>
            <w:tcW w:w="3499" w:type="dxa"/>
          </w:tcPr>
          <w:p w14:paraId="1BAC918D" w14:textId="77777777" w:rsidR="00906715" w:rsidRPr="00CF7C45" w:rsidRDefault="00906715"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Sybil attack (in order to spoof other vehicles as if there are many vehicles on the road)</w:t>
            </w:r>
          </w:p>
        </w:tc>
        <w:tc>
          <w:tcPr>
            <w:tcW w:w="594" w:type="dxa"/>
          </w:tcPr>
          <w:p w14:paraId="46589EC5" w14:textId="77777777" w:rsidR="00906715" w:rsidRPr="00CF7C45" w:rsidRDefault="006A48FC"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M11</w:t>
            </w:r>
          </w:p>
        </w:tc>
        <w:tc>
          <w:tcPr>
            <w:tcW w:w="4226" w:type="dxa"/>
          </w:tcPr>
          <w:p w14:paraId="50CFCF85" w14:textId="39F3125A" w:rsidR="00906715" w:rsidRPr="00CF7C45" w:rsidRDefault="00544E36" w:rsidP="006A48F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Security controls shall be implemented for storing cryptographic keys</w:t>
            </w:r>
            <w:ins w:id="296" w:author="Author">
              <w:r w:rsidR="00EC0807">
                <w:rPr>
                  <w:rFonts w:ascii="Times New Roman" w:eastAsia="MS Mincho" w:hAnsi="Times New Roman" w:cs="Times New Roman"/>
                  <w:sz w:val="20"/>
                  <w:szCs w:val="20"/>
                  <w:lang w:eastAsia="ja-JP"/>
                </w:rPr>
                <w:t xml:space="preserve"> (e.g., use of Hardware Security Modules)</w:t>
              </w:r>
            </w:ins>
          </w:p>
        </w:tc>
      </w:tr>
      <w:tr w:rsidR="00906715" w:rsidRPr="00CF7C45" w14:paraId="1B284CA4" w14:textId="77777777" w:rsidTr="00544E36">
        <w:trPr>
          <w:cantSplit/>
        </w:trPr>
        <w:tc>
          <w:tcPr>
            <w:tcW w:w="1066" w:type="dxa"/>
          </w:tcPr>
          <w:p w14:paraId="256E2AC6" w14:textId="77777777" w:rsidR="00906715" w:rsidRPr="00CF7C45" w:rsidRDefault="00906715"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5.1</w:t>
            </w:r>
          </w:p>
        </w:tc>
        <w:tc>
          <w:tcPr>
            <w:tcW w:w="3499" w:type="dxa"/>
          </w:tcPr>
          <w:p w14:paraId="0E6BA202" w14:textId="77777777" w:rsidR="00906715" w:rsidRPr="00CF7C45" w:rsidRDefault="004F04F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Communication channels permit c</w:t>
            </w:r>
            <w:r w:rsidR="00906715" w:rsidRPr="00CF7C45">
              <w:rPr>
                <w:rFonts w:ascii="Times New Roman" w:eastAsia="MS Mincho" w:hAnsi="Times New Roman" w:cs="Times New Roman"/>
                <w:sz w:val="20"/>
                <w:szCs w:val="20"/>
                <w:lang w:eastAsia="ja-JP"/>
              </w:rPr>
              <w:t>ode injection</w:t>
            </w:r>
            <w:r w:rsidRPr="00CF7C45">
              <w:rPr>
                <w:rFonts w:ascii="Times New Roman" w:eastAsia="MS Mincho" w:hAnsi="Times New Roman" w:cs="Times New Roman"/>
                <w:sz w:val="20"/>
                <w:szCs w:val="20"/>
                <w:lang w:eastAsia="ja-JP"/>
              </w:rPr>
              <w:t xml:space="preserve"> into vehicle held data/code</w:t>
            </w:r>
            <w:r w:rsidR="00906715" w:rsidRPr="00CF7C45">
              <w:rPr>
                <w:rFonts w:ascii="Times New Roman" w:eastAsia="MS Mincho" w:hAnsi="Times New Roman" w:cs="Times New Roman"/>
                <w:sz w:val="20"/>
                <w:szCs w:val="20"/>
                <w:lang w:eastAsia="ja-JP"/>
              </w:rPr>
              <w:t>, for example tampered software binary might be injected into the communication stream</w:t>
            </w:r>
          </w:p>
        </w:tc>
        <w:tc>
          <w:tcPr>
            <w:tcW w:w="594" w:type="dxa"/>
          </w:tcPr>
          <w:p w14:paraId="5232E36B" w14:textId="77777777" w:rsidR="00906715" w:rsidRPr="00CF7C45" w:rsidRDefault="00A2673A"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M10</w:t>
            </w:r>
          </w:p>
          <w:p w14:paraId="054B5EA9" w14:textId="77777777" w:rsidR="00291CB0" w:rsidRPr="00CF7C45" w:rsidRDefault="00291CB0" w:rsidP="009D418C">
            <w:pPr>
              <w:rPr>
                <w:rFonts w:ascii="Times New Roman" w:eastAsia="MS Mincho" w:hAnsi="Times New Roman" w:cs="Times New Roman"/>
                <w:sz w:val="20"/>
                <w:szCs w:val="20"/>
                <w:lang w:eastAsia="ja-JP"/>
              </w:rPr>
            </w:pPr>
          </w:p>
          <w:p w14:paraId="377B2441" w14:textId="77777777" w:rsidR="00291CB0" w:rsidRPr="00CF7C45" w:rsidRDefault="00291CB0"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M6</w:t>
            </w:r>
          </w:p>
        </w:tc>
        <w:tc>
          <w:tcPr>
            <w:tcW w:w="4226" w:type="dxa"/>
          </w:tcPr>
          <w:p w14:paraId="0A2AA78F" w14:textId="77777777" w:rsidR="00544E36" w:rsidRPr="00CF7C45" w:rsidRDefault="00544E36"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The vehicle shall verify the authenticity and integrity of messages it receives</w:t>
            </w:r>
          </w:p>
          <w:p w14:paraId="216AD98A" w14:textId="77777777" w:rsidR="00906715" w:rsidRPr="00CF7C45" w:rsidRDefault="00906715"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Systems shall implement security by design to  minimize risks</w:t>
            </w:r>
          </w:p>
        </w:tc>
      </w:tr>
      <w:tr w:rsidR="00A2673A" w:rsidRPr="00CF7C45" w14:paraId="577053CF" w14:textId="77777777" w:rsidTr="00544E36">
        <w:trPr>
          <w:cantSplit/>
          <w:trHeight w:val="656"/>
        </w:trPr>
        <w:tc>
          <w:tcPr>
            <w:tcW w:w="1066" w:type="dxa"/>
          </w:tcPr>
          <w:p w14:paraId="7410EA52" w14:textId="77777777" w:rsidR="00A2673A" w:rsidRPr="00CF7C45" w:rsidRDefault="00A2673A" w:rsidP="009D418C">
            <w:pPr>
              <w:spacing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5.2</w:t>
            </w:r>
          </w:p>
        </w:tc>
        <w:tc>
          <w:tcPr>
            <w:tcW w:w="3499" w:type="dxa"/>
          </w:tcPr>
          <w:p w14:paraId="47FA3537" w14:textId="77777777" w:rsidR="00A2673A" w:rsidRPr="00CF7C45" w:rsidRDefault="004F04FC">
            <w:pPr>
              <w:spacing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Communication channels permit m</w:t>
            </w:r>
            <w:r w:rsidR="00A2673A" w:rsidRPr="00CF7C45">
              <w:rPr>
                <w:rFonts w:ascii="Times New Roman" w:eastAsia="MS Mincho" w:hAnsi="Times New Roman" w:cs="Times New Roman"/>
                <w:sz w:val="20"/>
                <w:szCs w:val="20"/>
                <w:lang w:eastAsia="ja-JP"/>
              </w:rPr>
              <w:t>anipulat</w:t>
            </w:r>
            <w:r w:rsidRPr="00CF7C45">
              <w:rPr>
                <w:rFonts w:ascii="Times New Roman" w:eastAsia="MS Mincho" w:hAnsi="Times New Roman" w:cs="Times New Roman"/>
                <w:sz w:val="20"/>
                <w:szCs w:val="20"/>
                <w:lang w:eastAsia="ja-JP"/>
              </w:rPr>
              <w:t>ion of vehicle held</w:t>
            </w:r>
            <w:r w:rsidR="00A2673A" w:rsidRPr="00CF7C45">
              <w:rPr>
                <w:rFonts w:ascii="Times New Roman" w:eastAsia="MS Mincho" w:hAnsi="Times New Roman" w:cs="Times New Roman"/>
                <w:sz w:val="20"/>
                <w:szCs w:val="20"/>
                <w:lang w:eastAsia="ja-JP"/>
              </w:rPr>
              <w:t xml:space="preserve"> data/code</w:t>
            </w:r>
          </w:p>
        </w:tc>
        <w:tc>
          <w:tcPr>
            <w:tcW w:w="594" w:type="dxa"/>
            <w:vMerge w:val="restart"/>
          </w:tcPr>
          <w:p w14:paraId="64D84855" w14:textId="77777777" w:rsidR="00A2673A" w:rsidRPr="00CF7C45" w:rsidRDefault="00A2673A"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M7</w:t>
            </w:r>
          </w:p>
        </w:tc>
        <w:tc>
          <w:tcPr>
            <w:tcW w:w="4226" w:type="dxa"/>
            <w:vMerge w:val="restart"/>
          </w:tcPr>
          <w:p w14:paraId="585BDE69" w14:textId="77777777" w:rsidR="00A2673A" w:rsidRPr="00CF7C45" w:rsidRDefault="00A2673A"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Access control techniques and designs shall be applied to protect system data/code</w:t>
            </w:r>
          </w:p>
        </w:tc>
      </w:tr>
      <w:tr w:rsidR="00A2673A" w:rsidRPr="00CF7C45" w14:paraId="6C9FC08D" w14:textId="77777777" w:rsidTr="00544E36">
        <w:trPr>
          <w:cantSplit/>
        </w:trPr>
        <w:tc>
          <w:tcPr>
            <w:tcW w:w="1066" w:type="dxa"/>
          </w:tcPr>
          <w:p w14:paraId="0B4C1B19" w14:textId="77777777" w:rsidR="00A2673A" w:rsidRPr="00CF7C45" w:rsidRDefault="00A2673A" w:rsidP="009D418C">
            <w:pPr>
              <w:spacing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5.3</w:t>
            </w:r>
          </w:p>
        </w:tc>
        <w:tc>
          <w:tcPr>
            <w:tcW w:w="3499" w:type="dxa"/>
          </w:tcPr>
          <w:p w14:paraId="01B83AF8" w14:textId="77777777" w:rsidR="00A2673A" w:rsidRPr="00CF7C45" w:rsidRDefault="004F04FC" w:rsidP="009D418C">
            <w:pPr>
              <w:spacing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Communication channels permit o</w:t>
            </w:r>
            <w:r w:rsidR="00A2673A" w:rsidRPr="00CF7C45">
              <w:rPr>
                <w:rFonts w:ascii="Times New Roman" w:eastAsia="MS Mincho" w:hAnsi="Times New Roman" w:cs="Times New Roman"/>
                <w:sz w:val="20"/>
                <w:szCs w:val="20"/>
                <w:lang w:eastAsia="ja-JP"/>
              </w:rPr>
              <w:t xml:space="preserve">verwrite </w:t>
            </w:r>
            <w:r w:rsidRPr="00CF7C45">
              <w:rPr>
                <w:rFonts w:ascii="Times New Roman" w:eastAsia="MS Mincho" w:hAnsi="Times New Roman" w:cs="Times New Roman"/>
                <w:sz w:val="20"/>
                <w:szCs w:val="20"/>
                <w:lang w:eastAsia="ja-JP"/>
              </w:rPr>
              <w:t xml:space="preserve">of vehicle held </w:t>
            </w:r>
            <w:r w:rsidR="00A2673A" w:rsidRPr="00CF7C45">
              <w:rPr>
                <w:rFonts w:ascii="Times New Roman" w:eastAsia="MS Mincho" w:hAnsi="Times New Roman" w:cs="Times New Roman"/>
                <w:sz w:val="20"/>
                <w:szCs w:val="20"/>
                <w:lang w:eastAsia="ja-JP"/>
              </w:rPr>
              <w:t>data/code</w:t>
            </w:r>
          </w:p>
        </w:tc>
        <w:tc>
          <w:tcPr>
            <w:tcW w:w="594" w:type="dxa"/>
            <w:vMerge/>
          </w:tcPr>
          <w:p w14:paraId="13BAE801" w14:textId="77777777" w:rsidR="00A2673A" w:rsidRPr="00CF7C45" w:rsidRDefault="00A2673A" w:rsidP="009D418C">
            <w:pPr>
              <w:rPr>
                <w:rFonts w:ascii="Times New Roman" w:eastAsia="MS Mincho" w:hAnsi="Times New Roman" w:cs="Times New Roman"/>
                <w:sz w:val="20"/>
                <w:szCs w:val="20"/>
                <w:lang w:eastAsia="ja-JP"/>
              </w:rPr>
            </w:pPr>
          </w:p>
        </w:tc>
        <w:tc>
          <w:tcPr>
            <w:tcW w:w="4226" w:type="dxa"/>
            <w:vMerge/>
          </w:tcPr>
          <w:p w14:paraId="046332C7" w14:textId="77777777" w:rsidR="00A2673A" w:rsidRPr="00CF7C45" w:rsidRDefault="00A2673A" w:rsidP="009D418C">
            <w:pPr>
              <w:rPr>
                <w:rFonts w:ascii="Times New Roman" w:eastAsia="MS Mincho" w:hAnsi="Times New Roman" w:cs="Times New Roman"/>
                <w:sz w:val="20"/>
                <w:szCs w:val="20"/>
                <w:lang w:eastAsia="ja-JP"/>
              </w:rPr>
            </w:pPr>
          </w:p>
        </w:tc>
      </w:tr>
      <w:tr w:rsidR="00A2673A" w:rsidRPr="00CF7C45" w14:paraId="6F8AE799" w14:textId="77777777" w:rsidTr="00544E36">
        <w:trPr>
          <w:cantSplit/>
        </w:trPr>
        <w:tc>
          <w:tcPr>
            <w:tcW w:w="1066" w:type="dxa"/>
          </w:tcPr>
          <w:p w14:paraId="47AACD45" w14:textId="77777777" w:rsidR="00A2673A" w:rsidRPr="00CF7C45" w:rsidRDefault="00A2673A" w:rsidP="009D418C">
            <w:pPr>
              <w:spacing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5.4</w:t>
            </w:r>
          </w:p>
          <w:p w14:paraId="7E91A734" w14:textId="77777777" w:rsidR="00A2673A" w:rsidRPr="00CF7C45" w:rsidRDefault="00A2673A" w:rsidP="009D418C">
            <w:pPr>
              <w:spacing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21.1</w:t>
            </w:r>
          </w:p>
        </w:tc>
        <w:tc>
          <w:tcPr>
            <w:tcW w:w="3499" w:type="dxa"/>
          </w:tcPr>
          <w:p w14:paraId="34C87F9C" w14:textId="77777777" w:rsidR="00A2673A" w:rsidRPr="00CF7C45" w:rsidRDefault="004F04FC">
            <w:pPr>
              <w:spacing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Communication channels permit e</w:t>
            </w:r>
            <w:r w:rsidR="00A2673A" w:rsidRPr="00CF7C45">
              <w:rPr>
                <w:rFonts w:ascii="Times New Roman" w:eastAsia="MS Mincho" w:hAnsi="Times New Roman" w:cs="Times New Roman"/>
                <w:sz w:val="20"/>
                <w:szCs w:val="20"/>
                <w:lang w:eastAsia="ja-JP"/>
              </w:rPr>
              <w:t>ras</w:t>
            </w:r>
            <w:r w:rsidRPr="00CF7C45">
              <w:rPr>
                <w:rFonts w:ascii="Times New Roman" w:eastAsia="MS Mincho" w:hAnsi="Times New Roman" w:cs="Times New Roman"/>
                <w:sz w:val="20"/>
                <w:szCs w:val="20"/>
                <w:lang w:eastAsia="ja-JP"/>
              </w:rPr>
              <w:t>ure of vehicle held</w:t>
            </w:r>
            <w:r w:rsidR="00A2673A" w:rsidRPr="00CF7C45">
              <w:rPr>
                <w:rFonts w:ascii="Times New Roman" w:eastAsia="MS Mincho" w:hAnsi="Times New Roman" w:cs="Times New Roman"/>
                <w:sz w:val="20"/>
                <w:szCs w:val="20"/>
                <w:lang w:eastAsia="ja-JP"/>
              </w:rPr>
              <w:t xml:space="preserve"> data/code</w:t>
            </w:r>
          </w:p>
        </w:tc>
        <w:tc>
          <w:tcPr>
            <w:tcW w:w="594" w:type="dxa"/>
            <w:vMerge/>
          </w:tcPr>
          <w:p w14:paraId="0AD4581F" w14:textId="77777777" w:rsidR="00A2673A" w:rsidRPr="00CF7C45" w:rsidRDefault="00A2673A" w:rsidP="009D418C">
            <w:pPr>
              <w:rPr>
                <w:rFonts w:ascii="Times New Roman" w:eastAsia="MS Mincho" w:hAnsi="Times New Roman" w:cs="Times New Roman"/>
                <w:sz w:val="20"/>
                <w:szCs w:val="20"/>
                <w:lang w:eastAsia="ja-JP"/>
              </w:rPr>
            </w:pPr>
          </w:p>
        </w:tc>
        <w:tc>
          <w:tcPr>
            <w:tcW w:w="4226" w:type="dxa"/>
            <w:vMerge/>
          </w:tcPr>
          <w:p w14:paraId="0F454594" w14:textId="77777777" w:rsidR="00A2673A" w:rsidRPr="00CF7C45" w:rsidRDefault="00A2673A" w:rsidP="009D418C">
            <w:pPr>
              <w:rPr>
                <w:rFonts w:ascii="Times New Roman" w:eastAsia="MS Mincho" w:hAnsi="Times New Roman" w:cs="Times New Roman"/>
                <w:sz w:val="20"/>
                <w:szCs w:val="20"/>
                <w:lang w:eastAsia="ja-JP"/>
              </w:rPr>
            </w:pPr>
          </w:p>
        </w:tc>
      </w:tr>
      <w:tr w:rsidR="00A2673A" w:rsidRPr="00CF7C45" w14:paraId="664EA3B0" w14:textId="77777777" w:rsidTr="00544E36">
        <w:trPr>
          <w:cantSplit/>
        </w:trPr>
        <w:tc>
          <w:tcPr>
            <w:tcW w:w="1066" w:type="dxa"/>
          </w:tcPr>
          <w:p w14:paraId="3EE3D88F" w14:textId="77777777" w:rsidR="00A2673A" w:rsidRPr="00CF7C45" w:rsidRDefault="00A2673A" w:rsidP="009D418C">
            <w:pPr>
              <w:spacing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5.5</w:t>
            </w:r>
          </w:p>
        </w:tc>
        <w:tc>
          <w:tcPr>
            <w:tcW w:w="3499" w:type="dxa"/>
          </w:tcPr>
          <w:p w14:paraId="45F7C914" w14:textId="77777777" w:rsidR="00A2673A" w:rsidRPr="00CF7C45" w:rsidRDefault="004F04FC" w:rsidP="009D418C">
            <w:pPr>
              <w:spacing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Communication channels permit i</w:t>
            </w:r>
            <w:r w:rsidR="00A2673A" w:rsidRPr="00CF7C45">
              <w:rPr>
                <w:rFonts w:ascii="Times New Roman" w:eastAsia="MS Mincho" w:hAnsi="Times New Roman" w:cs="Times New Roman"/>
                <w:sz w:val="20"/>
                <w:szCs w:val="20"/>
                <w:lang w:eastAsia="ja-JP"/>
              </w:rPr>
              <w:t>ntroduc</w:t>
            </w:r>
            <w:r w:rsidRPr="00CF7C45">
              <w:rPr>
                <w:rFonts w:ascii="Times New Roman" w:eastAsia="MS Mincho" w:hAnsi="Times New Roman" w:cs="Times New Roman"/>
                <w:sz w:val="20"/>
                <w:szCs w:val="20"/>
                <w:lang w:eastAsia="ja-JP"/>
              </w:rPr>
              <w:t>tion of data/code to vehicle systems</w:t>
            </w:r>
            <w:r w:rsidR="00A2673A" w:rsidRPr="00CF7C45">
              <w:rPr>
                <w:rFonts w:ascii="Times New Roman" w:eastAsia="MS Mincho" w:hAnsi="Times New Roman" w:cs="Times New Roman"/>
                <w:sz w:val="20"/>
                <w:szCs w:val="20"/>
                <w:lang w:eastAsia="ja-JP"/>
              </w:rPr>
              <w:t xml:space="preserve"> (write data code)</w:t>
            </w:r>
          </w:p>
        </w:tc>
        <w:tc>
          <w:tcPr>
            <w:tcW w:w="594" w:type="dxa"/>
            <w:vMerge/>
          </w:tcPr>
          <w:p w14:paraId="4DE9EA05" w14:textId="77777777" w:rsidR="00A2673A" w:rsidRPr="00CF7C45" w:rsidRDefault="00A2673A" w:rsidP="009D418C">
            <w:pPr>
              <w:rPr>
                <w:rFonts w:ascii="Times New Roman" w:eastAsia="MS Mincho" w:hAnsi="Times New Roman" w:cs="Times New Roman"/>
                <w:sz w:val="20"/>
                <w:szCs w:val="20"/>
                <w:lang w:eastAsia="ja-JP"/>
              </w:rPr>
            </w:pPr>
          </w:p>
        </w:tc>
        <w:tc>
          <w:tcPr>
            <w:tcW w:w="4226" w:type="dxa"/>
            <w:vMerge/>
          </w:tcPr>
          <w:p w14:paraId="21C38EEB" w14:textId="77777777" w:rsidR="00A2673A" w:rsidRPr="00CF7C45" w:rsidRDefault="00A2673A" w:rsidP="009D418C">
            <w:pPr>
              <w:rPr>
                <w:rFonts w:ascii="Times New Roman" w:eastAsia="MS Mincho" w:hAnsi="Times New Roman" w:cs="Times New Roman"/>
                <w:sz w:val="20"/>
                <w:szCs w:val="20"/>
                <w:lang w:eastAsia="ja-JP"/>
              </w:rPr>
            </w:pPr>
          </w:p>
        </w:tc>
      </w:tr>
      <w:tr w:rsidR="00906715" w:rsidRPr="00CF7C45" w14:paraId="663495AA" w14:textId="77777777" w:rsidTr="00544E36">
        <w:trPr>
          <w:cantSplit/>
        </w:trPr>
        <w:tc>
          <w:tcPr>
            <w:tcW w:w="1066" w:type="dxa"/>
          </w:tcPr>
          <w:p w14:paraId="71EA7A5D" w14:textId="77777777" w:rsidR="00906715" w:rsidRPr="00CF7C45" w:rsidRDefault="00906715"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6.1</w:t>
            </w:r>
          </w:p>
        </w:tc>
        <w:tc>
          <w:tcPr>
            <w:tcW w:w="3499" w:type="dxa"/>
          </w:tcPr>
          <w:p w14:paraId="4B654369" w14:textId="77777777" w:rsidR="00906715" w:rsidRPr="00CF7C45" w:rsidRDefault="00906715"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Accepting information from an unreliable or untrusted source</w:t>
            </w:r>
          </w:p>
        </w:tc>
        <w:tc>
          <w:tcPr>
            <w:tcW w:w="594" w:type="dxa"/>
          </w:tcPr>
          <w:p w14:paraId="06D7F647" w14:textId="77777777" w:rsidR="00906715" w:rsidRPr="00CF7C45" w:rsidRDefault="00A2673A"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M10</w:t>
            </w:r>
          </w:p>
        </w:tc>
        <w:tc>
          <w:tcPr>
            <w:tcW w:w="4226" w:type="dxa"/>
          </w:tcPr>
          <w:p w14:paraId="260FC12F" w14:textId="77777777" w:rsidR="00544E36" w:rsidRPr="00CF7C45" w:rsidRDefault="00544E36" w:rsidP="008807D2">
            <w:pPr>
              <w:spacing w:after="0" w:line="240" w:lineRule="auto"/>
              <w:jc w:val="both"/>
              <w:rPr>
                <w:rFonts w:ascii="Times New Roman" w:hAnsi="Times New Roman" w:cs="Times New Roman"/>
                <w:sz w:val="20"/>
                <w:szCs w:val="20"/>
              </w:rPr>
            </w:pPr>
            <w:r w:rsidRPr="00CF7C45">
              <w:rPr>
                <w:rFonts w:ascii="Times New Roman" w:hAnsi="Times New Roman" w:cs="Times New Roman"/>
                <w:sz w:val="20"/>
                <w:szCs w:val="20"/>
              </w:rPr>
              <w:t>The vehicle shall verify the authenticity and integrity of messages it receives</w:t>
            </w:r>
          </w:p>
          <w:p w14:paraId="4572F52D" w14:textId="77777777" w:rsidR="00906715" w:rsidRPr="00CF7C45" w:rsidRDefault="00906715" w:rsidP="009D418C">
            <w:pPr>
              <w:rPr>
                <w:rFonts w:ascii="Times New Roman" w:eastAsia="MS Mincho" w:hAnsi="Times New Roman" w:cs="Times New Roman"/>
                <w:sz w:val="20"/>
                <w:szCs w:val="20"/>
                <w:lang w:eastAsia="ja-JP"/>
              </w:rPr>
            </w:pPr>
          </w:p>
        </w:tc>
      </w:tr>
      <w:tr w:rsidR="00A2673A" w:rsidRPr="00CF7C45" w14:paraId="208DB6AD" w14:textId="77777777" w:rsidTr="00544E36">
        <w:trPr>
          <w:cantSplit/>
        </w:trPr>
        <w:tc>
          <w:tcPr>
            <w:tcW w:w="1066" w:type="dxa"/>
          </w:tcPr>
          <w:p w14:paraId="0A5E7E31" w14:textId="77777777" w:rsidR="00A2673A" w:rsidRPr="00CF7C45" w:rsidRDefault="00A2673A"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6.2</w:t>
            </w:r>
          </w:p>
        </w:tc>
        <w:tc>
          <w:tcPr>
            <w:tcW w:w="3499" w:type="dxa"/>
          </w:tcPr>
          <w:p w14:paraId="661BD2B3" w14:textId="77777777" w:rsidR="00A2673A" w:rsidRPr="00CF7C45" w:rsidRDefault="00A2673A"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 xml:space="preserve">Man in the middle </w:t>
            </w:r>
            <w:r w:rsidR="004F04FC" w:rsidRPr="00CF7C45">
              <w:rPr>
                <w:rFonts w:ascii="Times New Roman" w:eastAsia="MS Mincho" w:hAnsi="Times New Roman" w:cs="Times New Roman"/>
                <w:sz w:val="20"/>
                <w:szCs w:val="20"/>
                <w:lang w:eastAsia="ja-JP"/>
              </w:rPr>
              <w:t xml:space="preserve">attack </w:t>
            </w:r>
            <w:r w:rsidRPr="00CF7C45">
              <w:rPr>
                <w:rFonts w:ascii="Times New Roman" w:eastAsia="MS Mincho" w:hAnsi="Times New Roman" w:cs="Times New Roman"/>
                <w:sz w:val="20"/>
                <w:szCs w:val="20"/>
                <w:lang w:eastAsia="ja-JP"/>
              </w:rPr>
              <w:t>/ session hijacking.</w:t>
            </w:r>
          </w:p>
        </w:tc>
        <w:tc>
          <w:tcPr>
            <w:tcW w:w="594" w:type="dxa"/>
            <w:vMerge w:val="restart"/>
          </w:tcPr>
          <w:p w14:paraId="546F0002" w14:textId="77777777" w:rsidR="00A2673A" w:rsidRPr="00CF7C45" w:rsidRDefault="00A2673A"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M10</w:t>
            </w:r>
          </w:p>
        </w:tc>
        <w:tc>
          <w:tcPr>
            <w:tcW w:w="4226" w:type="dxa"/>
            <w:vMerge w:val="restart"/>
          </w:tcPr>
          <w:p w14:paraId="4160248B" w14:textId="77777777" w:rsidR="00544E36" w:rsidRPr="00CF7C45" w:rsidRDefault="00544E36" w:rsidP="008807D2">
            <w:pPr>
              <w:spacing w:after="0" w:line="240" w:lineRule="auto"/>
              <w:jc w:val="both"/>
              <w:rPr>
                <w:rFonts w:ascii="Times New Roman" w:hAnsi="Times New Roman" w:cs="Times New Roman"/>
                <w:sz w:val="20"/>
                <w:szCs w:val="20"/>
              </w:rPr>
            </w:pPr>
            <w:r w:rsidRPr="00CF7C45">
              <w:rPr>
                <w:rFonts w:ascii="Times New Roman" w:hAnsi="Times New Roman" w:cs="Times New Roman"/>
                <w:sz w:val="20"/>
                <w:szCs w:val="20"/>
              </w:rPr>
              <w:t>The vehicle shall verify the authenticity and integrity of messages it receives</w:t>
            </w:r>
          </w:p>
          <w:p w14:paraId="2066BDD7" w14:textId="77777777" w:rsidR="00A2673A" w:rsidRPr="00CF7C45" w:rsidRDefault="00A2673A" w:rsidP="003A5446">
            <w:pPr>
              <w:rPr>
                <w:rFonts w:ascii="Times New Roman" w:eastAsia="MS Mincho" w:hAnsi="Times New Roman" w:cs="Times New Roman"/>
                <w:sz w:val="20"/>
                <w:szCs w:val="20"/>
                <w:lang w:eastAsia="ja-JP"/>
              </w:rPr>
            </w:pPr>
          </w:p>
        </w:tc>
      </w:tr>
      <w:tr w:rsidR="00A2673A" w:rsidRPr="00CF7C45" w14:paraId="7992D960" w14:textId="77777777" w:rsidTr="00544E36">
        <w:trPr>
          <w:cantSplit/>
        </w:trPr>
        <w:tc>
          <w:tcPr>
            <w:tcW w:w="1066" w:type="dxa"/>
          </w:tcPr>
          <w:p w14:paraId="77A5CEF4" w14:textId="77777777" w:rsidR="00A2673A" w:rsidRPr="00CF7C45" w:rsidRDefault="00A2673A"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6.3</w:t>
            </w:r>
          </w:p>
        </w:tc>
        <w:tc>
          <w:tcPr>
            <w:tcW w:w="3499" w:type="dxa"/>
          </w:tcPr>
          <w:p w14:paraId="2F016B1D" w14:textId="77777777" w:rsidR="00A2673A" w:rsidRPr="00CF7C45" w:rsidRDefault="00A2673A"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 xml:space="preserve">Replay attack, for example </w:t>
            </w:r>
            <w:r w:rsidR="004F04FC" w:rsidRPr="00CF7C45">
              <w:rPr>
                <w:rFonts w:ascii="Times New Roman" w:eastAsia="MS Mincho" w:hAnsi="Times New Roman" w:cs="Times New Roman"/>
                <w:sz w:val="20"/>
                <w:szCs w:val="20"/>
                <w:lang w:eastAsia="ja-JP"/>
              </w:rPr>
              <w:t xml:space="preserve">an attack </w:t>
            </w:r>
            <w:r w:rsidRPr="00CF7C45">
              <w:rPr>
                <w:rFonts w:ascii="Times New Roman" w:eastAsia="MS Mincho" w:hAnsi="Times New Roman" w:cs="Times New Roman"/>
                <w:sz w:val="20"/>
                <w:szCs w:val="20"/>
                <w:lang w:eastAsia="ja-JP"/>
              </w:rPr>
              <w:t xml:space="preserve">against </w:t>
            </w:r>
            <w:r w:rsidR="004F04FC" w:rsidRPr="00CF7C45">
              <w:rPr>
                <w:rFonts w:ascii="Times New Roman" w:eastAsia="MS Mincho" w:hAnsi="Times New Roman" w:cs="Times New Roman"/>
                <w:sz w:val="20"/>
                <w:szCs w:val="20"/>
                <w:lang w:eastAsia="ja-JP"/>
              </w:rPr>
              <w:t xml:space="preserve">a </w:t>
            </w:r>
            <w:r w:rsidRPr="00CF7C45">
              <w:rPr>
                <w:rFonts w:ascii="Times New Roman" w:eastAsia="MS Mincho" w:hAnsi="Times New Roman" w:cs="Times New Roman"/>
                <w:sz w:val="20"/>
                <w:szCs w:val="20"/>
                <w:lang w:eastAsia="ja-JP"/>
              </w:rPr>
              <w:t xml:space="preserve">communication gateway allows </w:t>
            </w:r>
            <w:r w:rsidR="004F04FC" w:rsidRPr="00CF7C45">
              <w:rPr>
                <w:rFonts w:ascii="Times New Roman" w:eastAsia="MS Mincho" w:hAnsi="Times New Roman" w:cs="Times New Roman"/>
                <w:sz w:val="20"/>
                <w:szCs w:val="20"/>
                <w:lang w:eastAsia="ja-JP"/>
              </w:rPr>
              <w:t xml:space="preserve">the </w:t>
            </w:r>
            <w:r w:rsidRPr="00CF7C45">
              <w:rPr>
                <w:rFonts w:ascii="Times New Roman" w:eastAsia="MS Mincho" w:hAnsi="Times New Roman" w:cs="Times New Roman"/>
                <w:sz w:val="20"/>
                <w:szCs w:val="20"/>
                <w:lang w:eastAsia="ja-JP"/>
              </w:rPr>
              <w:t xml:space="preserve">attacker to downgrade software of </w:t>
            </w:r>
            <w:r w:rsidR="004F04FC" w:rsidRPr="00CF7C45">
              <w:rPr>
                <w:rFonts w:ascii="Times New Roman" w:eastAsia="MS Mincho" w:hAnsi="Times New Roman" w:cs="Times New Roman"/>
                <w:sz w:val="20"/>
                <w:szCs w:val="20"/>
                <w:lang w:eastAsia="ja-JP"/>
              </w:rPr>
              <w:t xml:space="preserve">an </w:t>
            </w:r>
            <w:r w:rsidRPr="00CF7C45">
              <w:rPr>
                <w:rFonts w:ascii="Times New Roman" w:eastAsia="MS Mincho" w:hAnsi="Times New Roman" w:cs="Times New Roman"/>
                <w:sz w:val="20"/>
                <w:szCs w:val="20"/>
                <w:lang w:eastAsia="ja-JP"/>
              </w:rPr>
              <w:t xml:space="preserve">ECU or firmware of </w:t>
            </w:r>
            <w:r w:rsidR="004F04FC" w:rsidRPr="00CF7C45">
              <w:rPr>
                <w:rFonts w:ascii="Times New Roman" w:eastAsia="MS Mincho" w:hAnsi="Times New Roman" w:cs="Times New Roman"/>
                <w:sz w:val="20"/>
                <w:szCs w:val="20"/>
                <w:lang w:eastAsia="ja-JP"/>
              </w:rPr>
              <w:t xml:space="preserve">the </w:t>
            </w:r>
            <w:r w:rsidRPr="00CF7C45">
              <w:rPr>
                <w:rFonts w:ascii="Times New Roman" w:eastAsia="MS Mincho" w:hAnsi="Times New Roman" w:cs="Times New Roman"/>
                <w:sz w:val="20"/>
                <w:szCs w:val="20"/>
                <w:lang w:eastAsia="ja-JP"/>
              </w:rPr>
              <w:t>gateway</w:t>
            </w:r>
          </w:p>
        </w:tc>
        <w:tc>
          <w:tcPr>
            <w:tcW w:w="594" w:type="dxa"/>
            <w:vMerge/>
          </w:tcPr>
          <w:p w14:paraId="647716C4" w14:textId="77777777" w:rsidR="00A2673A" w:rsidRPr="00CF7C45" w:rsidRDefault="00A2673A" w:rsidP="009D418C">
            <w:pPr>
              <w:rPr>
                <w:rFonts w:ascii="Times New Roman" w:eastAsia="MS Mincho" w:hAnsi="Times New Roman" w:cs="Times New Roman"/>
                <w:sz w:val="20"/>
                <w:szCs w:val="20"/>
                <w:lang w:eastAsia="ja-JP"/>
              </w:rPr>
            </w:pPr>
          </w:p>
        </w:tc>
        <w:tc>
          <w:tcPr>
            <w:tcW w:w="4226" w:type="dxa"/>
            <w:vMerge/>
          </w:tcPr>
          <w:p w14:paraId="47B1583C" w14:textId="77777777" w:rsidR="00A2673A" w:rsidRPr="00CF7C45" w:rsidRDefault="00A2673A" w:rsidP="009D418C">
            <w:pPr>
              <w:rPr>
                <w:rFonts w:ascii="Times New Roman" w:eastAsia="MS Mincho" w:hAnsi="Times New Roman" w:cs="Times New Roman"/>
                <w:sz w:val="20"/>
                <w:szCs w:val="20"/>
                <w:lang w:eastAsia="ja-JP"/>
              </w:rPr>
            </w:pPr>
          </w:p>
        </w:tc>
      </w:tr>
      <w:tr w:rsidR="00906715" w:rsidRPr="00CF7C45" w14:paraId="0279DCC0" w14:textId="77777777" w:rsidTr="00544E36">
        <w:trPr>
          <w:cantSplit/>
        </w:trPr>
        <w:tc>
          <w:tcPr>
            <w:tcW w:w="1066" w:type="dxa"/>
          </w:tcPr>
          <w:p w14:paraId="11AA2114" w14:textId="77777777" w:rsidR="00906715" w:rsidRPr="00CF7C45" w:rsidRDefault="00906715"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7.1</w:t>
            </w:r>
          </w:p>
        </w:tc>
        <w:tc>
          <w:tcPr>
            <w:tcW w:w="3499" w:type="dxa"/>
          </w:tcPr>
          <w:p w14:paraId="46C3B0A4" w14:textId="77777777" w:rsidR="00906715" w:rsidRPr="00CF7C45" w:rsidRDefault="00906715" w:rsidP="009D418C">
            <w:pPr>
              <w:rPr>
                <w:rFonts w:ascii="Times New Roman" w:eastAsia="MS Mincho" w:hAnsi="Times New Roman" w:cs="Times New Roman"/>
                <w:sz w:val="20"/>
                <w:szCs w:val="20"/>
                <w:lang w:val="en-US" w:eastAsia="ja-JP"/>
              </w:rPr>
            </w:pPr>
            <w:r w:rsidRPr="00CF7C45">
              <w:rPr>
                <w:rFonts w:ascii="Times New Roman" w:eastAsia="MS Mincho" w:hAnsi="Times New Roman" w:cs="Times New Roman"/>
                <w:sz w:val="20"/>
                <w:szCs w:val="20"/>
                <w:lang w:eastAsia="ja-JP"/>
              </w:rPr>
              <w:t>Interception of information / interfering radiations / monitoring communications</w:t>
            </w:r>
          </w:p>
        </w:tc>
        <w:tc>
          <w:tcPr>
            <w:tcW w:w="594" w:type="dxa"/>
          </w:tcPr>
          <w:p w14:paraId="5C5C5C24" w14:textId="77777777" w:rsidR="00906715" w:rsidRPr="00CF7C45" w:rsidRDefault="00A2673A"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M12</w:t>
            </w:r>
          </w:p>
        </w:tc>
        <w:tc>
          <w:tcPr>
            <w:tcW w:w="4226" w:type="dxa"/>
          </w:tcPr>
          <w:p w14:paraId="5E47C5BD" w14:textId="77777777" w:rsidR="00906715" w:rsidRPr="00CF7C45" w:rsidRDefault="00906715"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Confidential data transmitted to or from the vehicle shall be protected</w:t>
            </w:r>
          </w:p>
        </w:tc>
      </w:tr>
      <w:tr w:rsidR="00906715" w:rsidRPr="00CF7C45" w14:paraId="093E5CED" w14:textId="77777777" w:rsidTr="00544E36">
        <w:trPr>
          <w:cantSplit/>
        </w:trPr>
        <w:tc>
          <w:tcPr>
            <w:tcW w:w="1066" w:type="dxa"/>
          </w:tcPr>
          <w:p w14:paraId="1816533F" w14:textId="77777777" w:rsidR="00906715" w:rsidRPr="00CF7C45" w:rsidRDefault="00A2673A"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lastRenderedPageBreak/>
              <w:t>7.2</w:t>
            </w:r>
          </w:p>
        </w:tc>
        <w:tc>
          <w:tcPr>
            <w:tcW w:w="3499" w:type="dxa"/>
          </w:tcPr>
          <w:p w14:paraId="2B8452C9" w14:textId="77777777" w:rsidR="00906715" w:rsidRPr="00CF7C45" w:rsidRDefault="00906715"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Gaining unauthorized access to files or data</w:t>
            </w:r>
          </w:p>
        </w:tc>
        <w:tc>
          <w:tcPr>
            <w:tcW w:w="594" w:type="dxa"/>
          </w:tcPr>
          <w:p w14:paraId="0E68AAA9" w14:textId="77777777" w:rsidR="00906715" w:rsidRPr="00CF7C45" w:rsidRDefault="00A2673A"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M8</w:t>
            </w:r>
          </w:p>
        </w:tc>
        <w:tc>
          <w:tcPr>
            <w:tcW w:w="4226" w:type="dxa"/>
          </w:tcPr>
          <w:p w14:paraId="6067CD5D" w14:textId="77777777" w:rsidR="00906715" w:rsidRPr="00CF7C45" w:rsidRDefault="00906715" w:rsidP="008B7897">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 xml:space="preserve">Through system design and access control it should not be possible for unauthorized personnel to access personal or system critical data. </w:t>
            </w:r>
            <w:r w:rsidRPr="00CF7C45">
              <w:rPr>
                <w:rFonts w:ascii="Times New Roman" w:hAnsi="Times New Roman" w:cs="Times New Roman"/>
                <w:sz w:val="20"/>
                <w:szCs w:val="20"/>
              </w:rPr>
              <w:t xml:space="preserve">Example Security Controls can be found in </w:t>
            </w:r>
            <w:r w:rsidRPr="00CF7C45">
              <w:rPr>
                <w:rFonts w:ascii="Times New Roman" w:eastAsia="MS Mincho" w:hAnsi="Times New Roman" w:cs="Times New Roman"/>
                <w:sz w:val="20"/>
                <w:szCs w:val="20"/>
                <w:lang w:eastAsia="ja-JP"/>
              </w:rPr>
              <w:t>Security Controls can be found in OWASP.</w:t>
            </w:r>
          </w:p>
        </w:tc>
      </w:tr>
      <w:tr w:rsidR="00906715" w:rsidRPr="00CF7C45" w14:paraId="51E2DF4A" w14:textId="77777777" w:rsidTr="00544E36">
        <w:trPr>
          <w:cantSplit/>
        </w:trPr>
        <w:tc>
          <w:tcPr>
            <w:tcW w:w="1066" w:type="dxa"/>
          </w:tcPr>
          <w:p w14:paraId="387FB867" w14:textId="77777777" w:rsidR="00906715" w:rsidRPr="00CF7C45" w:rsidRDefault="00906715"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8.1</w:t>
            </w:r>
          </w:p>
        </w:tc>
        <w:tc>
          <w:tcPr>
            <w:tcW w:w="3499" w:type="dxa"/>
          </w:tcPr>
          <w:p w14:paraId="16D22C20" w14:textId="77777777" w:rsidR="00906715" w:rsidRPr="00CF7C45" w:rsidRDefault="00906715"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Sending a large number of garbage data to vehicle information system, so that it is unable to provide services in the normal manner</w:t>
            </w:r>
          </w:p>
        </w:tc>
        <w:tc>
          <w:tcPr>
            <w:tcW w:w="594" w:type="dxa"/>
          </w:tcPr>
          <w:p w14:paraId="17F37FE6" w14:textId="77777777" w:rsidR="00906715" w:rsidRPr="00CF7C45" w:rsidRDefault="00A2673A"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M13</w:t>
            </w:r>
          </w:p>
        </w:tc>
        <w:tc>
          <w:tcPr>
            <w:tcW w:w="4226" w:type="dxa"/>
          </w:tcPr>
          <w:p w14:paraId="737E5DD6" w14:textId="77777777" w:rsidR="00906715" w:rsidRPr="00CF7C45" w:rsidRDefault="00906715"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Measures to detect and recover from a denial of service attack shall be employed</w:t>
            </w:r>
          </w:p>
        </w:tc>
      </w:tr>
      <w:tr w:rsidR="00906715" w:rsidRPr="00CF7C45" w14:paraId="75725EFC" w14:textId="77777777" w:rsidTr="00544E36">
        <w:trPr>
          <w:cantSplit/>
        </w:trPr>
        <w:tc>
          <w:tcPr>
            <w:tcW w:w="1066" w:type="dxa"/>
          </w:tcPr>
          <w:p w14:paraId="079D002A" w14:textId="77777777" w:rsidR="00906715" w:rsidRPr="00CF7C45" w:rsidRDefault="00906715"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8.2</w:t>
            </w:r>
          </w:p>
        </w:tc>
        <w:tc>
          <w:tcPr>
            <w:tcW w:w="3499" w:type="dxa"/>
          </w:tcPr>
          <w:p w14:paraId="2D1BFC6A" w14:textId="77777777" w:rsidR="00906715" w:rsidRPr="00CF7C45" w:rsidRDefault="00906715">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Black hole attack, disrupt</w:t>
            </w:r>
            <w:r w:rsidR="004F04FC" w:rsidRPr="00CF7C45">
              <w:rPr>
                <w:rFonts w:ascii="Times New Roman" w:eastAsia="MS Mincho" w:hAnsi="Times New Roman" w:cs="Times New Roman"/>
                <w:sz w:val="20"/>
                <w:szCs w:val="20"/>
                <w:lang w:eastAsia="ja-JP"/>
              </w:rPr>
              <w:t xml:space="preserve">ion of </w:t>
            </w:r>
            <w:r w:rsidRPr="00CF7C45">
              <w:rPr>
                <w:rFonts w:ascii="Times New Roman" w:eastAsia="MS Mincho" w:hAnsi="Times New Roman" w:cs="Times New Roman"/>
                <w:sz w:val="20"/>
                <w:szCs w:val="20"/>
                <w:lang w:eastAsia="ja-JP"/>
              </w:rPr>
              <w:t xml:space="preserve">communication between vehicles by blocking </w:t>
            </w:r>
            <w:r w:rsidR="004F04FC" w:rsidRPr="00CF7C45">
              <w:rPr>
                <w:rFonts w:ascii="Times New Roman" w:eastAsia="MS Mincho" w:hAnsi="Times New Roman" w:cs="Times New Roman"/>
                <w:sz w:val="20"/>
                <w:szCs w:val="20"/>
                <w:lang w:eastAsia="ja-JP"/>
              </w:rPr>
              <w:t xml:space="preserve">the </w:t>
            </w:r>
            <w:r w:rsidRPr="00CF7C45">
              <w:rPr>
                <w:rFonts w:ascii="Times New Roman" w:eastAsia="MS Mincho" w:hAnsi="Times New Roman" w:cs="Times New Roman"/>
                <w:sz w:val="20"/>
                <w:szCs w:val="20"/>
                <w:lang w:eastAsia="ja-JP"/>
              </w:rPr>
              <w:t xml:space="preserve">transfer </w:t>
            </w:r>
            <w:r w:rsidR="004F04FC" w:rsidRPr="00CF7C45">
              <w:rPr>
                <w:rFonts w:ascii="Times New Roman" w:eastAsia="MS Mincho" w:hAnsi="Times New Roman" w:cs="Times New Roman"/>
                <w:sz w:val="20"/>
                <w:szCs w:val="20"/>
                <w:lang w:eastAsia="ja-JP"/>
              </w:rPr>
              <w:t xml:space="preserve">of </w:t>
            </w:r>
            <w:r w:rsidRPr="00CF7C45">
              <w:rPr>
                <w:rFonts w:ascii="Times New Roman" w:eastAsia="MS Mincho" w:hAnsi="Times New Roman" w:cs="Times New Roman"/>
                <w:sz w:val="20"/>
                <w:szCs w:val="20"/>
                <w:lang w:eastAsia="ja-JP"/>
              </w:rPr>
              <w:t>messages to other vehicle</w:t>
            </w:r>
            <w:r w:rsidR="004F04FC" w:rsidRPr="00CF7C45">
              <w:rPr>
                <w:rFonts w:ascii="Times New Roman" w:eastAsia="MS Mincho" w:hAnsi="Times New Roman" w:cs="Times New Roman"/>
                <w:sz w:val="20"/>
                <w:szCs w:val="20"/>
                <w:lang w:eastAsia="ja-JP"/>
              </w:rPr>
              <w:t>s</w:t>
            </w:r>
          </w:p>
        </w:tc>
        <w:tc>
          <w:tcPr>
            <w:tcW w:w="594" w:type="dxa"/>
          </w:tcPr>
          <w:p w14:paraId="25AF27FB" w14:textId="77777777" w:rsidR="00906715" w:rsidRPr="00CF7C45" w:rsidRDefault="00A2673A"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M13</w:t>
            </w:r>
          </w:p>
        </w:tc>
        <w:tc>
          <w:tcPr>
            <w:tcW w:w="4226" w:type="dxa"/>
          </w:tcPr>
          <w:p w14:paraId="4B9D87DF" w14:textId="77777777" w:rsidR="00906715" w:rsidRPr="00CF7C45" w:rsidRDefault="00906715"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Measures to detect and recover from a denial of service attack shall be employed</w:t>
            </w:r>
          </w:p>
        </w:tc>
      </w:tr>
      <w:tr w:rsidR="00906715" w:rsidRPr="00CF7C45" w14:paraId="4BB0C4ED" w14:textId="77777777" w:rsidTr="00544E36">
        <w:trPr>
          <w:cantSplit/>
        </w:trPr>
        <w:tc>
          <w:tcPr>
            <w:tcW w:w="1066" w:type="dxa"/>
          </w:tcPr>
          <w:p w14:paraId="3FB2D5BE" w14:textId="77777777" w:rsidR="00906715" w:rsidRPr="00CF7C45" w:rsidRDefault="00906715"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9.1</w:t>
            </w:r>
          </w:p>
        </w:tc>
        <w:tc>
          <w:tcPr>
            <w:tcW w:w="3499" w:type="dxa"/>
          </w:tcPr>
          <w:p w14:paraId="4ABEBEF4" w14:textId="77777777" w:rsidR="00906715" w:rsidRPr="00CF7C45" w:rsidRDefault="00906715"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 xml:space="preserve">An unprivileged user </w:t>
            </w:r>
            <w:r w:rsidR="004F04FC" w:rsidRPr="00CF7C45">
              <w:rPr>
                <w:rFonts w:ascii="Times New Roman" w:eastAsia="MS Mincho" w:hAnsi="Times New Roman" w:cs="Times New Roman"/>
                <w:sz w:val="20"/>
                <w:szCs w:val="20"/>
                <w:lang w:eastAsia="ja-JP"/>
              </w:rPr>
              <w:t xml:space="preserve">is able to </w:t>
            </w:r>
            <w:r w:rsidRPr="00CF7C45">
              <w:rPr>
                <w:rFonts w:ascii="Times New Roman" w:eastAsia="MS Mincho" w:hAnsi="Times New Roman" w:cs="Times New Roman"/>
                <w:sz w:val="20"/>
                <w:szCs w:val="20"/>
                <w:lang w:eastAsia="ja-JP"/>
              </w:rPr>
              <w:t>gain privileged access, for example root access</w:t>
            </w:r>
          </w:p>
        </w:tc>
        <w:tc>
          <w:tcPr>
            <w:tcW w:w="594" w:type="dxa"/>
          </w:tcPr>
          <w:p w14:paraId="12B063D2" w14:textId="77777777" w:rsidR="00906715" w:rsidRPr="00CF7C45" w:rsidRDefault="00A2673A"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M9</w:t>
            </w:r>
          </w:p>
        </w:tc>
        <w:tc>
          <w:tcPr>
            <w:tcW w:w="4226" w:type="dxa"/>
          </w:tcPr>
          <w:p w14:paraId="13F22637" w14:textId="77777777" w:rsidR="00906715" w:rsidRPr="00CF7C45" w:rsidRDefault="00D55106">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Measures to prevent and detect unauthorized access shall be employed</w:t>
            </w:r>
          </w:p>
        </w:tc>
      </w:tr>
      <w:tr w:rsidR="00906715" w:rsidRPr="00CF7C45" w14:paraId="785895F2" w14:textId="77777777" w:rsidTr="00544E36">
        <w:trPr>
          <w:cantSplit/>
        </w:trPr>
        <w:tc>
          <w:tcPr>
            <w:tcW w:w="1066" w:type="dxa"/>
          </w:tcPr>
          <w:p w14:paraId="577F93BC" w14:textId="77777777" w:rsidR="00906715" w:rsidRPr="00CF7C45" w:rsidRDefault="00906715"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10.1</w:t>
            </w:r>
          </w:p>
        </w:tc>
        <w:tc>
          <w:tcPr>
            <w:tcW w:w="3499" w:type="dxa"/>
          </w:tcPr>
          <w:p w14:paraId="545372C1" w14:textId="77777777" w:rsidR="00906715" w:rsidRPr="00CF7C45" w:rsidRDefault="00906715"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Virus embedded in communication media infects vehicle systems</w:t>
            </w:r>
          </w:p>
          <w:p w14:paraId="20663FB1" w14:textId="77777777" w:rsidR="00906715" w:rsidRPr="00CF7C45" w:rsidRDefault="00906715" w:rsidP="009D418C">
            <w:pPr>
              <w:pStyle w:val="ListParagraph"/>
              <w:spacing w:after="0" w:line="240" w:lineRule="auto"/>
              <w:ind w:left="420"/>
              <w:rPr>
                <w:rFonts w:ascii="Times New Roman" w:eastAsia="MS Mincho" w:hAnsi="Times New Roman" w:cs="Times New Roman"/>
                <w:sz w:val="20"/>
                <w:szCs w:val="20"/>
                <w:lang w:eastAsia="ja-JP"/>
              </w:rPr>
            </w:pPr>
          </w:p>
        </w:tc>
        <w:tc>
          <w:tcPr>
            <w:tcW w:w="594" w:type="dxa"/>
          </w:tcPr>
          <w:p w14:paraId="0DA61A28" w14:textId="77777777" w:rsidR="00906715" w:rsidRPr="00CF7C45" w:rsidRDefault="00A2673A"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M14</w:t>
            </w:r>
          </w:p>
        </w:tc>
        <w:tc>
          <w:tcPr>
            <w:tcW w:w="4226" w:type="dxa"/>
          </w:tcPr>
          <w:p w14:paraId="3846347E" w14:textId="77777777" w:rsidR="00906715" w:rsidRPr="00CF7C45" w:rsidRDefault="00110A38"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Measures to protect systems against embedded viruses/malware should be considered</w:t>
            </w:r>
          </w:p>
        </w:tc>
      </w:tr>
      <w:tr w:rsidR="00906715" w:rsidRPr="00CF7C45" w14:paraId="2C600884" w14:textId="77777777" w:rsidTr="00544E36">
        <w:trPr>
          <w:cantSplit/>
        </w:trPr>
        <w:tc>
          <w:tcPr>
            <w:tcW w:w="1066" w:type="dxa"/>
          </w:tcPr>
          <w:p w14:paraId="797D4C63" w14:textId="77777777" w:rsidR="00906715" w:rsidRPr="00CF7C45" w:rsidRDefault="00906715"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11.1</w:t>
            </w:r>
          </w:p>
        </w:tc>
        <w:tc>
          <w:tcPr>
            <w:tcW w:w="3499" w:type="dxa"/>
          </w:tcPr>
          <w:p w14:paraId="56E86C52" w14:textId="77777777" w:rsidR="00906715" w:rsidRPr="00CF7C45" w:rsidRDefault="00906715"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Malicious internal (e.g. CAN) messages</w:t>
            </w:r>
          </w:p>
        </w:tc>
        <w:tc>
          <w:tcPr>
            <w:tcW w:w="594" w:type="dxa"/>
          </w:tcPr>
          <w:p w14:paraId="2D907775" w14:textId="77777777" w:rsidR="00906715" w:rsidRPr="00CF7C45" w:rsidRDefault="00A2673A"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M15</w:t>
            </w:r>
          </w:p>
        </w:tc>
        <w:tc>
          <w:tcPr>
            <w:tcW w:w="4226" w:type="dxa"/>
          </w:tcPr>
          <w:p w14:paraId="1A438C0A" w14:textId="77777777" w:rsidR="00906715" w:rsidRPr="00CF7C45" w:rsidRDefault="00110A38"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Measures to detect malicious internal messages or activity should be considered</w:t>
            </w:r>
          </w:p>
        </w:tc>
      </w:tr>
      <w:tr w:rsidR="00A2673A" w:rsidRPr="00CF7C45" w14:paraId="698A030D" w14:textId="77777777" w:rsidTr="00544E36">
        <w:trPr>
          <w:cantSplit/>
        </w:trPr>
        <w:tc>
          <w:tcPr>
            <w:tcW w:w="1066" w:type="dxa"/>
          </w:tcPr>
          <w:p w14:paraId="7B338239" w14:textId="77777777" w:rsidR="00A2673A" w:rsidRPr="00CF7C45" w:rsidRDefault="00A2673A"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11.2</w:t>
            </w:r>
          </w:p>
        </w:tc>
        <w:tc>
          <w:tcPr>
            <w:tcW w:w="3499" w:type="dxa"/>
          </w:tcPr>
          <w:p w14:paraId="0217AF7C" w14:textId="77777777" w:rsidR="00A2673A" w:rsidRPr="00CF7C45" w:rsidRDefault="00A2673A"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Malicious V2X messages, e.g. infrastructure to vehicle or vehicle-vehicle messages (e.g. CAM, DENM)</w:t>
            </w:r>
          </w:p>
        </w:tc>
        <w:tc>
          <w:tcPr>
            <w:tcW w:w="594" w:type="dxa"/>
            <w:vMerge w:val="restart"/>
          </w:tcPr>
          <w:p w14:paraId="61B3D560" w14:textId="77777777" w:rsidR="00A2673A" w:rsidRPr="00CF7C45" w:rsidRDefault="00A2673A"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M10</w:t>
            </w:r>
          </w:p>
        </w:tc>
        <w:tc>
          <w:tcPr>
            <w:tcW w:w="4226" w:type="dxa"/>
            <w:vMerge w:val="restart"/>
          </w:tcPr>
          <w:p w14:paraId="4B0DBFF5" w14:textId="77777777" w:rsidR="00A2673A" w:rsidRPr="00CF7C45" w:rsidRDefault="00544E36" w:rsidP="009D418C">
            <w:pPr>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The vehicle shall verify the authenticity and integrity of messages it receives</w:t>
            </w:r>
          </w:p>
        </w:tc>
      </w:tr>
      <w:tr w:rsidR="00A2673A" w:rsidRPr="00CF7C45" w14:paraId="5F0C61FB" w14:textId="77777777" w:rsidTr="00544E36">
        <w:trPr>
          <w:cantSplit/>
        </w:trPr>
        <w:tc>
          <w:tcPr>
            <w:tcW w:w="1066" w:type="dxa"/>
          </w:tcPr>
          <w:p w14:paraId="6EA3FCE3" w14:textId="77777777" w:rsidR="00A2673A" w:rsidRPr="00CF7C45" w:rsidRDefault="00A2673A"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11.3</w:t>
            </w:r>
          </w:p>
        </w:tc>
        <w:tc>
          <w:tcPr>
            <w:tcW w:w="3499" w:type="dxa"/>
          </w:tcPr>
          <w:p w14:paraId="24297146" w14:textId="77777777" w:rsidR="00A2673A" w:rsidRPr="00CF7C45" w:rsidRDefault="00A2673A"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Malicious diagnostic messages</w:t>
            </w:r>
          </w:p>
        </w:tc>
        <w:tc>
          <w:tcPr>
            <w:tcW w:w="594" w:type="dxa"/>
            <w:vMerge/>
          </w:tcPr>
          <w:p w14:paraId="64EB57FB" w14:textId="77777777" w:rsidR="00A2673A" w:rsidRPr="00CF7C45" w:rsidRDefault="00A2673A" w:rsidP="009D418C">
            <w:pPr>
              <w:rPr>
                <w:rFonts w:ascii="Times New Roman" w:eastAsia="MS Mincho" w:hAnsi="Times New Roman" w:cs="Times New Roman"/>
                <w:sz w:val="20"/>
                <w:szCs w:val="20"/>
                <w:lang w:eastAsia="ja-JP"/>
              </w:rPr>
            </w:pPr>
          </w:p>
        </w:tc>
        <w:tc>
          <w:tcPr>
            <w:tcW w:w="4226" w:type="dxa"/>
            <w:vMerge/>
          </w:tcPr>
          <w:p w14:paraId="339B11F3" w14:textId="77777777" w:rsidR="00A2673A" w:rsidRPr="00CF7C45" w:rsidRDefault="00A2673A" w:rsidP="009D418C">
            <w:pPr>
              <w:rPr>
                <w:rFonts w:ascii="Times New Roman" w:eastAsia="MS Mincho" w:hAnsi="Times New Roman" w:cs="Times New Roman"/>
                <w:sz w:val="20"/>
                <w:szCs w:val="20"/>
                <w:lang w:eastAsia="ja-JP"/>
              </w:rPr>
            </w:pPr>
          </w:p>
        </w:tc>
      </w:tr>
      <w:tr w:rsidR="00A2673A" w:rsidRPr="00CF7C45" w14:paraId="4CEC54B8" w14:textId="77777777" w:rsidTr="00531027">
        <w:trPr>
          <w:cantSplit/>
        </w:trPr>
        <w:tc>
          <w:tcPr>
            <w:tcW w:w="1066" w:type="dxa"/>
            <w:tcBorders>
              <w:bottom w:val="single" w:sz="12" w:space="0" w:color="auto"/>
            </w:tcBorders>
          </w:tcPr>
          <w:p w14:paraId="7917B7B1" w14:textId="77777777" w:rsidR="00A2673A" w:rsidRPr="00CF7C45" w:rsidRDefault="00A2673A"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11.4</w:t>
            </w:r>
          </w:p>
        </w:tc>
        <w:tc>
          <w:tcPr>
            <w:tcW w:w="3499" w:type="dxa"/>
            <w:tcBorders>
              <w:bottom w:val="single" w:sz="12" w:space="0" w:color="auto"/>
            </w:tcBorders>
          </w:tcPr>
          <w:p w14:paraId="1DEEF584" w14:textId="77777777" w:rsidR="00A2673A" w:rsidRPr="00CF7C45" w:rsidRDefault="00A2673A" w:rsidP="009D418C">
            <w:pPr>
              <w:spacing w:after="0"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Malicious proprietary messages (e.g. those normally sent from OEM or component/system/function supplier)</w:t>
            </w:r>
          </w:p>
        </w:tc>
        <w:tc>
          <w:tcPr>
            <w:tcW w:w="594" w:type="dxa"/>
            <w:vMerge/>
            <w:tcBorders>
              <w:bottom w:val="single" w:sz="12" w:space="0" w:color="auto"/>
            </w:tcBorders>
          </w:tcPr>
          <w:p w14:paraId="734D984D" w14:textId="77777777" w:rsidR="00A2673A" w:rsidRPr="00CF7C45" w:rsidRDefault="00A2673A" w:rsidP="009D418C">
            <w:pPr>
              <w:rPr>
                <w:rFonts w:ascii="Times New Roman" w:eastAsia="MS Mincho" w:hAnsi="Times New Roman" w:cs="Times New Roman"/>
                <w:sz w:val="20"/>
                <w:szCs w:val="20"/>
                <w:lang w:eastAsia="ja-JP"/>
              </w:rPr>
            </w:pPr>
          </w:p>
        </w:tc>
        <w:tc>
          <w:tcPr>
            <w:tcW w:w="4226" w:type="dxa"/>
            <w:vMerge/>
            <w:tcBorders>
              <w:bottom w:val="single" w:sz="12" w:space="0" w:color="auto"/>
            </w:tcBorders>
          </w:tcPr>
          <w:p w14:paraId="02D8A987" w14:textId="77777777" w:rsidR="00A2673A" w:rsidRPr="00CF7C45" w:rsidRDefault="00A2673A" w:rsidP="009D418C">
            <w:pPr>
              <w:rPr>
                <w:rFonts w:ascii="Times New Roman" w:eastAsia="MS Mincho" w:hAnsi="Times New Roman" w:cs="Times New Roman"/>
                <w:sz w:val="20"/>
                <w:szCs w:val="20"/>
                <w:lang w:eastAsia="ja-JP"/>
              </w:rPr>
            </w:pPr>
          </w:p>
        </w:tc>
      </w:tr>
    </w:tbl>
    <w:p w14:paraId="217AE4EC" w14:textId="77777777" w:rsidR="009D418C" w:rsidRPr="00CF7C45" w:rsidRDefault="009D418C" w:rsidP="000024EE">
      <w:pPr>
        <w:pStyle w:val="SingleTxtG"/>
      </w:pPr>
    </w:p>
    <w:p w14:paraId="02AD068F" w14:textId="77777777" w:rsidR="009D418C" w:rsidRPr="00CF7C45" w:rsidRDefault="009D418C" w:rsidP="00B644CF">
      <w:pPr>
        <w:pStyle w:val="SingleTxtG"/>
        <w:numPr>
          <w:ilvl w:val="0"/>
          <w:numId w:val="15"/>
        </w:numPr>
        <w:ind w:left="2268" w:hanging="1134"/>
        <w:rPr>
          <w:lang w:eastAsia="ja-JP"/>
        </w:rPr>
      </w:pPr>
      <w:bookmarkStart w:id="297" w:name="_Hlk505247658"/>
      <w:r w:rsidRPr="00CF7C45">
        <w:t xml:space="preserve">Examples of mitigation for </w:t>
      </w:r>
      <w:r w:rsidR="006F785C">
        <w:rPr>
          <w:lang w:eastAsia="ja-JP"/>
        </w:rPr>
        <w:t>"</w:t>
      </w:r>
      <w:r w:rsidRPr="00CF7C45">
        <w:rPr>
          <w:lang w:eastAsia="ja-JP"/>
        </w:rPr>
        <w:t>Update process</w:t>
      </w:r>
      <w:r w:rsidR="006F785C">
        <w:rPr>
          <w:lang w:eastAsia="ja-JP"/>
        </w:rPr>
        <w:t>"</w:t>
      </w:r>
    </w:p>
    <w:p w14:paraId="42E140BD" w14:textId="77777777" w:rsidR="009D418C" w:rsidRPr="00CF7C45" w:rsidRDefault="00B644CF" w:rsidP="00B644CF">
      <w:pPr>
        <w:pStyle w:val="SingleTxtG"/>
      </w:pPr>
      <w:r>
        <w:tab/>
      </w:r>
      <w:r>
        <w:tab/>
      </w:r>
      <w:r w:rsidR="009D418C" w:rsidRPr="00CF7C45">
        <w:t xml:space="preserve">Examples of mitigation to the threats which are related to </w:t>
      </w:r>
      <w:r w:rsidR="006F785C">
        <w:rPr>
          <w:lang w:eastAsia="ja-JP"/>
        </w:rPr>
        <w:t>"</w:t>
      </w:r>
      <w:r w:rsidR="009D418C" w:rsidRPr="00CF7C45">
        <w:rPr>
          <w:lang w:eastAsia="ja-JP"/>
        </w:rPr>
        <w:t>Update process</w:t>
      </w:r>
      <w:r w:rsidR="006F785C">
        <w:rPr>
          <w:lang w:eastAsia="ja-JP"/>
        </w:rPr>
        <w:t>"</w:t>
      </w:r>
      <w:r w:rsidR="009D418C" w:rsidRPr="00CF7C45">
        <w:rPr>
          <w:lang w:eastAsia="ja-JP"/>
        </w:rPr>
        <w:t xml:space="preserve"> </w:t>
      </w:r>
      <w:r w:rsidR="009D418C" w:rsidRPr="00CF7C45">
        <w:t>are listed in Table B3.</w:t>
      </w:r>
    </w:p>
    <w:p w14:paraId="567D739E" w14:textId="77777777" w:rsidR="009D418C" w:rsidRPr="00CF7C45" w:rsidRDefault="00B644CF" w:rsidP="00B644CF">
      <w:pPr>
        <w:pStyle w:val="SingleTxtG"/>
        <w:ind w:left="1134" w:firstLine="0"/>
        <w:jc w:val="left"/>
      </w:pPr>
      <w:r>
        <w:t>Table B3</w:t>
      </w:r>
      <w:r>
        <w:br/>
      </w:r>
      <w:r w:rsidR="009D418C" w:rsidRPr="00B644CF">
        <w:rPr>
          <w:b/>
          <w:bCs w:val="0"/>
        </w:rPr>
        <w:t xml:space="preserve">Examples of mitigation to the threats which are related to </w:t>
      </w:r>
      <w:r w:rsidR="006F785C" w:rsidRPr="00B644CF">
        <w:rPr>
          <w:b/>
          <w:bCs w:val="0"/>
          <w:lang w:eastAsia="ja-JP"/>
        </w:rPr>
        <w:t>"</w:t>
      </w:r>
      <w:r w:rsidR="009D418C" w:rsidRPr="00B644CF">
        <w:rPr>
          <w:b/>
          <w:bCs w:val="0"/>
          <w:lang w:eastAsia="ja-JP"/>
        </w:rPr>
        <w:t>Update process</w:t>
      </w:r>
      <w:r w:rsidR="006F785C" w:rsidRPr="00B644CF">
        <w:rPr>
          <w:b/>
          <w:bCs w:val="0"/>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1"/>
        <w:gridCol w:w="3799"/>
        <w:gridCol w:w="596"/>
        <w:gridCol w:w="4110"/>
      </w:tblGrid>
      <w:tr w:rsidR="00A2673A" w:rsidRPr="00CF7C45" w14:paraId="1AFC81E7" w14:textId="77777777" w:rsidTr="00531027">
        <w:trPr>
          <w:tblHeader/>
        </w:trPr>
        <w:tc>
          <w:tcPr>
            <w:tcW w:w="1021" w:type="dxa"/>
            <w:tcBorders>
              <w:bottom w:val="single" w:sz="12" w:space="0" w:color="auto"/>
            </w:tcBorders>
          </w:tcPr>
          <w:bookmarkEnd w:id="297"/>
          <w:p w14:paraId="25C966E4" w14:textId="77777777" w:rsidR="00A2673A" w:rsidRPr="00CF7C45" w:rsidRDefault="00A2673A" w:rsidP="009D418C">
            <w:pPr>
              <w:tabs>
                <w:tab w:val="left" w:pos="1418"/>
                <w:tab w:val="left" w:pos="1560"/>
              </w:tabs>
              <w:jc w:val="center"/>
              <w:rPr>
                <w:rFonts w:ascii="Times New Roman" w:hAnsi="Times New Roman" w:cs="Times New Roman"/>
                <w:i/>
                <w:sz w:val="20"/>
                <w:szCs w:val="20"/>
              </w:rPr>
            </w:pPr>
            <w:r w:rsidRPr="00CF7C45">
              <w:rPr>
                <w:rFonts w:ascii="Times New Roman" w:hAnsi="Times New Roman" w:cs="Times New Roman"/>
                <w:i/>
                <w:sz w:val="20"/>
                <w:szCs w:val="20"/>
              </w:rPr>
              <w:t>Table 1 reference</w:t>
            </w:r>
          </w:p>
        </w:tc>
        <w:tc>
          <w:tcPr>
            <w:tcW w:w="3799" w:type="dxa"/>
            <w:tcBorders>
              <w:bottom w:val="single" w:sz="12" w:space="0" w:color="auto"/>
            </w:tcBorders>
          </w:tcPr>
          <w:p w14:paraId="3A7D0149" w14:textId="77777777" w:rsidR="00A2673A" w:rsidRPr="00CF7C45" w:rsidRDefault="00A2673A" w:rsidP="009D418C">
            <w:pPr>
              <w:tabs>
                <w:tab w:val="left" w:pos="1418"/>
                <w:tab w:val="left" w:pos="1560"/>
              </w:tabs>
              <w:jc w:val="center"/>
              <w:rPr>
                <w:rFonts w:ascii="Times New Roman" w:hAnsi="Times New Roman" w:cs="Times New Roman"/>
                <w:i/>
                <w:sz w:val="20"/>
                <w:szCs w:val="20"/>
              </w:rPr>
            </w:pPr>
            <w:r w:rsidRPr="00CF7C45">
              <w:rPr>
                <w:rFonts w:ascii="Times New Roman" w:hAnsi="Times New Roman" w:cs="Times New Roman"/>
                <w:i/>
                <w:sz w:val="20"/>
                <w:szCs w:val="20"/>
              </w:rPr>
              <w:t xml:space="preserve">Threats </w:t>
            </w:r>
            <w:r w:rsidRPr="00CF7C45">
              <w:rPr>
                <w:rFonts w:ascii="Times New Roman" w:hAnsi="Times New Roman" w:cs="Times New Roman"/>
                <w:i/>
                <w:sz w:val="20"/>
                <w:szCs w:val="20"/>
                <w:lang w:eastAsia="ja-JP"/>
              </w:rPr>
              <w:t>to</w:t>
            </w:r>
            <w:r w:rsidRPr="00CF7C45">
              <w:rPr>
                <w:rFonts w:ascii="Times New Roman" w:hAnsi="Times New Roman" w:cs="Times New Roman"/>
                <w:i/>
                <w:sz w:val="20"/>
                <w:szCs w:val="20"/>
              </w:rPr>
              <w:t xml:space="preserve"> </w:t>
            </w:r>
            <w:r w:rsidR="006F785C">
              <w:rPr>
                <w:rFonts w:ascii="Times New Roman" w:hAnsi="Times New Roman" w:cs="Times New Roman"/>
                <w:i/>
                <w:sz w:val="20"/>
                <w:szCs w:val="20"/>
              </w:rPr>
              <w:t>"</w:t>
            </w:r>
            <w:r w:rsidRPr="00CF7C45">
              <w:rPr>
                <w:rFonts w:ascii="Times New Roman" w:hAnsi="Times New Roman" w:cs="Times New Roman"/>
                <w:i/>
                <w:sz w:val="20"/>
                <w:szCs w:val="20"/>
              </w:rPr>
              <w:t>Update process</w:t>
            </w:r>
            <w:r w:rsidR="006F785C">
              <w:rPr>
                <w:rFonts w:ascii="Times New Roman" w:hAnsi="Times New Roman" w:cs="Times New Roman"/>
                <w:i/>
                <w:sz w:val="20"/>
                <w:szCs w:val="20"/>
              </w:rPr>
              <w:t>"</w:t>
            </w:r>
          </w:p>
        </w:tc>
        <w:tc>
          <w:tcPr>
            <w:tcW w:w="596" w:type="dxa"/>
            <w:tcBorders>
              <w:bottom w:val="single" w:sz="12" w:space="0" w:color="auto"/>
            </w:tcBorders>
          </w:tcPr>
          <w:p w14:paraId="68A719CB" w14:textId="77777777" w:rsidR="00A2673A" w:rsidRPr="00CF7C45" w:rsidRDefault="00A2673A" w:rsidP="009D418C">
            <w:pPr>
              <w:tabs>
                <w:tab w:val="left" w:pos="1418"/>
                <w:tab w:val="left" w:pos="1560"/>
              </w:tabs>
              <w:spacing w:before="80" w:after="80" w:line="200" w:lineRule="exact"/>
              <w:jc w:val="center"/>
              <w:rPr>
                <w:rFonts w:ascii="Times New Roman" w:hAnsi="Times New Roman" w:cs="Times New Roman"/>
                <w:i/>
                <w:sz w:val="20"/>
                <w:szCs w:val="20"/>
              </w:rPr>
            </w:pPr>
            <w:r w:rsidRPr="00CF7C45">
              <w:rPr>
                <w:rFonts w:ascii="Times New Roman" w:hAnsi="Times New Roman" w:cs="Times New Roman"/>
                <w:i/>
                <w:sz w:val="20"/>
                <w:szCs w:val="20"/>
              </w:rPr>
              <w:t>Ref</w:t>
            </w:r>
          </w:p>
        </w:tc>
        <w:tc>
          <w:tcPr>
            <w:tcW w:w="4110" w:type="dxa"/>
            <w:tcBorders>
              <w:bottom w:val="single" w:sz="12" w:space="0" w:color="auto"/>
            </w:tcBorders>
          </w:tcPr>
          <w:p w14:paraId="6D957D80" w14:textId="77777777" w:rsidR="00A2673A" w:rsidRPr="00CF7C45" w:rsidRDefault="00A2673A" w:rsidP="009D418C">
            <w:pPr>
              <w:tabs>
                <w:tab w:val="left" w:pos="1418"/>
                <w:tab w:val="left" w:pos="1560"/>
              </w:tabs>
              <w:spacing w:before="80" w:after="80" w:line="200" w:lineRule="exact"/>
              <w:jc w:val="center"/>
              <w:rPr>
                <w:rFonts w:ascii="Times New Roman" w:hAnsi="Times New Roman" w:cs="Times New Roman"/>
                <w:i/>
                <w:sz w:val="20"/>
                <w:szCs w:val="20"/>
              </w:rPr>
            </w:pPr>
            <w:r w:rsidRPr="00CF7C45">
              <w:rPr>
                <w:rFonts w:ascii="Times New Roman" w:hAnsi="Times New Roman" w:cs="Times New Roman"/>
                <w:i/>
                <w:sz w:val="20"/>
                <w:szCs w:val="20"/>
              </w:rPr>
              <w:t>Mitigation</w:t>
            </w:r>
          </w:p>
        </w:tc>
      </w:tr>
      <w:tr w:rsidR="00A2673A" w:rsidRPr="00CF7C45" w14:paraId="5CB688DF" w14:textId="77777777" w:rsidTr="00531027">
        <w:trPr>
          <w:cantSplit/>
        </w:trPr>
        <w:tc>
          <w:tcPr>
            <w:tcW w:w="1021" w:type="dxa"/>
            <w:tcBorders>
              <w:top w:val="single" w:sz="12" w:space="0" w:color="auto"/>
              <w:left w:val="single" w:sz="4" w:space="0" w:color="auto"/>
              <w:bottom w:val="single" w:sz="4" w:space="0" w:color="auto"/>
              <w:right w:val="single" w:sz="4" w:space="0" w:color="auto"/>
            </w:tcBorders>
          </w:tcPr>
          <w:p w14:paraId="64102BB2" w14:textId="77777777" w:rsidR="00A2673A" w:rsidRPr="00CF7C45" w:rsidRDefault="00A2673A" w:rsidP="009D418C">
            <w:pPr>
              <w:spacing w:line="240" w:lineRule="auto"/>
              <w:rPr>
                <w:rFonts w:ascii="Times New Roman" w:hAnsi="Times New Roman" w:cs="Times New Roman"/>
                <w:sz w:val="20"/>
                <w:szCs w:val="20"/>
              </w:rPr>
            </w:pPr>
            <w:r w:rsidRPr="00CF7C45">
              <w:rPr>
                <w:rFonts w:ascii="Times New Roman" w:hAnsi="Times New Roman" w:cs="Times New Roman"/>
                <w:sz w:val="20"/>
                <w:szCs w:val="20"/>
              </w:rPr>
              <w:t>12.1</w:t>
            </w:r>
          </w:p>
        </w:tc>
        <w:tc>
          <w:tcPr>
            <w:tcW w:w="3799" w:type="dxa"/>
            <w:tcBorders>
              <w:top w:val="single" w:sz="12" w:space="0" w:color="auto"/>
              <w:left w:val="single" w:sz="4" w:space="0" w:color="auto"/>
              <w:bottom w:val="single" w:sz="4" w:space="0" w:color="auto"/>
              <w:right w:val="single" w:sz="4" w:space="0" w:color="auto"/>
            </w:tcBorders>
            <w:shd w:val="clear" w:color="auto" w:fill="auto"/>
          </w:tcPr>
          <w:p w14:paraId="5B692F05" w14:textId="77777777" w:rsidR="00A2673A" w:rsidRPr="00CF7C45" w:rsidRDefault="00A2673A" w:rsidP="009D418C">
            <w:pPr>
              <w:spacing w:line="240" w:lineRule="auto"/>
              <w:rPr>
                <w:rFonts w:ascii="Times New Roman" w:hAnsi="Times New Roman" w:cs="Times New Roman"/>
                <w:sz w:val="20"/>
                <w:szCs w:val="20"/>
                <w:lang w:val="en-US" w:eastAsia="ja-JP"/>
              </w:rPr>
            </w:pPr>
            <w:r w:rsidRPr="00CF7C45">
              <w:rPr>
                <w:rFonts w:ascii="Times New Roman" w:hAnsi="Times New Roman" w:cs="Times New Roman"/>
                <w:sz w:val="20"/>
                <w:szCs w:val="20"/>
              </w:rPr>
              <w:t xml:space="preserve">Compromise of </w:t>
            </w:r>
            <w:r w:rsidRPr="00CF7C45">
              <w:rPr>
                <w:rFonts w:ascii="Times New Roman" w:hAnsi="Times New Roman" w:cs="Times New Roman"/>
                <w:bCs/>
                <w:sz w:val="20"/>
                <w:szCs w:val="20"/>
              </w:rPr>
              <w:t>over the air software update procedures</w:t>
            </w:r>
            <w:r w:rsidRPr="00CF7C45">
              <w:rPr>
                <w:rFonts w:ascii="Times New Roman" w:hAnsi="Times New Roman" w:cs="Times New Roman"/>
                <w:sz w:val="20"/>
                <w:szCs w:val="20"/>
              </w:rPr>
              <w:t>,  This includes fabricating system update program or firmware</w:t>
            </w:r>
          </w:p>
        </w:tc>
        <w:tc>
          <w:tcPr>
            <w:tcW w:w="596" w:type="dxa"/>
            <w:vMerge w:val="restart"/>
            <w:tcBorders>
              <w:top w:val="single" w:sz="12" w:space="0" w:color="auto"/>
              <w:left w:val="single" w:sz="4" w:space="0" w:color="auto"/>
              <w:right w:val="single" w:sz="4" w:space="0" w:color="auto"/>
            </w:tcBorders>
          </w:tcPr>
          <w:p w14:paraId="6D3DA71C" w14:textId="77777777" w:rsidR="00A2673A" w:rsidRPr="00CF7C45" w:rsidRDefault="00A2673A" w:rsidP="00482202">
            <w:pPr>
              <w:spacing w:line="240" w:lineRule="auto"/>
              <w:rPr>
                <w:rFonts w:ascii="Times New Roman" w:hAnsi="Times New Roman" w:cs="Times New Roman"/>
                <w:bCs/>
                <w:sz w:val="20"/>
                <w:szCs w:val="20"/>
              </w:rPr>
            </w:pPr>
            <w:r w:rsidRPr="00CF7C45">
              <w:rPr>
                <w:rFonts w:ascii="Times New Roman" w:hAnsi="Times New Roman" w:cs="Times New Roman"/>
                <w:bCs/>
                <w:sz w:val="20"/>
                <w:szCs w:val="20"/>
              </w:rPr>
              <w:t>M16</w:t>
            </w:r>
          </w:p>
        </w:tc>
        <w:tc>
          <w:tcPr>
            <w:tcW w:w="4110" w:type="dxa"/>
            <w:vMerge w:val="restart"/>
            <w:tcBorders>
              <w:top w:val="single" w:sz="12" w:space="0" w:color="auto"/>
              <w:left w:val="single" w:sz="4" w:space="0" w:color="auto"/>
              <w:right w:val="single" w:sz="4" w:space="0" w:color="auto"/>
            </w:tcBorders>
            <w:shd w:val="clear" w:color="auto" w:fill="auto"/>
          </w:tcPr>
          <w:p w14:paraId="7140C445" w14:textId="77777777" w:rsidR="00A2673A" w:rsidRPr="00CF7C45" w:rsidRDefault="00A2673A">
            <w:pPr>
              <w:spacing w:line="240" w:lineRule="auto"/>
              <w:rPr>
                <w:rFonts w:ascii="Times New Roman" w:hAnsi="Times New Roman" w:cs="Times New Roman"/>
                <w:bCs/>
                <w:sz w:val="20"/>
                <w:szCs w:val="20"/>
                <w:lang w:val="en-US" w:eastAsia="ja-JP"/>
              </w:rPr>
            </w:pPr>
            <w:r w:rsidRPr="00CF7C45">
              <w:rPr>
                <w:rFonts w:ascii="Times New Roman" w:hAnsi="Times New Roman" w:cs="Times New Roman"/>
                <w:bCs/>
                <w:sz w:val="20"/>
                <w:szCs w:val="20"/>
              </w:rPr>
              <w:t xml:space="preserve">Secure software update procedures </w:t>
            </w:r>
            <w:r w:rsidR="00D55106" w:rsidRPr="00CF7C45">
              <w:rPr>
                <w:rFonts w:ascii="Times New Roman" w:hAnsi="Times New Roman" w:cs="Times New Roman"/>
                <w:bCs/>
                <w:sz w:val="20"/>
                <w:szCs w:val="20"/>
              </w:rPr>
              <w:t xml:space="preserve">shall be </w:t>
            </w:r>
            <w:r w:rsidRPr="00CF7C45">
              <w:rPr>
                <w:rFonts w:ascii="Times New Roman" w:hAnsi="Times New Roman" w:cs="Times New Roman"/>
                <w:bCs/>
                <w:sz w:val="20"/>
                <w:szCs w:val="20"/>
              </w:rPr>
              <w:t>employed</w:t>
            </w:r>
          </w:p>
        </w:tc>
      </w:tr>
      <w:tr w:rsidR="00A2673A" w:rsidRPr="00CF7C45" w14:paraId="68600A3F" w14:textId="77777777" w:rsidTr="00823C52">
        <w:trPr>
          <w:cantSplit/>
        </w:trPr>
        <w:tc>
          <w:tcPr>
            <w:tcW w:w="1021" w:type="dxa"/>
            <w:tcBorders>
              <w:top w:val="nil"/>
              <w:left w:val="single" w:sz="4" w:space="0" w:color="auto"/>
              <w:bottom w:val="single" w:sz="4" w:space="0" w:color="auto"/>
              <w:right w:val="single" w:sz="4" w:space="0" w:color="auto"/>
            </w:tcBorders>
          </w:tcPr>
          <w:p w14:paraId="61ADABF3" w14:textId="77777777" w:rsidR="00A2673A" w:rsidRPr="00CF7C45" w:rsidRDefault="00A2673A" w:rsidP="009D418C">
            <w:pPr>
              <w:rPr>
                <w:rFonts w:ascii="Times New Roman" w:hAnsi="Times New Roman" w:cs="Times New Roman"/>
                <w:sz w:val="20"/>
                <w:szCs w:val="20"/>
              </w:rPr>
            </w:pPr>
            <w:r w:rsidRPr="00CF7C45">
              <w:rPr>
                <w:rFonts w:ascii="Times New Roman" w:hAnsi="Times New Roman" w:cs="Times New Roman"/>
                <w:sz w:val="20"/>
                <w:szCs w:val="20"/>
              </w:rPr>
              <w:lastRenderedPageBreak/>
              <w:t>12.2</w:t>
            </w:r>
          </w:p>
        </w:tc>
        <w:tc>
          <w:tcPr>
            <w:tcW w:w="3799" w:type="dxa"/>
            <w:tcBorders>
              <w:top w:val="nil"/>
              <w:left w:val="single" w:sz="4" w:space="0" w:color="auto"/>
              <w:bottom w:val="single" w:sz="4" w:space="0" w:color="auto"/>
              <w:right w:val="single" w:sz="4" w:space="0" w:color="auto"/>
            </w:tcBorders>
            <w:shd w:val="clear" w:color="auto" w:fill="auto"/>
          </w:tcPr>
          <w:p w14:paraId="5EAA7A6B" w14:textId="77777777" w:rsidR="00A2673A" w:rsidRPr="00CF7C45" w:rsidRDefault="00A2673A" w:rsidP="009D418C">
            <w:pPr>
              <w:rPr>
                <w:rFonts w:ascii="Times New Roman" w:hAnsi="Times New Roman" w:cs="Times New Roman"/>
                <w:sz w:val="20"/>
                <w:szCs w:val="20"/>
              </w:rPr>
            </w:pPr>
            <w:r w:rsidRPr="00CF7C45">
              <w:rPr>
                <w:rFonts w:ascii="Times New Roman" w:hAnsi="Times New Roman" w:cs="Times New Roman"/>
                <w:sz w:val="20"/>
                <w:szCs w:val="20"/>
              </w:rPr>
              <w:t>Compromise of</w:t>
            </w:r>
            <w:r w:rsidRPr="00CF7C45">
              <w:rPr>
                <w:rFonts w:ascii="Times New Roman" w:hAnsi="Times New Roman" w:cs="Times New Roman"/>
                <w:bCs/>
                <w:sz w:val="20"/>
                <w:szCs w:val="20"/>
              </w:rPr>
              <w:t xml:space="preserve"> local/physical software update procedures</w:t>
            </w:r>
            <w:r w:rsidRPr="00CF7C45">
              <w:rPr>
                <w:rFonts w:ascii="Times New Roman" w:hAnsi="Times New Roman" w:cs="Times New Roman"/>
                <w:sz w:val="20"/>
                <w:szCs w:val="20"/>
              </w:rPr>
              <w:t>. This includes fabricating system update program or firmware</w:t>
            </w:r>
          </w:p>
        </w:tc>
        <w:tc>
          <w:tcPr>
            <w:tcW w:w="596" w:type="dxa"/>
            <w:vMerge/>
            <w:tcBorders>
              <w:left w:val="single" w:sz="4" w:space="0" w:color="auto"/>
              <w:right w:val="single" w:sz="4" w:space="0" w:color="auto"/>
            </w:tcBorders>
          </w:tcPr>
          <w:p w14:paraId="4D273F59" w14:textId="77777777" w:rsidR="00A2673A" w:rsidRPr="00CF7C45" w:rsidRDefault="00A2673A" w:rsidP="009D418C">
            <w:pPr>
              <w:rPr>
                <w:rFonts w:ascii="Times New Roman" w:hAnsi="Times New Roman" w:cs="Times New Roman"/>
                <w:bCs/>
                <w:sz w:val="20"/>
                <w:szCs w:val="20"/>
              </w:rPr>
            </w:pPr>
          </w:p>
        </w:tc>
        <w:tc>
          <w:tcPr>
            <w:tcW w:w="4110" w:type="dxa"/>
            <w:vMerge/>
            <w:tcBorders>
              <w:left w:val="single" w:sz="4" w:space="0" w:color="auto"/>
              <w:right w:val="single" w:sz="4" w:space="0" w:color="auto"/>
            </w:tcBorders>
            <w:shd w:val="clear" w:color="auto" w:fill="auto"/>
          </w:tcPr>
          <w:p w14:paraId="75B6296C" w14:textId="77777777" w:rsidR="00A2673A" w:rsidRPr="00CF7C45" w:rsidRDefault="00A2673A" w:rsidP="009D418C">
            <w:pPr>
              <w:rPr>
                <w:rFonts w:ascii="Times New Roman" w:hAnsi="Times New Roman" w:cs="Times New Roman"/>
                <w:bCs/>
                <w:sz w:val="20"/>
                <w:szCs w:val="20"/>
              </w:rPr>
            </w:pPr>
          </w:p>
        </w:tc>
      </w:tr>
      <w:tr w:rsidR="00A2673A" w:rsidRPr="00CF7C45" w14:paraId="71BE6CC8" w14:textId="77777777" w:rsidTr="00823C52">
        <w:trPr>
          <w:cantSplit/>
        </w:trPr>
        <w:tc>
          <w:tcPr>
            <w:tcW w:w="1021" w:type="dxa"/>
            <w:tcBorders>
              <w:top w:val="nil"/>
              <w:left w:val="single" w:sz="4" w:space="0" w:color="auto"/>
              <w:bottom w:val="single" w:sz="4" w:space="0" w:color="auto"/>
              <w:right w:val="single" w:sz="4" w:space="0" w:color="auto"/>
            </w:tcBorders>
          </w:tcPr>
          <w:p w14:paraId="4775F006" w14:textId="77777777" w:rsidR="00A2673A" w:rsidRPr="00CF7C45" w:rsidRDefault="00A2673A" w:rsidP="009D418C">
            <w:pPr>
              <w:rPr>
                <w:rFonts w:ascii="Times New Roman" w:hAnsi="Times New Roman" w:cs="Times New Roman"/>
                <w:sz w:val="20"/>
                <w:szCs w:val="20"/>
              </w:rPr>
            </w:pPr>
            <w:r w:rsidRPr="00CF7C45">
              <w:rPr>
                <w:rFonts w:ascii="Times New Roman" w:hAnsi="Times New Roman" w:cs="Times New Roman"/>
                <w:sz w:val="20"/>
                <w:szCs w:val="20"/>
              </w:rPr>
              <w:t>12.3</w:t>
            </w:r>
          </w:p>
        </w:tc>
        <w:tc>
          <w:tcPr>
            <w:tcW w:w="3799" w:type="dxa"/>
            <w:tcBorders>
              <w:top w:val="nil"/>
              <w:left w:val="single" w:sz="4" w:space="0" w:color="auto"/>
              <w:bottom w:val="single" w:sz="4" w:space="0" w:color="auto"/>
              <w:right w:val="single" w:sz="4" w:space="0" w:color="auto"/>
            </w:tcBorders>
            <w:shd w:val="clear" w:color="auto" w:fill="auto"/>
          </w:tcPr>
          <w:p w14:paraId="1285E78E" w14:textId="77777777" w:rsidR="00A2673A" w:rsidRPr="00CF7C45" w:rsidRDefault="00A2673A" w:rsidP="009D418C">
            <w:pPr>
              <w:rPr>
                <w:rFonts w:ascii="Times New Roman" w:hAnsi="Times New Roman" w:cs="Times New Roman"/>
                <w:sz w:val="20"/>
                <w:szCs w:val="20"/>
              </w:rPr>
            </w:pPr>
            <w:r w:rsidRPr="00CF7C45">
              <w:rPr>
                <w:rFonts w:ascii="Times New Roman" w:hAnsi="Times New Roman" w:cs="Times New Roman"/>
                <w:sz w:val="20"/>
                <w:szCs w:val="20"/>
              </w:rPr>
              <w:t xml:space="preserve">The </w:t>
            </w:r>
            <w:r w:rsidRPr="00CF7C45">
              <w:rPr>
                <w:rFonts w:ascii="Times New Roman" w:hAnsi="Times New Roman" w:cs="Times New Roman"/>
                <w:bCs/>
                <w:sz w:val="20"/>
                <w:szCs w:val="20"/>
              </w:rPr>
              <w:t>software</w:t>
            </w:r>
            <w:r w:rsidRPr="00CF7C45">
              <w:rPr>
                <w:rFonts w:ascii="Times New Roman" w:hAnsi="Times New Roman" w:cs="Times New Roman"/>
                <w:sz w:val="20"/>
                <w:szCs w:val="20"/>
              </w:rPr>
              <w:t xml:space="preserve"> is </w:t>
            </w:r>
            <w:r w:rsidRPr="00CF7C45">
              <w:rPr>
                <w:rFonts w:ascii="Times New Roman" w:hAnsi="Times New Roman" w:cs="Times New Roman"/>
                <w:bCs/>
                <w:sz w:val="20"/>
                <w:szCs w:val="20"/>
              </w:rPr>
              <w:t>manipulated before the update process</w:t>
            </w:r>
            <w:r w:rsidRPr="00CF7C45">
              <w:rPr>
                <w:rFonts w:ascii="Times New Roman" w:hAnsi="Times New Roman" w:cs="Times New Roman"/>
                <w:sz w:val="20"/>
                <w:szCs w:val="20"/>
              </w:rPr>
              <w:t xml:space="preserve"> (and is therefore corrupted), although the update process is intact</w:t>
            </w:r>
          </w:p>
        </w:tc>
        <w:tc>
          <w:tcPr>
            <w:tcW w:w="596" w:type="dxa"/>
            <w:tcBorders>
              <w:left w:val="single" w:sz="4" w:space="0" w:color="auto"/>
              <w:bottom w:val="single" w:sz="4" w:space="0" w:color="auto"/>
              <w:right w:val="single" w:sz="4" w:space="0" w:color="auto"/>
            </w:tcBorders>
          </w:tcPr>
          <w:p w14:paraId="3610F01A" w14:textId="77777777" w:rsidR="00A2673A" w:rsidRPr="00CF7C45" w:rsidRDefault="00A2673A" w:rsidP="009D418C">
            <w:pPr>
              <w:rPr>
                <w:rFonts w:ascii="Times New Roman" w:hAnsi="Times New Roman" w:cs="Times New Roman"/>
                <w:bCs/>
                <w:sz w:val="20"/>
                <w:szCs w:val="20"/>
              </w:rPr>
            </w:pPr>
          </w:p>
        </w:tc>
        <w:tc>
          <w:tcPr>
            <w:tcW w:w="4110" w:type="dxa"/>
            <w:vMerge/>
            <w:tcBorders>
              <w:left w:val="single" w:sz="4" w:space="0" w:color="auto"/>
              <w:bottom w:val="single" w:sz="4" w:space="0" w:color="auto"/>
              <w:right w:val="single" w:sz="4" w:space="0" w:color="auto"/>
            </w:tcBorders>
            <w:shd w:val="clear" w:color="auto" w:fill="auto"/>
          </w:tcPr>
          <w:p w14:paraId="42D7F428" w14:textId="77777777" w:rsidR="00A2673A" w:rsidRPr="00CF7C45" w:rsidRDefault="00A2673A" w:rsidP="009D418C">
            <w:pPr>
              <w:rPr>
                <w:rFonts w:ascii="Times New Roman" w:hAnsi="Times New Roman" w:cs="Times New Roman"/>
                <w:bCs/>
                <w:sz w:val="20"/>
                <w:szCs w:val="20"/>
              </w:rPr>
            </w:pPr>
          </w:p>
        </w:tc>
      </w:tr>
      <w:tr w:rsidR="00A2673A" w:rsidRPr="00CF7C45" w14:paraId="691F20D1" w14:textId="77777777" w:rsidTr="00823C52">
        <w:trPr>
          <w:cantSplit/>
        </w:trPr>
        <w:tc>
          <w:tcPr>
            <w:tcW w:w="1021" w:type="dxa"/>
            <w:tcBorders>
              <w:top w:val="nil"/>
              <w:left w:val="single" w:sz="4" w:space="0" w:color="auto"/>
              <w:bottom w:val="single" w:sz="4" w:space="0" w:color="auto"/>
              <w:right w:val="single" w:sz="4" w:space="0" w:color="auto"/>
            </w:tcBorders>
          </w:tcPr>
          <w:p w14:paraId="31603516" w14:textId="77777777" w:rsidR="00A2673A" w:rsidRPr="00CF7C45" w:rsidRDefault="00A2673A" w:rsidP="009D418C">
            <w:pPr>
              <w:rPr>
                <w:rFonts w:ascii="Times New Roman" w:hAnsi="Times New Roman" w:cs="Times New Roman"/>
                <w:bCs/>
                <w:sz w:val="20"/>
                <w:szCs w:val="20"/>
              </w:rPr>
            </w:pPr>
            <w:r w:rsidRPr="00CF7C45">
              <w:rPr>
                <w:rFonts w:ascii="Times New Roman" w:hAnsi="Times New Roman" w:cs="Times New Roman"/>
                <w:bCs/>
                <w:sz w:val="20"/>
                <w:szCs w:val="20"/>
              </w:rPr>
              <w:t>12.4</w:t>
            </w:r>
          </w:p>
        </w:tc>
        <w:tc>
          <w:tcPr>
            <w:tcW w:w="3799" w:type="dxa"/>
            <w:tcBorders>
              <w:top w:val="nil"/>
              <w:left w:val="single" w:sz="4" w:space="0" w:color="auto"/>
              <w:bottom w:val="single" w:sz="4" w:space="0" w:color="auto"/>
              <w:right w:val="single" w:sz="4" w:space="0" w:color="auto"/>
            </w:tcBorders>
            <w:shd w:val="clear" w:color="auto" w:fill="auto"/>
          </w:tcPr>
          <w:p w14:paraId="52E14D5B" w14:textId="77777777" w:rsidR="00A2673A" w:rsidRPr="00CF7C45" w:rsidRDefault="00A2673A" w:rsidP="009D418C">
            <w:pPr>
              <w:rPr>
                <w:rFonts w:ascii="Times New Roman" w:hAnsi="Times New Roman" w:cs="Times New Roman"/>
                <w:sz w:val="20"/>
                <w:szCs w:val="20"/>
              </w:rPr>
            </w:pPr>
            <w:r w:rsidRPr="00CF7C45">
              <w:rPr>
                <w:rFonts w:ascii="Times New Roman" w:hAnsi="Times New Roman" w:cs="Times New Roman"/>
                <w:bCs/>
                <w:sz w:val="20"/>
                <w:szCs w:val="20"/>
              </w:rPr>
              <w:t>Compromise</w:t>
            </w:r>
            <w:r w:rsidRPr="00CF7C45">
              <w:rPr>
                <w:rFonts w:ascii="Times New Roman" w:hAnsi="Times New Roman" w:cs="Times New Roman"/>
                <w:sz w:val="20"/>
                <w:szCs w:val="20"/>
              </w:rPr>
              <w:t xml:space="preserve"> of cryptographic keys of the software provider </w:t>
            </w:r>
            <w:r w:rsidRPr="00CF7C45">
              <w:rPr>
                <w:rFonts w:ascii="Times New Roman" w:hAnsi="Times New Roman" w:cs="Times New Roman"/>
                <w:bCs/>
                <w:sz w:val="20"/>
                <w:szCs w:val="20"/>
              </w:rPr>
              <w:t>to</w:t>
            </w:r>
            <w:r w:rsidRPr="00CF7C45">
              <w:rPr>
                <w:rFonts w:ascii="Times New Roman" w:hAnsi="Times New Roman" w:cs="Times New Roman"/>
                <w:sz w:val="20"/>
                <w:szCs w:val="20"/>
              </w:rPr>
              <w:t xml:space="preserve"> </w:t>
            </w:r>
            <w:r w:rsidRPr="00CF7C45">
              <w:rPr>
                <w:rFonts w:ascii="Times New Roman" w:hAnsi="Times New Roman" w:cs="Times New Roman"/>
                <w:bCs/>
                <w:sz w:val="20"/>
                <w:szCs w:val="20"/>
              </w:rPr>
              <w:t>allow invalid update</w:t>
            </w:r>
          </w:p>
        </w:tc>
        <w:tc>
          <w:tcPr>
            <w:tcW w:w="596" w:type="dxa"/>
            <w:tcBorders>
              <w:top w:val="nil"/>
              <w:left w:val="single" w:sz="4" w:space="0" w:color="auto"/>
              <w:bottom w:val="single" w:sz="4" w:space="0" w:color="auto"/>
              <w:right w:val="single" w:sz="4" w:space="0" w:color="auto"/>
            </w:tcBorders>
          </w:tcPr>
          <w:p w14:paraId="28617706" w14:textId="77777777" w:rsidR="00A2673A" w:rsidRPr="00CF7C45" w:rsidRDefault="00A2673A" w:rsidP="009D418C">
            <w:pPr>
              <w:rPr>
                <w:rFonts w:ascii="Times New Roman" w:hAnsi="Times New Roman" w:cs="Times New Roman"/>
                <w:bCs/>
                <w:sz w:val="20"/>
                <w:szCs w:val="20"/>
              </w:rPr>
            </w:pPr>
            <w:r w:rsidRPr="00CF7C45">
              <w:rPr>
                <w:rFonts w:ascii="Times New Roman" w:hAnsi="Times New Roman" w:cs="Times New Roman"/>
                <w:bCs/>
                <w:sz w:val="20"/>
                <w:szCs w:val="20"/>
              </w:rPr>
              <w:t>M11</w:t>
            </w:r>
          </w:p>
        </w:tc>
        <w:tc>
          <w:tcPr>
            <w:tcW w:w="4110" w:type="dxa"/>
            <w:tcBorders>
              <w:top w:val="nil"/>
              <w:left w:val="single" w:sz="4" w:space="0" w:color="auto"/>
              <w:bottom w:val="single" w:sz="4" w:space="0" w:color="auto"/>
              <w:right w:val="single" w:sz="4" w:space="0" w:color="auto"/>
            </w:tcBorders>
            <w:shd w:val="clear" w:color="auto" w:fill="auto"/>
          </w:tcPr>
          <w:p w14:paraId="3E1FE849" w14:textId="77777777" w:rsidR="00A2673A" w:rsidRPr="00CF7C45" w:rsidRDefault="00544E36" w:rsidP="00A2673A">
            <w:pPr>
              <w:rPr>
                <w:rFonts w:ascii="Times New Roman" w:hAnsi="Times New Roman" w:cs="Times New Roman"/>
                <w:bCs/>
                <w:sz w:val="20"/>
                <w:szCs w:val="20"/>
              </w:rPr>
            </w:pPr>
            <w:r w:rsidRPr="00CF7C45">
              <w:rPr>
                <w:rFonts w:ascii="Times New Roman" w:hAnsi="Times New Roman" w:cs="Times New Roman"/>
                <w:bCs/>
                <w:sz w:val="20"/>
                <w:szCs w:val="20"/>
              </w:rPr>
              <w:t>Security controls shall be implemented for storing cryptographic keys</w:t>
            </w:r>
          </w:p>
        </w:tc>
      </w:tr>
      <w:tr w:rsidR="00A2673A" w:rsidRPr="00CF7C45" w14:paraId="6C3ED4FD" w14:textId="77777777" w:rsidTr="00531027">
        <w:trPr>
          <w:cantSplit/>
        </w:trPr>
        <w:tc>
          <w:tcPr>
            <w:tcW w:w="1021" w:type="dxa"/>
            <w:tcBorders>
              <w:top w:val="nil"/>
              <w:left w:val="single" w:sz="4" w:space="0" w:color="auto"/>
              <w:bottom w:val="single" w:sz="12" w:space="0" w:color="auto"/>
              <w:right w:val="single" w:sz="4" w:space="0" w:color="auto"/>
            </w:tcBorders>
          </w:tcPr>
          <w:p w14:paraId="6A3AEC22" w14:textId="77777777" w:rsidR="00A2673A" w:rsidRPr="00CF7C45" w:rsidRDefault="00A2673A" w:rsidP="009D418C">
            <w:pPr>
              <w:rPr>
                <w:rFonts w:ascii="Times New Roman" w:hAnsi="Times New Roman" w:cs="Times New Roman"/>
                <w:sz w:val="20"/>
                <w:szCs w:val="20"/>
              </w:rPr>
            </w:pPr>
            <w:r w:rsidRPr="00CF7C45">
              <w:rPr>
                <w:rFonts w:ascii="Times New Roman" w:hAnsi="Times New Roman" w:cs="Times New Roman"/>
                <w:sz w:val="20"/>
                <w:szCs w:val="20"/>
              </w:rPr>
              <w:t>13.1</w:t>
            </w:r>
          </w:p>
        </w:tc>
        <w:tc>
          <w:tcPr>
            <w:tcW w:w="3799" w:type="dxa"/>
            <w:tcBorders>
              <w:top w:val="nil"/>
              <w:left w:val="single" w:sz="4" w:space="0" w:color="auto"/>
              <w:bottom w:val="single" w:sz="12" w:space="0" w:color="auto"/>
              <w:right w:val="single" w:sz="4" w:space="0" w:color="auto"/>
            </w:tcBorders>
            <w:shd w:val="clear" w:color="auto" w:fill="auto"/>
          </w:tcPr>
          <w:p w14:paraId="7181B801" w14:textId="77777777" w:rsidR="00A2673A" w:rsidRPr="00CF7C45" w:rsidRDefault="00A2673A" w:rsidP="009D418C">
            <w:pPr>
              <w:rPr>
                <w:rFonts w:ascii="Times New Roman" w:hAnsi="Times New Roman" w:cs="Times New Roman"/>
                <w:sz w:val="20"/>
                <w:szCs w:val="20"/>
              </w:rPr>
            </w:pPr>
            <w:r w:rsidRPr="00CF7C45">
              <w:rPr>
                <w:rFonts w:ascii="Times New Roman" w:hAnsi="Times New Roman" w:cs="Times New Roman"/>
                <w:sz w:val="20"/>
                <w:szCs w:val="20"/>
              </w:rPr>
              <w:t xml:space="preserve">Denial of Service attack against update server or network to </w:t>
            </w:r>
            <w:r w:rsidRPr="00CF7C45">
              <w:rPr>
                <w:rFonts w:ascii="Times New Roman" w:hAnsi="Times New Roman" w:cs="Times New Roman"/>
                <w:bCs/>
                <w:sz w:val="20"/>
                <w:szCs w:val="20"/>
              </w:rPr>
              <w:t>prevent rollout of critical software updates</w:t>
            </w:r>
            <w:r w:rsidRPr="00CF7C45">
              <w:rPr>
                <w:rFonts w:ascii="Times New Roman" w:hAnsi="Times New Roman" w:cs="Times New Roman"/>
                <w:sz w:val="20"/>
                <w:szCs w:val="20"/>
              </w:rPr>
              <w:t xml:space="preserve"> and/or unlock of customer specific features</w:t>
            </w:r>
          </w:p>
        </w:tc>
        <w:tc>
          <w:tcPr>
            <w:tcW w:w="596" w:type="dxa"/>
            <w:tcBorders>
              <w:top w:val="nil"/>
              <w:left w:val="single" w:sz="4" w:space="0" w:color="auto"/>
              <w:bottom w:val="single" w:sz="12" w:space="0" w:color="auto"/>
              <w:right w:val="single" w:sz="4" w:space="0" w:color="auto"/>
            </w:tcBorders>
          </w:tcPr>
          <w:p w14:paraId="187CEE89" w14:textId="77777777" w:rsidR="00A2673A" w:rsidRPr="00CF7C45" w:rsidRDefault="00A2673A" w:rsidP="009D418C">
            <w:pPr>
              <w:rPr>
                <w:rFonts w:ascii="Times New Roman" w:hAnsi="Times New Roman" w:cs="Times New Roman"/>
                <w:bCs/>
                <w:sz w:val="20"/>
                <w:szCs w:val="20"/>
              </w:rPr>
            </w:pPr>
            <w:r w:rsidRPr="00CF7C45">
              <w:rPr>
                <w:rFonts w:ascii="Times New Roman" w:hAnsi="Times New Roman" w:cs="Times New Roman"/>
                <w:bCs/>
                <w:sz w:val="20"/>
                <w:szCs w:val="20"/>
              </w:rPr>
              <w:t>M3</w:t>
            </w:r>
          </w:p>
        </w:tc>
        <w:tc>
          <w:tcPr>
            <w:tcW w:w="4110" w:type="dxa"/>
            <w:tcBorders>
              <w:top w:val="nil"/>
              <w:left w:val="single" w:sz="4" w:space="0" w:color="auto"/>
              <w:bottom w:val="single" w:sz="12" w:space="0" w:color="auto"/>
              <w:right w:val="single" w:sz="4" w:space="0" w:color="auto"/>
            </w:tcBorders>
            <w:shd w:val="clear" w:color="auto" w:fill="auto"/>
          </w:tcPr>
          <w:p w14:paraId="0BD7AE1A" w14:textId="77777777" w:rsidR="00A2673A" w:rsidRPr="00CF7C45" w:rsidRDefault="00A2673A" w:rsidP="008B7897">
            <w:pPr>
              <w:rPr>
                <w:rFonts w:ascii="Times New Roman" w:hAnsi="Times New Roman" w:cs="Times New Roman"/>
                <w:sz w:val="20"/>
                <w:szCs w:val="20"/>
              </w:rPr>
            </w:pPr>
            <w:r w:rsidRPr="00CF7C45">
              <w:rPr>
                <w:rFonts w:ascii="Times New Roman" w:hAnsi="Times New Roman" w:cs="Times New Roman"/>
                <w:bCs/>
                <w:sz w:val="20"/>
                <w:szCs w:val="20"/>
              </w:rPr>
              <w:t xml:space="preserve">Security Controls shall be applied to back-end systems.  Where back-end servers are critical to the provision of services there are </w:t>
            </w:r>
            <w:r w:rsidRPr="00CF7C45">
              <w:rPr>
                <w:rFonts w:ascii="Times New Roman" w:hAnsi="Times New Roman" w:cs="Times New Roman"/>
                <w:bCs/>
                <w:sz w:val="20"/>
                <w:szCs w:val="20"/>
                <w:lang w:eastAsia="ja-JP"/>
              </w:rPr>
              <w:t>r</w:t>
            </w:r>
            <w:r w:rsidRPr="00CF7C45">
              <w:rPr>
                <w:rFonts w:ascii="Times New Roman" w:hAnsi="Times New Roman" w:cs="Times New Roman"/>
                <w:bCs/>
                <w:sz w:val="20"/>
                <w:szCs w:val="20"/>
              </w:rPr>
              <w:t xml:space="preserve">ecovery measures in case of system outage. </w:t>
            </w:r>
            <w:r w:rsidRPr="00CF7C45">
              <w:rPr>
                <w:rFonts w:ascii="Times New Roman" w:hAnsi="Times New Roman" w:cs="Times New Roman"/>
                <w:sz w:val="20"/>
                <w:szCs w:val="20"/>
              </w:rPr>
              <w:t xml:space="preserve">Example Security Controls can be </w:t>
            </w:r>
            <w:commentRangeStart w:id="298"/>
            <w:commentRangeStart w:id="299"/>
            <w:commentRangeStart w:id="300"/>
            <w:r w:rsidRPr="00CF7C45">
              <w:rPr>
                <w:rFonts w:ascii="Times New Roman" w:hAnsi="Times New Roman" w:cs="Times New Roman"/>
                <w:sz w:val="20"/>
                <w:szCs w:val="20"/>
              </w:rPr>
              <w:t>found in OWASP</w:t>
            </w:r>
            <w:commentRangeEnd w:id="298"/>
            <w:r w:rsidR="00EC0807">
              <w:rPr>
                <w:rStyle w:val="CommentReference"/>
                <w:rFonts w:ascii="Times New Roman" w:hAnsi="Times New Roman" w:cs="Times New Roman"/>
                <w:szCs w:val="20"/>
                <w:lang w:eastAsia="en-US"/>
              </w:rPr>
              <w:commentReference w:id="298"/>
            </w:r>
            <w:commentRangeEnd w:id="299"/>
            <w:r w:rsidR="00AF68F0">
              <w:rPr>
                <w:rStyle w:val="CommentReference"/>
                <w:rFonts w:ascii="Times New Roman" w:hAnsi="Times New Roman" w:cs="Times New Roman"/>
                <w:szCs w:val="20"/>
                <w:lang w:eastAsia="en-US"/>
              </w:rPr>
              <w:commentReference w:id="299"/>
            </w:r>
            <w:commentRangeEnd w:id="300"/>
            <w:r w:rsidR="00666733">
              <w:rPr>
                <w:rStyle w:val="CommentReference"/>
                <w:rFonts w:ascii="Times New Roman" w:hAnsi="Times New Roman" w:cs="Times New Roman"/>
                <w:szCs w:val="20"/>
                <w:lang w:eastAsia="en-US"/>
              </w:rPr>
              <w:commentReference w:id="300"/>
            </w:r>
            <w:r w:rsidRPr="00CF7C45">
              <w:rPr>
                <w:rFonts w:ascii="Times New Roman" w:hAnsi="Times New Roman" w:cs="Times New Roman"/>
                <w:sz w:val="20"/>
                <w:szCs w:val="20"/>
              </w:rPr>
              <w:t>.</w:t>
            </w:r>
          </w:p>
        </w:tc>
      </w:tr>
    </w:tbl>
    <w:p w14:paraId="417DDAEE" w14:textId="77777777" w:rsidR="009D418C" w:rsidRPr="00CF7C45" w:rsidRDefault="009D418C" w:rsidP="009D418C">
      <w:pPr>
        <w:spacing w:line="240" w:lineRule="auto"/>
        <w:rPr>
          <w:rFonts w:ascii="Times New Roman" w:hAnsi="Times New Roman" w:cs="Times New Roman"/>
          <w:sz w:val="20"/>
          <w:szCs w:val="20"/>
          <w:lang w:eastAsia="ja-JP"/>
        </w:rPr>
      </w:pPr>
    </w:p>
    <w:p w14:paraId="1444C164" w14:textId="77777777" w:rsidR="009D418C" w:rsidRPr="00CF7C45" w:rsidRDefault="009D418C" w:rsidP="00B644CF">
      <w:pPr>
        <w:pStyle w:val="SingleTxtG"/>
        <w:numPr>
          <w:ilvl w:val="0"/>
          <w:numId w:val="15"/>
        </w:numPr>
        <w:ind w:left="2268" w:hanging="1134"/>
        <w:rPr>
          <w:lang w:eastAsia="ja-JP"/>
        </w:rPr>
      </w:pPr>
      <w:r w:rsidRPr="00CF7C45">
        <w:t xml:space="preserve">Examples of mitigation for </w:t>
      </w:r>
      <w:r w:rsidR="006F785C">
        <w:rPr>
          <w:lang w:eastAsia="ja-JP"/>
        </w:rPr>
        <w:t>"</w:t>
      </w:r>
      <w:r w:rsidR="00906715" w:rsidRPr="00CF7C45">
        <w:t>Unintended human actions</w:t>
      </w:r>
      <w:r w:rsidR="00906715" w:rsidRPr="00CF7C45" w:rsidDel="00906715">
        <w:rPr>
          <w:lang w:eastAsia="ja-JP"/>
        </w:rPr>
        <w:t xml:space="preserve"> </w:t>
      </w:r>
      <w:r w:rsidR="006F785C">
        <w:rPr>
          <w:lang w:eastAsia="ja-JP"/>
        </w:rPr>
        <w:t>"</w:t>
      </w:r>
    </w:p>
    <w:p w14:paraId="2CBBE681" w14:textId="77777777" w:rsidR="009D418C" w:rsidRPr="00CF7C45" w:rsidRDefault="00B644CF" w:rsidP="00B644CF">
      <w:pPr>
        <w:pStyle w:val="SingleTxtG"/>
      </w:pPr>
      <w:r>
        <w:tab/>
      </w:r>
      <w:r w:rsidR="009D418C" w:rsidRPr="00CF7C45">
        <w:t xml:space="preserve">Examples of mitigation to the threats which are related to </w:t>
      </w:r>
      <w:r w:rsidR="006F785C">
        <w:rPr>
          <w:lang w:eastAsia="ja-JP"/>
        </w:rPr>
        <w:t>"</w:t>
      </w:r>
      <w:r w:rsidR="00906715" w:rsidRPr="00CF7C45">
        <w:rPr>
          <w:lang w:eastAsia="ja-JP"/>
        </w:rPr>
        <w:t>U</w:t>
      </w:r>
      <w:r w:rsidR="00906715" w:rsidRPr="00CF7C45">
        <w:t xml:space="preserve">nintended human </w:t>
      </w:r>
      <w:r w:rsidR="007B6494" w:rsidRPr="00CF7C45">
        <w:t>actions</w:t>
      </w:r>
      <w:r w:rsidR="006F785C">
        <w:rPr>
          <w:lang w:eastAsia="ja-JP"/>
        </w:rPr>
        <w:t>"</w:t>
      </w:r>
      <w:r w:rsidR="009D418C" w:rsidRPr="00CF7C45">
        <w:rPr>
          <w:lang w:eastAsia="ja-JP"/>
        </w:rPr>
        <w:t xml:space="preserve"> </w:t>
      </w:r>
      <w:r w:rsidR="009D418C" w:rsidRPr="00CF7C45">
        <w:t>are listed in Table B</w:t>
      </w:r>
      <w:r w:rsidR="009D418C" w:rsidRPr="00CF7C45">
        <w:rPr>
          <w:rFonts w:eastAsia="MS Mincho"/>
          <w:lang w:eastAsia="ja-JP"/>
        </w:rPr>
        <w:t>4</w:t>
      </w:r>
      <w:r>
        <w:t>.</w:t>
      </w:r>
    </w:p>
    <w:p w14:paraId="3F86C026" w14:textId="77777777" w:rsidR="009D418C" w:rsidRPr="00CF7C45" w:rsidRDefault="009D418C" w:rsidP="00B644CF">
      <w:pPr>
        <w:pStyle w:val="SingleTxtG"/>
        <w:ind w:left="1134" w:firstLine="0"/>
        <w:jc w:val="left"/>
      </w:pPr>
      <w:r w:rsidRPr="00CF7C45">
        <w:t xml:space="preserve">Table B4 </w:t>
      </w:r>
      <w:r w:rsidR="00B644CF">
        <w:br/>
      </w:r>
      <w:r w:rsidRPr="00B644CF">
        <w:rPr>
          <w:b/>
          <w:bCs w:val="0"/>
        </w:rPr>
        <w:t xml:space="preserve">Examples of mitigation to the threats which are related to </w:t>
      </w:r>
      <w:r w:rsidR="006F785C" w:rsidRPr="00B644CF">
        <w:rPr>
          <w:b/>
          <w:bCs w:val="0"/>
          <w:lang w:eastAsia="ja-JP"/>
        </w:rPr>
        <w:t>"</w:t>
      </w:r>
      <w:r w:rsidR="00906715" w:rsidRPr="00B644CF">
        <w:rPr>
          <w:b/>
          <w:bCs w:val="0"/>
          <w:lang w:eastAsia="ja-JP"/>
        </w:rPr>
        <w:t>U</w:t>
      </w:r>
      <w:r w:rsidR="00906715" w:rsidRPr="00B644CF">
        <w:rPr>
          <w:b/>
          <w:bCs w:val="0"/>
        </w:rPr>
        <w:t xml:space="preserve">nintended human </w:t>
      </w:r>
      <w:r w:rsidR="007B6494" w:rsidRPr="00B644CF">
        <w:rPr>
          <w:b/>
          <w:bCs w:val="0"/>
        </w:rPr>
        <w:t>actions</w:t>
      </w:r>
      <w:r w:rsidR="006F785C" w:rsidRPr="00B644CF">
        <w:rPr>
          <w:b/>
          <w:bCs w:val="0"/>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1"/>
        <w:gridCol w:w="3799"/>
        <w:gridCol w:w="596"/>
        <w:gridCol w:w="4110"/>
      </w:tblGrid>
      <w:tr w:rsidR="00A2673A" w:rsidRPr="00CF7C45" w14:paraId="1864DD58" w14:textId="77777777" w:rsidTr="00531027">
        <w:trPr>
          <w:tblHeader/>
        </w:trPr>
        <w:tc>
          <w:tcPr>
            <w:tcW w:w="1021" w:type="dxa"/>
            <w:tcBorders>
              <w:bottom w:val="single" w:sz="12" w:space="0" w:color="auto"/>
            </w:tcBorders>
          </w:tcPr>
          <w:p w14:paraId="2F86511D" w14:textId="77777777" w:rsidR="00A2673A" w:rsidRPr="00CF7C45" w:rsidRDefault="00A2673A" w:rsidP="009D418C">
            <w:pPr>
              <w:tabs>
                <w:tab w:val="left" w:pos="1418"/>
                <w:tab w:val="left" w:pos="1560"/>
              </w:tabs>
              <w:jc w:val="center"/>
              <w:rPr>
                <w:rFonts w:ascii="Times New Roman" w:hAnsi="Times New Roman" w:cs="Times New Roman"/>
                <w:i/>
                <w:sz w:val="20"/>
                <w:szCs w:val="20"/>
              </w:rPr>
            </w:pPr>
            <w:r w:rsidRPr="00CF7C45">
              <w:rPr>
                <w:rFonts w:ascii="Times New Roman" w:hAnsi="Times New Roman" w:cs="Times New Roman"/>
                <w:i/>
                <w:sz w:val="20"/>
                <w:szCs w:val="20"/>
              </w:rPr>
              <w:t>Table 1 reference</w:t>
            </w:r>
          </w:p>
        </w:tc>
        <w:tc>
          <w:tcPr>
            <w:tcW w:w="3799" w:type="dxa"/>
            <w:tcBorders>
              <w:bottom w:val="single" w:sz="12" w:space="0" w:color="auto"/>
            </w:tcBorders>
          </w:tcPr>
          <w:p w14:paraId="4EE2A12C" w14:textId="77777777" w:rsidR="00A2673A" w:rsidRPr="00CF7C45" w:rsidRDefault="00A2673A" w:rsidP="00906715">
            <w:pPr>
              <w:tabs>
                <w:tab w:val="left" w:pos="1418"/>
                <w:tab w:val="left" w:pos="1560"/>
              </w:tabs>
              <w:jc w:val="center"/>
              <w:rPr>
                <w:rFonts w:ascii="Times New Roman" w:hAnsi="Times New Roman" w:cs="Times New Roman"/>
                <w:i/>
                <w:sz w:val="20"/>
                <w:szCs w:val="20"/>
              </w:rPr>
            </w:pPr>
            <w:r w:rsidRPr="00CF7C45">
              <w:rPr>
                <w:rFonts w:ascii="Times New Roman" w:hAnsi="Times New Roman" w:cs="Times New Roman"/>
                <w:i/>
                <w:sz w:val="20"/>
                <w:szCs w:val="20"/>
              </w:rPr>
              <w:t xml:space="preserve">Threats </w:t>
            </w:r>
            <w:r w:rsidRPr="00CF7C45">
              <w:rPr>
                <w:rFonts w:ascii="Times New Roman" w:hAnsi="Times New Roman" w:cs="Times New Roman"/>
                <w:i/>
                <w:sz w:val="20"/>
                <w:szCs w:val="20"/>
                <w:lang w:eastAsia="ja-JP"/>
              </w:rPr>
              <w:t>relating to</w:t>
            </w:r>
            <w:r w:rsidRPr="00CF7C45">
              <w:rPr>
                <w:rFonts w:ascii="Times New Roman" w:hAnsi="Times New Roman" w:cs="Times New Roman"/>
                <w:i/>
                <w:sz w:val="20"/>
                <w:szCs w:val="20"/>
              </w:rPr>
              <w:t xml:space="preserve"> </w:t>
            </w:r>
            <w:r w:rsidR="006F785C">
              <w:rPr>
                <w:rFonts w:ascii="Times New Roman" w:hAnsi="Times New Roman" w:cs="Times New Roman"/>
                <w:i/>
                <w:sz w:val="20"/>
                <w:szCs w:val="20"/>
              </w:rPr>
              <w:t>"</w:t>
            </w:r>
            <w:r w:rsidRPr="00CF7C45">
              <w:rPr>
                <w:rFonts w:ascii="Times New Roman" w:hAnsi="Times New Roman" w:cs="Times New Roman"/>
                <w:i/>
                <w:sz w:val="20"/>
                <w:szCs w:val="20"/>
              </w:rPr>
              <w:t>Unintended human actions</w:t>
            </w:r>
            <w:r w:rsidR="006F785C">
              <w:rPr>
                <w:rFonts w:ascii="Times New Roman" w:hAnsi="Times New Roman" w:cs="Times New Roman"/>
                <w:i/>
                <w:sz w:val="20"/>
                <w:szCs w:val="20"/>
              </w:rPr>
              <w:t>"</w:t>
            </w:r>
          </w:p>
        </w:tc>
        <w:tc>
          <w:tcPr>
            <w:tcW w:w="596" w:type="dxa"/>
            <w:tcBorders>
              <w:bottom w:val="single" w:sz="12" w:space="0" w:color="auto"/>
            </w:tcBorders>
          </w:tcPr>
          <w:p w14:paraId="674DF471" w14:textId="77777777" w:rsidR="00A2673A" w:rsidRPr="00CF7C45" w:rsidRDefault="00C95CA0" w:rsidP="009D418C">
            <w:pPr>
              <w:tabs>
                <w:tab w:val="left" w:pos="1418"/>
                <w:tab w:val="left" w:pos="1560"/>
              </w:tabs>
              <w:spacing w:before="80" w:after="80" w:line="200" w:lineRule="exact"/>
              <w:jc w:val="center"/>
              <w:rPr>
                <w:rFonts w:ascii="Times New Roman" w:hAnsi="Times New Roman" w:cs="Times New Roman"/>
                <w:i/>
                <w:sz w:val="20"/>
                <w:szCs w:val="20"/>
              </w:rPr>
            </w:pPr>
            <w:r w:rsidRPr="00CF7C45">
              <w:rPr>
                <w:rFonts w:ascii="Times New Roman" w:hAnsi="Times New Roman" w:cs="Times New Roman"/>
                <w:i/>
                <w:sz w:val="20"/>
                <w:szCs w:val="20"/>
              </w:rPr>
              <w:t>Ref</w:t>
            </w:r>
          </w:p>
        </w:tc>
        <w:tc>
          <w:tcPr>
            <w:tcW w:w="4110" w:type="dxa"/>
            <w:tcBorders>
              <w:bottom w:val="single" w:sz="12" w:space="0" w:color="auto"/>
            </w:tcBorders>
          </w:tcPr>
          <w:p w14:paraId="34A77CA0" w14:textId="77777777" w:rsidR="00A2673A" w:rsidRPr="00CF7C45" w:rsidRDefault="00A2673A" w:rsidP="009D418C">
            <w:pPr>
              <w:tabs>
                <w:tab w:val="left" w:pos="1418"/>
                <w:tab w:val="left" w:pos="1560"/>
              </w:tabs>
              <w:spacing w:before="80" w:after="80" w:line="200" w:lineRule="exact"/>
              <w:jc w:val="center"/>
              <w:rPr>
                <w:rFonts w:ascii="Times New Roman" w:hAnsi="Times New Roman" w:cs="Times New Roman"/>
                <w:i/>
                <w:sz w:val="20"/>
                <w:szCs w:val="20"/>
              </w:rPr>
            </w:pPr>
            <w:r w:rsidRPr="00CF7C45">
              <w:rPr>
                <w:rFonts w:ascii="Times New Roman" w:hAnsi="Times New Roman" w:cs="Times New Roman"/>
                <w:i/>
                <w:sz w:val="20"/>
                <w:szCs w:val="20"/>
              </w:rPr>
              <w:t>Mitigation</w:t>
            </w:r>
          </w:p>
        </w:tc>
      </w:tr>
      <w:tr w:rsidR="00C95CA0" w:rsidRPr="00CF7C45" w14:paraId="6EAC5EBA" w14:textId="77777777" w:rsidTr="00531027">
        <w:trPr>
          <w:cantSplit/>
        </w:trPr>
        <w:tc>
          <w:tcPr>
            <w:tcW w:w="1021" w:type="dxa"/>
            <w:tcBorders>
              <w:top w:val="single" w:sz="12" w:space="0" w:color="auto"/>
              <w:left w:val="single" w:sz="4" w:space="0" w:color="auto"/>
              <w:bottom w:val="single" w:sz="4" w:space="0" w:color="auto"/>
              <w:right w:val="single" w:sz="4" w:space="0" w:color="auto"/>
            </w:tcBorders>
          </w:tcPr>
          <w:p w14:paraId="708C3CED" w14:textId="77777777" w:rsidR="00C95CA0" w:rsidRPr="00CF7C45" w:rsidRDefault="00C95CA0" w:rsidP="009D418C">
            <w:pPr>
              <w:spacing w:line="240" w:lineRule="auto"/>
              <w:rPr>
                <w:rFonts w:ascii="Times New Roman" w:hAnsi="Times New Roman" w:cs="Times New Roman"/>
                <w:bCs/>
                <w:sz w:val="20"/>
                <w:szCs w:val="20"/>
              </w:rPr>
            </w:pPr>
            <w:r w:rsidRPr="00CF7C45">
              <w:rPr>
                <w:rFonts w:ascii="Times New Roman" w:hAnsi="Times New Roman" w:cs="Times New Roman"/>
                <w:bCs/>
                <w:sz w:val="20"/>
                <w:szCs w:val="20"/>
              </w:rPr>
              <w:t>14.1</w:t>
            </w:r>
          </w:p>
        </w:tc>
        <w:tc>
          <w:tcPr>
            <w:tcW w:w="3799" w:type="dxa"/>
            <w:tcBorders>
              <w:top w:val="single" w:sz="12" w:space="0" w:color="auto"/>
              <w:left w:val="single" w:sz="4" w:space="0" w:color="auto"/>
              <w:bottom w:val="single" w:sz="4" w:space="0" w:color="auto"/>
              <w:right w:val="single" w:sz="4" w:space="0" w:color="auto"/>
            </w:tcBorders>
            <w:shd w:val="clear" w:color="auto" w:fill="auto"/>
          </w:tcPr>
          <w:p w14:paraId="4F0A46A2" w14:textId="77777777" w:rsidR="00C95CA0" w:rsidRPr="00CF7C45" w:rsidRDefault="00C95CA0" w:rsidP="009D418C">
            <w:pPr>
              <w:spacing w:line="240" w:lineRule="auto"/>
              <w:rPr>
                <w:rFonts w:ascii="Times New Roman" w:hAnsi="Times New Roman" w:cs="Times New Roman"/>
                <w:sz w:val="20"/>
                <w:szCs w:val="20"/>
                <w:lang w:val="en-US" w:eastAsia="ja-JP"/>
              </w:rPr>
            </w:pPr>
            <w:r w:rsidRPr="00CF7C45">
              <w:rPr>
                <w:rFonts w:ascii="Times New Roman" w:hAnsi="Times New Roman" w:cs="Times New Roman"/>
                <w:bCs/>
                <w:sz w:val="20"/>
                <w:szCs w:val="20"/>
              </w:rPr>
              <w:t xml:space="preserve">Misconfiguration of equipment </w:t>
            </w:r>
            <w:r w:rsidRPr="00CF7C45">
              <w:rPr>
                <w:rFonts w:ascii="Times New Roman" w:hAnsi="Times New Roman" w:cs="Times New Roman"/>
                <w:sz w:val="20"/>
                <w:szCs w:val="20"/>
              </w:rPr>
              <w:t>by maintenance community or owner during installation/repair/use causing unintended consequence</w:t>
            </w:r>
            <w:r w:rsidR="004F04FC" w:rsidRPr="00CF7C45">
              <w:rPr>
                <w:rFonts w:ascii="Times New Roman" w:hAnsi="Times New Roman" w:cs="Times New Roman"/>
                <w:sz w:val="20"/>
                <w:szCs w:val="20"/>
              </w:rPr>
              <w:t>s</w:t>
            </w:r>
          </w:p>
        </w:tc>
        <w:tc>
          <w:tcPr>
            <w:tcW w:w="596" w:type="dxa"/>
            <w:vMerge w:val="restart"/>
            <w:tcBorders>
              <w:top w:val="single" w:sz="12" w:space="0" w:color="auto"/>
              <w:left w:val="single" w:sz="4" w:space="0" w:color="auto"/>
              <w:right w:val="single" w:sz="4" w:space="0" w:color="auto"/>
            </w:tcBorders>
          </w:tcPr>
          <w:p w14:paraId="58449C7A" w14:textId="77777777" w:rsidR="00C95CA0" w:rsidRPr="00CF7C45" w:rsidRDefault="00C95CA0" w:rsidP="009D418C">
            <w:pPr>
              <w:spacing w:line="240" w:lineRule="auto"/>
              <w:rPr>
                <w:rFonts w:ascii="Times New Roman" w:hAnsi="Times New Roman" w:cs="Times New Roman"/>
                <w:bCs/>
                <w:sz w:val="20"/>
                <w:szCs w:val="20"/>
              </w:rPr>
            </w:pPr>
            <w:r w:rsidRPr="00CF7C45">
              <w:rPr>
                <w:rFonts w:ascii="Times New Roman" w:hAnsi="Times New Roman" w:cs="Times New Roman"/>
                <w:bCs/>
                <w:sz w:val="20"/>
                <w:szCs w:val="20"/>
              </w:rPr>
              <w:t>M17</w:t>
            </w:r>
          </w:p>
        </w:tc>
        <w:tc>
          <w:tcPr>
            <w:tcW w:w="4110" w:type="dxa"/>
            <w:vMerge w:val="restart"/>
            <w:tcBorders>
              <w:top w:val="single" w:sz="12" w:space="0" w:color="auto"/>
              <w:left w:val="single" w:sz="4" w:space="0" w:color="auto"/>
              <w:right w:val="single" w:sz="4" w:space="0" w:color="auto"/>
            </w:tcBorders>
            <w:shd w:val="clear" w:color="auto" w:fill="auto"/>
          </w:tcPr>
          <w:p w14:paraId="5B33D62D" w14:textId="036C9F52" w:rsidR="00C95CA0" w:rsidRPr="00CF7C45" w:rsidRDefault="00110A38" w:rsidP="009D418C">
            <w:pPr>
              <w:spacing w:line="240" w:lineRule="auto"/>
              <w:rPr>
                <w:rFonts w:ascii="Times New Roman" w:hAnsi="Times New Roman" w:cs="Times New Roman"/>
                <w:bCs/>
                <w:sz w:val="20"/>
                <w:szCs w:val="20"/>
                <w:lang w:val="en-US" w:eastAsia="ja-JP"/>
              </w:rPr>
            </w:pPr>
            <w:r w:rsidRPr="00CF7C45">
              <w:rPr>
                <w:rFonts w:ascii="Times New Roman" w:hAnsi="Times New Roman" w:cs="Times New Roman"/>
                <w:bCs/>
                <w:sz w:val="20"/>
                <w:szCs w:val="20"/>
              </w:rPr>
              <w:t xml:space="preserve">Measures shall be implemented for defining and controlling </w:t>
            </w:r>
            <w:ins w:id="301" w:author="Author">
              <w:r w:rsidR="00D13264">
                <w:rPr>
                  <w:rFonts w:ascii="Times New Roman" w:hAnsi="Times New Roman" w:cs="Times New Roman"/>
                  <w:bCs/>
                  <w:sz w:val="20"/>
                  <w:szCs w:val="20"/>
                </w:rPr>
                <w:t xml:space="preserve">configuration and </w:t>
              </w:r>
            </w:ins>
            <w:r w:rsidRPr="00CF7C45">
              <w:rPr>
                <w:rFonts w:ascii="Times New Roman" w:hAnsi="Times New Roman" w:cs="Times New Roman"/>
                <w:bCs/>
                <w:sz w:val="20"/>
                <w:szCs w:val="20"/>
              </w:rPr>
              <w:t>maintenance procedures</w:t>
            </w:r>
          </w:p>
        </w:tc>
      </w:tr>
      <w:tr w:rsidR="00C95CA0" w:rsidRPr="00CF7C45" w14:paraId="645CCAC6" w14:textId="77777777" w:rsidTr="00823C52">
        <w:trPr>
          <w:cantSplit/>
        </w:trPr>
        <w:tc>
          <w:tcPr>
            <w:tcW w:w="1021" w:type="dxa"/>
            <w:tcBorders>
              <w:top w:val="nil"/>
              <w:left w:val="single" w:sz="4" w:space="0" w:color="auto"/>
              <w:bottom w:val="single" w:sz="4" w:space="0" w:color="auto"/>
              <w:right w:val="single" w:sz="4" w:space="0" w:color="auto"/>
            </w:tcBorders>
          </w:tcPr>
          <w:p w14:paraId="65BAF25D" w14:textId="77777777" w:rsidR="00C95CA0" w:rsidRPr="00CF7C45" w:rsidRDefault="00C95CA0" w:rsidP="009D418C">
            <w:pPr>
              <w:rPr>
                <w:rFonts w:ascii="Times New Roman" w:hAnsi="Times New Roman" w:cs="Times New Roman"/>
                <w:bCs/>
                <w:sz w:val="20"/>
                <w:szCs w:val="20"/>
              </w:rPr>
            </w:pPr>
            <w:r w:rsidRPr="00CF7C45">
              <w:rPr>
                <w:rFonts w:ascii="Times New Roman" w:hAnsi="Times New Roman" w:cs="Times New Roman"/>
                <w:bCs/>
                <w:sz w:val="20"/>
                <w:szCs w:val="20"/>
              </w:rPr>
              <w:t>14.2</w:t>
            </w:r>
          </w:p>
        </w:tc>
        <w:tc>
          <w:tcPr>
            <w:tcW w:w="3799" w:type="dxa"/>
            <w:tcBorders>
              <w:top w:val="nil"/>
              <w:left w:val="single" w:sz="4" w:space="0" w:color="auto"/>
              <w:bottom w:val="single" w:sz="4" w:space="0" w:color="auto"/>
              <w:right w:val="single" w:sz="4" w:space="0" w:color="auto"/>
            </w:tcBorders>
            <w:shd w:val="clear" w:color="auto" w:fill="auto"/>
          </w:tcPr>
          <w:p w14:paraId="4FF0D019" w14:textId="77777777" w:rsidR="00C95CA0" w:rsidRPr="00CF7C45" w:rsidRDefault="00C95CA0" w:rsidP="009D418C">
            <w:pPr>
              <w:rPr>
                <w:rFonts w:ascii="Times New Roman" w:hAnsi="Times New Roman" w:cs="Times New Roman"/>
                <w:sz w:val="20"/>
                <w:szCs w:val="20"/>
              </w:rPr>
            </w:pPr>
            <w:r w:rsidRPr="00CF7C45">
              <w:rPr>
                <w:rFonts w:ascii="Times New Roman" w:hAnsi="Times New Roman" w:cs="Times New Roman"/>
                <w:bCs/>
                <w:sz w:val="20"/>
                <w:szCs w:val="20"/>
              </w:rPr>
              <w:t>Erroneous use</w:t>
            </w:r>
            <w:r w:rsidRPr="00CF7C45">
              <w:rPr>
                <w:rFonts w:ascii="Times New Roman" w:hAnsi="Times New Roman" w:cs="Times New Roman"/>
                <w:sz w:val="20"/>
                <w:szCs w:val="20"/>
              </w:rPr>
              <w:t xml:space="preserve"> or administration of devices and systems (inc. OTA updates)</w:t>
            </w:r>
          </w:p>
        </w:tc>
        <w:tc>
          <w:tcPr>
            <w:tcW w:w="596" w:type="dxa"/>
            <w:vMerge/>
            <w:tcBorders>
              <w:left w:val="single" w:sz="4" w:space="0" w:color="auto"/>
              <w:bottom w:val="single" w:sz="4" w:space="0" w:color="auto"/>
              <w:right w:val="single" w:sz="4" w:space="0" w:color="auto"/>
            </w:tcBorders>
          </w:tcPr>
          <w:p w14:paraId="646C21A7" w14:textId="77777777" w:rsidR="00C95CA0" w:rsidRPr="00CF7C45" w:rsidRDefault="00C95CA0" w:rsidP="009D418C">
            <w:pPr>
              <w:spacing w:line="240" w:lineRule="auto"/>
              <w:rPr>
                <w:rFonts w:ascii="Times New Roman" w:hAnsi="Times New Roman" w:cs="Times New Roman"/>
                <w:bCs/>
                <w:sz w:val="20"/>
                <w:szCs w:val="20"/>
                <w:lang w:val="en-US" w:eastAsia="ja-JP"/>
              </w:rPr>
            </w:pPr>
          </w:p>
        </w:tc>
        <w:tc>
          <w:tcPr>
            <w:tcW w:w="4110" w:type="dxa"/>
            <w:vMerge/>
            <w:tcBorders>
              <w:left w:val="single" w:sz="4" w:space="0" w:color="auto"/>
              <w:bottom w:val="single" w:sz="4" w:space="0" w:color="auto"/>
              <w:right w:val="single" w:sz="4" w:space="0" w:color="auto"/>
            </w:tcBorders>
            <w:shd w:val="clear" w:color="auto" w:fill="auto"/>
          </w:tcPr>
          <w:p w14:paraId="2353E3F4" w14:textId="77777777" w:rsidR="00C95CA0" w:rsidRPr="00CF7C45" w:rsidRDefault="00C95CA0" w:rsidP="009D418C">
            <w:pPr>
              <w:spacing w:line="240" w:lineRule="auto"/>
              <w:rPr>
                <w:rFonts w:ascii="Times New Roman" w:hAnsi="Times New Roman" w:cs="Times New Roman"/>
                <w:bCs/>
                <w:sz w:val="20"/>
                <w:szCs w:val="20"/>
                <w:lang w:val="en-US" w:eastAsia="ja-JP"/>
              </w:rPr>
            </w:pPr>
          </w:p>
        </w:tc>
      </w:tr>
      <w:tr w:rsidR="00A2673A" w:rsidRPr="00CF7C45" w14:paraId="487FD739" w14:textId="77777777" w:rsidTr="00823C52">
        <w:trPr>
          <w:cantSplit/>
        </w:trPr>
        <w:tc>
          <w:tcPr>
            <w:tcW w:w="1021" w:type="dxa"/>
            <w:tcBorders>
              <w:top w:val="nil"/>
              <w:left w:val="single" w:sz="4" w:space="0" w:color="auto"/>
              <w:bottom w:val="single" w:sz="4" w:space="0" w:color="auto"/>
              <w:right w:val="single" w:sz="4" w:space="0" w:color="auto"/>
            </w:tcBorders>
          </w:tcPr>
          <w:p w14:paraId="56DC048A" w14:textId="77777777" w:rsidR="00A2673A" w:rsidRPr="00CF7C45" w:rsidRDefault="00A2673A" w:rsidP="009D418C">
            <w:pPr>
              <w:rPr>
                <w:rFonts w:ascii="Times New Roman" w:hAnsi="Times New Roman" w:cs="Times New Roman"/>
                <w:sz w:val="20"/>
                <w:szCs w:val="20"/>
              </w:rPr>
            </w:pPr>
            <w:r w:rsidRPr="00CF7C45">
              <w:rPr>
                <w:rFonts w:ascii="Times New Roman" w:hAnsi="Times New Roman" w:cs="Times New Roman"/>
                <w:sz w:val="20"/>
                <w:szCs w:val="20"/>
              </w:rPr>
              <w:t>15.1</w:t>
            </w:r>
          </w:p>
        </w:tc>
        <w:tc>
          <w:tcPr>
            <w:tcW w:w="3799" w:type="dxa"/>
            <w:tcBorders>
              <w:top w:val="nil"/>
              <w:left w:val="single" w:sz="4" w:space="0" w:color="auto"/>
              <w:bottom w:val="single" w:sz="4" w:space="0" w:color="auto"/>
              <w:right w:val="single" w:sz="4" w:space="0" w:color="auto"/>
            </w:tcBorders>
            <w:shd w:val="clear" w:color="auto" w:fill="auto"/>
          </w:tcPr>
          <w:p w14:paraId="51A71094" w14:textId="77777777" w:rsidR="00A2673A" w:rsidRPr="00CF7C45" w:rsidRDefault="00A2673A">
            <w:pPr>
              <w:rPr>
                <w:rFonts w:ascii="Times New Roman" w:hAnsi="Times New Roman" w:cs="Times New Roman"/>
                <w:sz w:val="20"/>
                <w:szCs w:val="20"/>
              </w:rPr>
            </w:pPr>
            <w:r w:rsidRPr="00CF7C45">
              <w:rPr>
                <w:rFonts w:ascii="Times New Roman" w:hAnsi="Times New Roman" w:cs="Times New Roman"/>
                <w:sz w:val="20"/>
                <w:szCs w:val="20"/>
              </w:rPr>
              <w:t xml:space="preserve">Innocent victim (e.g. owner, operator or maintenance engineer) </w:t>
            </w:r>
            <w:r w:rsidR="004F04FC" w:rsidRPr="00CF7C45">
              <w:rPr>
                <w:rFonts w:ascii="Times New Roman" w:hAnsi="Times New Roman" w:cs="Times New Roman"/>
                <w:sz w:val="20"/>
                <w:szCs w:val="20"/>
              </w:rPr>
              <w:t xml:space="preserve">is </w:t>
            </w:r>
            <w:r w:rsidRPr="00CF7C45">
              <w:rPr>
                <w:rFonts w:ascii="Times New Roman" w:hAnsi="Times New Roman" w:cs="Times New Roman"/>
                <w:bCs/>
                <w:sz w:val="20"/>
                <w:szCs w:val="20"/>
              </w:rPr>
              <w:t>tricked into taking an action</w:t>
            </w:r>
            <w:r w:rsidRPr="00CF7C45">
              <w:rPr>
                <w:rFonts w:ascii="Times New Roman" w:hAnsi="Times New Roman" w:cs="Times New Roman"/>
                <w:sz w:val="20"/>
                <w:szCs w:val="20"/>
              </w:rPr>
              <w:t xml:space="preserve"> to</w:t>
            </w:r>
            <w:r w:rsidRPr="00CF7C45">
              <w:rPr>
                <w:rFonts w:ascii="Times New Roman" w:hAnsi="Times New Roman" w:cs="Times New Roman"/>
                <w:bCs/>
                <w:sz w:val="20"/>
                <w:szCs w:val="20"/>
              </w:rPr>
              <w:t xml:space="preserve"> </w:t>
            </w:r>
            <w:r w:rsidRPr="00CF7C45">
              <w:rPr>
                <w:rFonts w:ascii="Times New Roman" w:hAnsi="Times New Roman" w:cs="Times New Roman"/>
                <w:sz w:val="20"/>
                <w:szCs w:val="20"/>
              </w:rPr>
              <w:t>unintentionally load malware or enable an attack</w:t>
            </w:r>
          </w:p>
        </w:tc>
        <w:tc>
          <w:tcPr>
            <w:tcW w:w="596" w:type="dxa"/>
            <w:tcBorders>
              <w:top w:val="nil"/>
              <w:left w:val="single" w:sz="4" w:space="0" w:color="auto"/>
              <w:bottom w:val="single" w:sz="4" w:space="0" w:color="auto"/>
              <w:right w:val="single" w:sz="4" w:space="0" w:color="auto"/>
            </w:tcBorders>
          </w:tcPr>
          <w:p w14:paraId="1133CD91" w14:textId="77777777" w:rsidR="00A2673A" w:rsidRPr="00CF7C45" w:rsidRDefault="00C95CA0" w:rsidP="009D418C">
            <w:pPr>
              <w:rPr>
                <w:rFonts w:ascii="Times New Roman" w:hAnsi="Times New Roman" w:cs="Times New Roman"/>
                <w:bCs/>
                <w:sz w:val="20"/>
                <w:szCs w:val="20"/>
              </w:rPr>
            </w:pPr>
            <w:r w:rsidRPr="00CF7C45">
              <w:rPr>
                <w:rFonts w:ascii="Times New Roman" w:hAnsi="Times New Roman" w:cs="Times New Roman"/>
                <w:bCs/>
                <w:sz w:val="20"/>
                <w:szCs w:val="20"/>
              </w:rPr>
              <w:t>M18</w:t>
            </w:r>
          </w:p>
        </w:tc>
        <w:tc>
          <w:tcPr>
            <w:tcW w:w="4110" w:type="dxa"/>
            <w:tcBorders>
              <w:top w:val="nil"/>
              <w:left w:val="single" w:sz="4" w:space="0" w:color="auto"/>
              <w:bottom w:val="single" w:sz="4" w:space="0" w:color="auto"/>
              <w:right w:val="single" w:sz="4" w:space="0" w:color="auto"/>
            </w:tcBorders>
            <w:shd w:val="clear" w:color="auto" w:fill="auto"/>
          </w:tcPr>
          <w:p w14:paraId="0B61F850" w14:textId="77777777" w:rsidR="00A2673A" w:rsidRPr="00CF7C45" w:rsidRDefault="00110A38" w:rsidP="009D418C">
            <w:pPr>
              <w:rPr>
                <w:rFonts w:ascii="Times New Roman" w:hAnsi="Times New Roman" w:cs="Times New Roman"/>
                <w:bCs/>
                <w:sz w:val="20"/>
                <w:szCs w:val="20"/>
              </w:rPr>
            </w:pPr>
            <w:r w:rsidRPr="00CF7C45">
              <w:rPr>
                <w:rFonts w:ascii="Times New Roman" w:hAnsi="Times New Roman" w:cs="Times New Roman"/>
                <w:sz w:val="20"/>
                <w:szCs w:val="20"/>
              </w:rPr>
              <w:t>Measures shall be implemented for defining and controlling user roles and access privileges, based on the principle of least access privilege</w:t>
            </w:r>
          </w:p>
        </w:tc>
      </w:tr>
      <w:tr w:rsidR="00A2673A" w:rsidRPr="00CF7C45" w14:paraId="074B9852" w14:textId="77777777" w:rsidTr="00531027">
        <w:trPr>
          <w:cantSplit/>
        </w:trPr>
        <w:tc>
          <w:tcPr>
            <w:tcW w:w="1021" w:type="dxa"/>
            <w:tcBorders>
              <w:top w:val="nil"/>
              <w:left w:val="single" w:sz="4" w:space="0" w:color="auto"/>
              <w:bottom w:val="single" w:sz="12" w:space="0" w:color="auto"/>
              <w:right w:val="single" w:sz="4" w:space="0" w:color="auto"/>
            </w:tcBorders>
          </w:tcPr>
          <w:p w14:paraId="6B708E74" w14:textId="77777777" w:rsidR="00A2673A" w:rsidRPr="00CF7C45" w:rsidRDefault="00A2673A" w:rsidP="009D418C">
            <w:pPr>
              <w:rPr>
                <w:rFonts w:ascii="Times New Roman" w:hAnsi="Times New Roman" w:cs="Times New Roman"/>
                <w:bCs/>
                <w:sz w:val="20"/>
                <w:szCs w:val="20"/>
              </w:rPr>
            </w:pPr>
            <w:r w:rsidRPr="00CF7C45">
              <w:rPr>
                <w:rFonts w:ascii="Times New Roman" w:hAnsi="Times New Roman" w:cs="Times New Roman"/>
                <w:bCs/>
                <w:sz w:val="20"/>
                <w:szCs w:val="20"/>
              </w:rPr>
              <w:lastRenderedPageBreak/>
              <w:t>15.2</w:t>
            </w:r>
          </w:p>
        </w:tc>
        <w:tc>
          <w:tcPr>
            <w:tcW w:w="3799" w:type="dxa"/>
            <w:tcBorders>
              <w:top w:val="nil"/>
              <w:left w:val="single" w:sz="4" w:space="0" w:color="auto"/>
              <w:bottom w:val="single" w:sz="12" w:space="0" w:color="auto"/>
              <w:right w:val="single" w:sz="4" w:space="0" w:color="auto"/>
            </w:tcBorders>
            <w:shd w:val="clear" w:color="auto" w:fill="auto"/>
          </w:tcPr>
          <w:p w14:paraId="5815F5CB" w14:textId="77777777" w:rsidR="00A2673A" w:rsidRPr="00CF7C45" w:rsidRDefault="00A2673A" w:rsidP="009D418C">
            <w:pPr>
              <w:rPr>
                <w:rFonts w:ascii="Times New Roman" w:hAnsi="Times New Roman" w:cs="Times New Roman"/>
                <w:sz w:val="20"/>
                <w:szCs w:val="20"/>
              </w:rPr>
            </w:pPr>
            <w:r w:rsidRPr="00CF7C45">
              <w:rPr>
                <w:rFonts w:ascii="Times New Roman" w:hAnsi="Times New Roman" w:cs="Times New Roman"/>
                <w:bCs/>
                <w:sz w:val="20"/>
                <w:szCs w:val="20"/>
              </w:rPr>
              <w:t>Defined security procedures</w:t>
            </w:r>
            <w:r w:rsidRPr="00CF7C45">
              <w:rPr>
                <w:rFonts w:ascii="Times New Roman" w:hAnsi="Times New Roman" w:cs="Times New Roman"/>
                <w:sz w:val="20"/>
                <w:szCs w:val="20"/>
              </w:rPr>
              <w:t xml:space="preserve"> are not followed</w:t>
            </w:r>
          </w:p>
        </w:tc>
        <w:tc>
          <w:tcPr>
            <w:tcW w:w="596" w:type="dxa"/>
            <w:tcBorders>
              <w:top w:val="nil"/>
              <w:left w:val="single" w:sz="4" w:space="0" w:color="auto"/>
              <w:bottom w:val="single" w:sz="12" w:space="0" w:color="auto"/>
              <w:right w:val="single" w:sz="4" w:space="0" w:color="auto"/>
            </w:tcBorders>
          </w:tcPr>
          <w:p w14:paraId="5D835E1C" w14:textId="77777777" w:rsidR="00A2673A" w:rsidRPr="00CF7C45" w:rsidRDefault="00C95CA0" w:rsidP="009D418C">
            <w:pPr>
              <w:rPr>
                <w:rFonts w:ascii="Times New Roman" w:hAnsi="Times New Roman" w:cs="Times New Roman"/>
                <w:bCs/>
                <w:sz w:val="20"/>
                <w:szCs w:val="20"/>
              </w:rPr>
            </w:pPr>
            <w:r w:rsidRPr="00CF7C45">
              <w:rPr>
                <w:rFonts w:ascii="Times New Roman" w:hAnsi="Times New Roman" w:cs="Times New Roman"/>
                <w:bCs/>
                <w:sz w:val="20"/>
                <w:szCs w:val="20"/>
              </w:rPr>
              <w:t>M19</w:t>
            </w:r>
          </w:p>
        </w:tc>
        <w:tc>
          <w:tcPr>
            <w:tcW w:w="4110" w:type="dxa"/>
            <w:tcBorders>
              <w:top w:val="nil"/>
              <w:left w:val="single" w:sz="4" w:space="0" w:color="auto"/>
              <w:bottom w:val="single" w:sz="12" w:space="0" w:color="auto"/>
              <w:right w:val="single" w:sz="4" w:space="0" w:color="auto"/>
            </w:tcBorders>
            <w:shd w:val="clear" w:color="auto" w:fill="auto"/>
          </w:tcPr>
          <w:p w14:paraId="13BE518F" w14:textId="372C9E87" w:rsidR="00A2673A" w:rsidRPr="00CF7C45" w:rsidRDefault="00A2673A" w:rsidP="009D418C">
            <w:pPr>
              <w:rPr>
                <w:rFonts w:ascii="Times New Roman" w:hAnsi="Times New Roman" w:cs="Times New Roman"/>
                <w:bCs/>
                <w:sz w:val="20"/>
                <w:szCs w:val="20"/>
              </w:rPr>
            </w:pPr>
            <w:r w:rsidRPr="00CF7C45">
              <w:rPr>
                <w:rFonts w:ascii="Times New Roman" w:hAnsi="Times New Roman" w:cs="Times New Roman"/>
                <w:bCs/>
                <w:sz w:val="20"/>
                <w:szCs w:val="20"/>
              </w:rPr>
              <w:t>Organizations shall ensure  security procedures are defined and followed</w:t>
            </w:r>
            <w:ins w:id="302" w:author="Author">
              <w:r w:rsidR="00EC0807">
                <w:rPr>
                  <w:rFonts w:ascii="Times New Roman" w:hAnsi="Times New Roman" w:cs="Times New Roman"/>
                  <w:bCs/>
                  <w:sz w:val="20"/>
                  <w:szCs w:val="20"/>
                </w:rPr>
                <w:t xml:space="preserve"> including logging of actions and access related to the management of the security functions.</w:t>
              </w:r>
            </w:ins>
          </w:p>
        </w:tc>
      </w:tr>
    </w:tbl>
    <w:p w14:paraId="7A1F2C32" w14:textId="77777777" w:rsidR="009D418C" w:rsidRPr="00D033FB" w:rsidRDefault="009D418C" w:rsidP="009D418C">
      <w:pPr>
        <w:rPr>
          <w:rFonts w:ascii="Times New Roman" w:eastAsia="MS Mincho" w:hAnsi="Times New Roman" w:cs="Times New Roman"/>
          <w:lang w:eastAsia="ja-JP"/>
        </w:rPr>
      </w:pPr>
    </w:p>
    <w:p w14:paraId="18EF7307" w14:textId="77777777" w:rsidR="009D418C" w:rsidRPr="00CF7C45" w:rsidRDefault="009D418C" w:rsidP="00B644CF">
      <w:pPr>
        <w:pStyle w:val="SingleTxtG"/>
        <w:numPr>
          <w:ilvl w:val="0"/>
          <w:numId w:val="15"/>
        </w:numPr>
        <w:ind w:left="2268" w:hanging="1134"/>
        <w:rPr>
          <w:lang w:eastAsia="ja-JP"/>
        </w:rPr>
      </w:pPr>
      <w:r w:rsidRPr="00CF7C45">
        <w:t xml:space="preserve">Examples of mitigation for </w:t>
      </w:r>
      <w:r w:rsidR="006F785C">
        <w:rPr>
          <w:lang w:eastAsia="ja-JP"/>
        </w:rPr>
        <w:t>"</w:t>
      </w:r>
      <w:r w:rsidR="00906715" w:rsidRPr="00CF7C45">
        <w:t xml:space="preserve">External connectivity and connections </w:t>
      </w:r>
      <w:r w:rsidR="006F785C">
        <w:rPr>
          <w:lang w:eastAsia="ja-JP"/>
        </w:rPr>
        <w:t>"</w:t>
      </w:r>
    </w:p>
    <w:p w14:paraId="351C8692" w14:textId="77777777" w:rsidR="009D418C" w:rsidRPr="00CF7C45" w:rsidRDefault="00B644CF" w:rsidP="00B644CF">
      <w:pPr>
        <w:pStyle w:val="SingleTxtG"/>
      </w:pPr>
      <w:r>
        <w:tab/>
      </w:r>
      <w:r w:rsidR="009D418C" w:rsidRPr="00CF7C45">
        <w:t xml:space="preserve">Examples of mitigation to the threats which are related to </w:t>
      </w:r>
      <w:r w:rsidR="006F785C">
        <w:rPr>
          <w:lang w:eastAsia="ja-JP"/>
        </w:rPr>
        <w:t>"</w:t>
      </w:r>
      <w:r w:rsidR="00906715" w:rsidRPr="00CF7C45">
        <w:t xml:space="preserve">external connectivity and connections </w:t>
      </w:r>
      <w:r w:rsidR="006F785C">
        <w:rPr>
          <w:lang w:eastAsia="ja-JP"/>
        </w:rPr>
        <w:t>"</w:t>
      </w:r>
      <w:r w:rsidR="009D418C" w:rsidRPr="00CF7C45">
        <w:rPr>
          <w:lang w:eastAsia="ja-JP"/>
        </w:rPr>
        <w:t xml:space="preserve"> </w:t>
      </w:r>
      <w:r w:rsidR="009D418C" w:rsidRPr="00CF7C45">
        <w:t>are listed in Table B</w:t>
      </w:r>
      <w:r w:rsidR="009D418C" w:rsidRPr="00CF7C45">
        <w:rPr>
          <w:rFonts w:eastAsia="MS Mincho"/>
          <w:lang w:eastAsia="ja-JP"/>
        </w:rPr>
        <w:t>5</w:t>
      </w:r>
      <w:r w:rsidR="009D418C" w:rsidRPr="00CF7C45">
        <w:t>.</w:t>
      </w:r>
    </w:p>
    <w:p w14:paraId="22635D44" w14:textId="77777777" w:rsidR="009D418C" w:rsidRPr="00CF7C45" w:rsidRDefault="009D418C" w:rsidP="00B644CF">
      <w:pPr>
        <w:pStyle w:val="SingleTxtG"/>
        <w:ind w:left="1134" w:firstLine="0"/>
        <w:jc w:val="left"/>
        <w:rPr>
          <w:lang w:eastAsia="ja-JP"/>
        </w:rPr>
      </w:pPr>
      <w:r w:rsidRPr="00CF7C45">
        <w:t>Tab</w:t>
      </w:r>
      <w:r w:rsidR="00B644CF">
        <w:t>le B5</w:t>
      </w:r>
      <w:r w:rsidR="00B644CF">
        <w:br/>
      </w:r>
      <w:r w:rsidRPr="00B644CF">
        <w:rPr>
          <w:b/>
          <w:bCs w:val="0"/>
        </w:rPr>
        <w:t xml:space="preserve">Examples of mitigation to the threats which are related to </w:t>
      </w:r>
      <w:r w:rsidR="006F785C" w:rsidRPr="00B644CF">
        <w:rPr>
          <w:b/>
          <w:bCs w:val="0"/>
          <w:lang w:eastAsia="ja-JP"/>
        </w:rPr>
        <w:t>"</w:t>
      </w:r>
      <w:r w:rsidR="00906715" w:rsidRPr="00B644CF">
        <w:rPr>
          <w:b/>
          <w:bCs w:val="0"/>
        </w:rPr>
        <w:t xml:space="preserve">external connectivity and </w:t>
      </w:r>
      <w:r w:rsidR="00BC0C0B" w:rsidRPr="00B644CF">
        <w:rPr>
          <w:b/>
          <w:bCs w:val="0"/>
        </w:rPr>
        <w:t>connections</w:t>
      </w:r>
      <w:r w:rsidR="006F785C" w:rsidRPr="00B644CF">
        <w:rPr>
          <w:b/>
          <w:bCs w:val="0"/>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3715"/>
        <w:gridCol w:w="708"/>
        <w:gridCol w:w="3969"/>
      </w:tblGrid>
      <w:tr w:rsidR="00C95CA0" w:rsidRPr="00CF7C45" w14:paraId="486CC6CF" w14:textId="77777777" w:rsidTr="00531027">
        <w:trPr>
          <w:tblHeader/>
        </w:trPr>
        <w:tc>
          <w:tcPr>
            <w:tcW w:w="1134" w:type="dxa"/>
            <w:tcBorders>
              <w:bottom w:val="single" w:sz="12" w:space="0" w:color="auto"/>
            </w:tcBorders>
          </w:tcPr>
          <w:p w14:paraId="58FDC574" w14:textId="77777777" w:rsidR="00C95CA0" w:rsidRPr="00B644CF" w:rsidRDefault="00C95CA0" w:rsidP="009D418C">
            <w:pPr>
              <w:tabs>
                <w:tab w:val="left" w:pos="1418"/>
                <w:tab w:val="left" w:pos="1560"/>
              </w:tabs>
              <w:jc w:val="center"/>
              <w:rPr>
                <w:rFonts w:ascii="Times New Roman" w:hAnsi="Times New Roman" w:cs="Times New Roman"/>
                <w:i/>
                <w:sz w:val="16"/>
                <w:szCs w:val="16"/>
              </w:rPr>
            </w:pPr>
            <w:r w:rsidRPr="00B644CF">
              <w:rPr>
                <w:rFonts w:ascii="Times New Roman" w:hAnsi="Times New Roman" w:cs="Times New Roman"/>
                <w:i/>
                <w:sz w:val="16"/>
                <w:szCs w:val="16"/>
              </w:rPr>
              <w:t>Table 1 reference</w:t>
            </w:r>
          </w:p>
        </w:tc>
        <w:tc>
          <w:tcPr>
            <w:tcW w:w="3715" w:type="dxa"/>
            <w:tcBorders>
              <w:bottom w:val="single" w:sz="12" w:space="0" w:color="auto"/>
            </w:tcBorders>
          </w:tcPr>
          <w:p w14:paraId="1A8CE57C" w14:textId="77777777" w:rsidR="00C95CA0" w:rsidRPr="00B644CF" w:rsidRDefault="00C95CA0" w:rsidP="009D418C">
            <w:pPr>
              <w:tabs>
                <w:tab w:val="left" w:pos="1418"/>
                <w:tab w:val="left" w:pos="1560"/>
              </w:tabs>
              <w:jc w:val="center"/>
              <w:rPr>
                <w:rFonts w:ascii="Times New Roman" w:hAnsi="Times New Roman" w:cs="Times New Roman"/>
                <w:i/>
                <w:sz w:val="16"/>
                <w:szCs w:val="16"/>
              </w:rPr>
            </w:pPr>
            <w:r w:rsidRPr="00B644CF">
              <w:rPr>
                <w:rFonts w:ascii="Times New Roman" w:hAnsi="Times New Roman" w:cs="Times New Roman"/>
                <w:i/>
                <w:sz w:val="16"/>
                <w:szCs w:val="16"/>
              </w:rPr>
              <w:t xml:space="preserve">Threats </w:t>
            </w:r>
            <w:r w:rsidRPr="00B644CF">
              <w:rPr>
                <w:rFonts w:ascii="Times New Roman" w:hAnsi="Times New Roman" w:cs="Times New Roman"/>
                <w:i/>
                <w:sz w:val="16"/>
                <w:szCs w:val="16"/>
                <w:lang w:eastAsia="ja-JP"/>
              </w:rPr>
              <w:t>to</w:t>
            </w:r>
            <w:r w:rsidRPr="00B644CF">
              <w:rPr>
                <w:rFonts w:ascii="Times New Roman" w:hAnsi="Times New Roman" w:cs="Times New Roman"/>
                <w:i/>
                <w:sz w:val="16"/>
                <w:szCs w:val="16"/>
              </w:rPr>
              <w:t xml:space="preserve"> </w:t>
            </w:r>
            <w:r w:rsidR="006F785C" w:rsidRPr="00B644CF">
              <w:rPr>
                <w:rFonts w:ascii="Times New Roman" w:hAnsi="Times New Roman" w:cs="Times New Roman"/>
                <w:i/>
                <w:sz w:val="16"/>
                <w:szCs w:val="16"/>
              </w:rPr>
              <w:t>"</w:t>
            </w:r>
            <w:r w:rsidRPr="00B644CF">
              <w:rPr>
                <w:rFonts w:ascii="Times New Roman" w:hAnsi="Times New Roman" w:cs="Times New Roman"/>
                <w:i/>
                <w:sz w:val="16"/>
                <w:szCs w:val="16"/>
              </w:rPr>
              <w:t>External connectivity</w:t>
            </w:r>
            <w:r w:rsidR="006F785C" w:rsidRPr="00B644CF">
              <w:rPr>
                <w:rFonts w:ascii="Times New Roman" w:hAnsi="Times New Roman" w:cs="Times New Roman"/>
                <w:i/>
                <w:sz w:val="16"/>
                <w:szCs w:val="16"/>
              </w:rPr>
              <w:t>"</w:t>
            </w:r>
          </w:p>
        </w:tc>
        <w:tc>
          <w:tcPr>
            <w:tcW w:w="708" w:type="dxa"/>
            <w:tcBorders>
              <w:bottom w:val="single" w:sz="12" w:space="0" w:color="auto"/>
            </w:tcBorders>
          </w:tcPr>
          <w:p w14:paraId="2A4C8091" w14:textId="77777777" w:rsidR="00C95CA0" w:rsidRPr="00B644CF" w:rsidRDefault="00C95CA0" w:rsidP="009D418C">
            <w:pPr>
              <w:tabs>
                <w:tab w:val="left" w:pos="1418"/>
                <w:tab w:val="left" w:pos="1560"/>
              </w:tabs>
              <w:spacing w:before="80" w:after="80" w:line="200" w:lineRule="exact"/>
              <w:jc w:val="center"/>
              <w:rPr>
                <w:rFonts w:ascii="Times New Roman" w:hAnsi="Times New Roman" w:cs="Times New Roman"/>
                <w:i/>
                <w:sz w:val="16"/>
                <w:szCs w:val="16"/>
              </w:rPr>
            </w:pPr>
            <w:r w:rsidRPr="00B644CF">
              <w:rPr>
                <w:rFonts w:ascii="Times New Roman" w:hAnsi="Times New Roman" w:cs="Times New Roman"/>
                <w:i/>
                <w:sz w:val="16"/>
                <w:szCs w:val="16"/>
              </w:rPr>
              <w:t>Ref</w:t>
            </w:r>
          </w:p>
        </w:tc>
        <w:tc>
          <w:tcPr>
            <w:tcW w:w="3969" w:type="dxa"/>
            <w:tcBorders>
              <w:bottom w:val="single" w:sz="12" w:space="0" w:color="auto"/>
            </w:tcBorders>
          </w:tcPr>
          <w:p w14:paraId="53ED0F32" w14:textId="77777777" w:rsidR="00C95CA0" w:rsidRPr="00B644CF" w:rsidRDefault="00C95CA0" w:rsidP="009D418C">
            <w:pPr>
              <w:tabs>
                <w:tab w:val="left" w:pos="1418"/>
                <w:tab w:val="left" w:pos="1560"/>
              </w:tabs>
              <w:spacing w:before="80" w:after="80" w:line="200" w:lineRule="exact"/>
              <w:jc w:val="center"/>
              <w:rPr>
                <w:rFonts w:ascii="Times New Roman" w:hAnsi="Times New Roman" w:cs="Times New Roman"/>
                <w:i/>
                <w:sz w:val="16"/>
                <w:szCs w:val="16"/>
              </w:rPr>
            </w:pPr>
            <w:r w:rsidRPr="00B644CF">
              <w:rPr>
                <w:rFonts w:ascii="Times New Roman" w:hAnsi="Times New Roman" w:cs="Times New Roman"/>
                <w:i/>
                <w:sz w:val="16"/>
                <w:szCs w:val="16"/>
              </w:rPr>
              <w:t>Mitigation</w:t>
            </w:r>
          </w:p>
        </w:tc>
      </w:tr>
      <w:tr w:rsidR="00C95CA0" w:rsidRPr="00CF7C45" w14:paraId="3477FE2C" w14:textId="77777777" w:rsidTr="00531027">
        <w:trPr>
          <w:cantSplit/>
        </w:trPr>
        <w:tc>
          <w:tcPr>
            <w:tcW w:w="1134" w:type="dxa"/>
            <w:tcBorders>
              <w:top w:val="single" w:sz="12" w:space="0" w:color="auto"/>
              <w:left w:val="single" w:sz="4" w:space="0" w:color="auto"/>
              <w:bottom w:val="single" w:sz="4" w:space="0" w:color="auto"/>
              <w:right w:val="single" w:sz="4" w:space="0" w:color="auto"/>
            </w:tcBorders>
          </w:tcPr>
          <w:p w14:paraId="1013BE48" w14:textId="77777777" w:rsidR="00C95CA0" w:rsidRPr="00CF7C45" w:rsidRDefault="00C95CA0" w:rsidP="009D418C">
            <w:pPr>
              <w:spacing w:line="240" w:lineRule="auto"/>
              <w:rPr>
                <w:rFonts w:ascii="Times New Roman" w:hAnsi="Times New Roman" w:cs="Times New Roman"/>
                <w:sz w:val="20"/>
                <w:szCs w:val="20"/>
              </w:rPr>
            </w:pPr>
            <w:r w:rsidRPr="00CF7C45">
              <w:rPr>
                <w:rFonts w:ascii="Times New Roman" w:hAnsi="Times New Roman" w:cs="Times New Roman"/>
                <w:sz w:val="20"/>
                <w:szCs w:val="20"/>
              </w:rPr>
              <w:t>16.1</w:t>
            </w:r>
          </w:p>
        </w:tc>
        <w:tc>
          <w:tcPr>
            <w:tcW w:w="3715" w:type="dxa"/>
            <w:tcBorders>
              <w:top w:val="single" w:sz="12" w:space="0" w:color="auto"/>
              <w:left w:val="single" w:sz="4" w:space="0" w:color="auto"/>
              <w:bottom w:val="single" w:sz="4" w:space="0" w:color="auto"/>
              <w:right w:val="single" w:sz="4" w:space="0" w:color="auto"/>
            </w:tcBorders>
            <w:shd w:val="clear" w:color="auto" w:fill="auto"/>
          </w:tcPr>
          <w:p w14:paraId="607783C8" w14:textId="77777777" w:rsidR="00C95CA0" w:rsidRPr="00CF7C45" w:rsidRDefault="00C95CA0" w:rsidP="009D418C">
            <w:pPr>
              <w:spacing w:line="240" w:lineRule="auto"/>
              <w:rPr>
                <w:rFonts w:ascii="Times New Roman" w:hAnsi="Times New Roman" w:cs="Times New Roman"/>
                <w:sz w:val="20"/>
                <w:szCs w:val="20"/>
                <w:lang w:val="en-US" w:eastAsia="ja-JP"/>
              </w:rPr>
            </w:pPr>
            <w:r w:rsidRPr="00CF7C45">
              <w:rPr>
                <w:rFonts w:ascii="Times New Roman" w:hAnsi="Times New Roman" w:cs="Times New Roman"/>
                <w:sz w:val="20"/>
                <w:szCs w:val="20"/>
              </w:rPr>
              <w:t xml:space="preserve">Manipulation of </w:t>
            </w:r>
            <w:r w:rsidRPr="00CF7C45">
              <w:rPr>
                <w:rFonts w:ascii="Times New Roman" w:hAnsi="Times New Roman" w:cs="Times New Roman"/>
                <w:bCs/>
                <w:sz w:val="20"/>
                <w:szCs w:val="20"/>
              </w:rPr>
              <w:t xml:space="preserve">functions designed to remotely operate </w:t>
            </w:r>
            <w:r w:rsidR="004F04FC" w:rsidRPr="00CF7C45">
              <w:rPr>
                <w:rFonts w:ascii="Times New Roman" w:hAnsi="Times New Roman" w:cs="Times New Roman"/>
                <w:bCs/>
                <w:sz w:val="20"/>
                <w:szCs w:val="20"/>
              </w:rPr>
              <w:t xml:space="preserve">vehicle </w:t>
            </w:r>
            <w:r w:rsidRPr="00CF7C45">
              <w:rPr>
                <w:rFonts w:ascii="Times New Roman" w:hAnsi="Times New Roman" w:cs="Times New Roman"/>
                <w:bCs/>
                <w:sz w:val="20"/>
                <w:szCs w:val="20"/>
              </w:rPr>
              <w:t>systems</w:t>
            </w:r>
            <w:r w:rsidRPr="00CF7C45">
              <w:rPr>
                <w:rFonts w:ascii="Times New Roman" w:hAnsi="Times New Roman" w:cs="Times New Roman"/>
                <w:sz w:val="20"/>
                <w:szCs w:val="20"/>
              </w:rPr>
              <w:t>, such as remote key, immobiliser, and charging pile</w:t>
            </w:r>
          </w:p>
        </w:tc>
        <w:tc>
          <w:tcPr>
            <w:tcW w:w="708" w:type="dxa"/>
            <w:vMerge w:val="restart"/>
            <w:tcBorders>
              <w:top w:val="single" w:sz="12" w:space="0" w:color="auto"/>
              <w:left w:val="single" w:sz="4" w:space="0" w:color="auto"/>
              <w:right w:val="single" w:sz="4" w:space="0" w:color="auto"/>
            </w:tcBorders>
          </w:tcPr>
          <w:p w14:paraId="64076F43" w14:textId="77777777" w:rsidR="00C95CA0" w:rsidRPr="00CF7C45" w:rsidRDefault="00C95CA0" w:rsidP="009D418C">
            <w:pPr>
              <w:spacing w:line="240" w:lineRule="auto"/>
              <w:rPr>
                <w:rFonts w:ascii="Times New Roman" w:hAnsi="Times New Roman" w:cs="Times New Roman"/>
                <w:bCs/>
                <w:sz w:val="20"/>
                <w:szCs w:val="20"/>
              </w:rPr>
            </w:pPr>
            <w:r w:rsidRPr="00CF7C45">
              <w:rPr>
                <w:rFonts w:ascii="Times New Roman" w:hAnsi="Times New Roman" w:cs="Times New Roman"/>
                <w:bCs/>
                <w:sz w:val="20"/>
                <w:szCs w:val="20"/>
              </w:rPr>
              <w:t>M20</w:t>
            </w:r>
          </w:p>
        </w:tc>
        <w:tc>
          <w:tcPr>
            <w:tcW w:w="3969" w:type="dxa"/>
            <w:vMerge w:val="restart"/>
            <w:tcBorders>
              <w:top w:val="single" w:sz="12" w:space="0" w:color="auto"/>
              <w:left w:val="single" w:sz="4" w:space="0" w:color="auto"/>
              <w:right w:val="single" w:sz="4" w:space="0" w:color="auto"/>
            </w:tcBorders>
            <w:shd w:val="clear" w:color="auto" w:fill="auto"/>
          </w:tcPr>
          <w:p w14:paraId="0C4454DB" w14:textId="77777777" w:rsidR="00C95CA0" w:rsidRPr="00CF7C45" w:rsidRDefault="00C95CA0">
            <w:pPr>
              <w:spacing w:line="240" w:lineRule="auto"/>
              <w:rPr>
                <w:rFonts w:ascii="Times New Roman" w:hAnsi="Times New Roman" w:cs="Times New Roman"/>
                <w:bCs/>
                <w:sz w:val="20"/>
                <w:szCs w:val="20"/>
                <w:lang w:val="en-US" w:eastAsia="ja-JP"/>
              </w:rPr>
            </w:pPr>
            <w:r w:rsidRPr="00CF7C45">
              <w:rPr>
                <w:rFonts w:ascii="Times New Roman" w:hAnsi="Times New Roman" w:cs="Times New Roman"/>
                <w:bCs/>
                <w:sz w:val="20"/>
                <w:szCs w:val="20"/>
              </w:rPr>
              <w:t xml:space="preserve">Security controls </w:t>
            </w:r>
            <w:r w:rsidR="00DE4BA0" w:rsidRPr="00CF7C45">
              <w:rPr>
                <w:rFonts w:ascii="Times New Roman" w:hAnsi="Times New Roman" w:cs="Times New Roman"/>
                <w:bCs/>
                <w:sz w:val="20"/>
                <w:szCs w:val="20"/>
              </w:rPr>
              <w:t xml:space="preserve">shall be </w:t>
            </w:r>
            <w:r w:rsidRPr="00CF7C45">
              <w:rPr>
                <w:rFonts w:ascii="Times New Roman" w:hAnsi="Times New Roman" w:cs="Times New Roman"/>
                <w:bCs/>
                <w:sz w:val="20"/>
                <w:szCs w:val="20"/>
              </w:rPr>
              <w:t>applied to systems that have remote access</w:t>
            </w:r>
          </w:p>
        </w:tc>
      </w:tr>
      <w:tr w:rsidR="00C95CA0" w:rsidRPr="00CF7C45" w14:paraId="025108E8" w14:textId="77777777" w:rsidTr="008807D2">
        <w:trPr>
          <w:cantSplit/>
        </w:trPr>
        <w:tc>
          <w:tcPr>
            <w:tcW w:w="1134" w:type="dxa"/>
            <w:tcBorders>
              <w:top w:val="nil"/>
              <w:left w:val="single" w:sz="4" w:space="0" w:color="auto"/>
              <w:bottom w:val="single" w:sz="4" w:space="0" w:color="auto"/>
              <w:right w:val="single" w:sz="4" w:space="0" w:color="auto"/>
            </w:tcBorders>
          </w:tcPr>
          <w:p w14:paraId="7A5EA2B1" w14:textId="77777777" w:rsidR="00C95CA0" w:rsidRPr="00CF7C45" w:rsidRDefault="00C95CA0" w:rsidP="009D418C">
            <w:pPr>
              <w:rPr>
                <w:rFonts w:ascii="Times New Roman" w:hAnsi="Times New Roman" w:cs="Times New Roman"/>
                <w:bCs/>
                <w:sz w:val="20"/>
                <w:szCs w:val="20"/>
              </w:rPr>
            </w:pPr>
            <w:r w:rsidRPr="00CF7C45">
              <w:rPr>
                <w:rFonts w:ascii="Times New Roman" w:hAnsi="Times New Roman" w:cs="Times New Roman"/>
                <w:bCs/>
                <w:sz w:val="20"/>
                <w:szCs w:val="20"/>
              </w:rPr>
              <w:t>16.2</w:t>
            </w:r>
          </w:p>
        </w:tc>
        <w:tc>
          <w:tcPr>
            <w:tcW w:w="3715" w:type="dxa"/>
            <w:tcBorders>
              <w:top w:val="nil"/>
              <w:left w:val="single" w:sz="4" w:space="0" w:color="auto"/>
              <w:bottom w:val="single" w:sz="4" w:space="0" w:color="auto"/>
              <w:right w:val="single" w:sz="4" w:space="0" w:color="auto"/>
            </w:tcBorders>
            <w:shd w:val="clear" w:color="auto" w:fill="auto"/>
          </w:tcPr>
          <w:p w14:paraId="1B944FCC" w14:textId="77777777" w:rsidR="00C95CA0" w:rsidRPr="00CF7C45" w:rsidRDefault="00C95CA0" w:rsidP="009D418C">
            <w:pPr>
              <w:rPr>
                <w:rFonts w:ascii="Times New Roman" w:hAnsi="Times New Roman" w:cs="Times New Roman"/>
                <w:sz w:val="20"/>
                <w:szCs w:val="20"/>
              </w:rPr>
            </w:pPr>
            <w:r w:rsidRPr="00CF7C45">
              <w:rPr>
                <w:rFonts w:ascii="Times New Roman" w:hAnsi="Times New Roman" w:cs="Times New Roman"/>
                <w:bCs/>
                <w:sz w:val="20"/>
                <w:szCs w:val="20"/>
              </w:rPr>
              <w:t xml:space="preserve">Manipulation of </w:t>
            </w:r>
            <w:r w:rsidR="004F04FC" w:rsidRPr="00CF7C45">
              <w:rPr>
                <w:rFonts w:ascii="Times New Roman" w:hAnsi="Times New Roman" w:cs="Times New Roman"/>
                <w:bCs/>
                <w:sz w:val="20"/>
                <w:szCs w:val="20"/>
              </w:rPr>
              <w:t xml:space="preserve">vehicle </w:t>
            </w:r>
            <w:r w:rsidRPr="00CF7C45">
              <w:rPr>
                <w:rFonts w:ascii="Times New Roman" w:hAnsi="Times New Roman" w:cs="Times New Roman"/>
                <w:bCs/>
                <w:sz w:val="20"/>
                <w:szCs w:val="20"/>
              </w:rPr>
              <w:t>telematics</w:t>
            </w:r>
            <w:r w:rsidRPr="00CF7C45">
              <w:rPr>
                <w:rFonts w:ascii="Times New Roman" w:hAnsi="Times New Roman" w:cs="Times New Roman"/>
                <w:sz w:val="20"/>
                <w:szCs w:val="20"/>
              </w:rPr>
              <w:t xml:space="preserve"> (e.g. manipulate temperature measurement of sensitive goods, remotely unlock cargo doors)</w:t>
            </w:r>
          </w:p>
        </w:tc>
        <w:tc>
          <w:tcPr>
            <w:tcW w:w="708" w:type="dxa"/>
            <w:vMerge/>
            <w:tcBorders>
              <w:left w:val="single" w:sz="4" w:space="0" w:color="auto"/>
              <w:right w:val="single" w:sz="4" w:space="0" w:color="auto"/>
            </w:tcBorders>
          </w:tcPr>
          <w:p w14:paraId="23C60360" w14:textId="77777777" w:rsidR="00C95CA0" w:rsidRPr="00CF7C45" w:rsidRDefault="00C95CA0" w:rsidP="009D418C">
            <w:pPr>
              <w:spacing w:line="240" w:lineRule="auto"/>
              <w:rPr>
                <w:rFonts w:ascii="Times New Roman" w:hAnsi="Times New Roman" w:cs="Times New Roman"/>
                <w:bCs/>
                <w:sz w:val="20"/>
                <w:szCs w:val="20"/>
                <w:lang w:val="en-US" w:eastAsia="ja-JP"/>
              </w:rPr>
            </w:pPr>
          </w:p>
        </w:tc>
        <w:tc>
          <w:tcPr>
            <w:tcW w:w="3969" w:type="dxa"/>
            <w:vMerge/>
            <w:tcBorders>
              <w:left w:val="single" w:sz="4" w:space="0" w:color="auto"/>
              <w:right w:val="single" w:sz="4" w:space="0" w:color="auto"/>
            </w:tcBorders>
            <w:shd w:val="clear" w:color="auto" w:fill="auto"/>
          </w:tcPr>
          <w:p w14:paraId="7E7C518A" w14:textId="77777777" w:rsidR="00C95CA0" w:rsidRPr="00CF7C45" w:rsidRDefault="00C95CA0" w:rsidP="009D418C">
            <w:pPr>
              <w:spacing w:line="240" w:lineRule="auto"/>
              <w:rPr>
                <w:rFonts w:ascii="Times New Roman" w:hAnsi="Times New Roman" w:cs="Times New Roman"/>
                <w:bCs/>
                <w:sz w:val="20"/>
                <w:szCs w:val="20"/>
                <w:lang w:val="en-US" w:eastAsia="ja-JP"/>
              </w:rPr>
            </w:pPr>
          </w:p>
        </w:tc>
      </w:tr>
      <w:tr w:rsidR="00C95CA0" w:rsidRPr="00CF7C45" w14:paraId="1E0D5E55" w14:textId="77777777" w:rsidTr="008807D2">
        <w:trPr>
          <w:cantSplit/>
        </w:trPr>
        <w:tc>
          <w:tcPr>
            <w:tcW w:w="1134" w:type="dxa"/>
            <w:tcBorders>
              <w:top w:val="nil"/>
              <w:left w:val="single" w:sz="4" w:space="0" w:color="auto"/>
              <w:bottom w:val="single" w:sz="4" w:space="0" w:color="auto"/>
              <w:right w:val="single" w:sz="4" w:space="0" w:color="auto"/>
            </w:tcBorders>
          </w:tcPr>
          <w:p w14:paraId="79CF63CD" w14:textId="77777777" w:rsidR="00C95CA0" w:rsidRPr="00CF7C45" w:rsidRDefault="00C95CA0" w:rsidP="009D418C">
            <w:pPr>
              <w:rPr>
                <w:rFonts w:ascii="Times New Roman" w:hAnsi="Times New Roman" w:cs="Times New Roman"/>
                <w:sz w:val="20"/>
                <w:szCs w:val="20"/>
              </w:rPr>
            </w:pPr>
            <w:r w:rsidRPr="00CF7C45">
              <w:rPr>
                <w:rFonts w:ascii="Times New Roman" w:hAnsi="Times New Roman" w:cs="Times New Roman"/>
                <w:sz w:val="20"/>
                <w:szCs w:val="20"/>
              </w:rPr>
              <w:t>16.3</w:t>
            </w:r>
          </w:p>
        </w:tc>
        <w:tc>
          <w:tcPr>
            <w:tcW w:w="3715" w:type="dxa"/>
            <w:tcBorders>
              <w:top w:val="nil"/>
              <w:left w:val="single" w:sz="4" w:space="0" w:color="auto"/>
              <w:bottom w:val="single" w:sz="4" w:space="0" w:color="auto"/>
              <w:right w:val="single" w:sz="4" w:space="0" w:color="auto"/>
            </w:tcBorders>
            <w:shd w:val="clear" w:color="auto" w:fill="auto"/>
          </w:tcPr>
          <w:p w14:paraId="2434A02B" w14:textId="77777777" w:rsidR="00C95CA0" w:rsidRPr="00CF7C45" w:rsidRDefault="00C95CA0" w:rsidP="009D418C">
            <w:pPr>
              <w:rPr>
                <w:rFonts w:ascii="Times New Roman" w:hAnsi="Times New Roman" w:cs="Times New Roman"/>
                <w:sz w:val="20"/>
                <w:szCs w:val="20"/>
              </w:rPr>
            </w:pPr>
            <w:r w:rsidRPr="00CF7C45">
              <w:rPr>
                <w:rFonts w:ascii="Times New Roman" w:hAnsi="Times New Roman" w:cs="Times New Roman"/>
                <w:sz w:val="20"/>
                <w:szCs w:val="20"/>
              </w:rPr>
              <w:t>Interference with</w:t>
            </w:r>
            <w:r w:rsidRPr="00CF7C45">
              <w:rPr>
                <w:rFonts w:ascii="Times New Roman" w:hAnsi="Times New Roman" w:cs="Times New Roman"/>
                <w:bCs/>
                <w:sz w:val="20"/>
                <w:szCs w:val="20"/>
              </w:rPr>
              <w:t xml:space="preserve"> short range wireless systems</w:t>
            </w:r>
            <w:r w:rsidRPr="00CF7C45">
              <w:rPr>
                <w:rFonts w:ascii="Times New Roman" w:hAnsi="Times New Roman" w:cs="Times New Roman"/>
                <w:sz w:val="20"/>
                <w:szCs w:val="20"/>
              </w:rPr>
              <w:t xml:space="preserve"> or sensors</w:t>
            </w:r>
          </w:p>
        </w:tc>
        <w:tc>
          <w:tcPr>
            <w:tcW w:w="708" w:type="dxa"/>
            <w:vMerge/>
            <w:tcBorders>
              <w:left w:val="single" w:sz="4" w:space="0" w:color="auto"/>
              <w:bottom w:val="single" w:sz="4" w:space="0" w:color="auto"/>
              <w:right w:val="single" w:sz="4" w:space="0" w:color="auto"/>
            </w:tcBorders>
          </w:tcPr>
          <w:p w14:paraId="11F1635F" w14:textId="77777777" w:rsidR="00C95CA0" w:rsidRPr="00CF7C45" w:rsidRDefault="00C95CA0" w:rsidP="009D418C">
            <w:pPr>
              <w:spacing w:line="240" w:lineRule="auto"/>
              <w:rPr>
                <w:rFonts w:ascii="Times New Roman" w:hAnsi="Times New Roman" w:cs="Times New Roman"/>
                <w:bCs/>
                <w:sz w:val="20"/>
                <w:szCs w:val="20"/>
                <w:lang w:val="en-US" w:eastAsia="ja-JP"/>
              </w:rPr>
            </w:pPr>
          </w:p>
        </w:tc>
        <w:tc>
          <w:tcPr>
            <w:tcW w:w="3969" w:type="dxa"/>
            <w:vMerge/>
            <w:tcBorders>
              <w:left w:val="single" w:sz="4" w:space="0" w:color="auto"/>
              <w:bottom w:val="single" w:sz="4" w:space="0" w:color="auto"/>
              <w:right w:val="single" w:sz="4" w:space="0" w:color="auto"/>
            </w:tcBorders>
            <w:shd w:val="clear" w:color="auto" w:fill="auto"/>
          </w:tcPr>
          <w:p w14:paraId="747DED81" w14:textId="77777777" w:rsidR="00C95CA0" w:rsidRPr="00CF7C45" w:rsidRDefault="00C95CA0" w:rsidP="009D418C">
            <w:pPr>
              <w:spacing w:line="240" w:lineRule="auto"/>
              <w:rPr>
                <w:rFonts w:ascii="Times New Roman" w:hAnsi="Times New Roman" w:cs="Times New Roman"/>
                <w:bCs/>
                <w:sz w:val="20"/>
                <w:szCs w:val="20"/>
                <w:lang w:val="en-US" w:eastAsia="ja-JP"/>
              </w:rPr>
            </w:pPr>
          </w:p>
        </w:tc>
      </w:tr>
      <w:tr w:rsidR="00C95CA0" w:rsidRPr="00CF7C45" w14:paraId="4F3736CF" w14:textId="77777777" w:rsidTr="008807D2">
        <w:trPr>
          <w:cantSplit/>
        </w:trPr>
        <w:tc>
          <w:tcPr>
            <w:tcW w:w="1134" w:type="dxa"/>
            <w:tcBorders>
              <w:top w:val="nil"/>
              <w:left w:val="single" w:sz="4" w:space="0" w:color="auto"/>
              <w:bottom w:val="single" w:sz="4" w:space="0" w:color="auto"/>
              <w:right w:val="single" w:sz="4" w:space="0" w:color="auto"/>
            </w:tcBorders>
          </w:tcPr>
          <w:p w14:paraId="01E8AF16" w14:textId="77777777" w:rsidR="00C95CA0" w:rsidRPr="00CF7C45" w:rsidRDefault="00C95CA0" w:rsidP="009D418C">
            <w:pPr>
              <w:rPr>
                <w:rFonts w:ascii="Times New Roman" w:hAnsi="Times New Roman" w:cs="Times New Roman"/>
                <w:bCs/>
                <w:sz w:val="20"/>
                <w:szCs w:val="20"/>
              </w:rPr>
            </w:pPr>
            <w:r w:rsidRPr="00CF7C45">
              <w:rPr>
                <w:rFonts w:ascii="Times New Roman" w:hAnsi="Times New Roman" w:cs="Times New Roman"/>
                <w:bCs/>
                <w:sz w:val="20"/>
                <w:szCs w:val="20"/>
              </w:rPr>
              <w:t>17.1</w:t>
            </w:r>
          </w:p>
        </w:tc>
        <w:tc>
          <w:tcPr>
            <w:tcW w:w="3715" w:type="dxa"/>
            <w:tcBorders>
              <w:top w:val="nil"/>
              <w:left w:val="single" w:sz="4" w:space="0" w:color="auto"/>
              <w:bottom w:val="single" w:sz="4" w:space="0" w:color="auto"/>
              <w:right w:val="single" w:sz="4" w:space="0" w:color="auto"/>
            </w:tcBorders>
            <w:shd w:val="clear" w:color="auto" w:fill="auto"/>
          </w:tcPr>
          <w:p w14:paraId="5691880D" w14:textId="77777777" w:rsidR="00C95CA0" w:rsidRPr="00CF7C45" w:rsidRDefault="00C95CA0" w:rsidP="009D418C">
            <w:pPr>
              <w:rPr>
                <w:rFonts w:ascii="Times New Roman" w:hAnsi="Times New Roman" w:cs="Times New Roman"/>
                <w:sz w:val="20"/>
                <w:szCs w:val="20"/>
              </w:rPr>
            </w:pPr>
            <w:r w:rsidRPr="00CF7C45">
              <w:rPr>
                <w:rFonts w:ascii="Times New Roman" w:hAnsi="Times New Roman" w:cs="Times New Roman"/>
                <w:bCs/>
                <w:sz w:val="20"/>
                <w:szCs w:val="20"/>
              </w:rPr>
              <w:t>Corrupted applications</w:t>
            </w:r>
            <w:r w:rsidRPr="00CF7C45">
              <w:rPr>
                <w:rFonts w:ascii="Times New Roman" w:hAnsi="Times New Roman" w:cs="Times New Roman"/>
                <w:sz w:val="20"/>
                <w:szCs w:val="20"/>
              </w:rPr>
              <w:t>, or those with poor software security, used as a method to attack vehicle systems</w:t>
            </w:r>
          </w:p>
        </w:tc>
        <w:tc>
          <w:tcPr>
            <w:tcW w:w="708" w:type="dxa"/>
            <w:tcBorders>
              <w:top w:val="nil"/>
              <w:left w:val="single" w:sz="4" w:space="0" w:color="auto"/>
              <w:bottom w:val="single" w:sz="4" w:space="0" w:color="auto"/>
              <w:right w:val="single" w:sz="4" w:space="0" w:color="auto"/>
            </w:tcBorders>
          </w:tcPr>
          <w:p w14:paraId="281D493F" w14:textId="77777777" w:rsidR="00C95CA0" w:rsidRPr="00CF7C45" w:rsidRDefault="00C95CA0" w:rsidP="009D418C">
            <w:pPr>
              <w:rPr>
                <w:rFonts w:ascii="Times New Roman" w:hAnsi="Times New Roman" w:cs="Times New Roman"/>
                <w:bCs/>
                <w:sz w:val="20"/>
                <w:szCs w:val="20"/>
              </w:rPr>
            </w:pPr>
            <w:r w:rsidRPr="00CF7C45">
              <w:rPr>
                <w:rFonts w:ascii="Times New Roman" w:hAnsi="Times New Roman" w:cs="Times New Roman"/>
                <w:bCs/>
                <w:sz w:val="20"/>
                <w:szCs w:val="20"/>
              </w:rPr>
              <w:t>M21</w:t>
            </w:r>
          </w:p>
        </w:tc>
        <w:tc>
          <w:tcPr>
            <w:tcW w:w="3969" w:type="dxa"/>
            <w:tcBorders>
              <w:top w:val="nil"/>
              <w:left w:val="single" w:sz="4" w:space="0" w:color="auto"/>
              <w:bottom w:val="single" w:sz="4" w:space="0" w:color="auto"/>
              <w:right w:val="single" w:sz="4" w:space="0" w:color="auto"/>
            </w:tcBorders>
            <w:shd w:val="clear" w:color="auto" w:fill="auto"/>
          </w:tcPr>
          <w:p w14:paraId="068FBD4C" w14:textId="77777777" w:rsidR="00DE4BA0" w:rsidRPr="00CF7C45" w:rsidRDefault="00DE4BA0" w:rsidP="009D418C">
            <w:pPr>
              <w:rPr>
                <w:rFonts w:ascii="Times New Roman" w:hAnsi="Times New Roman" w:cs="Times New Roman"/>
                <w:bCs/>
                <w:sz w:val="20"/>
                <w:szCs w:val="20"/>
              </w:rPr>
            </w:pPr>
            <w:r w:rsidRPr="00CF7C45">
              <w:rPr>
                <w:rFonts w:ascii="Times New Roman" w:hAnsi="Times New Roman" w:cs="Times New Roman"/>
                <w:bCs/>
                <w:sz w:val="20"/>
                <w:szCs w:val="20"/>
              </w:rPr>
              <w:t xml:space="preserve">Software shall be security assessed, authenticated and integrity protected. </w:t>
            </w:r>
          </w:p>
          <w:p w14:paraId="535DC40E" w14:textId="77777777" w:rsidR="00C95CA0" w:rsidRPr="00CF7C45" w:rsidRDefault="00C95CA0" w:rsidP="009D418C">
            <w:pPr>
              <w:rPr>
                <w:rFonts w:ascii="Times New Roman" w:hAnsi="Times New Roman" w:cs="Times New Roman"/>
                <w:bCs/>
                <w:sz w:val="20"/>
                <w:szCs w:val="20"/>
              </w:rPr>
            </w:pPr>
            <w:r w:rsidRPr="00CF7C45">
              <w:rPr>
                <w:rFonts w:ascii="Times New Roman" w:hAnsi="Times New Roman" w:cs="Times New Roman"/>
                <w:bCs/>
                <w:sz w:val="20"/>
                <w:szCs w:val="20"/>
              </w:rPr>
              <w:t>Security controls shall be applied to minimise the risk from third party software that is intended or foreseeable to be hosted on the vehicle</w:t>
            </w:r>
          </w:p>
        </w:tc>
      </w:tr>
      <w:tr w:rsidR="00C95CA0" w:rsidRPr="00CF7C45" w14:paraId="4AC67294" w14:textId="77777777" w:rsidTr="00B33E74">
        <w:trPr>
          <w:cantSplit/>
        </w:trPr>
        <w:tc>
          <w:tcPr>
            <w:tcW w:w="1134" w:type="dxa"/>
            <w:tcBorders>
              <w:top w:val="nil"/>
              <w:left w:val="single" w:sz="4" w:space="0" w:color="auto"/>
              <w:bottom w:val="single" w:sz="4" w:space="0" w:color="auto"/>
              <w:right w:val="single" w:sz="4" w:space="0" w:color="auto"/>
            </w:tcBorders>
          </w:tcPr>
          <w:p w14:paraId="143E885B" w14:textId="77777777" w:rsidR="00C95CA0" w:rsidRPr="00CF7C45" w:rsidRDefault="00C95CA0" w:rsidP="009D418C">
            <w:pPr>
              <w:rPr>
                <w:rFonts w:ascii="Times New Roman" w:hAnsi="Times New Roman" w:cs="Times New Roman"/>
                <w:bCs/>
                <w:sz w:val="20"/>
                <w:szCs w:val="20"/>
              </w:rPr>
            </w:pPr>
            <w:r w:rsidRPr="00CF7C45">
              <w:rPr>
                <w:rFonts w:ascii="Times New Roman" w:hAnsi="Times New Roman" w:cs="Times New Roman"/>
                <w:bCs/>
                <w:sz w:val="20"/>
                <w:szCs w:val="20"/>
              </w:rPr>
              <w:t>18.1</w:t>
            </w:r>
          </w:p>
        </w:tc>
        <w:tc>
          <w:tcPr>
            <w:tcW w:w="3715" w:type="dxa"/>
            <w:tcBorders>
              <w:top w:val="nil"/>
              <w:left w:val="single" w:sz="4" w:space="0" w:color="auto"/>
              <w:bottom w:val="single" w:sz="4" w:space="0" w:color="auto"/>
              <w:right w:val="single" w:sz="4" w:space="0" w:color="auto"/>
            </w:tcBorders>
            <w:shd w:val="clear" w:color="auto" w:fill="auto"/>
          </w:tcPr>
          <w:p w14:paraId="3E01C6C7" w14:textId="77777777" w:rsidR="00C95CA0" w:rsidRPr="00CF7C45" w:rsidRDefault="00C95CA0" w:rsidP="009D418C">
            <w:pPr>
              <w:rPr>
                <w:rFonts w:ascii="Times New Roman" w:hAnsi="Times New Roman" w:cs="Times New Roman"/>
                <w:sz w:val="20"/>
                <w:szCs w:val="20"/>
              </w:rPr>
            </w:pPr>
            <w:r w:rsidRPr="00CF7C45">
              <w:rPr>
                <w:rFonts w:ascii="Times New Roman" w:hAnsi="Times New Roman" w:cs="Times New Roman"/>
                <w:bCs/>
                <w:sz w:val="20"/>
                <w:szCs w:val="20"/>
              </w:rPr>
              <w:t>External interfaces</w:t>
            </w:r>
            <w:r w:rsidRPr="00CF7C45">
              <w:rPr>
                <w:rFonts w:ascii="Times New Roman" w:hAnsi="Times New Roman" w:cs="Times New Roman"/>
                <w:sz w:val="20"/>
                <w:szCs w:val="20"/>
              </w:rPr>
              <w:t xml:space="preserve"> such as USB or other ports used as a point of attack, for example through code injection</w:t>
            </w:r>
          </w:p>
        </w:tc>
        <w:tc>
          <w:tcPr>
            <w:tcW w:w="708" w:type="dxa"/>
            <w:vMerge w:val="restart"/>
            <w:tcBorders>
              <w:top w:val="nil"/>
              <w:left w:val="single" w:sz="4" w:space="0" w:color="auto"/>
              <w:right w:val="single" w:sz="4" w:space="0" w:color="auto"/>
            </w:tcBorders>
          </w:tcPr>
          <w:p w14:paraId="65339137" w14:textId="77777777" w:rsidR="00C95CA0" w:rsidRPr="00CF7C45" w:rsidRDefault="00C95CA0" w:rsidP="009D418C">
            <w:pPr>
              <w:rPr>
                <w:rFonts w:ascii="Times New Roman" w:hAnsi="Times New Roman" w:cs="Times New Roman"/>
                <w:bCs/>
                <w:sz w:val="20"/>
                <w:szCs w:val="20"/>
              </w:rPr>
            </w:pPr>
            <w:r w:rsidRPr="00CF7C45">
              <w:rPr>
                <w:rFonts w:ascii="Times New Roman" w:hAnsi="Times New Roman" w:cs="Times New Roman"/>
                <w:bCs/>
                <w:sz w:val="20"/>
                <w:szCs w:val="20"/>
              </w:rPr>
              <w:t>M22</w:t>
            </w:r>
          </w:p>
        </w:tc>
        <w:tc>
          <w:tcPr>
            <w:tcW w:w="3969" w:type="dxa"/>
            <w:vMerge w:val="restart"/>
            <w:tcBorders>
              <w:top w:val="nil"/>
              <w:left w:val="single" w:sz="4" w:space="0" w:color="auto"/>
              <w:right w:val="single" w:sz="4" w:space="0" w:color="auto"/>
            </w:tcBorders>
            <w:shd w:val="clear" w:color="auto" w:fill="auto"/>
          </w:tcPr>
          <w:p w14:paraId="0656CB6B" w14:textId="77777777" w:rsidR="00C95CA0" w:rsidRPr="00CF7C45" w:rsidRDefault="00C95CA0">
            <w:pPr>
              <w:rPr>
                <w:rFonts w:ascii="Times New Roman" w:hAnsi="Times New Roman" w:cs="Times New Roman"/>
                <w:bCs/>
                <w:sz w:val="20"/>
                <w:szCs w:val="20"/>
              </w:rPr>
            </w:pPr>
            <w:r w:rsidRPr="00CF7C45">
              <w:rPr>
                <w:rFonts w:ascii="Times New Roman" w:hAnsi="Times New Roman" w:cs="Times New Roman"/>
                <w:bCs/>
                <w:sz w:val="20"/>
                <w:szCs w:val="20"/>
              </w:rPr>
              <w:t xml:space="preserve">Security controls </w:t>
            </w:r>
            <w:r w:rsidR="00DE4BA0" w:rsidRPr="00CF7C45">
              <w:rPr>
                <w:rFonts w:ascii="Times New Roman" w:hAnsi="Times New Roman" w:cs="Times New Roman"/>
                <w:bCs/>
                <w:sz w:val="20"/>
                <w:szCs w:val="20"/>
              </w:rPr>
              <w:t xml:space="preserve">shall be </w:t>
            </w:r>
            <w:r w:rsidRPr="00CF7C45">
              <w:rPr>
                <w:rFonts w:ascii="Times New Roman" w:hAnsi="Times New Roman" w:cs="Times New Roman"/>
                <w:bCs/>
                <w:sz w:val="20"/>
                <w:szCs w:val="20"/>
              </w:rPr>
              <w:t>applied to external interfaces</w:t>
            </w:r>
          </w:p>
        </w:tc>
      </w:tr>
      <w:tr w:rsidR="00C95CA0" w:rsidRPr="00CF7C45" w14:paraId="3275CE38" w14:textId="77777777" w:rsidTr="00B33E74">
        <w:trPr>
          <w:cantSplit/>
        </w:trPr>
        <w:tc>
          <w:tcPr>
            <w:tcW w:w="1134" w:type="dxa"/>
            <w:tcBorders>
              <w:top w:val="nil"/>
              <w:left w:val="single" w:sz="4" w:space="0" w:color="auto"/>
              <w:bottom w:val="single" w:sz="4" w:space="0" w:color="auto"/>
              <w:right w:val="single" w:sz="4" w:space="0" w:color="auto"/>
            </w:tcBorders>
          </w:tcPr>
          <w:p w14:paraId="3A268623" w14:textId="77777777" w:rsidR="00C95CA0" w:rsidRPr="00CF7C45" w:rsidRDefault="00C95CA0" w:rsidP="009D418C">
            <w:pPr>
              <w:rPr>
                <w:rFonts w:ascii="Times New Roman" w:hAnsi="Times New Roman" w:cs="Times New Roman"/>
                <w:bCs/>
                <w:sz w:val="20"/>
                <w:szCs w:val="20"/>
              </w:rPr>
            </w:pPr>
            <w:r w:rsidRPr="00CF7C45">
              <w:rPr>
                <w:rFonts w:ascii="Times New Roman" w:hAnsi="Times New Roman" w:cs="Times New Roman"/>
                <w:bCs/>
                <w:sz w:val="20"/>
                <w:szCs w:val="20"/>
              </w:rPr>
              <w:t>18.2</w:t>
            </w:r>
          </w:p>
        </w:tc>
        <w:tc>
          <w:tcPr>
            <w:tcW w:w="3715" w:type="dxa"/>
            <w:tcBorders>
              <w:top w:val="nil"/>
              <w:left w:val="single" w:sz="4" w:space="0" w:color="auto"/>
              <w:bottom w:val="single" w:sz="4" w:space="0" w:color="auto"/>
              <w:right w:val="single" w:sz="4" w:space="0" w:color="auto"/>
            </w:tcBorders>
            <w:shd w:val="clear" w:color="auto" w:fill="auto"/>
          </w:tcPr>
          <w:p w14:paraId="72F4B58B" w14:textId="77777777" w:rsidR="00C95CA0" w:rsidRPr="00CF7C45" w:rsidRDefault="00A446EF">
            <w:pPr>
              <w:rPr>
                <w:rFonts w:ascii="Times New Roman" w:hAnsi="Times New Roman" w:cs="Times New Roman"/>
                <w:sz w:val="20"/>
                <w:szCs w:val="20"/>
              </w:rPr>
            </w:pPr>
            <w:r w:rsidRPr="00CF7C45">
              <w:rPr>
                <w:rFonts w:ascii="Times New Roman" w:hAnsi="Times New Roman" w:cs="Times New Roman"/>
                <w:bCs/>
                <w:sz w:val="20"/>
                <w:szCs w:val="20"/>
              </w:rPr>
              <w:t>Media infected with v</w:t>
            </w:r>
            <w:r w:rsidR="00C95CA0" w:rsidRPr="00CF7C45">
              <w:rPr>
                <w:rFonts w:ascii="Times New Roman" w:hAnsi="Times New Roman" w:cs="Times New Roman"/>
                <w:bCs/>
                <w:sz w:val="20"/>
                <w:szCs w:val="20"/>
              </w:rPr>
              <w:t>irus</w:t>
            </w:r>
            <w:r w:rsidRPr="00CF7C45">
              <w:rPr>
                <w:rFonts w:ascii="Times New Roman" w:hAnsi="Times New Roman" w:cs="Times New Roman"/>
                <w:bCs/>
                <w:sz w:val="20"/>
                <w:szCs w:val="20"/>
              </w:rPr>
              <w:t>es</w:t>
            </w:r>
            <w:r w:rsidR="00C95CA0" w:rsidRPr="00CF7C45">
              <w:rPr>
                <w:rFonts w:ascii="Times New Roman" w:hAnsi="Times New Roman" w:cs="Times New Roman"/>
                <w:sz w:val="20"/>
                <w:szCs w:val="20"/>
              </w:rPr>
              <w:t xml:space="preserve"> connected to </w:t>
            </w:r>
            <w:r w:rsidRPr="00CF7C45">
              <w:rPr>
                <w:rFonts w:ascii="Times New Roman" w:hAnsi="Times New Roman" w:cs="Times New Roman"/>
                <w:sz w:val="20"/>
                <w:szCs w:val="20"/>
              </w:rPr>
              <w:t xml:space="preserve">the vehicle </w:t>
            </w:r>
          </w:p>
        </w:tc>
        <w:tc>
          <w:tcPr>
            <w:tcW w:w="708" w:type="dxa"/>
            <w:vMerge/>
            <w:tcBorders>
              <w:left w:val="single" w:sz="4" w:space="0" w:color="auto"/>
              <w:bottom w:val="single" w:sz="4" w:space="0" w:color="auto"/>
              <w:right w:val="single" w:sz="4" w:space="0" w:color="auto"/>
            </w:tcBorders>
          </w:tcPr>
          <w:p w14:paraId="30E5849E" w14:textId="77777777" w:rsidR="00C95CA0" w:rsidRPr="00CF7C45" w:rsidRDefault="00C95CA0" w:rsidP="009D418C">
            <w:pPr>
              <w:rPr>
                <w:rFonts w:ascii="Times New Roman" w:hAnsi="Times New Roman" w:cs="Times New Roman"/>
                <w:bCs/>
                <w:sz w:val="20"/>
                <w:szCs w:val="20"/>
              </w:rPr>
            </w:pPr>
          </w:p>
        </w:tc>
        <w:tc>
          <w:tcPr>
            <w:tcW w:w="3969" w:type="dxa"/>
            <w:vMerge/>
            <w:tcBorders>
              <w:left w:val="single" w:sz="4" w:space="0" w:color="auto"/>
              <w:bottom w:val="single" w:sz="4" w:space="0" w:color="auto"/>
              <w:right w:val="single" w:sz="4" w:space="0" w:color="auto"/>
            </w:tcBorders>
            <w:shd w:val="clear" w:color="auto" w:fill="auto"/>
          </w:tcPr>
          <w:p w14:paraId="701D6342" w14:textId="77777777" w:rsidR="00C95CA0" w:rsidRPr="00CF7C45" w:rsidRDefault="00C95CA0" w:rsidP="009D418C">
            <w:pPr>
              <w:rPr>
                <w:rFonts w:ascii="Times New Roman" w:hAnsi="Times New Roman" w:cs="Times New Roman"/>
                <w:bCs/>
                <w:sz w:val="20"/>
                <w:szCs w:val="20"/>
              </w:rPr>
            </w:pPr>
          </w:p>
        </w:tc>
      </w:tr>
      <w:tr w:rsidR="00C95CA0" w:rsidRPr="00CF7C45" w14:paraId="4564F24C" w14:textId="77777777" w:rsidTr="00531027">
        <w:trPr>
          <w:cantSplit/>
        </w:trPr>
        <w:tc>
          <w:tcPr>
            <w:tcW w:w="1134" w:type="dxa"/>
            <w:tcBorders>
              <w:top w:val="nil"/>
              <w:left w:val="single" w:sz="4" w:space="0" w:color="auto"/>
              <w:bottom w:val="single" w:sz="12" w:space="0" w:color="auto"/>
              <w:right w:val="single" w:sz="4" w:space="0" w:color="auto"/>
            </w:tcBorders>
          </w:tcPr>
          <w:p w14:paraId="6C74FBE7" w14:textId="77777777" w:rsidR="00C95CA0" w:rsidRPr="00CF7C45" w:rsidRDefault="00C95CA0" w:rsidP="009D418C">
            <w:pPr>
              <w:rPr>
                <w:rFonts w:ascii="Times New Roman" w:hAnsi="Times New Roman" w:cs="Times New Roman"/>
                <w:sz w:val="20"/>
                <w:szCs w:val="20"/>
              </w:rPr>
            </w:pPr>
            <w:r w:rsidRPr="00CF7C45">
              <w:rPr>
                <w:rFonts w:ascii="Times New Roman" w:hAnsi="Times New Roman" w:cs="Times New Roman"/>
                <w:sz w:val="20"/>
                <w:szCs w:val="20"/>
              </w:rPr>
              <w:lastRenderedPageBreak/>
              <w:t>18.3</w:t>
            </w:r>
          </w:p>
        </w:tc>
        <w:tc>
          <w:tcPr>
            <w:tcW w:w="3715" w:type="dxa"/>
            <w:tcBorders>
              <w:top w:val="nil"/>
              <w:left w:val="single" w:sz="4" w:space="0" w:color="auto"/>
              <w:bottom w:val="single" w:sz="12" w:space="0" w:color="auto"/>
              <w:right w:val="single" w:sz="4" w:space="0" w:color="auto"/>
            </w:tcBorders>
            <w:shd w:val="clear" w:color="auto" w:fill="auto"/>
          </w:tcPr>
          <w:p w14:paraId="5EF0CAA5" w14:textId="77777777" w:rsidR="00C95CA0" w:rsidRPr="00CF7C45" w:rsidRDefault="00A446EF">
            <w:pPr>
              <w:rPr>
                <w:rFonts w:ascii="Times New Roman" w:hAnsi="Times New Roman" w:cs="Times New Roman"/>
                <w:sz w:val="20"/>
                <w:szCs w:val="20"/>
              </w:rPr>
            </w:pPr>
            <w:r w:rsidRPr="00CF7C45">
              <w:rPr>
                <w:rFonts w:ascii="Times New Roman" w:hAnsi="Times New Roman" w:cs="Times New Roman"/>
                <w:sz w:val="20"/>
                <w:szCs w:val="20"/>
              </w:rPr>
              <w:t>D</w:t>
            </w:r>
            <w:r w:rsidR="00C95CA0" w:rsidRPr="00CF7C45">
              <w:rPr>
                <w:rFonts w:ascii="Times New Roman" w:hAnsi="Times New Roman" w:cs="Times New Roman"/>
                <w:bCs/>
                <w:sz w:val="20"/>
                <w:szCs w:val="20"/>
              </w:rPr>
              <w:t xml:space="preserve">iagnostic access (e.g.  dongles in OBD port) </w:t>
            </w:r>
            <w:r w:rsidR="00C95CA0" w:rsidRPr="00CF7C45">
              <w:rPr>
                <w:rFonts w:ascii="Times New Roman" w:hAnsi="Times New Roman" w:cs="Times New Roman"/>
                <w:sz w:val="20"/>
                <w:szCs w:val="20"/>
              </w:rPr>
              <w:t xml:space="preserve"> </w:t>
            </w:r>
            <w:r w:rsidRPr="00CF7C45">
              <w:rPr>
                <w:rFonts w:ascii="Times New Roman" w:hAnsi="Times New Roman" w:cs="Times New Roman"/>
                <w:sz w:val="20"/>
                <w:szCs w:val="20"/>
              </w:rPr>
              <w:t xml:space="preserve">used </w:t>
            </w:r>
            <w:r w:rsidR="00C95CA0" w:rsidRPr="00CF7C45">
              <w:rPr>
                <w:rFonts w:ascii="Times New Roman" w:hAnsi="Times New Roman" w:cs="Times New Roman"/>
                <w:sz w:val="20"/>
                <w:szCs w:val="20"/>
              </w:rPr>
              <w:t>to facilitate an attack, e.g. manipulate vehicle parameters (directly or indirectly)</w:t>
            </w:r>
          </w:p>
        </w:tc>
        <w:tc>
          <w:tcPr>
            <w:tcW w:w="708" w:type="dxa"/>
            <w:tcBorders>
              <w:top w:val="nil"/>
              <w:left w:val="single" w:sz="4" w:space="0" w:color="auto"/>
              <w:bottom w:val="single" w:sz="12" w:space="0" w:color="auto"/>
              <w:right w:val="single" w:sz="4" w:space="0" w:color="auto"/>
            </w:tcBorders>
          </w:tcPr>
          <w:p w14:paraId="569B145A" w14:textId="77777777" w:rsidR="00C95CA0" w:rsidRPr="00CF7C45" w:rsidRDefault="00C95CA0" w:rsidP="009D418C">
            <w:pPr>
              <w:rPr>
                <w:rFonts w:ascii="Times New Roman" w:hAnsi="Times New Roman" w:cs="Times New Roman"/>
                <w:bCs/>
                <w:sz w:val="20"/>
                <w:szCs w:val="20"/>
              </w:rPr>
            </w:pPr>
            <w:r w:rsidRPr="00CF7C45">
              <w:rPr>
                <w:rFonts w:ascii="Times New Roman" w:hAnsi="Times New Roman" w:cs="Times New Roman"/>
                <w:bCs/>
                <w:sz w:val="20"/>
                <w:szCs w:val="20"/>
              </w:rPr>
              <w:t>M22</w:t>
            </w:r>
          </w:p>
        </w:tc>
        <w:tc>
          <w:tcPr>
            <w:tcW w:w="3969" w:type="dxa"/>
            <w:tcBorders>
              <w:top w:val="nil"/>
              <w:left w:val="single" w:sz="4" w:space="0" w:color="auto"/>
              <w:bottom w:val="single" w:sz="12" w:space="0" w:color="auto"/>
              <w:right w:val="single" w:sz="4" w:space="0" w:color="auto"/>
            </w:tcBorders>
            <w:shd w:val="clear" w:color="auto" w:fill="auto"/>
          </w:tcPr>
          <w:p w14:paraId="16689691" w14:textId="77777777" w:rsidR="00C95CA0" w:rsidRPr="00CF7C45" w:rsidRDefault="00C95CA0">
            <w:pPr>
              <w:rPr>
                <w:rFonts w:ascii="Times New Roman" w:hAnsi="Times New Roman" w:cs="Times New Roman"/>
                <w:bCs/>
                <w:sz w:val="20"/>
                <w:szCs w:val="20"/>
              </w:rPr>
            </w:pPr>
            <w:r w:rsidRPr="00CF7C45">
              <w:rPr>
                <w:rFonts w:ascii="Times New Roman" w:hAnsi="Times New Roman" w:cs="Times New Roman"/>
                <w:bCs/>
                <w:sz w:val="20"/>
                <w:szCs w:val="20"/>
              </w:rPr>
              <w:t xml:space="preserve">Security controls </w:t>
            </w:r>
            <w:r w:rsidR="00DE4BA0" w:rsidRPr="00CF7C45">
              <w:rPr>
                <w:rFonts w:ascii="Times New Roman" w:hAnsi="Times New Roman" w:cs="Times New Roman"/>
                <w:bCs/>
                <w:sz w:val="20"/>
                <w:szCs w:val="20"/>
              </w:rPr>
              <w:t xml:space="preserve">shall be </w:t>
            </w:r>
            <w:r w:rsidRPr="00CF7C45">
              <w:rPr>
                <w:rFonts w:ascii="Times New Roman" w:hAnsi="Times New Roman" w:cs="Times New Roman"/>
                <w:bCs/>
                <w:sz w:val="20"/>
                <w:szCs w:val="20"/>
              </w:rPr>
              <w:t>applied to external interfaces</w:t>
            </w:r>
            <w:r w:rsidRPr="00CF7C45">
              <w:rPr>
                <w:rFonts w:ascii="Times New Roman" w:hAnsi="Times New Roman" w:cs="Times New Roman"/>
                <w:bCs/>
                <w:sz w:val="20"/>
                <w:szCs w:val="20"/>
              </w:rPr>
              <w:br/>
            </w:r>
          </w:p>
        </w:tc>
      </w:tr>
    </w:tbl>
    <w:p w14:paraId="4CB01B3C" w14:textId="77777777" w:rsidR="009D418C" w:rsidRDefault="009D418C" w:rsidP="009D418C">
      <w:pPr>
        <w:rPr>
          <w:rFonts w:ascii="Times New Roman" w:eastAsia="MS Mincho" w:hAnsi="Times New Roman" w:cs="Times New Roman"/>
          <w:lang w:eastAsia="ja-JP"/>
        </w:rPr>
      </w:pPr>
    </w:p>
    <w:p w14:paraId="1B11AD88" w14:textId="77777777" w:rsidR="00B644CF" w:rsidRPr="00D033FB" w:rsidRDefault="00B644CF" w:rsidP="009D418C">
      <w:pPr>
        <w:rPr>
          <w:rFonts w:ascii="Times New Roman" w:eastAsia="MS Mincho" w:hAnsi="Times New Roman" w:cs="Times New Roman"/>
          <w:lang w:eastAsia="ja-JP"/>
        </w:rPr>
      </w:pPr>
    </w:p>
    <w:p w14:paraId="103B00FE" w14:textId="77777777" w:rsidR="009D418C" w:rsidRPr="00CF7C45" w:rsidRDefault="009D418C" w:rsidP="00B644CF">
      <w:pPr>
        <w:pStyle w:val="SingleTxtG"/>
        <w:numPr>
          <w:ilvl w:val="0"/>
          <w:numId w:val="15"/>
        </w:numPr>
        <w:ind w:left="2268" w:hanging="1134"/>
        <w:rPr>
          <w:lang w:eastAsia="ja-JP"/>
        </w:rPr>
      </w:pPr>
      <w:r w:rsidRPr="00CF7C45">
        <w:t xml:space="preserve">Examples of mitigation for </w:t>
      </w:r>
      <w:r w:rsidR="006F785C">
        <w:rPr>
          <w:lang w:eastAsia="ja-JP"/>
        </w:rPr>
        <w:t>"</w:t>
      </w:r>
      <w:r w:rsidR="00906715" w:rsidRPr="00CF7C45">
        <w:t>Potential targets of, or motivations for, an attack</w:t>
      </w:r>
      <w:r w:rsidR="00906715" w:rsidRPr="00CF7C45" w:rsidDel="00906715">
        <w:t xml:space="preserve"> </w:t>
      </w:r>
      <w:r w:rsidR="006F785C">
        <w:rPr>
          <w:lang w:eastAsia="ja-JP"/>
        </w:rPr>
        <w:t>"</w:t>
      </w:r>
    </w:p>
    <w:p w14:paraId="42A1C7CC" w14:textId="77777777" w:rsidR="009D418C" w:rsidRPr="00CF7C45" w:rsidRDefault="009D418C" w:rsidP="00B644CF">
      <w:pPr>
        <w:pStyle w:val="SingleTxtG"/>
        <w:ind w:firstLine="0"/>
      </w:pPr>
      <w:r w:rsidRPr="00CF7C45">
        <w:t xml:space="preserve">Examples of mitigation to the threats which are related to </w:t>
      </w:r>
      <w:r w:rsidR="006F785C">
        <w:rPr>
          <w:lang w:eastAsia="ja-JP"/>
        </w:rPr>
        <w:t>"</w:t>
      </w:r>
      <w:r w:rsidR="00906715" w:rsidRPr="00CF7C45">
        <w:t>Potential targets of, or motivations for, an attack</w:t>
      </w:r>
      <w:r w:rsidR="00906715" w:rsidRPr="00CF7C45" w:rsidDel="00906715">
        <w:t xml:space="preserve"> </w:t>
      </w:r>
      <w:r w:rsidR="006F785C">
        <w:rPr>
          <w:lang w:eastAsia="ja-JP"/>
        </w:rPr>
        <w:t>"</w:t>
      </w:r>
      <w:r w:rsidRPr="00CF7C45">
        <w:rPr>
          <w:lang w:eastAsia="ja-JP"/>
        </w:rPr>
        <w:t xml:space="preserve"> </w:t>
      </w:r>
      <w:r w:rsidRPr="00CF7C45">
        <w:t>are listed in Table B</w:t>
      </w:r>
      <w:r w:rsidRPr="00CF7C45">
        <w:rPr>
          <w:rFonts w:eastAsia="MS Mincho"/>
          <w:lang w:eastAsia="ja-JP"/>
        </w:rPr>
        <w:t>6</w:t>
      </w:r>
      <w:r w:rsidR="00B644CF">
        <w:t>.</w:t>
      </w:r>
    </w:p>
    <w:p w14:paraId="537AA770" w14:textId="77777777" w:rsidR="009D418C" w:rsidRPr="00CF7C45" w:rsidRDefault="00B644CF" w:rsidP="00B644CF">
      <w:pPr>
        <w:pStyle w:val="SingleTxtG"/>
        <w:ind w:left="1134" w:firstLine="0"/>
        <w:jc w:val="left"/>
      </w:pPr>
      <w:r>
        <w:t>Table B6</w:t>
      </w:r>
      <w:r>
        <w:br/>
      </w:r>
      <w:r w:rsidR="009D418C" w:rsidRPr="00B644CF">
        <w:rPr>
          <w:b/>
          <w:bCs w:val="0"/>
        </w:rPr>
        <w:t xml:space="preserve">Examples of mitigation to the threats which are related to </w:t>
      </w:r>
      <w:r w:rsidR="006F785C" w:rsidRPr="00B644CF">
        <w:rPr>
          <w:b/>
          <w:bCs w:val="0"/>
          <w:lang w:eastAsia="ja-JP"/>
        </w:rPr>
        <w:t>"</w:t>
      </w:r>
      <w:r w:rsidR="00906715" w:rsidRPr="00B644CF">
        <w:rPr>
          <w:b/>
          <w:bCs w:val="0"/>
        </w:rPr>
        <w:t>Potential targets of, or motivations for, an attack</w:t>
      </w:r>
      <w:r w:rsidR="006F785C" w:rsidRPr="00B644CF">
        <w:rPr>
          <w:b/>
          <w:bCs w:val="0"/>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1"/>
        <w:gridCol w:w="3801"/>
        <w:gridCol w:w="594"/>
        <w:gridCol w:w="4110"/>
      </w:tblGrid>
      <w:tr w:rsidR="00C95CA0" w:rsidRPr="00CF7C45" w14:paraId="45CBAE56" w14:textId="77777777" w:rsidTr="00531027">
        <w:trPr>
          <w:tblHeader/>
        </w:trPr>
        <w:tc>
          <w:tcPr>
            <w:tcW w:w="1021" w:type="dxa"/>
            <w:tcBorders>
              <w:bottom w:val="single" w:sz="12" w:space="0" w:color="auto"/>
            </w:tcBorders>
          </w:tcPr>
          <w:p w14:paraId="237654B9" w14:textId="77777777" w:rsidR="00C95CA0" w:rsidRPr="00B644CF" w:rsidRDefault="00C95CA0" w:rsidP="009D418C">
            <w:pPr>
              <w:tabs>
                <w:tab w:val="left" w:pos="1418"/>
                <w:tab w:val="left" w:pos="1560"/>
              </w:tabs>
              <w:jc w:val="center"/>
              <w:rPr>
                <w:rFonts w:ascii="Times New Roman" w:hAnsi="Times New Roman" w:cs="Times New Roman"/>
                <w:i/>
                <w:sz w:val="16"/>
                <w:szCs w:val="16"/>
              </w:rPr>
            </w:pPr>
            <w:r w:rsidRPr="00B644CF">
              <w:rPr>
                <w:rFonts w:ascii="Times New Roman" w:hAnsi="Times New Roman" w:cs="Times New Roman"/>
                <w:i/>
                <w:sz w:val="16"/>
                <w:szCs w:val="16"/>
              </w:rPr>
              <w:t>Table 1 reference</w:t>
            </w:r>
          </w:p>
        </w:tc>
        <w:tc>
          <w:tcPr>
            <w:tcW w:w="3801" w:type="dxa"/>
            <w:tcBorders>
              <w:bottom w:val="single" w:sz="12" w:space="0" w:color="auto"/>
            </w:tcBorders>
          </w:tcPr>
          <w:p w14:paraId="0D9CF94E" w14:textId="77777777" w:rsidR="00C95CA0" w:rsidRPr="00B644CF" w:rsidRDefault="00C95CA0" w:rsidP="009D418C">
            <w:pPr>
              <w:tabs>
                <w:tab w:val="left" w:pos="1418"/>
                <w:tab w:val="left" w:pos="1560"/>
              </w:tabs>
              <w:jc w:val="center"/>
              <w:rPr>
                <w:rFonts w:ascii="Times New Roman" w:hAnsi="Times New Roman" w:cs="Times New Roman"/>
                <w:i/>
                <w:sz w:val="16"/>
                <w:szCs w:val="16"/>
              </w:rPr>
            </w:pPr>
            <w:r w:rsidRPr="00B644CF">
              <w:rPr>
                <w:rFonts w:ascii="Times New Roman" w:hAnsi="Times New Roman" w:cs="Times New Roman"/>
                <w:i/>
                <w:sz w:val="16"/>
                <w:szCs w:val="16"/>
              </w:rPr>
              <w:t xml:space="preserve">Threats </w:t>
            </w:r>
            <w:r w:rsidRPr="00B644CF">
              <w:rPr>
                <w:rFonts w:ascii="Times New Roman" w:hAnsi="Times New Roman" w:cs="Times New Roman"/>
                <w:i/>
                <w:sz w:val="16"/>
                <w:szCs w:val="16"/>
                <w:lang w:eastAsia="ja-JP"/>
              </w:rPr>
              <w:t>to</w:t>
            </w:r>
            <w:r w:rsidRPr="00B644CF">
              <w:rPr>
                <w:rFonts w:ascii="Times New Roman" w:hAnsi="Times New Roman" w:cs="Times New Roman"/>
                <w:i/>
                <w:sz w:val="16"/>
                <w:szCs w:val="16"/>
              </w:rPr>
              <w:t xml:space="preserve"> </w:t>
            </w:r>
            <w:r w:rsidR="006F785C" w:rsidRPr="00B644CF">
              <w:rPr>
                <w:rFonts w:ascii="Times New Roman" w:hAnsi="Times New Roman" w:cs="Times New Roman"/>
                <w:i/>
                <w:sz w:val="16"/>
                <w:szCs w:val="16"/>
              </w:rPr>
              <w:t>"</w:t>
            </w:r>
            <w:r w:rsidRPr="00B644CF">
              <w:rPr>
                <w:rFonts w:ascii="Times New Roman" w:hAnsi="Times New Roman" w:cs="Times New Roman"/>
                <w:i/>
                <w:sz w:val="16"/>
                <w:szCs w:val="16"/>
              </w:rPr>
              <w:t>Potential targets of, or motivations for, an attack</w:t>
            </w:r>
            <w:r w:rsidR="006F785C" w:rsidRPr="00B644CF">
              <w:rPr>
                <w:rFonts w:ascii="Times New Roman" w:hAnsi="Times New Roman" w:cs="Times New Roman"/>
                <w:i/>
                <w:sz w:val="16"/>
                <w:szCs w:val="16"/>
              </w:rPr>
              <w:t>"</w:t>
            </w:r>
          </w:p>
        </w:tc>
        <w:tc>
          <w:tcPr>
            <w:tcW w:w="594" w:type="dxa"/>
            <w:tcBorders>
              <w:bottom w:val="single" w:sz="12" w:space="0" w:color="auto"/>
            </w:tcBorders>
          </w:tcPr>
          <w:p w14:paraId="5A14CC5F" w14:textId="77777777" w:rsidR="00C95CA0" w:rsidRPr="00B644CF" w:rsidRDefault="00C95CA0" w:rsidP="009D418C">
            <w:pPr>
              <w:tabs>
                <w:tab w:val="left" w:pos="1418"/>
                <w:tab w:val="left" w:pos="1560"/>
              </w:tabs>
              <w:spacing w:before="80" w:after="80" w:line="200" w:lineRule="exact"/>
              <w:jc w:val="center"/>
              <w:rPr>
                <w:rFonts w:ascii="Times New Roman" w:hAnsi="Times New Roman" w:cs="Times New Roman"/>
                <w:i/>
                <w:sz w:val="16"/>
                <w:szCs w:val="16"/>
              </w:rPr>
            </w:pPr>
            <w:r w:rsidRPr="00B644CF">
              <w:rPr>
                <w:rFonts w:ascii="Times New Roman" w:hAnsi="Times New Roman" w:cs="Times New Roman"/>
                <w:i/>
                <w:sz w:val="16"/>
                <w:szCs w:val="16"/>
              </w:rPr>
              <w:t>Ref</w:t>
            </w:r>
          </w:p>
        </w:tc>
        <w:tc>
          <w:tcPr>
            <w:tcW w:w="4110" w:type="dxa"/>
            <w:tcBorders>
              <w:bottom w:val="single" w:sz="12" w:space="0" w:color="auto"/>
            </w:tcBorders>
          </w:tcPr>
          <w:p w14:paraId="6AF14AB3" w14:textId="77777777" w:rsidR="00C95CA0" w:rsidRPr="00B644CF" w:rsidRDefault="00C95CA0" w:rsidP="009D418C">
            <w:pPr>
              <w:tabs>
                <w:tab w:val="left" w:pos="1418"/>
                <w:tab w:val="left" w:pos="1560"/>
              </w:tabs>
              <w:spacing w:before="80" w:after="80" w:line="200" w:lineRule="exact"/>
              <w:jc w:val="center"/>
              <w:rPr>
                <w:rFonts w:ascii="Times New Roman" w:hAnsi="Times New Roman" w:cs="Times New Roman"/>
                <w:i/>
                <w:sz w:val="16"/>
                <w:szCs w:val="16"/>
              </w:rPr>
            </w:pPr>
            <w:r w:rsidRPr="00B644CF">
              <w:rPr>
                <w:rFonts w:ascii="Times New Roman" w:hAnsi="Times New Roman" w:cs="Times New Roman"/>
                <w:i/>
                <w:sz w:val="16"/>
                <w:szCs w:val="16"/>
              </w:rPr>
              <w:t>Mitigation</w:t>
            </w:r>
          </w:p>
        </w:tc>
      </w:tr>
      <w:tr w:rsidR="00C95CA0" w:rsidRPr="00CF7C45" w14:paraId="3F04DC9A" w14:textId="77777777" w:rsidTr="00531027">
        <w:trPr>
          <w:cantSplit/>
        </w:trPr>
        <w:tc>
          <w:tcPr>
            <w:tcW w:w="1021" w:type="dxa"/>
            <w:tcBorders>
              <w:top w:val="single" w:sz="12" w:space="0" w:color="auto"/>
              <w:left w:val="single" w:sz="4" w:space="0" w:color="auto"/>
              <w:bottom w:val="single" w:sz="4" w:space="0" w:color="auto"/>
              <w:right w:val="single" w:sz="4" w:space="0" w:color="auto"/>
            </w:tcBorders>
          </w:tcPr>
          <w:p w14:paraId="31EBF614" w14:textId="77777777" w:rsidR="00C95CA0" w:rsidRPr="00CF7C45" w:rsidRDefault="00C95CA0" w:rsidP="009D418C">
            <w:pPr>
              <w:spacing w:line="240" w:lineRule="auto"/>
              <w:rPr>
                <w:rFonts w:ascii="Times New Roman" w:hAnsi="Times New Roman" w:cs="Times New Roman"/>
                <w:sz w:val="20"/>
                <w:szCs w:val="20"/>
              </w:rPr>
            </w:pPr>
            <w:r w:rsidRPr="00CF7C45">
              <w:rPr>
                <w:rFonts w:ascii="Times New Roman" w:hAnsi="Times New Roman" w:cs="Times New Roman"/>
                <w:sz w:val="20"/>
                <w:szCs w:val="20"/>
              </w:rPr>
              <w:t>19.1</w:t>
            </w:r>
          </w:p>
        </w:tc>
        <w:tc>
          <w:tcPr>
            <w:tcW w:w="3801" w:type="dxa"/>
            <w:tcBorders>
              <w:top w:val="single" w:sz="12" w:space="0" w:color="auto"/>
              <w:left w:val="single" w:sz="4" w:space="0" w:color="auto"/>
              <w:bottom w:val="single" w:sz="4" w:space="0" w:color="auto"/>
              <w:right w:val="single" w:sz="4" w:space="0" w:color="auto"/>
            </w:tcBorders>
            <w:shd w:val="clear" w:color="auto" w:fill="auto"/>
          </w:tcPr>
          <w:p w14:paraId="444C3921" w14:textId="77777777" w:rsidR="00C95CA0" w:rsidRPr="00CF7C45" w:rsidRDefault="00A446EF" w:rsidP="009D418C">
            <w:pPr>
              <w:spacing w:line="240" w:lineRule="auto"/>
              <w:rPr>
                <w:rFonts w:ascii="Times New Roman" w:hAnsi="Times New Roman" w:cs="Times New Roman"/>
                <w:sz w:val="20"/>
                <w:szCs w:val="20"/>
                <w:lang w:val="en-US" w:eastAsia="ja-JP"/>
              </w:rPr>
            </w:pPr>
            <w:r w:rsidRPr="00CF7C45">
              <w:rPr>
                <w:rFonts w:ascii="Times New Roman" w:hAnsi="Times New Roman" w:cs="Times New Roman"/>
                <w:sz w:val="20"/>
                <w:szCs w:val="20"/>
              </w:rPr>
              <w:t>Extraction of copyright or proprietary software from vehicle systems (p</w:t>
            </w:r>
            <w:r w:rsidR="00C95CA0" w:rsidRPr="00CF7C45">
              <w:rPr>
                <w:rFonts w:ascii="Times New Roman" w:hAnsi="Times New Roman" w:cs="Times New Roman"/>
                <w:sz w:val="20"/>
                <w:szCs w:val="20"/>
              </w:rPr>
              <w:t xml:space="preserve">roduct </w:t>
            </w:r>
            <w:r w:rsidR="00C95CA0" w:rsidRPr="00CF7C45">
              <w:rPr>
                <w:rFonts w:ascii="Times New Roman" w:hAnsi="Times New Roman" w:cs="Times New Roman"/>
                <w:bCs/>
                <w:sz w:val="20"/>
                <w:szCs w:val="20"/>
              </w:rPr>
              <w:t>piracy</w:t>
            </w:r>
            <w:r w:rsidR="00C95CA0" w:rsidRPr="00CF7C45">
              <w:rPr>
                <w:rFonts w:ascii="Times New Roman" w:hAnsi="Times New Roman" w:cs="Times New Roman"/>
                <w:sz w:val="20"/>
                <w:szCs w:val="20"/>
              </w:rPr>
              <w:t xml:space="preserve"> / stolen software</w:t>
            </w:r>
            <w:r w:rsidRPr="00CF7C45">
              <w:rPr>
                <w:rFonts w:ascii="Times New Roman" w:hAnsi="Times New Roman" w:cs="Times New Roman"/>
                <w:sz w:val="20"/>
                <w:szCs w:val="20"/>
              </w:rPr>
              <w:t>)</w:t>
            </w:r>
          </w:p>
        </w:tc>
        <w:tc>
          <w:tcPr>
            <w:tcW w:w="594" w:type="dxa"/>
            <w:tcBorders>
              <w:top w:val="single" w:sz="12" w:space="0" w:color="auto"/>
              <w:left w:val="single" w:sz="4" w:space="0" w:color="auto"/>
              <w:bottom w:val="single" w:sz="4" w:space="0" w:color="auto"/>
              <w:right w:val="single" w:sz="4" w:space="0" w:color="auto"/>
            </w:tcBorders>
          </w:tcPr>
          <w:p w14:paraId="3B3874FD" w14:textId="77777777" w:rsidR="00C95CA0" w:rsidRPr="00CF7C45" w:rsidRDefault="00C95CA0" w:rsidP="009D418C">
            <w:pPr>
              <w:spacing w:line="240" w:lineRule="auto"/>
              <w:rPr>
                <w:rFonts w:ascii="Times New Roman" w:hAnsi="Times New Roman" w:cs="Times New Roman"/>
                <w:bCs/>
                <w:sz w:val="20"/>
                <w:szCs w:val="20"/>
              </w:rPr>
            </w:pPr>
            <w:r w:rsidRPr="00CF7C45">
              <w:rPr>
                <w:rFonts w:ascii="Times New Roman" w:hAnsi="Times New Roman" w:cs="Times New Roman"/>
                <w:bCs/>
                <w:sz w:val="20"/>
                <w:szCs w:val="20"/>
              </w:rPr>
              <w:t>M</w:t>
            </w:r>
            <w:r w:rsidR="003A5446" w:rsidRPr="00CF7C45">
              <w:rPr>
                <w:rFonts w:ascii="Times New Roman" w:hAnsi="Times New Roman" w:cs="Times New Roman"/>
                <w:bCs/>
                <w:sz w:val="20"/>
                <w:szCs w:val="20"/>
              </w:rPr>
              <w:t>7</w:t>
            </w:r>
          </w:p>
        </w:tc>
        <w:tc>
          <w:tcPr>
            <w:tcW w:w="4110" w:type="dxa"/>
            <w:tcBorders>
              <w:top w:val="single" w:sz="12" w:space="0" w:color="auto"/>
              <w:left w:val="single" w:sz="4" w:space="0" w:color="auto"/>
              <w:bottom w:val="single" w:sz="4" w:space="0" w:color="auto"/>
              <w:right w:val="single" w:sz="4" w:space="0" w:color="auto"/>
            </w:tcBorders>
            <w:shd w:val="clear" w:color="auto" w:fill="auto"/>
          </w:tcPr>
          <w:p w14:paraId="7FECEB1E" w14:textId="77777777" w:rsidR="00C95CA0" w:rsidRPr="00CF7C45" w:rsidRDefault="003A5446" w:rsidP="008B7897">
            <w:pPr>
              <w:spacing w:line="240" w:lineRule="auto"/>
              <w:rPr>
                <w:rFonts w:ascii="Times New Roman" w:hAnsi="Times New Roman" w:cs="Times New Roman"/>
                <w:bCs/>
                <w:sz w:val="20"/>
                <w:szCs w:val="20"/>
                <w:lang w:val="en-US" w:eastAsia="ja-JP"/>
              </w:rPr>
            </w:pPr>
            <w:r w:rsidRPr="00CF7C45">
              <w:rPr>
                <w:rFonts w:ascii="Times New Roman" w:hAnsi="Times New Roman" w:cs="Times New Roman"/>
                <w:bCs/>
                <w:sz w:val="20"/>
                <w:szCs w:val="20"/>
              </w:rPr>
              <w:t xml:space="preserve">Access control techniques and designs shall be applied to protect system data/code.  </w:t>
            </w:r>
            <w:r w:rsidRPr="00CF7C45">
              <w:rPr>
                <w:rFonts w:ascii="Times New Roman" w:hAnsi="Times New Roman" w:cs="Times New Roman"/>
                <w:sz w:val="20"/>
                <w:szCs w:val="20"/>
              </w:rPr>
              <w:t>Example Security Controls can be found in OWASP.</w:t>
            </w:r>
          </w:p>
        </w:tc>
      </w:tr>
      <w:tr w:rsidR="00C95CA0" w:rsidRPr="00CF7C45" w14:paraId="36485F52" w14:textId="77777777" w:rsidTr="008807D2">
        <w:trPr>
          <w:cantSplit/>
        </w:trPr>
        <w:tc>
          <w:tcPr>
            <w:tcW w:w="1021" w:type="dxa"/>
            <w:tcBorders>
              <w:top w:val="nil"/>
              <w:left w:val="single" w:sz="4" w:space="0" w:color="auto"/>
              <w:bottom w:val="single" w:sz="4" w:space="0" w:color="auto"/>
              <w:right w:val="single" w:sz="4" w:space="0" w:color="auto"/>
            </w:tcBorders>
          </w:tcPr>
          <w:p w14:paraId="388FDFC8" w14:textId="77777777" w:rsidR="00C95CA0" w:rsidRPr="00CF7C45" w:rsidRDefault="00C95CA0" w:rsidP="009D418C">
            <w:pPr>
              <w:rPr>
                <w:rFonts w:ascii="Times New Roman" w:hAnsi="Times New Roman" w:cs="Times New Roman"/>
                <w:sz w:val="20"/>
                <w:szCs w:val="20"/>
              </w:rPr>
            </w:pPr>
            <w:r w:rsidRPr="00CF7C45">
              <w:rPr>
                <w:rFonts w:ascii="Times New Roman" w:hAnsi="Times New Roman" w:cs="Times New Roman"/>
                <w:sz w:val="20"/>
                <w:szCs w:val="20"/>
              </w:rPr>
              <w:t>19.2</w:t>
            </w:r>
          </w:p>
        </w:tc>
        <w:tc>
          <w:tcPr>
            <w:tcW w:w="3801" w:type="dxa"/>
            <w:tcBorders>
              <w:top w:val="nil"/>
              <w:left w:val="single" w:sz="4" w:space="0" w:color="auto"/>
              <w:bottom w:val="single" w:sz="4" w:space="0" w:color="auto"/>
              <w:right w:val="single" w:sz="4" w:space="0" w:color="auto"/>
            </w:tcBorders>
            <w:shd w:val="clear" w:color="auto" w:fill="auto"/>
          </w:tcPr>
          <w:p w14:paraId="0288BB59" w14:textId="77777777" w:rsidR="00C95CA0" w:rsidRPr="00CF7C45" w:rsidRDefault="00C95CA0" w:rsidP="009D418C">
            <w:pPr>
              <w:rPr>
                <w:rFonts w:ascii="Times New Roman" w:hAnsi="Times New Roman" w:cs="Times New Roman"/>
                <w:sz w:val="20"/>
                <w:szCs w:val="20"/>
              </w:rPr>
            </w:pPr>
            <w:r w:rsidRPr="00CF7C45">
              <w:rPr>
                <w:rFonts w:ascii="Times New Roman" w:hAnsi="Times New Roman" w:cs="Times New Roman"/>
                <w:sz w:val="20"/>
                <w:szCs w:val="20"/>
              </w:rPr>
              <w:t>Unauthorized access to the</w:t>
            </w:r>
            <w:r w:rsidRPr="00CF7C45">
              <w:rPr>
                <w:rFonts w:ascii="Times New Roman" w:hAnsi="Times New Roman" w:cs="Times New Roman"/>
                <w:bCs/>
                <w:sz w:val="20"/>
                <w:szCs w:val="20"/>
              </w:rPr>
              <w:t xml:space="preserve"> owner’s privacy information</w:t>
            </w:r>
            <w:r w:rsidRPr="00CF7C45">
              <w:rPr>
                <w:rFonts w:ascii="Times New Roman" w:hAnsi="Times New Roman" w:cs="Times New Roman"/>
                <w:sz w:val="20"/>
                <w:szCs w:val="20"/>
              </w:rPr>
              <w:t xml:space="preserve"> such as personal identity, payment account information, address book information, location information, vehicle’s electronic ID, etc.</w:t>
            </w:r>
          </w:p>
        </w:tc>
        <w:tc>
          <w:tcPr>
            <w:tcW w:w="594" w:type="dxa"/>
            <w:tcBorders>
              <w:top w:val="nil"/>
              <w:left w:val="single" w:sz="4" w:space="0" w:color="auto"/>
              <w:bottom w:val="single" w:sz="4" w:space="0" w:color="auto"/>
              <w:right w:val="single" w:sz="4" w:space="0" w:color="auto"/>
            </w:tcBorders>
          </w:tcPr>
          <w:p w14:paraId="528807F1" w14:textId="77777777" w:rsidR="00C95CA0" w:rsidRPr="00CF7C45" w:rsidRDefault="00C95CA0" w:rsidP="00823C52">
            <w:pPr>
              <w:rPr>
                <w:rFonts w:ascii="Times New Roman" w:hAnsi="Times New Roman" w:cs="Times New Roman"/>
                <w:bCs/>
                <w:sz w:val="20"/>
                <w:szCs w:val="20"/>
              </w:rPr>
            </w:pPr>
            <w:r w:rsidRPr="00CF7C45">
              <w:rPr>
                <w:rFonts w:ascii="Times New Roman" w:hAnsi="Times New Roman" w:cs="Times New Roman"/>
                <w:bCs/>
                <w:sz w:val="20"/>
                <w:szCs w:val="20"/>
              </w:rPr>
              <w:t>M</w:t>
            </w:r>
            <w:r w:rsidR="00823C52" w:rsidRPr="00CF7C45">
              <w:rPr>
                <w:rFonts w:ascii="Times New Roman" w:hAnsi="Times New Roman" w:cs="Times New Roman"/>
                <w:bCs/>
                <w:sz w:val="20"/>
                <w:szCs w:val="20"/>
              </w:rPr>
              <w:t>8</w:t>
            </w:r>
          </w:p>
        </w:tc>
        <w:tc>
          <w:tcPr>
            <w:tcW w:w="4110" w:type="dxa"/>
            <w:tcBorders>
              <w:top w:val="nil"/>
              <w:left w:val="single" w:sz="4" w:space="0" w:color="auto"/>
              <w:bottom w:val="single" w:sz="4" w:space="0" w:color="auto"/>
              <w:right w:val="single" w:sz="4" w:space="0" w:color="auto"/>
            </w:tcBorders>
            <w:shd w:val="clear" w:color="auto" w:fill="auto"/>
          </w:tcPr>
          <w:p w14:paraId="47A594C0" w14:textId="27CFDE07" w:rsidR="00C95CA0" w:rsidRPr="00CF7C45" w:rsidRDefault="00823C52" w:rsidP="008B7897">
            <w:pPr>
              <w:rPr>
                <w:rFonts w:ascii="Times New Roman" w:hAnsi="Times New Roman" w:cs="Times New Roman"/>
                <w:sz w:val="20"/>
                <w:szCs w:val="20"/>
              </w:rPr>
            </w:pPr>
            <w:r w:rsidRPr="00CF7C45">
              <w:rPr>
                <w:rFonts w:ascii="Times New Roman" w:hAnsi="Times New Roman" w:cs="Times New Roman"/>
                <w:sz w:val="20"/>
                <w:szCs w:val="20"/>
              </w:rPr>
              <w:t xml:space="preserve">Through system design and access control it should not be possible for unauthorized personnel to access personal or system critical data. Example </w:t>
            </w:r>
            <w:ins w:id="303" w:author="Author">
              <w:r w:rsidR="00D13264">
                <w:rPr>
                  <w:rFonts w:ascii="Times New Roman" w:hAnsi="Times New Roman" w:cs="Times New Roman"/>
                  <w:sz w:val="20"/>
                  <w:szCs w:val="20"/>
                </w:rPr>
                <w:t xml:space="preserve">of </w:t>
              </w:r>
            </w:ins>
            <w:r w:rsidRPr="00CF7C45">
              <w:rPr>
                <w:rFonts w:ascii="Times New Roman" w:hAnsi="Times New Roman" w:cs="Times New Roman"/>
                <w:sz w:val="20"/>
                <w:szCs w:val="20"/>
              </w:rPr>
              <w:t>Security Controls can be found in OWASP.</w:t>
            </w:r>
          </w:p>
        </w:tc>
      </w:tr>
      <w:tr w:rsidR="00C95CA0" w:rsidRPr="00CF7C45" w14:paraId="30602622" w14:textId="77777777" w:rsidTr="008807D2">
        <w:trPr>
          <w:cantSplit/>
        </w:trPr>
        <w:tc>
          <w:tcPr>
            <w:tcW w:w="1021" w:type="dxa"/>
            <w:tcBorders>
              <w:top w:val="nil"/>
              <w:left w:val="single" w:sz="4" w:space="0" w:color="auto"/>
              <w:bottom w:val="single" w:sz="4" w:space="0" w:color="auto"/>
              <w:right w:val="single" w:sz="4" w:space="0" w:color="auto"/>
            </w:tcBorders>
          </w:tcPr>
          <w:p w14:paraId="117D90E7" w14:textId="77777777" w:rsidR="00C95CA0" w:rsidRPr="00CF7C45" w:rsidRDefault="00C95CA0" w:rsidP="009D418C">
            <w:pPr>
              <w:rPr>
                <w:rFonts w:ascii="Times New Roman" w:hAnsi="Times New Roman" w:cs="Times New Roman"/>
                <w:sz w:val="20"/>
                <w:szCs w:val="20"/>
              </w:rPr>
            </w:pPr>
            <w:r w:rsidRPr="00CF7C45">
              <w:rPr>
                <w:rFonts w:ascii="Times New Roman" w:hAnsi="Times New Roman" w:cs="Times New Roman"/>
                <w:sz w:val="20"/>
                <w:szCs w:val="20"/>
              </w:rPr>
              <w:t>19.3</w:t>
            </w:r>
          </w:p>
        </w:tc>
        <w:tc>
          <w:tcPr>
            <w:tcW w:w="3801" w:type="dxa"/>
            <w:tcBorders>
              <w:top w:val="nil"/>
              <w:left w:val="single" w:sz="4" w:space="0" w:color="auto"/>
              <w:bottom w:val="single" w:sz="4" w:space="0" w:color="auto"/>
              <w:right w:val="single" w:sz="4" w:space="0" w:color="auto"/>
            </w:tcBorders>
            <w:shd w:val="clear" w:color="auto" w:fill="auto"/>
          </w:tcPr>
          <w:p w14:paraId="192CA5AB" w14:textId="77777777" w:rsidR="00C95CA0" w:rsidRPr="00CF7C45" w:rsidRDefault="00C95CA0" w:rsidP="009D418C">
            <w:pPr>
              <w:rPr>
                <w:rFonts w:ascii="Times New Roman" w:hAnsi="Times New Roman" w:cs="Times New Roman"/>
                <w:sz w:val="20"/>
                <w:szCs w:val="20"/>
              </w:rPr>
            </w:pPr>
            <w:r w:rsidRPr="00CF7C45">
              <w:rPr>
                <w:rFonts w:ascii="Times New Roman" w:hAnsi="Times New Roman" w:cs="Times New Roman"/>
                <w:sz w:val="20"/>
                <w:szCs w:val="20"/>
              </w:rPr>
              <w:t>Extraction of cryptographic keys</w:t>
            </w:r>
          </w:p>
        </w:tc>
        <w:tc>
          <w:tcPr>
            <w:tcW w:w="594" w:type="dxa"/>
            <w:tcBorders>
              <w:top w:val="nil"/>
              <w:left w:val="single" w:sz="4" w:space="0" w:color="auto"/>
              <w:bottom w:val="single" w:sz="4" w:space="0" w:color="auto"/>
              <w:right w:val="single" w:sz="4" w:space="0" w:color="auto"/>
            </w:tcBorders>
          </w:tcPr>
          <w:p w14:paraId="60DC49FD" w14:textId="77777777" w:rsidR="00C95CA0" w:rsidRPr="00CF7C45" w:rsidRDefault="00E05E61" w:rsidP="009D418C">
            <w:pPr>
              <w:rPr>
                <w:rFonts w:ascii="Times New Roman" w:hAnsi="Times New Roman" w:cs="Times New Roman"/>
                <w:bCs/>
                <w:sz w:val="20"/>
                <w:szCs w:val="20"/>
              </w:rPr>
            </w:pPr>
            <w:r w:rsidRPr="00CF7C45">
              <w:rPr>
                <w:rFonts w:ascii="Times New Roman" w:hAnsi="Times New Roman" w:cs="Times New Roman"/>
                <w:bCs/>
                <w:sz w:val="20"/>
                <w:szCs w:val="20"/>
              </w:rPr>
              <w:t>M11</w:t>
            </w:r>
          </w:p>
        </w:tc>
        <w:tc>
          <w:tcPr>
            <w:tcW w:w="4110" w:type="dxa"/>
            <w:tcBorders>
              <w:top w:val="nil"/>
              <w:left w:val="single" w:sz="4" w:space="0" w:color="auto"/>
              <w:bottom w:val="single" w:sz="4" w:space="0" w:color="auto"/>
              <w:right w:val="single" w:sz="4" w:space="0" w:color="auto"/>
            </w:tcBorders>
            <w:shd w:val="clear" w:color="auto" w:fill="auto"/>
          </w:tcPr>
          <w:p w14:paraId="7E0F69F0" w14:textId="17064348" w:rsidR="00C95CA0" w:rsidRPr="00CF7C45" w:rsidRDefault="00544E36" w:rsidP="00C95CA0">
            <w:pPr>
              <w:rPr>
                <w:rFonts w:ascii="Times New Roman" w:hAnsi="Times New Roman" w:cs="Times New Roman"/>
                <w:bCs/>
                <w:sz w:val="20"/>
                <w:szCs w:val="20"/>
              </w:rPr>
            </w:pPr>
            <w:r w:rsidRPr="00CF7C45">
              <w:rPr>
                <w:rFonts w:ascii="Times New Roman" w:hAnsi="Times New Roman" w:cs="Times New Roman"/>
                <w:bCs/>
                <w:sz w:val="20"/>
                <w:szCs w:val="20"/>
              </w:rPr>
              <w:t>Security controls shall be implemented for storing cryptographic keys</w:t>
            </w:r>
            <w:ins w:id="304" w:author="Author">
              <w:r w:rsidR="00D13264">
                <w:rPr>
                  <w:rFonts w:ascii="Times New Roman" w:hAnsi="Times New Roman" w:cs="Times New Roman"/>
                  <w:bCs/>
                  <w:sz w:val="20"/>
                  <w:szCs w:val="20"/>
                </w:rPr>
                <w:t xml:space="preserve"> like High Security Modules.</w:t>
              </w:r>
            </w:ins>
          </w:p>
        </w:tc>
      </w:tr>
      <w:tr w:rsidR="00C95CA0" w:rsidRPr="00CF7C45" w14:paraId="35B67ECA" w14:textId="77777777" w:rsidTr="008807D2">
        <w:trPr>
          <w:cantSplit/>
        </w:trPr>
        <w:tc>
          <w:tcPr>
            <w:tcW w:w="1021" w:type="dxa"/>
            <w:tcBorders>
              <w:top w:val="nil"/>
              <w:left w:val="single" w:sz="4" w:space="0" w:color="auto"/>
              <w:bottom w:val="single" w:sz="4" w:space="0" w:color="auto"/>
              <w:right w:val="single" w:sz="4" w:space="0" w:color="auto"/>
            </w:tcBorders>
          </w:tcPr>
          <w:p w14:paraId="73A3A942" w14:textId="77777777" w:rsidR="00C95CA0" w:rsidRPr="00CF7C45" w:rsidRDefault="00C95CA0" w:rsidP="009D418C">
            <w:pPr>
              <w:rPr>
                <w:rFonts w:ascii="Times New Roman" w:hAnsi="Times New Roman" w:cs="Times New Roman"/>
                <w:sz w:val="20"/>
                <w:szCs w:val="20"/>
              </w:rPr>
            </w:pPr>
            <w:r w:rsidRPr="00CF7C45">
              <w:rPr>
                <w:rFonts w:ascii="Times New Roman" w:hAnsi="Times New Roman" w:cs="Times New Roman"/>
                <w:sz w:val="20"/>
                <w:szCs w:val="20"/>
              </w:rPr>
              <w:t>20.1</w:t>
            </w:r>
          </w:p>
        </w:tc>
        <w:tc>
          <w:tcPr>
            <w:tcW w:w="3801" w:type="dxa"/>
            <w:tcBorders>
              <w:top w:val="nil"/>
              <w:left w:val="single" w:sz="4" w:space="0" w:color="auto"/>
              <w:bottom w:val="single" w:sz="4" w:space="0" w:color="auto"/>
              <w:right w:val="single" w:sz="4" w:space="0" w:color="auto"/>
            </w:tcBorders>
            <w:shd w:val="clear" w:color="auto" w:fill="auto"/>
          </w:tcPr>
          <w:p w14:paraId="68A1510B" w14:textId="77777777" w:rsidR="00C95CA0" w:rsidRPr="00CF7C45" w:rsidRDefault="00C95CA0" w:rsidP="009D418C">
            <w:pPr>
              <w:rPr>
                <w:rFonts w:ascii="Times New Roman" w:hAnsi="Times New Roman" w:cs="Times New Roman"/>
                <w:sz w:val="20"/>
                <w:szCs w:val="20"/>
              </w:rPr>
            </w:pPr>
            <w:r w:rsidRPr="00CF7C45">
              <w:rPr>
                <w:rFonts w:ascii="Times New Roman" w:hAnsi="Times New Roman" w:cs="Times New Roman"/>
                <w:sz w:val="20"/>
                <w:szCs w:val="20"/>
              </w:rPr>
              <w:t xml:space="preserve">Illegal/unauthorised changes to </w:t>
            </w:r>
            <w:r w:rsidRPr="00CF7C45">
              <w:rPr>
                <w:rFonts w:ascii="Times New Roman" w:hAnsi="Times New Roman" w:cs="Times New Roman"/>
                <w:bCs/>
                <w:sz w:val="20"/>
                <w:szCs w:val="20"/>
              </w:rPr>
              <w:t>vehicle’s electronic ID</w:t>
            </w:r>
          </w:p>
        </w:tc>
        <w:tc>
          <w:tcPr>
            <w:tcW w:w="594" w:type="dxa"/>
            <w:vMerge w:val="restart"/>
            <w:tcBorders>
              <w:top w:val="nil"/>
              <w:left w:val="single" w:sz="4" w:space="0" w:color="auto"/>
              <w:right w:val="single" w:sz="4" w:space="0" w:color="auto"/>
            </w:tcBorders>
          </w:tcPr>
          <w:p w14:paraId="0FAF0DCF" w14:textId="77777777" w:rsidR="00C95CA0" w:rsidRPr="00CF7C45" w:rsidRDefault="00C95CA0" w:rsidP="009D418C">
            <w:pPr>
              <w:rPr>
                <w:rFonts w:ascii="Times New Roman" w:hAnsi="Times New Roman" w:cs="Times New Roman"/>
                <w:bCs/>
                <w:sz w:val="20"/>
                <w:szCs w:val="20"/>
              </w:rPr>
            </w:pPr>
            <w:r w:rsidRPr="00CF7C45">
              <w:rPr>
                <w:rFonts w:ascii="Times New Roman" w:hAnsi="Times New Roman" w:cs="Times New Roman"/>
                <w:bCs/>
                <w:sz w:val="20"/>
                <w:szCs w:val="20"/>
              </w:rPr>
              <w:t>M7</w:t>
            </w:r>
          </w:p>
        </w:tc>
        <w:tc>
          <w:tcPr>
            <w:tcW w:w="4110" w:type="dxa"/>
            <w:vMerge w:val="restart"/>
            <w:tcBorders>
              <w:top w:val="nil"/>
              <w:left w:val="single" w:sz="4" w:space="0" w:color="auto"/>
              <w:right w:val="single" w:sz="4" w:space="0" w:color="auto"/>
            </w:tcBorders>
            <w:shd w:val="clear" w:color="auto" w:fill="auto"/>
          </w:tcPr>
          <w:p w14:paraId="49B16683" w14:textId="77777777" w:rsidR="00C95CA0" w:rsidRPr="00CF7C45" w:rsidRDefault="00C95CA0" w:rsidP="008B7897">
            <w:pPr>
              <w:rPr>
                <w:rFonts w:ascii="Times New Roman" w:hAnsi="Times New Roman" w:cs="Times New Roman"/>
                <w:sz w:val="20"/>
                <w:szCs w:val="20"/>
              </w:rPr>
            </w:pPr>
            <w:r w:rsidRPr="00CF7C45">
              <w:rPr>
                <w:rFonts w:ascii="Times New Roman" w:hAnsi="Times New Roman" w:cs="Times New Roman"/>
                <w:bCs/>
                <w:sz w:val="20"/>
                <w:szCs w:val="20"/>
              </w:rPr>
              <w:t xml:space="preserve">Access control techniques and designs </w:t>
            </w:r>
            <w:r w:rsidR="00DE4BA0" w:rsidRPr="00CF7C45">
              <w:rPr>
                <w:rFonts w:ascii="Times New Roman" w:hAnsi="Times New Roman" w:cs="Times New Roman"/>
                <w:bCs/>
                <w:sz w:val="20"/>
                <w:szCs w:val="20"/>
              </w:rPr>
              <w:t xml:space="preserve">shall be </w:t>
            </w:r>
            <w:r w:rsidRPr="00CF7C45">
              <w:rPr>
                <w:rFonts w:ascii="Times New Roman" w:hAnsi="Times New Roman" w:cs="Times New Roman"/>
                <w:bCs/>
                <w:sz w:val="20"/>
                <w:szCs w:val="20"/>
              </w:rPr>
              <w:t xml:space="preserve">applied to protect system data/code.  </w:t>
            </w:r>
            <w:r w:rsidRPr="00CF7C45">
              <w:rPr>
                <w:rFonts w:ascii="Times New Roman" w:hAnsi="Times New Roman" w:cs="Times New Roman"/>
                <w:sz w:val="20"/>
                <w:szCs w:val="20"/>
              </w:rPr>
              <w:t>Example Security Controls can be found in OWASP.</w:t>
            </w:r>
          </w:p>
        </w:tc>
      </w:tr>
      <w:tr w:rsidR="00C95CA0" w:rsidRPr="00CF7C45" w14:paraId="5250DB20" w14:textId="77777777" w:rsidTr="008807D2">
        <w:trPr>
          <w:cantSplit/>
        </w:trPr>
        <w:tc>
          <w:tcPr>
            <w:tcW w:w="1021" w:type="dxa"/>
            <w:tcBorders>
              <w:top w:val="nil"/>
              <w:left w:val="single" w:sz="4" w:space="0" w:color="auto"/>
              <w:bottom w:val="single" w:sz="4" w:space="0" w:color="auto"/>
              <w:right w:val="single" w:sz="4" w:space="0" w:color="auto"/>
            </w:tcBorders>
          </w:tcPr>
          <w:p w14:paraId="352AE4FF" w14:textId="77777777" w:rsidR="00C95CA0" w:rsidRPr="00CF7C45" w:rsidRDefault="00C95CA0" w:rsidP="009D418C">
            <w:pPr>
              <w:rPr>
                <w:rFonts w:ascii="Times New Roman" w:hAnsi="Times New Roman" w:cs="Times New Roman"/>
                <w:bCs/>
                <w:sz w:val="20"/>
                <w:szCs w:val="20"/>
              </w:rPr>
            </w:pPr>
            <w:r w:rsidRPr="00CF7C45">
              <w:rPr>
                <w:rFonts w:ascii="Times New Roman" w:hAnsi="Times New Roman" w:cs="Times New Roman"/>
                <w:bCs/>
                <w:sz w:val="20"/>
                <w:szCs w:val="20"/>
              </w:rPr>
              <w:t>20.2</w:t>
            </w:r>
          </w:p>
        </w:tc>
        <w:tc>
          <w:tcPr>
            <w:tcW w:w="3801" w:type="dxa"/>
            <w:tcBorders>
              <w:top w:val="nil"/>
              <w:left w:val="single" w:sz="4" w:space="0" w:color="auto"/>
              <w:bottom w:val="single" w:sz="4" w:space="0" w:color="auto"/>
              <w:right w:val="single" w:sz="4" w:space="0" w:color="auto"/>
            </w:tcBorders>
            <w:shd w:val="clear" w:color="auto" w:fill="auto"/>
          </w:tcPr>
          <w:p w14:paraId="499FEDC4" w14:textId="77777777" w:rsidR="00C95CA0" w:rsidRPr="00CF7C45" w:rsidRDefault="00C95CA0" w:rsidP="009D418C">
            <w:pPr>
              <w:rPr>
                <w:rFonts w:ascii="Times New Roman" w:hAnsi="Times New Roman" w:cs="Times New Roman"/>
                <w:sz w:val="20"/>
                <w:szCs w:val="20"/>
              </w:rPr>
            </w:pPr>
            <w:r w:rsidRPr="00CF7C45">
              <w:rPr>
                <w:rFonts w:ascii="Times New Roman" w:hAnsi="Times New Roman" w:cs="Times New Roman"/>
                <w:bCs/>
                <w:sz w:val="20"/>
                <w:szCs w:val="20"/>
              </w:rPr>
              <w:t xml:space="preserve">Identity fraud. </w:t>
            </w:r>
            <w:r w:rsidRPr="00CF7C45">
              <w:rPr>
                <w:rFonts w:ascii="Times New Roman" w:hAnsi="Times New Roman" w:cs="Times New Roman"/>
                <w:sz w:val="20"/>
                <w:szCs w:val="20"/>
              </w:rPr>
              <w:t>For example if a user wants to display another identity when communicating with toll systems, manufacturer backend</w:t>
            </w:r>
          </w:p>
        </w:tc>
        <w:tc>
          <w:tcPr>
            <w:tcW w:w="594" w:type="dxa"/>
            <w:vMerge/>
            <w:tcBorders>
              <w:left w:val="single" w:sz="4" w:space="0" w:color="auto"/>
              <w:bottom w:val="single" w:sz="4" w:space="0" w:color="auto"/>
              <w:right w:val="single" w:sz="4" w:space="0" w:color="auto"/>
            </w:tcBorders>
          </w:tcPr>
          <w:p w14:paraId="17715DF5" w14:textId="77777777" w:rsidR="00C95CA0" w:rsidRPr="00CF7C45" w:rsidRDefault="00C95CA0" w:rsidP="009D418C">
            <w:pPr>
              <w:rPr>
                <w:rFonts w:ascii="Times New Roman" w:hAnsi="Times New Roman" w:cs="Times New Roman"/>
                <w:sz w:val="20"/>
                <w:szCs w:val="20"/>
              </w:rPr>
            </w:pPr>
          </w:p>
        </w:tc>
        <w:tc>
          <w:tcPr>
            <w:tcW w:w="4110" w:type="dxa"/>
            <w:vMerge/>
            <w:tcBorders>
              <w:left w:val="single" w:sz="4" w:space="0" w:color="auto"/>
              <w:bottom w:val="single" w:sz="4" w:space="0" w:color="auto"/>
              <w:right w:val="single" w:sz="4" w:space="0" w:color="auto"/>
            </w:tcBorders>
            <w:shd w:val="clear" w:color="auto" w:fill="auto"/>
          </w:tcPr>
          <w:p w14:paraId="732E4D1A" w14:textId="77777777" w:rsidR="00C95CA0" w:rsidRPr="00CF7C45" w:rsidRDefault="00C95CA0" w:rsidP="009D418C">
            <w:pPr>
              <w:rPr>
                <w:rFonts w:ascii="Times New Roman" w:hAnsi="Times New Roman" w:cs="Times New Roman"/>
                <w:sz w:val="20"/>
                <w:szCs w:val="20"/>
              </w:rPr>
            </w:pPr>
          </w:p>
        </w:tc>
      </w:tr>
      <w:tr w:rsidR="00E05E61" w:rsidRPr="00CF7C45" w14:paraId="293C2C61" w14:textId="77777777" w:rsidTr="008807D2">
        <w:trPr>
          <w:cantSplit/>
        </w:trPr>
        <w:tc>
          <w:tcPr>
            <w:tcW w:w="1021" w:type="dxa"/>
            <w:tcBorders>
              <w:top w:val="nil"/>
              <w:left w:val="single" w:sz="4" w:space="0" w:color="auto"/>
              <w:bottom w:val="single" w:sz="4" w:space="0" w:color="auto"/>
              <w:right w:val="single" w:sz="4" w:space="0" w:color="auto"/>
            </w:tcBorders>
          </w:tcPr>
          <w:p w14:paraId="02F33E0F" w14:textId="77777777" w:rsidR="00E05E61" w:rsidRPr="00CF7C45" w:rsidRDefault="00E05E61" w:rsidP="009D418C">
            <w:pPr>
              <w:rPr>
                <w:rFonts w:ascii="Times New Roman" w:hAnsi="Times New Roman" w:cs="Times New Roman"/>
                <w:sz w:val="20"/>
                <w:szCs w:val="20"/>
              </w:rPr>
            </w:pPr>
            <w:r w:rsidRPr="00CF7C45">
              <w:rPr>
                <w:rFonts w:ascii="Times New Roman" w:hAnsi="Times New Roman" w:cs="Times New Roman"/>
                <w:sz w:val="20"/>
                <w:szCs w:val="20"/>
              </w:rPr>
              <w:lastRenderedPageBreak/>
              <w:t>20.3</w:t>
            </w:r>
          </w:p>
        </w:tc>
        <w:tc>
          <w:tcPr>
            <w:tcW w:w="3801" w:type="dxa"/>
            <w:tcBorders>
              <w:top w:val="nil"/>
              <w:left w:val="single" w:sz="4" w:space="0" w:color="auto"/>
              <w:bottom w:val="single" w:sz="4" w:space="0" w:color="auto"/>
              <w:right w:val="single" w:sz="4" w:space="0" w:color="auto"/>
            </w:tcBorders>
            <w:shd w:val="clear" w:color="auto" w:fill="auto"/>
          </w:tcPr>
          <w:p w14:paraId="48A07A59" w14:textId="77777777" w:rsidR="00E05E61" w:rsidRPr="00CF7C45" w:rsidRDefault="00E05E61" w:rsidP="009D418C">
            <w:pPr>
              <w:rPr>
                <w:rFonts w:ascii="Times New Roman" w:hAnsi="Times New Roman" w:cs="Times New Roman"/>
                <w:sz w:val="20"/>
                <w:szCs w:val="20"/>
              </w:rPr>
            </w:pPr>
            <w:r w:rsidRPr="00CF7C45">
              <w:rPr>
                <w:rFonts w:ascii="Times New Roman" w:hAnsi="Times New Roman" w:cs="Times New Roman"/>
                <w:sz w:val="20"/>
                <w:szCs w:val="20"/>
              </w:rPr>
              <w:t>Action to</w:t>
            </w:r>
            <w:r w:rsidRPr="00CF7C45">
              <w:rPr>
                <w:rFonts w:ascii="Times New Roman" w:hAnsi="Times New Roman" w:cs="Times New Roman"/>
                <w:bCs/>
                <w:sz w:val="20"/>
                <w:szCs w:val="20"/>
              </w:rPr>
              <w:t xml:space="preserve"> circumvent monitoring systems </w:t>
            </w:r>
            <w:r w:rsidRPr="00CF7C45">
              <w:rPr>
                <w:rFonts w:ascii="Times New Roman" w:hAnsi="Times New Roman" w:cs="Times New Roman"/>
                <w:sz w:val="20"/>
                <w:szCs w:val="20"/>
              </w:rPr>
              <w:t>(e.g. hacking/ tampering/ blocking of messages such as ODR Tracker data, or number of runs)</w:t>
            </w:r>
          </w:p>
        </w:tc>
        <w:tc>
          <w:tcPr>
            <w:tcW w:w="594" w:type="dxa"/>
            <w:vMerge w:val="restart"/>
            <w:tcBorders>
              <w:top w:val="nil"/>
              <w:left w:val="single" w:sz="4" w:space="0" w:color="auto"/>
              <w:right w:val="single" w:sz="4" w:space="0" w:color="auto"/>
            </w:tcBorders>
          </w:tcPr>
          <w:p w14:paraId="4F828B50" w14:textId="77777777" w:rsidR="00E05E61" w:rsidRPr="00CF7C45" w:rsidRDefault="00E05E61" w:rsidP="009D418C">
            <w:pPr>
              <w:rPr>
                <w:rFonts w:ascii="Times New Roman" w:hAnsi="Times New Roman" w:cs="Times New Roman"/>
                <w:bCs/>
                <w:sz w:val="20"/>
                <w:szCs w:val="20"/>
              </w:rPr>
            </w:pPr>
            <w:r w:rsidRPr="00CF7C45">
              <w:rPr>
                <w:rFonts w:ascii="Times New Roman" w:hAnsi="Times New Roman" w:cs="Times New Roman"/>
                <w:bCs/>
                <w:sz w:val="20"/>
                <w:szCs w:val="20"/>
              </w:rPr>
              <w:t>M7</w:t>
            </w:r>
          </w:p>
        </w:tc>
        <w:tc>
          <w:tcPr>
            <w:tcW w:w="4110" w:type="dxa"/>
            <w:vMerge w:val="restart"/>
            <w:tcBorders>
              <w:top w:val="nil"/>
              <w:left w:val="single" w:sz="4" w:space="0" w:color="auto"/>
              <w:right w:val="single" w:sz="4" w:space="0" w:color="auto"/>
            </w:tcBorders>
            <w:shd w:val="clear" w:color="auto" w:fill="auto"/>
          </w:tcPr>
          <w:p w14:paraId="26C88DBE" w14:textId="77777777" w:rsidR="00E05E61" w:rsidRDefault="00E05E61" w:rsidP="008B7897">
            <w:pPr>
              <w:rPr>
                <w:ins w:id="305" w:author="Author"/>
                <w:rFonts w:ascii="Times New Roman" w:hAnsi="Times New Roman" w:cs="Times New Roman"/>
                <w:sz w:val="20"/>
                <w:szCs w:val="20"/>
              </w:rPr>
            </w:pPr>
            <w:r w:rsidRPr="00CF7C45">
              <w:rPr>
                <w:rFonts w:ascii="Times New Roman" w:hAnsi="Times New Roman" w:cs="Times New Roman"/>
                <w:bCs/>
                <w:sz w:val="20"/>
                <w:szCs w:val="20"/>
              </w:rPr>
              <w:t xml:space="preserve">Access control techniques and designs </w:t>
            </w:r>
            <w:r w:rsidR="00DE4BA0" w:rsidRPr="00CF7C45">
              <w:rPr>
                <w:rFonts w:ascii="Times New Roman" w:hAnsi="Times New Roman" w:cs="Times New Roman"/>
                <w:bCs/>
                <w:sz w:val="20"/>
                <w:szCs w:val="20"/>
              </w:rPr>
              <w:t xml:space="preserve">shall be </w:t>
            </w:r>
            <w:r w:rsidRPr="00CF7C45">
              <w:rPr>
                <w:rFonts w:ascii="Times New Roman" w:hAnsi="Times New Roman" w:cs="Times New Roman"/>
                <w:bCs/>
                <w:sz w:val="20"/>
                <w:szCs w:val="20"/>
              </w:rPr>
              <w:t xml:space="preserve">applied to protect system data/code.  </w:t>
            </w:r>
            <w:r w:rsidRPr="00CF7C45">
              <w:rPr>
                <w:rFonts w:ascii="Times New Roman" w:hAnsi="Times New Roman" w:cs="Times New Roman"/>
                <w:sz w:val="20"/>
                <w:szCs w:val="20"/>
              </w:rPr>
              <w:t>Example Security Controls can be found in OWASP.</w:t>
            </w:r>
          </w:p>
          <w:p w14:paraId="5E276AE1" w14:textId="7AFF0C6C" w:rsidR="00D13264" w:rsidRPr="00CF7C45" w:rsidRDefault="00D13264" w:rsidP="008B7897">
            <w:pPr>
              <w:rPr>
                <w:rFonts w:ascii="Times New Roman" w:hAnsi="Times New Roman" w:cs="Times New Roman"/>
                <w:sz w:val="20"/>
                <w:szCs w:val="20"/>
              </w:rPr>
            </w:pPr>
            <w:ins w:id="306" w:author="Author">
              <w:r>
                <w:rPr>
                  <w:rFonts w:ascii="Times New Roman" w:hAnsi="Times New Roman" w:cs="Times New Roman"/>
                  <w:sz w:val="20"/>
                  <w:szCs w:val="20"/>
                </w:rPr>
                <w:t>Data manipulation attacks on sensors or transmitted data could be mitigated by correlating the data from different sources of information (e.g., manipulation of odometer data can be mitigated by comparing it with GNSS data)</w:t>
              </w:r>
            </w:ins>
          </w:p>
        </w:tc>
      </w:tr>
      <w:tr w:rsidR="00E05E61" w:rsidRPr="00CF7C45" w14:paraId="272B470E" w14:textId="77777777" w:rsidTr="008807D2">
        <w:trPr>
          <w:cantSplit/>
        </w:trPr>
        <w:tc>
          <w:tcPr>
            <w:tcW w:w="1021" w:type="dxa"/>
            <w:tcBorders>
              <w:top w:val="nil"/>
              <w:left w:val="single" w:sz="4" w:space="0" w:color="auto"/>
              <w:bottom w:val="single" w:sz="4" w:space="0" w:color="auto"/>
              <w:right w:val="single" w:sz="4" w:space="0" w:color="auto"/>
            </w:tcBorders>
          </w:tcPr>
          <w:p w14:paraId="047F5BA2" w14:textId="77777777" w:rsidR="00E05E61" w:rsidRPr="00CF7C45" w:rsidRDefault="00E05E61" w:rsidP="009D418C">
            <w:pPr>
              <w:rPr>
                <w:rFonts w:ascii="Times New Roman" w:hAnsi="Times New Roman" w:cs="Times New Roman"/>
                <w:sz w:val="20"/>
                <w:szCs w:val="20"/>
              </w:rPr>
            </w:pPr>
            <w:r w:rsidRPr="00CF7C45">
              <w:rPr>
                <w:rFonts w:ascii="Times New Roman" w:hAnsi="Times New Roman" w:cs="Times New Roman"/>
                <w:sz w:val="20"/>
                <w:szCs w:val="20"/>
              </w:rPr>
              <w:t>20.4</w:t>
            </w:r>
          </w:p>
        </w:tc>
        <w:tc>
          <w:tcPr>
            <w:tcW w:w="3801" w:type="dxa"/>
            <w:tcBorders>
              <w:top w:val="nil"/>
              <w:left w:val="single" w:sz="4" w:space="0" w:color="auto"/>
              <w:bottom w:val="single" w:sz="4" w:space="0" w:color="auto"/>
              <w:right w:val="single" w:sz="4" w:space="0" w:color="auto"/>
            </w:tcBorders>
            <w:shd w:val="clear" w:color="auto" w:fill="auto"/>
          </w:tcPr>
          <w:p w14:paraId="24EB19E3" w14:textId="77777777" w:rsidR="00E05E61" w:rsidRPr="00CF7C45" w:rsidRDefault="00E05E61" w:rsidP="009D418C">
            <w:pPr>
              <w:rPr>
                <w:rFonts w:ascii="Times New Roman" w:hAnsi="Times New Roman" w:cs="Times New Roman"/>
                <w:sz w:val="20"/>
                <w:szCs w:val="20"/>
              </w:rPr>
            </w:pPr>
            <w:r w:rsidRPr="00CF7C45">
              <w:rPr>
                <w:rFonts w:ascii="Times New Roman" w:hAnsi="Times New Roman" w:cs="Times New Roman"/>
                <w:sz w:val="20"/>
                <w:szCs w:val="20"/>
              </w:rPr>
              <w:t>Dat</w:t>
            </w:r>
            <w:commentRangeStart w:id="307"/>
            <w:commentRangeStart w:id="308"/>
            <w:r w:rsidRPr="00CF7C45">
              <w:rPr>
                <w:rFonts w:ascii="Times New Roman" w:hAnsi="Times New Roman" w:cs="Times New Roman"/>
                <w:sz w:val="20"/>
                <w:szCs w:val="20"/>
              </w:rPr>
              <w:t>a manipulation to</w:t>
            </w:r>
            <w:r w:rsidRPr="00CF7C45">
              <w:rPr>
                <w:rFonts w:ascii="Times New Roman" w:hAnsi="Times New Roman" w:cs="Times New Roman"/>
                <w:bCs/>
                <w:sz w:val="20"/>
                <w:szCs w:val="20"/>
              </w:rPr>
              <w:t xml:space="preserve"> falsify vehicle’s driving data</w:t>
            </w:r>
            <w:r w:rsidRPr="00CF7C45">
              <w:rPr>
                <w:rFonts w:ascii="Times New Roman" w:hAnsi="Times New Roman" w:cs="Times New Roman"/>
                <w:sz w:val="20"/>
                <w:szCs w:val="20"/>
              </w:rPr>
              <w:t xml:space="preserve"> (e.g. mileage, driving speed, driving directions, etc</w:t>
            </w:r>
            <w:commentRangeEnd w:id="307"/>
            <w:r w:rsidR="00D13264">
              <w:rPr>
                <w:rStyle w:val="CommentReference"/>
                <w:rFonts w:ascii="Times New Roman" w:hAnsi="Times New Roman" w:cs="Times New Roman"/>
                <w:szCs w:val="20"/>
                <w:lang w:eastAsia="en-US"/>
              </w:rPr>
              <w:commentReference w:id="307"/>
            </w:r>
            <w:commentRangeEnd w:id="308"/>
            <w:r w:rsidR="00666733">
              <w:rPr>
                <w:rStyle w:val="CommentReference"/>
                <w:rFonts w:ascii="Times New Roman" w:hAnsi="Times New Roman" w:cs="Times New Roman"/>
                <w:szCs w:val="20"/>
                <w:lang w:eastAsia="en-US"/>
              </w:rPr>
              <w:commentReference w:id="308"/>
            </w:r>
            <w:r w:rsidRPr="00CF7C45">
              <w:rPr>
                <w:rFonts w:ascii="Times New Roman" w:hAnsi="Times New Roman" w:cs="Times New Roman"/>
                <w:sz w:val="20"/>
                <w:szCs w:val="20"/>
              </w:rPr>
              <w:t>.)</w:t>
            </w:r>
          </w:p>
        </w:tc>
        <w:tc>
          <w:tcPr>
            <w:tcW w:w="594" w:type="dxa"/>
            <w:vMerge/>
            <w:tcBorders>
              <w:left w:val="single" w:sz="4" w:space="0" w:color="auto"/>
              <w:right w:val="single" w:sz="4" w:space="0" w:color="auto"/>
            </w:tcBorders>
          </w:tcPr>
          <w:p w14:paraId="6A4CF09B" w14:textId="77777777" w:rsidR="00E05E61" w:rsidRPr="00CF7C45" w:rsidRDefault="00E05E61" w:rsidP="009D418C">
            <w:pPr>
              <w:rPr>
                <w:rFonts w:ascii="Times New Roman" w:hAnsi="Times New Roman" w:cs="Times New Roman"/>
                <w:sz w:val="20"/>
                <w:szCs w:val="20"/>
              </w:rPr>
            </w:pPr>
          </w:p>
        </w:tc>
        <w:tc>
          <w:tcPr>
            <w:tcW w:w="4110" w:type="dxa"/>
            <w:vMerge/>
            <w:tcBorders>
              <w:left w:val="single" w:sz="4" w:space="0" w:color="auto"/>
              <w:right w:val="single" w:sz="4" w:space="0" w:color="auto"/>
            </w:tcBorders>
            <w:shd w:val="clear" w:color="auto" w:fill="auto"/>
          </w:tcPr>
          <w:p w14:paraId="24B74DAA" w14:textId="77777777" w:rsidR="00E05E61" w:rsidRPr="00CF7C45" w:rsidRDefault="00E05E61" w:rsidP="009D418C">
            <w:pPr>
              <w:rPr>
                <w:rFonts w:ascii="Times New Roman" w:hAnsi="Times New Roman" w:cs="Times New Roman"/>
                <w:sz w:val="20"/>
                <w:szCs w:val="20"/>
              </w:rPr>
            </w:pPr>
          </w:p>
        </w:tc>
      </w:tr>
      <w:tr w:rsidR="00E05E61" w:rsidRPr="00CF7C45" w14:paraId="6820E392" w14:textId="77777777" w:rsidTr="008807D2">
        <w:trPr>
          <w:cantSplit/>
        </w:trPr>
        <w:tc>
          <w:tcPr>
            <w:tcW w:w="1021" w:type="dxa"/>
            <w:tcBorders>
              <w:top w:val="nil"/>
              <w:left w:val="single" w:sz="4" w:space="0" w:color="auto"/>
              <w:bottom w:val="single" w:sz="4" w:space="0" w:color="auto"/>
              <w:right w:val="single" w:sz="4" w:space="0" w:color="auto"/>
            </w:tcBorders>
          </w:tcPr>
          <w:p w14:paraId="4251A4D3" w14:textId="77777777" w:rsidR="00E05E61" w:rsidRPr="00CF7C45" w:rsidRDefault="00E05E61" w:rsidP="009D418C">
            <w:pPr>
              <w:rPr>
                <w:rFonts w:ascii="Times New Roman" w:hAnsi="Times New Roman" w:cs="Times New Roman"/>
                <w:sz w:val="20"/>
                <w:szCs w:val="20"/>
              </w:rPr>
            </w:pPr>
            <w:r w:rsidRPr="00CF7C45">
              <w:rPr>
                <w:rFonts w:ascii="Times New Roman" w:hAnsi="Times New Roman" w:cs="Times New Roman"/>
                <w:sz w:val="20"/>
                <w:szCs w:val="20"/>
              </w:rPr>
              <w:t>20.5</w:t>
            </w:r>
          </w:p>
        </w:tc>
        <w:tc>
          <w:tcPr>
            <w:tcW w:w="3801" w:type="dxa"/>
            <w:tcBorders>
              <w:top w:val="nil"/>
              <w:left w:val="single" w:sz="4" w:space="0" w:color="auto"/>
              <w:bottom w:val="single" w:sz="4" w:space="0" w:color="auto"/>
              <w:right w:val="single" w:sz="4" w:space="0" w:color="auto"/>
            </w:tcBorders>
            <w:shd w:val="clear" w:color="auto" w:fill="auto"/>
          </w:tcPr>
          <w:p w14:paraId="512D0A18" w14:textId="77777777" w:rsidR="00E05E61" w:rsidRPr="00CF7C45" w:rsidRDefault="00E05E61" w:rsidP="009D418C">
            <w:pPr>
              <w:rPr>
                <w:rFonts w:ascii="Times New Roman" w:hAnsi="Times New Roman" w:cs="Times New Roman"/>
                <w:sz w:val="20"/>
                <w:szCs w:val="20"/>
              </w:rPr>
            </w:pPr>
            <w:r w:rsidRPr="00CF7C45">
              <w:rPr>
                <w:rFonts w:ascii="Times New Roman" w:hAnsi="Times New Roman" w:cs="Times New Roman"/>
                <w:sz w:val="20"/>
                <w:szCs w:val="20"/>
              </w:rPr>
              <w:t xml:space="preserve">Unauthorised changes to </w:t>
            </w:r>
            <w:r w:rsidRPr="00CF7C45">
              <w:rPr>
                <w:rFonts w:ascii="Times New Roman" w:hAnsi="Times New Roman" w:cs="Times New Roman"/>
                <w:bCs/>
                <w:sz w:val="20"/>
                <w:szCs w:val="20"/>
              </w:rPr>
              <w:t>system diagnostic data</w:t>
            </w:r>
          </w:p>
        </w:tc>
        <w:tc>
          <w:tcPr>
            <w:tcW w:w="594" w:type="dxa"/>
            <w:vMerge/>
            <w:tcBorders>
              <w:left w:val="single" w:sz="4" w:space="0" w:color="auto"/>
              <w:bottom w:val="single" w:sz="4" w:space="0" w:color="auto"/>
              <w:right w:val="single" w:sz="4" w:space="0" w:color="auto"/>
            </w:tcBorders>
          </w:tcPr>
          <w:p w14:paraId="47E91395" w14:textId="77777777" w:rsidR="00E05E61" w:rsidRPr="00CF7C45" w:rsidRDefault="00E05E61" w:rsidP="009D418C">
            <w:pPr>
              <w:rPr>
                <w:rFonts w:ascii="Times New Roman" w:hAnsi="Times New Roman" w:cs="Times New Roman"/>
                <w:sz w:val="20"/>
                <w:szCs w:val="20"/>
              </w:rPr>
            </w:pPr>
          </w:p>
        </w:tc>
        <w:tc>
          <w:tcPr>
            <w:tcW w:w="4110" w:type="dxa"/>
            <w:vMerge/>
            <w:tcBorders>
              <w:left w:val="single" w:sz="4" w:space="0" w:color="auto"/>
              <w:bottom w:val="single" w:sz="4" w:space="0" w:color="auto"/>
              <w:right w:val="single" w:sz="4" w:space="0" w:color="auto"/>
            </w:tcBorders>
            <w:shd w:val="clear" w:color="auto" w:fill="auto"/>
          </w:tcPr>
          <w:p w14:paraId="53A1254D" w14:textId="77777777" w:rsidR="00E05E61" w:rsidRPr="00CF7C45" w:rsidRDefault="00E05E61" w:rsidP="009D418C">
            <w:pPr>
              <w:rPr>
                <w:rFonts w:ascii="Times New Roman" w:hAnsi="Times New Roman" w:cs="Times New Roman"/>
                <w:sz w:val="20"/>
                <w:szCs w:val="20"/>
              </w:rPr>
            </w:pPr>
          </w:p>
        </w:tc>
      </w:tr>
      <w:tr w:rsidR="00C95CA0" w:rsidRPr="00CF7C45" w14:paraId="0C1B3624" w14:textId="77777777" w:rsidTr="008807D2">
        <w:trPr>
          <w:cantSplit/>
        </w:trPr>
        <w:tc>
          <w:tcPr>
            <w:tcW w:w="1021" w:type="dxa"/>
            <w:tcBorders>
              <w:top w:val="nil"/>
              <w:left w:val="single" w:sz="4" w:space="0" w:color="auto"/>
              <w:bottom w:val="single" w:sz="4" w:space="0" w:color="auto"/>
              <w:right w:val="single" w:sz="4" w:space="0" w:color="auto"/>
            </w:tcBorders>
          </w:tcPr>
          <w:p w14:paraId="50C747C2" w14:textId="77777777" w:rsidR="00C95CA0" w:rsidRPr="00CF7C45" w:rsidRDefault="00C95CA0" w:rsidP="009D418C">
            <w:pPr>
              <w:rPr>
                <w:rFonts w:ascii="Times New Roman" w:hAnsi="Times New Roman" w:cs="Times New Roman"/>
                <w:sz w:val="20"/>
                <w:szCs w:val="20"/>
              </w:rPr>
            </w:pPr>
            <w:r w:rsidRPr="00CF7C45">
              <w:rPr>
                <w:rFonts w:ascii="Times New Roman" w:hAnsi="Times New Roman" w:cs="Times New Roman"/>
                <w:sz w:val="20"/>
                <w:szCs w:val="20"/>
              </w:rPr>
              <w:t>21.1</w:t>
            </w:r>
          </w:p>
        </w:tc>
        <w:tc>
          <w:tcPr>
            <w:tcW w:w="3801" w:type="dxa"/>
            <w:tcBorders>
              <w:top w:val="nil"/>
              <w:left w:val="single" w:sz="4" w:space="0" w:color="auto"/>
              <w:bottom w:val="single" w:sz="4" w:space="0" w:color="auto"/>
              <w:right w:val="single" w:sz="4" w:space="0" w:color="auto"/>
            </w:tcBorders>
            <w:shd w:val="clear" w:color="auto" w:fill="auto"/>
          </w:tcPr>
          <w:p w14:paraId="0818B0A7" w14:textId="77777777" w:rsidR="00C95CA0" w:rsidRPr="00CF7C45" w:rsidRDefault="00C95CA0" w:rsidP="009D418C">
            <w:pPr>
              <w:rPr>
                <w:rFonts w:ascii="Times New Roman" w:hAnsi="Times New Roman" w:cs="Times New Roman"/>
                <w:sz w:val="20"/>
                <w:szCs w:val="20"/>
              </w:rPr>
            </w:pPr>
            <w:r w:rsidRPr="00CF7C45">
              <w:rPr>
                <w:rFonts w:ascii="Times New Roman" w:hAnsi="Times New Roman" w:cs="Times New Roman"/>
                <w:sz w:val="20"/>
                <w:szCs w:val="20"/>
              </w:rPr>
              <w:t xml:space="preserve">Unauthorized deletion/manipulation of </w:t>
            </w:r>
            <w:r w:rsidRPr="00CF7C45">
              <w:rPr>
                <w:rFonts w:ascii="Times New Roman" w:hAnsi="Times New Roman" w:cs="Times New Roman"/>
                <w:bCs/>
                <w:sz w:val="20"/>
                <w:szCs w:val="20"/>
              </w:rPr>
              <w:t>system event log</w:t>
            </w:r>
            <w:r w:rsidR="00A446EF" w:rsidRPr="00CF7C45">
              <w:rPr>
                <w:rFonts w:ascii="Times New Roman" w:hAnsi="Times New Roman" w:cs="Times New Roman"/>
                <w:bCs/>
                <w:sz w:val="20"/>
                <w:szCs w:val="20"/>
              </w:rPr>
              <w:t>s</w:t>
            </w:r>
          </w:p>
        </w:tc>
        <w:tc>
          <w:tcPr>
            <w:tcW w:w="594" w:type="dxa"/>
            <w:tcBorders>
              <w:top w:val="nil"/>
              <w:left w:val="single" w:sz="4" w:space="0" w:color="auto"/>
              <w:bottom w:val="single" w:sz="4" w:space="0" w:color="auto"/>
              <w:right w:val="single" w:sz="4" w:space="0" w:color="auto"/>
            </w:tcBorders>
          </w:tcPr>
          <w:p w14:paraId="363D9B9C" w14:textId="77777777" w:rsidR="00C95CA0" w:rsidRPr="00CF7C45" w:rsidRDefault="00E05E61" w:rsidP="009D418C">
            <w:pPr>
              <w:rPr>
                <w:rFonts w:ascii="Times New Roman" w:hAnsi="Times New Roman" w:cs="Times New Roman"/>
                <w:bCs/>
                <w:sz w:val="20"/>
                <w:szCs w:val="20"/>
              </w:rPr>
            </w:pPr>
            <w:r w:rsidRPr="00CF7C45">
              <w:rPr>
                <w:rFonts w:ascii="Times New Roman" w:hAnsi="Times New Roman" w:cs="Times New Roman"/>
                <w:bCs/>
                <w:sz w:val="20"/>
                <w:szCs w:val="20"/>
              </w:rPr>
              <w:t>M7</w:t>
            </w:r>
          </w:p>
        </w:tc>
        <w:tc>
          <w:tcPr>
            <w:tcW w:w="4110" w:type="dxa"/>
            <w:tcBorders>
              <w:top w:val="nil"/>
              <w:left w:val="single" w:sz="4" w:space="0" w:color="auto"/>
              <w:bottom w:val="single" w:sz="4" w:space="0" w:color="auto"/>
              <w:right w:val="single" w:sz="4" w:space="0" w:color="auto"/>
            </w:tcBorders>
            <w:shd w:val="clear" w:color="auto" w:fill="auto"/>
          </w:tcPr>
          <w:p w14:paraId="74877833" w14:textId="77777777" w:rsidR="00C95CA0" w:rsidRPr="00CF7C45" w:rsidRDefault="00C95CA0" w:rsidP="008B7897">
            <w:pPr>
              <w:rPr>
                <w:rFonts w:ascii="Times New Roman" w:hAnsi="Times New Roman" w:cs="Times New Roman"/>
                <w:sz w:val="20"/>
                <w:szCs w:val="20"/>
              </w:rPr>
            </w:pPr>
            <w:r w:rsidRPr="00CF7C45">
              <w:rPr>
                <w:rFonts w:ascii="Times New Roman" w:hAnsi="Times New Roman" w:cs="Times New Roman"/>
                <w:bCs/>
                <w:sz w:val="20"/>
                <w:szCs w:val="20"/>
              </w:rPr>
              <w:t xml:space="preserve">Access control techniques and designs </w:t>
            </w:r>
            <w:r w:rsidR="00DE4BA0" w:rsidRPr="00CF7C45">
              <w:rPr>
                <w:rFonts w:ascii="Times New Roman" w:hAnsi="Times New Roman" w:cs="Times New Roman"/>
                <w:bCs/>
                <w:sz w:val="20"/>
                <w:szCs w:val="20"/>
              </w:rPr>
              <w:t xml:space="preserve">shall be </w:t>
            </w:r>
            <w:r w:rsidRPr="00CF7C45">
              <w:rPr>
                <w:rFonts w:ascii="Times New Roman" w:hAnsi="Times New Roman" w:cs="Times New Roman"/>
                <w:bCs/>
                <w:sz w:val="20"/>
                <w:szCs w:val="20"/>
              </w:rPr>
              <w:t xml:space="preserve">applied to protect system data/code.  </w:t>
            </w:r>
            <w:r w:rsidRPr="00CF7C45">
              <w:rPr>
                <w:rFonts w:ascii="Times New Roman" w:hAnsi="Times New Roman" w:cs="Times New Roman"/>
                <w:sz w:val="20"/>
                <w:szCs w:val="20"/>
              </w:rPr>
              <w:t>Example Security Controls can be found in OWASP.</w:t>
            </w:r>
          </w:p>
        </w:tc>
      </w:tr>
      <w:tr w:rsidR="00823C52" w:rsidRPr="00CF7C45" w14:paraId="78C06544" w14:textId="77777777" w:rsidTr="00823C52">
        <w:trPr>
          <w:cantSplit/>
        </w:trPr>
        <w:tc>
          <w:tcPr>
            <w:tcW w:w="1021" w:type="dxa"/>
            <w:tcBorders>
              <w:top w:val="nil"/>
              <w:left w:val="single" w:sz="4" w:space="0" w:color="auto"/>
              <w:bottom w:val="single" w:sz="4" w:space="0" w:color="auto"/>
              <w:right w:val="single" w:sz="4" w:space="0" w:color="auto"/>
            </w:tcBorders>
          </w:tcPr>
          <w:p w14:paraId="0AF8AF11" w14:textId="77777777" w:rsidR="00823C52" w:rsidRPr="00CF7C45" w:rsidRDefault="00823C52" w:rsidP="009D418C">
            <w:pPr>
              <w:rPr>
                <w:rFonts w:ascii="Times New Roman" w:hAnsi="Times New Roman" w:cs="Times New Roman"/>
                <w:sz w:val="20"/>
                <w:szCs w:val="20"/>
              </w:rPr>
            </w:pPr>
            <w:r w:rsidRPr="00CF7C45">
              <w:rPr>
                <w:rFonts w:ascii="Times New Roman" w:hAnsi="Times New Roman" w:cs="Times New Roman"/>
                <w:sz w:val="20"/>
                <w:szCs w:val="20"/>
              </w:rPr>
              <w:t>22.2</w:t>
            </w:r>
          </w:p>
        </w:tc>
        <w:tc>
          <w:tcPr>
            <w:tcW w:w="3801" w:type="dxa"/>
            <w:tcBorders>
              <w:top w:val="nil"/>
              <w:left w:val="single" w:sz="4" w:space="0" w:color="auto"/>
              <w:bottom w:val="single" w:sz="4" w:space="0" w:color="auto"/>
              <w:right w:val="single" w:sz="4" w:space="0" w:color="auto"/>
            </w:tcBorders>
            <w:shd w:val="clear" w:color="auto" w:fill="auto"/>
          </w:tcPr>
          <w:p w14:paraId="0160C432" w14:textId="77777777" w:rsidR="00823C52" w:rsidRPr="00CF7C45" w:rsidRDefault="00823C52" w:rsidP="009D418C">
            <w:pPr>
              <w:rPr>
                <w:rFonts w:ascii="Times New Roman" w:hAnsi="Times New Roman" w:cs="Times New Roman"/>
                <w:sz w:val="20"/>
                <w:szCs w:val="20"/>
              </w:rPr>
            </w:pPr>
            <w:r w:rsidRPr="00CF7C45">
              <w:rPr>
                <w:rFonts w:ascii="Times New Roman" w:hAnsi="Times New Roman" w:cs="Times New Roman"/>
                <w:sz w:val="20"/>
                <w:szCs w:val="20"/>
              </w:rPr>
              <w:t xml:space="preserve">Introduce </w:t>
            </w:r>
            <w:r w:rsidRPr="00CF7C45">
              <w:rPr>
                <w:rFonts w:ascii="Times New Roman" w:hAnsi="Times New Roman" w:cs="Times New Roman"/>
                <w:bCs/>
                <w:sz w:val="20"/>
                <w:szCs w:val="20"/>
              </w:rPr>
              <w:t>malicious software</w:t>
            </w:r>
            <w:r w:rsidRPr="00CF7C45">
              <w:rPr>
                <w:rFonts w:ascii="Times New Roman" w:hAnsi="Times New Roman" w:cs="Times New Roman"/>
                <w:sz w:val="20"/>
                <w:szCs w:val="20"/>
              </w:rPr>
              <w:t xml:space="preserve"> or malicious software activity</w:t>
            </w:r>
          </w:p>
        </w:tc>
        <w:tc>
          <w:tcPr>
            <w:tcW w:w="594" w:type="dxa"/>
            <w:vMerge w:val="restart"/>
            <w:tcBorders>
              <w:top w:val="nil"/>
              <w:left w:val="single" w:sz="4" w:space="0" w:color="auto"/>
              <w:right w:val="single" w:sz="4" w:space="0" w:color="auto"/>
            </w:tcBorders>
          </w:tcPr>
          <w:p w14:paraId="78535B4C" w14:textId="77777777" w:rsidR="00823C52" w:rsidRPr="00CF7C45" w:rsidRDefault="00823C52" w:rsidP="009D418C">
            <w:pPr>
              <w:rPr>
                <w:rFonts w:ascii="Times New Roman" w:hAnsi="Times New Roman" w:cs="Times New Roman"/>
                <w:bCs/>
                <w:sz w:val="20"/>
                <w:szCs w:val="20"/>
              </w:rPr>
            </w:pPr>
            <w:r w:rsidRPr="00CF7C45">
              <w:rPr>
                <w:rFonts w:ascii="Times New Roman" w:hAnsi="Times New Roman" w:cs="Times New Roman"/>
                <w:bCs/>
                <w:sz w:val="20"/>
                <w:szCs w:val="20"/>
              </w:rPr>
              <w:t>M7</w:t>
            </w:r>
          </w:p>
        </w:tc>
        <w:tc>
          <w:tcPr>
            <w:tcW w:w="4110" w:type="dxa"/>
            <w:vMerge w:val="restart"/>
            <w:tcBorders>
              <w:top w:val="nil"/>
              <w:left w:val="single" w:sz="4" w:space="0" w:color="auto"/>
              <w:right w:val="single" w:sz="4" w:space="0" w:color="auto"/>
            </w:tcBorders>
            <w:shd w:val="clear" w:color="auto" w:fill="auto"/>
          </w:tcPr>
          <w:p w14:paraId="30E26819" w14:textId="77777777" w:rsidR="00823C52" w:rsidRPr="00CF7C45" w:rsidRDefault="00823C52" w:rsidP="008B7897">
            <w:pPr>
              <w:rPr>
                <w:rFonts w:ascii="Times New Roman" w:hAnsi="Times New Roman" w:cs="Times New Roman"/>
                <w:sz w:val="20"/>
                <w:szCs w:val="20"/>
              </w:rPr>
            </w:pPr>
            <w:r w:rsidRPr="00CF7C45">
              <w:rPr>
                <w:rFonts w:ascii="Times New Roman" w:hAnsi="Times New Roman" w:cs="Times New Roman"/>
                <w:bCs/>
                <w:sz w:val="20"/>
                <w:szCs w:val="20"/>
              </w:rPr>
              <w:t xml:space="preserve">Access control techniques and designs shall be applied to protect system data/code.  </w:t>
            </w:r>
            <w:r w:rsidRPr="00CF7C45">
              <w:rPr>
                <w:rFonts w:ascii="Times New Roman" w:hAnsi="Times New Roman" w:cs="Times New Roman"/>
                <w:sz w:val="20"/>
                <w:szCs w:val="20"/>
              </w:rPr>
              <w:t>Example Security Controls can be found in OWASP.</w:t>
            </w:r>
          </w:p>
        </w:tc>
      </w:tr>
      <w:tr w:rsidR="00823C52" w:rsidRPr="00CF7C45" w14:paraId="22362811" w14:textId="77777777" w:rsidTr="00823C52">
        <w:trPr>
          <w:cantSplit/>
        </w:trPr>
        <w:tc>
          <w:tcPr>
            <w:tcW w:w="1021" w:type="dxa"/>
            <w:tcBorders>
              <w:top w:val="nil"/>
              <w:left w:val="single" w:sz="4" w:space="0" w:color="auto"/>
              <w:bottom w:val="single" w:sz="4" w:space="0" w:color="auto"/>
              <w:right w:val="single" w:sz="4" w:space="0" w:color="auto"/>
            </w:tcBorders>
          </w:tcPr>
          <w:p w14:paraId="07F9C7E9" w14:textId="77777777" w:rsidR="00823C52" w:rsidRPr="00CF7C45" w:rsidRDefault="00823C52" w:rsidP="009D418C">
            <w:pPr>
              <w:rPr>
                <w:rFonts w:ascii="Times New Roman" w:hAnsi="Times New Roman" w:cs="Times New Roman"/>
                <w:bCs/>
                <w:sz w:val="20"/>
                <w:szCs w:val="20"/>
              </w:rPr>
            </w:pPr>
            <w:r w:rsidRPr="00CF7C45">
              <w:rPr>
                <w:rFonts w:ascii="Times New Roman" w:hAnsi="Times New Roman" w:cs="Times New Roman"/>
                <w:bCs/>
                <w:sz w:val="20"/>
                <w:szCs w:val="20"/>
              </w:rPr>
              <w:t>23.1</w:t>
            </w:r>
          </w:p>
        </w:tc>
        <w:tc>
          <w:tcPr>
            <w:tcW w:w="3801" w:type="dxa"/>
            <w:tcBorders>
              <w:top w:val="nil"/>
              <w:left w:val="single" w:sz="4" w:space="0" w:color="auto"/>
              <w:bottom w:val="single" w:sz="4" w:space="0" w:color="auto"/>
              <w:right w:val="single" w:sz="4" w:space="0" w:color="auto"/>
            </w:tcBorders>
            <w:shd w:val="clear" w:color="auto" w:fill="auto"/>
          </w:tcPr>
          <w:p w14:paraId="1476DFD5" w14:textId="77777777" w:rsidR="00823C52" w:rsidRPr="00CF7C45" w:rsidRDefault="00823C52" w:rsidP="009D418C">
            <w:pPr>
              <w:rPr>
                <w:rFonts w:ascii="Times New Roman" w:hAnsi="Times New Roman" w:cs="Times New Roman"/>
                <w:sz w:val="20"/>
                <w:szCs w:val="20"/>
              </w:rPr>
            </w:pPr>
            <w:r w:rsidRPr="00CF7C45">
              <w:rPr>
                <w:rFonts w:ascii="Times New Roman" w:hAnsi="Times New Roman" w:cs="Times New Roman"/>
                <w:bCs/>
                <w:sz w:val="20"/>
                <w:szCs w:val="20"/>
              </w:rPr>
              <w:t xml:space="preserve">Fabrication of software </w:t>
            </w:r>
            <w:r w:rsidRPr="00CF7C45">
              <w:rPr>
                <w:rFonts w:ascii="Times New Roman" w:hAnsi="Times New Roman" w:cs="Times New Roman"/>
                <w:sz w:val="20"/>
                <w:szCs w:val="20"/>
              </w:rPr>
              <w:t>of the vehicle control system or information system</w:t>
            </w:r>
          </w:p>
        </w:tc>
        <w:tc>
          <w:tcPr>
            <w:tcW w:w="594" w:type="dxa"/>
            <w:vMerge/>
            <w:tcBorders>
              <w:left w:val="single" w:sz="4" w:space="0" w:color="auto"/>
              <w:right w:val="single" w:sz="4" w:space="0" w:color="auto"/>
            </w:tcBorders>
          </w:tcPr>
          <w:p w14:paraId="2F75ABF9" w14:textId="77777777" w:rsidR="00823C52" w:rsidRPr="00CF7C45" w:rsidRDefault="00823C52" w:rsidP="009D418C">
            <w:pPr>
              <w:rPr>
                <w:rFonts w:ascii="Times New Roman" w:hAnsi="Times New Roman" w:cs="Times New Roman"/>
                <w:sz w:val="20"/>
                <w:szCs w:val="20"/>
              </w:rPr>
            </w:pPr>
          </w:p>
        </w:tc>
        <w:tc>
          <w:tcPr>
            <w:tcW w:w="4110" w:type="dxa"/>
            <w:vMerge/>
            <w:tcBorders>
              <w:left w:val="single" w:sz="4" w:space="0" w:color="auto"/>
              <w:right w:val="single" w:sz="4" w:space="0" w:color="auto"/>
            </w:tcBorders>
            <w:shd w:val="clear" w:color="auto" w:fill="auto"/>
          </w:tcPr>
          <w:p w14:paraId="50532EC5" w14:textId="77777777" w:rsidR="00823C52" w:rsidRPr="00CF7C45" w:rsidRDefault="00823C52" w:rsidP="009D418C">
            <w:pPr>
              <w:rPr>
                <w:rFonts w:ascii="Times New Roman" w:hAnsi="Times New Roman" w:cs="Times New Roman"/>
                <w:sz w:val="20"/>
                <w:szCs w:val="20"/>
              </w:rPr>
            </w:pPr>
          </w:p>
        </w:tc>
      </w:tr>
      <w:tr w:rsidR="00E05E61" w:rsidRPr="00CF7C45" w14:paraId="214D39FE" w14:textId="77777777" w:rsidTr="00823C52">
        <w:trPr>
          <w:cantSplit/>
        </w:trPr>
        <w:tc>
          <w:tcPr>
            <w:tcW w:w="1021" w:type="dxa"/>
            <w:tcBorders>
              <w:top w:val="nil"/>
              <w:left w:val="single" w:sz="4" w:space="0" w:color="auto"/>
              <w:bottom w:val="single" w:sz="4" w:space="0" w:color="auto"/>
              <w:right w:val="single" w:sz="4" w:space="0" w:color="auto"/>
            </w:tcBorders>
          </w:tcPr>
          <w:p w14:paraId="12ABC841" w14:textId="77777777" w:rsidR="00E05E61" w:rsidRPr="00CF7C45" w:rsidRDefault="00E05E61" w:rsidP="009D418C">
            <w:pPr>
              <w:rPr>
                <w:rFonts w:ascii="Times New Roman" w:hAnsi="Times New Roman" w:cs="Times New Roman"/>
                <w:bCs/>
                <w:sz w:val="20"/>
                <w:szCs w:val="20"/>
              </w:rPr>
            </w:pPr>
            <w:r w:rsidRPr="00CF7C45">
              <w:rPr>
                <w:rFonts w:ascii="Times New Roman" w:hAnsi="Times New Roman" w:cs="Times New Roman"/>
                <w:bCs/>
                <w:sz w:val="20"/>
                <w:szCs w:val="20"/>
              </w:rPr>
              <w:t>24.1</w:t>
            </w:r>
          </w:p>
        </w:tc>
        <w:tc>
          <w:tcPr>
            <w:tcW w:w="3801" w:type="dxa"/>
            <w:tcBorders>
              <w:top w:val="nil"/>
              <w:left w:val="single" w:sz="4" w:space="0" w:color="auto"/>
              <w:bottom w:val="single" w:sz="4" w:space="0" w:color="auto"/>
              <w:right w:val="single" w:sz="4" w:space="0" w:color="auto"/>
            </w:tcBorders>
            <w:shd w:val="clear" w:color="auto" w:fill="auto"/>
          </w:tcPr>
          <w:p w14:paraId="632E224E" w14:textId="77777777" w:rsidR="00E05E61" w:rsidRPr="00CF7C45" w:rsidRDefault="00E05E61">
            <w:pPr>
              <w:rPr>
                <w:rFonts w:ascii="Times New Roman" w:hAnsi="Times New Roman" w:cs="Times New Roman"/>
                <w:sz w:val="20"/>
                <w:szCs w:val="20"/>
              </w:rPr>
            </w:pPr>
            <w:r w:rsidRPr="00CF7C45">
              <w:rPr>
                <w:rFonts w:ascii="Times New Roman" w:hAnsi="Times New Roman" w:cs="Times New Roman"/>
                <w:bCs/>
                <w:sz w:val="20"/>
                <w:szCs w:val="20"/>
              </w:rPr>
              <w:t>Denial of service</w:t>
            </w:r>
            <w:r w:rsidRPr="00CF7C45">
              <w:rPr>
                <w:rFonts w:ascii="Times New Roman" w:hAnsi="Times New Roman" w:cs="Times New Roman"/>
                <w:sz w:val="20"/>
                <w:szCs w:val="20"/>
              </w:rPr>
              <w:t xml:space="preserve">, for example this may be triggered on the internal network by flooding a CAN bus, or by provoking faults on an ECU via a </w:t>
            </w:r>
            <w:r w:rsidR="00A446EF" w:rsidRPr="00CF7C45">
              <w:rPr>
                <w:rFonts w:ascii="Times New Roman" w:hAnsi="Times New Roman" w:cs="Times New Roman"/>
                <w:sz w:val="20"/>
                <w:szCs w:val="20"/>
              </w:rPr>
              <w:t>high rate of messaging</w:t>
            </w:r>
          </w:p>
        </w:tc>
        <w:tc>
          <w:tcPr>
            <w:tcW w:w="594" w:type="dxa"/>
            <w:tcBorders>
              <w:left w:val="single" w:sz="4" w:space="0" w:color="auto"/>
              <w:right w:val="single" w:sz="4" w:space="0" w:color="auto"/>
            </w:tcBorders>
          </w:tcPr>
          <w:p w14:paraId="7BE6E91E" w14:textId="77777777" w:rsidR="00E05E61" w:rsidRPr="00CF7C45" w:rsidRDefault="00823C52" w:rsidP="009D418C">
            <w:pPr>
              <w:rPr>
                <w:rFonts w:ascii="Times New Roman" w:hAnsi="Times New Roman" w:cs="Times New Roman"/>
                <w:sz w:val="20"/>
                <w:szCs w:val="20"/>
              </w:rPr>
            </w:pPr>
            <w:r w:rsidRPr="00CF7C45">
              <w:rPr>
                <w:rFonts w:ascii="Times New Roman" w:hAnsi="Times New Roman" w:cs="Times New Roman"/>
                <w:sz w:val="20"/>
                <w:szCs w:val="20"/>
              </w:rPr>
              <w:t>M13</w:t>
            </w:r>
          </w:p>
        </w:tc>
        <w:tc>
          <w:tcPr>
            <w:tcW w:w="4110" w:type="dxa"/>
            <w:tcBorders>
              <w:left w:val="single" w:sz="4" w:space="0" w:color="auto"/>
              <w:right w:val="single" w:sz="4" w:space="0" w:color="auto"/>
            </w:tcBorders>
            <w:shd w:val="clear" w:color="auto" w:fill="auto"/>
          </w:tcPr>
          <w:p w14:paraId="648A1B7B" w14:textId="77777777" w:rsidR="00E05E61" w:rsidRPr="00CF7C45" w:rsidRDefault="00823C52" w:rsidP="009D418C">
            <w:pPr>
              <w:rPr>
                <w:rFonts w:ascii="Times New Roman" w:hAnsi="Times New Roman" w:cs="Times New Roman"/>
                <w:sz w:val="20"/>
                <w:szCs w:val="20"/>
              </w:rPr>
            </w:pPr>
            <w:r w:rsidRPr="00CF7C45">
              <w:rPr>
                <w:rFonts w:ascii="Times New Roman" w:hAnsi="Times New Roman" w:cs="Times New Roman"/>
                <w:bCs/>
                <w:sz w:val="20"/>
                <w:szCs w:val="20"/>
              </w:rPr>
              <w:t>Measures to detect and recover from a denial of service attack shall be employed</w:t>
            </w:r>
          </w:p>
        </w:tc>
      </w:tr>
      <w:tr w:rsidR="00823C52" w:rsidRPr="00CF7C45" w14:paraId="69D55D05" w14:textId="77777777" w:rsidTr="00823C52">
        <w:trPr>
          <w:cantSplit/>
        </w:trPr>
        <w:tc>
          <w:tcPr>
            <w:tcW w:w="1021" w:type="dxa"/>
            <w:tcBorders>
              <w:top w:val="nil"/>
              <w:left w:val="single" w:sz="4" w:space="0" w:color="auto"/>
              <w:bottom w:val="single" w:sz="4" w:space="0" w:color="auto"/>
              <w:right w:val="single" w:sz="4" w:space="0" w:color="auto"/>
            </w:tcBorders>
          </w:tcPr>
          <w:p w14:paraId="2AB685DD" w14:textId="77777777" w:rsidR="00823C52" w:rsidRPr="00CF7C45" w:rsidRDefault="00823C52" w:rsidP="009D418C">
            <w:pPr>
              <w:rPr>
                <w:rFonts w:ascii="Times New Roman" w:hAnsi="Times New Roman" w:cs="Times New Roman"/>
                <w:sz w:val="20"/>
                <w:szCs w:val="20"/>
              </w:rPr>
            </w:pPr>
            <w:r w:rsidRPr="00CF7C45">
              <w:rPr>
                <w:rFonts w:ascii="Times New Roman" w:hAnsi="Times New Roman" w:cs="Times New Roman"/>
                <w:sz w:val="20"/>
                <w:szCs w:val="20"/>
              </w:rPr>
              <w:t>25.1</w:t>
            </w:r>
          </w:p>
        </w:tc>
        <w:tc>
          <w:tcPr>
            <w:tcW w:w="3801" w:type="dxa"/>
            <w:tcBorders>
              <w:top w:val="nil"/>
              <w:left w:val="single" w:sz="4" w:space="0" w:color="auto"/>
              <w:bottom w:val="single" w:sz="4" w:space="0" w:color="auto"/>
              <w:right w:val="single" w:sz="4" w:space="0" w:color="auto"/>
            </w:tcBorders>
            <w:shd w:val="clear" w:color="auto" w:fill="auto"/>
          </w:tcPr>
          <w:p w14:paraId="373A38CA" w14:textId="77777777" w:rsidR="00823C52" w:rsidRPr="00CF7C45" w:rsidRDefault="00823C52">
            <w:pPr>
              <w:rPr>
                <w:rFonts w:ascii="Times New Roman" w:hAnsi="Times New Roman" w:cs="Times New Roman"/>
                <w:sz w:val="20"/>
                <w:szCs w:val="20"/>
              </w:rPr>
            </w:pPr>
            <w:r w:rsidRPr="00CF7C45">
              <w:rPr>
                <w:rFonts w:ascii="Times New Roman" w:hAnsi="Times New Roman" w:cs="Times New Roman"/>
                <w:sz w:val="20"/>
                <w:szCs w:val="20"/>
              </w:rPr>
              <w:t xml:space="preserve">Unauthorized access to </w:t>
            </w:r>
            <w:r w:rsidRPr="00CF7C45">
              <w:rPr>
                <w:rFonts w:ascii="Times New Roman" w:hAnsi="Times New Roman" w:cs="Times New Roman"/>
                <w:bCs/>
                <w:sz w:val="20"/>
                <w:szCs w:val="20"/>
              </w:rPr>
              <w:t>falsify configuration parameters</w:t>
            </w:r>
            <w:r w:rsidRPr="00CF7C45">
              <w:rPr>
                <w:rFonts w:ascii="Times New Roman" w:hAnsi="Times New Roman" w:cs="Times New Roman"/>
                <w:sz w:val="20"/>
                <w:szCs w:val="20"/>
              </w:rPr>
              <w:t xml:space="preserve"> of vehicle’s key functions, such as brake data, airbag deployed threshold, etc.</w:t>
            </w:r>
          </w:p>
        </w:tc>
        <w:tc>
          <w:tcPr>
            <w:tcW w:w="594" w:type="dxa"/>
            <w:vMerge w:val="restart"/>
            <w:tcBorders>
              <w:left w:val="single" w:sz="4" w:space="0" w:color="auto"/>
              <w:right w:val="single" w:sz="4" w:space="0" w:color="auto"/>
            </w:tcBorders>
          </w:tcPr>
          <w:p w14:paraId="4FA17E7D" w14:textId="77777777" w:rsidR="00823C52" w:rsidRPr="00CF7C45" w:rsidRDefault="00823C52" w:rsidP="009D418C">
            <w:pPr>
              <w:rPr>
                <w:rFonts w:ascii="Times New Roman" w:hAnsi="Times New Roman" w:cs="Times New Roman"/>
                <w:sz w:val="20"/>
                <w:szCs w:val="20"/>
              </w:rPr>
            </w:pPr>
            <w:r w:rsidRPr="00CF7C45">
              <w:rPr>
                <w:rFonts w:ascii="Times New Roman" w:hAnsi="Times New Roman" w:cs="Times New Roman"/>
                <w:sz w:val="20"/>
                <w:szCs w:val="20"/>
              </w:rPr>
              <w:t>M7</w:t>
            </w:r>
          </w:p>
        </w:tc>
        <w:tc>
          <w:tcPr>
            <w:tcW w:w="4110" w:type="dxa"/>
            <w:vMerge w:val="restart"/>
            <w:tcBorders>
              <w:left w:val="single" w:sz="4" w:space="0" w:color="auto"/>
              <w:right w:val="single" w:sz="4" w:space="0" w:color="auto"/>
            </w:tcBorders>
            <w:shd w:val="clear" w:color="auto" w:fill="auto"/>
          </w:tcPr>
          <w:p w14:paraId="017E6AD7" w14:textId="77777777" w:rsidR="00823C52" w:rsidRPr="00CF7C45" w:rsidRDefault="00823C52" w:rsidP="008B7897">
            <w:pPr>
              <w:rPr>
                <w:rFonts w:ascii="Times New Roman" w:hAnsi="Times New Roman" w:cs="Times New Roman"/>
                <w:sz w:val="20"/>
                <w:szCs w:val="20"/>
              </w:rPr>
            </w:pPr>
            <w:r w:rsidRPr="00CF7C45">
              <w:rPr>
                <w:rFonts w:ascii="Times New Roman" w:hAnsi="Times New Roman" w:cs="Times New Roman"/>
                <w:bCs/>
                <w:sz w:val="20"/>
                <w:szCs w:val="20"/>
              </w:rPr>
              <w:t xml:space="preserve">Access control techniques and designs shall be applied to protect system data/code.  </w:t>
            </w:r>
            <w:r w:rsidRPr="00CF7C45">
              <w:rPr>
                <w:rFonts w:ascii="Times New Roman" w:hAnsi="Times New Roman" w:cs="Times New Roman"/>
                <w:sz w:val="20"/>
                <w:szCs w:val="20"/>
              </w:rPr>
              <w:t>Example Security Controls can be found in OWASP.</w:t>
            </w:r>
          </w:p>
        </w:tc>
      </w:tr>
      <w:tr w:rsidR="00823C52" w:rsidRPr="00CF7C45" w14:paraId="5D0600A5" w14:textId="77777777" w:rsidTr="00531027">
        <w:trPr>
          <w:cantSplit/>
        </w:trPr>
        <w:tc>
          <w:tcPr>
            <w:tcW w:w="1021" w:type="dxa"/>
            <w:tcBorders>
              <w:bottom w:val="single" w:sz="12" w:space="0" w:color="auto"/>
            </w:tcBorders>
          </w:tcPr>
          <w:p w14:paraId="395E7B62" w14:textId="77777777" w:rsidR="00823C52" w:rsidRPr="00CF7C45" w:rsidRDefault="00823C52" w:rsidP="009D418C">
            <w:pPr>
              <w:spacing w:line="240" w:lineRule="auto"/>
              <w:rPr>
                <w:rFonts w:ascii="Times New Roman" w:hAnsi="Times New Roman" w:cs="Times New Roman"/>
                <w:sz w:val="20"/>
                <w:szCs w:val="20"/>
              </w:rPr>
            </w:pPr>
            <w:r w:rsidRPr="00CF7C45">
              <w:rPr>
                <w:rFonts w:ascii="Times New Roman" w:hAnsi="Times New Roman" w:cs="Times New Roman"/>
                <w:sz w:val="20"/>
                <w:szCs w:val="20"/>
              </w:rPr>
              <w:t>25.2</w:t>
            </w:r>
          </w:p>
        </w:tc>
        <w:tc>
          <w:tcPr>
            <w:tcW w:w="3801" w:type="dxa"/>
            <w:tcBorders>
              <w:bottom w:val="single" w:sz="12" w:space="0" w:color="auto"/>
              <w:right w:val="single" w:sz="4" w:space="0" w:color="auto"/>
            </w:tcBorders>
          </w:tcPr>
          <w:p w14:paraId="78B0397D" w14:textId="77777777" w:rsidR="00823C52" w:rsidRPr="00CF7C45" w:rsidRDefault="00823C52">
            <w:pPr>
              <w:spacing w:line="240" w:lineRule="auto"/>
              <w:rPr>
                <w:rFonts w:ascii="Times New Roman" w:eastAsia="MS Mincho" w:hAnsi="Times New Roman" w:cs="Times New Roman"/>
                <w:sz w:val="20"/>
                <w:szCs w:val="20"/>
                <w:lang w:eastAsia="ja-JP"/>
              </w:rPr>
            </w:pPr>
            <w:r w:rsidRPr="00CF7C45">
              <w:rPr>
                <w:rFonts w:ascii="Times New Roman" w:hAnsi="Times New Roman" w:cs="Times New Roman"/>
                <w:sz w:val="20"/>
                <w:szCs w:val="20"/>
              </w:rPr>
              <w:t>Unauthorized access to</w:t>
            </w:r>
            <w:r w:rsidRPr="00CF7C45">
              <w:rPr>
                <w:rFonts w:ascii="Times New Roman" w:hAnsi="Times New Roman" w:cs="Times New Roman"/>
                <w:bCs/>
                <w:sz w:val="20"/>
                <w:szCs w:val="20"/>
              </w:rPr>
              <w:t xml:space="preserve"> falsify charging parameters</w:t>
            </w:r>
            <w:r w:rsidRPr="00CF7C45">
              <w:rPr>
                <w:rFonts w:ascii="Times New Roman" w:hAnsi="Times New Roman" w:cs="Times New Roman"/>
                <w:sz w:val="20"/>
                <w:szCs w:val="20"/>
              </w:rPr>
              <w:t>, such as charging voltage, charging power, battery temperature, etc.</w:t>
            </w:r>
          </w:p>
        </w:tc>
        <w:tc>
          <w:tcPr>
            <w:tcW w:w="594" w:type="dxa"/>
            <w:vMerge/>
            <w:tcBorders>
              <w:left w:val="single" w:sz="4" w:space="0" w:color="auto"/>
              <w:bottom w:val="single" w:sz="12" w:space="0" w:color="auto"/>
              <w:right w:val="single" w:sz="4" w:space="0" w:color="auto"/>
            </w:tcBorders>
          </w:tcPr>
          <w:p w14:paraId="1B9A56EA" w14:textId="77777777" w:rsidR="00823C52" w:rsidRPr="00CF7C45" w:rsidRDefault="00823C52" w:rsidP="009D418C">
            <w:pPr>
              <w:rPr>
                <w:rFonts w:ascii="Times New Roman" w:hAnsi="Times New Roman" w:cs="Times New Roman"/>
                <w:sz w:val="20"/>
                <w:szCs w:val="20"/>
              </w:rPr>
            </w:pPr>
          </w:p>
        </w:tc>
        <w:tc>
          <w:tcPr>
            <w:tcW w:w="4110" w:type="dxa"/>
            <w:vMerge/>
            <w:tcBorders>
              <w:left w:val="single" w:sz="4" w:space="0" w:color="auto"/>
              <w:bottom w:val="single" w:sz="12" w:space="0" w:color="auto"/>
              <w:right w:val="single" w:sz="4" w:space="0" w:color="auto"/>
            </w:tcBorders>
            <w:shd w:val="clear" w:color="auto" w:fill="auto"/>
          </w:tcPr>
          <w:p w14:paraId="0B051512" w14:textId="77777777" w:rsidR="00823C52" w:rsidRPr="00CF7C45" w:rsidRDefault="00823C52" w:rsidP="009D418C">
            <w:pPr>
              <w:rPr>
                <w:rFonts w:ascii="Times New Roman" w:hAnsi="Times New Roman" w:cs="Times New Roman"/>
                <w:sz w:val="20"/>
                <w:szCs w:val="20"/>
              </w:rPr>
            </w:pPr>
          </w:p>
        </w:tc>
      </w:tr>
    </w:tbl>
    <w:p w14:paraId="4A53A11E" w14:textId="77777777" w:rsidR="009D418C" w:rsidRPr="00CF7C45" w:rsidRDefault="009D418C" w:rsidP="009D418C">
      <w:pPr>
        <w:spacing w:line="240" w:lineRule="auto"/>
        <w:rPr>
          <w:rFonts w:ascii="Times New Roman" w:eastAsia="MS Mincho" w:hAnsi="Times New Roman" w:cs="Times New Roman"/>
          <w:sz w:val="20"/>
          <w:szCs w:val="20"/>
          <w:lang w:eastAsia="ja-JP"/>
        </w:rPr>
      </w:pPr>
    </w:p>
    <w:p w14:paraId="0558DA50" w14:textId="77777777" w:rsidR="009D418C" w:rsidRPr="00CF7C45" w:rsidRDefault="009D418C" w:rsidP="00B644CF">
      <w:pPr>
        <w:pStyle w:val="SingleTxtG"/>
        <w:numPr>
          <w:ilvl w:val="0"/>
          <w:numId w:val="15"/>
        </w:numPr>
        <w:ind w:left="2268" w:hanging="1134"/>
        <w:rPr>
          <w:lang w:eastAsia="ja-JP"/>
        </w:rPr>
      </w:pPr>
      <w:bookmarkStart w:id="309" w:name="_Hlk505248297"/>
      <w:r w:rsidRPr="00CF7C45">
        <w:t xml:space="preserve">Examples of mitigation for </w:t>
      </w:r>
      <w:r w:rsidR="006F785C">
        <w:rPr>
          <w:lang w:eastAsia="ja-JP"/>
        </w:rPr>
        <w:t>"</w:t>
      </w:r>
      <w:r w:rsidR="00906715" w:rsidRPr="00CF7C45">
        <w:t>Potential vulnerabilities that could be exploited if not sufficiently protected or hardened</w:t>
      </w:r>
      <w:r w:rsidR="006F785C">
        <w:rPr>
          <w:lang w:eastAsia="ja-JP"/>
        </w:rPr>
        <w:t>"</w:t>
      </w:r>
    </w:p>
    <w:p w14:paraId="3CBBDD72" w14:textId="77777777" w:rsidR="009D418C" w:rsidRPr="00CF7C45" w:rsidRDefault="00B644CF" w:rsidP="00B644CF">
      <w:pPr>
        <w:pStyle w:val="SingleTxtG"/>
      </w:pPr>
      <w:r>
        <w:tab/>
      </w:r>
      <w:r w:rsidR="009D418C" w:rsidRPr="00CF7C45">
        <w:t xml:space="preserve">Examples of mitigation to the threats which are related to </w:t>
      </w:r>
      <w:r w:rsidR="006F785C">
        <w:rPr>
          <w:lang w:eastAsia="ja-JP"/>
        </w:rPr>
        <w:t>"</w:t>
      </w:r>
      <w:r w:rsidR="00906715" w:rsidRPr="00CF7C45">
        <w:t xml:space="preserve">Potential vulnerabilities that could be exploited if not sufficiently protected or </w:t>
      </w:r>
      <w:r w:rsidR="007B6494" w:rsidRPr="00CF7C45">
        <w:t>hardened</w:t>
      </w:r>
      <w:r w:rsidR="006F785C">
        <w:t>"</w:t>
      </w:r>
      <w:r w:rsidR="009D418C" w:rsidRPr="00CF7C45">
        <w:rPr>
          <w:lang w:eastAsia="ja-JP"/>
        </w:rPr>
        <w:t xml:space="preserve"> </w:t>
      </w:r>
      <w:r w:rsidR="009D418C" w:rsidRPr="00CF7C45">
        <w:t>are listed in Table B</w:t>
      </w:r>
      <w:r w:rsidR="009D418C" w:rsidRPr="00CF7C45">
        <w:rPr>
          <w:rFonts w:eastAsia="MS Mincho"/>
          <w:lang w:eastAsia="ja-JP"/>
        </w:rPr>
        <w:t>7</w:t>
      </w:r>
      <w:r>
        <w:t>.</w:t>
      </w:r>
    </w:p>
    <w:p w14:paraId="0E2B229A" w14:textId="77777777" w:rsidR="009D418C" w:rsidRPr="00CF7C45" w:rsidRDefault="00B644CF" w:rsidP="00B644CF">
      <w:pPr>
        <w:pStyle w:val="SingleTxtG"/>
        <w:ind w:left="1134" w:firstLine="0"/>
        <w:jc w:val="left"/>
      </w:pPr>
      <w:r>
        <w:lastRenderedPageBreak/>
        <w:t>Table B7</w:t>
      </w:r>
      <w:r>
        <w:br/>
      </w:r>
      <w:r w:rsidR="009D418C" w:rsidRPr="00B644CF">
        <w:rPr>
          <w:b/>
          <w:bCs w:val="0"/>
        </w:rPr>
        <w:t xml:space="preserve">Examples of mitigation to the threats which are related to </w:t>
      </w:r>
      <w:r w:rsidR="006F785C" w:rsidRPr="00B644CF">
        <w:rPr>
          <w:b/>
          <w:bCs w:val="0"/>
          <w:lang w:eastAsia="ja-JP"/>
        </w:rPr>
        <w:t>"</w:t>
      </w:r>
      <w:r w:rsidR="00906715" w:rsidRPr="00B644CF">
        <w:rPr>
          <w:b/>
          <w:bCs w:val="0"/>
        </w:rPr>
        <w:t>Potential vulnerabilities that could be exploited if not sufficiently protected or hardened</w:t>
      </w:r>
      <w:r w:rsidR="006F785C" w:rsidRPr="00B644CF">
        <w:rPr>
          <w:b/>
          <w:bCs w:val="0"/>
          <w:lang w:eastAsia="ja-JP"/>
        </w:rPr>
        <w:t>"</w:t>
      </w:r>
    </w:p>
    <w:bookmarkEnd w:id="309"/>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3"/>
        <w:gridCol w:w="3830"/>
        <w:gridCol w:w="594"/>
        <w:gridCol w:w="3969"/>
      </w:tblGrid>
      <w:tr w:rsidR="00B33E74" w:rsidRPr="00CF7C45" w14:paraId="3A6B3D38" w14:textId="77777777" w:rsidTr="00531027">
        <w:trPr>
          <w:cantSplit/>
          <w:tblHeader/>
        </w:trPr>
        <w:tc>
          <w:tcPr>
            <w:tcW w:w="1133" w:type="dxa"/>
            <w:tcBorders>
              <w:bottom w:val="single" w:sz="12" w:space="0" w:color="auto"/>
            </w:tcBorders>
          </w:tcPr>
          <w:p w14:paraId="27DB2CA9" w14:textId="77777777" w:rsidR="00B33E74" w:rsidRPr="00B644CF" w:rsidRDefault="00B33E74" w:rsidP="009D418C">
            <w:pPr>
              <w:tabs>
                <w:tab w:val="left" w:pos="1418"/>
                <w:tab w:val="left" w:pos="1560"/>
              </w:tabs>
              <w:jc w:val="center"/>
              <w:rPr>
                <w:rFonts w:ascii="Times New Roman" w:hAnsi="Times New Roman" w:cs="Times New Roman"/>
                <w:i/>
                <w:sz w:val="16"/>
                <w:szCs w:val="16"/>
              </w:rPr>
            </w:pPr>
            <w:r w:rsidRPr="00B644CF">
              <w:rPr>
                <w:rFonts w:ascii="Times New Roman" w:hAnsi="Times New Roman" w:cs="Times New Roman"/>
                <w:sz w:val="16"/>
                <w:szCs w:val="16"/>
                <w:lang w:eastAsia="ja-JP"/>
              </w:rPr>
              <w:br w:type="page"/>
            </w:r>
            <w:r w:rsidRPr="00B644CF">
              <w:rPr>
                <w:rFonts w:ascii="Times New Roman" w:hAnsi="Times New Roman" w:cs="Times New Roman"/>
                <w:i/>
                <w:sz w:val="16"/>
                <w:szCs w:val="16"/>
              </w:rPr>
              <w:t>Table 1 reference</w:t>
            </w:r>
          </w:p>
        </w:tc>
        <w:tc>
          <w:tcPr>
            <w:tcW w:w="3830" w:type="dxa"/>
            <w:tcBorders>
              <w:bottom w:val="single" w:sz="12" w:space="0" w:color="auto"/>
            </w:tcBorders>
          </w:tcPr>
          <w:p w14:paraId="1E4D2A82" w14:textId="77777777" w:rsidR="00B33E74" w:rsidRPr="00B644CF" w:rsidRDefault="00B33E74" w:rsidP="009D418C">
            <w:pPr>
              <w:tabs>
                <w:tab w:val="left" w:pos="1418"/>
                <w:tab w:val="left" w:pos="1560"/>
              </w:tabs>
              <w:jc w:val="center"/>
              <w:rPr>
                <w:rFonts w:ascii="Times New Roman" w:hAnsi="Times New Roman" w:cs="Times New Roman"/>
                <w:i/>
                <w:sz w:val="16"/>
                <w:szCs w:val="16"/>
              </w:rPr>
            </w:pPr>
            <w:r w:rsidRPr="00B644CF">
              <w:rPr>
                <w:rFonts w:ascii="Times New Roman" w:hAnsi="Times New Roman" w:cs="Times New Roman"/>
                <w:i/>
                <w:sz w:val="16"/>
                <w:szCs w:val="16"/>
              </w:rPr>
              <w:t xml:space="preserve">Threats </w:t>
            </w:r>
            <w:r w:rsidRPr="00B644CF">
              <w:rPr>
                <w:rFonts w:ascii="Times New Roman" w:hAnsi="Times New Roman" w:cs="Times New Roman"/>
                <w:i/>
                <w:sz w:val="16"/>
                <w:szCs w:val="16"/>
                <w:lang w:eastAsia="ja-JP"/>
              </w:rPr>
              <w:t>to</w:t>
            </w:r>
            <w:r w:rsidRPr="00B644CF">
              <w:rPr>
                <w:rFonts w:ascii="Times New Roman" w:hAnsi="Times New Roman" w:cs="Times New Roman"/>
                <w:i/>
                <w:sz w:val="16"/>
                <w:szCs w:val="16"/>
              </w:rPr>
              <w:t xml:space="preserve"> </w:t>
            </w:r>
            <w:r w:rsidR="006F785C" w:rsidRPr="00B644CF">
              <w:rPr>
                <w:rFonts w:ascii="Times New Roman" w:hAnsi="Times New Roman" w:cs="Times New Roman"/>
                <w:i/>
                <w:sz w:val="16"/>
                <w:szCs w:val="16"/>
              </w:rPr>
              <w:t>"</w:t>
            </w:r>
            <w:r w:rsidRPr="00B644CF">
              <w:rPr>
                <w:rFonts w:ascii="Times New Roman" w:hAnsi="Times New Roman" w:cs="Times New Roman"/>
                <w:i/>
                <w:sz w:val="16"/>
                <w:szCs w:val="16"/>
              </w:rPr>
              <w:t>Potential vulnerabilities that could be exploited if not sufficiently protected or hardened</w:t>
            </w:r>
            <w:r w:rsidR="006F785C" w:rsidRPr="00B644CF">
              <w:rPr>
                <w:rFonts w:ascii="Times New Roman" w:hAnsi="Times New Roman" w:cs="Times New Roman"/>
                <w:i/>
                <w:sz w:val="16"/>
                <w:szCs w:val="16"/>
              </w:rPr>
              <w:t>"</w:t>
            </w:r>
          </w:p>
        </w:tc>
        <w:tc>
          <w:tcPr>
            <w:tcW w:w="594" w:type="dxa"/>
            <w:tcBorders>
              <w:bottom w:val="single" w:sz="12" w:space="0" w:color="auto"/>
            </w:tcBorders>
          </w:tcPr>
          <w:p w14:paraId="11649246" w14:textId="77777777" w:rsidR="00B33E74" w:rsidRPr="00B644CF" w:rsidRDefault="00B33E74" w:rsidP="009D418C">
            <w:pPr>
              <w:tabs>
                <w:tab w:val="left" w:pos="1418"/>
                <w:tab w:val="left" w:pos="1560"/>
              </w:tabs>
              <w:spacing w:before="80" w:after="80" w:line="200" w:lineRule="exact"/>
              <w:jc w:val="center"/>
              <w:rPr>
                <w:rFonts w:ascii="Times New Roman" w:hAnsi="Times New Roman" w:cs="Times New Roman"/>
                <w:i/>
                <w:sz w:val="16"/>
                <w:szCs w:val="16"/>
              </w:rPr>
            </w:pPr>
            <w:r w:rsidRPr="00B644CF">
              <w:rPr>
                <w:rFonts w:ascii="Times New Roman" w:hAnsi="Times New Roman" w:cs="Times New Roman"/>
                <w:i/>
                <w:sz w:val="16"/>
                <w:szCs w:val="16"/>
              </w:rPr>
              <w:t>Ref</w:t>
            </w:r>
          </w:p>
        </w:tc>
        <w:tc>
          <w:tcPr>
            <w:tcW w:w="3969" w:type="dxa"/>
            <w:tcBorders>
              <w:bottom w:val="single" w:sz="12" w:space="0" w:color="auto"/>
            </w:tcBorders>
          </w:tcPr>
          <w:p w14:paraId="5A4C4120" w14:textId="77777777" w:rsidR="00B33E74" w:rsidRPr="00B644CF" w:rsidRDefault="00B33E74" w:rsidP="009D418C">
            <w:pPr>
              <w:tabs>
                <w:tab w:val="left" w:pos="1418"/>
                <w:tab w:val="left" w:pos="1560"/>
              </w:tabs>
              <w:spacing w:before="80" w:after="80" w:line="200" w:lineRule="exact"/>
              <w:jc w:val="center"/>
              <w:rPr>
                <w:rFonts w:ascii="Times New Roman" w:hAnsi="Times New Roman" w:cs="Times New Roman"/>
                <w:i/>
                <w:sz w:val="16"/>
                <w:szCs w:val="16"/>
              </w:rPr>
            </w:pPr>
            <w:r w:rsidRPr="00B644CF">
              <w:rPr>
                <w:rFonts w:ascii="Times New Roman" w:hAnsi="Times New Roman" w:cs="Times New Roman"/>
                <w:i/>
                <w:sz w:val="16"/>
                <w:szCs w:val="16"/>
              </w:rPr>
              <w:t>Mitigation</w:t>
            </w:r>
          </w:p>
        </w:tc>
      </w:tr>
      <w:tr w:rsidR="00B33E74" w:rsidRPr="00CF7C45" w14:paraId="4F6395B9" w14:textId="77777777" w:rsidTr="00531027">
        <w:trPr>
          <w:cantSplit/>
        </w:trPr>
        <w:tc>
          <w:tcPr>
            <w:tcW w:w="1133" w:type="dxa"/>
            <w:tcBorders>
              <w:top w:val="single" w:sz="12" w:space="0" w:color="auto"/>
              <w:left w:val="single" w:sz="4" w:space="0" w:color="auto"/>
              <w:bottom w:val="single" w:sz="4" w:space="0" w:color="auto"/>
              <w:right w:val="single" w:sz="4" w:space="0" w:color="auto"/>
            </w:tcBorders>
          </w:tcPr>
          <w:p w14:paraId="3F1869F5" w14:textId="77777777" w:rsidR="00B33E74" w:rsidRPr="00CF7C45" w:rsidRDefault="00B33E74" w:rsidP="009D418C">
            <w:pPr>
              <w:spacing w:line="240" w:lineRule="auto"/>
              <w:rPr>
                <w:rFonts w:ascii="Times New Roman" w:hAnsi="Times New Roman" w:cs="Times New Roman"/>
                <w:sz w:val="20"/>
                <w:szCs w:val="20"/>
              </w:rPr>
            </w:pPr>
            <w:r w:rsidRPr="00CF7C45">
              <w:rPr>
                <w:rFonts w:ascii="Times New Roman" w:hAnsi="Times New Roman" w:cs="Times New Roman"/>
                <w:sz w:val="20"/>
                <w:szCs w:val="20"/>
              </w:rPr>
              <w:t>26.1</w:t>
            </w:r>
          </w:p>
        </w:tc>
        <w:tc>
          <w:tcPr>
            <w:tcW w:w="3830" w:type="dxa"/>
            <w:tcBorders>
              <w:top w:val="single" w:sz="12" w:space="0" w:color="auto"/>
              <w:left w:val="single" w:sz="4" w:space="0" w:color="auto"/>
              <w:bottom w:val="single" w:sz="4" w:space="0" w:color="auto"/>
              <w:right w:val="single" w:sz="4" w:space="0" w:color="auto"/>
            </w:tcBorders>
            <w:shd w:val="clear" w:color="auto" w:fill="auto"/>
          </w:tcPr>
          <w:p w14:paraId="26A5A2F6" w14:textId="77777777" w:rsidR="00B33E74" w:rsidRPr="00CF7C45" w:rsidRDefault="00B33E74" w:rsidP="009D418C">
            <w:pPr>
              <w:spacing w:line="240" w:lineRule="auto"/>
              <w:rPr>
                <w:rFonts w:ascii="Times New Roman" w:hAnsi="Times New Roman" w:cs="Times New Roman"/>
                <w:sz w:val="20"/>
                <w:szCs w:val="20"/>
                <w:lang w:val="en-US" w:eastAsia="ja-JP"/>
              </w:rPr>
            </w:pPr>
            <w:r w:rsidRPr="00CF7C45">
              <w:rPr>
                <w:rFonts w:ascii="Times New Roman" w:hAnsi="Times New Roman" w:cs="Times New Roman"/>
                <w:sz w:val="20"/>
                <w:szCs w:val="20"/>
              </w:rPr>
              <w:t xml:space="preserve">Combination of short </w:t>
            </w:r>
            <w:r w:rsidRPr="00CF7C45">
              <w:rPr>
                <w:rFonts w:ascii="Times New Roman" w:hAnsi="Times New Roman" w:cs="Times New Roman"/>
                <w:bCs/>
                <w:sz w:val="20"/>
                <w:szCs w:val="20"/>
              </w:rPr>
              <w:t>encryption keys</w:t>
            </w:r>
            <w:r w:rsidRPr="00CF7C45">
              <w:rPr>
                <w:rFonts w:ascii="Times New Roman" w:hAnsi="Times New Roman" w:cs="Times New Roman"/>
                <w:sz w:val="20"/>
                <w:szCs w:val="20"/>
              </w:rPr>
              <w:t xml:space="preserve"> and long period of validity enables attacker to break encryption</w:t>
            </w:r>
          </w:p>
        </w:tc>
        <w:tc>
          <w:tcPr>
            <w:tcW w:w="594" w:type="dxa"/>
            <w:vMerge w:val="restart"/>
            <w:tcBorders>
              <w:top w:val="single" w:sz="12" w:space="0" w:color="auto"/>
              <w:left w:val="single" w:sz="4" w:space="0" w:color="auto"/>
              <w:right w:val="single" w:sz="4" w:space="0" w:color="auto"/>
            </w:tcBorders>
          </w:tcPr>
          <w:p w14:paraId="3B6991BB" w14:textId="77777777" w:rsidR="00B33E74" w:rsidRPr="00CF7C45" w:rsidRDefault="00B33E74" w:rsidP="009D418C">
            <w:pPr>
              <w:spacing w:line="240" w:lineRule="auto"/>
              <w:rPr>
                <w:rFonts w:ascii="Times New Roman" w:hAnsi="Times New Roman" w:cs="Times New Roman"/>
                <w:sz w:val="20"/>
                <w:szCs w:val="20"/>
                <w:lang w:val="en-US" w:eastAsia="ja-JP"/>
              </w:rPr>
            </w:pPr>
            <w:r w:rsidRPr="00CF7C45">
              <w:rPr>
                <w:rFonts w:ascii="Times New Roman" w:hAnsi="Times New Roman" w:cs="Times New Roman"/>
                <w:sz w:val="20"/>
                <w:szCs w:val="20"/>
                <w:lang w:val="en-US" w:eastAsia="ja-JP"/>
              </w:rPr>
              <w:t>M23</w:t>
            </w:r>
          </w:p>
        </w:tc>
        <w:tc>
          <w:tcPr>
            <w:tcW w:w="3969" w:type="dxa"/>
            <w:vMerge w:val="restart"/>
            <w:tcBorders>
              <w:top w:val="single" w:sz="12" w:space="0" w:color="auto"/>
              <w:left w:val="single" w:sz="4" w:space="0" w:color="auto"/>
              <w:right w:val="single" w:sz="4" w:space="0" w:color="auto"/>
            </w:tcBorders>
            <w:shd w:val="clear" w:color="auto" w:fill="auto"/>
          </w:tcPr>
          <w:p w14:paraId="5C088F05" w14:textId="77777777" w:rsidR="00B33E74" w:rsidRPr="00CF7C45" w:rsidRDefault="00B33E74" w:rsidP="008B7897">
            <w:pPr>
              <w:spacing w:line="240" w:lineRule="auto"/>
              <w:rPr>
                <w:rFonts w:ascii="Times New Roman" w:hAnsi="Times New Roman" w:cs="Times New Roman"/>
                <w:sz w:val="20"/>
                <w:szCs w:val="20"/>
                <w:lang w:val="en-US" w:eastAsia="ja-JP"/>
              </w:rPr>
            </w:pPr>
            <w:r w:rsidRPr="00CF7C45">
              <w:rPr>
                <w:rFonts w:ascii="Times New Roman" w:hAnsi="Times New Roman" w:cs="Times New Roman"/>
                <w:sz w:val="20"/>
                <w:szCs w:val="20"/>
                <w:lang w:val="en-US" w:eastAsia="ja-JP"/>
              </w:rPr>
              <w:t>Cybersecurity best practices for software and hardware development shall be followed. Example Security Controls can be found in SAE J3061</w:t>
            </w:r>
          </w:p>
        </w:tc>
      </w:tr>
      <w:tr w:rsidR="00B33E74" w:rsidRPr="00CF7C45" w14:paraId="72564335" w14:textId="77777777" w:rsidTr="008807D2">
        <w:trPr>
          <w:cantSplit/>
        </w:trPr>
        <w:tc>
          <w:tcPr>
            <w:tcW w:w="1133" w:type="dxa"/>
            <w:tcBorders>
              <w:top w:val="nil"/>
              <w:left w:val="single" w:sz="4" w:space="0" w:color="auto"/>
              <w:bottom w:val="single" w:sz="4" w:space="0" w:color="auto"/>
              <w:right w:val="single" w:sz="4" w:space="0" w:color="auto"/>
            </w:tcBorders>
          </w:tcPr>
          <w:p w14:paraId="3A73AB0E" w14:textId="77777777" w:rsidR="00B33E74" w:rsidRPr="00CF7C45" w:rsidRDefault="00B33E74" w:rsidP="009D418C">
            <w:pPr>
              <w:rPr>
                <w:rFonts w:ascii="Times New Roman" w:hAnsi="Times New Roman" w:cs="Times New Roman"/>
                <w:sz w:val="20"/>
                <w:szCs w:val="20"/>
              </w:rPr>
            </w:pPr>
            <w:r w:rsidRPr="00CF7C45">
              <w:rPr>
                <w:rFonts w:ascii="Times New Roman" w:hAnsi="Times New Roman" w:cs="Times New Roman"/>
                <w:sz w:val="20"/>
                <w:szCs w:val="20"/>
              </w:rPr>
              <w:t>26.2</w:t>
            </w:r>
          </w:p>
        </w:tc>
        <w:tc>
          <w:tcPr>
            <w:tcW w:w="3830" w:type="dxa"/>
            <w:tcBorders>
              <w:top w:val="nil"/>
              <w:left w:val="single" w:sz="4" w:space="0" w:color="auto"/>
              <w:bottom w:val="single" w:sz="4" w:space="0" w:color="auto"/>
              <w:right w:val="single" w:sz="4" w:space="0" w:color="auto"/>
            </w:tcBorders>
            <w:shd w:val="clear" w:color="auto" w:fill="auto"/>
          </w:tcPr>
          <w:p w14:paraId="0276118E" w14:textId="77777777" w:rsidR="00B33E74" w:rsidRPr="00CF7C45" w:rsidRDefault="00B33E74" w:rsidP="009D418C">
            <w:pPr>
              <w:rPr>
                <w:rFonts w:ascii="Times New Roman" w:hAnsi="Times New Roman" w:cs="Times New Roman"/>
                <w:sz w:val="20"/>
                <w:szCs w:val="20"/>
              </w:rPr>
            </w:pPr>
            <w:r w:rsidRPr="00CF7C45">
              <w:rPr>
                <w:rFonts w:ascii="Times New Roman" w:hAnsi="Times New Roman" w:cs="Times New Roman"/>
                <w:sz w:val="20"/>
                <w:szCs w:val="20"/>
              </w:rPr>
              <w:t xml:space="preserve">Insufficient use of cryptographic algorithms to protect sensitive systems </w:t>
            </w:r>
          </w:p>
        </w:tc>
        <w:tc>
          <w:tcPr>
            <w:tcW w:w="594" w:type="dxa"/>
            <w:vMerge/>
            <w:tcBorders>
              <w:left w:val="single" w:sz="4" w:space="0" w:color="auto"/>
              <w:right w:val="single" w:sz="4" w:space="0" w:color="auto"/>
            </w:tcBorders>
          </w:tcPr>
          <w:p w14:paraId="068C236C" w14:textId="77777777" w:rsidR="00B33E74" w:rsidRPr="00CF7C45" w:rsidRDefault="00B33E74" w:rsidP="009D418C">
            <w:pPr>
              <w:rPr>
                <w:rFonts w:ascii="Times New Roman" w:hAnsi="Times New Roman" w:cs="Times New Roman"/>
                <w:sz w:val="20"/>
                <w:szCs w:val="20"/>
              </w:rPr>
            </w:pPr>
          </w:p>
        </w:tc>
        <w:tc>
          <w:tcPr>
            <w:tcW w:w="3969" w:type="dxa"/>
            <w:vMerge/>
            <w:tcBorders>
              <w:left w:val="single" w:sz="4" w:space="0" w:color="auto"/>
              <w:right w:val="single" w:sz="4" w:space="0" w:color="auto"/>
            </w:tcBorders>
            <w:shd w:val="clear" w:color="auto" w:fill="auto"/>
          </w:tcPr>
          <w:p w14:paraId="49378781" w14:textId="77777777" w:rsidR="00B33E74" w:rsidRPr="00CF7C45" w:rsidRDefault="00B33E74" w:rsidP="009D418C">
            <w:pPr>
              <w:rPr>
                <w:rFonts w:ascii="Times New Roman" w:hAnsi="Times New Roman" w:cs="Times New Roman"/>
                <w:sz w:val="20"/>
                <w:szCs w:val="20"/>
              </w:rPr>
            </w:pPr>
          </w:p>
        </w:tc>
      </w:tr>
      <w:tr w:rsidR="00B33E74" w:rsidRPr="00CF7C45" w14:paraId="06AF429B" w14:textId="77777777" w:rsidTr="008807D2">
        <w:trPr>
          <w:cantSplit/>
        </w:trPr>
        <w:tc>
          <w:tcPr>
            <w:tcW w:w="1133" w:type="dxa"/>
            <w:tcBorders>
              <w:top w:val="nil"/>
              <w:left w:val="single" w:sz="4" w:space="0" w:color="auto"/>
              <w:bottom w:val="single" w:sz="4" w:space="0" w:color="auto"/>
              <w:right w:val="single" w:sz="4" w:space="0" w:color="auto"/>
            </w:tcBorders>
          </w:tcPr>
          <w:p w14:paraId="725D33A0" w14:textId="77777777" w:rsidR="00B33E74" w:rsidRPr="00CF7C45" w:rsidRDefault="00B33E74" w:rsidP="009D418C">
            <w:pPr>
              <w:rPr>
                <w:rFonts w:ascii="Times New Roman" w:hAnsi="Times New Roman" w:cs="Times New Roman"/>
                <w:sz w:val="20"/>
                <w:szCs w:val="20"/>
              </w:rPr>
            </w:pPr>
            <w:r w:rsidRPr="00CF7C45">
              <w:rPr>
                <w:rFonts w:ascii="Times New Roman" w:hAnsi="Times New Roman" w:cs="Times New Roman"/>
                <w:sz w:val="20"/>
                <w:szCs w:val="20"/>
              </w:rPr>
              <w:t>26.3</w:t>
            </w:r>
          </w:p>
        </w:tc>
        <w:tc>
          <w:tcPr>
            <w:tcW w:w="3830" w:type="dxa"/>
            <w:tcBorders>
              <w:top w:val="nil"/>
              <w:left w:val="single" w:sz="4" w:space="0" w:color="auto"/>
              <w:bottom w:val="single" w:sz="4" w:space="0" w:color="auto"/>
              <w:right w:val="single" w:sz="4" w:space="0" w:color="auto"/>
            </w:tcBorders>
            <w:shd w:val="clear" w:color="auto" w:fill="auto"/>
          </w:tcPr>
          <w:p w14:paraId="7C926633" w14:textId="77777777" w:rsidR="00B33E74" w:rsidRPr="00CF7C45" w:rsidRDefault="00B33E74">
            <w:pPr>
              <w:rPr>
                <w:rFonts w:ascii="Times New Roman" w:hAnsi="Times New Roman" w:cs="Times New Roman"/>
                <w:sz w:val="20"/>
                <w:szCs w:val="20"/>
              </w:rPr>
            </w:pPr>
            <w:r w:rsidRPr="00CF7C45">
              <w:rPr>
                <w:rFonts w:ascii="Times New Roman" w:hAnsi="Times New Roman" w:cs="Times New Roman"/>
                <w:sz w:val="20"/>
                <w:szCs w:val="20"/>
              </w:rPr>
              <w:t>Using deprecated</w:t>
            </w:r>
            <w:r w:rsidRPr="00CF7C45">
              <w:rPr>
                <w:rFonts w:ascii="Times New Roman" w:hAnsi="Times New Roman" w:cs="Times New Roman"/>
                <w:bCs/>
                <w:sz w:val="20"/>
                <w:szCs w:val="20"/>
              </w:rPr>
              <w:t xml:space="preserve"> cryptographic algorithms</w:t>
            </w:r>
            <w:r w:rsidRPr="00CF7C45">
              <w:rPr>
                <w:rFonts w:ascii="Times New Roman" w:hAnsi="Times New Roman" w:cs="Times New Roman"/>
                <w:sz w:val="20"/>
                <w:szCs w:val="20"/>
              </w:rPr>
              <w:t xml:space="preserve"> </w:t>
            </w:r>
          </w:p>
        </w:tc>
        <w:tc>
          <w:tcPr>
            <w:tcW w:w="594" w:type="dxa"/>
            <w:vMerge/>
            <w:tcBorders>
              <w:left w:val="single" w:sz="4" w:space="0" w:color="auto"/>
              <w:bottom w:val="single" w:sz="4" w:space="0" w:color="auto"/>
              <w:right w:val="single" w:sz="4" w:space="0" w:color="auto"/>
            </w:tcBorders>
          </w:tcPr>
          <w:p w14:paraId="1767B415" w14:textId="77777777" w:rsidR="00B33E74" w:rsidRPr="00CF7C45" w:rsidRDefault="00B33E74" w:rsidP="009D418C">
            <w:pPr>
              <w:rPr>
                <w:rFonts w:ascii="Times New Roman" w:hAnsi="Times New Roman" w:cs="Times New Roman"/>
                <w:sz w:val="20"/>
                <w:szCs w:val="20"/>
              </w:rPr>
            </w:pPr>
          </w:p>
        </w:tc>
        <w:tc>
          <w:tcPr>
            <w:tcW w:w="3969" w:type="dxa"/>
            <w:vMerge/>
            <w:tcBorders>
              <w:left w:val="single" w:sz="4" w:space="0" w:color="auto"/>
              <w:bottom w:val="single" w:sz="4" w:space="0" w:color="auto"/>
              <w:right w:val="single" w:sz="4" w:space="0" w:color="auto"/>
            </w:tcBorders>
            <w:shd w:val="clear" w:color="auto" w:fill="auto"/>
          </w:tcPr>
          <w:p w14:paraId="00743F5B" w14:textId="77777777" w:rsidR="00B33E74" w:rsidRPr="00CF7C45" w:rsidRDefault="00B33E74" w:rsidP="009D418C">
            <w:pPr>
              <w:rPr>
                <w:rFonts w:ascii="Times New Roman" w:hAnsi="Times New Roman" w:cs="Times New Roman"/>
                <w:sz w:val="20"/>
                <w:szCs w:val="20"/>
              </w:rPr>
            </w:pPr>
          </w:p>
        </w:tc>
      </w:tr>
      <w:tr w:rsidR="00B33E74" w:rsidRPr="00CF7C45" w14:paraId="128A8B9B" w14:textId="77777777" w:rsidTr="008807D2">
        <w:trPr>
          <w:cantSplit/>
        </w:trPr>
        <w:tc>
          <w:tcPr>
            <w:tcW w:w="1133" w:type="dxa"/>
            <w:tcBorders>
              <w:top w:val="nil"/>
              <w:left w:val="single" w:sz="4" w:space="0" w:color="auto"/>
              <w:bottom w:val="single" w:sz="4" w:space="0" w:color="auto"/>
              <w:right w:val="single" w:sz="4" w:space="0" w:color="auto"/>
            </w:tcBorders>
          </w:tcPr>
          <w:p w14:paraId="0C9ADECC" w14:textId="77777777" w:rsidR="00B33E74" w:rsidRPr="00CF7C45" w:rsidRDefault="00B33E74" w:rsidP="009D418C">
            <w:pPr>
              <w:rPr>
                <w:rFonts w:ascii="Times New Roman" w:hAnsi="Times New Roman" w:cs="Times New Roman"/>
                <w:bCs/>
                <w:sz w:val="20"/>
                <w:szCs w:val="20"/>
              </w:rPr>
            </w:pPr>
            <w:r w:rsidRPr="00CF7C45">
              <w:rPr>
                <w:rFonts w:ascii="Times New Roman" w:hAnsi="Times New Roman" w:cs="Times New Roman"/>
                <w:bCs/>
                <w:sz w:val="20"/>
                <w:szCs w:val="20"/>
              </w:rPr>
              <w:t>27.1</w:t>
            </w:r>
          </w:p>
        </w:tc>
        <w:tc>
          <w:tcPr>
            <w:tcW w:w="3830" w:type="dxa"/>
            <w:tcBorders>
              <w:top w:val="nil"/>
              <w:left w:val="single" w:sz="4" w:space="0" w:color="auto"/>
              <w:bottom w:val="single" w:sz="4" w:space="0" w:color="auto"/>
              <w:right w:val="single" w:sz="4" w:space="0" w:color="auto"/>
            </w:tcBorders>
            <w:shd w:val="clear" w:color="auto" w:fill="auto"/>
          </w:tcPr>
          <w:p w14:paraId="2C61F6B7" w14:textId="77777777" w:rsidR="00B33E74" w:rsidRPr="00CF7C45" w:rsidRDefault="00B33E74" w:rsidP="009D418C">
            <w:pPr>
              <w:rPr>
                <w:rFonts w:ascii="Times New Roman" w:hAnsi="Times New Roman" w:cs="Times New Roman"/>
                <w:sz w:val="20"/>
                <w:szCs w:val="20"/>
              </w:rPr>
            </w:pPr>
            <w:r w:rsidRPr="00CF7C45">
              <w:rPr>
                <w:rFonts w:ascii="Times New Roman" w:hAnsi="Times New Roman" w:cs="Times New Roman"/>
                <w:bCs/>
                <w:sz w:val="20"/>
                <w:szCs w:val="20"/>
              </w:rPr>
              <w:t>Hardware or software, engineered to enable an attack</w:t>
            </w:r>
            <w:r w:rsidRPr="00CF7C45">
              <w:rPr>
                <w:rFonts w:ascii="Times New Roman" w:hAnsi="Times New Roman" w:cs="Times New Roman"/>
                <w:sz w:val="20"/>
                <w:szCs w:val="20"/>
              </w:rPr>
              <w:t xml:space="preserve"> or fail to meet design criteria to stop an attack</w:t>
            </w:r>
          </w:p>
        </w:tc>
        <w:tc>
          <w:tcPr>
            <w:tcW w:w="594" w:type="dxa"/>
            <w:tcBorders>
              <w:top w:val="nil"/>
              <w:left w:val="single" w:sz="4" w:space="0" w:color="auto"/>
              <w:bottom w:val="single" w:sz="4" w:space="0" w:color="auto"/>
              <w:right w:val="single" w:sz="4" w:space="0" w:color="auto"/>
            </w:tcBorders>
          </w:tcPr>
          <w:p w14:paraId="454287F6" w14:textId="77777777" w:rsidR="00B33E74" w:rsidRPr="00CF7C45" w:rsidRDefault="00B33E74" w:rsidP="009D418C">
            <w:pPr>
              <w:rPr>
                <w:rFonts w:ascii="Times New Roman" w:hAnsi="Times New Roman" w:cs="Times New Roman"/>
                <w:sz w:val="20"/>
                <w:szCs w:val="20"/>
              </w:rPr>
            </w:pPr>
            <w:r w:rsidRPr="00CF7C45">
              <w:rPr>
                <w:rFonts w:ascii="Times New Roman" w:hAnsi="Times New Roman" w:cs="Times New Roman"/>
                <w:sz w:val="20"/>
                <w:szCs w:val="20"/>
              </w:rPr>
              <w:t>M23</w:t>
            </w:r>
          </w:p>
        </w:tc>
        <w:tc>
          <w:tcPr>
            <w:tcW w:w="3969" w:type="dxa"/>
            <w:tcBorders>
              <w:top w:val="nil"/>
              <w:left w:val="single" w:sz="4" w:space="0" w:color="auto"/>
              <w:bottom w:val="single" w:sz="4" w:space="0" w:color="auto"/>
              <w:right w:val="single" w:sz="4" w:space="0" w:color="auto"/>
            </w:tcBorders>
            <w:shd w:val="clear" w:color="auto" w:fill="auto"/>
          </w:tcPr>
          <w:p w14:paraId="2466B06A" w14:textId="77777777" w:rsidR="00B33E74" w:rsidRPr="00CF7C45" w:rsidRDefault="00B33E74" w:rsidP="008B7897">
            <w:pPr>
              <w:rPr>
                <w:rFonts w:ascii="Times New Roman" w:hAnsi="Times New Roman" w:cs="Times New Roman"/>
                <w:sz w:val="20"/>
                <w:szCs w:val="20"/>
              </w:rPr>
            </w:pPr>
            <w:r w:rsidRPr="00CF7C45">
              <w:rPr>
                <w:rFonts w:ascii="Times New Roman" w:hAnsi="Times New Roman" w:cs="Times New Roman"/>
                <w:sz w:val="20"/>
                <w:szCs w:val="20"/>
              </w:rPr>
              <w:t xml:space="preserve">Cybersecurity best practices for software and hardware development shall be followed. </w:t>
            </w:r>
          </w:p>
        </w:tc>
      </w:tr>
      <w:tr w:rsidR="00B33E74" w:rsidRPr="00CF7C45" w14:paraId="053CA94A" w14:textId="77777777" w:rsidTr="008807D2">
        <w:trPr>
          <w:cantSplit/>
        </w:trPr>
        <w:tc>
          <w:tcPr>
            <w:tcW w:w="1133" w:type="dxa"/>
            <w:tcBorders>
              <w:top w:val="nil"/>
              <w:left w:val="single" w:sz="4" w:space="0" w:color="auto"/>
              <w:bottom w:val="single" w:sz="4" w:space="0" w:color="auto"/>
              <w:right w:val="single" w:sz="4" w:space="0" w:color="auto"/>
            </w:tcBorders>
          </w:tcPr>
          <w:p w14:paraId="681A7C84" w14:textId="77777777" w:rsidR="00B33E74" w:rsidRPr="00CF7C45" w:rsidRDefault="00B33E74" w:rsidP="009D418C">
            <w:pPr>
              <w:rPr>
                <w:rFonts w:ascii="Times New Roman" w:hAnsi="Times New Roman" w:cs="Times New Roman"/>
                <w:bCs/>
                <w:sz w:val="20"/>
                <w:szCs w:val="20"/>
              </w:rPr>
            </w:pPr>
            <w:r w:rsidRPr="00CF7C45">
              <w:rPr>
                <w:rFonts w:ascii="Times New Roman" w:hAnsi="Times New Roman" w:cs="Times New Roman"/>
                <w:bCs/>
                <w:sz w:val="20"/>
                <w:szCs w:val="20"/>
              </w:rPr>
              <w:t>28.1</w:t>
            </w:r>
          </w:p>
        </w:tc>
        <w:tc>
          <w:tcPr>
            <w:tcW w:w="3830" w:type="dxa"/>
            <w:tcBorders>
              <w:top w:val="nil"/>
              <w:left w:val="single" w:sz="4" w:space="0" w:color="auto"/>
              <w:bottom w:val="single" w:sz="4" w:space="0" w:color="auto"/>
              <w:right w:val="single" w:sz="4" w:space="0" w:color="auto"/>
            </w:tcBorders>
            <w:shd w:val="clear" w:color="auto" w:fill="auto"/>
          </w:tcPr>
          <w:p w14:paraId="5B27D188" w14:textId="77777777" w:rsidR="00B33E74" w:rsidRPr="00CF7C45" w:rsidRDefault="00A446EF" w:rsidP="009D418C">
            <w:pPr>
              <w:rPr>
                <w:rFonts w:ascii="Times New Roman" w:hAnsi="Times New Roman" w:cs="Times New Roman"/>
                <w:sz w:val="20"/>
                <w:szCs w:val="20"/>
              </w:rPr>
            </w:pPr>
            <w:r w:rsidRPr="00CF7C45">
              <w:rPr>
                <w:rFonts w:ascii="Times New Roman" w:hAnsi="Times New Roman" w:cs="Times New Roman"/>
                <w:bCs/>
                <w:sz w:val="20"/>
                <w:szCs w:val="20"/>
              </w:rPr>
              <w:t>The presence of software bugs can be a basis for potential exploitable vulnerabilities. This is particularly true if software has not been tested to verify that known bad code/bugs is not present and reduce the risk of unknown bad code/bugs being present.</w:t>
            </w:r>
          </w:p>
        </w:tc>
        <w:tc>
          <w:tcPr>
            <w:tcW w:w="594" w:type="dxa"/>
            <w:vMerge w:val="restart"/>
            <w:tcBorders>
              <w:top w:val="nil"/>
              <w:left w:val="single" w:sz="4" w:space="0" w:color="auto"/>
              <w:right w:val="single" w:sz="4" w:space="0" w:color="auto"/>
            </w:tcBorders>
          </w:tcPr>
          <w:p w14:paraId="219E38BB" w14:textId="77777777" w:rsidR="00B33E74" w:rsidRPr="00CF7C45" w:rsidRDefault="00B33E74" w:rsidP="00482202">
            <w:pPr>
              <w:spacing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M23</w:t>
            </w:r>
          </w:p>
        </w:tc>
        <w:tc>
          <w:tcPr>
            <w:tcW w:w="3969" w:type="dxa"/>
            <w:vMerge w:val="restart"/>
            <w:tcBorders>
              <w:top w:val="nil"/>
              <w:left w:val="single" w:sz="4" w:space="0" w:color="auto"/>
              <w:right w:val="single" w:sz="4" w:space="0" w:color="auto"/>
            </w:tcBorders>
            <w:shd w:val="clear" w:color="auto" w:fill="auto"/>
          </w:tcPr>
          <w:p w14:paraId="2BE87338" w14:textId="77777777" w:rsidR="00B33E74" w:rsidRDefault="00B33E74" w:rsidP="008B7897">
            <w:pPr>
              <w:spacing w:line="240" w:lineRule="auto"/>
              <w:rPr>
                <w:ins w:id="310" w:author="Autho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 xml:space="preserve">Cybersecurity best practices for software and hardware development shall be followed. </w:t>
            </w:r>
          </w:p>
          <w:p w14:paraId="4DF32E1B" w14:textId="1F355D08" w:rsidR="00D13264" w:rsidRPr="00CF7C45" w:rsidRDefault="00D13264" w:rsidP="00D13264">
            <w:pPr>
              <w:spacing w:line="240" w:lineRule="auto"/>
              <w:rPr>
                <w:rFonts w:ascii="Times New Roman" w:eastAsia="MS Mincho" w:hAnsi="Times New Roman" w:cs="Times New Roman"/>
                <w:sz w:val="20"/>
                <w:szCs w:val="20"/>
                <w:lang w:eastAsia="ja-JP"/>
              </w:rPr>
            </w:pPr>
            <w:ins w:id="311" w:author="Author">
              <w:r>
                <w:rPr>
                  <w:rFonts w:ascii="Times New Roman" w:eastAsia="MS Mincho" w:hAnsi="Times New Roman" w:cs="Times New Roman"/>
                  <w:sz w:val="20"/>
                  <w:szCs w:val="20"/>
                  <w:lang w:eastAsia="ja-JP"/>
                </w:rPr>
                <w:t>Cybersecurity certification with testing with adequate coverage</w:t>
              </w:r>
            </w:ins>
          </w:p>
        </w:tc>
      </w:tr>
      <w:tr w:rsidR="00B33E74" w:rsidRPr="00CF7C45" w14:paraId="25C2DED3" w14:textId="77777777" w:rsidTr="008807D2">
        <w:trPr>
          <w:cantSplit/>
        </w:trPr>
        <w:tc>
          <w:tcPr>
            <w:tcW w:w="1133" w:type="dxa"/>
            <w:tcBorders>
              <w:top w:val="nil"/>
              <w:left w:val="single" w:sz="4" w:space="0" w:color="auto"/>
              <w:bottom w:val="single" w:sz="4" w:space="0" w:color="auto"/>
              <w:right w:val="single" w:sz="4" w:space="0" w:color="auto"/>
            </w:tcBorders>
          </w:tcPr>
          <w:p w14:paraId="03372971" w14:textId="77777777" w:rsidR="00B33E74" w:rsidRPr="00CF7C45" w:rsidRDefault="00B33E74" w:rsidP="009D418C">
            <w:pPr>
              <w:rPr>
                <w:rFonts w:ascii="Times New Roman" w:hAnsi="Times New Roman" w:cs="Times New Roman"/>
                <w:bCs/>
                <w:sz w:val="20"/>
                <w:szCs w:val="20"/>
              </w:rPr>
            </w:pPr>
            <w:r w:rsidRPr="00CF7C45">
              <w:rPr>
                <w:rFonts w:ascii="Times New Roman" w:hAnsi="Times New Roman" w:cs="Times New Roman"/>
                <w:bCs/>
                <w:sz w:val="20"/>
                <w:szCs w:val="20"/>
              </w:rPr>
              <w:t>28.2</w:t>
            </w:r>
          </w:p>
        </w:tc>
        <w:tc>
          <w:tcPr>
            <w:tcW w:w="3830" w:type="dxa"/>
            <w:tcBorders>
              <w:top w:val="nil"/>
              <w:left w:val="single" w:sz="4" w:space="0" w:color="auto"/>
              <w:bottom w:val="single" w:sz="4" w:space="0" w:color="auto"/>
              <w:right w:val="single" w:sz="4" w:space="0" w:color="auto"/>
            </w:tcBorders>
            <w:shd w:val="clear" w:color="auto" w:fill="auto"/>
          </w:tcPr>
          <w:p w14:paraId="763D984F" w14:textId="77777777" w:rsidR="00B33E74" w:rsidRPr="00CF7C45" w:rsidRDefault="00B33E74">
            <w:pPr>
              <w:rPr>
                <w:rFonts w:ascii="Times New Roman" w:hAnsi="Times New Roman" w:cs="Times New Roman"/>
                <w:sz w:val="20"/>
                <w:szCs w:val="20"/>
              </w:rPr>
            </w:pPr>
            <w:r w:rsidRPr="00CF7C45">
              <w:rPr>
                <w:rFonts w:ascii="Times New Roman" w:hAnsi="Times New Roman" w:cs="Times New Roman"/>
                <w:bCs/>
                <w:sz w:val="20"/>
                <w:szCs w:val="20"/>
              </w:rPr>
              <w:t>Using remainders</w:t>
            </w:r>
            <w:r w:rsidRPr="00CF7C45">
              <w:rPr>
                <w:rFonts w:ascii="Times New Roman" w:hAnsi="Times New Roman" w:cs="Times New Roman"/>
                <w:sz w:val="20"/>
                <w:szCs w:val="20"/>
              </w:rPr>
              <w:t xml:space="preserve"> from development (e.g. debug ports, JTAG ports, microprocessors, development certificates, developer passwords, …) </w:t>
            </w:r>
            <w:r w:rsidR="00A446EF" w:rsidRPr="00CF7C45">
              <w:rPr>
                <w:rFonts w:ascii="Times New Roman" w:hAnsi="Times New Roman" w:cs="Times New Roman"/>
                <w:sz w:val="20"/>
                <w:szCs w:val="20"/>
              </w:rPr>
              <w:t>can permit an attacker to</w:t>
            </w:r>
            <w:r w:rsidRPr="00CF7C45">
              <w:rPr>
                <w:rFonts w:ascii="Times New Roman" w:hAnsi="Times New Roman" w:cs="Times New Roman"/>
                <w:sz w:val="20"/>
                <w:szCs w:val="20"/>
              </w:rPr>
              <w:t xml:space="preserve"> access ECUs or gain higher privileges</w:t>
            </w:r>
          </w:p>
        </w:tc>
        <w:tc>
          <w:tcPr>
            <w:tcW w:w="594" w:type="dxa"/>
            <w:vMerge/>
            <w:tcBorders>
              <w:left w:val="single" w:sz="4" w:space="0" w:color="auto"/>
              <w:right w:val="single" w:sz="4" w:space="0" w:color="auto"/>
            </w:tcBorders>
          </w:tcPr>
          <w:p w14:paraId="3408FAC0" w14:textId="77777777" w:rsidR="00B33E74" w:rsidRPr="00CF7C45" w:rsidRDefault="00B33E74" w:rsidP="009D418C">
            <w:pPr>
              <w:rPr>
                <w:rFonts w:ascii="Times New Roman" w:hAnsi="Times New Roman" w:cs="Times New Roman"/>
                <w:sz w:val="20"/>
                <w:szCs w:val="20"/>
              </w:rPr>
            </w:pPr>
          </w:p>
        </w:tc>
        <w:tc>
          <w:tcPr>
            <w:tcW w:w="3969" w:type="dxa"/>
            <w:vMerge/>
            <w:tcBorders>
              <w:left w:val="single" w:sz="4" w:space="0" w:color="auto"/>
              <w:right w:val="single" w:sz="4" w:space="0" w:color="auto"/>
            </w:tcBorders>
            <w:shd w:val="clear" w:color="auto" w:fill="auto"/>
          </w:tcPr>
          <w:p w14:paraId="57885F75" w14:textId="77777777" w:rsidR="00B33E74" w:rsidRPr="00CF7C45" w:rsidRDefault="00B33E74" w:rsidP="009D418C">
            <w:pPr>
              <w:rPr>
                <w:rFonts w:ascii="Times New Roman" w:hAnsi="Times New Roman" w:cs="Times New Roman"/>
                <w:sz w:val="20"/>
                <w:szCs w:val="20"/>
              </w:rPr>
            </w:pPr>
          </w:p>
        </w:tc>
      </w:tr>
      <w:tr w:rsidR="00B33E74" w:rsidRPr="00CF7C45" w14:paraId="12462A9E" w14:textId="77777777" w:rsidTr="008807D2">
        <w:trPr>
          <w:cantSplit/>
        </w:trPr>
        <w:tc>
          <w:tcPr>
            <w:tcW w:w="1133" w:type="dxa"/>
            <w:tcBorders>
              <w:top w:val="nil"/>
              <w:left w:val="single" w:sz="4" w:space="0" w:color="auto"/>
              <w:bottom w:val="single" w:sz="4" w:space="0" w:color="auto"/>
              <w:right w:val="single" w:sz="4" w:space="0" w:color="auto"/>
            </w:tcBorders>
          </w:tcPr>
          <w:p w14:paraId="3FEB1DE4" w14:textId="77777777" w:rsidR="00B33E74" w:rsidRPr="00CF7C45" w:rsidRDefault="00B33E74" w:rsidP="009D418C">
            <w:pPr>
              <w:rPr>
                <w:rFonts w:ascii="Times New Roman" w:hAnsi="Times New Roman" w:cs="Times New Roman"/>
                <w:bCs/>
                <w:sz w:val="20"/>
                <w:szCs w:val="20"/>
              </w:rPr>
            </w:pPr>
            <w:r w:rsidRPr="00CF7C45">
              <w:rPr>
                <w:rFonts w:ascii="Times New Roman" w:hAnsi="Times New Roman" w:cs="Times New Roman"/>
                <w:bCs/>
                <w:sz w:val="20"/>
                <w:szCs w:val="20"/>
              </w:rPr>
              <w:t>29.1</w:t>
            </w:r>
          </w:p>
        </w:tc>
        <w:tc>
          <w:tcPr>
            <w:tcW w:w="3830" w:type="dxa"/>
            <w:tcBorders>
              <w:top w:val="nil"/>
              <w:left w:val="single" w:sz="4" w:space="0" w:color="auto"/>
              <w:bottom w:val="single" w:sz="4" w:space="0" w:color="auto"/>
              <w:right w:val="single" w:sz="4" w:space="0" w:color="auto"/>
            </w:tcBorders>
            <w:shd w:val="clear" w:color="auto" w:fill="auto"/>
          </w:tcPr>
          <w:p w14:paraId="39E69A7B" w14:textId="77777777" w:rsidR="00B33E74" w:rsidRPr="00CF7C45" w:rsidRDefault="00B33E74" w:rsidP="009D418C">
            <w:pPr>
              <w:rPr>
                <w:rFonts w:ascii="Times New Roman" w:hAnsi="Times New Roman" w:cs="Times New Roman"/>
                <w:sz w:val="20"/>
                <w:szCs w:val="20"/>
              </w:rPr>
            </w:pPr>
            <w:r w:rsidRPr="00CF7C45">
              <w:rPr>
                <w:rFonts w:ascii="Times New Roman" w:hAnsi="Times New Roman" w:cs="Times New Roman"/>
                <w:bCs/>
                <w:sz w:val="20"/>
                <w:szCs w:val="20"/>
              </w:rPr>
              <w:t>Superfluous internet ports left open</w:t>
            </w:r>
            <w:r w:rsidRPr="00CF7C45">
              <w:rPr>
                <w:rFonts w:ascii="Times New Roman" w:hAnsi="Times New Roman" w:cs="Times New Roman"/>
                <w:sz w:val="20"/>
                <w:szCs w:val="20"/>
              </w:rPr>
              <w:t>, providing access to network systems</w:t>
            </w:r>
          </w:p>
        </w:tc>
        <w:tc>
          <w:tcPr>
            <w:tcW w:w="594" w:type="dxa"/>
            <w:vMerge/>
            <w:tcBorders>
              <w:left w:val="single" w:sz="4" w:space="0" w:color="auto"/>
              <w:bottom w:val="single" w:sz="4" w:space="0" w:color="auto"/>
              <w:right w:val="single" w:sz="4" w:space="0" w:color="auto"/>
            </w:tcBorders>
          </w:tcPr>
          <w:p w14:paraId="5EC134AD" w14:textId="77777777" w:rsidR="00B33E74" w:rsidRPr="00CF7C45" w:rsidRDefault="00B33E74" w:rsidP="009D418C">
            <w:pPr>
              <w:rPr>
                <w:rFonts w:ascii="Times New Roman" w:hAnsi="Times New Roman" w:cs="Times New Roman"/>
                <w:sz w:val="20"/>
                <w:szCs w:val="20"/>
              </w:rPr>
            </w:pPr>
          </w:p>
        </w:tc>
        <w:tc>
          <w:tcPr>
            <w:tcW w:w="3969" w:type="dxa"/>
            <w:vMerge/>
            <w:tcBorders>
              <w:left w:val="single" w:sz="4" w:space="0" w:color="auto"/>
              <w:bottom w:val="single" w:sz="4" w:space="0" w:color="auto"/>
              <w:right w:val="single" w:sz="4" w:space="0" w:color="auto"/>
            </w:tcBorders>
            <w:shd w:val="clear" w:color="auto" w:fill="auto"/>
          </w:tcPr>
          <w:p w14:paraId="350EC271" w14:textId="77777777" w:rsidR="00B33E74" w:rsidRPr="00CF7C45" w:rsidRDefault="00B33E74" w:rsidP="009D418C">
            <w:pPr>
              <w:rPr>
                <w:rFonts w:ascii="Times New Roman" w:hAnsi="Times New Roman" w:cs="Times New Roman"/>
                <w:sz w:val="20"/>
                <w:szCs w:val="20"/>
              </w:rPr>
            </w:pPr>
          </w:p>
        </w:tc>
      </w:tr>
      <w:tr w:rsidR="00B33E74" w:rsidRPr="00CF7C45" w14:paraId="1B12A466" w14:textId="77777777" w:rsidTr="00531027">
        <w:trPr>
          <w:cantSplit/>
        </w:trPr>
        <w:tc>
          <w:tcPr>
            <w:tcW w:w="1133" w:type="dxa"/>
            <w:tcBorders>
              <w:top w:val="nil"/>
              <w:left w:val="single" w:sz="4" w:space="0" w:color="auto"/>
              <w:bottom w:val="single" w:sz="12" w:space="0" w:color="auto"/>
              <w:right w:val="single" w:sz="4" w:space="0" w:color="auto"/>
            </w:tcBorders>
          </w:tcPr>
          <w:p w14:paraId="28DDA067" w14:textId="77777777" w:rsidR="00B33E74" w:rsidRPr="00CF7C45" w:rsidRDefault="00B33E74" w:rsidP="009D418C">
            <w:pPr>
              <w:rPr>
                <w:rFonts w:ascii="Times New Roman" w:hAnsi="Times New Roman" w:cs="Times New Roman"/>
                <w:sz w:val="20"/>
                <w:szCs w:val="20"/>
              </w:rPr>
            </w:pPr>
            <w:r w:rsidRPr="00CF7C45">
              <w:rPr>
                <w:rFonts w:ascii="Times New Roman" w:hAnsi="Times New Roman" w:cs="Times New Roman"/>
                <w:sz w:val="20"/>
                <w:szCs w:val="20"/>
              </w:rPr>
              <w:t>29.2</w:t>
            </w:r>
          </w:p>
        </w:tc>
        <w:tc>
          <w:tcPr>
            <w:tcW w:w="3830" w:type="dxa"/>
            <w:tcBorders>
              <w:top w:val="nil"/>
              <w:left w:val="single" w:sz="4" w:space="0" w:color="auto"/>
              <w:bottom w:val="single" w:sz="12" w:space="0" w:color="auto"/>
              <w:right w:val="single" w:sz="4" w:space="0" w:color="auto"/>
            </w:tcBorders>
            <w:shd w:val="clear" w:color="auto" w:fill="auto"/>
          </w:tcPr>
          <w:p w14:paraId="595F6150" w14:textId="77777777" w:rsidR="00B33E74" w:rsidRPr="00CF7C45" w:rsidRDefault="00A446EF">
            <w:pPr>
              <w:rPr>
                <w:rFonts w:ascii="Times New Roman" w:hAnsi="Times New Roman" w:cs="Times New Roman"/>
                <w:sz w:val="20"/>
                <w:szCs w:val="20"/>
              </w:rPr>
            </w:pPr>
            <w:r w:rsidRPr="00CF7C45">
              <w:rPr>
                <w:rFonts w:ascii="Times New Roman" w:hAnsi="Times New Roman" w:cs="Times New Roman"/>
                <w:bCs/>
                <w:sz w:val="20"/>
                <w:szCs w:val="20"/>
              </w:rPr>
              <w:t>Circumvent network separation to gain control. Specific example is the use of unprotected gateways, or access points (such as truck-trailer gateways), to circumvent protections and gain access to other network segments to perform malicious acts, such as sending arbitrary CAN bus messages</w:t>
            </w:r>
          </w:p>
        </w:tc>
        <w:tc>
          <w:tcPr>
            <w:tcW w:w="594" w:type="dxa"/>
            <w:tcBorders>
              <w:top w:val="nil"/>
              <w:left w:val="single" w:sz="4" w:space="0" w:color="auto"/>
              <w:bottom w:val="single" w:sz="12" w:space="0" w:color="auto"/>
              <w:right w:val="single" w:sz="4" w:space="0" w:color="auto"/>
            </w:tcBorders>
          </w:tcPr>
          <w:p w14:paraId="3B25285C" w14:textId="77777777" w:rsidR="00B33E74" w:rsidRPr="00CF7C45" w:rsidRDefault="00B33E74" w:rsidP="009D418C">
            <w:pPr>
              <w:spacing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M23</w:t>
            </w:r>
          </w:p>
        </w:tc>
        <w:tc>
          <w:tcPr>
            <w:tcW w:w="3969" w:type="dxa"/>
            <w:tcBorders>
              <w:top w:val="nil"/>
              <w:left w:val="single" w:sz="4" w:space="0" w:color="auto"/>
              <w:bottom w:val="single" w:sz="12" w:space="0" w:color="auto"/>
              <w:right w:val="single" w:sz="4" w:space="0" w:color="auto"/>
            </w:tcBorders>
            <w:shd w:val="clear" w:color="auto" w:fill="auto"/>
          </w:tcPr>
          <w:p w14:paraId="24B31EC5" w14:textId="77777777" w:rsidR="00B33E74" w:rsidRDefault="00B33E74" w:rsidP="008B7897">
            <w:pPr>
              <w:spacing w:line="240" w:lineRule="auto"/>
              <w:rPr>
                <w:ins w:id="312" w:author="Autho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 xml:space="preserve">Cybersecurity best practices for software and hardware development shall be followed. </w:t>
            </w:r>
          </w:p>
          <w:p w14:paraId="0283182E" w14:textId="38A42D5F" w:rsidR="00D13264" w:rsidRDefault="00D13264" w:rsidP="00D13264">
            <w:pPr>
              <w:spacing w:line="240" w:lineRule="auto"/>
              <w:rPr>
                <w:ins w:id="313" w:author="Author"/>
                <w:rFonts w:ascii="Times New Roman" w:eastAsia="MS Mincho" w:hAnsi="Times New Roman" w:cs="Times New Roman"/>
                <w:sz w:val="20"/>
                <w:szCs w:val="20"/>
                <w:lang w:eastAsia="ja-JP"/>
              </w:rPr>
            </w:pPr>
            <w:ins w:id="314" w:author="Author">
              <w:r w:rsidRPr="00CF7C45">
                <w:rPr>
                  <w:rFonts w:ascii="Times New Roman" w:eastAsia="MS Mincho" w:hAnsi="Times New Roman" w:cs="Times New Roman"/>
                  <w:sz w:val="20"/>
                  <w:szCs w:val="20"/>
                  <w:lang w:eastAsia="ja-JP"/>
                </w:rPr>
                <w:t xml:space="preserve">Cybersecurity best practices for </w:t>
              </w:r>
              <w:r>
                <w:rPr>
                  <w:rFonts w:ascii="Times New Roman" w:eastAsia="MS Mincho" w:hAnsi="Times New Roman" w:cs="Times New Roman"/>
                  <w:sz w:val="20"/>
                  <w:szCs w:val="20"/>
                  <w:lang w:eastAsia="ja-JP"/>
                </w:rPr>
                <w:t>system design and system integration</w:t>
              </w:r>
              <w:r w:rsidRPr="00CF7C45">
                <w:rPr>
                  <w:rFonts w:ascii="Times New Roman" w:eastAsia="MS Mincho" w:hAnsi="Times New Roman" w:cs="Times New Roman"/>
                  <w:sz w:val="20"/>
                  <w:szCs w:val="20"/>
                  <w:lang w:eastAsia="ja-JP"/>
                </w:rPr>
                <w:t xml:space="preserve"> shall be followed. </w:t>
              </w:r>
            </w:ins>
          </w:p>
          <w:p w14:paraId="1B8A1349" w14:textId="1D2161D6" w:rsidR="00D13264" w:rsidRPr="00CF7C45" w:rsidRDefault="00D13264" w:rsidP="008B7897">
            <w:pPr>
              <w:spacing w:line="240" w:lineRule="auto"/>
              <w:rPr>
                <w:rFonts w:ascii="Times New Roman" w:eastAsia="MS Mincho" w:hAnsi="Times New Roman" w:cs="Times New Roman"/>
                <w:sz w:val="20"/>
                <w:szCs w:val="20"/>
                <w:lang w:eastAsia="ja-JP"/>
              </w:rPr>
            </w:pPr>
          </w:p>
        </w:tc>
      </w:tr>
    </w:tbl>
    <w:p w14:paraId="35399E78" w14:textId="77777777" w:rsidR="009D418C" w:rsidRPr="00CF7C45" w:rsidRDefault="009D418C" w:rsidP="009D418C">
      <w:pPr>
        <w:spacing w:line="240" w:lineRule="auto"/>
        <w:rPr>
          <w:rFonts w:ascii="Times New Roman" w:eastAsia="MS Mincho" w:hAnsi="Times New Roman" w:cs="Times New Roman"/>
          <w:sz w:val="20"/>
          <w:szCs w:val="20"/>
          <w:lang w:eastAsia="ja-JP"/>
        </w:rPr>
      </w:pPr>
    </w:p>
    <w:p w14:paraId="7E812B05" w14:textId="77777777" w:rsidR="009D418C" w:rsidRPr="00CF7C45" w:rsidRDefault="009D418C" w:rsidP="00B644CF">
      <w:pPr>
        <w:pStyle w:val="SingleTxtG"/>
        <w:numPr>
          <w:ilvl w:val="0"/>
          <w:numId w:val="15"/>
        </w:numPr>
        <w:ind w:left="2268" w:hanging="1134"/>
        <w:rPr>
          <w:lang w:eastAsia="ja-JP"/>
        </w:rPr>
      </w:pPr>
      <w:r w:rsidRPr="00CF7C45">
        <w:t xml:space="preserve">Examples of mitigation for </w:t>
      </w:r>
      <w:r w:rsidR="006F785C">
        <w:rPr>
          <w:lang w:eastAsia="ja-JP"/>
        </w:rPr>
        <w:t>"</w:t>
      </w:r>
      <w:r w:rsidRPr="00CF7C45">
        <w:t>Data loss / data breach</w:t>
      </w:r>
      <w:r w:rsidR="00D86BDE" w:rsidRPr="00CF7C45">
        <w:t xml:space="preserve"> </w:t>
      </w:r>
      <w:r w:rsidRPr="00CF7C45">
        <w:t>from vehicle</w:t>
      </w:r>
      <w:r w:rsidR="006F785C">
        <w:rPr>
          <w:lang w:eastAsia="ja-JP"/>
        </w:rPr>
        <w:t>"</w:t>
      </w:r>
    </w:p>
    <w:p w14:paraId="3C5C5F52" w14:textId="77777777" w:rsidR="009D418C" w:rsidRPr="00CF7C45" w:rsidRDefault="00B644CF" w:rsidP="00B644CF">
      <w:pPr>
        <w:pStyle w:val="SingleTxtG"/>
      </w:pPr>
      <w:r>
        <w:lastRenderedPageBreak/>
        <w:tab/>
      </w:r>
      <w:r w:rsidR="009D418C" w:rsidRPr="00CF7C45">
        <w:t xml:space="preserve">Examples of mitigation to the threats which are related to </w:t>
      </w:r>
      <w:r w:rsidR="006F785C">
        <w:rPr>
          <w:lang w:eastAsia="ja-JP"/>
        </w:rPr>
        <w:t>"</w:t>
      </w:r>
      <w:r w:rsidR="009D418C" w:rsidRPr="00CF7C45">
        <w:t>Data loss / data breach</w:t>
      </w:r>
      <w:r w:rsidR="00D86BDE" w:rsidRPr="00CF7C45">
        <w:t xml:space="preserve"> </w:t>
      </w:r>
      <w:r w:rsidR="009D418C" w:rsidRPr="00CF7C45">
        <w:t>from vehicle</w:t>
      </w:r>
      <w:r w:rsidR="006F785C">
        <w:rPr>
          <w:lang w:eastAsia="ja-JP"/>
        </w:rPr>
        <w:t>"</w:t>
      </w:r>
      <w:r w:rsidR="009D418C" w:rsidRPr="00CF7C45">
        <w:rPr>
          <w:lang w:eastAsia="ja-JP"/>
        </w:rPr>
        <w:t xml:space="preserve"> </w:t>
      </w:r>
      <w:r w:rsidR="009D418C" w:rsidRPr="00CF7C45">
        <w:t>are listed in Table B</w:t>
      </w:r>
      <w:r w:rsidR="009D418C" w:rsidRPr="00CF7C45">
        <w:rPr>
          <w:rFonts w:eastAsia="MS Mincho"/>
          <w:lang w:eastAsia="ja-JP"/>
        </w:rPr>
        <w:t>8</w:t>
      </w:r>
      <w:r w:rsidR="009D418C" w:rsidRPr="00CF7C45">
        <w:t>.</w:t>
      </w:r>
    </w:p>
    <w:p w14:paraId="3EC1940C" w14:textId="77777777" w:rsidR="009D418C" w:rsidRPr="00CF7C45" w:rsidRDefault="00B644CF" w:rsidP="00B644CF">
      <w:pPr>
        <w:pStyle w:val="SingleTxtG"/>
        <w:ind w:left="1134" w:firstLine="0"/>
        <w:jc w:val="left"/>
      </w:pPr>
      <w:r>
        <w:t>Table B8</w:t>
      </w:r>
      <w:r>
        <w:br/>
      </w:r>
      <w:r w:rsidR="009D418C" w:rsidRPr="00B644CF">
        <w:rPr>
          <w:b/>
          <w:bCs w:val="0"/>
        </w:rPr>
        <w:t xml:space="preserve">Examples of mitigation to the threats which are related to </w:t>
      </w:r>
      <w:r w:rsidR="006F785C" w:rsidRPr="00B644CF">
        <w:rPr>
          <w:b/>
          <w:bCs w:val="0"/>
          <w:lang w:eastAsia="ja-JP"/>
        </w:rPr>
        <w:t>"</w:t>
      </w:r>
      <w:r w:rsidR="009D418C" w:rsidRPr="00B644CF">
        <w:rPr>
          <w:b/>
          <w:bCs w:val="0"/>
        </w:rPr>
        <w:t>Data loss / data breach</w:t>
      </w:r>
      <w:r w:rsidR="003022B1" w:rsidRPr="00B644CF">
        <w:rPr>
          <w:b/>
          <w:bCs w:val="0"/>
        </w:rPr>
        <w:t xml:space="preserve"> </w:t>
      </w:r>
      <w:r w:rsidR="009D418C" w:rsidRPr="00B644CF">
        <w:rPr>
          <w:b/>
          <w:bCs w:val="0"/>
        </w:rPr>
        <w:t>from vehicle</w:t>
      </w:r>
      <w:r w:rsidR="006F785C" w:rsidRPr="00B644CF">
        <w:rPr>
          <w:b/>
          <w:bCs w:val="0"/>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3"/>
        <w:gridCol w:w="4397"/>
        <w:gridCol w:w="594"/>
        <w:gridCol w:w="3402"/>
      </w:tblGrid>
      <w:tr w:rsidR="00B33E74" w:rsidRPr="00CF7C45" w14:paraId="2C5EA342" w14:textId="77777777" w:rsidTr="00531027">
        <w:trPr>
          <w:cantSplit/>
        </w:trPr>
        <w:tc>
          <w:tcPr>
            <w:tcW w:w="1133" w:type="dxa"/>
            <w:tcBorders>
              <w:bottom w:val="single" w:sz="12" w:space="0" w:color="auto"/>
            </w:tcBorders>
          </w:tcPr>
          <w:p w14:paraId="2359603C" w14:textId="77777777" w:rsidR="00B33E74" w:rsidRPr="00CF7C45" w:rsidRDefault="00B33E74" w:rsidP="009D418C">
            <w:pPr>
              <w:tabs>
                <w:tab w:val="left" w:pos="1418"/>
                <w:tab w:val="left" w:pos="1560"/>
              </w:tabs>
              <w:jc w:val="center"/>
              <w:rPr>
                <w:rFonts w:ascii="Times New Roman" w:hAnsi="Times New Roman" w:cs="Times New Roman"/>
                <w:i/>
                <w:sz w:val="20"/>
                <w:szCs w:val="20"/>
                <w:lang w:eastAsia="ja-JP"/>
              </w:rPr>
            </w:pPr>
            <w:r w:rsidRPr="00CF7C45">
              <w:rPr>
                <w:rFonts w:ascii="Times New Roman" w:hAnsi="Times New Roman" w:cs="Times New Roman"/>
                <w:i/>
                <w:sz w:val="20"/>
                <w:szCs w:val="20"/>
              </w:rPr>
              <w:t>Table 1 reference</w:t>
            </w:r>
          </w:p>
        </w:tc>
        <w:tc>
          <w:tcPr>
            <w:tcW w:w="4397" w:type="dxa"/>
            <w:tcBorders>
              <w:bottom w:val="single" w:sz="12" w:space="0" w:color="auto"/>
            </w:tcBorders>
          </w:tcPr>
          <w:p w14:paraId="36CDA967" w14:textId="77777777" w:rsidR="00B33E74" w:rsidRPr="00CF7C45" w:rsidRDefault="00B33E74" w:rsidP="009D418C">
            <w:pPr>
              <w:tabs>
                <w:tab w:val="left" w:pos="1418"/>
                <w:tab w:val="left" w:pos="1560"/>
              </w:tabs>
              <w:jc w:val="center"/>
              <w:rPr>
                <w:rFonts w:ascii="Times New Roman" w:hAnsi="Times New Roman" w:cs="Times New Roman"/>
                <w:i/>
                <w:sz w:val="20"/>
                <w:szCs w:val="20"/>
                <w:lang w:eastAsia="ja-JP"/>
              </w:rPr>
            </w:pPr>
            <w:r w:rsidRPr="00CF7C45">
              <w:rPr>
                <w:rFonts w:ascii="Times New Roman" w:hAnsi="Times New Roman" w:cs="Times New Roman"/>
                <w:i/>
                <w:sz w:val="20"/>
                <w:szCs w:val="20"/>
              </w:rPr>
              <w:t xml:space="preserve">Threats </w:t>
            </w:r>
            <w:r w:rsidRPr="00CF7C45">
              <w:rPr>
                <w:rFonts w:ascii="Times New Roman" w:hAnsi="Times New Roman" w:cs="Times New Roman"/>
                <w:i/>
                <w:sz w:val="20"/>
                <w:szCs w:val="20"/>
                <w:lang w:eastAsia="ja-JP"/>
              </w:rPr>
              <w:t>of</w:t>
            </w:r>
            <w:r w:rsidRPr="00CF7C45">
              <w:rPr>
                <w:rFonts w:ascii="Times New Roman" w:hAnsi="Times New Roman" w:cs="Times New Roman"/>
                <w:i/>
                <w:sz w:val="20"/>
                <w:szCs w:val="20"/>
              </w:rPr>
              <w:t xml:space="preserve"> </w:t>
            </w:r>
            <w:r w:rsidR="006F785C">
              <w:rPr>
                <w:rFonts w:ascii="Times New Roman" w:hAnsi="Times New Roman" w:cs="Times New Roman"/>
                <w:i/>
                <w:sz w:val="20"/>
                <w:szCs w:val="20"/>
              </w:rPr>
              <w:t>"</w:t>
            </w:r>
            <w:r w:rsidRPr="00CF7C45">
              <w:rPr>
                <w:rFonts w:ascii="Times New Roman" w:hAnsi="Times New Roman" w:cs="Times New Roman"/>
                <w:i/>
                <w:sz w:val="20"/>
                <w:szCs w:val="20"/>
              </w:rPr>
              <w:t>Data loss / data breach from vehicle</w:t>
            </w:r>
            <w:r w:rsidR="006F785C">
              <w:rPr>
                <w:rFonts w:ascii="Times New Roman" w:hAnsi="Times New Roman" w:cs="Times New Roman"/>
                <w:i/>
                <w:sz w:val="20"/>
                <w:szCs w:val="20"/>
                <w:lang w:eastAsia="ja-JP"/>
              </w:rPr>
              <w:t>"</w:t>
            </w:r>
          </w:p>
        </w:tc>
        <w:tc>
          <w:tcPr>
            <w:tcW w:w="594" w:type="dxa"/>
            <w:tcBorders>
              <w:bottom w:val="single" w:sz="12" w:space="0" w:color="auto"/>
            </w:tcBorders>
          </w:tcPr>
          <w:p w14:paraId="0AE89276" w14:textId="77777777" w:rsidR="00B33E74" w:rsidRPr="00CF7C45" w:rsidRDefault="00B33E74" w:rsidP="009D418C">
            <w:pPr>
              <w:tabs>
                <w:tab w:val="left" w:pos="1418"/>
                <w:tab w:val="left" w:pos="1560"/>
              </w:tabs>
              <w:spacing w:before="80" w:after="80" w:line="200" w:lineRule="exact"/>
              <w:jc w:val="center"/>
              <w:rPr>
                <w:rFonts w:ascii="Times New Roman" w:hAnsi="Times New Roman" w:cs="Times New Roman"/>
                <w:i/>
                <w:sz w:val="20"/>
                <w:szCs w:val="20"/>
              </w:rPr>
            </w:pPr>
            <w:r w:rsidRPr="00CF7C45">
              <w:rPr>
                <w:rFonts w:ascii="Times New Roman" w:hAnsi="Times New Roman" w:cs="Times New Roman"/>
                <w:i/>
                <w:sz w:val="20"/>
                <w:szCs w:val="20"/>
              </w:rPr>
              <w:t>Ref</w:t>
            </w:r>
          </w:p>
        </w:tc>
        <w:tc>
          <w:tcPr>
            <w:tcW w:w="3402" w:type="dxa"/>
            <w:tcBorders>
              <w:bottom w:val="single" w:sz="12" w:space="0" w:color="auto"/>
            </w:tcBorders>
          </w:tcPr>
          <w:p w14:paraId="17477BA2" w14:textId="77777777" w:rsidR="00B33E74" w:rsidRPr="00CF7C45" w:rsidRDefault="00B33E74" w:rsidP="009D418C">
            <w:pPr>
              <w:tabs>
                <w:tab w:val="left" w:pos="1418"/>
                <w:tab w:val="left" w:pos="1560"/>
              </w:tabs>
              <w:spacing w:before="80" w:after="80" w:line="200" w:lineRule="exact"/>
              <w:jc w:val="center"/>
              <w:rPr>
                <w:rFonts w:ascii="Times New Roman" w:hAnsi="Times New Roman" w:cs="Times New Roman"/>
                <w:i/>
                <w:sz w:val="20"/>
                <w:szCs w:val="20"/>
              </w:rPr>
            </w:pPr>
            <w:r w:rsidRPr="00CF7C45">
              <w:rPr>
                <w:rFonts w:ascii="Times New Roman" w:hAnsi="Times New Roman" w:cs="Times New Roman"/>
                <w:i/>
                <w:sz w:val="20"/>
                <w:szCs w:val="20"/>
              </w:rPr>
              <w:t>Mitigation</w:t>
            </w:r>
          </w:p>
        </w:tc>
      </w:tr>
      <w:tr w:rsidR="00B33E74" w:rsidRPr="00CF7C45" w14:paraId="61B904F0" w14:textId="77777777" w:rsidTr="00531027">
        <w:trPr>
          <w:cantSplit/>
        </w:trPr>
        <w:tc>
          <w:tcPr>
            <w:tcW w:w="1133" w:type="dxa"/>
            <w:tcBorders>
              <w:top w:val="single" w:sz="12" w:space="0" w:color="auto"/>
              <w:left w:val="single" w:sz="4" w:space="0" w:color="auto"/>
              <w:bottom w:val="single" w:sz="4" w:space="0" w:color="auto"/>
              <w:right w:val="single" w:sz="4" w:space="0" w:color="auto"/>
            </w:tcBorders>
          </w:tcPr>
          <w:p w14:paraId="45A9F7AA" w14:textId="77777777" w:rsidR="00B33E74" w:rsidRPr="00CF7C45" w:rsidRDefault="00B33E74" w:rsidP="009D418C">
            <w:pPr>
              <w:spacing w:line="240" w:lineRule="auto"/>
              <w:rPr>
                <w:rFonts w:ascii="Times New Roman" w:hAnsi="Times New Roman" w:cs="Times New Roman"/>
                <w:bCs/>
                <w:sz w:val="20"/>
                <w:szCs w:val="20"/>
              </w:rPr>
            </w:pPr>
            <w:r w:rsidRPr="00CF7C45">
              <w:rPr>
                <w:rFonts w:ascii="Times New Roman" w:hAnsi="Times New Roman" w:cs="Times New Roman"/>
                <w:bCs/>
                <w:sz w:val="20"/>
                <w:szCs w:val="20"/>
              </w:rPr>
              <w:t>30.1</w:t>
            </w:r>
          </w:p>
        </w:tc>
        <w:tc>
          <w:tcPr>
            <w:tcW w:w="4397" w:type="dxa"/>
            <w:tcBorders>
              <w:top w:val="single" w:sz="12" w:space="0" w:color="auto"/>
              <w:left w:val="single" w:sz="4" w:space="0" w:color="auto"/>
              <w:bottom w:val="single" w:sz="4" w:space="0" w:color="auto"/>
              <w:right w:val="single" w:sz="4" w:space="0" w:color="auto"/>
            </w:tcBorders>
            <w:shd w:val="clear" w:color="auto" w:fill="auto"/>
          </w:tcPr>
          <w:p w14:paraId="248F02AF" w14:textId="77777777" w:rsidR="00B33E74" w:rsidRPr="00CF7C45" w:rsidRDefault="00B33E74" w:rsidP="009D418C">
            <w:pPr>
              <w:spacing w:line="240" w:lineRule="auto"/>
              <w:rPr>
                <w:rFonts w:ascii="Times New Roman" w:hAnsi="Times New Roman" w:cs="Times New Roman"/>
                <w:sz w:val="20"/>
                <w:szCs w:val="20"/>
                <w:lang w:val="en-US" w:eastAsia="ja-JP"/>
              </w:rPr>
            </w:pPr>
            <w:r w:rsidRPr="00CF7C45">
              <w:rPr>
                <w:rFonts w:ascii="Times New Roman" w:hAnsi="Times New Roman" w:cs="Times New Roman"/>
                <w:bCs/>
                <w:sz w:val="20"/>
                <w:szCs w:val="20"/>
              </w:rPr>
              <w:t>Damage</w:t>
            </w:r>
            <w:r w:rsidRPr="00CF7C45">
              <w:rPr>
                <w:rFonts w:ascii="Times New Roman" w:hAnsi="Times New Roman" w:cs="Times New Roman"/>
                <w:sz w:val="20"/>
                <w:szCs w:val="20"/>
              </w:rPr>
              <w:t xml:space="preserve"> caused by a third party. Sensitive data may be lost or compromised due to physical damages in cases of traffic accident or theft</w:t>
            </w:r>
          </w:p>
        </w:tc>
        <w:tc>
          <w:tcPr>
            <w:tcW w:w="594" w:type="dxa"/>
            <w:vMerge w:val="restart"/>
            <w:tcBorders>
              <w:top w:val="single" w:sz="12" w:space="0" w:color="auto"/>
              <w:left w:val="single" w:sz="4" w:space="0" w:color="auto"/>
              <w:right w:val="single" w:sz="4" w:space="0" w:color="auto"/>
            </w:tcBorders>
          </w:tcPr>
          <w:p w14:paraId="1D66C9D2" w14:textId="77777777" w:rsidR="00B33E74" w:rsidRPr="00CF7C45" w:rsidRDefault="00B33E74" w:rsidP="009D418C">
            <w:pPr>
              <w:spacing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M24</w:t>
            </w:r>
          </w:p>
        </w:tc>
        <w:tc>
          <w:tcPr>
            <w:tcW w:w="3402" w:type="dxa"/>
            <w:vMerge w:val="restart"/>
            <w:tcBorders>
              <w:top w:val="single" w:sz="12" w:space="0" w:color="auto"/>
              <w:left w:val="single" w:sz="4" w:space="0" w:color="auto"/>
              <w:right w:val="single" w:sz="4" w:space="0" w:color="auto"/>
            </w:tcBorders>
            <w:shd w:val="clear" w:color="auto" w:fill="auto"/>
          </w:tcPr>
          <w:p w14:paraId="0B593364" w14:textId="77777777" w:rsidR="00B33E74" w:rsidRPr="00CF7C45" w:rsidRDefault="00B33E74" w:rsidP="009D418C">
            <w:pPr>
              <w:spacing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 xml:space="preserve">Data protection best practices shall be followed for storing private and sensitive data. Example Security Controls can be found in ISO/SC27/WG5. </w:t>
            </w:r>
          </w:p>
          <w:p w14:paraId="78153C58" w14:textId="77777777" w:rsidR="00B33E74" w:rsidRPr="00CF7C45" w:rsidRDefault="00B33E74" w:rsidP="009D418C">
            <w:pPr>
              <w:rPr>
                <w:rFonts w:ascii="Times New Roman" w:hAnsi="Times New Roman" w:cs="Times New Roman"/>
                <w:sz w:val="20"/>
                <w:szCs w:val="20"/>
                <w:lang w:val="en-US" w:eastAsia="ja-JP"/>
              </w:rPr>
            </w:pPr>
          </w:p>
        </w:tc>
      </w:tr>
      <w:tr w:rsidR="00B33E74" w:rsidRPr="00CF7C45" w14:paraId="57724DCB" w14:textId="77777777" w:rsidTr="00953F33">
        <w:trPr>
          <w:cantSplit/>
        </w:trPr>
        <w:tc>
          <w:tcPr>
            <w:tcW w:w="1133" w:type="dxa"/>
            <w:tcBorders>
              <w:top w:val="nil"/>
              <w:left w:val="single" w:sz="4" w:space="0" w:color="auto"/>
              <w:bottom w:val="single" w:sz="4" w:space="0" w:color="auto"/>
              <w:right w:val="single" w:sz="4" w:space="0" w:color="auto"/>
            </w:tcBorders>
          </w:tcPr>
          <w:p w14:paraId="11FF4687" w14:textId="77777777" w:rsidR="00B33E74" w:rsidRPr="00CF7C45" w:rsidRDefault="00B33E74" w:rsidP="009D418C">
            <w:pPr>
              <w:rPr>
                <w:rFonts w:ascii="Times New Roman" w:hAnsi="Times New Roman" w:cs="Times New Roman"/>
                <w:sz w:val="20"/>
                <w:szCs w:val="20"/>
              </w:rPr>
            </w:pPr>
            <w:r w:rsidRPr="00CF7C45">
              <w:rPr>
                <w:rFonts w:ascii="Times New Roman" w:hAnsi="Times New Roman" w:cs="Times New Roman"/>
                <w:sz w:val="20"/>
                <w:szCs w:val="20"/>
              </w:rPr>
              <w:t>30.2</w:t>
            </w:r>
          </w:p>
        </w:tc>
        <w:tc>
          <w:tcPr>
            <w:tcW w:w="4397" w:type="dxa"/>
            <w:tcBorders>
              <w:top w:val="nil"/>
              <w:left w:val="single" w:sz="4" w:space="0" w:color="auto"/>
              <w:bottom w:val="single" w:sz="4" w:space="0" w:color="auto"/>
              <w:right w:val="single" w:sz="4" w:space="0" w:color="auto"/>
            </w:tcBorders>
            <w:shd w:val="clear" w:color="auto" w:fill="auto"/>
          </w:tcPr>
          <w:p w14:paraId="09416CA2" w14:textId="77777777" w:rsidR="00B33E74" w:rsidRPr="00CF7C45" w:rsidRDefault="00B33E74" w:rsidP="009D418C">
            <w:pPr>
              <w:rPr>
                <w:rFonts w:ascii="Times New Roman" w:hAnsi="Times New Roman" w:cs="Times New Roman"/>
                <w:sz w:val="20"/>
                <w:szCs w:val="20"/>
              </w:rPr>
            </w:pPr>
            <w:r w:rsidRPr="00CF7C45">
              <w:rPr>
                <w:rFonts w:ascii="Times New Roman" w:hAnsi="Times New Roman" w:cs="Times New Roman"/>
                <w:sz w:val="20"/>
                <w:szCs w:val="20"/>
              </w:rPr>
              <w:t xml:space="preserve">Loss from </w:t>
            </w:r>
            <w:r w:rsidRPr="00CF7C45">
              <w:rPr>
                <w:rFonts w:ascii="Times New Roman" w:hAnsi="Times New Roman" w:cs="Times New Roman"/>
                <w:bCs/>
                <w:sz w:val="20"/>
                <w:szCs w:val="20"/>
              </w:rPr>
              <w:t>DRM</w:t>
            </w:r>
            <w:r w:rsidRPr="00CF7C45">
              <w:rPr>
                <w:rFonts w:ascii="Times New Roman" w:hAnsi="Times New Roman" w:cs="Times New Roman"/>
                <w:sz w:val="20"/>
                <w:szCs w:val="20"/>
              </w:rPr>
              <w:t xml:space="preserve"> (digital right management) conflicts. User data may be deleted due to DRM issues</w:t>
            </w:r>
          </w:p>
        </w:tc>
        <w:tc>
          <w:tcPr>
            <w:tcW w:w="594" w:type="dxa"/>
            <w:vMerge/>
            <w:tcBorders>
              <w:left w:val="single" w:sz="4" w:space="0" w:color="auto"/>
              <w:right w:val="single" w:sz="4" w:space="0" w:color="auto"/>
            </w:tcBorders>
          </w:tcPr>
          <w:p w14:paraId="2DF1302F" w14:textId="77777777" w:rsidR="00B33E74" w:rsidRPr="00CF7C45" w:rsidRDefault="00B33E74" w:rsidP="009D418C">
            <w:pPr>
              <w:rPr>
                <w:rFonts w:ascii="Times New Roman" w:hAnsi="Times New Roman" w:cs="Times New Roman"/>
                <w:sz w:val="20"/>
                <w:szCs w:val="20"/>
              </w:rPr>
            </w:pPr>
          </w:p>
        </w:tc>
        <w:tc>
          <w:tcPr>
            <w:tcW w:w="3402" w:type="dxa"/>
            <w:vMerge/>
            <w:tcBorders>
              <w:left w:val="single" w:sz="4" w:space="0" w:color="auto"/>
              <w:right w:val="single" w:sz="4" w:space="0" w:color="auto"/>
            </w:tcBorders>
            <w:shd w:val="clear" w:color="auto" w:fill="auto"/>
          </w:tcPr>
          <w:p w14:paraId="18D250CB" w14:textId="77777777" w:rsidR="00B33E74" w:rsidRPr="00CF7C45" w:rsidRDefault="00B33E74" w:rsidP="009D418C">
            <w:pPr>
              <w:rPr>
                <w:rFonts w:ascii="Times New Roman" w:hAnsi="Times New Roman" w:cs="Times New Roman"/>
                <w:sz w:val="20"/>
                <w:szCs w:val="20"/>
              </w:rPr>
            </w:pPr>
          </w:p>
        </w:tc>
      </w:tr>
      <w:tr w:rsidR="00B33E74" w:rsidRPr="00CF7C45" w14:paraId="21782A9B" w14:textId="77777777" w:rsidTr="00953F33">
        <w:trPr>
          <w:cantSplit/>
        </w:trPr>
        <w:tc>
          <w:tcPr>
            <w:tcW w:w="1133" w:type="dxa"/>
            <w:tcBorders>
              <w:top w:val="nil"/>
              <w:left w:val="single" w:sz="4" w:space="0" w:color="auto"/>
              <w:bottom w:val="single" w:sz="4" w:space="0" w:color="auto"/>
              <w:right w:val="single" w:sz="4" w:space="0" w:color="auto"/>
            </w:tcBorders>
          </w:tcPr>
          <w:p w14:paraId="571F3A9D" w14:textId="77777777" w:rsidR="00B33E74" w:rsidRPr="00CF7C45" w:rsidRDefault="00B33E74" w:rsidP="009D418C">
            <w:pPr>
              <w:rPr>
                <w:rFonts w:ascii="Times New Roman" w:hAnsi="Times New Roman" w:cs="Times New Roman"/>
                <w:sz w:val="20"/>
                <w:szCs w:val="20"/>
              </w:rPr>
            </w:pPr>
            <w:r w:rsidRPr="00CF7C45">
              <w:rPr>
                <w:rFonts w:ascii="Times New Roman" w:hAnsi="Times New Roman" w:cs="Times New Roman"/>
                <w:sz w:val="20"/>
                <w:szCs w:val="20"/>
              </w:rPr>
              <w:t>30.3</w:t>
            </w:r>
          </w:p>
        </w:tc>
        <w:tc>
          <w:tcPr>
            <w:tcW w:w="4397" w:type="dxa"/>
            <w:tcBorders>
              <w:top w:val="nil"/>
              <w:left w:val="single" w:sz="4" w:space="0" w:color="auto"/>
              <w:bottom w:val="single" w:sz="4" w:space="0" w:color="auto"/>
              <w:right w:val="single" w:sz="4" w:space="0" w:color="auto"/>
            </w:tcBorders>
            <w:shd w:val="clear" w:color="auto" w:fill="auto"/>
          </w:tcPr>
          <w:p w14:paraId="64187904" w14:textId="77777777" w:rsidR="00B33E74" w:rsidRPr="00CF7C45" w:rsidRDefault="00B33E74" w:rsidP="009D418C">
            <w:pPr>
              <w:rPr>
                <w:rFonts w:ascii="Times New Roman" w:hAnsi="Times New Roman" w:cs="Times New Roman"/>
                <w:sz w:val="20"/>
                <w:szCs w:val="20"/>
              </w:rPr>
            </w:pPr>
            <w:r w:rsidRPr="00CF7C45">
              <w:rPr>
                <w:rFonts w:ascii="Times New Roman" w:hAnsi="Times New Roman" w:cs="Times New Roman"/>
                <w:sz w:val="20"/>
                <w:szCs w:val="20"/>
              </w:rPr>
              <w:t>The (integrity of) sensitive data may be lost due to IT</w:t>
            </w:r>
            <w:r w:rsidRPr="00CF7C45">
              <w:rPr>
                <w:rFonts w:ascii="Times New Roman" w:hAnsi="Times New Roman" w:cs="Times New Roman"/>
                <w:bCs/>
                <w:sz w:val="20"/>
                <w:szCs w:val="20"/>
              </w:rPr>
              <w:t xml:space="preserve"> components wear and tear</w:t>
            </w:r>
            <w:r w:rsidRPr="00CF7C45">
              <w:rPr>
                <w:rFonts w:ascii="Times New Roman" w:hAnsi="Times New Roman" w:cs="Times New Roman"/>
                <w:sz w:val="20"/>
                <w:szCs w:val="20"/>
              </w:rPr>
              <w:t>, causing potential cascading issues (in case of key alteration, for example)</w:t>
            </w:r>
          </w:p>
        </w:tc>
        <w:tc>
          <w:tcPr>
            <w:tcW w:w="594" w:type="dxa"/>
            <w:vMerge/>
            <w:tcBorders>
              <w:left w:val="single" w:sz="4" w:space="0" w:color="auto"/>
              <w:right w:val="single" w:sz="4" w:space="0" w:color="auto"/>
            </w:tcBorders>
          </w:tcPr>
          <w:p w14:paraId="19E78272" w14:textId="77777777" w:rsidR="00B33E74" w:rsidRPr="00CF7C45" w:rsidRDefault="00B33E74" w:rsidP="009D418C">
            <w:pPr>
              <w:rPr>
                <w:rFonts w:ascii="Times New Roman" w:hAnsi="Times New Roman" w:cs="Times New Roman"/>
                <w:sz w:val="20"/>
                <w:szCs w:val="20"/>
              </w:rPr>
            </w:pPr>
          </w:p>
        </w:tc>
        <w:tc>
          <w:tcPr>
            <w:tcW w:w="3402" w:type="dxa"/>
            <w:vMerge/>
            <w:tcBorders>
              <w:left w:val="single" w:sz="4" w:space="0" w:color="auto"/>
              <w:right w:val="single" w:sz="4" w:space="0" w:color="auto"/>
            </w:tcBorders>
            <w:shd w:val="clear" w:color="auto" w:fill="auto"/>
          </w:tcPr>
          <w:p w14:paraId="618409C8" w14:textId="77777777" w:rsidR="00B33E74" w:rsidRPr="00CF7C45" w:rsidRDefault="00B33E74" w:rsidP="009D418C">
            <w:pPr>
              <w:rPr>
                <w:rFonts w:ascii="Times New Roman" w:hAnsi="Times New Roman" w:cs="Times New Roman"/>
                <w:sz w:val="20"/>
                <w:szCs w:val="20"/>
              </w:rPr>
            </w:pPr>
          </w:p>
        </w:tc>
      </w:tr>
      <w:tr w:rsidR="00B33E74" w:rsidRPr="00CF7C45" w14:paraId="5FF99EB8" w14:textId="77777777" w:rsidTr="00531027">
        <w:trPr>
          <w:cantSplit/>
        </w:trPr>
        <w:tc>
          <w:tcPr>
            <w:tcW w:w="1133" w:type="dxa"/>
            <w:tcBorders>
              <w:top w:val="nil"/>
              <w:left w:val="single" w:sz="4" w:space="0" w:color="auto"/>
              <w:bottom w:val="single" w:sz="12" w:space="0" w:color="auto"/>
              <w:right w:val="single" w:sz="4" w:space="0" w:color="auto"/>
            </w:tcBorders>
          </w:tcPr>
          <w:p w14:paraId="1A0733D5" w14:textId="77777777" w:rsidR="00B33E74" w:rsidRPr="00CF7C45" w:rsidRDefault="00B33E74" w:rsidP="009D418C">
            <w:pPr>
              <w:rPr>
                <w:rFonts w:ascii="Times New Roman" w:hAnsi="Times New Roman" w:cs="Times New Roman"/>
                <w:sz w:val="20"/>
                <w:szCs w:val="20"/>
              </w:rPr>
            </w:pPr>
            <w:r w:rsidRPr="00CF7C45">
              <w:rPr>
                <w:rFonts w:ascii="Times New Roman" w:hAnsi="Times New Roman" w:cs="Times New Roman"/>
                <w:sz w:val="20"/>
                <w:szCs w:val="20"/>
              </w:rPr>
              <w:t>31.1</w:t>
            </w:r>
          </w:p>
        </w:tc>
        <w:tc>
          <w:tcPr>
            <w:tcW w:w="4397" w:type="dxa"/>
            <w:tcBorders>
              <w:top w:val="nil"/>
              <w:left w:val="single" w:sz="4" w:space="0" w:color="auto"/>
              <w:bottom w:val="single" w:sz="12" w:space="0" w:color="auto"/>
              <w:right w:val="single" w:sz="4" w:space="0" w:color="auto"/>
            </w:tcBorders>
            <w:shd w:val="clear" w:color="auto" w:fill="auto"/>
          </w:tcPr>
          <w:p w14:paraId="215C3CB6" w14:textId="77777777" w:rsidR="00B33E74" w:rsidRPr="00CF7C45" w:rsidRDefault="00B33E74">
            <w:pPr>
              <w:rPr>
                <w:rFonts w:ascii="Times New Roman" w:hAnsi="Times New Roman" w:cs="Times New Roman"/>
                <w:sz w:val="20"/>
                <w:szCs w:val="20"/>
              </w:rPr>
            </w:pPr>
            <w:r w:rsidRPr="00CF7C45">
              <w:rPr>
                <w:rFonts w:ascii="Times New Roman" w:hAnsi="Times New Roman" w:cs="Times New Roman"/>
                <w:sz w:val="20"/>
                <w:szCs w:val="20"/>
              </w:rPr>
              <w:t xml:space="preserve">Information breach. Private or sensitive data may be </w:t>
            </w:r>
            <w:r w:rsidR="00A446EF" w:rsidRPr="00CF7C45">
              <w:rPr>
                <w:rFonts w:ascii="Times New Roman" w:hAnsi="Times New Roman" w:cs="Times New Roman"/>
                <w:sz w:val="20"/>
                <w:szCs w:val="20"/>
              </w:rPr>
              <w:t xml:space="preserve">breached </w:t>
            </w:r>
            <w:r w:rsidRPr="00CF7C45">
              <w:rPr>
                <w:rFonts w:ascii="Times New Roman" w:hAnsi="Times New Roman" w:cs="Times New Roman"/>
                <w:sz w:val="20"/>
                <w:szCs w:val="20"/>
              </w:rPr>
              <w:t>when the</w:t>
            </w:r>
            <w:r w:rsidRPr="00CF7C45">
              <w:rPr>
                <w:rFonts w:ascii="Times New Roman" w:hAnsi="Times New Roman" w:cs="Times New Roman"/>
                <w:bCs/>
                <w:sz w:val="20"/>
                <w:szCs w:val="20"/>
              </w:rPr>
              <w:t xml:space="preserve"> car changes user</w:t>
            </w:r>
            <w:r w:rsidRPr="00CF7C45">
              <w:rPr>
                <w:rFonts w:ascii="Times New Roman" w:hAnsi="Times New Roman" w:cs="Times New Roman"/>
                <w:sz w:val="20"/>
                <w:szCs w:val="20"/>
              </w:rPr>
              <w:t xml:space="preserve"> (e.g. is sold or is used as hire vehicle with new hirers)</w:t>
            </w:r>
          </w:p>
        </w:tc>
        <w:tc>
          <w:tcPr>
            <w:tcW w:w="594" w:type="dxa"/>
            <w:vMerge/>
            <w:tcBorders>
              <w:left w:val="single" w:sz="4" w:space="0" w:color="auto"/>
              <w:bottom w:val="single" w:sz="12" w:space="0" w:color="auto"/>
              <w:right w:val="single" w:sz="4" w:space="0" w:color="auto"/>
            </w:tcBorders>
          </w:tcPr>
          <w:p w14:paraId="6A91CCC9" w14:textId="77777777" w:rsidR="00B33E74" w:rsidRPr="00CF7C45" w:rsidRDefault="00B33E74" w:rsidP="009D418C">
            <w:pPr>
              <w:rPr>
                <w:rFonts w:ascii="Times New Roman" w:hAnsi="Times New Roman" w:cs="Times New Roman"/>
                <w:sz w:val="20"/>
                <w:szCs w:val="20"/>
              </w:rPr>
            </w:pPr>
          </w:p>
        </w:tc>
        <w:tc>
          <w:tcPr>
            <w:tcW w:w="3402" w:type="dxa"/>
            <w:vMerge/>
            <w:tcBorders>
              <w:left w:val="single" w:sz="4" w:space="0" w:color="auto"/>
              <w:bottom w:val="single" w:sz="12" w:space="0" w:color="auto"/>
              <w:right w:val="single" w:sz="4" w:space="0" w:color="auto"/>
            </w:tcBorders>
            <w:shd w:val="clear" w:color="auto" w:fill="auto"/>
          </w:tcPr>
          <w:p w14:paraId="766A1D79" w14:textId="77777777" w:rsidR="00B33E74" w:rsidRPr="00CF7C45" w:rsidRDefault="00B33E74" w:rsidP="009D418C">
            <w:pPr>
              <w:rPr>
                <w:rFonts w:ascii="Times New Roman" w:hAnsi="Times New Roman" w:cs="Times New Roman"/>
                <w:sz w:val="20"/>
                <w:szCs w:val="20"/>
              </w:rPr>
            </w:pPr>
          </w:p>
        </w:tc>
      </w:tr>
    </w:tbl>
    <w:p w14:paraId="064AEB1D" w14:textId="77777777" w:rsidR="009D418C" w:rsidRPr="00CF7C45" w:rsidRDefault="009D418C" w:rsidP="009D418C">
      <w:pPr>
        <w:spacing w:line="240" w:lineRule="auto"/>
        <w:rPr>
          <w:rFonts w:ascii="Times New Roman" w:eastAsia="MS Mincho" w:hAnsi="Times New Roman" w:cs="Times New Roman"/>
          <w:sz w:val="20"/>
          <w:szCs w:val="20"/>
          <w:lang w:eastAsia="ja-JP"/>
        </w:rPr>
      </w:pPr>
    </w:p>
    <w:p w14:paraId="032A6B17" w14:textId="77777777" w:rsidR="009D418C" w:rsidRPr="00CF7C45" w:rsidRDefault="009D418C" w:rsidP="00E96EDE">
      <w:pPr>
        <w:pStyle w:val="SingleTxtG"/>
        <w:numPr>
          <w:ilvl w:val="0"/>
          <w:numId w:val="15"/>
        </w:numPr>
        <w:ind w:left="2268" w:hanging="1134"/>
        <w:rPr>
          <w:lang w:eastAsia="ja-JP"/>
        </w:rPr>
      </w:pPr>
      <w:r w:rsidRPr="00CF7C45">
        <w:t xml:space="preserve">Examples of mitigation for </w:t>
      </w:r>
      <w:r w:rsidR="006F785C">
        <w:rPr>
          <w:lang w:eastAsia="ja-JP"/>
        </w:rPr>
        <w:t>"</w:t>
      </w:r>
      <w:r w:rsidRPr="00CF7C45">
        <w:t>Physical manipulation of systems to enable an attack</w:t>
      </w:r>
      <w:r w:rsidR="006F785C">
        <w:rPr>
          <w:lang w:eastAsia="ja-JP"/>
        </w:rPr>
        <w:t>"</w:t>
      </w:r>
    </w:p>
    <w:p w14:paraId="0D5B03A3" w14:textId="77777777" w:rsidR="009D418C" w:rsidRPr="00CF7C45" w:rsidRDefault="009D418C" w:rsidP="00E96EDE">
      <w:pPr>
        <w:pStyle w:val="SingleTxtG"/>
        <w:ind w:firstLine="0"/>
      </w:pPr>
      <w:r w:rsidRPr="00CF7C45">
        <w:t xml:space="preserve">Examples of mitigation to the threats which are related to </w:t>
      </w:r>
      <w:r w:rsidR="006F785C">
        <w:rPr>
          <w:lang w:eastAsia="ja-JP"/>
        </w:rPr>
        <w:t>"</w:t>
      </w:r>
      <w:r w:rsidRPr="00CF7C45">
        <w:t>Physical manipulation of systems to enable an attack</w:t>
      </w:r>
      <w:r w:rsidR="006F785C">
        <w:rPr>
          <w:lang w:eastAsia="ja-JP"/>
        </w:rPr>
        <w:t>"</w:t>
      </w:r>
      <w:r w:rsidRPr="00CF7C45">
        <w:rPr>
          <w:lang w:eastAsia="ja-JP"/>
        </w:rPr>
        <w:t xml:space="preserve"> </w:t>
      </w:r>
      <w:r w:rsidRPr="00CF7C45">
        <w:t>are listed in Table B</w:t>
      </w:r>
      <w:r w:rsidRPr="00CF7C45">
        <w:rPr>
          <w:rFonts w:eastAsia="MS Mincho"/>
          <w:lang w:eastAsia="ja-JP"/>
        </w:rPr>
        <w:t>9</w:t>
      </w:r>
      <w:r w:rsidRPr="00CF7C45">
        <w:t>.</w:t>
      </w:r>
    </w:p>
    <w:p w14:paraId="77A7331F" w14:textId="77777777" w:rsidR="009D418C" w:rsidRPr="00CF7C45" w:rsidRDefault="009D418C" w:rsidP="00E96EDE">
      <w:pPr>
        <w:pStyle w:val="SingleTxtG"/>
        <w:ind w:left="1134" w:firstLine="0"/>
        <w:jc w:val="left"/>
        <w:rPr>
          <w:lang w:eastAsia="ja-JP"/>
        </w:rPr>
      </w:pPr>
      <w:r w:rsidRPr="00CF7C45">
        <w:t xml:space="preserve">Table B9 </w:t>
      </w:r>
      <w:r w:rsidR="00E96EDE">
        <w:br/>
      </w:r>
      <w:r w:rsidRPr="00B644CF">
        <w:rPr>
          <w:b/>
          <w:bCs w:val="0"/>
        </w:rPr>
        <w:t xml:space="preserve">Examples of mitigation to the threats which are related to </w:t>
      </w:r>
      <w:r w:rsidR="006F785C" w:rsidRPr="00B644CF">
        <w:rPr>
          <w:b/>
          <w:bCs w:val="0"/>
          <w:lang w:eastAsia="ja-JP"/>
        </w:rPr>
        <w:t>"</w:t>
      </w:r>
      <w:r w:rsidRPr="00B644CF">
        <w:rPr>
          <w:b/>
          <w:bCs w:val="0"/>
        </w:rPr>
        <w:t>Physical manipulation of systems to enable an attack</w:t>
      </w:r>
      <w:r w:rsidR="006F785C" w:rsidRPr="00B644CF">
        <w:rPr>
          <w:b/>
          <w:bCs w:val="0"/>
          <w:lang w:eastAsia="ja-JP"/>
        </w:rPr>
        <w:t>"</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4"/>
        <w:gridCol w:w="3715"/>
        <w:gridCol w:w="567"/>
        <w:gridCol w:w="4110"/>
      </w:tblGrid>
      <w:tr w:rsidR="00B33E74" w:rsidRPr="00CF7C45" w14:paraId="6DE894AC" w14:textId="77777777" w:rsidTr="00531027">
        <w:trPr>
          <w:cantSplit/>
        </w:trPr>
        <w:tc>
          <w:tcPr>
            <w:tcW w:w="1134" w:type="dxa"/>
            <w:tcBorders>
              <w:bottom w:val="single" w:sz="12" w:space="0" w:color="auto"/>
            </w:tcBorders>
          </w:tcPr>
          <w:p w14:paraId="646111DD" w14:textId="77777777" w:rsidR="00B33E74" w:rsidRPr="00B644CF" w:rsidRDefault="00B33E74" w:rsidP="009D418C">
            <w:pPr>
              <w:tabs>
                <w:tab w:val="left" w:pos="1418"/>
                <w:tab w:val="left" w:pos="1560"/>
              </w:tabs>
              <w:jc w:val="center"/>
              <w:rPr>
                <w:rFonts w:ascii="Times New Roman" w:hAnsi="Times New Roman" w:cs="Times New Roman"/>
                <w:b/>
                <w:i/>
                <w:sz w:val="16"/>
                <w:szCs w:val="16"/>
              </w:rPr>
            </w:pPr>
            <w:r w:rsidRPr="00B644CF">
              <w:rPr>
                <w:rFonts w:ascii="Times New Roman" w:hAnsi="Times New Roman" w:cs="Times New Roman"/>
                <w:i/>
                <w:sz w:val="16"/>
                <w:szCs w:val="16"/>
              </w:rPr>
              <w:t>Table 1 reference</w:t>
            </w:r>
          </w:p>
        </w:tc>
        <w:tc>
          <w:tcPr>
            <w:tcW w:w="3715" w:type="dxa"/>
            <w:tcBorders>
              <w:bottom w:val="single" w:sz="12" w:space="0" w:color="auto"/>
            </w:tcBorders>
          </w:tcPr>
          <w:p w14:paraId="7AF730CF" w14:textId="77777777" w:rsidR="00B33E74" w:rsidRPr="00B644CF" w:rsidRDefault="00B33E74" w:rsidP="009D418C">
            <w:pPr>
              <w:tabs>
                <w:tab w:val="left" w:pos="1418"/>
                <w:tab w:val="left" w:pos="1560"/>
              </w:tabs>
              <w:jc w:val="center"/>
              <w:rPr>
                <w:rFonts w:ascii="Times New Roman" w:hAnsi="Times New Roman" w:cs="Times New Roman"/>
                <w:i/>
                <w:sz w:val="16"/>
                <w:szCs w:val="16"/>
              </w:rPr>
            </w:pPr>
            <w:r w:rsidRPr="00B644CF">
              <w:rPr>
                <w:rFonts w:ascii="Times New Roman" w:hAnsi="Times New Roman" w:cs="Times New Roman"/>
                <w:i/>
                <w:sz w:val="16"/>
                <w:szCs w:val="16"/>
              </w:rPr>
              <w:t xml:space="preserve">Threats </w:t>
            </w:r>
            <w:r w:rsidRPr="00B644CF">
              <w:rPr>
                <w:rFonts w:ascii="Times New Roman" w:hAnsi="Times New Roman" w:cs="Times New Roman"/>
                <w:i/>
                <w:sz w:val="16"/>
                <w:szCs w:val="16"/>
                <w:lang w:eastAsia="ja-JP"/>
              </w:rPr>
              <w:t>to</w:t>
            </w:r>
            <w:r w:rsidRPr="00B644CF">
              <w:rPr>
                <w:rFonts w:ascii="Times New Roman" w:hAnsi="Times New Roman" w:cs="Times New Roman"/>
                <w:i/>
                <w:sz w:val="16"/>
                <w:szCs w:val="16"/>
              </w:rPr>
              <w:t xml:space="preserve"> </w:t>
            </w:r>
            <w:r w:rsidR="006F785C" w:rsidRPr="00B644CF">
              <w:rPr>
                <w:rFonts w:ascii="Times New Roman" w:hAnsi="Times New Roman" w:cs="Times New Roman"/>
                <w:i/>
                <w:sz w:val="16"/>
                <w:szCs w:val="16"/>
                <w:lang w:eastAsia="ja-JP"/>
              </w:rPr>
              <w:t>"</w:t>
            </w:r>
            <w:r w:rsidRPr="00B644CF">
              <w:rPr>
                <w:rFonts w:ascii="Times New Roman" w:hAnsi="Times New Roman" w:cs="Times New Roman"/>
                <w:i/>
                <w:sz w:val="16"/>
                <w:szCs w:val="16"/>
              </w:rPr>
              <w:t>Physical manipulation of systems to enable an attack</w:t>
            </w:r>
            <w:r w:rsidR="006F785C" w:rsidRPr="00B644CF">
              <w:rPr>
                <w:rFonts w:ascii="Times New Roman" w:hAnsi="Times New Roman" w:cs="Times New Roman"/>
                <w:i/>
                <w:sz w:val="16"/>
                <w:szCs w:val="16"/>
              </w:rPr>
              <w:t>"</w:t>
            </w:r>
          </w:p>
        </w:tc>
        <w:tc>
          <w:tcPr>
            <w:tcW w:w="567" w:type="dxa"/>
            <w:tcBorders>
              <w:bottom w:val="single" w:sz="12" w:space="0" w:color="auto"/>
            </w:tcBorders>
          </w:tcPr>
          <w:p w14:paraId="78187A1E" w14:textId="77777777" w:rsidR="00B33E74" w:rsidRPr="00B644CF" w:rsidRDefault="00B33E74" w:rsidP="009D418C">
            <w:pPr>
              <w:tabs>
                <w:tab w:val="left" w:pos="1418"/>
                <w:tab w:val="left" w:pos="1560"/>
              </w:tabs>
              <w:spacing w:before="80" w:after="80" w:line="200" w:lineRule="exact"/>
              <w:jc w:val="center"/>
              <w:rPr>
                <w:rFonts w:ascii="Times New Roman" w:hAnsi="Times New Roman" w:cs="Times New Roman"/>
                <w:i/>
                <w:sz w:val="16"/>
                <w:szCs w:val="16"/>
              </w:rPr>
            </w:pPr>
            <w:r w:rsidRPr="00B644CF">
              <w:rPr>
                <w:rFonts w:ascii="Times New Roman" w:hAnsi="Times New Roman" w:cs="Times New Roman"/>
                <w:i/>
                <w:sz w:val="16"/>
                <w:szCs w:val="16"/>
              </w:rPr>
              <w:t>Ref</w:t>
            </w:r>
          </w:p>
        </w:tc>
        <w:tc>
          <w:tcPr>
            <w:tcW w:w="4110" w:type="dxa"/>
            <w:tcBorders>
              <w:bottom w:val="single" w:sz="12" w:space="0" w:color="auto"/>
            </w:tcBorders>
          </w:tcPr>
          <w:p w14:paraId="5E11DA17" w14:textId="77777777" w:rsidR="00B33E74" w:rsidRPr="00B644CF" w:rsidRDefault="00B33E74" w:rsidP="009D418C">
            <w:pPr>
              <w:tabs>
                <w:tab w:val="left" w:pos="1418"/>
                <w:tab w:val="left" w:pos="1560"/>
              </w:tabs>
              <w:spacing w:before="80" w:after="80" w:line="200" w:lineRule="exact"/>
              <w:jc w:val="center"/>
              <w:rPr>
                <w:rFonts w:ascii="Times New Roman" w:hAnsi="Times New Roman" w:cs="Times New Roman"/>
                <w:i/>
                <w:sz w:val="16"/>
                <w:szCs w:val="16"/>
              </w:rPr>
            </w:pPr>
            <w:r w:rsidRPr="00B644CF">
              <w:rPr>
                <w:rFonts w:ascii="Times New Roman" w:hAnsi="Times New Roman" w:cs="Times New Roman"/>
                <w:i/>
                <w:sz w:val="16"/>
                <w:szCs w:val="16"/>
              </w:rPr>
              <w:t>Mitigation</w:t>
            </w:r>
          </w:p>
        </w:tc>
      </w:tr>
      <w:tr w:rsidR="00B33E74" w:rsidRPr="00CF7C45" w14:paraId="30B089A2" w14:textId="77777777" w:rsidTr="00531027">
        <w:trPr>
          <w:cantSplit/>
        </w:trPr>
        <w:tc>
          <w:tcPr>
            <w:tcW w:w="1134" w:type="dxa"/>
            <w:tcBorders>
              <w:top w:val="single" w:sz="12" w:space="0" w:color="auto"/>
              <w:left w:val="single" w:sz="4" w:space="0" w:color="auto"/>
              <w:bottom w:val="single" w:sz="12" w:space="0" w:color="auto"/>
              <w:right w:val="single" w:sz="4" w:space="0" w:color="auto"/>
            </w:tcBorders>
          </w:tcPr>
          <w:p w14:paraId="0E9C6F0B" w14:textId="77777777" w:rsidR="00B33E74" w:rsidRPr="00CF7C45" w:rsidRDefault="00B33E74" w:rsidP="009D418C">
            <w:pPr>
              <w:spacing w:line="240" w:lineRule="auto"/>
              <w:rPr>
                <w:rFonts w:ascii="Times New Roman" w:hAnsi="Times New Roman" w:cs="Times New Roman"/>
                <w:bCs/>
                <w:sz w:val="20"/>
                <w:szCs w:val="20"/>
              </w:rPr>
            </w:pPr>
            <w:r w:rsidRPr="00CF7C45">
              <w:rPr>
                <w:rFonts w:ascii="Times New Roman" w:hAnsi="Times New Roman" w:cs="Times New Roman"/>
                <w:bCs/>
                <w:sz w:val="20"/>
                <w:szCs w:val="20"/>
              </w:rPr>
              <w:t>32.1</w:t>
            </w:r>
          </w:p>
        </w:tc>
        <w:tc>
          <w:tcPr>
            <w:tcW w:w="3715" w:type="dxa"/>
            <w:tcBorders>
              <w:top w:val="single" w:sz="12" w:space="0" w:color="auto"/>
              <w:left w:val="single" w:sz="4" w:space="0" w:color="auto"/>
              <w:bottom w:val="single" w:sz="12" w:space="0" w:color="auto"/>
              <w:right w:val="single" w:sz="4" w:space="0" w:color="auto"/>
            </w:tcBorders>
            <w:shd w:val="clear" w:color="auto" w:fill="auto"/>
          </w:tcPr>
          <w:p w14:paraId="225CA37C" w14:textId="77777777" w:rsidR="00B33E74" w:rsidRPr="00CF7C45" w:rsidRDefault="00B33E74" w:rsidP="009D418C">
            <w:pPr>
              <w:spacing w:line="240" w:lineRule="auto"/>
              <w:rPr>
                <w:rFonts w:ascii="Times New Roman" w:hAnsi="Times New Roman" w:cs="Times New Roman"/>
                <w:sz w:val="20"/>
                <w:szCs w:val="20"/>
                <w:lang w:val="en-US" w:eastAsia="ja-JP"/>
              </w:rPr>
            </w:pPr>
            <w:r w:rsidRPr="00CF7C45">
              <w:rPr>
                <w:rFonts w:ascii="Times New Roman" w:hAnsi="Times New Roman" w:cs="Times New Roman"/>
                <w:bCs/>
                <w:sz w:val="20"/>
                <w:szCs w:val="20"/>
              </w:rPr>
              <w:t xml:space="preserve">Manipulation of OEM hardware, e.g. unauthorised hardware added to a vehicle to enable </w:t>
            </w:r>
            <w:r w:rsidR="006F785C">
              <w:rPr>
                <w:rFonts w:ascii="Times New Roman" w:hAnsi="Times New Roman" w:cs="Times New Roman"/>
                <w:bCs/>
                <w:sz w:val="20"/>
                <w:szCs w:val="20"/>
              </w:rPr>
              <w:t>"</w:t>
            </w:r>
            <w:r w:rsidRPr="00CF7C45">
              <w:rPr>
                <w:rFonts w:ascii="Times New Roman" w:hAnsi="Times New Roman" w:cs="Times New Roman"/>
                <w:bCs/>
                <w:sz w:val="20"/>
                <w:szCs w:val="20"/>
              </w:rPr>
              <w:t>man-in-the-middle</w:t>
            </w:r>
            <w:r w:rsidR="006F785C">
              <w:rPr>
                <w:rFonts w:ascii="Times New Roman" w:hAnsi="Times New Roman" w:cs="Times New Roman"/>
                <w:bCs/>
                <w:sz w:val="20"/>
                <w:szCs w:val="20"/>
              </w:rPr>
              <w:t>"</w:t>
            </w:r>
            <w:r w:rsidRPr="00CF7C45">
              <w:rPr>
                <w:rFonts w:ascii="Times New Roman" w:hAnsi="Times New Roman" w:cs="Times New Roman"/>
                <w:bCs/>
                <w:sz w:val="20"/>
                <w:szCs w:val="20"/>
              </w:rPr>
              <w:t xml:space="preserve"> attack</w:t>
            </w:r>
          </w:p>
        </w:tc>
        <w:tc>
          <w:tcPr>
            <w:tcW w:w="567" w:type="dxa"/>
            <w:tcBorders>
              <w:top w:val="single" w:sz="12" w:space="0" w:color="auto"/>
              <w:left w:val="single" w:sz="4" w:space="0" w:color="auto"/>
              <w:bottom w:val="single" w:sz="12" w:space="0" w:color="auto"/>
              <w:right w:val="single" w:sz="4" w:space="0" w:color="auto"/>
            </w:tcBorders>
          </w:tcPr>
          <w:p w14:paraId="56F87F26" w14:textId="77777777" w:rsidR="00B33E74" w:rsidRPr="00CF7C45" w:rsidRDefault="005C58E5" w:rsidP="009D418C">
            <w:pPr>
              <w:spacing w:line="240" w:lineRule="auto"/>
              <w:rPr>
                <w:rFonts w:ascii="Times New Roman" w:eastAsia="MS Mincho" w:hAnsi="Times New Roman" w:cs="Times New Roman"/>
                <w:sz w:val="20"/>
                <w:szCs w:val="20"/>
                <w:lang w:eastAsia="ja-JP"/>
              </w:rPr>
            </w:pPr>
            <w:r w:rsidRPr="00CF7C45">
              <w:rPr>
                <w:rFonts w:ascii="Times New Roman" w:eastAsia="MS Mincho" w:hAnsi="Times New Roman" w:cs="Times New Roman"/>
                <w:sz w:val="20"/>
                <w:szCs w:val="20"/>
                <w:lang w:eastAsia="ja-JP"/>
              </w:rPr>
              <w:t>M9</w:t>
            </w:r>
          </w:p>
        </w:tc>
        <w:tc>
          <w:tcPr>
            <w:tcW w:w="4110" w:type="dxa"/>
            <w:tcBorders>
              <w:top w:val="single" w:sz="12" w:space="0" w:color="auto"/>
              <w:left w:val="single" w:sz="4" w:space="0" w:color="auto"/>
              <w:bottom w:val="single" w:sz="12" w:space="0" w:color="auto"/>
              <w:right w:val="single" w:sz="4" w:space="0" w:color="auto"/>
            </w:tcBorders>
            <w:shd w:val="clear" w:color="auto" w:fill="auto"/>
          </w:tcPr>
          <w:p w14:paraId="1632AA00" w14:textId="77777777" w:rsidR="00B33E74" w:rsidRPr="00CF7C45" w:rsidRDefault="00DC77D5" w:rsidP="009D418C">
            <w:pPr>
              <w:spacing w:line="240" w:lineRule="auto"/>
              <w:rPr>
                <w:rFonts w:ascii="Times New Roman" w:eastAsia="MS Mincho" w:hAnsi="Times New Roman" w:cs="Times New Roman"/>
                <w:sz w:val="20"/>
                <w:szCs w:val="20"/>
                <w:lang w:eastAsia="ja-JP"/>
              </w:rPr>
            </w:pPr>
            <w:r w:rsidRPr="00CF7C45">
              <w:rPr>
                <w:rFonts w:ascii="Times New Roman" w:hAnsi="Times New Roman" w:cs="Times New Roman"/>
                <w:bCs/>
                <w:sz w:val="20"/>
                <w:szCs w:val="20"/>
              </w:rPr>
              <w:t>Measures to prevent and detect unauthorized access shall be employed</w:t>
            </w:r>
          </w:p>
        </w:tc>
      </w:tr>
    </w:tbl>
    <w:p w14:paraId="7F9CD833" w14:textId="77777777" w:rsidR="009D418C" w:rsidRPr="00D033FB" w:rsidRDefault="009D418C" w:rsidP="000024EE">
      <w:pPr>
        <w:pStyle w:val="SingleTxtG"/>
      </w:pPr>
    </w:p>
    <w:p w14:paraId="3F1F2040" w14:textId="77777777" w:rsidR="00D6192A" w:rsidRPr="00CF7C45" w:rsidRDefault="00D6192A">
      <w:pPr>
        <w:rPr>
          <w:rFonts w:ascii="Times New Roman" w:hAnsi="Times New Roman" w:cs="Times New Roman"/>
          <w:b/>
          <w:sz w:val="28"/>
          <w:szCs w:val="28"/>
        </w:rPr>
      </w:pPr>
      <w:r w:rsidRPr="00D033FB">
        <w:rPr>
          <w:rFonts w:ascii="Times New Roman" w:hAnsi="Times New Roman" w:cs="Times New Roman"/>
        </w:rPr>
        <w:br w:type="page"/>
      </w:r>
    </w:p>
    <w:p w14:paraId="28251DAE" w14:textId="77777777" w:rsidR="00531027" w:rsidRDefault="00BF68ED" w:rsidP="00531027">
      <w:pPr>
        <w:pStyle w:val="HChG"/>
      </w:pPr>
      <w:bookmarkStart w:id="315" w:name="_Toc510787373"/>
      <w:r w:rsidRPr="00CF7C45">
        <w:lastRenderedPageBreak/>
        <w:t xml:space="preserve">Annex </w:t>
      </w:r>
      <w:r w:rsidR="000F5DA1" w:rsidRPr="00CF7C45">
        <w:t>C</w:t>
      </w:r>
    </w:p>
    <w:p w14:paraId="32F05B4D" w14:textId="77777777" w:rsidR="008B50AE" w:rsidRPr="00CF7C45" w:rsidRDefault="00531027" w:rsidP="00531027">
      <w:pPr>
        <w:pStyle w:val="HChG"/>
      </w:pPr>
      <w:r>
        <w:tab/>
      </w:r>
      <w:r w:rsidR="00BF68ED" w:rsidRPr="00CF7C45">
        <w:tab/>
      </w:r>
      <w:r w:rsidR="00F61D87" w:rsidRPr="00CF7C45">
        <w:t xml:space="preserve">Examples </w:t>
      </w:r>
      <w:r w:rsidR="00BF68ED" w:rsidRPr="00CF7C45">
        <w:t xml:space="preserve">of </w:t>
      </w:r>
      <w:commentRangeStart w:id="316"/>
      <w:commentRangeStart w:id="317"/>
      <w:r w:rsidR="00BF68ED" w:rsidRPr="00CF7C45">
        <w:t>Security Controls</w:t>
      </w:r>
      <w:r w:rsidR="00F61D87" w:rsidRPr="00CF7C45">
        <w:t xml:space="preserve"> related to mitigations</w:t>
      </w:r>
      <w:commentRangeEnd w:id="316"/>
      <w:r w:rsidR="00EA7E2E">
        <w:rPr>
          <w:rStyle w:val="CommentReference"/>
          <w:b w:val="0"/>
        </w:rPr>
        <w:commentReference w:id="316"/>
      </w:r>
      <w:commentRangeEnd w:id="317"/>
      <w:r w:rsidR="00666733">
        <w:rPr>
          <w:rStyle w:val="CommentReference"/>
          <w:b w:val="0"/>
        </w:rPr>
        <w:commentReference w:id="317"/>
      </w:r>
    </w:p>
    <w:p w14:paraId="49EB7090" w14:textId="77777777" w:rsidR="008B50AE" w:rsidRPr="00F77D41" w:rsidRDefault="00B644CF" w:rsidP="00B644CF">
      <w:pPr>
        <w:pStyle w:val="H1G"/>
      </w:pPr>
      <w:r>
        <w:tab/>
      </w:r>
      <w:r w:rsidR="00531027">
        <w:tab/>
        <w:t>1.</w:t>
      </w:r>
      <w:r w:rsidR="00531027">
        <w:tab/>
      </w:r>
      <w:r>
        <w:tab/>
      </w:r>
      <w:r w:rsidR="008B50AE" w:rsidRPr="00B644CF">
        <w:t>Introduction</w:t>
      </w:r>
    </w:p>
    <w:p w14:paraId="684A2B1D" w14:textId="77777777" w:rsidR="008B50AE" w:rsidRPr="004E02AE" w:rsidRDefault="00531027" w:rsidP="00531027">
      <w:pPr>
        <w:pStyle w:val="SingleTxtG"/>
      </w:pPr>
      <w:r>
        <w:t>1.1.</w:t>
      </w:r>
      <w:r>
        <w:tab/>
      </w:r>
      <w:r w:rsidR="008B50AE" w:rsidRPr="00F77D41">
        <w:t>This annex is informative.</w:t>
      </w:r>
    </w:p>
    <w:p w14:paraId="0064D978" w14:textId="77777777" w:rsidR="008B50AE" w:rsidRPr="00D033FB" w:rsidRDefault="00531027" w:rsidP="00531027">
      <w:pPr>
        <w:pStyle w:val="SingleTxtG"/>
      </w:pPr>
      <w:r>
        <w:t>1.2.</w:t>
      </w:r>
      <w:r>
        <w:tab/>
      </w:r>
      <w:r w:rsidR="008B50AE" w:rsidRPr="00F77D41">
        <w:t xml:space="preserve">This annex may be referred to by Technical Services and other stakeholders, if required, to aid their </w:t>
      </w:r>
      <w:r w:rsidR="008B50AE" w:rsidRPr="00D033FB">
        <w:t>understanding of possible security controls.</w:t>
      </w:r>
    </w:p>
    <w:p w14:paraId="37F79395" w14:textId="77777777" w:rsidR="008B50AE" w:rsidRPr="00D033FB" w:rsidRDefault="00531027" w:rsidP="00531027">
      <w:pPr>
        <w:pStyle w:val="SingleTxtG"/>
      </w:pPr>
      <w:r>
        <w:t>1.3.</w:t>
      </w:r>
      <w:r>
        <w:tab/>
      </w:r>
      <w:r w:rsidR="00C350B1" w:rsidRPr="00D033FB">
        <w:t>The examples of security controls within this annex are not to be viewed as mandatory within any assessment of a system. The examples listed are not necessarily exhaustive or appropriate to all vehicle systems or designs.</w:t>
      </w:r>
    </w:p>
    <w:p w14:paraId="2FE57D71" w14:textId="77777777" w:rsidR="00C350B1" w:rsidRPr="00D033FB" w:rsidRDefault="00531027" w:rsidP="00531027">
      <w:pPr>
        <w:pStyle w:val="SingleTxtG"/>
        <w:rPr>
          <w:sz w:val="24"/>
          <w:szCs w:val="24"/>
        </w:rPr>
      </w:pPr>
      <w:r>
        <w:t>1.4.</w:t>
      </w:r>
      <w:r>
        <w:tab/>
      </w:r>
      <w:r w:rsidR="00C350B1" w:rsidRPr="00D033FB">
        <w:t>As technology progresses new security controls should be considered. This annex may also need to be periodically updated to ensure its content reflects state of the art.</w:t>
      </w:r>
    </w:p>
    <w:p w14:paraId="120A36C3" w14:textId="77777777" w:rsidR="00C350B1" w:rsidRPr="00D033FB" w:rsidRDefault="00531027" w:rsidP="00B644CF">
      <w:pPr>
        <w:pStyle w:val="H1G"/>
        <w:ind w:left="2268"/>
        <w:rPr>
          <w:sz w:val="20"/>
        </w:rPr>
      </w:pPr>
      <w:r>
        <w:t>2.</w:t>
      </w:r>
      <w:r>
        <w:tab/>
      </w:r>
      <w:r w:rsidR="00B644CF">
        <w:tab/>
      </w:r>
      <w:r w:rsidR="00C350B1" w:rsidRPr="00D033FB">
        <w:t xml:space="preserve">Mapping between </w:t>
      </w:r>
      <w:r w:rsidR="00C350B1" w:rsidRPr="00B644CF">
        <w:t>high</w:t>
      </w:r>
      <w:r w:rsidR="00C350B1" w:rsidRPr="00D033FB">
        <w:t xml:space="preserve"> level mitigations given in Annex B and more detailed examples of security controls</w:t>
      </w:r>
    </w:p>
    <w:p w14:paraId="2CE3A118" w14:textId="77777777" w:rsidR="009D418C" w:rsidRPr="00D033FB" w:rsidRDefault="00531027" w:rsidP="00531027">
      <w:pPr>
        <w:pStyle w:val="SingleTxtG"/>
      </w:pPr>
      <w:r>
        <w:t>2.1.</w:t>
      </w:r>
      <w:r>
        <w:tab/>
      </w:r>
      <w:r w:rsidR="00C350B1" w:rsidRPr="00D033FB">
        <w:t xml:space="preserve">The following table provides further detail on example security controls for the </w:t>
      </w:r>
      <w:r w:rsidR="006F785C">
        <w:t>"</w:t>
      </w:r>
      <w:r w:rsidR="00C350B1" w:rsidRPr="00D033FB">
        <w:t>Mitigations</w:t>
      </w:r>
      <w:r w:rsidR="006F785C">
        <w:t>"</w:t>
      </w:r>
      <w:r w:rsidR="00C350B1" w:rsidRPr="00D033FB">
        <w:t xml:space="preserve">. The list of security controls in this table is not exhaustive. </w:t>
      </w:r>
      <w:r w:rsidR="00B644CF" w:rsidRPr="00D033FB">
        <w:t>Similarly,</w:t>
      </w:r>
      <w:r w:rsidR="00C350B1" w:rsidRPr="00D033FB">
        <w:t xml:space="preserve"> it may not be necessary to apply all security controls listed. The selection will depend on a risk assessment and any legal, contractual, regulatory </w:t>
      </w:r>
      <w:r w:rsidR="00006DD4">
        <w:t>requirements</w:t>
      </w:r>
      <w:r w:rsidR="00C350B1" w:rsidRPr="00D033FB">
        <w:t xml:space="preserve"> in a specific Intelligent Transport Systems / Automated Driving environment. </w:t>
      </w:r>
      <w:bookmarkEnd w:id="315"/>
    </w:p>
    <w:tbl>
      <w:tblPr>
        <w:tblStyle w:val="TableGrid"/>
        <w:tblW w:w="9351" w:type="dxa"/>
        <w:tblInd w:w="-10" w:type="dxa"/>
        <w:tblLook w:val="04A0" w:firstRow="1" w:lastRow="0" w:firstColumn="1" w:lastColumn="0" w:noHBand="0" w:noVBand="1"/>
      </w:tblPr>
      <w:tblGrid>
        <w:gridCol w:w="478"/>
        <w:gridCol w:w="2211"/>
        <w:gridCol w:w="6662"/>
      </w:tblGrid>
      <w:tr w:rsidR="00755D5B" w:rsidRPr="00CF7C45" w14:paraId="3C5E9201" w14:textId="77777777" w:rsidTr="00531027">
        <w:trPr>
          <w:tblHeader/>
        </w:trPr>
        <w:tc>
          <w:tcPr>
            <w:tcW w:w="478" w:type="dxa"/>
            <w:tcBorders>
              <w:bottom w:val="single" w:sz="12" w:space="0" w:color="auto"/>
            </w:tcBorders>
          </w:tcPr>
          <w:p w14:paraId="33A7EFC9" w14:textId="77777777" w:rsidR="00755D5B" w:rsidRPr="00531027" w:rsidRDefault="00755D5B" w:rsidP="00531027">
            <w:pPr>
              <w:jc w:val="center"/>
              <w:rPr>
                <w:bCs/>
                <w:i/>
                <w:iCs/>
                <w:sz w:val="16"/>
                <w:szCs w:val="16"/>
              </w:rPr>
            </w:pPr>
            <w:r w:rsidRPr="00531027">
              <w:rPr>
                <w:bCs/>
                <w:i/>
                <w:iCs/>
                <w:sz w:val="16"/>
                <w:szCs w:val="16"/>
              </w:rPr>
              <w:t>ID</w:t>
            </w:r>
          </w:p>
        </w:tc>
        <w:tc>
          <w:tcPr>
            <w:tcW w:w="2211" w:type="dxa"/>
            <w:tcBorders>
              <w:bottom w:val="single" w:sz="12" w:space="0" w:color="auto"/>
            </w:tcBorders>
          </w:tcPr>
          <w:p w14:paraId="4CA6B23C" w14:textId="77777777" w:rsidR="00755D5B" w:rsidRPr="00531027" w:rsidRDefault="00755D5B" w:rsidP="00531027">
            <w:pPr>
              <w:jc w:val="center"/>
              <w:rPr>
                <w:bCs/>
                <w:i/>
                <w:iCs/>
                <w:sz w:val="16"/>
                <w:szCs w:val="16"/>
              </w:rPr>
            </w:pPr>
            <w:r w:rsidRPr="00531027">
              <w:rPr>
                <w:bCs/>
                <w:i/>
                <w:iCs/>
                <w:sz w:val="16"/>
                <w:szCs w:val="16"/>
              </w:rPr>
              <w:t>Mitigation</w:t>
            </w:r>
          </w:p>
        </w:tc>
        <w:tc>
          <w:tcPr>
            <w:tcW w:w="6662" w:type="dxa"/>
            <w:tcBorders>
              <w:bottom w:val="single" w:sz="12" w:space="0" w:color="auto"/>
            </w:tcBorders>
          </w:tcPr>
          <w:p w14:paraId="321074D3" w14:textId="77777777" w:rsidR="00755D5B" w:rsidRPr="00531027" w:rsidRDefault="00755D5B" w:rsidP="00531027">
            <w:pPr>
              <w:jc w:val="center"/>
              <w:rPr>
                <w:bCs/>
                <w:i/>
                <w:iCs/>
                <w:sz w:val="16"/>
                <w:szCs w:val="16"/>
              </w:rPr>
            </w:pPr>
            <w:r w:rsidRPr="00531027">
              <w:rPr>
                <w:bCs/>
                <w:i/>
                <w:iCs/>
                <w:sz w:val="16"/>
                <w:szCs w:val="16"/>
              </w:rPr>
              <w:t>Security controls that may be relevant, with informative examples</w:t>
            </w:r>
          </w:p>
        </w:tc>
      </w:tr>
      <w:tr w:rsidR="00755D5B" w:rsidRPr="00CF7C45" w14:paraId="3F3F4A7F" w14:textId="77777777" w:rsidTr="00531027">
        <w:tc>
          <w:tcPr>
            <w:tcW w:w="478" w:type="dxa"/>
            <w:tcBorders>
              <w:top w:val="single" w:sz="12" w:space="0" w:color="auto"/>
            </w:tcBorders>
          </w:tcPr>
          <w:p w14:paraId="1313F18E" w14:textId="77777777" w:rsidR="00755D5B" w:rsidRPr="00CF7C45" w:rsidRDefault="00755D5B" w:rsidP="00755D5B">
            <w:pPr>
              <w:rPr>
                <w:rFonts w:eastAsia="MS Mincho"/>
              </w:rPr>
            </w:pPr>
            <w:commentRangeStart w:id="318"/>
            <w:r w:rsidRPr="00CF7C45">
              <w:t>M</w:t>
            </w:r>
            <w:r w:rsidRPr="00CF7C45">
              <w:rPr>
                <w:rFonts w:eastAsia="MS Mincho"/>
              </w:rPr>
              <w:t>1</w:t>
            </w:r>
          </w:p>
        </w:tc>
        <w:tc>
          <w:tcPr>
            <w:tcW w:w="2211" w:type="dxa"/>
            <w:tcBorders>
              <w:top w:val="single" w:sz="12" w:space="0" w:color="auto"/>
            </w:tcBorders>
          </w:tcPr>
          <w:p w14:paraId="7F26891B" w14:textId="77777777" w:rsidR="00755D5B" w:rsidRPr="00CF7C45" w:rsidRDefault="00755D5B" w:rsidP="00755D5B">
            <w:commentRangeStart w:id="319"/>
            <w:r w:rsidRPr="00CF7C45">
              <w:t>Security Controls shall be applied to back-end systems to minimize the risk of insider attack</w:t>
            </w:r>
          </w:p>
        </w:tc>
        <w:tc>
          <w:tcPr>
            <w:tcW w:w="6662" w:type="dxa"/>
            <w:tcBorders>
              <w:top w:val="single" w:sz="12" w:space="0" w:color="auto"/>
            </w:tcBorders>
            <w:shd w:val="clear" w:color="auto" w:fill="auto"/>
          </w:tcPr>
          <w:p w14:paraId="0466DDAE" w14:textId="77777777" w:rsidR="00755D5B" w:rsidRPr="007D0033" w:rsidRDefault="00D90814" w:rsidP="00755D5B">
            <w:pPr>
              <w:spacing w:line="240" w:lineRule="auto"/>
              <w:rPr>
                <w:rFonts w:eastAsia="MS Mincho"/>
              </w:rPr>
            </w:pPr>
            <w:r>
              <w:rPr>
                <w:rFonts w:eastAsia="MS Mincho"/>
              </w:rPr>
              <w:t>3.</w:t>
            </w:r>
            <w:r w:rsidR="00755D5B" w:rsidRPr="007D0033">
              <w:rPr>
                <w:rFonts w:eastAsia="MS Mincho"/>
              </w:rPr>
              <w:t>1 Security policies</w:t>
            </w:r>
          </w:p>
          <w:p w14:paraId="7952FBE7" w14:textId="77777777" w:rsidR="00755D5B" w:rsidRPr="007D0033" w:rsidRDefault="00D90814" w:rsidP="00755D5B">
            <w:pPr>
              <w:spacing w:line="240" w:lineRule="auto"/>
              <w:rPr>
                <w:rFonts w:eastAsia="MS Mincho"/>
              </w:rPr>
            </w:pPr>
            <w:r>
              <w:rPr>
                <w:rFonts w:eastAsia="MS Mincho"/>
              </w:rPr>
              <w:t>3.</w:t>
            </w:r>
            <w:r w:rsidR="00755D5B" w:rsidRPr="007D0033">
              <w:rPr>
                <w:rFonts w:eastAsia="MS Mincho"/>
              </w:rPr>
              <w:t>2 Organizational security</w:t>
            </w:r>
          </w:p>
          <w:p w14:paraId="7F96C6BF" w14:textId="77777777" w:rsidR="00755D5B" w:rsidRPr="00A87BC5" w:rsidRDefault="00D90814" w:rsidP="00755D5B">
            <w:pPr>
              <w:spacing w:line="240" w:lineRule="auto"/>
              <w:rPr>
                <w:rFonts w:eastAsia="MS Mincho"/>
              </w:rPr>
            </w:pPr>
            <w:r>
              <w:rPr>
                <w:rFonts w:eastAsia="MS Mincho"/>
              </w:rPr>
              <w:t>3.</w:t>
            </w:r>
            <w:r w:rsidR="00755D5B" w:rsidRPr="00A87BC5">
              <w:rPr>
                <w:rFonts w:eastAsia="MS Mincho"/>
              </w:rPr>
              <w:t>3 Human resource security and security awareness</w:t>
            </w:r>
          </w:p>
          <w:p w14:paraId="56539B13" w14:textId="77777777" w:rsidR="00755D5B" w:rsidRPr="00A87BC5" w:rsidRDefault="00D90814" w:rsidP="00755D5B">
            <w:pPr>
              <w:spacing w:line="240" w:lineRule="auto"/>
              <w:rPr>
                <w:rFonts w:eastAsia="MS Mincho"/>
              </w:rPr>
            </w:pPr>
            <w:r>
              <w:rPr>
                <w:rFonts w:eastAsia="MS Mincho"/>
              </w:rPr>
              <w:t>3.</w:t>
            </w:r>
            <w:r w:rsidR="00755D5B" w:rsidRPr="00A87BC5">
              <w:rPr>
                <w:rFonts w:eastAsia="MS Mincho"/>
              </w:rPr>
              <w:t>4 Asset management</w:t>
            </w:r>
          </w:p>
          <w:p w14:paraId="60711452" w14:textId="77777777" w:rsidR="00755D5B" w:rsidRPr="00A87BC5" w:rsidRDefault="00D90814" w:rsidP="00755D5B">
            <w:pPr>
              <w:spacing w:line="240" w:lineRule="auto"/>
              <w:rPr>
                <w:rFonts w:eastAsia="MS Mincho"/>
              </w:rPr>
            </w:pPr>
            <w:r>
              <w:rPr>
                <w:rFonts w:eastAsia="MS Mincho"/>
              </w:rPr>
              <w:t>3.</w:t>
            </w:r>
            <w:r w:rsidR="00755D5B" w:rsidRPr="00A87BC5">
              <w:rPr>
                <w:rFonts w:eastAsia="MS Mincho"/>
              </w:rPr>
              <w:t xml:space="preserve">5 Access control </w:t>
            </w:r>
          </w:p>
          <w:p w14:paraId="6D25879F"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Dual control principle applied</w:t>
            </w:r>
          </w:p>
          <w:p w14:paraId="53D0C5F0"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Role based access controls (</w:t>
            </w:r>
            <w:r w:rsidR="006F785C">
              <w:rPr>
                <w:rFonts w:eastAsia="MS Mincho"/>
              </w:rPr>
              <w:t>"</w:t>
            </w:r>
            <w:r w:rsidRPr="00A87BC5">
              <w:rPr>
                <w:rFonts w:eastAsia="MS Mincho"/>
              </w:rPr>
              <w:t>need to know</w:t>
            </w:r>
            <w:r w:rsidR="006F785C">
              <w:rPr>
                <w:rFonts w:eastAsia="MS Mincho"/>
              </w:rPr>
              <w:t>"</w:t>
            </w:r>
            <w:r w:rsidRPr="00A87BC5">
              <w:rPr>
                <w:rFonts w:eastAsia="MS Mincho"/>
              </w:rPr>
              <w:t xml:space="preserve"> principle, </w:t>
            </w:r>
            <w:r w:rsidR="006F785C">
              <w:rPr>
                <w:rFonts w:eastAsia="MS Mincho"/>
              </w:rPr>
              <w:t>"</w:t>
            </w:r>
            <w:r w:rsidRPr="00A87BC5">
              <w:rPr>
                <w:rFonts w:eastAsia="MS Mincho"/>
              </w:rPr>
              <w:t>separation of duties</w:t>
            </w:r>
            <w:r w:rsidR="006F785C">
              <w:rPr>
                <w:rFonts w:eastAsia="MS Mincho"/>
              </w:rPr>
              <w:t>"</w:t>
            </w:r>
            <w:r w:rsidRPr="00A87BC5">
              <w:rPr>
                <w:rFonts w:eastAsia="MS Mincho"/>
              </w:rPr>
              <w:t>) and appropriate training for staff</w:t>
            </w:r>
          </w:p>
          <w:p w14:paraId="0B4666AD" w14:textId="77777777" w:rsidR="00755D5B" w:rsidRPr="00A87BC5" w:rsidRDefault="002B2661" w:rsidP="00755D5B">
            <w:pPr>
              <w:spacing w:line="240" w:lineRule="auto"/>
              <w:rPr>
                <w:rFonts w:eastAsia="MS Mincho"/>
              </w:rPr>
            </w:pPr>
            <w:r>
              <w:rPr>
                <w:rFonts w:eastAsia="MS Mincho"/>
              </w:rPr>
              <w:t>3.</w:t>
            </w:r>
            <w:r w:rsidR="00755D5B" w:rsidRPr="00A87BC5">
              <w:rPr>
                <w:rFonts w:eastAsia="MS Mincho"/>
              </w:rPr>
              <w:t>6 Cryptographic security</w:t>
            </w:r>
          </w:p>
          <w:p w14:paraId="26DDB033" w14:textId="77777777" w:rsidR="00755D5B" w:rsidRPr="00A87BC5" w:rsidRDefault="002B2661" w:rsidP="00755D5B">
            <w:pPr>
              <w:spacing w:line="240" w:lineRule="auto"/>
              <w:rPr>
                <w:rFonts w:eastAsia="MS Mincho"/>
              </w:rPr>
            </w:pPr>
            <w:r>
              <w:rPr>
                <w:rFonts w:eastAsia="MS Mincho"/>
              </w:rPr>
              <w:t>3.</w:t>
            </w:r>
            <w:r w:rsidR="00755D5B" w:rsidRPr="00A87BC5">
              <w:rPr>
                <w:rFonts w:eastAsia="MS Mincho"/>
              </w:rPr>
              <w:t>7 Physical and environmental security</w:t>
            </w:r>
          </w:p>
          <w:p w14:paraId="21BD5498" w14:textId="77777777" w:rsidR="00755D5B" w:rsidRPr="00A87BC5" w:rsidRDefault="002B2661" w:rsidP="00755D5B">
            <w:pPr>
              <w:spacing w:line="240" w:lineRule="auto"/>
              <w:rPr>
                <w:rFonts w:eastAsia="MS Mincho"/>
              </w:rPr>
            </w:pPr>
            <w:r>
              <w:rPr>
                <w:rFonts w:eastAsia="MS Mincho"/>
              </w:rPr>
              <w:t>3.</w:t>
            </w:r>
            <w:r w:rsidR="00755D5B" w:rsidRPr="00A87BC5">
              <w:rPr>
                <w:rFonts w:eastAsia="MS Mincho"/>
              </w:rPr>
              <w:t>8 Monitoring</w:t>
            </w:r>
          </w:p>
          <w:p w14:paraId="77630A4E"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Staff activity logging/ monitoring mechanisms</w:t>
            </w:r>
          </w:p>
          <w:p w14:paraId="2D8F504B"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Security information and event management</w:t>
            </w:r>
          </w:p>
          <w:p w14:paraId="6E080DC2" w14:textId="77777777" w:rsidR="00755D5B" w:rsidRPr="007D0033" w:rsidRDefault="002B2661" w:rsidP="00755D5B">
            <w:pPr>
              <w:spacing w:line="240" w:lineRule="auto"/>
              <w:rPr>
                <w:rFonts w:eastAsia="MS Mincho"/>
              </w:rPr>
            </w:pPr>
            <w:r>
              <w:rPr>
                <w:rFonts w:eastAsia="MS Mincho"/>
              </w:rPr>
              <w:t>3.</w:t>
            </w:r>
            <w:r w:rsidR="00755D5B" w:rsidRPr="00A87BC5">
              <w:rPr>
                <w:rFonts w:eastAsia="MS Mincho"/>
              </w:rPr>
              <w:t xml:space="preserve">10 </w:t>
            </w:r>
            <w:r w:rsidR="00755D5B" w:rsidRPr="007D0033">
              <w:rPr>
                <w:rFonts w:eastAsia="MS Mincho"/>
              </w:rPr>
              <w:t>Software security</w:t>
            </w:r>
          </w:p>
          <w:p w14:paraId="4604B460" w14:textId="77777777" w:rsidR="00755D5B" w:rsidRPr="007D0033" w:rsidRDefault="002B2661" w:rsidP="00755D5B">
            <w:pPr>
              <w:spacing w:line="240" w:lineRule="auto"/>
              <w:rPr>
                <w:rFonts w:eastAsia="MS Mincho"/>
              </w:rPr>
            </w:pPr>
            <w:r>
              <w:rPr>
                <w:rFonts w:eastAsia="MS Mincho"/>
              </w:rPr>
              <w:t>3.</w:t>
            </w:r>
            <w:r w:rsidR="00755D5B" w:rsidRPr="007D0033">
              <w:rPr>
                <w:rFonts w:eastAsia="MS Mincho"/>
              </w:rPr>
              <w:t>12 Security incident management</w:t>
            </w:r>
          </w:p>
          <w:p w14:paraId="3D88AC1B" w14:textId="77777777" w:rsidR="00755D5B" w:rsidRPr="00A87BC5" w:rsidRDefault="002B2661" w:rsidP="002B2661">
            <w:pPr>
              <w:spacing w:line="240" w:lineRule="auto"/>
              <w:rPr>
                <w:rFonts w:eastAsia="MS Mincho"/>
              </w:rPr>
            </w:pPr>
            <w:r>
              <w:rPr>
                <w:rFonts w:eastAsia="MS Mincho"/>
              </w:rPr>
              <w:t>3.</w:t>
            </w:r>
            <w:r w:rsidR="00755D5B" w:rsidRPr="00A87BC5">
              <w:rPr>
                <w:rFonts w:eastAsia="MS Mincho"/>
              </w:rPr>
              <w:t>13 Information exchange</w:t>
            </w:r>
            <w:commentRangeEnd w:id="319"/>
            <w:r w:rsidR="00A304A1">
              <w:rPr>
                <w:rStyle w:val="CommentReference"/>
                <w:lang w:eastAsia="en-US"/>
              </w:rPr>
              <w:commentReference w:id="319"/>
            </w:r>
            <w:r w:rsidR="00666733">
              <w:rPr>
                <w:rStyle w:val="CommentReference"/>
                <w:lang w:eastAsia="en-US"/>
              </w:rPr>
              <w:commentReference w:id="318"/>
            </w:r>
          </w:p>
        </w:tc>
      </w:tr>
      <w:commentRangeEnd w:id="318"/>
      <w:tr w:rsidR="00755D5B" w:rsidRPr="00CF7C45" w14:paraId="47A7454A" w14:textId="77777777" w:rsidTr="00755D5B">
        <w:tc>
          <w:tcPr>
            <w:tcW w:w="478" w:type="dxa"/>
          </w:tcPr>
          <w:p w14:paraId="7A19B6EF" w14:textId="77777777" w:rsidR="00755D5B" w:rsidRPr="00CF7C45" w:rsidRDefault="00755D5B" w:rsidP="00755D5B">
            <w:r w:rsidRPr="00CF7C45">
              <w:t>M2</w:t>
            </w:r>
          </w:p>
        </w:tc>
        <w:tc>
          <w:tcPr>
            <w:tcW w:w="2211" w:type="dxa"/>
          </w:tcPr>
          <w:p w14:paraId="478BF5FF" w14:textId="77777777" w:rsidR="00755D5B" w:rsidRPr="00CF7C45" w:rsidRDefault="00755D5B" w:rsidP="00755D5B">
            <w:r w:rsidRPr="00CF7C45">
              <w:t xml:space="preserve">Security Controls shall be applied to </w:t>
            </w:r>
            <w:commentRangeStart w:id="320"/>
            <w:commentRangeStart w:id="321"/>
            <w:r w:rsidRPr="00CF7C45">
              <w:t>back-end systems t</w:t>
            </w:r>
            <w:commentRangeEnd w:id="320"/>
            <w:r w:rsidR="00A304A1">
              <w:rPr>
                <w:rStyle w:val="CommentReference"/>
                <w:lang w:eastAsia="en-US"/>
              </w:rPr>
              <w:commentReference w:id="320"/>
            </w:r>
            <w:commentRangeEnd w:id="321"/>
            <w:r w:rsidR="00666733">
              <w:rPr>
                <w:rStyle w:val="CommentReference"/>
                <w:lang w:eastAsia="en-US"/>
              </w:rPr>
              <w:commentReference w:id="321"/>
            </w:r>
            <w:r w:rsidRPr="00CF7C45">
              <w:t>o minimize unauthorized access</w:t>
            </w:r>
          </w:p>
        </w:tc>
        <w:tc>
          <w:tcPr>
            <w:tcW w:w="6662" w:type="dxa"/>
            <w:shd w:val="clear" w:color="auto" w:fill="auto"/>
          </w:tcPr>
          <w:p w14:paraId="5F690530" w14:textId="77777777" w:rsidR="00755D5B" w:rsidRPr="007D0033" w:rsidRDefault="002B2661" w:rsidP="00755D5B">
            <w:pPr>
              <w:spacing w:line="240" w:lineRule="auto"/>
              <w:rPr>
                <w:rFonts w:eastAsia="MS Mincho"/>
              </w:rPr>
            </w:pPr>
            <w:r>
              <w:rPr>
                <w:rFonts w:eastAsia="MS Mincho"/>
              </w:rPr>
              <w:t>3.</w:t>
            </w:r>
            <w:r w:rsidR="00755D5B" w:rsidRPr="007D0033">
              <w:rPr>
                <w:rFonts w:eastAsia="MS Mincho"/>
              </w:rPr>
              <w:t>5 Access control and authentication</w:t>
            </w:r>
          </w:p>
          <w:p w14:paraId="5AF8DC33" w14:textId="77777777" w:rsidR="00755D5B" w:rsidRPr="007D0033" w:rsidRDefault="002B2661" w:rsidP="00755D5B">
            <w:pPr>
              <w:spacing w:line="240" w:lineRule="auto"/>
              <w:rPr>
                <w:rFonts w:eastAsia="MS Mincho"/>
              </w:rPr>
            </w:pPr>
            <w:r>
              <w:rPr>
                <w:rFonts w:eastAsia="MS Mincho"/>
              </w:rPr>
              <w:t>3.</w:t>
            </w:r>
            <w:r w:rsidR="00755D5B" w:rsidRPr="007D0033">
              <w:rPr>
                <w:rFonts w:eastAsia="MS Mincho"/>
              </w:rPr>
              <w:t>6 Cryptographic security</w:t>
            </w:r>
          </w:p>
          <w:p w14:paraId="18248199" w14:textId="77777777" w:rsidR="00755D5B" w:rsidRPr="00A87BC5" w:rsidRDefault="002B2661" w:rsidP="00755D5B">
            <w:pPr>
              <w:spacing w:line="240" w:lineRule="auto"/>
              <w:rPr>
                <w:rFonts w:eastAsia="MS Mincho"/>
              </w:rPr>
            </w:pPr>
            <w:r>
              <w:rPr>
                <w:rFonts w:eastAsia="MS Mincho"/>
              </w:rPr>
              <w:t>3.</w:t>
            </w:r>
            <w:r w:rsidR="00755D5B" w:rsidRPr="00A87BC5">
              <w:rPr>
                <w:rFonts w:eastAsia="MS Mincho"/>
              </w:rPr>
              <w:t>7 Physical and environmental security</w:t>
            </w:r>
          </w:p>
          <w:p w14:paraId="4B8C81BB" w14:textId="77777777" w:rsidR="00755D5B" w:rsidRPr="007D0033" w:rsidRDefault="002B2661" w:rsidP="00755D5B">
            <w:pPr>
              <w:spacing w:line="240" w:lineRule="auto"/>
              <w:rPr>
                <w:rFonts w:eastAsia="MS Mincho"/>
              </w:rPr>
            </w:pPr>
            <w:r>
              <w:rPr>
                <w:rFonts w:eastAsia="MS Mincho"/>
              </w:rPr>
              <w:t>3.</w:t>
            </w:r>
            <w:r w:rsidR="00755D5B" w:rsidRPr="00A87BC5">
              <w:rPr>
                <w:rFonts w:eastAsia="MS Mincho"/>
              </w:rPr>
              <w:t xml:space="preserve">8 </w:t>
            </w:r>
            <w:r w:rsidR="00755D5B" w:rsidRPr="007D0033">
              <w:rPr>
                <w:rFonts w:eastAsia="MS Mincho"/>
              </w:rPr>
              <w:t>Monitoring</w:t>
            </w:r>
          </w:p>
          <w:p w14:paraId="6859B0C8"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Monitor server systems and communications</w:t>
            </w:r>
          </w:p>
          <w:p w14:paraId="53DFDE4B" w14:textId="77777777" w:rsidR="00755D5B" w:rsidRPr="00A87BC5" w:rsidRDefault="002B2661" w:rsidP="00755D5B">
            <w:pPr>
              <w:spacing w:line="240" w:lineRule="auto"/>
              <w:rPr>
                <w:rFonts w:eastAsia="MS Mincho"/>
              </w:rPr>
            </w:pPr>
            <w:r>
              <w:rPr>
                <w:rFonts w:eastAsia="MS Mincho"/>
              </w:rPr>
              <w:lastRenderedPageBreak/>
              <w:t>3.</w:t>
            </w:r>
            <w:r w:rsidR="00755D5B" w:rsidRPr="00A87BC5">
              <w:rPr>
                <w:rFonts w:eastAsia="MS Mincho"/>
              </w:rPr>
              <w:t>9 System design</w:t>
            </w:r>
          </w:p>
          <w:p w14:paraId="4E5FC3D4"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Securely configuring servers (e.g. system hardening)</w:t>
            </w:r>
          </w:p>
          <w:p w14:paraId="4AE87B06"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 xml:space="preserve">Protection of external internet </w:t>
            </w:r>
            <w:r w:rsidRPr="00783059">
              <w:rPr>
                <w:rFonts w:eastAsia="MS Mincho"/>
              </w:rPr>
              <w:t xml:space="preserve">connections, </w:t>
            </w:r>
            <w:r w:rsidRPr="00A87BC5">
              <w:rPr>
                <w:rFonts w:eastAsia="MS Mincho"/>
              </w:rPr>
              <w:t>including authentication/verification of messages received and provision of encrypted communication channels</w:t>
            </w:r>
          </w:p>
          <w:p w14:paraId="53C47B4E"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Manage the risks and security of cloud servers (if used)</w:t>
            </w:r>
          </w:p>
          <w:p w14:paraId="33BB4F48" w14:textId="77777777" w:rsidR="00755D5B" w:rsidRPr="007D0033" w:rsidRDefault="002B2661" w:rsidP="00755D5B">
            <w:pPr>
              <w:spacing w:line="240" w:lineRule="auto"/>
              <w:rPr>
                <w:rFonts w:eastAsia="MS Mincho"/>
              </w:rPr>
            </w:pPr>
            <w:r>
              <w:rPr>
                <w:rFonts w:eastAsia="MS Mincho"/>
              </w:rPr>
              <w:t>3.</w:t>
            </w:r>
            <w:r w:rsidR="00755D5B" w:rsidRPr="00A87BC5">
              <w:rPr>
                <w:rFonts w:eastAsia="MS Mincho"/>
              </w:rPr>
              <w:t>10</w:t>
            </w:r>
            <w:r>
              <w:rPr>
                <w:rFonts w:eastAsia="MS Mincho"/>
              </w:rPr>
              <w:t xml:space="preserve"> </w:t>
            </w:r>
            <w:r w:rsidR="00755D5B" w:rsidRPr="007D0033">
              <w:rPr>
                <w:rFonts w:eastAsia="MS Mincho"/>
              </w:rPr>
              <w:t>Software security</w:t>
            </w:r>
          </w:p>
          <w:p w14:paraId="33DD3EDF" w14:textId="77777777" w:rsidR="00755D5B" w:rsidRPr="007D0033" w:rsidRDefault="002B2661" w:rsidP="00755D5B">
            <w:pPr>
              <w:spacing w:line="240" w:lineRule="auto"/>
              <w:rPr>
                <w:rFonts w:eastAsia="MS Mincho"/>
              </w:rPr>
            </w:pPr>
            <w:r>
              <w:rPr>
                <w:rFonts w:eastAsia="MS Mincho"/>
              </w:rPr>
              <w:t>3.</w:t>
            </w:r>
            <w:r w:rsidR="00755D5B" w:rsidRPr="007D0033">
              <w:rPr>
                <w:rFonts w:eastAsia="MS Mincho"/>
              </w:rPr>
              <w:t>12 Security incident management</w:t>
            </w:r>
          </w:p>
          <w:p w14:paraId="49C1AFF4"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Security information and event management</w:t>
            </w:r>
          </w:p>
          <w:p w14:paraId="2687ED4C" w14:textId="77777777" w:rsidR="00755D5B" w:rsidRPr="00A87BC5" w:rsidRDefault="002B2661" w:rsidP="002B2661">
            <w:pPr>
              <w:spacing w:line="240" w:lineRule="auto"/>
              <w:rPr>
                <w:rFonts w:eastAsia="MS Mincho"/>
              </w:rPr>
            </w:pPr>
            <w:r>
              <w:rPr>
                <w:rFonts w:eastAsia="MS Mincho"/>
              </w:rPr>
              <w:t>3.</w:t>
            </w:r>
            <w:r w:rsidR="00755D5B" w:rsidRPr="00A87BC5">
              <w:rPr>
                <w:rFonts w:eastAsia="MS Mincho"/>
              </w:rPr>
              <w:t>13 Information exchange</w:t>
            </w:r>
          </w:p>
        </w:tc>
      </w:tr>
      <w:tr w:rsidR="00755D5B" w:rsidRPr="00CF7C45" w14:paraId="513FD0FC" w14:textId="77777777" w:rsidTr="00755D5B">
        <w:tc>
          <w:tcPr>
            <w:tcW w:w="478" w:type="dxa"/>
          </w:tcPr>
          <w:p w14:paraId="771A0910" w14:textId="77777777" w:rsidR="00755D5B" w:rsidRPr="00CF7C45" w:rsidRDefault="00755D5B" w:rsidP="00755D5B">
            <w:r w:rsidRPr="00CF7C45">
              <w:lastRenderedPageBreak/>
              <w:t>M3</w:t>
            </w:r>
          </w:p>
        </w:tc>
        <w:tc>
          <w:tcPr>
            <w:tcW w:w="2211" w:type="dxa"/>
          </w:tcPr>
          <w:p w14:paraId="3CDA9B35" w14:textId="77777777" w:rsidR="00755D5B" w:rsidRPr="00CF7C45" w:rsidRDefault="00755D5B" w:rsidP="00755D5B">
            <w:r w:rsidRPr="00CF7C45">
              <w:rPr>
                <w:bCs/>
              </w:rPr>
              <w:t xml:space="preserve">Security Controls shall be applied to back-end systems.  </w:t>
            </w:r>
            <w:r w:rsidRPr="00CF7C45">
              <w:t>Where back-end servers are critical to the provision of services there are recovery measures in case of system outage</w:t>
            </w:r>
          </w:p>
        </w:tc>
        <w:tc>
          <w:tcPr>
            <w:tcW w:w="6662" w:type="dxa"/>
            <w:shd w:val="clear" w:color="auto" w:fill="auto"/>
          </w:tcPr>
          <w:p w14:paraId="2981056A" w14:textId="77777777" w:rsidR="00755D5B" w:rsidRPr="007D0033" w:rsidRDefault="002B2661" w:rsidP="00755D5B">
            <w:pPr>
              <w:spacing w:line="240" w:lineRule="auto"/>
              <w:rPr>
                <w:rFonts w:eastAsia="MS Mincho"/>
              </w:rPr>
            </w:pPr>
            <w:r>
              <w:rPr>
                <w:rFonts w:eastAsia="MS Mincho"/>
              </w:rPr>
              <w:t>3.</w:t>
            </w:r>
            <w:r w:rsidR="00755D5B" w:rsidRPr="007D0033">
              <w:rPr>
                <w:rFonts w:eastAsia="MS Mincho"/>
              </w:rPr>
              <w:t xml:space="preserve">5 Access control </w:t>
            </w:r>
          </w:p>
          <w:p w14:paraId="55B98015"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Role based access controls for staff</w:t>
            </w:r>
          </w:p>
          <w:p w14:paraId="487397E5" w14:textId="77777777" w:rsidR="00755D5B" w:rsidRPr="007D0033" w:rsidRDefault="002B2661" w:rsidP="00755D5B">
            <w:pPr>
              <w:spacing w:line="240" w:lineRule="auto"/>
              <w:rPr>
                <w:rFonts w:eastAsia="MS Mincho"/>
              </w:rPr>
            </w:pPr>
            <w:r>
              <w:rPr>
                <w:rFonts w:eastAsia="MS Mincho"/>
              </w:rPr>
              <w:t>3.</w:t>
            </w:r>
            <w:r w:rsidR="00755D5B" w:rsidRPr="007D0033">
              <w:rPr>
                <w:rFonts w:eastAsia="MS Mincho"/>
              </w:rPr>
              <w:t xml:space="preserve">8 Monitoring </w:t>
            </w:r>
          </w:p>
          <w:p w14:paraId="1597061C" w14:textId="77777777" w:rsidR="00755D5B" w:rsidRPr="00A87BC5" w:rsidRDefault="002B2661" w:rsidP="00755D5B">
            <w:pPr>
              <w:spacing w:line="240" w:lineRule="auto"/>
              <w:rPr>
                <w:rFonts w:eastAsia="MS Mincho"/>
              </w:rPr>
            </w:pPr>
            <w:r>
              <w:rPr>
                <w:rFonts w:eastAsia="MS Mincho"/>
              </w:rPr>
              <w:t>3.</w:t>
            </w:r>
            <w:r w:rsidR="00755D5B" w:rsidRPr="00A87BC5">
              <w:rPr>
                <w:rFonts w:eastAsia="MS Mincho"/>
              </w:rPr>
              <w:t>9 System design</w:t>
            </w:r>
          </w:p>
          <w:p w14:paraId="5DD21273"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Apply data minimisation techniques to reduce the impact should data be lost</w:t>
            </w:r>
          </w:p>
          <w:p w14:paraId="5F1A9B0B"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Harden systems to minimise and prevent unauthorised physical access</w:t>
            </w:r>
          </w:p>
          <w:p w14:paraId="1ABAE9F6"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Enact proportionate physical protection and monitoring</w:t>
            </w:r>
          </w:p>
          <w:p w14:paraId="0FAE4A9A" w14:textId="77777777" w:rsidR="00755D5B" w:rsidRPr="007D0033" w:rsidRDefault="002B2661" w:rsidP="00755D5B">
            <w:pPr>
              <w:spacing w:line="240" w:lineRule="auto"/>
              <w:rPr>
                <w:rFonts w:eastAsia="MS Mincho"/>
              </w:rPr>
            </w:pPr>
            <w:r>
              <w:rPr>
                <w:rFonts w:eastAsia="MS Mincho"/>
              </w:rPr>
              <w:t>3.</w:t>
            </w:r>
            <w:r w:rsidR="00755D5B" w:rsidRPr="00A87BC5">
              <w:rPr>
                <w:rFonts w:eastAsia="MS Mincho"/>
              </w:rPr>
              <w:t>10</w:t>
            </w:r>
            <w:r w:rsidR="00755D5B" w:rsidRPr="007D0033">
              <w:rPr>
                <w:rFonts w:eastAsia="MS Mincho"/>
              </w:rPr>
              <w:t xml:space="preserve"> Software security</w:t>
            </w:r>
          </w:p>
          <w:p w14:paraId="2C70AD52" w14:textId="77777777" w:rsidR="00755D5B" w:rsidRPr="007D0033" w:rsidRDefault="002B2661" w:rsidP="00755D5B">
            <w:pPr>
              <w:spacing w:line="240" w:lineRule="auto"/>
              <w:rPr>
                <w:rFonts w:eastAsia="MS Mincho"/>
              </w:rPr>
            </w:pPr>
            <w:r>
              <w:rPr>
                <w:rFonts w:eastAsia="MS Mincho"/>
              </w:rPr>
              <w:t>3.</w:t>
            </w:r>
            <w:r w:rsidR="00755D5B" w:rsidRPr="007D0033">
              <w:rPr>
                <w:rFonts w:eastAsia="MS Mincho"/>
              </w:rPr>
              <w:t>12 Security incident management</w:t>
            </w:r>
          </w:p>
          <w:p w14:paraId="79B5DF2E" w14:textId="77777777" w:rsidR="00755D5B" w:rsidRPr="00A87BC5" w:rsidRDefault="002B2661" w:rsidP="002B2661">
            <w:pPr>
              <w:spacing w:line="240" w:lineRule="auto"/>
            </w:pPr>
            <w:r>
              <w:rPr>
                <w:rFonts w:eastAsia="MS Mincho"/>
              </w:rPr>
              <w:t>3.</w:t>
            </w:r>
            <w:r w:rsidR="00755D5B" w:rsidRPr="007D0033">
              <w:rPr>
                <w:rFonts w:eastAsia="MS Mincho"/>
              </w:rPr>
              <w:t>13 Information exchange</w:t>
            </w:r>
          </w:p>
        </w:tc>
      </w:tr>
      <w:tr w:rsidR="00755D5B" w:rsidRPr="00CF7C45" w14:paraId="08ACDDF2" w14:textId="77777777" w:rsidTr="00755D5B">
        <w:tc>
          <w:tcPr>
            <w:tcW w:w="478" w:type="dxa"/>
          </w:tcPr>
          <w:p w14:paraId="18413555" w14:textId="77777777" w:rsidR="00755D5B" w:rsidRPr="00CF7C45" w:rsidRDefault="00755D5B" w:rsidP="00755D5B">
            <w:r w:rsidRPr="00CF7C45">
              <w:t>M4</w:t>
            </w:r>
          </w:p>
        </w:tc>
        <w:tc>
          <w:tcPr>
            <w:tcW w:w="2211" w:type="dxa"/>
          </w:tcPr>
          <w:p w14:paraId="18A7B2EE" w14:textId="77777777" w:rsidR="00755D5B" w:rsidRPr="00CF7C45" w:rsidRDefault="00755D5B" w:rsidP="00755D5B">
            <w:r w:rsidRPr="00CF7C45">
              <w:t>Security Controls shall be applied to minimize risks associated with cloud computing</w:t>
            </w:r>
          </w:p>
        </w:tc>
        <w:tc>
          <w:tcPr>
            <w:tcW w:w="6662" w:type="dxa"/>
            <w:shd w:val="clear" w:color="auto" w:fill="auto"/>
          </w:tcPr>
          <w:p w14:paraId="74881F03" w14:textId="77777777" w:rsidR="00755D5B" w:rsidRPr="007D0033" w:rsidRDefault="002B2661" w:rsidP="00755D5B">
            <w:pPr>
              <w:autoSpaceDE w:val="0"/>
              <w:autoSpaceDN w:val="0"/>
              <w:adjustRightInd w:val="0"/>
            </w:pPr>
            <w:r>
              <w:t>3.</w:t>
            </w:r>
            <w:r w:rsidR="00755D5B" w:rsidRPr="007D0033">
              <w:t>1 Security policies</w:t>
            </w:r>
          </w:p>
          <w:p w14:paraId="251AAC07" w14:textId="77777777" w:rsidR="00755D5B" w:rsidRPr="007D0033" w:rsidRDefault="002B2661" w:rsidP="00755D5B">
            <w:pPr>
              <w:autoSpaceDE w:val="0"/>
              <w:autoSpaceDN w:val="0"/>
              <w:adjustRightInd w:val="0"/>
            </w:pPr>
            <w:r>
              <w:t>3.</w:t>
            </w:r>
            <w:r w:rsidR="00755D5B" w:rsidRPr="007D0033">
              <w:t>2 Organizational security</w:t>
            </w:r>
          </w:p>
          <w:p w14:paraId="0B465ECA" w14:textId="77777777" w:rsidR="00755D5B" w:rsidRPr="007D0033" w:rsidRDefault="002B2661" w:rsidP="00755D5B">
            <w:pPr>
              <w:autoSpaceDE w:val="0"/>
              <w:autoSpaceDN w:val="0"/>
              <w:adjustRightInd w:val="0"/>
            </w:pPr>
            <w:r>
              <w:t>3.</w:t>
            </w:r>
            <w:r w:rsidR="00755D5B" w:rsidRPr="007D0033">
              <w:t>3 Human resource security and security awareness</w:t>
            </w:r>
          </w:p>
          <w:p w14:paraId="25AF217C" w14:textId="77777777" w:rsidR="00755D5B" w:rsidRPr="00A87BC5" w:rsidRDefault="002B2661" w:rsidP="00755D5B">
            <w:pPr>
              <w:autoSpaceDE w:val="0"/>
              <w:autoSpaceDN w:val="0"/>
              <w:adjustRightInd w:val="0"/>
            </w:pPr>
            <w:r>
              <w:t>3.</w:t>
            </w:r>
            <w:r w:rsidR="00755D5B" w:rsidRPr="00A87BC5">
              <w:t>4 Asset management</w:t>
            </w:r>
          </w:p>
          <w:p w14:paraId="4AA44B11" w14:textId="77777777" w:rsidR="00755D5B" w:rsidRPr="00A87BC5" w:rsidRDefault="002B2661" w:rsidP="00755D5B">
            <w:pPr>
              <w:autoSpaceDE w:val="0"/>
              <w:autoSpaceDN w:val="0"/>
              <w:adjustRightInd w:val="0"/>
            </w:pPr>
            <w:r>
              <w:t>3.</w:t>
            </w:r>
            <w:r w:rsidR="00755D5B" w:rsidRPr="00A87BC5">
              <w:t xml:space="preserve">5 Access control </w:t>
            </w:r>
          </w:p>
          <w:p w14:paraId="1BE0ADC9" w14:textId="77777777" w:rsidR="00755D5B" w:rsidRPr="00A87BC5" w:rsidRDefault="002B2661" w:rsidP="00755D5B">
            <w:pPr>
              <w:autoSpaceDE w:val="0"/>
              <w:autoSpaceDN w:val="0"/>
              <w:adjustRightInd w:val="0"/>
            </w:pPr>
            <w:r>
              <w:t>3.</w:t>
            </w:r>
            <w:r w:rsidR="00755D5B" w:rsidRPr="00A87BC5">
              <w:t>6 Cryptographic security</w:t>
            </w:r>
          </w:p>
          <w:p w14:paraId="1577ACFF" w14:textId="77777777" w:rsidR="00755D5B" w:rsidRPr="00A87BC5" w:rsidRDefault="002B2661" w:rsidP="00755D5B">
            <w:pPr>
              <w:autoSpaceDE w:val="0"/>
              <w:autoSpaceDN w:val="0"/>
              <w:adjustRightInd w:val="0"/>
            </w:pPr>
            <w:r>
              <w:t>3.</w:t>
            </w:r>
            <w:r w:rsidR="00755D5B" w:rsidRPr="00A87BC5">
              <w:t>7 Physical and environmental security</w:t>
            </w:r>
          </w:p>
          <w:p w14:paraId="2B347639" w14:textId="77777777" w:rsidR="00755D5B" w:rsidRPr="007D0033" w:rsidRDefault="002B2661" w:rsidP="00755D5B">
            <w:pPr>
              <w:autoSpaceDE w:val="0"/>
              <w:autoSpaceDN w:val="0"/>
              <w:adjustRightInd w:val="0"/>
            </w:pPr>
            <w:r>
              <w:t>3.</w:t>
            </w:r>
            <w:r w:rsidR="00755D5B" w:rsidRPr="00A87BC5">
              <w:t xml:space="preserve">8 </w:t>
            </w:r>
            <w:r w:rsidR="00755D5B" w:rsidRPr="007D0033">
              <w:t>Monitoring</w:t>
            </w:r>
          </w:p>
          <w:p w14:paraId="16A83C68"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 xml:space="preserve">Monitoring of server systems </w:t>
            </w:r>
          </w:p>
          <w:p w14:paraId="4F221123" w14:textId="77777777" w:rsidR="00755D5B" w:rsidRPr="007D0033" w:rsidRDefault="002B2661" w:rsidP="00755D5B">
            <w:r>
              <w:t>3.</w:t>
            </w:r>
            <w:r w:rsidR="00755D5B" w:rsidRPr="007D0033">
              <w:t>9 System design</w:t>
            </w:r>
          </w:p>
          <w:p w14:paraId="68F83DC2"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Manage the risks and security of cloud servers</w:t>
            </w:r>
          </w:p>
          <w:p w14:paraId="166637B6"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Apply data minimisation techniques to reduce the impact should data be lost</w:t>
            </w:r>
          </w:p>
          <w:p w14:paraId="6A73FABC" w14:textId="77777777" w:rsidR="00755D5B" w:rsidRPr="007D0033" w:rsidRDefault="002B2661" w:rsidP="00755D5B">
            <w:pPr>
              <w:autoSpaceDE w:val="0"/>
              <w:autoSpaceDN w:val="0"/>
              <w:adjustRightInd w:val="0"/>
            </w:pPr>
            <w:r>
              <w:t>3.</w:t>
            </w:r>
            <w:r w:rsidR="00755D5B" w:rsidRPr="00A87BC5">
              <w:t xml:space="preserve">10 </w:t>
            </w:r>
            <w:r w:rsidR="00755D5B" w:rsidRPr="007D0033">
              <w:t xml:space="preserve">Software security </w:t>
            </w:r>
          </w:p>
          <w:p w14:paraId="7E66F248" w14:textId="77777777" w:rsidR="00755D5B" w:rsidRPr="007D0033" w:rsidRDefault="002B2661" w:rsidP="00755D5B">
            <w:pPr>
              <w:autoSpaceDE w:val="0"/>
              <w:autoSpaceDN w:val="0"/>
              <w:adjustRightInd w:val="0"/>
            </w:pPr>
            <w:r>
              <w:t>3.</w:t>
            </w:r>
            <w:r w:rsidR="00755D5B" w:rsidRPr="007D0033">
              <w:t>11 Supplier relationships security</w:t>
            </w:r>
          </w:p>
          <w:p w14:paraId="4E69BB40" w14:textId="77777777" w:rsidR="00755D5B" w:rsidRPr="007D0033" w:rsidRDefault="002B2661" w:rsidP="00755D5B">
            <w:pPr>
              <w:autoSpaceDE w:val="0"/>
              <w:autoSpaceDN w:val="0"/>
              <w:adjustRightInd w:val="0"/>
            </w:pPr>
            <w:r>
              <w:t>3.</w:t>
            </w:r>
            <w:r w:rsidR="00755D5B" w:rsidRPr="007D0033">
              <w:t>12 Security incident management</w:t>
            </w:r>
          </w:p>
          <w:p w14:paraId="49417345"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Security information and event management</w:t>
            </w:r>
          </w:p>
          <w:p w14:paraId="6EF002EB" w14:textId="77777777" w:rsidR="00755D5B" w:rsidRPr="00A87BC5" w:rsidRDefault="002B2661" w:rsidP="002B2661">
            <w:r>
              <w:t>3.</w:t>
            </w:r>
            <w:r w:rsidR="00755D5B" w:rsidRPr="00A87BC5">
              <w:t xml:space="preserve">13 </w:t>
            </w:r>
            <w:r w:rsidR="00755D5B" w:rsidRPr="00A87BC5">
              <w:rPr>
                <w:rFonts w:eastAsia="MS Mincho"/>
              </w:rPr>
              <w:t>Information exchange</w:t>
            </w:r>
            <w:r w:rsidR="00755D5B" w:rsidRPr="00A87BC5" w:rsidDel="008C7778">
              <w:t xml:space="preserve"> </w:t>
            </w:r>
          </w:p>
        </w:tc>
      </w:tr>
      <w:tr w:rsidR="00755D5B" w:rsidRPr="00CF7C45" w14:paraId="4E6DC48D" w14:textId="77777777" w:rsidTr="00755D5B">
        <w:tc>
          <w:tcPr>
            <w:tcW w:w="478" w:type="dxa"/>
          </w:tcPr>
          <w:p w14:paraId="6ACB4808" w14:textId="77777777" w:rsidR="00755D5B" w:rsidRPr="00CF7C45" w:rsidRDefault="00755D5B" w:rsidP="00755D5B">
            <w:r w:rsidRPr="00CF7C45">
              <w:t>M5</w:t>
            </w:r>
          </w:p>
        </w:tc>
        <w:tc>
          <w:tcPr>
            <w:tcW w:w="2211" w:type="dxa"/>
          </w:tcPr>
          <w:p w14:paraId="139740D0" w14:textId="77777777" w:rsidR="00755D5B" w:rsidRPr="00CF7C45" w:rsidRDefault="00755D5B" w:rsidP="00755D5B">
            <w:r w:rsidRPr="00CF7C45">
              <w:t>Security Controls shall be applied to back-end systems to prevent data breaches</w:t>
            </w:r>
          </w:p>
        </w:tc>
        <w:tc>
          <w:tcPr>
            <w:tcW w:w="6662" w:type="dxa"/>
            <w:shd w:val="clear" w:color="auto" w:fill="auto"/>
          </w:tcPr>
          <w:p w14:paraId="2C9E203D" w14:textId="77777777" w:rsidR="00755D5B" w:rsidRPr="007D0033" w:rsidRDefault="002B2661" w:rsidP="00755D5B">
            <w:pPr>
              <w:autoSpaceDE w:val="0"/>
              <w:autoSpaceDN w:val="0"/>
              <w:adjustRightInd w:val="0"/>
            </w:pPr>
            <w:r>
              <w:t>3.</w:t>
            </w:r>
            <w:r w:rsidR="00755D5B" w:rsidRPr="007D0033">
              <w:t>1 Security policies</w:t>
            </w:r>
          </w:p>
          <w:p w14:paraId="4947923C" w14:textId="77777777" w:rsidR="00755D5B" w:rsidRPr="007D0033" w:rsidRDefault="002B2661" w:rsidP="00755D5B">
            <w:pPr>
              <w:autoSpaceDE w:val="0"/>
              <w:autoSpaceDN w:val="0"/>
              <w:adjustRightInd w:val="0"/>
            </w:pPr>
            <w:r>
              <w:t>3.</w:t>
            </w:r>
            <w:r w:rsidR="00755D5B" w:rsidRPr="007D0033">
              <w:t>2 Organizational security</w:t>
            </w:r>
          </w:p>
          <w:p w14:paraId="59C1EBFA" w14:textId="77777777" w:rsidR="00755D5B" w:rsidRPr="007D0033" w:rsidRDefault="002B2661" w:rsidP="00755D5B">
            <w:pPr>
              <w:autoSpaceDE w:val="0"/>
              <w:autoSpaceDN w:val="0"/>
              <w:adjustRightInd w:val="0"/>
            </w:pPr>
            <w:r>
              <w:t>3.</w:t>
            </w:r>
            <w:r w:rsidR="00755D5B" w:rsidRPr="007D0033">
              <w:t>3 Human resource security and security awareness</w:t>
            </w:r>
          </w:p>
          <w:p w14:paraId="7F86AA09"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Appropriate procedures for handling transferring and disposing of data assets</w:t>
            </w:r>
          </w:p>
          <w:p w14:paraId="6C3621C3"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Appropriate training for staff especially those handling data assets</w:t>
            </w:r>
          </w:p>
          <w:p w14:paraId="73BA37D6" w14:textId="77777777" w:rsidR="00755D5B" w:rsidRPr="00A87BC5" w:rsidRDefault="002B2661" w:rsidP="00755D5B">
            <w:pPr>
              <w:autoSpaceDE w:val="0"/>
              <w:autoSpaceDN w:val="0"/>
              <w:adjustRightInd w:val="0"/>
            </w:pPr>
            <w:r>
              <w:t>3.</w:t>
            </w:r>
            <w:r w:rsidR="00755D5B" w:rsidRPr="00A87BC5">
              <w:t>4 Asset management</w:t>
            </w:r>
          </w:p>
          <w:p w14:paraId="49FD12A4" w14:textId="77777777" w:rsidR="00755D5B" w:rsidRPr="00A87BC5" w:rsidRDefault="002B2661" w:rsidP="00755D5B">
            <w:pPr>
              <w:autoSpaceDE w:val="0"/>
              <w:autoSpaceDN w:val="0"/>
              <w:adjustRightInd w:val="0"/>
            </w:pPr>
            <w:r>
              <w:t>3.</w:t>
            </w:r>
            <w:r w:rsidR="00755D5B" w:rsidRPr="00A87BC5">
              <w:t xml:space="preserve">5 Access control </w:t>
            </w:r>
          </w:p>
          <w:p w14:paraId="0CC0E7D6" w14:textId="77777777" w:rsidR="00755D5B" w:rsidRPr="00A87BC5" w:rsidRDefault="002B2661" w:rsidP="00755D5B">
            <w:pPr>
              <w:autoSpaceDE w:val="0"/>
              <w:autoSpaceDN w:val="0"/>
              <w:adjustRightInd w:val="0"/>
            </w:pPr>
            <w:r>
              <w:t>3.</w:t>
            </w:r>
            <w:r w:rsidR="00755D5B" w:rsidRPr="00A87BC5">
              <w:t>6 Cryptographic security</w:t>
            </w:r>
          </w:p>
          <w:p w14:paraId="5F8AB071" w14:textId="77777777" w:rsidR="00755D5B" w:rsidRPr="00A87BC5" w:rsidRDefault="002B2661" w:rsidP="00755D5B">
            <w:pPr>
              <w:autoSpaceDE w:val="0"/>
              <w:autoSpaceDN w:val="0"/>
              <w:adjustRightInd w:val="0"/>
            </w:pPr>
            <w:r>
              <w:t>3.</w:t>
            </w:r>
            <w:r w:rsidR="00755D5B" w:rsidRPr="00A87BC5">
              <w:t>7 Physical and environmental security</w:t>
            </w:r>
          </w:p>
          <w:p w14:paraId="669FC5A0" w14:textId="77777777" w:rsidR="00755D5B" w:rsidRPr="007D0033" w:rsidRDefault="002B2661" w:rsidP="00755D5B">
            <w:pPr>
              <w:autoSpaceDE w:val="0"/>
              <w:autoSpaceDN w:val="0"/>
              <w:adjustRightInd w:val="0"/>
            </w:pPr>
            <w:r>
              <w:lastRenderedPageBreak/>
              <w:t>3.</w:t>
            </w:r>
            <w:r w:rsidR="00755D5B" w:rsidRPr="00A87BC5">
              <w:t xml:space="preserve">8 </w:t>
            </w:r>
            <w:r w:rsidR="00755D5B" w:rsidRPr="007D0033">
              <w:t>Monitoring</w:t>
            </w:r>
          </w:p>
          <w:p w14:paraId="1A6D7E84" w14:textId="77777777" w:rsidR="00755D5B" w:rsidRPr="007D0033" w:rsidRDefault="002B2661" w:rsidP="00755D5B">
            <w:r>
              <w:t>3.</w:t>
            </w:r>
            <w:r w:rsidR="00755D5B" w:rsidRPr="007D0033">
              <w:t>9 System design</w:t>
            </w:r>
          </w:p>
          <w:p w14:paraId="759B5D4D"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Apply data minimisation and purpose limitation techniques to reduce the impact should data be lost</w:t>
            </w:r>
          </w:p>
          <w:p w14:paraId="64573A86" w14:textId="77777777" w:rsidR="00755D5B" w:rsidRPr="007D0033" w:rsidRDefault="002B2661" w:rsidP="00755D5B">
            <w:pPr>
              <w:autoSpaceDE w:val="0"/>
              <w:autoSpaceDN w:val="0"/>
              <w:adjustRightInd w:val="0"/>
            </w:pPr>
            <w:r>
              <w:t>3.</w:t>
            </w:r>
            <w:r w:rsidR="00755D5B" w:rsidRPr="00A87BC5">
              <w:t xml:space="preserve">10 </w:t>
            </w:r>
            <w:r w:rsidR="00755D5B" w:rsidRPr="007D0033">
              <w:t xml:space="preserve">Software security </w:t>
            </w:r>
          </w:p>
          <w:p w14:paraId="016D01B9" w14:textId="77777777" w:rsidR="00755D5B" w:rsidRPr="007D0033" w:rsidRDefault="002B2661" w:rsidP="00755D5B">
            <w:pPr>
              <w:autoSpaceDE w:val="0"/>
              <w:autoSpaceDN w:val="0"/>
              <w:adjustRightInd w:val="0"/>
            </w:pPr>
            <w:r>
              <w:t>3.</w:t>
            </w:r>
            <w:r w:rsidR="00755D5B" w:rsidRPr="007D0033">
              <w:t>12 Security incident management</w:t>
            </w:r>
          </w:p>
          <w:p w14:paraId="4DE7BDEB" w14:textId="77777777" w:rsidR="00755D5B" w:rsidRPr="00A87BC5" w:rsidRDefault="002B2661" w:rsidP="002B2661">
            <w:r>
              <w:t>3.</w:t>
            </w:r>
            <w:r w:rsidR="00755D5B" w:rsidRPr="00A87BC5">
              <w:t xml:space="preserve">13 </w:t>
            </w:r>
            <w:r w:rsidR="00755D5B" w:rsidRPr="00A87BC5">
              <w:rPr>
                <w:rFonts w:eastAsia="MS Mincho"/>
              </w:rPr>
              <w:t>Information exchange</w:t>
            </w:r>
            <w:r w:rsidR="00755D5B" w:rsidRPr="00A87BC5" w:rsidDel="008C7778">
              <w:t xml:space="preserve"> </w:t>
            </w:r>
          </w:p>
        </w:tc>
      </w:tr>
      <w:tr w:rsidR="00755D5B" w:rsidRPr="00CF7C45" w14:paraId="71FE3510" w14:textId="77777777" w:rsidTr="00755D5B">
        <w:tc>
          <w:tcPr>
            <w:tcW w:w="478" w:type="dxa"/>
          </w:tcPr>
          <w:p w14:paraId="641A34E7" w14:textId="77777777" w:rsidR="00755D5B" w:rsidRPr="00CF7C45" w:rsidRDefault="00755D5B" w:rsidP="00755D5B">
            <w:r w:rsidRPr="00CF7C45">
              <w:lastRenderedPageBreak/>
              <w:t>M6</w:t>
            </w:r>
          </w:p>
        </w:tc>
        <w:tc>
          <w:tcPr>
            <w:tcW w:w="2211" w:type="dxa"/>
          </w:tcPr>
          <w:p w14:paraId="5C6C8065" w14:textId="77777777" w:rsidR="00755D5B" w:rsidRPr="00CF7C45" w:rsidRDefault="00755D5B" w:rsidP="00755D5B">
            <w:r w:rsidRPr="00CF7C45">
              <w:t>The principle of security by design shall be adopted to minimise the impact of an attack on the vehicle ecosystem</w:t>
            </w:r>
          </w:p>
          <w:p w14:paraId="498693E8" w14:textId="77777777" w:rsidR="00755D5B" w:rsidRPr="00CF7C45" w:rsidRDefault="00755D5B" w:rsidP="00755D5B"/>
        </w:tc>
        <w:tc>
          <w:tcPr>
            <w:tcW w:w="6662" w:type="dxa"/>
            <w:shd w:val="clear" w:color="auto" w:fill="auto"/>
          </w:tcPr>
          <w:p w14:paraId="4AE516BA" w14:textId="77777777" w:rsidR="00755D5B" w:rsidRPr="007D0033" w:rsidRDefault="002B2661" w:rsidP="00755D5B">
            <w:pPr>
              <w:autoSpaceDE w:val="0"/>
              <w:autoSpaceDN w:val="0"/>
              <w:adjustRightInd w:val="0"/>
            </w:pPr>
            <w:r>
              <w:t>3.</w:t>
            </w:r>
            <w:r w:rsidR="00755D5B" w:rsidRPr="007D0033">
              <w:t>1 Security policies</w:t>
            </w:r>
          </w:p>
          <w:p w14:paraId="51A5C98B" w14:textId="77777777" w:rsidR="00755D5B" w:rsidRPr="007D0033" w:rsidRDefault="002B2661" w:rsidP="00755D5B">
            <w:pPr>
              <w:autoSpaceDE w:val="0"/>
              <w:autoSpaceDN w:val="0"/>
              <w:adjustRightInd w:val="0"/>
            </w:pPr>
            <w:r>
              <w:t>3.</w:t>
            </w:r>
            <w:r w:rsidR="00755D5B" w:rsidRPr="007D0033">
              <w:t xml:space="preserve">5 Access control </w:t>
            </w:r>
          </w:p>
          <w:p w14:paraId="6031A985"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Access control and read/write procedures established for vehicle files and data</w:t>
            </w:r>
          </w:p>
          <w:p w14:paraId="6C412CDA" w14:textId="77777777" w:rsidR="00755D5B" w:rsidRPr="00A87BC5" w:rsidRDefault="002B2661" w:rsidP="00755D5B">
            <w:pPr>
              <w:autoSpaceDE w:val="0"/>
              <w:autoSpaceDN w:val="0"/>
              <w:adjustRightInd w:val="0"/>
            </w:pPr>
            <w:r>
              <w:t>3.</w:t>
            </w:r>
            <w:r w:rsidR="00755D5B" w:rsidRPr="00A87BC5">
              <w:t>6 Cryptographic security</w:t>
            </w:r>
          </w:p>
          <w:p w14:paraId="1B62A9B9" w14:textId="77777777" w:rsidR="00755D5B" w:rsidRPr="00A87BC5" w:rsidRDefault="002B2661" w:rsidP="00755D5B">
            <w:pPr>
              <w:autoSpaceDE w:val="0"/>
              <w:autoSpaceDN w:val="0"/>
              <w:adjustRightInd w:val="0"/>
            </w:pPr>
            <w:r>
              <w:t>3.</w:t>
            </w:r>
            <w:r w:rsidR="00755D5B" w:rsidRPr="00A87BC5">
              <w:t>7 Physical and environmental security</w:t>
            </w:r>
          </w:p>
          <w:p w14:paraId="3315E1DE" w14:textId="77777777" w:rsidR="00755D5B" w:rsidRPr="007D0033" w:rsidRDefault="002B2661" w:rsidP="00755D5B">
            <w:pPr>
              <w:autoSpaceDE w:val="0"/>
              <w:autoSpaceDN w:val="0"/>
              <w:adjustRightInd w:val="0"/>
            </w:pPr>
            <w:r>
              <w:t>3.</w:t>
            </w:r>
            <w:r w:rsidR="00755D5B" w:rsidRPr="00A87BC5">
              <w:t xml:space="preserve">8 </w:t>
            </w:r>
            <w:r w:rsidR="00755D5B" w:rsidRPr="007D0033">
              <w:t>Monitoring</w:t>
            </w:r>
          </w:p>
          <w:p w14:paraId="6986DC4F"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System monitoring</w:t>
            </w:r>
          </w:p>
          <w:p w14:paraId="75BEBAA8" w14:textId="77777777" w:rsidR="00755D5B" w:rsidRPr="007D0033" w:rsidRDefault="002B2661" w:rsidP="00755D5B">
            <w:r>
              <w:t>3.</w:t>
            </w:r>
            <w:r w:rsidR="00755D5B" w:rsidRPr="007D0033">
              <w:t>9 System design</w:t>
            </w:r>
          </w:p>
          <w:p w14:paraId="310BB7D1"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Message integrity and authentication checking</w:t>
            </w:r>
          </w:p>
          <w:p w14:paraId="29979F46"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 xml:space="preserve">Hardening of e.g. operating system </w:t>
            </w:r>
          </w:p>
          <w:p w14:paraId="38C60BCF"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 xml:space="preserve">Active memory protection </w:t>
            </w:r>
          </w:p>
          <w:p w14:paraId="20BFD3B3"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Network segmentation and implementation of trust boundaries</w:t>
            </w:r>
          </w:p>
          <w:p w14:paraId="7A294926" w14:textId="77777777" w:rsidR="00755D5B" w:rsidRPr="007D0033" w:rsidRDefault="002B2661" w:rsidP="00755D5B">
            <w:pPr>
              <w:autoSpaceDE w:val="0"/>
              <w:autoSpaceDN w:val="0"/>
              <w:adjustRightInd w:val="0"/>
            </w:pPr>
            <w:r>
              <w:t>3.</w:t>
            </w:r>
            <w:r w:rsidR="00755D5B" w:rsidRPr="00A87BC5">
              <w:t xml:space="preserve">10 </w:t>
            </w:r>
            <w:r w:rsidR="00755D5B" w:rsidRPr="007D0033">
              <w:t>Software security</w:t>
            </w:r>
          </w:p>
          <w:p w14:paraId="1CE82FD1"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Software integrity checking techniques</w:t>
            </w:r>
          </w:p>
          <w:p w14:paraId="127F25E4" w14:textId="77777777" w:rsidR="00755D5B" w:rsidRPr="00A87BC5" w:rsidRDefault="002B2661" w:rsidP="00755D5B">
            <w:pPr>
              <w:autoSpaceDE w:val="0"/>
              <w:autoSpaceDN w:val="0"/>
              <w:adjustRightInd w:val="0"/>
            </w:pPr>
            <w:r>
              <w:t>3.</w:t>
            </w:r>
            <w:r w:rsidR="00755D5B" w:rsidRPr="00A87BC5">
              <w:t>12 Security incident management</w:t>
            </w:r>
          </w:p>
          <w:p w14:paraId="32DD61D0" w14:textId="77777777" w:rsidR="00755D5B" w:rsidRPr="00A87BC5" w:rsidRDefault="002B2661" w:rsidP="00755D5B">
            <w:pPr>
              <w:autoSpaceDE w:val="0"/>
              <w:autoSpaceDN w:val="0"/>
              <w:adjustRightInd w:val="0"/>
            </w:pPr>
            <w:r>
              <w:t>3.</w:t>
            </w:r>
            <w:r w:rsidR="00755D5B" w:rsidRPr="00A87BC5">
              <w:t xml:space="preserve">13 </w:t>
            </w:r>
            <w:r w:rsidR="00755D5B" w:rsidRPr="00A87BC5">
              <w:rPr>
                <w:rFonts w:eastAsia="MS Mincho"/>
              </w:rPr>
              <w:t>Information exchange</w:t>
            </w:r>
          </w:p>
        </w:tc>
      </w:tr>
      <w:tr w:rsidR="00755D5B" w:rsidRPr="00CF7C45" w14:paraId="76DF2A2E" w14:textId="77777777" w:rsidTr="00755D5B">
        <w:tc>
          <w:tcPr>
            <w:tcW w:w="478" w:type="dxa"/>
          </w:tcPr>
          <w:p w14:paraId="4046921C" w14:textId="77777777" w:rsidR="00755D5B" w:rsidRPr="00CF7C45" w:rsidRDefault="00755D5B" w:rsidP="00755D5B">
            <w:r w:rsidRPr="00CF7C45">
              <w:t>M7</w:t>
            </w:r>
          </w:p>
        </w:tc>
        <w:tc>
          <w:tcPr>
            <w:tcW w:w="2211" w:type="dxa"/>
          </w:tcPr>
          <w:p w14:paraId="6E601A34" w14:textId="77777777" w:rsidR="00755D5B" w:rsidRPr="00CF7C45" w:rsidRDefault="00755D5B" w:rsidP="00755D5B">
            <w:r w:rsidRPr="00CF7C45">
              <w:t>Access control techniques and designs shall be applied to protect system data/code</w:t>
            </w:r>
          </w:p>
        </w:tc>
        <w:tc>
          <w:tcPr>
            <w:tcW w:w="6662" w:type="dxa"/>
            <w:shd w:val="clear" w:color="auto" w:fill="auto"/>
          </w:tcPr>
          <w:p w14:paraId="77DA3B84" w14:textId="77777777" w:rsidR="00755D5B" w:rsidRPr="007D0033" w:rsidRDefault="002B2661" w:rsidP="00755D5B">
            <w:pPr>
              <w:autoSpaceDE w:val="0"/>
              <w:autoSpaceDN w:val="0"/>
              <w:adjustRightInd w:val="0"/>
            </w:pPr>
            <w:r>
              <w:t>3.</w:t>
            </w:r>
            <w:r w:rsidR="00755D5B" w:rsidRPr="007D0033">
              <w:t xml:space="preserve">5 Access control </w:t>
            </w:r>
          </w:p>
          <w:p w14:paraId="0A2A3643"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Access control and read/write procedures established for vehicle files and data</w:t>
            </w:r>
          </w:p>
          <w:p w14:paraId="10704CD5" w14:textId="77777777" w:rsidR="00755D5B" w:rsidRPr="00A87BC5" w:rsidRDefault="002B2661" w:rsidP="00755D5B">
            <w:pPr>
              <w:autoSpaceDE w:val="0"/>
              <w:autoSpaceDN w:val="0"/>
              <w:adjustRightInd w:val="0"/>
            </w:pPr>
            <w:r>
              <w:t>3.</w:t>
            </w:r>
            <w:r w:rsidR="00755D5B" w:rsidRPr="00A87BC5">
              <w:t>6 Cryptographic security</w:t>
            </w:r>
          </w:p>
          <w:p w14:paraId="3F404C77" w14:textId="77777777" w:rsidR="00755D5B" w:rsidRPr="00A87BC5" w:rsidRDefault="002B2661" w:rsidP="00755D5B">
            <w:r>
              <w:t>3.</w:t>
            </w:r>
            <w:r w:rsidR="00755D5B" w:rsidRPr="00A87BC5">
              <w:t>7 Physical and environmental security</w:t>
            </w:r>
          </w:p>
          <w:p w14:paraId="20C236D7" w14:textId="77777777" w:rsidR="00755D5B" w:rsidRPr="007D0033" w:rsidRDefault="002B2661" w:rsidP="00755D5B">
            <w:r>
              <w:t>3.</w:t>
            </w:r>
            <w:r w:rsidR="00755D5B" w:rsidRPr="00A87BC5">
              <w:t xml:space="preserve">8 </w:t>
            </w:r>
            <w:r w:rsidR="00755D5B" w:rsidRPr="007D0033">
              <w:t>Monitoring</w:t>
            </w:r>
          </w:p>
          <w:p w14:paraId="55BEA621"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System monitoring</w:t>
            </w:r>
          </w:p>
          <w:p w14:paraId="0DF81988" w14:textId="77777777" w:rsidR="00755D5B" w:rsidRPr="007D0033" w:rsidRDefault="002B2661" w:rsidP="00755D5B">
            <w:r>
              <w:t>3.</w:t>
            </w:r>
            <w:r w:rsidR="00755D5B" w:rsidRPr="007D0033">
              <w:t>9 System Design</w:t>
            </w:r>
          </w:p>
          <w:p w14:paraId="01F82C35"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Active memory protection</w:t>
            </w:r>
          </w:p>
          <w:p w14:paraId="28C4B0C4"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Network segmentation and implementation of trust boundaries</w:t>
            </w:r>
          </w:p>
          <w:p w14:paraId="1CBE1BEF"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Application based input validation (in terms of what kind of data/input the affected application is expecting)</w:t>
            </w:r>
          </w:p>
          <w:p w14:paraId="44426A4E"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Secure storage of sensitive information</w:t>
            </w:r>
          </w:p>
          <w:p w14:paraId="42F4FAF1" w14:textId="77777777" w:rsidR="00755D5B" w:rsidRPr="007D0033" w:rsidRDefault="002B2661" w:rsidP="00755D5B">
            <w:pPr>
              <w:autoSpaceDE w:val="0"/>
              <w:autoSpaceDN w:val="0"/>
              <w:adjustRightInd w:val="0"/>
            </w:pPr>
            <w:r>
              <w:t>3.</w:t>
            </w:r>
            <w:r w:rsidR="00755D5B" w:rsidRPr="00A87BC5">
              <w:t xml:space="preserve">10 </w:t>
            </w:r>
            <w:r w:rsidR="00755D5B" w:rsidRPr="007D0033">
              <w:t xml:space="preserve">Software security </w:t>
            </w:r>
          </w:p>
          <w:p w14:paraId="4B4BC9C4"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Software integrity checking techniques</w:t>
            </w:r>
          </w:p>
          <w:p w14:paraId="3588325B"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Software testing</w:t>
            </w:r>
          </w:p>
          <w:p w14:paraId="450091D8" w14:textId="77777777" w:rsidR="00755D5B" w:rsidRPr="00A87BC5" w:rsidRDefault="002B2661" w:rsidP="00755D5B">
            <w:r>
              <w:t>3.</w:t>
            </w:r>
            <w:r w:rsidR="00755D5B" w:rsidRPr="00A87BC5">
              <w:t>12 Security incident management</w:t>
            </w:r>
          </w:p>
          <w:p w14:paraId="41E7DB91" w14:textId="77777777" w:rsidR="00755D5B" w:rsidRPr="00A87BC5" w:rsidRDefault="002B2661" w:rsidP="00755D5B">
            <w:r>
              <w:t>3.</w:t>
            </w:r>
            <w:r w:rsidR="00755D5B" w:rsidRPr="00A87BC5">
              <w:t xml:space="preserve">13 </w:t>
            </w:r>
            <w:r w:rsidR="00755D5B" w:rsidRPr="00A87BC5">
              <w:rPr>
                <w:rFonts w:eastAsia="MS Mincho"/>
              </w:rPr>
              <w:t>Information exchange</w:t>
            </w:r>
          </w:p>
        </w:tc>
      </w:tr>
      <w:tr w:rsidR="00755D5B" w:rsidRPr="00CF7C45" w14:paraId="4340EA90" w14:textId="77777777" w:rsidTr="00755D5B">
        <w:tc>
          <w:tcPr>
            <w:tcW w:w="478" w:type="dxa"/>
          </w:tcPr>
          <w:p w14:paraId="6A62251D" w14:textId="77777777" w:rsidR="00755D5B" w:rsidRPr="00CF7C45" w:rsidRDefault="00755D5B" w:rsidP="00755D5B">
            <w:r w:rsidRPr="00CF7C45">
              <w:t>M8</w:t>
            </w:r>
          </w:p>
        </w:tc>
        <w:tc>
          <w:tcPr>
            <w:tcW w:w="2211" w:type="dxa"/>
          </w:tcPr>
          <w:p w14:paraId="5236B3DC" w14:textId="77777777" w:rsidR="00755D5B" w:rsidRPr="00CF7C45" w:rsidRDefault="00755D5B" w:rsidP="00755D5B">
            <w:r w:rsidRPr="00CF7C45">
              <w:t>Through system design and access control it should not be possible for unauthorized personnel to access personal or system critical data</w:t>
            </w:r>
          </w:p>
        </w:tc>
        <w:tc>
          <w:tcPr>
            <w:tcW w:w="6662" w:type="dxa"/>
            <w:shd w:val="clear" w:color="auto" w:fill="auto"/>
          </w:tcPr>
          <w:p w14:paraId="179ECF19" w14:textId="77777777" w:rsidR="00755D5B" w:rsidRPr="007D0033" w:rsidRDefault="002B2661" w:rsidP="00755D5B">
            <w:pPr>
              <w:autoSpaceDE w:val="0"/>
              <w:autoSpaceDN w:val="0"/>
              <w:adjustRightInd w:val="0"/>
            </w:pPr>
            <w:r>
              <w:t>3.</w:t>
            </w:r>
            <w:r w:rsidR="00755D5B" w:rsidRPr="007D0033">
              <w:t xml:space="preserve">5 Access control </w:t>
            </w:r>
          </w:p>
          <w:p w14:paraId="427BB332"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Role based access controls</w:t>
            </w:r>
          </w:p>
          <w:p w14:paraId="1E965916" w14:textId="77777777" w:rsidR="00755D5B" w:rsidRPr="00A87BC5" w:rsidRDefault="002B2661" w:rsidP="00755D5B">
            <w:pPr>
              <w:autoSpaceDE w:val="0"/>
              <w:autoSpaceDN w:val="0"/>
              <w:adjustRightInd w:val="0"/>
            </w:pPr>
            <w:r>
              <w:t>3.</w:t>
            </w:r>
            <w:r w:rsidR="00755D5B" w:rsidRPr="00A87BC5">
              <w:t>6 Cryptographic security</w:t>
            </w:r>
          </w:p>
          <w:p w14:paraId="08E46541" w14:textId="77777777" w:rsidR="00755D5B" w:rsidRPr="007D0033" w:rsidRDefault="002B2661" w:rsidP="00755D5B">
            <w:r>
              <w:t>3.</w:t>
            </w:r>
            <w:r w:rsidR="00755D5B" w:rsidRPr="00A87BC5">
              <w:t xml:space="preserve">8 </w:t>
            </w:r>
            <w:r w:rsidR="00755D5B" w:rsidRPr="007D0033">
              <w:t>Monitoring</w:t>
            </w:r>
          </w:p>
          <w:p w14:paraId="3D0D344C" w14:textId="77777777" w:rsidR="00755D5B" w:rsidRPr="007D0033" w:rsidRDefault="002B2661" w:rsidP="00755D5B">
            <w:r>
              <w:t>3.</w:t>
            </w:r>
            <w:r w:rsidR="00755D5B" w:rsidRPr="007D0033">
              <w:t>9 System Design</w:t>
            </w:r>
          </w:p>
          <w:p w14:paraId="3E9C1E9A"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Harden systems to minimise and prevent unauthorised  access</w:t>
            </w:r>
          </w:p>
          <w:p w14:paraId="064ECF5E"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Enact proportionate physical protection and monitoring</w:t>
            </w:r>
          </w:p>
          <w:p w14:paraId="1875FF53" w14:textId="77777777" w:rsidR="00755D5B" w:rsidRPr="007D0033" w:rsidRDefault="002B2661" w:rsidP="00755D5B">
            <w:pPr>
              <w:autoSpaceDE w:val="0"/>
              <w:autoSpaceDN w:val="0"/>
              <w:adjustRightInd w:val="0"/>
            </w:pPr>
            <w:r>
              <w:lastRenderedPageBreak/>
              <w:t>3.</w:t>
            </w:r>
            <w:r w:rsidR="00755D5B" w:rsidRPr="00A87BC5">
              <w:t xml:space="preserve">10 </w:t>
            </w:r>
            <w:r w:rsidR="00755D5B" w:rsidRPr="007D0033">
              <w:t>Software security</w:t>
            </w:r>
          </w:p>
          <w:p w14:paraId="01D0D325" w14:textId="77777777" w:rsidR="00755D5B" w:rsidRPr="00A87BC5" w:rsidRDefault="002B2661" w:rsidP="002B2661">
            <w:pPr>
              <w:autoSpaceDE w:val="0"/>
              <w:autoSpaceDN w:val="0"/>
              <w:adjustRightInd w:val="0"/>
            </w:pPr>
            <w:r>
              <w:t>3.</w:t>
            </w:r>
            <w:r w:rsidR="00755D5B" w:rsidRPr="007D0033">
              <w:t xml:space="preserve">13 </w:t>
            </w:r>
            <w:r w:rsidR="00755D5B" w:rsidRPr="007D0033">
              <w:rPr>
                <w:rFonts w:eastAsia="MS Mincho"/>
              </w:rPr>
              <w:t>Information exchange</w:t>
            </w:r>
          </w:p>
        </w:tc>
      </w:tr>
      <w:tr w:rsidR="00755D5B" w:rsidRPr="00CF7C45" w14:paraId="6B8B1E21" w14:textId="77777777" w:rsidTr="00755D5B">
        <w:tc>
          <w:tcPr>
            <w:tcW w:w="478" w:type="dxa"/>
          </w:tcPr>
          <w:p w14:paraId="2C737207" w14:textId="77777777" w:rsidR="00755D5B" w:rsidRPr="00CF7C45" w:rsidRDefault="00755D5B" w:rsidP="00755D5B">
            <w:r w:rsidRPr="00CF7C45">
              <w:lastRenderedPageBreak/>
              <w:t>M9</w:t>
            </w:r>
          </w:p>
        </w:tc>
        <w:tc>
          <w:tcPr>
            <w:tcW w:w="2211" w:type="dxa"/>
          </w:tcPr>
          <w:p w14:paraId="63EA4D9C" w14:textId="77777777" w:rsidR="00755D5B" w:rsidRPr="00CF7C45" w:rsidRDefault="00755D5B" w:rsidP="00755D5B">
            <w:r w:rsidRPr="00CF7C45">
              <w:t>Measures to prevent and detect unauthorized access shall be employed</w:t>
            </w:r>
          </w:p>
        </w:tc>
        <w:tc>
          <w:tcPr>
            <w:tcW w:w="6662" w:type="dxa"/>
            <w:shd w:val="clear" w:color="auto" w:fill="auto"/>
          </w:tcPr>
          <w:p w14:paraId="2EB0360F" w14:textId="77777777" w:rsidR="00755D5B" w:rsidRPr="007D0033" w:rsidRDefault="002B2661" w:rsidP="00755D5B">
            <w:pPr>
              <w:autoSpaceDE w:val="0"/>
              <w:autoSpaceDN w:val="0"/>
              <w:adjustRightInd w:val="0"/>
            </w:pPr>
            <w:r>
              <w:t>3.</w:t>
            </w:r>
            <w:r w:rsidR="00755D5B" w:rsidRPr="007D0033">
              <w:t xml:space="preserve">5 Access control </w:t>
            </w:r>
          </w:p>
          <w:p w14:paraId="3916B5DE"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Multi factor authentication for applications involving root access</w:t>
            </w:r>
          </w:p>
          <w:p w14:paraId="374BC603"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 xml:space="preserve">Apply </w:t>
            </w:r>
            <w:r w:rsidR="006F785C">
              <w:rPr>
                <w:rFonts w:eastAsia="MS Mincho"/>
              </w:rPr>
              <w:t>"</w:t>
            </w:r>
            <w:r w:rsidRPr="00A87BC5">
              <w:rPr>
                <w:rFonts w:eastAsia="MS Mincho"/>
              </w:rPr>
              <w:t>least privilege access controls</w:t>
            </w:r>
            <w:r w:rsidR="006F785C">
              <w:rPr>
                <w:rFonts w:eastAsia="MS Mincho"/>
              </w:rPr>
              <w:t>"</w:t>
            </w:r>
            <w:r w:rsidRPr="00A87BC5">
              <w:rPr>
                <w:rFonts w:eastAsia="MS Mincho"/>
              </w:rPr>
              <w:t>, for example separating admin accounts</w:t>
            </w:r>
          </w:p>
          <w:p w14:paraId="70F83C0D" w14:textId="77777777" w:rsidR="00755D5B" w:rsidRPr="007D0033" w:rsidRDefault="002B2661" w:rsidP="00755D5B">
            <w:r>
              <w:t>3.</w:t>
            </w:r>
            <w:r w:rsidR="00755D5B" w:rsidRPr="00A87BC5">
              <w:t xml:space="preserve">8 </w:t>
            </w:r>
            <w:r w:rsidR="00755D5B" w:rsidRPr="007D0033">
              <w:t>Monitoring</w:t>
            </w:r>
          </w:p>
          <w:p w14:paraId="7E24AC30"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System monitoring</w:t>
            </w:r>
          </w:p>
          <w:p w14:paraId="5FEEBC2D" w14:textId="77777777" w:rsidR="00755D5B" w:rsidRPr="00A87BC5" w:rsidRDefault="002B2661" w:rsidP="00755D5B">
            <w:r>
              <w:t>3.</w:t>
            </w:r>
            <w:r w:rsidR="00755D5B" w:rsidRPr="00A87BC5">
              <w:t>9 System design</w:t>
            </w:r>
          </w:p>
          <w:p w14:paraId="64B5E53C" w14:textId="77777777" w:rsidR="00755D5B" w:rsidRPr="00A87BC5" w:rsidRDefault="00A53B83" w:rsidP="00226D88">
            <w:pPr>
              <w:pStyle w:val="ListParagraph"/>
              <w:numPr>
                <w:ilvl w:val="0"/>
                <w:numId w:val="12"/>
              </w:numPr>
              <w:spacing w:line="240" w:lineRule="auto"/>
              <w:ind w:left="562" w:hanging="278"/>
              <w:rPr>
                <w:rFonts w:eastAsia="MS Mincho"/>
              </w:rPr>
            </w:pPr>
            <w:r>
              <w:rPr>
                <w:rFonts w:eastAsia="MS Mincho"/>
              </w:rPr>
              <w:t>Establish</w:t>
            </w:r>
            <w:r w:rsidR="00755D5B" w:rsidRPr="00A87BC5">
              <w:rPr>
                <w:rFonts w:eastAsia="MS Mincho"/>
              </w:rPr>
              <w:t xml:space="preserve"> trust boundaries and access controls</w:t>
            </w:r>
          </w:p>
          <w:p w14:paraId="3128154D"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Avoid flat networks (apply defence in depth and network segregation)</w:t>
            </w:r>
          </w:p>
          <w:p w14:paraId="69C5F107" w14:textId="77777777" w:rsidR="00755D5B" w:rsidRPr="007D0033" w:rsidRDefault="002B2661" w:rsidP="00755D5B">
            <w:pPr>
              <w:rPr>
                <w:rFonts w:eastAsia="MS Mincho"/>
              </w:rPr>
            </w:pPr>
            <w:r>
              <w:rPr>
                <w:rFonts w:eastAsia="MS Mincho"/>
              </w:rPr>
              <w:t>3.</w:t>
            </w:r>
            <w:r w:rsidR="00755D5B" w:rsidRPr="00A87BC5">
              <w:rPr>
                <w:rFonts w:eastAsia="MS Mincho"/>
              </w:rPr>
              <w:t>10</w:t>
            </w:r>
            <w:r w:rsidR="00755D5B" w:rsidRPr="007D0033">
              <w:rPr>
                <w:rFonts w:eastAsia="MS Mincho"/>
              </w:rPr>
              <w:t xml:space="preserve"> Software security</w:t>
            </w:r>
          </w:p>
          <w:p w14:paraId="69BC9360" w14:textId="77777777" w:rsidR="00755D5B" w:rsidRPr="007D0033" w:rsidRDefault="002B2661" w:rsidP="00755D5B">
            <w:pPr>
              <w:autoSpaceDE w:val="0"/>
              <w:autoSpaceDN w:val="0"/>
              <w:adjustRightInd w:val="0"/>
            </w:pPr>
            <w:r>
              <w:t>3.</w:t>
            </w:r>
            <w:r w:rsidR="00755D5B" w:rsidRPr="007D0033">
              <w:t xml:space="preserve">13 </w:t>
            </w:r>
            <w:r w:rsidR="00755D5B" w:rsidRPr="007D0033">
              <w:rPr>
                <w:rFonts w:eastAsia="MS Mincho"/>
              </w:rPr>
              <w:t>Information exchange</w:t>
            </w:r>
          </w:p>
          <w:p w14:paraId="026EB10E" w14:textId="77777777" w:rsidR="00755D5B" w:rsidRPr="00A87BC5" w:rsidRDefault="00755D5B" w:rsidP="00755D5B"/>
        </w:tc>
      </w:tr>
      <w:tr w:rsidR="00755D5B" w:rsidRPr="00CF7C45" w14:paraId="66625DE5" w14:textId="77777777" w:rsidTr="00755D5B">
        <w:tc>
          <w:tcPr>
            <w:tcW w:w="478" w:type="dxa"/>
          </w:tcPr>
          <w:p w14:paraId="530FD319" w14:textId="77777777" w:rsidR="00755D5B" w:rsidRPr="00CF7C45" w:rsidRDefault="00755D5B" w:rsidP="00755D5B">
            <w:r w:rsidRPr="00CF7C45">
              <w:t>M10</w:t>
            </w:r>
          </w:p>
        </w:tc>
        <w:tc>
          <w:tcPr>
            <w:tcW w:w="2211" w:type="dxa"/>
          </w:tcPr>
          <w:p w14:paraId="21224146" w14:textId="77777777" w:rsidR="00755D5B" w:rsidRPr="00CF7C45" w:rsidRDefault="00755D5B" w:rsidP="00755D5B">
            <w:r w:rsidRPr="00CF7C45">
              <w:t>The vehicle shall verify the authenticity and integrity of messages it receives</w:t>
            </w:r>
          </w:p>
        </w:tc>
        <w:tc>
          <w:tcPr>
            <w:tcW w:w="6662" w:type="dxa"/>
            <w:shd w:val="clear" w:color="auto" w:fill="auto"/>
          </w:tcPr>
          <w:p w14:paraId="3A2ED014" w14:textId="77777777" w:rsidR="00755D5B" w:rsidRPr="007D0033" w:rsidRDefault="002B2661" w:rsidP="00755D5B">
            <w:pPr>
              <w:autoSpaceDE w:val="0"/>
              <w:autoSpaceDN w:val="0"/>
              <w:adjustRightInd w:val="0"/>
            </w:pPr>
            <w:r>
              <w:t>3.</w:t>
            </w:r>
            <w:r w:rsidR="00755D5B" w:rsidRPr="007D0033">
              <w:t xml:space="preserve">5 Access control </w:t>
            </w:r>
          </w:p>
          <w:p w14:paraId="30F16B34"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Access control and read/write procedures established for vehicle files and data</w:t>
            </w:r>
          </w:p>
          <w:p w14:paraId="38AA7EDC" w14:textId="77777777" w:rsidR="00755D5B" w:rsidRPr="007D0033" w:rsidRDefault="002B2661" w:rsidP="00755D5B">
            <w:r>
              <w:t>3.</w:t>
            </w:r>
            <w:r w:rsidR="00755D5B" w:rsidRPr="007D0033">
              <w:t>6 Cryptography security</w:t>
            </w:r>
          </w:p>
          <w:p w14:paraId="7FD19702"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Encryption for communications containing sensitive data</w:t>
            </w:r>
          </w:p>
          <w:p w14:paraId="269B26CF" w14:textId="77777777" w:rsidR="00755D5B" w:rsidRPr="00A87BC5" w:rsidRDefault="002B2661" w:rsidP="00755D5B">
            <w:r>
              <w:t>3.</w:t>
            </w:r>
            <w:r w:rsidR="00755D5B" w:rsidRPr="00A87BC5">
              <w:t>8 Monitoring</w:t>
            </w:r>
          </w:p>
          <w:p w14:paraId="292C8913"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System monitoring</w:t>
            </w:r>
          </w:p>
          <w:p w14:paraId="2C936862" w14:textId="77777777" w:rsidR="00755D5B" w:rsidRPr="000C4036" w:rsidRDefault="00755D5B" w:rsidP="00226D88">
            <w:pPr>
              <w:pStyle w:val="ListParagraph"/>
              <w:numPr>
                <w:ilvl w:val="0"/>
                <w:numId w:val="12"/>
              </w:numPr>
              <w:spacing w:line="240" w:lineRule="auto"/>
              <w:ind w:left="562" w:hanging="278"/>
              <w:rPr>
                <w:rFonts w:eastAsia="MS Mincho"/>
              </w:rPr>
            </w:pPr>
            <w:r w:rsidRPr="00A87BC5">
              <w:rPr>
                <w:rFonts w:eastAsia="MS Mincho"/>
              </w:rPr>
              <w:t>Limit and monitor message content and protocols</w:t>
            </w:r>
            <w:r w:rsidRPr="000C4036">
              <w:rPr>
                <w:rFonts w:eastAsia="MS Mincho"/>
              </w:rPr>
              <w:t xml:space="preserve"> </w:t>
            </w:r>
          </w:p>
          <w:p w14:paraId="2E184035" w14:textId="77777777" w:rsidR="00755D5B" w:rsidRPr="00A87BC5" w:rsidRDefault="002B2661" w:rsidP="00755D5B">
            <w:r>
              <w:t>3.</w:t>
            </w:r>
            <w:r w:rsidR="00755D5B" w:rsidRPr="00A87BC5">
              <w:t>9 System design</w:t>
            </w:r>
          </w:p>
          <w:p w14:paraId="73640B77"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Message authentication for all messages received</w:t>
            </w:r>
          </w:p>
          <w:p w14:paraId="6018C8BE"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 xml:space="preserve">Message integrity and authentication checking </w:t>
            </w:r>
          </w:p>
          <w:p w14:paraId="31DA0C3F"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Consistency checks using other vehicle sensors (e.g. temperature, radar…)</w:t>
            </w:r>
          </w:p>
          <w:p w14:paraId="1514A3F5"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Use of techniques for integrity checking, such as hashing, secure protocols and packet filtering</w:t>
            </w:r>
          </w:p>
          <w:p w14:paraId="53E2A407"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Use of techniques for protecting against replay attacks, such as timestamping or use of a freshness value</w:t>
            </w:r>
          </w:p>
          <w:p w14:paraId="38BB78F6"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Session management policies to avoid session hijacking</w:t>
            </w:r>
          </w:p>
          <w:p w14:paraId="0B1C35BC"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Harden operating system</w:t>
            </w:r>
          </w:p>
          <w:p w14:paraId="544621E5"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Active memory protection</w:t>
            </w:r>
          </w:p>
          <w:p w14:paraId="218F3BAA"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The use of combinations of gateways, firewalls, intrusion prevention or detection mechanisms, and monitoring are employed to defend systems</w:t>
            </w:r>
          </w:p>
          <w:p w14:paraId="0EF0AAB3" w14:textId="7EFBA3F9" w:rsidR="00755D5B" w:rsidRDefault="00755D5B" w:rsidP="00226D88">
            <w:pPr>
              <w:pStyle w:val="ListParagraph"/>
              <w:numPr>
                <w:ilvl w:val="0"/>
                <w:numId w:val="12"/>
              </w:numPr>
              <w:spacing w:line="240" w:lineRule="auto"/>
              <w:ind w:left="562" w:hanging="278"/>
              <w:rPr>
                <w:ins w:id="322" w:author="Author"/>
                <w:rFonts w:eastAsia="MS Mincho"/>
              </w:rPr>
            </w:pPr>
            <w:r w:rsidRPr="00A87BC5">
              <w:rPr>
                <w:rFonts w:eastAsia="MS Mincho"/>
              </w:rPr>
              <w:t>Network segmentation and implementation of trust boundaries</w:t>
            </w:r>
          </w:p>
          <w:p w14:paraId="16CE95C0" w14:textId="3FCEEBED" w:rsidR="00A304A1" w:rsidRPr="00A87BC5" w:rsidRDefault="00A304A1" w:rsidP="00226D88">
            <w:pPr>
              <w:pStyle w:val="ListParagraph"/>
              <w:numPr>
                <w:ilvl w:val="0"/>
                <w:numId w:val="12"/>
              </w:numPr>
              <w:spacing w:line="240" w:lineRule="auto"/>
              <w:ind w:left="562" w:hanging="278"/>
              <w:rPr>
                <w:rFonts w:eastAsia="MS Mincho"/>
              </w:rPr>
            </w:pPr>
            <w:ins w:id="323" w:author="Author">
              <w:r>
                <w:rPr>
                  <w:rFonts w:eastAsia="MS Mincho"/>
                </w:rPr>
                <w:t>Correlation of data from different sources and sensors.</w:t>
              </w:r>
            </w:ins>
          </w:p>
          <w:p w14:paraId="41D14282" w14:textId="77777777" w:rsidR="00755D5B" w:rsidRPr="00A87BC5" w:rsidRDefault="002B2661" w:rsidP="00755D5B">
            <w:r>
              <w:rPr>
                <w:rFonts w:eastAsia="MS Mincho"/>
              </w:rPr>
              <w:t>3.</w:t>
            </w:r>
            <w:r w:rsidR="00755D5B" w:rsidRPr="00A87BC5">
              <w:rPr>
                <w:rFonts w:eastAsia="MS Mincho"/>
              </w:rPr>
              <w:t>10 Software security</w:t>
            </w:r>
          </w:p>
          <w:p w14:paraId="13F158E2"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Software integrity checking techniques</w:t>
            </w:r>
          </w:p>
          <w:p w14:paraId="2CEB9FE8" w14:textId="77777777" w:rsidR="00755D5B" w:rsidRPr="00A87BC5" w:rsidRDefault="002B2661" w:rsidP="00755D5B">
            <w:r>
              <w:t>3.</w:t>
            </w:r>
            <w:r w:rsidR="00755D5B" w:rsidRPr="00A87BC5">
              <w:t xml:space="preserve">13 </w:t>
            </w:r>
            <w:r w:rsidR="00755D5B" w:rsidRPr="00A87BC5">
              <w:rPr>
                <w:rFonts w:eastAsia="MS Mincho"/>
              </w:rPr>
              <w:t>Information exchange</w:t>
            </w:r>
          </w:p>
        </w:tc>
      </w:tr>
      <w:tr w:rsidR="00755D5B" w:rsidRPr="00CF7C45" w14:paraId="16F66DA2" w14:textId="77777777" w:rsidTr="00755D5B">
        <w:tc>
          <w:tcPr>
            <w:tcW w:w="478" w:type="dxa"/>
          </w:tcPr>
          <w:p w14:paraId="66B9197E" w14:textId="77777777" w:rsidR="00755D5B" w:rsidRPr="00CF7C45" w:rsidRDefault="00755D5B" w:rsidP="00755D5B">
            <w:r w:rsidRPr="00CF7C45">
              <w:t>M11</w:t>
            </w:r>
          </w:p>
        </w:tc>
        <w:tc>
          <w:tcPr>
            <w:tcW w:w="2211" w:type="dxa"/>
          </w:tcPr>
          <w:p w14:paraId="6613E7EA" w14:textId="77777777" w:rsidR="00755D5B" w:rsidRPr="00CF7C45" w:rsidRDefault="00755D5B" w:rsidP="00755D5B">
            <w:r w:rsidRPr="00CF7C45">
              <w:t>Security controls shall be implemented for storing cryptographic keys</w:t>
            </w:r>
          </w:p>
        </w:tc>
        <w:tc>
          <w:tcPr>
            <w:tcW w:w="6662" w:type="dxa"/>
            <w:shd w:val="clear" w:color="auto" w:fill="auto"/>
          </w:tcPr>
          <w:p w14:paraId="24B4E07D" w14:textId="77777777" w:rsidR="00755D5B" w:rsidRPr="007D0033" w:rsidRDefault="002B2661" w:rsidP="00755D5B">
            <w:pPr>
              <w:autoSpaceDE w:val="0"/>
              <w:autoSpaceDN w:val="0"/>
              <w:adjustRightInd w:val="0"/>
            </w:pPr>
            <w:r>
              <w:t>3.</w:t>
            </w:r>
            <w:r w:rsidR="00755D5B" w:rsidRPr="007D0033">
              <w:t>6 Cryptographic security</w:t>
            </w:r>
          </w:p>
          <w:p w14:paraId="4A14E524"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Actively manage and protect cryptographic keys</w:t>
            </w:r>
          </w:p>
          <w:p w14:paraId="1EA765BB" w14:textId="77777777" w:rsidR="00755D5B" w:rsidRPr="007D0033" w:rsidRDefault="00755D5B" w:rsidP="00226D88">
            <w:pPr>
              <w:pStyle w:val="ListParagraph"/>
              <w:numPr>
                <w:ilvl w:val="0"/>
                <w:numId w:val="12"/>
              </w:numPr>
              <w:spacing w:line="240" w:lineRule="auto"/>
              <w:ind w:left="562" w:hanging="278"/>
            </w:pPr>
            <w:r w:rsidRPr="007D0033">
              <w:rPr>
                <w:rFonts w:eastAsia="MS Mincho"/>
              </w:rPr>
              <w:t>Consider use of Hardware Security Module (HSM), tamper detection, and device authentication techniques to reduce vulnerabilities</w:t>
            </w:r>
          </w:p>
        </w:tc>
      </w:tr>
      <w:tr w:rsidR="00755D5B" w:rsidRPr="00CF7C45" w14:paraId="0C5AF955" w14:textId="77777777" w:rsidTr="00755D5B">
        <w:tc>
          <w:tcPr>
            <w:tcW w:w="478" w:type="dxa"/>
          </w:tcPr>
          <w:p w14:paraId="06D8AA42" w14:textId="77777777" w:rsidR="00755D5B" w:rsidRPr="00CF7C45" w:rsidRDefault="00755D5B" w:rsidP="00755D5B">
            <w:r w:rsidRPr="00CF7C45">
              <w:t>M12</w:t>
            </w:r>
          </w:p>
        </w:tc>
        <w:tc>
          <w:tcPr>
            <w:tcW w:w="2211" w:type="dxa"/>
          </w:tcPr>
          <w:p w14:paraId="4108679D" w14:textId="77777777" w:rsidR="00755D5B" w:rsidRPr="00CF7C45" w:rsidRDefault="00755D5B" w:rsidP="00755D5B">
            <w:r w:rsidRPr="00CF7C45">
              <w:t>Confidential data transmitted to or from the vehicle shall be protected</w:t>
            </w:r>
          </w:p>
        </w:tc>
        <w:tc>
          <w:tcPr>
            <w:tcW w:w="6662" w:type="dxa"/>
            <w:shd w:val="clear" w:color="auto" w:fill="auto"/>
          </w:tcPr>
          <w:p w14:paraId="7A7BD05E" w14:textId="77777777" w:rsidR="00755D5B" w:rsidRPr="007D0033" w:rsidRDefault="002B2661" w:rsidP="00755D5B">
            <w:pPr>
              <w:autoSpaceDE w:val="0"/>
              <w:autoSpaceDN w:val="0"/>
              <w:adjustRightInd w:val="0"/>
            </w:pPr>
            <w:r>
              <w:t>3.</w:t>
            </w:r>
            <w:r w:rsidR="00755D5B" w:rsidRPr="007D0033">
              <w:t>6 Cryptographic security</w:t>
            </w:r>
          </w:p>
          <w:p w14:paraId="7AF59A49"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Encryption for communications containing sensitive data</w:t>
            </w:r>
          </w:p>
          <w:p w14:paraId="3B2CD157" w14:textId="77777777" w:rsidR="00755D5B" w:rsidRPr="007D0033" w:rsidRDefault="002B2661" w:rsidP="00755D5B">
            <w:r>
              <w:t>3.</w:t>
            </w:r>
            <w:r w:rsidR="00755D5B" w:rsidRPr="007D0033">
              <w:t>9 System design</w:t>
            </w:r>
          </w:p>
          <w:p w14:paraId="4167C2F5" w14:textId="77777777" w:rsidR="00755D5B" w:rsidRPr="000C4036" w:rsidRDefault="00755D5B" w:rsidP="00226D88">
            <w:pPr>
              <w:pStyle w:val="ListParagraph"/>
              <w:numPr>
                <w:ilvl w:val="0"/>
                <w:numId w:val="12"/>
              </w:numPr>
              <w:spacing w:line="240" w:lineRule="auto"/>
              <w:ind w:left="562" w:hanging="278"/>
              <w:rPr>
                <w:rFonts w:eastAsia="MS Mincho"/>
              </w:rPr>
            </w:pPr>
            <w:r w:rsidRPr="00A87BC5">
              <w:rPr>
                <w:rFonts w:eastAsia="MS Mincho"/>
              </w:rPr>
              <w:t>Data minimisation techniques applied to communications</w:t>
            </w:r>
            <w:r w:rsidRPr="000C4036">
              <w:rPr>
                <w:rFonts w:eastAsia="MS Mincho"/>
              </w:rPr>
              <w:t xml:space="preserve"> </w:t>
            </w:r>
          </w:p>
          <w:p w14:paraId="44AF0E5D" w14:textId="77777777" w:rsidR="00755D5B" w:rsidRPr="00A87BC5" w:rsidRDefault="002B2661" w:rsidP="00755D5B">
            <w:r>
              <w:t>3.</w:t>
            </w:r>
            <w:r w:rsidR="00755D5B" w:rsidRPr="00A87BC5">
              <w:t>10 Software security</w:t>
            </w:r>
          </w:p>
          <w:p w14:paraId="0AC6EC11" w14:textId="77777777" w:rsidR="00755D5B" w:rsidRPr="000C4036" w:rsidRDefault="00755D5B" w:rsidP="00226D88">
            <w:pPr>
              <w:pStyle w:val="ListParagraph"/>
              <w:numPr>
                <w:ilvl w:val="0"/>
                <w:numId w:val="12"/>
              </w:numPr>
              <w:spacing w:line="240" w:lineRule="auto"/>
              <w:ind w:left="562" w:hanging="278"/>
              <w:rPr>
                <w:rFonts w:eastAsia="MS Mincho"/>
              </w:rPr>
            </w:pPr>
            <w:r w:rsidRPr="00A87BC5">
              <w:rPr>
                <w:rFonts w:eastAsia="MS Mincho"/>
              </w:rPr>
              <w:lastRenderedPageBreak/>
              <w:t>Software and systems used to protect confidential information is tested for vulnerabilities</w:t>
            </w:r>
          </w:p>
        </w:tc>
      </w:tr>
      <w:tr w:rsidR="00755D5B" w:rsidRPr="00CF7C45" w14:paraId="5F3955B5" w14:textId="77777777" w:rsidTr="00755D5B">
        <w:tc>
          <w:tcPr>
            <w:tcW w:w="478" w:type="dxa"/>
          </w:tcPr>
          <w:p w14:paraId="191BEB5A" w14:textId="77777777" w:rsidR="00755D5B" w:rsidRPr="00CF7C45" w:rsidRDefault="00755D5B" w:rsidP="00755D5B">
            <w:r w:rsidRPr="00CF7C45">
              <w:lastRenderedPageBreak/>
              <w:t>M13</w:t>
            </w:r>
          </w:p>
        </w:tc>
        <w:tc>
          <w:tcPr>
            <w:tcW w:w="2211" w:type="dxa"/>
          </w:tcPr>
          <w:p w14:paraId="5F209B62" w14:textId="77777777" w:rsidR="00755D5B" w:rsidRPr="00CF7C45" w:rsidRDefault="00755D5B" w:rsidP="00755D5B">
            <w:r w:rsidRPr="00CF7C45">
              <w:t>Measures to detect and recover from a denial of service attack shall be employed</w:t>
            </w:r>
          </w:p>
        </w:tc>
        <w:tc>
          <w:tcPr>
            <w:tcW w:w="6662" w:type="dxa"/>
            <w:shd w:val="clear" w:color="auto" w:fill="auto"/>
          </w:tcPr>
          <w:p w14:paraId="00F5E795" w14:textId="77777777" w:rsidR="00755D5B" w:rsidRPr="007D0033" w:rsidRDefault="002B2661" w:rsidP="00755D5B">
            <w:r>
              <w:t>3.</w:t>
            </w:r>
            <w:r w:rsidR="00755D5B" w:rsidRPr="007D0033">
              <w:t>8 Monitoring</w:t>
            </w:r>
          </w:p>
          <w:p w14:paraId="74C1DE99" w14:textId="77777777" w:rsidR="00755D5B" w:rsidRPr="007D0033" w:rsidRDefault="002B2661" w:rsidP="00755D5B">
            <w:r>
              <w:t>3.</w:t>
            </w:r>
            <w:r w:rsidR="00755D5B" w:rsidRPr="007D0033">
              <w:t>9 System design</w:t>
            </w:r>
          </w:p>
          <w:p w14:paraId="4C857883"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Verify size of received data matches expected values</w:t>
            </w:r>
          </w:p>
          <w:p w14:paraId="376D1261"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Authentication of data</w:t>
            </w:r>
          </w:p>
          <w:p w14:paraId="6E66F671"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Timestamping messages and setting expiration time for messages</w:t>
            </w:r>
          </w:p>
          <w:p w14:paraId="7F0939C5"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Employing rate limiting measures based on context</w:t>
            </w:r>
          </w:p>
          <w:p w14:paraId="1FFA29FD"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Setting acknowledgement messages for V2X messages (currently not standardised)</w:t>
            </w:r>
          </w:p>
          <w:p w14:paraId="5B298648"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Fall-back strategy for loss of communications</w:t>
            </w:r>
          </w:p>
          <w:p w14:paraId="63115AE9" w14:textId="77777777" w:rsidR="00755D5B" w:rsidRPr="007D0033" w:rsidRDefault="002B2661" w:rsidP="00755D5B">
            <w:r>
              <w:rPr>
                <w:rFonts w:eastAsia="MS Mincho"/>
              </w:rPr>
              <w:t>3.</w:t>
            </w:r>
            <w:r w:rsidR="00755D5B" w:rsidRPr="00A87BC5">
              <w:rPr>
                <w:rFonts w:eastAsia="MS Mincho"/>
              </w:rPr>
              <w:t>10</w:t>
            </w:r>
            <w:r w:rsidR="00755D5B" w:rsidRPr="007D0033">
              <w:rPr>
                <w:rFonts w:eastAsia="MS Mincho"/>
              </w:rPr>
              <w:t xml:space="preserve"> Software security</w:t>
            </w:r>
          </w:p>
          <w:p w14:paraId="2BD985EC" w14:textId="77777777" w:rsidR="00755D5B" w:rsidRPr="00A87BC5" w:rsidRDefault="002B2661" w:rsidP="00755D5B">
            <w:r>
              <w:t>3.</w:t>
            </w:r>
            <w:r w:rsidR="00755D5B" w:rsidRPr="00A87BC5">
              <w:t>12 Security incident management</w:t>
            </w:r>
          </w:p>
          <w:p w14:paraId="52F36A14" w14:textId="77777777" w:rsidR="00755D5B" w:rsidRPr="00A87BC5" w:rsidRDefault="002B2661" w:rsidP="002B2661">
            <w:r>
              <w:t>3.</w:t>
            </w:r>
            <w:r w:rsidR="00755D5B" w:rsidRPr="00A87BC5">
              <w:t>13 Information exchange</w:t>
            </w:r>
          </w:p>
        </w:tc>
      </w:tr>
      <w:tr w:rsidR="00755D5B" w:rsidRPr="00CF7C45" w14:paraId="26DAE78F" w14:textId="77777777" w:rsidTr="00755D5B">
        <w:tc>
          <w:tcPr>
            <w:tcW w:w="478" w:type="dxa"/>
          </w:tcPr>
          <w:p w14:paraId="3599F5CB" w14:textId="77777777" w:rsidR="00755D5B" w:rsidRPr="00CF7C45" w:rsidRDefault="00755D5B" w:rsidP="00755D5B">
            <w:r w:rsidRPr="00CF7C45">
              <w:t>M14</w:t>
            </w:r>
          </w:p>
        </w:tc>
        <w:tc>
          <w:tcPr>
            <w:tcW w:w="2211" w:type="dxa"/>
          </w:tcPr>
          <w:p w14:paraId="6E773BF1" w14:textId="77777777" w:rsidR="00755D5B" w:rsidRPr="00CF7C45" w:rsidRDefault="00755D5B" w:rsidP="00755D5B">
            <w:r w:rsidRPr="00CF7C45">
              <w:t>Measures to protect systems against embedded viruses/malware should be considered</w:t>
            </w:r>
          </w:p>
        </w:tc>
        <w:tc>
          <w:tcPr>
            <w:tcW w:w="6662" w:type="dxa"/>
            <w:shd w:val="clear" w:color="auto" w:fill="auto"/>
          </w:tcPr>
          <w:p w14:paraId="6F438C87" w14:textId="77777777" w:rsidR="00755D5B" w:rsidRPr="007D0033" w:rsidRDefault="002B2661" w:rsidP="00755D5B">
            <w:r>
              <w:t>3.</w:t>
            </w:r>
            <w:r w:rsidR="00755D5B" w:rsidRPr="007D0033">
              <w:t>8 Monitoring</w:t>
            </w:r>
          </w:p>
          <w:p w14:paraId="0D72FA2D"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System monitoring</w:t>
            </w:r>
          </w:p>
          <w:p w14:paraId="0EF44FD1" w14:textId="77777777" w:rsidR="00755D5B" w:rsidRPr="007D0033" w:rsidRDefault="002B2661" w:rsidP="00755D5B">
            <w:r>
              <w:t>3.</w:t>
            </w:r>
            <w:r w:rsidR="00755D5B" w:rsidRPr="007D0033">
              <w:t>9 System design</w:t>
            </w:r>
          </w:p>
          <w:p w14:paraId="4DA6B2A2"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Message authentication and integrity checking</w:t>
            </w:r>
          </w:p>
          <w:p w14:paraId="0F1FC30D"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Input validation for all messages</w:t>
            </w:r>
          </w:p>
          <w:p w14:paraId="508A872A"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Establish trust boundaries and access controls</w:t>
            </w:r>
          </w:p>
          <w:p w14:paraId="6D702DFF"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Avoid flat networks (apply defence in depth and network segregation)</w:t>
            </w:r>
          </w:p>
          <w:p w14:paraId="03A18461" w14:textId="77777777" w:rsidR="00755D5B" w:rsidRPr="007D0033" w:rsidRDefault="002B2661" w:rsidP="00755D5B">
            <w:pPr>
              <w:autoSpaceDE w:val="0"/>
              <w:autoSpaceDN w:val="0"/>
              <w:adjustRightInd w:val="0"/>
            </w:pPr>
            <w:r>
              <w:t>3.</w:t>
            </w:r>
            <w:r w:rsidR="00755D5B" w:rsidRPr="00A87BC5">
              <w:t xml:space="preserve">10 </w:t>
            </w:r>
            <w:r w:rsidR="00755D5B" w:rsidRPr="007D0033">
              <w:t>Software security</w:t>
            </w:r>
          </w:p>
          <w:p w14:paraId="666030B6" w14:textId="77777777" w:rsidR="00755D5B" w:rsidRPr="00A87BC5" w:rsidRDefault="002B2661" w:rsidP="00755D5B">
            <w:r>
              <w:t>3.</w:t>
            </w:r>
            <w:r w:rsidR="00755D5B" w:rsidRPr="00A87BC5">
              <w:t>12 Security incident management</w:t>
            </w:r>
          </w:p>
          <w:p w14:paraId="1339AE28" w14:textId="77777777" w:rsidR="00755D5B" w:rsidRPr="00A87BC5" w:rsidRDefault="002B2661" w:rsidP="002B2661">
            <w:r>
              <w:t>3.</w:t>
            </w:r>
            <w:r w:rsidR="00755D5B" w:rsidRPr="00A87BC5">
              <w:t>13 Information exchange</w:t>
            </w:r>
          </w:p>
        </w:tc>
      </w:tr>
      <w:tr w:rsidR="00755D5B" w:rsidRPr="00CF7C45" w14:paraId="10CA2281" w14:textId="77777777" w:rsidTr="00755D5B">
        <w:tc>
          <w:tcPr>
            <w:tcW w:w="478" w:type="dxa"/>
          </w:tcPr>
          <w:p w14:paraId="36F2272D" w14:textId="77777777" w:rsidR="00755D5B" w:rsidRPr="00CF7C45" w:rsidRDefault="00755D5B" w:rsidP="00755D5B">
            <w:r w:rsidRPr="00CF7C45">
              <w:t>M15</w:t>
            </w:r>
          </w:p>
        </w:tc>
        <w:tc>
          <w:tcPr>
            <w:tcW w:w="2211" w:type="dxa"/>
          </w:tcPr>
          <w:p w14:paraId="02D5B51B" w14:textId="77777777" w:rsidR="00755D5B" w:rsidRPr="00CF7C45" w:rsidRDefault="00755D5B" w:rsidP="00755D5B">
            <w:r w:rsidRPr="00CF7C45">
              <w:t>Measures to detect malicious internal messages or activity should be considered</w:t>
            </w:r>
          </w:p>
        </w:tc>
        <w:tc>
          <w:tcPr>
            <w:tcW w:w="6662" w:type="dxa"/>
            <w:shd w:val="clear" w:color="auto" w:fill="auto"/>
          </w:tcPr>
          <w:p w14:paraId="5B91726C" w14:textId="77777777" w:rsidR="00755D5B" w:rsidRPr="007D0033" w:rsidRDefault="002B2661" w:rsidP="00755D5B">
            <w:r>
              <w:t>3.</w:t>
            </w:r>
            <w:r w:rsidR="00755D5B" w:rsidRPr="007D0033">
              <w:t>8 Monitoring</w:t>
            </w:r>
          </w:p>
          <w:p w14:paraId="75DF7A1E" w14:textId="4EF52DC0"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System monitoring</w:t>
            </w:r>
            <w:ins w:id="324" w:author="Author">
              <w:r w:rsidR="00A304A1">
                <w:rPr>
                  <w:rFonts w:eastAsia="MS Mincho"/>
                </w:rPr>
                <w:t xml:space="preserve"> including the adoption of techniques based on machine learning or statistical analysis of the data.</w:t>
              </w:r>
            </w:ins>
          </w:p>
          <w:p w14:paraId="195CBC6C" w14:textId="77777777" w:rsidR="00755D5B" w:rsidRPr="00A87BC5" w:rsidRDefault="002B2661" w:rsidP="00755D5B">
            <w:r>
              <w:t>3.</w:t>
            </w:r>
            <w:r w:rsidR="00755D5B" w:rsidRPr="00A87BC5">
              <w:t>9 System design</w:t>
            </w:r>
          </w:p>
          <w:p w14:paraId="15B547E4"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Message authentication and integrity checking</w:t>
            </w:r>
          </w:p>
          <w:p w14:paraId="6693A255"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Input validation for all messages</w:t>
            </w:r>
          </w:p>
          <w:p w14:paraId="48C79309"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Establish trust boundaries and access controls</w:t>
            </w:r>
          </w:p>
          <w:p w14:paraId="2B609949"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Avoid flat networks (apply defence in depth, isolation of components and network segregation)</w:t>
            </w:r>
          </w:p>
          <w:p w14:paraId="33E55744" w14:textId="77777777" w:rsidR="00755D5B" w:rsidRPr="007D0033" w:rsidRDefault="002B2661" w:rsidP="00755D5B">
            <w:pPr>
              <w:autoSpaceDE w:val="0"/>
              <w:autoSpaceDN w:val="0"/>
              <w:adjustRightInd w:val="0"/>
            </w:pPr>
            <w:r>
              <w:t>3.</w:t>
            </w:r>
            <w:r w:rsidR="00755D5B" w:rsidRPr="00A87BC5">
              <w:t xml:space="preserve">10 </w:t>
            </w:r>
            <w:r w:rsidR="00755D5B" w:rsidRPr="007D0033">
              <w:t>Software security</w:t>
            </w:r>
          </w:p>
          <w:p w14:paraId="0051AC11" w14:textId="77777777" w:rsidR="00755D5B" w:rsidRPr="00A87BC5" w:rsidRDefault="002B2661" w:rsidP="00755D5B">
            <w:r>
              <w:t>3.</w:t>
            </w:r>
            <w:r w:rsidR="00755D5B" w:rsidRPr="00A87BC5">
              <w:t>12 Security incident management</w:t>
            </w:r>
          </w:p>
          <w:p w14:paraId="5842ABEA" w14:textId="77777777" w:rsidR="00755D5B" w:rsidRPr="00A87BC5" w:rsidRDefault="002B2661" w:rsidP="002B2661">
            <w:r>
              <w:t>3.</w:t>
            </w:r>
            <w:r w:rsidR="00755D5B" w:rsidRPr="00A87BC5">
              <w:t>13 Information exchange</w:t>
            </w:r>
          </w:p>
        </w:tc>
      </w:tr>
      <w:tr w:rsidR="00755D5B" w:rsidRPr="00CF7C45" w14:paraId="425BF13C" w14:textId="77777777" w:rsidTr="00755D5B">
        <w:tc>
          <w:tcPr>
            <w:tcW w:w="478" w:type="dxa"/>
          </w:tcPr>
          <w:p w14:paraId="359A5F58" w14:textId="77777777" w:rsidR="00755D5B" w:rsidRPr="00CF7C45" w:rsidRDefault="00755D5B" w:rsidP="00755D5B">
            <w:r w:rsidRPr="00CF7C45">
              <w:t>M16</w:t>
            </w:r>
          </w:p>
        </w:tc>
        <w:tc>
          <w:tcPr>
            <w:tcW w:w="2211" w:type="dxa"/>
          </w:tcPr>
          <w:p w14:paraId="7E487A72" w14:textId="77777777" w:rsidR="00755D5B" w:rsidRPr="00CF7C45" w:rsidRDefault="00755D5B" w:rsidP="00755D5B">
            <w:r w:rsidRPr="00CF7C45">
              <w:t>Secure software update procedures shall be employed</w:t>
            </w:r>
          </w:p>
        </w:tc>
        <w:tc>
          <w:tcPr>
            <w:tcW w:w="6662" w:type="dxa"/>
            <w:shd w:val="clear" w:color="auto" w:fill="auto"/>
          </w:tcPr>
          <w:p w14:paraId="3D8E728E" w14:textId="77777777" w:rsidR="00755D5B" w:rsidRPr="007D0033" w:rsidRDefault="002B2661" w:rsidP="00755D5B">
            <w:pPr>
              <w:autoSpaceDE w:val="0"/>
              <w:autoSpaceDN w:val="0"/>
              <w:adjustRightInd w:val="0"/>
            </w:pPr>
            <w:r>
              <w:t>3.</w:t>
            </w:r>
            <w:r w:rsidR="00755D5B" w:rsidRPr="007D0033">
              <w:t>6 Cryptographic security</w:t>
            </w:r>
          </w:p>
          <w:p w14:paraId="1CCD9744" w14:textId="77777777" w:rsidR="00755D5B" w:rsidRPr="00783059" w:rsidRDefault="00755D5B" w:rsidP="00226D88">
            <w:pPr>
              <w:pStyle w:val="ListParagraph"/>
              <w:numPr>
                <w:ilvl w:val="0"/>
                <w:numId w:val="12"/>
              </w:numPr>
              <w:spacing w:line="240" w:lineRule="auto"/>
              <w:ind w:left="562" w:hanging="278"/>
              <w:rPr>
                <w:rFonts w:eastAsia="MS Mincho"/>
              </w:rPr>
            </w:pPr>
            <w:r w:rsidRPr="007D0033">
              <w:rPr>
                <w:rFonts w:eastAsia="MS Mincho"/>
              </w:rPr>
              <w:t>Effective key management and protection for any cryptography used</w:t>
            </w:r>
          </w:p>
          <w:p w14:paraId="1630D1D7" w14:textId="77777777" w:rsidR="00755D5B" w:rsidRPr="007D0033" w:rsidRDefault="002B2661" w:rsidP="00755D5B">
            <w:r>
              <w:t>3.</w:t>
            </w:r>
            <w:r w:rsidR="00755D5B" w:rsidRPr="007D0033">
              <w:t>8 Monitoring</w:t>
            </w:r>
          </w:p>
          <w:p w14:paraId="69EED92E" w14:textId="77777777" w:rsidR="00755D5B" w:rsidRPr="007D0033" w:rsidRDefault="002B2661" w:rsidP="00755D5B">
            <w:r>
              <w:t>3.</w:t>
            </w:r>
            <w:r w:rsidR="00755D5B" w:rsidRPr="007D0033">
              <w:t>9 System design</w:t>
            </w:r>
          </w:p>
          <w:p w14:paraId="0B0E9CC5" w14:textId="77777777" w:rsidR="00755D5B" w:rsidRPr="007D0033" w:rsidRDefault="002B2661" w:rsidP="00755D5B">
            <w:pPr>
              <w:autoSpaceDE w:val="0"/>
              <w:autoSpaceDN w:val="0"/>
              <w:adjustRightInd w:val="0"/>
            </w:pPr>
            <w:r>
              <w:t>3.</w:t>
            </w:r>
            <w:r w:rsidR="00755D5B" w:rsidRPr="007D0033">
              <w:t xml:space="preserve">10 Software security </w:t>
            </w:r>
          </w:p>
          <w:p w14:paraId="4AA0E9FD" w14:textId="77777777" w:rsidR="00755D5B" w:rsidRPr="00783059" w:rsidRDefault="00755D5B" w:rsidP="00226D88">
            <w:pPr>
              <w:pStyle w:val="ListParagraph"/>
              <w:numPr>
                <w:ilvl w:val="0"/>
                <w:numId w:val="12"/>
              </w:numPr>
              <w:spacing w:line="240" w:lineRule="auto"/>
              <w:ind w:left="562" w:hanging="278"/>
              <w:rPr>
                <w:rFonts w:eastAsia="MS Mincho"/>
              </w:rPr>
            </w:pPr>
            <w:r w:rsidRPr="00A87BC5">
              <w:rPr>
                <w:rFonts w:eastAsia="MS Mincho"/>
              </w:rPr>
              <w:t>Establish secure procedures, including configuration templates and policies</w:t>
            </w:r>
          </w:p>
          <w:p w14:paraId="1A3D6023" w14:textId="77777777" w:rsidR="00755D5B" w:rsidRPr="00783059" w:rsidRDefault="00755D5B" w:rsidP="00226D88">
            <w:pPr>
              <w:pStyle w:val="ListParagraph"/>
              <w:numPr>
                <w:ilvl w:val="0"/>
                <w:numId w:val="12"/>
              </w:numPr>
              <w:spacing w:line="240" w:lineRule="auto"/>
              <w:ind w:left="562" w:hanging="278"/>
              <w:rPr>
                <w:rFonts w:eastAsia="MS Mincho"/>
              </w:rPr>
            </w:pPr>
            <w:r w:rsidRPr="00A87BC5">
              <w:rPr>
                <w:rFonts w:eastAsia="MS Mincho"/>
              </w:rPr>
              <w:t>Secure communications used for updates</w:t>
            </w:r>
          </w:p>
          <w:p w14:paraId="3F9DCE4B" w14:textId="77777777" w:rsidR="00755D5B" w:rsidRPr="00783059" w:rsidRDefault="00755D5B" w:rsidP="00226D88">
            <w:pPr>
              <w:pStyle w:val="ListParagraph"/>
              <w:numPr>
                <w:ilvl w:val="0"/>
                <w:numId w:val="12"/>
              </w:numPr>
              <w:spacing w:line="240" w:lineRule="auto"/>
              <w:ind w:left="562" w:hanging="278"/>
              <w:rPr>
                <w:rFonts w:eastAsia="MS Mincho"/>
              </w:rPr>
            </w:pPr>
            <w:r w:rsidRPr="00A87BC5">
              <w:rPr>
                <w:rFonts w:eastAsia="MS Mincho"/>
              </w:rPr>
              <w:t>Ensure the veracity of updates</w:t>
            </w:r>
          </w:p>
          <w:p w14:paraId="23FFFA33" w14:textId="77777777" w:rsidR="00755D5B" w:rsidRPr="00783059" w:rsidRDefault="00755D5B" w:rsidP="00226D88">
            <w:pPr>
              <w:pStyle w:val="ListParagraph"/>
              <w:numPr>
                <w:ilvl w:val="0"/>
                <w:numId w:val="12"/>
              </w:numPr>
              <w:spacing w:line="240" w:lineRule="auto"/>
              <w:ind w:left="562" w:hanging="278"/>
              <w:rPr>
                <w:rFonts w:eastAsia="MS Mincho"/>
              </w:rPr>
            </w:pPr>
            <w:r w:rsidRPr="00A87BC5">
              <w:rPr>
                <w:rFonts w:eastAsia="MS Mincho"/>
              </w:rPr>
              <w:t>Version and timestamp logging of updates</w:t>
            </w:r>
          </w:p>
          <w:p w14:paraId="2E2E4009" w14:textId="77777777" w:rsidR="00755D5B" w:rsidRPr="00783059" w:rsidRDefault="00755D5B" w:rsidP="00226D88">
            <w:pPr>
              <w:pStyle w:val="ListParagraph"/>
              <w:numPr>
                <w:ilvl w:val="0"/>
                <w:numId w:val="12"/>
              </w:numPr>
              <w:spacing w:line="240" w:lineRule="auto"/>
              <w:ind w:left="562" w:hanging="278"/>
              <w:rPr>
                <w:rFonts w:eastAsia="MS Mincho"/>
              </w:rPr>
            </w:pPr>
            <w:r w:rsidRPr="00A87BC5">
              <w:rPr>
                <w:rFonts w:eastAsia="MS Mincho"/>
              </w:rPr>
              <w:t>Implement cryptographic protection and signing of software updates</w:t>
            </w:r>
          </w:p>
          <w:p w14:paraId="3F5B5404" w14:textId="77777777" w:rsidR="00755D5B" w:rsidRPr="00783059" w:rsidRDefault="00755D5B" w:rsidP="00226D88">
            <w:pPr>
              <w:pStyle w:val="ListParagraph"/>
              <w:numPr>
                <w:ilvl w:val="0"/>
                <w:numId w:val="12"/>
              </w:numPr>
              <w:spacing w:line="240" w:lineRule="auto"/>
              <w:ind w:left="562" w:hanging="278"/>
              <w:rPr>
                <w:rFonts w:eastAsia="MS Mincho"/>
              </w:rPr>
            </w:pPr>
            <w:r w:rsidRPr="00A87BC5">
              <w:rPr>
                <w:rFonts w:eastAsia="MS Mincho"/>
              </w:rPr>
              <w:t>Ensure configuration control and that it is possible to roll-back updates</w:t>
            </w:r>
          </w:p>
          <w:p w14:paraId="2DB2E084" w14:textId="77777777" w:rsidR="00755D5B" w:rsidRPr="00A87BC5" w:rsidRDefault="002B2661" w:rsidP="00755D5B">
            <w:pPr>
              <w:autoSpaceDE w:val="0"/>
              <w:autoSpaceDN w:val="0"/>
              <w:adjustRightInd w:val="0"/>
            </w:pPr>
            <w:r>
              <w:t>3.</w:t>
            </w:r>
            <w:r w:rsidR="00755D5B" w:rsidRPr="00A87BC5">
              <w:t>13 Information exchange</w:t>
            </w:r>
          </w:p>
        </w:tc>
      </w:tr>
      <w:tr w:rsidR="00755D5B" w:rsidRPr="00CF7C45" w14:paraId="46389580" w14:textId="77777777" w:rsidTr="00755D5B">
        <w:tc>
          <w:tcPr>
            <w:tcW w:w="478" w:type="dxa"/>
          </w:tcPr>
          <w:p w14:paraId="5C4256FF" w14:textId="77777777" w:rsidR="00755D5B" w:rsidRPr="00CF7C45" w:rsidRDefault="00755D5B" w:rsidP="00755D5B">
            <w:r w:rsidRPr="00CF7C45">
              <w:lastRenderedPageBreak/>
              <w:t>M17</w:t>
            </w:r>
          </w:p>
        </w:tc>
        <w:tc>
          <w:tcPr>
            <w:tcW w:w="2211" w:type="dxa"/>
          </w:tcPr>
          <w:p w14:paraId="78106A6C" w14:textId="77777777" w:rsidR="00755D5B" w:rsidRPr="00CF7C45" w:rsidRDefault="00755D5B" w:rsidP="00755D5B">
            <w:r w:rsidRPr="00CF7C45">
              <w:t>Measures shall be implemented for defining and controlling maintenance procedures</w:t>
            </w:r>
          </w:p>
        </w:tc>
        <w:tc>
          <w:tcPr>
            <w:tcW w:w="6662" w:type="dxa"/>
            <w:shd w:val="clear" w:color="auto" w:fill="auto"/>
          </w:tcPr>
          <w:p w14:paraId="28CF9FC1" w14:textId="77777777" w:rsidR="00755D5B" w:rsidRPr="007D0033" w:rsidRDefault="002B2661" w:rsidP="00755D5B">
            <w:pPr>
              <w:autoSpaceDE w:val="0"/>
              <w:autoSpaceDN w:val="0"/>
              <w:adjustRightInd w:val="0"/>
            </w:pPr>
            <w:r>
              <w:t>3.</w:t>
            </w:r>
            <w:r w:rsidR="00755D5B" w:rsidRPr="007D0033">
              <w:t>3 Human resource security and security awareness</w:t>
            </w:r>
          </w:p>
          <w:p w14:paraId="403085F5" w14:textId="77777777" w:rsidR="00755D5B" w:rsidRPr="00783059" w:rsidRDefault="00755D5B" w:rsidP="00226D88">
            <w:pPr>
              <w:pStyle w:val="ListParagraph"/>
              <w:numPr>
                <w:ilvl w:val="0"/>
                <w:numId w:val="12"/>
              </w:numPr>
              <w:spacing w:line="240" w:lineRule="auto"/>
              <w:ind w:left="562" w:hanging="278"/>
              <w:rPr>
                <w:rFonts w:eastAsia="MS Mincho"/>
              </w:rPr>
            </w:pPr>
            <w:r w:rsidRPr="007D0033">
              <w:rPr>
                <w:rFonts w:eastAsia="MS Mincho"/>
              </w:rPr>
              <w:t>Appropriate training of maintenance staff</w:t>
            </w:r>
          </w:p>
          <w:p w14:paraId="208FCF7D" w14:textId="77777777" w:rsidR="00755D5B" w:rsidRPr="007D0033" w:rsidRDefault="002B2661" w:rsidP="00755D5B">
            <w:r>
              <w:t>3.</w:t>
            </w:r>
            <w:r w:rsidR="00755D5B" w:rsidRPr="007D0033">
              <w:t>8 Monitoring</w:t>
            </w:r>
          </w:p>
          <w:p w14:paraId="4817ACD3" w14:textId="77777777" w:rsidR="00755D5B" w:rsidRPr="007D0033" w:rsidRDefault="002B2661" w:rsidP="00755D5B">
            <w:r>
              <w:t>3.</w:t>
            </w:r>
            <w:r w:rsidR="00755D5B" w:rsidRPr="007D0033">
              <w:t>9 System design</w:t>
            </w:r>
          </w:p>
          <w:p w14:paraId="4F4E0041" w14:textId="77777777" w:rsidR="00755D5B" w:rsidRPr="00783059" w:rsidRDefault="00755D5B" w:rsidP="00226D88">
            <w:pPr>
              <w:pStyle w:val="ListParagraph"/>
              <w:numPr>
                <w:ilvl w:val="0"/>
                <w:numId w:val="12"/>
              </w:numPr>
              <w:spacing w:line="240" w:lineRule="auto"/>
              <w:ind w:left="562" w:hanging="278"/>
              <w:rPr>
                <w:rFonts w:eastAsia="MS Mincho"/>
              </w:rPr>
            </w:pPr>
            <w:r w:rsidRPr="00A87BC5">
              <w:rPr>
                <w:rFonts w:eastAsia="MS Mincho"/>
              </w:rPr>
              <w:t>Implement the use of configuration templates and policies</w:t>
            </w:r>
          </w:p>
          <w:p w14:paraId="7E6CA323" w14:textId="77777777" w:rsidR="00755D5B" w:rsidRPr="00783059" w:rsidRDefault="00755D5B" w:rsidP="00226D88">
            <w:pPr>
              <w:pStyle w:val="ListParagraph"/>
              <w:numPr>
                <w:ilvl w:val="0"/>
                <w:numId w:val="12"/>
              </w:numPr>
              <w:spacing w:line="240" w:lineRule="auto"/>
              <w:ind w:left="562" w:hanging="278"/>
              <w:rPr>
                <w:rFonts w:eastAsia="MS Mincho"/>
              </w:rPr>
            </w:pPr>
            <w:r w:rsidRPr="00A87BC5">
              <w:rPr>
                <w:rFonts w:eastAsia="MS Mincho"/>
              </w:rPr>
              <w:t>Device configurations to be verified</w:t>
            </w:r>
          </w:p>
          <w:p w14:paraId="28BB7AA4" w14:textId="77777777" w:rsidR="00755D5B" w:rsidRPr="00783059" w:rsidRDefault="00755D5B" w:rsidP="00226D88">
            <w:pPr>
              <w:pStyle w:val="ListParagraph"/>
              <w:numPr>
                <w:ilvl w:val="0"/>
                <w:numId w:val="12"/>
              </w:numPr>
              <w:spacing w:line="240" w:lineRule="auto"/>
              <w:ind w:left="562" w:hanging="278"/>
              <w:rPr>
                <w:rFonts w:eastAsia="MS Mincho"/>
              </w:rPr>
            </w:pPr>
            <w:r w:rsidRPr="00A87BC5">
              <w:rPr>
                <w:rFonts w:eastAsia="MS Mincho"/>
              </w:rPr>
              <w:t>Only allow a safe set of instructions to be passed to a vehicle</w:t>
            </w:r>
          </w:p>
          <w:p w14:paraId="3B5CA20C" w14:textId="77777777" w:rsidR="00755D5B" w:rsidRPr="00783059" w:rsidRDefault="00755D5B" w:rsidP="00226D88">
            <w:pPr>
              <w:pStyle w:val="ListParagraph"/>
              <w:numPr>
                <w:ilvl w:val="0"/>
                <w:numId w:val="12"/>
              </w:numPr>
              <w:spacing w:line="240" w:lineRule="auto"/>
              <w:ind w:left="562" w:hanging="278"/>
              <w:rPr>
                <w:rFonts w:eastAsia="MS Mincho"/>
              </w:rPr>
            </w:pPr>
            <w:r w:rsidRPr="00A87BC5">
              <w:rPr>
                <w:rFonts w:eastAsia="MS Mincho"/>
              </w:rPr>
              <w:t>Apply message and device authentication techniques</w:t>
            </w:r>
          </w:p>
          <w:p w14:paraId="6BC1703C" w14:textId="77777777" w:rsidR="00755D5B" w:rsidRPr="00783059" w:rsidRDefault="00755D5B" w:rsidP="00226D88">
            <w:pPr>
              <w:pStyle w:val="ListParagraph"/>
              <w:numPr>
                <w:ilvl w:val="0"/>
                <w:numId w:val="12"/>
              </w:numPr>
              <w:spacing w:line="240" w:lineRule="auto"/>
              <w:ind w:left="562" w:hanging="278"/>
              <w:rPr>
                <w:rFonts w:eastAsia="MS Mincho"/>
              </w:rPr>
            </w:pPr>
            <w:r w:rsidRPr="00A87BC5">
              <w:rPr>
                <w:rFonts w:eastAsia="MS Mincho"/>
              </w:rPr>
              <w:t>Implement appropriate data controls</w:t>
            </w:r>
          </w:p>
          <w:p w14:paraId="76FBB1BE" w14:textId="77777777" w:rsidR="00755D5B" w:rsidRPr="007D0033" w:rsidRDefault="002B2661" w:rsidP="00755D5B">
            <w:pPr>
              <w:autoSpaceDE w:val="0"/>
              <w:autoSpaceDN w:val="0"/>
              <w:adjustRightInd w:val="0"/>
            </w:pPr>
            <w:r>
              <w:t>3.</w:t>
            </w:r>
            <w:r w:rsidR="00755D5B" w:rsidRPr="00A87BC5">
              <w:t xml:space="preserve">10 </w:t>
            </w:r>
            <w:r w:rsidR="00755D5B" w:rsidRPr="007D0033">
              <w:t xml:space="preserve">Software security </w:t>
            </w:r>
          </w:p>
          <w:p w14:paraId="30DEC148" w14:textId="77777777" w:rsidR="00755D5B" w:rsidRPr="00A87BC5" w:rsidRDefault="002B2661" w:rsidP="00755D5B">
            <w:r>
              <w:t>3.</w:t>
            </w:r>
            <w:r w:rsidR="00755D5B" w:rsidRPr="00A87BC5">
              <w:t>12 Security incident management</w:t>
            </w:r>
          </w:p>
          <w:p w14:paraId="6CA9B95A" w14:textId="77777777" w:rsidR="00755D5B" w:rsidRPr="00A87BC5" w:rsidRDefault="002B2661" w:rsidP="002B2661">
            <w:r>
              <w:t>3.</w:t>
            </w:r>
            <w:r w:rsidR="00755D5B" w:rsidRPr="00A87BC5">
              <w:t>13 Information exchange</w:t>
            </w:r>
          </w:p>
        </w:tc>
      </w:tr>
      <w:tr w:rsidR="00755D5B" w:rsidRPr="00CF7C45" w14:paraId="0F3A80B3" w14:textId="77777777" w:rsidTr="00755D5B">
        <w:tc>
          <w:tcPr>
            <w:tcW w:w="478" w:type="dxa"/>
          </w:tcPr>
          <w:p w14:paraId="03CC273F" w14:textId="77777777" w:rsidR="00755D5B" w:rsidRPr="00CF7C45" w:rsidRDefault="00755D5B" w:rsidP="00755D5B">
            <w:r w:rsidRPr="00CF7C45">
              <w:t>M18</w:t>
            </w:r>
          </w:p>
        </w:tc>
        <w:tc>
          <w:tcPr>
            <w:tcW w:w="2211" w:type="dxa"/>
          </w:tcPr>
          <w:p w14:paraId="4A0A43E6" w14:textId="77777777" w:rsidR="00755D5B" w:rsidRPr="00CF7C45" w:rsidRDefault="00755D5B" w:rsidP="00755D5B">
            <w:r w:rsidRPr="00CF7C45">
              <w:t>Measures shall be implemented for defining and controlling user roles and access privileges based on the principle of least access privilege</w:t>
            </w:r>
          </w:p>
        </w:tc>
        <w:tc>
          <w:tcPr>
            <w:tcW w:w="6662" w:type="dxa"/>
            <w:shd w:val="clear" w:color="auto" w:fill="auto"/>
          </w:tcPr>
          <w:p w14:paraId="06DBA83F" w14:textId="77777777" w:rsidR="00755D5B" w:rsidRPr="007D0033" w:rsidRDefault="002B2661" w:rsidP="00755D5B">
            <w:pPr>
              <w:autoSpaceDE w:val="0"/>
              <w:autoSpaceDN w:val="0"/>
              <w:adjustRightInd w:val="0"/>
            </w:pPr>
            <w:r>
              <w:t>3.</w:t>
            </w:r>
            <w:r w:rsidR="00755D5B" w:rsidRPr="007D0033">
              <w:t>1 Security policies</w:t>
            </w:r>
          </w:p>
          <w:p w14:paraId="33D23C9F" w14:textId="77777777" w:rsidR="00755D5B" w:rsidRPr="007D0033" w:rsidRDefault="002B2661" w:rsidP="00755D5B">
            <w:pPr>
              <w:autoSpaceDE w:val="0"/>
              <w:autoSpaceDN w:val="0"/>
              <w:adjustRightInd w:val="0"/>
            </w:pPr>
            <w:r>
              <w:t>3.</w:t>
            </w:r>
            <w:r w:rsidR="00755D5B" w:rsidRPr="007D0033">
              <w:t>2 Organizational security</w:t>
            </w:r>
          </w:p>
          <w:p w14:paraId="236C8165" w14:textId="77777777" w:rsidR="00755D5B" w:rsidRPr="00A87BC5" w:rsidRDefault="002B2661" w:rsidP="00755D5B">
            <w:pPr>
              <w:autoSpaceDE w:val="0"/>
              <w:autoSpaceDN w:val="0"/>
              <w:adjustRightInd w:val="0"/>
            </w:pPr>
            <w:r>
              <w:t>3.</w:t>
            </w:r>
            <w:r w:rsidR="00755D5B" w:rsidRPr="00A87BC5">
              <w:t>3 Human resource security and security awareness</w:t>
            </w:r>
          </w:p>
          <w:p w14:paraId="14ACCD2C" w14:textId="77777777" w:rsidR="00755D5B" w:rsidRPr="00A87BC5" w:rsidRDefault="002B2661" w:rsidP="00755D5B">
            <w:pPr>
              <w:autoSpaceDE w:val="0"/>
              <w:autoSpaceDN w:val="0"/>
              <w:adjustRightInd w:val="0"/>
            </w:pPr>
            <w:r>
              <w:t>3.</w:t>
            </w:r>
            <w:r w:rsidR="00755D5B" w:rsidRPr="00A87BC5">
              <w:t>4 Asset management</w:t>
            </w:r>
          </w:p>
          <w:p w14:paraId="4447BD6B" w14:textId="77777777" w:rsidR="00755D5B" w:rsidRPr="00A87BC5" w:rsidRDefault="002B2661" w:rsidP="00755D5B">
            <w:pPr>
              <w:autoSpaceDE w:val="0"/>
              <w:autoSpaceDN w:val="0"/>
              <w:adjustRightInd w:val="0"/>
            </w:pPr>
            <w:r>
              <w:t>3.</w:t>
            </w:r>
            <w:r w:rsidR="00755D5B" w:rsidRPr="00A87BC5">
              <w:t>5 Access control and authentication</w:t>
            </w:r>
          </w:p>
        </w:tc>
      </w:tr>
      <w:tr w:rsidR="00755D5B" w:rsidRPr="00CF7C45" w14:paraId="612A7590" w14:textId="77777777" w:rsidTr="00755D5B">
        <w:tc>
          <w:tcPr>
            <w:tcW w:w="478" w:type="dxa"/>
          </w:tcPr>
          <w:p w14:paraId="526809CD" w14:textId="77777777" w:rsidR="00755D5B" w:rsidRPr="00CF7C45" w:rsidRDefault="00755D5B" w:rsidP="00755D5B">
            <w:r w:rsidRPr="00CF7C45">
              <w:t>M19</w:t>
            </w:r>
          </w:p>
        </w:tc>
        <w:tc>
          <w:tcPr>
            <w:tcW w:w="2211" w:type="dxa"/>
          </w:tcPr>
          <w:p w14:paraId="7C4CCED7" w14:textId="77777777" w:rsidR="00755D5B" w:rsidRPr="00CF7C45" w:rsidRDefault="00755D5B" w:rsidP="00755D5B">
            <w:r w:rsidRPr="00CF7C45">
              <w:t>Organizations shall ensure security procedures are defined and followed</w:t>
            </w:r>
          </w:p>
        </w:tc>
        <w:tc>
          <w:tcPr>
            <w:tcW w:w="6662" w:type="dxa"/>
            <w:shd w:val="clear" w:color="auto" w:fill="auto"/>
          </w:tcPr>
          <w:p w14:paraId="29A8185A" w14:textId="77777777" w:rsidR="00755D5B" w:rsidRPr="007D0033" w:rsidRDefault="002B2661" w:rsidP="00755D5B">
            <w:pPr>
              <w:autoSpaceDE w:val="0"/>
              <w:autoSpaceDN w:val="0"/>
              <w:adjustRightInd w:val="0"/>
            </w:pPr>
            <w:r>
              <w:t>3.</w:t>
            </w:r>
            <w:r w:rsidR="00755D5B" w:rsidRPr="007D0033">
              <w:t>1 Security policies</w:t>
            </w:r>
          </w:p>
          <w:p w14:paraId="30BAED1E" w14:textId="77777777" w:rsidR="00755D5B" w:rsidRPr="007D0033" w:rsidRDefault="002B2661" w:rsidP="00755D5B">
            <w:pPr>
              <w:autoSpaceDE w:val="0"/>
              <w:autoSpaceDN w:val="0"/>
              <w:adjustRightInd w:val="0"/>
            </w:pPr>
            <w:r>
              <w:t>3.</w:t>
            </w:r>
            <w:r w:rsidR="00755D5B" w:rsidRPr="007D0033">
              <w:t>2 Organizational security</w:t>
            </w:r>
          </w:p>
          <w:p w14:paraId="0E276920" w14:textId="77777777" w:rsidR="00755D5B" w:rsidRPr="00A87BC5" w:rsidRDefault="002B2661" w:rsidP="00755D5B">
            <w:pPr>
              <w:autoSpaceDE w:val="0"/>
              <w:autoSpaceDN w:val="0"/>
              <w:adjustRightInd w:val="0"/>
            </w:pPr>
            <w:r>
              <w:t>3.</w:t>
            </w:r>
            <w:r w:rsidR="00755D5B" w:rsidRPr="00A87BC5">
              <w:t>3 Human resource security and security awareness</w:t>
            </w:r>
          </w:p>
          <w:p w14:paraId="18F8A035"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There is a security programme defining procedures</w:t>
            </w:r>
          </w:p>
          <w:p w14:paraId="1526D1D8" w14:textId="77777777" w:rsidR="00755D5B" w:rsidRPr="002832AD" w:rsidRDefault="00755D5B" w:rsidP="00226D88">
            <w:pPr>
              <w:pStyle w:val="ListParagraph"/>
              <w:numPr>
                <w:ilvl w:val="0"/>
                <w:numId w:val="12"/>
              </w:numPr>
              <w:spacing w:line="240" w:lineRule="auto"/>
              <w:ind w:left="562" w:hanging="278"/>
              <w:rPr>
                <w:rFonts w:eastAsia="MS Mincho"/>
              </w:rPr>
            </w:pPr>
            <w:r w:rsidRPr="007D0033">
              <w:rPr>
                <w:rFonts w:eastAsia="MS Mincho"/>
              </w:rPr>
              <w:t>Establish security development and maintenance process including at review, cross-check and approval gateways/ stages</w:t>
            </w:r>
            <w:r w:rsidRPr="002832AD">
              <w:rPr>
                <w:rFonts w:eastAsia="MS Mincho"/>
              </w:rPr>
              <w:t xml:space="preserve"> </w:t>
            </w:r>
          </w:p>
          <w:p w14:paraId="0D4D14FA" w14:textId="77777777" w:rsidR="00755D5B" w:rsidRPr="000C4036" w:rsidRDefault="00755D5B" w:rsidP="00226D88">
            <w:pPr>
              <w:pStyle w:val="ListParagraph"/>
              <w:numPr>
                <w:ilvl w:val="0"/>
                <w:numId w:val="12"/>
              </w:numPr>
              <w:spacing w:line="240" w:lineRule="auto"/>
              <w:ind w:left="562" w:hanging="278"/>
              <w:rPr>
                <w:rFonts w:eastAsia="MS Mincho"/>
              </w:rPr>
            </w:pPr>
            <w:r w:rsidRPr="00A87BC5">
              <w:rPr>
                <w:rFonts w:eastAsia="MS Mincho"/>
              </w:rPr>
              <w:t>Specific cyber awareness and security training needs are identified for roles, especially those in the design and engineering functions, and then implemented</w:t>
            </w:r>
          </w:p>
        </w:tc>
      </w:tr>
      <w:tr w:rsidR="00755D5B" w:rsidRPr="00CF7C45" w14:paraId="7E3E3AB9" w14:textId="77777777" w:rsidTr="00755D5B">
        <w:tc>
          <w:tcPr>
            <w:tcW w:w="478" w:type="dxa"/>
          </w:tcPr>
          <w:p w14:paraId="34ECFEBD" w14:textId="77777777" w:rsidR="00755D5B" w:rsidRPr="00CF7C45" w:rsidRDefault="00755D5B" w:rsidP="00755D5B">
            <w:r w:rsidRPr="00CF7C45">
              <w:t>M20</w:t>
            </w:r>
          </w:p>
        </w:tc>
        <w:tc>
          <w:tcPr>
            <w:tcW w:w="2211" w:type="dxa"/>
          </w:tcPr>
          <w:p w14:paraId="02F561F2" w14:textId="77777777" w:rsidR="00755D5B" w:rsidRPr="00CF7C45" w:rsidRDefault="00755D5B" w:rsidP="00755D5B">
            <w:r w:rsidRPr="00CF7C45">
              <w:t>Security controls shall be applied to systems that have remote access</w:t>
            </w:r>
          </w:p>
        </w:tc>
        <w:tc>
          <w:tcPr>
            <w:tcW w:w="6662" w:type="dxa"/>
            <w:shd w:val="clear" w:color="auto" w:fill="auto"/>
          </w:tcPr>
          <w:p w14:paraId="1ABB26C1" w14:textId="77777777" w:rsidR="00755D5B" w:rsidRPr="007D0033" w:rsidRDefault="002B2661" w:rsidP="00755D5B">
            <w:r>
              <w:t>3.</w:t>
            </w:r>
            <w:r w:rsidR="00755D5B" w:rsidRPr="007D0033">
              <w:t xml:space="preserve">5 Access control </w:t>
            </w:r>
          </w:p>
          <w:p w14:paraId="18CA898B"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Access control rights established and implemented for remote systems to a vehicle</w:t>
            </w:r>
          </w:p>
          <w:p w14:paraId="2D0B524B" w14:textId="77777777" w:rsidR="00755D5B" w:rsidRPr="007D0033" w:rsidRDefault="009B3AA2" w:rsidP="00755D5B">
            <w:r>
              <w:t>3.</w:t>
            </w:r>
            <w:r w:rsidR="00755D5B" w:rsidRPr="007D0033">
              <w:t>8 Monitoring</w:t>
            </w:r>
          </w:p>
          <w:p w14:paraId="2660D4F3"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System monitoring for unexpected messages/behaviour</w:t>
            </w:r>
          </w:p>
          <w:p w14:paraId="6BD62F9D" w14:textId="77777777" w:rsidR="00755D5B" w:rsidRPr="00A87BC5" w:rsidRDefault="009B3AA2" w:rsidP="00755D5B">
            <w:r>
              <w:t>3.</w:t>
            </w:r>
            <w:r w:rsidR="00755D5B" w:rsidRPr="00A87BC5">
              <w:t>9 System design</w:t>
            </w:r>
          </w:p>
          <w:p w14:paraId="12ED82DD"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Apply message and device authentication techniques</w:t>
            </w:r>
          </w:p>
          <w:p w14:paraId="3CC21042"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Only allow a safe set of instructions to be passed to a vehicle</w:t>
            </w:r>
          </w:p>
          <w:p w14:paraId="7BF681C0"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Use of techniques for message integrity checking, such as hashing, secure protocols and packet filtering</w:t>
            </w:r>
          </w:p>
          <w:p w14:paraId="3ADC916B"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Use of techniques for protecting against replay attacks, such as timestamping or use of a freshness value</w:t>
            </w:r>
          </w:p>
          <w:p w14:paraId="3AC39AA6"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Network segregation applied</w:t>
            </w:r>
          </w:p>
          <w:p w14:paraId="7D10B7E7" w14:textId="77777777" w:rsidR="00755D5B" w:rsidRPr="007D0033" w:rsidRDefault="009B3AA2" w:rsidP="00755D5B">
            <w:pPr>
              <w:autoSpaceDE w:val="0"/>
              <w:autoSpaceDN w:val="0"/>
              <w:adjustRightInd w:val="0"/>
            </w:pPr>
            <w:r>
              <w:t>3.</w:t>
            </w:r>
            <w:r w:rsidR="00755D5B" w:rsidRPr="00A87BC5">
              <w:t xml:space="preserve">10 </w:t>
            </w:r>
            <w:r w:rsidR="00755D5B" w:rsidRPr="007D0033">
              <w:t xml:space="preserve">Software security </w:t>
            </w:r>
          </w:p>
          <w:p w14:paraId="056C24D0"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Software and hardware testing to reduce vulnerabilities</w:t>
            </w:r>
          </w:p>
          <w:p w14:paraId="20CCF7D6" w14:textId="77777777" w:rsidR="00755D5B" w:rsidRPr="00A87BC5" w:rsidRDefault="009B3AA2" w:rsidP="00755D5B">
            <w:r>
              <w:t>3.</w:t>
            </w:r>
            <w:r w:rsidR="00755D5B" w:rsidRPr="00A87BC5">
              <w:t>12 Security incident management</w:t>
            </w:r>
          </w:p>
          <w:p w14:paraId="724C9006" w14:textId="77777777" w:rsidR="00755D5B" w:rsidRPr="00A87BC5" w:rsidRDefault="009B3AA2" w:rsidP="009B3AA2">
            <w:r>
              <w:t>3.</w:t>
            </w:r>
            <w:r w:rsidR="00755D5B" w:rsidRPr="00A87BC5">
              <w:t>13 Information exchange</w:t>
            </w:r>
          </w:p>
        </w:tc>
      </w:tr>
      <w:tr w:rsidR="00755D5B" w:rsidRPr="00CF7C45" w14:paraId="1202F938" w14:textId="77777777" w:rsidTr="00755D5B">
        <w:tc>
          <w:tcPr>
            <w:tcW w:w="478" w:type="dxa"/>
          </w:tcPr>
          <w:p w14:paraId="345FD7D9" w14:textId="77777777" w:rsidR="00755D5B" w:rsidRPr="00CF7C45" w:rsidRDefault="00755D5B" w:rsidP="00755D5B">
            <w:r w:rsidRPr="00CF7C45">
              <w:t>M21</w:t>
            </w:r>
          </w:p>
        </w:tc>
        <w:tc>
          <w:tcPr>
            <w:tcW w:w="2211" w:type="dxa"/>
          </w:tcPr>
          <w:p w14:paraId="5BE8776C" w14:textId="77777777" w:rsidR="00755D5B" w:rsidRPr="00CF7C45" w:rsidRDefault="00755D5B" w:rsidP="00755D5B">
            <w:r w:rsidRPr="00CF7C45">
              <w:t>Software shall be security assessed, authenticated and integrity protected</w:t>
            </w:r>
          </w:p>
        </w:tc>
        <w:tc>
          <w:tcPr>
            <w:tcW w:w="6662" w:type="dxa"/>
            <w:shd w:val="clear" w:color="auto" w:fill="auto"/>
          </w:tcPr>
          <w:p w14:paraId="003A510A" w14:textId="77777777" w:rsidR="00755D5B" w:rsidRPr="007D0033" w:rsidRDefault="009B3AA2" w:rsidP="00755D5B">
            <w:r>
              <w:t>3.</w:t>
            </w:r>
            <w:r w:rsidR="00755D5B" w:rsidRPr="007D0033">
              <w:t>8 Monitoring</w:t>
            </w:r>
          </w:p>
          <w:p w14:paraId="5843A833" w14:textId="77777777" w:rsidR="00755D5B" w:rsidRPr="007D0033" w:rsidRDefault="009B3AA2" w:rsidP="00755D5B">
            <w:r>
              <w:t>3.</w:t>
            </w:r>
            <w:r w:rsidR="00755D5B" w:rsidRPr="007D0033">
              <w:t xml:space="preserve">9 System design </w:t>
            </w:r>
          </w:p>
          <w:p w14:paraId="369895E1" w14:textId="77777777" w:rsidR="00755D5B" w:rsidRPr="007D0033" w:rsidRDefault="009B3AA2" w:rsidP="00755D5B">
            <w:pPr>
              <w:autoSpaceDE w:val="0"/>
              <w:autoSpaceDN w:val="0"/>
              <w:adjustRightInd w:val="0"/>
            </w:pPr>
            <w:r>
              <w:t>3.</w:t>
            </w:r>
            <w:r w:rsidR="00755D5B" w:rsidRPr="007D0033">
              <w:t>10 Software security</w:t>
            </w:r>
          </w:p>
          <w:p w14:paraId="16BAA970" w14:textId="77777777" w:rsidR="00755D5B" w:rsidRPr="007D0033" w:rsidRDefault="009B3AA2" w:rsidP="009B3AA2">
            <w:r>
              <w:t>3.</w:t>
            </w:r>
            <w:r w:rsidR="00755D5B" w:rsidRPr="007D0033">
              <w:t>13 Information exchange</w:t>
            </w:r>
          </w:p>
        </w:tc>
      </w:tr>
      <w:tr w:rsidR="00755D5B" w:rsidRPr="00CF7C45" w14:paraId="3A01594F" w14:textId="77777777" w:rsidTr="00755D5B">
        <w:tc>
          <w:tcPr>
            <w:tcW w:w="478" w:type="dxa"/>
          </w:tcPr>
          <w:p w14:paraId="171F906B" w14:textId="77777777" w:rsidR="00755D5B" w:rsidRPr="00CF7C45" w:rsidRDefault="00755D5B" w:rsidP="00755D5B">
            <w:r w:rsidRPr="00CF7C45">
              <w:lastRenderedPageBreak/>
              <w:t>M22</w:t>
            </w:r>
          </w:p>
        </w:tc>
        <w:tc>
          <w:tcPr>
            <w:tcW w:w="2211" w:type="dxa"/>
          </w:tcPr>
          <w:p w14:paraId="30F41FC1" w14:textId="77777777" w:rsidR="00755D5B" w:rsidRPr="00CF7C45" w:rsidRDefault="00755D5B" w:rsidP="00755D5B">
            <w:r w:rsidRPr="00CF7C45">
              <w:t>Security controls shall be applied to external interfaces</w:t>
            </w:r>
          </w:p>
        </w:tc>
        <w:tc>
          <w:tcPr>
            <w:tcW w:w="6662" w:type="dxa"/>
            <w:shd w:val="clear" w:color="auto" w:fill="auto"/>
          </w:tcPr>
          <w:p w14:paraId="20730283" w14:textId="77777777" w:rsidR="00755D5B" w:rsidRPr="007D0033" w:rsidRDefault="009B3AA2" w:rsidP="00755D5B">
            <w:r>
              <w:t>3.</w:t>
            </w:r>
            <w:r w:rsidR="00755D5B" w:rsidRPr="007D0033">
              <w:t>8 Monitoring</w:t>
            </w:r>
          </w:p>
          <w:p w14:paraId="7734156E"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System monitoring for unexpected messages/ behaviour</w:t>
            </w:r>
          </w:p>
          <w:p w14:paraId="242725DB" w14:textId="77777777" w:rsidR="00755D5B" w:rsidRPr="00A87BC5" w:rsidRDefault="009B3AA2" w:rsidP="00755D5B">
            <w:r>
              <w:t>3.</w:t>
            </w:r>
            <w:r w:rsidR="00755D5B" w:rsidRPr="00A87BC5">
              <w:t xml:space="preserve">9 System design </w:t>
            </w:r>
          </w:p>
          <w:p w14:paraId="0CE41702"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Apply message and device authentication techniques</w:t>
            </w:r>
          </w:p>
          <w:p w14:paraId="2553500A"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Only allow a safe set of instructions to be passed to a vehicle</w:t>
            </w:r>
          </w:p>
          <w:p w14:paraId="08325ED6"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Enforce boundary defences and access control between external interfaces and other vehicle systems</w:t>
            </w:r>
          </w:p>
          <w:p w14:paraId="0F6CEAFF" w14:textId="77777777" w:rsidR="00755D5B" w:rsidRPr="00783059" w:rsidRDefault="00755D5B" w:rsidP="00226D88">
            <w:pPr>
              <w:pStyle w:val="ListParagraph"/>
              <w:numPr>
                <w:ilvl w:val="0"/>
                <w:numId w:val="12"/>
              </w:numPr>
              <w:spacing w:line="240" w:lineRule="auto"/>
              <w:ind w:left="562" w:hanging="278"/>
              <w:rPr>
                <w:rFonts w:eastAsia="MS Mincho"/>
              </w:rPr>
            </w:pPr>
            <w:r w:rsidRPr="00A87BC5">
              <w:rPr>
                <w:rFonts w:eastAsia="MS Mincho"/>
              </w:rPr>
              <w:t>Systems are hardened to limit access</w:t>
            </w:r>
          </w:p>
          <w:p w14:paraId="607FF567" w14:textId="77777777" w:rsidR="00755D5B" w:rsidRPr="007D0033" w:rsidRDefault="009B3AA2" w:rsidP="00755D5B">
            <w:pPr>
              <w:autoSpaceDE w:val="0"/>
              <w:autoSpaceDN w:val="0"/>
              <w:adjustRightInd w:val="0"/>
            </w:pPr>
            <w:r>
              <w:t>3.</w:t>
            </w:r>
            <w:r w:rsidR="00755D5B" w:rsidRPr="00A87BC5">
              <w:t xml:space="preserve">10 </w:t>
            </w:r>
            <w:r w:rsidR="00755D5B" w:rsidRPr="007D0033">
              <w:t xml:space="preserve">Software security </w:t>
            </w:r>
          </w:p>
          <w:p w14:paraId="27F6562C" w14:textId="77777777" w:rsidR="00755D5B" w:rsidRPr="00A87BC5" w:rsidRDefault="009B3AA2" w:rsidP="00755D5B">
            <w:r>
              <w:t>3.</w:t>
            </w:r>
            <w:r w:rsidR="00755D5B" w:rsidRPr="00A87BC5">
              <w:t>12 Security incident management</w:t>
            </w:r>
          </w:p>
          <w:p w14:paraId="3054A316" w14:textId="77777777" w:rsidR="00755D5B" w:rsidRPr="00A87BC5" w:rsidRDefault="009B3AA2" w:rsidP="009B3AA2">
            <w:r>
              <w:t>3.</w:t>
            </w:r>
            <w:r w:rsidR="00755D5B" w:rsidRPr="00A87BC5">
              <w:t>13 Information exchange</w:t>
            </w:r>
          </w:p>
        </w:tc>
      </w:tr>
      <w:tr w:rsidR="00755D5B" w:rsidRPr="00CF7C45" w14:paraId="2AABE5FF" w14:textId="77777777" w:rsidTr="00755D5B">
        <w:tc>
          <w:tcPr>
            <w:tcW w:w="478" w:type="dxa"/>
          </w:tcPr>
          <w:p w14:paraId="60CC0F21" w14:textId="77777777" w:rsidR="00755D5B" w:rsidRPr="00CF7C45" w:rsidRDefault="00755D5B" w:rsidP="00755D5B">
            <w:r w:rsidRPr="00CF7C45">
              <w:t>M23</w:t>
            </w:r>
          </w:p>
        </w:tc>
        <w:tc>
          <w:tcPr>
            <w:tcW w:w="2211" w:type="dxa"/>
          </w:tcPr>
          <w:p w14:paraId="0F6D4041" w14:textId="77777777" w:rsidR="00755D5B" w:rsidRPr="00CF7C45" w:rsidRDefault="00755D5B" w:rsidP="00755D5B">
            <w:r w:rsidRPr="00CF7C45">
              <w:t>Cybersecurity best practices for software and hardware development shall be followed</w:t>
            </w:r>
          </w:p>
        </w:tc>
        <w:tc>
          <w:tcPr>
            <w:tcW w:w="6662" w:type="dxa"/>
            <w:shd w:val="clear" w:color="auto" w:fill="auto"/>
          </w:tcPr>
          <w:p w14:paraId="6D46BA3A" w14:textId="77777777" w:rsidR="00755D5B" w:rsidRPr="007D0033" w:rsidRDefault="009B3AA2" w:rsidP="00755D5B">
            <w:pPr>
              <w:autoSpaceDE w:val="0"/>
              <w:autoSpaceDN w:val="0"/>
              <w:adjustRightInd w:val="0"/>
            </w:pPr>
            <w:r>
              <w:t>3.</w:t>
            </w:r>
            <w:r w:rsidR="00755D5B" w:rsidRPr="007D0033">
              <w:t>2 Organisational security</w:t>
            </w:r>
          </w:p>
          <w:p w14:paraId="4D634140" w14:textId="77777777" w:rsidR="00755D5B" w:rsidRPr="00783059" w:rsidRDefault="00755D5B" w:rsidP="00226D88">
            <w:pPr>
              <w:pStyle w:val="ListParagraph"/>
              <w:numPr>
                <w:ilvl w:val="0"/>
                <w:numId w:val="12"/>
              </w:numPr>
              <w:spacing w:line="240" w:lineRule="auto"/>
              <w:ind w:left="562" w:hanging="278"/>
              <w:rPr>
                <w:rFonts w:eastAsia="MS Mincho"/>
              </w:rPr>
            </w:pPr>
            <w:r w:rsidRPr="007D0033">
              <w:rPr>
                <w:rFonts w:eastAsia="MS Mincho"/>
              </w:rPr>
              <w:t>There is an active programme in place to identify critical vulnerabilities</w:t>
            </w:r>
          </w:p>
          <w:p w14:paraId="73CB0997" w14:textId="77777777" w:rsidR="00755D5B" w:rsidRPr="00783059" w:rsidRDefault="00755D5B" w:rsidP="00226D88">
            <w:pPr>
              <w:pStyle w:val="ListParagraph"/>
              <w:numPr>
                <w:ilvl w:val="0"/>
                <w:numId w:val="12"/>
              </w:numPr>
              <w:spacing w:line="240" w:lineRule="auto"/>
              <w:ind w:left="562" w:hanging="278"/>
              <w:rPr>
                <w:rFonts w:eastAsia="MS Mincho"/>
              </w:rPr>
            </w:pPr>
            <w:r w:rsidRPr="00A87BC5">
              <w:rPr>
                <w:rFonts w:eastAsia="MS Mincho"/>
              </w:rPr>
              <w:t>Organizations plan for how to maintain security over the lifetime of their systems</w:t>
            </w:r>
          </w:p>
          <w:p w14:paraId="4F3BE1C9" w14:textId="77777777" w:rsidR="00755D5B" w:rsidRPr="00A87BC5" w:rsidRDefault="009B3AA2" w:rsidP="00755D5B">
            <w:pPr>
              <w:autoSpaceDE w:val="0"/>
              <w:autoSpaceDN w:val="0"/>
              <w:adjustRightInd w:val="0"/>
            </w:pPr>
            <w:r>
              <w:t>3.</w:t>
            </w:r>
            <w:r w:rsidR="00755D5B" w:rsidRPr="00A87BC5">
              <w:t>6 Cryptographic security</w:t>
            </w:r>
          </w:p>
          <w:p w14:paraId="4751C6A4" w14:textId="77777777" w:rsidR="00755D5B" w:rsidRPr="00A87BC5" w:rsidRDefault="009B3AA2" w:rsidP="00755D5B">
            <w:r>
              <w:t>3.</w:t>
            </w:r>
            <w:r w:rsidR="00755D5B" w:rsidRPr="00A87BC5">
              <w:t>7 Physical and environmental security</w:t>
            </w:r>
          </w:p>
          <w:p w14:paraId="273E6DA0" w14:textId="77777777" w:rsidR="00755D5B" w:rsidRPr="00A87BC5" w:rsidRDefault="009B3AA2" w:rsidP="00755D5B">
            <w:r>
              <w:t>3.</w:t>
            </w:r>
            <w:r w:rsidR="00755D5B" w:rsidRPr="00A87BC5">
              <w:t>9 System design</w:t>
            </w:r>
          </w:p>
          <w:p w14:paraId="21006A1E"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 xml:space="preserve">Adopt secure coding practices for network segmentation </w:t>
            </w:r>
          </w:p>
          <w:p w14:paraId="27F3D652"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Security risks are assessed and managed appropriately and proportionately, including those specific to the supply chain</w:t>
            </w:r>
          </w:p>
          <w:p w14:paraId="5071BDF6"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Secure design methodologies, including assurance that network design requirements are met by corresponding implementations</w:t>
            </w:r>
          </w:p>
          <w:p w14:paraId="36916CB8" w14:textId="77777777" w:rsidR="00755D5B" w:rsidRPr="007D0033" w:rsidRDefault="009B3AA2" w:rsidP="00755D5B">
            <w:pPr>
              <w:autoSpaceDE w:val="0"/>
              <w:autoSpaceDN w:val="0"/>
              <w:adjustRightInd w:val="0"/>
            </w:pPr>
            <w:r>
              <w:t>3.</w:t>
            </w:r>
            <w:r w:rsidR="00755D5B" w:rsidRPr="007D0033">
              <w:t>10 Software security</w:t>
            </w:r>
          </w:p>
          <w:p w14:paraId="0404AD55" w14:textId="77777777" w:rsidR="00755D5B" w:rsidRPr="007D0033" w:rsidRDefault="00755D5B" w:rsidP="00226D88">
            <w:pPr>
              <w:pStyle w:val="ListParagraph"/>
              <w:numPr>
                <w:ilvl w:val="0"/>
                <w:numId w:val="12"/>
              </w:numPr>
              <w:spacing w:line="240" w:lineRule="auto"/>
              <w:ind w:left="562" w:hanging="278"/>
              <w:rPr>
                <w:rFonts w:eastAsia="MS Mincho"/>
              </w:rPr>
            </w:pPr>
            <w:r w:rsidRPr="007D0033">
              <w:rPr>
                <w:rFonts w:eastAsia="MS Mincho"/>
              </w:rPr>
              <w:t>Encryption of software code</w:t>
            </w:r>
          </w:p>
          <w:p w14:paraId="427A4B3A" w14:textId="77777777" w:rsidR="00755D5B" w:rsidRPr="00A87BC5" w:rsidRDefault="00755D5B" w:rsidP="00226D88">
            <w:pPr>
              <w:pStyle w:val="ListParagraph"/>
              <w:numPr>
                <w:ilvl w:val="0"/>
                <w:numId w:val="12"/>
              </w:numPr>
              <w:spacing w:line="240" w:lineRule="auto"/>
              <w:ind w:left="562" w:hanging="278"/>
              <w:rPr>
                <w:rFonts w:eastAsia="MS Mincho"/>
              </w:rPr>
            </w:pPr>
            <w:r w:rsidRPr="007D0033">
              <w:rPr>
                <w:rFonts w:eastAsia="MS Mincho"/>
              </w:rPr>
              <w:t>Only permit applications that have had an accepted level of software testing to reduce vulnerabilities</w:t>
            </w:r>
          </w:p>
          <w:p w14:paraId="68A4D67F"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Software and its configuration shall be security assessed, authenticated and integrity protected</w:t>
            </w:r>
          </w:p>
          <w:p w14:paraId="16C5AB98" w14:textId="77777777" w:rsidR="00755D5B" w:rsidRPr="00A87BC5" w:rsidRDefault="009B3AA2" w:rsidP="00755D5B">
            <w:pPr>
              <w:autoSpaceDE w:val="0"/>
              <w:autoSpaceDN w:val="0"/>
              <w:adjustRightInd w:val="0"/>
              <w:contextualSpacing/>
              <w:rPr>
                <w:bCs/>
              </w:rPr>
            </w:pPr>
            <w:r>
              <w:t>3.</w:t>
            </w:r>
            <w:r w:rsidR="00755D5B" w:rsidRPr="00A87BC5">
              <w:t xml:space="preserve">11 </w:t>
            </w:r>
            <w:r w:rsidR="00755D5B" w:rsidRPr="00A87BC5">
              <w:rPr>
                <w:bCs/>
              </w:rPr>
              <w:t>Supplier relationships security</w:t>
            </w:r>
          </w:p>
          <w:p w14:paraId="38549773" w14:textId="77777777" w:rsidR="00755D5B" w:rsidRPr="00783059" w:rsidRDefault="00755D5B" w:rsidP="00226D88">
            <w:pPr>
              <w:pStyle w:val="ListParagraph"/>
              <w:numPr>
                <w:ilvl w:val="0"/>
                <w:numId w:val="12"/>
              </w:numPr>
              <w:spacing w:line="240" w:lineRule="auto"/>
              <w:ind w:left="562" w:hanging="278"/>
              <w:rPr>
                <w:rFonts w:eastAsia="MS Mincho"/>
              </w:rPr>
            </w:pPr>
            <w:r w:rsidRPr="00A87BC5">
              <w:rPr>
                <w:rFonts w:eastAsia="MS Mincho"/>
              </w:rPr>
              <w:t>It is possible to ascertain and validate the authenticity and origin of supplies</w:t>
            </w:r>
          </w:p>
          <w:p w14:paraId="2042D738" w14:textId="77777777" w:rsidR="00755D5B" w:rsidRPr="00783059" w:rsidRDefault="00755D5B" w:rsidP="00226D88">
            <w:pPr>
              <w:pStyle w:val="ListParagraph"/>
              <w:numPr>
                <w:ilvl w:val="0"/>
                <w:numId w:val="12"/>
              </w:numPr>
              <w:spacing w:line="240" w:lineRule="auto"/>
              <w:ind w:left="562" w:hanging="278"/>
              <w:rPr>
                <w:rFonts w:eastAsia="MS Mincho"/>
              </w:rPr>
            </w:pPr>
            <w:r w:rsidRPr="00A87BC5">
              <w:rPr>
                <w:rFonts w:eastAsia="MS Mincho"/>
              </w:rPr>
              <w:t>Organisations, including suppliers, are able to provide assurance of their security processes and products</w:t>
            </w:r>
          </w:p>
          <w:p w14:paraId="3F473AEA" w14:textId="77777777" w:rsidR="00755D5B" w:rsidRPr="00A87BC5" w:rsidRDefault="009B3AA2" w:rsidP="009B3AA2">
            <w:pPr>
              <w:autoSpaceDE w:val="0"/>
              <w:autoSpaceDN w:val="0"/>
              <w:adjustRightInd w:val="0"/>
            </w:pPr>
            <w:r>
              <w:t>3.</w:t>
            </w:r>
            <w:r w:rsidR="00755D5B" w:rsidRPr="00A87BC5">
              <w:t>13 Information exchange</w:t>
            </w:r>
          </w:p>
        </w:tc>
      </w:tr>
      <w:tr w:rsidR="00755D5B" w:rsidRPr="00CF7C45" w14:paraId="29DAEFF8" w14:textId="77777777" w:rsidTr="00755D5B">
        <w:tc>
          <w:tcPr>
            <w:tcW w:w="478" w:type="dxa"/>
          </w:tcPr>
          <w:p w14:paraId="1FA329F3" w14:textId="77777777" w:rsidR="00755D5B" w:rsidRPr="00CF7C45" w:rsidRDefault="00755D5B" w:rsidP="00755D5B">
            <w:r w:rsidRPr="00CF7C45">
              <w:t>M24</w:t>
            </w:r>
          </w:p>
        </w:tc>
        <w:tc>
          <w:tcPr>
            <w:tcW w:w="2211" w:type="dxa"/>
          </w:tcPr>
          <w:p w14:paraId="518D1F9A" w14:textId="77777777" w:rsidR="00755D5B" w:rsidRPr="00CF7C45" w:rsidRDefault="00755D5B" w:rsidP="00755D5B">
            <w:r w:rsidRPr="00CF7C45">
              <w:t>Data protection best practices shall be followed for storing private and sensitive data</w:t>
            </w:r>
          </w:p>
        </w:tc>
        <w:tc>
          <w:tcPr>
            <w:tcW w:w="6662" w:type="dxa"/>
            <w:shd w:val="clear" w:color="auto" w:fill="auto"/>
          </w:tcPr>
          <w:p w14:paraId="2E0225FF" w14:textId="77777777" w:rsidR="00755D5B" w:rsidRPr="007D0033" w:rsidRDefault="009B3AA2" w:rsidP="00755D5B">
            <w:pPr>
              <w:autoSpaceDE w:val="0"/>
              <w:autoSpaceDN w:val="0"/>
              <w:adjustRightInd w:val="0"/>
            </w:pPr>
            <w:r>
              <w:t>3.</w:t>
            </w:r>
            <w:r w:rsidR="00755D5B" w:rsidRPr="007D0033">
              <w:t>6 Cryptographic security</w:t>
            </w:r>
          </w:p>
          <w:p w14:paraId="23787351" w14:textId="77777777" w:rsidR="00755D5B" w:rsidRPr="007D0033" w:rsidRDefault="00755D5B" w:rsidP="00755D5B">
            <w:r w:rsidRPr="007D0033">
              <w:t>8</w:t>
            </w:r>
            <w:r w:rsidR="009B3AA2">
              <w:t>3.</w:t>
            </w:r>
            <w:r w:rsidRPr="007D0033">
              <w:t xml:space="preserve"> Monitoring</w:t>
            </w:r>
          </w:p>
          <w:p w14:paraId="5EECAF6F" w14:textId="77777777" w:rsidR="00755D5B" w:rsidRPr="007D0033" w:rsidRDefault="009B3AA2" w:rsidP="00755D5B">
            <w:r>
              <w:t>3.</w:t>
            </w:r>
            <w:r w:rsidR="00755D5B" w:rsidRPr="007D0033">
              <w:t>9</w:t>
            </w:r>
            <w:r>
              <w:t xml:space="preserve"> </w:t>
            </w:r>
            <w:r w:rsidR="00755D5B" w:rsidRPr="007D0033">
              <w:t>System design</w:t>
            </w:r>
          </w:p>
          <w:p w14:paraId="39131A54" w14:textId="3512ABF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Systems are designed so that end-users can efficiently and appropriately access, delete and manage their personal data</w:t>
            </w:r>
            <w:ins w:id="325" w:author="Author">
              <w:r w:rsidR="00EA7E2E">
                <w:rPr>
                  <w:rFonts w:eastAsia="MS Mincho"/>
                </w:rPr>
                <w:t>.</w:t>
              </w:r>
            </w:ins>
          </w:p>
          <w:p w14:paraId="2CE5DCA9" w14:textId="4BA24F59" w:rsidR="00755D5B" w:rsidRDefault="00755D5B" w:rsidP="00226D88">
            <w:pPr>
              <w:pStyle w:val="ListParagraph"/>
              <w:numPr>
                <w:ilvl w:val="0"/>
                <w:numId w:val="12"/>
              </w:numPr>
              <w:spacing w:line="240" w:lineRule="auto"/>
              <w:ind w:left="562" w:hanging="278"/>
              <w:rPr>
                <w:ins w:id="326" w:author="Author"/>
                <w:rFonts w:eastAsia="MS Mincho"/>
              </w:rPr>
            </w:pPr>
            <w:r w:rsidRPr="00A87BC5">
              <w:rPr>
                <w:rFonts w:eastAsia="MS Mincho"/>
              </w:rPr>
              <w:t>Define measures to ensure secure deletion of user data in case of a change of ownership</w:t>
            </w:r>
          </w:p>
          <w:p w14:paraId="2CCAE5DF" w14:textId="5D200E05" w:rsidR="00EA7E2E" w:rsidRPr="00783059" w:rsidRDefault="00EA7E2E" w:rsidP="00226D88">
            <w:pPr>
              <w:pStyle w:val="ListParagraph"/>
              <w:numPr>
                <w:ilvl w:val="0"/>
                <w:numId w:val="12"/>
              </w:numPr>
              <w:spacing w:line="240" w:lineRule="auto"/>
              <w:ind w:left="562" w:hanging="278"/>
              <w:rPr>
                <w:rFonts w:eastAsia="MS Mincho"/>
              </w:rPr>
            </w:pPr>
            <w:ins w:id="327" w:author="Author">
              <w:r>
                <w:rPr>
                  <w:rFonts w:eastAsia="MS Mincho"/>
                </w:rPr>
                <w:t>Possibility to define rules for the management of the personal data.</w:t>
              </w:r>
            </w:ins>
          </w:p>
          <w:p w14:paraId="094F1890" w14:textId="77777777" w:rsidR="00755D5B" w:rsidRPr="007D0033" w:rsidRDefault="009B3AA2" w:rsidP="00755D5B">
            <w:pPr>
              <w:autoSpaceDE w:val="0"/>
              <w:autoSpaceDN w:val="0"/>
              <w:adjustRightInd w:val="0"/>
            </w:pPr>
            <w:r>
              <w:t>3.</w:t>
            </w:r>
            <w:r w:rsidR="00755D5B" w:rsidRPr="00A87BC5">
              <w:t xml:space="preserve">10 </w:t>
            </w:r>
            <w:r w:rsidR="00755D5B" w:rsidRPr="007D0033">
              <w:t xml:space="preserve">Software security </w:t>
            </w:r>
          </w:p>
          <w:p w14:paraId="3A6E05A2" w14:textId="77777777" w:rsidR="00755D5B" w:rsidRPr="00A87BC5" w:rsidRDefault="009B3AA2" w:rsidP="009B3AA2">
            <w:pPr>
              <w:contextualSpacing/>
            </w:pPr>
            <w:r>
              <w:t>3.</w:t>
            </w:r>
            <w:r w:rsidR="00755D5B" w:rsidRPr="00A87BC5">
              <w:t>13 Information exchange</w:t>
            </w:r>
          </w:p>
        </w:tc>
      </w:tr>
      <w:tr w:rsidR="00755D5B" w:rsidRPr="00CF7C45" w14:paraId="2ACEC977" w14:textId="77777777" w:rsidTr="00531027">
        <w:tc>
          <w:tcPr>
            <w:tcW w:w="478" w:type="dxa"/>
            <w:tcBorders>
              <w:bottom w:val="single" w:sz="12" w:space="0" w:color="auto"/>
            </w:tcBorders>
          </w:tcPr>
          <w:p w14:paraId="4F34C7F2" w14:textId="77777777" w:rsidR="00755D5B" w:rsidRPr="00CF7C45" w:rsidRDefault="00755D5B" w:rsidP="00755D5B">
            <w:r w:rsidRPr="00CF7C45">
              <w:t>M25</w:t>
            </w:r>
          </w:p>
        </w:tc>
        <w:tc>
          <w:tcPr>
            <w:tcW w:w="2211" w:type="dxa"/>
            <w:tcBorders>
              <w:bottom w:val="single" w:sz="12" w:space="0" w:color="auto"/>
            </w:tcBorders>
          </w:tcPr>
          <w:p w14:paraId="36E77A5D" w14:textId="77777777" w:rsidR="00755D5B" w:rsidRPr="00CF7C45" w:rsidRDefault="00755D5B" w:rsidP="00755D5B">
            <w:r w:rsidRPr="00CF7C45">
              <w:t>Systems should be designed to respond appropriately if an attack on a vehicle is detected</w:t>
            </w:r>
          </w:p>
        </w:tc>
        <w:tc>
          <w:tcPr>
            <w:tcW w:w="6662" w:type="dxa"/>
            <w:tcBorders>
              <w:bottom w:val="single" w:sz="12" w:space="0" w:color="auto"/>
            </w:tcBorders>
            <w:shd w:val="clear" w:color="auto" w:fill="auto"/>
          </w:tcPr>
          <w:p w14:paraId="694E0764" w14:textId="77777777" w:rsidR="00755D5B" w:rsidRPr="007D0033" w:rsidRDefault="009B3AA2" w:rsidP="00755D5B">
            <w:r>
              <w:t>3.</w:t>
            </w:r>
            <w:r w:rsidR="00755D5B" w:rsidRPr="007D0033">
              <w:t>8 Monitoring</w:t>
            </w:r>
          </w:p>
          <w:p w14:paraId="717E7DB6" w14:textId="77777777" w:rsidR="00755D5B" w:rsidRPr="007D0033" w:rsidRDefault="009B3AA2" w:rsidP="00755D5B">
            <w:r>
              <w:t>3.</w:t>
            </w:r>
            <w:r w:rsidR="00755D5B" w:rsidRPr="007D0033">
              <w:t>9 System design</w:t>
            </w:r>
          </w:p>
          <w:p w14:paraId="1CA9AF06"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Security risks are assessed and managed appropriately and proportionately</w:t>
            </w:r>
          </w:p>
          <w:p w14:paraId="34AC2F0E" w14:textId="77777777" w:rsidR="00755D5B" w:rsidRPr="00A87BC5" w:rsidRDefault="00755D5B" w:rsidP="00226D88">
            <w:pPr>
              <w:pStyle w:val="ListParagraph"/>
              <w:numPr>
                <w:ilvl w:val="0"/>
                <w:numId w:val="12"/>
              </w:numPr>
              <w:spacing w:line="240" w:lineRule="auto"/>
              <w:ind w:left="562" w:hanging="278"/>
              <w:rPr>
                <w:rFonts w:eastAsia="MS Mincho"/>
              </w:rPr>
            </w:pPr>
            <w:r w:rsidRPr="00A87BC5">
              <w:rPr>
                <w:rFonts w:eastAsia="MS Mincho"/>
              </w:rPr>
              <w:t>Redundancy or back-ups designed in, in case of system outage</w:t>
            </w:r>
          </w:p>
          <w:p w14:paraId="4C95F690" w14:textId="77777777" w:rsidR="00755D5B" w:rsidRPr="00783059" w:rsidRDefault="00755D5B" w:rsidP="00226D88">
            <w:pPr>
              <w:pStyle w:val="ListParagraph"/>
              <w:numPr>
                <w:ilvl w:val="0"/>
                <w:numId w:val="12"/>
              </w:numPr>
              <w:spacing w:line="240" w:lineRule="auto"/>
              <w:ind w:left="562" w:hanging="278"/>
              <w:rPr>
                <w:rFonts w:eastAsia="MS Mincho"/>
              </w:rPr>
            </w:pPr>
            <w:r w:rsidRPr="00A87BC5">
              <w:rPr>
                <w:rFonts w:eastAsia="MS Mincho"/>
              </w:rPr>
              <w:t>Safety critical systems are designed to fail safe</w:t>
            </w:r>
          </w:p>
          <w:p w14:paraId="3020E148" w14:textId="77777777" w:rsidR="00755D5B" w:rsidRPr="00783059" w:rsidRDefault="00755D5B" w:rsidP="00226D88">
            <w:pPr>
              <w:pStyle w:val="ListParagraph"/>
              <w:numPr>
                <w:ilvl w:val="0"/>
                <w:numId w:val="12"/>
              </w:numPr>
              <w:spacing w:line="240" w:lineRule="auto"/>
              <w:ind w:left="562" w:hanging="278"/>
              <w:rPr>
                <w:rFonts w:eastAsia="MS Mincho"/>
              </w:rPr>
            </w:pPr>
            <w:r w:rsidRPr="00A87BC5">
              <w:rPr>
                <w:rFonts w:eastAsia="MS Mincho"/>
              </w:rPr>
              <w:lastRenderedPageBreak/>
              <w:t>Measures to ensure the availability of data are recommended</w:t>
            </w:r>
          </w:p>
          <w:p w14:paraId="786F615E" w14:textId="77777777" w:rsidR="00755D5B" w:rsidRPr="007D0033" w:rsidRDefault="009B3AA2" w:rsidP="00755D5B">
            <w:pPr>
              <w:autoSpaceDE w:val="0"/>
              <w:autoSpaceDN w:val="0"/>
              <w:adjustRightInd w:val="0"/>
            </w:pPr>
            <w:r>
              <w:t>3.</w:t>
            </w:r>
            <w:r w:rsidR="00755D5B" w:rsidRPr="00A87BC5">
              <w:t xml:space="preserve">10 </w:t>
            </w:r>
            <w:r w:rsidR="00755D5B" w:rsidRPr="007D0033">
              <w:t xml:space="preserve">Software security </w:t>
            </w:r>
          </w:p>
          <w:p w14:paraId="63F747A9" w14:textId="77777777" w:rsidR="00755D5B" w:rsidRPr="00A87BC5" w:rsidRDefault="009B3AA2" w:rsidP="00755D5B">
            <w:r>
              <w:t>3.</w:t>
            </w:r>
            <w:r w:rsidR="00755D5B" w:rsidRPr="00A87BC5">
              <w:t>12 Security incident management</w:t>
            </w:r>
          </w:p>
          <w:p w14:paraId="2085099F" w14:textId="77777777" w:rsidR="00755D5B" w:rsidRPr="00A87BC5" w:rsidRDefault="009B3AA2" w:rsidP="00755D5B">
            <w:pPr>
              <w:contextualSpacing/>
            </w:pPr>
            <w:r>
              <w:t>3.</w:t>
            </w:r>
            <w:r w:rsidR="00755D5B" w:rsidRPr="00A87BC5">
              <w:t>13 Information exchange</w:t>
            </w:r>
          </w:p>
        </w:tc>
      </w:tr>
    </w:tbl>
    <w:p w14:paraId="5A13B69E" w14:textId="77777777" w:rsidR="009D418C" w:rsidRPr="00E96EDE" w:rsidRDefault="00E96EDE" w:rsidP="00B644CF">
      <w:pPr>
        <w:pStyle w:val="H1G"/>
      </w:pPr>
      <w:r>
        <w:lastRenderedPageBreak/>
        <w:tab/>
      </w:r>
      <w:r w:rsidR="00B644CF">
        <w:tab/>
      </w:r>
      <w:r>
        <w:t>3.</w:t>
      </w:r>
      <w:r w:rsidR="00B644CF">
        <w:tab/>
      </w:r>
      <w:r>
        <w:tab/>
      </w:r>
      <w:r w:rsidRPr="00D033FB">
        <w:t xml:space="preserve">Further </w:t>
      </w:r>
      <w:r w:rsidRPr="00B644CF">
        <w:t>information</w:t>
      </w:r>
      <w:r w:rsidRPr="00D033FB">
        <w:t xml:space="preserve"> on Security Controls </w:t>
      </w:r>
    </w:p>
    <w:p w14:paraId="4151A3D0" w14:textId="77777777" w:rsidR="009D418C" w:rsidRPr="00D033FB" w:rsidRDefault="00531027" w:rsidP="00531027">
      <w:pPr>
        <w:pStyle w:val="SingleTxtG"/>
      </w:pPr>
      <w:bookmarkStart w:id="328" w:name="_Hlk497427506"/>
      <w:r>
        <w:tab/>
      </w:r>
      <w:r w:rsidR="009D418C" w:rsidRPr="00D033FB">
        <w:t xml:space="preserve">The following provides further </w:t>
      </w:r>
      <w:r w:rsidR="003411DC">
        <w:t xml:space="preserve">informative </w:t>
      </w:r>
      <w:r w:rsidR="009D418C" w:rsidRPr="00D033FB">
        <w:t xml:space="preserve">details </w:t>
      </w:r>
      <w:r w:rsidR="00BD4CC9">
        <w:t>or suggestions regarding</w:t>
      </w:r>
      <w:r w:rsidR="007C06D1">
        <w:t xml:space="preserve"> </w:t>
      </w:r>
      <w:r w:rsidR="009D418C" w:rsidRPr="00D033FB">
        <w:t xml:space="preserve">the example security controls provided in </w:t>
      </w:r>
      <w:r w:rsidR="007D0033">
        <w:t>the above table</w:t>
      </w:r>
      <w:r w:rsidR="009D418C" w:rsidRPr="00D033FB">
        <w:t xml:space="preserve">. </w:t>
      </w:r>
    </w:p>
    <w:p w14:paraId="74064949" w14:textId="77777777" w:rsidR="009D418C" w:rsidRPr="00D033FB" w:rsidRDefault="00531027" w:rsidP="00531027">
      <w:pPr>
        <w:pStyle w:val="SingleTxtG"/>
      </w:pPr>
      <w:r>
        <w:tab/>
      </w:r>
      <w:r w:rsidR="009D418C" w:rsidRPr="00D033FB">
        <w:t xml:space="preserve">The selection of appropriate security controls and the application of the implementation guidance provided, will depend on </w:t>
      </w:r>
      <w:r w:rsidR="003411DC">
        <w:t>the vehicle design as defined by the vehicle type, its</w:t>
      </w:r>
      <w:r w:rsidR="003411DC" w:rsidRPr="00D033FB">
        <w:t xml:space="preserve"> </w:t>
      </w:r>
      <w:r w:rsidR="009D418C" w:rsidRPr="00D033FB">
        <w:t xml:space="preserve">risk assessment and any </w:t>
      </w:r>
      <w:r w:rsidR="008C2A7C">
        <w:t xml:space="preserve">relevant </w:t>
      </w:r>
      <w:r w:rsidR="009D418C" w:rsidRPr="00D033FB">
        <w:t>legal, contractual,</w:t>
      </w:r>
      <w:r w:rsidR="008C2A7C">
        <w:t xml:space="preserve"> or</w:t>
      </w:r>
      <w:r w:rsidR="009D418C" w:rsidRPr="00D033FB">
        <w:t xml:space="preserve"> regulatory </w:t>
      </w:r>
      <w:r w:rsidR="008C2A7C">
        <w:t>factors</w:t>
      </w:r>
      <w:r w:rsidR="003022B1" w:rsidRPr="00D033FB">
        <w:t>.</w:t>
      </w:r>
    </w:p>
    <w:p w14:paraId="303676D9" w14:textId="77777777" w:rsidR="009D418C" w:rsidRPr="00D033FB" w:rsidRDefault="00531027" w:rsidP="00531027">
      <w:pPr>
        <w:pStyle w:val="SingleTxtG"/>
      </w:pPr>
      <w:r>
        <w:t>3.1.</w:t>
      </w:r>
      <w:r>
        <w:tab/>
      </w:r>
      <w:r w:rsidR="009D418C" w:rsidRPr="00D033FB">
        <w:t>Security policies</w:t>
      </w:r>
    </w:p>
    <w:p w14:paraId="347A2A17" w14:textId="77777777" w:rsidR="00A87BC5" w:rsidRPr="00A87BC5" w:rsidRDefault="00531027" w:rsidP="00531027">
      <w:pPr>
        <w:pStyle w:val="SingleTxtG"/>
        <w:rPr>
          <w:iCs/>
        </w:rPr>
      </w:pPr>
      <w:bookmarkStart w:id="329" w:name="_Hlk516099316"/>
      <w:r>
        <w:rPr>
          <w:iCs/>
        </w:rPr>
        <w:t>3.1.1.</w:t>
      </w:r>
      <w:r>
        <w:rPr>
          <w:iCs/>
        </w:rPr>
        <w:tab/>
      </w:r>
      <w:r w:rsidR="00BF0977" w:rsidRPr="00783059">
        <w:rPr>
          <w:iCs/>
        </w:rPr>
        <w:t xml:space="preserve">Guidance related to security </w:t>
      </w:r>
      <w:r w:rsidR="00783059">
        <w:rPr>
          <w:iCs/>
        </w:rPr>
        <w:t>policies</w:t>
      </w:r>
      <w:r w:rsidR="00BF0977" w:rsidRPr="00783059">
        <w:rPr>
          <w:iCs/>
        </w:rPr>
        <w:t xml:space="preserve"> specified in ISO/SAE 21434 may apply.</w:t>
      </w:r>
      <w:bookmarkEnd w:id="329"/>
      <w:r w:rsidR="005B2467" w:rsidRPr="00D033FB">
        <w:t xml:space="preserve"> </w:t>
      </w:r>
    </w:p>
    <w:p w14:paraId="4DAD843B" w14:textId="77777777" w:rsidR="007877F9" w:rsidRPr="001C2A6B" w:rsidRDefault="00531027" w:rsidP="00531027">
      <w:pPr>
        <w:pStyle w:val="SingleTxtG"/>
        <w:rPr>
          <w:iCs/>
        </w:rPr>
      </w:pPr>
      <w:r>
        <w:rPr>
          <w:iCs/>
        </w:rPr>
        <w:t>3.1.2.</w:t>
      </w:r>
      <w:r>
        <w:rPr>
          <w:iCs/>
        </w:rPr>
        <w:tab/>
      </w:r>
      <w:r w:rsidR="007877F9" w:rsidRPr="002526B8">
        <w:rPr>
          <w:iCs/>
        </w:rPr>
        <w:t xml:space="preserve">The following </w:t>
      </w:r>
      <w:r w:rsidR="00BD4CC9" w:rsidRPr="00783059">
        <w:rPr>
          <w:iCs/>
        </w:rPr>
        <w:t xml:space="preserve">points </w:t>
      </w:r>
      <w:r w:rsidR="007877F9" w:rsidRPr="002526B8">
        <w:rPr>
          <w:iCs/>
        </w:rPr>
        <w:t xml:space="preserve">may </w:t>
      </w:r>
      <w:r w:rsidR="00223852" w:rsidRPr="002526B8">
        <w:rPr>
          <w:iCs/>
        </w:rPr>
        <w:t xml:space="preserve">also </w:t>
      </w:r>
      <w:r w:rsidR="007877F9" w:rsidRPr="001C2A6B">
        <w:rPr>
          <w:iCs/>
        </w:rPr>
        <w:t>apply:</w:t>
      </w:r>
    </w:p>
    <w:p w14:paraId="14B6970A" w14:textId="77777777" w:rsidR="009D418C" w:rsidRPr="00D033FB" w:rsidRDefault="00531027" w:rsidP="00531027">
      <w:pPr>
        <w:pStyle w:val="SingleTxtG"/>
      </w:pPr>
      <w:r>
        <w:tab/>
      </w:r>
      <w:r w:rsidR="009D418C" w:rsidRPr="00D033FB">
        <w:t>Policies for cybersecurity shall be defined and approved by management and communicated to employees</w:t>
      </w:r>
    </w:p>
    <w:p w14:paraId="3BCD18AD" w14:textId="77777777" w:rsidR="009D418C" w:rsidRPr="00D033FB" w:rsidRDefault="00531027" w:rsidP="00531027">
      <w:pPr>
        <w:pStyle w:val="SingleTxtG"/>
      </w:pPr>
      <w:r>
        <w:tab/>
      </w:r>
      <w:r w:rsidR="009D418C" w:rsidRPr="00D033FB">
        <w:t>Policies to be reviewed at planned intervals or when significant changes occur to ensure their suitability, adequacy and effectiveness.</w:t>
      </w:r>
    </w:p>
    <w:p w14:paraId="4638679C" w14:textId="77777777" w:rsidR="009D418C" w:rsidRPr="00D033FB" w:rsidRDefault="00531027" w:rsidP="00531027">
      <w:pPr>
        <w:pStyle w:val="SingleTxtG"/>
      </w:pPr>
      <w:r>
        <w:t>3.2.</w:t>
      </w:r>
      <w:r>
        <w:tab/>
      </w:r>
      <w:r w:rsidR="009D418C" w:rsidRPr="00D033FB">
        <w:t>Organizational security</w:t>
      </w:r>
    </w:p>
    <w:p w14:paraId="7CEB9F70" w14:textId="77777777" w:rsidR="009D418C" w:rsidRPr="00E24295" w:rsidRDefault="00531027" w:rsidP="00531027">
      <w:pPr>
        <w:pStyle w:val="SingleTxtG"/>
        <w:rPr>
          <w:iCs/>
        </w:rPr>
      </w:pPr>
      <w:r>
        <w:rPr>
          <w:iCs/>
        </w:rPr>
        <w:tab/>
      </w:r>
      <w:r w:rsidR="009D418C" w:rsidRPr="002526B8">
        <w:rPr>
          <w:iCs/>
        </w:rPr>
        <w:t>The following</w:t>
      </w:r>
      <w:r w:rsidR="003022B1" w:rsidRPr="002526B8">
        <w:rPr>
          <w:iCs/>
        </w:rPr>
        <w:t xml:space="preserve"> </w:t>
      </w:r>
      <w:r w:rsidR="00BD4CC9" w:rsidRPr="00783059">
        <w:rPr>
          <w:iCs/>
        </w:rPr>
        <w:t xml:space="preserve">points </w:t>
      </w:r>
      <w:r w:rsidR="00223852" w:rsidRPr="002526B8">
        <w:rPr>
          <w:iCs/>
        </w:rPr>
        <w:t xml:space="preserve">may </w:t>
      </w:r>
      <w:r w:rsidR="003022B1" w:rsidRPr="002526B8">
        <w:rPr>
          <w:iCs/>
        </w:rPr>
        <w:t>appl</w:t>
      </w:r>
      <w:r w:rsidR="00223852" w:rsidRPr="001C2A6B">
        <w:rPr>
          <w:iCs/>
        </w:rPr>
        <w:t>y</w:t>
      </w:r>
      <w:r w:rsidR="003022B1" w:rsidRPr="00D7409F">
        <w:rPr>
          <w:iCs/>
        </w:rPr>
        <w:t>:</w:t>
      </w:r>
    </w:p>
    <w:p w14:paraId="76508EBC" w14:textId="77777777" w:rsidR="009D418C" w:rsidRPr="00D033FB" w:rsidRDefault="00531027" w:rsidP="00531027">
      <w:pPr>
        <w:pStyle w:val="SingleTxtG"/>
      </w:pPr>
      <w:r>
        <w:tab/>
      </w:r>
      <w:r w:rsidR="009D418C" w:rsidRPr="00D033FB">
        <w:t>Cyber security roles and responsibilities to be defined and allocated</w:t>
      </w:r>
    </w:p>
    <w:p w14:paraId="0B80B6AA" w14:textId="77777777" w:rsidR="009D418C" w:rsidRPr="00D033FB" w:rsidRDefault="00531027" w:rsidP="00531027">
      <w:pPr>
        <w:pStyle w:val="SingleTxtG"/>
      </w:pPr>
      <w:r>
        <w:tab/>
      </w:r>
      <w:r w:rsidR="009D418C" w:rsidRPr="00D033FB">
        <w:t>Segregation of duties to reduce opportunities for unauthorized/ unintentional modification/misuse of organization’s assets</w:t>
      </w:r>
    </w:p>
    <w:p w14:paraId="63EC4EAE" w14:textId="77777777" w:rsidR="009D418C" w:rsidRPr="00D033FB" w:rsidRDefault="00531027" w:rsidP="00531027">
      <w:pPr>
        <w:pStyle w:val="SingleTxtG"/>
      </w:pPr>
      <w:r>
        <w:tab/>
      </w:r>
      <w:r w:rsidR="009D418C" w:rsidRPr="00D033FB">
        <w:t xml:space="preserve">Appropriate </w:t>
      </w:r>
      <w:r w:rsidR="00223852" w:rsidRPr="00D033FB">
        <w:t>c</w:t>
      </w:r>
      <w:r w:rsidR="009D418C" w:rsidRPr="00D033FB">
        <w:t>ontact with relevant authorities shall be made for activities li</w:t>
      </w:r>
      <w:r w:rsidR="003022B1" w:rsidRPr="00D033FB">
        <w:t>ke security incident management</w:t>
      </w:r>
    </w:p>
    <w:p w14:paraId="7B934884" w14:textId="77777777" w:rsidR="009D418C" w:rsidRPr="00D033FB" w:rsidRDefault="00531027" w:rsidP="00531027">
      <w:pPr>
        <w:pStyle w:val="SingleTxtG"/>
      </w:pPr>
      <w:r>
        <w:tab/>
      </w:r>
      <w:r w:rsidR="009D418C" w:rsidRPr="00D033FB">
        <w:t>Contact with special interest groups, specialist security forums and professional associations shall be maintained for effective cyb</w:t>
      </w:r>
      <w:r w:rsidR="003022B1" w:rsidRPr="00D033FB">
        <w:t>ersecurity knowledge management</w:t>
      </w:r>
    </w:p>
    <w:p w14:paraId="5C51F1F4" w14:textId="77777777" w:rsidR="009D418C" w:rsidRPr="00D033FB" w:rsidRDefault="00531027" w:rsidP="00531027">
      <w:pPr>
        <w:pStyle w:val="SingleTxtG"/>
      </w:pPr>
      <w:r>
        <w:t>3.3.</w:t>
      </w:r>
      <w:r>
        <w:tab/>
      </w:r>
      <w:r w:rsidR="009D418C" w:rsidRPr="00D033FB">
        <w:t>Human resource security and security awareness</w:t>
      </w:r>
    </w:p>
    <w:p w14:paraId="4EBBFD2C" w14:textId="77777777" w:rsidR="009D418C" w:rsidRPr="00783059" w:rsidRDefault="00531027" w:rsidP="00531027">
      <w:pPr>
        <w:pStyle w:val="SingleTxtG"/>
        <w:rPr>
          <w:iCs/>
        </w:rPr>
      </w:pPr>
      <w:r>
        <w:rPr>
          <w:iCs/>
        </w:rPr>
        <w:t>3.3.1.</w:t>
      </w:r>
      <w:r>
        <w:rPr>
          <w:iCs/>
        </w:rPr>
        <w:tab/>
      </w:r>
      <w:r w:rsidR="007C06D1" w:rsidRPr="000C4036">
        <w:rPr>
          <w:iCs/>
        </w:rPr>
        <w:t>The following points may apply:</w:t>
      </w:r>
    </w:p>
    <w:p w14:paraId="1CEC7187" w14:textId="77777777" w:rsidR="009D418C" w:rsidRPr="00D033FB" w:rsidRDefault="00531027" w:rsidP="00531027">
      <w:pPr>
        <w:pStyle w:val="SingleTxtG"/>
      </w:pPr>
      <w:r>
        <w:tab/>
      </w:r>
      <w:r w:rsidR="009D418C" w:rsidRPr="00D033FB">
        <w:t>Specific cyber awareness and security training needs are identified for roles, especially those in the design and engineering functions, and then implemented</w:t>
      </w:r>
    </w:p>
    <w:p w14:paraId="35CC1B24" w14:textId="77777777" w:rsidR="009D418C" w:rsidRPr="00D033FB" w:rsidRDefault="00531027" w:rsidP="00531027">
      <w:pPr>
        <w:pStyle w:val="SingleTxtG"/>
      </w:pPr>
      <w:r>
        <w:tab/>
      </w:r>
      <w:r w:rsidR="009D418C" w:rsidRPr="00D033FB">
        <w:t>There is a security programme defining procedures</w:t>
      </w:r>
    </w:p>
    <w:p w14:paraId="7239F869" w14:textId="77777777" w:rsidR="009D418C" w:rsidRPr="00D033FB" w:rsidRDefault="00531027" w:rsidP="00531027">
      <w:pPr>
        <w:pStyle w:val="SingleTxtG"/>
      </w:pPr>
      <w:r>
        <w:tab/>
      </w:r>
      <w:r w:rsidR="009D418C" w:rsidRPr="00D033FB">
        <w:t>Appropriate training for staff, especially those handling data assets</w:t>
      </w:r>
    </w:p>
    <w:p w14:paraId="34FBC729" w14:textId="77777777" w:rsidR="009D418C" w:rsidRPr="00D033FB" w:rsidRDefault="00531027" w:rsidP="00531027">
      <w:pPr>
        <w:pStyle w:val="SingleTxtG"/>
      </w:pPr>
      <w:r>
        <w:tab/>
      </w:r>
      <w:r w:rsidR="009D418C" w:rsidRPr="00D033FB">
        <w:t>Appropriate training of maintenance staff</w:t>
      </w:r>
    </w:p>
    <w:p w14:paraId="3A1442D7" w14:textId="77777777" w:rsidR="009D418C" w:rsidRPr="002959F7" w:rsidRDefault="00531027" w:rsidP="00531027">
      <w:pPr>
        <w:pStyle w:val="SingleTxtG"/>
      </w:pPr>
      <w:r>
        <w:tab/>
      </w:r>
      <w:r w:rsidR="009D418C" w:rsidRPr="002959F7">
        <w:t>Staff activity logging/ monitoring mechanisms</w:t>
      </w:r>
    </w:p>
    <w:p w14:paraId="36550EDE" w14:textId="77777777" w:rsidR="009D418C" w:rsidRPr="00D033FB" w:rsidRDefault="00531027" w:rsidP="00531027">
      <w:pPr>
        <w:pStyle w:val="SingleTxtG"/>
      </w:pPr>
      <w:r>
        <w:lastRenderedPageBreak/>
        <w:tab/>
      </w:r>
      <w:r w:rsidR="009D418C" w:rsidRPr="00D033FB">
        <w:t xml:space="preserve">Establish security development and maintenance process including </w:t>
      </w:r>
      <w:r w:rsidR="00223852" w:rsidRPr="00D033FB">
        <w:t>at</w:t>
      </w:r>
      <w:r w:rsidR="009D418C" w:rsidRPr="00D033FB">
        <w:t xml:space="preserve"> review, cross-check and approval gateways</w:t>
      </w:r>
      <w:r w:rsidR="00223852" w:rsidRPr="00D033FB">
        <w:t>/ stages</w:t>
      </w:r>
    </w:p>
    <w:p w14:paraId="78282F8A" w14:textId="77777777" w:rsidR="008841E6" w:rsidRPr="00D033FB" w:rsidRDefault="00531027" w:rsidP="00531027">
      <w:pPr>
        <w:pStyle w:val="SingleTxtG"/>
      </w:pPr>
      <w:r>
        <w:rPr>
          <w:iCs/>
        </w:rPr>
        <w:t>3.3.2.</w:t>
      </w:r>
      <w:r>
        <w:rPr>
          <w:iCs/>
        </w:rPr>
        <w:tab/>
      </w:r>
      <w:r w:rsidR="008841E6" w:rsidRPr="00D033FB">
        <w:rPr>
          <w:iCs/>
        </w:rPr>
        <w:t xml:space="preserve">Specific </w:t>
      </w:r>
      <w:r w:rsidR="00BD4CC9">
        <w:rPr>
          <w:iCs/>
        </w:rPr>
        <w:t>points</w:t>
      </w:r>
      <w:r w:rsidR="008841E6" w:rsidRPr="00D033FB">
        <w:rPr>
          <w:iCs/>
        </w:rPr>
        <w:t xml:space="preserve"> related to </w:t>
      </w:r>
      <w:r w:rsidR="006F785C">
        <w:rPr>
          <w:iCs/>
        </w:rPr>
        <w:t>"</w:t>
      </w:r>
      <w:r w:rsidR="008841E6" w:rsidRPr="00D033FB">
        <w:rPr>
          <w:iCs/>
        </w:rPr>
        <w:t>End of life considerations</w:t>
      </w:r>
      <w:r w:rsidR="006F785C">
        <w:rPr>
          <w:iCs/>
        </w:rPr>
        <w:t>"</w:t>
      </w:r>
      <w:r w:rsidR="007C06D1">
        <w:rPr>
          <w:iCs/>
        </w:rPr>
        <w:t>:</w:t>
      </w:r>
    </w:p>
    <w:p w14:paraId="38B4B99E" w14:textId="77777777" w:rsidR="008841E6" w:rsidRPr="00D033FB" w:rsidRDefault="00531027" w:rsidP="00531027">
      <w:pPr>
        <w:pStyle w:val="SingleTxtG"/>
      </w:pPr>
      <w:r>
        <w:tab/>
      </w:r>
      <w:r w:rsidR="008841E6" w:rsidRPr="00D033FB">
        <w:t>Appropriate procedures for handling, transferring and disposing of data assets</w:t>
      </w:r>
    </w:p>
    <w:p w14:paraId="0841BF3D" w14:textId="77777777" w:rsidR="008841E6" w:rsidRPr="0095082A" w:rsidRDefault="00531027" w:rsidP="00531027">
      <w:pPr>
        <w:pStyle w:val="SingleTxtG"/>
      </w:pPr>
      <w:r>
        <w:tab/>
      </w:r>
      <w:r w:rsidR="008841E6" w:rsidRPr="00D033FB">
        <w:t>Define measures to ensure secure deletion of user data in case of a change of ownership</w:t>
      </w:r>
    </w:p>
    <w:p w14:paraId="5D523CA8" w14:textId="77777777" w:rsidR="009D418C" w:rsidRPr="00D033FB" w:rsidRDefault="00531027" w:rsidP="00531027">
      <w:pPr>
        <w:pStyle w:val="SingleTxtG"/>
      </w:pPr>
      <w:r>
        <w:t>3.4.</w:t>
      </w:r>
      <w:r>
        <w:tab/>
      </w:r>
      <w:r w:rsidR="009D418C" w:rsidRPr="00D033FB">
        <w:t>Asset management</w:t>
      </w:r>
    </w:p>
    <w:p w14:paraId="36EDED65" w14:textId="77777777" w:rsidR="00085C32" w:rsidRPr="00A87BC5" w:rsidRDefault="00531027" w:rsidP="00531027">
      <w:pPr>
        <w:pStyle w:val="SingleTxtG"/>
        <w:rPr>
          <w:iCs/>
        </w:rPr>
      </w:pPr>
      <w:r>
        <w:rPr>
          <w:iCs/>
        </w:rPr>
        <w:t>3.4.1.</w:t>
      </w:r>
      <w:r>
        <w:rPr>
          <w:iCs/>
        </w:rPr>
        <w:tab/>
      </w:r>
      <w:r w:rsidR="00085C32" w:rsidRPr="00A87BC5">
        <w:rPr>
          <w:iCs/>
        </w:rPr>
        <w:t xml:space="preserve">The following </w:t>
      </w:r>
      <w:r w:rsidR="00BD4CC9">
        <w:rPr>
          <w:lang w:eastAsia="ja-JP"/>
        </w:rPr>
        <w:t xml:space="preserve">points </w:t>
      </w:r>
      <w:r w:rsidR="00085C32" w:rsidRPr="00A87BC5">
        <w:rPr>
          <w:iCs/>
        </w:rPr>
        <w:t>may apply:</w:t>
      </w:r>
    </w:p>
    <w:p w14:paraId="60B918E7" w14:textId="77777777" w:rsidR="009D418C" w:rsidRPr="00D033FB" w:rsidRDefault="00531027" w:rsidP="00531027">
      <w:pPr>
        <w:pStyle w:val="SingleTxtG"/>
      </w:pPr>
      <w:r>
        <w:tab/>
      </w:r>
      <w:r w:rsidR="00085C32" w:rsidRPr="00A87BC5">
        <w:t xml:space="preserve">Assets associated with </w:t>
      </w:r>
      <w:r w:rsidR="00085C32">
        <w:t>vehicle systems</w:t>
      </w:r>
      <w:r w:rsidR="00085C32" w:rsidRPr="00A87BC5">
        <w:t xml:space="preserve"> should be identified and an inventory of these assets should be drawn up and maintained.</w:t>
      </w:r>
    </w:p>
    <w:p w14:paraId="37FD2E42" w14:textId="77777777" w:rsidR="00085C32" w:rsidRPr="00A87BC5" w:rsidRDefault="00531027" w:rsidP="00531027">
      <w:pPr>
        <w:pStyle w:val="SingleTxtG"/>
      </w:pPr>
      <w:r>
        <w:tab/>
      </w:r>
      <w:r w:rsidR="00085C32" w:rsidRPr="00A87BC5">
        <w:t>Assets maintained in the inventory should be owned.</w:t>
      </w:r>
    </w:p>
    <w:p w14:paraId="06E479BD" w14:textId="77777777" w:rsidR="00085C32" w:rsidRDefault="00531027" w:rsidP="00531027">
      <w:pPr>
        <w:pStyle w:val="SingleTxtG"/>
      </w:pPr>
      <w:r>
        <w:tab/>
      </w:r>
      <w:r w:rsidR="00085C32" w:rsidRPr="00A87BC5">
        <w:t xml:space="preserve">Rules for the acceptable use of </w:t>
      </w:r>
      <w:r w:rsidR="00F641E9">
        <w:t xml:space="preserve">vehicle systems </w:t>
      </w:r>
      <w:r w:rsidR="00085C32" w:rsidRPr="00A87BC5">
        <w:t>and of assets associated w</w:t>
      </w:r>
      <w:r w:rsidR="00F641E9" w:rsidRPr="00A87BC5">
        <w:t xml:space="preserve">ith </w:t>
      </w:r>
      <w:r w:rsidR="00F641E9">
        <w:t xml:space="preserve">vehicle systems </w:t>
      </w:r>
      <w:r w:rsidR="00085C32" w:rsidRPr="00A87BC5">
        <w:t>should be identified, documented and implemented.</w:t>
      </w:r>
    </w:p>
    <w:p w14:paraId="061F0062" w14:textId="77777777" w:rsidR="00F641E9" w:rsidRPr="00A87BC5" w:rsidRDefault="00531027" w:rsidP="00531027">
      <w:pPr>
        <w:pStyle w:val="SingleTxtG"/>
      </w:pPr>
      <w:r>
        <w:tab/>
      </w:r>
      <w:r w:rsidR="003B0EAD">
        <w:t xml:space="preserve">Assets </w:t>
      </w:r>
      <w:r w:rsidR="003B0EAD" w:rsidRPr="00A87BC5">
        <w:t>should be disposed of securely when no longer required, using formal procedures.</w:t>
      </w:r>
    </w:p>
    <w:p w14:paraId="6E5E7655" w14:textId="77777777" w:rsidR="009D418C" w:rsidRPr="00D033FB" w:rsidRDefault="00531027" w:rsidP="00531027">
      <w:pPr>
        <w:pStyle w:val="SingleTxtG"/>
      </w:pPr>
      <w:r>
        <w:t>3.5.</w:t>
      </w:r>
      <w:r>
        <w:tab/>
      </w:r>
      <w:r w:rsidR="009D418C" w:rsidRPr="00D033FB">
        <w:t>Access control</w:t>
      </w:r>
      <w:r w:rsidR="00CC1B12">
        <w:t xml:space="preserve"> </w:t>
      </w:r>
    </w:p>
    <w:p w14:paraId="38EE86B4" w14:textId="77777777" w:rsidR="007C06D1" w:rsidRPr="00A87BC5" w:rsidRDefault="00531027" w:rsidP="00531027">
      <w:pPr>
        <w:pStyle w:val="SingleTxtG"/>
        <w:rPr>
          <w:iCs/>
        </w:rPr>
      </w:pPr>
      <w:r>
        <w:rPr>
          <w:iCs/>
        </w:rPr>
        <w:t>3.5.1.</w:t>
      </w:r>
      <w:r>
        <w:rPr>
          <w:iCs/>
        </w:rPr>
        <w:tab/>
      </w:r>
      <w:r w:rsidR="007C06D1" w:rsidRPr="00A87BC5">
        <w:rPr>
          <w:iCs/>
        </w:rPr>
        <w:t xml:space="preserve">The following </w:t>
      </w:r>
      <w:r w:rsidR="007C06D1">
        <w:rPr>
          <w:lang w:eastAsia="ja-JP"/>
        </w:rPr>
        <w:t xml:space="preserve">points </w:t>
      </w:r>
      <w:r w:rsidR="007C06D1" w:rsidRPr="00A87BC5">
        <w:rPr>
          <w:iCs/>
        </w:rPr>
        <w:t>may apply:</w:t>
      </w:r>
    </w:p>
    <w:p w14:paraId="31B2698E" w14:textId="77777777" w:rsidR="007C06D1" w:rsidRPr="008C2A7C" w:rsidRDefault="006714C8" w:rsidP="00531027">
      <w:pPr>
        <w:pStyle w:val="SingleTxtG"/>
        <w:rPr>
          <w:iCs/>
        </w:rPr>
      </w:pPr>
      <w:r>
        <w:rPr>
          <w:iCs/>
        </w:rPr>
        <w:t>3.5.1.1.</w:t>
      </w:r>
      <w:r>
        <w:rPr>
          <w:iCs/>
        </w:rPr>
        <w:tab/>
      </w:r>
      <w:r w:rsidR="007C06D1">
        <w:rPr>
          <w:iCs/>
        </w:rPr>
        <w:t>Points</w:t>
      </w:r>
      <w:r w:rsidR="007C06D1" w:rsidRPr="00D033FB">
        <w:rPr>
          <w:iCs/>
        </w:rPr>
        <w:t xml:space="preserve"> related to </w:t>
      </w:r>
      <w:r w:rsidR="006F785C">
        <w:rPr>
          <w:iCs/>
        </w:rPr>
        <w:t>"</w:t>
      </w:r>
      <w:r w:rsidR="007C06D1" w:rsidRPr="00D033FB">
        <w:rPr>
          <w:iCs/>
        </w:rPr>
        <w:t>Access control mechanisms</w:t>
      </w:r>
      <w:r w:rsidR="006F785C">
        <w:rPr>
          <w:iCs/>
        </w:rPr>
        <w:t>"</w:t>
      </w:r>
    </w:p>
    <w:p w14:paraId="24882EF9" w14:textId="77777777" w:rsidR="009D418C" w:rsidRPr="00D033FB" w:rsidRDefault="009D418C" w:rsidP="006714C8">
      <w:pPr>
        <w:pStyle w:val="SingleTxtG"/>
        <w:numPr>
          <w:ilvl w:val="0"/>
          <w:numId w:val="23"/>
        </w:numPr>
        <w:tabs>
          <w:tab w:val="clear" w:pos="2214"/>
        </w:tabs>
        <w:ind w:left="2268"/>
      </w:pPr>
      <w:r w:rsidRPr="00D033FB">
        <w:t>Establish trust boundaries and access controls</w:t>
      </w:r>
    </w:p>
    <w:p w14:paraId="177EDDC0" w14:textId="77777777" w:rsidR="009D418C" w:rsidRPr="00D033FB" w:rsidRDefault="009D418C" w:rsidP="006714C8">
      <w:pPr>
        <w:pStyle w:val="SingleTxtG"/>
        <w:numPr>
          <w:ilvl w:val="0"/>
          <w:numId w:val="23"/>
        </w:numPr>
        <w:tabs>
          <w:tab w:val="clear" w:pos="2214"/>
        </w:tabs>
        <w:ind w:left="2268"/>
      </w:pPr>
      <w:r w:rsidRPr="00D033FB">
        <w:t>Apply least acc</w:t>
      </w:r>
      <w:r w:rsidR="003022B1" w:rsidRPr="00D033FB">
        <w:t>ess principle to minimise risk</w:t>
      </w:r>
    </w:p>
    <w:p w14:paraId="790DD9AD" w14:textId="77777777" w:rsidR="009D418C" w:rsidRPr="00D033FB" w:rsidRDefault="009D418C" w:rsidP="006714C8">
      <w:pPr>
        <w:pStyle w:val="SingleTxtG"/>
        <w:numPr>
          <w:ilvl w:val="0"/>
          <w:numId w:val="23"/>
        </w:numPr>
        <w:tabs>
          <w:tab w:val="clear" w:pos="2214"/>
        </w:tabs>
        <w:ind w:left="2268"/>
      </w:pPr>
      <w:r w:rsidRPr="00D033FB">
        <w:t>Role based access controls (</w:t>
      </w:r>
      <w:r w:rsidR="006F785C">
        <w:t>"</w:t>
      </w:r>
      <w:r w:rsidRPr="00D033FB">
        <w:t>need to know</w:t>
      </w:r>
      <w:r w:rsidR="006F785C">
        <w:t>"</w:t>
      </w:r>
      <w:r w:rsidRPr="00D033FB">
        <w:t xml:space="preserve"> principle, </w:t>
      </w:r>
      <w:r w:rsidR="006F785C">
        <w:t>"</w:t>
      </w:r>
      <w:r w:rsidRPr="00D033FB">
        <w:t>separation of duties</w:t>
      </w:r>
      <w:r w:rsidR="006F785C">
        <w:t>"</w:t>
      </w:r>
      <w:r w:rsidRPr="00D033FB">
        <w:t>)  are established and applied</w:t>
      </w:r>
    </w:p>
    <w:p w14:paraId="2364B444" w14:textId="77777777" w:rsidR="009D418C" w:rsidRPr="00D033FB" w:rsidRDefault="009D418C" w:rsidP="006714C8">
      <w:pPr>
        <w:pStyle w:val="SingleTxtG"/>
        <w:numPr>
          <w:ilvl w:val="0"/>
          <w:numId w:val="23"/>
        </w:numPr>
        <w:tabs>
          <w:tab w:val="clear" w:pos="2214"/>
        </w:tabs>
        <w:ind w:left="2268"/>
      </w:pPr>
      <w:r w:rsidRPr="00D033FB">
        <w:t>Access control and read/write procedures established for v</w:t>
      </w:r>
      <w:r w:rsidR="003022B1" w:rsidRPr="00D033FB">
        <w:t>ehicle files, systems and data</w:t>
      </w:r>
    </w:p>
    <w:p w14:paraId="69645643" w14:textId="77777777" w:rsidR="009D418C" w:rsidRPr="00D033FB" w:rsidRDefault="009D418C" w:rsidP="006714C8">
      <w:pPr>
        <w:pStyle w:val="SingleTxtG"/>
        <w:numPr>
          <w:ilvl w:val="0"/>
          <w:numId w:val="23"/>
        </w:numPr>
        <w:tabs>
          <w:tab w:val="clear" w:pos="2214"/>
        </w:tabs>
        <w:ind w:left="2268"/>
      </w:pPr>
      <w:r w:rsidRPr="00D033FB">
        <w:t>Access control rights established and implemented for remote systems to a vehicle</w:t>
      </w:r>
    </w:p>
    <w:p w14:paraId="494E4612" w14:textId="77777777" w:rsidR="009D418C" w:rsidRPr="00D033FB" w:rsidRDefault="009D418C" w:rsidP="006714C8">
      <w:pPr>
        <w:pStyle w:val="SingleTxtG"/>
        <w:numPr>
          <w:ilvl w:val="0"/>
          <w:numId w:val="23"/>
        </w:numPr>
        <w:tabs>
          <w:tab w:val="clear" w:pos="2214"/>
        </w:tabs>
        <w:ind w:left="2268"/>
      </w:pPr>
      <w:r w:rsidRPr="00D033FB">
        <w:t xml:space="preserve">Enforce </w:t>
      </w:r>
      <w:r w:rsidR="00223852" w:rsidRPr="00D033FB">
        <w:t>b</w:t>
      </w:r>
      <w:r w:rsidRPr="00D033FB">
        <w:t xml:space="preserve">oundary </w:t>
      </w:r>
      <w:r w:rsidR="00223852" w:rsidRPr="00D033FB">
        <w:t>d</w:t>
      </w:r>
      <w:r w:rsidRPr="00D033FB">
        <w:t xml:space="preserve">efences and </w:t>
      </w:r>
      <w:r w:rsidR="00223852" w:rsidRPr="00D033FB">
        <w:t>a</w:t>
      </w:r>
      <w:r w:rsidRPr="00D033FB">
        <w:t xml:space="preserve">ccess </w:t>
      </w:r>
      <w:r w:rsidR="00223852" w:rsidRPr="00D033FB">
        <w:t>c</w:t>
      </w:r>
      <w:r w:rsidRPr="00D033FB">
        <w:t>ontrol between external interfaces and other vehicle systems</w:t>
      </w:r>
    </w:p>
    <w:p w14:paraId="5AE2F26F" w14:textId="77777777" w:rsidR="009D418C" w:rsidRPr="00D033FB" w:rsidRDefault="009D418C" w:rsidP="006714C8">
      <w:pPr>
        <w:pStyle w:val="SingleTxtG"/>
        <w:numPr>
          <w:ilvl w:val="0"/>
          <w:numId w:val="23"/>
        </w:numPr>
        <w:tabs>
          <w:tab w:val="clear" w:pos="2214"/>
        </w:tabs>
        <w:ind w:left="2268"/>
      </w:pPr>
      <w:r w:rsidRPr="00D033FB">
        <w:t xml:space="preserve">Enforce </w:t>
      </w:r>
      <w:r w:rsidR="00223852" w:rsidRPr="00D033FB">
        <w:t>b</w:t>
      </w:r>
      <w:r w:rsidRPr="00D033FB">
        <w:t xml:space="preserve">oundary </w:t>
      </w:r>
      <w:r w:rsidR="00223852" w:rsidRPr="00D033FB">
        <w:t>d</w:t>
      </w:r>
      <w:r w:rsidRPr="00D033FB">
        <w:t xml:space="preserve">efences and </w:t>
      </w:r>
      <w:r w:rsidR="00223852" w:rsidRPr="00D033FB">
        <w:t>a</w:t>
      </w:r>
      <w:r w:rsidRPr="00D033FB">
        <w:t xml:space="preserve">ccess </w:t>
      </w:r>
      <w:r w:rsidR="00223852" w:rsidRPr="00D033FB">
        <w:t>c</w:t>
      </w:r>
      <w:r w:rsidRPr="00D033FB">
        <w:t>ontrol between hosted software (apps) and other vehicle systems</w:t>
      </w:r>
    </w:p>
    <w:p w14:paraId="4F7B7A9E" w14:textId="77777777" w:rsidR="009D418C" w:rsidRPr="00D033FB" w:rsidRDefault="009D418C" w:rsidP="006714C8">
      <w:pPr>
        <w:pStyle w:val="SingleTxtG"/>
        <w:numPr>
          <w:ilvl w:val="0"/>
          <w:numId w:val="23"/>
        </w:numPr>
        <w:tabs>
          <w:tab w:val="clear" w:pos="2214"/>
        </w:tabs>
        <w:ind w:left="2268"/>
      </w:pPr>
      <w:r w:rsidRPr="00D033FB">
        <w:t>Dual control principle</w:t>
      </w:r>
    </w:p>
    <w:p w14:paraId="4F1BE7A0" w14:textId="77777777" w:rsidR="009D418C" w:rsidRPr="00D033FB" w:rsidRDefault="009D418C" w:rsidP="006714C8">
      <w:pPr>
        <w:pStyle w:val="SingleTxtG"/>
        <w:numPr>
          <w:ilvl w:val="0"/>
          <w:numId w:val="23"/>
        </w:numPr>
        <w:tabs>
          <w:tab w:val="clear" w:pos="2214"/>
        </w:tabs>
        <w:ind w:left="2268"/>
      </w:pPr>
      <w:r w:rsidRPr="00D033FB">
        <w:t>Multi factor authentication for applications involving root access</w:t>
      </w:r>
    </w:p>
    <w:p w14:paraId="7C91B200" w14:textId="77777777" w:rsidR="009D418C" w:rsidRPr="00D033FB" w:rsidRDefault="009D418C" w:rsidP="006714C8">
      <w:pPr>
        <w:pStyle w:val="SingleTxtG"/>
        <w:numPr>
          <w:ilvl w:val="0"/>
          <w:numId w:val="23"/>
        </w:numPr>
        <w:tabs>
          <w:tab w:val="clear" w:pos="2214"/>
        </w:tabs>
        <w:ind w:left="2268"/>
      </w:pPr>
      <w:r w:rsidRPr="00D033FB">
        <w:t>System and application access control</w:t>
      </w:r>
    </w:p>
    <w:p w14:paraId="7C6691C6" w14:textId="77777777" w:rsidR="009D418C" w:rsidRPr="00D033FB" w:rsidRDefault="006714C8" w:rsidP="006714C8">
      <w:pPr>
        <w:pStyle w:val="SingleTxtG"/>
      </w:pPr>
      <w:r>
        <w:tab/>
        <w:t>(a)</w:t>
      </w:r>
      <w:r>
        <w:tab/>
      </w:r>
      <w:r w:rsidR="009D418C" w:rsidRPr="00D033FB">
        <w:t>Information access restriction</w:t>
      </w:r>
    </w:p>
    <w:p w14:paraId="05F348CD" w14:textId="77777777" w:rsidR="009D418C" w:rsidRPr="00D033FB" w:rsidRDefault="006714C8" w:rsidP="006714C8">
      <w:pPr>
        <w:pStyle w:val="SingleTxtG"/>
      </w:pPr>
      <w:r>
        <w:tab/>
        <w:t>(b)</w:t>
      </w:r>
      <w:r>
        <w:tab/>
      </w:r>
      <w:r w:rsidR="009D418C" w:rsidRPr="00D033FB">
        <w:t>Secure log-on procedures</w:t>
      </w:r>
    </w:p>
    <w:p w14:paraId="613C9B4A" w14:textId="77777777" w:rsidR="009D418C" w:rsidRPr="00D033FB" w:rsidRDefault="006714C8" w:rsidP="006714C8">
      <w:pPr>
        <w:pStyle w:val="SingleTxtG"/>
      </w:pPr>
      <w:r>
        <w:tab/>
        <w:t>(c)</w:t>
      </w:r>
      <w:r>
        <w:tab/>
      </w:r>
      <w:r w:rsidR="009D418C" w:rsidRPr="00D033FB">
        <w:t>Password management system for users/drivers</w:t>
      </w:r>
    </w:p>
    <w:p w14:paraId="6D1E5646" w14:textId="77777777" w:rsidR="009D418C" w:rsidRPr="00D033FB" w:rsidRDefault="006714C8" w:rsidP="006714C8">
      <w:pPr>
        <w:pStyle w:val="SingleTxtG"/>
      </w:pPr>
      <w:r>
        <w:tab/>
        <w:t>(d)</w:t>
      </w:r>
      <w:r>
        <w:tab/>
      </w:r>
      <w:r w:rsidR="009D418C" w:rsidRPr="00D033FB">
        <w:t>Use of privileged utility programs</w:t>
      </w:r>
    </w:p>
    <w:p w14:paraId="3FE0A6F4" w14:textId="77777777" w:rsidR="009D418C" w:rsidRPr="00D033FB" w:rsidRDefault="006714C8" w:rsidP="006714C8">
      <w:pPr>
        <w:pStyle w:val="SingleTxtG"/>
      </w:pPr>
      <w:r>
        <w:tab/>
        <w:t>(f)</w:t>
      </w:r>
      <w:r>
        <w:tab/>
      </w:r>
      <w:r w:rsidR="009D418C" w:rsidRPr="00D033FB">
        <w:t>Access control to vehicle source code</w:t>
      </w:r>
    </w:p>
    <w:p w14:paraId="2871AB4B" w14:textId="77777777" w:rsidR="007C06D1" w:rsidRPr="00D033FB" w:rsidRDefault="006714C8" w:rsidP="006714C8">
      <w:pPr>
        <w:pStyle w:val="SingleTxtG"/>
      </w:pPr>
      <w:r>
        <w:lastRenderedPageBreak/>
        <w:t>3.5.1.2.</w:t>
      </w:r>
      <w:r>
        <w:tab/>
      </w:r>
      <w:r w:rsidR="007C06D1">
        <w:t>Points</w:t>
      </w:r>
      <w:r w:rsidR="007C06D1" w:rsidRPr="00D033FB">
        <w:t xml:space="preserve"> related to </w:t>
      </w:r>
      <w:r w:rsidR="006F785C">
        <w:t>"</w:t>
      </w:r>
      <w:r w:rsidR="007C06D1" w:rsidRPr="00D033FB">
        <w:t>Device and application authentication</w:t>
      </w:r>
      <w:r w:rsidR="006F785C">
        <w:t>"</w:t>
      </w:r>
    </w:p>
    <w:p w14:paraId="2BC52F1E" w14:textId="77777777" w:rsidR="009D418C" w:rsidRPr="00D033FB" w:rsidRDefault="009D418C" w:rsidP="006714C8">
      <w:pPr>
        <w:pStyle w:val="SingleTxtG"/>
        <w:numPr>
          <w:ilvl w:val="0"/>
          <w:numId w:val="24"/>
        </w:numPr>
      </w:pPr>
      <w:r w:rsidRPr="00D033FB">
        <w:t>Apply device authentication techniques</w:t>
      </w:r>
    </w:p>
    <w:p w14:paraId="46AD67B1" w14:textId="77777777" w:rsidR="009D418C" w:rsidRPr="00D033FB" w:rsidRDefault="009D418C" w:rsidP="006714C8">
      <w:pPr>
        <w:pStyle w:val="SingleTxtG"/>
        <w:numPr>
          <w:ilvl w:val="0"/>
          <w:numId w:val="24"/>
        </w:numPr>
      </w:pPr>
      <w:r w:rsidRPr="00D033FB">
        <w:t>Authentication of devices and equipment</w:t>
      </w:r>
    </w:p>
    <w:p w14:paraId="056FCA52" w14:textId="77777777" w:rsidR="009D418C" w:rsidRPr="00D033FB" w:rsidRDefault="009D418C" w:rsidP="006714C8">
      <w:pPr>
        <w:pStyle w:val="SingleTxtG"/>
        <w:numPr>
          <w:ilvl w:val="0"/>
          <w:numId w:val="24"/>
        </w:numPr>
      </w:pPr>
      <w:r w:rsidRPr="00D033FB">
        <w:t>Device configurations to be verified</w:t>
      </w:r>
    </w:p>
    <w:p w14:paraId="2CB1572D" w14:textId="77777777" w:rsidR="009D418C" w:rsidRPr="00D033FB" w:rsidRDefault="007C06D1" w:rsidP="006714C8">
      <w:pPr>
        <w:pStyle w:val="SingleTxtG"/>
        <w:numPr>
          <w:ilvl w:val="0"/>
          <w:numId w:val="24"/>
        </w:numPr>
      </w:pPr>
      <w:r>
        <w:t>Establish p</w:t>
      </w:r>
      <w:r w:rsidR="009D418C" w:rsidRPr="00D033FB">
        <w:t>rocedures for what applications may be permitted, what they can do and under what conditions</w:t>
      </w:r>
    </w:p>
    <w:p w14:paraId="2A6A1358" w14:textId="77777777" w:rsidR="007C06D1" w:rsidRPr="00D033FB" w:rsidRDefault="006714C8" w:rsidP="006714C8">
      <w:pPr>
        <w:pStyle w:val="SingleTxtG"/>
      </w:pPr>
      <w:r>
        <w:t>3.5.1.3.</w:t>
      </w:r>
      <w:r>
        <w:tab/>
      </w:r>
      <w:r w:rsidR="007C06D1">
        <w:t>Points</w:t>
      </w:r>
      <w:r w:rsidR="007C06D1" w:rsidRPr="00D033FB">
        <w:t xml:space="preserve"> related to </w:t>
      </w:r>
      <w:r w:rsidR="006F785C">
        <w:t>"</w:t>
      </w:r>
      <w:r w:rsidR="007C06D1" w:rsidRPr="00D033FB">
        <w:t>Authorization</w:t>
      </w:r>
      <w:r w:rsidR="006F785C">
        <w:t>"</w:t>
      </w:r>
    </w:p>
    <w:p w14:paraId="4274E113" w14:textId="77777777" w:rsidR="009D418C" w:rsidRPr="00D033FB" w:rsidRDefault="009D418C" w:rsidP="006714C8">
      <w:pPr>
        <w:pStyle w:val="SingleTxtG"/>
        <w:numPr>
          <w:ilvl w:val="0"/>
          <w:numId w:val="25"/>
        </w:numPr>
        <w:tabs>
          <w:tab w:val="clear" w:pos="2214"/>
        </w:tabs>
        <w:ind w:left="2268"/>
      </w:pPr>
      <w:r w:rsidRPr="00D033FB">
        <w:t>Ensure that there are authorization mechanisms in</w:t>
      </w:r>
      <w:r w:rsidR="003022B1" w:rsidRPr="00D033FB">
        <w:t xml:space="preserve"> place for vehicle access roles</w:t>
      </w:r>
    </w:p>
    <w:p w14:paraId="18EB6208" w14:textId="77777777" w:rsidR="009D418C" w:rsidRPr="00D033FB" w:rsidRDefault="009D418C" w:rsidP="006714C8">
      <w:pPr>
        <w:pStyle w:val="SingleTxtG"/>
        <w:numPr>
          <w:ilvl w:val="0"/>
          <w:numId w:val="25"/>
        </w:numPr>
        <w:tabs>
          <w:tab w:val="clear" w:pos="2214"/>
        </w:tabs>
        <w:ind w:left="2268"/>
      </w:pPr>
      <w:r w:rsidRPr="00D033FB">
        <w:t>Ensure that the in-vehicle application has clearly defined the user type</w:t>
      </w:r>
      <w:r w:rsidR="003022B1" w:rsidRPr="00D033FB">
        <w:t>s and the rights of said users</w:t>
      </w:r>
    </w:p>
    <w:p w14:paraId="191C955D" w14:textId="77777777" w:rsidR="009D418C" w:rsidRPr="00D033FB" w:rsidRDefault="009D418C" w:rsidP="006714C8">
      <w:pPr>
        <w:pStyle w:val="SingleTxtG"/>
        <w:numPr>
          <w:ilvl w:val="0"/>
          <w:numId w:val="25"/>
        </w:numPr>
        <w:tabs>
          <w:tab w:val="clear" w:pos="2214"/>
        </w:tabs>
        <w:ind w:left="2268"/>
      </w:pPr>
      <w:r w:rsidRPr="00D033FB">
        <w:t>Ensure there is a least</w:t>
      </w:r>
      <w:r w:rsidR="003022B1" w:rsidRPr="00D033FB">
        <w:t xml:space="preserve"> privilege stance in operation</w:t>
      </w:r>
    </w:p>
    <w:p w14:paraId="789ADD0F" w14:textId="77777777" w:rsidR="009D418C" w:rsidRPr="00D033FB" w:rsidRDefault="009D418C" w:rsidP="006714C8">
      <w:pPr>
        <w:pStyle w:val="SingleTxtG"/>
        <w:numPr>
          <w:ilvl w:val="0"/>
          <w:numId w:val="25"/>
        </w:numPr>
        <w:tabs>
          <w:tab w:val="clear" w:pos="2214"/>
        </w:tabs>
        <w:ind w:left="2268"/>
      </w:pPr>
      <w:r w:rsidRPr="00D033FB">
        <w:t>Ensure that the Authorization mechanisms work properly, fail secure</w:t>
      </w:r>
      <w:r w:rsidR="003022B1" w:rsidRPr="00D033FB">
        <w:t>ly, and cannot be circumvented</w:t>
      </w:r>
    </w:p>
    <w:p w14:paraId="681F8534" w14:textId="77777777" w:rsidR="009D418C" w:rsidRPr="008C2A7C" w:rsidRDefault="006714C8" w:rsidP="006714C8">
      <w:pPr>
        <w:pStyle w:val="SingleTxtG"/>
      </w:pPr>
      <w:r>
        <w:t>3.6.</w:t>
      </w:r>
      <w:r>
        <w:tab/>
      </w:r>
      <w:r w:rsidR="009D418C" w:rsidRPr="008C2A7C">
        <w:t>Cryptographic security</w:t>
      </w:r>
    </w:p>
    <w:p w14:paraId="1C46065E" w14:textId="77777777" w:rsidR="00850214" w:rsidRDefault="006714C8" w:rsidP="006714C8">
      <w:pPr>
        <w:pStyle w:val="SingleTxtG"/>
        <w:rPr>
          <w:iCs/>
        </w:rPr>
      </w:pPr>
      <w:r>
        <w:rPr>
          <w:iCs/>
        </w:rPr>
        <w:t>3.6.1.</w:t>
      </w:r>
      <w:r>
        <w:rPr>
          <w:iCs/>
        </w:rPr>
        <w:tab/>
      </w:r>
      <w:r w:rsidR="00850214" w:rsidRPr="00A87BC5">
        <w:rPr>
          <w:iCs/>
        </w:rPr>
        <w:t xml:space="preserve">The following </w:t>
      </w:r>
      <w:r w:rsidR="00850214">
        <w:rPr>
          <w:iCs/>
        </w:rPr>
        <w:t>points</w:t>
      </w:r>
      <w:r w:rsidR="00850214" w:rsidRPr="00A87BC5">
        <w:rPr>
          <w:iCs/>
        </w:rPr>
        <w:t xml:space="preserve"> may apply:</w:t>
      </w:r>
    </w:p>
    <w:p w14:paraId="456EFBE5" w14:textId="77777777" w:rsidR="009D418C" w:rsidRPr="00783059" w:rsidRDefault="006714C8" w:rsidP="006714C8">
      <w:pPr>
        <w:pStyle w:val="SingleTxtG"/>
        <w:rPr>
          <w:iCs/>
        </w:rPr>
      </w:pPr>
      <w:r>
        <w:rPr>
          <w:iCs/>
        </w:rPr>
        <w:t>3.6.1.1.</w:t>
      </w:r>
      <w:r>
        <w:rPr>
          <w:iCs/>
        </w:rPr>
        <w:tab/>
      </w:r>
      <w:r w:rsidR="00850214">
        <w:rPr>
          <w:iCs/>
        </w:rPr>
        <w:t>Points</w:t>
      </w:r>
      <w:r w:rsidR="00850214" w:rsidRPr="00D033FB">
        <w:rPr>
          <w:iCs/>
        </w:rPr>
        <w:t xml:space="preserve"> related to </w:t>
      </w:r>
      <w:r w:rsidR="006F785C">
        <w:rPr>
          <w:iCs/>
        </w:rPr>
        <w:t>"</w:t>
      </w:r>
      <w:r w:rsidR="00850214" w:rsidRPr="00D033FB">
        <w:rPr>
          <w:iCs/>
        </w:rPr>
        <w:t>Cryptographic key management</w:t>
      </w:r>
      <w:r w:rsidR="006F785C">
        <w:rPr>
          <w:iCs/>
        </w:rPr>
        <w:t>"</w:t>
      </w:r>
    </w:p>
    <w:p w14:paraId="4DC25F6D" w14:textId="77777777" w:rsidR="009D418C" w:rsidRPr="00D033FB" w:rsidRDefault="009D418C" w:rsidP="006714C8">
      <w:pPr>
        <w:pStyle w:val="SingleTxtG"/>
        <w:numPr>
          <w:ilvl w:val="0"/>
          <w:numId w:val="25"/>
        </w:numPr>
        <w:tabs>
          <w:tab w:val="clear" w:pos="2214"/>
        </w:tabs>
        <w:ind w:left="2268"/>
      </w:pPr>
      <w:r w:rsidRPr="00D033FB">
        <w:t>Actively manage and protect cryptographic keys</w:t>
      </w:r>
    </w:p>
    <w:p w14:paraId="34D3AD45" w14:textId="77777777" w:rsidR="009D418C" w:rsidRPr="00D033FB" w:rsidRDefault="009D418C" w:rsidP="006714C8">
      <w:pPr>
        <w:pStyle w:val="SingleTxtG"/>
        <w:numPr>
          <w:ilvl w:val="0"/>
          <w:numId w:val="25"/>
        </w:numPr>
        <w:tabs>
          <w:tab w:val="clear" w:pos="2214"/>
        </w:tabs>
        <w:ind w:left="2268"/>
      </w:pPr>
      <w:r w:rsidRPr="00D033FB">
        <w:t>Effective key management and protection for any cryptography used</w:t>
      </w:r>
    </w:p>
    <w:p w14:paraId="37AAED49" w14:textId="77777777" w:rsidR="009D418C" w:rsidRPr="008C2A7C" w:rsidRDefault="006714C8" w:rsidP="006714C8">
      <w:pPr>
        <w:pStyle w:val="SingleTxtG"/>
      </w:pPr>
      <w:r>
        <w:t>3.6.1.2.</w:t>
      </w:r>
      <w:r>
        <w:tab/>
      </w:r>
      <w:r w:rsidR="00BD4CC9">
        <w:t>Points</w:t>
      </w:r>
      <w:r w:rsidR="009D418C" w:rsidRPr="00D033FB">
        <w:t xml:space="preserve"> related to </w:t>
      </w:r>
      <w:r w:rsidR="006F785C">
        <w:t>"</w:t>
      </w:r>
      <w:r w:rsidR="009D418C" w:rsidRPr="00D033FB">
        <w:t>Encryption of communication and software</w:t>
      </w:r>
      <w:r w:rsidR="006F785C">
        <w:t>"</w:t>
      </w:r>
    </w:p>
    <w:p w14:paraId="335DCC5B" w14:textId="77777777" w:rsidR="009D418C" w:rsidRPr="006714C8" w:rsidRDefault="009D418C" w:rsidP="006714C8">
      <w:pPr>
        <w:pStyle w:val="SingleTxtG"/>
        <w:numPr>
          <w:ilvl w:val="0"/>
          <w:numId w:val="25"/>
        </w:numPr>
        <w:tabs>
          <w:tab w:val="clear" w:pos="2214"/>
        </w:tabs>
        <w:ind w:left="2268"/>
      </w:pPr>
      <w:r w:rsidRPr="006714C8">
        <w:t>Encryption for communications containing sensitive data, including software updates</w:t>
      </w:r>
    </w:p>
    <w:p w14:paraId="307599CC" w14:textId="77777777" w:rsidR="009D418C" w:rsidRPr="006714C8" w:rsidRDefault="009D418C" w:rsidP="006714C8">
      <w:pPr>
        <w:pStyle w:val="SingleTxtG"/>
        <w:numPr>
          <w:ilvl w:val="0"/>
          <w:numId w:val="25"/>
        </w:numPr>
        <w:tabs>
          <w:tab w:val="clear" w:pos="2214"/>
        </w:tabs>
        <w:ind w:left="2268"/>
      </w:pPr>
      <w:r w:rsidRPr="006714C8">
        <w:t>Encryption of software code</w:t>
      </w:r>
    </w:p>
    <w:p w14:paraId="2A99FFAD" w14:textId="77777777" w:rsidR="009D418C" w:rsidRPr="006714C8" w:rsidRDefault="009D418C" w:rsidP="006714C8">
      <w:pPr>
        <w:pStyle w:val="SingleTxtG"/>
        <w:numPr>
          <w:ilvl w:val="0"/>
          <w:numId w:val="25"/>
        </w:numPr>
        <w:tabs>
          <w:tab w:val="clear" w:pos="2214"/>
        </w:tabs>
        <w:ind w:left="2268"/>
      </w:pPr>
      <w:r w:rsidRPr="006714C8">
        <w:t>Ensure no sensitive data is transmitted in c</w:t>
      </w:r>
      <w:r w:rsidR="003022B1" w:rsidRPr="006714C8">
        <w:t>lear</w:t>
      </w:r>
      <w:r w:rsidR="00F509E8" w:rsidRPr="006714C8">
        <w:t xml:space="preserve"> text</w:t>
      </w:r>
      <w:r w:rsidR="003022B1" w:rsidRPr="006714C8">
        <w:t>, internally or externally</w:t>
      </w:r>
    </w:p>
    <w:p w14:paraId="70F25E25" w14:textId="77777777" w:rsidR="009D418C" w:rsidRPr="006714C8" w:rsidRDefault="009D418C" w:rsidP="006714C8">
      <w:pPr>
        <w:pStyle w:val="SingleTxtG"/>
        <w:numPr>
          <w:ilvl w:val="0"/>
          <w:numId w:val="25"/>
        </w:numPr>
        <w:tabs>
          <w:tab w:val="clear" w:pos="2214"/>
        </w:tabs>
        <w:ind w:left="2268"/>
      </w:pPr>
      <w:r w:rsidRPr="006714C8">
        <w:t>Ensure the application is implementing kn</w:t>
      </w:r>
      <w:r w:rsidR="003022B1" w:rsidRPr="006714C8">
        <w:t>own good cryptographic methods</w:t>
      </w:r>
    </w:p>
    <w:p w14:paraId="1D12AA87" w14:textId="77777777" w:rsidR="009D418C" w:rsidRPr="00D033FB" w:rsidRDefault="006714C8" w:rsidP="006714C8">
      <w:pPr>
        <w:pStyle w:val="SingleTxtG"/>
      </w:pPr>
      <w:r>
        <w:t>3.7.</w:t>
      </w:r>
      <w:r>
        <w:tab/>
      </w:r>
      <w:r w:rsidR="009D418C" w:rsidRPr="00D033FB">
        <w:t>Physical and environmental security</w:t>
      </w:r>
    </w:p>
    <w:p w14:paraId="7024C4E6" w14:textId="77777777" w:rsidR="00CC1B12" w:rsidRPr="00AD306A" w:rsidRDefault="006714C8" w:rsidP="006714C8">
      <w:pPr>
        <w:pStyle w:val="SingleTxtG"/>
        <w:rPr>
          <w:iCs/>
        </w:rPr>
      </w:pPr>
      <w:r>
        <w:rPr>
          <w:iCs/>
        </w:rPr>
        <w:t>3.7.1.</w:t>
      </w:r>
      <w:r>
        <w:rPr>
          <w:iCs/>
        </w:rPr>
        <w:tab/>
      </w:r>
      <w:r w:rsidR="002C360B">
        <w:rPr>
          <w:iCs/>
        </w:rPr>
        <w:t>No further points identified</w:t>
      </w:r>
      <w:r w:rsidR="00BF0977" w:rsidRPr="00783059">
        <w:rPr>
          <w:iCs/>
        </w:rPr>
        <w:t>.</w:t>
      </w:r>
    </w:p>
    <w:p w14:paraId="4DA28CD0" w14:textId="77777777" w:rsidR="009D418C" w:rsidRPr="00D033FB" w:rsidRDefault="006714C8" w:rsidP="006714C8">
      <w:pPr>
        <w:pStyle w:val="SingleTxtG"/>
      </w:pPr>
      <w:r>
        <w:t>3.8.</w:t>
      </w:r>
      <w:r>
        <w:tab/>
      </w:r>
      <w:r w:rsidR="00CC1B12">
        <w:t>Monitoring</w:t>
      </w:r>
      <w:r w:rsidR="009D418C" w:rsidRPr="00D033FB">
        <w:t xml:space="preserve"> </w:t>
      </w:r>
    </w:p>
    <w:p w14:paraId="7000D8B5" w14:textId="77777777" w:rsidR="00AD306A" w:rsidRPr="00AD306A" w:rsidRDefault="006714C8" w:rsidP="006714C8">
      <w:pPr>
        <w:pStyle w:val="SingleTxtG"/>
        <w:rPr>
          <w:iCs/>
        </w:rPr>
      </w:pPr>
      <w:r>
        <w:rPr>
          <w:iCs/>
        </w:rPr>
        <w:t>3.8.1.</w:t>
      </w:r>
      <w:r>
        <w:rPr>
          <w:iCs/>
        </w:rPr>
        <w:tab/>
      </w:r>
      <w:r w:rsidR="00BF0977" w:rsidRPr="00783059">
        <w:rPr>
          <w:iCs/>
        </w:rPr>
        <w:t xml:space="preserve">Guidance related to </w:t>
      </w:r>
      <w:r w:rsidR="008B7897">
        <w:rPr>
          <w:iCs/>
        </w:rPr>
        <w:t>field monitoring</w:t>
      </w:r>
      <w:r w:rsidR="00BF0977" w:rsidRPr="00783059">
        <w:rPr>
          <w:iCs/>
        </w:rPr>
        <w:t xml:space="preserve"> specified in ISO/SAE 21434 may apply.</w:t>
      </w:r>
      <w:r w:rsidR="009D418C" w:rsidRPr="00D033FB">
        <w:t xml:space="preserve"> </w:t>
      </w:r>
    </w:p>
    <w:p w14:paraId="6B868D17" w14:textId="77777777" w:rsidR="009D418C" w:rsidRDefault="006714C8" w:rsidP="006714C8">
      <w:pPr>
        <w:pStyle w:val="SingleTxtG"/>
        <w:rPr>
          <w:iCs/>
        </w:rPr>
      </w:pPr>
      <w:r>
        <w:rPr>
          <w:iCs/>
        </w:rPr>
        <w:t>3.8.2.</w:t>
      </w:r>
      <w:r>
        <w:rPr>
          <w:iCs/>
        </w:rPr>
        <w:tab/>
      </w:r>
      <w:r w:rsidR="009D418C" w:rsidRPr="002526B8">
        <w:rPr>
          <w:iCs/>
        </w:rPr>
        <w:t>The following</w:t>
      </w:r>
      <w:r w:rsidR="003022B1" w:rsidRPr="002526B8">
        <w:rPr>
          <w:iCs/>
        </w:rPr>
        <w:t xml:space="preserve"> </w:t>
      </w:r>
      <w:r w:rsidR="00BD4CC9">
        <w:rPr>
          <w:iCs/>
        </w:rPr>
        <w:t>points</w:t>
      </w:r>
      <w:r w:rsidR="003022B1" w:rsidRPr="002526B8">
        <w:rPr>
          <w:iCs/>
        </w:rPr>
        <w:t xml:space="preserve"> </w:t>
      </w:r>
      <w:r w:rsidR="00F509E8" w:rsidRPr="002526B8">
        <w:rPr>
          <w:iCs/>
        </w:rPr>
        <w:t xml:space="preserve">may </w:t>
      </w:r>
      <w:r w:rsidR="003022B1" w:rsidRPr="002526B8">
        <w:rPr>
          <w:iCs/>
        </w:rPr>
        <w:t>also appl</w:t>
      </w:r>
      <w:r w:rsidR="00F509E8" w:rsidRPr="001C2A6B">
        <w:rPr>
          <w:iCs/>
        </w:rPr>
        <w:t>y</w:t>
      </w:r>
      <w:r w:rsidR="003022B1" w:rsidRPr="00D7409F">
        <w:rPr>
          <w:iCs/>
        </w:rPr>
        <w:t>:</w:t>
      </w:r>
    </w:p>
    <w:p w14:paraId="23DF9694" w14:textId="77777777" w:rsidR="009D418C" w:rsidRPr="00D033FB" w:rsidRDefault="009D418C" w:rsidP="006714C8">
      <w:pPr>
        <w:pStyle w:val="SingleTxtG"/>
        <w:numPr>
          <w:ilvl w:val="0"/>
          <w:numId w:val="26"/>
        </w:numPr>
        <w:tabs>
          <w:tab w:val="clear" w:pos="2214"/>
        </w:tabs>
        <w:ind w:left="2268"/>
      </w:pPr>
      <w:r w:rsidRPr="00D033FB">
        <w:t>System monitoring for unexpected messages/behaviour</w:t>
      </w:r>
    </w:p>
    <w:p w14:paraId="53A082E8" w14:textId="77777777" w:rsidR="009D418C" w:rsidRPr="00D033FB" w:rsidRDefault="009D418C" w:rsidP="006714C8">
      <w:pPr>
        <w:pStyle w:val="SingleTxtG"/>
        <w:numPr>
          <w:ilvl w:val="0"/>
          <w:numId w:val="26"/>
        </w:numPr>
        <w:tabs>
          <w:tab w:val="clear" w:pos="2214"/>
        </w:tabs>
        <w:ind w:left="2268"/>
      </w:pPr>
      <w:r w:rsidRPr="00D033FB">
        <w:t>Enacting proportionate physical protection and monitoring</w:t>
      </w:r>
    </w:p>
    <w:p w14:paraId="4FCAE1A3" w14:textId="77777777" w:rsidR="009D418C" w:rsidRPr="00D033FB" w:rsidRDefault="009D418C" w:rsidP="006714C8">
      <w:pPr>
        <w:pStyle w:val="SingleTxtG"/>
        <w:numPr>
          <w:ilvl w:val="0"/>
          <w:numId w:val="26"/>
        </w:numPr>
        <w:tabs>
          <w:tab w:val="clear" w:pos="2214"/>
        </w:tabs>
        <w:ind w:left="2268"/>
      </w:pPr>
      <w:r w:rsidRPr="00D033FB">
        <w:t>Monitoring of server systems and communications</w:t>
      </w:r>
    </w:p>
    <w:p w14:paraId="353EFE83" w14:textId="77777777" w:rsidR="009D418C" w:rsidRPr="00D033FB" w:rsidRDefault="009D418C" w:rsidP="006714C8">
      <w:pPr>
        <w:pStyle w:val="SingleTxtG"/>
        <w:numPr>
          <w:ilvl w:val="0"/>
          <w:numId w:val="26"/>
        </w:numPr>
        <w:tabs>
          <w:tab w:val="clear" w:pos="2214"/>
        </w:tabs>
        <w:ind w:left="2268"/>
      </w:pPr>
      <w:r w:rsidRPr="00D033FB">
        <w:t>Systems to detect and respond to sensor spoofing</w:t>
      </w:r>
    </w:p>
    <w:p w14:paraId="4CB6A854" w14:textId="77777777" w:rsidR="009D418C" w:rsidRPr="00D033FB" w:rsidRDefault="009D418C" w:rsidP="006714C8">
      <w:pPr>
        <w:pStyle w:val="SingleTxtG"/>
        <w:numPr>
          <w:ilvl w:val="0"/>
          <w:numId w:val="26"/>
        </w:numPr>
        <w:tabs>
          <w:tab w:val="clear" w:pos="2214"/>
        </w:tabs>
        <w:ind w:left="2268"/>
      </w:pPr>
      <w:r w:rsidRPr="00D033FB">
        <w:t>Session management policies to avoid session hijacking</w:t>
      </w:r>
    </w:p>
    <w:p w14:paraId="166475F6" w14:textId="77777777" w:rsidR="009D418C" w:rsidRPr="00D033FB" w:rsidRDefault="003022B1" w:rsidP="006714C8">
      <w:pPr>
        <w:pStyle w:val="SingleTxtG"/>
        <w:numPr>
          <w:ilvl w:val="0"/>
          <w:numId w:val="26"/>
        </w:numPr>
        <w:tabs>
          <w:tab w:val="clear" w:pos="2214"/>
        </w:tabs>
        <w:ind w:left="2268"/>
      </w:pPr>
      <w:r w:rsidRPr="00D033FB">
        <w:t>Protection from malware</w:t>
      </w:r>
    </w:p>
    <w:p w14:paraId="270E10DF" w14:textId="77777777" w:rsidR="009D418C" w:rsidRPr="00D033FB" w:rsidRDefault="003022B1" w:rsidP="006714C8">
      <w:pPr>
        <w:pStyle w:val="SingleTxtG"/>
        <w:numPr>
          <w:ilvl w:val="0"/>
          <w:numId w:val="26"/>
        </w:numPr>
        <w:tabs>
          <w:tab w:val="clear" w:pos="2214"/>
        </w:tabs>
        <w:ind w:left="2268"/>
      </w:pPr>
      <w:r w:rsidRPr="00D033FB">
        <w:lastRenderedPageBreak/>
        <w:t>Logging and monitoring</w:t>
      </w:r>
    </w:p>
    <w:p w14:paraId="61A9FED2" w14:textId="77777777" w:rsidR="009D418C" w:rsidRPr="00D033FB" w:rsidRDefault="009D418C" w:rsidP="006714C8">
      <w:pPr>
        <w:pStyle w:val="SingleTxtG"/>
        <w:numPr>
          <w:ilvl w:val="0"/>
          <w:numId w:val="26"/>
        </w:numPr>
        <w:tabs>
          <w:tab w:val="clear" w:pos="2214"/>
        </w:tabs>
        <w:ind w:left="2268"/>
      </w:pPr>
      <w:r w:rsidRPr="00D033FB">
        <w:t>Control of operational software</w:t>
      </w:r>
    </w:p>
    <w:p w14:paraId="51A1A6E3" w14:textId="77777777" w:rsidR="009D418C" w:rsidRPr="00D033FB" w:rsidRDefault="009D418C" w:rsidP="006714C8">
      <w:pPr>
        <w:pStyle w:val="SingleTxtG"/>
        <w:numPr>
          <w:ilvl w:val="0"/>
          <w:numId w:val="26"/>
        </w:numPr>
        <w:tabs>
          <w:tab w:val="clear" w:pos="2214"/>
        </w:tabs>
        <w:ind w:left="2268"/>
      </w:pPr>
      <w:r w:rsidRPr="00D033FB">
        <w:t>Informati</w:t>
      </w:r>
      <w:r w:rsidR="003022B1" w:rsidRPr="00D033FB">
        <w:t>on systems audit considerations</w:t>
      </w:r>
    </w:p>
    <w:p w14:paraId="418C422F" w14:textId="77777777" w:rsidR="009D418C" w:rsidRPr="00D033FB" w:rsidRDefault="006714C8" w:rsidP="006714C8">
      <w:pPr>
        <w:pStyle w:val="SingleTxtG"/>
      </w:pPr>
      <w:r>
        <w:t>3.9.</w:t>
      </w:r>
      <w:r>
        <w:tab/>
      </w:r>
      <w:r w:rsidR="00CC1B12" w:rsidRPr="00AD306A">
        <w:t>System Design</w:t>
      </w:r>
    </w:p>
    <w:p w14:paraId="3CD3D83F" w14:textId="77777777" w:rsidR="009D418C" w:rsidRPr="00E24295" w:rsidRDefault="006714C8" w:rsidP="006714C8">
      <w:pPr>
        <w:pStyle w:val="SingleTxtG"/>
      </w:pPr>
      <w:r>
        <w:t>3.9.1.</w:t>
      </w:r>
      <w:r>
        <w:tab/>
      </w:r>
      <w:r w:rsidR="009D418C" w:rsidRPr="002526B8">
        <w:t xml:space="preserve">The following </w:t>
      </w:r>
      <w:r w:rsidR="00BD4CC9">
        <w:t>points</w:t>
      </w:r>
      <w:r w:rsidR="009D418C" w:rsidRPr="002526B8">
        <w:t xml:space="preserve"> </w:t>
      </w:r>
      <w:r w:rsidR="00F509E8" w:rsidRPr="002526B8">
        <w:t xml:space="preserve">may </w:t>
      </w:r>
      <w:r w:rsidR="009D418C" w:rsidRPr="002526B8">
        <w:t>app</w:t>
      </w:r>
      <w:r w:rsidR="003022B1" w:rsidRPr="001C2A6B">
        <w:t>l</w:t>
      </w:r>
      <w:r w:rsidR="00F509E8" w:rsidRPr="00D7409F">
        <w:t>y</w:t>
      </w:r>
      <w:r w:rsidR="003022B1" w:rsidRPr="00E24295">
        <w:t>:</w:t>
      </w:r>
    </w:p>
    <w:p w14:paraId="261BB431" w14:textId="77777777" w:rsidR="009D418C" w:rsidRPr="002526B8" w:rsidRDefault="006714C8" w:rsidP="006714C8">
      <w:pPr>
        <w:pStyle w:val="SingleTxtG"/>
      </w:pPr>
      <w:r>
        <w:t>3.9.1.1.</w:t>
      </w:r>
      <w:r>
        <w:tab/>
      </w:r>
      <w:r w:rsidR="00BD4CC9">
        <w:t>Points</w:t>
      </w:r>
      <w:r w:rsidR="009D418C" w:rsidRPr="00D033FB">
        <w:t xml:space="preserve"> related to </w:t>
      </w:r>
      <w:r w:rsidR="006F785C">
        <w:t>"</w:t>
      </w:r>
      <w:r w:rsidR="009D418C" w:rsidRPr="00D033FB">
        <w:t>Network design</w:t>
      </w:r>
      <w:r w:rsidR="006F785C">
        <w:t>"</w:t>
      </w:r>
    </w:p>
    <w:p w14:paraId="0FDC8456" w14:textId="77777777" w:rsidR="009D418C" w:rsidRPr="00D033FB" w:rsidRDefault="009D418C" w:rsidP="006714C8">
      <w:pPr>
        <w:pStyle w:val="SingleTxtG"/>
        <w:numPr>
          <w:ilvl w:val="0"/>
          <w:numId w:val="27"/>
        </w:numPr>
        <w:tabs>
          <w:tab w:val="clear" w:pos="2214"/>
        </w:tabs>
        <w:ind w:left="2268"/>
      </w:pPr>
      <w:r w:rsidRPr="00D033FB">
        <w:t>Avoid flat networks (apply defence in depth, isolation of components and network segregation)</w:t>
      </w:r>
    </w:p>
    <w:p w14:paraId="19CD8420" w14:textId="77777777" w:rsidR="009D418C" w:rsidRPr="00D033FB" w:rsidRDefault="009D418C" w:rsidP="006714C8">
      <w:pPr>
        <w:pStyle w:val="SingleTxtG"/>
        <w:numPr>
          <w:ilvl w:val="0"/>
          <w:numId w:val="27"/>
        </w:numPr>
        <w:tabs>
          <w:tab w:val="clear" w:pos="2214"/>
        </w:tabs>
        <w:ind w:left="2268"/>
      </w:pPr>
      <w:r w:rsidRPr="00D033FB">
        <w:t>Network segmentation and implementation of trust boundaries</w:t>
      </w:r>
    </w:p>
    <w:p w14:paraId="7C5291E5" w14:textId="77777777" w:rsidR="009D418C" w:rsidRPr="00D033FB" w:rsidRDefault="009D418C" w:rsidP="006714C8">
      <w:pPr>
        <w:pStyle w:val="SingleTxtG"/>
        <w:numPr>
          <w:ilvl w:val="0"/>
          <w:numId w:val="27"/>
        </w:numPr>
        <w:tabs>
          <w:tab w:val="clear" w:pos="2214"/>
        </w:tabs>
        <w:ind w:left="2268"/>
      </w:pPr>
      <w:r w:rsidRPr="00D033FB">
        <w:t>Protections of external internet connections, including authentication/verification of messages received and provision of encrypted communication channels</w:t>
      </w:r>
    </w:p>
    <w:p w14:paraId="06B3E8F8" w14:textId="77777777" w:rsidR="009D418C" w:rsidRPr="00D033FB" w:rsidRDefault="009D418C" w:rsidP="006714C8">
      <w:pPr>
        <w:pStyle w:val="SingleTxtG"/>
        <w:numPr>
          <w:ilvl w:val="0"/>
          <w:numId w:val="27"/>
        </w:numPr>
        <w:tabs>
          <w:tab w:val="clear" w:pos="2214"/>
        </w:tabs>
        <w:ind w:left="2268"/>
      </w:pPr>
      <w:r w:rsidRPr="00D033FB">
        <w:t>Sandboxing for protected execution of 3</w:t>
      </w:r>
      <w:r w:rsidRPr="006714C8">
        <w:rPr>
          <w:vertAlign w:val="superscript"/>
        </w:rPr>
        <w:t>rd</w:t>
      </w:r>
      <w:r w:rsidRPr="00D033FB">
        <w:t xml:space="preserve"> party software</w:t>
      </w:r>
    </w:p>
    <w:p w14:paraId="3EFD1F6D" w14:textId="77777777" w:rsidR="009D418C" w:rsidRPr="00D033FB" w:rsidRDefault="009D418C" w:rsidP="006714C8">
      <w:pPr>
        <w:pStyle w:val="SingleTxtG"/>
        <w:numPr>
          <w:ilvl w:val="0"/>
          <w:numId w:val="27"/>
        </w:numPr>
        <w:tabs>
          <w:tab w:val="clear" w:pos="2214"/>
        </w:tabs>
        <w:ind w:left="2268"/>
      </w:pPr>
      <w:r w:rsidRPr="00D033FB">
        <w:t>The use of combinations of gateways, firewalls, intrusion prevention or detection mechanisms, and monitoring are employed to defend systems</w:t>
      </w:r>
    </w:p>
    <w:p w14:paraId="0FAB6E52" w14:textId="77777777" w:rsidR="009D418C" w:rsidRPr="00D033FB" w:rsidRDefault="009D418C" w:rsidP="006714C8">
      <w:pPr>
        <w:pStyle w:val="SingleTxtG"/>
        <w:numPr>
          <w:ilvl w:val="0"/>
          <w:numId w:val="27"/>
        </w:numPr>
        <w:tabs>
          <w:tab w:val="clear" w:pos="2214"/>
        </w:tabs>
        <w:ind w:left="2268"/>
      </w:pPr>
      <w:r w:rsidRPr="00D033FB">
        <w:t>Ensure all internal and external connections (user and entity) go through an appropriate and adequate form of authentication. Be assured that t</w:t>
      </w:r>
      <w:r w:rsidR="003022B1" w:rsidRPr="00D033FB">
        <w:t>his control cannot be bypassed</w:t>
      </w:r>
    </w:p>
    <w:p w14:paraId="3EB3EB79" w14:textId="77777777" w:rsidR="009D418C" w:rsidRPr="00D033FB" w:rsidRDefault="009D418C" w:rsidP="006714C8">
      <w:pPr>
        <w:pStyle w:val="SingleTxtG"/>
        <w:numPr>
          <w:ilvl w:val="0"/>
          <w:numId w:val="27"/>
        </w:numPr>
        <w:tabs>
          <w:tab w:val="clear" w:pos="2214"/>
        </w:tabs>
        <w:ind w:left="2268"/>
      </w:pPr>
      <w:r w:rsidRPr="00D033FB">
        <w:t>Ensure that authentication credentials do n</w:t>
      </w:r>
      <w:r w:rsidR="003022B1" w:rsidRPr="00D033FB">
        <w:t>ot traverse in clear text form</w:t>
      </w:r>
    </w:p>
    <w:p w14:paraId="175D56D4" w14:textId="77777777" w:rsidR="009D418C" w:rsidRPr="006714C8" w:rsidRDefault="006714C8" w:rsidP="006714C8">
      <w:pPr>
        <w:pStyle w:val="SingleTxtG"/>
      </w:pPr>
      <w:r>
        <w:t>3.9.1.2.</w:t>
      </w:r>
      <w:r>
        <w:tab/>
      </w:r>
      <w:r w:rsidR="00BD4CC9" w:rsidRPr="006714C8">
        <w:t>Points</w:t>
      </w:r>
      <w:r w:rsidR="009D418C" w:rsidRPr="006714C8">
        <w:t xml:space="preserve"> related to </w:t>
      </w:r>
      <w:r w:rsidR="006F785C" w:rsidRPr="006714C8">
        <w:t>"</w:t>
      </w:r>
      <w:r w:rsidR="009D418C" w:rsidRPr="006714C8">
        <w:t>Control of data held on vehicles and serv</w:t>
      </w:r>
      <w:r w:rsidR="003022B1" w:rsidRPr="006714C8">
        <w:t>ers and communicated therefrom</w:t>
      </w:r>
      <w:r w:rsidR="006F785C" w:rsidRPr="006714C8">
        <w:t>"</w:t>
      </w:r>
    </w:p>
    <w:p w14:paraId="72D8BCA2" w14:textId="77777777" w:rsidR="00005990" w:rsidRDefault="006714C8" w:rsidP="006714C8">
      <w:pPr>
        <w:pStyle w:val="SingleTxtG"/>
      </w:pPr>
      <w:r>
        <w:tab/>
        <w:t>(a)</w:t>
      </w:r>
      <w:r>
        <w:tab/>
      </w:r>
      <w:r w:rsidR="00005990">
        <w:t>General</w:t>
      </w:r>
    </w:p>
    <w:p w14:paraId="7FC986D6" w14:textId="77777777" w:rsidR="009D418C" w:rsidRPr="00D033FB" w:rsidRDefault="009D418C" w:rsidP="006714C8">
      <w:pPr>
        <w:pStyle w:val="SingleTxtG"/>
        <w:numPr>
          <w:ilvl w:val="0"/>
          <w:numId w:val="28"/>
        </w:numPr>
        <w:tabs>
          <w:tab w:val="clear" w:pos="2214"/>
        </w:tabs>
        <w:ind w:left="2268"/>
      </w:pPr>
      <w:r w:rsidRPr="00D033FB">
        <w:t>Implement appropriate data controls</w:t>
      </w:r>
    </w:p>
    <w:p w14:paraId="7146C6D6" w14:textId="77777777" w:rsidR="00005990" w:rsidRPr="00D033FB" w:rsidRDefault="00005990" w:rsidP="006714C8">
      <w:pPr>
        <w:pStyle w:val="SingleTxtG"/>
        <w:numPr>
          <w:ilvl w:val="0"/>
          <w:numId w:val="28"/>
        </w:numPr>
        <w:tabs>
          <w:tab w:val="clear" w:pos="2214"/>
        </w:tabs>
        <w:ind w:left="2268"/>
      </w:pPr>
      <w:r w:rsidRPr="00D033FB">
        <w:t>Ensure that sensitive information is not compr</w:t>
      </w:r>
      <w:r w:rsidR="000D5E8F">
        <w:t>om</w:t>
      </w:r>
      <w:r w:rsidRPr="00D033FB">
        <w:t>ised</w:t>
      </w:r>
    </w:p>
    <w:p w14:paraId="4346ECC3" w14:textId="77777777" w:rsidR="009D418C" w:rsidRPr="00D033FB" w:rsidRDefault="009D418C" w:rsidP="006714C8">
      <w:pPr>
        <w:pStyle w:val="SingleTxtG"/>
        <w:numPr>
          <w:ilvl w:val="0"/>
          <w:numId w:val="28"/>
        </w:numPr>
        <w:tabs>
          <w:tab w:val="clear" w:pos="2214"/>
        </w:tabs>
        <w:ind w:left="2268"/>
      </w:pPr>
      <w:r w:rsidRPr="00D033FB">
        <w:t>Apply data minimisation and purpose limitation techniques to reduce the impact should data be lost</w:t>
      </w:r>
    </w:p>
    <w:p w14:paraId="12F5D9C5" w14:textId="77777777" w:rsidR="009D418C" w:rsidRPr="00D033FB" w:rsidRDefault="009D418C" w:rsidP="006714C8">
      <w:pPr>
        <w:pStyle w:val="SingleTxtG"/>
        <w:numPr>
          <w:ilvl w:val="0"/>
          <w:numId w:val="28"/>
        </w:numPr>
        <w:tabs>
          <w:tab w:val="clear" w:pos="2214"/>
        </w:tabs>
        <w:ind w:left="2268"/>
      </w:pPr>
      <w:r w:rsidRPr="00D033FB">
        <w:t>Data minimisation techniques applied to communications</w:t>
      </w:r>
    </w:p>
    <w:p w14:paraId="7CB027BD" w14:textId="77777777" w:rsidR="005E5512" w:rsidRPr="00D033FB" w:rsidRDefault="005E5512" w:rsidP="006714C8">
      <w:pPr>
        <w:pStyle w:val="SingleTxtG"/>
        <w:numPr>
          <w:ilvl w:val="0"/>
          <w:numId w:val="28"/>
        </w:numPr>
        <w:tabs>
          <w:tab w:val="clear" w:pos="2214"/>
        </w:tabs>
        <w:ind w:left="2268"/>
      </w:pPr>
      <w:r w:rsidRPr="00D033FB">
        <w:t>Systems are designed so that end-users can efficiently and appropriately access, delete and manage their personal data</w:t>
      </w:r>
    </w:p>
    <w:p w14:paraId="0CF18150" w14:textId="77777777" w:rsidR="005E5512" w:rsidRPr="00D033FB" w:rsidRDefault="005E5512" w:rsidP="006714C8">
      <w:pPr>
        <w:pStyle w:val="SingleTxtG"/>
        <w:numPr>
          <w:ilvl w:val="0"/>
          <w:numId w:val="28"/>
        </w:numPr>
        <w:tabs>
          <w:tab w:val="clear" w:pos="2214"/>
        </w:tabs>
        <w:ind w:left="2268"/>
      </w:pPr>
      <w:r w:rsidRPr="00D033FB">
        <w:t>Apply techniques to prevent fraudulent manipulation of critical system data</w:t>
      </w:r>
    </w:p>
    <w:p w14:paraId="27FA9316" w14:textId="77777777" w:rsidR="005E5512" w:rsidRDefault="005E5512" w:rsidP="006714C8">
      <w:pPr>
        <w:pStyle w:val="SingleTxtG"/>
        <w:numPr>
          <w:ilvl w:val="0"/>
          <w:numId w:val="28"/>
        </w:numPr>
        <w:tabs>
          <w:tab w:val="clear" w:pos="2214"/>
        </w:tabs>
        <w:ind w:left="2268"/>
      </w:pPr>
      <w:r w:rsidRPr="00095ECC">
        <w:t>Apply strict write permissions and authentication measures for updating/ accessing vehicle parameters</w:t>
      </w:r>
    </w:p>
    <w:p w14:paraId="52E96F3C" w14:textId="77777777" w:rsidR="005E5512" w:rsidRPr="00D033FB" w:rsidRDefault="005E5512" w:rsidP="006714C8">
      <w:pPr>
        <w:pStyle w:val="SingleTxtG"/>
        <w:numPr>
          <w:ilvl w:val="0"/>
          <w:numId w:val="28"/>
        </w:numPr>
        <w:tabs>
          <w:tab w:val="clear" w:pos="2214"/>
        </w:tabs>
        <w:ind w:left="2268"/>
      </w:pPr>
      <w:r w:rsidRPr="00D033FB">
        <w:t>Ensure secure flag is set to prevent accidental transmission in the vehicular network</w:t>
      </w:r>
    </w:p>
    <w:p w14:paraId="605D2C22" w14:textId="77777777" w:rsidR="005E5512" w:rsidRDefault="006714C8" w:rsidP="006714C8">
      <w:pPr>
        <w:pStyle w:val="SingleTxtG"/>
      </w:pPr>
      <w:r>
        <w:tab/>
        <w:t>(b)</w:t>
      </w:r>
      <w:r>
        <w:tab/>
      </w:r>
      <w:r w:rsidR="005E5512">
        <w:t>Use of cryptography</w:t>
      </w:r>
    </w:p>
    <w:p w14:paraId="7172FE4C" w14:textId="77777777" w:rsidR="009D418C" w:rsidRPr="00D033FB" w:rsidRDefault="00F509E8" w:rsidP="006714C8">
      <w:pPr>
        <w:pStyle w:val="SingleTxtG"/>
        <w:numPr>
          <w:ilvl w:val="0"/>
          <w:numId w:val="29"/>
        </w:numPr>
        <w:tabs>
          <w:tab w:val="clear" w:pos="2214"/>
        </w:tabs>
        <w:ind w:left="2268"/>
      </w:pPr>
      <w:r w:rsidRPr="00D033FB">
        <w:t>A</w:t>
      </w:r>
      <w:r w:rsidR="009D418C" w:rsidRPr="00D033FB">
        <w:t xml:space="preserve"> policy on the use of cryptographic controls for protection of information </w:t>
      </w:r>
      <w:r w:rsidRPr="00D033FB">
        <w:t xml:space="preserve">is </w:t>
      </w:r>
      <w:r w:rsidR="009D418C" w:rsidRPr="00D033FB">
        <w:t xml:space="preserve">developed and followed. This </w:t>
      </w:r>
      <w:r w:rsidRPr="00D033FB">
        <w:t xml:space="preserve">should </w:t>
      </w:r>
      <w:r w:rsidR="009D418C" w:rsidRPr="00D033FB">
        <w:t>include an identification of what data is held and the n</w:t>
      </w:r>
      <w:r w:rsidR="00BF2F36" w:rsidRPr="00D033FB">
        <w:t>eed to protect it</w:t>
      </w:r>
    </w:p>
    <w:p w14:paraId="6392A3AA" w14:textId="77777777" w:rsidR="009D418C" w:rsidRPr="00D033FB" w:rsidRDefault="009D418C" w:rsidP="006714C8">
      <w:pPr>
        <w:pStyle w:val="SingleTxtG"/>
        <w:numPr>
          <w:ilvl w:val="0"/>
          <w:numId w:val="29"/>
        </w:numPr>
        <w:tabs>
          <w:tab w:val="clear" w:pos="2214"/>
        </w:tabs>
        <w:ind w:left="2268"/>
      </w:pPr>
      <w:r w:rsidRPr="00D033FB">
        <w:t>Secure s</w:t>
      </w:r>
      <w:r w:rsidR="00BF2F36" w:rsidRPr="00D033FB">
        <w:t>torage of sensitive information</w:t>
      </w:r>
      <w:r w:rsidR="005E5512">
        <w:t xml:space="preserve"> should be applied</w:t>
      </w:r>
    </w:p>
    <w:p w14:paraId="0B9DACEB" w14:textId="77777777" w:rsidR="009D418C" w:rsidRPr="00D033FB" w:rsidRDefault="009D418C" w:rsidP="006714C8">
      <w:pPr>
        <w:pStyle w:val="SingleTxtG"/>
        <w:numPr>
          <w:ilvl w:val="0"/>
          <w:numId w:val="29"/>
        </w:numPr>
        <w:tabs>
          <w:tab w:val="clear" w:pos="2214"/>
        </w:tabs>
        <w:ind w:left="2268"/>
      </w:pPr>
      <w:r w:rsidRPr="00D033FB">
        <w:lastRenderedPageBreak/>
        <w:t>Encrypt sensitive data and ensure keys are appropriately and securely managed</w:t>
      </w:r>
    </w:p>
    <w:p w14:paraId="3AFF6606" w14:textId="77777777" w:rsidR="00005990" w:rsidRDefault="00005990" w:rsidP="006714C8">
      <w:pPr>
        <w:pStyle w:val="SingleTxtG"/>
        <w:numPr>
          <w:ilvl w:val="0"/>
          <w:numId w:val="29"/>
        </w:numPr>
        <w:tabs>
          <w:tab w:val="clear" w:pos="2214"/>
        </w:tabs>
        <w:ind w:left="2268"/>
      </w:pPr>
      <w:r>
        <w:t>Use a</w:t>
      </w:r>
      <w:r w:rsidRPr="00D033FB">
        <w:t>ctive memory protection</w:t>
      </w:r>
    </w:p>
    <w:p w14:paraId="72F9C5EC" w14:textId="77777777" w:rsidR="00AD306A" w:rsidRPr="00D033FB" w:rsidRDefault="00AD306A" w:rsidP="006714C8">
      <w:pPr>
        <w:pStyle w:val="SingleTxtG"/>
        <w:numPr>
          <w:ilvl w:val="0"/>
          <w:numId w:val="29"/>
        </w:numPr>
        <w:tabs>
          <w:tab w:val="clear" w:pos="2214"/>
        </w:tabs>
        <w:ind w:left="2268"/>
      </w:pPr>
      <w:r w:rsidRPr="00D033FB">
        <w:t>Consider</w:t>
      </w:r>
      <w:r w:rsidR="00850214">
        <w:t xml:space="preserve"> the</w:t>
      </w:r>
      <w:r w:rsidRPr="00D033FB">
        <w:t xml:space="preserve"> use of Hardware Security Module (HSM), tamper detection, and device authentication techniques to reduce vulnerabilities</w:t>
      </w:r>
    </w:p>
    <w:p w14:paraId="732AF574" w14:textId="77777777" w:rsidR="005E5512" w:rsidRDefault="006714C8" w:rsidP="006714C8">
      <w:pPr>
        <w:pStyle w:val="SingleTxtG"/>
      </w:pPr>
      <w:r>
        <w:tab/>
        <w:t>(c)</w:t>
      </w:r>
      <w:r>
        <w:tab/>
      </w:r>
      <w:r w:rsidR="005E5512">
        <w:t xml:space="preserve">Authentication </w:t>
      </w:r>
    </w:p>
    <w:p w14:paraId="521753C2" w14:textId="77777777" w:rsidR="00783059" w:rsidRDefault="00BD4CC9" w:rsidP="006714C8">
      <w:pPr>
        <w:pStyle w:val="SingleTxtG"/>
        <w:numPr>
          <w:ilvl w:val="0"/>
          <w:numId w:val="30"/>
        </w:numPr>
        <w:tabs>
          <w:tab w:val="clear" w:pos="2214"/>
        </w:tabs>
        <w:ind w:left="2268"/>
      </w:pPr>
      <w:r w:rsidRPr="005E5512">
        <w:t>Ensure that whenever authentication credentials or any other sensitive information is passed, only accept the information via secure information protocols and channels through the vehicle communication channel</w:t>
      </w:r>
    </w:p>
    <w:p w14:paraId="63F5139D" w14:textId="77777777" w:rsidR="009D418C" w:rsidRPr="00D033FB" w:rsidRDefault="009D418C" w:rsidP="006714C8">
      <w:pPr>
        <w:pStyle w:val="SingleTxtG"/>
        <w:numPr>
          <w:ilvl w:val="0"/>
          <w:numId w:val="30"/>
        </w:numPr>
        <w:tabs>
          <w:tab w:val="clear" w:pos="2214"/>
        </w:tabs>
        <w:ind w:left="2268"/>
      </w:pPr>
      <w:r w:rsidRPr="00D033FB">
        <w:t>Ensure all pages enforce the requirement for authentication for sensitive information</w:t>
      </w:r>
    </w:p>
    <w:p w14:paraId="4BFE5B94" w14:textId="77777777" w:rsidR="005E5512" w:rsidRDefault="006714C8" w:rsidP="006714C8">
      <w:pPr>
        <w:pStyle w:val="SingleTxtG"/>
      </w:pPr>
      <w:r>
        <w:tab/>
        <w:t>(d)</w:t>
      </w:r>
      <w:r>
        <w:tab/>
      </w:r>
      <w:r w:rsidR="005E5512">
        <w:t>Co</w:t>
      </w:r>
      <w:commentRangeStart w:id="330"/>
      <w:r w:rsidR="005E5512">
        <w:t>okie</w:t>
      </w:r>
      <w:commentRangeEnd w:id="330"/>
      <w:r w:rsidR="0034052A">
        <w:rPr>
          <w:rStyle w:val="CommentReference"/>
          <w:rFonts w:cs="Times New Roman"/>
          <w:bCs w:val="0"/>
          <w:szCs w:val="20"/>
          <w:lang w:val="en-GB"/>
        </w:rPr>
        <w:commentReference w:id="330"/>
      </w:r>
      <w:r w:rsidR="005E5512">
        <w:t>s</w:t>
      </w:r>
    </w:p>
    <w:p w14:paraId="780C2C08" w14:textId="77777777" w:rsidR="009D418C" w:rsidRPr="00D033FB" w:rsidRDefault="009D418C" w:rsidP="006714C8">
      <w:pPr>
        <w:pStyle w:val="SingleTxtG"/>
        <w:numPr>
          <w:ilvl w:val="0"/>
          <w:numId w:val="31"/>
        </w:numPr>
        <w:tabs>
          <w:tab w:val="clear" w:pos="2214"/>
        </w:tabs>
        <w:ind w:left="2268"/>
      </w:pPr>
      <w:r w:rsidRPr="00D033FB">
        <w:t xml:space="preserve">Determine if all state transitions in the application code properly check for </w:t>
      </w:r>
      <w:r w:rsidR="00BF2F36" w:rsidRPr="00D033FB">
        <w:t>cookies and enforce their use</w:t>
      </w:r>
    </w:p>
    <w:p w14:paraId="060224FF" w14:textId="77777777" w:rsidR="005E5512" w:rsidRPr="00D033FB" w:rsidRDefault="005E5512" w:rsidP="006714C8">
      <w:pPr>
        <w:pStyle w:val="SingleTxtG"/>
        <w:numPr>
          <w:ilvl w:val="0"/>
          <w:numId w:val="31"/>
        </w:numPr>
        <w:tabs>
          <w:tab w:val="clear" w:pos="2214"/>
        </w:tabs>
        <w:ind w:left="2268"/>
      </w:pPr>
      <w:r w:rsidRPr="00D033FB">
        <w:t>Ensure that unauthorized activities cannot take place via cookie manipulation</w:t>
      </w:r>
    </w:p>
    <w:p w14:paraId="1B52084E" w14:textId="77777777" w:rsidR="009D418C" w:rsidRPr="00D033FB" w:rsidRDefault="009D418C" w:rsidP="006714C8">
      <w:pPr>
        <w:pStyle w:val="SingleTxtG"/>
        <w:numPr>
          <w:ilvl w:val="0"/>
          <w:numId w:val="31"/>
        </w:numPr>
        <w:tabs>
          <w:tab w:val="clear" w:pos="2214"/>
        </w:tabs>
        <w:ind w:left="2268"/>
      </w:pPr>
      <w:r w:rsidRPr="00D033FB">
        <w:t>Ensure cookies contain as little private</w:t>
      </w:r>
      <w:r w:rsidR="00947E1E" w:rsidRPr="00D033FB">
        <w:t xml:space="preserve"> </w:t>
      </w:r>
      <w:r w:rsidRPr="00D033FB">
        <w:t>(user/d</w:t>
      </w:r>
      <w:r w:rsidR="00BF2F36" w:rsidRPr="00D033FB">
        <w:t>river) information as possible</w:t>
      </w:r>
    </w:p>
    <w:p w14:paraId="35155E9F" w14:textId="77777777" w:rsidR="005E5512" w:rsidRDefault="009D418C" w:rsidP="006714C8">
      <w:pPr>
        <w:pStyle w:val="SingleTxtG"/>
        <w:numPr>
          <w:ilvl w:val="0"/>
          <w:numId w:val="31"/>
        </w:numPr>
        <w:tabs>
          <w:tab w:val="clear" w:pos="2214"/>
        </w:tabs>
        <w:ind w:left="2268"/>
      </w:pPr>
      <w:r w:rsidRPr="005E5512">
        <w:t>Ensure entire cookie is encrypted if sensitive d</w:t>
      </w:r>
      <w:r w:rsidR="00BF2F36" w:rsidRPr="005E5512">
        <w:t>ata is persisted in the cookie</w:t>
      </w:r>
    </w:p>
    <w:p w14:paraId="0FDBBBC7" w14:textId="77777777" w:rsidR="005E5512" w:rsidRDefault="005E5512" w:rsidP="006714C8">
      <w:pPr>
        <w:pStyle w:val="SingleTxtG"/>
        <w:numPr>
          <w:ilvl w:val="0"/>
          <w:numId w:val="31"/>
        </w:numPr>
        <w:tabs>
          <w:tab w:val="clear" w:pos="2214"/>
        </w:tabs>
        <w:ind w:left="2268"/>
      </w:pPr>
      <w:r w:rsidRPr="005E5512">
        <w:t>Define all cookies being used by the application, their name, and why they are needed</w:t>
      </w:r>
    </w:p>
    <w:p w14:paraId="7BBF75BD" w14:textId="77777777" w:rsidR="005E5512" w:rsidRDefault="006714C8" w:rsidP="006714C8">
      <w:pPr>
        <w:pStyle w:val="SingleTxtG"/>
      </w:pPr>
      <w:r>
        <w:tab/>
        <w:t>(e)</w:t>
      </w:r>
      <w:r>
        <w:tab/>
      </w:r>
      <w:r w:rsidR="005E5512">
        <w:t>Data validation</w:t>
      </w:r>
    </w:p>
    <w:p w14:paraId="7B14D98E" w14:textId="77777777" w:rsidR="00005990" w:rsidRPr="006714C8" w:rsidRDefault="00005990" w:rsidP="006714C8">
      <w:pPr>
        <w:pStyle w:val="SingleTxtG"/>
        <w:numPr>
          <w:ilvl w:val="0"/>
          <w:numId w:val="32"/>
        </w:numPr>
        <w:tabs>
          <w:tab w:val="clear" w:pos="2214"/>
        </w:tabs>
        <w:ind w:left="2268"/>
      </w:pPr>
      <w:r w:rsidRPr="006714C8">
        <w:t>Ensure session data is being validated</w:t>
      </w:r>
    </w:p>
    <w:p w14:paraId="69EB0D33" w14:textId="77777777" w:rsidR="00005990" w:rsidRPr="006714C8" w:rsidRDefault="00005990" w:rsidP="006714C8">
      <w:pPr>
        <w:pStyle w:val="SingleTxtG"/>
        <w:numPr>
          <w:ilvl w:val="0"/>
          <w:numId w:val="32"/>
        </w:numPr>
        <w:tabs>
          <w:tab w:val="clear" w:pos="2214"/>
        </w:tabs>
        <w:ind w:left="2268"/>
      </w:pPr>
      <w:r w:rsidRPr="006714C8">
        <w:t>Ensure that a data validation mechanism is present</w:t>
      </w:r>
    </w:p>
    <w:p w14:paraId="79665E07" w14:textId="77777777" w:rsidR="009D418C" w:rsidRPr="006714C8" w:rsidRDefault="009D418C" w:rsidP="006714C8">
      <w:pPr>
        <w:pStyle w:val="SingleTxtG"/>
        <w:numPr>
          <w:ilvl w:val="0"/>
          <w:numId w:val="32"/>
        </w:numPr>
        <w:tabs>
          <w:tab w:val="clear" w:pos="2214"/>
        </w:tabs>
        <w:ind w:left="2268"/>
      </w:pPr>
      <w:r w:rsidRPr="006714C8">
        <w:t xml:space="preserve">Ensure all input that can (and will) be modified by a </w:t>
      </w:r>
      <w:commentRangeStart w:id="331"/>
      <w:commentRangeStart w:id="332"/>
      <w:r w:rsidRPr="006714C8">
        <w:t>malicious user such as HTTP headers, input fields, hidd</w:t>
      </w:r>
      <w:commentRangeEnd w:id="331"/>
      <w:r w:rsidR="0034052A">
        <w:rPr>
          <w:rStyle w:val="CommentReference"/>
          <w:rFonts w:cs="Times New Roman"/>
          <w:bCs w:val="0"/>
          <w:szCs w:val="20"/>
          <w:lang w:val="en-GB"/>
        </w:rPr>
        <w:commentReference w:id="331"/>
      </w:r>
      <w:commentRangeEnd w:id="332"/>
      <w:r w:rsidR="00257646">
        <w:rPr>
          <w:rStyle w:val="CommentReference"/>
          <w:rFonts w:cs="Times New Roman"/>
          <w:bCs w:val="0"/>
          <w:szCs w:val="20"/>
          <w:lang w:val="en-GB"/>
        </w:rPr>
        <w:commentReference w:id="332"/>
      </w:r>
      <w:r w:rsidRPr="006714C8">
        <w:t>en fields, drop down lists, and other web com</w:t>
      </w:r>
      <w:r w:rsidR="00BF2F36" w:rsidRPr="006714C8">
        <w:t>ponents are properly validated</w:t>
      </w:r>
    </w:p>
    <w:p w14:paraId="67322016" w14:textId="77777777" w:rsidR="009D418C" w:rsidRPr="006714C8" w:rsidRDefault="009D418C" w:rsidP="006714C8">
      <w:pPr>
        <w:pStyle w:val="SingleTxtG"/>
        <w:numPr>
          <w:ilvl w:val="0"/>
          <w:numId w:val="32"/>
        </w:numPr>
        <w:tabs>
          <w:tab w:val="clear" w:pos="2214"/>
        </w:tabs>
        <w:ind w:left="2268"/>
      </w:pPr>
      <w:r w:rsidRPr="006714C8">
        <w:t>Ensure that proper length checks on all i</w:t>
      </w:r>
      <w:r w:rsidR="00BF2F36" w:rsidRPr="006714C8">
        <w:t>nput exist</w:t>
      </w:r>
    </w:p>
    <w:p w14:paraId="0905DB6A" w14:textId="77777777" w:rsidR="009D418C" w:rsidRPr="006714C8" w:rsidRDefault="009D418C" w:rsidP="006714C8">
      <w:pPr>
        <w:pStyle w:val="SingleTxtG"/>
        <w:numPr>
          <w:ilvl w:val="0"/>
          <w:numId w:val="32"/>
        </w:numPr>
        <w:tabs>
          <w:tab w:val="clear" w:pos="2214"/>
        </w:tabs>
        <w:ind w:left="2268"/>
      </w:pPr>
      <w:r w:rsidRPr="006714C8">
        <w:t>Ensure that all fields, cookies, http headers/bodies,</w:t>
      </w:r>
      <w:r w:rsidR="00BF2F36" w:rsidRPr="006714C8">
        <w:t xml:space="preserve"> and form fields are validated</w:t>
      </w:r>
    </w:p>
    <w:p w14:paraId="40BF28CE" w14:textId="77777777" w:rsidR="009D418C" w:rsidRPr="006714C8" w:rsidRDefault="009D418C" w:rsidP="006714C8">
      <w:pPr>
        <w:pStyle w:val="SingleTxtG"/>
        <w:numPr>
          <w:ilvl w:val="0"/>
          <w:numId w:val="32"/>
        </w:numPr>
        <w:tabs>
          <w:tab w:val="clear" w:pos="2214"/>
        </w:tabs>
        <w:ind w:left="2268"/>
      </w:pPr>
      <w:r w:rsidRPr="006714C8">
        <w:t>Ensure that data is well formed and contains onl</w:t>
      </w:r>
      <w:r w:rsidR="00BF2F36" w:rsidRPr="006714C8">
        <w:t>y known good char</w:t>
      </w:r>
      <w:r w:rsidR="00947E1E" w:rsidRPr="006714C8">
        <w:t>acter</w:t>
      </w:r>
      <w:r w:rsidR="00BF2F36" w:rsidRPr="006714C8">
        <w:t>s if possible</w:t>
      </w:r>
    </w:p>
    <w:p w14:paraId="008D42A1" w14:textId="77777777" w:rsidR="009D418C" w:rsidRPr="006714C8" w:rsidRDefault="009D418C" w:rsidP="006714C8">
      <w:pPr>
        <w:pStyle w:val="SingleTxtG"/>
        <w:numPr>
          <w:ilvl w:val="0"/>
          <w:numId w:val="32"/>
        </w:numPr>
        <w:tabs>
          <w:tab w:val="clear" w:pos="2214"/>
        </w:tabs>
        <w:ind w:left="2268"/>
      </w:pPr>
      <w:r w:rsidRPr="006714C8">
        <w:t>Ensure that data valida</w:t>
      </w:r>
      <w:r w:rsidR="00BF2F36" w:rsidRPr="006714C8">
        <w:t>tion occurs on the server side</w:t>
      </w:r>
    </w:p>
    <w:p w14:paraId="4641BB28" w14:textId="77777777" w:rsidR="009D418C" w:rsidRPr="006714C8" w:rsidRDefault="009D418C" w:rsidP="006714C8">
      <w:pPr>
        <w:pStyle w:val="SingleTxtG"/>
        <w:numPr>
          <w:ilvl w:val="0"/>
          <w:numId w:val="32"/>
        </w:numPr>
        <w:tabs>
          <w:tab w:val="clear" w:pos="2214"/>
        </w:tabs>
        <w:ind w:left="2268"/>
      </w:pPr>
      <w:r w:rsidRPr="006714C8">
        <w:t xml:space="preserve">Examine where data validation occurs and if a centralized model </w:t>
      </w:r>
      <w:r w:rsidR="00BF2F36" w:rsidRPr="006714C8">
        <w:t>or decentralized model is used</w:t>
      </w:r>
    </w:p>
    <w:p w14:paraId="62B5CEDD" w14:textId="77777777" w:rsidR="009D418C" w:rsidRPr="006714C8" w:rsidRDefault="009D418C" w:rsidP="006714C8">
      <w:pPr>
        <w:pStyle w:val="SingleTxtG"/>
        <w:numPr>
          <w:ilvl w:val="0"/>
          <w:numId w:val="32"/>
        </w:numPr>
        <w:tabs>
          <w:tab w:val="clear" w:pos="2214"/>
        </w:tabs>
        <w:ind w:left="2268"/>
      </w:pPr>
      <w:r w:rsidRPr="006714C8">
        <w:t>Ensure there are no backdoor</w:t>
      </w:r>
      <w:r w:rsidR="00BF2F36" w:rsidRPr="006714C8">
        <w:t>s in the data validation model</w:t>
      </w:r>
    </w:p>
    <w:p w14:paraId="73CDD7B6" w14:textId="77777777" w:rsidR="009D418C" w:rsidRPr="006714C8" w:rsidRDefault="009D418C" w:rsidP="006714C8">
      <w:pPr>
        <w:pStyle w:val="SingleTxtG"/>
        <w:numPr>
          <w:ilvl w:val="0"/>
          <w:numId w:val="32"/>
        </w:numPr>
        <w:tabs>
          <w:tab w:val="clear" w:pos="2214"/>
        </w:tabs>
        <w:ind w:left="2268"/>
      </w:pPr>
      <w:r w:rsidRPr="006714C8">
        <w:t>Golden Rule: All external input, no matter what it</w:t>
      </w:r>
      <w:r w:rsidR="00BF2F36" w:rsidRPr="006714C8">
        <w:t xml:space="preserve"> is, is examined and validated</w:t>
      </w:r>
    </w:p>
    <w:p w14:paraId="3AD962BE" w14:textId="77777777" w:rsidR="009D418C" w:rsidRPr="002526B8" w:rsidRDefault="006714C8" w:rsidP="006714C8">
      <w:pPr>
        <w:pStyle w:val="SingleTxtG"/>
      </w:pPr>
      <w:r>
        <w:t>3.9.1.3.</w:t>
      </w:r>
      <w:r>
        <w:tab/>
      </w:r>
      <w:r w:rsidR="00BD4CC9">
        <w:t>Points</w:t>
      </w:r>
      <w:r w:rsidR="009D418C" w:rsidRPr="00D033FB">
        <w:t xml:space="preserve"> related to </w:t>
      </w:r>
      <w:r w:rsidR="006F785C">
        <w:t>"</w:t>
      </w:r>
      <w:r w:rsidR="009D418C" w:rsidRPr="00D033FB">
        <w:t>Controls for messages</w:t>
      </w:r>
      <w:r w:rsidR="006F785C">
        <w:t>"</w:t>
      </w:r>
    </w:p>
    <w:p w14:paraId="40ADF627" w14:textId="77777777" w:rsidR="005E5512" w:rsidRPr="00D033FB" w:rsidRDefault="006714C8" w:rsidP="006714C8">
      <w:pPr>
        <w:pStyle w:val="SingleTxtG"/>
      </w:pPr>
      <w:r>
        <w:tab/>
        <w:t>(a)</w:t>
      </w:r>
      <w:r>
        <w:tab/>
      </w:r>
      <w:r w:rsidR="005E5512" w:rsidRPr="00D033FB">
        <w:t>Only allow a safe set of instructions to be passed to a vehicle</w:t>
      </w:r>
    </w:p>
    <w:p w14:paraId="6CC91BEB" w14:textId="77777777" w:rsidR="009D418C" w:rsidRPr="00D033FB" w:rsidRDefault="006714C8" w:rsidP="006714C8">
      <w:pPr>
        <w:pStyle w:val="SingleTxtG"/>
      </w:pPr>
      <w:r>
        <w:tab/>
        <w:t>(b)</w:t>
      </w:r>
      <w:r>
        <w:tab/>
      </w:r>
      <w:r w:rsidR="009D418C" w:rsidRPr="00D033FB">
        <w:t>Message authentication and integrity checking</w:t>
      </w:r>
    </w:p>
    <w:p w14:paraId="7A40F9D5" w14:textId="77777777" w:rsidR="00BD4CC9" w:rsidRPr="00D033FB" w:rsidRDefault="00BD4CC9" w:rsidP="00E96EDE">
      <w:pPr>
        <w:pStyle w:val="SingleTxtG"/>
        <w:numPr>
          <w:ilvl w:val="0"/>
          <w:numId w:val="35"/>
        </w:numPr>
      </w:pPr>
      <w:r w:rsidRPr="00D033FB">
        <w:t>Authentication of data</w:t>
      </w:r>
    </w:p>
    <w:p w14:paraId="29BD5D23" w14:textId="77777777" w:rsidR="00BD4CC9" w:rsidRDefault="00BD4CC9" w:rsidP="00E96EDE">
      <w:pPr>
        <w:pStyle w:val="SingleTxtG"/>
        <w:numPr>
          <w:ilvl w:val="0"/>
          <w:numId w:val="35"/>
        </w:numPr>
      </w:pPr>
      <w:r w:rsidRPr="00D033FB">
        <w:lastRenderedPageBreak/>
        <w:t xml:space="preserve">Verify that the size of received data matches expected values </w:t>
      </w:r>
    </w:p>
    <w:p w14:paraId="60AACBD3" w14:textId="77777777" w:rsidR="00BD4CC9" w:rsidRPr="00D033FB" w:rsidRDefault="00BD4CC9" w:rsidP="00E96EDE">
      <w:pPr>
        <w:pStyle w:val="SingleTxtG"/>
        <w:numPr>
          <w:ilvl w:val="0"/>
          <w:numId w:val="35"/>
        </w:numPr>
      </w:pPr>
      <w:r w:rsidRPr="00D033FB">
        <w:t>Limit and monitor message content and protocols</w:t>
      </w:r>
    </w:p>
    <w:p w14:paraId="135A3BC4" w14:textId="77777777" w:rsidR="00BD4CC9" w:rsidRPr="00D033FB" w:rsidRDefault="00BD4CC9" w:rsidP="00E96EDE">
      <w:pPr>
        <w:pStyle w:val="SingleTxtG"/>
        <w:numPr>
          <w:ilvl w:val="0"/>
          <w:numId w:val="35"/>
        </w:numPr>
      </w:pPr>
      <w:r w:rsidRPr="00D033FB">
        <w:t>Employing rate limiting measures based on context</w:t>
      </w:r>
    </w:p>
    <w:p w14:paraId="07B38714" w14:textId="77777777" w:rsidR="00BD4CC9" w:rsidRPr="00D033FB" w:rsidRDefault="00BD4CC9" w:rsidP="00E96EDE">
      <w:pPr>
        <w:pStyle w:val="SingleTxtG"/>
        <w:numPr>
          <w:ilvl w:val="0"/>
          <w:numId w:val="35"/>
        </w:numPr>
      </w:pPr>
      <w:r w:rsidRPr="00D033FB">
        <w:t>Input validation for all messages</w:t>
      </w:r>
    </w:p>
    <w:p w14:paraId="0D51B893" w14:textId="77777777" w:rsidR="00BD4CC9" w:rsidRPr="00D033FB" w:rsidRDefault="00CD61E4" w:rsidP="00CD61E4">
      <w:pPr>
        <w:pStyle w:val="SingleTxtG"/>
      </w:pPr>
      <w:r>
        <w:tab/>
        <w:t>(c)</w:t>
      </w:r>
      <w:r>
        <w:tab/>
      </w:r>
      <w:r w:rsidR="00BD4CC9" w:rsidRPr="00D033FB">
        <w:t>Application based input validation (in terms of what kind of data/input the affected application is expecting)</w:t>
      </w:r>
    </w:p>
    <w:p w14:paraId="13229C9F" w14:textId="77777777" w:rsidR="009D418C" w:rsidRPr="00D033FB" w:rsidRDefault="00CD61E4" w:rsidP="00CD61E4">
      <w:pPr>
        <w:pStyle w:val="SingleTxtG"/>
      </w:pPr>
      <w:r>
        <w:tab/>
        <w:t>(d)</w:t>
      </w:r>
      <w:r>
        <w:tab/>
      </w:r>
      <w:r w:rsidR="009D418C" w:rsidRPr="00D033FB">
        <w:t>Consistency checks using other vehicle sensors (e.g. temperature, radar…)</w:t>
      </w:r>
    </w:p>
    <w:p w14:paraId="31DF4299" w14:textId="77777777" w:rsidR="009D418C" w:rsidRPr="00D033FB" w:rsidRDefault="00CD61E4" w:rsidP="00CD61E4">
      <w:pPr>
        <w:pStyle w:val="SingleTxtG"/>
      </w:pPr>
      <w:r>
        <w:tab/>
        <w:t>(e)</w:t>
      </w:r>
      <w:r>
        <w:tab/>
      </w:r>
      <w:r w:rsidR="009D418C" w:rsidRPr="00D033FB">
        <w:t>Setting acknowledgement messages for V2X messages (currently not standardised)</w:t>
      </w:r>
    </w:p>
    <w:p w14:paraId="5D0AC252" w14:textId="77777777" w:rsidR="009D418C" w:rsidRPr="00D033FB" w:rsidRDefault="00CD61E4" w:rsidP="00CD61E4">
      <w:pPr>
        <w:pStyle w:val="SingleTxtG"/>
      </w:pPr>
      <w:r>
        <w:tab/>
        <w:t>(f)</w:t>
      </w:r>
      <w:r>
        <w:tab/>
      </w:r>
      <w:r w:rsidR="009D418C" w:rsidRPr="00D033FB">
        <w:t>Techniques to prevent replay attacks, such as timestamping and use of freshness values</w:t>
      </w:r>
    </w:p>
    <w:p w14:paraId="00CD9C5C" w14:textId="77777777" w:rsidR="009D418C" w:rsidRPr="00D033FB" w:rsidRDefault="00CD61E4" w:rsidP="00CD61E4">
      <w:pPr>
        <w:pStyle w:val="SingleTxtG"/>
      </w:pPr>
      <w:r>
        <w:tab/>
        <w:t>(g)</w:t>
      </w:r>
      <w:r>
        <w:tab/>
      </w:r>
      <w:r w:rsidR="009D418C" w:rsidRPr="00D033FB">
        <w:t>Timestamping messages and setting expiration time for messages</w:t>
      </w:r>
    </w:p>
    <w:p w14:paraId="6AF41D5B" w14:textId="77777777" w:rsidR="009D418C" w:rsidRPr="00D033FB" w:rsidRDefault="00CD61E4" w:rsidP="00CD61E4">
      <w:pPr>
        <w:pStyle w:val="SingleTxtG"/>
      </w:pPr>
      <w:r>
        <w:tab/>
        <w:t>(e)</w:t>
      </w:r>
      <w:r>
        <w:tab/>
      </w:r>
      <w:r w:rsidR="009D418C" w:rsidRPr="00D033FB">
        <w:t xml:space="preserve">Ensure that whenever authentication credentials or any other sensitive information is passed, only accept the information via the HTTP </w:t>
      </w:r>
      <w:r w:rsidR="006F785C">
        <w:t>"</w:t>
      </w:r>
      <w:r w:rsidR="009D418C" w:rsidRPr="00D033FB">
        <w:t>POST</w:t>
      </w:r>
      <w:r w:rsidR="006F785C">
        <w:t>"</w:t>
      </w:r>
      <w:r w:rsidR="009D418C" w:rsidRPr="00D033FB">
        <w:t xml:space="preserve"> method and will not accep</w:t>
      </w:r>
      <w:r w:rsidR="00BF2F36" w:rsidRPr="00D033FB">
        <w:t xml:space="preserve">t it via the HTTP </w:t>
      </w:r>
      <w:r w:rsidR="006F785C">
        <w:t>"</w:t>
      </w:r>
      <w:r w:rsidR="00BF2F36" w:rsidRPr="00D033FB">
        <w:t>GET</w:t>
      </w:r>
      <w:r w:rsidR="006F785C">
        <w:t>"</w:t>
      </w:r>
      <w:r w:rsidR="00BF2F36" w:rsidRPr="00D033FB">
        <w:t xml:space="preserve"> method</w:t>
      </w:r>
    </w:p>
    <w:p w14:paraId="32172525" w14:textId="77777777" w:rsidR="009D418C" w:rsidRPr="00D033FB" w:rsidRDefault="00CD61E4" w:rsidP="00CD61E4">
      <w:pPr>
        <w:pStyle w:val="SingleTxtG"/>
      </w:pPr>
      <w:r>
        <w:tab/>
        <w:t>(g)</w:t>
      </w:r>
      <w:r>
        <w:tab/>
      </w:r>
      <w:r w:rsidR="009D418C" w:rsidRPr="00D033FB">
        <w:t xml:space="preserve">Any page deemed by the business or the development team as being outside the scope of authentication should be reviewed in order to assess any </w:t>
      </w:r>
      <w:r w:rsidR="00BF2F36" w:rsidRPr="00D033FB">
        <w:t>possibility of security breach</w:t>
      </w:r>
    </w:p>
    <w:p w14:paraId="3CF8CFD6" w14:textId="77777777" w:rsidR="009D418C" w:rsidRPr="00D033FB" w:rsidRDefault="00CD61E4" w:rsidP="00CD61E4">
      <w:pPr>
        <w:pStyle w:val="SingleTxtG"/>
      </w:pPr>
      <w:r>
        <w:t>3.10.</w:t>
      </w:r>
      <w:r>
        <w:tab/>
      </w:r>
      <w:r w:rsidR="009D418C" w:rsidRPr="00D033FB">
        <w:t xml:space="preserve">System </w:t>
      </w:r>
      <w:r w:rsidR="00AB682B">
        <w:t>Software</w:t>
      </w:r>
      <w:r w:rsidR="00AB682B" w:rsidRPr="00D033FB">
        <w:t xml:space="preserve"> </w:t>
      </w:r>
      <w:r w:rsidR="009D418C" w:rsidRPr="00D033FB">
        <w:t>security - acquisition, development and maintenance</w:t>
      </w:r>
    </w:p>
    <w:p w14:paraId="304A24F4" w14:textId="77777777" w:rsidR="00783059" w:rsidRPr="00E24295" w:rsidRDefault="00CD61E4" w:rsidP="00CD61E4">
      <w:pPr>
        <w:pStyle w:val="SingleTxtG"/>
        <w:rPr>
          <w:iCs/>
        </w:rPr>
      </w:pPr>
      <w:r>
        <w:rPr>
          <w:iCs/>
        </w:rPr>
        <w:t>3.10.1.</w:t>
      </w:r>
      <w:r>
        <w:rPr>
          <w:iCs/>
        </w:rPr>
        <w:tab/>
      </w:r>
      <w:r w:rsidR="009D418C" w:rsidRPr="002526B8">
        <w:rPr>
          <w:iCs/>
        </w:rPr>
        <w:t>The following</w:t>
      </w:r>
      <w:r w:rsidR="00BF2F36" w:rsidRPr="002526B8">
        <w:rPr>
          <w:iCs/>
        </w:rPr>
        <w:t xml:space="preserve"> </w:t>
      </w:r>
      <w:r w:rsidR="00BD4CC9" w:rsidRPr="007F56A1">
        <w:rPr>
          <w:iCs/>
        </w:rPr>
        <w:t>points</w:t>
      </w:r>
      <w:r w:rsidR="00BF2F36" w:rsidRPr="002526B8">
        <w:rPr>
          <w:iCs/>
        </w:rPr>
        <w:t xml:space="preserve"> </w:t>
      </w:r>
      <w:r w:rsidR="00947E1E" w:rsidRPr="002526B8">
        <w:rPr>
          <w:iCs/>
        </w:rPr>
        <w:t xml:space="preserve">may </w:t>
      </w:r>
      <w:r w:rsidR="00BF2F36" w:rsidRPr="002526B8">
        <w:rPr>
          <w:iCs/>
        </w:rPr>
        <w:t>appl</w:t>
      </w:r>
      <w:r w:rsidR="00947E1E" w:rsidRPr="001C2A6B">
        <w:rPr>
          <w:iCs/>
        </w:rPr>
        <w:t>y</w:t>
      </w:r>
      <w:r w:rsidR="00BF2F36" w:rsidRPr="00D7409F">
        <w:rPr>
          <w:iCs/>
        </w:rPr>
        <w:t>:</w:t>
      </w:r>
    </w:p>
    <w:p w14:paraId="277860CF" w14:textId="77777777" w:rsidR="009D418C" w:rsidRPr="00D033FB" w:rsidRDefault="009D418C" w:rsidP="00E96EDE">
      <w:pPr>
        <w:pStyle w:val="SingleTxtG"/>
        <w:numPr>
          <w:ilvl w:val="0"/>
          <w:numId w:val="36"/>
        </w:numPr>
      </w:pPr>
      <w:r w:rsidRPr="00D033FB">
        <w:t>Secure communications used for updates</w:t>
      </w:r>
    </w:p>
    <w:p w14:paraId="5026B991" w14:textId="77777777" w:rsidR="009D418C" w:rsidRPr="00D033FB" w:rsidRDefault="009D418C" w:rsidP="00E96EDE">
      <w:pPr>
        <w:pStyle w:val="SingleTxtG"/>
        <w:numPr>
          <w:ilvl w:val="0"/>
          <w:numId w:val="36"/>
        </w:numPr>
      </w:pPr>
      <w:r w:rsidRPr="00D033FB">
        <w:t xml:space="preserve">Implement </w:t>
      </w:r>
      <w:r w:rsidR="00947E1E" w:rsidRPr="00D033FB">
        <w:t>c</w:t>
      </w:r>
      <w:r w:rsidRPr="00D033FB">
        <w:t>ryptographic protection and signing of software updates</w:t>
      </w:r>
    </w:p>
    <w:p w14:paraId="78A9DDBE" w14:textId="77777777" w:rsidR="009D418C" w:rsidRPr="00D033FB" w:rsidRDefault="009D418C" w:rsidP="00E96EDE">
      <w:pPr>
        <w:pStyle w:val="SingleTxtG"/>
        <w:numPr>
          <w:ilvl w:val="0"/>
          <w:numId w:val="36"/>
        </w:numPr>
      </w:pPr>
      <w:r w:rsidRPr="00D033FB">
        <w:t>Implement the use of configuration templates and policies</w:t>
      </w:r>
    </w:p>
    <w:p w14:paraId="27ACBBB5" w14:textId="77777777" w:rsidR="009D418C" w:rsidRPr="00D033FB" w:rsidRDefault="009D418C" w:rsidP="00E96EDE">
      <w:pPr>
        <w:pStyle w:val="SingleTxtG"/>
        <w:numPr>
          <w:ilvl w:val="0"/>
          <w:numId w:val="36"/>
        </w:numPr>
      </w:pPr>
      <w:r w:rsidRPr="00D033FB">
        <w:t>Ensure configuration control and that it is possible to roll-back updates</w:t>
      </w:r>
    </w:p>
    <w:p w14:paraId="28A9E7FF" w14:textId="77777777" w:rsidR="009D418C" w:rsidRPr="00D033FB" w:rsidRDefault="009D418C" w:rsidP="00E96EDE">
      <w:pPr>
        <w:pStyle w:val="SingleTxtG"/>
        <w:numPr>
          <w:ilvl w:val="0"/>
          <w:numId w:val="36"/>
        </w:numPr>
      </w:pPr>
      <w:r w:rsidRPr="00D033FB">
        <w:t>Version and timestamp and logging of updates</w:t>
      </w:r>
    </w:p>
    <w:p w14:paraId="1935E1EE" w14:textId="77777777" w:rsidR="009D418C" w:rsidRPr="00D033FB" w:rsidRDefault="009D418C" w:rsidP="00E96EDE">
      <w:pPr>
        <w:pStyle w:val="SingleTxtG"/>
        <w:numPr>
          <w:ilvl w:val="0"/>
          <w:numId w:val="36"/>
        </w:numPr>
      </w:pPr>
      <w:r w:rsidRPr="00D033FB">
        <w:t>Ensure the veracity of the update</w:t>
      </w:r>
    </w:p>
    <w:p w14:paraId="43291518" w14:textId="77777777" w:rsidR="009D418C" w:rsidRPr="00D033FB" w:rsidRDefault="009D418C" w:rsidP="00E96EDE">
      <w:pPr>
        <w:pStyle w:val="SingleTxtG"/>
        <w:numPr>
          <w:ilvl w:val="0"/>
          <w:numId w:val="36"/>
        </w:numPr>
      </w:pPr>
      <w:r w:rsidRPr="00D033FB">
        <w:t>Establish secure update procedures, including configuration templates and policies for updates</w:t>
      </w:r>
    </w:p>
    <w:p w14:paraId="1A1B04F3" w14:textId="77777777" w:rsidR="004B2D42" w:rsidRPr="00CD61E4" w:rsidRDefault="00B20079" w:rsidP="00E96EDE">
      <w:pPr>
        <w:pStyle w:val="SingleTxtG"/>
        <w:numPr>
          <w:ilvl w:val="0"/>
          <w:numId w:val="36"/>
        </w:numPr>
      </w:pPr>
      <w:r>
        <w:t xml:space="preserve">For updates, </w:t>
      </w:r>
      <w:r w:rsidR="00060BFF" w:rsidRPr="00A87BC5">
        <w:t>applications s</w:t>
      </w:r>
      <w:r w:rsidR="00060BFF">
        <w:t xml:space="preserve">hould be reviewed and tested to </w:t>
      </w:r>
      <w:r w:rsidR="00060BFF" w:rsidRPr="00A87BC5">
        <w:t>ensure there is no adverse i</w:t>
      </w:r>
      <w:r w:rsidR="00BE68BB">
        <w:t xml:space="preserve">mpact on vehicle and organisational </w:t>
      </w:r>
      <w:r w:rsidR="00060BFF" w:rsidRPr="00A87BC5">
        <w:t>security.</w:t>
      </w:r>
    </w:p>
    <w:p w14:paraId="19999FD8" w14:textId="77777777" w:rsidR="00923A46" w:rsidRPr="00D033FB" w:rsidRDefault="00CD61E4" w:rsidP="00CD61E4">
      <w:pPr>
        <w:pStyle w:val="SingleTxtG"/>
      </w:pPr>
      <w:r>
        <w:t>3.10.1.1.</w:t>
      </w:r>
      <w:r>
        <w:tab/>
      </w:r>
      <w:r w:rsidR="00BD4CC9">
        <w:t>Points</w:t>
      </w:r>
      <w:r w:rsidR="00923A46" w:rsidRPr="00D033FB">
        <w:t xml:space="preserve"> related to </w:t>
      </w:r>
      <w:r w:rsidR="006F785C">
        <w:t>"</w:t>
      </w:r>
      <w:r w:rsidR="005833B3">
        <w:t>Secure software</w:t>
      </w:r>
      <w:r w:rsidR="00923A46">
        <w:t xml:space="preserve"> development</w:t>
      </w:r>
      <w:r w:rsidR="006F785C">
        <w:t>"</w:t>
      </w:r>
    </w:p>
    <w:p w14:paraId="3595D279" w14:textId="77777777" w:rsidR="00923A46" w:rsidRPr="00D033FB" w:rsidRDefault="00CD61E4" w:rsidP="00CD61E4">
      <w:pPr>
        <w:pStyle w:val="SingleTxtG"/>
      </w:pPr>
      <w:r>
        <w:tab/>
        <w:t>(a)</w:t>
      </w:r>
      <w:r>
        <w:tab/>
      </w:r>
      <w:r w:rsidR="009F7F1E">
        <w:t>A</w:t>
      </w:r>
      <w:r w:rsidR="00923A46" w:rsidRPr="00D033FB">
        <w:t>dopt secure coding practices</w:t>
      </w:r>
    </w:p>
    <w:p w14:paraId="4FB83DDA" w14:textId="77777777" w:rsidR="00923A46" w:rsidRPr="00D033FB" w:rsidRDefault="00923A46" w:rsidP="00E96EDE">
      <w:pPr>
        <w:pStyle w:val="SingleTxtG"/>
        <w:numPr>
          <w:ilvl w:val="0"/>
          <w:numId w:val="36"/>
        </w:numPr>
      </w:pPr>
      <w:r w:rsidRPr="00D033FB">
        <w:t>Ensure development/debug backdoors are not present in production code</w:t>
      </w:r>
    </w:p>
    <w:p w14:paraId="6A29C27D" w14:textId="77777777" w:rsidR="00923A46" w:rsidRPr="00D033FB" w:rsidRDefault="00923A46" w:rsidP="00E96EDE">
      <w:pPr>
        <w:pStyle w:val="SingleTxtG"/>
        <w:numPr>
          <w:ilvl w:val="0"/>
          <w:numId w:val="36"/>
        </w:numPr>
      </w:pPr>
      <w:r w:rsidRPr="00D033FB">
        <w:t>Ensure that no system errors can be returned to the user/ driver/ HMI</w:t>
      </w:r>
    </w:p>
    <w:p w14:paraId="5F171DA2" w14:textId="77777777" w:rsidR="009F7F1E" w:rsidRPr="00D033FB" w:rsidRDefault="009F7F1E" w:rsidP="00E96EDE">
      <w:pPr>
        <w:pStyle w:val="SingleTxtG"/>
        <w:numPr>
          <w:ilvl w:val="0"/>
          <w:numId w:val="36"/>
        </w:numPr>
      </w:pPr>
      <w:r w:rsidRPr="00D033FB">
        <w:t>Ensure all logical decisions have a default clause</w:t>
      </w:r>
    </w:p>
    <w:p w14:paraId="14D8C318" w14:textId="77777777" w:rsidR="009F7F1E" w:rsidRPr="00D033FB" w:rsidRDefault="009F7F1E" w:rsidP="00E96EDE">
      <w:pPr>
        <w:pStyle w:val="SingleTxtG"/>
        <w:numPr>
          <w:ilvl w:val="0"/>
          <w:numId w:val="36"/>
        </w:numPr>
      </w:pPr>
      <w:r w:rsidRPr="00D033FB">
        <w:t>Ensure no development environment kit is contained in the build directories</w:t>
      </w:r>
    </w:p>
    <w:p w14:paraId="5AC13121" w14:textId="77777777" w:rsidR="002F5C76" w:rsidRPr="00783059" w:rsidRDefault="000D5E8F" w:rsidP="00E96EDE">
      <w:pPr>
        <w:pStyle w:val="SingleTxtG"/>
        <w:numPr>
          <w:ilvl w:val="0"/>
          <w:numId w:val="36"/>
        </w:numPr>
      </w:pPr>
      <w:r w:rsidRPr="00783059">
        <w:t>Me</w:t>
      </w:r>
      <w:r w:rsidR="002F5C76" w:rsidRPr="00783059">
        <w:t>mory management</w:t>
      </w:r>
    </w:p>
    <w:p w14:paraId="4086AEC8" w14:textId="77777777" w:rsidR="002F5C76" w:rsidRPr="00D033FB" w:rsidRDefault="002F5C76" w:rsidP="00E96EDE">
      <w:pPr>
        <w:pStyle w:val="SingleTxtG"/>
        <w:numPr>
          <w:ilvl w:val="0"/>
          <w:numId w:val="36"/>
        </w:numPr>
      </w:pPr>
      <w:r w:rsidRPr="00D033FB">
        <w:lastRenderedPageBreak/>
        <w:t>Input Validation</w:t>
      </w:r>
    </w:p>
    <w:p w14:paraId="09EC08CC" w14:textId="77777777" w:rsidR="002F5C76" w:rsidRPr="00D033FB" w:rsidRDefault="002F5C76" w:rsidP="00E96EDE">
      <w:pPr>
        <w:pStyle w:val="SingleTxtG"/>
        <w:numPr>
          <w:ilvl w:val="0"/>
          <w:numId w:val="36"/>
        </w:numPr>
      </w:pPr>
      <w:r w:rsidRPr="00D033FB">
        <w:t>Output Encoding</w:t>
      </w:r>
    </w:p>
    <w:p w14:paraId="3F1A414B" w14:textId="77777777" w:rsidR="002F5C76" w:rsidRDefault="002F5C76" w:rsidP="00E96EDE">
      <w:pPr>
        <w:pStyle w:val="SingleTxtG"/>
        <w:numPr>
          <w:ilvl w:val="0"/>
          <w:numId w:val="36"/>
        </w:numPr>
      </w:pPr>
      <w:r w:rsidRPr="00D033FB">
        <w:t>Code modification prevention</w:t>
      </w:r>
    </w:p>
    <w:p w14:paraId="6D47A326" w14:textId="77777777" w:rsidR="009F7F1E" w:rsidRDefault="00CD61E4" w:rsidP="00CD61E4">
      <w:pPr>
        <w:pStyle w:val="SingleTxtG"/>
      </w:pPr>
      <w:r>
        <w:tab/>
        <w:t>(b)</w:t>
      </w:r>
      <w:r>
        <w:tab/>
      </w:r>
      <w:r w:rsidR="009F7F1E">
        <w:t>Error handling</w:t>
      </w:r>
    </w:p>
    <w:p w14:paraId="704ADEE4" w14:textId="77777777" w:rsidR="002F5C76" w:rsidRPr="00D033FB" w:rsidRDefault="002F5C76" w:rsidP="00E96EDE">
      <w:pPr>
        <w:pStyle w:val="SingleTxtG"/>
        <w:numPr>
          <w:ilvl w:val="0"/>
          <w:numId w:val="36"/>
        </w:numPr>
      </w:pPr>
      <w:r w:rsidRPr="00D033FB">
        <w:t>Error handling, exception handling and logging</w:t>
      </w:r>
    </w:p>
    <w:p w14:paraId="0355B4DD" w14:textId="77777777" w:rsidR="00923A46" w:rsidRPr="00D033FB" w:rsidRDefault="00923A46" w:rsidP="00E96EDE">
      <w:pPr>
        <w:pStyle w:val="SingleTxtG"/>
        <w:numPr>
          <w:ilvl w:val="0"/>
          <w:numId w:val="36"/>
        </w:numPr>
      </w:pPr>
      <w:r w:rsidRPr="00D033FB">
        <w:t>Ensure that the application fails in a secure manner and redundancy options are available in case of a failure</w:t>
      </w:r>
    </w:p>
    <w:p w14:paraId="0A082248" w14:textId="77777777" w:rsidR="00923A46" w:rsidRPr="00D033FB" w:rsidRDefault="00923A46" w:rsidP="00E96EDE">
      <w:pPr>
        <w:pStyle w:val="SingleTxtG"/>
        <w:numPr>
          <w:ilvl w:val="0"/>
          <w:numId w:val="36"/>
        </w:numPr>
      </w:pPr>
      <w:r w:rsidRPr="00D033FB">
        <w:t>Ensure resources are released if an error occurs</w:t>
      </w:r>
    </w:p>
    <w:p w14:paraId="7517ED22" w14:textId="77777777" w:rsidR="00923A46" w:rsidRPr="00D033FB" w:rsidRDefault="00923A46" w:rsidP="00E96EDE">
      <w:pPr>
        <w:pStyle w:val="SingleTxtG"/>
        <w:numPr>
          <w:ilvl w:val="0"/>
          <w:numId w:val="36"/>
        </w:numPr>
      </w:pPr>
      <w:r w:rsidRPr="00D033FB">
        <w:t>Ensure that no sensitive information is logged in the event of an error</w:t>
      </w:r>
    </w:p>
    <w:p w14:paraId="31F12E68" w14:textId="77777777" w:rsidR="009F7F1E" w:rsidRPr="00D033FB" w:rsidRDefault="009F7F1E" w:rsidP="00E96EDE">
      <w:pPr>
        <w:pStyle w:val="SingleTxtG"/>
        <w:numPr>
          <w:ilvl w:val="0"/>
          <w:numId w:val="36"/>
        </w:numPr>
      </w:pPr>
      <w:r w:rsidRPr="00D033FB">
        <w:t>Search for any calls to the underlying operating system or file open calls and examine the error possibilities</w:t>
      </w:r>
    </w:p>
    <w:p w14:paraId="0C8E2BC5" w14:textId="77777777" w:rsidR="00923A46" w:rsidRPr="00D033FB" w:rsidRDefault="00923A46" w:rsidP="00E96EDE">
      <w:pPr>
        <w:pStyle w:val="SingleTxtG"/>
        <w:numPr>
          <w:ilvl w:val="0"/>
          <w:numId w:val="36"/>
        </w:numPr>
      </w:pPr>
      <w:r w:rsidRPr="00D033FB">
        <w:t>Ensure application errors are logged</w:t>
      </w:r>
    </w:p>
    <w:p w14:paraId="4531CBD4" w14:textId="77777777" w:rsidR="009F7F1E" w:rsidRPr="00D033FB" w:rsidRDefault="00CD61E4" w:rsidP="00CD61E4">
      <w:pPr>
        <w:pStyle w:val="SingleTxtG"/>
      </w:pPr>
      <w:r>
        <w:tab/>
        <w:t>(c)</w:t>
      </w:r>
      <w:r>
        <w:tab/>
      </w:r>
      <w:r w:rsidR="009F7F1E" w:rsidRPr="00D033FB">
        <w:t>Apply software testing and integrity checking techniques</w:t>
      </w:r>
    </w:p>
    <w:p w14:paraId="226564C0" w14:textId="77777777" w:rsidR="00923A46" w:rsidRPr="00D033FB" w:rsidRDefault="00923A46" w:rsidP="00E96EDE">
      <w:pPr>
        <w:pStyle w:val="SingleTxtG"/>
        <w:numPr>
          <w:ilvl w:val="0"/>
          <w:numId w:val="36"/>
        </w:numPr>
      </w:pPr>
      <w:r w:rsidRPr="00D033FB">
        <w:t>Examine the application for debug logging with the view to logging of sensitive data</w:t>
      </w:r>
    </w:p>
    <w:p w14:paraId="26D6E056" w14:textId="77777777" w:rsidR="00923A46" w:rsidRPr="002959F7" w:rsidRDefault="00923A46" w:rsidP="00E96EDE">
      <w:pPr>
        <w:pStyle w:val="SingleTxtG"/>
        <w:numPr>
          <w:ilvl w:val="0"/>
          <w:numId w:val="36"/>
        </w:numPr>
      </w:pPr>
      <w:r w:rsidRPr="002959F7">
        <w:t>Examine the file structure. Are there any components, which should not be directly accessible, available to the user?</w:t>
      </w:r>
    </w:p>
    <w:p w14:paraId="1C68FAC4" w14:textId="77777777" w:rsidR="00923A46" w:rsidRPr="00D033FB" w:rsidRDefault="00923A46" w:rsidP="00E96EDE">
      <w:pPr>
        <w:pStyle w:val="SingleTxtG"/>
        <w:numPr>
          <w:ilvl w:val="0"/>
          <w:numId w:val="36"/>
        </w:numPr>
      </w:pPr>
      <w:r w:rsidRPr="00D033FB">
        <w:t>Examine all memory allocations/de-allocations</w:t>
      </w:r>
    </w:p>
    <w:p w14:paraId="0268FB89" w14:textId="77777777" w:rsidR="00923A46" w:rsidRPr="00D033FB" w:rsidRDefault="00923A46" w:rsidP="00E96EDE">
      <w:pPr>
        <w:pStyle w:val="SingleTxtG"/>
        <w:numPr>
          <w:ilvl w:val="0"/>
          <w:numId w:val="36"/>
        </w:numPr>
      </w:pPr>
      <w:r w:rsidRPr="00D033FB">
        <w:t>Examine the application for dynamic SQL and determine if it is vulnerable to SQL injection attacks</w:t>
      </w:r>
    </w:p>
    <w:p w14:paraId="10867171" w14:textId="77777777" w:rsidR="00923A46" w:rsidRPr="00D033FB" w:rsidRDefault="00923A46" w:rsidP="00E96EDE">
      <w:pPr>
        <w:pStyle w:val="SingleTxtG"/>
        <w:numPr>
          <w:ilvl w:val="0"/>
          <w:numId w:val="36"/>
        </w:numPr>
      </w:pPr>
      <w:r w:rsidRPr="00D033FB">
        <w:t>Search for commented out code, commented out test code, which may contain sensitive information</w:t>
      </w:r>
    </w:p>
    <w:p w14:paraId="10BAB826" w14:textId="77777777" w:rsidR="002F5C76" w:rsidRPr="00D033FB" w:rsidRDefault="00CD61E4" w:rsidP="00CD61E4">
      <w:pPr>
        <w:pStyle w:val="SingleTxtG"/>
      </w:pPr>
      <w:r>
        <w:tab/>
        <w:t>(d)</w:t>
      </w:r>
      <w:r>
        <w:tab/>
      </w:r>
      <w:r w:rsidR="002F5C76" w:rsidRPr="00D033FB">
        <w:t>Session management</w:t>
      </w:r>
    </w:p>
    <w:p w14:paraId="663747D8" w14:textId="77777777" w:rsidR="009F7F1E" w:rsidRPr="00D033FB" w:rsidRDefault="009F7F1E" w:rsidP="00E96EDE">
      <w:pPr>
        <w:pStyle w:val="SingleTxtG"/>
        <w:numPr>
          <w:ilvl w:val="0"/>
          <w:numId w:val="36"/>
        </w:numPr>
      </w:pPr>
      <w:r w:rsidRPr="00D033FB">
        <w:t>Examine session invalidation</w:t>
      </w:r>
    </w:p>
    <w:p w14:paraId="71CC1297" w14:textId="77777777" w:rsidR="002F5C76" w:rsidRPr="00D033FB" w:rsidRDefault="002F5C76" w:rsidP="00E96EDE">
      <w:pPr>
        <w:pStyle w:val="SingleTxtG"/>
        <w:numPr>
          <w:ilvl w:val="0"/>
          <w:numId w:val="36"/>
        </w:numPr>
      </w:pPr>
      <w:r w:rsidRPr="00D033FB">
        <w:t>Examine how and when a session is created for a user and how it is unauthenticated and authenticated</w:t>
      </w:r>
    </w:p>
    <w:p w14:paraId="3CF224FD" w14:textId="77777777" w:rsidR="002F5C76" w:rsidRPr="00D033FB" w:rsidRDefault="002F5C76" w:rsidP="00E96EDE">
      <w:pPr>
        <w:pStyle w:val="SingleTxtG"/>
        <w:numPr>
          <w:ilvl w:val="0"/>
          <w:numId w:val="36"/>
        </w:numPr>
      </w:pPr>
      <w:r w:rsidRPr="00D033FB">
        <w:t>Examine the session ID and verify if it is complex enough to fulfil requirements regarding strength</w:t>
      </w:r>
    </w:p>
    <w:p w14:paraId="3081DABF" w14:textId="77777777" w:rsidR="00923A46" w:rsidRPr="00D033FB" w:rsidRDefault="00923A46" w:rsidP="00E96EDE">
      <w:pPr>
        <w:pStyle w:val="SingleTxtG"/>
        <w:numPr>
          <w:ilvl w:val="0"/>
          <w:numId w:val="36"/>
        </w:numPr>
      </w:pPr>
      <w:r w:rsidRPr="00D033FB">
        <w:t>Determine the actions the application takes if an invalid session ID occurs</w:t>
      </w:r>
    </w:p>
    <w:p w14:paraId="00B1AD41" w14:textId="77777777" w:rsidR="00923A46" w:rsidRPr="00D033FB" w:rsidRDefault="00923A46" w:rsidP="00E96EDE">
      <w:pPr>
        <w:pStyle w:val="SingleTxtG"/>
        <w:numPr>
          <w:ilvl w:val="0"/>
          <w:numId w:val="36"/>
        </w:numPr>
      </w:pPr>
      <w:r w:rsidRPr="00D033FB">
        <w:t xml:space="preserve">Determine how multithreaded/multi-user session management is performed. </w:t>
      </w:r>
    </w:p>
    <w:p w14:paraId="3B503E40" w14:textId="77777777" w:rsidR="00923A46" w:rsidRPr="00D033FB" w:rsidRDefault="00923A46" w:rsidP="00E96EDE">
      <w:pPr>
        <w:pStyle w:val="SingleTxtG"/>
        <w:numPr>
          <w:ilvl w:val="0"/>
          <w:numId w:val="36"/>
        </w:numPr>
      </w:pPr>
      <w:r w:rsidRPr="00D033FB">
        <w:t>Determine the session HTTP inactivity timeout</w:t>
      </w:r>
    </w:p>
    <w:p w14:paraId="1070FA77" w14:textId="77777777" w:rsidR="00DB1BB9" w:rsidRPr="00CD61E4" w:rsidRDefault="00923A46" w:rsidP="00E96EDE">
      <w:pPr>
        <w:pStyle w:val="SingleTxtG"/>
        <w:numPr>
          <w:ilvl w:val="0"/>
          <w:numId w:val="36"/>
        </w:numPr>
      </w:pPr>
      <w:r w:rsidRPr="00D033FB">
        <w:t>Determine how the log-out functionality functions</w:t>
      </w:r>
    </w:p>
    <w:p w14:paraId="594564AC" w14:textId="77777777" w:rsidR="00DB1BB9" w:rsidRPr="00AD306A" w:rsidRDefault="00CD61E4" w:rsidP="00CD61E4">
      <w:pPr>
        <w:pStyle w:val="SingleTxtG"/>
      </w:pPr>
      <w:r>
        <w:t>3.10.1.2.</w:t>
      </w:r>
      <w:r>
        <w:tab/>
      </w:r>
      <w:r w:rsidR="00BD4CC9">
        <w:t>Points</w:t>
      </w:r>
      <w:r w:rsidR="00DB1BB9" w:rsidRPr="00AD306A">
        <w:t xml:space="preserve"> related to </w:t>
      </w:r>
      <w:r w:rsidR="006F785C">
        <w:t>"</w:t>
      </w:r>
      <w:r w:rsidR="00DB1BB9" w:rsidRPr="00AD306A">
        <w:t>Secure software testing</w:t>
      </w:r>
      <w:r w:rsidR="006F785C">
        <w:t>"</w:t>
      </w:r>
    </w:p>
    <w:p w14:paraId="5633F239" w14:textId="77777777" w:rsidR="00DB1BB9" w:rsidRPr="00783059" w:rsidRDefault="00DB1BB9" w:rsidP="00E96EDE">
      <w:pPr>
        <w:pStyle w:val="SingleTxtG"/>
        <w:numPr>
          <w:ilvl w:val="0"/>
          <w:numId w:val="36"/>
        </w:numPr>
      </w:pPr>
      <w:r w:rsidRPr="00783059">
        <w:t>Testing of security functionality should be carried out during development.</w:t>
      </w:r>
    </w:p>
    <w:p w14:paraId="21E06973" w14:textId="77777777" w:rsidR="00DB1BB9" w:rsidRPr="00BA1178" w:rsidRDefault="00DB1BB9" w:rsidP="00E96EDE">
      <w:pPr>
        <w:pStyle w:val="SingleTxtG"/>
        <w:numPr>
          <w:ilvl w:val="0"/>
          <w:numId w:val="36"/>
        </w:numPr>
      </w:pPr>
      <w:r w:rsidRPr="00783059">
        <w:t xml:space="preserve">Acceptance testing programs and related criteria should be established for new </w:t>
      </w:r>
      <w:r w:rsidR="00BA1178">
        <w:t xml:space="preserve">systems, </w:t>
      </w:r>
      <w:r w:rsidRPr="00A87BC5">
        <w:t xml:space="preserve">upgrades and </w:t>
      </w:r>
      <w:r w:rsidR="00BA1178" w:rsidRPr="00A87BC5">
        <w:t xml:space="preserve">software </w:t>
      </w:r>
      <w:r w:rsidRPr="00A87BC5">
        <w:t>versions.</w:t>
      </w:r>
      <w:r w:rsidR="006F785C">
        <w:t>"</w:t>
      </w:r>
    </w:p>
    <w:p w14:paraId="393A141B" w14:textId="77777777" w:rsidR="009D418C" w:rsidRPr="00D033FB" w:rsidRDefault="00CD61E4" w:rsidP="00CD61E4">
      <w:pPr>
        <w:pStyle w:val="SingleTxtG"/>
      </w:pPr>
      <w:r>
        <w:t>3.11.</w:t>
      </w:r>
      <w:r>
        <w:tab/>
      </w:r>
      <w:r w:rsidR="009D418C" w:rsidRPr="00D033FB">
        <w:t>Supplier relationships security</w:t>
      </w:r>
    </w:p>
    <w:p w14:paraId="0422138C" w14:textId="60CF4FE9" w:rsidR="00AD306A" w:rsidRPr="00AD306A" w:rsidRDefault="00CD61E4" w:rsidP="00CD61E4">
      <w:pPr>
        <w:pStyle w:val="SingleTxtG"/>
        <w:rPr>
          <w:iCs/>
        </w:rPr>
      </w:pPr>
      <w:r>
        <w:rPr>
          <w:iCs/>
        </w:rPr>
        <w:lastRenderedPageBreak/>
        <w:t>3.11.1.</w:t>
      </w:r>
      <w:r>
        <w:rPr>
          <w:iCs/>
        </w:rPr>
        <w:tab/>
      </w:r>
      <w:r w:rsidR="00BF0977" w:rsidRPr="00783059">
        <w:rPr>
          <w:iCs/>
        </w:rPr>
        <w:t xml:space="preserve">Guidance related to </w:t>
      </w:r>
      <w:r w:rsidR="00783059">
        <w:rPr>
          <w:iCs/>
        </w:rPr>
        <w:t>distributed development</w:t>
      </w:r>
      <w:r w:rsidR="00BF0977" w:rsidRPr="00783059">
        <w:rPr>
          <w:iCs/>
        </w:rPr>
        <w:t xml:space="preserve"> specified in ISO/SAE 21434 may apply.</w:t>
      </w:r>
      <w:del w:id="333" w:author="Author">
        <w:r w:rsidR="009D418C" w:rsidRPr="00D033FB" w:rsidDel="0034052A">
          <w:delText>.</w:delText>
        </w:r>
      </w:del>
      <w:r w:rsidR="009D418C" w:rsidRPr="00D033FB">
        <w:t xml:space="preserve"> </w:t>
      </w:r>
    </w:p>
    <w:p w14:paraId="2A549D21" w14:textId="77777777" w:rsidR="009D418C" w:rsidRPr="00D033FB" w:rsidRDefault="00CD61E4" w:rsidP="00CD61E4">
      <w:pPr>
        <w:pStyle w:val="SingleTxtG"/>
      </w:pPr>
      <w:r>
        <w:rPr>
          <w:iCs/>
        </w:rPr>
        <w:t>3.11.2.</w:t>
      </w:r>
      <w:r>
        <w:rPr>
          <w:iCs/>
        </w:rPr>
        <w:tab/>
      </w:r>
      <w:r w:rsidR="009D418C" w:rsidRPr="002526B8">
        <w:rPr>
          <w:iCs/>
        </w:rPr>
        <w:t xml:space="preserve">The </w:t>
      </w:r>
      <w:r w:rsidR="00BD4CC9">
        <w:rPr>
          <w:iCs/>
        </w:rPr>
        <w:t>points</w:t>
      </w:r>
      <w:r w:rsidR="00BF2F36" w:rsidRPr="002526B8">
        <w:rPr>
          <w:iCs/>
        </w:rPr>
        <w:t xml:space="preserve"> </w:t>
      </w:r>
      <w:r w:rsidR="00947E1E" w:rsidRPr="002526B8">
        <w:rPr>
          <w:iCs/>
        </w:rPr>
        <w:t xml:space="preserve">may </w:t>
      </w:r>
      <w:r w:rsidR="00BF2F36" w:rsidRPr="002526B8">
        <w:rPr>
          <w:iCs/>
        </w:rPr>
        <w:t>also appl</w:t>
      </w:r>
      <w:r w:rsidR="00947E1E" w:rsidRPr="001C2A6B">
        <w:rPr>
          <w:iCs/>
        </w:rPr>
        <w:t>y</w:t>
      </w:r>
      <w:r w:rsidR="00BF2F36" w:rsidRPr="00D7409F">
        <w:rPr>
          <w:iCs/>
        </w:rPr>
        <w:t>:</w:t>
      </w:r>
    </w:p>
    <w:p w14:paraId="0B1CC878" w14:textId="77777777" w:rsidR="009D418C" w:rsidRPr="00D033FB" w:rsidRDefault="009D418C" w:rsidP="00B644CF">
      <w:pPr>
        <w:pStyle w:val="SingleTxtG"/>
        <w:numPr>
          <w:ilvl w:val="0"/>
          <w:numId w:val="36"/>
        </w:numPr>
        <w:tabs>
          <w:tab w:val="clear" w:pos="2214"/>
        </w:tabs>
        <w:ind w:left="2268"/>
      </w:pPr>
      <w:r w:rsidRPr="00D033FB">
        <w:t>Cyber security requirements for mitigating the risks associated with supplier’s products/ system to the manufacturers products/system shall be agreed with the supplier and d</w:t>
      </w:r>
      <w:r w:rsidR="00BF2F36" w:rsidRPr="00D033FB">
        <w:t>ocumented</w:t>
      </w:r>
    </w:p>
    <w:p w14:paraId="6A435006" w14:textId="77777777" w:rsidR="009D418C" w:rsidRPr="00D033FB" w:rsidRDefault="009D418C" w:rsidP="00B644CF">
      <w:pPr>
        <w:pStyle w:val="SingleTxtG"/>
        <w:numPr>
          <w:ilvl w:val="0"/>
          <w:numId w:val="36"/>
        </w:numPr>
        <w:tabs>
          <w:tab w:val="clear" w:pos="2214"/>
        </w:tabs>
        <w:ind w:left="2268"/>
      </w:pPr>
      <w:r w:rsidRPr="00D033FB">
        <w:t>All relevant cyber security requirements shall be established and agreed with each supplier that may access, process, store, communicate, or provide infrastructure co</w:t>
      </w:r>
      <w:r w:rsidR="00BF2F36" w:rsidRPr="00D033FB">
        <w:t>mponents for, the manufacturers</w:t>
      </w:r>
    </w:p>
    <w:p w14:paraId="3361EB5E" w14:textId="77777777" w:rsidR="009D418C" w:rsidRPr="00D033FB" w:rsidRDefault="009D418C" w:rsidP="00B644CF">
      <w:pPr>
        <w:pStyle w:val="SingleTxtG"/>
        <w:numPr>
          <w:ilvl w:val="0"/>
          <w:numId w:val="36"/>
        </w:numPr>
        <w:tabs>
          <w:tab w:val="clear" w:pos="2214"/>
        </w:tabs>
        <w:ind w:left="2268"/>
      </w:pPr>
      <w:r w:rsidRPr="00D033FB">
        <w:t>Agreements with suppliers shall include requirements to address the cyber security risks associated with information and communications technology se</w:t>
      </w:r>
      <w:r w:rsidR="00BF2F36" w:rsidRPr="00D033FB">
        <w:t>rvices and product supply chain</w:t>
      </w:r>
    </w:p>
    <w:p w14:paraId="4E8F5249" w14:textId="77777777" w:rsidR="009D418C" w:rsidRPr="00D033FB" w:rsidRDefault="009D418C" w:rsidP="00B644CF">
      <w:pPr>
        <w:pStyle w:val="SingleTxtG"/>
        <w:numPr>
          <w:ilvl w:val="0"/>
          <w:numId w:val="36"/>
        </w:numPr>
        <w:tabs>
          <w:tab w:val="clear" w:pos="2214"/>
        </w:tabs>
        <w:ind w:left="2268"/>
      </w:pPr>
      <w:r w:rsidRPr="00D033FB">
        <w:t xml:space="preserve">Manufacturer shall regularly monitor, review and </w:t>
      </w:r>
      <w:r w:rsidR="00BF2F36" w:rsidRPr="00D033FB">
        <w:t>audit supplier service delivery</w:t>
      </w:r>
    </w:p>
    <w:p w14:paraId="6B548BE4" w14:textId="77777777" w:rsidR="009D418C" w:rsidRPr="00D033FB" w:rsidRDefault="009D418C" w:rsidP="00B644CF">
      <w:pPr>
        <w:pStyle w:val="SingleTxtG"/>
        <w:numPr>
          <w:ilvl w:val="0"/>
          <w:numId w:val="36"/>
        </w:numPr>
        <w:tabs>
          <w:tab w:val="clear" w:pos="2214"/>
        </w:tabs>
        <w:ind w:left="2268"/>
      </w:pPr>
      <w:r w:rsidRPr="00D033FB">
        <w:t>Changes to the provision of services by suppliers, including maintaining and improving existing cyber security policies, procedures and controls, shall be managed, taking account of the criticality of business information, systems, components and processes invo</w:t>
      </w:r>
      <w:r w:rsidR="00BF2F36" w:rsidRPr="00D033FB">
        <w:t>lved and re-assessment of risks</w:t>
      </w:r>
    </w:p>
    <w:p w14:paraId="25878DB6" w14:textId="77777777" w:rsidR="009D418C" w:rsidRPr="00CD61E4" w:rsidRDefault="00CD61E4" w:rsidP="00B644CF">
      <w:pPr>
        <w:pStyle w:val="SingleTxtG"/>
      </w:pPr>
      <w:r>
        <w:t>3.12.</w:t>
      </w:r>
      <w:r>
        <w:tab/>
      </w:r>
      <w:r w:rsidR="009D418C" w:rsidRPr="00CD61E4">
        <w:t>Security incident management</w:t>
      </w:r>
    </w:p>
    <w:p w14:paraId="5C543789" w14:textId="77777777" w:rsidR="00AD306A" w:rsidRPr="00CD61E4" w:rsidRDefault="00CD61E4" w:rsidP="00B644CF">
      <w:pPr>
        <w:pStyle w:val="SingleTxtG"/>
        <w:rPr>
          <w:iCs/>
        </w:rPr>
      </w:pPr>
      <w:r>
        <w:rPr>
          <w:iCs/>
        </w:rPr>
        <w:t>3.12.1.</w:t>
      </w:r>
      <w:r>
        <w:rPr>
          <w:iCs/>
        </w:rPr>
        <w:tab/>
      </w:r>
      <w:r w:rsidR="00BF0977" w:rsidRPr="00CD61E4">
        <w:rPr>
          <w:iCs/>
        </w:rPr>
        <w:t xml:space="preserve">Guidance related to </w:t>
      </w:r>
      <w:r w:rsidR="008B7897" w:rsidRPr="00CD61E4">
        <w:rPr>
          <w:iCs/>
        </w:rPr>
        <w:t xml:space="preserve">cyber security incident management for vehicles </w:t>
      </w:r>
      <w:r w:rsidR="00BF0977" w:rsidRPr="00CD61E4">
        <w:rPr>
          <w:iCs/>
        </w:rPr>
        <w:t>specified in ISO/SAE 21434 may apply.</w:t>
      </w:r>
    </w:p>
    <w:p w14:paraId="25E37A5B" w14:textId="77777777" w:rsidR="009D418C" w:rsidRPr="00CD61E4" w:rsidRDefault="00CD61E4" w:rsidP="00B644CF">
      <w:pPr>
        <w:pStyle w:val="SingleTxtG"/>
        <w:rPr>
          <w:iCs/>
        </w:rPr>
      </w:pPr>
      <w:r>
        <w:rPr>
          <w:iCs/>
        </w:rPr>
        <w:t>3.12.1.</w:t>
      </w:r>
      <w:r>
        <w:rPr>
          <w:iCs/>
        </w:rPr>
        <w:tab/>
      </w:r>
      <w:r w:rsidR="00BF0977" w:rsidRPr="00CD61E4">
        <w:rPr>
          <w:iCs/>
        </w:rPr>
        <w:t xml:space="preserve">The following </w:t>
      </w:r>
      <w:r w:rsidR="00BD4CC9" w:rsidRPr="00CD61E4">
        <w:rPr>
          <w:iCs/>
        </w:rPr>
        <w:t>points</w:t>
      </w:r>
      <w:r w:rsidR="00BF0977" w:rsidRPr="00CD61E4">
        <w:rPr>
          <w:iCs/>
        </w:rPr>
        <w:t xml:space="preserve"> may also apply:</w:t>
      </w:r>
    </w:p>
    <w:p w14:paraId="22D9CB01" w14:textId="77777777" w:rsidR="007A09BA" w:rsidRPr="00BD4CC9" w:rsidRDefault="007A09BA" w:rsidP="00B644CF">
      <w:pPr>
        <w:pStyle w:val="SingleTxtG"/>
        <w:numPr>
          <w:ilvl w:val="0"/>
          <w:numId w:val="36"/>
        </w:numPr>
        <w:tabs>
          <w:tab w:val="clear" w:pos="2214"/>
        </w:tabs>
        <w:ind w:left="2268"/>
      </w:pPr>
      <w:r w:rsidRPr="00A87BC5">
        <w:t>Management responsibilities and procedures should be established to ensure a quick, effective and</w:t>
      </w:r>
      <w:r w:rsidR="002F0B1D">
        <w:t xml:space="preserve"> </w:t>
      </w:r>
      <w:r w:rsidRPr="00BD4CC9">
        <w:t>orderly response to cyber security incidents.</w:t>
      </w:r>
    </w:p>
    <w:p w14:paraId="184DA5F4" w14:textId="77777777" w:rsidR="00E02D14" w:rsidRPr="00CD61E4" w:rsidRDefault="00E02D14" w:rsidP="00B644CF">
      <w:pPr>
        <w:pStyle w:val="SingleTxtG"/>
        <w:numPr>
          <w:ilvl w:val="0"/>
          <w:numId w:val="36"/>
        </w:numPr>
        <w:tabs>
          <w:tab w:val="clear" w:pos="2214"/>
        </w:tabs>
        <w:ind w:left="2268"/>
      </w:pPr>
      <w:r>
        <w:t>Cyber</w:t>
      </w:r>
      <w:r w:rsidRPr="00A87BC5">
        <w:t xml:space="preserve"> security </w:t>
      </w:r>
      <w:r w:rsidR="002F0B1D">
        <w:t>incidents</w:t>
      </w:r>
      <w:r w:rsidRPr="00A87BC5">
        <w:t xml:space="preserve"> should be reported through appropriate management channels as</w:t>
      </w:r>
      <w:r w:rsidR="00BD4CC9">
        <w:t xml:space="preserve"> </w:t>
      </w:r>
      <w:r w:rsidRPr="00BD4CC9">
        <w:t>quickly as possible.</w:t>
      </w:r>
    </w:p>
    <w:bookmarkEnd w:id="328"/>
    <w:p w14:paraId="75E44B24" w14:textId="77777777" w:rsidR="003B5973" w:rsidRPr="007D0033" w:rsidRDefault="00CD61E4" w:rsidP="00B644CF">
      <w:pPr>
        <w:pStyle w:val="SingleTxtG"/>
      </w:pPr>
      <w:r>
        <w:t>3.13.</w:t>
      </w:r>
      <w:r>
        <w:tab/>
      </w:r>
      <w:r w:rsidR="003B5973" w:rsidRPr="00CC1B12">
        <w:t>Information Exchange</w:t>
      </w:r>
    </w:p>
    <w:p w14:paraId="5223AB8C" w14:textId="77777777" w:rsidR="009D418C" w:rsidRPr="00783059" w:rsidRDefault="00CD61E4" w:rsidP="00B644CF">
      <w:pPr>
        <w:pStyle w:val="SingleTxtG"/>
        <w:rPr>
          <w:iCs/>
        </w:rPr>
      </w:pPr>
      <w:r>
        <w:rPr>
          <w:iCs/>
        </w:rPr>
        <w:t>3.13.1</w:t>
      </w:r>
      <w:r>
        <w:rPr>
          <w:iCs/>
        </w:rPr>
        <w:tab/>
      </w:r>
      <w:r w:rsidR="003B5973" w:rsidRPr="00AD306A">
        <w:rPr>
          <w:iCs/>
        </w:rPr>
        <w:t xml:space="preserve">Guidance related to structured information exchange may be found in </w:t>
      </w:r>
      <w:r w:rsidR="009D418C" w:rsidRPr="00783059">
        <w:rPr>
          <w:iCs/>
        </w:rPr>
        <w:t xml:space="preserve">ITU-T X.1500 Series for Structured Cybersecurity Information Exchange (CYBEX) Techniques </w:t>
      </w:r>
    </w:p>
    <w:p w14:paraId="3D790349" w14:textId="77777777" w:rsidR="009D418C" w:rsidRPr="00783059" w:rsidRDefault="00CD61E4" w:rsidP="00B644CF">
      <w:pPr>
        <w:pStyle w:val="SingleTxtG"/>
        <w:rPr>
          <w:iCs/>
        </w:rPr>
      </w:pPr>
      <w:bookmarkStart w:id="334" w:name="_Hlk516101331"/>
      <w:r>
        <w:rPr>
          <w:iCs/>
        </w:rPr>
        <w:t>3.13.2.</w:t>
      </w:r>
      <w:r>
        <w:rPr>
          <w:iCs/>
        </w:rPr>
        <w:tab/>
      </w:r>
      <w:r w:rsidR="0078416A" w:rsidRPr="00783059">
        <w:rPr>
          <w:iCs/>
        </w:rPr>
        <w:t>The following provides references from the ITU-T X.1500 series may be used for exchanging structured cybersecurity information to enhance cybersecurity through coherent, comprehensive, global, timely and assured information exchange about vulnerabilities, weaknesses, attack patterns and so on</w:t>
      </w:r>
      <w:r w:rsidR="00BF0977" w:rsidRPr="00783059">
        <w:rPr>
          <w:iCs/>
        </w:rPr>
        <w:t>:</w:t>
      </w:r>
    </w:p>
    <w:bookmarkEnd w:id="334"/>
    <w:p w14:paraId="667FD0CC" w14:textId="77777777" w:rsidR="009D418C" w:rsidRPr="00D033FB" w:rsidRDefault="009D418C" w:rsidP="00E96EDE">
      <w:pPr>
        <w:pStyle w:val="SingleTxtG"/>
        <w:numPr>
          <w:ilvl w:val="0"/>
          <w:numId w:val="36"/>
        </w:numPr>
        <w:tabs>
          <w:tab w:val="clear" w:pos="2214"/>
        </w:tabs>
        <w:ind w:left="2268"/>
      </w:pPr>
      <w:r w:rsidRPr="00D033FB">
        <w:t>X.1520 Common vulnera</w:t>
      </w:r>
      <w:r w:rsidR="00BF2F36" w:rsidRPr="00D033FB">
        <w:t>bilities and exposures (CVE)</w:t>
      </w:r>
    </w:p>
    <w:p w14:paraId="507A14AD" w14:textId="77777777" w:rsidR="009D418C" w:rsidRPr="00D033FB" w:rsidRDefault="009D418C" w:rsidP="00E96EDE">
      <w:pPr>
        <w:pStyle w:val="SingleTxtG"/>
        <w:numPr>
          <w:ilvl w:val="0"/>
          <w:numId w:val="36"/>
        </w:numPr>
        <w:tabs>
          <w:tab w:val="clear" w:pos="2214"/>
        </w:tabs>
        <w:ind w:left="2268"/>
      </w:pPr>
      <w:r w:rsidRPr="00D033FB">
        <w:t>X.1521 Common vulner</w:t>
      </w:r>
      <w:r w:rsidR="00BF2F36" w:rsidRPr="00D033FB">
        <w:t>ability scoring system (CVSS)</w:t>
      </w:r>
    </w:p>
    <w:p w14:paraId="76780045" w14:textId="77777777" w:rsidR="009D418C" w:rsidRPr="00D033FB" w:rsidRDefault="009D418C" w:rsidP="00E96EDE">
      <w:pPr>
        <w:pStyle w:val="SingleTxtG"/>
        <w:numPr>
          <w:ilvl w:val="0"/>
          <w:numId w:val="36"/>
        </w:numPr>
        <w:tabs>
          <w:tab w:val="clear" w:pos="2214"/>
        </w:tabs>
        <w:ind w:left="2268"/>
      </w:pPr>
      <w:r w:rsidRPr="00D033FB">
        <w:t>X.1524 Commo</w:t>
      </w:r>
      <w:r w:rsidR="00BF2F36" w:rsidRPr="00D033FB">
        <w:t>n weakness enumeration (CWE) </w:t>
      </w:r>
    </w:p>
    <w:p w14:paraId="74AF4595" w14:textId="77777777" w:rsidR="009D418C" w:rsidRPr="00D033FB" w:rsidRDefault="009D418C" w:rsidP="00E96EDE">
      <w:pPr>
        <w:pStyle w:val="SingleTxtG"/>
        <w:numPr>
          <w:ilvl w:val="0"/>
          <w:numId w:val="36"/>
        </w:numPr>
        <w:tabs>
          <w:tab w:val="clear" w:pos="2214"/>
        </w:tabs>
        <w:ind w:left="2268"/>
      </w:pPr>
      <w:r w:rsidRPr="00D033FB">
        <w:t>X.1525 Common weakness scoring system (CWSS)</w:t>
      </w:r>
    </w:p>
    <w:p w14:paraId="030D6257" w14:textId="77777777" w:rsidR="00783059" w:rsidRPr="00783059" w:rsidRDefault="009D418C" w:rsidP="00E96EDE">
      <w:pPr>
        <w:pStyle w:val="SingleTxtG"/>
        <w:numPr>
          <w:ilvl w:val="0"/>
          <w:numId w:val="36"/>
        </w:numPr>
        <w:tabs>
          <w:tab w:val="clear" w:pos="2214"/>
        </w:tabs>
        <w:ind w:left="2268"/>
      </w:pPr>
      <w:r w:rsidRPr="00D033FB">
        <w:t>X.1544 Common attack pattern enumeration and classificatio</w:t>
      </w:r>
      <w:r w:rsidR="00BF2F36" w:rsidRPr="00D033FB">
        <w:t>n (CAPEC)</w:t>
      </w:r>
      <w:r w:rsidR="00783059" w:rsidRPr="00783059">
        <w:br w:type="page"/>
      </w:r>
    </w:p>
    <w:p w14:paraId="338244CD" w14:textId="77777777" w:rsidR="009647A9" w:rsidRDefault="00BF68ED" w:rsidP="009647A9">
      <w:pPr>
        <w:pStyle w:val="HChG"/>
      </w:pPr>
      <w:bookmarkStart w:id="335" w:name="_Toc510787374"/>
      <w:r w:rsidRPr="00CF7C45">
        <w:lastRenderedPageBreak/>
        <w:t xml:space="preserve">Annex </w:t>
      </w:r>
      <w:r w:rsidR="000F5DA1" w:rsidRPr="00CF7C45">
        <w:t>D</w:t>
      </w:r>
    </w:p>
    <w:p w14:paraId="279631DC" w14:textId="77777777" w:rsidR="00BF68ED" w:rsidRPr="00CF7C45" w:rsidRDefault="009647A9" w:rsidP="009647A9">
      <w:pPr>
        <w:pStyle w:val="HChG"/>
      </w:pPr>
      <w:r>
        <w:tab/>
      </w:r>
      <w:r>
        <w:tab/>
      </w:r>
      <w:r w:rsidR="00BF68ED" w:rsidRPr="00CF7C45">
        <w:t>List of reference documents</w:t>
      </w:r>
      <w:bookmarkEnd w:id="335"/>
    </w:p>
    <w:p w14:paraId="4803970B" w14:textId="68523EF9" w:rsidR="00915C09" w:rsidRPr="00CF7C45" w:rsidRDefault="00915C09" w:rsidP="009647A9">
      <w:pPr>
        <w:pStyle w:val="SingleTxtG"/>
        <w:ind w:left="1134" w:firstLine="0"/>
      </w:pPr>
      <w:r w:rsidRPr="00CF7C45">
        <w:t>The following list contains references to documents that were drawn upon and used in the creation of this</w:t>
      </w:r>
      <w:del w:id="336" w:author="Author">
        <w:r w:rsidRPr="00CF7C45" w:rsidDel="00B7389B">
          <w:delText xml:space="preserve"> paper</w:delText>
        </w:r>
      </w:del>
      <w:ins w:id="337" w:author="Author">
        <w:r w:rsidR="00B7389B">
          <w:t xml:space="preserve"> document</w:t>
        </w:r>
      </w:ins>
      <w:r w:rsidRPr="00CF7C45">
        <w:t>:</w:t>
      </w:r>
    </w:p>
    <w:p w14:paraId="4CC65DD5" w14:textId="77777777" w:rsidR="00915C09" w:rsidRPr="00CF7C45" w:rsidRDefault="00915C09" w:rsidP="009647A9">
      <w:pPr>
        <w:pStyle w:val="SingleTxtG"/>
        <w:ind w:left="1134" w:firstLine="0"/>
      </w:pPr>
      <w:commentRangeStart w:id="338"/>
      <w:commentRangeStart w:id="339"/>
      <w:r w:rsidRPr="00CF7C45">
        <w:t xml:space="preserve">ENISA report </w:t>
      </w:r>
      <w:r w:rsidR="006F785C">
        <w:t>"</w:t>
      </w:r>
      <w:r w:rsidRPr="00CF7C45">
        <w:t>Cyber Security and Resilience of Smart Cars</w:t>
      </w:r>
      <w:r w:rsidR="006F785C">
        <w:t>"</w:t>
      </w:r>
      <w:r w:rsidRPr="00CF7C45">
        <w:tab/>
      </w:r>
      <w:r w:rsidR="00373F48" w:rsidRPr="00CF7C45">
        <w:tab/>
      </w:r>
      <w:r w:rsidRPr="00CF7C45">
        <w:t>TFCS-03-09</w:t>
      </w:r>
    </w:p>
    <w:p w14:paraId="710A903D" w14:textId="77777777" w:rsidR="00915C09" w:rsidRPr="00CF7C45" w:rsidRDefault="00915C09" w:rsidP="009647A9">
      <w:pPr>
        <w:pStyle w:val="SingleTxtG"/>
        <w:ind w:left="1134" w:firstLine="0"/>
      </w:pPr>
      <w:r w:rsidRPr="00CF7C45">
        <w:t>UK DfT Cyber Security principles</w:t>
      </w:r>
      <w:r w:rsidRPr="00CF7C45">
        <w:tab/>
      </w:r>
      <w:r w:rsidRPr="00CF7C45">
        <w:tab/>
      </w:r>
      <w:r w:rsidRPr="00CF7C45">
        <w:tab/>
        <w:t xml:space="preserve">    </w:t>
      </w:r>
      <w:r w:rsidRPr="00CF7C45">
        <w:tab/>
      </w:r>
      <w:r w:rsidRPr="00CF7C45">
        <w:tab/>
      </w:r>
      <w:r w:rsidR="00B644CF">
        <w:tab/>
      </w:r>
      <w:r w:rsidRPr="00CF7C45">
        <w:t>TFCS-03-07</w:t>
      </w:r>
    </w:p>
    <w:p w14:paraId="3D4C6886" w14:textId="77777777" w:rsidR="00915C09" w:rsidRPr="00CF7C45" w:rsidRDefault="00915C09" w:rsidP="009647A9">
      <w:pPr>
        <w:pStyle w:val="SingleTxtG"/>
        <w:ind w:left="1134" w:firstLine="0"/>
      </w:pPr>
      <w:r w:rsidRPr="00CF7C45">
        <w:t>NHTSA Cyber Security Guideline</w:t>
      </w:r>
      <w:r w:rsidRPr="00CF7C45">
        <w:tab/>
      </w:r>
      <w:r w:rsidRPr="00CF7C45">
        <w:tab/>
      </w:r>
      <w:r w:rsidRPr="00CF7C45">
        <w:tab/>
        <w:t xml:space="preserve">     </w:t>
      </w:r>
      <w:r w:rsidRPr="00CF7C45">
        <w:tab/>
      </w:r>
      <w:r w:rsidRPr="00CF7C45">
        <w:tab/>
      </w:r>
      <w:r w:rsidR="00B644CF">
        <w:tab/>
      </w:r>
      <w:r w:rsidRPr="00CF7C45">
        <w:t>TFCS-03-08</w:t>
      </w:r>
    </w:p>
    <w:p w14:paraId="3752B9F7" w14:textId="77777777" w:rsidR="00915C09" w:rsidRPr="00CF7C45" w:rsidRDefault="00915C09" w:rsidP="009647A9">
      <w:pPr>
        <w:pStyle w:val="SingleTxtG"/>
        <w:ind w:left="1134" w:firstLine="0"/>
      </w:pPr>
      <w:r w:rsidRPr="00CF7C45">
        <w:t xml:space="preserve">IPA </w:t>
      </w:r>
      <w:r w:rsidR="006F785C">
        <w:t>"</w:t>
      </w:r>
      <w:r w:rsidRPr="00CF7C45">
        <w:t>Approaches for Vehicle Information Security</w:t>
      </w:r>
      <w:r w:rsidR="006F785C">
        <w:t>"</w:t>
      </w:r>
      <w:r w:rsidRPr="00CF7C45">
        <w:t xml:space="preserve"> (Japan)     </w:t>
      </w:r>
      <w:r w:rsidRPr="00CF7C45">
        <w:tab/>
      </w:r>
      <w:r w:rsidR="00373F48" w:rsidRPr="00CF7C45">
        <w:tab/>
      </w:r>
      <w:r w:rsidRPr="00CF7C45">
        <w:t>TFCS-04-05</w:t>
      </w:r>
    </w:p>
    <w:p w14:paraId="7BB51809" w14:textId="77777777" w:rsidR="00915C09" w:rsidRPr="00CF7C45" w:rsidRDefault="00915C09" w:rsidP="00B644CF">
      <w:pPr>
        <w:pStyle w:val="SingleTxtG"/>
        <w:ind w:left="1134" w:right="758" w:firstLine="0"/>
      </w:pPr>
      <w:r w:rsidRPr="00CF7C45">
        <w:t>UNECE Cyber security guideline (ITS/AD)</w:t>
      </w:r>
      <w:r w:rsidRPr="00CF7C45">
        <w:tab/>
        <w:t xml:space="preserve">   </w:t>
      </w:r>
      <w:r w:rsidRPr="00CF7C45">
        <w:tab/>
      </w:r>
      <w:r w:rsidRPr="00CF7C45">
        <w:tab/>
      </w:r>
      <w:r w:rsidR="00B644CF">
        <w:tab/>
        <w:t>ECE/TRANS/</w:t>
      </w:r>
      <w:r w:rsidRPr="00CF7C45">
        <w:t>WP.29/2017/46</w:t>
      </w:r>
    </w:p>
    <w:p w14:paraId="6D681345" w14:textId="77777777" w:rsidR="00BC0C0B" w:rsidRPr="00CF7C45" w:rsidRDefault="00BC0C0B" w:rsidP="009647A9">
      <w:pPr>
        <w:pStyle w:val="SingleTxtG"/>
        <w:ind w:left="1134" w:firstLine="0"/>
      </w:pPr>
      <w:r w:rsidRPr="00CF7C45">
        <w:t>SAE J 3061</w:t>
      </w:r>
    </w:p>
    <w:p w14:paraId="4CB81D99" w14:textId="77777777" w:rsidR="00915C09" w:rsidRPr="00CF7C45" w:rsidRDefault="00BC0C0B" w:rsidP="009647A9">
      <w:pPr>
        <w:pStyle w:val="SingleTxtG"/>
        <w:ind w:left="1134" w:firstLine="0"/>
      </w:pPr>
      <w:r>
        <w:t>ISO/SAE</w:t>
      </w:r>
      <w:r w:rsidR="00915C09" w:rsidRPr="00CF7C45">
        <w:t xml:space="preserve"> 21434 Road </w:t>
      </w:r>
      <w:commentRangeEnd w:id="338"/>
      <w:r w:rsidR="0034052A">
        <w:rPr>
          <w:rStyle w:val="CommentReference"/>
          <w:rFonts w:cs="Times New Roman"/>
          <w:bCs w:val="0"/>
          <w:szCs w:val="20"/>
          <w:lang w:val="en-GB"/>
        </w:rPr>
        <w:commentReference w:id="338"/>
      </w:r>
      <w:commentRangeEnd w:id="339"/>
      <w:r w:rsidR="00257646">
        <w:rPr>
          <w:rStyle w:val="CommentReference"/>
          <w:rFonts w:cs="Times New Roman"/>
          <w:bCs w:val="0"/>
          <w:szCs w:val="20"/>
          <w:lang w:val="en-GB"/>
        </w:rPr>
        <w:commentReference w:id="339"/>
      </w:r>
      <w:r w:rsidR="00915C09" w:rsidRPr="00CF7C45">
        <w:t>vehicles – Cybersecurity Engineering (under development)</w:t>
      </w:r>
    </w:p>
    <w:p w14:paraId="4E546733" w14:textId="77777777" w:rsidR="00915C09" w:rsidRPr="00CF7C45" w:rsidRDefault="00915C09" w:rsidP="009647A9">
      <w:pPr>
        <w:pStyle w:val="SingleTxtG"/>
        <w:ind w:left="1134" w:firstLine="0"/>
      </w:pPr>
      <w:r w:rsidRPr="00CF7C45">
        <w:t>ISO</w:t>
      </w:r>
      <w:r w:rsidR="00BC0C0B">
        <w:t>/IEC</w:t>
      </w:r>
      <w:r w:rsidRPr="00CF7C45">
        <w:t xml:space="preserve"> 19790</w:t>
      </w:r>
    </w:p>
    <w:p w14:paraId="1707E998" w14:textId="77777777" w:rsidR="00915C09" w:rsidRPr="00CF7C45" w:rsidRDefault="00915C09" w:rsidP="009647A9">
      <w:pPr>
        <w:pStyle w:val="SingleTxtG"/>
        <w:ind w:left="1134" w:firstLine="0"/>
      </w:pPr>
      <w:r w:rsidRPr="00CF7C45">
        <w:t>ISO/IEC 27000 series</w:t>
      </w:r>
    </w:p>
    <w:p w14:paraId="25992C6F" w14:textId="77777777" w:rsidR="00915C09" w:rsidRPr="00CF7C45" w:rsidRDefault="00915C09" w:rsidP="009647A9">
      <w:pPr>
        <w:pStyle w:val="SingleTxtG"/>
        <w:ind w:left="1134" w:firstLine="0"/>
      </w:pPr>
      <w:r w:rsidRPr="00CF7C45">
        <w:t>ISO</w:t>
      </w:r>
      <w:r w:rsidR="00BC0C0B">
        <w:t>/IEC</w:t>
      </w:r>
      <w:r w:rsidRPr="00CF7C45">
        <w:t xml:space="preserve"> 26262</w:t>
      </w:r>
    </w:p>
    <w:p w14:paraId="004A6B5B" w14:textId="77777777" w:rsidR="00BC0C0B" w:rsidRPr="00CF7C45" w:rsidRDefault="00BC0C0B" w:rsidP="009647A9">
      <w:pPr>
        <w:pStyle w:val="SingleTxtG"/>
        <w:ind w:left="1134" w:firstLine="0"/>
      </w:pPr>
      <w:r w:rsidRPr="00CF7C45">
        <w:t>ISO</w:t>
      </w:r>
      <w:r>
        <w:t>/IEC</w:t>
      </w:r>
      <w:r w:rsidRPr="00CF7C45">
        <w:t xml:space="preserve"> 19790 </w:t>
      </w:r>
      <w:r w:rsidR="006F785C">
        <w:t>"</w:t>
      </w:r>
      <w:r w:rsidRPr="00CF7C45">
        <w:t>Security requirements for cryptographic modules</w:t>
      </w:r>
      <w:r w:rsidR="006F785C">
        <w:t>"</w:t>
      </w:r>
    </w:p>
    <w:p w14:paraId="42052B0B" w14:textId="77777777" w:rsidR="00915C09" w:rsidRPr="00CF7C45" w:rsidRDefault="00915C09" w:rsidP="009647A9">
      <w:pPr>
        <w:pStyle w:val="SingleTxtG"/>
        <w:ind w:left="1134" w:firstLine="0"/>
      </w:pPr>
      <w:r w:rsidRPr="00CF7C45">
        <w:t xml:space="preserve">US Auto ISAC (report by Booz Allen Hamilton) </w:t>
      </w:r>
      <w:hyperlink r:id="rId18" w:history="1">
        <w:r w:rsidRPr="009647A9">
          <w:t>https://www.automotiveisac.com/best-practices/</w:t>
        </w:r>
      </w:hyperlink>
    </w:p>
    <w:p w14:paraId="5B512C8C" w14:textId="77777777" w:rsidR="00915C09" w:rsidRPr="00CF7C45" w:rsidRDefault="00B644CF" w:rsidP="009647A9">
      <w:pPr>
        <w:pStyle w:val="SingleTxtG"/>
        <w:ind w:left="1134" w:firstLine="0"/>
      </w:pPr>
      <w:r>
        <w:t>"OWASP"</w:t>
      </w:r>
    </w:p>
    <w:p w14:paraId="5426E022" w14:textId="77777777" w:rsidR="00915C09" w:rsidRPr="008C2A7C" w:rsidRDefault="00915C09" w:rsidP="009647A9">
      <w:pPr>
        <w:pStyle w:val="SingleTxtG"/>
        <w:ind w:left="1134" w:firstLine="0"/>
      </w:pPr>
      <w:r w:rsidRPr="00CF7C45">
        <w:t>GSMA CLP.11 IoT security guidelines and CLP.17 IoT Security Assessment</w:t>
      </w:r>
    </w:p>
    <w:sectPr w:rsidR="00915C09" w:rsidRPr="008C2A7C" w:rsidSect="00492A10">
      <w:headerReference w:type="even" r:id="rId19"/>
      <w:headerReference w:type="default" r:id="rId20"/>
      <w:footerReference w:type="even" r:id="rId21"/>
      <w:footerReference w:type="default" r:id="rId22"/>
      <w:pgSz w:w="12240" w:h="15840" w:code="1"/>
      <w:pgMar w:top="1701" w:right="1134" w:bottom="2268" w:left="1134" w:header="1134" w:footer="1701"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3" w:author="Author" w:initials="A">
    <w:p w14:paraId="75CD3D21" w14:textId="731F8497" w:rsidR="00AB73CF" w:rsidRDefault="00AB73CF">
      <w:pPr>
        <w:pStyle w:val="CommentText"/>
      </w:pPr>
      <w:r>
        <w:rPr>
          <w:rStyle w:val="CommentReference"/>
        </w:rPr>
        <w:annotationRef/>
      </w:r>
      <w:r>
        <w:t>Do we assume that all types of vehicles are subject to the same types of threats? For example, a vehicle of level 1 level automation might have less/more threats pertinent to it compared to a vehicle of level automation 5. The threats listed here are the baseline or the full set?</w:t>
      </w:r>
    </w:p>
  </w:comment>
  <w:comment w:id="14" w:author="Author" w:initials="A">
    <w:p w14:paraId="7AB83128" w14:textId="40B246B9" w:rsidR="00AB73CF" w:rsidRDefault="00AB73CF">
      <w:pPr>
        <w:pStyle w:val="CommentText"/>
      </w:pPr>
      <w:r>
        <w:rPr>
          <w:rStyle w:val="CommentReference"/>
        </w:rPr>
        <w:annotationRef/>
      </w:r>
      <w:r>
        <w:t xml:space="preserve">Only light vehicles now. To be decided in the future for heavy vehicles. It would be better to define the scope for automated vehicles, which should include all the levels (manual driving, automated driving). </w:t>
      </w:r>
    </w:p>
    <w:p w14:paraId="124FF25D" w14:textId="55E3FD76" w:rsidR="00AB73CF" w:rsidRDefault="00AB73CF">
      <w:pPr>
        <w:pStyle w:val="CommentText"/>
      </w:pPr>
      <w:r>
        <w:t>Question: does this document covers data protection aspects or only safety. UNECE has usually only safety in its scope.</w:t>
      </w:r>
    </w:p>
  </w:comment>
  <w:comment w:id="15" w:author="Author" w:initials="A">
    <w:p w14:paraId="49DB929F" w14:textId="5D02091A" w:rsidR="00AB73CF" w:rsidRDefault="00AB73CF">
      <w:pPr>
        <w:pStyle w:val="CommentText"/>
      </w:pPr>
      <w:r>
        <w:rPr>
          <w:rStyle w:val="CommentReference"/>
        </w:rPr>
        <w:annotationRef/>
      </w:r>
      <w:r>
        <w:t xml:space="preserve">Note: The regulation covers type N and M (light and heavy vehicles) but could be extended further. The UNECE regulations do not discriminate by the SAE levels. Both the regulation and the resolution part would apply to all SAE levels, where the vehicle has connectivity. The impact of the different levels of automation would be seen in the level of vehicle connectivity and the impact should a risk be realised. </w:t>
      </w:r>
    </w:p>
  </w:comment>
  <w:comment w:id="31" w:author="Author" w:initials="A">
    <w:p w14:paraId="071B91B6" w14:textId="24B11694" w:rsidR="00AB73CF" w:rsidRDefault="00AB73CF">
      <w:pPr>
        <w:pStyle w:val="CommentText"/>
      </w:pPr>
      <w:r>
        <w:rPr>
          <w:rStyle w:val="CommentReference"/>
        </w:rPr>
        <w:annotationRef/>
      </w:r>
      <w:r>
        <w:t>Under development</w:t>
      </w:r>
    </w:p>
  </w:comment>
  <w:comment w:id="32" w:author="Author" w:initials="A">
    <w:p w14:paraId="1F1BB0F6" w14:textId="1B70A5BE" w:rsidR="00AB73CF" w:rsidRDefault="00AB73CF">
      <w:pPr>
        <w:pStyle w:val="CommentText"/>
      </w:pPr>
      <w:r>
        <w:rPr>
          <w:rStyle w:val="CommentReference"/>
        </w:rPr>
        <w:annotationRef/>
      </w:r>
      <w:r>
        <w:t>Add a footnote that the standard is not finalized.</w:t>
      </w:r>
    </w:p>
  </w:comment>
  <w:comment w:id="95" w:author="Author" w:initials="A">
    <w:p w14:paraId="01A399F5" w14:textId="58F745C7" w:rsidR="00AB73CF" w:rsidRDefault="00AB73CF">
      <w:pPr>
        <w:pStyle w:val="CommentText"/>
      </w:pPr>
      <w:r>
        <w:rPr>
          <w:rStyle w:val="CommentReference"/>
        </w:rPr>
        <w:annotationRef/>
      </w:r>
      <w:r>
        <w:t>It should be defined in the Definitions before.</w:t>
      </w:r>
    </w:p>
  </w:comment>
  <w:comment w:id="96" w:author="Author" w:initials="A">
    <w:p w14:paraId="11855D18" w14:textId="13CA8266" w:rsidR="00AB73CF" w:rsidRDefault="00AB73CF">
      <w:pPr>
        <w:pStyle w:val="CommentText"/>
      </w:pPr>
      <w:r>
        <w:rPr>
          <w:rStyle w:val="CommentReference"/>
        </w:rPr>
        <w:annotationRef/>
      </w:r>
      <w:r>
        <w:t>To be fixed. To be updated.</w:t>
      </w:r>
    </w:p>
  </w:comment>
  <w:comment w:id="97" w:author="Author" w:initials="A">
    <w:p w14:paraId="37E05081" w14:textId="139641D0" w:rsidR="00AB73CF" w:rsidRDefault="00AB73CF">
      <w:pPr>
        <w:pStyle w:val="CommentText"/>
      </w:pPr>
      <w:r>
        <w:rPr>
          <w:rStyle w:val="CommentReference"/>
        </w:rPr>
        <w:annotationRef/>
      </w:r>
      <w:r>
        <w:t>Note: this was deliberate as it relates to the vehicle communicating to everything. If this causes confusion it can be reformatted to a more conventional format</w:t>
      </w:r>
    </w:p>
  </w:comment>
  <w:comment w:id="115" w:author="Author" w:initials="A">
    <w:p w14:paraId="395A7DEB" w14:textId="0416ACF1" w:rsidR="00AB73CF" w:rsidRDefault="00AB73CF">
      <w:pPr>
        <w:pStyle w:val="CommentText"/>
      </w:pPr>
      <w:r>
        <w:rPr>
          <w:rStyle w:val="CommentReference"/>
        </w:rPr>
        <w:annotationRef/>
      </w:r>
      <w:r>
        <w:t>What about the protection of services ? I understand data, but it is protection of code or protection of the software (compiled from code), which provides services in the vehicle ?</w:t>
      </w:r>
    </w:p>
  </w:comment>
  <w:comment w:id="116" w:author="Author" w:initials="A">
    <w:p w14:paraId="27025AD8" w14:textId="25639546" w:rsidR="00AB73CF" w:rsidRDefault="00AB73CF">
      <w:pPr>
        <w:pStyle w:val="CommentText"/>
      </w:pPr>
      <w:r>
        <w:rPr>
          <w:rStyle w:val="CommentReference"/>
        </w:rPr>
        <w:annotationRef/>
      </w:r>
      <w:r>
        <w:t>In case, expand 5.1.9 because the scope of 5.1.7 is only for the internal components .</w:t>
      </w:r>
    </w:p>
  </w:comment>
  <w:comment w:id="117" w:author="Author" w:initials="A">
    <w:p w14:paraId="5F818E60" w14:textId="4B072697" w:rsidR="00AB73CF" w:rsidRDefault="00AB73CF">
      <w:pPr>
        <w:pStyle w:val="CommentText"/>
      </w:pPr>
      <w:r>
        <w:rPr>
          <w:rStyle w:val="CommentReference"/>
        </w:rPr>
        <w:annotationRef/>
      </w:r>
      <w:r>
        <w:t>Confidential or personal or both. We should have a requirement for sensitive data related to the functioning of the vehicle and another requirement related to the personal data of the passengers or drivers (depending on the level of automation)</w:t>
      </w:r>
    </w:p>
  </w:comment>
  <w:comment w:id="118" w:author="Author" w:initials="A">
    <w:p w14:paraId="3BB212E3" w14:textId="7ED390EE" w:rsidR="00AB73CF" w:rsidRDefault="00AB73CF">
      <w:pPr>
        <w:pStyle w:val="CommentText"/>
      </w:pPr>
      <w:r>
        <w:rPr>
          <w:rStyle w:val="CommentReference"/>
        </w:rPr>
        <w:annotationRef/>
      </w:r>
      <w:r>
        <w:t>Data protection is not in the scope of the UNECE regulation. So… confidential would not include personal data in 5.1.12..</w:t>
      </w:r>
    </w:p>
    <w:p w14:paraId="156BFAF7" w14:textId="448412DE" w:rsidR="00AB73CF" w:rsidRDefault="00AB73CF">
      <w:pPr>
        <w:pStyle w:val="CommentText"/>
      </w:pPr>
    </w:p>
    <w:p w14:paraId="19D4AD6F" w14:textId="2C76FF29" w:rsidR="00AB73CF" w:rsidRDefault="00AB73CF">
      <w:pPr>
        <w:pStyle w:val="CommentText"/>
      </w:pPr>
      <w:r>
        <w:t>It would be better to define “confidential data”. We can make a propos</w:t>
      </w:r>
      <w:r w:rsidR="00EA25B0">
        <w:t>al</w:t>
      </w:r>
      <w:r>
        <w:t>.</w:t>
      </w:r>
    </w:p>
  </w:comment>
  <w:comment w:id="119" w:author="Author" w:initials="A">
    <w:p w14:paraId="4CD92DEA" w14:textId="0A1F7414" w:rsidR="00AB73CF" w:rsidRDefault="00AB73CF">
      <w:pPr>
        <w:pStyle w:val="CommentText"/>
      </w:pPr>
      <w:r>
        <w:rPr>
          <w:rStyle w:val="CommentReference"/>
        </w:rPr>
        <w:annotationRef/>
      </w:r>
      <w:r>
        <w:t>Should be considered ? A bit weak.</w:t>
      </w:r>
    </w:p>
  </w:comment>
  <w:comment w:id="120" w:author="Author" w:initials="A">
    <w:p w14:paraId="34CD395A" w14:textId="47EF150B" w:rsidR="00AB73CF" w:rsidRDefault="00AB73CF">
      <w:pPr>
        <w:pStyle w:val="CommentText"/>
      </w:pPr>
      <w:r>
        <w:rPr>
          <w:rStyle w:val="CommentReference"/>
        </w:rPr>
        <w:annotationRef/>
      </w:r>
      <w:r>
        <w:t>Already discussed extensively in UNECE.</w:t>
      </w:r>
    </w:p>
  </w:comment>
  <w:comment w:id="171" w:author="Author" w:initials="A">
    <w:p w14:paraId="24297486" w14:textId="5FB0B387" w:rsidR="00AB73CF" w:rsidRDefault="00AB73CF">
      <w:pPr>
        <w:pStyle w:val="CommentText"/>
      </w:pPr>
      <w:r>
        <w:rPr>
          <w:rStyle w:val="CommentReference"/>
        </w:rPr>
        <w:annotationRef/>
      </w:r>
      <w:r>
        <w:t>Definition of lifecycle is important. When can for example a manufacturer be in place to stop supporting a vehicle? And what happens in this case? Is the vehicle blocked from running on the streets?</w:t>
      </w:r>
    </w:p>
  </w:comment>
  <w:comment w:id="172" w:author="Author" w:initials="A">
    <w:p w14:paraId="79EE366F" w14:textId="23F16BB4" w:rsidR="00AB73CF" w:rsidRDefault="00AB73CF">
      <w:pPr>
        <w:pStyle w:val="CommentText"/>
      </w:pPr>
      <w:r>
        <w:rPr>
          <w:rStyle w:val="CommentReference"/>
        </w:rPr>
        <w:annotationRef/>
      </w:r>
      <w:r>
        <w:t>vehicle type.</w:t>
      </w:r>
    </w:p>
  </w:comment>
  <w:comment w:id="173" w:author="Author" w:initials="A">
    <w:p w14:paraId="6EE58F37" w14:textId="77777777" w:rsidR="006445CB" w:rsidRDefault="006445CB">
      <w:pPr>
        <w:pStyle w:val="CommentText"/>
      </w:pPr>
      <w:r>
        <w:rPr>
          <w:rStyle w:val="CommentReference"/>
        </w:rPr>
        <w:annotationRef/>
      </w:r>
      <w:r>
        <w:t xml:space="preserve">Agreed but it is complicated. The decision to deem a vehicle not road worthy is at present is the responsibility of contracting parties at a national level (or in the case of the EU perhaps regional). This would remain the case if the vehicle was deemed not road-worthy because it is too vulnerable to cyber attacks. </w:t>
      </w:r>
    </w:p>
    <w:p w14:paraId="7C6FA272" w14:textId="7F01C727" w:rsidR="006445CB" w:rsidRDefault="006445CB">
      <w:pPr>
        <w:pStyle w:val="CommentText"/>
      </w:pPr>
      <w:r>
        <w:t xml:space="preserve">It should be noted that the lack of cyber support would not immediately equate to a vehicle not being safe, it may take time for vulnerabilities to be identified and exploited in order for the vehicle to be in a condition to be deemed unroadworthy. That time period will vary and could be months, years or even longer. </w:t>
      </w:r>
    </w:p>
  </w:comment>
  <w:comment w:id="258" w:author="Author" w:initials="A">
    <w:p w14:paraId="32A0ABBD" w14:textId="2659A0F0" w:rsidR="00AB73CF" w:rsidRDefault="00AB73CF">
      <w:pPr>
        <w:pStyle w:val="CommentText"/>
      </w:pPr>
      <w:r>
        <w:rPr>
          <w:rStyle w:val="CommentReference"/>
        </w:rPr>
        <w:annotationRef/>
      </w:r>
      <w:r>
        <w:t xml:space="preserve">What about the creation of a Vulnerability databases like the NIST (NVD) ? </w:t>
      </w:r>
    </w:p>
  </w:comment>
  <w:comment w:id="259" w:author="Author" w:initials="A">
    <w:p w14:paraId="4E6E064B" w14:textId="27224725" w:rsidR="001F2790" w:rsidRDefault="001F2790">
      <w:pPr>
        <w:pStyle w:val="CommentText"/>
      </w:pPr>
      <w:r>
        <w:rPr>
          <w:rStyle w:val="CommentReference"/>
        </w:rPr>
        <w:annotationRef/>
      </w:r>
      <w:r>
        <w:t xml:space="preserve">We agree that other bodies may be better placed to maintain active lists of threats and mitigations, especially standards bodies like NIST, SAE and ITU-T.  </w:t>
      </w:r>
    </w:p>
  </w:comment>
  <w:comment w:id="274" w:author="Author" w:initials="A">
    <w:p w14:paraId="15D55166" w14:textId="3FC3CB25" w:rsidR="00AB73CF" w:rsidRDefault="00AB73CF">
      <w:pPr>
        <w:pStyle w:val="CommentText"/>
      </w:pPr>
      <w:r>
        <w:rPr>
          <w:rStyle w:val="CommentReference"/>
        </w:rPr>
        <w:annotationRef/>
      </w:r>
      <w:r>
        <w:t>We may need to be more specific</w:t>
      </w:r>
    </w:p>
  </w:comment>
  <w:comment w:id="275" w:author="Author" w:initials="A">
    <w:p w14:paraId="4D09EC8A" w14:textId="5BBE4318" w:rsidR="00AB73CF" w:rsidRDefault="00AB73CF">
      <w:pPr>
        <w:pStyle w:val="CommentText"/>
      </w:pPr>
      <w:r>
        <w:rPr>
          <w:rStyle w:val="CommentReference"/>
        </w:rPr>
        <w:annotationRef/>
      </w:r>
      <w:r>
        <w:t>Need to be reviewed in the future.</w:t>
      </w:r>
    </w:p>
  </w:comment>
  <w:comment w:id="276" w:author="Author" w:initials="A">
    <w:p w14:paraId="32D07584" w14:textId="77FF365B" w:rsidR="006034A0" w:rsidRDefault="006034A0">
      <w:pPr>
        <w:pStyle w:val="CommentText"/>
      </w:pPr>
      <w:r>
        <w:rPr>
          <w:rStyle w:val="CommentReference"/>
        </w:rPr>
        <w:annotationRef/>
      </w:r>
      <w:r>
        <w:t xml:space="preserve">Note: this was left vague as the vehicle architectures may vary widely. However standards like ISO/SAE 21434 will help identify such elements. </w:t>
      </w:r>
    </w:p>
  </w:comment>
  <w:comment w:id="277" w:author="Author" w:initials="A">
    <w:p w14:paraId="2A61BA2C" w14:textId="44477F59" w:rsidR="00AB73CF" w:rsidRDefault="00AB73CF">
      <w:pPr>
        <w:pStyle w:val="CommentText"/>
      </w:pPr>
      <w:r>
        <w:rPr>
          <w:rStyle w:val="CommentReference"/>
        </w:rPr>
        <w:annotationRef/>
      </w:r>
      <w:r>
        <w:t>We should include some requirements on the competence and skills of technical services on cyber.</w:t>
      </w:r>
    </w:p>
    <w:p w14:paraId="05ED5858" w14:textId="77777777" w:rsidR="006034A0" w:rsidRDefault="006034A0">
      <w:pPr>
        <w:pStyle w:val="CommentText"/>
      </w:pPr>
    </w:p>
  </w:comment>
  <w:comment w:id="278" w:author="Author" w:initials="A">
    <w:p w14:paraId="4DA8490E" w14:textId="1BD4E643" w:rsidR="006034A0" w:rsidRDefault="006034A0">
      <w:pPr>
        <w:pStyle w:val="CommentText"/>
      </w:pPr>
      <w:r>
        <w:rPr>
          <w:rStyle w:val="CommentReference"/>
        </w:rPr>
        <w:annotationRef/>
      </w:r>
      <w:r>
        <w:t>At present contracting parties are responsible for assuring the competencies of their approval authorities and technical services. Changing this may require a treaty change.</w:t>
      </w:r>
    </w:p>
    <w:p w14:paraId="42FD2861" w14:textId="19993454" w:rsidR="006034A0" w:rsidRDefault="006034A0">
      <w:pPr>
        <w:pStyle w:val="CommentText"/>
      </w:pPr>
      <w:r>
        <w:t xml:space="preserve">During the test phase we will gather information to help technical services and see what each other use as a means of assurance of competency. This may then be put forward as guidance. However it may not be applicable to all jurisdiction if they tend to prefer local standards which are not easily used/translated elsewhere. </w:t>
      </w:r>
    </w:p>
  </w:comment>
  <w:comment w:id="281" w:author="Author" w:initials="A">
    <w:p w14:paraId="52F3F919" w14:textId="3327E36E" w:rsidR="00AB73CF" w:rsidRDefault="00AB73CF">
      <w:pPr>
        <w:pStyle w:val="CommentText"/>
      </w:pPr>
      <w:r>
        <w:rPr>
          <w:rStyle w:val="CommentReference"/>
        </w:rPr>
        <w:annotationRef/>
      </w:r>
      <w:r>
        <w:t xml:space="preserve">Should we recommend for clarity a specific tool or format to present the data for approval ? </w:t>
      </w:r>
    </w:p>
  </w:comment>
  <w:comment w:id="282" w:author="Author" w:initials="A">
    <w:p w14:paraId="110C5229" w14:textId="77777777" w:rsidR="006A7993" w:rsidRDefault="006A7993">
      <w:pPr>
        <w:pStyle w:val="CommentText"/>
      </w:pPr>
      <w:r>
        <w:rPr>
          <w:rStyle w:val="CommentReference"/>
        </w:rPr>
        <w:annotationRef/>
      </w:r>
      <w:r>
        <w:t xml:space="preserve">That might be limiting (as in manufacturers may not be able to supply it all the time in a given format or using a specific tool) </w:t>
      </w:r>
    </w:p>
    <w:p w14:paraId="00C15A02" w14:textId="2440905B" w:rsidR="006A7993" w:rsidRDefault="006A7993">
      <w:pPr>
        <w:pStyle w:val="CommentText"/>
      </w:pPr>
      <w:r>
        <w:t xml:space="preserve">We can assess, through the test phase, whether this is an issue. </w:t>
      </w:r>
    </w:p>
  </w:comment>
  <w:comment w:id="283" w:author="Author" w:initials="A">
    <w:p w14:paraId="628BFB57" w14:textId="1C0C17DD" w:rsidR="00AB73CF" w:rsidRDefault="00AB73CF">
      <w:pPr>
        <w:pStyle w:val="CommentText"/>
      </w:pPr>
      <w:r>
        <w:rPr>
          <w:rStyle w:val="CommentReference"/>
        </w:rPr>
        <w:annotationRef/>
      </w:r>
      <w:r>
        <w:t>Eventually these set of risks should be harmonized or there should be a reference guide or standard… otherwise the approval authority will have a difficult tasks to review many different documents. As written before, I imagine that this is Annex B Part A of this document as described previously.</w:t>
      </w:r>
    </w:p>
  </w:comment>
  <w:comment w:id="284" w:author="Author" w:initials="A">
    <w:p w14:paraId="2A4FA5C9" w14:textId="77777777" w:rsidR="006A7993" w:rsidRDefault="006A7993">
      <w:pPr>
        <w:pStyle w:val="CommentText"/>
      </w:pPr>
      <w:r>
        <w:rPr>
          <w:rStyle w:val="CommentReference"/>
        </w:rPr>
        <w:annotationRef/>
      </w:r>
      <w:r>
        <w:t xml:space="preserve">The risks will vary depending on the vehicle, its level of connectivity and what functions it has that could be accessed via that connectivity. Therefore it is not easy, and arguably not advisable, to harmonise the risks. </w:t>
      </w:r>
    </w:p>
    <w:p w14:paraId="76A7728E" w14:textId="55438F9B" w:rsidR="006A7993" w:rsidRDefault="006A7993">
      <w:pPr>
        <w:pStyle w:val="CommentText"/>
      </w:pPr>
      <w:r>
        <w:t>The ability to harmonise on a list of risks will also depend on how one does a risk assessment</w:t>
      </w:r>
      <w:r w:rsidR="00875F0D">
        <w:t xml:space="preserve">. </w:t>
      </w:r>
      <w:r>
        <w:t xml:space="preserve">  </w:t>
      </w:r>
    </w:p>
    <w:p w14:paraId="68E19E73" w14:textId="256C4294" w:rsidR="006A7993" w:rsidRDefault="006A7993">
      <w:pPr>
        <w:pStyle w:val="CommentText"/>
      </w:pPr>
      <w:r>
        <w:t xml:space="preserve">Annex B is intended to help but not be the only source. </w:t>
      </w:r>
    </w:p>
    <w:p w14:paraId="4542FF95" w14:textId="38FEB4B0" w:rsidR="006A7993" w:rsidRDefault="006A7993">
      <w:pPr>
        <w:pStyle w:val="CommentText"/>
      </w:pPr>
      <w:r>
        <w:t xml:space="preserve">Standards bodies and other organisations could be used to maintain and refine such lists. </w:t>
      </w:r>
    </w:p>
  </w:comment>
  <w:comment w:id="287" w:author="Author" w:initials="A">
    <w:p w14:paraId="26626716" w14:textId="64CDC952" w:rsidR="00AB73CF" w:rsidRDefault="00AB73CF">
      <w:pPr>
        <w:pStyle w:val="CommentText"/>
      </w:pPr>
      <w:r>
        <w:rPr>
          <w:rStyle w:val="CommentReference"/>
        </w:rPr>
        <w:annotationRef/>
      </w:r>
      <w:r>
        <w:t>Software will include firmware as well.</w:t>
      </w:r>
    </w:p>
  </w:comment>
  <w:comment w:id="288" w:author="Author" w:initials="A">
    <w:p w14:paraId="0B212865" w14:textId="41FFFD7F" w:rsidR="00AB73CF" w:rsidRDefault="00AB73CF">
      <w:pPr>
        <w:pStyle w:val="CommentText"/>
      </w:pPr>
      <w:r>
        <w:rPr>
          <w:rStyle w:val="CommentReference"/>
        </w:rPr>
        <w:annotationRef/>
      </w:r>
      <w:r>
        <w:t xml:space="preserve">This will be relatively difficult to verify. </w:t>
      </w:r>
    </w:p>
  </w:comment>
  <w:comment w:id="289" w:author="Author" w:initials="A">
    <w:p w14:paraId="73D221AF" w14:textId="1E883F9E" w:rsidR="00875F0D" w:rsidRDefault="00875F0D">
      <w:pPr>
        <w:pStyle w:val="CommentText"/>
      </w:pPr>
      <w:r>
        <w:rPr>
          <w:rStyle w:val="CommentReference"/>
        </w:rPr>
        <w:annotationRef/>
      </w:r>
      <w:r>
        <w:t xml:space="preserve">Agreed but it is still needed </w:t>
      </w:r>
    </w:p>
    <w:p w14:paraId="3F48B10B" w14:textId="7ACE2980" w:rsidR="00875F0D" w:rsidRDefault="00875F0D">
      <w:pPr>
        <w:pStyle w:val="CommentText"/>
      </w:pPr>
      <w:r>
        <w:t>If software coding best practice has been followed it should be easy to show that there has been de-bugging and the procedures used. The testing for known bugs is not hard. Testing for unknown bugs may be hard (especially for well written code). We agree that ascertaining the quality of such an activity may be hard.</w:t>
      </w:r>
    </w:p>
  </w:comment>
  <w:comment w:id="298" w:author="Author" w:initials="A">
    <w:p w14:paraId="136E3D43" w14:textId="42103E34" w:rsidR="00AB73CF" w:rsidRDefault="00AB73CF">
      <w:pPr>
        <w:pStyle w:val="CommentText"/>
      </w:pPr>
      <w:r>
        <w:rPr>
          <w:rStyle w:val="CommentReference"/>
        </w:rPr>
        <w:annotationRef/>
      </w:r>
      <w:r>
        <w:t>In general, references could be useful.</w:t>
      </w:r>
    </w:p>
  </w:comment>
  <w:comment w:id="299" w:author="Author" w:initials="A">
    <w:p w14:paraId="1BA5BBA6" w14:textId="2582E6DF" w:rsidR="00AB73CF" w:rsidRDefault="00AB73CF">
      <w:pPr>
        <w:pStyle w:val="CommentText"/>
      </w:pPr>
      <w:r>
        <w:rPr>
          <w:rStyle w:val="CommentReference"/>
        </w:rPr>
        <w:annotationRef/>
      </w:r>
      <w:r>
        <w:t>Agreed. Only referencing one is not helpful, nor complete.</w:t>
      </w:r>
    </w:p>
  </w:comment>
  <w:comment w:id="300" w:author="Author" w:initials="A">
    <w:p w14:paraId="1219898E" w14:textId="5B98AF64" w:rsidR="00666733" w:rsidRDefault="00666733">
      <w:pPr>
        <w:pStyle w:val="CommentText"/>
      </w:pPr>
      <w:r>
        <w:rPr>
          <w:rStyle w:val="CommentReference"/>
        </w:rPr>
        <w:annotationRef/>
      </w:r>
      <w:r>
        <w:t xml:space="preserve">Agreed. </w:t>
      </w:r>
    </w:p>
    <w:p w14:paraId="0B8D76CF" w14:textId="0D88CC39" w:rsidR="00666733" w:rsidRDefault="00666733">
      <w:pPr>
        <w:pStyle w:val="CommentText"/>
      </w:pPr>
      <w:r>
        <w:t xml:space="preserve">The list could be extensive of places giving appropriate controls. </w:t>
      </w:r>
    </w:p>
    <w:p w14:paraId="540F5204" w14:textId="09BBEEB2" w:rsidR="00666733" w:rsidRDefault="00666733">
      <w:pPr>
        <w:pStyle w:val="CommentText"/>
      </w:pPr>
      <w:r>
        <w:t xml:space="preserve">In the test phase we may be able to get more information on what is used as means of reference material. </w:t>
      </w:r>
    </w:p>
    <w:p w14:paraId="5369C5B7" w14:textId="39C284FF" w:rsidR="00666733" w:rsidRDefault="00666733">
      <w:pPr>
        <w:pStyle w:val="CommentText"/>
      </w:pPr>
      <w:r>
        <w:t>Alternatively we are open to other bodies collating such references (beyond those listed in the last annex)</w:t>
      </w:r>
    </w:p>
  </w:comment>
  <w:comment w:id="307" w:author="Author" w:initials="A">
    <w:p w14:paraId="26EA17EA" w14:textId="2F264413" w:rsidR="00AB73CF" w:rsidRDefault="00AB73CF">
      <w:pPr>
        <w:pStyle w:val="CommentText"/>
      </w:pPr>
      <w:r>
        <w:rPr>
          <w:rStyle w:val="CommentReference"/>
        </w:rPr>
        <w:annotationRef/>
      </w:r>
      <w:r>
        <w:t>I would split this threat in: a) data manipulation to falsify vehicle driving data and b) data manipulation to falsify vehicle data coming from sensors.</w:t>
      </w:r>
    </w:p>
  </w:comment>
  <w:comment w:id="308" w:author="Author" w:initials="A">
    <w:p w14:paraId="06AAEBEA" w14:textId="4A3279AB" w:rsidR="00666733" w:rsidRDefault="00666733">
      <w:pPr>
        <w:pStyle w:val="CommentText"/>
      </w:pPr>
      <w:r>
        <w:rPr>
          <w:rStyle w:val="CommentReference"/>
        </w:rPr>
        <w:annotationRef/>
      </w:r>
      <w:r>
        <w:t>Noted. Good suggestion.</w:t>
      </w:r>
    </w:p>
  </w:comment>
  <w:comment w:id="316" w:author="Author" w:initials="A">
    <w:p w14:paraId="0E6FD039" w14:textId="4436FE8D" w:rsidR="00AB73CF" w:rsidRDefault="00AB73CF">
      <w:pPr>
        <w:pStyle w:val="CommentText"/>
      </w:pPr>
      <w:r>
        <w:rPr>
          <w:rStyle w:val="CommentReference"/>
        </w:rPr>
        <w:annotationRef/>
      </w:r>
      <w:r>
        <w:t>Some aspects related to the organizational or processes are missing. Even if I understand that it may be out of scope of this document, they should be at least highlighted because security is a process and to mitigate risks overarching organizational structures and processes should be put in place as well:</w:t>
      </w:r>
    </w:p>
    <w:p w14:paraId="0CD04F87" w14:textId="6C9EEB26" w:rsidR="00AB73CF" w:rsidRDefault="00AB73CF">
      <w:pPr>
        <w:pStyle w:val="CommentText"/>
      </w:pPr>
      <w:r>
        <w:t xml:space="preserve">a) </w:t>
      </w:r>
    </w:p>
  </w:comment>
  <w:comment w:id="317" w:author="Author" w:initials="A">
    <w:p w14:paraId="092822F7" w14:textId="35D686AA" w:rsidR="00666733" w:rsidRDefault="00666733">
      <w:pPr>
        <w:pStyle w:val="CommentText"/>
      </w:pPr>
      <w:r>
        <w:rPr>
          <w:rStyle w:val="CommentReference"/>
        </w:rPr>
        <w:annotationRef/>
      </w:r>
      <w:r>
        <w:t xml:space="preserve">Agreed. They are included as “security controls”. See 3.2. </w:t>
      </w:r>
    </w:p>
    <w:p w14:paraId="09C6911F" w14:textId="51EDBF09" w:rsidR="00666733" w:rsidRDefault="00666733">
      <w:pPr>
        <w:pStyle w:val="CommentText"/>
      </w:pPr>
      <w:r>
        <w:t xml:space="preserve">ISO and SAE documents do cover aspects of organisational processes as do the UK cyber security principles.  </w:t>
      </w:r>
    </w:p>
  </w:comment>
  <w:comment w:id="319" w:author="Author" w:initials="A">
    <w:p w14:paraId="0FB406AC" w14:textId="45B7E1F8" w:rsidR="00AB73CF" w:rsidRDefault="00AB73CF">
      <w:pPr>
        <w:pStyle w:val="CommentText"/>
      </w:pPr>
      <w:r>
        <w:rPr>
          <w:rStyle w:val="CommentReference"/>
        </w:rPr>
        <w:annotationRef/>
      </w:r>
      <w:r>
        <w:t>Some formatting error ?</w:t>
      </w:r>
    </w:p>
  </w:comment>
  <w:comment w:id="318" w:author="Author" w:initials="A">
    <w:p w14:paraId="64B0B3A8" w14:textId="5709CCD7" w:rsidR="00666733" w:rsidRDefault="00666733">
      <w:pPr>
        <w:pStyle w:val="CommentText"/>
      </w:pPr>
      <w:r>
        <w:rPr>
          <w:rStyle w:val="CommentReference"/>
        </w:rPr>
        <w:annotationRef/>
      </w:r>
      <w:r>
        <w:t>Maybe.</w:t>
      </w:r>
    </w:p>
  </w:comment>
  <w:comment w:id="320" w:author="Author" w:initials="A">
    <w:p w14:paraId="440A1BB2" w14:textId="0EF4EC13" w:rsidR="00AB73CF" w:rsidRDefault="00AB73CF">
      <w:pPr>
        <w:pStyle w:val="CommentText"/>
      </w:pPr>
      <w:r>
        <w:rPr>
          <w:rStyle w:val="CommentReference"/>
        </w:rPr>
        <w:annotationRef/>
      </w:r>
      <w:r>
        <w:t>There are different types of back-end systems: PKI elements, data servers, central ITS stations and so on.</w:t>
      </w:r>
    </w:p>
  </w:comment>
  <w:comment w:id="321" w:author="Author" w:initials="A">
    <w:p w14:paraId="2666086D" w14:textId="5FFEFBA1" w:rsidR="00666733" w:rsidRDefault="00666733">
      <w:pPr>
        <w:pStyle w:val="CommentText"/>
      </w:pPr>
      <w:r>
        <w:rPr>
          <w:rStyle w:val="CommentReference"/>
        </w:rPr>
        <w:annotationRef/>
      </w:r>
      <w:r>
        <w:t xml:space="preserve">Agreed but we did not list the full extent of what may be possible. The controls will be similar at the level. </w:t>
      </w:r>
    </w:p>
    <w:p w14:paraId="54084593" w14:textId="2D4B38F2" w:rsidR="00666733" w:rsidRDefault="00666733">
      <w:pPr>
        <w:pStyle w:val="CommentText"/>
      </w:pPr>
      <w:r>
        <w:t>We did try and limit our considerations to what would be in the control of a manufacturer.</w:t>
      </w:r>
    </w:p>
  </w:comment>
  <w:comment w:id="330" w:author="Author" w:initials="A">
    <w:p w14:paraId="56CC5356" w14:textId="79862591" w:rsidR="00AB73CF" w:rsidRDefault="00AB73CF">
      <w:pPr>
        <w:pStyle w:val="CommentText"/>
      </w:pPr>
      <w:r>
        <w:rPr>
          <w:rStyle w:val="CommentReference"/>
        </w:rPr>
        <w:annotationRef/>
      </w:r>
      <w:r>
        <w:t>Are we sure that this really applies to this context or it is only a copy past from web security ?</w:t>
      </w:r>
    </w:p>
    <w:p w14:paraId="2A5C3625" w14:textId="35D112AC" w:rsidR="00257646" w:rsidRDefault="00257646">
      <w:pPr>
        <w:pStyle w:val="CommentText"/>
      </w:pPr>
      <w:r>
        <w:t xml:space="preserve">Probably yes to both. One cannot guarantee that vehicles will not have cookies on them to which this would apply. </w:t>
      </w:r>
    </w:p>
  </w:comment>
  <w:comment w:id="331" w:author="Author" w:initials="A">
    <w:p w14:paraId="0047D78A" w14:textId="5A88B136" w:rsidR="00AB73CF" w:rsidRDefault="00AB73CF">
      <w:pPr>
        <w:pStyle w:val="CommentText"/>
      </w:pPr>
      <w:r>
        <w:rPr>
          <w:rStyle w:val="CommentReference"/>
        </w:rPr>
        <w:annotationRef/>
      </w:r>
      <w:r>
        <w:t>Are we sure that this really applies to this context or it is only a copy past from web security ?</w:t>
      </w:r>
    </w:p>
  </w:comment>
  <w:comment w:id="332" w:author="Author" w:initials="A">
    <w:p w14:paraId="0DC6D78F" w14:textId="7EFE2DAC" w:rsidR="00257646" w:rsidRDefault="00257646">
      <w:pPr>
        <w:pStyle w:val="CommentText"/>
      </w:pPr>
      <w:r>
        <w:rPr>
          <w:rStyle w:val="CommentReference"/>
        </w:rPr>
        <w:annotationRef/>
      </w:r>
      <w:r>
        <w:t>This may still be valid, especially as vehicles become more connected and the HMI becomes more like a computer screen.</w:t>
      </w:r>
    </w:p>
  </w:comment>
  <w:comment w:id="338" w:author="Author" w:initials="A">
    <w:p w14:paraId="27A514A0" w14:textId="1D903A61" w:rsidR="00AB73CF" w:rsidRDefault="00AB73CF">
      <w:pPr>
        <w:pStyle w:val="CommentText"/>
      </w:pPr>
      <w:r>
        <w:rPr>
          <w:rStyle w:val="CommentReference"/>
        </w:rPr>
        <w:annotationRef/>
      </w:r>
      <w:r>
        <w:t xml:space="preserve">I am not familiar with the drafting rules of UNECE (so ignore this comment if needed), but the references could be referred in the main body of the document. </w:t>
      </w:r>
    </w:p>
  </w:comment>
  <w:comment w:id="339" w:author="Author" w:initials="A">
    <w:p w14:paraId="0CB76C52" w14:textId="77777777" w:rsidR="00257646" w:rsidRDefault="00257646">
      <w:pPr>
        <w:pStyle w:val="CommentText"/>
      </w:pPr>
      <w:r>
        <w:rPr>
          <w:rStyle w:val="CommentReference"/>
        </w:rPr>
        <w:annotationRef/>
      </w:r>
      <w:r w:rsidR="00FF7F2F">
        <w:t xml:space="preserve">We decided to provide a list of documents that were put forward during our work for consideration by the group. </w:t>
      </w:r>
    </w:p>
    <w:p w14:paraId="4278F2DC" w14:textId="77777777" w:rsidR="00FF7F2F" w:rsidRDefault="00FF7F2F">
      <w:pPr>
        <w:pStyle w:val="CommentText"/>
      </w:pPr>
      <w:r>
        <w:t xml:space="preserve">We do not directly reference them, so this is the best way we came up for providing them as a  potential source material for people. </w:t>
      </w:r>
    </w:p>
    <w:p w14:paraId="2561F559" w14:textId="59392647" w:rsidR="00FF7F2F" w:rsidRDefault="00FF7F2F">
      <w:pPr>
        <w:pStyle w:val="CommentText"/>
      </w:pPr>
      <w:r>
        <w:t xml:space="preserve">We agree this may be an alternative method of doing so but hopefully it is still useful.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5CD3D21" w15:done="0"/>
  <w15:commentEx w15:paraId="124FF25D" w15:paraIdParent="75CD3D21" w15:done="0"/>
  <w15:commentEx w15:paraId="49DB929F" w15:paraIdParent="75CD3D21" w15:done="0"/>
  <w15:commentEx w15:paraId="071B91B6" w15:done="0"/>
  <w15:commentEx w15:paraId="1F1BB0F6" w15:paraIdParent="071B91B6" w15:done="0"/>
  <w15:commentEx w15:paraId="01A399F5" w15:done="0"/>
  <w15:commentEx w15:paraId="11855D18" w15:paraIdParent="01A399F5" w15:done="0"/>
  <w15:commentEx w15:paraId="37E05081" w15:paraIdParent="01A399F5" w15:done="0"/>
  <w15:commentEx w15:paraId="395A7DEB" w15:done="0"/>
  <w15:commentEx w15:paraId="27025AD8" w15:paraIdParent="395A7DEB" w15:done="0"/>
  <w15:commentEx w15:paraId="5F818E60" w15:done="0"/>
  <w15:commentEx w15:paraId="19D4AD6F" w15:paraIdParent="5F818E60" w15:done="0"/>
  <w15:commentEx w15:paraId="4CD92DEA" w15:done="0"/>
  <w15:commentEx w15:paraId="34CD395A" w15:paraIdParent="4CD92DEA" w15:done="0"/>
  <w15:commentEx w15:paraId="24297486" w15:done="0"/>
  <w15:commentEx w15:paraId="79EE366F" w15:paraIdParent="24297486" w15:done="0"/>
  <w15:commentEx w15:paraId="7C6FA272" w15:paraIdParent="24297486" w15:done="0"/>
  <w15:commentEx w15:paraId="32A0ABBD" w15:done="0"/>
  <w15:commentEx w15:paraId="4E6E064B" w15:paraIdParent="32A0ABBD" w15:done="0"/>
  <w15:commentEx w15:paraId="15D55166" w15:done="0"/>
  <w15:commentEx w15:paraId="4D09EC8A" w15:paraIdParent="15D55166" w15:done="0"/>
  <w15:commentEx w15:paraId="32D07584" w15:paraIdParent="15D55166" w15:done="0"/>
  <w15:commentEx w15:paraId="05ED5858" w15:done="0"/>
  <w15:commentEx w15:paraId="42FD2861" w15:paraIdParent="05ED5858" w15:done="0"/>
  <w15:commentEx w15:paraId="52F3F919" w15:done="0"/>
  <w15:commentEx w15:paraId="00C15A02" w15:paraIdParent="52F3F919" w15:done="0"/>
  <w15:commentEx w15:paraId="628BFB57" w15:done="0"/>
  <w15:commentEx w15:paraId="4542FF95" w15:paraIdParent="628BFB57" w15:done="0"/>
  <w15:commentEx w15:paraId="26626716" w15:done="0"/>
  <w15:commentEx w15:paraId="0B212865" w15:done="0"/>
  <w15:commentEx w15:paraId="3F48B10B" w15:paraIdParent="0B212865" w15:done="0"/>
  <w15:commentEx w15:paraId="136E3D43" w15:done="0"/>
  <w15:commentEx w15:paraId="1BA5BBA6" w15:paraIdParent="136E3D43" w15:done="0"/>
  <w15:commentEx w15:paraId="5369C5B7" w15:paraIdParent="136E3D43" w15:done="0"/>
  <w15:commentEx w15:paraId="26EA17EA" w15:done="0"/>
  <w15:commentEx w15:paraId="06AAEBEA" w15:paraIdParent="26EA17EA" w15:done="0"/>
  <w15:commentEx w15:paraId="0CD04F87" w15:done="0"/>
  <w15:commentEx w15:paraId="09C6911F" w15:paraIdParent="0CD04F87" w15:done="0"/>
  <w15:commentEx w15:paraId="0FB406AC" w15:done="0"/>
  <w15:commentEx w15:paraId="64B0B3A8" w15:paraIdParent="0FB406AC" w15:done="0"/>
  <w15:commentEx w15:paraId="440A1BB2" w15:done="0"/>
  <w15:commentEx w15:paraId="54084593" w15:paraIdParent="440A1BB2" w15:done="0"/>
  <w15:commentEx w15:paraId="2A5C3625" w15:done="0"/>
  <w15:commentEx w15:paraId="0047D78A" w15:done="0"/>
  <w15:commentEx w15:paraId="0DC6D78F" w15:paraIdParent="0047D78A" w15:done="0"/>
  <w15:commentEx w15:paraId="27A514A0" w15:done="0"/>
  <w15:commentEx w15:paraId="2561F559" w15:paraIdParent="27A514A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CD3D21" w16cid:durableId="1FFC6FE5"/>
  <w16cid:commentId w16cid:paraId="124FF25D" w16cid:durableId="202CF801"/>
  <w16cid:commentId w16cid:paraId="49DB929F" w16cid:durableId="20313C36"/>
  <w16cid:commentId w16cid:paraId="071B91B6" w16cid:durableId="1FFC6FE9"/>
  <w16cid:commentId w16cid:paraId="1F1BB0F6" w16cid:durableId="202CF804"/>
  <w16cid:commentId w16cid:paraId="01A399F5" w16cid:durableId="1FFC6FEF"/>
  <w16cid:commentId w16cid:paraId="11855D18" w16cid:durableId="202CF808"/>
  <w16cid:commentId w16cid:paraId="37E05081" w16cid:durableId="20313DE9"/>
  <w16cid:commentId w16cid:paraId="395A7DEB" w16cid:durableId="1FFC6FF1"/>
  <w16cid:commentId w16cid:paraId="27025AD8" w16cid:durableId="202CF80A"/>
  <w16cid:commentId w16cid:paraId="5F818E60" w16cid:durableId="1FFC6FF2"/>
  <w16cid:commentId w16cid:paraId="19D4AD6F" w16cid:durableId="202CF80C"/>
  <w16cid:commentId w16cid:paraId="4CD92DEA" w16cid:durableId="1FFC6FF3"/>
  <w16cid:commentId w16cid:paraId="34CD395A" w16cid:durableId="202CF80F"/>
  <w16cid:commentId w16cid:paraId="24297486" w16cid:durableId="1FFC6FFB"/>
  <w16cid:commentId w16cid:paraId="79EE366F" w16cid:durableId="202CF811"/>
  <w16cid:commentId w16cid:paraId="7C6FA272" w16cid:durableId="20313E95"/>
  <w16cid:commentId w16cid:paraId="32A0ABBD" w16cid:durableId="1FFC7004"/>
  <w16cid:commentId w16cid:paraId="4E6E064B" w16cid:durableId="203140DB"/>
  <w16cid:commentId w16cid:paraId="15D55166" w16cid:durableId="1FFC7008"/>
  <w16cid:commentId w16cid:paraId="4D09EC8A" w16cid:durableId="202CF816"/>
  <w16cid:commentId w16cid:paraId="32D07584" w16cid:durableId="203143A8"/>
  <w16cid:commentId w16cid:paraId="05ED5858" w16cid:durableId="1FFC7009"/>
  <w16cid:commentId w16cid:paraId="42FD2861" w16cid:durableId="203143F1"/>
  <w16cid:commentId w16cid:paraId="52F3F919" w16cid:durableId="1FFC700E"/>
  <w16cid:commentId w16cid:paraId="00C15A02" w16cid:durableId="203146B0"/>
  <w16cid:commentId w16cid:paraId="628BFB57" w16cid:durableId="1FFC700F"/>
  <w16cid:commentId w16cid:paraId="4542FF95" w16cid:durableId="2031471E"/>
  <w16cid:commentId w16cid:paraId="26626716" w16cid:durableId="1FFC7012"/>
  <w16cid:commentId w16cid:paraId="0B212865" w16cid:durableId="1FFC7013"/>
  <w16cid:commentId w16cid:paraId="3F48B10B" w16cid:durableId="203149AC"/>
  <w16cid:commentId w16cid:paraId="136E3D43" w16cid:durableId="1FFC7016"/>
  <w16cid:commentId w16cid:paraId="1BA5BBA6" w16cid:durableId="1FFC7017"/>
  <w16cid:commentId w16cid:paraId="5369C5B7" w16cid:durableId="20314B07"/>
  <w16cid:commentId w16cid:paraId="26EA17EA" w16cid:durableId="1FFC7018"/>
  <w16cid:commentId w16cid:paraId="06AAEBEA" w16cid:durableId="20314BC2"/>
  <w16cid:commentId w16cid:paraId="0CD04F87" w16cid:durableId="1FFC7019"/>
  <w16cid:commentId w16cid:paraId="09C6911F" w16cid:durableId="20314C04"/>
  <w16cid:commentId w16cid:paraId="0FB406AC" w16cid:durableId="1FFC701A"/>
  <w16cid:commentId w16cid:paraId="64B0B3A8" w16cid:durableId="20314C94"/>
  <w16cid:commentId w16cid:paraId="440A1BB2" w16cid:durableId="1FFC701B"/>
  <w16cid:commentId w16cid:paraId="54084593" w16cid:durableId="20314C9F"/>
  <w16cid:commentId w16cid:paraId="2A5C3625" w16cid:durableId="1FFC701F"/>
  <w16cid:commentId w16cid:paraId="0047D78A" w16cid:durableId="1FFC7020"/>
  <w16cid:commentId w16cid:paraId="0DC6D78F" w16cid:durableId="20314F06"/>
  <w16cid:commentId w16cid:paraId="27A514A0" w16cid:durableId="1FFC7021"/>
  <w16cid:commentId w16cid:paraId="2561F559" w16cid:durableId="20314F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3B8B7E" w14:textId="77777777" w:rsidR="006969CF" w:rsidRDefault="006969CF" w:rsidP="00BD38A3">
      <w:pPr>
        <w:spacing w:after="0" w:line="240" w:lineRule="auto"/>
      </w:pPr>
      <w:r>
        <w:separator/>
      </w:r>
    </w:p>
  </w:endnote>
  <w:endnote w:type="continuationSeparator" w:id="0">
    <w:p w14:paraId="6D149E7E" w14:textId="77777777" w:rsidR="006969CF" w:rsidRDefault="006969CF" w:rsidP="00BD3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D5337" w14:textId="3846B2F9" w:rsidR="00AB73CF" w:rsidRPr="00BF400D" w:rsidRDefault="00AB73CF" w:rsidP="00BF400D">
    <w:pPr>
      <w:pStyle w:val="Footer"/>
      <w:tabs>
        <w:tab w:val="right" w:pos="9638"/>
      </w:tabs>
      <w:rPr>
        <w:rFonts w:asciiTheme="majorBidi" w:hAnsiTheme="majorBidi" w:cstheme="majorBidi"/>
        <w:sz w:val="18"/>
      </w:rPr>
    </w:pPr>
    <w:r w:rsidRPr="00BF400D">
      <w:rPr>
        <w:rFonts w:asciiTheme="majorBidi" w:hAnsiTheme="majorBidi" w:cstheme="majorBidi"/>
        <w:b/>
        <w:sz w:val="18"/>
      </w:rPr>
      <w:fldChar w:fldCharType="begin"/>
    </w:r>
    <w:r w:rsidRPr="00BF400D">
      <w:rPr>
        <w:rFonts w:asciiTheme="majorBidi" w:hAnsiTheme="majorBidi" w:cstheme="majorBidi"/>
        <w:b/>
        <w:sz w:val="18"/>
      </w:rPr>
      <w:instrText xml:space="preserve"> PAGE  \* MERGEFORMAT </w:instrText>
    </w:r>
    <w:r w:rsidRPr="00BF400D">
      <w:rPr>
        <w:rFonts w:asciiTheme="majorBidi" w:hAnsiTheme="majorBidi" w:cstheme="majorBidi"/>
        <w:b/>
        <w:sz w:val="18"/>
      </w:rPr>
      <w:fldChar w:fldCharType="separate"/>
    </w:r>
    <w:r w:rsidR="00245705">
      <w:rPr>
        <w:rFonts w:asciiTheme="majorBidi" w:hAnsiTheme="majorBidi" w:cstheme="majorBidi"/>
        <w:b/>
        <w:noProof/>
        <w:sz w:val="18"/>
      </w:rPr>
      <w:t>20</w:t>
    </w:r>
    <w:r w:rsidRPr="00BF400D">
      <w:rPr>
        <w:rFonts w:asciiTheme="majorBidi" w:hAnsiTheme="majorBidi" w:cstheme="majorBidi"/>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4470E" w14:textId="648F59FD" w:rsidR="00AB73CF" w:rsidRPr="00BF400D" w:rsidRDefault="00AB73CF" w:rsidP="00BF400D">
    <w:pPr>
      <w:pStyle w:val="Footer"/>
      <w:tabs>
        <w:tab w:val="right" w:pos="9638"/>
      </w:tabs>
      <w:jc w:val="right"/>
      <w:rPr>
        <w:rFonts w:asciiTheme="majorBidi" w:hAnsiTheme="majorBidi" w:cstheme="majorBidi"/>
        <w:sz w:val="18"/>
      </w:rPr>
    </w:pPr>
    <w:r w:rsidRPr="00BF400D">
      <w:rPr>
        <w:rFonts w:asciiTheme="majorBidi" w:hAnsiTheme="majorBidi" w:cstheme="majorBidi"/>
        <w:b/>
        <w:sz w:val="18"/>
      </w:rPr>
      <w:fldChar w:fldCharType="begin"/>
    </w:r>
    <w:r w:rsidRPr="00BF400D">
      <w:rPr>
        <w:rFonts w:asciiTheme="majorBidi" w:hAnsiTheme="majorBidi" w:cstheme="majorBidi"/>
        <w:b/>
        <w:sz w:val="18"/>
      </w:rPr>
      <w:instrText xml:space="preserve"> PAGE  \* MERGEFORMAT </w:instrText>
    </w:r>
    <w:r w:rsidRPr="00BF400D">
      <w:rPr>
        <w:rFonts w:asciiTheme="majorBidi" w:hAnsiTheme="majorBidi" w:cstheme="majorBidi"/>
        <w:b/>
        <w:sz w:val="18"/>
      </w:rPr>
      <w:fldChar w:fldCharType="separate"/>
    </w:r>
    <w:r w:rsidR="00245705">
      <w:rPr>
        <w:rFonts w:asciiTheme="majorBidi" w:hAnsiTheme="majorBidi" w:cstheme="majorBidi"/>
        <w:b/>
        <w:noProof/>
        <w:sz w:val="18"/>
      </w:rPr>
      <w:t>19</w:t>
    </w:r>
    <w:r w:rsidRPr="00BF400D">
      <w:rPr>
        <w:rFonts w:asciiTheme="majorBidi" w:hAnsiTheme="majorBidi" w:cstheme="majorBidi"/>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621FE" w14:textId="77777777" w:rsidR="006969CF" w:rsidRPr="00D00DD7" w:rsidRDefault="006969CF" w:rsidP="00D00DD7">
      <w:pPr>
        <w:tabs>
          <w:tab w:val="right" w:pos="2155"/>
        </w:tabs>
        <w:spacing w:after="80"/>
        <w:ind w:left="680"/>
        <w:rPr>
          <w:rFonts w:asciiTheme="majorBidi" w:hAnsiTheme="majorBidi" w:cstheme="majorBidi"/>
          <w:sz w:val="20"/>
          <w:szCs w:val="20"/>
          <w:u w:val="single"/>
        </w:rPr>
      </w:pPr>
      <w:r w:rsidRPr="00D00DD7">
        <w:rPr>
          <w:rFonts w:asciiTheme="majorBidi" w:hAnsiTheme="majorBidi" w:cstheme="majorBidi"/>
          <w:sz w:val="20"/>
          <w:szCs w:val="20"/>
          <w:u w:val="single"/>
        </w:rPr>
        <w:tab/>
      </w:r>
    </w:p>
  </w:footnote>
  <w:footnote w:type="continuationSeparator" w:id="0">
    <w:p w14:paraId="263B1B9B" w14:textId="77777777" w:rsidR="006969CF" w:rsidRDefault="006969CF" w:rsidP="00BD38A3">
      <w:pPr>
        <w:spacing w:after="0" w:line="240" w:lineRule="auto"/>
      </w:pPr>
      <w:r>
        <w:continuationSeparator/>
      </w:r>
    </w:p>
  </w:footnote>
  <w:footnote w:id="1">
    <w:p w14:paraId="08B2F824" w14:textId="78DEC5D3" w:rsidR="00EA25B0" w:rsidRPr="00EA25B0" w:rsidRDefault="00EA25B0">
      <w:pPr>
        <w:pStyle w:val="FootnoteText"/>
        <w:rPr>
          <w:lang w:val="en-US"/>
          <w:rPrChange w:id="34" w:author="Author">
            <w:rPr/>
          </w:rPrChange>
        </w:rPr>
      </w:pPr>
      <w:ins w:id="35" w:author="Author">
        <w:r>
          <w:rPr>
            <w:rStyle w:val="FootnoteReference"/>
          </w:rPr>
          <w:footnoteRef/>
        </w:r>
        <w:r>
          <w:t xml:space="preserve"> </w:t>
        </w:r>
        <w:r>
          <w:rPr>
            <w:lang w:val="en-US"/>
          </w:rPr>
          <w:t xml:space="preserve">At the of time of May 2019 the standard is not finalized yet. </w:t>
        </w:r>
        <w:r>
          <w:fldChar w:fldCharType="begin"/>
        </w:r>
        <w:r>
          <w:instrText xml:space="preserve"> HYPERLINK "https://www.iso.org/standard/70918.html" </w:instrText>
        </w:r>
        <w:r>
          <w:fldChar w:fldCharType="separate"/>
        </w:r>
        <w:r>
          <w:rPr>
            <w:rStyle w:val="Hyperlink"/>
          </w:rPr>
          <w:t>https://www.iso.org/standard/70918.html</w:t>
        </w:r>
        <w:r>
          <w:fldChar w:fldCharType="end"/>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6ABEE" w14:textId="77777777" w:rsidR="00AB73CF" w:rsidRPr="00492A10" w:rsidRDefault="00AB73CF" w:rsidP="00492A10">
    <w:pPr>
      <w:pStyle w:val="Header"/>
      <w:pBdr>
        <w:bottom w:val="single" w:sz="4" w:space="1" w:color="auto"/>
      </w:pBdr>
      <w:rPr>
        <w:rFonts w:asciiTheme="majorBidi" w:hAnsiTheme="majorBidi" w:cstheme="majorBidi"/>
        <w:b/>
        <w:bCs/>
        <w:sz w:val="18"/>
        <w:szCs w:val="18"/>
        <w:lang w:val="fr-CH"/>
      </w:rPr>
    </w:pPr>
    <w:r w:rsidRPr="00492A10">
      <w:rPr>
        <w:rFonts w:asciiTheme="majorBidi" w:hAnsiTheme="majorBidi" w:cstheme="majorBidi"/>
        <w:b/>
        <w:bCs/>
        <w:sz w:val="18"/>
        <w:szCs w:val="18"/>
        <w:lang w:val="fr-CH"/>
      </w:rPr>
      <w:t>ECE/TRANS/WP.29/GRVA/2019/2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F6C3B" w14:textId="77777777" w:rsidR="00AB73CF" w:rsidRPr="00492A10" w:rsidRDefault="00AB73CF" w:rsidP="00492A10">
    <w:pPr>
      <w:pStyle w:val="Header"/>
      <w:pBdr>
        <w:bottom w:val="single" w:sz="4" w:space="1" w:color="auto"/>
      </w:pBdr>
      <w:jc w:val="right"/>
      <w:rPr>
        <w:rFonts w:asciiTheme="majorBidi" w:hAnsiTheme="majorBidi" w:cstheme="majorBidi"/>
        <w:b/>
        <w:bCs/>
        <w:sz w:val="18"/>
        <w:szCs w:val="18"/>
        <w:lang w:val="fr-CH"/>
      </w:rPr>
    </w:pPr>
    <w:r w:rsidRPr="00492A10">
      <w:rPr>
        <w:rFonts w:asciiTheme="majorBidi" w:hAnsiTheme="majorBidi" w:cstheme="majorBidi"/>
        <w:b/>
        <w:bCs/>
        <w:sz w:val="18"/>
        <w:szCs w:val="18"/>
        <w:lang w:val="fr-CH"/>
      </w:rPr>
      <w:t>ECE/TRANS/WP.29/GRVA/2019/2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1" w15:restartNumberingAfterBreak="0">
    <w:nsid w:val="01C7620C"/>
    <w:multiLevelType w:val="hybridMultilevel"/>
    <w:tmpl w:val="EE26CEB0"/>
    <w:lvl w:ilvl="0" w:tplc="21EE0854">
      <w:start w:val="4"/>
      <w:numFmt w:val="bullet"/>
      <w:lvlText w:val="-"/>
      <w:lvlJc w:val="left"/>
      <w:pPr>
        <w:ind w:left="1931" w:hanging="360"/>
      </w:pPr>
      <w:rPr>
        <w:rFonts w:ascii="Times New Roman" w:eastAsiaTheme="minorEastAsia" w:hAnsi="Times New Roman" w:cs="Times New Roman" w:hint="default"/>
      </w:rPr>
    </w:lvl>
    <w:lvl w:ilvl="1" w:tplc="04090003" w:tentative="1">
      <w:start w:val="1"/>
      <w:numFmt w:val="bullet"/>
      <w:lvlText w:val="o"/>
      <w:lvlJc w:val="left"/>
      <w:pPr>
        <w:ind w:left="2651" w:hanging="360"/>
      </w:pPr>
      <w:rPr>
        <w:rFonts w:ascii="Courier New" w:hAnsi="Courier New" w:cs="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cs="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cs="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2" w15:restartNumberingAfterBreak="0">
    <w:nsid w:val="030919FF"/>
    <w:multiLevelType w:val="hybridMultilevel"/>
    <w:tmpl w:val="1B363D20"/>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0B710DD3"/>
    <w:multiLevelType w:val="hybridMultilevel"/>
    <w:tmpl w:val="B3068D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18B2CD0"/>
    <w:multiLevelType w:val="hybridMultilevel"/>
    <w:tmpl w:val="B9683BEA"/>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5" w15:restartNumberingAfterBreak="0">
    <w:nsid w:val="133937A7"/>
    <w:multiLevelType w:val="hybridMultilevel"/>
    <w:tmpl w:val="8152A702"/>
    <w:lvl w:ilvl="0" w:tplc="92868ADE">
      <w:start w:val="1"/>
      <w:numFmt w:val="bullet"/>
      <w:lvlText w:val=""/>
      <w:lvlJc w:val="left"/>
      <w:pPr>
        <w:tabs>
          <w:tab w:val="num" w:pos="720"/>
        </w:tabs>
        <w:ind w:left="720" w:hanging="360"/>
      </w:pPr>
      <w:rPr>
        <w:rFonts w:ascii="Symbol" w:hAnsi="Symbol" w:hint="default"/>
      </w:rPr>
    </w:lvl>
    <w:lvl w:ilvl="1" w:tplc="ECB8EE4A">
      <w:start w:val="1"/>
      <w:numFmt w:val="bullet"/>
      <w:lvlText w:val=""/>
      <w:lvlJc w:val="left"/>
      <w:pPr>
        <w:tabs>
          <w:tab w:val="num" w:pos="1440"/>
        </w:tabs>
        <w:ind w:left="1440" w:hanging="360"/>
      </w:pPr>
      <w:rPr>
        <w:rFonts w:ascii="Symbol" w:hAnsi="Symbol" w:hint="default"/>
      </w:rPr>
    </w:lvl>
    <w:lvl w:ilvl="2" w:tplc="45C87758" w:tentative="1">
      <w:start w:val="1"/>
      <w:numFmt w:val="bullet"/>
      <w:lvlText w:val=""/>
      <w:lvlJc w:val="left"/>
      <w:pPr>
        <w:tabs>
          <w:tab w:val="num" w:pos="2160"/>
        </w:tabs>
        <w:ind w:left="2160" w:hanging="360"/>
      </w:pPr>
      <w:rPr>
        <w:rFonts w:ascii="Symbol" w:hAnsi="Symbol" w:hint="default"/>
      </w:rPr>
    </w:lvl>
    <w:lvl w:ilvl="3" w:tplc="00E4ADB0" w:tentative="1">
      <w:start w:val="1"/>
      <w:numFmt w:val="bullet"/>
      <w:lvlText w:val=""/>
      <w:lvlJc w:val="left"/>
      <w:pPr>
        <w:tabs>
          <w:tab w:val="num" w:pos="2880"/>
        </w:tabs>
        <w:ind w:left="2880" w:hanging="360"/>
      </w:pPr>
      <w:rPr>
        <w:rFonts w:ascii="Symbol" w:hAnsi="Symbol" w:hint="default"/>
      </w:rPr>
    </w:lvl>
    <w:lvl w:ilvl="4" w:tplc="C972BDD6" w:tentative="1">
      <w:start w:val="1"/>
      <w:numFmt w:val="bullet"/>
      <w:lvlText w:val=""/>
      <w:lvlJc w:val="left"/>
      <w:pPr>
        <w:tabs>
          <w:tab w:val="num" w:pos="3600"/>
        </w:tabs>
        <w:ind w:left="3600" w:hanging="360"/>
      </w:pPr>
      <w:rPr>
        <w:rFonts w:ascii="Symbol" w:hAnsi="Symbol" w:hint="default"/>
      </w:rPr>
    </w:lvl>
    <w:lvl w:ilvl="5" w:tplc="58D67CE8" w:tentative="1">
      <w:start w:val="1"/>
      <w:numFmt w:val="bullet"/>
      <w:lvlText w:val=""/>
      <w:lvlJc w:val="left"/>
      <w:pPr>
        <w:tabs>
          <w:tab w:val="num" w:pos="4320"/>
        </w:tabs>
        <w:ind w:left="4320" w:hanging="360"/>
      </w:pPr>
      <w:rPr>
        <w:rFonts w:ascii="Symbol" w:hAnsi="Symbol" w:hint="default"/>
      </w:rPr>
    </w:lvl>
    <w:lvl w:ilvl="6" w:tplc="544AFF76" w:tentative="1">
      <w:start w:val="1"/>
      <w:numFmt w:val="bullet"/>
      <w:lvlText w:val=""/>
      <w:lvlJc w:val="left"/>
      <w:pPr>
        <w:tabs>
          <w:tab w:val="num" w:pos="5040"/>
        </w:tabs>
        <w:ind w:left="5040" w:hanging="360"/>
      </w:pPr>
      <w:rPr>
        <w:rFonts w:ascii="Symbol" w:hAnsi="Symbol" w:hint="default"/>
      </w:rPr>
    </w:lvl>
    <w:lvl w:ilvl="7" w:tplc="E368B4C8" w:tentative="1">
      <w:start w:val="1"/>
      <w:numFmt w:val="bullet"/>
      <w:lvlText w:val=""/>
      <w:lvlJc w:val="left"/>
      <w:pPr>
        <w:tabs>
          <w:tab w:val="num" w:pos="5760"/>
        </w:tabs>
        <w:ind w:left="5760" w:hanging="360"/>
      </w:pPr>
      <w:rPr>
        <w:rFonts w:ascii="Symbol" w:hAnsi="Symbol" w:hint="default"/>
      </w:rPr>
    </w:lvl>
    <w:lvl w:ilvl="8" w:tplc="DF9AA15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BBE7A17"/>
    <w:multiLevelType w:val="hybridMultilevel"/>
    <w:tmpl w:val="0F0EFB34"/>
    <w:lvl w:ilvl="0" w:tplc="BC1C1090">
      <w:start w:val="1"/>
      <w:numFmt w:val="bullet"/>
      <w:lvlText w:val="-"/>
      <w:lvlJc w:val="left"/>
      <w:pPr>
        <w:tabs>
          <w:tab w:val="num" w:pos="1080"/>
        </w:tabs>
        <w:ind w:left="1080" w:hanging="360"/>
      </w:pPr>
      <w:rPr>
        <w:rFonts w:ascii="Calibri" w:eastAsiaTheme="minorEastAsia" w:hAnsi="Calibri" w:cstheme="minorBidi" w:hint="default"/>
      </w:rPr>
    </w:lvl>
    <w:lvl w:ilvl="1" w:tplc="07A0DBF8">
      <w:start w:val="1"/>
      <w:numFmt w:val="bullet"/>
      <w:lvlText w:val=""/>
      <w:lvlJc w:val="left"/>
      <w:pPr>
        <w:tabs>
          <w:tab w:val="num" w:pos="1800"/>
        </w:tabs>
        <w:ind w:left="1800" w:hanging="360"/>
      </w:pPr>
      <w:rPr>
        <w:rFonts w:ascii="Symbol" w:hAnsi="Symbol" w:hint="default"/>
      </w:rPr>
    </w:lvl>
    <w:lvl w:ilvl="2" w:tplc="3620BC2C">
      <w:start w:val="1"/>
      <w:numFmt w:val="bullet"/>
      <w:lvlText w:val=""/>
      <w:lvlJc w:val="left"/>
      <w:pPr>
        <w:tabs>
          <w:tab w:val="num" w:pos="2520"/>
        </w:tabs>
        <w:ind w:left="2520" w:hanging="360"/>
      </w:pPr>
      <w:rPr>
        <w:rFonts w:ascii="Symbol" w:hAnsi="Symbol" w:hint="default"/>
      </w:rPr>
    </w:lvl>
    <w:lvl w:ilvl="3" w:tplc="7CD2E406" w:tentative="1">
      <w:start w:val="1"/>
      <w:numFmt w:val="bullet"/>
      <w:lvlText w:val=""/>
      <w:lvlJc w:val="left"/>
      <w:pPr>
        <w:tabs>
          <w:tab w:val="num" w:pos="3240"/>
        </w:tabs>
        <w:ind w:left="3240" w:hanging="360"/>
      </w:pPr>
      <w:rPr>
        <w:rFonts w:ascii="Symbol" w:hAnsi="Symbol" w:hint="default"/>
      </w:rPr>
    </w:lvl>
    <w:lvl w:ilvl="4" w:tplc="70946BE8" w:tentative="1">
      <w:start w:val="1"/>
      <w:numFmt w:val="bullet"/>
      <w:lvlText w:val=""/>
      <w:lvlJc w:val="left"/>
      <w:pPr>
        <w:tabs>
          <w:tab w:val="num" w:pos="3960"/>
        </w:tabs>
        <w:ind w:left="3960" w:hanging="360"/>
      </w:pPr>
      <w:rPr>
        <w:rFonts w:ascii="Symbol" w:hAnsi="Symbol" w:hint="default"/>
      </w:rPr>
    </w:lvl>
    <w:lvl w:ilvl="5" w:tplc="36629924" w:tentative="1">
      <w:start w:val="1"/>
      <w:numFmt w:val="bullet"/>
      <w:lvlText w:val=""/>
      <w:lvlJc w:val="left"/>
      <w:pPr>
        <w:tabs>
          <w:tab w:val="num" w:pos="4680"/>
        </w:tabs>
        <w:ind w:left="4680" w:hanging="360"/>
      </w:pPr>
      <w:rPr>
        <w:rFonts w:ascii="Symbol" w:hAnsi="Symbol" w:hint="default"/>
      </w:rPr>
    </w:lvl>
    <w:lvl w:ilvl="6" w:tplc="A3CEC906" w:tentative="1">
      <w:start w:val="1"/>
      <w:numFmt w:val="bullet"/>
      <w:lvlText w:val=""/>
      <w:lvlJc w:val="left"/>
      <w:pPr>
        <w:tabs>
          <w:tab w:val="num" w:pos="5400"/>
        </w:tabs>
        <w:ind w:left="5400" w:hanging="360"/>
      </w:pPr>
      <w:rPr>
        <w:rFonts w:ascii="Symbol" w:hAnsi="Symbol" w:hint="default"/>
      </w:rPr>
    </w:lvl>
    <w:lvl w:ilvl="7" w:tplc="9000BCA6" w:tentative="1">
      <w:start w:val="1"/>
      <w:numFmt w:val="bullet"/>
      <w:lvlText w:val=""/>
      <w:lvlJc w:val="left"/>
      <w:pPr>
        <w:tabs>
          <w:tab w:val="num" w:pos="6120"/>
        </w:tabs>
        <w:ind w:left="6120" w:hanging="360"/>
      </w:pPr>
      <w:rPr>
        <w:rFonts w:ascii="Symbol" w:hAnsi="Symbol" w:hint="default"/>
      </w:rPr>
    </w:lvl>
    <w:lvl w:ilvl="8" w:tplc="E536CD0A" w:tentative="1">
      <w:start w:val="1"/>
      <w:numFmt w:val="bullet"/>
      <w:lvlText w:val=""/>
      <w:lvlJc w:val="left"/>
      <w:pPr>
        <w:tabs>
          <w:tab w:val="num" w:pos="6840"/>
        </w:tabs>
        <w:ind w:left="6840" w:hanging="360"/>
      </w:pPr>
      <w:rPr>
        <w:rFonts w:ascii="Symbol" w:hAnsi="Symbol" w:hint="default"/>
      </w:rPr>
    </w:lvl>
  </w:abstractNum>
  <w:abstractNum w:abstractNumId="7" w15:restartNumberingAfterBreak="0">
    <w:nsid w:val="235353EA"/>
    <w:multiLevelType w:val="multilevel"/>
    <w:tmpl w:val="1DC8CB8E"/>
    <w:lvl w:ilvl="0">
      <w:start w:val="1"/>
      <w:numFmt w:val="lowerLetter"/>
      <w:lvlText w:val="%1)"/>
      <w:lvlJc w:val="left"/>
      <w:pPr>
        <w:ind w:left="108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260" w:hanging="720"/>
      </w:pPr>
      <w:rPr>
        <w:rFonts w:hint="default"/>
        <w:b w:val="0"/>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8" w15:restartNumberingAfterBreak="0">
    <w:nsid w:val="26832E80"/>
    <w:multiLevelType w:val="hybridMultilevel"/>
    <w:tmpl w:val="EF647E2A"/>
    <w:lvl w:ilvl="0" w:tplc="CC4E6A7C">
      <w:start w:val="1"/>
      <w:numFmt w:val="decimal"/>
      <w:lvlText w:val="%1."/>
      <w:lvlJc w:val="left"/>
      <w:pPr>
        <w:ind w:left="1440" w:hanging="720"/>
      </w:pPr>
      <w:rPr>
        <w:rFonts w:hint="default"/>
        <w:b w:val="0"/>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402760"/>
    <w:multiLevelType w:val="hybridMultilevel"/>
    <w:tmpl w:val="87A09EF0"/>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 w15:restartNumberingAfterBreak="0">
    <w:nsid w:val="2FB02BD7"/>
    <w:multiLevelType w:val="hybridMultilevel"/>
    <w:tmpl w:val="8294E54A"/>
    <w:lvl w:ilvl="0" w:tplc="CE1A4684">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AED58D3"/>
    <w:multiLevelType w:val="hybridMultilevel"/>
    <w:tmpl w:val="9B06B26A"/>
    <w:lvl w:ilvl="0" w:tplc="80EE99D2">
      <w:start w:val="1"/>
      <w:numFmt w:val="bullet"/>
      <w:lvlText w:val=""/>
      <w:lvlJc w:val="left"/>
      <w:pPr>
        <w:ind w:left="972" w:hanging="420"/>
      </w:pPr>
      <w:rPr>
        <w:rFonts w:ascii="Wingdings" w:hAnsi="Wingdings" w:hint="default"/>
      </w:rPr>
    </w:lvl>
    <w:lvl w:ilvl="1" w:tplc="0409000B" w:tentative="1">
      <w:start w:val="1"/>
      <w:numFmt w:val="bullet"/>
      <w:lvlText w:val=""/>
      <w:lvlJc w:val="left"/>
      <w:pPr>
        <w:ind w:left="1392" w:hanging="420"/>
      </w:pPr>
      <w:rPr>
        <w:rFonts w:ascii="Wingdings" w:hAnsi="Wingdings" w:hint="default"/>
      </w:rPr>
    </w:lvl>
    <w:lvl w:ilvl="2" w:tplc="0409000D" w:tentative="1">
      <w:start w:val="1"/>
      <w:numFmt w:val="bullet"/>
      <w:lvlText w:val=""/>
      <w:lvlJc w:val="left"/>
      <w:pPr>
        <w:ind w:left="1812" w:hanging="420"/>
      </w:pPr>
      <w:rPr>
        <w:rFonts w:ascii="Wingdings" w:hAnsi="Wingdings" w:hint="default"/>
      </w:rPr>
    </w:lvl>
    <w:lvl w:ilvl="3" w:tplc="04090001" w:tentative="1">
      <w:start w:val="1"/>
      <w:numFmt w:val="bullet"/>
      <w:lvlText w:val=""/>
      <w:lvlJc w:val="left"/>
      <w:pPr>
        <w:ind w:left="2232" w:hanging="420"/>
      </w:pPr>
      <w:rPr>
        <w:rFonts w:ascii="Wingdings" w:hAnsi="Wingdings" w:hint="default"/>
      </w:rPr>
    </w:lvl>
    <w:lvl w:ilvl="4" w:tplc="0409000B" w:tentative="1">
      <w:start w:val="1"/>
      <w:numFmt w:val="bullet"/>
      <w:lvlText w:val=""/>
      <w:lvlJc w:val="left"/>
      <w:pPr>
        <w:ind w:left="2652" w:hanging="420"/>
      </w:pPr>
      <w:rPr>
        <w:rFonts w:ascii="Wingdings" w:hAnsi="Wingdings" w:hint="default"/>
      </w:rPr>
    </w:lvl>
    <w:lvl w:ilvl="5" w:tplc="0409000D" w:tentative="1">
      <w:start w:val="1"/>
      <w:numFmt w:val="bullet"/>
      <w:lvlText w:val=""/>
      <w:lvlJc w:val="left"/>
      <w:pPr>
        <w:ind w:left="3072" w:hanging="420"/>
      </w:pPr>
      <w:rPr>
        <w:rFonts w:ascii="Wingdings" w:hAnsi="Wingdings" w:hint="default"/>
      </w:rPr>
    </w:lvl>
    <w:lvl w:ilvl="6" w:tplc="04090001" w:tentative="1">
      <w:start w:val="1"/>
      <w:numFmt w:val="bullet"/>
      <w:lvlText w:val=""/>
      <w:lvlJc w:val="left"/>
      <w:pPr>
        <w:ind w:left="3492" w:hanging="420"/>
      </w:pPr>
      <w:rPr>
        <w:rFonts w:ascii="Wingdings" w:hAnsi="Wingdings" w:hint="default"/>
      </w:rPr>
    </w:lvl>
    <w:lvl w:ilvl="7" w:tplc="0409000B" w:tentative="1">
      <w:start w:val="1"/>
      <w:numFmt w:val="bullet"/>
      <w:lvlText w:val=""/>
      <w:lvlJc w:val="left"/>
      <w:pPr>
        <w:ind w:left="3912" w:hanging="420"/>
      </w:pPr>
      <w:rPr>
        <w:rFonts w:ascii="Wingdings" w:hAnsi="Wingdings" w:hint="default"/>
      </w:rPr>
    </w:lvl>
    <w:lvl w:ilvl="8" w:tplc="0409000D" w:tentative="1">
      <w:start w:val="1"/>
      <w:numFmt w:val="bullet"/>
      <w:lvlText w:val=""/>
      <w:lvlJc w:val="left"/>
      <w:pPr>
        <w:ind w:left="4332" w:hanging="420"/>
      </w:pPr>
      <w:rPr>
        <w:rFonts w:ascii="Wingdings" w:hAnsi="Wingdings" w:hint="default"/>
      </w:rPr>
    </w:lvl>
  </w:abstractNum>
  <w:abstractNum w:abstractNumId="12" w15:restartNumberingAfterBreak="0">
    <w:nsid w:val="3EB5794A"/>
    <w:multiLevelType w:val="hybridMultilevel"/>
    <w:tmpl w:val="9FD89136"/>
    <w:lvl w:ilvl="0" w:tplc="69C41800">
      <w:start w:val="1"/>
      <w:numFmt w:val="bullet"/>
      <w:lvlText w:val=""/>
      <w:lvlJc w:val="left"/>
      <w:pPr>
        <w:tabs>
          <w:tab w:val="num" w:pos="720"/>
        </w:tabs>
        <w:ind w:left="720" w:hanging="360"/>
      </w:pPr>
      <w:rPr>
        <w:rFonts w:ascii="Symbol" w:hAnsi="Symbol" w:hint="default"/>
      </w:rPr>
    </w:lvl>
    <w:lvl w:ilvl="1" w:tplc="07A0DBF8" w:tentative="1">
      <w:start w:val="1"/>
      <w:numFmt w:val="bullet"/>
      <w:lvlText w:val=""/>
      <w:lvlJc w:val="left"/>
      <w:pPr>
        <w:tabs>
          <w:tab w:val="num" w:pos="1440"/>
        </w:tabs>
        <w:ind w:left="1440" w:hanging="360"/>
      </w:pPr>
      <w:rPr>
        <w:rFonts w:ascii="Symbol" w:hAnsi="Symbol" w:hint="default"/>
      </w:rPr>
    </w:lvl>
    <w:lvl w:ilvl="2" w:tplc="3620BC2C" w:tentative="1">
      <w:start w:val="1"/>
      <w:numFmt w:val="bullet"/>
      <w:lvlText w:val=""/>
      <w:lvlJc w:val="left"/>
      <w:pPr>
        <w:tabs>
          <w:tab w:val="num" w:pos="2160"/>
        </w:tabs>
        <w:ind w:left="2160" w:hanging="360"/>
      </w:pPr>
      <w:rPr>
        <w:rFonts w:ascii="Symbol" w:hAnsi="Symbol" w:hint="default"/>
      </w:rPr>
    </w:lvl>
    <w:lvl w:ilvl="3" w:tplc="7CD2E406" w:tentative="1">
      <w:start w:val="1"/>
      <w:numFmt w:val="bullet"/>
      <w:lvlText w:val=""/>
      <w:lvlJc w:val="left"/>
      <w:pPr>
        <w:tabs>
          <w:tab w:val="num" w:pos="2880"/>
        </w:tabs>
        <w:ind w:left="2880" w:hanging="360"/>
      </w:pPr>
      <w:rPr>
        <w:rFonts w:ascii="Symbol" w:hAnsi="Symbol" w:hint="default"/>
      </w:rPr>
    </w:lvl>
    <w:lvl w:ilvl="4" w:tplc="70946BE8" w:tentative="1">
      <w:start w:val="1"/>
      <w:numFmt w:val="bullet"/>
      <w:lvlText w:val=""/>
      <w:lvlJc w:val="left"/>
      <w:pPr>
        <w:tabs>
          <w:tab w:val="num" w:pos="3600"/>
        </w:tabs>
        <w:ind w:left="3600" w:hanging="360"/>
      </w:pPr>
      <w:rPr>
        <w:rFonts w:ascii="Symbol" w:hAnsi="Symbol" w:hint="default"/>
      </w:rPr>
    </w:lvl>
    <w:lvl w:ilvl="5" w:tplc="36629924" w:tentative="1">
      <w:start w:val="1"/>
      <w:numFmt w:val="bullet"/>
      <w:lvlText w:val=""/>
      <w:lvlJc w:val="left"/>
      <w:pPr>
        <w:tabs>
          <w:tab w:val="num" w:pos="4320"/>
        </w:tabs>
        <w:ind w:left="4320" w:hanging="360"/>
      </w:pPr>
      <w:rPr>
        <w:rFonts w:ascii="Symbol" w:hAnsi="Symbol" w:hint="default"/>
      </w:rPr>
    </w:lvl>
    <w:lvl w:ilvl="6" w:tplc="A3CEC906" w:tentative="1">
      <w:start w:val="1"/>
      <w:numFmt w:val="bullet"/>
      <w:lvlText w:val=""/>
      <w:lvlJc w:val="left"/>
      <w:pPr>
        <w:tabs>
          <w:tab w:val="num" w:pos="5040"/>
        </w:tabs>
        <w:ind w:left="5040" w:hanging="360"/>
      </w:pPr>
      <w:rPr>
        <w:rFonts w:ascii="Symbol" w:hAnsi="Symbol" w:hint="default"/>
      </w:rPr>
    </w:lvl>
    <w:lvl w:ilvl="7" w:tplc="9000BCA6" w:tentative="1">
      <w:start w:val="1"/>
      <w:numFmt w:val="bullet"/>
      <w:lvlText w:val=""/>
      <w:lvlJc w:val="left"/>
      <w:pPr>
        <w:tabs>
          <w:tab w:val="num" w:pos="5760"/>
        </w:tabs>
        <w:ind w:left="5760" w:hanging="360"/>
      </w:pPr>
      <w:rPr>
        <w:rFonts w:ascii="Symbol" w:hAnsi="Symbol" w:hint="default"/>
      </w:rPr>
    </w:lvl>
    <w:lvl w:ilvl="8" w:tplc="E536CD0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48C728D"/>
    <w:multiLevelType w:val="multilevel"/>
    <w:tmpl w:val="77E8979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46A61694"/>
    <w:multiLevelType w:val="hybridMultilevel"/>
    <w:tmpl w:val="ABE28FFE"/>
    <w:lvl w:ilvl="0" w:tplc="70BC4020">
      <w:start w:val="1"/>
      <w:numFmt w:val="bullet"/>
      <w:lvlText w:val=""/>
      <w:lvlJc w:val="left"/>
      <w:pPr>
        <w:tabs>
          <w:tab w:val="num" w:pos="720"/>
        </w:tabs>
        <w:ind w:left="720" w:hanging="360"/>
      </w:pPr>
      <w:rPr>
        <w:rFonts w:ascii="Symbol" w:hAnsi="Symbol" w:hint="default"/>
      </w:rPr>
    </w:lvl>
    <w:lvl w:ilvl="1" w:tplc="9C5AA790" w:tentative="1">
      <w:start w:val="1"/>
      <w:numFmt w:val="bullet"/>
      <w:lvlText w:val=""/>
      <w:lvlJc w:val="left"/>
      <w:pPr>
        <w:tabs>
          <w:tab w:val="num" w:pos="1440"/>
        </w:tabs>
        <w:ind w:left="1440" w:hanging="360"/>
      </w:pPr>
      <w:rPr>
        <w:rFonts w:ascii="Symbol" w:hAnsi="Symbol" w:hint="default"/>
      </w:rPr>
    </w:lvl>
    <w:lvl w:ilvl="2" w:tplc="CFF448D0" w:tentative="1">
      <w:start w:val="1"/>
      <w:numFmt w:val="bullet"/>
      <w:lvlText w:val=""/>
      <w:lvlJc w:val="left"/>
      <w:pPr>
        <w:tabs>
          <w:tab w:val="num" w:pos="2160"/>
        </w:tabs>
        <w:ind w:left="2160" w:hanging="360"/>
      </w:pPr>
      <w:rPr>
        <w:rFonts w:ascii="Symbol" w:hAnsi="Symbol" w:hint="default"/>
      </w:rPr>
    </w:lvl>
    <w:lvl w:ilvl="3" w:tplc="C510A7E2" w:tentative="1">
      <w:start w:val="1"/>
      <w:numFmt w:val="bullet"/>
      <w:lvlText w:val=""/>
      <w:lvlJc w:val="left"/>
      <w:pPr>
        <w:tabs>
          <w:tab w:val="num" w:pos="2880"/>
        </w:tabs>
        <w:ind w:left="2880" w:hanging="360"/>
      </w:pPr>
      <w:rPr>
        <w:rFonts w:ascii="Symbol" w:hAnsi="Symbol" w:hint="default"/>
      </w:rPr>
    </w:lvl>
    <w:lvl w:ilvl="4" w:tplc="2716F8A0" w:tentative="1">
      <w:start w:val="1"/>
      <w:numFmt w:val="bullet"/>
      <w:lvlText w:val=""/>
      <w:lvlJc w:val="left"/>
      <w:pPr>
        <w:tabs>
          <w:tab w:val="num" w:pos="3600"/>
        </w:tabs>
        <w:ind w:left="3600" w:hanging="360"/>
      </w:pPr>
      <w:rPr>
        <w:rFonts w:ascii="Symbol" w:hAnsi="Symbol" w:hint="default"/>
      </w:rPr>
    </w:lvl>
    <w:lvl w:ilvl="5" w:tplc="B01809E4" w:tentative="1">
      <w:start w:val="1"/>
      <w:numFmt w:val="bullet"/>
      <w:lvlText w:val=""/>
      <w:lvlJc w:val="left"/>
      <w:pPr>
        <w:tabs>
          <w:tab w:val="num" w:pos="4320"/>
        </w:tabs>
        <w:ind w:left="4320" w:hanging="360"/>
      </w:pPr>
      <w:rPr>
        <w:rFonts w:ascii="Symbol" w:hAnsi="Symbol" w:hint="default"/>
      </w:rPr>
    </w:lvl>
    <w:lvl w:ilvl="6" w:tplc="D164A938" w:tentative="1">
      <w:start w:val="1"/>
      <w:numFmt w:val="bullet"/>
      <w:lvlText w:val=""/>
      <w:lvlJc w:val="left"/>
      <w:pPr>
        <w:tabs>
          <w:tab w:val="num" w:pos="5040"/>
        </w:tabs>
        <w:ind w:left="5040" w:hanging="360"/>
      </w:pPr>
      <w:rPr>
        <w:rFonts w:ascii="Symbol" w:hAnsi="Symbol" w:hint="default"/>
      </w:rPr>
    </w:lvl>
    <w:lvl w:ilvl="7" w:tplc="335258B4" w:tentative="1">
      <w:start w:val="1"/>
      <w:numFmt w:val="bullet"/>
      <w:lvlText w:val=""/>
      <w:lvlJc w:val="left"/>
      <w:pPr>
        <w:tabs>
          <w:tab w:val="num" w:pos="5760"/>
        </w:tabs>
        <w:ind w:left="5760" w:hanging="360"/>
      </w:pPr>
      <w:rPr>
        <w:rFonts w:ascii="Symbol" w:hAnsi="Symbol" w:hint="default"/>
      </w:rPr>
    </w:lvl>
    <w:lvl w:ilvl="8" w:tplc="63FA0DBA"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47E56C6F"/>
    <w:multiLevelType w:val="hybridMultilevel"/>
    <w:tmpl w:val="4E80DADE"/>
    <w:lvl w:ilvl="0" w:tplc="06BCC83C">
      <w:start w:val="1"/>
      <w:numFmt w:val="bullet"/>
      <w:lvlText w:val=""/>
      <w:lvlJc w:val="left"/>
      <w:pPr>
        <w:tabs>
          <w:tab w:val="num" w:pos="720"/>
        </w:tabs>
        <w:ind w:left="720" w:hanging="360"/>
      </w:pPr>
      <w:rPr>
        <w:rFonts w:ascii="Symbol" w:hAnsi="Symbol" w:hint="default"/>
      </w:rPr>
    </w:lvl>
    <w:lvl w:ilvl="1" w:tplc="4C8A9E2E" w:tentative="1">
      <w:start w:val="1"/>
      <w:numFmt w:val="bullet"/>
      <w:lvlText w:val=""/>
      <w:lvlJc w:val="left"/>
      <w:pPr>
        <w:tabs>
          <w:tab w:val="num" w:pos="1440"/>
        </w:tabs>
        <w:ind w:left="1440" w:hanging="360"/>
      </w:pPr>
      <w:rPr>
        <w:rFonts w:ascii="Symbol" w:hAnsi="Symbol" w:hint="default"/>
      </w:rPr>
    </w:lvl>
    <w:lvl w:ilvl="2" w:tplc="DA14E33C" w:tentative="1">
      <w:start w:val="1"/>
      <w:numFmt w:val="bullet"/>
      <w:lvlText w:val=""/>
      <w:lvlJc w:val="left"/>
      <w:pPr>
        <w:tabs>
          <w:tab w:val="num" w:pos="2160"/>
        </w:tabs>
        <w:ind w:left="2160" w:hanging="360"/>
      </w:pPr>
      <w:rPr>
        <w:rFonts w:ascii="Symbol" w:hAnsi="Symbol" w:hint="default"/>
      </w:rPr>
    </w:lvl>
    <w:lvl w:ilvl="3" w:tplc="F5FC824C" w:tentative="1">
      <w:start w:val="1"/>
      <w:numFmt w:val="bullet"/>
      <w:lvlText w:val=""/>
      <w:lvlJc w:val="left"/>
      <w:pPr>
        <w:tabs>
          <w:tab w:val="num" w:pos="2880"/>
        </w:tabs>
        <w:ind w:left="2880" w:hanging="360"/>
      </w:pPr>
      <w:rPr>
        <w:rFonts w:ascii="Symbol" w:hAnsi="Symbol" w:hint="default"/>
      </w:rPr>
    </w:lvl>
    <w:lvl w:ilvl="4" w:tplc="22022180" w:tentative="1">
      <w:start w:val="1"/>
      <w:numFmt w:val="bullet"/>
      <w:lvlText w:val=""/>
      <w:lvlJc w:val="left"/>
      <w:pPr>
        <w:tabs>
          <w:tab w:val="num" w:pos="3600"/>
        </w:tabs>
        <w:ind w:left="3600" w:hanging="360"/>
      </w:pPr>
      <w:rPr>
        <w:rFonts w:ascii="Symbol" w:hAnsi="Symbol" w:hint="default"/>
      </w:rPr>
    </w:lvl>
    <w:lvl w:ilvl="5" w:tplc="6C9278E6" w:tentative="1">
      <w:start w:val="1"/>
      <w:numFmt w:val="bullet"/>
      <w:lvlText w:val=""/>
      <w:lvlJc w:val="left"/>
      <w:pPr>
        <w:tabs>
          <w:tab w:val="num" w:pos="4320"/>
        </w:tabs>
        <w:ind w:left="4320" w:hanging="360"/>
      </w:pPr>
      <w:rPr>
        <w:rFonts w:ascii="Symbol" w:hAnsi="Symbol" w:hint="default"/>
      </w:rPr>
    </w:lvl>
    <w:lvl w:ilvl="6" w:tplc="A2F05FD2" w:tentative="1">
      <w:start w:val="1"/>
      <w:numFmt w:val="bullet"/>
      <w:lvlText w:val=""/>
      <w:lvlJc w:val="left"/>
      <w:pPr>
        <w:tabs>
          <w:tab w:val="num" w:pos="5040"/>
        </w:tabs>
        <w:ind w:left="5040" w:hanging="360"/>
      </w:pPr>
      <w:rPr>
        <w:rFonts w:ascii="Symbol" w:hAnsi="Symbol" w:hint="default"/>
      </w:rPr>
    </w:lvl>
    <w:lvl w:ilvl="7" w:tplc="69F2C458" w:tentative="1">
      <w:start w:val="1"/>
      <w:numFmt w:val="bullet"/>
      <w:lvlText w:val=""/>
      <w:lvlJc w:val="left"/>
      <w:pPr>
        <w:tabs>
          <w:tab w:val="num" w:pos="5760"/>
        </w:tabs>
        <w:ind w:left="5760" w:hanging="360"/>
      </w:pPr>
      <w:rPr>
        <w:rFonts w:ascii="Symbol" w:hAnsi="Symbol" w:hint="default"/>
      </w:rPr>
    </w:lvl>
    <w:lvl w:ilvl="8" w:tplc="10701D00"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484E18A1"/>
    <w:multiLevelType w:val="hybridMultilevel"/>
    <w:tmpl w:val="FAEAAB08"/>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15:restartNumberingAfterBreak="0">
    <w:nsid w:val="49155E35"/>
    <w:multiLevelType w:val="hybridMultilevel"/>
    <w:tmpl w:val="A1DE37D2"/>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4B787215"/>
    <w:multiLevelType w:val="hybridMultilevel"/>
    <w:tmpl w:val="CD060C30"/>
    <w:lvl w:ilvl="0" w:tplc="BC1C1090">
      <w:start w:val="1"/>
      <w:numFmt w:val="bullet"/>
      <w:lvlText w:val="-"/>
      <w:lvlJc w:val="left"/>
      <w:pPr>
        <w:tabs>
          <w:tab w:val="num" w:pos="1854"/>
        </w:tabs>
        <w:ind w:left="185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4E4C09F7"/>
    <w:multiLevelType w:val="hybridMultilevel"/>
    <w:tmpl w:val="2AEE6712"/>
    <w:lvl w:ilvl="0" w:tplc="1C925160">
      <w:start w:val="1"/>
      <w:numFmt w:val="decimal"/>
      <w:lvlText w:val="%1."/>
      <w:lvlJc w:val="left"/>
      <w:pPr>
        <w:ind w:left="1704" w:hanging="570"/>
      </w:pPr>
      <w:rPr>
        <w:rFonts w:hint="default"/>
        <w:color w:val="auto"/>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0" w15:restartNumberingAfterBreak="0">
    <w:nsid w:val="4EEF6C13"/>
    <w:multiLevelType w:val="multilevel"/>
    <w:tmpl w:val="B44ECA5C"/>
    <w:lvl w:ilvl="0">
      <w:start w:val="1"/>
      <w:numFmt w:val="decimal"/>
      <w:lvlText w:val="%1."/>
      <w:lvlJc w:val="left"/>
      <w:pPr>
        <w:ind w:left="360" w:hanging="360"/>
      </w:pPr>
      <w:rPr>
        <w:rFonts w:hint="default"/>
      </w:rPr>
    </w:lvl>
    <w:lvl w:ilvl="1">
      <w:start w:val="1"/>
      <w:numFmt w:val="decimal"/>
      <w:lvlText w:val="%1.%2."/>
      <w:lvlJc w:val="left"/>
      <w:pPr>
        <w:ind w:left="3693" w:hanging="432"/>
      </w:pPr>
      <w:rPr>
        <w:rFonts w:ascii="Times New Roman" w:hAnsi="Times New Roman" w:cs="Times New Roman" w:hint="default"/>
        <w:sz w:val="20"/>
        <w:szCs w:val="20"/>
      </w:rPr>
    </w:lvl>
    <w:lvl w:ilvl="2">
      <w:start w:val="1"/>
      <w:numFmt w:val="decimal"/>
      <w:lvlText w:val="%1.%2.%3."/>
      <w:lvlJc w:val="left"/>
      <w:pPr>
        <w:ind w:left="864" w:hanging="504"/>
      </w:pPr>
      <w:rPr>
        <w:b w:val="0"/>
        <w:color w:val="auto"/>
        <w:sz w:val="20"/>
        <w:szCs w:val="20"/>
      </w:rPr>
    </w:lvl>
    <w:lvl w:ilvl="3">
      <w:start w:val="1"/>
      <w:numFmt w:val="decimal"/>
      <w:lvlText w:val="%1.%2.%3.%4."/>
      <w:lvlJc w:val="left"/>
      <w:pPr>
        <w:ind w:left="1728" w:hanging="648"/>
      </w:pPr>
      <w:rPr>
        <w:rFonts w:hint="default"/>
      </w:rPr>
    </w:lvl>
    <w:lvl w:ilvl="4">
      <w:start w:val="1"/>
      <w:numFmt w:val="decimal"/>
      <w:lvlText w:val="%5."/>
      <w:lvlJc w:val="left"/>
      <w:pPr>
        <w:ind w:left="2232" w:hanging="792"/>
      </w:pPr>
      <w:rPr>
        <w:rFonts w:ascii="Times New Roman" w:eastAsiaTheme="minorEastAsia" w:hAnsi="Times New Roman" w:cs="Times New Roman"/>
      </w:rPr>
    </w:lvl>
    <w:lvl w:ilvl="5">
      <w:start w:val="1"/>
      <w:numFmt w:val="lowerRoman"/>
      <w:lvlText w:val="%6."/>
      <w:lvlJc w:val="left"/>
      <w:pPr>
        <w:ind w:left="2736" w:hanging="936"/>
      </w:pPr>
      <w:rPr>
        <w:rFonts w:ascii="Times New Roman" w:eastAsiaTheme="minorEastAsia" w:hAnsi="Times New Roman" w:cs="Times New Roman"/>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4B44262"/>
    <w:multiLevelType w:val="hybridMultilevel"/>
    <w:tmpl w:val="53BE314A"/>
    <w:lvl w:ilvl="0" w:tplc="92868ADE">
      <w:start w:val="1"/>
      <w:numFmt w:val="bullet"/>
      <w:lvlText w:val=""/>
      <w:lvlJc w:val="left"/>
      <w:pPr>
        <w:tabs>
          <w:tab w:val="num" w:pos="1854"/>
        </w:tabs>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15:restartNumberingAfterBreak="0">
    <w:nsid w:val="55363DCF"/>
    <w:multiLevelType w:val="hybridMultilevel"/>
    <w:tmpl w:val="E4460342"/>
    <w:lvl w:ilvl="0" w:tplc="0809000F">
      <w:start w:val="1"/>
      <w:numFmt w:val="decimal"/>
      <w:lvlText w:val="%1."/>
      <w:lvlJc w:val="left"/>
      <w:pPr>
        <w:ind w:left="1704" w:hanging="570"/>
      </w:pPr>
      <w:rPr>
        <w:rFonts w:hint="default"/>
        <w:color w:val="auto"/>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3" w15:restartNumberingAfterBreak="0">
    <w:nsid w:val="59D32A21"/>
    <w:multiLevelType w:val="hybridMultilevel"/>
    <w:tmpl w:val="018CD3EE"/>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15:restartNumberingAfterBreak="0">
    <w:nsid w:val="60752F5D"/>
    <w:multiLevelType w:val="hybridMultilevel"/>
    <w:tmpl w:val="6F22D4A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3870587"/>
    <w:multiLevelType w:val="hybridMultilevel"/>
    <w:tmpl w:val="9C18C050"/>
    <w:lvl w:ilvl="0" w:tplc="6A0474E8">
      <w:start w:val="1"/>
      <w:numFmt w:val="bullet"/>
      <w:lvlText w:val=""/>
      <w:lvlJc w:val="left"/>
      <w:pPr>
        <w:tabs>
          <w:tab w:val="num" w:pos="1080"/>
        </w:tabs>
        <w:ind w:left="1080" w:hanging="360"/>
      </w:pPr>
      <w:rPr>
        <w:rFonts w:ascii="Symbol" w:hAnsi="Symbol" w:hint="default"/>
      </w:rPr>
    </w:lvl>
    <w:lvl w:ilvl="1" w:tplc="74C0495E">
      <w:start w:val="1"/>
      <w:numFmt w:val="bullet"/>
      <w:lvlText w:val=""/>
      <w:lvlJc w:val="left"/>
      <w:pPr>
        <w:tabs>
          <w:tab w:val="num" w:pos="1800"/>
        </w:tabs>
        <w:ind w:left="1800" w:hanging="360"/>
      </w:pPr>
      <w:rPr>
        <w:rFonts w:ascii="Symbol" w:hAnsi="Symbol" w:hint="default"/>
      </w:rPr>
    </w:lvl>
    <w:lvl w:ilvl="2" w:tplc="F1E6BC3E" w:tentative="1">
      <w:start w:val="1"/>
      <w:numFmt w:val="bullet"/>
      <w:lvlText w:val=""/>
      <w:lvlJc w:val="left"/>
      <w:pPr>
        <w:tabs>
          <w:tab w:val="num" w:pos="2520"/>
        </w:tabs>
        <w:ind w:left="2520" w:hanging="360"/>
      </w:pPr>
      <w:rPr>
        <w:rFonts w:ascii="Symbol" w:hAnsi="Symbol" w:hint="default"/>
      </w:rPr>
    </w:lvl>
    <w:lvl w:ilvl="3" w:tplc="23F282AC" w:tentative="1">
      <w:start w:val="1"/>
      <w:numFmt w:val="bullet"/>
      <w:lvlText w:val=""/>
      <w:lvlJc w:val="left"/>
      <w:pPr>
        <w:tabs>
          <w:tab w:val="num" w:pos="3240"/>
        </w:tabs>
        <w:ind w:left="3240" w:hanging="360"/>
      </w:pPr>
      <w:rPr>
        <w:rFonts w:ascii="Symbol" w:hAnsi="Symbol" w:hint="default"/>
      </w:rPr>
    </w:lvl>
    <w:lvl w:ilvl="4" w:tplc="9C54B984" w:tentative="1">
      <w:start w:val="1"/>
      <w:numFmt w:val="bullet"/>
      <w:lvlText w:val=""/>
      <w:lvlJc w:val="left"/>
      <w:pPr>
        <w:tabs>
          <w:tab w:val="num" w:pos="3960"/>
        </w:tabs>
        <w:ind w:left="3960" w:hanging="360"/>
      </w:pPr>
      <w:rPr>
        <w:rFonts w:ascii="Symbol" w:hAnsi="Symbol" w:hint="default"/>
      </w:rPr>
    </w:lvl>
    <w:lvl w:ilvl="5" w:tplc="942A8F04" w:tentative="1">
      <w:start w:val="1"/>
      <w:numFmt w:val="bullet"/>
      <w:lvlText w:val=""/>
      <w:lvlJc w:val="left"/>
      <w:pPr>
        <w:tabs>
          <w:tab w:val="num" w:pos="4680"/>
        </w:tabs>
        <w:ind w:left="4680" w:hanging="360"/>
      </w:pPr>
      <w:rPr>
        <w:rFonts w:ascii="Symbol" w:hAnsi="Symbol" w:hint="default"/>
      </w:rPr>
    </w:lvl>
    <w:lvl w:ilvl="6" w:tplc="28E66F52" w:tentative="1">
      <w:start w:val="1"/>
      <w:numFmt w:val="bullet"/>
      <w:lvlText w:val=""/>
      <w:lvlJc w:val="left"/>
      <w:pPr>
        <w:tabs>
          <w:tab w:val="num" w:pos="5400"/>
        </w:tabs>
        <w:ind w:left="5400" w:hanging="360"/>
      </w:pPr>
      <w:rPr>
        <w:rFonts w:ascii="Symbol" w:hAnsi="Symbol" w:hint="default"/>
      </w:rPr>
    </w:lvl>
    <w:lvl w:ilvl="7" w:tplc="21AE515C" w:tentative="1">
      <w:start w:val="1"/>
      <w:numFmt w:val="bullet"/>
      <w:lvlText w:val=""/>
      <w:lvlJc w:val="left"/>
      <w:pPr>
        <w:tabs>
          <w:tab w:val="num" w:pos="6120"/>
        </w:tabs>
        <w:ind w:left="6120" w:hanging="360"/>
      </w:pPr>
      <w:rPr>
        <w:rFonts w:ascii="Symbol" w:hAnsi="Symbol" w:hint="default"/>
      </w:rPr>
    </w:lvl>
    <w:lvl w:ilvl="8" w:tplc="A256641A" w:tentative="1">
      <w:start w:val="1"/>
      <w:numFmt w:val="bullet"/>
      <w:lvlText w:val=""/>
      <w:lvlJc w:val="left"/>
      <w:pPr>
        <w:tabs>
          <w:tab w:val="num" w:pos="6840"/>
        </w:tabs>
        <w:ind w:left="6840" w:hanging="360"/>
      </w:pPr>
      <w:rPr>
        <w:rFonts w:ascii="Symbol" w:hAnsi="Symbol" w:hint="default"/>
      </w:rPr>
    </w:lvl>
  </w:abstractNum>
  <w:abstractNum w:abstractNumId="2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9828B8"/>
    <w:multiLevelType w:val="hybridMultilevel"/>
    <w:tmpl w:val="9DA2BF88"/>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8" w15:restartNumberingAfterBreak="0">
    <w:nsid w:val="6BBA0B8C"/>
    <w:multiLevelType w:val="hybridMultilevel"/>
    <w:tmpl w:val="50D0B7DC"/>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9" w15:restartNumberingAfterBreak="0">
    <w:nsid w:val="6EC71783"/>
    <w:multiLevelType w:val="hybridMultilevel"/>
    <w:tmpl w:val="5E1E3C2E"/>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30" w15:restartNumberingAfterBreak="0">
    <w:nsid w:val="739B4B38"/>
    <w:multiLevelType w:val="hybridMultilevel"/>
    <w:tmpl w:val="E556B1A8"/>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1" w15:restartNumberingAfterBreak="0">
    <w:nsid w:val="73A67437"/>
    <w:multiLevelType w:val="hybridMultilevel"/>
    <w:tmpl w:val="C5389F80"/>
    <w:lvl w:ilvl="0" w:tplc="862A8698">
      <w:start w:val="1"/>
      <w:numFmt w:val="decimal"/>
      <w:lvlText w:val="%1."/>
      <w:lvlJc w:val="left"/>
      <w:pPr>
        <w:ind w:left="155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1C6437"/>
    <w:multiLevelType w:val="hybridMultilevel"/>
    <w:tmpl w:val="C3B46D44"/>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76EB5919"/>
    <w:multiLevelType w:val="hybridMultilevel"/>
    <w:tmpl w:val="C4E4EC6C"/>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4" w15:restartNumberingAfterBreak="0">
    <w:nsid w:val="7C1F0AD1"/>
    <w:multiLevelType w:val="hybridMultilevel"/>
    <w:tmpl w:val="44561804"/>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7E2D4AE0"/>
    <w:multiLevelType w:val="hybridMultilevel"/>
    <w:tmpl w:val="939E7990"/>
    <w:lvl w:ilvl="0" w:tplc="BC1C1090">
      <w:start w:val="1"/>
      <w:numFmt w:val="bullet"/>
      <w:lvlText w:val="-"/>
      <w:lvlJc w:val="left"/>
      <w:pPr>
        <w:tabs>
          <w:tab w:val="num" w:pos="1854"/>
        </w:tabs>
        <w:ind w:left="185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6" w15:restartNumberingAfterBreak="0">
    <w:nsid w:val="7E3F7EB6"/>
    <w:multiLevelType w:val="hybridMultilevel"/>
    <w:tmpl w:val="2AEE6712"/>
    <w:lvl w:ilvl="0" w:tplc="1C925160">
      <w:start w:val="1"/>
      <w:numFmt w:val="decimal"/>
      <w:lvlText w:val="%1."/>
      <w:lvlJc w:val="left"/>
      <w:pPr>
        <w:ind w:left="570" w:hanging="57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E9D334D"/>
    <w:multiLevelType w:val="hybridMultilevel"/>
    <w:tmpl w:val="80944B6C"/>
    <w:lvl w:ilvl="0" w:tplc="6A0474E8">
      <w:start w:val="1"/>
      <w:numFmt w:val="bullet"/>
      <w:lvlText w:val=""/>
      <w:lvlJc w:val="left"/>
      <w:pPr>
        <w:tabs>
          <w:tab w:val="num" w:pos="2214"/>
        </w:tabs>
        <w:ind w:left="221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8" w15:restartNumberingAfterBreak="0">
    <w:nsid w:val="7FA70033"/>
    <w:multiLevelType w:val="multilevel"/>
    <w:tmpl w:val="1B6A1A50"/>
    <w:lvl w:ilvl="0">
      <w:start w:val="1"/>
      <w:numFmt w:val="decimal"/>
      <w:lvlText w:val="%1."/>
      <w:lvlJc w:val="left"/>
      <w:pPr>
        <w:ind w:left="360" w:hanging="360"/>
      </w:pPr>
      <w:rPr>
        <w:rFonts w:hint="default"/>
        <w:b/>
        <w:sz w:val="24"/>
        <w:szCs w:val="24"/>
      </w:rPr>
    </w:lvl>
    <w:lvl w:ilvl="1">
      <w:start w:val="1"/>
      <w:numFmt w:val="decimal"/>
      <w:isLgl/>
      <w:lvlText w:val="%1.%2."/>
      <w:lvlJc w:val="left"/>
      <w:pPr>
        <w:ind w:left="1350" w:hanging="360"/>
      </w:pPr>
      <w:rPr>
        <w:rFonts w:hint="default"/>
        <w:b w:val="0"/>
        <w:sz w:val="20"/>
        <w:szCs w:val="20"/>
      </w:rPr>
    </w:lvl>
    <w:lvl w:ilvl="2">
      <w:start w:val="1"/>
      <w:numFmt w:val="decimal"/>
      <w:isLgl/>
      <w:lvlText w:val="%1.%2.%3."/>
      <w:lvlJc w:val="left"/>
      <w:pPr>
        <w:ind w:left="1710" w:hanging="720"/>
      </w:pPr>
      <w:rPr>
        <w:rFonts w:hint="default"/>
        <w:b w:val="0"/>
        <w:i w:val="0"/>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num w:numId="1">
    <w:abstractNumId w:val="0"/>
  </w:num>
  <w:num w:numId="2">
    <w:abstractNumId w:val="20"/>
  </w:num>
  <w:num w:numId="3">
    <w:abstractNumId w:val="24"/>
  </w:num>
  <w:num w:numId="4">
    <w:abstractNumId w:val="12"/>
  </w:num>
  <w:num w:numId="5">
    <w:abstractNumId w:val="15"/>
  </w:num>
  <w:num w:numId="6">
    <w:abstractNumId w:val="25"/>
  </w:num>
  <w:num w:numId="7">
    <w:abstractNumId w:val="5"/>
  </w:num>
  <w:num w:numId="8">
    <w:abstractNumId w:val="14"/>
  </w:num>
  <w:num w:numId="9">
    <w:abstractNumId w:val="3"/>
  </w:num>
  <w:num w:numId="10">
    <w:abstractNumId w:val="6"/>
  </w:num>
  <w:num w:numId="11">
    <w:abstractNumId w:val="26"/>
  </w:num>
  <w:num w:numId="12">
    <w:abstractNumId w:val="11"/>
  </w:num>
  <w:num w:numId="13">
    <w:abstractNumId w:val="19"/>
  </w:num>
  <w:num w:numId="14">
    <w:abstractNumId w:val="8"/>
  </w:num>
  <w:num w:numId="15">
    <w:abstractNumId w:val="31"/>
  </w:num>
  <w:num w:numId="16">
    <w:abstractNumId w:val="36"/>
  </w:num>
  <w:num w:numId="17">
    <w:abstractNumId w:val="22"/>
  </w:num>
  <w:num w:numId="18">
    <w:abstractNumId w:val="7"/>
  </w:num>
  <w:num w:numId="19">
    <w:abstractNumId w:val="1"/>
  </w:num>
  <w:num w:numId="20">
    <w:abstractNumId w:val="13"/>
  </w:num>
  <w:num w:numId="21">
    <w:abstractNumId w:val="38"/>
  </w:num>
  <w:num w:numId="22">
    <w:abstractNumId w:val="10"/>
  </w:num>
  <w:num w:numId="23">
    <w:abstractNumId w:val="32"/>
  </w:num>
  <w:num w:numId="24">
    <w:abstractNumId w:val="9"/>
  </w:num>
  <w:num w:numId="25">
    <w:abstractNumId w:val="30"/>
  </w:num>
  <w:num w:numId="26">
    <w:abstractNumId w:val="17"/>
  </w:num>
  <w:num w:numId="27">
    <w:abstractNumId w:val="33"/>
  </w:num>
  <w:num w:numId="28">
    <w:abstractNumId w:val="23"/>
  </w:num>
  <w:num w:numId="29">
    <w:abstractNumId w:val="28"/>
  </w:num>
  <w:num w:numId="30">
    <w:abstractNumId w:val="4"/>
  </w:num>
  <w:num w:numId="31">
    <w:abstractNumId w:val="34"/>
  </w:num>
  <w:num w:numId="32">
    <w:abstractNumId w:val="16"/>
  </w:num>
  <w:num w:numId="33">
    <w:abstractNumId w:val="37"/>
  </w:num>
  <w:num w:numId="34">
    <w:abstractNumId w:val="21"/>
  </w:num>
  <w:num w:numId="35">
    <w:abstractNumId w:val="2"/>
  </w:num>
  <w:num w:numId="36">
    <w:abstractNumId w:val="27"/>
  </w:num>
  <w:num w:numId="37">
    <w:abstractNumId w:val="35"/>
  </w:num>
  <w:num w:numId="38">
    <w:abstractNumId w:val="18"/>
  </w:num>
  <w:num w:numId="39">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nl-NL"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defaultTabStop w:val="567"/>
  <w:hyphenationZone w:val="425"/>
  <w:evenAndOddHeaders/>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D6D6C"/>
    <w:rsid w:val="000024EE"/>
    <w:rsid w:val="000047E8"/>
    <w:rsid w:val="00005990"/>
    <w:rsid w:val="00006DD4"/>
    <w:rsid w:val="00010E59"/>
    <w:rsid w:val="00012316"/>
    <w:rsid w:val="0001664B"/>
    <w:rsid w:val="00017C5B"/>
    <w:rsid w:val="00017F66"/>
    <w:rsid w:val="000216CC"/>
    <w:rsid w:val="0002495A"/>
    <w:rsid w:val="00026A3A"/>
    <w:rsid w:val="000314C7"/>
    <w:rsid w:val="000353F3"/>
    <w:rsid w:val="00036F8D"/>
    <w:rsid w:val="000505D3"/>
    <w:rsid w:val="00053D30"/>
    <w:rsid w:val="00060BFF"/>
    <w:rsid w:val="00060EEA"/>
    <w:rsid w:val="00070F8F"/>
    <w:rsid w:val="00073421"/>
    <w:rsid w:val="00073CF6"/>
    <w:rsid w:val="00074903"/>
    <w:rsid w:val="00074EED"/>
    <w:rsid w:val="00075557"/>
    <w:rsid w:val="000833E4"/>
    <w:rsid w:val="00083ADD"/>
    <w:rsid w:val="00084B47"/>
    <w:rsid w:val="00084D59"/>
    <w:rsid w:val="00084D65"/>
    <w:rsid w:val="00085C32"/>
    <w:rsid w:val="000920E2"/>
    <w:rsid w:val="000967C1"/>
    <w:rsid w:val="000A3DF8"/>
    <w:rsid w:val="000A4057"/>
    <w:rsid w:val="000A497D"/>
    <w:rsid w:val="000A6C26"/>
    <w:rsid w:val="000A6E48"/>
    <w:rsid w:val="000B3B34"/>
    <w:rsid w:val="000B4C97"/>
    <w:rsid w:val="000C2B20"/>
    <w:rsid w:val="000C35A7"/>
    <w:rsid w:val="000D2C5D"/>
    <w:rsid w:val="000D4387"/>
    <w:rsid w:val="000D5E8F"/>
    <w:rsid w:val="000D7812"/>
    <w:rsid w:val="000E65D7"/>
    <w:rsid w:val="000E68CC"/>
    <w:rsid w:val="000E7B06"/>
    <w:rsid w:val="000E7F59"/>
    <w:rsid w:val="000F225E"/>
    <w:rsid w:val="000F2EBB"/>
    <w:rsid w:val="000F5DA1"/>
    <w:rsid w:val="000F6573"/>
    <w:rsid w:val="00100FA2"/>
    <w:rsid w:val="0010201F"/>
    <w:rsid w:val="0010704C"/>
    <w:rsid w:val="00107B97"/>
    <w:rsid w:val="00110A38"/>
    <w:rsid w:val="001137E4"/>
    <w:rsid w:val="00114005"/>
    <w:rsid w:val="00116C61"/>
    <w:rsid w:val="001175DF"/>
    <w:rsid w:val="00120A66"/>
    <w:rsid w:val="0012226B"/>
    <w:rsid w:val="001228AC"/>
    <w:rsid w:val="001302D9"/>
    <w:rsid w:val="001304D3"/>
    <w:rsid w:val="00130AFE"/>
    <w:rsid w:val="00136EC9"/>
    <w:rsid w:val="00140475"/>
    <w:rsid w:val="00150A13"/>
    <w:rsid w:val="00152448"/>
    <w:rsid w:val="00174586"/>
    <w:rsid w:val="001748D4"/>
    <w:rsid w:val="0019268F"/>
    <w:rsid w:val="001958F4"/>
    <w:rsid w:val="00197AF1"/>
    <w:rsid w:val="001A40D1"/>
    <w:rsid w:val="001A5BCA"/>
    <w:rsid w:val="001A6A5C"/>
    <w:rsid w:val="001A7A68"/>
    <w:rsid w:val="001A7AD7"/>
    <w:rsid w:val="001B0034"/>
    <w:rsid w:val="001B3A67"/>
    <w:rsid w:val="001C2A6B"/>
    <w:rsid w:val="001C30F6"/>
    <w:rsid w:val="001C4205"/>
    <w:rsid w:val="001C693B"/>
    <w:rsid w:val="001D0CF3"/>
    <w:rsid w:val="001D4038"/>
    <w:rsid w:val="001D49E6"/>
    <w:rsid w:val="001F0F13"/>
    <w:rsid w:val="001F2790"/>
    <w:rsid w:val="001F5B59"/>
    <w:rsid w:val="00200834"/>
    <w:rsid w:val="0020211A"/>
    <w:rsid w:val="0020283C"/>
    <w:rsid w:val="0020285E"/>
    <w:rsid w:val="002060C5"/>
    <w:rsid w:val="00213D67"/>
    <w:rsid w:val="00216BBD"/>
    <w:rsid w:val="00223852"/>
    <w:rsid w:val="00224CDE"/>
    <w:rsid w:val="002263BA"/>
    <w:rsid w:val="00226D88"/>
    <w:rsid w:val="0023020D"/>
    <w:rsid w:val="00242776"/>
    <w:rsid w:val="00245705"/>
    <w:rsid w:val="00246DFE"/>
    <w:rsid w:val="00247AF1"/>
    <w:rsid w:val="00250EDE"/>
    <w:rsid w:val="00252449"/>
    <w:rsid w:val="002526B8"/>
    <w:rsid w:val="00252BD4"/>
    <w:rsid w:val="002554D8"/>
    <w:rsid w:val="00257646"/>
    <w:rsid w:val="002621B8"/>
    <w:rsid w:val="0026590B"/>
    <w:rsid w:val="002675D8"/>
    <w:rsid w:val="00271068"/>
    <w:rsid w:val="00276439"/>
    <w:rsid w:val="00282853"/>
    <w:rsid w:val="00284FB3"/>
    <w:rsid w:val="0028700D"/>
    <w:rsid w:val="00291CB0"/>
    <w:rsid w:val="00293323"/>
    <w:rsid w:val="002959F7"/>
    <w:rsid w:val="00296150"/>
    <w:rsid w:val="002A16F8"/>
    <w:rsid w:val="002A1821"/>
    <w:rsid w:val="002A1C65"/>
    <w:rsid w:val="002A3752"/>
    <w:rsid w:val="002A4279"/>
    <w:rsid w:val="002A545A"/>
    <w:rsid w:val="002A5B57"/>
    <w:rsid w:val="002A638E"/>
    <w:rsid w:val="002A6D77"/>
    <w:rsid w:val="002B20B1"/>
    <w:rsid w:val="002B2661"/>
    <w:rsid w:val="002B52A6"/>
    <w:rsid w:val="002B70B2"/>
    <w:rsid w:val="002C2160"/>
    <w:rsid w:val="002C270A"/>
    <w:rsid w:val="002C2A3C"/>
    <w:rsid w:val="002C360B"/>
    <w:rsid w:val="002C3EF0"/>
    <w:rsid w:val="002C6537"/>
    <w:rsid w:val="002C6FE7"/>
    <w:rsid w:val="002C783B"/>
    <w:rsid w:val="002D44EC"/>
    <w:rsid w:val="002D563A"/>
    <w:rsid w:val="002E24B2"/>
    <w:rsid w:val="002E2608"/>
    <w:rsid w:val="002E6945"/>
    <w:rsid w:val="002F0B1D"/>
    <w:rsid w:val="002F52F4"/>
    <w:rsid w:val="002F5C76"/>
    <w:rsid w:val="002F7F80"/>
    <w:rsid w:val="003022B1"/>
    <w:rsid w:val="00303B56"/>
    <w:rsid w:val="00310838"/>
    <w:rsid w:val="003118F7"/>
    <w:rsid w:val="00315AA0"/>
    <w:rsid w:val="00315D92"/>
    <w:rsid w:val="00317DEE"/>
    <w:rsid w:val="00321C7F"/>
    <w:rsid w:val="00326411"/>
    <w:rsid w:val="00327C00"/>
    <w:rsid w:val="00330D6B"/>
    <w:rsid w:val="00334A82"/>
    <w:rsid w:val="003369BE"/>
    <w:rsid w:val="00337555"/>
    <w:rsid w:val="00337E3D"/>
    <w:rsid w:val="0034052A"/>
    <w:rsid w:val="003411DC"/>
    <w:rsid w:val="00343932"/>
    <w:rsid w:val="003450D2"/>
    <w:rsid w:val="00350238"/>
    <w:rsid w:val="00352046"/>
    <w:rsid w:val="00353076"/>
    <w:rsid w:val="00353592"/>
    <w:rsid w:val="0035413F"/>
    <w:rsid w:val="003566DD"/>
    <w:rsid w:val="003603B9"/>
    <w:rsid w:val="00361105"/>
    <w:rsid w:val="0036197C"/>
    <w:rsid w:val="0036319F"/>
    <w:rsid w:val="00363385"/>
    <w:rsid w:val="00366B04"/>
    <w:rsid w:val="003717B0"/>
    <w:rsid w:val="003722BB"/>
    <w:rsid w:val="00373EEE"/>
    <w:rsid w:val="00373F48"/>
    <w:rsid w:val="00375DB9"/>
    <w:rsid w:val="003807F1"/>
    <w:rsid w:val="00381AE4"/>
    <w:rsid w:val="0038392A"/>
    <w:rsid w:val="00385484"/>
    <w:rsid w:val="0038556F"/>
    <w:rsid w:val="003857E5"/>
    <w:rsid w:val="00387549"/>
    <w:rsid w:val="00390221"/>
    <w:rsid w:val="00390320"/>
    <w:rsid w:val="00396FDF"/>
    <w:rsid w:val="00397703"/>
    <w:rsid w:val="00397FE6"/>
    <w:rsid w:val="003A0D13"/>
    <w:rsid w:val="003A1DFD"/>
    <w:rsid w:val="003A38B6"/>
    <w:rsid w:val="003A427F"/>
    <w:rsid w:val="003A5446"/>
    <w:rsid w:val="003B013C"/>
    <w:rsid w:val="003B0EAD"/>
    <w:rsid w:val="003B5973"/>
    <w:rsid w:val="003B5DA5"/>
    <w:rsid w:val="003B7AC0"/>
    <w:rsid w:val="003C1A25"/>
    <w:rsid w:val="003C3549"/>
    <w:rsid w:val="003C45BD"/>
    <w:rsid w:val="003C4CA7"/>
    <w:rsid w:val="003E5F91"/>
    <w:rsid w:val="003F3008"/>
    <w:rsid w:val="00402C9D"/>
    <w:rsid w:val="00405906"/>
    <w:rsid w:val="00406795"/>
    <w:rsid w:val="004152C4"/>
    <w:rsid w:val="0042162F"/>
    <w:rsid w:val="00423288"/>
    <w:rsid w:val="00426DD0"/>
    <w:rsid w:val="0043108B"/>
    <w:rsid w:val="00434D5A"/>
    <w:rsid w:val="00436E36"/>
    <w:rsid w:val="004417FC"/>
    <w:rsid w:val="00443371"/>
    <w:rsid w:val="00443AFB"/>
    <w:rsid w:val="00445A28"/>
    <w:rsid w:val="00447189"/>
    <w:rsid w:val="004474AB"/>
    <w:rsid w:val="00453E23"/>
    <w:rsid w:val="00454D28"/>
    <w:rsid w:val="00454E09"/>
    <w:rsid w:val="00455F77"/>
    <w:rsid w:val="00457718"/>
    <w:rsid w:val="00461130"/>
    <w:rsid w:val="0046127F"/>
    <w:rsid w:val="004621C5"/>
    <w:rsid w:val="0046491F"/>
    <w:rsid w:val="0046644A"/>
    <w:rsid w:val="004666CD"/>
    <w:rsid w:val="00481F57"/>
    <w:rsid w:val="00482202"/>
    <w:rsid w:val="0048602C"/>
    <w:rsid w:val="00491378"/>
    <w:rsid w:val="004925C3"/>
    <w:rsid w:val="004929C5"/>
    <w:rsid w:val="00492A10"/>
    <w:rsid w:val="00493EC3"/>
    <w:rsid w:val="00494817"/>
    <w:rsid w:val="004A1B63"/>
    <w:rsid w:val="004A4FD7"/>
    <w:rsid w:val="004B1019"/>
    <w:rsid w:val="004B2D42"/>
    <w:rsid w:val="004B7F26"/>
    <w:rsid w:val="004C0803"/>
    <w:rsid w:val="004C5173"/>
    <w:rsid w:val="004C53B8"/>
    <w:rsid w:val="004C7223"/>
    <w:rsid w:val="004C723F"/>
    <w:rsid w:val="004D292D"/>
    <w:rsid w:val="004D4976"/>
    <w:rsid w:val="004E0162"/>
    <w:rsid w:val="004E02AE"/>
    <w:rsid w:val="004E1F56"/>
    <w:rsid w:val="004E227B"/>
    <w:rsid w:val="004E76AD"/>
    <w:rsid w:val="004F04FC"/>
    <w:rsid w:val="004F12CE"/>
    <w:rsid w:val="004F4A41"/>
    <w:rsid w:val="00501669"/>
    <w:rsid w:val="00505AB2"/>
    <w:rsid w:val="00516D98"/>
    <w:rsid w:val="00517990"/>
    <w:rsid w:val="005215B3"/>
    <w:rsid w:val="00522228"/>
    <w:rsid w:val="005234F5"/>
    <w:rsid w:val="00526B8F"/>
    <w:rsid w:val="00531027"/>
    <w:rsid w:val="00531F19"/>
    <w:rsid w:val="005324BA"/>
    <w:rsid w:val="00537750"/>
    <w:rsid w:val="00540B11"/>
    <w:rsid w:val="00544E36"/>
    <w:rsid w:val="0055007E"/>
    <w:rsid w:val="00556160"/>
    <w:rsid w:val="005614E0"/>
    <w:rsid w:val="00561E65"/>
    <w:rsid w:val="00562855"/>
    <w:rsid w:val="00574124"/>
    <w:rsid w:val="00577A1E"/>
    <w:rsid w:val="00580A01"/>
    <w:rsid w:val="0058150B"/>
    <w:rsid w:val="005833B3"/>
    <w:rsid w:val="005842D0"/>
    <w:rsid w:val="005861D0"/>
    <w:rsid w:val="00592C1E"/>
    <w:rsid w:val="005A12FD"/>
    <w:rsid w:val="005A2DAC"/>
    <w:rsid w:val="005A5E18"/>
    <w:rsid w:val="005B01A4"/>
    <w:rsid w:val="005B2467"/>
    <w:rsid w:val="005B6419"/>
    <w:rsid w:val="005B76B2"/>
    <w:rsid w:val="005C58E5"/>
    <w:rsid w:val="005C710F"/>
    <w:rsid w:val="005D3203"/>
    <w:rsid w:val="005D464C"/>
    <w:rsid w:val="005D47C4"/>
    <w:rsid w:val="005D6C47"/>
    <w:rsid w:val="005D71EF"/>
    <w:rsid w:val="005E0F88"/>
    <w:rsid w:val="005E2073"/>
    <w:rsid w:val="005E5512"/>
    <w:rsid w:val="005F148D"/>
    <w:rsid w:val="005F5591"/>
    <w:rsid w:val="005F56F7"/>
    <w:rsid w:val="005F7F1C"/>
    <w:rsid w:val="00603055"/>
    <w:rsid w:val="00603084"/>
    <w:rsid w:val="006034A0"/>
    <w:rsid w:val="00603CB7"/>
    <w:rsid w:val="00604477"/>
    <w:rsid w:val="006061EC"/>
    <w:rsid w:val="0061225B"/>
    <w:rsid w:val="006124E3"/>
    <w:rsid w:val="00615360"/>
    <w:rsid w:val="0062335C"/>
    <w:rsid w:val="006238CB"/>
    <w:rsid w:val="006310D5"/>
    <w:rsid w:val="00642217"/>
    <w:rsid w:val="00642FDC"/>
    <w:rsid w:val="006445CB"/>
    <w:rsid w:val="0065461C"/>
    <w:rsid w:val="00656E9D"/>
    <w:rsid w:val="00657A21"/>
    <w:rsid w:val="006630D3"/>
    <w:rsid w:val="0066438D"/>
    <w:rsid w:val="00666733"/>
    <w:rsid w:val="00666F81"/>
    <w:rsid w:val="00667E6E"/>
    <w:rsid w:val="006714C8"/>
    <w:rsid w:val="00676658"/>
    <w:rsid w:val="00683256"/>
    <w:rsid w:val="00685E2A"/>
    <w:rsid w:val="00686488"/>
    <w:rsid w:val="006923A2"/>
    <w:rsid w:val="0069386D"/>
    <w:rsid w:val="006969CF"/>
    <w:rsid w:val="006A00CE"/>
    <w:rsid w:val="006A1E27"/>
    <w:rsid w:val="006A21AD"/>
    <w:rsid w:val="006A2671"/>
    <w:rsid w:val="006A45D1"/>
    <w:rsid w:val="006A48FC"/>
    <w:rsid w:val="006A60FA"/>
    <w:rsid w:val="006A665F"/>
    <w:rsid w:val="006A7993"/>
    <w:rsid w:val="006B363C"/>
    <w:rsid w:val="006B5649"/>
    <w:rsid w:val="006B5FF4"/>
    <w:rsid w:val="006C0E19"/>
    <w:rsid w:val="006D0789"/>
    <w:rsid w:val="006D7E61"/>
    <w:rsid w:val="006E0F24"/>
    <w:rsid w:val="006E2019"/>
    <w:rsid w:val="006F2D41"/>
    <w:rsid w:val="006F785C"/>
    <w:rsid w:val="00700CFC"/>
    <w:rsid w:val="00703D4F"/>
    <w:rsid w:val="007042DF"/>
    <w:rsid w:val="00707DBD"/>
    <w:rsid w:val="0071534C"/>
    <w:rsid w:val="00716126"/>
    <w:rsid w:val="00716739"/>
    <w:rsid w:val="007224AB"/>
    <w:rsid w:val="00723E16"/>
    <w:rsid w:val="00724561"/>
    <w:rsid w:val="00727681"/>
    <w:rsid w:val="00735764"/>
    <w:rsid w:val="00736083"/>
    <w:rsid w:val="00736F5B"/>
    <w:rsid w:val="007476E8"/>
    <w:rsid w:val="00750397"/>
    <w:rsid w:val="007503D7"/>
    <w:rsid w:val="00751F71"/>
    <w:rsid w:val="007528B7"/>
    <w:rsid w:val="00752B04"/>
    <w:rsid w:val="007553E6"/>
    <w:rsid w:val="00755D5B"/>
    <w:rsid w:val="0076307F"/>
    <w:rsid w:val="00765B34"/>
    <w:rsid w:val="00765C5A"/>
    <w:rsid w:val="00766FA5"/>
    <w:rsid w:val="00770F25"/>
    <w:rsid w:val="00773AFD"/>
    <w:rsid w:val="0077412E"/>
    <w:rsid w:val="007749D7"/>
    <w:rsid w:val="00776B75"/>
    <w:rsid w:val="007819BE"/>
    <w:rsid w:val="00782300"/>
    <w:rsid w:val="00783059"/>
    <w:rsid w:val="00783707"/>
    <w:rsid w:val="0078416A"/>
    <w:rsid w:val="007852A4"/>
    <w:rsid w:val="007870C6"/>
    <w:rsid w:val="00787524"/>
    <w:rsid w:val="007877F9"/>
    <w:rsid w:val="00792D0C"/>
    <w:rsid w:val="00794AF0"/>
    <w:rsid w:val="007A09BA"/>
    <w:rsid w:val="007A13A2"/>
    <w:rsid w:val="007A6C19"/>
    <w:rsid w:val="007A6E7B"/>
    <w:rsid w:val="007B2F32"/>
    <w:rsid w:val="007B3894"/>
    <w:rsid w:val="007B584A"/>
    <w:rsid w:val="007B6494"/>
    <w:rsid w:val="007B78D6"/>
    <w:rsid w:val="007C06D1"/>
    <w:rsid w:val="007C57DA"/>
    <w:rsid w:val="007C7916"/>
    <w:rsid w:val="007D0033"/>
    <w:rsid w:val="007D344B"/>
    <w:rsid w:val="007D7DCD"/>
    <w:rsid w:val="007D7E1F"/>
    <w:rsid w:val="007E08BE"/>
    <w:rsid w:val="007F1A4A"/>
    <w:rsid w:val="007F35FB"/>
    <w:rsid w:val="007F56A1"/>
    <w:rsid w:val="007F6499"/>
    <w:rsid w:val="007F7430"/>
    <w:rsid w:val="00801BBD"/>
    <w:rsid w:val="0081132D"/>
    <w:rsid w:val="008131EE"/>
    <w:rsid w:val="00821FB7"/>
    <w:rsid w:val="00823C52"/>
    <w:rsid w:val="0082754F"/>
    <w:rsid w:val="00831D4B"/>
    <w:rsid w:val="00832ECD"/>
    <w:rsid w:val="008358FA"/>
    <w:rsid w:val="008371C2"/>
    <w:rsid w:val="00850214"/>
    <w:rsid w:val="00851731"/>
    <w:rsid w:val="00852475"/>
    <w:rsid w:val="0085532B"/>
    <w:rsid w:val="0085684A"/>
    <w:rsid w:val="00857040"/>
    <w:rsid w:val="00861C30"/>
    <w:rsid w:val="00864A0F"/>
    <w:rsid w:val="0087011C"/>
    <w:rsid w:val="008716B0"/>
    <w:rsid w:val="00874C81"/>
    <w:rsid w:val="008755E4"/>
    <w:rsid w:val="00875F0D"/>
    <w:rsid w:val="008807D2"/>
    <w:rsid w:val="00881DAE"/>
    <w:rsid w:val="008841E6"/>
    <w:rsid w:val="008907EE"/>
    <w:rsid w:val="008912BF"/>
    <w:rsid w:val="00894FE8"/>
    <w:rsid w:val="008A1674"/>
    <w:rsid w:val="008A31B1"/>
    <w:rsid w:val="008B1493"/>
    <w:rsid w:val="008B1E1F"/>
    <w:rsid w:val="008B50AE"/>
    <w:rsid w:val="008B5567"/>
    <w:rsid w:val="008B7897"/>
    <w:rsid w:val="008C2A7C"/>
    <w:rsid w:val="008C6917"/>
    <w:rsid w:val="008C7778"/>
    <w:rsid w:val="008D223C"/>
    <w:rsid w:val="008D7737"/>
    <w:rsid w:val="008E3432"/>
    <w:rsid w:val="008F353A"/>
    <w:rsid w:val="008F3F09"/>
    <w:rsid w:val="008F594B"/>
    <w:rsid w:val="008F784F"/>
    <w:rsid w:val="00900182"/>
    <w:rsid w:val="00901DDA"/>
    <w:rsid w:val="00903551"/>
    <w:rsid w:val="00904450"/>
    <w:rsid w:val="00906715"/>
    <w:rsid w:val="00907F53"/>
    <w:rsid w:val="00915C09"/>
    <w:rsid w:val="00916634"/>
    <w:rsid w:val="009216CB"/>
    <w:rsid w:val="00923A46"/>
    <w:rsid w:val="0093074F"/>
    <w:rsid w:val="009403CA"/>
    <w:rsid w:val="009404E7"/>
    <w:rsid w:val="00941B87"/>
    <w:rsid w:val="00941C5F"/>
    <w:rsid w:val="00941D50"/>
    <w:rsid w:val="00942BCB"/>
    <w:rsid w:val="00943F0C"/>
    <w:rsid w:val="00945512"/>
    <w:rsid w:val="009474F3"/>
    <w:rsid w:val="00947E1E"/>
    <w:rsid w:val="00953F33"/>
    <w:rsid w:val="009545CE"/>
    <w:rsid w:val="009562FD"/>
    <w:rsid w:val="0096012C"/>
    <w:rsid w:val="00961CF2"/>
    <w:rsid w:val="009647A9"/>
    <w:rsid w:val="00964AAF"/>
    <w:rsid w:val="009656CD"/>
    <w:rsid w:val="00967928"/>
    <w:rsid w:val="0097098B"/>
    <w:rsid w:val="0097103F"/>
    <w:rsid w:val="009722A8"/>
    <w:rsid w:val="00977289"/>
    <w:rsid w:val="00977B4B"/>
    <w:rsid w:val="0098084B"/>
    <w:rsid w:val="00982E10"/>
    <w:rsid w:val="00984DCA"/>
    <w:rsid w:val="00993E2F"/>
    <w:rsid w:val="009B0507"/>
    <w:rsid w:val="009B2996"/>
    <w:rsid w:val="009B3AA2"/>
    <w:rsid w:val="009C09C0"/>
    <w:rsid w:val="009C19DD"/>
    <w:rsid w:val="009C6A71"/>
    <w:rsid w:val="009D2079"/>
    <w:rsid w:val="009D418C"/>
    <w:rsid w:val="009D53EB"/>
    <w:rsid w:val="009D5469"/>
    <w:rsid w:val="009E2263"/>
    <w:rsid w:val="009E33F0"/>
    <w:rsid w:val="009E7DF6"/>
    <w:rsid w:val="009F05C9"/>
    <w:rsid w:val="009F160F"/>
    <w:rsid w:val="009F3879"/>
    <w:rsid w:val="009F76EB"/>
    <w:rsid w:val="009F7F1E"/>
    <w:rsid w:val="00A00CAE"/>
    <w:rsid w:val="00A06018"/>
    <w:rsid w:val="00A12AD7"/>
    <w:rsid w:val="00A1346B"/>
    <w:rsid w:val="00A142D7"/>
    <w:rsid w:val="00A1760F"/>
    <w:rsid w:val="00A17BF8"/>
    <w:rsid w:val="00A24489"/>
    <w:rsid w:val="00A2673A"/>
    <w:rsid w:val="00A304A1"/>
    <w:rsid w:val="00A32182"/>
    <w:rsid w:val="00A345A8"/>
    <w:rsid w:val="00A36D56"/>
    <w:rsid w:val="00A37720"/>
    <w:rsid w:val="00A430B3"/>
    <w:rsid w:val="00A443EB"/>
    <w:rsid w:val="00A446EF"/>
    <w:rsid w:val="00A458E1"/>
    <w:rsid w:val="00A50872"/>
    <w:rsid w:val="00A52FF3"/>
    <w:rsid w:val="00A53B83"/>
    <w:rsid w:val="00A543CD"/>
    <w:rsid w:val="00A55847"/>
    <w:rsid w:val="00A63114"/>
    <w:rsid w:val="00A643EF"/>
    <w:rsid w:val="00A66C5F"/>
    <w:rsid w:val="00A735F8"/>
    <w:rsid w:val="00A75873"/>
    <w:rsid w:val="00A75BA5"/>
    <w:rsid w:val="00A82E77"/>
    <w:rsid w:val="00A8559C"/>
    <w:rsid w:val="00A87BC5"/>
    <w:rsid w:val="00A97019"/>
    <w:rsid w:val="00A97634"/>
    <w:rsid w:val="00AA08D8"/>
    <w:rsid w:val="00AA25F5"/>
    <w:rsid w:val="00AA6AE1"/>
    <w:rsid w:val="00AB36C9"/>
    <w:rsid w:val="00AB609B"/>
    <w:rsid w:val="00AB682B"/>
    <w:rsid w:val="00AB7398"/>
    <w:rsid w:val="00AB73CF"/>
    <w:rsid w:val="00AC29D7"/>
    <w:rsid w:val="00AC443E"/>
    <w:rsid w:val="00AC65EB"/>
    <w:rsid w:val="00AD0C13"/>
    <w:rsid w:val="00AD306A"/>
    <w:rsid w:val="00AD3E9A"/>
    <w:rsid w:val="00AD42C8"/>
    <w:rsid w:val="00AD69D7"/>
    <w:rsid w:val="00AD6D6C"/>
    <w:rsid w:val="00AE7605"/>
    <w:rsid w:val="00AF16DF"/>
    <w:rsid w:val="00AF2550"/>
    <w:rsid w:val="00AF4A7E"/>
    <w:rsid w:val="00AF68F0"/>
    <w:rsid w:val="00B0003E"/>
    <w:rsid w:val="00B006B1"/>
    <w:rsid w:val="00B06444"/>
    <w:rsid w:val="00B07E5C"/>
    <w:rsid w:val="00B14960"/>
    <w:rsid w:val="00B17C62"/>
    <w:rsid w:val="00B20079"/>
    <w:rsid w:val="00B332B5"/>
    <w:rsid w:val="00B33E74"/>
    <w:rsid w:val="00B353F1"/>
    <w:rsid w:val="00B35FEB"/>
    <w:rsid w:val="00B41E84"/>
    <w:rsid w:val="00B43534"/>
    <w:rsid w:val="00B455E9"/>
    <w:rsid w:val="00B5087D"/>
    <w:rsid w:val="00B53525"/>
    <w:rsid w:val="00B644CF"/>
    <w:rsid w:val="00B70943"/>
    <w:rsid w:val="00B7111C"/>
    <w:rsid w:val="00B718E9"/>
    <w:rsid w:val="00B7389B"/>
    <w:rsid w:val="00B73EFF"/>
    <w:rsid w:val="00B7665D"/>
    <w:rsid w:val="00B80407"/>
    <w:rsid w:val="00B8087A"/>
    <w:rsid w:val="00B808F1"/>
    <w:rsid w:val="00B81E2C"/>
    <w:rsid w:val="00B82481"/>
    <w:rsid w:val="00B82DB7"/>
    <w:rsid w:val="00B85178"/>
    <w:rsid w:val="00B859A8"/>
    <w:rsid w:val="00B85E66"/>
    <w:rsid w:val="00B92025"/>
    <w:rsid w:val="00B96700"/>
    <w:rsid w:val="00B97A29"/>
    <w:rsid w:val="00BA1178"/>
    <w:rsid w:val="00BA1AA2"/>
    <w:rsid w:val="00BA4537"/>
    <w:rsid w:val="00BA7E6C"/>
    <w:rsid w:val="00BB0C35"/>
    <w:rsid w:val="00BB1767"/>
    <w:rsid w:val="00BB44CE"/>
    <w:rsid w:val="00BB7A3C"/>
    <w:rsid w:val="00BC0C0B"/>
    <w:rsid w:val="00BC28CB"/>
    <w:rsid w:val="00BC3ED6"/>
    <w:rsid w:val="00BC5CEE"/>
    <w:rsid w:val="00BC5FF2"/>
    <w:rsid w:val="00BD1291"/>
    <w:rsid w:val="00BD2331"/>
    <w:rsid w:val="00BD35E7"/>
    <w:rsid w:val="00BD38A3"/>
    <w:rsid w:val="00BD4CC9"/>
    <w:rsid w:val="00BD6F67"/>
    <w:rsid w:val="00BE06F2"/>
    <w:rsid w:val="00BE09BB"/>
    <w:rsid w:val="00BE13CB"/>
    <w:rsid w:val="00BE68BB"/>
    <w:rsid w:val="00BF0977"/>
    <w:rsid w:val="00BF2F36"/>
    <w:rsid w:val="00BF400D"/>
    <w:rsid w:val="00BF4451"/>
    <w:rsid w:val="00BF5FAA"/>
    <w:rsid w:val="00BF68ED"/>
    <w:rsid w:val="00C14BC6"/>
    <w:rsid w:val="00C20F2F"/>
    <w:rsid w:val="00C23268"/>
    <w:rsid w:val="00C30E77"/>
    <w:rsid w:val="00C31434"/>
    <w:rsid w:val="00C32AA4"/>
    <w:rsid w:val="00C350B1"/>
    <w:rsid w:val="00C3793D"/>
    <w:rsid w:val="00C40609"/>
    <w:rsid w:val="00C40B1F"/>
    <w:rsid w:val="00C40D9D"/>
    <w:rsid w:val="00C40DD1"/>
    <w:rsid w:val="00C501DD"/>
    <w:rsid w:val="00C50508"/>
    <w:rsid w:val="00C52597"/>
    <w:rsid w:val="00C54842"/>
    <w:rsid w:val="00C623FC"/>
    <w:rsid w:val="00C63E4A"/>
    <w:rsid w:val="00C72AFB"/>
    <w:rsid w:val="00C734B2"/>
    <w:rsid w:val="00C73FD1"/>
    <w:rsid w:val="00C832EA"/>
    <w:rsid w:val="00C835A1"/>
    <w:rsid w:val="00C838BF"/>
    <w:rsid w:val="00C843F4"/>
    <w:rsid w:val="00C9399F"/>
    <w:rsid w:val="00C93CF6"/>
    <w:rsid w:val="00C956BF"/>
    <w:rsid w:val="00C95AD3"/>
    <w:rsid w:val="00C95CA0"/>
    <w:rsid w:val="00CA19FE"/>
    <w:rsid w:val="00CA1CE9"/>
    <w:rsid w:val="00CA33FA"/>
    <w:rsid w:val="00CA398D"/>
    <w:rsid w:val="00CB282F"/>
    <w:rsid w:val="00CB396A"/>
    <w:rsid w:val="00CB4316"/>
    <w:rsid w:val="00CC109E"/>
    <w:rsid w:val="00CC1A7D"/>
    <w:rsid w:val="00CC1B12"/>
    <w:rsid w:val="00CC5DB1"/>
    <w:rsid w:val="00CC65D2"/>
    <w:rsid w:val="00CD05C7"/>
    <w:rsid w:val="00CD238A"/>
    <w:rsid w:val="00CD2477"/>
    <w:rsid w:val="00CD2721"/>
    <w:rsid w:val="00CD5111"/>
    <w:rsid w:val="00CD5167"/>
    <w:rsid w:val="00CD61E4"/>
    <w:rsid w:val="00CD646D"/>
    <w:rsid w:val="00CD648F"/>
    <w:rsid w:val="00CE11CD"/>
    <w:rsid w:val="00CF1AD2"/>
    <w:rsid w:val="00CF2B02"/>
    <w:rsid w:val="00CF4AFA"/>
    <w:rsid w:val="00CF5CC4"/>
    <w:rsid w:val="00CF7C45"/>
    <w:rsid w:val="00CF7C4D"/>
    <w:rsid w:val="00D00DD7"/>
    <w:rsid w:val="00D033FB"/>
    <w:rsid w:val="00D06645"/>
    <w:rsid w:val="00D07B4F"/>
    <w:rsid w:val="00D07C5C"/>
    <w:rsid w:val="00D13264"/>
    <w:rsid w:val="00D141B4"/>
    <w:rsid w:val="00D25C02"/>
    <w:rsid w:val="00D26487"/>
    <w:rsid w:val="00D34FC8"/>
    <w:rsid w:val="00D361AB"/>
    <w:rsid w:val="00D37B39"/>
    <w:rsid w:val="00D40318"/>
    <w:rsid w:val="00D420B7"/>
    <w:rsid w:val="00D47358"/>
    <w:rsid w:val="00D47750"/>
    <w:rsid w:val="00D50546"/>
    <w:rsid w:val="00D51510"/>
    <w:rsid w:val="00D55106"/>
    <w:rsid w:val="00D607A1"/>
    <w:rsid w:val="00D6192A"/>
    <w:rsid w:val="00D6464B"/>
    <w:rsid w:val="00D667EE"/>
    <w:rsid w:val="00D7409F"/>
    <w:rsid w:val="00D77164"/>
    <w:rsid w:val="00D812C8"/>
    <w:rsid w:val="00D86BDE"/>
    <w:rsid w:val="00D90814"/>
    <w:rsid w:val="00D92B35"/>
    <w:rsid w:val="00D932E5"/>
    <w:rsid w:val="00DA252D"/>
    <w:rsid w:val="00DA2792"/>
    <w:rsid w:val="00DA7E6D"/>
    <w:rsid w:val="00DB1BB9"/>
    <w:rsid w:val="00DC5B9D"/>
    <w:rsid w:val="00DC69F8"/>
    <w:rsid w:val="00DC77D5"/>
    <w:rsid w:val="00DD580B"/>
    <w:rsid w:val="00DE0627"/>
    <w:rsid w:val="00DE0D73"/>
    <w:rsid w:val="00DE385E"/>
    <w:rsid w:val="00DE4BA0"/>
    <w:rsid w:val="00DF3AE1"/>
    <w:rsid w:val="00DF48A5"/>
    <w:rsid w:val="00DF5B2F"/>
    <w:rsid w:val="00DF6CB3"/>
    <w:rsid w:val="00E0190F"/>
    <w:rsid w:val="00E02003"/>
    <w:rsid w:val="00E02A44"/>
    <w:rsid w:val="00E02D14"/>
    <w:rsid w:val="00E02F1D"/>
    <w:rsid w:val="00E03417"/>
    <w:rsid w:val="00E04DDD"/>
    <w:rsid w:val="00E05958"/>
    <w:rsid w:val="00E05E61"/>
    <w:rsid w:val="00E063FF"/>
    <w:rsid w:val="00E07071"/>
    <w:rsid w:val="00E10B1E"/>
    <w:rsid w:val="00E116CF"/>
    <w:rsid w:val="00E137E8"/>
    <w:rsid w:val="00E24205"/>
    <w:rsid w:val="00E24295"/>
    <w:rsid w:val="00E369A7"/>
    <w:rsid w:val="00E376AB"/>
    <w:rsid w:val="00E408FF"/>
    <w:rsid w:val="00E459B0"/>
    <w:rsid w:val="00E47ABF"/>
    <w:rsid w:val="00E53FDC"/>
    <w:rsid w:val="00E5450D"/>
    <w:rsid w:val="00E566F9"/>
    <w:rsid w:val="00E656D6"/>
    <w:rsid w:val="00E7119A"/>
    <w:rsid w:val="00E74382"/>
    <w:rsid w:val="00E76670"/>
    <w:rsid w:val="00E77FCC"/>
    <w:rsid w:val="00E807FF"/>
    <w:rsid w:val="00E829DE"/>
    <w:rsid w:val="00E859CE"/>
    <w:rsid w:val="00E90FEB"/>
    <w:rsid w:val="00E92FA3"/>
    <w:rsid w:val="00E96484"/>
    <w:rsid w:val="00E967BF"/>
    <w:rsid w:val="00E9694D"/>
    <w:rsid w:val="00E96EDE"/>
    <w:rsid w:val="00E97A07"/>
    <w:rsid w:val="00EA157C"/>
    <w:rsid w:val="00EA25B0"/>
    <w:rsid w:val="00EA3E88"/>
    <w:rsid w:val="00EA43C4"/>
    <w:rsid w:val="00EA7E2E"/>
    <w:rsid w:val="00EB013B"/>
    <w:rsid w:val="00EB3C5E"/>
    <w:rsid w:val="00EB4C39"/>
    <w:rsid w:val="00EB5EA5"/>
    <w:rsid w:val="00EB656E"/>
    <w:rsid w:val="00EC0807"/>
    <w:rsid w:val="00EC3EF3"/>
    <w:rsid w:val="00EC5136"/>
    <w:rsid w:val="00EC6698"/>
    <w:rsid w:val="00EF647D"/>
    <w:rsid w:val="00F0003A"/>
    <w:rsid w:val="00F043C9"/>
    <w:rsid w:val="00F078D7"/>
    <w:rsid w:val="00F10C53"/>
    <w:rsid w:val="00F1309C"/>
    <w:rsid w:val="00F13688"/>
    <w:rsid w:val="00F15A05"/>
    <w:rsid w:val="00F20885"/>
    <w:rsid w:val="00F2141B"/>
    <w:rsid w:val="00F21686"/>
    <w:rsid w:val="00F21C3D"/>
    <w:rsid w:val="00F276AE"/>
    <w:rsid w:val="00F31C85"/>
    <w:rsid w:val="00F36930"/>
    <w:rsid w:val="00F46177"/>
    <w:rsid w:val="00F470DC"/>
    <w:rsid w:val="00F509E8"/>
    <w:rsid w:val="00F50CF4"/>
    <w:rsid w:val="00F52BAB"/>
    <w:rsid w:val="00F555E4"/>
    <w:rsid w:val="00F55A30"/>
    <w:rsid w:val="00F571D7"/>
    <w:rsid w:val="00F60975"/>
    <w:rsid w:val="00F61A2A"/>
    <w:rsid w:val="00F61D87"/>
    <w:rsid w:val="00F63C87"/>
    <w:rsid w:val="00F641E9"/>
    <w:rsid w:val="00F653CC"/>
    <w:rsid w:val="00F721AF"/>
    <w:rsid w:val="00F77D41"/>
    <w:rsid w:val="00F8006C"/>
    <w:rsid w:val="00F803DB"/>
    <w:rsid w:val="00F80817"/>
    <w:rsid w:val="00F80EC5"/>
    <w:rsid w:val="00F81E52"/>
    <w:rsid w:val="00F84CAD"/>
    <w:rsid w:val="00F9025C"/>
    <w:rsid w:val="00F90B72"/>
    <w:rsid w:val="00F9518E"/>
    <w:rsid w:val="00F96B87"/>
    <w:rsid w:val="00F97CCA"/>
    <w:rsid w:val="00FB2426"/>
    <w:rsid w:val="00FB26B1"/>
    <w:rsid w:val="00FB3D51"/>
    <w:rsid w:val="00FB5AFE"/>
    <w:rsid w:val="00FB7CE4"/>
    <w:rsid w:val="00FB7DF4"/>
    <w:rsid w:val="00FC00A1"/>
    <w:rsid w:val="00FC4318"/>
    <w:rsid w:val="00FC6BC7"/>
    <w:rsid w:val="00FC7026"/>
    <w:rsid w:val="00FE6E7A"/>
    <w:rsid w:val="00FE7734"/>
    <w:rsid w:val="00FF29E3"/>
    <w:rsid w:val="00FF370A"/>
    <w:rsid w:val="00FF7F2F"/>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98D1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ListParagraph"/>
    <w:next w:val="Normal"/>
    <w:link w:val="Heading1Char"/>
    <w:uiPriority w:val="9"/>
    <w:qFormat/>
    <w:rsid w:val="00BF68ED"/>
    <w:pPr>
      <w:numPr>
        <w:numId w:val="20"/>
      </w:numPr>
      <w:outlineLvl w:val="0"/>
    </w:pPr>
    <w:rPr>
      <w:rFonts w:ascii="Times New Roman" w:hAnsi="Times New Roman" w:cs="Times New Roman"/>
      <w:b/>
      <w:sz w:val="28"/>
      <w:szCs w:val="28"/>
    </w:rPr>
  </w:style>
  <w:style w:type="paragraph" w:styleId="Heading2">
    <w:name w:val="heading 2"/>
    <w:basedOn w:val="ListParagraph"/>
    <w:next w:val="Normal"/>
    <w:link w:val="Heading2Char"/>
    <w:uiPriority w:val="9"/>
    <w:unhideWhenUsed/>
    <w:qFormat/>
    <w:rsid w:val="00861C30"/>
    <w:pPr>
      <w:numPr>
        <w:ilvl w:val="1"/>
        <w:numId w:val="20"/>
      </w:numPr>
      <w:outlineLvl w:val="1"/>
    </w:pPr>
    <w:rPr>
      <w:rFonts w:ascii="Times New Roman" w:hAnsi="Times New Roman" w:cs="Times New Roman"/>
    </w:rPr>
  </w:style>
  <w:style w:type="paragraph" w:styleId="Heading3">
    <w:name w:val="heading 3"/>
    <w:basedOn w:val="Normal"/>
    <w:next w:val="Normal"/>
    <w:link w:val="Heading3Char"/>
    <w:uiPriority w:val="9"/>
    <w:unhideWhenUsed/>
    <w:qFormat/>
    <w:rsid w:val="008B50AE"/>
    <w:pPr>
      <w:keepNext/>
      <w:keepLines/>
      <w:numPr>
        <w:ilvl w:val="2"/>
        <w:numId w:val="20"/>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B50AE"/>
    <w:pPr>
      <w:keepNext/>
      <w:keepLines/>
      <w:numPr>
        <w:ilvl w:val="3"/>
        <w:numId w:val="20"/>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B50AE"/>
    <w:pPr>
      <w:keepNext/>
      <w:keepLines/>
      <w:numPr>
        <w:ilvl w:val="4"/>
        <w:numId w:val="20"/>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B50AE"/>
    <w:pPr>
      <w:keepNext/>
      <w:keepLines/>
      <w:numPr>
        <w:ilvl w:val="5"/>
        <w:numId w:val="20"/>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B50AE"/>
    <w:pPr>
      <w:keepNext/>
      <w:keepLines/>
      <w:numPr>
        <w:ilvl w:val="6"/>
        <w:numId w:val="2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B50AE"/>
    <w:pPr>
      <w:keepNext/>
      <w:keepLines/>
      <w:numPr>
        <w:ilvl w:val="7"/>
        <w:numId w:val="20"/>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B50AE"/>
    <w:pPr>
      <w:keepNext/>
      <w:keepLines/>
      <w:numPr>
        <w:ilvl w:val="8"/>
        <w:numId w:val="2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3203"/>
    <w:pPr>
      <w:ind w:left="720"/>
      <w:contextualSpacing/>
    </w:pPr>
  </w:style>
  <w:style w:type="paragraph" w:styleId="BalloonText">
    <w:name w:val="Balloon Text"/>
    <w:basedOn w:val="Normal"/>
    <w:link w:val="BalloonTextChar"/>
    <w:uiPriority w:val="99"/>
    <w:semiHidden/>
    <w:unhideWhenUsed/>
    <w:rsid w:val="005D3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3203"/>
    <w:rPr>
      <w:rFonts w:ascii="Tahoma" w:hAnsi="Tahoma" w:cs="Tahoma"/>
      <w:sz w:val="16"/>
      <w:szCs w:val="16"/>
    </w:rPr>
  </w:style>
  <w:style w:type="paragraph" w:customStyle="1" w:styleId="H1G">
    <w:name w:val="_ H_1_G"/>
    <w:basedOn w:val="Normal"/>
    <w:next w:val="Normal"/>
    <w:link w:val="H1GChar"/>
    <w:rsid w:val="006630D3"/>
    <w:pPr>
      <w:keepNext/>
      <w:keepLines/>
      <w:tabs>
        <w:tab w:val="right" w:pos="851"/>
      </w:tabs>
      <w:suppressAutoHyphens/>
      <w:spacing w:before="360" w:after="240" w:line="270" w:lineRule="exact"/>
      <w:ind w:left="1134" w:right="1134" w:hanging="1134"/>
    </w:pPr>
    <w:rPr>
      <w:rFonts w:ascii="Times New Roman" w:hAnsi="Times New Roman" w:cs="Times New Roman"/>
      <w:b/>
      <w:sz w:val="24"/>
      <w:szCs w:val="20"/>
      <w:lang w:eastAsia="en-US"/>
    </w:rPr>
  </w:style>
  <w:style w:type="character" w:customStyle="1" w:styleId="H1GChar">
    <w:name w:val="_ H_1_G Char"/>
    <w:link w:val="H1G"/>
    <w:rsid w:val="006630D3"/>
    <w:rPr>
      <w:rFonts w:ascii="Times New Roman" w:hAnsi="Times New Roman" w:cs="Times New Roman"/>
      <w:b/>
      <w:sz w:val="24"/>
      <w:szCs w:val="20"/>
      <w:lang w:val="en-GB" w:eastAsia="en-US"/>
    </w:rPr>
  </w:style>
  <w:style w:type="character" w:styleId="CommentReference">
    <w:name w:val="annotation reference"/>
    <w:basedOn w:val="DefaultParagraphFont"/>
    <w:uiPriority w:val="99"/>
    <w:rsid w:val="00B80407"/>
    <w:rPr>
      <w:sz w:val="6"/>
    </w:rPr>
  </w:style>
  <w:style w:type="paragraph" w:styleId="CommentText">
    <w:name w:val="annotation text"/>
    <w:basedOn w:val="Normal"/>
    <w:link w:val="CommentTextChar"/>
    <w:uiPriority w:val="99"/>
    <w:rsid w:val="00B80407"/>
    <w:pPr>
      <w:suppressAutoHyphens/>
      <w:spacing w:after="0" w:line="240" w:lineRule="atLeast"/>
    </w:pPr>
    <w:rPr>
      <w:rFonts w:ascii="Times New Roman" w:hAnsi="Times New Roman" w:cs="Times New Roman"/>
      <w:sz w:val="20"/>
      <w:szCs w:val="20"/>
      <w:lang w:eastAsia="en-US"/>
    </w:rPr>
  </w:style>
  <w:style w:type="character" w:customStyle="1" w:styleId="CommentTextChar">
    <w:name w:val="Comment Text Char"/>
    <w:basedOn w:val="DefaultParagraphFont"/>
    <w:link w:val="CommentText"/>
    <w:uiPriority w:val="99"/>
    <w:rsid w:val="00B80407"/>
    <w:rPr>
      <w:rFonts w:ascii="Times New Roman" w:hAnsi="Times New Roman" w:cs="Times New Roman"/>
      <w:sz w:val="20"/>
      <w:szCs w:val="20"/>
      <w:lang w:val="en-GB" w:eastAsia="en-US"/>
    </w:rPr>
  </w:style>
  <w:style w:type="table" w:styleId="TableGrid">
    <w:name w:val="Table Grid"/>
    <w:basedOn w:val="TableNormal"/>
    <w:uiPriority w:val="59"/>
    <w:rsid w:val="00445A28"/>
    <w:pPr>
      <w:suppressAutoHyphens/>
      <w:spacing w:after="0" w:line="240" w:lineRule="atLeast"/>
    </w:pPr>
    <w:rPr>
      <w:rFonts w:ascii="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ommentSubject">
    <w:name w:val="annotation subject"/>
    <w:basedOn w:val="CommentText"/>
    <w:next w:val="CommentText"/>
    <w:link w:val="CommentSubjectChar"/>
    <w:uiPriority w:val="99"/>
    <w:semiHidden/>
    <w:unhideWhenUsed/>
    <w:rsid w:val="005B76B2"/>
    <w:pPr>
      <w:suppressAutoHyphens w:val="0"/>
      <w:spacing w:after="200" w:line="240" w:lineRule="auto"/>
    </w:pPr>
    <w:rPr>
      <w:rFonts w:asciiTheme="minorHAnsi" w:hAnsiTheme="minorHAnsi" w:cstheme="minorBidi"/>
      <w:b/>
      <w:bCs/>
      <w:lang w:val="en-US" w:eastAsia="ko-KR"/>
    </w:rPr>
  </w:style>
  <w:style w:type="character" w:customStyle="1" w:styleId="CommentSubjectChar">
    <w:name w:val="Comment Subject Char"/>
    <w:basedOn w:val="CommentTextChar"/>
    <w:link w:val="CommentSubject"/>
    <w:uiPriority w:val="99"/>
    <w:semiHidden/>
    <w:rsid w:val="005B76B2"/>
    <w:rPr>
      <w:rFonts w:ascii="Times New Roman" w:hAnsi="Times New Roman" w:cs="Times New Roman"/>
      <w:b/>
      <w:bCs/>
      <w:sz w:val="20"/>
      <w:szCs w:val="20"/>
      <w:lang w:val="en-GB" w:eastAsia="en-US"/>
    </w:rPr>
  </w:style>
  <w:style w:type="paragraph" w:customStyle="1" w:styleId="HMG">
    <w:name w:val="_ H __M_G"/>
    <w:basedOn w:val="Normal"/>
    <w:next w:val="Normal"/>
    <w:rsid w:val="00F078D7"/>
    <w:pPr>
      <w:keepNext/>
      <w:keepLines/>
      <w:tabs>
        <w:tab w:val="right" w:pos="851"/>
      </w:tabs>
      <w:suppressAutoHyphens/>
      <w:spacing w:before="240" w:after="240" w:line="360" w:lineRule="exact"/>
      <w:ind w:left="1134" w:right="1134" w:hanging="1134"/>
    </w:pPr>
    <w:rPr>
      <w:rFonts w:ascii="Times New Roman" w:hAnsi="Times New Roman" w:cs="Times New Roman"/>
      <w:b/>
      <w:sz w:val="34"/>
      <w:szCs w:val="20"/>
      <w:lang w:eastAsia="en-US"/>
    </w:rPr>
  </w:style>
  <w:style w:type="paragraph" w:styleId="ListNumber4">
    <w:name w:val="List Number 4"/>
    <w:basedOn w:val="Normal"/>
    <w:semiHidden/>
    <w:rsid w:val="00F078D7"/>
    <w:pPr>
      <w:numPr>
        <w:numId w:val="1"/>
      </w:numPr>
      <w:suppressAutoHyphens/>
      <w:spacing w:after="0" w:line="240" w:lineRule="atLeast"/>
    </w:pPr>
    <w:rPr>
      <w:rFonts w:ascii="Times New Roman" w:hAnsi="Times New Roman" w:cs="Times New Roman"/>
      <w:sz w:val="20"/>
      <w:szCs w:val="20"/>
      <w:lang w:eastAsia="en-US"/>
    </w:rPr>
  </w:style>
  <w:style w:type="paragraph" w:styleId="PlainText">
    <w:name w:val="Plain Text"/>
    <w:basedOn w:val="Normal"/>
    <w:link w:val="PlainTextChar"/>
    <w:uiPriority w:val="99"/>
    <w:rsid w:val="00A12AD7"/>
    <w:pPr>
      <w:suppressAutoHyphens/>
      <w:spacing w:after="0" w:line="240" w:lineRule="atLeast"/>
    </w:pPr>
    <w:rPr>
      <w:rFonts w:ascii="Times New Roman" w:hAnsi="Times New Roman" w:cs="Courier New"/>
      <w:sz w:val="20"/>
      <w:szCs w:val="20"/>
      <w:lang w:eastAsia="en-US"/>
    </w:rPr>
  </w:style>
  <w:style w:type="character" w:customStyle="1" w:styleId="PlainTextChar">
    <w:name w:val="Plain Text Char"/>
    <w:basedOn w:val="DefaultParagraphFont"/>
    <w:link w:val="PlainText"/>
    <w:uiPriority w:val="99"/>
    <w:rsid w:val="00A12AD7"/>
    <w:rPr>
      <w:rFonts w:ascii="Times New Roman" w:hAnsi="Times New Roman" w:cs="Courier New"/>
      <w:sz w:val="20"/>
      <w:szCs w:val="20"/>
      <w:lang w:val="en-GB" w:eastAsia="en-US"/>
    </w:rPr>
  </w:style>
  <w:style w:type="character" w:customStyle="1" w:styleId="Heading1Char">
    <w:name w:val="Heading 1 Char"/>
    <w:basedOn w:val="DefaultParagraphFont"/>
    <w:link w:val="Heading1"/>
    <w:uiPriority w:val="9"/>
    <w:rsid w:val="00BF68ED"/>
    <w:rPr>
      <w:rFonts w:ascii="Times New Roman" w:hAnsi="Times New Roman" w:cs="Times New Roman"/>
      <w:b/>
      <w:sz w:val="28"/>
      <w:szCs w:val="28"/>
      <w:lang w:val="en-GB"/>
    </w:rPr>
  </w:style>
  <w:style w:type="paragraph" w:styleId="TOCHeading">
    <w:name w:val="TOC Heading"/>
    <w:basedOn w:val="Heading1"/>
    <w:next w:val="Normal"/>
    <w:uiPriority w:val="39"/>
    <w:unhideWhenUsed/>
    <w:qFormat/>
    <w:rsid w:val="00861C30"/>
    <w:pPr>
      <w:outlineLvl w:val="9"/>
    </w:pPr>
    <w:rPr>
      <w:lang w:val="en-US" w:eastAsia="ja-JP"/>
    </w:rPr>
  </w:style>
  <w:style w:type="character" w:customStyle="1" w:styleId="Heading2Char">
    <w:name w:val="Heading 2 Char"/>
    <w:basedOn w:val="DefaultParagraphFont"/>
    <w:link w:val="Heading2"/>
    <w:uiPriority w:val="9"/>
    <w:rsid w:val="00861C30"/>
    <w:rPr>
      <w:rFonts w:ascii="Times New Roman" w:hAnsi="Times New Roman" w:cs="Times New Roman"/>
      <w:lang w:val="en-GB"/>
    </w:rPr>
  </w:style>
  <w:style w:type="paragraph" w:styleId="TOC1">
    <w:name w:val="toc 1"/>
    <w:basedOn w:val="Normal"/>
    <w:next w:val="Normal"/>
    <w:autoRedefine/>
    <w:uiPriority w:val="39"/>
    <w:unhideWhenUsed/>
    <w:qFormat/>
    <w:rsid w:val="00F803DB"/>
    <w:pPr>
      <w:spacing w:after="100"/>
    </w:pPr>
  </w:style>
  <w:style w:type="paragraph" w:styleId="TOC2">
    <w:name w:val="toc 2"/>
    <w:basedOn w:val="Normal"/>
    <w:next w:val="Normal"/>
    <w:autoRedefine/>
    <w:uiPriority w:val="39"/>
    <w:unhideWhenUsed/>
    <w:qFormat/>
    <w:rsid w:val="004C723F"/>
    <w:pPr>
      <w:tabs>
        <w:tab w:val="left" w:pos="880"/>
        <w:tab w:val="right" w:leader="dot" w:pos="9350"/>
      </w:tabs>
      <w:spacing w:after="100"/>
    </w:pPr>
  </w:style>
  <w:style w:type="character" w:styleId="Hyperlink">
    <w:name w:val="Hyperlink"/>
    <w:basedOn w:val="DefaultParagraphFont"/>
    <w:uiPriority w:val="99"/>
    <w:unhideWhenUsed/>
    <w:rsid w:val="00F803DB"/>
    <w:rPr>
      <w:color w:val="0000FF" w:themeColor="hyperlink"/>
      <w:u w:val="single"/>
    </w:rPr>
  </w:style>
  <w:style w:type="paragraph" w:styleId="TOC3">
    <w:name w:val="toc 3"/>
    <w:basedOn w:val="Normal"/>
    <w:next w:val="Normal"/>
    <w:autoRedefine/>
    <w:uiPriority w:val="39"/>
    <w:semiHidden/>
    <w:unhideWhenUsed/>
    <w:qFormat/>
    <w:rsid w:val="00915C09"/>
    <w:pPr>
      <w:spacing w:after="100"/>
      <w:ind w:left="440"/>
    </w:pPr>
    <w:rPr>
      <w:lang w:val="en-US" w:eastAsia="ja-JP"/>
    </w:rPr>
  </w:style>
  <w:style w:type="paragraph" w:styleId="NoSpacing">
    <w:name w:val="No Spacing"/>
    <w:uiPriority w:val="1"/>
    <w:qFormat/>
    <w:rsid w:val="00E967BF"/>
    <w:pPr>
      <w:spacing w:after="0" w:line="240" w:lineRule="auto"/>
    </w:pPr>
  </w:style>
  <w:style w:type="paragraph" w:customStyle="1" w:styleId="HChG">
    <w:name w:val="_ H _Ch_G"/>
    <w:basedOn w:val="Normal"/>
    <w:next w:val="Normal"/>
    <w:link w:val="HChGChar"/>
    <w:rsid w:val="00C9399F"/>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lang w:eastAsia="en-US"/>
    </w:rPr>
  </w:style>
  <w:style w:type="character" w:customStyle="1" w:styleId="SingleTxtGChar">
    <w:name w:val="_ Single Txt_G Char"/>
    <w:basedOn w:val="DefaultParagraphFont"/>
    <w:link w:val="SingleTxtG"/>
    <w:rsid w:val="000024EE"/>
    <w:rPr>
      <w:rFonts w:ascii="Times New Roman" w:hAnsi="Times New Roman"/>
      <w:bCs/>
      <w:sz w:val="20"/>
      <w:lang w:eastAsia="en-US"/>
    </w:rPr>
  </w:style>
  <w:style w:type="paragraph" w:customStyle="1" w:styleId="SingleTxtG">
    <w:name w:val="_ Single Txt_G"/>
    <w:basedOn w:val="Normal"/>
    <w:link w:val="SingleTxtGChar"/>
    <w:qFormat/>
    <w:rsid w:val="000024EE"/>
    <w:pPr>
      <w:suppressAutoHyphens/>
      <w:spacing w:after="120" w:line="240" w:lineRule="auto"/>
      <w:ind w:left="2268" w:right="1134" w:hanging="1134"/>
      <w:jc w:val="both"/>
    </w:pPr>
    <w:rPr>
      <w:rFonts w:ascii="Times New Roman" w:hAnsi="Times New Roman"/>
      <w:bCs/>
      <w:sz w:val="20"/>
      <w:lang w:val="en-US" w:eastAsia="en-US"/>
    </w:rPr>
  </w:style>
  <w:style w:type="paragraph" w:customStyle="1" w:styleId="Bullet1G">
    <w:name w:val="_Bullet 1_G"/>
    <w:basedOn w:val="Normal"/>
    <w:rsid w:val="00C9399F"/>
    <w:pPr>
      <w:numPr>
        <w:numId w:val="11"/>
      </w:numPr>
      <w:suppressAutoHyphens/>
      <w:spacing w:after="120" w:line="240" w:lineRule="atLeast"/>
      <w:ind w:right="1134"/>
      <w:jc w:val="both"/>
    </w:pPr>
    <w:rPr>
      <w:rFonts w:ascii="Times New Roman" w:hAnsi="Times New Roman" w:cs="Times New Roman"/>
      <w:sz w:val="20"/>
      <w:szCs w:val="20"/>
      <w:lang w:eastAsia="en-US"/>
    </w:rPr>
  </w:style>
  <w:style w:type="paragraph" w:styleId="Header">
    <w:name w:val="header"/>
    <w:basedOn w:val="Normal"/>
    <w:link w:val="HeaderChar"/>
    <w:uiPriority w:val="99"/>
    <w:unhideWhenUsed/>
    <w:rsid w:val="00BD38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38A3"/>
    <w:rPr>
      <w:lang w:val="en-GB"/>
    </w:rPr>
  </w:style>
  <w:style w:type="paragraph" w:styleId="Footer">
    <w:name w:val="footer"/>
    <w:aliases w:val="3_G"/>
    <w:basedOn w:val="Normal"/>
    <w:link w:val="FooterChar"/>
    <w:unhideWhenUsed/>
    <w:rsid w:val="00BD38A3"/>
    <w:pPr>
      <w:tabs>
        <w:tab w:val="center" w:pos="4680"/>
        <w:tab w:val="right" w:pos="9360"/>
      </w:tabs>
      <w:spacing w:after="0" w:line="240" w:lineRule="auto"/>
    </w:pPr>
  </w:style>
  <w:style w:type="character" w:customStyle="1" w:styleId="FooterChar">
    <w:name w:val="Footer Char"/>
    <w:aliases w:val="3_G Char"/>
    <w:basedOn w:val="DefaultParagraphFont"/>
    <w:link w:val="Footer"/>
    <w:rsid w:val="00BD38A3"/>
    <w:rPr>
      <w:lang w:val="en-GB"/>
    </w:rPr>
  </w:style>
  <w:style w:type="paragraph" w:styleId="Revision">
    <w:name w:val="Revision"/>
    <w:hidden/>
    <w:uiPriority w:val="99"/>
    <w:semiHidden/>
    <w:rsid w:val="003A0D13"/>
    <w:pPr>
      <w:spacing w:after="0" w:line="240" w:lineRule="auto"/>
    </w:pPr>
    <w:rPr>
      <w:lang w:val="en-GB"/>
    </w:rPr>
  </w:style>
  <w:style w:type="paragraph" w:styleId="Caption">
    <w:name w:val="caption"/>
    <w:basedOn w:val="Normal"/>
    <w:next w:val="Normal"/>
    <w:unhideWhenUsed/>
    <w:qFormat/>
    <w:rsid w:val="00B808F1"/>
    <w:pPr>
      <w:suppressAutoHyphens/>
      <w:spacing w:line="240" w:lineRule="auto"/>
    </w:pPr>
    <w:rPr>
      <w:rFonts w:ascii="Times New Roman" w:hAnsi="Times New Roman" w:cs="Times New Roman"/>
      <w:b/>
      <w:bCs/>
      <w:color w:val="4F81BD" w:themeColor="accent1"/>
      <w:sz w:val="18"/>
      <w:szCs w:val="18"/>
      <w:lang w:eastAsia="en-US"/>
    </w:rPr>
  </w:style>
  <w:style w:type="character" w:customStyle="1" w:styleId="Heading3Char">
    <w:name w:val="Heading 3 Char"/>
    <w:basedOn w:val="DefaultParagraphFont"/>
    <w:link w:val="Heading3"/>
    <w:uiPriority w:val="9"/>
    <w:rsid w:val="008B50AE"/>
    <w:rPr>
      <w:rFonts w:asciiTheme="majorHAnsi" w:eastAsiaTheme="majorEastAsia" w:hAnsiTheme="majorHAnsi" w:cstheme="majorBidi"/>
      <w:b/>
      <w:bCs/>
      <w:color w:val="4F81BD" w:themeColor="accent1"/>
      <w:lang w:val="en-GB"/>
    </w:rPr>
  </w:style>
  <w:style w:type="character" w:customStyle="1" w:styleId="Heading4Char">
    <w:name w:val="Heading 4 Char"/>
    <w:basedOn w:val="DefaultParagraphFont"/>
    <w:link w:val="Heading4"/>
    <w:uiPriority w:val="9"/>
    <w:semiHidden/>
    <w:rsid w:val="008B50AE"/>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8B50AE"/>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8B50AE"/>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8B50AE"/>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8B50AE"/>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8B50AE"/>
    <w:rPr>
      <w:rFonts w:asciiTheme="majorHAnsi" w:eastAsiaTheme="majorEastAsia" w:hAnsiTheme="majorHAnsi" w:cstheme="majorBidi"/>
      <w:i/>
      <w:iCs/>
      <w:color w:val="404040" w:themeColor="text1" w:themeTint="BF"/>
      <w:sz w:val="20"/>
      <w:szCs w:val="20"/>
      <w:lang w:val="en-GB"/>
    </w:rPr>
  </w:style>
  <w:style w:type="paragraph" w:styleId="NormalWeb">
    <w:name w:val="Normal (Web)"/>
    <w:basedOn w:val="Normal"/>
    <w:uiPriority w:val="99"/>
    <w:semiHidden/>
    <w:unhideWhenUsed/>
    <w:rsid w:val="00D90814"/>
    <w:pPr>
      <w:spacing w:before="100" w:beforeAutospacing="1" w:after="100" w:afterAutospacing="1" w:line="240" w:lineRule="auto"/>
    </w:pPr>
    <w:rPr>
      <w:rFonts w:ascii="MS PGothic" w:eastAsia="MS PGothic" w:hAnsi="MS PGothic" w:cs="MS PGothic"/>
      <w:sz w:val="24"/>
      <w:szCs w:val="24"/>
      <w:lang w:val="en-US" w:eastAsia="ja-JP"/>
    </w:rPr>
  </w:style>
  <w:style w:type="table" w:customStyle="1" w:styleId="TableGrid1">
    <w:name w:val="Table Grid1"/>
    <w:basedOn w:val="TableNormal"/>
    <w:next w:val="TableGrid"/>
    <w:uiPriority w:val="59"/>
    <w:rsid w:val="000024EE"/>
    <w:pPr>
      <w:suppressAutoHyphens/>
      <w:spacing w:after="0" w:line="240" w:lineRule="atLeast"/>
    </w:pPr>
    <w:rPr>
      <w:rFonts w:ascii="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PP,5_G_6"/>
    <w:basedOn w:val="Normal"/>
    <w:link w:val="FootnoteTextChar"/>
    <w:unhideWhenUsed/>
    <w:qFormat/>
    <w:rsid w:val="00492A10"/>
    <w:pPr>
      <w:spacing w:after="0" w:line="240" w:lineRule="auto"/>
    </w:pPr>
    <w:rPr>
      <w:sz w:val="20"/>
      <w:szCs w:val="20"/>
    </w:rPr>
  </w:style>
  <w:style w:type="character" w:customStyle="1" w:styleId="FootnoteTextChar">
    <w:name w:val="Footnote Text Char"/>
    <w:aliases w:val="5_G Char,PP Char,5_G_6 Char"/>
    <w:basedOn w:val="DefaultParagraphFont"/>
    <w:link w:val="FootnoteText"/>
    <w:rsid w:val="00492A10"/>
    <w:rPr>
      <w:sz w:val="20"/>
      <w:szCs w:val="20"/>
      <w:lang w:val="en-GB"/>
    </w:rPr>
  </w:style>
  <w:style w:type="character" w:styleId="FootnoteReference">
    <w:name w:val="footnote reference"/>
    <w:aliases w:val="4_G,(Footnote Reference),-E Fußnotenzeichen,BVI fnr, BVI fnr,Footnote symbol,Footnote,Footnote Reference Superscript,SUPERS"/>
    <w:rsid w:val="00492A10"/>
    <w:rPr>
      <w:rFonts w:ascii="Times New Roman" w:hAnsi="Times New Roman"/>
      <w:sz w:val="18"/>
      <w:vertAlign w:val="superscript"/>
    </w:rPr>
  </w:style>
  <w:style w:type="character" w:customStyle="1" w:styleId="HChGChar">
    <w:name w:val="_ H _Ch_G Char"/>
    <w:link w:val="HChG"/>
    <w:rsid w:val="0020211A"/>
    <w:rPr>
      <w:rFonts w:ascii="Times New Roman" w:hAnsi="Times New Roman" w:cs="Times New Roman"/>
      <w:b/>
      <w:sz w:val="28"/>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11042">
      <w:bodyDiv w:val="1"/>
      <w:marLeft w:val="0"/>
      <w:marRight w:val="0"/>
      <w:marTop w:val="0"/>
      <w:marBottom w:val="0"/>
      <w:divBdr>
        <w:top w:val="none" w:sz="0" w:space="0" w:color="auto"/>
        <w:left w:val="none" w:sz="0" w:space="0" w:color="auto"/>
        <w:bottom w:val="none" w:sz="0" w:space="0" w:color="auto"/>
        <w:right w:val="none" w:sz="0" w:space="0" w:color="auto"/>
      </w:divBdr>
    </w:div>
    <w:div w:id="148837055">
      <w:bodyDiv w:val="1"/>
      <w:marLeft w:val="0"/>
      <w:marRight w:val="0"/>
      <w:marTop w:val="0"/>
      <w:marBottom w:val="0"/>
      <w:divBdr>
        <w:top w:val="none" w:sz="0" w:space="0" w:color="auto"/>
        <w:left w:val="none" w:sz="0" w:space="0" w:color="auto"/>
        <w:bottom w:val="none" w:sz="0" w:space="0" w:color="auto"/>
        <w:right w:val="none" w:sz="0" w:space="0" w:color="auto"/>
      </w:divBdr>
    </w:div>
    <w:div w:id="525295954">
      <w:bodyDiv w:val="1"/>
      <w:marLeft w:val="0"/>
      <w:marRight w:val="0"/>
      <w:marTop w:val="0"/>
      <w:marBottom w:val="0"/>
      <w:divBdr>
        <w:top w:val="none" w:sz="0" w:space="0" w:color="auto"/>
        <w:left w:val="none" w:sz="0" w:space="0" w:color="auto"/>
        <w:bottom w:val="none" w:sz="0" w:space="0" w:color="auto"/>
        <w:right w:val="none" w:sz="0" w:space="0" w:color="auto"/>
      </w:divBdr>
    </w:div>
    <w:div w:id="634913787">
      <w:bodyDiv w:val="1"/>
      <w:marLeft w:val="0"/>
      <w:marRight w:val="0"/>
      <w:marTop w:val="0"/>
      <w:marBottom w:val="0"/>
      <w:divBdr>
        <w:top w:val="none" w:sz="0" w:space="0" w:color="auto"/>
        <w:left w:val="none" w:sz="0" w:space="0" w:color="auto"/>
        <w:bottom w:val="none" w:sz="0" w:space="0" w:color="auto"/>
        <w:right w:val="none" w:sz="0" w:space="0" w:color="auto"/>
      </w:divBdr>
    </w:div>
    <w:div w:id="652611197">
      <w:bodyDiv w:val="1"/>
      <w:marLeft w:val="0"/>
      <w:marRight w:val="0"/>
      <w:marTop w:val="0"/>
      <w:marBottom w:val="0"/>
      <w:divBdr>
        <w:top w:val="none" w:sz="0" w:space="0" w:color="auto"/>
        <w:left w:val="none" w:sz="0" w:space="0" w:color="auto"/>
        <w:bottom w:val="none" w:sz="0" w:space="0" w:color="auto"/>
        <w:right w:val="none" w:sz="0" w:space="0" w:color="auto"/>
      </w:divBdr>
    </w:div>
    <w:div w:id="854851750">
      <w:bodyDiv w:val="1"/>
      <w:marLeft w:val="0"/>
      <w:marRight w:val="0"/>
      <w:marTop w:val="0"/>
      <w:marBottom w:val="0"/>
      <w:divBdr>
        <w:top w:val="none" w:sz="0" w:space="0" w:color="auto"/>
        <w:left w:val="none" w:sz="0" w:space="0" w:color="auto"/>
        <w:bottom w:val="none" w:sz="0" w:space="0" w:color="auto"/>
        <w:right w:val="none" w:sz="0" w:space="0" w:color="auto"/>
      </w:divBdr>
    </w:div>
    <w:div w:id="860556323">
      <w:bodyDiv w:val="1"/>
      <w:marLeft w:val="0"/>
      <w:marRight w:val="0"/>
      <w:marTop w:val="0"/>
      <w:marBottom w:val="0"/>
      <w:divBdr>
        <w:top w:val="none" w:sz="0" w:space="0" w:color="auto"/>
        <w:left w:val="none" w:sz="0" w:space="0" w:color="auto"/>
        <w:bottom w:val="none" w:sz="0" w:space="0" w:color="auto"/>
        <w:right w:val="none" w:sz="0" w:space="0" w:color="auto"/>
      </w:divBdr>
    </w:div>
    <w:div w:id="980773670">
      <w:bodyDiv w:val="1"/>
      <w:marLeft w:val="0"/>
      <w:marRight w:val="0"/>
      <w:marTop w:val="0"/>
      <w:marBottom w:val="0"/>
      <w:divBdr>
        <w:top w:val="none" w:sz="0" w:space="0" w:color="auto"/>
        <w:left w:val="none" w:sz="0" w:space="0" w:color="auto"/>
        <w:bottom w:val="none" w:sz="0" w:space="0" w:color="auto"/>
        <w:right w:val="none" w:sz="0" w:space="0" w:color="auto"/>
      </w:divBdr>
    </w:div>
    <w:div w:id="1043359655">
      <w:bodyDiv w:val="1"/>
      <w:marLeft w:val="0"/>
      <w:marRight w:val="0"/>
      <w:marTop w:val="0"/>
      <w:marBottom w:val="0"/>
      <w:divBdr>
        <w:top w:val="none" w:sz="0" w:space="0" w:color="auto"/>
        <w:left w:val="none" w:sz="0" w:space="0" w:color="auto"/>
        <w:bottom w:val="none" w:sz="0" w:space="0" w:color="auto"/>
        <w:right w:val="none" w:sz="0" w:space="0" w:color="auto"/>
      </w:divBdr>
    </w:div>
    <w:div w:id="1132401978">
      <w:bodyDiv w:val="1"/>
      <w:marLeft w:val="0"/>
      <w:marRight w:val="0"/>
      <w:marTop w:val="0"/>
      <w:marBottom w:val="0"/>
      <w:divBdr>
        <w:top w:val="none" w:sz="0" w:space="0" w:color="auto"/>
        <w:left w:val="none" w:sz="0" w:space="0" w:color="auto"/>
        <w:bottom w:val="none" w:sz="0" w:space="0" w:color="auto"/>
        <w:right w:val="none" w:sz="0" w:space="0" w:color="auto"/>
      </w:divBdr>
    </w:div>
    <w:div w:id="1512571220">
      <w:bodyDiv w:val="1"/>
      <w:marLeft w:val="0"/>
      <w:marRight w:val="0"/>
      <w:marTop w:val="0"/>
      <w:marBottom w:val="0"/>
      <w:divBdr>
        <w:top w:val="none" w:sz="0" w:space="0" w:color="auto"/>
        <w:left w:val="none" w:sz="0" w:space="0" w:color="auto"/>
        <w:bottom w:val="none" w:sz="0" w:space="0" w:color="auto"/>
        <w:right w:val="none" w:sz="0" w:space="0" w:color="auto"/>
      </w:divBdr>
    </w:div>
    <w:div w:id="1558005747">
      <w:bodyDiv w:val="1"/>
      <w:marLeft w:val="0"/>
      <w:marRight w:val="0"/>
      <w:marTop w:val="0"/>
      <w:marBottom w:val="0"/>
      <w:divBdr>
        <w:top w:val="none" w:sz="0" w:space="0" w:color="auto"/>
        <w:left w:val="none" w:sz="0" w:space="0" w:color="auto"/>
        <w:bottom w:val="none" w:sz="0" w:space="0" w:color="auto"/>
        <w:right w:val="none" w:sz="0" w:space="0" w:color="auto"/>
      </w:divBdr>
    </w:div>
    <w:div w:id="1782722597">
      <w:bodyDiv w:val="1"/>
      <w:marLeft w:val="0"/>
      <w:marRight w:val="0"/>
      <w:marTop w:val="0"/>
      <w:marBottom w:val="0"/>
      <w:divBdr>
        <w:top w:val="none" w:sz="0" w:space="0" w:color="auto"/>
        <w:left w:val="none" w:sz="0" w:space="0" w:color="auto"/>
        <w:bottom w:val="none" w:sz="0" w:space="0" w:color="auto"/>
        <w:right w:val="none" w:sz="0" w:space="0" w:color="auto"/>
      </w:divBdr>
    </w:div>
    <w:div w:id="1929534246">
      <w:bodyDiv w:val="1"/>
      <w:marLeft w:val="0"/>
      <w:marRight w:val="0"/>
      <w:marTop w:val="0"/>
      <w:marBottom w:val="0"/>
      <w:divBdr>
        <w:top w:val="none" w:sz="0" w:space="0" w:color="auto"/>
        <w:left w:val="none" w:sz="0" w:space="0" w:color="auto"/>
        <w:bottom w:val="none" w:sz="0" w:space="0" w:color="auto"/>
        <w:right w:val="none" w:sz="0" w:space="0" w:color="auto"/>
      </w:divBdr>
    </w:div>
    <w:div w:id="1944531069">
      <w:bodyDiv w:val="1"/>
      <w:marLeft w:val="0"/>
      <w:marRight w:val="0"/>
      <w:marTop w:val="0"/>
      <w:marBottom w:val="0"/>
      <w:divBdr>
        <w:top w:val="none" w:sz="0" w:space="0" w:color="auto"/>
        <w:left w:val="none" w:sz="0" w:space="0" w:color="auto"/>
        <w:bottom w:val="none" w:sz="0" w:space="0" w:color="auto"/>
        <w:right w:val="none" w:sz="0" w:space="0" w:color="auto"/>
      </w:divBdr>
    </w:div>
    <w:div w:id="196484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www.automotiveisac.com/best-practice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D945E33C367F4798B204C53A72F4A1" ma:contentTypeVersion="0" ma:contentTypeDescription="Create a new document." ma:contentTypeScope="" ma:versionID="778098b37cb724ac6aef871acc08ac23">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B3AEB-614B-45A4-9F88-2F0431515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7DD1052-4BFA-417B-BB82-777AE646174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0342E61-0E50-44D1-9114-0E784A0D6643}">
  <ds:schemaRefs>
    <ds:schemaRef ds:uri="http://schemas.microsoft.com/sharepoint/v3/contenttype/forms"/>
  </ds:schemaRefs>
</ds:datastoreItem>
</file>

<file path=customXml/itemProps4.xml><?xml version="1.0" encoding="utf-8"?>
<ds:datastoreItem xmlns:ds="http://schemas.openxmlformats.org/officeDocument/2006/customXml" ds:itemID="{C240D025-CF73-480F-8B95-9EC67F8EA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16857</Words>
  <Characters>96090</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2019-06-02T21:46:00Z</dcterms:created>
  <dcterms:modified xsi:type="dcterms:W3CDTF">2019-06-03T11:24:00Z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0x0101004DD945E33C367F4798B204C53A72F4A1</vt:lpwstr>
  </property>
</Properties>
</file>